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3E1604" w14:textId="14393CC6" w:rsidR="00E35501" w:rsidRPr="00D95A9D" w:rsidRDefault="00E35501" w:rsidP="04D123FA">
      <w:pPr>
        <w:pStyle w:val="Hlavika"/>
        <w:spacing w:line="276" w:lineRule="auto"/>
        <w:jc w:val="both"/>
        <w:rPr>
          <w:rFonts w:cs="Arial"/>
        </w:rPr>
      </w:pPr>
    </w:p>
    <w:p w14:paraId="10DF7318" w14:textId="77777777" w:rsidR="00E35501" w:rsidRPr="00D95A9D" w:rsidRDefault="00E35501" w:rsidP="00E35501">
      <w:pPr>
        <w:spacing w:line="276" w:lineRule="auto"/>
        <w:jc w:val="both"/>
        <w:rPr>
          <w:rFonts w:cs="Arial"/>
        </w:rPr>
      </w:pPr>
    </w:p>
    <w:p w14:paraId="674F2733" w14:textId="77777777" w:rsidR="00E35501" w:rsidRPr="00D95A9D" w:rsidRDefault="00E35501" w:rsidP="00E35501">
      <w:pPr>
        <w:spacing w:line="276" w:lineRule="auto"/>
        <w:jc w:val="both"/>
        <w:rPr>
          <w:rFonts w:cs="Arial"/>
        </w:rPr>
      </w:pPr>
    </w:p>
    <w:p w14:paraId="629FB44E" w14:textId="42F74BC6" w:rsidR="00E35501" w:rsidRPr="00D95A9D" w:rsidRDefault="00E35501" w:rsidP="00E35501">
      <w:pPr>
        <w:spacing w:line="276" w:lineRule="auto"/>
        <w:jc w:val="both"/>
        <w:rPr>
          <w:rFonts w:cs="Arial"/>
        </w:rPr>
      </w:pPr>
    </w:p>
    <w:p w14:paraId="23D4F9F1" w14:textId="532FF970" w:rsidR="00E35501" w:rsidRPr="00D95A9D" w:rsidRDefault="00E35501" w:rsidP="00E35501">
      <w:pPr>
        <w:spacing w:line="276" w:lineRule="auto"/>
        <w:jc w:val="both"/>
        <w:rPr>
          <w:rFonts w:cs="Arial"/>
        </w:rPr>
      </w:pPr>
    </w:p>
    <w:p w14:paraId="3C8551B7" w14:textId="3CA3BC16" w:rsidR="00E35501" w:rsidRPr="00D95A9D" w:rsidRDefault="00E35501" w:rsidP="00E35501">
      <w:pPr>
        <w:spacing w:line="276" w:lineRule="auto"/>
        <w:jc w:val="both"/>
        <w:rPr>
          <w:rFonts w:cs="Arial"/>
        </w:rPr>
      </w:pPr>
    </w:p>
    <w:p w14:paraId="619CB80A" w14:textId="7CF87A7D" w:rsidR="005B38D6" w:rsidRPr="00D95A9D" w:rsidRDefault="005B38D6" w:rsidP="00E35501">
      <w:pPr>
        <w:spacing w:line="276" w:lineRule="auto"/>
        <w:jc w:val="both"/>
        <w:rPr>
          <w:rFonts w:cs="Arial"/>
        </w:rPr>
      </w:pPr>
    </w:p>
    <w:p w14:paraId="544D3A50" w14:textId="78A587F8" w:rsidR="00E35501" w:rsidRPr="00D95A9D" w:rsidRDefault="00E35501" w:rsidP="00E35501">
      <w:pPr>
        <w:spacing w:line="276" w:lineRule="auto"/>
        <w:jc w:val="both"/>
        <w:rPr>
          <w:rFonts w:cs="Arial"/>
        </w:rPr>
      </w:pPr>
    </w:p>
    <w:p w14:paraId="31C2F15F" w14:textId="015E2DBC" w:rsidR="00E35501" w:rsidRPr="00D95A9D" w:rsidRDefault="00A73064" w:rsidP="00E35501">
      <w:pPr>
        <w:spacing w:line="276" w:lineRule="auto"/>
        <w:jc w:val="both"/>
        <w:rPr>
          <w:rFonts w:cs="Arial"/>
        </w:rPr>
      </w:pPr>
      <w:r w:rsidRPr="00D95A9D">
        <w:rPr>
          <w:noProof/>
          <w:lang w:eastAsia="sk-SK"/>
        </w:rPr>
        <w:drawing>
          <wp:anchor distT="0" distB="0" distL="114300" distR="114300" simplePos="0" relativeHeight="251658240" behindDoc="0" locked="0" layoutInCell="1" allowOverlap="1" wp14:anchorId="051FFB48" wp14:editId="150D237F">
            <wp:simplePos x="0" y="0"/>
            <wp:positionH relativeFrom="margin">
              <wp:align>center</wp:align>
            </wp:positionH>
            <wp:positionV relativeFrom="margin">
              <wp:posOffset>1736090</wp:posOffset>
            </wp:positionV>
            <wp:extent cx="1676400" cy="1676400"/>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676400" cy="1676400"/>
                    </a:xfrm>
                    <a:prstGeom prst="rect">
                      <a:avLst/>
                    </a:prstGeom>
                  </pic:spPr>
                </pic:pic>
              </a:graphicData>
            </a:graphic>
          </wp:anchor>
        </w:drawing>
      </w:r>
    </w:p>
    <w:p w14:paraId="1EB288FA" w14:textId="3EF8EBE2" w:rsidR="00E35501" w:rsidRPr="00D95A9D" w:rsidRDefault="00E35501" w:rsidP="00E35501">
      <w:pPr>
        <w:spacing w:line="276" w:lineRule="auto"/>
        <w:jc w:val="both"/>
        <w:rPr>
          <w:rFonts w:cs="Arial"/>
        </w:rPr>
      </w:pPr>
    </w:p>
    <w:p w14:paraId="423DB2E4" w14:textId="65375826" w:rsidR="00086917" w:rsidRPr="00D95A9D" w:rsidRDefault="00086917" w:rsidP="00086917">
      <w:pPr>
        <w:spacing w:line="276" w:lineRule="auto"/>
        <w:jc w:val="center"/>
        <w:rPr>
          <w:rFonts w:cs="Arial"/>
          <w:sz w:val="32"/>
        </w:rPr>
      </w:pPr>
    </w:p>
    <w:p w14:paraId="5404A706" w14:textId="64833F93" w:rsidR="00DC6463" w:rsidRPr="00D95A9D" w:rsidRDefault="00DC6463" w:rsidP="6DE4F7B8">
      <w:pPr>
        <w:spacing w:line="276" w:lineRule="auto"/>
        <w:ind w:left="2124" w:firstLine="708"/>
        <w:rPr>
          <w:rFonts w:eastAsia="Arial" w:cs="Arial"/>
          <w:sz w:val="32"/>
          <w:szCs w:val="32"/>
        </w:rPr>
      </w:pPr>
    </w:p>
    <w:tbl>
      <w:tblPr>
        <w:tblpPr w:leftFromText="141" w:rightFromText="141" w:vertAnchor="text" w:tblpXSpec="center" w:tblpY="1"/>
        <w:tblOverlap w:val="never"/>
        <w:tblW w:w="9208" w:type="dxa"/>
        <w:tblLayout w:type="fixed"/>
        <w:tblLook w:val="0000" w:firstRow="0" w:lastRow="0" w:firstColumn="0" w:lastColumn="0" w:noHBand="0" w:noVBand="0"/>
      </w:tblPr>
      <w:tblGrid>
        <w:gridCol w:w="9208"/>
      </w:tblGrid>
      <w:tr w:rsidR="00E35501" w:rsidRPr="00D95A9D" w14:paraId="03524AFA" w14:textId="77777777" w:rsidTr="2D6D4F0D">
        <w:trPr>
          <w:cantSplit/>
          <w:trHeight w:val="3818"/>
        </w:trPr>
        <w:tc>
          <w:tcPr>
            <w:tcW w:w="9208" w:type="dxa"/>
          </w:tcPr>
          <w:p w14:paraId="518874FC" w14:textId="160D4007" w:rsidR="00E35501" w:rsidRPr="00D95A9D" w:rsidRDefault="00E35501" w:rsidP="00527CAD">
            <w:pPr>
              <w:spacing w:line="276" w:lineRule="auto"/>
              <w:rPr>
                <w:rFonts w:cs="Arial"/>
              </w:rPr>
            </w:pPr>
          </w:p>
          <w:p w14:paraId="7AFCBF49" w14:textId="07A8CFD8" w:rsidR="00E35501" w:rsidRPr="00136795" w:rsidRDefault="698C6BE8" w:rsidP="2D6D4F0D">
            <w:pPr>
              <w:pStyle w:val="DocumentName"/>
              <w:spacing w:line="276" w:lineRule="auto"/>
              <w:rPr>
                <w:rFonts w:ascii="Calibri Light" w:eastAsiaTheme="majorEastAsia" w:hAnsi="Calibri Light" w:cstheme="majorBidi"/>
                <w:color w:val="CA2137"/>
              </w:rPr>
            </w:pPr>
            <w:r w:rsidRPr="2D6D4F0D">
              <w:rPr>
                <w:rFonts w:ascii="Calibri Light" w:eastAsiaTheme="majorEastAsia" w:hAnsi="Calibri Light" w:cstheme="majorBidi"/>
                <w:color w:val="CA2137"/>
              </w:rPr>
              <w:t xml:space="preserve">Integračný manuál </w:t>
            </w:r>
            <w:r w:rsidR="00136795" w:rsidRPr="2D6D4F0D">
              <w:rPr>
                <w:rFonts w:ascii="Calibri Light" w:eastAsiaTheme="majorEastAsia" w:hAnsi="Calibri Light" w:cstheme="majorBidi"/>
                <w:color w:val="CA2137"/>
              </w:rPr>
              <w:t xml:space="preserve">domény </w:t>
            </w:r>
            <w:r w:rsidRPr="2D6D4F0D">
              <w:rPr>
                <w:rFonts w:ascii="Calibri Light" w:eastAsiaTheme="majorEastAsia" w:hAnsi="Calibri Light" w:cstheme="majorBidi"/>
                <w:color w:val="CA2137"/>
              </w:rPr>
              <w:t>evyšetrenie</w:t>
            </w:r>
            <w:r w:rsidR="0275B3C3" w:rsidRPr="2D6D4F0D">
              <w:rPr>
                <w:rFonts w:ascii="Calibri Light" w:eastAsiaTheme="majorEastAsia" w:hAnsi="Calibri Light" w:cstheme="majorBidi"/>
                <w:color w:val="CA2137"/>
              </w:rPr>
              <w:t xml:space="preserve"> </w:t>
            </w:r>
            <w:r w:rsidR="2D46C421" w:rsidRPr="2D6D4F0D">
              <w:rPr>
                <w:rFonts w:ascii="Calibri Light" w:eastAsiaTheme="majorEastAsia" w:hAnsi="Calibri Light" w:cstheme="majorBidi"/>
                <w:color w:val="CA2137"/>
              </w:rPr>
              <w:t>v</w:t>
            </w:r>
            <w:r w:rsidR="0F71F973" w:rsidRPr="2D6D4F0D">
              <w:rPr>
                <w:rFonts w:ascii="Calibri Light" w:eastAsiaTheme="majorEastAsia" w:hAnsi="Calibri Light" w:cstheme="majorBidi"/>
                <w:color w:val="CA2137"/>
              </w:rPr>
              <w:t>6</w:t>
            </w:r>
          </w:p>
          <w:p w14:paraId="4D434842" w14:textId="77777777" w:rsidR="00E35501" w:rsidRPr="00136795" w:rsidRDefault="00E35501" w:rsidP="00136795">
            <w:pPr>
              <w:pStyle w:val="DocumentName"/>
              <w:spacing w:line="276" w:lineRule="auto"/>
              <w:jc w:val="left"/>
              <w:rPr>
                <w:rFonts w:ascii="Calibri Light" w:eastAsiaTheme="majorEastAsia" w:hAnsi="Calibri Light" w:cstheme="majorBidi"/>
                <w:color w:val="CA2137"/>
                <w:szCs w:val="32"/>
              </w:rPr>
            </w:pPr>
          </w:p>
          <w:p w14:paraId="2937E5D1" w14:textId="77777777" w:rsidR="00E35501" w:rsidRPr="00D95A9D" w:rsidRDefault="00E35501" w:rsidP="00527CAD">
            <w:pPr>
              <w:spacing w:line="276" w:lineRule="auto"/>
              <w:rPr>
                <w:rFonts w:cs="Arial"/>
                <w:sz w:val="44"/>
                <w:szCs w:val="44"/>
              </w:rPr>
            </w:pPr>
          </w:p>
          <w:p w14:paraId="60785499" w14:textId="77777777" w:rsidR="00E35501" w:rsidRPr="00D95A9D" w:rsidRDefault="00E35501" w:rsidP="00527CAD">
            <w:pPr>
              <w:pStyle w:val="DocumentName"/>
              <w:spacing w:before="0" w:after="0" w:line="276" w:lineRule="auto"/>
              <w:rPr>
                <w:rFonts w:cs="Arial"/>
                <w:sz w:val="44"/>
                <w:szCs w:val="44"/>
              </w:rPr>
            </w:pPr>
          </w:p>
        </w:tc>
      </w:tr>
    </w:tbl>
    <w:p w14:paraId="071300B0" w14:textId="77777777" w:rsidR="00851703" w:rsidRPr="00D95A9D" w:rsidRDefault="00851703" w:rsidP="00E35501">
      <w:pPr>
        <w:pStyle w:val="content"/>
        <w:spacing w:line="276" w:lineRule="auto"/>
        <w:rPr>
          <w:rFonts w:cs="Arial"/>
        </w:rPr>
      </w:pPr>
    </w:p>
    <w:p w14:paraId="7F0E0553" w14:textId="77777777" w:rsidR="007952E2" w:rsidRPr="00D95A9D" w:rsidRDefault="007952E2" w:rsidP="00E35501">
      <w:pPr>
        <w:pStyle w:val="content"/>
        <w:spacing w:line="276" w:lineRule="auto"/>
        <w:rPr>
          <w:rFonts w:cs="Arial"/>
        </w:rPr>
      </w:pPr>
    </w:p>
    <w:p w14:paraId="57EF4A7C" w14:textId="77777777" w:rsidR="007952E2" w:rsidRPr="00D95A9D" w:rsidRDefault="007952E2" w:rsidP="00E35501">
      <w:pPr>
        <w:pStyle w:val="content"/>
        <w:spacing w:line="276" w:lineRule="auto"/>
        <w:rPr>
          <w:rFonts w:cs="Arial"/>
        </w:rPr>
      </w:pPr>
    </w:p>
    <w:p w14:paraId="12096605" w14:textId="77777777" w:rsidR="007952E2" w:rsidRPr="00D95A9D" w:rsidRDefault="007952E2" w:rsidP="00E35501">
      <w:pPr>
        <w:pStyle w:val="content"/>
        <w:spacing w:line="276" w:lineRule="auto"/>
        <w:rPr>
          <w:rFonts w:cs="Arial"/>
        </w:rPr>
      </w:pPr>
    </w:p>
    <w:p w14:paraId="0D9B81AC" w14:textId="77777777" w:rsidR="007952E2" w:rsidRPr="00D95A9D" w:rsidRDefault="007952E2" w:rsidP="00E35501">
      <w:pPr>
        <w:pStyle w:val="content"/>
        <w:spacing w:line="276" w:lineRule="auto"/>
        <w:rPr>
          <w:rFonts w:cs="Arial"/>
        </w:rPr>
      </w:pPr>
    </w:p>
    <w:p w14:paraId="21CA4B46" w14:textId="77777777" w:rsidR="007952E2" w:rsidRPr="00D95A9D" w:rsidRDefault="007952E2" w:rsidP="00E35501">
      <w:pPr>
        <w:pStyle w:val="content"/>
        <w:spacing w:line="276" w:lineRule="auto"/>
        <w:rPr>
          <w:rFonts w:cs="Arial"/>
        </w:rPr>
      </w:pPr>
    </w:p>
    <w:p w14:paraId="43C8B928" w14:textId="77777777" w:rsidR="00136795" w:rsidRDefault="00136795" w:rsidP="008033DE">
      <w:pPr>
        <w:tabs>
          <w:tab w:val="left" w:pos="5835"/>
        </w:tabs>
        <w:spacing w:after="120"/>
        <w:rPr>
          <w:rFonts w:cs="Arial"/>
          <w:b/>
          <w:sz w:val="28"/>
        </w:rPr>
      </w:pPr>
      <w:bookmarkStart w:id="0" w:name="_Toc321755929"/>
    </w:p>
    <w:p w14:paraId="460AB031" w14:textId="77777777" w:rsidR="00136795" w:rsidRDefault="00136795" w:rsidP="008033DE">
      <w:pPr>
        <w:tabs>
          <w:tab w:val="left" w:pos="5835"/>
        </w:tabs>
        <w:spacing w:after="120"/>
        <w:rPr>
          <w:rFonts w:cs="Arial"/>
          <w:b/>
          <w:sz w:val="28"/>
        </w:rPr>
      </w:pPr>
    </w:p>
    <w:p w14:paraId="59E1AF92" w14:textId="77777777" w:rsidR="00136795" w:rsidRDefault="00136795" w:rsidP="008033DE">
      <w:pPr>
        <w:tabs>
          <w:tab w:val="left" w:pos="5835"/>
        </w:tabs>
        <w:spacing w:after="120"/>
        <w:rPr>
          <w:rFonts w:cs="Arial"/>
          <w:b/>
          <w:sz w:val="28"/>
        </w:rPr>
      </w:pPr>
    </w:p>
    <w:p w14:paraId="2FB625BD" w14:textId="77777777" w:rsidR="00136795" w:rsidRDefault="00136795" w:rsidP="008033DE">
      <w:pPr>
        <w:tabs>
          <w:tab w:val="left" w:pos="5835"/>
        </w:tabs>
        <w:spacing w:after="120"/>
        <w:rPr>
          <w:rFonts w:cs="Arial"/>
          <w:b/>
          <w:sz w:val="28"/>
        </w:rPr>
      </w:pPr>
    </w:p>
    <w:p w14:paraId="35D0425C" w14:textId="7E2D6CDC" w:rsidR="0070054E" w:rsidRPr="00D95A9D" w:rsidRDefault="008033DE" w:rsidP="008033DE">
      <w:pPr>
        <w:tabs>
          <w:tab w:val="left" w:pos="5835"/>
        </w:tabs>
        <w:spacing w:after="120"/>
        <w:rPr>
          <w:rFonts w:cs="Arial"/>
          <w:b/>
          <w:sz w:val="28"/>
        </w:rPr>
      </w:pPr>
      <w:r w:rsidRPr="00D95A9D">
        <w:rPr>
          <w:rFonts w:cs="Arial"/>
          <w:b/>
          <w:sz w:val="28"/>
        </w:rPr>
        <w:tab/>
      </w:r>
    </w:p>
    <w:p w14:paraId="04D7D842" w14:textId="77777777" w:rsidR="00136795" w:rsidRPr="00D95A9D" w:rsidRDefault="00136795" w:rsidP="00136795">
      <w:pPr>
        <w:pStyle w:val="Nadpis1"/>
        <w:ind w:left="357" w:hanging="357"/>
        <w:rPr>
          <w:lang w:val="sk-SK"/>
        </w:rPr>
      </w:pPr>
      <w:bookmarkStart w:id="1" w:name="_Toc56171924"/>
      <w:r w:rsidRPr="00D95A9D">
        <w:rPr>
          <w:lang w:val="sk-SK"/>
        </w:rPr>
        <w:lastRenderedPageBreak/>
        <w:t>Základné informácie o dokumente</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5"/>
        <w:gridCol w:w="7151"/>
      </w:tblGrid>
      <w:tr w:rsidR="00136795" w:rsidRPr="00D95A9D" w14:paraId="783249A3" w14:textId="77777777" w:rsidTr="2D6D4F0D">
        <w:tc>
          <w:tcPr>
            <w:tcW w:w="1871" w:type="dxa"/>
            <w:shd w:val="clear" w:color="auto" w:fill="002060"/>
          </w:tcPr>
          <w:p w14:paraId="67901059" w14:textId="77777777" w:rsidR="00136795" w:rsidRPr="00D95A9D" w:rsidRDefault="00136795" w:rsidP="0024101A">
            <w:pPr>
              <w:spacing w:before="120"/>
              <w:rPr>
                <w:rFonts w:asciiTheme="minorHAnsi" w:eastAsiaTheme="minorEastAsia" w:hAnsiTheme="minorHAnsi" w:cstheme="minorBidi"/>
                <w:color w:val="FFFFFF" w:themeColor="background2"/>
                <w:sz w:val="18"/>
                <w:szCs w:val="18"/>
              </w:rPr>
            </w:pPr>
            <w:r w:rsidRPr="00D95A9D">
              <w:rPr>
                <w:rFonts w:asciiTheme="minorHAnsi" w:eastAsiaTheme="minorEastAsia" w:hAnsiTheme="minorHAnsi" w:cstheme="minorBidi"/>
                <w:color w:val="FFFFFF" w:themeColor="background2"/>
                <w:sz w:val="18"/>
                <w:szCs w:val="18"/>
              </w:rPr>
              <w:t>Názov</w:t>
            </w:r>
          </w:p>
        </w:tc>
        <w:tc>
          <w:tcPr>
            <w:tcW w:w="7185" w:type="dxa"/>
          </w:tcPr>
          <w:p w14:paraId="1CD02543" w14:textId="77777777" w:rsidR="00136795" w:rsidRPr="00D95A9D" w:rsidRDefault="00136795" w:rsidP="0024101A">
            <w:pPr>
              <w:spacing w:before="12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Integračný manuál domény evyšetrenie</w:t>
            </w:r>
          </w:p>
        </w:tc>
      </w:tr>
      <w:tr w:rsidR="00136795" w:rsidRPr="00D95A9D" w14:paraId="204818BE" w14:textId="77777777" w:rsidTr="2D6D4F0D">
        <w:tc>
          <w:tcPr>
            <w:tcW w:w="1871" w:type="dxa"/>
            <w:shd w:val="clear" w:color="auto" w:fill="002060"/>
          </w:tcPr>
          <w:p w14:paraId="3C3FEB4D" w14:textId="77777777" w:rsidR="00136795" w:rsidRPr="00D95A9D" w:rsidRDefault="00136795" w:rsidP="0024101A">
            <w:pPr>
              <w:spacing w:before="120"/>
              <w:rPr>
                <w:rFonts w:asciiTheme="minorHAnsi" w:eastAsiaTheme="minorEastAsia" w:hAnsiTheme="minorHAnsi" w:cstheme="minorBidi"/>
                <w:color w:val="FFFFFF" w:themeColor="background2"/>
                <w:sz w:val="18"/>
                <w:szCs w:val="18"/>
              </w:rPr>
            </w:pPr>
            <w:r w:rsidRPr="00D95A9D">
              <w:rPr>
                <w:rFonts w:asciiTheme="minorHAnsi" w:eastAsiaTheme="minorEastAsia" w:hAnsiTheme="minorHAnsi" w:cstheme="minorBidi"/>
                <w:color w:val="FFFFFF" w:themeColor="background2"/>
                <w:sz w:val="18"/>
                <w:szCs w:val="18"/>
              </w:rPr>
              <w:t>Účel</w:t>
            </w:r>
          </w:p>
        </w:tc>
        <w:tc>
          <w:tcPr>
            <w:tcW w:w="7185" w:type="dxa"/>
          </w:tcPr>
          <w:p w14:paraId="7B32B0D3" w14:textId="77777777" w:rsidR="00136795" w:rsidRPr="00D95A9D" w:rsidRDefault="00136795" w:rsidP="0024101A">
            <w:pPr>
              <w:spacing w:before="120"/>
              <w:rPr>
                <w:rFonts w:ascii="Calibri" w:eastAsia="Calibri" w:hAnsi="Calibri" w:cs="Calibri"/>
                <w:sz w:val="18"/>
                <w:szCs w:val="18"/>
              </w:rPr>
            </w:pPr>
            <w:r w:rsidRPr="00D95A9D">
              <w:rPr>
                <w:sz w:val="18"/>
                <w:szCs w:val="18"/>
              </w:rPr>
              <w:t xml:space="preserve">Tento dokument obsahuje informácie pre správnu implementáciu služieb pre zápis a čítanie záznamu z vyšetrenia, pacientskeho sumára a informácie pre komunikáciu informačných systémov poskytovateľov zdravotnej starostlivosti (IS PZS) s národným zdravotníckym informačným systémom (NZIS). </w:t>
            </w:r>
          </w:p>
          <w:p w14:paraId="62B69645" w14:textId="77777777" w:rsidR="00136795" w:rsidRPr="00D95A9D" w:rsidRDefault="00136795" w:rsidP="0024101A">
            <w:pPr>
              <w:spacing w:before="120"/>
              <w:rPr>
                <w:sz w:val="18"/>
                <w:szCs w:val="18"/>
              </w:rPr>
            </w:pPr>
            <w:r w:rsidRPr="00D95A9D">
              <w:rPr>
                <w:sz w:val="18"/>
                <w:szCs w:val="18"/>
              </w:rPr>
              <w:t>Dokument je vytvorený s cieľom poskytnúť dodávateľom IS PZS prehľad o spôsobe a možnostiach pripojenia na vybrané elektronické služby ezdravie. Niektoré detaily riešenia môžu byť zmenené na základe overenia funkcionality alebo pripomienok z praktickej prevádzky priamo od dodávateľov IS PZS.</w:t>
            </w:r>
          </w:p>
          <w:p w14:paraId="11AFCC95" w14:textId="77777777" w:rsidR="00136795" w:rsidRPr="00D95A9D" w:rsidRDefault="00136795" w:rsidP="0024101A">
            <w:pPr>
              <w:spacing w:before="12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Dokument popisuje vybranú množinu najčastejšie používaných procesných scenárov. V praxi môžu byť identifikované ďalšie procesné scenáre, ktoré nie sú súčasťou tohto IM a v závislosti od potreby budú postupne zapracované.</w:t>
            </w:r>
          </w:p>
        </w:tc>
      </w:tr>
      <w:tr w:rsidR="00136795" w:rsidRPr="00D95A9D" w14:paraId="11EE983B" w14:textId="77777777" w:rsidTr="2D6D4F0D">
        <w:tc>
          <w:tcPr>
            <w:tcW w:w="1871" w:type="dxa"/>
            <w:shd w:val="clear" w:color="auto" w:fill="002060"/>
          </w:tcPr>
          <w:p w14:paraId="08E9F5BD" w14:textId="77777777" w:rsidR="00136795" w:rsidRPr="00D95A9D" w:rsidRDefault="00136795" w:rsidP="0024101A">
            <w:pPr>
              <w:spacing w:before="120"/>
              <w:rPr>
                <w:rFonts w:asciiTheme="minorHAnsi" w:eastAsiaTheme="minorEastAsia" w:hAnsiTheme="minorHAnsi" w:cstheme="minorBidi"/>
                <w:color w:val="FFFFFF" w:themeColor="background2"/>
                <w:sz w:val="18"/>
                <w:szCs w:val="18"/>
              </w:rPr>
            </w:pPr>
            <w:r w:rsidRPr="00D95A9D">
              <w:rPr>
                <w:rFonts w:asciiTheme="minorHAnsi" w:eastAsiaTheme="minorEastAsia" w:hAnsiTheme="minorHAnsi" w:cstheme="minorBidi"/>
                <w:color w:val="FFFFFF" w:themeColor="background2"/>
                <w:sz w:val="18"/>
                <w:szCs w:val="18"/>
              </w:rPr>
              <w:t>Rozsah</w:t>
            </w:r>
          </w:p>
        </w:tc>
        <w:tc>
          <w:tcPr>
            <w:tcW w:w="7185" w:type="dxa"/>
          </w:tcPr>
          <w:p w14:paraId="1284F66E" w14:textId="77777777" w:rsidR="00136795" w:rsidRPr="00D95A9D" w:rsidRDefault="00136795" w:rsidP="0024101A">
            <w:pPr>
              <w:spacing w:before="12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Dokument popisuje rozhrania, procesy a technické volania</w:t>
            </w:r>
          </w:p>
        </w:tc>
      </w:tr>
      <w:tr w:rsidR="00136795" w:rsidRPr="00D95A9D" w14:paraId="3C929BFD" w14:textId="77777777" w:rsidTr="2D6D4F0D">
        <w:tc>
          <w:tcPr>
            <w:tcW w:w="1871" w:type="dxa"/>
            <w:shd w:val="clear" w:color="auto" w:fill="002060"/>
          </w:tcPr>
          <w:p w14:paraId="0952C0BD" w14:textId="77777777" w:rsidR="00136795" w:rsidRPr="00D95A9D" w:rsidRDefault="00136795" w:rsidP="0024101A">
            <w:pPr>
              <w:spacing w:before="120"/>
              <w:rPr>
                <w:rFonts w:asciiTheme="minorHAnsi" w:eastAsiaTheme="minorEastAsia" w:hAnsiTheme="minorHAnsi" w:cstheme="minorBidi"/>
                <w:color w:val="FFFFFF" w:themeColor="background2"/>
                <w:sz w:val="18"/>
                <w:szCs w:val="18"/>
              </w:rPr>
            </w:pPr>
            <w:r w:rsidRPr="00D95A9D">
              <w:rPr>
                <w:rFonts w:asciiTheme="minorHAnsi" w:eastAsiaTheme="minorEastAsia" w:hAnsiTheme="minorHAnsi" w:cstheme="minorBidi"/>
                <w:color w:val="FFFFFF" w:themeColor="background2"/>
                <w:sz w:val="18"/>
                <w:szCs w:val="18"/>
              </w:rPr>
              <w:t>Cieľová skupina</w:t>
            </w:r>
          </w:p>
        </w:tc>
        <w:tc>
          <w:tcPr>
            <w:tcW w:w="7185" w:type="dxa"/>
          </w:tcPr>
          <w:p w14:paraId="46B8DA11" w14:textId="77777777" w:rsidR="00136795" w:rsidRPr="00D95A9D" w:rsidRDefault="00136795" w:rsidP="0024101A">
            <w:pPr>
              <w:spacing w:before="12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Výrobcovia IS PZS</w:t>
            </w:r>
          </w:p>
        </w:tc>
      </w:tr>
      <w:tr w:rsidR="00136795" w:rsidRPr="00D95A9D" w14:paraId="35E5EE6D" w14:textId="77777777" w:rsidTr="2D6D4F0D">
        <w:tc>
          <w:tcPr>
            <w:tcW w:w="1871" w:type="dxa"/>
            <w:shd w:val="clear" w:color="auto" w:fill="002060"/>
          </w:tcPr>
          <w:p w14:paraId="5F76FC45" w14:textId="77777777" w:rsidR="00136795" w:rsidRPr="00D95A9D" w:rsidRDefault="00136795" w:rsidP="0024101A">
            <w:pPr>
              <w:spacing w:before="120"/>
              <w:rPr>
                <w:rFonts w:asciiTheme="minorHAnsi" w:eastAsiaTheme="minorEastAsia" w:hAnsiTheme="minorHAnsi" w:cstheme="minorBidi"/>
                <w:color w:val="FFFFFF" w:themeColor="background2"/>
                <w:sz w:val="18"/>
                <w:szCs w:val="18"/>
              </w:rPr>
            </w:pPr>
            <w:r w:rsidRPr="00D95A9D">
              <w:rPr>
                <w:rFonts w:asciiTheme="minorHAnsi" w:eastAsiaTheme="minorEastAsia" w:hAnsiTheme="minorHAnsi" w:cstheme="minorBidi"/>
                <w:color w:val="FFFFFF" w:themeColor="background2"/>
                <w:sz w:val="18"/>
                <w:szCs w:val="18"/>
              </w:rPr>
              <w:t>Verzia</w:t>
            </w:r>
          </w:p>
        </w:tc>
        <w:tc>
          <w:tcPr>
            <w:tcW w:w="7185" w:type="dxa"/>
          </w:tcPr>
          <w:p w14:paraId="72B8C838" w14:textId="4C11CCF8" w:rsidR="00136795" w:rsidRPr="003D3194" w:rsidRDefault="00136795" w:rsidP="1FF7BDDD">
            <w:pPr>
              <w:spacing w:before="120"/>
              <w:rPr>
                <w:rFonts w:asciiTheme="minorHAnsi" w:eastAsiaTheme="minorEastAsia" w:hAnsiTheme="minorHAnsi" w:cstheme="minorBidi"/>
                <w:sz w:val="18"/>
                <w:szCs w:val="18"/>
              </w:rPr>
            </w:pPr>
            <w:r w:rsidRPr="003D3194">
              <w:rPr>
                <w:rFonts w:asciiTheme="minorHAnsi" w:eastAsiaTheme="minorEastAsia" w:hAnsiTheme="minorHAnsi" w:cstheme="minorBidi"/>
                <w:sz w:val="18"/>
                <w:szCs w:val="18"/>
                <w:highlight w:val="yellow"/>
              </w:rPr>
              <w:t>2.</w:t>
            </w:r>
            <w:r w:rsidR="492FC160" w:rsidRPr="003D3194">
              <w:rPr>
                <w:rFonts w:asciiTheme="minorHAnsi" w:eastAsiaTheme="minorEastAsia" w:hAnsiTheme="minorHAnsi" w:cstheme="minorBidi"/>
                <w:sz w:val="18"/>
                <w:szCs w:val="18"/>
                <w:highlight w:val="yellow"/>
              </w:rPr>
              <w:t>1.</w:t>
            </w:r>
            <w:r w:rsidR="7D8235FF" w:rsidRPr="003D3194">
              <w:rPr>
                <w:rFonts w:asciiTheme="minorHAnsi" w:eastAsiaTheme="minorEastAsia" w:hAnsiTheme="minorHAnsi" w:cstheme="minorBidi"/>
                <w:sz w:val="18"/>
                <w:szCs w:val="18"/>
                <w:highlight w:val="yellow"/>
              </w:rPr>
              <w:t>6</w:t>
            </w:r>
          </w:p>
        </w:tc>
      </w:tr>
      <w:tr w:rsidR="00136795" w:rsidRPr="00D95A9D" w14:paraId="454D52B7" w14:textId="77777777" w:rsidTr="2D6D4F0D">
        <w:tc>
          <w:tcPr>
            <w:tcW w:w="1871" w:type="dxa"/>
            <w:shd w:val="clear" w:color="auto" w:fill="002060"/>
          </w:tcPr>
          <w:p w14:paraId="50F89C98" w14:textId="77777777" w:rsidR="00136795" w:rsidRPr="00D95A9D" w:rsidRDefault="00136795" w:rsidP="0024101A">
            <w:pPr>
              <w:spacing w:before="120"/>
              <w:rPr>
                <w:rFonts w:asciiTheme="minorHAnsi" w:eastAsiaTheme="minorEastAsia" w:hAnsiTheme="minorHAnsi" w:cstheme="minorBidi"/>
                <w:color w:val="FFFFFF" w:themeColor="background2"/>
                <w:sz w:val="18"/>
                <w:szCs w:val="18"/>
              </w:rPr>
            </w:pPr>
            <w:r w:rsidRPr="00D95A9D">
              <w:rPr>
                <w:rFonts w:asciiTheme="minorHAnsi" w:eastAsiaTheme="minorEastAsia" w:hAnsiTheme="minorHAnsi" w:cstheme="minorBidi"/>
                <w:color w:val="FFFFFF" w:themeColor="background2"/>
                <w:sz w:val="18"/>
                <w:szCs w:val="18"/>
              </w:rPr>
              <w:t>Stav</w:t>
            </w:r>
          </w:p>
        </w:tc>
        <w:tc>
          <w:tcPr>
            <w:tcW w:w="7185" w:type="dxa"/>
          </w:tcPr>
          <w:p w14:paraId="6C9C5A9E" w14:textId="0CED9A02" w:rsidR="00136795" w:rsidRPr="00D95A9D" w:rsidRDefault="003D3194" w:rsidP="0024101A">
            <w:pPr>
              <w:spacing w:before="120"/>
              <w:rPr>
                <w:rFonts w:asciiTheme="minorHAnsi" w:eastAsiaTheme="minorEastAsia" w:hAnsiTheme="minorHAnsi" w:cstheme="minorBidi"/>
                <w:sz w:val="18"/>
                <w:szCs w:val="18"/>
              </w:rPr>
            </w:pPr>
            <w:r>
              <w:rPr>
                <w:rFonts w:asciiTheme="minorHAnsi" w:eastAsiaTheme="minorEastAsia" w:hAnsiTheme="minorHAnsi" w:cstheme="minorBidi"/>
                <w:sz w:val="18"/>
                <w:szCs w:val="18"/>
              </w:rPr>
              <w:t>Schválený</w:t>
            </w:r>
          </w:p>
        </w:tc>
      </w:tr>
      <w:tr w:rsidR="00136795" w:rsidRPr="00D95A9D" w14:paraId="5E4EF09F" w14:textId="77777777" w:rsidTr="2D6D4F0D">
        <w:tc>
          <w:tcPr>
            <w:tcW w:w="1871" w:type="dxa"/>
            <w:shd w:val="clear" w:color="auto" w:fill="002060"/>
          </w:tcPr>
          <w:p w14:paraId="426AFEF0" w14:textId="77777777" w:rsidR="00136795" w:rsidRPr="00D95A9D" w:rsidRDefault="00136795" w:rsidP="0024101A">
            <w:pPr>
              <w:spacing w:before="120"/>
              <w:rPr>
                <w:rFonts w:asciiTheme="minorHAnsi" w:eastAsiaTheme="minorEastAsia" w:hAnsiTheme="minorHAnsi" w:cstheme="minorBidi"/>
                <w:color w:val="FFFFFF" w:themeColor="background2"/>
                <w:sz w:val="18"/>
                <w:szCs w:val="18"/>
              </w:rPr>
            </w:pPr>
            <w:r w:rsidRPr="00D95A9D">
              <w:rPr>
                <w:rFonts w:asciiTheme="minorHAnsi" w:eastAsiaTheme="minorEastAsia" w:hAnsiTheme="minorHAnsi" w:cstheme="minorBidi"/>
                <w:color w:val="FFFFFF" w:themeColor="background2"/>
                <w:sz w:val="18"/>
                <w:szCs w:val="18"/>
              </w:rPr>
              <w:t>Vlastník</w:t>
            </w:r>
          </w:p>
        </w:tc>
        <w:tc>
          <w:tcPr>
            <w:tcW w:w="7185" w:type="dxa"/>
          </w:tcPr>
          <w:p w14:paraId="1DC30978" w14:textId="77777777" w:rsidR="00136795" w:rsidRPr="00D95A9D" w:rsidRDefault="00136795" w:rsidP="0024101A">
            <w:pPr>
              <w:keepNext/>
              <w:spacing w:before="12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NCZI</w:t>
            </w:r>
          </w:p>
        </w:tc>
      </w:tr>
      <w:tr w:rsidR="00136795" w:rsidRPr="00D95A9D" w14:paraId="4785A6A0" w14:textId="77777777" w:rsidTr="2D6D4F0D">
        <w:tc>
          <w:tcPr>
            <w:tcW w:w="1871" w:type="dxa"/>
            <w:shd w:val="clear" w:color="auto" w:fill="002060"/>
          </w:tcPr>
          <w:p w14:paraId="1571EE2A" w14:textId="77777777" w:rsidR="00136795" w:rsidRPr="00D95A9D" w:rsidRDefault="00136795" w:rsidP="0024101A">
            <w:pPr>
              <w:spacing w:before="120"/>
              <w:rPr>
                <w:rFonts w:asciiTheme="minorHAnsi" w:eastAsiaTheme="minorEastAsia" w:hAnsiTheme="minorHAnsi" w:cstheme="minorBidi"/>
                <w:color w:val="FFFFFF" w:themeColor="background2"/>
                <w:sz w:val="18"/>
                <w:szCs w:val="18"/>
              </w:rPr>
            </w:pPr>
            <w:r w:rsidRPr="00D95A9D">
              <w:rPr>
                <w:rFonts w:asciiTheme="minorHAnsi" w:eastAsiaTheme="minorEastAsia" w:hAnsiTheme="minorHAnsi" w:cstheme="minorBidi"/>
                <w:color w:val="FFFFFF" w:themeColor="background2"/>
                <w:sz w:val="18"/>
                <w:szCs w:val="18"/>
              </w:rPr>
              <w:t>Release</w:t>
            </w:r>
          </w:p>
        </w:tc>
        <w:tc>
          <w:tcPr>
            <w:tcW w:w="7185" w:type="dxa"/>
          </w:tcPr>
          <w:p w14:paraId="4ECA7209" w14:textId="37164BE7" w:rsidR="00136795" w:rsidRPr="00292C52" w:rsidRDefault="1A5427B9" w:rsidP="2D6D4F0D">
            <w:pPr>
              <w:keepNext/>
              <w:spacing w:before="120"/>
              <w:rPr>
                <w:rFonts w:asciiTheme="minorHAnsi" w:eastAsiaTheme="minorEastAsia" w:hAnsiTheme="minorHAnsi" w:cstheme="minorBidi"/>
                <w:sz w:val="18"/>
                <w:szCs w:val="18"/>
              </w:rPr>
            </w:pPr>
            <w:r w:rsidRPr="00416851">
              <w:rPr>
                <w:rFonts w:asciiTheme="minorHAnsi" w:eastAsiaTheme="minorEastAsia" w:hAnsiTheme="minorHAnsi" w:cstheme="minorBidi"/>
                <w:sz w:val="18"/>
                <w:szCs w:val="18"/>
                <w:highlight w:val="yellow"/>
              </w:rPr>
              <w:t>1</w:t>
            </w:r>
            <w:r w:rsidR="00136795" w:rsidRPr="00416851">
              <w:rPr>
                <w:rFonts w:asciiTheme="minorHAnsi" w:eastAsiaTheme="minorEastAsia" w:hAnsiTheme="minorHAnsi" w:cstheme="minorBidi"/>
                <w:sz w:val="18"/>
                <w:szCs w:val="18"/>
                <w:highlight w:val="yellow"/>
              </w:rPr>
              <w:t>Q 20</w:t>
            </w:r>
            <w:r w:rsidR="799CD89A" w:rsidRPr="00416851">
              <w:rPr>
                <w:rFonts w:asciiTheme="minorHAnsi" w:eastAsiaTheme="minorEastAsia" w:hAnsiTheme="minorHAnsi" w:cstheme="minorBidi"/>
                <w:sz w:val="18"/>
                <w:szCs w:val="18"/>
                <w:highlight w:val="yellow"/>
              </w:rPr>
              <w:t>22</w:t>
            </w:r>
          </w:p>
        </w:tc>
      </w:tr>
    </w:tbl>
    <w:p w14:paraId="30233F32" w14:textId="27F8E47E" w:rsidR="73370C95" w:rsidRDefault="73370C95"/>
    <w:p w14:paraId="6D561C6B" w14:textId="364DF3F8" w:rsidR="00136795" w:rsidRPr="00D95A9D" w:rsidRDefault="00136795" w:rsidP="00136795">
      <w:pPr>
        <w:pStyle w:val="Popis"/>
        <w:rPr>
          <w:lang w:val="sk-SK"/>
        </w:rPr>
      </w:pPr>
      <w:bookmarkStart w:id="2" w:name="_Toc25934340"/>
      <w:r w:rsidRPr="00D95A9D">
        <w:rPr>
          <w:lang w:val="sk-SK"/>
        </w:rPr>
        <w:t xml:space="preserve">Tabuľka </w:t>
      </w:r>
      <w:r w:rsidR="00AB647A">
        <w:rPr>
          <w:lang w:val="sk-SK"/>
        </w:rPr>
        <w:fldChar w:fldCharType="begin"/>
      </w:r>
      <w:r w:rsidR="00AB647A">
        <w:rPr>
          <w:lang w:val="sk-SK"/>
        </w:rPr>
        <w:instrText xml:space="preserve"> SEQ Tabuľka \* ARABIC </w:instrText>
      </w:r>
      <w:r w:rsidR="00AB647A">
        <w:rPr>
          <w:lang w:val="sk-SK"/>
        </w:rPr>
        <w:fldChar w:fldCharType="separate"/>
      </w:r>
      <w:r w:rsidR="005C30E5">
        <w:rPr>
          <w:noProof/>
          <w:lang w:val="sk-SK"/>
        </w:rPr>
        <w:t>1</w:t>
      </w:r>
      <w:r w:rsidR="00AB647A">
        <w:rPr>
          <w:lang w:val="sk-SK"/>
        </w:rPr>
        <w:fldChar w:fldCharType="end"/>
      </w:r>
      <w:r w:rsidRPr="00D95A9D">
        <w:rPr>
          <w:lang w:val="sk-SK"/>
        </w:rPr>
        <w:t xml:space="preserve">: </w:t>
      </w:r>
      <w:r w:rsidRPr="00D95A9D">
        <w:rPr>
          <w:b w:val="0"/>
          <w:bCs w:val="0"/>
          <w:lang w:val="sk-SK"/>
        </w:rPr>
        <w:t>Základné informácie o dokumente</w:t>
      </w:r>
      <w:bookmarkEnd w:id="2"/>
    </w:p>
    <w:p w14:paraId="1B8D1BFA" w14:textId="77777777" w:rsidR="00136795" w:rsidRPr="00D95A9D" w:rsidRDefault="00136795" w:rsidP="00136795">
      <w:pPr>
        <w:pStyle w:val="Nadpis1"/>
        <w:ind w:left="357" w:hanging="357"/>
        <w:rPr>
          <w:lang w:val="sk-SK"/>
        </w:rPr>
      </w:pPr>
      <w:bookmarkStart w:id="3" w:name="_Toc56171925"/>
      <w:r w:rsidRPr="00D95A9D">
        <w:rPr>
          <w:lang w:val="sk-SK"/>
        </w:rPr>
        <w:t>História zmien dokumentu</w:t>
      </w:r>
      <w:bookmarkEnd w:id="3"/>
    </w:p>
    <w:p w14:paraId="0F76F6E7" w14:textId="77777777" w:rsidR="00136795" w:rsidRPr="009A5B20" w:rsidRDefault="00136795" w:rsidP="00B50180">
      <w:pPr>
        <w:pStyle w:val="Nadpis2"/>
      </w:pPr>
      <w:bookmarkStart w:id="4" w:name="_Toc56171926"/>
      <w:r w:rsidRPr="009A5B20">
        <w:t>Register zmien</w:t>
      </w:r>
      <w:bookmarkEnd w:id="4"/>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276"/>
        <w:gridCol w:w="1370"/>
        <w:gridCol w:w="850"/>
        <w:gridCol w:w="4867"/>
      </w:tblGrid>
      <w:tr w:rsidR="009D509A" w:rsidRPr="00D95A9D" w14:paraId="0E559406" w14:textId="77777777" w:rsidTr="688AB375">
        <w:trPr>
          <w:cantSplit/>
          <w:trHeight w:val="945"/>
          <w:tblHeader/>
        </w:trPr>
        <w:tc>
          <w:tcPr>
            <w:tcW w:w="817" w:type="dxa"/>
            <w:shd w:val="clear" w:color="auto" w:fill="002060"/>
          </w:tcPr>
          <w:p w14:paraId="61EAAE6B" w14:textId="77777777" w:rsidR="00136795" w:rsidRPr="00D95A9D" w:rsidRDefault="00136795" w:rsidP="0024101A">
            <w:pPr>
              <w:spacing w:before="120"/>
              <w:rPr>
                <w:rFonts w:asciiTheme="minorHAnsi" w:eastAsiaTheme="minorEastAsia" w:hAnsiTheme="minorHAnsi" w:cstheme="minorBidi"/>
                <w:color w:val="FFFFFF" w:themeColor="background2"/>
                <w:sz w:val="18"/>
                <w:szCs w:val="18"/>
              </w:rPr>
            </w:pPr>
            <w:r w:rsidRPr="00D95A9D">
              <w:rPr>
                <w:rFonts w:asciiTheme="minorHAnsi" w:eastAsiaTheme="minorEastAsia" w:hAnsiTheme="minorHAnsi" w:cstheme="minorBidi"/>
                <w:color w:val="FFFFFF" w:themeColor="background2"/>
                <w:sz w:val="18"/>
                <w:szCs w:val="18"/>
              </w:rPr>
              <w:t>Verzia</w:t>
            </w:r>
          </w:p>
        </w:tc>
        <w:tc>
          <w:tcPr>
            <w:tcW w:w="1276" w:type="dxa"/>
            <w:shd w:val="clear" w:color="auto" w:fill="002060"/>
          </w:tcPr>
          <w:p w14:paraId="0332290C" w14:textId="77777777" w:rsidR="00136795" w:rsidRPr="00D95A9D" w:rsidRDefault="00136795" w:rsidP="0024101A">
            <w:pPr>
              <w:spacing w:before="120"/>
              <w:rPr>
                <w:rFonts w:asciiTheme="minorHAnsi" w:eastAsiaTheme="minorEastAsia" w:hAnsiTheme="minorHAnsi" w:cstheme="minorBidi"/>
                <w:color w:val="FFFFFF" w:themeColor="background2"/>
                <w:sz w:val="18"/>
                <w:szCs w:val="18"/>
              </w:rPr>
            </w:pPr>
            <w:r w:rsidRPr="00D95A9D">
              <w:rPr>
                <w:rFonts w:asciiTheme="minorHAnsi" w:eastAsiaTheme="minorEastAsia" w:hAnsiTheme="minorHAnsi" w:cstheme="minorBidi"/>
                <w:color w:val="FFFFFF" w:themeColor="background2"/>
                <w:sz w:val="18"/>
                <w:szCs w:val="18"/>
              </w:rPr>
              <w:t>Dátum zverejnenia</w:t>
            </w:r>
          </w:p>
        </w:tc>
        <w:tc>
          <w:tcPr>
            <w:tcW w:w="1370" w:type="dxa"/>
            <w:shd w:val="clear" w:color="auto" w:fill="002060"/>
          </w:tcPr>
          <w:p w14:paraId="365D7399" w14:textId="77777777" w:rsidR="00136795" w:rsidRPr="00D95A9D" w:rsidRDefault="00136795" w:rsidP="0024101A">
            <w:pPr>
              <w:spacing w:before="120"/>
              <w:rPr>
                <w:rFonts w:asciiTheme="minorHAnsi" w:eastAsiaTheme="minorEastAsia" w:hAnsiTheme="minorHAnsi" w:cstheme="minorBidi"/>
                <w:color w:val="FFFFFF" w:themeColor="background2"/>
                <w:sz w:val="18"/>
                <w:szCs w:val="18"/>
              </w:rPr>
            </w:pPr>
            <w:r w:rsidRPr="00D95A9D">
              <w:rPr>
                <w:rFonts w:asciiTheme="minorHAnsi" w:eastAsiaTheme="minorEastAsia" w:hAnsiTheme="minorHAnsi" w:cstheme="minorBidi"/>
                <w:color w:val="FFFFFF" w:themeColor="background2"/>
                <w:sz w:val="18"/>
                <w:szCs w:val="18"/>
              </w:rPr>
              <w:t>Dátum nadobudnutia účinnosti</w:t>
            </w:r>
          </w:p>
        </w:tc>
        <w:tc>
          <w:tcPr>
            <w:tcW w:w="850" w:type="dxa"/>
            <w:shd w:val="clear" w:color="auto" w:fill="002060"/>
          </w:tcPr>
          <w:p w14:paraId="3A287DF1" w14:textId="77777777" w:rsidR="00136795" w:rsidRPr="00D95A9D" w:rsidRDefault="00136795" w:rsidP="0024101A">
            <w:pPr>
              <w:spacing w:before="120"/>
              <w:rPr>
                <w:rFonts w:asciiTheme="minorHAnsi" w:eastAsiaTheme="minorEastAsia" w:hAnsiTheme="minorHAnsi" w:cstheme="minorBidi"/>
                <w:color w:val="FFFFFF" w:themeColor="background2"/>
                <w:sz w:val="18"/>
                <w:szCs w:val="18"/>
              </w:rPr>
            </w:pPr>
            <w:r w:rsidRPr="00D95A9D">
              <w:rPr>
                <w:rFonts w:asciiTheme="minorHAnsi" w:eastAsiaTheme="minorEastAsia" w:hAnsiTheme="minorHAnsi" w:cstheme="minorBidi"/>
                <w:color w:val="FFFFFF" w:themeColor="background2"/>
                <w:sz w:val="18"/>
                <w:szCs w:val="18"/>
              </w:rPr>
              <w:t>Autor</w:t>
            </w:r>
          </w:p>
        </w:tc>
        <w:tc>
          <w:tcPr>
            <w:tcW w:w="4867" w:type="dxa"/>
            <w:shd w:val="clear" w:color="auto" w:fill="002060"/>
          </w:tcPr>
          <w:p w14:paraId="3E744A5C" w14:textId="77777777" w:rsidR="00136795" w:rsidRPr="00D95A9D" w:rsidRDefault="00136795" w:rsidP="0024101A">
            <w:pPr>
              <w:spacing w:before="120"/>
              <w:rPr>
                <w:rFonts w:asciiTheme="minorHAnsi" w:eastAsiaTheme="minorEastAsia" w:hAnsiTheme="minorHAnsi" w:cstheme="minorBidi"/>
                <w:color w:val="FFFFFF" w:themeColor="background2"/>
                <w:sz w:val="18"/>
                <w:szCs w:val="18"/>
              </w:rPr>
            </w:pPr>
            <w:r w:rsidRPr="00D95A9D">
              <w:rPr>
                <w:rFonts w:asciiTheme="minorHAnsi" w:eastAsiaTheme="minorEastAsia" w:hAnsiTheme="minorHAnsi" w:cstheme="minorBidi"/>
                <w:color w:val="FFFFFF" w:themeColor="background2"/>
                <w:sz w:val="18"/>
                <w:szCs w:val="18"/>
              </w:rPr>
              <w:t>Popis zmien v príslušnej verzii</w:t>
            </w:r>
          </w:p>
        </w:tc>
      </w:tr>
      <w:tr w:rsidR="00136795" w:rsidRPr="00D95A9D" w14:paraId="653A5A37" w14:textId="77777777" w:rsidTr="688AB375">
        <w:trPr>
          <w:cantSplit/>
          <w:trHeight w:val="696"/>
        </w:trPr>
        <w:tc>
          <w:tcPr>
            <w:tcW w:w="817" w:type="dxa"/>
          </w:tcPr>
          <w:p w14:paraId="041C738A" w14:textId="77777777" w:rsidR="00136795" w:rsidRPr="00D95A9D" w:rsidRDefault="00136795" w:rsidP="0024101A">
            <w:pPr>
              <w:spacing w:before="12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1.0</w:t>
            </w:r>
          </w:p>
        </w:tc>
        <w:tc>
          <w:tcPr>
            <w:tcW w:w="1276" w:type="dxa"/>
          </w:tcPr>
          <w:p w14:paraId="528921F0" w14:textId="77777777" w:rsidR="00136795" w:rsidRPr="00D95A9D" w:rsidRDefault="00136795" w:rsidP="0024101A">
            <w:pPr>
              <w:spacing w:before="12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01.10.2018</w:t>
            </w:r>
          </w:p>
        </w:tc>
        <w:tc>
          <w:tcPr>
            <w:tcW w:w="1370" w:type="dxa"/>
          </w:tcPr>
          <w:p w14:paraId="71E7E5DA" w14:textId="77777777" w:rsidR="00136795" w:rsidRPr="00D95A9D" w:rsidRDefault="00136795" w:rsidP="0024101A">
            <w:pPr>
              <w:spacing w:before="12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1.12.2018</w:t>
            </w:r>
          </w:p>
        </w:tc>
        <w:tc>
          <w:tcPr>
            <w:tcW w:w="850" w:type="dxa"/>
          </w:tcPr>
          <w:p w14:paraId="6869CB16" w14:textId="77777777" w:rsidR="00136795" w:rsidRPr="00D95A9D" w:rsidRDefault="00136795" w:rsidP="0024101A">
            <w:pPr>
              <w:spacing w:before="12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NCZI</w:t>
            </w:r>
          </w:p>
        </w:tc>
        <w:tc>
          <w:tcPr>
            <w:tcW w:w="4867" w:type="dxa"/>
          </w:tcPr>
          <w:p w14:paraId="3DA1049A" w14:textId="77777777" w:rsidR="00136795" w:rsidRPr="00D95A9D" w:rsidRDefault="00136795" w:rsidP="0024101A">
            <w:pPr>
              <w:spacing w:before="12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Prvá verzia dokumentu pre v5, zmeny sú predmetom obsahu samotného IM.</w:t>
            </w:r>
          </w:p>
        </w:tc>
      </w:tr>
      <w:tr w:rsidR="00136795" w:rsidRPr="00D95A9D" w14:paraId="68371546" w14:textId="77777777" w:rsidTr="688AB375">
        <w:trPr>
          <w:cantSplit/>
          <w:trHeight w:val="713"/>
        </w:trPr>
        <w:tc>
          <w:tcPr>
            <w:tcW w:w="817" w:type="dxa"/>
          </w:tcPr>
          <w:p w14:paraId="0AA3DAC2" w14:textId="77777777" w:rsidR="00136795" w:rsidRPr="00D95A9D" w:rsidRDefault="00136795" w:rsidP="0024101A">
            <w:pPr>
              <w:spacing w:before="120"/>
              <w:rPr>
                <w:rFonts w:asciiTheme="minorHAnsi" w:eastAsiaTheme="minorEastAsia" w:hAnsiTheme="minorHAnsi" w:cstheme="minorBidi"/>
                <w:sz w:val="18"/>
                <w:szCs w:val="18"/>
              </w:rPr>
            </w:pPr>
            <w:r>
              <w:rPr>
                <w:rFonts w:asciiTheme="minorHAnsi" w:eastAsiaTheme="minorEastAsia" w:hAnsiTheme="minorHAnsi" w:cstheme="minorBidi"/>
                <w:sz w:val="18"/>
                <w:szCs w:val="18"/>
              </w:rPr>
              <w:t>1.1</w:t>
            </w:r>
          </w:p>
        </w:tc>
        <w:tc>
          <w:tcPr>
            <w:tcW w:w="1276" w:type="dxa"/>
          </w:tcPr>
          <w:p w14:paraId="4B0BF1BC" w14:textId="77777777" w:rsidR="00136795" w:rsidRPr="00D95A9D" w:rsidRDefault="00136795" w:rsidP="0024101A">
            <w:pPr>
              <w:spacing w:before="120"/>
              <w:rPr>
                <w:rFonts w:asciiTheme="minorHAnsi" w:eastAsiaTheme="minorEastAsia" w:hAnsiTheme="minorHAnsi" w:cstheme="minorBidi"/>
                <w:sz w:val="18"/>
                <w:szCs w:val="18"/>
              </w:rPr>
            </w:pPr>
            <w:r>
              <w:rPr>
                <w:rFonts w:asciiTheme="minorHAnsi" w:eastAsiaTheme="minorEastAsia" w:hAnsiTheme="minorHAnsi" w:cstheme="minorBidi"/>
                <w:sz w:val="18"/>
                <w:szCs w:val="18"/>
              </w:rPr>
              <w:t>6.11.2018</w:t>
            </w:r>
          </w:p>
        </w:tc>
        <w:tc>
          <w:tcPr>
            <w:tcW w:w="1370" w:type="dxa"/>
          </w:tcPr>
          <w:p w14:paraId="2445880C" w14:textId="77777777" w:rsidR="00136795" w:rsidRPr="00D95A9D" w:rsidRDefault="00136795" w:rsidP="0024101A">
            <w:pPr>
              <w:spacing w:before="120"/>
              <w:rPr>
                <w:rFonts w:asciiTheme="minorHAnsi" w:eastAsiaTheme="minorEastAsia" w:hAnsiTheme="minorHAnsi" w:cstheme="minorBidi"/>
                <w:sz w:val="18"/>
                <w:szCs w:val="18"/>
              </w:rPr>
            </w:pPr>
            <w:r>
              <w:rPr>
                <w:rFonts w:asciiTheme="minorHAnsi" w:eastAsiaTheme="minorEastAsia" w:hAnsiTheme="minorHAnsi" w:cstheme="minorBidi"/>
                <w:sz w:val="18"/>
                <w:szCs w:val="18"/>
              </w:rPr>
              <w:t>1.12.2018</w:t>
            </w:r>
          </w:p>
        </w:tc>
        <w:tc>
          <w:tcPr>
            <w:tcW w:w="850" w:type="dxa"/>
          </w:tcPr>
          <w:p w14:paraId="1A810A88" w14:textId="77777777" w:rsidR="00136795" w:rsidRPr="00D95A9D" w:rsidRDefault="00136795" w:rsidP="0024101A">
            <w:pPr>
              <w:spacing w:before="120"/>
              <w:rPr>
                <w:rFonts w:asciiTheme="minorHAnsi" w:eastAsiaTheme="minorEastAsia" w:hAnsiTheme="minorHAnsi" w:cstheme="minorBidi"/>
                <w:sz w:val="18"/>
                <w:szCs w:val="18"/>
              </w:rPr>
            </w:pPr>
            <w:r>
              <w:rPr>
                <w:rFonts w:asciiTheme="minorHAnsi" w:eastAsiaTheme="minorEastAsia" w:hAnsiTheme="minorHAnsi" w:cstheme="minorBidi"/>
                <w:sz w:val="18"/>
                <w:szCs w:val="18"/>
              </w:rPr>
              <w:t>NCZI</w:t>
            </w:r>
          </w:p>
        </w:tc>
        <w:tc>
          <w:tcPr>
            <w:tcW w:w="4867" w:type="dxa"/>
          </w:tcPr>
          <w:p w14:paraId="637DB289" w14:textId="77777777" w:rsidR="00136795" w:rsidRPr="00D95A9D" w:rsidRDefault="00136795" w:rsidP="0024101A">
            <w:pPr>
              <w:spacing w:before="120"/>
              <w:rPr>
                <w:rFonts w:asciiTheme="minorHAnsi" w:eastAsiaTheme="minorEastAsia" w:hAnsiTheme="minorHAnsi" w:cstheme="minorBidi"/>
                <w:sz w:val="18"/>
                <w:szCs w:val="18"/>
              </w:rPr>
            </w:pPr>
            <w:r>
              <w:rPr>
                <w:rFonts w:asciiTheme="minorHAnsi" w:eastAsiaTheme="minorEastAsia" w:hAnsiTheme="minorHAnsi" w:cstheme="minorBidi"/>
                <w:sz w:val="18"/>
                <w:szCs w:val="18"/>
              </w:rPr>
              <w:t xml:space="preserve">Zapracovanie zmien na základe pripomienok vendorov cez revízie </w:t>
            </w:r>
          </w:p>
        </w:tc>
      </w:tr>
      <w:tr w:rsidR="00136795" w:rsidRPr="00D95A9D" w14:paraId="425C891F" w14:textId="77777777" w:rsidTr="688AB375">
        <w:trPr>
          <w:cantSplit/>
          <w:trHeight w:val="2853"/>
        </w:trPr>
        <w:tc>
          <w:tcPr>
            <w:tcW w:w="817" w:type="dxa"/>
          </w:tcPr>
          <w:p w14:paraId="243800AA" w14:textId="77777777" w:rsidR="00136795" w:rsidRDefault="00136795" w:rsidP="0024101A">
            <w:pPr>
              <w:spacing w:before="120"/>
              <w:rPr>
                <w:rFonts w:asciiTheme="minorHAnsi" w:eastAsiaTheme="minorEastAsia" w:hAnsiTheme="minorHAnsi" w:cstheme="minorBidi"/>
                <w:sz w:val="18"/>
                <w:szCs w:val="18"/>
              </w:rPr>
            </w:pPr>
            <w:r>
              <w:rPr>
                <w:rFonts w:asciiTheme="minorHAnsi" w:eastAsiaTheme="minorEastAsia" w:hAnsiTheme="minorHAnsi" w:cstheme="minorBidi"/>
                <w:sz w:val="18"/>
                <w:szCs w:val="18"/>
              </w:rPr>
              <w:t>2.0</w:t>
            </w:r>
          </w:p>
        </w:tc>
        <w:tc>
          <w:tcPr>
            <w:tcW w:w="1276" w:type="dxa"/>
          </w:tcPr>
          <w:p w14:paraId="137E3242" w14:textId="77777777" w:rsidR="00136795" w:rsidRDefault="00136795" w:rsidP="0024101A">
            <w:pPr>
              <w:spacing w:before="120"/>
              <w:rPr>
                <w:rFonts w:asciiTheme="minorHAnsi" w:eastAsiaTheme="minorEastAsia" w:hAnsiTheme="minorHAnsi" w:cstheme="minorBidi"/>
                <w:sz w:val="18"/>
                <w:szCs w:val="18"/>
              </w:rPr>
            </w:pPr>
            <w:r>
              <w:rPr>
                <w:rFonts w:asciiTheme="minorHAnsi" w:eastAsiaTheme="minorEastAsia" w:hAnsiTheme="minorHAnsi" w:cstheme="minorBidi"/>
                <w:sz w:val="18"/>
                <w:szCs w:val="18"/>
              </w:rPr>
              <w:t>8.2.2018</w:t>
            </w:r>
          </w:p>
        </w:tc>
        <w:tc>
          <w:tcPr>
            <w:tcW w:w="1370" w:type="dxa"/>
          </w:tcPr>
          <w:p w14:paraId="6B5ABFCD" w14:textId="77777777" w:rsidR="00136795" w:rsidRDefault="00136795" w:rsidP="0024101A">
            <w:pPr>
              <w:spacing w:before="120"/>
              <w:rPr>
                <w:rFonts w:asciiTheme="minorHAnsi" w:eastAsiaTheme="minorEastAsia" w:hAnsiTheme="minorHAnsi" w:cstheme="minorBidi"/>
                <w:sz w:val="18"/>
                <w:szCs w:val="18"/>
              </w:rPr>
            </w:pPr>
            <w:r>
              <w:rPr>
                <w:rFonts w:asciiTheme="minorHAnsi" w:eastAsiaTheme="minorEastAsia" w:hAnsiTheme="minorHAnsi" w:cstheme="minorBidi"/>
                <w:sz w:val="18"/>
                <w:szCs w:val="18"/>
              </w:rPr>
              <w:t>1.3.2019</w:t>
            </w:r>
          </w:p>
        </w:tc>
        <w:tc>
          <w:tcPr>
            <w:tcW w:w="850" w:type="dxa"/>
          </w:tcPr>
          <w:p w14:paraId="137D13A9" w14:textId="77777777" w:rsidR="00136795" w:rsidRDefault="00136795" w:rsidP="0024101A">
            <w:pPr>
              <w:spacing w:before="120"/>
              <w:rPr>
                <w:rFonts w:asciiTheme="minorHAnsi" w:eastAsiaTheme="minorEastAsia" w:hAnsiTheme="minorHAnsi" w:cstheme="minorBidi"/>
                <w:sz w:val="18"/>
                <w:szCs w:val="18"/>
              </w:rPr>
            </w:pPr>
            <w:r>
              <w:rPr>
                <w:rFonts w:asciiTheme="minorHAnsi" w:eastAsiaTheme="minorEastAsia" w:hAnsiTheme="minorHAnsi" w:cstheme="minorBidi"/>
                <w:sz w:val="18"/>
                <w:szCs w:val="18"/>
              </w:rPr>
              <w:t>NCZI</w:t>
            </w:r>
          </w:p>
        </w:tc>
        <w:tc>
          <w:tcPr>
            <w:tcW w:w="4867" w:type="dxa"/>
          </w:tcPr>
          <w:p w14:paraId="4067FB5C" w14:textId="77777777" w:rsidR="00136795" w:rsidRDefault="00136795" w:rsidP="0024101A">
            <w:pPr>
              <w:spacing w:before="120"/>
              <w:rPr>
                <w:rFonts w:asciiTheme="minorHAnsi" w:eastAsiaTheme="minorEastAsia" w:hAnsiTheme="minorHAnsi" w:cstheme="minorBidi"/>
                <w:sz w:val="18"/>
                <w:szCs w:val="18"/>
              </w:rPr>
            </w:pPr>
            <w:r>
              <w:rPr>
                <w:rFonts w:asciiTheme="minorHAnsi" w:eastAsiaTheme="minorEastAsia" w:hAnsiTheme="minorHAnsi" w:cstheme="minorBidi"/>
                <w:sz w:val="18"/>
                <w:szCs w:val="18"/>
              </w:rPr>
              <w:t>Doplnená tab. č. 5: SvaLZ – vyšetrovacie a zobrazovacie záznamy</w:t>
            </w:r>
          </w:p>
          <w:p w14:paraId="7022BE67" w14:textId="77777777" w:rsidR="00136795" w:rsidRDefault="00136795" w:rsidP="0024101A">
            <w:pPr>
              <w:spacing w:before="120"/>
              <w:rPr>
                <w:rFonts w:asciiTheme="minorHAnsi" w:eastAsiaTheme="minorEastAsia" w:hAnsiTheme="minorHAnsi" w:cstheme="minorBidi"/>
                <w:sz w:val="18"/>
                <w:szCs w:val="18"/>
              </w:rPr>
            </w:pPr>
            <w:r>
              <w:rPr>
                <w:rFonts w:asciiTheme="minorHAnsi" w:eastAsiaTheme="minorEastAsia" w:hAnsiTheme="minorHAnsi" w:cstheme="minorBidi"/>
                <w:sz w:val="18"/>
                <w:szCs w:val="18"/>
              </w:rPr>
              <w:t>Doplnená príloha č. 6: SvaLZ – vyšetrovacia a liečebná zložka</w:t>
            </w:r>
          </w:p>
          <w:p w14:paraId="7FEF6848" w14:textId="77777777" w:rsidR="00136795" w:rsidRPr="009D7963" w:rsidRDefault="00136795" w:rsidP="0024101A">
            <w:pPr>
              <w:spacing w:before="120"/>
              <w:rPr>
                <w:rFonts w:asciiTheme="minorHAnsi" w:eastAsiaTheme="minorEastAsia" w:hAnsiTheme="minorHAnsi" w:cstheme="minorBidi"/>
                <w:sz w:val="18"/>
                <w:szCs w:val="18"/>
              </w:rPr>
            </w:pPr>
            <w:r w:rsidRPr="009D7963">
              <w:rPr>
                <w:rFonts w:asciiTheme="minorHAnsi" w:eastAsiaTheme="minorEastAsia" w:hAnsiTheme="minorHAnsi" w:cstheme="minorBidi"/>
                <w:sz w:val="18"/>
                <w:szCs w:val="18"/>
              </w:rPr>
              <w:t>Doplnenie kroku do procesu eV_01_37 „Aktualizácia kontaktných údajov v pacientskom sumári“.</w:t>
            </w:r>
          </w:p>
          <w:p w14:paraId="1E807D88" w14:textId="77777777" w:rsidR="00136795" w:rsidRDefault="00136795" w:rsidP="0024101A">
            <w:pPr>
              <w:spacing w:before="120"/>
              <w:rPr>
                <w:rFonts w:asciiTheme="minorHAnsi" w:eastAsiaTheme="minorEastAsia" w:hAnsiTheme="minorHAnsi" w:cstheme="minorBidi"/>
                <w:sz w:val="18"/>
                <w:szCs w:val="18"/>
              </w:rPr>
            </w:pPr>
            <w:r w:rsidRPr="009D7963">
              <w:rPr>
                <w:rFonts w:asciiTheme="minorHAnsi" w:eastAsiaTheme="minorEastAsia" w:hAnsiTheme="minorHAnsi" w:cstheme="minorBidi"/>
                <w:sz w:val="18"/>
                <w:szCs w:val="18"/>
              </w:rPr>
              <w:t>Doplnenie regulárnych výrazov pre reštrikciu formátu e-mailovej adresy a telefónneho čísla.</w:t>
            </w:r>
          </w:p>
        </w:tc>
      </w:tr>
      <w:tr w:rsidR="30564864" w14:paraId="6BFB7AA9" w14:textId="77777777" w:rsidTr="688AB375">
        <w:trPr>
          <w:cantSplit/>
          <w:trHeight w:val="1720"/>
        </w:trPr>
        <w:tc>
          <w:tcPr>
            <w:tcW w:w="817" w:type="dxa"/>
          </w:tcPr>
          <w:p w14:paraId="2B87B0EF" w14:textId="43F87431" w:rsidR="30564864" w:rsidRPr="00292C52" w:rsidRDefault="30564864">
            <w:pPr>
              <w:rPr>
                <w:rFonts w:asciiTheme="minorHAnsi" w:eastAsiaTheme="minorEastAsia" w:hAnsiTheme="minorHAnsi" w:cstheme="minorBidi"/>
                <w:sz w:val="18"/>
                <w:szCs w:val="18"/>
              </w:rPr>
            </w:pPr>
            <w:r w:rsidRPr="00292C52">
              <w:rPr>
                <w:rFonts w:asciiTheme="minorHAnsi" w:eastAsiaTheme="minorEastAsia" w:hAnsiTheme="minorHAnsi" w:cstheme="minorBidi"/>
                <w:sz w:val="18"/>
                <w:szCs w:val="18"/>
              </w:rPr>
              <w:lastRenderedPageBreak/>
              <w:t>2.1</w:t>
            </w:r>
            <w:r w:rsidR="2EA73783" w:rsidRPr="00292C52">
              <w:rPr>
                <w:rFonts w:asciiTheme="minorHAnsi" w:eastAsiaTheme="minorEastAsia" w:hAnsiTheme="minorHAnsi" w:cstheme="minorBidi"/>
                <w:sz w:val="18"/>
                <w:szCs w:val="18"/>
              </w:rPr>
              <w:t>.1</w:t>
            </w:r>
          </w:p>
        </w:tc>
        <w:tc>
          <w:tcPr>
            <w:tcW w:w="1276" w:type="dxa"/>
          </w:tcPr>
          <w:p w14:paraId="68131312" w14:textId="6331249C" w:rsidR="30564864" w:rsidRPr="00292C52" w:rsidRDefault="0059425C">
            <w:pPr>
              <w:rPr>
                <w:rFonts w:asciiTheme="minorHAnsi" w:eastAsiaTheme="minorEastAsia" w:hAnsiTheme="minorHAnsi" w:cstheme="minorBidi"/>
                <w:sz w:val="18"/>
                <w:szCs w:val="18"/>
              </w:rPr>
            </w:pPr>
            <w:r>
              <w:rPr>
                <w:rFonts w:asciiTheme="minorHAnsi" w:eastAsiaTheme="minorEastAsia" w:hAnsiTheme="minorHAnsi" w:cstheme="minorBidi"/>
                <w:sz w:val="18"/>
                <w:szCs w:val="18"/>
              </w:rPr>
              <w:t>2.1.2020</w:t>
            </w:r>
          </w:p>
        </w:tc>
        <w:tc>
          <w:tcPr>
            <w:tcW w:w="1370" w:type="dxa"/>
          </w:tcPr>
          <w:p w14:paraId="50086278" w14:textId="145A94B1" w:rsidR="30564864" w:rsidRPr="00292C52" w:rsidRDefault="0059425C">
            <w:pPr>
              <w:rPr>
                <w:rFonts w:asciiTheme="minorHAnsi" w:eastAsiaTheme="minorEastAsia" w:hAnsiTheme="minorHAnsi" w:cstheme="minorBidi"/>
                <w:sz w:val="18"/>
                <w:szCs w:val="18"/>
              </w:rPr>
            </w:pPr>
            <w:r>
              <w:rPr>
                <w:rFonts w:asciiTheme="minorHAnsi" w:eastAsiaTheme="minorEastAsia" w:hAnsiTheme="minorHAnsi" w:cstheme="minorBidi"/>
                <w:sz w:val="18"/>
                <w:szCs w:val="18"/>
              </w:rPr>
              <w:t>1.4</w:t>
            </w:r>
            <w:r w:rsidR="00E71CE5">
              <w:rPr>
                <w:rFonts w:asciiTheme="minorHAnsi" w:eastAsiaTheme="minorEastAsia" w:hAnsiTheme="minorHAnsi" w:cstheme="minorBidi"/>
                <w:sz w:val="18"/>
                <w:szCs w:val="18"/>
              </w:rPr>
              <w:t>.2020</w:t>
            </w:r>
          </w:p>
        </w:tc>
        <w:tc>
          <w:tcPr>
            <w:tcW w:w="850" w:type="dxa"/>
          </w:tcPr>
          <w:p w14:paraId="43CEAB65" w14:textId="1AB44665" w:rsidR="30564864" w:rsidRPr="00292C52" w:rsidRDefault="2EA73783">
            <w:pPr>
              <w:rPr>
                <w:rFonts w:asciiTheme="minorHAnsi" w:eastAsiaTheme="minorEastAsia" w:hAnsiTheme="minorHAnsi" w:cstheme="minorBidi"/>
                <w:sz w:val="18"/>
                <w:szCs w:val="18"/>
              </w:rPr>
            </w:pPr>
            <w:r w:rsidRPr="00292C52">
              <w:rPr>
                <w:rFonts w:asciiTheme="minorHAnsi" w:eastAsiaTheme="minorEastAsia" w:hAnsiTheme="minorHAnsi" w:cstheme="minorBidi"/>
                <w:sz w:val="18"/>
                <w:szCs w:val="18"/>
              </w:rPr>
              <w:t>NCZI</w:t>
            </w:r>
          </w:p>
        </w:tc>
        <w:tc>
          <w:tcPr>
            <w:tcW w:w="4867" w:type="dxa"/>
          </w:tcPr>
          <w:p w14:paraId="6CC07567" w14:textId="4ECE9A78" w:rsidR="30564864" w:rsidRPr="00292C52" w:rsidRDefault="27CD3653">
            <w:pPr>
              <w:rPr>
                <w:rFonts w:asciiTheme="minorHAnsi" w:eastAsiaTheme="minorEastAsia" w:hAnsiTheme="minorHAnsi" w:cstheme="minorBidi"/>
                <w:sz w:val="18"/>
                <w:szCs w:val="18"/>
              </w:rPr>
            </w:pPr>
            <w:r w:rsidRPr="00292C52">
              <w:rPr>
                <w:rFonts w:asciiTheme="minorHAnsi" w:eastAsiaTheme="minorEastAsia" w:hAnsiTheme="minorHAnsi" w:cstheme="minorBidi"/>
                <w:sz w:val="18"/>
                <w:szCs w:val="18"/>
              </w:rPr>
              <w:t>Doplnené služby</w:t>
            </w:r>
            <w:r w:rsidR="38588054" w:rsidRPr="00292C52">
              <w:rPr>
                <w:rFonts w:asciiTheme="minorHAnsi" w:eastAsiaTheme="minorEastAsia" w:hAnsiTheme="minorHAnsi" w:cstheme="minorBidi"/>
                <w:sz w:val="18"/>
                <w:szCs w:val="18"/>
              </w:rPr>
              <w:t>, ktoré pracujú s reštrikčným záznamom</w:t>
            </w:r>
            <w:r w:rsidR="703C76FE" w:rsidRPr="00292C52">
              <w:rPr>
                <w:rFonts w:asciiTheme="minorHAnsi" w:eastAsiaTheme="minorEastAsia" w:hAnsiTheme="minorHAnsi" w:cstheme="minorBidi"/>
                <w:sz w:val="18"/>
                <w:szCs w:val="18"/>
              </w:rPr>
              <w:t>, včítane procesov, scenárov a schém API.</w:t>
            </w:r>
          </w:p>
          <w:p w14:paraId="4F82842E" w14:textId="3C57F0AB" w:rsidR="30564864" w:rsidRDefault="5B113154">
            <w:pPr>
              <w:rPr>
                <w:rFonts w:asciiTheme="minorHAnsi" w:eastAsiaTheme="minorEastAsia" w:hAnsiTheme="minorHAnsi" w:cstheme="minorBidi"/>
                <w:sz w:val="18"/>
                <w:szCs w:val="18"/>
              </w:rPr>
            </w:pPr>
            <w:r w:rsidRPr="00292C52">
              <w:rPr>
                <w:rFonts w:asciiTheme="minorHAnsi" w:eastAsiaTheme="minorEastAsia" w:hAnsiTheme="minorHAnsi" w:cstheme="minorBidi"/>
                <w:sz w:val="18"/>
                <w:szCs w:val="18"/>
              </w:rPr>
              <w:t xml:space="preserve">Doplnené </w:t>
            </w:r>
            <w:r w:rsidR="5956CBE7" w:rsidRPr="00292C52">
              <w:rPr>
                <w:rFonts w:asciiTheme="minorHAnsi" w:eastAsiaTheme="minorEastAsia" w:hAnsiTheme="minorHAnsi" w:cstheme="minorBidi"/>
                <w:sz w:val="18"/>
                <w:szCs w:val="18"/>
              </w:rPr>
              <w:t>RC_ID generovaného lokáln</w:t>
            </w:r>
            <w:r w:rsidR="00292C52">
              <w:rPr>
                <w:rFonts w:asciiTheme="minorHAnsi" w:eastAsiaTheme="minorEastAsia" w:hAnsiTheme="minorHAnsi" w:cstheme="minorBidi"/>
                <w:sz w:val="18"/>
                <w:szCs w:val="18"/>
              </w:rPr>
              <w:t>y</w:t>
            </w:r>
            <w:r w:rsidR="5956CBE7" w:rsidRPr="00292C52">
              <w:rPr>
                <w:rFonts w:asciiTheme="minorHAnsi" w:eastAsiaTheme="minorEastAsia" w:hAnsiTheme="minorHAnsi" w:cstheme="minorBidi"/>
                <w:sz w:val="18"/>
                <w:szCs w:val="18"/>
              </w:rPr>
              <w:t xml:space="preserve">m systémom do </w:t>
            </w:r>
            <w:r w:rsidRPr="00292C52">
              <w:rPr>
                <w:rFonts w:asciiTheme="minorHAnsi" w:eastAsiaTheme="minorEastAsia" w:hAnsiTheme="minorHAnsi" w:cstheme="minorBidi"/>
                <w:sz w:val="18"/>
                <w:szCs w:val="18"/>
              </w:rPr>
              <w:t>služ</w:t>
            </w:r>
            <w:r w:rsidR="5956CBE7" w:rsidRPr="00292C52">
              <w:rPr>
                <w:rFonts w:asciiTheme="minorHAnsi" w:eastAsiaTheme="minorEastAsia" w:hAnsiTheme="minorHAnsi" w:cstheme="minorBidi"/>
                <w:sz w:val="18"/>
                <w:szCs w:val="18"/>
              </w:rPr>
              <w:t>ieb</w:t>
            </w:r>
            <w:r w:rsidRPr="00292C52">
              <w:rPr>
                <w:rFonts w:asciiTheme="minorHAnsi" w:eastAsiaTheme="minorEastAsia" w:hAnsiTheme="minorHAnsi" w:cstheme="minorBidi"/>
                <w:sz w:val="18"/>
                <w:szCs w:val="18"/>
              </w:rPr>
              <w:t xml:space="preserve"> pacientskeho sumára - kontaktných</w:t>
            </w:r>
            <w:r w:rsidR="5956CBE7" w:rsidRPr="00292C52">
              <w:rPr>
                <w:rFonts w:asciiTheme="minorHAnsi" w:eastAsiaTheme="minorEastAsia" w:hAnsiTheme="minorHAnsi" w:cstheme="minorBidi"/>
                <w:sz w:val="18"/>
                <w:szCs w:val="18"/>
              </w:rPr>
              <w:t xml:space="preserve"> údajov.</w:t>
            </w:r>
          </w:p>
          <w:p w14:paraId="0AD7C199" w14:textId="77777777" w:rsidR="00292C52" w:rsidRDefault="00292C52">
            <w:pPr>
              <w:rPr>
                <w:rFonts w:asciiTheme="minorHAnsi" w:eastAsiaTheme="minorEastAsia" w:hAnsiTheme="minorHAnsi" w:cstheme="minorBidi"/>
                <w:sz w:val="18"/>
                <w:szCs w:val="18"/>
              </w:rPr>
            </w:pPr>
          </w:p>
          <w:p w14:paraId="788E5725" w14:textId="77777777" w:rsidR="00292C52" w:rsidRDefault="00292C52" w:rsidP="00292C52">
            <w:pPr>
              <w:rPr>
                <w:rFonts w:asciiTheme="minorHAnsi" w:eastAsiaTheme="minorEastAsia" w:hAnsiTheme="minorHAnsi" w:cstheme="minorBidi"/>
                <w:sz w:val="18"/>
                <w:szCs w:val="18"/>
              </w:rPr>
            </w:pPr>
            <w:r>
              <w:rPr>
                <w:rFonts w:asciiTheme="minorHAnsi" w:eastAsiaTheme="minorEastAsia" w:hAnsiTheme="minorHAnsi" w:cstheme="minorBidi"/>
                <w:sz w:val="18"/>
                <w:szCs w:val="18"/>
              </w:rPr>
              <w:t>Biznis špecifikácia -  doplnený popis k citlivosti záznamov a k reštrikcií záznamov.</w:t>
            </w:r>
          </w:p>
          <w:p w14:paraId="07B22F90" w14:textId="77777777" w:rsidR="00292C52" w:rsidRDefault="00292C52" w:rsidP="00292C52">
            <w:pPr>
              <w:rPr>
                <w:rFonts w:asciiTheme="minorHAnsi" w:eastAsiaTheme="minorEastAsia" w:hAnsiTheme="minorHAnsi" w:cstheme="minorBidi"/>
                <w:sz w:val="18"/>
                <w:szCs w:val="18"/>
              </w:rPr>
            </w:pPr>
          </w:p>
          <w:p w14:paraId="25DE00BC" w14:textId="77777777" w:rsidR="00292C52" w:rsidRDefault="00292C52" w:rsidP="00292C52">
            <w:pPr>
              <w:rPr>
                <w:rFonts w:asciiTheme="minorHAnsi" w:eastAsiaTheme="minorEastAsia" w:hAnsiTheme="minorHAnsi" w:cstheme="minorBidi"/>
                <w:sz w:val="18"/>
                <w:szCs w:val="18"/>
              </w:rPr>
            </w:pPr>
            <w:r>
              <w:rPr>
                <w:rFonts w:asciiTheme="minorHAnsi" w:eastAsiaTheme="minorEastAsia" w:hAnsiTheme="minorHAnsi" w:cstheme="minorBidi"/>
                <w:sz w:val="18"/>
                <w:szCs w:val="18"/>
              </w:rPr>
              <w:t xml:space="preserve">Vyhľadanie prehľadu vyšetrení – citlivosť „5“ a jej sprístupňovanie ZPr.“ </w:t>
            </w:r>
          </w:p>
          <w:p w14:paraId="50CEFBB8" w14:textId="77777777" w:rsidR="00292C52" w:rsidRDefault="00292C52" w:rsidP="00292C52">
            <w:pPr>
              <w:rPr>
                <w:rFonts w:asciiTheme="minorHAnsi" w:eastAsiaTheme="minorEastAsia" w:hAnsiTheme="minorHAnsi" w:cstheme="minorBidi"/>
                <w:sz w:val="18"/>
                <w:szCs w:val="18"/>
              </w:rPr>
            </w:pPr>
          </w:p>
          <w:p w14:paraId="2F9BB05D" w14:textId="77777777" w:rsidR="00292C52" w:rsidRDefault="00292C52" w:rsidP="00292C52">
            <w:pPr>
              <w:rPr>
                <w:rFonts w:asciiTheme="minorHAnsi" w:hAnsiTheme="minorHAnsi" w:cstheme="minorHAnsi"/>
                <w:sz w:val="18"/>
                <w:szCs w:val="18"/>
              </w:rPr>
            </w:pPr>
            <w:r>
              <w:rPr>
                <w:rFonts w:asciiTheme="minorHAnsi" w:hAnsiTheme="minorHAnsi" w:cstheme="minorHAnsi"/>
                <w:sz w:val="18"/>
                <w:szCs w:val="18"/>
              </w:rPr>
              <w:t>D</w:t>
            </w:r>
            <w:r w:rsidRPr="00292C52">
              <w:rPr>
                <w:rFonts w:asciiTheme="minorHAnsi" w:hAnsiTheme="minorHAnsi" w:cstheme="minorHAnsi"/>
                <w:sz w:val="18"/>
                <w:szCs w:val="18"/>
              </w:rPr>
              <w:t>oplnený novy arch</w:t>
            </w:r>
            <w:r>
              <w:rPr>
                <w:rFonts w:asciiTheme="minorHAnsi" w:hAnsiTheme="minorHAnsi" w:cstheme="minorHAnsi"/>
                <w:sz w:val="18"/>
                <w:szCs w:val="18"/>
              </w:rPr>
              <w:t>e</w:t>
            </w:r>
            <w:r w:rsidRPr="00292C52">
              <w:rPr>
                <w:rFonts w:asciiTheme="minorHAnsi" w:hAnsiTheme="minorHAnsi" w:cstheme="minorHAnsi"/>
                <w:sz w:val="18"/>
                <w:szCs w:val="18"/>
              </w:rPr>
              <w:t>typ pre vyšetrenia v6  -  CEN-EN13606-ENTRY.Zaznam_o_vysetreni-Hlavicka.v1  </w:t>
            </w:r>
          </w:p>
          <w:p w14:paraId="02C9B68E" w14:textId="77777777" w:rsidR="00292C52" w:rsidRDefault="00292C52" w:rsidP="00292C52">
            <w:pPr>
              <w:rPr>
                <w:rFonts w:asciiTheme="minorHAnsi" w:hAnsiTheme="minorHAnsi" w:cstheme="minorHAnsi"/>
                <w:sz w:val="18"/>
                <w:szCs w:val="18"/>
              </w:rPr>
            </w:pPr>
          </w:p>
          <w:p w14:paraId="0F6D261A" w14:textId="77777777" w:rsidR="00292C52" w:rsidRDefault="00292C52" w:rsidP="00292C52">
            <w:pPr>
              <w:rPr>
                <w:rFonts w:asciiTheme="minorHAnsi" w:hAnsiTheme="minorHAnsi" w:cstheme="minorHAnsi"/>
                <w:sz w:val="18"/>
                <w:szCs w:val="18"/>
              </w:rPr>
            </w:pPr>
            <w:r>
              <w:rPr>
                <w:rFonts w:asciiTheme="minorHAnsi" w:hAnsiTheme="minorHAnsi" w:cstheme="minorHAnsi"/>
                <w:sz w:val="18"/>
                <w:szCs w:val="18"/>
              </w:rPr>
              <w:t>D</w:t>
            </w:r>
            <w:r w:rsidRPr="00292C52">
              <w:rPr>
                <w:rFonts w:asciiTheme="minorHAnsi" w:hAnsiTheme="minorHAnsi" w:cstheme="minorHAnsi"/>
                <w:sz w:val="18"/>
                <w:szCs w:val="18"/>
              </w:rPr>
              <w:t>oplnené podmienky volania slu</w:t>
            </w:r>
            <w:r>
              <w:rPr>
                <w:rFonts w:asciiTheme="minorHAnsi" w:hAnsiTheme="minorHAnsi" w:cstheme="minorHAnsi"/>
                <w:sz w:val="18"/>
                <w:szCs w:val="18"/>
              </w:rPr>
              <w:t>ž</w:t>
            </w:r>
            <w:r w:rsidRPr="00292C52">
              <w:rPr>
                <w:rFonts w:asciiTheme="minorHAnsi" w:hAnsiTheme="minorHAnsi" w:cstheme="minorHAnsi"/>
                <w:sz w:val="18"/>
                <w:szCs w:val="18"/>
              </w:rPr>
              <w:t>ieb</w:t>
            </w:r>
            <w:r>
              <w:rPr>
                <w:rFonts w:asciiTheme="minorHAnsi" w:hAnsiTheme="minorHAnsi" w:cstheme="minorHAnsi"/>
                <w:sz w:val="18"/>
                <w:szCs w:val="18"/>
              </w:rPr>
              <w:t>:</w:t>
            </w:r>
            <w:r w:rsidRPr="00292C52">
              <w:rPr>
                <w:rFonts w:asciiTheme="minorHAnsi" w:hAnsiTheme="minorHAnsi" w:cstheme="minorHAnsi"/>
                <w:sz w:val="18"/>
                <w:szCs w:val="18"/>
              </w:rPr>
              <w:t xml:space="preserve"> </w:t>
            </w:r>
          </w:p>
          <w:p w14:paraId="695B75FB" w14:textId="77777777" w:rsidR="00292C52" w:rsidRDefault="00292C52" w:rsidP="00292C52">
            <w:pPr>
              <w:rPr>
                <w:rFonts w:asciiTheme="minorHAnsi" w:hAnsiTheme="minorHAnsi" w:cstheme="minorHAnsi"/>
                <w:sz w:val="18"/>
                <w:szCs w:val="18"/>
              </w:rPr>
            </w:pPr>
            <w:r w:rsidRPr="00292C52">
              <w:rPr>
                <w:rFonts w:asciiTheme="minorHAnsi" w:hAnsiTheme="minorHAnsi" w:cstheme="minorHAnsi"/>
                <w:sz w:val="18"/>
                <w:szCs w:val="18"/>
              </w:rPr>
              <w:t xml:space="preserve">VyhladajZaznamyOVysetreniach_v6, </w:t>
            </w:r>
          </w:p>
          <w:p w14:paraId="74CA1A69" w14:textId="77777777" w:rsidR="00292C52" w:rsidRDefault="00292C52" w:rsidP="00292C52">
            <w:pPr>
              <w:rPr>
                <w:rFonts w:asciiTheme="minorHAnsi" w:hAnsiTheme="minorHAnsi" w:cstheme="minorHAnsi"/>
                <w:sz w:val="18"/>
                <w:szCs w:val="18"/>
              </w:rPr>
            </w:pPr>
            <w:r w:rsidRPr="00292C52">
              <w:rPr>
                <w:rFonts w:asciiTheme="minorHAnsi" w:hAnsiTheme="minorHAnsi" w:cstheme="minorHAnsi"/>
                <w:sz w:val="18"/>
                <w:szCs w:val="18"/>
              </w:rPr>
              <w:t xml:space="preserve">DajZaznamOVysetreni_v6,  </w:t>
            </w:r>
          </w:p>
          <w:p w14:paraId="19076353" w14:textId="4F44DAEB" w:rsidR="00292C52" w:rsidRDefault="00292C52" w:rsidP="00292C52">
            <w:pPr>
              <w:rPr>
                <w:rFonts w:asciiTheme="minorHAnsi" w:hAnsiTheme="minorHAnsi" w:cstheme="minorHAnsi"/>
                <w:sz w:val="18"/>
                <w:szCs w:val="18"/>
              </w:rPr>
            </w:pPr>
            <w:r w:rsidRPr="00292C52">
              <w:rPr>
                <w:rFonts w:asciiTheme="minorHAnsi" w:hAnsiTheme="minorHAnsi" w:cstheme="minorHAnsi"/>
                <w:sz w:val="18"/>
                <w:szCs w:val="18"/>
              </w:rPr>
              <w:t>VyhladajZaznamyOVysetreniPreZiadatela_v6</w:t>
            </w:r>
          </w:p>
          <w:p w14:paraId="500717E7" w14:textId="77777777" w:rsidR="00292C52" w:rsidRDefault="00292C52" w:rsidP="00292C52">
            <w:pPr>
              <w:rPr>
                <w:rFonts w:asciiTheme="minorHAnsi" w:hAnsiTheme="minorHAnsi" w:cstheme="minorHAnsi"/>
                <w:sz w:val="18"/>
                <w:szCs w:val="18"/>
              </w:rPr>
            </w:pPr>
          </w:p>
          <w:p w14:paraId="5508EBCC" w14:textId="632EC364" w:rsidR="00292C52" w:rsidRPr="00292C52" w:rsidRDefault="00292C52" w:rsidP="00292C52">
            <w:pPr>
              <w:rPr>
                <w:rFonts w:asciiTheme="minorHAnsi" w:eastAsiaTheme="minorEastAsia" w:hAnsiTheme="minorHAnsi" w:cstheme="minorBidi"/>
                <w:sz w:val="18"/>
                <w:szCs w:val="18"/>
              </w:rPr>
            </w:pPr>
            <w:r>
              <w:rPr>
                <w:rFonts w:asciiTheme="minorHAnsi" w:eastAsiaTheme="minorEastAsia" w:hAnsiTheme="minorHAnsi" w:cstheme="minorBidi"/>
                <w:sz w:val="18"/>
                <w:szCs w:val="18"/>
              </w:rPr>
              <w:t>Všetky zmeny sú formou revízií.</w:t>
            </w:r>
          </w:p>
        </w:tc>
      </w:tr>
      <w:tr w:rsidR="00F0515F" w14:paraId="333A97A7" w14:textId="77777777" w:rsidTr="688AB375">
        <w:trPr>
          <w:cantSplit/>
          <w:trHeight w:val="1720"/>
        </w:trPr>
        <w:tc>
          <w:tcPr>
            <w:tcW w:w="817" w:type="dxa"/>
          </w:tcPr>
          <w:p w14:paraId="26D69F3E" w14:textId="3A31C6D6" w:rsidR="00F0515F" w:rsidRPr="00292C52" w:rsidRDefault="00F0515F">
            <w:pPr>
              <w:rPr>
                <w:rFonts w:asciiTheme="minorHAnsi" w:eastAsiaTheme="minorEastAsia" w:hAnsiTheme="minorHAnsi" w:cstheme="minorBidi"/>
                <w:sz w:val="18"/>
                <w:szCs w:val="18"/>
              </w:rPr>
            </w:pPr>
            <w:r>
              <w:rPr>
                <w:rFonts w:asciiTheme="minorHAnsi" w:eastAsiaTheme="minorEastAsia" w:hAnsiTheme="minorHAnsi" w:cstheme="minorBidi"/>
                <w:sz w:val="18"/>
                <w:szCs w:val="18"/>
              </w:rPr>
              <w:t>2.1.2</w:t>
            </w:r>
          </w:p>
        </w:tc>
        <w:tc>
          <w:tcPr>
            <w:tcW w:w="1276" w:type="dxa"/>
          </w:tcPr>
          <w:p w14:paraId="12A7D5E8" w14:textId="22A5D4F0" w:rsidR="00F0515F" w:rsidRDefault="00F0515F">
            <w:pPr>
              <w:rPr>
                <w:rFonts w:asciiTheme="minorHAnsi" w:eastAsiaTheme="minorEastAsia" w:hAnsiTheme="minorHAnsi" w:cstheme="minorBidi"/>
                <w:sz w:val="18"/>
                <w:szCs w:val="18"/>
              </w:rPr>
            </w:pPr>
            <w:r>
              <w:rPr>
                <w:rFonts w:asciiTheme="minorHAnsi" w:eastAsiaTheme="minorEastAsia" w:hAnsiTheme="minorHAnsi" w:cstheme="minorBidi"/>
                <w:sz w:val="18"/>
                <w:szCs w:val="18"/>
              </w:rPr>
              <w:t>2.11.2020</w:t>
            </w:r>
          </w:p>
        </w:tc>
        <w:tc>
          <w:tcPr>
            <w:tcW w:w="1370" w:type="dxa"/>
          </w:tcPr>
          <w:p w14:paraId="4BC5EA97" w14:textId="4EE6C2D2" w:rsidR="00F0515F" w:rsidRDefault="00F0515F">
            <w:pPr>
              <w:rPr>
                <w:rFonts w:asciiTheme="minorHAnsi" w:eastAsiaTheme="minorEastAsia" w:hAnsiTheme="minorHAnsi" w:cstheme="minorBidi"/>
                <w:sz w:val="18"/>
                <w:szCs w:val="18"/>
              </w:rPr>
            </w:pPr>
            <w:r>
              <w:rPr>
                <w:rFonts w:asciiTheme="minorHAnsi" w:eastAsiaTheme="minorEastAsia" w:hAnsiTheme="minorHAnsi" w:cstheme="minorBidi"/>
                <w:sz w:val="18"/>
                <w:szCs w:val="18"/>
              </w:rPr>
              <w:t>2.1.2021</w:t>
            </w:r>
          </w:p>
        </w:tc>
        <w:tc>
          <w:tcPr>
            <w:tcW w:w="850" w:type="dxa"/>
          </w:tcPr>
          <w:p w14:paraId="02C57D5F" w14:textId="05CCBEA5" w:rsidR="00F0515F" w:rsidRPr="00292C52" w:rsidRDefault="00F0515F">
            <w:pPr>
              <w:rPr>
                <w:rFonts w:asciiTheme="minorHAnsi" w:eastAsiaTheme="minorEastAsia" w:hAnsiTheme="minorHAnsi" w:cstheme="minorBidi"/>
                <w:sz w:val="18"/>
                <w:szCs w:val="18"/>
              </w:rPr>
            </w:pPr>
            <w:r>
              <w:rPr>
                <w:rFonts w:asciiTheme="minorHAnsi" w:eastAsiaTheme="minorEastAsia" w:hAnsiTheme="minorHAnsi" w:cstheme="minorBidi"/>
                <w:sz w:val="18"/>
                <w:szCs w:val="18"/>
              </w:rPr>
              <w:t>NCZI</w:t>
            </w:r>
          </w:p>
        </w:tc>
        <w:tc>
          <w:tcPr>
            <w:tcW w:w="4867" w:type="dxa"/>
          </w:tcPr>
          <w:p w14:paraId="2EBC4D1A" w14:textId="77777777" w:rsidR="00F0515F" w:rsidRDefault="00F0515F" w:rsidP="00F0515F">
            <w:pPr>
              <w:rPr>
                <w:rFonts w:eastAsiaTheme="majorEastAsia"/>
                <w:sz w:val="18"/>
                <w:szCs w:val="18"/>
              </w:rPr>
            </w:pPr>
            <w:r>
              <w:rPr>
                <w:rFonts w:eastAsiaTheme="majorEastAsia"/>
                <w:sz w:val="18"/>
                <w:szCs w:val="18"/>
              </w:rPr>
              <w:t xml:space="preserve">Oprava </w:t>
            </w:r>
            <w:r w:rsidRPr="00D73717">
              <w:rPr>
                <w:rFonts w:eastAsiaTheme="majorEastAsia"/>
              </w:rPr>
              <w:t>CEN-EN13606-FOLDER.Pacientsky_sumar_EDS.v3.adl</w:t>
            </w:r>
            <w:r>
              <w:rPr>
                <w:rFonts w:eastAsiaTheme="majorEastAsia"/>
                <w:sz w:val="18"/>
                <w:szCs w:val="18"/>
              </w:rPr>
              <w:t xml:space="preserve"> na </w:t>
            </w:r>
            <w:r w:rsidRPr="002718C8">
              <w:rPr>
                <w:rFonts w:eastAsiaTheme="majorEastAsia"/>
                <w:sz w:val="18"/>
                <w:szCs w:val="18"/>
              </w:rPr>
              <w:t>CEN-EN1360</w:t>
            </w:r>
            <w:r>
              <w:rPr>
                <w:rFonts w:eastAsiaTheme="majorEastAsia"/>
                <w:sz w:val="18"/>
                <w:szCs w:val="18"/>
              </w:rPr>
              <w:t>6-FOLDER.Pacientsky_sumar_EDS.v2</w:t>
            </w:r>
            <w:r w:rsidRPr="002718C8">
              <w:rPr>
                <w:rFonts w:eastAsiaTheme="majorEastAsia"/>
                <w:sz w:val="18"/>
                <w:szCs w:val="18"/>
              </w:rPr>
              <w:t>.adl</w:t>
            </w:r>
          </w:p>
          <w:p w14:paraId="08E69F69" w14:textId="77777777" w:rsidR="00F0515F" w:rsidRDefault="00F0515F" w:rsidP="00F0515F">
            <w:pPr>
              <w:rPr>
                <w:rFonts w:eastAsiaTheme="majorEastAsia"/>
                <w:sz w:val="18"/>
                <w:szCs w:val="18"/>
              </w:rPr>
            </w:pPr>
            <w:r>
              <w:rPr>
                <w:rFonts w:eastAsiaTheme="majorEastAsia"/>
                <w:sz w:val="18"/>
                <w:szCs w:val="18"/>
              </w:rPr>
              <w:t>V časti 5.9</w:t>
            </w:r>
          </w:p>
          <w:p w14:paraId="127E4521" w14:textId="77777777" w:rsidR="00F0515F" w:rsidRDefault="00F0515F" w:rsidP="00F0515F">
            <w:pPr>
              <w:rPr>
                <w:sz w:val="18"/>
                <w:szCs w:val="18"/>
              </w:rPr>
            </w:pPr>
            <w:r>
              <w:rPr>
                <w:rFonts w:eastAsiaTheme="majorEastAsia"/>
                <w:sz w:val="18"/>
                <w:szCs w:val="18"/>
              </w:rPr>
              <w:t xml:space="preserve">Oprava </w:t>
            </w:r>
            <w:r w:rsidRPr="00D73717">
              <w:rPr>
                <w:sz w:val="18"/>
                <w:szCs w:val="18"/>
              </w:rPr>
              <w:t>CEN-EN13606-FOLDER.Pacientsky_sumarEDS.v2</w:t>
            </w:r>
            <w:r>
              <w:rPr>
                <w:sz w:val="18"/>
                <w:szCs w:val="18"/>
              </w:rPr>
              <w:t xml:space="preserve"> na  </w:t>
            </w:r>
            <w:r w:rsidRPr="002718C8">
              <w:rPr>
                <w:sz w:val="18"/>
                <w:szCs w:val="18"/>
              </w:rPr>
              <w:t>CEN-EN136</w:t>
            </w:r>
            <w:r>
              <w:rPr>
                <w:sz w:val="18"/>
                <w:szCs w:val="18"/>
              </w:rPr>
              <w:t>06-FOLDER.Pacientsky_sumarEDS.v3</w:t>
            </w:r>
          </w:p>
          <w:p w14:paraId="112ECF7E" w14:textId="77777777" w:rsidR="00F0515F" w:rsidRDefault="00F0515F" w:rsidP="00F0515F">
            <w:pPr>
              <w:rPr>
                <w:sz w:val="18"/>
                <w:szCs w:val="18"/>
              </w:rPr>
            </w:pPr>
            <w:r w:rsidRPr="00AC46BB">
              <w:rPr>
                <w:rFonts w:eastAsia="Arial" w:cs="Arial"/>
                <w:sz w:val="18"/>
                <w:szCs w:val="18"/>
              </w:rPr>
              <w:t>CEN-EN13606-COMPOSITION.Zaznamy_zdravotnych_problemo</w:t>
            </w:r>
            <w:r>
              <w:rPr>
                <w:rFonts w:eastAsia="Arial" w:cs="Arial"/>
                <w:sz w:val="18"/>
                <w:szCs w:val="18"/>
              </w:rPr>
              <w:t>v</w:t>
            </w:r>
            <w:r w:rsidRPr="00D73717">
              <w:rPr>
                <w:sz w:val="18"/>
                <w:szCs w:val="18"/>
              </w:rPr>
              <w:t>.v</w:t>
            </w:r>
            <w:r>
              <w:rPr>
                <w:sz w:val="18"/>
                <w:szCs w:val="18"/>
              </w:rPr>
              <w:t xml:space="preserve">2 na </w:t>
            </w:r>
            <w:r w:rsidRPr="00AC46BB">
              <w:rPr>
                <w:rFonts w:eastAsia="Arial" w:cs="Arial"/>
                <w:sz w:val="18"/>
                <w:szCs w:val="18"/>
              </w:rPr>
              <w:t>CEN-EN13606-COMPOSITION.Zaznamy_zdravotnych_problemov</w:t>
            </w:r>
            <w:r>
              <w:rPr>
                <w:rFonts w:eastAsia="Arial" w:cs="Arial"/>
                <w:sz w:val="18"/>
                <w:szCs w:val="18"/>
              </w:rPr>
              <w:t>.v3</w:t>
            </w:r>
          </w:p>
          <w:p w14:paraId="4BDAD9B5" w14:textId="77777777" w:rsidR="00F0515F" w:rsidRPr="002718C8" w:rsidRDefault="00F0515F" w:rsidP="00F0515F">
            <w:pPr>
              <w:rPr>
                <w:rFonts w:asciiTheme="minorHAnsi" w:hAnsiTheme="minorHAnsi" w:cstheme="minorHAnsi"/>
                <w:sz w:val="18"/>
                <w:szCs w:val="18"/>
              </w:rPr>
            </w:pPr>
            <w:r>
              <w:rPr>
                <w:sz w:val="18"/>
                <w:szCs w:val="18"/>
              </w:rPr>
              <w:t>V časti 4.3.11</w:t>
            </w:r>
          </w:p>
          <w:p w14:paraId="6D67692B" w14:textId="6D358835" w:rsidR="00F0515F" w:rsidRPr="00292C52" w:rsidRDefault="00F0515F" w:rsidP="00F0515F">
            <w:pPr>
              <w:rPr>
                <w:rFonts w:asciiTheme="minorHAnsi" w:eastAsiaTheme="minorEastAsia" w:hAnsiTheme="minorHAnsi" w:cstheme="minorBidi"/>
                <w:sz w:val="18"/>
                <w:szCs w:val="18"/>
              </w:rPr>
            </w:pPr>
          </w:p>
        </w:tc>
      </w:tr>
      <w:tr w:rsidR="005F109A" w14:paraId="65FA9BF0" w14:textId="77777777" w:rsidTr="688AB375">
        <w:trPr>
          <w:cantSplit/>
          <w:trHeight w:val="1720"/>
        </w:trPr>
        <w:tc>
          <w:tcPr>
            <w:tcW w:w="817" w:type="dxa"/>
          </w:tcPr>
          <w:p w14:paraId="7E87953A" w14:textId="05BC463A" w:rsidR="005F109A" w:rsidRDefault="002B7154">
            <w:pPr>
              <w:rPr>
                <w:rFonts w:asciiTheme="minorHAnsi" w:eastAsiaTheme="minorEastAsia" w:hAnsiTheme="minorHAnsi" w:cstheme="minorBidi"/>
                <w:sz w:val="18"/>
                <w:szCs w:val="18"/>
              </w:rPr>
            </w:pPr>
            <w:r>
              <w:rPr>
                <w:rFonts w:asciiTheme="minorHAnsi" w:eastAsiaTheme="minorEastAsia" w:hAnsiTheme="minorHAnsi" w:cstheme="minorBidi"/>
                <w:sz w:val="18"/>
                <w:szCs w:val="18"/>
              </w:rPr>
              <w:t>2.1.3</w:t>
            </w:r>
          </w:p>
        </w:tc>
        <w:tc>
          <w:tcPr>
            <w:tcW w:w="1276" w:type="dxa"/>
          </w:tcPr>
          <w:p w14:paraId="3274C40A" w14:textId="6358D0E2" w:rsidR="005F109A" w:rsidRDefault="002B7154">
            <w:pPr>
              <w:rPr>
                <w:rFonts w:asciiTheme="minorHAnsi" w:eastAsiaTheme="minorEastAsia" w:hAnsiTheme="minorHAnsi" w:cstheme="minorBidi"/>
                <w:sz w:val="18"/>
                <w:szCs w:val="18"/>
              </w:rPr>
            </w:pPr>
            <w:r>
              <w:rPr>
                <w:rFonts w:asciiTheme="minorHAnsi" w:eastAsiaTheme="minorEastAsia" w:hAnsiTheme="minorHAnsi" w:cstheme="minorBidi"/>
                <w:sz w:val="18"/>
                <w:szCs w:val="18"/>
              </w:rPr>
              <w:t>13.11.2020</w:t>
            </w:r>
          </w:p>
        </w:tc>
        <w:tc>
          <w:tcPr>
            <w:tcW w:w="1370" w:type="dxa"/>
          </w:tcPr>
          <w:p w14:paraId="449171C0" w14:textId="2295198A" w:rsidR="005F109A" w:rsidRDefault="002B7154">
            <w:pPr>
              <w:rPr>
                <w:rFonts w:asciiTheme="minorHAnsi" w:eastAsiaTheme="minorEastAsia" w:hAnsiTheme="minorHAnsi" w:cstheme="minorBidi"/>
                <w:sz w:val="18"/>
                <w:szCs w:val="18"/>
              </w:rPr>
            </w:pPr>
            <w:r>
              <w:rPr>
                <w:rFonts w:asciiTheme="minorHAnsi" w:eastAsiaTheme="minorEastAsia" w:hAnsiTheme="minorHAnsi" w:cstheme="minorBidi"/>
                <w:sz w:val="18"/>
                <w:szCs w:val="18"/>
              </w:rPr>
              <w:t>13.1.2021</w:t>
            </w:r>
          </w:p>
        </w:tc>
        <w:tc>
          <w:tcPr>
            <w:tcW w:w="850" w:type="dxa"/>
          </w:tcPr>
          <w:p w14:paraId="1AC59C7B" w14:textId="77777777" w:rsidR="005F109A" w:rsidRDefault="005F109A">
            <w:pPr>
              <w:rPr>
                <w:rFonts w:asciiTheme="minorHAnsi" w:eastAsiaTheme="minorEastAsia" w:hAnsiTheme="minorHAnsi" w:cstheme="minorBidi"/>
                <w:sz w:val="18"/>
                <w:szCs w:val="18"/>
              </w:rPr>
            </w:pPr>
          </w:p>
        </w:tc>
        <w:tc>
          <w:tcPr>
            <w:tcW w:w="4867" w:type="dxa"/>
          </w:tcPr>
          <w:p w14:paraId="5C906ADD" w14:textId="77777777" w:rsidR="002B7154" w:rsidRDefault="002B7154" w:rsidP="002B7154">
            <w:pPr>
              <w:rPr>
                <w:rFonts w:asciiTheme="minorHAnsi" w:hAnsiTheme="minorHAnsi" w:cstheme="minorHAnsi"/>
                <w:sz w:val="18"/>
                <w:szCs w:val="18"/>
              </w:rPr>
            </w:pPr>
            <w:r>
              <w:rPr>
                <w:rFonts w:asciiTheme="minorHAnsi" w:hAnsiTheme="minorHAnsi" w:cstheme="minorHAnsi"/>
                <w:sz w:val="18"/>
                <w:szCs w:val="18"/>
              </w:rPr>
              <w:t>Doplnenie scenára použitia eV_01_48 – Prevzatie výmenného lístka a úprava ev_01_07 – Vyhľadanie „odporúčania na vyšetrenie“ pacienta</w:t>
            </w:r>
          </w:p>
          <w:p w14:paraId="07FC9FDF" w14:textId="77777777" w:rsidR="005F109A" w:rsidRDefault="002B7154" w:rsidP="002B7154">
            <w:pPr>
              <w:rPr>
                <w:rFonts w:asciiTheme="minorHAnsi" w:eastAsiaTheme="minorEastAsia" w:hAnsiTheme="minorHAnsi" w:cstheme="minorBidi"/>
                <w:sz w:val="18"/>
                <w:szCs w:val="18"/>
              </w:rPr>
            </w:pPr>
            <w:r>
              <w:rPr>
                <w:rFonts w:asciiTheme="minorHAnsi" w:eastAsiaTheme="minorEastAsia" w:hAnsiTheme="minorHAnsi" w:cstheme="minorBidi"/>
                <w:sz w:val="18"/>
                <w:szCs w:val="18"/>
              </w:rPr>
              <w:t>Všetky zmeny sú formou revízií.</w:t>
            </w:r>
          </w:p>
          <w:p w14:paraId="770499A4" w14:textId="4F9DB55C" w:rsidR="002B7154" w:rsidRDefault="002B7154" w:rsidP="002B7154">
            <w:pPr>
              <w:rPr>
                <w:rFonts w:eastAsia="Arial" w:cs="Arial"/>
                <w:sz w:val="18"/>
                <w:szCs w:val="18"/>
              </w:rPr>
            </w:pPr>
            <w:r>
              <w:rPr>
                <w:rFonts w:eastAsia="Arial" w:cs="Arial"/>
                <w:sz w:val="18"/>
                <w:szCs w:val="18"/>
              </w:rPr>
              <w:t xml:space="preserve">Oprava chyby </w:t>
            </w:r>
            <w:r w:rsidRPr="00AC46BB">
              <w:rPr>
                <w:rFonts w:eastAsia="Arial" w:cs="Arial"/>
                <w:sz w:val="18"/>
                <w:szCs w:val="18"/>
              </w:rPr>
              <w:t>COMPOSITION.Zaznamy_zdravotnych_problemo</w:t>
            </w:r>
            <w:r>
              <w:rPr>
                <w:rFonts w:eastAsia="Arial" w:cs="Arial"/>
                <w:sz w:val="18"/>
                <w:szCs w:val="18"/>
              </w:rPr>
              <w:t>v</w:t>
            </w:r>
            <w:r w:rsidRPr="00D73717">
              <w:rPr>
                <w:sz w:val="18"/>
                <w:szCs w:val="18"/>
              </w:rPr>
              <w:t>.v</w:t>
            </w:r>
            <w:r>
              <w:rPr>
                <w:sz w:val="18"/>
                <w:szCs w:val="18"/>
              </w:rPr>
              <w:t xml:space="preserve">3 na </w:t>
            </w:r>
            <w:r w:rsidRPr="00AC46BB">
              <w:rPr>
                <w:rFonts w:eastAsia="Arial" w:cs="Arial"/>
                <w:sz w:val="18"/>
                <w:szCs w:val="18"/>
              </w:rPr>
              <w:t>CEN-EN13606-COMPOSITION.Zaznamy_zdravotnych_problemov</w:t>
            </w:r>
            <w:r>
              <w:rPr>
                <w:rFonts w:eastAsia="Arial" w:cs="Arial"/>
                <w:sz w:val="18"/>
                <w:szCs w:val="18"/>
              </w:rPr>
              <w:t>.v2</w:t>
            </w:r>
          </w:p>
          <w:p w14:paraId="5EDD2BCC" w14:textId="6614BB06" w:rsidR="002B7154" w:rsidRDefault="002B7154" w:rsidP="002B7154">
            <w:pPr>
              <w:rPr>
                <w:sz w:val="18"/>
                <w:szCs w:val="18"/>
              </w:rPr>
            </w:pPr>
            <w:r>
              <w:rPr>
                <w:sz w:val="18"/>
                <w:szCs w:val="18"/>
              </w:rPr>
              <w:t>V časti 4.3.11</w:t>
            </w:r>
          </w:p>
          <w:p w14:paraId="4457C0ED" w14:textId="3E890BCC" w:rsidR="000A7329" w:rsidRDefault="000A7329" w:rsidP="002B7154">
            <w:pPr>
              <w:rPr>
                <w:sz w:val="18"/>
                <w:szCs w:val="18"/>
              </w:rPr>
            </w:pPr>
            <w:r>
              <w:rPr>
                <w:sz w:val="18"/>
                <w:szCs w:val="18"/>
              </w:rPr>
              <w:t>Oprava chyby</w:t>
            </w:r>
          </w:p>
          <w:p w14:paraId="2A966C13" w14:textId="1DEE096D" w:rsidR="000A7329" w:rsidRDefault="000A7329" w:rsidP="002B7154">
            <w:r w:rsidRPr="0060785F">
              <w:fldChar w:fldCharType="begin" w:fldLock="1"/>
            </w:r>
            <w:r w:rsidRPr="00D95A9D">
              <w:rPr>
                <w:sz w:val="18"/>
                <w:szCs w:val="18"/>
              </w:rPr>
              <w:instrText>MERGEFIELD Element.valueOf(x070-Request)</w:instrText>
            </w:r>
            <w:r w:rsidRPr="0060785F">
              <w:rPr>
                <w:sz w:val="18"/>
                <w:szCs w:val="18"/>
              </w:rPr>
              <w:fldChar w:fldCharType="separate"/>
            </w:r>
            <w:r w:rsidRPr="00D95A9D">
              <w:rPr>
                <w:sz w:val="18"/>
                <w:szCs w:val="18"/>
              </w:rPr>
              <w:t>Vysetrenia_Request_Response.xsd/ VyhladajZaznamyOVysetreniPreZiadatela_v</w:t>
            </w:r>
            <w:r>
              <w:rPr>
                <w:sz w:val="18"/>
                <w:szCs w:val="18"/>
              </w:rPr>
              <w:t>6</w:t>
            </w:r>
            <w:r w:rsidRPr="00D95A9D">
              <w:rPr>
                <w:sz w:val="18"/>
                <w:szCs w:val="18"/>
              </w:rPr>
              <w:t>_Request</w:t>
            </w:r>
            <w:r w:rsidRPr="0060785F">
              <w:fldChar w:fldCharType="end"/>
            </w:r>
          </w:p>
          <w:p w14:paraId="4FEC5BC9" w14:textId="150D7591" w:rsidR="000A7329" w:rsidRDefault="000A7329" w:rsidP="002B7154">
            <w:pPr>
              <w:rPr>
                <w:sz w:val="18"/>
                <w:szCs w:val="18"/>
              </w:rPr>
            </w:pPr>
            <w:r>
              <w:t>na</w:t>
            </w:r>
          </w:p>
          <w:p w14:paraId="66223480" w14:textId="1B60320C" w:rsidR="000A7329" w:rsidRPr="005B1CEC" w:rsidRDefault="000A7329" w:rsidP="002B7154">
            <w:pPr>
              <w:rPr>
                <w:sz w:val="18"/>
                <w:szCs w:val="18"/>
              </w:rPr>
            </w:pPr>
            <w:r w:rsidRPr="0060785F">
              <w:fldChar w:fldCharType="begin" w:fldLock="1"/>
            </w:r>
            <w:r w:rsidRPr="00D95A9D">
              <w:rPr>
                <w:sz w:val="18"/>
                <w:szCs w:val="18"/>
              </w:rPr>
              <w:instrText>MERGEFIELD Element.valueOf(x070-Request)</w:instrText>
            </w:r>
            <w:r w:rsidRPr="0060785F">
              <w:rPr>
                <w:sz w:val="18"/>
                <w:szCs w:val="18"/>
              </w:rPr>
              <w:fldChar w:fldCharType="separate"/>
            </w:r>
            <w:r w:rsidRPr="00D95A9D">
              <w:rPr>
                <w:sz w:val="18"/>
                <w:szCs w:val="18"/>
              </w:rPr>
              <w:t>Vysetrenia_Request_Response.xsd/ VyhladajZaznamyOVysetreniPreZiadatela_v</w:t>
            </w:r>
            <w:r>
              <w:rPr>
                <w:sz w:val="18"/>
                <w:szCs w:val="18"/>
              </w:rPr>
              <w:t>5</w:t>
            </w:r>
            <w:r w:rsidRPr="00D95A9D">
              <w:rPr>
                <w:sz w:val="18"/>
                <w:szCs w:val="18"/>
              </w:rPr>
              <w:t>_Request</w:t>
            </w:r>
            <w:r w:rsidRPr="0060785F">
              <w:fldChar w:fldCharType="end"/>
            </w:r>
          </w:p>
          <w:p w14:paraId="2A10EA56" w14:textId="44010AB5" w:rsidR="002B7154" w:rsidRDefault="002B7154" w:rsidP="002B7154">
            <w:pPr>
              <w:rPr>
                <w:rFonts w:eastAsiaTheme="majorEastAsia"/>
                <w:sz w:val="18"/>
                <w:szCs w:val="18"/>
              </w:rPr>
            </w:pPr>
          </w:p>
        </w:tc>
      </w:tr>
      <w:tr w:rsidR="005B1CEC" w14:paraId="68A33913" w14:textId="77777777" w:rsidTr="688AB375">
        <w:trPr>
          <w:cantSplit/>
          <w:trHeight w:val="1720"/>
        </w:trPr>
        <w:tc>
          <w:tcPr>
            <w:tcW w:w="817" w:type="dxa"/>
          </w:tcPr>
          <w:p w14:paraId="7CA77668" w14:textId="6751F0EB" w:rsidR="005B1CEC" w:rsidRDefault="005B1CEC" w:rsidP="1FF7BDDD">
            <w:pPr>
              <w:rPr>
                <w:rFonts w:asciiTheme="minorHAnsi" w:eastAsiaTheme="minorEastAsia" w:hAnsiTheme="minorHAnsi" w:cstheme="minorBidi"/>
                <w:sz w:val="18"/>
                <w:szCs w:val="18"/>
              </w:rPr>
            </w:pPr>
            <w:r w:rsidRPr="1FF7BDDD">
              <w:rPr>
                <w:rFonts w:asciiTheme="minorHAnsi" w:eastAsiaTheme="minorEastAsia" w:hAnsiTheme="minorHAnsi" w:cstheme="minorBidi"/>
                <w:sz w:val="18"/>
                <w:szCs w:val="18"/>
              </w:rPr>
              <w:lastRenderedPageBreak/>
              <w:t>2.1.4</w:t>
            </w:r>
          </w:p>
        </w:tc>
        <w:tc>
          <w:tcPr>
            <w:tcW w:w="1276" w:type="dxa"/>
          </w:tcPr>
          <w:p w14:paraId="3F76660C" w14:textId="7E44D259" w:rsidR="005B1CEC" w:rsidRDefault="109E1C19" w:rsidP="664D7F04">
            <w:pPr>
              <w:rPr>
                <w:rFonts w:asciiTheme="minorHAnsi" w:eastAsiaTheme="minorEastAsia" w:hAnsiTheme="minorHAnsi" w:cstheme="minorBidi"/>
                <w:sz w:val="18"/>
                <w:szCs w:val="18"/>
              </w:rPr>
            </w:pPr>
            <w:r w:rsidRPr="1FF7BDDD">
              <w:rPr>
                <w:rFonts w:asciiTheme="minorHAnsi" w:eastAsiaTheme="minorEastAsia" w:hAnsiTheme="minorHAnsi" w:cstheme="minorBidi"/>
                <w:sz w:val="18"/>
                <w:szCs w:val="18"/>
              </w:rPr>
              <w:t>0</w:t>
            </w:r>
            <w:r w:rsidR="2C5BECA9" w:rsidRPr="1FF7BDDD">
              <w:rPr>
                <w:rFonts w:asciiTheme="minorHAnsi" w:eastAsiaTheme="minorEastAsia" w:hAnsiTheme="minorHAnsi" w:cstheme="minorBidi"/>
                <w:sz w:val="18"/>
                <w:szCs w:val="18"/>
              </w:rPr>
              <w:t>1</w:t>
            </w:r>
            <w:r w:rsidRPr="1FF7BDDD">
              <w:rPr>
                <w:rFonts w:asciiTheme="minorHAnsi" w:eastAsiaTheme="minorEastAsia" w:hAnsiTheme="minorHAnsi" w:cstheme="minorBidi"/>
                <w:sz w:val="18"/>
                <w:szCs w:val="18"/>
              </w:rPr>
              <w:t>.01.2021</w:t>
            </w:r>
          </w:p>
        </w:tc>
        <w:tc>
          <w:tcPr>
            <w:tcW w:w="1370" w:type="dxa"/>
          </w:tcPr>
          <w:p w14:paraId="3C35B459" w14:textId="09A8C896" w:rsidR="005B1CEC" w:rsidRDefault="02F65C0B" w:rsidP="20DCE3CA">
            <w:pPr>
              <w:rPr>
                <w:rFonts w:asciiTheme="minorHAnsi" w:eastAsiaTheme="minorEastAsia" w:hAnsiTheme="minorHAnsi" w:cstheme="minorBidi"/>
                <w:sz w:val="18"/>
                <w:szCs w:val="18"/>
              </w:rPr>
            </w:pPr>
            <w:r w:rsidRPr="1FF7BDDD">
              <w:rPr>
                <w:rFonts w:asciiTheme="minorHAnsi" w:eastAsiaTheme="minorEastAsia" w:hAnsiTheme="minorHAnsi" w:cstheme="minorBidi"/>
                <w:sz w:val="18"/>
                <w:szCs w:val="18"/>
              </w:rPr>
              <w:t>01.01.2020</w:t>
            </w:r>
          </w:p>
        </w:tc>
        <w:tc>
          <w:tcPr>
            <w:tcW w:w="850" w:type="dxa"/>
          </w:tcPr>
          <w:p w14:paraId="735499F0" w14:textId="506ECA7F" w:rsidR="005B1CEC" w:rsidRDefault="005B1CEC" w:rsidP="1FF7BDDD">
            <w:pPr>
              <w:rPr>
                <w:rFonts w:asciiTheme="minorHAnsi" w:eastAsiaTheme="minorEastAsia" w:hAnsiTheme="minorHAnsi" w:cstheme="minorBidi"/>
                <w:sz w:val="18"/>
                <w:szCs w:val="18"/>
              </w:rPr>
            </w:pPr>
            <w:r w:rsidRPr="1FF7BDDD">
              <w:rPr>
                <w:rFonts w:asciiTheme="minorHAnsi" w:eastAsiaTheme="minorEastAsia" w:hAnsiTheme="minorHAnsi" w:cstheme="minorBidi"/>
                <w:sz w:val="18"/>
                <w:szCs w:val="18"/>
              </w:rPr>
              <w:t>NCZI</w:t>
            </w:r>
          </w:p>
        </w:tc>
        <w:tc>
          <w:tcPr>
            <w:tcW w:w="4867" w:type="dxa"/>
          </w:tcPr>
          <w:p w14:paraId="6FF1A4E4" w14:textId="24BF81DB" w:rsidR="005B1CEC" w:rsidRDefault="3DAE48C8" w:rsidP="664D7F04">
            <w:pPr>
              <w:rPr>
                <w:rFonts w:asciiTheme="minorHAnsi" w:hAnsiTheme="minorHAnsi" w:cstheme="minorBidi"/>
                <w:sz w:val="18"/>
                <w:szCs w:val="18"/>
              </w:rPr>
            </w:pPr>
            <w:r w:rsidRPr="1FF7BDDD">
              <w:rPr>
                <w:rFonts w:asciiTheme="minorHAnsi" w:hAnsiTheme="minorHAnsi" w:cstheme="minorBidi"/>
                <w:sz w:val="18"/>
                <w:szCs w:val="18"/>
              </w:rPr>
              <w:t xml:space="preserve">3.1 Doplnenie </w:t>
            </w:r>
          </w:p>
          <w:p w14:paraId="3D7D8FA5" w14:textId="21AE06C2" w:rsidR="005B1CEC" w:rsidRDefault="3DAE48C8" w:rsidP="1FF7BDDD">
            <w:pPr>
              <w:pStyle w:val="Odsekzoznamu"/>
              <w:numPr>
                <w:ilvl w:val="0"/>
                <w:numId w:val="1"/>
              </w:numPr>
              <w:rPr>
                <w:rFonts w:asciiTheme="minorHAnsi" w:eastAsiaTheme="minorEastAsia" w:hAnsiTheme="minorHAnsi" w:cstheme="minorBidi"/>
                <w:sz w:val="18"/>
                <w:szCs w:val="18"/>
              </w:rPr>
            </w:pPr>
            <w:r w:rsidRPr="1FF7BDDD">
              <w:rPr>
                <w:rFonts w:asciiTheme="minorHAnsi" w:hAnsiTheme="minorHAnsi" w:cstheme="minorBidi"/>
                <w:sz w:val="18"/>
                <w:szCs w:val="18"/>
              </w:rPr>
              <w:t>pravidiel prístupov k záznamom</w:t>
            </w:r>
          </w:p>
          <w:p w14:paraId="38FB6286" w14:textId="54FD530C" w:rsidR="005B1CEC" w:rsidRDefault="0BB20E3F" w:rsidP="1FF7BDDD">
            <w:pPr>
              <w:pStyle w:val="Odsekzoznamu"/>
              <w:numPr>
                <w:ilvl w:val="0"/>
                <w:numId w:val="1"/>
              </w:numPr>
              <w:rPr>
                <w:rFonts w:asciiTheme="minorHAnsi" w:eastAsiaTheme="minorEastAsia" w:hAnsiTheme="minorHAnsi" w:cstheme="minorBidi"/>
                <w:sz w:val="18"/>
                <w:szCs w:val="18"/>
              </w:rPr>
            </w:pPr>
            <w:r w:rsidRPr="1FF7BDDD">
              <w:rPr>
                <w:rFonts w:asciiTheme="minorHAnsi" w:hAnsiTheme="minorHAnsi" w:cstheme="minorBidi"/>
                <w:sz w:val="18"/>
                <w:szCs w:val="18"/>
              </w:rPr>
              <w:t>evidovanie reštrikcie vo VER00 a VER01</w:t>
            </w:r>
          </w:p>
          <w:p w14:paraId="2A4C0A26" w14:textId="6DEDD4CB" w:rsidR="005B1CEC" w:rsidRDefault="3AE9DAD7" w:rsidP="20DCE3CA">
            <w:pPr>
              <w:rPr>
                <w:rFonts w:asciiTheme="minorHAnsi" w:hAnsiTheme="minorHAnsi" w:cstheme="minorBidi"/>
                <w:sz w:val="18"/>
                <w:szCs w:val="18"/>
              </w:rPr>
            </w:pPr>
            <w:r w:rsidRPr="1FF7BDDD">
              <w:rPr>
                <w:rFonts w:asciiTheme="minorHAnsi" w:hAnsiTheme="minorHAnsi" w:cstheme="minorBidi"/>
                <w:sz w:val="18"/>
                <w:szCs w:val="18"/>
              </w:rPr>
              <w:t>4.3.1. Doplnenie pre vyhodnotenie chyby E200009</w:t>
            </w:r>
          </w:p>
          <w:p w14:paraId="0FA283B4" w14:textId="74D4DBF2" w:rsidR="005B1CEC" w:rsidRDefault="1134A2F4" w:rsidP="20DCE3CA">
            <w:pPr>
              <w:rPr>
                <w:rFonts w:asciiTheme="minorHAnsi" w:hAnsiTheme="minorHAnsi" w:cstheme="minorBidi"/>
                <w:sz w:val="18"/>
                <w:szCs w:val="18"/>
              </w:rPr>
            </w:pPr>
            <w:r w:rsidRPr="1FF7BDDD">
              <w:rPr>
                <w:rFonts w:asciiTheme="minorHAnsi" w:hAnsiTheme="minorHAnsi" w:cstheme="minorBidi"/>
                <w:sz w:val="18"/>
                <w:szCs w:val="18"/>
              </w:rPr>
              <w:t xml:space="preserve">5.1. Doplnenie o vyhodnocovanie </w:t>
            </w:r>
            <w:r w:rsidR="3C306B74" w:rsidRPr="1FF7BDDD">
              <w:rPr>
                <w:rFonts w:asciiTheme="minorHAnsi" w:hAnsiTheme="minorHAnsi" w:cstheme="minorBidi"/>
                <w:sz w:val="18"/>
                <w:szCs w:val="18"/>
              </w:rPr>
              <w:t>chyby</w:t>
            </w:r>
            <w:r w:rsidR="05764AA5" w:rsidRPr="1FF7BDDD">
              <w:rPr>
                <w:rFonts w:asciiTheme="minorHAnsi" w:hAnsiTheme="minorHAnsi" w:cstheme="minorBidi"/>
                <w:sz w:val="18"/>
                <w:szCs w:val="18"/>
              </w:rPr>
              <w:t xml:space="preserve"> E200009</w:t>
            </w:r>
          </w:p>
        </w:tc>
      </w:tr>
      <w:tr w:rsidR="1FF7BDDD" w14:paraId="62DFDA04" w14:textId="77777777" w:rsidTr="688AB375">
        <w:trPr>
          <w:cantSplit/>
          <w:trHeight w:val="1720"/>
        </w:trPr>
        <w:tc>
          <w:tcPr>
            <w:tcW w:w="817" w:type="dxa"/>
          </w:tcPr>
          <w:p w14:paraId="2D86F1D0" w14:textId="3F8ED641" w:rsidR="69DF9776" w:rsidRDefault="69DF9776" w:rsidP="1FF7BDDD">
            <w:pPr>
              <w:rPr>
                <w:rFonts w:asciiTheme="minorHAnsi" w:eastAsiaTheme="minorEastAsia" w:hAnsiTheme="minorHAnsi" w:cstheme="minorBidi"/>
                <w:sz w:val="18"/>
                <w:szCs w:val="18"/>
              </w:rPr>
            </w:pPr>
            <w:r w:rsidRPr="31C29FC7">
              <w:rPr>
                <w:rFonts w:asciiTheme="minorHAnsi" w:eastAsiaTheme="minorEastAsia" w:hAnsiTheme="minorHAnsi" w:cstheme="minorBidi"/>
                <w:sz w:val="18"/>
                <w:szCs w:val="18"/>
              </w:rPr>
              <w:t>2.1.5</w:t>
            </w:r>
          </w:p>
        </w:tc>
        <w:tc>
          <w:tcPr>
            <w:tcW w:w="1276" w:type="dxa"/>
          </w:tcPr>
          <w:p w14:paraId="502AA764" w14:textId="6BF9F97E" w:rsidR="69DF9776" w:rsidRDefault="69DF9776" w:rsidP="1FF7BDDD">
            <w:pPr>
              <w:rPr>
                <w:rFonts w:asciiTheme="minorHAnsi" w:eastAsiaTheme="minorEastAsia" w:hAnsiTheme="minorHAnsi" w:cstheme="minorBidi"/>
                <w:sz w:val="18"/>
                <w:szCs w:val="18"/>
              </w:rPr>
            </w:pPr>
            <w:r w:rsidRPr="31C29FC7">
              <w:rPr>
                <w:rFonts w:asciiTheme="minorHAnsi" w:eastAsiaTheme="minorEastAsia" w:hAnsiTheme="minorHAnsi" w:cstheme="minorBidi"/>
                <w:sz w:val="18"/>
                <w:szCs w:val="18"/>
              </w:rPr>
              <w:t>1.3.2021</w:t>
            </w:r>
          </w:p>
        </w:tc>
        <w:tc>
          <w:tcPr>
            <w:tcW w:w="1370" w:type="dxa"/>
          </w:tcPr>
          <w:p w14:paraId="604D201F" w14:textId="5ED594BD" w:rsidR="69DF9776" w:rsidRDefault="359CC7C1" w:rsidP="3B0A3212">
            <w:pPr>
              <w:rPr>
                <w:rFonts w:asciiTheme="minorHAnsi" w:eastAsiaTheme="minorEastAsia" w:hAnsiTheme="minorHAnsi" w:cstheme="minorBidi"/>
                <w:sz w:val="18"/>
                <w:szCs w:val="18"/>
              </w:rPr>
            </w:pPr>
            <w:r w:rsidRPr="3B0A3212">
              <w:rPr>
                <w:rFonts w:asciiTheme="minorHAnsi" w:eastAsiaTheme="minorEastAsia" w:hAnsiTheme="minorHAnsi" w:cstheme="minorBidi"/>
                <w:sz w:val="18"/>
                <w:szCs w:val="18"/>
              </w:rPr>
              <w:t>3</w:t>
            </w:r>
            <w:r w:rsidR="5D3585F9" w:rsidRPr="3B0A3212">
              <w:rPr>
                <w:rFonts w:asciiTheme="minorHAnsi" w:eastAsiaTheme="minorEastAsia" w:hAnsiTheme="minorHAnsi" w:cstheme="minorBidi"/>
                <w:sz w:val="18"/>
                <w:szCs w:val="18"/>
              </w:rPr>
              <w:t>1</w:t>
            </w:r>
            <w:r w:rsidR="5444FAB2" w:rsidRPr="3B0A3212">
              <w:rPr>
                <w:rFonts w:asciiTheme="minorHAnsi" w:eastAsiaTheme="minorEastAsia" w:hAnsiTheme="minorHAnsi" w:cstheme="minorBidi"/>
                <w:sz w:val="18"/>
                <w:szCs w:val="18"/>
              </w:rPr>
              <w:t>.</w:t>
            </w:r>
            <w:r w:rsidR="4F446578" w:rsidRPr="3B0A3212">
              <w:rPr>
                <w:rFonts w:asciiTheme="minorHAnsi" w:eastAsiaTheme="minorEastAsia" w:hAnsiTheme="minorHAnsi" w:cstheme="minorBidi"/>
                <w:sz w:val="18"/>
                <w:szCs w:val="18"/>
              </w:rPr>
              <w:t>1</w:t>
            </w:r>
            <w:r w:rsidR="5BC021CE" w:rsidRPr="3B0A3212">
              <w:rPr>
                <w:rFonts w:asciiTheme="minorHAnsi" w:eastAsiaTheme="minorEastAsia" w:hAnsiTheme="minorHAnsi" w:cstheme="minorBidi"/>
                <w:sz w:val="18"/>
                <w:szCs w:val="18"/>
              </w:rPr>
              <w:t>2</w:t>
            </w:r>
            <w:r w:rsidR="005C30E5">
              <w:rPr>
                <w:rFonts w:asciiTheme="minorHAnsi" w:eastAsiaTheme="minorEastAsia" w:hAnsiTheme="minorHAnsi" w:cstheme="minorBidi"/>
                <w:sz w:val="18"/>
                <w:szCs w:val="18"/>
              </w:rPr>
              <w:t>.2020</w:t>
            </w:r>
          </w:p>
        </w:tc>
        <w:tc>
          <w:tcPr>
            <w:tcW w:w="850" w:type="dxa"/>
          </w:tcPr>
          <w:p w14:paraId="4EB85649" w14:textId="46D715DA" w:rsidR="69DF9776" w:rsidRDefault="69DF9776" w:rsidP="1FF7BDDD">
            <w:pPr>
              <w:rPr>
                <w:rFonts w:asciiTheme="minorHAnsi" w:eastAsiaTheme="minorEastAsia" w:hAnsiTheme="minorHAnsi" w:cstheme="minorBidi"/>
                <w:sz w:val="18"/>
                <w:szCs w:val="18"/>
              </w:rPr>
            </w:pPr>
            <w:r w:rsidRPr="31C29FC7">
              <w:rPr>
                <w:rFonts w:asciiTheme="minorHAnsi" w:eastAsiaTheme="minorEastAsia" w:hAnsiTheme="minorHAnsi" w:cstheme="minorBidi"/>
                <w:sz w:val="18"/>
                <w:szCs w:val="18"/>
              </w:rPr>
              <w:t>NCZI</w:t>
            </w:r>
          </w:p>
        </w:tc>
        <w:tc>
          <w:tcPr>
            <w:tcW w:w="4867" w:type="dxa"/>
          </w:tcPr>
          <w:p w14:paraId="3507B4F8" w14:textId="477BA7F7" w:rsidR="6536141F" w:rsidRDefault="3CE6CE9D" w:rsidP="2D6D4F0D">
            <w:pPr>
              <w:rPr>
                <w:rFonts w:asciiTheme="minorHAnsi" w:hAnsiTheme="minorHAnsi" w:cstheme="minorBidi"/>
                <w:sz w:val="18"/>
                <w:szCs w:val="18"/>
              </w:rPr>
            </w:pPr>
            <w:r w:rsidRPr="2D6D4F0D">
              <w:rPr>
                <w:rFonts w:asciiTheme="minorHAnsi" w:hAnsiTheme="minorHAnsi" w:cstheme="minorBidi"/>
                <w:sz w:val="18"/>
                <w:szCs w:val="18"/>
              </w:rPr>
              <w:t xml:space="preserve">3.1 </w:t>
            </w:r>
            <w:r w:rsidR="2626B505" w:rsidRPr="2D6D4F0D">
              <w:rPr>
                <w:rFonts w:asciiTheme="minorHAnsi" w:hAnsiTheme="minorHAnsi" w:cstheme="minorBidi"/>
                <w:sz w:val="18"/>
                <w:szCs w:val="18"/>
              </w:rPr>
              <w:t>Doplnenie zoznamu kódov odborných zameraní útvarov, ktoré môžu zapisovať reštri</w:t>
            </w:r>
            <w:r w:rsidR="52FEDED0" w:rsidRPr="2D6D4F0D">
              <w:rPr>
                <w:rFonts w:asciiTheme="minorHAnsi" w:hAnsiTheme="minorHAnsi" w:cstheme="minorBidi"/>
                <w:sz w:val="18"/>
                <w:szCs w:val="18"/>
              </w:rPr>
              <w:t>kcie</w:t>
            </w:r>
          </w:p>
          <w:p w14:paraId="7B4999A3" w14:textId="60A82744" w:rsidR="0B4E24F8" w:rsidRDefault="4A8CF7BE" w:rsidP="2D6D4F0D">
            <w:pPr>
              <w:rPr>
                <w:rFonts w:asciiTheme="minorHAnsi" w:hAnsiTheme="minorHAnsi" w:cstheme="minorBidi"/>
                <w:sz w:val="18"/>
                <w:szCs w:val="18"/>
              </w:rPr>
            </w:pPr>
            <w:r w:rsidRPr="2D6D4F0D">
              <w:rPr>
                <w:rFonts w:asciiTheme="minorHAnsi" w:hAnsiTheme="minorHAnsi" w:cstheme="minorBidi"/>
                <w:sz w:val="18"/>
                <w:szCs w:val="18"/>
              </w:rPr>
              <w:t>3.2 Doplnenie pre časť Kontaktné údaje k spôsobu aktualizácie údajov.</w:t>
            </w:r>
          </w:p>
          <w:p w14:paraId="15BB29C7" w14:textId="653D47C8" w:rsidR="1FF7BDDD" w:rsidRDefault="1FF7BDDD" w:rsidP="1FF7BDDD">
            <w:pPr>
              <w:rPr>
                <w:rFonts w:asciiTheme="minorHAnsi" w:hAnsiTheme="minorHAnsi" w:cstheme="minorBidi"/>
                <w:sz w:val="18"/>
                <w:szCs w:val="18"/>
              </w:rPr>
            </w:pPr>
          </w:p>
        </w:tc>
      </w:tr>
      <w:tr w:rsidR="2D6D4F0D" w14:paraId="023905E5" w14:textId="77777777" w:rsidTr="688AB375">
        <w:trPr>
          <w:cantSplit/>
          <w:trHeight w:val="1720"/>
        </w:trPr>
        <w:tc>
          <w:tcPr>
            <w:tcW w:w="817" w:type="dxa"/>
          </w:tcPr>
          <w:p w14:paraId="63C926CF" w14:textId="2E4FAE54" w:rsidR="0CF75F4B" w:rsidRPr="00155D46" w:rsidRDefault="0CF75F4B" w:rsidP="2D6D4F0D">
            <w:pPr>
              <w:rPr>
                <w:highlight w:val="yellow"/>
              </w:rPr>
            </w:pPr>
            <w:r w:rsidRPr="00155D46">
              <w:rPr>
                <w:highlight w:val="yellow"/>
              </w:rPr>
              <w:t>2.1.6</w:t>
            </w:r>
          </w:p>
        </w:tc>
        <w:tc>
          <w:tcPr>
            <w:tcW w:w="1276" w:type="dxa"/>
          </w:tcPr>
          <w:p w14:paraId="06D7093C" w14:textId="2C58E482" w:rsidR="0CF75F4B" w:rsidRPr="00155D46" w:rsidRDefault="003D3194" w:rsidP="2D6D4F0D">
            <w:pPr>
              <w:rPr>
                <w:highlight w:val="yellow"/>
              </w:rPr>
            </w:pPr>
            <w:r>
              <w:rPr>
                <w:highlight w:val="yellow"/>
              </w:rPr>
              <w:t>23.12.2021</w:t>
            </w:r>
          </w:p>
        </w:tc>
        <w:tc>
          <w:tcPr>
            <w:tcW w:w="1370" w:type="dxa"/>
          </w:tcPr>
          <w:p w14:paraId="689AABE1" w14:textId="381E495C" w:rsidR="2D6D4F0D" w:rsidRPr="00155D46" w:rsidRDefault="003D3194" w:rsidP="2D6D4F0D">
            <w:pPr>
              <w:rPr>
                <w:highlight w:val="yellow"/>
              </w:rPr>
            </w:pPr>
            <w:r>
              <w:rPr>
                <w:highlight w:val="yellow"/>
              </w:rPr>
              <w:t>01.03.2022</w:t>
            </w:r>
          </w:p>
        </w:tc>
        <w:tc>
          <w:tcPr>
            <w:tcW w:w="850" w:type="dxa"/>
          </w:tcPr>
          <w:p w14:paraId="2965F1AF" w14:textId="132B4647" w:rsidR="718B1E70" w:rsidRPr="00155D46" w:rsidRDefault="718B1E70" w:rsidP="2D6D4F0D">
            <w:pPr>
              <w:rPr>
                <w:highlight w:val="yellow"/>
              </w:rPr>
            </w:pPr>
            <w:r w:rsidRPr="00155D46">
              <w:rPr>
                <w:highlight w:val="yellow"/>
              </w:rPr>
              <w:t>NCZI</w:t>
            </w:r>
          </w:p>
        </w:tc>
        <w:tc>
          <w:tcPr>
            <w:tcW w:w="4867" w:type="dxa"/>
          </w:tcPr>
          <w:p w14:paraId="6EC1883B" w14:textId="70CDC05F" w:rsidR="2846C33B" w:rsidRPr="00155D46" w:rsidRDefault="2846C33B" w:rsidP="2D6D4F0D">
            <w:pPr>
              <w:rPr>
                <w:highlight w:val="yellow"/>
              </w:rPr>
            </w:pPr>
            <w:r w:rsidRPr="00155D46">
              <w:rPr>
                <w:highlight w:val="yellow"/>
              </w:rPr>
              <w:t>4.3.7</w:t>
            </w:r>
            <w:r w:rsidR="007F31CB" w:rsidRPr="00155D46">
              <w:rPr>
                <w:highlight w:val="yellow"/>
              </w:rPr>
              <w:t xml:space="preserve"> a</w:t>
            </w:r>
            <w:r w:rsidR="004327BE" w:rsidRPr="00155D46">
              <w:rPr>
                <w:highlight w:val="yellow"/>
              </w:rPr>
              <w:t xml:space="preserve"> 5.2. - </w:t>
            </w:r>
            <w:r w:rsidR="007F31CB" w:rsidRPr="00155D46">
              <w:rPr>
                <w:highlight w:val="yellow"/>
              </w:rPr>
              <w:t>5.4</w:t>
            </w:r>
            <w:r w:rsidR="004327BE" w:rsidRPr="00155D46">
              <w:rPr>
                <w:highlight w:val="yellow"/>
              </w:rPr>
              <w:t xml:space="preserve"> </w:t>
            </w:r>
            <w:r w:rsidRPr="00155D46">
              <w:rPr>
                <w:highlight w:val="yellow"/>
              </w:rPr>
              <w:t xml:space="preserve"> Doplnenie pravidiel pre Prílohu - Po</w:t>
            </w:r>
            <w:r w:rsidR="7EC25B4B" w:rsidRPr="00155D46">
              <w:rPr>
                <w:highlight w:val="yellow"/>
              </w:rPr>
              <w:t>t</w:t>
            </w:r>
            <w:r w:rsidRPr="00155D46">
              <w:rPr>
                <w:highlight w:val="yellow"/>
              </w:rPr>
              <w:t>vrdenie pre príspevok pri narod</w:t>
            </w:r>
            <w:r w:rsidR="75E9F246" w:rsidRPr="00155D46">
              <w:rPr>
                <w:highlight w:val="yellow"/>
              </w:rPr>
              <w:t>e</w:t>
            </w:r>
            <w:r w:rsidRPr="00155D46">
              <w:rPr>
                <w:highlight w:val="yellow"/>
              </w:rPr>
              <w:t>ní</w:t>
            </w:r>
          </w:p>
          <w:p w14:paraId="3717953D" w14:textId="7E2CCC9F" w:rsidR="004327BE" w:rsidRPr="00155D46" w:rsidRDefault="004327BE" w:rsidP="2D6D4F0D">
            <w:pPr>
              <w:rPr>
                <w:highlight w:val="yellow"/>
              </w:rPr>
            </w:pPr>
            <w:r w:rsidRPr="00155D46">
              <w:rPr>
                <w:highlight w:val="yellow"/>
              </w:rPr>
              <w:t>4.3.10 Storno výmenného lístka</w:t>
            </w:r>
          </w:p>
          <w:p w14:paraId="57942796" w14:textId="3B73EB97" w:rsidR="2846C33B" w:rsidRPr="00155D46" w:rsidRDefault="2846C33B" w:rsidP="2D6D4F0D">
            <w:pPr>
              <w:rPr>
                <w:highlight w:val="yellow"/>
              </w:rPr>
            </w:pPr>
            <w:r w:rsidRPr="00155D46">
              <w:rPr>
                <w:highlight w:val="yellow"/>
              </w:rPr>
              <w:t xml:space="preserve">5.2. - 5.4. </w:t>
            </w:r>
            <w:r w:rsidR="3ED143BE" w:rsidRPr="00155D46">
              <w:rPr>
                <w:highlight w:val="yellow"/>
              </w:rPr>
              <w:t xml:space="preserve">a 6.4 </w:t>
            </w:r>
            <w:r w:rsidRPr="00155D46">
              <w:rPr>
                <w:highlight w:val="yellow"/>
              </w:rPr>
              <w:t xml:space="preserve">Úprava pre zobrazovanie položky </w:t>
            </w:r>
            <w:r w:rsidR="4B8DA559" w:rsidRPr="00155D46">
              <w:rPr>
                <w:highlight w:val="yellow"/>
              </w:rPr>
              <w:t>vyšetrovaný orgán výmenného lístka</w:t>
            </w:r>
          </w:p>
          <w:p w14:paraId="5A846756" w14:textId="7CAC9BE3" w:rsidR="45A34CE3" w:rsidRPr="00155D46" w:rsidRDefault="00051240" w:rsidP="2D6D4F0D">
            <w:pPr>
              <w:rPr>
                <w:highlight w:val="yellow"/>
              </w:rPr>
            </w:pPr>
            <w:r>
              <w:rPr>
                <w:highlight w:val="yellow"/>
              </w:rPr>
              <w:t>Zmeny sú označené žltým.</w:t>
            </w:r>
            <w:bookmarkStart w:id="5" w:name="_GoBack"/>
            <w:bookmarkEnd w:id="5"/>
          </w:p>
        </w:tc>
      </w:tr>
    </w:tbl>
    <w:p w14:paraId="7305455F" w14:textId="41A4C050" w:rsidR="00136795" w:rsidRDefault="00136795" w:rsidP="00136795">
      <w:pPr>
        <w:pStyle w:val="Popis"/>
        <w:rPr>
          <w:b w:val="0"/>
          <w:bCs w:val="0"/>
          <w:lang w:val="sk-SK"/>
        </w:rPr>
      </w:pPr>
      <w:bookmarkStart w:id="6" w:name="_Ref321929400"/>
      <w:bookmarkStart w:id="7" w:name="_Ref481584276"/>
      <w:bookmarkStart w:id="8" w:name="_Ref481586948"/>
      <w:bookmarkStart w:id="9" w:name="_Toc278220065"/>
      <w:bookmarkStart w:id="10" w:name="_Toc321928677"/>
      <w:bookmarkStart w:id="11" w:name="_Toc25934341"/>
      <w:r w:rsidRPr="00D95A9D">
        <w:rPr>
          <w:lang w:val="sk-SK"/>
        </w:rPr>
        <w:t xml:space="preserve">Tabuľka </w:t>
      </w:r>
      <w:r w:rsidR="00AB647A">
        <w:rPr>
          <w:lang w:val="sk-SK"/>
        </w:rPr>
        <w:fldChar w:fldCharType="begin"/>
      </w:r>
      <w:r w:rsidR="00AB647A">
        <w:rPr>
          <w:lang w:val="sk-SK"/>
        </w:rPr>
        <w:instrText xml:space="preserve"> SEQ Tabuľka \* ARABIC </w:instrText>
      </w:r>
      <w:r w:rsidR="00AB647A">
        <w:rPr>
          <w:lang w:val="sk-SK"/>
        </w:rPr>
        <w:fldChar w:fldCharType="separate"/>
      </w:r>
      <w:r w:rsidR="005C30E5">
        <w:rPr>
          <w:noProof/>
          <w:lang w:val="sk-SK"/>
        </w:rPr>
        <w:t>2</w:t>
      </w:r>
      <w:r w:rsidR="00AB647A">
        <w:rPr>
          <w:lang w:val="sk-SK"/>
        </w:rPr>
        <w:fldChar w:fldCharType="end"/>
      </w:r>
      <w:r w:rsidRPr="00D95A9D">
        <w:rPr>
          <w:rFonts w:eastAsia="Arial" w:cs="Arial"/>
          <w:lang w:val="sk-SK"/>
        </w:rPr>
        <w:t xml:space="preserve">: </w:t>
      </w:r>
      <w:bookmarkEnd w:id="6"/>
      <w:r w:rsidRPr="00D95A9D">
        <w:rPr>
          <w:b w:val="0"/>
          <w:bCs w:val="0"/>
          <w:lang w:val="sk-SK"/>
        </w:rPr>
        <w:t>Register zmien</w:t>
      </w:r>
      <w:bookmarkEnd w:id="7"/>
      <w:bookmarkEnd w:id="8"/>
      <w:bookmarkEnd w:id="9"/>
      <w:bookmarkEnd w:id="10"/>
      <w:bookmarkEnd w:id="11"/>
    </w:p>
    <w:p w14:paraId="65B6CA0F" w14:textId="72A4246A" w:rsidR="0024101A" w:rsidRPr="009A5B20" w:rsidRDefault="00136795" w:rsidP="00B50180">
      <w:pPr>
        <w:pStyle w:val="Nadpis2"/>
      </w:pPr>
      <w:r>
        <w:br w:type="page"/>
      </w:r>
      <w:bookmarkStart w:id="12" w:name="_Toc56171927"/>
      <w:r w:rsidR="0024101A">
        <w:lastRenderedPageBreak/>
        <w:t>Zoznam skratiek</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4"/>
        <w:gridCol w:w="7602"/>
      </w:tblGrid>
      <w:tr w:rsidR="0024101A" w:rsidRPr="00D95A9D" w14:paraId="219401C7" w14:textId="77777777" w:rsidTr="0024101A">
        <w:trPr>
          <w:trHeight w:val="300"/>
          <w:tblHeader/>
        </w:trPr>
        <w:tc>
          <w:tcPr>
            <w:tcW w:w="784" w:type="pct"/>
            <w:shd w:val="clear" w:color="auto" w:fill="002060"/>
            <w:noWrap/>
            <w:hideMark/>
          </w:tcPr>
          <w:p w14:paraId="307280E9" w14:textId="77777777" w:rsidR="0024101A" w:rsidRPr="00D95A9D" w:rsidRDefault="0024101A" w:rsidP="0024101A">
            <w:pPr>
              <w:spacing w:before="120"/>
              <w:rPr>
                <w:rFonts w:asciiTheme="minorHAnsi" w:eastAsiaTheme="minorEastAsia" w:hAnsiTheme="minorHAnsi" w:cstheme="minorBidi"/>
                <w:color w:val="FFFFFF" w:themeColor="background2"/>
                <w:sz w:val="18"/>
                <w:szCs w:val="18"/>
              </w:rPr>
            </w:pPr>
            <w:r w:rsidRPr="00D95A9D">
              <w:rPr>
                <w:rFonts w:asciiTheme="minorHAnsi" w:eastAsiaTheme="minorEastAsia" w:hAnsiTheme="minorHAnsi" w:cstheme="minorBidi"/>
                <w:color w:val="FFFFFF" w:themeColor="background2"/>
                <w:sz w:val="18"/>
                <w:szCs w:val="18"/>
              </w:rPr>
              <w:t>Skratka</w:t>
            </w:r>
          </w:p>
        </w:tc>
        <w:tc>
          <w:tcPr>
            <w:tcW w:w="4216" w:type="pct"/>
            <w:shd w:val="clear" w:color="auto" w:fill="002060"/>
            <w:noWrap/>
            <w:hideMark/>
          </w:tcPr>
          <w:p w14:paraId="33C82DDB" w14:textId="77777777" w:rsidR="0024101A" w:rsidRPr="00D95A9D" w:rsidRDefault="0024101A" w:rsidP="0024101A">
            <w:pPr>
              <w:spacing w:before="120"/>
              <w:rPr>
                <w:rFonts w:asciiTheme="minorHAnsi" w:eastAsiaTheme="minorEastAsia" w:hAnsiTheme="minorHAnsi" w:cstheme="minorBidi"/>
                <w:color w:val="FFFFFF" w:themeColor="background2"/>
                <w:sz w:val="18"/>
                <w:szCs w:val="18"/>
              </w:rPr>
            </w:pPr>
            <w:r w:rsidRPr="00D95A9D">
              <w:rPr>
                <w:rFonts w:asciiTheme="minorHAnsi" w:eastAsiaTheme="minorEastAsia" w:hAnsiTheme="minorHAnsi" w:cstheme="minorBidi"/>
                <w:color w:val="FFFFFF" w:themeColor="background2"/>
                <w:sz w:val="18"/>
                <w:szCs w:val="18"/>
              </w:rPr>
              <w:t>Vysvetlenie</w:t>
            </w:r>
          </w:p>
        </w:tc>
      </w:tr>
      <w:tr w:rsidR="0024101A" w:rsidRPr="00D95A9D" w14:paraId="16240A80" w14:textId="77777777" w:rsidTr="0024101A">
        <w:trPr>
          <w:trHeight w:val="272"/>
          <w:tblHeader/>
        </w:trPr>
        <w:tc>
          <w:tcPr>
            <w:tcW w:w="784" w:type="pct"/>
            <w:noWrap/>
            <w:vAlign w:val="center"/>
          </w:tcPr>
          <w:p w14:paraId="4614F341"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BIČ</w:t>
            </w:r>
          </w:p>
        </w:tc>
        <w:tc>
          <w:tcPr>
            <w:tcW w:w="4216" w:type="pct"/>
            <w:noWrap/>
            <w:vAlign w:val="center"/>
          </w:tcPr>
          <w:p w14:paraId="2CC4D4CA"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Bezvýznamové identifikačné číslo pacienta</w:t>
            </w:r>
          </w:p>
        </w:tc>
      </w:tr>
      <w:tr w:rsidR="0024101A" w:rsidRPr="00D95A9D" w14:paraId="740210DF" w14:textId="77777777" w:rsidTr="0024101A">
        <w:trPr>
          <w:trHeight w:val="272"/>
          <w:tblHeader/>
        </w:trPr>
        <w:tc>
          <w:tcPr>
            <w:tcW w:w="784" w:type="pct"/>
            <w:noWrap/>
            <w:vAlign w:val="center"/>
          </w:tcPr>
          <w:p w14:paraId="7FB37E0E" w14:textId="77777777" w:rsidR="0024101A" w:rsidRPr="00D95A9D" w:rsidRDefault="0024101A" w:rsidP="0024101A">
            <w:pPr>
              <w:spacing w:before="120" w:line="192" w:lineRule="auto"/>
              <w:rPr>
                <w:rFonts w:asciiTheme="minorHAnsi" w:eastAsiaTheme="minorEastAsia" w:hAnsiTheme="minorHAnsi" w:cstheme="minorBidi"/>
                <w:color w:val="000000"/>
                <w:sz w:val="18"/>
                <w:szCs w:val="18"/>
              </w:rPr>
            </w:pPr>
            <w:r w:rsidRPr="00D95A9D">
              <w:rPr>
                <w:rFonts w:asciiTheme="minorHAnsi" w:eastAsiaTheme="minorEastAsia" w:hAnsiTheme="minorHAnsi" w:cstheme="minorBidi"/>
                <w:sz w:val="18"/>
                <w:szCs w:val="18"/>
              </w:rPr>
              <w:t>BOK</w:t>
            </w:r>
          </w:p>
        </w:tc>
        <w:tc>
          <w:tcPr>
            <w:tcW w:w="4216" w:type="pct"/>
            <w:noWrap/>
            <w:vAlign w:val="center"/>
          </w:tcPr>
          <w:p w14:paraId="23F7C9B6" w14:textId="77777777" w:rsidR="0024101A" w:rsidRPr="00D95A9D" w:rsidRDefault="0024101A" w:rsidP="0024101A">
            <w:pPr>
              <w:spacing w:before="120" w:line="192" w:lineRule="auto"/>
              <w:rPr>
                <w:rFonts w:asciiTheme="minorHAnsi" w:eastAsiaTheme="minorEastAsia" w:hAnsiTheme="minorHAnsi" w:cstheme="minorBidi"/>
                <w:color w:val="000000"/>
                <w:sz w:val="18"/>
                <w:szCs w:val="18"/>
              </w:rPr>
            </w:pPr>
            <w:r w:rsidRPr="00D95A9D">
              <w:rPr>
                <w:rFonts w:asciiTheme="minorHAnsi" w:eastAsiaTheme="minorEastAsia" w:hAnsiTheme="minorHAnsi" w:cstheme="minorBidi"/>
                <w:sz w:val="18"/>
                <w:szCs w:val="18"/>
              </w:rPr>
              <w:t>Bezpečnostný osobný kód</w:t>
            </w:r>
          </w:p>
        </w:tc>
      </w:tr>
      <w:tr w:rsidR="0024101A" w:rsidRPr="00D95A9D" w14:paraId="452825C9" w14:textId="77777777" w:rsidTr="0024101A">
        <w:trPr>
          <w:trHeight w:val="272"/>
          <w:tblHeader/>
        </w:trPr>
        <w:tc>
          <w:tcPr>
            <w:tcW w:w="784" w:type="pct"/>
            <w:noWrap/>
            <w:vAlign w:val="center"/>
          </w:tcPr>
          <w:p w14:paraId="0E4E3F57"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ePZP</w:t>
            </w:r>
          </w:p>
        </w:tc>
        <w:tc>
          <w:tcPr>
            <w:tcW w:w="4216" w:type="pct"/>
            <w:noWrap/>
            <w:vAlign w:val="center"/>
          </w:tcPr>
          <w:p w14:paraId="6AE097B0"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Elektronický preukaz zdravotníckeho pracovníka</w:t>
            </w:r>
          </w:p>
        </w:tc>
      </w:tr>
      <w:tr w:rsidR="0024101A" w:rsidRPr="00D95A9D" w14:paraId="3D6E0D4C" w14:textId="77777777" w:rsidTr="0024101A">
        <w:trPr>
          <w:trHeight w:val="272"/>
          <w:tblHeader/>
        </w:trPr>
        <w:tc>
          <w:tcPr>
            <w:tcW w:w="784" w:type="pct"/>
            <w:noWrap/>
            <w:vAlign w:val="center"/>
          </w:tcPr>
          <w:p w14:paraId="303E6AC2"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eDoPP</w:t>
            </w:r>
          </w:p>
        </w:tc>
        <w:tc>
          <w:tcPr>
            <w:tcW w:w="4216" w:type="pct"/>
            <w:noWrap/>
            <w:vAlign w:val="center"/>
          </w:tcPr>
          <w:p w14:paraId="65926D0A"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Elektronický doklad o pobyte (eID pre cudzincov)</w:t>
            </w:r>
          </w:p>
        </w:tc>
      </w:tr>
      <w:tr w:rsidR="0024101A" w:rsidRPr="00D95A9D" w14:paraId="1134A88F" w14:textId="77777777" w:rsidTr="0024101A">
        <w:trPr>
          <w:trHeight w:val="272"/>
          <w:tblHeader/>
        </w:trPr>
        <w:tc>
          <w:tcPr>
            <w:tcW w:w="784" w:type="pct"/>
            <w:noWrap/>
            <w:vAlign w:val="center"/>
          </w:tcPr>
          <w:p w14:paraId="4200EF55"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HTML</w:t>
            </w:r>
          </w:p>
        </w:tc>
        <w:tc>
          <w:tcPr>
            <w:tcW w:w="4216" w:type="pct"/>
            <w:noWrap/>
            <w:vAlign w:val="center"/>
          </w:tcPr>
          <w:p w14:paraId="38EA57BC"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Formát prílohy v ktorej je možné uložiť záznam z vyšetrenia</w:t>
            </w:r>
          </w:p>
        </w:tc>
      </w:tr>
      <w:tr w:rsidR="0024101A" w:rsidRPr="00D95A9D" w14:paraId="0473BD5D" w14:textId="77777777" w:rsidTr="0024101A">
        <w:trPr>
          <w:trHeight w:val="272"/>
          <w:tblHeader/>
        </w:trPr>
        <w:tc>
          <w:tcPr>
            <w:tcW w:w="784" w:type="pct"/>
            <w:noWrap/>
            <w:vAlign w:val="center"/>
          </w:tcPr>
          <w:p w14:paraId="2C332096"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eID</w:t>
            </w:r>
          </w:p>
        </w:tc>
        <w:tc>
          <w:tcPr>
            <w:tcW w:w="4216" w:type="pct"/>
            <w:noWrap/>
            <w:vAlign w:val="center"/>
          </w:tcPr>
          <w:p w14:paraId="4075DB88"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Elektronický identifikačný doklad (občiansky preukaz s čipom) </w:t>
            </w:r>
          </w:p>
        </w:tc>
      </w:tr>
      <w:tr w:rsidR="0024101A" w:rsidRPr="00D95A9D" w14:paraId="511883F4" w14:textId="77777777" w:rsidTr="0024101A">
        <w:trPr>
          <w:trHeight w:val="272"/>
          <w:tblHeader/>
        </w:trPr>
        <w:tc>
          <w:tcPr>
            <w:tcW w:w="784" w:type="pct"/>
            <w:noWrap/>
            <w:vAlign w:val="center"/>
          </w:tcPr>
          <w:p w14:paraId="67343ACD"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IM</w:t>
            </w:r>
          </w:p>
        </w:tc>
        <w:tc>
          <w:tcPr>
            <w:tcW w:w="4216" w:type="pct"/>
            <w:noWrap/>
            <w:vAlign w:val="center"/>
          </w:tcPr>
          <w:p w14:paraId="59C0B625"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Integračný manuál</w:t>
            </w:r>
          </w:p>
        </w:tc>
      </w:tr>
      <w:tr w:rsidR="0024101A" w:rsidRPr="00D95A9D" w14:paraId="443EDDD5" w14:textId="77777777" w:rsidTr="0024101A">
        <w:trPr>
          <w:trHeight w:val="272"/>
          <w:tblHeader/>
        </w:trPr>
        <w:tc>
          <w:tcPr>
            <w:tcW w:w="784" w:type="pct"/>
            <w:noWrap/>
            <w:vAlign w:val="center"/>
          </w:tcPr>
          <w:p w14:paraId="348B11AA"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IS PZS </w:t>
            </w:r>
          </w:p>
        </w:tc>
        <w:tc>
          <w:tcPr>
            <w:tcW w:w="4216" w:type="pct"/>
            <w:noWrap/>
            <w:vAlign w:val="center"/>
          </w:tcPr>
          <w:p w14:paraId="5631816C"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Informačný systém poskytovateľa zdravotnej starostlivosti</w:t>
            </w:r>
          </w:p>
        </w:tc>
      </w:tr>
      <w:tr w:rsidR="0024101A" w:rsidRPr="00D95A9D" w14:paraId="6A051BAA" w14:textId="77777777" w:rsidTr="0024101A">
        <w:trPr>
          <w:trHeight w:val="272"/>
          <w:tblHeader/>
        </w:trPr>
        <w:tc>
          <w:tcPr>
            <w:tcW w:w="784" w:type="pct"/>
            <w:noWrap/>
            <w:vAlign w:val="center"/>
          </w:tcPr>
          <w:p w14:paraId="3AD106CD"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LPS</w:t>
            </w:r>
          </w:p>
        </w:tc>
        <w:tc>
          <w:tcPr>
            <w:tcW w:w="4216" w:type="pct"/>
            <w:noWrap/>
            <w:vAlign w:val="center"/>
          </w:tcPr>
          <w:p w14:paraId="7FFEB8D1"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Lekárska prepúšťacia správa</w:t>
            </w:r>
          </w:p>
        </w:tc>
      </w:tr>
      <w:tr w:rsidR="0024101A" w:rsidRPr="00D95A9D" w14:paraId="166832E5" w14:textId="77777777" w:rsidTr="0024101A">
        <w:trPr>
          <w:trHeight w:val="272"/>
          <w:tblHeader/>
        </w:trPr>
        <w:tc>
          <w:tcPr>
            <w:tcW w:w="784" w:type="pct"/>
            <w:noWrap/>
            <w:vAlign w:val="center"/>
          </w:tcPr>
          <w:p w14:paraId="61033EC5" w14:textId="77777777" w:rsidR="0024101A" w:rsidRPr="00D95A9D" w:rsidRDefault="0024101A" w:rsidP="0024101A">
            <w:pPr>
              <w:spacing w:before="120" w:line="192" w:lineRule="auto"/>
              <w:rPr>
                <w:rFonts w:asciiTheme="minorHAnsi" w:eastAsiaTheme="minorEastAsia" w:hAnsiTheme="minorHAnsi" w:cstheme="minorBidi"/>
                <w:color w:val="000000"/>
                <w:sz w:val="18"/>
                <w:szCs w:val="18"/>
              </w:rPr>
            </w:pPr>
            <w:r w:rsidRPr="00D95A9D">
              <w:rPr>
                <w:rFonts w:asciiTheme="minorHAnsi" w:eastAsiaTheme="minorEastAsia" w:hAnsiTheme="minorHAnsi" w:cstheme="minorBidi"/>
                <w:sz w:val="18"/>
                <w:szCs w:val="18"/>
              </w:rPr>
              <w:t>LSPP</w:t>
            </w:r>
          </w:p>
        </w:tc>
        <w:tc>
          <w:tcPr>
            <w:tcW w:w="4216" w:type="pct"/>
            <w:noWrap/>
            <w:vAlign w:val="center"/>
          </w:tcPr>
          <w:p w14:paraId="548BE8A0" w14:textId="77777777" w:rsidR="0024101A" w:rsidRPr="00D95A9D" w:rsidRDefault="0024101A" w:rsidP="0024101A">
            <w:pPr>
              <w:keepNext/>
              <w:spacing w:before="120" w:line="192" w:lineRule="auto"/>
              <w:rPr>
                <w:rFonts w:asciiTheme="minorHAnsi" w:eastAsiaTheme="minorEastAsia" w:hAnsiTheme="minorHAnsi" w:cstheme="minorBidi"/>
                <w:color w:val="000000"/>
                <w:sz w:val="18"/>
                <w:szCs w:val="18"/>
              </w:rPr>
            </w:pPr>
            <w:r w:rsidRPr="00D95A9D">
              <w:rPr>
                <w:rFonts w:asciiTheme="minorHAnsi" w:eastAsiaTheme="minorEastAsia" w:hAnsiTheme="minorHAnsi" w:cstheme="minorBidi"/>
                <w:sz w:val="18"/>
                <w:szCs w:val="18"/>
              </w:rPr>
              <w:t>Lekárska služba prvej pomoci</w:t>
            </w:r>
          </w:p>
        </w:tc>
      </w:tr>
      <w:tr w:rsidR="0024101A" w:rsidRPr="00D95A9D" w14:paraId="2DDB9D79" w14:textId="77777777" w:rsidTr="0024101A">
        <w:trPr>
          <w:trHeight w:val="272"/>
          <w:tblHeader/>
        </w:trPr>
        <w:tc>
          <w:tcPr>
            <w:tcW w:w="784" w:type="pct"/>
            <w:noWrap/>
            <w:vAlign w:val="center"/>
          </w:tcPr>
          <w:p w14:paraId="36753CD4"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NZIS</w:t>
            </w:r>
          </w:p>
        </w:tc>
        <w:tc>
          <w:tcPr>
            <w:tcW w:w="4216" w:type="pct"/>
            <w:noWrap/>
            <w:vAlign w:val="center"/>
          </w:tcPr>
          <w:p w14:paraId="4AAB6F5A" w14:textId="77777777" w:rsidR="0024101A" w:rsidRPr="00D95A9D" w:rsidRDefault="0024101A" w:rsidP="0024101A">
            <w:pPr>
              <w:keepNext/>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Národný Zdravotnícky informačný systém</w:t>
            </w:r>
          </w:p>
        </w:tc>
      </w:tr>
      <w:tr w:rsidR="0024101A" w:rsidRPr="00D95A9D" w14:paraId="6CD722A1" w14:textId="77777777" w:rsidTr="0024101A">
        <w:trPr>
          <w:trHeight w:val="272"/>
          <w:tblHeader/>
        </w:trPr>
        <w:tc>
          <w:tcPr>
            <w:tcW w:w="784" w:type="pct"/>
            <w:noWrap/>
            <w:vAlign w:val="center"/>
          </w:tcPr>
          <w:p w14:paraId="5D34F343"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Odporúčané vyšetrenie</w:t>
            </w:r>
          </w:p>
        </w:tc>
        <w:tc>
          <w:tcPr>
            <w:tcW w:w="4216" w:type="pct"/>
            <w:noWrap/>
            <w:vAlign w:val="center"/>
          </w:tcPr>
          <w:p w14:paraId="5365360B" w14:textId="77777777" w:rsidR="0024101A" w:rsidRPr="00D95A9D" w:rsidRDefault="0024101A" w:rsidP="0024101A">
            <w:pPr>
              <w:keepNext/>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Odporúčanie / Výmenný lístok na špecializovanú zdravotnú starostlivosť</w:t>
            </w:r>
          </w:p>
        </w:tc>
      </w:tr>
      <w:tr w:rsidR="0024101A" w:rsidRPr="00D95A9D" w14:paraId="782BCD7F" w14:textId="77777777" w:rsidTr="0024101A">
        <w:trPr>
          <w:trHeight w:val="272"/>
          <w:tblHeader/>
        </w:trPr>
        <w:tc>
          <w:tcPr>
            <w:tcW w:w="784" w:type="pct"/>
            <w:noWrap/>
            <w:vAlign w:val="center"/>
          </w:tcPr>
          <w:p w14:paraId="14586424"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OUPZS</w:t>
            </w:r>
          </w:p>
        </w:tc>
        <w:tc>
          <w:tcPr>
            <w:tcW w:w="4216" w:type="pct"/>
            <w:noWrap/>
            <w:vAlign w:val="center"/>
          </w:tcPr>
          <w:p w14:paraId="1E06710D" w14:textId="77777777" w:rsidR="0024101A" w:rsidRPr="00D95A9D" w:rsidRDefault="0024101A" w:rsidP="0024101A">
            <w:pPr>
              <w:keepNext/>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Odborný útvar poskytovateľa zdravotnej starostlivosti</w:t>
            </w:r>
          </w:p>
        </w:tc>
      </w:tr>
      <w:tr w:rsidR="0024101A" w:rsidRPr="00D95A9D" w14:paraId="6FB56AA3" w14:textId="77777777" w:rsidTr="0024101A">
        <w:trPr>
          <w:trHeight w:val="272"/>
          <w:tblHeader/>
        </w:trPr>
        <w:tc>
          <w:tcPr>
            <w:tcW w:w="784" w:type="pct"/>
            <w:noWrap/>
            <w:vAlign w:val="center"/>
          </w:tcPr>
          <w:p w14:paraId="43776FCE"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PZS</w:t>
            </w:r>
          </w:p>
        </w:tc>
        <w:tc>
          <w:tcPr>
            <w:tcW w:w="4216" w:type="pct"/>
            <w:noWrap/>
            <w:vAlign w:val="center"/>
          </w:tcPr>
          <w:p w14:paraId="5809169D" w14:textId="77777777" w:rsidR="0024101A" w:rsidRPr="00D95A9D" w:rsidRDefault="0024101A" w:rsidP="0024101A">
            <w:pPr>
              <w:keepNext/>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Poskytovateľ zdravotnej starostlivosti</w:t>
            </w:r>
          </w:p>
        </w:tc>
      </w:tr>
      <w:tr w:rsidR="0024101A" w:rsidRPr="00D95A9D" w14:paraId="6F4725AD" w14:textId="77777777" w:rsidTr="0024101A">
        <w:trPr>
          <w:trHeight w:val="272"/>
          <w:tblHeader/>
        </w:trPr>
        <w:tc>
          <w:tcPr>
            <w:tcW w:w="784" w:type="pct"/>
            <w:noWrap/>
            <w:vAlign w:val="center"/>
          </w:tcPr>
          <w:p w14:paraId="1DC8D4BF"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RČ</w:t>
            </w:r>
          </w:p>
        </w:tc>
        <w:tc>
          <w:tcPr>
            <w:tcW w:w="4216" w:type="pct"/>
            <w:noWrap/>
            <w:vAlign w:val="center"/>
          </w:tcPr>
          <w:p w14:paraId="3C965BA9" w14:textId="77777777" w:rsidR="0024101A" w:rsidRPr="00D95A9D" w:rsidRDefault="0024101A" w:rsidP="0024101A">
            <w:pPr>
              <w:keepNext/>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Rodné číslo pacienta</w:t>
            </w:r>
          </w:p>
        </w:tc>
      </w:tr>
      <w:tr w:rsidR="0024101A" w:rsidRPr="00D95A9D" w14:paraId="3E5CDB9C" w14:textId="77777777" w:rsidTr="0024101A">
        <w:trPr>
          <w:trHeight w:val="272"/>
          <w:tblHeader/>
        </w:trPr>
        <w:tc>
          <w:tcPr>
            <w:tcW w:w="784" w:type="pct"/>
            <w:noWrap/>
            <w:vAlign w:val="center"/>
          </w:tcPr>
          <w:p w14:paraId="177D6266"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PACS</w:t>
            </w:r>
          </w:p>
        </w:tc>
        <w:tc>
          <w:tcPr>
            <w:tcW w:w="4216" w:type="pct"/>
            <w:noWrap/>
            <w:vAlign w:val="center"/>
          </w:tcPr>
          <w:p w14:paraId="4034A2F8" w14:textId="77777777" w:rsidR="0024101A" w:rsidRPr="00D95A9D" w:rsidRDefault="0024101A" w:rsidP="0024101A">
            <w:pPr>
              <w:keepNext/>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Príloha, ktorá obsahuje zobrazovacie vyšetrenie</w:t>
            </w:r>
          </w:p>
        </w:tc>
      </w:tr>
      <w:tr w:rsidR="0024101A" w:rsidRPr="00D95A9D" w14:paraId="551F92FB" w14:textId="77777777" w:rsidTr="0024101A">
        <w:trPr>
          <w:trHeight w:val="272"/>
          <w:tblHeader/>
        </w:trPr>
        <w:tc>
          <w:tcPr>
            <w:tcW w:w="784" w:type="pct"/>
            <w:noWrap/>
            <w:vAlign w:val="center"/>
          </w:tcPr>
          <w:p w14:paraId="0B61CF82"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PrZS</w:t>
            </w:r>
          </w:p>
        </w:tc>
        <w:tc>
          <w:tcPr>
            <w:tcW w:w="4216" w:type="pct"/>
            <w:noWrap/>
            <w:vAlign w:val="center"/>
          </w:tcPr>
          <w:p w14:paraId="42626DEA" w14:textId="77777777" w:rsidR="0024101A" w:rsidRPr="00D95A9D" w:rsidRDefault="0024101A" w:rsidP="0024101A">
            <w:pPr>
              <w:keepNext/>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Prijímateľ zdravotnej starostlivosti</w:t>
            </w:r>
          </w:p>
        </w:tc>
      </w:tr>
      <w:tr w:rsidR="0024101A" w:rsidRPr="00D95A9D" w14:paraId="10DE9FCD" w14:textId="77777777" w:rsidTr="0024101A">
        <w:trPr>
          <w:trHeight w:val="272"/>
          <w:tblHeader/>
        </w:trPr>
        <w:tc>
          <w:tcPr>
            <w:tcW w:w="784" w:type="pct"/>
            <w:noWrap/>
            <w:vAlign w:val="center"/>
          </w:tcPr>
          <w:p w14:paraId="37569362" w14:textId="77777777" w:rsidR="0024101A" w:rsidRPr="00D95A9D" w:rsidRDefault="0024101A" w:rsidP="0024101A">
            <w:pPr>
              <w:spacing w:before="120" w:line="192" w:lineRule="auto"/>
              <w:rPr>
                <w:rFonts w:asciiTheme="minorHAnsi" w:eastAsiaTheme="minorEastAsia" w:hAnsiTheme="minorHAnsi" w:cstheme="minorBidi"/>
                <w:sz w:val="18"/>
                <w:szCs w:val="18"/>
              </w:rPr>
            </w:pPr>
            <w:r>
              <w:rPr>
                <w:rFonts w:asciiTheme="minorHAnsi" w:eastAsiaTheme="minorEastAsia" w:hAnsiTheme="minorHAnsi" w:cstheme="minorBidi"/>
                <w:sz w:val="18"/>
                <w:szCs w:val="18"/>
              </w:rPr>
              <w:t>SVaLZ</w:t>
            </w:r>
          </w:p>
        </w:tc>
        <w:tc>
          <w:tcPr>
            <w:tcW w:w="4216" w:type="pct"/>
            <w:noWrap/>
            <w:vAlign w:val="center"/>
          </w:tcPr>
          <w:p w14:paraId="0F60D52C" w14:textId="77777777" w:rsidR="0024101A" w:rsidRPr="00D95A9D" w:rsidRDefault="0024101A" w:rsidP="0024101A">
            <w:pPr>
              <w:keepNext/>
              <w:spacing w:before="120" w:line="192" w:lineRule="auto"/>
              <w:rPr>
                <w:rFonts w:asciiTheme="minorHAnsi" w:eastAsiaTheme="minorEastAsia" w:hAnsiTheme="minorHAnsi" w:cstheme="minorBidi"/>
                <w:sz w:val="18"/>
                <w:szCs w:val="18"/>
              </w:rPr>
            </w:pPr>
            <w:r>
              <w:rPr>
                <w:rFonts w:asciiTheme="minorHAnsi" w:eastAsiaTheme="minorEastAsia" w:hAnsiTheme="minorHAnsi" w:cstheme="minorBidi"/>
                <w:sz w:val="18"/>
                <w:szCs w:val="18"/>
              </w:rPr>
              <w:t xml:space="preserve">Spoločné vyšetrovacie a liečebné zložky </w:t>
            </w:r>
          </w:p>
        </w:tc>
      </w:tr>
      <w:tr w:rsidR="0024101A" w:rsidRPr="00D95A9D" w14:paraId="2123D7A4" w14:textId="77777777" w:rsidTr="0024101A">
        <w:trPr>
          <w:trHeight w:val="272"/>
          <w:tblHeader/>
        </w:trPr>
        <w:tc>
          <w:tcPr>
            <w:tcW w:w="784" w:type="pct"/>
            <w:noWrap/>
            <w:vAlign w:val="center"/>
          </w:tcPr>
          <w:p w14:paraId="47A53265"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ŠAS</w:t>
            </w:r>
          </w:p>
        </w:tc>
        <w:tc>
          <w:tcPr>
            <w:tcW w:w="4216" w:type="pct"/>
            <w:noWrap/>
            <w:vAlign w:val="center"/>
          </w:tcPr>
          <w:p w14:paraId="278B2C01" w14:textId="77777777" w:rsidR="0024101A" w:rsidRPr="00D95A9D" w:rsidRDefault="0024101A" w:rsidP="0024101A">
            <w:pPr>
              <w:keepNext/>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Špecializovaná ambulantná zdravotná starostlivosť</w:t>
            </w:r>
          </w:p>
        </w:tc>
      </w:tr>
      <w:tr w:rsidR="0024101A" w:rsidRPr="00D95A9D" w14:paraId="1E4CE5BE" w14:textId="77777777" w:rsidTr="0024101A">
        <w:trPr>
          <w:trHeight w:val="272"/>
          <w:tblHeader/>
        </w:trPr>
        <w:tc>
          <w:tcPr>
            <w:tcW w:w="784" w:type="pct"/>
            <w:noWrap/>
            <w:vAlign w:val="center"/>
          </w:tcPr>
          <w:p w14:paraId="771467AC"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UI</w:t>
            </w:r>
          </w:p>
        </w:tc>
        <w:tc>
          <w:tcPr>
            <w:tcW w:w="4216" w:type="pct"/>
            <w:noWrap/>
            <w:vAlign w:val="center"/>
          </w:tcPr>
          <w:p w14:paraId="64DA1B0E" w14:textId="77777777" w:rsidR="0024101A" w:rsidRPr="00D95A9D" w:rsidRDefault="0024101A" w:rsidP="0024101A">
            <w:pPr>
              <w:keepNext/>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Užívateľské rozhranie (obrazovka ZPr) </w:t>
            </w:r>
          </w:p>
        </w:tc>
      </w:tr>
      <w:tr w:rsidR="0024101A" w:rsidRPr="00D95A9D" w14:paraId="0002EE28" w14:textId="77777777" w:rsidTr="0024101A">
        <w:trPr>
          <w:trHeight w:val="272"/>
          <w:tblHeader/>
        </w:trPr>
        <w:tc>
          <w:tcPr>
            <w:tcW w:w="784" w:type="pct"/>
            <w:noWrap/>
            <w:vAlign w:val="center"/>
          </w:tcPr>
          <w:p w14:paraId="071674F5"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ÚPS</w:t>
            </w:r>
          </w:p>
        </w:tc>
        <w:tc>
          <w:tcPr>
            <w:tcW w:w="4216" w:type="pct"/>
            <w:noWrap/>
            <w:vAlign w:val="center"/>
          </w:tcPr>
          <w:p w14:paraId="039180B2" w14:textId="77777777" w:rsidR="0024101A" w:rsidRPr="00D95A9D" w:rsidRDefault="0024101A" w:rsidP="0024101A">
            <w:pPr>
              <w:keepNext/>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Ústavná pohotovostná služba</w:t>
            </w:r>
          </w:p>
        </w:tc>
      </w:tr>
      <w:tr w:rsidR="0024101A" w:rsidRPr="00D95A9D" w14:paraId="6BC2600D" w14:textId="77777777" w:rsidTr="0024101A">
        <w:trPr>
          <w:trHeight w:val="272"/>
          <w:tblHeader/>
        </w:trPr>
        <w:tc>
          <w:tcPr>
            <w:tcW w:w="784" w:type="pct"/>
            <w:noWrap/>
            <w:vAlign w:val="center"/>
          </w:tcPr>
          <w:p w14:paraId="0B771E92"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ÚZS</w:t>
            </w:r>
          </w:p>
        </w:tc>
        <w:tc>
          <w:tcPr>
            <w:tcW w:w="4216" w:type="pct"/>
            <w:noWrap/>
            <w:vAlign w:val="center"/>
          </w:tcPr>
          <w:p w14:paraId="73DC76B1" w14:textId="77777777" w:rsidR="0024101A" w:rsidRPr="00D95A9D" w:rsidRDefault="0024101A" w:rsidP="0024101A">
            <w:pPr>
              <w:keepNext/>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Ústavná zdravotná starostlivosť</w:t>
            </w:r>
          </w:p>
        </w:tc>
      </w:tr>
      <w:tr w:rsidR="0024101A" w:rsidRPr="00D95A9D" w14:paraId="5E7E5C9B" w14:textId="77777777" w:rsidTr="0024101A">
        <w:trPr>
          <w:trHeight w:val="272"/>
          <w:tblHeader/>
        </w:trPr>
        <w:tc>
          <w:tcPr>
            <w:tcW w:w="784" w:type="pct"/>
            <w:noWrap/>
            <w:vAlign w:val="center"/>
          </w:tcPr>
          <w:p w14:paraId="1AEBCE48"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VAS</w:t>
            </w:r>
          </w:p>
        </w:tc>
        <w:tc>
          <w:tcPr>
            <w:tcW w:w="4216" w:type="pct"/>
            <w:noWrap/>
            <w:vAlign w:val="center"/>
          </w:tcPr>
          <w:p w14:paraId="635567DC" w14:textId="77777777" w:rsidR="0024101A" w:rsidRPr="00D95A9D" w:rsidRDefault="0024101A" w:rsidP="0024101A">
            <w:pPr>
              <w:keepNext/>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Všeobecná ambulantná starostlivosť</w:t>
            </w:r>
          </w:p>
        </w:tc>
      </w:tr>
      <w:tr w:rsidR="0024101A" w:rsidRPr="00D95A9D" w14:paraId="0086E997" w14:textId="77777777" w:rsidTr="0024101A">
        <w:trPr>
          <w:trHeight w:val="272"/>
          <w:tblHeader/>
        </w:trPr>
        <w:tc>
          <w:tcPr>
            <w:tcW w:w="784" w:type="pct"/>
            <w:noWrap/>
            <w:vAlign w:val="center"/>
          </w:tcPr>
          <w:p w14:paraId="30B37F8D"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VL</w:t>
            </w:r>
          </w:p>
        </w:tc>
        <w:tc>
          <w:tcPr>
            <w:tcW w:w="4216" w:type="pct"/>
            <w:noWrap/>
            <w:vAlign w:val="center"/>
          </w:tcPr>
          <w:p w14:paraId="71310482" w14:textId="77777777" w:rsidR="0024101A" w:rsidRPr="00D95A9D" w:rsidRDefault="0024101A" w:rsidP="0024101A">
            <w:pPr>
              <w:keepNext/>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Odporúčanie na špecializovanú zdravotnú starostlivosť</w:t>
            </w:r>
          </w:p>
        </w:tc>
      </w:tr>
      <w:tr w:rsidR="0024101A" w:rsidRPr="00D95A9D" w14:paraId="308DDE4A" w14:textId="77777777" w:rsidTr="0024101A">
        <w:trPr>
          <w:trHeight w:val="272"/>
          <w:tblHeader/>
        </w:trPr>
        <w:tc>
          <w:tcPr>
            <w:tcW w:w="784" w:type="pct"/>
            <w:noWrap/>
            <w:vAlign w:val="center"/>
          </w:tcPr>
          <w:p w14:paraId="52BBEACB"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x070</w:t>
            </w:r>
          </w:p>
        </w:tc>
        <w:tc>
          <w:tcPr>
            <w:tcW w:w="4216" w:type="pct"/>
            <w:noWrap/>
            <w:vAlign w:val="center"/>
          </w:tcPr>
          <w:p w14:paraId="0E2B5CA5" w14:textId="77777777" w:rsidR="0024101A" w:rsidRPr="00D95A9D" w:rsidRDefault="0024101A" w:rsidP="0024101A">
            <w:pPr>
              <w:keepNext/>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Nadriadený dokument k integračnému manuálu</w:t>
            </w:r>
          </w:p>
        </w:tc>
      </w:tr>
      <w:tr w:rsidR="0024101A" w:rsidRPr="00D95A9D" w14:paraId="285F6FDF" w14:textId="77777777" w:rsidTr="0024101A">
        <w:trPr>
          <w:trHeight w:val="272"/>
          <w:tblHeader/>
        </w:trPr>
        <w:tc>
          <w:tcPr>
            <w:tcW w:w="784" w:type="pct"/>
            <w:noWrap/>
            <w:vAlign w:val="center"/>
          </w:tcPr>
          <w:p w14:paraId="4D958723"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ZPr</w:t>
            </w:r>
          </w:p>
        </w:tc>
        <w:tc>
          <w:tcPr>
            <w:tcW w:w="4216" w:type="pct"/>
            <w:noWrap/>
            <w:vAlign w:val="center"/>
          </w:tcPr>
          <w:p w14:paraId="7C6E23C6" w14:textId="77777777" w:rsidR="0024101A" w:rsidRPr="00D95A9D" w:rsidRDefault="0024101A" w:rsidP="0024101A">
            <w:pPr>
              <w:keepNext/>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Zdravotnícky pracovník</w:t>
            </w:r>
          </w:p>
        </w:tc>
      </w:tr>
      <w:tr w:rsidR="0024101A" w:rsidRPr="00D95A9D" w14:paraId="117667A1" w14:textId="77777777" w:rsidTr="0024101A">
        <w:trPr>
          <w:trHeight w:val="272"/>
          <w:tblHeader/>
        </w:trPr>
        <w:tc>
          <w:tcPr>
            <w:tcW w:w="784" w:type="pct"/>
            <w:noWrap/>
            <w:vAlign w:val="center"/>
          </w:tcPr>
          <w:p w14:paraId="70538B1C"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MO SR</w:t>
            </w:r>
          </w:p>
        </w:tc>
        <w:tc>
          <w:tcPr>
            <w:tcW w:w="4216" w:type="pct"/>
            <w:noWrap/>
            <w:vAlign w:val="center"/>
          </w:tcPr>
          <w:p w14:paraId="500CADDA" w14:textId="77777777" w:rsidR="0024101A" w:rsidRPr="00D95A9D" w:rsidRDefault="0024101A" w:rsidP="0024101A">
            <w:pPr>
              <w:keepNext/>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Ministerstvo obrany SR</w:t>
            </w:r>
          </w:p>
        </w:tc>
      </w:tr>
      <w:tr w:rsidR="0024101A" w:rsidRPr="00D95A9D" w14:paraId="3A8733BB" w14:textId="77777777" w:rsidTr="0024101A">
        <w:trPr>
          <w:trHeight w:val="272"/>
          <w:tblHeader/>
        </w:trPr>
        <w:tc>
          <w:tcPr>
            <w:tcW w:w="784" w:type="pct"/>
            <w:noWrap/>
            <w:vAlign w:val="center"/>
          </w:tcPr>
          <w:p w14:paraId="06724064"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MV SR</w:t>
            </w:r>
          </w:p>
        </w:tc>
        <w:tc>
          <w:tcPr>
            <w:tcW w:w="4216" w:type="pct"/>
            <w:noWrap/>
            <w:vAlign w:val="center"/>
          </w:tcPr>
          <w:p w14:paraId="681CF8F1" w14:textId="77777777" w:rsidR="0024101A" w:rsidRPr="00D95A9D" w:rsidRDefault="0024101A" w:rsidP="0024101A">
            <w:pPr>
              <w:keepNext/>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Ministerstvo vnútra SR</w:t>
            </w:r>
          </w:p>
        </w:tc>
      </w:tr>
    </w:tbl>
    <w:p w14:paraId="426B2315" w14:textId="767C9C46" w:rsidR="00136795" w:rsidRPr="00A73064" w:rsidRDefault="0024101A" w:rsidP="00A73064">
      <w:pPr>
        <w:pStyle w:val="Popis"/>
        <w:rPr>
          <w:b w:val="0"/>
          <w:lang w:val="sk-SK"/>
        </w:rPr>
      </w:pPr>
      <w:bookmarkStart w:id="13" w:name="_Toc25934342"/>
      <w:r w:rsidRPr="00A73064">
        <w:rPr>
          <w:lang w:val="sk-SK"/>
        </w:rPr>
        <w:t xml:space="preserve">Tabuľka </w:t>
      </w:r>
      <w:r w:rsidR="00AB647A">
        <w:rPr>
          <w:lang w:val="sk-SK"/>
        </w:rPr>
        <w:fldChar w:fldCharType="begin"/>
      </w:r>
      <w:r w:rsidR="00AB647A">
        <w:rPr>
          <w:lang w:val="sk-SK"/>
        </w:rPr>
        <w:instrText xml:space="preserve"> SEQ Tabuľka \* ARABIC </w:instrText>
      </w:r>
      <w:r w:rsidR="00AB647A">
        <w:rPr>
          <w:lang w:val="sk-SK"/>
        </w:rPr>
        <w:fldChar w:fldCharType="separate"/>
      </w:r>
      <w:r w:rsidR="005C30E5">
        <w:rPr>
          <w:noProof/>
          <w:lang w:val="sk-SK"/>
        </w:rPr>
        <w:t>3</w:t>
      </w:r>
      <w:r w:rsidR="00AB647A">
        <w:rPr>
          <w:lang w:val="sk-SK"/>
        </w:rPr>
        <w:fldChar w:fldCharType="end"/>
      </w:r>
      <w:r w:rsidRPr="00A73064">
        <w:rPr>
          <w:lang w:val="sk-SK"/>
        </w:rPr>
        <w:t xml:space="preserve">: </w:t>
      </w:r>
      <w:r w:rsidRPr="00A73064">
        <w:rPr>
          <w:b w:val="0"/>
          <w:lang w:val="sk-SK"/>
        </w:rPr>
        <w:t>Zoznam skratiek</w:t>
      </w:r>
      <w:bookmarkEnd w:id="13"/>
    </w:p>
    <w:p w14:paraId="0926E58E" w14:textId="77777777" w:rsidR="0024101A" w:rsidRPr="00A73064" w:rsidRDefault="0024101A">
      <w:pPr>
        <w:spacing w:before="0" w:after="200" w:line="276" w:lineRule="auto"/>
        <w:rPr>
          <w:rFonts w:cs="Arial"/>
          <w:b/>
          <w:sz w:val="22"/>
        </w:rPr>
      </w:pPr>
      <w:r w:rsidRPr="00A73064">
        <w:rPr>
          <w:sz w:val="18"/>
        </w:rPr>
        <w:br w:type="page"/>
      </w:r>
    </w:p>
    <w:p w14:paraId="118E8D61" w14:textId="00AD085F" w:rsidR="00875136" w:rsidRPr="00D95A9D" w:rsidRDefault="4B1F096C" w:rsidP="00D15F78">
      <w:pPr>
        <w:pStyle w:val="Obsah1"/>
      </w:pPr>
      <w:r w:rsidRPr="00D95A9D">
        <w:lastRenderedPageBreak/>
        <w:t>Obsah:</w:t>
      </w:r>
    </w:p>
    <w:bookmarkEnd w:id="0"/>
    <w:p w14:paraId="035DF3C5" w14:textId="2C16F294" w:rsidR="006412ED" w:rsidRDefault="001C6B33">
      <w:pPr>
        <w:pStyle w:val="Obsah1"/>
        <w:rPr>
          <w:rFonts w:asciiTheme="minorHAnsi" w:eastAsiaTheme="minorEastAsia" w:hAnsiTheme="minorHAnsi" w:cstheme="minorBidi"/>
          <w:b w:val="0"/>
          <w:noProof/>
          <w:sz w:val="22"/>
          <w:szCs w:val="22"/>
          <w:lang w:eastAsia="sk-SK"/>
        </w:rPr>
      </w:pPr>
      <w:r w:rsidRPr="00D95A9D">
        <w:fldChar w:fldCharType="begin"/>
      </w:r>
      <w:r w:rsidR="00851703" w:rsidRPr="00D95A9D">
        <w:instrText xml:space="preserve"> TOC \o "1-4" \h \z \u </w:instrText>
      </w:r>
      <w:r w:rsidRPr="00D95A9D">
        <w:fldChar w:fldCharType="separate"/>
      </w:r>
      <w:hyperlink w:anchor="_Toc56171924" w:history="1">
        <w:r w:rsidR="006412ED" w:rsidRPr="00AF6CCE">
          <w:rPr>
            <w:rStyle w:val="Hypertextovprepojenie"/>
            <w:noProof/>
          </w:rPr>
          <w:t>1.</w:t>
        </w:r>
        <w:r w:rsidR="006412ED">
          <w:rPr>
            <w:rFonts w:asciiTheme="minorHAnsi" w:eastAsiaTheme="minorEastAsia" w:hAnsiTheme="minorHAnsi" w:cstheme="minorBidi"/>
            <w:b w:val="0"/>
            <w:noProof/>
            <w:sz w:val="22"/>
            <w:szCs w:val="22"/>
            <w:lang w:eastAsia="sk-SK"/>
          </w:rPr>
          <w:tab/>
        </w:r>
        <w:r w:rsidR="006412ED" w:rsidRPr="00AF6CCE">
          <w:rPr>
            <w:rStyle w:val="Hypertextovprepojenie"/>
            <w:noProof/>
          </w:rPr>
          <w:t>Základné informácie o dokumente</w:t>
        </w:r>
        <w:r w:rsidR="006412ED">
          <w:rPr>
            <w:noProof/>
            <w:webHidden/>
          </w:rPr>
          <w:tab/>
        </w:r>
        <w:r w:rsidR="006412ED">
          <w:rPr>
            <w:noProof/>
            <w:webHidden/>
          </w:rPr>
          <w:fldChar w:fldCharType="begin"/>
        </w:r>
        <w:r w:rsidR="006412ED">
          <w:rPr>
            <w:noProof/>
            <w:webHidden/>
          </w:rPr>
          <w:instrText xml:space="preserve"> PAGEREF _Toc56171924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465D8716" w14:textId="455C4714" w:rsidR="006412ED" w:rsidRDefault="00DB2889">
      <w:pPr>
        <w:pStyle w:val="Obsah1"/>
        <w:rPr>
          <w:rFonts w:asciiTheme="minorHAnsi" w:eastAsiaTheme="minorEastAsia" w:hAnsiTheme="minorHAnsi" w:cstheme="minorBidi"/>
          <w:b w:val="0"/>
          <w:noProof/>
          <w:sz w:val="22"/>
          <w:szCs w:val="22"/>
          <w:lang w:eastAsia="sk-SK"/>
        </w:rPr>
      </w:pPr>
      <w:hyperlink w:anchor="_Toc56171925" w:history="1">
        <w:r w:rsidR="006412ED" w:rsidRPr="00AF6CCE">
          <w:rPr>
            <w:rStyle w:val="Hypertextovprepojenie"/>
            <w:noProof/>
          </w:rPr>
          <w:t>2.</w:t>
        </w:r>
        <w:r w:rsidR="006412ED">
          <w:rPr>
            <w:rFonts w:asciiTheme="minorHAnsi" w:eastAsiaTheme="minorEastAsia" w:hAnsiTheme="minorHAnsi" w:cstheme="minorBidi"/>
            <w:b w:val="0"/>
            <w:noProof/>
            <w:sz w:val="22"/>
            <w:szCs w:val="22"/>
            <w:lang w:eastAsia="sk-SK"/>
          </w:rPr>
          <w:tab/>
        </w:r>
        <w:r w:rsidR="006412ED" w:rsidRPr="00AF6CCE">
          <w:rPr>
            <w:rStyle w:val="Hypertextovprepojenie"/>
            <w:noProof/>
          </w:rPr>
          <w:t>História zmien dokumentu</w:t>
        </w:r>
        <w:r w:rsidR="006412ED">
          <w:rPr>
            <w:noProof/>
            <w:webHidden/>
          </w:rPr>
          <w:tab/>
        </w:r>
        <w:r w:rsidR="006412ED">
          <w:rPr>
            <w:noProof/>
            <w:webHidden/>
          </w:rPr>
          <w:fldChar w:fldCharType="begin"/>
        </w:r>
        <w:r w:rsidR="006412ED">
          <w:rPr>
            <w:noProof/>
            <w:webHidden/>
          </w:rPr>
          <w:instrText xml:space="preserve"> PAGEREF _Toc56171925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0D142B84" w14:textId="5729E586" w:rsidR="006412ED" w:rsidRDefault="00DB2889">
      <w:pPr>
        <w:pStyle w:val="Obsah2"/>
        <w:rPr>
          <w:rFonts w:asciiTheme="minorHAnsi" w:eastAsiaTheme="minorEastAsia" w:hAnsiTheme="minorHAnsi" w:cstheme="minorBidi"/>
          <w:i w:val="0"/>
          <w:noProof/>
          <w:sz w:val="22"/>
          <w:szCs w:val="22"/>
          <w:lang w:eastAsia="sk-SK"/>
        </w:rPr>
      </w:pPr>
      <w:hyperlink w:anchor="_Toc56171926" w:history="1">
        <w:r w:rsidR="006412ED" w:rsidRPr="00AF6CCE">
          <w:rPr>
            <w:rStyle w:val="Hypertextovprepojenie"/>
            <w:noProof/>
          </w:rPr>
          <w:t>2.1.</w:t>
        </w:r>
        <w:r w:rsidR="006412ED">
          <w:rPr>
            <w:rFonts w:asciiTheme="minorHAnsi" w:eastAsiaTheme="minorEastAsia" w:hAnsiTheme="minorHAnsi" w:cstheme="minorBidi"/>
            <w:i w:val="0"/>
            <w:noProof/>
            <w:sz w:val="22"/>
            <w:szCs w:val="22"/>
            <w:lang w:eastAsia="sk-SK"/>
          </w:rPr>
          <w:tab/>
        </w:r>
        <w:r w:rsidR="006412ED" w:rsidRPr="00AF6CCE">
          <w:rPr>
            <w:rStyle w:val="Hypertextovprepojenie"/>
            <w:noProof/>
          </w:rPr>
          <w:t>Register zmien</w:t>
        </w:r>
        <w:r w:rsidR="006412ED">
          <w:rPr>
            <w:noProof/>
            <w:webHidden/>
          </w:rPr>
          <w:tab/>
        </w:r>
        <w:r w:rsidR="006412ED">
          <w:rPr>
            <w:noProof/>
            <w:webHidden/>
          </w:rPr>
          <w:fldChar w:fldCharType="begin"/>
        </w:r>
        <w:r w:rsidR="006412ED">
          <w:rPr>
            <w:noProof/>
            <w:webHidden/>
          </w:rPr>
          <w:instrText xml:space="preserve"> PAGEREF _Toc56171926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59D6163B" w14:textId="160D0716" w:rsidR="006412ED" w:rsidRDefault="00DB2889">
      <w:pPr>
        <w:pStyle w:val="Obsah2"/>
        <w:rPr>
          <w:rFonts w:asciiTheme="minorHAnsi" w:eastAsiaTheme="minorEastAsia" w:hAnsiTheme="minorHAnsi" w:cstheme="minorBidi"/>
          <w:i w:val="0"/>
          <w:noProof/>
          <w:sz w:val="22"/>
          <w:szCs w:val="22"/>
          <w:lang w:eastAsia="sk-SK"/>
        </w:rPr>
      </w:pPr>
      <w:hyperlink w:anchor="_Toc56171927" w:history="1">
        <w:r w:rsidR="006412ED" w:rsidRPr="00AF6CCE">
          <w:rPr>
            <w:rStyle w:val="Hypertextovprepojenie"/>
            <w:noProof/>
          </w:rPr>
          <w:t>2.2.</w:t>
        </w:r>
        <w:r w:rsidR="006412ED">
          <w:rPr>
            <w:rFonts w:asciiTheme="minorHAnsi" w:eastAsiaTheme="minorEastAsia" w:hAnsiTheme="minorHAnsi" w:cstheme="minorBidi"/>
            <w:i w:val="0"/>
            <w:noProof/>
            <w:sz w:val="22"/>
            <w:szCs w:val="22"/>
            <w:lang w:eastAsia="sk-SK"/>
          </w:rPr>
          <w:tab/>
        </w:r>
        <w:r w:rsidR="006412ED" w:rsidRPr="00AF6CCE">
          <w:rPr>
            <w:rStyle w:val="Hypertextovprepojenie"/>
            <w:noProof/>
          </w:rPr>
          <w:t>Zoznam skratiek</w:t>
        </w:r>
        <w:r w:rsidR="006412ED">
          <w:rPr>
            <w:noProof/>
            <w:webHidden/>
          </w:rPr>
          <w:tab/>
        </w:r>
        <w:r w:rsidR="006412ED">
          <w:rPr>
            <w:noProof/>
            <w:webHidden/>
          </w:rPr>
          <w:fldChar w:fldCharType="begin"/>
        </w:r>
        <w:r w:rsidR="006412ED">
          <w:rPr>
            <w:noProof/>
            <w:webHidden/>
          </w:rPr>
          <w:instrText xml:space="preserve"> PAGEREF _Toc56171927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051FC6E1" w14:textId="7B6C7E61" w:rsidR="006412ED" w:rsidRDefault="00DB2889">
      <w:pPr>
        <w:pStyle w:val="Obsah1"/>
        <w:rPr>
          <w:rFonts w:asciiTheme="minorHAnsi" w:eastAsiaTheme="minorEastAsia" w:hAnsiTheme="minorHAnsi" w:cstheme="minorBidi"/>
          <w:b w:val="0"/>
          <w:noProof/>
          <w:sz w:val="22"/>
          <w:szCs w:val="22"/>
          <w:lang w:eastAsia="sk-SK"/>
        </w:rPr>
      </w:pPr>
      <w:hyperlink w:anchor="_Toc56171928" w:history="1">
        <w:r w:rsidR="006412ED" w:rsidRPr="00AF6CCE">
          <w:rPr>
            <w:rStyle w:val="Hypertextovprepojenie"/>
            <w:noProof/>
          </w:rPr>
          <w:t>3.</w:t>
        </w:r>
        <w:r w:rsidR="006412ED">
          <w:rPr>
            <w:rFonts w:asciiTheme="minorHAnsi" w:eastAsiaTheme="minorEastAsia" w:hAnsiTheme="minorHAnsi" w:cstheme="minorBidi"/>
            <w:b w:val="0"/>
            <w:noProof/>
            <w:sz w:val="22"/>
            <w:szCs w:val="22"/>
            <w:lang w:eastAsia="sk-SK"/>
          </w:rPr>
          <w:tab/>
        </w:r>
        <w:r w:rsidR="006412ED" w:rsidRPr="00AF6CCE">
          <w:rPr>
            <w:rStyle w:val="Hypertextovprepojenie"/>
            <w:noProof/>
          </w:rPr>
          <w:t>Biznis špecifikácia</w:t>
        </w:r>
        <w:r w:rsidR="006412ED">
          <w:rPr>
            <w:noProof/>
            <w:webHidden/>
          </w:rPr>
          <w:tab/>
        </w:r>
        <w:r w:rsidR="006412ED">
          <w:rPr>
            <w:noProof/>
            <w:webHidden/>
          </w:rPr>
          <w:fldChar w:fldCharType="begin"/>
        </w:r>
        <w:r w:rsidR="006412ED">
          <w:rPr>
            <w:noProof/>
            <w:webHidden/>
          </w:rPr>
          <w:instrText xml:space="preserve"> PAGEREF _Toc56171928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2F1D595E" w14:textId="0A1D1CAB" w:rsidR="006412ED" w:rsidRDefault="00DB2889">
      <w:pPr>
        <w:pStyle w:val="Obsah2"/>
        <w:rPr>
          <w:rFonts w:asciiTheme="minorHAnsi" w:eastAsiaTheme="minorEastAsia" w:hAnsiTheme="minorHAnsi" w:cstheme="minorBidi"/>
          <w:i w:val="0"/>
          <w:noProof/>
          <w:sz w:val="22"/>
          <w:szCs w:val="22"/>
          <w:lang w:eastAsia="sk-SK"/>
        </w:rPr>
      </w:pPr>
      <w:hyperlink w:anchor="_Toc56171929" w:history="1">
        <w:r w:rsidR="006412ED" w:rsidRPr="00AF6CCE">
          <w:rPr>
            <w:rStyle w:val="Hypertextovprepojenie"/>
            <w:noProof/>
          </w:rPr>
          <w:t>3.1.</w:t>
        </w:r>
        <w:r w:rsidR="006412ED">
          <w:rPr>
            <w:rFonts w:asciiTheme="minorHAnsi" w:eastAsiaTheme="minorEastAsia" w:hAnsiTheme="minorHAnsi" w:cstheme="minorBidi"/>
            <w:i w:val="0"/>
            <w:noProof/>
            <w:sz w:val="22"/>
            <w:szCs w:val="22"/>
            <w:lang w:eastAsia="sk-SK"/>
          </w:rPr>
          <w:tab/>
        </w:r>
        <w:r w:rsidR="006412ED" w:rsidRPr="00AF6CCE">
          <w:rPr>
            <w:rStyle w:val="Hypertextovprepojenie"/>
            <w:noProof/>
          </w:rPr>
          <w:t>Záznam o vyšetrení</w:t>
        </w:r>
        <w:r w:rsidR="006412ED">
          <w:rPr>
            <w:noProof/>
            <w:webHidden/>
          </w:rPr>
          <w:tab/>
        </w:r>
        <w:r w:rsidR="006412ED">
          <w:rPr>
            <w:noProof/>
            <w:webHidden/>
          </w:rPr>
          <w:fldChar w:fldCharType="begin"/>
        </w:r>
        <w:r w:rsidR="006412ED">
          <w:rPr>
            <w:noProof/>
            <w:webHidden/>
          </w:rPr>
          <w:instrText xml:space="preserve"> PAGEREF _Toc56171929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13FA2466" w14:textId="7B927A9F" w:rsidR="006412ED" w:rsidRDefault="00DB2889">
      <w:pPr>
        <w:pStyle w:val="Obsah2"/>
        <w:rPr>
          <w:rFonts w:asciiTheme="minorHAnsi" w:eastAsiaTheme="minorEastAsia" w:hAnsiTheme="minorHAnsi" w:cstheme="minorBidi"/>
          <w:i w:val="0"/>
          <w:noProof/>
          <w:sz w:val="22"/>
          <w:szCs w:val="22"/>
          <w:lang w:eastAsia="sk-SK"/>
        </w:rPr>
      </w:pPr>
      <w:hyperlink w:anchor="_Toc56171930" w:history="1">
        <w:r w:rsidR="006412ED" w:rsidRPr="00AF6CCE">
          <w:rPr>
            <w:rStyle w:val="Hypertextovprepojenie"/>
            <w:noProof/>
          </w:rPr>
          <w:t>3.2.</w:t>
        </w:r>
        <w:r w:rsidR="006412ED">
          <w:rPr>
            <w:rFonts w:asciiTheme="minorHAnsi" w:eastAsiaTheme="minorEastAsia" w:hAnsiTheme="minorHAnsi" w:cstheme="minorBidi"/>
            <w:i w:val="0"/>
            <w:noProof/>
            <w:sz w:val="22"/>
            <w:szCs w:val="22"/>
            <w:lang w:eastAsia="sk-SK"/>
          </w:rPr>
          <w:tab/>
        </w:r>
        <w:r w:rsidR="006412ED" w:rsidRPr="00AF6CCE">
          <w:rPr>
            <w:rStyle w:val="Hypertextovprepojenie"/>
            <w:noProof/>
          </w:rPr>
          <w:t>Pacientsky sumár</w:t>
        </w:r>
        <w:r w:rsidR="006412ED">
          <w:rPr>
            <w:noProof/>
            <w:webHidden/>
          </w:rPr>
          <w:tab/>
        </w:r>
        <w:r w:rsidR="006412ED">
          <w:rPr>
            <w:noProof/>
            <w:webHidden/>
          </w:rPr>
          <w:fldChar w:fldCharType="begin"/>
        </w:r>
        <w:r w:rsidR="006412ED">
          <w:rPr>
            <w:noProof/>
            <w:webHidden/>
          </w:rPr>
          <w:instrText xml:space="preserve"> PAGEREF _Toc56171930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7E5307D6" w14:textId="1CF5BD8E" w:rsidR="006412ED" w:rsidRDefault="00DB2889">
      <w:pPr>
        <w:pStyle w:val="Obsah2"/>
        <w:rPr>
          <w:rFonts w:asciiTheme="minorHAnsi" w:eastAsiaTheme="minorEastAsia" w:hAnsiTheme="minorHAnsi" w:cstheme="minorBidi"/>
          <w:i w:val="0"/>
          <w:noProof/>
          <w:sz w:val="22"/>
          <w:szCs w:val="22"/>
          <w:lang w:eastAsia="sk-SK"/>
        </w:rPr>
      </w:pPr>
      <w:hyperlink w:anchor="_Toc56171931" w:history="1">
        <w:r w:rsidR="006412ED" w:rsidRPr="00AF6CCE">
          <w:rPr>
            <w:rStyle w:val="Hypertextovprepojenie"/>
            <w:noProof/>
          </w:rPr>
          <w:t>3.3.</w:t>
        </w:r>
        <w:r w:rsidR="006412ED">
          <w:rPr>
            <w:rFonts w:asciiTheme="minorHAnsi" w:eastAsiaTheme="minorEastAsia" w:hAnsiTheme="minorHAnsi" w:cstheme="minorBidi"/>
            <w:i w:val="0"/>
            <w:noProof/>
            <w:sz w:val="22"/>
            <w:szCs w:val="22"/>
            <w:lang w:eastAsia="sk-SK"/>
          </w:rPr>
          <w:tab/>
        </w:r>
        <w:r w:rsidR="006412ED" w:rsidRPr="00AF6CCE">
          <w:rPr>
            <w:rStyle w:val="Hypertextovprepojenie"/>
            <w:noProof/>
          </w:rPr>
          <w:t>Doplnkové zdravotné údaje</w:t>
        </w:r>
        <w:r w:rsidR="006412ED">
          <w:rPr>
            <w:noProof/>
            <w:webHidden/>
          </w:rPr>
          <w:tab/>
        </w:r>
        <w:r w:rsidR="006412ED">
          <w:rPr>
            <w:noProof/>
            <w:webHidden/>
          </w:rPr>
          <w:fldChar w:fldCharType="begin"/>
        </w:r>
        <w:r w:rsidR="006412ED">
          <w:rPr>
            <w:noProof/>
            <w:webHidden/>
          </w:rPr>
          <w:instrText xml:space="preserve"> PAGEREF _Toc56171931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52609214" w14:textId="2F62DD21" w:rsidR="006412ED" w:rsidRDefault="00DB2889">
      <w:pPr>
        <w:pStyle w:val="Obsah1"/>
        <w:rPr>
          <w:rFonts w:asciiTheme="minorHAnsi" w:eastAsiaTheme="minorEastAsia" w:hAnsiTheme="minorHAnsi" w:cstheme="minorBidi"/>
          <w:b w:val="0"/>
          <w:noProof/>
          <w:sz w:val="22"/>
          <w:szCs w:val="22"/>
          <w:lang w:eastAsia="sk-SK"/>
        </w:rPr>
      </w:pPr>
      <w:hyperlink w:anchor="_Toc56171932" w:history="1">
        <w:r w:rsidR="006412ED" w:rsidRPr="00AF6CCE">
          <w:rPr>
            <w:rStyle w:val="Hypertextovprepojenie"/>
            <w:noProof/>
          </w:rPr>
          <w:t>4.</w:t>
        </w:r>
        <w:r w:rsidR="006412ED">
          <w:rPr>
            <w:rFonts w:asciiTheme="minorHAnsi" w:eastAsiaTheme="minorEastAsia" w:hAnsiTheme="minorHAnsi" w:cstheme="minorBidi"/>
            <w:b w:val="0"/>
            <w:noProof/>
            <w:sz w:val="22"/>
            <w:szCs w:val="22"/>
            <w:lang w:eastAsia="sk-SK"/>
          </w:rPr>
          <w:tab/>
        </w:r>
        <w:r w:rsidR="006412ED" w:rsidRPr="00AF6CCE">
          <w:rPr>
            <w:rStyle w:val="Hypertextovprepojenie"/>
            <w:noProof/>
          </w:rPr>
          <w:t>Procesný model</w:t>
        </w:r>
        <w:r w:rsidR="006412ED">
          <w:rPr>
            <w:noProof/>
            <w:webHidden/>
          </w:rPr>
          <w:tab/>
        </w:r>
        <w:r w:rsidR="006412ED">
          <w:rPr>
            <w:noProof/>
            <w:webHidden/>
          </w:rPr>
          <w:fldChar w:fldCharType="begin"/>
        </w:r>
        <w:r w:rsidR="006412ED">
          <w:rPr>
            <w:noProof/>
            <w:webHidden/>
          </w:rPr>
          <w:instrText xml:space="preserve"> PAGEREF _Toc56171932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5DD0F47D" w14:textId="29ECB66C" w:rsidR="006412ED" w:rsidRDefault="00DB2889">
      <w:pPr>
        <w:pStyle w:val="Obsah2"/>
        <w:rPr>
          <w:rFonts w:asciiTheme="minorHAnsi" w:eastAsiaTheme="minorEastAsia" w:hAnsiTheme="minorHAnsi" w:cstheme="minorBidi"/>
          <w:i w:val="0"/>
          <w:noProof/>
          <w:sz w:val="22"/>
          <w:szCs w:val="22"/>
          <w:lang w:eastAsia="sk-SK"/>
        </w:rPr>
      </w:pPr>
      <w:hyperlink w:anchor="_Toc56171933" w:history="1">
        <w:r w:rsidR="006412ED" w:rsidRPr="00AF6CCE">
          <w:rPr>
            <w:rStyle w:val="Hypertextovprepojenie"/>
            <w:noProof/>
          </w:rPr>
          <w:t>4.1.</w:t>
        </w:r>
        <w:r w:rsidR="006412ED">
          <w:rPr>
            <w:rFonts w:asciiTheme="minorHAnsi" w:eastAsiaTheme="minorEastAsia" w:hAnsiTheme="minorHAnsi" w:cstheme="minorBidi"/>
            <w:i w:val="0"/>
            <w:noProof/>
            <w:sz w:val="22"/>
            <w:szCs w:val="22"/>
            <w:lang w:eastAsia="sk-SK"/>
          </w:rPr>
          <w:tab/>
        </w:r>
        <w:r w:rsidR="006412ED" w:rsidRPr="00AF6CCE">
          <w:rPr>
            <w:rStyle w:val="Hypertextovprepojenie"/>
            <w:noProof/>
          </w:rPr>
          <w:t>Procesná mapa (L1)</w:t>
        </w:r>
        <w:r w:rsidR="006412ED">
          <w:rPr>
            <w:noProof/>
            <w:webHidden/>
          </w:rPr>
          <w:tab/>
        </w:r>
        <w:r w:rsidR="006412ED">
          <w:rPr>
            <w:noProof/>
            <w:webHidden/>
          </w:rPr>
          <w:fldChar w:fldCharType="begin"/>
        </w:r>
        <w:r w:rsidR="006412ED">
          <w:rPr>
            <w:noProof/>
            <w:webHidden/>
          </w:rPr>
          <w:instrText xml:space="preserve"> PAGEREF _Toc56171933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3440367A" w14:textId="37FA7A4E" w:rsidR="006412ED" w:rsidRDefault="00DB2889">
      <w:pPr>
        <w:pStyle w:val="Obsah2"/>
        <w:rPr>
          <w:rFonts w:asciiTheme="minorHAnsi" w:eastAsiaTheme="minorEastAsia" w:hAnsiTheme="minorHAnsi" w:cstheme="minorBidi"/>
          <w:i w:val="0"/>
          <w:noProof/>
          <w:sz w:val="22"/>
          <w:szCs w:val="22"/>
          <w:lang w:eastAsia="sk-SK"/>
        </w:rPr>
      </w:pPr>
      <w:hyperlink w:anchor="_Toc56171934" w:history="1">
        <w:r w:rsidR="006412ED" w:rsidRPr="00AF6CCE">
          <w:rPr>
            <w:rStyle w:val="Hypertextovprepojenie"/>
            <w:noProof/>
          </w:rPr>
          <w:t>4.2.</w:t>
        </w:r>
        <w:r w:rsidR="006412ED">
          <w:rPr>
            <w:rFonts w:asciiTheme="minorHAnsi" w:eastAsiaTheme="minorEastAsia" w:hAnsiTheme="minorHAnsi" w:cstheme="minorBidi"/>
            <w:i w:val="0"/>
            <w:noProof/>
            <w:sz w:val="22"/>
            <w:szCs w:val="22"/>
            <w:lang w:eastAsia="sk-SK"/>
          </w:rPr>
          <w:tab/>
        </w:r>
        <w:r w:rsidR="006412ED" w:rsidRPr="00AF6CCE">
          <w:rPr>
            <w:rStyle w:val="Hypertextovprepojenie"/>
            <w:noProof/>
          </w:rPr>
          <w:t>Popis procesov (L2)</w:t>
        </w:r>
        <w:r w:rsidR="006412ED">
          <w:rPr>
            <w:noProof/>
            <w:webHidden/>
          </w:rPr>
          <w:tab/>
        </w:r>
        <w:r w:rsidR="006412ED">
          <w:rPr>
            <w:noProof/>
            <w:webHidden/>
          </w:rPr>
          <w:fldChar w:fldCharType="begin"/>
        </w:r>
        <w:r w:rsidR="006412ED">
          <w:rPr>
            <w:noProof/>
            <w:webHidden/>
          </w:rPr>
          <w:instrText xml:space="preserve"> PAGEREF _Toc56171934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1E76C2B6" w14:textId="7A559D20" w:rsidR="006412ED" w:rsidRDefault="00DB2889">
      <w:pPr>
        <w:pStyle w:val="Obsah3"/>
        <w:rPr>
          <w:rFonts w:asciiTheme="minorHAnsi" w:eastAsiaTheme="minorEastAsia" w:hAnsiTheme="minorHAnsi" w:cstheme="minorBidi"/>
          <w:noProof/>
          <w:sz w:val="22"/>
          <w:szCs w:val="22"/>
          <w:lang w:eastAsia="sk-SK"/>
        </w:rPr>
      </w:pPr>
      <w:hyperlink w:anchor="_Toc56171935" w:history="1">
        <w:r w:rsidR="006412ED" w:rsidRPr="00AF6CCE">
          <w:rPr>
            <w:rStyle w:val="Hypertextovprepojenie"/>
            <w:noProof/>
          </w:rPr>
          <w:t>4.2.1.</w:t>
        </w:r>
        <w:r w:rsidR="006412ED">
          <w:rPr>
            <w:rFonts w:asciiTheme="minorHAnsi" w:eastAsiaTheme="minorEastAsia" w:hAnsiTheme="minorHAnsi" w:cstheme="minorBidi"/>
            <w:noProof/>
            <w:sz w:val="22"/>
            <w:szCs w:val="22"/>
            <w:lang w:eastAsia="sk-SK"/>
          </w:rPr>
          <w:tab/>
        </w:r>
        <w:r w:rsidR="006412ED" w:rsidRPr="00AF6CCE">
          <w:rPr>
            <w:rStyle w:val="Hypertextovprepojenie"/>
            <w:noProof/>
          </w:rPr>
          <w:t>Záznam z vyšetrenia</w:t>
        </w:r>
        <w:r w:rsidR="006412ED">
          <w:rPr>
            <w:noProof/>
            <w:webHidden/>
          </w:rPr>
          <w:tab/>
        </w:r>
        <w:r w:rsidR="006412ED">
          <w:rPr>
            <w:noProof/>
            <w:webHidden/>
          </w:rPr>
          <w:fldChar w:fldCharType="begin"/>
        </w:r>
        <w:r w:rsidR="006412ED">
          <w:rPr>
            <w:noProof/>
            <w:webHidden/>
          </w:rPr>
          <w:instrText xml:space="preserve"> PAGEREF _Toc56171935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4D18722B" w14:textId="76F57CA5" w:rsidR="006412ED" w:rsidRDefault="00DB2889">
      <w:pPr>
        <w:pStyle w:val="Obsah4"/>
        <w:rPr>
          <w:rFonts w:asciiTheme="minorHAnsi" w:eastAsiaTheme="minorEastAsia" w:hAnsiTheme="minorHAnsi" w:cstheme="minorBidi"/>
          <w:noProof/>
          <w:sz w:val="22"/>
          <w:szCs w:val="22"/>
          <w:lang w:eastAsia="sk-SK"/>
        </w:rPr>
      </w:pPr>
      <w:hyperlink w:anchor="_Toc56171936" w:history="1">
        <w:r w:rsidR="006412ED" w:rsidRPr="00AF6CCE">
          <w:rPr>
            <w:rStyle w:val="Hypertextovprepojenie"/>
            <w:noProof/>
          </w:rPr>
          <w:t>4.2.1.1.</w:t>
        </w:r>
        <w:r w:rsidR="006412ED">
          <w:rPr>
            <w:rFonts w:asciiTheme="minorHAnsi" w:eastAsiaTheme="minorEastAsia" w:hAnsiTheme="minorHAnsi" w:cstheme="minorBidi"/>
            <w:noProof/>
            <w:sz w:val="22"/>
            <w:szCs w:val="22"/>
            <w:lang w:eastAsia="sk-SK"/>
          </w:rPr>
          <w:tab/>
        </w:r>
        <w:r w:rsidR="006412ED" w:rsidRPr="00AF6CCE">
          <w:rPr>
            <w:rStyle w:val="Hypertextovprepojenie"/>
            <w:noProof/>
          </w:rPr>
          <w:t>A1 – Zápis záznamu z vyšetrenia a odporúčania na vyšetrenie</w:t>
        </w:r>
        <w:r w:rsidR="006412ED">
          <w:rPr>
            <w:noProof/>
            <w:webHidden/>
          </w:rPr>
          <w:tab/>
        </w:r>
        <w:r w:rsidR="006412ED">
          <w:rPr>
            <w:noProof/>
            <w:webHidden/>
          </w:rPr>
          <w:fldChar w:fldCharType="begin"/>
        </w:r>
        <w:r w:rsidR="006412ED">
          <w:rPr>
            <w:noProof/>
            <w:webHidden/>
          </w:rPr>
          <w:instrText xml:space="preserve"> PAGEREF _Toc56171936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3DE0C259" w14:textId="34BC5882" w:rsidR="006412ED" w:rsidRDefault="00DB2889">
      <w:pPr>
        <w:pStyle w:val="Obsah4"/>
        <w:rPr>
          <w:rFonts w:asciiTheme="minorHAnsi" w:eastAsiaTheme="minorEastAsia" w:hAnsiTheme="minorHAnsi" w:cstheme="minorBidi"/>
          <w:noProof/>
          <w:sz w:val="22"/>
          <w:szCs w:val="22"/>
          <w:lang w:eastAsia="sk-SK"/>
        </w:rPr>
      </w:pPr>
      <w:hyperlink w:anchor="_Toc56171937" w:history="1">
        <w:r w:rsidR="006412ED" w:rsidRPr="00AF6CCE">
          <w:rPr>
            <w:rStyle w:val="Hypertextovprepojenie"/>
            <w:noProof/>
          </w:rPr>
          <w:t>4.2.1.2.</w:t>
        </w:r>
        <w:r w:rsidR="006412ED">
          <w:rPr>
            <w:rFonts w:asciiTheme="minorHAnsi" w:eastAsiaTheme="minorEastAsia" w:hAnsiTheme="minorHAnsi" w:cstheme="minorBidi"/>
            <w:noProof/>
            <w:sz w:val="22"/>
            <w:szCs w:val="22"/>
            <w:lang w:eastAsia="sk-SK"/>
          </w:rPr>
          <w:tab/>
        </w:r>
        <w:r w:rsidR="006412ED" w:rsidRPr="00AF6CCE">
          <w:rPr>
            <w:rStyle w:val="Hypertextovprepojenie"/>
            <w:noProof/>
          </w:rPr>
          <w:t>A2 – Vyhľadanie vyšetrenia na základe odporúčania na vyšetrenie</w:t>
        </w:r>
        <w:r w:rsidR="006412ED">
          <w:rPr>
            <w:noProof/>
            <w:webHidden/>
          </w:rPr>
          <w:tab/>
        </w:r>
        <w:r w:rsidR="006412ED">
          <w:rPr>
            <w:noProof/>
            <w:webHidden/>
          </w:rPr>
          <w:fldChar w:fldCharType="begin"/>
        </w:r>
        <w:r w:rsidR="006412ED">
          <w:rPr>
            <w:noProof/>
            <w:webHidden/>
          </w:rPr>
          <w:instrText xml:space="preserve"> PAGEREF _Toc56171937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728CAB4B" w14:textId="5D820B26" w:rsidR="006412ED" w:rsidRDefault="00DB2889">
      <w:pPr>
        <w:pStyle w:val="Obsah4"/>
        <w:rPr>
          <w:rFonts w:asciiTheme="minorHAnsi" w:eastAsiaTheme="minorEastAsia" w:hAnsiTheme="minorHAnsi" w:cstheme="minorBidi"/>
          <w:noProof/>
          <w:sz w:val="22"/>
          <w:szCs w:val="22"/>
          <w:lang w:eastAsia="sk-SK"/>
        </w:rPr>
      </w:pPr>
      <w:hyperlink w:anchor="_Toc56171938" w:history="1">
        <w:r w:rsidR="006412ED" w:rsidRPr="00AF6CCE">
          <w:rPr>
            <w:rStyle w:val="Hypertextovprepojenie"/>
            <w:noProof/>
          </w:rPr>
          <w:t>4.2.1.3.</w:t>
        </w:r>
        <w:r w:rsidR="006412ED">
          <w:rPr>
            <w:rFonts w:asciiTheme="minorHAnsi" w:eastAsiaTheme="minorEastAsia" w:hAnsiTheme="minorHAnsi" w:cstheme="minorBidi"/>
            <w:noProof/>
            <w:sz w:val="22"/>
            <w:szCs w:val="22"/>
            <w:lang w:eastAsia="sk-SK"/>
          </w:rPr>
          <w:tab/>
        </w:r>
        <w:r w:rsidR="006412ED" w:rsidRPr="00AF6CCE">
          <w:rPr>
            <w:rStyle w:val="Hypertextovprepojenie"/>
            <w:noProof/>
          </w:rPr>
          <w:t>A3 – Vyhľadanie prehľadu vyšetrení</w:t>
        </w:r>
        <w:r w:rsidR="006412ED">
          <w:rPr>
            <w:noProof/>
            <w:webHidden/>
          </w:rPr>
          <w:tab/>
        </w:r>
        <w:r w:rsidR="006412ED">
          <w:rPr>
            <w:noProof/>
            <w:webHidden/>
          </w:rPr>
          <w:fldChar w:fldCharType="begin"/>
        </w:r>
        <w:r w:rsidR="006412ED">
          <w:rPr>
            <w:noProof/>
            <w:webHidden/>
          </w:rPr>
          <w:instrText xml:space="preserve"> PAGEREF _Toc56171938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199449B8" w14:textId="58A5D519" w:rsidR="006412ED" w:rsidRDefault="00DB2889">
      <w:pPr>
        <w:pStyle w:val="Obsah4"/>
        <w:rPr>
          <w:rFonts w:asciiTheme="minorHAnsi" w:eastAsiaTheme="minorEastAsia" w:hAnsiTheme="minorHAnsi" w:cstheme="minorBidi"/>
          <w:noProof/>
          <w:sz w:val="22"/>
          <w:szCs w:val="22"/>
          <w:lang w:eastAsia="sk-SK"/>
        </w:rPr>
      </w:pPr>
      <w:hyperlink w:anchor="_Toc56171939" w:history="1">
        <w:r w:rsidR="006412ED" w:rsidRPr="00AF6CCE">
          <w:rPr>
            <w:rStyle w:val="Hypertextovprepojenie"/>
            <w:noProof/>
          </w:rPr>
          <w:t>4.2.1.4.</w:t>
        </w:r>
        <w:r w:rsidR="006412ED">
          <w:rPr>
            <w:rFonts w:asciiTheme="minorHAnsi" w:eastAsiaTheme="minorEastAsia" w:hAnsiTheme="minorHAnsi" w:cstheme="minorBidi"/>
            <w:noProof/>
            <w:sz w:val="22"/>
            <w:szCs w:val="22"/>
            <w:lang w:eastAsia="sk-SK"/>
          </w:rPr>
          <w:tab/>
        </w:r>
        <w:r w:rsidR="006412ED" w:rsidRPr="00AF6CCE">
          <w:rPr>
            <w:rStyle w:val="Hypertextovprepojenie"/>
            <w:noProof/>
          </w:rPr>
          <w:t>A4 – Storno vyšetrenia</w:t>
        </w:r>
        <w:r w:rsidR="006412ED">
          <w:rPr>
            <w:noProof/>
            <w:webHidden/>
          </w:rPr>
          <w:tab/>
        </w:r>
        <w:r w:rsidR="006412ED">
          <w:rPr>
            <w:noProof/>
            <w:webHidden/>
          </w:rPr>
          <w:fldChar w:fldCharType="begin"/>
        </w:r>
        <w:r w:rsidR="006412ED">
          <w:rPr>
            <w:noProof/>
            <w:webHidden/>
          </w:rPr>
          <w:instrText xml:space="preserve"> PAGEREF _Toc56171939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68DCD9DA" w14:textId="5A7EC16E" w:rsidR="006412ED" w:rsidRDefault="00DB2889">
      <w:pPr>
        <w:pStyle w:val="Obsah3"/>
        <w:rPr>
          <w:rFonts w:asciiTheme="minorHAnsi" w:eastAsiaTheme="minorEastAsia" w:hAnsiTheme="minorHAnsi" w:cstheme="minorBidi"/>
          <w:noProof/>
          <w:sz w:val="22"/>
          <w:szCs w:val="22"/>
          <w:lang w:eastAsia="sk-SK"/>
        </w:rPr>
      </w:pPr>
      <w:hyperlink w:anchor="_Toc56171940" w:history="1">
        <w:r w:rsidR="006412ED" w:rsidRPr="00AF6CCE">
          <w:rPr>
            <w:rStyle w:val="Hypertextovprepojenie"/>
            <w:noProof/>
          </w:rPr>
          <w:t>4.2.2.</w:t>
        </w:r>
        <w:r w:rsidR="006412ED">
          <w:rPr>
            <w:rFonts w:asciiTheme="minorHAnsi" w:eastAsiaTheme="minorEastAsia" w:hAnsiTheme="minorHAnsi" w:cstheme="minorBidi"/>
            <w:noProof/>
            <w:sz w:val="22"/>
            <w:szCs w:val="22"/>
            <w:lang w:eastAsia="sk-SK"/>
          </w:rPr>
          <w:tab/>
        </w:r>
        <w:r w:rsidR="006412ED" w:rsidRPr="00AF6CCE">
          <w:rPr>
            <w:rStyle w:val="Hypertextovprepojenie"/>
            <w:noProof/>
          </w:rPr>
          <w:t>Pacientsky sumár</w:t>
        </w:r>
        <w:r w:rsidR="006412ED">
          <w:rPr>
            <w:noProof/>
            <w:webHidden/>
          </w:rPr>
          <w:tab/>
        </w:r>
        <w:r w:rsidR="006412ED">
          <w:rPr>
            <w:noProof/>
            <w:webHidden/>
          </w:rPr>
          <w:fldChar w:fldCharType="begin"/>
        </w:r>
        <w:r w:rsidR="006412ED">
          <w:rPr>
            <w:noProof/>
            <w:webHidden/>
          </w:rPr>
          <w:instrText xml:space="preserve"> PAGEREF _Toc56171940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7B9E815E" w14:textId="737091BE" w:rsidR="006412ED" w:rsidRDefault="00DB2889">
      <w:pPr>
        <w:pStyle w:val="Obsah4"/>
        <w:rPr>
          <w:rFonts w:asciiTheme="minorHAnsi" w:eastAsiaTheme="minorEastAsia" w:hAnsiTheme="minorHAnsi" w:cstheme="minorBidi"/>
          <w:noProof/>
          <w:sz w:val="22"/>
          <w:szCs w:val="22"/>
          <w:lang w:eastAsia="sk-SK"/>
        </w:rPr>
      </w:pPr>
      <w:hyperlink w:anchor="_Toc56171941" w:history="1">
        <w:r w:rsidR="006412ED" w:rsidRPr="00AF6CCE">
          <w:rPr>
            <w:rStyle w:val="Hypertextovprepojenie"/>
            <w:noProof/>
          </w:rPr>
          <w:t>4.2.2.1.</w:t>
        </w:r>
        <w:r w:rsidR="006412ED">
          <w:rPr>
            <w:rFonts w:asciiTheme="minorHAnsi" w:eastAsiaTheme="minorEastAsia" w:hAnsiTheme="minorHAnsi" w:cstheme="minorBidi"/>
            <w:noProof/>
            <w:sz w:val="22"/>
            <w:szCs w:val="22"/>
            <w:lang w:eastAsia="sk-SK"/>
          </w:rPr>
          <w:tab/>
        </w:r>
        <w:r w:rsidR="006412ED" w:rsidRPr="00AF6CCE">
          <w:rPr>
            <w:rStyle w:val="Hypertextovprepojenie"/>
            <w:noProof/>
          </w:rPr>
          <w:t>A5  – Vyhľadanie údajov z pacientskeho sumáru</w:t>
        </w:r>
        <w:r w:rsidR="006412ED">
          <w:rPr>
            <w:noProof/>
            <w:webHidden/>
          </w:rPr>
          <w:tab/>
        </w:r>
        <w:r w:rsidR="006412ED">
          <w:rPr>
            <w:noProof/>
            <w:webHidden/>
          </w:rPr>
          <w:fldChar w:fldCharType="begin"/>
        </w:r>
        <w:r w:rsidR="006412ED">
          <w:rPr>
            <w:noProof/>
            <w:webHidden/>
          </w:rPr>
          <w:instrText xml:space="preserve"> PAGEREF _Toc56171941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0AD5F90D" w14:textId="0B2CF79E" w:rsidR="006412ED" w:rsidRDefault="00DB2889">
      <w:pPr>
        <w:pStyle w:val="Obsah4"/>
        <w:rPr>
          <w:rFonts w:asciiTheme="minorHAnsi" w:eastAsiaTheme="minorEastAsia" w:hAnsiTheme="minorHAnsi" w:cstheme="minorBidi"/>
          <w:noProof/>
          <w:sz w:val="22"/>
          <w:szCs w:val="22"/>
          <w:lang w:eastAsia="sk-SK"/>
        </w:rPr>
      </w:pPr>
      <w:hyperlink w:anchor="_Toc56171942" w:history="1">
        <w:r w:rsidR="006412ED" w:rsidRPr="00AF6CCE">
          <w:rPr>
            <w:rStyle w:val="Hypertextovprepojenie"/>
            <w:noProof/>
          </w:rPr>
          <w:t>4.2.2.2.</w:t>
        </w:r>
        <w:r w:rsidR="006412ED">
          <w:rPr>
            <w:rFonts w:asciiTheme="minorHAnsi" w:eastAsiaTheme="minorEastAsia" w:hAnsiTheme="minorHAnsi" w:cstheme="minorBidi"/>
            <w:noProof/>
            <w:sz w:val="22"/>
            <w:szCs w:val="22"/>
            <w:lang w:eastAsia="sk-SK"/>
          </w:rPr>
          <w:tab/>
        </w:r>
        <w:r w:rsidR="006412ED" w:rsidRPr="00AF6CCE">
          <w:rPr>
            <w:rStyle w:val="Hypertextovprepojenie"/>
            <w:noProof/>
          </w:rPr>
          <w:t>A6  – Zápis / aktualizácia / storno kontaktných údajov</w:t>
        </w:r>
        <w:r w:rsidR="006412ED">
          <w:rPr>
            <w:noProof/>
            <w:webHidden/>
          </w:rPr>
          <w:tab/>
        </w:r>
        <w:r w:rsidR="006412ED">
          <w:rPr>
            <w:noProof/>
            <w:webHidden/>
          </w:rPr>
          <w:fldChar w:fldCharType="begin"/>
        </w:r>
        <w:r w:rsidR="006412ED">
          <w:rPr>
            <w:noProof/>
            <w:webHidden/>
          </w:rPr>
          <w:instrText xml:space="preserve"> PAGEREF _Toc56171942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4DC00B9D" w14:textId="2195B7CC" w:rsidR="006412ED" w:rsidRDefault="00DB2889">
      <w:pPr>
        <w:pStyle w:val="Obsah4"/>
        <w:rPr>
          <w:rFonts w:asciiTheme="minorHAnsi" w:eastAsiaTheme="minorEastAsia" w:hAnsiTheme="minorHAnsi" w:cstheme="minorBidi"/>
          <w:noProof/>
          <w:sz w:val="22"/>
          <w:szCs w:val="22"/>
          <w:lang w:eastAsia="sk-SK"/>
        </w:rPr>
      </w:pPr>
      <w:hyperlink w:anchor="_Toc56171943" w:history="1">
        <w:r w:rsidR="006412ED" w:rsidRPr="00AF6CCE">
          <w:rPr>
            <w:rStyle w:val="Hypertextovprepojenie"/>
            <w:noProof/>
          </w:rPr>
          <w:t>4.2.2.3.</w:t>
        </w:r>
        <w:r w:rsidR="006412ED">
          <w:rPr>
            <w:rFonts w:asciiTheme="minorHAnsi" w:eastAsiaTheme="minorEastAsia" w:hAnsiTheme="minorHAnsi" w:cstheme="minorBidi"/>
            <w:noProof/>
            <w:sz w:val="22"/>
            <w:szCs w:val="22"/>
            <w:lang w:eastAsia="sk-SK"/>
          </w:rPr>
          <w:tab/>
        </w:r>
        <w:r w:rsidR="006412ED" w:rsidRPr="00AF6CCE">
          <w:rPr>
            <w:rStyle w:val="Hypertextovprepojenie"/>
            <w:noProof/>
          </w:rPr>
          <w:t>A7 – Individuálny zápis do pacientskeho sumáru</w:t>
        </w:r>
        <w:r w:rsidR="006412ED">
          <w:rPr>
            <w:noProof/>
            <w:webHidden/>
          </w:rPr>
          <w:tab/>
        </w:r>
        <w:r w:rsidR="006412ED">
          <w:rPr>
            <w:noProof/>
            <w:webHidden/>
          </w:rPr>
          <w:fldChar w:fldCharType="begin"/>
        </w:r>
        <w:r w:rsidR="006412ED">
          <w:rPr>
            <w:noProof/>
            <w:webHidden/>
          </w:rPr>
          <w:instrText xml:space="preserve"> PAGEREF _Toc56171943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5B8A6019" w14:textId="56CC6023" w:rsidR="006412ED" w:rsidRDefault="00DB2889">
      <w:pPr>
        <w:pStyle w:val="Obsah4"/>
        <w:rPr>
          <w:rFonts w:asciiTheme="minorHAnsi" w:eastAsiaTheme="minorEastAsia" w:hAnsiTheme="minorHAnsi" w:cstheme="minorBidi"/>
          <w:noProof/>
          <w:sz w:val="22"/>
          <w:szCs w:val="22"/>
          <w:lang w:eastAsia="sk-SK"/>
        </w:rPr>
      </w:pPr>
      <w:hyperlink w:anchor="_Toc56171944" w:history="1">
        <w:r w:rsidR="006412ED" w:rsidRPr="00AF6CCE">
          <w:rPr>
            <w:rStyle w:val="Hypertextovprepojenie"/>
            <w:noProof/>
          </w:rPr>
          <w:t>4.2.2.4.</w:t>
        </w:r>
        <w:r w:rsidR="006412ED">
          <w:rPr>
            <w:rFonts w:asciiTheme="minorHAnsi" w:eastAsiaTheme="minorEastAsia" w:hAnsiTheme="minorHAnsi" w:cstheme="minorBidi"/>
            <w:noProof/>
            <w:sz w:val="22"/>
            <w:szCs w:val="22"/>
            <w:lang w:eastAsia="sk-SK"/>
          </w:rPr>
          <w:tab/>
        </w:r>
        <w:r w:rsidR="006412ED" w:rsidRPr="00AF6CCE">
          <w:rPr>
            <w:rStyle w:val="Hypertextovprepojenie"/>
            <w:noProof/>
          </w:rPr>
          <w:t>A8  – Storno a zneplatnenie záznamov z pacientskeho sumáru</w:t>
        </w:r>
        <w:r w:rsidR="006412ED">
          <w:rPr>
            <w:noProof/>
            <w:webHidden/>
          </w:rPr>
          <w:tab/>
        </w:r>
        <w:r w:rsidR="006412ED">
          <w:rPr>
            <w:noProof/>
            <w:webHidden/>
          </w:rPr>
          <w:fldChar w:fldCharType="begin"/>
        </w:r>
        <w:r w:rsidR="006412ED">
          <w:rPr>
            <w:noProof/>
            <w:webHidden/>
          </w:rPr>
          <w:instrText xml:space="preserve"> PAGEREF _Toc56171944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669585A8" w14:textId="49995163" w:rsidR="006412ED" w:rsidRDefault="00DB2889">
      <w:pPr>
        <w:pStyle w:val="Obsah3"/>
        <w:rPr>
          <w:rFonts w:asciiTheme="minorHAnsi" w:eastAsiaTheme="minorEastAsia" w:hAnsiTheme="minorHAnsi" w:cstheme="minorBidi"/>
          <w:noProof/>
          <w:sz w:val="22"/>
          <w:szCs w:val="22"/>
          <w:lang w:eastAsia="sk-SK"/>
        </w:rPr>
      </w:pPr>
      <w:hyperlink w:anchor="_Toc56171945" w:history="1">
        <w:r w:rsidR="006412ED" w:rsidRPr="00AF6CCE">
          <w:rPr>
            <w:rStyle w:val="Hypertextovprepojenie"/>
            <w:noProof/>
          </w:rPr>
          <w:t>4.2.3.</w:t>
        </w:r>
        <w:r w:rsidR="006412ED">
          <w:rPr>
            <w:rFonts w:asciiTheme="minorHAnsi" w:eastAsiaTheme="minorEastAsia" w:hAnsiTheme="minorHAnsi" w:cstheme="minorBidi"/>
            <w:noProof/>
            <w:sz w:val="22"/>
            <w:szCs w:val="22"/>
            <w:lang w:eastAsia="sk-SK"/>
          </w:rPr>
          <w:tab/>
        </w:r>
        <w:r w:rsidR="006412ED" w:rsidRPr="00AF6CCE">
          <w:rPr>
            <w:rStyle w:val="Hypertextovprepojenie"/>
            <w:noProof/>
          </w:rPr>
          <w:t>Doplnkové zdravotné údaje</w:t>
        </w:r>
        <w:r w:rsidR="006412ED">
          <w:rPr>
            <w:noProof/>
            <w:webHidden/>
          </w:rPr>
          <w:tab/>
        </w:r>
        <w:r w:rsidR="006412ED">
          <w:rPr>
            <w:noProof/>
            <w:webHidden/>
          </w:rPr>
          <w:fldChar w:fldCharType="begin"/>
        </w:r>
        <w:r w:rsidR="006412ED">
          <w:rPr>
            <w:noProof/>
            <w:webHidden/>
          </w:rPr>
          <w:instrText xml:space="preserve"> PAGEREF _Toc56171945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1135716D" w14:textId="79F1960A" w:rsidR="006412ED" w:rsidRDefault="00DB2889">
      <w:pPr>
        <w:pStyle w:val="Obsah4"/>
        <w:rPr>
          <w:rFonts w:asciiTheme="minorHAnsi" w:eastAsiaTheme="minorEastAsia" w:hAnsiTheme="minorHAnsi" w:cstheme="minorBidi"/>
          <w:noProof/>
          <w:sz w:val="22"/>
          <w:szCs w:val="22"/>
          <w:lang w:eastAsia="sk-SK"/>
        </w:rPr>
      </w:pPr>
      <w:hyperlink w:anchor="_Toc56171946" w:history="1">
        <w:r w:rsidR="006412ED" w:rsidRPr="00AF6CCE">
          <w:rPr>
            <w:rStyle w:val="Hypertextovprepojenie"/>
            <w:noProof/>
          </w:rPr>
          <w:t>4.2.3.1.</w:t>
        </w:r>
        <w:r w:rsidR="006412ED">
          <w:rPr>
            <w:rFonts w:asciiTheme="minorHAnsi" w:eastAsiaTheme="minorEastAsia" w:hAnsiTheme="minorHAnsi" w:cstheme="minorBidi"/>
            <w:noProof/>
            <w:sz w:val="22"/>
            <w:szCs w:val="22"/>
            <w:lang w:eastAsia="sk-SK"/>
          </w:rPr>
          <w:tab/>
        </w:r>
        <w:r w:rsidR="006412ED" w:rsidRPr="00AF6CCE">
          <w:rPr>
            <w:rStyle w:val="Hypertextovprepojenie"/>
            <w:noProof/>
          </w:rPr>
          <w:t>A9  – Vyhľadanie doplnkových zdravotných údajov</w:t>
        </w:r>
        <w:r w:rsidR="006412ED">
          <w:rPr>
            <w:noProof/>
            <w:webHidden/>
          </w:rPr>
          <w:tab/>
        </w:r>
        <w:r w:rsidR="006412ED">
          <w:rPr>
            <w:noProof/>
            <w:webHidden/>
          </w:rPr>
          <w:fldChar w:fldCharType="begin"/>
        </w:r>
        <w:r w:rsidR="006412ED">
          <w:rPr>
            <w:noProof/>
            <w:webHidden/>
          </w:rPr>
          <w:instrText xml:space="preserve"> PAGEREF _Toc56171946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4A4D0B95" w14:textId="188465D7" w:rsidR="006412ED" w:rsidRDefault="00DB2889">
      <w:pPr>
        <w:pStyle w:val="Obsah4"/>
        <w:rPr>
          <w:rFonts w:asciiTheme="minorHAnsi" w:eastAsiaTheme="minorEastAsia" w:hAnsiTheme="minorHAnsi" w:cstheme="minorBidi"/>
          <w:noProof/>
          <w:sz w:val="22"/>
          <w:szCs w:val="22"/>
          <w:lang w:eastAsia="sk-SK"/>
        </w:rPr>
      </w:pPr>
      <w:hyperlink w:anchor="_Toc56171947" w:history="1">
        <w:r w:rsidR="006412ED" w:rsidRPr="00AF6CCE">
          <w:rPr>
            <w:rStyle w:val="Hypertextovprepojenie"/>
            <w:noProof/>
          </w:rPr>
          <w:t>4.2.3.2.</w:t>
        </w:r>
        <w:r w:rsidR="006412ED">
          <w:rPr>
            <w:rFonts w:asciiTheme="minorHAnsi" w:eastAsiaTheme="minorEastAsia" w:hAnsiTheme="minorHAnsi" w:cstheme="minorBidi"/>
            <w:noProof/>
            <w:sz w:val="22"/>
            <w:szCs w:val="22"/>
            <w:lang w:eastAsia="sk-SK"/>
          </w:rPr>
          <w:tab/>
        </w:r>
        <w:r w:rsidR="006412ED" w:rsidRPr="00AF6CCE">
          <w:rPr>
            <w:rStyle w:val="Hypertextovprepojenie"/>
            <w:noProof/>
          </w:rPr>
          <w:t>A10 – Zápis doplnkových zdravotných údajov</w:t>
        </w:r>
        <w:r w:rsidR="006412ED">
          <w:rPr>
            <w:noProof/>
            <w:webHidden/>
          </w:rPr>
          <w:tab/>
        </w:r>
        <w:r w:rsidR="006412ED">
          <w:rPr>
            <w:noProof/>
            <w:webHidden/>
          </w:rPr>
          <w:fldChar w:fldCharType="begin"/>
        </w:r>
        <w:r w:rsidR="006412ED">
          <w:rPr>
            <w:noProof/>
            <w:webHidden/>
          </w:rPr>
          <w:instrText xml:space="preserve"> PAGEREF _Toc56171947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08C23AAF" w14:textId="002562EF" w:rsidR="006412ED" w:rsidRDefault="00DB2889">
      <w:pPr>
        <w:pStyle w:val="Obsah4"/>
        <w:rPr>
          <w:rFonts w:asciiTheme="minorHAnsi" w:eastAsiaTheme="minorEastAsia" w:hAnsiTheme="minorHAnsi" w:cstheme="minorBidi"/>
          <w:noProof/>
          <w:sz w:val="22"/>
          <w:szCs w:val="22"/>
          <w:lang w:eastAsia="sk-SK"/>
        </w:rPr>
      </w:pPr>
      <w:hyperlink w:anchor="_Toc56171948" w:history="1">
        <w:r w:rsidR="006412ED" w:rsidRPr="00AF6CCE">
          <w:rPr>
            <w:rStyle w:val="Hypertextovprepojenie"/>
            <w:noProof/>
          </w:rPr>
          <w:t>4.2.3.3.</w:t>
        </w:r>
        <w:r w:rsidR="006412ED">
          <w:rPr>
            <w:rFonts w:asciiTheme="minorHAnsi" w:eastAsiaTheme="minorEastAsia" w:hAnsiTheme="minorHAnsi" w:cstheme="minorBidi"/>
            <w:noProof/>
            <w:sz w:val="22"/>
            <w:szCs w:val="22"/>
            <w:lang w:eastAsia="sk-SK"/>
          </w:rPr>
          <w:tab/>
        </w:r>
        <w:r w:rsidR="006412ED" w:rsidRPr="00AF6CCE">
          <w:rPr>
            <w:rStyle w:val="Hypertextovprepojenie"/>
            <w:noProof/>
          </w:rPr>
          <w:t>A11 – Nastavenie reštrikcie existujúceho záznamu z vyšetrenia</w:t>
        </w:r>
        <w:r w:rsidR="006412ED">
          <w:rPr>
            <w:noProof/>
            <w:webHidden/>
          </w:rPr>
          <w:tab/>
        </w:r>
        <w:r w:rsidR="006412ED">
          <w:rPr>
            <w:noProof/>
            <w:webHidden/>
          </w:rPr>
          <w:fldChar w:fldCharType="begin"/>
        </w:r>
        <w:r w:rsidR="006412ED">
          <w:rPr>
            <w:noProof/>
            <w:webHidden/>
          </w:rPr>
          <w:instrText xml:space="preserve"> PAGEREF _Toc56171948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1E52001A" w14:textId="01EAB9D6" w:rsidR="006412ED" w:rsidRDefault="00DB2889">
      <w:pPr>
        <w:pStyle w:val="Obsah4"/>
        <w:rPr>
          <w:rFonts w:asciiTheme="minorHAnsi" w:eastAsiaTheme="minorEastAsia" w:hAnsiTheme="minorHAnsi" w:cstheme="minorBidi"/>
          <w:noProof/>
          <w:sz w:val="22"/>
          <w:szCs w:val="22"/>
          <w:lang w:eastAsia="sk-SK"/>
        </w:rPr>
      </w:pPr>
      <w:hyperlink w:anchor="_Toc56171949" w:history="1">
        <w:r w:rsidR="006412ED" w:rsidRPr="00AF6CCE">
          <w:rPr>
            <w:rStyle w:val="Hypertextovprepojenie"/>
            <w:noProof/>
          </w:rPr>
          <w:t>4.2.3.4.</w:t>
        </w:r>
        <w:r w:rsidR="006412ED">
          <w:rPr>
            <w:rFonts w:asciiTheme="minorHAnsi" w:eastAsiaTheme="minorEastAsia" w:hAnsiTheme="minorHAnsi" w:cstheme="minorBidi"/>
            <w:noProof/>
            <w:sz w:val="22"/>
            <w:szCs w:val="22"/>
            <w:lang w:eastAsia="sk-SK"/>
          </w:rPr>
          <w:tab/>
        </w:r>
        <w:r w:rsidR="006412ED" w:rsidRPr="00AF6CCE">
          <w:rPr>
            <w:rStyle w:val="Hypertextovprepojenie"/>
            <w:noProof/>
          </w:rPr>
          <w:t>A12 – Vyhľadanie reštrikcií</w:t>
        </w:r>
        <w:r w:rsidR="006412ED">
          <w:rPr>
            <w:noProof/>
            <w:webHidden/>
          </w:rPr>
          <w:tab/>
        </w:r>
        <w:r w:rsidR="006412ED">
          <w:rPr>
            <w:noProof/>
            <w:webHidden/>
          </w:rPr>
          <w:fldChar w:fldCharType="begin"/>
        </w:r>
        <w:r w:rsidR="006412ED">
          <w:rPr>
            <w:noProof/>
            <w:webHidden/>
          </w:rPr>
          <w:instrText xml:space="preserve"> PAGEREF _Toc56171949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4ADAA595" w14:textId="6F4F4C5B" w:rsidR="006412ED" w:rsidRDefault="00DB2889">
      <w:pPr>
        <w:pStyle w:val="Obsah2"/>
        <w:rPr>
          <w:rFonts w:asciiTheme="minorHAnsi" w:eastAsiaTheme="minorEastAsia" w:hAnsiTheme="minorHAnsi" w:cstheme="minorBidi"/>
          <w:i w:val="0"/>
          <w:noProof/>
          <w:sz w:val="22"/>
          <w:szCs w:val="22"/>
          <w:lang w:eastAsia="sk-SK"/>
        </w:rPr>
      </w:pPr>
      <w:hyperlink w:anchor="_Toc56171950" w:history="1">
        <w:r w:rsidR="006412ED" w:rsidRPr="00AF6CCE">
          <w:rPr>
            <w:rStyle w:val="Hypertextovprepojenie"/>
            <w:noProof/>
          </w:rPr>
          <w:t>4.3.</w:t>
        </w:r>
        <w:r w:rsidR="006412ED">
          <w:rPr>
            <w:rFonts w:asciiTheme="minorHAnsi" w:eastAsiaTheme="minorEastAsia" w:hAnsiTheme="minorHAnsi" w:cstheme="minorBidi"/>
            <w:i w:val="0"/>
            <w:noProof/>
            <w:sz w:val="22"/>
            <w:szCs w:val="22"/>
            <w:lang w:eastAsia="sk-SK"/>
          </w:rPr>
          <w:tab/>
        </w:r>
        <w:r w:rsidR="006412ED" w:rsidRPr="00AF6CCE">
          <w:rPr>
            <w:rStyle w:val="Hypertextovprepojenie"/>
            <w:noProof/>
          </w:rPr>
          <w:t>Scenáre použitia (Procesné scenáre služieb)</w:t>
        </w:r>
        <w:r w:rsidR="006412ED">
          <w:rPr>
            <w:noProof/>
            <w:webHidden/>
          </w:rPr>
          <w:tab/>
        </w:r>
        <w:r w:rsidR="006412ED">
          <w:rPr>
            <w:noProof/>
            <w:webHidden/>
          </w:rPr>
          <w:fldChar w:fldCharType="begin"/>
        </w:r>
        <w:r w:rsidR="006412ED">
          <w:rPr>
            <w:noProof/>
            <w:webHidden/>
          </w:rPr>
          <w:instrText xml:space="preserve"> PAGEREF _Toc56171950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410F318D" w14:textId="0B074E18" w:rsidR="006412ED" w:rsidRDefault="00DB2889">
      <w:pPr>
        <w:pStyle w:val="Obsah3"/>
        <w:rPr>
          <w:rFonts w:asciiTheme="minorHAnsi" w:eastAsiaTheme="minorEastAsia" w:hAnsiTheme="minorHAnsi" w:cstheme="minorBidi"/>
          <w:noProof/>
          <w:sz w:val="22"/>
          <w:szCs w:val="22"/>
          <w:lang w:eastAsia="sk-SK"/>
        </w:rPr>
      </w:pPr>
      <w:hyperlink w:anchor="_Toc56171951" w:history="1">
        <w:r w:rsidR="006412ED" w:rsidRPr="00AF6CCE">
          <w:rPr>
            <w:rStyle w:val="Hypertextovprepojenie"/>
            <w:noProof/>
          </w:rPr>
          <w:t>4.3.1.</w:t>
        </w:r>
        <w:r w:rsidR="006412ED">
          <w:rPr>
            <w:rFonts w:asciiTheme="minorHAnsi" w:eastAsiaTheme="minorEastAsia" w:hAnsiTheme="minorHAnsi" w:cstheme="minorBidi"/>
            <w:noProof/>
            <w:sz w:val="22"/>
            <w:szCs w:val="22"/>
            <w:lang w:eastAsia="sk-SK"/>
          </w:rPr>
          <w:tab/>
        </w:r>
        <w:r w:rsidR="006412ED" w:rsidRPr="00AF6CCE">
          <w:rPr>
            <w:rStyle w:val="Hypertextovprepojenie"/>
            <w:noProof/>
          </w:rPr>
          <w:t>eV_01_01 – Zapísanie záznamu z odborného vyšetrenia</w:t>
        </w:r>
        <w:r w:rsidR="006412ED">
          <w:rPr>
            <w:noProof/>
            <w:webHidden/>
          </w:rPr>
          <w:tab/>
        </w:r>
        <w:r w:rsidR="006412ED">
          <w:rPr>
            <w:noProof/>
            <w:webHidden/>
          </w:rPr>
          <w:fldChar w:fldCharType="begin"/>
        </w:r>
        <w:r w:rsidR="006412ED">
          <w:rPr>
            <w:noProof/>
            <w:webHidden/>
          </w:rPr>
          <w:instrText xml:space="preserve"> PAGEREF _Toc56171951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7EECC1B0" w14:textId="187AE248" w:rsidR="006412ED" w:rsidRDefault="00DB2889">
      <w:pPr>
        <w:pStyle w:val="Obsah3"/>
        <w:rPr>
          <w:rFonts w:asciiTheme="minorHAnsi" w:eastAsiaTheme="minorEastAsia" w:hAnsiTheme="minorHAnsi" w:cstheme="minorBidi"/>
          <w:noProof/>
          <w:sz w:val="22"/>
          <w:szCs w:val="22"/>
          <w:lang w:eastAsia="sk-SK"/>
        </w:rPr>
      </w:pPr>
      <w:hyperlink w:anchor="_Toc56171952" w:history="1">
        <w:r w:rsidR="006412ED" w:rsidRPr="00AF6CCE">
          <w:rPr>
            <w:rStyle w:val="Hypertextovprepojenie"/>
            <w:noProof/>
          </w:rPr>
          <w:t>4.3.2.</w:t>
        </w:r>
        <w:r w:rsidR="006412ED">
          <w:rPr>
            <w:rFonts w:asciiTheme="minorHAnsi" w:eastAsiaTheme="minorEastAsia" w:hAnsiTheme="minorHAnsi" w:cstheme="minorBidi"/>
            <w:noProof/>
            <w:sz w:val="22"/>
            <w:szCs w:val="22"/>
            <w:lang w:eastAsia="sk-SK"/>
          </w:rPr>
          <w:tab/>
        </w:r>
        <w:r w:rsidR="006412ED" w:rsidRPr="00AF6CCE">
          <w:rPr>
            <w:rStyle w:val="Hypertextovprepojenie"/>
            <w:noProof/>
          </w:rPr>
          <w:t>eV_01_03 – Zapísanie záznamu z odborného vyšetrenia s vytvorením odporúčania na vyšetrenie</w:t>
        </w:r>
        <w:r w:rsidR="006412ED">
          <w:rPr>
            <w:noProof/>
            <w:webHidden/>
          </w:rPr>
          <w:tab/>
        </w:r>
        <w:r w:rsidR="006412ED">
          <w:rPr>
            <w:noProof/>
            <w:webHidden/>
          </w:rPr>
          <w:fldChar w:fldCharType="begin"/>
        </w:r>
        <w:r w:rsidR="006412ED">
          <w:rPr>
            <w:noProof/>
            <w:webHidden/>
          </w:rPr>
          <w:instrText xml:space="preserve"> PAGEREF _Toc56171952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5BCF8A7A" w14:textId="003D4042" w:rsidR="006412ED" w:rsidRDefault="00DB2889">
      <w:pPr>
        <w:pStyle w:val="Obsah3"/>
        <w:rPr>
          <w:rFonts w:asciiTheme="minorHAnsi" w:eastAsiaTheme="minorEastAsia" w:hAnsiTheme="minorHAnsi" w:cstheme="minorBidi"/>
          <w:noProof/>
          <w:sz w:val="22"/>
          <w:szCs w:val="22"/>
          <w:lang w:eastAsia="sk-SK"/>
        </w:rPr>
      </w:pPr>
      <w:hyperlink w:anchor="_Toc56171953" w:history="1">
        <w:r w:rsidR="006412ED" w:rsidRPr="00AF6CCE">
          <w:rPr>
            <w:rStyle w:val="Hypertextovprepojenie"/>
            <w:noProof/>
          </w:rPr>
          <w:t>4.3.3.</w:t>
        </w:r>
        <w:r w:rsidR="006412ED">
          <w:rPr>
            <w:rFonts w:asciiTheme="minorHAnsi" w:eastAsiaTheme="minorEastAsia" w:hAnsiTheme="minorHAnsi" w:cstheme="minorBidi"/>
            <w:noProof/>
            <w:sz w:val="22"/>
            <w:szCs w:val="22"/>
            <w:lang w:eastAsia="sk-SK"/>
          </w:rPr>
          <w:tab/>
        </w:r>
        <w:r w:rsidR="006412ED" w:rsidRPr="00AF6CCE">
          <w:rPr>
            <w:rStyle w:val="Hypertextovprepojenie"/>
            <w:noProof/>
          </w:rPr>
          <w:t>eV_01_05 – Zapísanie lekárskej prepúšťacej správy v nemocnici</w:t>
        </w:r>
        <w:r w:rsidR="006412ED">
          <w:rPr>
            <w:noProof/>
            <w:webHidden/>
          </w:rPr>
          <w:tab/>
        </w:r>
        <w:r w:rsidR="006412ED">
          <w:rPr>
            <w:noProof/>
            <w:webHidden/>
          </w:rPr>
          <w:fldChar w:fldCharType="begin"/>
        </w:r>
        <w:r w:rsidR="006412ED">
          <w:rPr>
            <w:noProof/>
            <w:webHidden/>
          </w:rPr>
          <w:instrText xml:space="preserve"> PAGEREF _Toc56171953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440048CE" w14:textId="74FA6FFA" w:rsidR="006412ED" w:rsidRDefault="00DB2889">
      <w:pPr>
        <w:pStyle w:val="Obsah3"/>
        <w:rPr>
          <w:rFonts w:asciiTheme="minorHAnsi" w:eastAsiaTheme="minorEastAsia" w:hAnsiTheme="minorHAnsi" w:cstheme="minorBidi"/>
          <w:noProof/>
          <w:sz w:val="22"/>
          <w:szCs w:val="22"/>
          <w:lang w:eastAsia="sk-SK"/>
        </w:rPr>
      </w:pPr>
      <w:hyperlink w:anchor="_Toc56171954" w:history="1">
        <w:r w:rsidR="006412ED" w:rsidRPr="00AF6CCE">
          <w:rPr>
            <w:rStyle w:val="Hypertextovprepojenie"/>
            <w:noProof/>
          </w:rPr>
          <w:t>4.3.4.</w:t>
        </w:r>
        <w:r w:rsidR="006412ED">
          <w:rPr>
            <w:rFonts w:asciiTheme="minorHAnsi" w:eastAsiaTheme="minorEastAsia" w:hAnsiTheme="minorHAnsi" w:cstheme="minorBidi"/>
            <w:noProof/>
            <w:sz w:val="22"/>
            <w:szCs w:val="22"/>
            <w:lang w:eastAsia="sk-SK"/>
          </w:rPr>
          <w:tab/>
        </w:r>
        <w:r w:rsidR="006412ED" w:rsidRPr="00AF6CCE">
          <w:rPr>
            <w:rStyle w:val="Hypertextovprepojenie"/>
            <w:noProof/>
          </w:rPr>
          <w:t>eV_01_06 – Zapísanie záznamu zo zobrazovacieho vyšetrenia</w:t>
        </w:r>
        <w:r w:rsidR="006412ED">
          <w:rPr>
            <w:noProof/>
            <w:webHidden/>
          </w:rPr>
          <w:tab/>
        </w:r>
        <w:r w:rsidR="006412ED">
          <w:rPr>
            <w:noProof/>
            <w:webHidden/>
          </w:rPr>
          <w:fldChar w:fldCharType="begin"/>
        </w:r>
        <w:r w:rsidR="006412ED">
          <w:rPr>
            <w:noProof/>
            <w:webHidden/>
          </w:rPr>
          <w:instrText xml:space="preserve"> PAGEREF _Toc56171954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59F5E28C" w14:textId="03C72637" w:rsidR="006412ED" w:rsidRDefault="00DB2889">
      <w:pPr>
        <w:pStyle w:val="Obsah3"/>
        <w:rPr>
          <w:rFonts w:asciiTheme="minorHAnsi" w:eastAsiaTheme="minorEastAsia" w:hAnsiTheme="minorHAnsi" w:cstheme="minorBidi"/>
          <w:noProof/>
          <w:sz w:val="22"/>
          <w:szCs w:val="22"/>
          <w:lang w:eastAsia="sk-SK"/>
        </w:rPr>
      </w:pPr>
      <w:hyperlink w:anchor="_Toc56171955" w:history="1">
        <w:r w:rsidR="006412ED" w:rsidRPr="00AF6CCE">
          <w:rPr>
            <w:rStyle w:val="Hypertextovprepojenie"/>
            <w:noProof/>
          </w:rPr>
          <w:t>4.3.5.</w:t>
        </w:r>
        <w:r w:rsidR="006412ED">
          <w:rPr>
            <w:rFonts w:asciiTheme="minorHAnsi" w:eastAsiaTheme="minorEastAsia" w:hAnsiTheme="minorHAnsi" w:cstheme="minorBidi"/>
            <w:noProof/>
            <w:sz w:val="22"/>
            <w:szCs w:val="22"/>
            <w:lang w:eastAsia="sk-SK"/>
          </w:rPr>
          <w:tab/>
        </w:r>
        <w:r w:rsidR="006412ED" w:rsidRPr="00AF6CCE">
          <w:rPr>
            <w:rStyle w:val="Hypertextovprepojenie"/>
            <w:noProof/>
          </w:rPr>
          <w:t>eV_01_07 – Vyhľadanie „odporúčania na vyšetrenie“  pacienta</w:t>
        </w:r>
        <w:r w:rsidR="006412ED">
          <w:rPr>
            <w:noProof/>
            <w:webHidden/>
          </w:rPr>
          <w:tab/>
        </w:r>
        <w:r w:rsidR="006412ED">
          <w:rPr>
            <w:noProof/>
            <w:webHidden/>
          </w:rPr>
          <w:fldChar w:fldCharType="begin"/>
        </w:r>
        <w:r w:rsidR="006412ED">
          <w:rPr>
            <w:noProof/>
            <w:webHidden/>
          </w:rPr>
          <w:instrText xml:space="preserve"> PAGEREF _Toc56171955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4900FB49" w14:textId="64F6682B" w:rsidR="006412ED" w:rsidRDefault="00DB2889">
      <w:pPr>
        <w:pStyle w:val="Obsah3"/>
        <w:rPr>
          <w:rFonts w:asciiTheme="minorHAnsi" w:eastAsiaTheme="minorEastAsia" w:hAnsiTheme="minorHAnsi" w:cstheme="minorBidi"/>
          <w:noProof/>
          <w:sz w:val="22"/>
          <w:szCs w:val="22"/>
          <w:lang w:eastAsia="sk-SK"/>
        </w:rPr>
      </w:pPr>
      <w:hyperlink w:anchor="_Toc56171956" w:history="1">
        <w:r w:rsidR="006412ED" w:rsidRPr="00AF6CCE">
          <w:rPr>
            <w:rStyle w:val="Hypertextovprepojenie"/>
            <w:noProof/>
          </w:rPr>
          <w:t>4.3.6.</w:t>
        </w:r>
        <w:r w:rsidR="006412ED">
          <w:rPr>
            <w:rFonts w:asciiTheme="minorHAnsi" w:eastAsiaTheme="minorEastAsia" w:hAnsiTheme="minorHAnsi" w:cstheme="minorBidi"/>
            <w:noProof/>
            <w:sz w:val="22"/>
            <w:szCs w:val="22"/>
            <w:lang w:eastAsia="sk-SK"/>
          </w:rPr>
          <w:tab/>
        </w:r>
        <w:r w:rsidR="006412ED" w:rsidRPr="00AF6CCE">
          <w:rPr>
            <w:rStyle w:val="Hypertextovprepojenie"/>
            <w:noProof/>
          </w:rPr>
          <w:t>eV_01_08 – Kontrolné vyšetrenie na základe vykonaných záznamov z vyšetrení k „odporúčanému vyšetreniu“</w:t>
        </w:r>
        <w:r w:rsidR="006412ED">
          <w:rPr>
            <w:noProof/>
            <w:webHidden/>
          </w:rPr>
          <w:tab/>
        </w:r>
        <w:r w:rsidR="006412ED">
          <w:rPr>
            <w:noProof/>
            <w:webHidden/>
          </w:rPr>
          <w:fldChar w:fldCharType="begin"/>
        </w:r>
        <w:r w:rsidR="006412ED">
          <w:rPr>
            <w:noProof/>
            <w:webHidden/>
          </w:rPr>
          <w:instrText xml:space="preserve"> PAGEREF _Toc56171956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45B504F9" w14:textId="1731BFA7" w:rsidR="006412ED" w:rsidRDefault="00DB2889">
      <w:pPr>
        <w:pStyle w:val="Obsah3"/>
        <w:rPr>
          <w:rFonts w:asciiTheme="minorHAnsi" w:eastAsiaTheme="minorEastAsia" w:hAnsiTheme="minorHAnsi" w:cstheme="minorBidi"/>
          <w:noProof/>
          <w:sz w:val="22"/>
          <w:szCs w:val="22"/>
          <w:lang w:eastAsia="sk-SK"/>
        </w:rPr>
      </w:pPr>
      <w:hyperlink w:anchor="_Toc56171957" w:history="1">
        <w:r w:rsidR="006412ED" w:rsidRPr="00AF6CCE">
          <w:rPr>
            <w:rStyle w:val="Hypertextovprepojenie"/>
            <w:rFonts w:ascii="Times New Roman" w:hAnsi="Times New Roman"/>
            <w:noProof/>
          </w:rPr>
          <w:t>4.3.7.</w:t>
        </w:r>
        <w:r w:rsidR="006412ED">
          <w:rPr>
            <w:rFonts w:asciiTheme="minorHAnsi" w:eastAsiaTheme="minorEastAsia" w:hAnsiTheme="minorHAnsi" w:cstheme="minorBidi"/>
            <w:noProof/>
            <w:sz w:val="22"/>
            <w:szCs w:val="22"/>
            <w:lang w:eastAsia="sk-SK"/>
          </w:rPr>
          <w:tab/>
        </w:r>
        <w:r w:rsidR="006412ED" w:rsidRPr="00AF6CCE">
          <w:rPr>
            <w:rStyle w:val="Hypertextovprepojenie"/>
            <w:noProof/>
          </w:rPr>
          <w:t>eV_01_09 – Vyhľadanie záznamov z vyšetrenia</w:t>
        </w:r>
        <w:r w:rsidR="006412ED">
          <w:rPr>
            <w:noProof/>
            <w:webHidden/>
          </w:rPr>
          <w:tab/>
        </w:r>
        <w:r w:rsidR="006412ED">
          <w:rPr>
            <w:noProof/>
            <w:webHidden/>
          </w:rPr>
          <w:fldChar w:fldCharType="begin"/>
        </w:r>
        <w:r w:rsidR="006412ED">
          <w:rPr>
            <w:noProof/>
            <w:webHidden/>
          </w:rPr>
          <w:instrText xml:space="preserve"> PAGEREF _Toc56171957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4C8C9C0C" w14:textId="04F5E947" w:rsidR="006412ED" w:rsidRDefault="00DB2889">
      <w:pPr>
        <w:pStyle w:val="Obsah3"/>
        <w:rPr>
          <w:rFonts w:asciiTheme="minorHAnsi" w:eastAsiaTheme="minorEastAsia" w:hAnsiTheme="minorHAnsi" w:cstheme="minorBidi"/>
          <w:noProof/>
          <w:sz w:val="22"/>
          <w:szCs w:val="22"/>
          <w:lang w:eastAsia="sk-SK"/>
        </w:rPr>
      </w:pPr>
      <w:hyperlink w:anchor="_Toc56171958" w:history="1">
        <w:r w:rsidR="006412ED" w:rsidRPr="00AF6CCE">
          <w:rPr>
            <w:rStyle w:val="Hypertextovprepojenie"/>
            <w:noProof/>
          </w:rPr>
          <w:t>4.3.8.</w:t>
        </w:r>
        <w:r w:rsidR="006412ED">
          <w:rPr>
            <w:rFonts w:asciiTheme="minorHAnsi" w:eastAsiaTheme="minorEastAsia" w:hAnsiTheme="minorHAnsi" w:cstheme="minorBidi"/>
            <w:noProof/>
            <w:sz w:val="22"/>
            <w:szCs w:val="22"/>
            <w:lang w:eastAsia="sk-SK"/>
          </w:rPr>
          <w:tab/>
        </w:r>
        <w:r w:rsidR="006412ED" w:rsidRPr="00AF6CCE">
          <w:rPr>
            <w:rStyle w:val="Hypertextovprepojenie"/>
            <w:noProof/>
          </w:rPr>
          <w:t>eV_01_13 – Zapísanie lekárskej prepúšťacej správy v kúpeľoch</w:t>
        </w:r>
        <w:r w:rsidR="006412ED">
          <w:rPr>
            <w:noProof/>
            <w:webHidden/>
          </w:rPr>
          <w:tab/>
        </w:r>
        <w:r w:rsidR="006412ED">
          <w:rPr>
            <w:noProof/>
            <w:webHidden/>
          </w:rPr>
          <w:fldChar w:fldCharType="begin"/>
        </w:r>
        <w:r w:rsidR="006412ED">
          <w:rPr>
            <w:noProof/>
            <w:webHidden/>
          </w:rPr>
          <w:instrText xml:space="preserve"> PAGEREF _Toc56171958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494B5F29" w14:textId="32C5928A" w:rsidR="006412ED" w:rsidRDefault="00DB2889">
      <w:pPr>
        <w:pStyle w:val="Obsah3"/>
        <w:rPr>
          <w:rFonts w:asciiTheme="minorHAnsi" w:eastAsiaTheme="minorEastAsia" w:hAnsiTheme="minorHAnsi" w:cstheme="minorBidi"/>
          <w:noProof/>
          <w:sz w:val="22"/>
          <w:szCs w:val="22"/>
          <w:lang w:eastAsia="sk-SK"/>
        </w:rPr>
      </w:pPr>
      <w:hyperlink w:anchor="_Toc56171959" w:history="1">
        <w:r w:rsidR="006412ED" w:rsidRPr="00AF6CCE">
          <w:rPr>
            <w:rStyle w:val="Hypertextovprepojenie"/>
            <w:noProof/>
          </w:rPr>
          <w:t>4.3.9.</w:t>
        </w:r>
        <w:r w:rsidR="006412ED">
          <w:rPr>
            <w:rFonts w:asciiTheme="minorHAnsi" w:eastAsiaTheme="minorEastAsia" w:hAnsiTheme="minorHAnsi" w:cstheme="minorBidi"/>
            <w:noProof/>
            <w:sz w:val="22"/>
            <w:szCs w:val="22"/>
            <w:lang w:eastAsia="sk-SK"/>
          </w:rPr>
          <w:tab/>
        </w:r>
        <w:r w:rsidR="006412ED" w:rsidRPr="00AF6CCE">
          <w:rPr>
            <w:rStyle w:val="Hypertextovprepojenie"/>
            <w:noProof/>
          </w:rPr>
          <w:t>eV_01_14 – Zapísanie záznamu o zhodnotení zdravotného stavu osoby</w:t>
        </w:r>
        <w:r w:rsidR="006412ED">
          <w:rPr>
            <w:noProof/>
            <w:webHidden/>
          </w:rPr>
          <w:tab/>
        </w:r>
        <w:r w:rsidR="006412ED">
          <w:rPr>
            <w:noProof/>
            <w:webHidden/>
          </w:rPr>
          <w:fldChar w:fldCharType="begin"/>
        </w:r>
        <w:r w:rsidR="006412ED">
          <w:rPr>
            <w:noProof/>
            <w:webHidden/>
          </w:rPr>
          <w:instrText xml:space="preserve"> PAGEREF _Toc56171959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6B8E89D3" w14:textId="19426466" w:rsidR="006412ED" w:rsidRDefault="00DB2889">
      <w:pPr>
        <w:pStyle w:val="Obsah3"/>
        <w:rPr>
          <w:rFonts w:asciiTheme="minorHAnsi" w:eastAsiaTheme="minorEastAsia" w:hAnsiTheme="minorHAnsi" w:cstheme="minorBidi"/>
          <w:noProof/>
          <w:sz w:val="22"/>
          <w:szCs w:val="22"/>
          <w:lang w:eastAsia="sk-SK"/>
        </w:rPr>
      </w:pPr>
      <w:hyperlink w:anchor="_Toc56171960" w:history="1">
        <w:r w:rsidR="006412ED" w:rsidRPr="00AF6CCE">
          <w:rPr>
            <w:rStyle w:val="Hypertextovprepojenie"/>
            <w:noProof/>
          </w:rPr>
          <w:t>4.3.10.</w:t>
        </w:r>
        <w:r w:rsidR="006412ED">
          <w:rPr>
            <w:rFonts w:asciiTheme="minorHAnsi" w:eastAsiaTheme="minorEastAsia" w:hAnsiTheme="minorHAnsi" w:cstheme="minorBidi"/>
            <w:noProof/>
            <w:sz w:val="22"/>
            <w:szCs w:val="22"/>
            <w:lang w:eastAsia="sk-SK"/>
          </w:rPr>
          <w:tab/>
        </w:r>
        <w:r w:rsidR="006412ED" w:rsidRPr="00AF6CCE">
          <w:rPr>
            <w:rStyle w:val="Hypertextovprepojenie"/>
            <w:noProof/>
          </w:rPr>
          <w:t>eV_01_29 – Storno záznamu z vyšetrenia</w:t>
        </w:r>
        <w:r w:rsidR="006412ED">
          <w:rPr>
            <w:noProof/>
            <w:webHidden/>
          </w:rPr>
          <w:tab/>
        </w:r>
        <w:r w:rsidR="006412ED">
          <w:rPr>
            <w:noProof/>
            <w:webHidden/>
          </w:rPr>
          <w:fldChar w:fldCharType="begin"/>
        </w:r>
        <w:r w:rsidR="006412ED">
          <w:rPr>
            <w:noProof/>
            <w:webHidden/>
          </w:rPr>
          <w:instrText xml:space="preserve"> PAGEREF _Toc56171960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564A4D00" w14:textId="11129E4C" w:rsidR="006412ED" w:rsidRDefault="00DB2889">
      <w:pPr>
        <w:pStyle w:val="Obsah3"/>
        <w:rPr>
          <w:rFonts w:asciiTheme="minorHAnsi" w:eastAsiaTheme="minorEastAsia" w:hAnsiTheme="minorHAnsi" w:cstheme="minorBidi"/>
          <w:noProof/>
          <w:sz w:val="22"/>
          <w:szCs w:val="22"/>
          <w:lang w:eastAsia="sk-SK"/>
        </w:rPr>
      </w:pPr>
      <w:hyperlink w:anchor="_Toc56171961" w:history="1">
        <w:r w:rsidR="006412ED" w:rsidRPr="00AF6CCE">
          <w:rPr>
            <w:rStyle w:val="Hypertextovprepojenie"/>
            <w:noProof/>
          </w:rPr>
          <w:t>4.3.11.</w:t>
        </w:r>
        <w:r w:rsidR="006412ED">
          <w:rPr>
            <w:rFonts w:asciiTheme="minorHAnsi" w:eastAsiaTheme="minorEastAsia" w:hAnsiTheme="minorHAnsi" w:cstheme="minorBidi"/>
            <w:noProof/>
            <w:sz w:val="22"/>
            <w:szCs w:val="22"/>
            <w:lang w:eastAsia="sk-SK"/>
          </w:rPr>
          <w:tab/>
        </w:r>
        <w:r w:rsidR="006412ED" w:rsidRPr="00AF6CCE">
          <w:rPr>
            <w:rStyle w:val="Hypertextovprepojenie"/>
            <w:noProof/>
          </w:rPr>
          <w:t>eV_01_30 – Vyhľadanie klinických údajov v pacientskom sumári</w:t>
        </w:r>
        <w:r w:rsidR="006412ED">
          <w:rPr>
            <w:noProof/>
            <w:webHidden/>
          </w:rPr>
          <w:tab/>
        </w:r>
        <w:r w:rsidR="006412ED">
          <w:rPr>
            <w:noProof/>
            <w:webHidden/>
          </w:rPr>
          <w:fldChar w:fldCharType="begin"/>
        </w:r>
        <w:r w:rsidR="006412ED">
          <w:rPr>
            <w:noProof/>
            <w:webHidden/>
          </w:rPr>
          <w:instrText xml:space="preserve"> PAGEREF _Toc56171961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7B78E1D2" w14:textId="0E92A5C3" w:rsidR="006412ED" w:rsidRDefault="00DB2889">
      <w:pPr>
        <w:pStyle w:val="Obsah3"/>
        <w:rPr>
          <w:rFonts w:asciiTheme="minorHAnsi" w:eastAsiaTheme="minorEastAsia" w:hAnsiTheme="minorHAnsi" w:cstheme="minorBidi"/>
          <w:noProof/>
          <w:sz w:val="22"/>
          <w:szCs w:val="22"/>
          <w:lang w:eastAsia="sk-SK"/>
        </w:rPr>
      </w:pPr>
      <w:hyperlink w:anchor="_Toc56171962" w:history="1">
        <w:r w:rsidR="006412ED" w:rsidRPr="00AF6CCE">
          <w:rPr>
            <w:rStyle w:val="Hypertextovprepojenie"/>
            <w:noProof/>
          </w:rPr>
          <w:t>4.3.12.</w:t>
        </w:r>
        <w:r w:rsidR="006412ED">
          <w:rPr>
            <w:rFonts w:asciiTheme="minorHAnsi" w:eastAsiaTheme="minorEastAsia" w:hAnsiTheme="minorHAnsi" w:cstheme="minorBidi"/>
            <w:noProof/>
            <w:sz w:val="22"/>
            <w:szCs w:val="22"/>
            <w:lang w:eastAsia="sk-SK"/>
          </w:rPr>
          <w:tab/>
        </w:r>
        <w:r w:rsidR="006412ED" w:rsidRPr="00AF6CCE">
          <w:rPr>
            <w:rStyle w:val="Hypertextovprepojenie"/>
            <w:noProof/>
          </w:rPr>
          <w:t>eV_01_31 – Vyhľadanie kontaktných údajov v pacientskom sumári</w:t>
        </w:r>
        <w:r w:rsidR="006412ED">
          <w:rPr>
            <w:noProof/>
            <w:webHidden/>
          </w:rPr>
          <w:tab/>
        </w:r>
        <w:r w:rsidR="006412ED">
          <w:rPr>
            <w:noProof/>
            <w:webHidden/>
          </w:rPr>
          <w:fldChar w:fldCharType="begin"/>
        </w:r>
        <w:r w:rsidR="006412ED">
          <w:rPr>
            <w:noProof/>
            <w:webHidden/>
          </w:rPr>
          <w:instrText xml:space="preserve"> PAGEREF _Toc56171962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677C39E9" w14:textId="03AC0E74" w:rsidR="006412ED" w:rsidRDefault="00DB2889">
      <w:pPr>
        <w:pStyle w:val="Obsah3"/>
        <w:rPr>
          <w:rFonts w:asciiTheme="minorHAnsi" w:eastAsiaTheme="minorEastAsia" w:hAnsiTheme="minorHAnsi" w:cstheme="minorBidi"/>
          <w:noProof/>
          <w:sz w:val="22"/>
          <w:szCs w:val="22"/>
          <w:lang w:eastAsia="sk-SK"/>
        </w:rPr>
      </w:pPr>
      <w:hyperlink w:anchor="_Toc56171963" w:history="1">
        <w:r w:rsidR="006412ED" w:rsidRPr="00AF6CCE">
          <w:rPr>
            <w:rStyle w:val="Hypertextovprepojenie"/>
            <w:noProof/>
          </w:rPr>
          <w:t>4.3.13.</w:t>
        </w:r>
        <w:r w:rsidR="006412ED">
          <w:rPr>
            <w:rFonts w:asciiTheme="minorHAnsi" w:eastAsiaTheme="minorEastAsia" w:hAnsiTheme="minorHAnsi" w:cstheme="minorBidi"/>
            <w:noProof/>
            <w:sz w:val="22"/>
            <w:szCs w:val="22"/>
            <w:lang w:eastAsia="sk-SK"/>
          </w:rPr>
          <w:tab/>
        </w:r>
        <w:r w:rsidR="006412ED" w:rsidRPr="00AF6CCE">
          <w:rPr>
            <w:rStyle w:val="Hypertextovprepojenie"/>
            <w:noProof/>
          </w:rPr>
          <w:t>eV_01_32 – Individuálne zaznamenanie zdravotného problému do pacientskeho sumáru</w:t>
        </w:r>
        <w:r w:rsidR="006412ED">
          <w:rPr>
            <w:noProof/>
            <w:webHidden/>
          </w:rPr>
          <w:tab/>
        </w:r>
        <w:r w:rsidR="006412ED">
          <w:rPr>
            <w:noProof/>
            <w:webHidden/>
          </w:rPr>
          <w:fldChar w:fldCharType="begin"/>
        </w:r>
        <w:r w:rsidR="006412ED">
          <w:rPr>
            <w:noProof/>
            <w:webHidden/>
          </w:rPr>
          <w:instrText xml:space="preserve"> PAGEREF _Toc56171963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23C68CF8" w14:textId="468EBEB8" w:rsidR="006412ED" w:rsidRDefault="00DB2889">
      <w:pPr>
        <w:pStyle w:val="Obsah3"/>
        <w:rPr>
          <w:rFonts w:asciiTheme="minorHAnsi" w:eastAsiaTheme="minorEastAsia" w:hAnsiTheme="minorHAnsi" w:cstheme="minorBidi"/>
          <w:noProof/>
          <w:sz w:val="22"/>
          <w:szCs w:val="22"/>
          <w:lang w:eastAsia="sk-SK"/>
        </w:rPr>
      </w:pPr>
      <w:hyperlink w:anchor="_Toc56171964" w:history="1">
        <w:r w:rsidR="006412ED" w:rsidRPr="00AF6CCE">
          <w:rPr>
            <w:rStyle w:val="Hypertextovprepojenie"/>
            <w:noProof/>
          </w:rPr>
          <w:t>4.3.14.</w:t>
        </w:r>
        <w:r w:rsidR="006412ED">
          <w:rPr>
            <w:rFonts w:asciiTheme="minorHAnsi" w:eastAsiaTheme="minorEastAsia" w:hAnsiTheme="minorHAnsi" w:cstheme="minorBidi"/>
            <w:noProof/>
            <w:sz w:val="22"/>
            <w:szCs w:val="22"/>
            <w:lang w:eastAsia="sk-SK"/>
          </w:rPr>
          <w:tab/>
        </w:r>
        <w:r w:rsidR="006412ED" w:rsidRPr="00AF6CCE">
          <w:rPr>
            <w:rStyle w:val="Hypertextovprepojenie"/>
            <w:noProof/>
          </w:rPr>
          <w:t>eV_01_33 – Individuálne zaznamenanie alergickej reakcie do pacientskeho sumáru</w:t>
        </w:r>
        <w:r w:rsidR="006412ED">
          <w:rPr>
            <w:noProof/>
            <w:webHidden/>
          </w:rPr>
          <w:tab/>
        </w:r>
        <w:r w:rsidR="006412ED">
          <w:rPr>
            <w:noProof/>
            <w:webHidden/>
          </w:rPr>
          <w:fldChar w:fldCharType="begin"/>
        </w:r>
        <w:r w:rsidR="006412ED">
          <w:rPr>
            <w:noProof/>
            <w:webHidden/>
          </w:rPr>
          <w:instrText xml:space="preserve"> PAGEREF _Toc56171964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131ABA19" w14:textId="007FD48C" w:rsidR="006412ED" w:rsidRDefault="00DB2889">
      <w:pPr>
        <w:pStyle w:val="Obsah3"/>
        <w:rPr>
          <w:rFonts w:asciiTheme="minorHAnsi" w:eastAsiaTheme="minorEastAsia" w:hAnsiTheme="minorHAnsi" w:cstheme="minorBidi"/>
          <w:noProof/>
          <w:sz w:val="22"/>
          <w:szCs w:val="22"/>
          <w:lang w:eastAsia="sk-SK"/>
        </w:rPr>
      </w:pPr>
      <w:hyperlink w:anchor="_Toc56171965" w:history="1">
        <w:r w:rsidR="006412ED" w:rsidRPr="00AF6CCE">
          <w:rPr>
            <w:rStyle w:val="Hypertextovprepojenie"/>
            <w:noProof/>
          </w:rPr>
          <w:t>4.3.15.</w:t>
        </w:r>
        <w:r w:rsidR="006412ED">
          <w:rPr>
            <w:rFonts w:asciiTheme="minorHAnsi" w:eastAsiaTheme="minorEastAsia" w:hAnsiTheme="minorHAnsi" w:cstheme="minorBidi"/>
            <w:noProof/>
            <w:sz w:val="22"/>
            <w:szCs w:val="22"/>
            <w:lang w:eastAsia="sk-SK"/>
          </w:rPr>
          <w:tab/>
        </w:r>
        <w:r w:rsidR="006412ED" w:rsidRPr="00AF6CCE">
          <w:rPr>
            <w:rStyle w:val="Hypertextovprepojenie"/>
            <w:noProof/>
          </w:rPr>
          <w:t>eV_01_34 – Individuálne zaznamenanie implantovanej zdravotnej pomôcky do pacientskeho sumáru</w:t>
        </w:r>
        <w:r w:rsidR="006412ED">
          <w:rPr>
            <w:noProof/>
            <w:webHidden/>
          </w:rPr>
          <w:tab/>
        </w:r>
        <w:r w:rsidR="006412ED">
          <w:rPr>
            <w:noProof/>
            <w:webHidden/>
          </w:rPr>
          <w:fldChar w:fldCharType="begin"/>
        </w:r>
        <w:r w:rsidR="006412ED">
          <w:rPr>
            <w:noProof/>
            <w:webHidden/>
          </w:rPr>
          <w:instrText xml:space="preserve"> PAGEREF _Toc56171965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036206CF" w14:textId="65F45FF3" w:rsidR="006412ED" w:rsidRDefault="00DB2889">
      <w:pPr>
        <w:pStyle w:val="Obsah3"/>
        <w:rPr>
          <w:rFonts w:asciiTheme="minorHAnsi" w:eastAsiaTheme="minorEastAsia" w:hAnsiTheme="minorHAnsi" w:cstheme="minorBidi"/>
          <w:noProof/>
          <w:sz w:val="22"/>
          <w:szCs w:val="22"/>
          <w:lang w:eastAsia="sk-SK"/>
        </w:rPr>
      </w:pPr>
      <w:hyperlink w:anchor="_Toc56171966" w:history="1">
        <w:r w:rsidR="006412ED" w:rsidRPr="00AF6CCE">
          <w:rPr>
            <w:rStyle w:val="Hypertextovprepojenie"/>
            <w:noProof/>
          </w:rPr>
          <w:t>4.3.16.</w:t>
        </w:r>
        <w:r w:rsidR="006412ED">
          <w:rPr>
            <w:rFonts w:asciiTheme="minorHAnsi" w:eastAsiaTheme="minorEastAsia" w:hAnsiTheme="minorHAnsi" w:cstheme="minorBidi"/>
            <w:noProof/>
            <w:sz w:val="22"/>
            <w:szCs w:val="22"/>
            <w:lang w:eastAsia="sk-SK"/>
          </w:rPr>
          <w:tab/>
        </w:r>
        <w:r w:rsidR="006412ED" w:rsidRPr="00AF6CCE">
          <w:rPr>
            <w:rStyle w:val="Hypertextovprepojenie"/>
            <w:noProof/>
          </w:rPr>
          <w:t>eV_01_35 – Individuálne zaznamenanie predpokladaného dátumu pôrodu</w:t>
        </w:r>
        <w:r w:rsidR="006412ED">
          <w:rPr>
            <w:noProof/>
            <w:webHidden/>
          </w:rPr>
          <w:tab/>
        </w:r>
        <w:r w:rsidR="006412ED">
          <w:rPr>
            <w:noProof/>
            <w:webHidden/>
          </w:rPr>
          <w:fldChar w:fldCharType="begin"/>
        </w:r>
        <w:r w:rsidR="006412ED">
          <w:rPr>
            <w:noProof/>
            <w:webHidden/>
          </w:rPr>
          <w:instrText xml:space="preserve"> PAGEREF _Toc56171966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62ABEFBD" w14:textId="24E831DF" w:rsidR="006412ED" w:rsidRDefault="00DB2889">
      <w:pPr>
        <w:pStyle w:val="Obsah3"/>
        <w:rPr>
          <w:rFonts w:asciiTheme="minorHAnsi" w:eastAsiaTheme="minorEastAsia" w:hAnsiTheme="minorHAnsi" w:cstheme="minorBidi"/>
          <w:noProof/>
          <w:sz w:val="22"/>
          <w:szCs w:val="22"/>
          <w:lang w:eastAsia="sk-SK"/>
        </w:rPr>
      </w:pPr>
      <w:hyperlink w:anchor="_Toc56171967" w:history="1">
        <w:r w:rsidR="006412ED" w:rsidRPr="00AF6CCE">
          <w:rPr>
            <w:rStyle w:val="Hypertextovprepojenie"/>
            <w:noProof/>
          </w:rPr>
          <w:t>4.3.17.</w:t>
        </w:r>
        <w:r w:rsidR="006412ED">
          <w:rPr>
            <w:rFonts w:asciiTheme="minorHAnsi" w:eastAsiaTheme="minorEastAsia" w:hAnsiTheme="minorHAnsi" w:cstheme="minorBidi"/>
            <w:noProof/>
            <w:sz w:val="22"/>
            <w:szCs w:val="22"/>
            <w:lang w:eastAsia="sk-SK"/>
          </w:rPr>
          <w:tab/>
        </w:r>
        <w:r w:rsidR="006412ED" w:rsidRPr="00AF6CCE">
          <w:rPr>
            <w:rStyle w:val="Hypertextovprepojenie"/>
            <w:noProof/>
          </w:rPr>
          <w:t>eV_01_37 – Aktualizácia kontaktných údajov v pacientskom sumári</w:t>
        </w:r>
        <w:r w:rsidR="006412ED">
          <w:rPr>
            <w:noProof/>
            <w:webHidden/>
          </w:rPr>
          <w:tab/>
        </w:r>
        <w:r w:rsidR="006412ED">
          <w:rPr>
            <w:noProof/>
            <w:webHidden/>
          </w:rPr>
          <w:fldChar w:fldCharType="begin"/>
        </w:r>
        <w:r w:rsidR="006412ED">
          <w:rPr>
            <w:noProof/>
            <w:webHidden/>
          </w:rPr>
          <w:instrText xml:space="preserve"> PAGEREF _Toc56171967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79191CDE" w14:textId="4E2DEE44" w:rsidR="006412ED" w:rsidRDefault="00DB2889">
      <w:pPr>
        <w:pStyle w:val="Obsah3"/>
        <w:rPr>
          <w:rFonts w:asciiTheme="minorHAnsi" w:eastAsiaTheme="minorEastAsia" w:hAnsiTheme="minorHAnsi" w:cstheme="minorBidi"/>
          <w:noProof/>
          <w:sz w:val="22"/>
          <w:szCs w:val="22"/>
          <w:lang w:eastAsia="sk-SK"/>
        </w:rPr>
      </w:pPr>
      <w:hyperlink w:anchor="_Toc56171968" w:history="1">
        <w:r w:rsidR="006412ED" w:rsidRPr="00AF6CCE">
          <w:rPr>
            <w:rStyle w:val="Hypertextovprepojenie"/>
            <w:noProof/>
          </w:rPr>
          <w:t>4.3.18.</w:t>
        </w:r>
        <w:r w:rsidR="006412ED">
          <w:rPr>
            <w:rFonts w:asciiTheme="minorHAnsi" w:eastAsiaTheme="minorEastAsia" w:hAnsiTheme="minorHAnsi" w:cstheme="minorBidi"/>
            <w:noProof/>
            <w:sz w:val="22"/>
            <w:szCs w:val="22"/>
            <w:lang w:eastAsia="sk-SK"/>
          </w:rPr>
          <w:tab/>
        </w:r>
        <w:r w:rsidR="006412ED" w:rsidRPr="00AF6CCE">
          <w:rPr>
            <w:rStyle w:val="Hypertextovprepojenie"/>
            <w:noProof/>
          </w:rPr>
          <w:t>eV_01_36 – Storno / zneplatnenie klinických záznamov z pacientskeho sumáru</w:t>
        </w:r>
        <w:r w:rsidR="006412ED">
          <w:rPr>
            <w:noProof/>
            <w:webHidden/>
          </w:rPr>
          <w:tab/>
        </w:r>
        <w:r w:rsidR="006412ED">
          <w:rPr>
            <w:noProof/>
            <w:webHidden/>
          </w:rPr>
          <w:fldChar w:fldCharType="begin"/>
        </w:r>
        <w:r w:rsidR="006412ED">
          <w:rPr>
            <w:noProof/>
            <w:webHidden/>
          </w:rPr>
          <w:instrText xml:space="preserve"> PAGEREF _Toc56171968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5375707A" w14:textId="38B13DF7" w:rsidR="006412ED" w:rsidRDefault="00DB2889">
      <w:pPr>
        <w:pStyle w:val="Obsah3"/>
        <w:rPr>
          <w:rFonts w:asciiTheme="minorHAnsi" w:eastAsiaTheme="minorEastAsia" w:hAnsiTheme="minorHAnsi" w:cstheme="minorBidi"/>
          <w:noProof/>
          <w:sz w:val="22"/>
          <w:szCs w:val="22"/>
          <w:lang w:eastAsia="sk-SK"/>
        </w:rPr>
      </w:pPr>
      <w:hyperlink w:anchor="_Toc56171969" w:history="1">
        <w:r w:rsidR="006412ED" w:rsidRPr="00AF6CCE">
          <w:rPr>
            <w:rStyle w:val="Hypertextovprepojenie"/>
            <w:noProof/>
          </w:rPr>
          <w:t>4.3.19.</w:t>
        </w:r>
        <w:r w:rsidR="006412ED">
          <w:rPr>
            <w:rFonts w:asciiTheme="minorHAnsi" w:eastAsiaTheme="minorEastAsia" w:hAnsiTheme="minorHAnsi" w:cstheme="minorBidi"/>
            <w:noProof/>
            <w:sz w:val="22"/>
            <w:szCs w:val="22"/>
            <w:lang w:eastAsia="sk-SK"/>
          </w:rPr>
          <w:tab/>
        </w:r>
        <w:r w:rsidR="006412ED" w:rsidRPr="00AF6CCE">
          <w:rPr>
            <w:rStyle w:val="Hypertextovprepojenie"/>
            <w:noProof/>
          </w:rPr>
          <w:t>eV_01_38 – Storno kontaktných údajov z pacientskeho sumáru</w:t>
        </w:r>
        <w:r w:rsidR="006412ED">
          <w:rPr>
            <w:noProof/>
            <w:webHidden/>
          </w:rPr>
          <w:tab/>
        </w:r>
        <w:r w:rsidR="006412ED">
          <w:rPr>
            <w:noProof/>
            <w:webHidden/>
          </w:rPr>
          <w:fldChar w:fldCharType="begin"/>
        </w:r>
        <w:r w:rsidR="006412ED">
          <w:rPr>
            <w:noProof/>
            <w:webHidden/>
          </w:rPr>
          <w:instrText xml:space="preserve"> PAGEREF _Toc56171969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5B68CDAA" w14:textId="41D5B102" w:rsidR="006412ED" w:rsidRDefault="00DB2889">
      <w:pPr>
        <w:pStyle w:val="Obsah3"/>
        <w:rPr>
          <w:rFonts w:asciiTheme="minorHAnsi" w:eastAsiaTheme="minorEastAsia" w:hAnsiTheme="minorHAnsi" w:cstheme="minorBidi"/>
          <w:noProof/>
          <w:sz w:val="22"/>
          <w:szCs w:val="22"/>
          <w:lang w:eastAsia="sk-SK"/>
        </w:rPr>
      </w:pPr>
      <w:hyperlink w:anchor="_Toc56171970" w:history="1">
        <w:r w:rsidR="006412ED" w:rsidRPr="00AF6CCE">
          <w:rPr>
            <w:rStyle w:val="Hypertextovprepojenie"/>
            <w:noProof/>
          </w:rPr>
          <w:t>4.3.20.</w:t>
        </w:r>
        <w:r w:rsidR="006412ED">
          <w:rPr>
            <w:rFonts w:asciiTheme="minorHAnsi" w:eastAsiaTheme="minorEastAsia" w:hAnsiTheme="minorHAnsi" w:cstheme="minorBidi"/>
            <w:noProof/>
            <w:sz w:val="22"/>
            <w:szCs w:val="22"/>
            <w:lang w:eastAsia="sk-SK"/>
          </w:rPr>
          <w:tab/>
        </w:r>
        <w:r w:rsidR="006412ED" w:rsidRPr="00AF6CCE">
          <w:rPr>
            <w:rStyle w:val="Hypertextovprepojenie"/>
            <w:noProof/>
          </w:rPr>
          <w:t>eV_01_39 – Vyhľadanie doplnkových zdravotných údajov</w:t>
        </w:r>
        <w:r w:rsidR="006412ED">
          <w:rPr>
            <w:noProof/>
            <w:webHidden/>
          </w:rPr>
          <w:tab/>
        </w:r>
        <w:r w:rsidR="006412ED">
          <w:rPr>
            <w:noProof/>
            <w:webHidden/>
          </w:rPr>
          <w:fldChar w:fldCharType="begin"/>
        </w:r>
        <w:r w:rsidR="006412ED">
          <w:rPr>
            <w:noProof/>
            <w:webHidden/>
          </w:rPr>
          <w:instrText xml:space="preserve"> PAGEREF _Toc56171970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5EA6C853" w14:textId="634509E7" w:rsidR="006412ED" w:rsidRDefault="00DB2889">
      <w:pPr>
        <w:pStyle w:val="Obsah3"/>
        <w:rPr>
          <w:rFonts w:asciiTheme="minorHAnsi" w:eastAsiaTheme="minorEastAsia" w:hAnsiTheme="minorHAnsi" w:cstheme="minorBidi"/>
          <w:noProof/>
          <w:sz w:val="22"/>
          <w:szCs w:val="22"/>
          <w:lang w:eastAsia="sk-SK"/>
        </w:rPr>
      </w:pPr>
      <w:hyperlink w:anchor="_Toc56171971" w:history="1">
        <w:r w:rsidR="006412ED" w:rsidRPr="00AF6CCE">
          <w:rPr>
            <w:rStyle w:val="Hypertextovprepojenie"/>
            <w:noProof/>
          </w:rPr>
          <w:t>4.3.21.</w:t>
        </w:r>
        <w:r w:rsidR="006412ED">
          <w:rPr>
            <w:rFonts w:asciiTheme="minorHAnsi" w:eastAsiaTheme="minorEastAsia" w:hAnsiTheme="minorHAnsi" w:cstheme="minorBidi"/>
            <w:noProof/>
            <w:sz w:val="22"/>
            <w:szCs w:val="22"/>
            <w:lang w:eastAsia="sk-SK"/>
          </w:rPr>
          <w:tab/>
        </w:r>
        <w:r w:rsidR="006412ED" w:rsidRPr="00AF6CCE">
          <w:rPr>
            <w:rStyle w:val="Hypertextovprepojenie"/>
            <w:noProof/>
          </w:rPr>
          <w:t>eV_01_40 – Individuálne zaznamenanie výsledkov z vyšetrení</w:t>
        </w:r>
        <w:r w:rsidR="006412ED">
          <w:rPr>
            <w:noProof/>
            <w:webHidden/>
          </w:rPr>
          <w:tab/>
        </w:r>
        <w:r w:rsidR="006412ED">
          <w:rPr>
            <w:noProof/>
            <w:webHidden/>
          </w:rPr>
          <w:fldChar w:fldCharType="begin"/>
        </w:r>
        <w:r w:rsidR="006412ED">
          <w:rPr>
            <w:noProof/>
            <w:webHidden/>
          </w:rPr>
          <w:instrText xml:space="preserve"> PAGEREF _Toc56171971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3F6002A0" w14:textId="2C745064" w:rsidR="006412ED" w:rsidRDefault="00DB2889">
      <w:pPr>
        <w:pStyle w:val="Obsah3"/>
        <w:rPr>
          <w:rFonts w:asciiTheme="minorHAnsi" w:eastAsiaTheme="minorEastAsia" w:hAnsiTheme="minorHAnsi" w:cstheme="minorBidi"/>
          <w:noProof/>
          <w:sz w:val="22"/>
          <w:szCs w:val="22"/>
          <w:lang w:eastAsia="sk-SK"/>
        </w:rPr>
      </w:pPr>
      <w:hyperlink w:anchor="_Toc56171972" w:history="1">
        <w:r w:rsidR="006412ED" w:rsidRPr="00AF6CCE">
          <w:rPr>
            <w:rStyle w:val="Hypertextovprepojenie"/>
            <w:noProof/>
          </w:rPr>
          <w:t>4.3.22.</w:t>
        </w:r>
        <w:r w:rsidR="006412ED">
          <w:rPr>
            <w:rFonts w:asciiTheme="minorHAnsi" w:eastAsiaTheme="minorEastAsia" w:hAnsiTheme="minorHAnsi" w:cstheme="minorBidi"/>
            <w:noProof/>
            <w:sz w:val="22"/>
            <w:szCs w:val="22"/>
            <w:lang w:eastAsia="sk-SK"/>
          </w:rPr>
          <w:tab/>
        </w:r>
        <w:r w:rsidR="006412ED" w:rsidRPr="00AF6CCE">
          <w:rPr>
            <w:rStyle w:val="Hypertextovprepojenie"/>
            <w:noProof/>
          </w:rPr>
          <w:t>eV_01_41 – Individuálne zaznamenanie sociálnej anamnézy</w:t>
        </w:r>
        <w:r w:rsidR="006412ED">
          <w:rPr>
            <w:noProof/>
            <w:webHidden/>
          </w:rPr>
          <w:tab/>
        </w:r>
        <w:r w:rsidR="006412ED">
          <w:rPr>
            <w:noProof/>
            <w:webHidden/>
          </w:rPr>
          <w:fldChar w:fldCharType="begin"/>
        </w:r>
        <w:r w:rsidR="006412ED">
          <w:rPr>
            <w:noProof/>
            <w:webHidden/>
          </w:rPr>
          <w:instrText xml:space="preserve"> PAGEREF _Toc56171972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6151923C" w14:textId="0C81EF5B" w:rsidR="006412ED" w:rsidRDefault="00DB2889">
      <w:pPr>
        <w:pStyle w:val="Obsah3"/>
        <w:rPr>
          <w:rFonts w:asciiTheme="minorHAnsi" w:eastAsiaTheme="minorEastAsia" w:hAnsiTheme="minorHAnsi" w:cstheme="minorBidi"/>
          <w:noProof/>
          <w:sz w:val="22"/>
          <w:szCs w:val="22"/>
          <w:lang w:eastAsia="sk-SK"/>
        </w:rPr>
      </w:pPr>
      <w:hyperlink w:anchor="_Toc56171973" w:history="1">
        <w:r w:rsidR="006412ED" w:rsidRPr="00AF6CCE">
          <w:rPr>
            <w:rStyle w:val="Hypertextovprepojenie"/>
            <w:noProof/>
          </w:rPr>
          <w:t>4.3.23.</w:t>
        </w:r>
        <w:r w:rsidR="006412ED">
          <w:rPr>
            <w:rFonts w:asciiTheme="minorHAnsi" w:eastAsiaTheme="minorEastAsia" w:hAnsiTheme="minorHAnsi" w:cstheme="minorBidi"/>
            <w:noProof/>
            <w:sz w:val="22"/>
            <w:szCs w:val="22"/>
            <w:lang w:eastAsia="sk-SK"/>
          </w:rPr>
          <w:tab/>
        </w:r>
        <w:r w:rsidR="006412ED" w:rsidRPr="00AF6CCE">
          <w:rPr>
            <w:rStyle w:val="Hypertextovprepojenie"/>
            <w:noProof/>
          </w:rPr>
          <w:t>eV_01_42 – Individuálne zaznamenanie osobnej anamnézy</w:t>
        </w:r>
        <w:r w:rsidR="006412ED">
          <w:rPr>
            <w:noProof/>
            <w:webHidden/>
          </w:rPr>
          <w:tab/>
        </w:r>
        <w:r w:rsidR="006412ED">
          <w:rPr>
            <w:noProof/>
            <w:webHidden/>
          </w:rPr>
          <w:fldChar w:fldCharType="begin"/>
        </w:r>
        <w:r w:rsidR="006412ED">
          <w:rPr>
            <w:noProof/>
            <w:webHidden/>
          </w:rPr>
          <w:instrText xml:space="preserve"> PAGEREF _Toc56171973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1163E709" w14:textId="6F19057B" w:rsidR="006412ED" w:rsidRDefault="00DB2889">
      <w:pPr>
        <w:pStyle w:val="Obsah3"/>
        <w:rPr>
          <w:rFonts w:asciiTheme="minorHAnsi" w:eastAsiaTheme="minorEastAsia" w:hAnsiTheme="minorHAnsi" w:cstheme="minorBidi"/>
          <w:noProof/>
          <w:sz w:val="22"/>
          <w:szCs w:val="22"/>
          <w:lang w:eastAsia="sk-SK"/>
        </w:rPr>
      </w:pPr>
      <w:hyperlink w:anchor="_Toc56171974" w:history="1">
        <w:r w:rsidR="006412ED" w:rsidRPr="00AF6CCE">
          <w:rPr>
            <w:rStyle w:val="Hypertextovprepojenie"/>
            <w:noProof/>
          </w:rPr>
          <w:t>4.3.24.</w:t>
        </w:r>
        <w:r w:rsidR="006412ED">
          <w:rPr>
            <w:rFonts w:asciiTheme="minorHAnsi" w:eastAsiaTheme="minorEastAsia" w:hAnsiTheme="minorHAnsi" w:cstheme="minorBidi"/>
            <w:noProof/>
            <w:sz w:val="22"/>
            <w:szCs w:val="22"/>
            <w:lang w:eastAsia="sk-SK"/>
          </w:rPr>
          <w:tab/>
        </w:r>
        <w:r w:rsidR="006412ED" w:rsidRPr="00AF6CCE">
          <w:rPr>
            <w:rStyle w:val="Hypertextovprepojenie"/>
            <w:noProof/>
          </w:rPr>
          <w:t>eV_01_43 – Zapísanie záznamu z vyšetrenia s reštrikciou</w:t>
        </w:r>
        <w:r w:rsidR="006412ED">
          <w:rPr>
            <w:noProof/>
            <w:webHidden/>
          </w:rPr>
          <w:tab/>
        </w:r>
        <w:r w:rsidR="006412ED">
          <w:rPr>
            <w:noProof/>
            <w:webHidden/>
          </w:rPr>
          <w:fldChar w:fldCharType="begin"/>
        </w:r>
        <w:r w:rsidR="006412ED">
          <w:rPr>
            <w:noProof/>
            <w:webHidden/>
          </w:rPr>
          <w:instrText xml:space="preserve"> PAGEREF _Toc56171974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40A2F293" w14:textId="09FF6A5C" w:rsidR="006412ED" w:rsidRDefault="00DB2889">
      <w:pPr>
        <w:pStyle w:val="Obsah3"/>
        <w:rPr>
          <w:rFonts w:asciiTheme="minorHAnsi" w:eastAsiaTheme="minorEastAsia" w:hAnsiTheme="minorHAnsi" w:cstheme="minorBidi"/>
          <w:noProof/>
          <w:sz w:val="22"/>
          <w:szCs w:val="22"/>
          <w:lang w:eastAsia="sk-SK"/>
        </w:rPr>
      </w:pPr>
      <w:hyperlink w:anchor="_Toc56171975" w:history="1">
        <w:r w:rsidR="006412ED" w:rsidRPr="00AF6CCE">
          <w:rPr>
            <w:rStyle w:val="Hypertextovprepojenie"/>
            <w:noProof/>
          </w:rPr>
          <w:t>4.3.25.</w:t>
        </w:r>
        <w:r w:rsidR="006412ED">
          <w:rPr>
            <w:rFonts w:asciiTheme="minorHAnsi" w:eastAsiaTheme="minorEastAsia" w:hAnsiTheme="minorHAnsi" w:cstheme="minorBidi"/>
            <w:noProof/>
            <w:sz w:val="22"/>
            <w:szCs w:val="22"/>
            <w:lang w:eastAsia="sk-SK"/>
          </w:rPr>
          <w:tab/>
        </w:r>
        <w:r w:rsidR="006412ED" w:rsidRPr="00AF6CCE">
          <w:rPr>
            <w:rStyle w:val="Hypertextovprepojenie"/>
            <w:noProof/>
          </w:rPr>
          <w:t>eV_01_44 – Zapísanie reštrikcie existujúceho záznamu z vyšetrenia</w:t>
        </w:r>
        <w:r w:rsidR="006412ED">
          <w:rPr>
            <w:noProof/>
            <w:webHidden/>
          </w:rPr>
          <w:tab/>
        </w:r>
        <w:r w:rsidR="006412ED">
          <w:rPr>
            <w:noProof/>
            <w:webHidden/>
          </w:rPr>
          <w:fldChar w:fldCharType="begin"/>
        </w:r>
        <w:r w:rsidR="006412ED">
          <w:rPr>
            <w:noProof/>
            <w:webHidden/>
          </w:rPr>
          <w:instrText xml:space="preserve"> PAGEREF _Toc56171975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4640D4FB" w14:textId="62F42FDF" w:rsidR="006412ED" w:rsidRDefault="00DB2889">
      <w:pPr>
        <w:pStyle w:val="Obsah3"/>
        <w:rPr>
          <w:rFonts w:asciiTheme="minorHAnsi" w:eastAsiaTheme="minorEastAsia" w:hAnsiTheme="minorHAnsi" w:cstheme="minorBidi"/>
          <w:noProof/>
          <w:sz w:val="22"/>
          <w:szCs w:val="22"/>
          <w:lang w:eastAsia="sk-SK"/>
        </w:rPr>
      </w:pPr>
      <w:hyperlink w:anchor="_Toc56171976" w:history="1">
        <w:r w:rsidR="006412ED" w:rsidRPr="00AF6CCE">
          <w:rPr>
            <w:rStyle w:val="Hypertextovprepojenie"/>
            <w:noProof/>
          </w:rPr>
          <w:t>4.3.26.</w:t>
        </w:r>
        <w:r w:rsidR="006412ED">
          <w:rPr>
            <w:rFonts w:asciiTheme="minorHAnsi" w:eastAsiaTheme="minorEastAsia" w:hAnsiTheme="minorHAnsi" w:cstheme="minorBidi"/>
            <w:noProof/>
            <w:sz w:val="22"/>
            <w:szCs w:val="22"/>
            <w:lang w:eastAsia="sk-SK"/>
          </w:rPr>
          <w:tab/>
        </w:r>
        <w:r w:rsidR="006412ED" w:rsidRPr="00AF6CCE">
          <w:rPr>
            <w:rStyle w:val="Hypertextovprepojenie"/>
            <w:noProof/>
          </w:rPr>
          <w:t>eV_01_45 – Zmena reštrikcie záznamu z vyšetrenia</w:t>
        </w:r>
        <w:r w:rsidR="006412ED">
          <w:rPr>
            <w:noProof/>
            <w:webHidden/>
          </w:rPr>
          <w:tab/>
        </w:r>
        <w:r w:rsidR="006412ED">
          <w:rPr>
            <w:noProof/>
            <w:webHidden/>
          </w:rPr>
          <w:fldChar w:fldCharType="begin"/>
        </w:r>
        <w:r w:rsidR="006412ED">
          <w:rPr>
            <w:noProof/>
            <w:webHidden/>
          </w:rPr>
          <w:instrText xml:space="preserve"> PAGEREF _Toc56171976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40378A62" w14:textId="65855514" w:rsidR="006412ED" w:rsidRDefault="00DB2889">
      <w:pPr>
        <w:pStyle w:val="Obsah3"/>
        <w:rPr>
          <w:rFonts w:asciiTheme="minorHAnsi" w:eastAsiaTheme="minorEastAsia" w:hAnsiTheme="minorHAnsi" w:cstheme="minorBidi"/>
          <w:noProof/>
          <w:sz w:val="22"/>
          <w:szCs w:val="22"/>
          <w:lang w:eastAsia="sk-SK"/>
        </w:rPr>
      </w:pPr>
      <w:hyperlink w:anchor="_Toc56171977" w:history="1">
        <w:r w:rsidR="006412ED" w:rsidRPr="00AF6CCE">
          <w:rPr>
            <w:rStyle w:val="Hypertextovprepojenie"/>
            <w:noProof/>
          </w:rPr>
          <w:t>4.3.27.</w:t>
        </w:r>
        <w:r w:rsidR="006412ED">
          <w:rPr>
            <w:rFonts w:asciiTheme="minorHAnsi" w:eastAsiaTheme="minorEastAsia" w:hAnsiTheme="minorHAnsi" w:cstheme="minorBidi"/>
            <w:noProof/>
            <w:sz w:val="22"/>
            <w:szCs w:val="22"/>
            <w:lang w:eastAsia="sk-SK"/>
          </w:rPr>
          <w:tab/>
        </w:r>
        <w:r w:rsidR="006412ED" w:rsidRPr="00AF6CCE">
          <w:rPr>
            <w:rStyle w:val="Hypertextovprepojenie"/>
            <w:noProof/>
          </w:rPr>
          <w:t>eV_01_46 – Zrušenie reštrikcie záznamu z vyšetrenia</w:t>
        </w:r>
        <w:r w:rsidR="006412ED">
          <w:rPr>
            <w:noProof/>
            <w:webHidden/>
          </w:rPr>
          <w:tab/>
        </w:r>
        <w:r w:rsidR="006412ED">
          <w:rPr>
            <w:noProof/>
            <w:webHidden/>
          </w:rPr>
          <w:fldChar w:fldCharType="begin"/>
        </w:r>
        <w:r w:rsidR="006412ED">
          <w:rPr>
            <w:noProof/>
            <w:webHidden/>
          </w:rPr>
          <w:instrText xml:space="preserve"> PAGEREF _Toc56171977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2DC4AC57" w14:textId="5B008967" w:rsidR="006412ED" w:rsidRDefault="00DB2889">
      <w:pPr>
        <w:pStyle w:val="Obsah3"/>
        <w:rPr>
          <w:rFonts w:asciiTheme="minorHAnsi" w:eastAsiaTheme="minorEastAsia" w:hAnsiTheme="minorHAnsi" w:cstheme="minorBidi"/>
          <w:noProof/>
          <w:sz w:val="22"/>
          <w:szCs w:val="22"/>
          <w:lang w:eastAsia="sk-SK"/>
        </w:rPr>
      </w:pPr>
      <w:hyperlink w:anchor="_Toc56171978" w:history="1">
        <w:r w:rsidR="006412ED" w:rsidRPr="00AF6CCE">
          <w:rPr>
            <w:rStyle w:val="Hypertextovprepojenie"/>
            <w:noProof/>
          </w:rPr>
          <w:t>4.3.28.</w:t>
        </w:r>
        <w:r w:rsidR="006412ED">
          <w:rPr>
            <w:rFonts w:asciiTheme="minorHAnsi" w:eastAsiaTheme="minorEastAsia" w:hAnsiTheme="minorHAnsi" w:cstheme="minorBidi"/>
            <w:noProof/>
            <w:sz w:val="22"/>
            <w:szCs w:val="22"/>
            <w:lang w:eastAsia="sk-SK"/>
          </w:rPr>
          <w:tab/>
        </w:r>
        <w:r w:rsidR="006412ED" w:rsidRPr="00AF6CCE">
          <w:rPr>
            <w:rStyle w:val="Hypertextovprepojenie"/>
            <w:noProof/>
          </w:rPr>
          <w:t>eV_01_47 – Vyhľadanie reštrikcií</w:t>
        </w:r>
        <w:r w:rsidR="006412ED">
          <w:rPr>
            <w:noProof/>
            <w:webHidden/>
          </w:rPr>
          <w:tab/>
        </w:r>
        <w:r w:rsidR="006412ED">
          <w:rPr>
            <w:noProof/>
            <w:webHidden/>
          </w:rPr>
          <w:fldChar w:fldCharType="begin"/>
        </w:r>
        <w:r w:rsidR="006412ED">
          <w:rPr>
            <w:noProof/>
            <w:webHidden/>
          </w:rPr>
          <w:instrText xml:space="preserve"> PAGEREF _Toc56171978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6D145E2B" w14:textId="366AAFA9" w:rsidR="006412ED" w:rsidRDefault="00DB2889">
      <w:pPr>
        <w:pStyle w:val="Obsah2"/>
        <w:rPr>
          <w:rFonts w:asciiTheme="minorHAnsi" w:eastAsiaTheme="minorEastAsia" w:hAnsiTheme="minorHAnsi" w:cstheme="minorBidi"/>
          <w:i w:val="0"/>
          <w:noProof/>
          <w:sz w:val="22"/>
          <w:szCs w:val="22"/>
          <w:lang w:eastAsia="sk-SK"/>
        </w:rPr>
      </w:pPr>
      <w:hyperlink w:anchor="_Toc56171979" w:history="1">
        <w:r w:rsidR="006412ED" w:rsidRPr="00AF6CCE">
          <w:rPr>
            <w:rStyle w:val="Hypertextovprepojenie"/>
            <w:noProof/>
          </w:rPr>
          <w:t>4.3.29</w:t>
        </w:r>
        <w:r w:rsidR="006412ED">
          <w:rPr>
            <w:rFonts w:asciiTheme="minorHAnsi" w:eastAsiaTheme="minorEastAsia" w:hAnsiTheme="minorHAnsi" w:cstheme="minorBidi"/>
            <w:i w:val="0"/>
            <w:noProof/>
            <w:sz w:val="22"/>
            <w:szCs w:val="22"/>
            <w:lang w:eastAsia="sk-SK"/>
          </w:rPr>
          <w:tab/>
        </w:r>
        <w:r w:rsidR="006412ED" w:rsidRPr="00AF6CCE">
          <w:rPr>
            <w:rStyle w:val="Hypertextovprepojenie"/>
            <w:noProof/>
          </w:rPr>
          <w:t>eV_01_48 Prevzatie výmenného lístka</w:t>
        </w:r>
        <w:r w:rsidR="006412ED">
          <w:rPr>
            <w:noProof/>
            <w:webHidden/>
          </w:rPr>
          <w:tab/>
        </w:r>
        <w:r w:rsidR="006412ED">
          <w:rPr>
            <w:noProof/>
            <w:webHidden/>
          </w:rPr>
          <w:fldChar w:fldCharType="begin"/>
        </w:r>
        <w:r w:rsidR="006412ED">
          <w:rPr>
            <w:noProof/>
            <w:webHidden/>
          </w:rPr>
          <w:instrText xml:space="preserve"> PAGEREF _Toc56171979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416D8C49" w14:textId="2CAD5C9B" w:rsidR="006412ED" w:rsidRDefault="00DB2889">
      <w:pPr>
        <w:pStyle w:val="Obsah1"/>
        <w:rPr>
          <w:rFonts w:asciiTheme="minorHAnsi" w:eastAsiaTheme="minorEastAsia" w:hAnsiTheme="minorHAnsi" w:cstheme="minorBidi"/>
          <w:b w:val="0"/>
          <w:noProof/>
          <w:sz w:val="22"/>
          <w:szCs w:val="22"/>
          <w:lang w:eastAsia="sk-SK"/>
        </w:rPr>
      </w:pPr>
      <w:hyperlink w:anchor="_Toc56171980" w:history="1">
        <w:r w:rsidR="006412ED" w:rsidRPr="00AF6CCE">
          <w:rPr>
            <w:rStyle w:val="Hypertextovprepojenie"/>
            <w:noProof/>
          </w:rPr>
          <w:t>5.</w:t>
        </w:r>
        <w:r w:rsidR="006412ED">
          <w:rPr>
            <w:rFonts w:asciiTheme="minorHAnsi" w:eastAsiaTheme="minorEastAsia" w:hAnsiTheme="minorHAnsi" w:cstheme="minorBidi"/>
            <w:b w:val="0"/>
            <w:noProof/>
            <w:sz w:val="22"/>
            <w:szCs w:val="22"/>
            <w:lang w:eastAsia="sk-SK"/>
          </w:rPr>
          <w:tab/>
        </w:r>
        <w:r w:rsidR="006412ED" w:rsidRPr="00AF6CCE">
          <w:rPr>
            <w:rStyle w:val="Hypertextovprepojenie"/>
            <w:noProof/>
          </w:rPr>
          <w:t>Popis služieb</w:t>
        </w:r>
        <w:r w:rsidR="006412ED">
          <w:rPr>
            <w:noProof/>
            <w:webHidden/>
          </w:rPr>
          <w:tab/>
        </w:r>
        <w:r w:rsidR="006412ED">
          <w:rPr>
            <w:noProof/>
            <w:webHidden/>
          </w:rPr>
          <w:fldChar w:fldCharType="begin"/>
        </w:r>
        <w:r w:rsidR="006412ED">
          <w:rPr>
            <w:noProof/>
            <w:webHidden/>
          </w:rPr>
          <w:instrText xml:space="preserve"> PAGEREF _Toc56171980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22AB9F51" w14:textId="042F8603" w:rsidR="006412ED" w:rsidRDefault="00DB2889">
      <w:pPr>
        <w:pStyle w:val="Obsah1"/>
        <w:rPr>
          <w:rFonts w:asciiTheme="minorHAnsi" w:eastAsiaTheme="minorEastAsia" w:hAnsiTheme="minorHAnsi" w:cstheme="minorBidi"/>
          <w:b w:val="0"/>
          <w:noProof/>
          <w:sz w:val="22"/>
          <w:szCs w:val="22"/>
          <w:lang w:eastAsia="sk-SK"/>
        </w:rPr>
      </w:pPr>
      <w:hyperlink w:anchor="_Toc56171981" w:history="1">
        <w:r w:rsidR="006412ED" w:rsidRPr="00AF6CCE">
          <w:rPr>
            <w:rStyle w:val="Hypertextovprepojenie"/>
            <w:bCs/>
            <w:noProof/>
          </w:rPr>
          <w:t>Stavy verzií záznamov</w:t>
        </w:r>
        <w:r w:rsidR="006412ED">
          <w:rPr>
            <w:noProof/>
            <w:webHidden/>
          </w:rPr>
          <w:tab/>
        </w:r>
        <w:r w:rsidR="006412ED">
          <w:rPr>
            <w:noProof/>
            <w:webHidden/>
          </w:rPr>
          <w:fldChar w:fldCharType="begin"/>
        </w:r>
        <w:r w:rsidR="006412ED">
          <w:rPr>
            <w:noProof/>
            <w:webHidden/>
          </w:rPr>
          <w:instrText xml:space="preserve"> PAGEREF _Toc56171981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2D0BB540" w14:textId="39E5C634" w:rsidR="006412ED" w:rsidRDefault="00DB2889">
      <w:pPr>
        <w:pStyle w:val="Obsah2"/>
        <w:rPr>
          <w:rFonts w:asciiTheme="minorHAnsi" w:eastAsiaTheme="minorEastAsia" w:hAnsiTheme="minorHAnsi" w:cstheme="minorBidi"/>
          <w:i w:val="0"/>
          <w:noProof/>
          <w:sz w:val="22"/>
          <w:szCs w:val="22"/>
          <w:lang w:eastAsia="sk-SK"/>
        </w:rPr>
      </w:pPr>
      <w:hyperlink w:anchor="_Toc56171982" w:history="1">
        <w:r w:rsidR="006412ED" w:rsidRPr="00AF6CCE">
          <w:rPr>
            <w:rStyle w:val="Hypertextovprepojenie"/>
            <w:noProof/>
          </w:rPr>
          <w:t>5.1.</w:t>
        </w:r>
        <w:r w:rsidR="006412ED">
          <w:rPr>
            <w:rFonts w:asciiTheme="minorHAnsi" w:eastAsiaTheme="minorEastAsia" w:hAnsiTheme="minorHAnsi" w:cstheme="minorBidi"/>
            <w:i w:val="0"/>
            <w:noProof/>
            <w:sz w:val="22"/>
            <w:szCs w:val="22"/>
            <w:lang w:eastAsia="sk-SK"/>
          </w:rPr>
          <w:tab/>
        </w:r>
        <w:r w:rsidR="006412ED" w:rsidRPr="00AF6CCE">
          <w:rPr>
            <w:rStyle w:val="Hypertextovprepojenie"/>
            <w:noProof/>
          </w:rPr>
          <w:t>ZapisZaznamOVysetreni_v6</w:t>
        </w:r>
        <w:r w:rsidR="006412ED">
          <w:rPr>
            <w:noProof/>
            <w:webHidden/>
          </w:rPr>
          <w:tab/>
        </w:r>
        <w:r w:rsidR="006412ED">
          <w:rPr>
            <w:noProof/>
            <w:webHidden/>
          </w:rPr>
          <w:fldChar w:fldCharType="begin"/>
        </w:r>
        <w:r w:rsidR="006412ED">
          <w:rPr>
            <w:noProof/>
            <w:webHidden/>
          </w:rPr>
          <w:instrText xml:space="preserve"> PAGEREF _Toc56171982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35353563" w14:textId="5568B82A" w:rsidR="006412ED" w:rsidRDefault="00DB2889">
      <w:pPr>
        <w:pStyle w:val="Obsah2"/>
        <w:rPr>
          <w:rFonts w:asciiTheme="minorHAnsi" w:eastAsiaTheme="minorEastAsia" w:hAnsiTheme="minorHAnsi" w:cstheme="minorBidi"/>
          <w:i w:val="0"/>
          <w:noProof/>
          <w:sz w:val="22"/>
          <w:szCs w:val="22"/>
          <w:lang w:eastAsia="sk-SK"/>
        </w:rPr>
      </w:pPr>
      <w:hyperlink w:anchor="_Toc56171983" w:history="1">
        <w:r w:rsidR="006412ED" w:rsidRPr="00AF6CCE">
          <w:rPr>
            <w:rStyle w:val="Hypertextovprepojenie"/>
            <w:noProof/>
          </w:rPr>
          <w:t>5.2.</w:t>
        </w:r>
        <w:r w:rsidR="006412ED">
          <w:rPr>
            <w:rFonts w:asciiTheme="minorHAnsi" w:eastAsiaTheme="minorEastAsia" w:hAnsiTheme="minorHAnsi" w:cstheme="minorBidi"/>
            <w:i w:val="0"/>
            <w:noProof/>
            <w:sz w:val="22"/>
            <w:szCs w:val="22"/>
            <w:lang w:eastAsia="sk-SK"/>
          </w:rPr>
          <w:tab/>
        </w:r>
        <w:r w:rsidR="006412ED" w:rsidRPr="00AF6CCE">
          <w:rPr>
            <w:rStyle w:val="Hypertextovprepojenie"/>
            <w:noProof/>
          </w:rPr>
          <w:t>VyhladajZaznamyOVystereniach_v6</w:t>
        </w:r>
        <w:r w:rsidR="006412ED">
          <w:rPr>
            <w:noProof/>
            <w:webHidden/>
          </w:rPr>
          <w:tab/>
        </w:r>
        <w:r w:rsidR="006412ED">
          <w:rPr>
            <w:noProof/>
            <w:webHidden/>
          </w:rPr>
          <w:fldChar w:fldCharType="begin"/>
        </w:r>
        <w:r w:rsidR="006412ED">
          <w:rPr>
            <w:noProof/>
            <w:webHidden/>
          </w:rPr>
          <w:instrText xml:space="preserve"> PAGEREF _Toc56171983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554DE856" w14:textId="706B100D" w:rsidR="006412ED" w:rsidRDefault="00DB2889">
      <w:pPr>
        <w:pStyle w:val="Obsah2"/>
        <w:rPr>
          <w:rFonts w:asciiTheme="minorHAnsi" w:eastAsiaTheme="minorEastAsia" w:hAnsiTheme="minorHAnsi" w:cstheme="minorBidi"/>
          <w:i w:val="0"/>
          <w:noProof/>
          <w:sz w:val="22"/>
          <w:szCs w:val="22"/>
          <w:lang w:eastAsia="sk-SK"/>
        </w:rPr>
      </w:pPr>
      <w:hyperlink w:anchor="_Toc56171984" w:history="1">
        <w:r w:rsidR="006412ED" w:rsidRPr="00AF6CCE">
          <w:rPr>
            <w:rStyle w:val="Hypertextovprepojenie"/>
            <w:noProof/>
          </w:rPr>
          <w:t>5.3.</w:t>
        </w:r>
        <w:r w:rsidR="006412ED">
          <w:rPr>
            <w:rFonts w:asciiTheme="minorHAnsi" w:eastAsiaTheme="minorEastAsia" w:hAnsiTheme="minorHAnsi" w:cstheme="minorBidi"/>
            <w:i w:val="0"/>
            <w:noProof/>
            <w:sz w:val="22"/>
            <w:szCs w:val="22"/>
            <w:lang w:eastAsia="sk-SK"/>
          </w:rPr>
          <w:tab/>
        </w:r>
        <w:r w:rsidR="006412ED" w:rsidRPr="00AF6CCE">
          <w:rPr>
            <w:rStyle w:val="Hypertextovprepojenie"/>
            <w:noProof/>
          </w:rPr>
          <w:t>DajZaznamOVysetreni_v6</w:t>
        </w:r>
        <w:r w:rsidR="006412ED">
          <w:rPr>
            <w:noProof/>
            <w:webHidden/>
          </w:rPr>
          <w:tab/>
        </w:r>
        <w:r w:rsidR="006412ED">
          <w:rPr>
            <w:noProof/>
            <w:webHidden/>
          </w:rPr>
          <w:fldChar w:fldCharType="begin"/>
        </w:r>
        <w:r w:rsidR="006412ED">
          <w:rPr>
            <w:noProof/>
            <w:webHidden/>
          </w:rPr>
          <w:instrText xml:space="preserve"> PAGEREF _Toc56171984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28D70F20" w14:textId="6605344B" w:rsidR="006412ED" w:rsidRDefault="00DB2889">
      <w:pPr>
        <w:pStyle w:val="Obsah2"/>
        <w:rPr>
          <w:rFonts w:asciiTheme="minorHAnsi" w:eastAsiaTheme="minorEastAsia" w:hAnsiTheme="minorHAnsi" w:cstheme="minorBidi"/>
          <w:i w:val="0"/>
          <w:noProof/>
          <w:sz w:val="22"/>
          <w:szCs w:val="22"/>
          <w:lang w:eastAsia="sk-SK"/>
        </w:rPr>
      </w:pPr>
      <w:hyperlink w:anchor="_Toc56171985" w:history="1">
        <w:r w:rsidR="006412ED" w:rsidRPr="00AF6CCE">
          <w:rPr>
            <w:rStyle w:val="Hypertextovprepojenie"/>
            <w:noProof/>
          </w:rPr>
          <w:t>5.4.</w:t>
        </w:r>
        <w:r w:rsidR="006412ED">
          <w:rPr>
            <w:rFonts w:asciiTheme="minorHAnsi" w:eastAsiaTheme="minorEastAsia" w:hAnsiTheme="minorHAnsi" w:cstheme="minorBidi"/>
            <w:i w:val="0"/>
            <w:noProof/>
            <w:sz w:val="22"/>
            <w:szCs w:val="22"/>
            <w:lang w:eastAsia="sk-SK"/>
          </w:rPr>
          <w:tab/>
        </w:r>
        <w:r w:rsidR="006412ED" w:rsidRPr="00AF6CCE">
          <w:rPr>
            <w:rStyle w:val="Hypertextovprepojenie"/>
            <w:noProof/>
          </w:rPr>
          <w:t>VyhladajZaznamyOVysetreniPreZiadatela_v6</w:t>
        </w:r>
        <w:r w:rsidR="006412ED">
          <w:rPr>
            <w:noProof/>
            <w:webHidden/>
          </w:rPr>
          <w:tab/>
        </w:r>
        <w:r w:rsidR="006412ED">
          <w:rPr>
            <w:noProof/>
            <w:webHidden/>
          </w:rPr>
          <w:fldChar w:fldCharType="begin"/>
        </w:r>
        <w:r w:rsidR="006412ED">
          <w:rPr>
            <w:noProof/>
            <w:webHidden/>
          </w:rPr>
          <w:instrText xml:space="preserve"> PAGEREF _Toc56171985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5D6BF6F8" w14:textId="48013B22" w:rsidR="006412ED" w:rsidRDefault="00DB2889">
      <w:pPr>
        <w:pStyle w:val="Obsah2"/>
        <w:rPr>
          <w:rFonts w:asciiTheme="minorHAnsi" w:eastAsiaTheme="minorEastAsia" w:hAnsiTheme="minorHAnsi" w:cstheme="minorBidi"/>
          <w:i w:val="0"/>
          <w:noProof/>
          <w:sz w:val="22"/>
          <w:szCs w:val="22"/>
          <w:lang w:eastAsia="sk-SK"/>
        </w:rPr>
      </w:pPr>
      <w:hyperlink w:anchor="_Toc56171986" w:history="1">
        <w:r w:rsidR="006412ED" w:rsidRPr="00AF6CCE">
          <w:rPr>
            <w:rStyle w:val="Hypertextovprepojenie"/>
            <w:noProof/>
          </w:rPr>
          <w:t>5.5.</w:t>
        </w:r>
        <w:r w:rsidR="006412ED">
          <w:rPr>
            <w:rFonts w:asciiTheme="minorHAnsi" w:eastAsiaTheme="minorEastAsia" w:hAnsiTheme="minorHAnsi" w:cstheme="minorBidi"/>
            <w:i w:val="0"/>
            <w:noProof/>
            <w:sz w:val="22"/>
            <w:szCs w:val="22"/>
            <w:lang w:eastAsia="sk-SK"/>
          </w:rPr>
          <w:tab/>
        </w:r>
        <w:r w:rsidR="006412ED" w:rsidRPr="00AF6CCE">
          <w:rPr>
            <w:rStyle w:val="Hypertextovprepojenie"/>
            <w:noProof/>
          </w:rPr>
          <w:t>StornujZaznamOVysetreni_v6</w:t>
        </w:r>
        <w:r w:rsidR="006412ED">
          <w:rPr>
            <w:noProof/>
            <w:webHidden/>
          </w:rPr>
          <w:tab/>
        </w:r>
        <w:r w:rsidR="006412ED">
          <w:rPr>
            <w:noProof/>
            <w:webHidden/>
          </w:rPr>
          <w:fldChar w:fldCharType="begin"/>
        </w:r>
        <w:r w:rsidR="006412ED">
          <w:rPr>
            <w:noProof/>
            <w:webHidden/>
          </w:rPr>
          <w:instrText xml:space="preserve"> PAGEREF _Toc56171986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11EE78B7" w14:textId="102B3090" w:rsidR="006412ED" w:rsidRDefault="00DB2889">
      <w:pPr>
        <w:pStyle w:val="Obsah2"/>
        <w:rPr>
          <w:rFonts w:asciiTheme="minorHAnsi" w:eastAsiaTheme="minorEastAsia" w:hAnsiTheme="minorHAnsi" w:cstheme="minorBidi"/>
          <w:i w:val="0"/>
          <w:noProof/>
          <w:sz w:val="22"/>
          <w:szCs w:val="22"/>
          <w:lang w:eastAsia="sk-SK"/>
        </w:rPr>
      </w:pPr>
      <w:hyperlink w:anchor="_Toc56171987" w:history="1">
        <w:r w:rsidR="006412ED" w:rsidRPr="00AF6CCE">
          <w:rPr>
            <w:rStyle w:val="Hypertextovprepojenie"/>
            <w:noProof/>
          </w:rPr>
          <w:t>5.6.</w:t>
        </w:r>
        <w:r w:rsidR="006412ED">
          <w:rPr>
            <w:rFonts w:asciiTheme="minorHAnsi" w:eastAsiaTheme="minorEastAsia" w:hAnsiTheme="minorHAnsi" w:cstheme="minorBidi"/>
            <w:i w:val="0"/>
            <w:noProof/>
            <w:sz w:val="22"/>
            <w:szCs w:val="22"/>
            <w:lang w:eastAsia="sk-SK"/>
          </w:rPr>
          <w:tab/>
        </w:r>
        <w:r w:rsidR="006412ED" w:rsidRPr="00AF6CCE">
          <w:rPr>
            <w:rStyle w:val="Hypertextovprepojenie"/>
            <w:noProof/>
          </w:rPr>
          <w:t>PrevezmiVymennyListok_v6</w:t>
        </w:r>
        <w:r w:rsidR="006412ED">
          <w:rPr>
            <w:noProof/>
            <w:webHidden/>
          </w:rPr>
          <w:tab/>
        </w:r>
        <w:r w:rsidR="006412ED">
          <w:rPr>
            <w:noProof/>
            <w:webHidden/>
          </w:rPr>
          <w:fldChar w:fldCharType="begin"/>
        </w:r>
        <w:r w:rsidR="006412ED">
          <w:rPr>
            <w:noProof/>
            <w:webHidden/>
          </w:rPr>
          <w:instrText xml:space="preserve"> PAGEREF _Toc56171987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0499B82F" w14:textId="739DF9BD" w:rsidR="006412ED" w:rsidRDefault="00DB2889">
      <w:pPr>
        <w:pStyle w:val="Obsah2"/>
        <w:rPr>
          <w:rFonts w:asciiTheme="minorHAnsi" w:eastAsiaTheme="minorEastAsia" w:hAnsiTheme="minorHAnsi" w:cstheme="minorBidi"/>
          <w:i w:val="0"/>
          <w:noProof/>
          <w:sz w:val="22"/>
          <w:szCs w:val="22"/>
          <w:lang w:eastAsia="sk-SK"/>
        </w:rPr>
      </w:pPr>
      <w:hyperlink w:anchor="_Toc56171988" w:history="1">
        <w:r w:rsidR="006412ED" w:rsidRPr="00AF6CCE">
          <w:rPr>
            <w:rStyle w:val="Hypertextovprepojenie"/>
            <w:noProof/>
          </w:rPr>
          <w:t>5.7.</w:t>
        </w:r>
        <w:r w:rsidR="006412ED">
          <w:rPr>
            <w:rFonts w:asciiTheme="minorHAnsi" w:eastAsiaTheme="minorEastAsia" w:hAnsiTheme="minorHAnsi" w:cstheme="minorBidi"/>
            <w:i w:val="0"/>
            <w:noProof/>
            <w:sz w:val="22"/>
            <w:szCs w:val="22"/>
            <w:lang w:eastAsia="sk-SK"/>
          </w:rPr>
          <w:tab/>
        </w:r>
        <w:r w:rsidR="006412ED" w:rsidRPr="00AF6CCE">
          <w:rPr>
            <w:rStyle w:val="Hypertextovprepojenie"/>
            <w:noProof/>
          </w:rPr>
          <w:t>NastavRestrikciuZaznamu_v1</w:t>
        </w:r>
        <w:r w:rsidR="006412ED">
          <w:rPr>
            <w:noProof/>
            <w:webHidden/>
          </w:rPr>
          <w:tab/>
        </w:r>
        <w:r w:rsidR="006412ED">
          <w:rPr>
            <w:noProof/>
            <w:webHidden/>
          </w:rPr>
          <w:fldChar w:fldCharType="begin"/>
        </w:r>
        <w:r w:rsidR="006412ED">
          <w:rPr>
            <w:noProof/>
            <w:webHidden/>
          </w:rPr>
          <w:instrText xml:space="preserve"> PAGEREF _Toc56171988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183BA34A" w14:textId="490988BE" w:rsidR="006412ED" w:rsidRDefault="00DB2889">
      <w:pPr>
        <w:pStyle w:val="Obsah2"/>
        <w:rPr>
          <w:rFonts w:asciiTheme="minorHAnsi" w:eastAsiaTheme="minorEastAsia" w:hAnsiTheme="minorHAnsi" w:cstheme="minorBidi"/>
          <w:i w:val="0"/>
          <w:noProof/>
          <w:sz w:val="22"/>
          <w:szCs w:val="22"/>
          <w:lang w:eastAsia="sk-SK"/>
        </w:rPr>
      </w:pPr>
      <w:hyperlink w:anchor="_Toc56171989" w:history="1">
        <w:r w:rsidR="006412ED" w:rsidRPr="00AF6CCE">
          <w:rPr>
            <w:rStyle w:val="Hypertextovprepojenie"/>
            <w:noProof/>
          </w:rPr>
          <w:t>5.8.</w:t>
        </w:r>
        <w:r w:rsidR="006412ED">
          <w:rPr>
            <w:rFonts w:asciiTheme="minorHAnsi" w:eastAsiaTheme="minorEastAsia" w:hAnsiTheme="minorHAnsi" w:cstheme="minorBidi"/>
            <w:i w:val="0"/>
            <w:noProof/>
            <w:sz w:val="22"/>
            <w:szCs w:val="22"/>
            <w:lang w:eastAsia="sk-SK"/>
          </w:rPr>
          <w:tab/>
        </w:r>
        <w:r w:rsidR="006412ED" w:rsidRPr="00AF6CCE">
          <w:rPr>
            <w:rStyle w:val="Hypertextovprepojenie"/>
            <w:noProof/>
          </w:rPr>
          <w:t>VyhladajMojeRestrikcieZaznamov_v1</w:t>
        </w:r>
        <w:r w:rsidR="006412ED">
          <w:rPr>
            <w:noProof/>
            <w:webHidden/>
          </w:rPr>
          <w:tab/>
        </w:r>
        <w:r w:rsidR="006412ED">
          <w:rPr>
            <w:noProof/>
            <w:webHidden/>
          </w:rPr>
          <w:fldChar w:fldCharType="begin"/>
        </w:r>
        <w:r w:rsidR="006412ED">
          <w:rPr>
            <w:noProof/>
            <w:webHidden/>
          </w:rPr>
          <w:instrText xml:space="preserve"> PAGEREF _Toc56171989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42F41AE9" w14:textId="72B3FF50" w:rsidR="006412ED" w:rsidRDefault="00DB2889">
      <w:pPr>
        <w:pStyle w:val="Obsah2"/>
        <w:rPr>
          <w:rFonts w:asciiTheme="minorHAnsi" w:eastAsiaTheme="minorEastAsia" w:hAnsiTheme="minorHAnsi" w:cstheme="minorBidi"/>
          <w:i w:val="0"/>
          <w:noProof/>
          <w:sz w:val="22"/>
          <w:szCs w:val="22"/>
          <w:lang w:eastAsia="sk-SK"/>
        </w:rPr>
      </w:pPr>
      <w:hyperlink w:anchor="_Toc56171990" w:history="1">
        <w:r w:rsidR="006412ED" w:rsidRPr="00AF6CCE">
          <w:rPr>
            <w:rStyle w:val="Hypertextovprepojenie"/>
            <w:noProof/>
          </w:rPr>
          <w:t>5.9.</w:t>
        </w:r>
        <w:r w:rsidR="006412ED">
          <w:rPr>
            <w:rFonts w:asciiTheme="minorHAnsi" w:eastAsiaTheme="minorEastAsia" w:hAnsiTheme="minorHAnsi" w:cstheme="minorBidi"/>
            <w:i w:val="0"/>
            <w:noProof/>
            <w:sz w:val="22"/>
            <w:szCs w:val="22"/>
            <w:lang w:eastAsia="sk-SK"/>
          </w:rPr>
          <w:tab/>
        </w:r>
        <w:r w:rsidR="006412ED" w:rsidRPr="00AF6CCE">
          <w:rPr>
            <w:rStyle w:val="Hypertextovprepojenie"/>
            <w:noProof/>
          </w:rPr>
          <w:t>DajPacientskySumarEDS_v2</w:t>
        </w:r>
        <w:r w:rsidR="006412ED">
          <w:rPr>
            <w:noProof/>
            <w:webHidden/>
          </w:rPr>
          <w:tab/>
        </w:r>
        <w:r w:rsidR="006412ED">
          <w:rPr>
            <w:noProof/>
            <w:webHidden/>
          </w:rPr>
          <w:fldChar w:fldCharType="begin"/>
        </w:r>
        <w:r w:rsidR="006412ED">
          <w:rPr>
            <w:noProof/>
            <w:webHidden/>
          </w:rPr>
          <w:instrText xml:space="preserve"> PAGEREF _Toc56171990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29B92BFF" w14:textId="58B46C0A" w:rsidR="006412ED" w:rsidRDefault="00DB2889">
      <w:pPr>
        <w:pStyle w:val="Obsah2"/>
        <w:rPr>
          <w:rFonts w:asciiTheme="minorHAnsi" w:eastAsiaTheme="minorEastAsia" w:hAnsiTheme="minorHAnsi" w:cstheme="minorBidi"/>
          <w:i w:val="0"/>
          <w:noProof/>
          <w:sz w:val="22"/>
          <w:szCs w:val="22"/>
          <w:lang w:eastAsia="sk-SK"/>
        </w:rPr>
      </w:pPr>
      <w:hyperlink w:anchor="_Toc56171991" w:history="1">
        <w:r w:rsidR="006412ED" w:rsidRPr="00AF6CCE">
          <w:rPr>
            <w:rStyle w:val="Hypertextovprepojenie"/>
            <w:noProof/>
          </w:rPr>
          <w:t>5.10.</w:t>
        </w:r>
        <w:r w:rsidR="006412ED">
          <w:rPr>
            <w:rFonts w:asciiTheme="minorHAnsi" w:eastAsiaTheme="minorEastAsia" w:hAnsiTheme="minorHAnsi" w:cstheme="minorBidi"/>
            <w:i w:val="0"/>
            <w:noProof/>
            <w:sz w:val="22"/>
            <w:szCs w:val="22"/>
            <w:lang w:eastAsia="sk-SK"/>
          </w:rPr>
          <w:tab/>
        </w:r>
        <w:r w:rsidR="006412ED" w:rsidRPr="00AF6CCE">
          <w:rPr>
            <w:rStyle w:val="Hypertextovprepojenie"/>
            <w:noProof/>
          </w:rPr>
          <w:t>DajPacientskySumarKontaktneUdaje_v4</w:t>
        </w:r>
        <w:r w:rsidR="006412ED">
          <w:rPr>
            <w:noProof/>
            <w:webHidden/>
          </w:rPr>
          <w:tab/>
        </w:r>
        <w:r w:rsidR="006412ED">
          <w:rPr>
            <w:noProof/>
            <w:webHidden/>
          </w:rPr>
          <w:fldChar w:fldCharType="begin"/>
        </w:r>
        <w:r w:rsidR="006412ED">
          <w:rPr>
            <w:noProof/>
            <w:webHidden/>
          </w:rPr>
          <w:instrText xml:space="preserve"> PAGEREF _Toc56171991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3FD996D3" w14:textId="7CFE9F7D" w:rsidR="006412ED" w:rsidRDefault="00DB2889">
      <w:pPr>
        <w:pStyle w:val="Obsah2"/>
        <w:rPr>
          <w:rFonts w:asciiTheme="minorHAnsi" w:eastAsiaTheme="minorEastAsia" w:hAnsiTheme="minorHAnsi" w:cstheme="minorBidi"/>
          <w:i w:val="0"/>
          <w:noProof/>
          <w:sz w:val="22"/>
          <w:szCs w:val="22"/>
          <w:lang w:eastAsia="sk-SK"/>
        </w:rPr>
      </w:pPr>
      <w:hyperlink w:anchor="_Toc56171992" w:history="1">
        <w:r w:rsidR="006412ED" w:rsidRPr="00AF6CCE">
          <w:rPr>
            <w:rStyle w:val="Hypertextovprepojenie"/>
            <w:noProof/>
          </w:rPr>
          <w:t>5.11.</w:t>
        </w:r>
        <w:r w:rsidR="006412ED">
          <w:rPr>
            <w:rFonts w:asciiTheme="minorHAnsi" w:eastAsiaTheme="minorEastAsia" w:hAnsiTheme="minorHAnsi" w:cstheme="minorBidi"/>
            <w:i w:val="0"/>
            <w:noProof/>
            <w:sz w:val="22"/>
            <w:szCs w:val="22"/>
            <w:lang w:eastAsia="sk-SK"/>
          </w:rPr>
          <w:tab/>
        </w:r>
        <w:r w:rsidR="006412ED" w:rsidRPr="00AF6CCE">
          <w:rPr>
            <w:rStyle w:val="Hypertextovprepojenie"/>
            <w:noProof/>
          </w:rPr>
          <w:t>ZapisPacientskehoSumaruKontaktneUdaje_v4</w:t>
        </w:r>
        <w:r w:rsidR="006412ED">
          <w:rPr>
            <w:noProof/>
            <w:webHidden/>
          </w:rPr>
          <w:tab/>
        </w:r>
        <w:r w:rsidR="006412ED">
          <w:rPr>
            <w:noProof/>
            <w:webHidden/>
          </w:rPr>
          <w:fldChar w:fldCharType="begin"/>
        </w:r>
        <w:r w:rsidR="006412ED">
          <w:rPr>
            <w:noProof/>
            <w:webHidden/>
          </w:rPr>
          <w:instrText xml:space="preserve"> PAGEREF _Toc56171992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197BF78B" w14:textId="6BCC5E01" w:rsidR="006412ED" w:rsidRDefault="00DB2889">
      <w:pPr>
        <w:pStyle w:val="Obsah2"/>
        <w:rPr>
          <w:rFonts w:asciiTheme="minorHAnsi" w:eastAsiaTheme="minorEastAsia" w:hAnsiTheme="minorHAnsi" w:cstheme="minorBidi"/>
          <w:i w:val="0"/>
          <w:noProof/>
          <w:sz w:val="22"/>
          <w:szCs w:val="22"/>
          <w:lang w:eastAsia="sk-SK"/>
        </w:rPr>
      </w:pPr>
      <w:hyperlink w:anchor="_Toc56171993" w:history="1">
        <w:r w:rsidR="006412ED" w:rsidRPr="00AF6CCE">
          <w:rPr>
            <w:rStyle w:val="Hypertextovprepojenie"/>
            <w:noProof/>
          </w:rPr>
          <w:t>5.12.</w:t>
        </w:r>
        <w:r w:rsidR="006412ED">
          <w:rPr>
            <w:rFonts w:asciiTheme="minorHAnsi" w:eastAsiaTheme="minorEastAsia" w:hAnsiTheme="minorHAnsi" w:cstheme="minorBidi"/>
            <w:i w:val="0"/>
            <w:noProof/>
            <w:sz w:val="22"/>
            <w:szCs w:val="22"/>
            <w:lang w:eastAsia="sk-SK"/>
          </w:rPr>
          <w:tab/>
        </w:r>
        <w:r w:rsidR="006412ED" w:rsidRPr="00AF6CCE">
          <w:rPr>
            <w:rStyle w:val="Hypertextovprepojenie"/>
            <w:noProof/>
          </w:rPr>
          <w:t>ZapisPacientskehoSumaruVarovania_v2</w:t>
        </w:r>
        <w:r w:rsidR="006412ED">
          <w:rPr>
            <w:noProof/>
            <w:webHidden/>
          </w:rPr>
          <w:tab/>
        </w:r>
        <w:r w:rsidR="006412ED">
          <w:rPr>
            <w:noProof/>
            <w:webHidden/>
          </w:rPr>
          <w:fldChar w:fldCharType="begin"/>
        </w:r>
        <w:r w:rsidR="006412ED">
          <w:rPr>
            <w:noProof/>
            <w:webHidden/>
          </w:rPr>
          <w:instrText xml:space="preserve"> PAGEREF _Toc56171993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43D44FA3" w14:textId="06AEA7C7" w:rsidR="006412ED" w:rsidRDefault="00DB2889">
      <w:pPr>
        <w:pStyle w:val="Obsah2"/>
        <w:rPr>
          <w:rFonts w:asciiTheme="minorHAnsi" w:eastAsiaTheme="minorEastAsia" w:hAnsiTheme="minorHAnsi" w:cstheme="minorBidi"/>
          <w:i w:val="0"/>
          <w:noProof/>
          <w:sz w:val="22"/>
          <w:szCs w:val="22"/>
          <w:lang w:eastAsia="sk-SK"/>
        </w:rPr>
      </w:pPr>
      <w:hyperlink w:anchor="_Toc56171994" w:history="1">
        <w:r w:rsidR="006412ED" w:rsidRPr="00AF6CCE">
          <w:rPr>
            <w:rStyle w:val="Hypertextovprepojenie"/>
            <w:noProof/>
          </w:rPr>
          <w:t>5.13.</w:t>
        </w:r>
        <w:r w:rsidR="006412ED">
          <w:rPr>
            <w:rFonts w:asciiTheme="minorHAnsi" w:eastAsiaTheme="minorEastAsia" w:hAnsiTheme="minorHAnsi" w:cstheme="minorBidi"/>
            <w:i w:val="0"/>
            <w:noProof/>
            <w:sz w:val="22"/>
            <w:szCs w:val="22"/>
            <w:lang w:eastAsia="sk-SK"/>
          </w:rPr>
          <w:tab/>
        </w:r>
        <w:r w:rsidR="006412ED" w:rsidRPr="00AF6CCE">
          <w:rPr>
            <w:rStyle w:val="Hypertextovprepojenie"/>
            <w:noProof/>
          </w:rPr>
          <w:t>ZapisPacientskehoSumaruZdravotneProblemy_v2</w:t>
        </w:r>
        <w:r w:rsidR="006412ED">
          <w:rPr>
            <w:noProof/>
            <w:webHidden/>
          </w:rPr>
          <w:tab/>
        </w:r>
        <w:r w:rsidR="006412ED">
          <w:rPr>
            <w:noProof/>
            <w:webHidden/>
          </w:rPr>
          <w:fldChar w:fldCharType="begin"/>
        </w:r>
        <w:r w:rsidR="006412ED">
          <w:rPr>
            <w:noProof/>
            <w:webHidden/>
          </w:rPr>
          <w:instrText xml:space="preserve"> PAGEREF _Toc56171994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42FFE646" w14:textId="134DE12A" w:rsidR="006412ED" w:rsidRDefault="00DB2889">
      <w:pPr>
        <w:pStyle w:val="Obsah2"/>
        <w:rPr>
          <w:rFonts w:asciiTheme="minorHAnsi" w:eastAsiaTheme="minorEastAsia" w:hAnsiTheme="minorHAnsi" w:cstheme="minorBidi"/>
          <w:i w:val="0"/>
          <w:noProof/>
          <w:sz w:val="22"/>
          <w:szCs w:val="22"/>
          <w:lang w:eastAsia="sk-SK"/>
        </w:rPr>
      </w:pPr>
      <w:hyperlink w:anchor="_Toc56171995" w:history="1">
        <w:r w:rsidR="006412ED" w:rsidRPr="00AF6CCE">
          <w:rPr>
            <w:rStyle w:val="Hypertextovprepojenie"/>
            <w:noProof/>
          </w:rPr>
          <w:t>5.14.</w:t>
        </w:r>
        <w:r w:rsidR="006412ED">
          <w:rPr>
            <w:rFonts w:asciiTheme="minorHAnsi" w:eastAsiaTheme="minorEastAsia" w:hAnsiTheme="minorHAnsi" w:cstheme="minorBidi"/>
            <w:i w:val="0"/>
            <w:noProof/>
            <w:sz w:val="22"/>
            <w:szCs w:val="22"/>
            <w:lang w:eastAsia="sk-SK"/>
          </w:rPr>
          <w:tab/>
        </w:r>
        <w:r w:rsidR="006412ED" w:rsidRPr="00AF6CCE">
          <w:rPr>
            <w:rStyle w:val="Hypertextovprepojenie"/>
            <w:noProof/>
          </w:rPr>
          <w:t>ZapisPacientskehoSumaruPorodnickaAnamneza_v2</w:t>
        </w:r>
        <w:r w:rsidR="006412ED">
          <w:rPr>
            <w:noProof/>
            <w:webHidden/>
          </w:rPr>
          <w:tab/>
        </w:r>
        <w:r w:rsidR="006412ED">
          <w:rPr>
            <w:noProof/>
            <w:webHidden/>
          </w:rPr>
          <w:fldChar w:fldCharType="begin"/>
        </w:r>
        <w:r w:rsidR="006412ED">
          <w:rPr>
            <w:noProof/>
            <w:webHidden/>
          </w:rPr>
          <w:instrText xml:space="preserve"> PAGEREF _Toc56171995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6E31DEE6" w14:textId="48AFB0D9" w:rsidR="006412ED" w:rsidRDefault="00DB2889">
      <w:pPr>
        <w:pStyle w:val="Obsah2"/>
        <w:rPr>
          <w:rFonts w:asciiTheme="minorHAnsi" w:eastAsiaTheme="minorEastAsia" w:hAnsiTheme="minorHAnsi" w:cstheme="minorBidi"/>
          <w:i w:val="0"/>
          <w:noProof/>
          <w:sz w:val="22"/>
          <w:szCs w:val="22"/>
          <w:lang w:eastAsia="sk-SK"/>
        </w:rPr>
      </w:pPr>
      <w:hyperlink w:anchor="_Toc56171996" w:history="1">
        <w:r w:rsidR="006412ED" w:rsidRPr="00AF6CCE">
          <w:rPr>
            <w:rStyle w:val="Hypertextovprepojenie"/>
            <w:noProof/>
          </w:rPr>
          <w:t>5.15.</w:t>
        </w:r>
        <w:r w:rsidR="006412ED">
          <w:rPr>
            <w:rFonts w:asciiTheme="minorHAnsi" w:eastAsiaTheme="minorEastAsia" w:hAnsiTheme="minorHAnsi" w:cstheme="minorBidi"/>
            <w:i w:val="0"/>
            <w:noProof/>
            <w:sz w:val="22"/>
            <w:szCs w:val="22"/>
            <w:lang w:eastAsia="sk-SK"/>
          </w:rPr>
          <w:tab/>
        </w:r>
        <w:r w:rsidR="006412ED" w:rsidRPr="00AF6CCE">
          <w:rPr>
            <w:rStyle w:val="Hypertextovprepojenie"/>
            <w:noProof/>
          </w:rPr>
          <w:t>DajPacientskySumar_v3</w:t>
        </w:r>
        <w:r w:rsidR="006412ED">
          <w:rPr>
            <w:noProof/>
            <w:webHidden/>
          </w:rPr>
          <w:tab/>
        </w:r>
        <w:r w:rsidR="006412ED">
          <w:rPr>
            <w:noProof/>
            <w:webHidden/>
          </w:rPr>
          <w:fldChar w:fldCharType="begin"/>
        </w:r>
        <w:r w:rsidR="006412ED">
          <w:rPr>
            <w:noProof/>
            <w:webHidden/>
          </w:rPr>
          <w:instrText xml:space="preserve"> PAGEREF _Toc56171996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0A4104BC" w14:textId="4EAD6030" w:rsidR="006412ED" w:rsidRDefault="00DB2889">
      <w:pPr>
        <w:pStyle w:val="Obsah2"/>
        <w:rPr>
          <w:rFonts w:asciiTheme="minorHAnsi" w:eastAsiaTheme="minorEastAsia" w:hAnsiTheme="minorHAnsi" w:cstheme="minorBidi"/>
          <w:i w:val="0"/>
          <w:noProof/>
          <w:sz w:val="22"/>
          <w:szCs w:val="22"/>
          <w:lang w:eastAsia="sk-SK"/>
        </w:rPr>
      </w:pPr>
      <w:hyperlink w:anchor="_Toc56171997" w:history="1">
        <w:r w:rsidR="006412ED" w:rsidRPr="00AF6CCE">
          <w:rPr>
            <w:rStyle w:val="Hypertextovprepojenie"/>
            <w:noProof/>
          </w:rPr>
          <w:t>5.16.</w:t>
        </w:r>
        <w:r w:rsidR="006412ED">
          <w:rPr>
            <w:rFonts w:asciiTheme="minorHAnsi" w:eastAsiaTheme="minorEastAsia" w:hAnsiTheme="minorHAnsi" w:cstheme="minorBidi"/>
            <w:i w:val="0"/>
            <w:noProof/>
            <w:sz w:val="22"/>
            <w:szCs w:val="22"/>
            <w:lang w:eastAsia="sk-SK"/>
          </w:rPr>
          <w:tab/>
        </w:r>
        <w:r w:rsidR="006412ED" w:rsidRPr="00AF6CCE">
          <w:rPr>
            <w:rStyle w:val="Hypertextovprepojenie"/>
            <w:noProof/>
          </w:rPr>
          <w:t>ZapisPacientskehoSumaruOsobnaAnamneza_v2</w:t>
        </w:r>
        <w:r w:rsidR="006412ED">
          <w:rPr>
            <w:noProof/>
            <w:webHidden/>
          </w:rPr>
          <w:tab/>
        </w:r>
        <w:r w:rsidR="006412ED">
          <w:rPr>
            <w:noProof/>
            <w:webHidden/>
          </w:rPr>
          <w:fldChar w:fldCharType="begin"/>
        </w:r>
        <w:r w:rsidR="006412ED">
          <w:rPr>
            <w:noProof/>
            <w:webHidden/>
          </w:rPr>
          <w:instrText xml:space="preserve"> PAGEREF _Toc56171997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7B5F586A" w14:textId="533AFADC" w:rsidR="006412ED" w:rsidRDefault="00DB2889">
      <w:pPr>
        <w:pStyle w:val="Obsah2"/>
        <w:rPr>
          <w:rFonts w:asciiTheme="minorHAnsi" w:eastAsiaTheme="minorEastAsia" w:hAnsiTheme="minorHAnsi" w:cstheme="minorBidi"/>
          <w:i w:val="0"/>
          <w:noProof/>
          <w:sz w:val="22"/>
          <w:szCs w:val="22"/>
          <w:lang w:eastAsia="sk-SK"/>
        </w:rPr>
      </w:pPr>
      <w:hyperlink w:anchor="_Toc56171998" w:history="1">
        <w:r w:rsidR="006412ED" w:rsidRPr="00AF6CCE">
          <w:rPr>
            <w:rStyle w:val="Hypertextovprepojenie"/>
            <w:noProof/>
          </w:rPr>
          <w:t>5.17.</w:t>
        </w:r>
        <w:r w:rsidR="006412ED">
          <w:rPr>
            <w:rFonts w:asciiTheme="minorHAnsi" w:eastAsiaTheme="minorEastAsia" w:hAnsiTheme="minorHAnsi" w:cstheme="minorBidi"/>
            <w:i w:val="0"/>
            <w:noProof/>
            <w:sz w:val="22"/>
            <w:szCs w:val="22"/>
            <w:lang w:eastAsia="sk-SK"/>
          </w:rPr>
          <w:tab/>
        </w:r>
        <w:r w:rsidR="006412ED" w:rsidRPr="00AF6CCE">
          <w:rPr>
            <w:rStyle w:val="Hypertextovprepojenie"/>
            <w:noProof/>
          </w:rPr>
          <w:t>ZapisPacientskehoSumaruSocialnaAnamneza_v2</w:t>
        </w:r>
        <w:r w:rsidR="006412ED">
          <w:rPr>
            <w:noProof/>
            <w:webHidden/>
          </w:rPr>
          <w:tab/>
        </w:r>
        <w:r w:rsidR="006412ED">
          <w:rPr>
            <w:noProof/>
            <w:webHidden/>
          </w:rPr>
          <w:fldChar w:fldCharType="begin"/>
        </w:r>
        <w:r w:rsidR="006412ED">
          <w:rPr>
            <w:noProof/>
            <w:webHidden/>
          </w:rPr>
          <w:instrText xml:space="preserve"> PAGEREF _Toc56171998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13CFDC96" w14:textId="30175423" w:rsidR="006412ED" w:rsidRDefault="00DB2889">
      <w:pPr>
        <w:pStyle w:val="Obsah2"/>
        <w:rPr>
          <w:rFonts w:asciiTheme="minorHAnsi" w:eastAsiaTheme="minorEastAsia" w:hAnsiTheme="minorHAnsi" w:cstheme="minorBidi"/>
          <w:i w:val="0"/>
          <w:noProof/>
          <w:sz w:val="22"/>
          <w:szCs w:val="22"/>
          <w:lang w:eastAsia="sk-SK"/>
        </w:rPr>
      </w:pPr>
      <w:hyperlink w:anchor="_Toc56171999" w:history="1">
        <w:r w:rsidR="006412ED" w:rsidRPr="00AF6CCE">
          <w:rPr>
            <w:rStyle w:val="Hypertextovprepojenie"/>
            <w:noProof/>
          </w:rPr>
          <w:t>5.18.</w:t>
        </w:r>
        <w:r w:rsidR="006412ED">
          <w:rPr>
            <w:rFonts w:asciiTheme="minorHAnsi" w:eastAsiaTheme="minorEastAsia" w:hAnsiTheme="minorHAnsi" w:cstheme="minorBidi"/>
            <w:i w:val="0"/>
            <w:noProof/>
            <w:sz w:val="22"/>
            <w:szCs w:val="22"/>
            <w:lang w:eastAsia="sk-SK"/>
          </w:rPr>
          <w:tab/>
        </w:r>
        <w:r w:rsidR="006412ED" w:rsidRPr="00AF6CCE">
          <w:rPr>
            <w:rStyle w:val="Hypertextovprepojenie"/>
            <w:noProof/>
          </w:rPr>
          <w:t>ZapisPacientskehoSumaruVysetrenia_v2</w:t>
        </w:r>
        <w:r w:rsidR="006412ED">
          <w:rPr>
            <w:noProof/>
            <w:webHidden/>
          </w:rPr>
          <w:tab/>
        </w:r>
        <w:r w:rsidR="006412ED">
          <w:rPr>
            <w:noProof/>
            <w:webHidden/>
          </w:rPr>
          <w:fldChar w:fldCharType="begin"/>
        </w:r>
        <w:r w:rsidR="006412ED">
          <w:rPr>
            <w:noProof/>
            <w:webHidden/>
          </w:rPr>
          <w:instrText xml:space="preserve"> PAGEREF _Toc56171999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284E268F" w14:textId="447AA936" w:rsidR="006412ED" w:rsidRDefault="00DB2889">
      <w:pPr>
        <w:pStyle w:val="Obsah2"/>
        <w:rPr>
          <w:rFonts w:asciiTheme="minorHAnsi" w:eastAsiaTheme="minorEastAsia" w:hAnsiTheme="minorHAnsi" w:cstheme="minorBidi"/>
          <w:i w:val="0"/>
          <w:noProof/>
          <w:sz w:val="22"/>
          <w:szCs w:val="22"/>
          <w:lang w:eastAsia="sk-SK"/>
        </w:rPr>
      </w:pPr>
      <w:hyperlink w:anchor="_Toc56172000" w:history="1">
        <w:r w:rsidR="006412ED" w:rsidRPr="00AF6CCE">
          <w:rPr>
            <w:rStyle w:val="Hypertextovprepojenie"/>
            <w:noProof/>
          </w:rPr>
          <w:t>5.19.</w:t>
        </w:r>
        <w:r w:rsidR="006412ED">
          <w:rPr>
            <w:rFonts w:asciiTheme="minorHAnsi" w:eastAsiaTheme="minorEastAsia" w:hAnsiTheme="minorHAnsi" w:cstheme="minorBidi"/>
            <w:i w:val="0"/>
            <w:noProof/>
            <w:sz w:val="22"/>
            <w:szCs w:val="22"/>
            <w:lang w:eastAsia="sk-SK"/>
          </w:rPr>
          <w:tab/>
        </w:r>
        <w:r w:rsidR="006412ED" w:rsidRPr="00AF6CCE">
          <w:rPr>
            <w:rStyle w:val="Hypertextovprepojenie"/>
            <w:noProof/>
          </w:rPr>
          <w:t>ZrusZapisZPacientskehoSumaru_v2</w:t>
        </w:r>
        <w:r w:rsidR="006412ED">
          <w:rPr>
            <w:noProof/>
            <w:webHidden/>
          </w:rPr>
          <w:tab/>
        </w:r>
        <w:r w:rsidR="006412ED">
          <w:rPr>
            <w:noProof/>
            <w:webHidden/>
          </w:rPr>
          <w:fldChar w:fldCharType="begin"/>
        </w:r>
        <w:r w:rsidR="006412ED">
          <w:rPr>
            <w:noProof/>
            <w:webHidden/>
          </w:rPr>
          <w:instrText xml:space="preserve"> PAGEREF _Toc56172000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5929FB0A" w14:textId="76B92200" w:rsidR="006412ED" w:rsidRDefault="00DB2889">
      <w:pPr>
        <w:pStyle w:val="Obsah2"/>
        <w:rPr>
          <w:rFonts w:asciiTheme="minorHAnsi" w:eastAsiaTheme="minorEastAsia" w:hAnsiTheme="minorHAnsi" w:cstheme="minorBidi"/>
          <w:i w:val="0"/>
          <w:noProof/>
          <w:sz w:val="22"/>
          <w:szCs w:val="22"/>
          <w:lang w:eastAsia="sk-SK"/>
        </w:rPr>
      </w:pPr>
      <w:hyperlink w:anchor="_Toc56172001" w:history="1">
        <w:r w:rsidR="006412ED" w:rsidRPr="00AF6CCE">
          <w:rPr>
            <w:rStyle w:val="Hypertextovprepojenie"/>
            <w:noProof/>
          </w:rPr>
          <w:t>5.20.</w:t>
        </w:r>
        <w:r w:rsidR="006412ED">
          <w:rPr>
            <w:rFonts w:asciiTheme="minorHAnsi" w:eastAsiaTheme="minorEastAsia" w:hAnsiTheme="minorHAnsi" w:cstheme="minorBidi"/>
            <w:i w:val="0"/>
            <w:noProof/>
            <w:sz w:val="22"/>
            <w:szCs w:val="22"/>
            <w:lang w:eastAsia="sk-SK"/>
          </w:rPr>
          <w:tab/>
        </w:r>
        <w:r w:rsidR="006412ED" w:rsidRPr="00AF6CCE">
          <w:rPr>
            <w:rStyle w:val="Hypertextovprepojenie"/>
            <w:noProof/>
          </w:rPr>
          <w:t>ZrusKontaktneUdajePacientskehoSumaru_v4</w:t>
        </w:r>
        <w:r w:rsidR="006412ED">
          <w:rPr>
            <w:noProof/>
            <w:webHidden/>
          </w:rPr>
          <w:tab/>
        </w:r>
        <w:r w:rsidR="006412ED">
          <w:rPr>
            <w:noProof/>
            <w:webHidden/>
          </w:rPr>
          <w:fldChar w:fldCharType="begin"/>
        </w:r>
        <w:r w:rsidR="006412ED">
          <w:rPr>
            <w:noProof/>
            <w:webHidden/>
          </w:rPr>
          <w:instrText xml:space="preserve"> PAGEREF _Toc56172001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3A90863A" w14:textId="2123848D" w:rsidR="006412ED" w:rsidRDefault="00DB2889">
      <w:pPr>
        <w:pStyle w:val="Obsah1"/>
        <w:rPr>
          <w:rFonts w:asciiTheme="minorHAnsi" w:eastAsiaTheme="minorEastAsia" w:hAnsiTheme="minorHAnsi" w:cstheme="minorBidi"/>
          <w:b w:val="0"/>
          <w:noProof/>
          <w:sz w:val="22"/>
          <w:szCs w:val="22"/>
          <w:lang w:eastAsia="sk-SK"/>
        </w:rPr>
      </w:pPr>
      <w:hyperlink w:anchor="_Toc56172002" w:history="1">
        <w:r w:rsidR="006412ED" w:rsidRPr="00AF6CCE">
          <w:rPr>
            <w:rStyle w:val="Hypertextovprepojenie"/>
            <w:noProof/>
          </w:rPr>
          <w:t>6.</w:t>
        </w:r>
        <w:r w:rsidR="006412ED">
          <w:rPr>
            <w:rFonts w:asciiTheme="minorHAnsi" w:eastAsiaTheme="minorEastAsia" w:hAnsiTheme="minorHAnsi" w:cstheme="minorBidi"/>
            <w:b w:val="0"/>
            <w:noProof/>
            <w:sz w:val="22"/>
            <w:szCs w:val="22"/>
            <w:lang w:eastAsia="sk-SK"/>
          </w:rPr>
          <w:tab/>
        </w:r>
        <w:r w:rsidR="006412ED" w:rsidRPr="00AF6CCE">
          <w:rPr>
            <w:rStyle w:val="Hypertextovprepojenie"/>
            <w:noProof/>
          </w:rPr>
          <w:t>Archetypy</w:t>
        </w:r>
        <w:r w:rsidR="006412ED">
          <w:rPr>
            <w:noProof/>
            <w:webHidden/>
          </w:rPr>
          <w:tab/>
        </w:r>
        <w:r w:rsidR="006412ED">
          <w:rPr>
            <w:noProof/>
            <w:webHidden/>
          </w:rPr>
          <w:fldChar w:fldCharType="begin"/>
        </w:r>
        <w:r w:rsidR="006412ED">
          <w:rPr>
            <w:noProof/>
            <w:webHidden/>
          </w:rPr>
          <w:instrText xml:space="preserve"> PAGEREF _Toc56172002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557A1F82" w14:textId="39CC7853" w:rsidR="006412ED" w:rsidRDefault="00DB2889">
      <w:pPr>
        <w:pStyle w:val="Obsah2"/>
        <w:rPr>
          <w:rFonts w:asciiTheme="minorHAnsi" w:eastAsiaTheme="minorEastAsia" w:hAnsiTheme="minorHAnsi" w:cstheme="minorBidi"/>
          <w:i w:val="0"/>
          <w:noProof/>
          <w:sz w:val="22"/>
          <w:szCs w:val="22"/>
          <w:lang w:eastAsia="sk-SK"/>
        </w:rPr>
      </w:pPr>
      <w:hyperlink w:anchor="_Toc56172003" w:history="1">
        <w:r w:rsidR="006412ED" w:rsidRPr="00AF6CCE">
          <w:rPr>
            <w:rStyle w:val="Hypertextovprepojenie"/>
            <w:noProof/>
          </w:rPr>
          <w:t>6.1.</w:t>
        </w:r>
        <w:r w:rsidR="006412ED">
          <w:rPr>
            <w:rFonts w:asciiTheme="minorHAnsi" w:eastAsiaTheme="minorEastAsia" w:hAnsiTheme="minorHAnsi" w:cstheme="minorBidi"/>
            <w:i w:val="0"/>
            <w:noProof/>
            <w:sz w:val="22"/>
            <w:szCs w:val="22"/>
            <w:lang w:eastAsia="sk-SK"/>
          </w:rPr>
          <w:tab/>
        </w:r>
        <w:r w:rsidR="006412ED" w:rsidRPr="00AF6CCE">
          <w:rPr>
            <w:rStyle w:val="Hypertextovprepojenie"/>
            <w:noProof/>
          </w:rPr>
          <w:t>Záznam z odborného vyšetrenia</w:t>
        </w:r>
        <w:r w:rsidR="006412ED">
          <w:rPr>
            <w:noProof/>
            <w:webHidden/>
          </w:rPr>
          <w:tab/>
        </w:r>
        <w:r w:rsidR="006412ED">
          <w:rPr>
            <w:noProof/>
            <w:webHidden/>
          </w:rPr>
          <w:fldChar w:fldCharType="begin"/>
        </w:r>
        <w:r w:rsidR="006412ED">
          <w:rPr>
            <w:noProof/>
            <w:webHidden/>
          </w:rPr>
          <w:instrText xml:space="preserve"> PAGEREF _Toc56172003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4917A028" w14:textId="0F60E138" w:rsidR="006412ED" w:rsidRDefault="00DB2889">
      <w:pPr>
        <w:pStyle w:val="Obsah2"/>
        <w:rPr>
          <w:rFonts w:asciiTheme="minorHAnsi" w:eastAsiaTheme="minorEastAsia" w:hAnsiTheme="minorHAnsi" w:cstheme="minorBidi"/>
          <w:i w:val="0"/>
          <w:noProof/>
          <w:sz w:val="22"/>
          <w:szCs w:val="22"/>
          <w:lang w:eastAsia="sk-SK"/>
        </w:rPr>
      </w:pPr>
      <w:hyperlink w:anchor="_Toc56172004" w:history="1">
        <w:r w:rsidR="006412ED" w:rsidRPr="00AF6CCE">
          <w:rPr>
            <w:rStyle w:val="Hypertextovprepojenie"/>
            <w:noProof/>
          </w:rPr>
          <w:t>6.2.</w:t>
        </w:r>
        <w:r w:rsidR="006412ED">
          <w:rPr>
            <w:rFonts w:asciiTheme="minorHAnsi" w:eastAsiaTheme="minorEastAsia" w:hAnsiTheme="minorHAnsi" w:cstheme="minorBidi"/>
            <w:i w:val="0"/>
            <w:noProof/>
            <w:sz w:val="22"/>
            <w:szCs w:val="22"/>
            <w:lang w:eastAsia="sk-SK"/>
          </w:rPr>
          <w:tab/>
        </w:r>
        <w:r w:rsidR="006412ED" w:rsidRPr="00AF6CCE">
          <w:rPr>
            <w:rStyle w:val="Hypertextovprepojenie"/>
            <w:noProof/>
          </w:rPr>
          <w:t>Prepúšťacia správa</w:t>
        </w:r>
        <w:r w:rsidR="006412ED">
          <w:rPr>
            <w:noProof/>
            <w:webHidden/>
          </w:rPr>
          <w:tab/>
        </w:r>
        <w:r w:rsidR="006412ED">
          <w:rPr>
            <w:noProof/>
            <w:webHidden/>
          </w:rPr>
          <w:fldChar w:fldCharType="begin"/>
        </w:r>
        <w:r w:rsidR="006412ED">
          <w:rPr>
            <w:noProof/>
            <w:webHidden/>
          </w:rPr>
          <w:instrText xml:space="preserve"> PAGEREF _Toc56172004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2A6807E2" w14:textId="0E0DEFB4" w:rsidR="006412ED" w:rsidRDefault="00DB2889">
      <w:pPr>
        <w:pStyle w:val="Obsah2"/>
        <w:rPr>
          <w:rFonts w:asciiTheme="minorHAnsi" w:eastAsiaTheme="minorEastAsia" w:hAnsiTheme="minorHAnsi" w:cstheme="minorBidi"/>
          <w:i w:val="0"/>
          <w:noProof/>
          <w:sz w:val="22"/>
          <w:szCs w:val="22"/>
          <w:lang w:eastAsia="sk-SK"/>
        </w:rPr>
      </w:pPr>
      <w:hyperlink w:anchor="_Toc56172005" w:history="1">
        <w:r w:rsidR="006412ED" w:rsidRPr="00AF6CCE">
          <w:rPr>
            <w:rStyle w:val="Hypertextovprepojenie"/>
            <w:noProof/>
          </w:rPr>
          <w:t>6.3.</w:t>
        </w:r>
        <w:r w:rsidR="006412ED">
          <w:rPr>
            <w:rFonts w:asciiTheme="minorHAnsi" w:eastAsiaTheme="minorEastAsia" w:hAnsiTheme="minorHAnsi" w:cstheme="minorBidi"/>
            <w:i w:val="0"/>
            <w:noProof/>
            <w:sz w:val="22"/>
            <w:szCs w:val="22"/>
            <w:lang w:eastAsia="sk-SK"/>
          </w:rPr>
          <w:tab/>
        </w:r>
        <w:r w:rsidR="006412ED" w:rsidRPr="00AF6CCE">
          <w:rPr>
            <w:rStyle w:val="Hypertextovprepojenie"/>
            <w:noProof/>
          </w:rPr>
          <w:t>Zobrazovacie vyšetrenie</w:t>
        </w:r>
        <w:r w:rsidR="006412ED">
          <w:rPr>
            <w:noProof/>
            <w:webHidden/>
          </w:rPr>
          <w:tab/>
        </w:r>
        <w:r w:rsidR="006412ED">
          <w:rPr>
            <w:noProof/>
            <w:webHidden/>
          </w:rPr>
          <w:fldChar w:fldCharType="begin"/>
        </w:r>
        <w:r w:rsidR="006412ED">
          <w:rPr>
            <w:noProof/>
            <w:webHidden/>
          </w:rPr>
          <w:instrText xml:space="preserve"> PAGEREF _Toc56172005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74032B69" w14:textId="7EA8C325" w:rsidR="006412ED" w:rsidRDefault="00DB2889">
      <w:pPr>
        <w:pStyle w:val="Obsah2"/>
        <w:rPr>
          <w:rFonts w:asciiTheme="minorHAnsi" w:eastAsiaTheme="minorEastAsia" w:hAnsiTheme="minorHAnsi" w:cstheme="minorBidi"/>
          <w:i w:val="0"/>
          <w:noProof/>
          <w:sz w:val="22"/>
          <w:szCs w:val="22"/>
          <w:lang w:eastAsia="sk-SK"/>
        </w:rPr>
      </w:pPr>
      <w:hyperlink w:anchor="_Toc56172006" w:history="1">
        <w:r w:rsidR="006412ED" w:rsidRPr="00AF6CCE">
          <w:rPr>
            <w:rStyle w:val="Hypertextovprepojenie"/>
            <w:noProof/>
          </w:rPr>
          <w:t>6.4.</w:t>
        </w:r>
        <w:r w:rsidR="006412ED">
          <w:rPr>
            <w:rFonts w:asciiTheme="minorHAnsi" w:eastAsiaTheme="minorEastAsia" w:hAnsiTheme="minorHAnsi" w:cstheme="minorBidi"/>
            <w:i w:val="0"/>
            <w:noProof/>
            <w:sz w:val="22"/>
            <w:szCs w:val="22"/>
            <w:lang w:eastAsia="sk-SK"/>
          </w:rPr>
          <w:tab/>
        </w:r>
        <w:r w:rsidR="006412ED" w:rsidRPr="00AF6CCE">
          <w:rPr>
            <w:rStyle w:val="Hypertextovprepojenie"/>
            <w:noProof/>
          </w:rPr>
          <w:t>Odporúčanie na vyšetrenie</w:t>
        </w:r>
        <w:r w:rsidR="006412ED">
          <w:rPr>
            <w:noProof/>
            <w:webHidden/>
          </w:rPr>
          <w:tab/>
        </w:r>
        <w:r w:rsidR="006412ED">
          <w:rPr>
            <w:noProof/>
            <w:webHidden/>
          </w:rPr>
          <w:fldChar w:fldCharType="begin"/>
        </w:r>
        <w:r w:rsidR="006412ED">
          <w:rPr>
            <w:noProof/>
            <w:webHidden/>
          </w:rPr>
          <w:instrText xml:space="preserve"> PAGEREF _Toc56172006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38A551D5" w14:textId="39DC5B9A" w:rsidR="006412ED" w:rsidRDefault="00DB2889">
      <w:pPr>
        <w:pStyle w:val="Obsah2"/>
        <w:rPr>
          <w:rFonts w:asciiTheme="minorHAnsi" w:eastAsiaTheme="minorEastAsia" w:hAnsiTheme="minorHAnsi" w:cstheme="minorBidi"/>
          <w:i w:val="0"/>
          <w:noProof/>
          <w:sz w:val="22"/>
          <w:szCs w:val="22"/>
          <w:lang w:eastAsia="sk-SK"/>
        </w:rPr>
      </w:pPr>
      <w:hyperlink w:anchor="_Toc56172007" w:history="1">
        <w:r w:rsidR="006412ED" w:rsidRPr="00AF6CCE">
          <w:rPr>
            <w:rStyle w:val="Hypertextovprepojenie"/>
            <w:noProof/>
          </w:rPr>
          <w:t>6.5.</w:t>
        </w:r>
        <w:r w:rsidR="006412ED">
          <w:rPr>
            <w:rFonts w:asciiTheme="minorHAnsi" w:eastAsiaTheme="minorEastAsia" w:hAnsiTheme="minorHAnsi" w:cstheme="minorBidi"/>
            <w:i w:val="0"/>
            <w:noProof/>
            <w:sz w:val="22"/>
            <w:szCs w:val="22"/>
            <w:lang w:eastAsia="sk-SK"/>
          </w:rPr>
          <w:tab/>
        </w:r>
        <w:r w:rsidR="006412ED" w:rsidRPr="00AF6CCE">
          <w:rPr>
            <w:rStyle w:val="Hypertextovprepojenie"/>
            <w:noProof/>
          </w:rPr>
          <w:t>Access_policy</w:t>
        </w:r>
        <w:r w:rsidR="006412ED">
          <w:rPr>
            <w:noProof/>
            <w:webHidden/>
          </w:rPr>
          <w:tab/>
        </w:r>
        <w:r w:rsidR="006412ED">
          <w:rPr>
            <w:noProof/>
            <w:webHidden/>
          </w:rPr>
          <w:fldChar w:fldCharType="begin"/>
        </w:r>
        <w:r w:rsidR="006412ED">
          <w:rPr>
            <w:noProof/>
            <w:webHidden/>
          </w:rPr>
          <w:instrText xml:space="preserve"> PAGEREF _Toc56172007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3941276E" w14:textId="4D64EA87" w:rsidR="006412ED" w:rsidRDefault="00DB2889">
      <w:pPr>
        <w:pStyle w:val="Obsah2"/>
        <w:rPr>
          <w:rFonts w:asciiTheme="minorHAnsi" w:eastAsiaTheme="minorEastAsia" w:hAnsiTheme="minorHAnsi" w:cstheme="minorBidi"/>
          <w:i w:val="0"/>
          <w:noProof/>
          <w:sz w:val="22"/>
          <w:szCs w:val="22"/>
          <w:lang w:eastAsia="sk-SK"/>
        </w:rPr>
      </w:pPr>
      <w:hyperlink w:anchor="_Toc56172008" w:history="1">
        <w:r w:rsidR="006412ED" w:rsidRPr="00AF6CCE">
          <w:rPr>
            <w:rStyle w:val="Hypertextovprepojenie"/>
            <w:noProof/>
          </w:rPr>
          <w:t>6.6.</w:t>
        </w:r>
        <w:r w:rsidR="006412ED">
          <w:rPr>
            <w:rFonts w:asciiTheme="minorHAnsi" w:eastAsiaTheme="minorEastAsia" w:hAnsiTheme="minorHAnsi" w:cstheme="minorBidi"/>
            <w:i w:val="0"/>
            <w:noProof/>
            <w:sz w:val="22"/>
            <w:szCs w:val="22"/>
            <w:lang w:eastAsia="sk-SK"/>
          </w:rPr>
          <w:tab/>
        </w:r>
        <w:r w:rsidR="006412ED" w:rsidRPr="00AF6CCE">
          <w:rPr>
            <w:rStyle w:val="Hypertextovprepojenie"/>
            <w:noProof/>
          </w:rPr>
          <w:t>Pôrodnícka anamnéza</w:t>
        </w:r>
        <w:r w:rsidR="006412ED">
          <w:rPr>
            <w:noProof/>
            <w:webHidden/>
          </w:rPr>
          <w:tab/>
        </w:r>
        <w:r w:rsidR="006412ED">
          <w:rPr>
            <w:noProof/>
            <w:webHidden/>
          </w:rPr>
          <w:fldChar w:fldCharType="begin"/>
        </w:r>
        <w:r w:rsidR="006412ED">
          <w:rPr>
            <w:noProof/>
            <w:webHidden/>
          </w:rPr>
          <w:instrText xml:space="preserve"> PAGEREF _Toc56172008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139272A4" w14:textId="3CEEADD5" w:rsidR="006412ED" w:rsidRDefault="00DB2889">
      <w:pPr>
        <w:pStyle w:val="Obsah2"/>
        <w:rPr>
          <w:rFonts w:asciiTheme="minorHAnsi" w:eastAsiaTheme="minorEastAsia" w:hAnsiTheme="minorHAnsi" w:cstheme="minorBidi"/>
          <w:i w:val="0"/>
          <w:noProof/>
          <w:sz w:val="22"/>
          <w:szCs w:val="22"/>
          <w:lang w:eastAsia="sk-SK"/>
        </w:rPr>
      </w:pPr>
      <w:hyperlink w:anchor="_Toc56172009" w:history="1">
        <w:r w:rsidR="006412ED" w:rsidRPr="00AF6CCE">
          <w:rPr>
            <w:rStyle w:val="Hypertextovprepojenie"/>
            <w:noProof/>
          </w:rPr>
          <w:t>6.7.</w:t>
        </w:r>
        <w:r w:rsidR="006412ED">
          <w:rPr>
            <w:rFonts w:asciiTheme="minorHAnsi" w:eastAsiaTheme="minorEastAsia" w:hAnsiTheme="minorHAnsi" w:cstheme="minorBidi"/>
            <w:i w:val="0"/>
            <w:noProof/>
            <w:sz w:val="22"/>
            <w:szCs w:val="22"/>
            <w:lang w:eastAsia="sk-SK"/>
          </w:rPr>
          <w:tab/>
        </w:r>
        <w:r w:rsidR="006412ED" w:rsidRPr="00AF6CCE">
          <w:rPr>
            <w:rStyle w:val="Hypertextovprepojenie"/>
            <w:noProof/>
          </w:rPr>
          <w:t>Implantovaná zdravotná pomôcka</w:t>
        </w:r>
        <w:r w:rsidR="006412ED">
          <w:rPr>
            <w:noProof/>
            <w:webHidden/>
          </w:rPr>
          <w:tab/>
        </w:r>
        <w:r w:rsidR="006412ED">
          <w:rPr>
            <w:noProof/>
            <w:webHidden/>
          </w:rPr>
          <w:fldChar w:fldCharType="begin"/>
        </w:r>
        <w:r w:rsidR="006412ED">
          <w:rPr>
            <w:noProof/>
            <w:webHidden/>
          </w:rPr>
          <w:instrText xml:space="preserve"> PAGEREF _Toc56172009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7444C296" w14:textId="3C93A019" w:rsidR="006412ED" w:rsidRDefault="00DB2889">
      <w:pPr>
        <w:pStyle w:val="Obsah2"/>
        <w:rPr>
          <w:rFonts w:asciiTheme="minorHAnsi" w:eastAsiaTheme="minorEastAsia" w:hAnsiTheme="minorHAnsi" w:cstheme="minorBidi"/>
          <w:i w:val="0"/>
          <w:noProof/>
          <w:sz w:val="22"/>
          <w:szCs w:val="22"/>
          <w:lang w:eastAsia="sk-SK"/>
        </w:rPr>
      </w:pPr>
      <w:hyperlink w:anchor="_Toc56172010" w:history="1">
        <w:r w:rsidR="006412ED" w:rsidRPr="00AF6CCE">
          <w:rPr>
            <w:rStyle w:val="Hypertextovprepojenie"/>
            <w:noProof/>
          </w:rPr>
          <w:t>6.8.</w:t>
        </w:r>
        <w:r w:rsidR="006412ED">
          <w:rPr>
            <w:rFonts w:asciiTheme="minorHAnsi" w:eastAsiaTheme="minorEastAsia" w:hAnsiTheme="minorHAnsi" w:cstheme="minorBidi"/>
            <w:i w:val="0"/>
            <w:noProof/>
            <w:sz w:val="22"/>
            <w:szCs w:val="22"/>
            <w:lang w:eastAsia="sk-SK"/>
          </w:rPr>
          <w:tab/>
        </w:r>
        <w:r w:rsidR="006412ED" w:rsidRPr="00AF6CCE">
          <w:rPr>
            <w:rStyle w:val="Hypertextovprepojenie"/>
            <w:noProof/>
          </w:rPr>
          <w:t>Zdravotné problémy</w:t>
        </w:r>
        <w:r w:rsidR="006412ED">
          <w:rPr>
            <w:noProof/>
            <w:webHidden/>
          </w:rPr>
          <w:tab/>
        </w:r>
        <w:r w:rsidR="006412ED">
          <w:rPr>
            <w:noProof/>
            <w:webHidden/>
          </w:rPr>
          <w:fldChar w:fldCharType="begin"/>
        </w:r>
        <w:r w:rsidR="006412ED">
          <w:rPr>
            <w:noProof/>
            <w:webHidden/>
          </w:rPr>
          <w:instrText xml:space="preserve"> PAGEREF _Toc56172010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0CE9D980" w14:textId="5393AA1F" w:rsidR="006412ED" w:rsidRDefault="00DB2889">
      <w:pPr>
        <w:pStyle w:val="Obsah2"/>
        <w:rPr>
          <w:rFonts w:asciiTheme="minorHAnsi" w:eastAsiaTheme="minorEastAsia" w:hAnsiTheme="minorHAnsi" w:cstheme="minorBidi"/>
          <w:i w:val="0"/>
          <w:noProof/>
          <w:sz w:val="22"/>
          <w:szCs w:val="22"/>
          <w:lang w:eastAsia="sk-SK"/>
        </w:rPr>
      </w:pPr>
      <w:hyperlink w:anchor="_Toc56172011" w:history="1">
        <w:r w:rsidR="006412ED" w:rsidRPr="00AF6CCE">
          <w:rPr>
            <w:rStyle w:val="Hypertextovprepojenie"/>
            <w:noProof/>
          </w:rPr>
          <w:t>6.9.</w:t>
        </w:r>
        <w:r w:rsidR="006412ED">
          <w:rPr>
            <w:rFonts w:asciiTheme="minorHAnsi" w:eastAsiaTheme="minorEastAsia" w:hAnsiTheme="minorHAnsi" w:cstheme="minorBidi"/>
            <w:i w:val="0"/>
            <w:noProof/>
            <w:sz w:val="22"/>
            <w:szCs w:val="22"/>
            <w:lang w:eastAsia="sk-SK"/>
          </w:rPr>
          <w:tab/>
        </w:r>
        <w:r w:rsidR="006412ED" w:rsidRPr="00AF6CCE">
          <w:rPr>
            <w:rStyle w:val="Hypertextovprepojenie"/>
            <w:noProof/>
          </w:rPr>
          <w:t>Informácia o reštrikcii</w:t>
        </w:r>
        <w:r w:rsidR="006412ED">
          <w:rPr>
            <w:noProof/>
            <w:webHidden/>
          </w:rPr>
          <w:tab/>
        </w:r>
        <w:r w:rsidR="006412ED">
          <w:rPr>
            <w:noProof/>
            <w:webHidden/>
          </w:rPr>
          <w:fldChar w:fldCharType="begin"/>
        </w:r>
        <w:r w:rsidR="006412ED">
          <w:rPr>
            <w:noProof/>
            <w:webHidden/>
          </w:rPr>
          <w:instrText xml:space="preserve"> PAGEREF _Toc56172011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0249B149" w14:textId="041FA3F5" w:rsidR="006412ED" w:rsidRDefault="00DB2889">
      <w:pPr>
        <w:pStyle w:val="Obsah2"/>
        <w:rPr>
          <w:rFonts w:asciiTheme="minorHAnsi" w:eastAsiaTheme="minorEastAsia" w:hAnsiTheme="minorHAnsi" w:cstheme="minorBidi"/>
          <w:i w:val="0"/>
          <w:noProof/>
          <w:sz w:val="22"/>
          <w:szCs w:val="22"/>
          <w:lang w:eastAsia="sk-SK"/>
        </w:rPr>
      </w:pPr>
      <w:hyperlink w:anchor="_Toc56172012" w:history="1">
        <w:r w:rsidR="006412ED" w:rsidRPr="00AF6CCE">
          <w:rPr>
            <w:rStyle w:val="Hypertextovprepojenie"/>
            <w:noProof/>
          </w:rPr>
          <w:t>6.10.</w:t>
        </w:r>
        <w:r w:rsidR="006412ED">
          <w:rPr>
            <w:rFonts w:asciiTheme="minorHAnsi" w:eastAsiaTheme="minorEastAsia" w:hAnsiTheme="minorHAnsi" w:cstheme="minorBidi"/>
            <w:i w:val="0"/>
            <w:noProof/>
            <w:sz w:val="22"/>
            <w:szCs w:val="22"/>
            <w:lang w:eastAsia="sk-SK"/>
          </w:rPr>
          <w:tab/>
        </w:r>
        <w:r w:rsidR="006412ED" w:rsidRPr="00AF6CCE">
          <w:rPr>
            <w:rStyle w:val="Hypertextovprepojenie"/>
            <w:noProof/>
          </w:rPr>
          <w:t>Varovania</w:t>
        </w:r>
        <w:r w:rsidR="006412ED">
          <w:rPr>
            <w:noProof/>
            <w:webHidden/>
          </w:rPr>
          <w:tab/>
        </w:r>
        <w:r w:rsidR="006412ED">
          <w:rPr>
            <w:noProof/>
            <w:webHidden/>
          </w:rPr>
          <w:fldChar w:fldCharType="begin"/>
        </w:r>
        <w:r w:rsidR="006412ED">
          <w:rPr>
            <w:noProof/>
            <w:webHidden/>
          </w:rPr>
          <w:instrText xml:space="preserve"> PAGEREF _Toc56172012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6022F052" w14:textId="0475FA75" w:rsidR="006412ED" w:rsidRDefault="00DB2889">
      <w:pPr>
        <w:pStyle w:val="Obsah2"/>
        <w:rPr>
          <w:rFonts w:asciiTheme="minorHAnsi" w:eastAsiaTheme="minorEastAsia" w:hAnsiTheme="minorHAnsi" w:cstheme="minorBidi"/>
          <w:i w:val="0"/>
          <w:noProof/>
          <w:sz w:val="22"/>
          <w:szCs w:val="22"/>
          <w:lang w:eastAsia="sk-SK"/>
        </w:rPr>
      </w:pPr>
      <w:hyperlink w:anchor="_Toc56172013" w:history="1">
        <w:r w:rsidR="006412ED" w:rsidRPr="00AF6CCE">
          <w:rPr>
            <w:rStyle w:val="Hypertextovprepojenie"/>
            <w:noProof/>
          </w:rPr>
          <w:t>6.11.</w:t>
        </w:r>
        <w:r w:rsidR="006412ED">
          <w:rPr>
            <w:rFonts w:asciiTheme="minorHAnsi" w:eastAsiaTheme="minorEastAsia" w:hAnsiTheme="minorHAnsi" w:cstheme="minorBidi"/>
            <w:i w:val="0"/>
            <w:noProof/>
            <w:sz w:val="22"/>
            <w:szCs w:val="22"/>
            <w:lang w:eastAsia="sk-SK"/>
          </w:rPr>
          <w:tab/>
        </w:r>
        <w:r w:rsidR="006412ED" w:rsidRPr="00AF6CCE">
          <w:rPr>
            <w:rStyle w:val="Hypertextovprepojenie"/>
            <w:noProof/>
          </w:rPr>
          <w:t>Lieková anamnéza</w:t>
        </w:r>
        <w:r w:rsidR="006412ED">
          <w:rPr>
            <w:noProof/>
            <w:webHidden/>
          </w:rPr>
          <w:tab/>
        </w:r>
        <w:r w:rsidR="006412ED">
          <w:rPr>
            <w:noProof/>
            <w:webHidden/>
          </w:rPr>
          <w:fldChar w:fldCharType="begin"/>
        </w:r>
        <w:r w:rsidR="006412ED">
          <w:rPr>
            <w:noProof/>
            <w:webHidden/>
          </w:rPr>
          <w:instrText xml:space="preserve"> PAGEREF _Toc56172013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376A597A" w14:textId="130BFD62" w:rsidR="006412ED" w:rsidRDefault="00DB2889">
      <w:pPr>
        <w:pStyle w:val="Obsah2"/>
        <w:rPr>
          <w:rFonts w:asciiTheme="minorHAnsi" w:eastAsiaTheme="minorEastAsia" w:hAnsiTheme="minorHAnsi" w:cstheme="minorBidi"/>
          <w:i w:val="0"/>
          <w:noProof/>
          <w:sz w:val="22"/>
          <w:szCs w:val="22"/>
          <w:lang w:eastAsia="sk-SK"/>
        </w:rPr>
      </w:pPr>
      <w:hyperlink w:anchor="_Toc56172014" w:history="1">
        <w:r w:rsidR="006412ED" w:rsidRPr="00AF6CCE">
          <w:rPr>
            <w:rStyle w:val="Hypertextovprepojenie"/>
            <w:noProof/>
          </w:rPr>
          <w:t>6.12.</w:t>
        </w:r>
        <w:r w:rsidR="006412ED">
          <w:rPr>
            <w:rFonts w:asciiTheme="minorHAnsi" w:eastAsiaTheme="minorEastAsia" w:hAnsiTheme="minorHAnsi" w:cstheme="minorBidi"/>
            <w:i w:val="0"/>
            <w:noProof/>
            <w:sz w:val="22"/>
            <w:szCs w:val="22"/>
            <w:lang w:eastAsia="sk-SK"/>
          </w:rPr>
          <w:tab/>
        </w:r>
        <w:r w:rsidR="006412ED" w:rsidRPr="00AF6CCE">
          <w:rPr>
            <w:rStyle w:val="Hypertextovprepojenie"/>
            <w:noProof/>
          </w:rPr>
          <w:t>Osobná anamnéza</w:t>
        </w:r>
        <w:r w:rsidR="006412ED">
          <w:rPr>
            <w:noProof/>
            <w:webHidden/>
          </w:rPr>
          <w:tab/>
        </w:r>
        <w:r w:rsidR="006412ED">
          <w:rPr>
            <w:noProof/>
            <w:webHidden/>
          </w:rPr>
          <w:fldChar w:fldCharType="begin"/>
        </w:r>
        <w:r w:rsidR="006412ED">
          <w:rPr>
            <w:noProof/>
            <w:webHidden/>
          </w:rPr>
          <w:instrText xml:space="preserve"> PAGEREF _Toc56172014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05F76614" w14:textId="178DF9EE" w:rsidR="006412ED" w:rsidRDefault="00DB2889">
      <w:pPr>
        <w:pStyle w:val="Obsah3"/>
        <w:rPr>
          <w:rFonts w:asciiTheme="minorHAnsi" w:eastAsiaTheme="minorEastAsia" w:hAnsiTheme="minorHAnsi" w:cstheme="minorBidi"/>
          <w:noProof/>
          <w:sz w:val="22"/>
          <w:szCs w:val="22"/>
          <w:lang w:eastAsia="sk-SK"/>
        </w:rPr>
      </w:pPr>
      <w:hyperlink w:anchor="_Toc56172015" w:history="1">
        <w:r w:rsidR="006412ED" w:rsidRPr="00AF6CCE">
          <w:rPr>
            <w:rStyle w:val="Hypertextovprepojenie"/>
            <w:noProof/>
          </w:rPr>
          <w:t>6.12.1.</w:t>
        </w:r>
        <w:r w:rsidR="006412ED">
          <w:rPr>
            <w:rFonts w:asciiTheme="minorHAnsi" w:eastAsiaTheme="minorEastAsia" w:hAnsiTheme="minorHAnsi" w:cstheme="minorBidi"/>
            <w:noProof/>
            <w:sz w:val="22"/>
            <w:szCs w:val="22"/>
            <w:lang w:eastAsia="sk-SK"/>
          </w:rPr>
          <w:tab/>
        </w:r>
        <w:r w:rsidR="006412ED" w:rsidRPr="00AF6CCE">
          <w:rPr>
            <w:rStyle w:val="Hypertextovprepojenie"/>
            <w:noProof/>
          </w:rPr>
          <w:t>Chirurgické výkony</w:t>
        </w:r>
        <w:r w:rsidR="006412ED">
          <w:rPr>
            <w:noProof/>
            <w:webHidden/>
          </w:rPr>
          <w:tab/>
        </w:r>
        <w:r w:rsidR="006412ED">
          <w:rPr>
            <w:noProof/>
            <w:webHidden/>
          </w:rPr>
          <w:fldChar w:fldCharType="begin"/>
        </w:r>
        <w:r w:rsidR="006412ED">
          <w:rPr>
            <w:noProof/>
            <w:webHidden/>
          </w:rPr>
          <w:instrText xml:space="preserve"> PAGEREF _Toc56172015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7F13CF0D" w14:textId="410065CC" w:rsidR="006412ED" w:rsidRDefault="00DB2889">
      <w:pPr>
        <w:pStyle w:val="Obsah3"/>
        <w:rPr>
          <w:rFonts w:asciiTheme="minorHAnsi" w:eastAsiaTheme="minorEastAsia" w:hAnsiTheme="minorHAnsi" w:cstheme="minorBidi"/>
          <w:noProof/>
          <w:sz w:val="22"/>
          <w:szCs w:val="22"/>
          <w:lang w:eastAsia="sk-SK"/>
        </w:rPr>
      </w:pPr>
      <w:hyperlink w:anchor="_Toc56172016" w:history="1">
        <w:r w:rsidR="006412ED" w:rsidRPr="00AF6CCE">
          <w:rPr>
            <w:rStyle w:val="Hypertextovprepojenie"/>
            <w:noProof/>
          </w:rPr>
          <w:t>6.12.2.</w:t>
        </w:r>
        <w:r w:rsidR="006412ED">
          <w:rPr>
            <w:rFonts w:asciiTheme="minorHAnsi" w:eastAsiaTheme="minorEastAsia" w:hAnsiTheme="minorHAnsi" w:cstheme="minorBidi"/>
            <w:noProof/>
            <w:sz w:val="22"/>
            <w:szCs w:val="22"/>
            <w:lang w:eastAsia="sk-SK"/>
          </w:rPr>
          <w:tab/>
        </w:r>
        <w:r w:rsidR="006412ED" w:rsidRPr="00AF6CCE">
          <w:rPr>
            <w:rStyle w:val="Hypertextovprepojenie"/>
            <w:noProof/>
          </w:rPr>
          <w:t>Zdravotné obmedzenia</w:t>
        </w:r>
        <w:r w:rsidR="006412ED">
          <w:rPr>
            <w:noProof/>
            <w:webHidden/>
          </w:rPr>
          <w:tab/>
        </w:r>
        <w:r w:rsidR="006412ED">
          <w:rPr>
            <w:noProof/>
            <w:webHidden/>
          </w:rPr>
          <w:fldChar w:fldCharType="begin"/>
        </w:r>
        <w:r w:rsidR="006412ED">
          <w:rPr>
            <w:noProof/>
            <w:webHidden/>
          </w:rPr>
          <w:instrText xml:space="preserve"> PAGEREF _Toc56172016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35FB11FF" w14:textId="1B857EC5" w:rsidR="006412ED" w:rsidRDefault="00DB2889">
      <w:pPr>
        <w:pStyle w:val="Obsah3"/>
        <w:rPr>
          <w:rFonts w:asciiTheme="minorHAnsi" w:eastAsiaTheme="minorEastAsia" w:hAnsiTheme="minorHAnsi" w:cstheme="minorBidi"/>
          <w:noProof/>
          <w:sz w:val="22"/>
          <w:szCs w:val="22"/>
          <w:lang w:eastAsia="sk-SK"/>
        </w:rPr>
      </w:pPr>
      <w:hyperlink w:anchor="_Toc56172017" w:history="1">
        <w:r w:rsidR="006412ED" w:rsidRPr="00AF6CCE">
          <w:rPr>
            <w:rStyle w:val="Hypertextovprepojenie"/>
            <w:noProof/>
          </w:rPr>
          <w:t>6.12.3.</w:t>
        </w:r>
        <w:r w:rsidR="006412ED">
          <w:rPr>
            <w:rFonts w:asciiTheme="minorHAnsi" w:eastAsiaTheme="minorEastAsia" w:hAnsiTheme="minorHAnsi" w:cstheme="minorBidi"/>
            <w:noProof/>
            <w:sz w:val="22"/>
            <w:szCs w:val="22"/>
            <w:lang w:eastAsia="sk-SK"/>
          </w:rPr>
          <w:tab/>
        </w:r>
        <w:r w:rsidR="006412ED" w:rsidRPr="00AF6CCE">
          <w:rPr>
            <w:rStyle w:val="Hypertextovprepojenie"/>
            <w:noProof/>
          </w:rPr>
          <w:t>Terapeutické odporúčania</w:t>
        </w:r>
        <w:r w:rsidR="006412ED">
          <w:rPr>
            <w:noProof/>
            <w:webHidden/>
          </w:rPr>
          <w:tab/>
        </w:r>
        <w:r w:rsidR="006412ED">
          <w:rPr>
            <w:noProof/>
            <w:webHidden/>
          </w:rPr>
          <w:fldChar w:fldCharType="begin"/>
        </w:r>
        <w:r w:rsidR="006412ED">
          <w:rPr>
            <w:noProof/>
            <w:webHidden/>
          </w:rPr>
          <w:instrText xml:space="preserve"> PAGEREF _Toc56172017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7BEE293E" w14:textId="6BC4E2BE" w:rsidR="006412ED" w:rsidRDefault="00DB2889">
      <w:pPr>
        <w:pStyle w:val="Obsah3"/>
        <w:rPr>
          <w:rFonts w:asciiTheme="minorHAnsi" w:eastAsiaTheme="minorEastAsia" w:hAnsiTheme="minorHAnsi" w:cstheme="minorBidi"/>
          <w:noProof/>
          <w:sz w:val="22"/>
          <w:szCs w:val="22"/>
          <w:lang w:eastAsia="sk-SK"/>
        </w:rPr>
      </w:pPr>
      <w:hyperlink w:anchor="_Toc56172018" w:history="1">
        <w:r w:rsidR="006412ED" w:rsidRPr="00AF6CCE">
          <w:rPr>
            <w:rStyle w:val="Hypertextovprepojenie"/>
            <w:noProof/>
          </w:rPr>
          <w:t>6.12.4.</w:t>
        </w:r>
        <w:r w:rsidR="006412ED">
          <w:rPr>
            <w:rFonts w:asciiTheme="minorHAnsi" w:eastAsiaTheme="minorEastAsia" w:hAnsiTheme="minorHAnsi" w:cstheme="minorBidi"/>
            <w:noProof/>
            <w:sz w:val="22"/>
            <w:szCs w:val="22"/>
            <w:lang w:eastAsia="sk-SK"/>
          </w:rPr>
          <w:tab/>
        </w:r>
        <w:r w:rsidR="006412ED" w:rsidRPr="00AF6CCE">
          <w:rPr>
            <w:rStyle w:val="Hypertextovprepojenie"/>
            <w:noProof/>
          </w:rPr>
          <w:t>Očkovací záznam</w:t>
        </w:r>
        <w:r w:rsidR="006412ED">
          <w:rPr>
            <w:noProof/>
            <w:webHidden/>
          </w:rPr>
          <w:tab/>
        </w:r>
        <w:r w:rsidR="006412ED">
          <w:rPr>
            <w:noProof/>
            <w:webHidden/>
          </w:rPr>
          <w:fldChar w:fldCharType="begin"/>
        </w:r>
        <w:r w:rsidR="006412ED">
          <w:rPr>
            <w:noProof/>
            <w:webHidden/>
          </w:rPr>
          <w:instrText xml:space="preserve"> PAGEREF _Toc56172018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7AB125E8" w14:textId="3278A446" w:rsidR="006412ED" w:rsidRDefault="00DB2889">
      <w:pPr>
        <w:pStyle w:val="Obsah3"/>
        <w:rPr>
          <w:rFonts w:asciiTheme="minorHAnsi" w:eastAsiaTheme="minorEastAsia" w:hAnsiTheme="minorHAnsi" w:cstheme="minorBidi"/>
          <w:noProof/>
          <w:sz w:val="22"/>
          <w:szCs w:val="22"/>
          <w:lang w:eastAsia="sk-SK"/>
        </w:rPr>
      </w:pPr>
      <w:hyperlink w:anchor="_Toc56172019" w:history="1">
        <w:r w:rsidR="006412ED" w:rsidRPr="00AF6CCE">
          <w:rPr>
            <w:rStyle w:val="Hypertextovprepojenie"/>
            <w:noProof/>
          </w:rPr>
          <w:t>6.12.5.</w:t>
        </w:r>
        <w:r w:rsidR="006412ED">
          <w:rPr>
            <w:rFonts w:asciiTheme="minorHAnsi" w:eastAsiaTheme="minorEastAsia" w:hAnsiTheme="minorHAnsi" w:cstheme="minorBidi"/>
            <w:noProof/>
            <w:sz w:val="22"/>
            <w:szCs w:val="22"/>
            <w:lang w:eastAsia="sk-SK"/>
          </w:rPr>
          <w:tab/>
        </w:r>
        <w:r w:rsidR="006412ED" w:rsidRPr="00AF6CCE">
          <w:rPr>
            <w:rStyle w:val="Hypertextovprepojenie"/>
            <w:noProof/>
          </w:rPr>
          <w:t>Výsledky vyšetrení</w:t>
        </w:r>
        <w:r w:rsidR="006412ED">
          <w:rPr>
            <w:noProof/>
            <w:webHidden/>
          </w:rPr>
          <w:tab/>
        </w:r>
        <w:r w:rsidR="006412ED">
          <w:rPr>
            <w:noProof/>
            <w:webHidden/>
          </w:rPr>
          <w:fldChar w:fldCharType="begin"/>
        </w:r>
        <w:r w:rsidR="006412ED">
          <w:rPr>
            <w:noProof/>
            <w:webHidden/>
          </w:rPr>
          <w:instrText xml:space="preserve"> PAGEREF _Toc56172019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7908352E" w14:textId="75B619D7" w:rsidR="006412ED" w:rsidRDefault="00DB2889">
      <w:pPr>
        <w:pStyle w:val="Obsah4"/>
        <w:rPr>
          <w:rFonts w:asciiTheme="minorHAnsi" w:eastAsiaTheme="minorEastAsia" w:hAnsiTheme="minorHAnsi" w:cstheme="minorBidi"/>
          <w:noProof/>
          <w:sz w:val="22"/>
          <w:szCs w:val="22"/>
          <w:lang w:eastAsia="sk-SK"/>
        </w:rPr>
      </w:pPr>
      <w:hyperlink w:anchor="_Toc56172020" w:history="1">
        <w:r w:rsidR="006412ED" w:rsidRPr="00AF6CCE">
          <w:rPr>
            <w:rStyle w:val="Hypertextovprepojenie"/>
            <w:noProof/>
          </w:rPr>
          <w:t>6.12.5.1.</w:t>
        </w:r>
        <w:r w:rsidR="006412ED">
          <w:rPr>
            <w:rFonts w:asciiTheme="minorHAnsi" w:eastAsiaTheme="minorEastAsia" w:hAnsiTheme="minorHAnsi" w:cstheme="minorBidi"/>
            <w:noProof/>
            <w:sz w:val="22"/>
            <w:szCs w:val="22"/>
            <w:lang w:eastAsia="sk-SK"/>
          </w:rPr>
          <w:tab/>
        </w:r>
        <w:r w:rsidR="006412ED" w:rsidRPr="00AF6CCE">
          <w:rPr>
            <w:rStyle w:val="Hypertextovprepojenie"/>
            <w:noProof/>
          </w:rPr>
          <w:t>Krvný tlak</w:t>
        </w:r>
        <w:r w:rsidR="006412ED">
          <w:rPr>
            <w:noProof/>
            <w:webHidden/>
          </w:rPr>
          <w:tab/>
        </w:r>
        <w:r w:rsidR="006412ED">
          <w:rPr>
            <w:noProof/>
            <w:webHidden/>
          </w:rPr>
          <w:fldChar w:fldCharType="begin"/>
        </w:r>
        <w:r w:rsidR="006412ED">
          <w:rPr>
            <w:noProof/>
            <w:webHidden/>
          </w:rPr>
          <w:instrText xml:space="preserve"> PAGEREF _Toc56172020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4AED2850" w14:textId="346CDFA3" w:rsidR="006412ED" w:rsidRDefault="00DB2889">
      <w:pPr>
        <w:pStyle w:val="Obsah4"/>
        <w:rPr>
          <w:rFonts w:asciiTheme="minorHAnsi" w:eastAsiaTheme="minorEastAsia" w:hAnsiTheme="minorHAnsi" w:cstheme="minorBidi"/>
          <w:noProof/>
          <w:sz w:val="22"/>
          <w:szCs w:val="22"/>
          <w:lang w:eastAsia="sk-SK"/>
        </w:rPr>
      </w:pPr>
      <w:hyperlink w:anchor="_Toc56172021" w:history="1">
        <w:r w:rsidR="006412ED" w:rsidRPr="00AF6CCE">
          <w:rPr>
            <w:rStyle w:val="Hypertextovprepojenie"/>
            <w:noProof/>
          </w:rPr>
          <w:t>6.12.5.2.</w:t>
        </w:r>
        <w:r w:rsidR="006412ED">
          <w:rPr>
            <w:rFonts w:asciiTheme="minorHAnsi" w:eastAsiaTheme="minorEastAsia" w:hAnsiTheme="minorHAnsi" w:cstheme="minorBidi"/>
            <w:noProof/>
            <w:sz w:val="22"/>
            <w:szCs w:val="22"/>
            <w:lang w:eastAsia="sk-SK"/>
          </w:rPr>
          <w:tab/>
        </w:r>
        <w:r w:rsidR="006412ED" w:rsidRPr="00AF6CCE">
          <w:rPr>
            <w:rStyle w:val="Hypertextovprepojenie"/>
            <w:noProof/>
          </w:rPr>
          <w:t>Krvná skupina</w:t>
        </w:r>
        <w:r w:rsidR="006412ED">
          <w:rPr>
            <w:noProof/>
            <w:webHidden/>
          </w:rPr>
          <w:tab/>
        </w:r>
        <w:r w:rsidR="006412ED">
          <w:rPr>
            <w:noProof/>
            <w:webHidden/>
          </w:rPr>
          <w:fldChar w:fldCharType="begin"/>
        </w:r>
        <w:r w:rsidR="006412ED">
          <w:rPr>
            <w:noProof/>
            <w:webHidden/>
          </w:rPr>
          <w:instrText xml:space="preserve"> PAGEREF _Toc56172021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07304F9F" w14:textId="695642DF" w:rsidR="006412ED" w:rsidRDefault="00DB2889">
      <w:pPr>
        <w:pStyle w:val="Obsah4"/>
        <w:rPr>
          <w:rFonts w:asciiTheme="minorHAnsi" w:eastAsiaTheme="minorEastAsia" w:hAnsiTheme="minorHAnsi" w:cstheme="minorBidi"/>
          <w:noProof/>
          <w:sz w:val="22"/>
          <w:szCs w:val="22"/>
          <w:lang w:eastAsia="sk-SK"/>
        </w:rPr>
      </w:pPr>
      <w:hyperlink w:anchor="_Toc56172022" w:history="1">
        <w:r w:rsidR="006412ED" w:rsidRPr="00AF6CCE">
          <w:rPr>
            <w:rStyle w:val="Hypertextovprepojenie"/>
            <w:noProof/>
          </w:rPr>
          <w:t>6.12.5.3.</w:t>
        </w:r>
        <w:r w:rsidR="006412ED">
          <w:rPr>
            <w:rFonts w:asciiTheme="minorHAnsi" w:eastAsiaTheme="minorEastAsia" w:hAnsiTheme="minorHAnsi" w:cstheme="minorBidi"/>
            <w:noProof/>
            <w:sz w:val="22"/>
            <w:szCs w:val="22"/>
            <w:lang w:eastAsia="sk-SK"/>
          </w:rPr>
          <w:tab/>
        </w:r>
        <w:r w:rsidR="006412ED" w:rsidRPr="00AF6CCE">
          <w:rPr>
            <w:rStyle w:val="Hypertextovprepojenie"/>
            <w:noProof/>
          </w:rPr>
          <w:t>Vitálne a antropometrické hodnoty</w:t>
        </w:r>
        <w:r w:rsidR="006412ED">
          <w:rPr>
            <w:noProof/>
            <w:webHidden/>
          </w:rPr>
          <w:tab/>
        </w:r>
        <w:r w:rsidR="006412ED">
          <w:rPr>
            <w:noProof/>
            <w:webHidden/>
          </w:rPr>
          <w:fldChar w:fldCharType="begin"/>
        </w:r>
        <w:r w:rsidR="006412ED">
          <w:rPr>
            <w:noProof/>
            <w:webHidden/>
          </w:rPr>
          <w:instrText xml:space="preserve"> PAGEREF _Toc56172022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636B2FF8" w14:textId="7C960B32" w:rsidR="006412ED" w:rsidRDefault="00DB2889">
      <w:pPr>
        <w:pStyle w:val="Obsah2"/>
        <w:rPr>
          <w:rFonts w:asciiTheme="minorHAnsi" w:eastAsiaTheme="minorEastAsia" w:hAnsiTheme="minorHAnsi" w:cstheme="minorBidi"/>
          <w:i w:val="0"/>
          <w:noProof/>
          <w:sz w:val="22"/>
          <w:szCs w:val="22"/>
          <w:lang w:eastAsia="sk-SK"/>
        </w:rPr>
      </w:pPr>
      <w:hyperlink w:anchor="_Toc56172023" w:history="1">
        <w:r w:rsidR="006412ED" w:rsidRPr="00AF6CCE">
          <w:rPr>
            <w:rStyle w:val="Hypertextovprepojenie"/>
            <w:noProof/>
          </w:rPr>
          <w:t>6.13.</w:t>
        </w:r>
        <w:r w:rsidR="006412ED">
          <w:rPr>
            <w:rFonts w:asciiTheme="minorHAnsi" w:eastAsiaTheme="minorEastAsia" w:hAnsiTheme="minorHAnsi" w:cstheme="minorBidi"/>
            <w:i w:val="0"/>
            <w:noProof/>
            <w:sz w:val="22"/>
            <w:szCs w:val="22"/>
            <w:lang w:eastAsia="sk-SK"/>
          </w:rPr>
          <w:tab/>
        </w:r>
        <w:r w:rsidR="006412ED" w:rsidRPr="00AF6CCE">
          <w:rPr>
            <w:rStyle w:val="Hypertextovprepojenie"/>
            <w:noProof/>
          </w:rPr>
          <w:t>Sociálna anamnéza</w:t>
        </w:r>
        <w:r w:rsidR="006412ED">
          <w:rPr>
            <w:noProof/>
            <w:webHidden/>
          </w:rPr>
          <w:tab/>
        </w:r>
        <w:r w:rsidR="006412ED">
          <w:rPr>
            <w:noProof/>
            <w:webHidden/>
          </w:rPr>
          <w:fldChar w:fldCharType="begin"/>
        </w:r>
        <w:r w:rsidR="006412ED">
          <w:rPr>
            <w:noProof/>
            <w:webHidden/>
          </w:rPr>
          <w:instrText xml:space="preserve"> PAGEREF _Toc56172023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221C398D" w14:textId="4B141AF7" w:rsidR="006412ED" w:rsidRDefault="00DB2889">
      <w:pPr>
        <w:pStyle w:val="Obsah2"/>
        <w:rPr>
          <w:rFonts w:asciiTheme="minorHAnsi" w:eastAsiaTheme="minorEastAsia" w:hAnsiTheme="minorHAnsi" w:cstheme="minorBidi"/>
          <w:i w:val="0"/>
          <w:noProof/>
          <w:sz w:val="22"/>
          <w:szCs w:val="22"/>
          <w:lang w:eastAsia="sk-SK"/>
        </w:rPr>
      </w:pPr>
      <w:hyperlink w:anchor="_Toc56172024" w:history="1">
        <w:r w:rsidR="006412ED" w:rsidRPr="00AF6CCE">
          <w:rPr>
            <w:rStyle w:val="Hypertextovprepojenie"/>
            <w:noProof/>
          </w:rPr>
          <w:t>6.14.</w:t>
        </w:r>
        <w:r w:rsidR="006412ED">
          <w:rPr>
            <w:rFonts w:asciiTheme="minorHAnsi" w:eastAsiaTheme="minorEastAsia" w:hAnsiTheme="minorHAnsi" w:cstheme="minorBidi"/>
            <w:i w:val="0"/>
            <w:noProof/>
            <w:sz w:val="22"/>
            <w:szCs w:val="22"/>
            <w:lang w:eastAsia="sk-SK"/>
          </w:rPr>
          <w:tab/>
        </w:r>
        <w:r w:rsidR="006412ED" w:rsidRPr="00AF6CCE">
          <w:rPr>
            <w:rStyle w:val="Hypertextovprepojenie"/>
            <w:noProof/>
          </w:rPr>
          <w:t>Kontaktné údaje</w:t>
        </w:r>
        <w:r w:rsidR="006412ED">
          <w:rPr>
            <w:noProof/>
            <w:webHidden/>
          </w:rPr>
          <w:tab/>
        </w:r>
        <w:r w:rsidR="006412ED">
          <w:rPr>
            <w:noProof/>
            <w:webHidden/>
          </w:rPr>
          <w:fldChar w:fldCharType="begin"/>
        </w:r>
        <w:r w:rsidR="006412ED">
          <w:rPr>
            <w:noProof/>
            <w:webHidden/>
          </w:rPr>
          <w:instrText xml:space="preserve"> PAGEREF _Toc56172024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2FD8A4C0" w14:textId="121410B5" w:rsidR="006412ED" w:rsidRDefault="00DB2889">
      <w:pPr>
        <w:pStyle w:val="Obsah3"/>
        <w:rPr>
          <w:rFonts w:asciiTheme="minorHAnsi" w:eastAsiaTheme="minorEastAsia" w:hAnsiTheme="minorHAnsi" w:cstheme="minorBidi"/>
          <w:noProof/>
          <w:sz w:val="22"/>
          <w:szCs w:val="22"/>
          <w:lang w:eastAsia="sk-SK"/>
        </w:rPr>
      </w:pPr>
      <w:hyperlink w:anchor="_Toc56172025" w:history="1">
        <w:r w:rsidR="006412ED" w:rsidRPr="00AF6CCE">
          <w:rPr>
            <w:rStyle w:val="Hypertextovprepojenie"/>
            <w:noProof/>
          </w:rPr>
          <w:t>6.14.1.</w:t>
        </w:r>
        <w:r w:rsidR="006412ED">
          <w:rPr>
            <w:rFonts w:asciiTheme="minorHAnsi" w:eastAsiaTheme="minorEastAsia" w:hAnsiTheme="minorHAnsi" w:cstheme="minorBidi"/>
            <w:noProof/>
            <w:sz w:val="22"/>
            <w:szCs w:val="22"/>
            <w:lang w:eastAsia="sk-SK"/>
          </w:rPr>
          <w:tab/>
        </w:r>
        <w:r w:rsidR="006412ED" w:rsidRPr="00AF6CCE">
          <w:rPr>
            <w:rStyle w:val="Hypertextovprepojenie"/>
            <w:noProof/>
          </w:rPr>
          <w:t>Reštrikcie na formát e-mailovej adresy a telefónneho čísla</w:t>
        </w:r>
        <w:r w:rsidR="006412ED">
          <w:rPr>
            <w:noProof/>
            <w:webHidden/>
          </w:rPr>
          <w:tab/>
        </w:r>
        <w:r w:rsidR="006412ED">
          <w:rPr>
            <w:noProof/>
            <w:webHidden/>
          </w:rPr>
          <w:fldChar w:fldCharType="begin"/>
        </w:r>
        <w:r w:rsidR="006412ED">
          <w:rPr>
            <w:noProof/>
            <w:webHidden/>
          </w:rPr>
          <w:instrText xml:space="preserve"> PAGEREF _Toc56172025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25351B04" w14:textId="541F3837" w:rsidR="006412ED" w:rsidRDefault="00DB2889">
      <w:pPr>
        <w:pStyle w:val="Obsah3"/>
        <w:rPr>
          <w:rFonts w:asciiTheme="minorHAnsi" w:eastAsiaTheme="minorEastAsia" w:hAnsiTheme="minorHAnsi" w:cstheme="minorBidi"/>
          <w:noProof/>
          <w:sz w:val="22"/>
          <w:szCs w:val="22"/>
          <w:lang w:eastAsia="sk-SK"/>
        </w:rPr>
      </w:pPr>
      <w:hyperlink w:anchor="_Toc56172026" w:history="1">
        <w:r w:rsidR="006412ED" w:rsidRPr="00AF6CCE">
          <w:rPr>
            <w:rStyle w:val="Hypertextovprepojenie"/>
            <w:noProof/>
          </w:rPr>
          <w:t>6.14.2.</w:t>
        </w:r>
        <w:r w:rsidR="006412ED">
          <w:rPr>
            <w:rFonts w:asciiTheme="minorHAnsi" w:eastAsiaTheme="minorEastAsia" w:hAnsiTheme="minorHAnsi" w:cstheme="minorBidi"/>
            <w:noProof/>
            <w:sz w:val="22"/>
            <w:szCs w:val="22"/>
            <w:lang w:eastAsia="sk-SK"/>
          </w:rPr>
          <w:tab/>
        </w:r>
        <w:r w:rsidR="006412ED" w:rsidRPr="00AF6CCE">
          <w:rPr>
            <w:rStyle w:val="Hypertextovprepojenie"/>
            <w:noProof/>
          </w:rPr>
          <w:t>KontaktneUdajePacientskehoSumaraVystup_v4</w:t>
        </w:r>
        <w:r w:rsidR="006412ED">
          <w:rPr>
            <w:noProof/>
            <w:webHidden/>
          </w:rPr>
          <w:tab/>
        </w:r>
        <w:r w:rsidR="006412ED">
          <w:rPr>
            <w:noProof/>
            <w:webHidden/>
          </w:rPr>
          <w:fldChar w:fldCharType="begin"/>
        </w:r>
        <w:r w:rsidR="006412ED">
          <w:rPr>
            <w:noProof/>
            <w:webHidden/>
          </w:rPr>
          <w:instrText xml:space="preserve"> PAGEREF _Toc56172026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015A23F3" w14:textId="769BA01E" w:rsidR="006412ED" w:rsidRDefault="00DB2889">
      <w:pPr>
        <w:pStyle w:val="Obsah3"/>
        <w:rPr>
          <w:rFonts w:asciiTheme="minorHAnsi" w:eastAsiaTheme="minorEastAsia" w:hAnsiTheme="minorHAnsi" w:cstheme="minorBidi"/>
          <w:noProof/>
          <w:sz w:val="22"/>
          <w:szCs w:val="22"/>
          <w:lang w:eastAsia="sk-SK"/>
        </w:rPr>
      </w:pPr>
      <w:hyperlink w:anchor="_Toc56172027" w:history="1">
        <w:r w:rsidR="006412ED" w:rsidRPr="00AF6CCE">
          <w:rPr>
            <w:rStyle w:val="Hypertextovprepojenie"/>
            <w:noProof/>
          </w:rPr>
          <w:t>6.14.3.</w:t>
        </w:r>
        <w:r w:rsidR="006412ED">
          <w:rPr>
            <w:rFonts w:asciiTheme="minorHAnsi" w:eastAsiaTheme="minorEastAsia" w:hAnsiTheme="minorHAnsi" w:cstheme="minorBidi"/>
            <w:noProof/>
            <w:sz w:val="22"/>
            <w:szCs w:val="22"/>
            <w:lang w:eastAsia="sk-SK"/>
          </w:rPr>
          <w:tab/>
        </w:r>
        <w:r w:rsidR="006412ED" w:rsidRPr="00AF6CCE">
          <w:rPr>
            <w:rStyle w:val="Hypertextovprepojenie"/>
            <w:noProof/>
          </w:rPr>
          <w:t>PacientskySumarKontaktneUdajeOdpovedData_v4</w:t>
        </w:r>
        <w:r w:rsidR="006412ED">
          <w:rPr>
            <w:noProof/>
            <w:webHidden/>
          </w:rPr>
          <w:tab/>
        </w:r>
        <w:r w:rsidR="006412ED">
          <w:rPr>
            <w:noProof/>
            <w:webHidden/>
          </w:rPr>
          <w:fldChar w:fldCharType="begin"/>
        </w:r>
        <w:r w:rsidR="006412ED">
          <w:rPr>
            <w:noProof/>
            <w:webHidden/>
          </w:rPr>
          <w:instrText xml:space="preserve"> PAGEREF _Toc56172027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7A21DD4B" w14:textId="6EC757EB" w:rsidR="006412ED" w:rsidRDefault="00DB2889">
      <w:pPr>
        <w:pStyle w:val="Obsah3"/>
        <w:rPr>
          <w:rFonts w:asciiTheme="minorHAnsi" w:eastAsiaTheme="minorEastAsia" w:hAnsiTheme="minorHAnsi" w:cstheme="minorBidi"/>
          <w:noProof/>
          <w:sz w:val="22"/>
          <w:szCs w:val="22"/>
          <w:lang w:eastAsia="sk-SK"/>
        </w:rPr>
      </w:pPr>
      <w:hyperlink w:anchor="_Toc56172028" w:history="1">
        <w:r w:rsidR="006412ED" w:rsidRPr="00AF6CCE">
          <w:rPr>
            <w:rStyle w:val="Hypertextovprepojenie"/>
            <w:noProof/>
          </w:rPr>
          <w:t>6.14.4.</w:t>
        </w:r>
        <w:r w:rsidR="006412ED">
          <w:rPr>
            <w:rFonts w:asciiTheme="minorHAnsi" w:eastAsiaTheme="minorEastAsia" w:hAnsiTheme="minorHAnsi" w:cstheme="minorBidi"/>
            <w:noProof/>
            <w:sz w:val="22"/>
            <w:szCs w:val="22"/>
            <w:lang w:eastAsia="sk-SK"/>
          </w:rPr>
          <w:tab/>
        </w:r>
        <w:r w:rsidR="006412ED" w:rsidRPr="00AF6CCE">
          <w:rPr>
            <w:rStyle w:val="Hypertextovprepojenie"/>
            <w:noProof/>
          </w:rPr>
          <w:t>PacientskySumarKontaktneUdajeData_v4</w:t>
        </w:r>
        <w:r w:rsidR="006412ED">
          <w:rPr>
            <w:noProof/>
            <w:webHidden/>
          </w:rPr>
          <w:tab/>
        </w:r>
        <w:r w:rsidR="006412ED">
          <w:rPr>
            <w:noProof/>
            <w:webHidden/>
          </w:rPr>
          <w:fldChar w:fldCharType="begin"/>
        </w:r>
        <w:r w:rsidR="006412ED">
          <w:rPr>
            <w:noProof/>
            <w:webHidden/>
          </w:rPr>
          <w:instrText xml:space="preserve"> PAGEREF _Toc56172028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0033730C" w14:textId="2DBDFAB5" w:rsidR="006412ED" w:rsidRDefault="00DB2889">
      <w:pPr>
        <w:pStyle w:val="Obsah3"/>
        <w:rPr>
          <w:rFonts w:asciiTheme="minorHAnsi" w:eastAsiaTheme="minorEastAsia" w:hAnsiTheme="minorHAnsi" w:cstheme="minorBidi"/>
          <w:noProof/>
          <w:sz w:val="22"/>
          <w:szCs w:val="22"/>
          <w:lang w:eastAsia="sk-SK"/>
        </w:rPr>
      </w:pPr>
      <w:hyperlink w:anchor="_Toc56172029" w:history="1">
        <w:r w:rsidR="006412ED" w:rsidRPr="00AF6CCE">
          <w:rPr>
            <w:rStyle w:val="Hypertextovprepojenie"/>
            <w:noProof/>
          </w:rPr>
          <w:t>6.14.5.</w:t>
        </w:r>
        <w:r w:rsidR="006412ED">
          <w:rPr>
            <w:rFonts w:asciiTheme="minorHAnsi" w:eastAsiaTheme="minorEastAsia" w:hAnsiTheme="minorHAnsi" w:cstheme="minorBidi"/>
            <w:noProof/>
            <w:sz w:val="22"/>
            <w:szCs w:val="22"/>
            <w:lang w:eastAsia="sk-SK"/>
          </w:rPr>
          <w:tab/>
        </w:r>
        <w:r w:rsidR="006412ED" w:rsidRPr="00AF6CCE">
          <w:rPr>
            <w:rStyle w:val="Hypertextovprepojenie"/>
            <w:noProof/>
          </w:rPr>
          <w:t>InformacieOPacientovi_v4</w:t>
        </w:r>
        <w:r w:rsidR="006412ED">
          <w:rPr>
            <w:noProof/>
            <w:webHidden/>
          </w:rPr>
          <w:tab/>
        </w:r>
        <w:r w:rsidR="006412ED">
          <w:rPr>
            <w:noProof/>
            <w:webHidden/>
          </w:rPr>
          <w:fldChar w:fldCharType="begin"/>
        </w:r>
        <w:r w:rsidR="006412ED">
          <w:rPr>
            <w:noProof/>
            <w:webHidden/>
          </w:rPr>
          <w:instrText xml:space="preserve"> PAGEREF _Toc56172029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50D1487C" w14:textId="161E7D24" w:rsidR="006412ED" w:rsidRDefault="00DB2889">
      <w:pPr>
        <w:pStyle w:val="Obsah3"/>
        <w:rPr>
          <w:rFonts w:asciiTheme="minorHAnsi" w:eastAsiaTheme="minorEastAsia" w:hAnsiTheme="minorHAnsi" w:cstheme="minorBidi"/>
          <w:noProof/>
          <w:sz w:val="22"/>
          <w:szCs w:val="22"/>
          <w:lang w:eastAsia="sk-SK"/>
        </w:rPr>
      </w:pPr>
      <w:hyperlink w:anchor="_Toc56172030" w:history="1">
        <w:r w:rsidR="006412ED" w:rsidRPr="00AF6CCE">
          <w:rPr>
            <w:rStyle w:val="Hypertextovprepojenie"/>
            <w:noProof/>
          </w:rPr>
          <w:t>6.14.6.</w:t>
        </w:r>
        <w:r w:rsidR="006412ED">
          <w:rPr>
            <w:rFonts w:asciiTheme="minorHAnsi" w:eastAsiaTheme="minorEastAsia" w:hAnsiTheme="minorHAnsi" w:cstheme="minorBidi"/>
            <w:noProof/>
            <w:sz w:val="22"/>
            <w:szCs w:val="22"/>
            <w:lang w:eastAsia="sk-SK"/>
          </w:rPr>
          <w:tab/>
        </w:r>
        <w:r w:rsidR="006412ED" w:rsidRPr="00AF6CCE">
          <w:rPr>
            <w:rStyle w:val="Hypertextovprepojenie"/>
            <w:noProof/>
          </w:rPr>
          <w:t>AdresaOsoby_v4</w:t>
        </w:r>
        <w:r w:rsidR="006412ED">
          <w:rPr>
            <w:noProof/>
            <w:webHidden/>
          </w:rPr>
          <w:tab/>
        </w:r>
        <w:r w:rsidR="006412ED">
          <w:rPr>
            <w:noProof/>
            <w:webHidden/>
          </w:rPr>
          <w:fldChar w:fldCharType="begin"/>
        </w:r>
        <w:r w:rsidR="006412ED">
          <w:rPr>
            <w:noProof/>
            <w:webHidden/>
          </w:rPr>
          <w:instrText xml:space="preserve"> PAGEREF _Toc56172030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07D68E93" w14:textId="43167AEA" w:rsidR="006412ED" w:rsidRDefault="00DB2889">
      <w:pPr>
        <w:pStyle w:val="Obsah3"/>
        <w:rPr>
          <w:rFonts w:asciiTheme="minorHAnsi" w:eastAsiaTheme="minorEastAsia" w:hAnsiTheme="minorHAnsi" w:cstheme="minorBidi"/>
          <w:noProof/>
          <w:sz w:val="22"/>
          <w:szCs w:val="22"/>
          <w:lang w:eastAsia="sk-SK"/>
        </w:rPr>
      </w:pPr>
      <w:hyperlink w:anchor="_Toc56172031" w:history="1">
        <w:r w:rsidR="006412ED" w:rsidRPr="00AF6CCE">
          <w:rPr>
            <w:rStyle w:val="Hypertextovprepojenie"/>
            <w:noProof/>
          </w:rPr>
          <w:t>6.14.7.</w:t>
        </w:r>
        <w:r w:rsidR="006412ED">
          <w:rPr>
            <w:rFonts w:asciiTheme="minorHAnsi" w:eastAsiaTheme="minorEastAsia" w:hAnsiTheme="minorHAnsi" w:cstheme="minorBidi"/>
            <w:noProof/>
            <w:sz w:val="22"/>
            <w:szCs w:val="22"/>
            <w:lang w:eastAsia="sk-SK"/>
          </w:rPr>
          <w:tab/>
        </w:r>
        <w:r w:rsidR="006412ED" w:rsidRPr="00AF6CCE">
          <w:rPr>
            <w:rStyle w:val="Hypertextovprepojenie"/>
            <w:noProof/>
          </w:rPr>
          <w:t>KontaktnaOsoba_v4</w:t>
        </w:r>
        <w:r w:rsidR="006412ED">
          <w:rPr>
            <w:noProof/>
            <w:webHidden/>
          </w:rPr>
          <w:tab/>
        </w:r>
        <w:r w:rsidR="006412ED">
          <w:rPr>
            <w:noProof/>
            <w:webHidden/>
          </w:rPr>
          <w:fldChar w:fldCharType="begin"/>
        </w:r>
        <w:r w:rsidR="006412ED">
          <w:rPr>
            <w:noProof/>
            <w:webHidden/>
          </w:rPr>
          <w:instrText xml:space="preserve"> PAGEREF _Toc56172031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4D2850E1" w14:textId="62346C12" w:rsidR="006412ED" w:rsidRDefault="00DB2889">
      <w:pPr>
        <w:pStyle w:val="Obsah3"/>
        <w:rPr>
          <w:rFonts w:asciiTheme="minorHAnsi" w:eastAsiaTheme="minorEastAsia" w:hAnsiTheme="minorHAnsi" w:cstheme="minorBidi"/>
          <w:noProof/>
          <w:sz w:val="22"/>
          <w:szCs w:val="22"/>
          <w:lang w:eastAsia="sk-SK"/>
        </w:rPr>
      </w:pPr>
      <w:hyperlink w:anchor="_Toc56172032" w:history="1">
        <w:r w:rsidR="006412ED" w:rsidRPr="00AF6CCE">
          <w:rPr>
            <w:rStyle w:val="Hypertextovprepojenie"/>
            <w:noProof/>
          </w:rPr>
          <w:t>6.14.8.</w:t>
        </w:r>
        <w:r w:rsidR="006412ED">
          <w:rPr>
            <w:rFonts w:asciiTheme="minorHAnsi" w:eastAsiaTheme="minorEastAsia" w:hAnsiTheme="minorHAnsi" w:cstheme="minorBidi"/>
            <w:noProof/>
            <w:sz w:val="22"/>
            <w:szCs w:val="22"/>
            <w:lang w:eastAsia="sk-SK"/>
          </w:rPr>
          <w:tab/>
        </w:r>
        <w:r w:rsidR="006412ED" w:rsidRPr="00AF6CCE">
          <w:rPr>
            <w:rStyle w:val="Hypertextovprepojenie"/>
            <w:noProof/>
          </w:rPr>
          <w:t>ZmluvnyLekar_v4</w:t>
        </w:r>
        <w:r w:rsidR="006412ED">
          <w:rPr>
            <w:noProof/>
            <w:webHidden/>
          </w:rPr>
          <w:tab/>
        </w:r>
        <w:r w:rsidR="006412ED">
          <w:rPr>
            <w:noProof/>
            <w:webHidden/>
          </w:rPr>
          <w:fldChar w:fldCharType="begin"/>
        </w:r>
        <w:r w:rsidR="006412ED">
          <w:rPr>
            <w:noProof/>
            <w:webHidden/>
          </w:rPr>
          <w:instrText xml:space="preserve"> PAGEREF _Toc56172032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1EB3996A" w14:textId="26D1C4D6" w:rsidR="006412ED" w:rsidRDefault="00DB2889">
      <w:pPr>
        <w:pStyle w:val="Obsah2"/>
        <w:rPr>
          <w:rFonts w:asciiTheme="minorHAnsi" w:eastAsiaTheme="minorEastAsia" w:hAnsiTheme="minorHAnsi" w:cstheme="minorBidi"/>
          <w:i w:val="0"/>
          <w:noProof/>
          <w:sz w:val="22"/>
          <w:szCs w:val="22"/>
          <w:lang w:eastAsia="sk-SK"/>
        </w:rPr>
      </w:pPr>
      <w:hyperlink w:anchor="_Toc56172033" w:history="1">
        <w:r w:rsidR="006412ED" w:rsidRPr="00AF6CCE">
          <w:rPr>
            <w:rStyle w:val="Hypertextovprepojenie"/>
            <w:noProof/>
          </w:rPr>
          <w:t>6.15.</w:t>
        </w:r>
        <w:r w:rsidR="006412ED">
          <w:rPr>
            <w:rFonts w:asciiTheme="minorHAnsi" w:eastAsiaTheme="minorEastAsia" w:hAnsiTheme="minorHAnsi" w:cstheme="minorBidi"/>
            <w:i w:val="0"/>
            <w:noProof/>
            <w:sz w:val="22"/>
            <w:szCs w:val="22"/>
            <w:lang w:eastAsia="sk-SK"/>
          </w:rPr>
          <w:tab/>
        </w:r>
        <w:r w:rsidR="006412ED" w:rsidRPr="00AF6CCE">
          <w:rPr>
            <w:rStyle w:val="Hypertextovprepojenie"/>
            <w:noProof/>
          </w:rPr>
          <w:t>Zložené elementy</w:t>
        </w:r>
        <w:r w:rsidR="006412ED">
          <w:rPr>
            <w:noProof/>
            <w:webHidden/>
          </w:rPr>
          <w:tab/>
        </w:r>
        <w:r w:rsidR="006412ED">
          <w:rPr>
            <w:noProof/>
            <w:webHidden/>
          </w:rPr>
          <w:fldChar w:fldCharType="begin"/>
        </w:r>
        <w:r w:rsidR="006412ED">
          <w:rPr>
            <w:noProof/>
            <w:webHidden/>
          </w:rPr>
          <w:instrText xml:space="preserve"> PAGEREF _Toc56172033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6B112A88" w14:textId="36704ED3" w:rsidR="006412ED" w:rsidRDefault="00DB2889">
      <w:pPr>
        <w:pStyle w:val="Obsah3"/>
        <w:rPr>
          <w:rFonts w:asciiTheme="minorHAnsi" w:eastAsiaTheme="minorEastAsia" w:hAnsiTheme="minorHAnsi" w:cstheme="minorBidi"/>
          <w:noProof/>
          <w:sz w:val="22"/>
          <w:szCs w:val="22"/>
          <w:lang w:eastAsia="sk-SK"/>
        </w:rPr>
      </w:pPr>
      <w:hyperlink w:anchor="_Toc56172034" w:history="1">
        <w:r w:rsidR="006412ED" w:rsidRPr="00AF6CCE">
          <w:rPr>
            <w:rStyle w:val="Hypertextovprepojenie"/>
            <w:noProof/>
          </w:rPr>
          <w:t>6.15.1.</w:t>
        </w:r>
        <w:r w:rsidR="006412ED">
          <w:rPr>
            <w:rFonts w:asciiTheme="minorHAnsi" w:eastAsiaTheme="minorEastAsia" w:hAnsiTheme="minorHAnsi" w:cstheme="minorBidi"/>
            <w:noProof/>
            <w:sz w:val="22"/>
            <w:szCs w:val="22"/>
            <w:lang w:eastAsia="sk-SK"/>
          </w:rPr>
          <w:tab/>
        </w:r>
        <w:r w:rsidR="006412ED" w:rsidRPr="00AF6CCE">
          <w:rPr>
            <w:rStyle w:val="Hypertextovprepojenie"/>
            <w:noProof/>
          </w:rPr>
          <w:t>Diagnóza</w:t>
        </w:r>
        <w:r w:rsidR="006412ED">
          <w:rPr>
            <w:noProof/>
            <w:webHidden/>
          </w:rPr>
          <w:tab/>
        </w:r>
        <w:r w:rsidR="006412ED">
          <w:rPr>
            <w:noProof/>
            <w:webHidden/>
          </w:rPr>
          <w:fldChar w:fldCharType="begin"/>
        </w:r>
        <w:r w:rsidR="006412ED">
          <w:rPr>
            <w:noProof/>
            <w:webHidden/>
          </w:rPr>
          <w:instrText xml:space="preserve"> PAGEREF _Toc56172034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0C999800" w14:textId="6B6225E5" w:rsidR="006412ED" w:rsidRDefault="00DB2889">
      <w:pPr>
        <w:pStyle w:val="Obsah3"/>
        <w:rPr>
          <w:rFonts w:asciiTheme="minorHAnsi" w:eastAsiaTheme="minorEastAsia" w:hAnsiTheme="minorHAnsi" w:cstheme="minorBidi"/>
          <w:noProof/>
          <w:sz w:val="22"/>
          <w:szCs w:val="22"/>
          <w:lang w:eastAsia="sk-SK"/>
        </w:rPr>
      </w:pPr>
      <w:hyperlink w:anchor="_Toc56172035" w:history="1">
        <w:r w:rsidR="006412ED" w:rsidRPr="00AF6CCE">
          <w:rPr>
            <w:rStyle w:val="Hypertextovprepojenie"/>
            <w:noProof/>
          </w:rPr>
          <w:t>6.15.2.</w:t>
        </w:r>
        <w:r w:rsidR="006412ED">
          <w:rPr>
            <w:rFonts w:asciiTheme="minorHAnsi" w:eastAsiaTheme="minorEastAsia" w:hAnsiTheme="minorHAnsi" w:cstheme="minorBidi"/>
            <w:noProof/>
            <w:sz w:val="22"/>
            <w:szCs w:val="22"/>
            <w:lang w:eastAsia="sk-SK"/>
          </w:rPr>
          <w:tab/>
        </w:r>
        <w:r w:rsidR="006412ED" w:rsidRPr="00AF6CCE">
          <w:rPr>
            <w:rStyle w:val="Hypertextovprepojenie"/>
            <w:noProof/>
          </w:rPr>
          <w:t>Zdravotnícky pracovník</w:t>
        </w:r>
        <w:r w:rsidR="006412ED">
          <w:rPr>
            <w:noProof/>
            <w:webHidden/>
          </w:rPr>
          <w:tab/>
        </w:r>
        <w:r w:rsidR="006412ED">
          <w:rPr>
            <w:noProof/>
            <w:webHidden/>
          </w:rPr>
          <w:fldChar w:fldCharType="begin"/>
        </w:r>
        <w:r w:rsidR="006412ED">
          <w:rPr>
            <w:noProof/>
            <w:webHidden/>
          </w:rPr>
          <w:instrText xml:space="preserve"> PAGEREF _Toc56172035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7B68DD63" w14:textId="5F84C787" w:rsidR="006412ED" w:rsidRDefault="00DB2889">
      <w:pPr>
        <w:pStyle w:val="Obsah3"/>
        <w:rPr>
          <w:rFonts w:asciiTheme="minorHAnsi" w:eastAsiaTheme="minorEastAsia" w:hAnsiTheme="minorHAnsi" w:cstheme="minorBidi"/>
          <w:noProof/>
          <w:sz w:val="22"/>
          <w:szCs w:val="22"/>
          <w:lang w:eastAsia="sk-SK"/>
        </w:rPr>
      </w:pPr>
      <w:hyperlink w:anchor="_Toc56172036" w:history="1">
        <w:r w:rsidR="006412ED" w:rsidRPr="00AF6CCE">
          <w:rPr>
            <w:rStyle w:val="Hypertextovprepojenie"/>
            <w:noProof/>
          </w:rPr>
          <w:t>6.15.3.</w:t>
        </w:r>
        <w:r w:rsidR="006412ED">
          <w:rPr>
            <w:rFonts w:asciiTheme="minorHAnsi" w:eastAsiaTheme="minorEastAsia" w:hAnsiTheme="minorHAnsi" w:cstheme="minorBidi"/>
            <w:noProof/>
            <w:sz w:val="22"/>
            <w:szCs w:val="22"/>
            <w:lang w:eastAsia="sk-SK"/>
          </w:rPr>
          <w:tab/>
        </w:r>
        <w:r w:rsidR="006412ED" w:rsidRPr="00AF6CCE">
          <w:rPr>
            <w:rStyle w:val="Hypertextovprepojenie"/>
            <w:noProof/>
          </w:rPr>
          <w:t>Registrovaný liek</w:t>
        </w:r>
        <w:r w:rsidR="006412ED">
          <w:rPr>
            <w:noProof/>
            <w:webHidden/>
          </w:rPr>
          <w:tab/>
        </w:r>
        <w:r w:rsidR="006412ED">
          <w:rPr>
            <w:noProof/>
            <w:webHidden/>
          </w:rPr>
          <w:fldChar w:fldCharType="begin"/>
        </w:r>
        <w:r w:rsidR="006412ED">
          <w:rPr>
            <w:noProof/>
            <w:webHidden/>
          </w:rPr>
          <w:instrText xml:space="preserve"> PAGEREF _Toc56172036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0102114F" w14:textId="5E649220" w:rsidR="006412ED" w:rsidRDefault="00DB2889">
      <w:pPr>
        <w:pStyle w:val="Obsah3"/>
        <w:rPr>
          <w:rFonts w:asciiTheme="minorHAnsi" w:eastAsiaTheme="minorEastAsia" w:hAnsiTheme="minorHAnsi" w:cstheme="minorBidi"/>
          <w:noProof/>
          <w:sz w:val="22"/>
          <w:szCs w:val="22"/>
          <w:lang w:eastAsia="sk-SK"/>
        </w:rPr>
      </w:pPr>
      <w:hyperlink w:anchor="_Toc56172037" w:history="1">
        <w:r w:rsidR="006412ED" w:rsidRPr="00AF6CCE">
          <w:rPr>
            <w:rStyle w:val="Hypertextovprepojenie"/>
            <w:noProof/>
          </w:rPr>
          <w:t>6.15.4.</w:t>
        </w:r>
        <w:r w:rsidR="006412ED">
          <w:rPr>
            <w:rFonts w:asciiTheme="minorHAnsi" w:eastAsiaTheme="minorEastAsia" w:hAnsiTheme="minorHAnsi" w:cstheme="minorBidi"/>
            <w:noProof/>
            <w:sz w:val="22"/>
            <w:szCs w:val="22"/>
            <w:lang w:eastAsia="sk-SK"/>
          </w:rPr>
          <w:tab/>
        </w:r>
        <w:r w:rsidR="006412ED" w:rsidRPr="00AF6CCE">
          <w:rPr>
            <w:rStyle w:val="Hypertextovprepojenie"/>
            <w:noProof/>
          </w:rPr>
          <w:t>Textový popis</w:t>
        </w:r>
        <w:r w:rsidR="006412ED">
          <w:rPr>
            <w:noProof/>
            <w:webHidden/>
          </w:rPr>
          <w:tab/>
        </w:r>
        <w:r w:rsidR="006412ED">
          <w:rPr>
            <w:noProof/>
            <w:webHidden/>
          </w:rPr>
          <w:fldChar w:fldCharType="begin"/>
        </w:r>
        <w:r w:rsidR="006412ED">
          <w:rPr>
            <w:noProof/>
            <w:webHidden/>
          </w:rPr>
          <w:instrText xml:space="preserve"> PAGEREF _Toc56172037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475EBE5E" w14:textId="5C5E3C07" w:rsidR="006412ED" w:rsidRDefault="00DB2889">
      <w:pPr>
        <w:pStyle w:val="Obsah3"/>
        <w:rPr>
          <w:rFonts w:asciiTheme="minorHAnsi" w:eastAsiaTheme="minorEastAsia" w:hAnsiTheme="minorHAnsi" w:cstheme="minorBidi"/>
          <w:noProof/>
          <w:sz w:val="22"/>
          <w:szCs w:val="22"/>
          <w:lang w:eastAsia="sk-SK"/>
        </w:rPr>
      </w:pPr>
      <w:hyperlink w:anchor="_Toc56172038" w:history="1">
        <w:r w:rsidR="006412ED" w:rsidRPr="00AF6CCE">
          <w:rPr>
            <w:rStyle w:val="Hypertextovprepojenie"/>
            <w:noProof/>
          </w:rPr>
          <w:t>6.15.5.</w:t>
        </w:r>
        <w:r w:rsidR="006412ED">
          <w:rPr>
            <w:rFonts w:asciiTheme="minorHAnsi" w:eastAsiaTheme="minorEastAsia" w:hAnsiTheme="minorHAnsi" w:cstheme="minorBidi"/>
            <w:noProof/>
            <w:sz w:val="22"/>
            <w:szCs w:val="22"/>
            <w:lang w:eastAsia="sk-SK"/>
          </w:rPr>
          <w:tab/>
        </w:r>
        <w:r w:rsidR="006412ED" w:rsidRPr="00AF6CCE">
          <w:rPr>
            <w:rStyle w:val="Hypertextovprepojenie"/>
            <w:noProof/>
          </w:rPr>
          <w:t>Zmeny stavu</w:t>
        </w:r>
        <w:r w:rsidR="006412ED">
          <w:rPr>
            <w:noProof/>
            <w:webHidden/>
          </w:rPr>
          <w:tab/>
        </w:r>
        <w:r w:rsidR="006412ED">
          <w:rPr>
            <w:noProof/>
            <w:webHidden/>
          </w:rPr>
          <w:fldChar w:fldCharType="begin"/>
        </w:r>
        <w:r w:rsidR="006412ED">
          <w:rPr>
            <w:noProof/>
            <w:webHidden/>
          </w:rPr>
          <w:instrText xml:space="preserve"> PAGEREF _Toc56172038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18B9FE9C" w14:textId="5C94FFC3" w:rsidR="006412ED" w:rsidRDefault="00DB2889">
      <w:pPr>
        <w:pStyle w:val="Obsah1"/>
        <w:rPr>
          <w:rFonts w:asciiTheme="minorHAnsi" w:eastAsiaTheme="minorEastAsia" w:hAnsiTheme="minorHAnsi" w:cstheme="minorBidi"/>
          <w:b w:val="0"/>
          <w:noProof/>
          <w:sz w:val="22"/>
          <w:szCs w:val="22"/>
          <w:lang w:eastAsia="sk-SK"/>
        </w:rPr>
      </w:pPr>
      <w:hyperlink w:anchor="_Toc56172039" w:history="1">
        <w:r w:rsidR="006412ED" w:rsidRPr="00AF6CCE">
          <w:rPr>
            <w:rStyle w:val="Hypertextovprepojenie"/>
            <w:noProof/>
          </w:rPr>
          <w:t>7.</w:t>
        </w:r>
        <w:r w:rsidR="006412ED">
          <w:rPr>
            <w:rFonts w:asciiTheme="minorHAnsi" w:eastAsiaTheme="minorEastAsia" w:hAnsiTheme="minorHAnsi" w:cstheme="minorBidi"/>
            <w:b w:val="0"/>
            <w:noProof/>
            <w:sz w:val="22"/>
            <w:szCs w:val="22"/>
            <w:lang w:eastAsia="sk-SK"/>
          </w:rPr>
          <w:tab/>
        </w:r>
        <w:r w:rsidR="006412ED" w:rsidRPr="00AF6CCE">
          <w:rPr>
            <w:rStyle w:val="Hypertextovprepojenie"/>
            <w:noProof/>
          </w:rPr>
          <w:t>Prílohy</w:t>
        </w:r>
        <w:r w:rsidR="006412ED">
          <w:rPr>
            <w:noProof/>
            <w:webHidden/>
          </w:rPr>
          <w:tab/>
        </w:r>
        <w:r w:rsidR="006412ED">
          <w:rPr>
            <w:noProof/>
            <w:webHidden/>
          </w:rPr>
          <w:fldChar w:fldCharType="begin"/>
        </w:r>
        <w:r w:rsidR="006412ED">
          <w:rPr>
            <w:noProof/>
            <w:webHidden/>
          </w:rPr>
          <w:instrText xml:space="preserve"> PAGEREF _Toc56172039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3269592D" w14:textId="2CD02990" w:rsidR="006412ED" w:rsidRDefault="00DB2889">
      <w:pPr>
        <w:pStyle w:val="Obsah2"/>
        <w:rPr>
          <w:rFonts w:asciiTheme="minorHAnsi" w:eastAsiaTheme="minorEastAsia" w:hAnsiTheme="minorHAnsi" w:cstheme="minorBidi"/>
          <w:i w:val="0"/>
          <w:noProof/>
          <w:sz w:val="22"/>
          <w:szCs w:val="22"/>
          <w:lang w:eastAsia="sk-SK"/>
        </w:rPr>
      </w:pPr>
      <w:hyperlink w:anchor="_Toc56172040" w:history="1">
        <w:r w:rsidR="006412ED" w:rsidRPr="00AF6CCE">
          <w:rPr>
            <w:rStyle w:val="Hypertextovprepojenie"/>
            <w:noProof/>
          </w:rPr>
          <w:t>7.1.</w:t>
        </w:r>
        <w:r w:rsidR="006412ED">
          <w:rPr>
            <w:rFonts w:asciiTheme="minorHAnsi" w:eastAsiaTheme="minorEastAsia" w:hAnsiTheme="minorHAnsi" w:cstheme="minorBidi"/>
            <w:i w:val="0"/>
            <w:noProof/>
            <w:sz w:val="22"/>
            <w:szCs w:val="22"/>
            <w:lang w:eastAsia="sk-SK"/>
          </w:rPr>
          <w:tab/>
        </w:r>
        <w:r w:rsidR="006412ED" w:rsidRPr="00AF6CCE">
          <w:rPr>
            <w:rStyle w:val="Hypertextovprepojenie"/>
            <w:noProof/>
          </w:rPr>
          <w:t>Príloha č. 1 – Zoznam chýb pri volaniach služieb</w:t>
        </w:r>
        <w:r w:rsidR="006412ED">
          <w:rPr>
            <w:noProof/>
            <w:webHidden/>
          </w:rPr>
          <w:tab/>
        </w:r>
        <w:r w:rsidR="006412ED">
          <w:rPr>
            <w:noProof/>
            <w:webHidden/>
          </w:rPr>
          <w:fldChar w:fldCharType="begin"/>
        </w:r>
        <w:r w:rsidR="006412ED">
          <w:rPr>
            <w:noProof/>
            <w:webHidden/>
          </w:rPr>
          <w:instrText xml:space="preserve"> PAGEREF _Toc56172040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0E8ED729" w14:textId="04875469" w:rsidR="006412ED" w:rsidRDefault="00DB2889">
      <w:pPr>
        <w:pStyle w:val="Obsah2"/>
        <w:rPr>
          <w:rFonts w:asciiTheme="minorHAnsi" w:eastAsiaTheme="minorEastAsia" w:hAnsiTheme="minorHAnsi" w:cstheme="minorBidi"/>
          <w:i w:val="0"/>
          <w:noProof/>
          <w:sz w:val="22"/>
          <w:szCs w:val="22"/>
          <w:lang w:eastAsia="sk-SK"/>
        </w:rPr>
      </w:pPr>
      <w:hyperlink w:anchor="_Toc56172041" w:history="1">
        <w:r w:rsidR="006412ED" w:rsidRPr="00AF6CCE">
          <w:rPr>
            <w:rStyle w:val="Hypertextovprepojenie"/>
            <w:noProof/>
          </w:rPr>
          <w:t>7.2.</w:t>
        </w:r>
        <w:r w:rsidR="006412ED">
          <w:rPr>
            <w:rFonts w:asciiTheme="minorHAnsi" w:eastAsiaTheme="minorEastAsia" w:hAnsiTheme="minorHAnsi" w:cstheme="minorBidi"/>
            <w:i w:val="0"/>
            <w:noProof/>
            <w:sz w:val="22"/>
            <w:szCs w:val="22"/>
            <w:lang w:eastAsia="sk-SK"/>
          </w:rPr>
          <w:tab/>
        </w:r>
        <w:r w:rsidR="006412ED" w:rsidRPr="00AF6CCE">
          <w:rPr>
            <w:rStyle w:val="Hypertextovprepojenie"/>
            <w:noProof/>
          </w:rPr>
          <w:t>Príloha č. 2 – Archetypy, XSD Schémy a XML príklady</w:t>
        </w:r>
        <w:r w:rsidR="006412ED">
          <w:rPr>
            <w:noProof/>
            <w:webHidden/>
          </w:rPr>
          <w:tab/>
        </w:r>
        <w:r w:rsidR="006412ED">
          <w:rPr>
            <w:noProof/>
            <w:webHidden/>
          </w:rPr>
          <w:fldChar w:fldCharType="begin"/>
        </w:r>
        <w:r w:rsidR="006412ED">
          <w:rPr>
            <w:noProof/>
            <w:webHidden/>
          </w:rPr>
          <w:instrText xml:space="preserve"> PAGEREF _Toc56172041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18E10222" w14:textId="4D832B9A" w:rsidR="006412ED" w:rsidRDefault="00DB2889">
      <w:pPr>
        <w:pStyle w:val="Obsah2"/>
        <w:rPr>
          <w:rFonts w:asciiTheme="minorHAnsi" w:eastAsiaTheme="minorEastAsia" w:hAnsiTheme="minorHAnsi" w:cstheme="minorBidi"/>
          <w:i w:val="0"/>
          <w:noProof/>
          <w:sz w:val="22"/>
          <w:szCs w:val="22"/>
          <w:lang w:eastAsia="sk-SK"/>
        </w:rPr>
      </w:pPr>
      <w:hyperlink w:anchor="_Toc56172042" w:history="1">
        <w:r w:rsidR="006412ED" w:rsidRPr="00AF6CCE">
          <w:rPr>
            <w:rStyle w:val="Hypertextovprepojenie"/>
            <w:noProof/>
          </w:rPr>
          <w:t>7.3.</w:t>
        </w:r>
        <w:r w:rsidR="006412ED">
          <w:rPr>
            <w:rFonts w:asciiTheme="minorHAnsi" w:eastAsiaTheme="minorEastAsia" w:hAnsiTheme="minorHAnsi" w:cstheme="minorBidi"/>
            <w:i w:val="0"/>
            <w:noProof/>
            <w:sz w:val="22"/>
            <w:szCs w:val="22"/>
            <w:lang w:eastAsia="sk-SK"/>
          </w:rPr>
          <w:tab/>
        </w:r>
        <w:r w:rsidR="006412ED" w:rsidRPr="00AF6CCE">
          <w:rPr>
            <w:rStyle w:val="Hypertextovprepojenie"/>
            <w:noProof/>
          </w:rPr>
          <w:t>Príloha č. 3 – Procesné scenáre</w:t>
        </w:r>
        <w:r w:rsidR="006412ED">
          <w:rPr>
            <w:noProof/>
            <w:webHidden/>
          </w:rPr>
          <w:tab/>
        </w:r>
        <w:r w:rsidR="006412ED">
          <w:rPr>
            <w:noProof/>
            <w:webHidden/>
          </w:rPr>
          <w:fldChar w:fldCharType="begin"/>
        </w:r>
        <w:r w:rsidR="006412ED">
          <w:rPr>
            <w:noProof/>
            <w:webHidden/>
          </w:rPr>
          <w:instrText xml:space="preserve"> PAGEREF _Toc56172042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0B1B9BB6" w14:textId="136CB4D8" w:rsidR="006412ED" w:rsidRDefault="00DB2889">
      <w:pPr>
        <w:pStyle w:val="Obsah2"/>
        <w:rPr>
          <w:rFonts w:asciiTheme="minorHAnsi" w:eastAsiaTheme="minorEastAsia" w:hAnsiTheme="minorHAnsi" w:cstheme="minorBidi"/>
          <w:i w:val="0"/>
          <w:noProof/>
          <w:sz w:val="22"/>
          <w:szCs w:val="22"/>
          <w:lang w:eastAsia="sk-SK"/>
        </w:rPr>
      </w:pPr>
      <w:hyperlink w:anchor="_Toc56172043" w:history="1">
        <w:r w:rsidR="006412ED" w:rsidRPr="00AF6CCE">
          <w:rPr>
            <w:rStyle w:val="Hypertextovprepojenie"/>
            <w:noProof/>
          </w:rPr>
          <w:t>7.4.</w:t>
        </w:r>
        <w:r w:rsidR="006412ED">
          <w:rPr>
            <w:rFonts w:asciiTheme="minorHAnsi" w:eastAsiaTheme="minorEastAsia" w:hAnsiTheme="minorHAnsi" w:cstheme="minorBidi"/>
            <w:i w:val="0"/>
            <w:noProof/>
            <w:sz w:val="22"/>
            <w:szCs w:val="22"/>
            <w:lang w:eastAsia="sk-SK"/>
          </w:rPr>
          <w:tab/>
        </w:r>
        <w:r w:rsidR="006412ED" w:rsidRPr="00AF6CCE">
          <w:rPr>
            <w:rStyle w:val="Hypertextovprepojenie"/>
            <w:noProof/>
          </w:rPr>
          <w:t>Prílohač. 4 – E2E TC</w:t>
        </w:r>
        <w:r w:rsidR="006412ED">
          <w:rPr>
            <w:noProof/>
            <w:webHidden/>
          </w:rPr>
          <w:tab/>
        </w:r>
        <w:r w:rsidR="006412ED">
          <w:rPr>
            <w:noProof/>
            <w:webHidden/>
          </w:rPr>
          <w:fldChar w:fldCharType="begin"/>
        </w:r>
        <w:r w:rsidR="006412ED">
          <w:rPr>
            <w:noProof/>
            <w:webHidden/>
          </w:rPr>
          <w:instrText xml:space="preserve"> PAGEREF _Toc56172043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3D3141ED" w14:textId="76EC46C0" w:rsidR="006412ED" w:rsidRDefault="00DB2889">
      <w:pPr>
        <w:pStyle w:val="Obsah2"/>
        <w:rPr>
          <w:rFonts w:asciiTheme="minorHAnsi" w:eastAsiaTheme="minorEastAsia" w:hAnsiTheme="minorHAnsi" w:cstheme="minorBidi"/>
          <w:i w:val="0"/>
          <w:noProof/>
          <w:sz w:val="22"/>
          <w:szCs w:val="22"/>
          <w:lang w:eastAsia="sk-SK"/>
        </w:rPr>
      </w:pPr>
      <w:hyperlink w:anchor="_Toc56172044" w:history="1">
        <w:r w:rsidR="006412ED" w:rsidRPr="00AF6CCE">
          <w:rPr>
            <w:rStyle w:val="Hypertextovprepojenie"/>
            <w:noProof/>
          </w:rPr>
          <w:t>7.5.</w:t>
        </w:r>
        <w:r w:rsidR="006412ED">
          <w:rPr>
            <w:rFonts w:asciiTheme="minorHAnsi" w:eastAsiaTheme="minorEastAsia" w:hAnsiTheme="minorHAnsi" w:cstheme="minorBidi"/>
            <w:i w:val="0"/>
            <w:noProof/>
            <w:sz w:val="22"/>
            <w:szCs w:val="22"/>
            <w:lang w:eastAsia="sk-SK"/>
          </w:rPr>
          <w:tab/>
        </w:r>
        <w:r w:rsidR="006412ED" w:rsidRPr="00AF6CCE">
          <w:rPr>
            <w:rStyle w:val="Hypertextovprepojenie"/>
            <w:noProof/>
          </w:rPr>
          <w:t>Príloha č. 5 – SVaLZ – vyšetrovacia a liečebná zložka</w:t>
        </w:r>
        <w:r w:rsidR="006412ED">
          <w:rPr>
            <w:noProof/>
            <w:webHidden/>
          </w:rPr>
          <w:tab/>
        </w:r>
        <w:r w:rsidR="006412ED">
          <w:rPr>
            <w:noProof/>
            <w:webHidden/>
          </w:rPr>
          <w:fldChar w:fldCharType="begin"/>
        </w:r>
        <w:r w:rsidR="006412ED">
          <w:rPr>
            <w:noProof/>
            <w:webHidden/>
          </w:rPr>
          <w:instrText xml:space="preserve"> PAGEREF _Toc56172044 \h </w:instrText>
        </w:r>
        <w:r w:rsidR="006412ED">
          <w:rPr>
            <w:noProof/>
            <w:webHidden/>
          </w:rPr>
        </w:r>
        <w:r w:rsidR="006412ED">
          <w:rPr>
            <w:noProof/>
            <w:webHidden/>
          </w:rPr>
          <w:fldChar w:fldCharType="separate"/>
        </w:r>
        <w:r w:rsidR="005C30E5">
          <w:rPr>
            <w:noProof/>
            <w:webHidden/>
          </w:rPr>
          <w:t>2</w:t>
        </w:r>
        <w:r w:rsidR="006412ED">
          <w:rPr>
            <w:noProof/>
            <w:webHidden/>
          </w:rPr>
          <w:fldChar w:fldCharType="end"/>
        </w:r>
      </w:hyperlink>
    </w:p>
    <w:p w14:paraId="4D824FF9" w14:textId="2AC3BE7D" w:rsidR="00A73064" w:rsidRDefault="001C6B33" w:rsidP="00B83B4C">
      <w:pPr>
        <w:spacing w:after="120"/>
        <w:rPr>
          <w:b/>
          <w:sz w:val="24"/>
        </w:rPr>
      </w:pPr>
      <w:r w:rsidRPr="00D95A9D">
        <w:rPr>
          <w:rFonts w:cs="Arial"/>
          <w:b/>
        </w:rPr>
        <w:lastRenderedPageBreak/>
        <w:fldChar w:fldCharType="end"/>
      </w:r>
    </w:p>
    <w:p w14:paraId="5504564B" w14:textId="0CB9C334" w:rsidR="005D6787" w:rsidRPr="00136795" w:rsidRDefault="4B1F096C" w:rsidP="00136795">
      <w:pPr>
        <w:rPr>
          <w:rFonts w:eastAsia="Arial" w:cs="Arial"/>
          <w:b/>
          <w:sz w:val="24"/>
        </w:rPr>
      </w:pPr>
      <w:r w:rsidRPr="00136795">
        <w:rPr>
          <w:b/>
          <w:sz w:val="24"/>
        </w:rPr>
        <w:t>Zoznam tabuliek:</w:t>
      </w:r>
    </w:p>
    <w:p w14:paraId="68BC6232" w14:textId="32716FFB" w:rsidR="0090096F" w:rsidRDefault="001C6B33">
      <w:pPr>
        <w:pStyle w:val="Zoznamobrzkov"/>
        <w:tabs>
          <w:tab w:val="right" w:leader="dot" w:pos="9016"/>
        </w:tabs>
        <w:rPr>
          <w:rFonts w:asciiTheme="minorHAnsi" w:eastAsiaTheme="minorEastAsia" w:hAnsiTheme="minorHAnsi" w:cstheme="minorBidi"/>
          <w:noProof/>
          <w:sz w:val="22"/>
          <w:szCs w:val="22"/>
          <w:lang w:eastAsia="sk-SK"/>
        </w:rPr>
      </w:pPr>
      <w:r w:rsidRPr="0059754F">
        <w:rPr>
          <w:rFonts w:cs="Arial"/>
        </w:rPr>
        <w:fldChar w:fldCharType="begin"/>
      </w:r>
      <w:r w:rsidR="00E12D14" w:rsidRPr="00D95A9D">
        <w:rPr>
          <w:rFonts w:cs="Arial"/>
        </w:rPr>
        <w:instrText xml:space="preserve"> TOC \h \z \c "Tabuľka" </w:instrText>
      </w:r>
      <w:r w:rsidRPr="0059754F">
        <w:rPr>
          <w:rFonts w:cs="Arial"/>
        </w:rPr>
        <w:fldChar w:fldCharType="separate"/>
      </w:r>
      <w:hyperlink w:anchor="_Toc25934340" w:history="1">
        <w:r w:rsidR="0090096F" w:rsidRPr="00A328A1">
          <w:rPr>
            <w:rStyle w:val="Hypertextovprepojenie"/>
            <w:rFonts w:eastAsiaTheme="majorEastAsia"/>
            <w:noProof/>
          </w:rPr>
          <w:t>Tabuľka 1: Základné informácie o dokumente</w:t>
        </w:r>
        <w:r w:rsidR="0090096F">
          <w:rPr>
            <w:noProof/>
            <w:webHidden/>
          </w:rPr>
          <w:tab/>
        </w:r>
        <w:r w:rsidR="0090096F">
          <w:rPr>
            <w:noProof/>
            <w:webHidden/>
          </w:rPr>
          <w:fldChar w:fldCharType="begin"/>
        </w:r>
        <w:r w:rsidR="0090096F">
          <w:rPr>
            <w:noProof/>
            <w:webHidden/>
          </w:rPr>
          <w:instrText xml:space="preserve"> PAGEREF _Toc25934340 \h </w:instrText>
        </w:r>
        <w:r w:rsidR="0090096F">
          <w:rPr>
            <w:noProof/>
            <w:webHidden/>
          </w:rPr>
        </w:r>
        <w:r w:rsidR="0090096F">
          <w:rPr>
            <w:noProof/>
            <w:webHidden/>
          </w:rPr>
          <w:fldChar w:fldCharType="separate"/>
        </w:r>
        <w:r w:rsidR="005C30E5">
          <w:rPr>
            <w:noProof/>
            <w:webHidden/>
          </w:rPr>
          <w:t>2</w:t>
        </w:r>
        <w:r w:rsidR="0090096F">
          <w:rPr>
            <w:noProof/>
            <w:webHidden/>
          </w:rPr>
          <w:fldChar w:fldCharType="end"/>
        </w:r>
      </w:hyperlink>
    </w:p>
    <w:p w14:paraId="1E100E1B" w14:textId="25AE32BE" w:rsidR="0090096F" w:rsidRDefault="00DB2889">
      <w:pPr>
        <w:pStyle w:val="Zoznamobrzkov"/>
        <w:tabs>
          <w:tab w:val="right" w:leader="dot" w:pos="9016"/>
        </w:tabs>
        <w:rPr>
          <w:rFonts w:asciiTheme="minorHAnsi" w:eastAsiaTheme="minorEastAsia" w:hAnsiTheme="minorHAnsi" w:cstheme="minorBidi"/>
          <w:noProof/>
          <w:sz w:val="22"/>
          <w:szCs w:val="22"/>
          <w:lang w:eastAsia="sk-SK"/>
        </w:rPr>
      </w:pPr>
      <w:hyperlink w:anchor="_Toc25934341" w:history="1">
        <w:r w:rsidR="0090096F" w:rsidRPr="00A328A1">
          <w:rPr>
            <w:rStyle w:val="Hypertextovprepojenie"/>
            <w:rFonts w:eastAsiaTheme="majorEastAsia"/>
            <w:noProof/>
          </w:rPr>
          <w:t>Tabuľka 2</w:t>
        </w:r>
        <w:r w:rsidR="0090096F" w:rsidRPr="00A328A1">
          <w:rPr>
            <w:rStyle w:val="Hypertextovprepojenie"/>
            <w:rFonts w:eastAsia="Arial" w:cs="Arial"/>
            <w:noProof/>
          </w:rPr>
          <w:t xml:space="preserve">: </w:t>
        </w:r>
        <w:r w:rsidR="0090096F" w:rsidRPr="00A328A1">
          <w:rPr>
            <w:rStyle w:val="Hypertextovprepojenie"/>
            <w:rFonts w:eastAsiaTheme="majorEastAsia"/>
            <w:noProof/>
          </w:rPr>
          <w:t>Register zmien</w:t>
        </w:r>
        <w:r w:rsidR="0090096F">
          <w:rPr>
            <w:noProof/>
            <w:webHidden/>
          </w:rPr>
          <w:tab/>
        </w:r>
        <w:r w:rsidR="0090096F">
          <w:rPr>
            <w:noProof/>
            <w:webHidden/>
          </w:rPr>
          <w:fldChar w:fldCharType="begin"/>
        </w:r>
        <w:r w:rsidR="0090096F">
          <w:rPr>
            <w:noProof/>
            <w:webHidden/>
          </w:rPr>
          <w:instrText xml:space="preserve"> PAGEREF _Toc25934341 \h </w:instrText>
        </w:r>
        <w:r w:rsidR="0090096F">
          <w:rPr>
            <w:noProof/>
            <w:webHidden/>
          </w:rPr>
        </w:r>
        <w:r w:rsidR="0090096F">
          <w:rPr>
            <w:noProof/>
            <w:webHidden/>
          </w:rPr>
          <w:fldChar w:fldCharType="separate"/>
        </w:r>
        <w:r w:rsidR="005C30E5">
          <w:rPr>
            <w:noProof/>
            <w:webHidden/>
          </w:rPr>
          <w:t>2</w:t>
        </w:r>
        <w:r w:rsidR="0090096F">
          <w:rPr>
            <w:noProof/>
            <w:webHidden/>
          </w:rPr>
          <w:fldChar w:fldCharType="end"/>
        </w:r>
      </w:hyperlink>
    </w:p>
    <w:p w14:paraId="68F9D189" w14:textId="14C218DF" w:rsidR="0090096F" w:rsidRDefault="00DB2889">
      <w:pPr>
        <w:pStyle w:val="Zoznamobrzkov"/>
        <w:tabs>
          <w:tab w:val="right" w:leader="dot" w:pos="9016"/>
        </w:tabs>
        <w:rPr>
          <w:rFonts w:asciiTheme="minorHAnsi" w:eastAsiaTheme="minorEastAsia" w:hAnsiTheme="minorHAnsi" w:cstheme="minorBidi"/>
          <w:noProof/>
          <w:sz w:val="22"/>
          <w:szCs w:val="22"/>
          <w:lang w:eastAsia="sk-SK"/>
        </w:rPr>
      </w:pPr>
      <w:hyperlink w:anchor="_Toc25934342" w:history="1">
        <w:r w:rsidR="0090096F" w:rsidRPr="00A328A1">
          <w:rPr>
            <w:rStyle w:val="Hypertextovprepojenie"/>
            <w:rFonts w:eastAsiaTheme="majorEastAsia"/>
            <w:noProof/>
          </w:rPr>
          <w:t>Tabuľka 3: Zoznam skratiek</w:t>
        </w:r>
        <w:r w:rsidR="0090096F">
          <w:rPr>
            <w:noProof/>
            <w:webHidden/>
          </w:rPr>
          <w:tab/>
        </w:r>
        <w:r w:rsidR="0090096F">
          <w:rPr>
            <w:noProof/>
            <w:webHidden/>
          </w:rPr>
          <w:fldChar w:fldCharType="begin"/>
        </w:r>
        <w:r w:rsidR="0090096F">
          <w:rPr>
            <w:noProof/>
            <w:webHidden/>
          </w:rPr>
          <w:instrText xml:space="preserve"> PAGEREF _Toc25934342 \h </w:instrText>
        </w:r>
        <w:r w:rsidR="0090096F">
          <w:rPr>
            <w:noProof/>
            <w:webHidden/>
          </w:rPr>
        </w:r>
        <w:r w:rsidR="0090096F">
          <w:rPr>
            <w:noProof/>
            <w:webHidden/>
          </w:rPr>
          <w:fldChar w:fldCharType="separate"/>
        </w:r>
        <w:r w:rsidR="005C30E5">
          <w:rPr>
            <w:noProof/>
            <w:webHidden/>
          </w:rPr>
          <w:t>2</w:t>
        </w:r>
        <w:r w:rsidR="0090096F">
          <w:rPr>
            <w:noProof/>
            <w:webHidden/>
          </w:rPr>
          <w:fldChar w:fldCharType="end"/>
        </w:r>
      </w:hyperlink>
    </w:p>
    <w:p w14:paraId="52E869A8" w14:textId="56CCC46A" w:rsidR="0090096F" w:rsidRDefault="00DB2889">
      <w:pPr>
        <w:pStyle w:val="Zoznamobrzkov"/>
        <w:tabs>
          <w:tab w:val="right" w:leader="dot" w:pos="9016"/>
        </w:tabs>
        <w:rPr>
          <w:rFonts w:asciiTheme="minorHAnsi" w:eastAsiaTheme="minorEastAsia" w:hAnsiTheme="minorHAnsi" w:cstheme="minorBidi"/>
          <w:noProof/>
          <w:sz w:val="22"/>
          <w:szCs w:val="22"/>
          <w:lang w:eastAsia="sk-SK"/>
        </w:rPr>
      </w:pPr>
      <w:hyperlink w:anchor="_Toc25934343" w:history="1">
        <w:r w:rsidR="0090096F" w:rsidRPr="00A328A1">
          <w:rPr>
            <w:rStyle w:val="Hypertextovprepojenie"/>
            <w:rFonts w:eastAsiaTheme="majorEastAsia"/>
            <w:noProof/>
          </w:rPr>
          <w:t>Tabuľka 4: Rozdelenie – Záznam z vyšetrenia</w:t>
        </w:r>
        <w:r w:rsidR="0090096F">
          <w:rPr>
            <w:noProof/>
            <w:webHidden/>
          </w:rPr>
          <w:tab/>
        </w:r>
        <w:r w:rsidR="0090096F">
          <w:rPr>
            <w:noProof/>
            <w:webHidden/>
          </w:rPr>
          <w:fldChar w:fldCharType="begin"/>
        </w:r>
        <w:r w:rsidR="0090096F">
          <w:rPr>
            <w:noProof/>
            <w:webHidden/>
          </w:rPr>
          <w:instrText xml:space="preserve"> PAGEREF _Toc25934343 \h </w:instrText>
        </w:r>
        <w:r w:rsidR="0090096F">
          <w:rPr>
            <w:noProof/>
            <w:webHidden/>
          </w:rPr>
        </w:r>
        <w:r w:rsidR="0090096F">
          <w:rPr>
            <w:noProof/>
            <w:webHidden/>
          </w:rPr>
          <w:fldChar w:fldCharType="separate"/>
        </w:r>
        <w:r w:rsidR="005C30E5">
          <w:rPr>
            <w:noProof/>
            <w:webHidden/>
          </w:rPr>
          <w:t>2</w:t>
        </w:r>
        <w:r w:rsidR="0090096F">
          <w:rPr>
            <w:noProof/>
            <w:webHidden/>
          </w:rPr>
          <w:fldChar w:fldCharType="end"/>
        </w:r>
      </w:hyperlink>
    </w:p>
    <w:p w14:paraId="392A39A8" w14:textId="472EA08A" w:rsidR="0090096F" w:rsidRDefault="00DB2889">
      <w:pPr>
        <w:pStyle w:val="Zoznamobrzkov"/>
        <w:tabs>
          <w:tab w:val="right" w:leader="dot" w:pos="9016"/>
        </w:tabs>
        <w:rPr>
          <w:rFonts w:asciiTheme="minorHAnsi" w:eastAsiaTheme="minorEastAsia" w:hAnsiTheme="minorHAnsi" w:cstheme="minorBidi"/>
          <w:noProof/>
          <w:sz w:val="22"/>
          <w:szCs w:val="22"/>
          <w:lang w:eastAsia="sk-SK"/>
        </w:rPr>
      </w:pPr>
      <w:hyperlink w:anchor="_Toc25934344" w:history="1">
        <w:r w:rsidR="0090096F" w:rsidRPr="00A328A1">
          <w:rPr>
            <w:rStyle w:val="Hypertextovprepojenie"/>
            <w:rFonts w:eastAsiaTheme="majorEastAsia"/>
            <w:noProof/>
          </w:rPr>
          <w:t>Tabuľka 5: SVaLZ – vyšetrovacie - zobrazovacie záznamy</w:t>
        </w:r>
        <w:r w:rsidR="0090096F">
          <w:rPr>
            <w:noProof/>
            <w:webHidden/>
          </w:rPr>
          <w:tab/>
        </w:r>
        <w:r w:rsidR="0090096F">
          <w:rPr>
            <w:noProof/>
            <w:webHidden/>
          </w:rPr>
          <w:fldChar w:fldCharType="begin"/>
        </w:r>
        <w:r w:rsidR="0090096F">
          <w:rPr>
            <w:noProof/>
            <w:webHidden/>
          </w:rPr>
          <w:instrText xml:space="preserve"> PAGEREF _Toc25934344 \h </w:instrText>
        </w:r>
        <w:r w:rsidR="0090096F">
          <w:rPr>
            <w:noProof/>
            <w:webHidden/>
          </w:rPr>
        </w:r>
        <w:r w:rsidR="0090096F">
          <w:rPr>
            <w:noProof/>
            <w:webHidden/>
          </w:rPr>
          <w:fldChar w:fldCharType="separate"/>
        </w:r>
        <w:r w:rsidR="005C30E5">
          <w:rPr>
            <w:noProof/>
            <w:webHidden/>
          </w:rPr>
          <w:t>2</w:t>
        </w:r>
        <w:r w:rsidR="0090096F">
          <w:rPr>
            <w:noProof/>
            <w:webHidden/>
          </w:rPr>
          <w:fldChar w:fldCharType="end"/>
        </w:r>
      </w:hyperlink>
    </w:p>
    <w:p w14:paraId="23F2C3E4" w14:textId="2098C7F5" w:rsidR="0090096F" w:rsidRDefault="00DB2889">
      <w:pPr>
        <w:pStyle w:val="Zoznamobrzkov"/>
        <w:tabs>
          <w:tab w:val="right" w:leader="dot" w:pos="9016"/>
        </w:tabs>
        <w:rPr>
          <w:rFonts w:asciiTheme="minorHAnsi" w:eastAsiaTheme="minorEastAsia" w:hAnsiTheme="minorHAnsi" w:cstheme="minorBidi"/>
          <w:noProof/>
          <w:sz w:val="22"/>
          <w:szCs w:val="22"/>
          <w:lang w:eastAsia="sk-SK"/>
        </w:rPr>
      </w:pPr>
      <w:hyperlink w:anchor="_Toc25934345" w:history="1">
        <w:r w:rsidR="0090096F" w:rsidRPr="00A328A1">
          <w:rPr>
            <w:rStyle w:val="Hypertextovprepojenie"/>
            <w:rFonts w:eastAsiaTheme="majorEastAsia"/>
            <w:noProof/>
          </w:rPr>
          <w:t>Tabuľka 6: Obsah pacientskeho sumáru</w:t>
        </w:r>
        <w:r w:rsidR="0090096F">
          <w:rPr>
            <w:noProof/>
            <w:webHidden/>
          </w:rPr>
          <w:tab/>
        </w:r>
        <w:r w:rsidR="0090096F">
          <w:rPr>
            <w:noProof/>
            <w:webHidden/>
          </w:rPr>
          <w:fldChar w:fldCharType="begin"/>
        </w:r>
        <w:r w:rsidR="0090096F">
          <w:rPr>
            <w:noProof/>
            <w:webHidden/>
          </w:rPr>
          <w:instrText xml:space="preserve"> PAGEREF _Toc25934345 \h </w:instrText>
        </w:r>
        <w:r w:rsidR="0090096F">
          <w:rPr>
            <w:noProof/>
            <w:webHidden/>
          </w:rPr>
        </w:r>
        <w:r w:rsidR="0090096F">
          <w:rPr>
            <w:noProof/>
            <w:webHidden/>
          </w:rPr>
          <w:fldChar w:fldCharType="separate"/>
        </w:r>
        <w:r w:rsidR="005C30E5">
          <w:rPr>
            <w:noProof/>
            <w:webHidden/>
          </w:rPr>
          <w:t>2</w:t>
        </w:r>
        <w:r w:rsidR="0090096F">
          <w:rPr>
            <w:noProof/>
            <w:webHidden/>
          </w:rPr>
          <w:fldChar w:fldCharType="end"/>
        </w:r>
      </w:hyperlink>
    </w:p>
    <w:p w14:paraId="3351BDD9" w14:textId="31A79393" w:rsidR="0090096F" w:rsidRDefault="00DB2889">
      <w:pPr>
        <w:pStyle w:val="Zoznamobrzkov"/>
        <w:tabs>
          <w:tab w:val="right" w:leader="dot" w:pos="9016"/>
        </w:tabs>
        <w:rPr>
          <w:rFonts w:asciiTheme="minorHAnsi" w:eastAsiaTheme="minorEastAsia" w:hAnsiTheme="minorHAnsi" w:cstheme="minorBidi"/>
          <w:noProof/>
          <w:sz w:val="22"/>
          <w:szCs w:val="22"/>
          <w:lang w:eastAsia="sk-SK"/>
        </w:rPr>
      </w:pPr>
      <w:hyperlink w:anchor="_Toc25934346" w:history="1">
        <w:r w:rsidR="0090096F" w:rsidRPr="00A328A1">
          <w:rPr>
            <w:rStyle w:val="Hypertextovprepojenie"/>
            <w:rFonts w:eastAsiaTheme="majorEastAsia"/>
            <w:noProof/>
          </w:rPr>
          <w:t>Tabuľka 7: Obsah doplnkových zdravotných údajov</w:t>
        </w:r>
        <w:r w:rsidR="0090096F">
          <w:rPr>
            <w:noProof/>
            <w:webHidden/>
          </w:rPr>
          <w:tab/>
        </w:r>
        <w:r w:rsidR="0090096F">
          <w:rPr>
            <w:noProof/>
            <w:webHidden/>
          </w:rPr>
          <w:fldChar w:fldCharType="begin"/>
        </w:r>
        <w:r w:rsidR="0090096F">
          <w:rPr>
            <w:noProof/>
            <w:webHidden/>
          </w:rPr>
          <w:instrText xml:space="preserve"> PAGEREF _Toc25934346 \h </w:instrText>
        </w:r>
        <w:r w:rsidR="0090096F">
          <w:rPr>
            <w:noProof/>
            <w:webHidden/>
          </w:rPr>
        </w:r>
        <w:r w:rsidR="0090096F">
          <w:rPr>
            <w:noProof/>
            <w:webHidden/>
          </w:rPr>
          <w:fldChar w:fldCharType="separate"/>
        </w:r>
        <w:r w:rsidR="005C30E5">
          <w:rPr>
            <w:noProof/>
            <w:webHidden/>
          </w:rPr>
          <w:t>2</w:t>
        </w:r>
        <w:r w:rsidR="0090096F">
          <w:rPr>
            <w:noProof/>
            <w:webHidden/>
          </w:rPr>
          <w:fldChar w:fldCharType="end"/>
        </w:r>
      </w:hyperlink>
    </w:p>
    <w:p w14:paraId="61ECF443" w14:textId="0507C6C9" w:rsidR="0090096F" w:rsidRDefault="00DB2889">
      <w:pPr>
        <w:pStyle w:val="Zoznamobrzkov"/>
        <w:tabs>
          <w:tab w:val="right" w:leader="dot" w:pos="9016"/>
        </w:tabs>
        <w:rPr>
          <w:rFonts w:asciiTheme="minorHAnsi" w:eastAsiaTheme="minorEastAsia" w:hAnsiTheme="minorHAnsi" w:cstheme="minorBidi"/>
          <w:noProof/>
          <w:sz w:val="22"/>
          <w:szCs w:val="22"/>
          <w:lang w:eastAsia="sk-SK"/>
        </w:rPr>
      </w:pPr>
      <w:hyperlink w:anchor="_Toc25934347" w:history="1">
        <w:r w:rsidR="0090096F" w:rsidRPr="00A328A1">
          <w:rPr>
            <w:rStyle w:val="Hypertextovprepojenie"/>
            <w:rFonts w:eastAsiaTheme="majorEastAsia"/>
            <w:noProof/>
          </w:rPr>
          <w:t>Tabuľka 8: Proces A1</w:t>
        </w:r>
        <w:r w:rsidR="0090096F">
          <w:rPr>
            <w:noProof/>
            <w:webHidden/>
          </w:rPr>
          <w:tab/>
        </w:r>
        <w:r w:rsidR="0090096F">
          <w:rPr>
            <w:noProof/>
            <w:webHidden/>
          </w:rPr>
          <w:fldChar w:fldCharType="begin"/>
        </w:r>
        <w:r w:rsidR="0090096F">
          <w:rPr>
            <w:noProof/>
            <w:webHidden/>
          </w:rPr>
          <w:instrText xml:space="preserve"> PAGEREF _Toc25934347 \h </w:instrText>
        </w:r>
        <w:r w:rsidR="0090096F">
          <w:rPr>
            <w:noProof/>
            <w:webHidden/>
          </w:rPr>
        </w:r>
        <w:r w:rsidR="0090096F">
          <w:rPr>
            <w:noProof/>
            <w:webHidden/>
          </w:rPr>
          <w:fldChar w:fldCharType="separate"/>
        </w:r>
        <w:r w:rsidR="005C30E5">
          <w:rPr>
            <w:noProof/>
            <w:webHidden/>
          </w:rPr>
          <w:t>2</w:t>
        </w:r>
        <w:r w:rsidR="0090096F">
          <w:rPr>
            <w:noProof/>
            <w:webHidden/>
          </w:rPr>
          <w:fldChar w:fldCharType="end"/>
        </w:r>
      </w:hyperlink>
    </w:p>
    <w:p w14:paraId="5A63A4A6" w14:textId="3FEBD0C2" w:rsidR="0090096F" w:rsidRDefault="00DB2889">
      <w:pPr>
        <w:pStyle w:val="Zoznamobrzkov"/>
        <w:tabs>
          <w:tab w:val="right" w:leader="dot" w:pos="9016"/>
        </w:tabs>
        <w:rPr>
          <w:rFonts w:asciiTheme="minorHAnsi" w:eastAsiaTheme="minorEastAsia" w:hAnsiTheme="minorHAnsi" w:cstheme="minorBidi"/>
          <w:noProof/>
          <w:sz w:val="22"/>
          <w:szCs w:val="22"/>
          <w:lang w:eastAsia="sk-SK"/>
        </w:rPr>
      </w:pPr>
      <w:hyperlink w:anchor="_Toc25934348" w:history="1">
        <w:r w:rsidR="0090096F" w:rsidRPr="00A328A1">
          <w:rPr>
            <w:rStyle w:val="Hypertextovprepojenie"/>
            <w:rFonts w:eastAsiaTheme="majorEastAsia"/>
            <w:noProof/>
          </w:rPr>
          <w:t>Tabuľka 9: Vyhľadanie vyšetrenia na základe odporúčania na vyšetrenie</w:t>
        </w:r>
        <w:r w:rsidR="0090096F">
          <w:rPr>
            <w:noProof/>
            <w:webHidden/>
          </w:rPr>
          <w:tab/>
        </w:r>
        <w:r w:rsidR="0090096F">
          <w:rPr>
            <w:noProof/>
            <w:webHidden/>
          </w:rPr>
          <w:fldChar w:fldCharType="begin"/>
        </w:r>
        <w:r w:rsidR="0090096F">
          <w:rPr>
            <w:noProof/>
            <w:webHidden/>
          </w:rPr>
          <w:instrText xml:space="preserve"> PAGEREF _Toc25934348 \h </w:instrText>
        </w:r>
        <w:r w:rsidR="0090096F">
          <w:rPr>
            <w:noProof/>
            <w:webHidden/>
          </w:rPr>
        </w:r>
        <w:r w:rsidR="0090096F">
          <w:rPr>
            <w:noProof/>
            <w:webHidden/>
          </w:rPr>
          <w:fldChar w:fldCharType="separate"/>
        </w:r>
        <w:r w:rsidR="005C30E5">
          <w:rPr>
            <w:noProof/>
            <w:webHidden/>
          </w:rPr>
          <w:t>2</w:t>
        </w:r>
        <w:r w:rsidR="0090096F">
          <w:rPr>
            <w:noProof/>
            <w:webHidden/>
          </w:rPr>
          <w:fldChar w:fldCharType="end"/>
        </w:r>
      </w:hyperlink>
    </w:p>
    <w:p w14:paraId="3BB06D3D" w14:textId="28042447" w:rsidR="0090096F" w:rsidRDefault="00DB2889">
      <w:pPr>
        <w:pStyle w:val="Zoznamobrzkov"/>
        <w:tabs>
          <w:tab w:val="right" w:leader="dot" w:pos="9016"/>
        </w:tabs>
        <w:rPr>
          <w:rFonts w:asciiTheme="minorHAnsi" w:eastAsiaTheme="minorEastAsia" w:hAnsiTheme="minorHAnsi" w:cstheme="minorBidi"/>
          <w:noProof/>
          <w:sz w:val="22"/>
          <w:szCs w:val="22"/>
          <w:lang w:eastAsia="sk-SK"/>
        </w:rPr>
      </w:pPr>
      <w:hyperlink w:anchor="_Toc25934349" w:history="1">
        <w:r w:rsidR="0090096F" w:rsidRPr="00A328A1">
          <w:rPr>
            <w:rStyle w:val="Hypertextovprepojenie"/>
            <w:rFonts w:eastAsiaTheme="majorEastAsia"/>
            <w:noProof/>
          </w:rPr>
          <w:t>Tabuľka 10: Vyhľadanie prehľadu vyšetrení</w:t>
        </w:r>
        <w:r w:rsidR="0090096F">
          <w:rPr>
            <w:noProof/>
            <w:webHidden/>
          </w:rPr>
          <w:tab/>
        </w:r>
        <w:r w:rsidR="0090096F">
          <w:rPr>
            <w:noProof/>
            <w:webHidden/>
          </w:rPr>
          <w:fldChar w:fldCharType="begin"/>
        </w:r>
        <w:r w:rsidR="0090096F">
          <w:rPr>
            <w:noProof/>
            <w:webHidden/>
          </w:rPr>
          <w:instrText xml:space="preserve"> PAGEREF _Toc25934349 \h </w:instrText>
        </w:r>
        <w:r w:rsidR="0090096F">
          <w:rPr>
            <w:noProof/>
            <w:webHidden/>
          </w:rPr>
        </w:r>
        <w:r w:rsidR="0090096F">
          <w:rPr>
            <w:noProof/>
            <w:webHidden/>
          </w:rPr>
          <w:fldChar w:fldCharType="separate"/>
        </w:r>
        <w:r w:rsidR="005C30E5">
          <w:rPr>
            <w:noProof/>
            <w:webHidden/>
          </w:rPr>
          <w:t>2</w:t>
        </w:r>
        <w:r w:rsidR="0090096F">
          <w:rPr>
            <w:noProof/>
            <w:webHidden/>
          </w:rPr>
          <w:fldChar w:fldCharType="end"/>
        </w:r>
      </w:hyperlink>
    </w:p>
    <w:p w14:paraId="7A5B9D71" w14:textId="4080BA08" w:rsidR="0090096F" w:rsidRDefault="00DB2889">
      <w:pPr>
        <w:pStyle w:val="Zoznamobrzkov"/>
        <w:tabs>
          <w:tab w:val="right" w:leader="dot" w:pos="9016"/>
        </w:tabs>
        <w:rPr>
          <w:rFonts w:asciiTheme="minorHAnsi" w:eastAsiaTheme="minorEastAsia" w:hAnsiTheme="minorHAnsi" w:cstheme="minorBidi"/>
          <w:noProof/>
          <w:sz w:val="22"/>
          <w:szCs w:val="22"/>
          <w:lang w:eastAsia="sk-SK"/>
        </w:rPr>
      </w:pPr>
      <w:hyperlink w:anchor="_Toc25934350" w:history="1">
        <w:r w:rsidR="0090096F" w:rsidRPr="00A328A1">
          <w:rPr>
            <w:rStyle w:val="Hypertextovprepojenie"/>
            <w:rFonts w:eastAsiaTheme="majorEastAsia"/>
            <w:noProof/>
          </w:rPr>
          <w:t>Tabuľka 11: Storno</w:t>
        </w:r>
        <w:r w:rsidR="0090096F">
          <w:rPr>
            <w:noProof/>
            <w:webHidden/>
          </w:rPr>
          <w:tab/>
        </w:r>
        <w:r w:rsidR="0090096F">
          <w:rPr>
            <w:noProof/>
            <w:webHidden/>
          </w:rPr>
          <w:fldChar w:fldCharType="begin"/>
        </w:r>
        <w:r w:rsidR="0090096F">
          <w:rPr>
            <w:noProof/>
            <w:webHidden/>
          </w:rPr>
          <w:instrText xml:space="preserve"> PAGEREF _Toc25934350 \h </w:instrText>
        </w:r>
        <w:r w:rsidR="0090096F">
          <w:rPr>
            <w:noProof/>
            <w:webHidden/>
          </w:rPr>
        </w:r>
        <w:r w:rsidR="0090096F">
          <w:rPr>
            <w:noProof/>
            <w:webHidden/>
          </w:rPr>
          <w:fldChar w:fldCharType="separate"/>
        </w:r>
        <w:r w:rsidR="005C30E5">
          <w:rPr>
            <w:noProof/>
            <w:webHidden/>
          </w:rPr>
          <w:t>2</w:t>
        </w:r>
        <w:r w:rsidR="0090096F">
          <w:rPr>
            <w:noProof/>
            <w:webHidden/>
          </w:rPr>
          <w:fldChar w:fldCharType="end"/>
        </w:r>
      </w:hyperlink>
    </w:p>
    <w:p w14:paraId="27B3E18D" w14:textId="77257170" w:rsidR="0090096F" w:rsidRDefault="00DB2889">
      <w:pPr>
        <w:pStyle w:val="Zoznamobrzkov"/>
        <w:tabs>
          <w:tab w:val="right" w:leader="dot" w:pos="9016"/>
        </w:tabs>
        <w:rPr>
          <w:rFonts w:asciiTheme="minorHAnsi" w:eastAsiaTheme="minorEastAsia" w:hAnsiTheme="minorHAnsi" w:cstheme="minorBidi"/>
          <w:noProof/>
          <w:sz w:val="22"/>
          <w:szCs w:val="22"/>
          <w:lang w:eastAsia="sk-SK"/>
        </w:rPr>
      </w:pPr>
      <w:hyperlink w:anchor="_Toc25934351" w:history="1">
        <w:r w:rsidR="0090096F" w:rsidRPr="00A328A1">
          <w:rPr>
            <w:rStyle w:val="Hypertextovprepojenie"/>
            <w:rFonts w:eastAsiaTheme="majorEastAsia"/>
            <w:noProof/>
          </w:rPr>
          <w:t>Tabuľka 12: Vyhľadanie údajov z pacientskeho sumáru</w:t>
        </w:r>
        <w:r w:rsidR="0090096F">
          <w:rPr>
            <w:noProof/>
            <w:webHidden/>
          </w:rPr>
          <w:tab/>
        </w:r>
        <w:r w:rsidR="0090096F">
          <w:rPr>
            <w:noProof/>
            <w:webHidden/>
          </w:rPr>
          <w:fldChar w:fldCharType="begin"/>
        </w:r>
        <w:r w:rsidR="0090096F">
          <w:rPr>
            <w:noProof/>
            <w:webHidden/>
          </w:rPr>
          <w:instrText xml:space="preserve"> PAGEREF _Toc25934351 \h </w:instrText>
        </w:r>
        <w:r w:rsidR="0090096F">
          <w:rPr>
            <w:noProof/>
            <w:webHidden/>
          </w:rPr>
        </w:r>
        <w:r w:rsidR="0090096F">
          <w:rPr>
            <w:noProof/>
            <w:webHidden/>
          </w:rPr>
          <w:fldChar w:fldCharType="separate"/>
        </w:r>
        <w:r w:rsidR="005C30E5">
          <w:rPr>
            <w:noProof/>
            <w:webHidden/>
          </w:rPr>
          <w:t>2</w:t>
        </w:r>
        <w:r w:rsidR="0090096F">
          <w:rPr>
            <w:noProof/>
            <w:webHidden/>
          </w:rPr>
          <w:fldChar w:fldCharType="end"/>
        </w:r>
      </w:hyperlink>
    </w:p>
    <w:p w14:paraId="3AE0AE79" w14:textId="5FF3A40A" w:rsidR="0090096F" w:rsidRDefault="00DB2889">
      <w:pPr>
        <w:pStyle w:val="Zoznamobrzkov"/>
        <w:tabs>
          <w:tab w:val="right" w:leader="dot" w:pos="9016"/>
        </w:tabs>
        <w:rPr>
          <w:rFonts w:asciiTheme="minorHAnsi" w:eastAsiaTheme="minorEastAsia" w:hAnsiTheme="minorHAnsi" w:cstheme="minorBidi"/>
          <w:noProof/>
          <w:sz w:val="22"/>
          <w:szCs w:val="22"/>
          <w:lang w:eastAsia="sk-SK"/>
        </w:rPr>
      </w:pPr>
      <w:hyperlink w:anchor="_Toc25934352" w:history="1">
        <w:r w:rsidR="0090096F" w:rsidRPr="00A328A1">
          <w:rPr>
            <w:rStyle w:val="Hypertextovprepojenie"/>
            <w:rFonts w:eastAsiaTheme="majorEastAsia"/>
            <w:noProof/>
          </w:rPr>
          <w:t>Tabuľka 13: Zápis/aktualizácia/storno kontaktných údajov</w:t>
        </w:r>
        <w:r w:rsidR="0090096F">
          <w:rPr>
            <w:noProof/>
            <w:webHidden/>
          </w:rPr>
          <w:tab/>
        </w:r>
        <w:r w:rsidR="0090096F">
          <w:rPr>
            <w:noProof/>
            <w:webHidden/>
          </w:rPr>
          <w:fldChar w:fldCharType="begin"/>
        </w:r>
        <w:r w:rsidR="0090096F">
          <w:rPr>
            <w:noProof/>
            <w:webHidden/>
          </w:rPr>
          <w:instrText xml:space="preserve"> PAGEREF _Toc25934352 \h </w:instrText>
        </w:r>
        <w:r w:rsidR="0090096F">
          <w:rPr>
            <w:noProof/>
            <w:webHidden/>
          </w:rPr>
        </w:r>
        <w:r w:rsidR="0090096F">
          <w:rPr>
            <w:noProof/>
            <w:webHidden/>
          </w:rPr>
          <w:fldChar w:fldCharType="separate"/>
        </w:r>
        <w:r w:rsidR="005C30E5">
          <w:rPr>
            <w:noProof/>
            <w:webHidden/>
          </w:rPr>
          <w:t>2</w:t>
        </w:r>
        <w:r w:rsidR="0090096F">
          <w:rPr>
            <w:noProof/>
            <w:webHidden/>
          </w:rPr>
          <w:fldChar w:fldCharType="end"/>
        </w:r>
      </w:hyperlink>
    </w:p>
    <w:p w14:paraId="58922009" w14:textId="260A28AE" w:rsidR="0090096F" w:rsidRDefault="00DB2889">
      <w:pPr>
        <w:pStyle w:val="Zoznamobrzkov"/>
        <w:tabs>
          <w:tab w:val="right" w:leader="dot" w:pos="9016"/>
        </w:tabs>
        <w:rPr>
          <w:rFonts w:asciiTheme="minorHAnsi" w:eastAsiaTheme="minorEastAsia" w:hAnsiTheme="minorHAnsi" w:cstheme="minorBidi"/>
          <w:noProof/>
          <w:sz w:val="22"/>
          <w:szCs w:val="22"/>
          <w:lang w:eastAsia="sk-SK"/>
        </w:rPr>
      </w:pPr>
      <w:hyperlink w:anchor="_Toc25934353" w:history="1">
        <w:r w:rsidR="0090096F" w:rsidRPr="00A328A1">
          <w:rPr>
            <w:rStyle w:val="Hypertextovprepojenie"/>
            <w:rFonts w:eastAsiaTheme="majorEastAsia"/>
            <w:noProof/>
          </w:rPr>
          <w:t>Tabuľka 14: Individuálny zápis do pacientskeho sumáru</w:t>
        </w:r>
        <w:r w:rsidR="0090096F">
          <w:rPr>
            <w:noProof/>
            <w:webHidden/>
          </w:rPr>
          <w:tab/>
        </w:r>
        <w:r w:rsidR="0090096F">
          <w:rPr>
            <w:noProof/>
            <w:webHidden/>
          </w:rPr>
          <w:fldChar w:fldCharType="begin"/>
        </w:r>
        <w:r w:rsidR="0090096F">
          <w:rPr>
            <w:noProof/>
            <w:webHidden/>
          </w:rPr>
          <w:instrText xml:space="preserve"> PAGEREF _Toc25934353 \h </w:instrText>
        </w:r>
        <w:r w:rsidR="0090096F">
          <w:rPr>
            <w:noProof/>
            <w:webHidden/>
          </w:rPr>
        </w:r>
        <w:r w:rsidR="0090096F">
          <w:rPr>
            <w:noProof/>
            <w:webHidden/>
          </w:rPr>
          <w:fldChar w:fldCharType="separate"/>
        </w:r>
        <w:r w:rsidR="005C30E5">
          <w:rPr>
            <w:noProof/>
            <w:webHidden/>
          </w:rPr>
          <w:t>2</w:t>
        </w:r>
        <w:r w:rsidR="0090096F">
          <w:rPr>
            <w:noProof/>
            <w:webHidden/>
          </w:rPr>
          <w:fldChar w:fldCharType="end"/>
        </w:r>
      </w:hyperlink>
    </w:p>
    <w:p w14:paraId="78E3EF6E" w14:textId="6FDA7F54" w:rsidR="0090096F" w:rsidRDefault="00DB2889">
      <w:pPr>
        <w:pStyle w:val="Zoznamobrzkov"/>
        <w:tabs>
          <w:tab w:val="right" w:leader="dot" w:pos="9016"/>
        </w:tabs>
        <w:rPr>
          <w:rFonts w:asciiTheme="minorHAnsi" w:eastAsiaTheme="minorEastAsia" w:hAnsiTheme="minorHAnsi" w:cstheme="minorBidi"/>
          <w:noProof/>
          <w:sz w:val="22"/>
          <w:szCs w:val="22"/>
          <w:lang w:eastAsia="sk-SK"/>
        </w:rPr>
      </w:pPr>
      <w:hyperlink w:anchor="_Toc25934354" w:history="1">
        <w:r w:rsidR="0090096F" w:rsidRPr="00A328A1">
          <w:rPr>
            <w:rStyle w:val="Hypertextovprepojenie"/>
            <w:rFonts w:eastAsiaTheme="majorEastAsia"/>
            <w:noProof/>
          </w:rPr>
          <w:t>Tabuľka 15: Storno záznamov z pacientskeho sumáru</w:t>
        </w:r>
        <w:r w:rsidR="0090096F">
          <w:rPr>
            <w:noProof/>
            <w:webHidden/>
          </w:rPr>
          <w:tab/>
        </w:r>
        <w:r w:rsidR="0090096F">
          <w:rPr>
            <w:noProof/>
            <w:webHidden/>
          </w:rPr>
          <w:fldChar w:fldCharType="begin"/>
        </w:r>
        <w:r w:rsidR="0090096F">
          <w:rPr>
            <w:noProof/>
            <w:webHidden/>
          </w:rPr>
          <w:instrText xml:space="preserve"> PAGEREF _Toc25934354 \h </w:instrText>
        </w:r>
        <w:r w:rsidR="0090096F">
          <w:rPr>
            <w:noProof/>
            <w:webHidden/>
          </w:rPr>
        </w:r>
        <w:r w:rsidR="0090096F">
          <w:rPr>
            <w:noProof/>
            <w:webHidden/>
          </w:rPr>
          <w:fldChar w:fldCharType="separate"/>
        </w:r>
        <w:r w:rsidR="005C30E5">
          <w:rPr>
            <w:noProof/>
            <w:webHidden/>
          </w:rPr>
          <w:t>2</w:t>
        </w:r>
        <w:r w:rsidR="0090096F">
          <w:rPr>
            <w:noProof/>
            <w:webHidden/>
          </w:rPr>
          <w:fldChar w:fldCharType="end"/>
        </w:r>
      </w:hyperlink>
    </w:p>
    <w:p w14:paraId="5B6539F5" w14:textId="23B511D5" w:rsidR="0090096F" w:rsidRDefault="00DB2889">
      <w:pPr>
        <w:pStyle w:val="Zoznamobrzkov"/>
        <w:tabs>
          <w:tab w:val="right" w:leader="dot" w:pos="9016"/>
        </w:tabs>
        <w:rPr>
          <w:rFonts w:asciiTheme="minorHAnsi" w:eastAsiaTheme="minorEastAsia" w:hAnsiTheme="minorHAnsi" w:cstheme="minorBidi"/>
          <w:noProof/>
          <w:sz w:val="22"/>
          <w:szCs w:val="22"/>
          <w:lang w:eastAsia="sk-SK"/>
        </w:rPr>
      </w:pPr>
      <w:hyperlink w:anchor="_Toc25934355" w:history="1">
        <w:r w:rsidR="0090096F" w:rsidRPr="00A328A1">
          <w:rPr>
            <w:rStyle w:val="Hypertextovprepojenie"/>
            <w:rFonts w:eastAsiaTheme="majorEastAsia"/>
            <w:noProof/>
          </w:rPr>
          <w:t>Tabuľka 16: Vyhľadanie doplnkových zdravotných údajov</w:t>
        </w:r>
        <w:r w:rsidR="0090096F">
          <w:rPr>
            <w:noProof/>
            <w:webHidden/>
          </w:rPr>
          <w:tab/>
        </w:r>
        <w:r w:rsidR="0090096F">
          <w:rPr>
            <w:noProof/>
            <w:webHidden/>
          </w:rPr>
          <w:fldChar w:fldCharType="begin"/>
        </w:r>
        <w:r w:rsidR="0090096F">
          <w:rPr>
            <w:noProof/>
            <w:webHidden/>
          </w:rPr>
          <w:instrText xml:space="preserve"> PAGEREF _Toc25934355 \h </w:instrText>
        </w:r>
        <w:r w:rsidR="0090096F">
          <w:rPr>
            <w:noProof/>
            <w:webHidden/>
          </w:rPr>
        </w:r>
        <w:r w:rsidR="0090096F">
          <w:rPr>
            <w:noProof/>
            <w:webHidden/>
          </w:rPr>
          <w:fldChar w:fldCharType="separate"/>
        </w:r>
        <w:r w:rsidR="005C30E5">
          <w:rPr>
            <w:noProof/>
            <w:webHidden/>
          </w:rPr>
          <w:t>2</w:t>
        </w:r>
        <w:r w:rsidR="0090096F">
          <w:rPr>
            <w:noProof/>
            <w:webHidden/>
          </w:rPr>
          <w:fldChar w:fldCharType="end"/>
        </w:r>
      </w:hyperlink>
    </w:p>
    <w:p w14:paraId="556D5487" w14:textId="03B8D241" w:rsidR="0090096F" w:rsidRDefault="00DB2889">
      <w:pPr>
        <w:pStyle w:val="Zoznamobrzkov"/>
        <w:tabs>
          <w:tab w:val="right" w:leader="dot" w:pos="9016"/>
        </w:tabs>
        <w:rPr>
          <w:rFonts w:asciiTheme="minorHAnsi" w:eastAsiaTheme="minorEastAsia" w:hAnsiTheme="minorHAnsi" w:cstheme="minorBidi"/>
          <w:noProof/>
          <w:sz w:val="22"/>
          <w:szCs w:val="22"/>
          <w:lang w:eastAsia="sk-SK"/>
        </w:rPr>
      </w:pPr>
      <w:hyperlink w:anchor="_Toc25934356" w:history="1">
        <w:r w:rsidR="0090096F" w:rsidRPr="00A328A1">
          <w:rPr>
            <w:rStyle w:val="Hypertextovprepojenie"/>
            <w:rFonts w:eastAsiaTheme="majorEastAsia"/>
            <w:noProof/>
          </w:rPr>
          <w:t>Tabuľka 17: Zápis doplnkových zdravotných údajov</w:t>
        </w:r>
        <w:r w:rsidR="0090096F">
          <w:rPr>
            <w:noProof/>
            <w:webHidden/>
          </w:rPr>
          <w:tab/>
        </w:r>
        <w:r w:rsidR="0090096F">
          <w:rPr>
            <w:noProof/>
            <w:webHidden/>
          </w:rPr>
          <w:fldChar w:fldCharType="begin"/>
        </w:r>
        <w:r w:rsidR="0090096F">
          <w:rPr>
            <w:noProof/>
            <w:webHidden/>
          </w:rPr>
          <w:instrText xml:space="preserve"> PAGEREF _Toc25934356 \h </w:instrText>
        </w:r>
        <w:r w:rsidR="0090096F">
          <w:rPr>
            <w:noProof/>
            <w:webHidden/>
          </w:rPr>
        </w:r>
        <w:r w:rsidR="0090096F">
          <w:rPr>
            <w:noProof/>
            <w:webHidden/>
          </w:rPr>
          <w:fldChar w:fldCharType="separate"/>
        </w:r>
        <w:r w:rsidR="005C30E5">
          <w:rPr>
            <w:noProof/>
            <w:webHidden/>
          </w:rPr>
          <w:t>2</w:t>
        </w:r>
        <w:r w:rsidR="0090096F">
          <w:rPr>
            <w:noProof/>
            <w:webHidden/>
          </w:rPr>
          <w:fldChar w:fldCharType="end"/>
        </w:r>
      </w:hyperlink>
    </w:p>
    <w:p w14:paraId="5E50A7CB" w14:textId="54ED69F9" w:rsidR="0090096F" w:rsidRDefault="00DB2889">
      <w:pPr>
        <w:pStyle w:val="Zoznamobrzkov"/>
        <w:tabs>
          <w:tab w:val="right" w:leader="dot" w:pos="9016"/>
        </w:tabs>
        <w:rPr>
          <w:rFonts w:asciiTheme="minorHAnsi" w:eastAsiaTheme="minorEastAsia" w:hAnsiTheme="minorHAnsi" w:cstheme="minorBidi"/>
          <w:noProof/>
          <w:sz w:val="22"/>
          <w:szCs w:val="22"/>
          <w:lang w:eastAsia="sk-SK"/>
        </w:rPr>
      </w:pPr>
      <w:hyperlink w:anchor="_Toc25934357" w:history="1">
        <w:r w:rsidR="0090096F" w:rsidRPr="00A328A1">
          <w:rPr>
            <w:rStyle w:val="Hypertextovprepojenie"/>
            <w:rFonts w:eastAsiaTheme="majorEastAsia"/>
            <w:noProof/>
          </w:rPr>
          <w:t>Tabuľka 18: Proces A11</w:t>
        </w:r>
        <w:r w:rsidR="0090096F">
          <w:rPr>
            <w:noProof/>
            <w:webHidden/>
          </w:rPr>
          <w:tab/>
        </w:r>
        <w:r w:rsidR="0090096F">
          <w:rPr>
            <w:noProof/>
            <w:webHidden/>
          </w:rPr>
          <w:fldChar w:fldCharType="begin"/>
        </w:r>
        <w:r w:rsidR="0090096F">
          <w:rPr>
            <w:noProof/>
            <w:webHidden/>
          </w:rPr>
          <w:instrText xml:space="preserve"> PAGEREF _Toc25934357 \h </w:instrText>
        </w:r>
        <w:r w:rsidR="0090096F">
          <w:rPr>
            <w:noProof/>
            <w:webHidden/>
          </w:rPr>
        </w:r>
        <w:r w:rsidR="0090096F">
          <w:rPr>
            <w:noProof/>
            <w:webHidden/>
          </w:rPr>
          <w:fldChar w:fldCharType="separate"/>
        </w:r>
        <w:r w:rsidR="005C30E5">
          <w:rPr>
            <w:noProof/>
            <w:webHidden/>
          </w:rPr>
          <w:t>2</w:t>
        </w:r>
        <w:r w:rsidR="0090096F">
          <w:rPr>
            <w:noProof/>
            <w:webHidden/>
          </w:rPr>
          <w:fldChar w:fldCharType="end"/>
        </w:r>
      </w:hyperlink>
    </w:p>
    <w:p w14:paraId="5741EE09" w14:textId="3D2BC93E" w:rsidR="0090096F" w:rsidRDefault="00DB2889">
      <w:pPr>
        <w:pStyle w:val="Zoznamobrzkov"/>
        <w:tabs>
          <w:tab w:val="right" w:leader="dot" w:pos="9016"/>
        </w:tabs>
        <w:rPr>
          <w:rFonts w:asciiTheme="minorHAnsi" w:eastAsiaTheme="minorEastAsia" w:hAnsiTheme="minorHAnsi" w:cstheme="minorBidi"/>
          <w:noProof/>
          <w:sz w:val="22"/>
          <w:szCs w:val="22"/>
          <w:lang w:eastAsia="sk-SK"/>
        </w:rPr>
      </w:pPr>
      <w:hyperlink w:anchor="_Toc25934358" w:history="1">
        <w:r w:rsidR="0090096F" w:rsidRPr="00A328A1">
          <w:rPr>
            <w:rStyle w:val="Hypertextovprepojenie"/>
            <w:rFonts w:eastAsiaTheme="majorEastAsia"/>
            <w:noProof/>
          </w:rPr>
          <w:t>Tabuľka 19: Proces A12</w:t>
        </w:r>
        <w:r w:rsidR="0090096F">
          <w:rPr>
            <w:noProof/>
            <w:webHidden/>
          </w:rPr>
          <w:tab/>
        </w:r>
        <w:r w:rsidR="0090096F">
          <w:rPr>
            <w:noProof/>
            <w:webHidden/>
          </w:rPr>
          <w:fldChar w:fldCharType="begin"/>
        </w:r>
        <w:r w:rsidR="0090096F">
          <w:rPr>
            <w:noProof/>
            <w:webHidden/>
          </w:rPr>
          <w:instrText xml:space="preserve"> PAGEREF _Toc25934358 \h </w:instrText>
        </w:r>
        <w:r w:rsidR="0090096F">
          <w:rPr>
            <w:noProof/>
            <w:webHidden/>
          </w:rPr>
        </w:r>
        <w:r w:rsidR="0090096F">
          <w:rPr>
            <w:noProof/>
            <w:webHidden/>
          </w:rPr>
          <w:fldChar w:fldCharType="separate"/>
        </w:r>
        <w:r w:rsidR="005C30E5">
          <w:rPr>
            <w:noProof/>
            <w:webHidden/>
          </w:rPr>
          <w:t>2</w:t>
        </w:r>
        <w:r w:rsidR="0090096F">
          <w:rPr>
            <w:noProof/>
            <w:webHidden/>
          </w:rPr>
          <w:fldChar w:fldCharType="end"/>
        </w:r>
      </w:hyperlink>
    </w:p>
    <w:p w14:paraId="5CD6DE3C" w14:textId="35FA91E9" w:rsidR="00E35501" w:rsidRPr="00D95A9D" w:rsidRDefault="001C6B33" w:rsidP="007D1C04">
      <w:pPr>
        <w:pStyle w:val="Zoznamobrzkov"/>
        <w:tabs>
          <w:tab w:val="right" w:leader="dot" w:pos="9016"/>
        </w:tabs>
        <w:rPr>
          <w:rFonts w:cs="Arial"/>
        </w:rPr>
      </w:pPr>
      <w:r w:rsidRPr="0059754F">
        <w:rPr>
          <w:rFonts w:cs="Arial"/>
        </w:rPr>
        <w:fldChar w:fldCharType="end"/>
      </w:r>
      <w:r w:rsidR="00E35501" w:rsidRPr="00D95A9D">
        <w:rPr>
          <w:rFonts w:cs="Arial"/>
        </w:rPr>
        <w:br w:type="page"/>
      </w:r>
    </w:p>
    <w:p w14:paraId="7C280A47" w14:textId="77777777" w:rsidR="009F0AD1" w:rsidRPr="00D95A9D" w:rsidRDefault="4B1F096C" w:rsidP="2D6D4F0D">
      <w:pPr>
        <w:pStyle w:val="Nadpis1"/>
        <w:rPr>
          <w:rFonts w:asciiTheme="minorHAnsi" w:eastAsiaTheme="minorEastAsia" w:hAnsiTheme="minorHAnsi" w:cstheme="minorBidi"/>
          <w:szCs w:val="36"/>
          <w:lang w:val="sk-SK"/>
        </w:rPr>
      </w:pPr>
      <w:bookmarkStart w:id="14" w:name="_Biznis_špecifikácia"/>
      <w:bookmarkStart w:id="15" w:name="_Toc56171928"/>
      <w:bookmarkStart w:id="16" w:name="_Toc278219190"/>
      <w:bookmarkStart w:id="17" w:name="_Toc278219716"/>
      <w:bookmarkEnd w:id="14"/>
      <w:r w:rsidRPr="2D6D4F0D">
        <w:rPr>
          <w:lang w:val="sk-SK"/>
        </w:rPr>
        <w:lastRenderedPageBreak/>
        <w:t>Biznis špecifikácia</w:t>
      </w:r>
      <w:bookmarkEnd w:id="15"/>
    </w:p>
    <w:p w14:paraId="271F4480" w14:textId="77777777" w:rsidR="00DC6463" w:rsidRPr="00D95A9D" w:rsidRDefault="4B1F096C" w:rsidP="002719C9">
      <w:r w:rsidRPr="00D95A9D">
        <w:t xml:space="preserve">Biznis špecifikácia stanovuje rozsah vedenia elektronickej zdravotnej dokumentácie v súvislosti so zavedením Národného zdravotníckeho informačného systému. </w:t>
      </w:r>
    </w:p>
    <w:p w14:paraId="75939BF8" w14:textId="77777777" w:rsidR="00563253" w:rsidRPr="00D95A9D" w:rsidRDefault="00563253" w:rsidP="002719C9"/>
    <w:p w14:paraId="3AD35F26" w14:textId="77777777" w:rsidR="00563253" w:rsidRPr="00D95A9D" w:rsidRDefault="6DE4F7B8" w:rsidP="002719C9">
      <w:r w:rsidRPr="00D95A9D">
        <w:t>Nižšie uvedené kapitoly sumarizujú povinnosti vedenia elektronickej zdravotnej dokumentácie. Časť zdravotnej dokumentácie, ktorá nie je obsahom integračného manuálu, sa stále vedie v papierovej forme a bude sa postupne implementovať k stávajúcej zdravotnej dokumentáci</w:t>
      </w:r>
      <w:r w:rsidR="001515A4" w:rsidRPr="00D95A9D">
        <w:t>i</w:t>
      </w:r>
      <w:r w:rsidRPr="00D95A9D">
        <w:t xml:space="preserve"> v doméne evyšetrenie (napr. informovaný súhlas pacienta, zmluva o poskytnutí zdravotnej starostlivosti, PACS a atď. ) </w:t>
      </w:r>
    </w:p>
    <w:p w14:paraId="59F5F791" w14:textId="77777777" w:rsidR="00C2418B" w:rsidRPr="00D95A9D" w:rsidRDefault="00C2418B" w:rsidP="002719C9"/>
    <w:p w14:paraId="4C274972" w14:textId="77777777" w:rsidR="00C2418B" w:rsidRPr="00D95A9D" w:rsidRDefault="4B1F096C" w:rsidP="002719C9">
      <w:r w:rsidRPr="00D95A9D">
        <w:t xml:space="preserve">V prípade, že existuje Zdravotná dokumentácia v elektronickej forme a pacient nepotrebuje papierovú kópiu, nie je potrebné papierovú dokumentácia tlačiť. Ostatná dokumentácia ostáva v papierovej forme. </w:t>
      </w:r>
    </w:p>
    <w:p w14:paraId="1A39771A" w14:textId="77777777" w:rsidR="00D728DE" w:rsidRPr="00D95A9D" w:rsidRDefault="00D728DE" w:rsidP="002A6ADF">
      <w:pPr>
        <w:jc w:val="both"/>
      </w:pPr>
    </w:p>
    <w:p w14:paraId="299AEE5F" w14:textId="77777777" w:rsidR="00F94C3F" w:rsidRPr="00D95A9D" w:rsidRDefault="6DE4F7B8" w:rsidP="00F94C3F">
      <w:pPr>
        <w:jc w:val="both"/>
      </w:pPr>
      <w:r w:rsidRPr="00D95A9D">
        <w:t>Modul evyšetrenie aktuálne obsahuje</w:t>
      </w:r>
      <w:r w:rsidR="001515A4" w:rsidRPr="00D95A9D">
        <w:t xml:space="preserve"> nasledovné časti</w:t>
      </w:r>
      <w:r w:rsidRPr="00D95A9D">
        <w:t xml:space="preserve">: </w:t>
      </w:r>
    </w:p>
    <w:p w14:paraId="37B788C1" w14:textId="77777777" w:rsidR="00F94C3F" w:rsidRPr="00D95A9D" w:rsidRDefault="00F94C3F" w:rsidP="00F94C3F">
      <w:pPr>
        <w:jc w:val="both"/>
      </w:pPr>
    </w:p>
    <w:p w14:paraId="17063094" w14:textId="77777777" w:rsidR="00D728DE" w:rsidRPr="00D95A9D" w:rsidRDefault="4B1F096C" w:rsidP="4B1F096C">
      <w:pPr>
        <w:pStyle w:val="Odsekzoznamu"/>
        <w:numPr>
          <w:ilvl w:val="0"/>
          <w:numId w:val="77"/>
        </w:numPr>
        <w:jc w:val="both"/>
        <w:rPr>
          <w:b/>
          <w:bCs/>
        </w:rPr>
      </w:pPr>
      <w:r w:rsidRPr="00D95A9D">
        <w:rPr>
          <w:b/>
          <w:bCs/>
        </w:rPr>
        <w:t>Záznam o vyšetrení</w:t>
      </w:r>
    </w:p>
    <w:p w14:paraId="638256C9" w14:textId="77777777" w:rsidR="00AC72EF" w:rsidRPr="00D95A9D" w:rsidRDefault="4B1F096C" w:rsidP="4B1F096C">
      <w:pPr>
        <w:pStyle w:val="Odsekzoznamu"/>
        <w:numPr>
          <w:ilvl w:val="0"/>
          <w:numId w:val="77"/>
        </w:numPr>
        <w:jc w:val="both"/>
        <w:rPr>
          <w:b/>
          <w:bCs/>
        </w:rPr>
      </w:pPr>
      <w:r w:rsidRPr="00D95A9D">
        <w:rPr>
          <w:b/>
          <w:bCs/>
        </w:rPr>
        <w:t>Pacientsky sumár</w:t>
      </w:r>
    </w:p>
    <w:p w14:paraId="1A483FA1" w14:textId="77777777" w:rsidR="00F94C3F" w:rsidRPr="00D95A9D" w:rsidRDefault="4B1F096C" w:rsidP="4B1F096C">
      <w:pPr>
        <w:pStyle w:val="Odsekzoznamu"/>
        <w:numPr>
          <w:ilvl w:val="0"/>
          <w:numId w:val="77"/>
        </w:numPr>
        <w:jc w:val="both"/>
        <w:rPr>
          <w:b/>
          <w:bCs/>
        </w:rPr>
      </w:pPr>
      <w:r w:rsidRPr="00D95A9D">
        <w:rPr>
          <w:b/>
          <w:bCs/>
        </w:rPr>
        <w:t>Doplnkové zdravotné údaje</w:t>
      </w:r>
    </w:p>
    <w:p w14:paraId="60BDB876" w14:textId="77777777" w:rsidR="00D728DE" w:rsidRPr="009A5B20" w:rsidRDefault="6DE4F7B8" w:rsidP="00B50180">
      <w:pPr>
        <w:pStyle w:val="Nadpis2"/>
      </w:pPr>
      <w:bookmarkStart w:id="18" w:name="_Toc56171929"/>
      <w:r>
        <w:t>Záznam o vyšetrení</w:t>
      </w:r>
      <w:bookmarkEnd w:id="18"/>
    </w:p>
    <w:p w14:paraId="695A70D0" w14:textId="77777777" w:rsidR="00AC72EF" w:rsidRPr="00D95A9D" w:rsidRDefault="4B1F096C" w:rsidP="002719C9">
      <w:r w:rsidRPr="00D95A9D">
        <w:t>Elektronický záznam o vyšetrení umožňuje vytvoriť záznam o poskytnutej zdravotnej starostlivosti a je rozdelený podľa typu zdravotnej starostlivosti, ktorá bola pacientovi poskytnutá.</w:t>
      </w:r>
    </w:p>
    <w:p w14:paraId="4DA6D59F" w14:textId="77777777" w:rsidR="00C9717A" w:rsidRPr="00D95A9D" w:rsidRDefault="00C9717A" w:rsidP="002719C9"/>
    <w:p w14:paraId="145E0A7C" w14:textId="77777777" w:rsidR="00C9717A" w:rsidRPr="00D95A9D" w:rsidRDefault="4B1F096C" w:rsidP="002719C9">
      <w:r w:rsidRPr="00D95A9D">
        <w:t>Zápis záznamu z vyšetrenia a prístup k jeho obsahu je v súlade s legislatívnym rámcom:</w:t>
      </w:r>
    </w:p>
    <w:p w14:paraId="76C4E2BA" w14:textId="77777777" w:rsidR="00C9717A" w:rsidRPr="00D95A9D" w:rsidRDefault="6DE4F7B8" w:rsidP="002719C9">
      <w:pPr>
        <w:pStyle w:val="Odsekzoznamu"/>
        <w:numPr>
          <w:ilvl w:val="0"/>
          <w:numId w:val="74"/>
        </w:numPr>
      </w:pPr>
      <w:r w:rsidRPr="00D95A9D">
        <w:t>Zákon 576/2004 Z.z. „o poskytovaní zdravotnej starostlivosti..“</w:t>
      </w:r>
    </w:p>
    <w:p w14:paraId="7A3AF5CC" w14:textId="77777777" w:rsidR="00C9717A" w:rsidRPr="00D95A9D" w:rsidRDefault="6DE4F7B8" w:rsidP="002719C9">
      <w:pPr>
        <w:pStyle w:val="Odsekzoznamu"/>
        <w:numPr>
          <w:ilvl w:val="0"/>
          <w:numId w:val="74"/>
        </w:numPr>
      </w:pPr>
      <w:r w:rsidRPr="00D95A9D">
        <w:t>Zákon 153/2013 Z.z. „o NZIS“</w:t>
      </w:r>
    </w:p>
    <w:p w14:paraId="42F4999B" w14:textId="77777777" w:rsidR="00C9717A" w:rsidRPr="00D95A9D" w:rsidRDefault="6DE4F7B8" w:rsidP="002719C9">
      <w:pPr>
        <w:pStyle w:val="Odsekzoznamu"/>
        <w:numPr>
          <w:ilvl w:val="0"/>
          <w:numId w:val="74"/>
        </w:numPr>
      </w:pPr>
      <w:r w:rsidRPr="00D95A9D">
        <w:t>Zákon 578/2004 Z.z. „o poskytovateľoch zdravotnej starostlivosti..“</w:t>
      </w:r>
    </w:p>
    <w:p w14:paraId="3CB5AAF2" w14:textId="77777777" w:rsidR="005D7267" w:rsidRPr="00D95A9D" w:rsidRDefault="4B1F096C" w:rsidP="002719C9">
      <w:pPr>
        <w:pStyle w:val="Odsekzoznamu"/>
        <w:numPr>
          <w:ilvl w:val="0"/>
          <w:numId w:val="74"/>
        </w:numPr>
      </w:pPr>
      <w:r w:rsidRPr="00D95A9D">
        <w:t>Zákon 579/2004 Z. z. o záchrannej zdravotnej službe</w:t>
      </w:r>
    </w:p>
    <w:p w14:paraId="206BE560" w14:textId="77777777" w:rsidR="00AC72EF" w:rsidRPr="00D95A9D" w:rsidRDefault="00AC72EF" w:rsidP="00AC72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485"/>
      </w:tblGrid>
      <w:tr w:rsidR="00D728DE" w:rsidRPr="00D95A9D" w14:paraId="2E85E194" w14:textId="77777777" w:rsidTr="5A109AD4">
        <w:tc>
          <w:tcPr>
            <w:tcW w:w="4531" w:type="dxa"/>
            <w:shd w:val="clear" w:color="auto" w:fill="002060"/>
          </w:tcPr>
          <w:p w14:paraId="664B5715" w14:textId="77777777" w:rsidR="00D728DE" w:rsidRPr="00D95A9D" w:rsidRDefault="6DE4F7B8" w:rsidP="4B1F096C">
            <w:pPr>
              <w:shd w:val="clear" w:color="auto" w:fill="002060"/>
              <w:rPr>
                <w:color w:val="FFFFFF" w:themeColor="background2"/>
                <w:sz w:val="18"/>
                <w:szCs w:val="18"/>
              </w:rPr>
            </w:pPr>
            <w:r w:rsidRPr="00D95A9D">
              <w:rPr>
                <w:color w:val="FFFFFF" w:themeColor="background2"/>
                <w:sz w:val="18"/>
                <w:szCs w:val="18"/>
              </w:rPr>
              <w:t>Záznam o vyšetrení</w:t>
            </w:r>
          </w:p>
        </w:tc>
        <w:tc>
          <w:tcPr>
            <w:tcW w:w="4485" w:type="dxa"/>
            <w:shd w:val="clear" w:color="auto" w:fill="002060"/>
          </w:tcPr>
          <w:p w14:paraId="7358BE35" w14:textId="77777777" w:rsidR="00D728DE" w:rsidRPr="00D95A9D" w:rsidRDefault="6DE4F7B8" w:rsidP="4B1F096C">
            <w:pPr>
              <w:shd w:val="clear" w:color="auto" w:fill="002060"/>
              <w:rPr>
                <w:color w:val="FFFFFF" w:themeColor="background2"/>
                <w:sz w:val="18"/>
                <w:szCs w:val="18"/>
              </w:rPr>
            </w:pPr>
            <w:r w:rsidRPr="00D95A9D">
              <w:rPr>
                <w:color w:val="FFFFFF" w:themeColor="background2"/>
                <w:sz w:val="18"/>
                <w:szCs w:val="18"/>
              </w:rPr>
              <w:t>Typ zdravotnej starostlivosti</w:t>
            </w:r>
          </w:p>
        </w:tc>
      </w:tr>
      <w:tr w:rsidR="00D728DE" w:rsidRPr="00D95A9D" w14:paraId="04C86792" w14:textId="77777777" w:rsidTr="00A0570D">
        <w:tc>
          <w:tcPr>
            <w:tcW w:w="4531" w:type="dxa"/>
            <w:vAlign w:val="center"/>
          </w:tcPr>
          <w:p w14:paraId="612BBB03" w14:textId="77777777" w:rsidR="00D728DE" w:rsidRPr="00D95A9D" w:rsidRDefault="4B1F096C" w:rsidP="4B1F096C">
            <w:pPr>
              <w:pStyle w:val="Odsekzoznamu"/>
              <w:numPr>
                <w:ilvl w:val="0"/>
                <w:numId w:val="32"/>
              </w:numPr>
              <w:ind w:left="313" w:hanging="284"/>
              <w:rPr>
                <w:sz w:val="18"/>
                <w:szCs w:val="18"/>
              </w:rPr>
            </w:pPr>
            <w:r w:rsidRPr="00D95A9D">
              <w:rPr>
                <w:sz w:val="18"/>
                <w:szCs w:val="18"/>
              </w:rPr>
              <w:t xml:space="preserve">Záznam z odborného vyšetrenia </w:t>
            </w:r>
          </w:p>
        </w:tc>
        <w:tc>
          <w:tcPr>
            <w:tcW w:w="4485" w:type="dxa"/>
          </w:tcPr>
          <w:p w14:paraId="65B25088" w14:textId="77777777" w:rsidR="00762EDE" w:rsidRPr="00D95A9D" w:rsidRDefault="4B1F096C" w:rsidP="4B1F096C">
            <w:pPr>
              <w:pStyle w:val="Odsekzoznamu"/>
              <w:numPr>
                <w:ilvl w:val="0"/>
                <w:numId w:val="39"/>
              </w:numPr>
              <w:rPr>
                <w:sz w:val="18"/>
                <w:szCs w:val="18"/>
              </w:rPr>
            </w:pPr>
            <w:r w:rsidRPr="00D95A9D">
              <w:rPr>
                <w:sz w:val="18"/>
                <w:szCs w:val="18"/>
              </w:rPr>
              <w:t>Ambulantná zdravotná starostlivosť</w:t>
            </w:r>
          </w:p>
        </w:tc>
      </w:tr>
      <w:tr w:rsidR="00CC312C" w:rsidRPr="00D95A9D" w14:paraId="56FE179C" w14:textId="77777777" w:rsidTr="00A0570D">
        <w:tc>
          <w:tcPr>
            <w:tcW w:w="4531" w:type="dxa"/>
            <w:vAlign w:val="center"/>
          </w:tcPr>
          <w:p w14:paraId="173A10AD" w14:textId="77777777" w:rsidR="00CC312C" w:rsidRPr="00D95A9D" w:rsidRDefault="4B1F096C" w:rsidP="4B1F096C">
            <w:pPr>
              <w:pStyle w:val="Odsekzoznamu"/>
              <w:numPr>
                <w:ilvl w:val="0"/>
                <w:numId w:val="32"/>
              </w:numPr>
              <w:ind w:left="313" w:hanging="284"/>
              <w:rPr>
                <w:sz w:val="18"/>
                <w:szCs w:val="18"/>
              </w:rPr>
            </w:pPr>
            <w:r w:rsidRPr="00D95A9D">
              <w:rPr>
                <w:sz w:val="18"/>
                <w:szCs w:val="18"/>
              </w:rPr>
              <w:t>Prepúšťacia správa</w:t>
            </w:r>
          </w:p>
        </w:tc>
        <w:tc>
          <w:tcPr>
            <w:tcW w:w="4485" w:type="dxa"/>
          </w:tcPr>
          <w:p w14:paraId="299E7F03" w14:textId="77777777" w:rsidR="00CC312C" w:rsidRPr="00D95A9D" w:rsidRDefault="4B1F096C" w:rsidP="4B1F096C">
            <w:pPr>
              <w:pStyle w:val="Odsekzoznamu"/>
              <w:numPr>
                <w:ilvl w:val="0"/>
                <w:numId w:val="38"/>
              </w:numPr>
              <w:rPr>
                <w:sz w:val="18"/>
                <w:szCs w:val="18"/>
              </w:rPr>
            </w:pPr>
            <w:r w:rsidRPr="00D95A9D">
              <w:rPr>
                <w:sz w:val="18"/>
                <w:szCs w:val="18"/>
              </w:rPr>
              <w:t>Ústavná zdravotná starostlivosť</w:t>
            </w:r>
          </w:p>
          <w:p w14:paraId="407B587A" w14:textId="77777777" w:rsidR="00101294" w:rsidRPr="00D95A9D" w:rsidRDefault="4B1F096C" w:rsidP="4B1F096C">
            <w:pPr>
              <w:pStyle w:val="Odsekzoznamu"/>
              <w:numPr>
                <w:ilvl w:val="0"/>
                <w:numId w:val="38"/>
              </w:numPr>
              <w:rPr>
                <w:sz w:val="18"/>
                <w:szCs w:val="18"/>
              </w:rPr>
            </w:pPr>
            <w:r w:rsidRPr="00D95A9D">
              <w:rPr>
                <w:sz w:val="18"/>
                <w:szCs w:val="18"/>
              </w:rPr>
              <w:t>Jednodňová zdravotná starostlivosť</w:t>
            </w:r>
          </w:p>
        </w:tc>
      </w:tr>
      <w:tr w:rsidR="00CC312C" w:rsidRPr="00D95A9D" w14:paraId="193C1F96" w14:textId="77777777" w:rsidTr="00A0570D">
        <w:tc>
          <w:tcPr>
            <w:tcW w:w="4531" w:type="dxa"/>
            <w:vAlign w:val="center"/>
          </w:tcPr>
          <w:p w14:paraId="6CDCACF6" w14:textId="77777777" w:rsidR="00CC312C" w:rsidRPr="00D95A9D" w:rsidRDefault="4B1F096C" w:rsidP="4B1F096C">
            <w:pPr>
              <w:pStyle w:val="Odsekzoznamu"/>
              <w:numPr>
                <w:ilvl w:val="0"/>
                <w:numId w:val="32"/>
              </w:numPr>
              <w:ind w:left="313" w:hanging="284"/>
              <w:rPr>
                <w:sz w:val="18"/>
                <w:szCs w:val="18"/>
              </w:rPr>
            </w:pPr>
            <w:r w:rsidRPr="00D95A9D">
              <w:rPr>
                <w:sz w:val="18"/>
                <w:szCs w:val="18"/>
              </w:rPr>
              <w:t>Záznam zo zobrazovacieho vyšetrenia</w:t>
            </w:r>
          </w:p>
        </w:tc>
        <w:tc>
          <w:tcPr>
            <w:tcW w:w="4485" w:type="dxa"/>
          </w:tcPr>
          <w:p w14:paraId="68E44BC8" w14:textId="77777777" w:rsidR="00CC312C" w:rsidRPr="00D95A9D" w:rsidRDefault="4B1F096C" w:rsidP="4B1F096C">
            <w:pPr>
              <w:pStyle w:val="Odsekzoznamu"/>
              <w:numPr>
                <w:ilvl w:val="0"/>
                <w:numId w:val="38"/>
              </w:numPr>
              <w:rPr>
                <w:sz w:val="18"/>
                <w:szCs w:val="18"/>
              </w:rPr>
            </w:pPr>
            <w:r w:rsidRPr="00D95A9D">
              <w:rPr>
                <w:sz w:val="18"/>
                <w:szCs w:val="18"/>
              </w:rPr>
              <w:t>Spoločné vyšetrovacie a liečebné zložky –zobrazovacie vyšetrenia</w:t>
            </w:r>
          </w:p>
        </w:tc>
      </w:tr>
      <w:tr w:rsidR="00CC312C" w:rsidRPr="00D95A9D" w14:paraId="253C8DFE" w14:textId="77777777" w:rsidTr="00A0570D">
        <w:tc>
          <w:tcPr>
            <w:tcW w:w="4531" w:type="dxa"/>
            <w:vAlign w:val="center"/>
          </w:tcPr>
          <w:p w14:paraId="32946E7F" w14:textId="77777777" w:rsidR="00CC312C" w:rsidRPr="00D95A9D" w:rsidRDefault="4B1F096C" w:rsidP="4B1F096C">
            <w:pPr>
              <w:pStyle w:val="Odsekzoznamu"/>
              <w:numPr>
                <w:ilvl w:val="0"/>
                <w:numId w:val="32"/>
              </w:numPr>
              <w:ind w:left="313" w:hanging="284"/>
              <w:rPr>
                <w:sz w:val="18"/>
                <w:szCs w:val="18"/>
              </w:rPr>
            </w:pPr>
            <w:r w:rsidRPr="00D95A9D">
              <w:rPr>
                <w:sz w:val="18"/>
                <w:szCs w:val="18"/>
              </w:rPr>
              <w:t xml:space="preserve">Záznam o odporúčaní na zdravotnú starostlivosť (výmenný lístok/ žiadanka na zobrazovacie vyšetrenie) </w:t>
            </w:r>
          </w:p>
        </w:tc>
        <w:tc>
          <w:tcPr>
            <w:tcW w:w="4485" w:type="dxa"/>
          </w:tcPr>
          <w:p w14:paraId="035FD00A" w14:textId="77777777" w:rsidR="00CC312C" w:rsidRPr="00D95A9D" w:rsidRDefault="4B1F096C" w:rsidP="4B1F096C">
            <w:pPr>
              <w:pStyle w:val="Odsekzoznamu"/>
              <w:numPr>
                <w:ilvl w:val="0"/>
                <w:numId w:val="37"/>
              </w:numPr>
              <w:rPr>
                <w:sz w:val="18"/>
                <w:szCs w:val="18"/>
              </w:rPr>
            </w:pPr>
            <w:r w:rsidRPr="00D95A9D">
              <w:rPr>
                <w:sz w:val="18"/>
                <w:szCs w:val="18"/>
              </w:rPr>
              <w:t>Ambulantná zdravotná starostlivosť</w:t>
            </w:r>
          </w:p>
          <w:p w14:paraId="0DBCB134" w14:textId="77777777" w:rsidR="00CC312C" w:rsidRPr="00D95A9D" w:rsidRDefault="4B1F096C" w:rsidP="4B1F096C">
            <w:pPr>
              <w:pStyle w:val="Odsekzoznamu"/>
              <w:numPr>
                <w:ilvl w:val="0"/>
                <w:numId w:val="37"/>
              </w:numPr>
              <w:rPr>
                <w:sz w:val="18"/>
                <w:szCs w:val="18"/>
              </w:rPr>
            </w:pPr>
            <w:r w:rsidRPr="00D95A9D">
              <w:rPr>
                <w:sz w:val="18"/>
                <w:szCs w:val="18"/>
              </w:rPr>
              <w:t>Spoločné vyšetrovacie a liečebné zložky –zobrazovacie vyšetrenia ako aj rehabilitácie</w:t>
            </w:r>
          </w:p>
          <w:p w14:paraId="1AE6D9C1" w14:textId="77777777" w:rsidR="00CC312C" w:rsidRPr="00D95A9D" w:rsidRDefault="4B1F096C" w:rsidP="4B1F096C">
            <w:pPr>
              <w:pStyle w:val="Odsekzoznamu"/>
              <w:keepNext/>
              <w:numPr>
                <w:ilvl w:val="0"/>
                <w:numId w:val="37"/>
              </w:numPr>
              <w:rPr>
                <w:sz w:val="18"/>
                <w:szCs w:val="18"/>
              </w:rPr>
            </w:pPr>
            <w:r w:rsidRPr="00D95A9D">
              <w:rPr>
                <w:sz w:val="18"/>
                <w:szCs w:val="18"/>
              </w:rPr>
              <w:t>Ústavná zdravotná starostlivosť</w:t>
            </w:r>
          </w:p>
        </w:tc>
      </w:tr>
    </w:tbl>
    <w:p w14:paraId="1F200AB0" w14:textId="0AE2E7EA" w:rsidR="00450778" w:rsidRPr="00D95A9D" w:rsidRDefault="00E440C8" w:rsidP="4B1F096C">
      <w:pPr>
        <w:pStyle w:val="Popis"/>
        <w:rPr>
          <w:lang w:val="sk-SK"/>
        </w:rPr>
      </w:pPr>
      <w:bookmarkStart w:id="19" w:name="_Toc25934343"/>
      <w:r w:rsidRPr="00D95A9D">
        <w:rPr>
          <w:lang w:val="sk-SK"/>
        </w:rPr>
        <w:t xml:space="preserve">Tabuľka </w:t>
      </w:r>
      <w:r w:rsidR="00AB647A">
        <w:rPr>
          <w:lang w:val="sk-SK"/>
        </w:rPr>
        <w:fldChar w:fldCharType="begin"/>
      </w:r>
      <w:r w:rsidR="00AB647A">
        <w:rPr>
          <w:lang w:val="sk-SK"/>
        </w:rPr>
        <w:instrText xml:space="preserve"> SEQ Tabuľka \* ARABIC </w:instrText>
      </w:r>
      <w:r w:rsidR="00AB647A">
        <w:rPr>
          <w:lang w:val="sk-SK"/>
        </w:rPr>
        <w:fldChar w:fldCharType="separate"/>
      </w:r>
      <w:r w:rsidR="005C30E5">
        <w:rPr>
          <w:noProof/>
          <w:lang w:val="sk-SK"/>
        </w:rPr>
        <w:t>4</w:t>
      </w:r>
      <w:r w:rsidR="00AB647A">
        <w:rPr>
          <w:lang w:val="sk-SK"/>
        </w:rPr>
        <w:fldChar w:fldCharType="end"/>
      </w:r>
      <w:r w:rsidRPr="00D95A9D">
        <w:rPr>
          <w:lang w:val="sk-SK"/>
        </w:rPr>
        <w:t>: Rozdelenie – Záznam z vyšetrenia</w:t>
      </w:r>
      <w:bookmarkEnd w:id="19"/>
    </w:p>
    <w:p w14:paraId="2B46CB5E" w14:textId="77777777" w:rsidR="00DC6463" w:rsidRPr="00D95A9D" w:rsidRDefault="4B1F096C" w:rsidP="4B1F096C">
      <w:pPr>
        <w:pStyle w:val="Odsekzoznamu"/>
        <w:numPr>
          <w:ilvl w:val="0"/>
          <w:numId w:val="33"/>
        </w:numPr>
        <w:rPr>
          <w:b/>
          <w:bCs/>
        </w:rPr>
      </w:pPr>
      <w:bookmarkStart w:id="20" w:name="_Ref493526042"/>
      <w:r w:rsidRPr="00D95A9D">
        <w:rPr>
          <w:b/>
          <w:bCs/>
        </w:rPr>
        <w:t>Záznam z odborného vyšetrenia</w:t>
      </w:r>
      <w:bookmarkEnd w:id="20"/>
    </w:p>
    <w:p w14:paraId="55F4AF49" w14:textId="77777777" w:rsidR="00450778" w:rsidRPr="00D95A9D" w:rsidRDefault="00450778" w:rsidP="00450778">
      <w:pPr>
        <w:pStyle w:val="Odsekzoznamu"/>
        <w:rPr>
          <w:b/>
        </w:rPr>
      </w:pPr>
    </w:p>
    <w:p w14:paraId="26F57111" w14:textId="77777777" w:rsidR="00D728DE" w:rsidRPr="00D95A9D" w:rsidRDefault="6DE4F7B8" w:rsidP="002719C9">
      <w:r w:rsidRPr="00D95A9D">
        <w:t xml:space="preserve">Záznam o odbornom vyšetrení </w:t>
      </w:r>
      <w:r w:rsidR="001515A4" w:rsidRPr="00D95A9D">
        <w:t>vzniká počas</w:t>
      </w:r>
      <w:r w:rsidRPr="00D95A9D">
        <w:t xml:space="preserve"> poskytnutia ambulantnej zdravotnej starostlivosti a poskytuje štruktúru pre vytvorenie v praxi používaného „dekurzu“</w:t>
      </w:r>
      <w:r w:rsidR="001515A4" w:rsidRPr="00D95A9D">
        <w:t>.</w:t>
      </w:r>
    </w:p>
    <w:p w14:paraId="30FF6215" w14:textId="77777777" w:rsidR="00D728DE" w:rsidRPr="00D95A9D" w:rsidRDefault="00D728DE" w:rsidP="002719C9"/>
    <w:p w14:paraId="50628F5A" w14:textId="77777777" w:rsidR="002A6ADF" w:rsidRPr="00D95A9D" w:rsidRDefault="4B1F096C" w:rsidP="002719C9">
      <w:r w:rsidRPr="00D95A9D">
        <w:t xml:space="preserve">Záznam o odbornom vyšetrení sa použije ako:  </w:t>
      </w:r>
    </w:p>
    <w:p w14:paraId="702253B9" w14:textId="77777777" w:rsidR="00AD5CCD" w:rsidRPr="00D95A9D" w:rsidRDefault="4B1F096C" w:rsidP="002719C9">
      <w:pPr>
        <w:pStyle w:val="Odsekzoznamu"/>
        <w:numPr>
          <w:ilvl w:val="0"/>
          <w:numId w:val="29"/>
        </w:numPr>
      </w:pPr>
      <w:r w:rsidRPr="00D95A9D">
        <w:t>Záznam o poskytnutí ambulantnej zdravotnej starostlivosti (VAS, LSPP)</w:t>
      </w:r>
    </w:p>
    <w:p w14:paraId="6FF2CCDA" w14:textId="77777777" w:rsidR="00AD5CCD" w:rsidRPr="00D95A9D" w:rsidRDefault="4B1F096C" w:rsidP="002719C9">
      <w:pPr>
        <w:pStyle w:val="Odsekzoznamu"/>
        <w:numPr>
          <w:ilvl w:val="0"/>
          <w:numId w:val="29"/>
        </w:numPr>
      </w:pPr>
      <w:r w:rsidRPr="00D95A9D">
        <w:t>Záznam o preventívnej prehliadke (VAS, LSPP)</w:t>
      </w:r>
    </w:p>
    <w:p w14:paraId="50A9AFB8" w14:textId="77777777" w:rsidR="00450778" w:rsidRPr="00D95A9D" w:rsidRDefault="4B1F096C" w:rsidP="002719C9">
      <w:pPr>
        <w:pStyle w:val="Odsekzoznamu"/>
        <w:numPr>
          <w:ilvl w:val="0"/>
          <w:numId w:val="29"/>
        </w:numPr>
      </w:pPr>
      <w:r w:rsidRPr="00D95A9D">
        <w:t>Záznam o poskytnutí špecializovanej ambulantnej zdravotnej starostlivosti (ŠAS)</w:t>
      </w:r>
    </w:p>
    <w:p w14:paraId="18C70EAC" w14:textId="77777777" w:rsidR="00AD5CCD" w:rsidRPr="00D95A9D" w:rsidRDefault="4B1F096C" w:rsidP="002719C9">
      <w:pPr>
        <w:pStyle w:val="Odsekzoznamu"/>
        <w:numPr>
          <w:ilvl w:val="0"/>
          <w:numId w:val="29"/>
        </w:numPr>
      </w:pPr>
      <w:r w:rsidRPr="00D95A9D">
        <w:t>Záznam o poskytnutí urgentnej zdravotnej starostlivosti (ÚPS)</w:t>
      </w:r>
    </w:p>
    <w:p w14:paraId="278A9462" w14:textId="77777777" w:rsidR="003D71A8" w:rsidRPr="00D95A9D" w:rsidRDefault="003D71A8" w:rsidP="003D71A8"/>
    <w:p w14:paraId="0A6B3A6A" w14:textId="77777777" w:rsidR="003D71A8" w:rsidRPr="00D95A9D" w:rsidRDefault="4B1F096C" w:rsidP="002719C9">
      <w:r w:rsidRPr="00D95A9D">
        <w:t xml:space="preserve">Záznam o vyšetrení je vytvorený </w:t>
      </w:r>
      <w:r w:rsidR="001515A4" w:rsidRPr="00D95A9D">
        <w:t>z</w:t>
      </w:r>
      <w:r w:rsidRPr="00D95A9D">
        <w:t>dravotníckym pracovníkom PZS s použitím pre:</w:t>
      </w:r>
    </w:p>
    <w:p w14:paraId="4EAC9A92" w14:textId="77777777" w:rsidR="003D71A8" w:rsidRPr="00D95A9D" w:rsidRDefault="6DE4F7B8" w:rsidP="002719C9">
      <w:pPr>
        <w:pStyle w:val="Odsekzoznamu"/>
        <w:numPr>
          <w:ilvl w:val="0"/>
          <w:numId w:val="36"/>
        </w:numPr>
        <w:shd w:val="clear" w:color="auto" w:fill="FFFFFF" w:themeFill="background2"/>
        <w:spacing w:before="120" w:after="120"/>
        <w:ind w:hanging="357"/>
      </w:pPr>
      <w:r w:rsidRPr="00D95A9D">
        <w:t>všeobecnú ambulanciu</w:t>
      </w:r>
    </w:p>
    <w:p w14:paraId="4EB2B75E" w14:textId="05098241" w:rsidR="003D71A8" w:rsidRDefault="6DE4F7B8" w:rsidP="002719C9">
      <w:pPr>
        <w:pStyle w:val="Odsekzoznamu"/>
        <w:numPr>
          <w:ilvl w:val="0"/>
          <w:numId w:val="36"/>
        </w:numPr>
        <w:shd w:val="clear" w:color="auto" w:fill="FFFFFF" w:themeFill="background2"/>
        <w:spacing w:before="120" w:after="120"/>
        <w:ind w:hanging="357"/>
      </w:pPr>
      <w:r w:rsidRPr="00D95A9D">
        <w:t>špecializovanú ambulanciu</w:t>
      </w:r>
    </w:p>
    <w:p w14:paraId="58D6B2E1" w14:textId="445226A5" w:rsidR="00DD3EFC" w:rsidRPr="00D95A9D" w:rsidRDefault="00DD3EFC" w:rsidP="002719C9">
      <w:pPr>
        <w:pStyle w:val="Odsekzoznamu"/>
        <w:numPr>
          <w:ilvl w:val="0"/>
          <w:numId w:val="36"/>
        </w:numPr>
        <w:shd w:val="clear" w:color="auto" w:fill="FFFFFF" w:themeFill="background2"/>
        <w:spacing w:before="120" w:after="120"/>
        <w:ind w:hanging="357"/>
      </w:pPr>
      <w:r>
        <w:t xml:space="preserve"> zubno-lekársku ambulanciu</w:t>
      </w:r>
    </w:p>
    <w:p w14:paraId="3931734E" w14:textId="77777777" w:rsidR="003D71A8" w:rsidRPr="00D95A9D" w:rsidRDefault="6DE4F7B8" w:rsidP="002719C9">
      <w:pPr>
        <w:pStyle w:val="Odsekzoznamu"/>
        <w:numPr>
          <w:ilvl w:val="0"/>
          <w:numId w:val="36"/>
        </w:numPr>
        <w:shd w:val="clear" w:color="auto" w:fill="FFFFFF" w:themeFill="background2"/>
        <w:spacing w:before="120" w:after="120"/>
        <w:ind w:hanging="357"/>
      </w:pPr>
      <w:r w:rsidRPr="00D95A9D">
        <w:t>lekársku službu prvej pomoci</w:t>
      </w:r>
    </w:p>
    <w:p w14:paraId="39214F3A" w14:textId="77777777" w:rsidR="003D71A8" w:rsidRPr="00D95A9D" w:rsidRDefault="6DE4F7B8" w:rsidP="002719C9">
      <w:pPr>
        <w:pStyle w:val="Odsekzoznamu"/>
        <w:numPr>
          <w:ilvl w:val="0"/>
          <w:numId w:val="35"/>
        </w:numPr>
        <w:shd w:val="clear" w:color="auto" w:fill="FFFFFF" w:themeFill="background2"/>
        <w:spacing w:before="120" w:after="120"/>
        <w:ind w:hanging="357"/>
      </w:pPr>
      <w:r w:rsidRPr="00D95A9D">
        <w:t>lekárska služba prvej pomoci pre dospelých</w:t>
      </w:r>
    </w:p>
    <w:p w14:paraId="4DE94062" w14:textId="77777777" w:rsidR="003D71A8" w:rsidRPr="00D95A9D" w:rsidRDefault="6DE4F7B8" w:rsidP="002719C9">
      <w:pPr>
        <w:pStyle w:val="Odsekzoznamu"/>
        <w:numPr>
          <w:ilvl w:val="0"/>
          <w:numId w:val="35"/>
        </w:numPr>
        <w:shd w:val="clear" w:color="auto" w:fill="FFFFFF" w:themeFill="background2"/>
        <w:spacing w:before="120" w:after="120"/>
        <w:ind w:hanging="357"/>
      </w:pPr>
      <w:r w:rsidRPr="00D95A9D">
        <w:t>lekárska služba prvej pomoci pre deti a dorast</w:t>
      </w:r>
    </w:p>
    <w:p w14:paraId="0857C10D" w14:textId="77777777" w:rsidR="003D71A8" w:rsidRPr="00D95A9D" w:rsidRDefault="6DE4F7B8" w:rsidP="002719C9">
      <w:pPr>
        <w:pStyle w:val="Odsekzoznamu"/>
        <w:numPr>
          <w:ilvl w:val="0"/>
          <w:numId w:val="35"/>
        </w:numPr>
        <w:shd w:val="clear" w:color="auto" w:fill="FFFFFF" w:themeFill="background2"/>
        <w:spacing w:before="120" w:after="120"/>
        <w:ind w:hanging="357"/>
      </w:pPr>
      <w:r w:rsidRPr="00D95A9D">
        <w:t>špecializovaná zubno-lekárska služba prvej pomoci</w:t>
      </w:r>
    </w:p>
    <w:p w14:paraId="2995D435" w14:textId="77777777" w:rsidR="00972A7B" w:rsidRPr="00D95A9D" w:rsidRDefault="6DE4F7B8" w:rsidP="002719C9">
      <w:pPr>
        <w:pStyle w:val="Odsekzoznamu"/>
        <w:numPr>
          <w:ilvl w:val="0"/>
          <w:numId w:val="36"/>
        </w:numPr>
        <w:shd w:val="clear" w:color="auto" w:fill="FFFFFF" w:themeFill="background2"/>
        <w:spacing w:before="120" w:after="120"/>
        <w:ind w:hanging="357"/>
      </w:pPr>
      <w:r w:rsidRPr="00D95A9D">
        <w:t>urgent</w:t>
      </w:r>
    </w:p>
    <w:p w14:paraId="73FACFD7" w14:textId="77777777" w:rsidR="003D71A8" w:rsidRPr="00D95A9D" w:rsidRDefault="6DE4F7B8" w:rsidP="002719C9">
      <w:pPr>
        <w:pStyle w:val="Odsekzoznamu"/>
        <w:numPr>
          <w:ilvl w:val="0"/>
          <w:numId w:val="36"/>
        </w:numPr>
        <w:shd w:val="clear" w:color="auto" w:fill="FFFFFF" w:themeFill="background2"/>
        <w:spacing w:before="120" w:after="120"/>
        <w:ind w:hanging="357"/>
      </w:pPr>
      <w:r w:rsidRPr="00D95A9D">
        <w:t xml:space="preserve">záchrannú zdravotnú službu </w:t>
      </w:r>
    </w:p>
    <w:p w14:paraId="78045C18" w14:textId="77777777" w:rsidR="0028383C" w:rsidRPr="00D95A9D" w:rsidRDefault="6DE4F7B8" w:rsidP="002719C9">
      <w:pPr>
        <w:pStyle w:val="Odsekzoznamu"/>
        <w:numPr>
          <w:ilvl w:val="0"/>
          <w:numId w:val="36"/>
        </w:numPr>
        <w:shd w:val="clear" w:color="auto" w:fill="FFFFFF" w:themeFill="background2"/>
        <w:spacing w:before="120" w:after="120"/>
        <w:ind w:hanging="357"/>
      </w:pPr>
      <w:r w:rsidRPr="00D95A9D">
        <w:t>zariadenie na poskytovanie jednodňovej zdravotnej starostlivosti</w:t>
      </w:r>
    </w:p>
    <w:p w14:paraId="5A4E019F" w14:textId="2E89BE48" w:rsidR="001F4279" w:rsidRDefault="6DE4F7B8" w:rsidP="002719C9">
      <w:pPr>
        <w:pStyle w:val="Odsekzoznamu"/>
        <w:numPr>
          <w:ilvl w:val="0"/>
          <w:numId w:val="36"/>
        </w:numPr>
        <w:shd w:val="clear" w:color="auto" w:fill="FFFFFF" w:themeFill="background2"/>
        <w:spacing w:before="120" w:after="120"/>
        <w:ind w:hanging="357"/>
      </w:pPr>
      <w:r w:rsidRPr="00D95A9D">
        <w:t>stacionár</w:t>
      </w:r>
    </w:p>
    <w:p w14:paraId="7555AB31" w14:textId="09CF7C91" w:rsidR="00DD3EFC" w:rsidRPr="00D95A9D" w:rsidRDefault="00DD3EFC" w:rsidP="002719C9">
      <w:pPr>
        <w:pStyle w:val="Odsekzoznamu"/>
        <w:numPr>
          <w:ilvl w:val="0"/>
          <w:numId w:val="36"/>
        </w:numPr>
        <w:shd w:val="clear" w:color="auto" w:fill="FFFFFF" w:themeFill="background2"/>
        <w:spacing w:before="120" w:after="120"/>
        <w:ind w:hanging="357"/>
      </w:pPr>
      <w:r>
        <w:t>mobilný hospic</w:t>
      </w:r>
    </w:p>
    <w:p w14:paraId="6E1B7C3C" w14:textId="77777777" w:rsidR="004947D9" w:rsidRDefault="004947D9" w:rsidP="004947D9"/>
    <w:p w14:paraId="1B7B35F1" w14:textId="77777777" w:rsidR="004947D9" w:rsidRDefault="004947D9" w:rsidP="004947D9">
      <w:r>
        <w:t xml:space="preserve">Citlivosť zdravotníckych záznamov z odborného vyšetrenia: </w:t>
      </w:r>
    </w:p>
    <w:p w14:paraId="60D112ED" w14:textId="77777777" w:rsidR="004947D9" w:rsidRDefault="004947D9" w:rsidP="004947D9">
      <w:pPr>
        <w:rPr>
          <w:rFonts w:cs="Arial"/>
        </w:rPr>
      </w:pPr>
      <w:r>
        <w:rPr>
          <w:rFonts w:eastAsiaTheme="minorEastAsia" w:cs="Arial"/>
        </w:rPr>
        <w:t>Pre všetky záznamy je potrebné automaticky nastaviť citlivosť „3“. Výnimkou sú záznamy, ktoré boli vytvorené pre odbornosti:</w:t>
      </w:r>
    </w:p>
    <w:p w14:paraId="4FCFE6AA" w14:textId="77777777" w:rsidR="004947D9" w:rsidRDefault="004947D9" w:rsidP="004947D9">
      <w:pPr>
        <w:pStyle w:val="Odsekzoznamu"/>
        <w:numPr>
          <w:ilvl w:val="0"/>
          <w:numId w:val="171"/>
        </w:numPr>
        <w:rPr>
          <w:rFonts w:cs="Arial"/>
        </w:rPr>
      </w:pPr>
      <w:r>
        <w:rPr>
          <w:rFonts w:cs="Arial"/>
          <w:color w:val="000000"/>
          <w:lang w:eastAsia="sk-SK"/>
        </w:rPr>
        <w:t>Klinická psychológia</w:t>
      </w:r>
    </w:p>
    <w:p w14:paraId="75D0D60E" w14:textId="77777777" w:rsidR="004947D9" w:rsidRDefault="004947D9" w:rsidP="004947D9">
      <w:pPr>
        <w:pStyle w:val="Odsekzoznamu"/>
        <w:numPr>
          <w:ilvl w:val="0"/>
          <w:numId w:val="171"/>
        </w:numPr>
        <w:rPr>
          <w:rFonts w:cs="Arial"/>
        </w:rPr>
      </w:pPr>
      <w:r>
        <w:rPr>
          <w:rFonts w:cs="Arial"/>
          <w:color w:val="000000"/>
          <w:lang w:eastAsia="sk-SK"/>
        </w:rPr>
        <w:t>Psychiatria</w:t>
      </w:r>
    </w:p>
    <w:p w14:paraId="67B0D02B" w14:textId="77777777" w:rsidR="004947D9" w:rsidRDefault="004947D9" w:rsidP="004947D9">
      <w:pPr>
        <w:pStyle w:val="Odsekzoznamu"/>
        <w:numPr>
          <w:ilvl w:val="0"/>
          <w:numId w:val="171"/>
        </w:numPr>
        <w:rPr>
          <w:rFonts w:cs="Arial"/>
        </w:rPr>
      </w:pPr>
      <w:r>
        <w:rPr>
          <w:rFonts w:cs="Arial"/>
          <w:color w:val="000000"/>
          <w:lang w:eastAsia="sk-SK"/>
        </w:rPr>
        <w:t>Gerontopsychiatria</w:t>
      </w:r>
    </w:p>
    <w:p w14:paraId="052EEFD8" w14:textId="77777777" w:rsidR="004947D9" w:rsidRDefault="004947D9" w:rsidP="004947D9">
      <w:pPr>
        <w:pStyle w:val="Odsekzoznamu"/>
        <w:numPr>
          <w:ilvl w:val="0"/>
          <w:numId w:val="171"/>
        </w:numPr>
        <w:rPr>
          <w:rFonts w:cs="Arial"/>
        </w:rPr>
      </w:pPr>
      <w:r>
        <w:rPr>
          <w:rFonts w:cs="Arial"/>
          <w:color w:val="000000"/>
          <w:lang w:eastAsia="sk-SK"/>
        </w:rPr>
        <w:t>Detská psychiatria</w:t>
      </w:r>
    </w:p>
    <w:p w14:paraId="74B3EC5C" w14:textId="77777777" w:rsidR="004947D9" w:rsidRDefault="004947D9" w:rsidP="004947D9">
      <w:pPr>
        <w:pStyle w:val="Odsekzoznamu"/>
        <w:numPr>
          <w:ilvl w:val="0"/>
          <w:numId w:val="171"/>
        </w:numPr>
        <w:rPr>
          <w:rFonts w:cs="Arial"/>
        </w:rPr>
      </w:pPr>
      <w:r>
        <w:rPr>
          <w:rFonts w:cs="Arial"/>
          <w:color w:val="000000"/>
          <w:lang w:eastAsia="sk-SK"/>
        </w:rPr>
        <w:t>Neuropsychiatria</w:t>
      </w:r>
    </w:p>
    <w:p w14:paraId="357F7CC9" w14:textId="77777777" w:rsidR="004947D9" w:rsidRDefault="004947D9" w:rsidP="004947D9">
      <w:pPr>
        <w:pStyle w:val="Odsekzoznamu"/>
        <w:numPr>
          <w:ilvl w:val="0"/>
          <w:numId w:val="171"/>
        </w:numPr>
        <w:rPr>
          <w:rFonts w:cs="Arial"/>
        </w:rPr>
      </w:pPr>
      <w:r>
        <w:rPr>
          <w:rFonts w:cs="Arial"/>
          <w:color w:val="000000"/>
          <w:lang w:eastAsia="sk-SK"/>
        </w:rPr>
        <w:t>Psychiatria pre dospelých</w:t>
      </w:r>
    </w:p>
    <w:p w14:paraId="76E2EC21" w14:textId="77777777" w:rsidR="004947D9" w:rsidRDefault="004947D9" w:rsidP="004947D9">
      <w:pPr>
        <w:pStyle w:val="Odsekzoznamu"/>
        <w:numPr>
          <w:ilvl w:val="0"/>
          <w:numId w:val="171"/>
        </w:numPr>
        <w:rPr>
          <w:rFonts w:cs="Arial"/>
        </w:rPr>
      </w:pPr>
      <w:r>
        <w:rPr>
          <w:rFonts w:cs="Arial"/>
          <w:color w:val="000000"/>
          <w:lang w:eastAsia="sk-SK"/>
        </w:rPr>
        <w:t>Medicína drogových závislostí</w:t>
      </w:r>
    </w:p>
    <w:p w14:paraId="7A89A845" w14:textId="77777777" w:rsidR="004947D9" w:rsidRDefault="004947D9" w:rsidP="004947D9">
      <w:pPr>
        <w:pStyle w:val="Odsekzoznamu"/>
        <w:numPr>
          <w:ilvl w:val="0"/>
          <w:numId w:val="171"/>
        </w:numPr>
        <w:rPr>
          <w:rFonts w:cs="Arial"/>
        </w:rPr>
      </w:pPr>
      <w:r>
        <w:rPr>
          <w:rFonts w:cs="Arial"/>
          <w:color w:val="000000"/>
          <w:lang w:eastAsia="sk-SK"/>
        </w:rPr>
        <w:t>Psychiatrická sexuológia</w:t>
      </w:r>
    </w:p>
    <w:p w14:paraId="0E0949B1" w14:textId="77777777" w:rsidR="004947D9" w:rsidRDefault="004947D9" w:rsidP="004947D9">
      <w:pPr>
        <w:rPr>
          <w:rFonts w:cs="Arial"/>
        </w:rPr>
      </w:pPr>
      <w:r>
        <w:rPr>
          <w:rFonts w:eastAsiaTheme="minorEastAsia" w:cs="Arial"/>
        </w:rPr>
        <w:t>Tieto záznamy sú automaticky zasielané s citlivosťou „5“. Lekár nevie zmeniť citlivosť, nakoľko je daná legislatívou.</w:t>
      </w:r>
    </w:p>
    <w:p w14:paraId="155CD110" w14:textId="77777777" w:rsidR="004947D9" w:rsidRDefault="004947D9" w:rsidP="004947D9">
      <w:pPr>
        <w:rPr>
          <w:rFonts w:cs="Arial"/>
        </w:rPr>
      </w:pPr>
    </w:p>
    <w:p w14:paraId="24CD0A69" w14:textId="781E8B76" w:rsidR="004947D9" w:rsidRDefault="004947D9" w:rsidP="004947D9">
      <w:pPr>
        <w:jc w:val="both"/>
      </w:pPr>
      <w:r>
        <w:t>Záznamy z</w:t>
      </w:r>
      <w:r w:rsidR="005C30E5">
        <w:t xml:space="preserve"> odborného </w:t>
      </w:r>
      <w:r>
        <w:t>vyšetrenia</w:t>
      </w:r>
      <w:r w:rsidR="005C30E5">
        <w:t xml:space="preserve"> </w:t>
      </w:r>
      <w:r>
        <w:t xml:space="preserve">sú sprístupňované zdravotníckemu pracovníkovi na základe oprávnení v súlade s platnou legislatívou: </w:t>
      </w:r>
    </w:p>
    <w:p w14:paraId="69152F71" w14:textId="77777777" w:rsidR="004947D9" w:rsidRDefault="004947D9" w:rsidP="004947D9">
      <w:pPr>
        <w:pStyle w:val="Odsekzoznamu"/>
        <w:numPr>
          <w:ilvl w:val="0"/>
          <w:numId w:val="43"/>
        </w:numPr>
        <w:jc w:val="both"/>
      </w:pPr>
      <w:r>
        <w:t>všeobecný kapitujúci lekár – všetky záznamy s citlivosťou „3“</w:t>
      </w:r>
    </w:p>
    <w:p w14:paraId="6CC9DEF6" w14:textId="77777777" w:rsidR="004947D9" w:rsidRDefault="004947D9" w:rsidP="004947D9">
      <w:pPr>
        <w:pStyle w:val="Odsekzoznamu"/>
        <w:numPr>
          <w:ilvl w:val="0"/>
          <w:numId w:val="43"/>
        </w:numPr>
        <w:rPr>
          <w:rFonts w:cs="Arial"/>
        </w:rPr>
      </w:pPr>
      <w:r>
        <w:t>všeobecný kapitujúci lekár – pre záznamy s citlivosťou „5“,  len na základe súhlasu pacienta prostredníctvom eID/ eDoPP</w:t>
      </w:r>
    </w:p>
    <w:p w14:paraId="177B6633" w14:textId="2C4C5509" w:rsidR="004947D9" w:rsidRPr="00B83B4C" w:rsidRDefault="004947D9" w:rsidP="004947D9">
      <w:pPr>
        <w:pStyle w:val="Odsekzoznamu"/>
        <w:numPr>
          <w:ilvl w:val="0"/>
          <w:numId w:val="43"/>
        </w:numPr>
        <w:rPr>
          <w:rFonts w:cs="Arial"/>
        </w:rPr>
      </w:pPr>
      <w:r>
        <w:t>ostatní zdravotnícki pracovníci (vrátane lekárov špecialistov) len na základe súhlasu pacienta prostredníctvom eID/ eDoPP</w:t>
      </w:r>
    </w:p>
    <w:p w14:paraId="0766F9E3" w14:textId="1501CCD9" w:rsidR="00B83B4C" w:rsidRDefault="003C1E62" w:rsidP="004947D9">
      <w:pPr>
        <w:pStyle w:val="Odsekzoznamu"/>
        <w:numPr>
          <w:ilvl w:val="0"/>
          <w:numId w:val="43"/>
        </w:numPr>
        <w:rPr>
          <w:rFonts w:cs="Arial"/>
        </w:rPr>
      </w:pPr>
      <w:r w:rsidRPr="1FF7BDDD">
        <w:rPr>
          <w:rFonts w:cs="Arial"/>
        </w:rPr>
        <w:t>ošetrujúci zdravotnícky pracovník</w:t>
      </w:r>
      <w:r w:rsidR="00823800" w:rsidRPr="1FF7BDDD">
        <w:rPr>
          <w:rFonts w:cs="Arial"/>
        </w:rPr>
        <w:t xml:space="preserve">, ktorý prevzal výmenný lístok </w:t>
      </w:r>
      <w:r w:rsidRPr="1FF7BDDD">
        <w:rPr>
          <w:rFonts w:cs="Arial"/>
        </w:rPr>
        <w:t xml:space="preserve">v rozsahu </w:t>
      </w:r>
      <w:r w:rsidRPr="1FF7BDDD">
        <w:rPr>
          <w:rFonts w:asciiTheme="minorHAnsi" w:eastAsiaTheme="minorEastAsia" w:hAnsiTheme="minorHAnsi" w:cstheme="minorBidi"/>
          <w:sz w:val="18"/>
          <w:szCs w:val="18"/>
        </w:rPr>
        <w:t>EZKO - OAU, PSU, LBZ, LBV, VLA, VLU, VVP, REC, DISP, LIEK, DPS.MBP</w:t>
      </w:r>
      <w:r w:rsidR="00823800" w:rsidRPr="1FF7BDDD">
        <w:rPr>
          <w:rFonts w:asciiTheme="minorHAnsi" w:eastAsiaTheme="minorEastAsia" w:hAnsiTheme="minorHAnsi" w:cstheme="minorBidi"/>
          <w:sz w:val="18"/>
          <w:szCs w:val="18"/>
        </w:rPr>
        <w:t xml:space="preserve"> </w:t>
      </w:r>
      <w:r w:rsidR="00823800" w:rsidRPr="1FF7BDDD">
        <w:rPr>
          <w:rFonts w:cs="Arial"/>
        </w:rPr>
        <w:t>záznamov s citlivosťou „3“</w:t>
      </w:r>
      <w:r w:rsidRPr="1FF7BDDD">
        <w:rPr>
          <w:rFonts w:asciiTheme="minorHAnsi" w:eastAsiaTheme="minorEastAsia" w:hAnsiTheme="minorHAnsi" w:cstheme="minorBidi"/>
          <w:sz w:val="18"/>
          <w:szCs w:val="18"/>
        </w:rPr>
        <w:t>.</w:t>
      </w:r>
    </w:p>
    <w:p w14:paraId="740C7C7B" w14:textId="77777777" w:rsidR="004947D9" w:rsidRDefault="004947D9" w:rsidP="004947D9">
      <w:pPr>
        <w:rPr>
          <w:rFonts w:cs="Arial"/>
        </w:rPr>
      </w:pPr>
    </w:p>
    <w:p w14:paraId="1E105F3D" w14:textId="77777777" w:rsidR="004947D9" w:rsidRDefault="004947D9" w:rsidP="004947D9">
      <w:pPr>
        <w:rPr>
          <w:rFonts w:cs="Arial"/>
        </w:rPr>
      </w:pPr>
      <w:r>
        <w:rPr>
          <w:rFonts w:cs="Arial"/>
        </w:rPr>
        <w:t>Pacient ma zároveň možnosť nastaviť explicitný súhlas s prístupom k záznamom prostredníctvom EZKO</w:t>
      </w:r>
    </w:p>
    <w:p w14:paraId="75227801" w14:textId="77777777" w:rsidR="004947D9" w:rsidRDefault="004947D9" w:rsidP="004947D9">
      <w:pPr>
        <w:rPr>
          <w:rFonts w:cs="Arial"/>
        </w:rPr>
      </w:pPr>
    </w:p>
    <w:p w14:paraId="4662BE31" w14:textId="77777777" w:rsidR="004947D9" w:rsidRDefault="004947D9" w:rsidP="004947D9">
      <w:pPr>
        <w:rPr>
          <w:rFonts w:cs="Arial"/>
        </w:rPr>
      </w:pPr>
      <w:r>
        <w:rPr>
          <w:rFonts w:cs="Arial"/>
        </w:rPr>
        <w:t>Reštrikčné záznamy z odborného vyšetrenia:</w:t>
      </w:r>
    </w:p>
    <w:p w14:paraId="55273325" w14:textId="77777777" w:rsidR="004947D9" w:rsidRDefault="004947D9" w:rsidP="004947D9">
      <w:pPr>
        <w:rPr>
          <w:rFonts w:eastAsia="Calibri" w:cs="Arial"/>
        </w:rPr>
      </w:pPr>
      <w:r>
        <w:rPr>
          <w:rFonts w:cs="Arial"/>
        </w:rPr>
        <w:t xml:space="preserve">Záznam o odbornom vyšetrení s reštrikciou, zapísanie reštrikcie existujúceho záznamu z vyšetrenia, zmena reštrikcie záznamu z vyšetrenia, zrušenie reštrikcie záznamu z vyšetrenia a vyhľadanie reštrikcií môže vykonávať zdravotnícky pracovník </w:t>
      </w:r>
      <w:r>
        <w:rPr>
          <w:rFonts w:eastAsia="Calibri" w:cs="Arial"/>
        </w:rPr>
        <w:t>oprávnený vytvoriť reštrikčný záznam (viď Zákon č. 153/2013 o NZIS, §5a, ods. (1)). Môžu to byť tieto odbornosti:</w:t>
      </w:r>
    </w:p>
    <w:p w14:paraId="5BE1E802" w14:textId="77777777" w:rsidR="004947D9" w:rsidRDefault="004947D9" w:rsidP="004947D9">
      <w:pPr>
        <w:pStyle w:val="Odsekzoznamu"/>
        <w:numPr>
          <w:ilvl w:val="0"/>
          <w:numId w:val="172"/>
        </w:numPr>
        <w:rPr>
          <w:rFonts w:cs="Arial"/>
        </w:rPr>
      </w:pPr>
      <w:r>
        <w:rPr>
          <w:rFonts w:cs="Arial"/>
        </w:rPr>
        <w:t>Psychiatria</w:t>
      </w:r>
    </w:p>
    <w:p w14:paraId="048E7F34" w14:textId="77777777" w:rsidR="004947D9" w:rsidRDefault="004947D9" w:rsidP="004947D9">
      <w:pPr>
        <w:pStyle w:val="Odsekzoznamu"/>
        <w:numPr>
          <w:ilvl w:val="0"/>
          <w:numId w:val="172"/>
        </w:numPr>
        <w:rPr>
          <w:rFonts w:cs="Arial"/>
        </w:rPr>
      </w:pPr>
      <w:r>
        <w:rPr>
          <w:rFonts w:cs="Arial"/>
        </w:rPr>
        <w:t>Detská psychiatria</w:t>
      </w:r>
    </w:p>
    <w:p w14:paraId="69B2A5A3" w14:textId="77777777" w:rsidR="004947D9" w:rsidRDefault="004947D9" w:rsidP="004947D9">
      <w:pPr>
        <w:pStyle w:val="Odsekzoznamu"/>
        <w:numPr>
          <w:ilvl w:val="0"/>
          <w:numId w:val="172"/>
        </w:numPr>
        <w:rPr>
          <w:rFonts w:cs="Arial"/>
        </w:rPr>
      </w:pPr>
      <w:r>
        <w:rPr>
          <w:rFonts w:cs="Arial"/>
        </w:rPr>
        <w:t>Sexuológia</w:t>
      </w:r>
    </w:p>
    <w:p w14:paraId="05893D74" w14:textId="77777777" w:rsidR="004947D9" w:rsidRDefault="004947D9" w:rsidP="004947D9">
      <w:pPr>
        <w:pStyle w:val="Odsekzoznamu"/>
        <w:numPr>
          <w:ilvl w:val="0"/>
          <w:numId w:val="172"/>
        </w:numPr>
        <w:rPr>
          <w:rFonts w:cs="Arial"/>
        </w:rPr>
      </w:pPr>
      <w:r w:rsidRPr="400DC5E3">
        <w:rPr>
          <w:rFonts w:cs="Arial"/>
        </w:rPr>
        <w:t>Psychológ so špecializáciou v špecializačnom odbore klinická psychológia</w:t>
      </w:r>
    </w:p>
    <w:p w14:paraId="461E98F2" w14:textId="408BC0D6" w:rsidR="004947D9" w:rsidRDefault="7270EE42" w:rsidP="1FF7BDDD">
      <w:pPr>
        <w:rPr>
          <w:rFonts w:eastAsia="Arial" w:cs="Arial"/>
        </w:rPr>
      </w:pPr>
      <w:r w:rsidRPr="2D6D4F0D">
        <w:rPr>
          <w:rFonts w:cs="Arial"/>
        </w:rPr>
        <w:t xml:space="preserve">Súčasne pre </w:t>
      </w:r>
      <w:r w:rsidRPr="2D6D4F0D">
        <w:rPr>
          <w:rFonts w:eastAsia="Arial" w:cs="Arial"/>
        </w:rPr>
        <w:t>vytvoreni</w:t>
      </w:r>
      <w:r w:rsidR="072CE139" w:rsidRPr="2D6D4F0D">
        <w:rPr>
          <w:rFonts w:eastAsia="Arial" w:cs="Arial"/>
        </w:rPr>
        <w:t>e</w:t>
      </w:r>
      <w:r w:rsidRPr="2D6D4F0D">
        <w:rPr>
          <w:rFonts w:eastAsia="Arial" w:cs="Arial"/>
        </w:rPr>
        <w:t xml:space="preserve"> reštrikčného záznamu je rozhodujúce odborné zameranie útvaru (OID: 1.3.158.00165387.100.10.39) v mene ktorého je reštrikcia vytvorená.</w:t>
      </w:r>
      <w:r w:rsidR="36ED0849" w:rsidRPr="2D6D4F0D">
        <w:rPr>
          <w:rFonts w:eastAsia="Arial" w:cs="Arial"/>
        </w:rPr>
        <w:t xml:space="preserve"> </w:t>
      </w:r>
      <w:r w:rsidR="2D36F0CD" w:rsidRPr="2D6D4F0D">
        <w:rPr>
          <w:rFonts w:eastAsia="Arial" w:cs="Arial"/>
        </w:rPr>
        <w:t>Ide o odborné zamerania útvarov:</w:t>
      </w:r>
    </w:p>
    <w:tbl>
      <w:tblPr>
        <w:tblW w:w="0" w:type="auto"/>
        <w:tblLayout w:type="fixed"/>
        <w:tblLook w:val="04A0" w:firstRow="1" w:lastRow="0" w:firstColumn="1" w:lastColumn="0" w:noHBand="0" w:noVBand="1"/>
      </w:tblPr>
      <w:tblGrid>
        <w:gridCol w:w="1875"/>
        <w:gridCol w:w="825"/>
        <w:gridCol w:w="2235"/>
      </w:tblGrid>
      <w:tr w:rsidR="1FF7BDDD" w14:paraId="60ECADB8" w14:textId="77777777" w:rsidTr="2D6D4F0D">
        <w:trPr>
          <w:trHeight w:val="195"/>
        </w:trPr>
        <w:tc>
          <w:tcPr>
            <w:tcW w:w="1875" w:type="dxa"/>
            <w:tcBorders>
              <w:top w:val="single" w:sz="8" w:space="0" w:color="FFFFFF" w:themeColor="background2"/>
              <w:left w:val="single" w:sz="8" w:space="0" w:color="FFFFFF" w:themeColor="background2"/>
              <w:bottom w:val="single" w:sz="18" w:space="0" w:color="FFFFFF" w:themeColor="background2"/>
              <w:right w:val="single" w:sz="8" w:space="0" w:color="FFFFFF" w:themeColor="background2"/>
            </w:tcBorders>
            <w:vAlign w:val="bottom"/>
          </w:tcPr>
          <w:p w14:paraId="13BD8958" w14:textId="4A11521C" w:rsidR="1FF7BDDD" w:rsidRDefault="7061D2D2">
            <w:r w:rsidRPr="2D6D4F0D">
              <w:rPr>
                <w:rFonts w:ascii="Calibri" w:eastAsia="Calibri" w:hAnsi="Calibri" w:cs="Calibri"/>
                <w:b/>
                <w:bCs/>
                <w:sz w:val="17"/>
                <w:szCs w:val="17"/>
              </w:rPr>
              <w:lastRenderedPageBreak/>
              <w:t xml:space="preserve">Kód </w:t>
            </w:r>
          </w:p>
        </w:tc>
        <w:tc>
          <w:tcPr>
            <w:tcW w:w="825" w:type="dxa"/>
            <w:tcBorders>
              <w:top w:val="single" w:sz="8" w:space="0" w:color="FFFFFF" w:themeColor="background2"/>
              <w:left w:val="single" w:sz="8" w:space="0" w:color="FFFFFF" w:themeColor="background2"/>
              <w:bottom w:val="single" w:sz="18" w:space="0" w:color="FFFFFF" w:themeColor="background2"/>
              <w:right w:val="single" w:sz="8" w:space="0" w:color="FFFFFF" w:themeColor="background2"/>
            </w:tcBorders>
            <w:vAlign w:val="bottom"/>
          </w:tcPr>
          <w:p w14:paraId="1DD28D59" w14:textId="5994C77F" w:rsidR="1FF7BDDD" w:rsidRDefault="7061D2D2">
            <w:r w:rsidRPr="2D6D4F0D">
              <w:rPr>
                <w:rFonts w:ascii="Calibri" w:eastAsia="Calibri" w:hAnsi="Calibri" w:cs="Calibri"/>
                <w:b/>
                <w:bCs/>
                <w:sz w:val="17"/>
                <w:szCs w:val="17"/>
              </w:rPr>
              <w:t xml:space="preserve">Skratka </w:t>
            </w:r>
          </w:p>
        </w:tc>
        <w:tc>
          <w:tcPr>
            <w:tcW w:w="2235" w:type="dxa"/>
            <w:tcBorders>
              <w:top w:val="single" w:sz="8" w:space="0" w:color="FFFFFF" w:themeColor="background2"/>
              <w:left w:val="single" w:sz="8" w:space="0" w:color="FFFFFF" w:themeColor="background2"/>
              <w:bottom w:val="single" w:sz="18" w:space="0" w:color="FFFFFF" w:themeColor="background2"/>
              <w:right w:val="single" w:sz="8" w:space="0" w:color="FFFFFF" w:themeColor="background2"/>
            </w:tcBorders>
            <w:vAlign w:val="bottom"/>
          </w:tcPr>
          <w:p w14:paraId="4C07E143" w14:textId="17CB83B2" w:rsidR="1FF7BDDD" w:rsidRDefault="7061D2D2">
            <w:r w:rsidRPr="2D6D4F0D">
              <w:rPr>
                <w:rFonts w:ascii="Calibri" w:eastAsia="Calibri" w:hAnsi="Calibri" w:cs="Calibri"/>
                <w:b/>
                <w:bCs/>
                <w:sz w:val="17"/>
                <w:szCs w:val="17"/>
              </w:rPr>
              <w:t xml:space="preserve">Názov </w:t>
            </w:r>
          </w:p>
        </w:tc>
      </w:tr>
      <w:tr w:rsidR="1FF7BDDD" w14:paraId="61D98CFF" w14:textId="77777777" w:rsidTr="2D6D4F0D">
        <w:trPr>
          <w:trHeight w:val="285"/>
        </w:trPr>
        <w:tc>
          <w:tcPr>
            <w:tcW w:w="1875" w:type="dxa"/>
            <w:tcBorders>
              <w:top w:val="single" w:sz="1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428C1FCF" w14:textId="6DB25013" w:rsidR="1FF7BDDD" w:rsidRDefault="7061D2D2">
            <w:r w:rsidRPr="2D6D4F0D">
              <w:rPr>
                <w:rFonts w:ascii="Calibri" w:eastAsia="Calibri" w:hAnsi="Calibri" w:cs="Calibri"/>
                <w:b/>
                <w:bCs/>
                <w:sz w:val="17"/>
                <w:szCs w:val="17"/>
              </w:rPr>
              <w:t xml:space="preserve">00000351353 </w:t>
            </w:r>
          </w:p>
        </w:tc>
        <w:tc>
          <w:tcPr>
            <w:tcW w:w="825" w:type="dxa"/>
            <w:tcBorders>
              <w:top w:val="single" w:sz="1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11B0C9B6" w14:textId="2D638CC3" w:rsidR="1FF7BDDD" w:rsidRDefault="7061D2D2">
            <w:r w:rsidRPr="2D6D4F0D">
              <w:rPr>
                <w:rFonts w:ascii="Calibri" w:eastAsia="Calibri" w:hAnsi="Calibri" w:cs="Calibri"/>
                <w:sz w:val="17"/>
                <w:szCs w:val="17"/>
              </w:rPr>
              <w:t xml:space="preserve">005 </w:t>
            </w:r>
          </w:p>
        </w:tc>
        <w:tc>
          <w:tcPr>
            <w:tcW w:w="2235" w:type="dxa"/>
            <w:tcBorders>
              <w:top w:val="single" w:sz="1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530D3734" w14:textId="518CD6FB" w:rsidR="1FF7BDDD" w:rsidRDefault="7061D2D2">
            <w:r w:rsidRPr="2D6D4F0D">
              <w:rPr>
                <w:rFonts w:ascii="Calibri" w:eastAsia="Calibri" w:hAnsi="Calibri" w:cs="Calibri"/>
                <w:sz w:val="17"/>
                <w:szCs w:val="17"/>
              </w:rPr>
              <w:t xml:space="preserve">psychiatria </w:t>
            </w:r>
          </w:p>
        </w:tc>
      </w:tr>
      <w:tr w:rsidR="1FF7BDDD" w14:paraId="007F2703" w14:textId="77777777" w:rsidTr="2D6D4F0D">
        <w:trPr>
          <w:trHeight w:val="285"/>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3F3CD4A6" w14:textId="3C1375E0" w:rsidR="1FF7BDDD" w:rsidRDefault="7061D2D2">
            <w:r w:rsidRPr="2D6D4F0D">
              <w:rPr>
                <w:rFonts w:ascii="Calibri" w:eastAsia="Calibri" w:hAnsi="Calibri" w:cs="Calibri"/>
                <w:b/>
                <w:bCs/>
                <w:sz w:val="17"/>
                <w:szCs w:val="17"/>
              </w:rPr>
              <w:t xml:space="preserve">00000351874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55836D75" w14:textId="20DE73DF" w:rsidR="1FF7BDDD" w:rsidRDefault="7061D2D2">
            <w:r w:rsidRPr="2D6D4F0D">
              <w:rPr>
                <w:rFonts w:ascii="Calibri" w:eastAsia="Calibri" w:hAnsi="Calibri" w:cs="Calibri"/>
                <w:sz w:val="17"/>
                <w:szCs w:val="17"/>
              </w:rPr>
              <w:t xml:space="preserve">067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1EA72AB6" w14:textId="041DBD30" w:rsidR="1FF7BDDD" w:rsidRDefault="7061D2D2">
            <w:r w:rsidRPr="2D6D4F0D">
              <w:rPr>
                <w:rFonts w:ascii="Calibri" w:eastAsia="Calibri" w:hAnsi="Calibri" w:cs="Calibri"/>
                <w:sz w:val="17"/>
                <w:szCs w:val="17"/>
              </w:rPr>
              <w:t xml:space="preserve">gynekologická sexuológia </w:t>
            </w:r>
          </w:p>
        </w:tc>
      </w:tr>
      <w:tr w:rsidR="1FF7BDDD" w14:paraId="2B29D395" w14:textId="77777777" w:rsidTr="2D6D4F0D">
        <w:trPr>
          <w:trHeight w:val="285"/>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2077D9A7" w14:textId="6EE51B79" w:rsidR="1FF7BDDD" w:rsidRDefault="7061D2D2">
            <w:r w:rsidRPr="2D6D4F0D">
              <w:rPr>
                <w:rFonts w:ascii="Calibri" w:eastAsia="Calibri" w:hAnsi="Calibri" w:cs="Calibri"/>
                <w:b/>
                <w:bCs/>
                <w:sz w:val="17"/>
                <w:szCs w:val="17"/>
              </w:rPr>
              <w:t xml:space="preserve">00000351932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5B85DDFC" w14:textId="411AA084" w:rsidR="1FF7BDDD" w:rsidRDefault="7061D2D2">
            <w:r w:rsidRPr="2D6D4F0D">
              <w:rPr>
                <w:rFonts w:ascii="Calibri" w:eastAsia="Calibri" w:hAnsi="Calibri" w:cs="Calibri"/>
                <w:sz w:val="17"/>
                <w:szCs w:val="17"/>
              </w:rPr>
              <w:t xml:space="preserve">074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67E22E33" w14:textId="1FA21517" w:rsidR="1FF7BDDD" w:rsidRDefault="7061D2D2">
            <w:r w:rsidRPr="2D6D4F0D">
              <w:rPr>
                <w:rFonts w:ascii="Calibri" w:eastAsia="Calibri" w:hAnsi="Calibri" w:cs="Calibri"/>
                <w:sz w:val="17"/>
                <w:szCs w:val="17"/>
              </w:rPr>
              <w:t xml:space="preserve">gerontopsychiatria </w:t>
            </w:r>
          </w:p>
        </w:tc>
      </w:tr>
      <w:tr w:rsidR="1FF7BDDD" w14:paraId="716538B4" w14:textId="77777777" w:rsidTr="2D6D4F0D">
        <w:trPr>
          <w:trHeight w:val="300"/>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0D0F0BFC" w14:textId="3C6D8740" w:rsidR="1FF7BDDD" w:rsidRDefault="7061D2D2">
            <w:r w:rsidRPr="2D6D4F0D">
              <w:rPr>
                <w:rFonts w:ascii="Calibri" w:eastAsia="Calibri" w:hAnsi="Calibri" w:cs="Calibri"/>
                <w:sz w:val="17"/>
                <w:szCs w:val="17"/>
              </w:rPr>
              <w:t>00000352849</w:t>
            </w:r>
            <w:r w:rsidRPr="2D6D4F0D">
              <w:rPr>
                <w:rFonts w:ascii="Calibri" w:eastAsia="Calibri" w:hAnsi="Calibri" w:cs="Calibri"/>
                <w:b/>
                <w:bCs/>
                <w:sz w:val="17"/>
                <w:szCs w:val="17"/>
                <w:lang w:val="en-US"/>
              </w:rPr>
              <w:t xml:space="preserve">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0F975553" w14:textId="60010B3A" w:rsidR="1FF7BDDD" w:rsidRDefault="7061D2D2">
            <w:r w:rsidRPr="2D6D4F0D">
              <w:rPr>
                <w:rFonts w:ascii="Calibri" w:eastAsia="Calibri" w:hAnsi="Calibri" w:cs="Calibri"/>
                <w:sz w:val="17"/>
                <w:szCs w:val="17"/>
              </w:rPr>
              <w:t>223</w:t>
            </w:r>
            <w:r w:rsidRPr="2D6D4F0D">
              <w:rPr>
                <w:rFonts w:ascii="Calibri" w:eastAsia="Calibri" w:hAnsi="Calibri" w:cs="Calibri"/>
                <w:sz w:val="17"/>
                <w:szCs w:val="17"/>
                <w:lang w:val="en-US"/>
              </w:rPr>
              <w:t xml:space="preserve">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62A6CB5A" w14:textId="0A90FEB5" w:rsidR="1FF7BDDD" w:rsidRDefault="7061D2D2">
            <w:r w:rsidRPr="2D6D4F0D">
              <w:rPr>
                <w:rFonts w:ascii="Calibri" w:eastAsia="Calibri" w:hAnsi="Calibri" w:cs="Calibri"/>
                <w:sz w:val="17"/>
                <w:szCs w:val="17"/>
              </w:rPr>
              <w:t xml:space="preserve">neuropsychiatria </w:t>
            </w:r>
          </w:p>
        </w:tc>
      </w:tr>
      <w:tr w:rsidR="1FF7BDDD" w14:paraId="280236E5" w14:textId="77777777" w:rsidTr="2D6D4F0D">
        <w:trPr>
          <w:trHeight w:val="330"/>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2BB7B841" w14:textId="5C57795F" w:rsidR="1FF7BDDD" w:rsidRDefault="7061D2D2">
            <w:r w:rsidRPr="2D6D4F0D">
              <w:rPr>
                <w:rFonts w:ascii="Calibri" w:eastAsia="Calibri" w:hAnsi="Calibri" w:cs="Calibri"/>
                <w:b/>
                <w:bCs/>
                <w:sz w:val="17"/>
                <w:szCs w:val="17"/>
              </w:rPr>
              <w:t xml:space="preserve">00000352252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16D6B9E3" w14:textId="54892F92" w:rsidR="1FF7BDDD" w:rsidRDefault="7061D2D2">
            <w:r w:rsidRPr="2D6D4F0D">
              <w:rPr>
                <w:rFonts w:ascii="Calibri" w:eastAsia="Calibri" w:hAnsi="Calibri" w:cs="Calibri"/>
                <w:sz w:val="17"/>
                <w:szCs w:val="17"/>
              </w:rPr>
              <w:t xml:space="preserve">144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72C126E9" w14:textId="2BEE301D" w:rsidR="1FF7BDDD" w:rsidRDefault="7061D2D2">
            <w:r w:rsidRPr="2D6D4F0D">
              <w:rPr>
                <w:rFonts w:ascii="Calibri" w:eastAsia="Calibri" w:hAnsi="Calibri" w:cs="Calibri"/>
                <w:sz w:val="17"/>
                <w:szCs w:val="17"/>
              </w:rPr>
              <w:t xml:space="preserve">klinická psychológia </w:t>
            </w:r>
          </w:p>
        </w:tc>
      </w:tr>
      <w:tr w:rsidR="1FF7BDDD" w14:paraId="502AF712" w14:textId="77777777" w:rsidTr="2D6D4F0D">
        <w:trPr>
          <w:trHeight w:val="240"/>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09F30331" w14:textId="0385DC94" w:rsidR="1FF7BDDD" w:rsidRDefault="7061D2D2">
            <w:r w:rsidRPr="2D6D4F0D">
              <w:rPr>
                <w:rFonts w:ascii="Calibri" w:eastAsia="Calibri" w:hAnsi="Calibri" w:cs="Calibri"/>
                <w:b/>
                <w:bCs/>
                <w:sz w:val="17"/>
                <w:szCs w:val="17"/>
              </w:rPr>
              <w:t xml:space="preserve">00000353581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23695685" w14:textId="496BD9B5" w:rsidR="1FF7BDDD" w:rsidRDefault="7061D2D2">
            <w:r w:rsidRPr="2D6D4F0D">
              <w:rPr>
                <w:rFonts w:ascii="Calibri" w:eastAsia="Calibri" w:hAnsi="Calibri" w:cs="Calibri"/>
                <w:sz w:val="17"/>
                <w:szCs w:val="17"/>
              </w:rPr>
              <w:t xml:space="preserve">340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7FFA7D53" w14:textId="579E71BB" w:rsidR="1FF7BDDD" w:rsidRDefault="7061D2D2">
            <w:r w:rsidRPr="2D6D4F0D">
              <w:rPr>
                <w:rFonts w:ascii="Calibri" w:eastAsia="Calibri" w:hAnsi="Calibri" w:cs="Calibri"/>
                <w:sz w:val="17"/>
                <w:szCs w:val="17"/>
              </w:rPr>
              <w:t xml:space="preserve">sexuológia </w:t>
            </w:r>
          </w:p>
        </w:tc>
      </w:tr>
      <w:tr w:rsidR="1FF7BDDD" w14:paraId="3E6E9B8D" w14:textId="77777777" w:rsidTr="2D6D4F0D">
        <w:trPr>
          <w:trHeight w:val="300"/>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1722B7F0" w14:textId="4F3FF1DF" w:rsidR="1FF7BDDD" w:rsidRDefault="7061D2D2">
            <w:r w:rsidRPr="2D6D4F0D">
              <w:rPr>
                <w:rFonts w:ascii="Calibri" w:eastAsia="Calibri" w:hAnsi="Calibri" w:cs="Calibri"/>
                <w:b/>
                <w:bCs/>
                <w:sz w:val="17"/>
                <w:szCs w:val="17"/>
              </w:rPr>
              <w:t>00000353417</w:t>
            </w:r>
            <w:r w:rsidRPr="2D6D4F0D">
              <w:rPr>
                <w:rFonts w:ascii="Calibri" w:eastAsia="Calibri" w:hAnsi="Calibri" w:cs="Calibri"/>
                <w:b/>
                <w:bCs/>
                <w:sz w:val="17"/>
                <w:szCs w:val="17"/>
                <w:lang w:val="en-US"/>
              </w:rPr>
              <w:t xml:space="preserve">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3E18CF00" w14:textId="5DA69569" w:rsidR="1FF7BDDD" w:rsidRDefault="7061D2D2">
            <w:r w:rsidRPr="2D6D4F0D">
              <w:rPr>
                <w:rFonts w:ascii="Calibri" w:eastAsia="Calibri" w:hAnsi="Calibri" w:cs="Calibri"/>
                <w:sz w:val="17"/>
                <w:szCs w:val="17"/>
              </w:rPr>
              <w:t>302</w:t>
            </w:r>
            <w:r w:rsidRPr="2D6D4F0D">
              <w:rPr>
                <w:rFonts w:ascii="Calibri" w:eastAsia="Calibri" w:hAnsi="Calibri" w:cs="Calibri"/>
                <w:sz w:val="17"/>
                <w:szCs w:val="17"/>
                <w:lang w:val="en-US"/>
              </w:rPr>
              <w:t xml:space="preserve">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4AAC02C0" w14:textId="00624859" w:rsidR="1FF7BDDD" w:rsidRDefault="7061D2D2">
            <w:r w:rsidRPr="2D6D4F0D">
              <w:rPr>
                <w:rFonts w:ascii="Calibri" w:eastAsia="Calibri" w:hAnsi="Calibri" w:cs="Calibri"/>
                <w:sz w:val="17"/>
                <w:szCs w:val="17"/>
              </w:rPr>
              <w:t xml:space="preserve">andrológia </w:t>
            </w:r>
          </w:p>
        </w:tc>
      </w:tr>
      <w:tr w:rsidR="1FF7BDDD" w14:paraId="3BF877AC" w14:textId="77777777" w:rsidTr="2D6D4F0D">
        <w:trPr>
          <w:trHeight w:val="300"/>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00DE1A79" w14:textId="1DBF5533" w:rsidR="1FF7BDDD" w:rsidRDefault="7061D2D2">
            <w:r w:rsidRPr="2D6D4F0D">
              <w:rPr>
                <w:rFonts w:ascii="Calibri" w:eastAsia="Calibri" w:hAnsi="Calibri" w:cs="Calibri"/>
                <w:b/>
                <w:bCs/>
                <w:sz w:val="17"/>
                <w:szCs w:val="17"/>
              </w:rPr>
              <w:t xml:space="preserve">00000353789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0CF656CD" w14:textId="5992A013" w:rsidR="1FF7BDDD" w:rsidRDefault="7061D2D2">
            <w:r w:rsidRPr="2D6D4F0D">
              <w:rPr>
                <w:rFonts w:ascii="Calibri" w:eastAsia="Calibri" w:hAnsi="Calibri" w:cs="Calibri"/>
                <w:sz w:val="17"/>
                <w:szCs w:val="17"/>
              </w:rPr>
              <w:t xml:space="preserve">367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7435FB81" w14:textId="67D4E026" w:rsidR="1FF7BDDD" w:rsidRDefault="7061D2D2">
            <w:r w:rsidRPr="2D6D4F0D">
              <w:rPr>
                <w:rFonts w:ascii="Calibri" w:eastAsia="Calibri" w:hAnsi="Calibri" w:cs="Calibri"/>
                <w:sz w:val="17"/>
                <w:szCs w:val="17"/>
              </w:rPr>
              <w:t xml:space="preserve">psychiatrická sexuológia </w:t>
            </w:r>
          </w:p>
        </w:tc>
      </w:tr>
      <w:tr w:rsidR="1FF7BDDD" w14:paraId="70B352EA" w14:textId="77777777" w:rsidTr="2D6D4F0D">
        <w:trPr>
          <w:trHeight w:val="330"/>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31AB27C6" w14:textId="6CEA9F48" w:rsidR="1FF7BDDD" w:rsidRDefault="7061D2D2">
            <w:r w:rsidRPr="2D6D4F0D">
              <w:rPr>
                <w:rFonts w:ascii="Calibri" w:eastAsia="Calibri" w:hAnsi="Calibri" w:cs="Calibri"/>
                <w:sz w:val="17"/>
                <w:szCs w:val="17"/>
              </w:rPr>
              <w:t>00000352989</w:t>
            </w:r>
            <w:r w:rsidRPr="2D6D4F0D">
              <w:rPr>
                <w:rFonts w:ascii="Calibri" w:eastAsia="Calibri" w:hAnsi="Calibri" w:cs="Calibri"/>
                <w:b/>
                <w:bCs/>
                <w:sz w:val="17"/>
                <w:szCs w:val="17"/>
                <w:lang w:val="en-US"/>
              </w:rPr>
              <w:t xml:space="preserve">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35B734C7" w14:textId="4D28BF52" w:rsidR="1FF7BDDD" w:rsidRDefault="7061D2D2">
            <w:r w:rsidRPr="2D6D4F0D">
              <w:rPr>
                <w:rFonts w:ascii="Calibri" w:eastAsia="Calibri" w:hAnsi="Calibri" w:cs="Calibri"/>
                <w:sz w:val="17"/>
                <w:szCs w:val="17"/>
              </w:rPr>
              <w:t>241</w:t>
            </w:r>
            <w:r w:rsidRPr="2D6D4F0D">
              <w:rPr>
                <w:rFonts w:ascii="Calibri" w:eastAsia="Calibri" w:hAnsi="Calibri" w:cs="Calibri"/>
                <w:sz w:val="17"/>
                <w:szCs w:val="17"/>
                <w:lang w:val="en-US"/>
              </w:rPr>
              <w:t xml:space="preserve">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536AE8E3" w14:textId="198C2C43" w:rsidR="1FF7BDDD" w:rsidRDefault="7061D2D2">
            <w:r w:rsidRPr="2D6D4F0D">
              <w:rPr>
                <w:rFonts w:ascii="Calibri" w:eastAsia="Calibri" w:hAnsi="Calibri" w:cs="Calibri"/>
                <w:sz w:val="17"/>
                <w:szCs w:val="17"/>
              </w:rPr>
              <w:t>psychoterapia</w:t>
            </w:r>
            <w:r w:rsidRPr="2D6D4F0D">
              <w:rPr>
                <w:rFonts w:ascii="Calibri" w:eastAsia="Calibri" w:hAnsi="Calibri" w:cs="Calibri"/>
                <w:sz w:val="17"/>
                <w:szCs w:val="17"/>
                <w:lang w:val="en-US"/>
              </w:rPr>
              <w:t xml:space="preserve"> </w:t>
            </w:r>
          </w:p>
        </w:tc>
      </w:tr>
      <w:tr w:rsidR="1FF7BDDD" w14:paraId="02268493" w14:textId="77777777" w:rsidTr="2D6D4F0D">
        <w:trPr>
          <w:trHeight w:val="360"/>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28990157" w14:textId="107721FB" w:rsidR="1FF7BDDD" w:rsidRDefault="7061D2D2">
            <w:r w:rsidRPr="2D6D4F0D">
              <w:rPr>
                <w:rFonts w:ascii="Calibri" w:eastAsia="Calibri" w:hAnsi="Calibri" w:cs="Calibri"/>
                <w:sz w:val="17"/>
                <w:szCs w:val="17"/>
              </w:rPr>
              <w:t>00000354860</w:t>
            </w:r>
            <w:r w:rsidRPr="2D6D4F0D">
              <w:rPr>
                <w:rFonts w:ascii="Calibri" w:eastAsia="Calibri" w:hAnsi="Calibri" w:cs="Calibri"/>
                <w:b/>
                <w:bCs/>
                <w:sz w:val="17"/>
                <w:szCs w:val="17"/>
                <w:lang w:val="en-US"/>
              </w:rPr>
              <w:t xml:space="preserve">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6CAF8779" w14:textId="657DFF43" w:rsidR="1FF7BDDD" w:rsidRDefault="7061D2D2">
            <w:r w:rsidRPr="2D6D4F0D">
              <w:rPr>
                <w:rFonts w:ascii="Calibri" w:eastAsia="Calibri" w:hAnsi="Calibri" w:cs="Calibri"/>
                <w:sz w:val="17"/>
                <w:szCs w:val="17"/>
              </w:rPr>
              <w:t>709</w:t>
            </w:r>
            <w:r w:rsidRPr="2D6D4F0D">
              <w:rPr>
                <w:rFonts w:ascii="Calibri" w:eastAsia="Calibri" w:hAnsi="Calibri" w:cs="Calibri"/>
                <w:sz w:val="17"/>
                <w:szCs w:val="17"/>
                <w:lang w:val="en-US"/>
              </w:rPr>
              <w:t xml:space="preserve">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209BB41D" w14:textId="2530DA93" w:rsidR="1FF7BDDD" w:rsidRDefault="7061D2D2">
            <w:r w:rsidRPr="2D6D4F0D">
              <w:rPr>
                <w:rFonts w:ascii="Calibri" w:eastAsia="Calibri" w:hAnsi="Calibri" w:cs="Calibri"/>
                <w:sz w:val="17"/>
                <w:szCs w:val="17"/>
              </w:rPr>
              <w:t>JIS psychiatrická</w:t>
            </w:r>
            <w:r w:rsidRPr="2D6D4F0D">
              <w:rPr>
                <w:rFonts w:ascii="Calibri" w:eastAsia="Calibri" w:hAnsi="Calibri" w:cs="Calibri"/>
                <w:sz w:val="17"/>
                <w:szCs w:val="17"/>
                <w:lang w:val="en-US"/>
              </w:rPr>
              <w:t xml:space="preserve"> </w:t>
            </w:r>
          </w:p>
        </w:tc>
      </w:tr>
      <w:tr w:rsidR="1FF7BDDD" w14:paraId="4E3F6B79" w14:textId="77777777" w:rsidTr="2D6D4F0D">
        <w:trPr>
          <w:trHeight w:val="345"/>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32287DB0" w14:textId="280B07D5" w:rsidR="1FF7BDDD" w:rsidRDefault="7061D2D2">
            <w:r w:rsidRPr="2D6D4F0D">
              <w:rPr>
                <w:rFonts w:ascii="Calibri" w:eastAsia="Calibri" w:hAnsi="Calibri" w:cs="Calibri"/>
                <w:sz w:val="17"/>
                <w:szCs w:val="17"/>
              </w:rPr>
              <w:t>00000354340</w:t>
            </w:r>
            <w:r w:rsidRPr="2D6D4F0D">
              <w:rPr>
                <w:rFonts w:ascii="Calibri" w:eastAsia="Calibri" w:hAnsi="Calibri" w:cs="Calibri"/>
                <w:b/>
                <w:bCs/>
                <w:sz w:val="17"/>
                <w:szCs w:val="17"/>
                <w:lang w:val="en-US"/>
              </w:rPr>
              <w:t xml:space="preserve">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32DA0F07" w14:textId="08FC5506" w:rsidR="1FF7BDDD" w:rsidRDefault="7061D2D2">
            <w:r w:rsidRPr="2D6D4F0D">
              <w:rPr>
                <w:rFonts w:ascii="Calibri" w:eastAsia="Calibri" w:hAnsi="Calibri" w:cs="Calibri"/>
                <w:sz w:val="17"/>
                <w:szCs w:val="17"/>
              </w:rPr>
              <w:t>578</w:t>
            </w:r>
            <w:r w:rsidRPr="2D6D4F0D">
              <w:rPr>
                <w:rFonts w:ascii="Calibri" w:eastAsia="Calibri" w:hAnsi="Calibri" w:cs="Calibri"/>
                <w:sz w:val="17"/>
                <w:szCs w:val="17"/>
                <w:lang w:val="en-US"/>
              </w:rPr>
              <w:t xml:space="preserve">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19711043" w14:textId="6BDB7DBB" w:rsidR="1FF7BDDD" w:rsidRDefault="7061D2D2">
            <w:r w:rsidRPr="2D6D4F0D">
              <w:rPr>
                <w:rFonts w:ascii="Calibri" w:eastAsia="Calibri" w:hAnsi="Calibri" w:cs="Calibri"/>
                <w:sz w:val="17"/>
                <w:szCs w:val="17"/>
              </w:rPr>
              <w:t>drogové závislosti</w:t>
            </w:r>
            <w:r w:rsidRPr="2D6D4F0D">
              <w:rPr>
                <w:rFonts w:ascii="Calibri" w:eastAsia="Calibri" w:hAnsi="Calibri" w:cs="Calibri"/>
                <w:sz w:val="17"/>
                <w:szCs w:val="17"/>
                <w:lang w:val="en-US"/>
              </w:rPr>
              <w:t xml:space="preserve"> </w:t>
            </w:r>
          </w:p>
        </w:tc>
      </w:tr>
      <w:tr w:rsidR="1FF7BDDD" w14:paraId="0DA5F984" w14:textId="77777777" w:rsidTr="2D6D4F0D">
        <w:trPr>
          <w:trHeight w:val="345"/>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4559BB95" w14:textId="3649728E" w:rsidR="1FF7BDDD" w:rsidRDefault="7061D2D2">
            <w:r w:rsidRPr="2D6D4F0D">
              <w:rPr>
                <w:rFonts w:ascii="Calibri" w:eastAsia="Calibri" w:hAnsi="Calibri" w:cs="Calibri"/>
                <w:sz w:val="17"/>
                <w:szCs w:val="17"/>
              </w:rPr>
              <w:t>00000351924</w:t>
            </w:r>
            <w:r w:rsidRPr="2D6D4F0D">
              <w:rPr>
                <w:rFonts w:ascii="Calibri" w:eastAsia="Calibri" w:hAnsi="Calibri" w:cs="Calibri"/>
                <w:b/>
                <w:bCs/>
                <w:sz w:val="17"/>
                <w:szCs w:val="17"/>
                <w:lang w:val="en-US"/>
              </w:rPr>
              <w:t xml:space="preserve">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47CD7134" w14:textId="5FCFE44E" w:rsidR="1FF7BDDD" w:rsidRDefault="7061D2D2">
            <w:r w:rsidRPr="2D6D4F0D">
              <w:rPr>
                <w:rFonts w:ascii="Calibri" w:eastAsia="Calibri" w:hAnsi="Calibri" w:cs="Calibri"/>
                <w:sz w:val="17"/>
                <w:szCs w:val="17"/>
              </w:rPr>
              <w:t>073</w:t>
            </w:r>
            <w:r w:rsidRPr="2D6D4F0D">
              <w:rPr>
                <w:rFonts w:ascii="Calibri" w:eastAsia="Calibri" w:hAnsi="Calibri" w:cs="Calibri"/>
                <w:sz w:val="17"/>
                <w:szCs w:val="17"/>
                <w:lang w:val="en-US"/>
              </w:rPr>
              <w:t xml:space="preserve">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706502A8" w14:textId="0661E19B" w:rsidR="1FF7BDDD" w:rsidRDefault="7061D2D2">
            <w:r w:rsidRPr="2D6D4F0D">
              <w:rPr>
                <w:rFonts w:ascii="Calibri" w:eastAsia="Calibri" w:hAnsi="Calibri" w:cs="Calibri"/>
                <w:sz w:val="17"/>
                <w:szCs w:val="17"/>
              </w:rPr>
              <w:t>medicína drogových závislostí</w:t>
            </w:r>
            <w:r w:rsidRPr="2D6D4F0D">
              <w:rPr>
                <w:rFonts w:ascii="Calibri" w:eastAsia="Calibri" w:hAnsi="Calibri" w:cs="Calibri"/>
                <w:sz w:val="17"/>
                <w:szCs w:val="17"/>
                <w:lang w:val="en-US"/>
              </w:rPr>
              <w:t xml:space="preserve"> </w:t>
            </w:r>
          </w:p>
        </w:tc>
      </w:tr>
      <w:tr w:rsidR="1FF7BDDD" w14:paraId="5C01753F" w14:textId="77777777" w:rsidTr="2D6D4F0D">
        <w:trPr>
          <w:trHeight w:val="345"/>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334E00C8" w14:textId="4D196FE1" w:rsidR="1FF7BDDD" w:rsidRDefault="7061D2D2">
            <w:r w:rsidRPr="2D6D4F0D">
              <w:rPr>
                <w:rFonts w:ascii="Calibri" w:eastAsia="Calibri" w:hAnsi="Calibri" w:cs="Calibri"/>
                <w:b/>
                <w:bCs/>
                <w:sz w:val="17"/>
                <w:szCs w:val="17"/>
              </w:rPr>
              <w:t xml:space="preserve">00000352021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26B5BAD7" w14:textId="5B048CD3" w:rsidR="1FF7BDDD" w:rsidRDefault="7061D2D2">
            <w:r w:rsidRPr="2D6D4F0D">
              <w:rPr>
                <w:rFonts w:ascii="Calibri" w:eastAsia="Calibri" w:hAnsi="Calibri" w:cs="Calibri"/>
                <w:sz w:val="17"/>
                <w:szCs w:val="17"/>
              </w:rPr>
              <w:t xml:space="preserve">105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2CBBC8C9" w14:textId="20B5B8C5" w:rsidR="1FF7BDDD" w:rsidRDefault="7061D2D2">
            <w:r w:rsidRPr="2D6D4F0D">
              <w:rPr>
                <w:rFonts w:ascii="Calibri" w:eastAsia="Calibri" w:hAnsi="Calibri" w:cs="Calibri"/>
                <w:sz w:val="17"/>
                <w:szCs w:val="17"/>
              </w:rPr>
              <w:t>detská psychiatria</w:t>
            </w:r>
          </w:p>
        </w:tc>
      </w:tr>
    </w:tbl>
    <w:p w14:paraId="264ABF34" w14:textId="0F2A678D" w:rsidR="004947D9" w:rsidRDefault="004947D9" w:rsidP="1FF7BDDD">
      <w:pPr>
        <w:rPr>
          <w:rFonts w:eastAsia="Arial" w:cs="Arial"/>
        </w:rPr>
      </w:pPr>
    </w:p>
    <w:p w14:paraId="2616B4BA" w14:textId="63D3D5ED" w:rsidR="004947D9" w:rsidRDefault="7270EE42" w:rsidP="400DC5E3">
      <w:pPr>
        <w:rPr>
          <w:rFonts w:cs="Arial"/>
        </w:rPr>
      </w:pPr>
      <w:r w:rsidRPr="1FF7BDDD">
        <w:rPr>
          <w:rFonts w:eastAsia="Arial" w:cs="Arial"/>
        </w:rPr>
        <w:t>Reštrikciu pre Záznam zo zobrazovacieho vyšetrenia je možné vytvoriť len na pracoviskách - Psychiatria, Detská psychiatria, Sexuológia alebo Klinická psychológia</w:t>
      </w:r>
      <w:r w:rsidR="00962813" w:rsidRPr="1FF7BDDD">
        <w:rPr>
          <w:rFonts w:eastAsia="Arial" w:cs="Arial"/>
        </w:rPr>
        <w:t>.</w:t>
      </w:r>
      <w:r w:rsidR="00D3085E" w:rsidRPr="1FF7BDDD">
        <w:rPr>
          <w:rFonts w:eastAsia="Arial" w:cs="Arial"/>
        </w:rPr>
        <w:t xml:space="preserve"> Zmenu na reštrikčnom zázname môže vytvoriť výlučne zdravotnícky pracovník, ktorý ho zapísal.</w:t>
      </w:r>
    </w:p>
    <w:p w14:paraId="7D073971" w14:textId="5729FC65" w:rsidR="004947D9" w:rsidRDefault="004947D9" w:rsidP="400DC5E3">
      <w:pPr>
        <w:rPr>
          <w:rFonts w:cs="Arial"/>
        </w:rPr>
      </w:pPr>
    </w:p>
    <w:p w14:paraId="67A7F6C3" w14:textId="60C40727" w:rsidR="00962813" w:rsidRDefault="00962813" w:rsidP="1FF7BDDD">
      <w:pPr>
        <w:rPr>
          <w:rFonts w:cs="Arial"/>
        </w:rPr>
      </w:pPr>
      <w:r>
        <w:t>Záznamy z</w:t>
      </w:r>
      <w:r w:rsidR="005C30E5">
        <w:t xml:space="preserve"> odborného </w:t>
      </w:r>
      <w:r>
        <w:t>vyšetrenia sú sprístupňované zdravotníckemu pracovníkovi na základe oprávnení v súlade s platnou legislatívou</w:t>
      </w:r>
      <w:r w:rsidRPr="1FF7BDDD">
        <w:rPr>
          <w:rFonts w:cs="Arial"/>
        </w:rPr>
        <w:t>:</w:t>
      </w:r>
    </w:p>
    <w:p w14:paraId="4EE2CE88" w14:textId="27FF78A4" w:rsidR="00962813" w:rsidRPr="00962813" w:rsidRDefault="00962813" w:rsidP="00962813">
      <w:pPr>
        <w:pStyle w:val="Odsekzoznamu"/>
        <w:numPr>
          <w:ilvl w:val="0"/>
          <w:numId w:val="177"/>
        </w:numPr>
        <w:jc w:val="both"/>
      </w:pPr>
      <w:r>
        <w:t>k vlastným záznamom zdravotnícky pracovník môže pristupovať bez uvedenia dôvodu k prístupu aj bez súhlasu pacienta prostredníctvom eID/eDoPP,</w:t>
      </w:r>
    </w:p>
    <w:p w14:paraId="19E144A1" w14:textId="058C9F79" w:rsidR="00962813" w:rsidRPr="00962813" w:rsidRDefault="00962813" w:rsidP="00962813">
      <w:pPr>
        <w:pStyle w:val="Odsekzoznamu"/>
        <w:numPr>
          <w:ilvl w:val="0"/>
          <w:numId w:val="177"/>
        </w:numPr>
        <w:jc w:val="both"/>
      </w:pPr>
      <w:r w:rsidRPr="1FF7BDDD">
        <w:rPr>
          <w:rFonts w:cs="Arial"/>
        </w:rPr>
        <w:t xml:space="preserve">Iný zdravotnícky pracovník môže pristúpiť k reštrikčnému záznamu </w:t>
      </w:r>
      <w:r w:rsidR="00311EA4" w:rsidRPr="1FF7BDDD">
        <w:rPr>
          <w:rFonts w:cs="Arial"/>
        </w:rPr>
        <w:t xml:space="preserve">bez citlivosti „5“ </w:t>
      </w:r>
      <w:r w:rsidRPr="1FF7BDDD">
        <w:rPr>
          <w:rFonts w:cs="Arial"/>
        </w:rPr>
        <w:t>po udaní dôvodu prístupu (09 – Posúdenie zdravotnej spôsobilosti osoby),</w:t>
      </w:r>
    </w:p>
    <w:p w14:paraId="68097CD0" w14:textId="4E6B8FBE" w:rsidR="00962813" w:rsidRDefault="00962813" w:rsidP="00962813">
      <w:pPr>
        <w:pStyle w:val="Odsekzoznamu"/>
        <w:numPr>
          <w:ilvl w:val="0"/>
          <w:numId w:val="177"/>
        </w:numPr>
        <w:jc w:val="both"/>
      </w:pPr>
      <w:r>
        <w:t>Iný zdravotnícky pracovník môže pristúpiť k reštrikčnému záznamu s uvedením citlivosti „5“ s uvedením dôvodu prístupu (</w:t>
      </w:r>
      <w:r w:rsidRPr="1FF7BDDD">
        <w:rPr>
          <w:rFonts w:cs="Arial"/>
        </w:rPr>
        <w:t xml:space="preserve">09 – Posúdenie zdravotnej spôsobilosti osoby) so </w:t>
      </w:r>
      <w:r>
        <w:t>súhlasom pacienta prostredníctvom eID/ eDoPP</w:t>
      </w:r>
      <w:r w:rsidRPr="1FF7BDDD">
        <w:rPr>
          <w:rFonts w:cs="Arial"/>
        </w:rPr>
        <w:t>.</w:t>
      </w:r>
    </w:p>
    <w:p w14:paraId="2DA87287" w14:textId="685E9394" w:rsidR="00962813" w:rsidRDefault="00962813" w:rsidP="004947D9">
      <w:pPr>
        <w:rPr>
          <w:rFonts w:cs="Arial"/>
          <w:lang w:val="en-US"/>
        </w:rPr>
      </w:pPr>
    </w:p>
    <w:p w14:paraId="6C82C4C1" w14:textId="04A5B8F2" w:rsidR="45B984A6" w:rsidRDefault="45B984A6" w:rsidP="664D7F04">
      <w:pPr>
        <w:rPr>
          <w:rFonts w:cs="Arial"/>
          <w:lang w:val="en-US"/>
        </w:rPr>
      </w:pPr>
      <w:r w:rsidRPr="1FF7BDDD">
        <w:rPr>
          <w:rFonts w:cs="Arial"/>
          <w:lang w:val="en-US"/>
        </w:rPr>
        <w:t>Ak zapisuje zdravotnícky pracovník výsledok z vyšetrenia</w:t>
      </w:r>
      <w:r w:rsidR="467623F6" w:rsidRPr="1FF7BDDD">
        <w:rPr>
          <w:rFonts w:cs="Arial"/>
          <w:lang w:val="en-US"/>
        </w:rPr>
        <w:t xml:space="preserve"> </w:t>
      </w:r>
      <w:r w:rsidRPr="1FF7BDDD">
        <w:rPr>
          <w:rFonts w:cs="Arial"/>
          <w:lang w:val="en-US"/>
        </w:rPr>
        <w:t>vo verzii VER</w:t>
      </w:r>
      <w:r w:rsidR="6986A8B9" w:rsidRPr="1FF7BDDD">
        <w:rPr>
          <w:rFonts w:cs="Arial"/>
          <w:lang w:val="en-US"/>
        </w:rPr>
        <w:t xml:space="preserve">00 </w:t>
      </w:r>
      <w:r w:rsidR="6AF5E16F" w:rsidRPr="1FF7BDDD">
        <w:rPr>
          <w:rFonts w:cs="Arial"/>
          <w:lang w:val="en-US"/>
        </w:rPr>
        <w:t>aj s reštrikciou a následne zapisuje uzavretý záznam vo VER01</w:t>
      </w:r>
      <w:r w:rsidR="62B149AB" w:rsidRPr="1FF7BDDD">
        <w:rPr>
          <w:rFonts w:cs="Arial"/>
          <w:lang w:val="en-US"/>
        </w:rPr>
        <w:t xml:space="preserve"> a tento má mať tiež evidovanú reštrikciu je potrebné ju aj pre tento záznam zapísať znova</w:t>
      </w:r>
      <w:r w:rsidR="7DD22602" w:rsidRPr="1FF7BDDD">
        <w:rPr>
          <w:rFonts w:cs="Arial"/>
          <w:lang w:val="en-US"/>
        </w:rPr>
        <w:t>. Záznam o reštrikcii sa z verzii VER00 záznamu z vyšetrenia automaticky neprenáša na novú verziu VER0</w:t>
      </w:r>
      <w:r w:rsidR="68E2EA17" w:rsidRPr="1FF7BDDD">
        <w:rPr>
          <w:rFonts w:cs="Arial"/>
          <w:lang w:val="en-US"/>
        </w:rPr>
        <w:t>1 záznamu z vyšetrenia.</w:t>
      </w:r>
    </w:p>
    <w:p w14:paraId="0F508C6E" w14:textId="77777777" w:rsidR="00962813" w:rsidRDefault="00962813" w:rsidP="004947D9">
      <w:pPr>
        <w:rPr>
          <w:rFonts w:cs="Arial"/>
          <w:lang w:val="en-US"/>
        </w:rPr>
      </w:pPr>
    </w:p>
    <w:p w14:paraId="2AB552DB" w14:textId="77777777" w:rsidR="00DC6463" w:rsidRPr="00D95A9D" w:rsidRDefault="4B1F096C" w:rsidP="002719C9">
      <w:pPr>
        <w:pStyle w:val="Odsekzoznamu"/>
        <w:numPr>
          <w:ilvl w:val="0"/>
          <w:numId w:val="33"/>
        </w:numPr>
        <w:rPr>
          <w:b/>
          <w:bCs/>
        </w:rPr>
      </w:pPr>
      <w:r w:rsidRPr="00D95A9D">
        <w:rPr>
          <w:b/>
          <w:bCs/>
        </w:rPr>
        <w:t>Prepúšťacia správa</w:t>
      </w:r>
    </w:p>
    <w:p w14:paraId="09385555" w14:textId="77777777" w:rsidR="00450778" w:rsidRPr="00D95A9D" w:rsidRDefault="00450778" w:rsidP="002719C9">
      <w:pPr>
        <w:pStyle w:val="Odsekzoznamu"/>
        <w:rPr>
          <w:b/>
        </w:rPr>
      </w:pPr>
    </w:p>
    <w:p w14:paraId="512E5314" w14:textId="77777777" w:rsidR="00450778" w:rsidRPr="00D95A9D" w:rsidRDefault="4B1F096C" w:rsidP="002719C9">
      <w:r w:rsidRPr="00D95A9D">
        <w:t xml:space="preserve">Lekárska prepúšťacia správa </w:t>
      </w:r>
      <w:r w:rsidR="001515A4" w:rsidRPr="00D95A9D">
        <w:t>sa používa</w:t>
      </w:r>
      <w:r w:rsidRPr="00D95A9D">
        <w:t xml:space="preserve"> pre účely </w:t>
      </w:r>
      <w:r w:rsidR="001515A4" w:rsidRPr="00D95A9D">
        <w:t xml:space="preserve">zdokumentovania </w:t>
      </w:r>
      <w:r w:rsidRPr="00D95A9D">
        <w:t>poskytnut</w:t>
      </w:r>
      <w:r w:rsidR="001515A4" w:rsidRPr="00D95A9D">
        <w:t>ej</w:t>
      </w:r>
      <w:r w:rsidRPr="00D95A9D">
        <w:t xml:space="preserve"> ústavnej zdravotnej starostlivosti, vytvára sa v momente  fyzického prepustenia pacienta od </w:t>
      </w:r>
      <w:r w:rsidR="001515A4" w:rsidRPr="00D95A9D">
        <w:t>p</w:t>
      </w:r>
      <w:r w:rsidRPr="00D95A9D">
        <w:t>oskytovateľa zdravotnej starostlivosti (nemocnice, kúpeľov). Prepúšťacia správa nie je vytváraná medzi jednotlivými prekladmi v rámci rôznych oddelení</w:t>
      </w:r>
      <w:r w:rsidR="001515A4" w:rsidRPr="00D95A9D">
        <w:t xml:space="preserve"> v tom istom zariadení</w:t>
      </w:r>
      <w:r w:rsidRPr="00D95A9D">
        <w:t xml:space="preserve">. </w:t>
      </w:r>
    </w:p>
    <w:p w14:paraId="7935FEC1" w14:textId="77777777" w:rsidR="00450778" w:rsidRPr="00D95A9D" w:rsidRDefault="00450778" w:rsidP="002719C9"/>
    <w:p w14:paraId="277B1FCF" w14:textId="77777777" w:rsidR="00450778" w:rsidRPr="00D95A9D" w:rsidRDefault="4B1F096C" w:rsidP="002719C9">
      <w:r w:rsidRPr="00D95A9D">
        <w:t xml:space="preserve">Prepúšťacia správa je vytvorená s použitím pre: </w:t>
      </w:r>
    </w:p>
    <w:p w14:paraId="39801F0B" w14:textId="77777777" w:rsidR="003D71A8" w:rsidRPr="00D95A9D" w:rsidRDefault="4B1F096C" w:rsidP="002719C9">
      <w:pPr>
        <w:pStyle w:val="Odsekzoznamu"/>
        <w:numPr>
          <w:ilvl w:val="0"/>
          <w:numId w:val="34"/>
        </w:numPr>
      </w:pPr>
      <w:r w:rsidRPr="00D95A9D">
        <w:t>Nemocnicu (všeobecná, špecializovaná)</w:t>
      </w:r>
    </w:p>
    <w:p w14:paraId="0333B07B" w14:textId="77777777" w:rsidR="003D71A8" w:rsidRPr="00D95A9D" w:rsidRDefault="6DE4F7B8" w:rsidP="002719C9">
      <w:pPr>
        <w:pStyle w:val="Odsekzoznamu"/>
        <w:numPr>
          <w:ilvl w:val="0"/>
          <w:numId w:val="34"/>
        </w:numPr>
      </w:pPr>
      <w:r w:rsidRPr="00F85FB1">
        <w:rPr>
          <w:rFonts w:asciiTheme="minorHAnsi" w:eastAsiaTheme="minorEastAsia" w:hAnsiTheme="minorHAnsi" w:cstheme="minorBidi"/>
        </w:rPr>
        <w:t>Špecializované zdravotnícke zariadenie</w:t>
      </w:r>
      <w:r w:rsidRPr="3EAE8DF0">
        <w:rPr>
          <w:rFonts w:ascii="Arial,Times New Roman" w:eastAsia="Arial,Times New Roman" w:hAnsi="Arial,Times New Roman" w:cs="Arial,Times New Roman"/>
        </w:rPr>
        <w:t xml:space="preserve"> </w:t>
      </w:r>
      <w:r>
        <w:t>(Liečebňu)</w:t>
      </w:r>
    </w:p>
    <w:p w14:paraId="71061D19" w14:textId="77777777" w:rsidR="003D71A8" w:rsidRPr="00D95A9D" w:rsidRDefault="4B1F096C" w:rsidP="002719C9">
      <w:pPr>
        <w:pStyle w:val="Odsekzoznamu"/>
        <w:numPr>
          <w:ilvl w:val="0"/>
          <w:numId w:val="34"/>
        </w:numPr>
      </w:pPr>
      <w:r w:rsidRPr="00D95A9D">
        <w:t>Hospic</w:t>
      </w:r>
    </w:p>
    <w:p w14:paraId="12972DB1" w14:textId="77777777" w:rsidR="003D71A8" w:rsidRPr="00D95A9D" w:rsidRDefault="4B1F096C" w:rsidP="002719C9">
      <w:pPr>
        <w:pStyle w:val="Odsekzoznamu"/>
        <w:numPr>
          <w:ilvl w:val="0"/>
          <w:numId w:val="34"/>
        </w:numPr>
      </w:pPr>
      <w:r w:rsidRPr="00D95A9D">
        <w:t>Dom ošetrovateľskej starostlivosti</w:t>
      </w:r>
    </w:p>
    <w:p w14:paraId="4CC08F2E" w14:textId="77777777" w:rsidR="001F4279" w:rsidRPr="00D95A9D" w:rsidRDefault="4B1F096C" w:rsidP="002719C9">
      <w:pPr>
        <w:pStyle w:val="Odsekzoznamu"/>
        <w:numPr>
          <w:ilvl w:val="0"/>
          <w:numId w:val="34"/>
        </w:numPr>
      </w:pPr>
      <w:r w:rsidRPr="00D95A9D">
        <w:t>Prírodné liečebné kúpele</w:t>
      </w:r>
    </w:p>
    <w:p w14:paraId="1241B42D" w14:textId="77777777" w:rsidR="003D71A8" w:rsidRDefault="003D71A8" w:rsidP="003D71A8">
      <w:pPr>
        <w:jc w:val="both"/>
      </w:pPr>
    </w:p>
    <w:p w14:paraId="4BA2D3C9" w14:textId="77777777" w:rsidR="004947D9" w:rsidRDefault="004947D9" w:rsidP="004947D9">
      <w:r>
        <w:t xml:space="preserve">Citlivosť zdravotníckych záznamov LPS: </w:t>
      </w:r>
    </w:p>
    <w:p w14:paraId="40A3AFBE" w14:textId="77777777" w:rsidR="004947D9" w:rsidRDefault="004947D9" w:rsidP="004947D9">
      <w:pPr>
        <w:rPr>
          <w:rFonts w:cs="Arial"/>
        </w:rPr>
      </w:pPr>
      <w:r>
        <w:rPr>
          <w:rFonts w:eastAsiaTheme="minorEastAsia" w:cs="Arial"/>
        </w:rPr>
        <w:t>Pre všetky záznamy je potrebné automaticky nastaviť citlivosť „3“. Výnimkou sú záznamy, ktoré boli vytvorené pre odbornosti:</w:t>
      </w:r>
    </w:p>
    <w:p w14:paraId="6299F12D" w14:textId="77777777" w:rsidR="004947D9" w:rsidRDefault="004947D9" w:rsidP="004947D9">
      <w:pPr>
        <w:pStyle w:val="Odsekzoznamu"/>
        <w:numPr>
          <w:ilvl w:val="0"/>
          <w:numId w:val="171"/>
        </w:numPr>
        <w:rPr>
          <w:rFonts w:cs="Arial"/>
        </w:rPr>
      </w:pPr>
      <w:r>
        <w:rPr>
          <w:rFonts w:cs="Arial"/>
          <w:color w:val="000000"/>
          <w:lang w:eastAsia="sk-SK"/>
        </w:rPr>
        <w:t>Klinická psychológia</w:t>
      </w:r>
    </w:p>
    <w:p w14:paraId="46C62D6E" w14:textId="77777777" w:rsidR="004947D9" w:rsidRDefault="004947D9" w:rsidP="004947D9">
      <w:pPr>
        <w:pStyle w:val="Odsekzoznamu"/>
        <w:numPr>
          <w:ilvl w:val="0"/>
          <w:numId w:val="171"/>
        </w:numPr>
        <w:rPr>
          <w:rFonts w:cs="Arial"/>
        </w:rPr>
      </w:pPr>
      <w:r>
        <w:rPr>
          <w:rFonts w:cs="Arial"/>
          <w:color w:val="000000"/>
          <w:lang w:eastAsia="sk-SK"/>
        </w:rPr>
        <w:t>Psychiatria</w:t>
      </w:r>
    </w:p>
    <w:p w14:paraId="3BC9A5E2" w14:textId="77777777" w:rsidR="004947D9" w:rsidRDefault="004947D9" w:rsidP="004947D9">
      <w:pPr>
        <w:pStyle w:val="Odsekzoznamu"/>
        <w:numPr>
          <w:ilvl w:val="0"/>
          <w:numId w:val="171"/>
        </w:numPr>
        <w:rPr>
          <w:rFonts w:cs="Arial"/>
        </w:rPr>
      </w:pPr>
      <w:r>
        <w:rPr>
          <w:rFonts w:cs="Arial"/>
          <w:color w:val="000000"/>
          <w:lang w:eastAsia="sk-SK"/>
        </w:rPr>
        <w:t>Gerontopsychiatria</w:t>
      </w:r>
    </w:p>
    <w:p w14:paraId="41EDAF89" w14:textId="77777777" w:rsidR="004947D9" w:rsidRDefault="004947D9" w:rsidP="004947D9">
      <w:pPr>
        <w:pStyle w:val="Odsekzoznamu"/>
        <w:numPr>
          <w:ilvl w:val="0"/>
          <w:numId w:val="171"/>
        </w:numPr>
        <w:rPr>
          <w:rFonts w:cs="Arial"/>
        </w:rPr>
      </w:pPr>
      <w:r>
        <w:rPr>
          <w:rFonts w:cs="Arial"/>
          <w:color w:val="000000"/>
          <w:lang w:eastAsia="sk-SK"/>
        </w:rPr>
        <w:t>Detská psychiatria</w:t>
      </w:r>
    </w:p>
    <w:p w14:paraId="5673EBD7" w14:textId="77777777" w:rsidR="004947D9" w:rsidRDefault="004947D9" w:rsidP="004947D9">
      <w:pPr>
        <w:pStyle w:val="Odsekzoznamu"/>
        <w:numPr>
          <w:ilvl w:val="0"/>
          <w:numId w:val="171"/>
        </w:numPr>
        <w:rPr>
          <w:rFonts w:cs="Arial"/>
        </w:rPr>
      </w:pPr>
      <w:r>
        <w:rPr>
          <w:rFonts w:cs="Arial"/>
          <w:color w:val="000000"/>
          <w:lang w:eastAsia="sk-SK"/>
        </w:rPr>
        <w:t>Neuropsychiatria</w:t>
      </w:r>
    </w:p>
    <w:p w14:paraId="382B857A" w14:textId="77777777" w:rsidR="004947D9" w:rsidRDefault="004947D9" w:rsidP="004947D9">
      <w:pPr>
        <w:pStyle w:val="Odsekzoznamu"/>
        <w:numPr>
          <w:ilvl w:val="0"/>
          <w:numId w:val="171"/>
        </w:numPr>
        <w:rPr>
          <w:rFonts w:cs="Arial"/>
        </w:rPr>
      </w:pPr>
      <w:r>
        <w:rPr>
          <w:rFonts w:cs="Arial"/>
          <w:color w:val="000000"/>
          <w:lang w:eastAsia="sk-SK"/>
        </w:rPr>
        <w:t>Psychiatria pre dospelých</w:t>
      </w:r>
    </w:p>
    <w:p w14:paraId="78AC6226" w14:textId="77777777" w:rsidR="004947D9" w:rsidRDefault="004947D9" w:rsidP="004947D9">
      <w:pPr>
        <w:pStyle w:val="Odsekzoznamu"/>
        <w:numPr>
          <w:ilvl w:val="0"/>
          <w:numId w:val="171"/>
        </w:numPr>
        <w:rPr>
          <w:rFonts w:cs="Arial"/>
        </w:rPr>
      </w:pPr>
      <w:r>
        <w:rPr>
          <w:rFonts w:cs="Arial"/>
          <w:color w:val="000000"/>
          <w:lang w:eastAsia="sk-SK"/>
        </w:rPr>
        <w:t>Medicína drogových závislostí</w:t>
      </w:r>
    </w:p>
    <w:p w14:paraId="083E3AED" w14:textId="77777777" w:rsidR="004947D9" w:rsidRDefault="004947D9" w:rsidP="004947D9">
      <w:pPr>
        <w:pStyle w:val="Odsekzoznamu"/>
        <w:numPr>
          <w:ilvl w:val="0"/>
          <w:numId w:val="171"/>
        </w:numPr>
        <w:rPr>
          <w:rFonts w:cs="Arial"/>
        </w:rPr>
      </w:pPr>
      <w:r>
        <w:rPr>
          <w:rFonts w:cs="Arial"/>
          <w:color w:val="000000"/>
          <w:lang w:eastAsia="sk-SK"/>
        </w:rPr>
        <w:t>Psychiatrická sexuológia</w:t>
      </w:r>
    </w:p>
    <w:p w14:paraId="566757F5" w14:textId="77777777" w:rsidR="004947D9" w:rsidRDefault="004947D9" w:rsidP="004947D9">
      <w:pPr>
        <w:rPr>
          <w:rFonts w:cs="Arial"/>
        </w:rPr>
      </w:pPr>
      <w:r>
        <w:rPr>
          <w:rFonts w:eastAsiaTheme="minorEastAsia" w:cs="Arial"/>
        </w:rPr>
        <w:t>Tieto záznamy sú automaticky zasielané s citlivosťou „5“. Lekár nevie zmeniť citlivosť, nakoľko je daná legislatívou.</w:t>
      </w:r>
    </w:p>
    <w:p w14:paraId="55A6453E" w14:textId="77777777" w:rsidR="004947D9" w:rsidRDefault="004947D9" w:rsidP="004947D9">
      <w:pPr>
        <w:rPr>
          <w:rFonts w:cs="Arial"/>
        </w:rPr>
      </w:pPr>
    </w:p>
    <w:p w14:paraId="66BB434C" w14:textId="13EACF05" w:rsidR="004947D9" w:rsidRDefault="005C30E5" w:rsidP="004947D9">
      <w:pPr>
        <w:jc w:val="both"/>
      </w:pPr>
      <w:r>
        <w:t>Záznamy z </w:t>
      </w:r>
      <w:r w:rsidR="004947D9">
        <w:t xml:space="preserve">LPS sú sprístupňované zdravotníckemu pracovníkovi na základe oprávnení v súlade s platnou legislatívou: </w:t>
      </w:r>
    </w:p>
    <w:p w14:paraId="3911AA67" w14:textId="77777777" w:rsidR="004947D9" w:rsidRDefault="004947D9" w:rsidP="004947D9">
      <w:pPr>
        <w:pStyle w:val="Odsekzoznamu"/>
        <w:numPr>
          <w:ilvl w:val="0"/>
          <w:numId w:val="43"/>
        </w:numPr>
        <w:jc w:val="both"/>
      </w:pPr>
      <w:r>
        <w:t>všeobecný kapitujúci lekár – všetky záznamy s citlivosťou „3“</w:t>
      </w:r>
    </w:p>
    <w:p w14:paraId="75C30B8E" w14:textId="77777777" w:rsidR="004947D9" w:rsidRDefault="004947D9" w:rsidP="004947D9">
      <w:pPr>
        <w:pStyle w:val="Odsekzoznamu"/>
        <w:numPr>
          <w:ilvl w:val="0"/>
          <w:numId w:val="43"/>
        </w:numPr>
        <w:rPr>
          <w:rFonts w:cs="Arial"/>
        </w:rPr>
      </w:pPr>
      <w:r>
        <w:t>všeobecný kapitujúci lekár – pre záznamy s citlivosťou „5“,  len na základe súhlasu pacienta prostredníctvom eID/ eDoPP</w:t>
      </w:r>
    </w:p>
    <w:p w14:paraId="569F3421" w14:textId="1A633540" w:rsidR="004947D9" w:rsidRPr="00A3300A" w:rsidRDefault="004947D9" w:rsidP="004947D9">
      <w:pPr>
        <w:pStyle w:val="Odsekzoznamu"/>
        <w:numPr>
          <w:ilvl w:val="0"/>
          <w:numId w:val="43"/>
        </w:numPr>
        <w:rPr>
          <w:rFonts w:cs="Arial"/>
        </w:rPr>
      </w:pPr>
      <w:r>
        <w:t>ostatní zdravotnícki pracovníci (vrátane lekárov špecialistov) len na základe súhlasu pacienta prostredníctvom eID/ eDoPP</w:t>
      </w:r>
      <w:r w:rsidR="00A3300A">
        <w:t>,</w:t>
      </w:r>
    </w:p>
    <w:p w14:paraId="6AFEA187" w14:textId="70F6995E" w:rsidR="00A3300A" w:rsidRPr="005C30E5" w:rsidRDefault="00A3300A" w:rsidP="005C30E5">
      <w:pPr>
        <w:pStyle w:val="Odsekzoznamu"/>
        <w:numPr>
          <w:ilvl w:val="0"/>
          <w:numId w:val="43"/>
        </w:numPr>
        <w:rPr>
          <w:rFonts w:cs="Arial"/>
        </w:rPr>
      </w:pPr>
      <w:r w:rsidRPr="1FF7BDDD">
        <w:rPr>
          <w:rFonts w:cs="Arial"/>
        </w:rPr>
        <w:t xml:space="preserve">ošetrujúci zdravotnícky pracovník, ktorý prevzal výmenný lístok v rozsahu </w:t>
      </w:r>
      <w:r w:rsidRPr="1FF7BDDD">
        <w:rPr>
          <w:rFonts w:asciiTheme="minorHAnsi" w:eastAsiaTheme="minorEastAsia" w:hAnsiTheme="minorHAnsi" w:cstheme="minorBidi"/>
          <w:sz w:val="18"/>
          <w:szCs w:val="18"/>
        </w:rPr>
        <w:t xml:space="preserve">EZKO - OAU, PSU, LBZ, LBV, VLA, VLU, VVP, REC, DISP, LIEK, DPS.MBP </w:t>
      </w:r>
      <w:r w:rsidRPr="1FF7BDDD">
        <w:rPr>
          <w:rFonts w:cs="Arial"/>
        </w:rPr>
        <w:t>záznamov s citlivosťou „3“</w:t>
      </w:r>
      <w:r w:rsidRPr="1FF7BDDD">
        <w:rPr>
          <w:rFonts w:asciiTheme="minorHAnsi" w:eastAsiaTheme="minorEastAsia" w:hAnsiTheme="minorHAnsi" w:cstheme="minorBidi"/>
          <w:sz w:val="18"/>
          <w:szCs w:val="18"/>
        </w:rPr>
        <w:t>.</w:t>
      </w:r>
    </w:p>
    <w:p w14:paraId="349FC568" w14:textId="77777777" w:rsidR="004947D9" w:rsidRDefault="004947D9" w:rsidP="004947D9">
      <w:pPr>
        <w:rPr>
          <w:rFonts w:cs="Arial"/>
        </w:rPr>
      </w:pPr>
    </w:p>
    <w:p w14:paraId="70650470" w14:textId="77777777" w:rsidR="004947D9" w:rsidRDefault="004947D9" w:rsidP="004947D9">
      <w:pPr>
        <w:rPr>
          <w:rFonts w:cs="Arial"/>
        </w:rPr>
      </w:pPr>
      <w:r>
        <w:rPr>
          <w:rFonts w:cs="Arial"/>
        </w:rPr>
        <w:t>Pacient ma zároveň možnosť nastaviť explicitný súhlas s prístupom k záznamom prostredníctvom EZKO</w:t>
      </w:r>
    </w:p>
    <w:p w14:paraId="6E683ED6" w14:textId="77777777" w:rsidR="004947D9" w:rsidRDefault="004947D9" w:rsidP="004947D9">
      <w:pPr>
        <w:rPr>
          <w:rFonts w:cs="Arial"/>
        </w:rPr>
      </w:pPr>
    </w:p>
    <w:p w14:paraId="303F8537" w14:textId="77777777" w:rsidR="004947D9" w:rsidRDefault="004947D9" w:rsidP="004947D9">
      <w:pPr>
        <w:rPr>
          <w:rFonts w:cs="Arial"/>
        </w:rPr>
      </w:pPr>
      <w:r>
        <w:rPr>
          <w:rFonts w:cs="Arial"/>
        </w:rPr>
        <w:t>Reštrikčné záznamy LPS:</w:t>
      </w:r>
    </w:p>
    <w:p w14:paraId="0FE650FF" w14:textId="77777777" w:rsidR="004947D9" w:rsidRDefault="004947D9" w:rsidP="004947D9">
      <w:pPr>
        <w:rPr>
          <w:rFonts w:eastAsia="Calibri" w:cs="Arial"/>
        </w:rPr>
      </w:pPr>
      <w:r>
        <w:rPr>
          <w:rFonts w:cs="Arial"/>
        </w:rPr>
        <w:t xml:space="preserve">Záznam LPS s reštrikciou, zapísanie reštrikcie existujúceho záznamu z vyšetrenia, zmena reštrikcie záznamu z vyšetrenia, zrušenie reštrikcie záznamu z vyšetrenia a vyhľadanie reštrikcií môže vykonávať zdravotnícky pracovník </w:t>
      </w:r>
      <w:r>
        <w:rPr>
          <w:rFonts w:eastAsia="Calibri" w:cs="Arial"/>
        </w:rPr>
        <w:t>oprávnený vytvoriť reštrikčný záznam (viď Zákon č. 153/2013 o NZIS, §5a, ods. (1)). Môžu to byť tieto odbornosti:</w:t>
      </w:r>
    </w:p>
    <w:p w14:paraId="11BDFB17" w14:textId="77777777" w:rsidR="004947D9" w:rsidRDefault="004947D9" w:rsidP="004947D9">
      <w:pPr>
        <w:pStyle w:val="Odsekzoznamu"/>
        <w:numPr>
          <w:ilvl w:val="0"/>
          <w:numId w:val="172"/>
        </w:numPr>
        <w:rPr>
          <w:rFonts w:cs="Arial"/>
        </w:rPr>
      </w:pPr>
      <w:r>
        <w:rPr>
          <w:rFonts w:cs="Arial"/>
        </w:rPr>
        <w:t>Psychiatria</w:t>
      </w:r>
    </w:p>
    <w:p w14:paraId="40565A87" w14:textId="77777777" w:rsidR="004947D9" w:rsidRDefault="004947D9" w:rsidP="004947D9">
      <w:pPr>
        <w:pStyle w:val="Odsekzoznamu"/>
        <w:numPr>
          <w:ilvl w:val="0"/>
          <w:numId w:val="172"/>
        </w:numPr>
        <w:rPr>
          <w:rFonts w:cs="Arial"/>
        </w:rPr>
      </w:pPr>
      <w:r>
        <w:rPr>
          <w:rFonts w:cs="Arial"/>
        </w:rPr>
        <w:t>Detská psychiatria</w:t>
      </w:r>
    </w:p>
    <w:p w14:paraId="4BDBB739" w14:textId="77777777" w:rsidR="004947D9" w:rsidRDefault="004947D9" w:rsidP="004947D9">
      <w:pPr>
        <w:pStyle w:val="Odsekzoznamu"/>
        <w:numPr>
          <w:ilvl w:val="0"/>
          <w:numId w:val="172"/>
        </w:numPr>
        <w:rPr>
          <w:rFonts w:cs="Arial"/>
        </w:rPr>
      </w:pPr>
      <w:r>
        <w:rPr>
          <w:rFonts w:cs="Arial"/>
        </w:rPr>
        <w:t>Sexuológia</w:t>
      </w:r>
    </w:p>
    <w:p w14:paraId="4710D8CD" w14:textId="77777777" w:rsidR="004947D9" w:rsidRDefault="004947D9" w:rsidP="004947D9">
      <w:pPr>
        <w:pStyle w:val="Odsekzoznamu"/>
        <w:numPr>
          <w:ilvl w:val="0"/>
          <w:numId w:val="172"/>
        </w:numPr>
        <w:rPr>
          <w:rFonts w:cs="Arial"/>
        </w:rPr>
      </w:pPr>
      <w:r w:rsidRPr="400DC5E3">
        <w:rPr>
          <w:rFonts w:cs="Arial"/>
        </w:rPr>
        <w:t>Psychológ so špecializáciou v špecializačnom odbore klinická psychológia</w:t>
      </w:r>
    </w:p>
    <w:p w14:paraId="2F383426" w14:textId="00ACB32B" w:rsidR="004947D9" w:rsidRDefault="219979CB" w:rsidP="1FF7BDDD">
      <w:pPr>
        <w:rPr>
          <w:rFonts w:eastAsia="Arial" w:cs="Arial"/>
        </w:rPr>
      </w:pPr>
      <w:r w:rsidRPr="2D6D4F0D">
        <w:rPr>
          <w:rFonts w:cs="Arial"/>
        </w:rPr>
        <w:t xml:space="preserve">Súčasne pre </w:t>
      </w:r>
      <w:r w:rsidRPr="2D6D4F0D">
        <w:rPr>
          <w:rFonts w:eastAsia="Arial" w:cs="Arial"/>
        </w:rPr>
        <w:t xml:space="preserve">vytvorenia reštrikčného záznamu je rozhodujúce odborné zameranie útvaru (OID: 1.3.158.00165387.100.10.39) v mene ktorého je reštrikcia vytvorená. </w:t>
      </w:r>
      <w:r w:rsidR="709BB297" w:rsidRPr="2D6D4F0D">
        <w:rPr>
          <w:rFonts w:eastAsia="Arial" w:cs="Arial"/>
        </w:rPr>
        <w:t>Ide o odborné zamerania útvarov:</w:t>
      </w:r>
    </w:p>
    <w:tbl>
      <w:tblPr>
        <w:tblW w:w="0" w:type="auto"/>
        <w:tblLayout w:type="fixed"/>
        <w:tblLook w:val="04A0" w:firstRow="1" w:lastRow="0" w:firstColumn="1" w:lastColumn="0" w:noHBand="0" w:noVBand="1"/>
      </w:tblPr>
      <w:tblGrid>
        <w:gridCol w:w="1875"/>
        <w:gridCol w:w="825"/>
        <w:gridCol w:w="2235"/>
      </w:tblGrid>
      <w:tr w:rsidR="1FF7BDDD" w14:paraId="48E5C654" w14:textId="77777777" w:rsidTr="2D6D4F0D">
        <w:trPr>
          <w:trHeight w:val="195"/>
        </w:trPr>
        <w:tc>
          <w:tcPr>
            <w:tcW w:w="1875" w:type="dxa"/>
            <w:tcBorders>
              <w:top w:val="single" w:sz="8" w:space="0" w:color="FFFFFF" w:themeColor="background2"/>
              <w:left w:val="single" w:sz="8" w:space="0" w:color="FFFFFF" w:themeColor="background2"/>
              <w:bottom w:val="single" w:sz="18" w:space="0" w:color="FFFFFF" w:themeColor="background2"/>
              <w:right w:val="single" w:sz="8" w:space="0" w:color="FFFFFF" w:themeColor="background2"/>
            </w:tcBorders>
            <w:vAlign w:val="bottom"/>
          </w:tcPr>
          <w:p w14:paraId="1B4654A7" w14:textId="4A11521C" w:rsidR="1FF7BDDD" w:rsidRDefault="7061D2D2">
            <w:r w:rsidRPr="2D6D4F0D">
              <w:rPr>
                <w:rFonts w:ascii="Calibri" w:eastAsia="Calibri" w:hAnsi="Calibri" w:cs="Calibri"/>
                <w:b/>
                <w:bCs/>
                <w:sz w:val="17"/>
                <w:szCs w:val="17"/>
              </w:rPr>
              <w:t xml:space="preserve">Kód </w:t>
            </w:r>
          </w:p>
        </w:tc>
        <w:tc>
          <w:tcPr>
            <w:tcW w:w="825" w:type="dxa"/>
            <w:tcBorders>
              <w:top w:val="single" w:sz="8" w:space="0" w:color="FFFFFF" w:themeColor="background2"/>
              <w:left w:val="single" w:sz="8" w:space="0" w:color="FFFFFF" w:themeColor="background2"/>
              <w:bottom w:val="single" w:sz="18" w:space="0" w:color="FFFFFF" w:themeColor="background2"/>
              <w:right w:val="single" w:sz="8" w:space="0" w:color="FFFFFF" w:themeColor="background2"/>
            </w:tcBorders>
            <w:vAlign w:val="bottom"/>
          </w:tcPr>
          <w:p w14:paraId="6DE01DD1" w14:textId="5994C77F" w:rsidR="1FF7BDDD" w:rsidRDefault="7061D2D2">
            <w:r w:rsidRPr="2D6D4F0D">
              <w:rPr>
                <w:rFonts w:ascii="Calibri" w:eastAsia="Calibri" w:hAnsi="Calibri" w:cs="Calibri"/>
                <w:b/>
                <w:bCs/>
                <w:sz w:val="17"/>
                <w:szCs w:val="17"/>
              </w:rPr>
              <w:t xml:space="preserve">Skratka </w:t>
            </w:r>
          </w:p>
        </w:tc>
        <w:tc>
          <w:tcPr>
            <w:tcW w:w="2235" w:type="dxa"/>
            <w:tcBorders>
              <w:top w:val="single" w:sz="8" w:space="0" w:color="FFFFFF" w:themeColor="background2"/>
              <w:left w:val="single" w:sz="8" w:space="0" w:color="FFFFFF" w:themeColor="background2"/>
              <w:bottom w:val="single" w:sz="18" w:space="0" w:color="FFFFFF" w:themeColor="background2"/>
              <w:right w:val="single" w:sz="8" w:space="0" w:color="FFFFFF" w:themeColor="background2"/>
            </w:tcBorders>
            <w:vAlign w:val="bottom"/>
          </w:tcPr>
          <w:p w14:paraId="4A92A390" w14:textId="17CB83B2" w:rsidR="1FF7BDDD" w:rsidRDefault="7061D2D2">
            <w:r w:rsidRPr="2D6D4F0D">
              <w:rPr>
                <w:rFonts w:ascii="Calibri" w:eastAsia="Calibri" w:hAnsi="Calibri" w:cs="Calibri"/>
                <w:b/>
                <w:bCs/>
                <w:sz w:val="17"/>
                <w:szCs w:val="17"/>
              </w:rPr>
              <w:t xml:space="preserve">Názov </w:t>
            </w:r>
          </w:p>
        </w:tc>
      </w:tr>
      <w:tr w:rsidR="1FF7BDDD" w14:paraId="13C98CBA" w14:textId="77777777" w:rsidTr="2D6D4F0D">
        <w:trPr>
          <w:trHeight w:val="285"/>
        </w:trPr>
        <w:tc>
          <w:tcPr>
            <w:tcW w:w="1875" w:type="dxa"/>
            <w:tcBorders>
              <w:top w:val="single" w:sz="1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6FD12863" w14:textId="6DB25013" w:rsidR="1FF7BDDD" w:rsidRDefault="7061D2D2">
            <w:r w:rsidRPr="2D6D4F0D">
              <w:rPr>
                <w:rFonts w:ascii="Calibri" w:eastAsia="Calibri" w:hAnsi="Calibri" w:cs="Calibri"/>
                <w:b/>
                <w:bCs/>
                <w:sz w:val="17"/>
                <w:szCs w:val="17"/>
              </w:rPr>
              <w:t xml:space="preserve">00000351353 </w:t>
            </w:r>
          </w:p>
        </w:tc>
        <w:tc>
          <w:tcPr>
            <w:tcW w:w="825" w:type="dxa"/>
            <w:tcBorders>
              <w:top w:val="single" w:sz="1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662BD911" w14:textId="2D638CC3" w:rsidR="1FF7BDDD" w:rsidRDefault="7061D2D2">
            <w:r w:rsidRPr="2D6D4F0D">
              <w:rPr>
                <w:rFonts w:ascii="Calibri" w:eastAsia="Calibri" w:hAnsi="Calibri" w:cs="Calibri"/>
                <w:sz w:val="17"/>
                <w:szCs w:val="17"/>
              </w:rPr>
              <w:t xml:space="preserve">005 </w:t>
            </w:r>
          </w:p>
        </w:tc>
        <w:tc>
          <w:tcPr>
            <w:tcW w:w="2235" w:type="dxa"/>
            <w:tcBorders>
              <w:top w:val="single" w:sz="1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3E7F7A81" w14:textId="518CD6FB" w:rsidR="1FF7BDDD" w:rsidRDefault="7061D2D2">
            <w:r w:rsidRPr="2D6D4F0D">
              <w:rPr>
                <w:rFonts w:ascii="Calibri" w:eastAsia="Calibri" w:hAnsi="Calibri" w:cs="Calibri"/>
                <w:sz w:val="17"/>
                <w:szCs w:val="17"/>
              </w:rPr>
              <w:t xml:space="preserve">psychiatria </w:t>
            </w:r>
          </w:p>
        </w:tc>
      </w:tr>
      <w:tr w:rsidR="1FF7BDDD" w14:paraId="5060BC94" w14:textId="77777777" w:rsidTr="2D6D4F0D">
        <w:trPr>
          <w:trHeight w:val="285"/>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45834FC3" w14:textId="3C1375E0" w:rsidR="1FF7BDDD" w:rsidRDefault="7061D2D2">
            <w:r w:rsidRPr="2D6D4F0D">
              <w:rPr>
                <w:rFonts w:ascii="Calibri" w:eastAsia="Calibri" w:hAnsi="Calibri" w:cs="Calibri"/>
                <w:b/>
                <w:bCs/>
                <w:sz w:val="17"/>
                <w:szCs w:val="17"/>
              </w:rPr>
              <w:t xml:space="preserve">00000351874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21936384" w14:textId="20DE73DF" w:rsidR="1FF7BDDD" w:rsidRDefault="7061D2D2">
            <w:r w:rsidRPr="2D6D4F0D">
              <w:rPr>
                <w:rFonts w:ascii="Calibri" w:eastAsia="Calibri" w:hAnsi="Calibri" w:cs="Calibri"/>
                <w:sz w:val="17"/>
                <w:szCs w:val="17"/>
              </w:rPr>
              <w:t xml:space="preserve">067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3F9E4F89" w14:textId="041DBD30" w:rsidR="1FF7BDDD" w:rsidRDefault="7061D2D2">
            <w:r w:rsidRPr="2D6D4F0D">
              <w:rPr>
                <w:rFonts w:ascii="Calibri" w:eastAsia="Calibri" w:hAnsi="Calibri" w:cs="Calibri"/>
                <w:sz w:val="17"/>
                <w:szCs w:val="17"/>
              </w:rPr>
              <w:t xml:space="preserve">gynekologická sexuológia </w:t>
            </w:r>
          </w:p>
        </w:tc>
      </w:tr>
      <w:tr w:rsidR="1FF7BDDD" w14:paraId="6900D4B8" w14:textId="77777777" w:rsidTr="2D6D4F0D">
        <w:trPr>
          <w:trHeight w:val="285"/>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401DBBB3" w14:textId="6EE51B79" w:rsidR="1FF7BDDD" w:rsidRDefault="7061D2D2">
            <w:r w:rsidRPr="2D6D4F0D">
              <w:rPr>
                <w:rFonts w:ascii="Calibri" w:eastAsia="Calibri" w:hAnsi="Calibri" w:cs="Calibri"/>
                <w:b/>
                <w:bCs/>
                <w:sz w:val="17"/>
                <w:szCs w:val="17"/>
              </w:rPr>
              <w:t xml:space="preserve">00000351932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1EA4B740" w14:textId="411AA084" w:rsidR="1FF7BDDD" w:rsidRDefault="7061D2D2">
            <w:r w:rsidRPr="2D6D4F0D">
              <w:rPr>
                <w:rFonts w:ascii="Calibri" w:eastAsia="Calibri" w:hAnsi="Calibri" w:cs="Calibri"/>
                <w:sz w:val="17"/>
                <w:szCs w:val="17"/>
              </w:rPr>
              <w:t xml:space="preserve">074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3C60FB4C" w14:textId="1FA21517" w:rsidR="1FF7BDDD" w:rsidRDefault="7061D2D2">
            <w:r w:rsidRPr="2D6D4F0D">
              <w:rPr>
                <w:rFonts w:ascii="Calibri" w:eastAsia="Calibri" w:hAnsi="Calibri" w:cs="Calibri"/>
                <w:sz w:val="17"/>
                <w:szCs w:val="17"/>
              </w:rPr>
              <w:t xml:space="preserve">gerontopsychiatria </w:t>
            </w:r>
          </w:p>
        </w:tc>
      </w:tr>
      <w:tr w:rsidR="1FF7BDDD" w14:paraId="78CB2DC7" w14:textId="77777777" w:rsidTr="2D6D4F0D">
        <w:trPr>
          <w:trHeight w:val="300"/>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7EC79ED0" w14:textId="3C6D8740" w:rsidR="1FF7BDDD" w:rsidRDefault="7061D2D2">
            <w:r w:rsidRPr="2D6D4F0D">
              <w:rPr>
                <w:rFonts w:ascii="Calibri" w:eastAsia="Calibri" w:hAnsi="Calibri" w:cs="Calibri"/>
                <w:sz w:val="17"/>
                <w:szCs w:val="17"/>
              </w:rPr>
              <w:t>00000352849</w:t>
            </w:r>
            <w:r w:rsidRPr="2D6D4F0D">
              <w:rPr>
                <w:rFonts w:ascii="Calibri" w:eastAsia="Calibri" w:hAnsi="Calibri" w:cs="Calibri"/>
                <w:b/>
                <w:bCs/>
                <w:sz w:val="17"/>
                <w:szCs w:val="17"/>
                <w:lang w:val="en-US"/>
              </w:rPr>
              <w:t xml:space="preserve">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011D5E96" w14:textId="60010B3A" w:rsidR="1FF7BDDD" w:rsidRDefault="7061D2D2">
            <w:r w:rsidRPr="2D6D4F0D">
              <w:rPr>
                <w:rFonts w:ascii="Calibri" w:eastAsia="Calibri" w:hAnsi="Calibri" w:cs="Calibri"/>
                <w:sz w:val="17"/>
                <w:szCs w:val="17"/>
              </w:rPr>
              <w:t>223</w:t>
            </w:r>
            <w:r w:rsidRPr="2D6D4F0D">
              <w:rPr>
                <w:rFonts w:ascii="Calibri" w:eastAsia="Calibri" w:hAnsi="Calibri" w:cs="Calibri"/>
                <w:sz w:val="17"/>
                <w:szCs w:val="17"/>
                <w:lang w:val="en-US"/>
              </w:rPr>
              <w:t xml:space="preserve">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56CCE271" w14:textId="0A90FEB5" w:rsidR="1FF7BDDD" w:rsidRDefault="7061D2D2">
            <w:r w:rsidRPr="2D6D4F0D">
              <w:rPr>
                <w:rFonts w:ascii="Calibri" w:eastAsia="Calibri" w:hAnsi="Calibri" w:cs="Calibri"/>
                <w:sz w:val="17"/>
                <w:szCs w:val="17"/>
              </w:rPr>
              <w:t xml:space="preserve">neuropsychiatria </w:t>
            </w:r>
          </w:p>
        </w:tc>
      </w:tr>
      <w:tr w:rsidR="1FF7BDDD" w14:paraId="635BD2A0" w14:textId="77777777" w:rsidTr="2D6D4F0D">
        <w:trPr>
          <w:trHeight w:val="330"/>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480A3C73" w14:textId="5C57795F" w:rsidR="1FF7BDDD" w:rsidRDefault="7061D2D2">
            <w:r w:rsidRPr="2D6D4F0D">
              <w:rPr>
                <w:rFonts w:ascii="Calibri" w:eastAsia="Calibri" w:hAnsi="Calibri" w:cs="Calibri"/>
                <w:b/>
                <w:bCs/>
                <w:sz w:val="17"/>
                <w:szCs w:val="17"/>
              </w:rPr>
              <w:t xml:space="preserve">00000352252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1052A187" w14:textId="54892F92" w:rsidR="1FF7BDDD" w:rsidRDefault="7061D2D2">
            <w:r w:rsidRPr="2D6D4F0D">
              <w:rPr>
                <w:rFonts w:ascii="Calibri" w:eastAsia="Calibri" w:hAnsi="Calibri" w:cs="Calibri"/>
                <w:sz w:val="17"/>
                <w:szCs w:val="17"/>
              </w:rPr>
              <w:t xml:space="preserve">144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052FA587" w14:textId="2BEE301D" w:rsidR="1FF7BDDD" w:rsidRDefault="7061D2D2">
            <w:r w:rsidRPr="2D6D4F0D">
              <w:rPr>
                <w:rFonts w:ascii="Calibri" w:eastAsia="Calibri" w:hAnsi="Calibri" w:cs="Calibri"/>
                <w:sz w:val="17"/>
                <w:szCs w:val="17"/>
              </w:rPr>
              <w:t xml:space="preserve">klinická psychológia </w:t>
            </w:r>
          </w:p>
        </w:tc>
      </w:tr>
      <w:tr w:rsidR="1FF7BDDD" w14:paraId="4AD4F988" w14:textId="77777777" w:rsidTr="2D6D4F0D">
        <w:trPr>
          <w:trHeight w:val="240"/>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1235256A" w14:textId="0385DC94" w:rsidR="1FF7BDDD" w:rsidRDefault="7061D2D2">
            <w:r w:rsidRPr="2D6D4F0D">
              <w:rPr>
                <w:rFonts w:ascii="Calibri" w:eastAsia="Calibri" w:hAnsi="Calibri" w:cs="Calibri"/>
                <w:b/>
                <w:bCs/>
                <w:sz w:val="17"/>
                <w:szCs w:val="17"/>
              </w:rPr>
              <w:t xml:space="preserve">00000353581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788C5959" w14:textId="496BD9B5" w:rsidR="1FF7BDDD" w:rsidRDefault="7061D2D2">
            <w:r w:rsidRPr="2D6D4F0D">
              <w:rPr>
                <w:rFonts w:ascii="Calibri" w:eastAsia="Calibri" w:hAnsi="Calibri" w:cs="Calibri"/>
                <w:sz w:val="17"/>
                <w:szCs w:val="17"/>
              </w:rPr>
              <w:t xml:space="preserve">340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46B9B8E6" w14:textId="579E71BB" w:rsidR="1FF7BDDD" w:rsidRDefault="7061D2D2">
            <w:r w:rsidRPr="2D6D4F0D">
              <w:rPr>
                <w:rFonts w:ascii="Calibri" w:eastAsia="Calibri" w:hAnsi="Calibri" w:cs="Calibri"/>
                <w:sz w:val="17"/>
                <w:szCs w:val="17"/>
              </w:rPr>
              <w:t xml:space="preserve">sexuológia </w:t>
            </w:r>
          </w:p>
        </w:tc>
      </w:tr>
      <w:tr w:rsidR="1FF7BDDD" w14:paraId="10E90DC5" w14:textId="77777777" w:rsidTr="2D6D4F0D">
        <w:trPr>
          <w:trHeight w:val="300"/>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41AA9635" w14:textId="4F3FF1DF" w:rsidR="1FF7BDDD" w:rsidRDefault="7061D2D2">
            <w:r w:rsidRPr="2D6D4F0D">
              <w:rPr>
                <w:rFonts w:ascii="Calibri" w:eastAsia="Calibri" w:hAnsi="Calibri" w:cs="Calibri"/>
                <w:b/>
                <w:bCs/>
                <w:sz w:val="17"/>
                <w:szCs w:val="17"/>
              </w:rPr>
              <w:t>00000353417</w:t>
            </w:r>
            <w:r w:rsidRPr="2D6D4F0D">
              <w:rPr>
                <w:rFonts w:ascii="Calibri" w:eastAsia="Calibri" w:hAnsi="Calibri" w:cs="Calibri"/>
                <w:b/>
                <w:bCs/>
                <w:sz w:val="17"/>
                <w:szCs w:val="17"/>
                <w:lang w:val="en-US"/>
              </w:rPr>
              <w:t xml:space="preserve">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01A60A6D" w14:textId="5DA69569" w:rsidR="1FF7BDDD" w:rsidRDefault="7061D2D2">
            <w:r w:rsidRPr="2D6D4F0D">
              <w:rPr>
                <w:rFonts w:ascii="Calibri" w:eastAsia="Calibri" w:hAnsi="Calibri" w:cs="Calibri"/>
                <w:sz w:val="17"/>
                <w:szCs w:val="17"/>
              </w:rPr>
              <w:t>302</w:t>
            </w:r>
            <w:r w:rsidRPr="2D6D4F0D">
              <w:rPr>
                <w:rFonts w:ascii="Calibri" w:eastAsia="Calibri" w:hAnsi="Calibri" w:cs="Calibri"/>
                <w:sz w:val="17"/>
                <w:szCs w:val="17"/>
                <w:lang w:val="en-US"/>
              </w:rPr>
              <w:t xml:space="preserve">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29BB12E2" w14:textId="00624859" w:rsidR="1FF7BDDD" w:rsidRDefault="7061D2D2">
            <w:r w:rsidRPr="2D6D4F0D">
              <w:rPr>
                <w:rFonts w:ascii="Calibri" w:eastAsia="Calibri" w:hAnsi="Calibri" w:cs="Calibri"/>
                <w:sz w:val="17"/>
                <w:szCs w:val="17"/>
              </w:rPr>
              <w:t xml:space="preserve">andrológia </w:t>
            </w:r>
          </w:p>
        </w:tc>
      </w:tr>
      <w:tr w:rsidR="1FF7BDDD" w14:paraId="35388CD2" w14:textId="77777777" w:rsidTr="2D6D4F0D">
        <w:trPr>
          <w:trHeight w:val="300"/>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5F65DC00" w14:textId="1DBF5533" w:rsidR="1FF7BDDD" w:rsidRDefault="7061D2D2">
            <w:r w:rsidRPr="2D6D4F0D">
              <w:rPr>
                <w:rFonts w:ascii="Calibri" w:eastAsia="Calibri" w:hAnsi="Calibri" w:cs="Calibri"/>
                <w:b/>
                <w:bCs/>
                <w:sz w:val="17"/>
                <w:szCs w:val="17"/>
              </w:rPr>
              <w:t xml:space="preserve">00000353789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4807A1BA" w14:textId="5992A013" w:rsidR="1FF7BDDD" w:rsidRDefault="7061D2D2">
            <w:r w:rsidRPr="2D6D4F0D">
              <w:rPr>
                <w:rFonts w:ascii="Calibri" w:eastAsia="Calibri" w:hAnsi="Calibri" w:cs="Calibri"/>
                <w:sz w:val="17"/>
                <w:szCs w:val="17"/>
              </w:rPr>
              <w:t xml:space="preserve">367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205275E8" w14:textId="67D4E026" w:rsidR="1FF7BDDD" w:rsidRDefault="7061D2D2">
            <w:r w:rsidRPr="2D6D4F0D">
              <w:rPr>
                <w:rFonts w:ascii="Calibri" w:eastAsia="Calibri" w:hAnsi="Calibri" w:cs="Calibri"/>
                <w:sz w:val="17"/>
                <w:szCs w:val="17"/>
              </w:rPr>
              <w:t xml:space="preserve">psychiatrická sexuológia </w:t>
            </w:r>
          </w:p>
        </w:tc>
      </w:tr>
      <w:tr w:rsidR="1FF7BDDD" w14:paraId="593DD0E0" w14:textId="77777777" w:rsidTr="2D6D4F0D">
        <w:trPr>
          <w:trHeight w:val="330"/>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3BBF1D82" w14:textId="6CEA9F48" w:rsidR="1FF7BDDD" w:rsidRDefault="7061D2D2">
            <w:r w:rsidRPr="2D6D4F0D">
              <w:rPr>
                <w:rFonts w:ascii="Calibri" w:eastAsia="Calibri" w:hAnsi="Calibri" w:cs="Calibri"/>
                <w:sz w:val="17"/>
                <w:szCs w:val="17"/>
              </w:rPr>
              <w:t>00000352989</w:t>
            </w:r>
            <w:r w:rsidRPr="2D6D4F0D">
              <w:rPr>
                <w:rFonts w:ascii="Calibri" w:eastAsia="Calibri" w:hAnsi="Calibri" w:cs="Calibri"/>
                <w:b/>
                <w:bCs/>
                <w:sz w:val="17"/>
                <w:szCs w:val="17"/>
                <w:lang w:val="en-US"/>
              </w:rPr>
              <w:t xml:space="preserve">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54C152CB" w14:textId="4D28BF52" w:rsidR="1FF7BDDD" w:rsidRDefault="7061D2D2">
            <w:r w:rsidRPr="2D6D4F0D">
              <w:rPr>
                <w:rFonts w:ascii="Calibri" w:eastAsia="Calibri" w:hAnsi="Calibri" w:cs="Calibri"/>
                <w:sz w:val="17"/>
                <w:szCs w:val="17"/>
              </w:rPr>
              <w:t>241</w:t>
            </w:r>
            <w:r w:rsidRPr="2D6D4F0D">
              <w:rPr>
                <w:rFonts w:ascii="Calibri" w:eastAsia="Calibri" w:hAnsi="Calibri" w:cs="Calibri"/>
                <w:sz w:val="17"/>
                <w:szCs w:val="17"/>
                <w:lang w:val="en-US"/>
              </w:rPr>
              <w:t xml:space="preserve">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58218BD5" w14:textId="198C2C43" w:rsidR="1FF7BDDD" w:rsidRDefault="7061D2D2">
            <w:r w:rsidRPr="2D6D4F0D">
              <w:rPr>
                <w:rFonts w:ascii="Calibri" w:eastAsia="Calibri" w:hAnsi="Calibri" w:cs="Calibri"/>
                <w:sz w:val="17"/>
                <w:szCs w:val="17"/>
              </w:rPr>
              <w:t>psychoterapia</w:t>
            </w:r>
            <w:r w:rsidRPr="2D6D4F0D">
              <w:rPr>
                <w:rFonts w:ascii="Calibri" w:eastAsia="Calibri" w:hAnsi="Calibri" w:cs="Calibri"/>
                <w:sz w:val="17"/>
                <w:szCs w:val="17"/>
                <w:lang w:val="en-US"/>
              </w:rPr>
              <w:t xml:space="preserve"> </w:t>
            </w:r>
          </w:p>
        </w:tc>
      </w:tr>
      <w:tr w:rsidR="1FF7BDDD" w14:paraId="733DF3EA" w14:textId="77777777" w:rsidTr="2D6D4F0D">
        <w:trPr>
          <w:trHeight w:val="360"/>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05AF217E" w14:textId="107721FB" w:rsidR="1FF7BDDD" w:rsidRDefault="7061D2D2">
            <w:r w:rsidRPr="2D6D4F0D">
              <w:rPr>
                <w:rFonts w:ascii="Calibri" w:eastAsia="Calibri" w:hAnsi="Calibri" w:cs="Calibri"/>
                <w:sz w:val="17"/>
                <w:szCs w:val="17"/>
              </w:rPr>
              <w:lastRenderedPageBreak/>
              <w:t>00000354860</w:t>
            </w:r>
            <w:r w:rsidRPr="2D6D4F0D">
              <w:rPr>
                <w:rFonts w:ascii="Calibri" w:eastAsia="Calibri" w:hAnsi="Calibri" w:cs="Calibri"/>
                <w:b/>
                <w:bCs/>
                <w:sz w:val="17"/>
                <w:szCs w:val="17"/>
                <w:lang w:val="en-US"/>
              </w:rPr>
              <w:t xml:space="preserve">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63EB7E2D" w14:textId="657DFF43" w:rsidR="1FF7BDDD" w:rsidRDefault="7061D2D2">
            <w:r w:rsidRPr="2D6D4F0D">
              <w:rPr>
                <w:rFonts w:ascii="Calibri" w:eastAsia="Calibri" w:hAnsi="Calibri" w:cs="Calibri"/>
                <w:sz w:val="17"/>
                <w:szCs w:val="17"/>
              </w:rPr>
              <w:t>709</w:t>
            </w:r>
            <w:r w:rsidRPr="2D6D4F0D">
              <w:rPr>
                <w:rFonts w:ascii="Calibri" w:eastAsia="Calibri" w:hAnsi="Calibri" w:cs="Calibri"/>
                <w:sz w:val="17"/>
                <w:szCs w:val="17"/>
                <w:lang w:val="en-US"/>
              </w:rPr>
              <w:t xml:space="preserve">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3442AB3B" w14:textId="2530DA93" w:rsidR="1FF7BDDD" w:rsidRDefault="7061D2D2">
            <w:r w:rsidRPr="2D6D4F0D">
              <w:rPr>
                <w:rFonts w:ascii="Calibri" w:eastAsia="Calibri" w:hAnsi="Calibri" w:cs="Calibri"/>
                <w:sz w:val="17"/>
                <w:szCs w:val="17"/>
              </w:rPr>
              <w:t>JIS psychiatrická</w:t>
            </w:r>
            <w:r w:rsidRPr="2D6D4F0D">
              <w:rPr>
                <w:rFonts w:ascii="Calibri" w:eastAsia="Calibri" w:hAnsi="Calibri" w:cs="Calibri"/>
                <w:sz w:val="17"/>
                <w:szCs w:val="17"/>
                <w:lang w:val="en-US"/>
              </w:rPr>
              <w:t xml:space="preserve"> </w:t>
            </w:r>
          </w:p>
        </w:tc>
      </w:tr>
      <w:tr w:rsidR="1FF7BDDD" w14:paraId="29A626AE" w14:textId="77777777" w:rsidTr="2D6D4F0D">
        <w:trPr>
          <w:trHeight w:val="345"/>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2CF1567E" w14:textId="280B07D5" w:rsidR="1FF7BDDD" w:rsidRDefault="7061D2D2">
            <w:r w:rsidRPr="2D6D4F0D">
              <w:rPr>
                <w:rFonts w:ascii="Calibri" w:eastAsia="Calibri" w:hAnsi="Calibri" w:cs="Calibri"/>
                <w:sz w:val="17"/>
                <w:szCs w:val="17"/>
              </w:rPr>
              <w:t>00000354340</w:t>
            </w:r>
            <w:r w:rsidRPr="2D6D4F0D">
              <w:rPr>
                <w:rFonts w:ascii="Calibri" w:eastAsia="Calibri" w:hAnsi="Calibri" w:cs="Calibri"/>
                <w:b/>
                <w:bCs/>
                <w:sz w:val="17"/>
                <w:szCs w:val="17"/>
                <w:lang w:val="en-US"/>
              </w:rPr>
              <w:t xml:space="preserve">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4C9DE7F4" w14:textId="08FC5506" w:rsidR="1FF7BDDD" w:rsidRDefault="7061D2D2">
            <w:r w:rsidRPr="2D6D4F0D">
              <w:rPr>
                <w:rFonts w:ascii="Calibri" w:eastAsia="Calibri" w:hAnsi="Calibri" w:cs="Calibri"/>
                <w:sz w:val="17"/>
                <w:szCs w:val="17"/>
              </w:rPr>
              <w:t>578</w:t>
            </w:r>
            <w:r w:rsidRPr="2D6D4F0D">
              <w:rPr>
                <w:rFonts w:ascii="Calibri" w:eastAsia="Calibri" w:hAnsi="Calibri" w:cs="Calibri"/>
                <w:sz w:val="17"/>
                <w:szCs w:val="17"/>
                <w:lang w:val="en-US"/>
              </w:rPr>
              <w:t xml:space="preserve">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1093A473" w14:textId="6BDB7DBB" w:rsidR="1FF7BDDD" w:rsidRDefault="7061D2D2">
            <w:r w:rsidRPr="2D6D4F0D">
              <w:rPr>
                <w:rFonts w:ascii="Calibri" w:eastAsia="Calibri" w:hAnsi="Calibri" w:cs="Calibri"/>
                <w:sz w:val="17"/>
                <w:szCs w:val="17"/>
              </w:rPr>
              <w:t>drogové závislosti</w:t>
            </w:r>
            <w:r w:rsidRPr="2D6D4F0D">
              <w:rPr>
                <w:rFonts w:ascii="Calibri" w:eastAsia="Calibri" w:hAnsi="Calibri" w:cs="Calibri"/>
                <w:sz w:val="17"/>
                <w:szCs w:val="17"/>
                <w:lang w:val="en-US"/>
              </w:rPr>
              <w:t xml:space="preserve"> </w:t>
            </w:r>
          </w:p>
        </w:tc>
      </w:tr>
      <w:tr w:rsidR="1FF7BDDD" w14:paraId="2B7D6C25" w14:textId="77777777" w:rsidTr="2D6D4F0D">
        <w:trPr>
          <w:trHeight w:val="345"/>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23F9E51F" w14:textId="3649728E" w:rsidR="1FF7BDDD" w:rsidRDefault="7061D2D2">
            <w:r w:rsidRPr="2D6D4F0D">
              <w:rPr>
                <w:rFonts w:ascii="Calibri" w:eastAsia="Calibri" w:hAnsi="Calibri" w:cs="Calibri"/>
                <w:sz w:val="17"/>
                <w:szCs w:val="17"/>
              </w:rPr>
              <w:t>00000351924</w:t>
            </w:r>
            <w:r w:rsidRPr="2D6D4F0D">
              <w:rPr>
                <w:rFonts w:ascii="Calibri" w:eastAsia="Calibri" w:hAnsi="Calibri" w:cs="Calibri"/>
                <w:b/>
                <w:bCs/>
                <w:sz w:val="17"/>
                <w:szCs w:val="17"/>
                <w:lang w:val="en-US"/>
              </w:rPr>
              <w:t xml:space="preserve">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1EDE75B1" w14:textId="5FCFE44E" w:rsidR="1FF7BDDD" w:rsidRDefault="7061D2D2">
            <w:r w:rsidRPr="2D6D4F0D">
              <w:rPr>
                <w:rFonts w:ascii="Calibri" w:eastAsia="Calibri" w:hAnsi="Calibri" w:cs="Calibri"/>
                <w:sz w:val="17"/>
                <w:szCs w:val="17"/>
              </w:rPr>
              <w:t>073</w:t>
            </w:r>
            <w:r w:rsidRPr="2D6D4F0D">
              <w:rPr>
                <w:rFonts w:ascii="Calibri" w:eastAsia="Calibri" w:hAnsi="Calibri" w:cs="Calibri"/>
                <w:sz w:val="17"/>
                <w:szCs w:val="17"/>
                <w:lang w:val="en-US"/>
              </w:rPr>
              <w:t xml:space="preserve">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2C89F9D4" w14:textId="0661E19B" w:rsidR="1FF7BDDD" w:rsidRDefault="7061D2D2">
            <w:r w:rsidRPr="2D6D4F0D">
              <w:rPr>
                <w:rFonts w:ascii="Calibri" w:eastAsia="Calibri" w:hAnsi="Calibri" w:cs="Calibri"/>
                <w:sz w:val="17"/>
                <w:szCs w:val="17"/>
              </w:rPr>
              <w:t>medicína drogových závislostí</w:t>
            </w:r>
            <w:r w:rsidRPr="2D6D4F0D">
              <w:rPr>
                <w:rFonts w:ascii="Calibri" w:eastAsia="Calibri" w:hAnsi="Calibri" w:cs="Calibri"/>
                <w:sz w:val="17"/>
                <w:szCs w:val="17"/>
                <w:lang w:val="en-US"/>
              </w:rPr>
              <w:t xml:space="preserve"> </w:t>
            </w:r>
          </w:p>
        </w:tc>
      </w:tr>
      <w:tr w:rsidR="1FF7BDDD" w14:paraId="0873CCF9" w14:textId="77777777" w:rsidTr="2D6D4F0D">
        <w:trPr>
          <w:trHeight w:val="345"/>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06216BC7" w14:textId="4D196FE1" w:rsidR="1FF7BDDD" w:rsidRDefault="7061D2D2">
            <w:r w:rsidRPr="2D6D4F0D">
              <w:rPr>
                <w:rFonts w:ascii="Calibri" w:eastAsia="Calibri" w:hAnsi="Calibri" w:cs="Calibri"/>
                <w:b/>
                <w:bCs/>
                <w:sz w:val="17"/>
                <w:szCs w:val="17"/>
              </w:rPr>
              <w:t xml:space="preserve">00000352021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48E73395" w14:textId="5B048CD3" w:rsidR="1FF7BDDD" w:rsidRDefault="7061D2D2">
            <w:r w:rsidRPr="2D6D4F0D">
              <w:rPr>
                <w:rFonts w:ascii="Calibri" w:eastAsia="Calibri" w:hAnsi="Calibri" w:cs="Calibri"/>
                <w:sz w:val="17"/>
                <w:szCs w:val="17"/>
              </w:rPr>
              <w:t xml:space="preserve">105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224A6665" w14:textId="20B5B8C5" w:rsidR="1FF7BDDD" w:rsidRDefault="7061D2D2">
            <w:r w:rsidRPr="2D6D4F0D">
              <w:rPr>
                <w:rFonts w:ascii="Calibri" w:eastAsia="Calibri" w:hAnsi="Calibri" w:cs="Calibri"/>
                <w:sz w:val="17"/>
                <w:szCs w:val="17"/>
              </w:rPr>
              <w:t>detská psychiatria</w:t>
            </w:r>
          </w:p>
        </w:tc>
      </w:tr>
    </w:tbl>
    <w:p w14:paraId="63EDEA2F" w14:textId="0F2A678D" w:rsidR="004947D9" w:rsidRDefault="004947D9" w:rsidP="1FF7BDDD">
      <w:pPr>
        <w:rPr>
          <w:rFonts w:eastAsia="Arial" w:cs="Arial"/>
        </w:rPr>
      </w:pPr>
    </w:p>
    <w:p w14:paraId="0C659AB0" w14:textId="573C466F" w:rsidR="004947D9" w:rsidRDefault="219979CB" w:rsidP="400DC5E3">
      <w:pPr>
        <w:rPr>
          <w:rFonts w:cs="Arial"/>
        </w:rPr>
      </w:pPr>
      <w:r w:rsidRPr="1FF7BDDD">
        <w:rPr>
          <w:rFonts w:eastAsia="Arial" w:cs="Arial"/>
        </w:rPr>
        <w:t>Reštrikciu pre Záznam zo zobrazovacieho vyšetrenia je možné vytvoriť len na pracoviskách - Psychiatria, Detská psychiatria, Sexuológia alebo Klinická psychológia</w:t>
      </w:r>
      <w:r w:rsidR="00A3300A" w:rsidRPr="1FF7BDDD">
        <w:rPr>
          <w:rFonts w:eastAsia="Arial" w:cs="Arial"/>
        </w:rPr>
        <w:t>. Zmenu na reštrikčnom zázname môže vytvoriť výlučne zdravotnícky pracovník, ktorý ho zapísal.</w:t>
      </w:r>
    </w:p>
    <w:p w14:paraId="6C5A1B2B" w14:textId="43E68354" w:rsidR="004947D9" w:rsidRDefault="004947D9" w:rsidP="400DC5E3">
      <w:pPr>
        <w:rPr>
          <w:rFonts w:cs="Arial"/>
        </w:rPr>
      </w:pPr>
    </w:p>
    <w:p w14:paraId="2CC7C23B" w14:textId="63F93462" w:rsidR="00A3300A" w:rsidRDefault="005C30E5" w:rsidP="00A3300A">
      <w:pPr>
        <w:jc w:val="both"/>
        <w:rPr>
          <w:rFonts w:cs="Arial"/>
        </w:rPr>
      </w:pPr>
      <w:r>
        <w:t>Záznamy z </w:t>
      </w:r>
      <w:r w:rsidR="00A3300A">
        <w:t>LPS sú sprístupňované zdravotníckemu pracovníkovi na základe oprávnení v súlade s platnou legislatívou</w:t>
      </w:r>
      <w:r w:rsidR="00A3300A" w:rsidRPr="1FF7BDDD">
        <w:rPr>
          <w:rFonts w:cs="Arial"/>
        </w:rPr>
        <w:t>:</w:t>
      </w:r>
    </w:p>
    <w:p w14:paraId="06731BEB" w14:textId="77777777" w:rsidR="00A3300A" w:rsidRPr="00962813" w:rsidRDefault="00A3300A" w:rsidP="00A3300A">
      <w:pPr>
        <w:pStyle w:val="Odsekzoznamu"/>
        <w:numPr>
          <w:ilvl w:val="0"/>
          <w:numId w:val="177"/>
        </w:numPr>
        <w:jc w:val="both"/>
      </w:pPr>
      <w:r>
        <w:t>k vlastným záznamom zdravotnícky pracovník môže pristupovať bez uvedenia dôvodu k prístupu aj bez súhlasu pacienta prostredníctvom eID/eDoPP,</w:t>
      </w:r>
    </w:p>
    <w:p w14:paraId="0902A89E" w14:textId="77777777" w:rsidR="00A3300A" w:rsidRPr="00962813" w:rsidRDefault="00A3300A" w:rsidP="00A3300A">
      <w:pPr>
        <w:pStyle w:val="Odsekzoznamu"/>
        <w:numPr>
          <w:ilvl w:val="0"/>
          <w:numId w:val="177"/>
        </w:numPr>
        <w:jc w:val="both"/>
      </w:pPr>
      <w:r w:rsidRPr="1FF7BDDD">
        <w:rPr>
          <w:rFonts w:cs="Arial"/>
        </w:rPr>
        <w:t>Iný zdravotnícky pracovník môže pristúpiť k reštrikčnému záznamu bez citlivosti „5“ po udaní dôvodu prístupu (09 – Posúdenie zdravotnej spôsobilosti osoby),</w:t>
      </w:r>
    </w:p>
    <w:p w14:paraId="460B6940" w14:textId="77777777" w:rsidR="00A3300A" w:rsidRDefault="00A3300A" w:rsidP="00A3300A">
      <w:pPr>
        <w:pStyle w:val="Odsekzoznamu"/>
        <w:numPr>
          <w:ilvl w:val="0"/>
          <w:numId w:val="177"/>
        </w:numPr>
        <w:jc w:val="both"/>
      </w:pPr>
      <w:r>
        <w:t>Iný zdravotnícky pracovník môže pristúpiť k reštrikčnému záznamu s uvedením citlivosti „5“ s uvedením dôvodu prístupu (</w:t>
      </w:r>
      <w:r w:rsidRPr="1FF7BDDD">
        <w:rPr>
          <w:rFonts w:cs="Arial"/>
        </w:rPr>
        <w:t xml:space="preserve">09 – Posúdenie zdravotnej spôsobilosti osoby) so </w:t>
      </w:r>
      <w:r>
        <w:t>súhlasom pacienta prostredníctvom eID/ eDoPP</w:t>
      </w:r>
      <w:r w:rsidRPr="1FF7BDDD">
        <w:rPr>
          <w:rFonts w:cs="Arial"/>
        </w:rPr>
        <w:t>.</w:t>
      </w:r>
    </w:p>
    <w:p w14:paraId="62245410" w14:textId="3716BC71" w:rsidR="004947D9" w:rsidRPr="00D95A9D" w:rsidRDefault="71B0FE7A" w:rsidP="1FF7BDDD">
      <w:pPr>
        <w:jc w:val="both"/>
        <w:rPr>
          <w:rFonts w:cs="Arial"/>
          <w:lang w:val="en-US"/>
        </w:rPr>
      </w:pPr>
      <w:r w:rsidRPr="1FF7BDDD">
        <w:rPr>
          <w:rFonts w:cs="Arial"/>
          <w:lang w:val="en-US"/>
        </w:rPr>
        <w:t>Ak zapisuje zdravotnícky pracovník výsledok z vyšetrenia vo verzii VER00 aj s reštrikciou a následne zapisuje uzavretý záznam vo VER01 a tento má mať tiež evidovanú reštrikciu je potrebné ju aj pre tento záznam zapísať znova. Záznam o reštrikcii sa z verzii VER00 záznamu z vyšetrenia automaticky neprenáša na novú verziu VER01 záznamu z vyšetrenia.</w:t>
      </w:r>
    </w:p>
    <w:p w14:paraId="21401CA2" w14:textId="102C2F25" w:rsidR="004947D9" w:rsidRPr="00D95A9D" w:rsidRDefault="004947D9" w:rsidP="664D7F04">
      <w:pPr>
        <w:jc w:val="both"/>
      </w:pPr>
    </w:p>
    <w:p w14:paraId="7DA9DB5D" w14:textId="77777777" w:rsidR="002A6ADF" w:rsidRPr="00D95A9D" w:rsidRDefault="4B1F096C" w:rsidP="4B1F096C">
      <w:pPr>
        <w:pStyle w:val="Odsekzoznamu"/>
        <w:numPr>
          <w:ilvl w:val="0"/>
          <w:numId w:val="33"/>
        </w:numPr>
        <w:rPr>
          <w:b/>
          <w:bCs/>
        </w:rPr>
      </w:pPr>
      <w:r w:rsidRPr="00D95A9D">
        <w:rPr>
          <w:b/>
          <w:bCs/>
        </w:rPr>
        <w:t>Zobrazovacie vyšetrenie</w:t>
      </w:r>
    </w:p>
    <w:p w14:paraId="785187C0" w14:textId="77777777" w:rsidR="0028383C" w:rsidRPr="00D95A9D" w:rsidRDefault="0028383C" w:rsidP="0028383C">
      <w:pPr>
        <w:pStyle w:val="Odsekzoznamu"/>
        <w:rPr>
          <w:b/>
        </w:rPr>
      </w:pPr>
    </w:p>
    <w:bookmarkEnd w:id="16"/>
    <w:bookmarkEnd w:id="17"/>
    <w:p w14:paraId="6AD1D273" w14:textId="77777777" w:rsidR="00B768BD" w:rsidRPr="00D95A9D" w:rsidRDefault="6DE4F7B8" w:rsidP="002719C9">
      <w:r>
        <w:t xml:space="preserve">Zobrazovacie vyšetrenie </w:t>
      </w:r>
      <w:r w:rsidR="001515A4">
        <w:t>slúži na zdokumentovanie starostlivosti v</w:t>
      </w:r>
      <w:r>
        <w:t xml:space="preserve"> SVaLZ – zobrazovac</w:t>
      </w:r>
      <w:r w:rsidR="00D95A9D">
        <w:t>ích</w:t>
      </w:r>
      <w:r>
        <w:t xml:space="preserve"> – vyšetrovacích </w:t>
      </w:r>
      <w:r w:rsidR="001515A4">
        <w:t>zložkách</w:t>
      </w:r>
      <w:r>
        <w:t xml:space="preserve">. </w:t>
      </w:r>
      <w:r w:rsidR="001515A4">
        <w:t>Ide o</w:t>
      </w:r>
      <w:r>
        <w:t xml:space="preserve"> </w:t>
      </w:r>
      <w:r w:rsidRPr="00F85FB1">
        <w:rPr>
          <w:rFonts w:asciiTheme="minorHAnsi" w:eastAsiaTheme="minorEastAsia" w:hAnsiTheme="minorHAnsi" w:cstheme="minorBidi"/>
        </w:rPr>
        <w:t>špecializované pracoviská, ktoré poskytujú zdravotnú starostlivosť s použitím zobrazovacej techniky (druh OUPZS =SVaLZ</w:t>
      </w:r>
      <w:r w:rsidR="001515A4" w:rsidRPr="00F85FB1">
        <w:rPr>
          <w:rFonts w:asciiTheme="minorHAnsi" w:eastAsiaTheme="minorEastAsia" w:hAnsiTheme="minorHAnsi" w:cstheme="minorBidi"/>
        </w:rPr>
        <w:t>,</w:t>
      </w:r>
      <w:r>
        <w:t xml:space="preserve"> v kóde PZS označený ako „5“ odborné zameranie OU PZS viď tabuľka nižšie). </w:t>
      </w:r>
    </w:p>
    <w:p w14:paraId="0E836FCE" w14:textId="77777777" w:rsidR="00B768BD" w:rsidRPr="00D95A9D" w:rsidRDefault="00B768BD" w:rsidP="002719C9"/>
    <w:p w14:paraId="6364E635" w14:textId="77777777" w:rsidR="0028383C" w:rsidRPr="00D95A9D" w:rsidRDefault="001515A4" w:rsidP="002719C9">
      <w:r w:rsidRPr="00D95A9D">
        <w:t>Sem patria</w:t>
      </w:r>
      <w:r w:rsidR="4B1F096C" w:rsidRPr="00D95A9D">
        <w:t xml:space="preserve"> aj pracoviská, kde ošetrujúci lekár v rámci vyšetrenia realizuje vyšetrenie zobrazovacou technikou (napr. gynekológ, zubný lekár, ...), kedy záznam z vyšetrenia môže byť realizovaný: </w:t>
      </w:r>
    </w:p>
    <w:p w14:paraId="30E07E2F" w14:textId="77777777" w:rsidR="00D93E29" w:rsidRPr="00D95A9D" w:rsidRDefault="4B1F096C" w:rsidP="002719C9">
      <w:pPr>
        <w:pStyle w:val="Odsekzoznamu"/>
        <w:numPr>
          <w:ilvl w:val="1"/>
          <w:numId w:val="34"/>
        </w:numPr>
      </w:pPr>
      <w:r w:rsidRPr="00D95A9D">
        <w:t>Samostatne</w:t>
      </w:r>
      <w:r w:rsidR="001515A4" w:rsidRPr="5A109AD4">
        <w:t>,</w:t>
      </w:r>
      <w:r w:rsidRPr="00D95A9D">
        <w:t xml:space="preserve"> ako záznam zo zobrazovacieho vyšetrenia a záznam z odborného vyšetrenia (v prípade, že </w:t>
      </w:r>
      <w:r w:rsidR="001515A4" w:rsidRPr="00D95A9D">
        <w:t>je vyšetrenie</w:t>
      </w:r>
      <w:r w:rsidRPr="00D95A9D">
        <w:t xml:space="preserve"> zapísané</w:t>
      </w:r>
      <w:r w:rsidR="001515A4" w:rsidRPr="00D95A9D">
        <w:t xml:space="preserve"> ako samostatná entita</w:t>
      </w:r>
      <w:r w:rsidRPr="00D95A9D">
        <w:t>, lekár má výhodu pri vyhľadávaní výsledkov, kedy vie vyhľadávať podľa kritéria „typ vyšetrenia“</w:t>
      </w:r>
      <w:r w:rsidR="001515A4" w:rsidRPr="5A109AD4">
        <w:t>,</w:t>
      </w:r>
      <w:r w:rsidRPr="00D95A9D">
        <w:t xml:space="preserve"> napr. zobrazovacie vyšetrenie) </w:t>
      </w:r>
    </w:p>
    <w:p w14:paraId="2F559F60" w14:textId="77777777" w:rsidR="00D93E29" w:rsidRPr="00D95A9D" w:rsidRDefault="4B1F096C" w:rsidP="002719C9">
      <w:pPr>
        <w:pStyle w:val="Odsekzoznamu"/>
        <w:numPr>
          <w:ilvl w:val="1"/>
          <w:numId w:val="34"/>
        </w:numPr>
      </w:pPr>
      <w:r w:rsidRPr="00D95A9D">
        <w:t>Iba záznam z odborného vyšetrenia, v ktorom bude uvedený záver zo zobrazovacieho vyšetrenia (v prípade, že lekár zapíše ako záver z odborného vyšetrenia, nebude ho vedieť lekár vyhľadať medzi zobrazovacími vyšetreniami</w:t>
      </w:r>
      <w:r w:rsidR="001515A4" w:rsidRPr="00D95A9D">
        <w:t xml:space="preserve"> podľa typu vyšetrenia</w:t>
      </w:r>
      <w:r w:rsidRPr="5A109AD4">
        <w:t>)</w:t>
      </w:r>
    </w:p>
    <w:p w14:paraId="02CFF89A" w14:textId="77777777" w:rsidR="00C2418B" w:rsidRPr="00D95A9D" w:rsidRDefault="00C2418B" w:rsidP="002719C9"/>
    <w:p w14:paraId="7F80CD6F" w14:textId="77777777" w:rsidR="003D71A8" w:rsidRPr="00D95A9D" w:rsidRDefault="4B1F096C" w:rsidP="002719C9">
      <w:r w:rsidRPr="00D95A9D">
        <w:t xml:space="preserve">Aktuálne sa do NZIS zapisuje len textový popis zo  zobrazovacieho vyšetrenia, obrazová príloha (PACS) sa do NZIS </w:t>
      </w:r>
      <w:r w:rsidR="00D95A9D" w:rsidRPr="00D95A9D">
        <w:t>neposiela, zostáva</w:t>
      </w:r>
      <w:r w:rsidRPr="00D95A9D">
        <w:t xml:space="preserve"> uložená v IS PZS a v zázname z vyšetrenia môže byť uvedený smerník pre ďalšie dohľadanie lekárom, ktorý pracuje u rovnakého PZS. </w:t>
      </w:r>
    </w:p>
    <w:p w14:paraId="7FEA85ED" w14:textId="77777777" w:rsidR="004947D9" w:rsidRDefault="004947D9">
      <w:pPr>
        <w:spacing w:before="0" w:after="200" w:line="276" w:lineRule="auto"/>
      </w:pPr>
    </w:p>
    <w:p w14:paraId="6320C8EF" w14:textId="77777777" w:rsidR="004947D9" w:rsidRDefault="004947D9" w:rsidP="004947D9">
      <w:pPr>
        <w:rPr>
          <w:rFonts w:cs="Arial"/>
        </w:rPr>
      </w:pPr>
      <w:r>
        <w:rPr>
          <w:rFonts w:cs="Arial"/>
        </w:rPr>
        <w:t>Reštrikčné záznamy zo zobrazovacieho vyšetrenia :</w:t>
      </w:r>
    </w:p>
    <w:p w14:paraId="7BC97221" w14:textId="77777777" w:rsidR="004947D9" w:rsidRDefault="004947D9" w:rsidP="004947D9">
      <w:pPr>
        <w:rPr>
          <w:rFonts w:eastAsia="Calibri" w:cs="Arial"/>
        </w:rPr>
      </w:pPr>
      <w:r>
        <w:rPr>
          <w:rFonts w:cs="Arial"/>
        </w:rPr>
        <w:t xml:space="preserve">Záznam zo zobrazovacieho vyšetrenia s reštrikciou, zapísanie reštrikcie existujúceho záznamu z vyšetrenia, zmena reštrikcie záznamu z vyšetrenia, zrušenie reštrikcie záznamu z vyšetrenia a vyhľadanie reštrikcií môže vykonávať zdravotnícky pracovník </w:t>
      </w:r>
      <w:r>
        <w:rPr>
          <w:rFonts w:eastAsia="Calibri" w:cs="Arial"/>
        </w:rPr>
        <w:t>oprávnený vytvoriť reštrikčný záznam (viď Zákon č. 153/2013 o NZIS, §5a, ods. (1)). Môžu to byť tieto odbornosti:</w:t>
      </w:r>
    </w:p>
    <w:p w14:paraId="7A2C5F1C" w14:textId="77777777" w:rsidR="004947D9" w:rsidRDefault="004947D9" w:rsidP="004947D9">
      <w:pPr>
        <w:pStyle w:val="Odsekzoznamu"/>
        <w:numPr>
          <w:ilvl w:val="0"/>
          <w:numId w:val="173"/>
        </w:numPr>
        <w:rPr>
          <w:rFonts w:cs="Arial"/>
        </w:rPr>
      </w:pPr>
      <w:r>
        <w:rPr>
          <w:rFonts w:cs="Arial"/>
        </w:rPr>
        <w:t>Psychiatria</w:t>
      </w:r>
    </w:p>
    <w:p w14:paraId="1349B095" w14:textId="77777777" w:rsidR="004947D9" w:rsidRDefault="004947D9" w:rsidP="004947D9">
      <w:pPr>
        <w:pStyle w:val="Odsekzoznamu"/>
        <w:numPr>
          <w:ilvl w:val="0"/>
          <w:numId w:val="173"/>
        </w:numPr>
        <w:rPr>
          <w:rFonts w:cs="Arial"/>
        </w:rPr>
      </w:pPr>
      <w:r>
        <w:rPr>
          <w:rFonts w:cs="Arial"/>
        </w:rPr>
        <w:lastRenderedPageBreak/>
        <w:t>Detská psychiatria</w:t>
      </w:r>
    </w:p>
    <w:p w14:paraId="0D07FDE7" w14:textId="77777777" w:rsidR="004947D9" w:rsidRDefault="004947D9" w:rsidP="004947D9">
      <w:pPr>
        <w:pStyle w:val="Odsekzoznamu"/>
        <w:numPr>
          <w:ilvl w:val="0"/>
          <w:numId w:val="173"/>
        </w:numPr>
        <w:rPr>
          <w:rFonts w:cs="Arial"/>
        </w:rPr>
      </w:pPr>
      <w:r>
        <w:rPr>
          <w:rFonts w:cs="Arial"/>
        </w:rPr>
        <w:t>Sexuológia</w:t>
      </w:r>
    </w:p>
    <w:p w14:paraId="06A43C1F" w14:textId="77777777" w:rsidR="004947D9" w:rsidRDefault="004947D9" w:rsidP="004947D9">
      <w:pPr>
        <w:pStyle w:val="Odsekzoznamu"/>
        <w:numPr>
          <w:ilvl w:val="0"/>
          <w:numId w:val="173"/>
        </w:numPr>
        <w:rPr>
          <w:rFonts w:cs="Arial"/>
        </w:rPr>
      </w:pPr>
      <w:r>
        <w:rPr>
          <w:rFonts w:cs="Arial"/>
        </w:rPr>
        <w:t>Psychológ so špecializáciou v špecializačnom odbore klinická psychológia</w:t>
      </w:r>
    </w:p>
    <w:p w14:paraId="6A941045" w14:textId="6D6076B1" w:rsidR="004947D9" w:rsidRDefault="67F94736" w:rsidP="1FF7BDDD">
      <w:pPr>
        <w:rPr>
          <w:rFonts w:eastAsia="Arial" w:cs="Arial"/>
        </w:rPr>
      </w:pPr>
      <w:r w:rsidRPr="2D6D4F0D">
        <w:rPr>
          <w:rFonts w:cs="Arial"/>
        </w:rPr>
        <w:t xml:space="preserve">Súčasne pre </w:t>
      </w:r>
      <w:r w:rsidRPr="2D6D4F0D">
        <w:rPr>
          <w:rFonts w:eastAsia="Arial" w:cs="Arial"/>
        </w:rPr>
        <w:t xml:space="preserve">vytvorenia reštrikčného záznamu je rozhodujúce odborné zameranie útvaru (OID: 1.3.158.00165387.100.10.39) v mene ktorého je reštrikcia vytvorená. </w:t>
      </w:r>
      <w:r w:rsidR="163FD9D3" w:rsidRPr="2D6D4F0D">
        <w:rPr>
          <w:rFonts w:eastAsia="Arial" w:cs="Arial"/>
        </w:rPr>
        <w:t>Ide o odborné zamerania útvarov:</w:t>
      </w:r>
    </w:p>
    <w:tbl>
      <w:tblPr>
        <w:tblW w:w="0" w:type="auto"/>
        <w:tblLayout w:type="fixed"/>
        <w:tblLook w:val="04A0" w:firstRow="1" w:lastRow="0" w:firstColumn="1" w:lastColumn="0" w:noHBand="0" w:noVBand="1"/>
      </w:tblPr>
      <w:tblGrid>
        <w:gridCol w:w="1875"/>
        <w:gridCol w:w="825"/>
        <w:gridCol w:w="2235"/>
      </w:tblGrid>
      <w:tr w:rsidR="1FF7BDDD" w14:paraId="4F43A8F5" w14:textId="77777777" w:rsidTr="2D6D4F0D">
        <w:trPr>
          <w:trHeight w:val="195"/>
        </w:trPr>
        <w:tc>
          <w:tcPr>
            <w:tcW w:w="1875" w:type="dxa"/>
            <w:tcBorders>
              <w:top w:val="single" w:sz="8" w:space="0" w:color="FFFFFF" w:themeColor="background2"/>
              <w:left w:val="single" w:sz="8" w:space="0" w:color="FFFFFF" w:themeColor="background2"/>
              <w:bottom w:val="single" w:sz="18" w:space="0" w:color="FFFFFF" w:themeColor="background2"/>
              <w:right w:val="single" w:sz="8" w:space="0" w:color="FFFFFF" w:themeColor="background2"/>
            </w:tcBorders>
            <w:vAlign w:val="bottom"/>
          </w:tcPr>
          <w:p w14:paraId="3B8EEC0F" w14:textId="4A11521C" w:rsidR="1FF7BDDD" w:rsidRDefault="7061D2D2">
            <w:r w:rsidRPr="2D6D4F0D">
              <w:rPr>
                <w:rFonts w:ascii="Calibri" w:eastAsia="Calibri" w:hAnsi="Calibri" w:cs="Calibri"/>
                <w:b/>
                <w:bCs/>
                <w:sz w:val="17"/>
                <w:szCs w:val="17"/>
              </w:rPr>
              <w:t xml:space="preserve">Kód </w:t>
            </w:r>
          </w:p>
        </w:tc>
        <w:tc>
          <w:tcPr>
            <w:tcW w:w="825" w:type="dxa"/>
            <w:tcBorders>
              <w:top w:val="single" w:sz="8" w:space="0" w:color="FFFFFF" w:themeColor="background2"/>
              <w:left w:val="single" w:sz="8" w:space="0" w:color="FFFFFF" w:themeColor="background2"/>
              <w:bottom w:val="single" w:sz="18" w:space="0" w:color="FFFFFF" w:themeColor="background2"/>
              <w:right w:val="single" w:sz="8" w:space="0" w:color="FFFFFF" w:themeColor="background2"/>
            </w:tcBorders>
            <w:vAlign w:val="bottom"/>
          </w:tcPr>
          <w:p w14:paraId="68F394AD" w14:textId="5994C77F" w:rsidR="1FF7BDDD" w:rsidRDefault="7061D2D2">
            <w:r w:rsidRPr="2D6D4F0D">
              <w:rPr>
                <w:rFonts w:ascii="Calibri" w:eastAsia="Calibri" w:hAnsi="Calibri" w:cs="Calibri"/>
                <w:b/>
                <w:bCs/>
                <w:sz w:val="17"/>
                <w:szCs w:val="17"/>
              </w:rPr>
              <w:t xml:space="preserve">Skratka </w:t>
            </w:r>
          </w:p>
        </w:tc>
        <w:tc>
          <w:tcPr>
            <w:tcW w:w="2235" w:type="dxa"/>
            <w:tcBorders>
              <w:top w:val="single" w:sz="8" w:space="0" w:color="FFFFFF" w:themeColor="background2"/>
              <w:left w:val="single" w:sz="8" w:space="0" w:color="FFFFFF" w:themeColor="background2"/>
              <w:bottom w:val="single" w:sz="18" w:space="0" w:color="FFFFFF" w:themeColor="background2"/>
              <w:right w:val="single" w:sz="8" w:space="0" w:color="FFFFFF" w:themeColor="background2"/>
            </w:tcBorders>
            <w:vAlign w:val="bottom"/>
          </w:tcPr>
          <w:p w14:paraId="393E3204" w14:textId="17CB83B2" w:rsidR="1FF7BDDD" w:rsidRDefault="7061D2D2">
            <w:r w:rsidRPr="2D6D4F0D">
              <w:rPr>
                <w:rFonts w:ascii="Calibri" w:eastAsia="Calibri" w:hAnsi="Calibri" w:cs="Calibri"/>
                <w:b/>
                <w:bCs/>
                <w:sz w:val="17"/>
                <w:szCs w:val="17"/>
              </w:rPr>
              <w:t xml:space="preserve">Názov </w:t>
            </w:r>
          </w:p>
        </w:tc>
      </w:tr>
      <w:tr w:rsidR="1FF7BDDD" w14:paraId="7666C6D0" w14:textId="77777777" w:rsidTr="2D6D4F0D">
        <w:trPr>
          <w:trHeight w:val="285"/>
        </w:trPr>
        <w:tc>
          <w:tcPr>
            <w:tcW w:w="1875" w:type="dxa"/>
            <w:tcBorders>
              <w:top w:val="single" w:sz="1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6DBAA98F" w14:textId="6DB25013" w:rsidR="1FF7BDDD" w:rsidRDefault="7061D2D2">
            <w:r w:rsidRPr="2D6D4F0D">
              <w:rPr>
                <w:rFonts w:ascii="Calibri" w:eastAsia="Calibri" w:hAnsi="Calibri" w:cs="Calibri"/>
                <w:b/>
                <w:bCs/>
                <w:sz w:val="17"/>
                <w:szCs w:val="17"/>
              </w:rPr>
              <w:t xml:space="preserve">00000351353 </w:t>
            </w:r>
          </w:p>
        </w:tc>
        <w:tc>
          <w:tcPr>
            <w:tcW w:w="825" w:type="dxa"/>
            <w:tcBorders>
              <w:top w:val="single" w:sz="1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5FDF46A5" w14:textId="2D638CC3" w:rsidR="1FF7BDDD" w:rsidRDefault="7061D2D2">
            <w:r w:rsidRPr="2D6D4F0D">
              <w:rPr>
                <w:rFonts w:ascii="Calibri" w:eastAsia="Calibri" w:hAnsi="Calibri" w:cs="Calibri"/>
                <w:sz w:val="17"/>
                <w:szCs w:val="17"/>
              </w:rPr>
              <w:t xml:space="preserve">005 </w:t>
            </w:r>
          </w:p>
        </w:tc>
        <w:tc>
          <w:tcPr>
            <w:tcW w:w="2235" w:type="dxa"/>
            <w:tcBorders>
              <w:top w:val="single" w:sz="1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1527A1CF" w14:textId="518CD6FB" w:rsidR="1FF7BDDD" w:rsidRDefault="7061D2D2">
            <w:r w:rsidRPr="2D6D4F0D">
              <w:rPr>
                <w:rFonts w:ascii="Calibri" w:eastAsia="Calibri" w:hAnsi="Calibri" w:cs="Calibri"/>
                <w:sz w:val="17"/>
                <w:szCs w:val="17"/>
              </w:rPr>
              <w:t xml:space="preserve">psychiatria </w:t>
            </w:r>
          </w:p>
        </w:tc>
      </w:tr>
      <w:tr w:rsidR="1FF7BDDD" w14:paraId="093458D1" w14:textId="77777777" w:rsidTr="2D6D4F0D">
        <w:trPr>
          <w:trHeight w:val="285"/>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21DDB8DB" w14:textId="3C1375E0" w:rsidR="1FF7BDDD" w:rsidRDefault="7061D2D2">
            <w:r w:rsidRPr="2D6D4F0D">
              <w:rPr>
                <w:rFonts w:ascii="Calibri" w:eastAsia="Calibri" w:hAnsi="Calibri" w:cs="Calibri"/>
                <w:b/>
                <w:bCs/>
                <w:sz w:val="17"/>
                <w:szCs w:val="17"/>
              </w:rPr>
              <w:t xml:space="preserve">00000351874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78C29713" w14:textId="20DE73DF" w:rsidR="1FF7BDDD" w:rsidRDefault="7061D2D2">
            <w:r w:rsidRPr="2D6D4F0D">
              <w:rPr>
                <w:rFonts w:ascii="Calibri" w:eastAsia="Calibri" w:hAnsi="Calibri" w:cs="Calibri"/>
                <w:sz w:val="17"/>
                <w:szCs w:val="17"/>
              </w:rPr>
              <w:t xml:space="preserve">067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17730EC8" w14:textId="041DBD30" w:rsidR="1FF7BDDD" w:rsidRDefault="7061D2D2">
            <w:r w:rsidRPr="2D6D4F0D">
              <w:rPr>
                <w:rFonts w:ascii="Calibri" w:eastAsia="Calibri" w:hAnsi="Calibri" w:cs="Calibri"/>
                <w:sz w:val="17"/>
                <w:szCs w:val="17"/>
              </w:rPr>
              <w:t xml:space="preserve">gynekologická sexuológia </w:t>
            </w:r>
          </w:p>
        </w:tc>
      </w:tr>
      <w:tr w:rsidR="1FF7BDDD" w14:paraId="4B76FCB3" w14:textId="77777777" w:rsidTr="2D6D4F0D">
        <w:trPr>
          <w:trHeight w:val="285"/>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0E99417C" w14:textId="6EE51B79" w:rsidR="1FF7BDDD" w:rsidRDefault="7061D2D2">
            <w:r w:rsidRPr="2D6D4F0D">
              <w:rPr>
                <w:rFonts w:ascii="Calibri" w:eastAsia="Calibri" w:hAnsi="Calibri" w:cs="Calibri"/>
                <w:b/>
                <w:bCs/>
                <w:sz w:val="17"/>
                <w:szCs w:val="17"/>
              </w:rPr>
              <w:t xml:space="preserve">00000351932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48B5DFC7" w14:textId="411AA084" w:rsidR="1FF7BDDD" w:rsidRDefault="7061D2D2">
            <w:r w:rsidRPr="2D6D4F0D">
              <w:rPr>
                <w:rFonts w:ascii="Calibri" w:eastAsia="Calibri" w:hAnsi="Calibri" w:cs="Calibri"/>
                <w:sz w:val="17"/>
                <w:szCs w:val="17"/>
              </w:rPr>
              <w:t xml:space="preserve">074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45F98732" w14:textId="1FA21517" w:rsidR="1FF7BDDD" w:rsidRDefault="7061D2D2">
            <w:r w:rsidRPr="2D6D4F0D">
              <w:rPr>
                <w:rFonts w:ascii="Calibri" w:eastAsia="Calibri" w:hAnsi="Calibri" w:cs="Calibri"/>
                <w:sz w:val="17"/>
                <w:szCs w:val="17"/>
              </w:rPr>
              <w:t xml:space="preserve">gerontopsychiatria </w:t>
            </w:r>
          </w:p>
        </w:tc>
      </w:tr>
      <w:tr w:rsidR="1FF7BDDD" w14:paraId="43A9C360" w14:textId="77777777" w:rsidTr="2D6D4F0D">
        <w:trPr>
          <w:trHeight w:val="300"/>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6C313736" w14:textId="3C6D8740" w:rsidR="1FF7BDDD" w:rsidRDefault="7061D2D2">
            <w:r w:rsidRPr="2D6D4F0D">
              <w:rPr>
                <w:rFonts w:ascii="Calibri" w:eastAsia="Calibri" w:hAnsi="Calibri" w:cs="Calibri"/>
                <w:sz w:val="17"/>
                <w:szCs w:val="17"/>
              </w:rPr>
              <w:t>00000352849</w:t>
            </w:r>
            <w:r w:rsidRPr="2D6D4F0D">
              <w:rPr>
                <w:rFonts w:ascii="Calibri" w:eastAsia="Calibri" w:hAnsi="Calibri" w:cs="Calibri"/>
                <w:b/>
                <w:bCs/>
                <w:sz w:val="17"/>
                <w:szCs w:val="17"/>
                <w:lang w:val="en-US"/>
              </w:rPr>
              <w:t xml:space="preserve">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05CFF41C" w14:textId="60010B3A" w:rsidR="1FF7BDDD" w:rsidRDefault="7061D2D2">
            <w:r w:rsidRPr="2D6D4F0D">
              <w:rPr>
                <w:rFonts w:ascii="Calibri" w:eastAsia="Calibri" w:hAnsi="Calibri" w:cs="Calibri"/>
                <w:sz w:val="17"/>
                <w:szCs w:val="17"/>
              </w:rPr>
              <w:t>223</w:t>
            </w:r>
            <w:r w:rsidRPr="2D6D4F0D">
              <w:rPr>
                <w:rFonts w:ascii="Calibri" w:eastAsia="Calibri" w:hAnsi="Calibri" w:cs="Calibri"/>
                <w:sz w:val="17"/>
                <w:szCs w:val="17"/>
                <w:lang w:val="en-US"/>
              </w:rPr>
              <w:t xml:space="preserve">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3D244A6B" w14:textId="0A90FEB5" w:rsidR="1FF7BDDD" w:rsidRDefault="7061D2D2">
            <w:r w:rsidRPr="2D6D4F0D">
              <w:rPr>
                <w:rFonts w:ascii="Calibri" w:eastAsia="Calibri" w:hAnsi="Calibri" w:cs="Calibri"/>
                <w:sz w:val="17"/>
                <w:szCs w:val="17"/>
              </w:rPr>
              <w:t xml:space="preserve">neuropsychiatria </w:t>
            </w:r>
          </w:p>
        </w:tc>
      </w:tr>
      <w:tr w:rsidR="1FF7BDDD" w14:paraId="3913357A" w14:textId="77777777" w:rsidTr="2D6D4F0D">
        <w:trPr>
          <w:trHeight w:val="330"/>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2B72F9EC" w14:textId="5C57795F" w:rsidR="1FF7BDDD" w:rsidRDefault="7061D2D2">
            <w:r w:rsidRPr="2D6D4F0D">
              <w:rPr>
                <w:rFonts w:ascii="Calibri" w:eastAsia="Calibri" w:hAnsi="Calibri" w:cs="Calibri"/>
                <w:b/>
                <w:bCs/>
                <w:sz w:val="17"/>
                <w:szCs w:val="17"/>
              </w:rPr>
              <w:t xml:space="preserve">00000352252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22EA513E" w14:textId="54892F92" w:rsidR="1FF7BDDD" w:rsidRDefault="7061D2D2">
            <w:r w:rsidRPr="2D6D4F0D">
              <w:rPr>
                <w:rFonts w:ascii="Calibri" w:eastAsia="Calibri" w:hAnsi="Calibri" w:cs="Calibri"/>
                <w:sz w:val="17"/>
                <w:szCs w:val="17"/>
              </w:rPr>
              <w:t xml:space="preserve">144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73BDED3E" w14:textId="2BEE301D" w:rsidR="1FF7BDDD" w:rsidRDefault="7061D2D2">
            <w:r w:rsidRPr="2D6D4F0D">
              <w:rPr>
                <w:rFonts w:ascii="Calibri" w:eastAsia="Calibri" w:hAnsi="Calibri" w:cs="Calibri"/>
                <w:sz w:val="17"/>
                <w:szCs w:val="17"/>
              </w:rPr>
              <w:t xml:space="preserve">klinická psychológia </w:t>
            </w:r>
          </w:p>
        </w:tc>
      </w:tr>
      <w:tr w:rsidR="1FF7BDDD" w14:paraId="39F4C261" w14:textId="77777777" w:rsidTr="2D6D4F0D">
        <w:trPr>
          <w:trHeight w:val="240"/>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46FEAF80" w14:textId="0385DC94" w:rsidR="1FF7BDDD" w:rsidRDefault="7061D2D2">
            <w:r w:rsidRPr="2D6D4F0D">
              <w:rPr>
                <w:rFonts w:ascii="Calibri" w:eastAsia="Calibri" w:hAnsi="Calibri" w:cs="Calibri"/>
                <w:b/>
                <w:bCs/>
                <w:sz w:val="17"/>
                <w:szCs w:val="17"/>
              </w:rPr>
              <w:t xml:space="preserve">00000353581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07F150E0" w14:textId="496BD9B5" w:rsidR="1FF7BDDD" w:rsidRDefault="7061D2D2">
            <w:r w:rsidRPr="2D6D4F0D">
              <w:rPr>
                <w:rFonts w:ascii="Calibri" w:eastAsia="Calibri" w:hAnsi="Calibri" w:cs="Calibri"/>
                <w:sz w:val="17"/>
                <w:szCs w:val="17"/>
              </w:rPr>
              <w:t xml:space="preserve">340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687D8A4F" w14:textId="579E71BB" w:rsidR="1FF7BDDD" w:rsidRDefault="7061D2D2">
            <w:r w:rsidRPr="2D6D4F0D">
              <w:rPr>
                <w:rFonts w:ascii="Calibri" w:eastAsia="Calibri" w:hAnsi="Calibri" w:cs="Calibri"/>
                <w:sz w:val="17"/>
                <w:szCs w:val="17"/>
              </w:rPr>
              <w:t xml:space="preserve">sexuológia </w:t>
            </w:r>
          </w:p>
        </w:tc>
      </w:tr>
      <w:tr w:rsidR="1FF7BDDD" w14:paraId="772CD9AA" w14:textId="77777777" w:rsidTr="2D6D4F0D">
        <w:trPr>
          <w:trHeight w:val="300"/>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372D1EA4" w14:textId="4F3FF1DF" w:rsidR="1FF7BDDD" w:rsidRDefault="7061D2D2">
            <w:r w:rsidRPr="2D6D4F0D">
              <w:rPr>
                <w:rFonts w:ascii="Calibri" w:eastAsia="Calibri" w:hAnsi="Calibri" w:cs="Calibri"/>
                <w:b/>
                <w:bCs/>
                <w:sz w:val="17"/>
                <w:szCs w:val="17"/>
              </w:rPr>
              <w:t>00000353417</w:t>
            </w:r>
            <w:r w:rsidRPr="2D6D4F0D">
              <w:rPr>
                <w:rFonts w:ascii="Calibri" w:eastAsia="Calibri" w:hAnsi="Calibri" w:cs="Calibri"/>
                <w:b/>
                <w:bCs/>
                <w:sz w:val="17"/>
                <w:szCs w:val="17"/>
                <w:lang w:val="en-US"/>
              </w:rPr>
              <w:t xml:space="preserve">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750E9E94" w14:textId="5DA69569" w:rsidR="1FF7BDDD" w:rsidRDefault="7061D2D2">
            <w:r w:rsidRPr="2D6D4F0D">
              <w:rPr>
                <w:rFonts w:ascii="Calibri" w:eastAsia="Calibri" w:hAnsi="Calibri" w:cs="Calibri"/>
                <w:sz w:val="17"/>
                <w:szCs w:val="17"/>
              </w:rPr>
              <w:t>302</w:t>
            </w:r>
            <w:r w:rsidRPr="2D6D4F0D">
              <w:rPr>
                <w:rFonts w:ascii="Calibri" w:eastAsia="Calibri" w:hAnsi="Calibri" w:cs="Calibri"/>
                <w:sz w:val="17"/>
                <w:szCs w:val="17"/>
                <w:lang w:val="en-US"/>
              </w:rPr>
              <w:t xml:space="preserve">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0E004C9C" w14:textId="00624859" w:rsidR="1FF7BDDD" w:rsidRDefault="7061D2D2">
            <w:r w:rsidRPr="2D6D4F0D">
              <w:rPr>
                <w:rFonts w:ascii="Calibri" w:eastAsia="Calibri" w:hAnsi="Calibri" w:cs="Calibri"/>
                <w:sz w:val="17"/>
                <w:szCs w:val="17"/>
              </w:rPr>
              <w:t xml:space="preserve">andrológia </w:t>
            </w:r>
          </w:p>
        </w:tc>
      </w:tr>
      <w:tr w:rsidR="1FF7BDDD" w14:paraId="60146162" w14:textId="77777777" w:rsidTr="2D6D4F0D">
        <w:trPr>
          <w:trHeight w:val="300"/>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35525293" w14:textId="1DBF5533" w:rsidR="1FF7BDDD" w:rsidRDefault="7061D2D2">
            <w:r w:rsidRPr="2D6D4F0D">
              <w:rPr>
                <w:rFonts w:ascii="Calibri" w:eastAsia="Calibri" w:hAnsi="Calibri" w:cs="Calibri"/>
                <w:b/>
                <w:bCs/>
                <w:sz w:val="17"/>
                <w:szCs w:val="17"/>
              </w:rPr>
              <w:t xml:space="preserve">00000353789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04B6C135" w14:textId="5992A013" w:rsidR="1FF7BDDD" w:rsidRDefault="7061D2D2">
            <w:r w:rsidRPr="2D6D4F0D">
              <w:rPr>
                <w:rFonts w:ascii="Calibri" w:eastAsia="Calibri" w:hAnsi="Calibri" w:cs="Calibri"/>
                <w:sz w:val="17"/>
                <w:szCs w:val="17"/>
              </w:rPr>
              <w:t xml:space="preserve">367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461DB125" w14:textId="67D4E026" w:rsidR="1FF7BDDD" w:rsidRDefault="7061D2D2">
            <w:r w:rsidRPr="2D6D4F0D">
              <w:rPr>
                <w:rFonts w:ascii="Calibri" w:eastAsia="Calibri" w:hAnsi="Calibri" w:cs="Calibri"/>
                <w:sz w:val="17"/>
                <w:szCs w:val="17"/>
              </w:rPr>
              <w:t xml:space="preserve">psychiatrická sexuológia </w:t>
            </w:r>
          </w:p>
        </w:tc>
      </w:tr>
      <w:tr w:rsidR="1FF7BDDD" w14:paraId="3C0B7831" w14:textId="77777777" w:rsidTr="2D6D4F0D">
        <w:trPr>
          <w:trHeight w:val="330"/>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0D792149" w14:textId="6CEA9F48" w:rsidR="1FF7BDDD" w:rsidRDefault="7061D2D2">
            <w:r w:rsidRPr="2D6D4F0D">
              <w:rPr>
                <w:rFonts w:ascii="Calibri" w:eastAsia="Calibri" w:hAnsi="Calibri" w:cs="Calibri"/>
                <w:sz w:val="17"/>
                <w:szCs w:val="17"/>
              </w:rPr>
              <w:t>00000352989</w:t>
            </w:r>
            <w:r w:rsidRPr="2D6D4F0D">
              <w:rPr>
                <w:rFonts w:ascii="Calibri" w:eastAsia="Calibri" w:hAnsi="Calibri" w:cs="Calibri"/>
                <w:b/>
                <w:bCs/>
                <w:sz w:val="17"/>
                <w:szCs w:val="17"/>
                <w:lang w:val="en-US"/>
              </w:rPr>
              <w:t xml:space="preserve">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4DFC7512" w14:textId="4D28BF52" w:rsidR="1FF7BDDD" w:rsidRDefault="7061D2D2">
            <w:r w:rsidRPr="2D6D4F0D">
              <w:rPr>
                <w:rFonts w:ascii="Calibri" w:eastAsia="Calibri" w:hAnsi="Calibri" w:cs="Calibri"/>
                <w:sz w:val="17"/>
                <w:szCs w:val="17"/>
              </w:rPr>
              <w:t>241</w:t>
            </w:r>
            <w:r w:rsidRPr="2D6D4F0D">
              <w:rPr>
                <w:rFonts w:ascii="Calibri" w:eastAsia="Calibri" w:hAnsi="Calibri" w:cs="Calibri"/>
                <w:sz w:val="17"/>
                <w:szCs w:val="17"/>
                <w:lang w:val="en-US"/>
              </w:rPr>
              <w:t xml:space="preserve">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3074AA8A" w14:textId="198C2C43" w:rsidR="1FF7BDDD" w:rsidRDefault="7061D2D2">
            <w:r w:rsidRPr="2D6D4F0D">
              <w:rPr>
                <w:rFonts w:ascii="Calibri" w:eastAsia="Calibri" w:hAnsi="Calibri" w:cs="Calibri"/>
                <w:sz w:val="17"/>
                <w:szCs w:val="17"/>
              </w:rPr>
              <w:t>psychoterapia</w:t>
            </w:r>
            <w:r w:rsidRPr="2D6D4F0D">
              <w:rPr>
                <w:rFonts w:ascii="Calibri" w:eastAsia="Calibri" w:hAnsi="Calibri" w:cs="Calibri"/>
                <w:sz w:val="17"/>
                <w:szCs w:val="17"/>
                <w:lang w:val="en-US"/>
              </w:rPr>
              <w:t xml:space="preserve"> </w:t>
            </w:r>
          </w:p>
        </w:tc>
      </w:tr>
      <w:tr w:rsidR="1FF7BDDD" w14:paraId="7C4EB24C" w14:textId="77777777" w:rsidTr="2D6D4F0D">
        <w:trPr>
          <w:trHeight w:val="360"/>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4C4974A0" w14:textId="107721FB" w:rsidR="1FF7BDDD" w:rsidRDefault="7061D2D2">
            <w:r w:rsidRPr="2D6D4F0D">
              <w:rPr>
                <w:rFonts w:ascii="Calibri" w:eastAsia="Calibri" w:hAnsi="Calibri" w:cs="Calibri"/>
                <w:sz w:val="17"/>
                <w:szCs w:val="17"/>
              </w:rPr>
              <w:t>00000354860</w:t>
            </w:r>
            <w:r w:rsidRPr="2D6D4F0D">
              <w:rPr>
                <w:rFonts w:ascii="Calibri" w:eastAsia="Calibri" w:hAnsi="Calibri" w:cs="Calibri"/>
                <w:b/>
                <w:bCs/>
                <w:sz w:val="17"/>
                <w:szCs w:val="17"/>
                <w:lang w:val="en-US"/>
              </w:rPr>
              <w:t xml:space="preserve">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09341D4E" w14:textId="657DFF43" w:rsidR="1FF7BDDD" w:rsidRDefault="7061D2D2">
            <w:r w:rsidRPr="2D6D4F0D">
              <w:rPr>
                <w:rFonts w:ascii="Calibri" w:eastAsia="Calibri" w:hAnsi="Calibri" w:cs="Calibri"/>
                <w:sz w:val="17"/>
                <w:szCs w:val="17"/>
              </w:rPr>
              <w:t>709</w:t>
            </w:r>
            <w:r w:rsidRPr="2D6D4F0D">
              <w:rPr>
                <w:rFonts w:ascii="Calibri" w:eastAsia="Calibri" w:hAnsi="Calibri" w:cs="Calibri"/>
                <w:sz w:val="17"/>
                <w:szCs w:val="17"/>
                <w:lang w:val="en-US"/>
              </w:rPr>
              <w:t xml:space="preserve">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78981BCD" w14:textId="2530DA93" w:rsidR="1FF7BDDD" w:rsidRDefault="7061D2D2">
            <w:r w:rsidRPr="2D6D4F0D">
              <w:rPr>
                <w:rFonts w:ascii="Calibri" w:eastAsia="Calibri" w:hAnsi="Calibri" w:cs="Calibri"/>
                <w:sz w:val="17"/>
                <w:szCs w:val="17"/>
              </w:rPr>
              <w:t>JIS psychiatrická</w:t>
            </w:r>
            <w:r w:rsidRPr="2D6D4F0D">
              <w:rPr>
                <w:rFonts w:ascii="Calibri" w:eastAsia="Calibri" w:hAnsi="Calibri" w:cs="Calibri"/>
                <w:sz w:val="17"/>
                <w:szCs w:val="17"/>
                <w:lang w:val="en-US"/>
              </w:rPr>
              <w:t xml:space="preserve"> </w:t>
            </w:r>
          </w:p>
        </w:tc>
      </w:tr>
      <w:tr w:rsidR="1FF7BDDD" w14:paraId="39570BFA" w14:textId="77777777" w:rsidTr="2D6D4F0D">
        <w:trPr>
          <w:trHeight w:val="345"/>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13D11ECE" w14:textId="280B07D5" w:rsidR="1FF7BDDD" w:rsidRDefault="7061D2D2">
            <w:r w:rsidRPr="2D6D4F0D">
              <w:rPr>
                <w:rFonts w:ascii="Calibri" w:eastAsia="Calibri" w:hAnsi="Calibri" w:cs="Calibri"/>
                <w:sz w:val="17"/>
                <w:szCs w:val="17"/>
              </w:rPr>
              <w:t>00000354340</w:t>
            </w:r>
            <w:r w:rsidRPr="2D6D4F0D">
              <w:rPr>
                <w:rFonts w:ascii="Calibri" w:eastAsia="Calibri" w:hAnsi="Calibri" w:cs="Calibri"/>
                <w:b/>
                <w:bCs/>
                <w:sz w:val="17"/>
                <w:szCs w:val="17"/>
                <w:lang w:val="en-US"/>
              </w:rPr>
              <w:t xml:space="preserve">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6E45FB99" w14:textId="08FC5506" w:rsidR="1FF7BDDD" w:rsidRDefault="7061D2D2">
            <w:r w:rsidRPr="2D6D4F0D">
              <w:rPr>
                <w:rFonts w:ascii="Calibri" w:eastAsia="Calibri" w:hAnsi="Calibri" w:cs="Calibri"/>
                <w:sz w:val="17"/>
                <w:szCs w:val="17"/>
              </w:rPr>
              <w:t>578</w:t>
            </w:r>
            <w:r w:rsidRPr="2D6D4F0D">
              <w:rPr>
                <w:rFonts w:ascii="Calibri" w:eastAsia="Calibri" w:hAnsi="Calibri" w:cs="Calibri"/>
                <w:sz w:val="17"/>
                <w:szCs w:val="17"/>
                <w:lang w:val="en-US"/>
              </w:rPr>
              <w:t xml:space="preserve">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079371F1" w14:textId="6BDB7DBB" w:rsidR="1FF7BDDD" w:rsidRDefault="7061D2D2">
            <w:r w:rsidRPr="2D6D4F0D">
              <w:rPr>
                <w:rFonts w:ascii="Calibri" w:eastAsia="Calibri" w:hAnsi="Calibri" w:cs="Calibri"/>
                <w:sz w:val="17"/>
                <w:szCs w:val="17"/>
              </w:rPr>
              <w:t>drogové závislosti</w:t>
            </w:r>
            <w:r w:rsidRPr="2D6D4F0D">
              <w:rPr>
                <w:rFonts w:ascii="Calibri" w:eastAsia="Calibri" w:hAnsi="Calibri" w:cs="Calibri"/>
                <w:sz w:val="17"/>
                <w:szCs w:val="17"/>
                <w:lang w:val="en-US"/>
              </w:rPr>
              <w:t xml:space="preserve"> </w:t>
            </w:r>
          </w:p>
        </w:tc>
      </w:tr>
      <w:tr w:rsidR="1FF7BDDD" w14:paraId="4ED29868" w14:textId="77777777" w:rsidTr="2D6D4F0D">
        <w:trPr>
          <w:trHeight w:val="345"/>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54FA76F1" w14:textId="3649728E" w:rsidR="1FF7BDDD" w:rsidRDefault="7061D2D2">
            <w:r w:rsidRPr="2D6D4F0D">
              <w:rPr>
                <w:rFonts w:ascii="Calibri" w:eastAsia="Calibri" w:hAnsi="Calibri" w:cs="Calibri"/>
                <w:sz w:val="17"/>
                <w:szCs w:val="17"/>
              </w:rPr>
              <w:t>00000351924</w:t>
            </w:r>
            <w:r w:rsidRPr="2D6D4F0D">
              <w:rPr>
                <w:rFonts w:ascii="Calibri" w:eastAsia="Calibri" w:hAnsi="Calibri" w:cs="Calibri"/>
                <w:b/>
                <w:bCs/>
                <w:sz w:val="17"/>
                <w:szCs w:val="17"/>
                <w:lang w:val="en-US"/>
              </w:rPr>
              <w:t xml:space="preserve">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03A2CC67" w14:textId="5FCFE44E" w:rsidR="1FF7BDDD" w:rsidRDefault="7061D2D2">
            <w:r w:rsidRPr="2D6D4F0D">
              <w:rPr>
                <w:rFonts w:ascii="Calibri" w:eastAsia="Calibri" w:hAnsi="Calibri" w:cs="Calibri"/>
                <w:sz w:val="17"/>
                <w:szCs w:val="17"/>
              </w:rPr>
              <w:t>073</w:t>
            </w:r>
            <w:r w:rsidRPr="2D6D4F0D">
              <w:rPr>
                <w:rFonts w:ascii="Calibri" w:eastAsia="Calibri" w:hAnsi="Calibri" w:cs="Calibri"/>
                <w:sz w:val="17"/>
                <w:szCs w:val="17"/>
                <w:lang w:val="en-US"/>
              </w:rPr>
              <w:t xml:space="preserve">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62FD338E" w14:textId="0661E19B" w:rsidR="1FF7BDDD" w:rsidRDefault="7061D2D2">
            <w:r w:rsidRPr="2D6D4F0D">
              <w:rPr>
                <w:rFonts w:ascii="Calibri" w:eastAsia="Calibri" w:hAnsi="Calibri" w:cs="Calibri"/>
                <w:sz w:val="17"/>
                <w:szCs w:val="17"/>
              </w:rPr>
              <w:t>medicína drogových závislostí</w:t>
            </w:r>
            <w:r w:rsidRPr="2D6D4F0D">
              <w:rPr>
                <w:rFonts w:ascii="Calibri" w:eastAsia="Calibri" w:hAnsi="Calibri" w:cs="Calibri"/>
                <w:sz w:val="17"/>
                <w:szCs w:val="17"/>
                <w:lang w:val="en-US"/>
              </w:rPr>
              <w:t xml:space="preserve"> </w:t>
            </w:r>
          </w:p>
        </w:tc>
      </w:tr>
      <w:tr w:rsidR="1FF7BDDD" w14:paraId="49C4B35C" w14:textId="77777777" w:rsidTr="2D6D4F0D">
        <w:trPr>
          <w:trHeight w:val="345"/>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400F8F37" w14:textId="4D196FE1" w:rsidR="1FF7BDDD" w:rsidRDefault="7061D2D2">
            <w:r w:rsidRPr="2D6D4F0D">
              <w:rPr>
                <w:rFonts w:ascii="Calibri" w:eastAsia="Calibri" w:hAnsi="Calibri" w:cs="Calibri"/>
                <w:b/>
                <w:bCs/>
                <w:sz w:val="17"/>
                <w:szCs w:val="17"/>
              </w:rPr>
              <w:t xml:space="preserve">00000352021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717723AB" w14:textId="5B048CD3" w:rsidR="1FF7BDDD" w:rsidRDefault="7061D2D2">
            <w:r w:rsidRPr="2D6D4F0D">
              <w:rPr>
                <w:rFonts w:ascii="Calibri" w:eastAsia="Calibri" w:hAnsi="Calibri" w:cs="Calibri"/>
                <w:sz w:val="17"/>
                <w:szCs w:val="17"/>
              </w:rPr>
              <w:t xml:space="preserve">105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7264303A" w14:textId="20B5B8C5" w:rsidR="1FF7BDDD" w:rsidRDefault="7061D2D2">
            <w:r w:rsidRPr="2D6D4F0D">
              <w:rPr>
                <w:rFonts w:ascii="Calibri" w:eastAsia="Calibri" w:hAnsi="Calibri" w:cs="Calibri"/>
                <w:sz w:val="17"/>
                <w:szCs w:val="17"/>
              </w:rPr>
              <w:t>detská psychiatria</w:t>
            </w:r>
          </w:p>
        </w:tc>
      </w:tr>
    </w:tbl>
    <w:p w14:paraId="67222625" w14:textId="0F2A678D" w:rsidR="004947D9" w:rsidRDefault="004947D9" w:rsidP="1FF7BDDD">
      <w:pPr>
        <w:rPr>
          <w:rFonts w:eastAsia="Arial" w:cs="Arial"/>
        </w:rPr>
      </w:pPr>
    </w:p>
    <w:p w14:paraId="04EB1DF8" w14:textId="49CAF4B5" w:rsidR="004947D9" w:rsidRDefault="67F94736" w:rsidP="400DC5E3">
      <w:pPr>
        <w:rPr>
          <w:rFonts w:cs="Arial"/>
        </w:rPr>
      </w:pPr>
      <w:r w:rsidRPr="1FF7BDDD">
        <w:rPr>
          <w:rFonts w:eastAsia="Arial" w:cs="Arial"/>
        </w:rPr>
        <w:t>Reštrikciu pre Záznam zo zobrazovacieho vyšetrenia je možné vytvoriť len na pracoviskách - Psychiatria, Detská psychiatria, Sexuológia alebo Klinická psychológia</w:t>
      </w:r>
      <w:r w:rsidR="00FE667F" w:rsidRPr="1FF7BDDD">
        <w:rPr>
          <w:rFonts w:eastAsia="Arial" w:cs="Arial"/>
        </w:rPr>
        <w:t>. Zmenu na reštrikčnom zázname môže vytvoriť výlučne zdravotnícky pracovník, ktorý ho zapísal.</w:t>
      </w:r>
    </w:p>
    <w:p w14:paraId="65A32363" w14:textId="3966F264" w:rsidR="004947D9" w:rsidRDefault="004947D9" w:rsidP="400DC5E3">
      <w:pPr>
        <w:rPr>
          <w:rFonts w:cs="Arial"/>
        </w:rPr>
      </w:pPr>
    </w:p>
    <w:p w14:paraId="22F820E7" w14:textId="45BD0400" w:rsidR="00FE667F" w:rsidRDefault="00FE667F" w:rsidP="00FE667F">
      <w:pPr>
        <w:jc w:val="both"/>
        <w:rPr>
          <w:rFonts w:cs="Arial"/>
        </w:rPr>
      </w:pPr>
      <w:r>
        <w:t>Záznamy z</w:t>
      </w:r>
      <w:r w:rsidR="005C30E5">
        <w:t>o zobrazovacieho</w:t>
      </w:r>
      <w:r>
        <w:t> vyšetrenia sú sprístupňované zdravotníckemu pracovníkovi na základe oprávnení v súlade s platnou legislatívou</w:t>
      </w:r>
      <w:r w:rsidRPr="1FF7BDDD">
        <w:rPr>
          <w:rFonts w:cs="Arial"/>
        </w:rPr>
        <w:t>:</w:t>
      </w:r>
    </w:p>
    <w:p w14:paraId="241312AA" w14:textId="77777777" w:rsidR="00FE667F" w:rsidRPr="00962813" w:rsidRDefault="00FE667F" w:rsidP="00FE667F">
      <w:pPr>
        <w:pStyle w:val="Odsekzoznamu"/>
        <w:numPr>
          <w:ilvl w:val="0"/>
          <w:numId w:val="177"/>
        </w:numPr>
        <w:jc w:val="both"/>
      </w:pPr>
      <w:r>
        <w:t>k vlastným záznamom zdravotnícky pracovník môže pristupovať bez uvedenia dôvodu k prístupu aj bez súhlasu pacienta prostredníctvom eID/eDoPP,</w:t>
      </w:r>
    </w:p>
    <w:p w14:paraId="0ABFC7F2" w14:textId="77777777" w:rsidR="00FE667F" w:rsidRPr="00962813" w:rsidRDefault="00FE667F" w:rsidP="00FE667F">
      <w:pPr>
        <w:pStyle w:val="Odsekzoznamu"/>
        <w:numPr>
          <w:ilvl w:val="0"/>
          <w:numId w:val="177"/>
        </w:numPr>
        <w:jc w:val="both"/>
      </w:pPr>
      <w:r w:rsidRPr="1FF7BDDD">
        <w:rPr>
          <w:rFonts w:cs="Arial"/>
        </w:rPr>
        <w:t>Iný zdravotnícky pracovník môže pristúpiť k reštrikčnému záznamu bez citlivosti „5“ po udaní dôvodu prístupu (09 – Posúdenie zdravotnej spôsobilosti osoby),</w:t>
      </w:r>
    </w:p>
    <w:p w14:paraId="7A664DA0" w14:textId="77777777" w:rsidR="00FE667F" w:rsidRDefault="00FE667F" w:rsidP="00FE667F">
      <w:pPr>
        <w:pStyle w:val="Odsekzoznamu"/>
        <w:numPr>
          <w:ilvl w:val="0"/>
          <w:numId w:val="177"/>
        </w:numPr>
        <w:jc w:val="both"/>
      </w:pPr>
      <w:r>
        <w:t>Iný zdravotnícky pracovník môže pristúpiť k reštrikčnému záznamu s uvedením citlivosti „5“ s uvedením dôvodu prístupu (</w:t>
      </w:r>
      <w:r w:rsidRPr="1FF7BDDD">
        <w:rPr>
          <w:rFonts w:cs="Arial"/>
        </w:rPr>
        <w:t xml:space="preserve">09 – Posúdenie zdravotnej spôsobilosti osoby) so </w:t>
      </w:r>
      <w:r>
        <w:t>súhlasom pacienta prostredníctvom eID/ eDoPP</w:t>
      </w:r>
      <w:r w:rsidRPr="1FF7BDDD">
        <w:rPr>
          <w:rFonts w:cs="Arial"/>
        </w:rPr>
        <w:t>.</w:t>
      </w:r>
    </w:p>
    <w:p w14:paraId="770F5B09" w14:textId="04C9540B" w:rsidR="00893437" w:rsidRDefault="004947D9" w:rsidP="664D7F04">
      <w:pPr>
        <w:spacing w:before="0" w:after="200" w:line="276" w:lineRule="auto"/>
        <w:rPr>
          <w:rFonts w:cs="Arial"/>
          <w:lang w:val="en-US"/>
        </w:rPr>
      </w:pPr>
      <w:r>
        <w:br w:type="page"/>
      </w:r>
      <w:r w:rsidR="659BFA6B" w:rsidRPr="1FF7BDDD">
        <w:rPr>
          <w:rFonts w:cs="Arial"/>
          <w:lang w:val="en-US"/>
        </w:rPr>
        <w:lastRenderedPageBreak/>
        <w:t>Ak zapisuje zdravotnícky pracovník výsledok z vyšetrenia vo verzii VER00 aj s reštrikciou a následne zapisuje uzavretý záznam vo VER01 a tento má mať tiež evidovanú reštrikciu je potrebné ju aj pre tento záznam zapísať znova. Záznam o reštrikcii sa z verzii VER00 záznamu z vyšetrenia automaticky neprenáša na novú verziu VER01 záznamu z vyšetrenia.</w:t>
      </w:r>
    </w:p>
    <w:p w14:paraId="0B5622F3" w14:textId="6F2104E3" w:rsidR="00893437" w:rsidRDefault="00893437" w:rsidP="664D7F04">
      <w:pPr>
        <w:spacing w:before="0" w:after="200" w:line="276" w:lineRule="auto"/>
      </w:pPr>
    </w:p>
    <w:p w14:paraId="4BDCA7A3" w14:textId="77777777" w:rsidR="0030516E" w:rsidRPr="00D95A9D" w:rsidRDefault="4B1F096C" w:rsidP="0030516E">
      <w:pPr>
        <w:jc w:val="both"/>
      </w:pPr>
      <w:r w:rsidRPr="00D95A9D">
        <w:t xml:space="preserve">Zobrazovacie vyšetrenie je vytvorené pre: </w:t>
      </w:r>
    </w:p>
    <w:tbl>
      <w:tblPr>
        <w:tblW w:w="8720" w:type="dxa"/>
        <w:tblCellMar>
          <w:left w:w="70" w:type="dxa"/>
          <w:right w:w="70" w:type="dxa"/>
        </w:tblCellMar>
        <w:tblLook w:val="04A0" w:firstRow="1" w:lastRow="0" w:firstColumn="1" w:lastColumn="0" w:noHBand="0" w:noVBand="1"/>
      </w:tblPr>
      <w:tblGrid>
        <w:gridCol w:w="1550"/>
        <w:gridCol w:w="7170"/>
      </w:tblGrid>
      <w:tr w:rsidR="000F5A60" w:rsidRPr="00844716" w14:paraId="4D8A55B0" w14:textId="77777777" w:rsidTr="6DE4F7B8">
        <w:trPr>
          <w:trHeight w:val="508"/>
        </w:trPr>
        <w:tc>
          <w:tcPr>
            <w:tcW w:w="1550" w:type="dxa"/>
            <w:tcBorders>
              <w:top w:val="single" w:sz="8" w:space="0" w:color="auto"/>
              <w:left w:val="single" w:sz="8" w:space="0" w:color="auto"/>
              <w:bottom w:val="nil"/>
              <w:right w:val="single" w:sz="4" w:space="0" w:color="auto"/>
            </w:tcBorders>
            <w:shd w:val="clear" w:color="auto" w:fill="002060"/>
            <w:vAlign w:val="center"/>
            <w:hideMark/>
          </w:tcPr>
          <w:p w14:paraId="118E0AAC" w14:textId="77777777" w:rsidR="000F5A60" w:rsidRPr="00844716" w:rsidRDefault="4B1F096C" w:rsidP="00893437">
            <w:pPr>
              <w:rPr>
                <w:rFonts w:ascii="Calibri" w:eastAsia="Calibri" w:hAnsi="Calibri" w:cs="Calibri"/>
                <w:b/>
                <w:bCs/>
                <w:lang w:eastAsia="sk-SK"/>
              </w:rPr>
            </w:pPr>
            <w:r w:rsidRPr="00844716">
              <w:rPr>
                <w:rFonts w:ascii="Calibri" w:eastAsia="Calibri" w:hAnsi="Calibri" w:cs="Calibri"/>
                <w:b/>
                <w:bCs/>
                <w:lang w:eastAsia="sk-SK"/>
              </w:rPr>
              <w:t>Odborné zameranie - kód</w:t>
            </w:r>
          </w:p>
        </w:tc>
        <w:tc>
          <w:tcPr>
            <w:tcW w:w="7170" w:type="dxa"/>
            <w:tcBorders>
              <w:top w:val="single" w:sz="8" w:space="0" w:color="auto"/>
              <w:left w:val="nil"/>
              <w:bottom w:val="nil"/>
              <w:right w:val="single" w:sz="4" w:space="0" w:color="auto"/>
            </w:tcBorders>
            <w:shd w:val="clear" w:color="auto" w:fill="002060"/>
            <w:vAlign w:val="center"/>
            <w:hideMark/>
          </w:tcPr>
          <w:p w14:paraId="113C3357" w14:textId="77777777" w:rsidR="000F5A60" w:rsidRPr="00844716" w:rsidRDefault="4B1F096C" w:rsidP="4B1F096C">
            <w:pPr>
              <w:rPr>
                <w:rFonts w:ascii="Calibri" w:eastAsia="Calibri" w:hAnsi="Calibri" w:cs="Calibri"/>
                <w:b/>
                <w:bCs/>
                <w:lang w:eastAsia="sk-SK"/>
              </w:rPr>
            </w:pPr>
            <w:r w:rsidRPr="00844716">
              <w:rPr>
                <w:rFonts w:ascii="Calibri" w:eastAsia="Calibri" w:hAnsi="Calibri" w:cs="Calibri"/>
                <w:b/>
                <w:bCs/>
                <w:lang w:eastAsia="sk-SK"/>
              </w:rPr>
              <w:t>Odborné zameranie – názov</w:t>
            </w:r>
          </w:p>
        </w:tc>
      </w:tr>
      <w:tr w:rsidR="005978BF" w:rsidRPr="00844716" w14:paraId="7F6D97A8" w14:textId="77777777" w:rsidTr="6DE4F7B8">
        <w:trPr>
          <w:trHeight w:val="285"/>
        </w:trPr>
        <w:tc>
          <w:tcPr>
            <w:tcW w:w="15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062CE9" w14:textId="2872CF97"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023</w:t>
            </w:r>
          </w:p>
        </w:tc>
        <w:tc>
          <w:tcPr>
            <w:tcW w:w="7170" w:type="dxa"/>
            <w:tcBorders>
              <w:top w:val="single" w:sz="4" w:space="0" w:color="auto"/>
              <w:left w:val="nil"/>
              <w:bottom w:val="single" w:sz="4" w:space="0" w:color="auto"/>
              <w:right w:val="single" w:sz="4" w:space="0" w:color="auto"/>
            </w:tcBorders>
            <w:shd w:val="clear" w:color="auto" w:fill="auto"/>
            <w:noWrap/>
            <w:vAlign w:val="center"/>
            <w:hideMark/>
          </w:tcPr>
          <w:p w14:paraId="3AF5B6AB" w14:textId="2E5B3727"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Rádiológia</w:t>
            </w:r>
          </w:p>
        </w:tc>
      </w:tr>
      <w:tr w:rsidR="005978BF" w:rsidRPr="00844716" w14:paraId="2C9FE256" w14:textId="77777777" w:rsidTr="6DE4F7B8">
        <w:trPr>
          <w:trHeight w:val="285"/>
        </w:trPr>
        <w:tc>
          <w:tcPr>
            <w:tcW w:w="15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600A8F" w14:textId="7A1E9E31"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043</w:t>
            </w:r>
          </w:p>
        </w:tc>
        <w:tc>
          <w:tcPr>
            <w:tcW w:w="7170" w:type="dxa"/>
            <w:tcBorders>
              <w:top w:val="single" w:sz="4" w:space="0" w:color="auto"/>
              <w:left w:val="nil"/>
              <w:bottom w:val="single" w:sz="4" w:space="0" w:color="auto"/>
              <w:right w:val="single" w:sz="4" w:space="0" w:color="auto"/>
            </w:tcBorders>
            <w:shd w:val="clear" w:color="auto" w:fill="auto"/>
            <w:noWrap/>
            <w:vAlign w:val="center"/>
          </w:tcPr>
          <w:p w14:paraId="4181D39C" w14:textId="5672EFA0"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Radiačná onkológia</w:t>
            </w:r>
          </w:p>
        </w:tc>
      </w:tr>
      <w:tr w:rsidR="005978BF" w:rsidRPr="00844716" w14:paraId="44BB6D64" w14:textId="77777777" w:rsidTr="6DE4F7B8">
        <w:trPr>
          <w:trHeight w:val="285"/>
        </w:trPr>
        <w:tc>
          <w:tcPr>
            <w:tcW w:w="15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BACED8" w14:textId="7B613A38"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047</w:t>
            </w:r>
          </w:p>
        </w:tc>
        <w:tc>
          <w:tcPr>
            <w:tcW w:w="7170" w:type="dxa"/>
            <w:tcBorders>
              <w:top w:val="single" w:sz="4" w:space="0" w:color="auto"/>
              <w:left w:val="nil"/>
              <w:bottom w:val="single" w:sz="4" w:space="0" w:color="auto"/>
              <w:right w:val="single" w:sz="4" w:space="0" w:color="auto"/>
            </w:tcBorders>
            <w:shd w:val="clear" w:color="auto" w:fill="auto"/>
            <w:noWrap/>
            <w:vAlign w:val="center"/>
          </w:tcPr>
          <w:p w14:paraId="759DE086" w14:textId="083BB4D3"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Nukleárna medicína</w:t>
            </w:r>
          </w:p>
        </w:tc>
      </w:tr>
      <w:tr w:rsidR="005978BF" w:rsidRPr="00844716" w14:paraId="33E429A1" w14:textId="77777777" w:rsidTr="6DE4F7B8">
        <w:trPr>
          <w:trHeight w:val="285"/>
        </w:trPr>
        <w:tc>
          <w:tcPr>
            <w:tcW w:w="1550" w:type="dxa"/>
            <w:tcBorders>
              <w:top w:val="nil"/>
              <w:left w:val="single" w:sz="4" w:space="0" w:color="auto"/>
              <w:bottom w:val="single" w:sz="4" w:space="0" w:color="auto"/>
              <w:right w:val="single" w:sz="4" w:space="0" w:color="auto"/>
            </w:tcBorders>
            <w:shd w:val="clear" w:color="auto" w:fill="auto"/>
            <w:noWrap/>
            <w:vAlign w:val="center"/>
            <w:hideMark/>
          </w:tcPr>
          <w:p w14:paraId="656060C7" w14:textId="65C57A07"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187</w:t>
            </w:r>
          </w:p>
        </w:tc>
        <w:tc>
          <w:tcPr>
            <w:tcW w:w="7170" w:type="dxa"/>
            <w:tcBorders>
              <w:top w:val="nil"/>
              <w:left w:val="nil"/>
              <w:bottom w:val="single" w:sz="4" w:space="0" w:color="auto"/>
              <w:right w:val="single" w:sz="4" w:space="0" w:color="auto"/>
            </w:tcBorders>
            <w:shd w:val="clear" w:color="auto" w:fill="auto"/>
            <w:noWrap/>
            <w:vAlign w:val="center"/>
            <w:hideMark/>
          </w:tcPr>
          <w:p w14:paraId="3D6DAF20" w14:textId="3C2AEE14"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Funkčná diagnostika</w:t>
            </w:r>
          </w:p>
        </w:tc>
      </w:tr>
      <w:tr w:rsidR="005978BF" w:rsidRPr="00844716" w14:paraId="36CE45C7" w14:textId="77777777" w:rsidTr="6DE4F7B8">
        <w:trPr>
          <w:trHeight w:val="285"/>
        </w:trPr>
        <w:tc>
          <w:tcPr>
            <w:tcW w:w="1550" w:type="dxa"/>
            <w:tcBorders>
              <w:top w:val="nil"/>
              <w:left w:val="single" w:sz="4" w:space="0" w:color="auto"/>
              <w:bottom w:val="single" w:sz="4" w:space="0" w:color="auto"/>
              <w:right w:val="single" w:sz="4" w:space="0" w:color="auto"/>
            </w:tcBorders>
            <w:shd w:val="clear" w:color="auto" w:fill="auto"/>
            <w:noWrap/>
            <w:vAlign w:val="center"/>
            <w:hideMark/>
          </w:tcPr>
          <w:p w14:paraId="531DD882" w14:textId="4C14893D"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212</w:t>
            </w:r>
          </w:p>
        </w:tc>
        <w:tc>
          <w:tcPr>
            <w:tcW w:w="7170" w:type="dxa"/>
            <w:tcBorders>
              <w:top w:val="nil"/>
              <w:left w:val="nil"/>
              <w:bottom w:val="single" w:sz="4" w:space="0" w:color="auto"/>
              <w:right w:val="single" w:sz="4" w:space="0" w:color="auto"/>
            </w:tcBorders>
            <w:shd w:val="clear" w:color="auto" w:fill="auto"/>
            <w:noWrap/>
            <w:vAlign w:val="center"/>
            <w:hideMark/>
          </w:tcPr>
          <w:p w14:paraId="3B07D6F5" w14:textId="51DA6A7B"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Sonografia</w:t>
            </w:r>
          </w:p>
        </w:tc>
      </w:tr>
      <w:tr w:rsidR="005978BF" w:rsidRPr="00844716" w14:paraId="22C39D49" w14:textId="77777777" w:rsidTr="6DE4F7B8">
        <w:trPr>
          <w:trHeight w:val="285"/>
        </w:trPr>
        <w:tc>
          <w:tcPr>
            <w:tcW w:w="1550" w:type="dxa"/>
            <w:tcBorders>
              <w:top w:val="nil"/>
              <w:left w:val="single" w:sz="4" w:space="0" w:color="auto"/>
              <w:bottom w:val="single" w:sz="4" w:space="0" w:color="auto"/>
              <w:right w:val="single" w:sz="4" w:space="0" w:color="auto"/>
            </w:tcBorders>
            <w:shd w:val="clear" w:color="auto" w:fill="auto"/>
            <w:noWrap/>
            <w:vAlign w:val="center"/>
            <w:hideMark/>
          </w:tcPr>
          <w:p w14:paraId="2257B5CB" w14:textId="37C1A7C3"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228</w:t>
            </w:r>
          </w:p>
        </w:tc>
        <w:tc>
          <w:tcPr>
            <w:tcW w:w="7170" w:type="dxa"/>
            <w:tcBorders>
              <w:top w:val="nil"/>
              <w:left w:val="nil"/>
              <w:bottom w:val="single" w:sz="4" w:space="0" w:color="auto"/>
              <w:right w:val="single" w:sz="4" w:space="0" w:color="auto"/>
            </w:tcBorders>
            <w:shd w:val="clear" w:color="auto" w:fill="auto"/>
            <w:noWrap/>
            <w:vAlign w:val="center"/>
            <w:hideMark/>
          </w:tcPr>
          <w:p w14:paraId="19E5DFB3" w14:textId="0FF9D351"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Magnetická rezonancia</w:t>
            </w:r>
          </w:p>
        </w:tc>
      </w:tr>
      <w:tr w:rsidR="005978BF" w:rsidRPr="00844716" w14:paraId="0F7168A7" w14:textId="77777777" w:rsidTr="6DE4F7B8">
        <w:trPr>
          <w:trHeight w:val="285"/>
        </w:trPr>
        <w:tc>
          <w:tcPr>
            <w:tcW w:w="1550" w:type="dxa"/>
            <w:tcBorders>
              <w:top w:val="nil"/>
              <w:left w:val="single" w:sz="4" w:space="0" w:color="auto"/>
              <w:bottom w:val="single" w:sz="4" w:space="0" w:color="auto"/>
              <w:right w:val="single" w:sz="4" w:space="0" w:color="auto"/>
            </w:tcBorders>
            <w:shd w:val="clear" w:color="auto" w:fill="auto"/>
            <w:noWrap/>
            <w:vAlign w:val="center"/>
            <w:hideMark/>
          </w:tcPr>
          <w:p w14:paraId="4575C965" w14:textId="0EC6B77C"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232</w:t>
            </w:r>
          </w:p>
        </w:tc>
        <w:tc>
          <w:tcPr>
            <w:tcW w:w="7170" w:type="dxa"/>
            <w:tcBorders>
              <w:top w:val="nil"/>
              <w:left w:val="nil"/>
              <w:bottom w:val="single" w:sz="4" w:space="0" w:color="auto"/>
              <w:right w:val="single" w:sz="4" w:space="0" w:color="auto"/>
            </w:tcBorders>
            <w:shd w:val="clear" w:color="auto" w:fill="auto"/>
            <w:noWrap/>
            <w:vAlign w:val="center"/>
            <w:hideMark/>
          </w:tcPr>
          <w:p w14:paraId="52BBF34B" w14:textId="75231CC2"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Osteodenzitometria</w:t>
            </w:r>
          </w:p>
        </w:tc>
      </w:tr>
      <w:tr w:rsidR="005978BF" w:rsidRPr="00844716" w14:paraId="1A0F6E9F" w14:textId="77777777" w:rsidTr="6DE4F7B8">
        <w:trPr>
          <w:trHeight w:val="285"/>
        </w:trPr>
        <w:tc>
          <w:tcPr>
            <w:tcW w:w="1550" w:type="dxa"/>
            <w:tcBorders>
              <w:top w:val="nil"/>
              <w:left w:val="single" w:sz="4" w:space="0" w:color="auto"/>
              <w:bottom w:val="single" w:sz="4" w:space="0" w:color="auto"/>
              <w:right w:val="single" w:sz="4" w:space="0" w:color="auto"/>
            </w:tcBorders>
            <w:shd w:val="clear" w:color="auto" w:fill="auto"/>
            <w:noWrap/>
            <w:vAlign w:val="center"/>
            <w:hideMark/>
          </w:tcPr>
          <w:p w14:paraId="0CC8916F" w14:textId="7FE57021"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247</w:t>
            </w:r>
          </w:p>
        </w:tc>
        <w:tc>
          <w:tcPr>
            <w:tcW w:w="7170" w:type="dxa"/>
            <w:tcBorders>
              <w:top w:val="nil"/>
              <w:left w:val="nil"/>
              <w:bottom w:val="single" w:sz="4" w:space="0" w:color="auto"/>
              <w:right w:val="single" w:sz="4" w:space="0" w:color="auto"/>
            </w:tcBorders>
            <w:shd w:val="clear" w:color="auto" w:fill="auto"/>
            <w:noWrap/>
            <w:vAlign w:val="center"/>
            <w:hideMark/>
          </w:tcPr>
          <w:p w14:paraId="057FFCBC" w14:textId="764946ED"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Ultrazvuk v gynekológii a pôrodníctve</w:t>
            </w:r>
          </w:p>
        </w:tc>
      </w:tr>
      <w:tr w:rsidR="005978BF" w:rsidRPr="00844716" w14:paraId="7E32EE2B" w14:textId="77777777" w:rsidTr="6DE4F7B8">
        <w:trPr>
          <w:trHeight w:val="285"/>
        </w:trPr>
        <w:tc>
          <w:tcPr>
            <w:tcW w:w="1550" w:type="dxa"/>
            <w:tcBorders>
              <w:top w:val="nil"/>
              <w:left w:val="single" w:sz="4" w:space="0" w:color="auto"/>
              <w:bottom w:val="single" w:sz="4" w:space="0" w:color="auto"/>
              <w:right w:val="single" w:sz="4" w:space="0" w:color="auto"/>
            </w:tcBorders>
            <w:shd w:val="clear" w:color="auto" w:fill="auto"/>
            <w:noWrap/>
            <w:vAlign w:val="center"/>
            <w:hideMark/>
          </w:tcPr>
          <w:p w14:paraId="5D1397B0" w14:textId="5FABFB22"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279</w:t>
            </w:r>
          </w:p>
        </w:tc>
        <w:tc>
          <w:tcPr>
            <w:tcW w:w="7170" w:type="dxa"/>
            <w:tcBorders>
              <w:top w:val="nil"/>
              <w:left w:val="nil"/>
              <w:bottom w:val="single" w:sz="4" w:space="0" w:color="auto"/>
              <w:right w:val="single" w:sz="4" w:space="0" w:color="auto"/>
            </w:tcBorders>
            <w:shd w:val="clear" w:color="auto" w:fill="auto"/>
            <w:noWrap/>
            <w:vAlign w:val="center"/>
            <w:hideMark/>
          </w:tcPr>
          <w:p w14:paraId="53AF112E" w14:textId="764F214C"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Echokardiografia a ultrazvukové vyšetrenie cievneho systému</w:t>
            </w:r>
          </w:p>
        </w:tc>
      </w:tr>
      <w:tr w:rsidR="005978BF" w:rsidRPr="00844716" w14:paraId="49DAD453" w14:textId="77777777" w:rsidTr="6DE4F7B8">
        <w:trPr>
          <w:trHeight w:val="285"/>
        </w:trPr>
        <w:tc>
          <w:tcPr>
            <w:tcW w:w="1550" w:type="dxa"/>
            <w:tcBorders>
              <w:top w:val="nil"/>
              <w:left w:val="single" w:sz="4" w:space="0" w:color="auto"/>
              <w:bottom w:val="single" w:sz="4" w:space="0" w:color="auto"/>
              <w:right w:val="single" w:sz="4" w:space="0" w:color="auto"/>
            </w:tcBorders>
            <w:shd w:val="clear" w:color="auto" w:fill="auto"/>
            <w:noWrap/>
            <w:vAlign w:val="center"/>
            <w:hideMark/>
          </w:tcPr>
          <w:p w14:paraId="02E7ED5F" w14:textId="7E71B1BD"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303</w:t>
            </w:r>
          </w:p>
        </w:tc>
        <w:tc>
          <w:tcPr>
            <w:tcW w:w="7170" w:type="dxa"/>
            <w:tcBorders>
              <w:top w:val="nil"/>
              <w:left w:val="nil"/>
              <w:bottom w:val="single" w:sz="4" w:space="0" w:color="auto"/>
              <w:right w:val="single" w:sz="4" w:space="0" w:color="auto"/>
            </w:tcBorders>
            <w:shd w:val="clear" w:color="auto" w:fill="auto"/>
            <w:noWrap/>
            <w:vAlign w:val="center"/>
            <w:hideMark/>
          </w:tcPr>
          <w:p w14:paraId="168A11D5" w14:textId="621F8984"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Abdominálna ultrasonografia u dospelých</w:t>
            </w:r>
          </w:p>
        </w:tc>
      </w:tr>
      <w:tr w:rsidR="005978BF" w:rsidRPr="00844716" w14:paraId="3357B24D" w14:textId="77777777" w:rsidTr="6DE4F7B8">
        <w:trPr>
          <w:trHeight w:val="285"/>
        </w:trPr>
        <w:tc>
          <w:tcPr>
            <w:tcW w:w="1550" w:type="dxa"/>
            <w:tcBorders>
              <w:top w:val="nil"/>
              <w:left w:val="single" w:sz="4" w:space="0" w:color="auto"/>
              <w:bottom w:val="single" w:sz="4" w:space="0" w:color="auto"/>
              <w:right w:val="single" w:sz="4" w:space="0" w:color="auto"/>
            </w:tcBorders>
            <w:shd w:val="clear" w:color="auto" w:fill="auto"/>
            <w:noWrap/>
            <w:vAlign w:val="center"/>
            <w:hideMark/>
          </w:tcPr>
          <w:p w14:paraId="6B104A9E" w14:textId="58AAE1B8"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343</w:t>
            </w:r>
          </w:p>
        </w:tc>
        <w:tc>
          <w:tcPr>
            <w:tcW w:w="7170" w:type="dxa"/>
            <w:tcBorders>
              <w:top w:val="nil"/>
              <w:left w:val="nil"/>
              <w:bottom w:val="single" w:sz="4" w:space="0" w:color="auto"/>
              <w:right w:val="single" w:sz="4" w:space="0" w:color="auto"/>
            </w:tcBorders>
            <w:shd w:val="clear" w:color="auto" w:fill="auto"/>
            <w:noWrap/>
            <w:vAlign w:val="center"/>
            <w:hideMark/>
          </w:tcPr>
          <w:p w14:paraId="6B0B80C3" w14:textId="1DC434A5"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Špeciálna rádiológia</w:t>
            </w:r>
          </w:p>
        </w:tc>
      </w:tr>
      <w:tr w:rsidR="005978BF" w:rsidRPr="00844716" w14:paraId="2CF7A875" w14:textId="77777777" w:rsidTr="6DE4F7B8">
        <w:trPr>
          <w:trHeight w:val="285"/>
        </w:trPr>
        <w:tc>
          <w:tcPr>
            <w:tcW w:w="1550" w:type="dxa"/>
            <w:tcBorders>
              <w:top w:val="nil"/>
              <w:left w:val="single" w:sz="4" w:space="0" w:color="auto"/>
              <w:bottom w:val="single" w:sz="4" w:space="0" w:color="auto"/>
              <w:right w:val="single" w:sz="4" w:space="0" w:color="auto"/>
            </w:tcBorders>
            <w:shd w:val="clear" w:color="auto" w:fill="auto"/>
            <w:noWrap/>
            <w:vAlign w:val="center"/>
            <w:hideMark/>
          </w:tcPr>
          <w:p w14:paraId="465FF862" w14:textId="0F031D21"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349</w:t>
            </w:r>
          </w:p>
        </w:tc>
        <w:tc>
          <w:tcPr>
            <w:tcW w:w="7170" w:type="dxa"/>
            <w:tcBorders>
              <w:top w:val="nil"/>
              <w:left w:val="nil"/>
              <w:bottom w:val="single" w:sz="4" w:space="0" w:color="auto"/>
              <w:right w:val="single" w:sz="4" w:space="0" w:color="auto"/>
            </w:tcBorders>
            <w:shd w:val="clear" w:color="auto" w:fill="auto"/>
            <w:noWrap/>
            <w:vAlign w:val="center"/>
            <w:hideMark/>
          </w:tcPr>
          <w:p w14:paraId="6AC89B38" w14:textId="46762D33"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Vyšetrovacie metódy v kardiológii</w:t>
            </w:r>
          </w:p>
        </w:tc>
      </w:tr>
      <w:tr w:rsidR="005978BF" w:rsidRPr="00844716" w14:paraId="4DD52937" w14:textId="77777777" w:rsidTr="6DE4F7B8">
        <w:trPr>
          <w:trHeight w:val="285"/>
        </w:trPr>
        <w:tc>
          <w:tcPr>
            <w:tcW w:w="1550" w:type="dxa"/>
            <w:tcBorders>
              <w:top w:val="nil"/>
              <w:left w:val="single" w:sz="4" w:space="0" w:color="auto"/>
              <w:bottom w:val="single" w:sz="4" w:space="0" w:color="auto"/>
              <w:right w:val="single" w:sz="4" w:space="0" w:color="auto"/>
            </w:tcBorders>
            <w:shd w:val="clear" w:color="auto" w:fill="auto"/>
            <w:noWrap/>
            <w:vAlign w:val="center"/>
          </w:tcPr>
          <w:p w14:paraId="340666BF" w14:textId="1E85A261"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393</w:t>
            </w:r>
          </w:p>
        </w:tc>
        <w:tc>
          <w:tcPr>
            <w:tcW w:w="7170" w:type="dxa"/>
            <w:tcBorders>
              <w:top w:val="nil"/>
              <w:left w:val="nil"/>
              <w:bottom w:val="single" w:sz="4" w:space="0" w:color="auto"/>
              <w:right w:val="single" w:sz="4" w:space="0" w:color="auto"/>
            </w:tcBorders>
            <w:shd w:val="clear" w:color="auto" w:fill="auto"/>
            <w:noWrap/>
            <w:vAlign w:val="center"/>
          </w:tcPr>
          <w:p w14:paraId="74A089D8" w14:textId="7DA06EF5"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Pediatrická rádiológia</w:t>
            </w:r>
          </w:p>
        </w:tc>
      </w:tr>
      <w:tr w:rsidR="005978BF" w:rsidRPr="00844716" w14:paraId="384EE6DB" w14:textId="77777777" w:rsidTr="6DE4F7B8">
        <w:trPr>
          <w:trHeight w:val="285"/>
        </w:trPr>
        <w:tc>
          <w:tcPr>
            <w:tcW w:w="1550" w:type="dxa"/>
            <w:tcBorders>
              <w:top w:val="nil"/>
              <w:left w:val="single" w:sz="4" w:space="0" w:color="auto"/>
              <w:bottom w:val="single" w:sz="4" w:space="0" w:color="auto"/>
              <w:right w:val="single" w:sz="4" w:space="0" w:color="auto"/>
            </w:tcBorders>
            <w:shd w:val="clear" w:color="auto" w:fill="auto"/>
            <w:noWrap/>
            <w:vAlign w:val="center"/>
            <w:hideMark/>
          </w:tcPr>
          <w:p w14:paraId="059B05AA" w14:textId="03A899EF" w:rsidR="005978BF" w:rsidRPr="00844716" w:rsidRDefault="005978BF" w:rsidP="005978BF">
            <w:pPr>
              <w:rPr>
                <w:rFonts w:asciiTheme="minorHAnsi" w:eastAsiaTheme="minorEastAsia" w:hAnsiTheme="minorHAnsi" w:cstheme="minorBidi"/>
                <w:lang w:eastAsia="sk-SK"/>
              </w:rPr>
            </w:pPr>
            <w:r w:rsidRPr="00844716">
              <w:rPr>
                <w:rFonts w:ascii="Calibri" w:hAnsi="Calibri"/>
              </w:rPr>
              <w:t>533</w:t>
            </w:r>
          </w:p>
        </w:tc>
        <w:tc>
          <w:tcPr>
            <w:tcW w:w="7170" w:type="dxa"/>
            <w:tcBorders>
              <w:top w:val="nil"/>
              <w:left w:val="nil"/>
              <w:bottom w:val="single" w:sz="4" w:space="0" w:color="auto"/>
              <w:right w:val="single" w:sz="4" w:space="0" w:color="auto"/>
            </w:tcBorders>
            <w:shd w:val="clear" w:color="auto" w:fill="auto"/>
            <w:noWrap/>
            <w:vAlign w:val="center"/>
            <w:hideMark/>
          </w:tcPr>
          <w:p w14:paraId="273506B4" w14:textId="313D72C5"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Ultrazvukové vyšetrovacie metódy</w:t>
            </w:r>
          </w:p>
        </w:tc>
      </w:tr>
      <w:tr w:rsidR="005978BF" w:rsidRPr="00844716" w14:paraId="67611260" w14:textId="77777777" w:rsidTr="6DE4F7B8">
        <w:trPr>
          <w:trHeight w:val="285"/>
        </w:trPr>
        <w:tc>
          <w:tcPr>
            <w:tcW w:w="1550" w:type="dxa"/>
            <w:tcBorders>
              <w:top w:val="nil"/>
              <w:left w:val="single" w:sz="4" w:space="0" w:color="auto"/>
              <w:bottom w:val="single" w:sz="4" w:space="0" w:color="auto"/>
              <w:right w:val="single" w:sz="4" w:space="0" w:color="auto"/>
            </w:tcBorders>
            <w:shd w:val="clear" w:color="auto" w:fill="auto"/>
            <w:noWrap/>
            <w:vAlign w:val="center"/>
          </w:tcPr>
          <w:p w14:paraId="45FB33A1" w14:textId="590620D0" w:rsidR="005978BF" w:rsidRPr="00844716" w:rsidRDefault="005978BF" w:rsidP="005978BF">
            <w:pPr>
              <w:rPr>
                <w:rFonts w:asciiTheme="minorHAnsi" w:eastAsiaTheme="minorEastAsia" w:hAnsiTheme="minorHAnsi" w:cstheme="minorBidi"/>
                <w:lang w:eastAsia="sk-SK"/>
              </w:rPr>
            </w:pPr>
            <w:r w:rsidRPr="00844716">
              <w:rPr>
                <w:rFonts w:ascii="Calibri" w:hAnsi="Calibri"/>
              </w:rPr>
              <w:t>534</w:t>
            </w:r>
          </w:p>
        </w:tc>
        <w:tc>
          <w:tcPr>
            <w:tcW w:w="7170" w:type="dxa"/>
            <w:tcBorders>
              <w:top w:val="nil"/>
              <w:left w:val="nil"/>
              <w:bottom w:val="single" w:sz="4" w:space="0" w:color="auto"/>
              <w:right w:val="single" w:sz="4" w:space="0" w:color="auto"/>
            </w:tcBorders>
            <w:shd w:val="clear" w:color="auto" w:fill="auto"/>
            <w:noWrap/>
            <w:vAlign w:val="center"/>
          </w:tcPr>
          <w:p w14:paraId="50F879AF" w14:textId="501E9CE1"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Utrazvukové vyšetrovacie metódy v pôrodníctve</w:t>
            </w:r>
          </w:p>
        </w:tc>
      </w:tr>
      <w:tr w:rsidR="005978BF" w:rsidRPr="00844716" w14:paraId="47A8E0A3" w14:textId="77777777" w:rsidTr="6DE4F7B8">
        <w:trPr>
          <w:trHeight w:val="285"/>
        </w:trPr>
        <w:tc>
          <w:tcPr>
            <w:tcW w:w="1550" w:type="dxa"/>
            <w:tcBorders>
              <w:top w:val="nil"/>
              <w:left w:val="single" w:sz="4" w:space="0" w:color="auto"/>
              <w:bottom w:val="single" w:sz="4" w:space="0" w:color="auto"/>
              <w:right w:val="single" w:sz="4" w:space="0" w:color="auto"/>
            </w:tcBorders>
            <w:shd w:val="clear" w:color="auto" w:fill="auto"/>
            <w:noWrap/>
            <w:vAlign w:val="center"/>
          </w:tcPr>
          <w:p w14:paraId="120AEAFC" w14:textId="4BEA4FDD"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535</w:t>
            </w:r>
          </w:p>
        </w:tc>
        <w:tc>
          <w:tcPr>
            <w:tcW w:w="7170" w:type="dxa"/>
            <w:tcBorders>
              <w:top w:val="nil"/>
              <w:left w:val="nil"/>
              <w:bottom w:val="single" w:sz="4" w:space="0" w:color="auto"/>
              <w:right w:val="single" w:sz="4" w:space="0" w:color="auto"/>
            </w:tcBorders>
            <w:shd w:val="clear" w:color="auto" w:fill="auto"/>
            <w:noWrap/>
            <w:vAlign w:val="center"/>
          </w:tcPr>
          <w:p w14:paraId="47E56D8F" w14:textId="59329604"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Urogenitálna rádiológia</w:t>
            </w:r>
          </w:p>
        </w:tc>
      </w:tr>
      <w:tr w:rsidR="005978BF" w:rsidRPr="00844716" w14:paraId="63FCCF23" w14:textId="77777777" w:rsidTr="6DE4F7B8">
        <w:trPr>
          <w:trHeight w:val="285"/>
        </w:trPr>
        <w:tc>
          <w:tcPr>
            <w:tcW w:w="1550" w:type="dxa"/>
            <w:tcBorders>
              <w:top w:val="nil"/>
              <w:left w:val="single" w:sz="4" w:space="0" w:color="auto"/>
              <w:bottom w:val="single" w:sz="4" w:space="0" w:color="auto"/>
              <w:right w:val="single" w:sz="4" w:space="0" w:color="auto"/>
            </w:tcBorders>
            <w:shd w:val="clear" w:color="auto" w:fill="auto"/>
            <w:noWrap/>
            <w:vAlign w:val="center"/>
            <w:hideMark/>
          </w:tcPr>
          <w:p w14:paraId="34BEB750" w14:textId="3AA20EFC"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556</w:t>
            </w:r>
          </w:p>
        </w:tc>
        <w:tc>
          <w:tcPr>
            <w:tcW w:w="7170" w:type="dxa"/>
            <w:tcBorders>
              <w:top w:val="nil"/>
              <w:left w:val="nil"/>
              <w:bottom w:val="single" w:sz="4" w:space="0" w:color="auto"/>
              <w:right w:val="single" w:sz="4" w:space="0" w:color="auto"/>
            </w:tcBorders>
            <w:shd w:val="clear" w:color="auto" w:fill="auto"/>
            <w:noWrap/>
            <w:vAlign w:val="center"/>
            <w:hideMark/>
          </w:tcPr>
          <w:p w14:paraId="138B59B2" w14:textId="20C9DE58"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Kardiovaskulárna rádiológia</w:t>
            </w:r>
          </w:p>
        </w:tc>
      </w:tr>
      <w:tr w:rsidR="005978BF" w:rsidRPr="00844716" w14:paraId="2CBD9BAA" w14:textId="77777777" w:rsidTr="6DE4F7B8">
        <w:trPr>
          <w:trHeight w:val="285"/>
        </w:trPr>
        <w:tc>
          <w:tcPr>
            <w:tcW w:w="1550" w:type="dxa"/>
            <w:tcBorders>
              <w:top w:val="nil"/>
              <w:left w:val="single" w:sz="4" w:space="0" w:color="auto"/>
              <w:bottom w:val="single" w:sz="4" w:space="0" w:color="auto"/>
              <w:right w:val="single" w:sz="4" w:space="0" w:color="auto"/>
            </w:tcBorders>
            <w:shd w:val="clear" w:color="auto" w:fill="auto"/>
            <w:noWrap/>
            <w:vAlign w:val="center"/>
            <w:hideMark/>
          </w:tcPr>
          <w:p w14:paraId="74A36ADF" w14:textId="37378E15"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575</w:t>
            </w:r>
          </w:p>
        </w:tc>
        <w:tc>
          <w:tcPr>
            <w:tcW w:w="7170" w:type="dxa"/>
            <w:tcBorders>
              <w:top w:val="nil"/>
              <w:left w:val="nil"/>
              <w:bottom w:val="single" w:sz="4" w:space="0" w:color="auto"/>
              <w:right w:val="single" w:sz="4" w:space="0" w:color="auto"/>
            </w:tcBorders>
            <w:shd w:val="clear" w:color="auto" w:fill="auto"/>
            <w:noWrap/>
            <w:vAlign w:val="center"/>
            <w:hideMark/>
          </w:tcPr>
          <w:p w14:paraId="3C47E233" w14:textId="20A4699D"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Mamografia</w:t>
            </w:r>
          </w:p>
        </w:tc>
      </w:tr>
      <w:tr w:rsidR="005978BF" w:rsidRPr="00844716" w14:paraId="63826E5B" w14:textId="77777777" w:rsidTr="6DE4F7B8">
        <w:trPr>
          <w:trHeight w:val="285"/>
        </w:trPr>
        <w:tc>
          <w:tcPr>
            <w:tcW w:w="1550" w:type="dxa"/>
            <w:tcBorders>
              <w:top w:val="nil"/>
              <w:left w:val="single" w:sz="4" w:space="0" w:color="auto"/>
              <w:bottom w:val="single" w:sz="4" w:space="0" w:color="auto"/>
              <w:right w:val="single" w:sz="4" w:space="0" w:color="auto"/>
            </w:tcBorders>
            <w:shd w:val="clear" w:color="auto" w:fill="auto"/>
            <w:noWrap/>
            <w:vAlign w:val="center"/>
            <w:hideMark/>
          </w:tcPr>
          <w:p w14:paraId="01099A22" w14:textId="32332E3F"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576</w:t>
            </w:r>
          </w:p>
        </w:tc>
        <w:tc>
          <w:tcPr>
            <w:tcW w:w="7170" w:type="dxa"/>
            <w:tcBorders>
              <w:top w:val="nil"/>
              <w:left w:val="nil"/>
              <w:bottom w:val="single" w:sz="4" w:space="0" w:color="auto"/>
              <w:right w:val="single" w:sz="4" w:space="0" w:color="auto"/>
            </w:tcBorders>
            <w:shd w:val="clear" w:color="auto" w:fill="auto"/>
            <w:noWrap/>
            <w:vAlign w:val="center"/>
            <w:hideMark/>
          </w:tcPr>
          <w:p w14:paraId="686AC7DE" w14:textId="4285DDBB"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Počítačová tomografia – CT</w:t>
            </w:r>
          </w:p>
        </w:tc>
      </w:tr>
      <w:tr w:rsidR="005978BF" w:rsidRPr="00844716" w14:paraId="369F997E" w14:textId="77777777" w:rsidTr="6DE4F7B8">
        <w:trPr>
          <w:trHeight w:val="285"/>
        </w:trPr>
        <w:tc>
          <w:tcPr>
            <w:tcW w:w="1550" w:type="dxa"/>
            <w:tcBorders>
              <w:top w:val="nil"/>
              <w:left w:val="single" w:sz="4" w:space="0" w:color="auto"/>
              <w:bottom w:val="single" w:sz="4" w:space="0" w:color="auto"/>
              <w:right w:val="single" w:sz="4" w:space="0" w:color="auto"/>
            </w:tcBorders>
            <w:shd w:val="clear" w:color="auto" w:fill="auto"/>
            <w:noWrap/>
            <w:vAlign w:val="center"/>
            <w:hideMark/>
          </w:tcPr>
          <w:p w14:paraId="1DD09524" w14:textId="7C108938"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579</w:t>
            </w:r>
          </w:p>
        </w:tc>
        <w:tc>
          <w:tcPr>
            <w:tcW w:w="7170" w:type="dxa"/>
            <w:tcBorders>
              <w:top w:val="nil"/>
              <w:left w:val="nil"/>
              <w:bottom w:val="single" w:sz="4" w:space="0" w:color="auto"/>
              <w:right w:val="single" w:sz="4" w:space="0" w:color="auto"/>
            </w:tcBorders>
            <w:shd w:val="clear" w:color="auto" w:fill="auto"/>
            <w:noWrap/>
            <w:vAlign w:val="center"/>
            <w:hideMark/>
          </w:tcPr>
          <w:p w14:paraId="65F6581F" w14:textId="73D9F1DD"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Endoskopia uropoetického systému</w:t>
            </w:r>
          </w:p>
        </w:tc>
      </w:tr>
      <w:tr w:rsidR="005978BF" w:rsidRPr="00844716" w14:paraId="4898AC2D" w14:textId="77777777" w:rsidTr="6DE4F7B8">
        <w:trPr>
          <w:trHeight w:val="285"/>
        </w:trPr>
        <w:tc>
          <w:tcPr>
            <w:tcW w:w="1550" w:type="dxa"/>
            <w:tcBorders>
              <w:top w:val="nil"/>
              <w:left w:val="single" w:sz="4" w:space="0" w:color="auto"/>
              <w:bottom w:val="single" w:sz="4" w:space="0" w:color="auto"/>
              <w:right w:val="single" w:sz="4" w:space="0" w:color="auto"/>
            </w:tcBorders>
            <w:shd w:val="clear" w:color="auto" w:fill="auto"/>
            <w:noWrap/>
            <w:vAlign w:val="center"/>
            <w:hideMark/>
          </w:tcPr>
          <w:p w14:paraId="23D056C2" w14:textId="7BD634D1"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585</w:t>
            </w:r>
          </w:p>
        </w:tc>
        <w:tc>
          <w:tcPr>
            <w:tcW w:w="7170" w:type="dxa"/>
            <w:tcBorders>
              <w:top w:val="nil"/>
              <w:left w:val="nil"/>
              <w:bottom w:val="single" w:sz="4" w:space="0" w:color="auto"/>
              <w:right w:val="single" w:sz="4" w:space="0" w:color="auto"/>
            </w:tcBorders>
            <w:shd w:val="clear" w:color="auto" w:fill="auto"/>
            <w:noWrap/>
            <w:vAlign w:val="center"/>
            <w:hideMark/>
          </w:tcPr>
          <w:p w14:paraId="0A9D1E1B" w14:textId="38EA8D52"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Diagnostická a intervenčná ezofagogastroduodenoskopia</w:t>
            </w:r>
          </w:p>
        </w:tc>
      </w:tr>
      <w:tr w:rsidR="005978BF" w:rsidRPr="00844716" w14:paraId="58E150AE" w14:textId="77777777" w:rsidTr="6DE4F7B8">
        <w:trPr>
          <w:trHeight w:val="285"/>
        </w:trPr>
        <w:tc>
          <w:tcPr>
            <w:tcW w:w="1550" w:type="dxa"/>
            <w:tcBorders>
              <w:top w:val="nil"/>
              <w:left w:val="single" w:sz="4" w:space="0" w:color="auto"/>
              <w:bottom w:val="single" w:sz="4" w:space="0" w:color="auto"/>
              <w:right w:val="single" w:sz="4" w:space="0" w:color="auto"/>
            </w:tcBorders>
            <w:shd w:val="clear" w:color="auto" w:fill="auto"/>
            <w:noWrap/>
            <w:vAlign w:val="center"/>
            <w:hideMark/>
          </w:tcPr>
          <w:p w14:paraId="2412274C" w14:textId="3B3903FB"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586</w:t>
            </w:r>
          </w:p>
        </w:tc>
        <w:tc>
          <w:tcPr>
            <w:tcW w:w="7170" w:type="dxa"/>
            <w:tcBorders>
              <w:top w:val="nil"/>
              <w:left w:val="nil"/>
              <w:bottom w:val="single" w:sz="4" w:space="0" w:color="auto"/>
              <w:right w:val="single" w:sz="4" w:space="0" w:color="auto"/>
            </w:tcBorders>
            <w:shd w:val="clear" w:color="auto" w:fill="auto"/>
            <w:noWrap/>
            <w:vAlign w:val="center"/>
            <w:hideMark/>
          </w:tcPr>
          <w:p w14:paraId="677A4621" w14:textId="4D01B99F"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Diagnostická a intervenčná kolonoskopia</w:t>
            </w:r>
          </w:p>
        </w:tc>
      </w:tr>
      <w:tr w:rsidR="005978BF" w:rsidRPr="00844716" w14:paraId="0F688A96" w14:textId="77777777" w:rsidTr="6DE4F7B8">
        <w:trPr>
          <w:trHeight w:val="285"/>
        </w:trPr>
        <w:tc>
          <w:tcPr>
            <w:tcW w:w="1550" w:type="dxa"/>
            <w:tcBorders>
              <w:top w:val="nil"/>
              <w:left w:val="single" w:sz="4" w:space="0" w:color="auto"/>
              <w:bottom w:val="single" w:sz="4" w:space="0" w:color="auto"/>
              <w:right w:val="single" w:sz="4" w:space="0" w:color="auto"/>
            </w:tcBorders>
            <w:shd w:val="clear" w:color="auto" w:fill="auto"/>
            <w:noWrap/>
            <w:vAlign w:val="center"/>
            <w:hideMark/>
          </w:tcPr>
          <w:p w14:paraId="56E1043E" w14:textId="2AB82F44"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588</w:t>
            </w:r>
          </w:p>
        </w:tc>
        <w:tc>
          <w:tcPr>
            <w:tcW w:w="7170" w:type="dxa"/>
            <w:tcBorders>
              <w:top w:val="nil"/>
              <w:left w:val="nil"/>
              <w:bottom w:val="single" w:sz="4" w:space="0" w:color="auto"/>
              <w:right w:val="single" w:sz="4" w:space="0" w:color="auto"/>
            </w:tcBorders>
            <w:shd w:val="clear" w:color="auto" w:fill="auto"/>
            <w:noWrap/>
            <w:vAlign w:val="center"/>
            <w:hideMark/>
          </w:tcPr>
          <w:p w14:paraId="116CA0FB" w14:textId="74381012"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ERCP (endoskopická retrográdna cholangiopankreatikografia)</w:t>
            </w:r>
          </w:p>
        </w:tc>
      </w:tr>
      <w:tr w:rsidR="005978BF" w:rsidRPr="00844716" w14:paraId="77AADD0E" w14:textId="77777777" w:rsidTr="6DE4F7B8">
        <w:trPr>
          <w:trHeight w:val="285"/>
        </w:trPr>
        <w:tc>
          <w:tcPr>
            <w:tcW w:w="15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996852" w14:textId="56A215D7"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593</w:t>
            </w:r>
          </w:p>
        </w:tc>
        <w:tc>
          <w:tcPr>
            <w:tcW w:w="7170" w:type="dxa"/>
            <w:tcBorders>
              <w:top w:val="single" w:sz="4" w:space="0" w:color="auto"/>
              <w:left w:val="nil"/>
              <w:bottom w:val="single" w:sz="4" w:space="0" w:color="auto"/>
              <w:right w:val="single" w:sz="4" w:space="0" w:color="auto"/>
            </w:tcBorders>
            <w:shd w:val="clear" w:color="auto" w:fill="auto"/>
            <w:noWrap/>
            <w:vAlign w:val="center"/>
            <w:hideMark/>
          </w:tcPr>
          <w:p w14:paraId="7043E4BB" w14:textId="06DC4871" w:rsidR="005978BF" w:rsidRPr="00844716" w:rsidRDefault="005978BF" w:rsidP="005978BF">
            <w:pPr>
              <w:keepNext/>
              <w:rPr>
                <w:rFonts w:asciiTheme="minorHAnsi" w:eastAsiaTheme="minorEastAsia" w:hAnsiTheme="minorHAnsi" w:cstheme="minorBidi"/>
                <w:lang w:eastAsia="sk-SK"/>
              </w:rPr>
            </w:pPr>
            <w:r w:rsidRPr="00844716">
              <w:rPr>
                <w:rFonts w:ascii="Calibri" w:hAnsi="Calibri"/>
                <w:color w:val="000000"/>
              </w:rPr>
              <w:t>Intervenčná rádiológia</w:t>
            </w:r>
          </w:p>
        </w:tc>
      </w:tr>
      <w:tr w:rsidR="005978BF" w:rsidRPr="00844716" w14:paraId="5765A77E" w14:textId="77777777" w:rsidTr="6DE4F7B8">
        <w:trPr>
          <w:trHeight w:val="285"/>
        </w:trPr>
        <w:tc>
          <w:tcPr>
            <w:tcW w:w="15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B87C2B" w14:textId="4BD3C14F"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594</w:t>
            </w:r>
          </w:p>
        </w:tc>
        <w:tc>
          <w:tcPr>
            <w:tcW w:w="7170" w:type="dxa"/>
            <w:tcBorders>
              <w:top w:val="single" w:sz="4" w:space="0" w:color="auto"/>
              <w:left w:val="nil"/>
              <w:bottom w:val="single" w:sz="4" w:space="0" w:color="auto"/>
              <w:right w:val="single" w:sz="4" w:space="0" w:color="auto"/>
            </w:tcBorders>
            <w:shd w:val="clear" w:color="auto" w:fill="auto"/>
            <w:noWrap/>
            <w:vAlign w:val="center"/>
          </w:tcPr>
          <w:p w14:paraId="0B806314" w14:textId="15ABDEA0" w:rsidR="005978BF" w:rsidRPr="00844716" w:rsidRDefault="005978BF" w:rsidP="005978BF">
            <w:pPr>
              <w:keepNext/>
              <w:rPr>
                <w:rFonts w:asciiTheme="minorHAnsi" w:eastAsiaTheme="minorEastAsia" w:hAnsiTheme="minorHAnsi" w:cstheme="minorBidi"/>
                <w:lang w:eastAsia="sk-SK"/>
              </w:rPr>
            </w:pPr>
            <w:r w:rsidRPr="00844716">
              <w:rPr>
                <w:rFonts w:ascii="Calibri" w:hAnsi="Calibri"/>
                <w:color w:val="000000"/>
              </w:rPr>
              <w:t>Intervenčná ultrasonografia v urológii</w:t>
            </w:r>
          </w:p>
        </w:tc>
      </w:tr>
      <w:tr w:rsidR="005978BF" w:rsidRPr="00844716" w14:paraId="7E931478" w14:textId="77777777" w:rsidTr="6DE4F7B8">
        <w:trPr>
          <w:trHeight w:val="285"/>
        </w:trPr>
        <w:tc>
          <w:tcPr>
            <w:tcW w:w="15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6E964D" w14:textId="7D885B51" w:rsidR="005978BF" w:rsidRPr="00844716" w:rsidRDefault="005978BF" w:rsidP="005978BF">
            <w:pPr>
              <w:rPr>
                <w:rFonts w:asciiTheme="minorHAnsi" w:eastAsiaTheme="minorEastAsia" w:hAnsiTheme="minorHAnsi" w:cstheme="minorBidi"/>
                <w:lang w:eastAsia="sk-SK"/>
              </w:rPr>
            </w:pPr>
            <w:r w:rsidRPr="00844716">
              <w:rPr>
                <w:rFonts w:ascii="Calibri" w:hAnsi="Calibri"/>
              </w:rPr>
              <w:t>595</w:t>
            </w:r>
          </w:p>
        </w:tc>
        <w:tc>
          <w:tcPr>
            <w:tcW w:w="7170" w:type="dxa"/>
            <w:tcBorders>
              <w:top w:val="single" w:sz="4" w:space="0" w:color="auto"/>
              <w:left w:val="nil"/>
              <w:bottom w:val="single" w:sz="4" w:space="0" w:color="auto"/>
              <w:right w:val="single" w:sz="4" w:space="0" w:color="auto"/>
            </w:tcBorders>
            <w:shd w:val="clear" w:color="auto" w:fill="auto"/>
            <w:noWrap/>
            <w:vAlign w:val="center"/>
          </w:tcPr>
          <w:p w14:paraId="0188F7B2" w14:textId="73241F4B" w:rsidR="005978BF" w:rsidRPr="00844716" w:rsidRDefault="005978BF" w:rsidP="005978BF">
            <w:pPr>
              <w:keepNext/>
              <w:rPr>
                <w:rFonts w:asciiTheme="minorHAnsi" w:eastAsiaTheme="minorEastAsia" w:hAnsiTheme="minorHAnsi" w:cstheme="minorBidi"/>
                <w:lang w:eastAsia="sk-SK"/>
              </w:rPr>
            </w:pPr>
            <w:r w:rsidRPr="00844716">
              <w:rPr>
                <w:rFonts w:ascii="Calibri" w:hAnsi="Calibri"/>
                <w:color w:val="000000"/>
              </w:rPr>
              <w:t>Mamodiagnostika v gynekológii</w:t>
            </w:r>
          </w:p>
        </w:tc>
      </w:tr>
      <w:tr w:rsidR="005978BF" w:rsidRPr="00844716" w14:paraId="6BE31BD9" w14:textId="77777777" w:rsidTr="6DE4F7B8">
        <w:trPr>
          <w:trHeight w:val="285"/>
        </w:trPr>
        <w:tc>
          <w:tcPr>
            <w:tcW w:w="15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228D4A" w14:textId="4BD17D9A"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596</w:t>
            </w:r>
          </w:p>
        </w:tc>
        <w:tc>
          <w:tcPr>
            <w:tcW w:w="7170" w:type="dxa"/>
            <w:tcBorders>
              <w:top w:val="single" w:sz="4" w:space="0" w:color="auto"/>
              <w:left w:val="nil"/>
              <w:bottom w:val="single" w:sz="4" w:space="0" w:color="auto"/>
              <w:right w:val="single" w:sz="4" w:space="0" w:color="auto"/>
            </w:tcBorders>
            <w:shd w:val="clear" w:color="auto" w:fill="auto"/>
            <w:noWrap/>
            <w:vAlign w:val="center"/>
          </w:tcPr>
          <w:p w14:paraId="7393103E" w14:textId="3ECC5270" w:rsidR="005978BF" w:rsidRPr="00844716" w:rsidRDefault="005978BF" w:rsidP="005978BF">
            <w:pPr>
              <w:keepNext/>
              <w:rPr>
                <w:rFonts w:asciiTheme="minorHAnsi" w:eastAsiaTheme="minorEastAsia" w:hAnsiTheme="minorHAnsi" w:cstheme="minorBidi"/>
                <w:lang w:eastAsia="sk-SK"/>
              </w:rPr>
            </w:pPr>
            <w:r w:rsidRPr="00844716">
              <w:rPr>
                <w:rFonts w:ascii="Calibri" w:hAnsi="Calibri"/>
                <w:color w:val="000000"/>
              </w:rPr>
              <w:t>Mamodiagnostika v rádiológii</w:t>
            </w:r>
          </w:p>
        </w:tc>
      </w:tr>
      <w:tr w:rsidR="005978BF" w:rsidRPr="00844716" w14:paraId="3CA6AE09" w14:textId="77777777" w:rsidTr="6DE4F7B8">
        <w:trPr>
          <w:trHeight w:val="285"/>
        </w:trPr>
        <w:tc>
          <w:tcPr>
            <w:tcW w:w="15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D477EE" w14:textId="3F837631"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597</w:t>
            </w:r>
          </w:p>
        </w:tc>
        <w:tc>
          <w:tcPr>
            <w:tcW w:w="7170" w:type="dxa"/>
            <w:tcBorders>
              <w:top w:val="single" w:sz="4" w:space="0" w:color="auto"/>
              <w:left w:val="nil"/>
              <w:bottom w:val="single" w:sz="4" w:space="0" w:color="auto"/>
              <w:right w:val="single" w:sz="4" w:space="0" w:color="auto"/>
            </w:tcBorders>
            <w:shd w:val="clear" w:color="auto" w:fill="auto"/>
            <w:noWrap/>
            <w:vAlign w:val="center"/>
          </w:tcPr>
          <w:p w14:paraId="1109B663" w14:textId="315A1808" w:rsidR="005978BF" w:rsidRPr="00844716" w:rsidRDefault="005978BF" w:rsidP="005978BF">
            <w:pPr>
              <w:keepNext/>
              <w:rPr>
                <w:rFonts w:asciiTheme="minorHAnsi" w:eastAsiaTheme="minorEastAsia" w:hAnsiTheme="minorHAnsi" w:cstheme="minorBidi"/>
                <w:lang w:eastAsia="sk-SK"/>
              </w:rPr>
            </w:pPr>
            <w:r w:rsidRPr="00844716">
              <w:rPr>
                <w:rFonts w:ascii="Calibri" w:hAnsi="Calibri"/>
                <w:color w:val="000000"/>
              </w:rPr>
              <w:t>Endoskopia respiračného systému</w:t>
            </w:r>
          </w:p>
        </w:tc>
      </w:tr>
      <w:tr w:rsidR="005978BF" w:rsidRPr="00844716" w14:paraId="4990F462" w14:textId="77777777" w:rsidTr="6DE4F7B8">
        <w:trPr>
          <w:trHeight w:val="285"/>
        </w:trPr>
        <w:tc>
          <w:tcPr>
            <w:tcW w:w="15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9D5AA7" w14:textId="6858C9C3"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701</w:t>
            </w:r>
          </w:p>
        </w:tc>
        <w:tc>
          <w:tcPr>
            <w:tcW w:w="7170" w:type="dxa"/>
            <w:tcBorders>
              <w:top w:val="single" w:sz="4" w:space="0" w:color="auto"/>
              <w:left w:val="nil"/>
              <w:bottom w:val="single" w:sz="4" w:space="0" w:color="auto"/>
              <w:right w:val="single" w:sz="4" w:space="0" w:color="auto"/>
            </w:tcBorders>
            <w:shd w:val="clear" w:color="auto" w:fill="auto"/>
            <w:noWrap/>
            <w:vAlign w:val="center"/>
          </w:tcPr>
          <w:p w14:paraId="37AB816D" w14:textId="31413C65" w:rsidR="005978BF" w:rsidRPr="00844716" w:rsidRDefault="005978BF" w:rsidP="005978BF">
            <w:pPr>
              <w:keepNext/>
              <w:rPr>
                <w:rFonts w:asciiTheme="minorHAnsi" w:eastAsiaTheme="minorEastAsia" w:hAnsiTheme="minorHAnsi" w:cstheme="minorBidi"/>
                <w:lang w:eastAsia="sk-SK"/>
              </w:rPr>
            </w:pPr>
            <w:r w:rsidRPr="00844716">
              <w:rPr>
                <w:rFonts w:ascii="Calibri" w:hAnsi="Calibri"/>
                <w:color w:val="000000"/>
              </w:rPr>
              <w:t>Pediatrická echokardiografia</w:t>
            </w:r>
          </w:p>
        </w:tc>
      </w:tr>
      <w:tr w:rsidR="005978BF" w:rsidRPr="00844716" w14:paraId="19ACD3E1" w14:textId="77777777" w:rsidTr="6DE4F7B8">
        <w:trPr>
          <w:trHeight w:val="285"/>
        </w:trPr>
        <w:tc>
          <w:tcPr>
            <w:tcW w:w="15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5968B2" w14:textId="2EB6C084"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lastRenderedPageBreak/>
              <w:t>711</w:t>
            </w:r>
          </w:p>
        </w:tc>
        <w:tc>
          <w:tcPr>
            <w:tcW w:w="7170" w:type="dxa"/>
            <w:tcBorders>
              <w:top w:val="single" w:sz="4" w:space="0" w:color="auto"/>
              <w:left w:val="nil"/>
              <w:bottom w:val="single" w:sz="4" w:space="0" w:color="auto"/>
              <w:right w:val="single" w:sz="4" w:space="0" w:color="auto"/>
            </w:tcBorders>
            <w:shd w:val="clear" w:color="auto" w:fill="auto"/>
            <w:noWrap/>
            <w:vAlign w:val="center"/>
          </w:tcPr>
          <w:p w14:paraId="021278B1" w14:textId="340448EB" w:rsidR="005978BF" w:rsidRPr="00844716" w:rsidRDefault="005978BF" w:rsidP="005978BF">
            <w:pPr>
              <w:keepNext/>
              <w:rPr>
                <w:rFonts w:asciiTheme="minorHAnsi" w:eastAsiaTheme="minorEastAsia" w:hAnsiTheme="minorHAnsi" w:cstheme="minorBidi"/>
                <w:lang w:eastAsia="sk-SK"/>
              </w:rPr>
            </w:pPr>
            <w:r w:rsidRPr="00844716">
              <w:rPr>
                <w:rFonts w:ascii="Calibri" w:hAnsi="Calibri"/>
                <w:color w:val="000000"/>
              </w:rPr>
              <w:t>Echokardiografia</w:t>
            </w:r>
          </w:p>
        </w:tc>
      </w:tr>
      <w:tr w:rsidR="005978BF" w:rsidRPr="00844716" w14:paraId="085DCE05" w14:textId="77777777" w:rsidTr="6DE4F7B8">
        <w:trPr>
          <w:trHeight w:val="285"/>
        </w:trPr>
        <w:tc>
          <w:tcPr>
            <w:tcW w:w="15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410A75" w14:textId="236E255B"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712</w:t>
            </w:r>
          </w:p>
        </w:tc>
        <w:tc>
          <w:tcPr>
            <w:tcW w:w="7170" w:type="dxa"/>
            <w:tcBorders>
              <w:top w:val="single" w:sz="4" w:space="0" w:color="auto"/>
              <w:left w:val="nil"/>
              <w:bottom w:val="single" w:sz="4" w:space="0" w:color="auto"/>
              <w:right w:val="single" w:sz="4" w:space="0" w:color="auto"/>
            </w:tcBorders>
            <w:shd w:val="clear" w:color="auto" w:fill="auto"/>
            <w:noWrap/>
            <w:vAlign w:val="center"/>
          </w:tcPr>
          <w:p w14:paraId="5B3B2DED" w14:textId="539BE08F" w:rsidR="005978BF" w:rsidRPr="00844716" w:rsidRDefault="005978BF" w:rsidP="005978BF">
            <w:pPr>
              <w:keepNext/>
              <w:rPr>
                <w:rFonts w:asciiTheme="minorHAnsi" w:eastAsiaTheme="minorEastAsia" w:hAnsiTheme="minorHAnsi" w:cstheme="minorBidi"/>
                <w:lang w:eastAsia="sk-SK"/>
              </w:rPr>
            </w:pPr>
            <w:r w:rsidRPr="00844716">
              <w:rPr>
                <w:rFonts w:ascii="Calibri" w:hAnsi="Calibri"/>
                <w:color w:val="000000"/>
              </w:rPr>
              <w:t>Ultrazvukové vyšetrenie cievneho systému</w:t>
            </w:r>
          </w:p>
        </w:tc>
      </w:tr>
    </w:tbl>
    <w:p w14:paraId="70EF5D7D" w14:textId="6AB2B3D5" w:rsidR="002729E8" w:rsidRPr="00D95A9D" w:rsidRDefault="002169DA" w:rsidP="6DE4F7B8">
      <w:pPr>
        <w:pStyle w:val="Popis"/>
        <w:ind w:firstLine="708"/>
        <w:rPr>
          <w:lang w:val="sk-SK"/>
        </w:rPr>
      </w:pPr>
      <w:bookmarkStart w:id="21" w:name="_Toc25934344"/>
      <w:r w:rsidRPr="00D95A9D">
        <w:rPr>
          <w:lang w:val="sk-SK"/>
        </w:rPr>
        <w:t xml:space="preserve">Tabuľka </w:t>
      </w:r>
      <w:r w:rsidR="00AB647A">
        <w:rPr>
          <w:lang w:val="sk-SK"/>
        </w:rPr>
        <w:fldChar w:fldCharType="begin"/>
      </w:r>
      <w:r w:rsidR="00AB647A">
        <w:rPr>
          <w:lang w:val="sk-SK"/>
        </w:rPr>
        <w:instrText xml:space="preserve"> SEQ Tabuľka \* ARABIC </w:instrText>
      </w:r>
      <w:r w:rsidR="00AB647A">
        <w:rPr>
          <w:lang w:val="sk-SK"/>
        </w:rPr>
        <w:fldChar w:fldCharType="separate"/>
      </w:r>
      <w:r w:rsidR="005C30E5">
        <w:rPr>
          <w:noProof/>
          <w:lang w:val="sk-SK"/>
        </w:rPr>
        <w:t>5</w:t>
      </w:r>
      <w:r w:rsidR="00AB647A">
        <w:rPr>
          <w:lang w:val="sk-SK"/>
        </w:rPr>
        <w:fldChar w:fldCharType="end"/>
      </w:r>
      <w:r w:rsidRPr="00D95A9D">
        <w:rPr>
          <w:lang w:val="sk-SK"/>
        </w:rPr>
        <w:t xml:space="preserve">: </w:t>
      </w:r>
      <w:r w:rsidRPr="00A73064">
        <w:rPr>
          <w:b w:val="0"/>
          <w:lang w:val="sk-SK"/>
        </w:rPr>
        <w:t xml:space="preserve">SVaLZ – </w:t>
      </w:r>
      <w:r w:rsidR="00972A7B" w:rsidRPr="00A73064">
        <w:rPr>
          <w:b w:val="0"/>
          <w:lang w:val="sk-SK"/>
        </w:rPr>
        <w:t>vyšetrovac</w:t>
      </w:r>
      <w:r w:rsidR="0023568C" w:rsidRPr="00A73064">
        <w:rPr>
          <w:b w:val="0"/>
          <w:lang w:val="sk-SK"/>
        </w:rPr>
        <w:t>ie</w:t>
      </w:r>
      <w:r w:rsidR="00B7553C" w:rsidRPr="00A73064">
        <w:rPr>
          <w:b w:val="0"/>
          <w:lang w:val="sk-SK"/>
        </w:rPr>
        <w:t xml:space="preserve"> - zobrazovacie </w:t>
      </w:r>
      <w:r w:rsidR="00C2613E" w:rsidRPr="00A73064">
        <w:rPr>
          <w:b w:val="0"/>
          <w:lang w:val="sk-SK"/>
        </w:rPr>
        <w:t>záznamy</w:t>
      </w:r>
      <w:bookmarkEnd w:id="21"/>
    </w:p>
    <w:p w14:paraId="171C69AD" w14:textId="77777777" w:rsidR="002719C9" w:rsidRDefault="002719C9">
      <w:pPr>
        <w:spacing w:before="0" w:after="200" w:line="276" w:lineRule="auto"/>
        <w:rPr>
          <w:b/>
          <w:bCs/>
        </w:rPr>
      </w:pPr>
      <w:r>
        <w:rPr>
          <w:b/>
          <w:bCs/>
        </w:rPr>
        <w:br w:type="page"/>
      </w:r>
    </w:p>
    <w:p w14:paraId="29E28AE8" w14:textId="586ADFE6" w:rsidR="0030516E" w:rsidRPr="00D95A9D" w:rsidRDefault="4B1F096C" w:rsidP="4B1F096C">
      <w:pPr>
        <w:pStyle w:val="Odsekzoznamu"/>
        <w:numPr>
          <w:ilvl w:val="0"/>
          <w:numId w:val="33"/>
        </w:numPr>
        <w:rPr>
          <w:b/>
          <w:bCs/>
        </w:rPr>
      </w:pPr>
      <w:r w:rsidRPr="00D95A9D">
        <w:rPr>
          <w:b/>
          <w:bCs/>
        </w:rPr>
        <w:lastRenderedPageBreak/>
        <w:t>Odporúčanie na špecializované vyšetrenie - Výmenný lístok (VL) / Žiadanka na zobrazovacie vyšetrenie</w:t>
      </w:r>
    </w:p>
    <w:p w14:paraId="72F7C1EA" w14:textId="77777777" w:rsidR="002D7881" w:rsidRPr="00D95A9D" w:rsidRDefault="002D7881" w:rsidP="00972A7B">
      <w:pPr>
        <w:jc w:val="both"/>
      </w:pPr>
    </w:p>
    <w:p w14:paraId="25D733D5" w14:textId="77777777" w:rsidR="00A64E85" w:rsidRPr="00D95A9D" w:rsidRDefault="6DE4F7B8" w:rsidP="002719C9">
      <w:r w:rsidRPr="00D95A9D">
        <w:t>Odporúčan</w:t>
      </w:r>
      <w:r w:rsidR="002D7881" w:rsidRPr="00D95A9D">
        <w:t>ie</w:t>
      </w:r>
      <w:r w:rsidRPr="00D95A9D">
        <w:t xml:space="preserve"> na špecializované vyšetrenie</w:t>
      </w:r>
      <w:r w:rsidR="002D7881" w:rsidRPr="00D95A9D">
        <w:t xml:space="preserve"> („Odporúčané vyšetrenie“)</w:t>
      </w:r>
      <w:r w:rsidRPr="00D95A9D">
        <w:t xml:space="preserve"> je definované v zákone 576/2004 Z.z. o zdravotnej starostlivosti, §8, odst. (4) a §9, odst. (2). Zákon definuje aj podmienky, kedy nie je potrebné vystaviť odporúčanie na špecializované vyšetrenie (vrátane zobrazovacieho vyšetrenia). </w:t>
      </w:r>
    </w:p>
    <w:p w14:paraId="4BEC35BD" w14:textId="77777777" w:rsidR="009D084B" w:rsidRPr="00D95A9D" w:rsidRDefault="009D084B" w:rsidP="002719C9"/>
    <w:p w14:paraId="3FD678D0" w14:textId="77777777" w:rsidR="009D084B" w:rsidRPr="00D95A9D" w:rsidRDefault="4B1F096C" w:rsidP="002719C9">
      <w:r w:rsidRPr="00D95A9D">
        <w:t xml:space="preserve">Záznam o odporúčaní lekára je vytvorený a používa sa ako: </w:t>
      </w:r>
    </w:p>
    <w:p w14:paraId="21E5A5A5" w14:textId="77777777" w:rsidR="009D084B" w:rsidRPr="00D95A9D" w:rsidRDefault="4B1F096C" w:rsidP="002719C9">
      <w:pPr>
        <w:pStyle w:val="Odsekzoznamu"/>
        <w:numPr>
          <w:ilvl w:val="0"/>
          <w:numId w:val="40"/>
        </w:numPr>
      </w:pPr>
      <w:r w:rsidRPr="00D95A9D">
        <w:t>záznam o odporúčaní lekára na špecializovanú ambulantnú zdravotnú starostlivosť</w:t>
      </w:r>
    </w:p>
    <w:p w14:paraId="02107BDE" w14:textId="77777777" w:rsidR="009D084B" w:rsidRPr="00D95A9D" w:rsidRDefault="4B1F096C" w:rsidP="002719C9">
      <w:pPr>
        <w:pStyle w:val="Odsekzoznamu"/>
        <w:numPr>
          <w:ilvl w:val="0"/>
          <w:numId w:val="40"/>
        </w:numPr>
      </w:pPr>
      <w:r w:rsidRPr="00D95A9D">
        <w:t>záznam o odporúčaní na zobrazovacie vyšetrenie (žiadanka)</w:t>
      </w:r>
    </w:p>
    <w:p w14:paraId="4D6CADB8" w14:textId="77777777" w:rsidR="009D084B" w:rsidRPr="00D95A9D" w:rsidRDefault="4B1F096C" w:rsidP="002719C9">
      <w:pPr>
        <w:pStyle w:val="Odsekzoznamu"/>
        <w:numPr>
          <w:ilvl w:val="0"/>
          <w:numId w:val="40"/>
        </w:numPr>
      </w:pPr>
      <w:r w:rsidRPr="00D95A9D">
        <w:t>záznam o odporúčaní na rehabilitácie (žiadanka)</w:t>
      </w:r>
    </w:p>
    <w:p w14:paraId="5D513CEB" w14:textId="77777777" w:rsidR="009D084B" w:rsidRPr="00D95A9D" w:rsidRDefault="4B1F096C" w:rsidP="002719C9">
      <w:pPr>
        <w:pStyle w:val="Odsekzoznamu"/>
        <w:numPr>
          <w:ilvl w:val="0"/>
          <w:numId w:val="40"/>
        </w:numPr>
      </w:pPr>
      <w:r w:rsidRPr="00D95A9D">
        <w:t>záznam o odporúčaní ošetrujúceho lekára na prijatie do ústavnej zdravotnej starostlivosti</w:t>
      </w:r>
    </w:p>
    <w:p w14:paraId="109AE262" w14:textId="77777777" w:rsidR="009D084B" w:rsidRPr="00D95A9D" w:rsidRDefault="009D084B" w:rsidP="002719C9"/>
    <w:p w14:paraId="20EB895E" w14:textId="77777777" w:rsidR="009D084B" w:rsidRPr="00D95A9D" w:rsidRDefault="4B1F096C" w:rsidP="002719C9">
      <w:r w:rsidRPr="00D95A9D">
        <w:t>„Odporúčané vyšetrenie“ je súčasťou elektronickej zdravotnej dokumentácie a autorovi umožňuje:</w:t>
      </w:r>
    </w:p>
    <w:p w14:paraId="0701A4BB" w14:textId="77777777" w:rsidR="008C35D8" w:rsidRPr="00D95A9D" w:rsidRDefault="4B1F096C" w:rsidP="002719C9">
      <w:pPr>
        <w:pStyle w:val="Odsekzoznamu"/>
        <w:numPr>
          <w:ilvl w:val="0"/>
          <w:numId w:val="70"/>
        </w:numPr>
      </w:pPr>
      <w:r w:rsidRPr="00D95A9D">
        <w:t>sprístupnenie záznamu z vyšetrenia, ktor</w:t>
      </w:r>
      <w:r w:rsidR="002D7881" w:rsidRPr="00D95A9D">
        <w:t>ý</w:t>
      </w:r>
      <w:r w:rsidRPr="00D95A9D">
        <w:t xml:space="preserve"> inicioval „odporúčané vyšetrenie“ bez potreby získania samostatného súhlasu</w:t>
      </w:r>
    </w:p>
    <w:p w14:paraId="65195BA5" w14:textId="77777777" w:rsidR="0030516E" w:rsidRPr="00D95A9D" w:rsidRDefault="4B1F096C" w:rsidP="002719C9">
      <w:pPr>
        <w:pStyle w:val="Odsekzoznamu"/>
        <w:numPr>
          <w:ilvl w:val="0"/>
          <w:numId w:val="70"/>
        </w:numPr>
      </w:pPr>
      <w:r w:rsidRPr="00D95A9D">
        <w:t>a následne zabezpečuje prepojenie výsledku na „odporúčané vyšetrenie“ na pôvodný záznam bez potreby príchodu pacienta do ambulanci</w:t>
      </w:r>
      <w:r w:rsidR="002D7881" w:rsidRPr="00D95A9D">
        <w:t>e</w:t>
      </w:r>
      <w:r w:rsidRPr="00D95A9D">
        <w:t xml:space="preserve"> s informáciou o vytvorení záznamu k „odporúčanému vyšetreniu“ (lekár si ho vie sám vyhľadať).</w:t>
      </w:r>
    </w:p>
    <w:p w14:paraId="18DDAE3F" w14:textId="77777777" w:rsidR="009D084B" w:rsidRPr="00D95A9D" w:rsidRDefault="009D084B" w:rsidP="002719C9"/>
    <w:p w14:paraId="0B72708B" w14:textId="77777777" w:rsidR="002E0696" w:rsidRPr="00D95A9D" w:rsidRDefault="4B1F096C" w:rsidP="002719C9">
      <w:r w:rsidRPr="00D95A9D">
        <w:t xml:space="preserve">Forma výmenného lístka/ žiadanky nie je legislatívou jednoznačne definovaná, </w:t>
      </w:r>
      <w:r w:rsidR="002D7881" w:rsidRPr="00D95A9D">
        <w:t xml:space="preserve">definovaný je </w:t>
      </w:r>
      <w:r w:rsidRPr="00D95A9D">
        <w:t xml:space="preserve">len rozsah odporúčania: </w:t>
      </w:r>
    </w:p>
    <w:p w14:paraId="40544D2D" w14:textId="77777777" w:rsidR="002E0696" w:rsidRPr="00D95A9D" w:rsidRDefault="4B1F096C" w:rsidP="002719C9">
      <w:pPr>
        <w:pStyle w:val="Odsekzoznamu"/>
        <w:numPr>
          <w:ilvl w:val="0"/>
          <w:numId w:val="61"/>
        </w:numPr>
      </w:pPr>
      <w:r w:rsidRPr="00D95A9D">
        <w:t xml:space="preserve">Osobné a administratívne údaje pacienta </w:t>
      </w:r>
    </w:p>
    <w:p w14:paraId="7D219887" w14:textId="77777777" w:rsidR="002E0696" w:rsidRPr="00D95A9D" w:rsidRDefault="4B1F096C" w:rsidP="002719C9">
      <w:pPr>
        <w:pStyle w:val="Odsekzoznamu"/>
        <w:numPr>
          <w:ilvl w:val="0"/>
          <w:numId w:val="61"/>
        </w:numPr>
      </w:pPr>
      <w:r w:rsidRPr="00D95A9D">
        <w:t>Údaje odosielajúceho lekára</w:t>
      </w:r>
    </w:p>
    <w:p w14:paraId="0CE56370" w14:textId="77777777" w:rsidR="002E0696" w:rsidRPr="00D95A9D" w:rsidRDefault="4B1F096C" w:rsidP="002719C9">
      <w:pPr>
        <w:pStyle w:val="Odsekzoznamu"/>
        <w:numPr>
          <w:ilvl w:val="0"/>
          <w:numId w:val="61"/>
        </w:numPr>
      </w:pPr>
      <w:r w:rsidRPr="00D95A9D">
        <w:t>Stručný popis aktuálneho zdravotného stavu,</w:t>
      </w:r>
    </w:p>
    <w:p w14:paraId="572484D8" w14:textId="77777777" w:rsidR="002E0696" w:rsidRPr="00D95A9D" w:rsidRDefault="4B1F096C" w:rsidP="002719C9">
      <w:pPr>
        <w:pStyle w:val="Odsekzoznamu"/>
        <w:numPr>
          <w:ilvl w:val="0"/>
          <w:numId w:val="61"/>
        </w:numPr>
      </w:pPr>
      <w:r w:rsidRPr="00D95A9D">
        <w:t xml:space="preserve">Predbežné stanovenie choroby vrátane jej kódu </w:t>
      </w:r>
    </w:p>
    <w:p w14:paraId="2F094569" w14:textId="77777777" w:rsidR="002E0696" w:rsidRPr="00D95A9D" w:rsidRDefault="4B1F096C" w:rsidP="002719C9">
      <w:pPr>
        <w:pStyle w:val="Odsekzoznamu"/>
        <w:numPr>
          <w:ilvl w:val="0"/>
          <w:numId w:val="61"/>
        </w:numPr>
      </w:pPr>
      <w:r w:rsidRPr="00D95A9D">
        <w:t>Rozsah a cieľ odporúčaného vyšetrenia</w:t>
      </w:r>
    </w:p>
    <w:p w14:paraId="11B8990D" w14:textId="77777777" w:rsidR="002E0696" w:rsidRPr="00D95A9D" w:rsidRDefault="4B1F096C" w:rsidP="002719C9">
      <w:pPr>
        <w:pStyle w:val="Odsekzoznamu"/>
        <w:numPr>
          <w:ilvl w:val="0"/>
          <w:numId w:val="61"/>
        </w:numPr>
      </w:pPr>
      <w:r w:rsidRPr="00D95A9D">
        <w:t xml:space="preserve">Odôvodnenie odporúčania </w:t>
      </w:r>
    </w:p>
    <w:p w14:paraId="71D43B45" w14:textId="77777777" w:rsidR="009D084B" w:rsidRPr="00D95A9D" w:rsidRDefault="4B1F096C" w:rsidP="002719C9">
      <w:pPr>
        <w:pStyle w:val="Odsekzoznamu"/>
        <w:numPr>
          <w:ilvl w:val="0"/>
          <w:numId w:val="61"/>
        </w:numPr>
      </w:pPr>
      <w:r w:rsidRPr="00D95A9D">
        <w:t>Identifikátor výmenného lístka</w:t>
      </w:r>
    </w:p>
    <w:p w14:paraId="75F2C511" w14:textId="77777777" w:rsidR="00B768BD" w:rsidRPr="00D95A9D" w:rsidRDefault="00B768BD" w:rsidP="002719C9"/>
    <w:p w14:paraId="7D7F18E1" w14:textId="77777777" w:rsidR="009D084B" w:rsidRPr="00D95A9D" w:rsidRDefault="6DE4F7B8" w:rsidP="002719C9">
      <w:r w:rsidRPr="00D95A9D">
        <w:t xml:space="preserve">Identifikátor odporúčania na vyšetrenie taktiež nie je legislatívou definovaný. Každé vytlačené odporúčanie na vyšetrenie (výmenný lístok/ žiadanka)však </w:t>
      </w:r>
      <w:r w:rsidR="002D7881" w:rsidRPr="00D95A9D">
        <w:t xml:space="preserve">musí </w:t>
      </w:r>
      <w:r w:rsidRPr="00D95A9D">
        <w:t xml:space="preserve">obsahovať numerické označenie (identifikátor výmenného lístka/ žiadanky), ktoré je možné manuálne prepísať do IS PZS ako prerekvizitu pre vyhľadanie VL. </w:t>
      </w:r>
    </w:p>
    <w:p w14:paraId="0FEA6BBF" w14:textId="77777777" w:rsidR="009D084B" w:rsidRPr="00D95A9D" w:rsidRDefault="009D084B" w:rsidP="002719C9"/>
    <w:p w14:paraId="2F34498B" w14:textId="77777777" w:rsidR="00B540BB" w:rsidRPr="00D95A9D" w:rsidRDefault="6DE4F7B8" w:rsidP="002719C9">
      <w:r w:rsidRPr="00D95A9D">
        <w:t xml:space="preserve">Celkový identifikátor odporúčania na vyšetrenie je 21 miestny reťazec (číslo), v ktorom je nevyhnutné zvýrazniť posledných 6 znakov, ktoré sa použijú pri prepise pre vyhľadanie u lekára, ku ktorému pacient prichádza s odporúčaním. Môžu byť napr. oddelené </w:t>
      </w:r>
      <w:r w:rsidR="00F1148B" w:rsidRPr="00D95A9D">
        <w:t>lomkou</w:t>
      </w:r>
      <w:r w:rsidRPr="00D95A9D">
        <w:t xml:space="preserve"> / alebo pomlčkou aby to bolo pre zdravotníckeho pracovníka </w:t>
      </w:r>
      <w:r w:rsidR="002D7881" w:rsidRPr="00D95A9D">
        <w:t xml:space="preserve">jednoznačne </w:t>
      </w:r>
      <w:r w:rsidRPr="00D95A9D">
        <w:t>opticky oddelené.</w:t>
      </w:r>
    </w:p>
    <w:p w14:paraId="03F61418" w14:textId="77777777" w:rsidR="00B540BB" w:rsidRPr="00D95A9D" w:rsidRDefault="00B540BB" w:rsidP="002E0696"/>
    <w:p w14:paraId="126D91D9" w14:textId="77777777" w:rsidR="00B540BB" w:rsidRPr="00D95A9D" w:rsidRDefault="4B1F096C" w:rsidP="002E0696">
      <w:r w:rsidRPr="00D95A9D">
        <w:t xml:space="preserve">Príklad vrátane voliteľného čiarového kódu: </w:t>
      </w:r>
    </w:p>
    <w:p w14:paraId="1080DCFE" w14:textId="77777777" w:rsidR="00B540BB" w:rsidRPr="00D95A9D" w:rsidRDefault="00B540BB" w:rsidP="002E0696">
      <w:r>
        <w:rPr>
          <w:noProof/>
          <w:lang w:eastAsia="sk-SK"/>
        </w:rPr>
        <w:drawing>
          <wp:inline distT="0" distB="0" distL="0" distR="0" wp14:anchorId="5827C331" wp14:editId="79007225">
            <wp:extent cx="2133600" cy="671804"/>
            <wp:effectExtent l="0" t="0" r="0" b="0"/>
            <wp:docPr id="98800966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4">
                      <a:extLst>
                        <a:ext uri="{28A0092B-C50C-407E-A947-70E740481C1C}">
                          <a14:useLocalDpi xmlns:a14="http://schemas.microsoft.com/office/drawing/2010/main" val="0"/>
                        </a:ext>
                      </a:extLst>
                    </a:blip>
                    <a:stretch>
                      <a:fillRect/>
                    </a:stretch>
                  </pic:blipFill>
                  <pic:spPr>
                    <a:xfrm>
                      <a:off x="0" y="0"/>
                      <a:ext cx="2133600" cy="671804"/>
                    </a:xfrm>
                    <a:prstGeom prst="rect">
                      <a:avLst/>
                    </a:prstGeom>
                  </pic:spPr>
                </pic:pic>
              </a:graphicData>
            </a:graphic>
          </wp:inline>
        </w:drawing>
      </w:r>
    </w:p>
    <w:p w14:paraId="3AAAC7BA" w14:textId="77777777" w:rsidR="00B540BB" w:rsidRPr="00D95A9D" w:rsidRDefault="00B540BB" w:rsidP="002719C9"/>
    <w:p w14:paraId="44BD010A" w14:textId="77777777" w:rsidR="0002295A" w:rsidRPr="00D95A9D" w:rsidRDefault="00F1148B" w:rsidP="002719C9">
      <w:r w:rsidRPr="00D95A9D">
        <w:t>Zobrazenie č</w:t>
      </w:r>
      <w:r w:rsidR="4B1F096C" w:rsidRPr="00D95A9D">
        <w:t>iarov</w:t>
      </w:r>
      <w:r w:rsidRPr="00D95A9D">
        <w:t>ého</w:t>
      </w:r>
      <w:r w:rsidR="4B1F096C" w:rsidRPr="00D95A9D">
        <w:t xml:space="preserve"> kód</w:t>
      </w:r>
      <w:r w:rsidRPr="00D95A9D">
        <w:t>u</w:t>
      </w:r>
      <w:r w:rsidR="4B1F096C" w:rsidRPr="00D95A9D">
        <w:t xml:space="preserve"> nie je potrebné implementovať, </w:t>
      </w:r>
      <w:r w:rsidRPr="00D95A9D">
        <w:t>ide o </w:t>
      </w:r>
      <w:r w:rsidR="4B1F096C" w:rsidRPr="00D95A9D">
        <w:t>voliteľn</w:t>
      </w:r>
      <w:r w:rsidRPr="00D95A9D">
        <w:t>ú funkcionalitu</w:t>
      </w:r>
      <w:r w:rsidR="4B1F096C" w:rsidRPr="00D95A9D">
        <w:t xml:space="preserve">. Odporúčame ho implementovať najmä u PZS, kde </w:t>
      </w:r>
      <w:r w:rsidR="002D7881" w:rsidRPr="00D95A9D">
        <w:t xml:space="preserve">sú </w:t>
      </w:r>
      <w:r w:rsidR="4B1F096C" w:rsidRPr="00D95A9D">
        <w:t>ambulancie vybavené čítačkou čiarových kódov.</w:t>
      </w:r>
    </w:p>
    <w:p w14:paraId="21DDA7A3" w14:textId="77777777" w:rsidR="00B768BD" w:rsidRPr="00D95A9D" w:rsidRDefault="00B768BD" w:rsidP="002719C9"/>
    <w:p w14:paraId="4F74EB3C" w14:textId="77777777" w:rsidR="00B768BD" w:rsidRPr="00D95A9D" w:rsidRDefault="4B1F096C" w:rsidP="002719C9">
      <w:r w:rsidRPr="00D95A9D">
        <w:t xml:space="preserve">V praxi sú používané 2 názvy pre odporúčanie na špecializované vyšetrenie, ktoré bude používané v NZIS: </w:t>
      </w:r>
    </w:p>
    <w:p w14:paraId="53714087" w14:textId="77777777" w:rsidR="00B768BD" w:rsidRPr="00D95A9D" w:rsidRDefault="4B1F096C" w:rsidP="002719C9">
      <w:pPr>
        <w:pStyle w:val="Odsekzoznamu"/>
        <w:numPr>
          <w:ilvl w:val="0"/>
          <w:numId w:val="75"/>
        </w:numPr>
      </w:pPr>
      <w:r w:rsidRPr="00D95A9D">
        <w:t> výmenný lístok – pre špecializované odborné vyšetrenie</w:t>
      </w:r>
    </w:p>
    <w:p w14:paraId="3AC54BD1" w14:textId="77777777" w:rsidR="00B768BD" w:rsidRPr="00D95A9D" w:rsidRDefault="6DE4F7B8" w:rsidP="002719C9">
      <w:pPr>
        <w:pStyle w:val="Odsekzoznamu"/>
        <w:numPr>
          <w:ilvl w:val="0"/>
          <w:numId w:val="75"/>
        </w:numPr>
      </w:pPr>
      <w:r w:rsidRPr="00D95A9D">
        <w:lastRenderedPageBreak/>
        <w:t> žiadanka – pre zobrazovacie vyšetrenie alebo vyšetrovacie SVaLZ - rehabilitácie</w:t>
      </w:r>
    </w:p>
    <w:p w14:paraId="3DFA636C" w14:textId="77777777" w:rsidR="00D43748" w:rsidRPr="00D95A9D" w:rsidRDefault="00D43748" w:rsidP="00D43748">
      <w:pPr>
        <w:pStyle w:val="Odsekzoznamu"/>
      </w:pPr>
    </w:p>
    <w:p w14:paraId="49C4FF8C" w14:textId="77777777" w:rsidR="000471DB" w:rsidRPr="00D95A9D" w:rsidRDefault="6DE4F7B8" w:rsidP="0030516E">
      <w:r w:rsidRPr="00D95A9D">
        <w:t>Pre obidve situácie je používaná rovnaká štruktúra („Odporúčanie na vyšetrenie“</w:t>
      </w:r>
      <w:r w:rsidR="00E30BEC" w:rsidRPr="009A5B20">
        <w:t>)</w:t>
      </w:r>
      <w:r w:rsidRPr="00D95A9D">
        <w:t>, samostatnú štruktúru majú len laboratórne žiadanky (doména eLab)</w:t>
      </w:r>
    </w:p>
    <w:p w14:paraId="1BCFBD8F" w14:textId="77777777" w:rsidR="00492762" w:rsidRPr="009A5B20" w:rsidRDefault="6DE4F7B8" w:rsidP="00B50180">
      <w:pPr>
        <w:pStyle w:val="Nadpis2"/>
      </w:pPr>
      <w:bookmarkStart w:id="22" w:name="_Toc56171930"/>
      <w:r>
        <w:t>Pacientsky sumár</w:t>
      </w:r>
      <w:bookmarkEnd w:id="22"/>
    </w:p>
    <w:p w14:paraId="0BA7E28E" w14:textId="77777777" w:rsidR="00492762" w:rsidRPr="00D95A9D" w:rsidRDefault="4B1F096C" w:rsidP="002719C9">
      <w:r w:rsidRPr="00D95A9D">
        <w:t>Slúži na poskytnutie život zachraňujúcich údajov pacienta, ktoré sú nevyhnutné pre lekárov/ zdravotníckych pracovníkov najmä pre prípad záchrannej zdravotnej služby a operačného strediska. Uložené údaje môžu napomôcť k rýchlej orientácii záchranára a iného zdravotníckeho pracovníka.</w:t>
      </w:r>
    </w:p>
    <w:p w14:paraId="42AB1FA0" w14:textId="77777777" w:rsidR="00A02076" w:rsidRPr="00D95A9D" w:rsidRDefault="00A02076" w:rsidP="002719C9">
      <w:r w:rsidRPr="00D95A9D">
        <w:t xml:space="preserve">V tabuľke nižšie sú biznisovo popísané jednotlivé časti </w:t>
      </w:r>
      <w:r w:rsidR="00D95A9D" w:rsidRPr="00D95A9D">
        <w:t>pacientskeho</w:t>
      </w:r>
      <w:r w:rsidRPr="00D95A9D">
        <w:t xml:space="preserve"> sumára.</w:t>
      </w:r>
    </w:p>
    <w:p w14:paraId="39E92640" w14:textId="77777777" w:rsidR="00492762" w:rsidRPr="00D95A9D" w:rsidRDefault="00492762" w:rsidP="0049276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3118"/>
        <w:gridCol w:w="4343"/>
      </w:tblGrid>
      <w:tr w:rsidR="00492762" w:rsidRPr="00D95A9D" w14:paraId="7A690E9F" w14:textId="77777777" w:rsidTr="1B343906">
        <w:tc>
          <w:tcPr>
            <w:tcW w:w="1555" w:type="dxa"/>
            <w:shd w:val="clear" w:color="auto" w:fill="002060"/>
          </w:tcPr>
          <w:p w14:paraId="406D3905" w14:textId="77777777" w:rsidR="00492762" w:rsidRPr="00D95A9D" w:rsidRDefault="00492762" w:rsidP="00B31057">
            <w:pPr>
              <w:rPr>
                <w:color w:val="FFFFFF" w:themeColor="background1"/>
                <w:sz w:val="18"/>
                <w:szCs w:val="18"/>
              </w:rPr>
            </w:pPr>
          </w:p>
        </w:tc>
        <w:tc>
          <w:tcPr>
            <w:tcW w:w="3118" w:type="dxa"/>
            <w:shd w:val="clear" w:color="auto" w:fill="002060"/>
          </w:tcPr>
          <w:p w14:paraId="39315181" w14:textId="77777777" w:rsidR="00492762" w:rsidRPr="00D95A9D" w:rsidRDefault="6DE4F7B8" w:rsidP="4B1F096C">
            <w:pPr>
              <w:rPr>
                <w:color w:val="FFFFFF" w:themeColor="background2"/>
                <w:sz w:val="18"/>
                <w:szCs w:val="18"/>
              </w:rPr>
            </w:pPr>
            <w:r w:rsidRPr="00D95A9D">
              <w:rPr>
                <w:color w:val="FFFFFF" w:themeColor="background2"/>
                <w:sz w:val="18"/>
                <w:szCs w:val="18"/>
              </w:rPr>
              <w:t>Pacientsky sumár</w:t>
            </w:r>
          </w:p>
        </w:tc>
        <w:tc>
          <w:tcPr>
            <w:tcW w:w="4343" w:type="dxa"/>
            <w:shd w:val="clear" w:color="auto" w:fill="002060"/>
          </w:tcPr>
          <w:p w14:paraId="34108FCA" w14:textId="77777777" w:rsidR="00492762" w:rsidRPr="00D95A9D" w:rsidRDefault="6DE4F7B8" w:rsidP="4B1F096C">
            <w:pPr>
              <w:rPr>
                <w:color w:val="FFFFFF" w:themeColor="background2"/>
                <w:sz w:val="18"/>
                <w:szCs w:val="18"/>
              </w:rPr>
            </w:pPr>
            <w:r w:rsidRPr="00D95A9D">
              <w:rPr>
                <w:color w:val="FFFFFF" w:themeColor="background2"/>
                <w:sz w:val="18"/>
                <w:szCs w:val="18"/>
              </w:rPr>
              <w:t>Časti</w:t>
            </w:r>
          </w:p>
        </w:tc>
      </w:tr>
      <w:tr w:rsidR="00492762" w:rsidRPr="00D95A9D" w14:paraId="3075904E" w14:textId="77777777" w:rsidTr="000711D0">
        <w:tc>
          <w:tcPr>
            <w:tcW w:w="1555" w:type="dxa"/>
            <w:vMerge w:val="restart"/>
            <w:tcBorders>
              <w:top w:val="single" w:sz="4" w:space="0" w:color="auto"/>
              <w:left w:val="single" w:sz="4" w:space="0" w:color="auto"/>
              <w:bottom w:val="single" w:sz="4" w:space="0" w:color="auto"/>
              <w:right w:val="single" w:sz="4" w:space="0" w:color="auto"/>
            </w:tcBorders>
          </w:tcPr>
          <w:p w14:paraId="2B62EC97" w14:textId="77777777" w:rsidR="00492762" w:rsidRPr="00D95A9D" w:rsidRDefault="4B1F096C" w:rsidP="4B1F096C">
            <w:p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Klinické údaje</w:t>
            </w:r>
          </w:p>
        </w:tc>
        <w:tc>
          <w:tcPr>
            <w:tcW w:w="3118" w:type="dxa"/>
            <w:tcBorders>
              <w:top w:val="single" w:sz="4" w:space="0" w:color="auto"/>
              <w:left w:val="single" w:sz="4" w:space="0" w:color="auto"/>
              <w:bottom w:val="single" w:sz="4" w:space="0" w:color="auto"/>
              <w:right w:val="single" w:sz="4" w:space="0" w:color="auto"/>
            </w:tcBorders>
          </w:tcPr>
          <w:p w14:paraId="0D1B1607" w14:textId="77777777" w:rsidR="00492762" w:rsidRPr="00D95A9D" w:rsidRDefault="4B1F096C">
            <w:pPr>
              <w:pStyle w:val="Odsekzoznamu"/>
              <w:numPr>
                <w:ilvl w:val="0"/>
                <w:numId w:val="7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Pôrodnícka anamnéza</w:t>
            </w:r>
          </w:p>
        </w:tc>
        <w:tc>
          <w:tcPr>
            <w:tcW w:w="4343" w:type="dxa"/>
            <w:tcBorders>
              <w:top w:val="single" w:sz="4" w:space="0" w:color="auto"/>
              <w:left w:val="single" w:sz="4" w:space="0" w:color="auto"/>
              <w:bottom w:val="single" w:sz="4" w:space="0" w:color="auto"/>
              <w:right w:val="single" w:sz="4" w:space="0" w:color="auto"/>
            </w:tcBorders>
          </w:tcPr>
          <w:p w14:paraId="6328D4B8" w14:textId="77777777" w:rsidR="00492762" w:rsidRPr="00D95A9D" w:rsidRDefault="4B1F096C" w:rsidP="4B1F096C">
            <w:pPr>
              <w:pStyle w:val="Odsekzoznamu"/>
              <w:numPr>
                <w:ilvl w:val="0"/>
                <w:numId w:val="78"/>
              </w:numPr>
              <w:rPr>
                <w:sz w:val="18"/>
                <w:szCs w:val="18"/>
              </w:rPr>
            </w:pPr>
            <w:r w:rsidRPr="00D95A9D">
              <w:rPr>
                <w:sz w:val="18"/>
                <w:szCs w:val="18"/>
              </w:rPr>
              <w:t>Predpokladaný dátum pôrodu</w:t>
            </w:r>
          </w:p>
        </w:tc>
      </w:tr>
      <w:tr w:rsidR="00492762" w:rsidRPr="00D95A9D" w14:paraId="330EBC49" w14:textId="77777777" w:rsidTr="000711D0">
        <w:tc>
          <w:tcPr>
            <w:tcW w:w="1555" w:type="dxa"/>
            <w:vMerge/>
          </w:tcPr>
          <w:p w14:paraId="292DC4AC" w14:textId="77777777" w:rsidR="00492762" w:rsidRPr="00D95A9D" w:rsidRDefault="00492762" w:rsidP="00673403">
            <w:pPr>
              <w:pStyle w:val="Odsekzoznamu"/>
              <w:numPr>
                <w:ilvl w:val="0"/>
                <w:numId w:val="79"/>
              </w:numPr>
              <w:rPr>
                <w:rFonts w:asciiTheme="minorHAnsi" w:hAnsiTheme="minorHAnsi" w:cstheme="minorHAnsi"/>
                <w:sz w:val="18"/>
                <w:szCs w:val="18"/>
              </w:rPr>
            </w:pPr>
          </w:p>
        </w:tc>
        <w:tc>
          <w:tcPr>
            <w:tcW w:w="3118" w:type="dxa"/>
            <w:vMerge w:val="restart"/>
            <w:tcBorders>
              <w:top w:val="single" w:sz="4" w:space="0" w:color="auto"/>
              <w:left w:val="single" w:sz="4" w:space="0" w:color="auto"/>
              <w:bottom w:val="single" w:sz="4" w:space="0" w:color="auto"/>
              <w:right w:val="single" w:sz="4" w:space="0" w:color="auto"/>
            </w:tcBorders>
          </w:tcPr>
          <w:p w14:paraId="5BDEC722" w14:textId="77777777" w:rsidR="00492762" w:rsidRPr="00D95A9D" w:rsidRDefault="4B1F096C">
            <w:pPr>
              <w:pStyle w:val="Odsekzoznamu"/>
              <w:numPr>
                <w:ilvl w:val="0"/>
                <w:numId w:val="7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Zdravotné problémy</w:t>
            </w:r>
          </w:p>
        </w:tc>
        <w:tc>
          <w:tcPr>
            <w:tcW w:w="4343" w:type="dxa"/>
            <w:tcBorders>
              <w:top w:val="single" w:sz="4" w:space="0" w:color="auto"/>
              <w:left w:val="single" w:sz="4" w:space="0" w:color="auto"/>
              <w:bottom w:val="single" w:sz="4" w:space="0" w:color="auto"/>
              <w:right w:val="single" w:sz="4" w:space="0" w:color="auto"/>
            </w:tcBorders>
          </w:tcPr>
          <w:p w14:paraId="0C8A5C97" w14:textId="3F98FDF2" w:rsidR="00492762" w:rsidRPr="00D95A9D" w:rsidRDefault="4B1F096C" w:rsidP="4B1F096C">
            <w:pPr>
              <w:pStyle w:val="Odsekzoznamu"/>
              <w:numPr>
                <w:ilvl w:val="0"/>
                <w:numId w:val="78"/>
              </w:numPr>
              <w:rPr>
                <w:sz w:val="18"/>
                <w:szCs w:val="18"/>
              </w:rPr>
            </w:pPr>
            <w:r w:rsidRPr="00D95A9D">
              <w:rPr>
                <w:sz w:val="18"/>
                <w:szCs w:val="18"/>
              </w:rPr>
              <w:t>Život ovplyvňujúce diagnózy (choroby)</w:t>
            </w:r>
          </w:p>
        </w:tc>
      </w:tr>
      <w:tr w:rsidR="1B343906" w14:paraId="1F13FE60" w14:textId="77777777" w:rsidTr="000711D0">
        <w:tc>
          <w:tcPr>
            <w:tcW w:w="1555" w:type="dxa"/>
            <w:vMerge/>
          </w:tcPr>
          <w:p w14:paraId="2131157E" w14:textId="77777777" w:rsidR="0001380A" w:rsidRDefault="0001380A"/>
        </w:tc>
        <w:tc>
          <w:tcPr>
            <w:tcW w:w="3118" w:type="dxa"/>
            <w:vMerge/>
            <w:tcBorders>
              <w:top w:val="single" w:sz="4" w:space="0" w:color="auto"/>
              <w:left w:val="single" w:sz="4" w:space="0" w:color="auto"/>
              <w:bottom w:val="single" w:sz="4" w:space="0" w:color="auto"/>
              <w:right w:val="single" w:sz="4" w:space="0" w:color="auto"/>
            </w:tcBorders>
          </w:tcPr>
          <w:p w14:paraId="53E21C27" w14:textId="77777777" w:rsidR="0001380A" w:rsidRDefault="0001380A"/>
        </w:tc>
        <w:tc>
          <w:tcPr>
            <w:tcW w:w="4343" w:type="dxa"/>
            <w:tcBorders>
              <w:top w:val="single" w:sz="4" w:space="0" w:color="auto"/>
              <w:left w:val="single" w:sz="4" w:space="0" w:color="auto"/>
              <w:bottom w:val="single" w:sz="4" w:space="0" w:color="auto"/>
              <w:right w:val="single" w:sz="4" w:space="0" w:color="auto"/>
            </w:tcBorders>
          </w:tcPr>
          <w:p w14:paraId="74C8E60C" w14:textId="31E574F3" w:rsidR="1B343906" w:rsidRPr="000711D0" w:rsidRDefault="1B343906" w:rsidP="000711D0">
            <w:pPr>
              <w:pStyle w:val="Odsekzoznamu"/>
              <w:numPr>
                <w:ilvl w:val="0"/>
                <w:numId w:val="78"/>
              </w:numPr>
              <w:rPr>
                <w:sz w:val="18"/>
                <w:szCs w:val="18"/>
              </w:rPr>
            </w:pPr>
            <w:r w:rsidRPr="000711D0">
              <w:rPr>
                <w:sz w:val="18"/>
                <w:szCs w:val="18"/>
              </w:rPr>
              <w:t>Reštrikcia - informácia o existencii reštrikčného záznamu na pacienta</w:t>
            </w:r>
          </w:p>
        </w:tc>
      </w:tr>
      <w:tr w:rsidR="00492762" w:rsidRPr="00D95A9D" w14:paraId="05F4192C" w14:textId="77777777" w:rsidTr="000711D0">
        <w:trPr>
          <w:trHeight w:val="292"/>
        </w:trPr>
        <w:tc>
          <w:tcPr>
            <w:tcW w:w="1555" w:type="dxa"/>
            <w:vMerge/>
          </w:tcPr>
          <w:p w14:paraId="575A1589" w14:textId="77777777" w:rsidR="00492762" w:rsidRPr="00D95A9D" w:rsidRDefault="00492762" w:rsidP="00673403">
            <w:pPr>
              <w:pStyle w:val="Odsekzoznamu"/>
              <w:numPr>
                <w:ilvl w:val="0"/>
                <w:numId w:val="79"/>
              </w:numPr>
              <w:rPr>
                <w:rFonts w:asciiTheme="minorHAnsi" w:hAnsiTheme="minorHAnsi" w:cstheme="minorHAnsi"/>
                <w:sz w:val="18"/>
                <w:szCs w:val="18"/>
              </w:rPr>
            </w:pPr>
          </w:p>
        </w:tc>
        <w:tc>
          <w:tcPr>
            <w:tcW w:w="3118" w:type="dxa"/>
            <w:vMerge/>
          </w:tcPr>
          <w:p w14:paraId="35F8FA84" w14:textId="77777777" w:rsidR="00492762" w:rsidRPr="00D95A9D" w:rsidRDefault="00492762" w:rsidP="00673403">
            <w:pPr>
              <w:pStyle w:val="Odsekzoznamu"/>
              <w:numPr>
                <w:ilvl w:val="0"/>
                <w:numId w:val="79"/>
              </w:numPr>
              <w:rPr>
                <w:rFonts w:asciiTheme="minorHAnsi" w:hAnsiTheme="minorHAnsi" w:cstheme="minorHAnsi"/>
                <w:sz w:val="18"/>
                <w:szCs w:val="18"/>
              </w:rPr>
            </w:pPr>
          </w:p>
        </w:tc>
        <w:tc>
          <w:tcPr>
            <w:tcW w:w="4343" w:type="dxa"/>
            <w:tcBorders>
              <w:top w:val="single" w:sz="4" w:space="0" w:color="auto"/>
              <w:left w:val="single" w:sz="4" w:space="0" w:color="auto"/>
              <w:bottom w:val="single" w:sz="4" w:space="0" w:color="auto"/>
              <w:right w:val="single" w:sz="4" w:space="0" w:color="auto"/>
            </w:tcBorders>
          </w:tcPr>
          <w:p w14:paraId="2BAF7A50" w14:textId="77777777" w:rsidR="00492762" w:rsidRPr="00D95A9D" w:rsidRDefault="4B1F096C" w:rsidP="4B1F096C">
            <w:pPr>
              <w:pStyle w:val="Odsekzoznamu"/>
              <w:numPr>
                <w:ilvl w:val="0"/>
                <w:numId w:val="78"/>
              </w:numPr>
              <w:rPr>
                <w:sz w:val="18"/>
                <w:szCs w:val="18"/>
              </w:rPr>
            </w:pPr>
            <w:r w:rsidRPr="00D95A9D">
              <w:rPr>
                <w:sz w:val="18"/>
                <w:szCs w:val="18"/>
              </w:rPr>
              <w:t>Implantované zdravotné pomôcky</w:t>
            </w:r>
          </w:p>
        </w:tc>
      </w:tr>
      <w:tr w:rsidR="00492762" w:rsidRPr="00D95A9D" w14:paraId="018E0444" w14:textId="77777777" w:rsidTr="000711D0">
        <w:tc>
          <w:tcPr>
            <w:tcW w:w="1555" w:type="dxa"/>
            <w:vMerge/>
          </w:tcPr>
          <w:p w14:paraId="007652C1" w14:textId="77777777" w:rsidR="00492762" w:rsidRPr="00D95A9D" w:rsidRDefault="00492762" w:rsidP="00673403">
            <w:pPr>
              <w:pStyle w:val="Odsekzoznamu"/>
              <w:numPr>
                <w:ilvl w:val="0"/>
                <w:numId w:val="79"/>
              </w:numPr>
              <w:rPr>
                <w:rFonts w:asciiTheme="minorHAnsi" w:hAnsiTheme="minorHAnsi" w:cstheme="minorHAnsi"/>
                <w:sz w:val="18"/>
                <w:szCs w:val="18"/>
              </w:rPr>
            </w:pPr>
          </w:p>
        </w:tc>
        <w:tc>
          <w:tcPr>
            <w:tcW w:w="3118" w:type="dxa"/>
            <w:vMerge w:val="restart"/>
            <w:tcBorders>
              <w:top w:val="single" w:sz="4" w:space="0" w:color="auto"/>
              <w:left w:val="single" w:sz="4" w:space="0" w:color="auto"/>
              <w:bottom w:val="single" w:sz="4" w:space="0" w:color="auto"/>
              <w:right w:val="single" w:sz="4" w:space="0" w:color="auto"/>
            </w:tcBorders>
          </w:tcPr>
          <w:p w14:paraId="56515834" w14:textId="77777777" w:rsidR="00492762" w:rsidRPr="00D95A9D" w:rsidRDefault="4B1F096C">
            <w:pPr>
              <w:pStyle w:val="Odsekzoznamu"/>
              <w:numPr>
                <w:ilvl w:val="0"/>
                <w:numId w:val="7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Lieková anamnéza</w:t>
            </w:r>
          </w:p>
        </w:tc>
        <w:tc>
          <w:tcPr>
            <w:tcW w:w="4343" w:type="dxa"/>
            <w:tcBorders>
              <w:top w:val="single" w:sz="4" w:space="0" w:color="auto"/>
              <w:left w:val="single" w:sz="4" w:space="0" w:color="auto"/>
              <w:bottom w:val="single" w:sz="4" w:space="0" w:color="auto"/>
              <w:right w:val="single" w:sz="4" w:space="0" w:color="auto"/>
            </w:tcBorders>
          </w:tcPr>
          <w:p w14:paraId="09B1B589" w14:textId="77777777" w:rsidR="00492762" w:rsidRPr="00D95A9D" w:rsidRDefault="6DE4F7B8" w:rsidP="6DE4F7B8">
            <w:pPr>
              <w:pStyle w:val="Odsekzoznamu"/>
              <w:numPr>
                <w:ilvl w:val="0"/>
                <w:numId w:val="78"/>
              </w:numPr>
              <w:rPr>
                <w:sz w:val="18"/>
                <w:szCs w:val="18"/>
              </w:rPr>
            </w:pPr>
            <w:r w:rsidRPr="00D95A9D">
              <w:rPr>
                <w:sz w:val="18"/>
                <w:szCs w:val="18"/>
              </w:rPr>
              <w:t>Vydané lieky (dispenzované záznamy)</w:t>
            </w:r>
          </w:p>
        </w:tc>
      </w:tr>
      <w:tr w:rsidR="00492762" w:rsidRPr="00D95A9D" w14:paraId="5C0E67D3" w14:textId="77777777" w:rsidTr="000711D0">
        <w:tc>
          <w:tcPr>
            <w:tcW w:w="1555" w:type="dxa"/>
            <w:vMerge/>
          </w:tcPr>
          <w:p w14:paraId="404660B9" w14:textId="77777777" w:rsidR="00492762" w:rsidRPr="00D95A9D" w:rsidRDefault="00492762" w:rsidP="00673403">
            <w:pPr>
              <w:pStyle w:val="Odsekzoznamu"/>
              <w:numPr>
                <w:ilvl w:val="0"/>
                <w:numId w:val="79"/>
              </w:numPr>
              <w:rPr>
                <w:rFonts w:asciiTheme="minorHAnsi" w:hAnsiTheme="minorHAnsi" w:cstheme="minorHAnsi"/>
                <w:sz w:val="18"/>
                <w:szCs w:val="18"/>
              </w:rPr>
            </w:pPr>
          </w:p>
        </w:tc>
        <w:tc>
          <w:tcPr>
            <w:tcW w:w="3118" w:type="dxa"/>
            <w:vMerge/>
          </w:tcPr>
          <w:p w14:paraId="66F95FA4" w14:textId="77777777" w:rsidR="00492762" w:rsidRPr="00D95A9D" w:rsidRDefault="00492762" w:rsidP="00673403">
            <w:pPr>
              <w:pStyle w:val="Odsekzoznamu"/>
              <w:numPr>
                <w:ilvl w:val="0"/>
                <w:numId w:val="79"/>
              </w:numPr>
              <w:rPr>
                <w:rFonts w:asciiTheme="minorHAnsi" w:hAnsiTheme="minorHAnsi" w:cstheme="minorHAnsi"/>
                <w:sz w:val="18"/>
                <w:szCs w:val="18"/>
              </w:rPr>
            </w:pPr>
          </w:p>
        </w:tc>
        <w:tc>
          <w:tcPr>
            <w:tcW w:w="4343" w:type="dxa"/>
            <w:tcBorders>
              <w:top w:val="single" w:sz="4" w:space="0" w:color="auto"/>
              <w:left w:val="single" w:sz="4" w:space="0" w:color="auto"/>
              <w:bottom w:val="single" w:sz="4" w:space="0" w:color="auto"/>
              <w:right w:val="single" w:sz="4" w:space="0" w:color="auto"/>
            </w:tcBorders>
          </w:tcPr>
          <w:p w14:paraId="07D6F1FF" w14:textId="77777777" w:rsidR="00492762" w:rsidRPr="00D95A9D" w:rsidRDefault="6DE4F7B8" w:rsidP="6DE4F7B8">
            <w:pPr>
              <w:pStyle w:val="Odsekzoznamu"/>
              <w:numPr>
                <w:ilvl w:val="0"/>
                <w:numId w:val="78"/>
              </w:numPr>
              <w:rPr>
                <w:sz w:val="18"/>
                <w:szCs w:val="18"/>
              </w:rPr>
            </w:pPr>
            <w:r w:rsidRPr="00D95A9D">
              <w:rPr>
                <w:sz w:val="18"/>
                <w:szCs w:val="18"/>
              </w:rPr>
              <w:t>Podané lieky (medikačné záznamy)</w:t>
            </w:r>
          </w:p>
        </w:tc>
      </w:tr>
      <w:tr w:rsidR="00492762" w:rsidRPr="00D95A9D" w14:paraId="7C049918" w14:textId="77777777" w:rsidTr="000711D0">
        <w:tc>
          <w:tcPr>
            <w:tcW w:w="1555" w:type="dxa"/>
            <w:vMerge/>
          </w:tcPr>
          <w:p w14:paraId="2FB1FF97" w14:textId="77777777" w:rsidR="00492762" w:rsidRPr="00D95A9D" w:rsidRDefault="00492762" w:rsidP="00673403">
            <w:pPr>
              <w:pStyle w:val="Odsekzoznamu"/>
              <w:numPr>
                <w:ilvl w:val="0"/>
                <w:numId w:val="79"/>
              </w:numPr>
              <w:rPr>
                <w:rFonts w:asciiTheme="minorHAnsi" w:hAnsiTheme="minorHAnsi" w:cstheme="minorHAnsi"/>
                <w:sz w:val="18"/>
                <w:szCs w:val="18"/>
              </w:rPr>
            </w:pPr>
          </w:p>
        </w:tc>
        <w:tc>
          <w:tcPr>
            <w:tcW w:w="3118" w:type="dxa"/>
            <w:vMerge w:val="restart"/>
            <w:tcBorders>
              <w:top w:val="single" w:sz="4" w:space="0" w:color="auto"/>
              <w:left w:val="single" w:sz="4" w:space="0" w:color="auto"/>
              <w:bottom w:val="single" w:sz="4" w:space="0" w:color="auto"/>
              <w:right w:val="single" w:sz="4" w:space="0" w:color="auto"/>
            </w:tcBorders>
          </w:tcPr>
          <w:p w14:paraId="5AA719F2" w14:textId="77777777" w:rsidR="00492762" w:rsidRPr="00D95A9D" w:rsidRDefault="4B1F096C">
            <w:pPr>
              <w:pStyle w:val="Odsekzoznamu"/>
              <w:numPr>
                <w:ilvl w:val="0"/>
                <w:numId w:val="7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Varovania</w:t>
            </w:r>
          </w:p>
        </w:tc>
        <w:tc>
          <w:tcPr>
            <w:tcW w:w="4343" w:type="dxa"/>
            <w:tcBorders>
              <w:top w:val="single" w:sz="4" w:space="0" w:color="auto"/>
              <w:left w:val="single" w:sz="4" w:space="0" w:color="auto"/>
              <w:bottom w:val="single" w:sz="4" w:space="0" w:color="auto"/>
              <w:right w:val="single" w:sz="4" w:space="0" w:color="auto"/>
            </w:tcBorders>
          </w:tcPr>
          <w:p w14:paraId="579B4DCD" w14:textId="77777777" w:rsidR="00492762" w:rsidRPr="00D95A9D" w:rsidRDefault="4B1F096C" w:rsidP="4B1F096C">
            <w:pPr>
              <w:pStyle w:val="Odsekzoznamu"/>
              <w:numPr>
                <w:ilvl w:val="0"/>
                <w:numId w:val="78"/>
              </w:numPr>
              <w:rPr>
                <w:sz w:val="18"/>
                <w:szCs w:val="18"/>
              </w:rPr>
            </w:pPr>
            <w:r w:rsidRPr="00D95A9D">
              <w:rPr>
                <w:sz w:val="18"/>
                <w:szCs w:val="18"/>
              </w:rPr>
              <w:t>Alergie</w:t>
            </w:r>
          </w:p>
        </w:tc>
      </w:tr>
      <w:tr w:rsidR="00492762" w:rsidRPr="00D95A9D" w14:paraId="663EDAAF" w14:textId="77777777" w:rsidTr="000711D0">
        <w:trPr>
          <w:trHeight w:val="250"/>
        </w:trPr>
        <w:tc>
          <w:tcPr>
            <w:tcW w:w="1555" w:type="dxa"/>
            <w:vMerge/>
          </w:tcPr>
          <w:p w14:paraId="577235F0" w14:textId="77777777" w:rsidR="00492762" w:rsidRPr="00D95A9D" w:rsidRDefault="00492762" w:rsidP="00673403">
            <w:pPr>
              <w:pStyle w:val="Odsekzoznamu"/>
              <w:numPr>
                <w:ilvl w:val="0"/>
                <w:numId w:val="79"/>
              </w:numPr>
              <w:rPr>
                <w:rFonts w:asciiTheme="minorHAnsi" w:hAnsiTheme="minorHAnsi" w:cstheme="minorHAnsi"/>
                <w:sz w:val="18"/>
                <w:szCs w:val="18"/>
              </w:rPr>
            </w:pPr>
          </w:p>
        </w:tc>
        <w:tc>
          <w:tcPr>
            <w:tcW w:w="3118" w:type="dxa"/>
            <w:vMerge/>
          </w:tcPr>
          <w:p w14:paraId="538C1AB8" w14:textId="77777777" w:rsidR="00492762" w:rsidRPr="00D95A9D" w:rsidRDefault="00492762" w:rsidP="00673403">
            <w:pPr>
              <w:pStyle w:val="Odsekzoznamu"/>
              <w:numPr>
                <w:ilvl w:val="0"/>
                <w:numId w:val="79"/>
              </w:numPr>
              <w:rPr>
                <w:rFonts w:asciiTheme="minorHAnsi" w:hAnsiTheme="minorHAnsi" w:cstheme="minorHAnsi"/>
                <w:sz w:val="18"/>
                <w:szCs w:val="18"/>
              </w:rPr>
            </w:pPr>
          </w:p>
        </w:tc>
        <w:tc>
          <w:tcPr>
            <w:tcW w:w="4343" w:type="dxa"/>
            <w:tcBorders>
              <w:top w:val="single" w:sz="4" w:space="0" w:color="auto"/>
              <w:left w:val="single" w:sz="4" w:space="0" w:color="auto"/>
              <w:bottom w:val="single" w:sz="4" w:space="0" w:color="auto"/>
              <w:right w:val="single" w:sz="4" w:space="0" w:color="auto"/>
            </w:tcBorders>
          </w:tcPr>
          <w:p w14:paraId="40E9D937" w14:textId="77777777" w:rsidR="00492762" w:rsidRPr="00D95A9D" w:rsidRDefault="00D95A9D" w:rsidP="4B1F096C">
            <w:pPr>
              <w:pStyle w:val="Odsekzoznamu"/>
              <w:numPr>
                <w:ilvl w:val="0"/>
                <w:numId w:val="78"/>
              </w:numPr>
              <w:rPr>
                <w:sz w:val="18"/>
                <w:szCs w:val="18"/>
              </w:rPr>
            </w:pPr>
            <w:r w:rsidRPr="00D95A9D">
              <w:rPr>
                <w:sz w:val="18"/>
                <w:szCs w:val="18"/>
              </w:rPr>
              <w:t>Nežiaduce</w:t>
            </w:r>
            <w:r w:rsidR="4B1F096C" w:rsidRPr="00D95A9D">
              <w:rPr>
                <w:sz w:val="18"/>
                <w:szCs w:val="18"/>
              </w:rPr>
              <w:t xml:space="preserve"> účinky z očkovaní </w:t>
            </w:r>
          </w:p>
        </w:tc>
      </w:tr>
      <w:tr w:rsidR="00492762" w:rsidRPr="00D95A9D" w14:paraId="5A308CD8" w14:textId="77777777" w:rsidTr="000711D0">
        <w:trPr>
          <w:trHeight w:val="250"/>
        </w:trPr>
        <w:tc>
          <w:tcPr>
            <w:tcW w:w="1555" w:type="dxa"/>
            <w:vMerge w:val="restart"/>
            <w:tcBorders>
              <w:top w:val="single" w:sz="4" w:space="0" w:color="auto"/>
              <w:left w:val="single" w:sz="4" w:space="0" w:color="auto"/>
              <w:bottom w:val="single" w:sz="4" w:space="0" w:color="auto"/>
              <w:right w:val="single" w:sz="4" w:space="0" w:color="auto"/>
            </w:tcBorders>
          </w:tcPr>
          <w:p w14:paraId="14586543" w14:textId="77777777" w:rsidR="00492762" w:rsidRPr="00D95A9D" w:rsidRDefault="4B1F096C" w:rsidP="4B1F096C">
            <w:p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Kontaktné údaje pacienta</w:t>
            </w:r>
          </w:p>
        </w:tc>
        <w:tc>
          <w:tcPr>
            <w:tcW w:w="3118" w:type="dxa"/>
            <w:tcBorders>
              <w:top w:val="single" w:sz="4" w:space="0" w:color="auto"/>
              <w:left w:val="single" w:sz="4" w:space="0" w:color="auto"/>
              <w:bottom w:val="single" w:sz="4" w:space="0" w:color="auto"/>
              <w:right w:val="single" w:sz="4" w:space="0" w:color="auto"/>
            </w:tcBorders>
          </w:tcPr>
          <w:p w14:paraId="1E316E38" w14:textId="77777777" w:rsidR="00492762" w:rsidRPr="00D95A9D" w:rsidRDefault="4B1F096C">
            <w:pPr>
              <w:pStyle w:val="Odsekzoznamu"/>
              <w:numPr>
                <w:ilvl w:val="0"/>
                <w:numId w:val="7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Informácie o pacientovi</w:t>
            </w:r>
          </w:p>
        </w:tc>
        <w:tc>
          <w:tcPr>
            <w:tcW w:w="4343" w:type="dxa"/>
            <w:tcBorders>
              <w:top w:val="single" w:sz="4" w:space="0" w:color="auto"/>
              <w:left w:val="single" w:sz="4" w:space="0" w:color="auto"/>
              <w:bottom w:val="single" w:sz="4" w:space="0" w:color="auto"/>
              <w:right w:val="single" w:sz="4" w:space="0" w:color="auto"/>
            </w:tcBorders>
          </w:tcPr>
          <w:p w14:paraId="695E1AA1" w14:textId="77777777" w:rsidR="00492762" w:rsidRPr="00D95A9D" w:rsidRDefault="4B1F096C" w:rsidP="4B1F096C">
            <w:pPr>
              <w:pStyle w:val="Odsekzoznamu"/>
              <w:numPr>
                <w:ilvl w:val="0"/>
                <w:numId w:val="78"/>
              </w:numPr>
              <w:rPr>
                <w:sz w:val="18"/>
                <w:szCs w:val="18"/>
              </w:rPr>
            </w:pPr>
            <w:r w:rsidRPr="00D95A9D">
              <w:rPr>
                <w:sz w:val="18"/>
                <w:szCs w:val="18"/>
              </w:rPr>
              <w:t>Identifikačné údaje pacienta</w:t>
            </w:r>
          </w:p>
        </w:tc>
      </w:tr>
      <w:tr w:rsidR="00492762" w:rsidRPr="00D95A9D" w14:paraId="1E335C2B" w14:textId="77777777" w:rsidTr="000711D0">
        <w:trPr>
          <w:trHeight w:val="250"/>
        </w:trPr>
        <w:tc>
          <w:tcPr>
            <w:tcW w:w="1555" w:type="dxa"/>
            <w:vMerge/>
          </w:tcPr>
          <w:p w14:paraId="13982C10" w14:textId="77777777" w:rsidR="00492762" w:rsidRPr="00D95A9D" w:rsidRDefault="00492762" w:rsidP="00673403">
            <w:pPr>
              <w:pStyle w:val="Odsekzoznamu"/>
              <w:numPr>
                <w:ilvl w:val="0"/>
                <w:numId w:val="79"/>
              </w:numPr>
              <w:rPr>
                <w:rFonts w:asciiTheme="minorHAnsi" w:hAnsiTheme="minorHAnsi" w:cstheme="minorHAnsi"/>
                <w:sz w:val="18"/>
                <w:szCs w:val="18"/>
              </w:rPr>
            </w:pPr>
          </w:p>
        </w:tc>
        <w:tc>
          <w:tcPr>
            <w:tcW w:w="3118" w:type="dxa"/>
            <w:tcBorders>
              <w:top w:val="single" w:sz="4" w:space="0" w:color="auto"/>
              <w:left w:val="single" w:sz="4" w:space="0" w:color="auto"/>
              <w:bottom w:val="single" w:sz="4" w:space="0" w:color="auto"/>
              <w:right w:val="single" w:sz="4" w:space="0" w:color="auto"/>
            </w:tcBorders>
          </w:tcPr>
          <w:p w14:paraId="4FDF2360" w14:textId="77777777" w:rsidR="00492762" w:rsidRPr="00D95A9D" w:rsidRDefault="4B1F096C">
            <w:pPr>
              <w:pStyle w:val="Odsekzoznamu"/>
              <w:numPr>
                <w:ilvl w:val="0"/>
                <w:numId w:val="7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Kontaktné údaje</w:t>
            </w:r>
          </w:p>
        </w:tc>
        <w:tc>
          <w:tcPr>
            <w:tcW w:w="4343" w:type="dxa"/>
            <w:tcBorders>
              <w:top w:val="single" w:sz="4" w:space="0" w:color="auto"/>
              <w:left w:val="single" w:sz="4" w:space="0" w:color="auto"/>
              <w:bottom w:val="single" w:sz="4" w:space="0" w:color="auto"/>
              <w:right w:val="single" w:sz="4" w:space="0" w:color="auto"/>
            </w:tcBorders>
          </w:tcPr>
          <w:p w14:paraId="3E5CF13E" w14:textId="77777777" w:rsidR="008A2FCD" w:rsidRPr="00D95A9D" w:rsidRDefault="4B1F096C" w:rsidP="4B1F096C">
            <w:pPr>
              <w:pStyle w:val="Odsekzoznamu"/>
              <w:numPr>
                <w:ilvl w:val="0"/>
                <w:numId w:val="78"/>
              </w:numPr>
              <w:rPr>
                <w:sz w:val="18"/>
                <w:szCs w:val="18"/>
              </w:rPr>
            </w:pPr>
            <w:r w:rsidRPr="00D95A9D">
              <w:rPr>
                <w:sz w:val="18"/>
                <w:szCs w:val="18"/>
              </w:rPr>
              <w:t>Kontaktné údaje pacienta</w:t>
            </w:r>
          </w:p>
          <w:p w14:paraId="0E9FA96C" w14:textId="77777777" w:rsidR="00492762" w:rsidRPr="00D95A9D" w:rsidRDefault="4B1F096C" w:rsidP="4B1F096C">
            <w:pPr>
              <w:pStyle w:val="Odsekzoznamu"/>
              <w:numPr>
                <w:ilvl w:val="0"/>
                <w:numId w:val="78"/>
              </w:numPr>
              <w:rPr>
                <w:sz w:val="18"/>
                <w:szCs w:val="18"/>
              </w:rPr>
            </w:pPr>
            <w:r w:rsidRPr="00D95A9D">
              <w:rPr>
                <w:sz w:val="18"/>
                <w:szCs w:val="18"/>
              </w:rPr>
              <w:t xml:space="preserve">Núdzový kontakt (ICE kontakt)  </w:t>
            </w:r>
          </w:p>
        </w:tc>
      </w:tr>
      <w:tr w:rsidR="00492762" w:rsidRPr="00D95A9D" w14:paraId="5D51C005" w14:textId="77777777" w:rsidTr="000711D0">
        <w:trPr>
          <w:trHeight w:val="250"/>
        </w:trPr>
        <w:tc>
          <w:tcPr>
            <w:tcW w:w="1555" w:type="dxa"/>
            <w:vMerge/>
          </w:tcPr>
          <w:p w14:paraId="33639F7C" w14:textId="77777777" w:rsidR="00492762" w:rsidRPr="00D95A9D" w:rsidRDefault="00492762" w:rsidP="00673403">
            <w:pPr>
              <w:pStyle w:val="Odsekzoznamu"/>
              <w:numPr>
                <w:ilvl w:val="0"/>
                <w:numId w:val="79"/>
              </w:numPr>
              <w:rPr>
                <w:rFonts w:asciiTheme="minorHAnsi" w:hAnsiTheme="minorHAnsi" w:cstheme="minorHAnsi"/>
                <w:sz w:val="18"/>
                <w:szCs w:val="18"/>
              </w:rPr>
            </w:pPr>
          </w:p>
        </w:tc>
        <w:tc>
          <w:tcPr>
            <w:tcW w:w="3118" w:type="dxa"/>
            <w:vMerge w:val="restart"/>
            <w:tcBorders>
              <w:top w:val="single" w:sz="4" w:space="0" w:color="auto"/>
              <w:left w:val="single" w:sz="4" w:space="0" w:color="auto"/>
              <w:bottom w:val="single" w:sz="4" w:space="0" w:color="auto"/>
              <w:right w:val="single" w:sz="4" w:space="0" w:color="auto"/>
            </w:tcBorders>
          </w:tcPr>
          <w:p w14:paraId="0FEA24ED" w14:textId="77777777" w:rsidR="00492762" w:rsidRPr="00D95A9D" w:rsidRDefault="4B1F096C">
            <w:pPr>
              <w:pStyle w:val="Odsekzoznamu"/>
              <w:numPr>
                <w:ilvl w:val="0"/>
                <w:numId w:val="7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Kontakt na ošetrujúceho lekára</w:t>
            </w:r>
          </w:p>
        </w:tc>
        <w:tc>
          <w:tcPr>
            <w:tcW w:w="4343" w:type="dxa"/>
            <w:tcBorders>
              <w:top w:val="single" w:sz="4" w:space="0" w:color="auto"/>
              <w:left w:val="single" w:sz="4" w:space="0" w:color="auto"/>
              <w:bottom w:val="single" w:sz="4" w:space="0" w:color="auto"/>
              <w:right w:val="single" w:sz="4" w:space="0" w:color="auto"/>
            </w:tcBorders>
          </w:tcPr>
          <w:p w14:paraId="24975983" w14:textId="77777777" w:rsidR="00492762" w:rsidRPr="00D95A9D" w:rsidRDefault="6DE4F7B8" w:rsidP="6DE4F7B8">
            <w:pPr>
              <w:pStyle w:val="Odsekzoznamu"/>
              <w:numPr>
                <w:ilvl w:val="0"/>
                <w:numId w:val="78"/>
              </w:numPr>
              <w:rPr>
                <w:sz w:val="18"/>
                <w:szCs w:val="18"/>
              </w:rPr>
            </w:pPr>
            <w:r w:rsidRPr="00D95A9D">
              <w:rPr>
                <w:sz w:val="18"/>
                <w:szCs w:val="18"/>
              </w:rPr>
              <w:t>Všeobecný lekár s uzatvorenou dohodou s pacientom o poskytovaní zdr. Starostlivosti</w:t>
            </w:r>
          </w:p>
        </w:tc>
      </w:tr>
      <w:tr w:rsidR="00492762" w:rsidRPr="00D95A9D" w14:paraId="24237CB2" w14:textId="77777777" w:rsidTr="000711D0">
        <w:trPr>
          <w:trHeight w:val="250"/>
        </w:trPr>
        <w:tc>
          <w:tcPr>
            <w:tcW w:w="1555" w:type="dxa"/>
            <w:vMerge/>
          </w:tcPr>
          <w:p w14:paraId="244059F5" w14:textId="77777777" w:rsidR="00492762" w:rsidRPr="00D95A9D" w:rsidRDefault="00492762" w:rsidP="00B31057">
            <w:pPr>
              <w:pStyle w:val="Bezriadkovania"/>
              <w:rPr>
                <w:rFonts w:asciiTheme="minorHAnsi" w:hAnsiTheme="minorHAnsi" w:cstheme="minorHAnsi"/>
                <w:noProof/>
                <w:sz w:val="18"/>
                <w:szCs w:val="18"/>
                <w:lang w:val="sk-SK"/>
              </w:rPr>
            </w:pPr>
          </w:p>
        </w:tc>
        <w:tc>
          <w:tcPr>
            <w:tcW w:w="3118" w:type="dxa"/>
            <w:vMerge/>
          </w:tcPr>
          <w:p w14:paraId="53C7D32F" w14:textId="77777777" w:rsidR="00492762" w:rsidRPr="00D95A9D" w:rsidRDefault="00492762" w:rsidP="00B31057">
            <w:pPr>
              <w:pStyle w:val="Bezriadkovania"/>
              <w:rPr>
                <w:rFonts w:asciiTheme="minorHAnsi" w:hAnsiTheme="minorHAnsi" w:cstheme="minorHAnsi"/>
                <w:noProof/>
                <w:sz w:val="18"/>
                <w:szCs w:val="18"/>
                <w:lang w:val="sk-SK"/>
              </w:rPr>
            </w:pPr>
          </w:p>
        </w:tc>
        <w:tc>
          <w:tcPr>
            <w:tcW w:w="4343" w:type="dxa"/>
            <w:tcBorders>
              <w:top w:val="single" w:sz="4" w:space="0" w:color="auto"/>
              <w:left w:val="single" w:sz="4" w:space="0" w:color="auto"/>
              <w:bottom w:val="single" w:sz="4" w:space="0" w:color="auto"/>
              <w:right w:val="single" w:sz="4" w:space="0" w:color="auto"/>
            </w:tcBorders>
          </w:tcPr>
          <w:p w14:paraId="33FDA158" w14:textId="77777777" w:rsidR="00492762" w:rsidRPr="00D95A9D" w:rsidRDefault="4B1F096C">
            <w:pPr>
              <w:pStyle w:val="Odsekzoznamu"/>
              <w:keepNext/>
              <w:numPr>
                <w:ilvl w:val="0"/>
                <w:numId w:val="78"/>
              </w:numPr>
              <w:rPr>
                <w:rFonts w:asciiTheme="minorHAnsi" w:eastAsiaTheme="minorEastAsia" w:hAnsiTheme="minorHAnsi" w:cstheme="minorBidi"/>
                <w:sz w:val="18"/>
                <w:szCs w:val="18"/>
              </w:rPr>
            </w:pPr>
            <w:r w:rsidRPr="00D95A9D">
              <w:rPr>
                <w:sz w:val="18"/>
                <w:szCs w:val="18"/>
              </w:rPr>
              <w:t>Preferovaný lekár</w:t>
            </w:r>
            <w:r w:rsidRPr="142AD015">
              <w:rPr>
                <w:rFonts w:asciiTheme="minorHAnsi" w:eastAsiaTheme="minorEastAsia" w:hAnsiTheme="minorHAnsi" w:cstheme="minorBidi"/>
                <w:sz w:val="18"/>
                <w:szCs w:val="18"/>
              </w:rPr>
              <w:t xml:space="preserve"> – lekár, ktorý má najviac informácii o zdravotnom stave pacienta</w:t>
            </w:r>
          </w:p>
        </w:tc>
      </w:tr>
    </w:tbl>
    <w:p w14:paraId="00737656" w14:textId="7C6BC9B3" w:rsidR="00B33B7A" w:rsidRPr="00A73064" w:rsidRDefault="00BD0BA4" w:rsidP="4B1F096C">
      <w:pPr>
        <w:pStyle w:val="Popis"/>
        <w:rPr>
          <w:b w:val="0"/>
          <w:lang w:val="sk-SK"/>
        </w:rPr>
      </w:pPr>
      <w:bookmarkStart w:id="23" w:name="_Toc25934345"/>
      <w:r w:rsidRPr="00D95A9D">
        <w:rPr>
          <w:lang w:val="sk-SK"/>
        </w:rPr>
        <w:t xml:space="preserve">Tabuľka </w:t>
      </w:r>
      <w:r w:rsidR="00AB647A">
        <w:rPr>
          <w:lang w:val="sk-SK"/>
        </w:rPr>
        <w:fldChar w:fldCharType="begin"/>
      </w:r>
      <w:r w:rsidR="00AB647A">
        <w:rPr>
          <w:lang w:val="sk-SK"/>
        </w:rPr>
        <w:instrText xml:space="preserve"> SEQ Tabuľka \* ARABIC </w:instrText>
      </w:r>
      <w:r w:rsidR="00AB647A">
        <w:rPr>
          <w:lang w:val="sk-SK"/>
        </w:rPr>
        <w:fldChar w:fldCharType="separate"/>
      </w:r>
      <w:r w:rsidR="005C30E5">
        <w:rPr>
          <w:noProof/>
          <w:lang w:val="sk-SK"/>
        </w:rPr>
        <w:t>6</w:t>
      </w:r>
      <w:r w:rsidR="00AB647A">
        <w:rPr>
          <w:lang w:val="sk-SK"/>
        </w:rPr>
        <w:fldChar w:fldCharType="end"/>
      </w:r>
      <w:r w:rsidR="00F346F4">
        <w:rPr>
          <w:noProof/>
          <w:lang w:val="sk-SK"/>
        </w:rPr>
        <w:t xml:space="preserve">: </w:t>
      </w:r>
      <w:r w:rsidR="00F346F4" w:rsidRPr="00A73064">
        <w:rPr>
          <w:b w:val="0"/>
          <w:noProof/>
          <w:lang w:val="sk-SK"/>
        </w:rPr>
        <w:t>Obsah pacientske</w:t>
      </w:r>
      <w:r w:rsidRPr="00A73064">
        <w:rPr>
          <w:b w:val="0"/>
          <w:noProof/>
          <w:lang w:val="sk-SK"/>
        </w:rPr>
        <w:t>ho sumáru</w:t>
      </w:r>
      <w:bookmarkEnd w:id="23"/>
    </w:p>
    <w:p w14:paraId="688F6129" w14:textId="77777777" w:rsidR="00B33B7A" w:rsidRPr="00D95A9D" w:rsidRDefault="4B1F096C" w:rsidP="4B1F096C">
      <w:pPr>
        <w:pStyle w:val="Odsekzoznamu"/>
        <w:numPr>
          <w:ilvl w:val="0"/>
          <w:numId w:val="86"/>
        </w:numPr>
        <w:jc w:val="both"/>
        <w:rPr>
          <w:b/>
          <w:bCs/>
        </w:rPr>
      </w:pPr>
      <w:r w:rsidRPr="00D95A9D">
        <w:rPr>
          <w:b/>
          <w:bCs/>
        </w:rPr>
        <w:t>Pôrodnícka anamnéza:</w:t>
      </w:r>
    </w:p>
    <w:p w14:paraId="5F8F4A45" w14:textId="77777777" w:rsidR="00B33B7A" w:rsidRPr="00D95A9D" w:rsidRDefault="00B33B7A" w:rsidP="00B33B7A">
      <w:pPr>
        <w:jc w:val="both"/>
      </w:pPr>
    </w:p>
    <w:p w14:paraId="17211F59" w14:textId="77777777" w:rsidR="00B33B7A" w:rsidRPr="00D95A9D" w:rsidRDefault="4B1F096C" w:rsidP="002719C9">
      <w:pPr>
        <w:pStyle w:val="Odsekzoznamu"/>
        <w:numPr>
          <w:ilvl w:val="0"/>
          <w:numId w:val="82"/>
        </w:numPr>
      </w:pPr>
      <w:r w:rsidRPr="00D95A9D">
        <w:t xml:space="preserve">Eviduje </w:t>
      </w:r>
      <w:r w:rsidR="00A02076" w:rsidRPr="00D95A9D">
        <w:t xml:space="preserve">sa </w:t>
      </w:r>
      <w:r w:rsidRPr="00D95A9D">
        <w:t>predpokladaný dátum pôrodu</w:t>
      </w:r>
    </w:p>
    <w:p w14:paraId="6CBC4A7C" w14:textId="77777777" w:rsidR="00B33B7A" w:rsidRPr="00D95A9D" w:rsidRDefault="4B1F096C" w:rsidP="002719C9">
      <w:pPr>
        <w:pStyle w:val="Odsekzoznamu"/>
        <w:numPr>
          <w:ilvl w:val="0"/>
          <w:numId w:val="82"/>
        </w:numPr>
      </w:pPr>
      <w:r w:rsidRPr="00D95A9D">
        <w:t xml:space="preserve">Je možné ju zaevidovať len na pohlavie žena </w:t>
      </w:r>
    </w:p>
    <w:p w14:paraId="0E8256E2" w14:textId="77777777" w:rsidR="00152892" w:rsidRPr="00D95A9D" w:rsidRDefault="4B1F096C" w:rsidP="002719C9">
      <w:pPr>
        <w:pStyle w:val="Odsekzoznamu"/>
        <w:numPr>
          <w:ilvl w:val="0"/>
          <w:numId w:val="82"/>
        </w:numPr>
      </w:pPr>
      <w:r w:rsidRPr="00D95A9D">
        <w:t>Pri zápise musí žena súhlasiť, že je možné uviesť záznam do pacientskeho sumáru, z dôvodu, že najmä v úvode tehotenstva sa môže rozhodnúť napr. pre utajovaný pôrod/ potrat</w:t>
      </w:r>
    </w:p>
    <w:p w14:paraId="394BDBDE" w14:textId="77777777" w:rsidR="00B33B7A" w:rsidRPr="00D95A9D" w:rsidRDefault="4B1F096C" w:rsidP="002719C9">
      <w:pPr>
        <w:pStyle w:val="Odsekzoznamu"/>
        <w:numPr>
          <w:ilvl w:val="0"/>
          <w:numId w:val="82"/>
        </w:numPr>
      </w:pPr>
      <w:r w:rsidRPr="00D95A9D">
        <w:t>Súhlas nie je žiadnym spôsobom prenesený do NZIS, je to na ústnej dohode medzi lekárom a pacientkou</w:t>
      </w:r>
    </w:p>
    <w:p w14:paraId="2E3E9D3B" w14:textId="77777777" w:rsidR="00B33B7A" w:rsidRPr="00D95A9D" w:rsidRDefault="00B33B7A" w:rsidP="00B33B7A">
      <w:pPr>
        <w:jc w:val="both"/>
      </w:pPr>
    </w:p>
    <w:p w14:paraId="3322A226" w14:textId="77777777" w:rsidR="002476CA" w:rsidRPr="00D95A9D" w:rsidRDefault="4B1F096C" w:rsidP="4B1F096C">
      <w:pPr>
        <w:pStyle w:val="Odsekzoznamu"/>
        <w:numPr>
          <w:ilvl w:val="0"/>
          <w:numId w:val="86"/>
        </w:numPr>
        <w:jc w:val="both"/>
        <w:rPr>
          <w:b/>
          <w:bCs/>
        </w:rPr>
      </w:pPr>
      <w:r w:rsidRPr="00D95A9D">
        <w:rPr>
          <w:b/>
          <w:bCs/>
        </w:rPr>
        <w:t>Zdravotné problémy:</w:t>
      </w:r>
    </w:p>
    <w:p w14:paraId="52B34ABE" w14:textId="77777777" w:rsidR="00912ED8" w:rsidRPr="00D95A9D" w:rsidRDefault="00912ED8" w:rsidP="00912ED8">
      <w:pPr>
        <w:pStyle w:val="Odsekzoznamu"/>
        <w:jc w:val="both"/>
        <w:rPr>
          <w:u w:val="single"/>
        </w:rPr>
      </w:pPr>
    </w:p>
    <w:p w14:paraId="43474B0B" w14:textId="77777777" w:rsidR="002476CA" w:rsidRPr="00D95A9D" w:rsidRDefault="4B1F096C" w:rsidP="4B1F096C">
      <w:pPr>
        <w:pStyle w:val="Odsekzoznamu"/>
        <w:numPr>
          <w:ilvl w:val="1"/>
          <w:numId w:val="81"/>
        </w:numPr>
        <w:jc w:val="both"/>
        <w:rPr>
          <w:u w:val="single"/>
        </w:rPr>
      </w:pPr>
      <w:r w:rsidRPr="00D95A9D">
        <w:rPr>
          <w:u w:val="single"/>
        </w:rPr>
        <w:t xml:space="preserve">Život ovplyvňujúce diagnózy </w:t>
      </w:r>
    </w:p>
    <w:p w14:paraId="2116ADAE" w14:textId="77777777" w:rsidR="002476CA" w:rsidRPr="00D95A9D" w:rsidRDefault="002476CA" w:rsidP="002476CA">
      <w:pPr>
        <w:pStyle w:val="Odsekzoznamu"/>
        <w:ind w:left="1440"/>
        <w:jc w:val="both"/>
        <w:rPr>
          <w:u w:val="single"/>
        </w:rPr>
      </w:pPr>
    </w:p>
    <w:p w14:paraId="7E11A707" w14:textId="2237DA99" w:rsidR="00B33B7A" w:rsidRPr="00D95A9D" w:rsidRDefault="6DE4F7B8" w:rsidP="002719C9">
      <w:pPr>
        <w:pStyle w:val="Odsekzoznamu"/>
        <w:numPr>
          <w:ilvl w:val="0"/>
          <w:numId w:val="82"/>
        </w:numPr>
        <w:contextualSpacing w:val="0"/>
        <w:rPr>
          <w:u w:val="single"/>
        </w:rPr>
      </w:pPr>
      <w:r w:rsidRPr="00D95A9D">
        <w:t>Eviduje život ovplyvňujúce diagnózy</w:t>
      </w:r>
      <w:r w:rsidR="00A745CF">
        <w:t xml:space="preserve"> (podľa číselníka diagnóz, atribút „</w:t>
      </w:r>
      <w:r w:rsidR="00A745CF" w:rsidRPr="00541228">
        <w:t>Život ohrozujúce diagnózy</w:t>
      </w:r>
      <w:r w:rsidR="00A745CF" w:rsidRPr="5A109AD4">
        <w:t>“)</w:t>
      </w:r>
      <w:r w:rsidRPr="00D95A9D">
        <w:rPr>
          <w:rFonts w:ascii="Arial,Times New Roman" w:eastAsia="Arial,Times New Roman" w:hAnsi="Arial,Times New Roman" w:cs="Arial,Times New Roman"/>
        </w:rPr>
        <w:t xml:space="preserve"> </w:t>
      </w:r>
    </w:p>
    <w:p w14:paraId="0641A7F0" w14:textId="77777777" w:rsidR="00152892" w:rsidRPr="00D95A9D" w:rsidRDefault="4B1F096C" w:rsidP="002719C9">
      <w:pPr>
        <w:pStyle w:val="Odsekzoznamu"/>
        <w:numPr>
          <w:ilvl w:val="0"/>
          <w:numId w:val="82"/>
        </w:numPr>
        <w:contextualSpacing w:val="0"/>
      </w:pPr>
      <w:r w:rsidRPr="00D95A9D">
        <w:t xml:space="preserve">Lekár </w:t>
      </w:r>
      <w:r w:rsidR="00DD7C17" w:rsidRPr="00D95A9D">
        <w:t>uvedie</w:t>
      </w:r>
      <w:r w:rsidRPr="00D95A9D">
        <w:t xml:space="preserve"> diagnózu ako zdravotný problém v rámci diagnostického záveru</w:t>
      </w:r>
    </w:p>
    <w:p w14:paraId="1FD46759" w14:textId="4138D158" w:rsidR="00104AF4" w:rsidRPr="00D95A9D" w:rsidRDefault="4B1F096C" w:rsidP="002719C9">
      <w:pPr>
        <w:pStyle w:val="Odsekzoznamu"/>
        <w:numPr>
          <w:ilvl w:val="0"/>
          <w:numId w:val="82"/>
        </w:numPr>
        <w:contextualSpacing w:val="0"/>
      </w:pPr>
      <w:r w:rsidRPr="00D95A9D">
        <w:t xml:space="preserve">V prípade, že diagnóza je </w:t>
      </w:r>
      <w:r w:rsidR="00A745CF">
        <w:t xml:space="preserve">podľa číselníka označená ako život ovplyvňujúca, IS PZS ju automaticky označí ako život ovplyvňujúcu </w:t>
      </w:r>
    </w:p>
    <w:p w14:paraId="328D8DE9" w14:textId="77777777" w:rsidR="00104AF4" w:rsidRPr="00D95A9D" w:rsidRDefault="00104AF4" w:rsidP="002719C9">
      <w:pPr>
        <w:pStyle w:val="Odsekzoznamu"/>
        <w:numPr>
          <w:ilvl w:val="0"/>
          <w:numId w:val="82"/>
        </w:numPr>
        <w:contextualSpacing w:val="0"/>
      </w:pPr>
      <w:r w:rsidRPr="00D95A9D">
        <w:t xml:space="preserve">Lekár sa môže rozhodnúť, či </w:t>
      </w:r>
      <w:r w:rsidR="00086351" w:rsidRPr="00D95A9D">
        <w:t xml:space="preserve">označí </w:t>
      </w:r>
      <w:r w:rsidR="00F10978" w:rsidRPr="00D95A9D">
        <w:t xml:space="preserve">aj ďalšiu </w:t>
      </w:r>
      <w:r w:rsidRPr="00D95A9D">
        <w:t>diagnózu ako život ovplyvňujúcu, alebo nie</w:t>
      </w:r>
    </w:p>
    <w:p w14:paraId="7B89EF8B" w14:textId="11B6A626" w:rsidR="00F10978" w:rsidRPr="00D95A9D" w:rsidRDefault="00F10978" w:rsidP="002719C9">
      <w:pPr>
        <w:pStyle w:val="Odsekzoznamu"/>
        <w:numPr>
          <w:ilvl w:val="0"/>
          <w:numId w:val="82"/>
        </w:numPr>
        <w:contextualSpacing w:val="0"/>
      </w:pPr>
      <w:r w:rsidRPr="00D95A9D">
        <w:t xml:space="preserve">Lekár nemôže </w:t>
      </w:r>
      <w:r w:rsidR="00A76DE9" w:rsidRPr="00D95A9D">
        <w:t>o</w:t>
      </w:r>
      <w:r w:rsidR="00A745CF">
        <w:t>d</w:t>
      </w:r>
      <w:r w:rsidR="00A76DE9" w:rsidRPr="00D95A9D">
        <w:t>značiť</w:t>
      </w:r>
      <w:r w:rsidRPr="00D95A9D">
        <w:t xml:space="preserve"> automaticky označenú diagnózu príznakom život ovplyvňujúca</w:t>
      </w:r>
    </w:p>
    <w:p w14:paraId="75B7A7C5" w14:textId="77777777" w:rsidR="00104AF4" w:rsidRPr="00D95A9D" w:rsidRDefault="00104AF4" w:rsidP="002719C9">
      <w:pPr>
        <w:pStyle w:val="Odsekzoznamu"/>
        <w:numPr>
          <w:ilvl w:val="0"/>
          <w:numId w:val="82"/>
        </w:numPr>
        <w:contextualSpacing w:val="0"/>
      </w:pPr>
      <w:r w:rsidRPr="00D95A9D">
        <w:lastRenderedPageBreak/>
        <w:t>IS PZS diagnózy odošle v rámci volania uloženia</w:t>
      </w:r>
      <w:r w:rsidR="4B1F096C" w:rsidRPr="00D95A9D">
        <w:t xml:space="preserve"> záznamu z</w:t>
      </w:r>
      <w:r w:rsidRPr="5A109AD4">
        <w:t> </w:t>
      </w:r>
      <w:r w:rsidR="4B1F096C" w:rsidRPr="00D95A9D">
        <w:t>vyšetrenia</w:t>
      </w:r>
    </w:p>
    <w:p w14:paraId="21AC2F92" w14:textId="77777777" w:rsidR="002F5122" w:rsidRPr="00D95A9D" w:rsidRDefault="00104AF4" w:rsidP="002719C9">
      <w:pPr>
        <w:pStyle w:val="Odsekzoznamu"/>
        <w:numPr>
          <w:ilvl w:val="0"/>
          <w:numId w:val="82"/>
        </w:numPr>
        <w:contextualSpacing w:val="0"/>
      </w:pPr>
      <w:r w:rsidRPr="00D95A9D">
        <w:t>Diagnóza s príznakom život ovplyvňujúcej diagnózy je</w:t>
      </w:r>
      <w:r w:rsidR="4B1F096C" w:rsidRPr="5A109AD4">
        <w:t> </w:t>
      </w:r>
      <w:r w:rsidR="00D95A9D" w:rsidRPr="00D95A9D">
        <w:t>následne zobrazená</w:t>
      </w:r>
      <w:r w:rsidR="4B1F096C" w:rsidRPr="00D95A9D">
        <w:t xml:space="preserve"> aj v pacientskom sumári</w:t>
      </w:r>
    </w:p>
    <w:p w14:paraId="65A9C961" w14:textId="77777777" w:rsidR="009346EC" w:rsidRPr="00D95A9D" w:rsidRDefault="4B1F096C" w:rsidP="002719C9">
      <w:pPr>
        <w:pStyle w:val="Odsekzoznamu"/>
        <w:numPr>
          <w:ilvl w:val="0"/>
          <w:numId w:val="82"/>
        </w:numPr>
        <w:contextualSpacing w:val="0"/>
      </w:pPr>
      <w:r w:rsidRPr="00D95A9D">
        <w:t>V prípade, že viacerí lekári zaznamenajú tú istú diagnózu, táto je uvádzaná v pacientskom sumári pre účely prehľadnosti len raz a spolu so záznamom je uvedený aj počet záznamov evidovaných k danej diagnóze</w:t>
      </w:r>
    </w:p>
    <w:p w14:paraId="3D9F8A2C" w14:textId="77777777" w:rsidR="009346EC" w:rsidRPr="00D95A9D" w:rsidRDefault="4B1F096C" w:rsidP="002719C9">
      <w:pPr>
        <w:pStyle w:val="Odsekzoznamu"/>
        <w:numPr>
          <w:ilvl w:val="0"/>
          <w:numId w:val="82"/>
        </w:numPr>
        <w:contextualSpacing w:val="0"/>
      </w:pPr>
      <w:r w:rsidRPr="00D95A9D">
        <w:t>Eviduje:</w:t>
      </w:r>
    </w:p>
    <w:p w14:paraId="2C847E19" w14:textId="77777777" w:rsidR="009346EC" w:rsidRPr="00D95A9D" w:rsidRDefault="4B1F096C" w:rsidP="002719C9">
      <w:pPr>
        <w:pStyle w:val="Odsekzoznamu"/>
        <w:numPr>
          <w:ilvl w:val="1"/>
          <w:numId w:val="82"/>
        </w:numPr>
        <w:contextualSpacing w:val="0"/>
      </w:pPr>
      <w:r w:rsidRPr="00D95A9D">
        <w:t>Diagnóza z MKCH</w:t>
      </w:r>
    </w:p>
    <w:p w14:paraId="71E63CD3" w14:textId="77777777" w:rsidR="009346EC" w:rsidRPr="00D95A9D" w:rsidRDefault="4B1F096C" w:rsidP="002719C9">
      <w:pPr>
        <w:pStyle w:val="Odsekzoznamu"/>
        <w:numPr>
          <w:ilvl w:val="1"/>
          <w:numId w:val="82"/>
        </w:numPr>
        <w:contextualSpacing w:val="0"/>
      </w:pPr>
      <w:r w:rsidRPr="00D95A9D">
        <w:t>Upresnenie</w:t>
      </w:r>
    </w:p>
    <w:p w14:paraId="28B87040" w14:textId="77777777" w:rsidR="009346EC" w:rsidRPr="00D95A9D" w:rsidRDefault="6DE4F7B8" w:rsidP="002719C9">
      <w:pPr>
        <w:pStyle w:val="Odsekzoznamu"/>
        <w:numPr>
          <w:ilvl w:val="1"/>
          <w:numId w:val="82"/>
        </w:numPr>
        <w:contextualSpacing w:val="0"/>
      </w:pPr>
      <w:r w:rsidRPr="00D95A9D">
        <w:t>Biohazard</w:t>
      </w:r>
    </w:p>
    <w:p w14:paraId="46B71BFE" w14:textId="77777777" w:rsidR="002F5122" w:rsidRPr="00D95A9D" w:rsidRDefault="4B1F096C" w:rsidP="002719C9">
      <w:pPr>
        <w:pStyle w:val="Odsekzoznamu"/>
        <w:numPr>
          <w:ilvl w:val="1"/>
          <w:numId w:val="82"/>
        </w:numPr>
        <w:contextualSpacing w:val="0"/>
      </w:pPr>
      <w:r w:rsidRPr="00D95A9D">
        <w:t xml:space="preserve">Orientačný dátum a čas vzniku diagnózy </w:t>
      </w:r>
    </w:p>
    <w:p w14:paraId="79B9C9D1" w14:textId="77777777" w:rsidR="002F5122" w:rsidRPr="00D95A9D" w:rsidRDefault="002F5122" w:rsidP="002719C9"/>
    <w:p w14:paraId="6780625E" w14:textId="77777777" w:rsidR="002476CA" w:rsidRPr="00D95A9D" w:rsidRDefault="4B1F096C" w:rsidP="002719C9">
      <w:pPr>
        <w:pStyle w:val="Odsekzoznamu"/>
        <w:numPr>
          <w:ilvl w:val="1"/>
          <w:numId w:val="81"/>
        </w:numPr>
        <w:contextualSpacing w:val="0"/>
        <w:rPr>
          <w:u w:val="single"/>
        </w:rPr>
      </w:pPr>
      <w:r w:rsidRPr="00D95A9D">
        <w:rPr>
          <w:u w:val="single"/>
        </w:rPr>
        <w:t xml:space="preserve">Implantované zdravotné pomôcky: </w:t>
      </w:r>
    </w:p>
    <w:p w14:paraId="434A8B56" w14:textId="77777777" w:rsidR="00912ED8" w:rsidRPr="00D95A9D" w:rsidRDefault="00912ED8" w:rsidP="002719C9">
      <w:pPr>
        <w:pStyle w:val="Odsekzoznamu"/>
        <w:ind w:left="1440"/>
        <w:contextualSpacing w:val="0"/>
        <w:rPr>
          <w:u w:val="single"/>
        </w:rPr>
      </w:pPr>
    </w:p>
    <w:p w14:paraId="1DD03E42" w14:textId="77777777" w:rsidR="002476CA" w:rsidRPr="00D95A9D" w:rsidRDefault="4B1F096C" w:rsidP="002719C9">
      <w:pPr>
        <w:pStyle w:val="Odsekzoznamu"/>
        <w:numPr>
          <w:ilvl w:val="0"/>
          <w:numId w:val="82"/>
        </w:numPr>
        <w:contextualSpacing w:val="0"/>
      </w:pPr>
      <w:r w:rsidRPr="00D95A9D">
        <w:t>Eviduje:</w:t>
      </w:r>
    </w:p>
    <w:p w14:paraId="58F11F8D" w14:textId="77777777" w:rsidR="002476CA" w:rsidRPr="00D95A9D" w:rsidRDefault="4B1F096C" w:rsidP="002719C9">
      <w:pPr>
        <w:pStyle w:val="Odsekzoznamu"/>
        <w:numPr>
          <w:ilvl w:val="1"/>
          <w:numId w:val="82"/>
        </w:numPr>
        <w:contextualSpacing w:val="0"/>
      </w:pPr>
      <w:r w:rsidRPr="00D95A9D">
        <w:t> implantované zdravotné pomôcky</w:t>
      </w:r>
    </w:p>
    <w:p w14:paraId="35543931" w14:textId="77777777" w:rsidR="002476CA" w:rsidRPr="00D95A9D" w:rsidRDefault="4B1F096C" w:rsidP="002719C9">
      <w:pPr>
        <w:pStyle w:val="Odsekzoznamu"/>
        <w:numPr>
          <w:ilvl w:val="1"/>
          <w:numId w:val="82"/>
        </w:numPr>
        <w:contextualSpacing w:val="0"/>
      </w:pPr>
      <w:r w:rsidRPr="00D95A9D">
        <w:t> implantované zubné náhrady/ implantáty</w:t>
      </w:r>
    </w:p>
    <w:p w14:paraId="7B22E5E3" w14:textId="77777777" w:rsidR="002476CA" w:rsidRPr="00D95A9D" w:rsidRDefault="4B1F096C" w:rsidP="002719C9">
      <w:pPr>
        <w:pStyle w:val="Odsekzoznamu"/>
        <w:numPr>
          <w:ilvl w:val="0"/>
          <w:numId w:val="82"/>
        </w:numPr>
        <w:contextualSpacing w:val="0"/>
        <w:rPr>
          <w:u w:val="single"/>
        </w:rPr>
      </w:pPr>
      <w:r w:rsidRPr="00D95A9D">
        <w:t xml:space="preserve">Evidencia slúži primárne pre </w:t>
      </w:r>
      <w:r w:rsidR="007858D2" w:rsidRPr="00D95A9D">
        <w:t>pracovníkov</w:t>
      </w:r>
      <w:r w:rsidRPr="5A109AD4">
        <w:t xml:space="preserve">, </w:t>
      </w:r>
      <w:r w:rsidR="007858D2" w:rsidRPr="00D95A9D">
        <w:t xml:space="preserve">ktorí vykonávajú </w:t>
      </w:r>
      <w:r w:rsidRPr="00D95A9D">
        <w:t>zobrazovacie vyšetreni</w:t>
      </w:r>
      <w:r w:rsidR="007858D2" w:rsidRPr="00D95A9D">
        <w:t>a</w:t>
      </w:r>
      <w:r w:rsidRPr="00D95A9D">
        <w:t>, prípadne pre záchranár</w:t>
      </w:r>
      <w:r w:rsidR="007858D2" w:rsidRPr="00D95A9D">
        <w:t>ov(</w:t>
      </w:r>
      <w:r w:rsidRPr="00D95A9D">
        <w:t>informáci</w:t>
      </w:r>
      <w:r w:rsidR="007858D2" w:rsidRPr="00D95A9D">
        <w:t>a</w:t>
      </w:r>
      <w:r w:rsidRPr="00D95A9D">
        <w:t xml:space="preserve"> o zubnej náhrade</w:t>
      </w:r>
      <w:r w:rsidR="007858D2" w:rsidRPr="5A109AD4">
        <w:t>)</w:t>
      </w:r>
    </w:p>
    <w:p w14:paraId="04DA348C" w14:textId="77777777" w:rsidR="009346EC" w:rsidRPr="00D95A9D" w:rsidRDefault="4B1F096C" w:rsidP="002719C9">
      <w:pPr>
        <w:pStyle w:val="Odsekzoznamu"/>
        <w:numPr>
          <w:ilvl w:val="0"/>
          <w:numId w:val="82"/>
        </w:numPr>
        <w:contextualSpacing w:val="0"/>
        <w:rPr>
          <w:u w:val="single"/>
        </w:rPr>
      </w:pPr>
      <w:r w:rsidRPr="00D95A9D">
        <w:t>Eviduje informácie o pomôckach:</w:t>
      </w:r>
    </w:p>
    <w:p w14:paraId="421E94BC" w14:textId="77777777" w:rsidR="009346EC" w:rsidRPr="00D95A9D" w:rsidRDefault="4B1F096C" w:rsidP="002719C9">
      <w:pPr>
        <w:pStyle w:val="Odsekzoznamu"/>
        <w:numPr>
          <w:ilvl w:val="1"/>
          <w:numId w:val="82"/>
        </w:numPr>
        <w:contextualSpacing w:val="0"/>
        <w:rPr>
          <w:u w:val="single"/>
        </w:rPr>
      </w:pPr>
      <w:r w:rsidRPr="00D95A9D">
        <w:t xml:space="preserve">Druh </w:t>
      </w:r>
    </w:p>
    <w:p w14:paraId="2A3CBAC7" w14:textId="77777777" w:rsidR="009346EC" w:rsidRPr="00D95A9D" w:rsidRDefault="4B1F096C" w:rsidP="002719C9">
      <w:pPr>
        <w:pStyle w:val="Odsekzoznamu"/>
        <w:numPr>
          <w:ilvl w:val="1"/>
          <w:numId w:val="82"/>
        </w:numPr>
        <w:contextualSpacing w:val="0"/>
        <w:rPr>
          <w:u w:val="single"/>
        </w:rPr>
      </w:pPr>
      <w:r w:rsidRPr="00D95A9D">
        <w:t xml:space="preserve">Popis zdravotníckej pomôcky </w:t>
      </w:r>
    </w:p>
    <w:p w14:paraId="76D62CE5" w14:textId="77777777" w:rsidR="009346EC" w:rsidRPr="00D95A9D" w:rsidRDefault="4B1F096C" w:rsidP="002719C9">
      <w:pPr>
        <w:pStyle w:val="Odsekzoznamu"/>
        <w:numPr>
          <w:ilvl w:val="1"/>
          <w:numId w:val="82"/>
        </w:numPr>
        <w:contextualSpacing w:val="0"/>
        <w:rPr>
          <w:u w:val="single"/>
        </w:rPr>
      </w:pPr>
      <w:r w:rsidRPr="00D95A9D">
        <w:t>Dátum implantácie</w:t>
      </w:r>
    </w:p>
    <w:p w14:paraId="11854DC6" w14:textId="77777777" w:rsidR="009346EC" w:rsidRPr="00D95A9D" w:rsidRDefault="4B1F096C" w:rsidP="002719C9">
      <w:pPr>
        <w:pStyle w:val="Odsekzoznamu"/>
        <w:numPr>
          <w:ilvl w:val="1"/>
          <w:numId w:val="82"/>
        </w:numPr>
        <w:contextualSpacing w:val="0"/>
        <w:rPr>
          <w:u w:val="single"/>
        </w:rPr>
      </w:pPr>
      <w:r w:rsidRPr="00D95A9D">
        <w:t>Obchodný názov podľa registra zdravotníckych pomôcok</w:t>
      </w:r>
    </w:p>
    <w:p w14:paraId="65AF203D" w14:textId="648EB329" w:rsidR="17A88B23" w:rsidRDefault="17A88B23" w:rsidP="000711D0">
      <w:pPr>
        <w:ind w:left="1416"/>
      </w:pPr>
    </w:p>
    <w:p w14:paraId="64B59302" w14:textId="23F8EE3E" w:rsidR="17A88B23" w:rsidRPr="000711D0" w:rsidRDefault="17A88B23" w:rsidP="000711D0">
      <w:pPr>
        <w:pStyle w:val="Odsekzoznamu"/>
        <w:numPr>
          <w:ilvl w:val="1"/>
          <w:numId w:val="81"/>
        </w:numPr>
        <w:rPr>
          <w:u w:val="single"/>
        </w:rPr>
      </w:pPr>
      <w:r w:rsidRPr="000711D0">
        <w:rPr>
          <w:u w:val="single"/>
        </w:rPr>
        <w:t xml:space="preserve">Reštrikcie: </w:t>
      </w:r>
    </w:p>
    <w:p w14:paraId="6B0CDF96" w14:textId="77777777" w:rsidR="17A88B23" w:rsidRPr="000711D0" w:rsidRDefault="17A88B23" w:rsidP="000711D0">
      <w:pPr>
        <w:pStyle w:val="Odsekzoznamu"/>
        <w:ind w:left="1440"/>
        <w:rPr>
          <w:u w:val="single"/>
        </w:rPr>
      </w:pPr>
    </w:p>
    <w:p w14:paraId="208BADB2" w14:textId="77777777" w:rsidR="17A88B23" w:rsidRDefault="17A88B23" w:rsidP="000711D0">
      <w:pPr>
        <w:pStyle w:val="Odsekzoznamu"/>
        <w:numPr>
          <w:ilvl w:val="0"/>
          <w:numId w:val="82"/>
        </w:numPr>
      </w:pPr>
      <w:r>
        <w:t>Eviduje:</w:t>
      </w:r>
    </w:p>
    <w:p w14:paraId="7CE3E94B" w14:textId="16C057B9" w:rsidR="17A88B23" w:rsidRDefault="17A88B23" w:rsidP="000711D0">
      <w:pPr>
        <w:pStyle w:val="Odsekzoznamu"/>
        <w:numPr>
          <w:ilvl w:val="1"/>
          <w:numId w:val="82"/>
        </w:numPr>
      </w:pPr>
      <w:r w:rsidRPr="5A109AD4">
        <w:t> </w:t>
      </w:r>
      <w:r w:rsidR="74399EAA">
        <w:t>Informácie o existencii reštrikčných záznamov na pacienta</w:t>
      </w:r>
    </w:p>
    <w:p w14:paraId="3979C5B5" w14:textId="6734F919" w:rsidR="17A88B23" w:rsidRPr="000711D0" w:rsidRDefault="744736FB" w:rsidP="000711D0">
      <w:pPr>
        <w:pStyle w:val="Odsekzoznamu"/>
        <w:numPr>
          <w:ilvl w:val="0"/>
          <w:numId w:val="82"/>
        </w:numPr>
        <w:rPr>
          <w:u w:val="single"/>
        </w:rPr>
      </w:pPr>
      <w:r>
        <w:t xml:space="preserve">Evidencia sa vytvára na základe </w:t>
      </w:r>
      <w:r w:rsidR="6AA53C56">
        <w:t>vyznačenia reštrikcie na</w:t>
      </w:r>
      <w:r w:rsidR="11321C93">
        <w:t xml:space="preserve"> lekárskych správach</w:t>
      </w:r>
    </w:p>
    <w:p w14:paraId="4BE071C1" w14:textId="6C76EC84" w:rsidR="17A88B23" w:rsidRPr="000711D0" w:rsidRDefault="17A88B23" w:rsidP="000711D0">
      <w:pPr>
        <w:pStyle w:val="Odsekzoznamu"/>
        <w:numPr>
          <w:ilvl w:val="0"/>
          <w:numId w:val="82"/>
        </w:numPr>
        <w:rPr>
          <w:u w:val="single"/>
        </w:rPr>
      </w:pPr>
      <w:r>
        <w:t xml:space="preserve">Evidencia slúži </w:t>
      </w:r>
      <w:r w:rsidR="11321C93">
        <w:t>na informovanie zdravotníckych pracovníkov o existencii r</w:t>
      </w:r>
      <w:r w:rsidR="03F5D1C6">
        <w:t>eštrikčného záznamu na pacienta</w:t>
      </w:r>
    </w:p>
    <w:p w14:paraId="45C441BF" w14:textId="6E22FC7E" w:rsidR="03F5D1C6" w:rsidRPr="004211F0" w:rsidRDefault="03F5D1C6" w:rsidP="004211F0">
      <w:pPr>
        <w:pStyle w:val="Odsekzoznamu"/>
        <w:numPr>
          <w:ilvl w:val="0"/>
          <w:numId w:val="82"/>
        </w:numPr>
        <w:rPr>
          <w:u w:val="single"/>
        </w:rPr>
      </w:pPr>
      <w:r>
        <w:t>V prípade oprávnenia, je možné s</w:t>
      </w:r>
      <w:r w:rsidR="44AB0E72">
        <w:t>i vyžiadať cez zverejnené RC_ID kompletný reštrikčný záznam</w:t>
      </w:r>
    </w:p>
    <w:p w14:paraId="3AE5FF11" w14:textId="52AC5246" w:rsidR="17A88B23" w:rsidRPr="000711D0" w:rsidRDefault="00DA22C5" w:rsidP="000711D0">
      <w:pPr>
        <w:pStyle w:val="Odsekzoznamu"/>
        <w:numPr>
          <w:ilvl w:val="0"/>
          <w:numId w:val="82"/>
        </w:numPr>
        <w:rPr>
          <w:u w:val="single"/>
        </w:rPr>
      </w:pPr>
      <w:r>
        <w:t>Obsahuje</w:t>
      </w:r>
      <w:r w:rsidR="17A88B23">
        <w:t xml:space="preserve"> informácie o </w:t>
      </w:r>
      <w:r>
        <w:t>reštrikciách</w:t>
      </w:r>
      <w:r w:rsidR="17A88B23">
        <w:t>:</w:t>
      </w:r>
    </w:p>
    <w:p w14:paraId="7ADD3372" w14:textId="30CD2C39" w:rsidR="17A88B23" w:rsidRPr="000711D0" w:rsidRDefault="483684AF" w:rsidP="000711D0">
      <w:pPr>
        <w:pStyle w:val="Odsekzoznamu"/>
        <w:numPr>
          <w:ilvl w:val="1"/>
          <w:numId w:val="82"/>
        </w:numPr>
        <w:rPr>
          <w:u w:val="single"/>
        </w:rPr>
      </w:pPr>
      <w:r>
        <w:t>Dátum vzniku reštrikčného záznamu</w:t>
      </w:r>
      <w:r w:rsidR="17A88B23" w:rsidRPr="5A109AD4">
        <w:t xml:space="preserve"> </w:t>
      </w:r>
    </w:p>
    <w:p w14:paraId="42054CB8" w14:textId="5DEFC756" w:rsidR="00912ED8" w:rsidRPr="00D95A9D" w:rsidRDefault="4DFF7F2D" w:rsidP="5EBC771D">
      <w:pPr>
        <w:pStyle w:val="Odsekzoznamu"/>
        <w:numPr>
          <w:ilvl w:val="1"/>
          <w:numId w:val="82"/>
        </w:numPr>
        <w:spacing w:before="0"/>
        <w:rPr>
          <w:u w:val="single"/>
        </w:rPr>
      </w:pPr>
      <w:r>
        <w:t>Je</w:t>
      </w:r>
      <w:r w:rsidRPr="5EBC771D">
        <w:t>dnoznačný identifikátor reštrikčného záznamu (RC_ID)</w:t>
      </w:r>
    </w:p>
    <w:p w14:paraId="605CF3A0" w14:textId="77777777" w:rsidR="002F5122" w:rsidRPr="00D95A9D" w:rsidRDefault="4B1F096C" w:rsidP="002719C9">
      <w:pPr>
        <w:pStyle w:val="Odsekzoznamu"/>
        <w:numPr>
          <w:ilvl w:val="0"/>
          <w:numId w:val="86"/>
        </w:numPr>
        <w:rPr>
          <w:b/>
          <w:bCs/>
        </w:rPr>
      </w:pPr>
      <w:r w:rsidRPr="00D95A9D">
        <w:rPr>
          <w:b/>
          <w:bCs/>
        </w:rPr>
        <w:t>Lieková anamnéza:</w:t>
      </w:r>
    </w:p>
    <w:p w14:paraId="68FB3796" w14:textId="77777777" w:rsidR="00912ED8" w:rsidRPr="00D95A9D" w:rsidRDefault="00912ED8" w:rsidP="002719C9">
      <w:pPr>
        <w:pStyle w:val="Odsekzoznamu"/>
        <w:rPr>
          <w:u w:val="single"/>
        </w:rPr>
      </w:pPr>
    </w:p>
    <w:p w14:paraId="08905601" w14:textId="77777777" w:rsidR="002F5122" w:rsidRPr="00D95A9D" w:rsidRDefault="0078541B" w:rsidP="002719C9">
      <w:pPr>
        <w:pStyle w:val="Odsekzoznamu"/>
        <w:numPr>
          <w:ilvl w:val="0"/>
          <w:numId w:val="82"/>
        </w:numPr>
      </w:pPr>
      <w:r w:rsidRPr="00D95A9D">
        <w:t>Obsahuje</w:t>
      </w:r>
      <w:r w:rsidR="4B1F096C" w:rsidRPr="00D95A9D">
        <w:t xml:space="preserve"> všetky vydané a podané lieky za posledných 6 mesiacov </w:t>
      </w:r>
    </w:p>
    <w:p w14:paraId="2440160B" w14:textId="77777777" w:rsidR="002F5122" w:rsidRPr="00D95A9D" w:rsidRDefault="4B1F096C" w:rsidP="002719C9">
      <w:pPr>
        <w:pStyle w:val="Odsekzoznamu"/>
        <w:numPr>
          <w:ilvl w:val="0"/>
          <w:numId w:val="82"/>
        </w:numPr>
      </w:pPr>
      <w:r w:rsidRPr="00D95A9D">
        <w:t>Eviduje základné informácie o lieko</w:t>
      </w:r>
      <w:r w:rsidR="007858D2" w:rsidRPr="00D95A9D">
        <w:t>ch</w:t>
      </w:r>
      <w:r w:rsidRPr="5A109AD4">
        <w:t xml:space="preserve">: </w:t>
      </w:r>
    </w:p>
    <w:p w14:paraId="499A67E2" w14:textId="77777777" w:rsidR="002F5122" w:rsidRPr="00D95A9D" w:rsidRDefault="4B1F096C" w:rsidP="002719C9">
      <w:pPr>
        <w:pStyle w:val="Odsekzoznamu"/>
        <w:numPr>
          <w:ilvl w:val="1"/>
          <w:numId w:val="82"/>
        </w:numPr>
      </w:pPr>
      <w:r w:rsidRPr="00D95A9D">
        <w:t>Kód ŠUKL </w:t>
      </w:r>
    </w:p>
    <w:p w14:paraId="4390124E" w14:textId="77777777" w:rsidR="002F5122" w:rsidRPr="00D95A9D" w:rsidRDefault="4B1F096C" w:rsidP="002719C9">
      <w:pPr>
        <w:pStyle w:val="Odsekzoznamu"/>
        <w:numPr>
          <w:ilvl w:val="1"/>
          <w:numId w:val="82"/>
        </w:numPr>
      </w:pPr>
      <w:r w:rsidRPr="00D95A9D">
        <w:t>Názov lieku</w:t>
      </w:r>
    </w:p>
    <w:p w14:paraId="091B25F0" w14:textId="77777777" w:rsidR="00152892" w:rsidRPr="00D95A9D" w:rsidRDefault="4B1F096C" w:rsidP="002719C9">
      <w:pPr>
        <w:pStyle w:val="Odsekzoznamu"/>
        <w:numPr>
          <w:ilvl w:val="1"/>
          <w:numId w:val="82"/>
        </w:numPr>
      </w:pPr>
      <w:r w:rsidRPr="00D95A9D">
        <w:t>Doplnok názvu</w:t>
      </w:r>
    </w:p>
    <w:p w14:paraId="718B155E" w14:textId="77777777" w:rsidR="002F5122" w:rsidRPr="00D95A9D" w:rsidRDefault="6DE4F7B8" w:rsidP="002719C9">
      <w:pPr>
        <w:pStyle w:val="Odsekzoznamu"/>
        <w:numPr>
          <w:ilvl w:val="1"/>
          <w:numId w:val="82"/>
        </w:numPr>
      </w:pPr>
      <w:r w:rsidRPr="00D95A9D">
        <w:t>ATC skupina ak je z generickej preskripcie</w:t>
      </w:r>
    </w:p>
    <w:p w14:paraId="7FBFA54A" w14:textId="77777777" w:rsidR="002F5122" w:rsidRPr="00D95A9D" w:rsidRDefault="4B1F096C" w:rsidP="002719C9">
      <w:pPr>
        <w:pStyle w:val="Odsekzoznamu"/>
        <w:numPr>
          <w:ilvl w:val="1"/>
          <w:numId w:val="82"/>
        </w:numPr>
      </w:pPr>
      <w:r w:rsidRPr="00D95A9D">
        <w:t>Množstvo lieku</w:t>
      </w:r>
    </w:p>
    <w:p w14:paraId="763508AE" w14:textId="77777777" w:rsidR="002F5122" w:rsidRPr="00D95A9D" w:rsidRDefault="4B1F096C" w:rsidP="002719C9">
      <w:pPr>
        <w:pStyle w:val="Odsekzoznamu"/>
        <w:numPr>
          <w:ilvl w:val="1"/>
          <w:numId w:val="82"/>
        </w:numPr>
      </w:pPr>
      <w:r w:rsidRPr="00D95A9D">
        <w:t>Duplicity s inými liekmi</w:t>
      </w:r>
    </w:p>
    <w:p w14:paraId="6B9B04B4" w14:textId="77777777" w:rsidR="002F5122" w:rsidRPr="00D95A9D" w:rsidRDefault="4B1F096C" w:rsidP="002719C9">
      <w:pPr>
        <w:pStyle w:val="Odsekzoznamu"/>
        <w:numPr>
          <w:ilvl w:val="1"/>
          <w:numId w:val="82"/>
        </w:numPr>
      </w:pPr>
      <w:r w:rsidRPr="00D95A9D">
        <w:t>Dátum vydania / podania lieku</w:t>
      </w:r>
    </w:p>
    <w:p w14:paraId="35105338" w14:textId="77777777" w:rsidR="002F5122" w:rsidRPr="00D95A9D" w:rsidRDefault="4B1F096C" w:rsidP="002719C9">
      <w:pPr>
        <w:pStyle w:val="Odsekzoznamu"/>
        <w:numPr>
          <w:ilvl w:val="1"/>
          <w:numId w:val="82"/>
        </w:numPr>
      </w:pPr>
      <w:r w:rsidRPr="00D95A9D">
        <w:t>Pôvod (výdaj lieku/ podanie lieku)</w:t>
      </w:r>
    </w:p>
    <w:p w14:paraId="4E555F7D" w14:textId="77777777" w:rsidR="002F5122" w:rsidRPr="00D95A9D" w:rsidRDefault="4B1F096C" w:rsidP="002719C9">
      <w:pPr>
        <w:pStyle w:val="Odsekzoznamu"/>
        <w:numPr>
          <w:ilvl w:val="1"/>
          <w:numId w:val="82"/>
        </w:numPr>
      </w:pPr>
      <w:r w:rsidRPr="00D95A9D">
        <w:t>Diagnóza evidovaná k lieku</w:t>
      </w:r>
    </w:p>
    <w:p w14:paraId="3C3D1793" w14:textId="77777777" w:rsidR="002F5122" w:rsidRPr="00D95A9D" w:rsidRDefault="6DE4F7B8" w:rsidP="002719C9">
      <w:pPr>
        <w:pStyle w:val="Odsekzoznamu"/>
        <w:numPr>
          <w:ilvl w:val="1"/>
          <w:numId w:val="82"/>
        </w:numPr>
      </w:pPr>
      <w:r w:rsidRPr="00D95A9D">
        <w:t xml:space="preserve">ZPr, ktorý liek vydal/ predpísal  </w:t>
      </w:r>
    </w:p>
    <w:p w14:paraId="0EBE4217" w14:textId="3F66646D" w:rsidR="002F5122" w:rsidRDefault="002F5122" w:rsidP="002719C9"/>
    <w:p w14:paraId="56278CCD" w14:textId="77777777" w:rsidR="00D01EFE" w:rsidRPr="00D95A9D" w:rsidRDefault="00D01EFE" w:rsidP="002719C9"/>
    <w:p w14:paraId="33FA1E1C" w14:textId="77777777" w:rsidR="002F5122" w:rsidRPr="00D95A9D" w:rsidRDefault="4B1F096C" w:rsidP="4B1F096C">
      <w:pPr>
        <w:pStyle w:val="Odsekzoznamu"/>
        <w:numPr>
          <w:ilvl w:val="0"/>
          <w:numId w:val="86"/>
        </w:numPr>
        <w:jc w:val="both"/>
        <w:rPr>
          <w:b/>
          <w:bCs/>
        </w:rPr>
      </w:pPr>
      <w:r w:rsidRPr="00D95A9D">
        <w:rPr>
          <w:b/>
          <w:bCs/>
        </w:rPr>
        <w:lastRenderedPageBreak/>
        <w:t xml:space="preserve">Varovania: </w:t>
      </w:r>
    </w:p>
    <w:p w14:paraId="1D61E307" w14:textId="77777777" w:rsidR="00912ED8" w:rsidRPr="00D95A9D" w:rsidRDefault="00912ED8" w:rsidP="00912ED8">
      <w:pPr>
        <w:pStyle w:val="Odsekzoznamu"/>
        <w:jc w:val="both"/>
        <w:rPr>
          <w:u w:val="single"/>
        </w:rPr>
      </w:pPr>
    </w:p>
    <w:p w14:paraId="4F4F48A0" w14:textId="77777777" w:rsidR="002F5122" w:rsidRPr="00D95A9D" w:rsidRDefault="4B1F096C" w:rsidP="002719C9">
      <w:pPr>
        <w:pStyle w:val="Odsekzoznamu"/>
        <w:numPr>
          <w:ilvl w:val="0"/>
          <w:numId w:val="82"/>
        </w:numPr>
        <w:rPr>
          <w:u w:val="single"/>
        </w:rPr>
      </w:pPr>
      <w:r w:rsidRPr="00D95A9D">
        <w:t>Eviduje alergické reakcie a </w:t>
      </w:r>
      <w:r w:rsidR="00D95A9D" w:rsidRPr="00D95A9D">
        <w:t>nežiaduce</w:t>
      </w:r>
      <w:r w:rsidRPr="00D95A9D">
        <w:t xml:space="preserve"> reakcie z očkovania </w:t>
      </w:r>
    </w:p>
    <w:p w14:paraId="2FA20E19" w14:textId="77777777" w:rsidR="002F5122" w:rsidRPr="00D95A9D" w:rsidRDefault="4B1F096C" w:rsidP="002719C9">
      <w:pPr>
        <w:pStyle w:val="Odsekzoznamu"/>
        <w:numPr>
          <w:ilvl w:val="0"/>
          <w:numId w:val="82"/>
        </w:numPr>
        <w:rPr>
          <w:u w:val="single"/>
        </w:rPr>
      </w:pPr>
      <w:r w:rsidRPr="00D95A9D">
        <w:t xml:space="preserve">Je možné evidovať alergickú / </w:t>
      </w:r>
      <w:r w:rsidR="00D95A9D" w:rsidRPr="00D95A9D">
        <w:t>nežiaducu</w:t>
      </w:r>
      <w:r w:rsidRPr="00D95A9D">
        <w:t xml:space="preserve"> reakciu na:</w:t>
      </w:r>
    </w:p>
    <w:p w14:paraId="7703A51A" w14:textId="77777777" w:rsidR="002476CA" w:rsidRPr="00D95A9D" w:rsidRDefault="4B1F096C" w:rsidP="002719C9">
      <w:pPr>
        <w:pStyle w:val="Odsekzoznamu"/>
        <w:numPr>
          <w:ilvl w:val="1"/>
          <w:numId w:val="82"/>
        </w:numPr>
        <w:rPr>
          <w:u w:val="single"/>
        </w:rPr>
      </w:pPr>
      <w:r w:rsidRPr="00D95A9D">
        <w:t> Látku – alergická reakcia na jedlo, prípadne hmyz a iné</w:t>
      </w:r>
    </w:p>
    <w:p w14:paraId="61E1D659" w14:textId="77777777" w:rsidR="001302E0" w:rsidRPr="00D95A9D" w:rsidRDefault="4B1F096C" w:rsidP="002719C9">
      <w:pPr>
        <w:pStyle w:val="Odsekzoznamu"/>
        <w:numPr>
          <w:ilvl w:val="1"/>
          <w:numId w:val="82"/>
        </w:numPr>
        <w:rPr>
          <w:u w:val="single"/>
        </w:rPr>
      </w:pPr>
      <w:r w:rsidRPr="00D95A9D">
        <w:t> Liečivo – alergická reakcia na podávaný liek</w:t>
      </w:r>
    </w:p>
    <w:p w14:paraId="2FE8F092" w14:textId="77777777" w:rsidR="001302E0" w:rsidRPr="00D95A9D" w:rsidRDefault="4B1F096C" w:rsidP="002719C9">
      <w:pPr>
        <w:pStyle w:val="Odsekzoznamu"/>
        <w:numPr>
          <w:ilvl w:val="0"/>
          <w:numId w:val="82"/>
        </w:numPr>
        <w:rPr>
          <w:u w:val="single"/>
        </w:rPr>
      </w:pPr>
      <w:r w:rsidRPr="00D95A9D">
        <w:t>Ako súvisiace informácie o alergií/</w:t>
      </w:r>
      <w:r w:rsidR="00D95A9D" w:rsidRPr="00D95A9D">
        <w:t>nežiaducej</w:t>
      </w:r>
      <w:r w:rsidRPr="00D95A9D">
        <w:t xml:space="preserve"> reakcií je možné evidovať:</w:t>
      </w:r>
    </w:p>
    <w:p w14:paraId="1661DB85" w14:textId="77777777" w:rsidR="001302E0" w:rsidRPr="00D95A9D" w:rsidRDefault="4B1F096C" w:rsidP="002719C9">
      <w:pPr>
        <w:pStyle w:val="Odsekzoznamu"/>
        <w:numPr>
          <w:ilvl w:val="1"/>
          <w:numId w:val="82"/>
        </w:numPr>
        <w:rPr>
          <w:u w:val="single"/>
        </w:rPr>
      </w:pPr>
      <w:r w:rsidRPr="00D95A9D">
        <w:t xml:space="preserve"> Prejav </w:t>
      </w:r>
      <w:r w:rsidR="00D95A9D" w:rsidRPr="00D95A9D">
        <w:t>nežiaducej</w:t>
      </w:r>
      <w:r w:rsidRPr="00D95A9D">
        <w:t xml:space="preserve"> reakcie</w:t>
      </w:r>
    </w:p>
    <w:p w14:paraId="432F45EC" w14:textId="77777777" w:rsidR="001302E0" w:rsidRPr="00D95A9D" w:rsidRDefault="4B1F096C" w:rsidP="002719C9">
      <w:pPr>
        <w:pStyle w:val="Odsekzoznamu"/>
        <w:numPr>
          <w:ilvl w:val="1"/>
          <w:numId w:val="82"/>
        </w:numPr>
        <w:rPr>
          <w:u w:val="single"/>
        </w:rPr>
      </w:pPr>
      <w:r w:rsidRPr="00D95A9D">
        <w:t> Referenciu na očkovací záznam</w:t>
      </w:r>
    </w:p>
    <w:p w14:paraId="079A48F4" w14:textId="77777777" w:rsidR="001302E0" w:rsidRPr="00D95A9D" w:rsidRDefault="4B1F096C" w:rsidP="002719C9">
      <w:pPr>
        <w:pStyle w:val="Odsekzoznamu"/>
        <w:numPr>
          <w:ilvl w:val="1"/>
          <w:numId w:val="82"/>
        </w:numPr>
        <w:rPr>
          <w:u w:val="single"/>
        </w:rPr>
      </w:pPr>
      <w:r w:rsidRPr="00D95A9D">
        <w:t> Typ reakcie</w:t>
      </w:r>
    </w:p>
    <w:p w14:paraId="44ED606D" w14:textId="77777777" w:rsidR="001302E0" w:rsidRPr="00D95A9D" w:rsidRDefault="4B1F096C" w:rsidP="002719C9">
      <w:pPr>
        <w:pStyle w:val="Odsekzoznamu"/>
        <w:numPr>
          <w:ilvl w:val="1"/>
          <w:numId w:val="82"/>
        </w:numPr>
        <w:rPr>
          <w:u w:val="single"/>
        </w:rPr>
      </w:pPr>
      <w:r w:rsidRPr="00D95A9D">
        <w:t> Dátum spozorovania</w:t>
      </w:r>
    </w:p>
    <w:p w14:paraId="619920BE" w14:textId="77777777" w:rsidR="009346EC" w:rsidRPr="00D95A9D" w:rsidRDefault="4B1F096C" w:rsidP="002719C9">
      <w:pPr>
        <w:pStyle w:val="Odsekzoznamu"/>
        <w:numPr>
          <w:ilvl w:val="1"/>
          <w:numId w:val="82"/>
        </w:numPr>
        <w:rPr>
          <w:u w:val="single"/>
        </w:rPr>
      </w:pPr>
      <w:r w:rsidRPr="00D95A9D">
        <w:t> Poznámka –popis alergie/</w:t>
      </w:r>
      <w:r w:rsidR="00D95A9D" w:rsidRPr="00D95A9D">
        <w:t>nežiaducej</w:t>
      </w:r>
      <w:r w:rsidRPr="00D95A9D">
        <w:t xml:space="preserve"> reakcie</w:t>
      </w:r>
    </w:p>
    <w:p w14:paraId="4A8A0F7C" w14:textId="77777777" w:rsidR="002476CA" w:rsidRPr="00D95A9D" w:rsidRDefault="002476CA" w:rsidP="002476CA">
      <w:pPr>
        <w:jc w:val="both"/>
        <w:rPr>
          <w:u w:val="single"/>
        </w:rPr>
      </w:pPr>
    </w:p>
    <w:p w14:paraId="2D80E88E" w14:textId="77777777" w:rsidR="00B33B7A" w:rsidRPr="00D95A9D" w:rsidRDefault="4B1F096C" w:rsidP="4B1F096C">
      <w:pPr>
        <w:pStyle w:val="Odsekzoznamu"/>
        <w:numPr>
          <w:ilvl w:val="0"/>
          <w:numId w:val="86"/>
        </w:numPr>
        <w:jc w:val="both"/>
        <w:rPr>
          <w:b/>
          <w:bCs/>
        </w:rPr>
      </w:pPr>
      <w:r w:rsidRPr="00D95A9D">
        <w:rPr>
          <w:b/>
          <w:bCs/>
        </w:rPr>
        <w:t xml:space="preserve">Informácie o pacientovi </w:t>
      </w:r>
    </w:p>
    <w:p w14:paraId="456667A0" w14:textId="77777777" w:rsidR="00912ED8" w:rsidRPr="00D95A9D" w:rsidRDefault="00912ED8" w:rsidP="00912ED8">
      <w:pPr>
        <w:pStyle w:val="Odsekzoznamu"/>
        <w:jc w:val="both"/>
        <w:rPr>
          <w:u w:val="single"/>
        </w:rPr>
      </w:pPr>
    </w:p>
    <w:p w14:paraId="04A24F61" w14:textId="77777777" w:rsidR="00912ED8" w:rsidRPr="00D95A9D" w:rsidRDefault="6DE4F7B8" w:rsidP="002719C9">
      <w:pPr>
        <w:pStyle w:val="Odsekzoznamu"/>
        <w:numPr>
          <w:ilvl w:val="0"/>
          <w:numId w:val="82"/>
        </w:numPr>
      </w:pPr>
      <w:r w:rsidRPr="00D95A9D">
        <w:t xml:space="preserve">Eviduje informácie o pacientovi, ktoré sú automaticky získavané z databázy ezdravie v rozsahu: </w:t>
      </w:r>
    </w:p>
    <w:p w14:paraId="61CBDF14" w14:textId="77777777" w:rsidR="00912ED8" w:rsidRPr="00D95A9D" w:rsidRDefault="4B1F096C" w:rsidP="002719C9">
      <w:pPr>
        <w:pStyle w:val="Odsekzoznamu"/>
        <w:numPr>
          <w:ilvl w:val="1"/>
          <w:numId w:val="82"/>
        </w:numPr>
      </w:pPr>
      <w:r w:rsidRPr="00D95A9D">
        <w:t>Meno</w:t>
      </w:r>
    </w:p>
    <w:p w14:paraId="6539EDDC" w14:textId="77777777" w:rsidR="00912ED8" w:rsidRPr="00D95A9D" w:rsidRDefault="4B1F096C" w:rsidP="002719C9">
      <w:pPr>
        <w:pStyle w:val="Odsekzoznamu"/>
        <w:numPr>
          <w:ilvl w:val="1"/>
          <w:numId w:val="82"/>
        </w:numPr>
      </w:pPr>
      <w:r w:rsidRPr="00D95A9D">
        <w:t xml:space="preserve">Priezvisko </w:t>
      </w:r>
    </w:p>
    <w:p w14:paraId="7A670AD4" w14:textId="77777777" w:rsidR="00912ED8" w:rsidRPr="00D95A9D" w:rsidRDefault="4B1F096C" w:rsidP="002719C9">
      <w:pPr>
        <w:pStyle w:val="Odsekzoznamu"/>
        <w:numPr>
          <w:ilvl w:val="1"/>
          <w:numId w:val="82"/>
        </w:numPr>
      </w:pPr>
      <w:r w:rsidRPr="00D95A9D">
        <w:t>Rodné priezvisko</w:t>
      </w:r>
    </w:p>
    <w:p w14:paraId="5E175529" w14:textId="77777777" w:rsidR="00912ED8" w:rsidRPr="00D95A9D" w:rsidRDefault="4B1F096C" w:rsidP="002719C9">
      <w:pPr>
        <w:pStyle w:val="Odsekzoznamu"/>
        <w:numPr>
          <w:ilvl w:val="1"/>
          <w:numId w:val="82"/>
        </w:numPr>
      </w:pPr>
      <w:r w:rsidRPr="00D95A9D">
        <w:t>Rodné číslo</w:t>
      </w:r>
    </w:p>
    <w:p w14:paraId="402AE055" w14:textId="77777777" w:rsidR="00912ED8" w:rsidRPr="00D95A9D" w:rsidRDefault="4B1F096C" w:rsidP="002719C9">
      <w:pPr>
        <w:pStyle w:val="Odsekzoznamu"/>
        <w:numPr>
          <w:ilvl w:val="1"/>
          <w:numId w:val="82"/>
        </w:numPr>
      </w:pPr>
      <w:r w:rsidRPr="00D95A9D">
        <w:t>Vek</w:t>
      </w:r>
    </w:p>
    <w:p w14:paraId="47ECFFEF" w14:textId="77777777" w:rsidR="00912ED8" w:rsidRPr="00D95A9D" w:rsidRDefault="4B1F096C" w:rsidP="002719C9">
      <w:pPr>
        <w:pStyle w:val="Odsekzoznamu"/>
        <w:numPr>
          <w:ilvl w:val="1"/>
          <w:numId w:val="82"/>
        </w:numPr>
      </w:pPr>
      <w:r w:rsidRPr="00D95A9D">
        <w:t>Pohlavie</w:t>
      </w:r>
    </w:p>
    <w:p w14:paraId="6A23529B" w14:textId="77777777" w:rsidR="3EE4847C" w:rsidRPr="00D95A9D" w:rsidRDefault="4B1F096C" w:rsidP="002719C9">
      <w:pPr>
        <w:pStyle w:val="Odsekzoznamu"/>
        <w:numPr>
          <w:ilvl w:val="1"/>
          <w:numId w:val="82"/>
        </w:numPr>
      </w:pPr>
      <w:r w:rsidRPr="00D95A9D">
        <w:t>Adresa trvalého bydliska</w:t>
      </w:r>
    </w:p>
    <w:p w14:paraId="6824FBE4" w14:textId="77777777" w:rsidR="00912ED8" w:rsidRPr="00D95A9D" w:rsidRDefault="4B1F096C" w:rsidP="002719C9">
      <w:pPr>
        <w:pStyle w:val="Odsekzoznamu"/>
        <w:numPr>
          <w:ilvl w:val="2"/>
          <w:numId w:val="82"/>
        </w:numPr>
      </w:pPr>
      <w:r w:rsidRPr="00D95A9D">
        <w:t xml:space="preserve">Ulica </w:t>
      </w:r>
    </w:p>
    <w:p w14:paraId="6DE05622" w14:textId="77777777" w:rsidR="00912ED8" w:rsidRPr="00D95A9D" w:rsidRDefault="4B1F096C" w:rsidP="002719C9">
      <w:pPr>
        <w:pStyle w:val="Odsekzoznamu"/>
        <w:numPr>
          <w:ilvl w:val="2"/>
          <w:numId w:val="82"/>
        </w:numPr>
      </w:pPr>
      <w:r w:rsidRPr="00D95A9D">
        <w:t>Číslo popisné</w:t>
      </w:r>
    </w:p>
    <w:p w14:paraId="52553D4D" w14:textId="77777777" w:rsidR="00912ED8" w:rsidRPr="00D95A9D" w:rsidRDefault="4B1F096C" w:rsidP="002719C9">
      <w:pPr>
        <w:pStyle w:val="Odsekzoznamu"/>
        <w:numPr>
          <w:ilvl w:val="2"/>
          <w:numId w:val="82"/>
        </w:numPr>
      </w:pPr>
      <w:r w:rsidRPr="00D95A9D">
        <w:t>PSČ</w:t>
      </w:r>
    </w:p>
    <w:p w14:paraId="2B1DA2FE" w14:textId="77777777" w:rsidR="00912ED8" w:rsidRPr="00D95A9D" w:rsidRDefault="4B1F096C" w:rsidP="002719C9">
      <w:pPr>
        <w:pStyle w:val="Odsekzoznamu"/>
        <w:numPr>
          <w:ilvl w:val="2"/>
          <w:numId w:val="82"/>
        </w:numPr>
      </w:pPr>
      <w:r w:rsidRPr="00D95A9D">
        <w:t>Obec/ Mesto</w:t>
      </w:r>
    </w:p>
    <w:p w14:paraId="2B02B2F5" w14:textId="77777777" w:rsidR="00912ED8" w:rsidRPr="00D95A9D" w:rsidRDefault="4B1F096C" w:rsidP="002719C9">
      <w:pPr>
        <w:pStyle w:val="Odsekzoznamu"/>
        <w:numPr>
          <w:ilvl w:val="2"/>
          <w:numId w:val="82"/>
        </w:numPr>
      </w:pPr>
      <w:r w:rsidRPr="00D95A9D">
        <w:t>Územnosprávna jednotka – ak je evidovaná</w:t>
      </w:r>
    </w:p>
    <w:p w14:paraId="21981BD3" w14:textId="77777777" w:rsidR="00912ED8" w:rsidRPr="00D95A9D" w:rsidRDefault="4B1F096C" w:rsidP="002719C9">
      <w:pPr>
        <w:pStyle w:val="Odsekzoznamu"/>
        <w:numPr>
          <w:ilvl w:val="2"/>
          <w:numId w:val="82"/>
        </w:numPr>
      </w:pPr>
      <w:r w:rsidRPr="00D95A9D">
        <w:t>Štát</w:t>
      </w:r>
    </w:p>
    <w:p w14:paraId="637037AE" w14:textId="77777777" w:rsidR="00912ED8" w:rsidRPr="00D95A9D" w:rsidRDefault="4B1F096C" w:rsidP="002719C9">
      <w:pPr>
        <w:pStyle w:val="Odsekzoznamu"/>
        <w:numPr>
          <w:ilvl w:val="1"/>
          <w:numId w:val="82"/>
        </w:numPr>
      </w:pPr>
      <w:r w:rsidRPr="00D95A9D">
        <w:t>Identifikátor pacienta v ZP</w:t>
      </w:r>
    </w:p>
    <w:p w14:paraId="6314F9BB" w14:textId="77777777" w:rsidR="00912ED8" w:rsidRPr="00D95A9D" w:rsidRDefault="4B1F096C" w:rsidP="002719C9">
      <w:pPr>
        <w:pStyle w:val="Odsekzoznamu"/>
        <w:numPr>
          <w:ilvl w:val="1"/>
          <w:numId w:val="82"/>
        </w:numPr>
      </w:pPr>
      <w:r w:rsidRPr="00D95A9D">
        <w:t>Názov zdravotnej poisťovne</w:t>
      </w:r>
    </w:p>
    <w:p w14:paraId="36BD6DE0" w14:textId="77777777" w:rsidR="00912ED8" w:rsidRPr="00D95A9D" w:rsidRDefault="4B1F096C" w:rsidP="002719C9">
      <w:pPr>
        <w:pStyle w:val="Odsekzoznamu"/>
        <w:numPr>
          <w:ilvl w:val="1"/>
          <w:numId w:val="82"/>
        </w:numPr>
      </w:pPr>
      <w:r w:rsidRPr="00D95A9D">
        <w:t>Identifikátor zdravotnej poisťovne</w:t>
      </w:r>
    </w:p>
    <w:p w14:paraId="1C2CF648" w14:textId="77777777" w:rsidR="00912ED8" w:rsidRPr="00D95A9D" w:rsidRDefault="00912ED8" w:rsidP="00912ED8">
      <w:pPr>
        <w:pStyle w:val="Odsekzoznamu"/>
        <w:jc w:val="both"/>
      </w:pPr>
    </w:p>
    <w:p w14:paraId="03F0DBB6" w14:textId="77777777" w:rsidR="008A2FCD" w:rsidRPr="00D95A9D" w:rsidRDefault="4B1F096C" w:rsidP="4B1F096C">
      <w:pPr>
        <w:pStyle w:val="Odsekzoznamu"/>
        <w:numPr>
          <w:ilvl w:val="0"/>
          <w:numId w:val="86"/>
        </w:numPr>
        <w:jc w:val="both"/>
        <w:rPr>
          <w:b/>
          <w:bCs/>
        </w:rPr>
      </w:pPr>
      <w:r w:rsidRPr="00D95A9D">
        <w:rPr>
          <w:b/>
          <w:bCs/>
        </w:rPr>
        <w:t>Kontaktné údaje:</w:t>
      </w:r>
    </w:p>
    <w:p w14:paraId="4A298765" w14:textId="77777777" w:rsidR="00912ED8" w:rsidRPr="00D95A9D" w:rsidRDefault="00912ED8" w:rsidP="00912ED8">
      <w:pPr>
        <w:pStyle w:val="Odsekzoznamu"/>
        <w:jc w:val="both"/>
        <w:rPr>
          <w:u w:val="single"/>
        </w:rPr>
      </w:pPr>
    </w:p>
    <w:p w14:paraId="363C02F6" w14:textId="77777777" w:rsidR="00912ED8" w:rsidRPr="00D95A9D" w:rsidRDefault="4B1F096C" w:rsidP="002719C9">
      <w:pPr>
        <w:pStyle w:val="Odsekzoznamu"/>
        <w:numPr>
          <w:ilvl w:val="0"/>
          <w:numId w:val="82"/>
        </w:numPr>
      </w:pPr>
      <w:r w:rsidRPr="00D95A9D">
        <w:t xml:space="preserve">Eviduje kontaktné údaje pacienta, ktoré môže vyplniť zdravotnícky pracovník alebo pacient prostredníctvom svojej elektronickej zdravotnej knižky občana (EZKO): </w:t>
      </w:r>
    </w:p>
    <w:p w14:paraId="55967628" w14:textId="0FAC101E" w:rsidR="0A3B62D1" w:rsidRDefault="2E987F13" w:rsidP="2E987F13">
      <w:pPr>
        <w:pStyle w:val="Odsekzoznamu"/>
        <w:numPr>
          <w:ilvl w:val="1"/>
          <w:numId w:val="82"/>
        </w:numPr>
      </w:pPr>
      <w:r>
        <w:t xml:space="preserve">EHR_SYSTEM </w:t>
      </w:r>
    </w:p>
    <w:p w14:paraId="244067DF" w14:textId="04E821A7" w:rsidR="0A3B62D1" w:rsidRDefault="0A3B62D1" w:rsidP="2E987F13">
      <w:pPr>
        <w:pStyle w:val="Odsekzoznamu"/>
        <w:numPr>
          <w:ilvl w:val="1"/>
          <w:numId w:val="82"/>
        </w:numPr>
      </w:pPr>
      <w:r>
        <w:t>RC_ID</w:t>
      </w:r>
    </w:p>
    <w:p w14:paraId="374A65F8" w14:textId="77777777" w:rsidR="00912ED8" w:rsidRPr="00D95A9D" w:rsidRDefault="4B1F096C" w:rsidP="002719C9">
      <w:pPr>
        <w:pStyle w:val="Odsekzoznamu"/>
        <w:numPr>
          <w:ilvl w:val="1"/>
          <w:numId w:val="82"/>
        </w:numPr>
      </w:pPr>
      <w:r w:rsidRPr="00D95A9D">
        <w:t>Ulica</w:t>
      </w:r>
    </w:p>
    <w:p w14:paraId="3C36A353" w14:textId="77777777" w:rsidR="00912ED8" w:rsidRPr="00D95A9D" w:rsidRDefault="4B1F096C" w:rsidP="3EAE8DF0">
      <w:pPr>
        <w:pStyle w:val="Odsekzoznamu"/>
        <w:numPr>
          <w:ilvl w:val="1"/>
          <w:numId w:val="82"/>
        </w:numPr>
        <w:rPr>
          <w:rFonts w:asciiTheme="minorHAnsi" w:eastAsiaTheme="minorEastAsia" w:hAnsiTheme="minorHAnsi" w:cstheme="minorBidi"/>
        </w:rPr>
      </w:pPr>
      <w:r w:rsidRPr="005C30E5">
        <w:rPr>
          <w:rFonts w:asciiTheme="minorHAnsi" w:eastAsiaTheme="minorEastAsia" w:hAnsiTheme="minorHAnsi" w:cstheme="minorBidi"/>
        </w:rPr>
        <w:t xml:space="preserve">Číslo popisné </w:t>
      </w:r>
    </w:p>
    <w:p w14:paraId="172484E4" w14:textId="77777777" w:rsidR="00912ED8" w:rsidRPr="00D95A9D" w:rsidRDefault="4B1F096C" w:rsidP="002719C9">
      <w:pPr>
        <w:pStyle w:val="Odsekzoznamu"/>
        <w:numPr>
          <w:ilvl w:val="1"/>
          <w:numId w:val="82"/>
        </w:numPr>
      </w:pPr>
      <w:r w:rsidRPr="00D95A9D">
        <w:t>PSČ</w:t>
      </w:r>
    </w:p>
    <w:p w14:paraId="6F0ADB38" w14:textId="77777777" w:rsidR="00912ED8" w:rsidRPr="00D95A9D" w:rsidRDefault="4B1F096C" w:rsidP="002719C9">
      <w:pPr>
        <w:pStyle w:val="Odsekzoznamu"/>
        <w:numPr>
          <w:ilvl w:val="1"/>
          <w:numId w:val="82"/>
        </w:numPr>
      </w:pPr>
      <w:r w:rsidRPr="00D95A9D">
        <w:t xml:space="preserve">Obec/ Mesto </w:t>
      </w:r>
    </w:p>
    <w:p w14:paraId="0E88DC9F" w14:textId="77777777" w:rsidR="00912ED8" w:rsidRPr="00D95A9D" w:rsidRDefault="4B1F096C" w:rsidP="3EAE8DF0">
      <w:pPr>
        <w:pStyle w:val="Odsekzoznamu"/>
        <w:numPr>
          <w:ilvl w:val="1"/>
          <w:numId w:val="82"/>
        </w:numPr>
        <w:rPr>
          <w:rFonts w:asciiTheme="minorHAnsi" w:eastAsiaTheme="minorEastAsia" w:hAnsiTheme="minorHAnsi" w:cstheme="minorBidi"/>
        </w:rPr>
      </w:pPr>
      <w:r w:rsidRPr="005C30E5">
        <w:rPr>
          <w:rFonts w:asciiTheme="minorHAnsi" w:eastAsiaTheme="minorEastAsia" w:hAnsiTheme="minorHAnsi" w:cstheme="minorBidi"/>
        </w:rPr>
        <w:t>Územnosprávna jednotka – ak je evidovaná</w:t>
      </w:r>
    </w:p>
    <w:p w14:paraId="33847B2E" w14:textId="77777777" w:rsidR="00912ED8" w:rsidRPr="00D95A9D" w:rsidRDefault="4B1F096C" w:rsidP="3EAE8DF0">
      <w:pPr>
        <w:pStyle w:val="Odsekzoznamu"/>
        <w:numPr>
          <w:ilvl w:val="1"/>
          <w:numId w:val="82"/>
        </w:numPr>
        <w:rPr>
          <w:rFonts w:asciiTheme="minorHAnsi" w:eastAsiaTheme="minorEastAsia" w:hAnsiTheme="minorHAnsi" w:cstheme="minorBidi"/>
        </w:rPr>
      </w:pPr>
      <w:r w:rsidRPr="005C30E5">
        <w:rPr>
          <w:rFonts w:asciiTheme="minorHAnsi" w:eastAsiaTheme="minorEastAsia" w:hAnsiTheme="minorHAnsi" w:cstheme="minorBidi"/>
        </w:rPr>
        <w:t>Štát – trvalého pobytu pacienta</w:t>
      </w:r>
    </w:p>
    <w:p w14:paraId="6691E92D" w14:textId="1D0F7673" w:rsidR="00912ED8" w:rsidRPr="00D95A9D" w:rsidRDefault="4B1F096C" w:rsidP="2D6D4F0D">
      <w:pPr>
        <w:pStyle w:val="Odsekzoznamu"/>
        <w:numPr>
          <w:ilvl w:val="1"/>
          <w:numId w:val="82"/>
        </w:numPr>
        <w:rPr>
          <w:rFonts w:asciiTheme="minorHAnsi" w:eastAsiaTheme="minorEastAsia" w:hAnsiTheme="minorHAnsi" w:cstheme="minorBidi"/>
        </w:rPr>
      </w:pPr>
      <w:r>
        <w:t>Poznámka</w:t>
      </w:r>
    </w:p>
    <w:p w14:paraId="06AB595D" w14:textId="77777777" w:rsidR="00912ED8" w:rsidRPr="00D95A9D" w:rsidRDefault="4B1F096C" w:rsidP="002719C9">
      <w:pPr>
        <w:pStyle w:val="Odsekzoznamu"/>
        <w:numPr>
          <w:ilvl w:val="1"/>
          <w:numId w:val="82"/>
        </w:numPr>
      </w:pPr>
      <w:r w:rsidRPr="00D95A9D">
        <w:t xml:space="preserve">Telefón – telefón pacienta </w:t>
      </w:r>
    </w:p>
    <w:p w14:paraId="768FFB7B" w14:textId="77777777" w:rsidR="004E4B42" w:rsidRPr="00D95A9D" w:rsidRDefault="4B1F096C" w:rsidP="002719C9">
      <w:pPr>
        <w:pStyle w:val="Odsekzoznamu"/>
        <w:numPr>
          <w:ilvl w:val="1"/>
          <w:numId w:val="82"/>
        </w:numPr>
      </w:pPr>
      <w:r w:rsidRPr="00D95A9D">
        <w:t xml:space="preserve">Email – email pacienta </w:t>
      </w:r>
    </w:p>
    <w:p w14:paraId="0CAF8E74" w14:textId="77777777" w:rsidR="00912ED8" w:rsidRPr="00D95A9D" w:rsidRDefault="4B1F096C" w:rsidP="002719C9">
      <w:pPr>
        <w:pStyle w:val="Odsekzoznamu"/>
        <w:numPr>
          <w:ilvl w:val="1"/>
          <w:numId w:val="82"/>
        </w:numPr>
      </w:pPr>
      <w:r>
        <w:t>Informáciu, kto daný záznam zaznamenal (NZIS zapíše automaticky)</w:t>
      </w:r>
    </w:p>
    <w:p w14:paraId="1D54A069" w14:textId="2F06F6BF" w:rsidR="00912ED8" w:rsidRPr="00D95A9D" w:rsidRDefault="00912ED8" w:rsidP="2D6D4F0D">
      <w:pPr>
        <w:jc w:val="both"/>
        <w:rPr>
          <w:rFonts w:eastAsia="Arial" w:cs="Arial"/>
          <w:color w:val="D13438"/>
          <w:u w:val="single"/>
        </w:rPr>
      </w:pPr>
    </w:p>
    <w:p w14:paraId="61DA4CED" w14:textId="75CE2081" w:rsidR="00912ED8" w:rsidRPr="00D95A9D" w:rsidRDefault="0ACC93F5" w:rsidP="2D6D4F0D">
      <w:pPr>
        <w:jc w:val="both"/>
        <w:rPr>
          <w:rFonts w:eastAsia="Arial" w:cs="Arial"/>
        </w:rPr>
      </w:pPr>
      <w:r w:rsidRPr="2D6D4F0D">
        <w:rPr>
          <w:rFonts w:eastAsia="Arial" w:cs="Arial"/>
        </w:rPr>
        <w:t>Zmena kontaktný údajov zdravotníckym pracovníkom je možné pre záznamy, ktoré zapísal iný zdravotnícky pracovník. Zmena sa vykonáva pod rovnakým RCID záznamu, ktorý zapísal zdravotnícky pracovník č. 1.</w:t>
      </w:r>
      <w:r w:rsidRPr="2D6D4F0D">
        <w:rPr>
          <w:rFonts w:eastAsia="Arial" w:cs="Arial"/>
          <w:u w:val="single"/>
        </w:rPr>
        <w:t xml:space="preserve"> </w:t>
      </w:r>
    </w:p>
    <w:p w14:paraId="4D23C1E8" w14:textId="46ED01D5" w:rsidR="00912ED8" w:rsidRPr="00D95A9D" w:rsidRDefault="0ACC93F5" w:rsidP="2D6D4F0D">
      <w:pPr>
        <w:jc w:val="both"/>
        <w:rPr>
          <w:rFonts w:eastAsia="Arial" w:cs="Arial"/>
        </w:rPr>
      </w:pPr>
      <w:r w:rsidRPr="2D6D4F0D">
        <w:rPr>
          <w:rFonts w:eastAsia="Arial" w:cs="Arial"/>
        </w:rPr>
        <w:t>Ak je potrebné zapísať nový údaj zapisuje sa s novým RCID.</w:t>
      </w:r>
    </w:p>
    <w:p w14:paraId="73AB6218" w14:textId="7F356BD7" w:rsidR="00912ED8" w:rsidRPr="00D95A9D" w:rsidRDefault="0ACC93F5" w:rsidP="2D6D4F0D">
      <w:pPr>
        <w:jc w:val="both"/>
        <w:rPr>
          <w:rFonts w:eastAsia="Arial" w:cs="Arial"/>
        </w:rPr>
      </w:pPr>
      <w:r w:rsidRPr="2D6D4F0D">
        <w:rPr>
          <w:rFonts w:eastAsia="Arial" w:cs="Arial"/>
        </w:rPr>
        <w:t>Zdravotnícky pracovník nemôže meniť údaje zapísané pacientom a údaje z JRUZ.</w:t>
      </w:r>
    </w:p>
    <w:p w14:paraId="45F8B9DA" w14:textId="7E6AB610" w:rsidR="00912ED8" w:rsidRPr="00D95A9D" w:rsidRDefault="00912ED8" w:rsidP="2D6D4F0D">
      <w:pPr>
        <w:jc w:val="both"/>
      </w:pPr>
    </w:p>
    <w:p w14:paraId="1B833D3C" w14:textId="61CC4F9D" w:rsidR="1FF7BDDD" w:rsidRDefault="1FF7BDDD" w:rsidP="1FF7BDDD">
      <w:pPr>
        <w:jc w:val="both"/>
      </w:pPr>
    </w:p>
    <w:p w14:paraId="3B5A45A4" w14:textId="19CE09F3" w:rsidR="1FF7BDDD" w:rsidRDefault="1FF7BDDD" w:rsidP="1FF7BDDD">
      <w:pPr>
        <w:jc w:val="both"/>
      </w:pPr>
    </w:p>
    <w:p w14:paraId="71FEC57F" w14:textId="77777777" w:rsidR="00912ED8" w:rsidRPr="00D95A9D" w:rsidRDefault="4B1F096C" w:rsidP="4B1F096C">
      <w:pPr>
        <w:pStyle w:val="Odsekzoznamu"/>
        <w:numPr>
          <w:ilvl w:val="0"/>
          <w:numId w:val="86"/>
        </w:numPr>
        <w:jc w:val="both"/>
        <w:rPr>
          <w:b/>
          <w:bCs/>
        </w:rPr>
      </w:pPr>
      <w:r w:rsidRPr="00D95A9D">
        <w:rPr>
          <w:b/>
          <w:bCs/>
        </w:rPr>
        <w:t>Núdzový kontakt (ICE kontakt)</w:t>
      </w:r>
    </w:p>
    <w:p w14:paraId="55EB8927" w14:textId="77777777" w:rsidR="008A2FCD" w:rsidRPr="00D95A9D" w:rsidRDefault="008A2FCD" w:rsidP="008A2FCD">
      <w:pPr>
        <w:pStyle w:val="Odsekzoznamu"/>
        <w:ind w:left="1440"/>
        <w:jc w:val="both"/>
        <w:rPr>
          <w:u w:val="single"/>
        </w:rPr>
      </w:pPr>
    </w:p>
    <w:p w14:paraId="47F98C49" w14:textId="77777777" w:rsidR="00912ED8" w:rsidRPr="00D95A9D" w:rsidRDefault="4B1F096C" w:rsidP="2308D472">
      <w:pPr>
        <w:pStyle w:val="Odsekzoznamu"/>
        <w:numPr>
          <w:ilvl w:val="0"/>
          <w:numId w:val="82"/>
        </w:numPr>
      </w:pPr>
      <w:r w:rsidRPr="00D95A9D">
        <w:t>Eviduje núdzový kontakt pre pacienta – informáciu komu volať, ak pacientovi bola poskytnutá neodkladná zdravotná starostlivosť/nastalo úmrtie pacienta</w:t>
      </w:r>
    </w:p>
    <w:p w14:paraId="1BB30D65" w14:textId="2A3B36A9" w:rsidR="2308D472" w:rsidRDefault="2308D472" w:rsidP="000711D0">
      <w:pPr>
        <w:pStyle w:val="Odsekzoznamu"/>
        <w:numPr>
          <w:ilvl w:val="0"/>
          <w:numId w:val="83"/>
        </w:numPr>
      </w:pPr>
      <w:r>
        <w:t>EHR_SYSTEM</w:t>
      </w:r>
    </w:p>
    <w:p w14:paraId="322F7AFE" w14:textId="43D25EF5" w:rsidR="293067D0" w:rsidRDefault="293067D0" w:rsidP="000711D0">
      <w:pPr>
        <w:pStyle w:val="Odsekzoznamu"/>
        <w:numPr>
          <w:ilvl w:val="0"/>
          <w:numId w:val="83"/>
        </w:numPr>
      </w:pPr>
      <w:r>
        <w:t>RC</w:t>
      </w:r>
      <w:r w:rsidR="0A3B62D1">
        <w:t>_ID</w:t>
      </w:r>
    </w:p>
    <w:p w14:paraId="4B87B4AB" w14:textId="77777777" w:rsidR="00912ED8" w:rsidRPr="00D95A9D" w:rsidRDefault="4B1F096C" w:rsidP="002719C9">
      <w:pPr>
        <w:pStyle w:val="Odsekzoznamu"/>
        <w:numPr>
          <w:ilvl w:val="0"/>
          <w:numId w:val="83"/>
        </w:numPr>
      </w:pPr>
      <w:r w:rsidRPr="00D95A9D">
        <w:t>Meno</w:t>
      </w:r>
    </w:p>
    <w:p w14:paraId="302AF065" w14:textId="77777777" w:rsidR="00912ED8" w:rsidRPr="00D95A9D" w:rsidRDefault="4B1F096C" w:rsidP="002719C9">
      <w:pPr>
        <w:pStyle w:val="Odsekzoznamu"/>
        <w:numPr>
          <w:ilvl w:val="0"/>
          <w:numId w:val="83"/>
        </w:numPr>
      </w:pPr>
      <w:r w:rsidRPr="00D95A9D">
        <w:t>Priezvisko</w:t>
      </w:r>
    </w:p>
    <w:p w14:paraId="7A551839" w14:textId="77777777" w:rsidR="00912ED8" w:rsidRPr="00D95A9D" w:rsidRDefault="4B1F096C" w:rsidP="002719C9">
      <w:pPr>
        <w:pStyle w:val="Odsekzoznamu"/>
        <w:numPr>
          <w:ilvl w:val="0"/>
          <w:numId w:val="83"/>
        </w:numPr>
      </w:pPr>
      <w:r w:rsidRPr="00D95A9D">
        <w:t>Typ vzťahu</w:t>
      </w:r>
    </w:p>
    <w:p w14:paraId="2D8F3220" w14:textId="77777777" w:rsidR="00912ED8" w:rsidRPr="00D95A9D" w:rsidRDefault="4B1F096C" w:rsidP="002719C9">
      <w:pPr>
        <w:pStyle w:val="Odsekzoznamu"/>
        <w:numPr>
          <w:ilvl w:val="0"/>
          <w:numId w:val="83"/>
        </w:numPr>
      </w:pPr>
      <w:r w:rsidRPr="00D95A9D">
        <w:t>Telefón – telefón núdzového kontaktu</w:t>
      </w:r>
    </w:p>
    <w:p w14:paraId="6982D35C" w14:textId="77777777" w:rsidR="00912ED8" w:rsidRPr="00D95A9D" w:rsidRDefault="4B1F096C" w:rsidP="002719C9">
      <w:pPr>
        <w:pStyle w:val="Odsekzoznamu"/>
        <w:numPr>
          <w:ilvl w:val="0"/>
          <w:numId w:val="83"/>
        </w:numPr>
      </w:pPr>
      <w:r w:rsidRPr="00D95A9D">
        <w:t xml:space="preserve">Email  - email núdzového kontaktu </w:t>
      </w:r>
    </w:p>
    <w:p w14:paraId="5AF3532D" w14:textId="77777777" w:rsidR="004E4B42" w:rsidRPr="00D95A9D" w:rsidRDefault="4B1F096C" w:rsidP="002719C9">
      <w:pPr>
        <w:pStyle w:val="Odsekzoznamu"/>
        <w:numPr>
          <w:ilvl w:val="0"/>
          <w:numId w:val="83"/>
        </w:numPr>
      </w:pPr>
      <w:r w:rsidRPr="00D95A9D">
        <w:t>Informáciu, kto daný záznam zaznamenal (NZIS zapíše automaticky)</w:t>
      </w:r>
    </w:p>
    <w:p w14:paraId="43CACE9F" w14:textId="77777777" w:rsidR="00912ED8" w:rsidRPr="00D95A9D" w:rsidRDefault="00912ED8" w:rsidP="002719C9">
      <w:pPr>
        <w:ind w:left="1416"/>
      </w:pPr>
    </w:p>
    <w:p w14:paraId="56658B78" w14:textId="77777777" w:rsidR="00912ED8" w:rsidRPr="00D95A9D" w:rsidRDefault="4B1F096C" w:rsidP="002719C9">
      <w:pPr>
        <w:pStyle w:val="Odsekzoznamu"/>
        <w:numPr>
          <w:ilvl w:val="0"/>
          <w:numId w:val="86"/>
        </w:numPr>
        <w:rPr>
          <w:b/>
          <w:bCs/>
        </w:rPr>
      </w:pPr>
      <w:r w:rsidRPr="00D95A9D">
        <w:rPr>
          <w:b/>
          <w:bCs/>
        </w:rPr>
        <w:t xml:space="preserve">Kontakt na ošetrujúceho lekára: </w:t>
      </w:r>
    </w:p>
    <w:p w14:paraId="10A44F0B" w14:textId="77777777" w:rsidR="008A2FCD" w:rsidRPr="00D95A9D" w:rsidRDefault="008A2FCD" w:rsidP="002719C9">
      <w:pPr>
        <w:pStyle w:val="Odsekzoznamu"/>
        <w:ind w:left="1080"/>
        <w:rPr>
          <w:u w:val="single"/>
        </w:rPr>
      </w:pPr>
    </w:p>
    <w:p w14:paraId="0A790150" w14:textId="77777777" w:rsidR="008A2FCD" w:rsidRPr="00D95A9D" w:rsidRDefault="4B1F096C" w:rsidP="002719C9">
      <w:pPr>
        <w:pStyle w:val="Odsekzoznamu"/>
        <w:numPr>
          <w:ilvl w:val="0"/>
          <w:numId w:val="82"/>
        </w:numPr>
        <w:rPr>
          <w:u w:val="single"/>
        </w:rPr>
      </w:pPr>
      <w:r w:rsidRPr="00D95A9D">
        <w:t>Eviduje 2 typy lekárov:</w:t>
      </w:r>
    </w:p>
    <w:p w14:paraId="5F3402E6" w14:textId="77777777" w:rsidR="008A2FCD" w:rsidRPr="00D95A9D" w:rsidRDefault="6DE4F7B8" w:rsidP="002719C9">
      <w:pPr>
        <w:pStyle w:val="Odsekzoznamu"/>
        <w:numPr>
          <w:ilvl w:val="1"/>
          <w:numId w:val="82"/>
        </w:numPr>
        <w:rPr>
          <w:u w:val="single"/>
        </w:rPr>
      </w:pPr>
      <w:r w:rsidRPr="00D95A9D">
        <w:t>Všeobecný lekár (kapitujúci), ktorý je evidovaný z dávok ZP nahlasovaných jednotlivými PZS a je vypĺňaný automaticky z databázy ezdravi</w:t>
      </w:r>
      <w:r w:rsidR="00AB591C" w:rsidRPr="00D95A9D">
        <w:t>e</w:t>
      </w:r>
    </w:p>
    <w:p w14:paraId="69600B2B" w14:textId="77777777" w:rsidR="00F122A2" w:rsidRPr="00D95A9D" w:rsidRDefault="4B1F096C" w:rsidP="002719C9">
      <w:pPr>
        <w:pStyle w:val="Odsekzoznamu"/>
        <w:numPr>
          <w:ilvl w:val="1"/>
          <w:numId w:val="82"/>
        </w:numPr>
      </w:pPr>
      <w:r w:rsidRPr="00D95A9D">
        <w:t>Preferovaný zdravotnícky pracovník – je lekár/ zdravotnícky pracovník, ktorý vie najviac informácii o zdravotnom stave pacienta a vie poskytnúť reálne informácie o zdravotnom stave (napr. onkologický pacienti budú evidovať ošetrujúceho onkológa), tohto lekára je možné zaevidovať priamo daným zdravotníckym pracovníkom/ lekárom alebo pacientom prostredníctvom elektronickej zdravotnej knižky občana (EZKO)</w:t>
      </w:r>
    </w:p>
    <w:p w14:paraId="249953C1" w14:textId="77777777" w:rsidR="008A2FCD" w:rsidRPr="00D95A9D" w:rsidRDefault="4B1F096C" w:rsidP="002719C9">
      <w:pPr>
        <w:pStyle w:val="Odsekzoznamu"/>
        <w:numPr>
          <w:ilvl w:val="0"/>
          <w:numId w:val="82"/>
        </w:numPr>
      </w:pPr>
      <w:r w:rsidRPr="00D95A9D">
        <w:t xml:space="preserve">Pre obidva typy lekárov sú evidované nasledovné záznamy: </w:t>
      </w:r>
    </w:p>
    <w:p w14:paraId="03C8D6F5" w14:textId="7F8CFE3B" w:rsidR="2308D472" w:rsidRDefault="2308D472" w:rsidP="000711D0">
      <w:pPr>
        <w:pStyle w:val="Odsekzoznamu"/>
        <w:numPr>
          <w:ilvl w:val="1"/>
          <w:numId w:val="82"/>
        </w:numPr>
      </w:pPr>
      <w:r>
        <w:t>EHR_SYSTEM</w:t>
      </w:r>
    </w:p>
    <w:p w14:paraId="55B7BB5F" w14:textId="0F120FE5" w:rsidR="7734DD3F" w:rsidRDefault="7734DD3F" w:rsidP="000711D0">
      <w:pPr>
        <w:pStyle w:val="Odsekzoznamu"/>
        <w:numPr>
          <w:ilvl w:val="1"/>
          <w:numId w:val="82"/>
        </w:numPr>
      </w:pPr>
      <w:r>
        <w:t>RC_</w:t>
      </w:r>
      <w:r w:rsidR="45540D08">
        <w:t>ID</w:t>
      </w:r>
    </w:p>
    <w:p w14:paraId="292ED281" w14:textId="77777777" w:rsidR="00F122A2" w:rsidRPr="00D95A9D" w:rsidRDefault="4B1F096C" w:rsidP="002719C9">
      <w:pPr>
        <w:pStyle w:val="Odsekzoznamu"/>
        <w:numPr>
          <w:ilvl w:val="1"/>
          <w:numId w:val="82"/>
        </w:numPr>
      </w:pPr>
      <w:r w:rsidRPr="00D95A9D">
        <w:t>Meno</w:t>
      </w:r>
    </w:p>
    <w:p w14:paraId="044E6BF8" w14:textId="77777777" w:rsidR="00F122A2" w:rsidRPr="00D95A9D" w:rsidRDefault="4B1F096C" w:rsidP="002719C9">
      <w:pPr>
        <w:pStyle w:val="Odsekzoznamu"/>
        <w:numPr>
          <w:ilvl w:val="1"/>
          <w:numId w:val="82"/>
        </w:numPr>
      </w:pPr>
      <w:r w:rsidRPr="00D95A9D">
        <w:t>Priezvisko</w:t>
      </w:r>
    </w:p>
    <w:p w14:paraId="4F90B90C" w14:textId="77777777" w:rsidR="00F122A2" w:rsidRPr="00D95A9D" w:rsidRDefault="4B1F096C" w:rsidP="002719C9">
      <w:pPr>
        <w:pStyle w:val="Odsekzoznamu"/>
        <w:numPr>
          <w:ilvl w:val="1"/>
          <w:numId w:val="82"/>
        </w:numPr>
      </w:pPr>
      <w:r w:rsidRPr="00D95A9D">
        <w:t>Zdravotnícka odbornosť lekára – špecializácia</w:t>
      </w:r>
    </w:p>
    <w:p w14:paraId="7E17E4C9" w14:textId="77777777" w:rsidR="00F122A2" w:rsidRPr="00D95A9D" w:rsidRDefault="6DE4F7B8" w:rsidP="002719C9">
      <w:pPr>
        <w:pStyle w:val="Odsekzoznamu"/>
        <w:numPr>
          <w:ilvl w:val="1"/>
          <w:numId w:val="82"/>
        </w:numPr>
      </w:pPr>
      <w:r w:rsidRPr="00D95A9D">
        <w:t>Kód ZPr</w:t>
      </w:r>
    </w:p>
    <w:p w14:paraId="75B0F4A4" w14:textId="77777777" w:rsidR="00F122A2" w:rsidRPr="00D95A9D" w:rsidRDefault="4B1F096C" w:rsidP="002719C9">
      <w:pPr>
        <w:pStyle w:val="Odsekzoznamu"/>
        <w:numPr>
          <w:ilvl w:val="1"/>
          <w:numId w:val="82"/>
        </w:numPr>
      </w:pPr>
      <w:r w:rsidRPr="00D95A9D">
        <w:t>Telefón</w:t>
      </w:r>
    </w:p>
    <w:p w14:paraId="20A64113" w14:textId="77777777" w:rsidR="00F122A2" w:rsidRPr="00D95A9D" w:rsidRDefault="4B1F096C" w:rsidP="002719C9">
      <w:pPr>
        <w:pStyle w:val="Odsekzoznamu"/>
        <w:numPr>
          <w:ilvl w:val="1"/>
          <w:numId w:val="82"/>
        </w:numPr>
      </w:pPr>
      <w:r w:rsidRPr="00D95A9D">
        <w:t>Email</w:t>
      </w:r>
    </w:p>
    <w:p w14:paraId="251B355E" w14:textId="77777777" w:rsidR="00F122A2" w:rsidRPr="00D95A9D" w:rsidRDefault="4B1F096C" w:rsidP="002719C9">
      <w:pPr>
        <w:pStyle w:val="Odsekzoznamu"/>
        <w:numPr>
          <w:ilvl w:val="1"/>
          <w:numId w:val="82"/>
        </w:numPr>
      </w:pPr>
      <w:r w:rsidRPr="00D95A9D">
        <w:t>Ulica</w:t>
      </w:r>
    </w:p>
    <w:p w14:paraId="1FDB2B38" w14:textId="77777777" w:rsidR="00F122A2" w:rsidRPr="00D95A9D" w:rsidRDefault="4B1F096C" w:rsidP="3EAE8DF0">
      <w:pPr>
        <w:pStyle w:val="Odsekzoznamu"/>
        <w:numPr>
          <w:ilvl w:val="1"/>
          <w:numId w:val="82"/>
        </w:numPr>
        <w:rPr>
          <w:rFonts w:asciiTheme="minorHAnsi" w:eastAsiaTheme="minorEastAsia" w:hAnsiTheme="minorHAnsi" w:cstheme="minorBidi"/>
        </w:rPr>
      </w:pPr>
      <w:r w:rsidRPr="005C30E5">
        <w:rPr>
          <w:rFonts w:asciiTheme="minorHAnsi" w:eastAsiaTheme="minorEastAsia" w:hAnsiTheme="minorHAnsi" w:cstheme="minorBidi"/>
        </w:rPr>
        <w:t>Číslo popisné</w:t>
      </w:r>
    </w:p>
    <w:p w14:paraId="3615D58B" w14:textId="77777777" w:rsidR="00F122A2" w:rsidRPr="00D95A9D" w:rsidRDefault="4B1F096C" w:rsidP="002719C9">
      <w:pPr>
        <w:pStyle w:val="Odsekzoznamu"/>
        <w:numPr>
          <w:ilvl w:val="1"/>
          <w:numId w:val="82"/>
        </w:numPr>
      </w:pPr>
      <w:r w:rsidRPr="00D95A9D">
        <w:t>PSČ</w:t>
      </w:r>
    </w:p>
    <w:p w14:paraId="7EADF2EF" w14:textId="77777777" w:rsidR="00F122A2" w:rsidRPr="00D95A9D" w:rsidRDefault="4B1F096C" w:rsidP="002719C9">
      <w:pPr>
        <w:pStyle w:val="Odsekzoznamu"/>
        <w:numPr>
          <w:ilvl w:val="1"/>
          <w:numId w:val="82"/>
        </w:numPr>
      </w:pPr>
      <w:r w:rsidRPr="00D95A9D">
        <w:t>Obec</w:t>
      </w:r>
    </w:p>
    <w:p w14:paraId="724DB8ED" w14:textId="77777777" w:rsidR="00F122A2" w:rsidRPr="00D95A9D" w:rsidRDefault="4B1F096C" w:rsidP="3EAE8DF0">
      <w:pPr>
        <w:pStyle w:val="Odsekzoznamu"/>
        <w:numPr>
          <w:ilvl w:val="1"/>
          <w:numId w:val="82"/>
        </w:numPr>
        <w:rPr>
          <w:rFonts w:asciiTheme="minorHAnsi" w:eastAsiaTheme="minorEastAsia" w:hAnsiTheme="minorHAnsi" w:cstheme="minorBidi"/>
        </w:rPr>
      </w:pPr>
      <w:r w:rsidRPr="005C30E5">
        <w:rPr>
          <w:rFonts w:asciiTheme="minorHAnsi" w:eastAsiaTheme="minorEastAsia" w:hAnsiTheme="minorHAnsi" w:cstheme="minorBidi"/>
        </w:rPr>
        <w:t>Územnosprávna jednotka</w:t>
      </w:r>
    </w:p>
    <w:p w14:paraId="2ABC50EA" w14:textId="77777777" w:rsidR="00F122A2" w:rsidRPr="00D95A9D" w:rsidRDefault="4B1F096C" w:rsidP="3EAE8DF0">
      <w:pPr>
        <w:pStyle w:val="Odsekzoznamu"/>
        <w:numPr>
          <w:ilvl w:val="1"/>
          <w:numId w:val="82"/>
        </w:numPr>
        <w:rPr>
          <w:rFonts w:asciiTheme="minorHAnsi" w:eastAsiaTheme="minorEastAsia" w:hAnsiTheme="minorHAnsi" w:cstheme="minorBidi"/>
        </w:rPr>
      </w:pPr>
      <w:r w:rsidRPr="005C30E5">
        <w:rPr>
          <w:rFonts w:asciiTheme="minorHAnsi" w:eastAsiaTheme="minorEastAsia" w:hAnsiTheme="minorHAnsi" w:cstheme="minorBidi"/>
        </w:rPr>
        <w:t>Štát</w:t>
      </w:r>
    </w:p>
    <w:p w14:paraId="1578DB61" w14:textId="77777777" w:rsidR="00F122A2" w:rsidRPr="00D95A9D" w:rsidRDefault="4B1F096C" w:rsidP="002719C9">
      <w:pPr>
        <w:pStyle w:val="Odsekzoznamu"/>
        <w:numPr>
          <w:ilvl w:val="1"/>
          <w:numId w:val="82"/>
        </w:numPr>
      </w:pPr>
      <w:r w:rsidRPr="00D95A9D">
        <w:t xml:space="preserve">Názov PZS – názov ambulancie </w:t>
      </w:r>
    </w:p>
    <w:p w14:paraId="5884DED2" w14:textId="77777777" w:rsidR="00F122A2" w:rsidRPr="00D95A9D" w:rsidRDefault="4B1F096C" w:rsidP="002719C9">
      <w:pPr>
        <w:pStyle w:val="Odsekzoznamu"/>
        <w:numPr>
          <w:ilvl w:val="1"/>
          <w:numId w:val="82"/>
        </w:numPr>
      </w:pPr>
      <w:r w:rsidRPr="00D95A9D">
        <w:t>Kód PZS</w:t>
      </w:r>
    </w:p>
    <w:p w14:paraId="7C64FC2C" w14:textId="77777777" w:rsidR="004E4B42" w:rsidRPr="00D95A9D" w:rsidRDefault="4B1F096C" w:rsidP="002719C9">
      <w:pPr>
        <w:pStyle w:val="Odsekzoznamu"/>
        <w:numPr>
          <w:ilvl w:val="1"/>
          <w:numId w:val="82"/>
        </w:numPr>
      </w:pPr>
      <w:r w:rsidRPr="00D95A9D">
        <w:t>Druh odbornej činnosti</w:t>
      </w:r>
    </w:p>
    <w:p w14:paraId="492B14AD" w14:textId="77777777" w:rsidR="00912ED8" w:rsidRPr="00D95A9D" w:rsidRDefault="6DE4F7B8" w:rsidP="002719C9">
      <w:pPr>
        <w:pStyle w:val="Odsekzoznamu"/>
        <w:numPr>
          <w:ilvl w:val="1"/>
          <w:numId w:val="82"/>
        </w:numPr>
      </w:pPr>
      <w:r w:rsidRPr="00D95A9D">
        <w:t>Informáciu, kto daný záznam uviedol, pri kapitujúcom lekárovi je uvedená konštantná hodnota všeobecný lekár</w:t>
      </w:r>
    </w:p>
    <w:p w14:paraId="14C511E2" w14:textId="77777777" w:rsidR="00F122A2" w:rsidRPr="00FE667F" w:rsidRDefault="6DE4F7B8" w:rsidP="00B50180">
      <w:pPr>
        <w:pStyle w:val="Nadpis2"/>
        <w:rPr>
          <w:lang w:val="sk-SK"/>
        </w:rPr>
      </w:pPr>
      <w:bookmarkStart w:id="24" w:name="_Toc56171931"/>
      <w:r w:rsidRPr="37C47DEA">
        <w:rPr>
          <w:lang w:val="sk-SK"/>
        </w:rPr>
        <w:t>Doplnkové zdravotné údaje</w:t>
      </w:r>
      <w:bookmarkEnd w:id="24"/>
    </w:p>
    <w:p w14:paraId="674BC731" w14:textId="69F11D13" w:rsidR="00492762" w:rsidRPr="00D95A9D" w:rsidRDefault="4B1F096C" w:rsidP="002719C9">
      <w:r w:rsidRPr="00D95A9D">
        <w:t>Doplnkové zdravotné údaje obsahujú údaje, ktoré ošetrujúci zdravotnícky pracovník alebo ošetrujúci lekár môže viesť / zapisovať na dobrovoľnej báze v štruktúrovanej forme. Môžu byť známe počas</w:t>
      </w:r>
      <w:r w:rsidR="002719C9">
        <w:t xml:space="preserve"> </w:t>
      </w:r>
      <w:r w:rsidRPr="00D95A9D">
        <w:t xml:space="preserve">liečby pacienta a môžu byť dôležité pre ďalšie poskytovanie zdravotnej starostlivosti. Dáta sú poskytované štruktúrovane pre vybrané situácie.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8"/>
        <w:gridCol w:w="4508"/>
      </w:tblGrid>
      <w:tr w:rsidR="00492762" w:rsidRPr="00D95A9D" w14:paraId="06CF9BD0" w14:textId="77777777" w:rsidTr="5A109AD4">
        <w:trPr>
          <w:trHeight w:val="292"/>
        </w:trPr>
        <w:tc>
          <w:tcPr>
            <w:tcW w:w="4508" w:type="dxa"/>
            <w:shd w:val="clear" w:color="auto" w:fill="002060"/>
          </w:tcPr>
          <w:p w14:paraId="61259690" w14:textId="77777777" w:rsidR="00492762" w:rsidRPr="00D95A9D" w:rsidRDefault="6DE4F7B8" w:rsidP="4B1F096C">
            <w:pPr>
              <w:rPr>
                <w:color w:val="FFFFFF" w:themeColor="background2"/>
                <w:sz w:val="18"/>
                <w:szCs w:val="18"/>
              </w:rPr>
            </w:pPr>
            <w:r w:rsidRPr="00D95A9D">
              <w:rPr>
                <w:color w:val="FFFFFF" w:themeColor="background2"/>
                <w:sz w:val="18"/>
                <w:szCs w:val="18"/>
              </w:rPr>
              <w:t>Doplnkové zdravotné údaje</w:t>
            </w:r>
          </w:p>
        </w:tc>
        <w:tc>
          <w:tcPr>
            <w:tcW w:w="4508" w:type="dxa"/>
            <w:shd w:val="clear" w:color="auto" w:fill="002060"/>
          </w:tcPr>
          <w:p w14:paraId="7A0E0480" w14:textId="77777777" w:rsidR="00492762" w:rsidRPr="00D95A9D" w:rsidRDefault="6DE4F7B8" w:rsidP="4B1F096C">
            <w:pPr>
              <w:rPr>
                <w:color w:val="FFFFFF" w:themeColor="background2"/>
                <w:sz w:val="18"/>
                <w:szCs w:val="18"/>
              </w:rPr>
            </w:pPr>
            <w:r w:rsidRPr="00D95A9D">
              <w:rPr>
                <w:color w:val="FFFFFF" w:themeColor="background2"/>
                <w:sz w:val="18"/>
                <w:szCs w:val="18"/>
              </w:rPr>
              <w:t>Časti</w:t>
            </w:r>
          </w:p>
        </w:tc>
      </w:tr>
      <w:tr w:rsidR="00492762" w:rsidRPr="00D95A9D" w14:paraId="788DA059" w14:textId="77777777" w:rsidTr="000711D0">
        <w:trPr>
          <w:trHeight w:val="250"/>
        </w:trPr>
        <w:tc>
          <w:tcPr>
            <w:tcW w:w="4508" w:type="dxa"/>
            <w:vMerge w:val="restart"/>
            <w:vAlign w:val="center"/>
          </w:tcPr>
          <w:p w14:paraId="65993109" w14:textId="77777777" w:rsidR="00B33B7A" w:rsidRPr="00D95A9D" w:rsidRDefault="4B1F096C">
            <w:pPr>
              <w:pStyle w:val="Odsekzoznamu"/>
              <w:numPr>
                <w:ilvl w:val="0"/>
                <w:numId w:val="80"/>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Výsledky z vyšetrení</w:t>
            </w:r>
          </w:p>
        </w:tc>
        <w:tc>
          <w:tcPr>
            <w:tcW w:w="4508" w:type="dxa"/>
            <w:vAlign w:val="center"/>
          </w:tcPr>
          <w:p w14:paraId="40FB0222" w14:textId="77777777" w:rsidR="00492762" w:rsidRPr="00D95A9D" w:rsidRDefault="4B1F096C" w:rsidP="4B1F096C">
            <w:pPr>
              <w:pStyle w:val="Odsekzoznamu"/>
              <w:numPr>
                <w:ilvl w:val="0"/>
                <w:numId w:val="78"/>
              </w:numPr>
              <w:rPr>
                <w:sz w:val="18"/>
                <w:szCs w:val="18"/>
              </w:rPr>
            </w:pPr>
            <w:r w:rsidRPr="00D95A9D">
              <w:rPr>
                <w:sz w:val="18"/>
                <w:szCs w:val="18"/>
              </w:rPr>
              <w:t>Krvná skupina</w:t>
            </w:r>
          </w:p>
        </w:tc>
      </w:tr>
      <w:tr w:rsidR="00492762" w:rsidRPr="00D95A9D" w14:paraId="0EC16099" w14:textId="77777777" w:rsidTr="000711D0">
        <w:tc>
          <w:tcPr>
            <w:tcW w:w="4508" w:type="dxa"/>
            <w:vMerge/>
            <w:vAlign w:val="center"/>
          </w:tcPr>
          <w:p w14:paraId="6C4D79E7" w14:textId="77777777" w:rsidR="00492762" w:rsidRPr="00D95A9D" w:rsidRDefault="00492762" w:rsidP="00673403">
            <w:pPr>
              <w:pStyle w:val="Odsekzoznamu"/>
              <w:numPr>
                <w:ilvl w:val="0"/>
                <w:numId w:val="80"/>
              </w:numPr>
              <w:rPr>
                <w:rFonts w:asciiTheme="minorHAnsi" w:hAnsiTheme="minorHAnsi" w:cstheme="minorHAnsi"/>
                <w:sz w:val="18"/>
                <w:szCs w:val="18"/>
              </w:rPr>
            </w:pPr>
          </w:p>
        </w:tc>
        <w:tc>
          <w:tcPr>
            <w:tcW w:w="4508" w:type="dxa"/>
            <w:vAlign w:val="center"/>
          </w:tcPr>
          <w:p w14:paraId="734A919E" w14:textId="77777777" w:rsidR="00492762" w:rsidRPr="00D95A9D" w:rsidRDefault="4B1F096C" w:rsidP="4B1F096C">
            <w:pPr>
              <w:pStyle w:val="Odsekzoznamu"/>
              <w:numPr>
                <w:ilvl w:val="0"/>
                <w:numId w:val="78"/>
              </w:numPr>
              <w:rPr>
                <w:sz w:val="18"/>
                <w:szCs w:val="18"/>
              </w:rPr>
            </w:pPr>
            <w:r w:rsidRPr="00D95A9D">
              <w:rPr>
                <w:sz w:val="18"/>
                <w:szCs w:val="18"/>
              </w:rPr>
              <w:t>Krvný tlak</w:t>
            </w:r>
          </w:p>
        </w:tc>
      </w:tr>
      <w:tr w:rsidR="00492762" w:rsidRPr="00D95A9D" w14:paraId="09C9CAB9" w14:textId="77777777" w:rsidTr="000711D0">
        <w:trPr>
          <w:trHeight w:val="278"/>
        </w:trPr>
        <w:tc>
          <w:tcPr>
            <w:tcW w:w="4508" w:type="dxa"/>
            <w:vMerge/>
            <w:vAlign w:val="center"/>
          </w:tcPr>
          <w:p w14:paraId="2BA38D59" w14:textId="77777777" w:rsidR="00492762" w:rsidRPr="00D95A9D" w:rsidRDefault="00492762" w:rsidP="00673403">
            <w:pPr>
              <w:pStyle w:val="Odsekzoznamu"/>
              <w:numPr>
                <w:ilvl w:val="0"/>
                <w:numId w:val="80"/>
              </w:numPr>
              <w:rPr>
                <w:rFonts w:asciiTheme="minorHAnsi" w:hAnsiTheme="minorHAnsi" w:cstheme="minorHAnsi"/>
                <w:sz w:val="18"/>
                <w:szCs w:val="18"/>
              </w:rPr>
            </w:pPr>
          </w:p>
        </w:tc>
        <w:tc>
          <w:tcPr>
            <w:tcW w:w="4508" w:type="dxa"/>
            <w:vAlign w:val="center"/>
          </w:tcPr>
          <w:p w14:paraId="3C7258EA" w14:textId="77777777" w:rsidR="00492762" w:rsidRPr="00D95A9D" w:rsidRDefault="6DE4F7B8" w:rsidP="6DE4F7B8">
            <w:pPr>
              <w:pStyle w:val="Odsekzoznamu"/>
              <w:numPr>
                <w:ilvl w:val="0"/>
                <w:numId w:val="78"/>
              </w:numPr>
              <w:rPr>
                <w:sz w:val="18"/>
                <w:szCs w:val="18"/>
              </w:rPr>
            </w:pPr>
            <w:r w:rsidRPr="00D95A9D">
              <w:rPr>
                <w:sz w:val="18"/>
                <w:szCs w:val="18"/>
              </w:rPr>
              <w:t>Vitálne a antropometrické údaje</w:t>
            </w:r>
          </w:p>
        </w:tc>
      </w:tr>
      <w:tr w:rsidR="00492762" w:rsidRPr="00D95A9D" w14:paraId="3F36508C" w14:textId="77777777" w:rsidTr="000711D0">
        <w:tc>
          <w:tcPr>
            <w:tcW w:w="4508" w:type="dxa"/>
            <w:vAlign w:val="center"/>
          </w:tcPr>
          <w:p w14:paraId="1D72DA26" w14:textId="77777777" w:rsidR="00492762" w:rsidRPr="00D95A9D" w:rsidRDefault="00492762">
            <w:pPr>
              <w:pStyle w:val="Odsekzoznamu"/>
              <w:numPr>
                <w:ilvl w:val="0"/>
                <w:numId w:val="80"/>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Sociálna anamnéza</w:t>
            </w:r>
            <w:r w:rsidRPr="00D95A9D">
              <w:rPr>
                <w:rFonts w:asciiTheme="minorHAnsi" w:hAnsiTheme="minorHAnsi" w:cstheme="minorHAnsi"/>
                <w:sz w:val="18"/>
                <w:szCs w:val="18"/>
              </w:rPr>
              <w:tab/>
            </w:r>
          </w:p>
        </w:tc>
        <w:tc>
          <w:tcPr>
            <w:tcW w:w="4508" w:type="dxa"/>
            <w:vAlign w:val="center"/>
          </w:tcPr>
          <w:p w14:paraId="5A27AD75" w14:textId="77777777" w:rsidR="00492762" w:rsidRPr="00D95A9D" w:rsidRDefault="4B1F096C" w:rsidP="4B1F096C">
            <w:pPr>
              <w:pStyle w:val="Odsekzoznamu"/>
              <w:numPr>
                <w:ilvl w:val="0"/>
                <w:numId w:val="78"/>
              </w:numPr>
              <w:rPr>
                <w:sz w:val="18"/>
                <w:szCs w:val="18"/>
              </w:rPr>
            </w:pPr>
            <w:r w:rsidRPr="00D95A9D">
              <w:rPr>
                <w:sz w:val="18"/>
                <w:szCs w:val="18"/>
              </w:rPr>
              <w:t>Abúzy životosprávy</w:t>
            </w:r>
          </w:p>
        </w:tc>
      </w:tr>
      <w:tr w:rsidR="00492762" w:rsidRPr="00D95A9D" w14:paraId="38493EF8" w14:textId="77777777" w:rsidTr="000711D0">
        <w:tc>
          <w:tcPr>
            <w:tcW w:w="4508" w:type="dxa"/>
            <w:vMerge w:val="restart"/>
            <w:vAlign w:val="center"/>
          </w:tcPr>
          <w:p w14:paraId="21BCEC0B" w14:textId="77777777" w:rsidR="00492762" w:rsidRPr="00D95A9D" w:rsidRDefault="4B1F096C">
            <w:pPr>
              <w:pStyle w:val="Odsekzoznamu"/>
              <w:numPr>
                <w:ilvl w:val="0"/>
                <w:numId w:val="80"/>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lastRenderedPageBreak/>
              <w:t>Osobná anamnéza</w:t>
            </w:r>
          </w:p>
          <w:p w14:paraId="67B82C06" w14:textId="77777777" w:rsidR="00B33B7A" w:rsidRPr="00D95A9D" w:rsidRDefault="00B33B7A" w:rsidP="00B33B7A">
            <w:pPr>
              <w:pStyle w:val="Odsekzoznamu"/>
              <w:rPr>
                <w:rFonts w:asciiTheme="minorHAnsi" w:hAnsiTheme="minorHAnsi" w:cstheme="minorHAnsi"/>
                <w:sz w:val="18"/>
                <w:szCs w:val="18"/>
              </w:rPr>
            </w:pPr>
          </w:p>
        </w:tc>
        <w:tc>
          <w:tcPr>
            <w:tcW w:w="4508" w:type="dxa"/>
            <w:vAlign w:val="center"/>
          </w:tcPr>
          <w:p w14:paraId="1F7DCDB4" w14:textId="77777777" w:rsidR="00492762" w:rsidRPr="00D95A9D" w:rsidRDefault="4B1F096C" w:rsidP="4B1F096C">
            <w:pPr>
              <w:pStyle w:val="Odsekzoznamu"/>
              <w:numPr>
                <w:ilvl w:val="0"/>
                <w:numId w:val="78"/>
              </w:numPr>
              <w:rPr>
                <w:sz w:val="18"/>
                <w:szCs w:val="18"/>
              </w:rPr>
            </w:pPr>
            <w:r w:rsidRPr="00D95A9D">
              <w:rPr>
                <w:sz w:val="18"/>
                <w:szCs w:val="18"/>
              </w:rPr>
              <w:t>Očkovací záznam</w:t>
            </w:r>
          </w:p>
        </w:tc>
      </w:tr>
      <w:tr w:rsidR="00492762" w:rsidRPr="00D95A9D" w14:paraId="04075CDE" w14:textId="77777777" w:rsidTr="000711D0">
        <w:tc>
          <w:tcPr>
            <w:tcW w:w="4508" w:type="dxa"/>
            <w:vMerge/>
            <w:vAlign w:val="center"/>
          </w:tcPr>
          <w:p w14:paraId="6D017BFE" w14:textId="77777777" w:rsidR="00492762" w:rsidRPr="00D95A9D" w:rsidRDefault="00492762" w:rsidP="00B31057">
            <w:pPr>
              <w:pStyle w:val="Bezriadkovania"/>
              <w:rPr>
                <w:noProof/>
                <w:sz w:val="18"/>
                <w:szCs w:val="18"/>
                <w:lang w:val="sk-SK"/>
              </w:rPr>
            </w:pPr>
          </w:p>
        </w:tc>
        <w:tc>
          <w:tcPr>
            <w:tcW w:w="4508" w:type="dxa"/>
            <w:vAlign w:val="center"/>
          </w:tcPr>
          <w:p w14:paraId="6CFEBF8C" w14:textId="77777777" w:rsidR="00492762" w:rsidRPr="00D95A9D" w:rsidRDefault="4B1F096C" w:rsidP="4B1F096C">
            <w:pPr>
              <w:pStyle w:val="Odsekzoznamu"/>
              <w:numPr>
                <w:ilvl w:val="0"/>
                <w:numId w:val="78"/>
              </w:numPr>
              <w:rPr>
                <w:sz w:val="18"/>
                <w:szCs w:val="18"/>
              </w:rPr>
            </w:pPr>
            <w:r w:rsidRPr="00D95A9D">
              <w:rPr>
                <w:sz w:val="18"/>
                <w:szCs w:val="18"/>
              </w:rPr>
              <w:t>Chirurgické výkony</w:t>
            </w:r>
          </w:p>
        </w:tc>
      </w:tr>
      <w:tr w:rsidR="00492762" w:rsidRPr="00D95A9D" w14:paraId="2C7FF890" w14:textId="77777777" w:rsidTr="000711D0">
        <w:tc>
          <w:tcPr>
            <w:tcW w:w="4508" w:type="dxa"/>
            <w:vMerge/>
            <w:vAlign w:val="center"/>
          </w:tcPr>
          <w:p w14:paraId="29825FA1" w14:textId="77777777" w:rsidR="00492762" w:rsidRPr="00D95A9D" w:rsidRDefault="00492762" w:rsidP="00B31057">
            <w:pPr>
              <w:pStyle w:val="Bezriadkovania"/>
              <w:rPr>
                <w:noProof/>
                <w:sz w:val="18"/>
                <w:szCs w:val="18"/>
                <w:lang w:val="sk-SK"/>
              </w:rPr>
            </w:pPr>
          </w:p>
        </w:tc>
        <w:tc>
          <w:tcPr>
            <w:tcW w:w="4508" w:type="dxa"/>
            <w:vAlign w:val="center"/>
          </w:tcPr>
          <w:p w14:paraId="099B790F" w14:textId="77777777" w:rsidR="00492762" w:rsidRPr="00D95A9D" w:rsidRDefault="4B1F096C" w:rsidP="4B1F096C">
            <w:pPr>
              <w:pStyle w:val="Odsekzoznamu"/>
              <w:numPr>
                <w:ilvl w:val="0"/>
                <w:numId w:val="78"/>
              </w:numPr>
              <w:rPr>
                <w:sz w:val="18"/>
                <w:szCs w:val="18"/>
              </w:rPr>
            </w:pPr>
            <w:r w:rsidRPr="00D95A9D">
              <w:rPr>
                <w:sz w:val="18"/>
                <w:szCs w:val="18"/>
              </w:rPr>
              <w:t>Zdravotné obmedzenia</w:t>
            </w:r>
          </w:p>
        </w:tc>
      </w:tr>
      <w:tr w:rsidR="00492762" w:rsidRPr="00D95A9D" w14:paraId="4262783E" w14:textId="77777777" w:rsidTr="000711D0">
        <w:tc>
          <w:tcPr>
            <w:tcW w:w="4508" w:type="dxa"/>
            <w:vMerge/>
            <w:vAlign w:val="center"/>
          </w:tcPr>
          <w:p w14:paraId="446F640F" w14:textId="77777777" w:rsidR="00492762" w:rsidRPr="00D95A9D" w:rsidRDefault="00492762" w:rsidP="00B31057">
            <w:pPr>
              <w:pStyle w:val="Bezriadkovania"/>
              <w:rPr>
                <w:noProof/>
                <w:sz w:val="18"/>
                <w:szCs w:val="18"/>
                <w:lang w:val="sk-SK"/>
              </w:rPr>
            </w:pPr>
          </w:p>
        </w:tc>
        <w:tc>
          <w:tcPr>
            <w:tcW w:w="4508" w:type="dxa"/>
            <w:vAlign w:val="center"/>
          </w:tcPr>
          <w:p w14:paraId="005E72B0" w14:textId="77777777" w:rsidR="00492762" w:rsidRPr="00D95A9D" w:rsidRDefault="4B1F096C" w:rsidP="4B1F096C">
            <w:pPr>
              <w:pStyle w:val="Odsekzoznamu"/>
              <w:keepNext/>
              <w:numPr>
                <w:ilvl w:val="0"/>
                <w:numId w:val="78"/>
              </w:numPr>
              <w:rPr>
                <w:sz w:val="18"/>
                <w:szCs w:val="18"/>
              </w:rPr>
            </w:pPr>
            <w:r w:rsidRPr="00D95A9D">
              <w:rPr>
                <w:sz w:val="18"/>
                <w:szCs w:val="18"/>
              </w:rPr>
              <w:t>Terapeutické odporúčania</w:t>
            </w:r>
          </w:p>
        </w:tc>
      </w:tr>
    </w:tbl>
    <w:p w14:paraId="56ABC61B" w14:textId="5B67170E" w:rsidR="00F122A2" w:rsidRPr="00A73064" w:rsidRDefault="009838CD" w:rsidP="4B1F096C">
      <w:pPr>
        <w:pStyle w:val="Popis"/>
        <w:rPr>
          <w:b w:val="0"/>
          <w:lang w:val="sk-SK"/>
        </w:rPr>
      </w:pPr>
      <w:bookmarkStart w:id="25" w:name="_Toc25934346"/>
      <w:r w:rsidRPr="00D95A9D">
        <w:rPr>
          <w:lang w:val="sk-SK"/>
        </w:rPr>
        <w:t xml:space="preserve">Tabuľka </w:t>
      </w:r>
      <w:r w:rsidR="00AB647A">
        <w:rPr>
          <w:lang w:val="sk-SK"/>
        </w:rPr>
        <w:fldChar w:fldCharType="begin"/>
      </w:r>
      <w:r w:rsidR="00AB647A">
        <w:rPr>
          <w:lang w:val="sk-SK"/>
        </w:rPr>
        <w:instrText xml:space="preserve"> SEQ Tabuľka \* ARABIC </w:instrText>
      </w:r>
      <w:r w:rsidR="00AB647A">
        <w:rPr>
          <w:lang w:val="sk-SK"/>
        </w:rPr>
        <w:fldChar w:fldCharType="separate"/>
      </w:r>
      <w:r w:rsidR="005C30E5">
        <w:rPr>
          <w:noProof/>
          <w:lang w:val="sk-SK"/>
        </w:rPr>
        <w:t>7</w:t>
      </w:r>
      <w:r w:rsidR="00AB647A">
        <w:rPr>
          <w:lang w:val="sk-SK"/>
        </w:rPr>
        <w:fldChar w:fldCharType="end"/>
      </w:r>
      <w:r w:rsidR="0023568C">
        <w:rPr>
          <w:lang w:val="sk-SK"/>
        </w:rPr>
        <w:t xml:space="preserve">: </w:t>
      </w:r>
      <w:r w:rsidRPr="00A73064">
        <w:rPr>
          <w:b w:val="0"/>
          <w:lang w:val="sk-SK"/>
        </w:rPr>
        <w:t>Obsah doplnkových zdravotných údajov</w:t>
      </w:r>
      <w:bookmarkEnd w:id="25"/>
    </w:p>
    <w:p w14:paraId="16DBCB09" w14:textId="77777777" w:rsidR="00361E64" w:rsidRPr="00D95A9D" w:rsidRDefault="4B1F096C" w:rsidP="002719C9">
      <w:pPr>
        <w:pStyle w:val="Odsekzoznamu"/>
        <w:numPr>
          <w:ilvl w:val="0"/>
          <w:numId w:val="87"/>
        </w:numPr>
        <w:rPr>
          <w:b/>
          <w:bCs/>
        </w:rPr>
      </w:pPr>
      <w:r w:rsidRPr="00D95A9D">
        <w:rPr>
          <w:b/>
          <w:bCs/>
        </w:rPr>
        <w:t>Výsledky z vyšetrení:</w:t>
      </w:r>
    </w:p>
    <w:p w14:paraId="0908C7DA" w14:textId="77777777" w:rsidR="00361E64" w:rsidRPr="00D95A9D" w:rsidRDefault="00361E64" w:rsidP="002719C9">
      <w:pPr>
        <w:pStyle w:val="Odsekzoznamu"/>
        <w:rPr>
          <w:b/>
        </w:rPr>
      </w:pPr>
    </w:p>
    <w:p w14:paraId="30E7B6C9" w14:textId="77777777" w:rsidR="00F122A2" w:rsidRPr="00D95A9D" w:rsidRDefault="4B1F096C" w:rsidP="002719C9">
      <w:r w:rsidRPr="00D95A9D">
        <w:t xml:space="preserve">V rámci informácii o výsledkoch z vyšetrení sú evidované nasledovné zdravotné záznamy: </w:t>
      </w:r>
    </w:p>
    <w:p w14:paraId="445C0686" w14:textId="77777777" w:rsidR="00F122A2" w:rsidRPr="00D95A9D" w:rsidRDefault="4B1F096C" w:rsidP="002719C9">
      <w:pPr>
        <w:pStyle w:val="Odsekzoznamu"/>
        <w:numPr>
          <w:ilvl w:val="0"/>
          <w:numId w:val="84"/>
        </w:numPr>
      </w:pPr>
      <w:r w:rsidRPr="00D95A9D">
        <w:t>Krvná skupina</w:t>
      </w:r>
    </w:p>
    <w:p w14:paraId="197323CA" w14:textId="77777777" w:rsidR="00F122A2" w:rsidRPr="00D95A9D" w:rsidRDefault="4B1F096C" w:rsidP="002719C9">
      <w:pPr>
        <w:pStyle w:val="Odsekzoznamu"/>
        <w:numPr>
          <w:ilvl w:val="0"/>
          <w:numId w:val="84"/>
        </w:numPr>
      </w:pPr>
      <w:r w:rsidRPr="00D95A9D">
        <w:t>Krvný tlak</w:t>
      </w:r>
    </w:p>
    <w:p w14:paraId="7130BF71" w14:textId="77777777" w:rsidR="00F122A2" w:rsidRPr="00D95A9D" w:rsidRDefault="003035A1" w:rsidP="002719C9">
      <w:pPr>
        <w:pStyle w:val="Odsekzoznamu"/>
        <w:numPr>
          <w:ilvl w:val="0"/>
          <w:numId w:val="84"/>
        </w:numPr>
      </w:pPr>
      <w:r w:rsidRPr="00D95A9D">
        <w:t>Vitálne a antropometrické</w:t>
      </w:r>
      <w:r w:rsidR="6DE4F7B8" w:rsidRPr="00D95A9D">
        <w:t xml:space="preserve"> údaje – výška, váha</w:t>
      </w:r>
    </w:p>
    <w:p w14:paraId="762D41B1" w14:textId="77777777" w:rsidR="00F122A2" w:rsidRPr="00D95A9D" w:rsidRDefault="00F122A2" w:rsidP="002719C9">
      <w:pPr>
        <w:pStyle w:val="Odsekzoznamu"/>
      </w:pPr>
    </w:p>
    <w:p w14:paraId="413E1604" w14:textId="77777777" w:rsidR="00F122A2" w:rsidRPr="00D95A9D" w:rsidRDefault="4B1F096C" w:rsidP="002719C9">
      <w:pPr>
        <w:pStyle w:val="Odsekzoznamu"/>
        <w:numPr>
          <w:ilvl w:val="0"/>
          <w:numId w:val="87"/>
        </w:numPr>
        <w:rPr>
          <w:b/>
          <w:bCs/>
        </w:rPr>
      </w:pPr>
      <w:r w:rsidRPr="00D95A9D">
        <w:rPr>
          <w:b/>
          <w:bCs/>
        </w:rPr>
        <w:t>Sociálna anamnéza:</w:t>
      </w:r>
    </w:p>
    <w:p w14:paraId="05DF74E5" w14:textId="77777777" w:rsidR="00F122A2" w:rsidRPr="00D95A9D" w:rsidRDefault="00F122A2" w:rsidP="002719C9">
      <w:pPr>
        <w:pStyle w:val="Odsekzoznamu"/>
      </w:pPr>
    </w:p>
    <w:p w14:paraId="689415B5" w14:textId="77777777" w:rsidR="00F122A2" w:rsidRPr="00D95A9D" w:rsidRDefault="4B1F096C" w:rsidP="002719C9">
      <w:r w:rsidRPr="00D95A9D">
        <w:t>V rámci informácii o sociálnej anamnéze sú evidované abúzy alebo zlozvyky pacienta, ktoré môžu mať dopad na poskytovanie zdravotnej starostlivosti</w:t>
      </w:r>
    </w:p>
    <w:p w14:paraId="1411BA84" w14:textId="77777777" w:rsidR="00F122A2" w:rsidRPr="00D95A9D" w:rsidRDefault="00F122A2" w:rsidP="002719C9">
      <w:pPr>
        <w:pStyle w:val="Odsekzoznamu"/>
      </w:pPr>
    </w:p>
    <w:p w14:paraId="072D13CD" w14:textId="77777777" w:rsidR="00F122A2" w:rsidRPr="00D95A9D" w:rsidRDefault="4B1F096C" w:rsidP="002719C9">
      <w:pPr>
        <w:pStyle w:val="Odsekzoznamu"/>
        <w:numPr>
          <w:ilvl w:val="0"/>
          <w:numId w:val="87"/>
        </w:numPr>
        <w:rPr>
          <w:b/>
          <w:bCs/>
        </w:rPr>
      </w:pPr>
      <w:r w:rsidRPr="00D95A9D">
        <w:rPr>
          <w:b/>
          <w:bCs/>
        </w:rPr>
        <w:t>Osobná anamnéza:</w:t>
      </w:r>
    </w:p>
    <w:p w14:paraId="675D5BA3" w14:textId="77777777" w:rsidR="009838CD" w:rsidRPr="00D95A9D" w:rsidRDefault="009838CD" w:rsidP="002719C9"/>
    <w:p w14:paraId="039176F4" w14:textId="77777777" w:rsidR="00F122A2" w:rsidRPr="00D95A9D" w:rsidRDefault="4B1F096C" w:rsidP="002719C9">
      <w:r w:rsidRPr="00D95A9D">
        <w:t xml:space="preserve">V rámci informácii o osobnej anamnéze sú evidované nasledovné zdravotné záznamy: </w:t>
      </w:r>
    </w:p>
    <w:p w14:paraId="7E8D0FFB" w14:textId="77777777" w:rsidR="00F122A2" w:rsidRPr="00D95A9D" w:rsidRDefault="6DE4F7B8" w:rsidP="002719C9">
      <w:pPr>
        <w:pStyle w:val="Odsekzoznamu"/>
        <w:numPr>
          <w:ilvl w:val="0"/>
          <w:numId w:val="85"/>
        </w:numPr>
      </w:pPr>
      <w:r w:rsidRPr="00D95A9D">
        <w:t>Očkovanie – automaticky napĺňané z ezdravia po zaevidovaní očkovania</w:t>
      </w:r>
    </w:p>
    <w:p w14:paraId="04AB09DF" w14:textId="77777777" w:rsidR="00F122A2" w:rsidRPr="00D95A9D" w:rsidRDefault="4B1F096C" w:rsidP="002719C9">
      <w:pPr>
        <w:pStyle w:val="Odsekzoznamu"/>
        <w:numPr>
          <w:ilvl w:val="0"/>
          <w:numId w:val="85"/>
        </w:numPr>
      </w:pPr>
      <w:r w:rsidRPr="00D95A9D">
        <w:t>Zdravotné obmedzenia</w:t>
      </w:r>
    </w:p>
    <w:p w14:paraId="30A662E4" w14:textId="77777777" w:rsidR="00F122A2" w:rsidRPr="00D95A9D" w:rsidRDefault="4B1F096C" w:rsidP="002719C9">
      <w:pPr>
        <w:pStyle w:val="Odsekzoznamu"/>
        <w:numPr>
          <w:ilvl w:val="0"/>
          <w:numId w:val="85"/>
        </w:numPr>
      </w:pPr>
      <w:r w:rsidRPr="00D95A9D">
        <w:t>Chirurgické výkony</w:t>
      </w:r>
    </w:p>
    <w:p w14:paraId="7A2C851D" w14:textId="77777777" w:rsidR="00F122A2" w:rsidRPr="00D95A9D" w:rsidRDefault="4B1F096C" w:rsidP="002719C9">
      <w:pPr>
        <w:pStyle w:val="Odsekzoznamu"/>
        <w:numPr>
          <w:ilvl w:val="0"/>
          <w:numId w:val="85"/>
        </w:numPr>
        <w:spacing w:after="200" w:line="276" w:lineRule="auto"/>
      </w:pPr>
      <w:r w:rsidRPr="00D95A9D">
        <w:t>Terapeutické odporúčania</w:t>
      </w:r>
      <w:r w:rsidR="00361E64" w:rsidRPr="00D95A9D">
        <w:br w:type="page"/>
      </w:r>
    </w:p>
    <w:p w14:paraId="18FBA3E5" w14:textId="77777777" w:rsidR="00CA646E" w:rsidRPr="00D95A9D" w:rsidRDefault="4B1F096C" w:rsidP="00D95A9D">
      <w:pPr>
        <w:pStyle w:val="Nadpis1"/>
        <w:rPr>
          <w:lang w:val="sk-SK"/>
        </w:rPr>
      </w:pPr>
      <w:bookmarkStart w:id="26" w:name="_Toc56171932"/>
      <w:r w:rsidRPr="2D6D4F0D">
        <w:rPr>
          <w:lang w:val="sk-SK"/>
        </w:rPr>
        <w:lastRenderedPageBreak/>
        <w:t>Procesný model</w:t>
      </w:r>
      <w:bookmarkEnd w:id="26"/>
    </w:p>
    <w:p w14:paraId="08CB537F" w14:textId="77777777" w:rsidR="00F62B3B" w:rsidRPr="00D95A9D" w:rsidRDefault="6DE4F7B8" w:rsidP="002719C9">
      <w:r w:rsidRPr="00D95A9D">
        <w:t xml:space="preserve">Procesný model popisuje doménu evyšetrenie a jednotlivé procesy súvisiace s elektronickou zdravotnou dokumentáciou a pacientskym sumárom. Abstrahuje od jednotlivých klinických procesov lekára. </w:t>
      </w:r>
    </w:p>
    <w:p w14:paraId="7B4EF7AA" w14:textId="77777777" w:rsidR="00F62B3B" w:rsidRPr="00D95A9D" w:rsidRDefault="00F62B3B" w:rsidP="002719C9"/>
    <w:p w14:paraId="1F802E5E" w14:textId="77777777" w:rsidR="00F62B3B" w:rsidRPr="00D95A9D" w:rsidRDefault="4B1F096C" w:rsidP="002719C9">
      <w:r w:rsidRPr="00D95A9D">
        <w:t>Prehľadnou formou:</w:t>
      </w:r>
    </w:p>
    <w:p w14:paraId="137F9E7F" w14:textId="77777777" w:rsidR="00F62B3B" w:rsidRPr="00D95A9D" w:rsidRDefault="6DE4F7B8" w:rsidP="002719C9">
      <w:pPr>
        <w:pStyle w:val="Odsekzoznamu"/>
        <w:numPr>
          <w:ilvl w:val="0"/>
          <w:numId w:val="60"/>
        </w:numPr>
      </w:pPr>
      <w:r w:rsidRPr="00D95A9D">
        <w:t xml:space="preserve">Určuje rozsah domény evyšetrenie v súlade s popisom </w:t>
      </w:r>
      <w:r w:rsidR="003A733A" w:rsidRPr="00D95A9D">
        <w:t xml:space="preserve">v </w:t>
      </w:r>
      <w:r w:rsidRPr="00D95A9D">
        <w:t xml:space="preserve">kapitole </w:t>
      </w:r>
      <w:r w:rsidRPr="00D95A9D">
        <w:rPr>
          <w:rStyle w:val="Hypertextovprepojenie"/>
        </w:rPr>
        <w:t>Biznis špecifikácia</w:t>
      </w:r>
    </w:p>
    <w:p w14:paraId="21F03984" w14:textId="77777777" w:rsidR="00F87C1F" w:rsidRPr="00D95A9D" w:rsidRDefault="4B1F096C" w:rsidP="002719C9">
      <w:pPr>
        <w:pStyle w:val="Odsekzoznamu"/>
        <w:numPr>
          <w:ilvl w:val="0"/>
          <w:numId w:val="60"/>
        </w:numPr>
      </w:pPr>
      <w:r w:rsidRPr="00D95A9D">
        <w:t xml:space="preserve">Stanovuje komunikáciu medzi IS PZS a NZIS. </w:t>
      </w:r>
    </w:p>
    <w:p w14:paraId="17DB4C74" w14:textId="77777777" w:rsidR="00EF0A94" w:rsidRPr="00D95A9D" w:rsidRDefault="00EF0A94" w:rsidP="002719C9"/>
    <w:p w14:paraId="5310CD44" w14:textId="77777777" w:rsidR="00EF0A94" w:rsidRPr="00D95A9D" w:rsidRDefault="4B1F096C" w:rsidP="002719C9">
      <w:r w:rsidRPr="00D95A9D">
        <w:t xml:space="preserve">Procesný model sa skladá: </w:t>
      </w:r>
    </w:p>
    <w:p w14:paraId="469F7C59" w14:textId="77777777" w:rsidR="00EF0A94" w:rsidRPr="00D95A9D" w:rsidRDefault="6DE4F7B8" w:rsidP="002719C9">
      <w:pPr>
        <w:pStyle w:val="Odsekzoznamu"/>
        <w:numPr>
          <w:ilvl w:val="0"/>
          <w:numId w:val="44"/>
        </w:numPr>
      </w:pPr>
      <w:r w:rsidRPr="00D95A9D">
        <w:t>L1 - Procesná mapa evyšetrenie</w:t>
      </w:r>
    </w:p>
    <w:p w14:paraId="6F724995" w14:textId="52D00393" w:rsidR="00D1104D" w:rsidRPr="00D95A9D" w:rsidRDefault="6DE4F7B8">
      <w:pPr>
        <w:pStyle w:val="Odsekzoznamu"/>
        <w:numPr>
          <w:ilvl w:val="0"/>
          <w:numId w:val="44"/>
        </w:numPr>
      </w:pPr>
      <w:r w:rsidRPr="00D95A9D">
        <w:t>L2 - Popis procesov evyšet</w:t>
      </w:r>
      <w:r w:rsidR="003A733A" w:rsidRPr="00D95A9D">
        <w:t>r</w:t>
      </w:r>
      <w:r w:rsidRPr="00D95A9D">
        <w:t>eni</w:t>
      </w:r>
      <w:r w:rsidR="4FD0B738" w:rsidRPr="00D95A9D">
        <w:t>e</w:t>
      </w:r>
    </w:p>
    <w:p w14:paraId="0E7DBE83" w14:textId="77777777" w:rsidR="00D1104D" w:rsidRPr="00D95A9D" w:rsidRDefault="4B1F096C" w:rsidP="002719C9">
      <w:pPr>
        <w:pStyle w:val="Odsekzoznamu"/>
        <w:numPr>
          <w:ilvl w:val="0"/>
          <w:numId w:val="44"/>
        </w:numPr>
      </w:pPr>
      <w:r w:rsidRPr="00D95A9D">
        <w:t>Procesn</w:t>
      </w:r>
      <w:r w:rsidR="003A733A" w:rsidRPr="00D95A9D">
        <w:t>e</w:t>
      </w:r>
      <w:r w:rsidRPr="00D95A9D">
        <w:t xml:space="preserve"> scenár</w:t>
      </w:r>
      <w:r w:rsidR="003A733A" w:rsidRPr="00D95A9D">
        <w:t>e</w:t>
      </w:r>
    </w:p>
    <w:p w14:paraId="090251EE" w14:textId="77777777" w:rsidR="000A094D" w:rsidRPr="00D95A9D" w:rsidRDefault="000A094D" w:rsidP="002719C9"/>
    <w:p w14:paraId="5F0A238F" w14:textId="77777777" w:rsidR="0022395D" w:rsidRPr="009A5B20" w:rsidRDefault="6DE4F7B8" w:rsidP="00B50180">
      <w:pPr>
        <w:pStyle w:val="Nadpis2"/>
      </w:pPr>
      <w:bookmarkStart w:id="27" w:name="_Toc56171933"/>
      <w:r>
        <w:t>Procesná mapa (L1)</w:t>
      </w:r>
      <w:bookmarkEnd w:id="27"/>
    </w:p>
    <w:p w14:paraId="23031232" w14:textId="77777777" w:rsidR="000471DB" w:rsidRPr="00D95A9D" w:rsidRDefault="000A094D" w:rsidP="00D1104D">
      <w:r>
        <w:rPr>
          <w:noProof/>
          <w:lang w:eastAsia="sk-SK"/>
        </w:rPr>
        <w:drawing>
          <wp:inline distT="0" distB="0" distL="0" distR="0" wp14:anchorId="035A25F0" wp14:editId="28268EB4">
            <wp:extent cx="5731510" cy="4099560"/>
            <wp:effectExtent l="0" t="0" r="2540" b="0"/>
            <wp:docPr id="687329869"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pic:nvPicPr>
                  <pic:blipFill>
                    <a:blip r:embed="rId15">
                      <a:extLst>
                        <a:ext uri="{28A0092B-C50C-407E-A947-70E740481C1C}">
                          <a14:useLocalDpi xmlns:a14="http://schemas.microsoft.com/office/drawing/2010/main" val="0"/>
                        </a:ext>
                      </a:extLst>
                    </a:blip>
                    <a:stretch>
                      <a:fillRect/>
                    </a:stretch>
                  </pic:blipFill>
                  <pic:spPr>
                    <a:xfrm>
                      <a:off x="0" y="0"/>
                      <a:ext cx="5731510" cy="4099560"/>
                    </a:xfrm>
                    <a:prstGeom prst="rect">
                      <a:avLst/>
                    </a:prstGeom>
                  </pic:spPr>
                </pic:pic>
              </a:graphicData>
            </a:graphic>
          </wp:inline>
        </w:drawing>
      </w:r>
    </w:p>
    <w:p w14:paraId="47DDDB8F" w14:textId="77777777" w:rsidR="000471DB" w:rsidRPr="00D95A9D" w:rsidRDefault="000471DB">
      <w:pPr>
        <w:spacing w:before="0" w:after="200" w:line="276" w:lineRule="auto"/>
      </w:pPr>
      <w:r w:rsidRPr="00D95A9D">
        <w:br w:type="page"/>
      </w:r>
    </w:p>
    <w:p w14:paraId="253CDD29" w14:textId="77777777" w:rsidR="001E3A1C" w:rsidRPr="009A5B20" w:rsidRDefault="6DE4F7B8" w:rsidP="00B50180">
      <w:pPr>
        <w:pStyle w:val="Nadpis2"/>
      </w:pPr>
      <w:bookmarkStart w:id="28" w:name="_Toc56171934"/>
      <w:r>
        <w:lastRenderedPageBreak/>
        <w:t>Popis procesov (L2)</w:t>
      </w:r>
      <w:bookmarkEnd w:id="28"/>
    </w:p>
    <w:p w14:paraId="2AFD2A10" w14:textId="77777777" w:rsidR="00D1104D" w:rsidRPr="00D95A9D" w:rsidRDefault="4B1F096C" w:rsidP="002719C9">
      <w:r w:rsidRPr="00D95A9D">
        <w:t>Popis procesov (L2) znázorňuje jednotlivé aktivity realizované počas práce Zdravotníckeho pracovníka v IS PZS a volanie služieb NZIS. Popis procesov abstrahuje od popisu klinických postupov medzi lekárom/ zdravotníckym pracovníkom a pacientom. Procesy sú následne vyskladané do jednotlivých procesných scenárov.</w:t>
      </w:r>
    </w:p>
    <w:p w14:paraId="4D437C2E" w14:textId="77777777" w:rsidR="00D83E9B" w:rsidRPr="00D95A9D" w:rsidRDefault="00D83E9B" w:rsidP="002719C9"/>
    <w:p w14:paraId="30FFDEC8" w14:textId="77777777" w:rsidR="00D83E9B" w:rsidRPr="00D95A9D" w:rsidRDefault="4B1F096C" w:rsidP="002719C9">
      <w:r w:rsidRPr="00D95A9D">
        <w:t>Procesy môžu byť postupne dopĺňané v závislosti od používateľov NZIS, ktorí sú zadelení do jednotlivých rolí v nadväznosti na povolanie zdravotníckeho pracovníka.</w:t>
      </w:r>
    </w:p>
    <w:p w14:paraId="631271FA" w14:textId="77777777" w:rsidR="00D83E9B" w:rsidRPr="00D95A9D" w:rsidRDefault="00D83E9B" w:rsidP="002719C9"/>
    <w:p w14:paraId="55AB5D0F" w14:textId="77777777" w:rsidR="00D83E9B" w:rsidRPr="00D95A9D" w:rsidRDefault="4B1F096C" w:rsidP="002719C9">
      <w:r w:rsidRPr="00D95A9D">
        <w:t>V každom procese sa môžu objaviť aktéri:</w:t>
      </w:r>
    </w:p>
    <w:p w14:paraId="2A1DEF1A" w14:textId="77777777" w:rsidR="00D83E9B" w:rsidRPr="00D95A9D" w:rsidRDefault="4B1F096C" w:rsidP="002719C9">
      <w:pPr>
        <w:pStyle w:val="Odsekzoznamu"/>
        <w:numPr>
          <w:ilvl w:val="0"/>
          <w:numId w:val="45"/>
        </w:numPr>
      </w:pPr>
      <w:r w:rsidRPr="00D95A9D">
        <w:t>Zdravotnícky pracovník pracujúci v IS PZS</w:t>
      </w:r>
    </w:p>
    <w:p w14:paraId="596A8C70" w14:textId="77777777" w:rsidR="00D83E9B" w:rsidRPr="00D95A9D" w:rsidRDefault="4B1F096C" w:rsidP="002719C9">
      <w:pPr>
        <w:pStyle w:val="Odsekzoznamu"/>
        <w:numPr>
          <w:ilvl w:val="0"/>
          <w:numId w:val="45"/>
        </w:numPr>
      </w:pPr>
      <w:r w:rsidRPr="00D95A9D">
        <w:t xml:space="preserve">IS PZS </w:t>
      </w:r>
    </w:p>
    <w:p w14:paraId="679A9647" w14:textId="77777777" w:rsidR="00D35EF9" w:rsidRPr="00D95A9D" w:rsidRDefault="4B1F096C" w:rsidP="002719C9">
      <w:pPr>
        <w:pStyle w:val="Odsekzoznamu"/>
        <w:numPr>
          <w:ilvl w:val="0"/>
          <w:numId w:val="45"/>
        </w:numPr>
      </w:pPr>
      <w:r w:rsidRPr="00D95A9D">
        <w:t>Národný zdravotnícky informačný systém (NZIS)</w:t>
      </w:r>
    </w:p>
    <w:p w14:paraId="308409B8" w14:textId="77777777" w:rsidR="00493E6F" w:rsidRPr="00D95A9D" w:rsidRDefault="00493E6F" w:rsidP="002719C9"/>
    <w:p w14:paraId="5475AF36" w14:textId="77777777" w:rsidR="00D64DA1" w:rsidRPr="00D95A9D" w:rsidRDefault="6DE4F7B8" w:rsidP="002719C9">
      <w:r w:rsidRPr="00D95A9D">
        <w:t>Každý vytvorený záznam domény evyšetrenie obsahuje hlavičku, ktorá je totožná pre všetky procesy uvedené nižšie</w:t>
      </w:r>
      <w:r w:rsidR="00BD29EC" w:rsidRPr="00D95A9D">
        <w:t>.</w:t>
      </w:r>
    </w:p>
    <w:p w14:paraId="41CF7C84" w14:textId="77777777" w:rsidR="00493E6F" w:rsidRPr="00D95A9D" w:rsidRDefault="00BD29EC" w:rsidP="002719C9">
      <w:pPr>
        <w:rPr>
          <w:b/>
        </w:rPr>
      </w:pPr>
      <w:r w:rsidRPr="00D95A9D">
        <w:rPr>
          <w:b/>
        </w:rPr>
        <w:t xml:space="preserve">Podrobný </w:t>
      </w:r>
      <w:r w:rsidR="007F7936" w:rsidRPr="00D95A9D">
        <w:rPr>
          <w:b/>
        </w:rPr>
        <w:t xml:space="preserve">a aktuálny </w:t>
      </w:r>
      <w:r w:rsidRPr="00D95A9D">
        <w:rPr>
          <w:b/>
        </w:rPr>
        <w:t xml:space="preserve">popis pre plnenie atribútov hlavičky je uvedený v dokumente </w:t>
      </w:r>
      <w:r w:rsidR="00D24AB8" w:rsidRPr="00D95A9D">
        <w:rPr>
          <w:b/>
        </w:rPr>
        <w:t>„x070E - Detailná špecifikácia rozhrania - volanie služieb“</w:t>
      </w:r>
      <w:r w:rsidR="003B0E5D" w:rsidRPr="00D95A9D">
        <w:rPr>
          <w:b/>
        </w:rPr>
        <w:t>.</w:t>
      </w:r>
    </w:p>
    <w:p w14:paraId="4FE89BE2" w14:textId="77777777" w:rsidR="00D24AB8" w:rsidRPr="00D95A9D" w:rsidRDefault="00D24AB8" w:rsidP="002719C9">
      <w:r w:rsidRPr="00D95A9D">
        <w:t>Nižšie je príklad pre spôsob naplnenia hlavičky</w:t>
      </w:r>
      <w:r w:rsidR="007F7936" w:rsidRPr="00D95A9D">
        <w:t xml:space="preserve"> XML dokumentu</w:t>
      </w:r>
      <w:r w:rsidRPr="00D95A9D">
        <w:t>:</w:t>
      </w:r>
    </w:p>
    <w:p w14:paraId="29B11554" w14:textId="77777777" w:rsidR="00493E6F" w:rsidRPr="00D95A9D" w:rsidRDefault="6DE4F7B8" w:rsidP="002719C9">
      <w:pPr>
        <w:pStyle w:val="Odsekzoznamu"/>
        <w:numPr>
          <w:ilvl w:val="0"/>
          <w:numId w:val="43"/>
        </w:numPr>
      </w:pPr>
      <w:r w:rsidRPr="00D95A9D">
        <w:t>Časť záznamu header:</w:t>
      </w:r>
    </w:p>
    <w:p w14:paraId="098C0465" w14:textId="77777777" w:rsidR="00493E6F" w:rsidRPr="00D95A9D" w:rsidRDefault="6DE4F7B8" w:rsidP="002719C9">
      <w:pPr>
        <w:pStyle w:val="Odsekzoznamu"/>
        <w:numPr>
          <w:ilvl w:val="1"/>
          <w:numId w:val="43"/>
        </w:numPr>
      </w:pPr>
      <w:r w:rsidRPr="00D95A9D">
        <w:t> MessageInfo:</w:t>
      </w:r>
    </w:p>
    <w:p w14:paraId="5B91581A" w14:textId="3C969B31" w:rsidR="00493E6F" w:rsidRPr="00D95A9D" w:rsidRDefault="6DE4F7B8" w:rsidP="002719C9">
      <w:pPr>
        <w:pStyle w:val="Odsekzoznamu"/>
        <w:numPr>
          <w:ilvl w:val="2"/>
          <w:numId w:val="43"/>
        </w:numPr>
      </w:pPr>
      <w:r w:rsidRPr="00D95A9D">
        <w:t>Class – názov triedy odosielanej správy (napr. ZapisZaznamOVysetreni_v</w:t>
      </w:r>
      <w:r w:rsidR="001D0DEF">
        <w:t>6</w:t>
      </w:r>
      <w:r w:rsidRPr="00D95A9D">
        <w:t>)</w:t>
      </w:r>
    </w:p>
    <w:p w14:paraId="71EDCD3C" w14:textId="77777777" w:rsidR="00493E6F" w:rsidRPr="00D95A9D" w:rsidRDefault="6DE4F7B8" w:rsidP="002719C9">
      <w:pPr>
        <w:pStyle w:val="Odsekzoznamu"/>
        <w:numPr>
          <w:ilvl w:val="2"/>
          <w:numId w:val="43"/>
        </w:numPr>
      </w:pPr>
      <w:r w:rsidRPr="00D95A9D">
        <w:t>MessageID – GUID pre záznam generovaný IS PZS</w:t>
      </w:r>
    </w:p>
    <w:p w14:paraId="4AE7774C" w14:textId="77777777" w:rsidR="00493E6F" w:rsidRPr="00D95A9D" w:rsidRDefault="6DE4F7B8" w:rsidP="002719C9">
      <w:pPr>
        <w:pStyle w:val="Odsekzoznamu"/>
        <w:numPr>
          <w:ilvl w:val="2"/>
          <w:numId w:val="43"/>
        </w:numPr>
      </w:pPr>
      <w:r w:rsidRPr="00D95A9D">
        <w:t xml:space="preserve">CorrelationID – musí byť zhodné s message ID </w:t>
      </w:r>
    </w:p>
    <w:p w14:paraId="2CD88C3B" w14:textId="77777777" w:rsidR="00493E6F" w:rsidRPr="00D95A9D" w:rsidRDefault="4B1F096C" w:rsidP="002719C9">
      <w:pPr>
        <w:pStyle w:val="Odsekzoznamu"/>
        <w:numPr>
          <w:ilvl w:val="2"/>
          <w:numId w:val="43"/>
        </w:numPr>
      </w:pPr>
      <w:r w:rsidRPr="00D95A9D">
        <w:t xml:space="preserve">Business ID – nenapĺňa sa </w:t>
      </w:r>
    </w:p>
    <w:p w14:paraId="0A888350" w14:textId="77777777" w:rsidR="00493E6F" w:rsidRPr="00D95A9D" w:rsidRDefault="6DE4F7B8" w:rsidP="002719C9">
      <w:pPr>
        <w:pStyle w:val="Odsekzoznamu"/>
        <w:numPr>
          <w:ilvl w:val="2"/>
          <w:numId w:val="43"/>
        </w:numPr>
      </w:pPr>
      <w:r w:rsidRPr="00D95A9D">
        <w:t xml:space="preserve">Security, ktorý sa vyplní volaním služby CC </w:t>
      </w:r>
      <w:r w:rsidR="00D24AB8" w:rsidRPr="00D95A9D">
        <w:t>G</w:t>
      </w:r>
      <w:r w:rsidRPr="00D95A9D">
        <w:t>etSamlTokenForHealthProfessional</w:t>
      </w:r>
      <w:r w:rsidR="00D24AB8" w:rsidRPr="00D95A9D">
        <w:t>, kde sa ako vstupný argument použije URL podľa prostredia:</w:t>
      </w:r>
    </w:p>
    <w:p w14:paraId="3222394E" w14:textId="62910FBE" w:rsidR="00493E6F" w:rsidRPr="00D95A9D" w:rsidRDefault="4B1F096C" w:rsidP="002719C9">
      <w:pPr>
        <w:pStyle w:val="Odsekzoznamu"/>
        <w:numPr>
          <w:ilvl w:val="3"/>
          <w:numId w:val="43"/>
        </w:numPr>
      </w:pPr>
      <w:r w:rsidRPr="00D95A9D">
        <w:t xml:space="preserve">PREDPROD - </w:t>
      </w:r>
      <w:hyperlink r:id="rId16">
        <w:r w:rsidRPr="142AD015">
          <w:rPr>
            <w:rStyle w:val="Hypertextovprepojenie"/>
            <w:rFonts w:asciiTheme="majorEastAsia" w:eastAsiaTheme="majorEastAsia" w:hAnsiTheme="majorEastAsia" w:cstheme="majorEastAsia"/>
            <w:color w:val="263238"/>
          </w:rPr>
          <w:t>http://services2017.preprod.npz.sk</w:t>
        </w:r>
      </w:hyperlink>
    </w:p>
    <w:p w14:paraId="65FD2360" w14:textId="7215E5EE" w:rsidR="00493E6F" w:rsidRPr="00D95A9D" w:rsidRDefault="4B1F096C" w:rsidP="002719C9">
      <w:pPr>
        <w:pStyle w:val="Odsekzoznamu"/>
        <w:numPr>
          <w:ilvl w:val="3"/>
          <w:numId w:val="43"/>
        </w:numPr>
      </w:pPr>
      <w:r w:rsidRPr="00D95A9D">
        <w:t xml:space="preserve">PROD - </w:t>
      </w:r>
      <w:hyperlink r:id="rId17">
        <w:r w:rsidRPr="142AD015">
          <w:rPr>
            <w:rStyle w:val="Hypertextovprepojenie"/>
            <w:rFonts w:asciiTheme="majorEastAsia" w:eastAsiaTheme="majorEastAsia" w:hAnsiTheme="majorEastAsia" w:cstheme="majorEastAsia"/>
            <w:color w:val="263238"/>
          </w:rPr>
          <w:t>http://services1.infra.npz.sk</w:t>
        </w:r>
      </w:hyperlink>
    </w:p>
    <w:p w14:paraId="3B430300" w14:textId="77777777" w:rsidR="00493E6F" w:rsidRPr="00D95A9D" w:rsidRDefault="6DE4F7B8" w:rsidP="002719C9">
      <w:pPr>
        <w:pStyle w:val="Odsekzoznamu"/>
        <w:numPr>
          <w:ilvl w:val="2"/>
          <w:numId w:val="43"/>
        </w:numPr>
      </w:pPr>
      <w:r w:rsidRPr="00D95A9D">
        <w:t>Usercontext:</w:t>
      </w:r>
    </w:p>
    <w:p w14:paraId="14D6EAC6" w14:textId="77777777" w:rsidR="00493E6F" w:rsidRPr="00D95A9D" w:rsidRDefault="6DE4F7B8" w:rsidP="002719C9">
      <w:pPr>
        <w:pStyle w:val="Odsekzoznamu"/>
        <w:numPr>
          <w:ilvl w:val="3"/>
          <w:numId w:val="43"/>
        </w:numPr>
      </w:pPr>
      <w:r w:rsidRPr="00D95A9D">
        <w:t xml:space="preserve">Specialization z číselníka OID - </w:t>
      </w:r>
      <w:r w:rsidRPr="00D95A9D">
        <w:rPr>
          <w:color w:val="263238"/>
        </w:rPr>
        <w:t>1.3.158.00165387.100.10.34 – napĺňané je JRUZ ID</w:t>
      </w:r>
    </w:p>
    <w:p w14:paraId="13F96441" w14:textId="77777777" w:rsidR="00493E6F" w:rsidRPr="00D95A9D" w:rsidRDefault="4B1F096C" w:rsidP="002719C9">
      <w:pPr>
        <w:pStyle w:val="Odsekzoznamu"/>
        <w:numPr>
          <w:ilvl w:val="3"/>
          <w:numId w:val="43"/>
        </w:numPr>
      </w:pPr>
      <w:r w:rsidRPr="00D95A9D">
        <w:rPr>
          <w:color w:val="263238"/>
        </w:rPr>
        <w:t>Identifikátor OU PZS z registra- 1.3.158.00165387.100.40.70 – napĺňané JRÚZ ID</w:t>
      </w:r>
    </w:p>
    <w:p w14:paraId="6187DF89" w14:textId="77777777" w:rsidR="0022395D" w:rsidRPr="009A5B20" w:rsidRDefault="6DE4F7B8" w:rsidP="00B50180">
      <w:pPr>
        <w:pStyle w:val="Nadpis3"/>
      </w:pPr>
      <w:bookmarkStart w:id="29" w:name="_Toc56171935"/>
      <w:r>
        <w:t>Záznam z vyšetrenia</w:t>
      </w:r>
      <w:bookmarkEnd w:id="29"/>
    </w:p>
    <w:p w14:paraId="34978760" w14:textId="77777777" w:rsidR="003A63D1" w:rsidRPr="00D95A9D" w:rsidRDefault="003A63D1" w:rsidP="003A63D1">
      <w:pPr>
        <w:ind w:firstLine="708"/>
      </w:pPr>
      <w:r w:rsidRPr="00D95A9D">
        <w:t>Popis plnenia atribútov pre volanie služieb v ADL:</w:t>
      </w:r>
    </w:p>
    <w:p w14:paraId="34314A56" w14:textId="459E1EB4" w:rsidR="003A63D1" w:rsidRDefault="003A63D1" w:rsidP="003A63D1">
      <w:pPr>
        <w:ind w:left="708"/>
      </w:pPr>
      <w:r w:rsidRPr="00D95A9D">
        <w:t>02_Prilohy/01_Schemy/ADL/01_Zaznamy_O_Vysetreni</w:t>
      </w:r>
    </w:p>
    <w:p w14:paraId="5E0CAEE3" w14:textId="50FB2378" w:rsidR="00D01EFE" w:rsidRDefault="00D01EFE" w:rsidP="003A63D1">
      <w:pPr>
        <w:ind w:left="708"/>
      </w:pPr>
    </w:p>
    <w:p w14:paraId="4D8C8072" w14:textId="36C0E8BD" w:rsidR="00D01EFE" w:rsidRDefault="00D01EFE" w:rsidP="003A63D1">
      <w:pPr>
        <w:ind w:left="708"/>
      </w:pPr>
    </w:p>
    <w:p w14:paraId="21AD7D91" w14:textId="53D46F2F" w:rsidR="00D01EFE" w:rsidRDefault="00D01EFE" w:rsidP="003A63D1">
      <w:pPr>
        <w:ind w:left="708"/>
      </w:pPr>
    </w:p>
    <w:p w14:paraId="17BA3B70" w14:textId="4BA6B92F" w:rsidR="00D01EFE" w:rsidRDefault="00D01EFE" w:rsidP="003A63D1">
      <w:pPr>
        <w:ind w:left="708"/>
      </w:pPr>
    </w:p>
    <w:p w14:paraId="561B2F1E" w14:textId="0B92C12A" w:rsidR="00D01EFE" w:rsidRDefault="00D01EFE" w:rsidP="003A63D1">
      <w:pPr>
        <w:ind w:left="708"/>
      </w:pPr>
    </w:p>
    <w:p w14:paraId="18091BD0" w14:textId="2C56F4F6" w:rsidR="00D01EFE" w:rsidRDefault="00D01EFE" w:rsidP="003A63D1">
      <w:pPr>
        <w:ind w:left="708"/>
      </w:pPr>
    </w:p>
    <w:p w14:paraId="1F003DC3" w14:textId="21B49AD8" w:rsidR="00D01EFE" w:rsidRDefault="00D01EFE" w:rsidP="003A63D1">
      <w:pPr>
        <w:ind w:left="708"/>
      </w:pPr>
    </w:p>
    <w:p w14:paraId="28A503B9" w14:textId="4F08395C" w:rsidR="00D01EFE" w:rsidRDefault="00D01EFE" w:rsidP="003A63D1">
      <w:pPr>
        <w:ind w:left="708"/>
      </w:pPr>
    </w:p>
    <w:p w14:paraId="098D642E" w14:textId="066A684E" w:rsidR="00D01EFE" w:rsidRDefault="00D01EFE" w:rsidP="003A63D1">
      <w:pPr>
        <w:ind w:left="708"/>
      </w:pPr>
    </w:p>
    <w:p w14:paraId="3B303960" w14:textId="77777777" w:rsidR="00D01EFE" w:rsidRPr="009A5B20" w:rsidRDefault="00D01EFE" w:rsidP="003A63D1">
      <w:pPr>
        <w:ind w:left="708"/>
      </w:pPr>
    </w:p>
    <w:p w14:paraId="61FDA4A0" w14:textId="77777777" w:rsidR="00372D13" w:rsidRPr="009A5B20" w:rsidRDefault="6DE4F7B8" w:rsidP="00B50180">
      <w:pPr>
        <w:pStyle w:val="Nadpis4"/>
      </w:pPr>
      <w:bookmarkStart w:id="30" w:name="_A1_–_Zápis"/>
      <w:bookmarkStart w:id="31" w:name="_Toc56171936"/>
      <w:bookmarkEnd w:id="30"/>
      <w:r>
        <w:lastRenderedPageBreak/>
        <w:t>A1 – Zápis záznamu z vyšetrenia a odporúčania na vyšetrenie</w:t>
      </w:r>
      <w:bookmarkEnd w:id="31"/>
    </w:p>
    <w:p w14:paraId="5AA170BB" w14:textId="77777777" w:rsidR="003E3BC4" w:rsidRPr="003E3BC4" w:rsidRDefault="4B1F096C" w:rsidP="003E3BC4">
      <w:pPr>
        <w:rPr>
          <w:b/>
          <w:u w:val="single"/>
        </w:rPr>
      </w:pPr>
      <w:r w:rsidRPr="003E3BC4">
        <w:rPr>
          <w:b/>
          <w:u w:val="single"/>
        </w:rPr>
        <w:t xml:space="preserve">Popis procesu: </w:t>
      </w:r>
    </w:p>
    <w:p w14:paraId="7E6E9145" w14:textId="7BA4C1FF" w:rsidR="003E3BC4" w:rsidRDefault="003E3BC4">
      <w:pPr>
        <w:spacing w:before="0" w:after="200" w:line="276" w:lineRule="auto"/>
        <w:rPr>
          <w:b/>
          <w:bCs/>
          <w:u w:val="single"/>
        </w:rPr>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461"/>
      </w:tblGrid>
      <w:tr w:rsidR="00372D13" w:rsidRPr="00D95A9D" w14:paraId="38D6BE57" w14:textId="77777777" w:rsidTr="2AE49D89">
        <w:trPr>
          <w:cantSplit/>
        </w:trPr>
        <w:tc>
          <w:tcPr>
            <w:tcW w:w="993" w:type="dxa"/>
            <w:shd w:val="clear" w:color="auto" w:fill="002060"/>
          </w:tcPr>
          <w:p w14:paraId="72C7EE03" w14:textId="77777777" w:rsidR="00372D13" w:rsidRPr="00D95A9D" w:rsidRDefault="4B1F096C" w:rsidP="4B1F096C">
            <w:pPr>
              <w:rPr>
                <w:sz w:val="18"/>
                <w:szCs w:val="18"/>
              </w:rPr>
            </w:pPr>
            <w:r w:rsidRPr="00D95A9D">
              <w:rPr>
                <w:sz w:val="18"/>
                <w:szCs w:val="18"/>
              </w:rPr>
              <w:t>Proces</w:t>
            </w:r>
          </w:p>
        </w:tc>
        <w:tc>
          <w:tcPr>
            <w:tcW w:w="7461" w:type="dxa"/>
            <w:shd w:val="clear" w:color="auto" w:fill="002060"/>
          </w:tcPr>
          <w:p w14:paraId="7B02E34B" w14:textId="77777777" w:rsidR="00372D13" w:rsidRPr="00D95A9D" w:rsidRDefault="00372D13" w:rsidP="00AB6E86">
            <w:pPr>
              <w:rPr>
                <w:sz w:val="18"/>
              </w:rPr>
            </w:pPr>
          </w:p>
        </w:tc>
      </w:tr>
      <w:tr w:rsidR="00372D13" w:rsidRPr="00D95A9D" w14:paraId="6853427E" w14:textId="77777777" w:rsidTr="2AE49D89">
        <w:trPr>
          <w:cantSplit/>
        </w:trPr>
        <w:tc>
          <w:tcPr>
            <w:tcW w:w="993" w:type="dxa"/>
          </w:tcPr>
          <w:p w14:paraId="2150E075" w14:textId="77777777" w:rsidR="00372D13" w:rsidRPr="00D95A9D" w:rsidRDefault="4B1F096C" w:rsidP="4B1F096C">
            <w:pPr>
              <w:rPr>
                <w:sz w:val="18"/>
                <w:szCs w:val="18"/>
              </w:rPr>
            </w:pPr>
            <w:r w:rsidRPr="00D95A9D">
              <w:rPr>
                <w:sz w:val="18"/>
                <w:szCs w:val="18"/>
              </w:rPr>
              <w:t xml:space="preserve">Cieľ: </w:t>
            </w:r>
          </w:p>
        </w:tc>
        <w:tc>
          <w:tcPr>
            <w:tcW w:w="7461" w:type="dxa"/>
          </w:tcPr>
          <w:p w14:paraId="36BF9B9B" w14:textId="77777777" w:rsidR="00372D13" w:rsidRPr="00D95A9D" w:rsidRDefault="4B1F096C" w:rsidP="4B1F096C">
            <w:pPr>
              <w:pStyle w:val="Odsekzoznamu"/>
              <w:numPr>
                <w:ilvl w:val="0"/>
                <w:numId w:val="42"/>
              </w:numPr>
              <w:rPr>
                <w:sz w:val="18"/>
                <w:szCs w:val="18"/>
              </w:rPr>
            </w:pPr>
            <w:r w:rsidRPr="00D95A9D">
              <w:rPr>
                <w:sz w:val="18"/>
                <w:szCs w:val="18"/>
              </w:rPr>
              <w:t>Zapísanie záznamu z vyšetrenia</w:t>
            </w:r>
          </w:p>
          <w:p w14:paraId="33FFFF81" w14:textId="76A7C982" w:rsidR="00372D13" w:rsidRPr="00D95A9D" w:rsidRDefault="4B1F096C" w:rsidP="4B1F096C">
            <w:pPr>
              <w:pStyle w:val="Odsekzoznamu"/>
              <w:numPr>
                <w:ilvl w:val="0"/>
                <w:numId w:val="42"/>
              </w:numPr>
              <w:rPr>
                <w:sz w:val="18"/>
                <w:szCs w:val="18"/>
              </w:rPr>
            </w:pPr>
            <w:r w:rsidRPr="00D95A9D">
              <w:rPr>
                <w:sz w:val="18"/>
                <w:szCs w:val="18"/>
              </w:rPr>
              <w:t>Zapísanie odporúčania na vyšetrenie</w:t>
            </w:r>
          </w:p>
          <w:p w14:paraId="6FC15E80" w14:textId="7304C98C" w:rsidR="00372D13" w:rsidRPr="000711D0" w:rsidRDefault="6F02D109" w:rsidP="2AE49D89">
            <w:pPr>
              <w:pStyle w:val="Odsekzoznamu"/>
              <w:numPr>
                <w:ilvl w:val="0"/>
                <w:numId w:val="42"/>
              </w:numPr>
              <w:spacing w:before="0" w:after="0"/>
              <w:rPr>
                <w:color w:val="77174B" w:themeColor="accent4"/>
                <w:sz w:val="18"/>
                <w:szCs w:val="18"/>
              </w:rPr>
            </w:pPr>
            <w:r w:rsidRPr="000711D0">
              <w:rPr>
                <w:sz w:val="18"/>
                <w:szCs w:val="18"/>
              </w:rPr>
              <w:t>Zápis záznamu z vyšetrenia spolu s reštrikciou čítania záznamu podľa par. 5a zákona 153/2013</w:t>
            </w:r>
          </w:p>
        </w:tc>
      </w:tr>
      <w:tr w:rsidR="00372D13" w:rsidRPr="00D95A9D" w14:paraId="31FC0D62" w14:textId="77777777" w:rsidTr="2AE49D89">
        <w:trPr>
          <w:cantSplit/>
        </w:trPr>
        <w:tc>
          <w:tcPr>
            <w:tcW w:w="993" w:type="dxa"/>
          </w:tcPr>
          <w:p w14:paraId="5D2ACE7D" w14:textId="77777777" w:rsidR="00372D13" w:rsidRPr="00D95A9D" w:rsidRDefault="4B1F096C" w:rsidP="4B1F096C">
            <w:pPr>
              <w:rPr>
                <w:sz w:val="18"/>
                <w:szCs w:val="18"/>
              </w:rPr>
            </w:pPr>
            <w:r w:rsidRPr="00D95A9D">
              <w:rPr>
                <w:sz w:val="18"/>
                <w:szCs w:val="18"/>
              </w:rPr>
              <w:t>Vstup:</w:t>
            </w:r>
          </w:p>
        </w:tc>
        <w:tc>
          <w:tcPr>
            <w:tcW w:w="7461" w:type="dxa"/>
          </w:tcPr>
          <w:p w14:paraId="4E406EC5" w14:textId="77777777" w:rsidR="00372D13" w:rsidRPr="00D95A9D" w:rsidRDefault="4B1F096C" w:rsidP="4B1F096C">
            <w:pPr>
              <w:pStyle w:val="Odsekzoznamu"/>
              <w:numPr>
                <w:ilvl w:val="0"/>
                <w:numId w:val="41"/>
              </w:numPr>
              <w:rPr>
                <w:sz w:val="18"/>
                <w:szCs w:val="18"/>
              </w:rPr>
            </w:pPr>
            <w:r w:rsidRPr="00D95A9D">
              <w:rPr>
                <w:sz w:val="18"/>
                <w:szCs w:val="18"/>
              </w:rPr>
              <w:t>Autentifikovaný zdravotnícky pracovník a odborný útvar</w:t>
            </w:r>
            <w:r w:rsidRPr="5A109AD4">
              <w:t>,</w:t>
            </w:r>
            <w:r w:rsidRPr="00D95A9D">
              <w:rPr>
                <w:sz w:val="18"/>
                <w:szCs w:val="18"/>
              </w:rPr>
              <w:t xml:space="preserve"> na ktorom pracuje</w:t>
            </w:r>
          </w:p>
          <w:p w14:paraId="18E661D9" w14:textId="77777777" w:rsidR="00372D13" w:rsidRPr="00D95A9D" w:rsidRDefault="4B1F096C" w:rsidP="4B1F096C">
            <w:pPr>
              <w:pStyle w:val="Odsekzoznamu"/>
              <w:numPr>
                <w:ilvl w:val="0"/>
                <w:numId w:val="41"/>
              </w:numPr>
              <w:rPr>
                <w:sz w:val="18"/>
                <w:szCs w:val="18"/>
              </w:rPr>
            </w:pPr>
            <w:r w:rsidRPr="00D95A9D">
              <w:rPr>
                <w:sz w:val="18"/>
                <w:szCs w:val="18"/>
              </w:rPr>
              <w:t xml:space="preserve">Identifikovaný pacient </w:t>
            </w:r>
          </w:p>
          <w:p w14:paraId="594472FC" w14:textId="77777777" w:rsidR="00372D13" w:rsidRPr="00D95A9D" w:rsidRDefault="4B1F096C" w:rsidP="4B1F096C">
            <w:pPr>
              <w:pStyle w:val="Odsekzoznamu"/>
              <w:numPr>
                <w:ilvl w:val="0"/>
                <w:numId w:val="41"/>
              </w:numPr>
              <w:rPr>
                <w:sz w:val="18"/>
                <w:szCs w:val="18"/>
              </w:rPr>
            </w:pPr>
            <w:r w:rsidRPr="00D95A9D">
              <w:rPr>
                <w:sz w:val="18"/>
                <w:szCs w:val="18"/>
              </w:rPr>
              <w:t>Poskytnutá zdravotná starostlivosť, ktorou výsledkom je vedenie zdravotnej dokumentácie</w:t>
            </w:r>
          </w:p>
        </w:tc>
      </w:tr>
      <w:tr w:rsidR="00372D13" w:rsidRPr="00D95A9D" w14:paraId="6092EC76" w14:textId="77777777" w:rsidTr="2AE49D89">
        <w:trPr>
          <w:cantSplit/>
        </w:trPr>
        <w:tc>
          <w:tcPr>
            <w:tcW w:w="993" w:type="dxa"/>
          </w:tcPr>
          <w:p w14:paraId="2D9A284B" w14:textId="77777777" w:rsidR="00372D13" w:rsidRPr="00D95A9D" w:rsidRDefault="4B1F096C" w:rsidP="4B1F096C">
            <w:pPr>
              <w:rPr>
                <w:sz w:val="18"/>
                <w:szCs w:val="18"/>
              </w:rPr>
            </w:pPr>
            <w:r w:rsidRPr="00D95A9D">
              <w:rPr>
                <w:sz w:val="18"/>
                <w:szCs w:val="18"/>
              </w:rPr>
              <w:t>Výstup:</w:t>
            </w:r>
          </w:p>
        </w:tc>
        <w:tc>
          <w:tcPr>
            <w:tcW w:w="7461" w:type="dxa"/>
          </w:tcPr>
          <w:p w14:paraId="0E0887DC" w14:textId="77777777" w:rsidR="009F7C0B" w:rsidRPr="00D95A9D" w:rsidRDefault="4B1F096C" w:rsidP="4B1F096C">
            <w:pPr>
              <w:rPr>
                <w:sz w:val="18"/>
                <w:szCs w:val="18"/>
              </w:rPr>
            </w:pPr>
            <w:r w:rsidRPr="00D95A9D">
              <w:rPr>
                <w:sz w:val="18"/>
                <w:szCs w:val="18"/>
              </w:rPr>
              <w:t>Elektronický záznam:</w:t>
            </w:r>
          </w:p>
          <w:p w14:paraId="7850C8C0" w14:textId="77777777" w:rsidR="00372D13" w:rsidRPr="00D95A9D" w:rsidRDefault="6DE4F7B8" w:rsidP="6DE4F7B8">
            <w:pPr>
              <w:pStyle w:val="Odsekzoznamu"/>
              <w:numPr>
                <w:ilvl w:val="0"/>
                <w:numId w:val="43"/>
              </w:numPr>
              <w:rPr>
                <w:sz w:val="18"/>
                <w:szCs w:val="18"/>
              </w:rPr>
            </w:pPr>
            <w:r w:rsidRPr="00D95A9D">
              <w:rPr>
                <w:sz w:val="18"/>
                <w:szCs w:val="18"/>
              </w:rPr>
              <w:t>Zapísaný záznam z vyšetrenia podpísaný elektronickým podpisom ZPr do NZIS</w:t>
            </w:r>
          </w:p>
          <w:p w14:paraId="4E32790B" w14:textId="77777777" w:rsidR="004D0D4F" w:rsidRPr="00D95A9D" w:rsidRDefault="6DE4F7B8" w:rsidP="6DE4F7B8">
            <w:pPr>
              <w:pStyle w:val="Odsekzoznamu"/>
              <w:numPr>
                <w:ilvl w:val="0"/>
                <w:numId w:val="43"/>
              </w:numPr>
              <w:rPr>
                <w:sz w:val="18"/>
                <w:szCs w:val="18"/>
              </w:rPr>
            </w:pPr>
            <w:r w:rsidRPr="00D95A9D">
              <w:rPr>
                <w:sz w:val="18"/>
                <w:szCs w:val="18"/>
              </w:rPr>
              <w:t>Zapísaný záznam z vyšetrenia a odporúčanie na vyšetrenie podpísaný elektronickým podpisom ZPr do NZIS</w:t>
            </w:r>
          </w:p>
          <w:p w14:paraId="015A6840" w14:textId="77777777" w:rsidR="009F7C0B" w:rsidRPr="00D95A9D" w:rsidRDefault="6DE4F7B8" w:rsidP="6DE4F7B8">
            <w:pPr>
              <w:pStyle w:val="Odsekzoznamu"/>
              <w:numPr>
                <w:ilvl w:val="0"/>
                <w:numId w:val="43"/>
              </w:numPr>
              <w:rPr>
                <w:sz w:val="18"/>
                <w:szCs w:val="18"/>
              </w:rPr>
            </w:pPr>
            <w:r w:rsidRPr="00D95A9D">
              <w:rPr>
                <w:sz w:val="18"/>
                <w:szCs w:val="18"/>
              </w:rPr>
              <w:t>Zapísaný záznam z vyšetrenia, ktorý obsahuje len odporúčanie na vyšetrenie podpísané elektronickým podpisom ZPr do NZIS</w:t>
            </w:r>
          </w:p>
          <w:p w14:paraId="045E1D25" w14:textId="77777777" w:rsidR="00300D0C" w:rsidRPr="00D95A9D" w:rsidRDefault="00300D0C" w:rsidP="00300D0C">
            <w:pPr>
              <w:pStyle w:val="Odsekzoznamu"/>
              <w:rPr>
                <w:sz w:val="18"/>
              </w:rPr>
            </w:pPr>
          </w:p>
          <w:p w14:paraId="2990C945" w14:textId="77777777" w:rsidR="004D0D4F" w:rsidRPr="00D95A9D" w:rsidRDefault="4B1F096C" w:rsidP="4B1F096C">
            <w:pPr>
              <w:rPr>
                <w:sz w:val="18"/>
                <w:szCs w:val="18"/>
              </w:rPr>
            </w:pPr>
            <w:r w:rsidRPr="00D95A9D">
              <w:rPr>
                <w:sz w:val="18"/>
                <w:szCs w:val="18"/>
              </w:rPr>
              <w:t>Tlač:</w:t>
            </w:r>
          </w:p>
          <w:p w14:paraId="32861D37" w14:textId="77777777" w:rsidR="00372D13" w:rsidRPr="00D95A9D" w:rsidRDefault="4B1F096C" w:rsidP="5A109AD4">
            <w:pPr>
              <w:pStyle w:val="Odsekzoznamu"/>
              <w:numPr>
                <w:ilvl w:val="0"/>
                <w:numId w:val="43"/>
              </w:numPr>
              <w:rPr>
                <w:i/>
                <w:iCs/>
                <w:sz w:val="18"/>
                <w:szCs w:val="18"/>
              </w:rPr>
            </w:pPr>
            <w:r w:rsidRPr="5A109AD4">
              <w:rPr>
                <w:i/>
                <w:iCs/>
                <w:sz w:val="18"/>
                <w:szCs w:val="18"/>
              </w:rPr>
              <w:t>Výmenný lístok v papierovej forme (voliteľný)</w:t>
            </w:r>
          </w:p>
          <w:p w14:paraId="5E1B838F" w14:textId="77777777" w:rsidR="00372D13" w:rsidRPr="00D95A9D" w:rsidRDefault="4B1F096C" w:rsidP="4B1F096C">
            <w:pPr>
              <w:pStyle w:val="Odsekzoznamu"/>
              <w:numPr>
                <w:ilvl w:val="0"/>
                <w:numId w:val="43"/>
              </w:numPr>
              <w:rPr>
                <w:sz w:val="18"/>
                <w:szCs w:val="18"/>
              </w:rPr>
            </w:pPr>
            <w:r w:rsidRPr="5A109AD4">
              <w:rPr>
                <w:i/>
                <w:iCs/>
                <w:sz w:val="18"/>
                <w:szCs w:val="18"/>
              </w:rPr>
              <w:t>Vytlačený záznam z vyšetrenia  (voliteľný)</w:t>
            </w:r>
          </w:p>
        </w:tc>
      </w:tr>
      <w:tr w:rsidR="00372D13" w:rsidRPr="00D95A9D" w14:paraId="41B59003" w14:textId="77777777" w:rsidTr="2AE49D89">
        <w:trPr>
          <w:cantSplit/>
        </w:trPr>
        <w:tc>
          <w:tcPr>
            <w:tcW w:w="993" w:type="dxa"/>
          </w:tcPr>
          <w:p w14:paraId="7F865569" w14:textId="77777777" w:rsidR="00372D13" w:rsidRPr="00D95A9D" w:rsidRDefault="4B1F096C" w:rsidP="4B1F096C">
            <w:pPr>
              <w:rPr>
                <w:sz w:val="18"/>
                <w:szCs w:val="18"/>
              </w:rPr>
            </w:pPr>
            <w:r w:rsidRPr="00D95A9D">
              <w:rPr>
                <w:sz w:val="18"/>
                <w:szCs w:val="18"/>
              </w:rPr>
              <w:t>Procesné scenáre</w:t>
            </w:r>
          </w:p>
        </w:tc>
        <w:tc>
          <w:tcPr>
            <w:tcW w:w="7461" w:type="dxa"/>
          </w:tcPr>
          <w:p w14:paraId="5F87A896" w14:textId="4D22C99B" w:rsidR="00372D13" w:rsidRPr="00D95A9D" w:rsidRDefault="00DB2889" w:rsidP="4B1F096C">
            <w:pPr>
              <w:pStyle w:val="Odsekzoznamu"/>
              <w:numPr>
                <w:ilvl w:val="0"/>
                <w:numId w:val="43"/>
              </w:numPr>
              <w:rPr>
                <w:sz w:val="18"/>
                <w:szCs w:val="18"/>
              </w:rPr>
            </w:pPr>
            <w:hyperlink w:anchor="_eV_01_01_–_Zapísanie" w:history="1">
              <w:r w:rsidR="4B1F096C" w:rsidRPr="00D95A9D">
                <w:rPr>
                  <w:rStyle w:val="Hypertextovprepojenie"/>
                  <w:sz w:val="18"/>
                  <w:szCs w:val="18"/>
                </w:rPr>
                <w:t>eV_01_01 – Zapísanie záznamu z odborného vyšetrenia</w:t>
              </w:r>
            </w:hyperlink>
          </w:p>
          <w:p w14:paraId="725B5DAD" w14:textId="4A9D19BF" w:rsidR="00300D0C" w:rsidRPr="00D95A9D" w:rsidRDefault="00DB2889" w:rsidP="4B1F096C">
            <w:pPr>
              <w:pStyle w:val="Odsekzoznamu"/>
              <w:numPr>
                <w:ilvl w:val="0"/>
                <w:numId w:val="43"/>
              </w:numPr>
              <w:rPr>
                <w:sz w:val="18"/>
                <w:szCs w:val="18"/>
              </w:rPr>
            </w:pPr>
            <w:hyperlink w:anchor="_eV_01_03_–_Zapísanie" w:history="1">
              <w:r w:rsidR="4B1F096C" w:rsidRPr="00D95A9D">
                <w:rPr>
                  <w:rStyle w:val="Hypertextovprepojenie"/>
                  <w:sz w:val="18"/>
                  <w:szCs w:val="18"/>
                </w:rPr>
                <w:t>eV_01_03 – Zapísanie záznamu z odborného vyšetrenia s vytvorením odporúčania na vyšetrenie</w:t>
              </w:r>
            </w:hyperlink>
          </w:p>
          <w:p w14:paraId="3625B839" w14:textId="07F19772" w:rsidR="00300D0C" w:rsidRPr="00D95A9D" w:rsidRDefault="00DB2889" w:rsidP="4B1F096C">
            <w:pPr>
              <w:pStyle w:val="Odsekzoznamu"/>
              <w:numPr>
                <w:ilvl w:val="0"/>
                <w:numId w:val="43"/>
              </w:numPr>
              <w:rPr>
                <w:sz w:val="18"/>
                <w:szCs w:val="18"/>
              </w:rPr>
            </w:pPr>
            <w:hyperlink w:anchor="_eV_01_05_–_Zapísanie" w:history="1">
              <w:r w:rsidR="4B1F096C" w:rsidRPr="00D95A9D">
                <w:rPr>
                  <w:rStyle w:val="Hypertextovprepojenie"/>
                  <w:sz w:val="18"/>
                  <w:szCs w:val="18"/>
                </w:rPr>
                <w:t>eV_01_05 – Zapísanie lekárskej prepúšťacej správy z nemocnice</w:t>
              </w:r>
            </w:hyperlink>
          </w:p>
          <w:p w14:paraId="60193EA4" w14:textId="5A4BA8D5" w:rsidR="00300D0C" w:rsidRPr="00D95A9D" w:rsidRDefault="00DB2889" w:rsidP="4B1F096C">
            <w:pPr>
              <w:pStyle w:val="Odsekzoznamu"/>
              <w:numPr>
                <w:ilvl w:val="0"/>
                <w:numId w:val="43"/>
              </w:numPr>
              <w:rPr>
                <w:sz w:val="18"/>
                <w:szCs w:val="18"/>
              </w:rPr>
            </w:pPr>
            <w:hyperlink w:anchor="_eV_01_06_–_Zapísanie" w:history="1">
              <w:r w:rsidR="4B1F096C" w:rsidRPr="00D95A9D">
                <w:rPr>
                  <w:rStyle w:val="Hypertextovprepojenie"/>
                  <w:sz w:val="18"/>
                  <w:szCs w:val="18"/>
                </w:rPr>
                <w:t>eV_01_06 – Zapísanie záznamu zo zobrazovacieho vyšetrenia</w:t>
              </w:r>
            </w:hyperlink>
          </w:p>
          <w:p w14:paraId="438514E9" w14:textId="2398EAF7" w:rsidR="00E01EE9" w:rsidRPr="004947D9" w:rsidRDefault="00DB2889" w:rsidP="4B1F096C">
            <w:pPr>
              <w:pStyle w:val="Odsekzoznamu"/>
              <w:numPr>
                <w:ilvl w:val="0"/>
                <w:numId w:val="43"/>
              </w:numPr>
              <w:rPr>
                <w:rStyle w:val="Hypertextovprepojenie"/>
                <w:color w:val="auto"/>
                <w:sz w:val="18"/>
                <w:szCs w:val="18"/>
                <w:u w:val="none"/>
              </w:rPr>
            </w:pPr>
            <w:hyperlink w:anchor="_eV_01_13_–_Zapísanie" w:history="1">
              <w:r w:rsidR="4B1F096C" w:rsidRPr="00D95A9D">
                <w:rPr>
                  <w:rStyle w:val="Hypertextovprepojenie"/>
                  <w:sz w:val="18"/>
                  <w:szCs w:val="18"/>
                </w:rPr>
                <w:t>eV_01_13 – Zapísanie lekárskej prepúšťacej správy z kúpeľov</w:t>
              </w:r>
            </w:hyperlink>
          </w:p>
          <w:p w14:paraId="6ACAC3D1" w14:textId="3C7ADBAC" w:rsidR="004D2D38" w:rsidRPr="004947D9" w:rsidRDefault="00DB2889" w:rsidP="004D2D38">
            <w:pPr>
              <w:pStyle w:val="Odsekzoznamu"/>
              <w:numPr>
                <w:ilvl w:val="0"/>
                <w:numId w:val="43"/>
              </w:numPr>
              <w:rPr>
                <w:rStyle w:val="Hypertextovprepojenie"/>
                <w:color w:val="auto"/>
                <w:sz w:val="18"/>
                <w:szCs w:val="18"/>
                <w:u w:val="none"/>
              </w:rPr>
            </w:pPr>
            <w:hyperlink w:anchor="_eV_01_14_–_Zapísanie" w:history="1">
              <w:r w:rsidR="4B1F096C" w:rsidRPr="00D95A9D">
                <w:rPr>
                  <w:rStyle w:val="Hypertextovprepojenie"/>
                  <w:sz w:val="18"/>
                  <w:szCs w:val="18"/>
                </w:rPr>
                <w:t>eV_01_14 – Zapísanie záznamu o zhodnotení zdravotného stavu</w:t>
              </w:r>
            </w:hyperlink>
          </w:p>
          <w:p w14:paraId="638007BC" w14:textId="504A3C6F" w:rsidR="0077785F" w:rsidRPr="000711D0" w:rsidRDefault="00DB2889">
            <w:pPr>
              <w:pStyle w:val="Odsekzoznamu"/>
              <w:numPr>
                <w:ilvl w:val="0"/>
                <w:numId w:val="43"/>
              </w:numPr>
              <w:rPr>
                <w:sz w:val="18"/>
                <w:szCs w:val="18"/>
              </w:rPr>
            </w:pPr>
            <w:hyperlink w:anchor="_eV_01_14_–_Zapísanie" w:history="1">
              <w:r w:rsidR="00AB713D" w:rsidRPr="00D95A9D">
                <w:rPr>
                  <w:rStyle w:val="Hypertextovprepojenie"/>
                  <w:sz w:val="18"/>
                  <w:szCs w:val="18"/>
                </w:rPr>
                <w:t>eV_01_</w:t>
              </w:r>
              <w:r w:rsidR="00AB713D">
                <w:rPr>
                  <w:rStyle w:val="Hypertextovprepojenie"/>
                  <w:sz w:val="18"/>
                  <w:szCs w:val="18"/>
                </w:rPr>
                <w:t>43</w:t>
              </w:r>
              <w:r w:rsidR="00AB713D" w:rsidRPr="00D95A9D">
                <w:rPr>
                  <w:rStyle w:val="Hypertextovprepojenie"/>
                  <w:sz w:val="18"/>
                  <w:szCs w:val="18"/>
                </w:rPr>
                <w:t xml:space="preserve"> – Zapísanie záznamu </w:t>
              </w:r>
            </w:hyperlink>
            <w:r w:rsidR="00AB713D">
              <w:rPr>
                <w:rStyle w:val="Hypertextovprepojenie"/>
                <w:sz w:val="18"/>
                <w:szCs w:val="18"/>
              </w:rPr>
              <w:t>z vyšetrenia s reštrikciou</w:t>
            </w:r>
          </w:p>
        </w:tc>
      </w:tr>
      <w:tr w:rsidR="00372D13" w:rsidRPr="00D95A9D" w14:paraId="0A7CB665" w14:textId="77777777" w:rsidTr="2AE49D89">
        <w:trPr>
          <w:cantSplit/>
        </w:trPr>
        <w:tc>
          <w:tcPr>
            <w:tcW w:w="993" w:type="dxa"/>
          </w:tcPr>
          <w:p w14:paraId="6D629F53" w14:textId="77777777" w:rsidR="00372D13" w:rsidRPr="00D95A9D" w:rsidRDefault="4B1F096C" w:rsidP="4B1F096C">
            <w:pPr>
              <w:rPr>
                <w:sz w:val="18"/>
                <w:szCs w:val="18"/>
              </w:rPr>
            </w:pPr>
            <w:r w:rsidRPr="00D95A9D">
              <w:rPr>
                <w:sz w:val="18"/>
                <w:szCs w:val="18"/>
              </w:rPr>
              <w:t>Služba:</w:t>
            </w:r>
          </w:p>
        </w:tc>
        <w:tc>
          <w:tcPr>
            <w:tcW w:w="7461" w:type="dxa"/>
          </w:tcPr>
          <w:p w14:paraId="7B8723FE" w14:textId="4AFD5E31" w:rsidR="00372D13" w:rsidRPr="00D95A9D" w:rsidRDefault="00DB2889" w:rsidP="4B1F096C">
            <w:pPr>
              <w:pStyle w:val="Odsekzoznamu"/>
              <w:keepNext/>
              <w:numPr>
                <w:ilvl w:val="0"/>
                <w:numId w:val="43"/>
              </w:numPr>
              <w:rPr>
                <w:sz w:val="18"/>
                <w:szCs w:val="18"/>
              </w:rPr>
            </w:pPr>
            <w:hyperlink w:anchor="_ZapisZaznamOVysetreni_v4" w:history="1">
              <w:r w:rsidR="4B1F096C" w:rsidRPr="001B2D62">
                <w:rPr>
                  <w:rStyle w:val="Hypertextovprepojenie"/>
                  <w:sz w:val="18"/>
                  <w:szCs w:val="18"/>
                </w:rPr>
                <w:t xml:space="preserve"> ZapisZaznamOVysetreni_v</w:t>
              </w:r>
              <w:r w:rsidR="2EC82071" w:rsidRPr="001B2D62">
                <w:rPr>
                  <w:rStyle w:val="Hypertextovprepojenie"/>
                  <w:sz w:val="18"/>
                  <w:szCs w:val="18"/>
                </w:rPr>
                <w:t>6</w:t>
              </w:r>
            </w:hyperlink>
          </w:p>
        </w:tc>
      </w:tr>
    </w:tbl>
    <w:p w14:paraId="6D6E028D" w14:textId="10B59003" w:rsidR="00372D13" w:rsidRPr="00A73064" w:rsidRDefault="00372D13" w:rsidP="4B1F096C">
      <w:pPr>
        <w:pStyle w:val="Popis"/>
        <w:rPr>
          <w:b w:val="0"/>
          <w:lang w:val="sk-SK"/>
        </w:rPr>
      </w:pPr>
      <w:bookmarkStart w:id="32" w:name="_Toc25934347"/>
      <w:r w:rsidRPr="00D95A9D">
        <w:rPr>
          <w:lang w:val="sk-SK"/>
        </w:rPr>
        <w:t xml:space="preserve">Tabuľka </w:t>
      </w:r>
      <w:r w:rsidR="00AB647A">
        <w:rPr>
          <w:lang w:val="sk-SK"/>
        </w:rPr>
        <w:fldChar w:fldCharType="begin"/>
      </w:r>
      <w:r w:rsidR="00AB647A">
        <w:rPr>
          <w:lang w:val="sk-SK"/>
        </w:rPr>
        <w:instrText xml:space="preserve"> SEQ Tabuľka \* ARABIC </w:instrText>
      </w:r>
      <w:r w:rsidR="00AB647A">
        <w:rPr>
          <w:lang w:val="sk-SK"/>
        </w:rPr>
        <w:fldChar w:fldCharType="separate"/>
      </w:r>
      <w:r w:rsidR="005C30E5">
        <w:rPr>
          <w:noProof/>
          <w:lang w:val="sk-SK"/>
        </w:rPr>
        <w:t>8</w:t>
      </w:r>
      <w:r w:rsidR="00AB647A">
        <w:rPr>
          <w:lang w:val="sk-SK"/>
        </w:rPr>
        <w:fldChar w:fldCharType="end"/>
      </w:r>
      <w:r w:rsidRPr="00D95A9D">
        <w:rPr>
          <w:lang w:val="sk-SK"/>
        </w:rPr>
        <w:t xml:space="preserve">: </w:t>
      </w:r>
      <w:r w:rsidRPr="00A73064">
        <w:rPr>
          <w:b w:val="0"/>
          <w:lang w:val="sk-SK"/>
        </w:rPr>
        <w:t>Proces A1</w:t>
      </w:r>
      <w:bookmarkEnd w:id="32"/>
    </w:p>
    <w:p w14:paraId="3064CE77" w14:textId="77777777" w:rsidR="000471DB" w:rsidRPr="00D95A9D" w:rsidRDefault="000471DB" w:rsidP="000471DB">
      <w:r w:rsidRPr="00D95A9D">
        <w:tab/>
      </w:r>
      <w:r w:rsidRPr="00D95A9D">
        <w:tab/>
      </w:r>
    </w:p>
    <w:p w14:paraId="26516CCB" w14:textId="77777777" w:rsidR="005C4215" w:rsidRPr="003E3BC4" w:rsidRDefault="4B1F096C" w:rsidP="003E3BC4">
      <w:pPr>
        <w:rPr>
          <w:b/>
          <w:u w:val="single"/>
        </w:rPr>
      </w:pPr>
      <w:r w:rsidRPr="003E3BC4">
        <w:rPr>
          <w:b/>
          <w:u w:val="single"/>
        </w:rPr>
        <w:t xml:space="preserve">Všeobecné implementačné pravidlá: </w:t>
      </w:r>
    </w:p>
    <w:p w14:paraId="1CC77F1D" w14:textId="77777777" w:rsidR="005C4215" w:rsidRPr="00D95A9D" w:rsidRDefault="005C4215" w:rsidP="005C4215"/>
    <w:p w14:paraId="2C644D6F" w14:textId="4F4A19D3" w:rsidR="005C4215" w:rsidRPr="00D95A9D" w:rsidRDefault="4B1F096C" w:rsidP="002719C9">
      <w:pPr>
        <w:pStyle w:val="Odsekzoznamu"/>
        <w:numPr>
          <w:ilvl w:val="0"/>
          <w:numId w:val="166"/>
        </w:numPr>
      </w:pPr>
      <w:r w:rsidRPr="00D95A9D">
        <w:t xml:space="preserve">Pre úspešné odoslanie záznamu o vyšetrení, je potrebné </w:t>
      </w:r>
      <w:r w:rsidR="001B2D62">
        <w:t>v</w:t>
      </w:r>
      <w:r w:rsidR="00A76DE9" w:rsidRPr="5A109AD4">
        <w:t> </w:t>
      </w:r>
      <w:r w:rsidR="001B2D62">
        <w:t>XML</w:t>
      </w:r>
      <w:r w:rsidR="00A76DE9" w:rsidRPr="5A109AD4">
        <w:t xml:space="preserve"> </w:t>
      </w:r>
      <w:r w:rsidR="0071069F" w:rsidRPr="00D95A9D">
        <w:t>naplniť nasledovné elementy</w:t>
      </w:r>
      <w:r w:rsidR="00820C5B" w:rsidRPr="5A109AD4">
        <w:t xml:space="preserve"> (</w:t>
      </w:r>
      <w:r w:rsidR="00820C5B" w:rsidRPr="0077785F">
        <w:rPr>
          <w:b/>
          <w:bCs/>
        </w:rPr>
        <w:t xml:space="preserve">popis pre plnenie </w:t>
      </w:r>
      <w:r w:rsidR="0071069F" w:rsidRPr="00AD1145">
        <w:rPr>
          <w:b/>
          <w:bCs/>
        </w:rPr>
        <w:t xml:space="preserve">spoločných </w:t>
      </w:r>
      <w:r w:rsidR="00820C5B" w:rsidRPr="005A18E2">
        <w:rPr>
          <w:b/>
          <w:bCs/>
        </w:rPr>
        <w:t>atribútov je uvedený v dokumente x070)</w:t>
      </w:r>
      <w:r w:rsidRPr="5A109AD4">
        <w:t>:</w:t>
      </w:r>
    </w:p>
    <w:p w14:paraId="1EFB6342" w14:textId="77777777" w:rsidR="005C4215" w:rsidRPr="00D95A9D" w:rsidRDefault="0082318E" w:rsidP="002719C9">
      <w:pPr>
        <w:pStyle w:val="Odsekzoznamu"/>
        <w:numPr>
          <w:ilvl w:val="0"/>
          <w:numId w:val="43"/>
        </w:numPr>
      </w:pPr>
      <w:r w:rsidRPr="00D95A9D">
        <w:t>Príklad pre plnenie č</w:t>
      </w:r>
      <w:r w:rsidR="4B1F096C" w:rsidRPr="00D95A9D">
        <w:t>as</w:t>
      </w:r>
      <w:r w:rsidRPr="00D95A9D">
        <w:t>ti</w:t>
      </w:r>
      <w:r w:rsidR="4B1F096C" w:rsidRPr="00D95A9D">
        <w:t xml:space="preserve"> záznamu Body:</w:t>
      </w:r>
    </w:p>
    <w:p w14:paraId="2D1B9CD7" w14:textId="77777777" w:rsidR="005C4215" w:rsidRPr="00D95A9D" w:rsidRDefault="6DE4F7B8" w:rsidP="002719C9">
      <w:pPr>
        <w:pStyle w:val="Odsekzoznamu"/>
        <w:numPr>
          <w:ilvl w:val="0"/>
          <w:numId w:val="43"/>
        </w:numPr>
      </w:pPr>
      <w:r w:rsidRPr="00D95A9D">
        <w:t>Data</w:t>
      </w:r>
    </w:p>
    <w:p w14:paraId="175CB0FC" w14:textId="77777777" w:rsidR="005C4215" w:rsidRPr="00D95A9D" w:rsidRDefault="4B1F096C" w:rsidP="002719C9">
      <w:pPr>
        <w:pStyle w:val="Odsekzoznamu"/>
        <w:numPr>
          <w:ilvl w:val="1"/>
          <w:numId w:val="43"/>
        </w:numPr>
      </w:pPr>
      <w:r w:rsidRPr="00D95A9D">
        <w:t> EHR_EXTRACT</w:t>
      </w:r>
    </w:p>
    <w:p w14:paraId="59FE74F5" w14:textId="77777777" w:rsidR="005C4215" w:rsidRPr="00D95A9D" w:rsidRDefault="4B1F096C" w:rsidP="002719C9">
      <w:pPr>
        <w:pStyle w:val="Odsekzoznamu"/>
        <w:numPr>
          <w:ilvl w:val="2"/>
          <w:numId w:val="43"/>
        </w:numPr>
      </w:pPr>
      <w:r w:rsidRPr="00D95A9D">
        <w:t xml:space="preserve">EHR_SYSTEM – OID z číselníka </w:t>
      </w:r>
      <w:r w:rsidRPr="00D95A9D">
        <w:rPr>
          <w:color w:val="263238"/>
        </w:rPr>
        <w:t>1.3.158.00165387.100.30.20</w:t>
      </w:r>
    </w:p>
    <w:p w14:paraId="11D9CACD" w14:textId="77777777" w:rsidR="005C4215" w:rsidRPr="00D95A9D" w:rsidRDefault="6DE4F7B8" w:rsidP="002719C9">
      <w:pPr>
        <w:pStyle w:val="Odsekzoznamu"/>
        <w:numPr>
          <w:ilvl w:val="2"/>
          <w:numId w:val="43"/>
        </w:numPr>
      </w:pPr>
      <w:r w:rsidRPr="00D95A9D">
        <w:t>Subject_of_care – šifrovaný identifikátor pacienta – ESID, ktorý je generovaný službou CC CreateESID so vstupnými parametrami:</w:t>
      </w:r>
    </w:p>
    <w:p w14:paraId="6B45CE3F" w14:textId="77777777" w:rsidR="00DF26CF" w:rsidRPr="00D95A9D" w:rsidRDefault="00DF26CF" w:rsidP="002719C9">
      <w:pPr>
        <w:pStyle w:val="Odsekzoznamu"/>
        <w:numPr>
          <w:ilvl w:val="3"/>
          <w:numId w:val="43"/>
        </w:numPr>
      </w:pPr>
      <w:r w:rsidRPr="00D95A9D">
        <w:t>identifikátor prijímateľa zdravotnej starostlivosti</w:t>
      </w:r>
    </w:p>
    <w:p w14:paraId="7006346E" w14:textId="77777777" w:rsidR="005C4215" w:rsidRPr="00D95A9D" w:rsidRDefault="00DF26CF" w:rsidP="002719C9">
      <w:pPr>
        <w:pStyle w:val="Odsekzoznamu"/>
        <w:numPr>
          <w:ilvl w:val="3"/>
          <w:numId w:val="43"/>
        </w:numPr>
      </w:pPr>
      <w:r w:rsidRPr="00D95A9D">
        <w:t xml:space="preserve">výstup z volania metódy </w:t>
      </w:r>
      <w:r w:rsidR="6DE4F7B8" w:rsidRPr="00D95A9D">
        <w:t xml:space="preserve">GetSamlTokenForHealthProfessional </w:t>
      </w:r>
    </w:p>
    <w:p w14:paraId="39164F61" w14:textId="77777777" w:rsidR="005C4215" w:rsidRPr="00D95A9D" w:rsidRDefault="6DE4F7B8" w:rsidP="002719C9">
      <w:pPr>
        <w:pStyle w:val="Odsekzoznamu"/>
        <w:numPr>
          <w:ilvl w:val="2"/>
          <w:numId w:val="43"/>
        </w:numPr>
      </w:pPr>
      <w:r w:rsidRPr="00D95A9D">
        <w:t>Time_created – dátum a čas vytvorenia správy</w:t>
      </w:r>
      <w:r w:rsidR="00496D74" w:rsidRPr="5A109AD4">
        <w:t>,</w:t>
      </w:r>
      <w:r w:rsidRPr="00D95A9D">
        <w:t xml:space="preserve"> v UTC formáte</w:t>
      </w:r>
    </w:p>
    <w:p w14:paraId="27F019FA" w14:textId="77777777" w:rsidR="005C4215" w:rsidRPr="00D95A9D" w:rsidRDefault="6DE4F7B8" w:rsidP="002719C9">
      <w:pPr>
        <w:pStyle w:val="Odsekzoznamu"/>
        <w:numPr>
          <w:ilvl w:val="2"/>
          <w:numId w:val="43"/>
        </w:numPr>
      </w:pPr>
      <w:r w:rsidRPr="00D95A9D">
        <w:t xml:space="preserve">rm_id – s konštantou EN – 13606, ktorý stanovuje používanú metodika </w:t>
      </w:r>
    </w:p>
    <w:p w14:paraId="41214836" w14:textId="77777777" w:rsidR="005C4215" w:rsidRPr="00D95A9D" w:rsidRDefault="6DE4F7B8" w:rsidP="002719C9">
      <w:pPr>
        <w:pStyle w:val="Odsekzoznamu"/>
        <w:numPr>
          <w:ilvl w:val="2"/>
          <w:numId w:val="43"/>
        </w:numPr>
      </w:pPr>
      <w:r w:rsidRPr="00D95A9D">
        <w:t>all_compositions</w:t>
      </w:r>
    </w:p>
    <w:p w14:paraId="34DC28E4" w14:textId="77777777" w:rsidR="005C4215" w:rsidRPr="00D95A9D" w:rsidRDefault="6DE4F7B8" w:rsidP="002719C9">
      <w:pPr>
        <w:pStyle w:val="Odsekzoznamu"/>
        <w:numPr>
          <w:ilvl w:val="3"/>
          <w:numId w:val="43"/>
        </w:numPr>
      </w:pPr>
      <w:r w:rsidRPr="00D95A9D">
        <w:t>name – konštanta „simple_text“</w:t>
      </w:r>
    </w:p>
    <w:p w14:paraId="7D199488" w14:textId="77777777" w:rsidR="005C4215" w:rsidRPr="00D95A9D" w:rsidRDefault="6DE4F7B8" w:rsidP="002719C9">
      <w:pPr>
        <w:pStyle w:val="Odsekzoznamu"/>
        <w:numPr>
          <w:ilvl w:val="3"/>
          <w:numId w:val="43"/>
        </w:numPr>
      </w:pPr>
      <w:r w:rsidRPr="00D95A9D">
        <w:t>synthesised – uvádza sa hodnota TRUE</w:t>
      </w:r>
    </w:p>
    <w:p w14:paraId="59642036" w14:textId="77777777" w:rsidR="005C4215" w:rsidRPr="00D95A9D" w:rsidRDefault="6DE4F7B8" w:rsidP="002719C9">
      <w:pPr>
        <w:pStyle w:val="Odsekzoznamu"/>
        <w:numPr>
          <w:ilvl w:val="3"/>
          <w:numId w:val="43"/>
        </w:numPr>
      </w:pPr>
      <w:r w:rsidRPr="00D95A9D">
        <w:t>content, ktorý je vždy typu ENTRY v rámci ktorého sú evidované:</w:t>
      </w:r>
    </w:p>
    <w:p w14:paraId="7134ACBA" w14:textId="77777777" w:rsidR="005C4215" w:rsidRPr="00D95A9D" w:rsidRDefault="4B1F096C" w:rsidP="002719C9">
      <w:pPr>
        <w:pStyle w:val="Odsekzoznamu"/>
        <w:numPr>
          <w:ilvl w:val="4"/>
          <w:numId w:val="43"/>
        </w:numPr>
      </w:pPr>
      <w:r w:rsidRPr="00D95A9D">
        <w:t> identifikátor</w:t>
      </w:r>
      <w:r w:rsidR="008B01DD" w:rsidRPr="00D95A9D">
        <w:t>y</w:t>
      </w:r>
      <w:r w:rsidRPr="5A109AD4">
        <w:t>:</w:t>
      </w:r>
    </w:p>
    <w:p w14:paraId="0CD3581B" w14:textId="77777777" w:rsidR="005C4215" w:rsidRPr="00D95A9D" w:rsidRDefault="6DE4F7B8" w:rsidP="002719C9">
      <w:pPr>
        <w:pStyle w:val="Odsekzoznamu"/>
        <w:numPr>
          <w:ilvl w:val="5"/>
          <w:numId w:val="43"/>
        </w:numPr>
      </w:pPr>
      <w:r w:rsidRPr="00D95A9D">
        <w:t>OriginalText – názov záznamu</w:t>
      </w:r>
    </w:p>
    <w:p w14:paraId="22E7B317" w14:textId="77777777" w:rsidR="005C4215" w:rsidRPr="00D95A9D" w:rsidRDefault="6DE4F7B8" w:rsidP="002719C9">
      <w:pPr>
        <w:pStyle w:val="Odsekzoznamu"/>
        <w:numPr>
          <w:ilvl w:val="5"/>
          <w:numId w:val="43"/>
        </w:numPr>
      </w:pPr>
      <w:r w:rsidRPr="00D95A9D">
        <w:lastRenderedPageBreak/>
        <w:t>ArchetypID – používaný archetyp</w:t>
      </w:r>
    </w:p>
    <w:p w14:paraId="2DCE446F" w14:textId="77777777" w:rsidR="005C4215" w:rsidRPr="00D95A9D" w:rsidRDefault="6DE4F7B8" w:rsidP="002719C9">
      <w:pPr>
        <w:pStyle w:val="Odsekzoznamu"/>
        <w:numPr>
          <w:ilvl w:val="5"/>
          <w:numId w:val="43"/>
        </w:numPr>
      </w:pPr>
      <w:r w:rsidRPr="00D95A9D">
        <w:t>RC_ID, ktorý je povinný IS PZS vytvoriť na základe metodiky uvedenej v x070 – Detailna_specifikacia_rozhrania_Volanie_sluzieb – kapitola 5.4.4. – Identifikácia zdravotných záznamov</w:t>
      </w:r>
    </w:p>
    <w:p w14:paraId="5D243050" w14:textId="77777777" w:rsidR="005C4215" w:rsidRPr="00D95A9D" w:rsidRDefault="6DE4F7B8" w:rsidP="002719C9">
      <w:pPr>
        <w:pStyle w:val="Odsekzoznamu"/>
        <w:numPr>
          <w:ilvl w:val="6"/>
          <w:numId w:val="43"/>
        </w:numPr>
      </w:pPr>
      <w:r w:rsidRPr="00D95A9D">
        <w:t>Root</w:t>
      </w:r>
    </w:p>
    <w:p w14:paraId="505E4CAC" w14:textId="77777777" w:rsidR="005C4215" w:rsidRPr="00D95A9D" w:rsidRDefault="4B1F096C" w:rsidP="002719C9">
      <w:pPr>
        <w:pStyle w:val="Odsekzoznamu"/>
        <w:numPr>
          <w:ilvl w:val="6"/>
          <w:numId w:val="43"/>
        </w:numPr>
      </w:pPr>
      <w:r w:rsidRPr="00D95A9D">
        <w:t xml:space="preserve">OID záznamu – </w:t>
      </w:r>
    </w:p>
    <w:p w14:paraId="4CB033A2" w14:textId="77777777" w:rsidR="005C4215" w:rsidRPr="00D95A9D" w:rsidRDefault="4B1F096C" w:rsidP="005C4215">
      <w:pPr>
        <w:pStyle w:val="Odsekzoznamu"/>
        <w:numPr>
          <w:ilvl w:val="7"/>
          <w:numId w:val="43"/>
        </w:numPr>
      </w:pPr>
      <w:r w:rsidRPr="00D95A9D">
        <w:t>1.3.158.00165387.100.60.80 - Záznam o zobrazovacom vyšetrení</w:t>
      </w:r>
    </w:p>
    <w:p w14:paraId="1EB99CD4" w14:textId="77777777" w:rsidR="005C4215" w:rsidRPr="00D95A9D" w:rsidRDefault="4B1F096C" w:rsidP="005C4215">
      <w:pPr>
        <w:pStyle w:val="Odsekzoznamu"/>
        <w:numPr>
          <w:ilvl w:val="7"/>
          <w:numId w:val="43"/>
        </w:numPr>
      </w:pPr>
      <w:r w:rsidRPr="00D95A9D">
        <w:t>1.3.158.00165387.100.60.90 - Záznam o odbornom</w:t>
      </w:r>
    </w:p>
    <w:p w14:paraId="51C235B9" w14:textId="77777777" w:rsidR="005C4215" w:rsidRPr="00D95A9D" w:rsidRDefault="4B1F096C" w:rsidP="005C4215">
      <w:pPr>
        <w:pStyle w:val="Odsekzoznamu"/>
        <w:numPr>
          <w:ilvl w:val="7"/>
          <w:numId w:val="43"/>
        </w:numPr>
      </w:pPr>
      <w:r w:rsidRPr="00D95A9D">
        <w:t> vyšetrení</w:t>
      </w:r>
    </w:p>
    <w:p w14:paraId="2293E9B4" w14:textId="77777777" w:rsidR="005C4215" w:rsidRPr="00D95A9D" w:rsidRDefault="4B1F096C" w:rsidP="005C4215">
      <w:pPr>
        <w:pStyle w:val="Odsekzoznamu"/>
        <w:numPr>
          <w:ilvl w:val="7"/>
          <w:numId w:val="43"/>
        </w:numPr>
      </w:pPr>
      <w:r w:rsidRPr="00D95A9D">
        <w:t>1.3.158.00165387.100.60.100 - Lekárska prepúšťacia správa</w:t>
      </w:r>
    </w:p>
    <w:p w14:paraId="1F795CA9" w14:textId="77777777" w:rsidR="005C4215" w:rsidRPr="00D95A9D" w:rsidRDefault="4B1F096C" w:rsidP="005C4215">
      <w:pPr>
        <w:pStyle w:val="Odsekzoznamu"/>
        <w:numPr>
          <w:ilvl w:val="7"/>
          <w:numId w:val="43"/>
        </w:numPr>
      </w:pPr>
      <w:r w:rsidRPr="00D95A9D">
        <w:t>1.3.158.00165387.100.60.110 - Výmenný lístok</w:t>
      </w:r>
    </w:p>
    <w:p w14:paraId="0DE470B3" w14:textId="77777777" w:rsidR="005C4215" w:rsidRPr="00D95A9D" w:rsidRDefault="6DE4F7B8" w:rsidP="005C4215">
      <w:pPr>
        <w:pStyle w:val="Odsekzoznamu"/>
        <w:numPr>
          <w:ilvl w:val="5"/>
          <w:numId w:val="43"/>
        </w:numPr>
      </w:pPr>
      <w:r w:rsidRPr="00D95A9D">
        <w:t>synthesised – uvádza sa hodnota FALSE</w:t>
      </w:r>
    </w:p>
    <w:p w14:paraId="0FC44A70" w14:textId="77777777" w:rsidR="005C4215" w:rsidRPr="00D95A9D" w:rsidRDefault="6DE4F7B8" w:rsidP="005C4215">
      <w:pPr>
        <w:pStyle w:val="Odsekzoznamu"/>
        <w:numPr>
          <w:ilvl w:val="5"/>
          <w:numId w:val="43"/>
        </w:numPr>
      </w:pPr>
      <w:r w:rsidRPr="00D95A9D">
        <w:t xml:space="preserve">Sensitivity – citlivosť údajov, ktorá sa líši v závislosti od procesného scenáru služieb – napĺňané hodnoty „3“ alebo „5“ </w:t>
      </w:r>
    </w:p>
    <w:p w14:paraId="78686222" w14:textId="77777777" w:rsidR="005C4215" w:rsidRPr="00D95A9D" w:rsidRDefault="6DE4F7B8" w:rsidP="005C4215">
      <w:pPr>
        <w:pStyle w:val="Odsekzoznamu"/>
        <w:numPr>
          <w:ilvl w:val="5"/>
          <w:numId w:val="43"/>
        </w:numPr>
      </w:pPr>
      <w:r w:rsidRPr="00D95A9D">
        <w:t>Feeder_audit:</w:t>
      </w:r>
    </w:p>
    <w:p w14:paraId="57899C13" w14:textId="77777777" w:rsidR="005C4215" w:rsidRPr="00D95A9D" w:rsidRDefault="4B1F096C" w:rsidP="005C4215">
      <w:pPr>
        <w:pStyle w:val="Odsekzoznamu"/>
        <w:numPr>
          <w:ilvl w:val="6"/>
          <w:numId w:val="43"/>
        </w:numPr>
      </w:pPr>
      <w:r w:rsidRPr="00D95A9D">
        <w:t>EHR_SYTEM popísané v časti EHR_EXTRACT</w:t>
      </w:r>
    </w:p>
    <w:p w14:paraId="55356A21" w14:textId="77777777" w:rsidR="005C4215" w:rsidRPr="00D95A9D" w:rsidRDefault="6DE4F7B8" w:rsidP="005C4215">
      <w:pPr>
        <w:pStyle w:val="Odsekzoznamu"/>
        <w:numPr>
          <w:ilvl w:val="6"/>
          <w:numId w:val="43"/>
        </w:numPr>
      </w:pPr>
      <w:r w:rsidRPr="00D95A9D">
        <w:t xml:space="preserve">Time_commited – dátum a čas v UTC formáte, ktorý eviduje dátum a čas </w:t>
      </w:r>
      <w:r w:rsidR="00E45BB0" w:rsidRPr="00D95A9D">
        <w:t>potvrdenia</w:t>
      </w:r>
      <w:r w:rsidRPr="00D95A9D">
        <w:t xml:space="preserve"> (uloženia) záznamu v</w:t>
      </w:r>
      <w:r w:rsidR="00E45BB0" w:rsidRPr="00D95A9D">
        <w:t> IS PZS</w:t>
      </w:r>
    </w:p>
    <w:p w14:paraId="7D355D09" w14:textId="77777777" w:rsidR="005C4215" w:rsidRPr="00D95A9D" w:rsidRDefault="6DE4F7B8" w:rsidP="005C4215">
      <w:pPr>
        <w:pStyle w:val="Odsekzoznamu"/>
        <w:numPr>
          <w:ilvl w:val="6"/>
          <w:numId w:val="43"/>
        </w:numPr>
      </w:pPr>
      <w:r w:rsidRPr="00D95A9D">
        <w:t xml:space="preserve">Commiter – Identifikátor lekára, ktorý odoslal záznam do NZIS výber z registra </w:t>
      </w:r>
      <w:r w:rsidRPr="00D95A9D">
        <w:rPr>
          <w:color w:val="263238"/>
        </w:rPr>
        <w:t>1.3.158.00165387.100.40.90 napĺňané JRÚZ ID</w:t>
      </w:r>
    </w:p>
    <w:p w14:paraId="033F1570" w14:textId="77777777" w:rsidR="005C4215" w:rsidRPr="00D95A9D" w:rsidRDefault="6DE4F7B8" w:rsidP="005C4215">
      <w:pPr>
        <w:pStyle w:val="Odsekzoznamu"/>
        <w:numPr>
          <w:ilvl w:val="6"/>
          <w:numId w:val="43"/>
        </w:numPr>
      </w:pPr>
      <w:r w:rsidRPr="00D95A9D">
        <w:rPr>
          <w:color w:val="263238"/>
        </w:rPr>
        <w:t xml:space="preserve">Version_status </w:t>
      </w:r>
    </w:p>
    <w:p w14:paraId="26262435" w14:textId="77777777" w:rsidR="005C4215" w:rsidRPr="00D95A9D" w:rsidRDefault="6DE4F7B8" w:rsidP="005C4215">
      <w:pPr>
        <w:pStyle w:val="Odsekzoznamu"/>
        <w:numPr>
          <w:ilvl w:val="7"/>
          <w:numId w:val="43"/>
        </w:numPr>
      </w:pPr>
      <w:r w:rsidRPr="00D95A9D">
        <w:rPr>
          <w:color w:val="263238"/>
        </w:rPr>
        <w:t> code_value – VER0X v závislosti od procesného scenára služieb (VER00 / VER01)</w:t>
      </w:r>
    </w:p>
    <w:p w14:paraId="2047D9C7" w14:textId="7A421613" w:rsidR="005C4215" w:rsidRPr="00D95A9D" w:rsidRDefault="6DE4F7B8" w:rsidP="005C4215">
      <w:pPr>
        <w:pStyle w:val="Odsekzoznamu"/>
        <w:numPr>
          <w:ilvl w:val="5"/>
          <w:numId w:val="43"/>
        </w:numPr>
      </w:pPr>
      <w:r w:rsidRPr="5BD3EC12">
        <w:rPr>
          <w:color w:val="263238"/>
        </w:rPr>
        <w:t xml:space="preserve">uncertainty_expressed – konštanta „FALSE“ </w:t>
      </w:r>
    </w:p>
    <w:p w14:paraId="7F7A6D92" w14:textId="77777777" w:rsidR="005C4215" w:rsidRPr="00D95A9D" w:rsidRDefault="6DE4F7B8" w:rsidP="005C4215">
      <w:pPr>
        <w:pStyle w:val="Odsekzoznamu"/>
        <w:numPr>
          <w:ilvl w:val="5"/>
          <w:numId w:val="43"/>
        </w:numPr>
      </w:pPr>
      <w:r w:rsidRPr="00D95A9D">
        <w:t>info_provider</w:t>
      </w:r>
    </w:p>
    <w:p w14:paraId="16CA88C8" w14:textId="77777777" w:rsidR="005C4215" w:rsidRPr="00D95A9D" w:rsidRDefault="6DE4F7B8" w:rsidP="005C4215">
      <w:pPr>
        <w:pStyle w:val="Odsekzoznamu"/>
        <w:numPr>
          <w:ilvl w:val="6"/>
          <w:numId w:val="43"/>
        </w:numPr>
      </w:pPr>
      <w:r w:rsidRPr="00D95A9D">
        <w:t>function</w:t>
      </w:r>
    </w:p>
    <w:p w14:paraId="72EE152E" w14:textId="77777777" w:rsidR="005C4215" w:rsidRPr="00D95A9D" w:rsidRDefault="6DE4F7B8" w:rsidP="005C4215">
      <w:pPr>
        <w:pStyle w:val="Odsekzoznamu"/>
        <w:numPr>
          <w:ilvl w:val="7"/>
          <w:numId w:val="43"/>
        </w:numPr>
      </w:pPr>
      <w:r w:rsidRPr="00D95A9D">
        <w:t>Specialization vrátane DisplayName, ktoré je validované voči platnému číselníku</w:t>
      </w:r>
    </w:p>
    <w:p w14:paraId="32AF6C37" w14:textId="77777777" w:rsidR="005C4215" w:rsidRPr="00D95A9D" w:rsidRDefault="6DE4F7B8" w:rsidP="005C4215">
      <w:pPr>
        <w:pStyle w:val="Odsekzoznamu"/>
        <w:numPr>
          <w:ilvl w:val="7"/>
          <w:numId w:val="43"/>
        </w:numPr>
      </w:pPr>
      <w:r w:rsidRPr="00D95A9D">
        <w:t xml:space="preserve">Perfomer - rovnaký s commiterom </w:t>
      </w:r>
    </w:p>
    <w:p w14:paraId="0ED7400B" w14:textId="77777777" w:rsidR="005C4215" w:rsidRPr="00D95A9D" w:rsidRDefault="6DE4F7B8" w:rsidP="5036A7FE">
      <w:pPr>
        <w:pStyle w:val="Odsekzoznamu"/>
        <w:numPr>
          <w:ilvl w:val="7"/>
          <w:numId w:val="43"/>
        </w:numPr>
      </w:pPr>
      <w:r w:rsidRPr="5A109AD4">
        <w:t> </w:t>
      </w:r>
      <w:r w:rsidRPr="00D95A9D">
        <w:rPr>
          <w:color w:val="263238"/>
        </w:rPr>
        <w:t xml:space="preserve">Healthcare_facillity – </w:t>
      </w:r>
      <w:r w:rsidR="00D95A9D" w:rsidRPr="00D95A9D">
        <w:rPr>
          <w:color w:val="263238"/>
        </w:rPr>
        <w:t>rovnaké</w:t>
      </w:r>
      <w:r w:rsidRPr="00D95A9D">
        <w:rPr>
          <w:color w:val="263238"/>
        </w:rPr>
        <w:t xml:space="preserve"> s OU PZS</w:t>
      </w:r>
    </w:p>
    <w:p w14:paraId="5C97B2AD" w14:textId="515795E9" w:rsidR="5036A7FE" w:rsidRPr="00A64BCC" w:rsidRDefault="438B7C67" w:rsidP="000711D0">
      <w:pPr>
        <w:pStyle w:val="Odsekzoznamu"/>
        <w:numPr>
          <w:ilvl w:val="5"/>
          <w:numId w:val="43"/>
        </w:numPr>
      </w:pPr>
      <w:r w:rsidRPr="00A64BCC">
        <w:t>policy_ids</w:t>
      </w:r>
      <w:r w:rsidR="68F33B4E" w:rsidRPr="00A64BCC">
        <w:t xml:space="preserve"> - identifikátor reštrikcie k záznamu, ak sa jedná o reštrikčný záznam podľa</w:t>
      </w:r>
      <w:r w:rsidR="1C011DF2" w:rsidRPr="00A64BCC">
        <w:t xml:space="preserve"> par. 5a zákona 153/2013. Odkazovaný záznam o reštrikcii musí byť súčastou all</w:t>
      </w:r>
      <w:r w:rsidR="7E6661EF" w:rsidRPr="00A64BCC">
        <w:t>_composition zapisovaného záznamu</w:t>
      </w:r>
    </w:p>
    <w:p w14:paraId="2FBF2888" w14:textId="515795E9" w:rsidR="7E6661EF" w:rsidRPr="000711D0" w:rsidRDefault="7E6661EF" w:rsidP="000711D0">
      <w:pPr>
        <w:ind w:left="3960"/>
        <w:rPr>
          <w:color w:val="263238"/>
        </w:rPr>
      </w:pPr>
    </w:p>
    <w:p w14:paraId="72C0931A" w14:textId="583B5C8F" w:rsidR="005C4215" w:rsidRPr="00D95A9D" w:rsidRDefault="4B1F096C" w:rsidP="57170912">
      <w:pPr>
        <w:pStyle w:val="Odsekzoznamu"/>
        <w:numPr>
          <w:ilvl w:val="2"/>
          <w:numId w:val="43"/>
        </w:numPr>
      </w:pPr>
      <w:r w:rsidRPr="001CEAEC">
        <w:t xml:space="preserve">Nasleduje archetyp podľa </w:t>
      </w:r>
      <w:r w:rsidRPr="00D95A9D">
        <w:t>konkrétneho typu záznamu, ktorý je odoslaný do NZIS – napr. ENTRY daný procesným scenárom – odborné vyšetrenie</w:t>
      </w:r>
    </w:p>
    <w:p w14:paraId="431F6AFD" w14:textId="07B25B49" w:rsidR="09C25FA0" w:rsidRPr="00D95A9D" w:rsidDel="62C9E62B" w:rsidRDefault="61A78245" w:rsidP="000711D0">
      <w:pPr>
        <w:spacing w:before="0"/>
      </w:pPr>
      <w:r>
        <w:t>Časť all_composition môže obsahovať štruktúru pre zápis reštrikcie záznamu ak sa jedná o reštrikčný záznam podľa par. 5a zákona 153/2013. V tomto prípade je naplnený content v štruktúre archetypu CEN-EN13606-COMPOSITION.access_policy.v1.adl, ktorý obsahuje identifikátor záznamu a platnosť reštrikcie</w:t>
      </w:r>
      <w:r w:rsidR="7D578A96">
        <w:t xml:space="preserve"> </w:t>
      </w:r>
      <w:r w:rsidR="4B1F096C">
        <w:t>Odoslanie záznamu je realizované na pozadí, hneď po odoslaní záznamu IS PZS umožní lekárovi pracovať so systémom bez potreby čakania na odoslani</w:t>
      </w:r>
      <w:r w:rsidR="007F7936">
        <w:t>e</w:t>
      </w:r>
      <w:r w:rsidR="4B1F096C">
        <w:t xml:space="preserve"> záznamu </w:t>
      </w:r>
    </w:p>
    <w:p w14:paraId="0DE37D40" w14:textId="4A898260" w:rsidR="00B2317D" w:rsidRPr="004211F0" w:rsidRDefault="61A78245" w:rsidP="004211F0">
      <w:pPr>
        <w:rPr>
          <w:color w:val="000000"/>
        </w:rPr>
      </w:pPr>
      <w:r w:rsidRPr="00A64BCC">
        <w:t xml:space="preserve">Časť all_composition môže obsahovať štruktúru pre zápis reštrikcie záznamu ak sa jedná o reštrikčný záznam podľa par. 5a zákona 153/2013. V tomto prípade je naplnený content v štruktúre archetypu </w:t>
      </w:r>
      <w:r w:rsidRPr="00A64BCC">
        <w:lastRenderedPageBreak/>
        <w:t>CEN-EN13606-COMPOSITION.access_policy.v1.adl, ktorý obsahuje identifikátor záznamu a platnosť reštrikcie</w:t>
      </w:r>
    </w:p>
    <w:p w14:paraId="6141393F" w14:textId="5C3352F8" w:rsidR="00B2317D" w:rsidRPr="00D95A9D" w:rsidRDefault="4B1F096C" w:rsidP="57170912">
      <w:pPr>
        <w:pStyle w:val="Odsekzoznamu"/>
        <w:numPr>
          <w:ilvl w:val="0"/>
          <w:numId w:val="43"/>
        </w:numPr>
      </w:pPr>
      <w:r w:rsidRPr="00D95A9D">
        <w:t>Odoslanie záznamu je realizované na pozadí, hneď po odoslaní záznamu IS PZS umožní lekárovi pracovať so systémom bez potreby čakania na odoslani</w:t>
      </w:r>
      <w:r w:rsidR="007F7936" w:rsidRPr="00D95A9D">
        <w:t>e</w:t>
      </w:r>
      <w:r w:rsidRPr="00D95A9D">
        <w:t xml:space="preserve"> záznamu </w:t>
      </w:r>
    </w:p>
    <w:p w14:paraId="1E3E019A" w14:textId="77777777" w:rsidR="00A615DA" w:rsidRPr="00D95A9D" w:rsidRDefault="4B1F096C" w:rsidP="57170912">
      <w:pPr>
        <w:pStyle w:val="Odsekzoznamu"/>
        <w:numPr>
          <w:ilvl w:val="0"/>
          <w:numId w:val="43"/>
        </w:numPr>
      </w:pPr>
      <w:r w:rsidRPr="00D95A9D">
        <w:t>Po odoslaní záznamu do NZIS je lekár informovaný o výsledku odoslania elektronického záznamu</w:t>
      </w:r>
      <w:r w:rsidR="007F7936" w:rsidRPr="00D95A9D">
        <w:t>, kde v prípade chyby odoslania bude lekár vyzvaný, aby záznam vytlačil, resp. bude vykonaná automatická tlač záznamu</w:t>
      </w:r>
    </w:p>
    <w:p w14:paraId="4BD03102" w14:textId="77777777" w:rsidR="00B2317D" w:rsidRPr="00D95A9D" w:rsidRDefault="4B1F096C" w:rsidP="57170912">
      <w:pPr>
        <w:pStyle w:val="Odsekzoznamu"/>
        <w:numPr>
          <w:ilvl w:val="0"/>
          <w:numId w:val="90"/>
        </w:numPr>
      </w:pPr>
      <w:r w:rsidRPr="00D95A9D">
        <w:t>Pri nedostupnosti NZIS alebo chyby na strane IS PZS je potrebné každý záznam uložiť do fronty a zabezpečiť jeho následne odoslanie po obnove konektivity alebo odstránenia chyby na strane IS PZS</w:t>
      </w:r>
    </w:p>
    <w:p w14:paraId="0CF4FF2F" w14:textId="77777777" w:rsidR="00B2317D" w:rsidRPr="00D95A9D" w:rsidRDefault="6DE4F7B8" w:rsidP="57170912">
      <w:pPr>
        <w:pStyle w:val="Odsekzoznamu"/>
        <w:numPr>
          <w:ilvl w:val="0"/>
          <w:numId w:val="90"/>
        </w:numPr>
      </w:pPr>
      <w:r w:rsidRPr="00D95A9D">
        <w:t>Fronta je vytváraná zo záznamov, ktoré sú:</w:t>
      </w:r>
    </w:p>
    <w:p w14:paraId="2DEE5F4E" w14:textId="77777777" w:rsidR="00B2317D" w:rsidRPr="00D95A9D" w:rsidRDefault="6DE4F7B8" w:rsidP="002719C9">
      <w:pPr>
        <w:pStyle w:val="Odsekzoznamu"/>
        <w:numPr>
          <w:ilvl w:val="0"/>
          <w:numId w:val="91"/>
        </w:numPr>
      </w:pPr>
      <w:r w:rsidRPr="00D95A9D">
        <w:t>podpísané lekárom prostredníctvom ePZP ale nebolo možné záznam už odoslať</w:t>
      </w:r>
    </w:p>
    <w:p w14:paraId="2CCAF3C7" w14:textId="77777777" w:rsidR="00B2317D" w:rsidRPr="00D95A9D" w:rsidRDefault="6DE4F7B8" w:rsidP="002719C9">
      <w:pPr>
        <w:pStyle w:val="Odsekzoznamu"/>
        <w:numPr>
          <w:ilvl w:val="0"/>
          <w:numId w:val="91"/>
        </w:numPr>
      </w:pPr>
      <w:r w:rsidRPr="00D95A9D">
        <w:t>nepodpísané lekárom prostredníctvom ePZP z dôvodu:</w:t>
      </w:r>
    </w:p>
    <w:p w14:paraId="00F6D4DD" w14:textId="77777777" w:rsidR="00B2317D" w:rsidRPr="00D95A9D" w:rsidRDefault="6DE4F7B8" w:rsidP="002719C9">
      <w:pPr>
        <w:pStyle w:val="Odsekzoznamu"/>
        <w:numPr>
          <w:ilvl w:val="2"/>
          <w:numId w:val="88"/>
        </w:numPr>
      </w:pPr>
      <w:r w:rsidRPr="00D95A9D">
        <w:t>nemožnosti podpísať záznam z vyšetrenia z dôvodu offline scenáru</w:t>
      </w:r>
    </w:p>
    <w:p w14:paraId="1850E546" w14:textId="77777777" w:rsidR="00B2317D" w:rsidRPr="00D95A9D" w:rsidRDefault="4B1F096C" w:rsidP="002719C9">
      <w:pPr>
        <w:pStyle w:val="Odsekzoznamu"/>
        <w:numPr>
          <w:ilvl w:val="2"/>
          <w:numId w:val="88"/>
        </w:numPr>
      </w:pPr>
      <w:r w:rsidRPr="00D95A9D">
        <w:t>lekár, ktorý kompletizoval záznam, nebol atestovaným lekárom čím nebol umožnený zápis záznamu do NZIS</w:t>
      </w:r>
    </w:p>
    <w:p w14:paraId="727870BD" w14:textId="77777777" w:rsidR="00B2317D" w:rsidRPr="00D95A9D" w:rsidRDefault="6DE4F7B8" w:rsidP="002719C9">
      <w:pPr>
        <w:pStyle w:val="Odsekzoznamu"/>
        <w:numPr>
          <w:ilvl w:val="0"/>
          <w:numId w:val="90"/>
        </w:numPr>
      </w:pPr>
      <w:r w:rsidRPr="00D95A9D">
        <w:t>Fronta je postupne vyprázdňovaná po obnove konektivity</w:t>
      </w:r>
    </w:p>
    <w:p w14:paraId="118A04DA" w14:textId="77777777" w:rsidR="00812BC7" w:rsidRPr="00D95A9D" w:rsidRDefault="4B1F096C" w:rsidP="002719C9">
      <w:pPr>
        <w:pStyle w:val="Odsekzoznamu"/>
        <w:numPr>
          <w:ilvl w:val="0"/>
          <w:numId w:val="92"/>
        </w:numPr>
      </w:pPr>
      <w:r w:rsidRPr="00D95A9D">
        <w:t>Podpísané záznamy sú odosielané len v prípade, ak je podpis časovo platný (4 hodiny od neodoslania záznamu)</w:t>
      </w:r>
    </w:p>
    <w:p w14:paraId="76E8D690" w14:textId="77777777" w:rsidR="00B2317D" w:rsidRPr="00D95A9D" w:rsidRDefault="6DE4F7B8" w:rsidP="002719C9">
      <w:pPr>
        <w:pStyle w:val="Odsekzoznamu"/>
        <w:numPr>
          <w:ilvl w:val="0"/>
          <w:numId w:val="92"/>
        </w:numPr>
      </w:pPr>
      <w:r w:rsidRPr="00D95A9D">
        <w:t>Nepodpísané záznamy sú z fronty odosielané automaticky po vytvorení novej hlavičky a update time_</w:t>
      </w:r>
      <w:r w:rsidR="00E45BB0" w:rsidRPr="00D95A9D">
        <w:t>created</w:t>
      </w:r>
      <w:r w:rsidRPr="00D95A9D">
        <w:t xml:space="preserve"> a doplnení platného podpisu do NZIS bez potreby zásahu lekára</w:t>
      </w:r>
    </w:p>
    <w:p w14:paraId="5D7C5B6E" w14:textId="77777777" w:rsidR="00F65337" w:rsidRPr="00D95A9D" w:rsidRDefault="6DE4F7B8" w:rsidP="002719C9">
      <w:pPr>
        <w:pStyle w:val="Odsekzoznamu"/>
        <w:numPr>
          <w:ilvl w:val="0"/>
          <w:numId w:val="92"/>
        </w:numPr>
      </w:pPr>
      <w:r w:rsidRPr="00D95A9D">
        <w:t xml:space="preserve">Ak záznam vytvoril neatestovaný lekár, je záznam zaradený na podpis lekárovi pod dohľadom ktorého neatestovaný lekár vykonáva poskytovanie ZS (ak by sa opätovne prihlásil neatestovaný lekár, záznam ostáva vo fronte). V prípade, podpisu atestovaným lekárom, je tento uvedený v časti info_provider ako perfomer a aj v časti commiter. </w:t>
      </w:r>
    </w:p>
    <w:p w14:paraId="06CC7464" w14:textId="77777777" w:rsidR="00300D0C" w:rsidRPr="009A5B20" w:rsidRDefault="6DE4F7B8" w:rsidP="00B50180">
      <w:pPr>
        <w:pStyle w:val="Nadpis4"/>
      </w:pPr>
      <w:bookmarkStart w:id="33" w:name="_A2_–_Vyhľadanie"/>
      <w:bookmarkStart w:id="34" w:name="_Toc56171937"/>
      <w:bookmarkEnd w:id="33"/>
      <w:r>
        <w:t>A2 – Vyhľadanie vyšetrenia na základe odporúčania na vyšetrenie</w:t>
      </w:r>
      <w:bookmarkEnd w:id="34"/>
    </w:p>
    <w:p w14:paraId="6C99C33E" w14:textId="77777777" w:rsidR="00F65337" w:rsidRPr="003E3BC4" w:rsidRDefault="4B1F096C" w:rsidP="003E3BC4">
      <w:pPr>
        <w:rPr>
          <w:b/>
          <w:u w:val="single"/>
        </w:rPr>
      </w:pPr>
      <w:r w:rsidRPr="003E3BC4">
        <w:rPr>
          <w:b/>
          <w:u w:val="single"/>
        </w:rPr>
        <w:t>Popis procesu:</w:t>
      </w:r>
    </w:p>
    <w:p w14:paraId="61E41416" w14:textId="77777777" w:rsidR="00F65337" w:rsidRPr="00D95A9D" w:rsidRDefault="00F65337" w:rsidP="00F65337">
      <w:pPr>
        <w:ind w:left="708"/>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461"/>
      </w:tblGrid>
      <w:tr w:rsidR="00300D0C" w:rsidRPr="00D95A9D" w14:paraId="144E9939" w14:textId="77777777" w:rsidTr="2AE49D89">
        <w:tc>
          <w:tcPr>
            <w:tcW w:w="993" w:type="dxa"/>
            <w:shd w:val="clear" w:color="auto" w:fill="002060"/>
          </w:tcPr>
          <w:p w14:paraId="05E385DC" w14:textId="77777777" w:rsidR="00300D0C" w:rsidRPr="00D95A9D" w:rsidRDefault="4B1F096C" w:rsidP="4B1F096C">
            <w:pPr>
              <w:rPr>
                <w:sz w:val="18"/>
                <w:szCs w:val="18"/>
              </w:rPr>
            </w:pPr>
            <w:r w:rsidRPr="00D95A9D">
              <w:rPr>
                <w:sz w:val="18"/>
                <w:szCs w:val="18"/>
              </w:rPr>
              <w:t>Proces</w:t>
            </w:r>
          </w:p>
        </w:tc>
        <w:tc>
          <w:tcPr>
            <w:tcW w:w="7461" w:type="dxa"/>
            <w:shd w:val="clear" w:color="auto" w:fill="002060"/>
          </w:tcPr>
          <w:p w14:paraId="0492F1B0" w14:textId="77777777" w:rsidR="00300D0C" w:rsidRPr="00D95A9D" w:rsidRDefault="00300D0C" w:rsidP="0047683D">
            <w:pPr>
              <w:rPr>
                <w:sz w:val="18"/>
              </w:rPr>
            </w:pPr>
          </w:p>
        </w:tc>
      </w:tr>
      <w:tr w:rsidR="00300D0C" w:rsidRPr="00D95A9D" w14:paraId="1BC91A35" w14:textId="77777777" w:rsidTr="2AE49D89">
        <w:tc>
          <w:tcPr>
            <w:tcW w:w="993" w:type="dxa"/>
          </w:tcPr>
          <w:p w14:paraId="2658E099" w14:textId="77777777" w:rsidR="00300D0C" w:rsidRPr="00D95A9D" w:rsidRDefault="4B1F096C" w:rsidP="4B1F096C">
            <w:pPr>
              <w:rPr>
                <w:sz w:val="18"/>
                <w:szCs w:val="18"/>
              </w:rPr>
            </w:pPr>
            <w:r w:rsidRPr="00D95A9D">
              <w:rPr>
                <w:sz w:val="18"/>
                <w:szCs w:val="18"/>
              </w:rPr>
              <w:t xml:space="preserve">Cieľ: </w:t>
            </w:r>
          </w:p>
        </w:tc>
        <w:tc>
          <w:tcPr>
            <w:tcW w:w="7461" w:type="dxa"/>
          </w:tcPr>
          <w:p w14:paraId="3AAD0C99" w14:textId="77777777" w:rsidR="00300D0C" w:rsidRPr="00D95A9D" w:rsidRDefault="4B1F096C" w:rsidP="4B1F096C">
            <w:pPr>
              <w:pStyle w:val="Odsekzoznamu"/>
              <w:numPr>
                <w:ilvl w:val="0"/>
                <w:numId w:val="42"/>
              </w:numPr>
              <w:rPr>
                <w:sz w:val="18"/>
                <w:szCs w:val="18"/>
              </w:rPr>
            </w:pPr>
            <w:r w:rsidRPr="00D95A9D">
              <w:rPr>
                <w:sz w:val="18"/>
                <w:szCs w:val="18"/>
              </w:rPr>
              <w:t>Vyhľadanie informácii ohľadom odporúčania na zdravotnú starostlivosť</w:t>
            </w:r>
          </w:p>
        </w:tc>
      </w:tr>
      <w:tr w:rsidR="00300D0C" w:rsidRPr="00D95A9D" w14:paraId="53A78ED0" w14:textId="77777777" w:rsidTr="2AE49D89">
        <w:tc>
          <w:tcPr>
            <w:tcW w:w="993" w:type="dxa"/>
          </w:tcPr>
          <w:p w14:paraId="0CFF27D1" w14:textId="77777777" w:rsidR="00300D0C" w:rsidRPr="00D95A9D" w:rsidRDefault="4B1F096C" w:rsidP="4B1F096C">
            <w:pPr>
              <w:rPr>
                <w:sz w:val="18"/>
                <w:szCs w:val="18"/>
              </w:rPr>
            </w:pPr>
            <w:r w:rsidRPr="00D95A9D">
              <w:rPr>
                <w:sz w:val="18"/>
                <w:szCs w:val="18"/>
              </w:rPr>
              <w:t>Vstup:</w:t>
            </w:r>
          </w:p>
        </w:tc>
        <w:tc>
          <w:tcPr>
            <w:tcW w:w="7461" w:type="dxa"/>
          </w:tcPr>
          <w:p w14:paraId="33A7381F" w14:textId="77777777" w:rsidR="00300D0C" w:rsidRPr="00D95A9D" w:rsidRDefault="4B1F096C" w:rsidP="4B1F096C">
            <w:pPr>
              <w:pStyle w:val="Odsekzoznamu"/>
              <w:numPr>
                <w:ilvl w:val="0"/>
                <w:numId w:val="41"/>
              </w:numPr>
              <w:rPr>
                <w:sz w:val="18"/>
                <w:szCs w:val="18"/>
              </w:rPr>
            </w:pPr>
            <w:r w:rsidRPr="00D95A9D">
              <w:rPr>
                <w:sz w:val="18"/>
                <w:szCs w:val="18"/>
              </w:rPr>
              <w:t>Autentifikovaný zdravotnícky pracovník a odborný útvar na ktorom pracuje</w:t>
            </w:r>
          </w:p>
          <w:p w14:paraId="3120C3C5" w14:textId="77777777" w:rsidR="00300D0C" w:rsidRPr="00D95A9D" w:rsidRDefault="4B1F096C" w:rsidP="4B1F096C">
            <w:pPr>
              <w:pStyle w:val="Odsekzoznamu"/>
              <w:numPr>
                <w:ilvl w:val="0"/>
                <w:numId w:val="41"/>
              </w:numPr>
              <w:rPr>
                <w:sz w:val="18"/>
                <w:szCs w:val="18"/>
              </w:rPr>
            </w:pPr>
            <w:r w:rsidRPr="00D95A9D">
              <w:rPr>
                <w:sz w:val="18"/>
                <w:szCs w:val="18"/>
              </w:rPr>
              <w:t xml:space="preserve">Identifikovaný pacient </w:t>
            </w:r>
          </w:p>
          <w:p w14:paraId="5103337C" w14:textId="77777777" w:rsidR="00300D0C" w:rsidRPr="00D95A9D" w:rsidRDefault="4B1F096C" w:rsidP="4B1F096C">
            <w:pPr>
              <w:pStyle w:val="Odsekzoznamu"/>
              <w:numPr>
                <w:ilvl w:val="0"/>
                <w:numId w:val="41"/>
              </w:numPr>
              <w:rPr>
                <w:sz w:val="18"/>
                <w:szCs w:val="18"/>
              </w:rPr>
            </w:pPr>
            <w:r w:rsidRPr="00D95A9D">
              <w:rPr>
                <w:sz w:val="18"/>
                <w:szCs w:val="18"/>
              </w:rPr>
              <w:t>Poskytnutá zdravotná starostlivosť, ktorou výsledkom je vedenie zdravotnej dokumentácie</w:t>
            </w:r>
          </w:p>
          <w:p w14:paraId="02DAEA80" w14:textId="77777777" w:rsidR="00A356A9" w:rsidRPr="00D95A9D" w:rsidRDefault="4B1F096C" w:rsidP="4B1F096C">
            <w:pPr>
              <w:pStyle w:val="Odsekzoznamu"/>
              <w:numPr>
                <w:ilvl w:val="0"/>
                <w:numId w:val="41"/>
              </w:numPr>
              <w:rPr>
                <w:sz w:val="18"/>
                <w:szCs w:val="18"/>
              </w:rPr>
            </w:pPr>
            <w:r w:rsidRPr="00D95A9D">
              <w:rPr>
                <w:sz w:val="18"/>
                <w:szCs w:val="18"/>
              </w:rPr>
              <w:t>Elektronické / papierové odporúčanie na vyšetrenie</w:t>
            </w:r>
          </w:p>
          <w:p w14:paraId="2362EACC" w14:textId="77777777" w:rsidR="00A356A9" w:rsidRPr="00D95A9D" w:rsidRDefault="00A356A9" w:rsidP="00A356A9">
            <w:pPr>
              <w:rPr>
                <w:sz w:val="18"/>
              </w:rPr>
            </w:pPr>
          </w:p>
          <w:p w14:paraId="24D653BA" w14:textId="77777777" w:rsidR="00A356A9" w:rsidRPr="00D95A9D" w:rsidRDefault="4B1F096C" w:rsidP="4B1F096C">
            <w:pPr>
              <w:rPr>
                <w:sz w:val="18"/>
                <w:szCs w:val="18"/>
              </w:rPr>
            </w:pPr>
            <w:r w:rsidRPr="00D95A9D">
              <w:rPr>
                <w:sz w:val="18"/>
                <w:szCs w:val="18"/>
              </w:rPr>
              <w:t>Tlač:</w:t>
            </w:r>
          </w:p>
          <w:p w14:paraId="4D56D937" w14:textId="77777777" w:rsidR="00A356A9" w:rsidRPr="00D95A9D" w:rsidRDefault="4B1F096C" w:rsidP="5A109AD4">
            <w:pPr>
              <w:pStyle w:val="Odsekzoznamu"/>
              <w:numPr>
                <w:ilvl w:val="0"/>
                <w:numId w:val="43"/>
              </w:numPr>
              <w:rPr>
                <w:i/>
                <w:iCs/>
                <w:sz w:val="18"/>
                <w:szCs w:val="18"/>
              </w:rPr>
            </w:pPr>
            <w:r w:rsidRPr="5A109AD4">
              <w:rPr>
                <w:i/>
                <w:iCs/>
                <w:sz w:val="18"/>
                <w:szCs w:val="18"/>
              </w:rPr>
              <w:t>Výmenný lístok v papierovej forme (voliteľný)</w:t>
            </w:r>
          </w:p>
          <w:p w14:paraId="17D7FA3C" w14:textId="77777777" w:rsidR="00A356A9" w:rsidRPr="00D95A9D" w:rsidRDefault="4B1F096C" w:rsidP="5A109AD4">
            <w:pPr>
              <w:pStyle w:val="Odsekzoznamu"/>
              <w:numPr>
                <w:ilvl w:val="0"/>
                <w:numId w:val="43"/>
              </w:numPr>
              <w:rPr>
                <w:i/>
                <w:iCs/>
                <w:sz w:val="18"/>
                <w:szCs w:val="18"/>
              </w:rPr>
            </w:pPr>
            <w:r w:rsidRPr="5A109AD4">
              <w:rPr>
                <w:i/>
                <w:iCs/>
                <w:sz w:val="18"/>
                <w:szCs w:val="18"/>
              </w:rPr>
              <w:t>Vytlačený záznam z vyšetrenia  (voliteľný)</w:t>
            </w:r>
          </w:p>
        </w:tc>
      </w:tr>
      <w:tr w:rsidR="00300D0C" w:rsidRPr="00D95A9D" w14:paraId="60F02466" w14:textId="77777777" w:rsidTr="2AE49D89">
        <w:tc>
          <w:tcPr>
            <w:tcW w:w="993" w:type="dxa"/>
          </w:tcPr>
          <w:p w14:paraId="5E1E922F" w14:textId="77777777" w:rsidR="00300D0C" w:rsidRPr="00D95A9D" w:rsidRDefault="4B1F096C" w:rsidP="4B1F096C">
            <w:pPr>
              <w:rPr>
                <w:sz w:val="18"/>
                <w:szCs w:val="18"/>
              </w:rPr>
            </w:pPr>
            <w:r w:rsidRPr="00D95A9D">
              <w:rPr>
                <w:sz w:val="18"/>
                <w:szCs w:val="18"/>
              </w:rPr>
              <w:t>Výstup:</w:t>
            </w:r>
          </w:p>
        </w:tc>
        <w:tc>
          <w:tcPr>
            <w:tcW w:w="7461" w:type="dxa"/>
          </w:tcPr>
          <w:p w14:paraId="55DAFFFF" w14:textId="77777777" w:rsidR="00300D0C" w:rsidRPr="00D95A9D" w:rsidRDefault="4B1F096C" w:rsidP="4B1F096C">
            <w:pPr>
              <w:rPr>
                <w:sz w:val="18"/>
                <w:szCs w:val="18"/>
              </w:rPr>
            </w:pPr>
            <w:r w:rsidRPr="00D95A9D">
              <w:rPr>
                <w:sz w:val="18"/>
                <w:szCs w:val="18"/>
              </w:rPr>
              <w:t>Elektronický záznam:</w:t>
            </w:r>
          </w:p>
          <w:p w14:paraId="4D9BBB31" w14:textId="77777777" w:rsidR="00300D0C" w:rsidRPr="00D95A9D" w:rsidRDefault="4B1F096C" w:rsidP="4B1F096C">
            <w:pPr>
              <w:pStyle w:val="Odsekzoznamu"/>
              <w:numPr>
                <w:ilvl w:val="0"/>
                <w:numId w:val="43"/>
              </w:numPr>
              <w:rPr>
                <w:sz w:val="18"/>
                <w:szCs w:val="18"/>
              </w:rPr>
            </w:pPr>
            <w:r w:rsidRPr="00D95A9D">
              <w:rPr>
                <w:sz w:val="18"/>
                <w:szCs w:val="18"/>
              </w:rPr>
              <w:t>Vyhľadané odporúčanie na vyšetrenie</w:t>
            </w:r>
          </w:p>
          <w:p w14:paraId="6A6933AB" w14:textId="77777777" w:rsidR="00A356A9" w:rsidRPr="00D95A9D" w:rsidRDefault="4B1F096C" w:rsidP="4B1F096C">
            <w:pPr>
              <w:pStyle w:val="Odsekzoznamu"/>
              <w:numPr>
                <w:ilvl w:val="0"/>
                <w:numId w:val="43"/>
              </w:numPr>
              <w:rPr>
                <w:sz w:val="18"/>
                <w:szCs w:val="18"/>
              </w:rPr>
            </w:pPr>
            <w:r w:rsidRPr="00D95A9D">
              <w:rPr>
                <w:sz w:val="18"/>
                <w:szCs w:val="18"/>
              </w:rPr>
              <w:t>Vyhľadaný výsledok k existujúcemu odporúčaniu na vyšetrenie</w:t>
            </w:r>
          </w:p>
        </w:tc>
      </w:tr>
      <w:tr w:rsidR="00300D0C" w:rsidRPr="00D95A9D" w14:paraId="3D9BBECF" w14:textId="77777777" w:rsidTr="2AE49D89">
        <w:tc>
          <w:tcPr>
            <w:tcW w:w="993" w:type="dxa"/>
          </w:tcPr>
          <w:p w14:paraId="77B151DD" w14:textId="77777777" w:rsidR="00300D0C" w:rsidRPr="00D95A9D" w:rsidRDefault="4B1F096C" w:rsidP="4B1F096C">
            <w:pPr>
              <w:rPr>
                <w:sz w:val="18"/>
                <w:szCs w:val="18"/>
              </w:rPr>
            </w:pPr>
            <w:r w:rsidRPr="00D95A9D">
              <w:rPr>
                <w:sz w:val="18"/>
                <w:szCs w:val="18"/>
              </w:rPr>
              <w:t>Procesné scenáre</w:t>
            </w:r>
          </w:p>
        </w:tc>
        <w:tc>
          <w:tcPr>
            <w:tcW w:w="7461" w:type="dxa"/>
          </w:tcPr>
          <w:p w14:paraId="689E924E" w14:textId="1519F347" w:rsidR="00300D0C" w:rsidRPr="00D95A9D" w:rsidRDefault="00DB2889" w:rsidP="4B1F096C">
            <w:pPr>
              <w:pStyle w:val="Odsekzoznamu"/>
              <w:numPr>
                <w:ilvl w:val="0"/>
                <w:numId w:val="43"/>
              </w:numPr>
              <w:rPr>
                <w:sz w:val="18"/>
                <w:szCs w:val="18"/>
              </w:rPr>
            </w:pPr>
            <w:hyperlink w:anchor="_eV_01_07_–_Vyhľadanie" w:history="1">
              <w:r w:rsidR="4B1F096C" w:rsidRPr="00D95A9D">
                <w:rPr>
                  <w:rStyle w:val="Hypertextovprepojenie"/>
                  <w:sz w:val="18"/>
                  <w:szCs w:val="18"/>
                </w:rPr>
                <w:t>eV_01_07 – Vyhľadanie „odporúčaného vyšetrenia“</w:t>
              </w:r>
            </w:hyperlink>
          </w:p>
          <w:p w14:paraId="5EBDA290" w14:textId="77777777" w:rsidR="00A356A9" w:rsidRPr="006412ED" w:rsidRDefault="00DB2889" w:rsidP="4B1F096C">
            <w:pPr>
              <w:pStyle w:val="Odsekzoznamu"/>
              <w:numPr>
                <w:ilvl w:val="0"/>
                <w:numId w:val="43"/>
              </w:numPr>
              <w:rPr>
                <w:rStyle w:val="Hypertextovprepojenie"/>
                <w:color w:val="auto"/>
                <w:sz w:val="18"/>
                <w:szCs w:val="18"/>
                <w:u w:val="none"/>
              </w:rPr>
            </w:pPr>
            <w:hyperlink w:anchor="_eV_01_08_–_Kontrolné" w:history="1">
              <w:r w:rsidR="4B1F096C" w:rsidRPr="00D95A9D">
                <w:rPr>
                  <w:rStyle w:val="Hypertextovprepojenie"/>
                  <w:sz w:val="18"/>
                  <w:szCs w:val="18"/>
                </w:rPr>
                <w:t>eV_01_08 – Kontrolné vyšetrenie na základe vykonaných záznamov z vyšetrení „k odporúčanému vyšetreniu“</w:t>
              </w:r>
            </w:hyperlink>
          </w:p>
          <w:p w14:paraId="265FA077" w14:textId="68282893" w:rsidR="006412ED" w:rsidRPr="00D95A9D" w:rsidRDefault="00DB2889" w:rsidP="4B1F096C">
            <w:pPr>
              <w:pStyle w:val="Odsekzoznamu"/>
              <w:numPr>
                <w:ilvl w:val="0"/>
                <w:numId w:val="43"/>
              </w:numPr>
              <w:rPr>
                <w:sz w:val="18"/>
                <w:szCs w:val="18"/>
              </w:rPr>
            </w:pPr>
            <w:hyperlink w:anchor="_eV_01_48_Prevzatie_výmenného" w:history="1">
              <w:r w:rsidR="006412ED" w:rsidRPr="006412ED">
                <w:rPr>
                  <w:rStyle w:val="Hypertextovprepojenie"/>
                  <w:sz w:val="18"/>
                  <w:szCs w:val="18"/>
                </w:rPr>
                <w:t>eV_01_48 – Prevzatie výmenného lístka</w:t>
              </w:r>
            </w:hyperlink>
          </w:p>
        </w:tc>
      </w:tr>
      <w:tr w:rsidR="00955CA7" w:rsidRPr="00D95A9D" w14:paraId="7C245AF3" w14:textId="77777777" w:rsidTr="2AE49D89">
        <w:tc>
          <w:tcPr>
            <w:tcW w:w="993" w:type="dxa"/>
          </w:tcPr>
          <w:p w14:paraId="1AF3F347" w14:textId="77777777" w:rsidR="00955CA7" w:rsidRPr="00D95A9D" w:rsidRDefault="00955CA7" w:rsidP="00955CA7">
            <w:pPr>
              <w:rPr>
                <w:sz w:val="18"/>
                <w:szCs w:val="18"/>
              </w:rPr>
            </w:pPr>
            <w:r w:rsidRPr="00D95A9D">
              <w:rPr>
                <w:sz w:val="18"/>
                <w:szCs w:val="18"/>
              </w:rPr>
              <w:t>Služba:</w:t>
            </w:r>
          </w:p>
        </w:tc>
        <w:tc>
          <w:tcPr>
            <w:tcW w:w="7461" w:type="dxa"/>
          </w:tcPr>
          <w:p w14:paraId="4E6F8D4D" w14:textId="77777777" w:rsidR="00955CA7" w:rsidRPr="006412ED" w:rsidRDefault="005E57A8" w:rsidP="001D0DEF">
            <w:pPr>
              <w:pStyle w:val="Odsekzoznamu"/>
              <w:keepNext/>
              <w:numPr>
                <w:ilvl w:val="0"/>
                <w:numId w:val="43"/>
              </w:numPr>
              <w:rPr>
                <w:sz w:val="18"/>
                <w:szCs w:val="18"/>
              </w:rPr>
            </w:pPr>
            <w:r>
              <w:rPr>
                <w:rStyle w:val="Hypertextovprepojenie"/>
                <w:sz w:val="18"/>
                <w:szCs w:val="18"/>
              </w:rPr>
              <w:t xml:space="preserve"> </w:t>
            </w:r>
            <w:r w:rsidRPr="003942E7">
              <w:t>Vyh</w:t>
            </w:r>
            <w:r w:rsidR="001D0DEF">
              <w:rPr>
                <w:sz w:val="18"/>
                <w:szCs w:val="18"/>
              </w:rPr>
              <w:t>l</w:t>
            </w:r>
            <w:r w:rsidRPr="003942E7">
              <w:t>adaj</w:t>
            </w:r>
            <w:r w:rsidR="001D5275">
              <w:t>ZaznamyOVysetreniPreZiadatela_v6</w:t>
            </w:r>
          </w:p>
          <w:p w14:paraId="1BC8A9BC" w14:textId="5455BDEE" w:rsidR="006412ED" w:rsidRPr="00D95A9D" w:rsidRDefault="00DB2889" w:rsidP="001D0DEF">
            <w:pPr>
              <w:pStyle w:val="Odsekzoznamu"/>
              <w:keepNext/>
              <w:numPr>
                <w:ilvl w:val="0"/>
                <w:numId w:val="43"/>
              </w:numPr>
              <w:rPr>
                <w:sz w:val="18"/>
                <w:szCs w:val="18"/>
              </w:rPr>
            </w:pPr>
            <w:hyperlink w:anchor="_PrevezmiVymennyListok_v6" w:history="1">
              <w:r w:rsidR="006412ED" w:rsidRPr="006412ED">
                <w:rPr>
                  <w:rStyle w:val="Hypertextovprepojenie"/>
                </w:rPr>
                <w:t>Prevezmi</w:t>
              </w:r>
              <w:r w:rsidR="00EF35AD">
                <w:rPr>
                  <w:rStyle w:val="Hypertextovprepojenie"/>
                </w:rPr>
                <w:t>V</w:t>
              </w:r>
              <w:r w:rsidR="006412ED" w:rsidRPr="006412ED">
                <w:rPr>
                  <w:rStyle w:val="Hypertextovprepojenie"/>
                </w:rPr>
                <w:t>ymennyListok_v6</w:t>
              </w:r>
            </w:hyperlink>
          </w:p>
        </w:tc>
      </w:tr>
    </w:tbl>
    <w:p w14:paraId="19C20B53" w14:textId="34F3CBCF" w:rsidR="00300D0C" w:rsidRPr="00A73064" w:rsidRDefault="00D35EF9" w:rsidP="4B1F096C">
      <w:pPr>
        <w:pStyle w:val="Popis"/>
        <w:rPr>
          <w:b w:val="0"/>
          <w:lang w:val="sk-SK"/>
        </w:rPr>
      </w:pPr>
      <w:bookmarkStart w:id="35" w:name="_Toc25934348"/>
      <w:r w:rsidRPr="00D95A9D">
        <w:rPr>
          <w:lang w:val="sk-SK"/>
        </w:rPr>
        <w:t xml:space="preserve">Tabuľka </w:t>
      </w:r>
      <w:r w:rsidR="00AB647A">
        <w:rPr>
          <w:lang w:val="sk-SK"/>
        </w:rPr>
        <w:fldChar w:fldCharType="begin"/>
      </w:r>
      <w:r w:rsidR="00AB647A">
        <w:rPr>
          <w:lang w:val="sk-SK"/>
        </w:rPr>
        <w:instrText xml:space="preserve"> SEQ Tabuľka \* ARABIC </w:instrText>
      </w:r>
      <w:r w:rsidR="00AB647A">
        <w:rPr>
          <w:lang w:val="sk-SK"/>
        </w:rPr>
        <w:fldChar w:fldCharType="separate"/>
      </w:r>
      <w:r w:rsidR="005C30E5">
        <w:rPr>
          <w:noProof/>
          <w:lang w:val="sk-SK"/>
        </w:rPr>
        <w:t>9</w:t>
      </w:r>
      <w:r w:rsidR="00AB647A">
        <w:rPr>
          <w:lang w:val="sk-SK"/>
        </w:rPr>
        <w:fldChar w:fldCharType="end"/>
      </w:r>
      <w:r w:rsidR="0023568C">
        <w:rPr>
          <w:lang w:val="sk-SK"/>
        </w:rPr>
        <w:t xml:space="preserve">: </w:t>
      </w:r>
      <w:r w:rsidRPr="00A73064">
        <w:rPr>
          <w:b w:val="0"/>
          <w:lang w:val="sk-SK"/>
        </w:rPr>
        <w:t>Vyhľadanie vyšetrenia na základe odporúčania na vyšetrenie</w:t>
      </w:r>
      <w:bookmarkEnd w:id="35"/>
    </w:p>
    <w:p w14:paraId="44392A1F" w14:textId="77777777" w:rsidR="004F7E18" w:rsidRPr="00C26A9D" w:rsidRDefault="4B1F096C" w:rsidP="00C26A9D">
      <w:pPr>
        <w:rPr>
          <w:b/>
          <w:u w:val="single"/>
        </w:rPr>
      </w:pPr>
      <w:r w:rsidRPr="00C26A9D">
        <w:rPr>
          <w:b/>
          <w:u w:val="single"/>
        </w:rPr>
        <w:t>Všeobecné implementačné pravidlá:</w:t>
      </w:r>
    </w:p>
    <w:p w14:paraId="6011BF3A" w14:textId="77777777" w:rsidR="004F7E18" w:rsidRPr="00D95A9D" w:rsidRDefault="004F7E18" w:rsidP="004F7E18">
      <w:pPr>
        <w:ind w:left="708"/>
        <w:rPr>
          <w:b/>
          <w:u w:val="single"/>
        </w:rPr>
      </w:pPr>
    </w:p>
    <w:p w14:paraId="23E1F75A" w14:textId="77777777" w:rsidR="004F7E18" w:rsidRPr="00D95A9D" w:rsidRDefault="6DE4F7B8" w:rsidP="004F7E18">
      <w:r w:rsidRPr="00D95A9D">
        <w:t xml:space="preserve">Pre úspešné vyhľadanie záznamu o odporúčaní na vyšetrenie je potrebné </w:t>
      </w:r>
      <w:r w:rsidR="0071069F" w:rsidRPr="00D95A9D">
        <w:t>v XML naplniť nasledovné elementy (</w:t>
      </w:r>
      <w:r w:rsidR="0071069F" w:rsidRPr="00D95A9D">
        <w:rPr>
          <w:b/>
        </w:rPr>
        <w:t>popis pre plnenie spoločných atribútov je uvedený v dokumente x070</w:t>
      </w:r>
      <w:r w:rsidR="0071069F" w:rsidRPr="00D95A9D">
        <w:t>)</w:t>
      </w:r>
      <w:r w:rsidRPr="00D95A9D">
        <w:t>:</w:t>
      </w:r>
    </w:p>
    <w:p w14:paraId="2EDB0506" w14:textId="77777777" w:rsidR="004F7E18" w:rsidRPr="00D95A9D" w:rsidRDefault="4B1F096C" w:rsidP="004F7E18">
      <w:pPr>
        <w:pStyle w:val="Odsekzoznamu"/>
        <w:numPr>
          <w:ilvl w:val="0"/>
          <w:numId w:val="43"/>
        </w:numPr>
        <w:jc w:val="both"/>
      </w:pPr>
      <w:r w:rsidRPr="00D95A9D">
        <w:t xml:space="preserve">Časť záznamu Body: </w:t>
      </w:r>
    </w:p>
    <w:p w14:paraId="235C7C0A" w14:textId="77777777" w:rsidR="004F7E18" w:rsidRPr="00D95A9D" w:rsidRDefault="6DE4F7B8" w:rsidP="004F7E18">
      <w:pPr>
        <w:pStyle w:val="Odsekzoznamu"/>
        <w:numPr>
          <w:ilvl w:val="1"/>
          <w:numId w:val="43"/>
        </w:numPr>
        <w:jc w:val="both"/>
      </w:pPr>
      <w:r w:rsidRPr="00D95A9D">
        <w:t> Data</w:t>
      </w:r>
    </w:p>
    <w:p w14:paraId="2E0F62B3" w14:textId="06A70A83" w:rsidR="004F7E18" w:rsidRPr="00D95A9D" w:rsidRDefault="4B1F096C" w:rsidP="004F7E18">
      <w:pPr>
        <w:pStyle w:val="Odsekzoznamu"/>
        <w:numPr>
          <w:ilvl w:val="2"/>
          <w:numId w:val="43"/>
        </w:numPr>
        <w:jc w:val="both"/>
      </w:pPr>
      <w:r w:rsidRPr="00D95A9D">
        <w:t>Element – VyhladajZaznamyPreZiadatela_v</w:t>
      </w:r>
      <w:r w:rsidR="001D0DEF">
        <w:t>6</w:t>
      </w:r>
      <w:r w:rsidRPr="00D95A9D">
        <w:t>_Request</w:t>
      </w:r>
    </w:p>
    <w:p w14:paraId="1F4A496B" w14:textId="77777777" w:rsidR="004F7E18" w:rsidRPr="00D95A9D" w:rsidRDefault="4B1F096C" w:rsidP="004F7E18">
      <w:pPr>
        <w:pStyle w:val="Odsekzoznamu"/>
        <w:numPr>
          <w:ilvl w:val="3"/>
          <w:numId w:val="43"/>
        </w:numPr>
        <w:jc w:val="both"/>
      </w:pPr>
      <w:r w:rsidRPr="00D95A9D">
        <w:t>Pacient</w:t>
      </w:r>
    </w:p>
    <w:p w14:paraId="7FEF3FEB" w14:textId="77777777" w:rsidR="004F7E18" w:rsidRPr="00D95A9D" w:rsidRDefault="6DE4F7B8" w:rsidP="004F7E18">
      <w:pPr>
        <w:pStyle w:val="Odsekzoznamu"/>
        <w:numPr>
          <w:ilvl w:val="4"/>
          <w:numId w:val="43"/>
        </w:numPr>
        <w:jc w:val="both"/>
      </w:pPr>
      <w:r w:rsidRPr="00D95A9D">
        <w:t>šifrovaný identifikátor pacienta – ESID, ktorý je generovaný službou CC CreateESID so vstupnými parametrami:</w:t>
      </w:r>
    </w:p>
    <w:p w14:paraId="18742777" w14:textId="77777777" w:rsidR="00DF26CF" w:rsidRPr="00D95A9D" w:rsidRDefault="00DF26CF" w:rsidP="00DF26CF">
      <w:pPr>
        <w:pStyle w:val="Odsekzoznamu"/>
        <w:numPr>
          <w:ilvl w:val="5"/>
          <w:numId w:val="43"/>
        </w:numPr>
        <w:jc w:val="both"/>
      </w:pPr>
      <w:r w:rsidRPr="00D95A9D">
        <w:t>identifikátor prijímateľa zdravotnej starostlivosti</w:t>
      </w:r>
    </w:p>
    <w:p w14:paraId="3B1AB4E8" w14:textId="77777777" w:rsidR="004F7E18" w:rsidRPr="00D95A9D" w:rsidRDefault="00DF26CF" w:rsidP="00DF26CF">
      <w:pPr>
        <w:pStyle w:val="Odsekzoznamu"/>
        <w:numPr>
          <w:ilvl w:val="5"/>
          <w:numId w:val="43"/>
        </w:numPr>
        <w:jc w:val="both"/>
      </w:pPr>
      <w:r w:rsidRPr="00D95A9D">
        <w:t>výstup z volania metódy GetSamlTokenForHealthProfessional</w:t>
      </w:r>
    </w:p>
    <w:p w14:paraId="0A9AF65C" w14:textId="77777777" w:rsidR="004F7E18" w:rsidRPr="00D95A9D" w:rsidRDefault="6DE4F7B8" w:rsidP="004F7E18">
      <w:pPr>
        <w:pStyle w:val="Odsekzoznamu"/>
        <w:numPr>
          <w:ilvl w:val="3"/>
          <w:numId w:val="43"/>
        </w:numPr>
        <w:jc w:val="both"/>
      </w:pPr>
      <w:r w:rsidRPr="00D95A9D">
        <w:t>ExternyIDVymennehoListku</w:t>
      </w:r>
    </w:p>
    <w:p w14:paraId="75E9E53C" w14:textId="77777777" w:rsidR="004F7E18" w:rsidRPr="00D95A9D" w:rsidRDefault="6DE4F7B8" w:rsidP="004F7E18">
      <w:pPr>
        <w:pStyle w:val="Odsekzoznamu"/>
        <w:numPr>
          <w:ilvl w:val="4"/>
          <w:numId w:val="43"/>
        </w:numPr>
        <w:jc w:val="both"/>
      </w:pPr>
      <w:r w:rsidRPr="00D95A9D">
        <w:t> Identifikator = RC_ID Identifikátora, ktorý bol vytvorený pri zápise „Odporúčania na vyšetrenie“ – atribút „ID výmenného lístka“</w:t>
      </w:r>
    </w:p>
    <w:p w14:paraId="290C2962" w14:textId="77777777" w:rsidR="004F7E18" w:rsidRPr="00D95A9D" w:rsidRDefault="6DE4F7B8" w:rsidP="004F7E18">
      <w:pPr>
        <w:pStyle w:val="Odsekzoznamu"/>
        <w:numPr>
          <w:ilvl w:val="4"/>
          <w:numId w:val="43"/>
        </w:numPr>
        <w:jc w:val="both"/>
      </w:pPr>
      <w:r w:rsidRPr="00D95A9D">
        <w:t> Odporucanie_odpoved – podľa procesného scenára</w:t>
      </w:r>
    </w:p>
    <w:p w14:paraId="529C4E5F" w14:textId="77777777" w:rsidR="004F7E18" w:rsidRPr="00D95A9D" w:rsidRDefault="6DE4F7B8" w:rsidP="004F7E18">
      <w:pPr>
        <w:pStyle w:val="Odsekzoznamu"/>
        <w:numPr>
          <w:ilvl w:val="4"/>
          <w:numId w:val="43"/>
        </w:numPr>
        <w:jc w:val="both"/>
      </w:pPr>
      <w:r w:rsidRPr="00D95A9D">
        <w:t> Stránkovanie_Metadata</w:t>
      </w:r>
    </w:p>
    <w:p w14:paraId="51776E13" w14:textId="77777777" w:rsidR="004F7E18" w:rsidRPr="00D95A9D" w:rsidRDefault="6DE4F7B8" w:rsidP="004F7E18">
      <w:pPr>
        <w:pStyle w:val="Odsekzoznamu"/>
        <w:numPr>
          <w:ilvl w:val="5"/>
          <w:numId w:val="43"/>
        </w:numPr>
        <w:jc w:val="both"/>
      </w:pPr>
      <w:r w:rsidRPr="00D95A9D">
        <w:t xml:space="preserve">VelkostStranky – počet záznamov, ktoré sú vyhľadávané </w:t>
      </w:r>
    </w:p>
    <w:p w14:paraId="6DC6A764" w14:textId="77777777" w:rsidR="004F7E18" w:rsidRPr="00D95A9D" w:rsidRDefault="4B1F096C" w:rsidP="004F7E18">
      <w:pPr>
        <w:pStyle w:val="Odsekzoznamu"/>
        <w:numPr>
          <w:ilvl w:val="5"/>
          <w:numId w:val="43"/>
        </w:numPr>
        <w:jc w:val="both"/>
      </w:pPr>
      <w:r w:rsidRPr="00D95A9D">
        <w:t xml:space="preserve">Index – určuje poradie záznamu, od ktorého sa vráti ďalších N záznamov, pričom N je určený v atribúte veľkosť stránky  </w:t>
      </w:r>
    </w:p>
    <w:p w14:paraId="0C31DE06" w14:textId="77777777" w:rsidR="004F7E18" w:rsidRPr="00D95A9D" w:rsidRDefault="004F7E18" w:rsidP="004F7E18"/>
    <w:p w14:paraId="701F53BC" w14:textId="77777777" w:rsidR="00F65337" w:rsidRPr="00D95A9D" w:rsidRDefault="4B1F096C" w:rsidP="001020B2">
      <w:pPr>
        <w:pStyle w:val="Odsekzoznamu"/>
        <w:numPr>
          <w:ilvl w:val="0"/>
          <w:numId w:val="43"/>
        </w:numPr>
        <w:jc w:val="both"/>
      </w:pPr>
      <w:r w:rsidRPr="00D95A9D">
        <w:t>Vyhľadané odporúčania na vyšetrenia sú vrátené len odbornosti, ktorá sa rovná „odbornému zameraniu“ uvedenému v odporúčaní na vyšetrenie</w:t>
      </w:r>
    </w:p>
    <w:p w14:paraId="7CDC3F0A" w14:textId="77777777" w:rsidR="00C13632" w:rsidRPr="00D95A9D" w:rsidRDefault="4B1F096C" w:rsidP="001020B2">
      <w:pPr>
        <w:pStyle w:val="Odsekzoznamu"/>
        <w:numPr>
          <w:ilvl w:val="0"/>
          <w:numId w:val="43"/>
        </w:numPr>
        <w:jc w:val="both"/>
      </w:pPr>
      <w:r w:rsidRPr="00D95A9D">
        <w:t>Ak záznam z vyšetrenia v rámci ktorého bolo vytvorené odporúčanie na vyšetrenie obsahuje viacej odporúčaní na vyšetrenie pre iné odbornosti, je vrátená len informácia o existencii odporúčania na vyšetrenie bez jeho ďalšieho detailu ako súčasť záznamu z vyšetrenia</w:t>
      </w:r>
    </w:p>
    <w:p w14:paraId="286B6AA1" w14:textId="77777777" w:rsidR="001617D5" w:rsidRPr="00D95A9D" w:rsidRDefault="4B1F096C" w:rsidP="001020B2">
      <w:pPr>
        <w:pStyle w:val="Odsekzoznamu"/>
        <w:numPr>
          <w:ilvl w:val="0"/>
          <w:numId w:val="43"/>
        </w:numPr>
        <w:jc w:val="both"/>
      </w:pPr>
      <w:r w:rsidRPr="00D95A9D">
        <w:t>Súčasťou „odporúčania na vyšetrenie“ je extrakt, do ktorého lekár môže uviesť odkazy na súvisiace záznamy, ktoré chce lekárovi sprístupniť</w:t>
      </w:r>
    </w:p>
    <w:p w14:paraId="3BE6700A" w14:textId="77777777" w:rsidR="00ED644E" w:rsidRPr="009A5B20" w:rsidRDefault="6DE4F7B8" w:rsidP="00B50180">
      <w:pPr>
        <w:pStyle w:val="Nadpis4"/>
      </w:pPr>
      <w:bookmarkStart w:id="36" w:name="_A3_–_Vyhľadanie"/>
      <w:bookmarkStart w:id="37" w:name="_Toc56171938"/>
      <w:bookmarkEnd w:id="36"/>
      <w:r>
        <w:t>A3 – Vyhľadanie prehľadu vyšetrení</w:t>
      </w:r>
      <w:bookmarkEnd w:id="37"/>
    </w:p>
    <w:p w14:paraId="12650966" w14:textId="77777777" w:rsidR="006C32F1" w:rsidRPr="00C26A9D" w:rsidRDefault="4B1F096C" w:rsidP="00C26A9D">
      <w:pPr>
        <w:rPr>
          <w:b/>
          <w:u w:val="single"/>
        </w:rPr>
      </w:pPr>
      <w:r w:rsidRPr="00C26A9D">
        <w:rPr>
          <w:b/>
          <w:u w:val="single"/>
        </w:rPr>
        <w:t>Popis procesu:</w:t>
      </w:r>
    </w:p>
    <w:p w14:paraId="492658C2" w14:textId="77777777" w:rsidR="006C32F1" w:rsidRPr="00D95A9D" w:rsidRDefault="006C32F1" w:rsidP="006C32F1"/>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7320"/>
      </w:tblGrid>
      <w:tr w:rsidR="003F754B" w:rsidRPr="00D95A9D" w14:paraId="089FE21E" w14:textId="77777777" w:rsidTr="2AE49D89">
        <w:tc>
          <w:tcPr>
            <w:tcW w:w="1134" w:type="dxa"/>
            <w:shd w:val="clear" w:color="auto" w:fill="002060"/>
          </w:tcPr>
          <w:p w14:paraId="5F27E7FC" w14:textId="77777777" w:rsidR="003F754B" w:rsidRPr="00D95A9D" w:rsidRDefault="4B1F096C" w:rsidP="4B1F096C">
            <w:pPr>
              <w:rPr>
                <w:sz w:val="18"/>
                <w:szCs w:val="18"/>
              </w:rPr>
            </w:pPr>
            <w:r w:rsidRPr="00D95A9D">
              <w:rPr>
                <w:sz w:val="18"/>
                <w:szCs w:val="18"/>
              </w:rPr>
              <w:t>Proces</w:t>
            </w:r>
          </w:p>
        </w:tc>
        <w:tc>
          <w:tcPr>
            <w:tcW w:w="7320" w:type="dxa"/>
            <w:shd w:val="clear" w:color="auto" w:fill="002060"/>
          </w:tcPr>
          <w:p w14:paraId="18FBA2C3" w14:textId="77777777" w:rsidR="003F754B" w:rsidRPr="00D95A9D" w:rsidRDefault="003F754B" w:rsidP="00AB6E86">
            <w:pPr>
              <w:rPr>
                <w:sz w:val="18"/>
              </w:rPr>
            </w:pPr>
          </w:p>
        </w:tc>
      </w:tr>
      <w:tr w:rsidR="003F754B" w:rsidRPr="00D95A9D" w14:paraId="5C969E68" w14:textId="77777777" w:rsidTr="2AE49D89">
        <w:tc>
          <w:tcPr>
            <w:tcW w:w="1134" w:type="dxa"/>
          </w:tcPr>
          <w:p w14:paraId="78B2531D" w14:textId="77777777" w:rsidR="003F754B" w:rsidRPr="00D95A9D" w:rsidRDefault="4B1F096C" w:rsidP="4B1F096C">
            <w:pPr>
              <w:rPr>
                <w:sz w:val="18"/>
                <w:szCs w:val="18"/>
              </w:rPr>
            </w:pPr>
            <w:r w:rsidRPr="00D95A9D">
              <w:rPr>
                <w:sz w:val="18"/>
                <w:szCs w:val="18"/>
              </w:rPr>
              <w:t xml:space="preserve">Cieľ: </w:t>
            </w:r>
          </w:p>
        </w:tc>
        <w:tc>
          <w:tcPr>
            <w:tcW w:w="7320" w:type="dxa"/>
          </w:tcPr>
          <w:p w14:paraId="6C2B84E8" w14:textId="77777777" w:rsidR="003F754B" w:rsidRPr="00D95A9D" w:rsidRDefault="4B1F096C" w:rsidP="4B1F096C">
            <w:pPr>
              <w:pStyle w:val="Odsekzoznamu"/>
              <w:numPr>
                <w:ilvl w:val="0"/>
                <w:numId w:val="42"/>
              </w:numPr>
              <w:rPr>
                <w:sz w:val="18"/>
                <w:szCs w:val="18"/>
              </w:rPr>
            </w:pPr>
            <w:r w:rsidRPr="00D95A9D">
              <w:rPr>
                <w:sz w:val="18"/>
                <w:szCs w:val="18"/>
              </w:rPr>
              <w:t>Vyhľadanie vyšetrenia zo zoznamu vyšetrení uložených v NZIS</w:t>
            </w:r>
          </w:p>
        </w:tc>
      </w:tr>
      <w:tr w:rsidR="003F754B" w:rsidRPr="00D95A9D" w14:paraId="3B534367" w14:textId="77777777" w:rsidTr="2AE49D89">
        <w:tc>
          <w:tcPr>
            <w:tcW w:w="1134" w:type="dxa"/>
          </w:tcPr>
          <w:p w14:paraId="1947EBCD" w14:textId="77777777" w:rsidR="003F754B" w:rsidRPr="00D95A9D" w:rsidRDefault="4B1F096C" w:rsidP="4B1F096C">
            <w:pPr>
              <w:rPr>
                <w:sz w:val="18"/>
                <w:szCs w:val="18"/>
              </w:rPr>
            </w:pPr>
            <w:r w:rsidRPr="00D95A9D">
              <w:rPr>
                <w:sz w:val="18"/>
                <w:szCs w:val="18"/>
              </w:rPr>
              <w:t>Vstup:</w:t>
            </w:r>
          </w:p>
        </w:tc>
        <w:tc>
          <w:tcPr>
            <w:tcW w:w="7320" w:type="dxa"/>
          </w:tcPr>
          <w:p w14:paraId="772DE026" w14:textId="77777777" w:rsidR="003F754B" w:rsidRPr="00D95A9D" w:rsidRDefault="4B1F096C" w:rsidP="4B1F096C">
            <w:pPr>
              <w:pStyle w:val="Odsekzoznamu"/>
              <w:numPr>
                <w:ilvl w:val="0"/>
                <w:numId w:val="41"/>
              </w:numPr>
              <w:rPr>
                <w:sz w:val="18"/>
                <w:szCs w:val="18"/>
              </w:rPr>
            </w:pPr>
            <w:r w:rsidRPr="00D95A9D">
              <w:rPr>
                <w:sz w:val="18"/>
                <w:szCs w:val="18"/>
              </w:rPr>
              <w:t>Autentifikovaný zdravotnícky pracovník a odborný útvar na ktorom pracuje</w:t>
            </w:r>
          </w:p>
          <w:p w14:paraId="35FD195A" w14:textId="77777777" w:rsidR="003F754B" w:rsidRPr="00D95A9D" w:rsidRDefault="4B1F096C" w:rsidP="4B1F096C">
            <w:pPr>
              <w:pStyle w:val="Odsekzoznamu"/>
              <w:numPr>
                <w:ilvl w:val="0"/>
                <w:numId w:val="41"/>
              </w:numPr>
              <w:rPr>
                <w:sz w:val="18"/>
                <w:szCs w:val="18"/>
              </w:rPr>
            </w:pPr>
            <w:r w:rsidRPr="00D95A9D">
              <w:rPr>
                <w:sz w:val="18"/>
                <w:szCs w:val="18"/>
              </w:rPr>
              <w:t xml:space="preserve">Identifikovaný pacient </w:t>
            </w:r>
          </w:p>
          <w:p w14:paraId="49C25BCD" w14:textId="77777777" w:rsidR="003F754B" w:rsidRPr="00D95A9D" w:rsidRDefault="4B1F096C" w:rsidP="4B1F096C">
            <w:pPr>
              <w:pStyle w:val="Odsekzoznamu"/>
              <w:numPr>
                <w:ilvl w:val="0"/>
                <w:numId w:val="41"/>
              </w:numPr>
              <w:rPr>
                <w:sz w:val="18"/>
                <w:szCs w:val="18"/>
              </w:rPr>
            </w:pPr>
            <w:r w:rsidRPr="00D95A9D">
              <w:rPr>
                <w:sz w:val="18"/>
                <w:szCs w:val="18"/>
              </w:rPr>
              <w:t>Poskytnutie súhlasu pacienta</w:t>
            </w:r>
          </w:p>
          <w:p w14:paraId="4048939A" w14:textId="77777777" w:rsidR="003F754B" w:rsidRPr="00D95A9D" w:rsidRDefault="4B1F096C" w:rsidP="4B1F096C">
            <w:pPr>
              <w:pStyle w:val="Odsekzoznamu"/>
              <w:numPr>
                <w:ilvl w:val="0"/>
                <w:numId w:val="41"/>
              </w:numPr>
              <w:rPr>
                <w:sz w:val="18"/>
                <w:szCs w:val="18"/>
              </w:rPr>
            </w:pPr>
            <w:r w:rsidRPr="00D95A9D">
              <w:rPr>
                <w:sz w:val="18"/>
                <w:szCs w:val="18"/>
              </w:rPr>
              <w:t xml:space="preserve">Požiadavka na záznamy z vyšetrenia pacienta v NZIS </w:t>
            </w:r>
          </w:p>
        </w:tc>
      </w:tr>
      <w:tr w:rsidR="003F754B" w:rsidRPr="00D95A9D" w14:paraId="6A563830" w14:textId="77777777" w:rsidTr="2AE49D89">
        <w:tc>
          <w:tcPr>
            <w:tcW w:w="1134" w:type="dxa"/>
          </w:tcPr>
          <w:p w14:paraId="044D92B3" w14:textId="77777777" w:rsidR="003F754B" w:rsidRPr="00D95A9D" w:rsidRDefault="4B1F096C" w:rsidP="4B1F096C">
            <w:pPr>
              <w:rPr>
                <w:sz w:val="18"/>
                <w:szCs w:val="18"/>
              </w:rPr>
            </w:pPr>
            <w:r w:rsidRPr="00D95A9D">
              <w:rPr>
                <w:sz w:val="18"/>
                <w:szCs w:val="18"/>
              </w:rPr>
              <w:t>Výstup:</w:t>
            </w:r>
          </w:p>
        </w:tc>
        <w:tc>
          <w:tcPr>
            <w:tcW w:w="7320" w:type="dxa"/>
          </w:tcPr>
          <w:p w14:paraId="2F018D0F" w14:textId="77777777" w:rsidR="003F754B" w:rsidRPr="00D95A9D" w:rsidRDefault="4B1F096C" w:rsidP="4B1F096C">
            <w:pPr>
              <w:pStyle w:val="Odsekzoznamu"/>
              <w:numPr>
                <w:ilvl w:val="0"/>
                <w:numId w:val="43"/>
              </w:numPr>
              <w:rPr>
                <w:sz w:val="18"/>
                <w:szCs w:val="18"/>
              </w:rPr>
            </w:pPr>
            <w:r w:rsidRPr="00D95A9D">
              <w:rPr>
                <w:sz w:val="18"/>
                <w:szCs w:val="18"/>
              </w:rPr>
              <w:t>Vyhľadaný zoznam vyšetrení</w:t>
            </w:r>
          </w:p>
          <w:p w14:paraId="698D3C7B" w14:textId="77777777" w:rsidR="003F754B" w:rsidRPr="00D95A9D" w:rsidRDefault="4B1F096C" w:rsidP="4B1F096C">
            <w:pPr>
              <w:pStyle w:val="Odsekzoznamu"/>
              <w:numPr>
                <w:ilvl w:val="0"/>
                <w:numId w:val="43"/>
              </w:numPr>
              <w:rPr>
                <w:sz w:val="18"/>
                <w:szCs w:val="18"/>
              </w:rPr>
            </w:pPr>
            <w:r w:rsidRPr="00D95A9D">
              <w:rPr>
                <w:sz w:val="18"/>
                <w:szCs w:val="18"/>
              </w:rPr>
              <w:t>Vyhľadaný detail vybraného vyšetrenia</w:t>
            </w:r>
          </w:p>
        </w:tc>
      </w:tr>
      <w:tr w:rsidR="003F754B" w:rsidRPr="00D95A9D" w14:paraId="7E3B72BB" w14:textId="77777777" w:rsidTr="2AE49D89">
        <w:trPr>
          <w:trHeight w:val="259"/>
        </w:trPr>
        <w:tc>
          <w:tcPr>
            <w:tcW w:w="1134" w:type="dxa"/>
          </w:tcPr>
          <w:p w14:paraId="08B66CCC" w14:textId="77777777" w:rsidR="003F754B" w:rsidRPr="00D95A9D" w:rsidRDefault="4B1F096C" w:rsidP="4B1F096C">
            <w:pPr>
              <w:rPr>
                <w:sz w:val="18"/>
                <w:szCs w:val="18"/>
              </w:rPr>
            </w:pPr>
            <w:r w:rsidRPr="00D95A9D">
              <w:rPr>
                <w:sz w:val="18"/>
                <w:szCs w:val="18"/>
              </w:rPr>
              <w:t>Scenáre použitia:</w:t>
            </w:r>
          </w:p>
        </w:tc>
        <w:tc>
          <w:tcPr>
            <w:tcW w:w="7320" w:type="dxa"/>
          </w:tcPr>
          <w:p w14:paraId="59787C0A" w14:textId="483DF5E6" w:rsidR="003F754B" w:rsidRPr="00D95A9D" w:rsidRDefault="00DB2889" w:rsidP="4B1F096C">
            <w:pPr>
              <w:pStyle w:val="Odsekzoznamu"/>
              <w:numPr>
                <w:ilvl w:val="0"/>
                <w:numId w:val="43"/>
              </w:numPr>
              <w:rPr>
                <w:sz w:val="18"/>
                <w:szCs w:val="18"/>
              </w:rPr>
            </w:pPr>
            <w:hyperlink w:anchor="_eV_01_09_–_Vyhľadanie" w:history="1">
              <w:r w:rsidR="4B1F096C" w:rsidRPr="00D95A9D">
                <w:rPr>
                  <w:rStyle w:val="Hypertextovprepojenie"/>
                  <w:sz w:val="18"/>
                  <w:szCs w:val="18"/>
                </w:rPr>
                <w:t>eV_01_09 – Vyhľadanie záznamov z vyšetrenia</w:t>
              </w:r>
            </w:hyperlink>
          </w:p>
        </w:tc>
      </w:tr>
      <w:tr w:rsidR="003F754B" w:rsidRPr="00D95A9D" w14:paraId="5BC127AF" w14:textId="77777777" w:rsidTr="2AE49D89">
        <w:tc>
          <w:tcPr>
            <w:tcW w:w="1134" w:type="dxa"/>
          </w:tcPr>
          <w:p w14:paraId="49AD6DBD" w14:textId="77777777" w:rsidR="003F754B" w:rsidRPr="00D95A9D" w:rsidRDefault="4B1F096C" w:rsidP="4B1F096C">
            <w:pPr>
              <w:rPr>
                <w:sz w:val="18"/>
                <w:szCs w:val="18"/>
              </w:rPr>
            </w:pPr>
            <w:r w:rsidRPr="00D95A9D">
              <w:rPr>
                <w:sz w:val="18"/>
                <w:szCs w:val="18"/>
              </w:rPr>
              <w:t>Služby:</w:t>
            </w:r>
          </w:p>
        </w:tc>
        <w:tc>
          <w:tcPr>
            <w:tcW w:w="7320" w:type="dxa"/>
          </w:tcPr>
          <w:p w14:paraId="1D57C49A" w14:textId="514AF3B1" w:rsidR="003F754B" w:rsidRPr="00D95A9D" w:rsidRDefault="00DB2889" w:rsidP="4B1F096C">
            <w:pPr>
              <w:pStyle w:val="Odsekzoznamu"/>
              <w:numPr>
                <w:ilvl w:val="0"/>
                <w:numId w:val="43"/>
              </w:numPr>
              <w:rPr>
                <w:sz w:val="18"/>
                <w:szCs w:val="18"/>
              </w:rPr>
            </w:pPr>
            <w:hyperlink w:anchor="_VyhladajZaznamyOVystereniach_v4" w:history="1">
              <w:r w:rsidR="4B1F096C" w:rsidRPr="00D95A9D">
                <w:rPr>
                  <w:rStyle w:val="Hypertextovprepojenie"/>
                  <w:sz w:val="18"/>
                  <w:szCs w:val="18"/>
                </w:rPr>
                <w:t>VyhladajZaznamyOVysetreniach_v</w:t>
              </w:r>
            </w:hyperlink>
            <w:r w:rsidR="006A582E">
              <w:rPr>
                <w:rStyle w:val="Hypertextovprepojenie"/>
                <w:sz w:val="18"/>
                <w:szCs w:val="18"/>
              </w:rPr>
              <w:t>6</w:t>
            </w:r>
          </w:p>
          <w:p w14:paraId="4B1E12B9" w14:textId="4373BEAB" w:rsidR="00A356A9" w:rsidRPr="00D95A9D" w:rsidRDefault="00DB2889" w:rsidP="001D0DEF">
            <w:pPr>
              <w:pStyle w:val="Odsekzoznamu"/>
              <w:keepNext/>
              <w:numPr>
                <w:ilvl w:val="0"/>
                <w:numId w:val="43"/>
              </w:numPr>
              <w:rPr>
                <w:sz w:val="18"/>
                <w:szCs w:val="18"/>
              </w:rPr>
            </w:pPr>
            <w:hyperlink w:anchor="_DajZaznamOVysetreni_v5" w:history="1">
              <w:r w:rsidR="4B1F096C" w:rsidRPr="00D95A9D">
                <w:rPr>
                  <w:rStyle w:val="Hypertextovprepojenie"/>
                  <w:sz w:val="18"/>
                  <w:szCs w:val="18"/>
                </w:rPr>
                <w:t>DajZaznamOVysetreni_v</w:t>
              </w:r>
              <w:r w:rsidR="006A582E">
                <w:rPr>
                  <w:rStyle w:val="Hypertextovprepojenie"/>
                  <w:sz w:val="18"/>
                  <w:szCs w:val="18"/>
                </w:rPr>
                <w:t>6</w:t>
              </w:r>
              <w:r w:rsidR="4B1F096C" w:rsidRPr="00D95A9D">
                <w:rPr>
                  <w:sz w:val="18"/>
                  <w:szCs w:val="18"/>
                </w:rPr>
                <w:t xml:space="preserve"> (voliteľný) </w:t>
              </w:r>
            </w:hyperlink>
          </w:p>
        </w:tc>
      </w:tr>
    </w:tbl>
    <w:p w14:paraId="1C1C54AB" w14:textId="06D6ABD7" w:rsidR="00D35EF9" w:rsidRPr="00A73064" w:rsidRDefault="00D35EF9" w:rsidP="4B1F096C">
      <w:pPr>
        <w:pStyle w:val="Popis"/>
        <w:rPr>
          <w:b w:val="0"/>
          <w:lang w:val="sk-SK"/>
        </w:rPr>
      </w:pPr>
      <w:bookmarkStart w:id="38" w:name="_Toc25934349"/>
      <w:r w:rsidRPr="00D95A9D">
        <w:rPr>
          <w:lang w:val="sk-SK"/>
        </w:rPr>
        <w:t xml:space="preserve">Tabuľka </w:t>
      </w:r>
      <w:r w:rsidR="00AB647A">
        <w:rPr>
          <w:lang w:val="sk-SK"/>
        </w:rPr>
        <w:fldChar w:fldCharType="begin"/>
      </w:r>
      <w:r w:rsidR="00AB647A">
        <w:rPr>
          <w:lang w:val="sk-SK"/>
        </w:rPr>
        <w:instrText xml:space="preserve"> SEQ Tabuľka \* ARABIC </w:instrText>
      </w:r>
      <w:r w:rsidR="00AB647A">
        <w:rPr>
          <w:lang w:val="sk-SK"/>
        </w:rPr>
        <w:fldChar w:fldCharType="separate"/>
      </w:r>
      <w:r w:rsidR="005C30E5">
        <w:rPr>
          <w:noProof/>
          <w:lang w:val="sk-SK"/>
        </w:rPr>
        <w:t>10</w:t>
      </w:r>
      <w:r w:rsidR="00AB647A">
        <w:rPr>
          <w:lang w:val="sk-SK"/>
        </w:rPr>
        <w:fldChar w:fldCharType="end"/>
      </w:r>
      <w:r w:rsidR="0023568C">
        <w:rPr>
          <w:lang w:val="sk-SK"/>
        </w:rPr>
        <w:t xml:space="preserve">: </w:t>
      </w:r>
      <w:r w:rsidRPr="00A73064">
        <w:rPr>
          <w:b w:val="0"/>
          <w:lang w:val="sk-SK"/>
        </w:rPr>
        <w:t>Vyhľadanie prehľadu vyšetrení</w:t>
      </w:r>
      <w:bookmarkEnd w:id="38"/>
    </w:p>
    <w:p w14:paraId="7DBC1EA0" w14:textId="77777777" w:rsidR="004211F0" w:rsidRDefault="004211F0">
      <w:pPr>
        <w:spacing w:before="0" w:after="200" w:line="276" w:lineRule="auto"/>
        <w:rPr>
          <w:b/>
          <w:u w:val="single"/>
        </w:rPr>
      </w:pPr>
      <w:r>
        <w:rPr>
          <w:b/>
          <w:u w:val="single"/>
        </w:rPr>
        <w:br w:type="page"/>
      </w:r>
    </w:p>
    <w:p w14:paraId="05E8F3C6" w14:textId="5D3D957F" w:rsidR="002817BC" w:rsidRDefault="4B1F096C" w:rsidP="00C26A9D">
      <w:pPr>
        <w:rPr>
          <w:b/>
          <w:u w:val="single"/>
        </w:rPr>
      </w:pPr>
      <w:r w:rsidRPr="00C26A9D">
        <w:rPr>
          <w:b/>
          <w:u w:val="single"/>
        </w:rPr>
        <w:lastRenderedPageBreak/>
        <w:t>Všeobecné implementačné pravidlá:</w:t>
      </w:r>
    </w:p>
    <w:p w14:paraId="1E9D1E7A" w14:textId="77777777" w:rsidR="004211F0" w:rsidRPr="00C26A9D" w:rsidRDefault="004211F0" w:rsidP="00C26A9D">
      <w:pPr>
        <w:rPr>
          <w:b/>
          <w:u w:val="single"/>
        </w:rPr>
      </w:pPr>
    </w:p>
    <w:p w14:paraId="30644FE5" w14:textId="77777777" w:rsidR="002817BC" w:rsidRPr="00D95A9D" w:rsidRDefault="6DE4F7B8" w:rsidP="002817BC">
      <w:r w:rsidRPr="00D95A9D">
        <w:t xml:space="preserve">Pre úspešné vyhľadanie záznamov o vyšetrení (prehľad) je potrebné </w:t>
      </w:r>
      <w:r w:rsidR="0071069F" w:rsidRPr="00D95A9D">
        <w:t>v XML naplniť nasledovné elementy (</w:t>
      </w:r>
      <w:r w:rsidR="0071069F" w:rsidRPr="00D95A9D">
        <w:rPr>
          <w:b/>
        </w:rPr>
        <w:t>popis pre plnenie spoločných atribútov je uvedený v dokumente x070</w:t>
      </w:r>
      <w:r w:rsidR="0071069F" w:rsidRPr="00D95A9D">
        <w:t>)</w:t>
      </w:r>
      <w:r w:rsidRPr="00D95A9D">
        <w:t>:</w:t>
      </w:r>
    </w:p>
    <w:p w14:paraId="1359C5D5" w14:textId="77777777" w:rsidR="002817BC" w:rsidRPr="00D95A9D" w:rsidRDefault="4B1F096C" w:rsidP="002817BC">
      <w:pPr>
        <w:pStyle w:val="Odsekzoznamu"/>
        <w:numPr>
          <w:ilvl w:val="0"/>
          <w:numId w:val="43"/>
        </w:numPr>
        <w:jc w:val="both"/>
      </w:pPr>
      <w:r w:rsidRPr="00D95A9D">
        <w:t xml:space="preserve">Časť záznamu Body: </w:t>
      </w:r>
    </w:p>
    <w:p w14:paraId="76073459" w14:textId="77777777" w:rsidR="002817BC" w:rsidRPr="00D95A9D" w:rsidRDefault="6DE4F7B8" w:rsidP="002817BC">
      <w:pPr>
        <w:pStyle w:val="Odsekzoznamu"/>
        <w:numPr>
          <w:ilvl w:val="1"/>
          <w:numId w:val="43"/>
        </w:numPr>
        <w:jc w:val="both"/>
      </w:pPr>
      <w:r w:rsidRPr="00D95A9D">
        <w:t> Data</w:t>
      </w:r>
    </w:p>
    <w:p w14:paraId="0D702E79" w14:textId="7C10B196" w:rsidR="002817BC" w:rsidRPr="00D95A9D" w:rsidRDefault="4B1F096C" w:rsidP="002817BC">
      <w:pPr>
        <w:pStyle w:val="Odsekzoznamu"/>
        <w:numPr>
          <w:ilvl w:val="2"/>
          <w:numId w:val="43"/>
        </w:numPr>
        <w:jc w:val="both"/>
      </w:pPr>
      <w:r w:rsidRPr="00D95A9D">
        <w:t>Element – VyhladajZaznamyOVysestreniCriteria_v</w:t>
      </w:r>
      <w:r w:rsidR="00922AB1">
        <w:t>5</w:t>
      </w:r>
    </w:p>
    <w:p w14:paraId="23B3A06A" w14:textId="77777777" w:rsidR="002817BC" w:rsidRPr="00D95A9D" w:rsidRDefault="6DE4F7B8" w:rsidP="5A109AD4">
      <w:pPr>
        <w:pStyle w:val="Odsekzoznamu"/>
        <w:numPr>
          <w:ilvl w:val="2"/>
          <w:numId w:val="43"/>
        </w:numPr>
        <w:jc w:val="both"/>
        <w:rPr>
          <w:i/>
          <w:iCs/>
        </w:rPr>
      </w:pPr>
      <w:r w:rsidRPr="00D95A9D">
        <w:t xml:space="preserve">DatumDO </w:t>
      </w:r>
      <w:r w:rsidRPr="5A109AD4">
        <w:rPr>
          <w:i/>
          <w:iCs/>
        </w:rPr>
        <w:t xml:space="preserve">(voliteľné v závislosti od vyhľadávacích kritérií) </w:t>
      </w:r>
    </w:p>
    <w:p w14:paraId="3D1DCEC9" w14:textId="77777777" w:rsidR="002817BC" w:rsidRPr="00D95A9D" w:rsidRDefault="6DE4F7B8" w:rsidP="002817BC">
      <w:pPr>
        <w:pStyle w:val="Odsekzoznamu"/>
        <w:numPr>
          <w:ilvl w:val="2"/>
          <w:numId w:val="43"/>
        </w:numPr>
        <w:jc w:val="both"/>
      </w:pPr>
      <w:r w:rsidRPr="00D95A9D">
        <w:t xml:space="preserve">DatumOD </w:t>
      </w:r>
      <w:r w:rsidRPr="5A109AD4">
        <w:rPr>
          <w:i/>
          <w:iCs/>
        </w:rPr>
        <w:t>(voliteľné v závislosti od vyhľadávacích kritérií)</w:t>
      </w:r>
    </w:p>
    <w:p w14:paraId="3B92CB6A" w14:textId="77777777" w:rsidR="002817BC" w:rsidRPr="00D95A9D" w:rsidRDefault="4B1F096C" w:rsidP="002817BC">
      <w:pPr>
        <w:pStyle w:val="Odsekzoznamu"/>
        <w:numPr>
          <w:ilvl w:val="3"/>
          <w:numId w:val="43"/>
        </w:numPr>
        <w:jc w:val="both"/>
      </w:pPr>
      <w:r w:rsidRPr="00D95A9D">
        <w:t>Pacient</w:t>
      </w:r>
    </w:p>
    <w:p w14:paraId="0992658C" w14:textId="77777777" w:rsidR="002817BC" w:rsidRPr="00D95A9D" w:rsidRDefault="6DE4F7B8" w:rsidP="002817BC">
      <w:pPr>
        <w:pStyle w:val="Odsekzoznamu"/>
        <w:numPr>
          <w:ilvl w:val="4"/>
          <w:numId w:val="43"/>
        </w:numPr>
        <w:jc w:val="both"/>
      </w:pPr>
      <w:r w:rsidRPr="00D95A9D">
        <w:t>šifrovaný identifikátor pacienta – ESID, ktorý je generovaný službou CC CreateESID so vstupnými parametrami:</w:t>
      </w:r>
    </w:p>
    <w:p w14:paraId="504E5CA3" w14:textId="77777777" w:rsidR="00DF26CF" w:rsidRPr="00D95A9D" w:rsidRDefault="00DF26CF" w:rsidP="00DF26CF">
      <w:pPr>
        <w:pStyle w:val="Odsekzoznamu"/>
        <w:numPr>
          <w:ilvl w:val="5"/>
          <w:numId w:val="43"/>
        </w:numPr>
        <w:jc w:val="both"/>
      </w:pPr>
      <w:r w:rsidRPr="00D95A9D">
        <w:t>identifikátor prijímateľa zdravotnej starostlivosti</w:t>
      </w:r>
    </w:p>
    <w:p w14:paraId="6944BC91" w14:textId="77777777" w:rsidR="002817BC" w:rsidRPr="00D95A9D" w:rsidRDefault="00DF26CF" w:rsidP="00DF26CF">
      <w:pPr>
        <w:pStyle w:val="Odsekzoznamu"/>
        <w:numPr>
          <w:ilvl w:val="5"/>
          <w:numId w:val="43"/>
        </w:numPr>
        <w:jc w:val="both"/>
      </w:pPr>
      <w:r w:rsidRPr="00D95A9D">
        <w:t>výstup z volania metódy GetSamlTokenForHealthProfessional</w:t>
      </w:r>
    </w:p>
    <w:p w14:paraId="0D030156" w14:textId="77777777" w:rsidR="002817BC" w:rsidRPr="00D95A9D" w:rsidRDefault="6DE4F7B8" w:rsidP="002817BC">
      <w:pPr>
        <w:pStyle w:val="Odsekzoznamu"/>
        <w:numPr>
          <w:ilvl w:val="3"/>
          <w:numId w:val="43"/>
        </w:numPr>
        <w:jc w:val="both"/>
      </w:pPr>
      <w:r w:rsidRPr="00D95A9D">
        <w:t>TypVysetrenia:</w:t>
      </w:r>
    </w:p>
    <w:p w14:paraId="475700FB" w14:textId="77777777" w:rsidR="002817BC" w:rsidRPr="00D95A9D" w:rsidRDefault="4B1F096C" w:rsidP="002817BC">
      <w:pPr>
        <w:pStyle w:val="Odsekzoznamu"/>
        <w:numPr>
          <w:ilvl w:val="4"/>
          <w:numId w:val="43"/>
        </w:numPr>
        <w:jc w:val="both"/>
      </w:pPr>
      <w:r w:rsidRPr="00D95A9D">
        <w:t> ZAZNAM_O_ODBORNOM_VYSETRENI</w:t>
      </w:r>
    </w:p>
    <w:p w14:paraId="6FCD749F" w14:textId="77777777" w:rsidR="002817BC" w:rsidRPr="00D95A9D" w:rsidRDefault="4B1F096C" w:rsidP="002817BC">
      <w:pPr>
        <w:pStyle w:val="Odsekzoznamu"/>
        <w:numPr>
          <w:ilvl w:val="4"/>
          <w:numId w:val="43"/>
        </w:numPr>
        <w:jc w:val="both"/>
      </w:pPr>
      <w:r w:rsidRPr="00D95A9D">
        <w:t> ZAZNAM_O_ZOBRAZOVACOM_VYSETRENI</w:t>
      </w:r>
    </w:p>
    <w:p w14:paraId="37FFF6FE" w14:textId="77777777" w:rsidR="002817BC" w:rsidRPr="00D95A9D" w:rsidRDefault="4B1F096C" w:rsidP="002817BC">
      <w:pPr>
        <w:pStyle w:val="Odsekzoznamu"/>
        <w:numPr>
          <w:ilvl w:val="4"/>
          <w:numId w:val="43"/>
        </w:numPr>
        <w:jc w:val="both"/>
      </w:pPr>
      <w:r w:rsidRPr="00D95A9D">
        <w:t> PREPUSTACIA_SPRAVA</w:t>
      </w:r>
    </w:p>
    <w:p w14:paraId="71B3323B" w14:textId="77777777" w:rsidR="002817BC" w:rsidRPr="00D95A9D" w:rsidRDefault="6DE4F7B8" w:rsidP="002817BC">
      <w:pPr>
        <w:pStyle w:val="Odsekzoznamu"/>
        <w:numPr>
          <w:ilvl w:val="3"/>
          <w:numId w:val="43"/>
        </w:numPr>
        <w:jc w:val="both"/>
      </w:pPr>
      <w:r w:rsidRPr="00D95A9D">
        <w:t>VlastneZaznamy (Boolean) – vypĺňa sa v prípade, že lekár pristupuje k vlastným záznamom, ktoré vytvoril na danom OÚ PZS</w:t>
      </w:r>
    </w:p>
    <w:p w14:paraId="029AF7F9" w14:textId="77777777" w:rsidR="002817BC" w:rsidRPr="00D95A9D" w:rsidRDefault="6DE4F7B8" w:rsidP="002817BC">
      <w:pPr>
        <w:pStyle w:val="Odsekzoznamu"/>
        <w:numPr>
          <w:ilvl w:val="3"/>
          <w:numId w:val="43"/>
        </w:numPr>
        <w:jc w:val="both"/>
      </w:pPr>
      <w:r w:rsidRPr="00D95A9D">
        <w:t xml:space="preserve">KompletnyZaznam (Boolean) – vypĺňa sa v prípade, že lekár požaduje celý záznam, nie len obmedzenú množinu 2000 znakov </w:t>
      </w:r>
    </w:p>
    <w:p w14:paraId="0E27CCB9" w14:textId="77777777" w:rsidR="002817BC" w:rsidRPr="00D95A9D" w:rsidRDefault="4B1F096C" w:rsidP="002817BC">
      <w:pPr>
        <w:pStyle w:val="Odsekzoznamu"/>
        <w:numPr>
          <w:ilvl w:val="3"/>
          <w:numId w:val="43"/>
        </w:numPr>
        <w:jc w:val="both"/>
      </w:pPr>
      <w:r w:rsidRPr="00D95A9D">
        <w:t>Citlivosť – vypĺňa sa v prípade podľa typu vyšetrenia, ktoré je potrebné zobraziť („3“ všetky, okrem „5“ – psychiatrické záznamy)</w:t>
      </w:r>
    </w:p>
    <w:p w14:paraId="27E590B4" w14:textId="77777777" w:rsidR="002817BC" w:rsidRPr="00D95A9D" w:rsidRDefault="6DE4F7B8" w:rsidP="002817BC">
      <w:pPr>
        <w:pStyle w:val="Odsekzoznamu"/>
        <w:numPr>
          <w:ilvl w:val="3"/>
          <w:numId w:val="43"/>
        </w:numPr>
        <w:jc w:val="both"/>
      </w:pPr>
      <w:r w:rsidRPr="00D95A9D">
        <w:t>Stránkovanie_Metadata</w:t>
      </w:r>
    </w:p>
    <w:p w14:paraId="2CED1C6A" w14:textId="77777777" w:rsidR="002817BC" w:rsidRPr="00D95A9D" w:rsidRDefault="6DE4F7B8" w:rsidP="002817BC">
      <w:pPr>
        <w:pStyle w:val="Odsekzoznamu"/>
        <w:numPr>
          <w:ilvl w:val="4"/>
          <w:numId w:val="43"/>
        </w:numPr>
        <w:jc w:val="both"/>
      </w:pPr>
      <w:r w:rsidRPr="00D95A9D">
        <w:t xml:space="preserve">VelkostStranky – počet záznamov, ktoré sú vyhľadávané </w:t>
      </w:r>
    </w:p>
    <w:p w14:paraId="1F67CBE0" w14:textId="77777777" w:rsidR="002817BC" w:rsidRPr="00D95A9D" w:rsidRDefault="4B1F096C" w:rsidP="002817BC">
      <w:pPr>
        <w:pStyle w:val="Odsekzoznamu"/>
        <w:numPr>
          <w:ilvl w:val="4"/>
          <w:numId w:val="43"/>
        </w:numPr>
        <w:jc w:val="both"/>
      </w:pPr>
      <w:r w:rsidRPr="00D95A9D">
        <w:t>Index – určuje poradie záznamu, od ktorého sa vráti ďalších N záznamov, pričom N je určený v atribúte veľkosť stránky</w:t>
      </w:r>
    </w:p>
    <w:p w14:paraId="6C052125" w14:textId="77777777" w:rsidR="002817BC" w:rsidRPr="00D95A9D" w:rsidRDefault="002817BC" w:rsidP="003F754B"/>
    <w:p w14:paraId="1BD5814E" w14:textId="77777777" w:rsidR="00504CC1" w:rsidRPr="00D95A9D" w:rsidRDefault="4B1F096C" w:rsidP="004E4EB5">
      <w:pPr>
        <w:pStyle w:val="Odsekzoznamu"/>
        <w:numPr>
          <w:ilvl w:val="0"/>
          <w:numId w:val="43"/>
        </w:numPr>
        <w:jc w:val="both"/>
      </w:pPr>
      <w:r w:rsidRPr="00D95A9D">
        <w:t xml:space="preserve">Vyšetrenie je sprístupňované zdravotníckemu pracovníkovi na základe oprávnení v súlade s platnou legislatívou: </w:t>
      </w:r>
    </w:p>
    <w:p w14:paraId="68CE405C" w14:textId="58423DCE" w:rsidR="00504CC1" w:rsidRPr="004211F0" w:rsidRDefault="6DE4F7B8" w:rsidP="00504CC1">
      <w:pPr>
        <w:pStyle w:val="Odsekzoznamu"/>
        <w:numPr>
          <w:ilvl w:val="1"/>
          <w:numId w:val="43"/>
        </w:numPr>
        <w:jc w:val="both"/>
        <w:rPr>
          <w:rFonts w:cs="Arial"/>
        </w:rPr>
      </w:pPr>
      <w:r w:rsidRPr="00D95A9D">
        <w:t>všeobecný kapitujúci lekár – všetky záznamy s citlivosťou „3“</w:t>
      </w:r>
      <w:r w:rsidR="00D15F78">
        <w:t>,</w:t>
      </w:r>
      <w:r w:rsidRPr="00D95A9D">
        <w:t xml:space="preserve"> pre citlivosť „5“ – </w:t>
      </w:r>
      <w:r w:rsidR="00DA22C5" w:rsidRPr="004211F0">
        <w:rPr>
          <w:rFonts w:cs="Arial"/>
        </w:rPr>
        <w:t>len na základe súhlasu pacienta prostredníctvom eID/ eDoPP</w:t>
      </w:r>
    </w:p>
    <w:p w14:paraId="4B87FE03" w14:textId="77777777" w:rsidR="006C32F1" w:rsidRPr="00D95A9D" w:rsidRDefault="6DE4F7B8" w:rsidP="003F754B">
      <w:pPr>
        <w:pStyle w:val="Odsekzoznamu"/>
        <w:numPr>
          <w:ilvl w:val="1"/>
          <w:numId w:val="43"/>
        </w:numPr>
        <w:jc w:val="both"/>
      </w:pPr>
      <w:r w:rsidRPr="00D95A9D">
        <w:t xml:space="preserve">ostatní zdravotnícki pracovníci (vrátane lekárov špecialistov) len na základe súhlasu pacienta prostredníctvom eID/ eDoPP </w:t>
      </w:r>
    </w:p>
    <w:p w14:paraId="3B2884D8" w14:textId="77777777" w:rsidR="00A356A9" w:rsidRPr="009A5B20" w:rsidRDefault="6DE4F7B8" w:rsidP="00B50180">
      <w:pPr>
        <w:pStyle w:val="Nadpis4"/>
      </w:pPr>
      <w:bookmarkStart w:id="39" w:name="_A4_–_Storno"/>
      <w:bookmarkStart w:id="40" w:name="_Toc56171939"/>
      <w:bookmarkEnd w:id="39"/>
      <w:r>
        <w:t>A4 – Storno vyšetrenia</w:t>
      </w:r>
      <w:bookmarkEnd w:id="40"/>
    </w:p>
    <w:p w14:paraId="1C7D1E73" w14:textId="77777777" w:rsidR="006C32F1" w:rsidRPr="00C26A9D" w:rsidRDefault="4B1F096C" w:rsidP="00C26A9D">
      <w:pPr>
        <w:rPr>
          <w:b/>
          <w:u w:val="single"/>
        </w:rPr>
      </w:pPr>
      <w:r w:rsidRPr="00C26A9D">
        <w:rPr>
          <w:b/>
          <w:u w:val="single"/>
        </w:rPr>
        <w:t>Popis procesu:</w:t>
      </w:r>
    </w:p>
    <w:p w14:paraId="0705DC4D" w14:textId="77777777" w:rsidR="006C32F1" w:rsidRPr="00D95A9D" w:rsidRDefault="006C32F1" w:rsidP="006C32F1"/>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7320"/>
      </w:tblGrid>
      <w:tr w:rsidR="00A356A9" w:rsidRPr="00D95A9D" w14:paraId="0E7DA0EF" w14:textId="77777777" w:rsidTr="2AE49D89">
        <w:tc>
          <w:tcPr>
            <w:tcW w:w="1134" w:type="dxa"/>
            <w:shd w:val="clear" w:color="auto" w:fill="002060"/>
          </w:tcPr>
          <w:p w14:paraId="06E12422" w14:textId="77777777" w:rsidR="00A356A9" w:rsidRPr="00D95A9D" w:rsidRDefault="4B1F096C" w:rsidP="4B1F096C">
            <w:pPr>
              <w:rPr>
                <w:sz w:val="18"/>
                <w:szCs w:val="18"/>
              </w:rPr>
            </w:pPr>
            <w:r w:rsidRPr="00D95A9D">
              <w:rPr>
                <w:sz w:val="18"/>
                <w:szCs w:val="18"/>
              </w:rPr>
              <w:t>Proces</w:t>
            </w:r>
          </w:p>
        </w:tc>
        <w:tc>
          <w:tcPr>
            <w:tcW w:w="7320" w:type="dxa"/>
            <w:shd w:val="clear" w:color="auto" w:fill="002060"/>
          </w:tcPr>
          <w:p w14:paraId="0633DBA3" w14:textId="77777777" w:rsidR="00A356A9" w:rsidRPr="00D95A9D" w:rsidRDefault="00A356A9" w:rsidP="0047683D">
            <w:pPr>
              <w:rPr>
                <w:sz w:val="18"/>
              </w:rPr>
            </w:pPr>
          </w:p>
        </w:tc>
      </w:tr>
      <w:tr w:rsidR="00A356A9" w:rsidRPr="00D95A9D" w14:paraId="610D3A1C" w14:textId="77777777" w:rsidTr="2AE49D89">
        <w:tc>
          <w:tcPr>
            <w:tcW w:w="1134" w:type="dxa"/>
          </w:tcPr>
          <w:p w14:paraId="0493A474" w14:textId="77777777" w:rsidR="00A356A9" w:rsidRPr="00D95A9D" w:rsidRDefault="4B1F096C" w:rsidP="4B1F096C">
            <w:pPr>
              <w:rPr>
                <w:sz w:val="18"/>
                <w:szCs w:val="18"/>
              </w:rPr>
            </w:pPr>
            <w:r w:rsidRPr="00D95A9D">
              <w:rPr>
                <w:sz w:val="18"/>
                <w:szCs w:val="18"/>
              </w:rPr>
              <w:t xml:space="preserve">Cieľ: </w:t>
            </w:r>
          </w:p>
        </w:tc>
        <w:tc>
          <w:tcPr>
            <w:tcW w:w="7320" w:type="dxa"/>
          </w:tcPr>
          <w:p w14:paraId="2F18AF63" w14:textId="77777777" w:rsidR="00A356A9" w:rsidRPr="00D95A9D" w:rsidRDefault="4B1F096C" w:rsidP="4B1F096C">
            <w:pPr>
              <w:pStyle w:val="Odsekzoznamu"/>
              <w:numPr>
                <w:ilvl w:val="0"/>
                <w:numId w:val="42"/>
              </w:numPr>
              <w:rPr>
                <w:sz w:val="18"/>
                <w:szCs w:val="18"/>
              </w:rPr>
            </w:pPr>
            <w:r w:rsidRPr="00D95A9D">
              <w:rPr>
                <w:sz w:val="18"/>
                <w:szCs w:val="18"/>
              </w:rPr>
              <w:t>Stornovanie záznamu z vyšetrenia, ktoré vzniklo z dôvodu administratívnej chyby (NIE klinického záveru!)</w:t>
            </w:r>
          </w:p>
        </w:tc>
      </w:tr>
      <w:tr w:rsidR="00A356A9" w:rsidRPr="00D95A9D" w14:paraId="0404DC73" w14:textId="77777777" w:rsidTr="2AE49D89">
        <w:tc>
          <w:tcPr>
            <w:tcW w:w="1134" w:type="dxa"/>
          </w:tcPr>
          <w:p w14:paraId="537B3982" w14:textId="77777777" w:rsidR="00A356A9" w:rsidRPr="00D95A9D" w:rsidRDefault="4B1F096C" w:rsidP="4B1F096C">
            <w:pPr>
              <w:rPr>
                <w:sz w:val="18"/>
                <w:szCs w:val="18"/>
              </w:rPr>
            </w:pPr>
            <w:r w:rsidRPr="00D95A9D">
              <w:rPr>
                <w:sz w:val="18"/>
                <w:szCs w:val="18"/>
              </w:rPr>
              <w:t>Vstup:</w:t>
            </w:r>
          </w:p>
        </w:tc>
        <w:tc>
          <w:tcPr>
            <w:tcW w:w="7320" w:type="dxa"/>
          </w:tcPr>
          <w:p w14:paraId="395A1B4D" w14:textId="77777777" w:rsidR="00A356A9" w:rsidRPr="00D95A9D" w:rsidRDefault="4B1F096C" w:rsidP="4B1F096C">
            <w:pPr>
              <w:pStyle w:val="Odsekzoznamu"/>
              <w:numPr>
                <w:ilvl w:val="0"/>
                <w:numId w:val="41"/>
              </w:numPr>
              <w:rPr>
                <w:sz w:val="18"/>
                <w:szCs w:val="18"/>
              </w:rPr>
            </w:pPr>
            <w:r w:rsidRPr="00D95A9D">
              <w:rPr>
                <w:sz w:val="18"/>
                <w:szCs w:val="18"/>
              </w:rPr>
              <w:t xml:space="preserve">Vytvorený elektronický záznam o vyšetrení </w:t>
            </w:r>
          </w:p>
          <w:p w14:paraId="50D6221A" w14:textId="77777777" w:rsidR="00A356A9" w:rsidRPr="00D95A9D" w:rsidRDefault="4B1F096C" w:rsidP="4B1F096C">
            <w:pPr>
              <w:pStyle w:val="Odsekzoznamu"/>
              <w:numPr>
                <w:ilvl w:val="0"/>
                <w:numId w:val="41"/>
              </w:numPr>
              <w:rPr>
                <w:sz w:val="18"/>
                <w:szCs w:val="18"/>
              </w:rPr>
            </w:pPr>
            <w:r w:rsidRPr="00D95A9D">
              <w:rPr>
                <w:sz w:val="18"/>
                <w:szCs w:val="18"/>
              </w:rPr>
              <w:t>Autentifikovaný zdravotnícky pracovník a odborný útvar na ktorom pracuje</w:t>
            </w:r>
          </w:p>
          <w:p w14:paraId="41E72413" w14:textId="77777777" w:rsidR="00A356A9" w:rsidRPr="00D95A9D" w:rsidRDefault="4B1F096C" w:rsidP="4B1F096C">
            <w:pPr>
              <w:pStyle w:val="Odsekzoznamu"/>
              <w:numPr>
                <w:ilvl w:val="0"/>
                <w:numId w:val="41"/>
              </w:numPr>
              <w:rPr>
                <w:sz w:val="18"/>
                <w:szCs w:val="18"/>
              </w:rPr>
            </w:pPr>
            <w:r w:rsidRPr="00D95A9D">
              <w:rPr>
                <w:sz w:val="18"/>
                <w:szCs w:val="18"/>
              </w:rPr>
              <w:t xml:space="preserve">Identifikovaný pacient </w:t>
            </w:r>
          </w:p>
          <w:p w14:paraId="5B5FC491" w14:textId="77777777" w:rsidR="00A356A9" w:rsidRPr="00D95A9D" w:rsidRDefault="4B1F096C" w:rsidP="4B1F096C">
            <w:pPr>
              <w:pStyle w:val="Odsekzoznamu"/>
              <w:numPr>
                <w:ilvl w:val="0"/>
                <w:numId w:val="41"/>
              </w:numPr>
              <w:rPr>
                <w:sz w:val="18"/>
                <w:szCs w:val="18"/>
              </w:rPr>
            </w:pPr>
            <w:r w:rsidRPr="00D95A9D">
              <w:rPr>
                <w:sz w:val="18"/>
                <w:szCs w:val="18"/>
              </w:rPr>
              <w:t xml:space="preserve">Požiadavka na storno záznamu </w:t>
            </w:r>
          </w:p>
        </w:tc>
      </w:tr>
      <w:tr w:rsidR="00A356A9" w:rsidRPr="00D95A9D" w14:paraId="09039C1E" w14:textId="77777777" w:rsidTr="2AE49D89">
        <w:tc>
          <w:tcPr>
            <w:tcW w:w="1134" w:type="dxa"/>
          </w:tcPr>
          <w:p w14:paraId="4989DF39" w14:textId="77777777" w:rsidR="00A356A9" w:rsidRPr="00D95A9D" w:rsidRDefault="4B1F096C" w:rsidP="4B1F096C">
            <w:pPr>
              <w:rPr>
                <w:sz w:val="18"/>
                <w:szCs w:val="18"/>
              </w:rPr>
            </w:pPr>
            <w:r w:rsidRPr="00D95A9D">
              <w:rPr>
                <w:sz w:val="18"/>
                <w:szCs w:val="18"/>
              </w:rPr>
              <w:t>Výstup:</w:t>
            </w:r>
          </w:p>
        </w:tc>
        <w:tc>
          <w:tcPr>
            <w:tcW w:w="7320" w:type="dxa"/>
          </w:tcPr>
          <w:p w14:paraId="4945776E" w14:textId="77777777" w:rsidR="00A356A9" w:rsidRPr="00D95A9D" w:rsidRDefault="4B1F096C" w:rsidP="4B1F096C">
            <w:pPr>
              <w:pStyle w:val="Odsekzoznamu"/>
              <w:numPr>
                <w:ilvl w:val="0"/>
                <w:numId w:val="43"/>
              </w:numPr>
              <w:rPr>
                <w:sz w:val="18"/>
                <w:szCs w:val="18"/>
              </w:rPr>
            </w:pPr>
            <w:r w:rsidRPr="00D95A9D">
              <w:rPr>
                <w:sz w:val="18"/>
                <w:szCs w:val="18"/>
              </w:rPr>
              <w:t>Elektronický záznam stornovaný so zaevidovaným dôvodom storna</w:t>
            </w:r>
          </w:p>
        </w:tc>
      </w:tr>
      <w:tr w:rsidR="00A356A9" w:rsidRPr="00D95A9D" w14:paraId="33598639" w14:textId="77777777" w:rsidTr="2AE49D89">
        <w:trPr>
          <w:trHeight w:val="381"/>
        </w:trPr>
        <w:tc>
          <w:tcPr>
            <w:tcW w:w="1134" w:type="dxa"/>
          </w:tcPr>
          <w:p w14:paraId="6A88E69D" w14:textId="77777777" w:rsidR="00A356A9" w:rsidRPr="00D95A9D" w:rsidRDefault="4B1F096C" w:rsidP="4B1F096C">
            <w:pPr>
              <w:rPr>
                <w:sz w:val="18"/>
                <w:szCs w:val="18"/>
              </w:rPr>
            </w:pPr>
            <w:r w:rsidRPr="00D95A9D">
              <w:rPr>
                <w:sz w:val="18"/>
                <w:szCs w:val="18"/>
              </w:rPr>
              <w:t>Scenáre použitia:</w:t>
            </w:r>
          </w:p>
        </w:tc>
        <w:tc>
          <w:tcPr>
            <w:tcW w:w="7320" w:type="dxa"/>
          </w:tcPr>
          <w:p w14:paraId="21040C53" w14:textId="48AE3EAD" w:rsidR="00A356A9" w:rsidRPr="00D95A9D" w:rsidRDefault="00DB2889" w:rsidP="4B1F096C">
            <w:pPr>
              <w:pStyle w:val="Odsekzoznamu"/>
              <w:numPr>
                <w:ilvl w:val="0"/>
                <w:numId w:val="43"/>
              </w:numPr>
              <w:rPr>
                <w:sz w:val="18"/>
                <w:szCs w:val="18"/>
              </w:rPr>
            </w:pPr>
            <w:hyperlink w:anchor="_StornujZaznamOVysetreni_v5" w:history="1">
              <w:r w:rsidR="4B1F096C" w:rsidRPr="00D95A9D">
                <w:rPr>
                  <w:rStyle w:val="Hypertextovprepojenie"/>
                  <w:sz w:val="18"/>
                  <w:szCs w:val="18"/>
                </w:rPr>
                <w:t>eV_01_29 – Storno záznamu z vyšetrenia</w:t>
              </w:r>
            </w:hyperlink>
          </w:p>
        </w:tc>
      </w:tr>
      <w:tr w:rsidR="00A356A9" w:rsidRPr="00D95A9D" w14:paraId="22911397" w14:textId="77777777" w:rsidTr="2AE49D89">
        <w:tc>
          <w:tcPr>
            <w:tcW w:w="1134" w:type="dxa"/>
          </w:tcPr>
          <w:p w14:paraId="0C7F09C8" w14:textId="77777777" w:rsidR="00A356A9" w:rsidRPr="00D95A9D" w:rsidRDefault="4B1F096C" w:rsidP="4B1F096C">
            <w:pPr>
              <w:rPr>
                <w:sz w:val="18"/>
                <w:szCs w:val="18"/>
              </w:rPr>
            </w:pPr>
            <w:r w:rsidRPr="00D95A9D">
              <w:rPr>
                <w:sz w:val="18"/>
                <w:szCs w:val="18"/>
              </w:rPr>
              <w:t>Služby:</w:t>
            </w:r>
          </w:p>
        </w:tc>
        <w:tc>
          <w:tcPr>
            <w:tcW w:w="7320" w:type="dxa"/>
          </w:tcPr>
          <w:p w14:paraId="00A705AB" w14:textId="0049FEFA" w:rsidR="00A356A9" w:rsidRPr="00D95A9D" w:rsidRDefault="00DB2889" w:rsidP="4B1F096C">
            <w:pPr>
              <w:pStyle w:val="Odsekzoznamu"/>
              <w:keepNext/>
              <w:numPr>
                <w:ilvl w:val="0"/>
                <w:numId w:val="43"/>
              </w:numPr>
              <w:rPr>
                <w:sz w:val="18"/>
                <w:szCs w:val="18"/>
              </w:rPr>
            </w:pPr>
            <w:hyperlink w:anchor="_StornujZaznamOVysetreni_v5" w:history="1">
              <w:r w:rsidR="4B1F096C" w:rsidRPr="00D95A9D">
                <w:rPr>
                  <w:rStyle w:val="Hypertextovprepojenie"/>
                  <w:sz w:val="18"/>
                  <w:szCs w:val="18"/>
                </w:rPr>
                <w:t>StornujZaznamOVysetreni_v</w:t>
              </w:r>
            </w:hyperlink>
            <w:r w:rsidR="007D7ABB">
              <w:rPr>
                <w:rStyle w:val="Hypertextovprepojenie"/>
                <w:sz w:val="18"/>
                <w:szCs w:val="18"/>
              </w:rPr>
              <w:t>6</w:t>
            </w:r>
          </w:p>
        </w:tc>
      </w:tr>
    </w:tbl>
    <w:p w14:paraId="32A9509D" w14:textId="7870BB36" w:rsidR="00A356A9" w:rsidRPr="00D95A9D" w:rsidRDefault="00D35EF9" w:rsidP="4B1F096C">
      <w:pPr>
        <w:pStyle w:val="Popis"/>
        <w:rPr>
          <w:lang w:val="sk-SK"/>
        </w:rPr>
      </w:pPr>
      <w:bookmarkStart w:id="41" w:name="_Toc25934350"/>
      <w:r w:rsidRPr="00D95A9D">
        <w:rPr>
          <w:lang w:val="sk-SK"/>
        </w:rPr>
        <w:t xml:space="preserve">Tabuľka </w:t>
      </w:r>
      <w:r w:rsidR="00AB647A">
        <w:rPr>
          <w:lang w:val="sk-SK"/>
        </w:rPr>
        <w:fldChar w:fldCharType="begin"/>
      </w:r>
      <w:r w:rsidR="00AB647A">
        <w:rPr>
          <w:lang w:val="sk-SK"/>
        </w:rPr>
        <w:instrText xml:space="preserve"> SEQ Tabuľka \* ARABIC </w:instrText>
      </w:r>
      <w:r w:rsidR="00AB647A">
        <w:rPr>
          <w:lang w:val="sk-SK"/>
        </w:rPr>
        <w:fldChar w:fldCharType="separate"/>
      </w:r>
      <w:r w:rsidR="005C30E5">
        <w:rPr>
          <w:noProof/>
          <w:lang w:val="sk-SK"/>
        </w:rPr>
        <w:t>11</w:t>
      </w:r>
      <w:r w:rsidR="00AB647A">
        <w:rPr>
          <w:lang w:val="sk-SK"/>
        </w:rPr>
        <w:fldChar w:fldCharType="end"/>
      </w:r>
      <w:r w:rsidR="0023568C">
        <w:rPr>
          <w:lang w:val="sk-SK"/>
        </w:rPr>
        <w:t xml:space="preserve">: </w:t>
      </w:r>
      <w:r w:rsidRPr="00A73064">
        <w:rPr>
          <w:b w:val="0"/>
          <w:lang w:val="sk-SK"/>
        </w:rPr>
        <w:t>Storno</w:t>
      </w:r>
      <w:bookmarkEnd w:id="41"/>
    </w:p>
    <w:p w14:paraId="24866453" w14:textId="77777777" w:rsidR="006C32F1" w:rsidRPr="00C26A9D" w:rsidRDefault="4B1F096C" w:rsidP="00C26A9D">
      <w:pPr>
        <w:rPr>
          <w:b/>
          <w:u w:val="single"/>
        </w:rPr>
      </w:pPr>
      <w:r w:rsidRPr="00C26A9D">
        <w:rPr>
          <w:b/>
          <w:u w:val="single"/>
        </w:rPr>
        <w:lastRenderedPageBreak/>
        <w:t>Všeobecné implementačné pravidlá:</w:t>
      </w:r>
    </w:p>
    <w:p w14:paraId="52C398B5" w14:textId="77777777" w:rsidR="007C5EDF" w:rsidRPr="00D95A9D" w:rsidRDefault="007C5EDF" w:rsidP="41AC5E7D">
      <w:pPr>
        <w:ind w:left="708"/>
        <w:rPr>
          <w:b/>
          <w:bCs/>
          <w:u w:val="single"/>
        </w:rPr>
      </w:pPr>
    </w:p>
    <w:p w14:paraId="34C64410" w14:textId="77777777" w:rsidR="007C5EDF" w:rsidRPr="00D95A9D" w:rsidRDefault="4B1F096C" w:rsidP="007C5EDF">
      <w:r w:rsidRPr="00D95A9D">
        <w:t xml:space="preserve">Pre úspešné storno záznamu o vyšetrení je potrebné </w:t>
      </w:r>
      <w:r w:rsidR="0071069F" w:rsidRPr="00D95A9D">
        <w:t>v XML naplniť nasledovné elementy (</w:t>
      </w:r>
      <w:r w:rsidR="0071069F" w:rsidRPr="00D95A9D">
        <w:rPr>
          <w:b/>
        </w:rPr>
        <w:t>popis pre plnenie spoločných atribútov je uvedený v dokumente x070</w:t>
      </w:r>
      <w:r w:rsidR="0071069F" w:rsidRPr="00D95A9D">
        <w:t>)</w:t>
      </w:r>
      <w:r w:rsidRPr="00D95A9D">
        <w:t>:</w:t>
      </w:r>
    </w:p>
    <w:p w14:paraId="352DF5FA" w14:textId="77777777" w:rsidR="007C5EDF" w:rsidRPr="00D95A9D" w:rsidRDefault="4B1F096C" w:rsidP="007C5EDF">
      <w:pPr>
        <w:pStyle w:val="Odsekzoznamu"/>
        <w:numPr>
          <w:ilvl w:val="0"/>
          <w:numId w:val="43"/>
        </w:numPr>
        <w:jc w:val="both"/>
      </w:pPr>
      <w:r w:rsidRPr="00D95A9D">
        <w:t xml:space="preserve">Časť záznamu Body: </w:t>
      </w:r>
    </w:p>
    <w:p w14:paraId="3F423B55" w14:textId="77777777" w:rsidR="007C5EDF" w:rsidRPr="00D95A9D" w:rsidRDefault="6DE4F7B8" w:rsidP="007C5EDF">
      <w:pPr>
        <w:pStyle w:val="Odsekzoznamu"/>
        <w:numPr>
          <w:ilvl w:val="1"/>
          <w:numId w:val="43"/>
        </w:numPr>
        <w:jc w:val="both"/>
      </w:pPr>
      <w:r w:rsidRPr="00D95A9D">
        <w:t>Data </w:t>
      </w:r>
    </w:p>
    <w:p w14:paraId="6AEAF89A" w14:textId="77777777" w:rsidR="007C5EDF" w:rsidRPr="00D95A9D" w:rsidRDefault="4B1F096C" w:rsidP="007C5EDF">
      <w:pPr>
        <w:pStyle w:val="Odsekzoznamu"/>
        <w:numPr>
          <w:ilvl w:val="1"/>
          <w:numId w:val="43"/>
        </w:numPr>
        <w:ind w:left="1776"/>
        <w:jc w:val="both"/>
      </w:pPr>
      <w:r w:rsidRPr="00D95A9D">
        <w:t>EHR_EXTRACT</w:t>
      </w:r>
    </w:p>
    <w:p w14:paraId="53502C26" w14:textId="77777777" w:rsidR="007C5EDF" w:rsidRPr="00D95A9D" w:rsidRDefault="4B1F096C" w:rsidP="007C5EDF">
      <w:pPr>
        <w:pStyle w:val="Odsekzoznamu"/>
        <w:numPr>
          <w:ilvl w:val="2"/>
          <w:numId w:val="43"/>
        </w:numPr>
        <w:ind w:left="2496"/>
        <w:jc w:val="both"/>
      </w:pPr>
      <w:r w:rsidRPr="00D95A9D">
        <w:t xml:space="preserve">EHR_SYSTEM – OID z číselníka </w:t>
      </w:r>
      <w:r w:rsidRPr="00D95A9D">
        <w:rPr>
          <w:color w:val="263238"/>
        </w:rPr>
        <w:t>1.3.158.00165387.100.30.20</w:t>
      </w:r>
    </w:p>
    <w:p w14:paraId="45BA7F8D" w14:textId="77777777" w:rsidR="007C5EDF" w:rsidRPr="00D95A9D" w:rsidRDefault="6DE4F7B8" w:rsidP="007C5EDF">
      <w:pPr>
        <w:pStyle w:val="Odsekzoznamu"/>
        <w:numPr>
          <w:ilvl w:val="2"/>
          <w:numId w:val="43"/>
        </w:numPr>
        <w:ind w:left="2496"/>
      </w:pPr>
      <w:r w:rsidRPr="00D95A9D">
        <w:t>Subject_of_care – šifrovaný identifikátor pacienta – ESID, ktorý je generovaný službou CC CreateESID so vstupnými parametrami:</w:t>
      </w:r>
    </w:p>
    <w:p w14:paraId="1EBC2495" w14:textId="77777777" w:rsidR="00DF26CF" w:rsidRPr="00D95A9D" w:rsidRDefault="00DF26CF" w:rsidP="00DF26CF">
      <w:pPr>
        <w:pStyle w:val="Odsekzoznamu"/>
        <w:numPr>
          <w:ilvl w:val="3"/>
          <w:numId w:val="43"/>
        </w:numPr>
      </w:pPr>
      <w:r w:rsidRPr="00D95A9D">
        <w:t>identifikátor prijímateľa zdravotnej starostlivosti</w:t>
      </w:r>
    </w:p>
    <w:p w14:paraId="32D4323C" w14:textId="77777777" w:rsidR="007C5EDF" w:rsidRPr="00D95A9D" w:rsidRDefault="00DF26CF" w:rsidP="00DF26CF">
      <w:pPr>
        <w:pStyle w:val="Odsekzoznamu"/>
        <w:numPr>
          <w:ilvl w:val="3"/>
          <w:numId w:val="43"/>
        </w:numPr>
      </w:pPr>
      <w:r w:rsidRPr="00D95A9D">
        <w:t>výstup z volania metódy GetSamlTokenForHealthProfessional</w:t>
      </w:r>
    </w:p>
    <w:p w14:paraId="1197F3ED" w14:textId="77777777" w:rsidR="007C5EDF" w:rsidRPr="00D95A9D" w:rsidRDefault="6DE4F7B8" w:rsidP="007C5EDF">
      <w:pPr>
        <w:pStyle w:val="Odsekzoznamu"/>
        <w:numPr>
          <w:ilvl w:val="2"/>
          <w:numId w:val="43"/>
        </w:numPr>
        <w:ind w:left="2496"/>
      </w:pPr>
      <w:r w:rsidRPr="00D95A9D">
        <w:t>Time_created – dátum a čas vytvorenia správy</w:t>
      </w:r>
      <w:r w:rsidR="00496D74" w:rsidRPr="5A109AD4">
        <w:t>,</w:t>
      </w:r>
      <w:r w:rsidRPr="00D95A9D">
        <w:t xml:space="preserve"> v UTC formáte</w:t>
      </w:r>
    </w:p>
    <w:p w14:paraId="0D75938F" w14:textId="77777777" w:rsidR="007C5EDF" w:rsidRPr="00D95A9D" w:rsidRDefault="6DE4F7B8" w:rsidP="007C5EDF">
      <w:pPr>
        <w:pStyle w:val="Odsekzoznamu"/>
        <w:numPr>
          <w:ilvl w:val="2"/>
          <w:numId w:val="43"/>
        </w:numPr>
        <w:ind w:left="2496"/>
      </w:pPr>
      <w:r w:rsidRPr="00D95A9D">
        <w:t xml:space="preserve">rm_id – s konštantou EN – 13606, ktorý stanovuje používanú metodika </w:t>
      </w:r>
    </w:p>
    <w:p w14:paraId="72AA7ADC" w14:textId="77777777" w:rsidR="007C5EDF" w:rsidRPr="00D95A9D" w:rsidRDefault="6DE4F7B8" w:rsidP="007C5EDF">
      <w:pPr>
        <w:pStyle w:val="Odsekzoznamu"/>
        <w:numPr>
          <w:ilvl w:val="2"/>
          <w:numId w:val="43"/>
        </w:numPr>
        <w:ind w:left="2496"/>
      </w:pPr>
      <w:r w:rsidRPr="00D95A9D">
        <w:t>all_compositions</w:t>
      </w:r>
    </w:p>
    <w:p w14:paraId="113846AE" w14:textId="77777777" w:rsidR="007C5EDF" w:rsidRPr="00D95A9D" w:rsidRDefault="6DE4F7B8" w:rsidP="007C5EDF">
      <w:pPr>
        <w:pStyle w:val="Odsekzoznamu"/>
        <w:numPr>
          <w:ilvl w:val="3"/>
          <w:numId w:val="43"/>
        </w:numPr>
        <w:ind w:left="3216"/>
      </w:pPr>
      <w:r w:rsidRPr="00D95A9D">
        <w:t>name – konštanta „simple_text“</w:t>
      </w:r>
    </w:p>
    <w:p w14:paraId="36FC4552" w14:textId="77777777" w:rsidR="007C5EDF" w:rsidRPr="00D95A9D" w:rsidRDefault="6DE4F7B8" w:rsidP="007C5EDF">
      <w:pPr>
        <w:pStyle w:val="Odsekzoznamu"/>
        <w:numPr>
          <w:ilvl w:val="3"/>
          <w:numId w:val="43"/>
        </w:numPr>
        <w:ind w:left="3216"/>
      </w:pPr>
      <w:r w:rsidRPr="00D95A9D">
        <w:t>synthesised – uvádza sa hodnota TRUE</w:t>
      </w:r>
    </w:p>
    <w:p w14:paraId="06FC38E7" w14:textId="77777777" w:rsidR="007C5EDF" w:rsidRPr="00D95A9D" w:rsidRDefault="6DE4F7B8" w:rsidP="007C5EDF">
      <w:pPr>
        <w:pStyle w:val="Odsekzoznamu"/>
        <w:numPr>
          <w:ilvl w:val="3"/>
          <w:numId w:val="43"/>
        </w:numPr>
        <w:ind w:left="3216"/>
      </w:pPr>
      <w:r w:rsidRPr="00D95A9D">
        <w:t>content, ktorý je vždy typu ENTRY v rámci ktorého sú evidované:</w:t>
      </w:r>
    </w:p>
    <w:p w14:paraId="151FAECB" w14:textId="77777777" w:rsidR="007C5EDF" w:rsidRPr="00D95A9D" w:rsidRDefault="4B1F096C" w:rsidP="007C5EDF">
      <w:pPr>
        <w:pStyle w:val="Odsekzoznamu"/>
        <w:numPr>
          <w:ilvl w:val="3"/>
          <w:numId w:val="43"/>
        </w:numPr>
        <w:ind w:left="3216"/>
      </w:pPr>
      <w:r w:rsidRPr="00D95A9D">
        <w:t>identifikátory</w:t>
      </w:r>
    </w:p>
    <w:p w14:paraId="7B81500C" w14:textId="77777777" w:rsidR="007C5EDF" w:rsidRPr="00D95A9D" w:rsidRDefault="6DE4F7B8" w:rsidP="007C5EDF">
      <w:pPr>
        <w:pStyle w:val="Odsekzoznamu"/>
        <w:numPr>
          <w:ilvl w:val="4"/>
          <w:numId w:val="43"/>
        </w:numPr>
        <w:ind w:left="3936"/>
      </w:pPr>
      <w:r w:rsidRPr="00D95A9D">
        <w:t> name – originalText –</w:t>
      </w:r>
    </w:p>
    <w:p w14:paraId="2AE8E64E" w14:textId="77777777" w:rsidR="007C5EDF" w:rsidRPr="00D95A9D" w:rsidRDefault="4B1F096C" w:rsidP="007C5EDF">
      <w:pPr>
        <w:pStyle w:val="Odsekzoznamu"/>
        <w:numPr>
          <w:ilvl w:val="5"/>
          <w:numId w:val="43"/>
        </w:numPr>
      </w:pPr>
      <w:r w:rsidRPr="00D95A9D">
        <w:t>Dôvod storna – konkrétny dôvod pre storno</w:t>
      </w:r>
    </w:p>
    <w:p w14:paraId="43D8013F" w14:textId="77777777" w:rsidR="007C5EDF" w:rsidRPr="00D95A9D" w:rsidRDefault="6DE4F7B8" w:rsidP="007C5EDF">
      <w:pPr>
        <w:pStyle w:val="Odsekzoznamu"/>
        <w:numPr>
          <w:ilvl w:val="4"/>
          <w:numId w:val="43"/>
        </w:numPr>
        <w:ind w:left="3936"/>
      </w:pPr>
      <w:r w:rsidRPr="00D95A9D">
        <w:t>archetype_id</w:t>
      </w:r>
    </w:p>
    <w:p w14:paraId="50B4AF98" w14:textId="77777777" w:rsidR="007C5EDF" w:rsidRPr="00D95A9D" w:rsidRDefault="4B1F096C" w:rsidP="007C5EDF">
      <w:pPr>
        <w:pStyle w:val="Odsekzoznamu"/>
        <w:numPr>
          <w:ilvl w:val="5"/>
          <w:numId w:val="43"/>
        </w:numPr>
      </w:pPr>
      <w:r w:rsidRPr="00D95A9D">
        <w:t>podľa konkrétneho typu záznamu, ktorý je odoslaný do NZIS – napr. ENTRY daný procesným scenárom</w:t>
      </w:r>
    </w:p>
    <w:p w14:paraId="3EC12EAA" w14:textId="77777777" w:rsidR="007C5EDF" w:rsidRPr="00D95A9D" w:rsidRDefault="6DE4F7B8" w:rsidP="007C5EDF">
      <w:pPr>
        <w:pStyle w:val="Odsekzoznamu"/>
        <w:numPr>
          <w:ilvl w:val="4"/>
          <w:numId w:val="43"/>
        </w:numPr>
        <w:ind w:left="3936"/>
      </w:pPr>
      <w:r w:rsidRPr="00D95A9D">
        <w:t>RC_ID, ktorý je povinný IS PZS vytvoriť na základe metodiky uvedenej v x070 – Detailna_specifikacia_rozhrania_Volanie_sluzieb – kapitola 5.4.4. – Identifikácia zdravotných záznamov</w:t>
      </w:r>
    </w:p>
    <w:p w14:paraId="1427FE6F" w14:textId="77777777" w:rsidR="007C5EDF" w:rsidRPr="00D95A9D" w:rsidRDefault="6DE4F7B8" w:rsidP="007C5EDF">
      <w:pPr>
        <w:pStyle w:val="Odsekzoznamu"/>
        <w:numPr>
          <w:ilvl w:val="6"/>
          <w:numId w:val="43"/>
        </w:numPr>
        <w:ind w:left="5376"/>
      </w:pPr>
      <w:r w:rsidRPr="00D95A9D">
        <w:t>Root</w:t>
      </w:r>
    </w:p>
    <w:p w14:paraId="5D58B786" w14:textId="77777777" w:rsidR="007C5EDF" w:rsidRPr="00D95A9D" w:rsidRDefault="4B1F096C" w:rsidP="007C5EDF">
      <w:pPr>
        <w:pStyle w:val="Odsekzoznamu"/>
        <w:numPr>
          <w:ilvl w:val="6"/>
          <w:numId w:val="43"/>
        </w:numPr>
        <w:ind w:left="5376"/>
      </w:pPr>
      <w:r w:rsidRPr="00D95A9D">
        <w:t xml:space="preserve">OID záznamu – </w:t>
      </w:r>
    </w:p>
    <w:p w14:paraId="2F85694C" w14:textId="77777777" w:rsidR="007C5EDF" w:rsidRPr="00D95A9D" w:rsidRDefault="4B1F096C" w:rsidP="007C5EDF">
      <w:pPr>
        <w:pStyle w:val="Odsekzoznamu"/>
        <w:numPr>
          <w:ilvl w:val="7"/>
          <w:numId w:val="43"/>
        </w:numPr>
        <w:ind w:left="6096"/>
      </w:pPr>
      <w:r w:rsidRPr="00D95A9D">
        <w:t>1.3.158.00165387.100.60.80 - Záznam o zobrazovacom vyšetrení</w:t>
      </w:r>
    </w:p>
    <w:p w14:paraId="2C254561" w14:textId="77777777" w:rsidR="007C5EDF" w:rsidRPr="00D95A9D" w:rsidRDefault="4B1F096C" w:rsidP="007C5EDF">
      <w:pPr>
        <w:pStyle w:val="Odsekzoznamu"/>
        <w:numPr>
          <w:ilvl w:val="7"/>
          <w:numId w:val="43"/>
        </w:numPr>
        <w:ind w:left="6096"/>
      </w:pPr>
      <w:r w:rsidRPr="00D95A9D">
        <w:t>1.3.158.00165387.100.60.90 - Záznam o odbornom</w:t>
      </w:r>
    </w:p>
    <w:p w14:paraId="2CE359A1" w14:textId="77777777" w:rsidR="007C5EDF" w:rsidRPr="00D95A9D" w:rsidRDefault="4B1F096C" w:rsidP="007C5EDF">
      <w:pPr>
        <w:pStyle w:val="Odsekzoznamu"/>
        <w:numPr>
          <w:ilvl w:val="7"/>
          <w:numId w:val="43"/>
        </w:numPr>
        <w:ind w:left="6096"/>
      </w:pPr>
      <w:r w:rsidRPr="00D95A9D">
        <w:t> vyšetrení</w:t>
      </w:r>
    </w:p>
    <w:p w14:paraId="28F24297" w14:textId="77777777" w:rsidR="007C5EDF" w:rsidRPr="00D95A9D" w:rsidRDefault="4B1F096C" w:rsidP="007C5EDF">
      <w:pPr>
        <w:pStyle w:val="Odsekzoznamu"/>
        <w:numPr>
          <w:ilvl w:val="7"/>
          <w:numId w:val="43"/>
        </w:numPr>
        <w:ind w:left="6096"/>
      </w:pPr>
      <w:r w:rsidRPr="00D95A9D">
        <w:t>1.3.158.00165387.100.60.100 - Lekárska prepúšťacia správa</w:t>
      </w:r>
    </w:p>
    <w:p w14:paraId="70F1712C" w14:textId="77777777" w:rsidR="007C5EDF" w:rsidRPr="00D95A9D" w:rsidRDefault="4B1F096C" w:rsidP="007C5EDF">
      <w:pPr>
        <w:pStyle w:val="Odsekzoznamu"/>
        <w:numPr>
          <w:ilvl w:val="7"/>
          <w:numId w:val="43"/>
        </w:numPr>
        <w:ind w:left="6096"/>
      </w:pPr>
      <w:r w:rsidRPr="00D95A9D">
        <w:t>1.3.158.00165387.100.60.110 - Výmenný lístok</w:t>
      </w:r>
    </w:p>
    <w:p w14:paraId="798F8869" w14:textId="77777777" w:rsidR="007C5EDF" w:rsidRPr="00D95A9D" w:rsidRDefault="6DE4F7B8" w:rsidP="007C5EDF">
      <w:pPr>
        <w:pStyle w:val="Odsekzoznamu"/>
        <w:numPr>
          <w:ilvl w:val="4"/>
          <w:numId w:val="43"/>
        </w:numPr>
        <w:ind w:left="3936"/>
      </w:pPr>
      <w:r w:rsidRPr="00D95A9D">
        <w:t>synthesised – uvádza sa hodnota FALSE</w:t>
      </w:r>
    </w:p>
    <w:p w14:paraId="127125D9" w14:textId="77777777" w:rsidR="007C5EDF" w:rsidRPr="00D95A9D" w:rsidRDefault="6DE4F7B8" w:rsidP="007C5EDF">
      <w:pPr>
        <w:pStyle w:val="Odsekzoznamu"/>
        <w:numPr>
          <w:ilvl w:val="4"/>
          <w:numId w:val="43"/>
        </w:numPr>
        <w:ind w:left="3936"/>
      </w:pPr>
      <w:r w:rsidRPr="00D95A9D">
        <w:t xml:space="preserve">Sensitivity – citlivosť údajov, ktorá sa líši v závislosti od procesného scenáru služieb – napĺňané hodnoty „3“ alebo „5“ </w:t>
      </w:r>
    </w:p>
    <w:p w14:paraId="19C5B97F" w14:textId="77777777" w:rsidR="007C5EDF" w:rsidRPr="00D95A9D" w:rsidRDefault="6DE4F7B8" w:rsidP="007C5EDF">
      <w:pPr>
        <w:pStyle w:val="Odsekzoznamu"/>
        <w:numPr>
          <w:ilvl w:val="4"/>
          <w:numId w:val="43"/>
        </w:numPr>
        <w:ind w:left="3936"/>
      </w:pPr>
      <w:r w:rsidRPr="00D95A9D">
        <w:t>Feeder_audit:</w:t>
      </w:r>
    </w:p>
    <w:p w14:paraId="5169F170" w14:textId="77777777" w:rsidR="007C5EDF" w:rsidRPr="00D95A9D" w:rsidRDefault="4B1F096C" w:rsidP="007C5EDF">
      <w:pPr>
        <w:pStyle w:val="Odsekzoznamu"/>
        <w:numPr>
          <w:ilvl w:val="5"/>
          <w:numId w:val="43"/>
        </w:numPr>
      </w:pPr>
      <w:r w:rsidRPr="00D95A9D">
        <w:t>EHR_SYTEM popísané v časti EHR_EXTRACT</w:t>
      </w:r>
    </w:p>
    <w:p w14:paraId="68602748" w14:textId="77777777" w:rsidR="007C5EDF" w:rsidRPr="00D95A9D" w:rsidRDefault="6DE4F7B8" w:rsidP="007C5EDF">
      <w:pPr>
        <w:pStyle w:val="Odsekzoznamu"/>
        <w:numPr>
          <w:ilvl w:val="5"/>
          <w:numId w:val="43"/>
        </w:numPr>
      </w:pPr>
      <w:r w:rsidRPr="00D95A9D">
        <w:t xml:space="preserve">Time_commited – </w:t>
      </w:r>
      <w:r w:rsidR="00E45BB0" w:rsidRPr="00D95A9D">
        <w:t>dátum a čas v UTC formáte, ktorý eviduje dátum a čas potvrdenia (uloženia) záznamu v IS PZS</w:t>
      </w:r>
    </w:p>
    <w:p w14:paraId="4BCFEDF1" w14:textId="77777777" w:rsidR="007C5EDF" w:rsidRPr="00D95A9D" w:rsidRDefault="6DE4F7B8" w:rsidP="007C5EDF">
      <w:pPr>
        <w:pStyle w:val="Odsekzoznamu"/>
        <w:numPr>
          <w:ilvl w:val="5"/>
          <w:numId w:val="43"/>
        </w:numPr>
      </w:pPr>
      <w:r w:rsidRPr="00D95A9D">
        <w:t>Commiter – Identifikátor lekára, ktorý odoslal záznam do NZIS výber z registra 1.3.158.00165387.100.40.90 napĺňané JRÚZ ID</w:t>
      </w:r>
    </w:p>
    <w:p w14:paraId="02E808E7" w14:textId="77777777" w:rsidR="007C5EDF" w:rsidRPr="00D95A9D" w:rsidRDefault="6DE4F7B8" w:rsidP="007C5EDF">
      <w:pPr>
        <w:pStyle w:val="Odsekzoznamu"/>
        <w:numPr>
          <w:ilvl w:val="5"/>
          <w:numId w:val="43"/>
        </w:numPr>
      </w:pPr>
      <w:r w:rsidRPr="00D95A9D">
        <w:t>Version_status  - VER04</w:t>
      </w:r>
    </w:p>
    <w:p w14:paraId="1AAA2AEF" w14:textId="77777777" w:rsidR="007C5EDF" w:rsidRPr="00D95A9D" w:rsidRDefault="6DE4F7B8" w:rsidP="007C5EDF">
      <w:pPr>
        <w:pStyle w:val="Odsekzoznamu"/>
        <w:numPr>
          <w:ilvl w:val="5"/>
          <w:numId w:val="43"/>
        </w:numPr>
      </w:pPr>
      <w:r w:rsidRPr="00D95A9D">
        <w:t>Previous_version – identifikátor pôvodného záznamu, ktorý je stornovaný:</w:t>
      </w:r>
    </w:p>
    <w:p w14:paraId="0D3DE254" w14:textId="77777777" w:rsidR="007C5EDF" w:rsidRPr="00D95A9D" w:rsidRDefault="4B1F096C" w:rsidP="007C5EDF">
      <w:pPr>
        <w:pStyle w:val="Odsekzoznamu"/>
        <w:numPr>
          <w:ilvl w:val="6"/>
          <w:numId w:val="43"/>
        </w:numPr>
      </w:pPr>
      <w:r w:rsidRPr="00D95A9D">
        <w:t>1.3.158.00165387.100.60.80 - Záznam o zobrazovacom vyšetrení</w:t>
      </w:r>
    </w:p>
    <w:p w14:paraId="1A207048" w14:textId="77777777" w:rsidR="007C5EDF" w:rsidRPr="00D95A9D" w:rsidRDefault="4B1F096C" w:rsidP="007C5EDF">
      <w:pPr>
        <w:pStyle w:val="Odsekzoznamu"/>
        <w:numPr>
          <w:ilvl w:val="6"/>
          <w:numId w:val="43"/>
        </w:numPr>
      </w:pPr>
      <w:r w:rsidRPr="00D95A9D">
        <w:lastRenderedPageBreak/>
        <w:t>1.3.158.00165387.100.60.90 - Záznam o odbornom</w:t>
      </w:r>
    </w:p>
    <w:p w14:paraId="698043BC" w14:textId="77777777" w:rsidR="007C5EDF" w:rsidRPr="00D95A9D" w:rsidRDefault="4B1F096C" w:rsidP="007C5EDF">
      <w:pPr>
        <w:pStyle w:val="Odsekzoznamu"/>
        <w:numPr>
          <w:ilvl w:val="6"/>
          <w:numId w:val="43"/>
        </w:numPr>
      </w:pPr>
      <w:r w:rsidRPr="00D95A9D">
        <w:t xml:space="preserve"> vyšetrení</w:t>
      </w:r>
    </w:p>
    <w:p w14:paraId="78B36B5E" w14:textId="77777777" w:rsidR="007C5EDF" w:rsidRPr="00D95A9D" w:rsidRDefault="4B1F096C" w:rsidP="007C5EDF">
      <w:pPr>
        <w:pStyle w:val="Odsekzoznamu"/>
        <w:numPr>
          <w:ilvl w:val="6"/>
          <w:numId w:val="43"/>
        </w:numPr>
      </w:pPr>
      <w:r w:rsidRPr="00D95A9D">
        <w:t>1.3.158.00165387.100.60.100 - Lekárska prepúšťacia správa</w:t>
      </w:r>
    </w:p>
    <w:p w14:paraId="162B00D1" w14:textId="77777777" w:rsidR="007C5EDF" w:rsidRPr="00D95A9D" w:rsidRDefault="4B1F096C" w:rsidP="007C5EDF">
      <w:pPr>
        <w:pStyle w:val="Odsekzoznamu"/>
        <w:numPr>
          <w:ilvl w:val="6"/>
          <w:numId w:val="43"/>
        </w:numPr>
      </w:pPr>
      <w:r w:rsidRPr="00D95A9D">
        <w:t>1.3.158.00165387.100.60.110 - Výmenný lístok</w:t>
      </w:r>
    </w:p>
    <w:p w14:paraId="0ACB1B95" w14:textId="77777777" w:rsidR="007C5EDF" w:rsidRPr="00D95A9D" w:rsidRDefault="6DE4F7B8" w:rsidP="6DE4F7B8">
      <w:pPr>
        <w:pStyle w:val="Odsekzoznamu"/>
        <w:numPr>
          <w:ilvl w:val="5"/>
          <w:numId w:val="43"/>
        </w:numPr>
        <w:rPr>
          <w:color w:val="FF0000"/>
        </w:rPr>
      </w:pPr>
      <w:r w:rsidRPr="00D95A9D">
        <w:t>version_set_id – identifikátor pôvodného záznamu, ktorý je stornovaný:</w:t>
      </w:r>
    </w:p>
    <w:p w14:paraId="2CEDEBD0" w14:textId="77777777" w:rsidR="007C5EDF" w:rsidRPr="00D95A9D" w:rsidRDefault="4B1F096C" w:rsidP="007C5EDF">
      <w:pPr>
        <w:pStyle w:val="Odsekzoznamu"/>
        <w:numPr>
          <w:ilvl w:val="6"/>
          <w:numId w:val="43"/>
        </w:numPr>
      </w:pPr>
      <w:r w:rsidRPr="00D95A9D">
        <w:t>1.3.158.00165387.100.60.80 - Záznam o zobrazovacom vyšetrení</w:t>
      </w:r>
    </w:p>
    <w:p w14:paraId="3E7C4562" w14:textId="77777777" w:rsidR="007C5EDF" w:rsidRPr="00D95A9D" w:rsidRDefault="4B1F096C" w:rsidP="007C5EDF">
      <w:pPr>
        <w:pStyle w:val="Odsekzoznamu"/>
        <w:numPr>
          <w:ilvl w:val="6"/>
          <w:numId w:val="43"/>
        </w:numPr>
      </w:pPr>
      <w:r w:rsidRPr="00D95A9D">
        <w:t>1.3.158.00165387.100.60.90 - Záznam o odbornom</w:t>
      </w:r>
    </w:p>
    <w:p w14:paraId="407E8AA2" w14:textId="77777777" w:rsidR="007C5EDF" w:rsidRPr="00D95A9D" w:rsidRDefault="4B1F096C" w:rsidP="007C5EDF">
      <w:pPr>
        <w:pStyle w:val="Odsekzoznamu"/>
        <w:numPr>
          <w:ilvl w:val="6"/>
          <w:numId w:val="43"/>
        </w:numPr>
      </w:pPr>
      <w:r w:rsidRPr="00D95A9D">
        <w:t> vyšetrení</w:t>
      </w:r>
    </w:p>
    <w:p w14:paraId="51992E02" w14:textId="77777777" w:rsidR="007C5EDF" w:rsidRPr="00D95A9D" w:rsidRDefault="4B1F096C" w:rsidP="007C5EDF">
      <w:pPr>
        <w:pStyle w:val="Odsekzoznamu"/>
        <w:numPr>
          <w:ilvl w:val="6"/>
          <w:numId w:val="43"/>
        </w:numPr>
      </w:pPr>
      <w:r w:rsidRPr="00D95A9D">
        <w:t>1.3.158.00165387.100.60.100 - Lekárska prepúšťacia správa</w:t>
      </w:r>
    </w:p>
    <w:p w14:paraId="7C86F5AA" w14:textId="77777777" w:rsidR="007C5EDF" w:rsidRPr="00D95A9D" w:rsidRDefault="4B1F096C" w:rsidP="007C5EDF">
      <w:pPr>
        <w:pStyle w:val="Odsekzoznamu"/>
        <w:numPr>
          <w:ilvl w:val="6"/>
          <w:numId w:val="43"/>
        </w:numPr>
      </w:pPr>
      <w:r w:rsidRPr="00D95A9D">
        <w:t>1.3.158.00165387.100.60.110 - Výmenný lístok</w:t>
      </w:r>
    </w:p>
    <w:p w14:paraId="608B6D06" w14:textId="77777777" w:rsidR="007C5EDF" w:rsidRPr="00D95A9D" w:rsidRDefault="6DE4F7B8" w:rsidP="007C5EDF">
      <w:pPr>
        <w:pStyle w:val="Odsekzoznamu"/>
        <w:numPr>
          <w:ilvl w:val="4"/>
          <w:numId w:val="43"/>
        </w:numPr>
        <w:ind w:left="3936"/>
      </w:pPr>
      <w:r w:rsidRPr="00D95A9D">
        <w:t>uncertainty_expressed – uvádza sa hodnota FALSE</w:t>
      </w:r>
    </w:p>
    <w:p w14:paraId="5FE2592B" w14:textId="77777777" w:rsidR="007C5EDF" w:rsidRPr="00D95A9D" w:rsidRDefault="6DE4F7B8" w:rsidP="007C5EDF">
      <w:pPr>
        <w:pStyle w:val="Odsekzoznamu"/>
        <w:numPr>
          <w:ilvl w:val="4"/>
          <w:numId w:val="43"/>
        </w:numPr>
        <w:ind w:left="3936"/>
      </w:pPr>
      <w:r w:rsidRPr="00D95A9D">
        <w:t>info_provider</w:t>
      </w:r>
    </w:p>
    <w:p w14:paraId="0983A63C" w14:textId="77777777" w:rsidR="007C5EDF" w:rsidRPr="00D95A9D" w:rsidRDefault="6DE4F7B8" w:rsidP="007C5EDF">
      <w:pPr>
        <w:pStyle w:val="Odsekzoznamu"/>
        <w:numPr>
          <w:ilvl w:val="4"/>
          <w:numId w:val="43"/>
        </w:numPr>
        <w:ind w:left="3936"/>
      </w:pPr>
      <w:r w:rsidRPr="00D95A9D">
        <w:t xml:space="preserve"> function – špecializácia lekára, </w:t>
      </w:r>
    </w:p>
    <w:p w14:paraId="1A8CF695" w14:textId="77777777" w:rsidR="007C5EDF" w:rsidRPr="00D95A9D" w:rsidRDefault="6DE4F7B8" w:rsidP="007C5EDF">
      <w:pPr>
        <w:pStyle w:val="Odsekzoznamu"/>
        <w:numPr>
          <w:ilvl w:val="5"/>
          <w:numId w:val="43"/>
        </w:numPr>
      </w:pPr>
      <w:r w:rsidRPr="00D95A9D">
        <w:t>Specialization vrátane DisplayName, ktoré je validované voči platnému číselníku</w:t>
      </w:r>
    </w:p>
    <w:p w14:paraId="2CDC811B" w14:textId="77777777" w:rsidR="007C5EDF" w:rsidRPr="00D95A9D" w:rsidRDefault="6DE4F7B8" w:rsidP="007C5EDF">
      <w:pPr>
        <w:pStyle w:val="Odsekzoznamu"/>
        <w:numPr>
          <w:ilvl w:val="5"/>
          <w:numId w:val="43"/>
        </w:numPr>
      </w:pPr>
      <w:r w:rsidRPr="00D95A9D">
        <w:t> Perfomer – rovnaký s commiterom</w:t>
      </w:r>
    </w:p>
    <w:p w14:paraId="2251AD85" w14:textId="77777777" w:rsidR="007C5EDF" w:rsidRPr="00D95A9D" w:rsidRDefault="6DE4F7B8" w:rsidP="007C5EDF">
      <w:pPr>
        <w:pStyle w:val="Odsekzoznamu"/>
        <w:numPr>
          <w:ilvl w:val="5"/>
          <w:numId w:val="43"/>
        </w:numPr>
      </w:pPr>
      <w:r w:rsidRPr="00D95A9D">
        <w:t> Healthcare_facillity – rovnaké s OU PZS</w:t>
      </w:r>
    </w:p>
    <w:p w14:paraId="327A9073" w14:textId="77777777" w:rsidR="001020B2" w:rsidRPr="00D95A9D" w:rsidRDefault="001020B2" w:rsidP="00A05F84"/>
    <w:p w14:paraId="23044A0B" w14:textId="77777777" w:rsidR="001020B2" w:rsidRPr="00D95A9D" w:rsidRDefault="4B1F096C" w:rsidP="004A5A0B">
      <w:pPr>
        <w:pStyle w:val="Odsekzoznamu"/>
        <w:numPr>
          <w:ilvl w:val="0"/>
          <w:numId w:val="43"/>
        </w:numPr>
      </w:pPr>
      <w:r w:rsidRPr="00D95A9D">
        <w:t>Stornovaním záznamu z vyšetrenia sú automaticky stornované aj:</w:t>
      </w:r>
    </w:p>
    <w:p w14:paraId="76995FA9" w14:textId="77777777" w:rsidR="001020B2" w:rsidRPr="00D95A9D" w:rsidRDefault="4B1F096C" w:rsidP="001020B2">
      <w:pPr>
        <w:pStyle w:val="Odsekzoznamu"/>
        <w:numPr>
          <w:ilvl w:val="1"/>
          <w:numId w:val="43"/>
        </w:numPr>
      </w:pPr>
      <w:r w:rsidRPr="00D95A9D">
        <w:t>záznamy v pacientskom sumári ak boli zapísané v rámci záznamu z vyšetrenia,</w:t>
      </w:r>
    </w:p>
    <w:p w14:paraId="74F7C429" w14:textId="77777777" w:rsidR="006C32F1" w:rsidRPr="00D95A9D" w:rsidRDefault="6DE4F7B8" w:rsidP="001020B2">
      <w:pPr>
        <w:pStyle w:val="Odsekzoznamu"/>
        <w:numPr>
          <w:ilvl w:val="1"/>
          <w:numId w:val="43"/>
        </w:numPr>
      </w:pPr>
      <w:r w:rsidRPr="00D95A9D">
        <w:t xml:space="preserve">medikačné záznamy vytvorené ako neštruktúrovaný popis medikácie a nie je ich potrebné samostatne stornovať (štruktúrované medikačné záznamy sú vytvárané samostatnou službou a stornovaním záznamu z vyšetrenia nie je sú stornované medikačné </w:t>
      </w:r>
      <w:r w:rsidR="00D95A9D" w:rsidRPr="00D95A9D">
        <w:t>záznamy</w:t>
      </w:r>
      <w:r w:rsidRPr="5A109AD4">
        <w:t>),</w:t>
      </w:r>
    </w:p>
    <w:p w14:paraId="602D5D24" w14:textId="77777777" w:rsidR="004E4EB5" w:rsidRPr="00D95A9D" w:rsidRDefault="6DE4F7B8" w:rsidP="004A5A0B">
      <w:pPr>
        <w:pStyle w:val="Odsekzoznamu"/>
        <w:numPr>
          <w:ilvl w:val="0"/>
          <w:numId w:val="43"/>
        </w:numPr>
      </w:pPr>
      <w:r w:rsidRPr="00D95A9D">
        <w:t>Storno je využívané výhradne pre účely administratívnych chýb – t.j. lekár zapísal záznam na nesprávneho pacienta, lekár nesprávne vybral z číselníka, pri každom storne je potrebné uviesť dôvod storna,</w:t>
      </w:r>
    </w:p>
    <w:p w14:paraId="475B1ED8" w14:textId="77777777" w:rsidR="004E4EB5" w:rsidRPr="00D95A9D" w:rsidRDefault="4B1F096C" w:rsidP="004A5A0B">
      <w:pPr>
        <w:pStyle w:val="Odsekzoznamu"/>
        <w:numPr>
          <w:ilvl w:val="0"/>
          <w:numId w:val="43"/>
        </w:numPr>
      </w:pPr>
      <w:r w:rsidRPr="00D95A9D">
        <w:t xml:space="preserve">Storno nie je možné používať pre zmenu klinického záveru záznamu z vyšetrenia </w:t>
      </w:r>
    </w:p>
    <w:p w14:paraId="0DBB2C79" w14:textId="77777777" w:rsidR="00E641A2" w:rsidRPr="00D95A9D" w:rsidRDefault="4B1F096C" w:rsidP="004A5A0B">
      <w:pPr>
        <w:pStyle w:val="Odsekzoznamu"/>
        <w:numPr>
          <w:ilvl w:val="0"/>
          <w:numId w:val="43"/>
        </w:numPr>
      </w:pPr>
      <w:r w:rsidRPr="00D95A9D">
        <w:t>Všetky stornované záznamy je možné dohľadať pre účely auditu na základe príznaku VER04.</w:t>
      </w:r>
    </w:p>
    <w:p w14:paraId="60A5D5ED" w14:textId="77777777" w:rsidR="00E84ACD" w:rsidRPr="00D95A9D" w:rsidRDefault="4B1F096C" w:rsidP="004A5A0B">
      <w:pPr>
        <w:pStyle w:val="Odsekzoznamu"/>
        <w:numPr>
          <w:ilvl w:val="0"/>
          <w:numId w:val="43"/>
        </w:numPr>
      </w:pPr>
      <w:r w:rsidRPr="00D95A9D">
        <w:t>Storno môže vykonať lekár, ktorý pracuje na danom OÚ PZS (čiže v rámci ambulancie alebo oddelenia), podmienkou je, že musí byť prihlásený pod daným kódom PZS</w:t>
      </w:r>
    </w:p>
    <w:p w14:paraId="550CD93C" w14:textId="77777777" w:rsidR="009D084B" w:rsidRPr="009A5B20" w:rsidRDefault="6DE4F7B8" w:rsidP="00B50180">
      <w:pPr>
        <w:pStyle w:val="Nadpis3"/>
      </w:pPr>
      <w:bookmarkStart w:id="42" w:name="_Toc56171940"/>
      <w:r>
        <w:t>Pacientsky sumár</w:t>
      </w:r>
      <w:bookmarkEnd w:id="42"/>
    </w:p>
    <w:p w14:paraId="68F6C177" w14:textId="77777777" w:rsidR="003A63D1" w:rsidRPr="00D95A9D" w:rsidRDefault="003A63D1" w:rsidP="003A63D1">
      <w:pPr>
        <w:ind w:firstLine="708"/>
      </w:pPr>
      <w:r w:rsidRPr="00D95A9D">
        <w:t>Popis plnenia atribútov pre volanie služby v ADL:</w:t>
      </w:r>
    </w:p>
    <w:p w14:paraId="5D68D6EF" w14:textId="77777777" w:rsidR="003A63D1" w:rsidRPr="009A5B20" w:rsidRDefault="003A63D1" w:rsidP="003A63D1">
      <w:pPr>
        <w:ind w:left="708"/>
      </w:pPr>
      <w:r w:rsidRPr="00D95A9D">
        <w:t>02_Prilohy/01_Schemy/ADL/ 02_Pacientsky_sumar</w:t>
      </w:r>
    </w:p>
    <w:p w14:paraId="1A0A6D76" w14:textId="77777777" w:rsidR="00F51FB0" w:rsidRPr="009A5B20" w:rsidRDefault="6DE4F7B8" w:rsidP="00B50180">
      <w:pPr>
        <w:pStyle w:val="Nadpis4"/>
      </w:pPr>
      <w:bookmarkStart w:id="43" w:name="_A5__–"/>
      <w:bookmarkStart w:id="44" w:name="_Toc56171941"/>
      <w:bookmarkEnd w:id="43"/>
      <w:r>
        <w:t>A5  – Vyhľadanie údajov z pacientskeho sumáru</w:t>
      </w:r>
      <w:bookmarkEnd w:id="44"/>
    </w:p>
    <w:p w14:paraId="1D160B28" w14:textId="77777777" w:rsidR="0075039D" w:rsidRPr="00C26A9D" w:rsidRDefault="4B1F096C" w:rsidP="00C26A9D">
      <w:pPr>
        <w:rPr>
          <w:b/>
          <w:u w:val="single"/>
        </w:rPr>
      </w:pPr>
      <w:r w:rsidRPr="00C26A9D">
        <w:rPr>
          <w:b/>
          <w:u w:val="single"/>
        </w:rPr>
        <w:t>Popis procesu:</w:t>
      </w:r>
    </w:p>
    <w:p w14:paraId="71B6B55A" w14:textId="77777777" w:rsidR="0075039D" w:rsidRPr="00D95A9D" w:rsidRDefault="0075039D" w:rsidP="0075039D"/>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7320"/>
      </w:tblGrid>
      <w:tr w:rsidR="0075039D" w:rsidRPr="00D95A9D" w14:paraId="04F86C67" w14:textId="77777777" w:rsidTr="2AE49D89">
        <w:trPr>
          <w:cantSplit/>
          <w:tblHeader/>
        </w:trPr>
        <w:tc>
          <w:tcPr>
            <w:tcW w:w="1134" w:type="dxa"/>
            <w:shd w:val="clear" w:color="auto" w:fill="002060"/>
          </w:tcPr>
          <w:p w14:paraId="095823E7" w14:textId="77777777" w:rsidR="0075039D" w:rsidRPr="00D95A9D" w:rsidRDefault="4B1F096C" w:rsidP="4B1F096C">
            <w:pPr>
              <w:rPr>
                <w:sz w:val="18"/>
                <w:szCs w:val="18"/>
              </w:rPr>
            </w:pPr>
            <w:r w:rsidRPr="00D95A9D">
              <w:rPr>
                <w:sz w:val="18"/>
                <w:szCs w:val="18"/>
              </w:rPr>
              <w:t>Proces</w:t>
            </w:r>
          </w:p>
        </w:tc>
        <w:tc>
          <w:tcPr>
            <w:tcW w:w="7320" w:type="dxa"/>
            <w:shd w:val="clear" w:color="auto" w:fill="002060"/>
          </w:tcPr>
          <w:p w14:paraId="1565FF1B" w14:textId="77777777" w:rsidR="0075039D" w:rsidRPr="00D95A9D" w:rsidRDefault="0075039D" w:rsidP="0075039D">
            <w:pPr>
              <w:rPr>
                <w:sz w:val="18"/>
              </w:rPr>
            </w:pPr>
          </w:p>
        </w:tc>
      </w:tr>
      <w:tr w:rsidR="0075039D" w:rsidRPr="00D95A9D" w14:paraId="27397A67" w14:textId="77777777" w:rsidTr="2AE49D89">
        <w:trPr>
          <w:cantSplit/>
        </w:trPr>
        <w:tc>
          <w:tcPr>
            <w:tcW w:w="1134" w:type="dxa"/>
          </w:tcPr>
          <w:p w14:paraId="49636ABB" w14:textId="77777777" w:rsidR="0075039D" w:rsidRPr="00D95A9D" w:rsidRDefault="4B1F096C" w:rsidP="4B1F096C">
            <w:pPr>
              <w:rPr>
                <w:sz w:val="18"/>
                <w:szCs w:val="18"/>
              </w:rPr>
            </w:pPr>
            <w:r w:rsidRPr="00D95A9D">
              <w:rPr>
                <w:sz w:val="18"/>
                <w:szCs w:val="18"/>
              </w:rPr>
              <w:t xml:space="preserve">Cieľ: </w:t>
            </w:r>
          </w:p>
        </w:tc>
        <w:tc>
          <w:tcPr>
            <w:tcW w:w="7320" w:type="dxa"/>
          </w:tcPr>
          <w:p w14:paraId="0602746F" w14:textId="77777777" w:rsidR="0075039D" w:rsidRPr="00D95A9D" w:rsidRDefault="4B1F096C" w:rsidP="4B1F096C">
            <w:pPr>
              <w:pStyle w:val="Odsekzoznamu"/>
              <w:numPr>
                <w:ilvl w:val="0"/>
                <w:numId w:val="42"/>
              </w:numPr>
              <w:rPr>
                <w:sz w:val="18"/>
                <w:szCs w:val="18"/>
              </w:rPr>
            </w:pPr>
            <w:r w:rsidRPr="00D95A9D">
              <w:rPr>
                <w:sz w:val="18"/>
                <w:szCs w:val="18"/>
              </w:rPr>
              <w:t xml:space="preserve">Vyhľadanie klinických a kontaktných údajov evidovaný v pacientskom sumári </w:t>
            </w:r>
          </w:p>
        </w:tc>
      </w:tr>
      <w:tr w:rsidR="0075039D" w:rsidRPr="00D95A9D" w14:paraId="7C8C5B0A" w14:textId="77777777" w:rsidTr="2AE49D89">
        <w:trPr>
          <w:cantSplit/>
        </w:trPr>
        <w:tc>
          <w:tcPr>
            <w:tcW w:w="1134" w:type="dxa"/>
          </w:tcPr>
          <w:p w14:paraId="63197E1C" w14:textId="77777777" w:rsidR="0075039D" w:rsidRPr="00D95A9D" w:rsidRDefault="4B1F096C" w:rsidP="4B1F096C">
            <w:pPr>
              <w:rPr>
                <w:sz w:val="18"/>
                <w:szCs w:val="18"/>
              </w:rPr>
            </w:pPr>
            <w:r w:rsidRPr="00D95A9D">
              <w:rPr>
                <w:sz w:val="18"/>
                <w:szCs w:val="18"/>
              </w:rPr>
              <w:t>Vstup:</w:t>
            </w:r>
          </w:p>
        </w:tc>
        <w:tc>
          <w:tcPr>
            <w:tcW w:w="7320" w:type="dxa"/>
          </w:tcPr>
          <w:p w14:paraId="6407D6F4" w14:textId="77777777" w:rsidR="0075039D" w:rsidRPr="00D95A9D" w:rsidRDefault="4B1F096C" w:rsidP="4B1F096C">
            <w:pPr>
              <w:pStyle w:val="Odsekzoznamu"/>
              <w:numPr>
                <w:ilvl w:val="0"/>
                <w:numId w:val="41"/>
              </w:numPr>
              <w:rPr>
                <w:sz w:val="18"/>
                <w:szCs w:val="18"/>
              </w:rPr>
            </w:pPr>
            <w:r w:rsidRPr="00D95A9D">
              <w:rPr>
                <w:sz w:val="18"/>
                <w:szCs w:val="18"/>
              </w:rPr>
              <w:t>Autentifikovaný zdravotnícky pracovník a odborný útvar na ktorom pracuje</w:t>
            </w:r>
          </w:p>
          <w:p w14:paraId="1BCE463B" w14:textId="77777777" w:rsidR="0075039D" w:rsidRPr="00D95A9D" w:rsidRDefault="4B1F096C" w:rsidP="4B1F096C">
            <w:pPr>
              <w:pStyle w:val="Odsekzoznamu"/>
              <w:numPr>
                <w:ilvl w:val="0"/>
                <w:numId w:val="41"/>
              </w:numPr>
              <w:rPr>
                <w:sz w:val="18"/>
                <w:szCs w:val="18"/>
              </w:rPr>
            </w:pPr>
            <w:r w:rsidRPr="00D95A9D">
              <w:rPr>
                <w:sz w:val="18"/>
                <w:szCs w:val="18"/>
              </w:rPr>
              <w:t xml:space="preserve">Identifikovaný pacient </w:t>
            </w:r>
          </w:p>
          <w:p w14:paraId="5368F503" w14:textId="77777777" w:rsidR="0075039D" w:rsidRPr="00D95A9D" w:rsidRDefault="4B1F096C" w:rsidP="4B1F096C">
            <w:pPr>
              <w:pStyle w:val="Odsekzoznamu"/>
              <w:numPr>
                <w:ilvl w:val="0"/>
                <w:numId w:val="41"/>
              </w:numPr>
              <w:rPr>
                <w:sz w:val="18"/>
                <w:szCs w:val="18"/>
              </w:rPr>
            </w:pPr>
            <w:r w:rsidRPr="00D95A9D">
              <w:rPr>
                <w:sz w:val="18"/>
                <w:szCs w:val="18"/>
              </w:rPr>
              <w:t>Požiadavka na vyhľadanie zdravotných záznamov</w:t>
            </w:r>
          </w:p>
        </w:tc>
      </w:tr>
      <w:tr w:rsidR="0075039D" w:rsidRPr="00D95A9D" w14:paraId="3D345378" w14:textId="77777777" w:rsidTr="2AE49D89">
        <w:trPr>
          <w:cantSplit/>
        </w:trPr>
        <w:tc>
          <w:tcPr>
            <w:tcW w:w="1134" w:type="dxa"/>
          </w:tcPr>
          <w:p w14:paraId="2F8D7E81" w14:textId="77777777" w:rsidR="0075039D" w:rsidRPr="00D95A9D" w:rsidRDefault="4B1F096C" w:rsidP="4B1F096C">
            <w:pPr>
              <w:rPr>
                <w:sz w:val="18"/>
                <w:szCs w:val="18"/>
              </w:rPr>
            </w:pPr>
            <w:r w:rsidRPr="00D95A9D">
              <w:rPr>
                <w:sz w:val="18"/>
                <w:szCs w:val="18"/>
              </w:rPr>
              <w:lastRenderedPageBreak/>
              <w:t>Výstup:</w:t>
            </w:r>
          </w:p>
        </w:tc>
        <w:tc>
          <w:tcPr>
            <w:tcW w:w="7320" w:type="dxa"/>
          </w:tcPr>
          <w:p w14:paraId="623AD5AE" w14:textId="77777777" w:rsidR="0075039D" w:rsidRPr="00D95A9D" w:rsidRDefault="4B1F096C" w:rsidP="4B1F096C">
            <w:pPr>
              <w:pStyle w:val="Odsekzoznamu"/>
              <w:numPr>
                <w:ilvl w:val="0"/>
                <w:numId w:val="43"/>
              </w:numPr>
              <w:rPr>
                <w:sz w:val="18"/>
                <w:szCs w:val="18"/>
              </w:rPr>
            </w:pPr>
            <w:r w:rsidRPr="00D95A9D">
              <w:rPr>
                <w:sz w:val="18"/>
                <w:szCs w:val="18"/>
              </w:rPr>
              <w:t>Vyhľadané klinické záznamy v pacientskom sumári</w:t>
            </w:r>
          </w:p>
          <w:p w14:paraId="0624649B" w14:textId="77777777" w:rsidR="0075039D" w:rsidRPr="00D95A9D" w:rsidRDefault="4B1F096C" w:rsidP="4B1F096C">
            <w:pPr>
              <w:pStyle w:val="Odsekzoznamu"/>
              <w:numPr>
                <w:ilvl w:val="0"/>
                <w:numId w:val="43"/>
              </w:numPr>
              <w:rPr>
                <w:sz w:val="18"/>
                <w:szCs w:val="18"/>
              </w:rPr>
            </w:pPr>
            <w:r w:rsidRPr="00D95A9D">
              <w:rPr>
                <w:sz w:val="18"/>
                <w:szCs w:val="18"/>
              </w:rPr>
              <w:t>Vyhľadané kontaktné údaje v pacientskom sumári</w:t>
            </w:r>
          </w:p>
        </w:tc>
      </w:tr>
      <w:tr w:rsidR="0075039D" w:rsidRPr="00D95A9D" w14:paraId="305C6DE1" w14:textId="77777777" w:rsidTr="2AE49D89">
        <w:trPr>
          <w:cantSplit/>
          <w:trHeight w:val="259"/>
        </w:trPr>
        <w:tc>
          <w:tcPr>
            <w:tcW w:w="1134" w:type="dxa"/>
          </w:tcPr>
          <w:p w14:paraId="1B72EF2C" w14:textId="77777777" w:rsidR="0075039D" w:rsidRPr="00D95A9D" w:rsidRDefault="4B1F096C" w:rsidP="4B1F096C">
            <w:pPr>
              <w:rPr>
                <w:sz w:val="18"/>
                <w:szCs w:val="18"/>
              </w:rPr>
            </w:pPr>
            <w:r w:rsidRPr="00D95A9D">
              <w:rPr>
                <w:sz w:val="18"/>
                <w:szCs w:val="18"/>
              </w:rPr>
              <w:t>Scenáre použitia:</w:t>
            </w:r>
          </w:p>
        </w:tc>
        <w:tc>
          <w:tcPr>
            <w:tcW w:w="7320" w:type="dxa"/>
          </w:tcPr>
          <w:p w14:paraId="234E36E4" w14:textId="6E01F6F6" w:rsidR="0075039D" w:rsidRPr="00D95A9D" w:rsidRDefault="00DB2889" w:rsidP="4B1F096C">
            <w:pPr>
              <w:pStyle w:val="Odsekzoznamu"/>
              <w:numPr>
                <w:ilvl w:val="0"/>
                <w:numId w:val="43"/>
              </w:numPr>
              <w:rPr>
                <w:sz w:val="18"/>
                <w:szCs w:val="18"/>
              </w:rPr>
            </w:pPr>
            <w:hyperlink w:anchor="_eV_01_30_–_Vyhľadanie" w:history="1">
              <w:r w:rsidR="4B1F096C" w:rsidRPr="00D95A9D">
                <w:rPr>
                  <w:rStyle w:val="Hypertextovprepojenie"/>
                  <w:sz w:val="18"/>
                  <w:szCs w:val="18"/>
                </w:rPr>
                <w:t>eV_01_30 – Vyhľadanie klinických údajov evidovaných v pacientskom sumári</w:t>
              </w:r>
            </w:hyperlink>
          </w:p>
          <w:p w14:paraId="0A9C7C62" w14:textId="5C6C3ECA" w:rsidR="0075039D" w:rsidRPr="00D95A9D" w:rsidRDefault="00DB2889" w:rsidP="4B1F096C">
            <w:pPr>
              <w:pStyle w:val="Odsekzoznamu"/>
              <w:numPr>
                <w:ilvl w:val="0"/>
                <w:numId w:val="43"/>
              </w:numPr>
              <w:rPr>
                <w:sz w:val="18"/>
                <w:szCs w:val="18"/>
              </w:rPr>
            </w:pPr>
            <w:hyperlink w:anchor="_eV_01_31_–_Vyhľadanie" w:history="1">
              <w:r w:rsidR="4B1F096C" w:rsidRPr="00D95A9D">
                <w:rPr>
                  <w:rStyle w:val="Hypertextovprepojenie"/>
                  <w:sz w:val="18"/>
                  <w:szCs w:val="18"/>
                </w:rPr>
                <w:t>eV_01_31 – Vyhľadanie kontaktných údajov evidovaných v pacientskom sumári</w:t>
              </w:r>
            </w:hyperlink>
          </w:p>
        </w:tc>
      </w:tr>
      <w:tr w:rsidR="0075039D" w:rsidRPr="00D95A9D" w14:paraId="2EEE9420" w14:textId="77777777" w:rsidTr="2AE49D89">
        <w:trPr>
          <w:cantSplit/>
        </w:trPr>
        <w:tc>
          <w:tcPr>
            <w:tcW w:w="1134" w:type="dxa"/>
          </w:tcPr>
          <w:p w14:paraId="64F02601" w14:textId="77777777" w:rsidR="0075039D" w:rsidRPr="00D95A9D" w:rsidRDefault="4B1F096C" w:rsidP="4B1F096C">
            <w:pPr>
              <w:rPr>
                <w:sz w:val="18"/>
                <w:szCs w:val="18"/>
              </w:rPr>
            </w:pPr>
            <w:r w:rsidRPr="00D95A9D">
              <w:rPr>
                <w:sz w:val="18"/>
                <w:szCs w:val="18"/>
              </w:rPr>
              <w:t>Služby:</w:t>
            </w:r>
          </w:p>
        </w:tc>
        <w:tc>
          <w:tcPr>
            <w:tcW w:w="7320" w:type="dxa"/>
          </w:tcPr>
          <w:p w14:paraId="6BEEE953" w14:textId="3FB1BC4D" w:rsidR="00E01EE9" w:rsidRPr="00D95A9D" w:rsidRDefault="00DB2889" w:rsidP="6DE4F7B8">
            <w:pPr>
              <w:pStyle w:val="Odsekzoznamu"/>
              <w:keepNext/>
              <w:numPr>
                <w:ilvl w:val="0"/>
                <w:numId w:val="43"/>
              </w:numPr>
              <w:rPr>
                <w:sz w:val="18"/>
                <w:szCs w:val="18"/>
              </w:rPr>
            </w:pPr>
            <w:hyperlink w:anchor="_DajPacientskySumarEDS" w:history="1">
              <w:r w:rsidR="6DE4F7B8" w:rsidRPr="00D95A9D">
                <w:rPr>
                  <w:rStyle w:val="Hypertextovprepojenie"/>
                  <w:sz w:val="18"/>
                  <w:szCs w:val="18"/>
                </w:rPr>
                <w:t>DajPacientskySumarEDS</w:t>
              </w:r>
            </w:hyperlink>
            <w:r w:rsidR="00253888">
              <w:rPr>
                <w:rStyle w:val="Hypertextovprepojenie"/>
                <w:sz w:val="18"/>
                <w:szCs w:val="18"/>
              </w:rPr>
              <w:t>_v</w:t>
            </w:r>
            <w:r w:rsidR="74284B8D">
              <w:rPr>
                <w:rStyle w:val="Hypertextovprepojenie"/>
                <w:sz w:val="18"/>
                <w:szCs w:val="18"/>
              </w:rPr>
              <w:t>2</w:t>
            </w:r>
          </w:p>
          <w:p w14:paraId="477A03BF" w14:textId="2091A58C" w:rsidR="0075039D" w:rsidRPr="00D95A9D" w:rsidRDefault="00DB2889" w:rsidP="4B1F096C">
            <w:pPr>
              <w:pStyle w:val="Odsekzoznamu"/>
              <w:keepNext/>
              <w:numPr>
                <w:ilvl w:val="0"/>
                <w:numId w:val="43"/>
              </w:numPr>
              <w:rPr>
                <w:sz w:val="18"/>
                <w:szCs w:val="18"/>
              </w:rPr>
            </w:pPr>
            <w:hyperlink w:anchor="_DajPacientskySumarKontaktneUdaje_v3" w:history="1">
              <w:r w:rsidR="4B1F096C" w:rsidRPr="00D95A9D">
                <w:rPr>
                  <w:rStyle w:val="Hypertextovprepojenie"/>
                  <w:sz w:val="18"/>
                  <w:szCs w:val="18"/>
                </w:rPr>
                <w:t>DajPacientskySumarKontatneUdaje_v</w:t>
              </w:r>
              <w:r w:rsidR="00FA43E9">
                <w:rPr>
                  <w:rStyle w:val="Hypertextovprepojenie"/>
                  <w:sz w:val="18"/>
                  <w:szCs w:val="18"/>
                </w:rPr>
                <w:t>4</w:t>
              </w:r>
            </w:hyperlink>
          </w:p>
        </w:tc>
      </w:tr>
    </w:tbl>
    <w:p w14:paraId="11B54C05" w14:textId="2CE2DDDB" w:rsidR="0075039D" w:rsidRPr="00D95A9D" w:rsidRDefault="00D35EF9" w:rsidP="4B1F096C">
      <w:pPr>
        <w:pStyle w:val="Popis"/>
        <w:rPr>
          <w:lang w:val="sk-SK"/>
        </w:rPr>
      </w:pPr>
      <w:bookmarkStart w:id="45" w:name="_Toc25934351"/>
      <w:r w:rsidRPr="00D95A9D">
        <w:rPr>
          <w:lang w:val="sk-SK"/>
        </w:rPr>
        <w:t xml:space="preserve">Tabuľka </w:t>
      </w:r>
      <w:r w:rsidR="00AB647A">
        <w:rPr>
          <w:lang w:val="sk-SK"/>
        </w:rPr>
        <w:fldChar w:fldCharType="begin"/>
      </w:r>
      <w:r w:rsidR="00AB647A">
        <w:rPr>
          <w:lang w:val="sk-SK"/>
        </w:rPr>
        <w:instrText xml:space="preserve"> SEQ Tabuľka \* ARABIC </w:instrText>
      </w:r>
      <w:r w:rsidR="00AB647A">
        <w:rPr>
          <w:lang w:val="sk-SK"/>
        </w:rPr>
        <w:fldChar w:fldCharType="separate"/>
      </w:r>
      <w:r w:rsidR="005C30E5">
        <w:rPr>
          <w:noProof/>
          <w:lang w:val="sk-SK"/>
        </w:rPr>
        <w:t>12</w:t>
      </w:r>
      <w:r w:rsidR="00AB647A">
        <w:rPr>
          <w:lang w:val="sk-SK"/>
        </w:rPr>
        <w:fldChar w:fldCharType="end"/>
      </w:r>
      <w:r w:rsidR="0023568C">
        <w:rPr>
          <w:lang w:val="sk-SK"/>
        </w:rPr>
        <w:t xml:space="preserve">: </w:t>
      </w:r>
      <w:r w:rsidRPr="00A73064">
        <w:rPr>
          <w:b w:val="0"/>
          <w:lang w:val="sk-SK"/>
        </w:rPr>
        <w:t>Vyhľadanie údajov z pacientsk</w:t>
      </w:r>
      <w:r w:rsidR="007D45F6" w:rsidRPr="00A73064">
        <w:rPr>
          <w:b w:val="0"/>
          <w:lang w:val="sk-SK"/>
        </w:rPr>
        <w:t>e</w:t>
      </w:r>
      <w:r w:rsidRPr="00A73064">
        <w:rPr>
          <w:b w:val="0"/>
          <w:lang w:val="sk-SK"/>
        </w:rPr>
        <w:t>ho sumáru</w:t>
      </w:r>
      <w:bookmarkEnd w:id="45"/>
    </w:p>
    <w:p w14:paraId="73321EB9" w14:textId="77777777" w:rsidR="006E215B" w:rsidRPr="00C26A9D" w:rsidRDefault="4B1F096C" w:rsidP="00C26A9D">
      <w:pPr>
        <w:rPr>
          <w:b/>
          <w:u w:val="single"/>
        </w:rPr>
      </w:pPr>
      <w:r w:rsidRPr="00C26A9D">
        <w:rPr>
          <w:b/>
          <w:u w:val="single"/>
        </w:rPr>
        <w:t>Všeobecné implementačné pravidlá:</w:t>
      </w:r>
    </w:p>
    <w:p w14:paraId="64D1A746" w14:textId="77777777" w:rsidR="00FE03C3" w:rsidRPr="00D95A9D" w:rsidRDefault="00FE03C3" w:rsidP="00A05F84">
      <w:pPr>
        <w:jc w:val="both"/>
      </w:pPr>
    </w:p>
    <w:p w14:paraId="5A0B233C" w14:textId="77777777" w:rsidR="00F7178C" w:rsidRPr="00D95A9D" w:rsidRDefault="6DE4F7B8" w:rsidP="00F7178C">
      <w:r w:rsidRPr="00D95A9D">
        <w:t xml:space="preserve">Pre úspešné vyhľadanie pacientskeho sumáru je potrebné </w:t>
      </w:r>
      <w:r w:rsidR="0071069F" w:rsidRPr="00D95A9D">
        <w:t>v XML naplniť nasledovné elementy (</w:t>
      </w:r>
      <w:r w:rsidR="0071069F" w:rsidRPr="00D95A9D">
        <w:rPr>
          <w:b/>
        </w:rPr>
        <w:t>popis pre plnenie spoločných atribútov je uvedený v dokumente x070</w:t>
      </w:r>
      <w:r w:rsidR="0071069F" w:rsidRPr="00D95A9D">
        <w:t>)</w:t>
      </w:r>
      <w:r w:rsidRPr="00D95A9D">
        <w:t>:</w:t>
      </w:r>
    </w:p>
    <w:p w14:paraId="7853A9D5" w14:textId="77777777" w:rsidR="00F7178C" w:rsidRPr="00D95A9D" w:rsidRDefault="4B1F096C" w:rsidP="00F7178C">
      <w:pPr>
        <w:pStyle w:val="Odsekzoznamu"/>
        <w:numPr>
          <w:ilvl w:val="0"/>
          <w:numId w:val="43"/>
        </w:numPr>
        <w:jc w:val="both"/>
      </w:pPr>
      <w:r w:rsidRPr="00D95A9D">
        <w:t xml:space="preserve">Časť záznamu Body: </w:t>
      </w:r>
    </w:p>
    <w:p w14:paraId="3CA745F1" w14:textId="77777777" w:rsidR="00F7178C" w:rsidRPr="00D95A9D" w:rsidRDefault="6DE4F7B8" w:rsidP="00F7178C">
      <w:pPr>
        <w:pStyle w:val="Odsekzoznamu"/>
        <w:numPr>
          <w:ilvl w:val="1"/>
          <w:numId w:val="43"/>
        </w:numPr>
        <w:jc w:val="both"/>
      </w:pPr>
      <w:r w:rsidRPr="00D95A9D">
        <w:t> Data</w:t>
      </w:r>
    </w:p>
    <w:p w14:paraId="7833083D" w14:textId="77777777" w:rsidR="00F7178C" w:rsidRPr="00D95A9D" w:rsidRDefault="6DE4F7B8" w:rsidP="00F7178C">
      <w:pPr>
        <w:pStyle w:val="Odsekzoznamu"/>
        <w:numPr>
          <w:ilvl w:val="2"/>
          <w:numId w:val="43"/>
        </w:numPr>
        <w:jc w:val="both"/>
      </w:pPr>
      <w:r w:rsidRPr="00D95A9D">
        <w:t>IdentifikatorPacienta</w:t>
      </w:r>
    </w:p>
    <w:p w14:paraId="58CFF642" w14:textId="77777777" w:rsidR="00F7178C" w:rsidRPr="00D95A9D" w:rsidRDefault="6DE4F7B8" w:rsidP="00F7178C">
      <w:pPr>
        <w:pStyle w:val="Odsekzoznamu"/>
        <w:numPr>
          <w:ilvl w:val="3"/>
          <w:numId w:val="43"/>
        </w:numPr>
        <w:jc w:val="both"/>
      </w:pPr>
      <w:r w:rsidRPr="00D95A9D">
        <w:t>IdPacienta</w:t>
      </w:r>
    </w:p>
    <w:p w14:paraId="3D27239C" w14:textId="77777777" w:rsidR="00F7178C" w:rsidRPr="00D95A9D" w:rsidRDefault="6DE4F7B8" w:rsidP="00F7178C">
      <w:pPr>
        <w:pStyle w:val="Odsekzoznamu"/>
        <w:numPr>
          <w:ilvl w:val="4"/>
          <w:numId w:val="43"/>
        </w:numPr>
        <w:jc w:val="both"/>
      </w:pPr>
      <w:r w:rsidRPr="00D95A9D">
        <w:t>šifrovaný identifikátor pacienta – ESID, ktorý je generovaný službou CC CreateESID so vstupnými parametrami:</w:t>
      </w:r>
    </w:p>
    <w:p w14:paraId="218DE526" w14:textId="77777777" w:rsidR="00DF26CF" w:rsidRPr="00D95A9D" w:rsidRDefault="00DF26CF" w:rsidP="00DF26CF">
      <w:pPr>
        <w:pStyle w:val="Odsekzoznamu"/>
        <w:numPr>
          <w:ilvl w:val="5"/>
          <w:numId w:val="43"/>
        </w:numPr>
        <w:jc w:val="both"/>
      </w:pPr>
      <w:r w:rsidRPr="00D95A9D">
        <w:t>identifikátor prijímateľa zdravotnej starostlivosti</w:t>
      </w:r>
    </w:p>
    <w:p w14:paraId="5B9CB599" w14:textId="77777777" w:rsidR="00F7178C" w:rsidRPr="00D95A9D" w:rsidRDefault="00DF26CF" w:rsidP="00DF26CF">
      <w:pPr>
        <w:pStyle w:val="Odsekzoznamu"/>
        <w:numPr>
          <w:ilvl w:val="5"/>
          <w:numId w:val="43"/>
        </w:numPr>
        <w:jc w:val="both"/>
      </w:pPr>
      <w:r w:rsidRPr="00D95A9D">
        <w:t>výstup z volania metódy GetSamlTokenForHealthProfessional</w:t>
      </w:r>
    </w:p>
    <w:p w14:paraId="25EFA3C6" w14:textId="77777777" w:rsidR="00F7178C" w:rsidRPr="00D95A9D" w:rsidRDefault="6DE4F7B8" w:rsidP="00F7178C">
      <w:pPr>
        <w:pStyle w:val="Odsekzoznamu"/>
        <w:numPr>
          <w:ilvl w:val="4"/>
          <w:numId w:val="43"/>
        </w:numPr>
        <w:jc w:val="both"/>
      </w:pPr>
      <w:r w:rsidRPr="00D95A9D">
        <w:t> validtime</w:t>
      </w:r>
    </w:p>
    <w:p w14:paraId="756A99B3" w14:textId="77777777" w:rsidR="00F7178C" w:rsidRPr="00D95A9D" w:rsidRDefault="6DE4F7B8" w:rsidP="00F7178C">
      <w:pPr>
        <w:pStyle w:val="Odsekzoznamu"/>
        <w:numPr>
          <w:ilvl w:val="5"/>
          <w:numId w:val="43"/>
        </w:numPr>
        <w:jc w:val="both"/>
      </w:pPr>
      <w:r w:rsidRPr="00D95A9D">
        <w:t>Low – aktuálny čas</w:t>
      </w:r>
    </w:p>
    <w:p w14:paraId="15975FC4" w14:textId="77777777" w:rsidR="00F7178C" w:rsidRPr="00D95A9D" w:rsidRDefault="6DE4F7B8" w:rsidP="00F7178C">
      <w:pPr>
        <w:pStyle w:val="Odsekzoznamu"/>
        <w:numPr>
          <w:ilvl w:val="5"/>
          <w:numId w:val="43"/>
        </w:numPr>
        <w:jc w:val="both"/>
      </w:pPr>
      <w:r w:rsidRPr="00D95A9D">
        <w:t>High – konštanta 3000-12-31T00:00:00</w:t>
      </w:r>
    </w:p>
    <w:p w14:paraId="6B419FDE" w14:textId="77777777" w:rsidR="00F7178C" w:rsidRPr="00D95A9D" w:rsidRDefault="6DE4F7B8" w:rsidP="00F7178C">
      <w:pPr>
        <w:pStyle w:val="Odsekzoznamu"/>
        <w:numPr>
          <w:ilvl w:val="4"/>
          <w:numId w:val="43"/>
        </w:numPr>
        <w:jc w:val="both"/>
      </w:pPr>
      <w:r w:rsidRPr="00D95A9D">
        <w:t> root</w:t>
      </w:r>
    </w:p>
    <w:p w14:paraId="4F9EF44B" w14:textId="77777777" w:rsidR="00F7178C" w:rsidRPr="00D95A9D" w:rsidRDefault="4B1F096C" w:rsidP="00F7178C">
      <w:pPr>
        <w:pStyle w:val="Odsekzoznamu"/>
        <w:numPr>
          <w:ilvl w:val="5"/>
          <w:numId w:val="43"/>
        </w:numPr>
        <w:jc w:val="both"/>
      </w:pPr>
      <w:r w:rsidRPr="00D95A9D">
        <w:t> OID - 1.3.158.00165387.100.40.110</w:t>
      </w:r>
    </w:p>
    <w:p w14:paraId="200EC9C6" w14:textId="77777777" w:rsidR="00F7178C" w:rsidRPr="00D95A9D" w:rsidRDefault="6DE4F7B8" w:rsidP="00F7178C">
      <w:pPr>
        <w:pStyle w:val="Odsekzoznamu"/>
        <w:numPr>
          <w:ilvl w:val="3"/>
          <w:numId w:val="43"/>
        </w:numPr>
        <w:jc w:val="both"/>
      </w:pPr>
      <w:r w:rsidRPr="00D95A9D">
        <w:t xml:space="preserve">AjZruseneZaznamy – povolené hodnoty sú FALSE/TRUE, ak nie je požadované získať aj </w:t>
      </w:r>
      <w:r w:rsidR="00D95A9D" w:rsidRPr="00D95A9D">
        <w:t>stornované a</w:t>
      </w:r>
      <w:r w:rsidR="006462C0" w:rsidRPr="00D95A9D">
        <w:t xml:space="preserve"> zneplatnené </w:t>
      </w:r>
      <w:r w:rsidRPr="00D95A9D">
        <w:t>záznamy je default použitá hodnota FALSE</w:t>
      </w:r>
    </w:p>
    <w:p w14:paraId="725F7350" w14:textId="77777777" w:rsidR="00F7178C" w:rsidRPr="00D95A9D" w:rsidRDefault="00F7178C" w:rsidP="00A05F84">
      <w:pPr>
        <w:jc w:val="both"/>
      </w:pPr>
    </w:p>
    <w:p w14:paraId="52D7C1B7" w14:textId="77777777" w:rsidR="00264FEE" w:rsidRPr="00D95A9D" w:rsidRDefault="5EBC771D" w:rsidP="00673403">
      <w:pPr>
        <w:pStyle w:val="Odsekzoznamu"/>
        <w:numPr>
          <w:ilvl w:val="0"/>
          <w:numId w:val="118"/>
        </w:numPr>
        <w:ind w:left="1077" w:hanging="357"/>
        <w:contextualSpacing w:val="0"/>
      </w:pPr>
      <w:r>
        <w:t>Pôrodnícka anamnéza je poskytovaná výhradne ženám</w:t>
      </w:r>
    </w:p>
    <w:p w14:paraId="3A2F7AD9" w14:textId="77777777" w:rsidR="00264FEE" w:rsidRPr="00D95A9D" w:rsidRDefault="5EBC771D" w:rsidP="5EBC771D">
      <w:pPr>
        <w:pStyle w:val="Odsekzoznamu"/>
        <w:numPr>
          <w:ilvl w:val="0"/>
          <w:numId w:val="118"/>
        </w:numPr>
        <w:ind w:left="1077" w:hanging="357"/>
        <w:contextualSpacing w:val="0"/>
      </w:pPr>
      <w:r w:rsidRPr="5EBC771D">
        <w:t>Život ovplyvňujúce diagnózy sú kumulované podľa kódu diagnózy a je poskytovaný celkový počet týchto záznamov</w:t>
      </w:r>
    </w:p>
    <w:p w14:paraId="4A88A9DA" w14:textId="77777777" w:rsidR="0075039D" w:rsidRPr="00D95A9D" w:rsidRDefault="5EBC771D" w:rsidP="00673403">
      <w:pPr>
        <w:pStyle w:val="Odsekzoznamu"/>
        <w:numPr>
          <w:ilvl w:val="0"/>
          <w:numId w:val="118"/>
        </w:numPr>
        <w:ind w:left="1077" w:hanging="357"/>
        <w:contextualSpacing w:val="0"/>
      </w:pPr>
      <w:r>
        <w:t>Lieková anamnéza je poskytovaná za posledných 6 mesiacov automaticky vzostupne bez potreby stránkovania alebo radenia</w:t>
      </w:r>
    </w:p>
    <w:p w14:paraId="77E8F3EC" w14:textId="77777777" w:rsidR="00264FEE" w:rsidRPr="00D95A9D" w:rsidRDefault="5EBC771D" w:rsidP="00673403">
      <w:pPr>
        <w:pStyle w:val="Odsekzoznamu"/>
        <w:numPr>
          <w:ilvl w:val="0"/>
          <w:numId w:val="118"/>
        </w:numPr>
        <w:ind w:left="1077" w:hanging="357"/>
        <w:contextualSpacing w:val="0"/>
      </w:pPr>
      <w:r>
        <w:t>Pre časť zdravotné problémy je evidovaný počet záznamov, ktoré vznikli s danou diagnózou</w:t>
      </w:r>
    </w:p>
    <w:p w14:paraId="3EE29BDF" w14:textId="77777777" w:rsidR="00D869B8" w:rsidRPr="00D95A9D" w:rsidRDefault="5EBC771D" w:rsidP="5EBC771D">
      <w:pPr>
        <w:pStyle w:val="Odsekzoznamu"/>
        <w:numPr>
          <w:ilvl w:val="0"/>
          <w:numId w:val="118"/>
        </w:numPr>
        <w:ind w:left="1077" w:hanging="357"/>
        <w:contextualSpacing w:val="0"/>
      </w:pPr>
      <w:r w:rsidRPr="5EBC771D">
        <w:t>Časť varovaní môže byť získavaná z domény očkovania ako evidovaná reakcia na očkovanie</w:t>
      </w:r>
    </w:p>
    <w:p w14:paraId="16828CA9" w14:textId="77777777" w:rsidR="00F51FB0" w:rsidRPr="009A5B20" w:rsidRDefault="6DE4F7B8" w:rsidP="00B50180">
      <w:pPr>
        <w:pStyle w:val="Nadpis4"/>
      </w:pPr>
      <w:bookmarkStart w:id="46" w:name="_A6__–"/>
      <w:bookmarkStart w:id="47" w:name="_Toc56171942"/>
      <w:bookmarkEnd w:id="46"/>
      <w:r>
        <w:t xml:space="preserve">A6  – Zápis / aktualizácia / </w:t>
      </w:r>
      <w:r w:rsidR="00D95A9D">
        <w:t>storno kontaktných</w:t>
      </w:r>
      <w:r>
        <w:t xml:space="preserve"> údajov</w:t>
      </w:r>
      <w:bookmarkEnd w:id="47"/>
    </w:p>
    <w:p w14:paraId="295AF049" w14:textId="77777777" w:rsidR="00FE03C3" w:rsidRPr="00D95A9D" w:rsidRDefault="00FE03C3" w:rsidP="41AC5E7D">
      <w:pPr>
        <w:ind w:left="708"/>
        <w:rPr>
          <w:b/>
          <w:bCs/>
          <w:u w:val="single"/>
        </w:rPr>
      </w:pPr>
    </w:p>
    <w:p w14:paraId="20C0DF89" w14:textId="77777777" w:rsidR="0075039D" w:rsidRPr="00C26A9D" w:rsidRDefault="4B1F096C" w:rsidP="00C26A9D">
      <w:pPr>
        <w:rPr>
          <w:b/>
          <w:u w:val="single"/>
        </w:rPr>
      </w:pPr>
      <w:r w:rsidRPr="00C26A9D">
        <w:rPr>
          <w:b/>
          <w:u w:val="single"/>
        </w:rPr>
        <w:t>Popis procesu:</w:t>
      </w:r>
    </w:p>
    <w:p w14:paraId="224C5B65" w14:textId="77777777" w:rsidR="0075039D" w:rsidRPr="00C26A9D" w:rsidRDefault="0075039D" w:rsidP="00C26A9D">
      <w:pPr>
        <w:rPr>
          <w:b/>
          <w:u w:val="single"/>
        </w:rPr>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320"/>
      </w:tblGrid>
      <w:tr w:rsidR="0075039D" w:rsidRPr="00D95A9D" w14:paraId="572E89B5" w14:textId="77777777" w:rsidTr="003942E7">
        <w:trPr>
          <w:cantSplit/>
          <w:tblHeader/>
        </w:trPr>
        <w:tc>
          <w:tcPr>
            <w:tcW w:w="1134" w:type="dxa"/>
            <w:shd w:val="clear" w:color="auto" w:fill="002060"/>
          </w:tcPr>
          <w:p w14:paraId="665AF640" w14:textId="77777777" w:rsidR="0075039D" w:rsidRPr="00D95A9D" w:rsidRDefault="4B1F096C" w:rsidP="4B1F096C">
            <w:pPr>
              <w:rPr>
                <w:sz w:val="18"/>
                <w:szCs w:val="18"/>
              </w:rPr>
            </w:pPr>
            <w:r w:rsidRPr="00D95A9D">
              <w:rPr>
                <w:sz w:val="18"/>
                <w:szCs w:val="18"/>
              </w:rPr>
              <w:t>Proces</w:t>
            </w:r>
          </w:p>
        </w:tc>
        <w:tc>
          <w:tcPr>
            <w:tcW w:w="7320" w:type="dxa"/>
            <w:shd w:val="clear" w:color="auto" w:fill="002060"/>
          </w:tcPr>
          <w:p w14:paraId="4AA5D6CE" w14:textId="77777777" w:rsidR="0075039D" w:rsidRPr="00D95A9D" w:rsidRDefault="0075039D" w:rsidP="0075039D">
            <w:pPr>
              <w:rPr>
                <w:sz w:val="18"/>
              </w:rPr>
            </w:pPr>
          </w:p>
        </w:tc>
      </w:tr>
      <w:tr w:rsidR="0075039D" w:rsidRPr="00D95A9D" w14:paraId="091B487C" w14:textId="77777777" w:rsidTr="003942E7">
        <w:trPr>
          <w:cantSplit/>
        </w:trPr>
        <w:tc>
          <w:tcPr>
            <w:tcW w:w="1134" w:type="dxa"/>
          </w:tcPr>
          <w:p w14:paraId="2F65BBAC" w14:textId="77777777" w:rsidR="0075039D" w:rsidRPr="00D95A9D" w:rsidRDefault="4B1F096C" w:rsidP="4B1F096C">
            <w:pPr>
              <w:rPr>
                <w:sz w:val="18"/>
                <w:szCs w:val="18"/>
              </w:rPr>
            </w:pPr>
            <w:r w:rsidRPr="00D95A9D">
              <w:rPr>
                <w:sz w:val="18"/>
                <w:szCs w:val="18"/>
              </w:rPr>
              <w:t xml:space="preserve">Cieľ: </w:t>
            </w:r>
          </w:p>
        </w:tc>
        <w:tc>
          <w:tcPr>
            <w:tcW w:w="7320" w:type="dxa"/>
          </w:tcPr>
          <w:p w14:paraId="6CDD83EF" w14:textId="77777777" w:rsidR="0075039D" w:rsidRPr="00D95A9D" w:rsidRDefault="4B1F096C" w:rsidP="4B1F096C">
            <w:pPr>
              <w:pStyle w:val="Odsekzoznamu"/>
              <w:numPr>
                <w:ilvl w:val="0"/>
                <w:numId w:val="42"/>
              </w:numPr>
              <w:rPr>
                <w:sz w:val="18"/>
                <w:szCs w:val="18"/>
              </w:rPr>
            </w:pPr>
            <w:r w:rsidRPr="00D95A9D">
              <w:rPr>
                <w:sz w:val="18"/>
                <w:szCs w:val="18"/>
              </w:rPr>
              <w:t xml:space="preserve">Zápis a aktualizácia kontaktných údajov evidovaných v pacientskom sumári </w:t>
            </w:r>
          </w:p>
        </w:tc>
      </w:tr>
      <w:tr w:rsidR="0075039D" w:rsidRPr="00D95A9D" w14:paraId="1FFA812F" w14:textId="77777777" w:rsidTr="003942E7">
        <w:trPr>
          <w:cantSplit/>
        </w:trPr>
        <w:tc>
          <w:tcPr>
            <w:tcW w:w="1134" w:type="dxa"/>
          </w:tcPr>
          <w:p w14:paraId="76B87CCF" w14:textId="77777777" w:rsidR="0075039D" w:rsidRPr="00D95A9D" w:rsidRDefault="4B1F096C" w:rsidP="4B1F096C">
            <w:pPr>
              <w:rPr>
                <w:sz w:val="18"/>
                <w:szCs w:val="18"/>
              </w:rPr>
            </w:pPr>
            <w:r w:rsidRPr="00D95A9D">
              <w:rPr>
                <w:sz w:val="18"/>
                <w:szCs w:val="18"/>
              </w:rPr>
              <w:t>Vstup:</w:t>
            </w:r>
          </w:p>
        </w:tc>
        <w:tc>
          <w:tcPr>
            <w:tcW w:w="7320" w:type="dxa"/>
          </w:tcPr>
          <w:p w14:paraId="1E990125" w14:textId="77777777" w:rsidR="0075039D" w:rsidRPr="00D95A9D" w:rsidRDefault="4B1F096C" w:rsidP="4B1F096C">
            <w:pPr>
              <w:pStyle w:val="Odsekzoznamu"/>
              <w:numPr>
                <w:ilvl w:val="0"/>
                <w:numId w:val="41"/>
              </w:numPr>
              <w:rPr>
                <w:sz w:val="18"/>
                <w:szCs w:val="18"/>
              </w:rPr>
            </w:pPr>
            <w:r w:rsidRPr="00D95A9D">
              <w:rPr>
                <w:sz w:val="18"/>
                <w:szCs w:val="18"/>
              </w:rPr>
              <w:t>Autentifikovaný zdravotnícky pracovník a odborný útvar, na ktorom pracuje</w:t>
            </w:r>
          </w:p>
          <w:p w14:paraId="6ECDAA4D" w14:textId="77777777" w:rsidR="0075039D" w:rsidRPr="00D95A9D" w:rsidRDefault="4B1F096C" w:rsidP="4B1F096C">
            <w:pPr>
              <w:pStyle w:val="Odsekzoznamu"/>
              <w:numPr>
                <w:ilvl w:val="0"/>
                <w:numId w:val="41"/>
              </w:numPr>
              <w:rPr>
                <w:sz w:val="18"/>
                <w:szCs w:val="18"/>
              </w:rPr>
            </w:pPr>
            <w:r w:rsidRPr="00D95A9D">
              <w:rPr>
                <w:sz w:val="18"/>
                <w:szCs w:val="18"/>
              </w:rPr>
              <w:t xml:space="preserve">Identifikovaný pacient </w:t>
            </w:r>
          </w:p>
          <w:p w14:paraId="630B3F36" w14:textId="77777777" w:rsidR="0075039D" w:rsidRPr="00D95A9D" w:rsidRDefault="4B1F096C" w:rsidP="4B1F096C">
            <w:pPr>
              <w:pStyle w:val="Odsekzoznamu"/>
              <w:numPr>
                <w:ilvl w:val="0"/>
                <w:numId w:val="41"/>
              </w:numPr>
              <w:rPr>
                <w:sz w:val="18"/>
                <w:szCs w:val="18"/>
              </w:rPr>
            </w:pPr>
            <w:r w:rsidRPr="00D95A9D">
              <w:rPr>
                <w:sz w:val="18"/>
                <w:szCs w:val="18"/>
              </w:rPr>
              <w:t>Požiadavka na zápis kontaktných údajov</w:t>
            </w:r>
          </w:p>
          <w:p w14:paraId="4184E28B" w14:textId="77777777" w:rsidR="0075039D" w:rsidRPr="00D95A9D" w:rsidRDefault="4B1F096C" w:rsidP="4B1F096C">
            <w:pPr>
              <w:pStyle w:val="Odsekzoznamu"/>
              <w:numPr>
                <w:ilvl w:val="0"/>
                <w:numId w:val="41"/>
              </w:numPr>
              <w:rPr>
                <w:sz w:val="18"/>
                <w:szCs w:val="18"/>
              </w:rPr>
            </w:pPr>
            <w:r w:rsidRPr="00D95A9D">
              <w:rPr>
                <w:sz w:val="18"/>
                <w:szCs w:val="18"/>
              </w:rPr>
              <w:t>Požiadavka na aktualizáciu kontaktných údajov</w:t>
            </w:r>
          </w:p>
          <w:p w14:paraId="21F3C5DD" w14:textId="77777777" w:rsidR="00896BE9" w:rsidRPr="00D95A9D" w:rsidRDefault="00896BE9" w:rsidP="4B1F096C">
            <w:pPr>
              <w:pStyle w:val="Odsekzoznamu"/>
              <w:numPr>
                <w:ilvl w:val="0"/>
                <w:numId w:val="41"/>
              </w:numPr>
              <w:rPr>
                <w:sz w:val="18"/>
                <w:szCs w:val="18"/>
              </w:rPr>
            </w:pPr>
            <w:r w:rsidRPr="00D95A9D">
              <w:rPr>
                <w:sz w:val="18"/>
                <w:szCs w:val="18"/>
              </w:rPr>
              <w:t>Požiadavka na storno kontaktných údajov</w:t>
            </w:r>
          </w:p>
        </w:tc>
      </w:tr>
      <w:tr w:rsidR="0075039D" w:rsidRPr="00D95A9D" w14:paraId="58F9B3BB" w14:textId="77777777" w:rsidTr="003942E7">
        <w:trPr>
          <w:cantSplit/>
        </w:trPr>
        <w:tc>
          <w:tcPr>
            <w:tcW w:w="1134" w:type="dxa"/>
          </w:tcPr>
          <w:p w14:paraId="683AB001" w14:textId="77777777" w:rsidR="0075039D" w:rsidRPr="00D95A9D" w:rsidRDefault="4B1F096C" w:rsidP="4B1F096C">
            <w:pPr>
              <w:rPr>
                <w:sz w:val="18"/>
                <w:szCs w:val="18"/>
              </w:rPr>
            </w:pPr>
            <w:r w:rsidRPr="00D95A9D">
              <w:rPr>
                <w:sz w:val="18"/>
                <w:szCs w:val="18"/>
              </w:rPr>
              <w:lastRenderedPageBreak/>
              <w:t>Výstup:</w:t>
            </w:r>
          </w:p>
        </w:tc>
        <w:tc>
          <w:tcPr>
            <w:tcW w:w="7320" w:type="dxa"/>
          </w:tcPr>
          <w:p w14:paraId="2E7EFE97" w14:textId="77777777" w:rsidR="0075039D" w:rsidRPr="00D95A9D" w:rsidRDefault="4B1F096C" w:rsidP="4B1F096C">
            <w:pPr>
              <w:pStyle w:val="Odsekzoznamu"/>
              <w:numPr>
                <w:ilvl w:val="0"/>
                <w:numId w:val="43"/>
              </w:numPr>
              <w:rPr>
                <w:sz w:val="18"/>
                <w:szCs w:val="18"/>
              </w:rPr>
            </w:pPr>
            <w:r w:rsidRPr="00D95A9D">
              <w:rPr>
                <w:sz w:val="18"/>
                <w:szCs w:val="18"/>
              </w:rPr>
              <w:t>Aktualizované kontaktné údaje</w:t>
            </w:r>
          </w:p>
        </w:tc>
      </w:tr>
      <w:tr w:rsidR="0075039D" w:rsidRPr="00D95A9D" w14:paraId="6550B32E" w14:textId="77777777" w:rsidTr="003942E7">
        <w:trPr>
          <w:cantSplit/>
          <w:trHeight w:val="259"/>
        </w:trPr>
        <w:tc>
          <w:tcPr>
            <w:tcW w:w="1134" w:type="dxa"/>
          </w:tcPr>
          <w:p w14:paraId="7E70F4B5" w14:textId="77777777" w:rsidR="0075039D" w:rsidRPr="00D95A9D" w:rsidRDefault="4B1F096C" w:rsidP="4B1F096C">
            <w:pPr>
              <w:rPr>
                <w:sz w:val="18"/>
                <w:szCs w:val="18"/>
              </w:rPr>
            </w:pPr>
            <w:r w:rsidRPr="00D95A9D">
              <w:rPr>
                <w:sz w:val="18"/>
                <w:szCs w:val="18"/>
              </w:rPr>
              <w:t>Scenáre použitia:</w:t>
            </w:r>
          </w:p>
        </w:tc>
        <w:tc>
          <w:tcPr>
            <w:tcW w:w="7320" w:type="dxa"/>
          </w:tcPr>
          <w:p w14:paraId="4E68B38C" w14:textId="11FEAA63" w:rsidR="00E01EE9" w:rsidRPr="00D95A9D" w:rsidRDefault="001C6B33" w:rsidP="4B1F096C">
            <w:pPr>
              <w:pStyle w:val="Odsekzoznamu"/>
              <w:numPr>
                <w:ilvl w:val="0"/>
                <w:numId w:val="43"/>
              </w:numPr>
              <w:rPr>
                <w:rStyle w:val="Hypertextovprepojenie"/>
                <w:sz w:val="18"/>
                <w:szCs w:val="18"/>
              </w:rPr>
            </w:pPr>
            <w:r w:rsidRPr="009A5B20">
              <w:fldChar w:fldCharType="begin"/>
            </w:r>
            <w:r w:rsidR="00E01EE9" w:rsidRPr="00D95A9D">
              <w:rPr>
                <w:sz w:val="18"/>
                <w:szCs w:val="18"/>
              </w:rPr>
              <w:instrText xml:space="preserve"> HYPERLINK  \l "_eV_01_37_–_Aktualizácia" </w:instrText>
            </w:r>
            <w:r w:rsidRPr="009A5B20">
              <w:rPr>
                <w:sz w:val="18"/>
                <w:szCs w:val="18"/>
              </w:rPr>
              <w:fldChar w:fldCharType="separate"/>
            </w:r>
            <w:r w:rsidR="0966B5D8" w:rsidRPr="00D95A9D">
              <w:rPr>
                <w:rStyle w:val="Hypertextovprepojenie"/>
                <w:sz w:val="18"/>
                <w:szCs w:val="18"/>
              </w:rPr>
              <w:t>eV_01_37 – Aktualizácia kontaktných údajov</w:t>
            </w:r>
            <w:r w:rsidR="00E01EE9" w:rsidRPr="00D95A9D">
              <w:rPr>
                <w:rStyle w:val="Hypertextovprepojenie"/>
                <w:sz w:val="18"/>
                <w:szCs w:val="18"/>
              </w:rPr>
              <w:t xml:space="preserve"> z pacientskeho sumáru</w:t>
            </w:r>
          </w:p>
          <w:p w14:paraId="21BCDC00" w14:textId="71DB5E65" w:rsidR="0075039D" w:rsidRPr="00D95A9D" w:rsidRDefault="001C6B33" w:rsidP="4B1F096C">
            <w:pPr>
              <w:pStyle w:val="Odsekzoznamu"/>
              <w:numPr>
                <w:ilvl w:val="0"/>
                <w:numId w:val="43"/>
              </w:numPr>
              <w:rPr>
                <w:sz w:val="18"/>
                <w:szCs w:val="18"/>
              </w:rPr>
            </w:pPr>
            <w:r w:rsidRPr="009A5B20">
              <w:fldChar w:fldCharType="end"/>
            </w:r>
            <w:hyperlink w:anchor="_eV_01_38_–_Storno" w:history="1">
              <w:r w:rsidR="00A14CCD" w:rsidRPr="00D95A9D">
                <w:rPr>
                  <w:rStyle w:val="Hypertextovprepojenie"/>
                  <w:sz w:val="18"/>
                  <w:szCs w:val="18"/>
                </w:rPr>
                <w:t>eV_01_38 – Storno kontaktných údajov z pacientskeho sumáru</w:t>
              </w:r>
            </w:hyperlink>
          </w:p>
        </w:tc>
      </w:tr>
      <w:tr w:rsidR="0075039D" w:rsidRPr="00D95A9D" w14:paraId="32CDD959" w14:textId="77777777" w:rsidTr="003942E7">
        <w:trPr>
          <w:cantSplit/>
        </w:trPr>
        <w:tc>
          <w:tcPr>
            <w:tcW w:w="1134" w:type="dxa"/>
          </w:tcPr>
          <w:p w14:paraId="63F6DAFA" w14:textId="77777777" w:rsidR="0075039D" w:rsidRPr="00D95A9D" w:rsidRDefault="4B1F096C" w:rsidP="4B1F096C">
            <w:pPr>
              <w:rPr>
                <w:sz w:val="18"/>
                <w:szCs w:val="18"/>
              </w:rPr>
            </w:pPr>
            <w:r w:rsidRPr="00D95A9D">
              <w:rPr>
                <w:sz w:val="18"/>
                <w:szCs w:val="18"/>
              </w:rPr>
              <w:t>Služby:</w:t>
            </w:r>
          </w:p>
        </w:tc>
        <w:tc>
          <w:tcPr>
            <w:tcW w:w="7320" w:type="dxa"/>
          </w:tcPr>
          <w:p w14:paraId="103B9EE9" w14:textId="07C13F02" w:rsidR="0075039D" w:rsidRPr="00D95A9D" w:rsidRDefault="00DB2889" w:rsidP="4B1F096C">
            <w:pPr>
              <w:pStyle w:val="Odsekzoznamu"/>
              <w:numPr>
                <w:ilvl w:val="0"/>
                <w:numId w:val="43"/>
              </w:numPr>
              <w:rPr>
                <w:sz w:val="18"/>
                <w:szCs w:val="18"/>
              </w:rPr>
            </w:pPr>
            <w:hyperlink w:anchor="_ZapisPacientskehoSumaruKontaktneUda" w:history="1">
              <w:r w:rsidR="4B1F096C" w:rsidRPr="00D95A9D">
                <w:rPr>
                  <w:rStyle w:val="Hypertextovprepojenie"/>
                  <w:sz w:val="18"/>
                  <w:szCs w:val="18"/>
                </w:rPr>
                <w:t>ZapisPacientskehoSumaruKontaktneUdaje_v</w:t>
              </w:r>
              <w:r w:rsidR="23D0BA2C" w:rsidRPr="00D95A9D">
                <w:rPr>
                  <w:rStyle w:val="Hypertextovprepojenie"/>
                  <w:sz w:val="18"/>
                  <w:szCs w:val="18"/>
                </w:rPr>
                <w:t>4</w:t>
              </w:r>
            </w:hyperlink>
          </w:p>
          <w:p w14:paraId="5A4C0E4F" w14:textId="2288356A" w:rsidR="001454ED" w:rsidRPr="00D95A9D" w:rsidRDefault="009A44F4" w:rsidP="6DE4F7B8">
            <w:pPr>
              <w:pStyle w:val="Odsekzoznamu"/>
              <w:keepNext/>
              <w:numPr>
                <w:ilvl w:val="0"/>
                <w:numId w:val="43"/>
              </w:numPr>
              <w:rPr>
                <w:sz w:val="18"/>
                <w:szCs w:val="18"/>
              </w:rPr>
            </w:pPr>
            <w:hyperlink w:anchor="_ZrusKontaktneUdajePacientskehoSumar" w:history="1">
              <w:r w:rsidR="001C6B33" w:rsidRPr="000711D0">
                <w:rPr>
                  <w:rStyle w:val="Hypertextovprepojenie"/>
                </w:rPr>
                <w:fldChar w:fldCharType="begin"/>
              </w:r>
              <w:r w:rsidR="00955CA7" w:rsidRPr="00793CA3">
                <w:rPr>
                  <w:rStyle w:val="Hypertextovprepojenie"/>
                  <w:sz w:val="18"/>
                  <w:szCs w:val="18"/>
                </w:rPr>
                <w:instrText xml:space="preserve"> REF _Ref526753919 \h  \* MERGEFORMAT </w:instrText>
              </w:r>
              <w:r w:rsidR="001C6B33" w:rsidRPr="000711D0">
                <w:rPr>
                  <w:rStyle w:val="Hypertextovprepojenie"/>
                </w:rPr>
              </w:r>
              <w:r w:rsidR="001C6B33" w:rsidRPr="000711D0">
                <w:rPr>
                  <w:rStyle w:val="Hypertextovprepojenie"/>
                  <w:sz w:val="18"/>
                  <w:szCs w:val="18"/>
                </w:rPr>
                <w:fldChar w:fldCharType="separate"/>
              </w:r>
              <w:r w:rsidR="005C30E5" w:rsidRPr="005C30E5">
                <w:rPr>
                  <w:rStyle w:val="Hypertextovprepojenie"/>
                  <w:sz w:val="18"/>
                  <w:szCs w:val="18"/>
                </w:rPr>
                <w:t>ZrusKontaktneUdajePacientskehoSumaru_v4</w:t>
              </w:r>
              <w:r w:rsidR="001C6B33" w:rsidRPr="000711D0">
                <w:rPr>
                  <w:rStyle w:val="Hypertextovprepojenie"/>
                </w:rPr>
                <w:fldChar w:fldCharType="end"/>
              </w:r>
            </w:hyperlink>
          </w:p>
        </w:tc>
      </w:tr>
    </w:tbl>
    <w:p w14:paraId="1E17ED59" w14:textId="3C0B8DD3" w:rsidR="0075039D" w:rsidRPr="00A73064" w:rsidRDefault="00D35EF9" w:rsidP="4B1F096C">
      <w:pPr>
        <w:pStyle w:val="Popis"/>
        <w:rPr>
          <w:b w:val="0"/>
          <w:lang w:val="sk-SK"/>
        </w:rPr>
      </w:pPr>
      <w:bookmarkStart w:id="48" w:name="_Toc25934352"/>
      <w:r w:rsidRPr="00D95A9D">
        <w:rPr>
          <w:lang w:val="sk-SK"/>
        </w:rPr>
        <w:t xml:space="preserve">Tabuľka </w:t>
      </w:r>
      <w:r w:rsidR="00AB647A">
        <w:rPr>
          <w:lang w:val="sk-SK"/>
        </w:rPr>
        <w:fldChar w:fldCharType="begin"/>
      </w:r>
      <w:r w:rsidR="00AB647A">
        <w:rPr>
          <w:lang w:val="sk-SK"/>
        </w:rPr>
        <w:instrText xml:space="preserve"> SEQ Tabuľka \* ARABIC </w:instrText>
      </w:r>
      <w:r w:rsidR="00AB647A">
        <w:rPr>
          <w:lang w:val="sk-SK"/>
        </w:rPr>
        <w:fldChar w:fldCharType="separate"/>
      </w:r>
      <w:r w:rsidR="005C30E5">
        <w:rPr>
          <w:noProof/>
          <w:lang w:val="sk-SK"/>
        </w:rPr>
        <w:t>13</w:t>
      </w:r>
      <w:r w:rsidR="00AB647A">
        <w:rPr>
          <w:lang w:val="sk-SK"/>
        </w:rPr>
        <w:fldChar w:fldCharType="end"/>
      </w:r>
      <w:r w:rsidR="0023568C">
        <w:rPr>
          <w:lang w:val="sk-SK"/>
        </w:rPr>
        <w:t xml:space="preserve">: </w:t>
      </w:r>
      <w:r w:rsidR="00A73064">
        <w:rPr>
          <w:b w:val="0"/>
          <w:lang w:val="sk-SK"/>
        </w:rPr>
        <w:t>Zápis/</w:t>
      </w:r>
      <w:r w:rsidRPr="00A73064">
        <w:rPr>
          <w:b w:val="0"/>
          <w:lang w:val="sk-SK"/>
        </w:rPr>
        <w:t>aktualizácia</w:t>
      </w:r>
      <w:r w:rsidR="00CA4096" w:rsidRPr="00A73064">
        <w:rPr>
          <w:b w:val="0"/>
          <w:lang w:val="sk-SK"/>
        </w:rPr>
        <w:t>/</w:t>
      </w:r>
      <w:r w:rsidRPr="00A73064">
        <w:rPr>
          <w:b w:val="0"/>
          <w:lang w:val="sk-SK"/>
        </w:rPr>
        <w:t>storno kontaktných údajov</w:t>
      </w:r>
      <w:bookmarkEnd w:id="48"/>
    </w:p>
    <w:p w14:paraId="16F923C9" w14:textId="77777777" w:rsidR="0075039D" w:rsidRPr="00C26A9D" w:rsidRDefault="4B1F096C" w:rsidP="00C26A9D">
      <w:pPr>
        <w:rPr>
          <w:b/>
          <w:u w:val="single"/>
        </w:rPr>
      </w:pPr>
      <w:r w:rsidRPr="00C26A9D">
        <w:rPr>
          <w:b/>
          <w:u w:val="single"/>
        </w:rPr>
        <w:t>Všeobecné implementačné pravidlá:</w:t>
      </w:r>
    </w:p>
    <w:p w14:paraId="6EDE8F30" w14:textId="77777777" w:rsidR="006967B8" w:rsidRPr="00D95A9D" w:rsidRDefault="006967B8" w:rsidP="0075039D">
      <w:pPr>
        <w:ind w:left="708"/>
        <w:rPr>
          <w:b/>
          <w:u w:val="single"/>
        </w:rPr>
      </w:pPr>
    </w:p>
    <w:p w14:paraId="6B2814FA" w14:textId="77777777" w:rsidR="006967B8" w:rsidRPr="00D95A9D" w:rsidRDefault="4B1F096C" w:rsidP="006967B8">
      <w:pPr>
        <w:pStyle w:val="Odsekzoznamu"/>
        <w:numPr>
          <w:ilvl w:val="0"/>
          <w:numId w:val="43"/>
        </w:numPr>
      </w:pPr>
      <w:r w:rsidRPr="00D95A9D">
        <w:t>Zdravotníck</w:t>
      </w:r>
      <w:r w:rsidR="0071069F" w:rsidRPr="00D95A9D">
        <w:t>emu</w:t>
      </w:r>
      <w:r w:rsidRPr="00D95A9D">
        <w:t xml:space="preserve"> pracovník</w:t>
      </w:r>
      <w:r w:rsidR="0071069F" w:rsidRPr="00D95A9D">
        <w:t>ovi</w:t>
      </w:r>
      <w:r w:rsidRPr="00D95A9D">
        <w:t xml:space="preserve"> pri aktualizácii kontaktných údajov </w:t>
      </w:r>
      <w:r w:rsidR="0071069F" w:rsidRPr="00D95A9D">
        <w:t>umožňuje</w:t>
      </w:r>
      <w:r w:rsidRPr="5A109AD4">
        <w:t>:</w:t>
      </w:r>
    </w:p>
    <w:p w14:paraId="7BB9B46D" w14:textId="77777777" w:rsidR="006967B8" w:rsidRPr="00D95A9D" w:rsidRDefault="4B1F096C" w:rsidP="006967B8">
      <w:pPr>
        <w:pStyle w:val="Odsekzoznamu"/>
        <w:numPr>
          <w:ilvl w:val="1"/>
          <w:numId w:val="43"/>
        </w:numPr>
      </w:pPr>
      <w:r w:rsidRPr="00D95A9D">
        <w:t>Doplniť nové údaje</w:t>
      </w:r>
    </w:p>
    <w:p w14:paraId="1E4BB24F" w14:textId="77777777" w:rsidR="006967B8" w:rsidRPr="00D95A9D" w:rsidRDefault="4B1F096C" w:rsidP="006967B8">
      <w:pPr>
        <w:pStyle w:val="Odsekzoznamu"/>
        <w:numPr>
          <w:ilvl w:val="1"/>
          <w:numId w:val="43"/>
        </w:numPr>
      </w:pPr>
      <w:r w:rsidRPr="00D95A9D">
        <w:t>Upraviť existujúce údaje</w:t>
      </w:r>
    </w:p>
    <w:p w14:paraId="59044C27" w14:textId="77777777" w:rsidR="006967B8" w:rsidRPr="00D95A9D" w:rsidRDefault="4B1F096C" w:rsidP="00D75C10">
      <w:pPr>
        <w:pStyle w:val="Odsekzoznamu"/>
        <w:numPr>
          <w:ilvl w:val="1"/>
          <w:numId w:val="43"/>
        </w:numPr>
      </w:pPr>
      <w:r w:rsidRPr="00D95A9D">
        <w:t>Stornovať existujúce údaje</w:t>
      </w:r>
    </w:p>
    <w:p w14:paraId="14EA4AA3" w14:textId="77777777" w:rsidR="006967B8" w:rsidRPr="00D95A9D" w:rsidRDefault="4B1F096C" w:rsidP="00D75C10">
      <w:pPr>
        <w:pStyle w:val="Odsekzoznamu"/>
        <w:numPr>
          <w:ilvl w:val="0"/>
          <w:numId w:val="43"/>
        </w:numPr>
      </w:pPr>
      <w:r w:rsidRPr="00D95A9D">
        <w:t>Nie je možné upravovať údaje, ktoré sú automaticky napĺňané z</w:t>
      </w:r>
      <w:r w:rsidR="0071069F" w:rsidRPr="5A109AD4">
        <w:t> </w:t>
      </w:r>
      <w:r w:rsidRPr="00D95A9D">
        <w:t>NZIS</w:t>
      </w:r>
      <w:r w:rsidR="0071069F" w:rsidRPr="00D95A9D">
        <w:t>, teda:</w:t>
      </w:r>
    </w:p>
    <w:p w14:paraId="7B3E1A37" w14:textId="77777777" w:rsidR="00E84ACD" w:rsidRPr="00D95A9D" w:rsidRDefault="6DE4F7B8" w:rsidP="00E84ACD">
      <w:pPr>
        <w:pStyle w:val="Odsekzoznamu"/>
        <w:numPr>
          <w:ilvl w:val="1"/>
          <w:numId w:val="43"/>
        </w:numPr>
      </w:pPr>
      <w:r w:rsidRPr="00D95A9D">
        <w:t>Informáciu o kapitačnom vzťahu</w:t>
      </w:r>
    </w:p>
    <w:p w14:paraId="1880A95E" w14:textId="77777777" w:rsidR="00E84ACD" w:rsidRPr="00D95A9D" w:rsidRDefault="4B1F096C" w:rsidP="00E84ACD">
      <w:pPr>
        <w:pStyle w:val="Odsekzoznamu"/>
        <w:numPr>
          <w:ilvl w:val="1"/>
          <w:numId w:val="43"/>
        </w:numPr>
      </w:pPr>
      <w:r w:rsidRPr="00D95A9D">
        <w:t>Informácie o pacientom evidované v rámci OP (občianskeho preukazu)</w:t>
      </w:r>
    </w:p>
    <w:p w14:paraId="1AEE3884" w14:textId="77777777" w:rsidR="002125F7" w:rsidRPr="00D95A9D" w:rsidRDefault="4B1F096C" w:rsidP="00A05F84">
      <w:pPr>
        <w:pStyle w:val="Odsekzoznamu"/>
        <w:numPr>
          <w:ilvl w:val="1"/>
          <w:numId w:val="43"/>
        </w:numPr>
      </w:pPr>
      <w:r w:rsidRPr="00D95A9D">
        <w:t>Informácie o poisťovni v ktorej je pacient poistený</w:t>
      </w:r>
    </w:p>
    <w:p w14:paraId="3FFAF0BA" w14:textId="77777777" w:rsidR="00227E69" w:rsidRPr="00D95A9D" w:rsidRDefault="00227E69" w:rsidP="00227E69"/>
    <w:p w14:paraId="18F1E212" w14:textId="77777777" w:rsidR="00227E69" w:rsidRPr="00D95A9D" w:rsidRDefault="4B1F096C" w:rsidP="00227E69">
      <w:r w:rsidRPr="00D95A9D">
        <w:t xml:space="preserve">Pre úspešné odoslanie kontaktných údajov je potrebné </w:t>
      </w:r>
      <w:r w:rsidR="0071069F" w:rsidRPr="00D95A9D">
        <w:t>v XML naplniť nasledovné elementy (</w:t>
      </w:r>
      <w:r w:rsidR="0071069F" w:rsidRPr="00D95A9D">
        <w:rPr>
          <w:b/>
        </w:rPr>
        <w:t>popis pre plnenie spoločných atribútov je uvedený v dokumente x070</w:t>
      </w:r>
      <w:r w:rsidR="0071069F" w:rsidRPr="00D95A9D">
        <w:t>)</w:t>
      </w:r>
      <w:r w:rsidRPr="00D95A9D">
        <w:t>:</w:t>
      </w:r>
    </w:p>
    <w:p w14:paraId="127A7F7E" w14:textId="77777777" w:rsidR="00227E69" w:rsidRPr="00D95A9D" w:rsidRDefault="4B1F096C" w:rsidP="00227E69">
      <w:pPr>
        <w:pStyle w:val="Odsekzoznamu"/>
        <w:numPr>
          <w:ilvl w:val="0"/>
          <w:numId w:val="43"/>
        </w:numPr>
        <w:jc w:val="both"/>
      </w:pPr>
      <w:r w:rsidRPr="00D95A9D">
        <w:t xml:space="preserve">Časť záznamu Body: </w:t>
      </w:r>
    </w:p>
    <w:p w14:paraId="0079CC09" w14:textId="77777777" w:rsidR="00227E69" w:rsidRPr="00D95A9D" w:rsidRDefault="6DE4F7B8" w:rsidP="00227E69">
      <w:pPr>
        <w:pStyle w:val="Odsekzoznamu"/>
        <w:numPr>
          <w:ilvl w:val="0"/>
          <w:numId w:val="43"/>
        </w:numPr>
        <w:jc w:val="both"/>
      </w:pPr>
      <w:r w:rsidRPr="00D95A9D">
        <w:t>Data</w:t>
      </w:r>
    </w:p>
    <w:p w14:paraId="5B951EC7" w14:textId="5091EC1C" w:rsidR="00227E69" w:rsidRPr="00D95A9D" w:rsidRDefault="4B1F096C" w:rsidP="00227E69">
      <w:pPr>
        <w:pStyle w:val="Odsekzoznamu"/>
        <w:numPr>
          <w:ilvl w:val="1"/>
          <w:numId w:val="43"/>
        </w:numPr>
        <w:jc w:val="both"/>
      </w:pPr>
      <w:r w:rsidRPr="00D95A9D">
        <w:t>KontaktneUdajePacientskehoSumaraVstup_v</w:t>
      </w:r>
      <w:r w:rsidR="7DB3D25F" w:rsidRPr="00D95A9D">
        <w:t>4</w:t>
      </w:r>
    </w:p>
    <w:p w14:paraId="02CAAA44" w14:textId="6AEC307B" w:rsidR="00227E69" w:rsidRPr="00D95A9D" w:rsidRDefault="6DE4F7B8" w:rsidP="00227E69">
      <w:pPr>
        <w:pStyle w:val="Odsekzoznamu"/>
        <w:numPr>
          <w:ilvl w:val="2"/>
          <w:numId w:val="43"/>
        </w:numPr>
      </w:pPr>
      <w:r w:rsidRPr="00D95A9D">
        <w:t>Data – šifrované informácie o pacientovi (Aktuálny pobyt) alebo údaje o kontaktných osobách pacienta v štruktúre PacientskySumarKontaktneUdajeZapisPlain</w:t>
      </w:r>
      <w:r w:rsidR="00510083">
        <w:t>_v4</w:t>
      </w:r>
    </w:p>
    <w:p w14:paraId="33F295D8" w14:textId="77777777" w:rsidR="00227E69" w:rsidRPr="00D95A9D" w:rsidRDefault="6DE4F7B8" w:rsidP="00227E69">
      <w:pPr>
        <w:pStyle w:val="Odsekzoznamu"/>
        <w:numPr>
          <w:ilvl w:val="2"/>
          <w:numId w:val="43"/>
        </w:numPr>
        <w:jc w:val="both"/>
      </w:pPr>
      <w:r w:rsidRPr="00D95A9D">
        <w:t>IdPacienta</w:t>
      </w:r>
    </w:p>
    <w:p w14:paraId="7C6B6093" w14:textId="77777777" w:rsidR="00227E69" w:rsidRPr="00D95A9D" w:rsidRDefault="6DE4F7B8" w:rsidP="00227E69">
      <w:pPr>
        <w:pStyle w:val="Odsekzoznamu"/>
        <w:numPr>
          <w:ilvl w:val="3"/>
          <w:numId w:val="43"/>
        </w:numPr>
        <w:jc w:val="both"/>
      </w:pPr>
      <w:r w:rsidRPr="00D95A9D">
        <w:t>šifrovaný identifikátor pacienta – ESID, ktorý je generovaný službou CC CreateESID so vstupnými parametrami:</w:t>
      </w:r>
    </w:p>
    <w:p w14:paraId="3E64E7D4" w14:textId="77777777" w:rsidR="00DF26CF" w:rsidRPr="00D95A9D" w:rsidRDefault="00DF26CF" w:rsidP="00DF26CF">
      <w:pPr>
        <w:pStyle w:val="Odsekzoznamu"/>
        <w:numPr>
          <w:ilvl w:val="4"/>
          <w:numId w:val="43"/>
        </w:numPr>
        <w:jc w:val="both"/>
      </w:pPr>
      <w:r w:rsidRPr="00D95A9D">
        <w:t>identifikátor prijímateľa zdravotnej starostlivosti</w:t>
      </w:r>
    </w:p>
    <w:p w14:paraId="401E96BE" w14:textId="77777777" w:rsidR="00227E69" w:rsidRPr="00D95A9D" w:rsidRDefault="00DF26CF" w:rsidP="009F126C">
      <w:pPr>
        <w:pStyle w:val="Odsekzoznamu"/>
        <w:numPr>
          <w:ilvl w:val="4"/>
          <w:numId w:val="43"/>
        </w:numPr>
      </w:pPr>
      <w:r w:rsidRPr="00D95A9D">
        <w:t>výstup z volania metódy GetSamlTokenForHealthProfessional</w:t>
      </w:r>
    </w:p>
    <w:p w14:paraId="7089D1FC" w14:textId="77777777" w:rsidR="00227E69" w:rsidRPr="00D95A9D" w:rsidRDefault="6DE4F7B8" w:rsidP="00227E69">
      <w:pPr>
        <w:pStyle w:val="Odsekzoznamu"/>
        <w:numPr>
          <w:ilvl w:val="3"/>
          <w:numId w:val="43"/>
        </w:numPr>
        <w:jc w:val="both"/>
      </w:pPr>
      <w:r w:rsidRPr="00D95A9D">
        <w:t> validtime</w:t>
      </w:r>
    </w:p>
    <w:p w14:paraId="72499E04" w14:textId="77777777" w:rsidR="00227E69" w:rsidRPr="00D95A9D" w:rsidRDefault="6DE4F7B8" w:rsidP="00227E69">
      <w:pPr>
        <w:pStyle w:val="Odsekzoznamu"/>
        <w:numPr>
          <w:ilvl w:val="4"/>
          <w:numId w:val="43"/>
        </w:numPr>
        <w:jc w:val="both"/>
      </w:pPr>
      <w:r w:rsidRPr="00D95A9D">
        <w:t>Low – aktuálny čas</w:t>
      </w:r>
    </w:p>
    <w:p w14:paraId="0D3FE7D5" w14:textId="77777777" w:rsidR="00227E69" w:rsidRPr="00D95A9D" w:rsidRDefault="6DE4F7B8" w:rsidP="00227E69">
      <w:pPr>
        <w:pStyle w:val="Odsekzoznamu"/>
        <w:numPr>
          <w:ilvl w:val="4"/>
          <w:numId w:val="43"/>
        </w:numPr>
        <w:jc w:val="both"/>
      </w:pPr>
      <w:r w:rsidRPr="00D95A9D">
        <w:t>High – konštanta 3000-12-31T00:00:00</w:t>
      </w:r>
    </w:p>
    <w:p w14:paraId="67AD8AE7" w14:textId="77777777" w:rsidR="00227E69" w:rsidRPr="00D95A9D" w:rsidRDefault="6DE4F7B8" w:rsidP="00227E69">
      <w:pPr>
        <w:pStyle w:val="Odsekzoznamu"/>
        <w:numPr>
          <w:ilvl w:val="3"/>
          <w:numId w:val="43"/>
        </w:numPr>
        <w:jc w:val="both"/>
      </w:pPr>
      <w:r w:rsidRPr="00D95A9D">
        <w:t> root</w:t>
      </w:r>
    </w:p>
    <w:p w14:paraId="07B6A66C" w14:textId="77777777" w:rsidR="00227E69" w:rsidRPr="00D95A9D" w:rsidRDefault="4B1F096C" w:rsidP="00227E69">
      <w:pPr>
        <w:pStyle w:val="Odsekzoznamu"/>
        <w:numPr>
          <w:ilvl w:val="4"/>
          <w:numId w:val="43"/>
        </w:numPr>
        <w:jc w:val="both"/>
      </w:pPr>
      <w:r w:rsidRPr="00D95A9D">
        <w:t> O</w:t>
      </w:r>
      <w:r w:rsidRPr="000711D0">
        <w:rPr>
          <w:rFonts w:asciiTheme="minorHAnsi" w:eastAsiaTheme="minorEastAsia" w:hAnsiTheme="minorHAnsi" w:cstheme="minorBidi"/>
        </w:rPr>
        <w:t>ID - 1.3.158.00165387.100.40.110</w:t>
      </w:r>
    </w:p>
    <w:p w14:paraId="051B434C" w14:textId="77777777" w:rsidR="00227E69" w:rsidRPr="00D95A9D" w:rsidRDefault="6DE4F7B8">
      <w:pPr>
        <w:pStyle w:val="Odsekzoznamu"/>
        <w:numPr>
          <w:ilvl w:val="2"/>
          <w:numId w:val="43"/>
        </w:numPr>
        <w:jc w:val="both"/>
      </w:pPr>
      <w:r w:rsidRPr="000711D0">
        <w:rPr>
          <w:rFonts w:asciiTheme="minorHAnsi" w:eastAsiaTheme="minorEastAsia" w:hAnsiTheme="minorHAnsi" w:cstheme="minorBidi"/>
        </w:rPr>
        <w:t>PreferovaniPracovniciZdravotnejStarostlivosti</w:t>
      </w:r>
    </w:p>
    <w:p w14:paraId="1FDA3739" w14:textId="69F89D5D" w:rsidR="097FC4FF" w:rsidRDefault="097FC4FF" w:rsidP="000711D0">
      <w:pPr>
        <w:pStyle w:val="Odsekzoznamu"/>
        <w:numPr>
          <w:ilvl w:val="3"/>
          <w:numId w:val="43"/>
        </w:numPr>
        <w:jc w:val="both"/>
      </w:pPr>
      <w:r>
        <w:t xml:space="preserve">EHR_SYSTEM – OID z číselníka </w:t>
      </w:r>
      <w:r w:rsidRPr="000711D0">
        <w:rPr>
          <w:color w:val="263238"/>
        </w:rPr>
        <w:t>1.3.158.00165387.100.30.20</w:t>
      </w:r>
    </w:p>
    <w:p w14:paraId="25B15BB1" w14:textId="5E9B13FB" w:rsidR="51715456" w:rsidRDefault="51715456">
      <w:pPr>
        <w:pStyle w:val="Odsekzoznamu"/>
        <w:numPr>
          <w:ilvl w:val="3"/>
          <w:numId w:val="43"/>
        </w:numPr>
        <w:jc w:val="both"/>
      </w:pPr>
      <w:r w:rsidRPr="000711D0">
        <w:rPr>
          <w:rFonts w:asciiTheme="minorHAnsi" w:eastAsiaTheme="minorEastAsia" w:hAnsiTheme="minorHAnsi" w:cstheme="minorBidi"/>
        </w:rPr>
        <w:t>RC_ID</w:t>
      </w:r>
      <w:r w:rsidR="362B9536" w:rsidRPr="000711D0">
        <w:rPr>
          <w:rFonts w:asciiTheme="minorHAnsi" w:eastAsiaTheme="minorEastAsia" w:hAnsiTheme="minorHAnsi" w:cstheme="minorBidi"/>
        </w:rPr>
        <w:t xml:space="preserve"> - </w:t>
      </w:r>
      <w:r w:rsidR="695E8AEB" w:rsidRPr="000711D0">
        <w:rPr>
          <w:rFonts w:asciiTheme="minorHAnsi" w:eastAsiaTheme="minorEastAsia" w:hAnsiTheme="minorHAnsi" w:cstheme="minorBidi"/>
        </w:rPr>
        <w:t>jedinečný identifiká</w:t>
      </w:r>
      <w:r w:rsidR="723B65D7" w:rsidRPr="000711D0">
        <w:rPr>
          <w:rFonts w:asciiTheme="minorHAnsi" w:eastAsiaTheme="minorEastAsia" w:hAnsiTheme="minorHAnsi" w:cstheme="minorBidi"/>
        </w:rPr>
        <w:t>tor záznamu</w:t>
      </w:r>
    </w:p>
    <w:p w14:paraId="4EF17164" w14:textId="354F7B58" w:rsidR="42BCF2CB" w:rsidRPr="000711D0" w:rsidRDefault="0A0FB5DF">
      <w:pPr>
        <w:pStyle w:val="Odsekzoznamu"/>
        <w:numPr>
          <w:ilvl w:val="4"/>
          <w:numId w:val="43"/>
        </w:numPr>
        <w:jc w:val="both"/>
      </w:pPr>
      <w:r w:rsidRPr="000711D0">
        <w:rPr>
          <w:rFonts w:asciiTheme="minorHAnsi" w:eastAsiaTheme="minorEastAsia" w:hAnsiTheme="minorHAnsi" w:cstheme="minorBidi"/>
        </w:rPr>
        <w:t>OID - 1.3.158.00165387.100.50.200</w:t>
      </w:r>
    </w:p>
    <w:p w14:paraId="2524BEA9" w14:textId="77777777" w:rsidR="00227E69" w:rsidRPr="00D95A9D" w:rsidRDefault="6DE4F7B8">
      <w:pPr>
        <w:pStyle w:val="Odsekzoznamu"/>
        <w:numPr>
          <w:ilvl w:val="3"/>
          <w:numId w:val="43"/>
        </w:numPr>
        <w:jc w:val="both"/>
      </w:pPr>
      <w:r w:rsidRPr="000711D0">
        <w:rPr>
          <w:rFonts w:asciiTheme="minorHAnsi" w:eastAsiaTheme="minorEastAsia" w:hAnsiTheme="minorHAnsi" w:cstheme="minorBidi"/>
        </w:rPr>
        <w:t>MenoAPriezvisko</w:t>
      </w:r>
    </w:p>
    <w:p w14:paraId="0DB31172" w14:textId="77777777" w:rsidR="00227E69" w:rsidRPr="00D95A9D" w:rsidRDefault="6DE4F7B8">
      <w:pPr>
        <w:pStyle w:val="Odsekzoznamu"/>
        <w:numPr>
          <w:ilvl w:val="4"/>
          <w:numId w:val="43"/>
        </w:numPr>
        <w:jc w:val="both"/>
      </w:pPr>
      <w:r w:rsidRPr="000711D0">
        <w:rPr>
          <w:rFonts w:asciiTheme="minorHAnsi" w:eastAsiaTheme="minorEastAsia" w:hAnsiTheme="minorHAnsi" w:cstheme="minorBidi"/>
        </w:rPr>
        <w:t> KrstneMeno</w:t>
      </w:r>
    </w:p>
    <w:p w14:paraId="29B107CD" w14:textId="77777777" w:rsidR="00227E69" w:rsidRPr="00D95A9D" w:rsidRDefault="4B1F096C">
      <w:pPr>
        <w:pStyle w:val="Odsekzoznamu"/>
        <w:numPr>
          <w:ilvl w:val="4"/>
          <w:numId w:val="43"/>
        </w:numPr>
        <w:jc w:val="both"/>
      </w:pPr>
      <w:r w:rsidRPr="000711D0">
        <w:rPr>
          <w:rFonts w:asciiTheme="minorHAnsi" w:eastAsiaTheme="minorEastAsia" w:hAnsiTheme="minorHAnsi" w:cstheme="minorBidi"/>
        </w:rPr>
        <w:t> Priezvisko</w:t>
      </w:r>
    </w:p>
    <w:p w14:paraId="0784FE98" w14:textId="77777777" w:rsidR="00227E69" w:rsidRPr="00D95A9D" w:rsidRDefault="6DE4F7B8" w:rsidP="1B46B707">
      <w:pPr>
        <w:pStyle w:val="Odsekzoznamu"/>
        <w:numPr>
          <w:ilvl w:val="3"/>
          <w:numId w:val="43"/>
        </w:numPr>
        <w:jc w:val="both"/>
      </w:pPr>
      <w:r w:rsidRPr="000711D0">
        <w:rPr>
          <w:rFonts w:asciiTheme="minorHAnsi" w:eastAsiaTheme="minorEastAsia" w:hAnsiTheme="minorHAnsi" w:cstheme="minorBidi"/>
        </w:rPr>
        <w:t>ZdravotnickaOdb</w:t>
      </w:r>
      <w:r w:rsidRPr="00D95A9D">
        <w:t>ornost - Zdravotnícka odbornosť z JRÚZ číselníka 1.3.158.00165387.100.10.34</w:t>
      </w:r>
    </w:p>
    <w:p w14:paraId="1427CCC3" w14:textId="77777777" w:rsidR="00227E69" w:rsidRPr="00D95A9D" w:rsidRDefault="4B1F096C" w:rsidP="00227E69">
      <w:pPr>
        <w:pStyle w:val="Odsekzoznamu"/>
        <w:numPr>
          <w:ilvl w:val="3"/>
          <w:numId w:val="43"/>
        </w:numPr>
        <w:jc w:val="both"/>
      </w:pPr>
      <w:r w:rsidRPr="00D95A9D">
        <w:t>Adresa</w:t>
      </w:r>
    </w:p>
    <w:p w14:paraId="55E70983" w14:textId="77777777" w:rsidR="00227E69" w:rsidRPr="00D95A9D" w:rsidRDefault="4B1F096C" w:rsidP="00227E69">
      <w:pPr>
        <w:pStyle w:val="Odsekzoznamu"/>
        <w:numPr>
          <w:ilvl w:val="4"/>
          <w:numId w:val="43"/>
        </w:numPr>
        <w:jc w:val="both"/>
      </w:pPr>
      <w:r w:rsidRPr="00D95A9D">
        <w:t> Ulica</w:t>
      </w:r>
    </w:p>
    <w:p w14:paraId="1B64DB08" w14:textId="77777777" w:rsidR="00227E69" w:rsidRPr="00D95A9D" w:rsidRDefault="6DE4F7B8" w:rsidP="00227E69">
      <w:pPr>
        <w:pStyle w:val="Odsekzoznamu"/>
        <w:numPr>
          <w:ilvl w:val="4"/>
          <w:numId w:val="43"/>
        </w:numPr>
        <w:jc w:val="both"/>
      </w:pPr>
      <w:r w:rsidRPr="00D95A9D">
        <w:t> CisloPopisne</w:t>
      </w:r>
    </w:p>
    <w:p w14:paraId="07337FBA" w14:textId="77777777" w:rsidR="00227E69" w:rsidRPr="00D95A9D" w:rsidRDefault="4B1F096C" w:rsidP="00227E69">
      <w:pPr>
        <w:pStyle w:val="Odsekzoznamu"/>
        <w:numPr>
          <w:ilvl w:val="4"/>
          <w:numId w:val="43"/>
        </w:numPr>
        <w:jc w:val="both"/>
      </w:pPr>
      <w:r w:rsidRPr="00D95A9D">
        <w:t> PSC</w:t>
      </w:r>
    </w:p>
    <w:p w14:paraId="5DB7B06D" w14:textId="77777777" w:rsidR="00227E69" w:rsidRPr="00D95A9D" w:rsidRDefault="4B1F096C" w:rsidP="00227E69">
      <w:pPr>
        <w:pStyle w:val="Odsekzoznamu"/>
        <w:numPr>
          <w:ilvl w:val="5"/>
          <w:numId w:val="43"/>
        </w:numPr>
        <w:jc w:val="both"/>
      </w:pPr>
      <w:r w:rsidRPr="00D95A9D">
        <w:t>OID 1.3.158.00165387.100.10.150</w:t>
      </w:r>
    </w:p>
    <w:p w14:paraId="6AF825BA" w14:textId="77777777" w:rsidR="00227E69" w:rsidRPr="00D95A9D" w:rsidRDefault="6DE4F7B8" w:rsidP="00227E69">
      <w:pPr>
        <w:pStyle w:val="Odsekzoznamu"/>
        <w:numPr>
          <w:ilvl w:val="5"/>
          <w:numId w:val="43"/>
        </w:numPr>
        <w:jc w:val="both"/>
      </w:pPr>
      <w:r w:rsidRPr="00D95A9D">
        <w:t>codingScheme</w:t>
      </w:r>
    </w:p>
    <w:p w14:paraId="4CCC527F" w14:textId="77777777" w:rsidR="00227E69" w:rsidRPr="00D95A9D" w:rsidRDefault="6DE4F7B8" w:rsidP="00227E69">
      <w:pPr>
        <w:pStyle w:val="Odsekzoznamu"/>
        <w:numPr>
          <w:ilvl w:val="6"/>
          <w:numId w:val="43"/>
        </w:numPr>
        <w:jc w:val="both"/>
      </w:pPr>
      <w:r w:rsidRPr="00D95A9D">
        <w:t>codingSchemeVersion – konštanta 1</w:t>
      </w:r>
    </w:p>
    <w:p w14:paraId="5585AAC7" w14:textId="77777777" w:rsidR="00227E69" w:rsidRPr="00D95A9D" w:rsidRDefault="6DE4F7B8" w:rsidP="00227E69">
      <w:pPr>
        <w:pStyle w:val="Odsekzoznamu"/>
        <w:numPr>
          <w:ilvl w:val="5"/>
          <w:numId w:val="43"/>
        </w:numPr>
        <w:jc w:val="both"/>
      </w:pPr>
      <w:r w:rsidRPr="00D95A9D">
        <w:t xml:space="preserve">codeValue – z číselníka </w:t>
      </w:r>
    </w:p>
    <w:p w14:paraId="03F56991" w14:textId="77777777" w:rsidR="00227E69" w:rsidRPr="00D95A9D" w:rsidRDefault="6DE4F7B8" w:rsidP="00227E69">
      <w:pPr>
        <w:pStyle w:val="Odsekzoznamu"/>
        <w:numPr>
          <w:ilvl w:val="5"/>
          <w:numId w:val="43"/>
        </w:numPr>
        <w:jc w:val="both"/>
      </w:pPr>
      <w:r w:rsidRPr="00D95A9D">
        <w:t>displayName – z číselníka</w:t>
      </w:r>
    </w:p>
    <w:p w14:paraId="78DF87E9" w14:textId="77777777" w:rsidR="00227E69" w:rsidRPr="00D95A9D" w:rsidRDefault="4B1F096C" w:rsidP="00227E69">
      <w:pPr>
        <w:pStyle w:val="Odsekzoznamu"/>
        <w:numPr>
          <w:ilvl w:val="4"/>
          <w:numId w:val="43"/>
        </w:numPr>
        <w:jc w:val="both"/>
      </w:pPr>
      <w:r w:rsidRPr="00D95A9D">
        <w:lastRenderedPageBreak/>
        <w:t> Mesto</w:t>
      </w:r>
    </w:p>
    <w:p w14:paraId="326DE43D" w14:textId="77777777" w:rsidR="00227E69" w:rsidRPr="00D95A9D" w:rsidRDefault="4B1F096C" w:rsidP="00227E69">
      <w:pPr>
        <w:pStyle w:val="Odsekzoznamu"/>
        <w:numPr>
          <w:ilvl w:val="5"/>
          <w:numId w:val="43"/>
        </w:numPr>
        <w:jc w:val="both"/>
      </w:pPr>
      <w:r w:rsidRPr="00D95A9D">
        <w:t>OID 1.3.158.00165387.100.10.45</w:t>
      </w:r>
    </w:p>
    <w:p w14:paraId="3CD9D5E5" w14:textId="77777777" w:rsidR="00227E69" w:rsidRPr="00D95A9D" w:rsidRDefault="6DE4F7B8" w:rsidP="00227E69">
      <w:pPr>
        <w:pStyle w:val="Odsekzoznamu"/>
        <w:numPr>
          <w:ilvl w:val="5"/>
          <w:numId w:val="43"/>
        </w:numPr>
        <w:jc w:val="both"/>
      </w:pPr>
      <w:r w:rsidRPr="00D95A9D">
        <w:t>codingScheme</w:t>
      </w:r>
    </w:p>
    <w:p w14:paraId="0BEF94F3" w14:textId="77777777" w:rsidR="00227E69" w:rsidRPr="00D95A9D" w:rsidRDefault="6DE4F7B8" w:rsidP="00227E69">
      <w:pPr>
        <w:pStyle w:val="Odsekzoznamu"/>
        <w:numPr>
          <w:ilvl w:val="6"/>
          <w:numId w:val="43"/>
        </w:numPr>
        <w:jc w:val="both"/>
      </w:pPr>
      <w:r w:rsidRPr="00D95A9D">
        <w:t>codingSchemeVersion – konštanta 1</w:t>
      </w:r>
    </w:p>
    <w:p w14:paraId="0131F131" w14:textId="77777777" w:rsidR="00227E69" w:rsidRPr="00D95A9D" w:rsidRDefault="6DE4F7B8" w:rsidP="00227E69">
      <w:pPr>
        <w:pStyle w:val="Odsekzoznamu"/>
        <w:numPr>
          <w:ilvl w:val="5"/>
          <w:numId w:val="43"/>
        </w:numPr>
        <w:jc w:val="both"/>
      </w:pPr>
      <w:r w:rsidRPr="00D95A9D">
        <w:t xml:space="preserve">codeValue – z číselníka </w:t>
      </w:r>
    </w:p>
    <w:p w14:paraId="73FEA024" w14:textId="77777777" w:rsidR="00227E69" w:rsidRPr="00D95A9D" w:rsidRDefault="6DE4F7B8" w:rsidP="00227E69">
      <w:pPr>
        <w:pStyle w:val="Odsekzoznamu"/>
        <w:numPr>
          <w:ilvl w:val="5"/>
          <w:numId w:val="43"/>
        </w:numPr>
        <w:jc w:val="both"/>
      </w:pPr>
      <w:r w:rsidRPr="00D95A9D">
        <w:t>displayName – z číselníka</w:t>
      </w:r>
    </w:p>
    <w:p w14:paraId="0A527FE4" w14:textId="77777777" w:rsidR="00227E69" w:rsidRPr="00D95A9D" w:rsidRDefault="4B1F096C" w:rsidP="00227E69">
      <w:pPr>
        <w:pStyle w:val="Odsekzoznamu"/>
        <w:numPr>
          <w:ilvl w:val="4"/>
          <w:numId w:val="43"/>
        </w:numPr>
        <w:jc w:val="both"/>
      </w:pPr>
      <w:r w:rsidRPr="00D95A9D">
        <w:t>Krajina</w:t>
      </w:r>
    </w:p>
    <w:p w14:paraId="1A0101C2" w14:textId="77777777" w:rsidR="00227E69" w:rsidRPr="00D95A9D" w:rsidRDefault="4B1F096C" w:rsidP="00227E69">
      <w:pPr>
        <w:pStyle w:val="Odsekzoznamu"/>
        <w:numPr>
          <w:ilvl w:val="5"/>
          <w:numId w:val="43"/>
        </w:numPr>
        <w:jc w:val="both"/>
      </w:pPr>
      <w:r w:rsidRPr="00D95A9D">
        <w:t>OID1.3.158.00165387.100.10.51</w:t>
      </w:r>
    </w:p>
    <w:p w14:paraId="33AD1E3C" w14:textId="77777777" w:rsidR="00227E69" w:rsidRPr="00D95A9D" w:rsidRDefault="6DE4F7B8" w:rsidP="00227E69">
      <w:pPr>
        <w:pStyle w:val="Odsekzoznamu"/>
        <w:numPr>
          <w:ilvl w:val="5"/>
          <w:numId w:val="43"/>
        </w:numPr>
        <w:jc w:val="both"/>
      </w:pPr>
      <w:r w:rsidRPr="00D95A9D">
        <w:t>codingScheme</w:t>
      </w:r>
    </w:p>
    <w:p w14:paraId="136DA477" w14:textId="77777777" w:rsidR="00227E69" w:rsidRPr="00D95A9D" w:rsidRDefault="6DE4F7B8" w:rsidP="00227E69">
      <w:pPr>
        <w:pStyle w:val="Odsekzoznamu"/>
        <w:numPr>
          <w:ilvl w:val="6"/>
          <w:numId w:val="43"/>
        </w:numPr>
        <w:jc w:val="both"/>
      </w:pPr>
      <w:r w:rsidRPr="00D95A9D">
        <w:t>codingSchemeVersion – konštanta 1</w:t>
      </w:r>
    </w:p>
    <w:p w14:paraId="704B1356" w14:textId="77777777" w:rsidR="00227E69" w:rsidRPr="00D95A9D" w:rsidRDefault="6DE4F7B8" w:rsidP="00227E69">
      <w:pPr>
        <w:pStyle w:val="Odsekzoznamu"/>
        <w:numPr>
          <w:ilvl w:val="5"/>
          <w:numId w:val="43"/>
        </w:numPr>
        <w:jc w:val="both"/>
      </w:pPr>
      <w:r w:rsidRPr="00D95A9D">
        <w:t xml:space="preserve">codeValue – z číselníka </w:t>
      </w:r>
    </w:p>
    <w:p w14:paraId="0B31CD98" w14:textId="77777777" w:rsidR="00227E69" w:rsidRPr="00D95A9D" w:rsidRDefault="6DE4F7B8" w:rsidP="00227E69">
      <w:pPr>
        <w:pStyle w:val="Odsekzoznamu"/>
        <w:numPr>
          <w:ilvl w:val="5"/>
          <w:numId w:val="43"/>
        </w:numPr>
        <w:jc w:val="both"/>
      </w:pPr>
      <w:r w:rsidRPr="00D95A9D">
        <w:t>displayName – z číselníka</w:t>
      </w:r>
    </w:p>
    <w:p w14:paraId="10A903BB" w14:textId="77777777" w:rsidR="00227E69" w:rsidRPr="00D95A9D" w:rsidRDefault="6DE4F7B8" w:rsidP="00227E69">
      <w:pPr>
        <w:pStyle w:val="Odsekzoznamu"/>
        <w:numPr>
          <w:ilvl w:val="3"/>
          <w:numId w:val="43"/>
        </w:numPr>
        <w:jc w:val="both"/>
      </w:pPr>
      <w:r w:rsidRPr="00D95A9D">
        <w:t>Telefon</w:t>
      </w:r>
    </w:p>
    <w:p w14:paraId="3F00E9A9" w14:textId="77777777" w:rsidR="00227E69" w:rsidRPr="00D95A9D" w:rsidRDefault="6DE4F7B8" w:rsidP="00227E69">
      <w:pPr>
        <w:pStyle w:val="Odsekzoznamu"/>
        <w:numPr>
          <w:ilvl w:val="3"/>
          <w:numId w:val="43"/>
        </w:numPr>
        <w:jc w:val="both"/>
      </w:pPr>
      <w:r w:rsidRPr="00D95A9D">
        <w:t>Poznamka</w:t>
      </w:r>
    </w:p>
    <w:p w14:paraId="2110D23C" w14:textId="77777777" w:rsidR="00227E69" w:rsidRPr="00D95A9D" w:rsidRDefault="4B1F096C" w:rsidP="00227E69">
      <w:pPr>
        <w:pStyle w:val="Odsekzoznamu"/>
        <w:numPr>
          <w:ilvl w:val="3"/>
          <w:numId w:val="43"/>
        </w:numPr>
        <w:jc w:val="both"/>
      </w:pPr>
      <w:r w:rsidRPr="00D95A9D">
        <w:t>Email</w:t>
      </w:r>
    </w:p>
    <w:p w14:paraId="1D5E1979" w14:textId="77777777" w:rsidR="00227E69" w:rsidRPr="00D95A9D" w:rsidRDefault="6DE4F7B8" w:rsidP="00227E69">
      <w:pPr>
        <w:pStyle w:val="Odsekzoznamu"/>
        <w:numPr>
          <w:ilvl w:val="3"/>
          <w:numId w:val="43"/>
        </w:numPr>
        <w:jc w:val="both"/>
      </w:pPr>
      <w:r w:rsidRPr="00D95A9D">
        <w:t>IdPracovnika - Identifikátor preferovaného zdravotníckeho pracovníka v JRÚZ registri 1.3.158.00165387.100.40.90</w:t>
      </w:r>
    </w:p>
    <w:p w14:paraId="3E03E9FC" w14:textId="77777777" w:rsidR="00227E69" w:rsidRPr="00D95A9D" w:rsidRDefault="6DE4F7B8" w:rsidP="00227E69">
      <w:pPr>
        <w:pStyle w:val="Odsekzoznamu"/>
        <w:numPr>
          <w:ilvl w:val="3"/>
          <w:numId w:val="43"/>
        </w:numPr>
        <w:jc w:val="both"/>
      </w:pPr>
      <w:r w:rsidRPr="00D95A9D">
        <w:t>Kod - Kód preferovaného zdravotníckeho pracovníka</w:t>
      </w:r>
    </w:p>
    <w:p w14:paraId="373436C6" w14:textId="77777777" w:rsidR="00227E69" w:rsidRPr="00D95A9D" w:rsidRDefault="6DE4F7B8" w:rsidP="00227E69">
      <w:pPr>
        <w:pStyle w:val="Odsekzoznamu"/>
        <w:numPr>
          <w:ilvl w:val="3"/>
          <w:numId w:val="43"/>
        </w:numPr>
        <w:jc w:val="both"/>
      </w:pPr>
      <w:r w:rsidRPr="00D95A9D">
        <w:t>UdajePZS - Údaje o PZS, v ktorom pôsobí preferovaný zdravotnícky pracovník</w:t>
      </w:r>
    </w:p>
    <w:p w14:paraId="692615AE" w14:textId="77777777" w:rsidR="00227E69" w:rsidRPr="00D95A9D" w:rsidRDefault="6DE4F7B8" w:rsidP="00227E69">
      <w:pPr>
        <w:pStyle w:val="Odsekzoznamu"/>
        <w:numPr>
          <w:ilvl w:val="4"/>
          <w:numId w:val="43"/>
        </w:numPr>
        <w:jc w:val="both"/>
      </w:pPr>
      <w:r w:rsidRPr="00D95A9D">
        <w:t>Názov</w:t>
      </w:r>
    </w:p>
    <w:p w14:paraId="751AA68C" w14:textId="77777777" w:rsidR="00227E69" w:rsidRPr="00D95A9D" w:rsidRDefault="6DE4F7B8" w:rsidP="00227E69">
      <w:pPr>
        <w:pStyle w:val="Odsekzoznamu"/>
        <w:numPr>
          <w:ilvl w:val="4"/>
          <w:numId w:val="43"/>
        </w:numPr>
        <w:jc w:val="both"/>
      </w:pPr>
      <w:r w:rsidRPr="00D95A9D">
        <w:t>Kod - Kód poskytovateľa zdravotnej starostlivosti</w:t>
      </w:r>
    </w:p>
    <w:p w14:paraId="1A74501C" w14:textId="77777777" w:rsidR="00227E69" w:rsidRPr="00D95A9D" w:rsidRDefault="6DE4F7B8" w:rsidP="00227E69">
      <w:pPr>
        <w:pStyle w:val="Odsekzoznamu"/>
        <w:numPr>
          <w:ilvl w:val="4"/>
          <w:numId w:val="43"/>
        </w:numPr>
      </w:pPr>
      <w:r w:rsidRPr="00D95A9D">
        <w:t>DruhOdbornejCinnosti - Položka z JRÚZ číselníka 1.3.158.00165387.100.10.39</w:t>
      </w:r>
    </w:p>
    <w:p w14:paraId="7B31F066" w14:textId="77777777" w:rsidR="00227E69" w:rsidRPr="00D95A9D" w:rsidRDefault="00227E69" w:rsidP="00227E69">
      <w:pPr>
        <w:pStyle w:val="Odsekzoznamu"/>
        <w:ind w:left="3600"/>
        <w:jc w:val="both"/>
      </w:pPr>
    </w:p>
    <w:p w14:paraId="45E07C08" w14:textId="77777777" w:rsidR="00227E69" w:rsidRPr="00D95A9D" w:rsidRDefault="4B1F096C" w:rsidP="00227E69">
      <w:r w:rsidRPr="00D95A9D">
        <w:t xml:space="preserve">Pre úspešné </w:t>
      </w:r>
      <w:r w:rsidR="00207EB9" w:rsidRPr="00D95A9D">
        <w:t>storno</w:t>
      </w:r>
      <w:r w:rsidRPr="00D95A9D">
        <w:t xml:space="preserve"> kontaktných údajov </w:t>
      </w:r>
      <w:r w:rsidR="0071069F" w:rsidRPr="00D95A9D">
        <w:t>je potrebné v XML naplniť nasledovné elementy (</w:t>
      </w:r>
      <w:r w:rsidR="0071069F" w:rsidRPr="00D95A9D">
        <w:rPr>
          <w:b/>
        </w:rPr>
        <w:t>popis pre plnenie spoločných atribútov je uvedený v dokumente x070</w:t>
      </w:r>
      <w:r w:rsidR="0071069F" w:rsidRPr="00D95A9D">
        <w:t>):</w:t>
      </w:r>
    </w:p>
    <w:p w14:paraId="500305DD" w14:textId="77777777" w:rsidR="00227E69" w:rsidRPr="00D95A9D" w:rsidRDefault="4B1F096C" w:rsidP="00227E69">
      <w:pPr>
        <w:pStyle w:val="Odsekzoznamu"/>
        <w:numPr>
          <w:ilvl w:val="0"/>
          <w:numId w:val="43"/>
        </w:numPr>
        <w:jc w:val="both"/>
      </w:pPr>
      <w:r w:rsidRPr="00D95A9D">
        <w:t xml:space="preserve">Časť záznamu Body: </w:t>
      </w:r>
    </w:p>
    <w:p w14:paraId="1F04C9A7" w14:textId="77777777" w:rsidR="00227E69" w:rsidRPr="00D95A9D" w:rsidRDefault="6DE4F7B8" w:rsidP="00227E69">
      <w:pPr>
        <w:pStyle w:val="Odsekzoznamu"/>
        <w:numPr>
          <w:ilvl w:val="0"/>
          <w:numId w:val="43"/>
        </w:numPr>
        <w:jc w:val="both"/>
      </w:pPr>
      <w:r w:rsidRPr="00D95A9D">
        <w:t>Data</w:t>
      </w:r>
    </w:p>
    <w:p w14:paraId="15B8C165" w14:textId="7D128996" w:rsidR="00227E69" w:rsidRPr="00D95A9D" w:rsidRDefault="4B1F096C" w:rsidP="00227E69">
      <w:pPr>
        <w:pStyle w:val="Odsekzoznamu"/>
        <w:numPr>
          <w:ilvl w:val="1"/>
          <w:numId w:val="43"/>
        </w:numPr>
        <w:jc w:val="both"/>
      </w:pPr>
      <w:r w:rsidRPr="00D95A9D">
        <w:t>ZrusKontaktneUdajePacientskehoSumaraVstup_v</w:t>
      </w:r>
      <w:r w:rsidR="00510083">
        <w:t>4</w:t>
      </w:r>
    </w:p>
    <w:p w14:paraId="6BDFFC3B" w14:textId="77777777" w:rsidR="00227E69" w:rsidRPr="00D95A9D" w:rsidRDefault="6DE4F7B8" w:rsidP="7CDD2187">
      <w:pPr>
        <w:pStyle w:val="Odsekzoznamu"/>
        <w:numPr>
          <w:ilvl w:val="2"/>
          <w:numId w:val="43"/>
        </w:numPr>
        <w:jc w:val="both"/>
      </w:pPr>
      <w:r w:rsidRPr="00D95A9D">
        <w:t>Data</w:t>
      </w:r>
    </w:p>
    <w:p w14:paraId="32E21359" w14:textId="0AE1F3B0" w:rsidR="7CDD2187" w:rsidRDefault="7CDD2187" w:rsidP="000711D0">
      <w:pPr>
        <w:pStyle w:val="Odsekzoznamu"/>
        <w:numPr>
          <w:ilvl w:val="3"/>
          <w:numId w:val="43"/>
        </w:numPr>
        <w:jc w:val="both"/>
      </w:pPr>
      <w:r>
        <w:t xml:space="preserve">EHR_SYSTEM – OID z číselníka </w:t>
      </w:r>
      <w:r w:rsidRPr="000711D0">
        <w:rPr>
          <w:color w:val="263238"/>
        </w:rPr>
        <w:t>1.3.158.00165387.100.30.20</w:t>
      </w:r>
    </w:p>
    <w:p w14:paraId="0ADC5AA6" w14:textId="77777777" w:rsidR="00227E69" w:rsidRPr="00D95A9D" w:rsidRDefault="6DE4F7B8" w:rsidP="00227E69">
      <w:pPr>
        <w:pStyle w:val="Odsekzoznamu"/>
        <w:numPr>
          <w:ilvl w:val="3"/>
          <w:numId w:val="43"/>
        </w:numPr>
        <w:jc w:val="both"/>
      </w:pPr>
      <w:r w:rsidRPr="00D95A9D">
        <w:t>IdPacienta</w:t>
      </w:r>
    </w:p>
    <w:p w14:paraId="428E457B" w14:textId="77777777" w:rsidR="00227E69" w:rsidRPr="00D95A9D" w:rsidRDefault="6DE4F7B8" w:rsidP="00227E69">
      <w:pPr>
        <w:pStyle w:val="Odsekzoznamu"/>
        <w:numPr>
          <w:ilvl w:val="4"/>
          <w:numId w:val="43"/>
        </w:numPr>
        <w:jc w:val="both"/>
      </w:pPr>
      <w:r w:rsidRPr="00D95A9D">
        <w:t>šifrovaný identifikátor pacienta – ESID, ktorý je generovaný službou CC CreateESID so vstupnými parametrami:</w:t>
      </w:r>
    </w:p>
    <w:p w14:paraId="670C5BD8" w14:textId="77777777" w:rsidR="00DF26CF" w:rsidRPr="00D95A9D" w:rsidRDefault="00DF26CF" w:rsidP="00DF26CF">
      <w:pPr>
        <w:pStyle w:val="Odsekzoznamu"/>
        <w:numPr>
          <w:ilvl w:val="5"/>
          <w:numId w:val="43"/>
        </w:numPr>
        <w:jc w:val="both"/>
      </w:pPr>
      <w:r w:rsidRPr="00D95A9D">
        <w:t>identifikátor prijímateľa zdravotnej starostlivosti</w:t>
      </w:r>
    </w:p>
    <w:p w14:paraId="602C5757" w14:textId="77777777" w:rsidR="00227E69" w:rsidRPr="00D95A9D" w:rsidRDefault="00DF26CF" w:rsidP="009F126C">
      <w:pPr>
        <w:pStyle w:val="Odsekzoznamu"/>
        <w:numPr>
          <w:ilvl w:val="5"/>
          <w:numId w:val="43"/>
        </w:numPr>
      </w:pPr>
      <w:r w:rsidRPr="00D95A9D">
        <w:t>výstup z volania metódy GetSamlTokenForHealthProfessional</w:t>
      </w:r>
    </w:p>
    <w:p w14:paraId="201F97B3" w14:textId="77777777" w:rsidR="00227E69" w:rsidRPr="00D95A9D" w:rsidRDefault="6DE4F7B8" w:rsidP="00227E69">
      <w:pPr>
        <w:pStyle w:val="Odsekzoznamu"/>
        <w:numPr>
          <w:ilvl w:val="4"/>
          <w:numId w:val="43"/>
        </w:numPr>
        <w:jc w:val="both"/>
      </w:pPr>
      <w:r w:rsidRPr="00D95A9D">
        <w:t> validtime</w:t>
      </w:r>
    </w:p>
    <w:p w14:paraId="770B6180" w14:textId="77777777" w:rsidR="00227E69" w:rsidRPr="00D95A9D" w:rsidRDefault="6DE4F7B8" w:rsidP="00227E69">
      <w:pPr>
        <w:pStyle w:val="Odsekzoznamu"/>
        <w:numPr>
          <w:ilvl w:val="5"/>
          <w:numId w:val="43"/>
        </w:numPr>
        <w:jc w:val="both"/>
      </w:pPr>
      <w:r w:rsidRPr="00D95A9D">
        <w:t>Low – aktuálny čas</w:t>
      </w:r>
    </w:p>
    <w:p w14:paraId="0AA8638A" w14:textId="77777777" w:rsidR="00227E69" w:rsidRPr="00D95A9D" w:rsidRDefault="6DE4F7B8" w:rsidP="00227E69">
      <w:pPr>
        <w:pStyle w:val="Odsekzoznamu"/>
        <w:numPr>
          <w:ilvl w:val="5"/>
          <w:numId w:val="43"/>
        </w:numPr>
        <w:jc w:val="both"/>
      </w:pPr>
      <w:r w:rsidRPr="00D95A9D">
        <w:t>High – konštanta 3000-12-31T00:00:00</w:t>
      </w:r>
    </w:p>
    <w:p w14:paraId="78FF584E" w14:textId="77777777" w:rsidR="00227E69" w:rsidRPr="00D95A9D" w:rsidRDefault="6DE4F7B8" w:rsidP="00227E69">
      <w:pPr>
        <w:pStyle w:val="Odsekzoznamu"/>
        <w:numPr>
          <w:ilvl w:val="4"/>
          <w:numId w:val="43"/>
        </w:numPr>
        <w:jc w:val="both"/>
      </w:pPr>
      <w:r w:rsidRPr="00D95A9D">
        <w:t> root</w:t>
      </w:r>
    </w:p>
    <w:p w14:paraId="76EBAADC" w14:textId="77777777" w:rsidR="00227E69" w:rsidRPr="00D95A9D" w:rsidRDefault="4B1F096C" w:rsidP="00227E69">
      <w:pPr>
        <w:pStyle w:val="Odsekzoznamu"/>
        <w:numPr>
          <w:ilvl w:val="5"/>
          <w:numId w:val="43"/>
        </w:numPr>
        <w:jc w:val="both"/>
      </w:pPr>
      <w:r w:rsidRPr="00D95A9D">
        <w:t> OID - 1.3.158.00165387.100.40.110</w:t>
      </w:r>
    </w:p>
    <w:p w14:paraId="4A06A3F2" w14:textId="55B99753" w:rsidR="00227E69" w:rsidRPr="00D95A9D" w:rsidRDefault="00510083" w:rsidP="00227E69">
      <w:pPr>
        <w:pStyle w:val="Odsekzoznamu"/>
        <w:numPr>
          <w:ilvl w:val="3"/>
          <w:numId w:val="43"/>
        </w:numPr>
        <w:jc w:val="both"/>
      </w:pPr>
      <w:r>
        <w:t>RC_ID</w:t>
      </w:r>
      <w:r w:rsidRPr="5A109AD4">
        <w:t xml:space="preserve"> </w:t>
      </w:r>
      <w:r w:rsidR="6DE4F7B8" w:rsidRPr="00D95A9D">
        <w:t xml:space="preserve">– Identifikátor kontaktného údaju, ktorý sa má </w:t>
      </w:r>
      <w:r w:rsidR="00207EB9" w:rsidRPr="00D95A9D">
        <w:t>stornovať</w:t>
      </w:r>
      <w:r w:rsidR="6DE4F7B8" w:rsidRPr="00D95A9D">
        <w:t xml:space="preserve"> (1..*)</w:t>
      </w:r>
    </w:p>
    <w:p w14:paraId="7BCC55A6" w14:textId="77777777" w:rsidR="00F51FB0" w:rsidRPr="009F126C" w:rsidRDefault="6DE4F7B8" w:rsidP="00B50180">
      <w:pPr>
        <w:pStyle w:val="Nadpis4"/>
      </w:pPr>
      <w:bookmarkStart w:id="49" w:name="_Toc513046942"/>
      <w:bookmarkStart w:id="50" w:name="_A7_–_Individuálny"/>
      <w:bookmarkStart w:id="51" w:name="_Toc56171943"/>
      <w:bookmarkEnd w:id="49"/>
      <w:bookmarkEnd w:id="50"/>
      <w:r>
        <w:t>A7 – Individuálny zápis do pacientskeho sumáru</w:t>
      </w:r>
      <w:bookmarkEnd w:id="51"/>
    </w:p>
    <w:p w14:paraId="68FEC03B" w14:textId="77777777" w:rsidR="00C524F0" w:rsidRPr="00C26A9D" w:rsidRDefault="4B1F096C" w:rsidP="00C26A9D">
      <w:pPr>
        <w:rPr>
          <w:b/>
          <w:u w:val="single"/>
        </w:rPr>
      </w:pPr>
      <w:r w:rsidRPr="00C26A9D">
        <w:rPr>
          <w:b/>
          <w:u w:val="single"/>
        </w:rPr>
        <w:t>Popis procesu:</w:t>
      </w:r>
    </w:p>
    <w:p w14:paraId="10218C40" w14:textId="77777777" w:rsidR="00C524F0" w:rsidRPr="00D95A9D" w:rsidRDefault="00C524F0" w:rsidP="00C524F0"/>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7320"/>
      </w:tblGrid>
      <w:tr w:rsidR="00C524F0" w:rsidRPr="00D95A9D" w14:paraId="0F55EB0B" w14:textId="77777777" w:rsidTr="2AE49D89">
        <w:trPr>
          <w:cantSplit/>
          <w:tblHeader/>
        </w:trPr>
        <w:tc>
          <w:tcPr>
            <w:tcW w:w="1134" w:type="dxa"/>
            <w:shd w:val="clear" w:color="auto" w:fill="002060"/>
          </w:tcPr>
          <w:p w14:paraId="720E2D8B" w14:textId="77777777" w:rsidR="00C524F0" w:rsidRPr="00D95A9D" w:rsidRDefault="4B1F096C" w:rsidP="4B1F096C">
            <w:pPr>
              <w:rPr>
                <w:sz w:val="18"/>
                <w:szCs w:val="18"/>
              </w:rPr>
            </w:pPr>
            <w:r w:rsidRPr="00D95A9D">
              <w:rPr>
                <w:sz w:val="18"/>
                <w:szCs w:val="18"/>
              </w:rPr>
              <w:t>Proces</w:t>
            </w:r>
          </w:p>
        </w:tc>
        <w:tc>
          <w:tcPr>
            <w:tcW w:w="7320" w:type="dxa"/>
            <w:shd w:val="clear" w:color="auto" w:fill="002060"/>
          </w:tcPr>
          <w:p w14:paraId="24F6137A" w14:textId="77777777" w:rsidR="00C524F0" w:rsidRPr="00D95A9D" w:rsidRDefault="00C524F0" w:rsidP="00FE1F65">
            <w:pPr>
              <w:rPr>
                <w:sz w:val="18"/>
              </w:rPr>
            </w:pPr>
          </w:p>
        </w:tc>
      </w:tr>
      <w:tr w:rsidR="00C524F0" w:rsidRPr="00D95A9D" w14:paraId="24F87FF7" w14:textId="77777777" w:rsidTr="2AE49D89">
        <w:trPr>
          <w:cantSplit/>
        </w:trPr>
        <w:tc>
          <w:tcPr>
            <w:tcW w:w="1134" w:type="dxa"/>
          </w:tcPr>
          <w:p w14:paraId="6E26AF8E" w14:textId="77777777" w:rsidR="00C524F0" w:rsidRPr="00D95A9D" w:rsidRDefault="4B1F096C" w:rsidP="4B1F096C">
            <w:pPr>
              <w:rPr>
                <w:sz w:val="18"/>
                <w:szCs w:val="18"/>
              </w:rPr>
            </w:pPr>
            <w:r w:rsidRPr="00D95A9D">
              <w:rPr>
                <w:sz w:val="18"/>
                <w:szCs w:val="18"/>
              </w:rPr>
              <w:t xml:space="preserve">Cieľ: </w:t>
            </w:r>
          </w:p>
        </w:tc>
        <w:tc>
          <w:tcPr>
            <w:tcW w:w="7320" w:type="dxa"/>
          </w:tcPr>
          <w:p w14:paraId="5D29BB04" w14:textId="77777777" w:rsidR="00C524F0" w:rsidRPr="00D95A9D" w:rsidRDefault="4B1F096C" w:rsidP="4B1F096C">
            <w:pPr>
              <w:pStyle w:val="Odsekzoznamu"/>
              <w:numPr>
                <w:ilvl w:val="0"/>
                <w:numId w:val="42"/>
              </w:numPr>
              <w:rPr>
                <w:sz w:val="18"/>
                <w:szCs w:val="18"/>
              </w:rPr>
            </w:pPr>
            <w:r w:rsidRPr="00D95A9D">
              <w:rPr>
                <w:sz w:val="18"/>
                <w:szCs w:val="18"/>
              </w:rPr>
              <w:t>Zápis a aktualizácia klinických údajov do pacientskeho sumáru</w:t>
            </w:r>
          </w:p>
        </w:tc>
      </w:tr>
      <w:tr w:rsidR="00C524F0" w:rsidRPr="00D95A9D" w14:paraId="45EDF148" w14:textId="77777777" w:rsidTr="2AE49D89">
        <w:trPr>
          <w:cantSplit/>
        </w:trPr>
        <w:tc>
          <w:tcPr>
            <w:tcW w:w="1134" w:type="dxa"/>
          </w:tcPr>
          <w:p w14:paraId="6C51F5B4" w14:textId="77777777" w:rsidR="00C524F0" w:rsidRPr="00D95A9D" w:rsidRDefault="4B1F096C" w:rsidP="4B1F096C">
            <w:pPr>
              <w:rPr>
                <w:sz w:val="18"/>
                <w:szCs w:val="18"/>
              </w:rPr>
            </w:pPr>
            <w:r w:rsidRPr="00D95A9D">
              <w:rPr>
                <w:sz w:val="18"/>
                <w:szCs w:val="18"/>
              </w:rPr>
              <w:t>Vstup:</w:t>
            </w:r>
          </w:p>
        </w:tc>
        <w:tc>
          <w:tcPr>
            <w:tcW w:w="7320" w:type="dxa"/>
          </w:tcPr>
          <w:p w14:paraId="1F4BE577" w14:textId="77777777" w:rsidR="00C524F0" w:rsidRPr="00D95A9D" w:rsidRDefault="4B1F096C" w:rsidP="4B1F096C">
            <w:pPr>
              <w:pStyle w:val="Odsekzoznamu"/>
              <w:numPr>
                <w:ilvl w:val="0"/>
                <w:numId w:val="41"/>
              </w:numPr>
              <w:rPr>
                <w:sz w:val="18"/>
                <w:szCs w:val="18"/>
              </w:rPr>
            </w:pPr>
            <w:r w:rsidRPr="00D95A9D">
              <w:rPr>
                <w:sz w:val="18"/>
                <w:szCs w:val="18"/>
              </w:rPr>
              <w:t>Autentifikovaný zdravotnícky pracovník a odborný útvar</w:t>
            </w:r>
            <w:r w:rsidRPr="5A109AD4">
              <w:t>,</w:t>
            </w:r>
            <w:r w:rsidRPr="00D95A9D">
              <w:rPr>
                <w:sz w:val="18"/>
                <w:szCs w:val="18"/>
              </w:rPr>
              <w:t xml:space="preserve"> na ktorom pracuje</w:t>
            </w:r>
          </w:p>
          <w:p w14:paraId="3DAECF70" w14:textId="77777777" w:rsidR="00C524F0" w:rsidRPr="00D95A9D" w:rsidRDefault="4B1F096C" w:rsidP="4B1F096C">
            <w:pPr>
              <w:pStyle w:val="Odsekzoznamu"/>
              <w:numPr>
                <w:ilvl w:val="0"/>
                <w:numId w:val="41"/>
              </w:numPr>
              <w:rPr>
                <w:sz w:val="18"/>
                <w:szCs w:val="18"/>
              </w:rPr>
            </w:pPr>
            <w:r w:rsidRPr="00D95A9D">
              <w:rPr>
                <w:sz w:val="18"/>
                <w:szCs w:val="18"/>
              </w:rPr>
              <w:t xml:space="preserve">Identifikovaný pacient </w:t>
            </w:r>
          </w:p>
          <w:p w14:paraId="7658C0EB" w14:textId="77777777" w:rsidR="00C524F0" w:rsidRPr="00D95A9D" w:rsidRDefault="4B1F096C" w:rsidP="4B1F096C">
            <w:pPr>
              <w:pStyle w:val="Odsekzoznamu"/>
              <w:numPr>
                <w:ilvl w:val="0"/>
                <w:numId w:val="41"/>
              </w:numPr>
              <w:rPr>
                <w:sz w:val="18"/>
                <w:szCs w:val="18"/>
              </w:rPr>
            </w:pPr>
            <w:r w:rsidRPr="00D95A9D">
              <w:rPr>
                <w:sz w:val="18"/>
                <w:szCs w:val="18"/>
              </w:rPr>
              <w:t>Požiadavka na zápis klinických údajov do pacientskeho sumáru</w:t>
            </w:r>
          </w:p>
        </w:tc>
      </w:tr>
      <w:tr w:rsidR="00C524F0" w:rsidRPr="00D95A9D" w14:paraId="68A30254" w14:textId="77777777" w:rsidTr="2AE49D89">
        <w:trPr>
          <w:cantSplit/>
        </w:trPr>
        <w:tc>
          <w:tcPr>
            <w:tcW w:w="1134" w:type="dxa"/>
          </w:tcPr>
          <w:p w14:paraId="544E1F03" w14:textId="77777777" w:rsidR="00C524F0" w:rsidRPr="00D95A9D" w:rsidRDefault="4B1F096C" w:rsidP="4B1F096C">
            <w:pPr>
              <w:rPr>
                <w:sz w:val="18"/>
                <w:szCs w:val="18"/>
              </w:rPr>
            </w:pPr>
            <w:r w:rsidRPr="00D95A9D">
              <w:rPr>
                <w:sz w:val="18"/>
                <w:szCs w:val="18"/>
              </w:rPr>
              <w:t>Výstup:</w:t>
            </w:r>
          </w:p>
        </w:tc>
        <w:tc>
          <w:tcPr>
            <w:tcW w:w="7320" w:type="dxa"/>
          </w:tcPr>
          <w:p w14:paraId="54089759" w14:textId="77777777" w:rsidR="00C524F0" w:rsidRPr="00D95A9D" w:rsidRDefault="4B1F096C" w:rsidP="4B1F096C">
            <w:pPr>
              <w:pStyle w:val="Odsekzoznamu"/>
              <w:numPr>
                <w:ilvl w:val="0"/>
                <w:numId w:val="43"/>
              </w:numPr>
              <w:rPr>
                <w:sz w:val="18"/>
                <w:szCs w:val="18"/>
              </w:rPr>
            </w:pPr>
            <w:r w:rsidRPr="00D95A9D">
              <w:rPr>
                <w:sz w:val="18"/>
                <w:szCs w:val="18"/>
              </w:rPr>
              <w:t>Aktualizované klinické údaje</w:t>
            </w:r>
          </w:p>
        </w:tc>
      </w:tr>
      <w:tr w:rsidR="00C524F0" w:rsidRPr="00D95A9D" w14:paraId="7F1E6451" w14:textId="77777777" w:rsidTr="2AE49D89">
        <w:trPr>
          <w:cantSplit/>
          <w:trHeight w:val="259"/>
        </w:trPr>
        <w:tc>
          <w:tcPr>
            <w:tcW w:w="1134" w:type="dxa"/>
          </w:tcPr>
          <w:p w14:paraId="509D37EA" w14:textId="77777777" w:rsidR="00C524F0" w:rsidRPr="00D95A9D" w:rsidRDefault="4B1F096C" w:rsidP="4B1F096C">
            <w:pPr>
              <w:rPr>
                <w:sz w:val="18"/>
                <w:szCs w:val="18"/>
              </w:rPr>
            </w:pPr>
            <w:r w:rsidRPr="00D95A9D">
              <w:rPr>
                <w:sz w:val="18"/>
                <w:szCs w:val="18"/>
              </w:rPr>
              <w:lastRenderedPageBreak/>
              <w:t>Scenáre použitia:</w:t>
            </w:r>
          </w:p>
        </w:tc>
        <w:tc>
          <w:tcPr>
            <w:tcW w:w="7320" w:type="dxa"/>
          </w:tcPr>
          <w:p w14:paraId="398DA3B8" w14:textId="31E1040E" w:rsidR="00563FCF" w:rsidRPr="00563FCF" w:rsidRDefault="00DB2889" w:rsidP="4B1F096C">
            <w:pPr>
              <w:pStyle w:val="Odsekzoznamu"/>
              <w:numPr>
                <w:ilvl w:val="0"/>
                <w:numId w:val="43"/>
              </w:numPr>
              <w:rPr>
                <w:rStyle w:val="Hypertextovprepojenie"/>
                <w:color w:val="auto"/>
                <w:sz w:val="18"/>
                <w:szCs w:val="18"/>
                <w:u w:val="none"/>
              </w:rPr>
            </w:pPr>
            <w:hyperlink w:anchor="_eV_01_32_–_Individuálne" w:history="1">
              <w:r w:rsidR="00563FCF" w:rsidRPr="00563FCF">
                <w:rPr>
                  <w:rStyle w:val="Hypertextovprepojenie"/>
                  <w:sz w:val="18"/>
                  <w:szCs w:val="18"/>
                </w:rPr>
                <w:t>eV_01_32 – Individuálne zaznamenanie zdravotného problému do pacientskeho sumáru</w:t>
              </w:r>
            </w:hyperlink>
            <w:r w:rsidR="00563FCF" w:rsidRPr="00563FCF">
              <w:rPr>
                <w:rStyle w:val="Hypertextovprepojenie"/>
                <w:sz w:val="18"/>
                <w:szCs w:val="18"/>
              </w:rPr>
              <w:t xml:space="preserve"> </w:t>
            </w:r>
          </w:p>
          <w:p w14:paraId="022DDB8A" w14:textId="20655B8A" w:rsidR="00C524F0" w:rsidRPr="00D95A9D" w:rsidRDefault="00DB2889" w:rsidP="4B1F096C">
            <w:pPr>
              <w:pStyle w:val="Odsekzoznamu"/>
              <w:numPr>
                <w:ilvl w:val="0"/>
                <w:numId w:val="43"/>
              </w:numPr>
              <w:rPr>
                <w:sz w:val="18"/>
                <w:szCs w:val="18"/>
              </w:rPr>
            </w:pPr>
            <w:hyperlink w:anchor="_eV_01_33_–_Individuálne" w:history="1">
              <w:r w:rsidR="4B1F096C" w:rsidRPr="00D95A9D">
                <w:rPr>
                  <w:rStyle w:val="Hypertextovprepojenie"/>
                  <w:sz w:val="18"/>
                  <w:szCs w:val="18"/>
                </w:rPr>
                <w:t>eV_01_33 – Individuálne zaznamenanie alergickej reakcie do pacientskeho sumáru</w:t>
              </w:r>
            </w:hyperlink>
          </w:p>
          <w:p w14:paraId="344BDC14" w14:textId="6B75776D" w:rsidR="00C524F0" w:rsidRPr="00D95A9D" w:rsidRDefault="00DB2889" w:rsidP="4B1F096C">
            <w:pPr>
              <w:pStyle w:val="Odsekzoznamu"/>
              <w:numPr>
                <w:ilvl w:val="0"/>
                <w:numId w:val="43"/>
              </w:numPr>
              <w:rPr>
                <w:sz w:val="18"/>
                <w:szCs w:val="18"/>
              </w:rPr>
            </w:pPr>
            <w:hyperlink w:anchor="_eV_01_35_–_Individuálne" w:history="1">
              <w:r w:rsidR="4B1F096C" w:rsidRPr="00D95A9D">
                <w:rPr>
                  <w:rStyle w:val="Hypertextovprepojenie"/>
                  <w:sz w:val="18"/>
                  <w:szCs w:val="18"/>
                </w:rPr>
                <w:t>eV_01_3</w:t>
              </w:r>
              <w:r w:rsidR="006C171B">
                <w:rPr>
                  <w:rStyle w:val="Hypertextovprepojenie"/>
                  <w:sz w:val="18"/>
                  <w:szCs w:val="18"/>
                </w:rPr>
                <w:t>5</w:t>
              </w:r>
              <w:r w:rsidR="4B1F096C" w:rsidRPr="00D95A9D">
                <w:rPr>
                  <w:rStyle w:val="Hypertextovprepojenie"/>
                  <w:sz w:val="18"/>
                  <w:szCs w:val="18"/>
                </w:rPr>
                <w:t xml:space="preserve"> – Individuálne zaznamenanie predpokladaného dátumu pôrodu </w:t>
              </w:r>
            </w:hyperlink>
          </w:p>
          <w:p w14:paraId="5D46C5C8" w14:textId="14737694" w:rsidR="00C524F0" w:rsidRPr="00563FCF" w:rsidRDefault="00DB2889" w:rsidP="00563FCF">
            <w:pPr>
              <w:pStyle w:val="Odsekzoznamu"/>
              <w:numPr>
                <w:ilvl w:val="0"/>
                <w:numId w:val="43"/>
              </w:numPr>
              <w:rPr>
                <w:color w:val="64C29D" w:themeColor="hyperlink"/>
                <w:sz w:val="18"/>
                <w:szCs w:val="18"/>
                <w:u w:val="single"/>
              </w:rPr>
            </w:pPr>
            <w:hyperlink w:anchor="_eV_01_34_–_Individuálne" w:history="1">
              <w:r w:rsidR="4B1F096C" w:rsidRPr="00563FCF">
                <w:rPr>
                  <w:rStyle w:val="Hypertextovprepojenie"/>
                  <w:sz w:val="18"/>
                  <w:szCs w:val="18"/>
                </w:rPr>
                <w:t>eV_01_3</w:t>
              </w:r>
              <w:r w:rsidR="00563FCF" w:rsidRPr="00563FCF">
                <w:rPr>
                  <w:rStyle w:val="Hypertextovprepojenie"/>
                  <w:sz w:val="18"/>
                  <w:szCs w:val="18"/>
                </w:rPr>
                <w:t xml:space="preserve">4 – </w:t>
              </w:r>
              <w:r w:rsidR="00563FCF" w:rsidRPr="00563FCF">
                <w:rPr>
                  <w:rStyle w:val="Hypertextovprepojenie"/>
                </w:rPr>
                <w:t xml:space="preserve"> </w:t>
              </w:r>
              <w:r w:rsidR="00563FCF" w:rsidRPr="00563FCF">
                <w:rPr>
                  <w:rStyle w:val="Hypertextovprepojenie"/>
                  <w:sz w:val="18"/>
                  <w:szCs w:val="18"/>
                </w:rPr>
                <w:t>Individuálne zaznamenanie implantovanej zdravotnej pomôcky do pacientskeho sumáru</w:t>
              </w:r>
            </w:hyperlink>
          </w:p>
        </w:tc>
      </w:tr>
      <w:tr w:rsidR="00C524F0" w:rsidRPr="00D95A9D" w14:paraId="5C9285C0" w14:textId="77777777" w:rsidTr="2AE49D89">
        <w:trPr>
          <w:cantSplit/>
        </w:trPr>
        <w:tc>
          <w:tcPr>
            <w:tcW w:w="1134" w:type="dxa"/>
          </w:tcPr>
          <w:p w14:paraId="4BFB6F63" w14:textId="77777777" w:rsidR="00C524F0" w:rsidRPr="00D95A9D" w:rsidRDefault="4B1F096C" w:rsidP="4B1F096C">
            <w:pPr>
              <w:rPr>
                <w:sz w:val="18"/>
                <w:szCs w:val="18"/>
              </w:rPr>
            </w:pPr>
            <w:r w:rsidRPr="00D95A9D">
              <w:rPr>
                <w:sz w:val="18"/>
                <w:szCs w:val="18"/>
              </w:rPr>
              <w:t>Služby:</w:t>
            </w:r>
          </w:p>
        </w:tc>
        <w:tc>
          <w:tcPr>
            <w:tcW w:w="7320" w:type="dxa"/>
          </w:tcPr>
          <w:p w14:paraId="07ECFB77" w14:textId="2C98C77C" w:rsidR="00C524F0" w:rsidRPr="00D95A9D" w:rsidRDefault="00DB2889" w:rsidP="4B1F096C">
            <w:pPr>
              <w:pStyle w:val="Odsekzoznamu"/>
              <w:numPr>
                <w:ilvl w:val="0"/>
                <w:numId w:val="43"/>
              </w:numPr>
              <w:rPr>
                <w:sz w:val="18"/>
                <w:szCs w:val="18"/>
              </w:rPr>
            </w:pPr>
            <w:hyperlink w:anchor="_ZapisPacientskehoSumaruZdravotnePro" w:history="1">
              <w:r w:rsidR="4B1F096C" w:rsidRPr="00D95A9D">
                <w:rPr>
                  <w:rStyle w:val="Hypertextovprepojenie"/>
                  <w:sz w:val="18"/>
                  <w:szCs w:val="18"/>
                </w:rPr>
                <w:t>ZapisPacientskehoSumaruZdravotneProblemy_v2</w:t>
              </w:r>
            </w:hyperlink>
          </w:p>
          <w:p w14:paraId="2977B72F" w14:textId="7C29B0F7" w:rsidR="00C524F0" w:rsidRPr="00D95A9D" w:rsidRDefault="00DB2889" w:rsidP="4B1F096C">
            <w:pPr>
              <w:pStyle w:val="Odsekzoznamu"/>
              <w:numPr>
                <w:ilvl w:val="0"/>
                <w:numId w:val="43"/>
              </w:numPr>
              <w:rPr>
                <w:sz w:val="18"/>
                <w:szCs w:val="18"/>
              </w:rPr>
            </w:pPr>
            <w:hyperlink w:anchor="_ZapisPacientskehoSumaruPorodnickaAn" w:history="1">
              <w:r w:rsidR="4B1F096C" w:rsidRPr="00D95A9D">
                <w:rPr>
                  <w:rStyle w:val="Hypertextovprepojenie"/>
                  <w:sz w:val="18"/>
                  <w:szCs w:val="18"/>
                </w:rPr>
                <w:t>ZapisPacientskehoSumaruPorodnickaAnamneza_v2</w:t>
              </w:r>
            </w:hyperlink>
          </w:p>
          <w:p w14:paraId="70BB4D54" w14:textId="6676FA86" w:rsidR="00C524F0" w:rsidRPr="00D95A9D" w:rsidRDefault="00DB2889" w:rsidP="4B1F096C">
            <w:pPr>
              <w:pStyle w:val="Odsekzoznamu"/>
              <w:keepNext/>
              <w:numPr>
                <w:ilvl w:val="0"/>
                <w:numId w:val="43"/>
              </w:numPr>
              <w:rPr>
                <w:sz w:val="18"/>
                <w:szCs w:val="18"/>
              </w:rPr>
            </w:pPr>
            <w:hyperlink w:anchor="_ZapisPacientskehoSumaruVarovania_v2" w:history="1">
              <w:r w:rsidR="4B1F096C" w:rsidRPr="00D95A9D">
                <w:rPr>
                  <w:rStyle w:val="Hypertextovprepojenie"/>
                  <w:sz w:val="18"/>
                  <w:szCs w:val="18"/>
                </w:rPr>
                <w:t>ZapisPacientskehoSumaruVarovania_v2</w:t>
              </w:r>
            </w:hyperlink>
          </w:p>
        </w:tc>
      </w:tr>
    </w:tbl>
    <w:p w14:paraId="7C2208DD" w14:textId="6DD5A252" w:rsidR="00C524F0" w:rsidRPr="00D95A9D" w:rsidRDefault="00D35EF9" w:rsidP="4B1F096C">
      <w:pPr>
        <w:pStyle w:val="Popis"/>
        <w:rPr>
          <w:lang w:val="sk-SK"/>
        </w:rPr>
      </w:pPr>
      <w:bookmarkStart w:id="52" w:name="_Toc25934353"/>
      <w:r w:rsidRPr="00D95A9D">
        <w:rPr>
          <w:lang w:val="sk-SK"/>
        </w:rPr>
        <w:t xml:space="preserve">Tabuľka </w:t>
      </w:r>
      <w:r w:rsidR="00AB647A">
        <w:rPr>
          <w:lang w:val="sk-SK"/>
        </w:rPr>
        <w:fldChar w:fldCharType="begin"/>
      </w:r>
      <w:r w:rsidR="00AB647A">
        <w:rPr>
          <w:lang w:val="sk-SK"/>
        </w:rPr>
        <w:instrText xml:space="preserve"> SEQ Tabuľka \* ARABIC </w:instrText>
      </w:r>
      <w:r w:rsidR="00AB647A">
        <w:rPr>
          <w:lang w:val="sk-SK"/>
        </w:rPr>
        <w:fldChar w:fldCharType="separate"/>
      </w:r>
      <w:r w:rsidR="005C30E5">
        <w:rPr>
          <w:noProof/>
          <w:lang w:val="sk-SK"/>
        </w:rPr>
        <w:t>14</w:t>
      </w:r>
      <w:r w:rsidR="00AB647A">
        <w:rPr>
          <w:lang w:val="sk-SK"/>
        </w:rPr>
        <w:fldChar w:fldCharType="end"/>
      </w:r>
      <w:r w:rsidR="0023568C">
        <w:rPr>
          <w:lang w:val="sk-SK"/>
        </w:rPr>
        <w:t xml:space="preserve">: </w:t>
      </w:r>
      <w:r w:rsidRPr="00A73064">
        <w:rPr>
          <w:b w:val="0"/>
          <w:lang w:val="sk-SK"/>
        </w:rPr>
        <w:t>Individuálny zápis do pacientsk</w:t>
      </w:r>
      <w:r w:rsidR="00E25B21" w:rsidRPr="00A73064">
        <w:rPr>
          <w:b w:val="0"/>
          <w:lang w:val="sk-SK"/>
        </w:rPr>
        <w:t>e</w:t>
      </w:r>
      <w:r w:rsidRPr="00A73064">
        <w:rPr>
          <w:b w:val="0"/>
          <w:lang w:val="sk-SK"/>
        </w:rPr>
        <w:t>ho sumáru</w:t>
      </w:r>
      <w:bookmarkEnd w:id="52"/>
    </w:p>
    <w:p w14:paraId="40BAF8A0" w14:textId="77777777" w:rsidR="00C524F0" w:rsidRPr="00C26A9D" w:rsidRDefault="4B1F096C" w:rsidP="00C26A9D">
      <w:pPr>
        <w:rPr>
          <w:b/>
          <w:u w:val="single"/>
        </w:rPr>
      </w:pPr>
      <w:r w:rsidRPr="00C26A9D">
        <w:rPr>
          <w:b/>
          <w:u w:val="single"/>
        </w:rPr>
        <w:t>Všeobecné implementačné pravidlá:</w:t>
      </w:r>
    </w:p>
    <w:p w14:paraId="5FE0F328" w14:textId="77777777" w:rsidR="009565E3" w:rsidRPr="00D95A9D" w:rsidRDefault="009565E3" w:rsidP="00A05F84">
      <w:pPr>
        <w:rPr>
          <w:b/>
          <w:u w:val="single"/>
        </w:rPr>
      </w:pPr>
    </w:p>
    <w:p w14:paraId="53DD27FC" w14:textId="77777777" w:rsidR="00030586" w:rsidRPr="00D95A9D" w:rsidRDefault="4B1F096C" w:rsidP="00030586">
      <w:r w:rsidRPr="00D95A9D">
        <w:t xml:space="preserve">Pre úspešné odoslanie záznamu do pacientskeho sumáru </w:t>
      </w:r>
      <w:r w:rsidR="0071069F" w:rsidRPr="00D95A9D">
        <w:t>je potrebné v XML naplniť nasledovné elementy (</w:t>
      </w:r>
      <w:r w:rsidR="0071069F" w:rsidRPr="00D95A9D">
        <w:rPr>
          <w:b/>
        </w:rPr>
        <w:t>popis pre plnenie spoločných atribútov je uvedený v dokumente x070</w:t>
      </w:r>
      <w:r w:rsidR="0071069F" w:rsidRPr="00D95A9D">
        <w:t>):</w:t>
      </w:r>
    </w:p>
    <w:p w14:paraId="6653E24F" w14:textId="77777777" w:rsidR="00030586" w:rsidRPr="00D95A9D" w:rsidRDefault="4B1F096C" w:rsidP="00030586">
      <w:pPr>
        <w:pStyle w:val="Odsekzoznamu"/>
        <w:numPr>
          <w:ilvl w:val="0"/>
          <w:numId w:val="43"/>
        </w:numPr>
        <w:jc w:val="both"/>
      </w:pPr>
      <w:r w:rsidRPr="00D95A9D">
        <w:t xml:space="preserve">Časť záznamu Body: </w:t>
      </w:r>
    </w:p>
    <w:p w14:paraId="3B1DE2E4" w14:textId="77777777" w:rsidR="00030586" w:rsidRPr="00D95A9D" w:rsidRDefault="6DE4F7B8" w:rsidP="00030586">
      <w:pPr>
        <w:pStyle w:val="Odsekzoznamu"/>
        <w:numPr>
          <w:ilvl w:val="1"/>
          <w:numId w:val="43"/>
        </w:numPr>
        <w:jc w:val="both"/>
      </w:pPr>
      <w:r w:rsidRPr="00D95A9D">
        <w:t>Data</w:t>
      </w:r>
    </w:p>
    <w:p w14:paraId="049617C7" w14:textId="77777777" w:rsidR="00030586" w:rsidRPr="00D95A9D" w:rsidRDefault="6DE4F7B8" w:rsidP="00030586">
      <w:pPr>
        <w:pStyle w:val="Odsekzoznamu"/>
        <w:numPr>
          <w:ilvl w:val="2"/>
          <w:numId w:val="43"/>
        </w:numPr>
        <w:jc w:val="both"/>
      </w:pPr>
      <w:r w:rsidRPr="00D95A9D">
        <w:t>ZoznamIdentifikatorZaznamu</w:t>
      </w:r>
    </w:p>
    <w:p w14:paraId="0D1AE3B2" w14:textId="77777777" w:rsidR="00030586" w:rsidRPr="00D95A9D" w:rsidRDefault="6DE4F7B8" w:rsidP="00030586">
      <w:pPr>
        <w:pStyle w:val="Odsekzoznamu"/>
        <w:numPr>
          <w:ilvl w:val="3"/>
          <w:numId w:val="43"/>
        </w:numPr>
        <w:jc w:val="both"/>
      </w:pPr>
      <w:r w:rsidRPr="00D95A9D">
        <w:t>IdentifikatorZaznamu</w:t>
      </w:r>
    </w:p>
    <w:p w14:paraId="5B9DD231" w14:textId="77777777" w:rsidR="00030586" w:rsidRPr="00D95A9D" w:rsidRDefault="6DE4F7B8" w:rsidP="00030586">
      <w:pPr>
        <w:pStyle w:val="Odsekzoznamu"/>
        <w:numPr>
          <w:ilvl w:val="4"/>
          <w:numId w:val="43"/>
        </w:numPr>
        <w:jc w:val="both"/>
      </w:pPr>
      <w:r w:rsidRPr="00D95A9D">
        <w:t>InternalRecordID</w:t>
      </w:r>
    </w:p>
    <w:p w14:paraId="50959A49" w14:textId="77777777" w:rsidR="00030586" w:rsidRPr="00D95A9D" w:rsidRDefault="6DE4F7B8" w:rsidP="00030586">
      <w:pPr>
        <w:pStyle w:val="Odsekzoznamu"/>
        <w:numPr>
          <w:ilvl w:val="4"/>
          <w:numId w:val="43"/>
        </w:numPr>
        <w:ind w:left="3936"/>
      </w:pPr>
      <w:r w:rsidRPr="00D95A9D">
        <w:t>RC_ID, ktorý je povinný IS PZS vytvoriť na základe metodiky uvedenej v x070 – Detailna_specifikacia_rozhrania_Volanie_sluzieb – kapitola 5.4.4. – Identifikácia zdravotných záznamov</w:t>
      </w:r>
    </w:p>
    <w:p w14:paraId="164CBF5C" w14:textId="77777777" w:rsidR="00030586" w:rsidRPr="00D95A9D" w:rsidRDefault="6DE4F7B8" w:rsidP="00030586">
      <w:pPr>
        <w:pStyle w:val="Odsekzoznamu"/>
        <w:numPr>
          <w:ilvl w:val="6"/>
          <w:numId w:val="43"/>
        </w:numPr>
        <w:ind w:left="5376"/>
      </w:pPr>
      <w:r w:rsidRPr="00D95A9D">
        <w:t>Root</w:t>
      </w:r>
    </w:p>
    <w:p w14:paraId="1955E1EC" w14:textId="77777777" w:rsidR="00030586" w:rsidRPr="00D95A9D" w:rsidRDefault="4B1F096C" w:rsidP="00030586">
      <w:pPr>
        <w:pStyle w:val="Odsekzoznamu"/>
        <w:numPr>
          <w:ilvl w:val="7"/>
          <w:numId w:val="43"/>
        </w:numPr>
      </w:pPr>
      <w:r w:rsidRPr="00D95A9D">
        <w:t>OID záznamu: 1.3.158.00165387.100.50.40.100 – implantovaná zdravotná pomôcka1.3.158.00165387.100.50.40.120 – zdravotné problémy</w:t>
      </w:r>
    </w:p>
    <w:p w14:paraId="0EC8E8BD" w14:textId="77777777" w:rsidR="00030586" w:rsidRPr="00D95A9D" w:rsidRDefault="4B1F096C" w:rsidP="00030586">
      <w:pPr>
        <w:pStyle w:val="Odsekzoznamu"/>
        <w:numPr>
          <w:ilvl w:val="7"/>
          <w:numId w:val="43"/>
        </w:numPr>
      </w:pPr>
      <w:r w:rsidRPr="00D95A9D">
        <w:t>1.3.158.00165387.100.50.40.50 – Varovania</w:t>
      </w:r>
    </w:p>
    <w:p w14:paraId="4C955182" w14:textId="77777777" w:rsidR="00030586" w:rsidRPr="00D95A9D" w:rsidRDefault="4B1F096C" w:rsidP="00030586">
      <w:pPr>
        <w:pStyle w:val="Odsekzoznamu"/>
        <w:numPr>
          <w:ilvl w:val="7"/>
          <w:numId w:val="43"/>
        </w:numPr>
      </w:pPr>
      <w:r w:rsidRPr="00D95A9D">
        <w:t>1.3.158.00165387.100.50.40.60 – Pôrodnícka anamnéza</w:t>
      </w:r>
    </w:p>
    <w:p w14:paraId="1764C092" w14:textId="77777777" w:rsidR="00030586" w:rsidRPr="00D95A9D" w:rsidRDefault="00030586" w:rsidP="00A05F84">
      <w:pPr>
        <w:rPr>
          <w:b/>
          <w:u w:val="single"/>
        </w:rPr>
      </w:pPr>
    </w:p>
    <w:p w14:paraId="0F3C5A70" w14:textId="77777777" w:rsidR="00264FEE" w:rsidRPr="00D95A9D" w:rsidRDefault="5EBC771D" w:rsidP="00673403">
      <w:pPr>
        <w:pStyle w:val="Odsekzoznamu"/>
        <w:numPr>
          <w:ilvl w:val="0"/>
          <w:numId w:val="118"/>
        </w:numPr>
      </w:pPr>
      <w:r>
        <w:t>Pre časť zdravotné problémy je evidovaný počet záznamov, ktoré vznikli s danou diagnózou a slúžia výhradne pre čítacie účely</w:t>
      </w:r>
    </w:p>
    <w:p w14:paraId="19663369" w14:textId="77777777" w:rsidR="009B4D34" w:rsidRPr="00D95A9D" w:rsidRDefault="5EBC771D" w:rsidP="00673403">
      <w:pPr>
        <w:pStyle w:val="Odsekzoznamu"/>
        <w:numPr>
          <w:ilvl w:val="0"/>
          <w:numId w:val="118"/>
        </w:numPr>
      </w:pPr>
      <w:r>
        <w:t>Nežiaduce reakcie z očkovaní (súčasť záznamov o alergiách) môžu byť zapísané službou ZapisZaznamOckovania (voliteľná služba)</w:t>
      </w:r>
    </w:p>
    <w:p w14:paraId="00CF09E2" w14:textId="77777777" w:rsidR="00445DCB" w:rsidRPr="009F126C" w:rsidRDefault="6DE4F7B8" w:rsidP="00B50180">
      <w:pPr>
        <w:pStyle w:val="Nadpis4"/>
      </w:pPr>
      <w:bookmarkStart w:id="53" w:name="_A8__–"/>
      <w:bookmarkStart w:id="54" w:name="_Toc56171944"/>
      <w:bookmarkEnd w:id="53"/>
      <w:r>
        <w:t xml:space="preserve">A8  – </w:t>
      </w:r>
      <w:r w:rsidR="00D95A9D">
        <w:t>Storno a</w:t>
      </w:r>
      <w:r w:rsidR="00AF161E">
        <w:t xml:space="preserve"> zneplatnenie </w:t>
      </w:r>
      <w:r>
        <w:t>záznamov z pacientskeho sumáru</w:t>
      </w:r>
      <w:bookmarkEnd w:id="54"/>
    </w:p>
    <w:p w14:paraId="21BAC233" w14:textId="77777777" w:rsidR="00FE03C3" w:rsidRPr="00D95A9D" w:rsidRDefault="00FE03C3" w:rsidP="00FE03C3"/>
    <w:p w14:paraId="14B8E09E" w14:textId="77777777" w:rsidR="00C524F0" w:rsidRPr="00C26A9D" w:rsidRDefault="4B1F096C" w:rsidP="00C26A9D">
      <w:pPr>
        <w:rPr>
          <w:b/>
          <w:u w:val="single"/>
        </w:rPr>
      </w:pPr>
      <w:r w:rsidRPr="00C26A9D">
        <w:rPr>
          <w:b/>
          <w:u w:val="single"/>
        </w:rPr>
        <w:t>Popis procesu:</w:t>
      </w:r>
    </w:p>
    <w:p w14:paraId="138DD452" w14:textId="77777777" w:rsidR="00C524F0" w:rsidRPr="00D95A9D" w:rsidRDefault="00C524F0" w:rsidP="00C524F0"/>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7320"/>
      </w:tblGrid>
      <w:tr w:rsidR="00C524F0" w:rsidRPr="00D95A9D" w14:paraId="071C4CA2" w14:textId="77777777" w:rsidTr="2AE49D89">
        <w:trPr>
          <w:cantSplit/>
          <w:tblHeader/>
        </w:trPr>
        <w:tc>
          <w:tcPr>
            <w:tcW w:w="1134" w:type="dxa"/>
            <w:shd w:val="clear" w:color="auto" w:fill="002060"/>
          </w:tcPr>
          <w:p w14:paraId="4317117D" w14:textId="77777777" w:rsidR="00C524F0" w:rsidRPr="00D95A9D" w:rsidRDefault="4B1F096C" w:rsidP="4B1F096C">
            <w:pPr>
              <w:rPr>
                <w:sz w:val="18"/>
                <w:szCs w:val="18"/>
              </w:rPr>
            </w:pPr>
            <w:r w:rsidRPr="00D95A9D">
              <w:rPr>
                <w:sz w:val="18"/>
                <w:szCs w:val="18"/>
              </w:rPr>
              <w:t>Proces</w:t>
            </w:r>
          </w:p>
        </w:tc>
        <w:tc>
          <w:tcPr>
            <w:tcW w:w="7320" w:type="dxa"/>
            <w:shd w:val="clear" w:color="auto" w:fill="002060"/>
          </w:tcPr>
          <w:p w14:paraId="6706B360" w14:textId="77777777" w:rsidR="00C524F0" w:rsidRPr="00D95A9D" w:rsidRDefault="00C524F0" w:rsidP="00FE1F65">
            <w:pPr>
              <w:rPr>
                <w:sz w:val="18"/>
              </w:rPr>
            </w:pPr>
          </w:p>
        </w:tc>
      </w:tr>
      <w:tr w:rsidR="00C524F0" w:rsidRPr="00D95A9D" w14:paraId="7AEFCE4D" w14:textId="77777777" w:rsidTr="2AE49D89">
        <w:trPr>
          <w:cantSplit/>
        </w:trPr>
        <w:tc>
          <w:tcPr>
            <w:tcW w:w="1134" w:type="dxa"/>
          </w:tcPr>
          <w:p w14:paraId="63B4A5C3" w14:textId="77777777" w:rsidR="00C524F0" w:rsidRPr="00D95A9D" w:rsidRDefault="4B1F096C" w:rsidP="4B1F096C">
            <w:pPr>
              <w:rPr>
                <w:sz w:val="18"/>
                <w:szCs w:val="18"/>
              </w:rPr>
            </w:pPr>
            <w:r w:rsidRPr="00D95A9D">
              <w:rPr>
                <w:sz w:val="18"/>
                <w:szCs w:val="18"/>
              </w:rPr>
              <w:t xml:space="preserve">Cieľ: </w:t>
            </w:r>
          </w:p>
        </w:tc>
        <w:tc>
          <w:tcPr>
            <w:tcW w:w="7320" w:type="dxa"/>
          </w:tcPr>
          <w:p w14:paraId="24480B8C" w14:textId="77777777" w:rsidR="00C524F0" w:rsidRPr="00D95A9D" w:rsidRDefault="00207EB9" w:rsidP="4B1F096C">
            <w:pPr>
              <w:pStyle w:val="Odsekzoznamu"/>
              <w:numPr>
                <w:ilvl w:val="0"/>
                <w:numId w:val="42"/>
              </w:numPr>
              <w:rPr>
                <w:sz w:val="18"/>
                <w:szCs w:val="18"/>
              </w:rPr>
            </w:pPr>
            <w:r w:rsidRPr="00D95A9D">
              <w:rPr>
                <w:sz w:val="18"/>
                <w:szCs w:val="18"/>
              </w:rPr>
              <w:t>Storno</w:t>
            </w:r>
            <w:r w:rsidR="4B1F096C" w:rsidRPr="00D95A9D">
              <w:rPr>
                <w:sz w:val="18"/>
                <w:szCs w:val="18"/>
              </w:rPr>
              <w:t> </w:t>
            </w:r>
            <w:r w:rsidR="00AF161E" w:rsidRPr="00D95A9D">
              <w:rPr>
                <w:sz w:val="18"/>
                <w:szCs w:val="18"/>
              </w:rPr>
              <w:t xml:space="preserve">alebo zneplatnenie </w:t>
            </w:r>
            <w:r w:rsidR="4B1F096C" w:rsidRPr="00D95A9D">
              <w:rPr>
                <w:sz w:val="18"/>
                <w:szCs w:val="18"/>
              </w:rPr>
              <w:t>klinických údajov z pacientskeho sumáru</w:t>
            </w:r>
          </w:p>
        </w:tc>
      </w:tr>
      <w:tr w:rsidR="00C524F0" w:rsidRPr="00D95A9D" w14:paraId="4D5A34DC" w14:textId="77777777" w:rsidTr="2AE49D89">
        <w:trPr>
          <w:cantSplit/>
        </w:trPr>
        <w:tc>
          <w:tcPr>
            <w:tcW w:w="1134" w:type="dxa"/>
          </w:tcPr>
          <w:p w14:paraId="5CCA5502" w14:textId="77777777" w:rsidR="00C524F0" w:rsidRPr="00D95A9D" w:rsidRDefault="4B1F096C" w:rsidP="4B1F096C">
            <w:pPr>
              <w:rPr>
                <w:sz w:val="18"/>
                <w:szCs w:val="18"/>
              </w:rPr>
            </w:pPr>
            <w:r w:rsidRPr="00D95A9D">
              <w:rPr>
                <w:sz w:val="18"/>
                <w:szCs w:val="18"/>
              </w:rPr>
              <w:t>Vstup:</w:t>
            </w:r>
          </w:p>
        </w:tc>
        <w:tc>
          <w:tcPr>
            <w:tcW w:w="7320" w:type="dxa"/>
          </w:tcPr>
          <w:p w14:paraId="592C2370" w14:textId="77777777" w:rsidR="00C524F0" w:rsidRPr="00D95A9D" w:rsidRDefault="4B1F096C" w:rsidP="4B1F096C">
            <w:pPr>
              <w:pStyle w:val="Odsekzoznamu"/>
              <w:numPr>
                <w:ilvl w:val="0"/>
                <w:numId w:val="41"/>
              </w:numPr>
              <w:rPr>
                <w:sz w:val="18"/>
                <w:szCs w:val="18"/>
              </w:rPr>
            </w:pPr>
            <w:r w:rsidRPr="00D95A9D">
              <w:rPr>
                <w:sz w:val="18"/>
                <w:szCs w:val="18"/>
              </w:rPr>
              <w:t>Autentifikovaný zdravotnícky pracovník a odborný útvar</w:t>
            </w:r>
            <w:r w:rsidRPr="5A109AD4">
              <w:t>,</w:t>
            </w:r>
            <w:r w:rsidRPr="00D95A9D">
              <w:rPr>
                <w:sz w:val="18"/>
                <w:szCs w:val="18"/>
              </w:rPr>
              <w:t xml:space="preserve"> na ktorom pracuje</w:t>
            </w:r>
          </w:p>
          <w:p w14:paraId="0D58673E" w14:textId="77777777" w:rsidR="00C524F0" w:rsidRPr="00D95A9D" w:rsidRDefault="4B1F096C" w:rsidP="4B1F096C">
            <w:pPr>
              <w:pStyle w:val="Odsekzoznamu"/>
              <w:numPr>
                <w:ilvl w:val="0"/>
                <w:numId w:val="41"/>
              </w:numPr>
              <w:rPr>
                <w:sz w:val="18"/>
                <w:szCs w:val="18"/>
              </w:rPr>
            </w:pPr>
            <w:r w:rsidRPr="00D95A9D">
              <w:rPr>
                <w:sz w:val="18"/>
                <w:szCs w:val="18"/>
              </w:rPr>
              <w:t xml:space="preserve">Identifikovaný pacient </w:t>
            </w:r>
          </w:p>
          <w:p w14:paraId="137D6A0D" w14:textId="77777777" w:rsidR="00C524F0" w:rsidRPr="00D95A9D" w:rsidRDefault="4B1F096C" w:rsidP="4B1F096C">
            <w:pPr>
              <w:pStyle w:val="Odsekzoznamu"/>
              <w:numPr>
                <w:ilvl w:val="0"/>
                <w:numId w:val="41"/>
              </w:numPr>
              <w:rPr>
                <w:sz w:val="18"/>
                <w:szCs w:val="18"/>
              </w:rPr>
            </w:pPr>
            <w:r w:rsidRPr="00D95A9D">
              <w:rPr>
                <w:sz w:val="18"/>
                <w:szCs w:val="18"/>
              </w:rPr>
              <w:t>Požiadavka na odstránenie klinických údajov do pacientskeho sumáru</w:t>
            </w:r>
          </w:p>
        </w:tc>
      </w:tr>
      <w:tr w:rsidR="00C524F0" w:rsidRPr="00D95A9D" w14:paraId="7BC1CEDC" w14:textId="77777777" w:rsidTr="2AE49D89">
        <w:trPr>
          <w:cantSplit/>
        </w:trPr>
        <w:tc>
          <w:tcPr>
            <w:tcW w:w="1134" w:type="dxa"/>
          </w:tcPr>
          <w:p w14:paraId="18AAC859" w14:textId="77777777" w:rsidR="00C524F0" w:rsidRPr="00D95A9D" w:rsidRDefault="4B1F096C" w:rsidP="4B1F096C">
            <w:pPr>
              <w:rPr>
                <w:sz w:val="18"/>
                <w:szCs w:val="18"/>
              </w:rPr>
            </w:pPr>
            <w:r w:rsidRPr="00D95A9D">
              <w:rPr>
                <w:sz w:val="18"/>
                <w:szCs w:val="18"/>
              </w:rPr>
              <w:t>Výstup:</w:t>
            </w:r>
          </w:p>
        </w:tc>
        <w:tc>
          <w:tcPr>
            <w:tcW w:w="7320" w:type="dxa"/>
          </w:tcPr>
          <w:p w14:paraId="6AD4AB70" w14:textId="77777777" w:rsidR="00C524F0" w:rsidRPr="00D95A9D" w:rsidRDefault="4B1F096C" w:rsidP="4B1F096C">
            <w:pPr>
              <w:pStyle w:val="Odsekzoznamu"/>
              <w:numPr>
                <w:ilvl w:val="0"/>
                <w:numId w:val="43"/>
              </w:numPr>
              <w:rPr>
                <w:sz w:val="18"/>
                <w:szCs w:val="18"/>
              </w:rPr>
            </w:pPr>
            <w:r w:rsidRPr="00D95A9D">
              <w:rPr>
                <w:sz w:val="18"/>
                <w:szCs w:val="18"/>
              </w:rPr>
              <w:t>Aktualizované klinické údaje</w:t>
            </w:r>
          </w:p>
        </w:tc>
      </w:tr>
      <w:tr w:rsidR="00C524F0" w:rsidRPr="00D95A9D" w14:paraId="2FC58918" w14:textId="77777777" w:rsidTr="2AE49D89">
        <w:trPr>
          <w:cantSplit/>
          <w:trHeight w:val="259"/>
        </w:trPr>
        <w:tc>
          <w:tcPr>
            <w:tcW w:w="1134" w:type="dxa"/>
          </w:tcPr>
          <w:p w14:paraId="5529D2C5" w14:textId="77777777" w:rsidR="00C524F0" w:rsidRPr="00D95A9D" w:rsidRDefault="4B1F096C" w:rsidP="4B1F096C">
            <w:pPr>
              <w:rPr>
                <w:sz w:val="18"/>
                <w:szCs w:val="18"/>
              </w:rPr>
            </w:pPr>
            <w:r w:rsidRPr="00D95A9D">
              <w:rPr>
                <w:sz w:val="18"/>
                <w:szCs w:val="18"/>
              </w:rPr>
              <w:lastRenderedPageBreak/>
              <w:t>Scenáre použitia:</w:t>
            </w:r>
          </w:p>
        </w:tc>
        <w:tc>
          <w:tcPr>
            <w:tcW w:w="7320" w:type="dxa"/>
          </w:tcPr>
          <w:p w14:paraId="4087AB5B" w14:textId="5665F82F" w:rsidR="00C524F0" w:rsidRPr="00D95A9D" w:rsidRDefault="00DB2889" w:rsidP="4B1F096C">
            <w:pPr>
              <w:pStyle w:val="Odsekzoznamu"/>
              <w:numPr>
                <w:ilvl w:val="0"/>
                <w:numId w:val="43"/>
              </w:numPr>
              <w:rPr>
                <w:sz w:val="18"/>
                <w:szCs w:val="18"/>
              </w:rPr>
            </w:pPr>
            <w:hyperlink w:anchor="_eV_01_36_–_Storno" w:history="1">
              <w:r w:rsidR="00A14CCD" w:rsidRPr="00D95A9D">
                <w:rPr>
                  <w:rStyle w:val="Hypertextovprepojenie"/>
                  <w:sz w:val="18"/>
                  <w:szCs w:val="18"/>
                </w:rPr>
                <w:t>eV_01_36 – Storno / zneplatnenie klinických záznamov z pacientskeho sumáru</w:t>
              </w:r>
            </w:hyperlink>
          </w:p>
        </w:tc>
      </w:tr>
      <w:tr w:rsidR="00C524F0" w:rsidRPr="00D95A9D" w14:paraId="31945433" w14:textId="77777777" w:rsidTr="2AE49D89">
        <w:trPr>
          <w:cantSplit/>
        </w:trPr>
        <w:tc>
          <w:tcPr>
            <w:tcW w:w="1134" w:type="dxa"/>
          </w:tcPr>
          <w:p w14:paraId="482918B0" w14:textId="77777777" w:rsidR="00C524F0" w:rsidRPr="00D95A9D" w:rsidRDefault="4B1F096C" w:rsidP="4B1F096C">
            <w:pPr>
              <w:rPr>
                <w:sz w:val="18"/>
                <w:szCs w:val="18"/>
              </w:rPr>
            </w:pPr>
            <w:r w:rsidRPr="00D95A9D">
              <w:rPr>
                <w:sz w:val="18"/>
                <w:szCs w:val="18"/>
              </w:rPr>
              <w:t>Služby:</w:t>
            </w:r>
          </w:p>
        </w:tc>
        <w:tc>
          <w:tcPr>
            <w:tcW w:w="7320" w:type="dxa"/>
          </w:tcPr>
          <w:p w14:paraId="6BA4EFE7" w14:textId="20EEFB7E" w:rsidR="00C524F0" w:rsidRPr="00D95A9D" w:rsidRDefault="00DB2889" w:rsidP="4B1F096C">
            <w:pPr>
              <w:pStyle w:val="Odsekzoznamu"/>
              <w:keepNext/>
              <w:numPr>
                <w:ilvl w:val="0"/>
                <w:numId w:val="43"/>
              </w:numPr>
              <w:rPr>
                <w:sz w:val="18"/>
                <w:szCs w:val="18"/>
              </w:rPr>
            </w:pPr>
            <w:hyperlink w:anchor="_ZrusZapisZPacientskehoSumaru" w:history="1">
              <w:r w:rsidR="4B1F096C" w:rsidRPr="00D95A9D">
                <w:rPr>
                  <w:rStyle w:val="Hypertextovprepojenie"/>
                  <w:sz w:val="18"/>
                  <w:szCs w:val="18"/>
                </w:rPr>
                <w:t>ZrusZapisZPacientskehoSumaru_v2</w:t>
              </w:r>
            </w:hyperlink>
          </w:p>
        </w:tc>
      </w:tr>
    </w:tbl>
    <w:p w14:paraId="226EF5EE" w14:textId="49039B19" w:rsidR="00C524F0" w:rsidRPr="00A73064" w:rsidRDefault="00D35EF9" w:rsidP="4B1F096C">
      <w:pPr>
        <w:pStyle w:val="Popis"/>
        <w:rPr>
          <w:b w:val="0"/>
          <w:lang w:val="sk-SK"/>
        </w:rPr>
      </w:pPr>
      <w:bookmarkStart w:id="55" w:name="_Toc25934354"/>
      <w:r w:rsidRPr="00D95A9D">
        <w:rPr>
          <w:lang w:val="sk-SK"/>
        </w:rPr>
        <w:t xml:space="preserve">Tabuľka </w:t>
      </w:r>
      <w:r w:rsidR="00AB647A">
        <w:rPr>
          <w:lang w:val="sk-SK"/>
        </w:rPr>
        <w:fldChar w:fldCharType="begin"/>
      </w:r>
      <w:r w:rsidR="00AB647A">
        <w:rPr>
          <w:lang w:val="sk-SK"/>
        </w:rPr>
        <w:instrText xml:space="preserve"> SEQ Tabuľka \* ARABIC </w:instrText>
      </w:r>
      <w:r w:rsidR="00AB647A">
        <w:rPr>
          <w:lang w:val="sk-SK"/>
        </w:rPr>
        <w:fldChar w:fldCharType="separate"/>
      </w:r>
      <w:r w:rsidR="005C30E5">
        <w:rPr>
          <w:noProof/>
          <w:lang w:val="sk-SK"/>
        </w:rPr>
        <w:t>15</w:t>
      </w:r>
      <w:r w:rsidR="00AB647A">
        <w:rPr>
          <w:lang w:val="sk-SK"/>
        </w:rPr>
        <w:fldChar w:fldCharType="end"/>
      </w:r>
      <w:r w:rsidR="0023568C">
        <w:rPr>
          <w:lang w:val="sk-SK"/>
        </w:rPr>
        <w:t xml:space="preserve">: </w:t>
      </w:r>
      <w:r w:rsidR="00207EB9" w:rsidRPr="00A73064">
        <w:rPr>
          <w:b w:val="0"/>
          <w:lang w:val="sk-SK"/>
        </w:rPr>
        <w:t>Storno</w:t>
      </w:r>
      <w:r w:rsidRPr="00A73064">
        <w:rPr>
          <w:b w:val="0"/>
          <w:lang w:val="sk-SK"/>
        </w:rPr>
        <w:t xml:space="preserve"> záznamov z pacientsk</w:t>
      </w:r>
      <w:r w:rsidR="00E25B21" w:rsidRPr="00A73064">
        <w:rPr>
          <w:b w:val="0"/>
          <w:lang w:val="sk-SK"/>
        </w:rPr>
        <w:t>e</w:t>
      </w:r>
      <w:r w:rsidRPr="00A73064">
        <w:rPr>
          <w:b w:val="0"/>
          <w:lang w:val="sk-SK"/>
        </w:rPr>
        <w:t>ho sumáru</w:t>
      </w:r>
      <w:bookmarkEnd w:id="55"/>
    </w:p>
    <w:p w14:paraId="15DD774B" w14:textId="77777777" w:rsidR="00264FEE" w:rsidRPr="00C26A9D" w:rsidRDefault="6DE4F7B8" w:rsidP="00C26A9D">
      <w:pPr>
        <w:rPr>
          <w:b/>
        </w:rPr>
      </w:pPr>
      <w:r w:rsidRPr="00C26A9D">
        <w:rPr>
          <w:b/>
        </w:rPr>
        <w:t>Všeobecné implementačné pravidlá:</w:t>
      </w:r>
    </w:p>
    <w:p w14:paraId="6C3624D3" w14:textId="77777777" w:rsidR="00207EB9" w:rsidRPr="00D95A9D" w:rsidRDefault="00207EB9">
      <w:r w:rsidRPr="00D95A9D">
        <w:t xml:space="preserve">Pod </w:t>
      </w:r>
      <w:r w:rsidRPr="00D95A9D">
        <w:rPr>
          <w:b/>
        </w:rPr>
        <w:t>s</w:t>
      </w:r>
      <w:r w:rsidR="6DE4F7B8" w:rsidRPr="00D95A9D">
        <w:rPr>
          <w:b/>
        </w:rPr>
        <w:t>torno</w:t>
      </w:r>
      <w:r w:rsidRPr="00D95A9D">
        <w:rPr>
          <w:b/>
        </w:rPr>
        <w:t>m</w:t>
      </w:r>
      <w:r w:rsidR="6DE4F7B8" w:rsidRPr="00D95A9D">
        <w:t xml:space="preserve"> záznamu </w:t>
      </w:r>
      <w:r w:rsidRPr="00D95A9D">
        <w:t xml:space="preserve">sa rozumie zrušenie záznamu z dôvodu </w:t>
      </w:r>
      <w:r w:rsidR="6DE4F7B8" w:rsidRPr="00D95A9D">
        <w:t>oprav</w:t>
      </w:r>
      <w:r w:rsidRPr="00D95A9D">
        <w:t>y</w:t>
      </w:r>
      <w:r w:rsidR="6DE4F7B8" w:rsidRPr="00D95A9D">
        <w:t xml:space="preserve"> administratívnej chyby napr. zaznamenanie záznamu na iného pacienta.</w:t>
      </w:r>
    </w:p>
    <w:p w14:paraId="742FB5C6" w14:textId="77777777" w:rsidR="0046043C" w:rsidRPr="00D95A9D" w:rsidRDefault="0046043C">
      <w:r w:rsidRPr="00D95A9D">
        <w:t>Ak je potrebné záznam stornovať, do atribútu version_status bude vyplnená hodnota VER04.</w:t>
      </w:r>
    </w:p>
    <w:p w14:paraId="655D6856" w14:textId="77777777" w:rsidR="0046043C" w:rsidRPr="00D95A9D" w:rsidRDefault="0046043C"/>
    <w:p w14:paraId="4B788B60" w14:textId="77777777" w:rsidR="6DE4F7B8" w:rsidRPr="00D95A9D" w:rsidRDefault="006462C0">
      <w:r w:rsidRPr="00D95A9D">
        <w:rPr>
          <w:b/>
        </w:rPr>
        <w:t>Zneplatnením</w:t>
      </w:r>
      <w:r w:rsidR="6DE4F7B8" w:rsidRPr="00D95A9D">
        <w:t xml:space="preserve"> sa rozumie stav záznamu, ktorý mal v minulosti opodstatnenie byť zobrazený v pacientskom sumáre, no v súčasnosti už jeho výskyt v pacientskom sumáre nemá význam pre aktuálne zhodnotenie zdravotného stavu pacienta</w:t>
      </w:r>
      <w:r w:rsidR="00207EB9" w:rsidRPr="00D95A9D">
        <w:t xml:space="preserve"> (ale v čase pred ukončením platnosti záznam opodstatnenie mal)</w:t>
      </w:r>
      <w:r w:rsidRPr="00D95A9D">
        <w:t>. Ide o ukončenie časovej platnosti záznamu.</w:t>
      </w:r>
    </w:p>
    <w:p w14:paraId="6A87BD6F" w14:textId="77777777" w:rsidR="0046043C" w:rsidRPr="00D95A9D" w:rsidRDefault="0046043C">
      <w:r w:rsidRPr="00D95A9D">
        <w:t>Ak je potrebné záznam zneplatniť, do atribútu version_status bude vyplnená hodnota VER0</w:t>
      </w:r>
      <w:r w:rsidR="00A34C9B" w:rsidRPr="00D95A9D">
        <w:t>2.</w:t>
      </w:r>
    </w:p>
    <w:p w14:paraId="747B4A2D" w14:textId="77777777" w:rsidR="0046043C" w:rsidRPr="00D95A9D" w:rsidRDefault="0046043C">
      <w:r w:rsidRPr="00D95A9D">
        <w:t>Záznamu bude následne ukončená platnosť k dátumu a času, kedy bolo zneplatnenie prijaté do NZIS.</w:t>
      </w:r>
    </w:p>
    <w:p w14:paraId="38D98E0B" w14:textId="77777777" w:rsidR="0046043C" w:rsidRPr="00D95A9D" w:rsidRDefault="0046043C"/>
    <w:p w14:paraId="0D2B12D7" w14:textId="77777777" w:rsidR="0046043C" w:rsidRPr="00D95A9D" w:rsidRDefault="0046043C"/>
    <w:p w14:paraId="487E8996" w14:textId="77777777" w:rsidR="00134A9B" w:rsidRPr="00D95A9D" w:rsidRDefault="4B1F096C" w:rsidP="00134A9B">
      <w:r w:rsidRPr="00D95A9D">
        <w:t xml:space="preserve">Pre úspešné </w:t>
      </w:r>
      <w:r w:rsidR="001A6675" w:rsidRPr="00D95A9D">
        <w:t>storno</w:t>
      </w:r>
      <w:r w:rsidR="00B01138" w:rsidRPr="00D95A9D">
        <w:t xml:space="preserve"> alebo </w:t>
      </w:r>
      <w:r w:rsidR="00D95A9D" w:rsidRPr="00D95A9D">
        <w:t>zneplatnenie</w:t>
      </w:r>
      <w:r w:rsidR="00D95A9D">
        <w:t xml:space="preserve"> </w:t>
      </w:r>
      <w:r w:rsidR="00D95A9D" w:rsidRPr="00D95A9D">
        <w:t>záznamu</w:t>
      </w:r>
      <w:r w:rsidRPr="00D95A9D">
        <w:t xml:space="preserve"> pacientskeho sumáru </w:t>
      </w:r>
      <w:r w:rsidR="00494FC0" w:rsidRPr="00D95A9D">
        <w:t>je potrebné v XML naplniť nasledovné elementy (</w:t>
      </w:r>
      <w:r w:rsidR="00494FC0" w:rsidRPr="00D95A9D">
        <w:rPr>
          <w:b/>
        </w:rPr>
        <w:t>popis pre plnenie spoločných atribútov je uvedený v dokumente x070</w:t>
      </w:r>
      <w:r w:rsidR="00494FC0" w:rsidRPr="00D95A9D">
        <w:t>):</w:t>
      </w:r>
    </w:p>
    <w:p w14:paraId="39712445" w14:textId="77777777" w:rsidR="00134A9B" w:rsidRPr="00D95A9D" w:rsidRDefault="5EBC771D" w:rsidP="00134A9B">
      <w:pPr>
        <w:pStyle w:val="Odsekzoznamu"/>
        <w:numPr>
          <w:ilvl w:val="0"/>
          <w:numId w:val="118"/>
        </w:numPr>
        <w:jc w:val="both"/>
      </w:pPr>
      <w:r>
        <w:t xml:space="preserve">Časť záznamu Body: </w:t>
      </w:r>
    </w:p>
    <w:p w14:paraId="448950AB" w14:textId="77777777" w:rsidR="00134A9B" w:rsidRPr="00D95A9D" w:rsidRDefault="6DE4F7B8" w:rsidP="00134A9B">
      <w:pPr>
        <w:pStyle w:val="Odsekzoznamu"/>
        <w:numPr>
          <w:ilvl w:val="1"/>
          <w:numId w:val="118"/>
        </w:numPr>
        <w:jc w:val="both"/>
      </w:pPr>
      <w:r w:rsidRPr="00D95A9D">
        <w:t>Data</w:t>
      </w:r>
    </w:p>
    <w:p w14:paraId="62E895A6" w14:textId="77777777" w:rsidR="00134A9B" w:rsidRPr="00D95A9D" w:rsidRDefault="4B1F096C" w:rsidP="00134A9B">
      <w:pPr>
        <w:pStyle w:val="Odsekzoznamu"/>
        <w:numPr>
          <w:ilvl w:val="2"/>
          <w:numId w:val="118"/>
        </w:numPr>
        <w:jc w:val="both"/>
      </w:pPr>
      <w:r w:rsidRPr="00D95A9D">
        <w:t> EHR_EXTRACT</w:t>
      </w:r>
    </w:p>
    <w:p w14:paraId="0FC1DFDE" w14:textId="77777777" w:rsidR="00134A9B" w:rsidRPr="00D95A9D" w:rsidRDefault="4B1F096C" w:rsidP="00134A9B">
      <w:pPr>
        <w:pStyle w:val="Odsekzoznamu"/>
        <w:numPr>
          <w:ilvl w:val="3"/>
          <w:numId w:val="118"/>
        </w:numPr>
        <w:jc w:val="both"/>
      </w:pPr>
      <w:r w:rsidRPr="00D95A9D">
        <w:t xml:space="preserve">EHR_SYSTEM – OID z číselníka </w:t>
      </w:r>
      <w:r w:rsidRPr="00D95A9D">
        <w:rPr>
          <w:color w:val="263238"/>
        </w:rPr>
        <w:t>1.3.158.00165387.100.30.20</w:t>
      </w:r>
    </w:p>
    <w:p w14:paraId="1BB603F8" w14:textId="77777777" w:rsidR="00134A9B" w:rsidRPr="00D95A9D" w:rsidRDefault="6DE4F7B8" w:rsidP="00134A9B">
      <w:pPr>
        <w:pStyle w:val="Odsekzoznamu"/>
        <w:numPr>
          <w:ilvl w:val="3"/>
          <w:numId w:val="118"/>
        </w:numPr>
      </w:pPr>
      <w:r w:rsidRPr="00D95A9D">
        <w:t>Subject_of_care – šifrovaný identifikátor pacienta – ESID, ktorý je generovaný službou CC CreateESID so vstupnými parametrami:</w:t>
      </w:r>
    </w:p>
    <w:p w14:paraId="30C2FD0A" w14:textId="77777777" w:rsidR="00DF26CF" w:rsidRPr="00D95A9D" w:rsidRDefault="00DF26CF" w:rsidP="00DF26CF">
      <w:pPr>
        <w:pStyle w:val="Odsekzoznamu"/>
        <w:numPr>
          <w:ilvl w:val="4"/>
          <w:numId w:val="118"/>
        </w:numPr>
      </w:pPr>
      <w:r w:rsidRPr="00D95A9D">
        <w:t>identifikátor prijímateľa zdravotnej starostlivosti</w:t>
      </w:r>
    </w:p>
    <w:p w14:paraId="43722819" w14:textId="77777777" w:rsidR="00134A9B" w:rsidRPr="00D95A9D" w:rsidRDefault="00DF26CF" w:rsidP="00DF26CF">
      <w:pPr>
        <w:pStyle w:val="Odsekzoznamu"/>
        <w:numPr>
          <w:ilvl w:val="4"/>
          <w:numId w:val="118"/>
        </w:numPr>
      </w:pPr>
      <w:r w:rsidRPr="00D95A9D">
        <w:t>výstup z volania metódy GetSamlTokenForHealthProfessional</w:t>
      </w:r>
    </w:p>
    <w:p w14:paraId="0D791B28" w14:textId="77777777" w:rsidR="00134A9B" w:rsidRPr="00D95A9D" w:rsidRDefault="6DE4F7B8" w:rsidP="00134A9B">
      <w:pPr>
        <w:pStyle w:val="Odsekzoznamu"/>
        <w:numPr>
          <w:ilvl w:val="3"/>
          <w:numId w:val="118"/>
        </w:numPr>
      </w:pPr>
      <w:r w:rsidRPr="00D95A9D">
        <w:t>Time_created – dátum a čas vytvorenia správy</w:t>
      </w:r>
      <w:r w:rsidR="00496D74" w:rsidRPr="5A109AD4">
        <w:t>,</w:t>
      </w:r>
      <w:r w:rsidRPr="00D95A9D">
        <w:t xml:space="preserve"> v UTC formáte</w:t>
      </w:r>
    </w:p>
    <w:p w14:paraId="7A13795C" w14:textId="77777777" w:rsidR="00134A9B" w:rsidRPr="00D95A9D" w:rsidRDefault="6DE4F7B8" w:rsidP="00134A9B">
      <w:pPr>
        <w:pStyle w:val="Odsekzoznamu"/>
        <w:numPr>
          <w:ilvl w:val="3"/>
          <w:numId w:val="118"/>
        </w:numPr>
      </w:pPr>
      <w:r w:rsidRPr="00D95A9D">
        <w:t xml:space="preserve">rm_id – s konštantou EN – 13606, ktorý stanovuje používanú metodika </w:t>
      </w:r>
    </w:p>
    <w:p w14:paraId="5823C897" w14:textId="77777777" w:rsidR="00134A9B" w:rsidRPr="00D95A9D" w:rsidRDefault="6DE4F7B8" w:rsidP="00134A9B">
      <w:pPr>
        <w:pStyle w:val="Odsekzoznamu"/>
        <w:numPr>
          <w:ilvl w:val="3"/>
          <w:numId w:val="118"/>
        </w:numPr>
      </w:pPr>
      <w:r w:rsidRPr="00D95A9D">
        <w:t>all_compositions</w:t>
      </w:r>
    </w:p>
    <w:p w14:paraId="6FD32098" w14:textId="77777777" w:rsidR="00134A9B" w:rsidRPr="00D95A9D" w:rsidRDefault="6DE4F7B8" w:rsidP="00134A9B">
      <w:pPr>
        <w:pStyle w:val="Odsekzoznamu"/>
        <w:numPr>
          <w:ilvl w:val="4"/>
          <w:numId w:val="118"/>
        </w:numPr>
      </w:pPr>
      <w:r w:rsidRPr="00D95A9D">
        <w:t>name – konštanta „simple_text“</w:t>
      </w:r>
    </w:p>
    <w:p w14:paraId="11965BF6" w14:textId="77777777" w:rsidR="00134A9B" w:rsidRPr="00D95A9D" w:rsidRDefault="6DE4F7B8" w:rsidP="00134A9B">
      <w:pPr>
        <w:pStyle w:val="Odsekzoznamu"/>
        <w:numPr>
          <w:ilvl w:val="4"/>
          <w:numId w:val="118"/>
        </w:numPr>
      </w:pPr>
      <w:r w:rsidRPr="00D95A9D">
        <w:t>synthesised – uvádza sa hodnota FALSE</w:t>
      </w:r>
    </w:p>
    <w:p w14:paraId="50529FD8" w14:textId="77777777" w:rsidR="00134A9B" w:rsidRPr="00D95A9D" w:rsidRDefault="6DE4F7B8" w:rsidP="00AF161E">
      <w:pPr>
        <w:pStyle w:val="Odsekzoznamu"/>
        <w:numPr>
          <w:ilvl w:val="4"/>
          <w:numId w:val="118"/>
        </w:numPr>
      </w:pPr>
      <w:r w:rsidRPr="00D95A9D">
        <w:t>content, ktorý je vždy typu ENTRY v rámci ktorého sú evidované:</w:t>
      </w:r>
    </w:p>
    <w:p w14:paraId="0CCAF325" w14:textId="77777777" w:rsidR="00134A9B" w:rsidRPr="00D95A9D" w:rsidRDefault="6DE4F7B8" w:rsidP="00134A9B">
      <w:pPr>
        <w:pStyle w:val="Odsekzoznamu"/>
        <w:numPr>
          <w:ilvl w:val="6"/>
          <w:numId w:val="118"/>
        </w:numPr>
      </w:pPr>
      <w:r w:rsidRPr="00D95A9D">
        <w:t>OriginalText – názov záznamu</w:t>
      </w:r>
    </w:p>
    <w:p w14:paraId="60DE8577" w14:textId="77777777" w:rsidR="00134A9B" w:rsidRPr="00D95A9D" w:rsidRDefault="6DE4F7B8" w:rsidP="00134A9B">
      <w:pPr>
        <w:pStyle w:val="Odsekzoznamu"/>
        <w:numPr>
          <w:ilvl w:val="6"/>
          <w:numId w:val="118"/>
        </w:numPr>
      </w:pPr>
      <w:r w:rsidRPr="00D95A9D">
        <w:t>ArchetypID – používaný archetyp</w:t>
      </w:r>
    </w:p>
    <w:p w14:paraId="53B31AD1" w14:textId="77777777" w:rsidR="00134A9B" w:rsidRPr="00D95A9D" w:rsidRDefault="6DE4F7B8" w:rsidP="00134A9B">
      <w:pPr>
        <w:pStyle w:val="Odsekzoznamu"/>
        <w:numPr>
          <w:ilvl w:val="6"/>
          <w:numId w:val="118"/>
        </w:numPr>
      </w:pPr>
      <w:r w:rsidRPr="00D95A9D">
        <w:t>RC_ID, ktorý je povinný IS PZS vytvoriť na základe metodiky uvedenej v x070 – Detailna_specifikacia_rozhrania_Volanie_sluzieb – kapitola 5.4.4. – Identifikácia zdravotných záznamov</w:t>
      </w:r>
    </w:p>
    <w:p w14:paraId="1918B60B" w14:textId="77777777" w:rsidR="00134A9B" w:rsidRPr="00D95A9D" w:rsidRDefault="6DE4F7B8" w:rsidP="00134A9B">
      <w:pPr>
        <w:pStyle w:val="Odsekzoznamu"/>
        <w:numPr>
          <w:ilvl w:val="7"/>
          <w:numId w:val="118"/>
        </w:numPr>
      </w:pPr>
      <w:r w:rsidRPr="00D95A9D">
        <w:t>Root</w:t>
      </w:r>
    </w:p>
    <w:p w14:paraId="640C8FF9" w14:textId="77777777" w:rsidR="00134A9B" w:rsidRPr="00D95A9D" w:rsidRDefault="4B1F096C" w:rsidP="00134A9B">
      <w:pPr>
        <w:pStyle w:val="Odsekzoznamu"/>
        <w:numPr>
          <w:ilvl w:val="7"/>
          <w:numId w:val="118"/>
        </w:numPr>
      </w:pPr>
      <w:r w:rsidRPr="00D95A9D">
        <w:t xml:space="preserve">OID záznamu – </w:t>
      </w:r>
    </w:p>
    <w:p w14:paraId="50FC2457" w14:textId="77777777" w:rsidR="00134A9B" w:rsidRPr="00D95A9D" w:rsidRDefault="4B1F096C" w:rsidP="00134A9B">
      <w:pPr>
        <w:pStyle w:val="Odsekzoznamu"/>
        <w:numPr>
          <w:ilvl w:val="8"/>
          <w:numId w:val="118"/>
        </w:numPr>
      </w:pPr>
      <w:r w:rsidRPr="00D95A9D">
        <w:t>1.3.158.00165387.100.50.40.100 – implantovaná zdravotná pomôcka</w:t>
      </w:r>
    </w:p>
    <w:p w14:paraId="740AF21F" w14:textId="77777777" w:rsidR="00134A9B" w:rsidRPr="00D95A9D" w:rsidRDefault="4B1F096C" w:rsidP="00134A9B">
      <w:pPr>
        <w:pStyle w:val="Odsekzoznamu"/>
        <w:numPr>
          <w:ilvl w:val="8"/>
          <w:numId w:val="118"/>
        </w:numPr>
      </w:pPr>
      <w:r w:rsidRPr="00D95A9D">
        <w:t>1.3.158.00165387.100.50.40.120 – zdravotné problémy</w:t>
      </w:r>
    </w:p>
    <w:p w14:paraId="62F78B44" w14:textId="77777777" w:rsidR="00134A9B" w:rsidRPr="00D95A9D" w:rsidRDefault="4B1F096C" w:rsidP="00134A9B">
      <w:pPr>
        <w:pStyle w:val="Odsekzoznamu"/>
        <w:numPr>
          <w:ilvl w:val="8"/>
          <w:numId w:val="118"/>
        </w:numPr>
      </w:pPr>
      <w:r w:rsidRPr="00D95A9D">
        <w:lastRenderedPageBreak/>
        <w:t>1.3.158.00165387.100.50.40.50 – Varovania</w:t>
      </w:r>
    </w:p>
    <w:p w14:paraId="4DA6A138" w14:textId="77777777" w:rsidR="00134A9B" w:rsidRPr="00D95A9D" w:rsidRDefault="4B1F096C" w:rsidP="00134A9B">
      <w:pPr>
        <w:pStyle w:val="Odsekzoznamu"/>
        <w:numPr>
          <w:ilvl w:val="8"/>
          <w:numId w:val="118"/>
        </w:numPr>
      </w:pPr>
      <w:r w:rsidRPr="00D95A9D">
        <w:t>1.3.158.00165387.100.50.40.60 – Pôrodnícka anamnéza</w:t>
      </w:r>
    </w:p>
    <w:p w14:paraId="0C83C24E" w14:textId="77777777" w:rsidR="00134A9B" w:rsidRPr="00D95A9D" w:rsidRDefault="4B1F096C" w:rsidP="00134A9B">
      <w:pPr>
        <w:pStyle w:val="Odsekzoznamu"/>
        <w:numPr>
          <w:ilvl w:val="8"/>
          <w:numId w:val="118"/>
        </w:numPr>
      </w:pPr>
      <w:r w:rsidRPr="00D95A9D">
        <w:t>1.3.158.00165387.100.50.40.30 – Krvná skupina</w:t>
      </w:r>
    </w:p>
    <w:p w14:paraId="35C1DF76" w14:textId="77777777" w:rsidR="00134A9B" w:rsidRPr="00D95A9D" w:rsidRDefault="4B1F096C" w:rsidP="00134A9B">
      <w:pPr>
        <w:pStyle w:val="Odsekzoznamu"/>
        <w:numPr>
          <w:ilvl w:val="8"/>
          <w:numId w:val="118"/>
        </w:numPr>
      </w:pPr>
      <w:r w:rsidRPr="00D95A9D">
        <w:t>1.3.158.00165387.100.50.40.40 – Krvný tlak</w:t>
      </w:r>
    </w:p>
    <w:p w14:paraId="69A68363" w14:textId="77777777" w:rsidR="00134A9B" w:rsidRPr="00D95A9D" w:rsidRDefault="4B1F096C" w:rsidP="00134A9B">
      <w:pPr>
        <w:pStyle w:val="Odsekzoznamu"/>
        <w:numPr>
          <w:ilvl w:val="8"/>
          <w:numId w:val="118"/>
        </w:numPr>
      </w:pPr>
      <w:r w:rsidRPr="00D95A9D">
        <w:t>1.3.158.00165387.100.50.40.90 – Vitálne hodnoty</w:t>
      </w:r>
    </w:p>
    <w:p w14:paraId="340B5EC8" w14:textId="77777777" w:rsidR="00134A9B" w:rsidRPr="00D95A9D" w:rsidRDefault="4B1F096C" w:rsidP="00134A9B">
      <w:pPr>
        <w:pStyle w:val="Odsekzoznamu"/>
        <w:numPr>
          <w:ilvl w:val="8"/>
          <w:numId w:val="118"/>
        </w:numPr>
      </w:pPr>
      <w:r w:rsidRPr="00D95A9D">
        <w:t>1.3.158.00165387.100.50.40.10 – Sociálna anamnéza (abúzy)</w:t>
      </w:r>
    </w:p>
    <w:p w14:paraId="333FF520" w14:textId="77777777" w:rsidR="00134A9B" w:rsidRPr="00D95A9D" w:rsidRDefault="4B1F096C" w:rsidP="00134A9B">
      <w:pPr>
        <w:pStyle w:val="Odsekzoznamu"/>
        <w:numPr>
          <w:ilvl w:val="8"/>
          <w:numId w:val="118"/>
        </w:numPr>
      </w:pPr>
      <w:r w:rsidRPr="00D95A9D">
        <w:t>1.3.158.00165387.100.50.40.90 – Zdravotné obmedzenia</w:t>
      </w:r>
    </w:p>
    <w:p w14:paraId="37AB97A1" w14:textId="77777777" w:rsidR="00134A9B" w:rsidRPr="00D95A9D" w:rsidRDefault="4B1F096C" w:rsidP="00134A9B">
      <w:pPr>
        <w:pStyle w:val="Odsekzoznamu"/>
        <w:numPr>
          <w:ilvl w:val="8"/>
          <w:numId w:val="118"/>
        </w:numPr>
      </w:pPr>
      <w:r w:rsidRPr="00D95A9D">
        <w:t>1.3.158.00165387.100.50.40.20 – Chirurgický výkon</w:t>
      </w:r>
    </w:p>
    <w:p w14:paraId="4CE4CE82" w14:textId="77777777" w:rsidR="00134A9B" w:rsidRPr="00D95A9D" w:rsidRDefault="4B1F096C" w:rsidP="00134A9B">
      <w:pPr>
        <w:pStyle w:val="Odsekzoznamu"/>
        <w:numPr>
          <w:ilvl w:val="8"/>
          <w:numId w:val="118"/>
        </w:numPr>
      </w:pPr>
      <w:r w:rsidRPr="00D95A9D">
        <w:t>1.3.158.00165387.100.50.40.70 – Terapeutické odporúčanie</w:t>
      </w:r>
    </w:p>
    <w:p w14:paraId="00D334F6" w14:textId="77777777" w:rsidR="00134A9B" w:rsidRPr="00D95A9D" w:rsidRDefault="00134A9B" w:rsidP="00134A9B">
      <w:pPr>
        <w:pStyle w:val="Odsekzoznamu"/>
        <w:numPr>
          <w:ilvl w:val="8"/>
          <w:numId w:val="118"/>
        </w:numPr>
      </w:pPr>
    </w:p>
    <w:p w14:paraId="41A36BC7" w14:textId="77777777" w:rsidR="00134A9B" w:rsidRPr="00D95A9D" w:rsidRDefault="6DE4F7B8" w:rsidP="00134A9B">
      <w:pPr>
        <w:pStyle w:val="Odsekzoznamu"/>
        <w:numPr>
          <w:ilvl w:val="6"/>
          <w:numId w:val="118"/>
        </w:numPr>
      </w:pPr>
      <w:r w:rsidRPr="00D95A9D">
        <w:t>synthesised – uvádza sa hodnota FALSE</w:t>
      </w:r>
    </w:p>
    <w:p w14:paraId="356A83CB" w14:textId="77777777" w:rsidR="00134A9B" w:rsidRPr="00D95A9D" w:rsidRDefault="6DE4F7B8" w:rsidP="00134A9B">
      <w:pPr>
        <w:pStyle w:val="Odsekzoznamu"/>
        <w:numPr>
          <w:ilvl w:val="6"/>
          <w:numId w:val="118"/>
        </w:numPr>
      </w:pPr>
      <w:r w:rsidRPr="00D95A9D">
        <w:t xml:space="preserve">Sensitivity – citlivosť údajov, ktorá sa líši v závislosti od procesného scenáru služieb – napĺňané hodnoty „3“ alebo „5“ </w:t>
      </w:r>
    </w:p>
    <w:p w14:paraId="524EC129" w14:textId="77777777" w:rsidR="00134A9B" w:rsidRPr="00D95A9D" w:rsidRDefault="6DE4F7B8" w:rsidP="00134A9B">
      <w:pPr>
        <w:pStyle w:val="Odsekzoznamu"/>
        <w:numPr>
          <w:ilvl w:val="4"/>
          <w:numId w:val="118"/>
        </w:numPr>
      </w:pPr>
      <w:r w:rsidRPr="00D95A9D">
        <w:t>commital:</w:t>
      </w:r>
    </w:p>
    <w:p w14:paraId="32552780" w14:textId="77777777" w:rsidR="00134A9B" w:rsidRPr="00D95A9D" w:rsidRDefault="4B1F096C" w:rsidP="00134A9B">
      <w:pPr>
        <w:pStyle w:val="Odsekzoznamu"/>
        <w:numPr>
          <w:ilvl w:val="5"/>
          <w:numId w:val="118"/>
        </w:numPr>
      </w:pPr>
      <w:r w:rsidRPr="00D95A9D">
        <w:t>EHR_SYTEM popísané v časti EHR_EXTRACT</w:t>
      </w:r>
    </w:p>
    <w:p w14:paraId="07D918AB" w14:textId="77777777" w:rsidR="00134A9B" w:rsidRPr="00D95A9D" w:rsidRDefault="6DE4F7B8" w:rsidP="00134A9B">
      <w:pPr>
        <w:pStyle w:val="Odsekzoznamu"/>
        <w:numPr>
          <w:ilvl w:val="5"/>
          <w:numId w:val="118"/>
        </w:numPr>
      </w:pPr>
      <w:r w:rsidRPr="00D95A9D">
        <w:t xml:space="preserve">Time_commited – </w:t>
      </w:r>
      <w:r w:rsidR="00E45BB0" w:rsidRPr="00D95A9D">
        <w:t>dátum a čas v UTC formáte, ktorý eviduje dátum a čas potvrdenia (uloženia) záznamu v IS PZS</w:t>
      </w:r>
    </w:p>
    <w:p w14:paraId="2E941052" w14:textId="77777777" w:rsidR="00134A9B" w:rsidRPr="00D95A9D" w:rsidRDefault="6DE4F7B8" w:rsidP="00134A9B">
      <w:pPr>
        <w:pStyle w:val="Odsekzoznamu"/>
        <w:numPr>
          <w:ilvl w:val="5"/>
          <w:numId w:val="118"/>
        </w:numPr>
      </w:pPr>
      <w:r w:rsidRPr="00D95A9D">
        <w:t>Commiter – Identifikátor lekára, ktorý odoslal záznam do NZIS výber z registra 1.3.158.00165387.100.40.90 napĺňané JRÚZ ID</w:t>
      </w:r>
    </w:p>
    <w:p w14:paraId="0142D61C" w14:textId="77777777" w:rsidR="00134A9B" w:rsidRPr="00D95A9D" w:rsidRDefault="6DE4F7B8" w:rsidP="00134A9B">
      <w:pPr>
        <w:pStyle w:val="Odsekzoznamu"/>
        <w:numPr>
          <w:ilvl w:val="5"/>
          <w:numId w:val="118"/>
        </w:numPr>
      </w:pPr>
      <w:r w:rsidRPr="00D95A9D">
        <w:t xml:space="preserve">Version_status </w:t>
      </w:r>
      <w:r w:rsidR="00DF5986" w:rsidRPr="00D95A9D">
        <w:t>(pre storno VER04, pre zneplatnenie VER0</w:t>
      </w:r>
      <w:r w:rsidR="00A34C9B" w:rsidRPr="00D95A9D">
        <w:t>2</w:t>
      </w:r>
    </w:p>
    <w:p w14:paraId="7C1CAC1C" w14:textId="77777777" w:rsidR="00134A9B" w:rsidRPr="00D95A9D" w:rsidRDefault="6DE4F7B8" w:rsidP="00134A9B">
      <w:pPr>
        <w:pStyle w:val="Odsekzoznamu"/>
        <w:numPr>
          <w:ilvl w:val="5"/>
          <w:numId w:val="118"/>
        </w:numPr>
      </w:pPr>
      <w:r w:rsidRPr="00D95A9D">
        <w:t xml:space="preserve">Previous_version – identifikátor pôvodného záznamu, ktorý je stornovaný resp. zneplatnený </w:t>
      </w:r>
    </w:p>
    <w:p w14:paraId="7303BA5C" w14:textId="77777777" w:rsidR="00134A9B" w:rsidRPr="00D95A9D" w:rsidRDefault="4B1F096C" w:rsidP="00134A9B">
      <w:pPr>
        <w:pStyle w:val="Odsekzoznamu"/>
        <w:numPr>
          <w:ilvl w:val="6"/>
          <w:numId w:val="118"/>
        </w:numPr>
      </w:pPr>
      <w:r w:rsidRPr="00D95A9D">
        <w:t>1.3.158.00165387.100.50.40.100 – implantovaná zdravotná pomôcka</w:t>
      </w:r>
    </w:p>
    <w:p w14:paraId="71116177" w14:textId="77777777" w:rsidR="00134A9B" w:rsidRPr="00D95A9D" w:rsidRDefault="4B1F096C" w:rsidP="00134A9B">
      <w:pPr>
        <w:pStyle w:val="Odsekzoznamu"/>
        <w:numPr>
          <w:ilvl w:val="6"/>
          <w:numId w:val="118"/>
        </w:numPr>
      </w:pPr>
      <w:r w:rsidRPr="00D95A9D">
        <w:t>1.3.158.00165387.100.50.40.120 – zdravotné problémy</w:t>
      </w:r>
    </w:p>
    <w:p w14:paraId="42D510C9" w14:textId="77777777" w:rsidR="00134A9B" w:rsidRPr="00D95A9D" w:rsidRDefault="4B1F096C" w:rsidP="00134A9B">
      <w:pPr>
        <w:pStyle w:val="Odsekzoznamu"/>
        <w:numPr>
          <w:ilvl w:val="6"/>
          <w:numId w:val="118"/>
        </w:numPr>
      </w:pPr>
      <w:r w:rsidRPr="00D95A9D">
        <w:t>1.3.158.00165387.100.50.40.50 – Varovania</w:t>
      </w:r>
    </w:p>
    <w:p w14:paraId="02F1C0EC" w14:textId="77777777" w:rsidR="00134A9B" w:rsidRPr="00D95A9D" w:rsidRDefault="4B1F096C" w:rsidP="00134A9B">
      <w:pPr>
        <w:pStyle w:val="Odsekzoznamu"/>
        <w:numPr>
          <w:ilvl w:val="6"/>
          <w:numId w:val="118"/>
        </w:numPr>
      </w:pPr>
      <w:r w:rsidRPr="00D95A9D">
        <w:t>1.3.158.00165387.100.50.40.60 – Pôrodnícka anamnéza</w:t>
      </w:r>
    </w:p>
    <w:p w14:paraId="0F82BF4E" w14:textId="77777777" w:rsidR="00134A9B" w:rsidRPr="00D95A9D" w:rsidRDefault="4B1F096C" w:rsidP="00134A9B">
      <w:pPr>
        <w:pStyle w:val="Odsekzoznamu"/>
        <w:numPr>
          <w:ilvl w:val="6"/>
          <w:numId w:val="118"/>
        </w:numPr>
      </w:pPr>
      <w:r w:rsidRPr="00D95A9D">
        <w:t>1.3.158.00165387.100.50.40.30 – Krvná skupina</w:t>
      </w:r>
    </w:p>
    <w:p w14:paraId="25F1D534" w14:textId="77777777" w:rsidR="00134A9B" w:rsidRPr="00D95A9D" w:rsidRDefault="4B1F096C" w:rsidP="00134A9B">
      <w:pPr>
        <w:pStyle w:val="Odsekzoznamu"/>
        <w:numPr>
          <w:ilvl w:val="6"/>
          <w:numId w:val="118"/>
        </w:numPr>
      </w:pPr>
      <w:r w:rsidRPr="00D95A9D">
        <w:t>1.3.158.00165387.100.50.40.40 – Krvný tlak</w:t>
      </w:r>
    </w:p>
    <w:p w14:paraId="498CE968" w14:textId="77777777" w:rsidR="00134A9B" w:rsidRPr="00D95A9D" w:rsidRDefault="4B1F096C" w:rsidP="00134A9B">
      <w:pPr>
        <w:pStyle w:val="Odsekzoznamu"/>
        <w:numPr>
          <w:ilvl w:val="6"/>
          <w:numId w:val="118"/>
        </w:numPr>
      </w:pPr>
      <w:r w:rsidRPr="00D95A9D">
        <w:t>1.3.158.00165387.100.50.40.90 – Vitálne hodnoty</w:t>
      </w:r>
    </w:p>
    <w:p w14:paraId="3DE3197E" w14:textId="77777777" w:rsidR="00134A9B" w:rsidRPr="00D95A9D" w:rsidRDefault="4B1F096C" w:rsidP="00134A9B">
      <w:pPr>
        <w:pStyle w:val="Odsekzoznamu"/>
        <w:numPr>
          <w:ilvl w:val="6"/>
          <w:numId w:val="118"/>
        </w:numPr>
      </w:pPr>
      <w:r w:rsidRPr="00D95A9D">
        <w:t>1.3.158.00165387.100.50.40.10 – Sociálna anamnéza (abúzy)</w:t>
      </w:r>
    </w:p>
    <w:p w14:paraId="4C55C107" w14:textId="77777777" w:rsidR="00134A9B" w:rsidRPr="00D95A9D" w:rsidRDefault="4B1F096C" w:rsidP="00134A9B">
      <w:pPr>
        <w:pStyle w:val="Odsekzoznamu"/>
        <w:numPr>
          <w:ilvl w:val="6"/>
          <w:numId w:val="118"/>
        </w:numPr>
      </w:pPr>
      <w:r w:rsidRPr="00D95A9D">
        <w:lastRenderedPageBreak/>
        <w:t>1.3.158.00165387.100.50.40.90 – Zdravotné obmedzenia</w:t>
      </w:r>
    </w:p>
    <w:p w14:paraId="10DB039C" w14:textId="77777777" w:rsidR="00134A9B" w:rsidRPr="00D95A9D" w:rsidRDefault="4B1F096C" w:rsidP="00134A9B">
      <w:pPr>
        <w:pStyle w:val="Odsekzoznamu"/>
        <w:numPr>
          <w:ilvl w:val="6"/>
          <w:numId w:val="118"/>
        </w:numPr>
      </w:pPr>
      <w:r w:rsidRPr="00D95A9D">
        <w:t>1.3.158.00165387.100.50.40.20 – Chirurgický výkon</w:t>
      </w:r>
    </w:p>
    <w:p w14:paraId="3D2637E3" w14:textId="77777777" w:rsidR="00134A9B" w:rsidRPr="00D95A9D" w:rsidRDefault="4B1F096C" w:rsidP="00134A9B">
      <w:pPr>
        <w:pStyle w:val="Odsekzoznamu"/>
        <w:numPr>
          <w:ilvl w:val="6"/>
          <w:numId w:val="118"/>
        </w:numPr>
      </w:pPr>
      <w:r w:rsidRPr="00D95A9D">
        <w:t>1.3.158.00165387.100.50.40.70 – Terapeutické odporúčanie</w:t>
      </w:r>
    </w:p>
    <w:p w14:paraId="7E3ACC7D" w14:textId="77777777" w:rsidR="00AF161E" w:rsidRPr="00D95A9D" w:rsidRDefault="6DE4F7B8" w:rsidP="00134A9B">
      <w:pPr>
        <w:pStyle w:val="Odsekzoznamu"/>
        <w:numPr>
          <w:ilvl w:val="5"/>
          <w:numId w:val="118"/>
        </w:numPr>
      </w:pPr>
      <w:r w:rsidRPr="00D95A9D">
        <w:t>version_set_id – identifikátor pôvodného záznamu, ktorý je stornovaný resp. zneplatnený</w:t>
      </w:r>
    </w:p>
    <w:p w14:paraId="30C3CD20" w14:textId="77777777" w:rsidR="00134A9B" w:rsidRPr="00D95A9D" w:rsidRDefault="6DE4F7B8" w:rsidP="00AF161E">
      <w:pPr>
        <w:pStyle w:val="Odsekzoznamu"/>
        <w:numPr>
          <w:ilvl w:val="6"/>
          <w:numId w:val="118"/>
        </w:numPr>
      </w:pPr>
      <w:r w:rsidRPr="00D95A9D">
        <w:t>1.3.158.00165387.100.50.40.100 – implantovaná zdravotná pomôcka</w:t>
      </w:r>
    </w:p>
    <w:p w14:paraId="62A105E3" w14:textId="77777777" w:rsidR="00134A9B" w:rsidRPr="00D95A9D" w:rsidRDefault="4B1F096C" w:rsidP="00134A9B">
      <w:pPr>
        <w:pStyle w:val="Odsekzoznamu"/>
        <w:numPr>
          <w:ilvl w:val="6"/>
          <w:numId w:val="118"/>
        </w:numPr>
      </w:pPr>
      <w:r w:rsidRPr="00D95A9D">
        <w:t>1.3.158.00165387.100.50.40.120 – zdravotné problémy</w:t>
      </w:r>
    </w:p>
    <w:p w14:paraId="566BB752" w14:textId="77777777" w:rsidR="00134A9B" w:rsidRPr="00D95A9D" w:rsidRDefault="4B1F096C" w:rsidP="00134A9B">
      <w:pPr>
        <w:pStyle w:val="Odsekzoznamu"/>
        <w:numPr>
          <w:ilvl w:val="6"/>
          <w:numId w:val="118"/>
        </w:numPr>
      </w:pPr>
      <w:r w:rsidRPr="00D95A9D">
        <w:t>1.3.158.00165387.100.50.40.50 – Varovania</w:t>
      </w:r>
    </w:p>
    <w:p w14:paraId="7D64A72B" w14:textId="77777777" w:rsidR="00134A9B" w:rsidRPr="00D95A9D" w:rsidRDefault="4B1F096C" w:rsidP="00134A9B">
      <w:pPr>
        <w:pStyle w:val="Odsekzoznamu"/>
        <w:numPr>
          <w:ilvl w:val="6"/>
          <w:numId w:val="118"/>
        </w:numPr>
      </w:pPr>
      <w:r w:rsidRPr="00D95A9D">
        <w:t>1.3.158.00165387.100.50.40.60 – Pôrodnícka anamnéza</w:t>
      </w:r>
    </w:p>
    <w:p w14:paraId="196E096B" w14:textId="77777777" w:rsidR="00134A9B" w:rsidRPr="00D95A9D" w:rsidRDefault="4B1F096C" w:rsidP="00134A9B">
      <w:pPr>
        <w:pStyle w:val="Odsekzoznamu"/>
        <w:numPr>
          <w:ilvl w:val="6"/>
          <w:numId w:val="118"/>
        </w:numPr>
      </w:pPr>
      <w:r w:rsidRPr="00D95A9D">
        <w:t>1.3.158.00165387.100.50.40.30 – Krvná skupina</w:t>
      </w:r>
    </w:p>
    <w:p w14:paraId="2D6C1DD2" w14:textId="77777777" w:rsidR="00134A9B" w:rsidRPr="00D95A9D" w:rsidRDefault="4B1F096C" w:rsidP="00134A9B">
      <w:pPr>
        <w:pStyle w:val="Odsekzoznamu"/>
        <w:numPr>
          <w:ilvl w:val="6"/>
          <w:numId w:val="118"/>
        </w:numPr>
      </w:pPr>
      <w:r w:rsidRPr="00D95A9D">
        <w:t>1.3.158.00165387.100.50.40.40 – Krvný tlak</w:t>
      </w:r>
    </w:p>
    <w:p w14:paraId="27C0D3DD" w14:textId="77777777" w:rsidR="00134A9B" w:rsidRPr="00D95A9D" w:rsidRDefault="4B1F096C" w:rsidP="00134A9B">
      <w:pPr>
        <w:pStyle w:val="Odsekzoznamu"/>
        <w:numPr>
          <w:ilvl w:val="6"/>
          <w:numId w:val="118"/>
        </w:numPr>
      </w:pPr>
      <w:r w:rsidRPr="00D95A9D">
        <w:t>1.3.158.00165387.100.50.40.90 – Vitálne hodnoty</w:t>
      </w:r>
    </w:p>
    <w:p w14:paraId="2B8C7F35" w14:textId="77777777" w:rsidR="00134A9B" w:rsidRPr="00D95A9D" w:rsidRDefault="4B1F096C" w:rsidP="00134A9B">
      <w:pPr>
        <w:pStyle w:val="Odsekzoznamu"/>
        <w:numPr>
          <w:ilvl w:val="6"/>
          <w:numId w:val="118"/>
        </w:numPr>
      </w:pPr>
      <w:r w:rsidRPr="00D95A9D">
        <w:t>1.3.158.00165387.100.50.40.10 – Sociálna anamnéza (abúzy)</w:t>
      </w:r>
    </w:p>
    <w:p w14:paraId="47F8D764" w14:textId="77777777" w:rsidR="00134A9B" w:rsidRPr="00D95A9D" w:rsidRDefault="4B1F096C" w:rsidP="00134A9B">
      <w:pPr>
        <w:pStyle w:val="Odsekzoznamu"/>
        <w:numPr>
          <w:ilvl w:val="6"/>
          <w:numId w:val="118"/>
        </w:numPr>
      </w:pPr>
      <w:r w:rsidRPr="00D95A9D">
        <w:t>1.3.158.00165387.100.50.40.90 – Zdravotné obmedzenia</w:t>
      </w:r>
    </w:p>
    <w:p w14:paraId="306BE794" w14:textId="77777777" w:rsidR="00134A9B" w:rsidRPr="00D95A9D" w:rsidRDefault="4B1F096C" w:rsidP="00134A9B">
      <w:pPr>
        <w:pStyle w:val="Odsekzoznamu"/>
        <w:numPr>
          <w:ilvl w:val="6"/>
          <w:numId w:val="118"/>
        </w:numPr>
      </w:pPr>
      <w:r w:rsidRPr="00D95A9D">
        <w:t>1.3.158.00165387.100.50.40.20 – Chirurgický výkon</w:t>
      </w:r>
    </w:p>
    <w:p w14:paraId="369FE0D9" w14:textId="77777777" w:rsidR="00134A9B" w:rsidRPr="00D95A9D" w:rsidRDefault="4B1F096C" w:rsidP="00134A9B">
      <w:pPr>
        <w:pStyle w:val="Odsekzoznamu"/>
        <w:numPr>
          <w:ilvl w:val="6"/>
          <w:numId w:val="118"/>
        </w:numPr>
      </w:pPr>
      <w:r w:rsidRPr="00D95A9D">
        <w:t>1.3.158.00165387.100.50.40.70 – Terapeutické odporúčanie</w:t>
      </w:r>
    </w:p>
    <w:p w14:paraId="2E81B4A2" w14:textId="77777777" w:rsidR="00134A9B" w:rsidRPr="00D95A9D" w:rsidRDefault="6DE4F7B8" w:rsidP="00134A9B">
      <w:pPr>
        <w:pStyle w:val="Odsekzoznamu"/>
        <w:numPr>
          <w:ilvl w:val="4"/>
          <w:numId w:val="118"/>
        </w:numPr>
      </w:pPr>
      <w:r w:rsidRPr="00D95A9D">
        <w:t xml:space="preserve">uncertainty_expressed – konštanta „FALSE“ </w:t>
      </w:r>
    </w:p>
    <w:p w14:paraId="40FB6F7C" w14:textId="77777777" w:rsidR="00134A9B" w:rsidRPr="00D95A9D" w:rsidRDefault="6DE4F7B8" w:rsidP="00134A9B">
      <w:pPr>
        <w:pStyle w:val="Odsekzoznamu"/>
        <w:numPr>
          <w:ilvl w:val="4"/>
          <w:numId w:val="118"/>
        </w:numPr>
      </w:pPr>
      <w:r w:rsidRPr="00D95A9D">
        <w:t>info_provider</w:t>
      </w:r>
    </w:p>
    <w:p w14:paraId="08F0D093" w14:textId="77777777" w:rsidR="00134A9B" w:rsidRPr="00D95A9D" w:rsidRDefault="6DE4F7B8" w:rsidP="00134A9B">
      <w:pPr>
        <w:pStyle w:val="Odsekzoznamu"/>
        <w:numPr>
          <w:ilvl w:val="4"/>
          <w:numId w:val="118"/>
        </w:numPr>
      </w:pPr>
      <w:r w:rsidRPr="00D95A9D">
        <w:t xml:space="preserve">function – špecializácia lekára, </w:t>
      </w:r>
    </w:p>
    <w:p w14:paraId="197E59CB" w14:textId="77777777" w:rsidR="00134A9B" w:rsidRPr="00D95A9D" w:rsidRDefault="6DE4F7B8" w:rsidP="00134A9B">
      <w:pPr>
        <w:pStyle w:val="Odsekzoznamu"/>
        <w:numPr>
          <w:ilvl w:val="5"/>
          <w:numId w:val="118"/>
        </w:numPr>
      </w:pPr>
      <w:r w:rsidRPr="00D95A9D">
        <w:t>Specialization vrátane DisplayName, ktoré je validované voči platnému číselníku</w:t>
      </w:r>
    </w:p>
    <w:p w14:paraId="1F4771AD" w14:textId="77777777" w:rsidR="00134A9B" w:rsidRPr="00D95A9D" w:rsidRDefault="6DE4F7B8" w:rsidP="00134A9B">
      <w:pPr>
        <w:pStyle w:val="Odsekzoznamu"/>
        <w:numPr>
          <w:ilvl w:val="5"/>
          <w:numId w:val="118"/>
        </w:numPr>
      </w:pPr>
      <w:r w:rsidRPr="00D95A9D">
        <w:t> Perfomer – totožný s commiterom</w:t>
      </w:r>
    </w:p>
    <w:p w14:paraId="12E0C4C7" w14:textId="77777777" w:rsidR="00134A9B" w:rsidRPr="00D95A9D" w:rsidRDefault="6DE4F7B8" w:rsidP="00134A9B">
      <w:pPr>
        <w:pStyle w:val="Odsekzoznamu"/>
        <w:numPr>
          <w:ilvl w:val="5"/>
          <w:numId w:val="118"/>
        </w:numPr>
      </w:pPr>
      <w:r w:rsidRPr="00D95A9D">
        <w:t xml:space="preserve"> Healthcare_facillity – </w:t>
      </w:r>
      <w:r w:rsidR="00D95A9D" w:rsidRPr="00D95A9D">
        <w:t>rovnaké</w:t>
      </w:r>
      <w:r w:rsidRPr="00D95A9D">
        <w:t xml:space="preserve"> s OU PZS</w:t>
      </w:r>
    </w:p>
    <w:p w14:paraId="4C3761D2" w14:textId="77777777" w:rsidR="00134A9B" w:rsidRPr="00D95A9D" w:rsidRDefault="00134A9B" w:rsidP="41AC5E7D">
      <w:pPr>
        <w:ind w:left="708"/>
        <w:rPr>
          <w:b/>
          <w:bCs/>
          <w:u w:val="single"/>
        </w:rPr>
      </w:pPr>
    </w:p>
    <w:p w14:paraId="03B085B1" w14:textId="3E46AF48" w:rsidR="00264FEE" w:rsidRDefault="5EBC771D" w:rsidP="00673403">
      <w:pPr>
        <w:pStyle w:val="Odsekzoznamu"/>
        <w:numPr>
          <w:ilvl w:val="0"/>
          <w:numId w:val="118"/>
        </w:numPr>
      </w:pPr>
      <w:r>
        <w:t>Záznam môže stornovať autor záznamu a všeobecný lekár</w:t>
      </w:r>
    </w:p>
    <w:p w14:paraId="11485120" w14:textId="73347F91" w:rsidR="003566DF" w:rsidRPr="00D95A9D" w:rsidRDefault="5EBC771D" w:rsidP="00673403">
      <w:pPr>
        <w:pStyle w:val="Odsekzoznamu"/>
        <w:numPr>
          <w:ilvl w:val="0"/>
          <w:numId w:val="118"/>
        </w:numPr>
      </w:pPr>
      <w:r>
        <w:t>Záznam môže zneplatniť len všeobecný lekár pacienta</w:t>
      </w:r>
    </w:p>
    <w:p w14:paraId="3D172C90" w14:textId="5B570290" w:rsidR="00C524F0" w:rsidRDefault="00C524F0" w:rsidP="00673403">
      <w:pPr>
        <w:pStyle w:val="Odsekzoznamu"/>
        <w:numPr>
          <w:ilvl w:val="0"/>
          <w:numId w:val="118"/>
        </w:numPr>
      </w:pPr>
    </w:p>
    <w:p w14:paraId="23F186E0" w14:textId="088F00FE" w:rsidR="003566DF" w:rsidRDefault="5EBC771D" w:rsidP="00673403">
      <w:pPr>
        <w:pStyle w:val="Odsekzoznamu"/>
        <w:numPr>
          <w:ilvl w:val="0"/>
          <w:numId w:val="118"/>
        </w:numPr>
      </w:pPr>
      <w:r>
        <w:t>V prípade zneplatnenia záznamu v zdravotných problémoch sú zneplatnené všetky záznamy problémov s rovnakou diagnózou</w:t>
      </w:r>
    </w:p>
    <w:p w14:paraId="486F93DC" w14:textId="77777777" w:rsidR="003566DF" w:rsidRPr="00D95A9D" w:rsidRDefault="5EBC771D" w:rsidP="003566DF">
      <w:pPr>
        <w:numPr>
          <w:ilvl w:val="0"/>
          <w:numId w:val="118"/>
        </w:numPr>
      </w:pPr>
      <w:r>
        <w:t>V prípade zneplatnenia záznamu nežiadúcej alergickej reakcie sú zneplatnené všetky záznamy nežiadúcich alergických reakcií s rovnakým alergénom</w:t>
      </w:r>
    </w:p>
    <w:p w14:paraId="7125C911" w14:textId="7B882DD1" w:rsidR="003566DF" w:rsidRPr="00D95A9D" w:rsidRDefault="5EBC771D" w:rsidP="003566DF">
      <w:pPr>
        <w:pStyle w:val="Odsekzoznamu"/>
        <w:numPr>
          <w:ilvl w:val="0"/>
          <w:numId w:val="118"/>
        </w:numPr>
      </w:pPr>
      <w:r>
        <w:t>V prípade zneplatnenia záznamu v pôrodníckej anamnéze sú zneplatnené všetky evidované záznamy k predpokladanému dátumu pôrodu</w:t>
      </w:r>
    </w:p>
    <w:p w14:paraId="3D1555B2" w14:textId="77777777" w:rsidR="00A66848" w:rsidRPr="00914B07" w:rsidRDefault="6DE4F7B8" w:rsidP="00B50180">
      <w:pPr>
        <w:pStyle w:val="Nadpis3"/>
      </w:pPr>
      <w:bookmarkStart w:id="56" w:name="_Toc56171945"/>
      <w:r>
        <w:t>Doplnkové zdravotné údaje</w:t>
      </w:r>
      <w:bookmarkEnd w:id="56"/>
    </w:p>
    <w:p w14:paraId="76856F25" w14:textId="77777777" w:rsidR="003A63D1" w:rsidRPr="00D95A9D" w:rsidRDefault="003A63D1" w:rsidP="003A63D1">
      <w:pPr>
        <w:ind w:firstLine="708"/>
      </w:pPr>
      <w:r w:rsidRPr="00D95A9D">
        <w:t>Popis plnenia atribútov pre volanie služby v ADL:</w:t>
      </w:r>
    </w:p>
    <w:p w14:paraId="7805C457" w14:textId="77777777" w:rsidR="003A63D1" w:rsidRPr="00914B07" w:rsidRDefault="003A63D1" w:rsidP="003A63D1">
      <w:pPr>
        <w:ind w:left="708"/>
      </w:pPr>
      <w:r w:rsidRPr="00D95A9D">
        <w:t>02_Prilohy/01_Schemy/ADL/03_Doplnkove_zdravotne_zaznamy</w:t>
      </w:r>
    </w:p>
    <w:p w14:paraId="104A3F03" w14:textId="77777777" w:rsidR="00A66848" w:rsidRPr="00914B07" w:rsidRDefault="6DE4F7B8" w:rsidP="00B50180">
      <w:pPr>
        <w:pStyle w:val="Nadpis4"/>
      </w:pPr>
      <w:bookmarkStart w:id="57" w:name="_A9__–"/>
      <w:bookmarkStart w:id="58" w:name="_Toc56171946"/>
      <w:bookmarkEnd w:id="57"/>
      <w:r>
        <w:t>A9  – Vyhľadanie doplnkových zdravotných údajov</w:t>
      </w:r>
      <w:bookmarkEnd w:id="58"/>
    </w:p>
    <w:p w14:paraId="0B5FFDE1" w14:textId="77777777" w:rsidR="00A66848" w:rsidRPr="00C26A9D" w:rsidRDefault="4B1F096C" w:rsidP="00C26A9D">
      <w:pPr>
        <w:rPr>
          <w:b/>
          <w:u w:val="single"/>
        </w:rPr>
      </w:pPr>
      <w:r w:rsidRPr="00C26A9D">
        <w:rPr>
          <w:b/>
          <w:u w:val="single"/>
        </w:rPr>
        <w:t>Popis procesu:</w:t>
      </w:r>
    </w:p>
    <w:p w14:paraId="7C9B6585" w14:textId="77777777" w:rsidR="00A66848" w:rsidRPr="00D95A9D" w:rsidRDefault="00A66848" w:rsidP="00A66848"/>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7320"/>
      </w:tblGrid>
      <w:tr w:rsidR="00A66848" w:rsidRPr="00D95A9D" w14:paraId="16351776" w14:textId="77777777" w:rsidTr="2AE49D89">
        <w:trPr>
          <w:cantSplit/>
          <w:tblHeader/>
        </w:trPr>
        <w:tc>
          <w:tcPr>
            <w:tcW w:w="1134" w:type="dxa"/>
            <w:shd w:val="clear" w:color="auto" w:fill="002060"/>
          </w:tcPr>
          <w:p w14:paraId="709295C7" w14:textId="77777777" w:rsidR="00A66848" w:rsidRPr="00D95A9D" w:rsidRDefault="4B1F096C" w:rsidP="4B1F096C">
            <w:pPr>
              <w:rPr>
                <w:sz w:val="18"/>
                <w:szCs w:val="18"/>
              </w:rPr>
            </w:pPr>
            <w:r w:rsidRPr="00D95A9D">
              <w:rPr>
                <w:sz w:val="18"/>
                <w:szCs w:val="18"/>
              </w:rPr>
              <w:lastRenderedPageBreak/>
              <w:t>Proces</w:t>
            </w:r>
          </w:p>
        </w:tc>
        <w:tc>
          <w:tcPr>
            <w:tcW w:w="7320" w:type="dxa"/>
            <w:shd w:val="clear" w:color="auto" w:fill="002060"/>
          </w:tcPr>
          <w:p w14:paraId="4288D3E0" w14:textId="77777777" w:rsidR="00A66848" w:rsidRPr="00D95A9D" w:rsidRDefault="00A66848" w:rsidP="00824762">
            <w:pPr>
              <w:rPr>
                <w:sz w:val="18"/>
              </w:rPr>
            </w:pPr>
          </w:p>
        </w:tc>
      </w:tr>
      <w:tr w:rsidR="00A66848" w:rsidRPr="00D95A9D" w14:paraId="39A47CDE" w14:textId="77777777" w:rsidTr="2AE49D89">
        <w:trPr>
          <w:cantSplit/>
        </w:trPr>
        <w:tc>
          <w:tcPr>
            <w:tcW w:w="1134" w:type="dxa"/>
          </w:tcPr>
          <w:p w14:paraId="0DD1D09A" w14:textId="77777777" w:rsidR="00A66848" w:rsidRPr="00D95A9D" w:rsidRDefault="4B1F096C" w:rsidP="4B1F096C">
            <w:pPr>
              <w:rPr>
                <w:sz w:val="18"/>
                <w:szCs w:val="18"/>
              </w:rPr>
            </w:pPr>
            <w:r w:rsidRPr="00D95A9D">
              <w:rPr>
                <w:sz w:val="18"/>
                <w:szCs w:val="18"/>
              </w:rPr>
              <w:t xml:space="preserve">Cieľ: </w:t>
            </w:r>
          </w:p>
        </w:tc>
        <w:tc>
          <w:tcPr>
            <w:tcW w:w="7320" w:type="dxa"/>
          </w:tcPr>
          <w:p w14:paraId="453C6967" w14:textId="77777777" w:rsidR="00A66848" w:rsidRPr="00D95A9D" w:rsidRDefault="4B1F096C" w:rsidP="4B1F096C">
            <w:pPr>
              <w:pStyle w:val="Odsekzoznamu"/>
              <w:numPr>
                <w:ilvl w:val="0"/>
                <w:numId w:val="42"/>
              </w:numPr>
              <w:rPr>
                <w:sz w:val="18"/>
                <w:szCs w:val="18"/>
              </w:rPr>
            </w:pPr>
            <w:r w:rsidRPr="00D95A9D">
              <w:rPr>
                <w:sz w:val="18"/>
                <w:szCs w:val="18"/>
              </w:rPr>
              <w:t xml:space="preserve">Vyhľadanie zdravotných záznamov zaznamenaných v rámci doplnkových zdravotných záznamov </w:t>
            </w:r>
          </w:p>
        </w:tc>
      </w:tr>
      <w:tr w:rsidR="00A66848" w:rsidRPr="00D95A9D" w14:paraId="544F76DC" w14:textId="77777777" w:rsidTr="2AE49D89">
        <w:trPr>
          <w:cantSplit/>
        </w:trPr>
        <w:tc>
          <w:tcPr>
            <w:tcW w:w="1134" w:type="dxa"/>
          </w:tcPr>
          <w:p w14:paraId="7657326D" w14:textId="77777777" w:rsidR="00A66848" w:rsidRPr="00D95A9D" w:rsidRDefault="4B1F096C" w:rsidP="4B1F096C">
            <w:pPr>
              <w:rPr>
                <w:sz w:val="18"/>
                <w:szCs w:val="18"/>
              </w:rPr>
            </w:pPr>
            <w:r w:rsidRPr="00D95A9D">
              <w:rPr>
                <w:sz w:val="18"/>
                <w:szCs w:val="18"/>
              </w:rPr>
              <w:t>Vstup:</w:t>
            </w:r>
          </w:p>
        </w:tc>
        <w:tc>
          <w:tcPr>
            <w:tcW w:w="7320" w:type="dxa"/>
          </w:tcPr>
          <w:p w14:paraId="0A368161" w14:textId="77777777" w:rsidR="00A66848" w:rsidRPr="00D95A9D" w:rsidRDefault="4B1F096C" w:rsidP="4B1F096C">
            <w:pPr>
              <w:pStyle w:val="Odsekzoznamu"/>
              <w:numPr>
                <w:ilvl w:val="0"/>
                <w:numId w:val="41"/>
              </w:numPr>
              <w:rPr>
                <w:sz w:val="18"/>
                <w:szCs w:val="18"/>
              </w:rPr>
            </w:pPr>
            <w:r w:rsidRPr="00D95A9D">
              <w:rPr>
                <w:sz w:val="18"/>
                <w:szCs w:val="18"/>
              </w:rPr>
              <w:t>Autentifikovaný zdravotnícky pracovník a odborný útvar</w:t>
            </w:r>
            <w:r w:rsidRPr="5A109AD4">
              <w:t>,</w:t>
            </w:r>
            <w:r w:rsidRPr="00D95A9D">
              <w:rPr>
                <w:sz w:val="18"/>
                <w:szCs w:val="18"/>
              </w:rPr>
              <w:t xml:space="preserve"> na ktorom pracuje</w:t>
            </w:r>
          </w:p>
          <w:p w14:paraId="680E0A6D" w14:textId="77777777" w:rsidR="00A66848" w:rsidRPr="00D95A9D" w:rsidRDefault="4B1F096C" w:rsidP="4B1F096C">
            <w:pPr>
              <w:pStyle w:val="Odsekzoznamu"/>
              <w:numPr>
                <w:ilvl w:val="0"/>
                <w:numId w:val="41"/>
              </w:numPr>
              <w:rPr>
                <w:sz w:val="18"/>
                <w:szCs w:val="18"/>
              </w:rPr>
            </w:pPr>
            <w:r w:rsidRPr="00D95A9D">
              <w:rPr>
                <w:sz w:val="18"/>
                <w:szCs w:val="18"/>
              </w:rPr>
              <w:t xml:space="preserve">Identifikovaný pacient </w:t>
            </w:r>
          </w:p>
          <w:p w14:paraId="7DB2ED88" w14:textId="77777777" w:rsidR="00A66848" w:rsidRPr="00D95A9D" w:rsidRDefault="4B1F096C" w:rsidP="4B1F096C">
            <w:pPr>
              <w:pStyle w:val="Odsekzoznamu"/>
              <w:numPr>
                <w:ilvl w:val="0"/>
                <w:numId w:val="41"/>
              </w:numPr>
              <w:rPr>
                <w:sz w:val="18"/>
                <w:szCs w:val="18"/>
              </w:rPr>
            </w:pPr>
            <w:r w:rsidRPr="00D95A9D">
              <w:rPr>
                <w:sz w:val="18"/>
                <w:szCs w:val="18"/>
              </w:rPr>
              <w:t>Požiadavka na vyhľadanie doplnkových zdravotných záznamov</w:t>
            </w:r>
          </w:p>
        </w:tc>
      </w:tr>
      <w:tr w:rsidR="00A66848" w:rsidRPr="00D95A9D" w14:paraId="3B774066" w14:textId="77777777" w:rsidTr="2AE49D89">
        <w:trPr>
          <w:cantSplit/>
        </w:trPr>
        <w:tc>
          <w:tcPr>
            <w:tcW w:w="1134" w:type="dxa"/>
          </w:tcPr>
          <w:p w14:paraId="078FCAE4" w14:textId="77777777" w:rsidR="00A66848" w:rsidRPr="00D95A9D" w:rsidRDefault="4B1F096C" w:rsidP="4B1F096C">
            <w:pPr>
              <w:rPr>
                <w:sz w:val="18"/>
                <w:szCs w:val="18"/>
              </w:rPr>
            </w:pPr>
            <w:r w:rsidRPr="00D95A9D">
              <w:rPr>
                <w:sz w:val="18"/>
                <w:szCs w:val="18"/>
              </w:rPr>
              <w:t>Výstup:</w:t>
            </w:r>
          </w:p>
        </w:tc>
        <w:tc>
          <w:tcPr>
            <w:tcW w:w="7320" w:type="dxa"/>
          </w:tcPr>
          <w:p w14:paraId="32672EB2" w14:textId="77777777" w:rsidR="00A66848" w:rsidRPr="00D95A9D" w:rsidRDefault="4B1F096C" w:rsidP="4B1F096C">
            <w:pPr>
              <w:pStyle w:val="Odsekzoznamu"/>
              <w:numPr>
                <w:ilvl w:val="0"/>
                <w:numId w:val="43"/>
              </w:numPr>
              <w:rPr>
                <w:sz w:val="18"/>
                <w:szCs w:val="18"/>
              </w:rPr>
            </w:pPr>
            <w:r w:rsidRPr="00D95A9D">
              <w:rPr>
                <w:sz w:val="18"/>
                <w:szCs w:val="18"/>
              </w:rPr>
              <w:t>Vyhľadané doplnkové zdravotné údaje</w:t>
            </w:r>
          </w:p>
        </w:tc>
      </w:tr>
      <w:tr w:rsidR="00A66848" w:rsidRPr="00D95A9D" w14:paraId="67505A33" w14:textId="77777777" w:rsidTr="2AE49D89">
        <w:trPr>
          <w:cantSplit/>
          <w:trHeight w:val="259"/>
        </w:trPr>
        <w:tc>
          <w:tcPr>
            <w:tcW w:w="1134" w:type="dxa"/>
          </w:tcPr>
          <w:p w14:paraId="68EE6BCF" w14:textId="77777777" w:rsidR="00A66848" w:rsidRPr="00D95A9D" w:rsidRDefault="4B1F096C" w:rsidP="4B1F096C">
            <w:pPr>
              <w:rPr>
                <w:sz w:val="18"/>
                <w:szCs w:val="18"/>
              </w:rPr>
            </w:pPr>
            <w:r w:rsidRPr="00D95A9D">
              <w:rPr>
                <w:sz w:val="18"/>
                <w:szCs w:val="18"/>
              </w:rPr>
              <w:t>Scenáre použitia:</w:t>
            </w:r>
          </w:p>
        </w:tc>
        <w:tc>
          <w:tcPr>
            <w:tcW w:w="7320" w:type="dxa"/>
          </w:tcPr>
          <w:p w14:paraId="1DAACD7A" w14:textId="4DCCFA6A" w:rsidR="00B54C00" w:rsidRPr="00D95A9D" w:rsidRDefault="00DB2889" w:rsidP="4B1F096C">
            <w:pPr>
              <w:pStyle w:val="Odsekzoznamu"/>
              <w:numPr>
                <w:ilvl w:val="0"/>
                <w:numId w:val="43"/>
              </w:numPr>
              <w:rPr>
                <w:sz w:val="18"/>
                <w:szCs w:val="18"/>
              </w:rPr>
            </w:pPr>
            <w:hyperlink w:anchor="_eV_01_39_–_Vyhľadanie" w:history="1">
              <w:r w:rsidR="4B1F096C" w:rsidRPr="00D95A9D">
                <w:rPr>
                  <w:rStyle w:val="Hypertextovprepojenie"/>
                  <w:sz w:val="18"/>
                  <w:szCs w:val="18"/>
                </w:rPr>
                <w:t>eV_01_39 – Vyhľadanie doplnkových zdravotných údajov</w:t>
              </w:r>
            </w:hyperlink>
          </w:p>
          <w:p w14:paraId="3C997CAA" w14:textId="77777777" w:rsidR="00A66848" w:rsidRPr="00D95A9D" w:rsidRDefault="00A66848" w:rsidP="00BB4856">
            <w:pPr>
              <w:ind w:left="360"/>
              <w:rPr>
                <w:sz w:val="18"/>
                <w:szCs w:val="18"/>
              </w:rPr>
            </w:pPr>
          </w:p>
        </w:tc>
      </w:tr>
      <w:tr w:rsidR="00A66848" w:rsidRPr="00D95A9D" w14:paraId="2F1312FE" w14:textId="77777777" w:rsidTr="2AE49D89">
        <w:trPr>
          <w:cantSplit/>
        </w:trPr>
        <w:tc>
          <w:tcPr>
            <w:tcW w:w="1134" w:type="dxa"/>
          </w:tcPr>
          <w:p w14:paraId="10A14B92" w14:textId="77777777" w:rsidR="00A66848" w:rsidRPr="00D95A9D" w:rsidRDefault="4B1F096C" w:rsidP="4B1F096C">
            <w:pPr>
              <w:rPr>
                <w:sz w:val="18"/>
                <w:szCs w:val="18"/>
              </w:rPr>
            </w:pPr>
            <w:r w:rsidRPr="00D95A9D">
              <w:rPr>
                <w:sz w:val="18"/>
                <w:szCs w:val="18"/>
              </w:rPr>
              <w:t>Služby:</w:t>
            </w:r>
          </w:p>
        </w:tc>
        <w:tc>
          <w:tcPr>
            <w:tcW w:w="7320" w:type="dxa"/>
          </w:tcPr>
          <w:p w14:paraId="16DCC8E1" w14:textId="4BEF1CF9" w:rsidR="00A66848" w:rsidRPr="00D95A9D" w:rsidRDefault="00DB2889">
            <w:pPr>
              <w:pStyle w:val="Odsekzoznamu"/>
              <w:keepNext/>
              <w:numPr>
                <w:ilvl w:val="0"/>
                <w:numId w:val="43"/>
              </w:numPr>
              <w:rPr>
                <w:sz w:val="18"/>
                <w:szCs w:val="18"/>
              </w:rPr>
            </w:pPr>
            <w:hyperlink w:anchor="_DajPacientskySumar_v2" w:history="1">
              <w:r w:rsidR="00253888" w:rsidRPr="00D95A9D">
                <w:rPr>
                  <w:rStyle w:val="Hypertextovprepojenie"/>
                  <w:sz w:val="18"/>
                  <w:szCs w:val="18"/>
                </w:rPr>
                <w:t>DajPacientskySumar_v</w:t>
              </w:r>
              <w:r w:rsidR="00253888">
                <w:rPr>
                  <w:rStyle w:val="Hypertextovprepojenie"/>
                  <w:sz w:val="18"/>
                  <w:szCs w:val="18"/>
                </w:rPr>
                <w:t>3</w:t>
              </w:r>
            </w:hyperlink>
          </w:p>
        </w:tc>
      </w:tr>
    </w:tbl>
    <w:p w14:paraId="09CC570B" w14:textId="669EE5EB" w:rsidR="00A66848" w:rsidRPr="00A73064" w:rsidRDefault="006E0573" w:rsidP="4B1F096C">
      <w:pPr>
        <w:pStyle w:val="Popis"/>
        <w:rPr>
          <w:b w:val="0"/>
          <w:lang w:val="sk-SK"/>
        </w:rPr>
      </w:pPr>
      <w:bookmarkStart w:id="59" w:name="_Toc25934355"/>
      <w:r w:rsidRPr="00D95A9D">
        <w:rPr>
          <w:lang w:val="sk-SK"/>
        </w:rPr>
        <w:t xml:space="preserve">Tabuľka </w:t>
      </w:r>
      <w:r w:rsidR="00AB647A">
        <w:rPr>
          <w:lang w:val="sk-SK"/>
        </w:rPr>
        <w:fldChar w:fldCharType="begin"/>
      </w:r>
      <w:r w:rsidR="00AB647A">
        <w:rPr>
          <w:lang w:val="sk-SK"/>
        </w:rPr>
        <w:instrText xml:space="preserve"> SEQ Tabuľka \* ARABIC </w:instrText>
      </w:r>
      <w:r w:rsidR="00AB647A">
        <w:rPr>
          <w:lang w:val="sk-SK"/>
        </w:rPr>
        <w:fldChar w:fldCharType="separate"/>
      </w:r>
      <w:r w:rsidR="005C30E5">
        <w:rPr>
          <w:noProof/>
          <w:lang w:val="sk-SK"/>
        </w:rPr>
        <w:t>16</w:t>
      </w:r>
      <w:r w:rsidR="00AB647A">
        <w:rPr>
          <w:lang w:val="sk-SK"/>
        </w:rPr>
        <w:fldChar w:fldCharType="end"/>
      </w:r>
      <w:r w:rsidR="0023568C">
        <w:rPr>
          <w:lang w:val="sk-SK"/>
        </w:rPr>
        <w:t xml:space="preserve">: </w:t>
      </w:r>
      <w:r w:rsidRPr="00A73064">
        <w:rPr>
          <w:b w:val="0"/>
          <w:lang w:val="sk-SK"/>
        </w:rPr>
        <w:t>Vyhľadanie doplnkových zdr</w:t>
      </w:r>
      <w:r w:rsidR="002B3D8B" w:rsidRPr="00A73064">
        <w:rPr>
          <w:b w:val="0"/>
          <w:lang w:val="sk-SK"/>
        </w:rPr>
        <w:t>a</w:t>
      </w:r>
      <w:r w:rsidRPr="00A73064">
        <w:rPr>
          <w:b w:val="0"/>
          <w:lang w:val="sk-SK"/>
        </w:rPr>
        <w:t>votných údajov</w:t>
      </w:r>
      <w:bookmarkEnd w:id="59"/>
    </w:p>
    <w:p w14:paraId="7F340062" w14:textId="77777777" w:rsidR="00A66848" w:rsidRPr="00C26A9D" w:rsidRDefault="4B1F096C" w:rsidP="00C26A9D">
      <w:pPr>
        <w:rPr>
          <w:b/>
          <w:u w:val="single"/>
        </w:rPr>
      </w:pPr>
      <w:r w:rsidRPr="00C26A9D">
        <w:rPr>
          <w:b/>
          <w:u w:val="single"/>
        </w:rPr>
        <w:t>Všeobecné implementačné pravidlá:</w:t>
      </w:r>
    </w:p>
    <w:p w14:paraId="08FFA312" w14:textId="77777777" w:rsidR="00B01138" w:rsidRPr="00D95A9D" w:rsidRDefault="6DE4F7B8" w:rsidP="00B01138">
      <w:r w:rsidRPr="00D95A9D">
        <w:t xml:space="preserve">Pre úspešné vyhľadanie pacientskeho sumáru </w:t>
      </w:r>
      <w:r w:rsidR="00B01138" w:rsidRPr="00D95A9D">
        <w:t>je potrebné v XML naplniť nasledovné elementy (</w:t>
      </w:r>
      <w:r w:rsidR="00B01138" w:rsidRPr="00D95A9D">
        <w:rPr>
          <w:b/>
        </w:rPr>
        <w:t>popis pre plnenie spoločných atribútov je uvedený v dokumente x070</w:t>
      </w:r>
      <w:r w:rsidR="00B01138" w:rsidRPr="00D95A9D">
        <w:t>):</w:t>
      </w:r>
    </w:p>
    <w:p w14:paraId="521F9991" w14:textId="77777777" w:rsidR="00FB4D68" w:rsidRPr="00D95A9D" w:rsidRDefault="00FB4D68" w:rsidP="00FB4D68"/>
    <w:p w14:paraId="21533A13" w14:textId="77777777" w:rsidR="00FB4D68" w:rsidRPr="00D95A9D" w:rsidRDefault="4B1F096C" w:rsidP="00FB4D68">
      <w:pPr>
        <w:pStyle w:val="Odsekzoznamu"/>
        <w:numPr>
          <w:ilvl w:val="0"/>
          <w:numId w:val="43"/>
        </w:numPr>
        <w:jc w:val="both"/>
      </w:pPr>
      <w:r w:rsidRPr="00D95A9D">
        <w:t xml:space="preserve">Časť záznamu Body: </w:t>
      </w:r>
    </w:p>
    <w:p w14:paraId="10E7C20C" w14:textId="77777777" w:rsidR="00FB4D68" w:rsidRPr="00D95A9D" w:rsidRDefault="6DE4F7B8" w:rsidP="00FB4D68">
      <w:pPr>
        <w:pStyle w:val="Odsekzoznamu"/>
        <w:numPr>
          <w:ilvl w:val="1"/>
          <w:numId w:val="43"/>
        </w:numPr>
        <w:jc w:val="both"/>
      </w:pPr>
      <w:r w:rsidRPr="00D95A9D">
        <w:t> Data</w:t>
      </w:r>
    </w:p>
    <w:p w14:paraId="260C035A" w14:textId="77777777" w:rsidR="00FB4D68" w:rsidRPr="00D95A9D" w:rsidRDefault="6DE4F7B8" w:rsidP="00FB4D68">
      <w:pPr>
        <w:pStyle w:val="Odsekzoznamu"/>
        <w:numPr>
          <w:ilvl w:val="2"/>
          <w:numId w:val="43"/>
        </w:numPr>
        <w:jc w:val="both"/>
      </w:pPr>
      <w:r w:rsidRPr="00D95A9D">
        <w:t>IdentifikatorPacienta</w:t>
      </w:r>
    </w:p>
    <w:p w14:paraId="35E967FE" w14:textId="77777777" w:rsidR="00FB4D68" w:rsidRPr="00D95A9D" w:rsidRDefault="6DE4F7B8" w:rsidP="00FB4D68">
      <w:pPr>
        <w:pStyle w:val="Odsekzoznamu"/>
        <w:numPr>
          <w:ilvl w:val="3"/>
          <w:numId w:val="43"/>
        </w:numPr>
        <w:jc w:val="both"/>
      </w:pPr>
      <w:r w:rsidRPr="00D95A9D">
        <w:t>IdPacienta</w:t>
      </w:r>
    </w:p>
    <w:p w14:paraId="56473C03" w14:textId="77777777" w:rsidR="00FB4D68" w:rsidRPr="00D95A9D" w:rsidRDefault="6DE4F7B8" w:rsidP="00FB4D68">
      <w:pPr>
        <w:pStyle w:val="Odsekzoznamu"/>
        <w:numPr>
          <w:ilvl w:val="4"/>
          <w:numId w:val="43"/>
        </w:numPr>
        <w:jc w:val="both"/>
      </w:pPr>
      <w:r w:rsidRPr="00D95A9D">
        <w:t>šifrovaný identifikátor pacienta – ESID, ktorý je generovaný službou CC CreateESID so vstupnými parametrami:</w:t>
      </w:r>
    </w:p>
    <w:p w14:paraId="05D61689" w14:textId="77777777" w:rsidR="00DF26CF" w:rsidRPr="00D95A9D" w:rsidRDefault="00DF26CF" w:rsidP="00DF26CF">
      <w:pPr>
        <w:pStyle w:val="Odsekzoznamu"/>
        <w:numPr>
          <w:ilvl w:val="5"/>
          <w:numId w:val="43"/>
        </w:numPr>
        <w:jc w:val="both"/>
      </w:pPr>
      <w:r w:rsidRPr="00D95A9D">
        <w:t>identifikátor prijímateľa zdravotnej starostlivosti</w:t>
      </w:r>
    </w:p>
    <w:p w14:paraId="012B3846" w14:textId="77777777" w:rsidR="00FB4D68" w:rsidRPr="00D95A9D" w:rsidRDefault="00DF26CF" w:rsidP="00DF26CF">
      <w:pPr>
        <w:pStyle w:val="Odsekzoznamu"/>
        <w:numPr>
          <w:ilvl w:val="5"/>
          <w:numId w:val="43"/>
        </w:numPr>
        <w:jc w:val="both"/>
      </w:pPr>
      <w:r w:rsidRPr="00D95A9D">
        <w:t>výstup z volania metódy GetSamlTokenForHealthProfessional</w:t>
      </w:r>
    </w:p>
    <w:p w14:paraId="721A993D" w14:textId="77777777" w:rsidR="00FB4D68" w:rsidRPr="00D95A9D" w:rsidRDefault="6DE4F7B8" w:rsidP="00FB4D68">
      <w:pPr>
        <w:pStyle w:val="Odsekzoznamu"/>
        <w:numPr>
          <w:ilvl w:val="4"/>
          <w:numId w:val="43"/>
        </w:numPr>
        <w:jc w:val="both"/>
      </w:pPr>
      <w:r w:rsidRPr="00D95A9D">
        <w:t> validtime</w:t>
      </w:r>
    </w:p>
    <w:p w14:paraId="0175A1C4" w14:textId="77777777" w:rsidR="00FB4D68" w:rsidRPr="00D95A9D" w:rsidRDefault="6DE4F7B8" w:rsidP="00FB4D68">
      <w:pPr>
        <w:pStyle w:val="Odsekzoznamu"/>
        <w:numPr>
          <w:ilvl w:val="5"/>
          <w:numId w:val="43"/>
        </w:numPr>
        <w:jc w:val="both"/>
      </w:pPr>
      <w:r w:rsidRPr="00D95A9D">
        <w:t>Low – aktuálny čas</w:t>
      </w:r>
    </w:p>
    <w:p w14:paraId="18CB8ABC" w14:textId="77777777" w:rsidR="00FB4D68" w:rsidRPr="00D95A9D" w:rsidRDefault="6DE4F7B8" w:rsidP="00FB4D68">
      <w:pPr>
        <w:pStyle w:val="Odsekzoznamu"/>
        <w:numPr>
          <w:ilvl w:val="5"/>
          <w:numId w:val="43"/>
        </w:numPr>
        <w:jc w:val="both"/>
      </w:pPr>
      <w:r w:rsidRPr="00D95A9D">
        <w:t>High – konštanta 3000-12-31T00:00:00</w:t>
      </w:r>
    </w:p>
    <w:p w14:paraId="5396206B" w14:textId="77777777" w:rsidR="00FB4D68" w:rsidRPr="00D95A9D" w:rsidRDefault="6DE4F7B8" w:rsidP="00FB4D68">
      <w:pPr>
        <w:pStyle w:val="Odsekzoznamu"/>
        <w:numPr>
          <w:ilvl w:val="4"/>
          <w:numId w:val="43"/>
        </w:numPr>
        <w:jc w:val="both"/>
      </w:pPr>
      <w:r w:rsidRPr="00D95A9D">
        <w:t> root</w:t>
      </w:r>
    </w:p>
    <w:p w14:paraId="41669135" w14:textId="77777777" w:rsidR="00FB4D68" w:rsidRPr="00D95A9D" w:rsidRDefault="4B1F096C" w:rsidP="00FB4D68">
      <w:pPr>
        <w:pStyle w:val="Odsekzoznamu"/>
        <w:numPr>
          <w:ilvl w:val="5"/>
          <w:numId w:val="43"/>
        </w:numPr>
        <w:jc w:val="both"/>
      </w:pPr>
      <w:r w:rsidRPr="00D95A9D">
        <w:t> OID - 1.3.158.00165387.100.40.110</w:t>
      </w:r>
    </w:p>
    <w:p w14:paraId="16DD88CE" w14:textId="77777777" w:rsidR="00FB4D68" w:rsidRPr="00D95A9D" w:rsidRDefault="6DE4F7B8" w:rsidP="00FB4D68">
      <w:pPr>
        <w:pStyle w:val="Odsekzoznamu"/>
        <w:numPr>
          <w:ilvl w:val="2"/>
          <w:numId w:val="43"/>
        </w:numPr>
        <w:jc w:val="both"/>
      </w:pPr>
      <w:r w:rsidRPr="00D95A9D">
        <w:t>OblastZdravotneProblemyZavazneDiagnozy</w:t>
      </w:r>
    </w:p>
    <w:p w14:paraId="4BD6058D" w14:textId="77777777" w:rsidR="00FB4D68" w:rsidRPr="00D95A9D" w:rsidRDefault="6DE4F7B8" w:rsidP="00FB4D68">
      <w:pPr>
        <w:pStyle w:val="Odsekzoznamu"/>
        <w:numPr>
          <w:ilvl w:val="3"/>
          <w:numId w:val="43"/>
        </w:numPr>
        <w:jc w:val="both"/>
      </w:pPr>
      <w:r w:rsidRPr="00D95A9D">
        <w:t>Stránkovanie_Metadata</w:t>
      </w:r>
    </w:p>
    <w:p w14:paraId="6C9FCD55" w14:textId="77777777" w:rsidR="00FB4D68" w:rsidRPr="00D95A9D" w:rsidRDefault="6DE4F7B8" w:rsidP="00FB4D68">
      <w:pPr>
        <w:pStyle w:val="Odsekzoznamu"/>
        <w:numPr>
          <w:ilvl w:val="4"/>
          <w:numId w:val="43"/>
        </w:numPr>
        <w:jc w:val="both"/>
      </w:pPr>
      <w:r w:rsidRPr="00D95A9D">
        <w:t xml:space="preserve">VelkostStranky – počet záznamov, ktoré sú vyhľadávané </w:t>
      </w:r>
    </w:p>
    <w:p w14:paraId="49953149" w14:textId="77777777" w:rsidR="00FB4D68" w:rsidRPr="00D95A9D" w:rsidRDefault="4B1F096C" w:rsidP="00FB4D68">
      <w:pPr>
        <w:pStyle w:val="Odsekzoznamu"/>
        <w:numPr>
          <w:ilvl w:val="4"/>
          <w:numId w:val="43"/>
        </w:numPr>
        <w:jc w:val="both"/>
      </w:pPr>
      <w:r w:rsidRPr="00D95A9D">
        <w:t xml:space="preserve">Index – určuje poradie záznamu, od ktorého sa vráti ďalších N záznamov, pričom N je určený v atribúte veľkosť stránky  </w:t>
      </w:r>
    </w:p>
    <w:p w14:paraId="7B909DA6" w14:textId="77777777" w:rsidR="00FB4D68" w:rsidRPr="00D95A9D" w:rsidRDefault="6DE4F7B8" w:rsidP="00FB4D68">
      <w:pPr>
        <w:pStyle w:val="Odsekzoznamu"/>
        <w:numPr>
          <w:ilvl w:val="3"/>
          <w:numId w:val="43"/>
        </w:numPr>
        <w:jc w:val="both"/>
      </w:pPr>
      <w:r w:rsidRPr="00D95A9D">
        <w:t>AjZruseneZaznamy</w:t>
      </w:r>
    </w:p>
    <w:p w14:paraId="75FCEB3A" w14:textId="77777777" w:rsidR="00FB4D68" w:rsidRPr="00D95A9D" w:rsidRDefault="6DE4F7B8" w:rsidP="00FB4D68">
      <w:pPr>
        <w:pStyle w:val="Odsekzoznamu"/>
        <w:numPr>
          <w:ilvl w:val="2"/>
          <w:numId w:val="43"/>
        </w:numPr>
        <w:jc w:val="both"/>
      </w:pPr>
      <w:r w:rsidRPr="00D95A9D">
        <w:t>OblastZdravProblemZdravotnePomocky</w:t>
      </w:r>
    </w:p>
    <w:p w14:paraId="02D90F14" w14:textId="77777777" w:rsidR="00FB4D68" w:rsidRPr="00D95A9D" w:rsidRDefault="6DE4F7B8" w:rsidP="00FB4D68">
      <w:pPr>
        <w:pStyle w:val="Odsekzoznamu"/>
        <w:numPr>
          <w:ilvl w:val="3"/>
          <w:numId w:val="43"/>
        </w:numPr>
        <w:jc w:val="both"/>
      </w:pPr>
      <w:r w:rsidRPr="00D95A9D">
        <w:t>Stránkovanie_Metadata</w:t>
      </w:r>
    </w:p>
    <w:p w14:paraId="5C24213F" w14:textId="77777777" w:rsidR="00FB4D68" w:rsidRPr="00D95A9D" w:rsidRDefault="6DE4F7B8" w:rsidP="00FB4D68">
      <w:pPr>
        <w:pStyle w:val="Odsekzoznamu"/>
        <w:numPr>
          <w:ilvl w:val="4"/>
          <w:numId w:val="43"/>
        </w:numPr>
        <w:jc w:val="both"/>
      </w:pPr>
      <w:r w:rsidRPr="00D95A9D">
        <w:t xml:space="preserve">VelkostStranky – počet záznamov, ktoré sú vyhľadávané </w:t>
      </w:r>
    </w:p>
    <w:p w14:paraId="711C4374" w14:textId="77777777" w:rsidR="00FB4D68" w:rsidRPr="00D95A9D" w:rsidRDefault="4B1F096C" w:rsidP="00FB4D68">
      <w:pPr>
        <w:pStyle w:val="Odsekzoznamu"/>
        <w:numPr>
          <w:ilvl w:val="4"/>
          <w:numId w:val="43"/>
        </w:numPr>
        <w:jc w:val="both"/>
      </w:pPr>
      <w:r w:rsidRPr="00D95A9D">
        <w:t xml:space="preserve">Index – určuje poradie záznamu, od ktorého sa vráti ďalších N záznamov, pričom N je určený v atribúte veľkosť stránky  </w:t>
      </w:r>
    </w:p>
    <w:p w14:paraId="6454BA9D" w14:textId="77777777" w:rsidR="00FB4D68" w:rsidRPr="00D95A9D" w:rsidRDefault="6DE4F7B8" w:rsidP="00FB4D68">
      <w:pPr>
        <w:pStyle w:val="Odsekzoznamu"/>
        <w:numPr>
          <w:ilvl w:val="3"/>
          <w:numId w:val="43"/>
        </w:numPr>
        <w:jc w:val="both"/>
      </w:pPr>
      <w:r w:rsidRPr="00D95A9D">
        <w:t>AjZruseneZaznamy</w:t>
      </w:r>
    </w:p>
    <w:p w14:paraId="65A87302" w14:textId="3F025A65" w:rsidR="712BDFCF" w:rsidRDefault="712BDFCF" w:rsidP="000711D0">
      <w:pPr>
        <w:pStyle w:val="Odsekzoznamu"/>
        <w:numPr>
          <w:ilvl w:val="2"/>
          <w:numId w:val="43"/>
        </w:numPr>
        <w:jc w:val="both"/>
      </w:pPr>
      <w:r>
        <w:t>OblastZdravProblemRestrikcie</w:t>
      </w:r>
    </w:p>
    <w:p w14:paraId="0516492E" w14:textId="33D63F6A" w:rsidR="712BDFCF" w:rsidRDefault="712BDFCF" w:rsidP="000711D0">
      <w:pPr>
        <w:pStyle w:val="Odsekzoznamu"/>
        <w:numPr>
          <w:ilvl w:val="3"/>
          <w:numId w:val="43"/>
        </w:numPr>
        <w:jc w:val="both"/>
      </w:pPr>
      <w:r>
        <w:t>Stránkovanie_Metadata</w:t>
      </w:r>
    </w:p>
    <w:p w14:paraId="0C1D93F7" w14:textId="33D63F6A" w:rsidR="712BDFCF" w:rsidRDefault="712BDFCF" w:rsidP="000711D0">
      <w:pPr>
        <w:pStyle w:val="Odsekzoznamu"/>
        <w:numPr>
          <w:ilvl w:val="4"/>
          <w:numId w:val="43"/>
        </w:numPr>
        <w:jc w:val="both"/>
      </w:pPr>
      <w:r>
        <w:t xml:space="preserve">VelkostStranky – počet záznamov, ktoré sú vyhľadávané </w:t>
      </w:r>
    </w:p>
    <w:p w14:paraId="27F26DA7" w14:textId="33D63F6A" w:rsidR="712BDFCF" w:rsidRDefault="712BDFCF" w:rsidP="000711D0">
      <w:pPr>
        <w:pStyle w:val="Odsekzoznamu"/>
        <w:numPr>
          <w:ilvl w:val="4"/>
          <w:numId w:val="43"/>
        </w:numPr>
        <w:jc w:val="both"/>
      </w:pPr>
      <w:r>
        <w:t xml:space="preserve">Index – určuje poradie záznamu, od ktorého sa vráti ďalších N záznamov, pričom N je určený v atribúte veľkosť stránky  </w:t>
      </w:r>
    </w:p>
    <w:p w14:paraId="7B2D6CC4" w14:textId="04836E1A" w:rsidR="712BDFCF" w:rsidRDefault="712BDFCF" w:rsidP="000711D0">
      <w:pPr>
        <w:pStyle w:val="Odsekzoznamu"/>
        <w:numPr>
          <w:ilvl w:val="3"/>
          <w:numId w:val="43"/>
        </w:numPr>
        <w:jc w:val="both"/>
      </w:pPr>
      <w:r>
        <w:t>AjZruseneZaznamy</w:t>
      </w:r>
      <w:r w:rsidR="54CFD3E5">
        <w:t xml:space="preserve"> - príznak nemá pre reštrikcie význam, posky</w:t>
      </w:r>
      <w:r w:rsidR="63DB0462">
        <w:t>tované sú vždy iba aktuálne reštrikcie</w:t>
      </w:r>
    </w:p>
    <w:p w14:paraId="21881472" w14:textId="77777777" w:rsidR="00FB4D68" w:rsidRPr="00D95A9D" w:rsidRDefault="6DE4F7B8" w:rsidP="00FB4D68">
      <w:pPr>
        <w:pStyle w:val="Odsekzoznamu"/>
        <w:numPr>
          <w:ilvl w:val="2"/>
          <w:numId w:val="43"/>
        </w:numPr>
        <w:jc w:val="both"/>
      </w:pPr>
      <w:r w:rsidRPr="00D95A9D">
        <w:t>OblastLiekovaAnamneza</w:t>
      </w:r>
    </w:p>
    <w:p w14:paraId="7C85131B" w14:textId="77777777" w:rsidR="00FB4D68" w:rsidRPr="00D95A9D" w:rsidRDefault="6DE4F7B8" w:rsidP="00FB4D68">
      <w:pPr>
        <w:pStyle w:val="Odsekzoznamu"/>
        <w:numPr>
          <w:ilvl w:val="3"/>
          <w:numId w:val="43"/>
        </w:numPr>
        <w:jc w:val="both"/>
      </w:pPr>
      <w:r w:rsidRPr="00D95A9D">
        <w:t>Stránkovanie_Metadata</w:t>
      </w:r>
    </w:p>
    <w:p w14:paraId="183AEDC5" w14:textId="77777777" w:rsidR="00FB4D68" w:rsidRPr="00D95A9D" w:rsidRDefault="6DE4F7B8" w:rsidP="00FB4D68">
      <w:pPr>
        <w:pStyle w:val="Odsekzoznamu"/>
        <w:numPr>
          <w:ilvl w:val="4"/>
          <w:numId w:val="43"/>
        </w:numPr>
        <w:jc w:val="both"/>
      </w:pPr>
      <w:r w:rsidRPr="00D95A9D">
        <w:t xml:space="preserve">VelkostStranky – počet záznamov, ktoré sú vyhľadávané </w:t>
      </w:r>
    </w:p>
    <w:p w14:paraId="27C054E4" w14:textId="77777777" w:rsidR="00FB4D68" w:rsidRPr="00D95A9D" w:rsidRDefault="4B1F096C" w:rsidP="00FB4D68">
      <w:pPr>
        <w:pStyle w:val="Odsekzoznamu"/>
        <w:numPr>
          <w:ilvl w:val="4"/>
          <w:numId w:val="43"/>
        </w:numPr>
        <w:jc w:val="both"/>
      </w:pPr>
      <w:r w:rsidRPr="00D95A9D">
        <w:t xml:space="preserve">Index – určuje poradie záznamu, od ktorého sa vráti ďalších N záznamov, pričom N je určený v atribúte veľkosť stránky  </w:t>
      </w:r>
    </w:p>
    <w:p w14:paraId="18857CC2" w14:textId="77777777" w:rsidR="00FB4D68" w:rsidRPr="00D95A9D" w:rsidRDefault="6DE4F7B8" w:rsidP="00FB4D68">
      <w:pPr>
        <w:pStyle w:val="Odsekzoznamu"/>
        <w:numPr>
          <w:ilvl w:val="3"/>
          <w:numId w:val="43"/>
        </w:numPr>
        <w:jc w:val="both"/>
      </w:pPr>
      <w:r w:rsidRPr="00D95A9D">
        <w:t>AjZruseneZaznamy</w:t>
      </w:r>
    </w:p>
    <w:p w14:paraId="540FCE5B" w14:textId="77777777" w:rsidR="00FB4D68" w:rsidRPr="00D95A9D" w:rsidRDefault="6DE4F7B8" w:rsidP="00FB4D68">
      <w:pPr>
        <w:pStyle w:val="Odsekzoznamu"/>
        <w:numPr>
          <w:ilvl w:val="2"/>
          <w:numId w:val="43"/>
        </w:numPr>
        <w:jc w:val="both"/>
      </w:pPr>
      <w:r w:rsidRPr="00D95A9D">
        <w:lastRenderedPageBreak/>
        <w:t>OblastVarovaniaAlergie</w:t>
      </w:r>
    </w:p>
    <w:p w14:paraId="7D6C5584" w14:textId="77777777" w:rsidR="00FB4D68" w:rsidRPr="00D95A9D" w:rsidRDefault="6DE4F7B8" w:rsidP="00FB4D68">
      <w:pPr>
        <w:pStyle w:val="Odsekzoznamu"/>
        <w:numPr>
          <w:ilvl w:val="3"/>
          <w:numId w:val="43"/>
        </w:numPr>
        <w:jc w:val="both"/>
      </w:pPr>
      <w:r w:rsidRPr="00D95A9D">
        <w:t>Stránkovanie_Metadata</w:t>
      </w:r>
    </w:p>
    <w:p w14:paraId="4019AEB3" w14:textId="77777777" w:rsidR="00FB4D68" w:rsidRPr="00D95A9D" w:rsidRDefault="6DE4F7B8" w:rsidP="00FB4D68">
      <w:pPr>
        <w:pStyle w:val="Odsekzoznamu"/>
        <w:numPr>
          <w:ilvl w:val="4"/>
          <w:numId w:val="43"/>
        </w:numPr>
        <w:jc w:val="both"/>
      </w:pPr>
      <w:r w:rsidRPr="00D95A9D">
        <w:t xml:space="preserve">VelkostStranky – počet záznamov, ktoré sú vyhľadávané </w:t>
      </w:r>
    </w:p>
    <w:p w14:paraId="344FEBB5" w14:textId="77777777" w:rsidR="00FB4D68" w:rsidRPr="00D95A9D" w:rsidRDefault="4B1F096C" w:rsidP="00FB4D68">
      <w:pPr>
        <w:pStyle w:val="Odsekzoznamu"/>
        <w:numPr>
          <w:ilvl w:val="4"/>
          <w:numId w:val="43"/>
        </w:numPr>
        <w:jc w:val="both"/>
      </w:pPr>
      <w:r w:rsidRPr="00D95A9D">
        <w:t xml:space="preserve">Index – určuje poradie záznamu, od ktorého sa vráti ďalších N záznamov, pričom N je určený v atribúte veľkosť stránky  </w:t>
      </w:r>
    </w:p>
    <w:p w14:paraId="7912610F" w14:textId="77777777" w:rsidR="00FB4D68" w:rsidRPr="00D95A9D" w:rsidRDefault="6DE4F7B8" w:rsidP="00FB4D68">
      <w:pPr>
        <w:pStyle w:val="Odsekzoznamu"/>
        <w:numPr>
          <w:ilvl w:val="3"/>
          <w:numId w:val="43"/>
        </w:numPr>
        <w:jc w:val="both"/>
      </w:pPr>
      <w:r w:rsidRPr="00D95A9D">
        <w:t>AjZruseneZaznamy</w:t>
      </w:r>
    </w:p>
    <w:p w14:paraId="51226247" w14:textId="77777777" w:rsidR="00FB4D68" w:rsidRPr="00D95A9D" w:rsidRDefault="6DE4F7B8" w:rsidP="00FB4D68">
      <w:pPr>
        <w:pStyle w:val="Odsekzoznamu"/>
        <w:numPr>
          <w:ilvl w:val="2"/>
          <w:numId w:val="43"/>
        </w:numPr>
        <w:jc w:val="both"/>
      </w:pPr>
      <w:r w:rsidRPr="00D95A9D">
        <w:t>OblastVysledkyVysetreniKrvnyTlak</w:t>
      </w:r>
    </w:p>
    <w:p w14:paraId="2F2111F0" w14:textId="77777777" w:rsidR="00FB4D68" w:rsidRPr="00D95A9D" w:rsidRDefault="6DE4F7B8" w:rsidP="00FB4D68">
      <w:pPr>
        <w:pStyle w:val="Odsekzoznamu"/>
        <w:numPr>
          <w:ilvl w:val="3"/>
          <w:numId w:val="43"/>
        </w:numPr>
        <w:jc w:val="both"/>
      </w:pPr>
      <w:r w:rsidRPr="00D95A9D">
        <w:t>Stránkovanie_Metadata</w:t>
      </w:r>
    </w:p>
    <w:p w14:paraId="22B9FD5B" w14:textId="77777777" w:rsidR="00FB4D68" w:rsidRPr="00D95A9D" w:rsidRDefault="6DE4F7B8" w:rsidP="00FB4D68">
      <w:pPr>
        <w:pStyle w:val="Odsekzoznamu"/>
        <w:numPr>
          <w:ilvl w:val="4"/>
          <w:numId w:val="43"/>
        </w:numPr>
        <w:jc w:val="both"/>
      </w:pPr>
      <w:r w:rsidRPr="00D95A9D">
        <w:t xml:space="preserve">VelkostStranky – počet záznamov, ktoré sú vyhľadávané </w:t>
      </w:r>
    </w:p>
    <w:p w14:paraId="54394561" w14:textId="77777777" w:rsidR="00FB4D68" w:rsidRPr="00D95A9D" w:rsidRDefault="4B1F096C" w:rsidP="00FB4D68">
      <w:pPr>
        <w:pStyle w:val="Odsekzoznamu"/>
        <w:numPr>
          <w:ilvl w:val="4"/>
          <w:numId w:val="43"/>
        </w:numPr>
        <w:jc w:val="both"/>
      </w:pPr>
      <w:r w:rsidRPr="00D95A9D">
        <w:t xml:space="preserve">Index – určuje poradie záznamu, od ktorého sa vráti ďalších N záznamov, pričom N je určený v atribúte veľkosť stránky  </w:t>
      </w:r>
    </w:p>
    <w:p w14:paraId="3427725B" w14:textId="77777777" w:rsidR="00FB4D68" w:rsidRPr="00D95A9D" w:rsidRDefault="6DE4F7B8" w:rsidP="00FB4D68">
      <w:pPr>
        <w:pStyle w:val="Odsekzoznamu"/>
        <w:numPr>
          <w:ilvl w:val="3"/>
          <w:numId w:val="43"/>
        </w:numPr>
        <w:jc w:val="both"/>
      </w:pPr>
      <w:r w:rsidRPr="00D95A9D">
        <w:t>AjZruseneZaznamy</w:t>
      </w:r>
    </w:p>
    <w:p w14:paraId="685AD7E9" w14:textId="77777777" w:rsidR="00FB4D68" w:rsidRPr="00D95A9D" w:rsidRDefault="6DE4F7B8" w:rsidP="00FB4D68">
      <w:pPr>
        <w:pStyle w:val="Odsekzoznamu"/>
        <w:numPr>
          <w:ilvl w:val="2"/>
          <w:numId w:val="43"/>
        </w:numPr>
        <w:jc w:val="both"/>
      </w:pPr>
      <w:r w:rsidRPr="00D95A9D">
        <w:t xml:space="preserve">OblastVysledkyVysetreniVitalneHodnoty </w:t>
      </w:r>
    </w:p>
    <w:p w14:paraId="0019F119" w14:textId="77777777" w:rsidR="00FB4D68" w:rsidRPr="00D95A9D" w:rsidRDefault="6DE4F7B8" w:rsidP="00FB4D68">
      <w:pPr>
        <w:pStyle w:val="Odsekzoznamu"/>
        <w:numPr>
          <w:ilvl w:val="3"/>
          <w:numId w:val="43"/>
        </w:numPr>
        <w:jc w:val="both"/>
      </w:pPr>
      <w:r w:rsidRPr="00D95A9D">
        <w:t>Stránkovanie_Metadata</w:t>
      </w:r>
    </w:p>
    <w:p w14:paraId="7E42EB53" w14:textId="77777777" w:rsidR="00FB4D68" w:rsidRPr="00D95A9D" w:rsidRDefault="6DE4F7B8" w:rsidP="00FB4D68">
      <w:pPr>
        <w:pStyle w:val="Odsekzoznamu"/>
        <w:numPr>
          <w:ilvl w:val="4"/>
          <w:numId w:val="43"/>
        </w:numPr>
        <w:jc w:val="both"/>
      </w:pPr>
      <w:r w:rsidRPr="00D95A9D">
        <w:t xml:space="preserve">VelkostStranky – počet záznamov, ktoré sú vyhľadávané </w:t>
      </w:r>
    </w:p>
    <w:p w14:paraId="684AC58A" w14:textId="77777777" w:rsidR="00FB4D68" w:rsidRPr="00D95A9D" w:rsidRDefault="4B1F096C" w:rsidP="00FB4D68">
      <w:pPr>
        <w:pStyle w:val="Odsekzoznamu"/>
        <w:numPr>
          <w:ilvl w:val="4"/>
          <w:numId w:val="43"/>
        </w:numPr>
        <w:jc w:val="both"/>
      </w:pPr>
      <w:r w:rsidRPr="00D95A9D">
        <w:t xml:space="preserve">Index – určuje poradie záznamu, od ktorého sa vráti ďalších N záznamov, pričom N je určený v atribúte veľkosť stránky  </w:t>
      </w:r>
    </w:p>
    <w:p w14:paraId="17892676" w14:textId="77777777" w:rsidR="00FB4D68" w:rsidRPr="00D95A9D" w:rsidRDefault="6DE4F7B8" w:rsidP="00FB4D68">
      <w:pPr>
        <w:pStyle w:val="Odsekzoznamu"/>
        <w:numPr>
          <w:ilvl w:val="3"/>
          <w:numId w:val="43"/>
        </w:numPr>
        <w:jc w:val="both"/>
      </w:pPr>
      <w:r w:rsidRPr="00D95A9D">
        <w:t>AjZruseneZaznamy</w:t>
      </w:r>
    </w:p>
    <w:p w14:paraId="039542DB" w14:textId="77777777" w:rsidR="00FB4D68" w:rsidRPr="00D95A9D" w:rsidRDefault="6DE4F7B8" w:rsidP="00FB4D68">
      <w:pPr>
        <w:pStyle w:val="Odsekzoznamu"/>
        <w:numPr>
          <w:ilvl w:val="2"/>
          <w:numId w:val="43"/>
        </w:numPr>
        <w:jc w:val="both"/>
      </w:pPr>
      <w:r w:rsidRPr="00D95A9D">
        <w:t xml:space="preserve">OblastVysledkyVysetreniKrvnaSkupina </w:t>
      </w:r>
    </w:p>
    <w:p w14:paraId="103271B3" w14:textId="77777777" w:rsidR="00FB4D68" w:rsidRPr="00D95A9D" w:rsidRDefault="6DE4F7B8" w:rsidP="00FB4D68">
      <w:pPr>
        <w:pStyle w:val="Odsekzoznamu"/>
        <w:numPr>
          <w:ilvl w:val="3"/>
          <w:numId w:val="43"/>
        </w:numPr>
        <w:jc w:val="both"/>
      </w:pPr>
      <w:r w:rsidRPr="00D95A9D">
        <w:t>Stránkovanie_Metadata</w:t>
      </w:r>
    </w:p>
    <w:p w14:paraId="7A40A4F5" w14:textId="77777777" w:rsidR="00FB4D68" w:rsidRPr="00D95A9D" w:rsidRDefault="6DE4F7B8" w:rsidP="00FB4D68">
      <w:pPr>
        <w:pStyle w:val="Odsekzoznamu"/>
        <w:numPr>
          <w:ilvl w:val="4"/>
          <w:numId w:val="43"/>
        </w:numPr>
        <w:jc w:val="both"/>
      </w:pPr>
      <w:r w:rsidRPr="00D95A9D">
        <w:t xml:space="preserve">VelkostStranky – počet záznamov, ktoré sú vyhľadávané </w:t>
      </w:r>
    </w:p>
    <w:p w14:paraId="1D054F68" w14:textId="77777777" w:rsidR="00FB4D68" w:rsidRPr="00D95A9D" w:rsidRDefault="4B1F096C" w:rsidP="00FB4D68">
      <w:pPr>
        <w:pStyle w:val="Odsekzoznamu"/>
        <w:numPr>
          <w:ilvl w:val="4"/>
          <w:numId w:val="43"/>
        </w:numPr>
        <w:jc w:val="both"/>
      </w:pPr>
      <w:r w:rsidRPr="00D95A9D">
        <w:t xml:space="preserve">Index – určuje poradie záznamu, od ktorého sa vráti ďalších N záznamov, pričom N je určený v atribúte veľkosť stránky  </w:t>
      </w:r>
    </w:p>
    <w:p w14:paraId="6FC3FAC1" w14:textId="77777777" w:rsidR="00FB4D68" w:rsidRPr="00D95A9D" w:rsidRDefault="6DE4F7B8" w:rsidP="00FB4D68">
      <w:pPr>
        <w:pStyle w:val="Odsekzoznamu"/>
        <w:numPr>
          <w:ilvl w:val="3"/>
          <w:numId w:val="43"/>
        </w:numPr>
        <w:jc w:val="both"/>
      </w:pPr>
      <w:r w:rsidRPr="00D95A9D">
        <w:t>AjZruseneZaznamy</w:t>
      </w:r>
    </w:p>
    <w:p w14:paraId="4C77C43C" w14:textId="77777777" w:rsidR="00FB4D68" w:rsidRPr="00D95A9D" w:rsidRDefault="6DE4F7B8" w:rsidP="00FB4D68">
      <w:pPr>
        <w:pStyle w:val="Odsekzoznamu"/>
        <w:numPr>
          <w:ilvl w:val="2"/>
          <w:numId w:val="43"/>
        </w:numPr>
        <w:jc w:val="both"/>
      </w:pPr>
      <w:r w:rsidRPr="00D95A9D">
        <w:t>OblastSocialnaAnamnezaAbuzus</w:t>
      </w:r>
    </w:p>
    <w:p w14:paraId="29B01108" w14:textId="77777777" w:rsidR="00FB4D68" w:rsidRPr="00D95A9D" w:rsidRDefault="6DE4F7B8" w:rsidP="00FB4D68">
      <w:pPr>
        <w:pStyle w:val="Odsekzoznamu"/>
        <w:numPr>
          <w:ilvl w:val="3"/>
          <w:numId w:val="43"/>
        </w:numPr>
        <w:jc w:val="both"/>
      </w:pPr>
      <w:r w:rsidRPr="00D95A9D">
        <w:t>Stránkovanie_Metadata</w:t>
      </w:r>
    </w:p>
    <w:p w14:paraId="628A3493" w14:textId="77777777" w:rsidR="00FB4D68" w:rsidRPr="00D95A9D" w:rsidRDefault="6DE4F7B8" w:rsidP="00FB4D68">
      <w:pPr>
        <w:pStyle w:val="Odsekzoznamu"/>
        <w:numPr>
          <w:ilvl w:val="4"/>
          <w:numId w:val="43"/>
        </w:numPr>
        <w:jc w:val="both"/>
      </w:pPr>
      <w:r w:rsidRPr="00D95A9D">
        <w:t xml:space="preserve">VelkostStranky – počet záznamov, ktoré sú vyhľadávané </w:t>
      </w:r>
    </w:p>
    <w:p w14:paraId="6B0FCEFB" w14:textId="77777777" w:rsidR="00FB4D68" w:rsidRPr="00D95A9D" w:rsidRDefault="4B1F096C" w:rsidP="00FB4D68">
      <w:pPr>
        <w:pStyle w:val="Odsekzoznamu"/>
        <w:numPr>
          <w:ilvl w:val="4"/>
          <w:numId w:val="43"/>
        </w:numPr>
        <w:jc w:val="both"/>
      </w:pPr>
      <w:r w:rsidRPr="00D95A9D">
        <w:t xml:space="preserve">Index – určuje poradie záznamu, od ktorého sa vráti ďalších N záznamov, pričom N je určený v atribúte veľkosť stránky  </w:t>
      </w:r>
    </w:p>
    <w:p w14:paraId="58845C62" w14:textId="77777777" w:rsidR="00FB4D68" w:rsidRPr="00D95A9D" w:rsidRDefault="6DE4F7B8" w:rsidP="00FB4D68">
      <w:pPr>
        <w:pStyle w:val="Odsekzoznamu"/>
        <w:numPr>
          <w:ilvl w:val="3"/>
          <w:numId w:val="43"/>
        </w:numPr>
        <w:jc w:val="both"/>
      </w:pPr>
      <w:r w:rsidRPr="00D95A9D">
        <w:t>AjZruseneZaznamy</w:t>
      </w:r>
    </w:p>
    <w:p w14:paraId="68D8F656" w14:textId="77777777" w:rsidR="00FB4D68" w:rsidRPr="00D95A9D" w:rsidRDefault="6DE4F7B8" w:rsidP="00FB4D68">
      <w:pPr>
        <w:pStyle w:val="Odsekzoznamu"/>
        <w:numPr>
          <w:ilvl w:val="2"/>
          <w:numId w:val="43"/>
        </w:numPr>
        <w:jc w:val="both"/>
      </w:pPr>
      <w:r w:rsidRPr="00D95A9D">
        <w:t>OblastOsobnaAnamnezaOckovaciZaznam</w:t>
      </w:r>
    </w:p>
    <w:p w14:paraId="666F402B" w14:textId="77777777" w:rsidR="00FB4D68" w:rsidRPr="00D95A9D" w:rsidRDefault="6DE4F7B8" w:rsidP="00FB4D68">
      <w:pPr>
        <w:pStyle w:val="Odsekzoznamu"/>
        <w:numPr>
          <w:ilvl w:val="3"/>
          <w:numId w:val="43"/>
        </w:numPr>
        <w:jc w:val="both"/>
      </w:pPr>
      <w:r w:rsidRPr="00D95A9D">
        <w:t>Stránkovanie_Metadata</w:t>
      </w:r>
    </w:p>
    <w:p w14:paraId="54FDA649" w14:textId="77777777" w:rsidR="00FB4D68" w:rsidRPr="00D95A9D" w:rsidRDefault="6DE4F7B8" w:rsidP="00FB4D68">
      <w:pPr>
        <w:pStyle w:val="Odsekzoznamu"/>
        <w:numPr>
          <w:ilvl w:val="4"/>
          <w:numId w:val="43"/>
        </w:numPr>
        <w:jc w:val="both"/>
      </w:pPr>
      <w:r w:rsidRPr="00D95A9D">
        <w:t xml:space="preserve">VelkostStranky – počet záznamov, ktoré sú vyhľadávané </w:t>
      </w:r>
    </w:p>
    <w:p w14:paraId="21E1113E" w14:textId="77777777" w:rsidR="00FB4D68" w:rsidRPr="00D95A9D" w:rsidRDefault="4B1F096C" w:rsidP="00FB4D68">
      <w:pPr>
        <w:pStyle w:val="Odsekzoznamu"/>
        <w:numPr>
          <w:ilvl w:val="4"/>
          <w:numId w:val="43"/>
        </w:numPr>
        <w:jc w:val="both"/>
      </w:pPr>
      <w:r w:rsidRPr="00D95A9D">
        <w:t xml:space="preserve">Index – určuje poradie záznamu, od ktorého sa vráti ďalších N záznamov, pričom N je určený v atribúte veľkosť stránky  </w:t>
      </w:r>
    </w:p>
    <w:p w14:paraId="525F3F61" w14:textId="77777777" w:rsidR="00FB4D68" w:rsidRPr="00D95A9D" w:rsidRDefault="6DE4F7B8" w:rsidP="00FB4D68">
      <w:pPr>
        <w:pStyle w:val="Odsekzoznamu"/>
        <w:numPr>
          <w:ilvl w:val="3"/>
          <w:numId w:val="43"/>
        </w:numPr>
        <w:jc w:val="both"/>
      </w:pPr>
      <w:r w:rsidRPr="00D95A9D">
        <w:t>AjZruseneZaznamy</w:t>
      </w:r>
    </w:p>
    <w:p w14:paraId="2B0F4D7F" w14:textId="77777777" w:rsidR="00FB4D68" w:rsidRPr="00D95A9D" w:rsidRDefault="6DE4F7B8" w:rsidP="00FB4D68">
      <w:pPr>
        <w:pStyle w:val="Odsekzoznamu"/>
        <w:numPr>
          <w:ilvl w:val="2"/>
          <w:numId w:val="43"/>
        </w:numPr>
        <w:jc w:val="both"/>
      </w:pPr>
      <w:r w:rsidRPr="00D95A9D">
        <w:t xml:space="preserve">OblastOsobnaAnamnezaZdravotneObmedzenia </w:t>
      </w:r>
    </w:p>
    <w:p w14:paraId="051CD223" w14:textId="77777777" w:rsidR="00FB4D68" w:rsidRPr="00D95A9D" w:rsidRDefault="6DE4F7B8" w:rsidP="00FB4D68">
      <w:pPr>
        <w:pStyle w:val="Odsekzoznamu"/>
        <w:numPr>
          <w:ilvl w:val="3"/>
          <w:numId w:val="43"/>
        </w:numPr>
        <w:jc w:val="both"/>
      </w:pPr>
      <w:r w:rsidRPr="00D95A9D">
        <w:t>Stránkovanie_Metadata</w:t>
      </w:r>
    </w:p>
    <w:p w14:paraId="3DB649C1" w14:textId="77777777" w:rsidR="00FB4D68" w:rsidRPr="00D95A9D" w:rsidRDefault="6DE4F7B8" w:rsidP="00FB4D68">
      <w:pPr>
        <w:pStyle w:val="Odsekzoznamu"/>
        <w:numPr>
          <w:ilvl w:val="4"/>
          <w:numId w:val="43"/>
        </w:numPr>
        <w:jc w:val="both"/>
      </w:pPr>
      <w:r w:rsidRPr="00D95A9D">
        <w:t xml:space="preserve">VelkostStranky – počet záznamov, ktoré sú vyhľadávané </w:t>
      </w:r>
    </w:p>
    <w:p w14:paraId="15383E11" w14:textId="77777777" w:rsidR="00FB4D68" w:rsidRPr="00D95A9D" w:rsidRDefault="4B1F096C" w:rsidP="00FB4D68">
      <w:pPr>
        <w:pStyle w:val="Odsekzoznamu"/>
        <w:numPr>
          <w:ilvl w:val="4"/>
          <w:numId w:val="43"/>
        </w:numPr>
        <w:jc w:val="both"/>
      </w:pPr>
      <w:r w:rsidRPr="00D95A9D">
        <w:t xml:space="preserve">Index – určuje poradie záznamu, od ktorého sa vráti ďalších N záznamov, pričom N je určený v atribúte veľkosť stránky  </w:t>
      </w:r>
    </w:p>
    <w:p w14:paraId="29B1DA8F" w14:textId="77777777" w:rsidR="00FB4D68" w:rsidRPr="00D95A9D" w:rsidRDefault="6DE4F7B8" w:rsidP="00FB4D68">
      <w:pPr>
        <w:pStyle w:val="Odsekzoznamu"/>
        <w:numPr>
          <w:ilvl w:val="3"/>
          <w:numId w:val="43"/>
        </w:numPr>
        <w:jc w:val="both"/>
      </w:pPr>
      <w:r w:rsidRPr="00D95A9D">
        <w:t>AjZruseneZaznamy</w:t>
      </w:r>
    </w:p>
    <w:p w14:paraId="271A6542" w14:textId="77777777" w:rsidR="00FB4D68" w:rsidRPr="00D95A9D" w:rsidRDefault="6DE4F7B8" w:rsidP="00FB4D68">
      <w:pPr>
        <w:pStyle w:val="Odsekzoznamu"/>
        <w:numPr>
          <w:ilvl w:val="2"/>
          <w:numId w:val="43"/>
        </w:numPr>
        <w:jc w:val="both"/>
      </w:pPr>
      <w:r w:rsidRPr="00D95A9D">
        <w:t xml:space="preserve">OblastOsobnaAnamnezaChirurgickeVykony </w:t>
      </w:r>
    </w:p>
    <w:p w14:paraId="3AAB6F7E" w14:textId="77777777" w:rsidR="00FB4D68" w:rsidRPr="00D95A9D" w:rsidRDefault="6DE4F7B8" w:rsidP="00FB4D68">
      <w:pPr>
        <w:pStyle w:val="Odsekzoznamu"/>
        <w:numPr>
          <w:ilvl w:val="3"/>
          <w:numId w:val="43"/>
        </w:numPr>
        <w:jc w:val="both"/>
      </w:pPr>
      <w:r w:rsidRPr="00D95A9D">
        <w:t>Stránkovanie_Metadata</w:t>
      </w:r>
    </w:p>
    <w:p w14:paraId="5DE0F86F" w14:textId="77777777" w:rsidR="00FB4D68" w:rsidRPr="00D95A9D" w:rsidRDefault="6DE4F7B8" w:rsidP="00FB4D68">
      <w:pPr>
        <w:pStyle w:val="Odsekzoznamu"/>
        <w:numPr>
          <w:ilvl w:val="4"/>
          <w:numId w:val="43"/>
        </w:numPr>
        <w:jc w:val="both"/>
      </w:pPr>
      <w:r w:rsidRPr="00D95A9D">
        <w:t xml:space="preserve">VelkostStranky – počet záznamov, ktoré sú vyhľadávané </w:t>
      </w:r>
    </w:p>
    <w:p w14:paraId="1AA794FD" w14:textId="77777777" w:rsidR="00FB4D68" w:rsidRPr="00D95A9D" w:rsidRDefault="4B1F096C" w:rsidP="00FB4D68">
      <w:pPr>
        <w:pStyle w:val="Odsekzoznamu"/>
        <w:numPr>
          <w:ilvl w:val="4"/>
          <w:numId w:val="43"/>
        </w:numPr>
        <w:jc w:val="both"/>
      </w:pPr>
      <w:r w:rsidRPr="00D95A9D">
        <w:t xml:space="preserve">Index – určuje poradie záznamu, od ktorého sa vráti ďalších N záznamov, pričom N je určený v atribúte veľkosť stránky  </w:t>
      </w:r>
    </w:p>
    <w:p w14:paraId="2A0B7F82" w14:textId="77777777" w:rsidR="00FB4D68" w:rsidRPr="00D95A9D" w:rsidRDefault="6DE4F7B8" w:rsidP="00FB4D68">
      <w:pPr>
        <w:pStyle w:val="Odsekzoznamu"/>
        <w:numPr>
          <w:ilvl w:val="3"/>
          <w:numId w:val="43"/>
        </w:numPr>
        <w:jc w:val="both"/>
      </w:pPr>
      <w:r w:rsidRPr="00D95A9D">
        <w:t>AjZruseneZaznamy</w:t>
      </w:r>
    </w:p>
    <w:p w14:paraId="162770A7" w14:textId="77777777" w:rsidR="00FB4D68" w:rsidRPr="00D95A9D" w:rsidRDefault="6DE4F7B8" w:rsidP="00FB4D68">
      <w:pPr>
        <w:pStyle w:val="Odsekzoznamu"/>
        <w:numPr>
          <w:ilvl w:val="2"/>
          <w:numId w:val="43"/>
        </w:numPr>
        <w:jc w:val="both"/>
      </w:pPr>
      <w:r w:rsidRPr="00D95A9D">
        <w:t xml:space="preserve">OblastOsobnaAnamnezaTerapeutickeOdporucanie </w:t>
      </w:r>
    </w:p>
    <w:p w14:paraId="021962A8" w14:textId="77777777" w:rsidR="00FB4D68" w:rsidRPr="00D95A9D" w:rsidRDefault="6DE4F7B8" w:rsidP="00FB4D68">
      <w:pPr>
        <w:pStyle w:val="Odsekzoznamu"/>
        <w:numPr>
          <w:ilvl w:val="3"/>
          <w:numId w:val="43"/>
        </w:numPr>
        <w:jc w:val="both"/>
      </w:pPr>
      <w:r w:rsidRPr="00D95A9D">
        <w:t>Stránkovanie_Metadata</w:t>
      </w:r>
    </w:p>
    <w:p w14:paraId="22EA6C0C" w14:textId="77777777" w:rsidR="00FB4D68" w:rsidRPr="00D95A9D" w:rsidRDefault="6DE4F7B8" w:rsidP="00FB4D68">
      <w:pPr>
        <w:pStyle w:val="Odsekzoznamu"/>
        <w:numPr>
          <w:ilvl w:val="4"/>
          <w:numId w:val="43"/>
        </w:numPr>
        <w:jc w:val="both"/>
      </w:pPr>
      <w:r w:rsidRPr="00D95A9D">
        <w:t xml:space="preserve">VelkostStranky – počet záznamov, ktoré sú vyhľadávané </w:t>
      </w:r>
    </w:p>
    <w:p w14:paraId="163FD7DD" w14:textId="77777777" w:rsidR="00FB4D68" w:rsidRPr="00D95A9D" w:rsidRDefault="4B1F096C" w:rsidP="00FB4D68">
      <w:pPr>
        <w:pStyle w:val="Odsekzoznamu"/>
        <w:numPr>
          <w:ilvl w:val="4"/>
          <w:numId w:val="43"/>
        </w:numPr>
        <w:jc w:val="both"/>
      </w:pPr>
      <w:r w:rsidRPr="00D95A9D">
        <w:t xml:space="preserve">Index – určuje poradie záznamu, od ktorého sa vráti ďalších N záznamov, pričom N je určený v atribúte veľkosť stránky  </w:t>
      </w:r>
    </w:p>
    <w:p w14:paraId="2A48F90D" w14:textId="77777777" w:rsidR="00FB4D68" w:rsidRPr="00D95A9D" w:rsidRDefault="6DE4F7B8" w:rsidP="00FB4D68">
      <w:pPr>
        <w:pStyle w:val="Odsekzoznamu"/>
        <w:numPr>
          <w:ilvl w:val="3"/>
          <w:numId w:val="43"/>
        </w:numPr>
        <w:jc w:val="both"/>
      </w:pPr>
      <w:r w:rsidRPr="00D95A9D">
        <w:t>AjZruseneZaznamy</w:t>
      </w:r>
    </w:p>
    <w:p w14:paraId="4C87314D" w14:textId="77777777" w:rsidR="00FB4D68" w:rsidRPr="00D95A9D" w:rsidRDefault="6DE4F7B8" w:rsidP="00FB4D68">
      <w:pPr>
        <w:pStyle w:val="Odsekzoznamu"/>
        <w:numPr>
          <w:ilvl w:val="2"/>
          <w:numId w:val="43"/>
        </w:numPr>
        <w:jc w:val="both"/>
      </w:pPr>
      <w:r w:rsidRPr="00D95A9D">
        <w:t xml:space="preserve">OblastPorodnickaAnamneza </w:t>
      </w:r>
    </w:p>
    <w:p w14:paraId="797B3F0B" w14:textId="77777777" w:rsidR="00FB4D68" w:rsidRPr="00D95A9D" w:rsidRDefault="6DE4F7B8" w:rsidP="00FB4D68">
      <w:pPr>
        <w:pStyle w:val="Odsekzoznamu"/>
        <w:numPr>
          <w:ilvl w:val="3"/>
          <w:numId w:val="43"/>
        </w:numPr>
        <w:jc w:val="both"/>
      </w:pPr>
      <w:r w:rsidRPr="00D95A9D">
        <w:t>Stránkovanie_Metadata</w:t>
      </w:r>
    </w:p>
    <w:p w14:paraId="082E94AB" w14:textId="77777777" w:rsidR="00FB4D68" w:rsidRPr="00D95A9D" w:rsidRDefault="6DE4F7B8" w:rsidP="00FB4D68">
      <w:pPr>
        <w:pStyle w:val="Odsekzoznamu"/>
        <w:numPr>
          <w:ilvl w:val="4"/>
          <w:numId w:val="43"/>
        </w:numPr>
        <w:jc w:val="both"/>
      </w:pPr>
      <w:r w:rsidRPr="00D95A9D">
        <w:t xml:space="preserve">VelkostStranky – počet záznamov, ktoré sú vyhľadávané </w:t>
      </w:r>
    </w:p>
    <w:p w14:paraId="7E0A0769" w14:textId="77777777" w:rsidR="00894DE7" w:rsidRPr="00D95A9D" w:rsidRDefault="4B1F096C" w:rsidP="6DE4F7B8">
      <w:pPr>
        <w:pStyle w:val="Odsekzoznamu"/>
        <w:numPr>
          <w:ilvl w:val="4"/>
          <w:numId w:val="43"/>
        </w:numPr>
        <w:jc w:val="both"/>
      </w:pPr>
      <w:r w:rsidRPr="00D95A9D">
        <w:t>Index – určuje poradie záznamu, od ktorého sa vráti ďalších N záznamov, pričom N je určený v atribúte veľkosť stránky</w:t>
      </w:r>
    </w:p>
    <w:p w14:paraId="61CB3630" w14:textId="77777777" w:rsidR="00763ABF" w:rsidRPr="00D95A9D" w:rsidRDefault="6DE4F7B8" w:rsidP="00894DE7">
      <w:pPr>
        <w:pStyle w:val="Odsekzoznamu"/>
        <w:numPr>
          <w:ilvl w:val="3"/>
          <w:numId w:val="43"/>
        </w:numPr>
        <w:jc w:val="both"/>
      </w:pPr>
      <w:r w:rsidRPr="00D95A9D">
        <w:lastRenderedPageBreak/>
        <w:t>AjZruseneZaznamy</w:t>
      </w:r>
    </w:p>
    <w:p w14:paraId="4BEAB0C5" w14:textId="77777777" w:rsidR="000829D7" w:rsidRPr="00D95A9D" w:rsidRDefault="000829D7" w:rsidP="000829D7">
      <w:pPr>
        <w:pStyle w:val="Odsekzoznamu"/>
        <w:ind w:left="2880"/>
        <w:jc w:val="both"/>
      </w:pPr>
    </w:p>
    <w:p w14:paraId="058C4D89" w14:textId="77777777" w:rsidR="00BB4856" w:rsidRPr="00D95A9D" w:rsidRDefault="4B1F096C" w:rsidP="00BB4856">
      <w:pPr>
        <w:pStyle w:val="Odsekzoznamu"/>
        <w:numPr>
          <w:ilvl w:val="0"/>
          <w:numId w:val="43"/>
        </w:numPr>
        <w:jc w:val="both"/>
      </w:pPr>
      <w:r w:rsidRPr="00D95A9D">
        <w:t xml:space="preserve">Doplnkové zdravotné záznamy </w:t>
      </w:r>
      <w:r w:rsidR="008B01DD" w:rsidRPr="00D95A9D">
        <w:t>sú</w:t>
      </w:r>
      <w:r w:rsidRPr="00D95A9D">
        <w:t xml:space="preserve"> sprístupňované zdravotníckemu pracovníkovi na základe oprávnení v súlade s legislatívou: </w:t>
      </w:r>
    </w:p>
    <w:p w14:paraId="72873DAF" w14:textId="77777777" w:rsidR="00BB4856" w:rsidRPr="00D95A9D" w:rsidRDefault="6DE4F7B8" w:rsidP="00BB4856">
      <w:pPr>
        <w:pStyle w:val="Odsekzoznamu"/>
        <w:numPr>
          <w:ilvl w:val="1"/>
          <w:numId w:val="43"/>
        </w:numPr>
        <w:jc w:val="both"/>
      </w:pPr>
      <w:r w:rsidRPr="00D95A9D">
        <w:t> Všeobecný kapitujúci lekár – prístup k záznamom bez súhlasu pacienta</w:t>
      </w:r>
    </w:p>
    <w:p w14:paraId="49565643" w14:textId="77777777" w:rsidR="00A66848" w:rsidRPr="00D95A9D" w:rsidRDefault="6DE4F7B8" w:rsidP="00D35EF9">
      <w:pPr>
        <w:pStyle w:val="Odsekzoznamu"/>
        <w:numPr>
          <w:ilvl w:val="1"/>
          <w:numId w:val="43"/>
        </w:numPr>
        <w:jc w:val="both"/>
      </w:pPr>
      <w:r w:rsidRPr="00D95A9D">
        <w:t xml:space="preserve"> Ostatní zdravotnícki pracovníci (vrátane lekárov špecialistov) len na základe súhlasu pacienta prostredníctvom eID/ eDoPP </w:t>
      </w:r>
    </w:p>
    <w:p w14:paraId="10383391" w14:textId="77777777" w:rsidR="00A66848" w:rsidRPr="00914B07" w:rsidRDefault="6DE4F7B8" w:rsidP="00B50180">
      <w:pPr>
        <w:pStyle w:val="Nadpis4"/>
      </w:pPr>
      <w:bookmarkStart w:id="60" w:name="_A10_–_Zaznamenanie"/>
      <w:bookmarkStart w:id="61" w:name="_Toc56171947"/>
      <w:bookmarkEnd w:id="60"/>
      <w:r>
        <w:t>A10 – Z</w:t>
      </w:r>
      <w:r w:rsidR="00CC7EE6">
        <w:t>ápis</w:t>
      </w:r>
      <w:r>
        <w:t xml:space="preserve"> doplnkových zdravotných údajov</w:t>
      </w:r>
      <w:bookmarkEnd w:id="61"/>
    </w:p>
    <w:p w14:paraId="571EF261" w14:textId="77777777" w:rsidR="00A66848" w:rsidRPr="00C26A9D" w:rsidRDefault="4B1F096C" w:rsidP="00C26A9D">
      <w:pPr>
        <w:rPr>
          <w:b/>
          <w:u w:val="single"/>
        </w:rPr>
      </w:pPr>
      <w:r w:rsidRPr="00C26A9D">
        <w:rPr>
          <w:b/>
          <w:u w:val="single"/>
        </w:rPr>
        <w:t>Popis procesu:</w:t>
      </w:r>
    </w:p>
    <w:p w14:paraId="59454FA0" w14:textId="77777777" w:rsidR="00A66848" w:rsidRPr="00D95A9D" w:rsidRDefault="00A66848" w:rsidP="00A66848"/>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7320"/>
      </w:tblGrid>
      <w:tr w:rsidR="00A66848" w:rsidRPr="00D95A9D" w14:paraId="205E03E3" w14:textId="77777777" w:rsidTr="3EAE8DF0">
        <w:trPr>
          <w:cantSplit/>
        </w:trPr>
        <w:tc>
          <w:tcPr>
            <w:tcW w:w="1134" w:type="dxa"/>
            <w:shd w:val="clear" w:color="auto" w:fill="002060"/>
          </w:tcPr>
          <w:p w14:paraId="530C858A" w14:textId="77777777" w:rsidR="00A66848" w:rsidRPr="00D95A9D" w:rsidRDefault="4B1F096C" w:rsidP="4B1F096C">
            <w:pPr>
              <w:rPr>
                <w:sz w:val="18"/>
                <w:szCs w:val="18"/>
              </w:rPr>
            </w:pPr>
            <w:r w:rsidRPr="00D95A9D">
              <w:rPr>
                <w:sz w:val="18"/>
                <w:szCs w:val="18"/>
              </w:rPr>
              <w:t>Proces</w:t>
            </w:r>
          </w:p>
        </w:tc>
        <w:tc>
          <w:tcPr>
            <w:tcW w:w="7320" w:type="dxa"/>
            <w:shd w:val="clear" w:color="auto" w:fill="002060"/>
          </w:tcPr>
          <w:p w14:paraId="226BE5DD" w14:textId="77777777" w:rsidR="00A66848" w:rsidRPr="00D95A9D" w:rsidRDefault="00A66848" w:rsidP="00824762">
            <w:pPr>
              <w:rPr>
                <w:sz w:val="18"/>
              </w:rPr>
            </w:pPr>
          </w:p>
        </w:tc>
      </w:tr>
      <w:tr w:rsidR="00A66848" w:rsidRPr="00D95A9D" w14:paraId="065D5474" w14:textId="77777777" w:rsidTr="3EAE8DF0">
        <w:trPr>
          <w:cantSplit/>
        </w:trPr>
        <w:tc>
          <w:tcPr>
            <w:tcW w:w="1134" w:type="dxa"/>
          </w:tcPr>
          <w:p w14:paraId="51C7E292" w14:textId="77777777" w:rsidR="00A66848" w:rsidRPr="00D95A9D" w:rsidRDefault="4B1F096C" w:rsidP="4B1F096C">
            <w:pPr>
              <w:rPr>
                <w:sz w:val="18"/>
                <w:szCs w:val="18"/>
              </w:rPr>
            </w:pPr>
            <w:r w:rsidRPr="00D95A9D">
              <w:rPr>
                <w:sz w:val="18"/>
                <w:szCs w:val="18"/>
              </w:rPr>
              <w:t xml:space="preserve">Cieľ: </w:t>
            </w:r>
          </w:p>
        </w:tc>
        <w:tc>
          <w:tcPr>
            <w:tcW w:w="7320" w:type="dxa"/>
          </w:tcPr>
          <w:p w14:paraId="7C4BE356" w14:textId="77777777" w:rsidR="00A66848" w:rsidRPr="00D95A9D" w:rsidRDefault="4B1F096C" w:rsidP="4B1F096C">
            <w:pPr>
              <w:pStyle w:val="Odsekzoznamu"/>
              <w:numPr>
                <w:ilvl w:val="0"/>
                <w:numId w:val="42"/>
              </w:numPr>
              <w:rPr>
                <w:sz w:val="18"/>
                <w:szCs w:val="18"/>
              </w:rPr>
            </w:pPr>
            <w:r w:rsidRPr="00D95A9D">
              <w:rPr>
                <w:sz w:val="18"/>
                <w:szCs w:val="18"/>
              </w:rPr>
              <w:t>Zápis doplnkových zdravotných záznamov</w:t>
            </w:r>
          </w:p>
        </w:tc>
      </w:tr>
      <w:tr w:rsidR="00A66848" w:rsidRPr="00D95A9D" w14:paraId="225F3745" w14:textId="77777777" w:rsidTr="3EAE8DF0">
        <w:trPr>
          <w:cantSplit/>
        </w:trPr>
        <w:tc>
          <w:tcPr>
            <w:tcW w:w="1134" w:type="dxa"/>
          </w:tcPr>
          <w:p w14:paraId="457DA382" w14:textId="77777777" w:rsidR="00A66848" w:rsidRPr="00D95A9D" w:rsidRDefault="4B1F096C" w:rsidP="4B1F096C">
            <w:pPr>
              <w:rPr>
                <w:sz w:val="18"/>
                <w:szCs w:val="18"/>
              </w:rPr>
            </w:pPr>
            <w:r w:rsidRPr="00D95A9D">
              <w:rPr>
                <w:sz w:val="18"/>
                <w:szCs w:val="18"/>
              </w:rPr>
              <w:t>Vstup:</w:t>
            </w:r>
          </w:p>
        </w:tc>
        <w:tc>
          <w:tcPr>
            <w:tcW w:w="7320" w:type="dxa"/>
          </w:tcPr>
          <w:p w14:paraId="7FF682FF" w14:textId="77777777" w:rsidR="00A66848" w:rsidRPr="00D95A9D" w:rsidRDefault="4B1F096C" w:rsidP="4B1F096C">
            <w:pPr>
              <w:pStyle w:val="Odsekzoznamu"/>
              <w:numPr>
                <w:ilvl w:val="0"/>
                <w:numId w:val="41"/>
              </w:numPr>
              <w:rPr>
                <w:sz w:val="18"/>
                <w:szCs w:val="18"/>
              </w:rPr>
            </w:pPr>
            <w:r w:rsidRPr="00D95A9D">
              <w:rPr>
                <w:sz w:val="18"/>
                <w:szCs w:val="18"/>
              </w:rPr>
              <w:t>Autentifikovaný zdravotnícky pracovník a odborný útvar</w:t>
            </w:r>
            <w:r w:rsidRPr="5A109AD4">
              <w:t xml:space="preserve">, </w:t>
            </w:r>
            <w:r w:rsidRPr="00D95A9D">
              <w:rPr>
                <w:sz w:val="18"/>
                <w:szCs w:val="18"/>
              </w:rPr>
              <w:t>na ktorom pracuje</w:t>
            </w:r>
          </w:p>
          <w:p w14:paraId="2F0C697F" w14:textId="77777777" w:rsidR="00A66848" w:rsidRPr="00D95A9D" w:rsidRDefault="4B1F096C" w:rsidP="4B1F096C">
            <w:pPr>
              <w:pStyle w:val="Odsekzoznamu"/>
              <w:numPr>
                <w:ilvl w:val="0"/>
                <w:numId w:val="41"/>
              </w:numPr>
              <w:rPr>
                <w:sz w:val="18"/>
                <w:szCs w:val="18"/>
              </w:rPr>
            </w:pPr>
            <w:r w:rsidRPr="00D95A9D">
              <w:rPr>
                <w:sz w:val="18"/>
                <w:szCs w:val="18"/>
              </w:rPr>
              <w:t xml:space="preserve">Identifikovaný pacient </w:t>
            </w:r>
          </w:p>
          <w:p w14:paraId="0A380688" w14:textId="77777777" w:rsidR="00A66848" w:rsidRPr="00D95A9D" w:rsidRDefault="4B1F096C" w:rsidP="4B1F096C">
            <w:pPr>
              <w:pStyle w:val="Odsekzoznamu"/>
              <w:numPr>
                <w:ilvl w:val="0"/>
                <w:numId w:val="41"/>
              </w:numPr>
              <w:rPr>
                <w:sz w:val="18"/>
                <w:szCs w:val="18"/>
              </w:rPr>
            </w:pPr>
            <w:r w:rsidRPr="00D95A9D">
              <w:rPr>
                <w:sz w:val="18"/>
                <w:szCs w:val="18"/>
              </w:rPr>
              <w:t>Požiadavka na zápis doplnkových zdravotných záznamov</w:t>
            </w:r>
          </w:p>
        </w:tc>
      </w:tr>
      <w:tr w:rsidR="00A66848" w:rsidRPr="00D95A9D" w14:paraId="275B8A96" w14:textId="77777777" w:rsidTr="3EAE8DF0">
        <w:trPr>
          <w:cantSplit/>
        </w:trPr>
        <w:tc>
          <w:tcPr>
            <w:tcW w:w="1134" w:type="dxa"/>
          </w:tcPr>
          <w:p w14:paraId="39D81DD2" w14:textId="77777777" w:rsidR="00A66848" w:rsidRPr="00D95A9D" w:rsidRDefault="4B1F096C" w:rsidP="4B1F096C">
            <w:pPr>
              <w:rPr>
                <w:sz w:val="18"/>
                <w:szCs w:val="18"/>
              </w:rPr>
            </w:pPr>
            <w:r w:rsidRPr="00D95A9D">
              <w:rPr>
                <w:sz w:val="18"/>
                <w:szCs w:val="18"/>
              </w:rPr>
              <w:t>Výstup:</w:t>
            </w:r>
          </w:p>
        </w:tc>
        <w:tc>
          <w:tcPr>
            <w:tcW w:w="7320" w:type="dxa"/>
          </w:tcPr>
          <w:p w14:paraId="32FCCD44" w14:textId="77777777" w:rsidR="00A66848" w:rsidRPr="00D95A9D" w:rsidRDefault="4B1F096C" w:rsidP="4B1F096C">
            <w:pPr>
              <w:pStyle w:val="Odsekzoznamu"/>
              <w:numPr>
                <w:ilvl w:val="0"/>
                <w:numId w:val="43"/>
              </w:numPr>
              <w:rPr>
                <w:sz w:val="18"/>
                <w:szCs w:val="18"/>
              </w:rPr>
            </w:pPr>
            <w:r w:rsidRPr="00D95A9D">
              <w:rPr>
                <w:sz w:val="18"/>
                <w:szCs w:val="18"/>
              </w:rPr>
              <w:t>Zaznamenané doplnkové zdravotné údaje</w:t>
            </w:r>
          </w:p>
        </w:tc>
      </w:tr>
      <w:tr w:rsidR="00A66848" w:rsidRPr="00D95A9D" w14:paraId="41E994BC" w14:textId="77777777" w:rsidTr="3EAE8DF0">
        <w:trPr>
          <w:cantSplit/>
          <w:trHeight w:val="259"/>
        </w:trPr>
        <w:tc>
          <w:tcPr>
            <w:tcW w:w="1134" w:type="dxa"/>
          </w:tcPr>
          <w:p w14:paraId="7DE07102" w14:textId="77777777" w:rsidR="00A66848" w:rsidRPr="00D95A9D" w:rsidRDefault="4B1F096C" w:rsidP="4B1F096C">
            <w:pPr>
              <w:rPr>
                <w:sz w:val="18"/>
                <w:szCs w:val="18"/>
              </w:rPr>
            </w:pPr>
            <w:r w:rsidRPr="00D95A9D">
              <w:rPr>
                <w:sz w:val="18"/>
                <w:szCs w:val="18"/>
              </w:rPr>
              <w:t>Scenáre použitia:</w:t>
            </w:r>
          </w:p>
        </w:tc>
        <w:tc>
          <w:tcPr>
            <w:tcW w:w="7320" w:type="dxa"/>
          </w:tcPr>
          <w:p w14:paraId="265C55BC" w14:textId="413E5625" w:rsidR="00A66848" w:rsidRPr="00563FCF" w:rsidRDefault="00563FCF" w:rsidP="00563FCF">
            <w:pPr>
              <w:pStyle w:val="Odsekzoznamu"/>
              <w:numPr>
                <w:ilvl w:val="0"/>
                <w:numId w:val="43"/>
              </w:numPr>
              <w:rPr>
                <w:rStyle w:val="Hypertextovprepojenie"/>
                <w:sz w:val="18"/>
                <w:szCs w:val="18"/>
              </w:rPr>
            </w:pPr>
            <w:r w:rsidRPr="000711D0">
              <w:fldChar w:fldCharType="begin"/>
            </w:r>
            <w:r>
              <w:rPr>
                <w:rStyle w:val="Hypertextovprepojenie"/>
                <w:sz w:val="18"/>
                <w:szCs w:val="18"/>
              </w:rPr>
              <w:instrText xml:space="preserve"> HYPERLINK  \l "_eV_01_41_–_Individuálne" </w:instrText>
            </w:r>
            <w:r w:rsidRPr="000711D0">
              <w:rPr>
                <w:rStyle w:val="Hypertextovprepojenie"/>
                <w:sz w:val="18"/>
                <w:szCs w:val="18"/>
              </w:rPr>
              <w:fldChar w:fldCharType="separate"/>
            </w:r>
            <w:r w:rsidR="0966B5D8" w:rsidRPr="00563FCF">
              <w:rPr>
                <w:rStyle w:val="Hypertextovprepojenie"/>
                <w:sz w:val="18"/>
                <w:szCs w:val="18"/>
              </w:rPr>
              <w:t>eV_01_41 –</w:t>
            </w:r>
            <w:r w:rsidRPr="00563FCF">
              <w:rPr>
                <w:rStyle w:val="Hypertextovprepojenie"/>
                <w:sz w:val="18"/>
                <w:szCs w:val="18"/>
              </w:rPr>
              <w:t xml:space="preserve"> Individuálne zaznamenanie sociálnej anamnézy</w:t>
            </w:r>
          </w:p>
          <w:p w14:paraId="3F51D873" w14:textId="0F7B932D" w:rsidR="00A66848" w:rsidRPr="00D95A9D" w:rsidRDefault="00563FCF" w:rsidP="00563FCF">
            <w:pPr>
              <w:pStyle w:val="Odsekzoznamu"/>
              <w:numPr>
                <w:ilvl w:val="0"/>
                <w:numId w:val="43"/>
              </w:numPr>
              <w:rPr>
                <w:sz w:val="18"/>
                <w:szCs w:val="18"/>
              </w:rPr>
            </w:pPr>
            <w:r w:rsidRPr="000711D0">
              <w:fldChar w:fldCharType="end"/>
            </w:r>
            <w:hyperlink w:anchor="_eV_01_42_–_Individuálne" w:history="1">
              <w:r w:rsidRPr="00563FCF">
                <w:rPr>
                  <w:rStyle w:val="Hypertextovprepojenie"/>
                  <w:sz w:val="18"/>
                  <w:szCs w:val="18"/>
                </w:rPr>
                <w:t>eV_01_42 – Individuálne zaznamenanie osobnej anamnézy</w:t>
              </w:r>
            </w:hyperlink>
            <w:r>
              <w:rPr>
                <w:rStyle w:val="Hypertextovprepojenie"/>
                <w:sz w:val="18"/>
                <w:szCs w:val="18"/>
              </w:rPr>
              <w:t xml:space="preserve"> </w:t>
            </w:r>
          </w:p>
        </w:tc>
      </w:tr>
      <w:tr w:rsidR="00A66848" w:rsidRPr="00D95A9D" w14:paraId="23EAEC8B" w14:textId="77777777" w:rsidTr="3EAE8DF0">
        <w:trPr>
          <w:cantSplit/>
        </w:trPr>
        <w:tc>
          <w:tcPr>
            <w:tcW w:w="1134" w:type="dxa"/>
          </w:tcPr>
          <w:p w14:paraId="38FBCBC9" w14:textId="77777777" w:rsidR="00A66848" w:rsidRPr="00D95A9D" w:rsidRDefault="4B1F096C" w:rsidP="4B1F096C">
            <w:pPr>
              <w:rPr>
                <w:sz w:val="18"/>
                <w:szCs w:val="18"/>
              </w:rPr>
            </w:pPr>
            <w:r w:rsidRPr="00D95A9D">
              <w:rPr>
                <w:sz w:val="18"/>
                <w:szCs w:val="18"/>
              </w:rPr>
              <w:t>Služby:</w:t>
            </w:r>
          </w:p>
        </w:tc>
        <w:tc>
          <w:tcPr>
            <w:tcW w:w="7320" w:type="dxa"/>
          </w:tcPr>
          <w:p w14:paraId="2EC5AF8B" w14:textId="12C9CEA3" w:rsidR="00776A76" w:rsidRPr="00D95A9D" w:rsidRDefault="00DB2889" w:rsidP="4B1F096C">
            <w:pPr>
              <w:pStyle w:val="Odsekzoznamu"/>
              <w:numPr>
                <w:ilvl w:val="0"/>
                <w:numId w:val="43"/>
              </w:numPr>
              <w:rPr>
                <w:sz w:val="18"/>
                <w:szCs w:val="18"/>
              </w:rPr>
            </w:pPr>
            <w:hyperlink w:anchor="_ZapisPacientskehoSumaruSocialnaAnam" w:history="1">
              <w:r w:rsidR="4B1F096C" w:rsidRPr="00D95A9D">
                <w:rPr>
                  <w:rStyle w:val="Hypertextovprepojenie"/>
                  <w:sz w:val="18"/>
                  <w:szCs w:val="18"/>
                </w:rPr>
                <w:t>ZapisPacientskehoSumaruSocialnaAnamneza_v2</w:t>
              </w:r>
            </w:hyperlink>
          </w:p>
          <w:p w14:paraId="70EC32F2" w14:textId="6308F9E9" w:rsidR="00A66848" w:rsidRPr="00D95A9D" w:rsidRDefault="00DB2889" w:rsidP="4B1F096C">
            <w:pPr>
              <w:pStyle w:val="Odsekzoznamu"/>
              <w:numPr>
                <w:ilvl w:val="0"/>
                <w:numId w:val="43"/>
              </w:numPr>
              <w:rPr>
                <w:sz w:val="18"/>
                <w:szCs w:val="18"/>
              </w:rPr>
            </w:pPr>
            <w:hyperlink w:anchor="_ZapisPacientskehoSumaruOsobnaAnamne" w:history="1">
              <w:r w:rsidR="4B1F096C" w:rsidRPr="00D95A9D">
                <w:rPr>
                  <w:rStyle w:val="Hypertextovprepojenie"/>
                  <w:sz w:val="18"/>
                  <w:szCs w:val="18"/>
                </w:rPr>
                <w:t>ZapisPacientskehoSumaruOsobnaAnamneza_v2</w:t>
              </w:r>
            </w:hyperlink>
          </w:p>
          <w:p w14:paraId="306B6ABF" w14:textId="532D5F47" w:rsidR="00A66848" w:rsidRPr="00D95A9D" w:rsidRDefault="6CEE65C1" w:rsidP="00563EE4">
            <w:pPr>
              <w:pStyle w:val="Odsekzoznamu"/>
              <w:numPr>
                <w:ilvl w:val="0"/>
                <w:numId w:val="43"/>
              </w:numPr>
              <w:rPr>
                <w:sz w:val="18"/>
                <w:szCs w:val="18"/>
              </w:rPr>
            </w:pPr>
            <w:r w:rsidRPr="3EAE8DF0">
              <w:rPr>
                <w:rStyle w:val="Hypertextovprepojenie"/>
                <w:sz w:val="18"/>
                <w:szCs w:val="18"/>
              </w:rPr>
              <w:t>ZapisPacientskehoSumaruVysetrenia</w:t>
            </w:r>
            <w:r w:rsidR="7356F8AF" w:rsidRPr="3EAE8DF0">
              <w:rPr>
                <w:rStyle w:val="Hypertextovprepojenie"/>
                <w:sz w:val="18"/>
                <w:szCs w:val="18"/>
              </w:rPr>
              <w:t>_v2</w:t>
            </w:r>
          </w:p>
        </w:tc>
      </w:tr>
    </w:tbl>
    <w:p w14:paraId="06814B18" w14:textId="4430A6E6" w:rsidR="00A66848" w:rsidRPr="00A73064" w:rsidRDefault="006E0573" w:rsidP="4B1F096C">
      <w:pPr>
        <w:pStyle w:val="Popis"/>
        <w:rPr>
          <w:b w:val="0"/>
          <w:lang w:val="sk-SK"/>
        </w:rPr>
      </w:pPr>
      <w:bookmarkStart w:id="62" w:name="_Toc25934356"/>
      <w:r w:rsidRPr="00D95A9D">
        <w:rPr>
          <w:lang w:val="sk-SK"/>
        </w:rPr>
        <w:t xml:space="preserve">Tabuľka </w:t>
      </w:r>
      <w:r w:rsidR="00AB647A">
        <w:rPr>
          <w:lang w:val="sk-SK"/>
        </w:rPr>
        <w:fldChar w:fldCharType="begin"/>
      </w:r>
      <w:r w:rsidR="00AB647A">
        <w:rPr>
          <w:lang w:val="sk-SK"/>
        </w:rPr>
        <w:instrText xml:space="preserve"> SEQ Tabuľka \* ARABIC </w:instrText>
      </w:r>
      <w:r w:rsidR="00AB647A">
        <w:rPr>
          <w:lang w:val="sk-SK"/>
        </w:rPr>
        <w:fldChar w:fldCharType="separate"/>
      </w:r>
      <w:r w:rsidR="005C30E5">
        <w:rPr>
          <w:noProof/>
          <w:lang w:val="sk-SK"/>
        </w:rPr>
        <w:t>17</w:t>
      </w:r>
      <w:r w:rsidR="00AB647A">
        <w:rPr>
          <w:lang w:val="sk-SK"/>
        </w:rPr>
        <w:fldChar w:fldCharType="end"/>
      </w:r>
      <w:r w:rsidR="0023568C">
        <w:rPr>
          <w:lang w:val="sk-SK"/>
        </w:rPr>
        <w:t xml:space="preserve">: </w:t>
      </w:r>
      <w:r w:rsidR="00297578" w:rsidRPr="00A73064">
        <w:rPr>
          <w:b w:val="0"/>
          <w:lang w:val="sk-SK"/>
        </w:rPr>
        <w:t>Zápis</w:t>
      </w:r>
      <w:r w:rsidRPr="00A73064">
        <w:rPr>
          <w:b w:val="0"/>
          <w:lang w:val="sk-SK"/>
        </w:rPr>
        <w:t xml:space="preserve"> doplnkových zdravotných údajov</w:t>
      </w:r>
      <w:bookmarkEnd w:id="62"/>
    </w:p>
    <w:p w14:paraId="292A8CD8" w14:textId="77777777" w:rsidR="001E0A2E" w:rsidRPr="00C26A9D" w:rsidRDefault="4B1F096C" w:rsidP="00C26A9D">
      <w:pPr>
        <w:rPr>
          <w:b/>
          <w:u w:val="single"/>
        </w:rPr>
      </w:pPr>
      <w:r w:rsidRPr="00C26A9D">
        <w:rPr>
          <w:b/>
          <w:u w:val="single"/>
        </w:rPr>
        <w:t>Všeobecné implementačné pravidlá:</w:t>
      </w:r>
    </w:p>
    <w:p w14:paraId="606A0BFD" w14:textId="77777777" w:rsidR="001E0A2E" w:rsidRPr="00D95A9D" w:rsidRDefault="001E0A2E" w:rsidP="00A66848">
      <w:pPr>
        <w:ind w:left="708"/>
        <w:rPr>
          <w:b/>
          <w:u w:val="single"/>
        </w:rPr>
      </w:pPr>
    </w:p>
    <w:p w14:paraId="5F5ADABA" w14:textId="77777777" w:rsidR="004E0A30" w:rsidRPr="00D95A9D" w:rsidRDefault="4B1F096C" w:rsidP="004E0A30">
      <w:r w:rsidRPr="00D95A9D">
        <w:t>Pre úspešné odoslanie záznamu do doplnkových zdravotných záznamov je potrebné evidovať nasledovné elementy</w:t>
      </w:r>
    </w:p>
    <w:p w14:paraId="3B85E80A" w14:textId="77777777" w:rsidR="004E0A30" w:rsidRPr="00D95A9D" w:rsidRDefault="4B1F096C" w:rsidP="004E0A30">
      <w:pPr>
        <w:pStyle w:val="Odsekzoznamu"/>
        <w:numPr>
          <w:ilvl w:val="0"/>
          <w:numId w:val="43"/>
        </w:numPr>
        <w:jc w:val="both"/>
      </w:pPr>
      <w:r w:rsidRPr="00D95A9D">
        <w:t xml:space="preserve">Časť záznamu Body: </w:t>
      </w:r>
    </w:p>
    <w:p w14:paraId="1B2392A3" w14:textId="77777777" w:rsidR="004E0A30" w:rsidRPr="00D95A9D" w:rsidRDefault="6DE4F7B8" w:rsidP="004E0A30">
      <w:pPr>
        <w:pStyle w:val="Odsekzoznamu"/>
        <w:numPr>
          <w:ilvl w:val="1"/>
          <w:numId w:val="43"/>
        </w:numPr>
        <w:jc w:val="both"/>
      </w:pPr>
      <w:r w:rsidRPr="00D95A9D">
        <w:t>Data</w:t>
      </w:r>
    </w:p>
    <w:p w14:paraId="3EBD4A3C" w14:textId="77777777" w:rsidR="004E0A30" w:rsidRPr="00D95A9D" w:rsidRDefault="6DE4F7B8" w:rsidP="004E0A30">
      <w:pPr>
        <w:pStyle w:val="Odsekzoznamu"/>
        <w:numPr>
          <w:ilvl w:val="2"/>
          <w:numId w:val="43"/>
        </w:numPr>
        <w:jc w:val="both"/>
      </w:pPr>
      <w:r w:rsidRPr="00D95A9D">
        <w:t>ZoznamIdentifikatorZaznamu</w:t>
      </w:r>
    </w:p>
    <w:p w14:paraId="7ED5C386" w14:textId="77777777" w:rsidR="004E0A30" w:rsidRPr="00D95A9D" w:rsidRDefault="6DE4F7B8" w:rsidP="004E0A30">
      <w:pPr>
        <w:pStyle w:val="Odsekzoznamu"/>
        <w:numPr>
          <w:ilvl w:val="3"/>
          <w:numId w:val="43"/>
        </w:numPr>
        <w:jc w:val="both"/>
      </w:pPr>
      <w:r w:rsidRPr="00D95A9D">
        <w:t>IdentifikatorZaznamu</w:t>
      </w:r>
    </w:p>
    <w:p w14:paraId="69BAE2D0" w14:textId="77777777" w:rsidR="004E0A30" w:rsidRPr="00D95A9D" w:rsidRDefault="6DE4F7B8" w:rsidP="004E0A30">
      <w:pPr>
        <w:pStyle w:val="Odsekzoznamu"/>
        <w:numPr>
          <w:ilvl w:val="4"/>
          <w:numId w:val="43"/>
        </w:numPr>
        <w:jc w:val="both"/>
      </w:pPr>
      <w:r w:rsidRPr="00D95A9D">
        <w:t>InternalRecordID</w:t>
      </w:r>
    </w:p>
    <w:p w14:paraId="419C3E92" w14:textId="77777777" w:rsidR="004E0A30" w:rsidRPr="00D95A9D" w:rsidRDefault="6DE4F7B8" w:rsidP="004E0A30">
      <w:pPr>
        <w:pStyle w:val="Odsekzoznamu"/>
        <w:numPr>
          <w:ilvl w:val="4"/>
          <w:numId w:val="43"/>
        </w:numPr>
        <w:ind w:left="3936"/>
      </w:pPr>
      <w:r w:rsidRPr="00D95A9D">
        <w:t>RC_ID, ktorý je povinný IS PZS vytvoriť na základe metodiky uvedenej v x070 – Detailna_specifikacia_rozhrania_Volanie_sluzieb – kapitola 5.4.4. – Identifikácia zdravotných záznamov</w:t>
      </w:r>
    </w:p>
    <w:p w14:paraId="22194E4B" w14:textId="77777777" w:rsidR="004E0A30" w:rsidRPr="00D95A9D" w:rsidRDefault="6DE4F7B8" w:rsidP="004E0A30">
      <w:pPr>
        <w:pStyle w:val="Odsekzoznamu"/>
        <w:numPr>
          <w:ilvl w:val="6"/>
          <w:numId w:val="43"/>
        </w:numPr>
        <w:ind w:left="5376"/>
      </w:pPr>
      <w:r w:rsidRPr="00D95A9D">
        <w:t>Root</w:t>
      </w:r>
    </w:p>
    <w:p w14:paraId="3FDD5243" w14:textId="77777777" w:rsidR="004E0A30" w:rsidRPr="00D95A9D" w:rsidRDefault="4B1F096C" w:rsidP="004E0A30">
      <w:pPr>
        <w:pStyle w:val="Odsekzoznamu"/>
        <w:numPr>
          <w:ilvl w:val="7"/>
          <w:numId w:val="43"/>
        </w:numPr>
      </w:pPr>
      <w:r w:rsidRPr="00D95A9D">
        <w:t>1.3.158.00165387.100.50.40.30 – Krvná skupina</w:t>
      </w:r>
    </w:p>
    <w:p w14:paraId="28A9A4F7" w14:textId="77777777" w:rsidR="004E0A30" w:rsidRPr="00D95A9D" w:rsidRDefault="4B1F096C" w:rsidP="004E0A30">
      <w:pPr>
        <w:pStyle w:val="Odsekzoznamu"/>
        <w:numPr>
          <w:ilvl w:val="7"/>
          <w:numId w:val="43"/>
        </w:numPr>
      </w:pPr>
      <w:r w:rsidRPr="00D95A9D">
        <w:t>1.3.158.00165387.100.50.40.40 – Krvný tlak</w:t>
      </w:r>
    </w:p>
    <w:p w14:paraId="0F2A5C4B" w14:textId="77777777" w:rsidR="004E0A30" w:rsidRPr="00D95A9D" w:rsidRDefault="4B1F096C" w:rsidP="004E0A30">
      <w:pPr>
        <w:pStyle w:val="Odsekzoznamu"/>
        <w:numPr>
          <w:ilvl w:val="7"/>
          <w:numId w:val="43"/>
        </w:numPr>
      </w:pPr>
      <w:r w:rsidRPr="00D95A9D">
        <w:t>1.3.158.00165387.100.50.40.90 – Vitálne hodnoty</w:t>
      </w:r>
    </w:p>
    <w:p w14:paraId="67236470" w14:textId="77777777" w:rsidR="004E0A30" w:rsidRPr="00D95A9D" w:rsidRDefault="4B1F096C" w:rsidP="004E0A30">
      <w:pPr>
        <w:pStyle w:val="Odsekzoznamu"/>
        <w:numPr>
          <w:ilvl w:val="7"/>
          <w:numId w:val="43"/>
        </w:numPr>
      </w:pPr>
      <w:r w:rsidRPr="00D95A9D">
        <w:t>1.3.158.00165387.100.50.40.10 – Sociálna anamnéza (abúzy)</w:t>
      </w:r>
    </w:p>
    <w:p w14:paraId="53D1098F" w14:textId="77777777" w:rsidR="004E0A30" w:rsidRPr="00D95A9D" w:rsidRDefault="4B1F096C" w:rsidP="004E0A30">
      <w:pPr>
        <w:pStyle w:val="Odsekzoznamu"/>
        <w:numPr>
          <w:ilvl w:val="7"/>
          <w:numId w:val="43"/>
        </w:numPr>
      </w:pPr>
      <w:r w:rsidRPr="00D95A9D">
        <w:t>1.3.158.00165387.100.50.40.90 – Zdravotné obmedzenia</w:t>
      </w:r>
    </w:p>
    <w:p w14:paraId="156889DE" w14:textId="77777777" w:rsidR="004E0A30" w:rsidRPr="00D95A9D" w:rsidRDefault="4B1F096C" w:rsidP="004E0A30">
      <w:pPr>
        <w:pStyle w:val="Odsekzoznamu"/>
        <w:numPr>
          <w:ilvl w:val="7"/>
          <w:numId w:val="43"/>
        </w:numPr>
      </w:pPr>
      <w:r w:rsidRPr="00D95A9D">
        <w:t>1.3.158.00165387.100.50.40.20 – Chirurgický výkon</w:t>
      </w:r>
    </w:p>
    <w:p w14:paraId="667DD819" w14:textId="77777777" w:rsidR="004E0A30" w:rsidRPr="00D95A9D" w:rsidRDefault="4B1F096C" w:rsidP="004E0A30">
      <w:pPr>
        <w:pStyle w:val="Odsekzoznamu"/>
        <w:numPr>
          <w:ilvl w:val="7"/>
          <w:numId w:val="43"/>
        </w:numPr>
      </w:pPr>
      <w:r w:rsidRPr="00D95A9D">
        <w:t>1.3.158.00165387.100.50.40.70 – Terapeutické odporúčanie</w:t>
      </w:r>
    </w:p>
    <w:p w14:paraId="04D817BE" w14:textId="77777777" w:rsidR="004E0A30" w:rsidRPr="00D95A9D" w:rsidRDefault="004E0A30" w:rsidP="004E0A30">
      <w:pPr>
        <w:rPr>
          <w:b/>
          <w:u w:val="single"/>
        </w:rPr>
      </w:pPr>
    </w:p>
    <w:p w14:paraId="711393A3" w14:textId="77777777" w:rsidR="004E0A30" w:rsidRPr="00D95A9D" w:rsidRDefault="004E0A30" w:rsidP="004E0A30">
      <w:pPr>
        <w:rPr>
          <w:b/>
          <w:u w:val="single"/>
        </w:rPr>
      </w:pPr>
    </w:p>
    <w:p w14:paraId="1713B639" w14:textId="77777777" w:rsidR="00A66848" w:rsidRPr="00D95A9D" w:rsidRDefault="4B1F096C" w:rsidP="00673403">
      <w:pPr>
        <w:pStyle w:val="Odsekzoznamu"/>
        <w:numPr>
          <w:ilvl w:val="0"/>
          <w:numId w:val="150"/>
        </w:numPr>
      </w:pPr>
      <w:r w:rsidRPr="00D95A9D">
        <w:t>Doplnkové zdravotné záznamy je možné zapisovať kedykoľvek počas vyšetrenia pacienta</w:t>
      </w:r>
    </w:p>
    <w:p w14:paraId="5F094770" w14:textId="4930794C" w:rsidR="70AA1216" w:rsidRDefault="70AA1216" w:rsidP="77A050B2"/>
    <w:p w14:paraId="32B5A45C" w14:textId="0643D534" w:rsidR="409003BD" w:rsidRDefault="409003BD" w:rsidP="00B50180">
      <w:pPr>
        <w:pStyle w:val="Nadpis4"/>
      </w:pPr>
      <w:bookmarkStart w:id="63" w:name="_Toc20927675"/>
      <w:bookmarkStart w:id="64" w:name="_Toc20928503"/>
      <w:bookmarkStart w:id="65" w:name="_Toc20928642"/>
      <w:bookmarkStart w:id="66" w:name="_Toc25932848"/>
      <w:bookmarkStart w:id="67" w:name="_Toc25933240"/>
      <w:bookmarkStart w:id="68" w:name="_Toc20927676"/>
      <w:bookmarkStart w:id="69" w:name="_Toc20928504"/>
      <w:bookmarkStart w:id="70" w:name="_Toc20928643"/>
      <w:bookmarkStart w:id="71" w:name="_Toc25932849"/>
      <w:bookmarkStart w:id="72" w:name="_Toc25933241"/>
      <w:bookmarkStart w:id="73" w:name="_Toc20927677"/>
      <w:bookmarkStart w:id="74" w:name="_Toc20928505"/>
      <w:bookmarkStart w:id="75" w:name="_Toc20928644"/>
      <w:bookmarkStart w:id="76" w:name="_Toc25932850"/>
      <w:bookmarkStart w:id="77" w:name="_Toc25933242"/>
      <w:bookmarkStart w:id="78" w:name="_A11_–_Nastavenie"/>
      <w:bookmarkStart w:id="79" w:name="_Toc56171948"/>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r>
        <w:t>A11 – Nastavenie reštrikcie existujúceho záznamu z vyšetrenia</w:t>
      </w:r>
      <w:bookmarkEnd w:id="79"/>
    </w:p>
    <w:p w14:paraId="674F0BD5" w14:textId="3F62F0FE" w:rsidR="409003BD" w:rsidRDefault="409003BD">
      <w:r w:rsidRPr="00A0570D">
        <w:rPr>
          <w:rFonts w:eastAsia="Arial" w:cs="Arial"/>
          <w:b/>
          <w:bCs/>
          <w:u w:val="single"/>
        </w:rPr>
        <w:t xml:space="preserve">Popis procesu: </w:t>
      </w:r>
    </w:p>
    <w:p w14:paraId="79258306" w14:textId="4FD3A79D" w:rsidR="409003BD" w:rsidRDefault="409003BD" w:rsidP="00A0570D">
      <w:pPr>
        <w:spacing w:line="276" w:lineRule="auto"/>
      </w:pPr>
    </w:p>
    <w:tbl>
      <w:tblPr>
        <w:tblStyle w:val="Mriekatabuky"/>
        <w:tblW w:w="9026" w:type="dxa"/>
        <w:tblLayout w:type="fixed"/>
        <w:tblLook w:val="04A0" w:firstRow="1" w:lastRow="0" w:firstColumn="1" w:lastColumn="0" w:noHBand="0" w:noVBand="1"/>
      </w:tblPr>
      <w:tblGrid>
        <w:gridCol w:w="1575"/>
        <w:gridCol w:w="7451"/>
      </w:tblGrid>
      <w:tr w:rsidR="409003BD" w:rsidRPr="00A64BCC" w14:paraId="466C1A45" w14:textId="77777777" w:rsidTr="00A0570D">
        <w:tc>
          <w:tcPr>
            <w:tcW w:w="1575" w:type="dxa"/>
            <w:shd w:val="clear" w:color="auto" w:fill="002060"/>
          </w:tcPr>
          <w:p w14:paraId="59407CAE" w14:textId="1930E5A4" w:rsidR="409003BD" w:rsidRPr="00A0570D" w:rsidRDefault="409003BD">
            <w:pPr>
              <w:rPr>
                <w:sz w:val="18"/>
                <w:szCs w:val="18"/>
              </w:rPr>
            </w:pPr>
            <w:r w:rsidRPr="00A0570D">
              <w:rPr>
                <w:sz w:val="18"/>
                <w:szCs w:val="18"/>
              </w:rPr>
              <w:t>Proces</w:t>
            </w:r>
          </w:p>
        </w:tc>
        <w:tc>
          <w:tcPr>
            <w:tcW w:w="7451" w:type="dxa"/>
            <w:shd w:val="clear" w:color="auto" w:fill="002060"/>
          </w:tcPr>
          <w:p w14:paraId="748F0DEA" w14:textId="38DFF59F" w:rsidR="409003BD" w:rsidRPr="00A0570D" w:rsidRDefault="409003BD">
            <w:pPr>
              <w:rPr>
                <w:sz w:val="18"/>
                <w:szCs w:val="18"/>
              </w:rPr>
            </w:pPr>
            <w:r w:rsidRPr="00A0570D">
              <w:rPr>
                <w:sz w:val="18"/>
                <w:szCs w:val="18"/>
              </w:rPr>
              <w:t xml:space="preserve"> </w:t>
            </w:r>
          </w:p>
        </w:tc>
      </w:tr>
      <w:tr w:rsidR="409003BD" w14:paraId="1B7F5A09" w14:textId="77777777" w:rsidTr="00A0570D">
        <w:tc>
          <w:tcPr>
            <w:tcW w:w="1575" w:type="dxa"/>
          </w:tcPr>
          <w:p w14:paraId="6A6ED21F" w14:textId="17EF2242" w:rsidR="409003BD" w:rsidRDefault="409003BD">
            <w:r w:rsidRPr="00A0570D">
              <w:rPr>
                <w:rFonts w:eastAsia="Arial" w:cs="Arial"/>
                <w:sz w:val="18"/>
                <w:szCs w:val="18"/>
              </w:rPr>
              <w:t xml:space="preserve">Cieľ: </w:t>
            </w:r>
          </w:p>
        </w:tc>
        <w:tc>
          <w:tcPr>
            <w:tcW w:w="7451" w:type="dxa"/>
          </w:tcPr>
          <w:p w14:paraId="35637D25" w14:textId="736E6F9A" w:rsidR="409003BD" w:rsidRDefault="409003BD" w:rsidP="00A0570D">
            <w:pPr>
              <w:pStyle w:val="Odsekzoznamu"/>
              <w:numPr>
                <w:ilvl w:val="0"/>
                <w:numId w:val="27"/>
              </w:numPr>
              <w:rPr>
                <w:sz w:val="18"/>
                <w:szCs w:val="18"/>
              </w:rPr>
            </w:pPr>
            <w:r w:rsidRPr="00A0570D">
              <w:rPr>
                <w:rFonts w:eastAsia="Arial" w:cs="Arial"/>
                <w:sz w:val="18"/>
                <w:szCs w:val="18"/>
              </w:rPr>
              <w:t>Zapísanie reštrikcie existujúceho záznamu z vyšetrenia, t.j. takého, ktorý už bol zapísaný v NZIS</w:t>
            </w:r>
          </w:p>
          <w:p w14:paraId="7D71668F" w14:textId="097343EE" w:rsidR="409003BD" w:rsidRDefault="409003BD" w:rsidP="00A0570D">
            <w:pPr>
              <w:pStyle w:val="Odsekzoznamu"/>
              <w:numPr>
                <w:ilvl w:val="0"/>
                <w:numId w:val="27"/>
              </w:numPr>
              <w:rPr>
                <w:sz w:val="18"/>
                <w:szCs w:val="18"/>
              </w:rPr>
            </w:pPr>
            <w:r w:rsidRPr="00A0570D">
              <w:rPr>
                <w:rFonts w:eastAsia="Arial" w:cs="Arial"/>
                <w:sz w:val="18"/>
                <w:szCs w:val="18"/>
              </w:rPr>
              <w:t>Zmena reštrikcie záznamu z vyšetrenia</w:t>
            </w:r>
          </w:p>
          <w:p w14:paraId="6B3D476B" w14:textId="5368F248" w:rsidR="409003BD" w:rsidRDefault="409003BD" w:rsidP="00A0570D">
            <w:pPr>
              <w:pStyle w:val="Odsekzoznamu"/>
              <w:numPr>
                <w:ilvl w:val="0"/>
                <w:numId w:val="27"/>
              </w:numPr>
              <w:rPr>
                <w:sz w:val="18"/>
                <w:szCs w:val="18"/>
              </w:rPr>
            </w:pPr>
            <w:r w:rsidRPr="00A0570D">
              <w:rPr>
                <w:rFonts w:eastAsia="Arial" w:cs="Arial"/>
                <w:sz w:val="18"/>
                <w:szCs w:val="18"/>
              </w:rPr>
              <w:t>Zrušenie reštrikcie záznamu z vyšetrenia</w:t>
            </w:r>
          </w:p>
        </w:tc>
      </w:tr>
      <w:tr w:rsidR="409003BD" w14:paraId="4D41D908" w14:textId="77777777" w:rsidTr="00A0570D">
        <w:tc>
          <w:tcPr>
            <w:tcW w:w="1575" w:type="dxa"/>
          </w:tcPr>
          <w:p w14:paraId="4F70386E" w14:textId="7E5F6424" w:rsidR="409003BD" w:rsidRDefault="409003BD">
            <w:r w:rsidRPr="00A0570D">
              <w:rPr>
                <w:rFonts w:eastAsia="Arial" w:cs="Arial"/>
                <w:sz w:val="18"/>
                <w:szCs w:val="18"/>
              </w:rPr>
              <w:t>Vstup:</w:t>
            </w:r>
          </w:p>
        </w:tc>
        <w:tc>
          <w:tcPr>
            <w:tcW w:w="7451" w:type="dxa"/>
          </w:tcPr>
          <w:p w14:paraId="4870982A" w14:textId="206A00FD" w:rsidR="409003BD" w:rsidRDefault="409003BD" w:rsidP="00A0570D">
            <w:pPr>
              <w:pStyle w:val="Odsekzoznamu"/>
              <w:numPr>
                <w:ilvl w:val="0"/>
                <w:numId w:val="26"/>
              </w:numPr>
              <w:rPr>
                <w:sz w:val="18"/>
                <w:szCs w:val="18"/>
              </w:rPr>
            </w:pPr>
            <w:r w:rsidRPr="00A0570D">
              <w:rPr>
                <w:rFonts w:eastAsia="Arial" w:cs="Arial"/>
                <w:sz w:val="18"/>
                <w:szCs w:val="18"/>
              </w:rPr>
              <w:t>Autentifikovaný zdravotnícky pracovník a odborný útvar</w:t>
            </w:r>
            <w:r w:rsidRPr="00A0570D">
              <w:rPr>
                <w:rFonts w:eastAsia="Arial" w:cs="Arial"/>
              </w:rPr>
              <w:t>,</w:t>
            </w:r>
            <w:r w:rsidRPr="00A0570D">
              <w:rPr>
                <w:rFonts w:eastAsia="Arial" w:cs="Arial"/>
                <w:sz w:val="18"/>
                <w:szCs w:val="18"/>
              </w:rPr>
              <w:t xml:space="preserve"> na ktorom pracuje</w:t>
            </w:r>
          </w:p>
        </w:tc>
      </w:tr>
      <w:tr w:rsidR="409003BD" w14:paraId="48FC23BB" w14:textId="77777777" w:rsidTr="00A0570D">
        <w:tc>
          <w:tcPr>
            <w:tcW w:w="1575" w:type="dxa"/>
          </w:tcPr>
          <w:p w14:paraId="02DFCB41" w14:textId="35F1DE30" w:rsidR="409003BD" w:rsidRDefault="409003BD">
            <w:r w:rsidRPr="00A0570D">
              <w:rPr>
                <w:rFonts w:eastAsia="Arial" w:cs="Arial"/>
                <w:sz w:val="18"/>
                <w:szCs w:val="18"/>
              </w:rPr>
              <w:t>Výstup:</w:t>
            </w:r>
          </w:p>
        </w:tc>
        <w:tc>
          <w:tcPr>
            <w:tcW w:w="7451" w:type="dxa"/>
          </w:tcPr>
          <w:p w14:paraId="060F7500" w14:textId="6CFB1CD1" w:rsidR="409003BD" w:rsidRDefault="409003BD">
            <w:r w:rsidRPr="00A0570D">
              <w:rPr>
                <w:rFonts w:eastAsia="Arial" w:cs="Arial"/>
                <w:sz w:val="18"/>
                <w:szCs w:val="18"/>
              </w:rPr>
              <w:t>Elektronický záznam:</w:t>
            </w:r>
          </w:p>
          <w:p w14:paraId="317A6700" w14:textId="44DBADAD" w:rsidR="409003BD" w:rsidRDefault="409003BD" w:rsidP="00A0570D">
            <w:pPr>
              <w:pStyle w:val="Odsekzoznamu"/>
              <w:numPr>
                <w:ilvl w:val="0"/>
                <w:numId w:val="25"/>
              </w:numPr>
              <w:rPr>
                <w:sz w:val="18"/>
                <w:szCs w:val="18"/>
              </w:rPr>
            </w:pPr>
            <w:r w:rsidRPr="00A0570D">
              <w:rPr>
                <w:rFonts w:eastAsia="Arial" w:cs="Arial"/>
                <w:sz w:val="18"/>
                <w:szCs w:val="18"/>
              </w:rPr>
              <w:t>Zapísaná reštrikcia existujúceho záznamu z vyšetrenia podpísaná elektronickým podpisom ZPr do NZIS</w:t>
            </w:r>
          </w:p>
          <w:p w14:paraId="53DFACCF" w14:textId="1FD0F8C6" w:rsidR="409003BD" w:rsidRDefault="409003BD" w:rsidP="00A0570D">
            <w:pPr>
              <w:pStyle w:val="Odsekzoznamu"/>
              <w:numPr>
                <w:ilvl w:val="0"/>
                <w:numId w:val="25"/>
              </w:numPr>
              <w:rPr>
                <w:sz w:val="18"/>
                <w:szCs w:val="18"/>
              </w:rPr>
            </w:pPr>
            <w:r w:rsidRPr="00A0570D">
              <w:rPr>
                <w:rFonts w:eastAsia="Arial" w:cs="Arial"/>
                <w:sz w:val="18"/>
                <w:szCs w:val="18"/>
              </w:rPr>
              <w:t>Zapísaná zmena reštrikcie záznamu z vyšetrenia podpísaná elektronickým podpisom ZPr do NZIS</w:t>
            </w:r>
          </w:p>
          <w:p w14:paraId="3FB48CF2" w14:textId="6D4DFC80" w:rsidR="409003BD" w:rsidRDefault="409003BD" w:rsidP="00A0570D">
            <w:pPr>
              <w:pStyle w:val="Odsekzoznamu"/>
              <w:numPr>
                <w:ilvl w:val="0"/>
                <w:numId w:val="25"/>
              </w:numPr>
              <w:rPr>
                <w:sz w:val="18"/>
                <w:szCs w:val="18"/>
              </w:rPr>
            </w:pPr>
            <w:r w:rsidRPr="00A0570D">
              <w:rPr>
                <w:rFonts w:eastAsia="Arial" w:cs="Arial"/>
                <w:sz w:val="18"/>
                <w:szCs w:val="18"/>
              </w:rPr>
              <w:t>Zapísané zrušenie reštrikcie záznamu z vyšetrenia podpísané elektronickým podpisom ZPr do NZIS</w:t>
            </w:r>
          </w:p>
          <w:p w14:paraId="143D03AC" w14:textId="76FB8844" w:rsidR="409003BD" w:rsidRDefault="409003BD">
            <w:r w:rsidRPr="00A0570D">
              <w:rPr>
                <w:rFonts w:eastAsia="Arial" w:cs="Arial"/>
                <w:sz w:val="18"/>
                <w:szCs w:val="18"/>
              </w:rPr>
              <w:t xml:space="preserve"> </w:t>
            </w:r>
          </w:p>
          <w:p w14:paraId="408A53D8" w14:textId="790E06CB" w:rsidR="409003BD" w:rsidRDefault="409003BD">
            <w:r w:rsidRPr="00A0570D">
              <w:rPr>
                <w:rFonts w:eastAsia="Arial" w:cs="Arial"/>
                <w:sz w:val="18"/>
                <w:szCs w:val="18"/>
              </w:rPr>
              <w:t>Tlač:</w:t>
            </w:r>
          </w:p>
          <w:p w14:paraId="2B177637" w14:textId="31B13BAE" w:rsidR="409003BD" w:rsidRDefault="409003BD" w:rsidP="08348642">
            <w:pPr>
              <w:pStyle w:val="Odsekzoznamu"/>
              <w:numPr>
                <w:ilvl w:val="0"/>
                <w:numId w:val="25"/>
              </w:numPr>
              <w:rPr>
                <w:i/>
                <w:iCs/>
                <w:sz w:val="18"/>
                <w:szCs w:val="18"/>
              </w:rPr>
            </w:pPr>
            <w:r w:rsidRPr="00A0570D">
              <w:rPr>
                <w:rFonts w:eastAsia="Arial" w:cs="Arial"/>
                <w:i/>
                <w:iCs/>
                <w:sz w:val="18"/>
                <w:szCs w:val="18"/>
              </w:rPr>
              <w:t>Reštrikcia záznamu o vyšetrení (voliteľný)</w:t>
            </w:r>
          </w:p>
          <w:p w14:paraId="1587D5DA" w14:textId="648A4443" w:rsidR="409003BD" w:rsidRDefault="409003BD">
            <w:r w:rsidRPr="00A0570D">
              <w:rPr>
                <w:rFonts w:eastAsia="Arial" w:cs="Arial"/>
                <w:sz w:val="18"/>
                <w:szCs w:val="18"/>
              </w:rPr>
              <w:t xml:space="preserve"> </w:t>
            </w:r>
          </w:p>
        </w:tc>
      </w:tr>
      <w:tr w:rsidR="409003BD" w14:paraId="0A17DE05" w14:textId="77777777" w:rsidTr="00A0570D">
        <w:tc>
          <w:tcPr>
            <w:tcW w:w="1575" w:type="dxa"/>
          </w:tcPr>
          <w:p w14:paraId="55794106" w14:textId="66473804" w:rsidR="409003BD" w:rsidRDefault="409003BD">
            <w:r w:rsidRPr="00A0570D">
              <w:rPr>
                <w:rFonts w:eastAsia="Arial" w:cs="Arial"/>
                <w:sz w:val="18"/>
                <w:szCs w:val="18"/>
              </w:rPr>
              <w:t>Procesné scenáre</w:t>
            </w:r>
          </w:p>
        </w:tc>
        <w:tc>
          <w:tcPr>
            <w:tcW w:w="7451" w:type="dxa"/>
          </w:tcPr>
          <w:p w14:paraId="17820308" w14:textId="684D8FFE" w:rsidR="409003BD" w:rsidRDefault="00DB2889" w:rsidP="2345A438">
            <w:pPr>
              <w:pStyle w:val="Odsekzoznamu"/>
              <w:numPr>
                <w:ilvl w:val="0"/>
                <w:numId w:val="25"/>
              </w:numPr>
              <w:rPr>
                <w:color w:val="64C29D" w:themeColor="accent2"/>
                <w:sz w:val="18"/>
                <w:szCs w:val="18"/>
              </w:rPr>
            </w:pPr>
            <w:hyperlink w:anchor="_eV_01_44_–_Zapísanie" w:history="1">
              <w:r w:rsidR="409003BD" w:rsidRPr="00A0570D">
                <w:rPr>
                  <w:rStyle w:val="Hypertextovprepojenie"/>
                  <w:rFonts w:eastAsia="Arial" w:cs="Arial"/>
                  <w:sz w:val="18"/>
                  <w:szCs w:val="18"/>
                </w:rPr>
                <w:t>eV_01_44 – Zapísanie reštrikcie existujúceho záznamu z vyšetrenia</w:t>
              </w:r>
            </w:hyperlink>
          </w:p>
          <w:p w14:paraId="2D814CDE" w14:textId="0299F5FE" w:rsidR="409003BD" w:rsidRDefault="00DB2889" w:rsidP="2345A438">
            <w:pPr>
              <w:pStyle w:val="Odsekzoznamu"/>
              <w:numPr>
                <w:ilvl w:val="0"/>
                <w:numId w:val="25"/>
              </w:numPr>
              <w:rPr>
                <w:color w:val="64C29D" w:themeColor="accent2"/>
                <w:sz w:val="18"/>
                <w:szCs w:val="18"/>
              </w:rPr>
            </w:pPr>
            <w:hyperlink w:anchor="_eV_01_45_–_Zmena" w:history="1">
              <w:r w:rsidR="409003BD" w:rsidRPr="00A0570D">
                <w:rPr>
                  <w:rStyle w:val="Hypertextovprepojenie"/>
                  <w:rFonts w:eastAsia="Arial" w:cs="Arial"/>
                  <w:sz w:val="18"/>
                  <w:szCs w:val="18"/>
                </w:rPr>
                <w:t>eV_01_45 – Zmena reštrikcie záznamu z vyšetrenia</w:t>
              </w:r>
            </w:hyperlink>
          </w:p>
          <w:p w14:paraId="2D335700" w14:textId="677EC845" w:rsidR="409003BD" w:rsidRDefault="00DB2889" w:rsidP="2345A438">
            <w:pPr>
              <w:pStyle w:val="Odsekzoznamu"/>
              <w:numPr>
                <w:ilvl w:val="0"/>
                <w:numId w:val="25"/>
              </w:numPr>
              <w:rPr>
                <w:color w:val="64C29D" w:themeColor="accent2"/>
                <w:sz w:val="18"/>
                <w:szCs w:val="18"/>
              </w:rPr>
            </w:pPr>
            <w:hyperlink w:anchor="_eV_01_46_–_Zrušenie" w:history="1">
              <w:r w:rsidR="409003BD" w:rsidRPr="00A0570D">
                <w:rPr>
                  <w:rStyle w:val="Hypertextovprepojenie"/>
                  <w:rFonts w:eastAsia="Arial" w:cs="Arial"/>
                  <w:sz w:val="18"/>
                  <w:szCs w:val="18"/>
                </w:rPr>
                <w:t>eV_01_46 – Zrušenie reštrikcie záznamu z vyšetrenia</w:t>
              </w:r>
            </w:hyperlink>
          </w:p>
        </w:tc>
      </w:tr>
      <w:tr w:rsidR="409003BD" w14:paraId="22BB2932" w14:textId="77777777" w:rsidTr="00A0570D">
        <w:tc>
          <w:tcPr>
            <w:tcW w:w="1575" w:type="dxa"/>
          </w:tcPr>
          <w:p w14:paraId="13AB3242" w14:textId="3737A9B6" w:rsidR="409003BD" w:rsidRDefault="409003BD">
            <w:r w:rsidRPr="00A0570D">
              <w:rPr>
                <w:rFonts w:eastAsia="Arial" w:cs="Arial"/>
                <w:sz w:val="18"/>
                <w:szCs w:val="18"/>
              </w:rPr>
              <w:t>Služba:</w:t>
            </w:r>
          </w:p>
        </w:tc>
        <w:tc>
          <w:tcPr>
            <w:tcW w:w="7451" w:type="dxa"/>
          </w:tcPr>
          <w:p w14:paraId="0BDB9E83" w14:textId="05D5E55A" w:rsidR="409003BD" w:rsidRDefault="409003BD" w:rsidP="00E71CE5">
            <w:pPr>
              <w:pStyle w:val="Odsekzoznamu"/>
              <w:keepNext/>
              <w:numPr>
                <w:ilvl w:val="0"/>
                <w:numId w:val="25"/>
              </w:numPr>
              <w:rPr>
                <w:color w:val="64C29D" w:themeColor="accent2"/>
                <w:sz w:val="18"/>
                <w:szCs w:val="18"/>
              </w:rPr>
            </w:pPr>
            <w:r w:rsidRPr="00A0570D">
              <w:rPr>
                <w:rFonts w:eastAsia="Arial" w:cs="Arial"/>
                <w:color w:val="64C29D" w:themeColor="accent2"/>
                <w:sz w:val="18"/>
                <w:szCs w:val="18"/>
                <w:u w:val="single"/>
              </w:rPr>
              <w:t xml:space="preserve"> </w:t>
            </w:r>
            <w:hyperlink w:anchor="_NastavRestrikciuZaznamu_v1" w:history="1">
              <w:r w:rsidRPr="00A0570D">
                <w:rPr>
                  <w:rStyle w:val="Hypertextovprepojenie"/>
                  <w:rFonts w:eastAsia="Arial" w:cs="Arial"/>
                  <w:sz w:val="18"/>
                  <w:szCs w:val="18"/>
                </w:rPr>
                <w:t>NastavRestrikciuZaznamu_v1</w:t>
              </w:r>
            </w:hyperlink>
          </w:p>
        </w:tc>
      </w:tr>
    </w:tbl>
    <w:p w14:paraId="6B4AF0EB" w14:textId="0EC4C0B1" w:rsidR="409003BD" w:rsidRPr="004211F0" w:rsidRDefault="00AB647A" w:rsidP="00E71CE5">
      <w:pPr>
        <w:pStyle w:val="Popis"/>
      </w:pPr>
      <w:bookmarkStart w:id="80" w:name="_Toc25934357"/>
      <w:r>
        <w:t xml:space="preserve">Tabuľka </w:t>
      </w:r>
      <w:r>
        <w:fldChar w:fldCharType="begin"/>
      </w:r>
      <w:r>
        <w:instrText xml:space="preserve"> SEQ Tabuľka \* ARABIC </w:instrText>
      </w:r>
      <w:r>
        <w:fldChar w:fldCharType="separate"/>
      </w:r>
      <w:r w:rsidR="005C30E5">
        <w:rPr>
          <w:noProof/>
        </w:rPr>
        <w:t>18</w:t>
      </w:r>
      <w:r>
        <w:fldChar w:fldCharType="end"/>
      </w:r>
      <w:r>
        <w:t xml:space="preserve">: </w:t>
      </w:r>
      <w:r w:rsidRPr="00F549DC">
        <w:t>Proces A11</w:t>
      </w:r>
      <w:bookmarkEnd w:id="80"/>
    </w:p>
    <w:p w14:paraId="08874F6F" w14:textId="499266FE" w:rsidR="409003BD" w:rsidRDefault="409003BD"/>
    <w:p w14:paraId="717F8292" w14:textId="6A6CD703" w:rsidR="13CC537F" w:rsidRDefault="02D3D1D4" w:rsidP="051453A2">
      <w:r w:rsidRPr="00A0570D">
        <w:rPr>
          <w:rFonts w:eastAsia="Arial" w:cs="Arial"/>
          <w:b/>
          <w:bCs/>
          <w:u w:val="single"/>
        </w:rPr>
        <w:t xml:space="preserve">Všeobecné implementačné pravidlá: </w:t>
      </w:r>
    </w:p>
    <w:p w14:paraId="0FAA5B34" w14:textId="5D0800E4" w:rsidR="051453A2" w:rsidRPr="00A0570D" w:rsidRDefault="051453A2">
      <w:pPr>
        <w:rPr>
          <w:rFonts w:eastAsia="Arial" w:cs="Arial"/>
          <w:b/>
          <w:bCs/>
          <w:u w:val="single"/>
        </w:rPr>
      </w:pPr>
    </w:p>
    <w:p w14:paraId="5B9F299D" w14:textId="3011F099" w:rsidR="051453A2" w:rsidRPr="00A64BCC" w:rsidRDefault="051453A2" w:rsidP="00A0570D">
      <w:pPr>
        <w:pStyle w:val="Odsekzoznamu"/>
        <w:numPr>
          <w:ilvl w:val="0"/>
          <w:numId w:val="24"/>
        </w:numPr>
      </w:pPr>
      <w:r w:rsidRPr="00A0570D">
        <w:rPr>
          <w:rFonts w:eastAsia="Arial" w:cs="Arial"/>
        </w:rPr>
        <w:t xml:space="preserve">Pre zápis reštrikcie k záznamu </w:t>
      </w:r>
      <w:r w:rsidR="60CED1BE" w:rsidRPr="00A0570D">
        <w:rPr>
          <w:rFonts w:eastAsia="Arial" w:cs="Arial"/>
        </w:rPr>
        <w:t>musí platiť, že auto</w:t>
      </w:r>
      <w:r w:rsidR="00E71CE5">
        <w:rPr>
          <w:rFonts w:eastAsia="Arial" w:cs="Arial"/>
        </w:rPr>
        <w:t>r</w:t>
      </w:r>
      <w:r w:rsidR="60CED1BE" w:rsidRPr="00A0570D">
        <w:rPr>
          <w:rFonts w:eastAsia="Arial" w:cs="Arial"/>
        </w:rPr>
        <w:t xml:space="preserve"> záznamu a z</w:t>
      </w:r>
      <w:r w:rsidR="4776D7E3" w:rsidRPr="00A0570D">
        <w:rPr>
          <w:rFonts w:eastAsia="Arial" w:cs="Arial"/>
        </w:rPr>
        <w:t>d</w:t>
      </w:r>
      <w:r w:rsidR="60CED1BE" w:rsidRPr="00A0570D">
        <w:rPr>
          <w:rFonts w:eastAsia="Arial" w:cs="Arial"/>
        </w:rPr>
        <w:t xml:space="preserve">ravotnícky pracovník, ktorý reštrikciu nastavuje </w:t>
      </w:r>
      <w:r w:rsidR="6EED563F" w:rsidRPr="00A0570D">
        <w:rPr>
          <w:rFonts w:eastAsia="Arial" w:cs="Arial"/>
        </w:rPr>
        <w:t>je zhodný.</w:t>
      </w:r>
    </w:p>
    <w:p w14:paraId="3FC1EFEA" w14:textId="548A26AE" w:rsidR="52588DD5" w:rsidRPr="00A64BCC" w:rsidRDefault="6EED563F" w:rsidP="00A0570D">
      <w:pPr>
        <w:pStyle w:val="Odsekzoznamu"/>
        <w:numPr>
          <w:ilvl w:val="0"/>
          <w:numId w:val="24"/>
        </w:numPr>
      </w:pPr>
      <w:r w:rsidRPr="00A0570D">
        <w:rPr>
          <w:rFonts w:eastAsia="Arial" w:cs="Arial"/>
        </w:rPr>
        <w:t xml:space="preserve">Reštrikcia k </w:t>
      </w:r>
      <w:r w:rsidR="54A6FC27" w:rsidRPr="00A0570D">
        <w:rPr>
          <w:rFonts w:eastAsia="Arial" w:cs="Arial"/>
        </w:rPr>
        <w:t>záznam</w:t>
      </w:r>
      <w:r w:rsidR="00E71CE5">
        <w:rPr>
          <w:rFonts w:eastAsia="Arial" w:cs="Arial"/>
        </w:rPr>
        <w:t>u</w:t>
      </w:r>
      <w:r w:rsidR="54A6FC27" w:rsidRPr="00A0570D">
        <w:rPr>
          <w:rFonts w:eastAsia="Arial" w:cs="Arial"/>
        </w:rPr>
        <w:t xml:space="preserve"> sa zapisuje v štr</w:t>
      </w:r>
      <w:r w:rsidR="52588DD5" w:rsidRPr="00A0570D">
        <w:rPr>
          <w:rFonts w:eastAsia="Arial" w:cs="Arial"/>
        </w:rPr>
        <w:t>u</w:t>
      </w:r>
      <w:r w:rsidR="54A6FC27" w:rsidRPr="00A0570D">
        <w:rPr>
          <w:rFonts w:eastAsia="Arial" w:cs="Arial"/>
        </w:rPr>
        <w:t>ktúre archety</w:t>
      </w:r>
      <w:r w:rsidR="0BDF15AB" w:rsidRPr="00A0570D">
        <w:rPr>
          <w:rFonts w:eastAsia="Arial" w:cs="Arial"/>
        </w:rPr>
        <w:t xml:space="preserve">pu </w:t>
      </w:r>
      <w:r w:rsidR="52588DD5" w:rsidRPr="00A0570D">
        <w:rPr>
          <w:rFonts w:eastAsia="Arial" w:cs="Arial"/>
        </w:rPr>
        <w:t>CEN-EN13606-COMPOSITION.access_policy.v1.adl</w:t>
      </w:r>
    </w:p>
    <w:p w14:paraId="0C97F7B8" w14:textId="77F512BF" w:rsidR="13CC537F" w:rsidRPr="00A64BCC" w:rsidRDefault="02D3D1D4">
      <w:pPr>
        <w:pStyle w:val="Odsekzoznamu"/>
        <w:numPr>
          <w:ilvl w:val="0"/>
          <w:numId w:val="24"/>
        </w:numPr>
      </w:pPr>
      <w:r w:rsidRPr="00A0570D">
        <w:rPr>
          <w:rFonts w:eastAsia="Arial" w:cs="Arial"/>
        </w:rPr>
        <w:t xml:space="preserve">Pre </w:t>
      </w:r>
      <w:r w:rsidR="3F1963F1" w:rsidRPr="00A0570D">
        <w:rPr>
          <w:rFonts w:eastAsia="Arial" w:cs="Arial"/>
        </w:rPr>
        <w:t xml:space="preserve">zápis reštrikcie k záznamu </w:t>
      </w:r>
      <w:r w:rsidRPr="00A0570D">
        <w:rPr>
          <w:rFonts w:eastAsia="Arial" w:cs="Arial"/>
        </w:rPr>
        <w:t>je potrebné v XML n</w:t>
      </w:r>
      <w:r w:rsidR="3F1963F1" w:rsidRPr="00A0570D">
        <w:rPr>
          <w:rFonts w:eastAsia="Arial" w:cs="Arial"/>
        </w:rPr>
        <w:t>a vstupe n</w:t>
      </w:r>
      <w:r w:rsidRPr="00A0570D">
        <w:rPr>
          <w:rFonts w:eastAsia="Arial" w:cs="Arial"/>
        </w:rPr>
        <w:t xml:space="preserve">aplniť </w:t>
      </w:r>
      <w:r w:rsidR="169F2158" w:rsidRPr="00A0570D">
        <w:rPr>
          <w:rFonts w:eastAsia="Arial" w:cs="Arial"/>
        </w:rPr>
        <w:t xml:space="preserve">nasledovné </w:t>
      </w:r>
      <w:r w:rsidRPr="00A0570D">
        <w:rPr>
          <w:rFonts w:eastAsia="Arial" w:cs="Arial"/>
        </w:rPr>
        <w:t xml:space="preserve">elementy </w:t>
      </w:r>
      <w:r w:rsidR="123BFC79" w:rsidRPr="00A0570D">
        <w:rPr>
          <w:rFonts w:eastAsia="Arial" w:cs="Arial"/>
        </w:rPr>
        <w:t xml:space="preserve">definované </w:t>
      </w:r>
      <w:r w:rsidRPr="00A0570D">
        <w:rPr>
          <w:rFonts w:eastAsia="Arial" w:cs="Arial"/>
        </w:rPr>
        <w:t>(</w:t>
      </w:r>
      <w:r w:rsidRPr="00A0570D">
        <w:rPr>
          <w:rFonts w:eastAsia="Arial" w:cs="Arial"/>
          <w:b/>
          <w:bCs/>
        </w:rPr>
        <w:t>popis pre plnenie spoločných atribútov je uvedený v dokumente x070)</w:t>
      </w:r>
      <w:r w:rsidRPr="00A0570D">
        <w:rPr>
          <w:rFonts w:eastAsia="Arial" w:cs="Arial"/>
        </w:rPr>
        <w:t>:</w:t>
      </w:r>
    </w:p>
    <w:p w14:paraId="6F708C7A" w14:textId="7215C4D9" w:rsidR="52588DD5" w:rsidRPr="00A0570D" w:rsidRDefault="52588DD5" w:rsidP="00A0570D">
      <w:pPr>
        <w:ind w:left="360"/>
        <w:rPr>
          <w:rFonts w:eastAsia="Arial" w:cs="Arial"/>
        </w:rPr>
      </w:pPr>
    </w:p>
    <w:p w14:paraId="1B8EE076" w14:textId="2F699C05" w:rsidR="13CC537F" w:rsidRPr="00A64BCC" w:rsidRDefault="7CC037F9">
      <w:pPr>
        <w:pStyle w:val="Odsekzoznamu"/>
        <w:numPr>
          <w:ilvl w:val="0"/>
          <w:numId w:val="23"/>
        </w:numPr>
      </w:pPr>
      <w:r w:rsidRPr="00A0570D">
        <w:rPr>
          <w:rFonts w:eastAsia="Arial" w:cs="Arial"/>
        </w:rPr>
        <w:t>V časti Body.Data</w:t>
      </w:r>
    </w:p>
    <w:p w14:paraId="7D2962C2" w14:textId="06279B96" w:rsidR="13CC537F" w:rsidRPr="00A64BCC" w:rsidRDefault="02D3D1D4">
      <w:pPr>
        <w:pStyle w:val="Odsekzoznamu"/>
        <w:numPr>
          <w:ilvl w:val="1"/>
          <w:numId w:val="23"/>
        </w:numPr>
      </w:pPr>
      <w:r w:rsidRPr="00A0570D">
        <w:rPr>
          <w:rFonts w:eastAsia="Arial" w:cs="Arial"/>
        </w:rPr>
        <w:t xml:space="preserve"> EHR_EXTRACT</w:t>
      </w:r>
    </w:p>
    <w:p w14:paraId="69CEBF6F" w14:textId="5FFE63A7" w:rsidR="13CC537F" w:rsidRPr="00A64BCC" w:rsidRDefault="02D3D1D4">
      <w:pPr>
        <w:pStyle w:val="Odsekzoznamu"/>
        <w:numPr>
          <w:ilvl w:val="2"/>
          <w:numId w:val="23"/>
        </w:numPr>
      </w:pPr>
      <w:r w:rsidRPr="00A0570D">
        <w:rPr>
          <w:rFonts w:eastAsia="Arial" w:cs="Arial"/>
        </w:rPr>
        <w:t>EHR_SYSTEM – OID z číselníka 1.3.158.00165387.100.30.20</w:t>
      </w:r>
    </w:p>
    <w:p w14:paraId="5A97D447" w14:textId="7C3A02A5" w:rsidR="13CC537F" w:rsidRPr="00A64BCC" w:rsidRDefault="02D3D1D4">
      <w:pPr>
        <w:pStyle w:val="Odsekzoznamu"/>
        <w:numPr>
          <w:ilvl w:val="2"/>
          <w:numId w:val="23"/>
        </w:numPr>
      </w:pPr>
      <w:r w:rsidRPr="00A0570D">
        <w:rPr>
          <w:rFonts w:eastAsia="Arial" w:cs="Arial"/>
        </w:rPr>
        <w:t>Subject_of_care – šifrovaný identifikátor pacienta – ESID, ktorý je generovaný službou CC CreateESID so vstupnými parametrami:</w:t>
      </w:r>
    </w:p>
    <w:p w14:paraId="6670EE95" w14:textId="4E7651D9" w:rsidR="13CC537F" w:rsidRPr="00A64BCC" w:rsidRDefault="02D3D1D4">
      <w:pPr>
        <w:pStyle w:val="Odsekzoznamu"/>
        <w:numPr>
          <w:ilvl w:val="3"/>
          <w:numId w:val="23"/>
        </w:numPr>
      </w:pPr>
      <w:r w:rsidRPr="00A0570D">
        <w:rPr>
          <w:rFonts w:eastAsia="Arial" w:cs="Arial"/>
        </w:rPr>
        <w:t>identifikátor prijímateľa zdravotnej starostlivosti</w:t>
      </w:r>
    </w:p>
    <w:p w14:paraId="12386214" w14:textId="6482A27D" w:rsidR="13CC537F" w:rsidRPr="00A64BCC" w:rsidRDefault="02D3D1D4">
      <w:pPr>
        <w:pStyle w:val="Odsekzoznamu"/>
        <w:numPr>
          <w:ilvl w:val="3"/>
          <w:numId w:val="23"/>
        </w:numPr>
      </w:pPr>
      <w:r w:rsidRPr="00A0570D">
        <w:rPr>
          <w:rFonts w:eastAsia="Arial" w:cs="Arial"/>
        </w:rPr>
        <w:t xml:space="preserve">výstup z volania metódy GetSamlTokenForHealthProfessional </w:t>
      </w:r>
    </w:p>
    <w:p w14:paraId="4C80838D" w14:textId="2A0BE229" w:rsidR="13CC537F" w:rsidRPr="00A64BCC" w:rsidRDefault="02D3D1D4">
      <w:pPr>
        <w:pStyle w:val="Odsekzoznamu"/>
        <w:numPr>
          <w:ilvl w:val="2"/>
          <w:numId w:val="23"/>
        </w:numPr>
      </w:pPr>
      <w:r w:rsidRPr="00A0570D">
        <w:rPr>
          <w:rFonts w:eastAsia="Arial" w:cs="Arial"/>
        </w:rPr>
        <w:t>Time_created – dátum a čas vytvorenia správy, v UTC formáte</w:t>
      </w:r>
    </w:p>
    <w:p w14:paraId="4A351C9B" w14:textId="038766DF" w:rsidR="13CC537F" w:rsidRPr="00A64BCC" w:rsidRDefault="02D3D1D4">
      <w:pPr>
        <w:pStyle w:val="Odsekzoznamu"/>
        <w:numPr>
          <w:ilvl w:val="2"/>
          <w:numId w:val="23"/>
        </w:numPr>
      </w:pPr>
      <w:r w:rsidRPr="00A0570D">
        <w:rPr>
          <w:rFonts w:eastAsia="Arial" w:cs="Arial"/>
        </w:rPr>
        <w:t xml:space="preserve">rm_id – s konštantou EN – 13606, ktorý stanovuje používanú metodika </w:t>
      </w:r>
    </w:p>
    <w:p w14:paraId="032199FE" w14:textId="7F946764" w:rsidR="723BE81D" w:rsidRPr="00A64BCC" w:rsidRDefault="4D104299" w:rsidP="00A0570D">
      <w:pPr>
        <w:pStyle w:val="Odsekzoznamu"/>
        <w:numPr>
          <w:ilvl w:val="2"/>
          <w:numId w:val="23"/>
        </w:numPr>
      </w:pPr>
      <w:r w:rsidRPr="00A0570D">
        <w:rPr>
          <w:rFonts w:eastAsia="Arial" w:cs="Arial"/>
        </w:rPr>
        <w:t>rc_id</w:t>
      </w:r>
      <w:r w:rsidR="723BE81D" w:rsidRPr="00A0570D">
        <w:rPr>
          <w:rFonts w:eastAsia="Arial" w:cs="Arial"/>
        </w:rPr>
        <w:t>, ktorý je povinný IS PZS vytvoriť na základe metodiky uvedenej v x070 – Detailna_specifikacia_rozhrania_Volanie_sluzieb – kapitola 5.4.4. – Identifikácia zdravotných záznamov</w:t>
      </w:r>
    </w:p>
    <w:p w14:paraId="06A34317" w14:textId="0ACD8611" w:rsidR="723BE81D" w:rsidRPr="00A64BCC" w:rsidRDefault="723BE81D" w:rsidP="00A0570D">
      <w:pPr>
        <w:pStyle w:val="Odsekzoznamu"/>
        <w:numPr>
          <w:ilvl w:val="3"/>
          <w:numId w:val="23"/>
        </w:numPr>
      </w:pPr>
      <w:r w:rsidRPr="00A0570D">
        <w:rPr>
          <w:rFonts w:eastAsia="Arial" w:cs="Arial"/>
        </w:rPr>
        <w:lastRenderedPageBreak/>
        <w:t>Root</w:t>
      </w:r>
    </w:p>
    <w:p w14:paraId="551A8BA0" w14:textId="47BDE0E3" w:rsidR="723BE81D" w:rsidRPr="00A64BCC" w:rsidRDefault="723BE81D" w:rsidP="00A0570D">
      <w:pPr>
        <w:pStyle w:val="Odsekzoznamu"/>
        <w:numPr>
          <w:ilvl w:val="3"/>
          <w:numId w:val="23"/>
        </w:numPr>
      </w:pPr>
      <w:r w:rsidRPr="00A0570D">
        <w:rPr>
          <w:rFonts w:eastAsia="Arial" w:cs="Arial"/>
        </w:rPr>
        <w:t xml:space="preserve">OID záznamu – </w:t>
      </w:r>
    </w:p>
    <w:p w14:paraId="1C556DCF" w14:textId="284AA354" w:rsidR="13CC537F" w:rsidRPr="00A64BCC" w:rsidRDefault="723BE81D" w:rsidP="00A0570D">
      <w:pPr>
        <w:pStyle w:val="Odsekzoznamu"/>
        <w:numPr>
          <w:ilvl w:val="4"/>
          <w:numId w:val="23"/>
        </w:numPr>
      </w:pPr>
      <w:r w:rsidRPr="00A0570D">
        <w:rPr>
          <w:rFonts w:eastAsia="Arial" w:cs="Arial"/>
        </w:rPr>
        <w:t>1.3.158.00165387.100.60.</w:t>
      </w:r>
      <w:r w:rsidR="6F406A36" w:rsidRPr="00A0570D">
        <w:rPr>
          <w:rFonts w:eastAsia="Arial" w:cs="Arial"/>
        </w:rPr>
        <w:t>2</w:t>
      </w:r>
      <w:r w:rsidR="3C67C4AE" w:rsidRPr="00A0570D">
        <w:rPr>
          <w:rFonts w:eastAsia="Arial" w:cs="Arial"/>
        </w:rPr>
        <w:t>0</w:t>
      </w:r>
      <w:r w:rsidR="6F406A36" w:rsidRPr="00A0570D">
        <w:rPr>
          <w:rFonts w:eastAsia="Arial" w:cs="Arial"/>
        </w:rPr>
        <w:t>0 - re</w:t>
      </w:r>
      <w:r w:rsidR="51D08AB9" w:rsidRPr="00A0570D">
        <w:rPr>
          <w:rFonts w:eastAsia="Arial" w:cs="Arial"/>
        </w:rPr>
        <w:t>štrikcia záznamu z vyšetrenia</w:t>
      </w:r>
    </w:p>
    <w:p w14:paraId="098BB662" w14:textId="04873548" w:rsidR="5AB38691" w:rsidRPr="00A64BCC" w:rsidRDefault="02DB9B9A" w:rsidP="00A0570D">
      <w:pPr>
        <w:pStyle w:val="Odsekzoznamu"/>
        <w:numPr>
          <w:ilvl w:val="2"/>
          <w:numId w:val="23"/>
        </w:numPr>
      </w:pPr>
      <w:r w:rsidRPr="00A0570D">
        <w:rPr>
          <w:rFonts w:eastAsia="Arial" w:cs="Arial"/>
        </w:rPr>
        <w:t>all_compositions</w:t>
      </w:r>
    </w:p>
    <w:p w14:paraId="6DD031C4" w14:textId="75FE7F61" w:rsidR="5AB38691" w:rsidRPr="00A64BCC" w:rsidRDefault="02DB9B9A" w:rsidP="00A0570D">
      <w:pPr>
        <w:pStyle w:val="Odsekzoznamu"/>
        <w:numPr>
          <w:ilvl w:val="3"/>
          <w:numId w:val="23"/>
        </w:numPr>
      </w:pPr>
      <w:r w:rsidRPr="00A0570D">
        <w:rPr>
          <w:rFonts w:eastAsia="Arial" w:cs="Arial"/>
        </w:rPr>
        <w:t>name – konštanta „simple_text“</w:t>
      </w:r>
    </w:p>
    <w:p w14:paraId="309FE973" w14:textId="210289C4" w:rsidR="5AB38691" w:rsidRPr="00A64BCC" w:rsidRDefault="02DB9B9A" w:rsidP="00A0570D">
      <w:pPr>
        <w:pStyle w:val="Odsekzoznamu"/>
        <w:numPr>
          <w:ilvl w:val="3"/>
          <w:numId w:val="23"/>
        </w:numPr>
      </w:pPr>
      <w:r w:rsidRPr="00A0570D">
        <w:rPr>
          <w:rFonts w:eastAsia="Arial" w:cs="Arial"/>
        </w:rPr>
        <w:t>synthesised – uvádza sa hodnota FALSE</w:t>
      </w:r>
    </w:p>
    <w:p w14:paraId="06E819B7" w14:textId="1BEBB939" w:rsidR="5965F993" w:rsidRPr="00A64BCC" w:rsidRDefault="042ADBB9" w:rsidP="00A0570D">
      <w:pPr>
        <w:pStyle w:val="Odsekzoznamu"/>
        <w:numPr>
          <w:ilvl w:val="3"/>
          <w:numId w:val="23"/>
        </w:numPr>
        <w:spacing w:before="0" w:after="0"/>
      </w:pPr>
      <w:r w:rsidRPr="00A0570D">
        <w:rPr>
          <w:rFonts w:eastAsia="Arial" w:cs="Arial"/>
        </w:rPr>
        <w:t>c</w:t>
      </w:r>
      <w:r w:rsidR="5965F993" w:rsidRPr="00A0570D">
        <w:rPr>
          <w:rFonts w:eastAsia="Arial" w:cs="Arial"/>
        </w:rPr>
        <w:t>ommital:</w:t>
      </w:r>
    </w:p>
    <w:p w14:paraId="0B6F3311" w14:textId="2913F5E9" w:rsidR="6BB0CC60" w:rsidRPr="00A64BCC" w:rsidRDefault="6BB0CC60" w:rsidP="00A0570D">
      <w:pPr>
        <w:pStyle w:val="Odsekzoznamu"/>
        <w:numPr>
          <w:ilvl w:val="4"/>
          <w:numId w:val="23"/>
        </w:numPr>
        <w:spacing w:before="0" w:after="0"/>
      </w:pPr>
      <w:r w:rsidRPr="00A0570D">
        <w:rPr>
          <w:rFonts w:eastAsia="Arial" w:cs="Arial"/>
        </w:rPr>
        <w:t xml:space="preserve">ehr_system - </w:t>
      </w:r>
      <w:r w:rsidR="0DAFE644" w:rsidRPr="00A64BCC">
        <w:t>popísané v časti EHR_EXTRACT</w:t>
      </w:r>
    </w:p>
    <w:p w14:paraId="2F305D68" w14:textId="7C274422" w:rsidR="6BB0CC60" w:rsidRPr="00A64BCC" w:rsidRDefault="6BB0CC60" w:rsidP="00A0570D">
      <w:pPr>
        <w:pStyle w:val="Odsekzoznamu"/>
        <w:numPr>
          <w:ilvl w:val="4"/>
          <w:numId w:val="17"/>
        </w:numPr>
      </w:pPr>
      <w:r w:rsidRPr="00A0570D">
        <w:rPr>
          <w:rFonts w:eastAsia="Arial" w:cs="Arial"/>
        </w:rPr>
        <w:t>time_committed - Dátum a čas, kedy bol záznam uložený do ehr_system a stal sa súčasťou EHR.</w:t>
      </w:r>
    </w:p>
    <w:p w14:paraId="0921821C" w14:textId="129BAEBC" w:rsidR="6452E351" w:rsidRPr="00A64BCC" w:rsidRDefault="6BB0CC60" w:rsidP="00A0570D">
      <w:pPr>
        <w:pStyle w:val="Odsekzoznamu"/>
        <w:numPr>
          <w:ilvl w:val="4"/>
          <w:numId w:val="17"/>
        </w:numPr>
      </w:pPr>
      <w:r w:rsidRPr="00A0570D">
        <w:rPr>
          <w:rFonts w:eastAsia="Arial" w:cs="Arial"/>
        </w:rPr>
        <w:t xml:space="preserve">committer - </w:t>
      </w:r>
      <w:r w:rsidR="6452E351" w:rsidRPr="00A64BCC">
        <w:t>Identifikátor lekára, ktorý odoslal záznam do NZIS výber z registra 1.3.158.00165387.100.40.90 napĺňané JRÚZ ID</w:t>
      </w:r>
    </w:p>
    <w:p w14:paraId="663C883D" w14:textId="385C9A96" w:rsidR="6BB0CC60" w:rsidRPr="00A64BCC" w:rsidRDefault="6BB0CC60" w:rsidP="00A0570D">
      <w:pPr>
        <w:pStyle w:val="Odsekzoznamu"/>
        <w:numPr>
          <w:ilvl w:val="4"/>
          <w:numId w:val="17"/>
        </w:numPr>
      </w:pPr>
      <w:r w:rsidRPr="00A0570D">
        <w:rPr>
          <w:rFonts w:eastAsia="Arial" w:cs="Arial"/>
        </w:rPr>
        <w:t xml:space="preserve">version_status – </w:t>
      </w:r>
      <w:r w:rsidR="6D933467" w:rsidRPr="00A0570D">
        <w:rPr>
          <w:rFonts w:eastAsia="Arial" w:cs="Arial"/>
        </w:rPr>
        <w:t>VER01</w:t>
      </w:r>
    </w:p>
    <w:p w14:paraId="106870EA" w14:textId="1B07FEE3" w:rsidR="6BB0CC60" w:rsidRPr="00A64BCC" w:rsidRDefault="042ADBB9" w:rsidP="00A0570D">
      <w:pPr>
        <w:pStyle w:val="Odsekzoznamu"/>
        <w:numPr>
          <w:ilvl w:val="3"/>
          <w:numId w:val="17"/>
        </w:numPr>
        <w:spacing w:before="0" w:after="0"/>
      </w:pPr>
      <w:r w:rsidRPr="00A0570D">
        <w:rPr>
          <w:rFonts w:eastAsia="Arial" w:cs="Arial"/>
        </w:rPr>
        <w:t>c</w:t>
      </w:r>
      <w:r w:rsidR="7126D3D4" w:rsidRPr="00A0570D">
        <w:rPr>
          <w:rFonts w:eastAsia="Arial" w:cs="Arial"/>
        </w:rPr>
        <w:t>omposer</w:t>
      </w:r>
    </w:p>
    <w:p w14:paraId="3ED0F2F1" w14:textId="798B2701" w:rsidR="6BB0CC60" w:rsidRPr="00A64BCC" w:rsidRDefault="4C45955B" w:rsidP="00A0570D">
      <w:pPr>
        <w:pStyle w:val="Odsekzoznamu"/>
        <w:numPr>
          <w:ilvl w:val="4"/>
          <w:numId w:val="16"/>
        </w:numPr>
        <w:spacing w:before="0" w:after="0"/>
      </w:pPr>
      <w:r w:rsidRPr="00A0570D">
        <w:rPr>
          <w:rFonts w:eastAsia="Arial" w:cs="Arial"/>
        </w:rPr>
        <w:t>performer - Identifikácia zdravotníckeho pracovníka, ktorý záznam v pôvodnom systéme vytvoril (oid</w:t>
      </w:r>
      <w:r w:rsidRPr="00A64BCC">
        <w:t xml:space="preserve"> 1.3.158.00165387.100.40.90</w:t>
      </w:r>
      <w:r w:rsidRPr="00A0570D">
        <w:rPr>
          <w:rFonts w:eastAsia="Arial" w:cs="Arial"/>
        </w:rPr>
        <w:t>).</w:t>
      </w:r>
    </w:p>
    <w:p w14:paraId="5FED9405" w14:textId="6A6440DB" w:rsidR="6BB0CC60" w:rsidRPr="00A64BCC" w:rsidRDefault="3194984E" w:rsidP="00A0570D">
      <w:pPr>
        <w:pStyle w:val="Odsekzoznamu"/>
        <w:numPr>
          <w:ilvl w:val="4"/>
          <w:numId w:val="16"/>
        </w:numPr>
        <w:spacing w:before="0" w:after="0"/>
      </w:pPr>
      <w:r w:rsidRPr="00A0570D">
        <w:rPr>
          <w:rFonts w:eastAsia="Arial" w:cs="Arial"/>
        </w:rPr>
        <w:t>h</w:t>
      </w:r>
      <w:r w:rsidR="727369F5" w:rsidRPr="00A0570D">
        <w:rPr>
          <w:rFonts w:eastAsia="Arial" w:cs="Arial"/>
        </w:rPr>
        <w:t>ealthcare_facillity – Identifikácia OU PZS kde bol záznam vytvorený</w:t>
      </w:r>
      <w:r w:rsidR="34EE7572" w:rsidRPr="00A0570D">
        <w:rPr>
          <w:rFonts w:eastAsia="Arial" w:cs="Arial"/>
        </w:rPr>
        <w:t xml:space="preserve"> (oid </w:t>
      </w:r>
      <w:r w:rsidR="0B9E3DEC" w:rsidRPr="00A64BCC">
        <w:t>1.3.158.00165387.100.40.70</w:t>
      </w:r>
      <w:r w:rsidR="34EE7572" w:rsidRPr="00A0570D">
        <w:rPr>
          <w:rFonts w:eastAsia="Arial" w:cs="Arial"/>
        </w:rPr>
        <w:t>)</w:t>
      </w:r>
      <w:r w:rsidR="727369F5" w:rsidRPr="00A0570D">
        <w:rPr>
          <w:rFonts w:eastAsia="Arial" w:cs="Arial"/>
        </w:rPr>
        <w:t xml:space="preserve">. </w:t>
      </w:r>
    </w:p>
    <w:p w14:paraId="2EB9E3C6" w14:textId="6A6A8885" w:rsidR="13CC537F" w:rsidRPr="00A64BCC" w:rsidRDefault="727369F5" w:rsidP="00A0570D">
      <w:pPr>
        <w:pStyle w:val="Odsekzoznamu"/>
        <w:numPr>
          <w:ilvl w:val="4"/>
          <w:numId w:val="16"/>
        </w:numPr>
        <w:spacing w:before="0" w:after="0"/>
      </w:pPr>
      <w:r w:rsidRPr="00A0570D">
        <w:rPr>
          <w:rFonts w:eastAsia="Arial" w:cs="Arial"/>
        </w:rPr>
        <w:t xml:space="preserve">function – Identifikácia zdravotníckej odbornosti zdravotníckeho pracovníka, ktorý záznam v pôvodnom systéme vytvoril podľa číselníka Zdravotníckych odborností </w:t>
      </w:r>
      <w:r w:rsidR="6731B3F3" w:rsidRPr="00A0570D">
        <w:rPr>
          <w:rFonts w:eastAsia="Arial" w:cs="Arial"/>
        </w:rPr>
        <w:t xml:space="preserve">( oid </w:t>
      </w:r>
      <w:r w:rsidRPr="00A0570D">
        <w:rPr>
          <w:rFonts w:eastAsia="Arial" w:cs="Arial"/>
        </w:rPr>
        <w:t>1.3.158.00165387.100.10.34</w:t>
      </w:r>
      <w:r w:rsidR="6731B3F3" w:rsidRPr="00A0570D">
        <w:rPr>
          <w:rFonts w:eastAsia="Arial" w:cs="Arial"/>
        </w:rPr>
        <w:t xml:space="preserve"> )</w:t>
      </w:r>
      <w:r w:rsidRPr="00A0570D">
        <w:rPr>
          <w:rFonts w:eastAsia="Arial" w:cs="Arial"/>
        </w:rPr>
        <w:t>.</w:t>
      </w:r>
    </w:p>
    <w:p w14:paraId="547E5BDA" w14:textId="77650443" w:rsidR="75603F9F" w:rsidRPr="00A0570D" w:rsidRDefault="75603F9F" w:rsidP="00A0570D">
      <w:pPr>
        <w:spacing w:before="0" w:after="0"/>
        <w:ind w:left="2520"/>
        <w:rPr>
          <w:rFonts w:eastAsia="Arial" w:cs="Arial"/>
        </w:rPr>
      </w:pPr>
    </w:p>
    <w:p w14:paraId="0AC50251" w14:textId="05359EC8" w:rsidR="13CC537F" w:rsidRPr="00A64BCC" w:rsidRDefault="02D3D1D4" w:rsidP="00A0570D">
      <w:pPr>
        <w:pStyle w:val="Odsekzoznamu"/>
        <w:numPr>
          <w:ilvl w:val="3"/>
          <w:numId w:val="16"/>
        </w:numPr>
        <w:spacing w:before="0" w:after="0"/>
      </w:pPr>
      <w:r w:rsidRPr="00A0570D">
        <w:rPr>
          <w:rFonts w:eastAsia="Arial" w:cs="Arial"/>
        </w:rPr>
        <w:t>content, ktorý je vždy typu ENTRY v rámci ktorého sú evidované</w:t>
      </w:r>
      <w:r w:rsidR="4F551F17" w:rsidRPr="00A0570D">
        <w:rPr>
          <w:rFonts w:eastAsia="Arial" w:cs="Arial"/>
        </w:rPr>
        <w:t xml:space="preserve"> atribúty špecifikované archetypom </w:t>
      </w:r>
      <w:r w:rsidR="598F5D4F" w:rsidRPr="00A0570D">
        <w:rPr>
          <w:rFonts w:eastAsia="Arial" w:cs="Arial"/>
        </w:rPr>
        <w:t>access_policy.v1.adl</w:t>
      </w:r>
    </w:p>
    <w:p w14:paraId="196D55F6" w14:textId="38CB9ABF" w:rsidR="13CC537F" w:rsidRPr="00A64BCC" w:rsidRDefault="02D3D1D4" w:rsidP="00A0570D">
      <w:pPr>
        <w:ind w:left="2520"/>
      </w:pPr>
      <w:r w:rsidRPr="00A0570D">
        <w:rPr>
          <w:rFonts w:eastAsia="Arial" w:cs="Arial"/>
        </w:rPr>
        <w:t xml:space="preserve"> </w:t>
      </w:r>
    </w:p>
    <w:p w14:paraId="60E2CF9E" w14:textId="345A5A54" w:rsidR="13CC537F" w:rsidRPr="00A64BCC" w:rsidRDefault="02D3D1D4" w:rsidP="00A0570D">
      <w:pPr>
        <w:pStyle w:val="Odsekzoznamu"/>
        <w:numPr>
          <w:ilvl w:val="0"/>
          <w:numId w:val="23"/>
        </w:numPr>
      </w:pPr>
      <w:r w:rsidRPr="00A0570D">
        <w:rPr>
          <w:rFonts w:eastAsia="Arial" w:cs="Arial"/>
        </w:rPr>
        <w:t xml:space="preserve">Po odoslaní záznamu do NZIS je lekár informovaný o výsledku </w:t>
      </w:r>
      <w:r w:rsidR="36E6045B" w:rsidRPr="00A0570D">
        <w:rPr>
          <w:rFonts w:eastAsia="Arial" w:cs="Arial"/>
        </w:rPr>
        <w:t>zápis reštrikcie</w:t>
      </w:r>
    </w:p>
    <w:p w14:paraId="69DAA051" w14:textId="20101E0F" w:rsidR="13CC537F" w:rsidRPr="00A64BCC" w:rsidRDefault="02D3D1D4" w:rsidP="00A0570D">
      <w:pPr>
        <w:pStyle w:val="Odsekzoznamu"/>
        <w:numPr>
          <w:ilvl w:val="0"/>
          <w:numId w:val="23"/>
        </w:numPr>
      </w:pPr>
      <w:r w:rsidRPr="00A0570D">
        <w:rPr>
          <w:rFonts w:eastAsia="Arial" w:cs="Arial"/>
        </w:rPr>
        <w:t>Pri nedostupnosti NZIS alebo chyby na strane IS PZS je potrebné každý záznam uložiť do fronty a zabezpečiť jeho následne odoslanie po obnove konektivity alebo odstránenia chyby na strane IS PZS</w:t>
      </w:r>
    </w:p>
    <w:p w14:paraId="51084439" w14:textId="699A67FC" w:rsidR="13CC537F" w:rsidRDefault="02D3D1D4" w:rsidP="00B50180">
      <w:pPr>
        <w:pStyle w:val="Nadpis4"/>
      </w:pPr>
      <w:bookmarkStart w:id="81" w:name="_Toc20927679"/>
      <w:bookmarkStart w:id="82" w:name="_Toc20928507"/>
      <w:bookmarkStart w:id="83" w:name="_Toc20928646"/>
      <w:bookmarkStart w:id="84" w:name="_Toc20927680"/>
      <w:bookmarkStart w:id="85" w:name="_Toc20928508"/>
      <w:bookmarkStart w:id="86" w:name="_Toc20928647"/>
      <w:bookmarkStart w:id="87" w:name="_Toc20927681"/>
      <w:bookmarkStart w:id="88" w:name="_Toc20928509"/>
      <w:bookmarkStart w:id="89" w:name="_Toc20928648"/>
      <w:bookmarkStart w:id="90" w:name="_Toc20927682"/>
      <w:bookmarkStart w:id="91" w:name="_Toc20928510"/>
      <w:bookmarkStart w:id="92" w:name="_Toc20928649"/>
      <w:bookmarkStart w:id="93" w:name="_Toc20927683"/>
      <w:bookmarkStart w:id="94" w:name="_Toc20928511"/>
      <w:bookmarkStart w:id="95" w:name="_Toc20928650"/>
      <w:bookmarkStart w:id="96" w:name="_Toc20927684"/>
      <w:bookmarkStart w:id="97" w:name="_Toc20928512"/>
      <w:bookmarkStart w:id="98" w:name="_Toc20928651"/>
      <w:bookmarkStart w:id="99" w:name="_Toc20927685"/>
      <w:bookmarkStart w:id="100" w:name="_Toc20928513"/>
      <w:bookmarkStart w:id="101" w:name="_Toc20928652"/>
      <w:bookmarkStart w:id="102" w:name="_Toc20927686"/>
      <w:bookmarkStart w:id="103" w:name="_Toc20928514"/>
      <w:bookmarkStart w:id="104" w:name="_Toc20928653"/>
      <w:bookmarkStart w:id="105" w:name="_Toc20927687"/>
      <w:bookmarkStart w:id="106" w:name="_Toc20928515"/>
      <w:bookmarkStart w:id="107" w:name="_Toc20928654"/>
      <w:bookmarkStart w:id="108" w:name="_Toc20927688"/>
      <w:bookmarkStart w:id="109" w:name="_Toc20928516"/>
      <w:bookmarkStart w:id="110" w:name="_Toc20928655"/>
      <w:bookmarkStart w:id="111" w:name="_A12_–_Vyhľadanie"/>
      <w:bookmarkStart w:id="112" w:name="_Toc56171949"/>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r>
        <w:t>A12 – Vyhľadanie reštrikcií</w:t>
      </w:r>
      <w:bookmarkEnd w:id="112"/>
    </w:p>
    <w:p w14:paraId="1AD0A075" w14:textId="2B5DDB95" w:rsidR="13CC537F" w:rsidRDefault="02D3D1D4" w:rsidP="02D3D1D4">
      <w:r w:rsidRPr="00A0570D">
        <w:rPr>
          <w:rFonts w:eastAsia="Arial" w:cs="Arial"/>
          <w:b/>
          <w:bCs/>
          <w:u w:val="single"/>
        </w:rPr>
        <w:t xml:space="preserve">Popis procesu: </w:t>
      </w:r>
    </w:p>
    <w:p w14:paraId="24E039CC" w14:textId="527A9E4B" w:rsidR="13CC537F" w:rsidRDefault="02D3D1D4" w:rsidP="02D3D1D4">
      <w:pPr>
        <w:spacing w:line="276" w:lineRule="auto"/>
      </w:pPr>
      <w:r w:rsidRPr="00A0570D">
        <w:rPr>
          <w:rFonts w:eastAsia="Arial" w:cs="Arial"/>
          <w:b/>
          <w:bCs/>
          <w:u w:val="single"/>
        </w:rPr>
        <w:t xml:space="preserve"> </w:t>
      </w:r>
    </w:p>
    <w:tbl>
      <w:tblPr>
        <w:tblStyle w:val="Mriekatabuky"/>
        <w:tblW w:w="9026" w:type="dxa"/>
        <w:tblLayout w:type="fixed"/>
        <w:tblLook w:val="04A0" w:firstRow="1" w:lastRow="0" w:firstColumn="1" w:lastColumn="0" w:noHBand="0" w:noVBand="1"/>
      </w:tblPr>
      <w:tblGrid>
        <w:gridCol w:w="1838"/>
        <w:gridCol w:w="7188"/>
      </w:tblGrid>
      <w:tr w:rsidR="02D3D1D4" w14:paraId="552D00A3" w14:textId="77777777" w:rsidTr="3EAE8DF0">
        <w:tc>
          <w:tcPr>
            <w:tcW w:w="1838" w:type="dxa"/>
            <w:shd w:val="clear" w:color="auto" w:fill="002060"/>
          </w:tcPr>
          <w:p w14:paraId="3859ECAA" w14:textId="7BCE9268" w:rsidR="02D3D1D4" w:rsidRDefault="02D3D1D4">
            <w:r w:rsidRPr="00A0570D">
              <w:rPr>
                <w:rFonts w:eastAsia="Arial" w:cs="Arial"/>
                <w:sz w:val="18"/>
                <w:szCs w:val="18"/>
              </w:rPr>
              <w:t>Proces</w:t>
            </w:r>
          </w:p>
        </w:tc>
        <w:tc>
          <w:tcPr>
            <w:tcW w:w="7188" w:type="dxa"/>
            <w:shd w:val="clear" w:color="auto" w:fill="002060"/>
          </w:tcPr>
          <w:p w14:paraId="589E6B0A" w14:textId="6EF4F408" w:rsidR="02D3D1D4" w:rsidRDefault="02D3D1D4">
            <w:r w:rsidRPr="00A0570D">
              <w:rPr>
                <w:rFonts w:eastAsia="Arial" w:cs="Arial"/>
                <w:sz w:val="18"/>
                <w:szCs w:val="18"/>
              </w:rPr>
              <w:t xml:space="preserve"> </w:t>
            </w:r>
          </w:p>
        </w:tc>
      </w:tr>
      <w:tr w:rsidR="02D3D1D4" w14:paraId="5AE89704" w14:textId="77777777" w:rsidTr="3EAE8DF0">
        <w:tc>
          <w:tcPr>
            <w:tcW w:w="1838" w:type="dxa"/>
          </w:tcPr>
          <w:p w14:paraId="2C4850AF" w14:textId="367BEF13" w:rsidR="02D3D1D4" w:rsidRDefault="02D3D1D4">
            <w:r w:rsidRPr="00A0570D">
              <w:rPr>
                <w:rFonts w:eastAsia="Arial" w:cs="Arial"/>
                <w:sz w:val="18"/>
                <w:szCs w:val="18"/>
              </w:rPr>
              <w:t xml:space="preserve">Cieľ: </w:t>
            </w:r>
          </w:p>
        </w:tc>
        <w:tc>
          <w:tcPr>
            <w:tcW w:w="7188" w:type="dxa"/>
          </w:tcPr>
          <w:p w14:paraId="7E0A1084" w14:textId="54C9EBB6" w:rsidR="02D3D1D4" w:rsidRDefault="02D3D1D4" w:rsidP="00A0570D">
            <w:pPr>
              <w:pStyle w:val="Odsekzoznamu"/>
              <w:numPr>
                <w:ilvl w:val="0"/>
                <w:numId w:val="18"/>
              </w:numPr>
              <w:rPr>
                <w:sz w:val="18"/>
                <w:szCs w:val="18"/>
              </w:rPr>
            </w:pPr>
            <w:r w:rsidRPr="00A0570D">
              <w:rPr>
                <w:rFonts w:eastAsia="Arial" w:cs="Arial"/>
                <w:sz w:val="18"/>
                <w:szCs w:val="18"/>
              </w:rPr>
              <w:t>Vyhľadanie všetkých reštrikčných záznamov a všetkých prístupov na tieto záznamy</w:t>
            </w:r>
          </w:p>
        </w:tc>
      </w:tr>
      <w:tr w:rsidR="02D3D1D4" w14:paraId="3A540CC5" w14:textId="77777777" w:rsidTr="3EAE8DF0">
        <w:tc>
          <w:tcPr>
            <w:tcW w:w="1838" w:type="dxa"/>
          </w:tcPr>
          <w:p w14:paraId="45426FE4" w14:textId="7B44216D" w:rsidR="02D3D1D4" w:rsidRDefault="02D3D1D4">
            <w:r w:rsidRPr="00A0570D">
              <w:rPr>
                <w:rFonts w:eastAsia="Arial" w:cs="Arial"/>
                <w:sz w:val="18"/>
                <w:szCs w:val="18"/>
              </w:rPr>
              <w:t>Vstup:</w:t>
            </w:r>
          </w:p>
        </w:tc>
        <w:tc>
          <w:tcPr>
            <w:tcW w:w="7188" w:type="dxa"/>
          </w:tcPr>
          <w:p w14:paraId="0FAEB7AE" w14:textId="15EAB4B1" w:rsidR="02D3D1D4" w:rsidRDefault="02D3D1D4" w:rsidP="00A0570D">
            <w:pPr>
              <w:pStyle w:val="Odsekzoznamu"/>
              <w:numPr>
                <w:ilvl w:val="0"/>
                <w:numId w:val="18"/>
              </w:numPr>
              <w:rPr>
                <w:sz w:val="18"/>
                <w:szCs w:val="18"/>
              </w:rPr>
            </w:pPr>
            <w:r w:rsidRPr="00A0570D">
              <w:rPr>
                <w:rFonts w:eastAsia="Arial" w:cs="Arial"/>
                <w:sz w:val="18"/>
                <w:szCs w:val="18"/>
              </w:rPr>
              <w:t>Autentifikovaný zdravotnícky pracovník a odborný útvar</w:t>
            </w:r>
            <w:r w:rsidRPr="00A0570D">
              <w:rPr>
                <w:rFonts w:eastAsia="Arial" w:cs="Arial"/>
              </w:rPr>
              <w:t>,</w:t>
            </w:r>
            <w:r w:rsidRPr="00A0570D">
              <w:rPr>
                <w:rFonts w:eastAsia="Arial" w:cs="Arial"/>
                <w:sz w:val="18"/>
                <w:szCs w:val="18"/>
              </w:rPr>
              <w:t xml:space="preserve"> na ktorom pracuje</w:t>
            </w:r>
          </w:p>
        </w:tc>
      </w:tr>
      <w:tr w:rsidR="02D3D1D4" w14:paraId="7B72CD2F" w14:textId="77777777" w:rsidTr="3EAE8DF0">
        <w:tc>
          <w:tcPr>
            <w:tcW w:w="1838" w:type="dxa"/>
          </w:tcPr>
          <w:p w14:paraId="007166C9" w14:textId="0227A1B8" w:rsidR="02D3D1D4" w:rsidRDefault="02D3D1D4">
            <w:r w:rsidRPr="00A0570D">
              <w:rPr>
                <w:rFonts w:eastAsia="Arial" w:cs="Arial"/>
                <w:sz w:val="18"/>
                <w:szCs w:val="18"/>
              </w:rPr>
              <w:t>Výstup:</w:t>
            </w:r>
          </w:p>
        </w:tc>
        <w:tc>
          <w:tcPr>
            <w:tcW w:w="7188" w:type="dxa"/>
          </w:tcPr>
          <w:p w14:paraId="00447994" w14:textId="046F6E37" w:rsidR="02D3D1D4" w:rsidRDefault="02D3D1D4" w:rsidP="00A0570D">
            <w:pPr>
              <w:pStyle w:val="Odsekzoznamu"/>
              <w:numPr>
                <w:ilvl w:val="0"/>
                <w:numId w:val="23"/>
              </w:numPr>
              <w:rPr>
                <w:sz w:val="18"/>
                <w:szCs w:val="18"/>
              </w:rPr>
            </w:pPr>
            <w:r w:rsidRPr="00A0570D">
              <w:rPr>
                <w:rFonts w:eastAsia="Arial" w:cs="Arial"/>
                <w:sz w:val="18"/>
                <w:szCs w:val="18"/>
              </w:rPr>
              <w:t>Zoznam reštrikčných záznamov, ktorých autorom je autentifikovaný ZPr</w:t>
            </w:r>
          </w:p>
          <w:p w14:paraId="7D2FA80F" w14:textId="199A4A3B" w:rsidR="02D3D1D4" w:rsidRDefault="02D3D1D4" w:rsidP="00A0570D">
            <w:pPr>
              <w:pStyle w:val="Odsekzoznamu"/>
              <w:numPr>
                <w:ilvl w:val="0"/>
                <w:numId w:val="23"/>
              </w:numPr>
              <w:rPr>
                <w:sz w:val="18"/>
                <w:szCs w:val="18"/>
              </w:rPr>
            </w:pPr>
            <w:r w:rsidRPr="00A0570D">
              <w:rPr>
                <w:rFonts w:eastAsia="Arial" w:cs="Arial"/>
                <w:sz w:val="18"/>
                <w:szCs w:val="18"/>
              </w:rPr>
              <w:t>Logy prístupu ku každému reštrikčnému záznamu z vyššie uvedeného zoznamu.</w:t>
            </w:r>
          </w:p>
          <w:p w14:paraId="0EAB5A39" w14:textId="4FBC967D" w:rsidR="02D3D1D4" w:rsidRDefault="02D3D1D4">
            <w:r w:rsidRPr="00A0570D">
              <w:rPr>
                <w:rFonts w:eastAsia="Arial" w:cs="Arial"/>
                <w:sz w:val="18"/>
                <w:szCs w:val="18"/>
              </w:rPr>
              <w:t xml:space="preserve"> </w:t>
            </w:r>
          </w:p>
          <w:p w14:paraId="22483206" w14:textId="68C18527" w:rsidR="02D3D1D4" w:rsidRDefault="02D3D1D4">
            <w:r w:rsidRPr="00A0570D">
              <w:rPr>
                <w:rFonts w:eastAsia="Arial" w:cs="Arial"/>
                <w:sz w:val="18"/>
                <w:szCs w:val="18"/>
              </w:rPr>
              <w:t>Tlač:</w:t>
            </w:r>
          </w:p>
          <w:p w14:paraId="780CB6B7" w14:textId="613A9E4F" w:rsidR="02D3D1D4" w:rsidRDefault="02D3D1D4" w:rsidP="08348642">
            <w:pPr>
              <w:pStyle w:val="Odsekzoznamu"/>
              <w:numPr>
                <w:ilvl w:val="0"/>
                <w:numId w:val="23"/>
              </w:numPr>
              <w:rPr>
                <w:i/>
                <w:iCs/>
                <w:sz w:val="18"/>
                <w:szCs w:val="18"/>
              </w:rPr>
            </w:pPr>
            <w:r w:rsidRPr="00A0570D">
              <w:rPr>
                <w:rFonts w:eastAsia="Arial" w:cs="Arial"/>
                <w:i/>
                <w:iCs/>
                <w:sz w:val="18"/>
                <w:szCs w:val="18"/>
              </w:rPr>
              <w:t>Zoznam reštrikčných záznamov (voliteľný)</w:t>
            </w:r>
          </w:p>
          <w:p w14:paraId="6EDA41EC" w14:textId="4776B4C6" w:rsidR="02D3D1D4" w:rsidRDefault="02D3D1D4" w:rsidP="08348642">
            <w:pPr>
              <w:pStyle w:val="Odsekzoznamu"/>
              <w:numPr>
                <w:ilvl w:val="0"/>
                <w:numId w:val="23"/>
              </w:numPr>
              <w:rPr>
                <w:i/>
                <w:iCs/>
                <w:sz w:val="18"/>
                <w:szCs w:val="18"/>
              </w:rPr>
            </w:pPr>
            <w:r w:rsidRPr="00A0570D">
              <w:rPr>
                <w:rFonts w:eastAsia="Arial" w:cs="Arial"/>
                <w:i/>
                <w:iCs/>
                <w:sz w:val="18"/>
                <w:szCs w:val="18"/>
              </w:rPr>
              <w:t>Zoznam reštrikčných záznamov a logov prístupu (voliteľný)</w:t>
            </w:r>
          </w:p>
          <w:p w14:paraId="68BFD81E" w14:textId="6DBEFB6D" w:rsidR="02D3D1D4" w:rsidRDefault="02D3D1D4">
            <w:r w:rsidRPr="00A0570D">
              <w:rPr>
                <w:rFonts w:eastAsia="Arial" w:cs="Arial"/>
                <w:sz w:val="18"/>
                <w:szCs w:val="18"/>
              </w:rPr>
              <w:t xml:space="preserve"> </w:t>
            </w:r>
          </w:p>
        </w:tc>
      </w:tr>
      <w:tr w:rsidR="02D3D1D4" w14:paraId="094E20DE" w14:textId="77777777" w:rsidTr="3EAE8DF0">
        <w:tc>
          <w:tcPr>
            <w:tcW w:w="1838" w:type="dxa"/>
          </w:tcPr>
          <w:p w14:paraId="55A77C94" w14:textId="74DC2D1F" w:rsidR="02D3D1D4" w:rsidRDefault="02D3D1D4">
            <w:r w:rsidRPr="00A0570D">
              <w:rPr>
                <w:rFonts w:eastAsia="Arial" w:cs="Arial"/>
                <w:sz w:val="18"/>
                <w:szCs w:val="18"/>
              </w:rPr>
              <w:t>Procesné scenáre</w:t>
            </w:r>
          </w:p>
        </w:tc>
        <w:tc>
          <w:tcPr>
            <w:tcW w:w="7188" w:type="dxa"/>
          </w:tcPr>
          <w:p w14:paraId="33A2E8F4" w14:textId="670EA051" w:rsidR="02D3D1D4" w:rsidRDefault="00DB2889" w:rsidP="449245AC">
            <w:pPr>
              <w:pStyle w:val="Odsekzoznamu"/>
              <w:numPr>
                <w:ilvl w:val="0"/>
                <w:numId w:val="23"/>
              </w:numPr>
              <w:rPr>
                <w:color w:val="64C29D" w:themeColor="accent2"/>
                <w:sz w:val="18"/>
                <w:szCs w:val="18"/>
              </w:rPr>
            </w:pPr>
            <w:hyperlink w:anchor="_eV_01_47_–_Vyhľadanie" w:history="1">
              <w:r w:rsidR="02D3D1D4" w:rsidRPr="00A0570D">
                <w:rPr>
                  <w:rStyle w:val="Hypertextovprepojenie"/>
                  <w:rFonts w:eastAsia="Arial" w:cs="Arial"/>
                  <w:sz w:val="18"/>
                  <w:szCs w:val="18"/>
                </w:rPr>
                <w:t>eV_01_47 – Vyhľadanie reštrikcií</w:t>
              </w:r>
            </w:hyperlink>
            <w:r w:rsidR="02D3D1D4" w:rsidRPr="00A0570D">
              <w:rPr>
                <w:rFonts w:eastAsia="Arial" w:cs="Arial"/>
                <w:color w:val="64C29D" w:themeColor="accent2"/>
                <w:sz w:val="18"/>
                <w:szCs w:val="18"/>
                <w:u w:val="single"/>
              </w:rPr>
              <w:t xml:space="preserve"> </w:t>
            </w:r>
          </w:p>
        </w:tc>
      </w:tr>
      <w:tr w:rsidR="02D3D1D4" w14:paraId="6CB195F7" w14:textId="77777777" w:rsidTr="3EAE8DF0">
        <w:tc>
          <w:tcPr>
            <w:tcW w:w="1838" w:type="dxa"/>
          </w:tcPr>
          <w:p w14:paraId="1E04921E" w14:textId="314BDF55" w:rsidR="02D3D1D4" w:rsidRDefault="02D3D1D4">
            <w:r w:rsidRPr="00A0570D">
              <w:rPr>
                <w:rFonts w:eastAsia="Arial" w:cs="Arial"/>
                <w:sz w:val="18"/>
                <w:szCs w:val="18"/>
              </w:rPr>
              <w:t>Služba:</w:t>
            </w:r>
          </w:p>
        </w:tc>
        <w:tc>
          <w:tcPr>
            <w:tcW w:w="7188" w:type="dxa"/>
          </w:tcPr>
          <w:p w14:paraId="03B6E727" w14:textId="68A098EC" w:rsidR="005D6BD6" w:rsidRPr="00A0570D" w:rsidRDefault="00DB2889" w:rsidP="00320ADF">
            <w:pPr>
              <w:pStyle w:val="Odsekzoznamu"/>
              <w:keepNext/>
              <w:numPr>
                <w:ilvl w:val="0"/>
                <w:numId w:val="23"/>
              </w:numPr>
              <w:rPr>
                <w:rStyle w:val="Hypertextovprepojenie"/>
                <w:rFonts w:eastAsia="Arial" w:cs="Arial"/>
              </w:rPr>
            </w:pPr>
            <w:hyperlink w:anchor="_VyhladajMojeRestrikcieZaznamov_v1">
              <w:r w:rsidR="02D3D1D4" w:rsidRPr="3EAE8DF0">
                <w:rPr>
                  <w:rStyle w:val="Hypertextovprepojenie"/>
                  <w:rFonts w:eastAsia="Arial"/>
                  <w:sz w:val="18"/>
                  <w:szCs w:val="18"/>
                </w:rPr>
                <w:t>VyhladajMojeRestrikcieZaznamov</w:t>
              </w:r>
            </w:hyperlink>
            <w:r w:rsidR="1EDB87A3" w:rsidRPr="3EAE8DF0">
              <w:rPr>
                <w:rStyle w:val="Hypertextovprepojenie"/>
                <w:rFonts w:eastAsia="Arial"/>
                <w:sz w:val="18"/>
                <w:szCs w:val="18"/>
              </w:rPr>
              <w:t>_v1</w:t>
            </w:r>
          </w:p>
        </w:tc>
      </w:tr>
    </w:tbl>
    <w:p w14:paraId="69647C44" w14:textId="67A75C20" w:rsidR="00320ADF" w:rsidRDefault="00320ADF">
      <w:pPr>
        <w:pStyle w:val="Popis"/>
      </w:pPr>
      <w:bookmarkStart w:id="113" w:name="_Toc25934358"/>
      <w:r>
        <w:t xml:space="preserve">Tabuľka </w:t>
      </w:r>
      <w:r>
        <w:fldChar w:fldCharType="begin"/>
      </w:r>
      <w:r>
        <w:instrText xml:space="preserve"> SEQ Tabuľka \* ARABIC </w:instrText>
      </w:r>
      <w:r>
        <w:fldChar w:fldCharType="separate"/>
      </w:r>
      <w:r w:rsidR="005C30E5">
        <w:rPr>
          <w:noProof/>
        </w:rPr>
        <w:t>19</w:t>
      </w:r>
      <w:r>
        <w:fldChar w:fldCharType="end"/>
      </w:r>
      <w:r>
        <w:t xml:space="preserve">: </w:t>
      </w:r>
      <w:r w:rsidRPr="00026C3E">
        <w:t>Proces A12</w:t>
      </w:r>
      <w:bookmarkEnd w:id="113"/>
    </w:p>
    <w:p w14:paraId="0B0C610C" w14:textId="317801F1" w:rsidR="13CC537F" w:rsidRDefault="02D3D1D4" w:rsidP="02D3D1D4">
      <w:r w:rsidRPr="00A0570D">
        <w:rPr>
          <w:rFonts w:eastAsia="Arial" w:cs="Arial"/>
        </w:rPr>
        <w:lastRenderedPageBreak/>
        <w:t xml:space="preserve">                      </w:t>
      </w:r>
    </w:p>
    <w:p w14:paraId="32235498" w14:textId="6559DE4C" w:rsidR="13CC537F" w:rsidRDefault="02D3D1D4" w:rsidP="02D3D1D4">
      <w:r w:rsidRPr="00A0570D">
        <w:rPr>
          <w:rFonts w:eastAsia="Arial" w:cs="Arial"/>
          <w:b/>
          <w:bCs/>
          <w:u w:val="single"/>
        </w:rPr>
        <w:t xml:space="preserve">Všeobecné implementačné pravidlá: </w:t>
      </w:r>
    </w:p>
    <w:p w14:paraId="57F8C6B3" w14:textId="6F641696" w:rsidR="13CC537F" w:rsidRDefault="02D3D1D4" w:rsidP="02D3D1D4">
      <w:r w:rsidRPr="00A0570D">
        <w:rPr>
          <w:rFonts w:eastAsia="Arial" w:cs="Arial"/>
        </w:rPr>
        <w:t xml:space="preserve"> </w:t>
      </w:r>
    </w:p>
    <w:p w14:paraId="21E40773" w14:textId="41551BE1" w:rsidR="02D3D1D4" w:rsidRPr="00A64BCC" w:rsidRDefault="3A3D6433">
      <w:r w:rsidRPr="00A64BCC">
        <w:t>Pre úspešné vyhľadanie záznamov o reštrikciách (prehľad) je potrebné v XML naplniť nasledovné elementy (</w:t>
      </w:r>
      <w:r w:rsidRPr="00A0570D">
        <w:rPr>
          <w:b/>
          <w:bCs/>
        </w:rPr>
        <w:t>popis pre plnenie spoločných atribútov je uvedený v dokumente x070</w:t>
      </w:r>
      <w:r w:rsidRPr="00A64BCC">
        <w:t>):</w:t>
      </w:r>
    </w:p>
    <w:p w14:paraId="398D3A76" w14:textId="77777777" w:rsidR="02D3D1D4" w:rsidRPr="00A0570D" w:rsidRDefault="3A3D6433">
      <w:pPr>
        <w:pStyle w:val="Odsekzoznamu"/>
        <w:numPr>
          <w:ilvl w:val="0"/>
          <w:numId w:val="43"/>
        </w:numPr>
        <w:jc w:val="both"/>
      </w:pPr>
      <w:r w:rsidRPr="00A64BCC">
        <w:t xml:space="preserve">Časť záznamu Body: </w:t>
      </w:r>
    </w:p>
    <w:p w14:paraId="66D710B9" w14:textId="77777777" w:rsidR="02D3D1D4" w:rsidRPr="00A0570D" w:rsidRDefault="3A3D6433">
      <w:pPr>
        <w:pStyle w:val="Odsekzoznamu"/>
        <w:numPr>
          <w:ilvl w:val="1"/>
          <w:numId w:val="43"/>
        </w:numPr>
        <w:jc w:val="both"/>
      </w:pPr>
      <w:r w:rsidRPr="00A64BCC">
        <w:t> Data</w:t>
      </w:r>
    </w:p>
    <w:p w14:paraId="061B00E7" w14:textId="3499DAD5" w:rsidR="02D3D1D4" w:rsidRPr="00A64BCC" w:rsidRDefault="3A3D6433">
      <w:pPr>
        <w:pStyle w:val="Odsekzoznamu"/>
        <w:numPr>
          <w:ilvl w:val="2"/>
          <w:numId w:val="43"/>
        </w:numPr>
        <w:jc w:val="both"/>
      </w:pPr>
      <w:r w:rsidRPr="00A64BCC">
        <w:t xml:space="preserve">Element – </w:t>
      </w:r>
      <w:r w:rsidR="521AC3C8" w:rsidRPr="00A64BCC">
        <w:t>VyhladajMojeRestrikcieZaznamov_Request</w:t>
      </w:r>
    </w:p>
    <w:p w14:paraId="2B34F97D" w14:textId="29B4C2DE" w:rsidR="02D3D1D4" w:rsidRPr="00A0570D" w:rsidRDefault="55D31CCF">
      <w:pPr>
        <w:pStyle w:val="Odsekzoznamu"/>
        <w:numPr>
          <w:ilvl w:val="3"/>
          <w:numId w:val="43"/>
        </w:numPr>
        <w:jc w:val="both"/>
      </w:pPr>
      <w:r w:rsidRPr="00A64BCC">
        <w:t>IdPrjzs</w:t>
      </w:r>
    </w:p>
    <w:p w14:paraId="16EFD523" w14:textId="77777777" w:rsidR="02D3D1D4" w:rsidRPr="00A0570D" w:rsidRDefault="3A3D6433">
      <w:pPr>
        <w:pStyle w:val="Odsekzoznamu"/>
        <w:numPr>
          <w:ilvl w:val="4"/>
          <w:numId w:val="43"/>
        </w:numPr>
        <w:jc w:val="both"/>
      </w:pPr>
      <w:r w:rsidRPr="00A64BCC">
        <w:t>šifrovaný identifikátor pacienta – ESID, ktorý je generovaný službou CC CreateESID so vstupnými parametrami:</w:t>
      </w:r>
    </w:p>
    <w:p w14:paraId="453AE73F" w14:textId="77777777" w:rsidR="02D3D1D4" w:rsidRPr="00A0570D" w:rsidRDefault="3A3D6433">
      <w:pPr>
        <w:pStyle w:val="Odsekzoznamu"/>
        <w:numPr>
          <w:ilvl w:val="5"/>
          <w:numId w:val="43"/>
        </w:numPr>
        <w:jc w:val="both"/>
      </w:pPr>
      <w:r w:rsidRPr="00A64BCC">
        <w:t>identifikátor prijímateľa zdravotnej starostlivosti</w:t>
      </w:r>
    </w:p>
    <w:p w14:paraId="56B0528A" w14:textId="77777777" w:rsidR="02D3D1D4" w:rsidRPr="00A0570D" w:rsidRDefault="3A3D6433">
      <w:pPr>
        <w:pStyle w:val="Odsekzoznamu"/>
        <w:numPr>
          <w:ilvl w:val="5"/>
          <w:numId w:val="43"/>
        </w:numPr>
        <w:jc w:val="both"/>
      </w:pPr>
      <w:r w:rsidRPr="00A64BCC">
        <w:t>výstup z volania metódy GetSamlTokenForHealthProfessional</w:t>
      </w:r>
    </w:p>
    <w:p w14:paraId="33F9B869" w14:textId="68E66755" w:rsidR="02D3D1D4" w:rsidRPr="000711D0" w:rsidRDefault="3A3D6433">
      <w:pPr>
        <w:pStyle w:val="Odsekzoznamu"/>
        <w:numPr>
          <w:ilvl w:val="3"/>
          <w:numId w:val="43"/>
        </w:numPr>
        <w:jc w:val="both"/>
      </w:pPr>
      <w:r w:rsidRPr="00A64BCC">
        <w:t>TypVysetrenia</w:t>
      </w:r>
      <w:r w:rsidR="6954B7BB" w:rsidRPr="00A64BCC">
        <w:t>OID</w:t>
      </w:r>
      <w:r w:rsidRPr="00A64BCC">
        <w:t>:</w:t>
      </w:r>
    </w:p>
    <w:p w14:paraId="613C182B" w14:textId="1E13529B" w:rsidR="02D3D1D4" w:rsidRPr="000711D0" w:rsidRDefault="18672FFF">
      <w:pPr>
        <w:pStyle w:val="Odsekzoznamu"/>
        <w:numPr>
          <w:ilvl w:val="5"/>
          <w:numId w:val="43"/>
        </w:numPr>
        <w:jc w:val="both"/>
      </w:pPr>
      <w:r w:rsidRPr="00A64BCC">
        <w:t>1.3.158.00165387.100.60.80 - Záznam o zobrazovacom vyšetrení</w:t>
      </w:r>
    </w:p>
    <w:p w14:paraId="2E60BA21" w14:textId="77777777" w:rsidR="02D3D1D4" w:rsidRPr="000711D0" w:rsidRDefault="18672FFF">
      <w:pPr>
        <w:pStyle w:val="Odsekzoznamu"/>
        <w:numPr>
          <w:ilvl w:val="5"/>
          <w:numId w:val="43"/>
        </w:numPr>
      </w:pPr>
      <w:r w:rsidRPr="00A64BCC">
        <w:t>1.3.158.00165387.100.60.90 - Záznam o odbornom</w:t>
      </w:r>
    </w:p>
    <w:p w14:paraId="6E9CDBF5" w14:textId="77777777" w:rsidR="02D3D1D4" w:rsidRPr="000711D0" w:rsidRDefault="18672FFF">
      <w:pPr>
        <w:pStyle w:val="Odsekzoznamu"/>
        <w:numPr>
          <w:ilvl w:val="5"/>
          <w:numId w:val="43"/>
        </w:numPr>
      </w:pPr>
      <w:r w:rsidRPr="00A64BCC">
        <w:t> vyšetrení</w:t>
      </w:r>
    </w:p>
    <w:p w14:paraId="23FA4191" w14:textId="77777777" w:rsidR="02D3D1D4" w:rsidRPr="000711D0" w:rsidRDefault="18672FFF">
      <w:pPr>
        <w:pStyle w:val="Odsekzoznamu"/>
        <w:numPr>
          <w:ilvl w:val="5"/>
          <w:numId w:val="43"/>
        </w:numPr>
      </w:pPr>
      <w:r w:rsidRPr="00A64BCC">
        <w:t>1.3.158.00165387.100.60.100 - Lekárska prepúšťacia správa</w:t>
      </w:r>
    </w:p>
    <w:p w14:paraId="7F0F48BB" w14:textId="57C97F04" w:rsidR="02D3D1D4" w:rsidRPr="00A64BCC" w:rsidRDefault="6954B7BB">
      <w:pPr>
        <w:pStyle w:val="Odsekzoznamu"/>
        <w:numPr>
          <w:ilvl w:val="3"/>
          <w:numId w:val="43"/>
        </w:numPr>
        <w:jc w:val="both"/>
      </w:pPr>
      <w:r w:rsidRPr="00A64BCC">
        <w:t>DatumRestrikcie</w:t>
      </w:r>
      <w:r w:rsidR="16986874" w:rsidRPr="00A64BCC">
        <w:t xml:space="preserve"> - Dátum, ku ktorému je reštrikcia platná (bežne aktuáln</w:t>
      </w:r>
      <w:r w:rsidR="18672FFF" w:rsidRPr="00A64BCC">
        <w:t>y dátum</w:t>
      </w:r>
      <w:r w:rsidR="16986874" w:rsidRPr="00A64BCC">
        <w:t>)</w:t>
      </w:r>
    </w:p>
    <w:p w14:paraId="506026FF" w14:textId="77777777" w:rsidR="02D3D1D4" w:rsidRPr="00A64BCC" w:rsidRDefault="3A3D6433">
      <w:pPr>
        <w:pStyle w:val="Odsekzoznamu"/>
        <w:numPr>
          <w:ilvl w:val="3"/>
          <w:numId w:val="43"/>
        </w:numPr>
        <w:jc w:val="both"/>
      </w:pPr>
      <w:r w:rsidRPr="00A64BCC">
        <w:t>Stránkovanie_Metadata</w:t>
      </w:r>
    </w:p>
    <w:p w14:paraId="0DCF0F47" w14:textId="77777777" w:rsidR="02D3D1D4" w:rsidRPr="000711D0" w:rsidRDefault="3A3D6433">
      <w:pPr>
        <w:pStyle w:val="Odsekzoznamu"/>
        <w:numPr>
          <w:ilvl w:val="4"/>
          <w:numId w:val="43"/>
        </w:numPr>
        <w:jc w:val="both"/>
      </w:pPr>
      <w:r w:rsidRPr="00A64BCC">
        <w:t xml:space="preserve">VelkostStranky – počet záznamov, ktoré sú vyhľadávané </w:t>
      </w:r>
    </w:p>
    <w:p w14:paraId="7FB3903B" w14:textId="77777777" w:rsidR="02D3D1D4" w:rsidRPr="000711D0" w:rsidRDefault="3A3D6433">
      <w:pPr>
        <w:pStyle w:val="Odsekzoznamu"/>
        <w:numPr>
          <w:ilvl w:val="4"/>
          <w:numId w:val="43"/>
        </w:numPr>
        <w:jc w:val="both"/>
      </w:pPr>
      <w:r w:rsidRPr="00A64BCC">
        <w:t>Index – určuje poradie záznamu, od ktorého sa vráti ďalších N záznamov, pričom N je určený v atribúte veľkosť stránky</w:t>
      </w:r>
    </w:p>
    <w:p w14:paraId="27239A37" w14:textId="77777777" w:rsidR="02D3D1D4" w:rsidRPr="00A64BCC" w:rsidRDefault="02D3D1D4"/>
    <w:p w14:paraId="29D5B29F" w14:textId="681A91F2" w:rsidR="02D3D1D4" w:rsidRPr="000711D0" w:rsidRDefault="3A3D6433">
      <w:pPr>
        <w:pStyle w:val="Odsekzoznamu"/>
        <w:numPr>
          <w:ilvl w:val="1"/>
          <w:numId w:val="43"/>
        </w:numPr>
        <w:jc w:val="both"/>
      </w:pPr>
      <w:r w:rsidRPr="00A64BCC">
        <w:t>V</w:t>
      </w:r>
      <w:r w:rsidR="76D22381" w:rsidRPr="00A64BCC">
        <w:t>ýsledok</w:t>
      </w:r>
      <w:r w:rsidRPr="00A64BCC">
        <w:t xml:space="preserve"> je sprístup</w:t>
      </w:r>
      <w:r w:rsidR="58970CB6" w:rsidRPr="00A64BCC">
        <w:t>nený</w:t>
      </w:r>
      <w:r w:rsidRPr="00A64BCC">
        <w:t xml:space="preserve"> zdravotníckemu pracovníkovi</w:t>
      </w:r>
      <w:r w:rsidR="58970CB6" w:rsidRPr="00A64BCC">
        <w:t>, ktorý je autorom záznamu a teda aj autorom reštrikcie</w:t>
      </w:r>
    </w:p>
    <w:p w14:paraId="6A4272A9" w14:textId="77777777" w:rsidR="002B5785" w:rsidRPr="00BE24BD" w:rsidRDefault="6DE4F7B8" w:rsidP="00B50180">
      <w:pPr>
        <w:pStyle w:val="Nadpis2"/>
      </w:pPr>
      <w:bookmarkStart w:id="114" w:name="_Toc56171950"/>
      <w:r>
        <w:t>Scenáre použitia (Procesné scenáre služieb)</w:t>
      </w:r>
      <w:bookmarkEnd w:id="114"/>
    </w:p>
    <w:p w14:paraId="1235A1F4" w14:textId="77777777" w:rsidR="00510C5E" w:rsidRPr="00D95A9D" w:rsidRDefault="4B1F096C" w:rsidP="00510C5E">
      <w:r w:rsidRPr="00D95A9D">
        <w:t xml:space="preserve">Scenáre použitia stanovujú: </w:t>
      </w:r>
    </w:p>
    <w:p w14:paraId="2E92B7FA" w14:textId="77777777" w:rsidR="00510C5E" w:rsidRPr="00D95A9D" w:rsidRDefault="4B1F096C" w:rsidP="00673403">
      <w:pPr>
        <w:pStyle w:val="Odsekzoznamu"/>
        <w:numPr>
          <w:ilvl w:val="0"/>
          <w:numId w:val="58"/>
        </w:numPr>
      </w:pPr>
      <w:r w:rsidRPr="00D95A9D">
        <w:t xml:space="preserve">Predpoklad pre overenie zhody dodávateľov IS PZS </w:t>
      </w:r>
    </w:p>
    <w:p w14:paraId="4DA8BD59" w14:textId="77777777" w:rsidR="00510C5E" w:rsidRPr="00D95A9D" w:rsidRDefault="4B1F096C" w:rsidP="00673403">
      <w:pPr>
        <w:pStyle w:val="Odsekzoznamu"/>
        <w:numPr>
          <w:ilvl w:val="0"/>
          <w:numId w:val="58"/>
        </w:numPr>
      </w:pPr>
      <w:r w:rsidRPr="00D95A9D">
        <w:t xml:space="preserve">Časť procesu PZS, ktorá súvisí s prácou v NZIS </w:t>
      </w:r>
    </w:p>
    <w:p w14:paraId="5D74DCC4" w14:textId="77777777" w:rsidR="00510C5E" w:rsidRPr="00D95A9D" w:rsidRDefault="00510C5E" w:rsidP="00510C5E"/>
    <w:p w14:paraId="67463872" w14:textId="77777777" w:rsidR="00C313E4" w:rsidRPr="00D95A9D" w:rsidRDefault="4B1F096C" w:rsidP="00C313E4">
      <w:r w:rsidRPr="00D95A9D">
        <w:t>Scenáre použitia obsahujú:</w:t>
      </w:r>
    </w:p>
    <w:p w14:paraId="0BF0672D" w14:textId="77777777" w:rsidR="00BE3F0B" w:rsidRPr="00D95A9D" w:rsidRDefault="4B1F096C" w:rsidP="00673403">
      <w:pPr>
        <w:pStyle w:val="Odsekzoznamu"/>
        <w:numPr>
          <w:ilvl w:val="1"/>
          <w:numId w:val="59"/>
        </w:numPr>
      </w:pPr>
      <w:r w:rsidRPr="00D95A9D">
        <w:t>stručný popis</w:t>
      </w:r>
    </w:p>
    <w:p w14:paraId="20B2E332" w14:textId="77777777" w:rsidR="00BE3F0B" w:rsidRPr="00D95A9D" w:rsidRDefault="4B1F096C" w:rsidP="00673403">
      <w:pPr>
        <w:pStyle w:val="Odsekzoznamu"/>
        <w:numPr>
          <w:ilvl w:val="1"/>
          <w:numId w:val="59"/>
        </w:numPr>
      </w:pPr>
      <w:r w:rsidRPr="00D95A9D">
        <w:t>vstupné podmienky</w:t>
      </w:r>
    </w:p>
    <w:p w14:paraId="09C2B156" w14:textId="77777777" w:rsidR="00BE3F0B" w:rsidRPr="00D95A9D" w:rsidRDefault="4B1F096C" w:rsidP="00673403">
      <w:pPr>
        <w:pStyle w:val="Odsekzoznamu"/>
        <w:numPr>
          <w:ilvl w:val="1"/>
          <w:numId w:val="59"/>
        </w:numPr>
      </w:pPr>
      <w:r w:rsidRPr="00D95A9D">
        <w:t>odkaz na proces</w:t>
      </w:r>
    </w:p>
    <w:p w14:paraId="0D19DE40" w14:textId="77777777" w:rsidR="00BE3F0B" w:rsidRPr="00D95A9D" w:rsidRDefault="4B1F096C" w:rsidP="00673403">
      <w:pPr>
        <w:pStyle w:val="Odsekzoznamu"/>
        <w:numPr>
          <w:ilvl w:val="1"/>
          <w:numId w:val="59"/>
        </w:numPr>
      </w:pPr>
      <w:r w:rsidRPr="00D95A9D">
        <w:t>používaný archetyp</w:t>
      </w:r>
    </w:p>
    <w:p w14:paraId="347004F5" w14:textId="77777777" w:rsidR="00BE3F0B" w:rsidRPr="00D95A9D" w:rsidRDefault="4B1F096C" w:rsidP="00673403">
      <w:pPr>
        <w:pStyle w:val="Odsekzoznamu"/>
        <w:numPr>
          <w:ilvl w:val="1"/>
          <w:numId w:val="59"/>
        </w:numPr>
      </w:pPr>
      <w:r w:rsidRPr="00D95A9D">
        <w:t>služba</w:t>
      </w:r>
    </w:p>
    <w:p w14:paraId="487AFE53" w14:textId="77777777" w:rsidR="00BE3F0B" w:rsidRPr="00D95A9D" w:rsidRDefault="4B1F096C" w:rsidP="00673403">
      <w:pPr>
        <w:pStyle w:val="Odsekzoznamu"/>
        <w:numPr>
          <w:ilvl w:val="1"/>
          <w:numId w:val="59"/>
        </w:numPr>
      </w:pPr>
      <w:r w:rsidRPr="00D95A9D">
        <w:t>výstupné podmienky</w:t>
      </w:r>
    </w:p>
    <w:p w14:paraId="317B8F65" w14:textId="77777777" w:rsidR="00C313E4" w:rsidRPr="00D95A9D" w:rsidRDefault="4B1F096C" w:rsidP="00673403">
      <w:pPr>
        <w:pStyle w:val="Odsekzoznamu"/>
        <w:numPr>
          <w:ilvl w:val="1"/>
          <w:numId w:val="59"/>
        </w:numPr>
      </w:pPr>
      <w:r w:rsidRPr="00D95A9D">
        <w:t>Hlavný scenár</w:t>
      </w:r>
    </w:p>
    <w:p w14:paraId="6C38D5FA" w14:textId="77777777" w:rsidR="00BC2ABB" w:rsidRPr="00D95A9D" w:rsidRDefault="4B1F096C" w:rsidP="00673403">
      <w:pPr>
        <w:pStyle w:val="Odsekzoznamu"/>
        <w:numPr>
          <w:ilvl w:val="1"/>
          <w:numId w:val="59"/>
        </w:numPr>
      </w:pPr>
      <w:r w:rsidRPr="00D95A9D">
        <w:t>Alternatívne scenáre k hlavnému scenáru, ktoré je potrebné implementovať ako alternatívy pre zdravotníckeho pracovníka</w:t>
      </w:r>
    </w:p>
    <w:p w14:paraId="5B75D22D" w14:textId="77777777" w:rsidR="00C313E4" w:rsidRPr="00D95A9D" w:rsidRDefault="6DE4F7B8" w:rsidP="00673403">
      <w:pPr>
        <w:pStyle w:val="Odsekzoznamu"/>
        <w:numPr>
          <w:ilvl w:val="1"/>
          <w:numId w:val="59"/>
        </w:numPr>
      </w:pPr>
      <w:r w:rsidRPr="00D95A9D">
        <w:t>Use cases vyplývajúcich z hlavného scenára</w:t>
      </w:r>
    </w:p>
    <w:p w14:paraId="520CFA03" w14:textId="77777777" w:rsidR="00731D80" w:rsidRPr="00D95A9D" w:rsidRDefault="00731D80" w:rsidP="00731D80"/>
    <w:p w14:paraId="56E033FC" w14:textId="0980AD60" w:rsidR="007A54EC" w:rsidRDefault="4B1F096C" w:rsidP="00300D0C">
      <w:r w:rsidRPr="00D95A9D">
        <w:t>Nižšie uvedené scenáre stanovujú minimálnu množinu údajov pre úspešné overenie zhody, ktoré je potrebné:</w:t>
      </w:r>
    </w:p>
    <w:p w14:paraId="2887E4CA" w14:textId="77777777" w:rsidR="007A54EC" w:rsidRDefault="007A54EC">
      <w:pPr>
        <w:spacing w:before="0" w:after="200" w:line="276" w:lineRule="auto"/>
      </w:pPr>
      <w:r>
        <w:br w:type="page"/>
      </w:r>
    </w:p>
    <w:p w14:paraId="72371DCA" w14:textId="77777777" w:rsidR="006C32F1" w:rsidRPr="00BE24BD" w:rsidRDefault="6DE4F7B8" w:rsidP="00B50180">
      <w:pPr>
        <w:pStyle w:val="Nadpis3"/>
      </w:pPr>
      <w:bookmarkStart w:id="115" w:name="_eV_01_01_–_Zapísanie"/>
      <w:bookmarkStart w:id="116" w:name="_Toc56171951"/>
      <w:bookmarkEnd w:id="115"/>
      <w:r>
        <w:lastRenderedPageBreak/>
        <w:t>eV_01_01 – Zapísanie záznamu z odborného vyšetrenia</w:t>
      </w:r>
      <w:bookmarkEnd w:id="116"/>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601876" w:rsidRPr="00D95A9D" w14:paraId="2511776F" w14:textId="77777777" w:rsidTr="1FF7BDDD">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477EC704" w14:textId="77777777" w:rsidR="00601876"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65A5CF60" w14:textId="77777777" w:rsidR="00601876" w:rsidRPr="00D95A9D" w:rsidRDefault="4B1F096C" w:rsidP="000E2893">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Zapísanie záznamu z  vyšetrenia</w:t>
            </w:r>
          </w:p>
        </w:tc>
      </w:tr>
      <w:tr w:rsidR="00601876" w:rsidRPr="00D95A9D" w14:paraId="23A66380" w14:textId="77777777" w:rsidTr="1FF7BDDD">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2A1FA3D5" w14:textId="77777777" w:rsidR="00601876"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1ADCF94C" w14:textId="77777777" w:rsidR="00601876"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Scenár je určený pre:</w:t>
            </w:r>
          </w:p>
          <w:p w14:paraId="2A54A710" w14:textId="77777777" w:rsidR="00601876" w:rsidRPr="00D95A9D" w:rsidRDefault="6DE4F7B8" w:rsidP="6DE4F7B8">
            <w:pPr>
              <w:pStyle w:val="Bezriadkovania"/>
              <w:numPr>
                <w:ilvl w:val="0"/>
                <w:numId w:val="4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lekára všeobecnej ZS s ktorou má osoba/poskytovateľ ZS uzatvorenú dohodu o poskytovaní ZS - všeobecný lekár pre dospelých, pre deti a dorast (ďalej všeobecný kapitujúci lekár)</w:t>
            </w:r>
          </w:p>
          <w:p w14:paraId="0C99CB1C" w14:textId="77777777" w:rsidR="00601876" w:rsidRPr="00D95A9D" w:rsidRDefault="4B1F096C" w:rsidP="4B1F096C">
            <w:pPr>
              <w:pStyle w:val="Bezriadkovania"/>
              <w:ind w:left="720"/>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Všeobecný lekár počas neprítomnosti iného všeobecného lekára, môže ošetriť pacienta s ktorým nemá uzatvorenú dohodu o poskytovaní ZS. Počas ošetrenia je považovaný za ošetrujúceho lekára špecialistu.</w:t>
            </w:r>
          </w:p>
          <w:p w14:paraId="0311B0CA" w14:textId="77777777" w:rsidR="00601876" w:rsidRPr="00D95A9D" w:rsidRDefault="6DE4F7B8" w:rsidP="6DE4F7B8">
            <w:pPr>
              <w:pStyle w:val="Bezriadkovania"/>
              <w:numPr>
                <w:ilvl w:val="0"/>
                <w:numId w:val="4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ošetrujúceho lekára špecialistu na zapísanie výsledku z ambulantného vyšetrenia. Lekár špecialista v súlade so zákonom 576/2004 Z.z., §7, ods. (1), písm. a), bod 2, 3 (gynekológ, zubný lekár, iný špecialista) a bod 4 (čiastočne pre ZZS). Špecializovaná ambulantná zdravotná starostlivosť, okrem legislatívnych výnimiek, sa realizuje na základe odporúčania všeobecného lekára.</w:t>
            </w:r>
          </w:p>
          <w:p w14:paraId="58B7F106" w14:textId="77777777" w:rsidR="00601876" w:rsidRPr="00D95A9D" w:rsidRDefault="4B1F096C" w:rsidP="4B1F096C">
            <w:pPr>
              <w:pStyle w:val="Bezriadkovania"/>
              <w:numPr>
                <w:ilvl w:val="0"/>
                <w:numId w:val="4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ošetrujúceho lekára/ zdravotníckeho pracovníka, ktorý poskytuje urgentnú zdravotnú starostlivosť pacientovi formou LSPP alebo urgentného vyšetrenia v súlade s pripravovanou aktualizáciou legislatívy.</w:t>
            </w:r>
          </w:p>
        </w:tc>
      </w:tr>
      <w:tr w:rsidR="00601876" w:rsidRPr="00D95A9D" w14:paraId="67FF9CD8" w14:textId="77777777" w:rsidTr="1FF7BDDD">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143FAB2" w14:textId="77777777" w:rsidR="00601876"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67F5464B" w14:textId="77777777" w:rsidR="00601876"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47969DF6" w14:textId="77777777" w:rsidR="00601876"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7836C3BA" w14:textId="77777777" w:rsidR="00601876"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Vykonané odborné vyšetrenie pacienta</w:t>
            </w:r>
          </w:p>
        </w:tc>
      </w:tr>
      <w:tr w:rsidR="00601876" w:rsidRPr="00D95A9D" w14:paraId="0B4A8134" w14:textId="77777777" w:rsidTr="1FF7BDDD">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5431086C" w14:textId="77777777" w:rsidR="00601876"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781CFE08" w14:textId="41B8DDB1" w:rsidR="00601876" w:rsidRPr="00D95A9D" w:rsidRDefault="00DB2889" w:rsidP="4B1F096C">
            <w:pPr>
              <w:pStyle w:val="Bezriadkovania"/>
              <w:numPr>
                <w:ilvl w:val="0"/>
                <w:numId w:val="47"/>
              </w:numPr>
              <w:spacing w:after="0"/>
              <w:rPr>
                <w:rFonts w:asciiTheme="minorHAnsi" w:eastAsiaTheme="minorEastAsia" w:hAnsiTheme="minorHAnsi" w:cstheme="minorBidi"/>
                <w:color w:val="auto"/>
                <w:sz w:val="18"/>
                <w:szCs w:val="18"/>
                <w:lang w:val="sk-SK"/>
              </w:rPr>
            </w:pPr>
            <w:hyperlink w:anchor="_A1_–_Zápis" w:history="1">
              <w:r w:rsidR="4B1F096C" w:rsidRPr="00D95A9D">
                <w:rPr>
                  <w:rStyle w:val="Hypertextovprepojenie"/>
                  <w:rFonts w:asciiTheme="minorHAnsi" w:eastAsiaTheme="minorEastAsia" w:hAnsiTheme="minorHAnsi" w:cstheme="minorBidi"/>
                  <w:sz w:val="18"/>
                  <w:szCs w:val="18"/>
                  <w:lang w:val="sk-SK"/>
                </w:rPr>
                <w:t>A1: Zápis záznam</w:t>
              </w:r>
              <w:r w:rsidR="00DB77B9">
                <w:rPr>
                  <w:rStyle w:val="Hypertextovprepojenie"/>
                  <w:rFonts w:asciiTheme="minorHAnsi" w:eastAsiaTheme="minorEastAsia" w:hAnsiTheme="minorHAnsi" w:cstheme="minorBidi"/>
                  <w:sz w:val="18"/>
                  <w:szCs w:val="18"/>
                  <w:lang w:val="sk-SK"/>
                </w:rPr>
                <w:t>u</w:t>
              </w:r>
              <w:r w:rsidR="4B1F096C" w:rsidRPr="00D95A9D">
                <w:rPr>
                  <w:rStyle w:val="Hypertextovprepojenie"/>
                  <w:rFonts w:asciiTheme="minorHAnsi" w:eastAsiaTheme="minorEastAsia" w:hAnsiTheme="minorHAnsi" w:cstheme="minorBidi"/>
                  <w:sz w:val="18"/>
                  <w:szCs w:val="18"/>
                  <w:lang w:val="sk-SK"/>
                </w:rPr>
                <w:t xml:space="preserve"> z vyšetrenia a odporúčania na vyšetrenie </w:t>
              </w:r>
            </w:hyperlink>
          </w:p>
        </w:tc>
      </w:tr>
      <w:tr w:rsidR="00601876" w:rsidRPr="00D95A9D" w14:paraId="31CBB8F0" w14:textId="77777777" w:rsidTr="1FF7BDDD">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44B6AF4" w14:textId="77777777" w:rsidR="00601876"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1C52DBEC" w14:textId="5E5DD46B" w:rsidR="00601876" w:rsidRPr="00D95A9D" w:rsidRDefault="00DB2889" w:rsidP="4B1F096C">
            <w:pPr>
              <w:pStyle w:val="Bezriadkovania"/>
              <w:numPr>
                <w:ilvl w:val="0"/>
                <w:numId w:val="47"/>
              </w:numPr>
              <w:spacing w:after="0"/>
              <w:rPr>
                <w:rFonts w:asciiTheme="minorHAnsi" w:eastAsiaTheme="minorEastAsia" w:hAnsiTheme="minorHAnsi" w:cstheme="minorBidi"/>
                <w:color w:val="auto"/>
                <w:sz w:val="18"/>
                <w:szCs w:val="18"/>
                <w:lang w:val="sk-SK"/>
              </w:rPr>
            </w:pPr>
            <w:hyperlink w:anchor="_Záznam_z_odborného" w:history="1">
              <w:r w:rsidR="4B1F096C" w:rsidRPr="00D95A9D">
                <w:rPr>
                  <w:rStyle w:val="Hypertextovprepojenie"/>
                  <w:rFonts w:asciiTheme="minorHAnsi" w:eastAsiaTheme="minorEastAsia" w:hAnsiTheme="minorHAnsi" w:cstheme="minorBidi"/>
                  <w:sz w:val="18"/>
                  <w:szCs w:val="18"/>
                  <w:lang w:val="sk-SK"/>
                </w:rPr>
                <w:t>CEN-EN13606-ENTRY.Zaznam_o_vysetreni-Zaznam_o_odbornom_vysetreni.v</w:t>
              </w:r>
            </w:hyperlink>
            <w:r w:rsidR="00AD16C4">
              <w:rPr>
                <w:rStyle w:val="Hypertextovprepojenie"/>
                <w:rFonts w:asciiTheme="minorHAnsi" w:eastAsiaTheme="minorEastAsia" w:hAnsiTheme="minorHAnsi" w:cstheme="minorBidi"/>
                <w:sz w:val="18"/>
                <w:szCs w:val="18"/>
                <w:lang w:val="sk-SK"/>
              </w:rPr>
              <w:t>6</w:t>
            </w:r>
          </w:p>
        </w:tc>
      </w:tr>
      <w:tr w:rsidR="00601876" w:rsidRPr="00D95A9D" w14:paraId="3932EFA5" w14:textId="77777777" w:rsidTr="1FF7BDDD">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F829E9C" w14:textId="77777777" w:rsidR="00601876"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010BB532" w14:textId="50AAEF1A" w:rsidR="00601876" w:rsidRPr="00D95A9D" w:rsidRDefault="00DB2889" w:rsidP="4B1F096C">
            <w:pPr>
              <w:pStyle w:val="Bezriadkovania"/>
              <w:numPr>
                <w:ilvl w:val="0"/>
                <w:numId w:val="47"/>
              </w:numPr>
              <w:spacing w:after="0"/>
              <w:rPr>
                <w:rFonts w:asciiTheme="minorHAnsi" w:eastAsiaTheme="minorEastAsia" w:hAnsiTheme="minorHAnsi" w:cstheme="minorBidi"/>
                <w:color w:val="auto"/>
                <w:sz w:val="18"/>
                <w:szCs w:val="18"/>
                <w:lang w:val="sk-SK"/>
              </w:rPr>
            </w:pPr>
            <w:hyperlink w:anchor="_ZapisZaznamOVysetreni_v5" w:history="1">
              <w:r w:rsidR="4B1F096C" w:rsidRPr="00D95A9D">
                <w:rPr>
                  <w:rStyle w:val="Hypertextovprepojenie"/>
                  <w:rFonts w:asciiTheme="minorHAnsi" w:eastAsiaTheme="minorEastAsia" w:hAnsiTheme="minorHAnsi" w:cstheme="minorBidi"/>
                  <w:sz w:val="18"/>
                  <w:szCs w:val="18"/>
                  <w:lang w:val="sk-SK"/>
                </w:rPr>
                <w:t>ZapisZaznamOVys</w:t>
              </w:r>
              <w:r w:rsidR="004E1004">
                <w:rPr>
                  <w:rStyle w:val="Hypertextovprepojenie"/>
                  <w:rFonts w:asciiTheme="minorHAnsi" w:eastAsiaTheme="minorEastAsia" w:hAnsiTheme="minorHAnsi" w:cstheme="minorBidi"/>
                  <w:sz w:val="18"/>
                  <w:szCs w:val="18"/>
                  <w:lang w:val="sk-SK"/>
                </w:rPr>
                <w:t>e</w:t>
              </w:r>
              <w:r w:rsidR="4B1F096C" w:rsidRPr="00D95A9D">
                <w:rPr>
                  <w:rStyle w:val="Hypertextovprepojenie"/>
                  <w:rFonts w:asciiTheme="minorHAnsi" w:eastAsiaTheme="minorEastAsia" w:hAnsiTheme="minorHAnsi" w:cstheme="minorBidi"/>
                  <w:sz w:val="18"/>
                  <w:szCs w:val="18"/>
                  <w:lang w:val="sk-SK"/>
                </w:rPr>
                <w:t>treni_v</w:t>
              </w:r>
            </w:hyperlink>
            <w:r w:rsidR="003A421D">
              <w:rPr>
                <w:rStyle w:val="Hypertextovprepojenie"/>
                <w:rFonts w:asciiTheme="minorHAnsi" w:eastAsiaTheme="minorEastAsia" w:hAnsiTheme="minorHAnsi" w:cstheme="minorBidi"/>
                <w:sz w:val="18"/>
                <w:szCs w:val="18"/>
                <w:lang w:val="sk-SK"/>
              </w:rPr>
              <w:t>6</w:t>
            </w:r>
          </w:p>
        </w:tc>
      </w:tr>
      <w:tr w:rsidR="00601876" w:rsidRPr="00D95A9D" w14:paraId="6CB35D0E" w14:textId="77777777" w:rsidTr="1FF7BDDD">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220546C" w14:textId="77777777" w:rsidR="00601876"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5D53A37A" w14:textId="77777777" w:rsidR="00601876" w:rsidRPr="00D95A9D" w:rsidRDefault="4B1F096C">
            <w:pPr>
              <w:pStyle w:val="Odsekzoznamu"/>
              <w:numPr>
                <w:ilvl w:val="0"/>
                <w:numId w:val="4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Uložený záznam z odborného vyšetrenia</w:t>
            </w:r>
          </w:p>
        </w:tc>
      </w:tr>
      <w:tr w:rsidR="00601876" w:rsidRPr="00D95A9D" w14:paraId="4C4FDC0C" w14:textId="77777777" w:rsidTr="1FF7BDDD">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3805C4D8" w14:textId="77777777" w:rsidR="00601876"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505D5587" w14:textId="77777777" w:rsidR="00601876" w:rsidRPr="00D95A9D" w:rsidRDefault="4B1F096C">
            <w:pPr>
              <w:pStyle w:val="Odsekzoznamu"/>
              <w:numPr>
                <w:ilvl w:val="0"/>
                <w:numId w:val="89"/>
              </w:numPr>
              <w:ind w:left="72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Ošetrujúci lekár vyberie pacienta, pre ktorého záznam z vyšetrenia realizuje</w:t>
            </w:r>
          </w:p>
          <w:p w14:paraId="27A70BB0" w14:textId="77777777" w:rsidR="00601876" w:rsidRPr="00D95A9D" w:rsidRDefault="4B1F096C">
            <w:pPr>
              <w:pStyle w:val="Odsekzoznamu"/>
              <w:numPr>
                <w:ilvl w:val="0"/>
                <w:numId w:val="89"/>
              </w:numPr>
              <w:ind w:left="72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na pozadí skontroluje existenciu JRÚZ ID k identite pacienta v prípade, že nedisponuje JRÚZ ID získa ho prostredníctvom služby DajJRUZIdentifikator_GW_v2</w:t>
            </w:r>
          </w:p>
          <w:p w14:paraId="4E782B24" w14:textId="77777777" w:rsidR="001C613D" w:rsidRPr="00D95A9D" w:rsidRDefault="4B1F096C">
            <w:pPr>
              <w:pStyle w:val="Odsekzoznamu"/>
              <w:numPr>
                <w:ilvl w:val="0"/>
                <w:numId w:val="89"/>
              </w:numPr>
              <w:ind w:left="72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pred vyplnením záveru z vyšetrenia poskytne lekárovi možnosť výberu typu vyšetrenia na základe, ktorého bola poskytnutá zdravotná starostlivosť</w:t>
            </w:r>
          </w:p>
          <w:p w14:paraId="731BD380" w14:textId="77777777" w:rsidR="001C613D" w:rsidRPr="00D95A9D" w:rsidRDefault="4B1F096C">
            <w:pPr>
              <w:pStyle w:val="Odsekzoznamu"/>
              <w:numPr>
                <w:ilvl w:val="1"/>
                <w:numId w:val="89"/>
              </w:numPr>
              <w:ind w:left="144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Lekár vyberá z možnosti:</w:t>
            </w:r>
          </w:p>
          <w:p w14:paraId="0D8DC406" w14:textId="3895EBFD" w:rsidR="001C613D" w:rsidRPr="00D95A9D" w:rsidRDefault="6DE4F7B8">
            <w:pPr>
              <w:pStyle w:val="Odsekzoznamu"/>
              <w:numPr>
                <w:ilvl w:val="1"/>
                <w:numId w:val="96"/>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Štandardné vyšetrenie (VAS, urgentné stavy, dispenzarizácie) – </w:t>
            </w:r>
            <w:r w:rsidR="00A76DE9" w:rsidRPr="142AD015">
              <w:rPr>
                <w:rFonts w:asciiTheme="minorHAnsi" w:eastAsiaTheme="minorEastAsia" w:hAnsiTheme="minorHAnsi" w:cstheme="minorBidi"/>
                <w:sz w:val="18"/>
                <w:szCs w:val="18"/>
              </w:rPr>
              <w:t>pred vyplnená</w:t>
            </w:r>
            <w:r w:rsidRPr="142AD015">
              <w:rPr>
                <w:rFonts w:asciiTheme="minorHAnsi" w:eastAsiaTheme="minorEastAsia" w:hAnsiTheme="minorHAnsi" w:cstheme="minorBidi"/>
                <w:sz w:val="18"/>
                <w:szCs w:val="18"/>
              </w:rPr>
              <w:t xml:space="preserve"> možnosť</w:t>
            </w:r>
          </w:p>
          <w:p w14:paraId="12A5CAA9" w14:textId="77777777" w:rsidR="001C613D" w:rsidRPr="00D95A9D" w:rsidRDefault="4B1F096C">
            <w:pPr>
              <w:pStyle w:val="Odsekzoznamu"/>
              <w:numPr>
                <w:ilvl w:val="1"/>
                <w:numId w:val="96"/>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Vyšetrenie realizované na základe „odporúčania na vyšetrenie“</w:t>
            </w:r>
          </w:p>
          <w:p w14:paraId="7D5C7CDF" w14:textId="77777777" w:rsidR="0077368C" w:rsidRPr="00D95A9D" w:rsidRDefault="4B1F096C">
            <w:pPr>
              <w:pStyle w:val="Odsekzoznamu"/>
              <w:numPr>
                <w:ilvl w:val="0"/>
                <w:numId w:val="89"/>
              </w:numPr>
              <w:ind w:left="720"/>
              <w:rPr>
                <w:rFonts w:asciiTheme="minorHAnsi" w:eastAsiaTheme="minorEastAsia" w:hAnsiTheme="minorHAnsi" w:cstheme="minorBidi"/>
                <w:sz w:val="18"/>
                <w:szCs w:val="18"/>
                <w:u w:val="single"/>
              </w:rPr>
            </w:pPr>
            <w:r w:rsidRPr="142AD015">
              <w:rPr>
                <w:rFonts w:asciiTheme="minorHAnsi" w:eastAsiaTheme="minorEastAsia" w:hAnsiTheme="minorHAnsi" w:cstheme="minorBidi"/>
                <w:sz w:val="18"/>
                <w:szCs w:val="18"/>
                <w:u w:val="single"/>
              </w:rPr>
              <w:t xml:space="preserve">Možnosť a) </w:t>
            </w:r>
          </w:p>
          <w:p w14:paraId="602F8227" w14:textId="77777777" w:rsidR="001C613D" w:rsidRPr="00D95A9D" w:rsidRDefault="4B1F096C" w:rsidP="4B1F096C">
            <w:pPr>
              <w:pStyle w:val="Odsekzoznamu"/>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Ak elektronické odporúčanie na vyšetrenie existuje na základe predchádzajúceho vyhľadania (procesný scenár: eV_01_07 – Vyhľadanie „odporúčaného vyšetrenia“ pacienta), IS PZS automaticky vyplní:</w:t>
            </w:r>
          </w:p>
          <w:p w14:paraId="19A0F7D9" w14:textId="77777777" w:rsidR="001C613D" w:rsidRPr="00D95A9D" w:rsidRDefault="4B1F096C">
            <w:pPr>
              <w:pStyle w:val="Odsekzoznamu"/>
              <w:numPr>
                <w:ilvl w:val="1"/>
                <w:numId w:val="89"/>
              </w:numPr>
              <w:ind w:left="144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RC_ID získaného odporúčania na vyšetrenie a naplní ho do atribútu „Požiadavka na vyšetrenie“</w:t>
            </w:r>
          </w:p>
          <w:p w14:paraId="4F5105F7" w14:textId="77777777" w:rsidR="001C613D" w:rsidRPr="00D95A9D" w:rsidRDefault="4B1F096C">
            <w:pPr>
              <w:pStyle w:val="Odsekzoznamu"/>
              <w:numPr>
                <w:ilvl w:val="1"/>
                <w:numId w:val="89"/>
              </w:numPr>
              <w:ind w:left="144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Dátum a čas vyšetrenia odoslania pacienta na vyšetrenie „Dátum a čas odoslania“</w:t>
            </w:r>
          </w:p>
          <w:p w14:paraId="725EAF2B" w14:textId="77777777" w:rsidR="001C613D" w:rsidRPr="00D95A9D" w:rsidRDefault="4B1F096C">
            <w:pPr>
              <w:pStyle w:val="Odsekzoznamu"/>
              <w:numPr>
                <w:ilvl w:val="1"/>
                <w:numId w:val="89"/>
              </w:numPr>
              <w:ind w:left="144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Odosielajúceho lekára „Odosielajúci lekár“</w:t>
            </w:r>
          </w:p>
          <w:p w14:paraId="3572E7AD" w14:textId="77777777" w:rsidR="001C613D" w:rsidRPr="00D95A9D" w:rsidRDefault="4B1F096C">
            <w:pPr>
              <w:pStyle w:val="Odsekzoznamu"/>
              <w:numPr>
                <w:ilvl w:val="1"/>
                <w:numId w:val="89"/>
              </w:numPr>
              <w:ind w:left="144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Diagnózu stanovenú pri odoslaní pacienta na vyšetrenie „Diagnóza pri odoslaní“ </w:t>
            </w:r>
          </w:p>
          <w:p w14:paraId="142EB6C9" w14:textId="77777777" w:rsidR="001C613D" w:rsidRPr="00D95A9D" w:rsidRDefault="4B1F096C">
            <w:pPr>
              <w:pStyle w:val="Odsekzoznamu"/>
              <w:numPr>
                <w:ilvl w:val="1"/>
                <w:numId w:val="89"/>
              </w:numPr>
              <w:ind w:left="144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zobrazí doplnené údaje na obrazovku ošetrujúceho lekára</w:t>
            </w:r>
          </w:p>
          <w:p w14:paraId="5F26F5D0" w14:textId="77777777" w:rsidR="0077368C" w:rsidRPr="00D95A9D" w:rsidRDefault="4B1F096C" w:rsidP="4B1F096C">
            <w:pPr>
              <w:pStyle w:val="Odsekzoznamu"/>
              <w:rPr>
                <w:rFonts w:asciiTheme="minorHAnsi" w:eastAsiaTheme="minorEastAsia" w:hAnsiTheme="minorHAnsi" w:cstheme="minorBidi"/>
                <w:sz w:val="18"/>
                <w:szCs w:val="18"/>
                <w:u w:val="single"/>
              </w:rPr>
            </w:pPr>
            <w:r w:rsidRPr="142AD015">
              <w:rPr>
                <w:rFonts w:asciiTheme="minorHAnsi" w:eastAsiaTheme="minorEastAsia" w:hAnsiTheme="minorHAnsi" w:cstheme="minorBidi"/>
                <w:sz w:val="18"/>
                <w:szCs w:val="18"/>
                <w:u w:val="single"/>
              </w:rPr>
              <w:t xml:space="preserve">Možnosť b) </w:t>
            </w:r>
          </w:p>
          <w:p w14:paraId="74B120A0" w14:textId="77777777" w:rsidR="001C613D" w:rsidRPr="00D95A9D" w:rsidRDefault="4B1F096C" w:rsidP="4B1F096C">
            <w:pPr>
              <w:pStyle w:val="Odsekzoznamu"/>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Ak elektronické odporúčanie na vyšetrenie neexistuje, IS PZS poskytne lekárovi možnosť zadania údajov z odporúčania na vyšetrenie manuálne v rozsahu: </w:t>
            </w:r>
          </w:p>
          <w:p w14:paraId="4A3D81D3" w14:textId="77777777" w:rsidR="001C613D" w:rsidRPr="00D95A9D" w:rsidRDefault="4B1F096C">
            <w:pPr>
              <w:pStyle w:val="Odsekzoznamu"/>
              <w:numPr>
                <w:ilvl w:val="1"/>
                <w:numId w:val="89"/>
              </w:numPr>
              <w:ind w:left="144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Dátum a čas odoslania pacienta na vyšetrenie „Dátum a čas odoslania“</w:t>
            </w:r>
          </w:p>
          <w:p w14:paraId="34AA647A" w14:textId="77777777" w:rsidR="001C613D" w:rsidRPr="00D95A9D" w:rsidRDefault="4B1F096C">
            <w:pPr>
              <w:pStyle w:val="Odsekzoznamu"/>
              <w:numPr>
                <w:ilvl w:val="1"/>
                <w:numId w:val="89"/>
              </w:numPr>
              <w:ind w:left="144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Odosielajúceho lekára „Odosielajúci lekár“</w:t>
            </w:r>
          </w:p>
          <w:p w14:paraId="07DD7A95" w14:textId="77777777" w:rsidR="001C613D" w:rsidRPr="00D95A9D" w:rsidRDefault="4B1F096C">
            <w:pPr>
              <w:pStyle w:val="Odsekzoznamu"/>
              <w:numPr>
                <w:ilvl w:val="1"/>
                <w:numId w:val="89"/>
              </w:numPr>
              <w:ind w:left="144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Diagnózu stanovenú pri odoslaní pacienta na vyšetrenie „Diagnóza pri odoslaní“ </w:t>
            </w:r>
          </w:p>
          <w:p w14:paraId="56B46CEF" w14:textId="77777777" w:rsidR="001C613D" w:rsidRPr="00D95A9D" w:rsidRDefault="4B1F096C">
            <w:pPr>
              <w:pStyle w:val="Odsekzoznamu"/>
              <w:numPr>
                <w:ilvl w:val="1"/>
                <w:numId w:val="89"/>
              </w:numPr>
              <w:ind w:left="144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Ak lekár všetky záznamy z papierového odporúčania na vyšetrenie nevie vyplniť, z dôvodu, že nie sú na vytlačenom výmennom lístku alebo žiadanke vytlačené, pokračuje bez naplnenia údajov</w:t>
            </w:r>
          </w:p>
          <w:p w14:paraId="62C3FF9D" w14:textId="77777777" w:rsidR="000E388F" w:rsidRPr="00D95A9D" w:rsidRDefault="4B1F096C">
            <w:pPr>
              <w:pStyle w:val="Odsekzoznamu"/>
              <w:numPr>
                <w:ilvl w:val="0"/>
                <w:numId w:val="89"/>
              </w:numPr>
              <w:ind w:left="72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lastRenderedPageBreak/>
              <w:t xml:space="preserve">Lekár zaznamená názov vyšetrenia (v prípade, že IS PZS neobsahuje názov vyšetrenia, ošetrujúci lekár názov nevypĺňa) </w:t>
            </w:r>
          </w:p>
          <w:p w14:paraId="14320E5E" w14:textId="77777777" w:rsidR="00601876" w:rsidRPr="00D95A9D" w:rsidRDefault="4B1F096C">
            <w:pPr>
              <w:pStyle w:val="Odsekzoznamu"/>
              <w:numPr>
                <w:ilvl w:val="0"/>
                <w:numId w:val="89"/>
              </w:numPr>
              <w:ind w:left="72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Lekár zaznamená záver z vyšetrenia v rozsahu: </w:t>
            </w:r>
          </w:p>
          <w:p w14:paraId="5F5DE7F1" w14:textId="77777777" w:rsidR="001C613D" w:rsidRPr="00D95A9D" w:rsidRDefault="4B1F096C">
            <w:pPr>
              <w:pStyle w:val="Odsekzoznamu"/>
              <w:numPr>
                <w:ilvl w:val="1"/>
                <w:numId w:val="89"/>
              </w:numPr>
              <w:ind w:left="144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Anamnézu pacienta ak IS PZS daným atribútom disponuje (ak nie vyplní anamnézu v rámci atribútu „Popis“)</w:t>
            </w:r>
          </w:p>
          <w:p w14:paraId="3097E071" w14:textId="77777777" w:rsidR="001C613D" w:rsidRPr="00D95A9D" w:rsidRDefault="4B1F096C">
            <w:pPr>
              <w:pStyle w:val="Odsekzoznamu"/>
              <w:numPr>
                <w:ilvl w:val="1"/>
                <w:numId w:val="89"/>
              </w:numPr>
              <w:ind w:left="144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Popis</w:t>
            </w:r>
          </w:p>
          <w:p w14:paraId="4D8A2B5D" w14:textId="77777777" w:rsidR="001C613D" w:rsidRPr="00D95A9D" w:rsidRDefault="4B1F096C">
            <w:pPr>
              <w:pStyle w:val="Odsekzoznamu"/>
              <w:numPr>
                <w:ilvl w:val="1"/>
                <w:numId w:val="89"/>
              </w:numPr>
              <w:ind w:left="144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Odporúčanie pre pacienta ak IS PZS daným atribútom disponuje (ak nie vyplní to v rámci atribútu „Popis“)</w:t>
            </w:r>
          </w:p>
          <w:p w14:paraId="48AE603B" w14:textId="77777777" w:rsidR="001C613D" w:rsidRPr="00D95A9D" w:rsidRDefault="4B1F096C">
            <w:pPr>
              <w:pStyle w:val="Odsekzoznamu"/>
              <w:numPr>
                <w:ilvl w:val="1"/>
                <w:numId w:val="89"/>
              </w:numPr>
              <w:ind w:left="144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Urgentnosť vyšetrenia</w:t>
            </w:r>
          </w:p>
          <w:p w14:paraId="64AEA248" w14:textId="77777777" w:rsidR="001C613D" w:rsidRPr="00D95A9D" w:rsidRDefault="4B1F096C">
            <w:pPr>
              <w:pStyle w:val="Odsekzoznamu"/>
              <w:numPr>
                <w:ilvl w:val="1"/>
                <w:numId w:val="89"/>
              </w:numPr>
              <w:ind w:left="144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Diagnostický záver prostredníctvom MKCH</w:t>
            </w:r>
          </w:p>
          <w:p w14:paraId="1A947EBF" w14:textId="156EB675" w:rsidR="001C613D" w:rsidRPr="00D95A9D" w:rsidRDefault="4B1F096C">
            <w:pPr>
              <w:pStyle w:val="Odsekzoznamu"/>
              <w:numPr>
                <w:ilvl w:val="1"/>
                <w:numId w:val="89"/>
              </w:numPr>
              <w:ind w:left="144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Prípadne textové </w:t>
            </w:r>
            <w:r w:rsidR="00D95A9D" w:rsidRPr="142AD015">
              <w:rPr>
                <w:rFonts w:asciiTheme="minorHAnsi" w:eastAsiaTheme="minorEastAsia" w:hAnsiTheme="minorHAnsi" w:cstheme="minorBidi"/>
                <w:sz w:val="18"/>
                <w:szCs w:val="18"/>
              </w:rPr>
              <w:t>spresnenie</w:t>
            </w:r>
            <w:r w:rsidRPr="142AD015">
              <w:rPr>
                <w:rFonts w:asciiTheme="minorHAnsi" w:eastAsiaTheme="minorEastAsia" w:hAnsiTheme="minorHAnsi" w:cstheme="minorBidi"/>
                <w:sz w:val="18"/>
                <w:szCs w:val="18"/>
              </w:rPr>
              <w:t xml:space="preserve"> k diagnostickému záveru v časti „Upresnenie“</w:t>
            </w:r>
          </w:p>
          <w:p w14:paraId="4DCF3004" w14:textId="77777777" w:rsidR="001C613D" w:rsidRPr="00D95A9D" w:rsidRDefault="4B1F096C">
            <w:pPr>
              <w:pStyle w:val="Odsekzoznamu"/>
              <w:numPr>
                <w:ilvl w:val="1"/>
                <w:numId w:val="89"/>
              </w:numPr>
              <w:ind w:left="144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Označenie hlavnej diagnózy v prípade viacerých diagnóz (v prípade, že IS PZS nezobrazuje lekárovi informáciu o hlavnej diagnóze, prvá diagnóza je považovaná za hlavnú diagnózu a táto informácia je automaticky vyplnená)</w:t>
            </w:r>
          </w:p>
          <w:p w14:paraId="2071DFFF" w14:textId="77777777" w:rsidR="001C613D" w:rsidRPr="00D95A9D" w:rsidRDefault="4B1F096C">
            <w:pPr>
              <w:pStyle w:val="Odsekzoznamu"/>
              <w:numPr>
                <w:ilvl w:val="1"/>
                <w:numId w:val="89"/>
              </w:numPr>
              <w:ind w:left="144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V prípade, že lekár stanovil záver, ktorý by mohol ohroziť úsudok a rozhodovanie pacienta zaznamená ho do časti „Interná poznámka“, ktorá bude sprístupnená lekárom po vyhľadaní záznamu z vyšetrenia</w:t>
            </w:r>
            <w:r w:rsidRPr="5A109AD4">
              <w:t>,</w:t>
            </w:r>
            <w:r w:rsidRPr="142AD015">
              <w:rPr>
                <w:rFonts w:asciiTheme="minorHAnsi" w:eastAsiaTheme="minorEastAsia" w:hAnsiTheme="minorHAnsi" w:cstheme="minorBidi"/>
                <w:sz w:val="18"/>
                <w:szCs w:val="18"/>
              </w:rPr>
              <w:t xml:space="preserve"> ale pacientovi nebude prístupná v rámci Elektronickej zdravotnej knižky</w:t>
            </w:r>
          </w:p>
          <w:p w14:paraId="4BAB0B9C" w14:textId="77777777" w:rsidR="00601876" w:rsidRPr="00D95A9D" w:rsidRDefault="4B1F096C">
            <w:pPr>
              <w:pStyle w:val="Odsekzoznamu"/>
              <w:numPr>
                <w:ilvl w:val="0"/>
                <w:numId w:val="89"/>
              </w:numPr>
              <w:ind w:left="72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Doplní záver o vstupy do pacientskeho sumáru v prípade, že pri poskytovaní zdravotnej starostlivosti boli stanovené v rozsahu:</w:t>
            </w:r>
          </w:p>
          <w:p w14:paraId="7BE92E91" w14:textId="77777777" w:rsidR="000E6EF9" w:rsidRPr="00D95A9D" w:rsidRDefault="4B1F096C">
            <w:pPr>
              <w:pStyle w:val="Odsekzoznamu"/>
              <w:numPr>
                <w:ilvl w:val="1"/>
                <w:numId w:val="89"/>
              </w:numPr>
              <w:ind w:left="144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Zaznamenanie príznaku, že diagnóza v rámci diagnostického záveru má byť prenesená do pacientskeho sumáru</w:t>
            </w:r>
          </w:p>
          <w:p w14:paraId="3BAC7B25" w14:textId="77777777" w:rsidR="000E6EF9" w:rsidRPr="00D95A9D" w:rsidRDefault="4B1F096C">
            <w:pPr>
              <w:pStyle w:val="Odsekzoznamu"/>
              <w:numPr>
                <w:ilvl w:val="1"/>
                <w:numId w:val="89"/>
              </w:numPr>
              <w:ind w:left="144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Alergiu pacienta v prípade, že bola zistená počas poskytovania zdravotnej starostlivosti buď ako:</w:t>
            </w:r>
          </w:p>
          <w:p w14:paraId="62FD07B1" w14:textId="77777777" w:rsidR="000E6EF9" w:rsidRPr="00D95A9D" w:rsidRDefault="4B1F096C">
            <w:pPr>
              <w:pStyle w:val="Odsekzoznamu"/>
              <w:numPr>
                <w:ilvl w:val="0"/>
                <w:numId w:val="95"/>
              </w:numPr>
              <w:ind w:left="180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Alergickú reakciu na látku</w:t>
            </w:r>
          </w:p>
          <w:p w14:paraId="201CF58F" w14:textId="77777777" w:rsidR="000E6EF9" w:rsidRPr="00D95A9D" w:rsidRDefault="4B1F096C">
            <w:pPr>
              <w:pStyle w:val="Odsekzoznamu"/>
              <w:numPr>
                <w:ilvl w:val="0"/>
                <w:numId w:val="95"/>
              </w:numPr>
              <w:ind w:left="180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Alergickú reakciu na liečivo</w:t>
            </w:r>
          </w:p>
          <w:p w14:paraId="120523C7" w14:textId="77777777" w:rsidR="000E6EF9" w:rsidRPr="00D95A9D" w:rsidRDefault="4B1F096C">
            <w:pPr>
              <w:pStyle w:val="Odsekzoznamu"/>
              <w:numPr>
                <w:ilvl w:val="0"/>
                <w:numId w:val="95"/>
              </w:numPr>
              <w:ind w:left="180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V prípade, že boli diagnostikované obidve, je možné vyplniť obidve naraz</w:t>
            </w:r>
          </w:p>
          <w:p w14:paraId="6A3A3EF0" w14:textId="77777777" w:rsidR="000E6EF9" w:rsidRPr="00D95A9D" w:rsidRDefault="4B1F096C">
            <w:pPr>
              <w:pStyle w:val="Odsekzoznamu"/>
              <w:numPr>
                <w:ilvl w:val="1"/>
                <w:numId w:val="89"/>
              </w:numPr>
              <w:ind w:left="144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Zdravotnú pomôcku v prípade, že bola zistená / poskytnutá počas poskytovania zdravotnej starostlivosti v rozsahu:</w:t>
            </w:r>
          </w:p>
          <w:p w14:paraId="578D7F7D" w14:textId="77777777" w:rsidR="000E6EF9" w:rsidRPr="00D95A9D" w:rsidRDefault="4B1F096C">
            <w:pPr>
              <w:pStyle w:val="Odsekzoznamu"/>
              <w:numPr>
                <w:ilvl w:val="0"/>
                <w:numId w:val="95"/>
              </w:numPr>
              <w:ind w:left="180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Druh zdravotnej pomôcky zo zoznamu</w:t>
            </w:r>
          </w:p>
          <w:p w14:paraId="6A60B360" w14:textId="77777777" w:rsidR="000E6EF9" w:rsidRPr="00D95A9D" w:rsidRDefault="4B1F096C">
            <w:pPr>
              <w:pStyle w:val="Odsekzoznamu"/>
              <w:numPr>
                <w:ilvl w:val="0"/>
                <w:numId w:val="95"/>
              </w:numPr>
              <w:ind w:left="180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Popis zdravotnej pomôcky, v prípade, že nebolo možné vybrať druh zo zoznamu zdravotných pomôcok (pre odbornosti chirurgia, ortopédia a zubár je tento atribút súčasťou záveru z vyšetrenia)</w:t>
            </w:r>
          </w:p>
          <w:p w14:paraId="1ACE6955" w14:textId="77777777" w:rsidR="0077368C" w:rsidRPr="00D95A9D" w:rsidRDefault="4B1F096C">
            <w:pPr>
              <w:pStyle w:val="Odsekzoznamu"/>
              <w:numPr>
                <w:ilvl w:val="0"/>
                <w:numId w:val="89"/>
              </w:numPr>
              <w:ind w:left="72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 IS PZS v odbore 009 - gynekológia  a pôrodníctvo zaznamená v rámci záznamu z vyšetrenia predpokladaný termín pôrodu</w:t>
            </w:r>
            <w:r w:rsidRPr="5A109AD4">
              <w:t xml:space="preserve">. </w:t>
            </w:r>
          </w:p>
          <w:p w14:paraId="7BAB943A" w14:textId="77777777" w:rsidR="000E6EF9" w:rsidRPr="00D95A9D" w:rsidRDefault="6DE4F7B8">
            <w:pPr>
              <w:pStyle w:val="Odsekzoznamu"/>
              <w:numPr>
                <w:ilvl w:val="0"/>
                <w:numId w:val="89"/>
              </w:numPr>
              <w:ind w:left="72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Posúdi stav dispenzarizácie pacienta vyplývajúcej z diagnostického záveru pacienta</w:t>
            </w:r>
          </w:p>
          <w:p w14:paraId="006277AD" w14:textId="77777777" w:rsidR="00601876" w:rsidRPr="00D95A9D" w:rsidRDefault="6DE4F7B8">
            <w:pPr>
              <w:pStyle w:val="Odsekzoznamu"/>
              <w:numPr>
                <w:ilvl w:val="1"/>
                <w:numId w:val="89"/>
              </w:numPr>
              <w:ind w:left="144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Ak diagnóza stanovená v rámci diagnostického záveru podlieha dispenzarizácii, uvedie sa v atribúte „Dispenzarizácia“ hodnota TRUE (v prípade, že IS PZS neeviduje dispenzarizáciu v zázname z vyšetrenia pacienta, zaeviduje ju do dispenzára a nie je v rámci záznamu z vyšetrenia evidovaná) </w:t>
            </w:r>
          </w:p>
          <w:p w14:paraId="5C95CC09" w14:textId="77777777" w:rsidR="00601876" w:rsidRPr="00D95A9D" w:rsidRDefault="4B1F096C">
            <w:pPr>
              <w:pStyle w:val="Odsekzoznamu"/>
              <w:numPr>
                <w:ilvl w:val="0"/>
                <w:numId w:val="89"/>
              </w:numPr>
              <w:ind w:left="72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V prípade, že bola poskytnutá medikácia v rámci poskytovanej zdravotnej starostlivosti:</w:t>
            </w:r>
          </w:p>
          <w:p w14:paraId="79C16B34" w14:textId="77777777" w:rsidR="00202E56" w:rsidRPr="00D95A9D" w:rsidRDefault="4B1F096C">
            <w:pPr>
              <w:pStyle w:val="Odsekzoznamu"/>
              <w:numPr>
                <w:ilvl w:val="1"/>
                <w:numId w:val="89"/>
              </w:numPr>
              <w:ind w:left="144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Lekárovi umožní zaznamenať medikáciu prostredníctvom atribútu „Popis medikácie“, v ktorom voľným textom uvedie náležitosti podaného lieku pacientovi (názov lieku, doplnok, podané množstvo, sila) </w:t>
            </w:r>
          </w:p>
          <w:p w14:paraId="0C3AB4BC" w14:textId="77777777" w:rsidR="00202E56" w:rsidRPr="00D95A9D" w:rsidRDefault="6DE4F7B8">
            <w:pPr>
              <w:pStyle w:val="Odsekzoznamu"/>
              <w:numPr>
                <w:ilvl w:val="1"/>
                <w:numId w:val="89"/>
              </w:numPr>
              <w:ind w:left="144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V prípade, že IS PZS lekára disponuje „Modulom medikácie“, kedy je možné zaznamenať medikačný záznam prostredníctvom štruktúrovaného záznamu, IS PZS poskytne lekárovi možnosť zaznamenať záznam prostredníctvom domény emedikácia (ZapisMedikacnyZaznam) a do odborného vyšetrenia uvedie len Identifikátor medikačného záznamu a „Popis medikácie“ už nenapĺňa </w:t>
            </w:r>
          </w:p>
          <w:p w14:paraId="43345A1A" w14:textId="77777777" w:rsidR="00601876" w:rsidRPr="00D95A9D" w:rsidRDefault="4B1F096C">
            <w:pPr>
              <w:pStyle w:val="Odsekzoznamu"/>
              <w:numPr>
                <w:ilvl w:val="0"/>
                <w:numId w:val="89"/>
              </w:numPr>
              <w:ind w:left="72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Ošetrujúci lekár potvrdí záznam (uzavrie epizódu) </w:t>
            </w:r>
          </w:p>
          <w:p w14:paraId="4A716E10" w14:textId="77777777" w:rsidR="001D40E5" w:rsidRPr="00D95A9D" w:rsidRDefault="4B1F096C">
            <w:pPr>
              <w:pStyle w:val="Odsekzoznamu"/>
              <w:numPr>
                <w:ilvl w:val="0"/>
                <w:numId w:val="89"/>
              </w:numPr>
              <w:ind w:left="72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V prípade potreby vytvorí odporúčanie na vyšetrenie (eV_01_03 – Zapísanie záznamu z odborného vyšetrenia s vytvorením odporúčania na vyšetrenie) </w:t>
            </w:r>
          </w:p>
          <w:p w14:paraId="7C9834C0" w14:textId="77777777" w:rsidR="00202E56" w:rsidRPr="00D95A9D" w:rsidRDefault="4B1F096C">
            <w:pPr>
              <w:pStyle w:val="Odsekzoznamu"/>
              <w:numPr>
                <w:ilvl w:val="0"/>
                <w:numId w:val="89"/>
              </w:numPr>
              <w:ind w:left="72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vykoná kontrolu záznamu pred odoslaním do NZIS</w:t>
            </w:r>
          </w:p>
          <w:p w14:paraId="762C9AE4" w14:textId="77777777" w:rsidR="00202E56" w:rsidRPr="00D95A9D" w:rsidRDefault="4B1F096C">
            <w:pPr>
              <w:pStyle w:val="Odsekzoznamu"/>
              <w:numPr>
                <w:ilvl w:val="1"/>
                <w:numId w:val="89"/>
              </w:numPr>
              <w:ind w:left="144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Po ukončení záznamu lekárom IS PZS na aplikačnej úrovni skontroluje povinnosti vyplnených polí a až následne záznam posiela do NZIS </w:t>
            </w:r>
          </w:p>
          <w:p w14:paraId="283F0175" w14:textId="77777777" w:rsidR="006D0D74" w:rsidRPr="00D95A9D" w:rsidRDefault="4B1F096C">
            <w:pPr>
              <w:pStyle w:val="Odsekzoznamu"/>
              <w:numPr>
                <w:ilvl w:val="0"/>
                <w:numId w:val="89"/>
              </w:numPr>
              <w:ind w:left="72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IS PZS na pozadí vyplní: </w:t>
            </w:r>
          </w:p>
          <w:p w14:paraId="1427BD3F" w14:textId="77777777" w:rsidR="0044021E" w:rsidRPr="00D95A9D" w:rsidRDefault="4B1F096C">
            <w:pPr>
              <w:pStyle w:val="Odsekzoznamu"/>
              <w:numPr>
                <w:ilvl w:val="1"/>
                <w:numId w:val="89"/>
              </w:numPr>
              <w:ind w:left="144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dátum a čas vyšetrenia v súlade so server časom</w:t>
            </w:r>
          </w:p>
          <w:p w14:paraId="5393E843" w14:textId="77777777" w:rsidR="006D0D74" w:rsidRPr="00D95A9D" w:rsidRDefault="6DE4F7B8">
            <w:pPr>
              <w:pStyle w:val="Odsekzoznamu"/>
              <w:numPr>
                <w:ilvl w:val="1"/>
                <w:numId w:val="89"/>
              </w:numPr>
              <w:ind w:left="144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Verziu záznamu – VER01 - Finished - The version is committed with the intention of being a final version, with no anticipated reason for revision  evidovanú </w:t>
            </w:r>
            <w:r w:rsidRPr="142AD015">
              <w:rPr>
                <w:rFonts w:asciiTheme="minorHAnsi" w:eastAsiaTheme="minorEastAsia" w:hAnsiTheme="minorHAnsi" w:cstheme="minorBidi"/>
                <w:color w:val="FF0000"/>
                <w:sz w:val="18"/>
                <w:szCs w:val="18"/>
              </w:rPr>
              <w:t xml:space="preserve">- </w:t>
            </w:r>
            <w:r w:rsidRPr="00D95A9D">
              <w:rPr>
                <w:sz w:val="18"/>
                <w:szCs w:val="18"/>
                <w:lang w:eastAsia="sk-SK"/>
              </w:rPr>
              <w:t>content.feeder_audit.version_status.code_value</w:t>
            </w:r>
          </w:p>
          <w:p w14:paraId="6C422C07" w14:textId="77777777" w:rsidR="006D0D74" w:rsidRPr="00D95A9D" w:rsidRDefault="4B1F096C">
            <w:pPr>
              <w:pStyle w:val="Odsekzoznamu"/>
              <w:numPr>
                <w:ilvl w:val="1"/>
                <w:numId w:val="89"/>
              </w:numPr>
              <w:ind w:left="144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Citlivosť záznamu - Pre všetky záznamy je potrebné automaticky nastaviť citlivosť „3“. Výnimkou sú záznamy, ktoré boli vytvorené v odbore psychiatria a klinická psychológia, kedy tieto záznamy sú automaticky zasielané s citlivosťou „5“. Lekár nevie zmeniť citlivosť, nakoľko je daná legislatívou.</w:t>
            </w:r>
          </w:p>
          <w:p w14:paraId="419FF2A4" w14:textId="77777777" w:rsidR="006D0D74" w:rsidRPr="00D95A9D" w:rsidRDefault="4B1F096C">
            <w:pPr>
              <w:pStyle w:val="Odsekzoznamu"/>
              <w:numPr>
                <w:ilvl w:val="0"/>
                <w:numId w:val="95"/>
              </w:numPr>
              <w:ind w:left="180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lastRenderedPageBreak/>
              <w:t xml:space="preserve">Zoznam odborných zameraní pri ktorých je potrebné označiť citlivosť „5“: </w:t>
            </w:r>
          </w:p>
          <w:p w14:paraId="302C5F36" w14:textId="77777777" w:rsidR="006D0D74" w:rsidRPr="00D95A9D" w:rsidRDefault="4B1F096C">
            <w:pPr>
              <w:pStyle w:val="Odsekzoznamu"/>
              <w:numPr>
                <w:ilvl w:val="1"/>
                <w:numId w:val="96"/>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144 - Klinická psychológia</w:t>
            </w:r>
          </w:p>
          <w:p w14:paraId="314D6818" w14:textId="77777777" w:rsidR="006D0D74" w:rsidRPr="00D95A9D" w:rsidRDefault="4B1F096C">
            <w:pPr>
              <w:pStyle w:val="Odsekzoznamu"/>
              <w:numPr>
                <w:ilvl w:val="1"/>
                <w:numId w:val="96"/>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005 - Psychiatria</w:t>
            </w:r>
          </w:p>
          <w:p w14:paraId="019F3385" w14:textId="77777777" w:rsidR="006D0D74" w:rsidRPr="00D95A9D" w:rsidRDefault="006D0D74">
            <w:pPr>
              <w:pStyle w:val="Odsekzoznamu"/>
              <w:numPr>
                <w:ilvl w:val="1"/>
                <w:numId w:val="96"/>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074</w:t>
            </w:r>
            <w:r w:rsidRPr="00D95A9D">
              <w:rPr>
                <w:rFonts w:asciiTheme="minorHAnsi" w:hAnsiTheme="minorHAnsi" w:cstheme="minorHAnsi"/>
                <w:sz w:val="18"/>
                <w:szCs w:val="18"/>
              </w:rPr>
              <w:tab/>
            </w:r>
            <w:r w:rsidR="00CB01F9" w:rsidRPr="142AD015">
              <w:rPr>
                <w:rFonts w:asciiTheme="minorHAnsi" w:eastAsiaTheme="minorEastAsia" w:hAnsiTheme="minorHAnsi" w:cstheme="minorBidi"/>
                <w:sz w:val="18"/>
                <w:szCs w:val="18"/>
              </w:rPr>
              <w:t xml:space="preserve">- </w:t>
            </w:r>
            <w:r w:rsidRPr="142AD015">
              <w:rPr>
                <w:rFonts w:asciiTheme="minorHAnsi" w:eastAsiaTheme="minorEastAsia" w:hAnsiTheme="minorHAnsi" w:cstheme="minorBidi"/>
                <w:sz w:val="18"/>
                <w:szCs w:val="18"/>
              </w:rPr>
              <w:t>Gerontopsychiatria</w:t>
            </w:r>
          </w:p>
          <w:p w14:paraId="53881DC7" w14:textId="77777777" w:rsidR="006D0D74" w:rsidRPr="00D95A9D" w:rsidRDefault="006D0D74">
            <w:pPr>
              <w:pStyle w:val="Odsekzoznamu"/>
              <w:numPr>
                <w:ilvl w:val="1"/>
                <w:numId w:val="96"/>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105</w:t>
            </w:r>
            <w:r w:rsidRPr="00D95A9D">
              <w:rPr>
                <w:rFonts w:asciiTheme="minorHAnsi" w:hAnsiTheme="minorHAnsi" w:cstheme="minorHAnsi"/>
                <w:sz w:val="18"/>
                <w:szCs w:val="18"/>
              </w:rPr>
              <w:tab/>
            </w:r>
            <w:r w:rsidR="00CB01F9" w:rsidRPr="142AD015">
              <w:rPr>
                <w:rFonts w:asciiTheme="minorHAnsi" w:eastAsiaTheme="minorEastAsia" w:hAnsiTheme="minorHAnsi" w:cstheme="minorBidi"/>
                <w:sz w:val="18"/>
                <w:szCs w:val="18"/>
              </w:rPr>
              <w:t xml:space="preserve"> - D</w:t>
            </w:r>
            <w:r w:rsidRPr="142AD015">
              <w:rPr>
                <w:rFonts w:asciiTheme="minorHAnsi" w:eastAsiaTheme="minorEastAsia" w:hAnsiTheme="minorHAnsi" w:cstheme="minorBidi"/>
                <w:sz w:val="18"/>
                <w:szCs w:val="18"/>
              </w:rPr>
              <w:t>etská psychiatria</w:t>
            </w:r>
          </w:p>
          <w:p w14:paraId="27EB386F" w14:textId="77777777" w:rsidR="006D0D74" w:rsidRPr="00D95A9D" w:rsidRDefault="6DE4F7B8">
            <w:pPr>
              <w:pStyle w:val="Odsekzoznamu"/>
              <w:numPr>
                <w:ilvl w:val="1"/>
                <w:numId w:val="96"/>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223 - Neuropsychiatria</w:t>
            </w:r>
          </w:p>
          <w:p w14:paraId="05E0B0CD" w14:textId="77777777" w:rsidR="006D0D74" w:rsidRPr="00D95A9D" w:rsidRDefault="00CB01F9">
            <w:pPr>
              <w:pStyle w:val="Odsekzoznamu"/>
              <w:numPr>
                <w:ilvl w:val="1"/>
                <w:numId w:val="96"/>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352</w:t>
            </w:r>
            <w:r w:rsidRPr="00D95A9D">
              <w:rPr>
                <w:rFonts w:asciiTheme="minorHAnsi" w:hAnsiTheme="minorHAnsi" w:cstheme="minorHAnsi"/>
                <w:sz w:val="18"/>
                <w:szCs w:val="18"/>
              </w:rPr>
              <w:tab/>
            </w:r>
            <w:r w:rsidRPr="142AD015">
              <w:rPr>
                <w:rFonts w:asciiTheme="minorHAnsi" w:eastAsiaTheme="minorEastAsia" w:hAnsiTheme="minorHAnsi" w:cstheme="minorBidi"/>
                <w:sz w:val="18"/>
                <w:szCs w:val="18"/>
              </w:rPr>
              <w:t>- P</w:t>
            </w:r>
            <w:r w:rsidR="006D0D74" w:rsidRPr="142AD015">
              <w:rPr>
                <w:rFonts w:asciiTheme="minorHAnsi" w:eastAsiaTheme="minorEastAsia" w:hAnsiTheme="minorHAnsi" w:cstheme="minorBidi"/>
                <w:sz w:val="18"/>
                <w:szCs w:val="18"/>
              </w:rPr>
              <w:t>sychiatria pre dospelých</w:t>
            </w:r>
          </w:p>
          <w:p w14:paraId="17EB5DF9" w14:textId="77777777" w:rsidR="006D0D74" w:rsidRPr="00D95A9D" w:rsidRDefault="006D0D74">
            <w:pPr>
              <w:pStyle w:val="Odsekzoznamu"/>
              <w:numPr>
                <w:ilvl w:val="1"/>
                <w:numId w:val="96"/>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073</w:t>
            </w:r>
            <w:r w:rsidRPr="00D95A9D">
              <w:rPr>
                <w:rFonts w:asciiTheme="minorHAnsi" w:hAnsiTheme="minorHAnsi" w:cstheme="minorHAnsi"/>
                <w:sz w:val="18"/>
                <w:szCs w:val="18"/>
              </w:rPr>
              <w:tab/>
            </w:r>
            <w:r w:rsidR="00CB01F9" w:rsidRPr="142AD015">
              <w:rPr>
                <w:rFonts w:asciiTheme="minorHAnsi" w:eastAsiaTheme="minorEastAsia" w:hAnsiTheme="minorHAnsi" w:cstheme="minorBidi"/>
                <w:sz w:val="18"/>
                <w:szCs w:val="18"/>
              </w:rPr>
              <w:t xml:space="preserve">- </w:t>
            </w:r>
            <w:r w:rsidRPr="142AD015">
              <w:rPr>
                <w:rFonts w:asciiTheme="minorHAnsi" w:eastAsiaTheme="minorEastAsia" w:hAnsiTheme="minorHAnsi" w:cstheme="minorBidi"/>
                <w:sz w:val="18"/>
                <w:szCs w:val="18"/>
              </w:rPr>
              <w:t>Medicína drogových závislostí</w:t>
            </w:r>
          </w:p>
          <w:p w14:paraId="3B80E775" w14:textId="77777777" w:rsidR="006D0D74" w:rsidRPr="00D95A9D" w:rsidRDefault="006D0D74">
            <w:pPr>
              <w:pStyle w:val="Odsekzoznamu"/>
              <w:numPr>
                <w:ilvl w:val="1"/>
                <w:numId w:val="96"/>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367</w:t>
            </w:r>
            <w:r w:rsidRPr="00D95A9D">
              <w:rPr>
                <w:rFonts w:asciiTheme="minorHAnsi" w:hAnsiTheme="minorHAnsi" w:cstheme="minorHAnsi"/>
                <w:sz w:val="18"/>
                <w:szCs w:val="18"/>
              </w:rPr>
              <w:tab/>
            </w:r>
            <w:r w:rsidR="00CB01F9" w:rsidRPr="142AD015">
              <w:rPr>
                <w:rFonts w:asciiTheme="minorHAnsi" w:eastAsiaTheme="minorEastAsia" w:hAnsiTheme="minorHAnsi" w:cstheme="minorBidi"/>
                <w:sz w:val="18"/>
                <w:szCs w:val="18"/>
              </w:rPr>
              <w:t xml:space="preserve">- </w:t>
            </w:r>
            <w:r w:rsidRPr="142AD015">
              <w:rPr>
                <w:rFonts w:asciiTheme="minorHAnsi" w:eastAsiaTheme="minorEastAsia" w:hAnsiTheme="minorHAnsi" w:cstheme="minorBidi"/>
                <w:sz w:val="18"/>
                <w:szCs w:val="18"/>
              </w:rPr>
              <w:t>Psychiatrická sexuológia</w:t>
            </w:r>
          </w:p>
          <w:p w14:paraId="5B3C50B7" w14:textId="48A3974E" w:rsidR="00601876" w:rsidRPr="00D95A9D" w:rsidRDefault="4B1F096C">
            <w:pPr>
              <w:pStyle w:val="Odsekzoznamu"/>
              <w:numPr>
                <w:ilvl w:val="0"/>
                <w:numId w:val="89"/>
              </w:numPr>
              <w:ind w:left="72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na pozadí odošle záznam o odbornom vyšetrení prostredníctvom služby ZapisZaznamOVysetreni_v</w:t>
            </w:r>
            <w:r w:rsidR="00394083">
              <w:rPr>
                <w:rFonts w:asciiTheme="minorHAnsi" w:eastAsiaTheme="minorEastAsia" w:hAnsiTheme="minorHAnsi" w:cstheme="minorBidi"/>
                <w:sz w:val="18"/>
                <w:szCs w:val="18"/>
              </w:rPr>
              <w:t>6</w:t>
            </w:r>
            <w:r w:rsidRPr="142AD015">
              <w:rPr>
                <w:rFonts w:asciiTheme="minorHAnsi" w:eastAsiaTheme="minorEastAsia" w:hAnsiTheme="minorHAnsi" w:cstheme="minorBidi"/>
                <w:sz w:val="18"/>
                <w:szCs w:val="18"/>
              </w:rPr>
              <w:t xml:space="preserve"> do NZIS</w:t>
            </w:r>
          </w:p>
          <w:p w14:paraId="33F154D2" w14:textId="77777777" w:rsidR="00601876" w:rsidRPr="00D95A9D" w:rsidRDefault="4B1F096C">
            <w:pPr>
              <w:pStyle w:val="Odsekzoznamu"/>
              <w:numPr>
                <w:ilvl w:val="0"/>
                <w:numId w:val="89"/>
              </w:numPr>
              <w:ind w:left="72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V prípade potreby IS PZS umožní lekárovi vytlačiť záznam</w:t>
            </w:r>
          </w:p>
        </w:tc>
      </w:tr>
      <w:tr w:rsidR="00601876" w:rsidRPr="00D95A9D" w14:paraId="4513E8DB" w14:textId="77777777" w:rsidTr="1FF7BDDD">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EB99772" w14:textId="77777777" w:rsidR="00601876"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lastRenderedPageBreak/>
              <w:t>Alternatívny scenár</w:t>
            </w:r>
          </w:p>
        </w:tc>
        <w:tc>
          <w:tcPr>
            <w:tcW w:w="7904" w:type="dxa"/>
            <w:tcBorders>
              <w:top w:val="single" w:sz="4" w:space="0" w:color="auto"/>
              <w:left w:val="single" w:sz="4" w:space="0" w:color="auto"/>
              <w:bottom w:val="single" w:sz="4" w:space="0" w:color="auto"/>
              <w:right w:val="single" w:sz="4" w:space="0" w:color="auto"/>
            </w:tcBorders>
            <w:vAlign w:val="center"/>
          </w:tcPr>
          <w:p w14:paraId="20F3B726" w14:textId="77777777" w:rsidR="0025684E" w:rsidRPr="00D95A9D" w:rsidRDefault="4B1F096C">
            <w:pPr>
              <w:pStyle w:val="Odsekzoznamu"/>
              <w:numPr>
                <w:ilvl w:val="0"/>
                <w:numId w:val="4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Ošetrujúci lekár nevyplnil všetky povinné položky v rámci záznamu z vyšetrenia, kedy mu informačný systém vráti informáciu, ktorú položku je potrebné vyplniť</w:t>
            </w:r>
            <w:r w:rsidRPr="5A109AD4">
              <w:t>,</w:t>
            </w:r>
            <w:r w:rsidRPr="142AD015">
              <w:rPr>
                <w:rFonts w:asciiTheme="minorHAnsi" w:eastAsiaTheme="minorEastAsia" w:hAnsiTheme="minorHAnsi" w:cstheme="minorBidi"/>
                <w:sz w:val="18"/>
                <w:szCs w:val="18"/>
              </w:rPr>
              <w:t xml:space="preserve"> aby bol záznam korektne uzavretý alebo odoslaný do NZIS</w:t>
            </w:r>
          </w:p>
          <w:p w14:paraId="40C5F243" w14:textId="77777777" w:rsidR="0025684E" w:rsidRPr="00D95A9D" w:rsidRDefault="4B1F096C" w:rsidP="5A109AD4">
            <w:pPr>
              <w:pStyle w:val="Odsekzoznamu"/>
              <w:numPr>
                <w:ilvl w:val="0"/>
                <w:numId w:val="47"/>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neumožnilo odoslať záznam z dôvodu problému s identitou pacienta, pre ktorý je záznam zasielaný: </w:t>
            </w:r>
          </w:p>
          <w:p w14:paraId="04EBDCCB" w14:textId="77777777" w:rsidR="0025684E" w:rsidRPr="00D95A9D" w:rsidRDefault="4B1F096C" w:rsidP="5A109AD4">
            <w:pPr>
              <w:pStyle w:val="Odsekzoznamu"/>
              <w:numPr>
                <w:ilvl w:val="1"/>
                <w:numId w:val="47"/>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 E900001 – Záznam pre ktorého bol záznam vytvorený na nenachádza v NZIS (špecifická situácia v prípade, že pacientovi už nie je poberateľom zdravotného poistenia, hoci IS PZS k nemu eviduje JRÚZ ID) </w:t>
            </w:r>
          </w:p>
          <w:p w14:paraId="6782132A" w14:textId="77777777" w:rsidR="00BE2498" w:rsidRPr="00D95A9D" w:rsidRDefault="4B1F096C">
            <w:pPr>
              <w:pStyle w:val="Odsekzoznamu"/>
              <w:numPr>
                <w:ilvl w:val="1"/>
                <w:numId w:val="4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E300022 – Nie je možné zapísať záznam z dôvodu, že pre daného pacienta je evidovaný dátum úmrtia a zdravotná dokumentácia je uzavretá.</w:t>
            </w:r>
          </w:p>
          <w:p w14:paraId="04260DAD" w14:textId="77777777" w:rsidR="0025684E" w:rsidRPr="00D95A9D" w:rsidRDefault="4B1F096C" w:rsidP="20DCE3CA">
            <w:pPr>
              <w:pStyle w:val="Odsekzoznamu"/>
              <w:numPr>
                <w:ilvl w:val="0"/>
                <w:numId w:val="47"/>
              </w:numPr>
              <w:rPr>
                <w:rFonts w:asciiTheme="minorHAnsi" w:eastAsiaTheme="minorEastAsia" w:hAnsiTheme="minorHAnsi" w:cstheme="minorBidi"/>
                <w:i/>
                <w:iCs/>
                <w:sz w:val="18"/>
                <w:szCs w:val="18"/>
              </w:rPr>
            </w:pPr>
            <w:r w:rsidRPr="20DCE3CA">
              <w:rPr>
                <w:rFonts w:asciiTheme="minorHAnsi" w:eastAsiaTheme="minorEastAsia" w:hAnsiTheme="minorHAnsi" w:cstheme="minorBidi"/>
                <w:sz w:val="18"/>
                <w:szCs w:val="18"/>
              </w:rPr>
              <w:t xml:space="preserve">Ošetrujúcemu lekárovi neumožnilo odoslať záznam z dôvodu chyby na strane IS PZS ( chyby na strane IS PZS - E000002, E100055, E100012, E900011, E100002, E100029, E000001)  </w:t>
            </w:r>
          </w:p>
          <w:p w14:paraId="2DF006F3" w14:textId="0E2A8F1B" w:rsidR="1F03D09F" w:rsidRDefault="1F03D09F" w:rsidP="20DCE3CA">
            <w:pPr>
              <w:pStyle w:val="Odsekzoznamu"/>
              <w:numPr>
                <w:ilvl w:val="0"/>
                <w:numId w:val="47"/>
              </w:numPr>
              <w:rPr>
                <w:rFonts w:asciiTheme="minorHAnsi" w:eastAsiaTheme="minorEastAsia" w:hAnsiTheme="minorHAnsi" w:cstheme="minorBidi"/>
                <w:sz w:val="18"/>
                <w:szCs w:val="18"/>
              </w:rPr>
            </w:pPr>
            <w:r w:rsidRPr="1FF7BDDD">
              <w:rPr>
                <w:rFonts w:asciiTheme="minorHAnsi" w:eastAsiaTheme="minorEastAsia" w:hAnsiTheme="minorHAnsi" w:cstheme="minorBidi"/>
                <w:sz w:val="18"/>
                <w:szCs w:val="18"/>
              </w:rPr>
              <w:t>Ošetrujúcemu lekárovi neumožnilo odoslať záznam z dôvodu chyby E200009</w:t>
            </w:r>
            <w:r w:rsidR="6C2AE44F" w:rsidRPr="1FF7BDDD">
              <w:rPr>
                <w:rFonts w:asciiTheme="minorHAnsi" w:eastAsiaTheme="minorEastAsia" w:hAnsiTheme="minorHAnsi" w:cstheme="minorBidi"/>
                <w:sz w:val="18"/>
                <w:szCs w:val="18"/>
              </w:rPr>
              <w:t xml:space="preserve"> - Vzťah aktora (ZPr) a kontextu (OU PZS) nie je podľa JRÚZ platný. </w:t>
            </w:r>
            <w:r w:rsidR="6FF9E9CB" w:rsidRPr="1FF7BDDD">
              <w:rPr>
                <w:rFonts w:asciiTheme="minorHAnsi" w:eastAsiaTheme="minorEastAsia" w:hAnsiTheme="minorHAnsi" w:cstheme="minorBidi"/>
                <w:sz w:val="18"/>
                <w:szCs w:val="18"/>
              </w:rPr>
              <w:t xml:space="preserve">Záznam nie je možné zapísať nakoľko nie je zaevidovaný pracovno-právny vzťah zdravotníckeho pracovníka s OÚ PZS.PZS </w:t>
            </w:r>
            <w:r w:rsidR="0D0DDE95" w:rsidRPr="1FF7BDDD">
              <w:rPr>
                <w:rFonts w:asciiTheme="minorHAnsi" w:eastAsiaTheme="minorEastAsia" w:hAnsiTheme="minorHAnsi" w:cstheme="minorBidi"/>
                <w:sz w:val="18"/>
                <w:szCs w:val="18"/>
              </w:rPr>
              <w:t xml:space="preserve">oznámi NCZI </w:t>
            </w:r>
            <w:r w:rsidR="282A8A60" w:rsidRPr="1FF7BDDD">
              <w:rPr>
                <w:rFonts w:asciiTheme="minorHAnsi" w:eastAsiaTheme="minorEastAsia" w:hAnsiTheme="minorHAnsi" w:cstheme="minorBidi"/>
                <w:sz w:val="18"/>
                <w:szCs w:val="18"/>
              </w:rPr>
              <w:t xml:space="preserve">pracovno-právny vzťah </w:t>
            </w:r>
            <w:r w:rsidR="6F07F799" w:rsidRPr="1FF7BDDD">
              <w:rPr>
                <w:rFonts w:asciiTheme="minorHAnsi" w:eastAsiaTheme="minorEastAsia" w:hAnsiTheme="minorHAnsi" w:cstheme="minorBidi"/>
                <w:sz w:val="18"/>
                <w:szCs w:val="18"/>
              </w:rPr>
              <w:t xml:space="preserve">pre lekára štandardným spôsobom prostredníctvom svojho konta. </w:t>
            </w:r>
          </w:p>
          <w:p w14:paraId="42E74A0A" w14:textId="77777777" w:rsidR="00504F06" w:rsidRPr="00D95A9D" w:rsidRDefault="4B1F096C">
            <w:pPr>
              <w:pStyle w:val="Odsekzoznamu"/>
              <w:numPr>
                <w:ilvl w:val="0"/>
                <w:numId w:val="4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Ošetrujúcemu lekárovi neumožnilo odoslať záznam z dôvodu chyby na strane NZIS </w:t>
            </w:r>
            <w:r w:rsidRPr="5A109AD4">
              <w:rPr>
                <w:rFonts w:asciiTheme="minorHAnsi" w:eastAsiaTheme="minorEastAsia" w:hAnsiTheme="minorHAnsi" w:cstheme="minorBidi"/>
                <w:i/>
                <w:iCs/>
                <w:sz w:val="18"/>
                <w:szCs w:val="18"/>
              </w:rPr>
              <w:t>„Záznam nebolo možné do NZIS odoslať, nezabudnite vytlačiť záznam z vyšetrenia pacientovi“</w:t>
            </w:r>
            <w:r w:rsidRPr="142AD015">
              <w:rPr>
                <w:rFonts w:asciiTheme="minorHAnsi" w:eastAsiaTheme="minorEastAsia" w:hAnsiTheme="minorHAnsi" w:cstheme="minorBidi"/>
                <w:sz w:val="18"/>
                <w:szCs w:val="18"/>
              </w:rPr>
              <w:t> (chyby na strane NZIS - rozsah špecifikovaný v x070 – Volanie služieb)</w:t>
            </w:r>
          </w:p>
          <w:p w14:paraId="3E103135" w14:textId="77777777" w:rsidR="00BE4AE9" w:rsidRPr="00D95A9D" w:rsidRDefault="4B1F096C">
            <w:pPr>
              <w:pStyle w:val="Odsekzoznamu"/>
              <w:numPr>
                <w:ilvl w:val="0"/>
                <w:numId w:val="4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Ošetrujúcemu lekárovi neumožnilo zapísať záznam z vyšetrenia nakoľko prihlásený užívateľ nie je prihlásený pod správny OÚ PZS - E100053 - Nie je možné aktualizovať záznam, nakoľko pôvodný záznam bol vytvorený v inom odbornom útvare ako ste prihlásený.</w:t>
            </w:r>
          </w:p>
          <w:p w14:paraId="0E3C945A" w14:textId="77777777" w:rsidR="00BE4AE9" w:rsidRPr="00D95A9D" w:rsidRDefault="4B1F096C">
            <w:pPr>
              <w:pStyle w:val="Odsekzoznamu"/>
              <w:numPr>
                <w:ilvl w:val="0"/>
                <w:numId w:val="4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Ošetrujúcemu lekárovi neumožnilo zapísať záznam z vyšetrenia nakoľko zapísal predpokladaný dátum pôrodu na pohlavie „muž“ - E300032 - Predpokladaný dátum pôrodu nie je možné zapísať na pohlavie "muž". Skontrolujte totožnosť pacienta pre ktorého je záznam vytváraný.</w:t>
            </w:r>
          </w:p>
        </w:tc>
      </w:tr>
    </w:tbl>
    <w:p w14:paraId="27D90130" w14:textId="77777777" w:rsidR="002C2B27" w:rsidRPr="000918AA" w:rsidRDefault="6DE4F7B8" w:rsidP="00B50180">
      <w:pPr>
        <w:pStyle w:val="Nadpis3"/>
      </w:pPr>
      <w:bookmarkStart w:id="117" w:name="_Zapísanie_záznamu_z_1"/>
      <w:bookmarkStart w:id="118" w:name="_Zapísanie_záznamu_z_2"/>
      <w:bookmarkStart w:id="119" w:name="_eV_01_03_–_Zapísanie"/>
      <w:bookmarkStart w:id="120" w:name="_Toc56171952"/>
      <w:bookmarkEnd w:id="117"/>
      <w:bookmarkEnd w:id="118"/>
      <w:bookmarkEnd w:id="119"/>
      <w:r>
        <w:t>eV_01_03 – Zapísanie záznamu z odborného vyšetrenia s vytvorením odporúčania na vyšetrenie</w:t>
      </w:r>
      <w:bookmarkEnd w:id="120"/>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6A5E37" w:rsidRPr="00D95A9D" w14:paraId="5F7D51E6"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4B0F49EE" w14:textId="77777777" w:rsidR="006A5E37"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249411D8" w14:textId="792B5DD7" w:rsidR="006A5E37" w:rsidRPr="00D95A9D" w:rsidRDefault="4B1F096C" w:rsidP="000E2893">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Zapísanie záznamu z  vyšetrenia s vytvorením odporúčania na vyšetrenie</w:t>
            </w:r>
          </w:p>
        </w:tc>
      </w:tr>
      <w:tr w:rsidR="006A5E37" w:rsidRPr="00D95A9D" w14:paraId="5FB51ED8"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65BBDADD" w14:textId="77777777" w:rsidR="006A5E37"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72C84937" w14:textId="77777777" w:rsidR="006A5E37"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Scenár je určený pre PZS:</w:t>
            </w:r>
          </w:p>
          <w:p w14:paraId="08ADC9A1" w14:textId="77777777" w:rsidR="006A5E37" w:rsidRPr="00D95A9D" w:rsidRDefault="6DE4F7B8" w:rsidP="6DE4F7B8">
            <w:pPr>
              <w:pStyle w:val="Bezriadkovania"/>
              <w:numPr>
                <w:ilvl w:val="0"/>
                <w:numId w:val="71"/>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všeobecnej ZS s ktorou má osoba/poskytovateľ ZS uzatvorenú dohodu o poskytovaní ZS - všeobecný lekár pre dospelých, pre deti a dorast (ďalej všeobecný lekár), zastupujúci všeobecný lekár. Všeobecný lekár je definovaný v súlade so zákonom 576/2004 Z.z., §7, ods. (1), písm. a), bod 1.  </w:t>
            </w:r>
          </w:p>
          <w:p w14:paraId="0E1CE8B4" w14:textId="77777777" w:rsidR="006A5E37" w:rsidRPr="00D95A9D" w:rsidRDefault="4B1F096C" w:rsidP="4B1F096C">
            <w:pPr>
              <w:pStyle w:val="Bezriadkovania"/>
              <w:ind w:left="720"/>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Všeobecný lekár počas neprítomnosti iného všeobecného lekára, môže ošetriť pacienta s ktorým nemá uzatvorenú dohodu o poskytovaní ZS. Počas ošetrenia je považovaný za ošetrujúceho lekára špecialistu.</w:t>
            </w:r>
          </w:p>
          <w:p w14:paraId="0617F23F" w14:textId="77777777" w:rsidR="006A5E37" w:rsidRPr="00D95A9D" w:rsidRDefault="6DE4F7B8" w:rsidP="6DE4F7B8">
            <w:pPr>
              <w:pStyle w:val="Bezriadkovania"/>
              <w:numPr>
                <w:ilvl w:val="0"/>
                <w:numId w:val="71"/>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ošetrujúceho lekára špecialistu na zapísanie výsledku z ambulantného vyšetrenia. Lekár špecialista v súlade so zákonom 576/2004 Z.z., §7, ods. (1), písm. a), bod 2, 3 (gynekológ, zubný lekár, iný špecialista) a bod 4 (čiastočne pre ZZS). Špecializovaná ambulantná zdravotná starostlivosť, okrem legislatívnych výnimiek, sa realizuje na základe odporúčania všeobecného lekára.</w:t>
            </w:r>
          </w:p>
        </w:tc>
      </w:tr>
      <w:tr w:rsidR="006A5E37" w:rsidRPr="00D95A9D" w14:paraId="7853214E"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26D3B01" w14:textId="77777777" w:rsidR="006A5E37"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737D7CD6" w14:textId="77777777" w:rsidR="006A5E37"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302B1807" w14:textId="77777777" w:rsidR="006A5E37"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004588CF" w14:textId="77777777" w:rsidR="006A5E37"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lastRenderedPageBreak/>
              <w:t>Vykonané vyšetrenie pacienta</w:t>
            </w:r>
          </w:p>
          <w:p w14:paraId="069E0C86" w14:textId="77777777" w:rsidR="001C613D"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Požiadavka na odporúčanie na vyšetrenie</w:t>
            </w:r>
          </w:p>
        </w:tc>
      </w:tr>
      <w:tr w:rsidR="006A5E37" w:rsidRPr="00D95A9D" w14:paraId="73D6A1A4"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831B77E" w14:textId="77777777" w:rsidR="006A5E37"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lastRenderedPageBreak/>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16591DBD" w14:textId="4424B679" w:rsidR="006A5E37" w:rsidRPr="00D95A9D" w:rsidRDefault="00DB2889" w:rsidP="4B1F096C">
            <w:pPr>
              <w:pStyle w:val="Bezriadkovania"/>
              <w:numPr>
                <w:ilvl w:val="0"/>
                <w:numId w:val="47"/>
              </w:numPr>
              <w:spacing w:after="0"/>
              <w:rPr>
                <w:rFonts w:asciiTheme="minorHAnsi" w:eastAsiaTheme="minorEastAsia" w:hAnsiTheme="minorHAnsi" w:cstheme="minorBidi"/>
                <w:color w:val="auto"/>
                <w:sz w:val="18"/>
                <w:szCs w:val="18"/>
                <w:lang w:val="sk-SK"/>
              </w:rPr>
            </w:pPr>
            <w:hyperlink w:anchor="_A1_–_Zápis" w:history="1">
              <w:r w:rsidR="00DB77B9" w:rsidRPr="00D95A9D">
                <w:rPr>
                  <w:rStyle w:val="Hypertextovprepojenie"/>
                  <w:rFonts w:asciiTheme="minorHAnsi" w:eastAsiaTheme="minorEastAsia" w:hAnsiTheme="minorHAnsi" w:cstheme="minorBidi"/>
                  <w:sz w:val="18"/>
                  <w:szCs w:val="18"/>
                  <w:lang w:val="sk-SK"/>
                </w:rPr>
                <w:t>A1: Zápis záznam</w:t>
              </w:r>
              <w:r w:rsidR="00DB77B9">
                <w:rPr>
                  <w:rStyle w:val="Hypertextovprepojenie"/>
                  <w:rFonts w:asciiTheme="minorHAnsi" w:eastAsiaTheme="minorEastAsia" w:hAnsiTheme="minorHAnsi" w:cstheme="minorBidi"/>
                  <w:sz w:val="18"/>
                  <w:szCs w:val="18"/>
                  <w:lang w:val="sk-SK"/>
                </w:rPr>
                <w:t>u</w:t>
              </w:r>
              <w:r w:rsidR="00DB77B9" w:rsidRPr="00D95A9D">
                <w:rPr>
                  <w:rStyle w:val="Hypertextovprepojenie"/>
                  <w:rFonts w:asciiTheme="minorHAnsi" w:eastAsiaTheme="minorEastAsia" w:hAnsiTheme="minorHAnsi" w:cstheme="minorBidi"/>
                  <w:sz w:val="18"/>
                  <w:szCs w:val="18"/>
                  <w:lang w:val="sk-SK"/>
                </w:rPr>
                <w:t xml:space="preserve"> z vyšetrenia a odporúčania na vyšetrenie </w:t>
              </w:r>
            </w:hyperlink>
          </w:p>
        </w:tc>
      </w:tr>
      <w:tr w:rsidR="006A5E37" w:rsidRPr="00D95A9D" w14:paraId="176C754F"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C040372" w14:textId="77777777" w:rsidR="006A5E37"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1104F16D" w14:textId="46F06387" w:rsidR="006A5E37" w:rsidRPr="00D95A9D" w:rsidRDefault="00DB2889" w:rsidP="4B1F096C">
            <w:pPr>
              <w:pStyle w:val="Bezriadkovania"/>
              <w:numPr>
                <w:ilvl w:val="0"/>
                <w:numId w:val="47"/>
              </w:numPr>
              <w:spacing w:after="0"/>
              <w:rPr>
                <w:rFonts w:asciiTheme="minorHAnsi" w:eastAsiaTheme="minorEastAsia" w:hAnsiTheme="minorHAnsi" w:cstheme="minorBidi"/>
                <w:color w:val="auto"/>
                <w:sz w:val="18"/>
                <w:szCs w:val="18"/>
                <w:lang w:val="sk-SK"/>
              </w:rPr>
            </w:pPr>
            <w:hyperlink w:anchor="_Záznam_z_odborného" w:history="1">
              <w:r w:rsidR="4B1F096C" w:rsidRPr="00D95A9D">
                <w:rPr>
                  <w:rStyle w:val="Hypertextovprepojenie"/>
                  <w:rFonts w:asciiTheme="minorHAnsi" w:eastAsiaTheme="minorEastAsia" w:hAnsiTheme="minorHAnsi" w:cstheme="minorBidi"/>
                  <w:sz w:val="18"/>
                  <w:szCs w:val="18"/>
                  <w:lang w:val="sk-SK"/>
                </w:rPr>
                <w:t>CEN-EN13606-ENTRY.Zaznam_o_vysetreni-Zaznam_o_odbornom_vysetreni.v</w:t>
              </w:r>
            </w:hyperlink>
            <w:r w:rsidR="00AD16C4">
              <w:rPr>
                <w:rStyle w:val="Hypertextovprepojenie"/>
                <w:rFonts w:asciiTheme="minorHAnsi" w:eastAsiaTheme="minorEastAsia" w:hAnsiTheme="minorHAnsi" w:cstheme="minorBidi"/>
                <w:sz w:val="18"/>
                <w:szCs w:val="18"/>
                <w:lang w:val="sk-SK"/>
              </w:rPr>
              <w:t>6</w:t>
            </w:r>
          </w:p>
          <w:p w14:paraId="05AEA13E" w14:textId="0F2703DE" w:rsidR="002C6D28" w:rsidRPr="00D95A9D" w:rsidRDefault="00DB2889" w:rsidP="4B1F096C">
            <w:pPr>
              <w:pStyle w:val="Bezriadkovania"/>
              <w:numPr>
                <w:ilvl w:val="0"/>
                <w:numId w:val="47"/>
              </w:numPr>
              <w:spacing w:after="0"/>
              <w:rPr>
                <w:rFonts w:asciiTheme="minorHAnsi" w:eastAsiaTheme="minorEastAsia" w:hAnsiTheme="minorHAnsi" w:cstheme="minorBidi"/>
                <w:color w:val="auto"/>
                <w:sz w:val="18"/>
                <w:szCs w:val="18"/>
                <w:lang w:val="sk-SK"/>
              </w:rPr>
            </w:pPr>
            <w:hyperlink w:anchor="_Odporúčanie_na_vyšetrenie" w:history="1">
              <w:r w:rsidR="4B1F096C" w:rsidRPr="00D95A9D">
                <w:rPr>
                  <w:rStyle w:val="Hypertextovprepojenie"/>
                  <w:rFonts w:asciiTheme="minorHAnsi" w:eastAsiaTheme="minorEastAsia" w:hAnsiTheme="minorHAnsi" w:cstheme="minorBidi"/>
                  <w:sz w:val="18"/>
                  <w:szCs w:val="18"/>
                  <w:lang w:val="sk-SK"/>
                </w:rPr>
                <w:t>CEN-EN13606-CLUSTER.Odporucanie_na_vysetrenie.v</w:t>
              </w:r>
            </w:hyperlink>
            <w:r w:rsidR="002C7FD9">
              <w:rPr>
                <w:rStyle w:val="Hypertextovprepojenie"/>
                <w:rFonts w:asciiTheme="minorHAnsi" w:eastAsiaTheme="minorEastAsia" w:hAnsiTheme="minorHAnsi" w:cstheme="minorBidi"/>
                <w:sz w:val="18"/>
                <w:szCs w:val="18"/>
                <w:lang w:val="sk-SK"/>
              </w:rPr>
              <w:t>2</w:t>
            </w:r>
          </w:p>
        </w:tc>
      </w:tr>
      <w:tr w:rsidR="006A5E37" w:rsidRPr="00D95A9D" w14:paraId="71BBD330"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36DD0A80" w14:textId="77777777" w:rsidR="006A5E37"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58E8B02F" w14:textId="66CC1C9C" w:rsidR="006A5E37" w:rsidRPr="00D95A9D" w:rsidRDefault="00DB2889" w:rsidP="4B1F096C">
            <w:pPr>
              <w:pStyle w:val="Bezriadkovania"/>
              <w:numPr>
                <w:ilvl w:val="0"/>
                <w:numId w:val="47"/>
              </w:numPr>
              <w:spacing w:after="0"/>
              <w:rPr>
                <w:rFonts w:asciiTheme="minorHAnsi" w:eastAsiaTheme="minorEastAsia" w:hAnsiTheme="minorHAnsi" w:cstheme="minorBidi"/>
                <w:color w:val="auto"/>
                <w:sz w:val="18"/>
                <w:szCs w:val="18"/>
                <w:lang w:val="sk-SK"/>
              </w:rPr>
            </w:pPr>
            <w:hyperlink w:anchor="_ZapisZaznamOVysetreni_v4" w:history="1">
              <w:r w:rsidR="4B1F096C" w:rsidRPr="00D95A9D">
                <w:rPr>
                  <w:rStyle w:val="Hypertextovprepojenie"/>
                  <w:rFonts w:asciiTheme="minorHAnsi" w:eastAsiaTheme="minorEastAsia" w:hAnsiTheme="minorHAnsi" w:cstheme="minorBidi"/>
                  <w:sz w:val="18"/>
                  <w:szCs w:val="18"/>
                  <w:lang w:val="sk-SK"/>
                </w:rPr>
                <w:t>ZapisZaznamOVysetreni_v</w:t>
              </w:r>
            </w:hyperlink>
            <w:r w:rsidR="00B1230C">
              <w:rPr>
                <w:rStyle w:val="Hypertextovprepojenie"/>
                <w:rFonts w:asciiTheme="minorHAnsi" w:eastAsiaTheme="minorEastAsia" w:hAnsiTheme="minorHAnsi" w:cstheme="minorBidi"/>
                <w:sz w:val="18"/>
                <w:szCs w:val="18"/>
                <w:lang w:val="sk-SK"/>
              </w:rPr>
              <w:t>6</w:t>
            </w:r>
          </w:p>
        </w:tc>
      </w:tr>
      <w:tr w:rsidR="006A5E37" w:rsidRPr="00D95A9D" w14:paraId="656A5824"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DA1C9A7" w14:textId="77777777" w:rsidR="006A5E37"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52C1F730" w14:textId="77777777" w:rsidR="006A5E37" w:rsidRPr="00D95A9D" w:rsidRDefault="4B1F096C" w:rsidP="4B1F096C">
            <w:pPr>
              <w:pStyle w:val="Bezriadkovania"/>
              <w:numPr>
                <w:ilvl w:val="0"/>
                <w:numId w:val="47"/>
              </w:numPr>
              <w:spacing w:after="0"/>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Uložený záznam z odborného vyšetrenia s vytvoreným odporúčaním na vyšetrenie</w:t>
            </w:r>
          </w:p>
          <w:p w14:paraId="7634DF60" w14:textId="77777777" w:rsidR="002C6D28" w:rsidRPr="00D95A9D" w:rsidRDefault="4B1F096C" w:rsidP="4B1F096C">
            <w:pPr>
              <w:pStyle w:val="Bezriadkovania"/>
              <w:numPr>
                <w:ilvl w:val="0"/>
                <w:numId w:val="47"/>
              </w:numPr>
              <w:spacing w:after="0"/>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Vytvorené odporúčanie na vyšetrenie </w:t>
            </w:r>
          </w:p>
        </w:tc>
      </w:tr>
      <w:tr w:rsidR="006A5E37" w:rsidRPr="00D95A9D" w14:paraId="46B2ABCC"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3BC43711" w14:textId="77777777" w:rsidR="006A5E37"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718166C8" w14:textId="77777777" w:rsidR="002C6D28" w:rsidRPr="00D95A9D" w:rsidRDefault="4B1F096C" w:rsidP="00673403">
            <w:pPr>
              <w:pStyle w:val="Odsekzoznamu"/>
              <w:numPr>
                <w:ilvl w:val="0"/>
                <w:numId w:val="93"/>
              </w:numPr>
              <w:ind w:left="1068"/>
            </w:pPr>
            <w:r w:rsidRPr="142AD015">
              <w:rPr>
                <w:rFonts w:asciiTheme="minorHAnsi" w:eastAsiaTheme="minorEastAsia" w:hAnsiTheme="minorHAnsi" w:cstheme="minorBidi"/>
                <w:sz w:val="18"/>
                <w:szCs w:val="18"/>
              </w:rPr>
              <w:t>IS PZS poskytne možnosť vytvorenia odporúčania na vyšetrenia, kedy lekár vyberá možnosť vytvorenia vyšetrenia:</w:t>
            </w:r>
          </w:p>
          <w:p w14:paraId="0C50FE2C" w14:textId="77777777" w:rsidR="000F56E9" w:rsidRPr="00D95A9D" w:rsidRDefault="4B1F096C" w:rsidP="00673403">
            <w:pPr>
              <w:pStyle w:val="Odsekzoznamu"/>
              <w:numPr>
                <w:ilvl w:val="1"/>
                <w:numId w:val="93"/>
              </w:numPr>
              <w:ind w:left="1788"/>
            </w:pPr>
            <w:r w:rsidRPr="142AD015">
              <w:rPr>
                <w:rFonts w:asciiTheme="minorHAnsi" w:eastAsiaTheme="minorEastAsia" w:hAnsiTheme="minorHAnsi" w:cstheme="minorBidi"/>
                <w:sz w:val="18"/>
                <w:szCs w:val="18"/>
              </w:rPr>
              <w:t> </w:t>
            </w:r>
            <w:r w:rsidRPr="142AD015">
              <w:rPr>
                <w:rFonts w:asciiTheme="minorHAnsi" w:eastAsiaTheme="minorEastAsia" w:hAnsiTheme="minorHAnsi" w:cstheme="minorBidi"/>
                <w:sz w:val="18"/>
                <w:szCs w:val="18"/>
                <w:u w:val="single"/>
              </w:rPr>
              <w:t>Možnosť 1:</w:t>
            </w:r>
            <w:r w:rsidRPr="142AD015">
              <w:rPr>
                <w:rFonts w:asciiTheme="minorHAnsi" w:eastAsiaTheme="minorEastAsia" w:hAnsiTheme="minorHAnsi" w:cstheme="minorBidi"/>
                <w:sz w:val="18"/>
                <w:szCs w:val="18"/>
              </w:rPr>
              <w:t xml:space="preserve"> K existujúcemu záznamu z vyšetrenia pred odoslaním záznamu do NZIS (následok bod 13. eV_01_01 – Zapísanie záznamu z odborného vyšetrenia)</w:t>
            </w:r>
          </w:p>
          <w:p w14:paraId="1A3386AC" w14:textId="77777777" w:rsidR="0094053A" w:rsidRPr="00D95A9D" w:rsidRDefault="4B1F096C" w:rsidP="00673403">
            <w:pPr>
              <w:pStyle w:val="Odsekzoznamu"/>
              <w:numPr>
                <w:ilvl w:val="1"/>
                <w:numId w:val="93"/>
              </w:numPr>
              <w:ind w:left="1788"/>
            </w:pPr>
            <w:r w:rsidRPr="142AD015">
              <w:rPr>
                <w:rFonts w:asciiTheme="minorHAnsi" w:eastAsiaTheme="minorEastAsia" w:hAnsiTheme="minorHAnsi" w:cstheme="minorBidi"/>
                <w:sz w:val="18"/>
                <w:szCs w:val="18"/>
              </w:rPr>
              <w:t> </w:t>
            </w:r>
            <w:r w:rsidRPr="142AD015">
              <w:rPr>
                <w:rFonts w:asciiTheme="minorHAnsi" w:eastAsiaTheme="minorEastAsia" w:hAnsiTheme="minorHAnsi" w:cstheme="minorBidi"/>
                <w:sz w:val="18"/>
                <w:szCs w:val="18"/>
                <w:u w:val="single"/>
              </w:rPr>
              <w:t>Možnosť 2</w:t>
            </w:r>
            <w:r w:rsidRPr="142AD015">
              <w:rPr>
                <w:rFonts w:asciiTheme="minorHAnsi" w:eastAsiaTheme="minorEastAsia" w:hAnsiTheme="minorHAnsi" w:cstheme="minorBidi"/>
                <w:sz w:val="18"/>
                <w:szCs w:val="18"/>
              </w:rPr>
              <w:t xml:space="preserve">: Samostatne – len v rozsahu odporúčania na vyšetrenie bez potreby zaevidovania vyšetrenia </w:t>
            </w:r>
          </w:p>
          <w:p w14:paraId="45C24029" w14:textId="77777777" w:rsidR="0094053A" w:rsidRPr="00D95A9D" w:rsidRDefault="4B1F096C" w:rsidP="00673403">
            <w:pPr>
              <w:pStyle w:val="Odsekzoznamu"/>
              <w:numPr>
                <w:ilvl w:val="0"/>
                <w:numId w:val="93"/>
              </w:numPr>
              <w:ind w:left="1068"/>
            </w:pPr>
            <w:r w:rsidRPr="142AD015">
              <w:rPr>
                <w:rFonts w:asciiTheme="minorHAnsi" w:eastAsiaTheme="minorEastAsia" w:hAnsiTheme="minorHAnsi" w:cstheme="minorBidi"/>
                <w:sz w:val="18"/>
                <w:szCs w:val="18"/>
              </w:rPr>
              <w:t xml:space="preserve">Lekár vyplní povinné náležitosti odporúčania na vyšetrenie v rozsahu: </w:t>
            </w:r>
          </w:p>
          <w:p w14:paraId="48245044" w14:textId="77777777" w:rsidR="000F56E9" w:rsidRPr="00D95A9D" w:rsidRDefault="6DE4F7B8" w:rsidP="00673403">
            <w:pPr>
              <w:pStyle w:val="Odsekzoznamu"/>
              <w:numPr>
                <w:ilvl w:val="1"/>
                <w:numId w:val="93"/>
              </w:numPr>
              <w:ind w:left="1788"/>
            </w:pPr>
            <w:r w:rsidRPr="142AD015">
              <w:rPr>
                <w:rFonts w:asciiTheme="minorHAnsi" w:eastAsiaTheme="minorEastAsia" w:hAnsiTheme="minorHAnsi" w:cstheme="minorBidi"/>
                <w:sz w:val="18"/>
                <w:szCs w:val="18"/>
              </w:rPr>
              <w:t xml:space="preserve"> druh špecializovaného útvaru, kam je pacient zasielaný na vyšetrenie (napr. ústavná starostlivosť, ambulantná starostlivosť, SVaLZ) </w:t>
            </w:r>
          </w:p>
          <w:p w14:paraId="342825B5" w14:textId="77777777" w:rsidR="0094053A" w:rsidRPr="00D95A9D" w:rsidRDefault="4B1F096C" w:rsidP="00673403">
            <w:pPr>
              <w:pStyle w:val="Odsekzoznamu"/>
              <w:numPr>
                <w:ilvl w:val="1"/>
                <w:numId w:val="93"/>
              </w:numPr>
              <w:ind w:left="1788"/>
            </w:pPr>
            <w:r w:rsidRPr="142AD015">
              <w:rPr>
                <w:rFonts w:asciiTheme="minorHAnsi" w:eastAsiaTheme="minorEastAsia" w:hAnsiTheme="minorHAnsi" w:cstheme="minorBidi"/>
                <w:sz w:val="18"/>
                <w:szCs w:val="18"/>
              </w:rPr>
              <w:t xml:space="preserve"> odborné zameranie, kam je pacienta zasielaný (napr. chirurgia, ortopédia) </w:t>
            </w:r>
          </w:p>
          <w:p w14:paraId="033B64E7" w14:textId="77777777" w:rsidR="0094053A" w:rsidRPr="00D95A9D" w:rsidRDefault="4B1F096C" w:rsidP="00673403">
            <w:pPr>
              <w:pStyle w:val="Odsekzoznamu"/>
              <w:numPr>
                <w:ilvl w:val="1"/>
                <w:numId w:val="93"/>
              </w:numPr>
              <w:ind w:left="1788"/>
            </w:pPr>
            <w:r w:rsidRPr="142AD015">
              <w:rPr>
                <w:rFonts w:asciiTheme="minorHAnsi" w:eastAsiaTheme="minorEastAsia" w:hAnsiTheme="minorHAnsi" w:cstheme="minorBidi"/>
                <w:sz w:val="18"/>
                <w:szCs w:val="18"/>
              </w:rPr>
              <w:t xml:space="preserve"> diagnóza pacienta, s ktorou je pacient odosielaný na vyšetrenie (môže byť totožná s diagnostickým záverom v zázname z vyšetrenia, ak je vytváraný spolu so záznamom z vyšetrenia) </w:t>
            </w:r>
          </w:p>
          <w:p w14:paraId="189AA4B9" w14:textId="77777777" w:rsidR="0094053A" w:rsidRPr="00D95A9D" w:rsidRDefault="4B1F096C" w:rsidP="00673403">
            <w:pPr>
              <w:pStyle w:val="Odsekzoznamu"/>
              <w:numPr>
                <w:ilvl w:val="1"/>
                <w:numId w:val="93"/>
              </w:numPr>
              <w:ind w:left="1788"/>
            </w:pPr>
            <w:r w:rsidRPr="142AD015">
              <w:rPr>
                <w:rFonts w:asciiTheme="minorHAnsi" w:eastAsiaTheme="minorEastAsia" w:hAnsiTheme="minorHAnsi" w:cstheme="minorBidi"/>
                <w:sz w:val="18"/>
                <w:szCs w:val="18"/>
              </w:rPr>
              <w:t> urgentnosť odporúčania na vyšetrenia</w:t>
            </w:r>
          </w:p>
          <w:p w14:paraId="7FAE0687" w14:textId="77777777" w:rsidR="0094053A" w:rsidRPr="00D95A9D" w:rsidRDefault="4B1F096C" w:rsidP="00673403">
            <w:pPr>
              <w:pStyle w:val="Odsekzoznamu"/>
              <w:numPr>
                <w:ilvl w:val="1"/>
                <w:numId w:val="93"/>
              </w:numPr>
              <w:ind w:left="1788"/>
            </w:pPr>
            <w:r w:rsidRPr="142AD015">
              <w:rPr>
                <w:rFonts w:asciiTheme="minorHAnsi" w:eastAsiaTheme="minorEastAsia" w:hAnsiTheme="minorHAnsi" w:cstheme="minorBidi"/>
                <w:sz w:val="18"/>
                <w:szCs w:val="18"/>
              </w:rPr>
              <w:t xml:space="preserve"> ak je potrebné, informáciu pre pacienta (čo musí pacient splniť pred vyšetrením) </w:t>
            </w:r>
          </w:p>
          <w:p w14:paraId="523D5829" w14:textId="77777777" w:rsidR="0094053A" w:rsidRPr="00D95A9D" w:rsidRDefault="4B1F096C" w:rsidP="00673403">
            <w:pPr>
              <w:pStyle w:val="Odsekzoznamu"/>
              <w:numPr>
                <w:ilvl w:val="1"/>
                <w:numId w:val="93"/>
              </w:numPr>
              <w:ind w:left="1788"/>
            </w:pPr>
            <w:r w:rsidRPr="142AD015">
              <w:rPr>
                <w:rFonts w:asciiTheme="minorHAnsi" w:eastAsiaTheme="minorEastAsia" w:hAnsiTheme="minorHAnsi" w:cstheme="minorBidi"/>
                <w:sz w:val="18"/>
                <w:szCs w:val="18"/>
              </w:rPr>
              <w:t xml:space="preserve"> požadované vyšetrenie - informácia pre lekára, aké vyšetrenie je potrebné vykonať (v prípade použitia extraktu je možné doplniť používané v praxi: </w:t>
            </w:r>
            <w:r w:rsidRPr="5A109AD4">
              <w:rPr>
                <w:rFonts w:asciiTheme="minorHAnsi" w:eastAsiaTheme="minorEastAsia" w:hAnsiTheme="minorHAnsi" w:cstheme="minorBidi"/>
                <w:i/>
                <w:iCs/>
                <w:sz w:val="18"/>
                <w:szCs w:val="18"/>
              </w:rPr>
              <w:t>„prosím o odborné vyšetrenie“</w:t>
            </w:r>
            <w:r w:rsidRPr="142AD015">
              <w:rPr>
                <w:rFonts w:asciiTheme="minorHAnsi" w:eastAsiaTheme="minorEastAsia" w:hAnsiTheme="minorHAnsi" w:cstheme="minorBidi"/>
                <w:sz w:val="18"/>
                <w:szCs w:val="18"/>
              </w:rPr>
              <w:t xml:space="preserve">) </w:t>
            </w:r>
          </w:p>
          <w:p w14:paraId="166C051F" w14:textId="77777777" w:rsidR="0094053A" w:rsidRPr="00D95A9D" w:rsidRDefault="4B1F096C" w:rsidP="00673403">
            <w:pPr>
              <w:pStyle w:val="Odsekzoznamu"/>
              <w:numPr>
                <w:ilvl w:val="1"/>
                <w:numId w:val="93"/>
              </w:numPr>
              <w:ind w:left="1788"/>
            </w:pPr>
            <w:r w:rsidRPr="142AD015">
              <w:rPr>
                <w:rFonts w:asciiTheme="minorHAnsi" w:eastAsiaTheme="minorEastAsia" w:hAnsiTheme="minorHAnsi" w:cstheme="minorBidi"/>
                <w:sz w:val="18"/>
                <w:szCs w:val="18"/>
              </w:rPr>
              <w:t> ak je potrebné extrakt, do ktorého priloží ostatné dôležité záznamy pacienta, ktoré sú nevyhnutné pre vyšetrenie:</w:t>
            </w:r>
          </w:p>
          <w:p w14:paraId="490D4323" w14:textId="77777777" w:rsidR="0094053A" w:rsidRPr="00D95A9D" w:rsidRDefault="4B1F096C">
            <w:pPr>
              <w:pStyle w:val="Odsekzoznamu"/>
              <w:numPr>
                <w:ilvl w:val="2"/>
                <w:numId w:val="96"/>
              </w:numPr>
              <w:ind w:left="2557" w:hanging="217"/>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Odborné vyšetrenie</w:t>
            </w:r>
          </w:p>
          <w:p w14:paraId="1CD57D7E" w14:textId="77777777" w:rsidR="0094053A" w:rsidRPr="00D95A9D" w:rsidRDefault="4B1F096C">
            <w:pPr>
              <w:pStyle w:val="Odsekzoznamu"/>
              <w:numPr>
                <w:ilvl w:val="2"/>
                <w:numId w:val="96"/>
              </w:numPr>
              <w:ind w:left="2557" w:hanging="217"/>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Zobrazovacie vyšetrenie</w:t>
            </w:r>
          </w:p>
          <w:p w14:paraId="453C1434" w14:textId="77777777" w:rsidR="0094053A" w:rsidRPr="00D95A9D" w:rsidRDefault="4B1F096C">
            <w:pPr>
              <w:pStyle w:val="Odsekzoznamu"/>
              <w:numPr>
                <w:ilvl w:val="2"/>
                <w:numId w:val="96"/>
              </w:numPr>
              <w:ind w:left="2557" w:hanging="217"/>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Prepúšťaciu správu </w:t>
            </w:r>
          </w:p>
          <w:p w14:paraId="2CDFE908" w14:textId="77777777" w:rsidR="0094053A" w:rsidRPr="00D95A9D" w:rsidRDefault="4B1F096C">
            <w:pPr>
              <w:pStyle w:val="Odsekzoznamu"/>
              <w:numPr>
                <w:ilvl w:val="2"/>
                <w:numId w:val="96"/>
              </w:numPr>
              <w:ind w:left="2557" w:hanging="217"/>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Laboratórne vyšetrenie</w:t>
            </w:r>
          </w:p>
          <w:p w14:paraId="24FB9F17" w14:textId="77777777" w:rsidR="0094053A" w:rsidRPr="00D95A9D" w:rsidRDefault="4B1F096C" w:rsidP="00673403">
            <w:pPr>
              <w:pStyle w:val="Odsekzoznamu"/>
              <w:numPr>
                <w:ilvl w:val="0"/>
                <w:numId w:val="93"/>
              </w:numPr>
              <w:ind w:left="1068"/>
            </w:pPr>
            <w:r w:rsidRPr="142AD015">
              <w:rPr>
                <w:rFonts w:asciiTheme="minorHAnsi" w:eastAsiaTheme="minorEastAsia" w:hAnsiTheme="minorHAnsi" w:cstheme="minorBidi"/>
                <w:sz w:val="18"/>
                <w:szCs w:val="18"/>
              </w:rPr>
              <w:t xml:space="preserve">Ak lekár vytvára žiadanku o zobrazovacie vyšetrenie vyplní aj potrebné náležitosti žiadanky: </w:t>
            </w:r>
          </w:p>
          <w:p w14:paraId="6412FE42" w14:textId="77777777" w:rsidR="0094053A" w:rsidRPr="00D95A9D" w:rsidRDefault="4B1F096C" w:rsidP="00673403">
            <w:pPr>
              <w:pStyle w:val="Odsekzoznamu"/>
              <w:numPr>
                <w:ilvl w:val="1"/>
                <w:numId w:val="93"/>
              </w:numPr>
              <w:ind w:left="1788"/>
            </w:pPr>
            <w:r w:rsidRPr="142AD015">
              <w:rPr>
                <w:rFonts w:asciiTheme="minorHAnsi" w:eastAsiaTheme="minorEastAsia" w:hAnsiTheme="minorHAnsi" w:cstheme="minorBidi"/>
                <w:sz w:val="18"/>
                <w:szCs w:val="18"/>
              </w:rPr>
              <w:t xml:space="preserve"> vyšetrovaný orgán </w:t>
            </w:r>
          </w:p>
          <w:p w14:paraId="47B12010" w14:textId="77777777" w:rsidR="0094053A" w:rsidRPr="00D95A9D" w:rsidRDefault="6DE4F7B8" w:rsidP="00673403">
            <w:pPr>
              <w:pStyle w:val="Odsekzoznamu"/>
              <w:numPr>
                <w:ilvl w:val="1"/>
                <w:numId w:val="93"/>
              </w:numPr>
              <w:ind w:left="1788"/>
            </w:pPr>
            <w:r w:rsidRPr="142AD015">
              <w:rPr>
                <w:rFonts w:asciiTheme="minorHAnsi" w:eastAsiaTheme="minorEastAsia" w:hAnsiTheme="minorHAnsi" w:cstheme="minorBidi"/>
                <w:sz w:val="18"/>
                <w:szCs w:val="18"/>
              </w:rPr>
              <w:t> modalita vyšetrenia (napr. MR, CT, Roentgen)</w:t>
            </w:r>
          </w:p>
          <w:p w14:paraId="7127E9D7" w14:textId="77777777" w:rsidR="0094053A" w:rsidRPr="00D95A9D" w:rsidRDefault="6DE4F7B8" w:rsidP="00673403">
            <w:pPr>
              <w:pStyle w:val="Odsekzoznamu"/>
              <w:numPr>
                <w:ilvl w:val="1"/>
                <w:numId w:val="93"/>
              </w:numPr>
              <w:ind w:left="1788"/>
            </w:pPr>
            <w:r w:rsidRPr="142AD015">
              <w:rPr>
                <w:rFonts w:asciiTheme="minorHAnsi" w:eastAsiaTheme="minorEastAsia" w:hAnsiTheme="minorHAnsi" w:cstheme="minorBidi"/>
                <w:sz w:val="18"/>
                <w:szCs w:val="18"/>
              </w:rPr>
              <w:t> potreba sedácie</w:t>
            </w:r>
          </w:p>
          <w:p w14:paraId="2342C9C1" w14:textId="77777777" w:rsidR="0094053A" w:rsidRPr="00D95A9D" w:rsidRDefault="4B1F096C" w:rsidP="00673403">
            <w:pPr>
              <w:pStyle w:val="Odsekzoznamu"/>
              <w:numPr>
                <w:ilvl w:val="1"/>
                <w:numId w:val="93"/>
              </w:numPr>
              <w:ind w:left="1788"/>
            </w:pPr>
            <w:r w:rsidRPr="142AD015">
              <w:rPr>
                <w:rFonts w:asciiTheme="minorHAnsi" w:eastAsiaTheme="minorEastAsia" w:hAnsiTheme="minorHAnsi" w:cstheme="minorBidi"/>
                <w:sz w:val="18"/>
                <w:szCs w:val="18"/>
              </w:rPr>
              <w:t> implantovaná zdravotná pomôcka ak žiadanka o zobrazovacie vyšetrenie je vytváraná spoločne so záznamom o odbornom vyšetrení</w:t>
            </w:r>
          </w:p>
          <w:p w14:paraId="5442B346" w14:textId="77777777" w:rsidR="00300F3C" w:rsidRPr="00D95A9D" w:rsidRDefault="4B1F096C" w:rsidP="00673403">
            <w:pPr>
              <w:pStyle w:val="Odsekzoznamu"/>
              <w:numPr>
                <w:ilvl w:val="0"/>
                <w:numId w:val="93"/>
              </w:numPr>
              <w:ind w:left="1068"/>
            </w:pPr>
            <w:r w:rsidRPr="142AD015">
              <w:rPr>
                <w:rFonts w:asciiTheme="minorHAnsi" w:eastAsiaTheme="minorEastAsia" w:hAnsiTheme="minorHAnsi" w:cstheme="minorBidi"/>
                <w:sz w:val="18"/>
                <w:szCs w:val="18"/>
              </w:rPr>
              <w:t>Ošetrujúci lekár potvrdí úplnosť vytvoreného odporúčania na vyšetrenie</w:t>
            </w:r>
          </w:p>
          <w:p w14:paraId="1DE46D2F" w14:textId="77777777" w:rsidR="00300F3C" w:rsidRPr="00D95A9D" w:rsidRDefault="4B1F096C">
            <w:pPr>
              <w:pStyle w:val="Odsekzoznamu"/>
              <w:numPr>
                <w:ilvl w:val="0"/>
                <w:numId w:val="93"/>
              </w:numPr>
              <w:ind w:left="106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vykoná kontrolu záznamu pred odoslaním do NZIS</w:t>
            </w:r>
          </w:p>
          <w:p w14:paraId="5F3D5500" w14:textId="77777777" w:rsidR="00300F3C" w:rsidRPr="00D95A9D" w:rsidRDefault="4B1F096C">
            <w:pPr>
              <w:pStyle w:val="Odsekzoznamu"/>
              <w:numPr>
                <w:ilvl w:val="1"/>
                <w:numId w:val="93"/>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Po ukončení záznamu lekárom IS PZS na aplikačnej úrovni skontroluje povinnosti vyplnených polí a až následne záznam posiela do NZIS </w:t>
            </w:r>
          </w:p>
          <w:p w14:paraId="4EF2D24A" w14:textId="77777777" w:rsidR="00300F3C" w:rsidRPr="00D95A9D" w:rsidRDefault="4B1F096C">
            <w:pPr>
              <w:pStyle w:val="Odsekzoznamu"/>
              <w:numPr>
                <w:ilvl w:val="0"/>
                <w:numId w:val="93"/>
              </w:numPr>
              <w:ind w:left="106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pokračuje v ukončení v záznamu vo eV_01_01 Zapísanie záznamu o vyšetrenie v bode 14., v prípade, že bolo vytvorené len odporúčanie na vyšetrenie na pozadí doplní:  </w:t>
            </w:r>
          </w:p>
          <w:p w14:paraId="547A534C" w14:textId="77777777" w:rsidR="00300F3C" w:rsidRPr="00D95A9D" w:rsidRDefault="4B1F096C" w:rsidP="00673403">
            <w:pPr>
              <w:pStyle w:val="Odsekzoznamu"/>
              <w:numPr>
                <w:ilvl w:val="1"/>
                <w:numId w:val="93"/>
              </w:numPr>
              <w:ind w:left="1788"/>
            </w:pPr>
            <w:r w:rsidRPr="142AD015">
              <w:rPr>
                <w:rFonts w:asciiTheme="minorHAnsi" w:eastAsiaTheme="minorEastAsia" w:hAnsiTheme="minorHAnsi" w:cstheme="minorBidi"/>
                <w:sz w:val="18"/>
                <w:szCs w:val="18"/>
              </w:rPr>
              <w:t> Príznak „Len výmenný lístok“ ak je odporúčanie na vyšetrenie vytvárané samostatne</w:t>
            </w:r>
          </w:p>
          <w:p w14:paraId="73DA7275" w14:textId="3F727905" w:rsidR="00981CCD" w:rsidRPr="00D95A9D" w:rsidRDefault="4B1F096C">
            <w:pPr>
              <w:pStyle w:val="Odsekzoznamu"/>
              <w:numPr>
                <w:ilvl w:val="0"/>
                <w:numId w:val="93"/>
              </w:numPr>
              <w:ind w:left="106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na pozadí odošle záznam o odbornom vyšetrení prostredníctvom služby ZapisZaznamOVysetreni_v</w:t>
            </w:r>
            <w:r w:rsidR="00206C23">
              <w:rPr>
                <w:rFonts w:asciiTheme="minorHAnsi" w:eastAsiaTheme="minorEastAsia" w:hAnsiTheme="minorHAnsi" w:cstheme="minorBidi"/>
                <w:sz w:val="18"/>
                <w:szCs w:val="18"/>
              </w:rPr>
              <w:t>6</w:t>
            </w:r>
            <w:r w:rsidRPr="142AD015">
              <w:rPr>
                <w:rFonts w:asciiTheme="minorHAnsi" w:eastAsiaTheme="minorEastAsia" w:hAnsiTheme="minorHAnsi" w:cstheme="minorBidi"/>
                <w:sz w:val="18"/>
                <w:szCs w:val="18"/>
              </w:rPr>
              <w:t xml:space="preserve"> do NZIS</w:t>
            </w:r>
          </w:p>
          <w:p w14:paraId="1E65E945" w14:textId="77777777" w:rsidR="00300F3C" w:rsidRPr="00D95A9D" w:rsidRDefault="4B1F096C" w:rsidP="00673403">
            <w:pPr>
              <w:pStyle w:val="Odsekzoznamu"/>
              <w:numPr>
                <w:ilvl w:val="0"/>
                <w:numId w:val="93"/>
              </w:numPr>
              <w:ind w:left="1068"/>
            </w:pPr>
            <w:r w:rsidRPr="142AD015">
              <w:rPr>
                <w:rFonts w:asciiTheme="minorHAnsi" w:eastAsiaTheme="minorEastAsia" w:hAnsiTheme="minorHAnsi" w:cstheme="minorBidi"/>
                <w:sz w:val="18"/>
                <w:szCs w:val="18"/>
              </w:rPr>
              <w:t>V prípade potreby IS PZS umožní lekárovi vytlačiť odporúčanie na vyšetrenie</w:t>
            </w:r>
          </w:p>
        </w:tc>
      </w:tr>
      <w:tr w:rsidR="006A5E37" w:rsidRPr="00D95A9D" w14:paraId="074757B9"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F757FA2" w14:textId="77777777" w:rsidR="006A5E37"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Alternatívne scenáre</w:t>
            </w:r>
          </w:p>
        </w:tc>
        <w:tc>
          <w:tcPr>
            <w:tcW w:w="7904" w:type="dxa"/>
            <w:tcBorders>
              <w:top w:val="single" w:sz="4" w:space="0" w:color="auto"/>
              <w:left w:val="single" w:sz="4" w:space="0" w:color="auto"/>
              <w:bottom w:val="single" w:sz="4" w:space="0" w:color="auto"/>
              <w:right w:val="single" w:sz="4" w:space="0" w:color="auto"/>
            </w:tcBorders>
            <w:vAlign w:val="center"/>
          </w:tcPr>
          <w:p w14:paraId="69AE517A" w14:textId="77777777" w:rsidR="00BE4AE9" w:rsidRPr="00D95A9D" w:rsidRDefault="4B1F096C">
            <w:pPr>
              <w:pStyle w:val="Odsekzoznamu"/>
              <w:numPr>
                <w:ilvl w:val="0"/>
                <w:numId w:val="48"/>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Ošetrujúci lekár nevyplnil všetky povinné položky v rámci záznamu z vyšetrenia, kedy mu informačný systém vráti informáciu, ktorú položku je potrebné vyplniť</w:t>
            </w:r>
            <w:r w:rsidRPr="5A109AD4">
              <w:t>,</w:t>
            </w:r>
            <w:r w:rsidRPr="142AD015">
              <w:rPr>
                <w:rFonts w:asciiTheme="minorHAnsi" w:eastAsiaTheme="minorEastAsia" w:hAnsiTheme="minorHAnsi" w:cstheme="minorBidi"/>
                <w:sz w:val="18"/>
                <w:szCs w:val="18"/>
              </w:rPr>
              <w:t xml:space="preserve"> aby bol záznam korektne uzavretý alebo odoslaný do NZIS</w:t>
            </w:r>
          </w:p>
          <w:p w14:paraId="5F78972D" w14:textId="77777777" w:rsidR="00BE4AE9" w:rsidRPr="00D95A9D" w:rsidRDefault="4B1F096C" w:rsidP="5A109AD4">
            <w:pPr>
              <w:pStyle w:val="Odsekzoznamu"/>
              <w:numPr>
                <w:ilvl w:val="0"/>
                <w:numId w:val="48"/>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neumožnilo odoslať záznam z dôvodu problému s identitou pacienta, pre ktorý je záznam zasielaný: </w:t>
            </w:r>
          </w:p>
          <w:p w14:paraId="304C7BBB" w14:textId="77777777" w:rsidR="00BE4AE9" w:rsidRPr="00D95A9D" w:rsidRDefault="4B1F096C" w:rsidP="5A109AD4">
            <w:pPr>
              <w:pStyle w:val="Odsekzoznamu"/>
              <w:numPr>
                <w:ilvl w:val="1"/>
                <w:numId w:val="48"/>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lastRenderedPageBreak/>
              <w:t xml:space="preserve"> E900001 – Záznam pre ktorého bol záznam vytvorený na nenachádza v NZIS (špecifická situácia v prípade, že pacientovi už nie je poberateľom zdravotného poistenia, hoci IS PZS k nemu eviduje JRÚZ ID) </w:t>
            </w:r>
          </w:p>
          <w:p w14:paraId="01337B5F" w14:textId="77777777" w:rsidR="00BE2498" w:rsidRPr="00D95A9D" w:rsidRDefault="4B1F096C">
            <w:pPr>
              <w:pStyle w:val="Odsekzoznamu"/>
              <w:numPr>
                <w:ilvl w:val="1"/>
                <w:numId w:val="48"/>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E300022 – Nie je možné zapísať záznam z dôvodu, že pre daného pacienta je evidovaný dátum úmrtia a zdravotná dokumentácia je uzavretá.</w:t>
            </w:r>
          </w:p>
          <w:p w14:paraId="2F109519" w14:textId="77777777" w:rsidR="00BE4AE9" w:rsidRPr="00D95A9D" w:rsidRDefault="4B1F096C" w:rsidP="5A109AD4">
            <w:pPr>
              <w:pStyle w:val="Odsekzoznamu"/>
              <w:numPr>
                <w:ilvl w:val="0"/>
                <w:numId w:val="48"/>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neumožnilo odoslať záznam z dôvodu chyby na strane IS PZS ( chyby na strane IS PZS - E000002, E100055, E100012, E900011, E100002, E100029, E000001)  </w:t>
            </w:r>
          </w:p>
          <w:p w14:paraId="2A34B2A8" w14:textId="77777777" w:rsidR="00BE4AE9" w:rsidRPr="00D95A9D" w:rsidRDefault="4B1F096C">
            <w:pPr>
              <w:pStyle w:val="Odsekzoznamu"/>
              <w:numPr>
                <w:ilvl w:val="0"/>
                <w:numId w:val="48"/>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Ošetrujúcemu lekárovi neumožnilo odoslať záznam z dôvodu chyby na strane NZIS </w:t>
            </w:r>
            <w:r w:rsidRPr="5A109AD4">
              <w:rPr>
                <w:rFonts w:asciiTheme="minorHAnsi" w:eastAsiaTheme="minorEastAsia" w:hAnsiTheme="minorHAnsi" w:cstheme="minorBidi"/>
                <w:i/>
                <w:iCs/>
                <w:sz w:val="18"/>
                <w:szCs w:val="18"/>
              </w:rPr>
              <w:t>„Záznam nebolo možné do NZIS odoslať, nezabudnite vytlačiť záznam z vyšetrenia pacientovi“</w:t>
            </w:r>
            <w:r w:rsidRPr="142AD015">
              <w:rPr>
                <w:rFonts w:asciiTheme="minorHAnsi" w:eastAsiaTheme="minorEastAsia" w:hAnsiTheme="minorHAnsi" w:cstheme="minorBidi"/>
                <w:sz w:val="18"/>
                <w:szCs w:val="18"/>
              </w:rPr>
              <w:t> (chyby na strane NZIS - rozsah špecifikovaný v x070 – Volanie služieb)</w:t>
            </w:r>
          </w:p>
          <w:p w14:paraId="42B69C74" w14:textId="77777777" w:rsidR="00BE4AE9" w:rsidRPr="00D95A9D" w:rsidRDefault="4B1F096C">
            <w:pPr>
              <w:pStyle w:val="Odsekzoznamu"/>
              <w:numPr>
                <w:ilvl w:val="0"/>
                <w:numId w:val="48"/>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Ošetrujúcemu lekárovi neumožnilo zapísať záznam z vyšetrenia nakoľko prihlásený užívateľ nie je prihlásený pod správny OÚ PZS - E100053 - Nie je možné aktualizovať záznam, nakoľko pôvodný záznam bol vytvorený v inom odbornom útvare ako ste prihlásený.</w:t>
            </w:r>
          </w:p>
          <w:p w14:paraId="729CDFEC" w14:textId="77777777" w:rsidR="006A5E37" w:rsidRPr="00D95A9D" w:rsidRDefault="4B1F096C" w:rsidP="000711D0">
            <w:pPr>
              <w:pStyle w:val="Odsekzoznamu"/>
              <w:numPr>
                <w:ilvl w:val="0"/>
                <w:numId w:val="48"/>
              </w:numPr>
              <w:spacing w:before="120"/>
              <w:jc w:val="both"/>
              <w:rPr>
                <w:rFonts w:asciiTheme="minorHAnsi" w:eastAsiaTheme="minorEastAsia" w:hAnsiTheme="minorHAnsi" w:cstheme="minorBidi"/>
                <w:sz w:val="18"/>
                <w:szCs w:val="18"/>
                <w:u w:val="single"/>
              </w:rPr>
            </w:pPr>
            <w:r w:rsidRPr="142AD015">
              <w:rPr>
                <w:rFonts w:asciiTheme="minorHAnsi" w:eastAsiaTheme="minorEastAsia" w:hAnsiTheme="minorHAnsi" w:cstheme="minorBidi"/>
                <w:sz w:val="18"/>
                <w:szCs w:val="18"/>
              </w:rPr>
              <w:t>Ošetrujúcemu lekárovi neumožnilo zapísať záznam z vyšetrenia nakoľko zapísal predpokladaný dátum pôrodu na pohlavie „muž“ - E300032 - Predpokladaný dátum pôrodu nie je možné zapísať na pohlavie "muž". Skontrolujte totožnosť pacienta pre ktorého je záznam vytváraný.</w:t>
            </w:r>
          </w:p>
        </w:tc>
      </w:tr>
    </w:tbl>
    <w:p w14:paraId="56FD18C4" w14:textId="77777777" w:rsidR="0088602D" w:rsidRPr="000918AA" w:rsidRDefault="6DE4F7B8" w:rsidP="00B50180">
      <w:pPr>
        <w:pStyle w:val="Nadpis3"/>
      </w:pPr>
      <w:bookmarkStart w:id="121" w:name="_Zapísanie_záznamu_z_3"/>
      <w:bookmarkStart w:id="122" w:name="_Zapísanie_záznamu_z_4"/>
      <w:bookmarkStart w:id="123" w:name="_eV_01_05_–_Zapísanie"/>
      <w:bookmarkStart w:id="124" w:name="_Toc56171953"/>
      <w:bookmarkEnd w:id="121"/>
      <w:bookmarkEnd w:id="122"/>
      <w:bookmarkEnd w:id="123"/>
      <w:r>
        <w:lastRenderedPageBreak/>
        <w:t>eV_01_05 – Zapísanie lekárskej prepúšťacej správy v nemocnici</w:t>
      </w:r>
      <w:bookmarkEnd w:id="124"/>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72"/>
        <w:gridCol w:w="7904"/>
      </w:tblGrid>
      <w:tr w:rsidR="0088602D" w:rsidRPr="00D95A9D" w14:paraId="30538840"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46ABF8C2" w14:textId="77777777" w:rsidR="0088602D"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 xml:space="preserve">Prípad použitia </w:t>
            </w:r>
          </w:p>
        </w:tc>
        <w:tc>
          <w:tcPr>
            <w:tcW w:w="7904" w:type="dxa"/>
            <w:tcBorders>
              <w:top w:val="single" w:sz="4" w:space="0" w:color="auto"/>
              <w:left w:val="single" w:sz="4" w:space="0" w:color="auto"/>
              <w:bottom w:val="single" w:sz="4" w:space="0" w:color="auto"/>
              <w:right w:val="single" w:sz="4" w:space="0" w:color="auto"/>
            </w:tcBorders>
            <w:vAlign w:val="center"/>
          </w:tcPr>
          <w:p w14:paraId="4E731759" w14:textId="77777777" w:rsidR="0088602D"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Zapísanie lekárskej prepúšťacej správy v nemocnici</w:t>
            </w:r>
          </w:p>
        </w:tc>
      </w:tr>
      <w:tr w:rsidR="0088602D" w:rsidRPr="00D95A9D" w14:paraId="512D1B8D"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0F9ECDB4" w14:textId="77777777" w:rsidR="0088602D"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5A462CAF" w14:textId="77777777" w:rsidR="0088602D" w:rsidRPr="00D95A9D" w:rsidRDefault="6DE4F7B8" w:rsidP="6DE4F7B8">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Slúži pre ošetrujúceho lekára na zapísanie výsledku z hospitalizačného vyšetrenia. Ošetrujúci lekár realizuje ošetrenie pacienta počas ústavnej ZS na základe odporúčania od iného ošetrujúceho lekára, v súlade so zákon 576/2004 Z.z., § 9, ods. (2), okrem výnimky v súvislosti s akútnym stavom pacienta. Ošetrujúci lekár ďalšie špecializované vyšetrenia pre pacienta žiada formou konzílií alebo formou žiadaniek.</w:t>
            </w:r>
          </w:p>
        </w:tc>
      </w:tr>
      <w:tr w:rsidR="0088602D" w:rsidRPr="00D95A9D" w14:paraId="502768FB"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A86D23B" w14:textId="77777777" w:rsidR="0088602D"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313BEB64" w14:textId="77777777" w:rsidR="0088602D"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62C21984" w14:textId="77777777" w:rsidR="0088602D"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4B59D404" w14:textId="77777777" w:rsidR="0088602D"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Pacient pred prepustením z ÚS</w:t>
            </w:r>
          </w:p>
        </w:tc>
      </w:tr>
      <w:tr w:rsidR="007F55A6" w:rsidRPr="00D95A9D" w14:paraId="1D065157"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2F3429F" w14:textId="77777777" w:rsidR="007F55A6"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Odkazy:</w:t>
            </w:r>
          </w:p>
        </w:tc>
        <w:tc>
          <w:tcPr>
            <w:tcW w:w="7904" w:type="dxa"/>
            <w:tcBorders>
              <w:top w:val="single" w:sz="4" w:space="0" w:color="auto"/>
              <w:left w:val="single" w:sz="4" w:space="0" w:color="auto"/>
              <w:bottom w:val="single" w:sz="4" w:space="0" w:color="auto"/>
              <w:right w:val="single" w:sz="4" w:space="0" w:color="auto"/>
            </w:tcBorders>
            <w:vAlign w:val="center"/>
          </w:tcPr>
          <w:p w14:paraId="194F94A6" w14:textId="491C64A4" w:rsidR="007F55A6" w:rsidRPr="00D95A9D" w:rsidRDefault="00DB2889" w:rsidP="4B1F096C">
            <w:pPr>
              <w:pStyle w:val="Bezriadkovania"/>
              <w:numPr>
                <w:ilvl w:val="0"/>
                <w:numId w:val="47"/>
              </w:numPr>
              <w:spacing w:after="0"/>
              <w:rPr>
                <w:rFonts w:asciiTheme="minorHAnsi" w:eastAsiaTheme="minorEastAsia" w:hAnsiTheme="minorHAnsi" w:cstheme="minorBidi"/>
                <w:color w:val="auto"/>
                <w:sz w:val="18"/>
                <w:szCs w:val="18"/>
                <w:lang w:val="sk-SK"/>
              </w:rPr>
            </w:pPr>
            <w:hyperlink w:anchor="_A1_–_Zápis" w:history="1">
              <w:r w:rsidR="00B0745E" w:rsidRPr="00D95A9D">
                <w:rPr>
                  <w:rStyle w:val="Hypertextovprepojenie"/>
                  <w:rFonts w:asciiTheme="minorHAnsi" w:eastAsiaTheme="minorEastAsia" w:hAnsiTheme="minorHAnsi" w:cstheme="minorBidi"/>
                  <w:sz w:val="18"/>
                  <w:szCs w:val="18"/>
                  <w:lang w:val="sk-SK"/>
                </w:rPr>
                <w:t>A1: Zápis záznam</w:t>
              </w:r>
              <w:r w:rsidR="00B0745E">
                <w:rPr>
                  <w:rStyle w:val="Hypertextovprepojenie"/>
                  <w:rFonts w:asciiTheme="minorHAnsi" w:eastAsiaTheme="minorEastAsia" w:hAnsiTheme="minorHAnsi" w:cstheme="minorBidi"/>
                  <w:sz w:val="18"/>
                  <w:szCs w:val="18"/>
                  <w:lang w:val="sk-SK"/>
                </w:rPr>
                <w:t>u</w:t>
              </w:r>
              <w:r w:rsidR="00B0745E" w:rsidRPr="00D95A9D">
                <w:rPr>
                  <w:rStyle w:val="Hypertextovprepojenie"/>
                  <w:rFonts w:asciiTheme="minorHAnsi" w:eastAsiaTheme="minorEastAsia" w:hAnsiTheme="minorHAnsi" w:cstheme="minorBidi"/>
                  <w:sz w:val="18"/>
                  <w:szCs w:val="18"/>
                  <w:lang w:val="sk-SK"/>
                </w:rPr>
                <w:t xml:space="preserve"> z vyšetrenia a odporúčania na vyšetrenie </w:t>
              </w:r>
            </w:hyperlink>
          </w:p>
        </w:tc>
      </w:tr>
      <w:tr w:rsidR="007F55A6" w:rsidRPr="00D95A9D" w14:paraId="7A164111"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66B3074" w14:textId="77777777" w:rsidR="007F55A6"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292E8E4F" w14:textId="25998152" w:rsidR="007F55A6" w:rsidRPr="00D95A9D" w:rsidRDefault="00DB2889" w:rsidP="4B1F096C">
            <w:pPr>
              <w:pStyle w:val="Bezriadkovania"/>
              <w:numPr>
                <w:ilvl w:val="0"/>
                <w:numId w:val="47"/>
              </w:numPr>
              <w:spacing w:after="0"/>
              <w:rPr>
                <w:rFonts w:asciiTheme="minorHAnsi" w:eastAsiaTheme="minorEastAsia" w:hAnsiTheme="minorHAnsi" w:cstheme="minorBidi"/>
                <w:color w:val="auto"/>
                <w:sz w:val="18"/>
                <w:szCs w:val="18"/>
                <w:lang w:val="sk-SK"/>
              </w:rPr>
            </w:pPr>
            <w:hyperlink w:anchor="_Prepúšťacia_správa" w:history="1">
              <w:r w:rsidR="4B1F096C" w:rsidRPr="00D95A9D">
                <w:rPr>
                  <w:rStyle w:val="Hypertextovprepojenie"/>
                  <w:rFonts w:asciiTheme="minorHAnsi" w:eastAsiaTheme="minorEastAsia" w:hAnsiTheme="minorHAnsi" w:cstheme="minorBidi"/>
                  <w:sz w:val="18"/>
                  <w:szCs w:val="18"/>
                  <w:lang w:val="sk-SK"/>
                </w:rPr>
                <w:t>CEN-EN13606-ENTRY.Zaznam_o_vysetreni-Lekárska_prepustacia_sprava.v</w:t>
              </w:r>
            </w:hyperlink>
            <w:r w:rsidR="00761E6D">
              <w:rPr>
                <w:rStyle w:val="Hypertextovprepojenie"/>
                <w:rFonts w:asciiTheme="minorHAnsi" w:eastAsiaTheme="minorEastAsia" w:hAnsiTheme="minorHAnsi" w:cstheme="minorBidi"/>
                <w:sz w:val="18"/>
                <w:szCs w:val="18"/>
                <w:lang w:val="sk-SK"/>
              </w:rPr>
              <w:t>5</w:t>
            </w:r>
          </w:p>
        </w:tc>
      </w:tr>
      <w:tr w:rsidR="007F55A6" w:rsidRPr="00D95A9D" w14:paraId="4AB66D5D"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2CB173F" w14:textId="77777777" w:rsidR="007F55A6"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04479F49" w14:textId="0D02EBBA" w:rsidR="007F55A6" w:rsidRPr="00D95A9D" w:rsidRDefault="00DB2889" w:rsidP="4B1F096C">
            <w:pPr>
              <w:pStyle w:val="Bezriadkovania"/>
              <w:numPr>
                <w:ilvl w:val="0"/>
                <w:numId w:val="47"/>
              </w:numPr>
              <w:spacing w:after="0"/>
              <w:rPr>
                <w:rFonts w:asciiTheme="minorHAnsi" w:eastAsiaTheme="minorEastAsia" w:hAnsiTheme="minorHAnsi" w:cstheme="minorBidi"/>
                <w:color w:val="auto"/>
                <w:sz w:val="18"/>
                <w:szCs w:val="18"/>
                <w:lang w:val="sk-SK"/>
              </w:rPr>
            </w:pPr>
            <w:hyperlink w:anchor="_ZapisZaznamOVysetreni_v4" w:history="1">
              <w:r w:rsidR="4B1F096C" w:rsidRPr="00D95A9D">
                <w:rPr>
                  <w:rStyle w:val="Hypertextovprepojenie"/>
                  <w:rFonts w:asciiTheme="minorHAnsi" w:eastAsiaTheme="minorEastAsia" w:hAnsiTheme="minorHAnsi" w:cstheme="minorBidi"/>
                  <w:sz w:val="18"/>
                  <w:szCs w:val="18"/>
                  <w:lang w:val="sk-SK"/>
                </w:rPr>
                <w:t>ZapisZaznamOVys</w:t>
              </w:r>
              <w:r w:rsidR="004E1004">
                <w:rPr>
                  <w:rStyle w:val="Hypertextovprepojenie"/>
                  <w:rFonts w:asciiTheme="minorHAnsi" w:eastAsiaTheme="minorEastAsia" w:hAnsiTheme="minorHAnsi" w:cstheme="minorBidi"/>
                  <w:sz w:val="18"/>
                  <w:szCs w:val="18"/>
                  <w:lang w:val="sk-SK"/>
                </w:rPr>
                <w:t>e</w:t>
              </w:r>
              <w:r w:rsidR="4B1F096C" w:rsidRPr="00D95A9D">
                <w:rPr>
                  <w:rStyle w:val="Hypertextovprepojenie"/>
                  <w:rFonts w:asciiTheme="minorHAnsi" w:eastAsiaTheme="minorEastAsia" w:hAnsiTheme="minorHAnsi" w:cstheme="minorBidi"/>
                  <w:sz w:val="18"/>
                  <w:szCs w:val="18"/>
                  <w:lang w:val="sk-SK"/>
                </w:rPr>
                <w:t>treni_v</w:t>
              </w:r>
            </w:hyperlink>
            <w:r w:rsidR="003A421D">
              <w:rPr>
                <w:rStyle w:val="Hypertextovprepojenie"/>
                <w:rFonts w:asciiTheme="minorHAnsi" w:eastAsiaTheme="minorEastAsia" w:hAnsiTheme="minorHAnsi" w:cstheme="minorBidi"/>
                <w:sz w:val="18"/>
                <w:szCs w:val="18"/>
                <w:lang w:val="sk-SK"/>
              </w:rPr>
              <w:t>6</w:t>
            </w:r>
          </w:p>
        </w:tc>
      </w:tr>
      <w:tr w:rsidR="007F55A6" w:rsidRPr="00D95A9D" w14:paraId="3CB817D1"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538E6B51" w14:textId="77777777" w:rsidR="007F55A6"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19B7D6CC" w14:textId="77777777" w:rsidR="007F55A6" w:rsidRPr="00D95A9D" w:rsidRDefault="4B1F096C" w:rsidP="4B1F096C">
            <w:pPr>
              <w:pStyle w:val="Bezriadkovania"/>
              <w:numPr>
                <w:ilvl w:val="0"/>
                <w:numId w:val="47"/>
              </w:numPr>
              <w:spacing w:after="0"/>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Uložený záznam prepúšťacej správy</w:t>
            </w:r>
          </w:p>
        </w:tc>
      </w:tr>
      <w:tr w:rsidR="007F55A6" w:rsidRPr="00D95A9D" w14:paraId="04358533"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D76803E" w14:textId="77777777" w:rsidR="007F55A6"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4622CA20" w14:textId="77777777" w:rsidR="000E388F" w:rsidRPr="00D95A9D" w:rsidRDefault="4B1F096C">
            <w:pPr>
              <w:pStyle w:val="Odsekzoznamu"/>
              <w:numPr>
                <w:ilvl w:val="0"/>
                <w:numId w:val="9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Ošetrujúci lekár vyberie pacienta, pre ktorého sa prepúšťacia správa realizuje</w:t>
            </w:r>
          </w:p>
          <w:p w14:paraId="3FB1145A" w14:textId="77777777" w:rsidR="0044021E" w:rsidRPr="00D95A9D" w:rsidRDefault="4B1F096C">
            <w:pPr>
              <w:pStyle w:val="Odsekzoznamu"/>
              <w:numPr>
                <w:ilvl w:val="0"/>
                <w:numId w:val="9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na pozadí skontroluje existenciu JRÚZ ID k identite pacienta, v prípade, že nedisponuje JRÚZ ID získa ho prostredníctvom služby DajJRUZIdentifikator_GW_v2</w:t>
            </w:r>
          </w:p>
          <w:p w14:paraId="07669BA9" w14:textId="77777777" w:rsidR="000E388F" w:rsidRPr="00D95A9D" w:rsidRDefault="4B1F096C">
            <w:pPr>
              <w:pStyle w:val="Odsekzoznamu"/>
              <w:numPr>
                <w:ilvl w:val="0"/>
                <w:numId w:val="9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pred vyplnením náležitosti prepúšťacej správy poskytne lekárovi možnosť výberu typu hospitalizácie na základe, ktorého bola poskytnutá zdravotná starostlivosť</w:t>
            </w:r>
          </w:p>
          <w:p w14:paraId="066E6981" w14:textId="77777777" w:rsidR="000E388F" w:rsidRPr="00D95A9D" w:rsidRDefault="4B1F096C">
            <w:pPr>
              <w:pStyle w:val="Odsekzoznamu"/>
              <w:numPr>
                <w:ilvl w:val="1"/>
                <w:numId w:val="9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Lekár vyberá z možnosti:</w:t>
            </w:r>
          </w:p>
          <w:p w14:paraId="54D23BCD" w14:textId="2D57ACF2" w:rsidR="000E388F" w:rsidRPr="00D95A9D" w:rsidRDefault="6DE4F7B8">
            <w:pPr>
              <w:pStyle w:val="Odsekzoznamu"/>
              <w:numPr>
                <w:ilvl w:val="2"/>
                <w:numId w:val="96"/>
              </w:numPr>
              <w:ind w:left="2557" w:hanging="217"/>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Urgentná hospitalizácia – </w:t>
            </w:r>
            <w:r w:rsidR="008A760A" w:rsidRPr="142AD015">
              <w:rPr>
                <w:rFonts w:asciiTheme="minorHAnsi" w:eastAsiaTheme="minorEastAsia" w:hAnsiTheme="minorHAnsi" w:cstheme="minorBidi"/>
                <w:sz w:val="18"/>
                <w:szCs w:val="18"/>
              </w:rPr>
              <w:t>pred vyplnená</w:t>
            </w:r>
            <w:r w:rsidRPr="142AD015">
              <w:rPr>
                <w:rFonts w:asciiTheme="minorHAnsi" w:eastAsiaTheme="minorEastAsia" w:hAnsiTheme="minorHAnsi" w:cstheme="minorBidi"/>
                <w:sz w:val="18"/>
                <w:szCs w:val="18"/>
              </w:rPr>
              <w:t xml:space="preserve"> možnosť</w:t>
            </w:r>
          </w:p>
          <w:p w14:paraId="204CFB52" w14:textId="77777777" w:rsidR="000E388F" w:rsidRPr="00D95A9D" w:rsidRDefault="4B1F096C">
            <w:pPr>
              <w:pStyle w:val="Odsekzoznamu"/>
              <w:numPr>
                <w:ilvl w:val="2"/>
                <w:numId w:val="96"/>
              </w:numPr>
              <w:ind w:left="2557" w:hanging="217"/>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Vyšetrenie realizované na základe „odporúčania na vyšetrenie“ – Plánovaná hospitalizácia</w:t>
            </w:r>
          </w:p>
          <w:p w14:paraId="44523615" w14:textId="77777777" w:rsidR="00BE4AE9" w:rsidRPr="00D95A9D" w:rsidRDefault="4B1F096C">
            <w:pPr>
              <w:pStyle w:val="Odsekzoznamu"/>
              <w:numPr>
                <w:ilvl w:val="0"/>
                <w:numId w:val="94"/>
              </w:numPr>
              <w:rPr>
                <w:rFonts w:asciiTheme="minorHAnsi" w:eastAsiaTheme="minorEastAsia" w:hAnsiTheme="minorHAnsi" w:cstheme="minorBidi"/>
                <w:sz w:val="18"/>
                <w:szCs w:val="18"/>
                <w:u w:val="single"/>
              </w:rPr>
            </w:pPr>
            <w:r w:rsidRPr="142AD015">
              <w:rPr>
                <w:rFonts w:asciiTheme="minorHAnsi" w:eastAsiaTheme="minorEastAsia" w:hAnsiTheme="minorHAnsi" w:cstheme="minorBidi"/>
                <w:sz w:val="18"/>
                <w:szCs w:val="18"/>
                <w:u w:val="single"/>
              </w:rPr>
              <w:t xml:space="preserve">Možnosť a) </w:t>
            </w:r>
          </w:p>
          <w:p w14:paraId="20F18D6F" w14:textId="77777777" w:rsidR="00BE4AE9" w:rsidRPr="00D95A9D" w:rsidRDefault="4B1F096C" w:rsidP="4B1F096C">
            <w:pPr>
              <w:pStyle w:val="Odsekzoznamu"/>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Ak elektronické odporúčanie na vyšetrenie existuje na základe predchádzajúceho vyhľadania (procesný scenár: eV_01_07 – Vyhľadanie „odporúčaného vyšetrenia“ pacienta), IS PZS automaticky vyplní:</w:t>
            </w:r>
          </w:p>
          <w:p w14:paraId="6DCBB1F0" w14:textId="77777777" w:rsidR="00BE4AE9" w:rsidRPr="00D95A9D" w:rsidRDefault="4B1F096C">
            <w:pPr>
              <w:pStyle w:val="Odsekzoznamu"/>
              <w:numPr>
                <w:ilvl w:val="1"/>
                <w:numId w:val="9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RC_ID získaného odporúčania na vyšetrenie a naplní ho do atribútu „Požiadavka na vyšetrenie“</w:t>
            </w:r>
          </w:p>
          <w:p w14:paraId="3A76437E" w14:textId="77777777" w:rsidR="00BE4AE9" w:rsidRPr="00D95A9D" w:rsidRDefault="4B1F096C">
            <w:pPr>
              <w:pStyle w:val="Odsekzoznamu"/>
              <w:numPr>
                <w:ilvl w:val="1"/>
                <w:numId w:val="9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Dátum a čas vyšetrenia odoslania pacienta na vyšetrenie „Dátum a čas odoslania“</w:t>
            </w:r>
          </w:p>
          <w:p w14:paraId="660803A0" w14:textId="77777777" w:rsidR="00BE4AE9" w:rsidRPr="00D95A9D" w:rsidRDefault="4B1F096C">
            <w:pPr>
              <w:pStyle w:val="Odsekzoznamu"/>
              <w:numPr>
                <w:ilvl w:val="1"/>
                <w:numId w:val="9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Odosielajúceho lekára „Odosielajúci lekár“</w:t>
            </w:r>
          </w:p>
          <w:p w14:paraId="5C7FFC92" w14:textId="77777777" w:rsidR="00BE4AE9" w:rsidRPr="00D95A9D" w:rsidRDefault="4B1F096C">
            <w:pPr>
              <w:pStyle w:val="Odsekzoznamu"/>
              <w:numPr>
                <w:ilvl w:val="1"/>
                <w:numId w:val="9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Diagnózu stanovenú pri odoslaní pacienta na vyšetrenie „Diagnóza pri odoslaní“ </w:t>
            </w:r>
          </w:p>
          <w:p w14:paraId="35095903" w14:textId="77777777" w:rsidR="00BE4AE9" w:rsidRPr="00D95A9D" w:rsidRDefault="4B1F096C">
            <w:pPr>
              <w:pStyle w:val="Odsekzoznamu"/>
              <w:numPr>
                <w:ilvl w:val="1"/>
                <w:numId w:val="9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lastRenderedPageBreak/>
              <w:t>IS PZS zobrazí doplnené údaje na obrazovku ošetrujúceho lekára</w:t>
            </w:r>
          </w:p>
          <w:p w14:paraId="42A8981D" w14:textId="77777777" w:rsidR="00BE4AE9" w:rsidRPr="00D95A9D" w:rsidRDefault="4B1F096C" w:rsidP="4B1F096C">
            <w:pPr>
              <w:pStyle w:val="Odsekzoznamu"/>
              <w:rPr>
                <w:rFonts w:asciiTheme="minorHAnsi" w:eastAsiaTheme="minorEastAsia" w:hAnsiTheme="minorHAnsi" w:cstheme="minorBidi"/>
                <w:sz w:val="18"/>
                <w:szCs w:val="18"/>
                <w:u w:val="single"/>
              </w:rPr>
            </w:pPr>
            <w:r w:rsidRPr="142AD015">
              <w:rPr>
                <w:rFonts w:asciiTheme="minorHAnsi" w:eastAsiaTheme="minorEastAsia" w:hAnsiTheme="minorHAnsi" w:cstheme="minorBidi"/>
                <w:sz w:val="18"/>
                <w:szCs w:val="18"/>
                <w:u w:val="single"/>
              </w:rPr>
              <w:t xml:space="preserve">Možnosť b) </w:t>
            </w:r>
          </w:p>
          <w:p w14:paraId="58E06A13" w14:textId="77777777" w:rsidR="00BE4AE9" w:rsidRPr="00D95A9D" w:rsidRDefault="4B1F096C" w:rsidP="4B1F096C">
            <w:pPr>
              <w:pStyle w:val="Odsekzoznamu"/>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Ak elektronické odporúčanie na vyšetrenie neexistuje, IS PZS poskytne lekárovi možnosť zadania údajov z odporúčania na vyšetrenie manuálne v rozsahu: </w:t>
            </w:r>
          </w:p>
          <w:p w14:paraId="34523711" w14:textId="77777777" w:rsidR="00BE4AE9" w:rsidRPr="00D95A9D" w:rsidRDefault="4B1F096C">
            <w:pPr>
              <w:pStyle w:val="Odsekzoznamu"/>
              <w:numPr>
                <w:ilvl w:val="1"/>
                <w:numId w:val="9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Dátum a čas odoslania pacienta na vyšetrenie „Dátum a čas odoslania“</w:t>
            </w:r>
          </w:p>
          <w:p w14:paraId="51174AAF" w14:textId="77777777" w:rsidR="00BE4AE9" w:rsidRPr="00D95A9D" w:rsidRDefault="4B1F096C">
            <w:pPr>
              <w:pStyle w:val="Odsekzoznamu"/>
              <w:numPr>
                <w:ilvl w:val="1"/>
                <w:numId w:val="9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Odosielajúceho lekára „Odosielajúci lekár“</w:t>
            </w:r>
          </w:p>
          <w:p w14:paraId="05990EAB" w14:textId="77777777" w:rsidR="00BE4AE9" w:rsidRPr="00D95A9D" w:rsidRDefault="4B1F096C">
            <w:pPr>
              <w:pStyle w:val="Odsekzoznamu"/>
              <w:numPr>
                <w:ilvl w:val="1"/>
                <w:numId w:val="9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Diagnózu stanovenú pri odoslaní pacienta na vyšetrenie „Diagnóza pri odoslaní“ </w:t>
            </w:r>
          </w:p>
          <w:p w14:paraId="5BD46998" w14:textId="77777777" w:rsidR="00BE4AE9" w:rsidRPr="00D95A9D" w:rsidRDefault="4B1F096C">
            <w:pPr>
              <w:pStyle w:val="Odsekzoznamu"/>
              <w:numPr>
                <w:ilvl w:val="1"/>
                <w:numId w:val="9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Ak lekár všetky záznamy z papierového odporúčania na vyšetrenie nevie vyplniť, z dôvodu, že nie sú na vytlačenom výmennom lístku alebo žiadanke vytlačené, pokračuje bez naplnenia údajov</w:t>
            </w:r>
          </w:p>
          <w:p w14:paraId="7EE3E440" w14:textId="77777777" w:rsidR="005A74C8" w:rsidRPr="00D95A9D" w:rsidRDefault="4B1F096C">
            <w:pPr>
              <w:pStyle w:val="Odsekzoznamu"/>
              <w:numPr>
                <w:ilvl w:val="0"/>
                <w:numId w:val="9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Ošetrujúci lekár/Zdravotnícky pracovník vyplní príjmovú správu, ktorá nie je odosielaná do NZIS a ostáva v internom informačnom systéme:</w:t>
            </w:r>
          </w:p>
          <w:p w14:paraId="07B86B02" w14:textId="77777777" w:rsidR="005A74C8" w:rsidRPr="00D95A9D" w:rsidRDefault="4B1F096C">
            <w:pPr>
              <w:pStyle w:val="Odsekzoznamu"/>
              <w:numPr>
                <w:ilvl w:val="1"/>
                <w:numId w:val="9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ID hospitalizačného prípadu</w:t>
            </w:r>
          </w:p>
          <w:p w14:paraId="48EDD3AA" w14:textId="77777777" w:rsidR="005A74C8" w:rsidRPr="00D95A9D" w:rsidRDefault="4B1F096C">
            <w:pPr>
              <w:pStyle w:val="Odsekzoznamu"/>
              <w:numPr>
                <w:ilvl w:val="1"/>
                <w:numId w:val="9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 Dátum a čas prijatia </w:t>
            </w:r>
          </w:p>
          <w:p w14:paraId="66DDF37A" w14:textId="77777777" w:rsidR="005A74C8" w:rsidRPr="00D95A9D" w:rsidRDefault="4B1F096C">
            <w:pPr>
              <w:pStyle w:val="Odsekzoznamu"/>
              <w:numPr>
                <w:ilvl w:val="1"/>
                <w:numId w:val="9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Záver po prijatí</w:t>
            </w:r>
          </w:p>
          <w:p w14:paraId="6BD27D8A" w14:textId="77777777" w:rsidR="005A74C8" w:rsidRPr="00D95A9D" w:rsidRDefault="4B1F096C">
            <w:pPr>
              <w:pStyle w:val="Odsekzoznamu"/>
              <w:numPr>
                <w:ilvl w:val="1"/>
                <w:numId w:val="9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Odborný zástupca</w:t>
            </w:r>
          </w:p>
          <w:p w14:paraId="0526F865" w14:textId="77777777" w:rsidR="005A74C8" w:rsidRPr="00D95A9D" w:rsidRDefault="4B1F096C">
            <w:pPr>
              <w:pStyle w:val="Odsekzoznamu"/>
              <w:numPr>
                <w:ilvl w:val="1"/>
                <w:numId w:val="9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Anamnéza pacienta</w:t>
            </w:r>
          </w:p>
          <w:p w14:paraId="4313E57A" w14:textId="77777777" w:rsidR="005A74C8" w:rsidRPr="00D95A9D" w:rsidRDefault="4B1F096C">
            <w:pPr>
              <w:pStyle w:val="Odsekzoznamu"/>
              <w:numPr>
                <w:ilvl w:val="0"/>
                <w:numId w:val="9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Po ukončení hospitalizácie ošetrujúci lekár zaznamená názov hospitalizácie (v prípade, že IS PZS neobsahuje názov hospitalizácie názov sa nevypĺňa)</w:t>
            </w:r>
          </w:p>
          <w:p w14:paraId="6D57484B" w14:textId="77777777" w:rsidR="000E388F" w:rsidRPr="00D95A9D" w:rsidRDefault="4B1F096C">
            <w:pPr>
              <w:pStyle w:val="Odsekzoznamu"/>
              <w:numPr>
                <w:ilvl w:val="0"/>
                <w:numId w:val="9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Ošetrujúci lekár vyplní údaje do prepúšťacej správy</w:t>
            </w:r>
          </w:p>
          <w:p w14:paraId="487D5052" w14:textId="77777777" w:rsidR="005A74C8" w:rsidRPr="00D95A9D" w:rsidRDefault="4B1F096C">
            <w:pPr>
              <w:pStyle w:val="Odsekzoznamu"/>
              <w:numPr>
                <w:ilvl w:val="1"/>
                <w:numId w:val="9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Dátum a čas prepustenia</w:t>
            </w:r>
          </w:p>
          <w:p w14:paraId="0A7F22FF" w14:textId="77777777" w:rsidR="005A74C8" w:rsidRPr="00D95A9D" w:rsidRDefault="4B1F096C">
            <w:pPr>
              <w:pStyle w:val="Odsekzoznamu"/>
              <w:numPr>
                <w:ilvl w:val="1"/>
                <w:numId w:val="9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Anamnézu</w:t>
            </w:r>
          </w:p>
          <w:p w14:paraId="4A6E55DF" w14:textId="77777777" w:rsidR="005A74C8" w:rsidRPr="00D95A9D" w:rsidRDefault="4B1F096C">
            <w:pPr>
              <w:pStyle w:val="Odsekzoznamu"/>
              <w:numPr>
                <w:ilvl w:val="1"/>
                <w:numId w:val="9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Diagnostický záver prostredníctvom MKCH</w:t>
            </w:r>
          </w:p>
          <w:p w14:paraId="05E11F90" w14:textId="77777777" w:rsidR="005A74C8" w:rsidRPr="00D95A9D" w:rsidRDefault="4B1F096C">
            <w:pPr>
              <w:pStyle w:val="Odsekzoznamu"/>
              <w:numPr>
                <w:ilvl w:val="1"/>
                <w:numId w:val="9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Prípadne textové upresnenie k diagnostickému záveru v časti „Upresnenie“</w:t>
            </w:r>
          </w:p>
          <w:p w14:paraId="288478BB" w14:textId="77777777" w:rsidR="005A74C8" w:rsidRPr="00D95A9D" w:rsidRDefault="4B1F096C">
            <w:pPr>
              <w:pStyle w:val="Odsekzoznamu"/>
              <w:numPr>
                <w:ilvl w:val="1"/>
                <w:numId w:val="9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Označenie hlavnej diagnózy v prípade viacerých diagnóz (ak IS PZS nezobrazuje lekárovi informáciu o hlavnej diagnóze, prvá diagnóza je považovaná za hlavnú diagnózu a táto informácie je automaticky vyplnená)</w:t>
            </w:r>
          </w:p>
          <w:p w14:paraId="7D187838" w14:textId="77777777" w:rsidR="005A74C8" w:rsidRPr="00D95A9D" w:rsidRDefault="6DE4F7B8">
            <w:pPr>
              <w:pStyle w:val="Odsekzoznamu"/>
              <w:numPr>
                <w:ilvl w:val="1"/>
                <w:numId w:val="9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Epikrízu</w:t>
            </w:r>
          </w:p>
          <w:p w14:paraId="2EC8F7D4" w14:textId="77777777" w:rsidR="005A74C8" w:rsidRPr="00D95A9D" w:rsidRDefault="4B1F096C">
            <w:pPr>
              <w:pStyle w:val="Odsekzoznamu"/>
              <w:numPr>
                <w:ilvl w:val="1"/>
                <w:numId w:val="9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Objektívny nález</w:t>
            </w:r>
          </w:p>
          <w:p w14:paraId="6ED840AD" w14:textId="77777777" w:rsidR="005A74C8" w:rsidRPr="00D95A9D" w:rsidRDefault="4B1F096C" w:rsidP="000711D0">
            <w:pPr>
              <w:pStyle w:val="Odsekzoznamu"/>
              <w:numPr>
                <w:ilvl w:val="1"/>
                <w:numId w:val="94"/>
              </w:numPr>
              <w:spacing w:before="120"/>
              <w:jc w:val="both"/>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Odporúčanie</w:t>
            </w:r>
          </w:p>
          <w:p w14:paraId="793623AE" w14:textId="77777777" w:rsidR="005A74C8" w:rsidRPr="00D95A9D" w:rsidRDefault="4B1F096C" w:rsidP="000711D0">
            <w:pPr>
              <w:pStyle w:val="Odsekzoznamu"/>
              <w:numPr>
                <w:ilvl w:val="1"/>
                <w:numId w:val="94"/>
              </w:numPr>
              <w:spacing w:before="120"/>
              <w:jc w:val="both"/>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Operačné výkony</w:t>
            </w:r>
          </w:p>
          <w:p w14:paraId="2D03CDB6" w14:textId="77777777" w:rsidR="00B0000A" w:rsidRPr="00D95A9D" w:rsidRDefault="4B1F096C" w:rsidP="000711D0">
            <w:pPr>
              <w:pStyle w:val="Odsekzoznamu"/>
              <w:numPr>
                <w:ilvl w:val="1"/>
                <w:numId w:val="94"/>
              </w:numPr>
              <w:spacing w:before="120"/>
              <w:jc w:val="both"/>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Urgentnosť vyšetrenia</w:t>
            </w:r>
          </w:p>
          <w:p w14:paraId="05F79091" w14:textId="77777777" w:rsidR="005A74C8" w:rsidRPr="00D95A9D" w:rsidRDefault="4B1F096C" w:rsidP="000711D0">
            <w:pPr>
              <w:pStyle w:val="Odsekzoznamu"/>
              <w:numPr>
                <w:ilvl w:val="1"/>
                <w:numId w:val="94"/>
              </w:numPr>
              <w:spacing w:before="120"/>
              <w:jc w:val="both"/>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Terajšie ochorenie</w:t>
            </w:r>
          </w:p>
          <w:p w14:paraId="0571CF2A" w14:textId="77777777" w:rsidR="005A74C8" w:rsidRPr="00D95A9D" w:rsidRDefault="4B1F096C" w:rsidP="000711D0">
            <w:pPr>
              <w:pStyle w:val="Odsekzoznamu"/>
              <w:numPr>
                <w:ilvl w:val="1"/>
                <w:numId w:val="94"/>
              </w:numPr>
              <w:spacing w:before="120"/>
              <w:jc w:val="both"/>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Výsledok vykonaného vyšetrenia</w:t>
            </w:r>
          </w:p>
          <w:p w14:paraId="7A25327B" w14:textId="77777777" w:rsidR="000E388F" w:rsidRPr="00D95A9D" w:rsidRDefault="4B1F096C">
            <w:pPr>
              <w:pStyle w:val="Odsekzoznamu"/>
              <w:numPr>
                <w:ilvl w:val="1"/>
                <w:numId w:val="9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Odporúčanie pre pacienta ak IS PZS daným atribútom disponuje (ak nie vyplní to v rámci atribútu „Popis“)</w:t>
            </w:r>
          </w:p>
          <w:p w14:paraId="000E89AE" w14:textId="77777777" w:rsidR="000E388F" w:rsidRPr="00D95A9D" w:rsidRDefault="4B1F096C">
            <w:pPr>
              <w:pStyle w:val="Odsekzoznamu"/>
              <w:numPr>
                <w:ilvl w:val="1"/>
                <w:numId w:val="9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V prípade, že lekár stanovil záver, ktorý by mohol ohroziť úsudok a rozhodovanie pacienta zaznamená ho do časti „Interná poznámka“, ktorá bude sprístupnená lekárom po vyhľadaní záznamu z vyšetrenia ale v pacientovi nebude prístupná v rámci Elektronickej zdravotnej knižky</w:t>
            </w:r>
          </w:p>
          <w:p w14:paraId="48C48864" w14:textId="77777777" w:rsidR="00AE11E8" w:rsidRPr="00D95A9D" w:rsidRDefault="4B1F096C">
            <w:pPr>
              <w:pStyle w:val="Odsekzoznamu"/>
              <w:numPr>
                <w:ilvl w:val="0"/>
                <w:numId w:val="9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V prípade, že bola poskytnutá medikácia v rámci poskytovanej zdravotnej starostlivosti:</w:t>
            </w:r>
          </w:p>
          <w:p w14:paraId="36B1364D" w14:textId="77777777" w:rsidR="00AE11E8" w:rsidRPr="00D95A9D" w:rsidRDefault="4B1F096C">
            <w:pPr>
              <w:pStyle w:val="Odsekzoznamu"/>
              <w:numPr>
                <w:ilvl w:val="1"/>
                <w:numId w:val="9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Lekárovi umožní zaznamenať medikáciu prostredníctvom atribútu „Popis medikácie“ v ktorom voľným textom uvedie náležitosti podaného lieku pacientovi (názov lieku, doplnok, podané množstvo, sila) </w:t>
            </w:r>
          </w:p>
          <w:p w14:paraId="477D0482" w14:textId="77777777" w:rsidR="00AE11E8" w:rsidRPr="00D95A9D" w:rsidRDefault="6DE4F7B8">
            <w:pPr>
              <w:pStyle w:val="Odsekzoznamu"/>
              <w:numPr>
                <w:ilvl w:val="1"/>
                <w:numId w:val="9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V prípade, že IS PZS lekára disponuje „Modulom medikácie“, kedy je možné zaznamenať medikačný záznam prostredníctvom štruktúrovaného záznamu, IS PZS umožní lekárovi zaznamenať záznam prostredníctvom domény emedikácia (ZapisMedikacnyZaznam) a do odborného vyšetrenia uvedie len Identifikátor medikačného záznamu a „Popis medikácie“ už nenapĺňa </w:t>
            </w:r>
          </w:p>
          <w:p w14:paraId="2222D595" w14:textId="77777777" w:rsidR="000E388F" w:rsidRPr="00D95A9D" w:rsidRDefault="4B1F096C">
            <w:pPr>
              <w:pStyle w:val="Odsekzoznamu"/>
              <w:numPr>
                <w:ilvl w:val="0"/>
                <w:numId w:val="9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Doplní prepúšťaciu správu o vstupy do pacientskeho sumáru v prípade, že pri poskytovaní zdravotnej starostlivosti boli stanovené v rozsahu:</w:t>
            </w:r>
          </w:p>
          <w:p w14:paraId="2D686D40" w14:textId="77777777" w:rsidR="000E388F" w:rsidRPr="00D95A9D" w:rsidRDefault="4B1F096C">
            <w:pPr>
              <w:pStyle w:val="Odsekzoznamu"/>
              <w:numPr>
                <w:ilvl w:val="1"/>
                <w:numId w:val="9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Zaznamenanie príznaku, že diagnóza v rámci diagnostického záveru má byť prenesená do pacientskeho sumáru</w:t>
            </w:r>
          </w:p>
          <w:p w14:paraId="1A340BF7" w14:textId="77777777" w:rsidR="000E388F" w:rsidRPr="00D95A9D" w:rsidRDefault="4B1F096C">
            <w:pPr>
              <w:pStyle w:val="Odsekzoznamu"/>
              <w:numPr>
                <w:ilvl w:val="1"/>
                <w:numId w:val="9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Alergiu pacienta v prípade, že bola zistená počas poskytovania zdravotnej starostlivosti buď ako:</w:t>
            </w:r>
          </w:p>
          <w:p w14:paraId="59BBC2CB" w14:textId="77777777" w:rsidR="000E388F" w:rsidRPr="00D95A9D" w:rsidRDefault="4B1F096C">
            <w:pPr>
              <w:pStyle w:val="Odsekzoznamu"/>
              <w:numPr>
                <w:ilvl w:val="2"/>
                <w:numId w:val="96"/>
              </w:numPr>
              <w:ind w:left="2557" w:hanging="217"/>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Alergickú reakciu na látku</w:t>
            </w:r>
          </w:p>
          <w:p w14:paraId="132CCB34" w14:textId="77777777" w:rsidR="000E388F" w:rsidRPr="00D95A9D" w:rsidRDefault="4B1F096C">
            <w:pPr>
              <w:pStyle w:val="Odsekzoznamu"/>
              <w:numPr>
                <w:ilvl w:val="2"/>
                <w:numId w:val="96"/>
              </w:numPr>
              <w:ind w:left="2557" w:hanging="217"/>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Alergickú reakciu na liečivo</w:t>
            </w:r>
          </w:p>
          <w:p w14:paraId="387C3B1F" w14:textId="77777777" w:rsidR="000E388F" w:rsidRPr="00D95A9D" w:rsidRDefault="4B1F096C">
            <w:pPr>
              <w:pStyle w:val="Odsekzoznamu"/>
              <w:numPr>
                <w:ilvl w:val="2"/>
                <w:numId w:val="96"/>
              </w:numPr>
              <w:ind w:left="2557" w:hanging="217"/>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V prípade, že boli diagnostikované obidve, je možné vyplniť obidve naraz</w:t>
            </w:r>
          </w:p>
          <w:p w14:paraId="10F4D4B4" w14:textId="77777777" w:rsidR="000E388F" w:rsidRPr="00D95A9D" w:rsidRDefault="4B1F096C">
            <w:pPr>
              <w:pStyle w:val="Odsekzoznamu"/>
              <w:numPr>
                <w:ilvl w:val="1"/>
                <w:numId w:val="9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Zdravotnú pomôcku v prípade, že bola zistená / poskytnutá počas poskytovania zdravotnej starostlivosti v rozsahu:</w:t>
            </w:r>
          </w:p>
          <w:p w14:paraId="1B90B8F6" w14:textId="77777777" w:rsidR="000E388F" w:rsidRPr="00D95A9D" w:rsidRDefault="4B1F096C">
            <w:pPr>
              <w:pStyle w:val="Odsekzoznamu"/>
              <w:numPr>
                <w:ilvl w:val="2"/>
                <w:numId w:val="96"/>
              </w:numPr>
              <w:ind w:left="2557" w:hanging="217"/>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lastRenderedPageBreak/>
              <w:t>Druh zdravotnej pomôcky zo zoznamu</w:t>
            </w:r>
          </w:p>
          <w:p w14:paraId="1A14785B" w14:textId="77777777" w:rsidR="000E388F" w:rsidRPr="00D95A9D" w:rsidRDefault="4B1F096C">
            <w:pPr>
              <w:pStyle w:val="Odsekzoznamu"/>
              <w:numPr>
                <w:ilvl w:val="2"/>
                <w:numId w:val="96"/>
              </w:numPr>
              <w:ind w:left="2557" w:hanging="217"/>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Popis zdravotnej pomôcky v prípade, že nebolo možné vybrať druh zo zoznamu (pre odbornosti chirurgia, ortopédia a zubár je tento atribút súčasťou záveru z prepúšťacej správy)</w:t>
            </w:r>
          </w:p>
          <w:p w14:paraId="1E59FD5F" w14:textId="77777777" w:rsidR="000E388F" w:rsidRPr="00D95A9D" w:rsidRDefault="4B1F096C">
            <w:pPr>
              <w:pStyle w:val="Odsekzoznamu"/>
              <w:numPr>
                <w:ilvl w:val="1"/>
                <w:numId w:val="9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Predpokladaný termín pôrodu, v prípade, že bol zisten</w:t>
            </w:r>
            <w:r w:rsidRPr="00D95A9D">
              <w:t>ý</w:t>
            </w:r>
            <w:r w:rsidRPr="142AD015">
              <w:rPr>
                <w:rFonts w:asciiTheme="minorHAnsi" w:eastAsiaTheme="minorEastAsia" w:hAnsiTheme="minorHAnsi" w:cstheme="minorBidi"/>
                <w:sz w:val="18"/>
                <w:szCs w:val="18"/>
              </w:rPr>
              <w:t xml:space="preserve"> v rámci hospitalizácie</w:t>
            </w:r>
            <w:r w:rsidRPr="5A109AD4">
              <w:t>.</w:t>
            </w:r>
          </w:p>
          <w:p w14:paraId="7D59F5D5" w14:textId="77777777" w:rsidR="00AE11E8" w:rsidRPr="00D95A9D" w:rsidRDefault="4B1F096C">
            <w:pPr>
              <w:pStyle w:val="Odsekzoznamu"/>
              <w:numPr>
                <w:ilvl w:val="0"/>
                <w:numId w:val="9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Pred ukončením prepúšťacej správy ošetrujúci lekár stanoví úplnosť prepúšťacej správy: </w:t>
            </w:r>
          </w:p>
          <w:p w14:paraId="7F38E1CA" w14:textId="77777777" w:rsidR="00F50D64" w:rsidRPr="00D95A9D" w:rsidRDefault="6DE4F7B8">
            <w:pPr>
              <w:pStyle w:val="Odsekzoznamu"/>
              <w:numPr>
                <w:ilvl w:val="1"/>
                <w:numId w:val="9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w:t>
            </w:r>
            <w:r w:rsidRPr="142AD015">
              <w:rPr>
                <w:rFonts w:asciiTheme="minorHAnsi" w:eastAsiaTheme="minorEastAsia" w:hAnsiTheme="minorHAnsi" w:cstheme="minorBidi"/>
                <w:sz w:val="18"/>
                <w:szCs w:val="18"/>
                <w:u w:val="single"/>
              </w:rPr>
              <w:t>Možnosť 1:</w:t>
            </w:r>
            <w:r w:rsidRPr="142AD015">
              <w:rPr>
                <w:rFonts w:asciiTheme="minorHAnsi" w:eastAsiaTheme="minorEastAsia" w:hAnsiTheme="minorHAnsi" w:cstheme="minorBidi"/>
                <w:sz w:val="18"/>
                <w:szCs w:val="18"/>
              </w:rPr>
              <w:t xml:space="preserve"> Ošetrujúci lekár prepúšťa pacienta s úplnou správou, ktorá nebude editovaná, IS PZS uloží po prepustení pacienta prepúšťaciu správu ako finálnu a IS PZS vyplní záznam ako VER01 v atribúte – </w:t>
            </w:r>
            <w:r w:rsidRPr="00D95A9D">
              <w:rPr>
                <w:sz w:val="18"/>
                <w:szCs w:val="18"/>
                <w:lang w:eastAsia="sk-SK"/>
              </w:rPr>
              <w:t xml:space="preserve">content.feeder_audit.version_status.code_value </w:t>
            </w:r>
          </w:p>
          <w:p w14:paraId="443AF480" w14:textId="77777777" w:rsidR="000E388F" w:rsidRPr="00D95A9D" w:rsidRDefault="6DE4F7B8">
            <w:pPr>
              <w:pStyle w:val="Odsekzoznamu"/>
              <w:numPr>
                <w:ilvl w:val="1"/>
                <w:numId w:val="9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u w:val="single"/>
              </w:rPr>
              <w:t> Možnosť 2</w:t>
            </w:r>
            <w:r w:rsidRPr="142AD015">
              <w:rPr>
                <w:rFonts w:asciiTheme="minorHAnsi" w:eastAsiaTheme="minorEastAsia" w:hAnsiTheme="minorHAnsi" w:cstheme="minorBidi"/>
                <w:sz w:val="18"/>
                <w:szCs w:val="18"/>
              </w:rPr>
              <w:t xml:space="preserve">: V prípade, že ošetrujúci lekár prepúšťa pacienta s vedomím, že čaká na ostatné výsledky, ktoré budú súčasťou prepúšťacej správy, označí to na konci prepúšťacej správy „Správa bude doplnená po prepustení pacienta“, kedy IS PZS uloží po prepustení pacienta prepúšťaciu správu ako VER00 </w:t>
            </w:r>
            <w:r w:rsidR="008167F0" w:rsidRPr="142AD015">
              <w:rPr>
                <w:rFonts w:asciiTheme="minorHAnsi" w:eastAsiaTheme="minorEastAsia" w:hAnsiTheme="minorHAnsi" w:cstheme="minorBidi"/>
                <w:sz w:val="18"/>
                <w:szCs w:val="18"/>
              </w:rPr>
              <w:t>„Správa na doplnenie“</w:t>
            </w:r>
            <w:r w:rsidRPr="142AD015">
              <w:rPr>
                <w:rFonts w:asciiTheme="minorHAnsi" w:eastAsiaTheme="minorEastAsia" w:hAnsiTheme="minorHAnsi" w:cstheme="minorBidi"/>
                <w:sz w:val="18"/>
                <w:szCs w:val="18"/>
              </w:rPr>
              <w:t xml:space="preserve"> v atribúte - </w:t>
            </w:r>
            <w:r w:rsidRPr="00D95A9D">
              <w:rPr>
                <w:sz w:val="18"/>
                <w:szCs w:val="18"/>
                <w:lang w:eastAsia="sk-SK"/>
              </w:rPr>
              <w:t>content.feeder_audit.version_status.code_value</w:t>
            </w:r>
          </w:p>
          <w:p w14:paraId="24C29E8E" w14:textId="77777777" w:rsidR="00A21F7D" w:rsidRPr="00D95A9D" w:rsidRDefault="4B1F096C">
            <w:pPr>
              <w:pStyle w:val="Odsekzoznamu"/>
              <w:numPr>
                <w:ilvl w:val="0"/>
                <w:numId w:val="9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Lekár potvrdí prepúšťaciu správu</w:t>
            </w:r>
          </w:p>
          <w:p w14:paraId="59496F12" w14:textId="77777777" w:rsidR="006D0D74" w:rsidRPr="00D95A9D" w:rsidRDefault="4B1F096C">
            <w:pPr>
              <w:pStyle w:val="Odsekzoznamu"/>
              <w:numPr>
                <w:ilvl w:val="0"/>
                <w:numId w:val="9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Po ukončení záznamu lekárom IS PZS na aplikačnej úrovni skontroluje povinnosti vyplnených polí a až následne záznam posiela do NZIS </w:t>
            </w:r>
          </w:p>
          <w:p w14:paraId="7136FC4C" w14:textId="77777777" w:rsidR="006D0D74" w:rsidRPr="00D95A9D" w:rsidRDefault="4B1F096C">
            <w:pPr>
              <w:pStyle w:val="Odsekzoznamu"/>
              <w:numPr>
                <w:ilvl w:val="1"/>
                <w:numId w:val="9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V prípade, že lekár nesplnil požadované podmienky na odoslanie záznamu, upozorní ho, aby doplnil požadované časti </w:t>
            </w:r>
          </w:p>
          <w:p w14:paraId="6579EBFD" w14:textId="77777777" w:rsidR="00B0000A" w:rsidRPr="00D95A9D" w:rsidRDefault="4B1F096C">
            <w:pPr>
              <w:pStyle w:val="Odsekzoznamu"/>
              <w:numPr>
                <w:ilvl w:val="0"/>
                <w:numId w:val="9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IS PZS na pozadí vyplní: </w:t>
            </w:r>
          </w:p>
          <w:p w14:paraId="115F36D5" w14:textId="77777777" w:rsidR="00B0000A" w:rsidRPr="00D95A9D" w:rsidRDefault="4B1F096C">
            <w:pPr>
              <w:pStyle w:val="Odsekzoznamu"/>
              <w:numPr>
                <w:ilvl w:val="1"/>
                <w:numId w:val="9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Citlivosť záznamu - Pre všetky záznamy je potrebné automaticky nastaviť citlivosť „3“. Výnimkou sú záznamy, ktoré boli vytvorené v odbore psychiatria a klinická psychológia, kedy tieto záznamy sú automaticky zasielané s citlivosťou „5“. Lekár nevie zmeniť citlivosť, nakoľko je daná legislatívou.</w:t>
            </w:r>
          </w:p>
          <w:p w14:paraId="0CC74EC4" w14:textId="77777777" w:rsidR="00B0000A" w:rsidRPr="00D95A9D" w:rsidRDefault="4B1F096C">
            <w:pPr>
              <w:pStyle w:val="Odsekzoznamu"/>
              <w:numPr>
                <w:ilvl w:val="1"/>
                <w:numId w:val="9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Zoznam odborných zameraní pri ktorých je potrebné označiť citlivosť „5“: </w:t>
            </w:r>
          </w:p>
          <w:p w14:paraId="55257052" w14:textId="77777777" w:rsidR="00B0000A" w:rsidRPr="00D95A9D" w:rsidRDefault="4B1F096C">
            <w:pPr>
              <w:pStyle w:val="Odsekzoznamu"/>
              <w:numPr>
                <w:ilvl w:val="2"/>
                <w:numId w:val="96"/>
              </w:numPr>
              <w:ind w:left="2557" w:hanging="217"/>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144 Klinická psychológia</w:t>
            </w:r>
          </w:p>
          <w:p w14:paraId="1852DFB2" w14:textId="77777777" w:rsidR="00B0000A" w:rsidRPr="00D95A9D" w:rsidRDefault="4B1F096C">
            <w:pPr>
              <w:pStyle w:val="Odsekzoznamu"/>
              <w:numPr>
                <w:ilvl w:val="2"/>
                <w:numId w:val="96"/>
              </w:numPr>
              <w:ind w:left="2557" w:hanging="217"/>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005 Psychiatria</w:t>
            </w:r>
          </w:p>
          <w:p w14:paraId="3E5C6457" w14:textId="77777777" w:rsidR="00B0000A" w:rsidRPr="00D95A9D" w:rsidRDefault="4B1F096C">
            <w:pPr>
              <w:pStyle w:val="Odsekzoznamu"/>
              <w:numPr>
                <w:ilvl w:val="2"/>
                <w:numId w:val="96"/>
              </w:numPr>
              <w:ind w:left="2557" w:hanging="217"/>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074 Gerontopsychiatria</w:t>
            </w:r>
          </w:p>
          <w:p w14:paraId="79822BAD" w14:textId="77777777" w:rsidR="00B0000A" w:rsidRPr="00D95A9D" w:rsidRDefault="4B1F096C">
            <w:pPr>
              <w:pStyle w:val="Odsekzoznamu"/>
              <w:numPr>
                <w:ilvl w:val="2"/>
                <w:numId w:val="96"/>
              </w:numPr>
              <w:ind w:left="2557" w:hanging="217"/>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105 Detská psychiatria</w:t>
            </w:r>
          </w:p>
          <w:p w14:paraId="11D29665" w14:textId="77777777" w:rsidR="00B0000A" w:rsidRPr="00D95A9D" w:rsidRDefault="6DE4F7B8">
            <w:pPr>
              <w:pStyle w:val="Odsekzoznamu"/>
              <w:numPr>
                <w:ilvl w:val="2"/>
                <w:numId w:val="96"/>
              </w:numPr>
              <w:ind w:left="2557" w:hanging="217"/>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223 Neuropsychiatria</w:t>
            </w:r>
          </w:p>
          <w:p w14:paraId="56E04E9F" w14:textId="77777777" w:rsidR="00B0000A" w:rsidRPr="00D95A9D" w:rsidRDefault="4B1F096C">
            <w:pPr>
              <w:pStyle w:val="Odsekzoznamu"/>
              <w:numPr>
                <w:ilvl w:val="2"/>
                <w:numId w:val="96"/>
              </w:numPr>
              <w:ind w:left="2557" w:hanging="217"/>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352 Psychiatria pre dospelých</w:t>
            </w:r>
          </w:p>
          <w:p w14:paraId="763510DC" w14:textId="77777777" w:rsidR="00B0000A" w:rsidRPr="00D95A9D" w:rsidRDefault="4B1F096C">
            <w:pPr>
              <w:pStyle w:val="Odsekzoznamu"/>
              <w:numPr>
                <w:ilvl w:val="2"/>
                <w:numId w:val="96"/>
              </w:numPr>
              <w:ind w:left="2557" w:hanging="217"/>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073 Medicína drogových závislostí</w:t>
            </w:r>
          </w:p>
          <w:p w14:paraId="6CD4C5B9" w14:textId="77777777" w:rsidR="00B0000A" w:rsidRPr="00D95A9D" w:rsidRDefault="4B1F096C">
            <w:pPr>
              <w:pStyle w:val="Odsekzoznamu"/>
              <w:numPr>
                <w:ilvl w:val="2"/>
                <w:numId w:val="96"/>
              </w:numPr>
              <w:ind w:left="2557" w:hanging="217"/>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367 Psychiatrická sexuológia</w:t>
            </w:r>
          </w:p>
          <w:p w14:paraId="39B24983" w14:textId="77777777" w:rsidR="00B0000A" w:rsidRPr="00D95A9D" w:rsidRDefault="4B1F096C">
            <w:pPr>
              <w:pStyle w:val="Odsekzoznamu"/>
              <w:numPr>
                <w:ilvl w:val="0"/>
                <w:numId w:val="9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IS PZS na pozadí skontroluje, či lekár, ktorý odosiela záznam je atestovaným lekárom: </w:t>
            </w:r>
          </w:p>
          <w:p w14:paraId="07BAF172" w14:textId="4419F63E" w:rsidR="00B0000A" w:rsidRPr="00D95A9D" w:rsidRDefault="6DE4F7B8">
            <w:pPr>
              <w:pStyle w:val="Odsekzoznamu"/>
              <w:numPr>
                <w:ilvl w:val="1"/>
                <w:numId w:val="9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w:t>
            </w:r>
            <w:r w:rsidRPr="142AD015">
              <w:rPr>
                <w:rFonts w:asciiTheme="minorHAnsi" w:eastAsiaTheme="minorEastAsia" w:hAnsiTheme="minorHAnsi" w:cstheme="minorBidi"/>
                <w:sz w:val="18"/>
                <w:szCs w:val="18"/>
                <w:u w:val="single"/>
              </w:rPr>
              <w:t>Možnosť 1:</w:t>
            </w:r>
            <w:r w:rsidRPr="142AD015">
              <w:rPr>
                <w:rFonts w:asciiTheme="minorHAnsi" w:eastAsiaTheme="minorEastAsia" w:hAnsiTheme="minorHAnsi" w:cstheme="minorBidi"/>
                <w:sz w:val="18"/>
                <w:szCs w:val="18"/>
              </w:rPr>
              <w:t xml:space="preserve"> Neatestovaný lekár – IS PZS záznam uloží do fronty bez odoslania do NZIS. Po vložení ePZP atestovaného lekára v danom odbore je automaticky ponúknutá prepúšťacia správa na podpis a následne odoslanie záznamu prostredníctvom služby ZapisZaznamOVysetreni_v</w:t>
            </w:r>
            <w:r w:rsidR="00AA54AB">
              <w:rPr>
                <w:rFonts w:asciiTheme="minorHAnsi" w:eastAsiaTheme="minorEastAsia" w:hAnsiTheme="minorHAnsi" w:cstheme="minorBidi"/>
                <w:sz w:val="18"/>
                <w:szCs w:val="18"/>
              </w:rPr>
              <w:t>6</w:t>
            </w:r>
            <w:r w:rsidRPr="142AD015">
              <w:rPr>
                <w:rFonts w:asciiTheme="minorHAnsi" w:eastAsiaTheme="minorEastAsia" w:hAnsiTheme="minorHAnsi" w:cstheme="minorBidi"/>
                <w:sz w:val="18"/>
                <w:szCs w:val="18"/>
              </w:rPr>
              <w:t xml:space="preserve"> do NZIS</w:t>
            </w:r>
          </w:p>
          <w:p w14:paraId="29CD6780" w14:textId="330880CA" w:rsidR="000E388F" w:rsidRPr="00D95A9D" w:rsidRDefault="4B1F096C">
            <w:pPr>
              <w:pStyle w:val="Odsekzoznamu"/>
              <w:numPr>
                <w:ilvl w:val="1"/>
                <w:numId w:val="9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w:t>
            </w:r>
            <w:r w:rsidRPr="142AD015">
              <w:rPr>
                <w:rFonts w:asciiTheme="minorHAnsi" w:eastAsiaTheme="minorEastAsia" w:hAnsiTheme="minorHAnsi" w:cstheme="minorBidi"/>
                <w:sz w:val="18"/>
                <w:szCs w:val="18"/>
                <w:u w:val="single"/>
              </w:rPr>
              <w:t>Možnosť 2</w:t>
            </w:r>
            <w:r w:rsidRPr="142AD015">
              <w:rPr>
                <w:rFonts w:asciiTheme="minorHAnsi" w:eastAsiaTheme="minorEastAsia" w:hAnsiTheme="minorHAnsi" w:cstheme="minorBidi"/>
                <w:sz w:val="18"/>
                <w:szCs w:val="18"/>
              </w:rPr>
              <w:t>:  Atestovaný lekár – IS PZS odošle prepúšťaciu správu prostredníctvom služby ZapisZaznamOVysetreni_v</w:t>
            </w:r>
            <w:r w:rsidR="00AA54AB">
              <w:rPr>
                <w:rFonts w:asciiTheme="minorHAnsi" w:eastAsiaTheme="minorEastAsia" w:hAnsiTheme="minorHAnsi" w:cstheme="minorBidi"/>
                <w:sz w:val="18"/>
                <w:szCs w:val="18"/>
              </w:rPr>
              <w:t>6</w:t>
            </w:r>
            <w:r w:rsidRPr="142AD015">
              <w:rPr>
                <w:rFonts w:asciiTheme="minorHAnsi" w:eastAsiaTheme="minorEastAsia" w:hAnsiTheme="minorHAnsi" w:cstheme="minorBidi"/>
                <w:sz w:val="18"/>
                <w:szCs w:val="18"/>
              </w:rPr>
              <w:t xml:space="preserve"> do NZIS</w:t>
            </w:r>
          </w:p>
          <w:p w14:paraId="48085F1C" w14:textId="77777777" w:rsidR="007F55A6" w:rsidRPr="00D95A9D" w:rsidRDefault="4B1F096C">
            <w:pPr>
              <w:pStyle w:val="Odsekzoznamu"/>
              <w:numPr>
                <w:ilvl w:val="0"/>
                <w:numId w:val="9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V prípade potreby IS PZS umožní lekárovi vytlačiť záznam</w:t>
            </w:r>
          </w:p>
        </w:tc>
      </w:tr>
      <w:tr w:rsidR="007B5495" w:rsidRPr="00D95A9D" w14:paraId="7DEF78F8"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443A8B5" w14:textId="77777777" w:rsidR="007B549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lastRenderedPageBreak/>
              <w:t>Alternatívne scenáre</w:t>
            </w:r>
          </w:p>
        </w:tc>
        <w:tc>
          <w:tcPr>
            <w:tcW w:w="7904" w:type="dxa"/>
            <w:tcBorders>
              <w:top w:val="single" w:sz="4" w:space="0" w:color="auto"/>
              <w:left w:val="single" w:sz="4" w:space="0" w:color="auto"/>
              <w:bottom w:val="single" w:sz="4" w:space="0" w:color="auto"/>
              <w:right w:val="single" w:sz="4" w:space="0" w:color="auto"/>
            </w:tcBorders>
            <w:vAlign w:val="center"/>
          </w:tcPr>
          <w:p w14:paraId="02ABDD8E" w14:textId="77777777" w:rsidR="00E8585C" w:rsidRPr="00D95A9D" w:rsidRDefault="4B1F096C">
            <w:pPr>
              <w:pStyle w:val="Odsekzoznamu"/>
              <w:numPr>
                <w:ilvl w:val="0"/>
                <w:numId w:val="48"/>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Ošetrujúci lekár nevyplnil všetky povinné položky v rámci záznamu z vyšetrenia, kedy mu informačný systém vráti informáciu, ktorú položku je potrebné vyplniť</w:t>
            </w:r>
            <w:r w:rsidRPr="5A109AD4">
              <w:t>,</w:t>
            </w:r>
            <w:r w:rsidRPr="142AD015">
              <w:rPr>
                <w:rFonts w:asciiTheme="minorHAnsi" w:eastAsiaTheme="minorEastAsia" w:hAnsiTheme="minorHAnsi" w:cstheme="minorBidi"/>
                <w:sz w:val="18"/>
                <w:szCs w:val="18"/>
              </w:rPr>
              <w:t xml:space="preserve"> aby bol záznam korektne uzavretý alebo odoslaný do NZIS</w:t>
            </w:r>
          </w:p>
          <w:p w14:paraId="165F5419" w14:textId="77777777" w:rsidR="00E8585C" w:rsidRPr="00D95A9D" w:rsidRDefault="4B1F096C" w:rsidP="5A109AD4">
            <w:pPr>
              <w:pStyle w:val="Odsekzoznamu"/>
              <w:numPr>
                <w:ilvl w:val="0"/>
                <w:numId w:val="48"/>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neumožnilo odoslať záznam z dôvodu problému s identitou pacienta, pre ktorý je záznam zasielaný: </w:t>
            </w:r>
          </w:p>
          <w:p w14:paraId="622A0FCF" w14:textId="77777777" w:rsidR="00E8585C" w:rsidRPr="00D95A9D" w:rsidRDefault="4B1F096C" w:rsidP="5A109AD4">
            <w:pPr>
              <w:pStyle w:val="Odsekzoznamu"/>
              <w:numPr>
                <w:ilvl w:val="1"/>
                <w:numId w:val="48"/>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 E900001 – Záznam pre ktorého bol záznam vytvorený na nenachádza v NZIS (špecifická situácia v prípade, že pacientovi už nie je poberateľom zdravotného poistenia, hoci IS PZS k nemu eviduje JRÚZ ID) </w:t>
            </w:r>
          </w:p>
          <w:p w14:paraId="02AD690C" w14:textId="77777777" w:rsidR="00BE2498" w:rsidRPr="00D95A9D" w:rsidRDefault="4B1F096C">
            <w:pPr>
              <w:pStyle w:val="Odsekzoznamu"/>
              <w:numPr>
                <w:ilvl w:val="1"/>
                <w:numId w:val="48"/>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E300022 – Nie je možné zapísať záznam z dôvodu, že pre daného pacienta je evidovaný dátum úmrtia a zdravotná dokumentácia je uzavretá.</w:t>
            </w:r>
          </w:p>
          <w:p w14:paraId="51A3939A" w14:textId="77777777" w:rsidR="00E8585C" w:rsidRPr="00D95A9D" w:rsidRDefault="4B1F096C" w:rsidP="5A109AD4">
            <w:pPr>
              <w:pStyle w:val="Odsekzoznamu"/>
              <w:numPr>
                <w:ilvl w:val="0"/>
                <w:numId w:val="48"/>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neumožnilo odoslať záznam z dôvodu chyby na strane IS PZS ( chyby na strane IS PZS - E000002, E100055, E100012, E900011, E100002, E100029, E000001)  </w:t>
            </w:r>
          </w:p>
          <w:p w14:paraId="0B62552A" w14:textId="77777777" w:rsidR="00E8585C" w:rsidRPr="00D95A9D" w:rsidRDefault="4B1F096C">
            <w:pPr>
              <w:pStyle w:val="Odsekzoznamu"/>
              <w:numPr>
                <w:ilvl w:val="0"/>
                <w:numId w:val="48"/>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Ošetrujúcemu lekárovi neumožnilo odoslať záznam z dôvodu chyby na strane NZIS </w:t>
            </w:r>
            <w:r w:rsidRPr="5A109AD4">
              <w:rPr>
                <w:rFonts w:asciiTheme="minorHAnsi" w:eastAsiaTheme="minorEastAsia" w:hAnsiTheme="minorHAnsi" w:cstheme="minorBidi"/>
                <w:i/>
                <w:iCs/>
                <w:sz w:val="18"/>
                <w:szCs w:val="18"/>
              </w:rPr>
              <w:t>„Záznam nebolo možné do NZIS odoslať, nezabudnite vytlačiť záznam z vyšetrenia pacientovi“</w:t>
            </w:r>
            <w:r w:rsidRPr="142AD015">
              <w:rPr>
                <w:rFonts w:asciiTheme="minorHAnsi" w:eastAsiaTheme="minorEastAsia" w:hAnsiTheme="minorHAnsi" w:cstheme="minorBidi"/>
                <w:sz w:val="18"/>
                <w:szCs w:val="18"/>
              </w:rPr>
              <w:t> (chyby na strane NZIS - rozsah špecifikovaný v x070 – Volanie služieb)</w:t>
            </w:r>
          </w:p>
          <w:p w14:paraId="5669EB0C" w14:textId="77777777" w:rsidR="00E8585C" w:rsidRPr="00D95A9D" w:rsidRDefault="4B1F096C">
            <w:pPr>
              <w:pStyle w:val="Odsekzoznamu"/>
              <w:numPr>
                <w:ilvl w:val="0"/>
                <w:numId w:val="48"/>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lastRenderedPageBreak/>
              <w:t>Ošetrujúcemu lekárovi neumožnilo zapísať záznam z vyšetrenia nakoľko prihlásený užívateľ nie je prihlásený pod správny OÚ PZS - E100053 - Nie je možné aktualizovať záznam, nakoľko pôvodný záznam bol vytvorený v inom odbornom útvare ako ste prihlásený.</w:t>
            </w:r>
          </w:p>
          <w:p w14:paraId="386B0D71" w14:textId="77777777" w:rsidR="007E70EA" w:rsidRPr="00D95A9D" w:rsidRDefault="4B1F096C" w:rsidP="000711D0">
            <w:pPr>
              <w:pStyle w:val="Odsekzoznamu"/>
              <w:numPr>
                <w:ilvl w:val="0"/>
                <w:numId w:val="48"/>
              </w:numPr>
              <w:spacing w:before="120"/>
              <w:jc w:val="both"/>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Ošetrujúcemu lekárovi neumožnilo zapísať záznam z vyšetrenia nakoľko zapísal predpokladaný dátum pôrodu na pohlavie „muž“ - E300032 - Predpokladaný dátum pôrodu nie je možné zapísať na pohlavie "muž". Skontrolujte totožnosť pacienta pre ktorého je záznam vytváraný.</w:t>
            </w:r>
          </w:p>
        </w:tc>
      </w:tr>
    </w:tbl>
    <w:p w14:paraId="2042DFE9" w14:textId="77777777" w:rsidR="00A33C30" w:rsidRPr="001D2C3D" w:rsidRDefault="00A33C30" w:rsidP="00B50180">
      <w:pPr>
        <w:pStyle w:val="Nadpis3"/>
      </w:pPr>
      <w:bookmarkStart w:id="125" w:name="_Zapísanie_záznamu_zo"/>
      <w:bookmarkStart w:id="126" w:name="_eV_01_06_–_Zapísanie"/>
      <w:bookmarkStart w:id="127" w:name="_Vyhľadanie_„odporúčaného_vyšetrenia"/>
      <w:bookmarkStart w:id="128" w:name="_eV_01_07_–_Vyhľadanie"/>
      <w:bookmarkStart w:id="129" w:name="_Toc526334913"/>
      <w:bookmarkStart w:id="130" w:name="_Toc56171954"/>
      <w:bookmarkEnd w:id="125"/>
      <w:bookmarkEnd w:id="126"/>
      <w:bookmarkEnd w:id="127"/>
      <w:bookmarkEnd w:id="128"/>
      <w:r>
        <w:lastRenderedPageBreak/>
        <w:t>eV_01_06 – Zapísanie záznamu zo zobrazovacieho vyšetrenia</w:t>
      </w:r>
      <w:bookmarkEnd w:id="129"/>
      <w:bookmarkEnd w:id="130"/>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A33C30" w:rsidRPr="00D95A9D" w14:paraId="490803BB"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4094C04A" w14:textId="77777777" w:rsidR="00A33C30" w:rsidRPr="00D95A9D" w:rsidRDefault="00A33C30" w:rsidP="00AC46BB">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 xml:space="preserve">Prípad použitia </w:t>
            </w:r>
          </w:p>
        </w:tc>
        <w:tc>
          <w:tcPr>
            <w:tcW w:w="7904" w:type="dxa"/>
            <w:tcBorders>
              <w:top w:val="single" w:sz="4" w:space="0" w:color="auto"/>
              <w:left w:val="single" w:sz="4" w:space="0" w:color="auto"/>
              <w:bottom w:val="single" w:sz="4" w:space="0" w:color="auto"/>
              <w:right w:val="single" w:sz="4" w:space="0" w:color="auto"/>
            </w:tcBorders>
            <w:vAlign w:val="center"/>
          </w:tcPr>
          <w:p w14:paraId="25A1BE23" w14:textId="77777777" w:rsidR="00A33C30" w:rsidRPr="00D95A9D" w:rsidRDefault="00A33C30" w:rsidP="00AC46BB">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Zapísanie záznamu zo zobrazovacieho vyšetrenia</w:t>
            </w:r>
          </w:p>
        </w:tc>
      </w:tr>
      <w:tr w:rsidR="00A33C30" w:rsidRPr="00D95A9D" w14:paraId="55869BC8"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5383ED8E" w14:textId="77777777" w:rsidR="00A33C30" w:rsidRPr="00D95A9D" w:rsidRDefault="00A33C30" w:rsidP="00AC46BB">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073D4B83" w14:textId="77777777" w:rsidR="00A33C30" w:rsidRPr="00D95A9D" w:rsidRDefault="00A33C30" w:rsidP="00AC46BB">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Scenár je určený pre lekára špecialistu, ktorý poskytuje zdravotnú starostlivosť na pracoviskách ktoré používajú zobrazovaciu techniku, resp. je to druh  OUPZS = 5 okrem laboratórne odborné zameranie OU PZS. Ošetrujúci lekár realizuje vyšetrenie pacienta na základe odporúčania od iného lekára, alebo v súlade s legislatívnymi výnimkami zákon 576/2004 Z.z., § 8, ods. (5),</w:t>
            </w:r>
          </w:p>
        </w:tc>
      </w:tr>
      <w:tr w:rsidR="00A33C30" w:rsidRPr="00D95A9D" w14:paraId="7562701A"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8133487" w14:textId="77777777" w:rsidR="00A33C30" w:rsidRPr="00D95A9D" w:rsidRDefault="00A33C30" w:rsidP="00AC46BB">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03D2F5F7" w14:textId="77777777" w:rsidR="00A33C30" w:rsidRPr="00D95A9D" w:rsidRDefault="00A33C30" w:rsidP="00AC46BB">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4F32ACD1" w14:textId="77777777" w:rsidR="00A33C30" w:rsidRPr="00D95A9D" w:rsidRDefault="00A33C30" w:rsidP="00AC46BB">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661CAE95" w14:textId="77777777" w:rsidR="00A33C30" w:rsidRPr="00D95A9D" w:rsidRDefault="00A33C30" w:rsidP="00AC46BB">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Vykonané vyšetrenie</w:t>
            </w:r>
          </w:p>
        </w:tc>
      </w:tr>
      <w:tr w:rsidR="00A33C30" w:rsidRPr="00D95A9D" w14:paraId="1AE5B04B"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5C739DD0" w14:textId="77777777" w:rsidR="00A33C30" w:rsidRPr="00D95A9D" w:rsidRDefault="00A33C30" w:rsidP="00AC46BB">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Odkazy:</w:t>
            </w:r>
          </w:p>
        </w:tc>
        <w:tc>
          <w:tcPr>
            <w:tcW w:w="7904" w:type="dxa"/>
            <w:tcBorders>
              <w:top w:val="single" w:sz="4" w:space="0" w:color="auto"/>
              <w:left w:val="single" w:sz="4" w:space="0" w:color="auto"/>
              <w:bottom w:val="single" w:sz="4" w:space="0" w:color="auto"/>
              <w:right w:val="single" w:sz="4" w:space="0" w:color="auto"/>
            </w:tcBorders>
            <w:vAlign w:val="center"/>
          </w:tcPr>
          <w:p w14:paraId="5A7A24E1" w14:textId="1712E70A" w:rsidR="00A33C30" w:rsidRPr="00D95A9D" w:rsidRDefault="00DB2889" w:rsidP="00AC46BB">
            <w:pPr>
              <w:pStyle w:val="Bezriadkovania"/>
              <w:numPr>
                <w:ilvl w:val="0"/>
                <w:numId w:val="47"/>
              </w:numPr>
              <w:spacing w:after="0"/>
              <w:rPr>
                <w:rFonts w:asciiTheme="minorHAnsi" w:eastAsiaTheme="minorEastAsia" w:hAnsiTheme="minorHAnsi" w:cstheme="minorBidi"/>
                <w:color w:val="auto"/>
                <w:sz w:val="18"/>
                <w:szCs w:val="18"/>
                <w:lang w:val="sk-SK"/>
              </w:rPr>
            </w:pPr>
            <w:hyperlink w:anchor="_A1_–_Zápis" w:history="1">
              <w:r w:rsidR="00A33C30" w:rsidRPr="00D95A9D">
                <w:rPr>
                  <w:rStyle w:val="Hypertextovprepojenie"/>
                  <w:rFonts w:asciiTheme="minorHAnsi" w:eastAsiaTheme="minorEastAsia" w:hAnsiTheme="minorHAnsi" w:cstheme="minorBidi"/>
                  <w:sz w:val="18"/>
                  <w:szCs w:val="18"/>
                  <w:lang w:val="sk-SK"/>
                </w:rPr>
                <w:t>A1: Zápis záznam</w:t>
              </w:r>
              <w:r w:rsidR="00A33C30">
                <w:rPr>
                  <w:rStyle w:val="Hypertextovprepojenie"/>
                  <w:rFonts w:asciiTheme="minorHAnsi" w:eastAsiaTheme="minorEastAsia" w:hAnsiTheme="minorHAnsi" w:cstheme="minorBidi"/>
                  <w:sz w:val="18"/>
                  <w:szCs w:val="18"/>
                  <w:lang w:val="sk-SK"/>
                </w:rPr>
                <w:t>u</w:t>
              </w:r>
              <w:r w:rsidR="00A33C30" w:rsidRPr="00D95A9D">
                <w:rPr>
                  <w:rStyle w:val="Hypertextovprepojenie"/>
                  <w:rFonts w:asciiTheme="minorHAnsi" w:eastAsiaTheme="minorEastAsia" w:hAnsiTheme="minorHAnsi" w:cstheme="minorBidi"/>
                  <w:sz w:val="18"/>
                  <w:szCs w:val="18"/>
                  <w:lang w:val="sk-SK"/>
                </w:rPr>
                <w:t xml:space="preserve"> z vyšetrenia a odporúčania na vyšetrenie </w:t>
              </w:r>
            </w:hyperlink>
          </w:p>
        </w:tc>
      </w:tr>
      <w:tr w:rsidR="00A33C30" w:rsidRPr="00D95A9D" w14:paraId="06A1E47D"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8A8FDF1" w14:textId="77777777" w:rsidR="00A33C30" w:rsidRPr="00D95A9D" w:rsidRDefault="00A33C30" w:rsidP="00AC46BB">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0622F872" w14:textId="68419E2C" w:rsidR="00A33C30" w:rsidRPr="00D95A9D" w:rsidRDefault="00DB2889" w:rsidP="00AC46BB">
            <w:pPr>
              <w:pStyle w:val="Bezriadkovania"/>
              <w:numPr>
                <w:ilvl w:val="0"/>
                <w:numId w:val="47"/>
              </w:numPr>
              <w:spacing w:after="0"/>
              <w:rPr>
                <w:rFonts w:asciiTheme="minorHAnsi" w:eastAsiaTheme="minorEastAsia" w:hAnsiTheme="minorHAnsi" w:cstheme="minorBidi"/>
                <w:color w:val="auto"/>
                <w:sz w:val="18"/>
                <w:szCs w:val="18"/>
                <w:lang w:val="sk-SK"/>
              </w:rPr>
            </w:pPr>
            <w:hyperlink w:anchor="CENEN13606Zaznam_o_zobrazovacom_vysetren" w:history="1">
              <w:r w:rsidR="00A33C30" w:rsidRPr="00D95A9D">
                <w:rPr>
                  <w:rStyle w:val="Hypertextovprepojenie"/>
                  <w:rFonts w:asciiTheme="minorHAnsi" w:eastAsiaTheme="minorEastAsia" w:hAnsiTheme="minorHAnsi" w:cstheme="minorBidi"/>
                  <w:sz w:val="18"/>
                  <w:szCs w:val="18"/>
                  <w:lang w:val="sk-SK"/>
                </w:rPr>
                <w:t>CEN-EN13606-ENTRY.Zaznam_o_vysetreni-Zaznam_o_zobrazovacom_vysetreni.v</w:t>
              </w:r>
            </w:hyperlink>
            <w:r w:rsidR="00E732B3">
              <w:rPr>
                <w:rStyle w:val="Hypertextovprepojenie"/>
                <w:rFonts w:asciiTheme="minorHAnsi" w:eastAsiaTheme="minorEastAsia" w:hAnsiTheme="minorHAnsi" w:cstheme="minorBidi"/>
                <w:sz w:val="18"/>
                <w:szCs w:val="18"/>
                <w:lang w:val="sk-SK"/>
              </w:rPr>
              <w:t>4</w:t>
            </w:r>
          </w:p>
        </w:tc>
      </w:tr>
      <w:tr w:rsidR="00A33C30" w:rsidRPr="00D95A9D" w14:paraId="1943C9CA"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BC7564C" w14:textId="77777777" w:rsidR="00A33C30" w:rsidRPr="00D95A9D" w:rsidRDefault="00A33C30" w:rsidP="00AC46BB">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79464EA3" w14:textId="385DE131" w:rsidR="00A33C30" w:rsidRPr="00D95A9D" w:rsidRDefault="00DB2889" w:rsidP="00AC46BB">
            <w:pPr>
              <w:pStyle w:val="Bezriadkovania"/>
              <w:numPr>
                <w:ilvl w:val="0"/>
                <w:numId w:val="47"/>
              </w:numPr>
              <w:spacing w:after="0"/>
              <w:rPr>
                <w:rFonts w:asciiTheme="minorHAnsi" w:eastAsiaTheme="minorEastAsia" w:hAnsiTheme="minorHAnsi" w:cstheme="minorBidi"/>
                <w:color w:val="auto"/>
                <w:sz w:val="18"/>
                <w:szCs w:val="18"/>
                <w:lang w:val="sk-SK"/>
              </w:rPr>
            </w:pPr>
            <w:hyperlink w:anchor="_ZapisZaznamOVysetreni_v4" w:history="1">
              <w:r w:rsidR="00A33C30" w:rsidRPr="00D95A9D">
                <w:rPr>
                  <w:rStyle w:val="Hypertextovprepojenie"/>
                  <w:rFonts w:asciiTheme="minorHAnsi" w:eastAsiaTheme="minorEastAsia" w:hAnsiTheme="minorHAnsi" w:cstheme="minorBidi"/>
                  <w:sz w:val="18"/>
                  <w:szCs w:val="18"/>
                  <w:lang w:val="sk-SK"/>
                </w:rPr>
                <w:t>ZapisZaznamOVysetreni_v</w:t>
              </w:r>
            </w:hyperlink>
            <w:r w:rsidR="00AA54AB">
              <w:rPr>
                <w:rStyle w:val="Hypertextovprepojenie"/>
                <w:rFonts w:asciiTheme="minorHAnsi" w:eastAsiaTheme="minorEastAsia" w:hAnsiTheme="minorHAnsi" w:cstheme="minorBidi"/>
                <w:sz w:val="18"/>
                <w:szCs w:val="18"/>
                <w:lang w:val="sk-SK"/>
              </w:rPr>
              <w:t>6</w:t>
            </w:r>
          </w:p>
        </w:tc>
      </w:tr>
      <w:tr w:rsidR="00A33C30" w:rsidRPr="00D95A9D" w14:paraId="72B345EC"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58A1068D" w14:textId="77777777" w:rsidR="00A33C30" w:rsidRPr="00D95A9D" w:rsidRDefault="00A33C30" w:rsidP="00AC46BB">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34852398" w14:textId="77777777" w:rsidR="00A33C30" w:rsidRPr="00D95A9D" w:rsidRDefault="00A33C30" w:rsidP="00AC46BB">
            <w:pPr>
              <w:pStyle w:val="Bezriadkovania"/>
              <w:numPr>
                <w:ilvl w:val="0"/>
                <w:numId w:val="47"/>
              </w:numPr>
              <w:spacing w:after="0"/>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Uložený záznam zo zobrazovacieho vyšetrenia</w:t>
            </w:r>
          </w:p>
        </w:tc>
      </w:tr>
      <w:tr w:rsidR="00A33C30" w:rsidRPr="00D95A9D" w14:paraId="5482379D"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28E686B" w14:textId="77777777" w:rsidR="00A33C30" w:rsidRPr="00D95A9D" w:rsidRDefault="00A33C30" w:rsidP="00AC46BB">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0C48AA1D" w14:textId="77777777" w:rsidR="00A33C30" w:rsidRPr="00D95A9D" w:rsidRDefault="00A33C30">
            <w:pPr>
              <w:pStyle w:val="Odsekzoznamu"/>
              <w:numPr>
                <w:ilvl w:val="0"/>
                <w:numId w:val="9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Ošetrujúci lekár/ zdravotnícky pracovník vyberie pacienta, pre ktorého záznam z vyšetrenia realizuje</w:t>
            </w:r>
          </w:p>
          <w:p w14:paraId="5AB2DAD3" w14:textId="77777777" w:rsidR="00A33C30" w:rsidRPr="00D95A9D" w:rsidRDefault="00A33C30">
            <w:pPr>
              <w:pStyle w:val="Odsekzoznamu"/>
              <w:numPr>
                <w:ilvl w:val="0"/>
                <w:numId w:val="9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na pozadí skontroluje existenciu JRÚZ ID k identite pacienta v prípade, že nedisponuje JRÚZ ID získa ho prostredníctvom služby DajJRUZIdentifikator_GW_v2</w:t>
            </w:r>
          </w:p>
          <w:p w14:paraId="1A81A4A6" w14:textId="77777777" w:rsidR="00A33C30" w:rsidRPr="00D95A9D" w:rsidRDefault="00A33C30">
            <w:pPr>
              <w:pStyle w:val="Odsekzoznamu"/>
              <w:numPr>
                <w:ilvl w:val="0"/>
                <w:numId w:val="9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pred vyplnením záveru z vyšetrenia poskytne lekárovi možnosť výberu typu vyšetrenia na základe, ktorého bola poskytnutá zdravotná starostlivosť</w:t>
            </w:r>
          </w:p>
          <w:p w14:paraId="7A963F88" w14:textId="77777777" w:rsidR="00A33C30" w:rsidRPr="00D95A9D" w:rsidRDefault="00A33C30">
            <w:pPr>
              <w:pStyle w:val="Odsekzoznamu"/>
              <w:numPr>
                <w:ilvl w:val="1"/>
                <w:numId w:val="93"/>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Lekár vyberá z možnosti:</w:t>
            </w:r>
          </w:p>
          <w:p w14:paraId="71102C54" w14:textId="18063B86" w:rsidR="00A33C30" w:rsidRPr="00D95A9D" w:rsidRDefault="00A33C30">
            <w:pPr>
              <w:pStyle w:val="Odsekzoznamu"/>
              <w:numPr>
                <w:ilvl w:val="2"/>
                <w:numId w:val="96"/>
              </w:numPr>
              <w:ind w:left="2557" w:hanging="217"/>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Urgentné vyšetrenie – </w:t>
            </w:r>
            <w:r w:rsidR="008A760A" w:rsidRPr="142AD015">
              <w:rPr>
                <w:rFonts w:asciiTheme="minorHAnsi" w:eastAsiaTheme="minorEastAsia" w:hAnsiTheme="minorHAnsi" w:cstheme="minorBidi"/>
                <w:sz w:val="18"/>
                <w:szCs w:val="18"/>
              </w:rPr>
              <w:t>pred vyplnená</w:t>
            </w:r>
            <w:r w:rsidRPr="142AD015">
              <w:rPr>
                <w:rFonts w:asciiTheme="minorHAnsi" w:eastAsiaTheme="minorEastAsia" w:hAnsiTheme="minorHAnsi" w:cstheme="minorBidi"/>
                <w:sz w:val="18"/>
                <w:szCs w:val="18"/>
              </w:rPr>
              <w:t xml:space="preserve"> možnosť</w:t>
            </w:r>
          </w:p>
          <w:p w14:paraId="14819053" w14:textId="77777777" w:rsidR="00A33C30" w:rsidRPr="00D95A9D" w:rsidRDefault="00A33C30">
            <w:pPr>
              <w:pStyle w:val="Odsekzoznamu"/>
              <w:numPr>
                <w:ilvl w:val="2"/>
                <w:numId w:val="96"/>
              </w:numPr>
              <w:ind w:left="2557" w:hanging="217"/>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Vyšetrenie realizované na základe „odporúčania na vyšetrenie“</w:t>
            </w:r>
          </w:p>
          <w:p w14:paraId="498A72BB" w14:textId="77777777" w:rsidR="00A33C30" w:rsidRPr="00D95A9D" w:rsidRDefault="00A33C30">
            <w:pPr>
              <w:pStyle w:val="Odsekzoznamu"/>
              <w:numPr>
                <w:ilvl w:val="0"/>
                <w:numId w:val="99"/>
              </w:numPr>
              <w:rPr>
                <w:rFonts w:asciiTheme="minorHAnsi" w:eastAsiaTheme="minorEastAsia" w:hAnsiTheme="minorHAnsi" w:cstheme="minorBidi"/>
                <w:sz w:val="18"/>
                <w:szCs w:val="18"/>
                <w:u w:val="single"/>
              </w:rPr>
            </w:pPr>
            <w:r w:rsidRPr="142AD015">
              <w:rPr>
                <w:rFonts w:asciiTheme="minorHAnsi" w:eastAsiaTheme="minorEastAsia" w:hAnsiTheme="minorHAnsi" w:cstheme="minorBidi"/>
                <w:sz w:val="18"/>
                <w:szCs w:val="18"/>
                <w:u w:val="single"/>
              </w:rPr>
              <w:t xml:space="preserve">Možnosť a) </w:t>
            </w:r>
          </w:p>
          <w:p w14:paraId="5F603AB6" w14:textId="77777777" w:rsidR="00A33C30" w:rsidRPr="00D95A9D" w:rsidRDefault="00A33C30" w:rsidP="00AC46BB">
            <w:pPr>
              <w:pStyle w:val="Odsekzoznamu"/>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Ak elektronické odporúčanie na vyšetrenie existuje na základe predchádzajúceho vyhľadania (procesný scenár: eV_01_07 – Vyhľadanie „odporúčaného vyšetrenia“ pacienta), IS PZS automaticky vyplní:</w:t>
            </w:r>
          </w:p>
          <w:p w14:paraId="09B93C9A" w14:textId="77777777" w:rsidR="00A33C30" w:rsidRPr="00D95A9D" w:rsidRDefault="00A33C30">
            <w:pPr>
              <w:pStyle w:val="Odsekzoznamu"/>
              <w:numPr>
                <w:ilvl w:val="1"/>
                <w:numId w:val="93"/>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RC_ID získaného odporúčania na vyšetrenie a naplní ho do atribútu „Požiadavka na vyšetrenie“</w:t>
            </w:r>
          </w:p>
          <w:p w14:paraId="22568350" w14:textId="77777777" w:rsidR="00A33C30" w:rsidRPr="00D95A9D" w:rsidRDefault="00A33C30">
            <w:pPr>
              <w:pStyle w:val="Odsekzoznamu"/>
              <w:numPr>
                <w:ilvl w:val="1"/>
                <w:numId w:val="93"/>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Dátum a čas vyšetrenia odoslania pacienta na vyšetrenie „Dátum a čas odoslania“</w:t>
            </w:r>
          </w:p>
          <w:p w14:paraId="6BF863B5" w14:textId="77777777" w:rsidR="00A33C30" w:rsidRPr="00D95A9D" w:rsidRDefault="00A33C30">
            <w:pPr>
              <w:pStyle w:val="Odsekzoznamu"/>
              <w:numPr>
                <w:ilvl w:val="1"/>
                <w:numId w:val="93"/>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Odosielajúceho lekára „Odosielajúci lekár“</w:t>
            </w:r>
          </w:p>
          <w:p w14:paraId="33161A2E" w14:textId="77777777" w:rsidR="00A33C30" w:rsidRPr="00D95A9D" w:rsidRDefault="00A33C30">
            <w:pPr>
              <w:pStyle w:val="Odsekzoznamu"/>
              <w:numPr>
                <w:ilvl w:val="1"/>
                <w:numId w:val="93"/>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Diagnózu stanovenú pri odoslaní pacienta na vyšetrenie „Diagnóza pri odoslaní“ </w:t>
            </w:r>
          </w:p>
          <w:p w14:paraId="71F72143" w14:textId="77777777" w:rsidR="00A33C30" w:rsidRPr="00D95A9D" w:rsidRDefault="00A33C30">
            <w:pPr>
              <w:pStyle w:val="Odsekzoznamu"/>
              <w:numPr>
                <w:ilvl w:val="1"/>
                <w:numId w:val="93"/>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zobrazí doplnené údaje na obrazovku ošetrujúceho lekára</w:t>
            </w:r>
          </w:p>
          <w:p w14:paraId="30C3FD47" w14:textId="77777777" w:rsidR="00A33C30" w:rsidRPr="00D95A9D" w:rsidRDefault="00A33C30" w:rsidP="00AC46BB">
            <w:pPr>
              <w:pStyle w:val="Odsekzoznamu"/>
              <w:rPr>
                <w:rFonts w:asciiTheme="minorHAnsi" w:eastAsiaTheme="minorEastAsia" w:hAnsiTheme="minorHAnsi" w:cstheme="minorBidi"/>
                <w:sz w:val="18"/>
                <w:szCs w:val="18"/>
                <w:u w:val="single"/>
              </w:rPr>
            </w:pPr>
            <w:r w:rsidRPr="142AD015">
              <w:rPr>
                <w:rFonts w:asciiTheme="minorHAnsi" w:eastAsiaTheme="minorEastAsia" w:hAnsiTheme="minorHAnsi" w:cstheme="minorBidi"/>
                <w:sz w:val="18"/>
                <w:szCs w:val="18"/>
                <w:u w:val="single"/>
              </w:rPr>
              <w:t xml:space="preserve">Možnosť b) </w:t>
            </w:r>
          </w:p>
          <w:p w14:paraId="69D86309" w14:textId="77777777" w:rsidR="00A33C30" w:rsidRPr="00D95A9D" w:rsidRDefault="00A33C30" w:rsidP="00AC46BB">
            <w:pPr>
              <w:pStyle w:val="Odsekzoznamu"/>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Ak elektronické odporúčanie na vyšetrenie neexistuje, IS PZS poskytne lekárovi možnosť zadania údajov z odporúčania na vyšetrenie manuálne v rozsahu: </w:t>
            </w:r>
          </w:p>
          <w:p w14:paraId="2D5C2CBC" w14:textId="77777777" w:rsidR="00A33C30" w:rsidRPr="00D95A9D" w:rsidRDefault="00A33C30">
            <w:pPr>
              <w:pStyle w:val="Odsekzoznamu"/>
              <w:numPr>
                <w:ilvl w:val="1"/>
                <w:numId w:val="93"/>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Dátum a čas odoslania pacienta na vyšetrenie „Dátum a čas odoslania“</w:t>
            </w:r>
          </w:p>
          <w:p w14:paraId="442CE151" w14:textId="77777777" w:rsidR="00A33C30" w:rsidRPr="00D95A9D" w:rsidRDefault="00A33C30">
            <w:pPr>
              <w:pStyle w:val="Odsekzoznamu"/>
              <w:numPr>
                <w:ilvl w:val="1"/>
                <w:numId w:val="93"/>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Odosielajúceho lekára „Odosielajúci lekár“</w:t>
            </w:r>
          </w:p>
          <w:p w14:paraId="08CCC309" w14:textId="77777777" w:rsidR="00A33C30" w:rsidRPr="00D95A9D" w:rsidRDefault="00A33C30">
            <w:pPr>
              <w:pStyle w:val="Odsekzoznamu"/>
              <w:numPr>
                <w:ilvl w:val="1"/>
                <w:numId w:val="93"/>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Diagnózu stanovenú pri odoslaní pacienta na vyšetrenie „Diagnóza pri odoslaní“ </w:t>
            </w:r>
          </w:p>
          <w:p w14:paraId="3262E53F" w14:textId="77777777" w:rsidR="00A33C30" w:rsidRPr="00D95A9D" w:rsidRDefault="00A33C30">
            <w:pPr>
              <w:pStyle w:val="Odsekzoznamu"/>
              <w:numPr>
                <w:ilvl w:val="1"/>
                <w:numId w:val="93"/>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Ak lekár všetky záznamy z papierového odporúčania na vyšetrenie nevie vyplniť, z dôvodu, že nie sú na vytlačenom výmennom lístku alebo žiadanke vytlačené, pokračuje bez naplnenia údajov</w:t>
            </w:r>
          </w:p>
          <w:p w14:paraId="1701657A" w14:textId="77777777" w:rsidR="00A33C30" w:rsidRPr="00D95A9D" w:rsidRDefault="00A33C30">
            <w:pPr>
              <w:pStyle w:val="Odsekzoznamu"/>
              <w:numPr>
                <w:ilvl w:val="0"/>
                <w:numId w:val="9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lastRenderedPageBreak/>
              <w:t xml:space="preserve">Ošetrujúci zdravotnícky pracovník zapíše informáciu o vykonaní vyšetrenia v minimálnom rozsahu </w:t>
            </w:r>
            <w:r w:rsidRPr="5A109AD4">
              <w:rPr>
                <w:rFonts w:asciiTheme="minorHAnsi" w:eastAsiaTheme="minorEastAsia" w:hAnsiTheme="minorHAnsi" w:cstheme="minorBidi"/>
                <w:i/>
                <w:iCs/>
                <w:sz w:val="18"/>
                <w:szCs w:val="18"/>
              </w:rPr>
              <w:t>„vykonané vyšetrenie“</w:t>
            </w:r>
            <w:r w:rsidRPr="142AD015">
              <w:rPr>
                <w:rFonts w:asciiTheme="minorHAnsi" w:eastAsiaTheme="minorEastAsia" w:hAnsiTheme="minorHAnsi" w:cstheme="minorBidi"/>
                <w:sz w:val="18"/>
                <w:szCs w:val="18"/>
              </w:rPr>
              <w:t xml:space="preserve"> a následne rozhodne o potrebe doplnenia odborného popisu záznamu zo zobrazovacieho vyšetrenia:</w:t>
            </w:r>
          </w:p>
          <w:p w14:paraId="2B9EA6A7" w14:textId="77777777" w:rsidR="00A33C30" w:rsidRPr="00D95A9D" w:rsidRDefault="00A33C30">
            <w:pPr>
              <w:pStyle w:val="Odsekzoznamu"/>
              <w:numPr>
                <w:ilvl w:val="1"/>
                <w:numId w:val="93"/>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Možnosť 1: Popis k zobrazovaciemu vyšetreniu je realizované iným lekárom/ zdravotníckym pracovníkom a odošle/ uloží údaje o odporúčaní na vyšetrenie pre ošetrujúceho lekára, ktorý vykoná popis</w:t>
            </w:r>
          </w:p>
          <w:p w14:paraId="006C2A64" w14:textId="77777777" w:rsidR="00A33C30" w:rsidRPr="00D95A9D" w:rsidRDefault="00A33C30">
            <w:pPr>
              <w:pStyle w:val="Odsekzoznamu"/>
              <w:numPr>
                <w:ilvl w:val="1"/>
                <w:numId w:val="93"/>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Možnosť 2: Realizuje popis zobrazovacieho vyšetrenia ako ošetrujúci lekár</w:t>
            </w:r>
          </w:p>
          <w:p w14:paraId="50A2EA03" w14:textId="77777777" w:rsidR="00A33C30" w:rsidRPr="00D95A9D" w:rsidRDefault="00A33C30">
            <w:pPr>
              <w:pStyle w:val="Odsekzoznamu"/>
              <w:numPr>
                <w:ilvl w:val="0"/>
                <w:numId w:val="9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Ošetrujúci lekár, ktorý realizuje popis zo zobrazovacieho vyšetrenia zaznamená názov vyšetrenia (v prípade, že IS PZS neobsahuje názov vyšetrenia, názov sa nevypĺňa) </w:t>
            </w:r>
          </w:p>
          <w:p w14:paraId="14F84AF6" w14:textId="77777777" w:rsidR="00A33C30" w:rsidRPr="00D95A9D" w:rsidRDefault="00A33C30">
            <w:pPr>
              <w:pStyle w:val="Odsekzoznamu"/>
              <w:numPr>
                <w:ilvl w:val="0"/>
                <w:numId w:val="9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Ošetrujúci lekár zaznamená záver zo zobrazovacieho vyšetrenia:</w:t>
            </w:r>
          </w:p>
          <w:p w14:paraId="14608474" w14:textId="77777777" w:rsidR="00A33C30" w:rsidRPr="00D95A9D" w:rsidRDefault="00A33C30">
            <w:pPr>
              <w:pStyle w:val="Odsekzoznamu"/>
              <w:numPr>
                <w:ilvl w:val="1"/>
                <w:numId w:val="93"/>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Modalitu zobrazovacieho vyšetrenia (MR, CT, Roentgen) </w:t>
            </w:r>
          </w:p>
          <w:p w14:paraId="55C61BBF" w14:textId="77777777" w:rsidR="00A33C30" w:rsidRPr="00D95A9D" w:rsidRDefault="00A33C30">
            <w:pPr>
              <w:pStyle w:val="Odsekzoznamu"/>
              <w:numPr>
                <w:ilvl w:val="1"/>
                <w:numId w:val="93"/>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Dátum a čas vyšetrenia</w:t>
            </w:r>
          </w:p>
          <w:p w14:paraId="2C2364C6" w14:textId="77777777" w:rsidR="00A33C30" w:rsidRPr="00D95A9D" w:rsidRDefault="00A33C30">
            <w:pPr>
              <w:pStyle w:val="Odsekzoznamu"/>
              <w:numPr>
                <w:ilvl w:val="1"/>
                <w:numId w:val="93"/>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Popis</w:t>
            </w:r>
          </w:p>
          <w:p w14:paraId="64DDD978" w14:textId="77777777" w:rsidR="00A33C30" w:rsidRPr="00D95A9D" w:rsidRDefault="00A33C30">
            <w:pPr>
              <w:pStyle w:val="Odsekzoznamu"/>
              <w:numPr>
                <w:ilvl w:val="1"/>
                <w:numId w:val="93"/>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Diagnostický záver bez označenia hlavnej diagnózy</w:t>
            </w:r>
          </w:p>
          <w:p w14:paraId="2DECACC2" w14:textId="77777777" w:rsidR="00A33C30" w:rsidRPr="00D95A9D" w:rsidRDefault="00A33C30">
            <w:pPr>
              <w:pStyle w:val="Odsekzoznamu"/>
              <w:numPr>
                <w:ilvl w:val="1"/>
                <w:numId w:val="93"/>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Urgentnosť vyšetrenia</w:t>
            </w:r>
          </w:p>
          <w:p w14:paraId="6BAC51FC" w14:textId="77777777" w:rsidR="00A33C30" w:rsidRPr="00D95A9D" w:rsidRDefault="00A33C30">
            <w:pPr>
              <w:pStyle w:val="Odsekzoznamu"/>
              <w:numPr>
                <w:ilvl w:val="1"/>
                <w:numId w:val="93"/>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V prípade, že lekár stanovil záver, ktorý by mohol ohroziť úsudok a rozhodovanie pacienta zaznamená ho do časti „Interná poznámka“, ktorá bude sprístupnená lekárom po vyhľadaní záznamu z vyšetrenia ale pacientovi nebude prístupná v rámci Elektronickej zdravotnej knižky</w:t>
            </w:r>
          </w:p>
          <w:p w14:paraId="4CD223A3" w14:textId="77777777" w:rsidR="00A33C30" w:rsidRPr="00D95A9D" w:rsidRDefault="00A33C30" w:rsidP="000711D0">
            <w:pPr>
              <w:pStyle w:val="Odsekzoznamu"/>
              <w:numPr>
                <w:ilvl w:val="0"/>
                <w:numId w:val="99"/>
              </w:numPr>
              <w:spacing w:before="120"/>
              <w:jc w:val="both"/>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Potvrdí záznam (uzavrie epizódu) </w:t>
            </w:r>
          </w:p>
          <w:p w14:paraId="34ADFE0E" w14:textId="77777777" w:rsidR="00A33C30" w:rsidRPr="00D95A9D" w:rsidRDefault="00A33C30" w:rsidP="000711D0">
            <w:pPr>
              <w:pStyle w:val="Odsekzoznamu"/>
              <w:numPr>
                <w:ilvl w:val="0"/>
                <w:numId w:val="99"/>
              </w:numPr>
              <w:spacing w:before="120"/>
              <w:jc w:val="both"/>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vykoná kontrolu záznamu pred odoslaním do NZIS</w:t>
            </w:r>
          </w:p>
          <w:p w14:paraId="11F830C3" w14:textId="77777777" w:rsidR="00A33C30" w:rsidRPr="00D95A9D" w:rsidRDefault="00A33C30">
            <w:pPr>
              <w:pStyle w:val="Odsekzoznamu"/>
              <w:numPr>
                <w:ilvl w:val="1"/>
                <w:numId w:val="93"/>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Po ukončení záznamu lekárom IS PZS na aplikačnej úrovni skontroluje povinnosti vyplnených polí a až následne záznam posiela do NZIS </w:t>
            </w:r>
          </w:p>
          <w:p w14:paraId="79735BDD" w14:textId="77777777" w:rsidR="00A33C30" w:rsidRPr="00D95A9D" w:rsidRDefault="00A33C30" w:rsidP="000711D0">
            <w:pPr>
              <w:pStyle w:val="Odsekzoznamu"/>
              <w:numPr>
                <w:ilvl w:val="0"/>
                <w:numId w:val="99"/>
              </w:numPr>
              <w:spacing w:before="120"/>
              <w:jc w:val="both"/>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IS PZS na pozadí vyplní: </w:t>
            </w:r>
          </w:p>
          <w:p w14:paraId="599821DF" w14:textId="77777777" w:rsidR="00A33C30" w:rsidRPr="00D95A9D" w:rsidRDefault="00A33C30">
            <w:pPr>
              <w:pStyle w:val="Odsekzoznamu"/>
              <w:numPr>
                <w:ilvl w:val="1"/>
                <w:numId w:val="93"/>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Verziu záznamu – VER01 - Finished - The version is committed with the intention of being a final version, with no anticipated reason for revision  evidovanú v atribúte content.feeder_audit.version_status.code_value</w:t>
            </w:r>
          </w:p>
          <w:p w14:paraId="3C585A21" w14:textId="0494DB2A" w:rsidR="00A33C30" w:rsidRPr="00D95A9D" w:rsidRDefault="00A33C30" w:rsidP="000711D0">
            <w:pPr>
              <w:pStyle w:val="Odsekzoznamu"/>
              <w:numPr>
                <w:ilvl w:val="0"/>
                <w:numId w:val="99"/>
              </w:numPr>
              <w:spacing w:before="120"/>
              <w:jc w:val="both"/>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na pozadí odošle záznam o zobrazovacom vyšetrení prostredníctvom služby ZapisZaznamOVysetreni_v</w:t>
            </w:r>
            <w:r w:rsidR="00573AC8">
              <w:rPr>
                <w:rFonts w:asciiTheme="minorHAnsi" w:eastAsiaTheme="minorEastAsia" w:hAnsiTheme="minorHAnsi" w:cstheme="minorBidi"/>
                <w:sz w:val="18"/>
                <w:szCs w:val="18"/>
              </w:rPr>
              <w:t>6</w:t>
            </w:r>
            <w:r w:rsidRPr="142AD015">
              <w:rPr>
                <w:rFonts w:asciiTheme="minorHAnsi" w:eastAsiaTheme="minorEastAsia" w:hAnsiTheme="minorHAnsi" w:cstheme="minorBidi"/>
                <w:sz w:val="18"/>
                <w:szCs w:val="18"/>
              </w:rPr>
              <w:t xml:space="preserve"> do NZIS</w:t>
            </w:r>
          </w:p>
          <w:p w14:paraId="24866FF8" w14:textId="77777777" w:rsidR="00A33C30" w:rsidRPr="00D95A9D" w:rsidRDefault="00A33C30" w:rsidP="000711D0">
            <w:pPr>
              <w:pStyle w:val="Odsekzoznamu"/>
              <w:numPr>
                <w:ilvl w:val="0"/>
                <w:numId w:val="99"/>
              </w:numPr>
              <w:spacing w:before="120"/>
              <w:jc w:val="both"/>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V prípade potreby IS PZS umožní lekárovi vytlačiť záznam</w:t>
            </w:r>
          </w:p>
        </w:tc>
      </w:tr>
      <w:tr w:rsidR="00A33C30" w:rsidRPr="00D95A9D" w14:paraId="103B4F3B"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29C568E" w14:textId="77777777" w:rsidR="00A33C30" w:rsidRPr="00D95A9D" w:rsidRDefault="00A33C30" w:rsidP="00AC46BB">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lastRenderedPageBreak/>
              <w:t>Alternatívne scenáre</w:t>
            </w:r>
          </w:p>
        </w:tc>
        <w:tc>
          <w:tcPr>
            <w:tcW w:w="7904" w:type="dxa"/>
            <w:tcBorders>
              <w:top w:val="single" w:sz="4" w:space="0" w:color="auto"/>
              <w:left w:val="single" w:sz="4" w:space="0" w:color="auto"/>
              <w:bottom w:val="single" w:sz="4" w:space="0" w:color="auto"/>
              <w:right w:val="single" w:sz="4" w:space="0" w:color="auto"/>
            </w:tcBorders>
            <w:vAlign w:val="center"/>
          </w:tcPr>
          <w:p w14:paraId="62B15B3A" w14:textId="77777777" w:rsidR="00A33C30" w:rsidRPr="00D95A9D" w:rsidRDefault="00A33C30">
            <w:pPr>
              <w:pStyle w:val="Odsekzoznamu"/>
              <w:numPr>
                <w:ilvl w:val="0"/>
                <w:numId w:val="72"/>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Ošetrujúci lekár nevyplnil všetky povinné položky v rámci záznamu z vyšetrenia, kedy mu informačný systém vráti informáciu, ktorú položku je potrebné vyplniť</w:t>
            </w:r>
            <w:r w:rsidRPr="5A109AD4">
              <w:t>,</w:t>
            </w:r>
            <w:r w:rsidRPr="142AD015">
              <w:rPr>
                <w:rFonts w:asciiTheme="minorHAnsi" w:eastAsiaTheme="minorEastAsia" w:hAnsiTheme="minorHAnsi" w:cstheme="minorBidi"/>
                <w:sz w:val="18"/>
                <w:szCs w:val="18"/>
              </w:rPr>
              <w:t xml:space="preserve"> aby bol záznam korektne uzavretý alebo odoslaný do NZIS</w:t>
            </w:r>
          </w:p>
          <w:p w14:paraId="4905B183" w14:textId="77777777" w:rsidR="00A33C30" w:rsidRPr="00D95A9D" w:rsidRDefault="00A33C30" w:rsidP="5A109AD4">
            <w:pPr>
              <w:pStyle w:val="Odsekzoznamu"/>
              <w:numPr>
                <w:ilvl w:val="0"/>
                <w:numId w:val="72"/>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neumožnilo odoslať záznam z dôvodu problému s identitou pacienta, pre ktorý je záznam zasielaný: </w:t>
            </w:r>
          </w:p>
          <w:p w14:paraId="7A77C893" w14:textId="77777777" w:rsidR="00A33C30" w:rsidRPr="00D95A9D" w:rsidRDefault="00A33C30" w:rsidP="5A109AD4">
            <w:pPr>
              <w:pStyle w:val="Odsekzoznamu"/>
              <w:numPr>
                <w:ilvl w:val="1"/>
                <w:numId w:val="72"/>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 E900001 – Záznam pre ktorého bol záznam vytvorený na nenachádza v NZIS (špecifická situácia v prípade, že pacientovi už nie je poberateľom zdravotného poistenia, hoci IS PZS k nemu eviduje JRÚZ ID) </w:t>
            </w:r>
          </w:p>
          <w:p w14:paraId="6056B55F" w14:textId="77777777" w:rsidR="00A33C30" w:rsidRPr="00D95A9D" w:rsidRDefault="00A33C30" w:rsidP="5A109AD4">
            <w:pPr>
              <w:pStyle w:val="Odsekzoznamu"/>
              <w:numPr>
                <w:ilvl w:val="1"/>
                <w:numId w:val="72"/>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 E300022 – Pacient má evidovaný dátum úmrtia – nie je možné zapísať záznam na zosnulého pacienta </w:t>
            </w:r>
          </w:p>
          <w:p w14:paraId="7978F505" w14:textId="77777777" w:rsidR="00A33C30" w:rsidRPr="00D95A9D" w:rsidRDefault="00A33C30" w:rsidP="5A109AD4">
            <w:pPr>
              <w:pStyle w:val="Odsekzoznamu"/>
              <w:numPr>
                <w:ilvl w:val="0"/>
                <w:numId w:val="72"/>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neumožnilo odoslať záznam z dôvodu chyby na strane IS PZS ( chyby na strane IS PZS - E000002, E100055, E100012, E900011, E100002, E100029, E000001)  </w:t>
            </w:r>
          </w:p>
          <w:p w14:paraId="305CB628" w14:textId="77777777" w:rsidR="00A33C30" w:rsidRPr="00D95A9D" w:rsidRDefault="00A33C30">
            <w:pPr>
              <w:pStyle w:val="Odsekzoznamu"/>
              <w:numPr>
                <w:ilvl w:val="0"/>
                <w:numId w:val="72"/>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Ošetrujúcemu lekárovi neumožnilo odoslať záznam z dôvodu chyby na strane NZIS </w:t>
            </w:r>
            <w:r w:rsidRPr="5A109AD4">
              <w:rPr>
                <w:rFonts w:asciiTheme="minorHAnsi" w:eastAsiaTheme="minorEastAsia" w:hAnsiTheme="minorHAnsi" w:cstheme="minorBidi"/>
                <w:i/>
                <w:iCs/>
                <w:sz w:val="18"/>
                <w:szCs w:val="18"/>
              </w:rPr>
              <w:t>„Záznam nebolo možné do NZIS odoslať, nezabudnite vytlačiť záznam z vyšetrenia pacientovi“</w:t>
            </w:r>
            <w:r w:rsidRPr="142AD015">
              <w:rPr>
                <w:rFonts w:asciiTheme="minorHAnsi" w:eastAsiaTheme="minorEastAsia" w:hAnsiTheme="minorHAnsi" w:cstheme="minorBidi"/>
                <w:sz w:val="18"/>
                <w:szCs w:val="18"/>
              </w:rPr>
              <w:t> (chyby na strane NZIS - rozsah špecifikovaný v x070 – Volanie služieb)</w:t>
            </w:r>
          </w:p>
          <w:p w14:paraId="6FC4E163" w14:textId="77777777" w:rsidR="00A33C30" w:rsidRPr="00D95A9D" w:rsidRDefault="00A33C30">
            <w:pPr>
              <w:pStyle w:val="Odsekzoznamu"/>
              <w:numPr>
                <w:ilvl w:val="0"/>
                <w:numId w:val="72"/>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Ošetrujúcemu lekárovi neumožnilo zapísať záznam z vyšetrenia nakoľko prihlásený užívateľ nie je prihlásený pod správny OÚ PZS - E100053 - Nie je možné aktualizovať záznam, nakoľko pôvodný záznam bol vytvorený v inom odbornom útvare ako ste prihlásený.</w:t>
            </w:r>
          </w:p>
          <w:p w14:paraId="6F079064" w14:textId="77777777" w:rsidR="00A33C30" w:rsidRPr="00D95A9D" w:rsidRDefault="00A33C30" w:rsidP="00AC46BB">
            <w:pPr>
              <w:pStyle w:val="Odsekzoznamu"/>
              <w:numPr>
                <w:ilvl w:val="0"/>
                <w:numId w:val="72"/>
              </w:numPr>
            </w:pPr>
            <w:r w:rsidRPr="142AD015">
              <w:rPr>
                <w:rFonts w:asciiTheme="minorHAnsi" w:eastAsiaTheme="minorEastAsia" w:hAnsiTheme="minorHAnsi" w:cstheme="minorBidi"/>
                <w:sz w:val="18"/>
                <w:szCs w:val="18"/>
              </w:rPr>
              <w:t>Ošetrujúcemu lekárovi neumožnilo zapísať záznam z vyšetrenia nakoľko zapísal predpokladaný dátum pôrodu na pohlavie „muž“ - E300032 - Predpokladaný dátum pôrodu nie je možné zapísať na pohlavie "muž". Skontrolujte totožnosť pacienta pre ktorého je záznam vytváraný.</w:t>
            </w:r>
          </w:p>
        </w:tc>
      </w:tr>
    </w:tbl>
    <w:p w14:paraId="71C235E6" w14:textId="3C197C62" w:rsidR="0005322A" w:rsidRPr="00B0745E" w:rsidRDefault="6DE4F7B8" w:rsidP="00B50180">
      <w:pPr>
        <w:pStyle w:val="Nadpis3"/>
      </w:pPr>
      <w:bookmarkStart w:id="131" w:name="_Toc56171955"/>
      <w:r>
        <w:t>eV_01_07 – Vyhľadanie „odporúča</w:t>
      </w:r>
      <w:r w:rsidR="00B0745E">
        <w:t>n</w:t>
      </w:r>
      <w:r>
        <w:t>ia na vyšetrenie“  pacienta</w:t>
      </w:r>
      <w:bookmarkEnd w:id="131"/>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1"/>
        <w:gridCol w:w="7255"/>
      </w:tblGrid>
      <w:tr w:rsidR="0005322A" w:rsidRPr="00D95A9D" w14:paraId="74D345C4" w14:textId="77777777" w:rsidTr="000711D0">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429AB024" w14:textId="77777777" w:rsidR="0005322A"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 xml:space="preserve">Prípad použitia </w:t>
            </w:r>
          </w:p>
        </w:tc>
        <w:tc>
          <w:tcPr>
            <w:tcW w:w="7255" w:type="dxa"/>
            <w:tcBorders>
              <w:top w:val="single" w:sz="4" w:space="0" w:color="auto"/>
              <w:left w:val="single" w:sz="4" w:space="0" w:color="auto"/>
              <w:bottom w:val="single" w:sz="4" w:space="0" w:color="auto"/>
              <w:right w:val="single" w:sz="4" w:space="0" w:color="auto"/>
            </w:tcBorders>
            <w:vAlign w:val="center"/>
          </w:tcPr>
          <w:p w14:paraId="43642B05" w14:textId="77777777" w:rsidR="0005322A"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Vyhľadanie „odporúčania na vyšetrenie“ pacienta</w:t>
            </w:r>
          </w:p>
        </w:tc>
      </w:tr>
      <w:tr w:rsidR="0005322A" w:rsidRPr="00D95A9D" w14:paraId="76364A3C" w14:textId="77777777" w:rsidTr="000711D0">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68286012" w14:textId="77777777" w:rsidR="0005322A"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Stručný popis</w:t>
            </w:r>
          </w:p>
        </w:tc>
        <w:tc>
          <w:tcPr>
            <w:tcW w:w="7255" w:type="dxa"/>
            <w:tcBorders>
              <w:top w:val="single" w:sz="4" w:space="0" w:color="auto"/>
              <w:left w:val="single" w:sz="4" w:space="0" w:color="auto"/>
              <w:bottom w:val="single" w:sz="4" w:space="0" w:color="auto"/>
              <w:right w:val="single" w:sz="4" w:space="0" w:color="auto"/>
            </w:tcBorders>
            <w:vAlign w:val="center"/>
          </w:tcPr>
          <w:p w14:paraId="6FFA73B8" w14:textId="77777777" w:rsidR="0005322A"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Scenár popisuje situáciu, kedy pacient prichádza na vyšetrenie na základe odporúčania na vyšetrenie. Ošetrujúci lekár/ zdravotnícky pracovník pristupuje v NZIS k odporúčaniu na vyšetrenie, ktoré obsahuje všetky náležitosti požadovaného vyšetrenia</w:t>
            </w:r>
          </w:p>
        </w:tc>
      </w:tr>
      <w:tr w:rsidR="0005322A" w:rsidRPr="00D95A9D" w14:paraId="4EF94D0F" w14:textId="77777777" w:rsidTr="000711D0">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tcPr>
          <w:p w14:paraId="1BCACB52" w14:textId="77777777" w:rsidR="0005322A"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lastRenderedPageBreak/>
              <w:t>Vstupné podmienky:</w:t>
            </w:r>
          </w:p>
        </w:tc>
        <w:tc>
          <w:tcPr>
            <w:tcW w:w="7255" w:type="dxa"/>
            <w:tcBorders>
              <w:top w:val="single" w:sz="4" w:space="0" w:color="auto"/>
              <w:left w:val="single" w:sz="4" w:space="0" w:color="auto"/>
              <w:bottom w:val="single" w:sz="4" w:space="0" w:color="auto"/>
              <w:right w:val="single" w:sz="4" w:space="0" w:color="auto"/>
            </w:tcBorders>
            <w:vAlign w:val="center"/>
          </w:tcPr>
          <w:p w14:paraId="4DE6D571" w14:textId="77777777" w:rsidR="0005322A"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2B9722EC" w14:textId="77777777" w:rsidR="0005322A"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60238D87" w14:textId="77777777" w:rsidR="0005322A"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Identifikátor odporúčania na vyšetrenie</w:t>
            </w:r>
          </w:p>
        </w:tc>
      </w:tr>
      <w:tr w:rsidR="007F55A6" w:rsidRPr="00D95A9D" w14:paraId="4AE2DEC9" w14:textId="77777777" w:rsidTr="000711D0">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tcPr>
          <w:p w14:paraId="4D0E0A32" w14:textId="77777777" w:rsidR="007F55A6"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Odkazy:</w:t>
            </w:r>
          </w:p>
        </w:tc>
        <w:tc>
          <w:tcPr>
            <w:tcW w:w="7255" w:type="dxa"/>
            <w:tcBorders>
              <w:top w:val="single" w:sz="4" w:space="0" w:color="auto"/>
              <w:left w:val="single" w:sz="4" w:space="0" w:color="auto"/>
              <w:bottom w:val="single" w:sz="4" w:space="0" w:color="auto"/>
              <w:right w:val="single" w:sz="4" w:space="0" w:color="auto"/>
            </w:tcBorders>
            <w:vAlign w:val="center"/>
          </w:tcPr>
          <w:p w14:paraId="2EAA0086" w14:textId="0D5963CE" w:rsidR="007F55A6" w:rsidRPr="00D95A9D" w:rsidRDefault="00DB2889" w:rsidP="4B1F096C">
            <w:pPr>
              <w:pStyle w:val="Bezriadkovania"/>
              <w:numPr>
                <w:ilvl w:val="0"/>
                <w:numId w:val="47"/>
              </w:numPr>
              <w:spacing w:after="0"/>
              <w:rPr>
                <w:rFonts w:asciiTheme="minorHAnsi" w:eastAsiaTheme="minorEastAsia" w:hAnsiTheme="minorHAnsi" w:cstheme="minorBidi"/>
                <w:color w:val="auto"/>
                <w:sz w:val="18"/>
                <w:szCs w:val="18"/>
                <w:lang w:val="sk-SK"/>
              </w:rPr>
            </w:pPr>
            <w:hyperlink w:anchor="_A2_–_Vyhľadanie" w:history="1">
              <w:r w:rsidR="4B1F096C" w:rsidRPr="00D95A9D">
                <w:rPr>
                  <w:rStyle w:val="Hypertextovprepojenie"/>
                  <w:rFonts w:asciiTheme="minorHAnsi" w:eastAsiaTheme="minorEastAsia" w:hAnsiTheme="minorHAnsi" w:cstheme="minorBidi"/>
                  <w:sz w:val="18"/>
                  <w:szCs w:val="18"/>
                  <w:lang w:val="sk-SK"/>
                </w:rPr>
                <w:t>A2: Zápis vyšetrenia na základe odporúčania na vyšetrenie</w:t>
              </w:r>
            </w:hyperlink>
          </w:p>
        </w:tc>
      </w:tr>
      <w:tr w:rsidR="007F55A6" w:rsidRPr="00D95A9D" w14:paraId="5371BF6E" w14:textId="77777777" w:rsidTr="000711D0">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tcPr>
          <w:p w14:paraId="7C899125" w14:textId="77777777" w:rsidR="007F55A6"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255" w:type="dxa"/>
            <w:tcBorders>
              <w:top w:val="single" w:sz="4" w:space="0" w:color="auto"/>
              <w:left w:val="single" w:sz="4" w:space="0" w:color="auto"/>
              <w:bottom w:val="single" w:sz="4" w:space="0" w:color="auto"/>
              <w:right w:val="single" w:sz="4" w:space="0" w:color="auto"/>
            </w:tcBorders>
            <w:vAlign w:val="center"/>
          </w:tcPr>
          <w:p w14:paraId="44922743" w14:textId="77777777" w:rsidR="001641A4" w:rsidRPr="00D95A9D" w:rsidRDefault="4B1F096C" w:rsidP="4B1F096C">
            <w:pPr>
              <w:pStyle w:val="Bezriadkovania"/>
              <w:spacing w:after="0"/>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 Používaný len EHR extrakt, ktorý je v rozsahu nasledovných archetypov: </w:t>
            </w:r>
          </w:p>
          <w:p w14:paraId="35F901B1" w14:textId="5DA87CE0" w:rsidR="007F55A6" w:rsidRPr="00D95A9D" w:rsidRDefault="00DB2889" w:rsidP="4B1F096C">
            <w:pPr>
              <w:pStyle w:val="Bezriadkovania"/>
              <w:numPr>
                <w:ilvl w:val="0"/>
                <w:numId w:val="47"/>
              </w:numPr>
              <w:spacing w:after="0"/>
              <w:rPr>
                <w:rFonts w:asciiTheme="minorHAnsi" w:eastAsiaTheme="minorEastAsia" w:hAnsiTheme="minorHAnsi" w:cstheme="minorBidi"/>
                <w:color w:val="auto"/>
                <w:sz w:val="18"/>
                <w:szCs w:val="18"/>
                <w:lang w:val="sk-SK"/>
              </w:rPr>
            </w:pPr>
            <w:hyperlink w:anchor="_Záznam_z_odborného" w:history="1">
              <w:r w:rsidR="4B1F096C" w:rsidRPr="00D95A9D">
                <w:rPr>
                  <w:rStyle w:val="Hypertextovprepojenie"/>
                  <w:rFonts w:asciiTheme="minorHAnsi" w:eastAsiaTheme="minorEastAsia" w:hAnsiTheme="minorHAnsi" w:cstheme="minorBidi"/>
                  <w:sz w:val="18"/>
                  <w:szCs w:val="18"/>
                  <w:lang w:val="sk-SK"/>
                </w:rPr>
                <w:t>CEN-EN13606-ENTRY.Zaznam_o_vysetreni-Zaznam_o_odbornom_vysetreni.v</w:t>
              </w:r>
            </w:hyperlink>
            <w:r w:rsidR="00062F12">
              <w:rPr>
                <w:rStyle w:val="Hypertextovprepojenie"/>
                <w:rFonts w:asciiTheme="minorHAnsi" w:eastAsiaTheme="minorEastAsia" w:hAnsiTheme="minorHAnsi" w:cstheme="minorBidi"/>
                <w:sz w:val="18"/>
                <w:szCs w:val="18"/>
                <w:lang w:val="sk-SK"/>
              </w:rPr>
              <w:t>6</w:t>
            </w:r>
          </w:p>
          <w:p w14:paraId="2CC2C0AA" w14:textId="23CB7412" w:rsidR="001641A4" w:rsidRPr="00D95A9D" w:rsidRDefault="00DB2889" w:rsidP="4B1F096C">
            <w:pPr>
              <w:pStyle w:val="Bezriadkovania"/>
              <w:numPr>
                <w:ilvl w:val="0"/>
                <w:numId w:val="47"/>
              </w:numPr>
              <w:spacing w:after="0"/>
              <w:rPr>
                <w:rFonts w:asciiTheme="minorHAnsi" w:eastAsiaTheme="minorEastAsia" w:hAnsiTheme="minorHAnsi" w:cstheme="minorBidi"/>
                <w:color w:val="auto"/>
                <w:sz w:val="18"/>
                <w:szCs w:val="18"/>
                <w:lang w:val="sk-SK"/>
              </w:rPr>
            </w:pPr>
            <w:hyperlink w:anchor="_Odporúčanie_na_vyšetrenie" w:history="1">
              <w:r w:rsidR="4B1F096C" w:rsidRPr="00D95A9D">
                <w:rPr>
                  <w:rStyle w:val="Hypertextovprepojenie"/>
                  <w:rFonts w:asciiTheme="minorHAnsi" w:eastAsiaTheme="minorEastAsia" w:hAnsiTheme="minorHAnsi" w:cstheme="minorBidi"/>
                  <w:sz w:val="18"/>
                  <w:szCs w:val="18"/>
                  <w:lang w:val="sk-SK"/>
                </w:rPr>
                <w:t>CEN-EN13606-CLUSTER.Odporucanie_na_vysetrenie.v</w:t>
              </w:r>
            </w:hyperlink>
            <w:r w:rsidR="001955F3">
              <w:rPr>
                <w:rStyle w:val="Hypertextovprepojenie"/>
                <w:rFonts w:asciiTheme="minorHAnsi" w:eastAsiaTheme="minorEastAsia" w:hAnsiTheme="minorHAnsi" w:cstheme="minorBidi"/>
                <w:sz w:val="18"/>
                <w:szCs w:val="18"/>
                <w:lang w:val="sk-SK"/>
              </w:rPr>
              <w:t>2</w:t>
            </w:r>
          </w:p>
          <w:p w14:paraId="4665F9AC" w14:textId="4F309015" w:rsidR="001641A4" w:rsidRPr="00D95A9D" w:rsidRDefault="00DB2889" w:rsidP="4B1F096C">
            <w:pPr>
              <w:pStyle w:val="Bezriadkovania"/>
              <w:numPr>
                <w:ilvl w:val="0"/>
                <w:numId w:val="47"/>
              </w:numPr>
              <w:spacing w:after="0"/>
              <w:rPr>
                <w:rFonts w:asciiTheme="minorHAnsi" w:eastAsiaTheme="minorEastAsia" w:hAnsiTheme="minorHAnsi" w:cstheme="minorBidi"/>
                <w:color w:val="auto"/>
                <w:sz w:val="18"/>
                <w:szCs w:val="18"/>
                <w:lang w:val="sk-SK"/>
              </w:rPr>
            </w:pPr>
            <w:hyperlink w:anchor="_Prepúšťacia_správa" w:history="1">
              <w:r w:rsidR="4B1F096C" w:rsidRPr="00D95A9D">
                <w:rPr>
                  <w:rStyle w:val="Hypertextovprepojenie"/>
                  <w:rFonts w:asciiTheme="minorHAnsi" w:eastAsiaTheme="minorEastAsia" w:hAnsiTheme="minorHAnsi" w:cstheme="minorBidi"/>
                  <w:sz w:val="18"/>
                  <w:szCs w:val="18"/>
                  <w:lang w:val="sk-SK"/>
                </w:rPr>
                <w:t>CEN-EN13606-ENTRY.Zaznam_o_vysetreni-Lekárska_prepustacia_sprava.v</w:t>
              </w:r>
            </w:hyperlink>
            <w:r w:rsidR="00761E6D">
              <w:rPr>
                <w:rStyle w:val="Hypertextovprepojenie"/>
                <w:rFonts w:asciiTheme="minorHAnsi" w:eastAsiaTheme="minorEastAsia" w:hAnsiTheme="minorHAnsi" w:cstheme="minorBidi"/>
                <w:sz w:val="18"/>
                <w:szCs w:val="18"/>
                <w:lang w:val="sk-SK"/>
              </w:rPr>
              <w:t>5</w:t>
            </w:r>
          </w:p>
          <w:p w14:paraId="51281300" w14:textId="151462A7" w:rsidR="001641A4" w:rsidRPr="00D95A9D" w:rsidRDefault="00DB2889" w:rsidP="4B1F096C">
            <w:pPr>
              <w:pStyle w:val="Bezriadkovania"/>
              <w:numPr>
                <w:ilvl w:val="0"/>
                <w:numId w:val="47"/>
              </w:numPr>
              <w:spacing w:after="0"/>
              <w:rPr>
                <w:rFonts w:asciiTheme="minorHAnsi" w:eastAsiaTheme="minorEastAsia" w:hAnsiTheme="minorHAnsi" w:cstheme="minorBidi"/>
                <w:color w:val="auto"/>
                <w:sz w:val="18"/>
                <w:szCs w:val="18"/>
                <w:lang w:val="sk-SK"/>
              </w:rPr>
            </w:pPr>
            <w:hyperlink w:anchor="_Zobrazovacie_vyšetrenie" w:history="1">
              <w:r w:rsidR="4B1F096C" w:rsidRPr="00D95A9D">
                <w:rPr>
                  <w:rStyle w:val="Hypertextovprepojenie"/>
                  <w:rFonts w:asciiTheme="minorHAnsi" w:eastAsiaTheme="minorEastAsia" w:hAnsiTheme="minorHAnsi" w:cstheme="minorBidi"/>
                  <w:sz w:val="18"/>
                  <w:szCs w:val="18"/>
                  <w:lang w:val="sk-SK"/>
                </w:rPr>
                <w:t>CEN-EN13606-ENTRY.Zaznam_o_vysetreni-Zaznam_o_zobrazovacom_vysetreni.v</w:t>
              </w:r>
            </w:hyperlink>
            <w:r w:rsidR="00E732B3">
              <w:rPr>
                <w:rStyle w:val="Hypertextovprepojenie"/>
                <w:rFonts w:asciiTheme="minorHAnsi" w:eastAsiaTheme="minorEastAsia" w:hAnsiTheme="minorHAnsi" w:cstheme="minorBidi"/>
                <w:sz w:val="18"/>
                <w:szCs w:val="18"/>
                <w:lang w:val="sk-SK"/>
              </w:rPr>
              <w:t>4</w:t>
            </w:r>
          </w:p>
          <w:p w14:paraId="096DC6D6" w14:textId="77777777" w:rsidR="001641A4" w:rsidRPr="00D95A9D" w:rsidRDefault="6DE4F7B8" w:rsidP="6DE4F7B8">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CEN-EN13606-ENTRY.Laboratorny_vysledok.v2 – súčasťou IM eLab</w:t>
            </w:r>
          </w:p>
        </w:tc>
      </w:tr>
      <w:tr w:rsidR="007F55A6" w:rsidRPr="00D95A9D" w14:paraId="3C288CBF" w14:textId="77777777" w:rsidTr="000711D0">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tcPr>
          <w:p w14:paraId="4DC9C7EF" w14:textId="77777777" w:rsidR="007F55A6"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255" w:type="dxa"/>
            <w:tcBorders>
              <w:top w:val="single" w:sz="4" w:space="0" w:color="auto"/>
              <w:left w:val="single" w:sz="4" w:space="0" w:color="auto"/>
              <w:bottom w:val="single" w:sz="4" w:space="0" w:color="auto"/>
              <w:right w:val="single" w:sz="4" w:space="0" w:color="auto"/>
            </w:tcBorders>
            <w:vAlign w:val="center"/>
          </w:tcPr>
          <w:p w14:paraId="51080805" w14:textId="4A195F28" w:rsidR="000B637A" w:rsidRPr="00D95A9D" w:rsidRDefault="00DB2889" w:rsidP="4B1F096C">
            <w:pPr>
              <w:pStyle w:val="Bezriadkovania"/>
              <w:numPr>
                <w:ilvl w:val="0"/>
                <w:numId w:val="47"/>
              </w:numPr>
              <w:spacing w:after="0"/>
              <w:rPr>
                <w:rFonts w:asciiTheme="minorHAnsi" w:eastAsiaTheme="minorEastAsia" w:hAnsiTheme="minorHAnsi" w:cstheme="minorBidi"/>
                <w:color w:val="auto"/>
                <w:sz w:val="18"/>
                <w:szCs w:val="18"/>
                <w:lang w:val="sk-SK"/>
              </w:rPr>
            </w:pPr>
            <w:hyperlink w:anchor="_VyhladajZaznamyOVystereniach_PreZia" w:history="1">
              <w:r w:rsidR="00955CA7" w:rsidRPr="00D95A9D">
                <w:rPr>
                  <w:rStyle w:val="Hypertextovprepojenie"/>
                  <w:rFonts w:asciiTheme="minorHAnsi" w:eastAsiaTheme="minorEastAsia" w:hAnsiTheme="minorHAnsi" w:cstheme="minorBidi"/>
                  <w:sz w:val="18"/>
                  <w:szCs w:val="18"/>
                  <w:lang w:val="sk-SK"/>
                </w:rPr>
                <w:t>VyhladajZaznamyOVysetreniPreZiadatela_v</w:t>
              </w:r>
            </w:hyperlink>
            <w:r w:rsidR="00510708">
              <w:rPr>
                <w:rStyle w:val="Hypertextovprepojenie"/>
                <w:rFonts w:asciiTheme="minorHAnsi" w:eastAsiaTheme="minorEastAsia" w:hAnsiTheme="minorHAnsi" w:cstheme="minorBidi"/>
                <w:sz w:val="18"/>
                <w:szCs w:val="18"/>
                <w:lang w:val="sk-SK"/>
              </w:rPr>
              <w:t>6</w:t>
            </w:r>
          </w:p>
        </w:tc>
      </w:tr>
      <w:tr w:rsidR="007F55A6" w:rsidRPr="00D95A9D" w14:paraId="4DD961F7" w14:textId="77777777" w:rsidTr="000711D0">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tcPr>
          <w:p w14:paraId="7AAC488F" w14:textId="77777777" w:rsidR="007F55A6"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255" w:type="dxa"/>
            <w:tcBorders>
              <w:top w:val="single" w:sz="4" w:space="0" w:color="auto"/>
              <w:left w:val="single" w:sz="4" w:space="0" w:color="auto"/>
              <w:bottom w:val="single" w:sz="4" w:space="0" w:color="auto"/>
              <w:right w:val="single" w:sz="4" w:space="0" w:color="auto"/>
            </w:tcBorders>
            <w:vAlign w:val="center"/>
          </w:tcPr>
          <w:p w14:paraId="3E689999" w14:textId="77777777" w:rsidR="007F55A6" w:rsidRPr="00D95A9D" w:rsidRDefault="4B1F096C" w:rsidP="4B1F096C">
            <w:pPr>
              <w:pStyle w:val="Bezriadkovania"/>
              <w:numPr>
                <w:ilvl w:val="0"/>
                <w:numId w:val="47"/>
              </w:numPr>
              <w:spacing w:after="0"/>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Vyhľadaný výmenný lístok a s ním súvisiace vyšetrenia</w:t>
            </w:r>
          </w:p>
        </w:tc>
      </w:tr>
      <w:tr w:rsidR="007F55A6" w:rsidRPr="00D95A9D" w14:paraId="03175FCB" w14:textId="77777777" w:rsidTr="000711D0">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tcPr>
          <w:p w14:paraId="27902357" w14:textId="77777777" w:rsidR="007F55A6"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255" w:type="dxa"/>
            <w:tcBorders>
              <w:top w:val="single" w:sz="4" w:space="0" w:color="auto"/>
              <w:left w:val="single" w:sz="4" w:space="0" w:color="auto"/>
              <w:bottom w:val="single" w:sz="4" w:space="0" w:color="auto"/>
              <w:right w:val="single" w:sz="4" w:space="0" w:color="auto"/>
            </w:tcBorders>
            <w:vAlign w:val="center"/>
          </w:tcPr>
          <w:p w14:paraId="5FA87594" w14:textId="77777777" w:rsidR="005D54CE" w:rsidRPr="00D95A9D" w:rsidRDefault="4B1F096C">
            <w:pPr>
              <w:pStyle w:val="Odsekzoznamu"/>
              <w:numPr>
                <w:ilvl w:val="0"/>
                <w:numId w:val="9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Ošetrujúci lekár/ Zdravotnícky pracovník vyhľadá odporúčanie na vyšetrovanie vystavené pacientovi: </w:t>
            </w:r>
          </w:p>
          <w:p w14:paraId="5CB398B6" w14:textId="4A646E1A" w:rsidR="00AE2977" w:rsidRPr="00D95A9D" w:rsidRDefault="6DE4F7B8">
            <w:pPr>
              <w:pStyle w:val="Odsekzoznamu"/>
              <w:numPr>
                <w:ilvl w:val="1"/>
                <w:numId w:val="9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u w:val="single"/>
              </w:rPr>
              <w:t>Možnosť 1:</w:t>
            </w:r>
            <w:r w:rsidRPr="142AD015">
              <w:rPr>
                <w:rFonts w:asciiTheme="minorHAnsi" w:eastAsiaTheme="minorEastAsia" w:hAnsiTheme="minorHAnsi" w:cstheme="minorBidi"/>
                <w:sz w:val="18"/>
                <w:szCs w:val="18"/>
              </w:rPr>
              <w:t xml:space="preserve"> prostredníctvom JRUZ_ID pacienta službou VyhladajZaznamyOVysetreniPreZiadatela_v</w:t>
            </w:r>
            <w:r w:rsidR="00510708">
              <w:rPr>
                <w:rFonts w:asciiTheme="minorHAnsi" w:eastAsiaTheme="minorEastAsia" w:hAnsiTheme="minorHAnsi" w:cstheme="minorBidi"/>
                <w:sz w:val="18"/>
                <w:szCs w:val="18"/>
              </w:rPr>
              <w:t>6</w:t>
            </w:r>
            <w:r w:rsidRPr="142AD015">
              <w:rPr>
                <w:rFonts w:asciiTheme="minorHAnsi" w:eastAsiaTheme="minorEastAsia" w:hAnsiTheme="minorHAnsi" w:cstheme="minorBidi"/>
                <w:sz w:val="18"/>
                <w:szCs w:val="18"/>
              </w:rPr>
              <w:t xml:space="preserve"> kde do časti Odporucanie_odpoved vloží parameter: „VYMENNYLISTOK“.</w:t>
            </w:r>
          </w:p>
          <w:p w14:paraId="70F6782C" w14:textId="09E0BCDB" w:rsidR="005D54CE" w:rsidRPr="00D95A9D" w:rsidRDefault="6DE4F7B8">
            <w:pPr>
              <w:pStyle w:val="Odsekzoznamu"/>
              <w:numPr>
                <w:ilvl w:val="1"/>
                <w:numId w:val="9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w:t>
            </w:r>
            <w:r w:rsidRPr="142AD015">
              <w:rPr>
                <w:rFonts w:asciiTheme="minorHAnsi" w:eastAsiaTheme="minorEastAsia" w:hAnsiTheme="minorHAnsi" w:cstheme="minorBidi"/>
                <w:sz w:val="18"/>
                <w:szCs w:val="18"/>
                <w:u w:val="single"/>
              </w:rPr>
              <w:t xml:space="preserve">Možnosť 2: </w:t>
            </w:r>
            <w:r w:rsidRPr="142AD015">
              <w:rPr>
                <w:rFonts w:asciiTheme="minorHAnsi" w:eastAsiaTheme="minorEastAsia" w:hAnsiTheme="minorHAnsi" w:cstheme="minorBidi"/>
                <w:sz w:val="18"/>
                <w:szCs w:val="18"/>
              </w:rPr>
              <w:t>Ak zdravotnícky pracovník disponuje aj papierovým „odporúčaním na vyšetrenie“, prostredníctvom identifikátora odporúčania na vyšetrenie (ID výmenného lístka) – posledných 6 znakov odporúčania na vyšetrenie službou VyhladajZaznamyOVysetreniPreZiadatela_v</w:t>
            </w:r>
            <w:r w:rsidR="00510708">
              <w:rPr>
                <w:rFonts w:asciiTheme="minorHAnsi" w:eastAsiaTheme="minorEastAsia" w:hAnsiTheme="minorHAnsi" w:cstheme="minorBidi"/>
                <w:sz w:val="18"/>
                <w:szCs w:val="18"/>
              </w:rPr>
              <w:t>6</w:t>
            </w:r>
            <w:r w:rsidRPr="142AD015">
              <w:rPr>
                <w:rFonts w:asciiTheme="minorHAnsi" w:eastAsiaTheme="minorEastAsia" w:hAnsiTheme="minorHAnsi" w:cstheme="minorBidi"/>
                <w:sz w:val="18"/>
                <w:szCs w:val="18"/>
              </w:rPr>
              <w:t xml:space="preserve"> kde do časti Odporucanie_odpoved vloží parameter: „VYMENNYLISTOK_S_EXTRAKTOM“.</w:t>
            </w:r>
          </w:p>
          <w:p w14:paraId="3A6D2C11" w14:textId="77777777" w:rsidR="00617D53" w:rsidRPr="00D95A9D" w:rsidRDefault="4B1F096C">
            <w:pPr>
              <w:pStyle w:val="Odsekzoznamu"/>
              <w:numPr>
                <w:ilvl w:val="0"/>
                <w:numId w:val="9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zobrazí vyhľadané odporúčania na vyšetrenie - sú zobrazené len odporúčania, ktoré boli zaslané na danú odbornosť a sú platné.</w:t>
            </w:r>
          </w:p>
          <w:p w14:paraId="09405A3A" w14:textId="77777777" w:rsidR="00712142" w:rsidRPr="00D95A9D" w:rsidRDefault="4B1F096C">
            <w:pPr>
              <w:pStyle w:val="Odsekzoznamu"/>
              <w:numPr>
                <w:ilvl w:val="1"/>
                <w:numId w:val="97"/>
              </w:numPr>
              <w:rPr>
                <w:rFonts w:asciiTheme="minorHAnsi" w:eastAsiaTheme="minorEastAsia" w:hAnsiTheme="minorHAnsi" w:cstheme="minorBidi"/>
                <w:sz w:val="18"/>
                <w:szCs w:val="18"/>
                <w:u w:val="single"/>
              </w:rPr>
            </w:pPr>
            <w:r w:rsidRPr="142AD015">
              <w:rPr>
                <w:rFonts w:asciiTheme="minorHAnsi" w:eastAsiaTheme="minorEastAsia" w:hAnsiTheme="minorHAnsi" w:cstheme="minorBidi"/>
                <w:sz w:val="18"/>
                <w:szCs w:val="18"/>
                <w:u w:val="single"/>
              </w:rPr>
              <w:t xml:space="preserve">Možnosť 1: </w:t>
            </w:r>
            <w:r w:rsidRPr="142AD015">
              <w:rPr>
                <w:rFonts w:asciiTheme="minorHAnsi" w:eastAsiaTheme="minorEastAsia" w:hAnsiTheme="minorHAnsi" w:cstheme="minorBidi"/>
                <w:sz w:val="18"/>
                <w:szCs w:val="18"/>
              </w:rPr>
              <w:t>Zobrazený len 1 odporúčanie na vyšetrenie</w:t>
            </w:r>
          </w:p>
          <w:p w14:paraId="04D21294" w14:textId="0DB9D622" w:rsidR="00712142" w:rsidRPr="00D95A9D" w:rsidRDefault="6DE4F7B8">
            <w:pPr>
              <w:pStyle w:val="Odsekzoznamu"/>
              <w:numPr>
                <w:ilvl w:val="1"/>
                <w:numId w:val="9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u w:val="single"/>
              </w:rPr>
              <w:t xml:space="preserve">Možnosť 2: </w:t>
            </w:r>
            <w:r w:rsidRPr="142AD015">
              <w:rPr>
                <w:rFonts w:asciiTheme="minorHAnsi" w:eastAsiaTheme="minorEastAsia" w:hAnsiTheme="minorHAnsi" w:cstheme="minorBidi"/>
                <w:sz w:val="18"/>
                <w:szCs w:val="18"/>
              </w:rPr>
              <w:t>Poskytnutých viacero odporúčaní na vyšetrenie, ošetrujúci lekár/ zdravotnícky pracovník vyberie konkrétne odporúčanie na vyšetrenie a vyhľadá potrebný detail k nemu službou VyhladajZaznamyOVysetreniPreZiadatela_v</w:t>
            </w:r>
            <w:r w:rsidR="00510708">
              <w:rPr>
                <w:rFonts w:asciiTheme="minorHAnsi" w:eastAsiaTheme="minorEastAsia" w:hAnsiTheme="minorHAnsi" w:cstheme="minorBidi"/>
                <w:sz w:val="18"/>
                <w:szCs w:val="18"/>
              </w:rPr>
              <w:t>6</w:t>
            </w:r>
            <w:r w:rsidRPr="142AD015">
              <w:rPr>
                <w:rFonts w:asciiTheme="minorHAnsi" w:eastAsiaTheme="minorEastAsia" w:hAnsiTheme="minorHAnsi" w:cstheme="minorBidi"/>
                <w:sz w:val="18"/>
                <w:szCs w:val="18"/>
              </w:rPr>
              <w:t xml:space="preserve"> kde do časti Odporucanie_odpoved vloží parameter: „VYMENNYLISTOK_S_EXTRAKTOM“.</w:t>
            </w:r>
          </w:p>
          <w:p w14:paraId="0A1F7164" w14:textId="77777777" w:rsidR="007F55A6" w:rsidRPr="00D95A9D" w:rsidRDefault="4B1F096C">
            <w:pPr>
              <w:pStyle w:val="Odsekzoznamu"/>
              <w:numPr>
                <w:ilvl w:val="0"/>
                <w:numId w:val="9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zobrazí vyhľadané odporúčanie na vyšetrenie v rozsahu:</w:t>
            </w:r>
          </w:p>
          <w:p w14:paraId="734DB096" w14:textId="77777777" w:rsidR="00AE2977" w:rsidRPr="00D95A9D" w:rsidRDefault="4B1F096C">
            <w:pPr>
              <w:pStyle w:val="Odsekzoznamu"/>
              <w:numPr>
                <w:ilvl w:val="1"/>
                <w:numId w:val="9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Diagnóza odporúčania na vyšetrenie</w:t>
            </w:r>
          </w:p>
          <w:p w14:paraId="067C7197" w14:textId="77777777" w:rsidR="00AE2977" w:rsidRPr="00D95A9D" w:rsidRDefault="4B1F096C">
            <w:pPr>
              <w:pStyle w:val="Odsekzoznamu"/>
              <w:numPr>
                <w:ilvl w:val="1"/>
                <w:numId w:val="9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Požadované vyšetrenie</w:t>
            </w:r>
          </w:p>
          <w:p w14:paraId="6F1E7483" w14:textId="77777777" w:rsidR="00AE2977" w:rsidRPr="00D95A9D" w:rsidRDefault="4B1F096C">
            <w:pPr>
              <w:pStyle w:val="Odsekzoznamu"/>
              <w:numPr>
                <w:ilvl w:val="1"/>
                <w:numId w:val="9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Informáciu pre pacienta</w:t>
            </w:r>
          </w:p>
          <w:p w14:paraId="7E68AA71" w14:textId="77777777" w:rsidR="00AE2977" w:rsidRPr="00D95A9D" w:rsidRDefault="4B1F096C">
            <w:pPr>
              <w:pStyle w:val="Odsekzoznamu"/>
              <w:numPr>
                <w:ilvl w:val="1"/>
                <w:numId w:val="9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Dátum odoslania pacienta na vyšetrenie</w:t>
            </w:r>
          </w:p>
          <w:p w14:paraId="105F9DC6" w14:textId="77777777" w:rsidR="00AE2977" w:rsidRPr="00D95A9D" w:rsidRDefault="4B1F096C">
            <w:pPr>
              <w:pStyle w:val="Odsekzoznamu"/>
              <w:numPr>
                <w:ilvl w:val="1"/>
                <w:numId w:val="9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Odosielajúci lekár</w:t>
            </w:r>
          </w:p>
          <w:p w14:paraId="3F347DFC" w14:textId="77777777" w:rsidR="00AE2977" w:rsidRPr="00D95A9D" w:rsidRDefault="4B1F096C">
            <w:pPr>
              <w:pStyle w:val="Odsekzoznamu"/>
              <w:numPr>
                <w:ilvl w:val="1"/>
                <w:numId w:val="9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Záznam o odporúčanom vyšetrení ak záznam o odporúčanom vyšetrení vznikol spolu so záznamom z vyšetrenia </w:t>
            </w:r>
          </w:p>
          <w:p w14:paraId="5BD20A35" w14:textId="77777777" w:rsidR="006542D1" w:rsidRPr="00D95A9D" w:rsidRDefault="4B1F096C">
            <w:pPr>
              <w:pStyle w:val="Odsekzoznamu"/>
              <w:numPr>
                <w:ilvl w:val="1"/>
                <w:numId w:val="9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Extrakt, ktorý obsahuje odkazy na vyšetrenia súvisiace s odporúčaním na vyšetrenie v ktorom môžu byť uvedené nasledovné typy záznamov</w:t>
            </w:r>
          </w:p>
          <w:p w14:paraId="23DE6F0B" w14:textId="77777777" w:rsidR="00AE2977" w:rsidRPr="00D95A9D" w:rsidRDefault="4B1F096C">
            <w:pPr>
              <w:pStyle w:val="Odsekzoznamu"/>
              <w:numPr>
                <w:ilvl w:val="2"/>
                <w:numId w:val="96"/>
              </w:numPr>
              <w:ind w:left="2557" w:hanging="217"/>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Odborné vyšetrenie</w:t>
            </w:r>
          </w:p>
          <w:p w14:paraId="2756C008" w14:textId="77777777" w:rsidR="00AE2977" w:rsidRPr="00D95A9D" w:rsidRDefault="4B1F096C">
            <w:pPr>
              <w:pStyle w:val="Odsekzoznamu"/>
              <w:numPr>
                <w:ilvl w:val="2"/>
                <w:numId w:val="96"/>
              </w:numPr>
              <w:ind w:left="2557" w:hanging="217"/>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Zobrazovacie vyšetrenie</w:t>
            </w:r>
          </w:p>
          <w:p w14:paraId="4611ADE0" w14:textId="77777777" w:rsidR="00AE2977" w:rsidRPr="00D95A9D" w:rsidRDefault="4B1F096C">
            <w:pPr>
              <w:pStyle w:val="Odsekzoznamu"/>
              <w:numPr>
                <w:ilvl w:val="2"/>
                <w:numId w:val="96"/>
              </w:numPr>
              <w:ind w:left="2557" w:hanging="217"/>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Prepúšťaciu správu </w:t>
            </w:r>
          </w:p>
          <w:p w14:paraId="2F484258" w14:textId="77777777" w:rsidR="006542D1" w:rsidRPr="00D95A9D" w:rsidRDefault="4B1F096C">
            <w:pPr>
              <w:pStyle w:val="Odsekzoznamu"/>
              <w:numPr>
                <w:ilvl w:val="2"/>
                <w:numId w:val="96"/>
              </w:numPr>
              <w:ind w:left="2557" w:hanging="217"/>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Laboratórne vyšetrenie</w:t>
            </w:r>
          </w:p>
          <w:p w14:paraId="0225E6E4" w14:textId="77777777" w:rsidR="00FA78F7" w:rsidRPr="00D95A9D" w:rsidRDefault="4B1F096C">
            <w:pPr>
              <w:pStyle w:val="Odsekzoznamu"/>
              <w:numPr>
                <w:ilvl w:val="0"/>
                <w:numId w:val="9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V prípade, že v extrakte sa nachádza viacej uložených záznamov a nie je ich možné zobraziť naraz, IS PZS zabezpečí stránkovanie jednotlivých záznamov</w:t>
            </w:r>
          </w:p>
        </w:tc>
      </w:tr>
      <w:tr w:rsidR="00D63ECD" w:rsidRPr="00D95A9D" w14:paraId="40362BDA" w14:textId="77777777" w:rsidTr="000711D0">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tcPr>
          <w:p w14:paraId="32C2B39C" w14:textId="77777777" w:rsidR="00D63ECD"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 xml:space="preserve">Alternatívne scenáre: </w:t>
            </w:r>
          </w:p>
        </w:tc>
        <w:tc>
          <w:tcPr>
            <w:tcW w:w="7255" w:type="dxa"/>
            <w:tcBorders>
              <w:top w:val="single" w:sz="4" w:space="0" w:color="auto"/>
              <w:left w:val="single" w:sz="4" w:space="0" w:color="auto"/>
              <w:bottom w:val="single" w:sz="4" w:space="0" w:color="auto"/>
              <w:right w:val="single" w:sz="4" w:space="0" w:color="auto"/>
            </w:tcBorders>
            <w:vAlign w:val="center"/>
          </w:tcPr>
          <w:p w14:paraId="0C00A9C0" w14:textId="72DB3267" w:rsidR="00BC6432" w:rsidRPr="00BC6432" w:rsidRDefault="00BC6432" w:rsidP="00BC6432">
            <w:pPr>
              <w:pStyle w:val="Odsekzoznamu"/>
              <w:numPr>
                <w:ilvl w:val="0"/>
                <w:numId w:val="98"/>
              </w:numPr>
              <w:rPr>
                <w:rFonts w:asciiTheme="minorHAnsi" w:eastAsiaTheme="minorEastAsia" w:hAnsiTheme="minorHAnsi" w:cstheme="minorBidi"/>
                <w:sz w:val="18"/>
                <w:szCs w:val="18"/>
              </w:rPr>
            </w:pPr>
            <w:r w:rsidRPr="00BC6432">
              <w:rPr>
                <w:rFonts w:asciiTheme="minorHAnsi" w:eastAsiaTheme="minorEastAsia" w:hAnsiTheme="minorHAnsi" w:cstheme="minorBidi"/>
                <w:sz w:val="18"/>
                <w:szCs w:val="18"/>
              </w:rPr>
              <w:t>Ošetrujúci lekár/Zdravotnícky pracovník môže vykonať pomocou scenára „eV_01_48 Prevzatie výmenného lístka“, čí si zabezpečí sprístupnenie zdravotnej dokumentácie, ktorá je evidovaná na pacienta v centrálnom systéme a zároveň prevezme výmenný lístok, ktorý už nebude dostupný pre ďalších zdr. pracovníkov.</w:t>
            </w:r>
          </w:p>
          <w:p w14:paraId="72712F5F" w14:textId="48B612EB" w:rsidR="004F0487" w:rsidRPr="00D95A9D" w:rsidRDefault="4B1F096C">
            <w:pPr>
              <w:pStyle w:val="Odsekzoznamu"/>
              <w:numPr>
                <w:ilvl w:val="0"/>
                <w:numId w:val="98"/>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lastRenderedPageBreak/>
              <w:t>Ošetrujúci lekár/ Zdravotnícky pracovník nevyplnil všetky povinné položky v rámci vyhľadania „odporúčania na vyšetrenie“, kedy mu informačný systém vráti informáciu, ktorú položku je potrebné vyplniť</w:t>
            </w:r>
            <w:r w:rsidRPr="5A109AD4">
              <w:t>,</w:t>
            </w:r>
            <w:r w:rsidRPr="142AD015">
              <w:rPr>
                <w:rFonts w:asciiTheme="minorHAnsi" w:eastAsiaTheme="minorEastAsia" w:hAnsiTheme="minorHAnsi" w:cstheme="minorBidi"/>
                <w:sz w:val="18"/>
                <w:szCs w:val="18"/>
              </w:rPr>
              <w:t xml:space="preserve"> aby bol záznam korektne uzavretý alebo odoslaný do NZIS</w:t>
            </w:r>
          </w:p>
          <w:p w14:paraId="7B33418D" w14:textId="77777777" w:rsidR="004F0487" w:rsidRPr="00D95A9D" w:rsidRDefault="4B1F096C" w:rsidP="5A109AD4">
            <w:pPr>
              <w:pStyle w:val="Odsekzoznamu"/>
              <w:numPr>
                <w:ilvl w:val="0"/>
                <w:numId w:val="98"/>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Zdravotníckemu pracovníkovi neumožnilo vyhľadať záznam z dôvodu problému s identitou pacienta, pre ktorý je záznam zasielaný: </w:t>
            </w:r>
          </w:p>
          <w:p w14:paraId="7866A9BE" w14:textId="77777777" w:rsidR="00BE2498" w:rsidRPr="00D95A9D" w:rsidRDefault="4B1F096C">
            <w:pPr>
              <w:pStyle w:val="Odsekzoznamu"/>
              <w:numPr>
                <w:ilvl w:val="1"/>
                <w:numId w:val="98"/>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E300022 – Nie je možné zapísať záznam z dôvodu, že pre daného pacienta je evidovaný dátum úmrtia a zdravotná dokumentácia je uzavretá.</w:t>
            </w:r>
          </w:p>
          <w:p w14:paraId="158AD10B" w14:textId="77777777" w:rsidR="004F0487" w:rsidRPr="00D95A9D" w:rsidRDefault="4B1F096C" w:rsidP="5A109AD4">
            <w:pPr>
              <w:pStyle w:val="Odsekzoznamu"/>
              <w:numPr>
                <w:ilvl w:val="0"/>
                <w:numId w:val="98"/>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Zdravotníckemu pracovníkovi neumožnilo vyhľadať záznam z dôvodu chyby na strane IS PZS ( chyby na strane IS PZS - E000002)  </w:t>
            </w:r>
          </w:p>
          <w:p w14:paraId="09823F95" w14:textId="77777777" w:rsidR="004F0487" w:rsidRPr="00D95A9D" w:rsidRDefault="4B1F096C">
            <w:pPr>
              <w:pStyle w:val="Odsekzoznamu"/>
              <w:numPr>
                <w:ilvl w:val="0"/>
                <w:numId w:val="98"/>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Ošetrujúcemu lekárovi/ Zdravotníckemu pracovníkovi neumožnilo vyhľadať záznam z dôvodu chyby na strane NZIS </w:t>
            </w:r>
            <w:r w:rsidRPr="5A109AD4">
              <w:rPr>
                <w:rFonts w:asciiTheme="minorHAnsi" w:eastAsiaTheme="minorEastAsia" w:hAnsiTheme="minorHAnsi" w:cstheme="minorBidi"/>
                <w:i/>
                <w:iCs/>
                <w:sz w:val="18"/>
                <w:szCs w:val="18"/>
              </w:rPr>
              <w:t>„Záznam nebolo možné do NZIS odoslať, nezabudnite vytlačiť záznam z vyšetrenia pacientovi“</w:t>
            </w:r>
            <w:r w:rsidRPr="142AD015">
              <w:rPr>
                <w:rFonts w:asciiTheme="minorHAnsi" w:eastAsiaTheme="minorEastAsia" w:hAnsiTheme="minorHAnsi" w:cstheme="minorBidi"/>
                <w:sz w:val="18"/>
                <w:szCs w:val="18"/>
              </w:rPr>
              <w:t> (chyby na strane NZIS - rozsah špecifikovaný v x070 – Volanie služieb)</w:t>
            </w:r>
          </w:p>
          <w:p w14:paraId="64CDED86" w14:textId="77777777" w:rsidR="004F0487" w:rsidRPr="00D95A9D" w:rsidRDefault="34661EDB">
            <w:pPr>
              <w:pStyle w:val="Odsekzoznamu"/>
              <w:numPr>
                <w:ilvl w:val="0"/>
                <w:numId w:val="98"/>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Zdravotníckemu pracovníkovi neumožnilo vyhľadať „odporúčanie na vyšetrenie“ nakoľko v súlade s platnou legislatívou nemá prístup k „odporúčaniu na vyšetrenie“ – napr. zdravotnícky asistent, pre prístup k týmto záznamom je nevyhnutný súhlas pacienta </w:t>
            </w:r>
            <w:r w:rsidRPr="5A109AD4">
              <w:rPr>
                <w:rFonts w:asciiTheme="minorHAnsi" w:eastAsiaTheme="minorEastAsia" w:hAnsiTheme="minorHAnsi" w:cstheme="minorBidi"/>
                <w:i/>
                <w:iCs/>
                <w:sz w:val="18"/>
                <w:szCs w:val="18"/>
              </w:rPr>
              <w:t>E900001 - Nemáte prístup k požadovaným záznamom pacienta. Požiadajte pacienta o prístup k údajom vložením eID do čítačky a zadania súhlasu podľa bezpečnostných nastavení pacienta (stlačením OK/ zadanie BOK)</w:t>
            </w:r>
          </w:p>
          <w:p w14:paraId="4B1E28F0" w14:textId="77777777" w:rsidR="004F0487" w:rsidRPr="00D95A9D" w:rsidRDefault="34661EDB">
            <w:pPr>
              <w:pStyle w:val="Odsekzoznamu"/>
              <w:numPr>
                <w:ilvl w:val="0"/>
                <w:numId w:val="98"/>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Ošetrujúcemu lekárovi/ Zdravotníckemu pracovníkovi neumožnilo vyhľadať odporúčanie na vyšetrenie nakoľko „odporúčanie na vyšetrenie“ s daným identifikátorom neeviduje prípadne je neplatné - </w:t>
            </w:r>
            <w:r w:rsidRPr="5A109AD4">
              <w:rPr>
                <w:rFonts w:asciiTheme="minorHAnsi" w:eastAsiaTheme="minorEastAsia" w:hAnsiTheme="minorHAnsi" w:cstheme="minorBidi"/>
                <w:i/>
                <w:iCs/>
                <w:sz w:val="18"/>
                <w:szCs w:val="18"/>
              </w:rPr>
              <w:t>E000001 - Skontrolujte zadaný kód výmenného lístka, ktorý ste zadali do systému ezdravia, nakoľko výmenný lístok s takýmto kódom v systéme neevidujeme. Ak kód je správny, pokračujte vo vyšetrení bez vyhľadania výmenného lístka.</w:t>
            </w:r>
          </w:p>
          <w:p w14:paraId="5F15514F" w14:textId="77777777" w:rsidR="00EF681F" w:rsidRPr="00D95A9D" w:rsidRDefault="4B1F096C">
            <w:pPr>
              <w:pStyle w:val="Odsekzoznamu"/>
              <w:numPr>
                <w:ilvl w:val="0"/>
                <w:numId w:val="98"/>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Ošetrujúcemu lekárovi/ Zdravotníckemu pracovníkovi neumožnilo vyhľadať odporúčanie na vyšetrenie na základe identifikátora na „odporúčaní na vyšetrenie“ nakoľko je totožný s iným „odporúčaním na vyšetrenie“ pre toho istého pacienta a tým pádom je potrebné prepísať celých 21 znakov - </w:t>
            </w:r>
            <w:r w:rsidRPr="5A109AD4">
              <w:rPr>
                <w:rFonts w:asciiTheme="minorHAnsi" w:eastAsiaTheme="minorEastAsia" w:hAnsiTheme="minorHAnsi" w:cstheme="minorBidi"/>
                <w:i/>
                <w:iCs/>
                <w:sz w:val="18"/>
                <w:szCs w:val="18"/>
              </w:rPr>
              <w:t>E100052 – Zadaný identifikátor nie je dostatočný pre vyhľadanie výmenného lístku, prosím prepíšte celých 21 znakov</w:t>
            </w:r>
          </w:p>
          <w:p w14:paraId="4FDD2089" w14:textId="2D588F26" w:rsidR="004F0487" w:rsidRPr="00D95A9D" w:rsidRDefault="4B1F096C">
            <w:pPr>
              <w:pStyle w:val="Odsekzoznamu"/>
              <w:numPr>
                <w:ilvl w:val="0"/>
                <w:numId w:val="98"/>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Ošetrujúcemu lekárovi neumožnilo vyhľadať odporúčanie na vyšetrenie nakoľko nie je určené pre odbornosť</w:t>
            </w:r>
            <w:r w:rsidR="003942E7">
              <w:rPr>
                <w:rFonts w:asciiTheme="minorHAnsi" w:eastAsiaTheme="minorEastAsia" w:hAnsiTheme="minorHAnsi" w:cstheme="minorBidi"/>
                <w:sz w:val="18"/>
                <w:szCs w:val="18"/>
              </w:rPr>
              <w:t xml:space="preserve"> OU PZS,</w:t>
            </w:r>
            <w:r w:rsidRPr="142AD015">
              <w:rPr>
                <w:rFonts w:asciiTheme="minorHAnsi" w:eastAsiaTheme="minorEastAsia" w:hAnsiTheme="minorHAnsi" w:cstheme="minorBidi"/>
                <w:sz w:val="18"/>
                <w:szCs w:val="18"/>
              </w:rPr>
              <w:t xml:space="preserve"> pod ktor</w:t>
            </w:r>
            <w:r w:rsidR="003942E7">
              <w:rPr>
                <w:rFonts w:asciiTheme="minorHAnsi" w:eastAsiaTheme="minorEastAsia" w:hAnsiTheme="minorHAnsi" w:cstheme="minorBidi"/>
                <w:sz w:val="18"/>
                <w:szCs w:val="18"/>
              </w:rPr>
              <w:t>ým</w:t>
            </w:r>
            <w:r w:rsidRPr="142AD015">
              <w:rPr>
                <w:rFonts w:asciiTheme="minorHAnsi" w:eastAsiaTheme="minorEastAsia" w:hAnsiTheme="minorHAnsi" w:cstheme="minorBidi"/>
                <w:sz w:val="18"/>
                <w:szCs w:val="18"/>
              </w:rPr>
              <w:t xml:space="preserve"> je ošetrujúci lekár/ zdravotnícky pracovník prihlásený - </w:t>
            </w:r>
            <w:r w:rsidRPr="5A109AD4">
              <w:rPr>
                <w:rFonts w:asciiTheme="minorHAnsi" w:eastAsiaTheme="minorEastAsia" w:hAnsiTheme="minorHAnsi" w:cstheme="minorBidi"/>
                <w:i/>
                <w:iCs/>
                <w:sz w:val="18"/>
                <w:szCs w:val="18"/>
              </w:rPr>
              <w:t>E1007 - Výmenný lístok nebol určený na odborný útvar (typ ambulancie), v ktorej ste momentálne prihlásený. Skontrolujte si Vaše prihlásenie.</w:t>
            </w:r>
          </w:p>
          <w:p w14:paraId="713603A1" w14:textId="77777777" w:rsidR="008E1509" w:rsidRPr="00D95A9D" w:rsidRDefault="4B1F096C">
            <w:pPr>
              <w:pStyle w:val="Odsekzoznamu"/>
              <w:numPr>
                <w:ilvl w:val="0"/>
                <w:numId w:val="98"/>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Ošetrujúci lekár/ Zdravotnícky pracovník nevie vyhľadať odporúčanie na vyšetrenie z dôvodu, že záznam neexistuje, kedy je vrátený prázdny zoznam</w:t>
            </w:r>
          </w:p>
        </w:tc>
      </w:tr>
    </w:tbl>
    <w:p w14:paraId="793D277A" w14:textId="77777777" w:rsidR="00B24000" w:rsidRPr="00A33C30" w:rsidRDefault="34661EDB" w:rsidP="00B50180">
      <w:pPr>
        <w:pStyle w:val="Nadpis3"/>
      </w:pPr>
      <w:bookmarkStart w:id="132" w:name="_Kontrola_na_základe"/>
      <w:bookmarkStart w:id="133" w:name="_eV_01_08_–_Kontrolné"/>
      <w:bookmarkStart w:id="134" w:name="_Toc56171956"/>
      <w:bookmarkEnd w:id="132"/>
      <w:bookmarkEnd w:id="133"/>
      <w:r>
        <w:lastRenderedPageBreak/>
        <w:t>eV_01_08 – Kontrolné vyšetrenie na základe vykonaných záznamov z vyšetrení k „odporúčanému vyšetreniu“</w:t>
      </w:r>
      <w:bookmarkEnd w:id="134"/>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B24000" w:rsidRPr="00D95A9D" w14:paraId="2FA7611B"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3A2078FE" w14:textId="77777777" w:rsidR="00B2400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 xml:space="preserve">Prípad použitia </w:t>
            </w:r>
          </w:p>
        </w:tc>
        <w:tc>
          <w:tcPr>
            <w:tcW w:w="7904" w:type="dxa"/>
            <w:tcBorders>
              <w:top w:val="single" w:sz="4" w:space="0" w:color="auto"/>
              <w:left w:val="single" w:sz="4" w:space="0" w:color="auto"/>
              <w:bottom w:val="single" w:sz="4" w:space="0" w:color="auto"/>
              <w:right w:val="single" w:sz="4" w:space="0" w:color="auto"/>
            </w:tcBorders>
            <w:vAlign w:val="center"/>
          </w:tcPr>
          <w:p w14:paraId="0ACE83EA" w14:textId="77777777" w:rsidR="00B24000"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Kontrolné vyšetrenie na základe vykonaných záznamov z vyšetrení k „odporúčanému vyšetreniu“</w:t>
            </w:r>
          </w:p>
        </w:tc>
      </w:tr>
      <w:tr w:rsidR="00B24000" w:rsidRPr="00D95A9D" w14:paraId="327A643B"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43450C05" w14:textId="77777777" w:rsidR="00B2400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4AEAF308" w14:textId="77777777" w:rsidR="00B24000"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Scenár popisuje situáciu, kedy pacient prichádza na kontrolu k lekárovi s výsledkom vyšetrení, vykonaných na základe „odporúčaného vyšetrenia“, ktoré boli lekárom vytvorené</w:t>
            </w:r>
          </w:p>
        </w:tc>
      </w:tr>
      <w:tr w:rsidR="00B24000" w:rsidRPr="00D95A9D" w14:paraId="79E08806"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C63FB9C" w14:textId="77777777" w:rsidR="00B2400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42B850C9" w14:textId="77777777" w:rsidR="00B24000"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340002F1" w14:textId="77777777" w:rsidR="00B24000"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7F7D9BCF" w14:textId="77777777" w:rsidR="00593D6F"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Záznam z vyšetrenia na základe „odporúčaného vyšetrenia“</w:t>
            </w:r>
          </w:p>
          <w:p w14:paraId="10CF4040" w14:textId="77777777" w:rsidR="00617D53"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Existujúce odporúčanie na vyšetrenie</w:t>
            </w:r>
          </w:p>
        </w:tc>
      </w:tr>
      <w:tr w:rsidR="000A422E" w:rsidRPr="00D95A9D" w14:paraId="3C89B9AD"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35CF57E6" w14:textId="77777777" w:rsidR="000A422E"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Odkazy:</w:t>
            </w:r>
          </w:p>
        </w:tc>
        <w:tc>
          <w:tcPr>
            <w:tcW w:w="7904" w:type="dxa"/>
            <w:tcBorders>
              <w:top w:val="single" w:sz="4" w:space="0" w:color="auto"/>
              <w:left w:val="single" w:sz="4" w:space="0" w:color="auto"/>
              <w:bottom w:val="single" w:sz="4" w:space="0" w:color="auto"/>
              <w:right w:val="single" w:sz="4" w:space="0" w:color="auto"/>
            </w:tcBorders>
            <w:vAlign w:val="center"/>
          </w:tcPr>
          <w:p w14:paraId="6E6BE6FF" w14:textId="61399F79" w:rsidR="004E29D9" w:rsidRPr="00D95A9D" w:rsidRDefault="00DB2889" w:rsidP="4B1F096C">
            <w:pPr>
              <w:pStyle w:val="Bezriadkovania"/>
              <w:numPr>
                <w:ilvl w:val="0"/>
                <w:numId w:val="47"/>
              </w:numPr>
              <w:spacing w:after="0"/>
              <w:ind w:left="714" w:hanging="357"/>
              <w:rPr>
                <w:rFonts w:asciiTheme="minorHAnsi" w:eastAsiaTheme="minorEastAsia" w:hAnsiTheme="minorHAnsi" w:cstheme="minorBidi"/>
                <w:color w:val="auto"/>
                <w:sz w:val="18"/>
                <w:szCs w:val="18"/>
                <w:lang w:val="sk-SK"/>
              </w:rPr>
            </w:pPr>
            <w:hyperlink w:anchor="_A2_–_Vyhľadanie" w:history="1">
              <w:r w:rsidR="4B1F096C" w:rsidRPr="00D95A9D">
                <w:rPr>
                  <w:rStyle w:val="Hypertextovprepojenie"/>
                  <w:rFonts w:asciiTheme="minorHAnsi" w:eastAsiaTheme="minorEastAsia" w:hAnsiTheme="minorHAnsi" w:cstheme="minorBidi"/>
                  <w:sz w:val="18"/>
                  <w:szCs w:val="18"/>
                  <w:lang w:val="sk-SK"/>
                </w:rPr>
                <w:t>A2: Zápis vyšetrenia na základe výmenného lístku</w:t>
              </w:r>
            </w:hyperlink>
          </w:p>
        </w:tc>
      </w:tr>
      <w:tr w:rsidR="002E5BA8" w:rsidRPr="00D95A9D" w14:paraId="25326921"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AA4F133" w14:textId="77777777" w:rsidR="002E5BA8"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74C5F2B6" w14:textId="77777777" w:rsidR="00617D53" w:rsidRPr="00D95A9D" w:rsidRDefault="34661EDB" w:rsidP="34661EDB">
            <w:pPr>
              <w:pStyle w:val="Bezriadkovania"/>
              <w:spacing w:after="0"/>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Používaný len EHR extract, ktorý je v rozsahu nasledovných archetypov: </w:t>
            </w:r>
          </w:p>
          <w:p w14:paraId="68FD315E" w14:textId="39787282" w:rsidR="00603671" w:rsidRPr="00D95A9D" w:rsidRDefault="00DB2889" w:rsidP="4B1F096C">
            <w:pPr>
              <w:pStyle w:val="Bezriadkovania"/>
              <w:numPr>
                <w:ilvl w:val="0"/>
                <w:numId w:val="47"/>
              </w:numPr>
              <w:spacing w:after="0"/>
              <w:rPr>
                <w:rFonts w:asciiTheme="minorHAnsi" w:eastAsiaTheme="minorEastAsia" w:hAnsiTheme="minorHAnsi" w:cstheme="minorBidi"/>
                <w:color w:val="auto"/>
                <w:sz w:val="18"/>
                <w:szCs w:val="18"/>
                <w:lang w:val="sk-SK"/>
              </w:rPr>
            </w:pPr>
            <w:hyperlink w:anchor="_Záznam_z_odborného" w:history="1">
              <w:r w:rsidR="4B1F096C" w:rsidRPr="00D95A9D">
                <w:rPr>
                  <w:rStyle w:val="Hypertextovprepojenie"/>
                  <w:rFonts w:asciiTheme="minorHAnsi" w:eastAsiaTheme="minorEastAsia" w:hAnsiTheme="minorHAnsi" w:cstheme="minorBidi"/>
                  <w:sz w:val="18"/>
                  <w:szCs w:val="18"/>
                  <w:lang w:val="sk-SK"/>
                </w:rPr>
                <w:t>CEN-EN13606-ENTRY.Zaznam_o_vysetreni-Zaznam_o_odbornom_vysetreni.v</w:t>
              </w:r>
            </w:hyperlink>
            <w:r w:rsidR="00062F12">
              <w:rPr>
                <w:rStyle w:val="Hypertextovprepojenie"/>
                <w:rFonts w:asciiTheme="minorHAnsi" w:eastAsiaTheme="minorEastAsia" w:hAnsiTheme="minorHAnsi" w:cstheme="minorBidi"/>
                <w:sz w:val="18"/>
                <w:szCs w:val="18"/>
                <w:lang w:val="sk-SK"/>
              </w:rPr>
              <w:t>6</w:t>
            </w:r>
          </w:p>
          <w:p w14:paraId="545BC9B9" w14:textId="5CCDA690" w:rsidR="00603671" w:rsidRPr="00D95A9D" w:rsidRDefault="00DB2889" w:rsidP="4B1F096C">
            <w:pPr>
              <w:pStyle w:val="Bezriadkovania"/>
              <w:numPr>
                <w:ilvl w:val="0"/>
                <w:numId w:val="47"/>
              </w:numPr>
              <w:spacing w:after="0"/>
              <w:rPr>
                <w:rFonts w:asciiTheme="minorHAnsi" w:eastAsiaTheme="minorEastAsia" w:hAnsiTheme="minorHAnsi" w:cstheme="minorBidi"/>
                <w:color w:val="auto"/>
                <w:sz w:val="18"/>
                <w:szCs w:val="18"/>
                <w:lang w:val="sk-SK"/>
              </w:rPr>
            </w:pPr>
            <w:hyperlink w:anchor="_Odporúčanie_na_vyšetrenie" w:history="1">
              <w:r w:rsidR="4B1F096C" w:rsidRPr="00D95A9D">
                <w:rPr>
                  <w:rStyle w:val="Hypertextovprepojenie"/>
                  <w:rFonts w:asciiTheme="minorHAnsi" w:eastAsiaTheme="minorEastAsia" w:hAnsiTheme="minorHAnsi" w:cstheme="minorBidi"/>
                  <w:sz w:val="18"/>
                  <w:szCs w:val="18"/>
                  <w:lang w:val="sk-SK"/>
                </w:rPr>
                <w:t>CEN-EN13606-CLUSTER.Odporucanie_na_vysetrenie.v</w:t>
              </w:r>
            </w:hyperlink>
            <w:r w:rsidR="001955F3">
              <w:rPr>
                <w:rStyle w:val="Hypertextovprepojenie"/>
                <w:rFonts w:asciiTheme="minorHAnsi" w:eastAsiaTheme="minorEastAsia" w:hAnsiTheme="minorHAnsi" w:cstheme="minorBidi"/>
                <w:sz w:val="18"/>
                <w:szCs w:val="18"/>
                <w:lang w:val="sk-SK"/>
              </w:rPr>
              <w:t>2</w:t>
            </w:r>
          </w:p>
          <w:p w14:paraId="6056B198" w14:textId="587BCB23" w:rsidR="00603671" w:rsidRPr="00D95A9D" w:rsidRDefault="00DB2889" w:rsidP="4B1F096C">
            <w:pPr>
              <w:pStyle w:val="Bezriadkovania"/>
              <w:numPr>
                <w:ilvl w:val="0"/>
                <w:numId w:val="47"/>
              </w:numPr>
              <w:spacing w:after="0"/>
              <w:rPr>
                <w:rFonts w:asciiTheme="minorHAnsi" w:eastAsiaTheme="minorEastAsia" w:hAnsiTheme="minorHAnsi" w:cstheme="minorBidi"/>
                <w:color w:val="auto"/>
                <w:sz w:val="18"/>
                <w:szCs w:val="18"/>
                <w:lang w:val="sk-SK"/>
              </w:rPr>
            </w:pPr>
            <w:hyperlink w:anchor="_Prepúšťacia_správa" w:history="1">
              <w:r w:rsidR="4B1F096C" w:rsidRPr="00D95A9D">
                <w:rPr>
                  <w:rStyle w:val="Hypertextovprepojenie"/>
                  <w:rFonts w:asciiTheme="minorHAnsi" w:eastAsiaTheme="minorEastAsia" w:hAnsiTheme="minorHAnsi" w:cstheme="minorBidi"/>
                  <w:sz w:val="18"/>
                  <w:szCs w:val="18"/>
                  <w:lang w:val="sk-SK"/>
                </w:rPr>
                <w:t>CEN-EN13606-ENTRY.Zaznam_o_vysetreni-Lekárska_prepustacia_sprava.v</w:t>
              </w:r>
            </w:hyperlink>
            <w:r w:rsidR="00761E6D">
              <w:rPr>
                <w:rStyle w:val="Hypertextovprepojenie"/>
                <w:rFonts w:asciiTheme="minorHAnsi" w:eastAsiaTheme="minorEastAsia" w:hAnsiTheme="minorHAnsi" w:cstheme="minorBidi"/>
                <w:sz w:val="18"/>
                <w:szCs w:val="18"/>
                <w:lang w:val="sk-SK"/>
              </w:rPr>
              <w:t>5</w:t>
            </w:r>
          </w:p>
          <w:p w14:paraId="78E809EE" w14:textId="202CDBFA" w:rsidR="00603671" w:rsidRPr="00D95A9D" w:rsidRDefault="00DB2889" w:rsidP="4B1F096C">
            <w:pPr>
              <w:pStyle w:val="Bezriadkovania"/>
              <w:numPr>
                <w:ilvl w:val="0"/>
                <w:numId w:val="47"/>
              </w:numPr>
              <w:spacing w:after="0"/>
              <w:rPr>
                <w:rFonts w:asciiTheme="minorHAnsi" w:eastAsiaTheme="minorEastAsia" w:hAnsiTheme="minorHAnsi" w:cstheme="minorBidi"/>
                <w:color w:val="auto"/>
                <w:sz w:val="18"/>
                <w:szCs w:val="18"/>
                <w:lang w:val="sk-SK"/>
              </w:rPr>
            </w:pPr>
            <w:hyperlink w:anchor="_Zobrazovacie_vyšetrenie" w:history="1">
              <w:r w:rsidR="4B1F096C" w:rsidRPr="00D95A9D">
                <w:rPr>
                  <w:rStyle w:val="Hypertextovprepojenie"/>
                  <w:rFonts w:asciiTheme="minorHAnsi" w:eastAsiaTheme="minorEastAsia" w:hAnsiTheme="minorHAnsi" w:cstheme="minorBidi"/>
                  <w:sz w:val="18"/>
                  <w:szCs w:val="18"/>
                  <w:lang w:val="sk-SK"/>
                </w:rPr>
                <w:t>CEN-EN13606-ENTRY.Zaznam_o_vysetreni-Zaznam_o_zobrazovacom_vysetreni.v</w:t>
              </w:r>
            </w:hyperlink>
            <w:r w:rsidR="005067B4">
              <w:rPr>
                <w:rStyle w:val="Hypertextovprepojenie"/>
                <w:rFonts w:asciiTheme="minorHAnsi" w:eastAsiaTheme="minorEastAsia" w:hAnsiTheme="minorHAnsi" w:cstheme="minorBidi"/>
                <w:sz w:val="18"/>
                <w:szCs w:val="18"/>
                <w:lang w:val="sk-SK"/>
              </w:rPr>
              <w:t>4</w:t>
            </w:r>
          </w:p>
          <w:p w14:paraId="78D1D702" w14:textId="77777777" w:rsidR="0062101E" w:rsidRPr="00D95A9D" w:rsidRDefault="34661EDB" w:rsidP="34661EDB">
            <w:pPr>
              <w:pStyle w:val="Bezriadkovania"/>
              <w:numPr>
                <w:ilvl w:val="0"/>
                <w:numId w:val="47"/>
              </w:numPr>
              <w:spacing w:after="0"/>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CEN-EN13606-ENTRY.Laboratorny_vysledok.v2 – súčasťou IM eLab</w:t>
            </w:r>
          </w:p>
        </w:tc>
      </w:tr>
      <w:tr w:rsidR="002E5BA8" w:rsidRPr="00D95A9D" w14:paraId="6590A062"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9F7E524" w14:textId="77777777" w:rsidR="002E5BA8"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lastRenderedPageBreak/>
              <w:t>Služba:</w:t>
            </w:r>
          </w:p>
        </w:tc>
        <w:tc>
          <w:tcPr>
            <w:tcW w:w="7904" w:type="dxa"/>
            <w:tcBorders>
              <w:top w:val="single" w:sz="4" w:space="0" w:color="auto"/>
              <w:left w:val="single" w:sz="4" w:space="0" w:color="auto"/>
              <w:bottom w:val="single" w:sz="4" w:space="0" w:color="auto"/>
              <w:right w:val="single" w:sz="4" w:space="0" w:color="auto"/>
            </w:tcBorders>
            <w:vAlign w:val="center"/>
          </w:tcPr>
          <w:p w14:paraId="561E5ADC" w14:textId="73FFCCA0" w:rsidR="002E5BA8" w:rsidRPr="00D95A9D" w:rsidRDefault="00DB2889" w:rsidP="4B1F096C">
            <w:pPr>
              <w:pStyle w:val="Bezriadkovania"/>
              <w:numPr>
                <w:ilvl w:val="0"/>
                <w:numId w:val="47"/>
              </w:numPr>
              <w:spacing w:after="0"/>
              <w:rPr>
                <w:rFonts w:asciiTheme="minorHAnsi" w:eastAsiaTheme="minorEastAsia" w:hAnsiTheme="minorHAnsi" w:cstheme="minorBidi"/>
                <w:color w:val="auto"/>
                <w:sz w:val="18"/>
                <w:szCs w:val="18"/>
                <w:lang w:val="sk-SK"/>
              </w:rPr>
            </w:pPr>
            <w:hyperlink w:anchor="_VyhladajZaznamyOVystereniach_PreZia" w:history="1">
              <w:r w:rsidR="00955CA7" w:rsidRPr="00D95A9D">
                <w:rPr>
                  <w:rStyle w:val="Hypertextovprepojenie"/>
                  <w:rFonts w:asciiTheme="minorHAnsi" w:eastAsiaTheme="minorEastAsia" w:hAnsiTheme="minorHAnsi" w:cstheme="minorBidi"/>
                  <w:sz w:val="18"/>
                  <w:szCs w:val="18"/>
                  <w:lang w:val="sk-SK"/>
                </w:rPr>
                <w:t>VyhladajZaznamyOVysetreniPreZiadatela_v</w:t>
              </w:r>
            </w:hyperlink>
            <w:r w:rsidR="00510708">
              <w:rPr>
                <w:rStyle w:val="Hypertextovprepojenie"/>
                <w:rFonts w:asciiTheme="minorHAnsi" w:eastAsiaTheme="minorEastAsia" w:hAnsiTheme="minorHAnsi" w:cstheme="minorBidi"/>
                <w:sz w:val="18"/>
                <w:szCs w:val="18"/>
                <w:lang w:val="sk-SK"/>
              </w:rPr>
              <w:t>6</w:t>
            </w:r>
          </w:p>
        </w:tc>
      </w:tr>
      <w:tr w:rsidR="002E5BA8" w:rsidRPr="00D95A9D" w14:paraId="6288D3F0"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865B01B" w14:textId="77777777" w:rsidR="002E5BA8"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7021FA36" w14:textId="77777777" w:rsidR="0062101E" w:rsidRPr="00D95A9D" w:rsidRDefault="4B1F096C" w:rsidP="4B1F096C">
            <w:pPr>
              <w:pStyle w:val="Bezriadkovania"/>
              <w:numPr>
                <w:ilvl w:val="0"/>
                <w:numId w:val="47"/>
              </w:numPr>
              <w:spacing w:after="0"/>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Vyhľadaný výsledok z vyšetrení, ktoré boli vytvorené na základe odporúčania na starostlivosť </w:t>
            </w:r>
          </w:p>
        </w:tc>
      </w:tr>
      <w:tr w:rsidR="002E5BA8" w:rsidRPr="00D95A9D" w14:paraId="12D0FB58"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363794CD" w14:textId="77777777" w:rsidR="002E5BA8"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0D54448F" w14:textId="77777777" w:rsidR="005A2037" w:rsidRPr="00D95A9D" w:rsidRDefault="4B1F096C" w:rsidP="000711D0">
            <w:pPr>
              <w:pStyle w:val="Odsekzoznamu"/>
              <w:numPr>
                <w:ilvl w:val="0"/>
                <w:numId w:val="51"/>
              </w:numPr>
              <w:spacing w:before="12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Ošetrujúci lekár/ Zdravotnícky pracovník vyhľadá pacientove vystavené odporúčania na vyšetrenie a vyberie odporúčanie na vyšetrenie, ku ktorému chce poznať výsledok z vyšetrenia</w:t>
            </w:r>
          </w:p>
          <w:p w14:paraId="74D6CB62" w14:textId="375A08EA" w:rsidR="002E5BA8" w:rsidRPr="00D95A9D" w:rsidRDefault="34661EDB" w:rsidP="34661EDB">
            <w:pPr>
              <w:pStyle w:val="Odsekzoznamu"/>
              <w:numPr>
                <w:ilvl w:val="0"/>
                <w:numId w:val="51"/>
              </w:numPr>
              <w:spacing w:before="120"/>
              <w:rPr>
                <w:sz w:val="18"/>
                <w:szCs w:val="18"/>
              </w:rPr>
            </w:pPr>
            <w:r w:rsidRPr="142AD015">
              <w:rPr>
                <w:rFonts w:asciiTheme="minorHAnsi" w:eastAsiaTheme="minorEastAsia" w:hAnsiTheme="minorHAnsi" w:cstheme="minorBidi"/>
                <w:sz w:val="18"/>
                <w:szCs w:val="18"/>
              </w:rPr>
              <w:t xml:space="preserve">IS PZS </w:t>
            </w:r>
            <w:r w:rsidRPr="00D95A9D">
              <w:rPr>
                <w:sz w:val="18"/>
                <w:szCs w:val="18"/>
              </w:rPr>
              <w:t xml:space="preserve">vytvorí vstupnú správu pre volanie služby doplní ID odporúčania na vyšetrenie </w:t>
            </w:r>
            <w:r w:rsidRPr="142AD015">
              <w:rPr>
                <w:rFonts w:asciiTheme="minorHAnsi" w:eastAsiaTheme="minorEastAsia" w:hAnsiTheme="minorHAnsi" w:cstheme="minorBidi"/>
                <w:sz w:val="18"/>
                <w:szCs w:val="18"/>
              </w:rPr>
              <w:t>VyhladajZaznamyOVysetreniPreZiadatela_v</w:t>
            </w:r>
            <w:r w:rsidR="00510708">
              <w:rPr>
                <w:rFonts w:asciiTheme="minorHAnsi" w:eastAsiaTheme="minorEastAsia" w:hAnsiTheme="minorHAnsi" w:cstheme="minorBidi"/>
                <w:sz w:val="18"/>
                <w:szCs w:val="18"/>
              </w:rPr>
              <w:t>6</w:t>
            </w:r>
            <w:r w:rsidRPr="00D95A9D">
              <w:rPr>
                <w:sz w:val="18"/>
                <w:szCs w:val="18"/>
              </w:rPr>
              <w:t xml:space="preserve"> s konkrétnym 21 miestnym identifikátorom odporúčania na vyšetrenie a do časti Odporucanie_odpoved vloží parameter: „VYSLEDOK“</w:t>
            </w:r>
          </w:p>
          <w:p w14:paraId="6F455999" w14:textId="77777777" w:rsidR="002E5BA8" w:rsidRPr="00D95A9D" w:rsidRDefault="4B1F096C" w:rsidP="000711D0">
            <w:pPr>
              <w:pStyle w:val="Odsekzoznamu"/>
              <w:numPr>
                <w:ilvl w:val="0"/>
                <w:numId w:val="51"/>
              </w:numPr>
              <w:spacing w:before="120"/>
              <w:jc w:val="both"/>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IS PZS zobrazí ošetrujúcemu lekárovi výsledok vykonaného vyšetrenia v rozsahu záznamu, ktoré bolo požadované: </w:t>
            </w:r>
          </w:p>
          <w:p w14:paraId="528B2B1B" w14:textId="77777777" w:rsidR="002E5BA8" w:rsidRPr="00D95A9D" w:rsidRDefault="4B1F096C" w:rsidP="000711D0">
            <w:pPr>
              <w:pStyle w:val="Odsekzoznamu"/>
              <w:numPr>
                <w:ilvl w:val="1"/>
                <w:numId w:val="50"/>
              </w:numPr>
              <w:spacing w:before="120"/>
              <w:jc w:val="both"/>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Odborné vyšetrenie</w:t>
            </w:r>
          </w:p>
          <w:p w14:paraId="400193A2" w14:textId="77777777" w:rsidR="002E5BA8" w:rsidRPr="00D95A9D" w:rsidRDefault="4B1F096C" w:rsidP="000711D0">
            <w:pPr>
              <w:pStyle w:val="Odsekzoznamu"/>
              <w:numPr>
                <w:ilvl w:val="1"/>
                <w:numId w:val="50"/>
              </w:numPr>
              <w:spacing w:before="120"/>
              <w:jc w:val="both"/>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Prepúšťaciu správu</w:t>
            </w:r>
          </w:p>
          <w:p w14:paraId="17898C1D" w14:textId="77777777" w:rsidR="00C6235F" w:rsidRPr="00D95A9D" w:rsidRDefault="4B1F096C" w:rsidP="000711D0">
            <w:pPr>
              <w:pStyle w:val="Odsekzoznamu"/>
              <w:numPr>
                <w:ilvl w:val="1"/>
                <w:numId w:val="50"/>
              </w:numPr>
              <w:spacing w:before="120"/>
              <w:jc w:val="both"/>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Zobrazovacie vyšetrenie</w:t>
            </w:r>
          </w:p>
        </w:tc>
      </w:tr>
      <w:tr w:rsidR="005A2037" w:rsidRPr="00D95A9D" w14:paraId="66B2895A"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6472B65" w14:textId="77777777" w:rsidR="005A2037"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Alternatívne scenáre</w:t>
            </w:r>
          </w:p>
        </w:tc>
        <w:tc>
          <w:tcPr>
            <w:tcW w:w="7904" w:type="dxa"/>
            <w:tcBorders>
              <w:top w:val="single" w:sz="4" w:space="0" w:color="auto"/>
              <w:left w:val="single" w:sz="4" w:space="0" w:color="auto"/>
              <w:bottom w:val="single" w:sz="4" w:space="0" w:color="auto"/>
              <w:right w:val="single" w:sz="4" w:space="0" w:color="auto"/>
            </w:tcBorders>
            <w:vAlign w:val="center"/>
          </w:tcPr>
          <w:p w14:paraId="2358A606" w14:textId="77777777" w:rsidR="0075353A" w:rsidRPr="00D95A9D" w:rsidRDefault="4B1F096C">
            <w:pPr>
              <w:pStyle w:val="Odsekzoznamu"/>
              <w:numPr>
                <w:ilvl w:val="0"/>
                <w:numId w:val="7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Ošetrujúci lekár/ Zdravotnícky pracovník nevyplnil všetky povinné položky v rámci vyhľadania „odporúčania na vyšetrenie“, kedy mu informačný systém vráti informáciu, ktorú položku je potrebné vyplniť</w:t>
            </w:r>
            <w:r w:rsidRPr="5A109AD4">
              <w:t>,</w:t>
            </w:r>
            <w:r w:rsidRPr="142AD015">
              <w:rPr>
                <w:rFonts w:asciiTheme="minorHAnsi" w:eastAsiaTheme="minorEastAsia" w:hAnsiTheme="minorHAnsi" w:cstheme="minorBidi"/>
                <w:sz w:val="18"/>
                <w:szCs w:val="18"/>
              </w:rPr>
              <w:t xml:space="preserve"> aby bol záznam korektne uzavretý alebo odoslaný do NZIS</w:t>
            </w:r>
          </w:p>
          <w:p w14:paraId="1AE5F00D" w14:textId="77777777" w:rsidR="0075353A" w:rsidRPr="00D95A9D" w:rsidRDefault="4B1F096C" w:rsidP="5A109AD4">
            <w:pPr>
              <w:pStyle w:val="Odsekzoznamu"/>
              <w:numPr>
                <w:ilvl w:val="0"/>
                <w:numId w:val="73"/>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Zdravotníckemu pracovníkovi neumožnilo vyhľadať záznam z dôvodu problému s identitou pacienta, pre ktorý je záznam zasielaný: </w:t>
            </w:r>
          </w:p>
          <w:p w14:paraId="0236DB39" w14:textId="77777777" w:rsidR="00BE2498" w:rsidRPr="00D95A9D" w:rsidRDefault="4B1F096C">
            <w:pPr>
              <w:pStyle w:val="Odsekzoznamu"/>
              <w:numPr>
                <w:ilvl w:val="1"/>
                <w:numId w:val="7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E300022 – Nie je možné zapísať záznam z dôvodu, že pre daného pacienta je evidovaný dátum úmrtia a zdravotná dokumentácia je uzavretá.</w:t>
            </w:r>
          </w:p>
          <w:p w14:paraId="0D84CB8A" w14:textId="77777777" w:rsidR="0075353A" w:rsidRPr="00D95A9D" w:rsidRDefault="4B1F096C" w:rsidP="5A109AD4">
            <w:pPr>
              <w:pStyle w:val="Odsekzoznamu"/>
              <w:numPr>
                <w:ilvl w:val="0"/>
                <w:numId w:val="73"/>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Zdravotníckemu pracovníkovi neumožnilo vyhľadať záznam z dôvodu chyby na strane IS PZS ( chyby na strane IS PZS - E000002, E000006)   </w:t>
            </w:r>
          </w:p>
          <w:p w14:paraId="3A811898" w14:textId="77777777" w:rsidR="0075353A" w:rsidRPr="00D95A9D" w:rsidRDefault="4B1F096C">
            <w:pPr>
              <w:pStyle w:val="Odsekzoznamu"/>
              <w:numPr>
                <w:ilvl w:val="0"/>
                <w:numId w:val="7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Ošetrujúcemu lekárovi/ Zdravotníckemu pracovníkovi neumožnilo vyhľadať záznam z dôvodu chyby na strane NZIS </w:t>
            </w:r>
            <w:r w:rsidRPr="5A109AD4">
              <w:rPr>
                <w:rFonts w:asciiTheme="minorHAnsi" w:eastAsiaTheme="minorEastAsia" w:hAnsiTheme="minorHAnsi" w:cstheme="minorBidi"/>
                <w:i/>
                <w:iCs/>
                <w:sz w:val="18"/>
                <w:szCs w:val="18"/>
              </w:rPr>
              <w:t>„Záznam nebolo možné do NZIS odoslať, nezabudnite vytlačiť záznam z vyšetrenia pacientovi“</w:t>
            </w:r>
            <w:r w:rsidRPr="142AD015">
              <w:rPr>
                <w:rFonts w:asciiTheme="minorHAnsi" w:eastAsiaTheme="minorEastAsia" w:hAnsiTheme="minorHAnsi" w:cstheme="minorBidi"/>
                <w:sz w:val="18"/>
                <w:szCs w:val="18"/>
              </w:rPr>
              <w:t> (chyby na strane NZIS - rozsah špecifikovaný v x070 – Volanie služieb)</w:t>
            </w:r>
          </w:p>
          <w:p w14:paraId="05995730" w14:textId="77777777" w:rsidR="008E1509" w:rsidRPr="00D95A9D" w:rsidDel="005A2037" w:rsidRDefault="4B1F096C">
            <w:pPr>
              <w:pStyle w:val="Odsekzoznamu"/>
              <w:numPr>
                <w:ilvl w:val="0"/>
                <w:numId w:val="73"/>
              </w:numPr>
              <w:rPr>
                <w:rFonts w:asciiTheme="minorHAnsi" w:eastAsiaTheme="minorEastAsia" w:hAnsiTheme="minorHAnsi" w:cstheme="minorBidi"/>
                <w:sz w:val="18"/>
                <w:szCs w:val="18"/>
                <w:u w:val="single"/>
              </w:rPr>
            </w:pPr>
            <w:r w:rsidRPr="142AD015">
              <w:rPr>
                <w:rFonts w:asciiTheme="minorHAnsi" w:eastAsiaTheme="minorEastAsia" w:hAnsiTheme="minorHAnsi" w:cstheme="minorBidi"/>
                <w:sz w:val="18"/>
                <w:szCs w:val="18"/>
              </w:rPr>
              <w:t>Ošetrujúcemu lekárovi/ Zdravotníckemu pracovníkovi neumožnilo vyhľadať Ošetrujúci lekár/ Zdravotnícky pracovník nevie vyhľadať odporúčanie na vyšetrenie z dôvodu, že záznam neexistuje, kedy je vrátený prázdny zoznam</w:t>
            </w:r>
          </w:p>
        </w:tc>
      </w:tr>
    </w:tbl>
    <w:p w14:paraId="6A4C3562" w14:textId="77777777" w:rsidR="009603C2" w:rsidRPr="00C26A9D" w:rsidRDefault="34661EDB" w:rsidP="00B50180">
      <w:pPr>
        <w:pStyle w:val="Nadpis3"/>
        <w:rPr>
          <w:rFonts w:ascii="Times New Roman" w:eastAsia="Times New Roman" w:hAnsi="Times New Roman" w:cs="Times New Roman"/>
        </w:rPr>
      </w:pPr>
      <w:bookmarkStart w:id="135" w:name="_Vyhľadanie_záznamov_z"/>
      <w:bookmarkStart w:id="136" w:name="_eV_01_09_–_Vyhľadanie"/>
      <w:bookmarkStart w:id="137" w:name="_Toc494461247"/>
      <w:bookmarkStart w:id="138" w:name="_Toc56171957"/>
      <w:bookmarkEnd w:id="135"/>
      <w:bookmarkEnd w:id="136"/>
      <w:r>
        <w:t>eV_01_09 – Vyhľadanie záznamov z vyšetrenia</w:t>
      </w:r>
      <w:bookmarkEnd w:id="137"/>
      <w:bookmarkEnd w:id="138"/>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72"/>
        <w:gridCol w:w="7904"/>
      </w:tblGrid>
      <w:tr w:rsidR="009603C2" w:rsidRPr="00D95A9D" w14:paraId="6EEFE33A" w14:textId="77777777" w:rsidTr="2D6D4F0D">
        <w:trPr>
          <w:trHeight w:val="454"/>
        </w:trPr>
        <w:tc>
          <w:tcPr>
            <w:tcW w:w="1872" w:type="dxa"/>
            <w:shd w:val="clear" w:color="auto" w:fill="002060"/>
            <w:tcMar>
              <w:top w:w="0" w:type="dxa"/>
              <w:left w:w="108" w:type="dxa"/>
              <w:bottom w:w="0" w:type="dxa"/>
              <w:right w:w="108" w:type="dxa"/>
            </w:tcMar>
            <w:vAlign w:val="center"/>
            <w:hideMark/>
          </w:tcPr>
          <w:p w14:paraId="08A8DBD4" w14:textId="77777777" w:rsidR="009603C2" w:rsidRPr="00D95A9D" w:rsidRDefault="6DE4F7B8" w:rsidP="4B1F096C">
            <w:pPr>
              <w:pStyle w:val="Bezriadkovania"/>
              <w:spacing w:line="276" w:lineRule="auto"/>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 xml:space="preserve">Prípad použitia </w:t>
            </w:r>
          </w:p>
        </w:tc>
        <w:tc>
          <w:tcPr>
            <w:tcW w:w="7904" w:type="dxa"/>
            <w:tcMar>
              <w:top w:w="0" w:type="dxa"/>
              <w:left w:w="108" w:type="dxa"/>
              <w:bottom w:w="0" w:type="dxa"/>
              <w:right w:w="108" w:type="dxa"/>
            </w:tcMar>
            <w:vAlign w:val="center"/>
            <w:hideMark/>
          </w:tcPr>
          <w:p w14:paraId="510604B8" w14:textId="77777777" w:rsidR="009603C2" w:rsidRPr="00D95A9D" w:rsidRDefault="4B1F096C" w:rsidP="4B1F096C">
            <w:pPr>
              <w:pStyle w:val="Bezriadkovania"/>
              <w:spacing w:line="276" w:lineRule="auto"/>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Vyhľadanie záznamov z vyšetrenia</w:t>
            </w:r>
          </w:p>
        </w:tc>
      </w:tr>
      <w:tr w:rsidR="009603C2" w:rsidRPr="00D95A9D" w14:paraId="3CC4FDEA" w14:textId="77777777" w:rsidTr="2D6D4F0D">
        <w:trPr>
          <w:trHeight w:val="454"/>
        </w:trPr>
        <w:tc>
          <w:tcPr>
            <w:tcW w:w="1872" w:type="dxa"/>
            <w:shd w:val="clear" w:color="auto" w:fill="002060"/>
            <w:tcMar>
              <w:top w:w="0" w:type="dxa"/>
              <w:left w:w="108" w:type="dxa"/>
              <w:bottom w:w="0" w:type="dxa"/>
              <w:right w:w="108" w:type="dxa"/>
            </w:tcMar>
            <w:vAlign w:val="center"/>
            <w:hideMark/>
          </w:tcPr>
          <w:p w14:paraId="03ED26DA" w14:textId="77777777" w:rsidR="009603C2" w:rsidRPr="00D95A9D" w:rsidRDefault="6DE4F7B8" w:rsidP="4B1F096C">
            <w:pPr>
              <w:pStyle w:val="Bezriadkovania"/>
              <w:spacing w:line="276" w:lineRule="auto"/>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Stručný popis</w:t>
            </w:r>
          </w:p>
        </w:tc>
        <w:tc>
          <w:tcPr>
            <w:tcW w:w="7904" w:type="dxa"/>
            <w:tcMar>
              <w:top w:w="0" w:type="dxa"/>
              <w:left w:w="108" w:type="dxa"/>
              <w:bottom w:w="0" w:type="dxa"/>
              <w:right w:w="108" w:type="dxa"/>
            </w:tcMar>
            <w:vAlign w:val="center"/>
            <w:hideMark/>
          </w:tcPr>
          <w:p w14:paraId="3BF8398F" w14:textId="77777777" w:rsidR="009603C2" w:rsidRPr="00D95A9D" w:rsidRDefault="4B1F096C" w:rsidP="4B1F096C">
            <w:pPr>
              <w:pStyle w:val="Bezriadkovania"/>
              <w:spacing w:line="276" w:lineRule="auto"/>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Zdravotnícky pracovník môže vyhľadať záznamy z ambulantných, zobrazovacích vyšetrení alebo z poskytnutej ústavnej hospitalizačnej, zdravotnej starostlivosti. Bez súhlasu pacienta k záznamom pristupuje lekár s uzatvorenou dohodou o poskytovaní zdravotnej starostlivosti s pacientom (okrem záznamov z oblasti psychiatrie a klinickej psychológie). Inak zdravotnícky pracovník musí mať súhlas pacienta na prístup k záznamom z vyšetrení.</w:t>
            </w:r>
          </w:p>
        </w:tc>
      </w:tr>
      <w:tr w:rsidR="009603C2" w:rsidRPr="00D95A9D" w14:paraId="19E6640E" w14:textId="77777777" w:rsidTr="2D6D4F0D">
        <w:trPr>
          <w:trHeight w:val="454"/>
        </w:trPr>
        <w:tc>
          <w:tcPr>
            <w:tcW w:w="1872" w:type="dxa"/>
            <w:shd w:val="clear" w:color="auto" w:fill="002060"/>
            <w:tcMar>
              <w:top w:w="0" w:type="dxa"/>
              <w:left w:w="108" w:type="dxa"/>
              <w:bottom w:w="0" w:type="dxa"/>
              <w:right w:w="108" w:type="dxa"/>
            </w:tcMar>
            <w:vAlign w:val="center"/>
            <w:hideMark/>
          </w:tcPr>
          <w:p w14:paraId="6C4DC11D" w14:textId="77777777" w:rsidR="009603C2" w:rsidRPr="00D95A9D" w:rsidRDefault="6DE4F7B8" w:rsidP="4B1F096C">
            <w:pPr>
              <w:pStyle w:val="Bezriadkovania"/>
              <w:spacing w:line="276" w:lineRule="auto"/>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904" w:type="dxa"/>
            <w:tcMar>
              <w:top w:w="0" w:type="dxa"/>
              <w:left w:w="108" w:type="dxa"/>
              <w:bottom w:w="0" w:type="dxa"/>
              <w:right w:w="108" w:type="dxa"/>
            </w:tcMar>
            <w:vAlign w:val="center"/>
            <w:hideMark/>
          </w:tcPr>
          <w:p w14:paraId="7DF65DD5" w14:textId="77777777" w:rsidR="009603C2" w:rsidRPr="00D95A9D" w:rsidRDefault="4B1F096C" w:rsidP="4B1F096C">
            <w:pPr>
              <w:pStyle w:val="Bezriadkovania"/>
              <w:numPr>
                <w:ilvl w:val="0"/>
                <w:numId w:val="67"/>
              </w:numPr>
              <w:spacing w:line="276" w:lineRule="auto"/>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6F7AAE96" w14:textId="77777777" w:rsidR="009603C2" w:rsidRPr="00D95A9D" w:rsidRDefault="4B1F096C" w:rsidP="4B1F096C">
            <w:pPr>
              <w:pStyle w:val="Bezriadkovania"/>
              <w:numPr>
                <w:ilvl w:val="0"/>
                <w:numId w:val="67"/>
              </w:numPr>
              <w:spacing w:line="276" w:lineRule="auto"/>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50889439" w14:textId="77777777" w:rsidR="00C6235F" w:rsidRPr="00D95A9D" w:rsidRDefault="4B1F096C" w:rsidP="4B1F096C">
            <w:pPr>
              <w:pStyle w:val="Bezriadkovania"/>
              <w:numPr>
                <w:ilvl w:val="0"/>
                <w:numId w:val="67"/>
              </w:numPr>
              <w:spacing w:line="276" w:lineRule="auto"/>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Požiadavka na vyšetrenia</w:t>
            </w:r>
          </w:p>
          <w:p w14:paraId="22AB1F8F" w14:textId="77777777" w:rsidR="009603C2" w:rsidRPr="00D95A9D" w:rsidRDefault="34661EDB" w:rsidP="34661EDB">
            <w:pPr>
              <w:pStyle w:val="Bezriadkovania"/>
              <w:numPr>
                <w:ilvl w:val="0"/>
                <w:numId w:val="67"/>
              </w:numPr>
              <w:spacing w:line="276" w:lineRule="auto"/>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Poskytnutý súhlas pacienta prostredníctvom eID/ eDoPP (ak je potrebný) </w:t>
            </w:r>
          </w:p>
        </w:tc>
      </w:tr>
      <w:tr w:rsidR="009603C2" w:rsidRPr="00D95A9D" w14:paraId="277BC8B8" w14:textId="77777777" w:rsidTr="2D6D4F0D">
        <w:trPr>
          <w:trHeight w:val="454"/>
        </w:trPr>
        <w:tc>
          <w:tcPr>
            <w:tcW w:w="1872" w:type="dxa"/>
            <w:shd w:val="clear" w:color="auto" w:fill="002060"/>
            <w:tcMar>
              <w:top w:w="0" w:type="dxa"/>
              <w:left w:w="108" w:type="dxa"/>
              <w:bottom w:w="0" w:type="dxa"/>
              <w:right w:w="108" w:type="dxa"/>
            </w:tcMar>
            <w:vAlign w:val="center"/>
            <w:hideMark/>
          </w:tcPr>
          <w:p w14:paraId="36991BEB" w14:textId="77777777" w:rsidR="009603C2" w:rsidRPr="00D95A9D" w:rsidRDefault="6DE4F7B8" w:rsidP="4B1F096C">
            <w:pPr>
              <w:pStyle w:val="Bezriadkovania"/>
              <w:spacing w:line="276" w:lineRule="auto"/>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Odkazy:</w:t>
            </w:r>
          </w:p>
        </w:tc>
        <w:tc>
          <w:tcPr>
            <w:tcW w:w="7904" w:type="dxa"/>
            <w:tcMar>
              <w:top w:w="0" w:type="dxa"/>
              <w:left w:w="108" w:type="dxa"/>
              <w:bottom w:w="0" w:type="dxa"/>
              <w:right w:w="108" w:type="dxa"/>
            </w:tcMar>
            <w:vAlign w:val="center"/>
            <w:hideMark/>
          </w:tcPr>
          <w:p w14:paraId="2AD0CE01" w14:textId="7F44626F" w:rsidR="009603C2" w:rsidRPr="00D95A9D" w:rsidRDefault="00DB2889" w:rsidP="4B1F096C">
            <w:pPr>
              <w:pStyle w:val="Bezriadkovania"/>
              <w:numPr>
                <w:ilvl w:val="0"/>
                <w:numId w:val="68"/>
              </w:numPr>
              <w:spacing w:after="0" w:line="276" w:lineRule="auto"/>
              <w:rPr>
                <w:rFonts w:asciiTheme="minorHAnsi" w:eastAsiaTheme="minorEastAsia" w:hAnsiTheme="minorHAnsi" w:cstheme="minorBidi"/>
                <w:color w:val="auto"/>
                <w:sz w:val="18"/>
                <w:szCs w:val="18"/>
                <w:lang w:val="sk-SK"/>
              </w:rPr>
            </w:pPr>
            <w:hyperlink w:anchor="_A3_–_Vyhľadanie" w:history="1">
              <w:r w:rsidR="4B1F096C" w:rsidRPr="00D95A9D">
                <w:rPr>
                  <w:rStyle w:val="Hypertextovprepojenie"/>
                  <w:rFonts w:asciiTheme="minorHAnsi" w:eastAsiaTheme="minorEastAsia" w:hAnsiTheme="minorHAnsi" w:cstheme="minorBidi"/>
                  <w:sz w:val="18"/>
                  <w:szCs w:val="18"/>
                  <w:lang w:val="sk-SK"/>
                </w:rPr>
                <w:t>A3:Vyhľadanie vyšetrenia na základe prehľadu vyšetrení</w:t>
              </w:r>
            </w:hyperlink>
          </w:p>
        </w:tc>
      </w:tr>
      <w:tr w:rsidR="009603C2" w:rsidRPr="00D95A9D" w14:paraId="752D3583" w14:textId="77777777" w:rsidTr="2D6D4F0D">
        <w:trPr>
          <w:trHeight w:val="454"/>
        </w:trPr>
        <w:tc>
          <w:tcPr>
            <w:tcW w:w="1872" w:type="dxa"/>
            <w:shd w:val="clear" w:color="auto" w:fill="002060"/>
            <w:tcMar>
              <w:top w:w="0" w:type="dxa"/>
              <w:left w:w="108" w:type="dxa"/>
              <w:bottom w:w="0" w:type="dxa"/>
              <w:right w:w="108" w:type="dxa"/>
            </w:tcMar>
            <w:vAlign w:val="center"/>
            <w:hideMark/>
          </w:tcPr>
          <w:p w14:paraId="52CFF1D7" w14:textId="77777777" w:rsidR="009603C2" w:rsidRPr="00D95A9D" w:rsidRDefault="6DE4F7B8" w:rsidP="4B1F096C">
            <w:pPr>
              <w:pStyle w:val="Bezriadkovania"/>
              <w:spacing w:line="276" w:lineRule="auto"/>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904" w:type="dxa"/>
            <w:tcMar>
              <w:top w:w="0" w:type="dxa"/>
              <w:left w:w="108" w:type="dxa"/>
              <w:bottom w:w="0" w:type="dxa"/>
              <w:right w:w="108" w:type="dxa"/>
            </w:tcMar>
            <w:vAlign w:val="center"/>
            <w:hideMark/>
          </w:tcPr>
          <w:p w14:paraId="0E7DAB63" w14:textId="77777777" w:rsidR="00C6235F" w:rsidRPr="00D95A9D" w:rsidRDefault="4B1F096C" w:rsidP="4B1F096C">
            <w:pPr>
              <w:pStyle w:val="Bezriadkovania"/>
              <w:spacing w:after="0" w:line="276" w:lineRule="auto"/>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Používaný len EHR extrakt, ktorý je v rozsahu nasledovných archetypov:</w:t>
            </w:r>
          </w:p>
          <w:p w14:paraId="0624A61F" w14:textId="1414DD57" w:rsidR="00603671" w:rsidRPr="00D95A9D" w:rsidRDefault="00DB2889" w:rsidP="4B1F096C">
            <w:pPr>
              <w:pStyle w:val="Bezriadkovania"/>
              <w:numPr>
                <w:ilvl w:val="0"/>
                <w:numId w:val="68"/>
              </w:numPr>
              <w:spacing w:after="0"/>
              <w:rPr>
                <w:rFonts w:asciiTheme="minorHAnsi" w:eastAsiaTheme="minorEastAsia" w:hAnsiTheme="minorHAnsi" w:cstheme="minorBidi"/>
                <w:color w:val="auto"/>
                <w:sz w:val="18"/>
                <w:szCs w:val="18"/>
                <w:lang w:val="sk-SK"/>
              </w:rPr>
            </w:pPr>
            <w:hyperlink w:anchor="_Záznam_z_odborného" w:history="1">
              <w:r w:rsidR="4B1F096C" w:rsidRPr="00D95A9D">
                <w:rPr>
                  <w:rStyle w:val="Hypertextovprepojenie"/>
                  <w:rFonts w:asciiTheme="minorHAnsi" w:eastAsiaTheme="minorEastAsia" w:hAnsiTheme="minorHAnsi" w:cstheme="minorBidi"/>
                  <w:sz w:val="18"/>
                  <w:szCs w:val="18"/>
                  <w:lang w:val="sk-SK"/>
                </w:rPr>
                <w:t>CEN-EN13606-ENTRY.Zaznam_o_vysetreni-Zaznam_o_odbornom_vysetreni.v</w:t>
              </w:r>
            </w:hyperlink>
            <w:r w:rsidR="00761E6D">
              <w:rPr>
                <w:rStyle w:val="Hypertextovprepojenie"/>
                <w:rFonts w:asciiTheme="minorHAnsi" w:eastAsiaTheme="minorEastAsia" w:hAnsiTheme="minorHAnsi" w:cstheme="minorBidi"/>
                <w:sz w:val="18"/>
                <w:szCs w:val="18"/>
                <w:lang w:val="sk-SK"/>
              </w:rPr>
              <w:t>6</w:t>
            </w:r>
          </w:p>
          <w:p w14:paraId="4705ACBB" w14:textId="7F7C0E65" w:rsidR="00603671" w:rsidRPr="00D95A9D" w:rsidRDefault="00DB2889" w:rsidP="4B1F096C">
            <w:pPr>
              <w:pStyle w:val="Bezriadkovania"/>
              <w:numPr>
                <w:ilvl w:val="0"/>
                <w:numId w:val="68"/>
              </w:numPr>
              <w:spacing w:after="0"/>
              <w:rPr>
                <w:rFonts w:asciiTheme="minorHAnsi" w:eastAsiaTheme="minorEastAsia" w:hAnsiTheme="minorHAnsi" w:cstheme="minorBidi"/>
                <w:color w:val="auto"/>
                <w:sz w:val="18"/>
                <w:szCs w:val="18"/>
                <w:lang w:val="sk-SK"/>
              </w:rPr>
            </w:pPr>
            <w:hyperlink w:anchor="_Odporúčanie_na_vyšetrenie" w:history="1">
              <w:r w:rsidR="4B1F096C" w:rsidRPr="00D95A9D">
                <w:rPr>
                  <w:rStyle w:val="Hypertextovprepojenie"/>
                  <w:rFonts w:asciiTheme="minorHAnsi" w:eastAsiaTheme="minorEastAsia" w:hAnsiTheme="minorHAnsi" w:cstheme="minorBidi"/>
                  <w:sz w:val="18"/>
                  <w:szCs w:val="18"/>
                  <w:lang w:val="sk-SK"/>
                </w:rPr>
                <w:t>CEN-EN13606-CLUSTER.Odporucanie_na_vysetrenie.v</w:t>
              </w:r>
            </w:hyperlink>
            <w:r w:rsidR="001955F3">
              <w:rPr>
                <w:rStyle w:val="Hypertextovprepojenie"/>
                <w:rFonts w:asciiTheme="minorHAnsi" w:eastAsiaTheme="minorEastAsia" w:hAnsiTheme="minorHAnsi" w:cstheme="minorBidi"/>
                <w:sz w:val="18"/>
                <w:szCs w:val="18"/>
                <w:lang w:val="sk-SK"/>
              </w:rPr>
              <w:t>2</w:t>
            </w:r>
          </w:p>
          <w:p w14:paraId="3FC067FC" w14:textId="554136F2" w:rsidR="00603671" w:rsidRPr="00D95A9D" w:rsidRDefault="00DB2889" w:rsidP="4B1F096C">
            <w:pPr>
              <w:pStyle w:val="Bezriadkovania"/>
              <w:numPr>
                <w:ilvl w:val="0"/>
                <w:numId w:val="68"/>
              </w:numPr>
              <w:spacing w:after="0"/>
              <w:rPr>
                <w:rFonts w:asciiTheme="minorHAnsi" w:eastAsiaTheme="minorEastAsia" w:hAnsiTheme="minorHAnsi" w:cstheme="minorBidi"/>
                <w:color w:val="auto"/>
                <w:sz w:val="18"/>
                <w:szCs w:val="18"/>
                <w:lang w:val="sk-SK"/>
              </w:rPr>
            </w:pPr>
            <w:hyperlink w:anchor="_Prepúšťacia_správa" w:history="1">
              <w:r w:rsidR="4B1F096C" w:rsidRPr="00D95A9D">
                <w:rPr>
                  <w:rStyle w:val="Hypertextovprepojenie"/>
                  <w:rFonts w:asciiTheme="minorHAnsi" w:eastAsiaTheme="minorEastAsia" w:hAnsiTheme="minorHAnsi" w:cstheme="minorBidi"/>
                  <w:sz w:val="18"/>
                  <w:szCs w:val="18"/>
                  <w:lang w:val="sk-SK"/>
                </w:rPr>
                <w:t>CEN-EN13606-ENTRY.Zaznam_o_vysetreni-Lekárska_prepustacia_sprava.v</w:t>
              </w:r>
            </w:hyperlink>
            <w:r w:rsidR="00761E6D">
              <w:rPr>
                <w:rStyle w:val="Hypertextovprepojenie"/>
                <w:rFonts w:asciiTheme="minorHAnsi" w:eastAsiaTheme="minorEastAsia" w:hAnsiTheme="minorHAnsi" w:cstheme="minorBidi"/>
                <w:sz w:val="18"/>
                <w:szCs w:val="18"/>
                <w:lang w:val="sk-SK"/>
              </w:rPr>
              <w:t>5</w:t>
            </w:r>
          </w:p>
          <w:p w14:paraId="53621785" w14:textId="41E5BE4D" w:rsidR="009603C2" w:rsidRPr="00D95A9D" w:rsidRDefault="00DB2889" w:rsidP="4B1F096C">
            <w:pPr>
              <w:pStyle w:val="Bezriadkovania"/>
              <w:numPr>
                <w:ilvl w:val="0"/>
                <w:numId w:val="68"/>
              </w:numPr>
              <w:spacing w:after="0"/>
              <w:rPr>
                <w:rFonts w:asciiTheme="minorHAnsi" w:eastAsiaTheme="minorEastAsia" w:hAnsiTheme="minorHAnsi" w:cstheme="minorBidi"/>
                <w:color w:val="auto"/>
                <w:sz w:val="18"/>
                <w:szCs w:val="18"/>
                <w:lang w:val="sk-SK"/>
              </w:rPr>
            </w:pPr>
            <w:hyperlink w:anchor="_Zobrazovacie_vyšetrenie" w:history="1">
              <w:r w:rsidR="4B1F096C" w:rsidRPr="00D95A9D">
                <w:rPr>
                  <w:rStyle w:val="Hypertextovprepojenie"/>
                  <w:rFonts w:asciiTheme="minorHAnsi" w:eastAsiaTheme="minorEastAsia" w:hAnsiTheme="minorHAnsi" w:cstheme="minorBidi"/>
                  <w:sz w:val="18"/>
                  <w:szCs w:val="18"/>
                  <w:lang w:val="sk-SK"/>
                </w:rPr>
                <w:t>CEN-EN13606-ENTRY.Zaznam_o_vysetreni-Zaznam_o_zobrazovacom_vysetreni.v</w:t>
              </w:r>
            </w:hyperlink>
            <w:r w:rsidR="00E732B3">
              <w:rPr>
                <w:rStyle w:val="Hypertextovprepojenie"/>
                <w:rFonts w:asciiTheme="minorHAnsi" w:eastAsiaTheme="minorEastAsia" w:hAnsiTheme="minorHAnsi" w:cstheme="minorBidi"/>
                <w:sz w:val="18"/>
                <w:szCs w:val="18"/>
                <w:lang w:val="sk-SK"/>
              </w:rPr>
              <w:t>4</w:t>
            </w:r>
          </w:p>
        </w:tc>
      </w:tr>
      <w:tr w:rsidR="009603C2" w:rsidRPr="00D95A9D" w14:paraId="6589CCEE" w14:textId="77777777" w:rsidTr="2D6D4F0D">
        <w:trPr>
          <w:trHeight w:val="454"/>
        </w:trPr>
        <w:tc>
          <w:tcPr>
            <w:tcW w:w="1872" w:type="dxa"/>
            <w:shd w:val="clear" w:color="auto" w:fill="002060"/>
            <w:tcMar>
              <w:top w:w="0" w:type="dxa"/>
              <w:left w:w="108" w:type="dxa"/>
              <w:bottom w:w="0" w:type="dxa"/>
              <w:right w:w="108" w:type="dxa"/>
            </w:tcMar>
            <w:vAlign w:val="center"/>
            <w:hideMark/>
          </w:tcPr>
          <w:p w14:paraId="626AC784" w14:textId="77777777" w:rsidR="009603C2" w:rsidRPr="00D95A9D" w:rsidRDefault="6DE4F7B8" w:rsidP="4B1F096C">
            <w:pPr>
              <w:pStyle w:val="Bezriadkovania"/>
              <w:spacing w:line="276" w:lineRule="auto"/>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904" w:type="dxa"/>
            <w:tcMar>
              <w:top w:w="0" w:type="dxa"/>
              <w:left w:w="108" w:type="dxa"/>
              <w:bottom w:w="0" w:type="dxa"/>
              <w:right w:w="108" w:type="dxa"/>
            </w:tcMar>
            <w:vAlign w:val="center"/>
            <w:hideMark/>
          </w:tcPr>
          <w:p w14:paraId="35750692" w14:textId="25C26864" w:rsidR="009603C2" w:rsidRPr="00D95A9D" w:rsidRDefault="00DB2889" w:rsidP="4B1F096C">
            <w:pPr>
              <w:pStyle w:val="Bezriadkovania"/>
              <w:numPr>
                <w:ilvl w:val="0"/>
                <w:numId w:val="68"/>
              </w:numPr>
              <w:spacing w:after="0" w:line="276" w:lineRule="auto"/>
              <w:rPr>
                <w:rFonts w:asciiTheme="minorHAnsi" w:eastAsiaTheme="minorEastAsia" w:hAnsiTheme="minorHAnsi" w:cstheme="minorBidi"/>
                <w:color w:val="auto"/>
                <w:sz w:val="18"/>
                <w:szCs w:val="18"/>
                <w:lang w:val="sk-SK"/>
              </w:rPr>
            </w:pPr>
            <w:hyperlink w:anchor="_VyhladajZaznamyOVystereniach_v4" w:history="1">
              <w:r w:rsidR="4B1F096C" w:rsidRPr="00D95A9D">
                <w:rPr>
                  <w:rStyle w:val="Hypertextovprepojenie"/>
                  <w:rFonts w:asciiTheme="minorHAnsi" w:eastAsiaTheme="minorEastAsia" w:hAnsiTheme="minorHAnsi" w:cstheme="minorBidi"/>
                  <w:sz w:val="18"/>
                  <w:szCs w:val="18"/>
                  <w:lang w:val="sk-SK"/>
                </w:rPr>
                <w:t>VyhladajZaznamyOVysetreniach_v</w:t>
              </w:r>
            </w:hyperlink>
            <w:r w:rsidR="00056A5F">
              <w:rPr>
                <w:rStyle w:val="Hypertextovprepojenie"/>
                <w:rFonts w:asciiTheme="minorHAnsi" w:eastAsiaTheme="minorEastAsia" w:hAnsiTheme="minorHAnsi" w:cstheme="minorBidi"/>
                <w:sz w:val="18"/>
                <w:szCs w:val="18"/>
                <w:lang w:val="sk-SK"/>
              </w:rPr>
              <w:t>6</w:t>
            </w:r>
          </w:p>
        </w:tc>
      </w:tr>
      <w:tr w:rsidR="009603C2" w:rsidRPr="00D95A9D" w14:paraId="3F10B45D" w14:textId="77777777" w:rsidTr="2D6D4F0D">
        <w:trPr>
          <w:trHeight w:val="454"/>
        </w:trPr>
        <w:tc>
          <w:tcPr>
            <w:tcW w:w="1872" w:type="dxa"/>
            <w:shd w:val="clear" w:color="auto" w:fill="002060"/>
            <w:tcMar>
              <w:top w:w="0" w:type="dxa"/>
              <w:left w:w="108" w:type="dxa"/>
              <w:bottom w:w="0" w:type="dxa"/>
              <w:right w:w="108" w:type="dxa"/>
            </w:tcMar>
            <w:vAlign w:val="center"/>
            <w:hideMark/>
          </w:tcPr>
          <w:p w14:paraId="7287A1A5" w14:textId="77777777" w:rsidR="009603C2" w:rsidRPr="00D95A9D" w:rsidRDefault="6DE4F7B8" w:rsidP="4B1F096C">
            <w:pPr>
              <w:pStyle w:val="Bezriadkovania"/>
              <w:spacing w:line="276" w:lineRule="auto"/>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lastRenderedPageBreak/>
              <w:t>Výstupné podmienky:</w:t>
            </w:r>
          </w:p>
        </w:tc>
        <w:tc>
          <w:tcPr>
            <w:tcW w:w="7904" w:type="dxa"/>
            <w:tcMar>
              <w:top w:w="0" w:type="dxa"/>
              <w:left w:w="108" w:type="dxa"/>
              <w:bottom w:w="0" w:type="dxa"/>
              <w:right w:w="108" w:type="dxa"/>
            </w:tcMar>
            <w:vAlign w:val="center"/>
            <w:hideMark/>
          </w:tcPr>
          <w:p w14:paraId="58513951" w14:textId="77777777" w:rsidR="009603C2" w:rsidRPr="00D95A9D" w:rsidRDefault="4B1F096C" w:rsidP="4B1F096C">
            <w:pPr>
              <w:pStyle w:val="Bezriadkovania"/>
              <w:numPr>
                <w:ilvl w:val="0"/>
                <w:numId w:val="68"/>
              </w:numPr>
              <w:spacing w:after="0" w:line="276" w:lineRule="auto"/>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Vyhľadané záznamy z vyšetrení</w:t>
            </w:r>
          </w:p>
        </w:tc>
      </w:tr>
      <w:tr w:rsidR="009603C2" w:rsidRPr="00D95A9D" w14:paraId="2C0674CA" w14:textId="77777777" w:rsidTr="2D6D4F0D">
        <w:trPr>
          <w:trHeight w:val="454"/>
        </w:trPr>
        <w:tc>
          <w:tcPr>
            <w:tcW w:w="1872" w:type="dxa"/>
            <w:shd w:val="clear" w:color="auto" w:fill="002060"/>
            <w:tcMar>
              <w:top w:w="0" w:type="dxa"/>
              <w:left w:w="108" w:type="dxa"/>
              <w:bottom w:w="0" w:type="dxa"/>
              <w:right w:w="108" w:type="dxa"/>
            </w:tcMar>
            <w:vAlign w:val="center"/>
            <w:hideMark/>
          </w:tcPr>
          <w:p w14:paraId="7EE428C0" w14:textId="77777777" w:rsidR="009603C2" w:rsidRPr="00D95A9D" w:rsidRDefault="6DE4F7B8" w:rsidP="4B1F096C">
            <w:pPr>
              <w:pStyle w:val="Bezriadkovania"/>
              <w:spacing w:line="276" w:lineRule="auto"/>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904" w:type="dxa"/>
            <w:tcMar>
              <w:top w:w="0" w:type="dxa"/>
              <w:left w:w="108" w:type="dxa"/>
              <w:bottom w:w="0" w:type="dxa"/>
              <w:right w:w="108" w:type="dxa"/>
            </w:tcMar>
            <w:vAlign w:val="center"/>
            <w:hideMark/>
          </w:tcPr>
          <w:p w14:paraId="11FC4D35" w14:textId="77777777" w:rsidR="00B0286E" w:rsidRPr="005C30E5" w:rsidRDefault="4B1F096C">
            <w:pPr>
              <w:pStyle w:val="Odsekzoznamu"/>
              <w:numPr>
                <w:ilvl w:val="0"/>
                <w:numId w:val="69"/>
              </w:numPr>
              <w:rPr>
                <w:rFonts w:asciiTheme="minorHAnsi" w:eastAsiaTheme="minorEastAsia" w:hAnsiTheme="minorHAnsi" w:cstheme="minorBidi"/>
                <w:sz w:val="18"/>
                <w:szCs w:val="18"/>
              </w:rPr>
            </w:pPr>
            <w:r w:rsidRPr="005C30E5">
              <w:rPr>
                <w:rFonts w:asciiTheme="minorHAnsi" w:eastAsiaTheme="minorEastAsia" w:hAnsiTheme="minorHAnsi" w:cstheme="minorBidi"/>
                <w:sz w:val="18"/>
                <w:szCs w:val="18"/>
              </w:rPr>
              <w:t>Ošetrujúci lekár/ Zdravotnícky pracovník vyhľadá vyšetrenia pacienta prostredníctvom JRUZ_ID pacienta. V prípade, že IS PZS nedisponuje JRÚZ ID k identite pacienta získa ho prostredníctvom služby DajJRUZIdentifikator_GW_v2</w:t>
            </w:r>
          </w:p>
          <w:p w14:paraId="172A9CAF" w14:textId="77777777" w:rsidR="009603C2" w:rsidRPr="005C30E5" w:rsidRDefault="4B1F096C" w:rsidP="000711D0">
            <w:pPr>
              <w:pStyle w:val="Odsekzoznamu"/>
              <w:numPr>
                <w:ilvl w:val="0"/>
                <w:numId w:val="69"/>
              </w:numPr>
              <w:spacing w:before="120" w:line="276" w:lineRule="auto"/>
              <w:jc w:val="both"/>
              <w:rPr>
                <w:rFonts w:asciiTheme="minorHAnsi" w:eastAsiaTheme="minorEastAsia" w:hAnsiTheme="minorHAnsi" w:cstheme="minorBidi"/>
                <w:sz w:val="18"/>
                <w:szCs w:val="18"/>
              </w:rPr>
            </w:pPr>
            <w:r w:rsidRPr="005C30E5">
              <w:rPr>
                <w:rFonts w:asciiTheme="minorHAnsi" w:eastAsiaTheme="minorEastAsia" w:hAnsiTheme="minorHAnsi" w:cstheme="minorBidi"/>
                <w:sz w:val="18"/>
                <w:szCs w:val="18"/>
              </w:rPr>
              <w:t>Ošetrujúci lekár môže doplniť voliteľné vyhľadávacie kritéria:</w:t>
            </w:r>
          </w:p>
          <w:p w14:paraId="58C9A26A" w14:textId="2E2B84B1" w:rsidR="000D011E" w:rsidRPr="005C30E5" w:rsidRDefault="4B1F096C">
            <w:pPr>
              <w:pStyle w:val="Odsekzoznamu"/>
              <w:numPr>
                <w:ilvl w:val="1"/>
                <w:numId w:val="69"/>
              </w:numPr>
              <w:rPr>
                <w:rFonts w:asciiTheme="minorHAnsi" w:eastAsiaTheme="minorEastAsia" w:hAnsiTheme="minorHAnsi" w:cstheme="minorBidi"/>
                <w:sz w:val="18"/>
                <w:szCs w:val="18"/>
              </w:rPr>
            </w:pPr>
            <w:r w:rsidRPr="005C30E5">
              <w:rPr>
                <w:rFonts w:asciiTheme="minorHAnsi" w:eastAsiaTheme="minorEastAsia" w:hAnsiTheme="minorHAnsi" w:cstheme="minorBidi"/>
                <w:sz w:val="18"/>
                <w:szCs w:val="18"/>
              </w:rPr>
              <w:t>Vlastné záznamy ošetrujúceho lekára vykonané na danom OÚ PZS, kedy IS PZS na pozadí služby VyhladajZaznamyOVysetreniach_v</w:t>
            </w:r>
            <w:r w:rsidR="00056A5F" w:rsidRPr="005C30E5">
              <w:rPr>
                <w:rFonts w:asciiTheme="minorHAnsi" w:eastAsiaTheme="minorEastAsia" w:hAnsiTheme="minorHAnsi" w:cstheme="minorBidi"/>
                <w:sz w:val="18"/>
                <w:szCs w:val="18"/>
              </w:rPr>
              <w:t>6</w:t>
            </w:r>
            <w:r w:rsidRPr="005C30E5">
              <w:rPr>
                <w:rFonts w:asciiTheme="minorHAnsi" w:eastAsiaTheme="minorEastAsia" w:hAnsiTheme="minorHAnsi" w:cstheme="minorBidi"/>
                <w:sz w:val="18"/>
                <w:szCs w:val="18"/>
              </w:rPr>
              <w:t xml:space="preserve"> vloží do atribútu „Vlastné záznamy“ hodnotu TRUE </w:t>
            </w:r>
          </w:p>
          <w:p w14:paraId="4A68A93A" w14:textId="568E5543" w:rsidR="00B0286E" w:rsidRPr="005C30E5" w:rsidRDefault="4B1F096C" w:rsidP="000711D0">
            <w:pPr>
              <w:pStyle w:val="Odsekzoznamu"/>
              <w:numPr>
                <w:ilvl w:val="1"/>
                <w:numId w:val="69"/>
              </w:numPr>
              <w:spacing w:before="120" w:line="276" w:lineRule="auto"/>
              <w:jc w:val="both"/>
              <w:rPr>
                <w:rFonts w:asciiTheme="minorHAnsi" w:eastAsiaTheme="minorEastAsia" w:hAnsiTheme="minorHAnsi" w:cstheme="minorBidi"/>
                <w:sz w:val="18"/>
                <w:szCs w:val="18"/>
              </w:rPr>
            </w:pPr>
            <w:r w:rsidRPr="005C30E5">
              <w:rPr>
                <w:rFonts w:asciiTheme="minorHAnsi" w:eastAsiaTheme="minorEastAsia" w:hAnsiTheme="minorHAnsi" w:cstheme="minorBidi"/>
                <w:sz w:val="18"/>
                <w:szCs w:val="18"/>
              </w:rPr>
              <w:t>Konkrétny záznam zapísaný ošetrujúcim lekárom, vložením vyhľadávacieho kritéria ID záznamu do služby VyhladajZaznamyOVysetreniach_v</w:t>
            </w:r>
            <w:r w:rsidR="00056A5F" w:rsidRPr="005C30E5">
              <w:rPr>
                <w:rFonts w:asciiTheme="minorHAnsi" w:eastAsiaTheme="minorEastAsia" w:hAnsiTheme="minorHAnsi" w:cstheme="minorBidi"/>
                <w:sz w:val="18"/>
                <w:szCs w:val="18"/>
              </w:rPr>
              <w:t>6</w:t>
            </w:r>
          </w:p>
          <w:p w14:paraId="2C31056A" w14:textId="2D69D8D0" w:rsidR="000D011E" w:rsidRPr="005C30E5" w:rsidRDefault="4B1F096C" w:rsidP="000711D0">
            <w:pPr>
              <w:pStyle w:val="Odsekzoznamu"/>
              <w:numPr>
                <w:ilvl w:val="1"/>
                <w:numId w:val="69"/>
              </w:numPr>
              <w:spacing w:before="120" w:line="276" w:lineRule="auto"/>
              <w:jc w:val="both"/>
              <w:rPr>
                <w:rFonts w:asciiTheme="minorHAnsi" w:eastAsiaTheme="minorEastAsia" w:hAnsiTheme="minorHAnsi" w:cstheme="minorBidi"/>
                <w:sz w:val="18"/>
                <w:szCs w:val="18"/>
              </w:rPr>
            </w:pPr>
            <w:r w:rsidRPr="005C30E5">
              <w:rPr>
                <w:rFonts w:asciiTheme="minorHAnsi" w:eastAsiaTheme="minorEastAsia" w:hAnsiTheme="minorHAnsi" w:cstheme="minorBidi"/>
                <w:sz w:val="18"/>
                <w:szCs w:val="18"/>
              </w:rPr>
              <w:t>Psychiatrické záznamy pre všeobecného lekára, vložením citlivosti záznamu „5“ do služby VyhladajZaznamyOVysetreniach_v</w:t>
            </w:r>
            <w:r w:rsidR="00056A5F" w:rsidRPr="005C30E5">
              <w:rPr>
                <w:rFonts w:asciiTheme="minorHAnsi" w:eastAsiaTheme="minorEastAsia" w:hAnsiTheme="minorHAnsi" w:cstheme="minorBidi"/>
                <w:sz w:val="18"/>
                <w:szCs w:val="18"/>
              </w:rPr>
              <w:t>6</w:t>
            </w:r>
          </w:p>
          <w:p w14:paraId="6FA98A32" w14:textId="50AF6580" w:rsidR="000D011E" w:rsidRPr="005C30E5" w:rsidRDefault="4B1F096C" w:rsidP="000711D0">
            <w:pPr>
              <w:pStyle w:val="Odsekzoznamu"/>
              <w:numPr>
                <w:ilvl w:val="1"/>
                <w:numId w:val="69"/>
              </w:numPr>
              <w:spacing w:before="120" w:line="276" w:lineRule="auto"/>
              <w:jc w:val="both"/>
              <w:rPr>
                <w:rFonts w:asciiTheme="minorHAnsi" w:eastAsiaTheme="minorEastAsia" w:hAnsiTheme="minorHAnsi" w:cstheme="minorBidi"/>
                <w:sz w:val="18"/>
                <w:szCs w:val="18"/>
              </w:rPr>
            </w:pPr>
            <w:r w:rsidRPr="005C30E5">
              <w:rPr>
                <w:rFonts w:asciiTheme="minorHAnsi" w:eastAsiaTheme="minorEastAsia" w:hAnsiTheme="minorHAnsi" w:cstheme="minorBidi"/>
                <w:sz w:val="18"/>
                <w:szCs w:val="18"/>
              </w:rPr>
              <w:t>Ostatné cudzie záznamy kedy môže vyhľadanie upresniť prostredníctvom vyhľadávacích kritérií do služby VyhladajZaznamyOVysetreniach_v</w:t>
            </w:r>
            <w:r w:rsidR="00056A5F" w:rsidRPr="005C30E5">
              <w:rPr>
                <w:rFonts w:asciiTheme="minorHAnsi" w:eastAsiaTheme="minorEastAsia" w:hAnsiTheme="minorHAnsi" w:cstheme="minorBidi"/>
                <w:sz w:val="18"/>
                <w:szCs w:val="18"/>
              </w:rPr>
              <w:t>6</w:t>
            </w:r>
            <w:r w:rsidRPr="005C30E5">
              <w:rPr>
                <w:rFonts w:asciiTheme="minorHAnsi" w:eastAsiaTheme="minorEastAsia" w:hAnsiTheme="minorHAnsi" w:cstheme="minorBidi"/>
                <w:sz w:val="18"/>
                <w:szCs w:val="18"/>
              </w:rPr>
              <w:t xml:space="preserve">: </w:t>
            </w:r>
          </w:p>
          <w:p w14:paraId="5627A66F" w14:textId="77777777" w:rsidR="000D011E" w:rsidRPr="005C30E5" w:rsidRDefault="4B1F096C" w:rsidP="000711D0">
            <w:pPr>
              <w:pStyle w:val="Odsekzoznamu"/>
              <w:numPr>
                <w:ilvl w:val="2"/>
                <w:numId w:val="69"/>
              </w:numPr>
              <w:spacing w:before="120" w:line="276" w:lineRule="auto"/>
              <w:jc w:val="both"/>
              <w:rPr>
                <w:rFonts w:asciiTheme="minorHAnsi" w:eastAsiaTheme="minorEastAsia" w:hAnsiTheme="minorHAnsi" w:cstheme="minorBidi"/>
                <w:sz w:val="18"/>
                <w:szCs w:val="18"/>
              </w:rPr>
            </w:pPr>
            <w:r w:rsidRPr="005C30E5">
              <w:rPr>
                <w:rFonts w:asciiTheme="minorHAnsi" w:eastAsiaTheme="minorEastAsia" w:hAnsiTheme="minorHAnsi" w:cstheme="minorBidi"/>
                <w:sz w:val="18"/>
                <w:szCs w:val="18"/>
              </w:rPr>
              <w:t xml:space="preserve"> Názov vyšetrenia </w:t>
            </w:r>
          </w:p>
          <w:p w14:paraId="4A28DD58" w14:textId="77777777" w:rsidR="000D011E" w:rsidRPr="005C30E5" w:rsidRDefault="4B1F096C" w:rsidP="000711D0">
            <w:pPr>
              <w:pStyle w:val="Odsekzoznamu"/>
              <w:numPr>
                <w:ilvl w:val="2"/>
                <w:numId w:val="69"/>
              </w:numPr>
              <w:spacing w:before="120" w:line="276" w:lineRule="auto"/>
              <w:jc w:val="both"/>
              <w:rPr>
                <w:rFonts w:asciiTheme="minorHAnsi" w:eastAsiaTheme="minorEastAsia" w:hAnsiTheme="minorHAnsi" w:cstheme="minorBidi"/>
                <w:sz w:val="18"/>
                <w:szCs w:val="18"/>
              </w:rPr>
            </w:pPr>
            <w:r w:rsidRPr="005C30E5">
              <w:rPr>
                <w:rFonts w:asciiTheme="minorHAnsi" w:eastAsiaTheme="minorEastAsia" w:hAnsiTheme="minorHAnsi" w:cstheme="minorBidi"/>
                <w:sz w:val="18"/>
                <w:szCs w:val="18"/>
              </w:rPr>
              <w:t> Obdobie OD</w:t>
            </w:r>
          </w:p>
          <w:p w14:paraId="1CC05DD3" w14:textId="77777777" w:rsidR="000D011E" w:rsidRPr="005C30E5" w:rsidRDefault="4B1F096C" w:rsidP="000711D0">
            <w:pPr>
              <w:pStyle w:val="Odsekzoznamu"/>
              <w:numPr>
                <w:ilvl w:val="2"/>
                <w:numId w:val="69"/>
              </w:numPr>
              <w:spacing w:before="120" w:line="276" w:lineRule="auto"/>
              <w:jc w:val="both"/>
              <w:rPr>
                <w:rFonts w:asciiTheme="minorHAnsi" w:eastAsiaTheme="minorEastAsia" w:hAnsiTheme="minorHAnsi" w:cstheme="minorBidi"/>
                <w:sz w:val="18"/>
                <w:szCs w:val="18"/>
              </w:rPr>
            </w:pPr>
            <w:r w:rsidRPr="005C30E5">
              <w:rPr>
                <w:rFonts w:asciiTheme="minorHAnsi" w:eastAsiaTheme="minorEastAsia" w:hAnsiTheme="minorHAnsi" w:cstheme="minorBidi"/>
                <w:sz w:val="18"/>
                <w:szCs w:val="18"/>
              </w:rPr>
              <w:t> Obdobie DO</w:t>
            </w:r>
          </w:p>
          <w:p w14:paraId="1ADC2DDD" w14:textId="77777777" w:rsidR="000D011E" w:rsidRPr="005C30E5" w:rsidRDefault="4B1F096C" w:rsidP="000711D0">
            <w:pPr>
              <w:pStyle w:val="Odsekzoznamu"/>
              <w:numPr>
                <w:ilvl w:val="2"/>
                <w:numId w:val="69"/>
              </w:numPr>
              <w:spacing w:before="120" w:line="276" w:lineRule="auto"/>
              <w:jc w:val="both"/>
              <w:rPr>
                <w:rFonts w:asciiTheme="minorHAnsi" w:eastAsiaTheme="minorEastAsia" w:hAnsiTheme="minorHAnsi" w:cstheme="minorBidi"/>
                <w:sz w:val="18"/>
                <w:szCs w:val="18"/>
              </w:rPr>
            </w:pPr>
            <w:r w:rsidRPr="005C30E5">
              <w:rPr>
                <w:rFonts w:asciiTheme="minorHAnsi" w:eastAsiaTheme="minorEastAsia" w:hAnsiTheme="minorHAnsi" w:cstheme="minorBidi"/>
                <w:sz w:val="18"/>
                <w:szCs w:val="18"/>
              </w:rPr>
              <w:t xml:space="preserve"> PZS, kde bol vytvorený záznam (JRÚZ ID PZS) </w:t>
            </w:r>
          </w:p>
          <w:p w14:paraId="0BD83255" w14:textId="77777777" w:rsidR="000D011E" w:rsidRPr="005C30E5" w:rsidRDefault="4B1F096C" w:rsidP="000711D0">
            <w:pPr>
              <w:pStyle w:val="Odsekzoznamu"/>
              <w:numPr>
                <w:ilvl w:val="2"/>
                <w:numId w:val="69"/>
              </w:numPr>
              <w:spacing w:before="120" w:line="276" w:lineRule="auto"/>
              <w:jc w:val="both"/>
              <w:rPr>
                <w:rFonts w:asciiTheme="minorHAnsi" w:eastAsiaTheme="minorEastAsia" w:hAnsiTheme="minorHAnsi" w:cstheme="minorBidi"/>
                <w:sz w:val="18"/>
                <w:szCs w:val="18"/>
              </w:rPr>
            </w:pPr>
            <w:r w:rsidRPr="005C30E5">
              <w:rPr>
                <w:rFonts w:asciiTheme="minorHAnsi" w:eastAsiaTheme="minorEastAsia" w:hAnsiTheme="minorHAnsi" w:cstheme="minorBidi"/>
                <w:sz w:val="18"/>
                <w:szCs w:val="18"/>
              </w:rPr>
              <w:t> odbornosť, kde bol záznam vytvorený ( JRÚZ ID z číselníka)</w:t>
            </w:r>
          </w:p>
          <w:p w14:paraId="000F9F74" w14:textId="77777777" w:rsidR="000D011E" w:rsidRPr="005C30E5" w:rsidRDefault="4B1F096C" w:rsidP="000711D0">
            <w:pPr>
              <w:pStyle w:val="Odsekzoznamu"/>
              <w:numPr>
                <w:ilvl w:val="2"/>
                <w:numId w:val="69"/>
              </w:numPr>
              <w:spacing w:before="120" w:line="276" w:lineRule="auto"/>
              <w:jc w:val="both"/>
              <w:rPr>
                <w:rFonts w:asciiTheme="minorHAnsi" w:eastAsiaTheme="minorEastAsia" w:hAnsiTheme="minorHAnsi" w:cstheme="minorBidi"/>
                <w:sz w:val="18"/>
                <w:szCs w:val="18"/>
              </w:rPr>
            </w:pPr>
            <w:r w:rsidRPr="005C30E5">
              <w:rPr>
                <w:rFonts w:asciiTheme="minorHAnsi" w:eastAsiaTheme="minorEastAsia" w:hAnsiTheme="minorHAnsi" w:cstheme="minorBidi"/>
                <w:sz w:val="18"/>
                <w:szCs w:val="18"/>
              </w:rPr>
              <w:t xml:space="preserve"> Typ vyšetrenia (OID odborné vyšetrenie, zobrazovacie vyšetrenie, prepúšťacia správa) </w:t>
            </w:r>
          </w:p>
          <w:p w14:paraId="7264DDEF" w14:textId="73D5B358" w:rsidR="000D011E" w:rsidRPr="005C30E5" w:rsidRDefault="4B1F096C" w:rsidP="4B1F096C">
            <w:pPr>
              <w:pStyle w:val="Odsekzoznamu"/>
              <w:numPr>
                <w:ilvl w:val="0"/>
                <w:numId w:val="69"/>
              </w:numPr>
              <w:spacing w:before="120" w:line="276" w:lineRule="auto"/>
              <w:rPr>
                <w:sz w:val="18"/>
                <w:szCs w:val="18"/>
              </w:rPr>
            </w:pPr>
            <w:r w:rsidRPr="005C30E5">
              <w:rPr>
                <w:sz w:val="18"/>
                <w:szCs w:val="18"/>
              </w:rPr>
              <w:t>IS PZS na základe zadaných kritérií lekára zavolá službu VyhladajZaznamyOVysetreniach_v</w:t>
            </w:r>
            <w:r w:rsidR="00056A5F" w:rsidRPr="005C30E5">
              <w:rPr>
                <w:sz w:val="18"/>
                <w:szCs w:val="18"/>
              </w:rPr>
              <w:t>6</w:t>
            </w:r>
            <w:r w:rsidRPr="005C30E5">
              <w:rPr>
                <w:sz w:val="18"/>
                <w:szCs w:val="18"/>
              </w:rPr>
              <w:t>:</w:t>
            </w:r>
          </w:p>
          <w:p w14:paraId="22A30DE4" w14:textId="77777777" w:rsidR="00A177A8" w:rsidRPr="005C30E5" w:rsidRDefault="4B1F096C" w:rsidP="4B1F096C">
            <w:pPr>
              <w:pStyle w:val="Odsekzoznamu"/>
              <w:numPr>
                <w:ilvl w:val="0"/>
                <w:numId w:val="100"/>
              </w:numPr>
              <w:spacing w:before="120" w:line="276" w:lineRule="auto"/>
              <w:jc w:val="both"/>
              <w:rPr>
                <w:sz w:val="18"/>
                <w:szCs w:val="18"/>
              </w:rPr>
            </w:pPr>
            <w:r w:rsidRPr="005C30E5">
              <w:rPr>
                <w:sz w:val="18"/>
                <w:szCs w:val="18"/>
              </w:rPr>
              <w:t> Citlivosť 3 okrem c) prístup k psychiatrickým záznamom],</w:t>
            </w:r>
          </w:p>
          <w:p w14:paraId="6458B2E0" w14:textId="684E1A9F" w:rsidR="00A177A8" w:rsidRPr="005C30E5" w:rsidRDefault="4B1F096C" w:rsidP="4B1F096C">
            <w:pPr>
              <w:pStyle w:val="Odsekzoznamu"/>
              <w:numPr>
                <w:ilvl w:val="0"/>
                <w:numId w:val="100"/>
              </w:numPr>
              <w:rPr>
                <w:sz w:val="18"/>
                <w:szCs w:val="18"/>
              </w:rPr>
            </w:pPr>
            <w:r w:rsidRPr="005C30E5">
              <w:rPr>
                <w:sz w:val="18"/>
                <w:szCs w:val="18"/>
              </w:rPr>
              <w:t>Kompletnosť záznamu TRUE (v prípade, že ošetrujúci lekár nechce získať úplne záznamy ihneď, do príznaku Komplexnosť záznamu doplní FALSE a v rámci záznamov je vrátených len prvých 2000 znakov z celkového záznamu - pre textové položky, ktoré obsahujú viac ako 2000 znakov, vráti prvých 2000 znakov a text “…{####}”, kde #### je počet znakov, ktoré neboli zobrazené a následne získanie záznamov je možné prostredníctvom služby DajZaznamOVysetreni_v</w:t>
            </w:r>
            <w:r w:rsidR="008F7E44" w:rsidRPr="005C30E5">
              <w:rPr>
                <w:sz w:val="18"/>
                <w:szCs w:val="18"/>
              </w:rPr>
              <w:t>6</w:t>
            </w:r>
            <w:r w:rsidRPr="005C30E5">
              <w:rPr>
                <w:sz w:val="18"/>
                <w:szCs w:val="18"/>
              </w:rPr>
              <w:t xml:space="preserve">)  </w:t>
            </w:r>
          </w:p>
          <w:p w14:paraId="39D32D6B" w14:textId="77777777" w:rsidR="000D011E" w:rsidRPr="005C30E5" w:rsidRDefault="4B1F096C" w:rsidP="4B1F096C">
            <w:pPr>
              <w:pStyle w:val="Odsekzoznamu"/>
              <w:numPr>
                <w:ilvl w:val="0"/>
                <w:numId w:val="69"/>
              </w:numPr>
              <w:spacing w:before="120" w:line="276" w:lineRule="auto"/>
              <w:jc w:val="both"/>
              <w:rPr>
                <w:sz w:val="18"/>
                <w:szCs w:val="18"/>
              </w:rPr>
            </w:pPr>
            <w:r w:rsidRPr="005C30E5">
              <w:rPr>
                <w:sz w:val="18"/>
                <w:szCs w:val="18"/>
              </w:rPr>
              <w:t xml:space="preserve">V prípade, že zobrazený záznam obsahuje informáciu o zmene tohto záznamu, je ošetrujúcemu lekárovi zobrazená informácia o zmene stavu záznamu v rozsahu: </w:t>
            </w:r>
          </w:p>
          <w:p w14:paraId="758226E1" w14:textId="77777777" w:rsidR="00A177A8" w:rsidRPr="005C30E5" w:rsidRDefault="4B1F096C" w:rsidP="4B1F096C">
            <w:pPr>
              <w:pStyle w:val="Odsekzoznamu"/>
              <w:numPr>
                <w:ilvl w:val="1"/>
                <w:numId w:val="101"/>
              </w:numPr>
              <w:spacing w:before="120" w:line="276" w:lineRule="auto"/>
              <w:jc w:val="both"/>
              <w:rPr>
                <w:sz w:val="18"/>
                <w:szCs w:val="18"/>
              </w:rPr>
            </w:pPr>
            <w:r w:rsidRPr="005C30E5">
              <w:rPr>
                <w:sz w:val="18"/>
                <w:szCs w:val="18"/>
              </w:rPr>
              <w:t xml:space="preserve">Pôvodný stav záznamu, ktorý je evidovaný </w:t>
            </w:r>
          </w:p>
          <w:p w14:paraId="1D1A6ABE" w14:textId="77777777" w:rsidR="00A177A8" w:rsidRPr="005C30E5" w:rsidRDefault="4B1F096C" w:rsidP="4B1F096C">
            <w:pPr>
              <w:pStyle w:val="Odsekzoznamu"/>
              <w:numPr>
                <w:ilvl w:val="1"/>
                <w:numId w:val="101"/>
              </w:numPr>
              <w:spacing w:before="120" w:line="276" w:lineRule="auto"/>
              <w:jc w:val="both"/>
              <w:rPr>
                <w:sz w:val="18"/>
                <w:szCs w:val="18"/>
              </w:rPr>
            </w:pPr>
            <w:r w:rsidRPr="005C30E5">
              <w:rPr>
                <w:sz w:val="18"/>
                <w:szCs w:val="18"/>
              </w:rPr>
              <w:t>Zdravotnícky pracovník, ktorý túto zmenu vykonal</w:t>
            </w:r>
          </w:p>
          <w:p w14:paraId="197DCF2C" w14:textId="77777777" w:rsidR="00A177A8" w:rsidRPr="005C30E5" w:rsidRDefault="4B1F096C" w:rsidP="4B1F096C">
            <w:pPr>
              <w:pStyle w:val="Odsekzoznamu"/>
              <w:numPr>
                <w:ilvl w:val="1"/>
                <w:numId w:val="101"/>
              </w:numPr>
              <w:spacing w:before="120" w:line="276" w:lineRule="auto"/>
              <w:jc w:val="both"/>
              <w:rPr>
                <w:sz w:val="18"/>
                <w:szCs w:val="18"/>
              </w:rPr>
            </w:pPr>
            <w:r w:rsidRPr="005C30E5">
              <w:rPr>
                <w:sz w:val="18"/>
                <w:szCs w:val="18"/>
              </w:rPr>
              <w:t xml:space="preserve">V prípade storna, prečo záznam bol stornovaný </w:t>
            </w:r>
          </w:p>
          <w:p w14:paraId="0A817DCA" w14:textId="77777777" w:rsidR="009603C2" w:rsidRPr="005C30E5" w:rsidRDefault="4B1F096C" w:rsidP="000711D0">
            <w:pPr>
              <w:pStyle w:val="Odsekzoznamu"/>
              <w:numPr>
                <w:ilvl w:val="0"/>
                <w:numId w:val="69"/>
              </w:numPr>
              <w:spacing w:before="120" w:line="276" w:lineRule="auto"/>
              <w:jc w:val="both"/>
              <w:rPr>
                <w:rFonts w:asciiTheme="minorHAnsi" w:eastAsiaTheme="minorEastAsia" w:hAnsiTheme="minorHAnsi" w:cstheme="minorBidi"/>
                <w:sz w:val="18"/>
                <w:szCs w:val="18"/>
              </w:rPr>
            </w:pPr>
            <w:r w:rsidRPr="005C30E5">
              <w:rPr>
                <w:rFonts w:asciiTheme="minorHAnsi" w:eastAsiaTheme="minorEastAsia" w:hAnsiTheme="minorHAnsi" w:cstheme="minorBidi"/>
                <w:sz w:val="18"/>
                <w:szCs w:val="18"/>
              </w:rPr>
              <w:t xml:space="preserve">IS PZS vráti detailný výsledok vyšetrenia podľa typu vyšetrenia : </w:t>
            </w:r>
          </w:p>
          <w:p w14:paraId="24C367B4" w14:textId="77777777" w:rsidR="009603C2" w:rsidRPr="005C30E5" w:rsidRDefault="4B1F096C" w:rsidP="000711D0">
            <w:pPr>
              <w:pStyle w:val="Odsekzoznamu"/>
              <w:numPr>
                <w:ilvl w:val="1"/>
                <w:numId w:val="69"/>
              </w:numPr>
              <w:spacing w:before="120" w:line="276" w:lineRule="auto"/>
              <w:jc w:val="both"/>
              <w:rPr>
                <w:rFonts w:asciiTheme="minorHAnsi" w:eastAsiaTheme="minorEastAsia" w:hAnsiTheme="minorHAnsi" w:cstheme="minorBidi"/>
                <w:sz w:val="18"/>
                <w:szCs w:val="18"/>
              </w:rPr>
            </w:pPr>
            <w:r w:rsidRPr="005C30E5">
              <w:rPr>
                <w:rFonts w:asciiTheme="minorHAnsi" w:eastAsiaTheme="minorEastAsia" w:hAnsiTheme="minorHAnsi" w:cstheme="minorBidi"/>
                <w:sz w:val="18"/>
                <w:szCs w:val="18"/>
              </w:rPr>
              <w:t>Odborné vyšetrenie</w:t>
            </w:r>
          </w:p>
          <w:p w14:paraId="776E3C81" w14:textId="77777777" w:rsidR="00186A1A" w:rsidRPr="005C30E5" w:rsidRDefault="4B1F096C" w:rsidP="000711D0">
            <w:pPr>
              <w:pStyle w:val="Odsekzoznamu"/>
              <w:numPr>
                <w:ilvl w:val="1"/>
                <w:numId w:val="69"/>
              </w:numPr>
              <w:spacing w:before="120" w:line="276" w:lineRule="auto"/>
              <w:jc w:val="both"/>
              <w:rPr>
                <w:rFonts w:asciiTheme="minorHAnsi" w:eastAsiaTheme="minorEastAsia" w:hAnsiTheme="minorHAnsi" w:cstheme="minorBidi"/>
                <w:sz w:val="18"/>
                <w:szCs w:val="18"/>
              </w:rPr>
            </w:pPr>
            <w:r w:rsidRPr="005C30E5">
              <w:rPr>
                <w:rFonts w:asciiTheme="minorHAnsi" w:eastAsiaTheme="minorEastAsia" w:hAnsiTheme="minorHAnsi" w:cstheme="minorBidi"/>
                <w:sz w:val="18"/>
                <w:szCs w:val="18"/>
              </w:rPr>
              <w:t>Prepúšťacia správa</w:t>
            </w:r>
          </w:p>
          <w:p w14:paraId="5B141214" w14:textId="77777777" w:rsidR="00FA78F7" w:rsidRPr="005C30E5" w:rsidRDefault="4B1F096C" w:rsidP="000711D0">
            <w:pPr>
              <w:pStyle w:val="Odsekzoznamu"/>
              <w:numPr>
                <w:ilvl w:val="1"/>
                <w:numId w:val="69"/>
              </w:numPr>
              <w:spacing w:before="120" w:line="276" w:lineRule="auto"/>
              <w:jc w:val="both"/>
              <w:rPr>
                <w:rFonts w:asciiTheme="minorHAnsi" w:eastAsiaTheme="minorEastAsia" w:hAnsiTheme="minorHAnsi" w:cstheme="minorBidi"/>
                <w:sz w:val="18"/>
                <w:szCs w:val="18"/>
              </w:rPr>
            </w:pPr>
            <w:r w:rsidRPr="005C30E5">
              <w:rPr>
                <w:rFonts w:asciiTheme="minorHAnsi" w:eastAsiaTheme="minorEastAsia" w:hAnsiTheme="minorHAnsi" w:cstheme="minorBidi"/>
                <w:sz w:val="18"/>
                <w:szCs w:val="18"/>
              </w:rPr>
              <w:t>Zobrazovacie vyšetrenie</w:t>
            </w:r>
          </w:p>
        </w:tc>
      </w:tr>
      <w:tr w:rsidR="00D92B8A" w:rsidRPr="00D95A9D" w14:paraId="43B2B65D" w14:textId="77777777" w:rsidTr="2D6D4F0D">
        <w:trPr>
          <w:trHeight w:val="454"/>
        </w:trPr>
        <w:tc>
          <w:tcPr>
            <w:tcW w:w="1872" w:type="dxa"/>
            <w:shd w:val="clear" w:color="auto" w:fill="002060"/>
            <w:tcMar>
              <w:top w:w="0" w:type="dxa"/>
              <w:left w:w="108" w:type="dxa"/>
              <w:bottom w:w="0" w:type="dxa"/>
              <w:right w:w="108" w:type="dxa"/>
            </w:tcMar>
            <w:vAlign w:val="center"/>
          </w:tcPr>
          <w:p w14:paraId="0EBB35F6" w14:textId="77777777" w:rsidR="00D92B8A" w:rsidRPr="00D95A9D" w:rsidRDefault="6DE4F7B8" w:rsidP="4B1F096C">
            <w:pPr>
              <w:pStyle w:val="Bezriadkovania"/>
              <w:spacing w:line="276" w:lineRule="auto"/>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Alternatívne scenáre:</w:t>
            </w:r>
          </w:p>
        </w:tc>
        <w:tc>
          <w:tcPr>
            <w:tcW w:w="7904" w:type="dxa"/>
            <w:tcMar>
              <w:top w:w="0" w:type="dxa"/>
              <w:left w:w="108" w:type="dxa"/>
              <w:bottom w:w="0" w:type="dxa"/>
              <w:right w:w="108" w:type="dxa"/>
            </w:tcMar>
            <w:vAlign w:val="center"/>
          </w:tcPr>
          <w:p w14:paraId="3F11EA45" w14:textId="77777777" w:rsidR="0075353A" w:rsidRPr="005C30E5" w:rsidRDefault="4B1F096C" w:rsidP="2D6D4F0D">
            <w:pPr>
              <w:pStyle w:val="Odsekzoznamu"/>
              <w:numPr>
                <w:ilvl w:val="0"/>
                <w:numId w:val="98"/>
              </w:numPr>
              <w:rPr>
                <w:rFonts w:asciiTheme="minorHAnsi" w:eastAsiaTheme="minorEastAsia" w:hAnsiTheme="minorHAnsi" w:cstheme="minorBidi"/>
                <w:sz w:val="18"/>
                <w:szCs w:val="18"/>
              </w:rPr>
            </w:pPr>
            <w:r w:rsidRPr="005C30E5">
              <w:rPr>
                <w:rFonts w:asciiTheme="minorHAnsi" w:eastAsiaTheme="minorEastAsia" w:hAnsiTheme="minorHAnsi" w:cstheme="minorBidi"/>
                <w:sz w:val="18"/>
                <w:szCs w:val="18"/>
              </w:rPr>
              <w:t>Ošetrujúci lekár/ Zdravotnícky pracovník nevyplnil všetky povinné položky v rámci vyhľadania „odporúčania na vyšetrenie“, kedy mu informačný systém vráti informáciu, ktorú položku je potrebné vyplniť</w:t>
            </w:r>
            <w:r w:rsidRPr="005C30E5">
              <w:t>,</w:t>
            </w:r>
            <w:r w:rsidRPr="005C30E5">
              <w:rPr>
                <w:rFonts w:asciiTheme="minorHAnsi" w:eastAsiaTheme="minorEastAsia" w:hAnsiTheme="minorHAnsi" w:cstheme="minorBidi"/>
                <w:sz w:val="18"/>
                <w:szCs w:val="18"/>
              </w:rPr>
              <w:t xml:space="preserve"> aby bol záznam korektne uzavretý alebo odoslaný do NZIS</w:t>
            </w:r>
          </w:p>
          <w:p w14:paraId="1713A61C" w14:textId="0F4D0D52" w:rsidR="0A4C232E" w:rsidRPr="005C30E5" w:rsidRDefault="0A4C232E" w:rsidP="2D6D4F0D">
            <w:pPr>
              <w:pStyle w:val="Odsekzoznamu"/>
              <w:numPr>
                <w:ilvl w:val="0"/>
                <w:numId w:val="98"/>
              </w:numPr>
              <w:rPr>
                <w:i/>
                <w:iCs/>
                <w:sz w:val="18"/>
                <w:szCs w:val="18"/>
                <w:highlight w:val="yellow"/>
              </w:rPr>
            </w:pPr>
            <w:r w:rsidRPr="005C30E5">
              <w:rPr>
                <w:rFonts w:ascii="Times New Roman" w:hAnsi="Times New Roman"/>
                <w:color w:val="000000"/>
                <w:highlight w:val="yellow"/>
              </w:rPr>
              <w:t>V prípade požiadavky, na poskytnutie záznamu z vyšetrenia vo verzii 7 nie je na výstup poskytnutá príloha - Potvrdenie pre príspevok pri narodení.</w:t>
            </w:r>
          </w:p>
          <w:p w14:paraId="2D5532FB" w14:textId="77777777" w:rsidR="0075353A" w:rsidRPr="005C30E5" w:rsidRDefault="4B1F096C" w:rsidP="5A109AD4">
            <w:pPr>
              <w:pStyle w:val="Odsekzoznamu"/>
              <w:numPr>
                <w:ilvl w:val="0"/>
                <w:numId w:val="98"/>
              </w:numPr>
              <w:rPr>
                <w:rFonts w:asciiTheme="minorHAnsi" w:eastAsiaTheme="minorEastAsia" w:hAnsiTheme="minorHAnsi" w:cstheme="minorBidi"/>
                <w:i/>
                <w:iCs/>
                <w:sz w:val="18"/>
                <w:szCs w:val="18"/>
              </w:rPr>
            </w:pPr>
            <w:r w:rsidRPr="005C30E5">
              <w:rPr>
                <w:rFonts w:asciiTheme="minorHAnsi" w:eastAsiaTheme="minorEastAsia" w:hAnsiTheme="minorHAnsi" w:cstheme="minorBidi"/>
                <w:sz w:val="18"/>
                <w:szCs w:val="18"/>
              </w:rPr>
              <w:t xml:space="preserve">Ošetrujúcemu lekárovi/ Zdravotníckemu pracovníkovi neumožnilo vyhľadať záznam z dôvodu problému s identitou pacienta, pre ktorý je záznam zasielaný: </w:t>
            </w:r>
          </w:p>
          <w:p w14:paraId="38919FD3" w14:textId="77777777" w:rsidR="00BE2498" w:rsidRPr="005C30E5" w:rsidRDefault="4B1F096C">
            <w:pPr>
              <w:pStyle w:val="Odsekzoznamu"/>
              <w:numPr>
                <w:ilvl w:val="1"/>
                <w:numId w:val="98"/>
              </w:numPr>
              <w:rPr>
                <w:rFonts w:asciiTheme="minorHAnsi" w:eastAsiaTheme="minorEastAsia" w:hAnsiTheme="minorHAnsi" w:cstheme="minorBidi"/>
                <w:sz w:val="18"/>
                <w:szCs w:val="18"/>
              </w:rPr>
            </w:pPr>
            <w:r w:rsidRPr="005C30E5">
              <w:rPr>
                <w:rFonts w:asciiTheme="minorHAnsi" w:eastAsiaTheme="minorEastAsia" w:hAnsiTheme="minorHAnsi" w:cstheme="minorBidi"/>
                <w:sz w:val="18"/>
                <w:szCs w:val="18"/>
              </w:rPr>
              <w:t>E300022 – Nie je možné zapísať záznam z dôvodu, že pre daného pacienta je evidovaný dátum úmrtia a zdravotná dokumentácia je uzavretá.</w:t>
            </w:r>
          </w:p>
          <w:p w14:paraId="45AD36EC" w14:textId="77777777" w:rsidR="0075353A" w:rsidRPr="005C30E5" w:rsidRDefault="4B1F096C" w:rsidP="5A109AD4">
            <w:pPr>
              <w:pStyle w:val="Odsekzoznamu"/>
              <w:numPr>
                <w:ilvl w:val="0"/>
                <w:numId w:val="98"/>
              </w:numPr>
              <w:rPr>
                <w:rFonts w:asciiTheme="minorHAnsi" w:eastAsiaTheme="minorEastAsia" w:hAnsiTheme="minorHAnsi" w:cstheme="minorBidi"/>
                <w:i/>
                <w:iCs/>
                <w:sz w:val="18"/>
                <w:szCs w:val="18"/>
              </w:rPr>
            </w:pPr>
            <w:r w:rsidRPr="005C30E5">
              <w:rPr>
                <w:rFonts w:asciiTheme="minorHAnsi" w:eastAsiaTheme="minorEastAsia" w:hAnsiTheme="minorHAnsi" w:cstheme="minorBidi"/>
                <w:sz w:val="18"/>
                <w:szCs w:val="18"/>
              </w:rPr>
              <w:t xml:space="preserve">Ošetrujúcemu lekárovi/ Zdravotníckemu pracovníkovi neumožnilo vyhľadať záznam z dôvodu chyby na strane IS PZS ( chyby na strane IS PZS - E000002, E000006)  </w:t>
            </w:r>
          </w:p>
          <w:p w14:paraId="2120CA56" w14:textId="77777777" w:rsidR="0075353A" w:rsidRPr="005C30E5" w:rsidRDefault="4B1F096C">
            <w:pPr>
              <w:pStyle w:val="Odsekzoznamu"/>
              <w:numPr>
                <w:ilvl w:val="0"/>
                <w:numId w:val="98"/>
              </w:numPr>
              <w:rPr>
                <w:rFonts w:asciiTheme="minorHAnsi" w:eastAsiaTheme="minorEastAsia" w:hAnsiTheme="minorHAnsi" w:cstheme="minorBidi"/>
                <w:sz w:val="18"/>
                <w:szCs w:val="18"/>
              </w:rPr>
            </w:pPr>
            <w:r w:rsidRPr="005C30E5">
              <w:rPr>
                <w:rFonts w:asciiTheme="minorHAnsi" w:eastAsiaTheme="minorEastAsia" w:hAnsiTheme="minorHAnsi" w:cstheme="minorBidi"/>
                <w:sz w:val="18"/>
                <w:szCs w:val="18"/>
              </w:rPr>
              <w:t xml:space="preserve">Ošetrujúcemu lekárovi/ Zdravotníckemu pracovníkovi neumožnilo vyhľadať záznam z dôvodu chyby na strane NZIS </w:t>
            </w:r>
            <w:r w:rsidRPr="005C30E5">
              <w:rPr>
                <w:rFonts w:asciiTheme="minorHAnsi" w:eastAsiaTheme="minorEastAsia" w:hAnsiTheme="minorHAnsi" w:cstheme="minorBidi"/>
                <w:i/>
                <w:iCs/>
                <w:sz w:val="18"/>
                <w:szCs w:val="18"/>
              </w:rPr>
              <w:t>„Záznam nebolo možné do NZIS odoslať, nezabudnite vytlačiť záznam z vyšetrenia pacientovi“</w:t>
            </w:r>
            <w:r w:rsidRPr="005C30E5">
              <w:rPr>
                <w:rFonts w:asciiTheme="minorHAnsi" w:eastAsiaTheme="minorEastAsia" w:hAnsiTheme="minorHAnsi" w:cstheme="minorBidi"/>
                <w:sz w:val="18"/>
                <w:szCs w:val="18"/>
              </w:rPr>
              <w:t> (chyby na strane NZIS - rozsah špecifikovaný v x070 – Volanie služieb)</w:t>
            </w:r>
          </w:p>
          <w:p w14:paraId="01FF0D7A" w14:textId="77777777" w:rsidR="0075353A" w:rsidRPr="005C30E5" w:rsidRDefault="34661EDB">
            <w:pPr>
              <w:pStyle w:val="Odsekzoznamu"/>
              <w:numPr>
                <w:ilvl w:val="0"/>
                <w:numId w:val="98"/>
              </w:numPr>
              <w:rPr>
                <w:rFonts w:asciiTheme="minorHAnsi" w:eastAsiaTheme="minorEastAsia" w:hAnsiTheme="minorHAnsi" w:cstheme="minorBidi"/>
                <w:sz w:val="18"/>
                <w:szCs w:val="18"/>
              </w:rPr>
            </w:pPr>
            <w:r w:rsidRPr="005C30E5">
              <w:rPr>
                <w:rFonts w:asciiTheme="minorHAnsi" w:eastAsiaTheme="minorEastAsia" w:hAnsiTheme="minorHAnsi" w:cstheme="minorBidi"/>
                <w:sz w:val="18"/>
                <w:szCs w:val="18"/>
              </w:rPr>
              <w:t xml:space="preserve">Zdravotníckemu pracovníkovi neumožnilo vyhľadať záznam nakoľko v súlade s platnou legislatívou nemá prístup k týmto záznamom – napr. sestra, ošetrujúci lekár, pre prístup k týmto záznamom je nevyhnutný súhlas pacienta </w:t>
            </w:r>
            <w:r w:rsidRPr="005C30E5">
              <w:rPr>
                <w:rFonts w:asciiTheme="minorHAnsi" w:eastAsiaTheme="minorEastAsia" w:hAnsiTheme="minorHAnsi" w:cstheme="minorBidi"/>
                <w:i/>
                <w:iCs/>
                <w:sz w:val="18"/>
                <w:szCs w:val="18"/>
              </w:rPr>
              <w:t xml:space="preserve">E900001 - Nemáte prístup k </w:t>
            </w:r>
            <w:r w:rsidRPr="005C30E5">
              <w:rPr>
                <w:rFonts w:asciiTheme="minorHAnsi" w:eastAsiaTheme="minorEastAsia" w:hAnsiTheme="minorHAnsi" w:cstheme="minorBidi"/>
                <w:i/>
                <w:iCs/>
                <w:sz w:val="18"/>
                <w:szCs w:val="18"/>
              </w:rPr>
              <w:lastRenderedPageBreak/>
              <w:t>požadovaným záznamom pacienta. Požiadajte pacienta o prístup k údajom vložením eID do čítačky a zadania súhlasu podľa bezpečnostných nastavení pacienta (stlačením OK/ zadanie BOK)</w:t>
            </w:r>
          </w:p>
          <w:p w14:paraId="30B4B8B2" w14:textId="77777777" w:rsidR="009E19F4" w:rsidRPr="005C30E5" w:rsidRDefault="34661EDB">
            <w:pPr>
              <w:pStyle w:val="Odsekzoznamu"/>
              <w:numPr>
                <w:ilvl w:val="0"/>
                <w:numId w:val="98"/>
              </w:numPr>
              <w:rPr>
                <w:rFonts w:asciiTheme="minorHAnsi" w:eastAsiaTheme="minorEastAsia" w:hAnsiTheme="minorHAnsi" w:cstheme="minorBidi"/>
                <w:sz w:val="18"/>
                <w:szCs w:val="18"/>
              </w:rPr>
            </w:pPr>
            <w:r w:rsidRPr="005C30E5">
              <w:rPr>
                <w:rFonts w:asciiTheme="minorHAnsi" w:eastAsiaTheme="minorEastAsia" w:hAnsiTheme="minorHAnsi" w:cstheme="minorBidi"/>
                <w:sz w:val="18"/>
                <w:szCs w:val="18"/>
              </w:rPr>
              <w:t xml:space="preserve">Všeobecnému lekárovi neumožnilo vyhľadať záznam o vyšetrení nakoľko v súlade s platnou legislatívou nemá prístup k psychiatrickým záznamom </w:t>
            </w:r>
            <w:r w:rsidRPr="005C30E5">
              <w:rPr>
                <w:rFonts w:asciiTheme="minorHAnsi" w:eastAsiaTheme="minorEastAsia" w:hAnsiTheme="minorHAnsi" w:cstheme="minorBidi"/>
                <w:i/>
                <w:iCs/>
                <w:sz w:val="18"/>
                <w:szCs w:val="18"/>
              </w:rPr>
              <w:t>E100035 – Nemáte prístup k požadovaným záznamom pacienta. Požiadajte pacienta o prístup k údajom vložením eID do čítačky a zadania súhlasu podľa bezpečnostných nastavení pacienta (stlačením OK/ zadanie BOK)</w:t>
            </w:r>
          </w:p>
          <w:p w14:paraId="258317E0" w14:textId="09217EDE" w:rsidR="00FA78F7" w:rsidRPr="005C30E5" w:rsidDel="009B2D1D" w:rsidRDefault="3387F0B9" w:rsidP="3387F0B9">
            <w:pPr>
              <w:pStyle w:val="Odsekzoznamu"/>
              <w:numPr>
                <w:ilvl w:val="0"/>
                <w:numId w:val="102"/>
              </w:numPr>
              <w:spacing w:before="120" w:line="276" w:lineRule="auto"/>
              <w:jc w:val="both"/>
              <w:rPr>
                <w:rFonts w:asciiTheme="minorHAnsi" w:eastAsiaTheme="minorEastAsia" w:hAnsiTheme="minorHAnsi" w:cstheme="minorBidi"/>
                <w:color w:val="FF0000"/>
                <w:sz w:val="18"/>
                <w:szCs w:val="18"/>
              </w:rPr>
            </w:pPr>
            <w:r w:rsidRPr="005C30E5">
              <w:rPr>
                <w:rFonts w:asciiTheme="minorHAnsi" w:eastAsiaTheme="minorEastAsia" w:hAnsiTheme="minorHAnsi" w:cstheme="minorBidi"/>
                <w:sz w:val="18"/>
                <w:szCs w:val="18"/>
              </w:rPr>
              <w:t>Ošetrujúci lekár/ Zdravotnícky pracovník nevie vyhľadať odporúčanie na vyšetrenie z dôvodu, že záznam neexistuje, kedy je vrátený prázdny zoznam.</w:t>
            </w:r>
          </w:p>
          <w:p w14:paraId="201E4110" w14:textId="1CF70EBA" w:rsidR="00FA78F7" w:rsidRPr="005C30E5" w:rsidDel="009B2D1D" w:rsidRDefault="3387F0B9" w:rsidP="3387F0B9">
            <w:pPr>
              <w:pStyle w:val="Odsekzoznamu"/>
              <w:numPr>
                <w:ilvl w:val="0"/>
                <w:numId w:val="102"/>
              </w:numPr>
              <w:spacing w:before="120" w:line="276" w:lineRule="auto"/>
              <w:jc w:val="both"/>
              <w:rPr>
                <w:sz w:val="18"/>
                <w:szCs w:val="18"/>
              </w:rPr>
            </w:pPr>
            <w:r w:rsidRPr="005C30E5">
              <w:rPr>
                <w:sz w:val="18"/>
                <w:szCs w:val="18"/>
              </w:rPr>
              <w:t>Ošetrujúci lekár/ Zdravotnícky pracovník disponuje čiastočným prístupom k vyhľadaným záznamom (je mu umožnený prístup k určitej množine záznamom, no môžu existovať záznam, ktoré môže dostať až po poskytnutí súhlasu pacienta.) Ide upozornenie, nie chybové hlásenie. - W</w:t>
            </w:r>
            <w:r w:rsidRPr="005C30E5">
              <w:rPr>
                <w:i/>
                <w:iCs/>
                <w:sz w:val="18"/>
                <w:szCs w:val="18"/>
              </w:rPr>
              <w:t xml:space="preserve">900001 - “Z dôvodu obmedzenia prístupu Vám neboli poskytnuté všetky zdravotné záznamy. V prípade potreby, požiadajte pacienta o prístup k údajom vložením eID do čítačky a zadania súhlasu pacienta (stlačením OK/ zadaním BOK).” v položke Details sú vypísané aplikované obmedzenia. Ak je to potrebné, je možné  zabezpečiť súhlas pacienta prostredníctvom služby </w:t>
            </w:r>
            <w:r w:rsidRPr="005C30E5">
              <w:rPr>
                <w:sz w:val="18"/>
                <w:szCs w:val="18"/>
              </w:rPr>
              <w:t>ZapisSuhlasOsobyPrePZS.</w:t>
            </w:r>
          </w:p>
        </w:tc>
      </w:tr>
    </w:tbl>
    <w:p w14:paraId="3A0AE66D" w14:textId="77777777" w:rsidR="00897980" w:rsidRPr="00AC46BB" w:rsidRDefault="4B1F096C" w:rsidP="00B50180">
      <w:pPr>
        <w:pStyle w:val="Nadpis3"/>
      </w:pPr>
      <w:bookmarkStart w:id="139" w:name="_Vyhľadanie_záznamov_z_1"/>
      <w:bookmarkStart w:id="140" w:name="_Toc494651737"/>
      <w:bookmarkStart w:id="141" w:name="_Toc494654677"/>
      <w:bookmarkStart w:id="142" w:name="_Toc494654935"/>
      <w:bookmarkStart w:id="143" w:name="_Toc494655193"/>
      <w:bookmarkStart w:id="144" w:name="_Toc494651839"/>
      <w:bookmarkStart w:id="145" w:name="_Toc494654779"/>
      <w:bookmarkStart w:id="146" w:name="_Toc494655037"/>
      <w:bookmarkStart w:id="147" w:name="_Toc494655295"/>
      <w:bookmarkStart w:id="148" w:name="_eV_01_13_–_Zapísanie"/>
      <w:bookmarkStart w:id="149" w:name="_Toc56171958"/>
      <w:bookmarkEnd w:id="139"/>
      <w:bookmarkEnd w:id="140"/>
      <w:bookmarkEnd w:id="141"/>
      <w:bookmarkEnd w:id="142"/>
      <w:bookmarkEnd w:id="143"/>
      <w:bookmarkEnd w:id="144"/>
      <w:bookmarkEnd w:id="145"/>
      <w:bookmarkEnd w:id="146"/>
      <w:bookmarkEnd w:id="147"/>
      <w:bookmarkEnd w:id="148"/>
      <w:r>
        <w:lastRenderedPageBreak/>
        <w:t>eV_01_13 – Zapísanie lekárskej prepúšťacej správy v kúpeľoch</w:t>
      </w:r>
      <w:bookmarkEnd w:id="149"/>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897980" w:rsidRPr="00D95A9D" w14:paraId="3173BE7B"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4F36B8DE" w14:textId="77777777" w:rsidR="0089798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 xml:space="preserve">Prípad použitia </w:t>
            </w:r>
          </w:p>
        </w:tc>
        <w:tc>
          <w:tcPr>
            <w:tcW w:w="7904" w:type="dxa"/>
            <w:tcBorders>
              <w:top w:val="single" w:sz="4" w:space="0" w:color="auto"/>
              <w:left w:val="single" w:sz="4" w:space="0" w:color="auto"/>
              <w:bottom w:val="single" w:sz="4" w:space="0" w:color="auto"/>
              <w:right w:val="single" w:sz="4" w:space="0" w:color="auto"/>
            </w:tcBorders>
            <w:vAlign w:val="center"/>
          </w:tcPr>
          <w:p w14:paraId="015EEB41" w14:textId="77777777" w:rsidR="00897980"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Zapísanie lekárskej prepúšťacej správy v kúpeľoch</w:t>
            </w:r>
          </w:p>
        </w:tc>
      </w:tr>
      <w:tr w:rsidR="00897980" w:rsidRPr="00D95A9D" w14:paraId="59A2E082"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405F526C" w14:textId="77777777" w:rsidR="0089798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23E9C121" w14:textId="77777777" w:rsidR="00897980"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Slúži pre ošetrujúceho lekára na zapísanie výsledku z hospitalizačného vyšetrenia v kúpeľoch. Ošetrujúci lekár realizuje ošetrenie pacienta počas pobytu v kúpeľoch na základe návrhu na liečbu, ktorá nie je súčasťou implementácie NZIS (existuje papierový návrh/ elektronický v závislosti od ZP) </w:t>
            </w:r>
          </w:p>
        </w:tc>
      </w:tr>
      <w:tr w:rsidR="00897980" w:rsidRPr="00D95A9D" w14:paraId="2BEA2EA8"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588BCD0B" w14:textId="77777777" w:rsidR="0089798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0645F578" w14:textId="77777777" w:rsidR="00897980"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44E6A13C" w14:textId="77777777" w:rsidR="00897980"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5EC44DD1" w14:textId="77777777" w:rsidR="00897980"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Pacient pred prepustením z</w:t>
            </w:r>
            <w:r w:rsidRPr="00D95A9D">
              <w:rPr>
                <w:lang w:val="sk-SK"/>
              </w:rPr>
              <w:t> </w:t>
            </w:r>
            <w:r w:rsidRPr="00D95A9D">
              <w:rPr>
                <w:rFonts w:asciiTheme="minorHAnsi" w:eastAsiaTheme="minorEastAsia" w:hAnsiTheme="minorHAnsi" w:cstheme="minorBidi"/>
                <w:color w:val="auto"/>
                <w:sz w:val="18"/>
                <w:szCs w:val="18"/>
                <w:lang w:val="sk-SK"/>
              </w:rPr>
              <w:t>PZS</w:t>
            </w:r>
          </w:p>
        </w:tc>
      </w:tr>
      <w:tr w:rsidR="00897980" w:rsidRPr="00D95A9D" w14:paraId="4F5E6E31"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520CB3CE" w14:textId="77777777" w:rsidR="0089798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Odkazy:</w:t>
            </w:r>
          </w:p>
        </w:tc>
        <w:tc>
          <w:tcPr>
            <w:tcW w:w="7904" w:type="dxa"/>
            <w:tcBorders>
              <w:top w:val="single" w:sz="4" w:space="0" w:color="auto"/>
              <w:left w:val="single" w:sz="4" w:space="0" w:color="auto"/>
              <w:bottom w:val="single" w:sz="4" w:space="0" w:color="auto"/>
              <w:right w:val="single" w:sz="4" w:space="0" w:color="auto"/>
            </w:tcBorders>
            <w:vAlign w:val="center"/>
          </w:tcPr>
          <w:p w14:paraId="4C5AB855" w14:textId="596E834B" w:rsidR="00897980" w:rsidRPr="00D95A9D" w:rsidRDefault="00DB2889" w:rsidP="4B1F096C">
            <w:pPr>
              <w:pStyle w:val="Bezriadkovania"/>
              <w:numPr>
                <w:ilvl w:val="0"/>
                <w:numId w:val="47"/>
              </w:numPr>
              <w:spacing w:after="0"/>
              <w:rPr>
                <w:rFonts w:asciiTheme="minorHAnsi" w:eastAsiaTheme="minorEastAsia" w:hAnsiTheme="minorHAnsi" w:cstheme="minorBidi"/>
                <w:color w:val="auto"/>
                <w:sz w:val="18"/>
                <w:szCs w:val="18"/>
                <w:lang w:val="sk-SK"/>
              </w:rPr>
            </w:pPr>
            <w:hyperlink w:anchor="_A1_–_Zápis" w:history="1">
              <w:r w:rsidR="4B1F096C" w:rsidRPr="00D95A9D">
                <w:rPr>
                  <w:rStyle w:val="Hypertextovprepojenie"/>
                  <w:rFonts w:asciiTheme="minorHAnsi" w:eastAsiaTheme="minorEastAsia" w:hAnsiTheme="minorHAnsi" w:cstheme="minorBidi"/>
                  <w:sz w:val="18"/>
                  <w:szCs w:val="18"/>
                  <w:lang w:val="sk-SK"/>
                </w:rPr>
                <w:t>A1: Zápis záznam z vyšetrenia</w:t>
              </w:r>
            </w:hyperlink>
          </w:p>
        </w:tc>
      </w:tr>
      <w:tr w:rsidR="00897980" w:rsidRPr="00D95A9D" w14:paraId="7416F3EC"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4B63B6B" w14:textId="77777777" w:rsidR="0089798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0E126E1C" w14:textId="17603615" w:rsidR="00897980" w:rsidRPr="00D95A9D" w:rsidRDefault="00DB2889" w:rsidP="4B1F096C">
            <w:pPr>
              <w:pStyle w:val="Bezriadkovania"/>
              <w:numPr>
                <w:ilvl w:val="0"/>
                <w:numId w:val="47"/>
              </w:numPr>
              <w:spacing w:after="0"/>
              <w:rPr>
                <w:rFonts w:asciiTheme="minorHAnsi" w:eastAsiaTheme="minorEastAsia" w:hAnsiTheme="minorHAnsi" w:cstheme="minorBidi"/>
                <w:color w:val="auto"/>
                <w:sz w:val="18"/>
                <w:szCs w:val="18"/>
                <w:lang w:val="sk-SK"/>
              </w:rPr>
            </w:pPr>
            <w:hyperlink w:anchor="_Prepúšťacia_správa" w:history="1">
              <w:r w:rsidR="4B1F096C" w:rsidRPr="00D95A9D">
                <w:rPr>
                  <w:rStyle w:val="Hypertextovprepojenie"/>
                  <w:rFonts w:asciiTheme="minorHAnsi" w:eastAsiaTheme="minorEastAsia" w:hAnsiTheme="minorHAnsi" w:cstheme="minorBidi"/>
                  <w:sz w:val="18"/>
                  <w:szCs w:val="18"/>
                  <w:lang w:val="sk-SK"/>
                </w:rPr>
                <w:t>CEN-EN13606-ENTRY.Zaznam_o_vysetreni-Lekárska_prepustacia_sprava.v</w:t>
              </w:r>
            </w:hyperlink>
            <w:r w:rsidR="00761E6D">
              <w:rPr>
                <w:rStyle w:val="Hypertextovprepojenie"/>
                <w:rFonts w:asciiTheme="minorHAnsi" w:eastAsiaTheme="minorEastAsia" w:hAnsiTheme="minorHAnsi" w:cstheme="minorBidi"/>
                <w:sz w:val="18"/>
                <w:szCs w:val="18"/>
                <w:lang w:val="sk-SK"/>
              </w:rPr>
              <w:t>5</w:t>
            </w:r>
          </w:p>
        </w:tc>
      </w:tr>
      <w:tr w:rsidR="00897980" w:rsidRPr="00D95A9D" w14:paraId="74A67747"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F989714" w14:textId="77777777" w:rsidR="0089798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0BE894F0" w14:textId="610781D1" w:rsidR="00897980" w:rsidRPr="00D95A9D" w:rsidRDefault="00DB2889" w:rsidP="4B1F096C">
            <w:pPr>
              <w:pStyle w:val="Bezriadkovania"/>
              <w:numPr>
                <w:ilvl w:val="0"/>
                <w:numId w:val="47"/>
              </w:numPr>
              <w:spacing w:after="0"/>
              <w:rPr>
                <w:rFonts w:asciiTheme="minorHAnsi" w:eastAsiaTheme="minorEastAsia" w:hAnsiTheme="minorHAnsi" w:cstheme="minorBidi"/>
                <w:color w:val="auto"/>
                <w:sz w:val="18"/>
                <w:szCs w:val="18"/>
                <w:lang w:val="sk-SK"/>
              </w:rPr>
            </w:pPr>
            <w:hyperlink w:anchor="_ZapisZaznamOVysetreni_v4" w:history="1">
              <w:r w:rsidR="4B1F096C" w:rsidRPr="00D95A9D">
                <w:rPr>
                  <w:rStyle w:val="Hypertextovprepojenie"/>
                  <w:rFonts w:asciiTheme="minorHAnsi" w:eastAsiaTheme="minorEastAsia" w:hAnsiTheme="minorHAnsi" w:cstheme="minorBidi"/>
                  <w:sz w:val="18"/>
                  <w:szCs w:val="18"/>
                  <w:lang w:val="sk-SK"/>
                </w:rPr>
                <w:t>ZapisZaznamOVysetreni_v</w:t>
              </w:r>
            </w:hyperlink>
            <w:r w:rsidR="00573AC8">
              <w:rPr>
                <w:rStyle w:val="Hypertextovprepojenie"/>
                <w:rFonts w:asciiTheme="minorHAnsi" w:eastAsiaTheme="minorEastAsia" w:hAnsiTheme="minorHAnsi" w:cstheme="minorBidi"/>
                <w:sz w:val="18"/>
                <w:szCs w:val="18"/>
                <w:lang w:val="sk-SK"/>
              </w:rPr>
              <w:t>6</w:t>
            </w:r>
          </w:p>
        </w:tc>
      </w:tr>
      <w:tr w:rsidR="00897980" w:rsidRPr="00D95A9D" w14:paraId="4D4B1C1C"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313AD28F" w14:textId="77777777" w:rsidR="0089798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38AC83DA" w14:textId="77777777" w:rsidR="00897980" w:rsidRPr="00D95A9D" w:rsidRDefault="4B1F096C" w:rsidP="4B1F096C">
            <w:pPr>
              <w:pStyle w:val="Bezriadkovania"/>
              <w:numPr>
                <w:ilvl w:val="0"/>
                <w:numId w:val="47"/>
              </w:numPr>
              <w:spacing w:after="0"/>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Uložený záznam prepúšťacej správy</w:t>
            </w:r>
          </w:p>
        </w:tc>
      </w:tr>
      <w:tr w:rsidR="00897980" w:rsidRPr="00D95A9D" w14:paraId="1A0CD1BE"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558236D0" w14:textId="77777777" w:rsidR="0089798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7F7D9ED4" w14:textId="77777777" w:rsidR="00FA78F7" w:rsidRPr="00D95A9D" w:rsidRDefault="4B1F096C">
            <w:pPr>
              <w:pStyle w:val="Odsekzoznamu"/>
              <w:numPr>
                <w:ilvl w:val="0"/>
                <w:numId w:val="10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Ošetrujúci lekár vyberie pacienta, pre ktorého sa prepúšťacia správa realizuje</w:t>
            </w:r>
          </w:p>
          <w:p w14:paraId="11431FFB" w14:textId="77777777" w:rsidR="00FA78F7" w:rsidRPr="00D95A9D" w:rsidRDefault="4B1F096C">
            <w:pPr>
              <w:pStyle w:val="Odsekzoznamu"/>
              <w:numPr>
                <w:ilvl w:val="0"/>
                <w:numId w:val="10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na pozadí skontroluje existenciu JRÚZ ID k identite pacienta , v prípade, že nedisponuje JRÚZ ID získa ho prostredníctvom služby DajJRUZIdentifikator_GW_v2</w:t>
            </w:r>
          </w:p>
          <w:p w14:paraId="572EA87D" w14:textId="77777777" w:rsidR="00FA78F7" w:rsidRPr="00D95A9D" w:rsidRDefault="4B1F096C">
            <w:pPr>
              <w:pStyle w:val="Odsekzoznamu"/>
              <w:numPr>
                <w:ilvl w:val="0"/>
                <w:numId w:val="10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Lekár zadá údaje z odporúčanie na kúpeľnú starostlivosť</w:t>
            </w:r>
          </w:p>
          <w:p w14:paraId="3402A81D" w14:textId="77777777" w:rsidR="00FA78F7" w:rsidRPr="00D95A9D" w:rsidRDefault="4B1F096C">
            <w:pPr>
              <w:pStyle w:val="Odsekzoznamu"/>
              <w:numPr>
                <w:ilvl w:val="1"/>
                <w:numId w:val="10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Dátum a čas odoslania pacienta na vyšetrenie „Dátum a čas odoslania“</w:t>
            </w:r>
          </w:p>
          <w:p w14:paraId="64F83F2B" w14:textId="77777777" w:rsidR="00FA78F7" w:rsidRPr="00D95A9D" w:rsidRDefault="4B1F096C">
            <w:pPr>
              <w:pStyle w:val="Odsekzoznamu"/>
              <w:numPr>
                <w:ilvl w:val="1"/>
                <w:numId w:val="10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Odosielajúceho lekára „Odosielajúci lekár“</w:t>
            </w:r>
          </w:p>
          <w:p w14:paraId="229C3E46" w14:textId="77777777" w:rsidR="00FA78F7" w:rsidRPr="00D95A9D" w:rsidRDefault="4B1F096C">
            <w:pPr>
              <w:pStyle w:val="Odsekzoznamu"/>
              <w:numPr>
                <w:ilvl w:val="1"/>
                <w:numId w:val="10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Diagnózu stanovenú pri odoslaní pacienta na vyšetrenie „Diagnóza pri odoslaní“ </w:t>
            </w:r>
          </w:p>
          <w:p w14:paraId="5F0DBB40" w14:textId="77777777" w:rsidR="00FA78F7" w:rsidRPr="00D95A9D" w:rsidRDefault="4B1F096C">
            <w:pPr>
              <w:pStyle w:val="Odsekzoznamu"/>
              <w:numPr>
                <w:ilvl w:val="1"/>
                <w:numId w:val="10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Ak lekár všetky záznamy z papierového odporúčania na vyšetrenie nevie vyplniť, z dôvodu, že nie sú na vytlačenom výmennom lístku alebo žiadanke vytlačené, pokračuje bez naplnenia údajov</w:t>
            </w:r>
          </w:p>
          <w:p w14:paraId="2CD56C74" w14:textId="77777777" w:rsidR="00FA78F7" w:rsidRPr="00D95A9D" w:rsidRDefault="4B1F096C">
            <w:pPr>
              <w:pStyle w:val="Odsekzoznamu"/>
              <w:numPr>
                <w:ilvl w:val="0"/>
                <w:numId w:val="10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Po ukončení hospitalizácie ošetrujúci lekár zaznamená názov hospitalizácie (v prípade, že IS PZS neobsahuje názov hospitalizácie názov sa nevypĺňa):</w:t>
            </w:r>
          </w:p>
          <w:p w14:paraId="12AE6EB1" w14:textId="77777777" w:rsidR="00FA78F7" w:rsidRPr="00D95A9D" w:rsidRDefault="4B1F096C">
            <w:pPr>
              <w:pStyle w:val="Odsekzoznamu"/>
              <w:numPr>
                <w:ilvl w:val="0"/>
                <w:numId w:val="10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Ošetrujúci lekár vyplní údaje do prepúšťacej správy:</w:t>
            </w:r>
          </w:p>
          <w:p w14:paraId="48D939E4" w14:textId="77777777" w:rsidR="007F282D" w:rsidRPr="00D95A9D" w:rsidRDefault="4B1F096C">
            <w:pPr>
              <w:pStyle w:val="Odsekzoznamu"/>
              <w:numPr>
                <w:ilvl w:val="1"/>
                <w:numId w:val="10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Dátum a čas prijatia</w:t>
            </w:r>
          </w:p>
          <w:p w14:paraId="508EC581" w14:textId="77777777" w:rsidR="007F282D" w:rsidRPr="00D95A9D" w:rsidRDefault="4B1F096C">
            <w:pPr>
              <w:pStyle w:val="Odsekzoznamu"/>
              <w:numPr>
                <w:ilvl w:val="1"/>
                <w:numId w:val="10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Anamnézu</w:t>
            </w:r>
          </w:p>
          <w:p w14:paraId="103BD25D" w14:textId="77777777" w:rsidR="007F282D" w:rsidRPr="00D95A9D" w:rsidRDefault="4B1F096C">
            <w:pPr>
              <w:pStyle w:val="Odsekzoznamu"/>
              <w:numPr>
                <w:ilvl w:val="1"/>
                <w:numId w:val="10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Odborného zástupcu </w:t>
            </w:r>
          </w:p>
          <w:p w14:paraId="6201EDDC" w14:textId="77777777" w:rsidR="007F282D" w:rsidRPr="00D95A9D" w:rsidRDefault="4B1F096C">
            <w:pPr>
              <w:pStyle w:val="Odsekzoznamu"/>
              <w:numPr>
                <w:ilvl w:val="1"/>
                <w:numId w:val="10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Záver po prijatí</w:t>
            </w:r>
          </w:p>
          <w:p w14:paraId="7F0EF3F9" w14:textId="77777777" w:rsidR="007F282D" w:rsidRPr="00D95A9D" w:rsidRDefault="4B1F096C">
            <w:pPr>
              <w:pStyle w:val="Odsekzoznamu"/>
              <w:numPr>
                <w:ilvl w:val="1"/>
                <w:numId w:val="10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Dátum a čas prepustenia</w:t>
            </w:r>
          </w:p>
          <w:p w14:paraId="7BB29C9A" w14:textId="77777777" w:rsidR="007F282D" w:rsidRPr="00D95A9D" w:rsidRDefault="4B1F096C" w:rsidP="000711D0">
            <w:pPr>
              <w:pStyle w:val="Odsekzoznamu"/>
              <w:numPr>
                <w:ilvl w:val="1"/>
                <w:numId w:val="103"/>
              </w:numPr>
              <w:spacing w:before="120"/>
              <w:jc w:val="both"/>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Odporúčanie</w:t>
            </w:r>
          </w:p>
          <w:p w14:paraId="0E2EB79C" w14:textId="77777777" w:rsidR="007F282D" w:rsidRPr="00D95A9D" w:rsidRDefault="4B1F096C" w:rsidP="000711D0">
            <w:pPr>
              <w:pStyle w:val="Odsekzoznamu"/>
              <w:numPr>
                <w:ilvl w:val="1"/>
                <w:numId w:val="103"/>
              </w:numPr>
              <w:spacing w:before="120"/>
              <w:jc w:val="both"/>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Terajšie ochorenie</w:t>
            </w:r>
          </w:p>
          <w:p w14:paraId="3146924C" w14:textId="77777777" w:rsidR="007F282D" w:rsidRPr="00D95A9D" w:rsidRDefault="4B1F096C" w:rsidP="000711D0">
            <w:pPr>
              <w:pStyle w:val="Odsekzoznamu"/>
              <w:numPr>
                <w:ilvl w:val="1"/>
                <w:numId w:val="103"/>
              </w:numPr>
              <w:spacing w:before="120"/>
              <w:jc w:val="both"/>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lastRenderedPageBreak/>
              <w:t>Výsledok vykonaného vyšetrenia</w:t>
            </w:r>
          </w:p>
          <w:p w14:paraId="7B67310B" w14:textId="77777777" w:rsidR="00FA78F7" w:rsidRPr="00D95A9D" w:rsidRDefault="4B1F096C">
            <w:pPr>
              <w:pStyle w:val="Odsekzoznamu"/>
              <w:numPr>
                <w:ilvl w:val="1"/>
                <w:numId w:val="10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V prípade, že lekár stanovil záver, ktorý by mohol ohroziť úsudok a rozhodovanie pacienta zaznamená ho do časti „Interná poznámka“, ktorá bude sprístupnená lekárom po vyhľadaní záznamu z vyšetrenia ale v pacientovi nebude prístupná v rámci Elektronickej zdravotnej knižky</w:t>
            </w:r>
          </w:p>
          <w:p w14:paraId="40D15F1E" w14:textId="77777777" w:rsidR="00FA78F7" w:rsidRPr="00D95A9D" w:rsidRDefault="4B1F096C">
            <w:pPr>
              <w:pStyle w:val="Odsekzoznamu"/>
              <w:numPr>
                <w:ilvl w:val="0"/>
                <w:numId w:val="10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Lekár potvrdí prepúšťaciu správu</w:t>
            </w:r>
          </w:p>
          <w:p w14:paraId="3B3ADFEF" w14:textId="77777777" w:rsidR="00FA78F7" w:rsidRPr="00D95A9D" w:rsidRDefault="4B1F096C">
            <w:pPr>
              <w:pStyle w:val="Odsekzoznamu"/>
              <w:numPr>
                <w:ilvl w:val="0"/>
                <w:numId w:val="10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Po ukončení záznamu lekárom IS PZS na aplikačnej úrovni skontroluje povinnosti vyplnených polí a až následne záznam posiela do NZIS </w:t>
            </w:r>
          </w:p>
          <w:p w14:paraId="5CADAC17" w14:textId="780C25FC" w:rsidR="00FA78F7" w:rsidRPr="00D95A9D" w:rsidRDefault="4B1F096C">
            <w:pPr>
              <w:pStyle w:val="Odsekzoznamu"/>
              <w:numPr>
                <w:ilvl w:val="0"/>
                <w:numId w:val="10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na pozadí vyplní nevyhnutné atribúty a odošle záznam prostredníctvom služby ZapisZaznamOVysetreni_v</w:t>
            </w:r>
            <w:r w:rsidR="00573AC8">
              <w:rPr>
                <w:rFonts w:asciiTheme="minorHAnsi" w:eastAsiaTheme="minorEastAsia" w:hAnsiTheme="minorHAnsi" w:cstheme="minorBidi"/>
                <w:sz w:val="18"/>
                <w:szCs w:val="18"/>
              </w:rPr>
              <w:t>6</w:t>
            </w:r>
            <w:r w:rsidRPr="142AD015">
              <w:rPr>
                <w:rFonts w:asciiTheme="minorHAnsi" w:eastAsiaTheme="minorEastAsia" w:hAnsiTheme="minorHAnsi" w:cstheme="minorBidi"/>
                <w:sz w:val="18"/>
                <w:szCs w:val="18"/>
              </w:rPr>
              <w:t xml:space="preserve">: </w:t>
            </w:r>
          </w:p>
          <w:p w14:paraId="0DAFC726" w14:textId="77777777" w:rsidR="007F282D" w:rsidRPr="00D95A9D" w:rsidRDefault="4B1F096C">
            <w:pPr>
              <w:pStyle w:val="Odsekzoznamu"/>
              <w:numPr>
                <w:ilvl w:val="1"/>
                <w:numId w:val="10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Citlivosť záznamu ako „3“</w:t>
            </w:r>
          </w:p>
          <w:p w14:paraId="2B77B9A6" w14:textId="77777777" w:rsidR="007F282D" w:rsidRPr="00D95A9D" w:rsidRDefault="34661EDB">
            <w:pPr>
              <w:pStyle w:val="Odsekzoznamu"/>
              <w:numPr>
                <w:ilvl w:val="1"/>
                <w:numId w:val="10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Stav záznamu - </w:t>
            </w:r>
            <w:r w:rsidRPr="00D95A9D">
              <w:rPr>
                <w:sz w:val="18"/>
                <w:szCs w:val="18"/>
                <w:lang w:eastAsia="sk-SK"/>
              </w:rPr>
              <w:t xml:space="preserve">content.feeder_audit.version_status.code_value - </w:t>
            </w:r>
            <w:r w:rsidRPr="142AD015">
              <w:rPr>
                <w:rFonts w:asciiTheme="minorHAnsi" w:eastAsiaTheme="minorEastAsia" w:hAnsiTheme="minorHAnsi" w:cstheme="minorBidi"/>
                <w:sz w:val="18"/>
                <w:szCs w:val="18"/>
              </w:rPr>
              <w:t>VER01</w:t>
            </w:r>
          </w:p>
          <w:p w14:paraId="2B19DBAA" w14:textId="77777777" w:rsidR="00897980" w:rsidRPr="00D95A9D" w:rsidRDefault="4B1F096C">
            <w:pPr>
              <w:pStyle w:val="Odsekzoznamu"/>
              <w:numPr>
                <w:ilvl w:val="0"/>
                <w:numId w:val="10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V prípade potreby IS PZS umožní lekárovi vytlačiť záznam</w:t>
            </w:r>
          </w:p>
        </w:tc>
      </w:tr>
      <w:tr w:rsidR="00897980" w:rsidRPr="00D95A9D" w14:paraId="1DCE8DB6"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8D71659" w14:textId="77777777" w:rsidR="0089798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lastRenderedPageBreak/>
              <w:t>Alternatívne scenáre</w:t>
            </w:r>
          </w:p>
        </w:tc>
        <w:tc>
          <w:tcPr>
            <w:tcW w:w="7904" w:type="dxa"/>
            <w:tcBorders>
              <w:top w:val="single" w:sz="4" w:space="0" w:color="auto"/>
              <w:left w:val="single" w:sz="4" w:space="0" w:color="auto"/>
              <w:bottom w:val="single" w:sz="4" w:space="0" w:color="auto"/>
              <w:right w:val="single" w:sz="4" w:space="0" w:color="auto"/>
            </w:tcBorders>
            <w:vAlign w:val="center"/>
          </w:tcPr>
          <w:p w14:paraId="6E815A9A" w14:textId="77777777" w:rsidR="009E19F4" w:rsidRPr="00D95A9D" w:rsidRDefault="4B1F096C">
            <w:pPr>
              <w:pStyle w:val="Odsekzoznamu"/>
              <w:numPr>
                <w:ilvl w:val="0"/>
                <w:numId w:val="48"/>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Ošetrujúci lekár nevyplnil všetky povinné položky v rámci záznamu z vyšetrenia, kedy mu informačný systém vráti informáciu, ktorú položku je potrebné vyplniť</w:t>
            </w:r>
            <w:r w:rsidRPr="5A109AD4">
              <w:t>,</w:t>
            </w:r>
            <w:r w:rsidRPr="142AD015">
              <w:rPr>
                <w:rFonts w:asciiTheme="minorHAnsi" w:eastAsiaTheme="minorEastAsia" w:hAnsiTheme="minorHAnsi" w:cstheme="minorBidi"/>
                <w:sz w:val="18"/>
                <w:szCs w:val="18"/>
              </w:rPr>
              <w:t xml:space="preserve"> aby bol záznam korektne uzavretý alebo odoslaný do NZIS</w:t>
            </w:r>
          </w:p>
          <w:p w14:paraId="737DB2F7" w14:textId="77777777" w:rsidR="009E19F4" w:rsidRPr="00D95A9D" w:rsidRDefault="4B1F096C" w:rsidP="5A109AD4">
            <w:pPr>
              <w:pStyle w:val="Odsekzoznamu"/>
              <w:numPr>
                <w:ilvl w:val="0"/>
                <w:numId w:val="48"/>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neumožnilo odoslať záznam z dôvodu problému s identitou pacienta, pre ktorý je záznam zasielaný: </w:t>
            </w:r>
          </w:p>
          <w:p w14:paraId="384792A9" w14:textId="77777777" w:rsidR="009E19F4" w:rsidRPr="00D95A9D" w:rsidRDefault="4B1F096C" w:rsidP="5A109AD4">
            <w:pPr>
              <w:pStyle w:val="Odsekzoznamu"/>
              <w:numPr>
                <w:ilvl w:val="1"/>
                <w:numId w:val="48"/>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 E900001 – Záznam pre ktorého bol záznam vytvorený na nenachádza v NZIS (špecifická situácia v prípade, že pacientovi už nie je poberateľom zdravotného poistenia, hoci IS PZS k nemu eviduje JRÚZ ID) </w:t>
            </w:r>
          </w:p>
          <w:p w14:paraId="2CD22AA6" w14:textId="77777777" w:rsidR="00BE2498" w:rsidRPr="00D95A9D" w:rsidRDefault="4B1F096C">
            <w:pPr>
              <w:pStyle w:val="Odsekzoznamu"/>
              <w:numPr>
                <w:ilvl w:val="1"/>
                <w:numId w:val="48"/>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E300022 – Nie je možné zapísať záznam z dôvodu, že pre daného pacienta je evidovaný dátum úmrtia a zdravotná dokumentácia je uzavretá.</w:t>
            </w:r>
          </w:p>
          <w:p w14:paraId="15BAE033" w14:textId="77777777" w:rsidR="009E19F4" w:rsidRPr="00D95A9D" w:rsidRDefault="4B1F096C" w:rsidP="5A109AD4">
            <w:pPr>
              <w:pStyle w:val="Odsekzoznamu"/>
              <w:numPr>
                <w:ilvl w:val="0"/>
                <w:numId w:val="48"/>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neumožnilo odoslať záznam z dôvodu chyby na strane IS PZS ( chyby na strane IS PZS - E000002, E100055, E100012, E900011, E100002, E100029, E000001)  </w:t>
            </w:r>
          </w:p>
          <w:p w14:paraId="3D37B95A" w14:textId="77777777" w:rsidR="00897980" w:rsidRPr="00D95A9D" w:rsidRDefault="4B1F096C">
            <w:pPr>
              <w:pStyle w:val="Odsekzoznamu"/>
              <w:numPr>
                <w:ilvl w:val="0"/>
                <w:numId w:val="48"/>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Ošetrujúcemu lekárovi neumožnilo odoslať záznam z dôvodu chyby na strane NZIS </w:t>
            </w:r>
            <w:r w:rsidRPr="5A109AD4">
              <w:rPr>
                <w:rFonts w:asciiTheme="minorHAnsi" w:eastAsiaTheme="minorEastAsia" w:hAnsiTheme="minorHAnsi" w:cstheme="minorBidi"/>
                <w:i/>
                <w:iCs/>
                <w:sz w:val="18"/>
                <w:szCs w:val="18"/>
              </w:rPr>
              <w:t>„Záznam nebolo možné do NZIS odoslať, nezabudnite vytlačiť záznam z vyšetrenia pacientovi“</w:t>
            </w:r>
            <w:r w:rsidRPr="142AD015">
              <w:rPr>
                <w:rFonts w:asciiTheme="minorHAnsi" w:eastAsiaTheme="minorEastAsia" w:hAnsiTheme="minorHAnsi" w:cstheme="minorBidi"/>
                <w:sz w:val="18"/>
                <w:szCs w:val="18"/>
              </w:rPr>
              <w:t> (chyby na strane NZIS - rozsah špecifikovaný v x070 – Volanie služieb)</w:t>
            </w:r>
          </w:p>
        </w:tc>
      </w:tr>
    </w:tbl>
    <w:p w14:paraId="181F34B2" w14:textId="77777777" w:rsidR="001E036E" w:rsidRPr="00AC46BB" w:rsidRDefault="34661EDB" w:rsidP="00B50180">
      <w:pPr>
        <w:pStyle w:val="Nadpis3"/>
      </w:pPr>
      <w:bookmarkStart w:id="150" w:name="_eV_01_14_–_Zapísanie"/>
      <w:bookmarkStart w:id="151" w:name="_Toc56171959"/>
      <w:bookmarkEnd w:id="150"/>
      <w:r>
        <w:t>eV_01_14 – Zapísanie záznamu o zhodnotení zdravotného stavu osoby</w:t>
      </w:r>
      <w:bookmarkEnd w:id="151"/>
    </w:p>
    <w:p w14:paraId="00353F46" w14:textId="77777777" w:rsidR="001E036E" w:rsidRPr="00D95A9D" w:rsidRDefault="001E036E" w:rsidP="001E036E"/>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1E036E" w:rsidRPr="00D95A9D" w14:paraId="77BF617D"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15C91329" w14:textId="77777777" w:rsidR="001E036E"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5DF0BE3F" w14:textId="77777777" w:rsidR="001E036E"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Zapísanie záznamu o zhodnotení zdravotného stavu osoby</w:t>
            </w:r>
          </w:p>
        </w:tc>
      </w:tr>
      <w:tr w:rsidR="001E036E" w:rsidRPr="00D95A9D" w14:paraId="5B6DC74D"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040BEC54" w14:textId="77777777" w:rsidR="001E036E"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587605FD" w14:textId="77777777" w:rsidR="001E036E"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Scenár je určený pre:</w:t>
            </w:r>
          </w:p>
          <w:p w14:paraId="42D0B2F2" w14:textId="77777777" w:rsidR="001E036E" w:rsidRPr="00D95A9D" w:rsidRDefault="34661EDB" w:rsidP="34661EDB">
            <w:pPr>
              <w:pStyle w:val="Bezriadkovania"/>
              <w:numPr>
                <w:ilvl w:val="0"/>
                <w:numId w:val="7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pre zápis záznamu po poskytnutí neodkladnej zdravotnej starostlivosti v súvislosti so zákonom 579/2004 Z.z. o záchrannej zdravotnej službe. Záznam je zapisovaný neodkladne po poskytnutí zdravotnej starostlivosti.  </w:t>
            </w:r>
          </w:p>
        </w:tc>
      </w:tr>
      <w:tr w:rsidR="001E036E" w:rsidRPr="00D95A9D" w14:paraId="34780D51"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D83C990" w14:textId="77777777" w:rsidR="001E036E"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63D86510" w14:textId="77777777" w:rsidR="001E036E"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7FAA0926" w14:textId="77777777" w:rsidR="001E036E"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392DFE0D" w14:textId="77777777" w:rsidR="001E036E"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Vykonaná neodkladná zdravotná starostlivosť </w:t>
            </w:r>
          </w:p>
        </w:tc>
      </w:tr>
      <w:tr w:rsidR="001E036E" w:rsidRPr="00D95A9D" w14:paraId="50D82A4B"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CA3B909" w14:textId="77777777" w:rsidR="001E036E"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2FFE7B97" w14:textId="3BE36B0F" w:rsidR="001E036E" w:rsidRPr="00D95A9D" w:rsidRDefault="00DB2889" w:rsidP="4B1F096C">
            <w:pPr>
              <w:pStyle w:val="Bezriadkovania"/>
              <w:numPr>
                <w:ilvl w:val="0"/>
                <w:numId w:val="47"/>
              </w:numPr>
              <w:spacing w:after="0"/>
              <w:rPr>
                <w:rFonts w:asciiTheme="minorHAnsi" w:eastAsiaTheme="minorEastAsia" w:hAnsiTheme="minorHAnsi" w:cstheme="minorBidi"/>
                <w:color w:val="auto"/>
                <w:sz w:val="18"/>
                <w:szCs w:val="18"/>
                <w:lang w:val="sk-SK"/>
              </w:rPr>
            </w:pPr>
            <w:hyperlink w:anchor="_A1_–_Zápis" w:history="1">
              <w:r w:rsidR="4B1F096C" w:rsidRPr="00D95A9D">
                <w:rPr>
                  <w:rStyle w:val="Hypertextovprepojenie"/>
                  <w:rFonts w:asciiTheme="minorHAnsi" w:eastAsiaTheme="minorEastAsia" w:hAnsiTheme="minorHAnsi" w:cstheme="minorBidi"/>
                  <w:sz w:val="18"/>
                  <w:szCs w:val="18"/>
                  <w:lang w:val="sk-SK"/>
                </w:rPr>
                <w:t>A1: Zápis záznam z vyšetrenia</w:t>
              </w:r>
            </w:hyperlink>
          </w:p>
        </w:tc>
      </w:tr>
      <w:tr w:rsidR="001E036E" w:rsidRPr="00D95A9D" w14:paraId="1B119DB4"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FDB624E" w14:textId="77777777" w:rsidR="001E036E"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6E5702C1" w14:textId="051A2671" w:rsidR="001E036E" w:rsidRPr="00D95A9D" w:rsidRDefault="00DB2889" w:rsidP="4B1F096C">
            <w:pPr>
              <w:pStyle w:val="Bezriadkovania"/>
              <w:numPr>
                <w:ilvl w:val="0"/>
                <w:numId w:val="47"/>
              </w:numPr>
              <w:spacing w:after="0"/>
              <w:rPr>
                <w:rFonts w:asciiTheme="minorHAnsi" w:eastAsiaTheme="minorEastAsia" w:hAnsiTheme="minorHAnsi" w:cstheme="minorBidi"/>
                <w:color w:val="auto"/>
                <w:sz w:val="18"/>
                <w:szCs w:val="18"/>
                <w:lang w:val="sk-SK"/>
              </w:rPr>
            </w:pPr>
            <w:hyperlink w:anchor="_Záznam_z_odborného" w:history="1">
              <w:r w:rsidR="4B1F096C" w:rsidRPr="00D95A9D">
                <w:rPr>
                  <w:rStyle w:val="Hypertextovprepojenie"/>
                  <w:rFonts w:asciiTheme="minorHAnsi" w:eastAsiaTheme="minorEastAsia" w:hAnsiTheme="minorHAnsi" w:cstheme="minorBidi"/>
                  <w:sz w:val="18"/>
                  <w:szCs w:val="18"/>
                  <w:lang w:val="sk-SK"/>
                </w:rPr>
                <w:t>CEN-EN13606-ENTRY.Zaznam_o_vysetreni-Zaznam_o_odbornom_vysetreni.v</w:t>
              </w:r>
            </w:hyperlink>
            <w:r w:rsidR="002155E3">
              <w:rPr>
                <w:rStyle w:val="Hypertextovprepojenie"/>
                <w:rFonts w:asciiTheme="minorHAnsi" w:eastAsiaTheme="minorEastAsia" w:hAnsiTheme="minorHAnsi" w:cstheme="minorBidi"/>
                <w:sz w:val="18"/>
                <w:szCs w:val="18"/>
                <w:lang w:val="sk-SK"/>
              </w:rPr>
              <w:t>6</w:t>
            </w:r>
          </w:p>
        </w:tc>
      </w:tr>
      <w:tr w:rsidR="001E036E" w:rsidRPr="00D95A9D" w14:paraId="0CEFBBDE"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DDBB1F9" w14:textId="77777777" w:rsidR="001E036E"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40475E0C" w14:textId="5741741F" w:rsidR="001E036E" w:rsidRPr="00D95A9D" w:rsidRDefault="00DB2889" w:rsidP="4B1F096C">
            <w:pPr>
              <w:pStyle w:val="Bezriadkovania"/>
              <w:numPr>
                <w:ilvl w:val="0"/>
                <w:numId w:val="47"/>
              </w:numPr>
              <w:spacing w:after="0"/>
              <w:rPr>
                <w:rFonts w:asciiTheme="minorHAnsi" w:eastAsiaTheme="minorEastAsia" w:hAnsiTheme="minorHAnsi" w:cstheme="minorBidi"/>
                <w:color w:val="auto"/>
                <w:sz w:val="18"/>
                <w:szCs w:val="18"/>
                <w:lang w:val="sk-SK"/>
              </w:rPr>
            </w:pPr>
            <w:hyperlink w:anchor="_ZapisZaznamOVysetreni_v4" w:history="1">
              <w:r w:rsidR="4B1F096C" w:rsidRPr="00D95A9D">
                <w:rPr>
                  <w:rStyle w:val="Hypertextovprepojenie"/>
                  <w:rFonts w:asciiTheme="minorHAnsi" w:eastAsiaTheme="minorEastAsia" w:hAnsiTheme="minorHAnsi" w:cstheme="minorBidi"/>
                  <w:sz w:val="18"/>
                  <w:szCs w:val="18"/>
                  <w:lang w:val="sk-SK"/>
                </w:rPr>
                <w:t>ZapisZaznamOVys</w:t>
              </w:r>
              <w:r w:rsidR="004E1004">
                <w:rPr>
                  <w:rStyle w:val="Hypertextovprepojenie"/>
                  <w:rFonts w:asciiTheme="minorHAnsi" w:eastAsiaTheme="minorEastAsia" w:hAnsiTheme="minorHAnsi" w:cstheme="minorBidi"/>
                  <w:sz w:val="18"/>
                  <w:szCs w:val="18"/>
                  <w:lang w:val="sk-SK"/>
                </w:rPr>
                <w:t>e</w:t>
              </w:r>
              <w:r w:rsidR="4B1F096C" w:rsidRPr="00D95A9D">
                <w:rPr>
                  <w:rStyle w:val="Hypertextovprepojenie"/>
                  <w:rFonts w:asciiTheme="minorHAnsi" w:eastAsiaTheme="minorEastAsia" w:hAnsiTheme="minorHAnsi" w:cstheme="minorBidi"/>
                  <w:sz w:val="18"/>
                  <w:szCs w:val="18"/>
                  <w:lang w:val="sk-SK"/>
                </w:rPr>
                <w:t>treni_v</w:t>
              </w:r>
            </w:hyperlink>
            <w:r w:rsidR="003A421D">
              <w:rPr>
                <w:rStyle w:val="Hypertextovprepojenie"/>
                <w:rFonts w:asciiTheme="minorHAnsi" w:eastAsiaTheme="minorEastAsia" w:hAnsiTheme="minorHAnsi" w:cstheme="minorBidi"/>
                <w:sz w:val="18"/>
                <w:szCs w:val="18"/>
                <w:lang w:val="sk-SK"/>
              </w:rPr>
              <w:t>6</w:t>
            </w:r>
          </w:p>
        </w:tc>
      </w:tr>
      <w:tr w:rsidR="001E036E" w:rsidRPr="00D95A9D" w14:paraId="5170C464"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406EE64" w14:textId="77777777" w:rsidR="001E036E"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78F45BC0" w14:textId="77777777" w:rsidR="001E036E" w:rsidRPr="00D95A9D" w:rsidRDefault="4B1F096C" w:rsidP="4B1F096C">
            <w:pPr>
              <w:pStyle w:val="Bezriadkovania"/>
              <w:numPr>
                <w:ilvl w:val="0"/>
                <w:numId w:val="47"/>
              </w:numPr>
              <w:spacing w:after="0"/>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Uložený záznam o zhodnotení zdravotného stavu osoby</w:t>
            </w:r>
          </w:p>
        </w:tc>
      </w:tr>
      <w:tr w:rsidR="001E036E" w:rsidRPr="00D95A9D" w14:paraId="2A58B540"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E2B230A" w14:textId="77777777" w:rsidR="001E036E"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07EC3A5C" w14:textId="77777777" w:rsidR="00C63D5F" w:rsidRPr="00D95A9D" w:rsidRDefault="4B1F096C">
            <w:pPr>
              <w:pStyle w:val="Odsekzoznamu"/>
              <w:numPr>
                <w:ilvl w:val="0"/>
                <w:numId w:val="10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Ošetrujúci lekár/ záchranár vyberie pacienta, pre ktorého záznam z vyšetrenia realizuje</w:t>
            </w:r>
          </w:p>
          <w:p w14:paraId="0C879B7D" w14:textId="77777777" w:rsidR="00C63D5F" w:rsidRPr="00D95A9D" w:rsidRDefault="4B1F096C">
            <w:pPr>
              <w:pStyle w:val="Odsekzoznamu"/>
              <w:numPr>
                <w:ilvl w:val="0"/>
                <w:numId w:val="10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na pozadí skontroluje existenciu JRÚZ ID k identite pacienta v prípade, že nedisponuje JRÚZ ID získa ho prostredníctvom služby DajJRUZIdentifikator_GW_v2</w:t>
            </w:r>
          </w:p>
          <w:p w14:paraId="4964C980" w14:textId="77777777" w:rsidR="00C63D5F" w:rsidRPr="00D95A9D" w:rsidRDefault="4B1F096C">
            <w:pPr>
              <w:pStyle w:val="Odsekzoznamu"/>
              <w:numPr>
                <w:ilvl w:val="0"/>
                <w:numId w:val="10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Lekár zaznamená názov vyšetrenia (v prípade, že IS PZS neobsahuje názov vyšetrenia, ošetrujúci lekár názov nevypĺňa) </w:t>
            </w:r>
          </w:p>
          <w:p w14:paraId="3A930B18" w14:textId="77777777" w:rsidR="00C63D5F" w:rsidRPr="00D95A9D" w:rsidRDefault="4B1F096C">
            <w:pPr>
              <w:pStyle w:val="Odsekzoznamu"/>
              <w:numPr>
                <w:ilvl w:val="0"/>
                <w:numId w:val="10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Lekár zaznamená záver z vyšetrenia v rozsahu: </w:t>
            </w:r>
          </w:p>
          <w:p w14:paraId="361D5828" w14:textId="77777777" w:rsidR="004869CA" w:rsidRPr="00D95A9D" w:rsidRDefault="4B1F096C">
            <w:pPr>
              <w:pStyle w:val="Odsekzoznamu"/>
              <w:numPr>
                <w:ilvl w:val="1"/>
                <w:numId w:val="10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Dátum a čas vyšetrenia</w:t>
            </w:r>
          </w:p>
          <w:p w14:paraId="1ECBD877" w14:textId="77777777" w:rsidR="00C959AA" w:rsidRPr="00D95A9D" w:rsidRDefault="4B1F096C">
            <w:pPr>
              <w:pStyle w:val="Odsekzoznamu"/>
              <w:numPr>
                <w:ilvl w:val="1"/>
                <w:numId w:val="10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Záver o zhodnotení zdravotného stavu osoby</w:t>
            </w:r>
          </w:p>
          <w:p w14:paraId="0D3C1038" w14:textId="77777777" w:rsidR="00C63D5F" w:rsidRPr="00D95A9D" w:rsidRDefault="4B1F096C">
            <w:pPr>
              <w:pStyle w:val="Odsekzoznamu"/>
              <w:numPr>
                <w:ilvl w:val="1"/>
                <w:numId w:val="10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Anamnézu pacienta ak IS PZS daným atribútom disponuje (ak nie vyplní anamnézu v rámci atribútu „Popis“)</w:t>
            </w:r>
          </w:p>
          <w:p w14:paraId="5446F6A8" w14:textId="77777777" w:rsidR="00C63D5F" w:rsidRPr="00D95A9D" w:rsidRDefault="4B1F096C">
            <w:pPr>
              <w:pStyle w:val="Odsekzoznamu"/>
              <w:numPr>
                <w:ilvl w:val="1"/>
                <w:numId w:val="10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lastRenderedPageBreak/>
              <w:t> Popis v súlade s výnosom Ministerstva zdravotníctva Slovenskej republiky z 11. marca 2009 č. 10548/2009-OL, ktorým sa ustanovujú podrobnosti o záchrannej zdravotnej službe.</w:t>
            </w:r>
          </w:p>
          <w:p w14:paraId="41715B5B" w14:textId="77777777" w:rsidR="00C63D5F" w:rsidRPr="00D95A9D" w:rsidRDefault="4B1F096C">
            <w:pPr>
              <w:pStyle w:val="Odsekzoznamu"/>
              <w:numPr>
                <w:ilvl w:val="1"/>
                <w:numId w:val="10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Odporúčanie pre pacienta ak IS PZS daným atribútom disponuje (ak nie vyplní to v rámci atribútu „Popis“)</w:t>
            </w:r>
          </w:p>
          <w:p w14:paraId="34CA811C" w14:textId="77777777" w:rsidR="00C63D5F" w:rsidRPr="00D95A9D" w:rsidRDefault="4B1F096C">
            <w:pPr>
              <w:pStyle w:val="Odsekzoznamu"/>
              <w:numPr>
                <w:ilvl w:val="1"/>
                <w:numId w:val="10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Diagnostický záver prostredníctvom MKCH</w:t>
            </w:r>
          </w:p>
          <w:p w14:paraId="57C7DAD9" w14:textId="77777777" w:rsidR="00C63D5F" w:rsidRPr="00D95A9D" w:rsidRDefault="4B1F096C">
            <w:pPr>
              <w:pStyle w:val="Odsekzoznamu"/>
              <w:numPr>
                <w:ilvl w:val="1"/>
                <w:numId w:val="10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Prípadne textové upresnenie k diagnostickému záveru v časti „Upresnenie“</w:t>
            </w:r>
          </w:p>
          <w:p w14:paraId="2923A235" w14:textId="77777777" w:rsidR="00C63D5F" w:rsidRPr="00D95A9D" w:rsidRDefault="4B1F096C">
            <w:pPr>
              <w:pStyle w:val="Odsekzoznamu"/>
              <w:numPr>
                <w:ilvl w:val="1"/>
                <w:numId w:val="10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Označenie hlavnej diagnózy v prípade viacerých diagnóz (v prípade, že IS PZS nezobrazuje lekárovi informáciu o hlavnej diagnóze, prvá diagnóza je považovaná za hlavnú diagnózu a táto informácia je automaticky vyplnená)</w:t>
            </w:r>
          </w:p>
          <w:p w14:paraId="571289E5" w14:textId="77777777" w:rsidR="00C63D5F" w:rsidRPr="00D95A9D" w:rsidRDefault="4B1F096C">
            <w:pPr>
              <w:pStyle w:val="Odsekzoznamu"/>
              <w:numPr>
                <w:ilvl w:val="0"/>
                <w:numId w:val="10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V prípade, že bola poskytnutá medikácia v rámci poskytovanej zdravotnej starostlivosti:</w:t>
            </w:r>
          </w:p>
          <w:p w14:paraId="7D40EA55" w14:textId="77777777" w:rsidR="00C63D5F" w:rsidRPr="00D95A9D" w:rsidRDefault="4B1F096C">
            <w:pPr>
              <w:pStyle w:val="Odsekzoznamu"/>
              <w:numPr>
                <w:ilvl w:val="1"/>
                <w:numId w:val="10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Lekárovi umožní zaznamenať medikáciu prostredníctvom atribútu „Popis medikácie“ v ktorom voľným textom uvedie náležitosti podaného lieku pacientovi (názov lieku, doplnok, podané množstvo, sila) </w:t>
            </w:r>
          </w:p>
          <w:p w14:paraId="3E6ABE68" w14:textId="77777777" w:rsidR="00C63D5F" w:rsidRPr="00D95A9D" w:rsidRDefault="34661EDB">
            <w:pPr>
              <w:pStyle w:val="Odsekzoznamu"/>
              <w:numPr>
                <w:ilvl w:val="1"/>
                <w:numId w:val="10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V prípade, že IS PZS lekára disponuje „Modulom medikácie“, kedy je možné zaznamenať medikačný záznam prostredníctvom štruktúrovaného záznamu, IS PZS </w:t>
            </w:r>
            <w:r w:rsidRPr="00D95A9D">
              <w:t>umožní</w:t>
            </w:r>
            <w:r w:rsidRPr="142AD015">
              <w:rPr>
                <w:rFonts w:asciiTheme="minorHAnsi" w:eastAsiaTheme="minorEastAsia" w:hAnsiTheme="minorHAnsi" w:cstheme="minorBidi"/>
                <w:sz w:val="18"/>
                <w:szCs w:val="18"/>
              </w:rPr>
              <w:t xml:space="preserve"> lekárovi zaznamenať záznam prostredníctvom domény emedikácia (ZapisMedikacnyZaznam) a do odborného vyšetrenia uvedie len Identifikátor medikačného záznamu a „Popis medikácie“ už nenapĺňa </w:t>
            </w:r>
          </w:p>
          <w:p w14:paraId="20177B9E" w14:textId="77777777" w:rsidR="00C63D5F" w:rsidRPr="00D95A9D" w:rsidRDefault="4B1F096C">
            <w:pPr>
              <w:pStyle w:val="Odsekzoznamu"/>
              <w:numPr>
                <w:ilvl w:val="0"/>
                <w:numId w:val="10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Ošetrujúci lekár/Záchranár potvrdí záznam (uzavrie epizódu) </w:t>
            </w:r>
          </w:p>
          <w:p w14:paraId="3FEE1C16" w14:textId="77777777" w:rsidR="00C63D5F" w:rsidRPr="00D95A9D" w:rsidRDefault="4B1F096C">
            <w:pPr>
              <w:pStyle w:val="Odsekzoznamu"/>
              <w:numPr>
                <w:ilvl w:val="0"/>
                <w:numId w:val="10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vykoná kontrolu záznamu pred odoslaním do NZIS</w:t>
            </w:r>
          </w:p>
          <w:p w14:paraId="2CB860F8" w14:textId="77777777" w:rsidR="00C63D5F" w:rsidRPr="00D95A9D" w:rsidRDefault="4B1F096C">
            <w:pPr>
              <w:pStyle w:val="Odsekzoznamu"/>
              <w:numPr>
                <w:ilvl w:val="1"/>
                <w:numId w:val="10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Po ukončení záznamu lekárom IS PZS na aplikačnej úrovni skontroluje povinnosti vyplnených polí a až následne záznam posiela do NZIS </w:t>
            </w:r>
          </w:p>
          <w:p w14:paraId="386CCFED" w14:textId="77777777" w:rsidR="00C63D5F" w:rsidRPr="00D95A9D" w:rsidRDefault="4B1F096C">
            <w:pPr>
              <w:pStyle w:val="Odsekzoznamu"/>
              <w:numPr>
                <w:ilvl w:val="0"/>
                <w:numId w:val="10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IS PZS na pozadí vyplní: </w:t>
            </w:r>
          </w:p>
          <w:p w14:paraId="41719C07" w14:textId="77777777" w:rsidR="00C63D5F" w:rsidRPr="00D95A9D" w:rsidRDefault="34661EDB">
            <w:pPr>
              <w:pStyle w:val="Odsekzoznamu"/>
              <w:numPr>
                <w:ilvl w:val="1"/>
                <w:numId w:val="10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Verziu záznamu – VER01 - Finished - The version is committed with the intention of being a final version, with no anticipated reason for revision  evidovanú v atribúte </w:t>
            </w:r>
            <w:r w:rsidRPr="00D95A9D">
              <w:rPr>
                <w:sz w:val="18"/>
                <w:szCs w:val="18"/>
                <w:lang w:eastAsia="sk-SK"/>
              </w:rPr>
              <w:t>content.feeder_audit.version_status.code_value</w:t>
            </w:r>
          </w:p>
          <w:p w14:paraId="3E7B85B8" w14:textId="77777777" w:rsidR="004869CA" w:rsidRPr="00D95A9D" w:rsidRDefault="4B1F096C">
            <w:pPr>
              <w:pStyle w:val="Odsekzoznamu"/>
              <w:numPr>
                <w:ilvl w:val="1"/>
                <w:numId w:val="10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Citlivosť s hodnotou „3“</w:t>
            </w:r>
          </w:p>
          <w:p w14:paraId="23C5C122" w14:textId="0510B683" w:rsidR="004869CA" w:rsidRPr="00D95A9D" w:rsidRDefault="4B1F096C">
            <w:pPr>
              <w:pStyle w:val="Odsekzoznamu"/>
              <w:numPr>
                <w:ilvl w:val="0"/>
                <w:numId w:val="10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na pozadí odošle záznam o odbornom vyšetrení prostredníctvom služby ZapisZaznamOVysetreni_v</w:t>
            </w:r>
            <w:r w:rsidR="00DB1025">
              <w:rPr>
                <w:rFonts w:asciiTheme="minorHAnsi" w:eastAsiaTheme="minorEastAsia" w:hAnsiTheme="minorHAnsi" w:cstheme="minorBidi"/>
                <w:sz w:val="18"/>
                <w:szCs w:val="18"/>
              </w:rPr>
              <w:t>6</w:t>
            </w:r>
            <w:r w:rsidRPr="142AD015">
              <w:rPr>
                <w:rFonts w:asciiTheme="minorHAnsi" w:eastAsiaTheme="minorEastAsia" w:hAnsiTheme="minorHAnsi" w:cstheme="minorBidi"/>
                <w:sz w:val="18"/>
                <w:szCs w:val="18"/>
              </w:rPr>
              <w:t xml:space="preserve"> do NZIS</w:t>
            </w:r>
          </w:p>
          <w:p w14:paraId="748EEE4B" w14:textId="77777777" w:rsidR="001E036E" w:rsidRPr="00D95A9D" w:rsidRDefault="4B1F096C">
            <w:pPr>
              <w:pStyle w:val="Odsekzoznamu"/>
              <w:numPr>
                <w:ilvl w:val="0"/>
                <w:numId w:val="10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V prípade potreby IS PZS umožní lekárovi vytlačiť záznam</w:t>
            </w:r>
          </w:p>
        </w:tc>
      </w:tr>
      <w:tr w:rsidR="001E036E" w:rsidRPr="00D95A9D" w14:paraId="394349B6"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82E116C" w14:textId="77777777" w:rsidR="001E036E"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lastRenderedPageBreak/>
              <w:t>Alternatívne scenáre</w:t>
            </w:r>
          </w:p>
        </w:tc>
        <w:tc>
          <w:tcPr>
            <w:tcW w:w="7904" w:type="dxa"/>
            <w:tcBorders>
              <w:top w:val="single" w:sz="4" w:space="0" w:color="auto"/>
              <w:left w:val="single" w:sz="4" w:space="0" w:color="auto"/>
              <w:bottom w:val="single" w:sz="4" w:space="0" w:color="auto"/>
              <w:right w:val="single" w:sz="4" w:space="0" w:color="auto"/>
            </w:tcBorders>
            <w:vAlign w:val="center"/>
          </w:tcPr>
          <w:p w14:paraId="0A5F266B" w14:textId="77777777" w:rsidR="009E19F4" w:rsidRPr="00D95A9D" w:rsidRDefault="4B1F096C">
            <w:pPr>
              <w:pStyle w:val="Odsekzoznamu"/>
              <w:numPr>
                <w:ilvl w:val="0"/>
                <w:numId w:val="48"/>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Ošetrujúci lekár nevyplnil všetky povinné položky v rámci záznamu z vyšetrenia, kedy mu informačný systém vráti informáciu, ktorú položku je potrebné vyplniť</w:t>
            </w:r>
            <w:r w:rsidRPr="5A109AD4">
              <w:t>,</w:t>
            </w:r>
            <w:r w:rsidRPr="142AD015">
              <w:rPr>
                <w:rFonts w:asciiTheme="minorHAnsi" w:eastAsiaTheme="minorEastAsia" w:hAnsiTheme="minorHAnsi" w:cstheme="minorBidi"/>
                <w:sz w:val="18"/>
                <w:szCs w:val="18"/>
              </w:rPr>
              <w:t xml:space="preserve"> aby bol záznam korektne uzavretý alebo odoslaný do NZIS</w:t>
            </w:r>
          </w:p>
          <w:p w14:paraId="7F51839A" w14:textId="77777777" w:rsidR="009E19F4" w:rsidRPr="00D95A9D" w:rsidRDefault="4B1F096C" w:rsidP="5A109AD4">
            <w:pPr>
              <w:pStyle w:val="Odsekzoznamu"/>
              <w:numPr>
                <w:ilvl w:val="0"/>
                <w:numId w:val="48"/>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neumožnilo odoslať záznam z dôvodu problému s identitou pacienta, pre ktorý je záznam zasielaný: </w:t>
            </w:r>
          </w:p>
          <w:p w14:paraId="753295A4" w14:textId="77777777" w:rsidR="009E19F4" w:rsidRPr="00D95A9D" w:rsidRDefault="4B1F096C" w:rsidP="5A109AD4">
            <w:pPr>
              <w:pStyle w:val="Odsekzoznamu"/>
              <w:numPr>
                <w:ilvl w:val="1"/>
                <w:numId w:val="48"/>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 E900001 – Záznam pre ktorého bol záznam vytvorený na nenachádza v NZIS (špecifická situácia v prípade, že pacientovi už nie je poberateľom zdravotného poistenia, hoci IS PZS k nemu eviduje JRÚZ ID) </w:t>
            </w:r>
          </w:p>
          <w:p w14:paraId="30A3A798" w14:textId="77777777" w:rsidR="00BE2498" w:rsidRPr="00D95A9D" w:rsidRDefault="4B1F096C">
            <w:pPr>
              <w:pStyle w:val="Odsekzoznamu"/>
              <w:numPr>
                <w:ilvl w:val="1"/>
                <w:numId w:val="48"/>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E300022 – Nie je možné zapísať záznam z dôvodu, že pre daného pacienta je evidovaný dátum úmrtia a zdravotná dokumentácia je uzavretá.</w:t>
            </w:r>
          </w:p>
          <w:p w14:paraId="1161452B" w14:textId="77777777" w:rsidR="009E19F4" w:rsidRPr="00D95A9D" w:rsidRDefault="4B1F096C" w:rsidP="5A109AD4">
            <w:pPr>
              <w:pStyle w:val="Odsekzoznamu"/>
              <w:numPr>
                <w:ilvl w:val="0"/>
                <w:numId w:val="48"/>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neumožnilo odoslať záznam z dôvodu chyby na strane IS PZS ( chyby na strane IS PZS - E000002, E100055, E100012, E900011, E100002, E100029, E000001)  </w:t>
            </w:r>
          </w:p>
          <w:p w14:paraId="5BA73905" w14:textId="77777777" w:rsidR="001E036E" w:rsidRPr="00D95A9D" w:rsidRDefault="4B1F096C">
            <w:pPr>
              <w:pStyle w:val="Odsekzoznamu"/>
              <w:numPr>
                <w:ilvl w:val="0"/>
                <w:numId w:val="48"/>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Ošetrujúcemu lekárovi neumožnilo odoslať záznam z dôvodu chyby na strane NZIS </w:t>
            </w:r>
            <w:r w:rsidRPr="5A109AD4">
              <w:rPr>
                <w:rFonts w:asciiTheme="minorHAnsi" w:eastAsiaTheme="minorEastAsia" w:hAnsiTheme="minorHAnsi" w:cstheme="minorBidi"/>
                <w:i/>
                <w:iCs/>
                <w:sz w:val="18"/>
                <w:szCs w:val="18"/>
              </w:rPr>
              <w:t>„Záznam nebolo možné do NZIS odoslať, nezabudnite vytlačiť záznam z vyšetrenia pacientovi“</w:t>
            </w:r>
            <w:r w:rsidRPr="142AD015">
              <w:rPr>
                <w:rFonts w:asciiTheme="minorHAnsi" w:eastAsiaTheme="minorEastAsia" w:hAnsiTheme="minorHAnsi" w:cstheme="minorBidi"/>
                <w:sz w:val="18"/>
                <w:szCs w:val="18"/>
              </w:rPr>
              <w:t> (chyby na strane NZIS - rozsah špecifikovaný v x070 – Volanie služieb)</w:t>
            </w:r>
          </w:p>
        </w:tc>
      </w:tr>
    </w:tbl>
    <w:p w14:paraId="656F9D3D" w14:textId="77777777" w:rsidR="00C959AA" w:rsidRPr="00AC46BB" w:rsidRDefault="34661EDB" w:rsidP="00B50180">
      <w:pPr>
        <w:pStyle w:val="Nadpis3"/>
      </w:pPr>
      <w:bookmarkStart w:id="152" w:name="_Toc56171960"/>
      <w:r>
        <w:t>eV_01_29 – Storno záznamu z vyšetrenia</w:t>
      </w:r>
      <w:bookmarkEnd w:id="152"/>
    </w:p>
    <w:p w14:paraId="05F00A00" w14:textId="77777777" w:rsidR="00C959AA" w:rsidRPr="00D95A9D" w:rsidRDefault="00C959AA" w:rsidP="00B766CA"/>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C959AA" w:rsidRPr="00D95A9D" w14:paraId="4241E6B6" w14:textId="77777777" w:rsidTr="2D6D4F0D">
        <w:trPr>
          <w:cantSplit/>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64BC577F" w14:textId="77777777" w:rsidR="00C959AA"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28759781" w14:textId="77777777" w:rsidR="00C959AA"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Storno záznamu z vyšetrenia</w:t>
            </w:r>
          </w:p>
        </w:tc>
      </w:tr>
      <w:tr w:rsidR="00C959AA" w:rsidRPr="00D95A9D" w14:paraId="2431BD93" w14:textId="77777777" w:rsidTr="2D6D4F0D">
        <w:trPr>
          <w:cantSplit/>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753CAC74" w14:textId="77777777" w:rsidR="00C959AA"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33B0E443" w14:textId="77777777" w:rsidR="00C959AA"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Scenár je určený pre situáciu, kedy omylom došlo k záznamu z vyšetrenia omylom a je potrebné záznam vymazať aby sa v elektronickej knižke pacienta nenachádzal mätúci / nesprávny záznam </w:t>
            </w:r>
          </w:p>
        </w:tc>
      </w:tr>
      <w:tr w:rsidR="00C959AA" w:rsidRPr="00D95A9D" w14:paraId="1CAC10DB" w14:textId="77777777" w:rsidTr="2D6D4F0D">
        <w:trPr>
          <w:cantSplit/>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3428513" w14:textId="77777777" w:rsidR="00C959AA"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49F7E71E" w14:textId="77777777" w:rsidR="00C959AA"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466A5319" w14:textId="77777777" w:rsidR="00C959AA"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7802C0D1" w14:textId="77777777" w:rsidR="00C959AA"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Nesprávne zapísaný záznam  </w:t>
            </w:r>
          </w:p>
        </w:tc>
      </w:tr>
      <w:tr w:rsidR="00C959AA" w:rsidRPr="00D95A9D" w14:paraId="7561DE93" w14:textId="77777777" w:rsidTr="2D6D4F0D">
        <w:trPr>
          <w:cantSplit/>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00F7003" w14:textId="77777777" w:rsidR="00C959AA"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3B48DD62" w14:textId="69CF9FE2" w:rsidR="00C959AA" w:rsidRPr="00D95A9D" w:rsidRDefault="00DB2889" w:rsidP="4B1F096C">
            <w:pPr>
              <w:pStyle w:val="Bezriadkovania"/>
              <w:numPr>
                <w:ilvl w:val="0"/>
                <w:numId w:val="47"/>
              </w:numPr>
              <w:spacing w:after="0"/>
              <w:rPr>
                <w:rFonts w:asciiTheme="minorHAnsi" w:eastAsiaTheme="minorEastAsia" w:hAnsiTheme="minorHAnsi" w:cstheme="minorBidi"/>
                <w:color w:val="auto"/>
                <w:sz w:val="18"/>
                <w:szCs w:val="18"/>
                <w:lang w:val="sk-SK"/>
              </w:rPr>
            </w:pPr>
            <w:hyperlink w:anchor="_A4_–_Storno" w:history="1">
              <w:r w:rsidR="4B1F096C" w:rsidRPr="00D95A9D">
                <w:rPr>
                  <w:rStyle w:val="Hypertextovprepojenie"/>
                  <w:rFonts w:asciiTheme="minorHAnsi" w:eastAsiaTheme="minorEastAsia" w:hAnsiTheme="minorHAnsi" w:cstheme="minorBidi"/>
                  <w:sz w:val="18"/>
                  <w:szCs w:val="18"/>
                  <w:lang w:val="sk-SK"/>
                </w:rPr>
                <w:t>A4: Storno záznamu</w:t>
              </w:r>
            </w:hyperlink>
          </w:p>
        </w:tc>
      </w:tr>
      <w:tr w:rsidR="00C959AA" w:rsidRPr="00D95A9D" w14:paraId="62EC60A7" w14:textId="77777777" w:rsidTr="2D6D4F0D">
        <w:trPr>
          <w:cantSplit/>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6A4B5C6" w14:textId="77777777" w:rsidR="00C959AA"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lastRenderedPageBreak/>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37DE36E2" w14:textId="77777777" w:rsidR="00C959AA" w:rsidRPr="00D95A9D" w:rsidRDefault="4B1F096C" w:rsidP="4B1F096C">
            <w:pPr>
              <w:pStyle w:val="Bezriadkovania"/>
              <w:numPr>
                <w:ilvl w:val="0"/>
                <w:numId w:val="47"/>
              </w:numPr>
              <w:spacing w:after="0"/>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N/A</w:t>
            </w:r>
          </w:p>
        </w:tc>
      </w:tr>
      <w:tr w:rsidR="00C959AA" w:rsidRPr="00D95A9D" w14:paraId="6132FE4D" w14:textId="77777777" w:rsidTr="2D6D4F0D">
        <w:trPr>
          <w:cantSplit/>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144DDBB" w14:textId="77777777" w:rsidR="00C959AA"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69FB1A76" w14:textId="6D366C9F" w:rsidR="00C959AA" w:rsidRPr="00D95A9D" w:rsidRDefault="00DB2889" w:rsidP="4B1F096C">
            <w:pPr>
              <w:pStyle w:val="Bezriadkovania"/>
              <w:numPr>
                <w:ilvl w:val="0"/>
                <w:numId w:val="47"/>
              </w:numPr>
              <w:spacing w:after="0"/>
              <w:rPr>
                <w:rFonts w:asciiTheme="minorHAnsi" w:eastAsiaTheme="minorEastAsia" w:hAnsiTheme="minorHAnsi" w:cstheme="minorBidi"/>
                <w:color w:val="auto"/>
                <w:sz w:val="18"/>
                <w:szCs w:val="18"/>
                <w:lang w:val="sk-SK"/>
              </w:rPr>
            </w:pPr>
            <w:hyperlink w:anchor="_StornujZaznamOVysetreni_v5" w:history="1">
              <w:r w:rsidR="4B1F096C" w:rsidRPr="00D95A9D">
                <w:rPr>
                  <w:rStyle w:val="Hypertextovprepojenie"/>
                  <w:rFonts w:asciiTheme="minorHAnsi" w:eastAsiaTheme="minorEastAsia" w:hAnsiTheme="minorHAnsi" w:cstheme="minorBidi"/>
                  <w:sz w:val="18"/>
                  <w:szCs w:val="18"/>
                  <w:lang w:val="sk-SK"/>
                </w:rPr>
                <w:t>StornujZaznamOVystreni_v</w:t>
              </w:r>
            </w:hyperlink>
            <w:r w:rsidR="00473A9E">
              <w:rPr>
                <w:rStyle w:val="Hypertextovprepojenie"/>
                <w:rFonts w:asciiTheme="minorHAnsi" w:eastAsiaTheme="minorEastAsia" w:hAnsiTheme="minorHAnsi" w:cstheme="minorBidi"/>
                <w:sz w:val="18"/>
                <w:szCs w:val="18"/>
                <w:lang w:val="sk-SK"/>
              </w:rPr>
              <w:t>6</w:t>
            </w:r>
          </w:p>
        </w:tc>
      </w:tr>
      <w:tr w:rsidR="00C959AA" w:rsidRPr="00D95A9D" w14:paraId="4D8792F1" w14:textId="77777777" w:rsidTr="2D6D4F0D">
        <w:trPr>
          <w:cantSplit/>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C52BD37" w14:textId="77777777" w:rsidR="00C959AA"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0D31E0BE" w14:textId="77777777" w:rsidR="00C959AA" w:rsidRPr="00D95A9D" w:rsidRDefault="4B1F096C" w:rsidP="4B1F096C">
            <w:pPr>
              <w:pStyle w:val="Bezriadkovania"/>
              <w:numPr>
                <w:ilvl w:val="0"/>
                <w:numId w:val="47"/>
              </w:numPr>
              <w:spacing w:after="0"/>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Stornovaný záznam o vyšetrení </w:t>
            </w:r>
          </w:p>
        </w:tc>
      </w:tr>
      <w:tr w:rsidR="00C959AA" w:rsidRPr="00D95A9D" w14:paraId="7C38873B" w14:textId="77777777" w:rsidTr="2D6D4F0D">
        <w:trPr>
          <w:cantSplit/>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51D110C" w14:textId="77777777" w:rsidR="00C959AA"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2723EFF9" w14:textId="77777777" w:rsidR="00721419" w:rsidRPr="00D95A9D" w:rsidRDefault="4B1F096C">
            <w:pPr>
              <w:pStyle w:val="Odsekzoznamu"/>
              <w:numPr>
                <w:ilvl w:val="0"/>
                <w:numId w:val="10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Zdravotnícky pracovník vyberie záznam z vyšetrenia, ktorý je potrebný stornovať na základe vyhľadania záznamu (eV_01_09 – Vyhľadanie záznamov z vyšetrenia) </w:t>
            </w:r>
          </w:p>
          <w:p w14:paraId="28B9EB8A" w14:textId="77777777" w:rsidR="00721419" w:rsidRPr="00D95A9D" w:rsidRDefault="4B1F096C">
            <w:pPr>
              <w:pStyle w:val="Odsekzoznamu"/>
              <w:numPr>
                <w:ilvl w:val="0"/>
                <w:numId w:val="10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Zdravotnícky pracovník vykoná storno vykonaného vyšetrenia </w:t>
            </w:r>
          </w:p>
          <w:p w14:paraId="7F8DDCEE" w14:textId="5BF1EFF8" w:rsidR="00721419" w:rsidRPr="00D95A9D" w:rsidRDefault="4B1F096C">
            <w:pPr>
              <w:pStyle w:val="Odsekzoznamu"/>
              <w:numPr>
                <w:ilvl w:val="0"/>
                <w:numId w:val="10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na pozadí zavolá službu StornujZaznamOVysetreni_v</w:t>
            </w:r>
            <w:r w:rsidR="00473A9E">
              <w:rPr>
                <w:rFonts w:asciiTheme="minorHAnsi" w:eastAsiaTheme="minorEastAsia" w:hAnsiTheme="minorHAnsi" w:cstheme="minorBidi"/>
                <w:sz w:val="18"/>
                <w:szCs w:val="18"/>
              </w:rPr>
              <w:t>6</w:t>
            </w:r>
            <w:r w:rsidRPr="142AD015">
              <w:rPr>
                <w:rFonts w:asciiTheme="minorHAnsi" w:eastAsiaTheme="minorEastAsia" w:hAnsiTheme="minorHAnsi" w:cstheme="minorBidi"/>
                <w:sz w:val="18"/>
                <w:szCs w:val="18"/>
              </w:rPr>
              <w:t xml:space="preserve"> v ktorom uvedie:</w:t>
            </w:r>
          </w:p>
          <w:p w14:paraId="00618176" w14:textId="77777777" w:rsidR="00721419" w:rsidRPr="00D95A9D" w:rsidRDefault="4B1F096C">
            <w:pPr>
              <w:pStyle w:val="Odsekzoznamu"/>
              <w:numPr>
                <w:ilvl w:val="1"/>
                <w:numId w:val="10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ID záznamu, ktorý chce stornovať</w:t>
            </w:r>
          </w:p>
          <w:p w14:paraId="37B04E08" w14:textId="77777777" w:rsidR="00721419" w:rsidRPr="00D95A9D" w:rsidRDefault="34661EDB">
            <w:pPr>
              <w:pStyle w:val="Odsekzoznamu"/>
              <w:numPr>
                <w:ilvl w:val="1"/>
                <w:numId w:val="10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 Stav záznamu – </w:t>
            </w:r>
            <w:r w:rsidRPr="00D95A9D">
              <w:rPr>
                <w:sz w:val="18"/>
                <w:szCs w:val="18"/>
                <w:lang w:eastAsia="sk-SK"/>
              </w:rPr>
              <w:t xml:space="preserve">content.feeder_audit.version_status.code_value </w:t>
            </w:r>
            <w:r w:rsidRPr="142AD015">
              <w:rPr>
                <w:rFonts w:asciiTheme="minorHAnsi" w:eastAsiaTheme="minorEastAsia" w:hAnsiTheme="minorHAnsi" w:cstheme="minorBidi"/>
                <w:sz w:val="18"/>
                <w:szCs w:val="18"/>
              </w:rPr>
              <w:t>= VER04</w:t>
            </w:r>
          </w:p>
          <w:p w14:paraId="01AE4B4C" w14:textId="77777777" w:rsidR="00721419" w:rsidRPr="00D95A9D" w:rsidRDefault="4B1F096C">
            <w:pPr>
              <w:pStyle w:val="Odsekzoznamu"/>
              <w:numPr>
                <w:ilvl w:val="1"/>
                <w:numId w:val="10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Dôvod storna</w:t>
            </w:r>
          </w:p>
          <w:p w14:paraId="168B61ED" w14:textId="77777777" w:rsidR="00C959AA" w:rsidRPr="00D95A9D" w:rsidRDefault="4B1F096C">
            <w:pPr>
              <w:pStyle w:val="Odsekzoznamu"/>
              <w:numPr>
                <w:ilvl w:val="0"/>
                <w:numId w:val="10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potvrdí storno záznamu</w:t>
            </w:r>
          </w:p>
        </w:tc>
      </w:tr>
      <w:tr w:rsidR="00C959AA" w:rsidRPr="00D95A9D" w14:paraId="618BEBDB" w14:textId="77777777" w:rsidTr="2D6D4F0D">
        <w:trPr>
          <w:cantSplit/>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FA8D3E1" w14:textId="77777777" w:rsidR="00C959AA"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Alternatívne scenáre</w:t>
            </w:r>
          </w:p>
        </w:tc>
        <w:tc>
          <w:tcPr>
            <w:tcW w:w="7904" w:type="dxa"/>
            <w:tcBorders>
              <w:top w:val="single" w:sz="4" w:space="0" w:color="auto"/>
              <w:left w:val="single" w:sz="4" w:space="0" w:color="auto"/>
              <w:bottom w:val="single" w:sz="4" w:space="0" w:color="auto"/>
              <w:right w:val="single" w:sz="4" w:space="0" w:color="auto"/>
            </w:tcBorders>
            <w:vAlign w:val="center"/>
          </w:tcPr>
          <w:p w14:paraId="7929B8C8" w14:textId="46295829" w:rsidR="4DBEE4FE" w:rsidRPr="007616C8" w:rsidRDefault="4DBEE4FE" w:rsidP="2D6D4F0D">
            <w:pPr>
              <w:pStyle w:val="Odsekzoznamu"/>
              <w:numPr>
                <w:ilvl w:val="0"/>
                <w:numId w:val="48"/>
              </w:numPr>
              <w:rPr>
                <w:rFonts w:asciiTheme="minorHAnsi" w:eastAsiaTheme="minorEastAsia" w:hAnsiTheme="minorHAnsi" w:cstheme="minorBidi"/>
                <w:sz w:val="18"/>
                <w:szCs w:val="18"/>
                <w:highlight w:val="yellow"/>
              </w:rPr>
            </w:pPr>
            <w:r w:rsidRPr="007616C8">
              <w:rPr>
                <w:rFonts w:asciiTheme="minorHAnsi" w:eastAsiaTheme="minorEastAsia" w:hAnsiTheme="minorHAnsi" w:cstheme="minorBidi"/>
                <w:sz w:val="18"/>
                <w:szCs w:val="18"/>
                <w:highlight w:val="yellow"/>
              </w:rPr>
              <w:t>Služba umožňuje vykonať storno samostatného výmenného lístku, ktorý je súčasťou záznamu z vyšetrenia. V tomto prípade sa do PREVIOUS_VERSION a VERSION_SET_ID uvedie identifikátor výmenného lístku (OID: 1.3.158.00165387.100.60.110), pričom platia zhodné podmienky ako v prípade storna záznamu z vyšetrenia</w:t>
            </w:r>
          </w:p>
          <w:p w14:paraId="2AD51284" w14:textId="77777777" w:rsidR="00897809" w:rsidRPr="00D95A9D" w:rsidRDefault="4B1F096C">
            <w:pPr>
              <w:pStyle w:val="Odsekzoznamu"/>
              <w:numPr>
                <w:ilvl w:val="0"/>
                <w:numId w:val="48"/>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Ošetrujúci lekár nevyplnil všetky povinné položky v rámci storna záznamu z vyšetrenia, kedy mu informačný systém vráti informáciu, ktorú položku je potrebné vyplniť aby bol záznam korektne uzavretý a stornovaný v rámci NZIS</w:t>
            </w:r>
          </w:p>
          <w:p w14:paraId="4B341922" w14:textId="77777777" w:rsidR="00897809" w:rsidRPr="00D95A9D" w:rsidRDefault="4B1F096C" w:rsidP="5A109AD4">
            <w:pPr>
              <w:pStyle w:val="Odsekzoznamu"/>
              <w:numPr>
                <w:ilvl w:val="0"/>
                <w:numId w:val="48"/>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neumožnilo stornovať záznam z dôvodu problému s identitou pacienta, pre ktorý je záznam zasielaný: </w:t>
            </w:r>
          </w:p>
          <w:p w14:paraId="28B51C9F" w14:textId="77777777" w:rsidR="00897809" w:rsidRPr="00D95A9D" w:rsidRDefault="4B1F096C" w:rsidP="5A109AD4">
            <w:pPr>
              <w:pStyle w:val="Odsekzoznamu"/>
              <w:numPr>
                <w:ilvl w:val="1"/>
                <w:numId w:val="48"/>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 E900001 – Záznam pre ktorého bol záznam vytvorený na nenachádza v NZIS (špecifická situácia v prípade, že pacientovi už nie je poberateľom zdravotného poistenia, hoci IS PZS k nemu eviduje JRÚZ ID) </w:t>
            </w:r>
          </w:p>
          <w:p w14:paraId="4717CF7C" w14:textId="77777777" w:rsidR="00BE2498" w:rsidRPr="00D95A9D" w:rsidRDefault="4B1F096C">
            <w:pPr>
              <w:pStyle w:val="Odsekzoznamu"/>
              <w:numPr>
                <w:ilvl w:val="1"/>
                <w:numId w:val="48"/>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E300022 – Nie je možné zapísať záznam z dôvodu, že pre daného pacienta je evidovaný dátum úmrtia a zdravotná dokumentácia je uzavretá.</w:t>
            </w:r>
          </w:p>
          <w:p w14:paraId="777FAC13" w14:textId="77777777" w:rsidR="00887F0C" w:rsidRPr="00D95A9D" w:rsidRDefault="4B1F096C" w:rsidP="5A109AD4">
            <w:pPr>
              <w:pStyle w:val="Odsekzoznamu"/>
              <w:numPr>
                <w:ilvl w:val="1"/>
                <w:numId w:val="48"/>
              </w:numPr>
              <w:rPr>
                <w:rFonts w:asciiTheme="minorHAnsi" w:eastAsiaTheme="minorEastAsia" w:hAnsiTheme="minorHAnsi" w:cstheme="minorBidi"/>
                <w:i/>
                <w:iCs/>
                <w:sz w:val="18"/>
                <w:szCs w:val="18"/>
              </w:rPr>
            </w:pPr>
            <w:r w:rsidRPr="5A109AD4">
              <w:rPr>
                <w:rFonts w:asciiTheme="minorHAnsi" w:eastAsiaTheme="minorEastAsia" w:hAnsiTheme="minorHAnsi" w:cstheme="minorBidi"/>
                <w:i/>
                <w:iCs/>
                <w:sz w:val="18"/>
                <w:szCs w:val="18"/>
              </w:rPr>
              <w:t>Pacient na stornovanom zázname sa nezhoduje s pacientom uvedeným na storne „E100054 - Odkazovaný záznam neexistuje“</w:t>
            </w:r>
          </w:p>
          <w:p w14:paraId="77F9418C" w14:textId="77777777" w:rsidR="00897809" w:rsidRPr="00D95A9D" w:rsidRDefault="4B1F096C" w:rsidP="5A109AD4">
            <w:pPr>
              <w:pStyle w:val="Odsekzoznamu"/>
              <w:numPr>
                <w:ilvl w:val="0"/>
                <w:numId w:val="48"/>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neumožnilo odoslať záznam z dôvodu chyby na strane IS PZS </w:t>
            </w:r>
            <w:r w:rsidRPr="5A109AD4">
              <w:rPr>
                <w:rFonts w:asciiTheme="minorHAnsi" w:eastAsiaTheme="minorEastAsia" w:hAnsiTheme="minorHAnsi" w:cstheme="minorBidi"/>
                <w:i/>
                <w:iCs/>
                <w:sz w:val="18"/>
                <w:szCs w:val="18"/>
              </w:rPr>
              <w:t>„Záznam nie je možné odoslať do NZIS z dôvodu chyby na strane informačného systému, prosím kontaktujte podporu a nahláste chybu“</w:t>
            </w:r>
            <w:r w:rsidRPr="142AD015">
              <w:rPr>
                <w:rFonts w:asciiTheme="minorHAnsi" w:eastAsiaTheme="minorEastAsia" w:hAnsiTheme="minorHAnsi" w:cstheme="minorBidi"/>
                <w:sz w:val="18"/>
                <w:szCs w:val="18"/>
              </w:rPr>
              <w:t xml:space="preserve"> ( chyby na strane IS PZS - E100055, E000002, E100011, E100012, E900011)  </w:t>
            </w:r>
          </w:p>
          <w:p w14:paraId="30548063" w14:textId="77777777" w:rsidR="0095746A" w:rsidRPr="00D95A9D" w:rsidRDefault="4B1F096C">
            <w:pPr>
              <w:pStyle w:val="Odsekzoznamu"/>
              <w:numPr>
                <w:ilvl w:val="0"/>
                <w:numId w:val="48"/>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Ošetrujúcemu lekárovi nie je umožnené storno z dôvodu, že daný záznam už bol stornovaný - </w:t>
            </w:r>
            <w:r w:rsidRPr="5A109AD4">
              <w:rPr>
                <w:rFonts w:asciiTheme="minorHAnsi" w:eastAsiaTheme="minorEastAsia" w:hAnsiTheme="minorHAnsi" w:cstheme="minorBidi"/>
                <w:i/>
                <w:iCs/>
                <w:sz w:val="18"/>
                <w:szCs w:val="18"/>
              </w:rPr>
              <w:t>E100002 - Záznam nie je možné stornovať, nakoľko už bol stornovaný.</w:t>
            </w:r>
          </w:p>
          <w:p w14:paraId="34CE186D" w14:textId="77777777" w:rsidR="008106C4" w:rsidRPr="00D95A9D" w:rsidRDefault="4B1F096C">
            <w:pPr>
              <w:pStyle w:val="Odsekzoznamu"/>
              <w:numPr>
                <w:ilvl w:val="0"/>
                <w:numId w:val="48"/>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Ošetrujúci lekár nemôže stornovať záznam z dôvodu, že pracovník, ktorý stornuje záznam nie je prihlásený v rámci OÚ PZS, kde pôvodný záznam bol vytvorený - </w:t>
            </w:r>
            <w:r w:rsidRPr="5A109AD4">
              <w:rPr>
                <w:rFonts w:asciiTheme="minorHAnsi" w:eastAsiaTheme="minorEastAsia" w:hAnsiTheme="minorHAnsi" w:cstheme="minorBidi"/>
                <w:i/>
                <w:iCs/>
                <w:sz w:val="18"/>
                <w:szCs w:val="18"/>
              </w:rPr>
              <w:t>E100053 - Záznam nie je možné stornovať, nakoľko bol vytvorený v inom odbornom útvare ako ste prihlásený.</w:t>
            </w:r>
          </w:p>
        </w:tc>
      </w:tr>
    </w:tbl>
    <w:p w14:paraId="4FE41DBA" w14:textId="77777777" w:rsidR="0075039D" w:rsidRPr="00AC46BB" w:rsidRDefault="34661EDB" w:rsidP="00B50180">
      <w:pPr>
        <w:pStyle w:val="Nadpis3"/>
      </w:pPr>
      <w:bookmarkStart w:id="153" w:name="_eV_01_30_–_Vyhľadanie"/>
      <w:bookmarkStart w:id="154" w:name="_Toc56171961"/>
      <w:bookmarkEnd w:id="153"/>
      <w:r>
        <w:t>eV_01_30 – Vyhľadanie klinických údajov v pacientskom sumári</w:t>
      </w:r>
      <w:bookmarkEnd w:id="154"/>
    </w:p>
    <w:p w14:paraId="7D555B5B" w14:textId="77777777" w:rsidR="0075039D" w:rsidRPr="00D95A9D" w:rsidRDefault="0075039D" w:rsidP="0075039D"/>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75039D" w:rsidRPr="00D95A9D" w14:paraId="578BC30B" w14:textId="77777777" w:rsidTr="3387F0B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4E9EBCC0" w14:textId="77777777" w:rsidR="0075039D"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3ABBF3FB" w14:textId="77777777" w:rsidR="0075039D"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Vyhľadanie klinických údajov v pacientskom sumári</w:t>
            </w:r>
          </w:p>
        </w:tc>
      </w:tr>
      <w:tr w:rsidR="0075039D" w:rsidRPr="00D95A9D" w14:paraId="7C479F4D" w14:textId="77777777" w:rsidTr="3387F0B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27C65530" w14:textId="77777777" w:rsidR="0075039D"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7EBEE441" w14:textId="77777777" w:rsidR="0075039D" w:rsidRPr="00D95A9D" w:rsidRDefault="34661EDB" w:rsidP="34661EDB">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Scenár je určený pre vyhľadanie život ovplyvňujúcich zdravotných záznamov, ktoré sú uložené v pacientskom sumári. Určené sú primárne operačnému stredisku a záchrannej zdravotnej službe ako aj všetkým ošetrujúcim lekárom ako management summary pacienta </w:t>
            </w:r>
          </w:p>
        </w:tc>
      </w:tr>
      <w:tr w:rsidR="0075039D" w:rsidRPr="00D95A9D" w14:paraId="1995A23A" w14:textId="77777777" w:rsidTr="3387F0B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2B73964" w14:textId="77777777" w:rsidR="0075039D"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2A21AB3D" w14:textId="77777777" w:rsidR="0075039D"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68B30AF0" w14:textId="77777777" w:rsidR="0075039D"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37B799D7" w14:textId="77777777" w:rsidR="0075039D"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Požiadavka na pacientsky sumár  </w:t>
            </w:r>
          </w:p>
        </w:tc>
      </w:tr>
      <w:tr w:rsidR="0075039D" w:rsidRPr="00D95A9D" w14:paraId="6234D18D" w14:textId="77777777" w:rsidTr="3387F0B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C7D4BBC" w14:textId="77777777" w:rsidR="0075039D"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0DCF3BC6" w14:textId="6C158F0B" w:rsidR="0075039D" w:rsidRPr="00D95A9D" w:rsidRDefault="00DB2889" w:rsidP="4B1F096C">
            <w:pPr>
              <w:pStyle w:val="Bezriadkovania"/>
              <w:numPr>
                <w:ilvl w:val="0"/>
                <w:numId w:val="47"/>
              </w:numPr>
              <w:spacing w:after="0"/>
              <w:rPr>
                <w:rFonts w:asciiTheme="minorHAnsi" w:eastAsiaTheme="minorEastAsia" w:hAnsiTheme="minorHAnsi" w:cstheme="minorBidi"/>
                <w:color w:val="auto"/>
                <w:sz w:val="18"/>
                <w:szCs w:val="18"/>
                <w:lang w:val="sk-SK"/>
              </w:rPr>
            </w:pPr>
            <w:hyperlink w:anchor="_A5__–" w:history="1">
              <w:r w:rsidR="4B1F096C" w:rsidRPr="00D95A9D">
                <w:rPr>
                  <w:rStyle w:val="Hypertextovprepojenie"/>
                  <w:rFonts w:asciiTheme="minorHAnsi" w:eastAsiaTheme="minorEastAsia" w:hAnsiTheme="minorHAnsi" w:cstheme="minorBidi"/>
                  <w:sz w:val="18"/>
                  <w:szCs w:val="18"/>
                  <w:lang w:val="sk-SK"/>
                </w:rPr>
                <w:t>A5: Vyhľadanie údajov z pacientskeho sumáru</w:t>
              </w:r>
            </w:hyperlink>
          </w:p>
        </w:tc>
      </w:tr>
      <w:tr w:rsidR="0075039D" w:rsidRPr="00D95A9D" w14:paraId="5CCE7FDB" w14:textId="77777777" w:rsidTr="3387F0B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F57F806" w14:textId="77777777" w:rsidR="0075039D"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0CD2C3F1" w14:textId="77777777" w:rsidR="0075039D" w:rsidRPr="00D95A9D" w:rsidRDefault="34661EDB" w:rsidP="34661EDB">
            <w:pPr>
              <w:pStyle w:val="Bezriadkovania"/>
              <w:spacing w:after="0"/>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Používaný len EHR extract, ktorý je v rozsahu nasledovných archetypov:</w:t>
            </w:r>
          </w:p>
          <w:p w14:paraId="0CB3AC27" w14:textId="78642401" w:rsidR="008B6609" w:rsidRPr="00D95A9D" w:rsidRDefault="6DE4F7B8" w:rsidP="6DE4F7B8">
            <w:pPr>
              <w:pStyle w:val="Bezriadkovania"/>
              <w:numPr>
                <w:ilvl w:val="0"/>
                <w:numId w:val="47"/>
              </w:numPr>
              <w:spacing w:after="0"/>
              <w:rPr>
                <w:rFonts w:asciiTheme="minorHAnsi" w:eastAsiaTheme="minorEastAsia" w:hAnsiTheme="minorHAnsi" w:cstheme="minorBidi"/>
                <w:sz w:val="18"/>
                <w:szCs w:val="18"/>
                <w:lang w:val="sk-SK"/>
              </w:rPr>
            </w:pPr>
            <w:r w:rsidRPr="005B1CEC">
              <w:rPr>
                <w:rFonts w:eastAsiaTheme="minorEastAsia"/>
              </w:rPr>
              <w:t>CEN-EN13606-FOLDER.Pacientsky_sumarEDS.v</w:t>
            </w:r>
            <w:r w:rsidR="007D08F8">
              <w:rPr>
                <w:rFonts w:asciiTheme="minorHAnsi" w:eastAsiaTheme="minorEastAsia" w:hAnsiTheme="minorHAnsi" w:cstheme="minorBidi"/>
                <w:sz w:val="18"/>
                <w:szCs w:val="18"/>
                <w:lang w:val="sk-SK"/>
              </w:rPr>
              <w:t>2</w:t>
            </w:r>
          </w:p>
          <w:p w14:paraId="63DFFF1A" w14:textId="34C644AF" w:rsidR="008B6609" w:rsidRPr="00D95A9D" w:rsidRDefault="6DE4F7B8" w:rsidP="6DE4F7B8">
            <w:pPr>
              <w:pStyle w:val="Bezriadkovania"/>
              <w:numPr>
                <w:ilvl w:val="0"/>
                <w:numId w:val="47"/>
              </w:numPr>
              <w:spacing w:after="0"/>
              <w:rPr>
                <w:rStyle w:val="Hypertextovprepojenie"/>
                <w:rFonts w:asciiTheme="minorHAnsi" w:eastAsiaTheme="minorEastAsia" w:hAnsiTheme="minorHAnsi" w:cstheme="minorBidi"/>
                <w:color w:val="10A3FF"/>
                <w:sz w:val="18"/>
                <w:szCs w:val="18"/>
                <w:lang w:val="sk-SK"/>
              </w:rPr>
            </w:pPr>
            <w:r w:rsidRPr="00AC46BB">
              <w:rPr>
                <w:rFonts w:ascii="Arial" w:eastAsia="Arial" w:hAnsi="Arial" w:cs="Arial"/>
                <w:sz w:val="18"/>
                <w:szCs w:val="18"/>
                <w:lang w:val="sk-SK"/>
              </w:rPr>
              <w:t>CEN-EN13606-COMPOSITION.Zaznamy_zdravotnych_problemov.v</w:t>
            </w:r>
            <w:r w:rsidR="00883E7A">
              <w:rPr>
                <w:rFonts w:ascii="Arial" w:eastAsia="Arial" w:hAnsi="Arial" w:cs="Arial"/>
                <w:sz w:val="18"/>
                <w:szCs w:val="18"/>
                <w:lang w:val="sk-SK"/>
              </w:rPr>
              <w:t>2</w:t>
            </w:r>
          </w:p>
          <w:p w14:paraId="234A655C" w14:textId="77777777" w:rsidR="008B6609" w:rsidRPr="00D95A9D" w:rsidRDefault="6DE4F7B8" w:rsidP="6DE4F7B8">
            <w:pPr>
              <w:pStyle w:val="Bezriadkovania"/>
              <w:numPr>
                <w:ilvl w:val="0"/>
                <w:numId w:val="47"/>
              </w:numPr>
              <w:spacing w:after="0"/>
              <w:rPr>
                <w:rFonts w:asciiTheme="minorHAnsi" w:eastAsiaTheme="minorEastAsia" w:hAnsiTheme="minorHAnsi" w:cstheme="minorBidi"/>
                <w:color w:val="10A3FF"/>
                <w:sz w:val="18"/>
                <w:szCs w:val="18"/>
                <w:lang w:val="sk-SK"/>
              </w:rPr>
            </w:pPr>
            <w:r w:rsidRPr="00D95A9D">
              <w:rPr>
                <w:rFonts w:ascii="Arial" w:eastAsia="Arial" w:hAnsi="Arial" w:cs="Arial"/>
                <w:sz w:val="18"/>
                <w:szCs w:val="18"/>
                <w:lang w:val="sk-SK"/>
              </w:rPr>
              <w:t>CEN-EN13606-COMPOSITION.Varovania.v2</w:t>
            </w:r>
          </w:p>
          <w:p w14:paraId="781F36E3" w14:textId="77777777" w:rsidR="008B6609" w:rsidRPr="00D95A9D" w:rsidRDefault="6DE4F7B8" w:rsidP="6DE4F7B8">
            <w:pPr>
              <w:pStyle w:val="Bezriadkovania"/>
              <w:numPr>
                <w:ilvl w:val="0"/>
                <w:numId w:val="47"/>
              </w:numPr>
              <w:spacing w:after="0"/>
              <w:rPr>
                <w:rFonts w:asciiTheme="minorHAnsi" w:eastAsiaTheme="minorEastAsia" w:hAnsiTheme="minorHAnsi" w:cstheme="minorBidi"/>
                <w:color w:val="10A3FF"/>
                <w:sz w:val="18"/>
                <w:szCs w:val="18"/>
                <w:lang w:val="sk-SK"/>
              </w:rPr>
            </w:pPr>
            <w:r w:rsidRPr="00D95A9D">
              <w:rPr>
                <w:rFonts w:ascii="Arial" w:eastAsia="Arial" w:hAnsi="Arial" w:cs="Arial"/>
                <w:sz w:val="18"/>
                <w:szCs w:val="18"/>
                <w:lang w:val="sk-SK"/>
              </w:rPr>
              <w:t>CEN-EN13606-COMPOSITION.Liekova_Anamneza.v1</w:t>
            </w:r>
          </w:p>
          <w:p w14:paraId="608992B5" w14:textId="77777777" w:rsidR="008B6609" w:rsidRPr="00D95A9D" w:rsidRDefault="6DE4F7B8" w:rsidP="6DE4F7B8">
            <w:pPr>
              <w:pStyle w:val="Bezriadkovania"/>
              <w:numPr>
                <w:ilvl w:val="0"/>
                <w:numId w:val="47"/>
              </w:numPr>
              <w:spacing w:after="0"/>
              <w:rPr>
                <w:rFonts w:asciiTheme="minorHAnsi" w:eastAsiaTheme="minorEastAsia" w:hAnsiTheme="minorHAnsi" w:cstheme="minorBidi"/>
                <w:color w:val="10A3FF"/>
                <w:sz w:val="18"/>
                <w:szCs w:val="18"/>
                <w:lang w:val="sk-SK"/>
              </w:rPr>
            </w:pPr>
            <w:r w:rsidRPr="00D95A9D">
              <w:rPr>
                <w:rFonts w:ascii="Arial" w:eastAsia="Arial" w:hAnsi="Arial" w:cs="Arial"/>
                <w:sz w:val="18"/>
                <w:szCs w:val="18"/>
                <w:lang w:val="sk-SK"/>
              </w:rPr>
              <w:lastRenderedPageBreak/>
              <w:t>CEN-EN13606-COMPOSITION.Porodnicke_zaznamy.v2</w:t>
            </w:r>
          </w:p>
          <w:p w14:paraId="18CE077E" w14:textId="77777777" w:rsidR="008B6609" w:rsidRPr="00D95A9D" w:rsidRDefault="6DE4F7B8" w:rsidP="6DE4F7B8">
            <w:pPr>
              <w:pStyle w:val="Bezriadkovania"/>
              <w:numPr>
                <w:ilvl w:val="0"/>
                <w:numId w:val="47"/>
              </w:numPr>
              <w:spacing w:after="0"/>
              <w:rPr>
                <w:rStyle w:val="Hypertextovprepojenie"/>
                <w:rFonts w:asciiTheme="minorHAnsi" w:eastAsiaTheme="minorEastAsia" w:hAnsiTheme="minorHAnsi" w:cstheme="minorBidi"/>
                <w:color w:val="10A3FF"/>
                <w:sz w:val="18"/>
                <w:szCs w:val="18"/>
                <w:lang w:val="sk-SK"/>
              </w:rPr>
            </w:pPr>
            <w:r w:rsidRPr="00AC46BB">
              <w:rPr>
                <w:rFonts w:ascii="Arial" w:eastAsia="Arial" w:hAnsi="Arial" w:cs="Arial"/>
                <w:sz w:val="18"/>
                <w:szCs w:val="18"/>
                <w:lang w:val="sk-SK"/>
              </w:rPr>
              <w:t>CEN-EN13606-ENTRY.Zdravotny_problem.v2</w:t>
            </w:r>
          </w:p>
          <w:p w14:paraId="3302292B" w14:textId="77777777" w:rsidR="008B6609" w:rsidRPr="00D95A9D" w:rsidRDefault="6DE4F7B8" w:rsidP="6DE4F7B8">
            <w:pPr>
              <w:pStyle w:val="Bezriadkovania"/>
              <w:numPr>
                <w:ilvl w:val="0"/>
                <w:numId w:val="47"/>
              </w:numPr>
              <w:spacing w:after="0"/>
              <w:rPr>
                <w:rFonts w:asciiTheme="minorHAnsi" w:eastAsiaTheme="minorEastAsia" w:hAnsiTheme="minorHAnsi" w:cstheme="minorBidi"/>
                <w:color w:val="10A3FF"/>
                <w:sz w:val="18"/>
                <w:szCs w:val="18"/>
                <w:lang w:val="sk-SK"/>
              </w:rPr>
            </w:pPr>
            <w:r w:rsidRPr="00D95A9D">
              <w:rPr>
                <w:rFonts w:ascii="Arial" w:eastAsia="Arial" w:hAnsi="Arial" w:cs="Arial"/>
                <w:sz w:val="18"/>
                <w:szCs w:val="18"/>
                <w:lang w:val="sk-SK"/>
              </w:rPr>
              <w:t>CEN-EN13606-ENTRY.Porodnicka_anamneza.v2</w:t>
            </w:r>
          </w:p>
          <w:p w14:paraId="74F21987" w14:textId="77777777" w:rsidR="008B6609" w:rsidRPr="00D95A9D" w:rsidRDefault="6DE4F7B8" w:rsidP="6DE4F7B8">
            <w:pPr>
              <w:pStyle w:val="Bezriadkovania"/>
              <w:numPr>
                <w:ilvl w:val="0"/>
                <w:numId w:val="47"/>
              </w:numPr>
              <w:spacing w:after="0"/>
              <w:rPr>
                <w:rFonts w:asciiTheme="minorHAnsi" w:eastAsiaTheme="minorEastAsia" w:hAnsiTheme="minorHAnsi" w:cstheme="minorBidi"/>
                <w:color w:val="10A3FF"/>
                <w:sz w:val="18"/>
                <w:szCs w:val="18"/>
                <w:lang w:val="sk-SK"/>
              </w:rPr>
            </w:pPr>
            <w:r w:rsidRPr="00D95A9D">
              <w:rPr>
                <w:rFonts w:ascii="Arial" w:eastAsia="Arial" w:hAnsi="Arial" w:cs="Arial"/>
                <w:sz w:val="18"/>
                <w:szCs w:val="18"/>
                <w:lang w:val="sk-SK"/>
              </w:rPr>
              <w:t>CEN-EN13606-ENTRY.Liekova_anamneza.v1</w:t>
            </w:r>
          </w:p>
          <w:p w14:paraId="06CA581E" w14:textId="77777777" w:rsidR="008B6609" w:rsidRPr="00D95A9D" w:rsidRDefault="6DE4F7B8" w:rsidP="6DE4F7B8">
            <w:pPr>
              <w:pStyle w:val="Bezriadkovania"/>
              <w:numPr>
                <w:ilvl w:val="0"/>
                <w:numId w:val="47"/>
              </w:numPr>
              <w:spacing w:after="0"/>
              <w:rPr>
                <w:rFonts w:asciiTheme="minorHAnsi" w:eastAsiaTheme="minorEastAsia" w:hAnsiTheme="minorHAnsi" w:cstheme="minorBidi"/>
                <w:color w:val="10A3FF"/>
                <w:sz w:val="18"/>
                <w:szCs w:val="18"/>
                <w:lang w:val="sk-SK"/>
              </w:rPr>
            </w:pPr>
            <w:r w:rsidRPr="00D95A9D">
              <w:rPr>
                <w:rFonts w:ascii="Arial" w:eastAsia="Arial" w:hAnsi="Arial" w:cs="Arial"/>
                <w:sz w:val="18"/>
                <w:szCs w:val="18"/>
                <w:lang w:val="sk-SK"/>
              </w:rPr>
              <w:t>CEN-EN13606-ENTRY.Pouzivana_zdravotnicka_pomocka.v2</w:t>
            </w:r>
          </w:p>
          <w:p w14:paraId="1BA324FB" w14:textId="77777777" w:rsidR="008B6609" w:rsidRPr="00D95A9D" w:rsidRDefault="6DE4F7B8" w:rsidP="6DE4F7B8">
            <w:pPr>
              <w:pStyle w:val="Bezriadkovania"/>
              <w:numPr>
                <w:ilvl w:val="0"/>
                <w:numId w:val="47"/>
              </w:numPr>
              <w:spacing w:after="0"/>
              <w:rPr>
                <w:rFonts w:asciiTheme="minorHAnsi" w:eastAsiaTheme="minorEastAsia" w:hAnsiTheme="minorHAnsi" w:cstheme="minorBidi"/>
                <w:color w:val="10A3FF"/>
                <w:sz w:val="18"/>
                <w:szCs w:val="18"/>
                <w:lang w:val="sk-SK"/>
              </w:rPr>
            </w:pPr>
            <w:r w:rsidRPr="00D95A9D">
              <w:rPr>
                <w:rFonts w:ascii="Arial" w:eastAsia="Arial" w:hAnsi="Arial" w:cs="Arial"/>
                <w:sz w:val="18"/>
                <w:szCs w:val="18"/>
                <w:lang w:val="sk-SK"/>
              </w:rPr>
              <w:t>CEN-EN13606-ENTRY.Neziaduca_reakcia.v2</w:t>
            </w:r>
          </w:p>
        </w:tc>
      </w:tr>
      <w:tr w:rsidR="0075039D" w:rsidRPr="00D95A9D" w14:paraId="7559F481" w14:textId="77777777" w:rsidTr="3387F0B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90BEA1E" w14:textId="77777777" w:rsidR="0075039D"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lastRenderedPageBreak/>
              <w:t>Služba:</w:t>
            </w:r>
          </w:p>
        </w:tc>
        <w:tc>
          <w:tcPr>
            <w:tcW w:w="7904" w:type="dxa"/>
            <w:tcBorders>
              <w:top w:val="single" w:sz="4" w:space="0" w:color="auto"/>
              <w:left w:val="single" w:sz="4" w:space="0" w:color="auto"/>
              <w:bottom w:val="single" w:sz="4" w:space="0" w:color="auto"/>
              <w:right w:val="single" w:sz="4" w:space="0" w:color="auto"/>
            </w:tcBorders>
            <w:vAlign w:val="center"/>
          </w:tcPr>
          <w:p w14:paraId="592180E0" w14:textId="1091790F" w:rsidR="0075039D" w:rsidRPr="000711D0" w:rsidRDefault="00DB2889" w:rsidP="000711D0">
            <w:pPr>
              <w:pStyle w:val="Bezriadkovania"/>
              <w:numPr>
                <w:ilvl w:val="0"/>
                <w:numId w:val="47"/>
              </w:numPr>
              <w:spacing w:after="0"/>
              <w:rPr>
                <w:rFonts w:asciiTheme="minorHAnsi" w:eastAsiaTheme="minorEastAsia" w:hAnsiTheme="minorHAnsi" w:cstheme="minorBidi"/>
                <w:color w:val="auto"/>
                <w:sz w:val="18"/>
                <w:szCs w:val="18"/>
                <w:lang w:val="sk-SK"/>
              </w:rPr>
            </w:pPr>
            <w:hyperlink w:anchor="_DajPacientskySumarEDS" w:history="1">
              <w:r w:rsidR="34661EDB" w:rsidRPr="74284B8D">
                <w:rPr>
                  <w:rStyle w:val="Hypertextovprepojenie"/>
                  <w:rFonts w:asciiTheme="minorHAnsi" w:eastAsiaTheme="minorEastAsia" w:hAnsiTheme="minorHAnsi" w:cstheme="minorBidi"/>
                  <w:sz w:val="18"/>
                  <w:szCs w:val="18"/>
                  <w:lang w:val="sk-SK"/>
                </w:rPr>
                <w:t>DajPacientskySumarEDS</w:t>
              </w:r>
            </w:hyperlink>
            <w:r w:rsidR="00253888" w:rsidRPr="74284B8D">
              <w:rPr>
                <w:rStyle w:val="Hypertextovprepojenie"/>
                <w:rFonts w:asciiTheme="minorHAnsi" w:eastAsiaTheme="minorEastAsia" w:hAnsiTheme="minorHAnsi" w:cstheme="minorBidi"/>
                <w:sz w:val="18"/>
                <w:szCs w:val="18"/>
                <w:lang w:val="sk-SK"/>
              </w:rPr>
              <w:t>_v</w:t>
            </w:r>
            <w:r w:rsidR="74284B8D" w:rsidRPr="74284B8D">
              <w:rPr>
                <w:rStyle w:val="Hypertextovprepojenie"/>
                <w:rFonts w:asciiTheme="minorHAnsi" w:eastAsiaTheme="minorEastAsia" w:hAnsiTheme="minorHAnsi" w:cstheme="minorBidi"/>
                <w:sz w:val="18"/>
                <w:szCs w:val="18"/>
                <w:lang w:val="sk-SK"/>
              </w:rPr>
              <w:t>2</w:t>
            </w:r>
          </w:p>
        </w:tc>
      </w:tr>
      <w:tr w:rsidR="0075039D" w:rsidRPr="00D95A9D" w14:paraId="6C03648E" w14:textId="77777777" w:rsidTr="3387F0B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705DE9E" w14:textId="77777777" w:rsidR="0075039D"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573A20A6" w14:textId="77777777" w:rsidR="0075039D" w:rsidRPr="00D95A9D" w:rsidRDefault="4B1F096C" w:rsidP="4B1F096C">
            <w:pPr>
              <w:pStyle w:val="Bezriadkovania"/>
              <w:numPr>
                <w:ilvl w:val="0"/>
                <w:numId w:val="47"/>
              </w:numPr>
              <w:spacing w:after="0"/>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Vyhľadané klinické údaje pacienta </w:t>
            </w:r>
          </w:p>
        </w:tc>
      </w:tr>
      <w:tr w:rsidR="0075039D" w:rsidRPr="00D95A9D" w14:paraId="2C4D272D" w14:textId="77777777" w:rsidTr="3387F0B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59359D23" w14:textId="77777777" w:rsidR="0075039D"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78DA23CC" w14:textId="77777777" w:rsidR="008B6609" w:rsidRPr="00D95A9D" w:rsidRDefault="4B1F096C">
            <w:pPr>
              <w:pStyle w:val="Odsekzoznamu"/>
              <w:numPr>
                <w:ilvl w:val="0"/>
                <w:numId w:val="106"/>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Zdravotnícky pracovník zadá požiadavku na vyhľadanie pacientskeho sumáru prostredníctvom JRUZ_ID pacienta. V prípade, že IS PZS nedisponuje JRÚZ ID k identite pacienta získa ho prostredníctvom služby DajJRUZIdentifikator_GW_v2</w:t>
            </w:r>
          </w:p>
          <w:p w14:paraId="639C5260" w14:textId="77777777" w:rsidR="0075039D" w:rsidRPr="00D95A9D" w:rsidRDefault="34661EDB">
            <w:pPr>
              <w:pStyle w:val="Odsekzoznamu"/>
              <w:numPr>
                <w:ilvl w:val="0"/>
                <w:numId w:val="106"/>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vyhľadá službu DajPacientskySumarEDS</w:t>
            </w:r>
            <w:r w:rsidRPr="5A109AD4">
              <w:t>,</w:t>
            </w:r>
            <w:r w:rsidRPr="142AD015">
              <w:rPr>
                <w:rFonts w:asciiTheme="minorHAnsi" w:eastAsiaTheme="minorEastAsia" w:hAnsiTheme="minorHAnsi" w:cstheme="minorBidi"/>
                <w:sz w:val="18"/>
                <w:szCs w:val="18"/>
              </w:rPr>
              <w:t xml:space="preserve"> v rámci ktorej sú evidované: </w:t>
            </w:r>
          </w:p>
          <w:p w14:paraId="7F112415" w14:textId="77777777" w:rsidR="00264FEE" w:rsidRPr="00D95A9D" w:rsidRDefault="4B1F096C">
            <w:pPr>
              <w:pStyle w:val="Odsekzoznamu"/>
              <w:numPr>
                <w:ilvl w:val="1"/>
                <w:numId w:val="106"/>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Aktívne zdravotné záznamy</w:t>
            </w:r>
          </w:p>
          <w:p w14:paraId="4FA23975" w14:textId="77777777" w:rsidR="00264FEE" w:rsidRPr="00D95A9D" w:rsidRDefault="34661EDB">
            <w:pPr>
              <w:pStyle w:val="Odsekzoznamu"/>
              <w:numPr>
                <w:ilvl w:val="1"/>
                <w:numId w:val="106"/>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Zneplatnené zdravotné záznamy</w:t>
            </w:r>
          </w:p>
          <w:p w14:paraId="1D8312DA" w14:textId="77777777" w:rsidR="00264FEE" w:rsidRPr="00D95A9D" w:rsidRDefault="4B1F096C">
            <w:pPr>
              <w:pStyle w:val="Odsekzoznamu"/>
              <w:numPr>
                <w:ilvl w:val="1"/>
                <w:numId w:val="106"/>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Stornované zdravotné záznamy</w:t>
            </w:r>
          </w:p>
          <w:p w14:paraId="4876E466" w14:textId="77777777" w:rsidR="008B6609" w:rsidRPr="00D95A9D" w:rsidRDefault="4B1F096C">
            <w:pPr>
              <w:pStyle w:val="Odsekzoznamu"/>
              <w:numPr>
                <w:ilvl w:val="0"/>
                <w:numId w:val="106"/>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zobrazí pacientsky sumár v rozsahu:</w:t>
            </w:r>
          </w:p>
          <w:p w14:paraId="14250788" w14:textId="77777777" w:rsidR="008B6609" w:rsidRPr="00D95A9D" w:rsidRDefault="4B1F096C">
            <w:pPr>
              <w:pStyle w:val="Odsekzoznamu"/>
              <w:numPr>
                <w:ilvl w:val="1"/>
                <w:numId w:val="106"/>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Zoznam zdravotných problémov:</w:t>
            </w:r>
          </w:p>
          <w:p w14:paraId="6B9EA427" w14:textId="77777777" w:rsidR="008B6609" w:rsidRPr="00D95A9D" w:rsidRDefault="4B1F096C">
            <w:pPr>
              <w:pStyle w:val="Odsekzoznamu"/>
              <w:numPr>
                <w:ilvl w:val="1"/>
                <w:numId w:val="96"/>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Zdravotné problémy</w:t>
            </w:r>
          </w:p>
          <w:p w14:paraId="400C4B67" w14:textId="314B4960" w:rsidR="008B6609" w:rsidRDefault="4B1F096C">
            <w:pPr>
              <w:pStyle w:val="Odsekzoznamu"/>
              <w:numPr>
                <w:ilvl w:val="1"/>
                <w:numId w:val="96"/>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Zdravotné pomôcky</w:t>
            </w:r>
          </w:p>
          <w:p w14:paraId="304ABF18" w14:textId="0802D8E2" w:rsidR="00253888" w:rsidRPr="00D95A9D" w:rsidRDefault="00253888">
            <w:pPr>
              <w:pStyle w:val="Odsekzoznamu"/>
              <w:numPr>
                <w:ilvl w:val="1"/>
                <w:numId w:val="96"/>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Informácia o reštrikčných záznamoch</w:t>
            </w:r>
          </w:p>
          <w:p w14:paraId="32B5832A" w14:textId="77777777" w:rsidR="008B6609" w:rsidRPr="00D95A9D" w:rsidRDefault="4B1F096C">
            <w:pPr>
              <w:pStyle w:val="Odsekzoznamu"/>
              <w:numPr>
                <w:ilvl w:val="1"/>
                <w:numId w:val="106"/>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Varovania</w:t>
            </w:r>
          </w:p>
          <w:p w14:paraId="7875A670" w14:textId="77777777" w:rsidR="008B6609" w:rsidRPr="00D95A9D" w:rsidRDefault="4B1F096C">
            <w:pPr>
              <w:pStyle w:val="Odsekzoznamu"/>
              <w:numPr>
                <w:ilvl w:val="1"/>
                <w:numId w:val="106"/>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Lieková anamnéza</w:t>
            </w:r>
          </w:p>
          <w:p w14:paraId="547F2221" w14:textId="77777777" w:rsidR="008B6609" w:rsidRPr="00D95A9D" w:rsidRDefault="4B1F096C">
            <w:pPr>
              <w:pStyle w:val="Odsekzoznamu"/>
              <w:numPr>
                <w:ilvl w:val="1"/>
                <w:numId w:val="106"/>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Predpokladaný dátum pôrodu</w:t>
            </w:r>
          </w:p>
        </w:tc>
      </w:tr>
      <w:tr w:rsidR="0075039D" w:rsidRPr="00D95A9D" w14:paraId="6BB69743" w14:textId="77777777" w:rsidTr="3387F0B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6E4C55D" w14:textId="77777777" w:rsidR="0075039D"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Alternatívne scenáre</w:t>
            </w:r>
          </w:p>
        </w:tc>
        <w:tc>
          <w:tcPr>
            <w:tcW w:w="7904" w:type="dxa"/>
            <w:tcBorders>
              <w:top w:val="single" w:sz="4" w:space="0" w:color="auto"/>
              <w:left w:val="single" w:sz="4" w:space="0" w:color="auto"/>
              <w:bottom w:val="single" w:sz="4" w:space="0" w:color="auto"/>
              <w:right w:val="single" w:sz="4" w:space="0" w:color="auto"/>
            </w:tcBorders>
            <w:vAlign w:val="center"/>
          </w:tcPr>
          <w:p w14:paraId="3174365C" w14:textId="77777777" w:rsidR="00C81347" w:rsidRPr="00D95A9D" w:rsidRDefault="4B1F096C" w:rsidP="5A109AD4">
            <w:pPr>
              <w:pStyle w:val="Odsekzoznamu"/>
              <w:numPr>
                <w:ilvl w:val="0"/>
                <w:numId w:val="102"/>
              </w:numPr>
              <w:rPr>
                <w:rFonts w:asciiTheme="minorHAnsi" w:eastAsiaTheme="minorEastAsia" w:hAnsiTheme="minorHAnsi" w:cstheme="minorBidi"/>
                <w:i/>
                <w:iCs/>
                <w:sz w:val="18"/>
                <w:szCs w:val="18"/>
              </w:rPr>
            </w:pPr>
            <w:r w:rsidRPr="00D95A9D">
              <w:rPr>
                <w:sz w:val="18"/>
                <w:szCs w:val="18"/>
              </w:rPr>
              <w:t xml:space="preserve">Ošetrujúcemu lekárovi neumožnilo vyhľadať záznam z dôvodu problému s identitou pacienta, pre ktorý je záznam zasielaný: </w:t>
            </w:r>
          </w:p>
          <w:p w14:paraId="52563C64" w14:textId="77777777" w:rsidR="00C81347" w:rsidRPr="00D95A9D" w:rsidRDefault="4B1F096C" w:rsidP="5A109AD4">
            <w:pPr>
              <w:pStyle w:val="Odsekzoznamu"/>
              <w:numPr>
                <w:ilvl w:val="1"/>
                <w:numId w:val="102"/>
              </w:numPr>
              <w:rPr>
                <w:rFonts w:asciiTheme="minorHAnsi" w:eastAsiaTheme="minorEastAsia" w:hAnsiTheme="minorHAnsi" w:cstheme="minorBidi"/>
                <w:i/>
                <w:iCs/>
                <w:sz w:val="18"/>
                <w:szCs w:val="18"/>
              </w:rPr>
            </w:pPr>
            <w:r w:rsidRPr="00D95A9D">
              <w:rPr>
                <w:sz w:val="18"/>
                <w:szCs w:val="18"/>
              </w:rPr>
              <w:t xml:space="preserve"> E30000A – Záznam pre ktorého bol záznam vyhľadaný na nenachádza v NZIS (špecifická situácia v prípade, že pacientovi už nie je poberateľom zdravotného poistenia, hoci IS PZS k nemu eviduje JRÚZ ID) </w:t>
            </w:r>
          </w:p>
          <w:p w14:paraId="5157A16B" w14:textId="77777777" w:rsidR="00C81347" w:rsidRPr="00D95A9D" w:rsidRDefault="4B1F096C" w:rsidP="4B1F096C">
            <w:pPr>
              <w:pStyle w:val="Odsekzoznamu"/>
              <w:numPr>
                <w:ilvl w:val="1"/>
                <w:numId w:val="102"/>
              </w:numPr>
              <w:rPr>
                <w:sz w:val="18"/>
                <w:szCs w:val="18"/>
              </w:rPr>
            </w:pPr>
            <w:r w:rsidRPr="00D95A9D">
              <w:rPr>
                <w:sz w:val="18"/>
                <w:szCs w:val="18"/>
              </w:rPr>
              <w:t> E300022 – Nie je možné zapísať záznam z dôvodu, že pre daného pacienta je evidovaný dátum úmrtia a zdravotná dokumentácia je uzavretá.</w:t>
            </w:r>
          </w:p>
          <w:p w14:paraId="29D85E96" w14:textId="77777777" w:rsidR="00C81347" w:rsidRPr="00D95A9D" w:rsidRDefault="4B1F096C" w:rsidP="5A109AD4">
            <w:pPr>
              <w:pStyle w:val="Odsekzoznamu"/>
              <w:numPr>
                <w:ilvl w:val="0"/>
                <w:numId w:val="102"/>
              </w:numPr>
              <w:rPr>
                <w:rFonts w:asciiTheme="minorHAnsi" w:eastAsiaTheme="minorEastAsia" w:hAnsiTheme="minorHAnsi" w:cstheme="minorBidi"/>
                <w:i/>
                <w:iCs/>
                <w:sz w:val="18"/>
                <w:szCs w:val="18"/>
              </w:rPr>
            </w:pPr>
            <w:r w:rsidRPr="00D95A9D">
              <w:rPr>
                <w:sz w:val="18"/>
                <w:szCs w:val="18"/>
              </w:rPr>
              <w:t xml:space="preserve">Ošetrujúcemu lekárovi neumožnilo vyhľadať záznam z dôvodu chyby na strane IS PZS „Záznam nie je možné odoslať do NZIS z dôvodu chyby na strane informačného systému, prosím kontaktujte podporu a nahláste chybu“ ( chyby na strane IS PZS - E000002)  </w:t>
            </w:r>
          </w:p>
          <w:p w14:paraId="6CB17CBA" w14:textId="77777777" w:rsidR="003D4F6E" w:rsidRPr="00D95A9D" w:rsidRDefault="34661EDB" w:rsidP="000711D0">
            <w:pPr>
              <w:pStyle w:val="Odsekzoznamu"/>
              <w:numPr>
                <w:ilvl w:val="0"/>
                <w:numId w:val="102"/>
              </w:numPr>
              <w:spacing w:before="120" w:line="276" w:lineRule="auto"/>
              <w:jc w:val="both"/>
              <w:rPr>
                <w:rFonts w:asciiTheme="minorHAnsi" w:eastAsiaTheme="minorEastAsia" w:hAnsiTheme="minorHAnsi" w:cstheme="minorBidi"/>
                <w:color w:val="FF0000"/>
                <w:sz w:val="18"/>
                <w:szCs w:val="18"/>
              </w:rPr>
            </w:pPr>
            <w:r w:rsidRPr="00D95A9D">
              <w:rPr>
                <w:sz w:val="18"/>
                <w:szCs w:val="18"/>
              </w:rPr>
              <w:t xml:space="preserve">Ošetrujúci lekár/ Zdravotnícky pracovník nedisponuje prístupom k vyhľadaným záznamom z dôvodu potreby poskytnutia súhlasu pacienta - </w:t>
            </w:r>
            <w:r w:rsidRPr="5A109AD4">
              <w:rPr>
                <w:i/>
                <w:iCs/>
                <w:sz w:val="18"/>
                <w:szCs w:val="18"/>
              </w:rPr>
              <w:t>E900001 - Nemáte prístup k požadovaným záznamom pacienta. Požiadajte pacienta o prístup k údajom vložením eID do čítačky a zadania súhlasu pacienta (stlačením OK/ zadaním BOK)</w:t>
            </w:r>
            <w:r w:rsidRPr="00D95A9D">
              <w:rPr>
                <w:sz w:val="18"/>
                <w:szCs w:val="18"/>
              </w:rPr>
              <w:t xml:space="preserve"> zabezpečí súhlas pacienta prostredníctvom služby ZapisSuhlasOsobyPrePZS, </w:t>
            </w:r>
          </w:p>
          <w:p w14:paraId="103F43D7" w14:textId="27502DF7" w:rsidR="007D4C45" w:rsidRPr="00D95A9D" w:rsidRDefault="14DDF71A" w:rsidP="14DDF71A">
            <w:pPr>
              <w:pStyle w:val="Odsekzoznamu"/>
              <w:numPr>
                <w:ilvl w:val="0"/>
                <w:numId w:val="102"/>
              </w:numPr>
              <w:spacing w:before="120" w:line="276" w:lineRule="auto"/>
              <w:jc w:val="both"/>
              <w:rPr>
                <w:rFonts w:asciiTheme="minorHAnsi" w:eastAsiaTheme="minorEastAsia" w:hAnsiTheme="minorHAnsi" w:cstheme="minorBidi"/>
                <w:color w:val="FF0000"/>
                <w:sz w:val="18"/>
                <w:szCs w:val="18"/>
              </w:rPr>
            </w:pPr>
            <w:r w:rsidRPr="14DDF71A">
              <w:rPr>
                <w:sz w:val="18"/>
                <w:szCs w:val="18"/>
              </w:rPr>
              <w:t xml:space="preserve">Pre prístup Ošetrujúceho lekára/ Zdravotníckeho pracovníka je potrebné potvrdenie prítomnosti pacienta </w:t>
            </w:r>
            <w:r w:rsidRPr="14DDF71A">
              <w:rPr>
                <w:i/>
                <w:iCs/>
                <w:sz w:val="18"/>
                <w:szCs w:val="18"/>
              </w:rPr>
              <w:t>E900002 - Pre prístup k požadovaným záznamom pacienta je potrebné potvrdenie jeho prítomnosti pacienta vložením eID do čítačky</w:t>
            </w:r>
          </w:p>
          <w:p w14:paraId="700ADC69" w14:textId="07257D98" w:rsidR="007D4C45" w:rsidRPr="00D95A9D" w:rsidRDefault="3387F0B9" w:rsidP="3387F0B9">
            <w:pPr>
              <w:pStyle w:val="Odsekzoznamu"/>
              <w:numPr>
                <w:ilvl w:val="0"/>
                <w:numId w:val="102"/>
              </w:numPr>
              <w:spacing w:before="120" w:line="276" w:lineRule="auto"/>
              <w:jc w:val="both"/>
              <w:rPr>
                <w:sz w:val="18"/>
                <w:szCs w:val="18"/>
              </w:rPr>
            </w:pPr>
            <w:r w:rsidRPr="3387F0B9">
              <w:rPr>
                <w:sz w:val="18"/>
                <w:szCs w:val="18"/>
              </w:rPr>
              <w:t>Ošetrujúci lekár/ Zdravotnícky pracovník disponuje čiastočným prístupom k vyhľadaným záznamom (je mu umožnený prístup k určitej množine záznamom, no môžu existovať záznam, ktoré môže dostať až po poskytnutí súhlasu pacienta.) Ide upozornenie, nie chybové hlásenie. - W</w:t>
            </w:r>
            <w:r w:rsidRPr="3387F0B9">
              <w:rPr>
                <w:i/>
                <w:iCs/>
                <w:sz w:val="18"/>
                <w:szCs w:val="18"/>
              </w:rPr>
              <w:t xml:space="preserve">900001 - “Z dôvodu obmedzenia prístupu Vám neboli poskytnuté všetky zdravotné záznamy. V prípade potreby, požiadajte pacienta o prístup k údajom vložením eID do čítačky a zadania súhlasu pacienta (stlačením OK/ zadaním BOK).” v položke Details sú vypísané aplikované obmedzenia. Ak je to potrebné, je možné  zabezpečiť súhlas pacienta prostredníctvom služby </w:t>
            </w:r>
            <w:r w:rsidRPr="3387F0B9">
              <w:rPr>
                <w:sz w:val="18"/>
                <w:szCs w:val="18"/>
              </w:rPr>
              <w:t>ZapisSuhlasOsobyPrePZS.</w:t>
            </w:r>
          </w:p>
        </w:tc>
      </w:tr>
    </w:tbl>
    <w:p w14:paraId="56D5CD90" w14:textId="77777777" w:rsidR="007D4C45" w:rsidRPr="00AC46BB" w:rsidRDefault="34661EDB" w:rsidP="00B50180">
      <w:pPr>
        <w:pStyle w:val="Nadpis3"/>
      </w:pPr>
      <w:bookmarkStart w:id="155" w:name="_eV_01_31_–_Vyhľadanie"/>
      <w:bookmarkStart w:id="156" w:name="_Toc56171962"/>
      <w:bookmarkEnd w:id="155"/>
      <w:r>
        <w:t>eV_01_31 – Vyhľadanie kontaktných údajov v pacientskom sumári</w:t>
      </w:r>
      <w:bookmarkEnd w:id="156"/>
    </w:p>
    <w:p w14:paraId="633C00A0" w14:textId="77777777" w:rsidR="007D4C45" w:rsidRPr="00D95A9D" w:rsidRDefault="007D4C45" w:rsidP="007D4C45"/>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7D4C45" w:rsidRPr="00D95A9D" w14:paraId="4D6EBC4D"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0FF0E8DF" w14:textId="77777777" w:rsidR="007D4C4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28227852" w14:textId="77777777" w:rsidR="007D4C45"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Vyhľadanie kontaktných údajov v pacientskom sumári</w:t>
            </w:r>
          </w:p>
        </w:tc>
      </w:tr>
      <w:tr w:rsidR="007D4C45" w:rsidRPr="00D95A9D" w14:paraId="2B4E7F92"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2C3ABFFF" w14:textId="77777777" w:rsidR="007D4C4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lastRenderedPageBreak/>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64E4744C" w14:textId="77777777" w:rsidR="007D4C45"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Scenár je určený pre vyhľadanie informácii o pacientovi a jeho prípadných kontaktných údajov v rozsahu emailu, telefónu, kontaktnej osoby v prípade núdzového stavu a preferovaného zdravotníckeho pracovníka</w:t>
            </w:r>
          </w:p>
        </w:tc>
      </w:tr>
      <w:tr w:rsidR="007D4C45" w:rsidRPr="00D95A9D" w14:paraId="24490AC6"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D80D675" w14:textId="77777777" w:rsidR="007D4C4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52B03F36" w14:textId="77777777" w:rsidR="007D4C45"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4E75EC6F" w14:textId="77777777" w:rsidR="007D4C45"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1CFC34CB" w14:textId="77777777" w:rsidR="007D4C45"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Požiadavka na informácii o pacientovi</w:t>
            </w:r>
          </w:p>
          <w:p w14:paraId="12821AC1" w14:textId="77777777" w:rsidR="007D4C45"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Požiadavka na kontaktné údaje  </w:t>
            </w:r>
          </w:p>
        </w:tc>
      </w:tr>
      <w:tr w:rsidR="007D4C45" w:rsidRPr="00D95A9D" w14:paraId="08AD091A"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12F0B4C" w14:textId="77777777" w:rsidR="007D4C4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24D13362" w14:textId="37DDEF7E" w:rsidR="007D4C45" w:rsidRPr="00D95A9D" w:rsidRDefault="00DB2889" w:rsidP="4B1F096C">
            <w:pPr>
              <w:pStyle w:val="Bezriadkovania"/>
              <w:numPr>
                <w:ilvl w:val="0"/>
                <w:numId w:val="47"/>
              </w:numPr>
              <w:spacing w:after="0"/>
              <w:rPr>
                <w:rFonts w:asciiTheme="minorHAnsi" w:eastAsiaTheme="minorEastAsia" w:hAnsiTheme="minorHAnsi" w:cstheme="minorBidi"/>
                <w:color w:val="auto"/>
                <w:sz w:val="18"/>
                <w:szCs w:val="18"/>
                <w:lang w:val="sk-SK"/>
              </w:rPr>
            </w:pPr>
            <w:hyperlink w:anchor="_A5__–" w:history="1">
              <w:r w:rsidR="4B1F096C" w:rsidRPr="00D95A9D">
                <w:rPr>
                  <w:rStyle w:val="Hypertextovprepojenie"/>
                  <w:rFonts w:asciiTheme="minorHAnsi" w:eastAsiaTheme="minorEastAsia" w:hAnsiTheme="minorHAnsi" w:cstheme="minorBidi"/>
                  <w:sz w:val="18"/>
                  <w:szCs w:val="18"/>
                  <w:lang w:val="sk-SK"/>
                </w:rPr>
                <w:t>A5: Vyhľadanie údajov z pacientskeho sumáru</w:t>
              </w:r>
            </w:hyperlink>
          </w:p>
        </w:tc>
      </w:tr>
      <w:tr w:rsidR="007D4C45" w:rsidRPr="00D95A9D" w14:paraId="4C532203"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142DD65" w14:textId="77777777" w:rsidR="007D4C4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2D345950" w14:textId="77777777" w:rsidR="007D4C45" w:rsidRPr="00D95A9D" w:rsidRDefault="4B1F096C" w:rsidP="4B1F096C">
            <w:pPr>
              <w:pStyle w:val="Bezriadkovania"/>
              <w:numPr>
                <w:ilvl w:val="0"/>
                <w:numId w:val="47"/>
              </w:numPr>
              <w:spacing w:after="0"/>
              <w:rPr>
                <w:rFonts w:asciiTheme="minorHAnsi" w:eastAsiaTheme="minorEastAsia" w:hAnsiTheme="minorHAnsi" w:cstheme="minorBidi"/>
                <w:sz w:val="18"/>
                <w:szCs w:val="18"/>
                <w:lang w:val="sk-SK"/>
              </w:rPr>
            </w:pPr>
            <w:r w:rsidRPr="00D95A9D">
              <w:rPr>
                <w:rFonts w:asciiTheme="minorHAnsi" w:eastAsiaTheme="minorEastAsia" w:hAnsiTheme="minorHAnsi" w:cstheme="minorBidi"/>
                <w:color w:val="auto"/>
                <w:sz w:val="18"/>
                <w:szCs w:val="18"/>
                <w:lang w:val="sk-SK"/>
              </w:rPr>
              <w:t>N/A</w:t>
            </w:r>
          </w:p>
        </w:tc>
      </w:tr>
      <w:tr w:rsidR="007D4C45" w:rsidRPr="00D95A9D" w14:paraId="1E253459" w14:textId="77777777" w:rsidTr="007479C1">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C4C9FAA" w14:textId="77777777" w:rsidR="007D4C4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1295F6AE" w14:textId="6B8FDF9F" w:rsidR="007D4C45" w:rsidRPr="00D95A9D" w:rsidRDefault="00DB2889" w:rsidP="4B1F096C">
            <w:pPr>
              <w:pStyle w:val="Bezriadkovania"/>
              <w:numPr>
                <w:ilvl w:val="0"/>
                <w:numId w:val="47"/>
              </w:numPr>
              <w:spacing w:after="0"/>
              <w:rPr>
                <w:rFonts w:asciiTheme="minorHAnsi" w:eastAsiaTheme="minorEastAsia" w:hAnsiTheme="minorHAnsi" w:cstheme="minorBidi"/>
                <w:color w:val="auto"/>
                <w:sz w:val="18"/>
                <w:szCs w:val="18"/>
                <w:lang w:val="sk-SK"/>
              </w:rPr>
            </w:pPr>
            <w:hyperlink w:anchor="_DajPacientskySumarKontaktneUdaje_v4" w:history="1">
              <w:r w:rsidR="4B1F096C" w:rsidRPr="00D95A9D">
                <w:rPr>
                  <w:rStyle w:val="Hypertextovprepojenie"/>
                  <w:rFonts w:asciiTheme="minorHAnsi" w:eastAsiaTheme="minorEastAsia" w:hAnsiTheme="minorHAnsi" w:cstheme="minorBidi"/>
                  <w:sz w:val="18"/>
                  <w:szCs w:val="18"/>
                  <w:lang w:val="sk-SK"/>
                </w:rPr>
                <w:t>DajPacientskySumarKontaktneUdaje_v</w:t>
              </w:r>
              <w:r w:rsidR="00510083">
                <w:rPr>
                  <w:rStyle w:val="Hypertextovprepojenie"/>
                  <w:rFonts w:asciiTheme="minorHAnsi" w:eastAsiaTheme="minorEastAsia" w:hAnsiTheme="minorHAnsi" w:cstheme="minorBidi"/>
                  <w:sz w:val="18"/>
                  <w:szCs w:val="18"/>
                  <w:lang w:val="sk-SK"/>
                </w:rPr>
                <w:t>4</w:t>
              </w:r>
            </w:hyperlink>
          </w:p>
        </w:tc>
      </w:tr>
      <w:tr w:rsidR="007D4C45" w:rsidRPr="00D95A9D" w14:paraId="1FEDED6B"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4560A95" w14:textId="77777777" w:rsidR="007D4C4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43E0BE36" w14:textId="77777777" w:rsidR="007D4C45" w:rsidRPr="00D95A9D" w:rsidRDefault="4B1F096C" w:rsidP="4B1F096C">
            <w:pPr>
              <w:pStyle w:val="Bezriadkovania"/>
              <w:numPr>
                <w:ilvl w:val="0"/>
                <w:numId w:val="47"/>
              </w:numPr>
              <w:spacing w:after="0"/>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Vyhľadané kontaktné údaje pacienta </w:t>
            </w:r>
          </w:p>
        </w:tc>
      </w:tr>
      <w:tr w:rsidR="007D4C45" w:rsidRPr="00D95A9D" w14:paraId="51807389"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5B9E682" w14:textId="77777777" w:rsidR="007D4C4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47CCCB63" w14:textId="77777777" w:rsidR="007D4C45" w:rsidRPr="00D95A9D" w:rsidRDefault="4B1F096C">
            <w:pPr>
              <w:pStyle w:val="Odsekzoznamu"/>
              <w:numPr>
                <w:ilvl w:val="0"/>
                <w:numId w:val="10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Zdravotnícky pracovník alebo IS PZS automaticky po otvorení karty pacienta zadá požiadavku na vyhľadanie pacientskeho sumáru prostredníctvom JRUZ_ID pacienta. V prípade, že IS PZS nedisponuje JRÚZ ID k identite pacienta získa ho prostredníctvom služby DajJRUZIdentifikator_GW_v2</w:t>
            </w:r>
          </w:p>
          <w:p w14:paraId="16A37DB8" w14:textId="0982D17F" w:rsidR="007D4C45" w:rsidRPr="00D95A9D" w:rsidRDefault="4B1F096C">
            <w:pPr>
              <w:pStyle w:val="Odsekzoznamu"/>
              <w:numPr>
                <w:ilvl w:val="0"/>
                <w:numId w:val="10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vyhľadá službu DajPacientskySumarKontaktneUdaje_</w:t>
            </w:r>
            <w:r w:rsidR="00510083" w:rsidRPr="142AD015">
              <w:rPr>
                <w:rFonts w:asciiTheme="minorHAnsi" w:eastAsiaTheme="minorEastAsia" w:hAnsiTheme="minorHAnsi" w:cstheme="minorBidi"/>
                <w:sz w:val="18"/>
                <w:szCs w:val="18"/>
              </w:rPr>
              <w:t>v4</w:t>
            </w:r>
          </w:p>
          <w:p w14:paraId="191AACC6" w14:textId="77777777" w:rsidR="007D4C45" w:rsidRPr="00D95A9D" w:rsidRDefault="4B1F096C">
            <w:pPr>
              <w:pStyle w:val="Odsekzoznamu"/>
              <w:numPr>
                <w:ilvl w:val="0"/>
                <w:numId w:val="10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IS PZS zobrazí evidované informácie o pacientovi v nasledovnom rozsahu: </w:t>
            </w:r>
          </w:p>
          <w:p w14:paraId="2F62F2DC" w14:textId="77777777" w:rsidR="007D4C45" w:rsidRPr="00D95A9D" w:rsidRDefault="4B1F096C">
            <w:pPr>
              <w:pStyle w:val="Odsekzoznamu"/>
              <w:numPr>
                <w:ilvl w:val="1"/>
                <w:numId w:val="10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Informácie o pacientovi:</w:t>
            </w:r>
          </w:p>
          <w:p w14:paraId="020BADFA" w14:textId="77777777" w:rsidR="007D4C45" w:rsidRPr="00D95A9D" w:rsidRDefault="4B1F096C">
            <w:pPr>
              <w:pStyle w:val="Odsekzoznamu"/>
              <w:numPr>
                <w:ilvl w:val="1"/>
                <w:numId w:val="96"/>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Meno priezvisko</w:t>
            </w:r>
          </w:p>
          <w:p w14:paraId="151E1150" w14:textId="77777777" w:rsidR="007D4C45" w:rsidRPr="00D95A9D" w:rsidRDefault="4B1F096C">
            <w:pPr>
              <w:pStyle w:val="Odsekzoznamu"/>
              <w:numPr>
                <w:ilvl w:val="1"/>
                <w:numId w:val="96"/>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Trvalá adresa</w:t>
            </w:r>
          </w:p>
          <w:p w14:paraId="3D8AD41A" w14:textId="77777777" w:rsidR="007D4C45" w:rsidRPr="00D95A9D" w:rsidRDefault="34661EDB">
            <w:pPr>
              <w:pStyle w:val="Odsekzoznamu"/>
              <w:numPr>
                <w:ilvl w:val="1"/>
                <w:numId w:val="96"/>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Kapitujúci lekár </w:t>
            </w:r>
          </w:p>
          <w:p w14:paraId="11F7B01B" w14:textId="77777777" w:rsidR="007D4C45" w:rsidRPr="00D95A9D" w:rsidRDefault="4B1F096C">
            <w:pPr>
              <w:pStyle w:val="Odsekzoznamu"/>
              <w:numPr>
                <w:ilvl w:val="1"/>
                <w:numId w:val="96"/>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Informácie o zdravotnej poisťovni</w:t>
            </w:r>
          </w:p>
          <w:p w14:paraId="662BBA4C" w14:textId="77777777" w:rsidR="007D4C45" w:rsidRPr="00D95A9D" w:rsidRDefault="4B1F096C">
            <w:pPr>
              <w:pStyle w:val="Odsekzoznamu"/>
              <w:numPr>
                <w:ilvl w:val="1"/>
                <w:numId w:val="10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Kontaktné údaje:</w:t>
            </w:r>
          </w:p>
          <w:p w14:paraId="3696E22E" w14:textId="77777777" w:rsidR="007D4C45" w:rsidRPr="00D95A9D" w:rsidRDefault="4B1F096C">
            <w:pPr>
              <w:pStyle w:val="Odsekzoznamu"/>
              <w:numPr>
                <w:ilvl w:val="1"/>
                <w:numId w:val="96"/>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Kontaktná adresa (aktuálna adresa)</w:t>
            </w:r>
          </w:p>
          <w:p w14:paraId="556FE01E" w14:textId="77777777" w:rsidR="007D4C45" w:rsidRPr="00D95A9D" w:rsidRDefault="4B1F096C">
            <w:pPr>
              <w:pStyle w:val="Odsekzoznamu"/>
              <w:numPr>
                <w:ilvl w:val="1"/>
                <w:numId w:val="96"/>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ICE údaje</w:t>
            </w:r>
          </w:p>
          <w:p w14:paraId="3FF5BDD5" w14:textId="77777777" w:rsidR="00AB55D3" w:rsidRPr="00D95A9D" w:rsidRDefault="4B1F096C">
            <w:pPr>
              <w:pStyle w:val="Odsekzoznamu"/>
              <w:numPr>
                <w:ilvl w:val="1"/>
                <w:numId w:val="96"/>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Preferovaný zdravotnícky pracovník</w:t>
            </w:r>
          </w:p>
        </w:tc>
      </w:tr>
      <w:tr w:rsidR="007D4C45" w:rsidRPr="00D95A9D" w14:paraId="10D5758B"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7DD42D5" w14:textId="77777777" w:rsidR="007D4C4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Alternatívne scenáre</w:t>
            </w:r>
          </w:p>
        </w:tc>
        <w:tc>
          <w:tcPr>
            <w:tcW w:w="7904" w:type="dxa"/>
            <w:tcBorders>
              <w:top w:val="single" w:sz="4" w:space="0" w:color="auto"/>
              <w:left w:val="single" w:sz="4" w:space="0" w:color="auto"/>
              <w:bottom w:val="single" w:sz="4" w:space="0" w:color="auto"/>
              <w:right w:val="single" w:sz="4" w:space="0" w:color="auto"/>
            </w:tcBorders>
            <w:vAlign w:val="center"/>
          </w:tcPr>
          <w:p w14:paraId="0E59CD15" w14:textId="77777777" w:rsidR="00C81347" w:rsidRPr="00D95A9D" w:rsidRDefault="4B1F096C" w:rsidP="5A109AD4">
            <w:pPr>
              <w:pStyle w:val="Odsekzoznamu"/>
              <w:numPr>
                <w:ilvl w:val="0"/>
                <w:numId w:val="102"/>
              </w:numPr>
              <w:rPr>
                <w:rFonts w:asciiTheme="minorHAnsi" w:eastAsiaTheme="minorEastAsia" w:hAnsiTheme="minorHAnsi" w:cstheme="minorBidi"/>
                <w:i/>
                <w:iCs/>
                <w:sz w:val="16"/>
                <w:szCs w:val="16"/>
              </w:rPr>
            </w:pPr>
            <w:r w:rsidRPr="00D95A9D">
              <w:rPr>
                <w:sz w:val="18"/>
                <w:szCs w:val="18"/>
              </w:rPr>
              <w:t xml:space="preserve">Ošetrujúcemu lekárovi neumožnilo vyhľadať záznam z dôvodu problému s identitou pacienta, pre ktorý je záznam zasielaný: </w:t>
            </w:r>
          </w:p>
          <w:p w14:paraId="261D6118" w14:textId="77777777" w:rsidR="00C81347" w:rsidRPr="00D95A9D" w:rsidRDefault="4B1F096C" w:rsidP="5A109AD4">
            <w:pPr>
              <w:pStyle w:val="Odsekzoznamu"/>
              <w:numPr>
                <w:ilvl w:val="1"/>
                <w:numId w:val="102"/>
              </w:numPr>
              <w:rPr>
                <w:rFonts w:asciiTheme="minorHAnsi" w:eastAsiaTheme="minorEastAsia" w:hAnsiTheme="minorHAnsi" w:cstheme="minorBidi"/>
                <w:i/>
                <w:iCs/>
                <w:sz w:val="16"/>
                <w:szCs w:val="16"/>
              </w:rPr>
            </w:pPr>
            <w:r w:rsidRPr="00D95A9D">
              <w:rPr>
                <w:sz w:val="18"/>
                <w:szCs w:val="18"/>
              </w:rPr>
              <w:t> </w:t>
            </w:r>
            <w:r w:rsidRPr="5A109AD4">
              <w:rPr>
                <w:i/>
                <w:iCs/>
                <w:sz w:val="18"/>
                <w:szCs w:val="18"/>
              </w:rPr>
              <w:t>E30000A – Záznam pre ktorého bol záznam vyhľadaný na nenachádza</w:t>
            </w:r>
            <w:r w:rsidRPr="00D95A9D">
              <w:rPr>
                <w:sz w:val="18"/>
                <w:szCs w:val="18"/>
              </w:rPr>
              <w:t xml:space="preserve"> v NZIS (špecifická situácia v prípade, že pacientovi už nie je poberateľom zdravotného poistenia, hoci IS PZS k nemu eviduje JRÚZ ID) </w:t>
            </w:r>
          </w:p>
          <w:p w14:paraId="50228D9D" w14:textId="77777777" w:rsidR="00BE2498" w:rsidRPr="00D95A9D" w:rsidRDefault="4B1F096C" w:rsidP="5A109AD4">
            <w:pPr>
              <w:pStyle w:val="Odsekzoznamu"/>
              <w:numPr>
                <w:ilvl w:val="1"/>
                <w:numId w:val="102"/>
              </w:numPr>
              <w:rPr>
                <w:i/>
                <w:iCs/>
                <w:sz w:val="18"/>
                <w:szCs w:val="18"/>
              </w:rPr>
            </w:pPr>
            <w:r w:rsidRPr="5A109AD4">
              <w:rPr>
                <w:i/>
                <w:iCs/>
                <w:sz w:val="18"/>
                <w:szCs w:val="18"/>
              </w:rPr>
              <w:t>E300022 – Nie je možné zapísať záznam z dôvodu, že pre daného pacienta je evidovaný dátum úmrtia a zdravotná dokumentácia je uzavretá.</w:t>
            </w:r>
          </w:p>
          <w:p w14:paraId="589FAD34" w14:textId="77777777" w:rsidR="003D4F6E" w:rsidRPr="00D95A9D" w:rsidRDefault="4B1F096C" w:rsidP="5A109AD4">
            <w:pPr>
              <w:pStyle w:val="Odsekzoznamu"/>
              <w:numPr>
                <w:ilvl w:val="0"/>
                <w:numId w:val="102"/>
              </w:numPr>
              <w:rPr>
                <w:rFonts w:asciiTheme="minorHAnsi" w:eastAsiaTheme="minorEastAsia" w:hAnsiTheme="minorHAnsi" w:cstheme="minorBidi"/>
                <w:i/>
                <w:iCs/>
                <w:sz w:val="16"/>
                <w:szCs w:val="16"/>
              </w:rPr>
            </w:pPr>
            <w:r w:rsidRPr="00D95A9D">
              <w:rPr>
                <w:sz w:val="18"/>
                <w:szCs w:val="18"/>
              </w:rPr>
              <w:t xml:space="preserve">Ošetrujúcemu lekárovi neumožnilo vyhľadať záznam z dôvodu chyby na strane IS PZS „Záznam nie je možné odoslať do NZIS z dôvodu chyby na strane informačného systému, prosím kontaktujte podporu a nahláste chybu“ ( chyby na strane IS PZS - E000002, E000006)  </w:t>
            </w:r>
          </w:p>
          <w:p w14:paraId="00C496AF" w14:textId="77777777" w:rsidR="007D4C45" w:rsidRPr="00D95A9D" w:rsidRDefault="34661EDB" w:rsidP="000711D0">
            <w:pPr>
              <w:pStyle w:val="Odsekzoznamu"/>
              <w:numPr>
                <w:ilvl w:val="0"/>
                <w:numId w:val="102"/>
              </w:numPr>
              <w:spacing w:before="120" w:line="276" w:lineRule="auto"/>
              <w:jc w:val="both"/>
              <w:rPr>
                <w:rFonts w:asciiTheme="minorHAnsi" w:eastAsiaTheme="minorEastAsia" w:hAnsiTheme="minorHAnsi" w:cstheme="minorBidi"/>
                <w:color w:val="FF0000"/>
                <w:sz w:val="16"/>
                <w:szCs w:val="16"/>
              </w:rPr>
            </w:pPr>
            <w:r w:rsidRPr="00D95A9D">
              <w:rPr>
                <w:sz w:val="18"/>
                <w:szCs w:val="18"/>
              </w:rPr>
              <w:t xml:space="preserve">Pre prístup Ošetrujúceho lekára/ Zdravotníckeho pracovníka je potrebné potvrdenie prítomnosti pacienta - </w:t>
            </w:r>
            <w:r w:rsidRPr="5A109AD4">
              <w:rPr>
                <w:i/>
                <w:iCs/>
                <w:sz w:val="18"/>
                <w:szCs w:val="18"/>
              </w:rPr>
              <w:t>E900002 - Pre prístup k požadovaným záznamom pacienta je potrebné potvrdenie jeho prítomnosti pacienta vložením eID do čítačky</w:t>
            </w:r>
          </w:p>
        </w:tc>
      </w:tr>
    </w:tbl>
    <w:p w14:paraId="680B114A" w14:textId="77777777" w:rsidR="00AB55D3" w:rsidRPr="009F126C" w:rsidRDefault="34661EDB" w:rsidP="00B50180">
      <w:pPr>
        <w:pStyle w:val="Nadpis3"/>
      </w:pPr>
      <w:bookmarkStart w:id="157" w:name="_eV_01_32_–_Individuálne"/>
      <w:bookmarkStart w:id="158" w:name="_Toc56171963"/>
      <w:bookmarkEnd w:id="157"/>
      <w:r>
        <w:t>eV_01_32 – Individuálne zaznamenanie zdravotného problému do pacientskeho sumáru</w:t>
      </w:r>
      <w:bookmarkEnd w:id="158"/>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AB55D3" w:rsidRPr="00D95A9D" w14:paraId="1BF2A520"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0BA32747" w14:textId="77777777" w:rsidR="00AB55D3"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0D26936E" w14:textId="77777777" w:rsidR="00AB55D3"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Individuálne zaznamenanie zdravotného problému do pacientskeho sumáru</w:t>
            </w:r>
          </w:p>
        </w:tc>
      </w:tr>
      <w:tr w:rsidR="00AB55D3" w:rsidRPr="00D95A9D" w14:paraId="2C2F1388"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46B57F03" w14:textId="77777777" w:rsidR="00AB55D3"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3BD66D62" w14:textId="671B8ACD" w:rsidR="00AB55D3" w:rsidRPr="00D95A9D" w:rsidRDefault="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Scenár je určený pre zaznamenanie údajov o zdravotných problémoch pacienta do pacientskeho sumáru. V zdravotných problémoch sú evidované život ovplyvňujúce </w:t>
            </w:r>
            <w:r w:rsidR="003E49A3" w:rsidRPr="00D95A9D">
              <w:rPr>
                <w:rFonts w:asciiTheme="minorHAnsi" w:eastAsiaTheme="minorEastAsia" w:hAnsiTheme="minorHAnsi" w:cstheme="minorBidi"/>
                <w:color w:val="auto"/>
                <w:sz w:val="18"/>
                <w:szCs w:val="18"/>
                <w:lang w:val="sk-SK"/>
              </w:rPr>
              <w:t>diagnózy</w:t>
            </w:r>
            <w:r w:rsidR="003E49A3">
              <w:rPr>
                <w:rFonts w:asciiTheme="minorHAnsi" w:eastAsiaTheme="minorEastAsia" w:hAnsiTheme="minorHAnsi" w:cstheme="minorBidi"/>
                <w:color w:val="auto"/>
                <w:sz w:val="18"/>
                <w:szCs w:val="18"/>
                <w:lang w:val="sk-SK"/>
              </w:rPr>
              <w:t>. Aktuálny zoznam sa nachádza v</w:t>
            </w:r>
            <w:r w:rsidR="00063D74">
              <w:rPr>
                <w:rFonts w:asciiTheme="minorHAnsi" w:eastAsiaTheme="minorEastAsia" w:hAnsiTheme="minorHAnsi" w:cstheme="minorBidi"/>
                <w:color w:val="auto"/>
                <w:sz w:val="18"/>
                <w:szCs w:val="18"/>
                <w:lang w:val="sk-SK"/>
              </w:rPr>
              <w:t> číselníku Zoznam diagnóz (</w:t>
            </w:r>
            <w:r w:rsidR="003E49A3">
              <w:rPr>
                <w:rFonts w:asciiTheme="minorHAnsi" w:eastAsiaTheme="minorEastAsia" w:hAnsiTheme="minorHAnsi" w:cstheme="minorBidi"/>
                <w:color w:val="auto"/>
                <w:sz w:val="18"/>
                <w:szCs w:val="18"/>
                <w:lang w:val="sk-SK"/>
              </w:rPr>
              <w:t>OID</w:t>
            </w:r>
            <w:r w:rsidR="003E49A3" w:rsidRPr="000301D8">
              <w:rPr>
                <w:rFonts w:asciiTheme="minorHAnsi" w:eastAsiaTheme="minorEastAsia" w:hAnsiTheme="minorHAnsi" w:cstheme="minorHAnsi"/>
                <w:color w:val="auto"/>
                <w:sz w:val="18"/>
                <w:szCs w:val="18"/>
                <w:lang w:val="sk-SK"/>
              </w:rPr>
              <w:t xml:space="preserve"> </w:t>
            </w:r>
            <w:r w:rsidR="003E49A3" w:rsidRPr="00A61854">
              <w:rPr>
                <w:rFonts w:asciiTheme="minorHAnsi" w:hAnsiTheme="minorHAnsi" w:cstheme="minorHAnsi"/>
                <w:color w:val="000000"/>
                <w:sz w:val="18"/>
                <w:szCs w:val="18"/>
              </w:rPr>
              <w:t>1.3.158.00165387.100.10.25</w:t>
            </w:r>
            <w:r w:rsidR="00063D74">
              <w:rPr>
                <w:rFonts w:asciiTheme="minorHAnsi" w:hAnsiTheme="minorHAnsi" w:cstheme="minorHAnsi"/>
                <w:color w:val="000000"/>
                <w:sz w:val="18"/>
                <w:szCs w:val="18"/>
              </w:rPr>
              <w:t>)</w:t>
            </w:r>
            <w:r w:rsidR="003E49A3">
              <w:rPr>
                <w:rFonts w:asciiTheme="minorHAnsi" w:hAnsiTheme="minorHAnsi" w:cstheme="minorHAnsi"/>
                <w:color w:val="000000"/>
                <w:sz w:val="18"/>
                <w:szCs w:val="18"/>
              </w:rPr>
              <w:t>.</w:t>
            </w:r>
            <w:r w:rsidR="00063D74">
              <w:rPr>
                <w:rFonts w:asciiTheme="minorHAnsi" w:hAnsiTheme="minorHAnsi" w:cstheme="minorHAnsi"/>
                <w:color w:val="000000"/>
                <w:sz w:val="18"/>
                <w:szCs w:val="18"/>
              </w:rPr>
              <w:t xml:space="preserve"> </w:t>
            </w:r>
          </w:p>
        </w:tc>
      </w:tr>
      <w:tr w:rsidR="00AB55D3" w:rsidRPr="00D95A9D" w14:paraId="0F6F4ED8"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50D1476" w14:textId="77777777" w:rsidR="00AB55D3"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01D6B45C" w14:textId="77777777" w:rsidR="00AB55D3"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24D1D775" w14:textId="77777777" w:rsidR="00AB55D3"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21437987" w14:textId="77777777" w:rsidR="00AB55D3"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Požiadavka na zápis zdravotných problémov</w:t>
            </w:r>
          </w:p>
          <w:p w14:paraId="3499E83D" w14:textId="77777777" w:rsidR="00AB55D3"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Vyhľadaný pacientsky sumár (voliteľné)</w:t>
            </w:r>
          </w:p>
        </w:tc>
      </w:tr>
      <w:tr w:rsidR="00AB55D3" w:rsidRPr="00D95A9D" w14:paraId="49369187"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3C307069" w14:textId="77777777" w:rsidR="00AB55D3"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295551F9" w14:textId="33E465EA" w:rsidR="00AB55D3" w:rsidRPr="00D95A9D" w:rsidRDefault="00DB2889" w:rsidP="4B1F096C">
            <w:pPr>
              <w:pStyle w:val="Bezriadkovania"/>
              <w:numPr>
                <w:ilvl w:val="0"/>
                <w:numId w:val="47"/>
              </w:numPr>
              <w:spacing w:after="0"/>
              <w:rPr>
                <w:rFonts w:asciiTheme="minorHAnsi" w:eastAsiaTheme="minorEastAsia" w:hAnsiTheme="minorHAnsi" w:cstheme="minorBidi"/>
                <w:color w:val="auto"/>
                <w:sz w:val="18"/>
                <w:szCs w:val="18"/>
                <w:lang w:val="sk-SK"/>
              </w:rPr>
            </w:pPr>
            <w:hyperlink w:anchor="_A7_–_Individuálny" w:history="1">
              <w:r w:rsidR="4B1F096C" w:rsidRPr="00D95A9D">
                <w:rPr>
                  <w:rStyle w:val="Hypertextovprepojenie"/>
                  <w:rFonts w:asciiTheme="minorHAnsi" w:eastAsiaTheme="minorEastAsia" w:hAnsiTheme="minorHAnsi" w:cstheme="minorBidi"/>
                  <w:sz w:val="18"/>
                  <w:szCs w:val="18"/>
                  <w:lang w:val="sk-SK"/>
                </w:rPr>
                <w:t>A7: Individuálny zápis do pacientskeho sumáru</w:t>
              </w:r>
            </w:hyperlink>
          </w:p>
        </w:tc>
      </w:tr>
      <w:tr w:rsidR="00AB55D3" w:rsidRPr="00D95A9D" w14:paraId="30217079"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D79BA3D" w14:textId="77777777" w:rsidR="00AB55D3"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lastRenderedPageBreak/>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51EA99F7" w14:textId="5C268FB5" w:rsidR="00AB55D3" w:rsidRPr="00D95A9D" w:rsidRDefault="00DB2889" w:rsidP="4B1F096C">
            <w:pPr>
              <w:pStyle w:val="Bezriadkovania"/>
              <w:numPr>
                <w:ilvl w:val="0"/>
                <w:numId w:val="47"/>
              </w:numPr>
              <w:spacing w:after="0"/>
              <w:rPr>
                <w:rFonts w:asciiTheme="minorHAnsi" w:eastAsiaTheme="minorEastAsia" w:hAnsiTheme="minorHAnsi" w:cstheme="minorBidi"/>
                <w:sz w:val="18"/>
                <w:szCs w:val="18"/>
                <w:lang w:val="sk-SK"/>
              </w:rPr>
            </w:pPr>
            <w:hyperlink w:anchor="_Zdravotné_problémy" w:history="1">
              <w:r w:rsidR="4B1F096C" w:rsidRPr="00D95A9D">
                <w:rPr>
                  <w:rStyle w:val="Hypertextovprepojenie"/>
                  <w:rFonts w:asciiTheme="minorHAnsi" w:eastAsiaTheme="minorEastAsia" w:hAnsiTheme="minorHAnsi" w:cstheme="minorBidi"/>
                  <w:sz w:val="18"/>
                  <w:szCs w:val="18"/>
                  <w:lang w:val="sk-SK"/>
                </w:rPr>
                <w:t>CEN-EN13606-ENTRY.Zdravotny_problem.v2</w:t>
              </w:r>
            </w:hyperlink>
          </w:p>
        </w:tc>
      </w:tr>
      <w:tr w:rsidR="00AB55D3" w:rsidRPr="00D95A9D" w14:paraId="5253C2C6"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DE4A056" w14:textId="77777777" w:rsidR="00AB55D3"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16E7B692" w14:textId="4E63FA74" w:rsidR="00AB55D3" w:rsidRPr="00D95A9D" w:rsidRDefault="00DB2889" w:rsidP="4B1F096C">
            <w:pPr>
              <w:pStyle w:val="Bezriadkovania"/>
              <w:numPr>
                <w:ilvl w:val="0"/>
                <w:numId w:val="47"/>
              </w:numPr>
              <w:spacing w:after="0"/>
              <w:rPr>
                <w:rFonts w:asciiTheme="minorHAnsi" w:eastAsiaTheme="minorEastAsia" w:hAnsiTheme="minorHAnsi" w:cstheme="minorBidi"/>
                <w:color w:val="auto"/>
                <w:sz w:val="18"/>
                <w:szCs w:val="18"/>
                <w:lang w:val="sk-SK"/>
              </w:rPr>
            </w:pPr>
            <w:hyperlink w:anchor="_ZapisPacientskehoSumaruZdravotnePro" w:history="1">
              <w:r w:rsidR="000E066D">
                <w:rPr>
                  <w:rStyle w:val="Hypertextovprepojenie"/>
                  <w:rFonts w:asciiTheme="minorHAnsi" w:eastAsiaTheme="minorEastAsia" w:hAnsiTheme="minorHAnsi" w:cstheme="minorBidi"/>
                  <w:sz w:val="18"/>
                  <w:szCs w:val="18"/>
                  <w:lang w:val="sk-SK"/>
                </w:rPr>
                <w:t>ZapisPacientskehoSumaruZdravotneProblemy_v2</w:t>
              </w:r>
            </w:hyperlink>
          </w:p>
        </w:tc>
      </w:tr>
      <w:tr w:rsidR="00AB55D3" w:rsidRPr="00D95A9D" w14:paraId="73C2D453"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264078F" w14:textId="77777777" w:rsidR="00AB55D3"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0282ECCB" w14:textId="77777777" w:rsidR="00AB55D3" w:rsidRPr="00D95A9D" w:rsidRDefault="4B1F096C" w:rsidP="4B1F096C">
            <w:pPr>
              <w:pStyle w:val="Bezriadkovania"/>
              <w:numPr>
                <w:ilvl w:val="0"/>
                <w:numId w:val="47"/>
              </w:numPr>
              <w:spacing w:after="0"/>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Zapísaný zdravotný problém do pacientskeho sumáru </w:t>
            </w:r>
          </w:p>
        </w:tc>
      </w:tr>
      <w:tr w:rsidR="00AB55D3" w:rsidRPr="00D95A9D" w14:paraId="6FCECD61"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4587748" w14:textId="77777777" w:rsidR="00AB55D3"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20E4CAC4" w14:textId="77777777" w:rsidR="00AB55D3" w:rsidRPr="00D95A9D" w:rsidRDefault="4B1F096C">
            <w:pPr>
              <w:pStyle w:val="Odsekzoznamu"/>
              <w:numPr>
                <w:ilvl w:val="0"/>
                <w:numId w:val="108"/>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Ošetrujúci lekár vyberie pacienta, pre ktorého zdravotný problém zapisuje</w:t>
            </w:r>
          </w:p>
          <w:p w14:paraId="0443913B" w14:textId="77777777" w:rsidR="00AB55D3" w:rsidRPr="00D95A9D" w:rsidRDefault="4B1F096C">
            <w:pPr>
              <w:pStyle w:val="Odsekzoznamu"/>
              <w:numPr>
                <w:ilvl w:val="0"/>
                <w:numId w:val="108"/>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na pozadí skontroluje existenciu JRÚZ ID k identite pacienta v prípade, že nedisponuje JRÚZ ID získa ho prostredníctvom služby DajJRUZIdentifikator_GW_v2</w:t>
            </w:r>
          </w:p>
          <w:p w14:paraId="2F27379C" w14:textId="77777777" w:rsidR="00AB55D3" w:rsidRPr="00D95A9D" w:rsidRDefault="4B1F096C">
            <w:pPr>
              <w:pStyle w:val="Odsekzoznamu"/>
              <w:numPr>
                <w:ilvl w:val="0"/>
                <w:numId w:val="108"/>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Ošetrujúci lekár zapíše zdravotný problém v rozsahu: </w:t>
            </w:r>
          </w:p>
          <w:p w14:paraId="0E8D37D6" w14:textId="77777777" w:rsidR="00AB55D3" w:rsidRPr="00D95A9D" w:rsidRDefault="4B1F096C">
            <w:pPr>
              <w:pStyle w:val="Odsekzoznamu"/>
              <w:numPr>
                <w:ilvl w:val="1"/>
                <w:numId w:val="108"/>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Diagnózy MKCH, ktorá bude zapísané do pacientskeho sumáru</w:t>
            </w:r>
          </w:p>
          <w:p w14:paraId="5AA3D040" w14:textId="77777777" w:rsidR="00AB55D3" w:rsidRPr="00D95A9D" w:rsidRDefault="4B1F096C">
            <w:pPr>
              <w:pStyle w:val="Odsekzoznamu"/>
              <w:numPr>
                <w:ilvl w:val="1"/>
                <w:numId w:val="108"/>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A v prípade, že je potrebné uvedie:</w:t>
            </w:r>
          </w:p>
          <w:p w14:paraId="59791A57" w14:textId="77777777" w:rsidR="00AB55D3" w:rsidRPr="00D95A9D" w:rsidRDefault="34661EDB">
            <w:pPr>
              <w:pStyle w:val="Odsekzoznamu"/>
              <w:numPr>
                <w:ilvl w:val="1"/>
                <w:numId w:val="96"/>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Záznam o biohazarde</w:t>
            </w:r>
          </w:p>
          <w:p w14:paraId="15F45573" w14:textId="77777777" w:rsidR="00AB55D3" w:rsidRPr="00D95A9D" w:rsidRDefault="4B1F096C">
            <w:pPr>
              <w:pStyle w:val="Odsekzoznamu"/>
              <w:numPr>
                <w:ilvl w:val="1"/>
                <w:numId w:val="96"/>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Dátum vzniku zdravotného problému</w:t>
            </w:r>
          </w:p>
          <w:p w14:paraId="597EC816" w14:textId="77777777" w:rsidR="00B21C58" w:rsidRPr="00D95A9D" w:rsidRDefault="4B1F096C">
            <w:pPr>
              <w:pStyle w:val="Odsekzoznamu"/>
              <w:numPr>
                <w:ilvl w:val="0"/>
                <w:numId w:val="108"/>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potvrdí zápis do pacientskeho sumáru</w:t>
            </w:r>
          </w:p>
        </w:tc>
      </w:tr>
      <w:tr w:rsidR="00AB55D3" w:rsidRPr="00D95A9D" w14:paraId="267AE4FD"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BA9F6D3" w14:textId="77777777" w:rsidR="00AB55D3"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Alternatívne scenáre</w:t>
            </w:r>
          </w:p>
        </w:tc>
        <w:tc>
          <w:tcPr>
            <w:tcW w:w="7904" w:type="dxa"/>
            <w:tcBorders>
              <w:top w:val="single" w:sz="4" w:space="0" w:color="auto"/>
              <w:left w:val="single" w:sz="4" w:space="0" w:color="auto"/>
              <w:bottom w:val="single" w:sz="4" w:space="0" w:color="auto"/>
              <w:right w:val="single" w:sz="4" w:space="0" w:color="auto"/>
            </w:tcBorders>
            <w:vAlign w:val="center"/>
          </w:tcPr>
          <w:p w14:paraId="726EEEC4" w14:textId="77777777" w:rsidR="00581243" w:rsidRPr="00D95A9D" w:rsidRDefault="4B1F096C" w:rsidP="5A109AD4">
            <w:pPr>
              <w:pStyle w:val="Odsekzoznamu"/>
              <w:numPr>
                <w:ilvl w:val="0"/>
                <w:numId w:val="102"/>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neumožnilo zapísať záznam do PS z dôvodu problému s identitou pacienta, pre ktorý je záznam zasielaný: </w:t>
            </w:r>
          </w:p>
          <w:p w14:paraId="24CAC79F" w14:textId="77777777" w:rsidR="00581243" w:rsidRPr="00D95A9D" w:rsidRDefault="4B1F096C" w:rsidP="5A109AD4">
            <w:pPr>
              <w:pStyle w:val="Odsekzoznamu"/>
              <w:numPr>
                <w:ilvl w:val="1"/>
                <w:numId w:val="102"/>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 E30000A – Záznam pre ktorého bol záznam vyhľadaný na nenachádza v NZIS (špecifická situácia v prípade, že pacientovi už nie je poberateľom zdravotného poistenia, hoci IS PZS k nemu eviduje JRÚZ ID) </w:t>
            </w:r>
          </w:p>
          <w:p w14:paraId="1258E054" w14:textId="77777777" w:rsidR="00FE3271" w:rsidRPr="00D95A9D" w:rsidRDefault="4B1F096C" w:rsidP="5A109AD4">
            <w:pPr>
              <w:pStyle w:val="Odsekzoznamu"/>
              <w:numPr>
                <w:ilvl w:val="1"/>
                <w:numId w:val="102"/>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w:t>
            </w:r>
            <w:r w:rsidRPr="5A109AD4">
              <w:rPr>
                <w:rFonts w:asciiTheme="minorHAnsi" w:eastAsiaTheme="minorEastAsia" w:hAnsiTheme="minorHAnsi" w:cstheme="minorBidi"/>
                <w:i/>
                <w:iCs/>
                <w:sz w:val="18"/>
                <w:szCs w:val="18"/>
              </w:rPr>
              <w:t>E300022 – Nie je možné zapísať záznam z dôvodu, že pre daného pacienta je evidovaný dátum úmrtia a zdravotná dokumentácia je uzavretá.</w:t>
            </w:r>
          </w:p>
          <w:p w14:paraId="76A2A784" w14:textId="77777777" w:rsidR="00581243" w:rsidRPr="00D95A9D" w:rsidRDefault="4B1F096C" w:rsidP="5A109AD4">
            <w:pPr>
              <w:pStyle w:val="Odsekzoznamu"/>
              <w:numPr>
                <w:ilvl w:val="0"/>
                <w:numId w:val="102"/>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neumožnilo zapísať záznam z dôvodu chyby na strane IS PZS </w:t>
            </w:r>
            <w:r w:rsidRPr="5A109AD4">
              <w:rPr>
                <w:rFonts w:asciiTheme="minorHAnsi" w:eastAsiaTheme="minorEastAsia" w:hAnsiTheme="minorHAnsi" w:cstheme="minorBidi"/>
                <w:i/>
                <w:iCs/>
                <w:sz w:val="18"/>
                <w:szCs w:val="18"/>
              </w:rPr>
              <w:t>„Záznam nie je možné odoslať do NZIS z dôvodu chyby na strane informačného systému, prosím kontaktujte podporu a nahláste chybu“</w:t>
            </w:r>
            <w:r w:rsidRPr="142AD015">
              <w:rPr>
                <w:rFonts w:asciiTheme="minorHAnsi" w:eastAsiaTheme="minorEastAsia" w:hAnsiTheme="minorHAnsi" w:cstheme="minorBidi"/>
                <w:sz w:val="18"/>
                <w:szCs w:val="18"/>
              </w:rPr>
              <w:t xml:space="preserve"> ( chyby na strane IS PZS - E000002, E900004, E900005, E900011)  </w:t>
            </w:r>
          </w:p>
          <w:p w14:paraId="59016B36" w14:textId="77777777" w:rsidR="00AB55D3" w:rsidRPr="00D95A9D" w:rsidRDefault="4B1F096C" w:rsidP="000711D0">
            <w:pPr>
              <w:pStyle w:val="Odsekzoznamu"/>
              <w:numPr>
                <w:ilvl w:val="0"/>
                <w:numId w:val="102"/>
              </w:numPr>
              <w:spacing w:before="120" w:line="276" w:lineRule="auto"/>
              <w:jc w:val="both"/>
              <w:rPr>
                <w:rFonts w:asciiTheme="minorHAnsi" w:eastAsiaTheme="minorEastAsia" w:hAnsiTheme="minorHAnsi" w:cstheme="minorBidi"/>
                <w:color w:val="FF0000"/>
                <w:sz w:val="18"/>
                <w:szCs w:val="18"/>
              </w:rPr>
            </w:pPr>
            <w:r w:rsidRPr="142AD015">
              <w:rPr>
                <w:rFonts w:asciiTheme="minorHAnsi" w:eastAsiaTheme="minorEastAsia" w:hAnsiTheme="minorHAnsi" w:cstheme="minorBidi"/>
                <w:sz w:val="18"/>
                <w:szCs w:val="18"/>
              </w:rPr>
              <w:t xml:space="preserve">Ošetrujúcemu lekárovi neumožnilo odoslať záznam z dôvodu chyby na strane NZIS </w:t>
            </w:r>
            <w:r w:rsidRPr="5A109AD4">
              <w:rPr>
                <w:rFonts w:asciiTheme="minorHAnsi" w:eastAsiaTheme="minorEastAsia" w:hAnsiTheme="minorHAnsi" w:cstheme="minorBidi"/>
                <w:i/>
                <w:iCs/>
                <w:sz w:val="18"/>
                <w:szCs w:val="18"/>
              </w:rPr>
              <w:t>„Záznam nebolo možné do NZIS odoslať, nezabudnite vytlačiť záznam z vyšetrenia pacientovi“</w:t>
            </w:r>
            <w:r w:rsidRPr="142AD015">
              <w:rPr>
                <w:rFonts w:asciiTheme="minorHAnsi" w:eastAsiaTheme="minorEastAsia" w:hAnsiTheme="minorHAnsi" w:cstheme="minorBidi"/>
                <w:sz w:val="18"/>
                <w:szCs w:val="18"/>
              </w:rPr>
              <w:t> (chyby na strane NZIS - rozsah špecifikovaný v x070 – Volanie služieb +</w:t>
            </w:r>
            <w:r w:rsidRPr="142AD015">
              <w:rPr>
                <w:rFonts w:asciiTheme="minorHAnsi" w:eastAsiaTheme="minorEastAsia" w:hAnsiTheme="minorHAnsi" w:cstheme="minorBidi"/>
                <w:color w:val="FF0000"/>
                <w:sz w:val="18"/>
                <w:szCs w:val="18"/>
              </w:rPr>
              <w:t> </w:t>
            </w:r>
            <w:r w:rsidRPr="5A109AD4">
              <w:rPr>
                <w:rFonts w:asciiTheme="minorHAnsi" w:eastAsiaTheme="minorEastAsia" w:hAnsiTheme="minorHAnsi" w:cstheme="minorBidi"/>
                <w:i/>
                <w:iCs/>
                <w:sz w:val="18"/>
                <w:szCs w:val="18"/>
              </w:rPr>
              <w:t>E300003</w:t>
            </w:r>
          </w:p>
        </w:tc>
      </w:tr>
    </w:tbl>
    <w:p w14:paraId="53AF86BD" w14:textId="77777777" w:rsidR="00915CD9" w:rsidRPr="00A33C30" w:rsidRDefault="34661EDB" w:rsidP="00B50180">
      <w:pPr>
        <w:pStyle w:val="Nadpis3"/>
      </w:pPr>
      <w:bookmarkStart w:id="159" w:name="_eV_01_33_–_Individuálne"/>
      <w:bookmarkStart w:id="160" w:name="_Toc56171964"/>
      <w:bookmarkEnd w:id="159"/>
      <w:r>
        <w:t>eV_01_33 – Individuálne zaznamenanie alergickej reakcie do pacientskeho sumáru</w:t>
      </w:r>
      <w:bookmarkEnd w:id="160"/>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915CD9" w:rsidRPr="00D95A9D" w14:paraId="4DBE1452"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0FD0EFC8" w14:textId="77777777" w:rsidR="00915CD9"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5D8B8D71" w14:textId="77777777" w:rsidR="00915CD9"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Individuálne zaznamenanie alergickej reakcie do pacientskeho sumáru</w:t>
            </w:r>
          </w:p>
        </w:tc>
      </w:tr>
      <w:tr w:rsidR="00915CD9" w:rsidRPr="00D95A9D" w14:paraId="369E76EF"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101E79B0" w14:textId="77777777" w:rsidR="00915CD9"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7C2F1DFD" w14:textId="77777777" w:rsidR="00915CD9"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Scenár je určený pre zaznamenanie údajov o alergickej reakcií pacienta do pacientskeho sumáru. V rámci alergénov sú zaznamenávané alergie na liečivo alebo látku</w:t>
            </w:r>
          </w:p>
        </w:tc>
      </w:tr>
      <w:tr w:rsidR="00915CD9" w:rsidRPr="00D95A9D" w14:paraId="457203FD"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8458AC2" w14:textId="77777777" w:rsidR="00915CD9"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1EE92FD0" w14:textId="77777777" w:rsidR="00915CD9"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72DBF170" w14:textId="77777777" w:rsidR="00915CD9"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7ACA3C56" w14:textId="77777777" w:rsidR="00915CD9"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Požiadavka na zápis alergie</w:t>
            </w:r>
          </w:p>
          <w:p w14:paraId="3B79A9C0" w14:textId="77777777" w:rsidR="00915CD9"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Vyhľadaný pacientsky sumár (voliteľné)</w:t>
            </w:r>
          </w:p>
        </w:tc>
      </w:tr>
      <w:tr w:rsidR="00915CD9" w:rsidRPr="00D95A9D" w14:paraId="070FC8EE"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20FE790" w14:textId="77777777" w:rsidR="00915CD9"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7733534E" w14:textId="6C8C1CF7" w:rsidR="00915CD9" w:rsidRPr="00D95A9D" w:rsidRDefault="00DB2889" w:rsidP="4B1F096C">
            <w:pPr>
              <w:pStyle w:val="Bezriadkovania"/>
              <w:numPr>
                <w:ilvl w:val="0"/>
                <w:numId w:val="47"/>
              </w:numPr>
              <w:spacing w:after="0"/>
              <w:rPr>
                <w:rFonts w:asciiTheme="minorHAnsi" w:eastAsiaTheme="minorEastAsia" w:hAnsiTheme="minorHAnsi" w:cstheme="minorBidi"/>
                <w:color w:val="auto"/>
                <w:sz w:val="18"/>
                <w:szCs w:val="18"/>
                <w:lang w:val="sk-SK"/>
              </w:rPr>
            </w:pPr>
            <w:hyperlink w:anchor="_Toc513046942" w:history="1">
              <w:r w:rsidR="4B1F096C" w:rsidRPr="00D95A9D">
                <w:rPr>
                  <w:rStyle w:val="Hypertextovprepojenie"/>
                  <w:rFonts w:asciiTheme="minorHAnsi" w:eastAsiaTheme="minorEastAsia" w:hAnsiTheme="minorHAnsi" w:cstheme="minorBidi"/>
                  <w:sz w:val="18"/>
                  <w:szCs w:val="18"/>
                  <w:lang w:val="sk-SK"/>
                </w:rPr>
                <w:t>A7: Individuálny zápis do pacientskeho sumáru</w:t>
              </w:r>
            </w:hyperlink>
          </w:p>
        </w:tc>
      </w:tr>
      <w:tr w:rsidR="00915CD9" w:rsidRPr="00D95A9D" w14:paraId="757D29C1"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39C1407" w14:textId="77777777" w:rsidR="00915CD9"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15B9018D" w14:textId="56400DFD" w:rsidR="00915CD9" w:rsidRPr="00D95A9D" w:rsidRDefault="00DB2889" w:rsidP="4B1F096C">
            <w:pPr>
              <w:pStyle w:val="Bezriadkovania"/>
              <w:numPr>
                <w:ilvl w:val="0"/>
                <w:numId w:val="47"/>
              </w:numPr>
              <w:spacing w:after="0"/>
              <w:rPr>
                <w:rFonts w:asciiTheme="minorHAnsi" w:eastAsiaTheme="minorEastAsia" w:hAnsiTheme="minorHAnsi" w:cstheme="minorBidi"/>
                <w:sz w:val="18"/>
                <w:szCs w:val="18"/>
                <w:lang w:val="sk-SK"/>
              </w:rPr>
            </w:pPr>
            <w:hyperlink w:anchor="_Varovania" w:history="1">
              <w:r w:rsidR="4B1F096C" w:rsidRPr="00D95A9D">
                <w:rPr>
                  <w:rStyle w:val="Hypertextovprepojenie"/>
                  <w:rFonts w:asciiTheme="minorHAnsi" w:eastAsiaTheme="minorEastAsia" w:hAnsiTheme="minorHAnsi" w:cstheme="minorBidi"/>
                  <w:sz w:val="18"/>
                  <w:szCs w:val="18"/>
                  <w:lang w:val="sk-SK"/>
                </w:rPr>
                <w:t>CEN-EN13606-ENTRY.Neziaduca_reakcia.v2</w:t>
              </w:r>
            </w:hyperlink>
          </w:p>
        </w:tc>
      </w:tr>
      <w:tr w:rsidR="00915CD9" w:rsidRPr="00D95A9D" w14:paraId="6D62D69A"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5DB7BF68" w14:textId="77777777" w:rsidR="00915CD9"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6D36E101" w14:textId="7265903A" w:rsidR="00915CD9" w:rsidRPr="00D95A9D" w:rsidRDefault="00DB2889" w:rsidP="006B1116">
            <w:pPr>
              <w:pStyle w:val="Bezriadkovania"/>
              <w:numPr>
                <w:ilvl w:val="0"/>
                <w:numId w:val="47"/>
              </w:numPr>
              <w:spacing w:after="0"/>
              <w:rPr>
                <w:rFonts w:asciiTheme="minorHAnsi" w:eastAsiaTheme="minorEastAsia" w:hAnsiTheme="minorHAnsi" w:cstheme="minorBidi"/>
                <w:color w:val="auto"/>
                <w:sz w:val="18"/>
                <w:szCs w:val="18"/>
                <w:lang w:val="sk-SK"/>
              </w:rPr>
            </w:pPr>
            <w:hyperlink w:anchor="_ZapisPacientskehoSumaruVarovania_v2" w:history="1">
              <w:r w:rsidR="000E066D" w:rsidRPr="006B1116">
                <w:rPr>
                  <w:rStyle w:val="Hypertextovprepojenie"/>
                  <w:rFonts w:asciiTheme="minorHAnsi" w:eastAsiaTheme="minorEastAsia" w:hAnsiTheme="minorHAnsi" w:cstheme="minorBidi"/>
                  <w:sz w:val="18"/>
                  <w:szCs w:val="18"/>
                  <w:lang w:val="sk-SK"/>
                </w:rPr>
                <w:t>ZapisPacientskehoSumaruVarovania_v2</w:t>
              </w:r>
            </w:hyperlink>
          </w:p>
        </w:tc>
      </w:tr>
      <w:tr w:rsidR="00915CD9" w:rsidRPr="00D95A9D" w14:paraId="39657602"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3CFB9E0" w14:textId="77777777" w:rsidR="00915CD9"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531A7774" w14:textId="77777777" w:rsidR="00915CD9" w:rsidRPr="00D95A9D" w:rsidRDefault="4B1F096C" w:rsidP="4B1F096C">
            <w:pPr>
              <w:pStyle w:val="Bezriadkovania"/>
              <w:numPr>
                <w:ilvl w:val="0"/>
                <w:numId w:val="47"/>
              </w:numPr>
              <w:spacing w:after="0"/>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Zapísaná alergia do pacientskeho sumáru </w:t>
            </w:r>
          </w:p>
        </w:tc>
      </w:tr>
      <w:tr w:rsidR="00915CD9" w:rsidRPr="00D95A9D" w14:paraId="4B1CA466"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46CEE8A" w14:textId="77777777" w:rsidR="00915CD9"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6207E65E" w14:textId="77777777" w:rsidR="00915CD9" w:rsidRPr="00D95A9D" w:rsidRDefault="4B1F096C">
            <w:pPr>
              <w:pStyle w:val="Odsekzoznamu"/>
              <w:numPr>
                <w:ilvl w:val="0"/>
                <w:numId w:val="10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Ošetrujúci lekár vyberie pacienta, pre ktorého alergiu zapisuje</w:t>
            </w:r>
          </w:p>
          <w:p w14:paraId="641D93DD" w14:textId="77777777" w:rsidR="00915CD9" w:rsidRPr="00D95A9D" w:rsidRDefault="4B1F096C">
            <w:pPr>
              <w:pStyle w:val="Odsekzoznamu"/>
              <w:numPr>
                <w:ilvl w:val="0"/>
                <w:numId w:val="10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na pozadí skontroluje existenciu JRÚZ ID k identite pacienta v prípade, že nedisponuje JRÚZ ID získa ho prostredníctvom služby DajJRUZIdentifikator_GW_v2</w:t>
            </w:r>
          </w:p>
          <w:p w14:paraId="5DBE7ED1" w14:textId="77777777" w:rsidR="00915CD9" w:rsidRPr="00D95A9D" w:rsidRDefault="4B1F096C">
            <w:pPr>
              <w:pStyle w:val="Odsekzoznamu"/>
              <w:numPr>
                <w:ilvl w:val="0"/>
                <w:numId w:val="10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Ošetrujúci lekár zapíše alergiu v rozsahu:  </w:t>
            </w:r>
          </w:p>
          <w:p w14:paraId="70140997" w14:textId="77777777" w:rsidR="00915CD9" w:rsidRPr="00D95A9D" w:rsidRDefault="4B1F096C">
            <w:pPr>
              <w:pStyle w:val="Odsekzoznamu"/>
              <w:numPr>
                <w:ilvl w:val="1"/>
                <w:numId w:val="110"/>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liečivo</w:t>
            </w:r>
          </w:p>
          <w:p w14:paraId="4BC0D4C0" w14:textId="77777777" w:rsidR="00915CD9" w:rsidRPr="00D95A9D" w:rsidRDefault="4B1F096C">
            <w:pPr>
              <w:pStyle w:val="Odsekzoznamu"/>
              <w:numPr>
                <w:ilvl w:val="1"/>
                <w:numId w:val="110"/>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 látku </w:t>
            </w:r>
          </w:p>
          <w:p w14:paraId="3FAE9CFF" w14:textId="77777777" w:rsidR="00915CD9" w:rsidRPr="00D95A9D" w:rsidRDefault="4B1F096C">
            <w:pPr>
              <w:pStyle w:val="Odsekzoznamu"/>
              <w:numPr>
                <w:ilvl w:val="0"/>
                <w:numId w:val="111"/>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V prípade, že je potrebné uvedie:</w:t>
            </w:r>
          </w:p>
          <w:p w14:paraId="28C9B4E9" w14:textId="77777777" w:rsidR="00915CD9" w:rsidRPr="00D95A9D" w:rsidRDefault="4B1F096C">
            <w:pPr>
              <w:pStyle w:val="Odsekzoznamu"/>
              <w:numPr>
                <w:ilvl w:val="1"/>
                <w:numId w:val="112"/>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Dátum spozorovania</w:t>
            </w:r>
          </w:p>
          <w:p w14:paraId="5D2E130D" w14:textId="77777777" w:rsidR="00915CD9" w:rsidRPr="00D95A9D" w:rsidRDefault="4B1F096C">
            <w:pPr>
              <w:pStyle w:val="Odsekzoznamu"/>
              <w:numPr>
                <w:ilvl w:val="1"/>
                <w:numId w:val="112"/>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Typ reakcie</w:t>
            </w:r>
          </w:p>
          <w:p w14:paraId="4B9DD3B5" w14:textId="77777777" w:rsidR="00915CD9" w:rsidRPr="00D95A9D" w:rsidRDefault="4B1F096C">
            <w:pPr>
              <w:pStyle w:val="Odsekzoznamu"/>
              <w:numPr>
                <w:ilvl w:val="1"/>
                <w:numId w:val="112"/>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Prejav reakcie</w:t>
            </w:r>
          </w:p>
          <w:p w14:paraId="00CF9582" w14:textId="77777777" w:rsidR="00915CD9" w:rsidRPr="00D95A9D" w:rsidRDefault="4B1F096C">
            <w:pPr>
              <w:pStyle w:val="Odsekzoznamu"/>
              <w:numPr>
                <w:ilvl w:val="1"/>
                <w:numId w:val="112"/>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lastRenderedPageBreak/>
              <w:t>Poznámku</w:t>
            </w:r>
          </w:p>
          <w:p w14:paraId="36A74C08" w14:textId="77777777" w:rsidR="00B21C58" w:rsidRPr="00D95A9D" w:rsidRDefault="4B1F096C">
            <w:pPr>
              <w:pStyle w:val="Odsekzoznamu"/>
              <w:numPr>
                <w:ilvl w:val="0"/>
                <w:numId w:val="10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potvrdí zápis do pacientskeho sumáru</w:t>
            </w:r>
          </w:p>
        </w:tc>
      </w:tr>
      <w:tr w:rsidR="00915CD9" w:rsidRPr="00D95A9D" w14:paraId="5FB6A02A"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4DBCC07" w14:textId="77777777" w:rsidR="00915CD9"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lastRenderedPageBreak/>
              <w:t>Alternatívne scenáre</w:t>
            </w:r>
          </w:p>
        </w:tc>
        <w:tc>
          <w:tcPr>
            <w:tcW w:w="7904" w:type="dxa"/>
            <w:tcBorders>
              <w:top w:val="single" w:sz="4" w:space="0" w:color="auto"/>
              <w:left w:val="single" w:sz="4" w:space="0" w:color="auto"/>
              <w:bottom w:val="single" w:sz="4" w:space="0" w:color="auto"/>
              <w:right w:val="single" w:sz="4" w:space="0" w:color="auto"/>
            </w:tcBorders>
            <w:vAlign w:val="center"/>
          </w:tcPr>
          <w:p w14:paraId="1F2EDC65" w14:textId="77777777" w:rsidR="00F16769" w:rsidRPr="00D95A9D" w:rsidRDefault="4B1F096C" w:rsidP="5A109AD4">
            <w:pPr>
              <w:pStyle w:val="Odsekzoznamu"/>
              <w:numPr>
                <w:ilvl w:val="0"/>
                <w:numId w:val="102"/>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neumožnilo zapísať záznam do PS z dôvodu problému s identitou pacienta, pre ktorý je záznam zasielaný: </w:t>
            </w:r>
          </w:p>
          <w:p w14:paraId="63C9DCD7" w14:textId="77777777" w:rsidR="00F16769" w:rsidRPr="00D95A9D" w:rsidRDefault="4B1F096C" w:rsidP="5A109AD4">
            <w:pPr>
              <w:pStyle w:val="Odsekzoznamu"/>
              <w:numPr>
                <w:ilvl w:val="1"/>
                <w:numId w:val="102"/>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 E30000A – Záznam pre ktorého bol záznam vyhľadaný na nenachádza v NZIS (špecifická situácia v prípade, že pacientovi už nie je poberateľom zdravotného poistenia, hoci IS PZS k nemu eviduje JRÚZ ID) </w:t>
            </w:r>
          </w:p>
          <w:p w14:paraId="522A0F41" w14:textId="77777777" w:rsidR="00F16769" w:rsidRPr="00D95A9D" w:rsidRDefault="4B1F096C" w:rsidP="5A109AD4">
            <w:pPr>
              <w:pStyle w:val="Odsekzoznamu"/>
              <w:numPr>
                <w:ilvl w:val="1"/>
                <w:numId w:val="102"/>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w:t>
            </w:r>
            <w:r w:rsidRPr="5A109AD4">
              <w:rPr>
                <w:rFonts w:asciiTheme="minorHAnsi" w:eastAsiaTheme="minorEastAsia" w:hAnsiTheme="minorHAnsi" w:cstheme="minorBidi"/>
                <w:i/>
                <w:iCs/>
                <w:sz w:val="18"/>
                <w:szCs w:val="18"/>
              </w:rPr>
              <w:t>E300022 – Nie je možné zapísať záznam z dôvodu, že pre daného pacienta je evidovaný dátum úmrtia a zdravotná dokumentácia je uzavretá.</w:t>
            </w:r>
          </w:p>
          <w:p w14:paraId="329800B6" w14:textId="77777777" w:rsidR="00F16769" w:rsidRPr="00D95A9D" w:rsidRDefault="4B1F096C" w:rsidP="5A109AD4">
            <w:pPr>
              <w:pStyle w:val="Odsekzoznamu"/>
              <w:numPr>
                <w:ilvl w:val="0"/>
                <w:numId w:val="102"/>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neumožnilo zapísať záznam z dôvodu chyby na strane IS PZS </w:t>
            </w:r>
            <w:r w:rsidRPr="5A109AD4">
              <w:rPr>
                <w:rFonts w:asciiTheme="minorHAnsi" w:eastAsiaTheme="minorEastAsia" w:hAnsiTheme="minorHAnsi" w:cstheme="minorBidi"/>
                <w:i/>
                <w:iCs/>
                <w:sz w:val="18"/>
                <w:szCs w:val="18"/>
              </w:rPr>
              <w:t>„Záznam nie je možné odoslať do NZIS z dôvodu chyby na strane informačného systému, prosím kontaktujte podporu a nahláste chybu“</w:t>
            </w:r>
            <w:r w:rsidRPr="142AD015">
              <w:rPr>
                <w:rFonts w:asciiTheme="minorHAnsi" w:eastAsiaTheme="minorEastAsia" w:hAnsiTheme="minorHAnsi" w:cstheme="minorBidi"/>
                <w:sz w:val="18"/>
                <w:szCs w:val="18"/>
              </w:rPr>
              <w:t xml:space="preserve"> ( chyby na strane IS PZS - E000002, E900004, E900005, E900011)  </w:t>
            </w:r>
          </w:p>
          <w:p w14:paraId="0C6026A1" w14:textId="77777777" w:rsidR="00915CD9" w:rsidRPr="00D95A9D" w:rsidRDefault="4B1F096C" w:rsidP="000711D0">
            <w:pPr>
              <w:pStyle w:val="Odsekzoznamu"/>
              <w:numPr>
                <w:ilvl w:val="0"/>
                <w:numId w:val="102"/>
              </w:numPr>
              <w:spacing w:before="120" w:line="276" w:lineRule="auto"/>
              <w:jc w:val="both"/>
              <w:rPr>
                <w:rFonts w:asciiTheme="minorHAnsi" w:eastAsiaTheme="minorEastAsia" w:hAnsiTheme="minorHAnsi" w:cstheme="minorBidi"/>
                <w:color w:val="FF0000"/>
                <w:sz w:val="18"/>
                <w:szCs w:val="18"/>
              </w:rPr>
            </w:pPr>
            <w:r w:rsidRPr="142AD015">
              <w:rPr>
                <w:rFonts w:asciiTheme="minorHAnsi" w:eastAsiaTheme="minorEastAsia" w:hAnsiTheme="minorHAnsi" w:cstheme="minorBidi"/>
                <w:sz w:val="18"/>
                <w:szCs w:val="18"/>
              </w:rPr>
              <w:t xml:space="preserve">Ošetrujúcemu lekárovi neumožnilo odoslať záznam z dôvodu chyby na strane NZIS </w:t>
            </w:r>
            <w:r w:rsidRPr="5A109AD4">
              <w:rPr>
                <w:rFonts w:asciiTheme="minorHAnsi" w:eastAsiaTheme="minorEastAsia" w:hAnsiTheme="minorHAnsi" w:cstheme="minorBidi"/>
                <w:i/>
                <w:iCs/>
                <w:sz w:val="18"/>
                <w:szCs w:val="18"/>
              </w:rPr>
              <w:t>„Záznam nebolo možné do NZIS odoslať, nezabudnite vytlačiť záznam z vyšetrenia pacientovi“</w:t>
            </w:r>
            <w:r w:rsidRPr="142AD015">
              <w:rPr>
                <w:rFonts w:asciiTheme="minorHAnsi" w:eastAsiaTheme="minorEastAsia" w:hAnsiTheme="minorHAnsi" w:cstheme="minorBidi"/>
                <w:sz w:val="18"/>
                <w:szCs w:val="18"/>
              </w:rPr>
              <w:t> (chyby na strane NZIS - rozsah špecifikovaný v x070 – Volanie služieb +</w:t>
            </w:r>
            <w:r w:rsidRPr="142AD015">
              <w:rPr>
                <w:rFonts w:asciiTheme="minorHAnsi" w:eastAsiaTheme="minorEastAsia" w:hAnsiTheme="minorHAnsi" w:cstheme="minorBidi"/>
                <w:color w:val="FF0000"/>
                <w:sz w:val="18"/>
                <w:szCs w:val="18"/>
              </w:rPr>
              <w:t> </w:t>
            </w:r>
            <w:r w:rsidRPr="5A109AD4">
              <w:rPr>
                <w:rFonts w:asciiTheme="minorHAnsi" w:eastAsiaTheme="minorEastAsia" w:hAnsiTheme="minorHAnsi" w:cstheme="minorBidi"/>
                <w:i/>
                <w:iCs/>
                <w:sz w:val="18"/>
                <w:szCs w:val="18"/>
              </w:rPr>
              <w:t>E300003</w:t>
            </w:r>
          </w:p>
        </w:tc>
      </w:tr>
    </w:tbl>
    <w:p w14:paraId="7C2B5581" w14:textId="77777777" w:rsidR="00915CD9" w:rsidRPr="00AD045A" w:rsidRDefault="34661EDB" w:rsidP="00B50180">
      <w:pPr>
        <w:pStyle w:val="Nadpis3"/>
      </w:pPr>
      <w:bookmarkStart w:id="161" w:name="_eV_01_34_–_Individuálne"/>
      <w:bookmarkStart w:id="162" w:name="_Toc56171965"/>
      <w:bookmarkEnd w:id="161"/>
      <w:r>
        <w:t>eV_01_34 – Individuálne zaznamenanie implantovanej zdravotnej pomôcky do pacientskeho sumáru</w:t>
      </w:r>
      <w:bookmarkEnd w:id="162"/>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915CD9" w:rsidRPr="00D95A9D" w14:paraId="02E7995E"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257C256F" w14:textId="77777777" w:rsidR="00915CD9"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26B4D8A2" w14:textId="77777777" w:rsidR="00915CD9"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Individuálne zaznamenanie implantovanej zdravotnej pomôcky do pacientskeho sumáru</w:t>
            </w:r>
          </w:p>
        </w:tc>
      </w:tr>
      <w:tr w:rsidR="00915CD9" w:rsidRPr="00D95A9D" w14:paraId="178F67E1"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09F36ED0" w14:textId="77777777" w:rsidR="00915CD9"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5AEED5DD" w14:textId="77777777" w:rsidR="00915CD9"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Scenár je určený pre zaznamenanie údajov o implantovanej zdravotnej pomôcky pacienta do pacientskeho sumáru. </w:t>
            </w:r>
          </w:p>
        </w:tc>
      </w:tr>
      <w:tr w:rsidR="00915CD9" w:rsidRPr="00D95A9D" w14:paraId="31E44A19"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390DCCE" w14:textId="77777777" w:rsidR="00915CD9"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1773C246" w14:textId="77777777" w:rsidR="00915CD9"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4EF0BF96" w14:textId="77777777" w:rsidR="00915CD9"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04F2B443" w14:textId="77777777" w:rsidR="00915CD9"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Požiadavka na zápis alergie</w:t>
            </w:r>
          </w:p>
          <w:p w14:paraId="6DFA2EDA" w14:textId="77777777" w:rsidR="00915CD9"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Vyhľadaný pacientsky sumár (voliteľné)</w:t>
            </w:r>
          </w:p>
        </w:tc>
      </w:tr>
      <w:tr w:rsidR="00915CD9" w:rsidRPr="00D95A9D" w14:paraId="49176388"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DFB5FF3" w14:textId="77777777" w:rsidR="00915CD9"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4F9CAFF7" w14:textId="3D5B01CC" w:rsidR="00915CD9" w:rsidRPr="00D95A9D" w:rsidRDefault="00DB2889" w:rsidP="4B1F096C">
            <w:pPr>
              <w:pStyle w:val="Bezriadkovania"/>
              <w:numPr>
                <w:ilvl w:val="0"/>
                <w:numId w:val="47"/>
              </w:numPr>
              <w:spacing w:after="0"/>
              <w:rPr>
                <w:rFonts w:asciiTheme="minorHAnsi" w:eastAsiaTheme="minorEastAsia" w:hAnsiTheme="minorHAnsi" w:cstheme="minorBidi"/>
                <w:color w:val="auto"/>
                <w:sz w:val="18"/>
                <w:szCs w:val="18"/>
                <w:lang w:val="sk-SK"/>
              </w:rPr>
            </w:pPr>
            <w:hyperlink w:anchor="_Toc513046942" w:history="1">
              <w:r w:rsidR="4B1F096C" w:rsidRPr="00D95A9D">
                <w:rPr>
                  <w:rStyle w:val="Hypertextovprepojenie"/>
                  <w:rFonts w:asciiTheme="minorHAnsi" w:eastAsiaTheme="minorEastAsia" w:hAnsiTheme="minorHAnsi" w:cstheme="minorBidi"/>
                  <w:sz w:val="18"/>
                  <w:szCs w:val="18"/>
                  <w:lang w:val="sk-SK"/>
                </w:rPr>
                <w:t>A7: Individuálny zápis do pacientskeho sumáru</w:t>
              </w:r>
            </w:hyperlink>
          </w:p>
        </w:tc>
      </w:tr>
      <w:tr w:rsidR="00915CD9" w:rsidRPr="00D95A9D" w14:paraId="760BFB2B"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1523937" w14:textId="77777777" w:rsidR="00915CD9"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6A69C087" w14:textId="6760CB58" w:rsidR="00915CD9" w:rsidRPr="00D95A9D" w:rsidRDefault="00DB2889" w:rsidP="4B1F096C">
            <w:pPr>
              <w:pStyle w:val="Bezriadkovania"/>
              <w:numPr>
                <w:ilvl w:val="0"/>
                <w:numId w:val="47"/>
              </w:numPr>
              <w:spacing w:after="0"/>
              <w:rPr>
                <w:rFonts w:asciiTheme="minorHAnsi" w:eastAsiaTheme="minorEastAsia" w:hAnsiTheme="minorHAnsi" w:cstheme="minorBidi"/>
                <w:sz w:val="18"/>
                <w:szCs w:val="18"/>
                <w:lang w:val="sk-SK"/>
              </w:rPr>
            </w:pPr>
            <w:hyperlink w:anchor="_Implantovaná_zdravotná_pomôcka" w:history="1">
              <w:r w:rsidR="4B1F096C" w:rsidRPr="00D95A9D">
                <w:rPr>
                  <w:rStyle w:val="Hypertextovprepojenie"/>
                  <w:rFonts w:asciiTheme="minorHAnsi" w:eastAsiaTheme="minorEastAsia" w:hAnsiTheme="minorHAnsi" w:cstheme="minorBidi"/>
                  <w:sz w:val="18"/>
                  <w:szCs w:val="18"/>
                  <w:lang w:val="sk-SK"/>
                </w:rPr>
                <w:t>CEN-EN13606-ENTRY.Pouzivan</w:t>
              </w:r>
              <w:r w:rsidR="00E774DD">
                <w:rPr>
                  <w:rStyle w:val="Hypertextovprepojenie"/>
                  <w:rFonts w:asciiTheme="minorHAnsi" w:eastAsiaTheme="minorEastAsia" w:hAnsiTheme="minorHAnsi" w:cstheme="minorBidi"/>
                  <w:sz w:val="18"/>
                  <w:szCs w:val="18"/>
                  <w:lang w:val="sk-SK"/>
                </w:rPr>
                <w:t>a_zdravotna</w:t>
              </w:r>
              <w:r w:rsidR="4B1F096C" w:rsidRPr="00D95A9D">
                <w:rPr>
                  <w:rStyle w:val="Hypertextovprepojenie"/>
                  <w:rFonts w:asciiTheme="minorHAnsi" w:eastAsiaTheme="minorEastAsia" w:hAnsiTheme="minorHAnsi" w:cstheme="minorBidi"/>
                  <w:sz w:val="18"/>
                  <w:szCs w:val="18"/>
                  <w:lang w:val="sk-SK"/>
                </w:rPr>
                <w:t>_pomocka.v2</w:t>
              </w:r>
            </w:hyperlink>
          </w:p>
        </w:tc>
      </w:tr>
      <w:tr w:rsidR="00915CD9" w:rsidRPr="00D95A9D" w14:paraId="0655EB81"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4AF91B0" w14:textId="77777777" w:rsidR="00915CD9"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1E74EA86" w14:textId="0765DFD1" w:rsidR="00915CD9" w:rsidRPr="00D95A9D" w:rsidRDefault="00DB2889" w:rsidP="4B1F096C">
            <w:pPr>
              <w:pStyle w:val="Bezriadkovania"/>
              <w:numPr>
                <w:ilvl w:val="0"/>
                <w:numId w:val="47"/>
              </w:numPr>
              <w:spacing w:after="0"/>
              <w:rPr>
                <w:rFonts w:asciiTheme="minorHAnsi" w:eastAsiaTheme="minorEastAsia" w:hAnsiTheme="minorHAnsi" w:cstheme="minorBidi"/>
                <w:color w:val="auto"/>
                <w:sz w:val="18"/>
                <w:szCs w:val="18"/>
                <w:lang w:val="sk-SK"/>
              </w:rPr>
            </w:pPr>
            <w:hyperlink w:anchor="_ZapisPacientskehoSumaruZdravotnePro" w:history="1">
              <w:r w:rsidR="000E066D">
                <w:rPr>
                  <w:rStyle w:val="Hypertextovprepojenie"/>
                  <w:rFonts w:asciiTheme="minorHAnsi" w:eastAsiaTheme="minorEastAsia" w:hAnsiTheme="minorHAnsi" w:cstheme="minorBidi"/>
                  <w:sz w:val="18"/>
                  <w:szCs w:val="18"/>
                  <w:lang w:val="sk-SK"/>
                </w:rPr>
                <w:t>ZapisPacientskehoSumaruZdravotneProblemy_v2</w:t>
              </w:r>
            </w:hyperlink>
          </w:p>
        </w:tc>
      </w:tr>
      <w:tr w:rsidR="00915CD9" w:rsidRPr="00D95A9D" w14:paraId="3668D89D"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93858A8" w14:textId="77777777" w:rsidR="00915CD9"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71ADDF9F" w14:textId="77777777" w:rsidR="00915CD9" w:rsidRPr="00D95A9D" w:rsidRDefault="4B1F096C" w:rsidP="4B1F096C">
            <w:pPr>
              <w:pStyle w:val="Bezriadkovania"/>
              <w:numPr>
                <w:ilvl w:val="0"/>
                <w:numId w:val="47"/>
              </w:numPr>
              <w:spacing w:after="0"/>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Zapísaná implantovaná zdravotná pomôcka do pacientskeho sumáru </w:t>
            </w:r>
          </w:p>
        </w:tc>
      </w:tr>
      <w:tr w:rsidR="00915CD9" w:rsidRPr="00D95A9D" w14:paraId="1B22A00A"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F4AD0A1" w14:textId="77777777" w:rsidR="00915CD9"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2432A946" w14:textId="77777777" w:rsidR="00915CD9" w:rsidRPr="00D95A9D" w:rsidRDefault="4B1F096C">
            <w:pPr>
              <w:pStyle w:val="Odsekzoznamu"/>
              <w:numPr>
                <w:ilvl w:val="0"/>
                <w:numId w:val="11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Ošetrujúci lekár vyberie pacienta, pre ktorého zdravotnú pomôcku zapisuje</w:t>
            </w:r>
          </w:p>
          <w:p w14:paraId="4694B4C7" w14:textId="77777777" w:rsidR="00915CD9" w:rsidRPr="00D95A9D" w:rsidRDefault="4B1F096C">
            <w:pPr>
              <w:pStyle w:val="Odsekzoznamu"/>
              <w:numPr>
                <w:ilvl w:val="0"/>
                <w:numId w:val="11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na pozadí skontroluje existenciu JRÚZ ID k identite pacienta v prípade, že nedisponuje JRÚZ ID, získa ho prostredníctvom služby DajJRUZIdentifikator_GW_v2</w:t>
            </w:r>
          </w:p>
          <w:p w14:paraId="51E801AC" w14:textId="77777777" w:rsidR="00915CD9" w:rsidRPr="00D95A9D" w:rsidRDefault="4B1F096C">
            <w:pPr>
              <w:pStyle w:val="Odsekzoznamu"/>
              <w:numPr>
                <w:ilvl w:val="0"/>
                <w:numId w:val="11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Ošetrujúci lekár zapíše zdravotnú pomôcku v rozsahu:  </w:t>
            </w:r>
          </w:p>
          <w:p w14:paraId="4C94F2FC" w14:textId="77777777" w:rsidR="00915CD9" w:rsidRPr="00D95A9D" w:rsidRDefault="4B1F096C">
            <w:pPr>
              <w:pStyle w:val="Odsekzoznamu"/>
              <w:numPr>
                <w:ilvl w:val="0"/>
                <w:numId w:val="11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Druh zdravotnej pomôcky alebo</w:t>
            </w:r>
          </w:p>
          <w:p w14:paraId="093A7CAD" w14:textId="77777777" w:rsidR="00915CD9" w:rsidRPr="00D95A9D" w:rsidRDefault="4B1F096C">
            <w:pPr>
              <w:pStyle w:val="Odsekzoznamu"/>
              <w:numPr>
                <w:ilvl w:val="0"/>
                <w:numId w:val="11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Popis zdravotnej pomôcky</w:t>
            </w:r>
          </w:p>
          <w:p w14:paraId="23CDA522" w14:textId="77777777" w:rsidR="00915CD9" w:rsidRPr="00D95A9D" w:rsidRDefault="4B1F096C">
            <w:pPr>
              <w:pStyle w:val="Odsekzoznamu"/>
              <w:numPr>
                <w:ilvl w:val="0"/>
                <w:numId w:val="111"/>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V prípade, že je potrebné uvedie:</w:t>
            </w:r>
          </w:p>
          <w:p w14:paraId="2344CA3E" w14:textId="77777777" w:rsidR="00915CD9" w:rsidRPr="00D95A9D" w:rsidRDefault="4B1F096C">
            <w:pPr>
              <w:pStyle w:val="Odsekzoznamu"/>
              <w:numPr>
                <w:ilvl w:val="1"/>
                <w:numId w:val="10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Dátum implantácie</w:t>
            </w:r>
          </w:p>
          <w:p w14:paraId="210F6B8A" w14:textId="77777777" w:rsidR="00915CD9" w:rsidRPr="00D95A9D" w:rsidRDefault="4B1F096C">
            <w:pPr>
              <w:pStyle w:val="Odsekzoznamu"/>
              <w:numPr>
                <w:ilvl w:val="1"/>
                <w:numId w:val="10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Obchodný názov zdravotnej pomôcky</w:t>
            </w:r>
          </w:p>
          <w:p w14:paraId="679D5DC1" w14:textId="77777777" w:rsidR="00B21C58" w:rsidRPr="00D95A9D" w:rsidRDefault="4B1F096C">
            <w:pPr>
              <w:pStyle w:val="Odsekzoznamu"/>
              <w:numPr>
                <w:ilvl w:val="0"/>
                <w:numId w:val="11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potvrdí zápis do pacientskeho sumáru</w:t>
            </w:r>
          </w:p>
        </w:tc>
      </w:tr>
      <w:tr w:rsidR="00915CD9" w:rsidRPr="00D95A9D" w14:paraId="25D935F7"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A625AD4" w14:textId="77777777" w:rsidR="00915CD9"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Alternatívne scenáre</w:t>
            </w:r>
          </w:p>
        </w:tc>
        <w:tc>
          <w:tcPr>
            <w:tcW w:w="7904" w:type="dxa"/>
            <w:tcBorders>
              <w:top w:val="single" w:sz="4" w:space="0" w:color="auto"/>
              <w:left w:val="single" w:sz="4" w:space="0" w:color="auto"/>
              <w:bottom w:val="single" w:sz="4" w:space="0" w:color="auto"/>
              <w:right w:val="single" w:sz="4" w:space="0" w:color="auto"/>
            </w:tcBorders>
            <w:vAlign w:val="center"/>
          </w:tcPr>
          <w:p w14:paraId="4A433D86" w14:textId="77777777" w:rsidR="00F16769" w:rsidRPr="00D95A9D" w:rsidRDefault="4B1F096C" w:rsidP="5A109AD4">
            <w:pPr>
              <w:pStyle w:val="Odsekzoznamu"/>
              <w:numPr>
                <w:ilvl w:val="0"/>
                <w:numId w:val="102"/>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neumožnilo zapísať záznam do PS z dôvodu problému s identitou pacienta, pre ktorý je záznam zasielaný: </w:t>
            </w:r>
          </w:p>
          <w:p w14:paraId="109C149A" w14:textId="77777777" w:rsidR="00F16769" w:rsidRPr="00D95A9D" w:rsidRDefault="4B1F096C" w:rsidP="5A109AD4">
            <w:pPr>
              <w:pStyle w:val="Odsekzoznamu"/>
              <w:numPr>
                <w:ilvl w:val="1"/>
                <w:numId w:val="102"/>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 E30000A – Záznam pre ktorého bol záznam vyhľadaný na nenachádza v NZIS (špecifická situácia v prípade, že pacientovi už nie je poberateľom zdravotného poistenia, hoci IS PZS k nemu eviduje JRÚZ ID) </w:t>
            </w:r>
          </w:p>
          <w:p w14:paraId="4ECF0008" w14:textId="77777777" w:rsidR="00F16769" w:rsidRPr="00D95A9D" w:rsidRDefault="4B1F096C" w:rsidP="5A109AD4">
            <w:pPr>
              <w:pStyle w:val="Odsekzoznamu"/>
              <w:numPr>
                <w:ilvl w:val="1"/>
                <w:numId w:val="102"/>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w:t>
            </w:r>
            <w:r w:rsidRPr="5A109AD4">
              <w:rPr>
                <w:rFonts w:asciiTheme="minorHAnsi" w:eastAsiaTheme="minorEastAsia" w:hAnsiTheme="minorHAnsi" w:cstheme="minorBidi"/>
                <w:i/>
                <w:iCs/>
                <w:sz w:val="18"/>
                <w:szCs w:val="18"/>
              </w:rPr>
              <w:t>E300022 – Nie je možné zapísať záznam z dôvodu, že pre daného pacienta je evidovaný dátum úmrtia a zdravotná dokumentácia je uzavretá.</w:t>
            </w:r>
          </w:p>
          <w:p w14:paraId="76411390" w14:textId="77777777" w:rsidR="00F16769" w:rsidRPr="00D95A9D" w:rsidRDefault="4B1F096C" w:rsidP="5A109AD4">
            <w:pPr>
              <w:pStyle w:val="Odsekzoznamu"/>
              <w:numPr>
                <w:ilvl w:val="0"/>
                <w:numId w:val="102"/>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neumožnilo zapísať záznam z dôvodu chyby na strane IS PZS </w:t>
            </w:r>
            <w:r w:rsidRPr="5A109AD4">
              <w:rPr>
                <w:rFonts w:asciiTheme="minorHAnsi" w:eastAsiaTheme="minorEastAsia" w:hAnsiTheme="minorHAnsi" w:cstheme="minorBidi"/>
                <w:i/>
                <w:iCs/>
                <w:sz w:val="18"/>
                <w:szCs w:val="18"/>
              </w:rPr>
              <w:t>„Záznam nie je možné odoslať do NZIS z dôvodu chyby na strane informačného systému, prosím kontaktujte podporu a nahláste chybu“</w:t>
            </w:r>
            <w:r w:rsidRPr="142AD015">
              <w:rPr>
                <w:rFonts w:asciiTheme="minorHAnsi" w:eastAsiaTheme="minorEastAsia" w:hAnsiTheme="minorHAnsi" w:cstheme="minorBidi"/>
                <w:sz w:val="18"/>
                <w:szCs w:val="18"/>
              </w:rPr>
              <w:t xml:space="preserve"> ( chyby na strane IS PZS - E000002, E900004, E900005, E900011)  </w:t>
            </w:r>
          </w:p>
          <w:p w14:paraId="3998614A" w14:textId="77777777" w:rsidR="00915CD9" w:rsidRPr="00D95A9D" w:rsidRDefault="4B1F096C" w:rsidP="000711D0">
            <w:pPr>
              <w:pStyle w:val="Odsekzoznamu"/>
              <w:numPr>
                <w:ilvl w:val="0"/>
                <w:numId w:val="102"/>
              </w:numPr>
              <w:spacing w:before="120" w:line="276" w:lineRule="auto"/>
              <w:jc w:val="both"/>
              <w:rPr>
                <w:rFonts w:asciiTheme="minorHAnsi" w:eastAsiaTheme="minorEastAsia" w:hAnsiTheme="minorHAnsi" w:cstheme="minorBidi"/>
                <w:color w:val="FF0000"/>
                <w:sz w:val="18"/>
                <w:szCs w:val="18"/>
              </w:rPr>
            </w:pPr>
            <w:r w:rsidRPr="142AD015">
              <w:rPr>
                <w:rFonts w:asciiTheme="minorHAnsi" w:eastAsiaTheme="minorEastAsia" w:hAnsiTheme="minorHAnsi" w:cstheme="minorBidi"/>
                <w:sz w:val="18"/>
                <w:szCs w:val="18"/>
              </w:rPr>
              <w:lastRenderedPageBreak/>
              <w:t xml:space="preserve">Ošetrujúcemu lekárovi neumožnilo odoslať záznam z dôvodu chyby na strane NZIS </w:t>
            </w:r>
            <w:r w:rsidRPr="5A109AD4">
              <w:rPr>
                <w:rFonts w:asciiTheme="minorHAnsi" w:eastAsiaTheme="minorEastAsia" w:hAnsiTheme="minorHAnsi" w:cstheme="minorBidi"/>
                <w:i/>
                <w:iCs/>
                <w:sz w:val="18"/>
                <w:szCs w:val="18"/>
              </w:rPr>
              <w:t>„Záznam nebolo možné do NZIS odoslať, nezabudnite vytlačiť záznam z vyšetrenia pacientovi“</w:t>
            </w:r>
            <w:r w:rsidRPr="142AD015">
              <w:rPr>
                <w:rFonts w:asciiTheme="minorHAnsi" w:eastAsiaTheme="minorEastAsia" w:hAnsiTheme="minorHAnsi" w:cstheme="minorBidi"/>
                <w:sz w:val="18"/>
                <w:szCs w:val="18"/>
              </w:rPr>
              <w:t> (chyby na strane NZIS - rozsah špecifikovaný v x070 – Volanie služieb +</w:t>
            </w:r>
            <w:r w:rsidRPr="142AD015">
              <w:rPr>
                <w:rFonts w:asciiTheme="minorHAnsi" w:eastAsiaTheme="minorEastAsia" w:hAnsiTheme="minorHAnsi" w:cstheme="minorBidi"/>
                <w:color w:val="FF0000"/>
                <w:sz w:val="18"/>
                <w:szCs w:val="18"/>
              </w:rPr>
              <w:t> </w:t>
            </w:r>
            <w:r w:rsidRPr="5A109AD4">
              <w:rPr>
                <w:rFonts w:asciiTheme="minorHAnsi" w:eastAsiaTheme="minorEastAsia" w:hAnsiTheme="minorHAnsi" w:cstheme="minorBidi"/>
                <w:i/>
                <w:iCs/>
                <w:sz w:val="18"/>
                <w:szCs w:val="18"/>
              </w:rPr>
              <w:t>E300003</w:t>
            </w:r>
          </w:p>
        </w:tc>
      </w:tr>
    </w:tbl>
    <w:p w14:paraId="18F815A8" w14:textId="77777777" w:rsidR="00544A25" w:rsidRPr="00E774DD" w:rsidRDefault="34661EDB" w:rsidP="00B50180">
      <w:pPr>
        <w:pStyle w:val="Nadpis3"/>
      </w:pPr>
      <w:bookmarkStart w:id="163" w:name="_eV_01_35_–_Individuálne"/>
      <w:bookmarkStart w:id="164" w:name="_Toc56171966"/>
      <w:bookmarkEnd w:id="163"/>
      <w:r>
        <w:lastRenderedPageBreak/>
        <w:t>eV_01_35 – Individuálne zaznamenanie predpokladaného dátumu pôrodu</w:t>
      </w:r>
      <w:bookmarkEnd w:id="164"/>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544A25" w:rsidRPr="00D95A9D" w14:paraId="2CC49C53"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0063881B" w14:textId="77777777" w:rsidR="00544A2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05691E86" w14:textId="77777777" w:rsidR="00544A25"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Individuálne zaznamenanie predpokladaného dátumu pôrodu</w:t>
            </w:r>
          </w:p>
        </w:tc>
      </w:tr>
      <w:tr w:rsidR="00544A25" w:rsidRPr="00D95A9D" w14:paraId="583B5B48"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0DADF35C" w14:textId="77777777" w:rsidR="00544A2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655DBD7D" w14:textId="77777777" w:rsidR="00544A25"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Scenár je určený pre zaznamenanie údajov o predpokladanom dátume pôrodu pacientky do pacientskeho sumáru. Predpokladaný dátum pôrodu je možné zaevidovať len na ženu a vždy je aktualizovaný</w:t>
            </w:r>
          </w:p>
        </w:tc>
      </w:tr>
      <w:tr w:rsidR="00544A25" w:rsidRPr="00D95A9D" w14:paraId="271ED3E5"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829CCD8" w14:textId="77777777" w:rsidR="00544A2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76A465B0" w14:textId="77777777" w:rsidR="00544A25"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1BDE0E72" w14:textId="77777777" w:rsidR="00544A25"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30DCE87B" w14:textId="77777777" w:rsidR="00544A25"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Požiadavka na zápis predpokladaného dátumu pôrodu</w:t>
            </w:r>
          </w:p>
          <w:p w14:paraId="25CF91F3" w14:textId="77777777" w:rsidR="00544A25"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Vyhľadaný pacientsky sumár (voliteľné)</w:t>
            </w:r>
          </w:p>
        </w:tc>
      </w:tr>
      <w:tr w:rsidR="00544A25" w:rsidRPr="00D95A9D" w14:paraId="639F321B"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4B3D001" w14:textId="77777777" w:rsidR="00544A2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613FB211" w14:textId="6A47F72A" w:rsidR="00544A25" w:rsidRPr="00D95A9D" w:rsidRDefault="00DB2889" w:rsidP="4B1F096C">
            <w:pPr>
              <w:pStyle w:val="Bezriadkovania"/>
              <w:numPr>
                <w:ilvl w:val="0"/>
                <w:numId w:val="47"/>
              </w:numPr>
              <w:spacing w:after="0"/>
              <w:rPr>
                <w:rFonts w:asciiTheme="minorHAnsi" w:eastAsiaTheme="minorEastAsia" w:hAnsiTheme="minorHAnsi" w:cstheme="minorBidi"/>
                <w:color w:val="auto"/>
                <w:sz w:val="18"/>
                <w:szCs w:val="18"/>
                <w:lang w:val="sk-SK"/>
              </w:rPr>
            </w:pPr>
            <w:hyperlink w:anchor="_Toc513046942" w:history="1">
              <w:r w:rsidR="4B1F096C" w:rsidRPr="00D95A9D">
                <w:rPr>
                  <w:rStyle w:val="Hypertextovprepojenie"/>
                  <w:rFonts w:asciiTheme="minorHAnsi" w:eastAsiaTheme="minorEastAsia" w:hAnsiTheme="minorHAnsi" w:cstheme="minorBidi"/>
                  <w:sz w:val="18"/>
                  <w:szCs w:val="18"/>
                  <w:lang w:val="sk-SK"/>
                </w:rPr>
                <w:t>A7: Individuálny zápis do pacientskeho sumáru</w:t>
              </w:r>
            </w:hyperlink>
          </w:p>
        </w:tc>
      </w:tr>
      <w:tr w:rsidR="00544A25" w:rsidRPr="00D95A9D" w14:paraId="4CBA37F0"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D522047" w14:textId="77777777" w:rsidR="00544A2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02AD4845" w14:textId="65E206D5" w:rsidR="00544A25" w:rsidRPr="00D95A9D" w:rsidRDefault="00DB2889" w:rsidP="4B1F096C">
            <w:pPr>
              <w:pStyle w:val="Bezriadkovania"/>
              <w:numPr>
                <w:ilvl w:val="0"/>
                <w:numId w:val="47"/>
              </w:numPr>
              <w:spacing w:after="0"/>
              <w:rPr>
                <w:rFonts w:asciiTheme="minorHAnsi" w:eastAsiaTheme="minorEastAsia" w:hAnsiTheme="minorHAnsi" w:cstheme="minorBidi"/>
                <w:sz w:val="18"/>
                <w:szCs w:val="18"/>
                <w:lang w:val="sk-SK"/>
              </w:rPr>
            </w:pPr>
            <w:hyperlink w:anchor="_Pôrodnícka_anamnéza" w:history="1">
              <w:r w:rsidR="4B1F096C" w:rsidRPr="00D95A9D">
                <w:rPr>
                  <w:rStyle w:val="Hypertextovprepojenie"/>
                  <w:rFonts w:asciiTheme="minorHAnsi" w:eastAsiaTheme="minorEastAsia" w:hAnsiTheme="minorHAnsi" w:cstheme="minorBidi"/>
                  <w:sz w:val="18"/>
                  <w:szCs w:val="18"/>
                  <w:lang w:val="sk-SK"/>
                </w:rPr>
                <w:t>CEN-EN13606-ENTRY.Porodnicka_anamneza.v2</w:t>
              </w:r>
            </w:hyperlink>
          </w:p>
        </w:tc>
      </w:tr>
      <w:tr w:rsidR="00544A25" w:rsidRPr="00D95A9D" w14:paraId="6AC6D735"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F00C6DC" w14:textId="77777777" w:rsidR="00544A2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7BD9BA23" w14:textId="2B2D0DE5" w:rsidR="00544A25" w:rsidRPr="00D95A9D" w:rsidRDefault="00DB2889" w:rsidP="4B1F096C">
            <w:pPr>
              <w:pStyle w:val="Bezriadkovania"/>
              <w:numPr>
                <w:ilvl w:val="0"/>
                <w:numId w:val="47"/>
              </w:numPr>
              <w:spacing w:after="0"/>
              <w:rPr>
                <w:rFonts w:asciiTheme="minorHAnsi" w:eastAsiaTheme="minorEastAsia" w:hAnsiTheme="minorHAnsi" w:cstheme="minorBidi"/>
                <w:color w:val="auto"/>
                <w:sz w:val="18"/>
                <w:szCs w:val="18"/>
                <w:lang w:val="sk-SK"/>
              </w:rPr>
            </w:pPr>
            <w:hyperlink w:anchor="_ZapisPacientskehoSumaruPorodnickaAn" w:history="1">
              <w:r w:rsidR="000E066D">
                <w:rPr>
                  <w:rStyle w:val="Hypertextovprepojenie"/>
                  <w:rFonts w:asciiTheme="minorHAnsi" w:eastAsiaTheme="minorEastAsia" w:hAnsiTheme="minorHAnsi" w:cstheme="minorBidi"/>
                  <w:sz w:val="18"/>
                  <w:szCs w:val="18"/>
                  <w:lang w:val="sk-SK"/>
                </w:rPr>
                <w:t>ZapisPacientskehoSumaruPorodnickaAnamneza_v2</w:t>
              </w:r>
            </w:hyperlink>
          </w:p>
        </w:tc>
      </w:tr>
      <w:tr w:rsidR="00544A25" w:rsidRPr="00D95A9D" w14:paraId="784B82FB"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93B0E41" w14:textId="77777777" w:rsidR="00544A2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199EB326" w14:textId="77777777" w:rsidR="00544A25" w:rsidRPr="00D95A9D" w:rsidRDefault="4B1F096C" w:rsidP="4B1F096C">
            <w:pPr>
              <w:pStyle w:val="Bezriadkovania"/>
              <w:numPr>
                <w:ilvl w:val="0"/>
                <w:numId w:val="47"/>
              </w:numPr>
              <w:spacing w:after="0"/>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Zapísaný predpokladaný dátum pôrodu do pacientskeho sumáru</w:t>
            </w:r>
          </w:p>
        </w:tc>
      </w:tr>
      <w:tr w:rsidR="00544A25" w:rsidRPr="00D95A9D" w14:paraId="4A7E35EB"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3ECD0A5" w14:textId="77777777" w:rsidR="00544A2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2F0D0E5A" w14:textId="77777777" w:rsidR="00544A25" w:rsidRPr="00D95A9D" w:rsidRDefault="4B1F096C">
            <w:pPr>
              <w:pStyle w:val="Odsekzoznamu"/>
              <w:numPr>
                <w:ilvl w:val="0"/>
                <w:numId w:val="11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Ošetrujúci lekár vyberie pacientku, pre ktorú dátum zaznamenáva</w:t>
            </w:r>
          </w:p>
          <w:p w14:paraId="22EC6651" w14:textId="77777777" w:rsidR="00544A25" w:rsidRPr="00D95A9D" w:rsidRDefault="4B1F096C">
            <w:pPr>
              <w:pStyle w:val="Odsekzoznamu"/>
              <w:numPr>
                <w:ilvl w:val="0"/>
                <w:numId w:val="11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na pozadí skontroluje existenciu JRÚZ ID k identite pacienta v prípade, že nedisponuje JRÚZ ID získa ho prostredníctvom služby DajJRUZIdentifikator_GW_v2</w:t>
            </w:r>
          </w:p>
          <w:p w14:paraId="621E002C" w14:textId="77777777" w:rsidR="00544A25" w:rsidRPr="00D95A9D" w:rsidRDefault="4B1F096C">
            <w:pPr>
              <w:pStyle w:val="Odsekzoznamu"/>
              <w:numPr>
                <w:ilvl w:val="0"/>
                <w:numId w:val="11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Ošetrujúci lekár zapíše predpokladaný dátum pôrodu  v rozsahu:  </w:t>
            </w:r>
          </w:p>
          <w:p w14:paraId="33F99484" w14:textId="77777777" w:rsidR="00544A25" w:rsidRPr="00D95A9D" w:rsidRDefault="4B1F096C">
            <w:pPr>
              <w:pStyle w:val="Odsekzoznamu"/>
              <w:numPr>
                <w:ilvl w:val="0"/>
                <w:numId w:val="116"/>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Dátum pôrodu</w:t>
            </w:r>
          </w:p>
          <w:p w14:paraId="08C36173" w14:textId="77777777" w:rsidR="00B21C58" w:rsidRPr="00D95A9D" w:rsidRDefault="4B1F096C">
            <w:pPr>
              <w:pStyle w:val="Odsekzoznamu"/>
              <w:numPr>
                <w:ilvl w:val="0"/>
                <w:numId w:val="11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potvrdí zápis do pacientskeho sumáru</w:t>
            </w:r>
          </w:p>
        </w:tc>
      </w:tr>
      <w:tr w:rsidR="00544A25" w:rsidRPr="00D95A9D" w14:paraId="45243D39"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6E75A9A" w14:textId="77777777" w:rsidR="00544A2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Alternatívne scenáre</w:t>
            </w:r>
          </w:p>
        </w:tc>
        <w:tc>
          <w:tcPr>
            <w:tcW w:w="7904" w:type="dxa"/>
            <w:tcBorders>
              <w:top w:val="single" w:sz="4" w:space="0" w:color="auto"/>
              <w:left w:val="single" w:sz="4" w:space="0" w:color="auto"/>
              <w:bottom w:val="single" w:sz="4" w:space="0" w:color="auto"/>
              <w:right w:val="single" w:sz="4" w:space="0" w:color="auto"/>
            </w:tcBorders>
            <w:vAlign w:val="center"/>
          </w:tcPr>
          <w:p w14:paraId="548BA4CE" w14:textId="77777777" w:rsidR="00F16769" w:rsidRPr="00D95A9D" w:rsidRDefault="4B1F096C" w:rsidP="5A109AD4">
            <w:pPr>
              <w:pStyle w:val="Odsekzoznamu"/>
              <w:numPr>
                <w:ilvl w:val="0"/>
                <w:numId w:val="102"/>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neumožnilo zapísať záznam do PS z dôvodu problému s identitou pacienta, pre ktorý je záznam zasielaný: </w:t>
            </w:r>
          </w:p>
          <w:p w14:paraId="0C3E4B08" w14:textId="77777777" w:rsidR="00F16769" w:rsidRPr="00D95A9D" w:rsidRDefault="4B1F096C" w:rsidP="5A109AD4">
            <w:pPr>
              <w:pStyle w:val="Odsekzoznamu"/>
              <w:numPr>
                <w:ilvl w:val="1"/>
                <w:numId w:val="102"/>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 E30000A – Záznam pre ktorého bol záznam vyhľadaný na nenachádza v NZIS (špecifická situácia v prípade, že pacientovi už nie je poberateľom zdravotného poistenia, hoci IS PZS k nemu eviduje JRÚZ ID) </w:t>
            </w:r>
          </w:p>
          <w:p w14:paraId="4CD11D5D" w14:textId="77777777" w:rsidR="00F16769" w:rsidRPr="00D95A9D" w:rsidRDefault="4B1F096C" w:rsidP="5A109AD4">
            <w:pPr>
              <w:pStyle w:val="Odsekzoznamu"/>
              <w:numPr>
                <w:ilvl w:val="1"/>
                <w:numId w:val="102"/>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w:t>
            </w:r>
            <w:r w:rsidRPr="5A109AD4">
              <w:rPr>
                <w:rFonts w:asciiTheme="minorHAnsi" w:eastAsiaTheme="minorEastAsia" w:hAnsiTheme="minorHAnsi" w:cstheme="minorBidi"/>
                <w:i/>
                <w:iCs/>
                <w:sz w:val="18"/>
                <w:szCs w:val="18"/>
              </w:rPr>
              <w:t>E300022 – Nie je možné zapísať záznam z dôvodu, že pre daného pacienta je evidovaný dátum úmrtia a zdravotná dokumentácia je uzavretá.</w:t>
            </w:r>
          </w:p>
          <w:p w14:paraId="0D60601D" w14:textId="77777777" w:rsidR="00F16769" w:rsidRPr="00D95A9D" w:rsidRDefault="4B1F096C" w:rsidP="5A109AD4">
            <w:pPr>
              <w:pStyle w:val="Odsekzoznamu"/>
              <w:numPr>
                <w:ilvl w:val="0"/>
                <w:numId w:val="102"/>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neumožnilo zapísať záznam z dôvodu chyby na strane IS PZS </w:t>
            </w:r>
            <w:r w:rsidRPr="5A109AD4">
              <w:rPr>
                <w:rFonts w:asciiTheme="minorHAnsi" w:eastAsiaTheme="minorEastAsia" w:hAnsiTheme="minorHAnsi" w:cstheme="minorBidi"/>
                <w:i/>
                <w:iCs/>
                <w:sz w:val="18"/>
                <w:szCs w:val="18"/>
              </w:rPr>
              <w:t>„Záznam nie je možné odoslať do NZIS z dôvodu chyby na strane informačného systému, prosím kontaktujte podporu a nahláste chybu“</w:t>
            </w:r>
            <w:r w:rsidRPr="142AD015">
              <w:rPr>
                <w:rFonts w:asciiTheme="minorHAnsi" w:eastAsiaTheme="minorEastAsia" w:hAnsiTheme="minorHAnsi" w:cstheme="minorBidi"/>
                <w:sz w:val="18"/>
                <w:szCs w:val="18"/>
              </w:rPr>
              <w:t xml:space="preserve"> ( chyby na strane IS PZS - E000002, E900004, E900005, E900011)  </w:t>
            </w:r>
          </w:p>
          <w:p w14:paraId="4553FE85" w14:textId="77777777" w:rsidR="0059204D" w:rsidRPr="00D95A9D" w:rsidRDefault="4B1F096C" w:rsidP="000711D0">
            <w:pPr>
              <w:pStyle w:val="Odsekzoznamu"/>
              <w:numPr>
                <w:ilvl w:val="0"/>
                <w:numId w:val="102"/>
              </w:numPr>
              <w:spacing w:before="120" w:line="276" w:lineRule="auto"/>
              <w:jc w:val="both"/>
              <w:rPr>
                <w:rFonts w:asciiTheme="minorHAnsi" w:eastAsiaTheme="minorEastAsia" w:hAnsiTheme="minorHAnsi" w:cstheme="minorBidi"/>
                <w:color w:val="FF0000"/>
                <w:sz w:val="18"/>
                <w:szCs w:val="18"/>
              </w:rPr>
            </w:pPr>
            <w:r w:rsidRPr="142AD015">
              <w:rPr>
                <w:rFonts w:asciiTheme="minorHAnsi" w:eastAsiaTheme="minorEastAsia" w:hAnsiTheme="minorHAnsi" w:cstheme="minorBidi"/>
                <w:sz w:val="18"/>
                <w:szCs w:val="18"/>
              </w:rPr>
              <w:t xml:space="preserve">Ošetrujúcemu lekárovi neumožnilo odoslať záznam z dôvodu chyby na strane NZIS </w:t>
            </w:r>
            <w:r w:rsidRPr="5A109AD4">
              <w:rPr>
                <w:rFonts w:asciiTheme="minorHAnsi" w:eastAsiaTheme="minorEastAsia" w:hAnsiTheme="minorHAnsi" w:cstheme="minorBidi"/>
                <w:i/>
                <w:iCs/>
                <w:sz w:val="18"/>
                <w:szCs w:val="18"/>
              </w:rPr>
              <w:t>„Záznam nebolo možné do NZIS odoslať, nezabudnite vytlačiť záznam z vyšetrenia pacientovi“</w:t>
            </w:r>
            <w:r w:rsidRPr="142AD015">
              <w:rPr>
                <w:rFonts w:asciiTheme="minorHAnsi" w:eastAsiaTheme="minorEastAsia" w:hAnsiTheme="minorHAnsi" w:cstheme="minorBidi"/>
                <w:sz w:val="18"/>
                <w:szCs w:val="18"/>
              </w:rPr>
              <w:t> (chyby na strane NZIS - rozsah špecifikovaný v x070 – Volanie služieb +</w:t>
            </w:r>
            <w:r w:rsidRPr="142AD015">
              <w:rPr>
                <w:rFonts w:asciiTheme="minorHAnsi" w:eastAsiaTheme="minorEastAsia" w:hAnsiTheme="minorHAnsi" w:cstheme="minorBidi"/>
                <w:color w:val="FF0000"/>
                <w:sz w:val="18"/>
                <w:szCs w:val="18"/>
              </w:rPr>
              <w:t> </w:t>
            </w:r>
            <w:r w:rsidRPr="5A109AD4">
              <w:rPr>
                <w:rFonts w:asciiTheme="minorHAnsi" w:eastAsiaTheme="minorEastAsia" w:hAnsiTheme="minorHAnsi" w:cstheme="minorBidi"/>
                <w:i/>
                <w:iCs/>
                <w:sz w:val="18"/>
                <w:szCs w:val="18"/>
              </w:rPr>
              <w:t>E300003</w:t>
            </w:r>
          </w:p>
          <w:p w14:paraId="425800D2" w14:textId="77777777" w:rsidR="00544A25" w:rsidRPr="00D95A9D" w:rsidRDefault="4B1F096C" w:rsidP="000711D0">
            <w:pPr>
              <w:pStyle w:val="Odsekzoznamu"/>
              <w:numPr>
                <w:ilvl w:val="0"/>
                <w:numId w:val="102"/>
              </w:numPr>
              <w:spacing w:before="120" w:line="276" w:lineRule="auto"/>
              <w:jc w:val="both"/>
              <w:rPr>
                <w:rFonts w:asciiTheme="minorHAnsi" w:eastAsiaTheme="minorEastAsia" w:hAnsiTheme="minorHAnsi" w:cstheme="minorBidi"/>
                <w:color w:val="FF0000"/>
                <w:sz w:val="18"/>
                <w:szCs w:val="18"/>
              </w:rPr>
            </w:pPr>
            <w:r w:rsidRPr="142AD015">
              <w:rPr>
                <w:rFonts w:asciiTheme="minorHAnsi" w:eastAsiaTheme="minorEastAsia" w:hAnsiTheme="minorHAnsi" w:cstheme="minorBidi"/>
                <w:sz w:val="18"/>
                <w:szCs w:val="18"/>
              </w:rPr>
              <w:t>Ošetrujúcemu lekárovi neumožnilo zapísať záznam z vyšetrenia nakoľko zapísal predpokladaný dátum pôrodu na pohlavie „muž“ - E300032 - Predpokladaný dátum pôrodu nie je možné zapísať na pohlavie "muž". Skontrolujte totožnosť pacienta pre ktorého je záznam vytváraný.</w:t>
            </w:r>
          </w:p>
        </w:tc>
      </w:tr>
    </w:tbl>
    <w:p w14:paraId="1A4D91BF" w14:textId="77777777" w:rsidR="00937D0F" w:rsidRPr="00D95A9D" w:rsidRDefault="00937D0F" w:rsidP="0055732A"/>
    <w:p w14:paraId="404494F8" w14:textId="77777777" w:rsidR="00457455" w:rsidRPr="009A5B20" w:rsidRDefault="34661EDB" w:rsidP="00B50180">
      <w:pPr>
        <w:pStyle w:val="Nadpis3"/>
      </w:pPr>
      <w:bookmarkStart w:id="165" w:name="_eV_01_36_–_Zrušenie"/>
      <w:bookmarkStart w:id="166" w:name="_eV_01_36_–_Storno"/>
      <w:bookmarkStart w:id="167" w:name="_eV_01_37_–_Aktualizácia"/>
      <w:bookmarkStart w:id="168" w:name="_Toc56171967"/>
      <w:bookmarkEnd w:id="165"/>
      <w:bookmarkEnd w:id="166"/>
      <w:bookmarkEnd w:id="167"/>
      <w:r>
        <w:t>eV_01_37 – Aktualizácia kontaktných údajov v pacientskom sumári</w:t>
      </w:r>
      <w:bookmarkEnd w:id="168"/>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457455" w:rsidRPr="00D95A9D" w14:paraId="4D486EE6"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2213C4F0" w14:textId="77777777" w:rsidR="0045745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6B76F2AB" w14:textId="77777777" w:rsidR="00457455"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Aktualizácia kontaktných údajov v pacientskom sumáru</w:t>
            </w:r>
          </w:p>
        </w:tc>
      </w:tr>
      <w:tr w:rsidR="00457455" w:rsidRPr="00D95A9D" w14:paraId="223D86E7"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6ED3533B" w14:textId="77777777" w:rsidR="0045745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lastRenderedPageBreak/>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3C2CEAEE" w14:textId="77777777" w:rsidR="00457455" w:rsidRPr="00D95A9D" w:rsidRDefault="34661EDB" w:rsidP="34661EDB">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Scenár je určený na aktualizáciu editovateľných kontaktných údajov v pacientskom sumári. Kontaktné údaje môže aktualizovať pacient v rámci svojho EZKo</w:t>
            </w:r>
            <w:r w:rsidRPr="00D95A9D">
              <w:rPr>
                <w:lang w:val="sk-SK"/>
              </w:rPr>
              <w:t>;</w:t>
            </w:r>
            <w:r w:rsidRPr="00D95A9D">
              <w:rPr>
                <w:rFonts w:asciiTheme="minorHAnsi" w:eastAsiaTheme="minorEastAsia" w:hAnsiTheme="minorHAnsi" w:cstheme="minorBidi"/>
                <w:color w:val="auto"/>
                <w:sz w:val="18"/>
                <w:szCs w:val="18"/>
                <w:lang w:val="sk-SK"/>
              </w:rPr>
              <w:t xml:space="preserve"> prípadne môžu byť aktualizované akýmkoľvek zdravotníckym pracovníkom </w:t>
            </w:r>
          </w:p>
        </w:tc>
      </w:tr>
      <w:tr w:rsidR="00457455" w:rsidRPr="00D95A9D" w14:paraId="7B9D96DE"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D6D089D" w14:textId="77777777" w:rsidR="0045745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4AF02775" w14:textId="77777777" w:rsidR="00457455"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7A2684B9" w14:textId="77777777" w:rsidR="00457455"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32BEA984" w14:textId="77777777" w:rsidR="00457455"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Aktualizácia kontaktných údajov</w:t>
            </w:r>
          </w:p>
          <w:p w14:paraId="5779ED9D" w14:textId="77777777" w:rsidR="00D34AA4"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Vyhľadané kontaktné údaje pacienta </w:t>
            </w:r>
          </w:p>
        </w:tc>
      </w:tr>
      <w:tr w:rsidR="00457455" w:rsidRPr="00D95A9D" w14:paraId="3777BB51"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7B1C5FF" w14:textId="77777777" w:rsidR="0045745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2A05B183" w14:textId="7A7ACEF9" w:rsidR="00457455" w:rsidRPr="00D95A9D" w:rsidRDefault="00DB2889" w:rsidP="4B1F096C">
            <w:pPr>
              <w:pStyle w:val="Bezriadkovania"/>
              <w:numPr>
                <w:ilvl w:val="0"/>
                <w:numId w:val="47"/>
              </w:numPr>
              <w:spacing w:after="0"/>
              <w:rPr>
                <w:rFonts w:asciiTheme="minorHAnsi" w:eastAsiaTheme="minorEastAsia" w:hAnsiTheme="minorHAnsi" w:cstheme="minorBidi"/>
                <w:color w:val="auto"/>
                <w:sz w:val="18"/>
                <w:szCs w:val="18"/>
                <w:lang w:val="sk-SK"/>
              </w:rPr>
            </w:pPr>
            <w:hyperlink w:anchor="_A6__–" w:history="1">
              <w:r w:rsidR="4B1F096C" w:rsidRPr="00D95A9D">
                <w:rPr>
                  <w:rStyle w:val="Hypertextovprepojenie"/>
                  <w:rFonts w:asciiTheme="minorHAnsi" w:eastAsiaTheme="minorEastAsia" w:hAnsiTheme="minorHAnsi" w:cstheme="minorBidi"/>
                  <w:sz w:val="18"/>
                  <w:szCs w:val="18"/>
                  <w:lang w:val="sk-SK"/>
                </w:rPr>
                <w:t>A6 – Zápis / aktualizácia/ storno kontaktných údajov</w:t>
              </w:r>
            </w:hyperlink>
          </w:p>
        </w:tc>
      </w:tr>
      <w:tr w:rsidR="00457455" w:rsidRPr="00D95A9D" w14:paraId="19994244"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759EC45" w14:textId="77777777" w:rsidR="0045745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1FC9BE61" w14:textId="77777777" w:rsidR="00457455" w:rsidRPr="00D95A9D" w:rsidRDefault="4B1F096C" w:rsidP="4B1F096C">
            <w:pPr>
              <w:pStyle w:val="Bezriadkovania"/>
              <w:numPr>
                <w:ilvl w:val="0"/>
                <w:numId w:val="119"/>
              </w:numPr>
              <w:spacing w:after="0"/>
              <w:rPr>
                <w:rFonts w:asciiTheme="minorHAnsi" w:eastAsiaTheme="minorEastAsia" w:hAnsiTheme="minorHAnsi" w:cstheme="minorBidi"/>
                <w:sz w:val="18"/>
                <w:szCs w:val="18"/>
                <w:lang w:val="sk-SK"/>
              </w:rPr>
            </w:pPr>
            <w:r w:rsidRPr="00D95A9D">
              <w:rPr>
                <w:rFonts w:asciiTheme="minorHAnsi" w:eastAsiaTheme="minorEastAsia" w:hAnsiTheme="minorHAnsi" w:cstheme="minorBidi"/>
                <w:color w:val="auto"/>
                <w:sz w:val="18"/>
                <w:szCs w:val="18"/>
                <w:lang w:val="sk-SK"/>
              </w:rPr>
              <w:t>N/A</w:t>
            </w:r>
          </w:p>
        </w:tc>
      </w:tr>
      <w:tr w:rsidR="00457455" w:rsidRPr="00D95A9D" w14:paraId="0F559FF6"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78FF8EE" w14:textId="77777777" w:rsidR="0045745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594D8E36" w14:textId="54631CEB" w:rsidR="00457455" w:rsidRPr="000711D0" w:rsidRDefault="00DB2889" w:rsidP="000711D0">
            <w:pPr>
              <w:pStyle w:val="Bezriadkovania"/>
              <w:numPr>
                <w:ilvl w:val="0"/>
                <w:numId w:val="47"/>
              </w:numPr>
              <w:spacing w:after="0"/>
              <w:rPr>
                <w:rFonts w:asciiTheme="minorHAnsi" w:eastAsiaTheme="minorEastAsia" w:hAnsiTheme="minorHAnsi" w:cstheme="minorBidi"/>
                <w:color w:val="auto"/>
                <w:sz w:val="18"/>
                <w:szCs w:val="18"/>
                <w:lang w:val="sk-SK"/>
              </w:rPr>
            </w:pPr>
            <w:hyperlink w:anchor="_ZapisPacientskehoSumaruKontaktneUda" w:history="1">
              <w:r w:rsidR="4B1F096C" w:rsidRPr="1CF0E4FD">
                <w:rPr>
                  <w:rStyle w:val="Hypertextovprepojenie"/>
                  <w:rFonts w:asciiTheme="minorHAnsi" w:eastAsiaTheme="minorEastAsia" w:hAnsiTheme="minorHAnsi" w:cstheme="minorBidi"/>
                  <w:sz w:val="18"/>
                  <w:szCs w:val="18"/>
                  <w:lang w:val="sk-SK"/>
                </w:rPr>
                <w:t>ZapisPacientskehoSumaruKontaktneUdaje_v</w:t>
              </w:r>
              <w:r w:rsidR="1CF0E4FD" w:rsidRPr="1CF0E4FD">
                <w:rPr>
                  <w:rStyle w:val="Hypertextovprepojenie"/>
                  <w:rFonts w:asciiTheme="minorHAnsi" w:eastAsiaTheme="minorEastAsia" w:hAnsiTheme="minorHAnsi" w:cstheme="minorBidi"/>
                  <w:sz w:val="18"/>
                  <w:szCs w:val="18"/>
                  <w:lang w:val="sk-SK"/>
                </w:rPr>
                <w:t>4</w:t>
              </w:r>
            </w:hyperlink>
          </w:p>
        </w:tc>
      </w:tr>
      <w:tr w:rsidR="00457455" w:rsidRPr="00D95A9D" w14:paraId="4C95BB31"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2E65AE2" w14:textId="77777777" w:rsidR="0045745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3A398AFC" w14:textId="77777777" w:rsidR="00457455" w:rsidRPr="00D95A9D" w:rsidRDefault="4B1F096C" w:rsidP="4B1F096C">
            <w:pPr>
              <w:pStyle w:val="Bezriadkovania"/>
              <w:numPr>
                <w:ilvl w:val="0"/>
                <w:numId w:val="47"/>
              </w:numPr>
              <w:spacing w:after="0"/>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Zapísaný /aktualizovaný kontaktný údaj</w:t>
            </w:r>
          </w:p>
        </w:tc>
      </w:tr>
      <w:tr w:rsidR="00457455" w:rsidRPr="00D95A9D" w14:paraId="4159B85B"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73B11E1" w14:textId="77777777" w:rsidR="0045745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2029BEBB" w14:textId="77777777" w:rsidR="00457455" w:rsidRPr="00D95A9D" w:rsidRDefault="4B1F096C">
            <w:pPr>
              <w:pStyle w:val="Odsekzoznamu"/>
              <w:numPr>
                <w:ilvl w:val="0"/>
                <w:numId w:val="120"/>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Zdravotnícky pracovník vyhľadá kontaktné údaje z pacientskeho sumáru (eV_01_31 – Vyhľadanie kontaktných údajov z pacientskeho sumáru) </w:t>
            </w:r>
          </w:p>
          <w:p w14:paraId="7C86C52D" w14:textId="77777777" w:rsidR="00457455" w:rsidRPr="00D95A9D" w:rsidRDefault="4B1F096C">
            <w:pPr>
              <w:pStyle w:val="Odsekzoznamu"/>
              <w:numPr>
                <w:ilvl w:val="0"/>
                <w:numId w:val="120"/>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Zdravotnícky pracovník označí záznam, ktorý chce:</w:t>
            </w:r>
          </w:p>
          <w:p w14:paraId="594746DB" w14:textId="77777777" w:rsidR="00457455" w:rsidRPr="00D95A9D" w:rsidRDefault="4B1F096C">
            <w:pPr>
              <w:pStyle w:val="Odsekzoznamu"/>
              <w:numPr>
                <w:ilvl w:val="1"/>
                <w:numId w:val="120"/>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Doplniť nový záznam </w:t>
            </w:r>
          </w:p>
          <w:p w14:paraId="1E7634F9" w14:textId="77777777" w:rsidR="00457455" w:rsidRPr="00D95A9D" w:rsidRDefault="4B1F096C">
            <w:pPr>
              <w:pStyle w:val="Odsekzoznamu"/>
              <w:numPr>
                <w:ilvl w:val="1"/>
                <w:numId w:val="120"/>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Aktualizovať existujúci záznam</w:t>
            </w:r>
          </w:p>
          <w:p w14:paraId="37DB0023" w14:textId="2DC42590" w:rsidR="00457455" w:rsidRPr="000711D0" w:rsidRDefault="4B1F096C">
            <w:pPr>
              <w:pStyle w:val="Odsekzoznamu"/>
              <w:numPr>
                <w:ilvl w:val="0"/>
                <w:numId w:val="120"/>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na základe rozhodnutia zdravotníckeho pracovníka zavolá službu ZapisPacientskehoSumaruKontaktneUdaje_v</w:t>
            </w:r>
            <w:r w:rsidR="1CF0E4FD" w:rsidRPr="142AD015">
              <w:rPr>
                <w:rFonts w:asciiTheme="minorHAnsi" w:eastAsiaTheme="minorEastAsia" w:hAnsiTheme="minorHAnsi" w:cstheme="minorBidi"/>
                <w:sz w:val="18"/>
                <w:szCs w:val="18"/>
              </w:rPr>
              <w:t>4</w:t>
            </w:r>
            <w:r w:rsidRPr="142AD015">
              <w:rPr>
                <w:rFonts w:asciiTheme="minorHAnsi" w:eastAsiaTheme="minorEastAsia" w:hAnsiTheme="minorHAnsi" w:cstheme="minorBidi"/>
                <w:sz w:val="18"/>
                <w:szCs w:val="18"/>
              </w:rPr>
              <w:t xml:space="preserve"> v rozsahu: </w:t>
            </w:r>
          </w:p>
          <w:p w14:paraId="67A103B9" w14:textId="77777777" w:rsidR="00457455" w:rsidRPr="00D95A9D" w:rsidRDefault="4B1F096C">
            <w:pPr>
              <w:pStyle w:val="Odsekzoznamu"/>
              <w:numPr>
                <w:ilvl w:val="1"/>
                <w:numId w:val="120"/>
              </w:numPr>
              <w:rPr>
                <w:rFonts w:asciiTheme="minorHAnsi" w:eastAsiaTheme="minorEastAsia" w:hAnsiTheme="minorHAnsi" w:cstheme="minorBidi"/>
                <w:b/>
                <w:bCs/>
                <w:sz w:val="18"/>
                <w:szCs w:val="18"/>
              </w:rPr>
            </w:pPr>
            <w:r w:rsidRPr="142AD015">
              <w:rPr>
                <w:rFonts w:asciiTheme="minorHAnsi" w:eastAsiaTheme="minorEastAsia" w:hAnsiTheme="minorHAnsi" w:cstheme="minorBidi"/>
                <w:b/>
                <w:bCs/>
                <w:sz w:val="18"/>
                <w:szCs w:val="18"/>
              </w:rPr>
              <w:t>ICE kontaktné údaje:</w:t>
            </w:r>
          </w:p>
          <w:p w14:paraId="2718B536" w14:textId="77777777" w:rsidR="00457455" w:rsidRPr="00D95A9D" w:rsidRDefault="4B1F096C">
            <w:pPr>
              <w:pStyle w:val="Odsekzoznamu"/>
              <w:numPr>
                <w:ilvl w:val="1"/>
                <w:numId w:val="10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Meno</w:t>
            </w:r>
          </w:p>
          <w:p w14:paraId="79ECACC2" w14:textId="77777777" w:rsidR="00457455" w:rsidRPr="00D95A9D" w:rsidRDefault="4B1F096C">
            <w:pPr>
              <w:pStyle w:val="Odsekzoznamu"/>
              <w:numPr>
                <w:ilvl w:val="1"/>
                <w:numId w:val="10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Priezvisko</w:t>
            </w:r>
          </w:p>
          <w:p w14:paraId="07AC8E02" w14:textId="77777777" w:rsidR="00457455" w:rsidRPr="00D95A9D" w:rsidRDefault="4B1F096C">
            <w:pPr>
              <w:pStyle w:val="Odsekzoznamu"/>
              <w:numPr>
                <w:ilvl w:val="1"/>
                <w:numId w:val="10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Typ vzťahu</w:t>
            </w:r>
          </w:p>
          <w:p w14:paraId="01D09C33" w14:textId="77777777" w:rsidR="00457455" w:rsidRPr="00D95A9D" w:rsidRDefault="4B1F096C">
            <w:pPr>
              <w:pStyle w:val="Odsekzoznamu"/>
              <w:numPr>
                <w:ilvl w:val="1"/>
                <w:numId w:val="10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Telefón</w:t>
            </w:r>
          </w:p>
          <w:p w14:paraId="3B051038" w14:textId="77777777" w:rsidR="00457455" w:rsidRPr="00D95A9D" w:rsidRDefault="4B1F096C">
            <w:pPr>
              <w:pStyle w:val="Odsekzoznamu"/>
              <w:numPr>
                <w:ilvl w:val="1"/>
                <w:numId w:val="10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Email </w:t>
            </w:r>
          </w:p>
          <w:p w14:paraId="4C4BF6F5" w14:textId="77777777" w:rsidR="00457455" w:rsidRPr="00D95A9D" w:rsidRDefault="4B1F096C">
            <w:pPr>
              <w:pStyle w:val="Odsekzoznamu"/>
              <w:numPr>
                <w:ilvl w:val="1"/>
                <w:numId w:val="120"/>
              </w:numPr>
              <w:rPr>
                <w:rFonts w:asciiTheme="minorHAnsi" w:eastAsiaTheme="minorEastAsia" w:hAnsiTheme="minorHAnsi" w:cstheme="minorBidi"/>
                <w:b/>
                <w:bCs/>
                <w:sz w:val="18"/>
                <w:szCs w:val="18"/>
              </w:rPr>
            </w:pPr>
            <w:r w:rsidRPr="142AD015">
              <w:rPr>
                <w:rFonts w:asciiTheme="minorHAnsi" w:eastAsiaTheme="minorEastAsia" w:hAnsiTheme="minorHAnsi" w:cstheme="minorBidi"/>
                <w:b/>
                <w:bCs/>
                <w:sz w:val="18"/>
                <w:szCs w:val="18"/>
              </w:rPr>
              <w:t>Aktuálny kontakt</w:t>
            </w:r>
          </w:p>
          <w:p w14:paraId="194DF1D8" w14:textId="77777777" w:rsidR="00457455" w:rsidRPr="00D95A9D" w:rsidRDefault="4B1F096C">
            <w:pPr>
              <w:pStyle w:val="Odsekzoznamu"/>
              <w:numPr>
                <w:ilvl w:val="1"/>
                <w:numId w:val="10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Ulica</w:t>
            </w:r>
          </w:p>
          <w:p w14:paraId="5E43A0F7" w14:textId="77777777" w:rsidR="00457455" w:rsidRPr="00D95A9D" w:rsidRDefault="4B1F096C">
            <w:pPr>
              <w:pStyle w:val="Odsekzoznamu"/>
              <w:numPr>
                <w:ilvl w:val="1"/>
                <w:numId w:val="10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Číslo popisné</w:t>
            </w:r>
          </w:p>
          <w:p w14:paraId="63831818" w14:textId="77777777" w:rsidR="00457455" w:rsidRPr="00D95A9D" w:rsidRDefault="4B1F096C">
            <w:pPr>
              <w:pStyle w:val="Odsekzoznamu"/>
              <w:numPr>
                <w:ilvl w:val="1"/>
                <w:numId w:val="10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PSČ</w:t>
            </w:r>
          </w:p>
          <w:p w14:paraId="37402DEE" w14:textId="77777777" w:rsidR="00457455" w:rsidRPr="00D95A9D" w:rsidRDefault="4B1F096C">
            <w:pPr>
              <w:pStyle w:val="Odsekzoznamu"/>
              <w:numPr>
                <w:ilvl w:val="1"/>
                <w:numId w:val="10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Obec (element je Mesto) </w:t>
            </w:r>
          </w:p>
          <w:p w14:paraId="342EDBCD" w14:textId="77777777" w:rsidR="00457455" w:rsidRPr="00D95A9D" w:rsidRDefault="4B1F096C">
            <w:pPr>
              <w:pStyle w:val="Odsekzoznamu"/>
              <w:numPr>
                <w:ilvl w:val="1"/>
                <w:numId w:val="10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Štát (element je Krajina)</w:t>
            </w:r>
          </w:p>
          <w:p w14:paraId="04B3273C" w14:textId="77777777" w:rsidR="00457455" w:rsidRPr="00D95A9D" w:rsidRDefault="4B1F096C">
            <w:pPr>
              <w:pStyle w:val="Odsekzoznamu"/>
              <w:numPr>
                <w:ilvl w:val="1"/>
                <w:numId w:val="10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Označenie, že adresa na nachádza v zahraničí</w:t>
            </w:r>
          </w:p>
          <w:p w14:paraId="67F4E184" w14:textId="77777777" w:rsidR="00457455" w:rsidRPr="00D95A9D" w:rsidRDefault="4B1F096C">
            <w:pPr>
              <w:pStyle w:val="Odsekzoznamu"/>
              <w:numPr>
                <w:ilvl w:val="1"/>
                <w:numId w:val="10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Poznámka</w:t>
            </w:r>
          </w:p>
          <w:p w14:paraId="387C720D" w14:textId="77777777" w:rsidR="00457455" w:rsidRPr="00D95A9D" w:rsidRDefault="4B1F096C">
            <w:pPr>
              <w:pStyle w:val="Odsekzoznamu"/>
              <w:numPr>
                <w:ilvl w:val="1"/>
                <w:numId w:val="10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Telefón</w:t>
            </w:r>
          </w:p>
          <w:p w14:paraId="1930222F" w14:textId="77777777" w:rsidR="00457455" w:rsidRPr="00D95A9D" w:rsidRDefault="4B1F096C">
            <w:pPr>
              <w:pStyle w:val="Odsekzoznamu"/>
              <w:numPr>
                <w:ilvl w:val="1"/>
                <w:numId w:val="10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Email</w:t>
            </w:r>
          </w:p>
          <w:p w14:paraId="669C2729" w14:textId="77777777" w:rsidR="00457455" w:rsidRPr="00D95A9D" w:rsidRDefault="4B1F096C">
            <w:pPr>
              <w:pStyle w:val="Odsekzoznamu"/>
              <w:numPr>
                <w:ilvl w:val="1"/>
                <w:numId w:val="120"/>
              </w:numPr>
              <w:rPr>
                <w:rFonts w:asciiTheme="minorHAnsi" w:eastAsiaTheme="minorEastAsia" w:hAnsiTheme="minorHAnsi" w:cstheme="minorBidi"/>
                <w:b/>
                <w:bCs/>
                <w:sz w:val="18"/>
                <w:szCs w:val="18"/>
              </w:rPr>
            </w:pPr>
            <w:r w:rsidRPr="142AD015">
              <w:rPr>
                <w:rFonts w:asciiTheme="minorHAnsi" w:eastAsiaTheme="minorEastAsia" w:hAnsiTheme="minorHAnsi" w:cstheme="minorBidi"/>
                <w:b/>
                <w:bCs/>
                <w:sz w:val="18"/>
                <w:szCs w:val="18"/>
              </w:rPr>
              <w:t>Preferovaný Zdravotnícky pracovník</w:t>
            </w:r>
          </w:p>
          <w:p w14:paraId="0F9731AE" w14:textId="77777777" w:rsidR="00457455" w:rsidRPr="00D95A9D" w:rsidRDefault="4B1F096C">
            <w:pPr>
              <w:pStyle w:val="Odsekzoznamu"/>
              <w:numPr>
                <w:ilvl w:val="1"/>
                <w:numId w:val="10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Meno</w:t>
            </w:r>
          </w:p>
          <w:p w14:paraId="36599543" w14:textId="77777777" w:rsidR="00457455" w:rsidRPr="00D95A9D" w:rsidRDefault="4B1F096C">
            <w:pPr>
              <w:pStyle w:val="Odsekzoznamu"/>
              <w:numPr>
                <w:ilvl w:val="1"/>
                <w:numId w:val="10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Priezvisko</w:t>
            </w:r>
          </w:p>
          <w:p w14:paraId="25BFF5E5" w14:textId="77777777" w:rsidR="00457455" w:rsidRPr="00D95A9D" w:rsidRDefault="4B1F096C">
            <w:pPr>
              <w:pStyle w:val="Odsekzoznamu"/>
              <w:numPr>
                <w:ilvl w:val="1"/>
                <w:numId w:val="10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Zdravotnícka odbornosť lekára</w:t>
            </w:r>
          </w:p>
          <w:p w14:paraId="504921C4" w14:textId="77777777" w:rsidR="00457455" w:rsidRPr="00D95A9D" w:rsidRDefault="34661EDB">
            <w:pPr>
              <w:pStyle w:val="Odsekzoznamu"/>
              <w:numPr>
                <w:ilvl w:val="1"/>
                <w:numId w:val="10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Kód ZPr</w:t>
            </w:r>
          </w:p>
          <w:p w14:paraId="20A1324C" w14:textId="77777777" w:rsidR="00457455" w:rsidRPr="00D95A9D" w:rsidRDefault="4B1F096C">
            <w:pPr>
              <w:pStyle w:val="Odsekzoznamu"/>
              <w:numPr>
                <w:ilvl w:val="1"/>
                <w:numId w:val="10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Telefón</w:t>
            </w:r>
          </w:p>
          <w:p w14:paraId="63135C22" w14:textId="77777777" w:rsidR="00457455" w:rsidRPr="00D95A9D" w:rsidRDefault="4B1F096C">
            <w:pPr>
              <w:pStyle w:val="Odsekzoznamu"/>
              <w:numPr>
                <w:ilvl w:val="1"/>
                <w:numId w:val="10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Email</w:t>
            </w:r>
          </w:p>
          <w:p w14:paraId="78C26BF9" w14:textId="77777777" w:rsidR="00457455" w:rsidRPr="00D95A9D" w:rsidRDefault="4B1F096C">
            <w:pPr>
              <w:pStyle w:val="Odsekzoznamu"/>
              <w:numPr>
                <w:ilvl w:val="1"/>
                <w:numId w:val="10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Ulica</w:t>
            </w:r>
          </w:p>
          <w:p w14:paraId="55B537AD" w14:textId="77777777" w:rsidR="00457455" w:rsidRPr="00D95A9D" w:rsidRDefault="4B1F096C">
            <w:pPr>
              <w:pStyle w:val="Odsekzoznamu"/>
              <w:numPr>
                <w:ilvl w:val="1"/>
                <w:numId w:val="10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Číslo popisné</w:t>
            </w:r>
          </w:p>
          <w:p w14:paraId="2425CA61" w14:textId="77777777" w:rsidR="00457455" w:rsidRPr="00D95A9D" w:rsidRDefault="4B1F096C">
            <w:pPr>
              <w:pStyle w:val="Odsekzoznamu"/>
              <w:numPr>
                <w:ilvl w:val="1"/>
                <w:numId w:val="10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Adresa: PSČ</w:t>
            </w:r>
          </w:p>
          <w:p w14:paraId="58D1BF9B" w14:textId="77777777" w:rsidR="00457455" w:rsidRPr="00D95A9D" w:rsidRDefault="4B1F096C">
            <w:pPr>
              <w:pStyle w:val="Odsekzoznamu"/>
              <w:numPr>
                <w:ilvl w:val="1"/>
                <w:numId w:val="10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Obec (element je Mesto)</w:t>
            </w:r>
          </w:p>
          <w:p w14:paraId="01B08B62" w14:textId="77777777" w:rsidR="00457455" w:rsidRPr="00D95A9D" w:rsidRDefault="4B1F096C">
            <w:pPr>
              <w:pStyle w:val="Odsekzoznamu"/>
              <w:numPr>
                <w:ilvl w:val="1"/>
                <w:numId w:val="10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Štát (element je Krajina) </w:t>
            </w:r>
          </w:p>
          <w:p w14:paraId="6CDFDB8E" w14:textId="77777777" w:rsidR="00457455" w:rsidRPr="00D95A9D" w:rsidRDefault="4B1F096C">
            <w:pPr>
              <w:pStyle w:val="Odsekzoznamu"/>
              <w:numPr>
                <w:ilvl w:val="1"/>
                <w:numId w:val="10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Názov PZS</w:t>
            </w:r>
          </w:p>
          <w:p w14:paraId="62F6D630" w14:textId="77777777" w:rsidR="00457455" w:rsidRPr="00D95A9D" w:rsidRDefault="4B1F096C">
            <w:pPr>
              <w:pStyle w:val="Odsekzoznamu"/>
              <w:numPr>
                <w:ilvl w:val="1"/>
                <w:numId w:val="10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Kód PZS</w:t>
            </w:r>
          </w:p>
          <w:p w14:paraId="3283ED18" w14:textId="77777777" w:rsidR="00457455" w:rsidRPr="00D95A9D" w:rsidRDefault="4B1F096C">
            <w:pPr>
              <w:pStyle w:val="Odsekzoznamu"/>
              <w:numPr>
                <w:ilvl w:val="1"/>
                <w:numId w:val="10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Druh odbornej činnosti</w:t>
            </w:r>
          </w:p>
          <w:p w14:paraId="7B51B6FA" w14:textId="77777777" w:rsidR="00457455" w:rsidRDefault="4B1F096C">
            <w:pPr>
              <w:pStyle w:val="Odsekzoznamu"/>
              <w:numPr>
                <w:ilvl w:val="0"/>
                <w:numId w:val="120"/>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potvrdí aktualizáciu údajov</w:t>
            </w:r>
          </w:p>
          <w:p w14:paraId="0A2B7CA7" w14:textId="76B8A671" w:rsidR="002C3213" w:rsidRPr="00D95A9D" w:rsidRDefault="002C3213">
            <w:pPr>
              <w:pStyle w:val="Odsekzoznamu"/>
              <w:numPr>
                <w:ilvl w:val="0"/>
                <w:numId w:val="120"/>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opätovne vyhľadá kontaktné údaje z pacientskeho sumáru (eV_01_31 – Vyhľadanie kontaktných údajov v pacientskom sumári), aby získalo kompletnú platnú množinu údajov z NZIS vrátane pridelených identifikátorov pre novo zapísané záznamy.</w:t>
            </w:r>
          </w:p>
        </w:tc>
      </w:tr>
      <w:tr w:rsidR="00457455" w:rsidRPr="00D95A9D" w14:paraId="2513BF2C"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A0262E9" w14:textId="77777777" w:rsidR="0045745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Alternatívne scenáre</w:t>
            </w:r>
          </w:p>
        </w:tc>
        <w:tc>
          <w:tcPr>
            <w:tcW w:w="7904" w:type="dxa"/>
            <w:tcBorders>
              <w:top w:val="single" w:sz="4" w:space="0" w:color="auto"/>
              <w:left w:val="single" w:sz="4" w:space="0" w:color="auto"/>
              <w:bottom w:val="single" w:sz="4" w:space="0" w:color="auto"/>
              <w:right w:val="single" w:sz="4" w:space="0" w:color="auto"/>
            </w:tcBorders>
            <w:vAlign w:val="center"/>
          </w:tcPr>
          <w:p w14:paraId="3899550B" w14:textId="77777777" w:rsidR="00581243" w:rsidRPr="00D95A9D" w:rsidRDefault="4B1F096C" w:rsidP="5A109AD4">
            <w:pPr>
              <w:pStyle w:val="Odsekzoznamu"/>
              <w:numPr>
                <w:ilvl w:val="0"/>
                <w:numId w:val="102"/>
              </w:numPr>
              <w:rPr>
                <w:rFonts w:asciiTheme="minorHAnsi" w:eastAsiaTheme="minorEastAsia" w:hAnsiTheme="minorHAnsi" w:cstheme="minorBidi"/>
                <w:i/>
                <w:iCs/>
                <w:sz w:val="16"/>
                <w:szCs w:val="16"/>
              </w:rPr>
            </w:pPr>
            <w:r w:rsidRPr="00D95A9D">
              <w:rPr>
                <w:sz w:val="18"/>
                <w:szCs w:val="18"/>
              </w:rPr>
              <w:t xml:space="preserve">Zdravotníckemu pracovníkovi neumožnilo zapísať záznam do PS z dôvodu problému s identitou pacienta, pre ktorý je záznam zasielaný: </w:t>
            </w:r>
          </w:p>
          <w:p w14:paraId="6D605D03" w14:textId="77777777" w:rsidR="00581243" w:rsidRPr="00D95A9D" w:rsidRDefault="4B1F096C" w:rsidP="5A109AD4">
            <w:pPr>
              <w:pStyle w:val="Odsekzoznamu"/>
              <w:numPr>
                <w:ilvl w:val="1"/>
                <w:numId w:val="102"/>
              </w:numPr>
              <w:rPr>
                <w:rFonts w:asciiTheme="minorHAnsi" w:eastAsiaTheme="minorEastAsia" w:hAnsiTheme="minorHAnsi" w:cstheme="minorBidi"/>
                <w:i/>
                <w:iCs/>
                <w:sz w:val="16"/>
                <w:szCs w:val="16"/>
              </w:rPr>
            </w:pPr>
            <w:r w:rsidRPr="00D95A9D">
              <w:rPr>
                <w:sz w:val="18"/>
                <w:szCs w:val="18"/>
              </w:rPr>
              <w:lastRenderedPageBreak/>
              <w:t xml:space="preserve"> E30000A – Pacient, pre ktorého bol záznam evidovaný na nenachádza v NZIS (špecifická situácia v prípade, že pacientovi už nie je poberateľom zdravotného poistenia, hoci IS PZS k nemu eviduje JRÚZ ID) </w:t>
            </w:r>
          </w:p>
          <w:p w14:paraId="24DD2A03" w14:textId="77777777" w:rsidR="00BE2498" w:rsidRPr="00D95A9D" w:rsidRDefault="4B1F096C" w:rsidP="4B1F096C">
            <w:pPr>
              <w:pStyle w:val="Odsekzoznamu"/>
              <w:numPr>
                <w:ilvl w:val="1"/>
                <w:numId w:val="102"/>
              </w:numPr>
              <w:rPr>
                <w:sz w:val="18"/>
                <w:szCs w:val="18"/>
              </w:rPr>
            </w:pPr>
            <w:r w:rsidRPr="00D95A9D">
              <w:rPr>
                <w:sz w:val="18"/>
                <w:szCs w:val="18"/>
              </w:rPr>
              <w:t> E300022 – Nie je možné zapísať záznam z dôvodu, že pre daného pacienta je evidovaný dátum úmrtia a zdravotná dokumentácia je uzavretá.</w:t>
            </w:r>
          </w:p>
          <w:p w14:paraId="53A17A8C" w14:textId="77777777" w:rsidR="00581243" w:rsidRPr="00D95A9D" w:rsidRDefault="4B1F096C" w:rsidP="5A109AD4">
            <w:pPr>
              <w:pStyle w:val="Odsekzoznamu"/>
              <w:numPr>
                <w:ilvl w:val="0"/>
                <w:numId w:val="102"/>
              </w:numPr>
              <w:rPr>
                <w:rFonts w:asciiTheme="minorHAnsi" w:eastAsiaTheme="minorEastAsia" w:hAnsiTheme="minorHAnsi" w:cstheme="minorBidi"/>
                <w:i/>
                <w:iCs/>
                <w:sz w:val="16"/>
                <w:szCs w:val="16"/>
              </w:rPr>
            </w:pPr>
            <w:r w:rsidRPr="00D95A9D">
              <w:rPr>
                <w:sz w:val="18"/>
                <w:szCs w:val="18"/>
              </w:rPr>
              <w:t xml:space="preserve">Zdravotníckemu pracovníkovi neumožnilo zapísať záznam z dôvodu chyby na strane IS PZS „Záznam nie je možné odoslať do NZIS z dôvodu chyby na strane informačného systému, prosím kontaktujte podporu a nahláste chybu“ ( chyby na strane IS PZS - E000002)  </w:t>
            </w:r>
          </w:p>
          <w:p w14:paraId="74E7354E" w14:textId="77777777" w:rsidR="000E1D3E" w:rsidRPr="00D95A9D" w:rsidRDefault="4B1F096C" w:rsidP="4B1F096C">
            <w:pPr>
              <w:pStyle w:val="Odsekzoznamu"/>
              <w:numPr>
                <w:ilvl w:val="0"/>
                <w:numId w:val="102"/>
              </w:numPr>
              <w:rPr>
                <w:sz w:val="18"/>
                <w:szCs w:val="18"/>
              </w:rPr>
            </w:pPr>
            <w:r w:rsidRPr="00D95A9D">
              <w:rPr>
                <w:sz w:val="18"/>
                <w:szCs w:val="18"/>
              </w:rPr>
              <w:t>Zdravotníckemu pracovníkovi neumožnilo aktualizovať záznam, ktorý vytvoril občan „E300013  - Nemáte oprávnenie zmazať/aktualizovať záznam, ktorý vytvoril občan“.</w:t>
            </w:r>
          </w:p>
          <w:p w14:paraId="64F4F97B" w14:textId="77777777" w:rsidR="00457455" w:rsidRPr="00D95A9D" w:rsidRDefault="34661EDB" w:rsidP="000711D0">
            <w:pPr>
              <w:pStyle w:val="Odsekzoznamu"/>
              <w:numPr>
                <w:ilvl w:val="0"/>
                <w:numId w:val="102"/>
              </w:numPr>
              <w:spacing w:before="120" w:line="276" w:lineRule="auto"/>
              <w:jc w:val="both"/>
              <w:rPr>
                <w:rFonts w:asciiTheme="minorHAnsi" w:eastAsiaTheme="minorEastAsia" w:hAnsiTheme="minorHAnsi" w:cstheme="minorBidi"/>
                <w:sz w:val="18"/>
                <w:szCs w:val="18"/>
              </w:rPr>
            </w:pPr>
            <w:r w:rsidRPr="00D95A9D">
              <w:rPr>
                <w:sz w:val="18"/>
                <w:szCs w:val="18"/>
              </w:rPr>
              <w:t>Zdravotníckemu pracovníkovi neumožnilo vyhľadať záznam z dôvodu chyby na strane NZIS „Záznam nebol uložený do Systému ezdravie z dôvodu neočakávanej chyby na NCZI. Pokúste o uloženie záznamu neskôr.“ (E300003)</w:t>
            </w:r>
          </w:p>
        </w:tc>
      </w:tr>
    </w:tbl>
    <w:p w14:paraId="34527B8C" w14:textId="77777777" w:rsidR="00AC6837" w:rsidRPr="00E774DD" w:rsidRDefault="00AC6837" w:rsidP="00B50180">
      <w:pPr>
        <w:pStyle w:val="Nadpis3"/>
      </w:pPr>
      <w:bookmarkStart w:id="169" w:name="_eV_01_38_–_Zrušenie"/>
      <w:bookmarkStart w:id="170" w:name="_eV_01_38_–_Storno"/>
      <w:bookmarkStart w:id="171" w:name="_Toc56171968"/>
      <w:bookmarkEnd w:id="169"/>
      <w:bookmarkEnd w:id="170"/>
      <w:r>
        <w:lastRenderedPageBreak/>
        <w:t>eV_01_36 – Storno / zneplatnenie klinických záznamov z pacientskeho sumáru</w:t>
      </w:r>
      <w:bookmarkEnd w:id="171"/>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AC6837" w:rsidRPr="00D95A9D" w14:paraId="09912E19"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5B5A716A" w14:textId="77777777" w:rsidR="00AC6837" w:rsidRPr="00D95A9D" w:rsidRDefault="00AC6837" w:rsidP="00A72321">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37BDDB41" w14:textId="77777777" w:rsidR="00AC6837" w:rsidRPr="00D95A9D" w:rsidRDefault="00AC6837" w:rsidP="00A72321">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Storno klinických záznamov z pacientskeho sumáru</w:t>
            </w:r>
          </w:p>
        </w:tc>
      </w:tr>
      <w:tr w:rsidR="00AC6837" w:rsidRPr="00D95A9D" w14:paraId="5E11908C"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21A234A0" w14:textId="77777777" w:rsidR="00AC6837" w:rsidRPr="00D95A9D" w:rsidRDefault="00AC6837" w:rsidP="00A72321">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66C992CC" w14:textId="77777777" w:rsidR="00AC6837" w:rsidRPr="00D95A9D" w:rsidRDefault="00AC6837" w:rsidP="00A72321">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Scenár je určený na storno resp. ukončenie platnosti zaevidovaných klinických údajov do pacientskeho sumáru. </w:t>
            </w:r>
          </w:p>
        </w:tc>
      </w:tr>
      <w:tr w:rsidR="00AC6837" w:rsidRPr="00D95A9D" w14:paraId="2468338D"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2E32F09" w14:textId="77777777" w:rsidR="00AC6837" w:rsidRPr="00D95A9D" w:rsidRDefault="00AC6837" w:rsidP="00A72321">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409066DA" w14:textId="77777777" w:rsidR="00AC6837" w:rsidRPr="00D95A9D" w:rsidRDefault="00AC6837" w:rsidP="00A72321">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7EC69953" w14:textId="77777777" w:rsidR="00AC6837" w:rsidRPr="00D95A9D" w:rsidRDefault="00AC6837" w:rsidP="00A72321">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23F50714" w14:textId="77777777" w:rsidR="00AC6837" w:rsidRPr="00D95A9D" w:rsidRDefault="00AC6837" w:rsidP="00A72321">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Požiadavka na storno záznamov z pacientskeho sumáru</w:t>
            </w:r>
          </w:p>
          <w:p w14:paraId="0A1D62E9" w14:textId="77777777" w:rsidR="00AC6837" w:rsidRPr="00D95A9D" w:rsidRDefault="00AC6837" w:rsidP="00A72321">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Vyhľadaný pacientsky sumár</w:t>
            </w:r>
          </w:p>
        </w:tc>
      </w:tr>
      <w:tr w:rsidR="00AC6837" w:rsidRPr="00D95A9D" w14:paraId="646C6FD6"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C8E76D2" w14:textId="77777777" w:rsidR="00AC6837" w:rsidRPr="00D95A9D" w:rsidRDefault="00AC6837" w:rsidP="00A72321">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107144E3" w14:textId="795943F3" w:rsidR="00AC6837" w:rsidRPr="00D95A9D" w:rsidRDefault="00DB2889" w:rsidP="00A72321">
            <w:pPr>
              <w:pStyle w:val="Bezriadkovania"/>
              <w:numPr>
                <w:ilvl w:val="0"/>
                <w:numId w:val="47"/>
              </w:numPr>
              <w:spacing w:after="0"/>
              <w:rPr>
                <w:rFonts w:asciiTheme="minorHAnsi" w:eastAsiaTheme="minorEastAsia" w:hAnsiTheme="minorHAnsi" w:cstheme="minorBidi"/>
                <w:color w:val="auto"/>
                <w:sz w:val="18"/>
                <w:szCs w:val="18"/>
                <w:lang w:val="sk-SK"/>
              </w:rPr>
            </w:pPr>
            <w:hyperlink w:anchor="_A8__–" w:history="1">
              <w:r w:rsidR="00AC6837" w:rsidRPr="00D95A9D">
                <w:rPr>
                  <w:rStyle w:val="Hypertextovprepojenie"/>
                  <w:rFonts w:asciiTheme="minorHAnsi" w:eastAsiaTheme="minorEastAsia" w:hAnsiTheme="minorHAnsi" w:cstheme="minorBidi"/>
                  <w:sz w:val="18"/>
                  <w:szCs w:val="18"/>
                  <w:lang w:val="sk-SK"/>
                </w:rPr>
                <w:t>A8  – Storno a zneplatnenie záznamov z pacientskeho sumáru</w:t>
              </w:r>
            </w:hyperlink>
          </w:p>
        </w:tc>
      </w:tr>
      <w:tr w:rsidR="00AC6837" w:rsidRPr="00D95A9D" w14:paraId="6FC2E9D9"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F0B4780" w14:textId="77777777" w:rsidR="00AC6837" w:rsidRPr="00D95A9D" w:rsidRDefault="00AC6837" w:rsidP="00A72321">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5EC2BC69" w14:textId="77777777" w:rsidR="00AC6837" w:rsidRPr="00D95A9D" w:rsidRDefault="00AC6837" w:rsidP="00A72321">
            <w:pPr>
              <w:pStyle w:val="Bezriadkovania"/>
              <w:numPr>
                <w:ilvl w:val="0"/>
                <w:numId w:val="47"/>
              </w:numPr>
              <w:spacing w:after="0"/>
              <w:rPr>
                <w:rFonts w:asciiTheme="minorHAnsi" w:eastAsiaTheme="minorEastAsia" w:hAnsiTheme="minorHAnsi" w:cstheme="minorBidi"/>
                <w:sz w:val="18"/>
                <w:szCs w:val="18"/>
                <w:lang w:val="sk-SK"/>
              </w:rPr>
            </w:pPr>
            <w:r w:rsidRPr="00D95A9D">
              <w:rPr>
                <w:rFonts w:asciiTheme="minorHAnsi" w:eastAsiaTheme="minorEastAsia" w:hAnsiTheme="minorHAnsi" w:cstheme="minorBidi"/>
                <w:color w:val="auto"/>
                <w:sz w:val="18"/>
                <w:szCs w:val="18"/>
                <w:lang w:val="sk-SK"/>
              </w:rPr>
              <w:t>N/A</w:t>
            </w:r>
          </w:p>
        </w:tc>
      </w:tr>
      <w:tr w:rsidR="00AC6837" w:rsidRPr="00D95A9D" w14:paraId="328C4AAF"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39224A4" w14:textId="77777777" w:rsidR="00AC6837" w:rsidRPr="00D95A9D" w:rsidRDefault="00AC6837" w:rsidP="00A72321">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38947654" w14:textId="7090C6A6" w:rsidR="00AC6837" w:rsidRPr="00D95A9D" w:rsidRDefault="00DB2889" w:rsidP="00A72321">
            <w:pPr>
              <w:pStyle w:val="Bezriadkovania"/>
              <w:numPr>
                <w:ilvl w:val="0"/>
                <w:numId w:val="47"/>
              </w:numPr>
              <w:spacing w:after="0"/>
              <w:rPr>
                <w:rFonts w:asciiTheme="minorHAnsi" w:eastAsiaTheme="minorEastAsia" w:hAnsiTheme="minorHAnsi" w:cstheme="minorBidi"/>
                <w:color w:val="auto"/>
                <w:sz w:val="18"/>
                <w:szCs w:val="18"/>
                <w:lang w:val="sk-SK"/>
              </w:rPr>
            </w:pPr>
            <w:hyperlink w:anchor="_ZrusZapisZPacientskehoSumaru" w:history="1">
              <w:r w:rsidR="00AC6837" w:rsidRPr="00D95A9D">
                <w:rPr>
                  <w:rStyle w:val="Hypertextovprepojenie"/>
                  <w:rFonts w:asciiTheme="minorHAnsi" w:eastAsiaTheme="minorEastAsia" w:hAnsiTheme="minorHAnsi" w:cstheme="minorBidi"/>
                  <w:sz w:val="18"/>
                  <w:szCs w:val="18"/>
                  <w:lang w:val="sk-SK"/>
                </w:rPr>
                <w:t>ZrusZapisZPacientskehoSumaru_v2</w:t>
              </w:r>
            </w:hyperlink>
          </w:p>
        </w:tc>
      </w:tr>
      <w:tr w:rsidR="00AC6837" w:rsidRPr="00D95A9D" w14:paraId="27878172"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B19F111" w14:textId="77777777" w:rsidR="00AC6837" w:rsidRPr="00D95A9D" w:rsidRDefault="00AC6837" w:rsidP="00A72321">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3D41FCAE" w14:textId="77777777" w:rsidR="00AC6837" w:rsidRPr="00D95A9D" w:rsidRDefault="00AC6837" w:rsidP="00A72321">
            <w:pPr>
              <w:pStyle w:val="Bezriadkovania"/>
              <w:numPr>
                <w:ilvl w:val="0"/>
                <w:numId w:val="47"/>
              </w:numPr>
              <w:spacing w:after="0"/>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Zapísaný predpokladaný dátum pôrodu do pacientskeho sumáru</w:t>
            </w:r>
          </w:p>
        </w:tc>
      </w:tr>
      <w:tr w:rsidR="00AC6837" w:rsidRPr="00D95A9D" w14:paraId="7C4A38DA"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47DAAEA" w14:textId="77777777" w:rsidR="00AC6837" w:rsidRPr="00D95A9D" w:rsidRDefault="00AC6837" w:rsidP="00A72321">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341284D6" w14:textId="77777777" w:rsidR="00AC6837" w:rsidRPr="00D95A9D" w:rsidRDefault="00AC6837">
            <w:pPr>
              <w:pStyle w:val="Odsekzoznamu"/>
              <w:numPr>
                <w:ilvl w:val="0"/>
                <w:numId w:val="11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Ošetrujúci lekár vyhľadá záznamy z pacientskeho sumáru (eV_01_30 – Vyhľadanie klinických údajov z pacientskeho sumáru) </w:t>
            </w:r>
          </w:p>
          <w:p w14:paraId="457ED790" w14:textId="77777777" w:rsidR="00AC6837" w:rsidRPr="00D95A9D" w:rsidRDefault="00AC6837">
            <w:pPr>
              <w:pStyle w:val="Odsekzoznamu"/>
              <w:numPr>
                <w:ilvl w:val="0"/>
                <w:numId w:val="11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Ošetrujúci lekár označí záznam, ktorý chce:</w:t>
            </w:r>
          </w:p>
          <w:p w14:paraId="2E2096A4" w14:textId="1C449F15" w:rsidR="00AC6837" w:rsidRDefault="00AC6837">
            <w:pPr>
              <w:pStyle w:val="Odsekzoznamu"/>
              <w:numPr>
                <w:ilvl w:val="1"/>
                <w:numId w:val="11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Stornovať – nakoľko záznam bol v pacientskom sumári uvedený ako chybný</w:t>
            </w:r>
          </w:p>
          <w:p w14:paraId="0F97B6EF" w14:textId="5C756649" w:rsidR="002C3213" w:rsidRPr="00D95A9D" w:rsidRDefault="002C3213" w:rsidP="002C3213">
            <w:pPr>
              <w:pStyle w:val="Odsekzoznamu"/>
              <w:ind w:left="144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(záznam môže stornovať iba autor záznamu alebo všeobecný lekár osoby)</w:t>
            </w:r>
          </w:p>
          <w:p w14:paraId="333FD790" w14:textId="349B0A63" w:rsidR="00AC6837" w:rsidRPr="00D95A9D" w:rsidRDefault="00AC6837">
            <w:pPr>
              <w:pStyle w:val="Odsekzoznamu"/>
              <w:numPr>
                <w:ilvl w:val="1"/>
                <w:numId w:val="11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Zneplatniť – nakoľko evidovaný zdravotný problém už bol ukončený a nie je dôvod na jeho evidenciu v pacientskom sumári, funkcionalita zneplatní aj všetky súvisiace záznamy </w:t>
            </w:r>
            <w:r w:rsidR="002C3213" w:rsidRPr="142AD015">
              <w:rPr>
                <w:rFonts w:asciiTheme="minorHAnsi" w:eastAsiaTheme="minorEastAsia" w:hAnsiTheme="minorHAnsi" w:cstheme="minorBidi"/>
                <w:sz w:val="18"/>
                <w:szCs w:val="18"/>
              </w:rPr>
              <w:t>(záznam môže zneplatniť iba všeobecný lekár</w:t>
            </w:r>
            <w:r w:rsidR="00A61854" w:rsidRPr="142AD015">
              <w:rPr>
                <w:rFonts w:asciiTheme="minorHAnsi" w:eastAsiaTheme="minorEastAsia" w:hAnsiTheme="minorHAnsi" w:cstheme="minorBidi"/>
                <w:sz w:val="18"/>
                <w:szCs w:val="18"/>
              </w:rPr>
              <w:t>,</w:t>
            </w:r>
            <w:r w:rsidR="008519AF" w:rsidRPr="142AD015">
              <w:rPr>
                <w:rFonts w:asciiTheme="minorHAnsi" w:eastAsiaTheme="minorEastAsia" w:hAnsiTheme="minorHAnsi" w:cstheme="minorBidi"/>
                <w:sz w:val="18"/>
                <w:szCs w:val="18"/>
              </w:rPr>
              <w:t xml:space="preserve"> ktorý m</w:t>
            </w:r>
            <w:r w:rsidR="00A61854" w:rsidRPr="142AD015">
              <w:rPr>
                <w:rFonts w:asciiTheme="minorHAnsi" w:eastAsiaTheme="minorEastAsia" w:hAnsiTheme="minorHAnsi" w:cstheme="minorBidi"/>
                <w:sz w:val="18"/>
                <w:szCs w:val="18"/>
              </w:rPr>
              <w:t>á</w:t>
            </w:r>
            <w:r w:rsidR="008519AF" w:rsidRPr="142AD015">
              <w:rPr>
                <w:rFonts w:asciiTheme="minorHAnsi" w:eastAsiaTheme="minorEastAsia" w:hAnsiTheme="minorHAnsi" w:cstheme="minorBidi"/>
                <w:sz w:val="18"/>
                <w:szCs w:val="18"/>
              </w:rPr>
              <w:t xml:space="preserve"> uzatvorenú dohodu s pacientom/</w:t>
            </w:r>
            <w:r w:rsidR="002C3213" w:rsidRPr="142AD015">
              <w:rPr>
                <w:rFonts w:asciiTheme="minorHAnsi" w:eastAsiaTheme="minorEastAsia" w:hAnsiTheme="minorHAnsi" w:cstheme="minorBidi"/>
                <w:sz w:val="18"/>
                <w:szCs w:val="18"/>
              </w:rPr>
              <w:t xml:space="preserve"> osob</w:t>
            </w:r>
            <w:r w:rsidR="008519AF" w:rsidRPr="142AD015">
              <w:rPr>
                <w:rFonts w:asciiTheme="minorHAnsi" w:eastAsiaTheme="minorEastAsia" w:hAnsiTheme="minorHAnsi" w:cstheme="minorBidi"/>
                <w:sz w:val="18"/>
                <w:szCs w:val="18"/>
              </w:rPr>
              <w:t>ou</w:t>
            </w:r>
            <w:r w:rsidR="002C3213" w:rsidRPr="142AD015">
              <w:rPr>
                <w:rFonts w:asciiTheme="minorHAnsi" w:eastAsiaTheme="minorEastAsia" w:hAnsiTheme="minorHAnsi" w:cstheme="minorBidi"/>
                <w:sz w:val="18"/>
                <w:szCs w:val="18"/>
              </w:rPr>
              <w:t>)</w:t>
            </w:r>
          </w:p>
          <w:p w14:paraId="333D7BD1" w14:textId="77777777" w:rsidR="00AC6837" w:rsidRPr="00D95A9D" w:rsidRDefault="00AC6837">
            <w:pPr>
              <w:pStyle w:val="Odsekzoznamu"/>
              <w:numPr>
                <w:ilvl w:val="0"/>
                <w:numId w:val="11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IS PZS na základe rozhodnutia lekára zavolá služba ZrusZapisZPacientskehoSumaru_v2, do ktorého uvedie stav záznamu: </w:t>
            </w:r>
          </w:p>
          <w:p w14:paraId="58C3C5DC" w14:textId="77777777" w:rsidR="00AC6837" w:rsidRPr="00D95A9D" w:rsidRDefault="00AC6837">
            <w:pPr>
              <w:pStyle w:val="Odsekzoznamu"/>
              <w:numPr>
                <w:ilvl w:val="1"/>
                <w:numId w:val="11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VER02 – </w:t>
            </w:r>
            <w:r w:rsidRPr="00D95A9D">
              <w:rPr>
                <w:sz w:val="18"/>
                <w:szCs w:val="18"/>
                <w:lang w:eastAsia="sk-SK"/>
              </w:rPr>
              <w:t xml:space="preserve">content.feeder_audit.version_status.code_value - </w:t>
            </w:r>
            <w:r w:rsidRPr="142AD015">
              <w:rPr>
                <w:rFonts w:asciiTheme="minorHAnsi" w:eastAsiaTheme="minorEastAsia" w:hAnsiTheme="minorHAnsi" w:cstheme="minorBidi"/>
                <w:sz w:val="18"/>
                <w:szCs w:val="18"/>
              </w:rPr>
              <w:t>Zneplatniť záznam</w:t>
            </w:r>
          </w:p>
          <w:p w14:paraId="698A66F4" w14:textId="77777777" w:rsidR="00AC6837" w:rsidRPr="00D95A9D" w:rsidRDefault="00AC6837">
            <w:pPr>
              <w:pStyle w:val="Odsekzoznamu"/>
              <w:numPr>
                <w:ilvl w:val="1"/>
                <w:numId w:val="11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VER04 – </w:t>
            </w:r>
            <w:r w:rsidRPr="00D95A9D">
              <w:rPr>
                <w:sz w:val="18"/>
                <w:szCs w:val="18"/>
                <w:lang w:eastAsia="sk-SK"/>
              </w:rPr>
              <w:t xml:space="preserve">content.feeder_audit.version_status.code_value  - </w:t>
            </w:r>
            <w:r w:rsidRPr="142AD015">
              <w:rPr>
                <w:rFonts w:asciiTheme="minorHAnsi" w:eastAsiaTheme="minorEastAsia" w:hAnsiTheme="minorHAnsi" w:cstheme="minorBidi"/>
                <w:sz w:val="18"/>
                <w:szCs w:val="18"/>
              </w:rPr>
              <w:t xml:space="preserve">Stornovať záznam </w:t>
            </w:r>
          </w:p>
          <w:p w14:paraId="7D9C9D44" w14:textId="77777777" w:rsidR="00AC6837" w:rsidRPr="00D95A9D" w:rsidRDefault="00AC6837">
            <w:pPr>
              <w:pStyle w:val="Odsekzoznamu"/>
              <w:numPr>
                <w:ilvl w:val="0"/>
                <w:numId w:val="11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potvrdí storno / zneplatnenie údajov</w:t>
            </w:r>
          </w:p>
        </w:tc>
      </w:tr>
      <w:tr w:rsidR="00AC6837" w:rsidRPr="00D95A9D" w14:paraId="40D99F05"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6740CD7" w14:textId="77777777" w:rsidR="00AC6837" w:rsidRPr="00D95A9D" w:rsidRDefault="00AC6837" w:rsidP="00A72321">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Alternatívne scenáre</w:t>
            </w:r>
          </w:p>
        </w:tc>
        <w:tc>
          <w:tcPr>
            <w:tcW w:w="7904" w:type="dxa"/>
            <w:tcBorders>
              <w:top w:val="single" w:sz="4" w:space="0" w:color="auto"/>
              <w:left w:val="single" w:sz="4" w:space="0" w:color="auto"/>
              <w:bottom w:val="single" w:sz="4" w:space="0" w:color="auto"/>
              <w:right w:val="single" w:sz="4" w:space="0" w:color="auto"/>
            </w:tcBorders>
            <w:vAlign w:val="center"/>
          </w:tcPr>
          <w:p w14:paraId="6D1D6181" w14:textId="77777777" w:rsidR="00AC6837" w:rsidRPr="00D95A9D" w:rsidRDefault="00AC6837" w:rsidP="5A109AD4">
            <w:pPr>
              <w:pStyle w:val="Odsekzoznamu"/>
              <w:numPr>
                <w:ilvl w:val="0"/>
                <w:numId w:val="102"/>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neumožnilo zapísať záznam do PS z dôvodu problému s identitou pacienta, pre ktorý je záznam zasielaný: </w:t>
            </w:r>
          </w:p>
          <w:p w14:paraId="1B32840E" w14:textId="77777777" w:rsidR="00AC6837" w:rsidRPr="00D95A9D" w:rsidRDefault="00AC6837" w:rsidP="5A109AD4">
            <w:pPr>
              <w:pStyle w:val="Odsekzoznamu"/>
              <w:numPr>
                <w:ilvl w:val="1"/>
                <w:numId w:val="102"/>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 E30000A – Záznam pre ktorého bol záznam vyhľadaný na nenachádza v NZIS (špecifická situácia v prípade, že pacientovi už nie je poberateľom zdravotného poistenia, hoci IS PZS k nemu eviduje JRÚZ ID) </w:t>
            </w:r>
          </w:p>
          <w:p w14:paraId="7C00E007" w14:textId="77777777" w:rsidR="00AC6837" w:rsidRPr="00D95A9D" w:rsidRDefault="00AC6837" w:rsidP="5A109AD4">
            <w:pPr>
              <w:pStyle w:val="Odsekzoznamu"/>
              <w:numPr>
                <w:ilvl w:val="1"/>
                <w:numId w:val="102"/>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w:t>
            </w:r>
            <w:r w:rsidRPr="5A109AD4">
              <w:rPr>
                <w:rFonts w:asciiTheme="minorHAnsi" w:eastAsiaTheme="minorEastAsia" w:hAnsiTheme="minorHAnsi" w:cstheme="minorBidi"/>
                <w:i/>
                <w:iCs/>
                <w:sz w:val="18"/>
                <w:szCs w:val="18"/>
              </w:rPr>
              <w:t>E300022 – Nie je možné zapísať záznam z dôvodu, že pre daného pacienta je evidovaný dátum úmrtia a zdravotná dokumentácia je uzavretá.</w:t>
            </w:r>
          </w:p>
          <w:p w14:paraId="489F6FAB" w14:textId="77777777" w:rsidR="00AC6837" w:rsidRPr="00D95A9D" w:rsidRDefault="00AC6837" w:rsidP="5A109AD4">
            <w:pPr>
              <w:pStyle w:val="Odsekzoznamu"/>
              <w:numPr>
                <w:ilvl w:val="0"/>
                <w:numId w:val="102"/>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neumožnilo zapísať záznam z dôvodu chyby na strane IS PZS </w:t>
            </w:r>
            <w:r w:rsidRPr="5A109AD4">
              <w:rPr>
                <w:rFonts w:asciiTheme="minorHAnsi" w:eastAsiaTheme="minorEastAsia" w:hAnsiTheme="minorHAnsi" w:cstheme="minorBidi"/>
                <w:i/>
                <w:iCs/>
                <w:sz w:val="18"/>
                <w:szCs w:val="18"/>
              </w:rPr>
              <w:t>„Záznam nie je možné odoslať do NZIS z dôvodu chyby na strane informačného systému, prosím kontaktujte podporu a nahláste chybu“</w:t>
            </w:r>
            <w:r w:rsidRPr="142AD015">
              <w:rPr>
                <w:rFonts w:asciiTheme="minorHAnsi" w:eastAsiaTheme="minorEastAsia" w:hAnsiTheme="minorHAnsi" w:cstheme="minorBidi"/>
                <w:sz w:val="18"/>
                <w:szCs w:val="18"/>
              </w:rPr>
              <w:t xml:space="preserve"> ( chyby na strane IS PZS – E0000001, E000002, E900011)  </w:t>
            </w:r>
          </w:p>
          <w:p w14:paraId="278BC82B" w14:textId="77777777" w:rsidR="00AC6837" w:rsidRPr="00D95A9D" w:rsidRDefault="00AC6837" w:rsidP="000711D0">
            <w:pPr>
              <w:pStyle w:val="Odsekzoznamu"/>
              <w:numPr>
                <w:ilvl w:val="0"/>
                <w:numId w:val="102"/>
              </w:numPr>
              <w:spacing w:before="120" w:line="276" w:lineRule="auto"/>
              <w:jc w:val="both"/>
              <w:rPr>
                <w:rFonts w:asciiTheme="minorHAnsi" w:eastAsiaTheme="minorEastAsia" w:hAnsiTheme="minorHAnsi" w:cstheme="minorBidi"/>
                <w:color w:val="FF0000"/>
                <w:sz w:val="18"/>
                <w:szCs w:val="18"/>
              </w:rPr>
            </w:pPr>
            <w:r w:rsidRPr="142AD015">
              <w:rPr>
                <w:rFonts w:asciiTheme="minorHAnsi" w:eastAsiaTheme="minorEastAsia" w:hAnsiTheme="minorHAnsi" w:cstheme="minorBidi"/>
                <w:sz w:val="18"/>
                <w:szCs w:val="18"/>
              </w:rPr>
              <w:lastRenderedPageBreak/>
              <w:t xml:space="preserve">Ošetrujúcemu lekárovi neumožnilo odoslať záznam z dôvodu chyby na strane NZIS </w:t>
            </w:r>
            <w:r w:rsidRPr="5A109AD4">
              <w:rPr>
                <w:rFonts w:asciiTheme="minorHAnsi" w:eastAsiaTheme="minorEastAsia" w:hAnsiTheme="minorHAnsi" w:cstheme="minorBidi"/>
                <w:i/>
                <w:iCs/>
                <w:sz w:val="18"/>
                <w:szCs w:val="18"/>
              </w:rPr>
              <w:t>„Záznam nebolo možné do NZIS odoslať, nezabudnite vytlačiť záznam z vyšetrenia pacientovi“</w:t>
            </w:r>
            <w:r w:rsidRPr="142AD015">
              <w:rPr>
                <w:rFonts w:asciiTheme="minorHAnsi" w:eastAsiaTheme="minorEastAsia" w:hAnsiTheme="minorHAnsi" w:cstheme="minorBidi"/>
                <w:sz w:val="18"/>
                <w:szCs w:val="18"/>
              </w:rPr>
              <w:t> (chyby na strane NZIS - rozsah špecifikovaný v x070 – Volanie služieb +</w:t>
            </w:r>
            <w:r w:rsidRPr="142AD015">
              <w:rPr>
                <w:rFonts w:asciiTheme="minorHAnsi" w:eastAsiaTheme="minorEastAsia" w:hAnsiTheme="minorHAnsi" w:cstheme="minorBidi"/>
                <w:color w:val="FF0000"/>
                <w:sz w:val="18"/>
                <w:szCs w:val="18"/>
              </w:rPr>
              <w:t> </w:t>
            </w:r>
            <w:r w:rsidRPr="5A109AD4">
              <w:rPr>
                <w:rFonts w:asciiTheme="minorHAnsi" w:eastAsiaTheme="minorEastAsia" w:hAnsiTheme="minorHAnsi" w:cstheme="minorBidi"/>
                <w:i/>
                <w:iCs/>
                <w:sz w:val="18"/>
                <w:szCs w:val="18"/>
              </w:rPr>
              <w:t>E300004</w:t>
            </w:r>
          </w:p>
          <w:p w14:paraId="031231B9" w14:textId="3AEA3D93" w:rsidR="00AC6837" w:rsidRPr="00A61854" w:rsidRDefault="00AC6837" w:rsidP="5A109AD4">
            <w:pPr>
              <w:pStyle w:val="Odsekzoznamu"/>
              <w:numPr>
                <w:ilvl w:val="0"/>
                <w:numId w:val="102"/>
              </w:numPr>
              <w:rPr>
                <w:rFonts w:asciiTheme="minorHAnsi" w:eastAsiaTheme="minorEastAsia" w:hAnsiTheme="minorHAnsi" w:cstheme="minorBidi"/>
                <w:i/>
                <w:iCs/>
                <w:sz w:val="18"/>
                <w:szCs w:val="18"/>
              </w:rPr>
            </w:pPr>
            <w:r w:rsidRPr="00D95A9D">
              <w:rPr>
                <w:sz w:val="18"/>
                <w:szCs w:val="18"/>
              </w:rPr>
              <w:t xml:space="preserve">Ošetrujúcemu lekárovi neumožnilo stornovať / záznam z dôvodu, že záznam vytvoril iný zdravotnícky pracovník a lekár nie je všeobecným lekárom pacienta - </w:t>
            </w:r>
            <w:r w:rsidRPr="5A109AD4">
              <w:rPr>
                <w:i/>
                <w:iCs/>
                <w:sz w:val="18"/>
                <w:szCs w:val="18"/>
              </w:rPr>
              <w:t>E300013 - Nemáte oprávnenie stornovať záznam, ktorý vytvoril iný zdravotnícky pracovník</w:t>
            </w:r>
          </w:p>
          <w:p w14:paraId="388AD351" w14:textId="1F8C5B43" w:rsidR="002C3213" w:rsidRPr="00D95A9D" w:rsidRDefault="002C3213" w:rsidP="5A109AD4">
            <w:pPr>
              <w:pStyle w:val="Odsekzoznamu"/>
              <w:numPr>
                <w:ilvl w:val="0"/>
                <w:numId w:val="102"/>
              </w:numPr>
              <w:rPr>
                <w:rFonts w:asciiTheme="minorHAnsi" w:eastAsiaTheme="minorEastAsia" w:hAnsiTheme="minorHAnsi" w:cstheme="minorBidi"/>
                <w:i/>
                <w:iCs/>
                <w:sz w:val="18"/>
                <w:szCs w:val="18"/>
              </w:rPr>
            </w:pPr>
            <w:r w:rsidRPr="0018799F">
              <w:rPr>
                <w:sz w:val="18"/>
                <w:szCs w:val="18"/>
              </w:rPr>
              <w:t xml:space="preserve">Ošetrujúcemu lekárovi neumožnilo zneplatniť záznam z dôvodu, že  lekár nie je všeobecným lekárom pacienta - </w:t>
            </w:r>
            <w:r w:rsidRPr="5A109AD4">
              <w:rPr>
                <w:i/>
                <w:iCs/>
                <w:sz w:val="18"/>
                <w:szCs w:val="18"/>
              </w:rPr>
              <w:t>E300013 - Nemáte oprávnenie stornovať záznam, ktorý vytvoril iný zdravotnícky pracovník</w:t>
            </w:r>
          </w:p>
        </w:tc>
      </w:tr>
    </w:tbl>
    <w:p w14:paraId="0199CC83" w14:textId="77777777" w:rsidR="00457455" w:rsidRPr="009A5B20" w:rsidRDefault="34661EDB" w:rsidP="00B50180">
      <w:pPr>
        <w:pStyle w:val="Nadpis3"/>
      </w:pPr>
      <w:bookmarkStart w:id="172" w:name="_Toc56171969"/>
      <w:r>
        <w:lastRenderedPageBreak/>
        <w:t xml:space="preserve">eV_01_38 – </w:t>
      </w:r>
      <w:r w:rsidR="001E7C0D">
        <w:t>Storno</w:t>
      </w:r>
      <w:r>
        <w:t xml:space="preserve"> kontaktných údajov z pacientskeho sumáru</w:t>
      </w:r>
      <w:bookmarkEnd w:id="172"/>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457455" w:rsidRPr="00D95A9D" w14:paraId="6C4580B5"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044762AF" w14:textId="77777777" w:rsidR="0045745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41A183AE" w14:textId="4F442985" w:rsidR="00457455" w:rsidRPr="00D95A9D" w:rsidRDefault="008A760A"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Storno</w:t>
            </w:r>
            <w:r w:rsidR="4B1F096C" w:rsidRPr="00D95A9D">
              <w:rPr>
                <w:rFonts w:asciiTheme="minorHAnsi" w:eastAsiaTheme="minorEastAsia" w:hAnsiTheme="minorHAnsi" w:cstheme="minorBidi"/>
                <w:color w:val="auto"/>
                <w:sz w:val="18"/>
                <w:szCs w:val="18"/>
                <w:lang w:val="sk-SK"/>
              </w:rPr>
              <w:t xml:space="preserve"> kontaktných údajov z pacientskeho sumáru</w:t>
            </w:r>
          </w:p>
        </w:tc>
      </w:tr>
      <w:tr w:rsidR="00457455" w:rsidRPr="00D95A9D" w14:paraId="1CED02A7"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4167A02E" w14:textId="77777777" w:rsidR="0045745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3F78EB70" w14:textId="77777777" w:rsidR="00457455" w:rsidRPr="00D95A9D" w:rsidRDefault="34661EDB" w:rsidP="34661EDB">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Scenár je určený pre </w:t>
            </w:r>
            <w:r w:rsidR="00091B41" w:rsidRPr="00D95A9D">
              <w:rPr>
                <w:rFonts w:asciiTheme="minorHAnsi" w:eastAsiaTheme="minorEastAsia" w:hAnsiTheme="minorHAnsi" w:cstheme="minorBidi"/>
                <w:color w:val="auto"/>
                <w:sz w:val="18"/>
                <w:szCs w:val="18"/>
                <w:lang w:val="sk-SK"/>
              </w:rPr>
              <w:t>Storno</w:t>
            </w:r>
            <w:r w:rsidRPr="00D95A9D">
              <w:rPr>
                <w:rFonts w:asciiTheme="minorHAnsi" w:eastAsiaTheme="minorEastAsia" w:hAnsiTheme="minorHAnsi" w:cstheme="minorBidi"/>
                <w:color w:val="auto"/>
                <w:sz w:val="18"/>
                <w:szCs w:val="18"/>
                <w:lang w:val="sk-SK"/>
              </w:rPr>
              <w:t xml:space="preserve"> kontaktných údajov v pacientskom sumári. Kontaktné údaje môže aktualizovať pacient v rámci svojho EZKo prípadne môžu byť aktualizované akýmkoľvek zdravotníckym pracovníkom </w:t>
            </w:r>
          </w:p>
        </w:tc>
      </w:tr>
      <w:tr w:rsidR="00457455" w:rsidRPr="00D95A9D" w14:paraId="259020BF"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B8B87C6" w14:textId="77777777" w:rsidR="0045745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42E49F3B" w14:textId="77777777" w:rsidR="00457455"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57BD6E47" w14:textId="77777777" w:rsidR="00457455"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193C7D73" w14:textId="77777777" w:rsidR="00457455" w:rsidRPr="000B0A2E" w:rsidRDefault="4B1F096C" w:rsidP="4B1F096C">
            <w:pPr>
              <w:pStyle w:val="Bezriadkovania"/>
              <w:numPr>
                <w:ilvl w:val="0"/>
                <w:numId w:val="46"/>
              </w:numPr>
              <w:rPr>
                <w:rFonts w:asciiTheme="minorHAnsi" w:eastAsiaTheme="minorEastAsia" w:hAnsiTheme="minorHAnsi" w:cstheme="minorBidi"/>
                <w:strike/>
                <w:color w:val="auto"/>
                <w:sz w:val="18"/>
                <w:szCs w:val="18"/>
                <w:lang w:val="sk-SK"/>
              </w:rPr>
            </w:pPr>
            <w:r w:rsidRPr="000B0A2E">
              <w:rPr>
                <w:rFonts w:asciiTheme="minorHAnsi" w:eastAsiaTheme="minorEastAsia" w:hAnsiTheme="minorHAnsi" w:cstheme="minorBidi"/>
                <w:strike/>
                <w:color w:val="auto"/>
                <w:sz w:val="18"/>
                <w:szCs w:val="18"/>
                <w:lang w:val="sk-SK"/>
              </w:rPr>
              <w:t>Aktualizácia kontaktných údajov</w:t>
            </w:r>
          </w:p>
          <w:p w14:paraId="40A56E95" w14:textId="77777777" w:rsidR="00457455"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Vyhľadané kontaktné údaje pacienta </w:t>
            </w:r>
          </w:p>
        </w:tc>
      </w:tr>
      <w:tr w:rsidR="00457455" w:rsidRPr="00D95A9D" w14:paraId="65AE36B9"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5451854" w14:textId="77777777" w:rsidR="0045745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66C3194B" w14:textId="7D21B46E" w:rsidR="00457455" w:rsidRPr="00D95A9D" w:rsidRDefault="00DB2889" w:rsidP="4B1F096C">
            <w:pPr>
              <w:pStyle w:val="Bezriadkovania"/>
              <w:numPr>
                <w:ilvl w:val="0"/>
                <w:numId w:val="47"/>
              </w:numPr>
              <w:spacing w:after="0"/>
              <w:rPr>
                <w:rFonts w:asciiTheme="minorHAnsi" w:eastAsiaTheme="minorEastAsia" w:hAnsiTheme="minorHAnsi" w:cstheme="minorBidi"/>
                <w:color w:val="auto"/>
                <w:sz w:val="18"/>
                <w:szCs w:val="18"/>
                <w:lang w:val="sk-SK"/>
              </w:rPr>
            </w:pPr>
            <w:hyperlink w:anchor="_A6__–" w:history="1">
              <w:r w:rsidR="4B1F096C" w:rsidRPr="00D95A9D">
                <w:rPr>
                  <w:rStyle w:val="Hypertextovprepojenie"/>
                  <w:rFonts w:asciiTheme="minorHAnsi" w:eastAsiaTheme="minorEastAsia" w:hAnsiTheme="minorHAnsi" w:cstheme="minorBidi"/>
                  <w:sz w:val="18"/>
                  <w:szCs w:val="18"/>
                  <w:lang w:val="sk-SK"/>
                </w:rPr>
                <w:t>A6 – Zápis / aktualizácia/ storno kontaktných údajov</w:t>
              </w:r>
            </w:hyperlink>
          </w:p>
        </w:tc>
      </w:tr>
      <w:tr w:rsidR="00457455" w:rsidRPr="00D95A9D" w14:paraId="177BC4D3"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776474C" w14:textId="77777777" w:rsidR="0045745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3F9A249F" w14:textId="77777777" w:rsidR="00457455" w:rsidRPr="00D95A9D" w:rsidRDefault="4B1F096C" w:rsidP="4B1F096C">
            <w:pPr>
              <w:pStyle w:val="Bezriadkovania"/>
              <w:numPr>
                <w:ilvl w:val="0"/>
                <w:numId w:val="119"/>
              </w:numPr>
              <w:spacing w:after="0"/>
              <w:rPr>
                <w:rFonts w:asciiTheme="minorHAnsi" w:eastAsiaTheme="minorEastAsia" w:hAnsiTheme="minorHAnsi" w:cstheme="minorBidi"/>
                <w:sz w:val="18"/>
                <w:szCs w:val="18"/>
                <w:lang w:val="sk-SK"/>
              </w:rPr>
            </w:pPr>
            <w:r w:rsidRPr="00D95A9D">
              <w:rPr>
                <w:rFonts w:asciiTheme="minorHAnsi" w:eastAsiaTheme="minorEastAsia" w:hAnsiTheme="minorHAnsi" w:cstheme="minorBidi"/>
                <w:color w:val="auto"/>
                <w:sz w:val="18"/>
                <w:szCs w:val="18"/>
                <w:lang w:val="sk-SK"/>
              </w:rPr>
              <w:t>N/A</w:t>
            </w:r>
          </w:p>
        </w:tc>
      </w:tr>
      <w:tr w:rsidR="00457455" w:rsidRPr="00D95A9D" w14:paraId="5297CC54"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23A9D0F" w14:textId="77777777" w:rsidR="0045745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1DA80A17" w14:textId="58E1CA2C" w:rsidR="00457455" w:rsidRPr="00D95A9D" w:rsidRDefault="001C6B33" w:rsidP="34661EDB">
            <w:pPr>
              <w:pStyle w:val="Bezriadkovania"/>
              <w:numPr>
                <w:ilvl w:val="0"/>
                <w:numId w:val="47"/>
              </w:numPr>
              <w:spacing w:after="0"/>
              <w:rPr>
                <w:rFonts w:asciiTheme="minorHAnsi" w:eastAsiaTheme="minorEastAsia" w:hAnsiTheme="minorHAnsi" w:cstheme="minorBidi"/>
                <w:color w:val="auto"/>
                <w:sz w:val="18"/>
                <w:szCs w:val="18"/>
                <w:lang w:val="sk-SK"/>
              </w:rPr>
            </w:pPr>
            <w:r w:rsidRPr="00E774DD">
              <w:rPr>
                <w:rFonts w:asciiTheme="minorHAnsi" w:hAnsiTheme="minorHAnsi" w:cstheme="minorHAnsi"/>
                <w:sz w:val="18"/>
                <w:szCs w:val="18"/>
                <w:lang w:val="sk-SK"/>
              </w:rPr>
              <w:t>ZrusKontaktneUdajePacientskehoSumaru_</w:t>
            </w:r>
            <w:r w:rsidR="00FA43E9" w:rsidRPr="00E774DD">
              <w:rPr>
                <w:rFonts w:asciiTheme="minorHAnsi" w:hAnsiTheme="minorHAnsi" w:cstheme="minorHAnsi"/>
                <w:sz w:val="18"/>
                <w:szCs w:val="18"/>
                <w:lang w:val="sk-SK"/>
              </w:rPr>
              <w:t>v</w:t>
            </w:r>
            <w:r w:rsidR="00FA43E9">
              <w:rPr>
                <w:rFonts w:asciiTheme="minorHAnsi" w:hAnsiTheme="minorHAnsi" w:cstheme="minorHAnsi"/>
                <w:sz w:val="18"/>
                <w:szCs w:val="18"/>
                <w:lang w:val="sk-SK"/>
              </w:rPr>
              <w:t>4</w:t>
            </w:r>
          </w:p>
        </w:tc>
      </w:tr>
      <w:tr w:rsidR="00457455" w:rsidRPr="00D95A9D" w14:paraId="3C25535C"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486974C" w14:textId="77777777" w:rsidR="0045745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5A66FDD9" w14:textId="332177BF" w:rsidR="00457455" w:rsidRPr="00D95A9D" w:rsidRDefault="00E774DD" w:rsidP="4B1F096C">
            <w:pPr>
              <w:pStyle w:val="Bezriadkovania"/>
              <w:numPr>
                <w:ilvl w:val="0"/>
                <w:numId w:val="47"/>
              </w:numPr>
              <w:spacing w:after="0"/>
              <w:rPr>
                <w:rFonts w:asciiTheme="minorHAnsi" w:eastAsiaTheme="minorEastAsia" w:hAnsiTheme="minorHAnsi" w:cstheme="minorBidi"/>
                <w:color w:val="auto"/>
                <w:sz w:val="18"/>
                <w:szCs w:val="18"/>
                <w:lang w:val="sk-SK"/>
              </w:rPr>
            </w:pPr>
            <w:r>
              <w:rPr>
                <w:rFonts w:asciiTheme="minorHAnsi" w:eastAsiaTheme="minorEastAsia" w:hAnsiTheme="minorHAnsi" w:cstheme="minorBidi"/>
                <w:color w:val="auto"/>
                <w:sz w:val="18"/>
                <w:szCs w:val="18"/>
                <w:lang w:val="sk-SK"/>
              </w:rPr>
              <w:t>Sto</w:t>
            </w:r>
            <w:r w:rsidR="00091B41" w:rsidRPr="00D95A9D">
              <w:rPr>
                <w:rFonts w:asciiTheme="minorHAnsi" w:eastAsiaTheme="minorEastAsia" w:hAnsiTheme="minorHAnsi" w:cstheme="minorBidi"/>
                <w:color w:val="auto"/>
                <w:sz w:val="18"/>
                <w:szCs w:val="18"/>
                <w:lang w:val="sk-SK"/>
              </w:rPr>
              <w:t>rno</w:t>
            </w:r>
            <w:r w:rsidR="4B1F096C" w:rsidRPr="00D95A9D">
              <w:rPr>
                <w:rFonts w:asciiTheme="minorHAnsi" w:eastAsiaTheme="minorEastAsia" w:hAnsiTheme="minorHAnsi" w:cstheme="minorBidi"/>
                <w:color w:val="auto"/>
                <w:sz w:val="18"/>
                <w:szCs w:val="18"/>
                <w:lang w:val="sk-SK"/>
              </w:rPr>
              <w:t xml:space="preserve"> kontaktných údajov z pacientskeho sumáru</w:t>
            </w:r>
          </w:p>
        </w:tc>
      </w:tr>
      <w:tr w:rsidR="00457455" w:rsidRPr="00D95A9D" w14:paraId="26003058"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EFBCEFA" w14:textId="77777777" w:rsidR="0045745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1D4055DE" w14:textId="77777777" w:rsidR="00457455" w:rsidRPr="00D95A9D" w:rsidRDefault="4B1F096C">
            <w:pPr>
              <w:pStyle w:val="Odsekzoznamu"/>
              <w:numPr>
                <w:ilvl w:val="0"/>
                <w:numId w:val="121"/>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Zdravotnícky pracovník vyhľadá kontaktné údaje z pacientskeho sumáru (eV_01_31 – Vyhľadanie kontaktných údajov z pacientskeho sumáru) </w:t>
            </w:r>
          </w:p>
          <w:p w14:paraId="482AE1AA" w14:textId="42AF0F5B" w:rsidR="00457455" w:rsidRPr="00D95A9D" w:rsidRDefault="4B1F096C">
            <w:pPr>
              <w:pStyle w:val="Odsekzoznamu"/>
              <w:numPr>
                <w:ilvl w:val="0"/>
                <w:numId w:val="121"/>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Zdravotnícky pracovník označí záznam</w:t>
            </w:r>
            <w:r w:rsidR="00510083" w:rsidRPr="142AD015">
              <w:rPr>
                <w:rFonts w:asciiTheme="minorHAnsi" w:eastAsiaTheme="minorEastAsia" w:hAnsiTheme="minorHAnsi" w:cstheme="minorBidi"/>
                <w:sz w:val="18"/>
                <w:szCs w:val="18"/>
              </w:rPr>
              <w:t>(y)</w:t>
            </w:r>
            <w:r w:rsidRPr="142AD015">
              <w:rPr>
                <w:rFonts w:asciiTheme="minorHAnsi" w:eastAsiaTheme="minorEastAsia" w:hAnsiTheme="minorHAnsi" w:cstheme="minorBidi"/>
                <w:sz w:val="18"/>
                <w:szCs w:val="18"/>
              </w:rPr>
              <w:t>, ktorý</w:t>
            </w:r>
            <w:r w:rsidR="00510083" w:rsidRPr="142AD015">
              <w:rPr>
                <w:rFonts w:asciiTheme="minorHAnsi" w:eastAsiaTheme="minorEastAsia" w:hAnsiTheme="minorHAnsi" w:cstheme="minorBidi"/>
                <w:sz w:val="18"/>
                <w:szCs w:val="18"/>
              </w:rPr>
              <w:t>(é)</w:t>
            </w:r>
            <w:r w:rsidRPr="142AD015">
              <w:rPr>
                <w:rFonts w:asciiTheme="minorHAnsi" w:eastAsiaTheme="minorEastAsia" w:hAnsiTheme="minorHAnsi" w:cstheme="minorBidi"/>
                <w:sz w:val="18"/>
                <w:szCs w:val="18"/>
              </w:rPr>
              <w:t xml:space="preserve"> chce stornovať</w:t>
            </w:r>
          </w:p>
          <w:p w14:paraId="3020238E" w14:textId="0501BC1D" w:rsidR="00457455" w:rsidRPr="000711D0" w:rsidRDefault="4B1F096C">
            <w:pPr>
              <w:pStyle w:val="Odsekzoznamu"/>
              <w:numPr>
                <w:ilvl w:val="0"/>
                <w:numId w:val="121"/>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IS PZS na základe rozhodnutia zdravotníckeho pracovníka zavolá službu </w:t>
            </w:r>
            <w:r w:rsidR="00510083" w:rsidRPr="142AD015">
              <w:rPr>
                <w:rFonts w:asciiTheme="minorHAnsi" w:eastAsiaTheme="minorEastAsia" w:hAnsiTheme="minorHAnsi" w:cstheme="minorBidi"/>
                <w:sz w:val="18"/>
                <w:szCs w:val="18"/>
              </w:rPr>
              <w:t>ZrusKontaktneUdajePacientskehoSumaru</w:t>
            </w:r>
            <w:r w:rsidRPr="142AD015">
              <w:rPr>
                <w:rFonts w:asciiTheme="minorHAnsi" w:eastAsiaTheme="minorEastAsia" w:hAnsiTheme="minorHAnsi" w:cstheme="minorBidi"/>
                <w:sz w:val="18"/>
                <w:szCs w:val="18"/>
              </w:rPr>
              <w:t>_v</w:t>
            </w:r>
            <w:r w:rsidR="1DE41022" w:rsidRPr="142AD015">
              <w:rPr>
                <w:rFonts w:asciiTheme="minorHAnsi" w:eastAsiaTheme="minorEastAsia" w:hAnsiTheme="minorHAnsi" w:cstheme="minorBidi"/>
                <w:sz w:val="18"/>
                <w:szCs w:val="18"/>
              </w:rPr>
              <w:t>4</w:t>
            </w:r>
            <w:r w:rsidRPr="142AD015">
              <w:rPr>
                <w:rFonts w:asciiTheme="minorHAnsi" w:eastAsiaTheme="minorEastAsia" w:hAnsiTheme="minorHAnsi" w:cstheme="minorBidi"/>
                <w:sz w:val="18"/>
                <w:szCs w:val="18"/>
              </w:rPr>
              <w:t xml:space="preserve"> </w:t>
            </w:r>
          </w:p>
          <w:p w14:paraId="5C00CE88" w14:textId="77777777" w:rsidR="00457455" w:rsidRPr="00D95A9D" w:rsidRDefault="4B1F096C">
            <w:pPr>
              <w:pStyle w:val="Odsekzoznamu"/>
              <w:numPr>
                <w:ilvl w:val="0"/>
                <w:numId w:val="121"/>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IS PZS potvrdí </w:t>
            </w:r>
            <w:r w:rsidR="00091B41" w:rsidRPr="142AD015">
              <w:rPr>
                <w:rFonts w:asciiTheme="minorHAnsi" w:eastAsiaTheme="minorEastAsia" w:hAnsiTheme="minorHAnsi" w:cstheme="minorBidi"/>
                <w:sz w:val="18"/>
                <w:szCs w:val="18"/>
              </w:rPr>
              <w:t>storno</w:t>
            </w:r>
            <w:r w:rsidRPr="142AD015">
              <w:rPr>
                <w:rFonts w:asciiTheme="minorHAnsi" w:eastAsiaTheme="minorEastAsia" w:hAnsiTheme="minorHAnsi" w:cstheme="minorBidi"/>
                <w:sz w:val="18"/>
                <w:szCs w:val="18"/>
              </w:rPr>
              <w:t xml:space="preserve"> kontaktných údajov</w:t>
            </w:r>
          </w:p>
        </w:tc>
      </w:tr>
      <w:tr w:rsidR="00457455" w:rsidRPr="00D95A9D" w14:paraId="01224B26"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04B59E3" w14:textId="77777777" w:rsidR="0045745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Alternatívne scenáre</w:t>
            </w:r>
          </w:p>
        </w:tc>
        <w:tc>
          <w:tcPr>
            <w:tcW w:w="7904" w:type="dxa"/>
            <w:tcBorders>
              <w:top w:val="single" w:sz="4" w:space="0" w:color="auto"/>
              <w:left w:val="single" w:sz="4" w:space="0" w:color="auto"/>
              <w:bottom w:val="single" w:sz="4" w:space="0" w:color="auto"/>
              <w:right w:val="single" w:sz="4" w:space="0" w:color="auto"/>
            </w:tcBorders>
            <w:vAlign w:val="center"/>
          </w:tcPr>
          <w:p w14:paraId="15C442F7" w14:textId="77777777" w:rsidR="001C1995" w:rsidRPr="00D95A9D" w:rsidRDefault="4B1F096C" w:rsidP="5A109AD4">
            <w:pPr>
              <w:pStyle w:val="Odsekzoznamu"/>
              <w:numPr>
                <w:ilvl w:val="0"/>
                <w:numId w:val="102"/>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neumožnilo zapísať záznam do PS z dôvodu problému s identitou pacienta, pre ktorý je záznam zasielaný: </w:t>
            </w:r>
          </w:p>
          <w:p w14:paraId="2549CDFB" w14:textId="77777777" w:rsidR="001C1995" w:rsidRPr="00D95A9D" w:rsidRDefault="4B1F096C" w:rsidP="5A109AD4">
            <w:pPr>
              <w:pStyle w:val="Odsekzoznamu"/>
              <w:numPr>
                <w:ilvl w:val="1"/>
                <w:numId w:val="102"/>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 E30000A – Záznam pre ktorého bol záznam vyhľadaný na nenachádza v NZIS (špecifická situácia v prípade, že pacientovi už nie je poberateľom zdravotného poistenia, hoci IS PZS k nemu eviduje JRÚZ ID) </w:t>
            </w:r>
          </w:p>
          <w:p w14:paraId="1B6FDE44" w14:textId="77777777" w:rsidR="001C1995" w:rsidRPr="00D95A9D" w:rsidRDefault="4B1F096C" w:rsidP="5A109AD4">
            <w:pPr>
              <w:pStyle w:val="Odsekzoznamu"/>
              <w:numPr>
                <w:ilvl w:val="1"/>
                <w:numId w:val="102"/>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w:t>
            </w:r>
            <w:r w:rsidRPr="5A109AD4">
              <w:rPr>
                <w:rFonts w:asciiTheme="minorHAnsi" w:eastAsiaTheme="minorEastAsia" w:hAnsiTheme="minorHAnsi" w:cstheme="minorBidi"/>
                <w:i/>
                <w:iCs/>
                <w:sz w:val="18"/>
                <w:szCs w:val="18"/>
              </w:rPr>
              <w:t>E300022 – Nie je možné zapísať záznam z dôvodu, že pre daného pacienta je evidovaný dátum úmrtia a zdravotná dokumentácia je uzavretá.</w:t>
            </w:r>
          </w:p>
          <w:p w14:paraId="2DAEA681" w14:textId="77777777" w:rsidR="001C1995" w:rsidRPr="00D95A9D" w:rsidRDefault="4B1F096C" w:rsidP="5A109AD4">
            <w:pPr>
              <w:pStyle w:val="Odsekzoznamu"/>
              <w:numPr>
                <w:ilvl w:val="0"/>
                <w:numId w:val="102"/>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neumožnilo zapísať záznam z dôvodu chyby na strane IS PZS </w:t>
            </w:r>
            <w:r w:rsidRPr="5A109AD4">
              <w:rPr>
                <w:rFonts w:asciiTheme="minorHAnsi" w:eastAsiaTheme="minorEastAsia" w:hAnsiTheme="minorHAnsi" w:cstheme="minorBidi"/>
                <w:i/>
                <w:iCs/>
                <w:sz w:val="18"/>
                <w:szCs w:val="18"/>
              </w:rPr>
              <w:t>„Záznam nie je možné odoslať do NZIS z dôvodu chyby na strane informačného systému, prosím kontaktujte podporu a nahláste chybu“</w:t>
            </w:r>
            <w:r w:rsidRPr="142AD015">
              <w:rPr>
                <w:rFonts w:asciiTheme="minorHAnsi" w:eastAsiaTheme="minorEastAsia" w:hAnsiTheme="minorHAnsi" w:cstheme="minorBidi"/>
                <w:sz w:val="18"/>
                <w:szCs w:val="18"/>
              </w:rPr>
              <w:t xml:space="preserve"> ( chyby na strane IS PZS - E000002)  </w:t>
            </w:r>
          </w:p>
          <w:p w14:paraId="20366780" w14:textId="77777777" w:rsidR="00457455" w:rsidRPr="00D95A9D" w:rsidRDefault="4B1F096C" w:rsidP="000711D0">
            <w:pPr>
              <w:pStyle w:val="Odsekzoznamu"/>
              <w:numPr>
                <w:ilvl w:val="0"/>
                <w:numId w:val="102"/>
              </w:numPr>
              <w:spacing w:before="120" w:line="276" w:lineRule="auto"/>
              <w:jc w:val="both"/>
              <w:rPr>
                <w:rFonts w:asciiTheme="minorHAnsi" w:eastAsiaTheme="minorEastAsia" w:hAnsiTheme="minorHAnsi" w:cstheme="minorBidi"/>
                <w:color w:val="FF0000"/>
                <w:sz w:val="18"/>
                <w:szCs w:val="18"/>
              </w:rPr>
            </w:pPr>
            <w:r w:rsidRPr="142AD015">
              <w:rPr>
                <w:rFonts w:asciiTheme="minorHAnsi" w:eastAsiaTheme="minorEastAsia" w:hAnsiTheme="minorHAnsi" w:cstheme="minorBidi"/>
                <w:sz w:val="18"/>
                <w:szCs w:val="18"/>
              </w:rPr>
              <w:t xml:space="preserve">Ošetrujúcemu lekárovi neumožnilo odoslať záznam z dôvodu chyby na strane NZIS </w:t>
            </w:r>
            <w:r w:rsidRPr="5A109AD4">
              <w:rPr>
                <w:rFonts w:asciiTheme="minorHAnsi" w:eastAsiaTheme="minorEastAsia" w:hAnsiTheme="minorHAnsi" w:cstheme="minorBidi"/>
                <w:i/>
                <w:iCs/>
                <w:sz w:val="18"/>
                <w:szCs w:val="18"/>
              </w:rPr>
              <w:t>„Záznam nebolo možné do NZIS odoslať, nezabudnite vytlačiť záznam z vyšetrenia pacientovi“</w:t>
            </w:r>
            <w:r w:rsidRPr="142AD015">
              <w:rPr>
                <w:rFonts w:asciiTheme="minorHAnsi" w:eastAsiaTheme="minorEastAsia" w:hAnsiTheme="minorHAnsi" w:cstheme="minorBidi"/>
                <w:sz w:val="18"/>
                <w:szCs w:val="18"/>
              </w:rPr>
              <w:t> (chyby na strane NZIS - rozsah špecifikovaný v x070 – Volanie služieb +</w:t>
            </w:r>
            <w:r w:rsidRPr="142AD015">
              <w:rPr>
                <w:rFonts w:asciiTheme="minorHAnsi" w:eastAsiaTheme="minorEastAsia" w:hAnsiTheme="minorHAnsi" w:cstheme="minorBidi"/>
                <w:color w:val="FF0000"/>
                <w:sz w:val="18"/>
                <w:szCs w:val="18"/>
              </w:rPr>
              <w:t> </w:t>
            </w:r>
            <w:r w:rsidRPr="5A109AD4">
              <w:rPr>
                <w:rFonts w:asciiTheme="minorHAnsi" w:eastAsiaTheme="minorEastAsia" w:hAnsiTheme="minorHAnsi" w:cstheme="minorBidi"/>
                <w:i/>
                <w:iCs/>
                <w:sz w:val="18"/>
                <w:szCs w:val="18"/>
              </w:rPr>
              <w:t>E300004</w:t>
            </w:r>
          </w:p>
          <w:p w14:paraId="622D5BA9" w14:textId="77777777" w:rsidR="001C1995" w:rsidRPr="00D95A9D" w:rsidRDefault="4B1F096C" w:rsidP="4B1F096C">
            <w:pPr>
              <w:pStyle w:val="Odsekzoznamu"/>
              <w:numPr>
                <w:ilvl w:val="0"/>
                <w:numId w:val="102"/>
              </w:numPr>
              <w:rPr>
                <w:sz w:val="18"/>
                <w:szCs w:val="18"/>
              </w:rPr>
            </w:pPr>
            <w:r w:rsidRPr="00D95A9D">
              <w:rPr>
                <w:sz w:val="18"/>
                <w:szCs w:val="18"/>
              </w:rPr>
              <w:t>Zdravotníckemu pracovníkovi neumožnilo aktualizovať záznam, ktorý vytvoril občan „E300013  - Nemáte oprávnenie zmazať/aktualizovať záznam, ktorý vytvoril občan“.</w:t>
            </w:r>
          </w:p>
        </w:tc>
      </w:tr>
    </w:tbl>
    <w:p w14:paraId="1BA9A1BC" w14:textId="77777777" w:rsidR="00B54C00" w:rsidRPr="00E774DD" w:rsidRDefault="34661EDB" w:rsidP="00B50180">
      <w:pPr>
        <w:pStyle w:val="Nadpis3"/>
      </w:pPr>
      <w:bookmarkStart w:id="173" w:name="_eV_01_39_–_Vyhľadanie"/>
      <w:bookmarkStart w:id="174" w:name="_Toc56171970"/>
      <w:bookmarkEnd w:id="173"/>
      <w:r>
        <w:t>eV_01_39 – Vyhľadanie doplnkových zdravotných údajov</w:t>
      </w:r>
      <w:bookmarkEnd w:id="174"/>
    </w:p>
    <w:p w14:paraId="55AE743A" w14:textId="77777777" w:rsidR="00B54C00" w:rsidRPr="00D95A9D" w:rsidRDefault="00B54C00" w:rsidP="00B54C00"/>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B54C00" w:rsidRPr="00D95A9D" w14:paraId="21C9B916"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20ADACA0" w14:textId="77777777" w:rsidR="00B54C0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lastRenderedPageBreak/>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41C4464C" w14:textId="77777777" w:rsidR="00B54C00"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Vyhľadanie doplnkových zdravotných údajov</w:t>
            </w:r>
          </w:p>
        </w:tc>
      </w:tr>
      <w:tr w:rsidR="00B54C00" w:rsidRPr="00D95A9D" w14:paraId="191971C1"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52CE54E9" w14:textId="77777777" w:rsidR="00B54C0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509C5944" w14:textId="77777777" w:rsidR="00B54C00"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Scenár je určený pre vyhľadanie doplnkových zdravotných údajov </w:t>
            </w:r>
          </w:p>
        </w:tc>
      </w:tr>
      <w:tr w:rsidR="00B54C00" w:rsidRPr="00D95A9D" w14:paraId="32B9C5FF"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02DA9BF" w14:textId="77777777" w:rsidR="00B54C0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72D5B370" w14:textId="77777777" w:rsidR="00B54C00"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0B51D298" w14:textId="77777777" w:rsidR="00B54C00"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5D08B94E" w14:textId="77777777" w:rsidR="00B54C00"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Požiadavka  na doplnkové zdravotné údaje  </w:t>
            </w:r>
          </w:p>
        </w:tc>
      </w:tr>
      <w:tr w:rsidR="00B54C00" w:rsidRPr="00D95A9D" w14:paraId="4B60A1EE"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BED8741" w14:textId="77777777" w:rsidR="00B54C0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026A8443" w14:textId="1113CFFB" w:rsidR="00B54C00" w:rsidRPr="00D95A9D" w:rsidRDefault="00DB2889" w:rsidP="4B1F096C">
            <w:pPr>
              <w:pStyle w:val="Bezriadkovania"/>
              <w:numPr>
                <w:ilvl w:val="0"/>
                <w:numId w:val="47"/>
              </w:numPr>
              <w:spacing w:after="0"/>
              <w:rPr>
                <w:rFonts w:asciiTheme="minorHAnsi" w:eastAsiaTheme="minorEastAsia" w:hAnsiTheme="minorHAnsi" w:cstheme="minorBidi"/>
                <w:color w:val="auto"/>
                <w:sz w:val="18"/>
                <w:szCs w:val="18"/>
                <w:lang w:val="sk-SK"/>
              </w:rPr>
            </w:pPr>
            <w:hyperlink w:anchor="_A9__–" w:history="1">
              <w:r w:rsidR="4B1F096C" w:rsidRPr="00D95A9D">
                <w:rPr>
                  <w:rStyle w:val="Hypertextovprepojenie"/>
                  <w:rFonts w:asciiTheme="minorHAnsi" w:eastAsiaTheme="minorEastAsia" w:hAnsiTheme="minorHAnsi" w:cstheme="minorBidi"/>
                  <w:sz w:val="18"/>
                  <w:szCs w:val="18"/>
                  <w:lang w:val="sk-SK"/>
                </w:rPr>
                <w:t>A9: Vyhľadanie doplnkových zdravotných údajov</w:t>
              </w:r>
            </w:hyperlink>
          </w:p>
        </w:tc>
      </w:tr>
      <w:tr w:rsidR="00B54C00" w:rsidRPr="00D95A9D" w14:paraId="0DAF3389"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55310C04" w14:textId="77777777" w:rsidR="00B54C0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55A6DD27" w14:textId="77777777" w:rsidR="00B54C00" w:rsidRPr="00D95A9D" w:rsidRDefault="34661EDB" w:rsidP="34661EDB">
            <w:pPr>
              <w:pStyle w:val="Bezriadkovania"/>
              <w:spacing w:after="0"/>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Používaný len EHR extract, ktorý je v rozsahu nasledovných archetypov:</w:t>
            </w:r>
          </w:p>
          <w:p w14:paraId="7D7F09FD" w14:textId="2E9A5697" w:rsidR="00B54C00" w:rsidRPr="00D95A9D" w:rsidRDefault="00DB2889">
            <w:pPr>
              <w:pStyle w:val="Bezriadkovania"/>
              <w:numPr>
                <w:ilvl w:val="0"/>
                <w:numId w:val="47"/>
              </w:numPr>
              <w:spacing w:after="0"/>
              <w:rPr>
                <w:rFonts w:asciiTheme="minorHAnsi" w:eastAsiaTheme="minorEastAsia" w:hAnsiTheme="minorHAnsi" w:cstheme="minorBidi"/>
                <w:sz w:val="18"/>
                <w:szCs w:val="18"/>
                <w:lang w:val="sk-SK"/>
              </w:rPr>
            </w:pPr>
            <w:hyperlink w:anchor="_Pôrodnícka_anamnéza" w:history="1">
              <w:r w:rsidR="00253888" w:rsidRPr="00D95A9D">
                <w:rPr>
                  <w:rStyle w:val="Hypertextovprepojenie"/>
                  <w:rFonts w:asciiTheme="minorHAnsi" w:eastAsiaTheme="minorEastAsia" w:hAnsiTheme="minorHAnsi" w:cstheme="minorBidi"/>
                  <w:sz w:val="18"/>
                  <w:szCs w:val="18"/>
                  <w:lang w:val="sk-SK"/>
                </w:rPr>
                <w:t>CEN-EN13606-FOLDER.Pacientsky_sumar.v</w:t>
              </w:r>
              <w:r w:rsidR="00253888">
                <w:rPr>
                  <w:rStyle w:val="Hypertextovprepojenie"/>
                  <w:rFonts w:asciiTheme="minorHAnsi" w:eastAsiaTheme="minorEastAsia" w:hAnsiTheme="minorHAnsi" w:cstheme="minorBidi"/>
                  <w:sz w:val="18"/>
                  <w:szCs w:val="18"/>
                  <w:lang w:val="sk-SK"/>
                </w:rPr>
                <w:t>3</w:t>
              </w:r>
            </w:hyperlink>
          </w:p>
        </w:tc>
      </w:tr>
      <w:tr w:rsidR="00B54C00" w:rsidRPr="00D95A9D" w14:paraId="47721EE9"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558D5BB" w14:textId="77777777" w:rsidR="00B54C0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0C0C1AF0" w14:textId="71F89F37" w:rsidR="00B54C00" w:rsidRPr="00D95A9D" w:rsidRDefault="00DB2889">
            <w:pPr>
              <w:pStyle w:val="Bezriadkovania"/>
              <w:numPr>
                <w:ilvl w:val="0"/>
                <w:numId w:val="47"/>
              </w:numPr>
              <w:spacing w:after="0"/>
              <w:rPr>
                <w:rFonts w:asciiTheme="minorHAnsi" w:eastAsiaTheme="minorEastAsia" w:hAnsiTheme="minorHAnsi" w:cstheme="minorBidi"/>
                <w:color w:val="auto"/>
                <w:sz w:val="18"/>
                <w:szCs w:val="18"/>
                <w:lang w:val="sk-SK"/>
              </w:rPr>
            </w:pPr>
            <w:hyperlink w:anchor="_DajPacientskySumar_v2" w:history="1">
              <w:r w:rsidR="00253888" w:rsidRPr="00D95A9D">
                <w:rPr>
                  <w:rStyle w:val="Hypertextovprepojenie"/>
                  <w:rFonts w:asciiTheme="minorHAnsi" w:eastAsiaTheme="minorEastAsia" w:hAnsiTheme="minorHAnsi" w:cstheme="minorBidi"/>
                  <w:sz w:val="18"/>
                  <w:szCs w:val="18"/>
                  <w:lang w:val="sk-SK"/>
                </w:rPr>
                <w:t>DajPacientskySumar_v</w:t>
              </w:r>
              <w:r w:rsidR="00253888">
                <w:rPr>
                  <w:rStyle w:val="Hypertextovprepojenie"/>
                  <w:rFonts w:asciiTheme="minorHAnsi" w:eastAsiaTheme="minorEastAsia" w:hAnsiTheme="minorHAnsi" w:cstheme="minorBidi"/>
                  <w:sz w:val="18"/>
                  <w:szCs w:val="18"/>
                  <w:lang w:val="sk-SK"/>
                </w:rPr>
                <w:t>3</w:t>
              </w:r>
            </w:hyperlink>
          </w:p>
        </w:tc>
      </w:tr>
      <w:tr w:rsidR="00B54C00" w:rsidRPr="00D95A9D" w14:paraId="5CDC0101"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018B38E" w14:textId="77777777" w:rsidR="00B54C0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4EACF912" w14:textId="77777777" w:rsidR="00B54C00" w:rsidRPr="00D95A9D" w:rsidRDefault="4B1F096C" w:rsidP="4B1F096C">
            <w:pPr>
              <w:pStyle w:val="Bezriadkovania"/>
              <w:numPr>
                <w:ilvl w:val="0"/>
                <w:numId w:val="47"/>
              </w:numPr>
              <w:spacing w:after="0"/>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Vyhľadané doplnkové zdravotné údaje</w:t>
            </w:r>
          </w:p>
        </w:tc>
      </w:tr>
      <w:tr w:rsidR="00B54C00" w:rsidRPr="00D95A9D" w14:paraId="1EED411A"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F1F6631" w14:textId="77777777" w:rsidR="00B54C0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72A0560A" w14:textId="77777777" w:rsidR="00B54C00" w:rsidRPr="00D95A9D" w:rsidRDefault="4B1F096C">
            <w:pPr>
              <w:pStyle w:val="Odsekzoznamu"/>
              <w:numPr>
                <w:ilvl w:val="0"/>
                <w:numId w:val="122"/>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Zdravotnícky pracovník zadá požiadavku na vyhľadanie doplnkových zdravotných údajov prostredníctvom JRUZ_ID pacienta. V prípade, že IS PZS nedisponuje JRÚZ ID k identite pacienta získa ho prostredníctvom služby DajJRUZIdentifikator_GW_v2</w:t>
            </w:r>
          </w:p>
          <w:p w14:paraId="0C11C1BC" w14:textId="6A01024E" w:rsidR="00B54C00" w:rsidRPr="00D95A9D" w:rsidRDefault="4B1F096C">
            <w:pPr>
              <w:pStyle w:val="Odsekzoznamu"/>
              <w:numPr>
                <w:ilvl w:val="0"/>
                <w:numId w:val="122"/>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vyhľadá službu DajPacientskySumar_</w:t>
            </w:r>
            <w:r w:rsidR="00253888" w:rsidRPr="142AD015">
              <w:rPr>
                <w:rFonts w:asciiTheme="minorHAnsi" w:eastAsiaTheme="minorEastAsia" w:hAnsiTheme="minorHAnsi" w:cstheme="minorBidi"/>
                <w:sz w:val="18"/>
                <w:szCs w:val="18"/>
              </w:rPr>
              <w:t>v3</w:t>
            </w:r>
            <w:r w:rsidRPr="142AD015">
              <w:rPr>
                <w:rFonts w:asciiTheme="minorHAnsi" w:eastAsiaTheme="minorEastAsia" w:hAnsiTheme="minorHAnsi" w:cstheme="minorBidi"/>
                <w:sz w:val="18"/>
                <w:szCs w:val="18"/>
              </w:rPr>
              <w:t>, v rámci ktorej uvedie, ktorú časť doplnkových zdravotných záznamov vyhľadáva:</w:t>
            </w:r>
          </w:p>
          <w:p w14:paraId="204205C4" w14:textId="77777777" w:rsidR="00EB493F" w:rsidRPr="00D95A9D" w:rsidRDefault="4B1F096C">
            <w:pPr>
              <w:pStyle w:val="Odsekzoznamu"/>
              <w:numPr>
                <w:ilvl w:val="1"/>
                <w:numId w:val="122"/>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Výsledky vyšetrení</w:t>
            </w:r>
          </w:p>
          <w:p w14:paraId="1FE3FA16" w14:textId="77777777" w:rsidR="00EB493F" w:rsidRPr="00D95A9D" w:rsidRDefault="4B1F096C">
            <w:pPr>
              <w:pStyle w:val="Odsekzoznamu"/>
              <w:numPr>
                <w:ilvl w:val="1"/>
                <w:numId w:val="122"/>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Sociálna anamnéza</w:t>
            </w:r>
          </w:p>
          <w:p w14:paraId="07FDD538" w14:textId="77777777" w:rsidR="00EB493F" w:rsidRPr="00D95A9D" w:rsidRDefault="4B1F096C">
            <w:pPr>
              <w:pStyle w:val="Odsekzoznamu"/>
              <w:numPr>
                <w:ilvl w:val="1"/>
                <w:numId w:val="122"/>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 Osobná anamnéza </w:t>
            </w:r>
          </w:p>
          <w:p w14:paraId="2FE973CD" w14:textId="77777777" w:rsidR="00B54C00" w:rsidRPr="00D95A9D" w:rsidRDefault="4B1F096C">
            <w:pPr>
              <w:pStyle w:val="Odsekzoznamu"/>
              <w:numPr>
                <w:ilvl w:val="0"/>
                <w:numId w:val="122"/>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zobrazí v závislosti od vyhľadaných doplnkových zdravotných záznamov detail záznamov:</w:t>
            </w:r>
          </w:p>
          <w:p w14:paraId="2A0C4AA1" w14:textId="77777777" w:rsidR="00EB493F" w:rsidRPr="00D95A9D" w:rsidRDefault="4B1F096C">
            <w:pPr>
              <w:pStyle w:val="Odsekzoznamu"/>
              <w:numPr>
                <w:ilvl w:val="1"/>
                <w:numId w:val="122"/>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Výsledky vyšetrení:</w:t>
            </w:r>
          </w:p>
          <w:p w14:paraId="3497BD15" w14:textId="77777777" w:rsidR="00EB493F" w:rsidRPr="00D95A9D" w:rsidRDefault="4B1F096C">
            <w:pPr>
              <w:pStyle w:val="Odsekzoznamu"/>
              <w:numPr>
                <w:ilvl w:val="1"/>
                <w:numId w:val="112"/>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Krvná skupina</w:t>
            </w:r>
          </w:p>
          <w:p w14:paraId="3C3DAA1E" w14:textId="77777777" w:rsidR="00EB493F" w:rsidRPr="00D95A9D" w:rsidRDefault="4B1F096C">
            <w:pPr>
              <w:pStyle w:val="Odsekzoznamu"/>
              <w:numPr>
                <w:ilvl w:val="1"/>
                <w:numId w:val="112"/>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Krvný tlak</w:t>
            </w:r>
          </w:p>
          <w:p w14:paraId="24B4126C" w14:textId="7CDBA204" w:rsidR="00EB493F" w:rsidRPr="00D95A9D" w:rsidRDefault="34661EDB">
            <w:pPr>
              <w:pStyle w:val="Odsekzoznamu"/>
              <w:numPr>
                <w:ilvl w:val="1"/>
                <w:numId w:val="112"/>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Vitálne a </w:t>
            </w:r>
            <w:r w:rsidR="008A760A" w:rsidRPr="142AD015">
              <w:rPr>
                <w:rFonts w:asciiTheme="minorHAnsi" w:eastAsiaTheme="minorEastAsia" w:hAnsiTheme="minorHAnsi" w:cstheme="minorBidi"/>
                <w:sz w:val="18"/>
                <w:szCs w:val="18"/>
              </w:rPr>
              <w:t>antropometrické</w:t>
            </w:r>
            <w:r w:rsidRPr="142AD015">
              <w:rPr>
                <w:rFonts w:asciiTheme="minorHAnsi" w:eastAsiaTheme="minorEastAsia" w:hAnsiTheme="minorHAnsi" w:cstheme="minorBidi"/>
                <w:sz w:val="18"/>
                <w:szCs w:val="18"/>
              </w:rPr>
              <w:t xml:space="preserve"> záznamy</w:t>
            </w:r>
          </w:p>
          <w:p w14:paraId="2B3384B0" w14:textId="77777777" w:rsidR="00EB493F" w:rsidRPr="00D95A9D" w:rsidRDefault="4B1F096C">
            <w:pPr>
              <w:pStyle w:val="Odsekzoznamu"/>
              <w:numPr>
                <w:ilvl w:val="0"/>
                <w:numId w:val="112"/>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Sociálna anamnéza</w:t>
            </w:r>
          </w:p>
          <w:p w14:paraId="72762A67" w14:textId="77777777" w:rsidR="00EB493F" w:rsidRPr="00D95A9D" w:rsidRDefault="4B1F096C">
            <w:pPr>
              <w:pStyle w:val="Odsekzoznamu"/>
              <w:numPr>
                <w:ilvl w:val="1"/>
                <w:numId w:val="112"/>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Abúzy</w:t>
            </w:r>
          </w:p>
          <w:p w14:paraId="3A45A2C9" w14:textId="77777777" w:rsidR="00EB493F" w:rsidRPr="00D95A9D" w:rsidRDefault="4B1F096C">
            <w:pPr>
              <w:pStyle w:val="Odsekzoznamu"/>
              <w:numPr>
                <w:ilvl w:val="0"/>
                <w:numId w:val="112"/>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Osobná anamnéza</w:t>
            </w:r>
          </w:p>
          <w:p w14:paraId="1C82CC1E" w14:textId="77777777" w:rsidR="00EB493F" w:rsidRPr="00D95A9D" w:rsidRDefault="4B1F096C">
            <w:pPr>
              <w:pStyle w:val="Odsekzoznamu"/>
              <w:numPr>
                <w:ilvl w:val="1"/>
                <w:numId w:val="112"/>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Chirurgické výkony</w:t>
            </w:r>
          </w:p>
          <w:p w14:paraId="60DD5F3B" w14:textId="77777777" w:rsidR="00EB493F" w:rsidRPr="00D95A9D" w:rsidRDefault="4B1F096C">
            <w:pPr>
              <w:pStyle w:val="Odsekzoznamu"/>
              <w:numPr>
                <w:ilvl w:val="1"/>
                <w:numId w:val="112"/>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Terapeutické odporúčania</w:t>
            </w:r>
          </w:p>
          <w:p w14:paraId="279B4D73" w14:textId="77777777" w:rsidR="00EB493F" w:rsidRPr="00D95A9D" w:rsidRDefault="4B1F096C">
            <w:pPr>
              <w:pStyle w:val="Odsekzoznamu"/>
              <w:numPr>
                <w:ilvl w:val="1"/>
                <w:numId w:val="112"/>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Očkovacie záznamy</w:t>
            </w:r>
          </w:p>
          <w:p w14:paraId="0BF707A7" w14:textId="77777777" w:rsidR="00EB493F" w:rsidRPr="00D95A9D" w:rsidRDefault="4B1F096C">
            <w:pPr>
              <w:pStyle w:val="Odsekzoznamu"/>
              <w:numPr>
                <w:ilvl w:val="1"/>
                <w:numId w:val="112"/>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 Zdravotné obmedzenia </w:t>
            </w:r>
          </w:p>
        </w:tc>
      </w:tr>
      <w:tr w:rsidR="00B54C00" w:rsidRPr="00D95A9D" w14:paraId="74DEFFC2"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EE7351A" w14:textId="77777777" w:rsidR="00B54C0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Alternatívne scenáre</w:t>
            </w:r>
          </w:p>
        </w:tc>
        <w:tc>
          <w:tcPr>
            <w:tcW w:w="7904" w:type="dxa"/>
            <w:tcBorders>
              <w:top w:val="single" w:sz="4" w:space="0" w:color="auto"/>
              <w:left w:val="single" w:sz="4" w:space="0" w:color="auto"/>
              <w:bottom w:val="single" w:sz="4" w:space="0" w:color="auto"/>
              <w:right w:val="single" w:sz="4" w:space="0" w:color="auto"/>
            </w:tcBorders>
            <w:vAlign w:val="center"/>
          </w:tcPr>
          <w:p w14:paraId="56ECD1D4" w14:textId="77777777" w:rsidR="00B606A3" w:rsidRPr="00D95A9D" w:rsidRDefault="4B1F096C" w:rsidP="5A109AD4">
            <w:pPr>
              <w:pStyle w:val="Odsekzoznamu"/>
              <w:numPr>
                <w:ilvl w:val="0"/>
                <w:numId w:val="102"/>
              </w:numPr>
              <w:rPr>
                <w:rFonts w:asciiTheme="minorHAnsi" w:eastAsiaTheme="minorEastAsia" w:hAnsiTheme="minorHAnsi" w:cstheme="minorBidi"/>
                <w:i/>
                <w:iCs/>
                <w:sz w:val="16"/>
                <w:szCs w:val="16"/>
              </w:rPr>
            </w:pPr>
            <w:r w:rsidRPr="00D95A9D">
              <w:rPr>
                <w:sz w:val="18"/>
                <w:szCs w:val="18"/>
              </w:rPr>
              <w:t xml:space="preserve">Ošetrujúcemu lekárovi neumožnilo vyhľadať záznam z dôvodu problému s identitou pacienta, pre ktorý je záznam zasielaný: </w:t>
            </w:r>
          </w:p>
          <w:p w14:paraId="563A925F" w14:textId="77777777" w:rsidR="00B606A3" w:rsidRPr="00D95A9D" w:rsidRDefault="4B1F096C" w:rsidP="5A109AD4">
            <w:pPr>
              <w:pStyle w:val="Odsekzoznamu"/>
              <w:numPr>
                <w:ilvl w:val="1"/>
                <w:numId w:val="102"/>
              </w:numPr>
              <w:rPr>
                <w:rFonts w:asciiTheme="minorHAnsi" w:eastAsiaTheme="minorEastAsia" w:hAnsiTheme="minorHAnsi" w:cstheme="minorBidi"/>
                <w:i/>
                <w:iCs/>
                <w:sz w:val="16"/>
                <w:szCs w:val="16"/>
              </w:rPr>
            </w:pPr>
            <w:r w:rsidRPr="00D95A9D">
              <w:rPr>
                <w:sz w:val="18"/>
                <w:szCs w:val="18"/>
              </w:rPr>
              <w:t xml:space="preserve"> E30000A – Záznam pre ktorého bol záznam vyhľadaný na nenachádza v NZIS (špecifická situácia v prípade, že pacientovi už nie je poberateľom zdravotného poistenia, hoci IS PZS k nemu eviduje JRÚZ ID) </w:t>
            </w:r>
          </w:p>
          <w:p w14:paraId="200E36FB" w14:textId="77777777" w:rsidR="00BE2498" w:rsidRPr="00D95A9D" w:rsidRDefault="4B1F096C" w:rsidP="4B1F096C">
            <w:pPr>
              <w:pStyle w:val="Odsekzoznamu"/>
              <w:numPr>
                <w:ilvl w:val="1"/>
                <w:numId w:val="102"/>
              </w:numPr>
              <w:rPr>
                <w:sz w:val="18"/>
                <w:szCs w:val="18"/>
              </w:rPr>
            </w:pPr>
            <w:r w:rsidRPr="00D95A9D">
              <w:rPr>
                <w:sz w:val="18"/>
                <w:szCs w:val="18"/>
              </w:rPr>
              <w:t>E300022 – Nie je možné zapísať záznam z dôvodu, že pre daného pacienta je evidovaný dátum úmrtia a zdravotná dokumentácia je uzavretá.</w:t>
            </w:r>
          </w:p>
          <w:p w14:paraId="5C60074F" w14:textId="77777777" w:rsidR="00B606A3" w:rsidRPr="00D95A9D" w:rsidRDefault="4B1F096C" w:rsidP="5A109AD4">
            <w:pPr>
              <w:pStyle w:val="Odsekzoznamu"/>
              <w:numPr>
                <w:ilvl w:val="0"/>
                <w:numId w:val="102"/>
              </w:numPr>
              <w:rPr>
                <w:rFonts w:asciiTheme="minorHAnsi" w:eastAsiaTheme="minorEastAsia" w:hAnsiTheme="minorHAnsi" w:cstheme="minorBidi"/>
                <w:i/>
                <w:iCs/>
                <w:sz w:val="16"/>
                <w:szCs w:val="16"/>
              </w:rPr>
            </w:pPr>
            <w:r w:rsidRPr="00D95A9D">
              <w:rPr>
                <w:sz w:val="18"/>
                <w:szCs w:val="18"/>
              </w:rPr>
              <w:t xml:space="preserve">Ošetrujúcemu lekárovi neumožnilo vyhľadať záznam z dôvodu chyby na strane IS PZS „Záznam nie je možné odoslať do NZIS z dôvodu chyby na strane informačného systému, prosím kontaktujte podporu a nahláste chybu“ ( chyby na strane IS PZS - E000002, E000006)  </w:t>
            </w:r>
          </w:p>
          <w:p w14:paraId="6B055084" w14:textId="77777777" w:rsidR="004327AB" w:rsidRPr="00D95A9D" w:rsidRDefault="34661EDB" w:rsidP="000711D0">
            <w:pPr>
              <w:pStyle w:val="Odsekzoznamu"/>
              <w:numPr>
                <w:ilvl w:val="0"/>
                <w:numId w:val="102"/>
              </w:numPr>
              <w:spacing w:before="120" w:line="276" w:lineRule="auto"/>
              <w:jc w:val="both"/>
              <w:rPr>
                <w:rFonts w:asciiTheme="minorHAnsi" w:eastAsiaTheme="minorEastAsia" w:hAnsiTheme="minorHAnsi" w:cstheme="minorBidi"/>
                <w:color w:val="FF0000"/>
                <w:sz w:val="16"/>
                <w:szCs w:val="16"/>
              </w:rPr>
            </w:pPr>
            <w:r w:rsidRPr="00D95A9D">
              <w:rPr>
                <w:sz w:val="18"/>
                <w:szCs w:val="18"/>
              </w:rPr>
              <w:t xml:space="preserve">Ošetrujúci lekár/ Zdravotnícky pracovník nedisponuje prístupom k vyhľadaným záznamom z dôvodu potreby poskytnutia súhlasu pacienta </w:t>
            </w:r>
            <w:r w:rsidRPr="5A109AD4">
              <w:rPr>
                <w:i/>
                <w:iCs/>
                <w:sz w:val="18"/>
                <w:szCs w:val="18"/>
              </w:rPr>
              <w:t>- E900001 - Nemáte prístup k požadovaným záznamom pacienta. Požiadajte pacienta o prístup k údajom vložením eID do čítačky a zadania súhlasu pacienta (stlačením OK/ zadaním BOK)</w:t>
            </w:r>
            <w:r w:rsidRPr="00D95A9D">
              <w:rPr>
                <w:sz w:val="18"/>
                <w:szCs w:val="18"/>
              </w:rPr>
              <w:t xml:space="preserve"> zabezpečí súhlas pacienta prostredníctvom služby ZapisSuhlasOsobyPrePZS, </w:t>
            </w:r>
          </w:p>
          <w:p w14:paraId="45EECA98" w14:textId="77777777" w:rsidR="00B54C00" w:rsidRPr="00D95A9D" w:rsidRDefault="34661EDB" w:rsidP="000711D0">
            <w:pPr>
              <w:pStyle w:val="Odsekzoznamu"/>
              <w:numPr>
                <w:ilvl w:val="0"/>
                <w:numId w:val="102"/>
              </w:numPr>
              <w:spacing w:before="120" w:line="276" w:lineRule="auto"/>
              <w:jc w:val="both"/>
              <w:rPr>
                <w:rFonts w:asciiTheme="minorHAnsi" w:eastAsiaTheme="minorEastAsia" w:hAnsiTheme="minorHAnsi" w:cstheme="minorBidi"/>
                <w:color w:val="FF0000"/>
                <w:sz w:val="18"/>
                <w:szCs w:val="18"/>
              </w:rPr>
            </w:pPr>
            <w:r w:rsidRPr="00D95A9D">
              <w:rPr>
                <w:sz w:val="18"/>
                <w:szCs w:val="18"/>
              </w:rPr>
              <w:t xml:space="preserve">Pre prístup Ošetrujúceho lekára/ Zdravotníckeho pracovníka je potrebné potvrdenie prítomnosti pacienta - </w:t>
            </w:r>
            <w:r w:rsidRPr="5A109AD4">
              <w:rPr>
                <w:i/>
                <w:iCs/>
                <w:sz w:val="18"/>
                <w:szCs w:val="18"/>
              </w:rPr>
              <w:t>E900002 - Pre prístup k požadovaným záznamom pacienta je potrebné potvrdenie jeho prítomnosti pacienta vložením eID do čítačky</w:t>
            </w:r>
          </w:p>
        </w:tc>
      </w:tr>
    </w:tbl>
    <w:p w14:paraId="2A06ADD0" w14:textId="77777777" w:rsidR="00EB493F" w:rsidRPr="00E774DD" w:rsidRDefault="34661EDB" w:rsidP="00B50180">
      <w:pPr>
        <w:pStyle w:val="Nadpis3"/>
      </w:pPr>
      <w:bookmarkStart w:id="175" w:name="_eV_01_40_–_Individuálne"/>
      <w:bookmarkStart w:id="176" w:name="_Toc56171971"/>
      <w:bookmarkEnd w:id="175"/>
      <w:r>
        <w:t>eV_01_40 – Individuálne zaznamenanie výsledkov z vyšetrení</w:t>
      </w:r>
      <w:bookmarkEnd w:id="176"/>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EB493F" w:rsidRPr="00D95A9D" w14:paraId="4EE8A67D"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5D46D39C" w14:textId="77777777" w:rsidR="00EB493F"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0130F9B8" w14:textId="77777777" w:rsidR="00EB493F"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Individuálne zaznamenanie výsledkov z vyšetrení v rámci doplnkových zdravotných záznamov</w:t>
            </w:r>
          </w:p>
        </w:tc>
      </w:tr>
      <w:tr w:rsidR="00EB493F" w:rsidRPr="00D95A9D" w14:paraId="5C7FA80B"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4E47EE6A" w14:textId="77777777" w:rsidR="00EB493F"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lastRenderedPageBreak/>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3892381E" w14:textId="7D9FCAD1" w:rsidR="00EB493F" w:rsidRPr="00D95A9D" w:rsidRDefault="34661EDB" w:rsidP="34661EDB">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Scenár je určený pre zaznamenanie výsledkov z vyšetrení pacienta do doplnkových zdravotných údajov. Vo výsledkov z vyšetrení je evidovaná krvná skupina, krvný tlak, vitálne a </w:t>
            </w:r>
            <w:r w:rsidR="008A760A" w:rsidRPr="00D95A9D">
              <w:rPr>
                <w:rFonts w:asciiTheme="minorHAnsi" w:eastAsiaTheme="minorEastAsia" w:hAnsiTheme="minorHAnsi" w:cstheme="minorBidi"/>
                <w:color w:val="auto"/>
                <w:sz w:val="18"/>
                <w:szCs w:val="18"/>
                <w:lang w:val="sk-SK"/>
              </w:rPr>
              <w:t>antropometrické</w:t>
            </w:r>
            <w:r w:rsidRPr="00D95A9D">
              <w:rPr>
                <w:rFonts w:asciiTheme="minorHAnsi" w:eastAsiaTheme="minorEastAsia" w:hAnsiTheme="minorHAnsi" w:cstheme="minorBidi"/>
                <w:color w:val="auto"/>
                <w:sz w:val="18"/>
                <w:szCs w:val="18"/>
                <w:lang w:val="sk-SK"/>
              </w:rPr>
              <w:t xml:space="preserve"> údaje</w:t>
            </w:r>
          </w:p>
        </w:tc>
      </w:tr>
      <w:tr w:rsidR="00EB493F" w:rsidRPr="00D95A9D" w14:paraId="147D0EE8"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85EA356" w14:textId="77777777" w:rsidR="00EB493F"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51ACDEF3" w14:textId="77777777" w:rsidR="00EB493F"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6FF1FFC5" w14:textId="77777777" w:rsidR="00EB493F"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31EE0D32" w14:textId="77777777" w:rsidR="00EB493F"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Požiadavka na zápis doplnkových zdravotných údajov</w:t>
            </w:r>
          </w:p>
        </w:tc>
      </w:tr>
      <w:tr w:rsidR="00EB493F" w:rsidRPr="00D95A9D" w14:paraId="256192F2"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CB1A8A9" w14:textId="77777777" w:rsidR="00EB493F"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66A00EB8" w14:textId="13322A84" w:rsidR="00EB493F" w:rsidRPr="00D95A9D" w:rsidRDefault="00DB2889" w:rsidP="4B1F096C">
            <w:pPr>
              <w:pStyle w:val="Bezriadkovania"/>
              <w:numPr>
                <w:ilvl w:val="0"/>
                <w:numId w:val="47"/>
              </w:numPr>
              <w:spacing w:after="0"/>
              <w:rPr>
                <w:rFonts w:asciiTheme="minorHAnsi" w:eastAsiaTheme="minorEastAsia" w:hAnsiTheme="minorHAnsi" w:cstheme="minorBidi"/>
                <w:color w:val="auto"/>
                <w:sz w:val="18"/>
                <w:szCs w:val="18"/>
                <w:lang w:val="sk-SK"/>
              </w:rPr>
            </w:pPr>
            <w:hyperlink w:anchor="_A10_–_Zaznamenanie" w:history="1">
              <w:r w:rsidR="4B1F096C" w:rsidRPr="00D95A9D">
                <w:rPr>
                  <w:rStyle w:val="Hypertextovprepojenie"/>
                  <w:rFonts w:asciiTheme="minorHAnsi" w:eastAsiaTheme="minorEastAsia" w:hAnsiTheme="minorHAnsi" w:cstheme="minorBidi"/>
                  <w:sz w:val="18"/>
                  <w:szCs w:val="18"/>
                  <w:lang w:val="sk-SK"/>
                </w:rPr>
                <w:t xml:space="preserve">A10:  </w:t>
              </w:r>
              <w:r w:rsidR="00E27C51" w:rsidRPr="00D95A9D">
                <w:rPr>
                  <w:rStyle w:val="Hypertextovprepojenie"/>
                  <w:rFonts w:asciiTheme="minorHAnsi" w:eastAsiaTheme="minorEastAsia" w:hAnsiTheme="minorHAnsi" w:cstheme="minorBidi"/>
                  <w:sz w:val="18"/>
                  <w:szCs w:val="18"/>
                  <w:lang w:val="sk-SK"/>
                </w:rPr>
                <w:t xml:space="preserve">Zápis </w:t>
              </w:r>
              <w:r w:rsidR="4B1F096C" w:rsidRPr="00D95A9D">
                <w:rPr>
                  <w:rStyle w:val="Hypertextovprepojenie"/>
                  <w:rFonts w:asciiTheme="minorHAnsi" w:eastAsiaTheme="minorEastAsia" w:hAnsiTheme="minorHAnsi" w:cstheme="minorBidi"/>
                  <w:sz w:val="18"/>
                  <w:szCs w:val="18"/>
                  <w:lang w:val="sk-SK"/>
                </w:rPr>
                <w:t>doplnkových zdravotných údajov</w:t>
              </w:r>
            </w:hyperlink>
          </w:p>
        </w:tc>
      </w:tr>
      <w:tr w:rsidR="00EB493F" w:rsidRPr="00D95A9D" w14:paraId="751A7D04"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B4F092F" w14:textId="77777777" w:rsidR="00EB493F"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12201D8E" w14:textId="0695CF91" w:rsidR="00EB493F" w:rsidRPr="00D95A9D" w:rsidRDefault="00DB2889" w:rsidP="4B1F096C">
            <w:pPr>
              <w:pStyle w:val="Bezriadkovania"/>
              <w:numPr>
                <w:ilvl w:val="0"/>
                <w:numId w:val="47"/>
              </w:numPr>
              <w:spacing w:after="0"/>
              <w:rPr>
                <w:rFonts w:asciiTheme="minorHAnsi" w:eastAsiaTheme="minorEastAsia" w:hAnsiTheme="minorHAnsi" w:cstheme="minorBidi"/>
                <w:sz w:val="18"/>
                <w:szCs w:val="18"/>
                <w:lang w:val="sk-SK"/>
              </w:rPr>
            </w:pPr>
            <w:hyperlink w:anchor="_Výsledky_vyšetrení" w:history="1">
              <w:r w:rsidR="4B1F096C" w:rsidRPr="00D95A9D">
                <w:rPr>
                  <w:rStyle w:val="Hypertextovprepojenie"/>
                  <w:rFonts w:asciiTheme="minorHAnsi" w:eastAsiaTheme="minorEastAsia" w:hAnsiTheme="minorHAnsi" w:cstheme="minorBidi"/>
                  <w:sz w:val="18"/>
                  <w:szCs w:val="18"/>
                  <w:lang w:val="sk-SK"/>
                </w:rPr>
                <w:t>CEN-EN13606-COMPOSITION.Vysledky_vysetreni.v2</w:t>
              </w:r>
            </w:hyperlink>
          </w:p>
        </w:tc>
      </w:tr>
      <w:tr w:rsidR="00EB493F" w:rsidRPr="00D95A9D" w14:paraId="3A08DCDA"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43AF7A5" w14:textId="77777777" w:rsidR="00EB493F"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353B2BB7" w14:textId="3C489756" w:rsidR="00EB493F" w:rsidRPr="00D95A9D" w:rsidRDefault="00DB2889" w:rsidP="00B10D5C">
            <w:pPr>
              <w:pStyle w:val="Bezriadkovania"/>
              <w:numPr>
                <w:ilvl w:val="0"/>
                <w:numId w:val="47"/>
              </w:numPr>
              <w:spacing w:after="0"/>
              <w:rPr>
                <w:rFonts w:asciiTheme="minorHAnsi" w:eastAsiaTheme="minorEastAsia" w:hAnsiTheme="minorHAnsi" w:cstheme="minorBidi"/>
                <w:color w:val="auto"/>
                <w:sz w:val="18"/>
                <w:szCs w:val="18"/>
                <w:lang w:val="sk-SK"/>
              </w:rPr>
            </w:pPr>
            <w:hyperlink w:anchor="_ZapisPacientskehoSumaruVysetrenia_v" w:history="1">
              <w:r w:rsidR="4B1F096C" w:rsidRPr="00A96AA2">
                <w:rPr>
                  <w:rStyle w:val="Hypertextovprepojenie"/>
                  <w:rFonts w:asciiTheme="minorHAnsi" w:eastAsiaTheme="minorEastAsia" w:hAnsiTheme="minorHAnsi" w:cstheme="minorBidi"/>
                  <w:color w:val="64C29D" w:themeColor="accent2"/>
                  <w:sz w:val="18"/>
                  <w:szCs w:val="18"/>
                  <w:lang w:val="sk-SK"/>
                </w:rPr>
                <w:t>Zapis</w:t>
              </w:r>
              <w:r w:rsidR="00AA49E9" w:rsidRPr="00B10D5C">
                <w:rPr>
                  <w:rStyle w:val="Hypertextovprepojenie"/>
                  <w:rFonts w:asciiTheme="minorHAnsi" w:eastAsiaTheme="minorEastAsia" w:hAnsiTheme="minorHAnsi" w:cstheme="minorBidi"/>
                  <w:color w:val="64C29D" w:themeColor="accent2"/>
                  <w:sz w:val="18"/>
                  <w:szCs w:val="18"/>
                  <w:lang w:val="sk-SK"/>
                </w:rPr>
                <w:t>PacientskehoSumaruVy</w:t>
              </w:r>
              <w:r w:rsidR="00B10D5C" w:rsidRPr="00B10D5C">
                <w:rPr>
                  <w:rStyle w:val="Hypertextovprepojenie"/>
                  <w:rFonts w:asciiTheme="minorHAnsi" w:eastAsiaTheme="minorEastAsia" w:hAnsiTheme="minorHAnsi" w:cstheme="minorBidi"/>
                  <w:color w:val="64C29D" w:themeColor="accent2"/>
                  <w:sz w:val="18"/>
                  <w:szCs w:val="18"/>
                  <w:lang w:val="sk-SK"/>
                </w:rPr>
                <w:t>setrenia</w:t>
              </w:r>
              <w:r w:rsidR="4B1F096C" w:rsidRPr="00A96AA2">
                <w:rPr>
                  <w:rStyle w:val="Hypertextovprepojenie"/>
                  <w:rFonts w:asciiTheme="minorHAnsi" w:eastAsiaTheme="minorEastAsia" w:hAnsiTheme="minorHAnsi" w:cstheme="minorBidi"/>
                  <w:color w:val="64C29D" w:themeColor="accent2"/>
                  <w:sz w:val="18"/>
                  <w:szCs w:val="18"/>
                  <w:lang w:val="sk-SK"/>
                </w:rPr>
                <w:t>_</w:t>
              </w:r>
              <w:r w:rsidR="000E066D" w:rsidRPr="00A96AA2">
                <w:rPr>
                  <w:rStyle w:val="Hypertextovprepojenie"/>
                  <w:rFonts w:asciiTheme="minorHAnsi" w:eastAsiaTheme="minorEastAsia" w:hAnsiTheme="minorHAnsi" w:cstheme="minorBidi"/>
                  <w:color w:val="64C29D" w:themeColor="accent2"/>
                  <w:sz w:val="18"/>
                  <w:szCs w:val="18"/>
                  <w:lang w:val="sk-SK"/>
                </w:rPr>
                <w:t>v</w:t>
              </w:r>
              <w:r w:rsidR="4B1F096C" w:rsidRPr="00A96AA2">
                <w:rPr>
                  <w:rStyle w:val="Hypertextovprepojenie"/>
                  <w:rFonts w:asciiTheme="minorHAnsi" w:eastAsiaTheme="minorEastAsia" w:hAnsiTheme="minorHAnsi" w:cstheme="minorBidi"/>
                  <w:color w:val="64C29D" w:themeColor="accent2"/>
                  <w:sz w:val="18"/>
                  <w:szCs w:val="18"/>
                  <w:lang w:val="sk-SK"/>
                </w:rPr>
                <w:t>2</w:t>
              </w:r>
            </w:hyperlink>
          </w:p>
        </w:tc>
      </w:tr>
      <w:tr w:rsidR="00EB493F" w:rsidRPr="00D95A9D" w14:paraId="51685F4A"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10D7B14" w14:textId="77777777" w:rsidR="00EB493F"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7D37669C" w14:textId="77777777" w:rsidR="00EB493F" w:rsidRPr="00D95A9D" w:rsidRDefault="4B1F096C" w:rsidP="4B1F096C">
            <w:pPr>
              <w:pStyle w:val="Bezriadkovania"/>
              <w:numPr>
                <w:ilvl w:val="0"/>
                <w:numId w:val="47"/>
              </w:numPr>
              <w:spacing w:after="0"/>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Zapísané výsledky z vyšetrení v doplnkových zdravotných záznamoch</w:t>
            </w:r>
          </w:p>
        </w:tc>
      </w:tr>
      <w:tr w:rsidR="00EB493F" w:rsidRPr="00D95A9D" w14:paraId="47A8E62F"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C1C7F90" w14:textId="77777777" w:rsidR="00EB493F"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5C567D72" w14:textId="77777777" w:rsidR="00EB493F" w:rsidRPr="00D95A9D" w:rsidRDefault="4B1F096C">
            <w:pPr>
              <w:pStyle w:val="Odsekzoznamu"/>
              <w:numPr>
                <w:ilvl w:val="0"/>
                <w:numId w:val="12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Ošetrujúci lekár vyberie pacienta, pre ktorého výsledok z vyšetrenia zapisuje</w:t>
            </w:r>
          </w:p>
          <w:p w14:paraId="7D1758D9" w14:textId="77777777" w:rsidR="00EB493F" w:rsidRPr="00D95A9D" w:rsidRDefault="4B1F096C">
            <w:pPr>
              <w:pStyle w:val="Odsekzoznamu"/>
              <w:numPr>
                <w:ilvl w:val="0"/>
                <w:numId w:val="12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na pozadí skontroluje existenciu JRÚZ ID k identite pacienta v prípade, že nedisponuje JRÚZ ID získa ho prostredníctvom služby DajJRUZIdentifikator_GW_v2</w:t>
            </w:r>
          </w:p>
          <w:p w14:paraId="03B88641" w14:textId="77777777" w:rsidR="00EB493F" w:rsidRPr="00D95A9D" w:rsidRDefault="4B1F096C">
            <w:pPr>
              <w:pStyle w:val="Odsekzoznamu"/>
              <w:numPr>
                <w:ilvl w:val="0"/>
                <w:numId w:val="12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Ošetrujúci lekár zapíše výsledok z vyšetrení v závislosti od vybranej množiny evidovaných údajov v rozsahu: </w:t>
            </w:r>
          </w:p>
          <w:p w14:paraId="5903242F" w14:textId="77777777" w:rsidR="005B5670" w:rsidRPr="00D95A9D" w:rsidRDefault="4B1F096C">
            <w:pPr>
              <w:pStyle w:val="Odsekzoznamu"/>
              <w:numPr>
                <w:ilvl w:val="1"/>
                <w:numId w:val="12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Krvná skupina</w:t>
            </w:r>
          </w:p>
          <w:p w14:paraId="688FFE3B" w14:textId="77777777" w:rsidR="005B5670" w:rsidRPr="00D95A9D" w:rsidRDefault="4B1F096C">
            <w:pPr>
              <w:pStyle w:val="Odsekzoznamu"/>
              <w:numPr>
                <w:ilvl w:val="1"/>
                <w:numId w:val="112"/>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Dátum vyšetrenia</w:t>
            </w:r>
          </w:p>
          <w:p w14:paraId="7719117F" w14:textId="77777777" w:rsidR="005B5670" w:rsidRPr="00D95A9D" w:rsidRDefault="4B1F096C">
            <w:pPr>
              <w:pStyle w:val="Odsekzoznamu"/>
              <w:numPr>
                <w:ilvl w:val="1"/>
                <w:numId w:val="112"/>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Názov krvnej skupiny</w:t>
            </w:r>
          </w:p>
          <w:p w14:paraId="17C11CD7" w14:textId="77777777" w:rsidR="005B5670" w:rsidRPr="00D95A9D" w:rsidRDefault="4B1F096C">
            <w:pPr>
              <w:pStyle w:val="Odsekzoznamu"/>
              <w:numPr>
                <w:ilvl w:val="1"/>
                <w:numId w:val="112"/>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Poznámka</w:t>
            </w:r>
          </w:p>
          <w:p w14:paraId="667C2691" w14:textId="77777777" w:rsidR="005B5670" w:rsidRPr="00D95A9D" w:rsidRDefault="4B1F096C">
            <w:pPr>
              <w:pStyle w:val="Odsekzoznamu"/>
              <w:numPr>
                <w:ilvl w:val="1"/>
                <w:numId w:val="12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Krvný tlak</w:t>
            </w:r>
          </w:p>
          <w:p w14:paraId="43E066F0" w14:textId="77777777" w:rsidR="005B5670" w:rsidRPr="00D95A9D" w:rsidRDefault="4B1F096C">
            <w:pPr>
              <w:pStyle w:val="Odsekzoznamu"/>
              <w:numPr>
                <w:ilvl w:val="1"/>
                <w:numId w:val="112"/>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Dátum merania</w:t>
            </w:r>
          </w:p>
          <w:p w14:paraId="12D9CBFF" w14:textId="77777777" w:rsidR="005B5670" w:rsidRPr="00D95A9D" w:rsidRDefault="4B1F096C">
            <w:pPr>
              <w:pStyle w:val="Odsekzoznamu"/>
              <w:numPr>
                <w:ilvl w:val="1"/>
                <w:numId w:val="112"/>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Okolnosti merania</w:t>
            </w:r>
          </w:p>
          <w:p w14:paraId="4873C210" w14:textId="77777777" w:rsidR="005B5670" w:rsidRPr="00D95A9D" w:rsidRDefault="4B1F096C">
            <w:pPr>
              <w:pStyle w:val="Odsekzoznamu"/>
              <w:numPr>
                <w:ilvl w:val="1"/>
                <w:numId w:val="112"/>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Metóda merania</w:t>
            </w:r>
          </w:p>
          <w:p w14:paraId="1BE8C425" w14:textId="77777777" w:rsidR="005B5670" w:rsidRPr="00D95A9D" w:rsidRDefault="4B1F096C">
            <w:pPr>
              <w:pStyle w:val="Odsekzoznamu"/>
              <w:numPr>
                <w:ilvl w:val="1"/>
                <w:numId w:val="112"/>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Miesto merania</w:t>
            </w:r>
          </w:p>
          <w:p w14:paraId="4BB97B3C" w14:textId="5DE3D3D6" w:rsidR="005B5670" w:rsidRPr="00D95A9D" w:rsidRDefault="008A760A">
            <w:pPr>
              <w:pStyle w:val="Odsekzoznamu"/>
              <w:numPr>
                <w:ilvl w:val="1"/>
                <w:numId w:val="112"/>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Systolický</w:t>
            </w:r>
            <w:r w:rsidR="34661EDB" w:rsidRPr="142AD015">
              <w:rPr>
                <w:rFonts w:asciiTheme="minorHAnsi" w:eastAsiaTheme="minorEastAsia" w:hAnsiTheme="minorHAnsi" w:cstheme="minorBidi"/>
                <w:sz w:val="18"/>
                <w:szCs w:val="18"/>
              </w:rPr>
              <w:t xml:space="preserve"> tlak</w:t>
            </w:r>
          </w:p>
          <w:p w14:paraId="25B984B1" w14:textId="77777777" w:rsidR="005B5670" w:rsidRPr="00D95A9D" w:rsidRDefault="4B1F096C">
            <w:pPr>
              <w:pStyle w:val="Odsekzoznamu"/>
              <w:numPr>
                <w:ilvl w:val="1"/>
                <w:numId w:val="112"/>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Stredný arteriálny tlak</w:t>
            </w:r>
          </w:p>
          <w:p w14:paraId="5924303F" w14:textId="77777777" w:rsidR="005B5670" w:rsidRPr="00D95A9D" w:rsidRDefault="4B1F096C">
            <w:pPr>
              <w:pStyle w:val="Odsekzoznamu"/>
              <w:numPr>
                <w:ilvl w:val="1"/>
                <w:numId w:val="112"/>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Diastolický tlak</w:t>
            </w:r>
          </w:p>
          <w:p w14:paraId="5C5BD8B2" w14:textId="77777777" w:rsidR="005B5670" w:rsidRPr="00D95A9D" w:rsidRDefault="4B1F096C">
            <w:pPr>
              <w:pStyle w:val="Odsekzoznamu"/>
              <w:numPr>
                <w:ilvl w:val="1"/>
                <w:numId w:val="112"/>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Pulz</w:t>
            </w:r>
          </w:p>
          <w:p w14:paraId="4A950F83" w14:textId="77777777" w:rsidR="005B5670" w:rsidRPr="00D95A9D" w:rsidRDefault="4B1F096C">
            <w:pPr>
              <w:pStyle w:val="Odsekzoznamu"/>
              <w:numPr>
                <w:ilvl w:val="1"/>
                <w:numId w:val="112"/>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Poznámka</w:t>
            </w:r>
          </w:p>
          <w:p w14:paraId="5380EF2D" w14:textId="7EF81909" w:rsidR="005B5670" w:rsidRPr="00D95A9D" w:rsidRDefault="34661EDB">
            <w:pPr>
              <w:pStyle w:val="Odsekzoznamu"/>
              <w:numPr>
                <w:ilvl w:val="1"/>
                <w:numId w:val="12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Vitálne a </w:t>
            </w:r>
            <w:r w:rsidR="008A760A" w:rsidRPr="142AD015">
              <w:rPr>
                <w:rFonts w:asciiTheme="minorHAnsi" w:eastAsiaTheme="minorEastAsia" w:hAnsiTheme="minorHAnsi" w:cstheme="minorBidi"/>
                <w:sz w:val="18"/>
                <w:szCs w:val="18"/>
              </w:rPr>
              <w:t>antropometrické</w:t>
            </w:r>
            <w:r w:rsidRPr="142AD015">
              <w:rPr>
                <w:rFonts w:asciiTheme="minorHAnsi" w:eastAsiaTheme="minorEastAsia" w:hAnsiTheme="minorHAnsi" w:cstheme="minorBidi"/>
                <w:sz w:val="18"/>
                <w:szCs w:val="18"/>
              </w:rPr>
              <w:t xml:space="preserve"> záznamy</w:t>
            </w:r>
          </w:p>
          <w:p w14:paraId="14648258" w14:textId="77777777" w:rsidR="005B5670" w:rsidRPr="00D95A9D" w:rsidRDefault="4B1F096C">
            <w:pPr>
              <w:pStyle w:val="Odsekzoznamu"/>
              <w:numPr>
                <w:ilvl w:val="1"/>
                <w:numId w:val="112"/>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Dátum merania</w:t>
            </w:r>
          </w:p>
          <w:p w14:paraId="6EE91A25" w14:textId="77777777" w:rsidR="005B5670" w:rsidRPr="00D95A9D" w:rsidRDefault="4B1F096C">
            <w:pPr>
              <w:pStyle w:val="Odsekzoznamu"/>
              <w:numPr>
                <w:ilvl w:val="1"/>
                <w:numId w:val="112"/>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Výška </w:t>
            </w:r>
          </w:p>
          <w:p w14:paraId="7F9CF5C6" w14:textId="77777777" w:rsidR="005B5670" w:rsidRPr="00D95A9D" w:rsidRDefault="4B1F096C">
            <w:pPr>
              <w:pStyle w:val="Odsekzoznamu"/>
              <w:numPr>
                <w:ilvl w:val="1"/>
                <w:numId w:val="112"/>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Váha</w:t>
            </w:r>
          </w:p>
          <w:p w14:paraId="438DA258" w14:textId="77777777" w:rsidR="005B5670" w:rsidRPr="00D95A9D" w:rsidRDefault="4B1F096C">
            <w:pPr>
              <w:pStyle w:val="Odsekzoznamu"/>
              <w:numPr>
                <w:ilvl w:val="1"/>
                <w:numId w:val="112"/>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Poznámka</w:t>
            </w:r>
          </w:p>
          <w:p w14:paraId="2B99D5B9" w14:textId="77777777" w:rsidR="00EB493F" w:rsidRPr="00D95A9D" w:rsidRDefault="4B1F096C">
            <w:pPr>
              <w:pStyle w:val="Odsekzoznamu"/>
              <w:numPr>
                <w:ilvl w:val="0"/>
                <w:numId w:val="12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potvrdí zápis do výsledkov vyšetrení</w:t>
            </w:r>
          </w:p>
        </w:tc>
      </w:tr>
      <w:tr w:rsidR="00EB493F" w:rsidRPr="00D95A9D" w14:paraId="1519FF90"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359379F5" w14:textId="77777777" w:rsidR="00EB493F"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Alternatívne scenáre</w:t>
            </w:r>
          </w:p>
        </w:tc>
        <w:tc>
          <w:tcPr>
            <w:tcW w:w="7904" w:type="dxa"/>
            <w:tcBorders>
              <w:top w:val="single" w:sz="4" w:space="0" w:color="auto"/>
              <w:left w:val="single" w:sz="4" w:space="0" w:color="auto"/>
              <w:bottom w:val="single" w:sz="4" w:space="0" w:color="auto"/>
              <w:right w:val="single" w:sz="4" w:space="0" w:color="auto"/>
            </w:tcBorders>
            <w:vAlign w:val="center"/>
          </w:tcPr>
          <w:p w14:paraId="75BA8085" w14:textId="77777777" w:rsidR="008A295E" w:rsidRPr="00D95A9D" w:rsidRDefault="4B1F096C" w:rsidP="5A109AD4">
            <w:pPr>
              <w:pStyle w:val="Odsekzoznamu"/>
              <w:numPr>
                <w:ilvl w:val="0"/>
                <w:numId w:val="102"/>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neumožnilo zapísať záznam do PS z dôvodu problému s identitou pacienta, pre ktorý je záznam zasielaný: </w:t>
            </w:r>
          </w:p>
          <w:p w14:paraId="0EE16A53" w14:textId="77777777" w:rsidR="008A295E" w:rsidRPr="00D95A9D" w:rsidRDefault="4B1F096C" w:rsidP="5A109AD4">
            <w:pPr>
              <w:pStyle w:val="Odsekzoznamu"/>
              <w:numPr>
                <w:ilvl w:val="1"/>
                <w:numId w:val="102"/>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 E30000A – Záznam pre ktorého bol záznam vyhľadaný na nenachádza v NZIS (špecifická situácia v prípade, že pacientovi už nie je poberateľom zdravotného poistenia, hoci IS PZS k nemu eviduje JRÚZ ID) </w:t>
            </w:r>
          </w:p>
          <w:p w14:paraId="78B8BD4D" w14:textId="77777777" w:rsidR="008A295E" w:rsidRPr="00D95A9D" w:rsidRDefault="4B1F096C" w:rsidP="5A109AD4">
            <w:pPr>
              <w:pStyle w:val="Odsekzoznamu"/>
              <w:numPr>
                <w:ilvl w:val="1"/>
                <w:numId w:val="102"/>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w:t>
            </w:r>
            <w:r w:rsidRPr="5A109AD4">
              <w:rPr>
                <w:rFonts w:asciiTheme="minorHAnsi" w:eastAsiaTheme="minorEastAsia" w:hAnsiTheme="minorHAnsi" w:cstheme="minorBidi"/>
                <w:i/>
                <w:iCs/>
                <w:sz w:val="18"/>
                <w:szCs w:val="18"/>
              </w:rPr>
              <w:t>E300022 – Nie je možné zapísať záznam z dôvodu, že pre daného pacienta je evidovaný dátum úmrtia a zdravotná dokumentácia je uzavretá.</w:t>
            </w:r>
          </w:p>
          <w:p w14:paraId="62433A4B" w14:textId="77777777" w:rsidR="008A295E" w:rsidRPr="00D95A9D" w:rsidRDefault="4B1F096C" w:rsidP="5A109AD4">
            <w:pPr>
              <w:pStyle w:val="Odsekzoznamu"/>
              <w:numPr>
                <w:ilvl w:val="0"/>
                <w:numId w:val="102"/>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neumožnilo zapísať záznam z dôvodu chyby na strane IS PZS </w:t>
            </w:r>
            <w:r w:rsidRPr="5A109AD4">
              <w:rPr>
                <w:rFonts w:asciiTheme="minorHAnsi" w:eastAsiaTheme="minorEastAsia" w:hAnsiTheme="minorHAnsi" w:cstheme="minorBidi"/>
                <w:i/>
                <w:iCs/>
                <w:sz w:val="18"/>
                <w:szCs w:val="18"/>
              </w:rPr>
              <w:t>„Záznam nie je možné odoslať do NZIS z dôvodu chyby na strane informačného systému, prosím kontaktujte podporu a nahláste chybu“</w:t>
            </w:r>
            <w:r w:rsidRPr="142AD015">
              <w:rPr>
                <w:rFonts w:asciiTheme="minorHAnsi" w:eastAsiaTheme="minorEastAsia" w:hAnsiTheme="minorHAnsi" w:cstheme="minorBidi"/>
                <w:sz w:val="18"/>
                <w:szCs w:val="18"/>
              </w:rPr>
              <w:t xml:space="preserve"> ( chyby na strane IS PZS - E000002, E900004, E900005, E900011)  </w:t>
            </w:r>
          </w:p>
          <w:p w14:paraId="48202AE2" w14:textId="77777777" w:rsidR="00EB493F" w:rsidRPr="00D95A9D" w:rsidRDefault="4B1F096C" w:rsidP="000711D0">
            <w:pPr>
              <w:pStyle w:val="Odsekzoznamu"/>
              <w:numPr>
                <w:ilvl w:val="0"/>
                <w:numId w:val="102"/>
              </w:numPr>
              <w:spacing w:before="120" w:line="276" w:lineRule="auto"/>
              <w:jc w:val="both"/>
              <w:rPr>
                <w:rFonts w:asciiTheme="minorHAnsi" w:eastAsiaTheme="minorEastAsia" w:hAnsiTheme="minorHAnsi" w:cstheme="minorBidi"/>
                <w:color w:val="FF0000"/>
                <w:sz w:val="18"/>
                <w:szCs w:val="18"/>
              </w:rPr>
            </w:pPr>
            <w:r w:rsidRPr="142AD015">
              <w:rPr>
                <w:rFonts w:asciiTheme="minorHAnsi" w:eastAsiaTheme="minorEastAsia" w:hAnsiTheme="minorHAnsi" w:cstheme="minorBidi"/>
                <w:sz w:val="18"/>
                <w:szCs w:val="18"/>
              </w:rPr>
              <w:t xml:space="preserve">Ošetrujúcemu lekárovi neumožnilo odoslať záznam z dôvodu chyby na strane NZIS </w:t>
            </w:r>
            <w:r w:rsidRPr="5A109AD4">
              <w:rPr>
                <w:rFonts w:asciiTheme="minorHAnsi" w:eastAsiaTheme="minorEastAsia" w:hAnsiTheme="minorHAnsi" w:cstheme="minorBidi"/>
                <w:i/>
                <w:iCs/>
                <w:sz w:val="18"/>
                <w:szCs w:val="18"/>
              </w:rPr>
              <w:t>„Záznam nebolo možné do NZIS odoslať, nezabudnite vytlačiť záznam z vyšetrenia pacientovi“</w:t>
            </w:r>
            <w:r w:rsidRPr="142AD015">
              <w:rPr>
                <w:rFonts w:asciiTheme="minorHAnsi" w:eastAsiaTheme="minorEastAsia" w:hAnsiTheme="minorHAnsi" w:cstheme="minorBidi"/>
                <w:sz w:val="18"/>
                <w:szCs w:val="18"/>
              </w:rPr>
              <w:t> (chyby na strane NZIS - rozsah špecifikovaný v x070 – Volanie služieb +</w:t>
            </w:r>
            <w:r w:rsidRPr="142AD015">
              <w:rPr>
                <w:rFonts w:asciiTheme="minorHAnsi" w:eastAsiaTheme="minorEastAsia" w:hAnsiTheme="minorHAnsi" w:cstheme="minorBidi"/>
                <w:color w:val="FF0000"/>
                <w:sz w:val="18"/>
                <w:szCs w:val="18"/>
              </w:rPr>
              <w:t> </w:t>
            </w:r>
            <w:r w:rsidRPr="5A109AD4">
              <w:rPr>
                <w:rFonts w:asciiTheme="minorHAnsi" w:eastAsiaTheme="minorEastAsia" w:hAnsiTheme="minorHAnsi" w:cstheme="minorBidi"/>
                <w:i/>
                <w:iCs/>
                <w:sz w:val="18"/>
                <w:szCs w:val="18"/>
              </w:rPr>
              <w:t>E300003</w:t>
            </w:r>
          </w:p>
        </w:tc>
      </w:tr>
    </w:tbl>
    <w:p w14:paraId="1330BDE6" w14:textId="77777777" w:rsidR="005B5670" w:rsidRPr="00E774DD" w:rsidRDefault="34661EDB" w:rsidP="00B50180">
      <w:pPr>
        <w:pStyle w:val="Nadpis3"/>
      </w:pPr>
      <w:bookmarkStart w:id="177" w:name="_eV_01_41_–_Individuálne"/>
      <w:bookmarkStart w:id="178" w:name="_Toc56171972"/>
      <w:bookmarkEnd w:id="177"/>
      <w:r>
        <w:t>eV_01_41 – Individuálne zaznamenanie sociálnej anamnézy</w:t>
      </w:r>
      <w:bookmarkEnd w:id="178"/>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5B5670" w:rsidRPr="00D95A9D" w14:paraId="42B8EF1A"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4FF1E484" w14:textId="77777777" w:rsidR="005B567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0DD86C21" w14:textId="77777777" w:rsidR="005B5670"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Individuálne zaznamenanie sociálne anamnézy v rámci doplnkových zdravotných záznamov</w:t>
            </w:r>
          </w:p>
        </w:tc>
      </w:tr>
      <w:tr w:rsidR="005B5670" w:rsidRPr="00D95A9D" w14:paraId="55449FD4"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4BB98C5D" w14:textId="77777777" w:rsidR="005B567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lastRenderedPageBreak/>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284AB669" w14:textId="77777777" w:rsidR="005B5670"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Scenár je určený pre zaznamenanie sociálnej anamnézy pacienta. V sociálnej anamnéze sú evidované abúzy pacienta. </w:t>
            </w:r>
          </w:p>
        </w:tc>
      </w:tr>
      <w:tr w:rsidR="005B5670" w:rsidRPr="00D95A9D" w14:paraId="7FF75777"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4B45F02" w14:textId="77777777" w:rsidR="005B567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56ADA525" w14:textId="77777777" w:rsidR="005B5670"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5EA558FA" w14:textId="77777777" w:rsidR="005B5670"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0853552D" w14:textId="77777777" w:rsidR="005B5670"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Požiadavka na zápis doplnkových zdravotných údajov</w:t>
            </w:r>
          </w:p>
        </w:tc>
      </w:tr>
      <w:tr w:rsidR="005B5670" w:rsidRPr="00D95A9D" w14:paraId="031B1E4C"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EE3724E" w14:textId="77777777" w:rsidR="005B567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06A500C4" w14:textId="47E297C8" w:rsidR="005B5670" w:rsidRPr="00D95A9D" w:rsidRDefault="00DB2889" w:rsidP="00E774DD">
            <w:pPr>
              <w:pStyle w:val="Bezriadkovania"/>
              <w:numPr>
                <w:ilvl w:val="0"/>
                <w:numId w:val="47"/>
              </w:numPr>
              <w:spacing w:after="0"/>
              <w:rPr>
                <w:rFonts w:asciiTheme="minorHAnsi" w:eastAsiaTheme="minorEastAsia" w:hAnsiTheme="minorHAnsi" w:cstheme="minorBidi"/>
                <w:color w:val="auto"/>
                <w:sz w:val="18"/>
                <w:szCs w:val="18"/>
                <w:lang w:val="sk-SK"/>
              </w:rPr>
            </w:pPr>
            <w:hyperlink w:anchor="_A10_–_Zaznamenanie" w:history="1">
              <w:r w:rsidR="4B1F096C" w:rsidRPr="00D95A9D">
                <w:rPr>
                  <w:rStyle w:val="Hypertextovprepojenie"/>
                  <w:rFonts w:asciiTheme="minorHAnsi" w:eastAsiaTheme="minorEastAsia" w:hAnsiTheme="minorHAnsi" w:cstheme="minorBidi"/>
                  <w:sz w:val="18"/>
                  <w:szCs w:val="18"/>
                  <w:lang w:val="sk-SK"/>
                </w:rPr>
                <w:t>A10: Za</w:t>
              </w:r>
              <w:r w:rsidR="00E774DD">
                <w:rPr>
                  <w:rStyle w:val="Hypertextovprepojenie"/>
                  <w:rFonts w:asciiTheme="minorHAnsi" w:eastAsiaTheme="minorEastAsia" w:hAnsiTheme="minorHAnsi" w:cstheme="minorBidi"/>
                  <w:sz w:val="18"/>
                  <w:szCs w:val="18"/>
                  <w:lang w:val="sk-SK"/>
                </w:rPr>
                <w:t xml:space="preserve">pis </w:t>
              </w:r>
              <w:r w:rsidR="4B1F096C" w:rsidRPr="00D95A9D">
                <w:rPr>
                  <w:rStyle w:val="Hypertextovprepojenie"/>
                  <w:rFonts w:asciiTheme="minorHAnsi" w:eastAsiaTheme="minorEastAsia" w:hAnsiTheme="minorHAnsi" w:cstheme="minorBidi"/>
                  <w:sz w:val="18"/>
                  <w:szCs w:val="18"/>
                  <w:lang w:val="sk-SK"/>
                </w:rPr>
                <w:t>doplnkových zdravotných údajov</w:t>
              </w:r>
            </w:hyperlink>
          </w:p>
        </w:tc>
      </w:tr>
      <w:tr w:rsidR="005B5670" w:rsidRPr="00D95A9D" w14:paraId="18EB2F6F"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265FAD6" w14:textId="77777777" w:rsidR="005B567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5D54CA8B" w14:textId="5AE5AFD1" w:rsidR="005B5670" w:rsidRPr="00D95A9D" w:rsidRDefault="00DB2889" w:rsidP="4B1F096C">
            <w:pPr>
              <w:pStyle w:val="Bezriadkovania"/>
              <w:numPr>
                <w:ilvl w:val="0"/>
                <w:numId w:val="47"/>
              </w:numPr>
              <w:spacing w:after="0"/>
              <w:rPr>
                <w:rFonts w:asciiTheme="minorHAnsi" w:eastAsiaTheme="minorEastAsia" w:hAnsiTheme="minorHAnsi" w:cstheme="minorBidi"/>
                <w:sz w:val="18"/>
                <w:szCs w:val="18"/>
                <w:lang w:val="sk-SK"/>
              </w:rPr>
            </w:pPr>
            <w:hyperlink w:anchor="_Sociálna_anamnéza" w:history="1">
              <w:r w:rsidR="4B1F096C" w:rsidRPr="00D95A9D">
                <w:rPr>
                  <w:rStyle w:val="Hypertextovprepojenie"/>
                  <w:rFonts w:asciiTheme="minorHAnsi" w:eastAsiaTheme="minorEastAsia" w:hAnsiTheme="minorHAnsi" w:cstheme="minorBidi"/>
                  <w:sz w:val="18"/>
                  <w:szCs w:val="18"/>
                  <w:lang w:val="sk-SK"/>
                </w:rPr>
                <w:t>CEN-EN13606-COMPOSITION.Socialna_anamneza_abuzy.v2</w:t>
              </w:r>
            </w:hyperlink>
          </w:p>
        </w:tc>
      </w:tr>
      <w:tr w:rsidR="005B5670" w:rsidRPr="00D95A9D" w14:paraId="4F1FC16D"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1876F3F" w14:textId="77777777" w:rsidR="005B567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13C38707" w14:textId="3896CECD" w:rsidR="005B5670" w:rsidRPr="00D95A9D" w:rsidRDefault="00DB2889" w:rsidP="4B1F096C">
            <w:pPr>
              <w:pStyle w:val="Bezriadkovania"/>
              <w:numPr>
                <w:ilvl w:val="0"/>
                <w:numId w:val="47"/>
              </w:numPr>
              <w:spacing w:after="0"/>
              <w:rPr>
                <w:rFonts w:asciiTheme="minorHAnsi" w:eastAsiaTheme="minorEastAsia" w:hAnsiTheme="minorHAnsi" w:cstheme="minorHAnsi"/>
                <w:color w:val="auto"/>
                <w:sz w:val="18"/>
                <w:szCs w:val="18"/>
                <w:lang w:val="sk-SK"/>
              </w:rPr>
            </w:pPr>
            <w:hyperlink w:anchor="_ZapisPacientskehoSumaruSocialnaAnam" w:history="1">
              <w:r w:rsidR="006B1116">
                <w:rPr>
                  <w:rStyle w:val="Hypertextovprepojenie"/>
                  <w:rFonts w:asciiTheme="minorHAnsi" w:eastAsiaTheme="minorEastAsia" w:hAnsiTheme="minorHAnsi" w:cstheme="minorHAnsi"/>
                  <w:sz w:val="18"/>
                  <w:szCs w:val="18"/>
                  <w:lang w:val="sk-SK"/>
                </w:rPr>
                <w:t>ZapisPacientskehoSumaruSocialnaAnamneza_v2</w:t>
              </w:r>
            </w:hyperlink>
          </w:p>
        </w:tc>
      </w:tr>
      <w:tr w:rsidR="005B5670" w:rsidRPr="00D95A9D" w14:paraId="235F00BF"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04C610C" w14:textId="77777777" w:rsidR="005B567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5D33B2CB" w14:textId="77777777" w:rsidR="005B5670" w:rsidRPr="00D95A9D" w:rsidRDefault="4B1F096C" w:rsidP="4B1F096C">
            <w:pPr>
              <w:pStyle w:val="Bezriadkovania"/>
              <w:numPr>
                <w:ilvl w:val="0"/>
                <w:numId w:val="47"/>
              </w:numPr>
              <w:spacing w:after="0"/>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Zapísaná sociálna anamnéza v doplnkových zdravotných záznamoch</w:t>
            </w:r>
          </w:p>
        </w:tc>
      </w:tr>
      <w:tr w:rsidR="005B5670" w:rsidRPr="00D95A9D" w14:paraId="1074CCF5"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EAC618D" w14:textId="77777777" w:rsidR="005B567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0627209D" w14:textId="77777777" w:rsidR="005B5670" w:rsidRPr="00D95A9D" w:rsidRDefault="4B1F096C">
            <w:pPr>
              <w:pStyle w:val="Odsekzoznamu"/>
              <w:numPr>
                <w:ilvl w:val="0"/>
                <w:numId w:val="12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Ošetrujúci lekár vyberie pacienta, pre ktorého sociálnu anamnézu zapisuje</w:t>
            </w:r>
          </w:p>
          <w:p w14:paraId="261AD7F7" w14:textId="77777777" w:rsidR="005B5670" w:rsidRPr="00D95A9D" w:rsidRDefault="4B1F096C">
            <w:pPr>
              <w:pStyle w:val="Odsekzoznamu"/>
              <w:numPr>
                <w:ilvl w:val="0"/>
                <w:numId w:val="12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na pozadí skontroluje existenciu JRÚZ ID k identite pacienta v prípade, že nedisponuje JRÚZ ID získa ho prostredníctvom služby DajJRUZIdentifikator_GW_v2</w:t>
            </w:r>
          </w:p>
          <w:p w14:paraId="6EDBE9A8" w14:textId="77777777" w:rsidR="005B5670" w:rsidRPr="00D95A9D" w:rsidRDefault="4B1F096C">
            <w:pPr>
              <w:pStyle w:val="Odsekzoznamu"/>
              <w:numPr>
                <w:ilvl w:val="0"/>
                <w:numId w:val="12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Ošetrujúci lekár zapíše sociálnu anamnézu v rozsahu: </w:t>
            </w:r>
          </w:p>
          <w:p w14:paraId="059FC473" w14:textId="77777777" w:rsidR="005B5670" w:rsidRPr="00D95A9D" w:rsidRDefault="4B1F096C">
            <w:pPr>
              <w:pStyle w:val="Odsekzoznamu"/>
              <w:numPr>
                <w:ilvl w:val="0"/>
                <w:numId w:val="126"/>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Abúzy</w:t>
            </w:r>
          </w:p>
          <w:p w14:paraId="5D403157" w14:textId="77777777" w:rsidR="005B5670" w:rsidRPr="00D95A9D" w:rsidRDefault="34661EDB">
            <w:pPr>
              <w:pStyle w:val="Odsekzoznamu"/>
              <w:numPr>
                <w:ilvl w:val="1"/>
                <w:numId w:val="126"/>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Typ ábuz</w:t>
            </w:r>
          </w:p>
          <w:p w14:paraId="02B1ADFA" w14:textId="77777777" w:rsidR="00C918D0" w:rsidRPr="00D95A9D" w:rsidRDefault="4B1F096C">
            <w:pPr>
              <w:pStyle w:val="Odsekzoznamu"/>
              <w:numPr>
                <w:ilvl w:val="1"/>
                <w:numId w:val="126"/>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Počet</w:t>
            </w:r>
          </w:p>
          <w:p w14:paraId="756BFB5A" w14:textId="77777777" w:rsidR="00C918D0" w:rsidRPr="00D95A9D" w:rsidRDefault="4B1F096C">
            <w:pPr>
              <w:pStyle w:val="Odsekzoznamu"/>
              <w:numPr>
                <w:ilvl w:val="1"/>
                <w:numId w:val="126"/>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Obdobie OD</w:t>
            </w:r>
          </w:p>
          <w:p w14:paraId="4A9699FE" w14:textId="77777777" w:rsidR="00C918D0" w:rsidRPr="00D95A9D" w:rsidRDefault="4B1F096C">
            <w:pPr>
              <w:pStyle w:val="Odsekzoznamu"/>
              <w:numPr>
                <w:ilvl w:val="1"/>
                <w:numId w:val="126"/>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Obdobie DO</w:t>
            </w:r>
          </w:p>
          <w:p w14:paraId="0E9E7E37" w14:textId="77777777" w:rsidR="00C918D0" w:rsidRPr="00D95A9D" w:rsidRDefault="4B1F096C">
            <w:pPr>
              <w:pStyle w:val="Odsekzoznamu"/>
              <w:numPr>
                <w:ilvl w:val="1"/>
                <w:numId w:val="126"/>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Poznámka</w:t>
            </w:r>
          </w:p>
          <w:p w14:paraId="715CCEC2" w14:textId="77777777" w:rsidR="005B5670" w:rsidRPr="00D95A9D" w:rsidRDefault="4B1F096C">
            <w:pPr>
              <w:pStyle w:val="Odsekzoznamu"/>
              <w:numPr>
                <w:ilvl w:val="0"/>
                <w:numId w:val="12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potvrdí zápis sociálnej anamnézy</w:t>
            </w:r>
          </w:p>
        </w:tc>
      </w:tr>
      <w:tr w:rsidR="005B5670" w:rsidRPr="00D95A9D" w14:paraId="7AC1C848"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BE79CCE" w14:textId="77777777" w:rsidR="005B567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Alternatívne scenáre</w:t>
            </w:r>
          </w:p>
        </w:tc>
        <w:tc>
          <w:tcPr>
            <w:tcW w:w="7904" w:type="dxa"/>
            <w:tcBorders>
              <w:top w:val="single" w:sz="4" w:space="0" w:color="auto"/>
              <w:left w:val="single" w:sz="4" w:space="0" w:color="auto"/>
              <w:bottom w:val="single" w:sz="4" w:space="0" w:color="auto"/>
              <w:right w:val="single" w:sz="4" w:space="0" w:color="auto"/>
            </w:tcBorders>
            <w:vAlign w:val="center"/>
          </w:tcPr>
          <w:p w14:paraId="2F7787D1" w14:textId="77777777" w:rsidR="008A295E" w:rsidRPr="00D95A9D" w:rsidRDefault="4B1F096C" w:rsidP="5A109AD4">
            <w:pPr>
              <w:pStyle w:val="Odsekzoznamu"/>
              <w:numPr>
                <w:ilvl w:val="0"/>
                <w:numId w:val="102"/>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neumožnilo zapísať záznam do PS z dôvodu problému s identitou pacienta, pre ktorý je záznam zasielaný: </w:t>
            </w:r>
          </w:p>
          <w:p w14:paraId="17A235DE" w14:textId="77777777" w:rsidR="008A295E" w:rsidRPr="00D95A9D" w:rsidRDefault="4B1F096C" w:rsidP="5A109AD4">
            <w:pPr>
              <w:pStyle w:val="Odsekzoznamu"/>
              <w:numPr>
                <w:ilvl w:val="1"/>
                <w:numId w:val="102"/>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 E30000A – Záznam pre ktorého bol záznam vyhľadaný na nenachádza v NZIS (špecifická situácia v prípade, že pacientovi už nie je poberateľom zdravotného poistenia, hoci IS PZS k nemu eviduje JRÚZ ID) </w:t>
            </w:r>
          </w:p>
          <w:p w14:paraId="44F9506D" w14:textId="77777777" w:rsidR="008A295E" w:rsidRPr="00D95A9D" w:rsidRDefault="4B1F096C" w:rsidP="5A109AD4">
            <w:pPr>
              <w:pStyle w:val="Odsekzoznamu"/>
              <w:numPr>
                <w:ilvl w:val="1"/>
                <w:numId w:val="102"/>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w:t>
            </w:r>
            <w:r w:rsidRPr="5A109AD4">
              <w:rPr>
                <w:rFonts w:asciiTheme="minorHAnsi" w:eastAsiaTheme="minorEastAsia" w:hAnsiTheme="minorHAnsi" w:cstheme="minorBidi"/>
                <w:i/>
                <w:iCs/>
                <w:sz w:val="18"/>
                <w:szCs w:val="18"/>
              </w:rPr>
              <w:t>E300022 – Nie je možné zapísať záznam z dôvodu, že pre daného pacienta je evidovaný dátum úmrtia a zdravotná dokumentácia je uzavretá.</w:t>
            </w:r>
          </w:p>
          <w:p w14:paraId="2B8F4A14" w14:textId="77777777" w:rsidR="008A295E" w:rsidRPr="00D95A9D" w:rsidRDefault="4B1F096C" w:rsidP="5A109AD4">
            <w:pPr>
              <w:pStyle w:val="Odsekzoznamu"/>
              <w:numPr>
                <w:ilvl w:val="0"/>
                <w:numId w:val="102"/>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neumožnilo zapísať záznam z dôvodu chyby na strane IS PZS </w:t>
            </w:r>
            <w:r w:rsidRPr="5A109AD4">
              <w:rPr>
                <w:rFonts w:asciiTheme="minorHAnsi" w:eastAsiaTheme="minorEastAsia" w:hAnsiTheme="minorHAnsi" w:cstheme="minorBidi"/>
                <w:i/>
                <w:iCs/>
                <w:sz w:val="18"/>
                <w:szCs w:val="18"/>
              </w:rPr>
              <w:t>„Záznam nie je možné odoslať do NZIS z dôvodu chyby na strane informačného systému, prosím kontaktujte podporu a nahláste chybu“</w:t>
            </w:r>
            <w:r w:rsidRPr="142AD015">
              <w:rPr>
                <w:rFonts w:asciiTheme="minorHAnsi" w:eastAsiaTheme="minorEastAsia" w:hAnsiTheme="minorHAnsi" w:cstheme="minorBidi"/>
                <w:sz w:val="18"/>
                <w:szCs w:val="18"/>
              </w:rPr>
              <w:t xml:space="preserve"> ( chyby na strane IS PZS - E000002, E900004, E900005, E900011)  </w:t>
            </w:r>
          </w:p>
          <w:p w14:paraId="3319AAFF" w14:textId="77777777" w:rsidR="005B5670" w:rsidRPr="00D95A9D" w:rsidRDefault="4B1F096C" w:rsidP="000711D0">
            <w:pPr>
              <w:pStyle w:val="Odsekzoznamu"/>
              <w:numPr>
                <w:ilvl w:val="0"/>
                <w:numId w:val="102"/>
              </w:numPr>
              <w:spacing w:before="120" w:line="276" w:lineRule="auto"/>
              <w:jc w:val="both"/>
              <w:rPr>
                <w:rFonts w:asciiTheme="minorHAnsi" w:eastAsiaTheme="minorEastAsia" w:hAnsiTheme="minorHAnsi" w:cstheme="minorBidi"/>
                <w:color w:val="FF0000"/>
                <w:sz w:val="18"/>
                <w:szCs w:val="18"/>
              </w:rPr>
            </w:pPr>
            <w:r w:rsidRPr="142AD015">
              <w:rPr>
                <w:rFonts w:asciiTheme="minorHAnsi" w:eastAsiaTheme="minorEastAsia" w:hAnsiTheme="minorHAnsi" w:cstheme="minorBidi"/>
                <w:sz w:val="18"/>
                <w:szCs w:val="18"/>
              </w:rPr>
              <w:t xml:space="preserve">Ošetrujúcemu lekárovi neumožnilo odoslať záznam z dôvodu chyby na strane NZIS </w:t>
            </w:r>
            <w:r w:rsidRPr="5A109AD4">
              <w:rPr>
                <w:rFonts w:asciiTheme="minorHAnsi" w:eastAsiaTheme="minorEastAsia" w:hAnsiTheme="minorHAnsi" w:cstheme="minorBidi"/>
                <w:i/>
                <w:iCs/>
                <w:sz w:val="18"/>
                <w:szCs w:val="18"/>
              </w:rPr>
              <w:t>„Záznam nebolo možné do NZIS odoslať, nezabudnite vytlačiť záznam z vyšetrenia pacientovi“</w:t>
            </w:r>
            <w:r w:rsidRPr="142AD015">
              <w:rPr>
                <w:rFonts w:asciiTheme="minorHAnsi" w:eastAsiaTheme="minorEastAsia" w:hAnsiTheme="minorHAnsi" w:cstheme="minorBidi"/>
                <w:sz w:val="18"/>
                <w:szCs w:val="18"/>
              </w:rPr>
              <w:t> (chyby na strane NZIS - rozsah špecifikovaný v x070 – Volanie služieb +</w:t>
            </w:r>
            <w:r w:rsidRPr="142AD015">
              <w:rPr>
                <w:rFonts w:asciiTheme="minorHAnsi" w:eastAsiaTheme="minorEastAsia" w:hAnsiTheme="minorHAnsi" w:cstheme="minorBidi"/>
                <w:color w:val="FF0000"/>
                <w:sz w:val="18"/>
                <w:szCs w:val="18"/>
              </w:rPr>
              <w:t> </w:t>
            </w:r>
            <w:r w:rsidRPr="5A109AD4">
              <w:rPr>
                <w:rFonts w:asciiTheme="minorHAnsi" w:eastAsiaTheme="minorEastAsia" w:hAnsiTheme="minorHAnsi" w:cstheme="minorBidi"/>
                <w:i/>
                <w:iCs/>
                <w:sz w:val="18"/>
                <w:szCs w:val="18"/>
              </w:rPr>
              <w:t>E300003</w:t>
            </w:r>
          </w:p>
        </w:tc>
      </w:tr>
    </w:tbl>
    <w:p w14:paraId="772D7594" w14:textId="77777777" w:rsidR="00C918D0" w:rsidRPr="00E774DD" w:rsidRDefault="34661EDB" w:rsidP="00B50180">
      <w:pPr>
        <w:pStyle w:val="Nadpis3"/>
      </w:pPr>
      <w:bookmarkStart w:id="179" w:name="_eV_01_42_–_Individuálne"/>
      <w:bookmarkStart w:id="180" w:name="_Toc56171973"/>
      <w:bookmarkEnd w:id="179"/>
      <w:r>
        <w:t>eV_01_42 – Individuálne zaznamenanie osobnej anamnézy</w:t>
      </w:r>
      <w:bookmarkEnd w:id="180"/>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C918D0" w:rsidRPr="00D95A9D" w14:paraId="279D83C5"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26049FAF" w14:textId="77777777" w:rsidR="00C918D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1A6ECC3A" w14:textId="77777777" w:rsidR="00C918D0"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Individuálne zaznamenanie osobnej anamnézy v rámci doplnkových zdravotných záznamov</w:t>
            </w:r>
          </w:p>
        </w:tc>
      </w:tr>
      <w:tr w:rsidR="00C918D0" w:rsidRPr="00D95A9D" w14:paraId="39E3970E"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60D4E6F8" w14:textId="77777777" w:rsidR="00C918D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62ADA018" w14:textId="77777777" w:rsidR="00C918D0"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Scenár je určený pre zaznamenanie osobnej anamnézy pacienta. V osobnej anamnéze sú evidované očkovania, invalidita pacienta, terapeutické odporúčania</w:t>
            </w:r>
          </w:p>
        </w:tc>
      </w:tr>
      <w:tr w:rsidR="00C918D0" w:rsidRPr="00D95A9D" w14:paraId="671BBFAB"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B26C1DC" w14:textId="77777777" w:rsidR="00C918D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48E80397" w14:textId="77777777" w:rsidR="00C918D0"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07DE9CA3" w14:textId="77777777" w:rsidR="00C918D0"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022BD875" w14:textId="77777777" w:rsidR="00C918D0" w:rsidRPr="00D95A9D" w:rsidRDefault="4B1F096C" w:rsidP="4B1F096C">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Požiadavka na zápis doplnkových zdravotných údajov</w:t>
            </w:r>
          </w:p>
        </w:tc>
      </w:tr>
      <w:tr w:rsidR="00C918D0" w:rsidRPr="00D95A9D" w14:paraId="20282F6F"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E94E1AF" w14:textId="77777777" w:rsidR="00C918D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20A2C9E6" w14:textId="0C885B34" w:rsidR="00C918D0" w:rsidRPr="00D95A9D" w:rsidRDefault="00DB2889" w:rsidP="00E774DD">
            <w:pPr>
              <w:pStyle w:val="Bezriadkovania"/>
              <w:numPr>
                <w:ilvl w:val="0"/>
                <w:numId w:val="47"/>
              </w:numPr>
              <w:spacing w:after="0"/>
              <w:rPr>
                <w:rFonts w:asciiTheme="minorHAnsi" w:eastAsiaTheme="minorEastAsia" w:hAnsiTheme="minorHAnsi" w:cstheme="minorBidi"/>
                <w:color w:val="auto"/>
                <w:sz w:val="18"/>
                <w:szCs w:val="18"/>
                <w:lang w:val="sk-SK"/>
              </w:rPr>
            </w:pPr>
            <w:hyperlink w:anchor="_A10_–_Zaznamenanie" w:history="1">
              <w:r w:rsidR="00E774DD">
                <w:rPr>
                  <w:rStyle w:val="Hypertextovprepojenie"/>
                  <w:rFonts w:asciiTheme="minorHAnsi" w:eastAsiaTheme="minorEastAsia" w:hAnsiTheme="minorHAnsi" w:cstheme="minorBidi"/>
                  <w:sz w:val="18"/>
                  <w:szCs w:val="18"/>
                  <w:lang w:val="sk-SK"/>
                </w:rPr>
                <w:t xml:space="preserve">A10: Zápis </w:t>
              </w:r>
              <w:r w:rsidR="4B1F096C" w:rsidRPr="00D95A9D">
                <w:rPr>
                  <w:rStyle w:val="Hypertextovprepojenie"/>
                  <w:rFonts w:asciiTheme="minorHAnsi" w:eastAsiaTheme="minorEastAsia" w:hAnsiTheme="minorHAnsi" w:cstheme="minorBidi"/>
                  <w:sz w:val="18"/>
                  <w:szCs w:val="18"/>
                  <w:lang w:val="sk-SK"/>
                </w:rPr>
                <w:t>doplnkových zdravotných údajov</w:t>
              </w:r>
            </w:hyperlink>
          </w:p>
        </w:tc>
      </w:tr>
      <w:tr w:rsidR="00C918D0" w:rsidRPr="00D95A9D" w14:paraId="38B1EA23"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0B0759D" w14:textId="77777777" w:rsidR="00C918D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4C9CDC08" w14:textId="661F8D5D" w:rsidR="00C918D0" w:rsidRPr="00D95A9D" w:rsidRDefault="00DB2889" w:rsidP="4B1F096C">
            <w:pPr>
              <w:pStyle w:val="Bezriadkovania"/>
              <w:numPr>
                <w:ilvl w:val="0"/>
                <w:numId w:val="47"/>
              </w:numPr>
              <w:spacing w:after="0"/>
              <w:rPr>
                <w:rFonts w:asciiTheme="minorHAnsi" w:eastAsiaTheme="minorEastAsia" w:hAnsiTheme="minorHAnsi" w:cstheme="minorBidi"/>
                <w:sz w:val="18"/>
                <w:szCs w:val="18"/>
                <w:lang w:val="sk-SK"/>
              </w:rPr>
            </w:pPr>
            <w:hyperlink w:anchor="_Osobná_anamnéza" w:history="1">
              <w:r w:rsidR="4B1F096C" w:rsidRPr="00D95A9D">
                <w:rPr>
                  <w:rStyle w:val="Hypertextovprepojenie"/>
                  <w:rFonts w:asciiTheme="minorHAnsi" w:eastAsiaTheme="minorEastAsia" w:hAnsiTheme="minorHAnsi" w:cstheme="minorBidi"/>
                  <w:sz w:val="18"/>
                  <w:szCs w:val="18"/>
                  <w:lang w:val="sk-SK"/>
                </w:rPr>
                <w:t>CEN-EN13606-COMPOSITION.Osobna_anamneza.v2</w:t>
              </w:r>
            </w:hyperlink>
          </w:p>
        </w:tc>
      </w:tr>
      <w:tr w:rsidR="00C918D0" w:rsidRPr="00D95A9D" w14:paraId="724837CA"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C700248" w14:textId="77777777" w:rsidR="00C918D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1014352A" w14:textId="637F20D2" w:rsidR="00C918D0" w:rsidRPr="00D95A9D" w:rsidRDefault="00DB2889" w:rsidP="4B1F096C">
            <w:pPr>
              <w:pStyle w:val="Bezriadkovania"/>
              <w:numPr>
                <w:ilvl w:val="0"/>
                <w:numId w:val="47"/>
              </w:numPr>
              <w:spacing w:after="0"/>
              <w:rPr>
                <w:rFonts w:asciiTheme="minorHAnsi" w:eastAsiaTheme="minorEastAsia" w:hAnsiTheme="minorHAnsi" w:cstheme="minorBidi"/>
                <w:color w:val="auto"/>
                <w:sz w:val="18"/>
                <w:szCs w:val="18"/>
                <w:lang w:val="sk-SK"/>
              </w:rPr>
            </w:pPr>
            <w:hyperlink w:anchor="_ZapisPacientskehoSumaruOsobnaAnamne" w:history="1">
              <w:r w:rsidR="006B1116">
                <w:rPr>
                  <w:rStyle w:val="Hypertextovprepojenie"/>
                  <w:rFonts w:asciiTheme="minorHAnsi" w:eastAsiaTheme="minorEastAsia" w:hAnsiTheme="minorHAnsi" w:cstheme="minorBidi"/>
                  <w:sz w:val="18"/>
                  <w:szCs w:val="18"/>
                  <w:lang w:val="sk-SK"/>
                </w:rPr>
                <w:t>ZapisPacientskehoSumaruOsobnaAnamneza_v2</w:t>
              </w:r>
            </w:hyperlink>
          </w:p>
        </w:tc>
      </w:tr>
      <w:tr w:rsidR="00C918D0" w:rsidRPr="00D95A9D" w14:paraId="7DBC24C6"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57912EAD" w14:textId="77777777" w:rsidR="00C918D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77B88B12" w14:textId="77777777" w:rsidR="00C918D0" w:rsidRPr="00D95A9D" w:rsidRDefault="4B1F096C" w:rsidP="4B1F096C">
            <w:pPr>
              <w:pStyle w:val="Bezriadkovania"/>
              <w:numPr>
                <w:ilvl w:val="0"/>
                <w:numId w:val="47"/>
              </w:numPr>
              <w:spacing w:after="0"/>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Zapísaná osobná anamnéza v doplnkových zdravotných záznamoch</w:t>
            </w:r>
          </w:p>
        </w:tc>
      </w:tr>
      <w:tr w:rsidR="00C918D0" w:rsidRPr="00D95A9D" w14:paraId="238A3829"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35DBCE38" w14:textId="77777777" w:rsidR="00C918D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lastRenderedPageBreak/>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4C8311C9" w14:textId="77777777" w:rsidR="00C918D0" w:rsidRPr="00D95A9D" w:rsidRDefault="4B1F096C">
            <w:pPr>
              <w:pStyle w:val="Odsekzoznamu"/>
              <w:numPr>
                <w:ilvl w:val="0"/>
                <w:numId w:val="12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Ošetrujúci lekár vyberie pacienta, pre ktorého osobnú anamnézu zapisuje</w:t>
            </w:r>
          </w:p>
          <w:p w14:paraId="5B4E24E2" w14:textId="77777777" w:rsidR="00C918D0" w:rsidRPr="00D95A9D" w:rsidRDefault="4B1F096C">
            <w:pPr>
              <w:pStyle w:val="Odsekzoznamu"/>
              <w:numPr>
                <w:ilvl w:val="0"/>
                <w:numId w:val="12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na pozadí skontroluje existenciu JRÚZ ID k identite pacienta v prípade, že nedisponuje JRÚZ ID získa ho prostredníctvom služby DajJRUZIdentifikator_GW_v2</w:t>
            </w:r>
          </w:p>
          <w:p w14:paraId="5FE9DC46" w14:textId="77777777" w:rsidR="00C918D0" w:rsidRPr="00D95A9D" w:rsidRDefault="4B1F096C">
            <w:pPr>
              <w:pStyle w:val="Odsekzoznamu"/>
              <w:numPr>
                <w:ilvl w:val="0"/>
                <w:numId w:val="12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Ošetrujúci lekár zapíše osobnú anamnézu v závislosti od údajov zapisované do doplnkových zdravotných záznamov v rozsahu: </w:t>
            </w:r>
          </w:p>
          <w:p w14:paraId="29B45208" w14:textId="77777777" w:rsidR="00C918D0" w:rsidRPr="00D95A9D" w:rsidRDefault="4B1F096C">
            <w:pPr>
              <w:pStyle w:val="Odsekzoznamu"/>
              <w:numPr>
                <w:ilvl w:val="1"/>
                <w:numId w:val="12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Chirurgické výkony</w:t>
            </w:r>
          </w:p>
          <w:p w14:paraId="05BBC644" w14:textId="77777777" w:rsidR="00C918D0" w:rsidRPr="00D95A9D" w:rsidRDefault="4B1F096C">
            <w:pPr>
              <w:pStyle w:val="Odsekzoznamu"/>
              <w:numPr>
                <w:ilvl w:val="1"/>
                <w:numId w:val="112"/>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Približný dátum výkonu</w:t>
            </w:r>
          </w:p>
          <w:p w14:paraId="0FB1CB83" w14:textId="77777777" w:rsidR="00C918D0" w:rsidRPr="00D95A9D" w:rsidRDefault="4B1F096C">
            <w:pPr>
              <w:pStyle w:val="Odsekzoznamu"/>
              <w:numPr>
                <w:ilvl w:val="1"/>
                <w:numId w:val="112"/>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Typ</w:t>
            </w:r>
          </w:p>
          <w:p w14:paraId="32D92BE5" w14:textId="77777777" w:rsidR="00C918D0" w:rsidRPr="00D95A9D" w:rsidRDefault="4B1F096C">
            <w:pPr>
              <w:pStyle w:val="Odsekzoznamu"/>
              <w:numPr>
                <w:ilvl w:val="1"/>
                <w:numId w:val="112"/>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Poznámka</w:t>
            </w:r>
          </w:p>
          <w:p w14:paraId="5075B8B9" w14:textId="77777777" w:rsidR="00C918D0" w:rsidRPr="00D95A9D" w:rsidRDefault="4B1F096C">
            <w:pPr>
              <w:pStyle w:val="Odsekzoznamu"/>
              <w:numPr>
                <w:ilvl w:val="1"/>
                <w:numId w:val="12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 Terapeutické odporúčania</w:t>
            </w:r>
          </w:p>
          <w:p w14:paraId="4F3C6474" w14:textId="77777777" w:rsidR="00C918D0" w:rsidRPr="00D95A9D" w:rsidRDefault="4B1F096C">
            <w:pPr>
              <w:pStyle w:val="Odsekzoznamu"/>
              <w:numPr>
                <w:ilvl w:val="1"/>
                <w:numId w:val="112"/>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Popis</w:t>
            </w:r>
          </w:p>
          <w:p w14:paraId="5AE68869" w14:textId="77777777" w:rsidR="00C918D0" w:rsidRPr="00D95A9D" w:rsidRDefault="4B1F096C">
            <w:pPr>
              <w:pStyle w:val="Odsekzoznamu"/>
              <w:numPr>
                <w:ilvl w:val="1"/>
                <w:numId w:val="112"/>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Poznámka</w:t>
            </w:r>
          </w:p>
          <w:p w14:paraId="590C0EEB" w14:textId="77777777" w:rsidR="00C918D0" w:rsidRPr="00D95A9D" w:rsidRDefault="4B1F096C" w:rsidP="4B1F096C">
            <w:pPr>
              <w:numPr>
                <w:ilvl w:val="1"/>
                <w:numId w:val="12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 Zdravotné obmedzenia</w:t>
            </w:r>
          </w:p>
          <w:p w14:paraId="3EA520FE" w14:textId="77777777" w:rsidR="00C918D0" w:rsidRPr="00D95A9D" w:rsidRDefault="4B1F096C">
            <w:pPr>
              <w:pStyle w:val="Odsekzoznamu"/>
              <w:numPr>
                <w:ilvl w:val="1"/>
                <w:numId w:val="112"/>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 Stupeň invalidity </w:t>
            </w:r>
          </w:p>
          <w:p w14:paraId="5FEF7F05" w14:textId="77777777" w:rsidR="00C918D0" w:rsidRPr="00D95A9D" w:rsidRDefault="4B1F096C">
            <w:pPr>
              <w:pStyle w:val="Odsekzoznamu"/>
              <w:numPr>
                <w:ilvl w:val="1"/>
                <w:numId w:val="112"/>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Približný dátum vzniku</w:t>
            </w:r>
          </w:p>
          <w:p w14:paraId="01E8DF5A" w14:textId="77777777" w:rsidR="00C918D0" w:rsidRPr="00D95A9D" w:rsidRDefault="4B1F096C">
            <w:pPr>
              <w:pStyle w:val="Odsekzoznamu"/>
              <w:numPr>
                <w:ilvl w:val="1"/>
                <w:numId w:val="112"/>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 Popis obmedzenia </w:t>
            </w:r>
          </w:p>
          <w:p w14:paraId="5DCD2ED3" w14:textId="77777777" w:rsidR="00C918D0" w:rsidRPr="00D95A9D" w:rsidRDefault="4B1F096C">
            <w:pPr>
              <w:pStyle w:val="Odsekzoznamu"/>
              <w:numPr>
                <w:ilvl w:val="0"/>
                <w:numId w:val="12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potvrdí zápis osobnej anamnézy</w:t>
            </w:r>
          </w:p>
        </w:tc>
      </w:tr>
      <w:tr w:rsidR="00C918D0" w:rsidRPr="00D95A9D" w14:paraId="4267723E" w14:textId="77777777" w:rsidTr="000711D0">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8994FC5" w14:textId="77777777" w:rsidR="00C918D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Alternatívne scenáre</w:t>
            </w:r>
          </w:p>
        </w:tc>
        <w:tc>
          <w:tcPr>
            <w:tcW w:w="7904" w:type="dxa"/>
            <w:tcBorders>
              <w:top w:val="single" w:sz="4" w:space="0" w:color="auto"/>
              <w:left w:val="single" w:sz="4" w:space="0" w:color="auto"/>
              <w:bottom w:val="single" w:sz="4" w:space="0" w:color="auto"/>
              <w:right w:val="single" w:sz="4" w:space="0" w:color="auto"/>
            </w:tcBorders>
            <w:vAlign w:val="center"/>
          </w:tcPr>
          <w:p w14:paraId="7C95E7FE" w14:textId="77777777" w:rsidR="008A295E" w:rsidRPr="00D95A9D" w:rsidRDefault="4B1F096C" w:rsidP="5A109AD4">
            <w:pPr>
              <w:pStyle w:val="Odsekzoznamu"/>
              <w:numPr>
                <w:ilvl w:val="0"/>
                <w:numId w:val="102"/>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neumožnilo zapísať záznam do PS z dôvodu problému s identitou pacienta, pre ktorý je záznam zasielaný: </w:t>
            </w:r>
          </w:p>
          <w:p w14:paraId="1DF1FAA7" w14:textId="77777777" w:rsidR="008A295E" w:rsidRPr="00D95A9D" w:rsidRDefault="4B1F096C" w:rsidP="5A109AD4">
            <w:pPr>
              <w:pStyle w:val="Odsekzoznamu"/>
              <w:numPr>
                <w:ilvl w:val="1"/>
                <w:numId w:val="102"/>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 E30000A – Záznam pre ktorého bol záznam vyhľadaný na nenachádza v NZIS (špecifická situácia v prípade, že pacientovi už nie je poberateľom zdravotného poistenia, hoci IS PZS k nemu eviduje JRÚZ ID) </w:t>
            </w:r>
          </w:p>
          <w:p w14:paraId="6729AA6A" w14:textId="77777777" w:rsidR="008A295E" w:rsidRPr="00D95A9D" w:rsidRDefault="4B1F096C" w:rsidP="5A109AD4">
            <w:pPr>
              <w:pStyle w:val="Odsekzoznamu"/>
              <w:numPr>
                <w:ilvl w:val="1"/>
                <w:numId w:val="102"/>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w:t>
            </w:r>
            <w:r w:rsidRPr="5A109AD4">
              <w:rPr>
                <w:rFonts w:asciiTheme="minorHAnsi" w:eastAsiaTheme="minorEastAsia" w:hAnsiTheme="minorHAnsi" w:cstheme="minorBidi"/>
                <w:i/>
                <w:iCs/>
                <w:sz w:val="18"/>
                <w:szCs w:val="18"/>
              </w:rPr>
              <w:t>E300022 – Nie je možné zapísať záznam z dôvodu, že pre daného pacienta je evidovaný dátum úmrtia a zdravotná dokumentácia je uzavretá.</w:t>
            </w:r>
          </w:p>
          <w:p w14:paraId="447B84DE" w14:textId="77777777" w:rsidR="008A295E" w:rsidRPr="00D95A9D" w:rsidRDefault="4B1F096C" w:rsidP="5A109AD4">
            <w:pPr>
              <w:pStyle w:val="Odsekzoznamu"/>
              <w:numPr>
                <w:ilvl w:val="0"/>
                <w:numId w:val="102"/>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neumožnilo zapísať záznam z dôvodu chyby na strane IS PZS </w:t>
            </w:r>
            <w:r w:rsidRPr="5A109AD4">
              <w:rPr>
                <w:rFonts w:asciiTheme="minorHAnsi" w:eastAsiaTheme="minorEastAsia" w:hAnsiTheme="minorHAnsi" w:cstheme="minorBidi"/>
                <w:i/>
                <w:iCs/>
                <w:sz w:val="18"/>
                <w:szCs w:val="18"/>
              </w:rPr>
              <w:t>„Záznam nie je možné odoslať do NZIS z dôvodu chyby na strane informačného systému, prosím kontaktujte podporu a nahláste chybu“</w:t>
            </w:r>
            <w:r w:rsidRPr="142AD015">
              <w:rPr>
                <w:rFonts w:asciiTheme="minorHAnsi" w:eastAsiaTheme="minorEastAsia" w:hAnsiTheme="minorHAnsi" w:cstheme="minorBidi"/>
                <w:sz w:val="18"/>
                <w:szCs w:val="18"/>
              </w:rPr>
              <w:t xml:space="preserve"> ( chyby na strane IS PZS - E000002, E900004, E900005, E900011)  </w:t>
            </w:r>
          </w:p>
          <w:p w14:paraId="51A502C0" w14:textId="77777777" w:rsidR="00C918D0" w:rsidRPr="00D95A9D" w:rsidRDefault="4B1F096C" w:rsidP="5A109AD4">
            <w:pPr>
              <w:pStyle w:val="Odsekzoznamu"/>
              <w:numPr>
                <w:ilvl w:val="0"/>
                <w:numId w:val="102"/>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neumožnilo odoslať záznam z dôvodu chyby na strane NZIS </w:t>
            </w:r>
            <w:r w:rsidRPr="5A109AD4">
              <w:rPr>
                <w:rFonts w:asciiTheme="minorHAnsi" w:eastAsiaTheme="minorEastAsia" w:hAnsiTheme="minorHAnsi" w:cstheme="minorBidi"/>
                <w:i/>
                <w:iCs/>
                <w:sz w:val="18"/>
                <w:szCs w:val="18"/>
              </w:rPr>
              <w:t>„Záznam nebolo možné do NZIS odoslať, nezabudnite vytlačiť záznam z vyšetrenia pacientovi“</w:t>
            </w:r>
            <w:r w:rsidRPr="142AD015">
              <w:rPr>
                <w:rFonts w:asciiTheme="minorHAnsi" w:eastAsiaTheme="minorEastAsia" w:hAnsiTheme="minorHAnsi" w:cstheme="minorBidi"/>
                <w:sz w:val="18"/>
                <w:szCs w:val="18"/>
              </w:rPr>
              <w:t> (chyby na strane NZIS - rozsah špecifikovaný v x070 – Volanie služieb +</w:t>
            </w:r>
            <w:r w:rsidRPr="142AD015">
              <w:rPr>
                <w:rFonts w:asciiTheme="minorHAnsi" w:eastAsiaTheme="minorEastAsia" w:hAnsiTheme="minorHAnsi" w:cstheme="minorBidi"/>
                <w:color w:val="FF0000"/>
                <w:sz w:val="18"/>
                <w:szCs w:val="18"/>
              </w:rPr>
              <w:t> </w:t>
            </w:r>
            <w:r w:rsidRPr="5A109AD4">
              <w:rPr>
                <w:rFonts w:asciiTheme="minorHAnsi" w:eastAsiaTheme="minorEastAsia" w:hAnsiTheme="minorHAnsi" w:cstheme="minorBidi"/>
                <w:i/>
                <w:iCs/>
                <w:sz w:val="18"/>
                <w:szCs w:val="18"/>
              </w:rPr>
              <w:t>E300003</w:t>
            </w:r>
          </w:p>
        </w:tc>
      </w:tr>
    </w:tbl>
    <w:p w14:paraId="15967CFB" w14:textId="77777777" w:rsidR="005B5670" w:rsidRPr="00D95A9D" w:rsidRDefault="005B5670" w:rsidP="0A071225"/>
    <w:p w14:paraId="222CA917" w14:textId="248586D7" w:rsidR="0A071225" w:rsidRDefault="0A071225"/>
    <w:p w14:paraId="6235687C" w14:textId="1F9F9F44" w:rsidR="46630E4E" w:rsidRDefault="46630E4E" w:rsidP="00B50180">
      <w:pPr>
        <w:pStyle w:val="Nadpis3"/>
      </w:pPr>
      <w:bookmarkStart w:id="181" w:name="_Toc20927714"/>
      <w:bookmarkStart w:id="182" w:name="_Toc20928542"/>
      <w:bookmarkStart w:id="183" w:name="_Toc20928681"/>
      <w:bookmarkStart w:id="184" w:name="_eV_01_43_–_Zapísanie"/>
      <w:bookmarkStart w:id="185" w:name="_Ref20929306"/>
      <w:bookmarkStart w:id="186" w:name="_Ref20929334"/>
      <w:bookmarkStart w:id="187" w:name="_Ref20929543"/>
      <w:bookmarkStart w:id="188" w:name="_Ref20929679"/>
      <w:bookmarkStart w:id="189" w:name="_Toc56171974"/>
      <w:bookmarkEnd w:id="181"/>
      <w:bookmarkEnd w:id="182"/>
      <w:bookmarkEnd w:id="183"/>
      <w:bookmarkEnd w:id="184"/>
      <w:r>
        <w:t>eV_01_43 – Zapísanie záznamu z vyšetrenia s reštrikciou</w:t>
      </w:r>
      <w:bookmarkEnd w:id="185"/>
      <w:bookmarkEnd w:id="186"/>
      <w:bookmarkEnd w:id="187"/>
      <w:bookmarkEnd w:id="188"/>
      <w:bookmarkEnd w:id="189"/>
    </w:p>
    <w:tbl>
      <w:tblPr>
        <w:tblStyle w:val="Mriekatabuky"/>
        <w:tblW w:w="9026" w:type="dxa"/>
        <w:tblLayout w:type="fixed"/>
        <w:tblLook w:val="00A0" w:firstRow="1" w:lastRow="0" w:firstColumn="1" w:lastColumn="0" w:noHBand="0" w:noVBand="0"/>
      </w:tblPr>
      <w:tblGrid>
        <w:gridCol w:w="1875"/>
        <w:gridCol w:w="7151"/>
      </w:tblGrid>
      <w:tr w:rsidR="46630E4E" w14:paraId="51C169C5" w14:textId="77777777" w:rsidTr="5EBC771D">
        <w:tc>
          <w:tcPr>
            <w:tcW w:w="1875" w:type="dxa"/>
            <w:shd w:val="clear" w:color="auto" w:fill="002060"/>
          </w:tcPr>
          <w:p w14:paraId="4C6047DF" w14:textId="73CEABA8" w:rsidR="46630E4E" w:rsidRPr="00A0570D" w:rsidRDefault="46630E4E" w:rsidP="00A0570D">
            <w:pPr>
              <w:pStyle w:val="Bezriadkovania"/>
              <w:rPr>
                <w:rFonts w:asciiTheme="minorHAnsi" w:eastAsiaTheme="minorEastAsia" w:hAnsiTheme="minorHAnsi" w:cstheme="minorBidi"/>
                <w:color w:val="FFFFFF" w:themeColor="background2"/>
                <w:sz w:val="18"/>
                <w:szCs w:val="18"/>
              </w:rPr>
            </w:pPr>
            <w:r w:rsidRPr="00A0570D">
              <w:rPr>
                <w:rFonts w:asciiTheme="minorHAnsi" w:eastAsiaTheme="minorEastAsia" w:hAnsiTheme="minorHAnsi" w:cstheme="minorBidi"/>
                <w:color w:val="FFFFFF" w:themeColor="background2"/>
                <w:sz w:val="18"/>
                <w:szCs w:val="18"/>
                <w:lang w:val="sk-SK"/>
              </w:rPr>
              <w:t xml:space="preserve">Scenár </w:t>
            </w:r>
            <w:r w:rsidR="009C4176" w:rsidRPr="00A0570D">
              <w:rPr>
                <w:rFonts w:asciiTheme="minorHAnsi" w:eastAsiaTheme="minorEastAsia" w:hAnsiTheme="minorHAnsi" w:cstheme="minorBidi"/>
                <w:color w:val="FFFFFF" w:themeColor="background2"/>
                <w:sz w:val="18"/>
                <w:szCs w:val="18"/>
                <w:lang w:val="sk-SK"/>
              </w:rPr>
              <w:t>použitia</w:t>
            </w:r>
          </w:p>
        </w:tc>
        <w:tc>
          <w:tcPr>
            <w:tcW w:w="7151" w:type="dxa"/>
          </w:tcPr>
          <w:p w14:paraId="67980C3B" w14:textId="34D01A10" w:rsidR="46630E4E" w:rsidRDefault="46630E4E">
            <w:r w:rsidRPr="00A0570D">
              <w:rPr>
                <w:rFonts w:ascii="Calibri" w:eastAsia="Calibri" w:hAnsi="Calibri" w:cs="Calibri"/>
                <w:sz w:val="18"/>
                <w:szCs w:val="18"/>
              </w:rPr>
              <w:t>Zapísanie záznamu z vyšetrenia s reštrikciou</w:t>
            </w:r>
          </w:p>
        </w:tc>
      </w:tr>
      <w:tr w:rsidR="46630E4E" w14:paraId="599489BD" w14:textId="77777777" w:rsidTr="5EBC771D">
        <w:tc>
          <w:tcPr>
            <w:tcW w:w="1875" w:type="dxa"/>
            <w:shd w:val="clear" w:color="auto" w:fill="002060"/>
          </w:tcPr>
          <w:p w14:paraId="7206E7E9" w14:textId="5A9C46B0" w:rsidR="46630E4E" w:rsidRPr="00A0570D" w:rsidRDefault="46630E4E" w:rsidP="00A0570D">
            <w:pPr>
              <w:pStyle w:val="Bezriadkovania"/>
              <w:rPr>
                <w:rFonts w:asciiTheme="minorHAnsi" w:eastAsiaTheme="minorEastAsia" w:hAnsiTheme="minorHAnsi" w:cstheme="minorBidi"/>
                <w:color w:val="FFFFFF" w:themeColor="background2"/>
                <w:sz w:val="18"/>
                <w:szCs w:val="18"/>
              </w:rPr>
            </w:pPr>
            <w:r w:rsidRPr="00A0570D">
              <w:rPr>
                <w:rFonts w:asciiTheme="minorHAnsi" w:eastAsiaTheme="minorEastAsia" w:hAnsiTheme="minorHAnsi" w:cstheme="minorBidi"/>
                <w:color w:val="FFFFFF" w:themeColor="background2"/>
                <w:sz w:val="18"/>
                <w:szCs w:val="18"/>
                <w:lang w:val="sk-SK"/>
              </w:rPr>
              <w:t>Stručný popis</w:t>
            </w:r>
          </w:p>
        </w:tc>
        <w:tc>
          <w:tcPr>
            <w:tcW w:w="7151" w:type="dxa"/>
          </w:tcPr>
          <w:p w14:paraId="746B8515" w14:textId="2FB3B99F" w:rsidR="46630E4E" w:rsidRDefault="46630E4E">
            <w:r w:rsidRPr="00A0570D">
              <w:rPr>
                <w:rFonts w:ascii="Calibri" w:eastAsia="Calibri" w:hAnsi="Calibri" w:cs="Calibri"/>
                <w:sz w:val="18"/>
                <w:szCs w:val="18"/>
              </w:rPr>
              <w:t>Scenár je určený pre zdravotníckeho pracovníka oprávneného vytvoriť reštrikčný záznam (viď Zákon č. 153/2013 o NZIS, §5a, ods. (1)). Môže to byť:</w:t>
            </w:r>
          </w:p>
          <w:p w14:paraId="428512B5" w14:textId="135F8873" w:rsidR="46630E4E" w:rsidRDefault="46630E4E" w:rsidP="00A0570D">
            <w:pPr>
              <w:pStyle w:val="Odsekzoznamu"/>
              <w:numPr>
                <w:ilvl w:val="0"/>
                <w:numId w:val="6"/>
              </w:numPr>
              <w:rPr>
                <w:sz w:val="18"/>
                <w:szCs w:val="18"/>
              </w:rPr>
            </w:pPr>
            <w:r w:rsidRPr="00A0570D">
              <w:rPr>
                <w:rFonts w:ascii="Calibri" w:eastAsia="Calibri" w:hAnsi="Calibri" w:cs="Calibri"/>
                <w:sz w:val="18"/>
                <w:szCs w:val="18"/>
              </w:rPr>
              <w:t xml:space="preserve">ošetrujúci lekár so špecializáciou v špecializačnom odbore psychiatria, v špecializačnom odbore detská psychiatria alebo v špecializačnom odbore sexuológia alebo </w:t>
            </w:r>
          </w:p>
          <w:p w14:paraId="472945D8" w14:textId="359AAB99" w:rsidR="46630E4E" w:rsidRDefault="46630E4E" w:rsidP="00A0570D">
            <w:pPr>
              <w:pStyle w:val="Odsekzoznamu"/>
              <w:numPr>
                <w:ilvl w:val="0"/>
                <w:numId w:val="6"/>
              </w:numPr>
              <w:rPr>
                <w:sz w:val="18"/>
                <w:szCs w:val="18"/>
              </w:rPr>
            </w:pPr>
            <w:r w:rsidRPr="00A0570D">
              <w:rPr>
                <w:rFonts w:ascii="Calibri" w:eastAsia="Calibri" w:hAnsi="Calibri" w:cs="Calibri"/>
                <w:sz w:val="18"/>
                <w:szCs w:val="18"/>
              </w:rPr>
              <w:t>psychológ so špecializáciou v špecializačnom odbore klinická psychológia.</w:t>
            </w:r>
          </w:p>
        </w:tc>
      </w:tr>
      <w:tr w:rsidR="46630E4E" w14:paraId="0CBA3B22" w14:textId="77777777" w:rsidTr="5EBC771D">
        <w:tc>
          <w:tcPr>
            <w:tcW w:w="1875" w:type="dxa"/>
            <w:shd w:val="clear" w:color="auto" w:fill="002060"/>
          </w:tcPr>
          <w:p w14:paraId="6C2142FB" w14:textId="3850B51D" w:rsidR="46630E4E" w:rsidRPr="00A0570D" w:rsidRDefault="46630E4E" w:rsidP="00A0570D">
            <w:pPr>
              <w:pStyle w:val="Bezriadkovania"/>
              <w:rPr>
                <w:rFonts w:asciiTheme="minorHAnsi" w:eastAsiaTheme="minorEastAsia" w:hAnsiTheme="minorHAnsi" w:cstheme="minorBidi"/>
                <w:color w:val="FFFFFF" w:themeColor="background2"/>
                <w:sz w:val="18"/>
                <w:szCs w:val="18"/>
              </w:rPr>
            </w:pPr>
            <w:r w:rsidRPr="00A0570D">
              <w:rPr>
                <w:rFonts w:asciiTheme="minorHAnsi" w:eastAsiaTheme="minorEastAsia" w:hAnsiTheme="minorHAnsi" w:cstheme="minorBidi"/>
                <w:color w:val="FFFFFF" w:themeColor="background2"/>
                <w:sz w:val="18"/>
                <w:szCs w:val="18"/>
                <w:lang w:val="sk-SK"/>
              </w:rPr>
              <w:t>Vstupné podmienky</w:t>
            </w:r>
          </w:p>
        </w:tc>
        <w:tc>
          <w:tcPr>
            <w:tcW w:w="7151" w:type="dxa"/>
          </w:tcPr>
          <w:p w14:paraId="28C26F2B" w14:textId="4893B028" w:rsidR="46630E4E" w:rsidRDefault="46630E4E" w:rsidP="00A0570D">
            <w:pPr>
              <w:pStyle w:val="Odsekzoznamu"/>
              <w:numPr>
                <w:ilvl w:val="0"/>
                <w:numId w:val="5"/>
              </w:numPr>
              <w:rPr>
                <w:sz w:val="18"/>
                <w:szCs w:val="18"/>
              </w:rPr>
            </w:pPr>
            <w:r w:rsidRPr="00A0570D">
              <w:rPr>
                <w:rFonts w:ascii="Calibri" w:eastAsia="Calibri" w:hAnsi="Calibri" w:cs="Calibri"/>
                <w:sz w:val="18"/>
                <w:szCs w:val="18"/>
              </w:rPr>
              <w:t>Identifikovaný zdravotnícky pracovník</w:t>
            </w:r>
          </w:p>
          <w:p w14:paraId="4BD82932" w14:textId="4319C1BB" w:rsidR="46630E4E" w:rsidRDefault="46630E4E" w:rsidP="00A0570D">
            <w:pPr>
              <w:pStyle w:val="Odsekzoznamu"/>
              <w:numPr>
                <w:ilvl w:val="0"/>
                <w:numId w:val="5"/>
              </w:numPr>
              <w:rPr>
                <w:sz w:val="18"/>
                <w:szCs w:val="18"/>
              </w:rPr>
            </w:pPr>
            <w:r w:rsidRPr="00A0570D">
              <w:rPr>
                <w:rFonts w:ascii="Calibri" w:eastAsia="Calibri" w:hAnsi="Calibri" w:cs="Calibri"/>
                <w:sz w:val="18"/>
                <w:szCs w:val="18"/>
              </w:rPr>
              <w:t xml:space="preserve">Zdravotnícky pracovník je oprávnený vytvárať reštrikcie záznamov (viď </w:t>
            </w:r>
            <w:r w:rsidR="00995F6E">
              <w:rPr>
                <w:rFonts w:ascii="Calibri" w:eastAsia="Calibri" w:hAnsi="Calibri" w:cs="Calibri"/>
                <w:sz w:val="18"/>
                <w:szCs w:val="18"/>
              </w:rPr>
              <w:t>Stručný popis</w:t>
            </w:r>
            <w:r w:rsidRPr="00A0570D">
              <w:rPr>
                <w:rFonts w:ascii="Calibri" w:eastAsia="Calibri" w:hAnsi="Calibri" w:cs="Calibri"/>
                <w:sz w:val="18"/>
                <w:szCs w:val="18"/>
              </w:rPr>
              <w:t>)</w:t>
            </w:r>
          </w:p>
          <w:p w14:paraId="33136B26" w14:textId="7B2F83E4" w:rsidR="46630E4E" w:rsidRDefault="46630E4E" w:rsidP="00A0570D">
            <w:pPr>
              <w:pStyle w:val="Odsekzoznamu"/>
              <w:numPr>
                <w:ilvl w:val="0"/>
                <w:numId w:val="5"/>
              </w:numPr>
              <w:rPr>
                <w:sz w:val="18"/>
                <w:szCs w:val="18"/>
              </w:rPr>
            </w:pPr>
            <w:r w:rsidRPr="00A0570D">
              <w:rPr>
                <w:rFonts w:ascii="Calibri" w:eastAsia="Calibri" w:hAnsi="Calibri" w:cs="Calibri"/>
                <w:sz w:val="18"/>
                <w:szCs w:val="18"/>
              </w:rPr>
              <w:t xml:space="preserve">Identifikovaný pacient </w:t>
            </w:r>
          </w:p>
          <w:p w14:paraId="53D55344" w14:textId="2DEE2684" w:rsidR="46630E4E" w:rsidRDefault="46630E4E" w:rsidP="00A0570D">
            <w:pPr>
              <w:pStyle w:val="Odsekzoznamu"/>
              <w:numPr>
                <w:ilvl w:val="0"/>
                <w:numId w:val="5"/>
              </w:numPr>
              <w:rPr>
                <w:sz w:val="18"/>
                <w:szCs w:val="18"/>
              </w:rPr>
            </w:pPr>
            <w:r w:rsidRPr="00A0570D">
              <w:rPr>
                <w:rFonts w:ascii="Calibri" w:eastAsia="Calibri" w:hAnsi="Calibri" w:cs="Calibri"/>
                <w:sz w:val="18"/>
                <w:szCs w:val="18"/>
              </w:rPr>
              <w:t>Vykonané odborné vyšetrenie pacienta, pričom na záznam z tohto vyšetrenia má byť obmedzený prístup v záujme ochrany zdravia pacienta</w:t>
            </w:r>
          </w:p>
        </w:tc>
      </w:tr>
      <w:tr w:rsidR="46630E4E" w14:paraId="007C4675" w14:textId="77777777" w:rsidTr="5EBC771D">
        <w:tc>
          <w:tcPr>
            <w:tcW w:w="1875" w:type="dxa"/>
            <w:shd w:val="clear" w:color="auto" w:fill="002060"/>
          </w:tcPr>
          <w:p w14:paraId="3EC995AF" w14:textId="0B40F7F3" w:rsidR="46630E4E" w:rsidRPr="00A0570D" w:rsidRDefault="46630E4E" w:rsidP="00A0570D">
            <w:pPr>
              <w:pStyle w:val="Bezriadkovania"/>
              <w:rPr>
                <w:rFonts w:asciiTheme="minorHAnsi" w:eastAsiaTheme="minorEastAsia" w:hAnsiTheme="minorHAnsi" w:cstheme="minorBidi"/>
                <w:color w:val="FFFFFF" w:themeColor="background2"/>
                <w:sz w:val="18"/>
                <w:szCs w:val="18"/>
              </w:rPr>
            </w:pPr>
            <w:r w:rsidRPr="00A0570D">
              <w:rPr>
                <w:rFonts w:asciiTheme="minorHAnsi" w:eastAsiaTheme="minorEastAsia" w:hAnsiTheme="minorHAnsi" w:cstheme="minorBidi"/>
                <w:color w:val="FFFFFF" w:themeColor="background2"/>
                <w:sz w:val="18"/>
                <w:szCs w:val="18"/>
                <w:lang w:val="sk-SK"/>
              </w:rPr>
              <w:t>Odkaz na proces</w:t>
            </w:r>
          </w:p>
        </w:tc>
        <w:tc>
          <w:tcPr>
            <w:tcW w:w="7151" w:type="dxa"/>
          </w:tcPr>
          <w:p w14:paraId="2165D4F8" w14:textId="1F1AF1AE" w:rsidR="46630E4E" w:rsidRDefault="00DB2889" w:rsidP="00A0570D">
            <w:pPr>
              <w:pStyle w:val="Odsekzoznamu"/>
              <w:numPr>
                <w:ilvl w:val="0"/>
                <w:numId w:val="4"/>
              </w:numPr>
              <w:rPr>
                <w:color w:val="0563C1"/>
                <w:sz w:val="18"/>
                <w:szCs w:val="18"/>
              </w:rPr>
            </w:pPr>
            <w:hyperlink w:anchor="_A1_–_Zápis" w:history="1">
              <w:r w:rsidR="46630E4E" w:rsidRPr="00A0570D">
                <w:rPr>
                  <w:rStyle w:val="Hypertextovprepojenie"/>
                  <w:rFonts w:ascii="Calibri" w:eastAsia="Calibri" w:hAnsi="Calibri" w:cs="Calibri"/>
                  <w:sz w:val="18"/>
                  <w:szCs w:val="18"/>
                  <w:lang w:val="sk"/>
                </w:rPr>
                <w:t>A1: Zápis záznamu z vyšetrenia a odporúčania na vyšetrenie</w:t>
              </w:r>
            </w:hyperlink>
            <w:r w:rsidR="46630E4E" w:rsidRPr="00A0570D">
              <w:rPr>
                <w:rFonts w:ascii="Calibri" w:eastAsia="Calibri" w:hAnsi="Calibri" w:cs="Calibri"/>
                <w:color w:val="0563C1"/>
                <w:sz w:val="18"/>
                <w:szCs w:val="18"/>
                <w:u w:val="single"/>
                <w:lang w:val="sk"/>
              </w:rPr>
              <w:t xml:space="preserve"> </w:t>
            </w:r>
          </w:p>
        </w:tc>
      </w:tr>
      <w:tr w:rsidR="46630E4E" w14:paraId="62DFE2C9" w14:textId="77777777" w:rsidTr="5EBC771D">
        <w:tc>
          <w:tcPr>
            <w:tcW w:w="1875" w:type="dxa"/>
            <w:shd w:val="clear" w:color="auto" w:fill="002060"/>
          </w:tcPr>
          <w:p w14:paraId="3602E42D" w14:textId="5674D3A8" w:rsidR="46630E4E" w:rsidRPr="00A0570D" w:rsidRDefault="46630E4E" w:rsidP="00A0570D">
            <w:pPr>
              <w:pStyle w:val="Bezriadkovania"/>
              <w:rPr>
                <w:rFonts w:asciiTheme="minorHAnsi" w:eastAsiaTheme="minorEastAsia" w:hAnsiTheme="minorHAnsi" w:cstheme="minorBidi"/>
                <w:color w:val="FFFFFF" w:themeColor="background2"/>
                <w:sz w:val="18"/>
                <w:szCs w:val="18"/>
              </w:rPr>
            </w:pPr>
            <w:r w:rsidRPr="00A0570D">
              <w:rPr>
                <w:rFonts w:asciiTheme="minorHAnsi" w:eastAsiaTheme="minorEastAsia" w:hAnsiTheme="minorHAnsi" w:cstheme="minorBidi"/>
                <w:color w:val="FFFFFF" w:themeColor="background2"/>
                <w:sz w:val="18"/>
                <w:szCs w:val="18"/>
                <w:lang w:val="sk-SK"/>
              </w:rPr>
              <w:t>Archetyp</w:t>
            </w:r>
          </w:p>
        </w:tc>
        <w:tc>
          <w:tcPr>
            <w:tcW w:w="7151" w:type="dxa"/>
          </w:tcPr>
          <w:p w14:paraId="14E4EF6A" w14:textId="455A2BDA" w:rsidR="46630E4E" w:rsidRDefault="46630E4E" w:rsidP="00A0570D">
            <w:pPr>
              <w:pStyle w:val="Odsekzoznamu"/>
              <w:numPr>
                <w:ilvl w:val="0"/>
                <w:numId w:val="4"/>
              </w:numPr>
              <w:rPr>
                <w:color w:val="0563C1"/>
                <w:sz w:val="18"/>
                <w:szCs w:val="18"/>
              </w:rPr>
            </w:pPr>
            <w:r w:rsidRPr="00A0570D">
              <w:rPr>
                <w:rFonts w:ascii="Calibri" w:eastAsia="Calibri" w:hAnsi="Calibri" w:cs="Calibri"/>
                <w:color w:val="0563C1"/>
                <w:sz w:val="18"/>
                <w:szCs w:val="18"/>
                <w:u w:val="single"/>
                <w:lang w:val="sk"/>
              </w:rPr>
              <w:t>CEN-EN13606-ENTRY.Zaznam_o_vysetreni-Zaznam_o_odbornom_vysetreni.v</w:t>
            </w:r>
            <w:r w:rsidR="002155E3">
              <w:rPr>
                <w:rFonts w:ascii="Calibri" w:eastAsia="Calibri" w:hAnsi="Calibri" w:cs="Calibri"/>
                <w:color w:val="0563C1"/>
                <w:sz w:val="18"/>
                <w:szCs w:val="18"/>
                <w:u w:val="single"/>
                <w:lang w:val="sk"/>
              </w:rPr>
              <w:t>6</w:t>
            </w:r>
          </w:p>
        </w:tc>
      </w:tr>
      <w:tr w:rsidR="46630E4E" w14:paraId="09611C27" w14:textId="77777777" w:rsidTr="5EBC771D">
        <w:tc>
          <w:tcPr>
            <w:tcW w:w="1875" w:type="dxa"/>
            <w:shd w:val="clear" w:color="auto" w:fill="002060"/>
          </w:tcPr>
          <w:p w14:paraId="6E278DA8" w14:textId="5AE8BE94" w:rsidR="46630E4E" w:rsidRPr="00A0570D" w:rsidRDefault="46630E4E" w:rsidP="00A0570D">
            <w:pPr>
              <w:pStyle w:val="Bezriadkovania"/>
              <w:rPr>
                <w:rFonts w:asciiTheme="minorHAnsi" w:eastAsiaTheme="minorEastAsia" w:hAnsiTheme="minorHAnsi" w:cstheme="minorBidi"/>
                <w:color w:val="FFFFFF" w:themeColor="background2"/>
                <w:sz w:val="18"/>
                <w:szCs w:val="18"/>
              </w:rPr>
            </w:pPr>
            <w:r w:rsidRPr="00A0570D">
              <w:rPr>
                <w:rFonts w:asciiTheme="minorHAnsi" w:eastAsiaTheme="minorEastAsia" w:hAnsiTheme="minorHAnsi" w:cstheme="minorBidi"/>
                <w:color w:val="FFFFFF" w:themeColor="background2"/>
                <w:sz w:val="18"/>
                <w:szCs w:val="18"/>
                <w:lang w:val="sk-SK"/>
              </w:rPr>
              <w:t>Služba</w:t>
            </w:r>
          </w:p>
        </w:tc>
        <w:tc>
          <w:tcPr>
            <w:tcW w:w="7151" w:type="dxa"/>
          </w:tcPr>
          <w:p w14:paraId="5E22B982" w14:textId="2F511DF7" w:rsidR="46630E4E" w:rsidRDefault="46630E4E" w:rsidP="00A0570D">
            <w:pPr>
              <w:pStyle w:val="Odsekzoznamu"/>
              <w:numPr>
                <w:ilvl w:val="0"/>
                <w:numId w:val="4"/>
              </w:numPr>
              <w:rPr>
                <w:color w:val="0563C1"/>
                <w:sz w:val="18"/>
                <w:szCs w:val="18"/>
              </w:rPr>
            </w:pPr>
            <w:r w:rsidRPr="00A0570D">
              <w:rPr>
                <w:rFonts w:ascii="Calibri" w:eastAsia="Calibri" w:hAnsi="Calibri" w:cs="Calibri"/>
                <w:color w:val="0563C1"/>
                <w:sz w:val="18"/>
                <w:szCs w:val="18"/>
                <w:u w:val="single"/>
                <w:lang w:val="sk"/>
              </w:rPr>
              <w:t>ZapisZaznamOVys</w:t>
            </w:r>
            <w:r w:rsidR="00ED2454">
              <w:rPr>
                <w:rFonts w:ascii="Calibri" w:eastAsia="Calibri" w:hAnsi="Calibri" w:cs="Calibri"/>
                <w:color w:val="0563C1"/>
                <w:sz w:val="18"/>
                <w:szCs w:val="18"/>
                <w:u w:val="single"/>
                <w:lang w:val="sk"/>
              </w:rPr>
              <w:t>e</w:t>
            </w:r>
            <w:r w:rsidRPr="00A0570D">
              <w:rPr>
                <w:rFonts w:ascii="Calibri" w:eastAsia="Calibri" w:hAnsi="Calibri" w:cs="Calibri"/>
                <w:color w:val="0563C1"/>
                <w:sz w:val="18"/>
                <w:szCs w:val="18"/>
                <w:u w:val="single"/>
                <w:lang w:val="sk"/>
              </w:rPr>
              <w:t>treni_v</w:t>
            </w:r>
            <w:r w:rsidR="00DB1025">
              <w:rPr>
                <w:rFonts w:ascii="Calibri" w:eastAsia="Calibri" w:hAnsi="Calibri" w:cs="Calibri"/>
                <w:color w:val="0563C1"/>
                <w:sz w:val="18"/>
                <w:szCs w:val="18"/>
                <w:u w:val="single"/>
                <w:lang w:val="sk"/>
              </w:rPr>
              <w:t>6</w:t>
            </w:r>
          </w:p>
        </w:tc>
      </w:tr>
      <w:tr w:rsidR="46630E4E" w14:paraId="0ED6A0AC" w14:textId="77777777" w:rsidTr="5EBC771D">
        <w:tc>
          <w:tcPr>
            <w:tcW w:w="1875" w:type="dxa"/>
            <w:shd w:val="clear" w:color="auto" w:fill="002060"/>
          </w:tcPr>
          <w:p w14:paraId="4B7DB2E5" w14:textId="2DE418D8" w:rsidR="46630E4E" w:rsidRPr="00A0570D" w:rsidRDefault="46630E4E" w:rsidP="00A0570D">
            <w:pPr>
              <w:pStyle w:val="Bezriadkovania"/>
              <w:rPr>
                <w:rFonts w:asciiTheme="minorHAnsi" w:eastAsiaTheme="minorEastAsia" w:hAnsiTheme="minorHAnsi" w:cstheme="minorBidi"/>
                <w:color w:val="FFFFFF" w:themeColor="background2"/>
                <w:sz w:val="18"/>
                <w:szCs w:val="18"/>
              </w:rPr>
            </w:pPr>
            <w:r w:rsidRPr="00A0570D">
              <w:rPr>
                <w:rFonts w:asciiTheme="minorHAnsi" w:eastAsiaTheme="minorEastAsia" w:hAnsiTheme="minorHAnsi" w:cstheme="minorBidi"/>
                <w:color w:val="FFFFFF" w:themeColor="background2"/>
                <w:sz w:val="18"/>
                <w:szCs w:val="18"/>
                <w:lang w:val="sk-SK"/>
              </w:rPr>
              <w:t>Výstupné podmienky</w:t>
            </w:r>
          </w:p>
        </w:tc>
        <w:tc>
          <w:tcPr>
            <w:tcW w:w="7151" w:type="dxa"/>
          </w:tcPr>
          <w:p w14:paraId="0FC4C7ED" w14:textId="59C227A7" w:rsidR="46630E4E" w:rsidRDefault="46630E4E" w:rsidP="00A0570D">
            <w:pPr>
              <w:pStyle w:val="Odsekzoznamu"/>
              <w:numPr>
                <w:ilvl w:val="0"/>
                <w:numId w:val="4"/>
              </w:numPr>
              <w:rPr>
                <w:sz w:val="18"/>
                <w:szCs w:val="18"/>
              </w:rPr>
            </w:pPr>
            <w:r w:rsidRPr="00A0570D">
              <w:rPr>
                <w:rFonts w:ascii="Calibri" w:eastAsia="Calibri" w:hAnsi="Calibri" w:cs="Calibri"/>
                <w:sz w:val="18"/>
                <w:szCs w:val="18"/>
              </w:rPr>
              <w:t>Uložený záznam z odborného vyšetrenia spolu s reštrikciou</w:t>
            </w:r>
          </w:p>
        </w:tc>
      </w:tr>
      <w:tr w:rsidR="46630E4E" w14:paraId="63559A3C" w14:textId="77777777" w:rsidTr="5EBC771D">
        <w:tc>
          <w:tcPr>
            <w:tcW w:w="1875" w:type="dxa"/>
            <w:shd w:val="clear" w:color="auto" w:fill="002060"/>
          </w:tcPr>
          <w:p w14:paraId="10F70647" w14:textId="2299F195" w:rsidR="46630E4E" w:rsidRPr="00A0570D" w:rsidRDefault="46630E4E" w:rsidP="00A0570D">
            <w:pPr>
              <w:pStyle w:val="Bezriadkovania"/>
              <w:rPr>
                <w:rFonts w:asciiTheme="minorHAnsi" w:eastAsiaTheme="minorEastAsia" w:hAnsiTheme="minorHAnsi" w:cstheme="minorBidi"/>
                <w:color w:val="FFFFFF" w:themeColor="background2"/>
                <w:sz w:val="18"/>
                <w:szCs w:val="18"/>
              </w:rPr>
            </w:pPr>
            <w:r w:rsidRPr="00A0570D">
              <w:rPr>
                <w:rFonts w:asciiTheme="minorHAnsi" w:eastAsiaTheme="minorEastAsia" w:hAnsiTheme="minorHAnsi" w:cstheme="minorBidi"/>
                <w:color w:val="FFFFFF" w:themeColor="background2"/>
                <w:sz w:val="18"/>
                <w:szCs w:val="18"/>
                <w:lang w:val="sk-SK"/>
              </w:rPr>
              <w:lastRenderedPageBreak/>
              <w:t>Hlavný scenár</w:t>
            </w:r>
          </w:p>
        </w:tc>
        <w:tc>
          <w:tcPr>
            <w:tcW w:w="7151" w:type="dxa"/>
          </w:tcPr>
          <w:p w14:paraId="6C20D49F" w14:textId="587E345B" w:rsidR="46630E4E" w:rsidRDefault="46630E4E" w:rsidP="6637E727">
            <w:r w:rsidRPr="00A0570D">
              <w:rPr>
                <w:rFonts w:ascii="Calibri" w:eastAsia="Calibri" w:hAnsi="Calibri" w:cs="Calibri"/>
                <w:sz w:val="18"/>
                <w:szCs w:val="18"/>
              </w:rPr>
              <w:t>Scenár je takmer rovnaký ako je scenár eV_01_01 – Zapísanie záznamu z odborného vyšetrenia. Líši sa v bode 11, ktorý je rozšírený nasledovne:</w:t>
            </w:r>
          </w:p>
          <w:p w14:paraId="5EB87392" w14:textId="1F4F71DB" w:rsidR="46630E4E" w:rsidRDefault="46630E4E">
            <w:r w:rsidRPr="00A0570D">
              <w:rPr>
                <w:rFonts w:ascii="Calibri" w:eastAsia="Calibri" w:hAnsi="Calibri" w:cs="Calibri"/>
                <w:sz w:val="18"/>
                <w:szCs w:val="18"/>
              </w:rPr>
              <w:t xml:space="preserve"> </w:t>
            </w:r>
          </w:p>
          <w:p w14:paraId="3E11675E" w14:textId="5625A493" w:rsidR="46630E4E" w:rsidRDefault="46630E4E">
            <w:r w:rsidRPr="00A0570D">
              <w:rPr>
                <w:rFonts w:ascii="Calibri" w:eastAsia="Calibri" w:hAnsi="Calibri" w:cs="Calibri"/>
                <w:sz w:val="18"/>
                <w:szCs w:val="18"/>
              </w:rPr>
              <w:t>11.1 IS PZS ponúkne možnosť na vytvorenie reštrikcie.</w:t>
            </w:r>
          </w:p>
          <w:p w14:paraId="01DBC88B" w14:textId="78F7C583" w:rsidR="46630E4E" w:rsidRDefault="46630E4E">
            <w:r w:rsidRPr="00A0570D">
              <w:rPr>
                <w:rFonts w:ascii="Calibri" w:eastAsia="Calibri" w:hAnsi="Calibri" w:cs="Calibri"/>
                <w:sz w:val="18"/>
                <w:szCs w:val="18"/>
              </w:rPr>
              <w:t>11.2 Lekár zvolí možnosť na vytvorenie reštrikcie a voliteľne vyplní dátum dokedy platí reštrikcia.</w:t>
            </w:r>
          </w:p>
          <w:p w14:paraId="30447D96" w14:textId="75738377" w:rsidR="46630E4E" w:rsidRDefault="46630E4E">
            <w:r w:rsidRPr="00A0570D">
              <w:rPr>
                <w:rFonts w:ascii="Calibri" w:eastAsia="Calibri" w:hAnsi="Calibri" w:cs="Calibri"/>
                <w:sz w:val="18"/>
                <w:szCs w:val="18"/>
              </w:rPr>
              <w:t xml:space="preserve">11.3 Lekár potvrdí záznam (uzavrie epizódu). </w:t>
            </w:r>
          </w:p>
          <w:p w14:paraId="57EB5C38" w14:textId="1664B91C" w:rsidR="46630E4E" w:rsidRDefault="46630E4E" w:rsidP="08348642">
            <w:r w:rsidRPr="00A0570D">
              <w:rPr>
                <w:rFonts w:ascii="Calibri" w:eastAsia="Calibri" w:hAnsi="Calibri" w:cs="Calibri"/>
                <w:sz w:val="18"/>
                <w:szCs w:val="18"/>
              </w:rPr>
              <w:t>11.</w:t>
            </w:r>
            <w:r w:rsidR="08348642" w:rsidRPr="00A0570D">
              <w:rPr>
                <w:rFonts w:ascii="Calibri" w:eastAsia="Calibri" w:hAnsi="Calibri" w:cs="Calibri"/>
                <w:sz w:val="18"/>
                <w:szCs w:val="18"/>
              </w:rPr>
              <w:t>4</w:t>
            </w:r>
            <w:r w:rsidRPr="00A0570D">
              <w:rPr>
                <w:rFonts w:ascii="Calibri" w:eastAsia="Calibri" w:hAnsi="Calibri" w:cs="Calibri"/>
                <w:sz w:val="18"/>
                <w:szCs w:val="18"/>
              </w:rPr>
              <w:t xml:space="preserve"> IS PZS nastaví dátum začiatku platnosti reštrikcie na aktuálny dátum.</w:t>
            </w:r>
          </w:p>
        </w:tc>
      </w:tr>
      <w:tr w:rsidR="46630E4E" w14:paraId="42908BBA" w14:textId="77777777" w:rsidTr="5EBC771D">
        <w:tc>
          <w:tcPr>
            <w:tcW w:w="1875" w:type="dxa"/>
            <w:shd w:val="clear" w:color="auto" w:fill="002060"/>
          </w:tcPr>
          <w:p w14:paraId="35843259" w14:textId="06D5B62D" w:rsidR="46630E4E" w:rsidRPr="00A0570D" w:rsidRDefault="46630E4E" w:rsidP="00A0570D">
            <w:pPr>
              <w:pStyle w:val="Bezriadkovania"/>
              <w:rPr>
                <w:rFonts w:asciiTheme="minorHAnsi" w:eastAsiaTheme="minorEastAsia" w:hAnsiTheme="minorHAnsi" w:cstheme="minorBidi"/>
                <w:color w:val="FFFFFF" w:themeColor="background2"/>
                <w:sz w:val="18"/>
                <w:szCs w:val="18"/>
              </w:rPr>
            </w:pPr>
            <w:r w:rsidRPr="00A0570D">
              <w:rPr>
                <w:rFonts w:asciiTheme="minorHAnsi" w:eastAsiaTheme="minorEastAsia" w:hAnsiTheme="minorHAnsi" w:cstheme="minorBidi"/>
                <w:color w:val="FFFFFF" w:themeColor="background2"/>
                <w:sz w:val="18"/>
                <w:szCs w:val="18"/>
                <w:lang w:val="sk-SK"/>
              </w:rPr>
              <w:t>Alternatívny scenár</w:t>
            </w:r>
          </w:p>
        </w:tc>
        <w:tc>
          <w:tcPr>
            <w:tcW w:w="7151" w:type="dxa"/>
          </w:tcPr>
          <w:p w14:paraId="2897B785" w14:textId="644442D6" w:rsidR="46630E4E" w:rsidRDefault="46630E4E">
            <w:r w:rsidRPr="00B50180">
              <w:rPr>
                <w:rFonts w:ascii="Calibri" w:eastAsia="Calibri" w:hAnsi="Calibri" w:cs="Calibri"/>
                <w:sz w:val="18"/>
                <w:szCs w:val="18"/>
              </w:rPr>
              <w:t>Rovnaké ako pre scenár eV_01_01 – Zapísanie záznamu z odborného vyšetrenia.</w:t>
            </w:r>
          </w:p>
        </w:tc>
      </w:tr>
    </w:tbl>
    <w:p w14:paraId="61EB92C8" w14:textId="2F964305" w:rsidR="46630E4E" w:rsidRDefault="46630E4E">
      <w:r w:rsidRPr="00B50180">
        <w:rPr>
          <w:rFonts w:eastAsia="Arial" w:cs="Arial"/>
        </w:rPr>
        <w:t xml:space="preserve"> </w:t>
      </w:r>
    </w:p>
    <w:p w14:paraId="067F6DCD" w14:textId="3DFF7DCA" w:rsidR="2974B42A" w:rsidRDefault="2974B42A" w:rsidP="00B50180">
      <w:pPr>
        <w:pStyle w:val="Nadpis3"/>
      </w:pPr>
      <w:bookmarkStart w:id="190" w:name="_Toc20927716"/>
      <w:bookmarkStart w:id="191" w:name="_Toc20928544"/>
      <w:bookmarkStart w:id="192" w:name="_Toc20928683"/>
      <w:bookmarkStart w:id="193" w:name="_eV_01_44_–_Zapísanie"/>
      <w:bookmarkStart w:id="194" w:name="_Toc56171975"/>
      <w:bookmarkEnd w:id="190"/>
      <w:bookmarkEnd w:id="191"/>
      <w:bookmarkEnd w:id="192"/>
      <w:bookmarkEnd w:id="193"/>
      <w:r>
        <w:t>eV_01_44 – Zapísanie reštrikcie existujúceho záznamu z vyšetrenia</w:t>
      </w:r>
      <w:bookmarkEnd w:id="194"/>
    </w:p>
    <w:tbl>
      <w:tblPr>
        <w:tblStyle w:val="Mriekatabuky"/>
        <w:tblW w:w="9026" w:type="dxa"/>
        <w:tblLayout w:type="fixed"/>
        <w:tblLook w:val="00A0" w:firstRow="1" w:lastRow="0" w:firstColumn="1" w:lastColumn="0" w:noHBand="0" w:noVBand="0"/>
      </w:tblPr>
      <w:tblGrid>
        <w:gridCol w:w="1875"/>
        <w:gridCol w:w="7151"/>
      </w:tblGrid>
      <w:tr w:rsidR="2974B42A" w14:paraId="27660068" w14:textId="77777777" w:rsidTr="5EBC771D">
        <w:tc>
          <w:tcPr>
            <w:tcW w:w="1875" w:type="dxa"/>
            <w:shd w:val="clear" w:color="auto" w:fill="002060"/>
          </w:tcPr>
          <w:p w14:paraId="5CB89F12" w14:textId="4FBA960B" w:rsidR="2974B42A" w:rsidRPr="00B50180" w:rsidRDefault="2974B42A" w:rsidP="00B50180">
            <w:pPr>
              <w:pStyle w:val="Bezriadkovania"/>
              <w:rPr>
                <w:rFonts w:asciiTheme="minorHAnsi" w:eastAsiaTheme="minorEastAsia" w:hAnsiTheme="minorHAnsi" w:cstheme="minorBidi"/>
                <w:color w:val="FFFFFF" w:themeColor="background2"/>
                <w:sz w:val="18"/>
                <w:szCs w:val="18"/>
              </w:rPr>
            </w:pPr>
            <w:r w:rsidRPr="00B50180">
              <w:rPr>
                <w:rFonts w:asciiTheme="minorHAnsi" w:eastAsiaTheme="minorEastAsia" w:hAnsiTheme="minorHAnsi" w:cstheme="minorBidi"/>
                <w:color w:val="FFFFFF" w:themeColor="background2"/>
                <w:sz w:val="18"/>
                <w:szCs w:val="18"/>
                <w:lang w:val="sk-SK"/>
              </w:rPr>
              <w:t>Scenár použitia</w:t>
            </w:r>
          </w:p>
        </w:tc>
        <w:tc>
          <w:tcPr>
            <w:tcW w:w="7151" w:type="dxa"/>
          </w:tcPr>
          <w:p w14:paraId="1F2190D5" w14:textId="58F6DAB2" w:rsidR="2974B42A" w:rsidRDefault="2974B42A">
            <w:r w:rsidRPr="00B50180">
              <w:rPr>
                <w:rFonts w:ascii="Calibri" w:eastAsia="Calibri" w:hAnsi="Calibri" w:cs="Calibri"/>
                <w:sz w:val="18"/>
                <w:szCs w:val="18"/>
              </w:rPr>
              <w:t>Zapísanie reštrikcie existujúceho záznamu z vyšetrenia</w:t>
            </w:r>
          </w:p>
        </w:tc>
      </w:tr>
      <w:tr w:rsidR="2974B42A" w14:paraId="5D81EAD2" w14:textId="77777777" w:rsidTr="5EBC771D">
        <w:tc>
          <w:tcPr>
            <w:tcW w:w="1875" w:type="dxa"/>
            <w:shd w:val="clear" w:color="auto" w:fill="002060"/>
          </w:tcPr>
          <w:p w14:paraId="085765D7" w14:textId="4F2DD99F" w:rsidR="2974B42A" w:rsidRPr="00B50180" w:rsidRDefault="2974B42A" w:rsidP="00B50180">
            <w:pPr>
              <w:pStyle w:val="Bezriadkovania"/>
              <w:rPr>
                <w:rFonts w:asciiTheme="minorHAnsi" w:eastAsiaTheme="minorEastAsia" w:hAnsiTheme="minorHAnsi" w:cstheme="minorBidi"/>
                <w:color w:val="FFFFFF" w:themeColor="background2"/>
                <w:sz w:val="18"/>
                <w:szCs w:val="18"/>
              </w:rPr>
            </w:pPr>
            <w:r w:rsidRPr="00B50180">
              <w:rPr>
                <w:rFonts w:asciiTheme="minorHAnsi" w:eastAsiaTheme="minorEastAsia" w:hAnsiTheme="minorHAnsi" w:cstheme="minorBidi"/>
                <w:color w:val="FFFFFF" w:themeColor="background2"/>
                <w:sz w:val="18"/>
                <w:szCs w:val="18"/>
                <w:lang w:val="sk-SK"/>
              </w:rPr>
              <w:t>Stručný popis</w:t>
            </w:r>
          </w:p>
        </w:tc>
        <w:tc>
          <w:tcPr>
            <w:tcW w:w="7151" w:type="dxa"/>
          </w:tcPr>
          <w:p w14:paraId="730B164B" w14:textId="5500359F" w:rsidR="2974B42A" w:rsidRDefault="2974B42A">
            <w:r w:rsidRPr="00B50180">
              <w:rPr>
                <w:rFonts w:ascii="Calibri" w:eastAsia="Calibri" w:hAnsi="Calibri" w:cs="Calibri"/>
                <w:sz w:val="18"/>
                <w:szCs w:val="18"/>
              </w:rPr>
              <w:t xml:space="preserve">Ošetrujúci lekár oprávnený vytvoriť reštrikčný záznam (viď Zákon č. 153/2013 o NZIS, §5a) označí  záznam o vyšetrení, ktorý je už zapísaný v NCZI a ktorého je autorom za reštrikčný. Tým obmedzí prístup na tento záznam pre iné osoby. </w:t>
            </w:r>
          </w:p>
          <w:p w14:paraId="50C15C41" w14:textId="5A710481" w:rsidR="2974B42A" w:rsidRDefault="2974B42A">
            <w:r w:rsidRPr="00B50180">
              <w:rPr>
                <w:rFonts w:ascii="Calibri" w:eastAsia="Calibri" w:hAnsi="Calibri" w:cs="Calibri"/>
                <w:sz w:val="18"/>
                <w:szCs w:val="18"/>
              </w:rPr>
              <w:t>Scenár je určený pre nasledujúce prípady:</w:t>
            </w:r>
          </w:p>
          <w:p w14:paraId="34FBE526" w14:textId="34FE205E" w:rsidR="2974B42A" w:rsidRDefault="2974B42A" w:rsidP="00B50180">
            <w:pPr>
              <w:pStyle w:val="Odsekzoznamu"/>
              <w:numPr>
                <w:ilvl w:val="0"/>
                <w:numId w:val="14"/>
              </w:numPr>
              <w:rPr>
                <w:sz w:val="18"/>
                <w:szCs w:val="18"/>
              </w:rPr>
            </w:pPr>
            <w:r w:rsidRPr="00B50180">
              <w:rPr>
                <w:rFonts w:ascii="Calibri" w:eastAsia="Calibri" w:hAnsi="Calibri" w:cs="Calibri"/>
                <w:sz w:val="18"/>
                <w:szCs w:val="18"/>
              </w:rPr>
              <w:t>Ošetrujúci lekár chce označiť za reštrikčný taký záznam o vyšetrení, ktorý vznikol  v období, keď ešte nebolo možné označovať záznamy o vyšetrení za reštrikčné.</w:t>
            </w:r>
          </w:p>
          <w:p w14:paraId="34AFCD44" w14:textId="353212DE" w:rsidR="2974B42A" w:rsidRDefault="2974B42A" w:rsidP="00B50180">
            <w:pPr>
              <w:pStyle w:val="Odsekzoznamu"/>
              <w:numPr>
                <w:ilvl w:val="0"/>
                <w:numId w:val="14"/>
              </w:numPr>
              <w:rPr>
                <w:sz w:val="18"/>
                <w:szCs w:val="18"/>
              </w:rPr>
            </w:pPr>
            <w:r w:rsidRPr="00B50180">
              <w:rPr>
                <w:rFonts w:ascii="Calibri" w:eastAsia="Calibri" w:hAnsi="Calibri" w:cs="Calibri"/>
                <w:sz w:val="18"/>
                <w:szCs w:val="18"/>
              </w:rPr>
              <w:t xml:space="preserve">Ošetrujúci lekár chce označiť za reštrikčný taký záznam o vyšetrení, ktorý pôvodne nepovažoval za nutné označiť za reštrikčný. </w:t>
            </w:r>
          </w:p>
          <w:p w14:paraId="50969E56" w14:textId="25B66575" w:rsidR="2974B42A" w:rsidRDefault="2974B42A" w:rsidP="00B50180">
            <w:pPr>
              <w:pStyle w:val="Odsekzoznamu"/>
              <w:numPr>
                <w:ilvl w:val="0"/>
                <w:numId w:val="14"/>
              </w:numPr>
              <w:rPr>
                <w:sz w:val="18"/>
                <w:szCs w:val="18"/>
              </w:rPr>
            </w:pPr>
            <w:r w:rsidRPr="00B50180">
              <w:rPr>
                <w:rFonts w:ascii="Calibri" w:eastAsia="Calibri" w:hAnsi="Calibri" w:cs="Calibri"/>
                <w:sz w:val="18"/>
                <w:szCs w:val="18"/>
              </w:rPr>
              <w:t>Ošetrujúci lekár chce opätovne označiť za reštrikčný taký záznam o vyšetrení, ktorého  ostatná reštrikcia už nie je platná.</w:t>
            </w:r>
          </w:p>
        </w:tc>
      </w:tr>
      <w:tr w:rsidR="2974B42A" w14:paraId="04156C17" w14:textId="77777777" w:rsidTr="5EBC771D">
        <w:tc>
          <w:tcPr>
            <w:tcW w:w="1875" w:type="dxa"/>
            <w:shd w:val="clear" w:color="auto" w:fill="002060"/>
          </w:tcPr>
          <w:p w14:paraId="241E53D2" w14:textId="441AF897" w:rsidR="2974B42A" w:rsidRPr="00B50180" w:rsidRDefault="2974B42A" w:rsidP="00B50180">
            <w:pPr>
              <w:pStyle w:val="Bezriadkovania"/>
              <w:rPr>
                <w:rFonts w:asciiTheme="minorHAnsi" w:eastAsiaTheme="minorEastAsia" w:hAnsiTheme="minorHAnsi" w:cstheme="minorBidi"/>
                <w:color w:val="FFFFFF" w:themeColor="background2"/>
                <w:sz w:val="18"/>
                <w:szCs w:val="18"/>
              </w:rPr>
            </w:pPr>
            <w:r w:rsidRPr="00B50180">
              <w:rPr>
                <w:rFonts w:asciiTheme="minorHAnsi" w:eastAsiaTheme="minorEastAsia" w:hAnsiTheme="minorHAnsi" w:cstheme="minorBidi"/>
                <w:color w:val="FFFFFF" w:themeColor="background2"/>
                <w:sz w:val="18"/>
                <w:szCs w:val="18"/>
                <w:lang w:val="sk-SK"/>
              </w:rPr>
              <w:t>Vstupné podmienky</w:t>
            </w:r>
          </w:p>
        </w:tc>
        <w:tc>
          <w:tcPr>
            <w:tcW w:w="7151" w:type="dxa"/>
          </w:tcPr>
          <w:p w14:paraId="504838FE" w14:textId="47461D92" w:rsidR="2974B42A" w:rsidRDefault="2974B42A" w:rsidP="00B50180">
            <w:pPr>
              <w:pStyle w:val="Odsekzoznamu"/>
              <w:numPr>
                <w:ilvl w:val="0"/>
                <w:numId w:val="14"/>
              </w:numPr>
              <w:rPr>
                <w:sz w:val="18"/>
                <w:szCs w:val="18"/>
              </w:rPr>
            </w:pPr>
            <w:r w:rsidRPr="00B50180">
              <w:rPr>
                <w:rFonts w:ascii="Calibri" w:eastAsia="Calibri" w:hAnsi="Calibri" w:cs="Calibri"/>
                <w:sz w:val="18"/>
                <w:szCs w:val="18"/>
              </w:rPr>
              <w:t>Identifikovaný zdravotnícky pracovník</w:t>
            </w:r>
          </w:p>
          <w:p w14:paraId="6AACCFC0" w14:textId="222B3C4D" w:rsidR="2974B42A" w:rsidRDefault="2974B42A" w:rsidP="00B50180">
            <w:pPr>
              <w:pStyle w:val="Odsekzoznamu"/>
              <w:numPr>
                <w:ilvl w:val="0"/>
                <w:numId w:val="14"/>
              </w:numPr>
              <w:rPr>
                <w:sz w:val="18"/>
                <w:szCs w:val="18"/>
              </w:rPr>
            </w:pPr>
            <w:r w:rsidRPr="00B50180">
              <w:rPr>
                <w:rFonts w:ascii="Calibri" w:eastAsia="Calibri" w:hAnsi="Calibri" w:cs="Calibri"/>
                <w:sz w:val="18"/>
                <w:szCs w:val="18"/>
              </w:rPr>
              <w:t>Zdravotnícky pracovník je autorom záznamu</w:t>
            </w:r>
          </w:p>
          <w:p w14:paraId="6EE4B036" w14:textId="66737765" w:rsidR="2974B42A" w:rsidRDefault="2974B42A" w:rsidP="00B50180">
            <w:pPr>
              <w:pStyle w:val="Odsekzoznamu"/>
              <w:numPr>
                <w:ilvl w:val="0"/>
                <w:numId w:val="14"/>
              </w:numPr>
              <w:rPr>
                <w:sz w:val="18"/>
                <w:szCs w:val="18"/>
              </w:rPr>
            </w:pPr>
            <w:r w:rsidRPr="003F0CC7">
              <w:rPr>
                <w:rFonts w:ascii="Calibri" w:eastAsia="Calibri" w:hAnsi="Calibri" w:cs="Calibri"/>
                <w:sz w:val="18"/>
                <w:szCs w:val="18"/>
              </w:rPr>
              <w:t>Zdravotnícky pracovník je oprávnený vytvárať reštrikcie záznamov (viď Zákon č. 153/2013 o NZIS, §5a)</w:t>
            </w:r>
          </w:p>
        </w:tc>
      </w:tr>
      <w:tr w:rsidR="2974B42A" w14:paraId="58BB9FB9" w14:textId="77777777" w:rsidTr="5EBC771D">
        <w:tc>
          <w:tcPr>
            <w:tcW w:w="1875" w:type="dxa"/>
            <w:shd w:val="clear" w:color="auto" w:fill="002060"/>
          </w:tcPr>
          <w:p w14:paraId="5AACD335" w14:textId="59BF9577" w:rsidR="2974B42A" w:rsidRPr="003F0CC7" w:rsidRDefault="2974B42A" w:rsidP="003F0CC7">
            <w:pPr>
              <w:pStyle w:val="Bezriadkovania"/>
              <w:rPr>
                <w:rFonts w:asciiTheme="minorHAnsi" w:eastAsiaTheme="minorEastAsia" w:hAnsiTheme="minorHAnsi" w:cstheme="minorBidi"/>
                <w:color w:val="FFFFFF" w:themeColor="background2"/>
                <w:sz w:val="18"/>
                <w:szCs w:val="18"/>
              </w:rPr>
            </w:pPr>
            <w:r w:rsidRPr="003F0CC7">
              <w:rPr>
                <w:rFonts w:asciiTheme="minorHAnsi" w:eastAsiaTheme="minorEastAsia" w:hAnsiTheme="minorHAnsi" w:cstheme="minorBidi"/>
                <w:color w:val="FFFFFF" w:themeColor="background2"/>
                <w:sz w:val="18"/>
                <w:szCs w:val="18"/>
                <w:lang w:val="sk-SK"/>
              </w:rPr>
              <w:t>Odkaz na proces</w:t>
            </w:r>
          </w:p>
        </w:tc>
        <w:tc>
          <w:tcPr>
            <w:tcW w:w="7151" w:type="dxa"/>
          </w:tcPr>
          <w:p w14:paraId="4729EA20" w14:textId="67B66E6F" w:rsidR="2974B42A" w:rsidRDefault="00DB2889" w:rsidP="003F0CC7">
            <w:pPr>
              <w:pStyle w:val="Odsekzoznamu"/>
              <w:numPr>
                <w:ilvl w:val="0"/>
                <w:numId w:val="13"/>
              </w:numPr>
              <w:rPr>
                <w:color w:val="0563C1"/>
                <w:sz w:val="18"/>
                <w:szCs w:val="18"/>
              </w:rPr>
            </w:pPr>
            <w:hyperlink w:anchor="_A11_–_Nastavenie" w:history="1">
              <w:r w:rsidR="2974B42A" w:rsidRPr="003F0CC7">
                <w:rPr>
                  <w:rStyle w:val="Hypertextovprepojenie"/>
                  <w:rFonts w:ascii="Calibri" w:eastAsia="Calibri" w:hAnsi="Calibri" w:cs="Calibri"/>
                  <w:sz w:val="18"/>
                  <w:szCs w:val="18"/>
                  <w:lang w:val="sk"/>
                </w:rPr>
                <w:t xml:space="preserve">A11: </w:t>
              </w:r>
              <w:r w:rsidR="004F3B00">
                <w:rPr>
                  <w:rStyle w:val="Hypertextovprepojenie"/>
                  <w:rFonts w:ascii="Calibri" w:eastAsia="Calibri" w:hAnsi="Calibri" w:cs="Calibri"/>
                  <w:sz w:val="18"/>
                  <w:szCs w:val="18"/>
                  <w:lang w:val="sk"/>
                </w:rPr>
                <w:t>Nastavenie r</w:t>
              </w:r>
              <w:r w:rsidR="2974B42A" w:rsidRPr="003F0CC7">
                <w:rPr>
                  <w:rStyle w:val="Hypertextovprepojenie"/>
                  <w:rFonts w:ascii="Calibri" w:eastAsia="Calibri" w:hAnsi="Calibri" w:cs="Calibri"/>
                  <w:sz w:val="18"/>
                  <w:szCs w:val="18"/>
                  <w:lang w:val="en-US"/>
                </w:rPr>
                <w:t xml:space="preserve">eštrikcie </w:t>
              </w:r>
              <w:r w:rsidR="004F3B00">
                <w:rPr>
                  <w:rStyle w:val="Hypertextovprepojenie"/>
                  <w:rFonts w:ascii="Calibri" w:eastAsia="Calibri" w:hAnsi="Calibri" w:cs="Calibri"/>
                  <w:sz w:val="18"/>
                  <w:szCs w:val="18"/>
                  <w:lang w:val="en-US"/>
                </w:rPr>
                <w:t xml:space="preserve">existujúceho </w:t>
              </w:r>
              <w:r w:rsidR="2974B42A" w:rsidRPr="003F0CC7">
                <w:rPr>
                  <w:rStyle w:val="Hypertextovprepojenie"/>
                  <w:rFonts w:ascii="Calibri" w:eastAsia="Calibri" w:hAnsi="Calibri" w:cs="Calibri"/>
                  <w:sz w:val="18"/>
                  <w:szCs w:val="18"/>
                  <w:lang w:val="en-US"/>
                </w:rPr>
                <w:t>záznamu z vyšetrenia</w:t>
              </w:r>
            </w:hyperlink>
            <w:r w:rsidR="2974B42A" w:rsidRPr="003F0CC7">
              <w:rPr>
                <w:rFonts w:ascii="Calibri" w:eastAsia="Calibri" w:hAnsi="Calibri" w:cs="Calibri"/>
                <w:color w:val="0563C1"/>
                <w:sz w:val="18"/>
                <w:szCs w:val="18"/>
                <w:u w:val="single"/>
                <w:lang w:val="en-US"/>
              </w:rPr>
              <w:t xml:space="preserve"> </w:t>
            </w:r>
          </w:p>
        </w:tc>
      </w:tr>
      <w:tr w:rsidR="2974B42A" w14:paraId="145E5FE9" w14:textId="77777777" w:rsidTr="5EBC771D">
        <w:tc>
          <w:tcPr>
            <w:tcW w:w="1875" w:type="dxa"/>
            <w:shd w:val="clear" w:color="auto" w:fill="002060"/>
          </w:tcPr>
          <w:p w14:paraId="4DA0DC08" w14:textId="25D5E38E" w:rsidR="2974B42A" w:rsidRPr="003F0CC7" w:rsidRDefault="2974B42A" w:rsidP="003F0CC7">
            <w:pPr>
              <w:pStyle w:val="Bezriadkovania"/>
              <w:rPr>
                <w:rFonts w:asciiTheme="minorHAnsi" w:eastAsiaTheme="minorEastAsia" w:hAnsiTheme="minorHAnsi" w:cstheme="minorBidi"/>
                <w:color w:val="FFFFFF" w:themeColor="background2"/>
                <w:sz w:val="18"/>
                <w:szCs w:val="18"/>
              </w:rPr>
            </w:pPr>
            <w:r w:rsidRPr="003F0CC7">
              <w:rPr>
                <w:rFonts w:asciiTheme="minorHAnsi" w:eastAsiaTheme="minorEastAsia" w:hAnsiTheme="minorHAnsi" w:cstheme="minorBidi"/>
                <w:color w:val="FFFFFF" w:themeColor="background2"/>
                <w:sz w:val="18"/>
                <w:szCs w:val="18"/>
                <w:lang w:val="sk-SK"/>
              </w:rPr>
              <w:t>Archetyp</w:t>
            </w:r>
          </w:p>
        </w:tc>
        <w:tc>
          <w:tcPr>
            <w:tcW w:w="7151" w:type="dxa"/>
          </w:tcPr>
          <w:p w14:paraId="1524C234" w14:textId="11DC97ED" w:rsidR="2974B42A" w:rsidRDefault="2974B42A" w:rsidP="5EBC771D">
            <w:pPr>
              <w:pStyle w:val="Odsekzoznamu"/>
              <w:numPr>
                <w:ilvl w:val="0"/>
                <w:numId w:val="13"/>
              </w:numPr>
              <w:rPr>
                <w:color w:val="7F7F7F" w:themeColor="background2" w:themeShade="7F"/>
                <w:sz w:val="18"/>
                <w:szCs w:val="18"/>
                <w:u w:val="single"/>
                <w:lang w:val="sk"/>
              </w:rPr>
            </w:pPr>
            <w:r w:rsidRPr="003F0CC7">
              <w:rPr>
                <w:rFonts w:ascii="Calibri Light" w:eastAsia="Calibri Light" w:hAnsi="Calibri Light" w:cs="Calibri Light"/>
                <w:color w:val="7F7F7F" w:themeColor="background2" w:themeShade="7F"/>
                <w:sz w:val="18"/>
                <w:szCs w:val="18"/>
                <w:lang w:val="en-US"/>
              </w:rPr>
              <w:t xml:space="preserve"> </w:t>
            </w:r>
            <w:r w:rsidRPr="003F0CC7">
              <w:rPr>
                <w:rFonts w:ascii="Calibri" w:eastAsia="Calibri" w:hAnsi="Calibri" w:cs="Calibri"/>
                <w:color w:val="0563C1"/>
                <w:sz w:val="18"/>
                <w:szCs w:val="18"/>
                <w:u w:val="single"/>
                <w:lang w:val="sk"/>
              </w:rPr>
              <w:t>CEN-EN13606-COMPOSITION.</w:t>
            </w:r>
            <w:r w:rsidR="5EBC771D" w:rsidRPr="003F0CC7">
              <w:rPr>
                <w:rFonts w:ascii="Calibri" w:eastAsia="Calibri" w:hAnsi="Calibri" w:cs="Calibri"/>
                <w:color w:val="0563C1"/>
                <w:sz w:val="18"/>
                <w:szCs w:val="18"/>
                <w:u w:val="single"/>
                <w:lang w:val="sk"/>
              </w:rPr>
              <w:t>access_policy.v1</w:t>
            </w:r>
          </w:p>
        </w:tc>
      </w:tr>
      <w:tr w:rsidR="2974B42A" w14:paraId="665F8B23" w14:textId="77777777" w:rsidTr="5EBC771D">
        <w:tc>
          <w:tcPr>
            <w:tcW w:w="1875" w:type="dxa"/>
            <w:shd w:val="clear" w:color="auto" w:fill="002060"/>
          </w:tcPr>
          <w:p w14:paraId="337E0DA0" w14:textId="19877297" w:rsidR="2974B42A" w:rsidRPr="003F0CC7" w:rsidRDefault="2974B42A" w:rsidP="003F0CC7">
            <w:pPr>
              <w:pStyle w:val="Bezriadkovania"/>
              <w:rPr>
                <w:rFonts w:asciiTheme="minorHAnsi" w:eastAsiaTheme="minorEastAsia" w:hAnsiTheme="minorHAnsi" w:cstheme="minorBidi"/>
                <w:color w:val="FFFFFF" w:themeColor="background2"/>
                <w:sz w:val="18"/>
                <w:szCs w:val="18"/>
              </w:rPr>
            </w:pPr>
            <w:r w:rsidRPr="003F0CC7">
              <w:rPr>
                <w:rFonts w:asciiTheme="minorHAnsi" w:eastAsiaTheme="minorEastAsia" w:hAnsiTheme="minorHAnsi" w:cstheme="minorBidi"/>
                <w:color w:val="FFFFFF" w:themeColor="background2"/>
                <w:sz w:val="18"/>
                <w:szCs w:val="18"/>
                <w:lang w:val="sk-SK"/>
              </w:rPr>
              <w:t>Služba</w:t>
            </w:r>
          </w:p>
        </w:tc>
        <w:tc>
          <w:tcPr>
            <w:tcW w:w="7151" w:type="dxa"/>
          </w:tcPr>
          <w:p w14:paraId="60230860" w14:textId="5CB78A70" w:rsidR="2974B42A" w:rsidRDefault="00DB2889" w:rsidP="003F0CC7">
            <w:pPr>
              <w:pStyle w:val="Odsekzoznamu"/>
              <w:numPr>
                <w:ilvl w:val="0"/>
                <w:numId w:val="13"/>
              </w:numPr>
              <w:rPr>
                <w:color w:val="0563C1"/>
                <w:sz w:val="18"/>
                <w:szCs w:val="18"/>
              </w:rPr>
            </w:pPr>
            <w:hyperlink w:anchor="_NastavRestrikciuZaznamu_v1" w:history="1">
              <w:r w:rsidR="2974B42A" w:rsidRPr="003F0CC7">
                <w:rPr>
                  <w:rStyle w:val="Hypertextovprepojenie"/>
                  <w:rFonts w:ascii="Calibri" w:eastAsia="Calibri" w:hAnsi="Calibri" w:cs="Calibri"/>
                  <w:sz w:val="18"/>
                  <w:szCs w:val="18"/>
                  <w:lang w:val="sk"/>
                </w:rPr>
                <w:t>N</w:t>
              </w:r>
              <w:r w:rsidR="2974B42A" w:rsidRPr="003F0CC7">
                <w:rPr>
                  <w:rStyle w:val="Hypertextovprepojenie"/>
                  <w:rFonts w:ascii="Calibri" w:eastAsia="Calibri" w:hAnsi="Calibri" w:cs="Calibri"/>
                  <w:sz w:val="18"/>
                  <w:szCs w:val="18"/>
                  <w:lang w:val="en-US"/>
                </w:rPr>
                <w:t>astavRestrikciuZaznamu_v1</w:t>
              </w:r>
            </w:hyperlink>
          </w:p>
        </w:tc>
      </w:tr>
      <w:tr w:rsidR="2974B42A" w14:paraId="3A36F66C" w14:textId="77777777" w:rsidTr="5EBC771D">
        <w:tc>
          <w:tcPr>
            <w:tcW w:w="1875" w:type="dxa"/>
            <w:shd w:val="clear" w:color="auto" w:fill="002060"/>
          </w:tcPr>
          <w:p w14:paraId="74D4D2C9" w14:textId="7C43C093" w:rsidR="2974B42A" w:rsidRPr="003F0CC7" w:rsidRDefault="2974B42A" w:rsidP="003F0CC7">
            <w:pPr>
              <w:pStyle w:val="Bezriadkovania"/>
              <w:rPr>
                <w:rFonts w:asciiTheme="minorHAnsi" w:eastAsiaTheme="minorEastAsia" w:hAnsiTheme="minorHAnsi" w:cstheme="minorBidi"/>
                <w:color w:val="FFFFFF" w:themeColor="background2"/>
                <w:sz w:val="18"/>
                <w:szCs w:val="18"/>
              </w:rPr>
            </w:pPr>
            <w:r w:rsidRPr="003F0CC7">
              <w:rPr>
                <w:rFonts w:asciiTheme="minorHAnsi" w:eastAsiaTheme="minorEastAsia" w:hAnsiTheme="minorHAnsi" w:cstheme="minorBidi"/>
                <w:color w:val="FFFFFF" w:themeColor="background2"/>
                <w:sz w:val="18"/>
                <w:szCs w:val="18"/>
                <w:lang w:val="sk-SK"/>
              </w:rPr>
              <w:t>Výstupné podmienky</w:t>
            </w:r>
          </w:p>
        </w:tc>
        <w:tc>
          <w:tcPr>
            <w:tcW w:w="7151" w:type="dxa"/>
          </w:tcPr>
          <w:p w14:paraId="766F4637" w14:textId="17B162EB" w:rsidR="2974B42A" w:rsidRDefault="2974B42A" w:rsidP="003F0CC7">
            <w:pPr>
              <w:pStyle w:val="Odsekzoznamu"/>
              <w:numPr>
                <w:ilvl w:val="0"/>
                <w:numId w:val="13"/>
              </w:numPr>
              <w:rPr>
                <w:sz w:val="18"/>
                <w:szCs w:val="18"/>
              </w:rPr>
            </w:pPr>
            <w:r w:rsidRPr="003F0CC7">
              <w:rPr>
                <w:rFonts w:ascii="Calibri" w:eastAsia="Calibri" w:hAnsi="Calibri" w:cs="Calibri"/>
                <w:sz w:val="18"/>
                <w:szCs w:val="18"/>
              </w:rPr>
              <w:t>Zapísaná r</w:t>
            </w:r>
            <w:r w:rsidRPr="003F0CC7">
              <w:rPr>
                <w:rFonts w:ascii="Calibri" w:eastAsia="Calibri" w:hAnsi="Calibri" w:cs="Calibri"/>
                <w:sz w:val="18"/>
                <w:szCs w:val="18"/>
                <w:lang w:val="en-US"/>
              </w:rPr>
              <w:t>eštrikcia záznamu z vyšetrenia</w:t>
            </w:r>
          </w:p>
        </w:tc>
      </w:tr>
      <w:tr w:rsidR="2974B42A" w14:paraId="3592B141" w14:textId="77777777" w:rsidTr="5EBC771D">
        <w:tc>
          <w:tcPr>
            <w:tcW w:w="1875" w:type="dxa"/>
            <w:shd w:val="clear" w:color="auto" w:fill="002060"/>
          </w:tcPr>
          <w:p w14:paraId="7CE310A9" w14:textId="4E3FD0AC" w:rsidR="2974B42A" w:rsidRPr="003F0CC7" w:rsidRDefault="2974B42A" w:rsidP="003F0CC7">
            <w:pPr>
              <w:pStyle w:val="Bezriadkovania"/>
              <w:rPr>
                <w:rFonts w:asciiTheme="minorHAnsi" w:eastAsiaTheme="minorEastAsia" w:hAnsiTheme="minorHAnsi" w:cstheme="minorBidi"/>
                <w:color w:val="FFFFFF" w:themeColor="background2"/>
                <w:sz w:val="18"/>
                <w:szCs w:val="18"/>
              </w:rPr>
            </w:pPr>
            <w:r w:rsidRPr="003F0CC7">
              <w:rPr>
                <w:rFonts w:asciiTheme="minorHAnsi" w:eastAsiaTheme="minorEastAsia" w:hAnsiTheme="minorHAnsi" w:cstheme="minorBidi"/>
                <w:color w:val="FFFFFF" w:themeColor="background2"/>
                <w:sz w:val="18"/>
                <w:szCs w:val="18"/>
                <w:lang w:val="sk-SK"/>
              </w:rPr>
              <w:t>Hlavný scenár</w:t>
            </w:r>
          </w:p>
        </w:tc>
        <w:tc>
          <w:tcPr>
            <w:tcW w:w="7151" w:type="dxa"/>
          </w:tcPr>
          <w:p w14:paraId="0E8C6B66" w14:textId="12DADEDC" w:rsidR="2974B42A" w:rsidRPr="003F0CC7" w:rsidRDefault="2974B42A" w:rsidP="003F0CC7">
            <w:pPr>
              <w:pStyle w:val="Odsekzoznamu"/>
              <w:numPr>
                <w:ilvl w:val="3"/>
                <w:numId w:val="12"/>
              </w:numPr>
              <w:spacing w:before="0" w:after="0"/>
              <w:ind w:left="717"/>
              <w:rPr>
                <w:sz w:val="18"/>
                <w:szCs w:val="18"/>
              </w:rPr>
            </w:pPr>
            <w:r w:rsidRPr="003F0CC7">
              <w:rPr>
                <w:rFonts w:ascii="Calibri" w:eastAsia="Calibri" w:hAnsi="Calibri" w:cs="Calibri"/>
                <w:sz w:val="18"/>
                <w:szCs w:val="18"/>
              </w:rPr>
              <w:t>Ošetrujúci lekár dá pokyn systému na zobrazenie detailu záznamu o vyšetrení.</w:t>
            </w:r>
          </w:p>
          <w:p w14:paraId="1130096B" w14:textId="6E9017CE" w:rsidR="2974B42A" w:rsidRPr="003F0CC7" w:rsidRDefault="2974B42A" w:rsidP="003F0CC7">
            <w:pPr>
              <w:pStyle w:val="Odsekzoznamu"/>
              <w:numPr>
                <w:ilvl w:val="3"/>
                <w:numId w:val="12"/>
              </w:numPr>
              <w:spacing w:before="0" w:after="0"/>
              <w:ind w:left="717"/>
              <w:rPr>
                <w:sz w:val="18"/>
                <w:szCs w:val="18"/>
              </w:rPr>
            </w:pPr>
            <w:r w:rsidRPr="003F0CC7">
              <w:rPr>
                <w:rFonts w:ascii="Calibri" w:eastAsia="Calibri" w:hAnsi="Calibri" w:cs="Calibri"/>
                <w:sz w:val="18"/>
                <w:szCs w:val="18"/>
              </w:rPr>
              <w:t xml:space="preserve">IS PZS zobrazí detail záznamu o vyšetrení. Ak na zázname z vyšetrenia neexistuje platná reštrikcia, IS PZS ponúkne možnosť na vytvorenie novej reštrikcie. </w:t>
            </w:r>
          </w:p>
          <w:p w14:paraId="532881F7" w14:textId="153A17D2" w:rsidR="2974B42A" w:rsidRPr="003F0CC7" w:rsidRDefault="2974B42A" w:rsidP="003F0CC7">
            <w:pPr>
              <w:pStyle w:val="Odsekzoznamu"/>
              <w:numPr>
                <w:ilvl w:val="3"/>
                <w:numId w:val="12"/>
              </w:numPr>
              <w:spacing w:before="0" w:after="0"/>
              <w:ind w:left="717"/>
              <w:rPr>
                <w:sz w:val="18"/>
                <w:szCs w:val="18"/>
              </w:rPr>
            </w:pPr>
            <w:r w:rsidRPr="003F0CC7">
              <w:rPr>
                <w:rFonts w:ascii="Calibri" w:eastAsia="Calibri" w:hAnsi="Calibri" w:cs="Calibri"/>
                <w:sz w:val="18"/>
                <w:szCs w:val="18"/>
              </w:rPr>
              <w:t>Ošetrujúci lekár zvolí možnosť na vytvorenie novej reštrikcie, voliteľne vyplní dátum dokedy platí reštrikcia a potvrdí zapísanie reštrikcie.</w:t>
            </w:r>
          </w:p>
          <w:p w14:paraId="7FD7D602" w14:textId="455CC800" w:rsidR="2974B42A" w:rsidRPr="003F0CC7" w:rsidRDefault="2974B42A" w:rsidP="003F0CC7">
            <w:pPr>
              <w:pStyle w:val="Odsekzoznamu"/>
              <w:numPr>
                <w:ilvl w:val="3"/>
                <w:numId w:val="12"/>
              </w:numPr>
              <w:spacing w:before="0" w:after="0"/>
              <w:ind w:left="717"/>
              <w:rPr>
                <w:sz w:val="18"/>
                <w:szCs w:val="18"/>
              </w:rPr>
            </w:pPr>
            <w:r w:rsidRPr="003F0CC7">
              <w:rPr>
                <w:rFonts w:ascii="Calibri" w:eastAsia="Calibri" w:hAnsi="Calibri" w:cs="Calibri"/>
                <w:sz w:val="18"/>
                <w:szCs w:val="18"/>
              </w:rPr>
              <w:t>IS PZS nastaví dátum začiatku platnosti reštrikcie na aktuálny dátum a zavolá službu NZIS NastavRestrikciuZaznamu_v1.</w:t>
            </w:r>
          </w:p>
          <w:p w14:paraId="002F0404" w14:textId="1BB0B4C3" w:rsidR="2974B42A" w:rsidRPr="003F0CC7" w:rsidRDefault="2974B42A" w:rsidP="003F0CC7">
            <w:pPr>
              <w:pStyle w:val="Odsekzoznamu"/>
              <w:numPr>
                <w:ilvl w:val="3"/>
                <w:numId w:val="12"/>
              </w:numPr>
              <w:spacing w:before="0" w:after="0"/>
              <w:ind w:left="717"/>
              <w:rPr>
                <w:sz w:val="18"/>
                <w:szCs w:val="18"/>
              </w:rPr>
            </w:pPr>
            <w:r w:rsidRPr="003F0CC7">
              <w:rPr>
                <w:rFonts w:ascii="Calibri" w:eastAsia="Calibri" w:hAnsi="Calibri" w:cs="Calibri"/>
                <w:sz w:val="18"/>
                <w:szCs w:val="18"/>
              </w:rPr>
              <w:t xml:space="preserve">NZIS interpretuje skutočnosť, že je vyplnený „dátum od“ tak, že ide o zapísanie novej reštrikcie. </w:t>
            </w:r>
          </w:p>
          <w:p w14:paraId="28DCC27A" w14:textId="1FFDF02C" w:rsidR="2974B42A" w:rsidRDefault="2974B42A" w:rsidP="003F0CC7">
            <w:pPr>
              <w:pStyle w:val="Odsekzoznamu"/>
              <w:numPr>
                <w:ilvl w:val="3"/>
                <w:numId w:val="12"/>
              </w:numPr>
              <w:spacing w:before="0" w:after="0"/>
              <w:ind w:left="717"/>
              <w:rPr>
                <w:sz w:val="18"/>
                <w:szCs w:val="18"/>
              </w:rPr>
            </w:pPr>
            <w:r w:rsidRPr="003F0CC7">
              <w:rPr>
                <w:rFonts w:ascii="Calibri" w:eastAsia="Calibri" w:hAnsi="Calibri" w:cs="Calibri"/>
                <w:sz w:val="18"/>
                <w:szCs w:val="18"/>
              </w:rPr>
              <w:t xml:space="preserve">NZIS preverí, či existuje platná reštrikcia na danom zázname o vyšetrení. Ak neexistuje platná reštrikcia na danom zázname o vyšetrení, tak NZIS potvrdí zápis novej reštrikcie. </w:t>
            </w:r>
          </w:p>
          <w:p w14:paraId="04E063C4" w14:textId="2D79DA2F" w:rsidR="2974B42A" w:rsidRPr="003F0CC7" w:rsidRDefault="2974B42A" w:rsidP="003F0CC7">
            <w:pPr>
              <w:pStyle w:val="Odsekzoznamu"/>
              <w:numPr>
                <w:ilvl w:val="3"/>
                <w:numId w:val="12"/>
              </w:numPr>
              <w:spacing w:before="0" w:after="0"/>
              <w:ind w:left="717"/>
              <w:rPr>
                <w:sz w:val="18"/>
                <w:szCs w:val="18"/>
              </w:rPr>
            </w:pPr>
            <w:r w:rsidRPr="003F0CC7">
              <w:rPr>
                <w:rFonts w:ascii="Calibri" w:eastAsia="Calibri" w:hAnsi="Calibri" w:cs="Calibri"/>
                <w:sz w:val="18"/>
                <w:szCs w:val="18"/>
              </w:rPr>
              <w:t>IS PZS zobrazí lekárovi oznam o zapísaní reštrikcie.</w:t>
            </w:r>
          </w:p>
        </w:tc>
      </w:tr>
      <w:tr w:rsidR="2974B42A" w14:paraId="7496ABD5" w14:textId="77777777" w:rsidTr="5EBC771D">
        <w:tc>
          <w:tcPr>
            <w:tcW w:w="1875" w:type="dxa"/>
            <w:shd w:val="clear" w:color="auto" w:fill="002060"/>
          </w:tcPr>
          <w:p w14:paraId="45DDE136" w14:textId="7D1CD2A8" w:rsidR="2974B42A" w:rsidRPr="003F0CC7" w:rsidRDefault="2974B42A" w:rsidP="003F0CC7">
            <w:pPr>
              <w:pStyle w:val="Bezriadkovania"/>
              <w:rPr>
                <w:rFonts w:asciiTheme="minorHAnsi" w:eastAsiaTheme="minorEastAsia" w:hAnsiTheme="minorHAnsi" w:cstheme="minorBidi"/>
                <w:color w:val="FFFFFF" w:themeColor="background2"/>
                <w:sz w:val="18"/>
                <w:szCs w:val="18"/>
              </w:rPr>
            </w:pPr>
            <w:r w:rsidRPr="003F0CC7">
              <w:rPr>
                <w:rFonts w:asciiTheme="minorHAnsi" w:eastAsiaTheme="minorEastAsia" w:hAnsiTheme="minorHAnsi" w:cstheme="minorBidi"/>
                <w:color w:val="FFFFFF" w:themeColor="background2"/>
                <w:sz w:val="18"/>
                <w:szCs w:val="18"/>
                <w:lang w:val="sk-SK"/>
              </w:rPr>
              <w:t>Alternatívne scenáre</w:t>
            </w:r>
          </w:p>
        </w:tc>
        <w:tc>
          <w:tcPr>
            <w:tcW w:w="7151" w:type="dxa"/>
          </w:tcPr>
          <w:p w14:paraId="52300E2D" w14:textId="1204D22E" w:rsidR="2974B42A" w:rsidRDefault="2974B42A">
            <w:r w:rsidRPr="003F0CC7">
              <w:rPr>
                <w:rFonts w:ascii="Calibri" w:eastAsia="Calibri" w:hAnsi="Calibri" w:cs="Calibri"/>
                <w:sz w:val="18"/>
                <w:szCs w:val="18"/>
              </w:rPr>
              <w:t>5a. Ak existuje platná reštrikcia na danom zázname o vyšetrení, tak systém odmietne zapísanie novej reštrikcie. Spracovanie ukončí s chybou (viď popis služby).</w:t>
            </w:r>
          </w:p>
        </w:tc>
      </w:tr>
    </w:tbl>
    <w:p w14:paraId="5599EB6C" w14:textId="7875E9A2" w:rsidR="2974B42A" w:rsidRDefault="2974B42A">
      <w:r w:rsidRPr="003F0CC7">
        <w:rPr>
          <w:rFonts w:eastAsia="Arial" w:cs="Arial"/>
        </w:rPr>
        <w:t xml:space="preserve"> </w:t>
      </w:r>
    </w:p>
    <w:p w14:paraId="52C9B47E" w14:textId="7875E9A2" w:rsidR="2974B42A" w:rsidRDefault="2974B42A">
      <w:r w:rsidRPr="003F0CC7">
        <w:rPr>
          <w:rFonts w:eastAsia="Arial" w:cs="Arial"/>
        </w:rPr>
        <w:t xml:space="preserve"> </w:t>
      </w:r>
    </w:p>
    <w:p w14:paraId="354E97FC" w14:textId="70DB3111" w:rsidR="2974B42A" w:rsidRDefault="2974B42A" w:rsidP="00B50180">
      <w:pPr>
        <w:pStyle w:val="Nadpis3"/>
      </w:pPr>
      <w:bookmarkStart w:id="195" w:name="_eV_01_45_–_Zmena"/>
      <w:bookmarkStart w:id="196" w:name="_Toc56171976"/>
      <w:bookmarkEnd w:id="195"/>
      <w:r>
        <w:lastRenderedPageBreak/>
        <w:t>eV_01_45 – Zmena reštrikcie záznamu z vyšetrenia</w:t>
      </w:r>
      <w:bookmarkEnd w:id="196"/>
    </w:p>
    <w:tbl>
      <w:tblPr>
        <w:tblStyle w:val="Mriekatabuky"/>
        <w:tblW w:w="9026" w:type="dxa"/>
        <w:tblLayout w:type="fixed"/>
        <w:tblLook w:val="00A0" w:firstRow="1" w:lastRow="0" w:firstColumn="1" w:lastColumn="0" w:noHBand="0" w:noVBand="0"/>
      </w:tblPr>
      <w:tblGrid>
        <w:gridCol w:w="1890"/>
        <w:gridCol w:w="7136"/>
      </w:tblGrid>
      <w:tr w:rsidR="2974B42A" w14:paraId="0DDCDE92" w14:textId="77777777" w:rsidTr="5EBC771D">
        <w:tc>
          <w:tcPr>
            <w:tcW w:w="1890" w:type="dxa"/>
            <w:shd w:val="clear" w:color="auto" w:fill="002060"/>
          </w:tcPr>
          <w:p w14:paraId="5517FE90" w14:textId="2103CC21" w:rsidR="2974B42A" w:rsidRPr="003F0CC7" w:rsidRDefault="2974B42A" w:rsidP="003F0CC7">
            <w:pPr>
              <w:pStyle w:val="Bezriadkovania"/>
              <w:rPr>
                <w:rFonts w:asciiTheme="minorHAnsi" w:eastAsiaTheme="minorEastAsia" w:hAnsiTheme="minorHAnsi" w:cstheme="minorBidi"/>
                <w:color w:val="FFFFFF" w:themeColor="background2"/>
                <w:sz w:val="18"/>
                <w:szCs w:val="18"/>
              </w:rPr>
            </w:pPr>
            <w:r w:rsidRPr="003F0CC7">
              <w:rPr>
                <w:rFonts w:asciiTheme="minorHAnsi" w:eastAsiaTheme="minorEastAsia" w:hAnsiTheme="minorHAnsi" w:cstheme="minorBidi"/>
                <w:color w:val="FFFFFF" w:themeColor="background2"/>
                <w:sz w:val="18"/>
                <w:szCs w:val="18"/>
                <w:lang w:val="sk-SK"/>
              </w:rPr>
              <w:t>Scenár použitia</w:t>
            </w:r>
          </w:p>
        </w:tc>
        <w:tc>
          <w:tcPr>
            <w:tcW w:w="7136" w:type="dxa"/>
          </w:tcPr>
          <w:p w14:paraId="18D9A4EF" w14:textId="6C726D54" w:rsidR="2974B42A" w:rsidRDefault="2974B42A">
            <w:r w:rsidRPr="003F0CC7">
              <w:rPr>
                <w:rFonts w:ascii="Calibri" w:eastAsia="Calibri" w:hAnsi="Calibri" w:cs="Calibri"/>
                <w:sz w:val="18"/>
                <w:szCs w:val="18"/>
              </w:rPr>
              <w:t>Zmena reštrikcie záznamu z vyšetrenia</w:t>
            </w:r>
          </w:p>
        </w:tc>
      </w:tr>
      <w:tr w:rsidR="2974B42A" w14:paraId="09FAB3F1" w14:textId="77777777" w:rsidTr="5EBC771D">
        <w:tc>
          <w:tcPr>
            <w:tcW w:w="1890" w:type="dxa"/>
            <w:shd w:val="clear" w:color="auto" w:fill="002060"/>
          </w:tcPr>
          <w:p w14:paraId="360691A7" w14:textId="089E7C5F" w:rsidR="2974B42A" w:rsidRPr="003F0CC7" w:rsidRDefault="2974B42A" w:rsidP="003F0CC7">
            <w:pPr>
              <w:pStyle w:val="Bezriadkovania"/>
              <w:rPr>
                <w:rFonts w:asciiTheme="minorHAnsi" w:eastAsiaTheme="minorEastAsia" w:hAnsiTheme="minorHAnsi" w:cstheme="minorBidi"/>
                <w:color w:val="FFFFFF" w:themeColor="background2"/>
                <w:sz w:val="18"/>
                <w:szCs w:val="18"/>
              </w:rPr>
            </w:pPr>
            <w:r w:rsidRPr="003F0CC7">
              <w:rPr>
                <w:rFonts w:asciiTheme="minorHAnsi" w:eastAsiaTheme="minorEastAsia" w:hAnsiTheme="minorHAnsi" w:cstheme="minorBidi"/>
                <w:color w:val="FFFFFF" w:themeColor="background2"/>
                <w:sz w:val="18"/>
                <w:szCs w:val="18"/>
                <w:lang w:val="sk-SK"/>
              </w:rPr>
              <w:t>Stručný popis</w:t>
            </w:r>
          </w:p>
        </w:tc>
        <w:tc>
          <w:tcPr>
            <w:tcW w:w="7136" w:type="dxa"/>
          </w:tcPr>
          <w:p w14:paraId="680E5AFC" w14:textId="74A32250" w:rsidR="2974B42A" w:rsidRDefault="2974B42A">
            <w:r w:rsidRPr="003F0CC7">
              <w:rPr>
                <w:rFonts w:ascii="Calibri" w:eastAsia="Calibri" w:hAnsi="Calibri" w:cs="Calibri"/>
                <w:sz w:val="18"/>
                <w:szCs w:val="18"/>
              </w:rPr>
              <w:t xml:space="preserve">Ošetrujúci lekár oprávnený vytvoriť reštrikčný záznam (viď Zákon č. 153/2013 o NZIS, §5a) zmení platnosť reštrikcie pre záznam o vyšetrení, ktorého je autorom. </w:t>
            </w:r>
          </w:p>
          <w:p w14:paraId="29E03ABC" w14:textId="0C649B9B" w:rsidR="2974B42A" w:rsidRDefault="2974B42A">
            <w:r w:rsidRPr="003F0CC7">
              <w:rPr>
                <w:rFonts w:ascii="Calibri" w:eastAsia="Calibri" w:hAnsi="Calibri" w:cs="Calibri"/>
                <w:sz w:val="18"/>
                <w:szCs w:val="18"/>
              </w:rPr>
              <w:t>Scenár je určený pre nasledujúce prípady:</w:t>
            </w:r>
          </w:p>
          <w:p w14:paraId="60B05157" w14:textId="47BE658A" w:rsidR="2974B42A" w:rsidRDefault="2974B42A" w:rsidP="003F0CC7">
            <w:pPr>
              <w:pStyle w:val="Odsekzoznamu"/>
              <w:numPr>
                <w:ilvl w:val="0"/>
                <w:numId w:val="14"/>
              </w:numPr>
              <w:rPr>
                <w:sz w:val="18"/>
                <w:szCs w:val="18"/>
              </w:rPr>
            </w:pPr>
            <w:r w:rsidRPr="003F0CC7">
              <w:rPr>
                <w:rFonts w:ascii="Calibri" w:eastAsia="Calibri" w:hAnsi="Calibri" w:cs="Calibri"/>
                <w:sz w:val="18"/>
                <w:szCs w:val="18"/>
              </w:rPr>
              <w:t>Ošetrujúci lekár chce skrátiť platnosť reštrikcie, avšak nechce ju ešte zrušiť. Platnosť reštrikcie bola doteraz buď neohraničená alebo bola určená nejakým konkrétnym budúcim dátumom.</w:t>
            </w:r>
          </w:p>
          <w:p w14:paraId="5C6A1126" w14:textId="23045043" w:rsidR="2974B42A" w:rsidRDefault="2974B42A" w:rsidP="003F0CC7">
            <w:pPr>
              <w:pStyle w:val="Odsekzoznamu"/>
              <w:numPr>
                <w:ilvl w:val="0"/>
                <w:numId w:val="14"/>
              </w:numPr>
              <w:rPr>
                <w:sz w:val="18"/>
                <w:szCs w:val="18"/>
              </w:rPr>
            </w:pPr>
            <w:r w:rsidRPr="003F0CC7">
              <w:rPr>
                <w:rFonts w:ascii="Calibri" w:eastAsia="Calibri" w:hAnsi="Calibri" w:cs="Calibri"/>
                <w:sz w:val="18"/>
                <w:szCs w:val="18"/>
              </w:rPr>
              <w:t>Ošetrujúci lekár chce predĺžiť platnosť reštrikcie buď na konkrétny budúci dátum alebo na neurčito. Platnosť reštrikcie bola doteraz určená nejakým konkrétnym budúcim dátumom.</w:t>
            </w:r>
          </w:p>
        </w:tc>
      </w:tr>
      <w:tr w:rsidR="2974B42A" w14:paraId="2788BF9F" w14:textId="77777777" w:rsidTr="5EBC771D">
        <w:tc>
          <w:tcPr>
            <w:tcW w:w="1890" w:type="dxa"/>
            <w:shd w:val="clear" w:color="auto" w:fill="002060"/>
          </w:tcPr>
          <w:p w14:paraId="374CD1A5" w14:textId="29BAC3F1" w:rsidR="2974B42A" w:rsidRPr="003F0CC7" w:rsidRDefault="2974B42A" w:rsidP="003F0CC7">
            <w:pPr>
              <w:pStyle w:val="Bezriadkovania"/>
              <w:rPr>
                <w:rFonts w:asciiTheme="minorHAnsi" w:eastAsiaTheme="minorEastAsia" w:hAnsiTheme="minorHAnsi" w:cstheme="minorBidi"/>
                <w:color w:val="FFFFFF" w:themeColor="background2"/>
                <w:sz w:val="18"/>
                <w:szCs w:val="18"/>
              </w:rPr>
            </w:pPr>
            <w:r w:rsidRPr="003F0CC7">
              <w:rPr>
                <w:rFonts w:asciiTheme="minorHAnsi" w:eastAsiaTheme="minorEastAsia" w:hAnsiTheme="minorHAnsi" w:cstheme="minorBidi"/>
                <w:color w:val="FFFFFF" w:themeColor="background2"/>
                <w:sz w:val="18"/>
                <w:szCs w:val="18"/>
                <w:lang w:val="sk-SK"/>
              </w:rPr>
              <w:t>Vstupné podmienky</w:t>
            </w:r>
          </w:p>
        </w:tc>
        <w:tc>
          <w:tcPr>
            <w:tcW w:w="7136" w:type="dxa"/>
          </w:tcPr>
          <w:p w14:paraId="70CF8ACA" w14:textId="7FE72512" w:rsidR="2974B42A" w:rsidRDefault="2974B42A" w:rsidP="003F0CC7">
            <w:pPr>
              <w:pStyle w:val="Odsekzoznamu"/>
              <w:numPr>
                <w:ilvl w:val="0"/>
                <w:numId w:val="14"/>
              </w:numPr>
              <w:rPr>
                <w:sz w:val="18"/>
                <w:szCs w:val="18"/>
              </w:rPr>
            </w:pPr>
            <w:r w:rsidRPr="003F0CC7">
              <w:rPr>
                <w:rFonts w:ascii="Calibri" w:eastAsia="Calibri" w:hAnsi="Calibri" w:cs="Calibri"/>
                <w:sz w:val="18"/>
                <w:szCs w:val="18"/>
              </w:rPr>
              <w:t>Identifikovaný zdravotnícky pracovník</w:t>
            </w:r>
          </w:p>
          <w:p w14:paraId="2688B820" w14:textId="334997A1" w:rsidR="2974B42A" w:rsidRDefault="2974B42A" w:rsidP="003F0CC7">
            <w:pPr>
              <w:pStyle w:val="Odsekzoznamu"/>
              <w:numPr>
                <w:ilvl w:val="0"/>
                <w:numId w:val="14"/>
              </w:numPr>
              <w:rPr>
                <w:sz w:val="18"/>
                <w:szCs w:val="18"/>
              </w:rPr>
            </w:pPr>
            <w:r w:rsidRPr="003F0CC7">
              <w:rPr>
                <w:rFonts w:ascii="Calibri" w:eastAsia="Calibri" w:hAnsi="Calibri" w:cs="Calibri"/>
                <w:sz w:val="18"/>
                <w:szCs w:val="18"/>
              </w:rPr>
              <w:t>Zdravotnícky pracovník je autorom záznamu</w:t>
            </w:r>
          </w:p>
          <w:p w14:paraId="08776418" w14:textId="4CD0B66F" w:rsidR="2974B42A" w:rsidRDefault="2974B42A" w:rsidP="003F0CC7">
            <w:pPr>
              <w:pStyle w:val="Odsekzoznamu"/>
              <w:numPr>
                <w:ilvl w:val="0"/>
                <w:numId w:val="14"/>
              </w:numPr>
              <w:rPr>
                <w:sz w:val="18"/>
                <w:szCs w:val="18"/>
              </w:rPr>
            </w:pPr>
            <w:r w:rsidRPr="003F0CC7">
              <w:rPr>
                <w:rFonts w:ascii="Calibri" w:eastAsia="Calibri" w:hAnsi="Calibri" w:cs="Calibri"/>
                <w:sz w:val="18"/>
                <w:szCs w:val="18"/>
              </w:rPr>
              <w:t>Zdravotnícky pracovník je oprávnený vytvárať reštrikcie záznamov (viď Zákon č. 153/2013 o NZIS, §5a)</w:t>
            </w:r>
          </w:p>
        </w:tc>
      </w:tr>
      <w:tr w:rsidR="2974B42A" w14:paraId="2C1BC461" w14:textId="77777777" w:rsidTr="5EBC771D">
        <w:tc>
          <w:tcPr>
            <w:tcW w:w="1890" w:type="dxa"/>
            <w:shd w:val="clear" w:color="auto" w:fill="002060"/>
          </w:tcPr>
          <w:p w14:paraId="14AA5B73" w14:textId="7CFBB6A2" w:rsidR="2974B42A" w:rsidRPr="003F0CC7" w:rsidRDefault="2974B42A" w:rsidP="003F0CC7">
            <w:pPr>
              <w:pStyle w:val="Bezriadkovania"/>
              <w:rPr>
                <w:rFonts w:asciiTheme="minorHAnsi" w:eastAsiaTheme="minorEastAsia" w:hAnsiTheme="minorHAnsi" w:cstheme="minorBidi"/>
                <w:color w:val="FFFFFF" w:themeColor="background2"/>
                <w:sz w:val="18"/>
                <w:szCs w:val="18"/>
              </w:rPr>
            </w:pPr>
            <w:r w:rsidRPr="003F0CC7">
              <w:rPr>
                <w:rFonts w:asciiTheme="minorHAnsi" w:eastAsiaTheme="minorEastAsia" w:hAnsiTheme="minorHAnsi" w:cstheme="minorBidi"/>
                <w:color w:val="FFFFFF" w:themeColor="background2"/>
                <w:sz w:val="18"/>
                <w:szCs w:val="18"/>
                <w:lang w:val="sk-SK"/>
              </w:rPr>
              <w:t>Odkaz na proces</w:t>
            </w:r>
          </w:p>
        </w:tc>
        <w:tc>
          <w:tcPr>
            <w:tcW w:w="7136" w:type="dxa"/>
          </w:tcPr>
          <w:p w14:paraId="48E2885C" w14:textId="0846DD08" w:rsidR="2974B42A" w:rsidRDefault="00DB2889" w:rsidP="003F0CC7">
            <w:pPr>
              <w:pStyle w:val="Odsekzoznamu"/>
              <w:numPr>
                <w:ilvl w:val="0"/>
                <w:numId w:val="13"/>
              </w:numPr>
              <w:rPr>
                <w:color w:val="0563C1"/>
                <w:sz w:val="18"/>
                <w:szCs w:val="18"/>
              </w:rPr>
            </w:pPr>
            <w:hyperlink w:anchor="_A11_–_Nastavenie" w:history="1">
              <w:r w:rsidR="2974B42A" w:rsidRPr="003F0CC7">
                <w:rPr>
                  <w:rStyle w:val="Hypertextovprepojenie"/>
                  <w:rFonts w:ascii="Calibri" w:eastAsia="Calibri" w:hAnsi="Calibri" w:cs="Calibri"/>
                  <w:sz w:val="18"/>
                  <w:szCs w:val="18"/>
                  <w:lang w:val="sk"/>
                </w:rPr>
                <w:t xml:space="preserve">A11: </w:t>
              </w:r>
              <w:r w:rsidR="009B6EC5">
                <w:rPr>
                  <w:rStyle w:val="Hypertextovprepojenie"/>
                  <w:rFonts w:ascii="Calibri" w:eastAsia="Calibri" w:hAnsi="Calibri" w:cs="Calibri"/>
                  <w:sz w:val="18"/>
                  <w:szCs w:val="18"/>
                  <w:lang w:val="sk"/>
                </w:rPr>
                <w:t xml:space="preserve">Nastavenie reštrikcie existujúceho </w:t>
              </w:r>
              <w:r w:rsidR="2974B42A" w:rsidRPr="003F0CC7">
                <w:rPr>
                  <w:rStyle w:val="Hypertextovprepojenie"/>
                  <w:rFonts w:ascii="Calibri" w:eastAsia="Calibri" w:hAnsi="Calibri" w:cs="Calibri"/>
                  <w:sz w:val="18"/>
                  <w:szCs w:val="18"/>
                  <w:lang w:val="en-US"/>
                </w:rPr>
                <w:t>záznamu z vyšetrenia</w:t>
              </w:r>
            </w:hyperlink>
            <w:r w:rsidR="2974B42A" w:rsidRPr="003F0CC7">
              <w:rPr>
                <w:rFonts w:ascii="Calibri" w:eastAsia="Calibri" w:hAnsi="Calibri" w:cs="Calibri"/>
                <w:color w:val="0563C1"/>
                <w:sz w:val="18"/>
                <w:szCs w:val="18"/>
                <w:u w:val="single"/>
                <w:lang w:val="en-US"/>
              </w:rPr>
              <w:t xml:space="preserve"> </w:t>
            </w:r>
          </w:p>
        </w:tc>
      </w:tr>
      <w:tr w:rsidR="2974B42A" w14:paraId="7CC05C8F" w14:textId="77777777" w:rsidTr="5EBC771D">
        <w:tc>
          <w:tcPr>
            <w:tcW w:w="1890" w:type="dxa"/>
            <w:shd w:val="clear" w:color="auto" w:fill="002060"/>
          </w:tcPr>
          <w:p w14:paraId="2FD5C765" w14:textId="5F9A6CFF" w:rsidR="2974B42A" w:rsidRPr="003F0CC7" w:rsidRDefault="2974B42A" w:rsidP="003F0CC7">
            <w:pPr>
              <w:pStyle w:val="Bezriadkovania"/>
              <w:rPr>
                <w:rFonts w:asciiTheme="minorHAnsi" w:eastAsiaTheme="minorEastAsia" w:hAnsiTheme="minorHAnsi" w:cstheme="minorBidi"/>
                <w:color w:val="FFFFFF" w:themeColor="background2"/>
                <w:sz w:val="18"/>
                <w:szCs w:val="18"/>
              </w:rPr>
            </w:pPr>
            <w:r w:rsidRPr="003F0CC7">
              <w:rPr>
                <w:rFonts w:asciiTheme="minorHAnsi" w:eastAsiaTheme="minorEastAsia" w:hAnsiTheme="minorHAnsi" w:cstheme="minorBidi"/>
                <w:color w:val="FFFFFF" w:themeColor="background2"/>
                <w:sz w:val="18"/>
                <w:szCs w:val="18"/>
                <w:lang w:val="sk-SK"/>
              </w:rPr>
              <w:t>Archetyp</w:t>
            </w:r>
          </w:p>
        </w:tc>
        <w:tc>
          <w:tcPr>
            <w:tcW w:w="7136" w:type="dxa"/>
          </w:tcPr>
          <w:p w14:paraId="3AFF7357" w14:textId="400EE5DC" w:rsidR="2974B42A" w:rsidRDefault="2974B42A" w:rsidP="5EBC771D">
            <w:pPr>
              <w:pStyle w:val="Odsekzoznamu"/>
              <w:numPr>
                <w:ilvl w:val="0"/>
                <w:numId w:val="13"/>
              </w:numPr>
              <w:rPr>
                <w:color w:val="0563C1"/>
                <w:sz w:val="18"/>
                <w:szCs w:val="18"/>
                <w:u w:val="single"/>
                <w:lang w:val="sk"/>
              </w:rPr>
            </w:pPr>
            <w:r w:rsidRPr="003F0CC7">
              <w:rPr>
                <w:rFonts w:ascii="Calibri" w:eastAsia="Calibri" w:hAnsi="Calibri" w:cs="Calibri"/>
                <w:color w:val="0563C1"/>
                <w:sz w:val="18"/>
                <w:szCs w:val="18"/>
                <w:u w:val="single"/>
                <w:lang w:val="sk"/>
              </w:rPr>
              <w:t>CEN-EN13606-COMPOSITION.</w:t>
            </w:r>
            <w:r w:rsidR="5EBC771D" w:rsidRPr="5EBC771D">
              <w:rPr>
                <w:rFonts w:ascii="Calibri" w:eastAsia="Calibri" w:hAnsi="Calibri" w:cs="Calibri"/>
                <w:color w:val="0563C1"/>
                <w:sz w:val="18"/>
                <w:szCs w:val="18"/>
                <w:u w:val="single"/>
                <w:lang w:val="sk"/>
              </w:rPr>
              <w:t xml:space="preserve"> access_policy.v1</w:t>
            </w:r>
          </w:p>
        </w:tc>
      </w:tr>
      <w:tr w:rsidR="2974B42A" w14:paraId="5D19B6DC" w14:textId="77777777" w:rsidTr="5EBC771D">
        <w:tc>
          <w:tcPr>
            <w:tcW w:w="1890" w:type="dxa"/>
            <w:shd w:val="clear" w:color="auto" w:fill="002060"/>
          </w:tcPr>
          <w:p w14:paraId="4F175E63" w14:textId="42544E20" w:rsidR="2974B42A" w:rsidRPr="003F0CC7" w:rsidRDefault="2974B42A" w:rsidP="003F0CC7">
            <w:pPr>
              <w:pStyle w:val="Bezriadkovania"/>
              <w:rPr>
                <w:rFonts w:asciiTheme="minorHAnsi" w:eastAsiaTheme="minorEastAsia" w:hAnsiTheme="minorHAnsi" w:cstheme="minorBidi"/>
                <w:color w:val="FFFFFF" w:themeColor="background2"/>
                <w:sz w:val="18"/>
                <w:szCs w:val="18"/>
              </w:rPr>
            </w:pPr>
            <w:r w:rsidRPr="003F0CC7">
              <w:rPr>
                <w:rFonts w:asciiTheme="minorHAnsi" w:eastAsiaTheme="minorEastAsia" w:hAnsiTheme="minorHAnsi" w:cstheme="minorBidi"/>
                <w:color w:val="FFFFFF" w:themeColor="background2"/>
                <w:sz w:val="18"/>
                <w:szCs w:val="18"/>
                <w:lang w:val="sk-SK"/>
              </w:rPr>
              <w:t>Služba</w:t>
            </w:r>
          </w:p>
        </w:tc>
        <w:tc>
          <w:tcPr>
            <w:tcW w:w="7136" w:type="dxa"/>
          </w:tcPr>
          <w:p w14:paraId="0DF7C0C4" w14:textId="219A366D" w:rsidR="2974B42A" w:rsidRDefault="00DB2889" w:rsidP="003F0CC7">
            <w:pPr>
              <w:pStyle w:val="Odsekzoznamu"/>
              <w:numPr>
                <w:ilvl w:val="0"/>
                <w:numId w:val="13"/>
              </w:numPr>
              <w:rPr>
                <w:color w:val="0563C1"/>
                <w:sz w:val="18"/>
                <w:szCs w:val="18"/>
              </w:rPr>
            </w:pPr>
            <w:hyperlink w:anchor="_NastavRestrikciuZaznamu_v1" w:history="1">
              <w:r w:rsidR="2974B42A" w:rsidRPr="003F0CC7">
                <w:rPr>
                  <w:rStyle w:val="Hypertextovprepojenie"/>
                  <w:rFonts w:ascii="Calibri" w:eastAsia="Calibri" w:hAnsi="Calibri" w:cs="Calibri"/>
                  <w:sz w:val="18"/>
                  <w:szCs w:val="18"/>
                  <w:lang w:val="sk"/>
                </w:rPr>
                <w:t>N</w:t>
              </w:r>
              <w:r w:rsidR="2974B42A" w:rsidRPr="003F0CC7">
                <w:rPr>
                  <w:rStyle w:val="Hypertextovprepojenie"/>
                  <w:rFonts w:ascii="Calibri" w:eastAsia="Calibri" w:hAnsi="Calibri" w:cs="Calibri"/>
                  <w:sz w:val="18"/>
                  <w:szCs w:val="18"/>
                  <w:lang w:val="en-US"/>
                </w:rPr>
                <w:t>astavRestrikciuZaznamu_v1</w:t>
              </w:r>
            </w:hyperlink>
          </w:p>
        </w:tc>
      </w:tr>
      <w:tr w:rsidR="2974B42A" w14:paraId="2BDF8B3C" w14:textId="77777777" w:rsidTr="5EBC771D">
        <w:tc>
          <w:tcPr>
            <w:tcW w:w="1890" w:type="dxa"/>
            <w:shd w:val="clear" w:color="auto" w:fill="002060"/>
          </w:tcPr>
          <w:p w14:paraId="5DAAA92A" w14:textId="3745F326" w:rsidR="2974B42A" w:rsidRPr="003F0CC7" w:rsidRDefault="2974B42A" w:rsidP="003F0CC7">
            <w:pPr>
              <w:pStyle w:val="Bezriadkovania"/>
              <w:rPr>
                <w:rFonts w:asciiTheme="minorHAnsi" w:eastAsiaTheme="minorEastAsia" w:hAnsiTheme="minorHAnsi" w:cstheme="minorBidi"/>
                <w:color w:val="FFFFFF" w:themeColor="background2"/>
                <w:sz w:val="18"/>
                <w:szCs w:val="18"/>
              </w:rPr>
            </w:pPr>
            <w:r w:rsidRPr="003F0CC7">
              <w:rPr>
                <w:rFonts w:asciiTheme="minorHAnsi" w:eastAsiaTheme="minorEastAsia" w:hAnsiTheme="minorHAnsi" w:cstheme="minorBidi"/>
                <w:color w:val="FFFFFF" w:themeColor="background2"/>
                <w:sz w:val="18"/>
                <w:szCs w:val="18"/>
                <w:lang w:val="sk-SK"/>
              </w:rPr>
              <w:t>Výstupné podmienky</w:t>
            </w:r>
          </w:p>
        </w:tc>
        <w:tc>
          <w:tcPr>
            <w:tcW w:w="7136" w:type="dxa"/>
          </w:tcPr>
          <w:p w14:paraId="472F978B" w14:textId="03E184EC" w:rsidR="2974B42A" w:rsidRDefault="2974B42A" w:rsidP="003F0CC7">
            <w:pPr>
              <w:pStyle w:val="Odsekzoznamu"/>
              <w:numPr>
                <w:ilvl w:val="0"/>
                <w:numId w:val="13"/>
              </w:numPr>
              <w:rPr>
                <w:sz w:val="18"/>
                <w:szCs w:val="18"/>
              </w:rPr>
            </w:pPr>
            <w:r w:rsidRPr="003F0CC7">
              <w:rPr>
                <w:rFonts w:ascii="Calibri" w:eastAsia="Calibri" w:hAnsi="Calibri" w:cs="Calibri"/>
                <w:sz w:val="18"/>
                <w:szCs w:val="18"/>
              </w:rPr>
              <w:t>Zapísaná zmena r</w:t>
            </w:r>
            <w:r w:rsidRPr="003F0CC7">
              <w:rPr>
                <w:rFonts w:ascii="Calibri" w:eastAsia="Calibri" w:hAnsi="Calibri" w:cs="Calibri"/>
                <w:sz w:val="18"/>
                <w:szCs w:val="18"/>
                <w:lang w:val="en-US"/>
              </w:rPr>
              <w:t>eštrikcie záznamu z vyšetrenia</w:t>
            </w:r>
          </w:p>
        </w:tc>
      </w:tr>
      <w:tr w:rsidR="2974B42A" w14:paraId="1773ADCD" w14:textId="77777777" w:rsidTr="5EBC771D">
        <w:tc>
          <w:tcPr>
            <w:tcW w:w="1890" w:type="dxa"/>
            <w:shd w:val="clear" w:color="auto" w:fill="002060"/>
          </w:tcPr>
          <w:p w14:paraId="05F70620" w14:textId="118DC443" w:rsidR="2974B42A" w:rsidRPr="003F0CC7" w:rsidRDefault="2974B42A" w:rsidP="003F0CC7">
            <w:pPr>
              <w:pStyle w:val="Bezriadkovania"/>
              <w:rPr>
                <w:rFonts w:asciiTheme="minorHAnsi" w:eastAsiaTheme="minorEastAsia" w:hAnsiTheme="minorHAnsi" w:cstheme="minorBidi"/>
                <w:color w:val="FFFFFF" w:themeColor="background2"/>
                <w:sz w:val="18"/>
                <w:szCs w:val="18"/>
              </w:rPr>
            </w:pPr>
            <w:r w:rsidRPr="003F0CC7">
              <w:rPr>
                <w:rFonts w:asciiTheme="minorHAnsi" w:eastAsiaTheme="minorEastAsia" w:hAnsiTheme="minorHAnsi" w:cstheme="minorBidi"/>
                <w:color w:val="FFFFFF" w:themeColor="background2"/>
                <w:sz w:val="18"/>
                <w:szCs w:val="18"/>
                <w:lang w:val="sk-SK"/>
              </w:rPr>
              <w:t>Hlavný scenár</w:t>
            </w:r>
          </w:p>
        </w:tc>
        <w:tc>
          <w:tcPr>
            <w:tcW w:w="7136" w:type="dxa"/>
          </w:tcPr>
          <w:p w14:paraId="411B9C88" w14:textId="691EB69A" w:rsidR="2974B42A" w:rsidRPr="003F0CC7" w:rsidRDefault="2974B42A" w:rsidP="003F0CC7">
            <w:pPr>
              <w:pStyle w:val="Odsekzoznamu"/>
              <w:numPr>
                <w:ilvl w:val="3"/>
                <w:numId w:val="11"/>
              </w:numPr>
              <w:spacing w:before="0" w:after="0"/>
              <w:ind w:left="717"/>
              <w:rPr>
                <w:sz w:val="18"/>
                <w:szCs w:val="18"/>
              </w:rPr>
            </w:pPr>
            <w:r w:rsidRPr="003F0CC7">
              <w:rPr>
                <w:rFonts w:ascii="Calibri" w:eastAsia="Calibri" w:hAnsi="Calibri" w:cs="Calibri"/>
                <w:sz w:val="18"/>
                <w:szCs w:val="18"/>
              </w:rPr>
              <w:t>Ošetrujúci lekár dá pokyn systému na zobrazenie detailu záznamu o vyšetrení.</w:t>
            </w:r>
          </w:p>
          <w:p w14:paraId="3ABCF159" w14:textId="59766A17" w:rsidR="2974B42A" w:rsidRPr="003F0CC7" w:rsidRDefault="2974B42A" w:rsidP="003F0CC7">
            <w:pPr>
              <w:pStyle w:val="Odsekzoznamu"/>
              <w:numPr>
                <w:ilvl w:val="3"/>
                <w:numId w:val="11"/>
              </w:numPr>
              <w:spacing w:before="0" w:after="0"/>
              <w:ind w:left="717"/>
              <w:rPr>
                <w:sz w:val="18"/>
                <w:szCs w:val="18"/>
              </w:rPr>
            </w:pPr>
            <w:r w:rsidRPr="003F0CC7">
              <w:rPr>
                <w:rFonts w:ascii="Calibri" w:eastAsia="Calibri" w:hAnsi="Calibri" w:cs="Calibri"/>
                <w:sz w:val="18"/>
                <w:szCs w:val="18"/>
              </w:rPr>
              <w:t>IS PZS zobrazí detail záznamu o vyšetrení spolu s aktuálne platnou reštrikciou. IS PZS zobrazí dátumy platnosti od a do pre túto reštrikciu. IS PZS ponúkne možnosť na zmenu platnosti tejto reštrikcie.</w:t>
            </w:r>
          </w:p>
          <w:p w14:paraId="1C126876" w14:textId="63F94944" w:rsidR="2974B42A" w:rsidRPr="003F0CC7" w:rsidRDefault="2974B42A" w:rsidP="003F0CC7">
            <w:pPr>
              <w:pStyle w:val="Odsekzoznamu"/>
              <w:numPr>
                <w:ilvl w:val="3"/>
                <w:numId w:val="11"/>
              </w:numPr>
              <w:spacing w:before="0" w:after="0"/>
              <w:ind w:left="717"/>
              <w:rPr>
                <w:sz w:val="18"/>
                <w:szCs w:val="18"/>
              </w:rPr>
            </w:pPr>
            <w:r w:rsidRPr="003F0CC7">
              <w:rPr>
                <w:rFonts w:ascii="Calibri" w:eastAsia="Calibri" w:hAnsi="Calibri" w:cs="Calibri"/>
                <w:sz w:val="18"/>
                <w:szCs w:val="18"/>
              </w:rPr>
              <w:t>Ošetrujúci lekár nastaví novú platnosť reštrikcie a potvrdí zapísanie reštrikcie.</w:t>
            </w:r>
          </w:p>
          <w:p w14:paraId="24FF9484" w14:textId="7F52CE5D" w:rsidR="2974B42A" w:rsidRPr="003F0CC7" w:rsidRDefault="2974B42A" w:rsidP="003F0CC7">
            <w:pPr>
              <w:pStyle w:val="Odsekzoznamu"/>
              <w:numPr>
                <w:ilvl w:val="3"/>
                <w:numId w:val="11"/>
              </w:numPr>
              <w:spacing w:before="0" w:after="0"/>
              <w:ind w:left="717"/>
              <w:rPr>
                <w:sz w:val="18"/>
                <w:szCs w:val="18"/>
              </w:rPr>
            </w:pPr>
            <w:r w:rsidRPr="003F0CC7">
              <w:rPr>
                <w:rFonts w:ascii="Calibri" w:eastAsia="Calibri" w:hAnsi="Calibri" w:cs="Calibri"/>
                <w:sz w:val="18"/>
                <w:szCs w:val="18"/>
              </w:rPr>
              <w:t>IS PZS zavolá službu NZIS NastavRestrikciuZaznamu_v1.</w:t>
            </w:r>
          </w:p>
          <w:p w14:paraId="4BC95FD5" w14:textId="09D490A8" w:rsidR="2974B42A" w:rsidRPr="003F0CC7" w:rsidRDefault="2974B42A" w:rsidP="003F0CC7">
            <w:pPr>
              <w:pStyle w:val="Odsekzoznamu"/>
              <w:numPr>
                <w:ilvl w:val="3"/>
                <w:numId w:val="11"/>
              </w:numPr>
              <w:spacing w:before="0" w:after="0"/>
              <w:ind w:left="717"/>
              <w:rPr>
                <w:sz w:val="18"/>
                <w:szCs w:val="18"/>
              </w:rPr>
            </w:pPr>
            <w:r w:rsidRPr="003F0CC7">
              <w:rPr>
                <w:rFonts w:ascii="Calibri" w:eastAsia="Calibri" w:hAnsi="Calibri" w:cs="Calibri"/>
                <w:sz w:val="18"/>
                <w:szCs w:val="18"/>
              </w:rPr>
              <w:t>NZIS potvrdí zmenu reštrikcie.</w:t>
            </w:r>
          </w:p>
          <w:p w14:paraId="2E731CB5" w14:textId="2286460F" w:rsidR="2974B42A" w:rsidRPr="003F0CC7" w:rsidRDefault="2974B42A" w:rsidP="003F0CC7">
            <w:pPr>
              <w:pStyle w:val="Odsekzoznamu"/>
              <w:numPr>
                <w:ilvl w:val="3"/>
                <w:numId w:val="11"/>
              </w:numPr>
              <w:spacing w:before="0" w:after="0"/>
              <w:ind w:left="717"/>
              <w:rPr>
                <w:sz w:val="18"/>
                <w:szCs w:val="18"/>
              </w:rPr>
            </w:pPr>
            <w:r w:rsidRPr="003F0CC7">
              <w:rPr>
                <w:rFonts w:ascii="Calibri" w:eastAsia="Calibri" w:hAnsi="Calibri" w:cs="Calibri"/>
                <w:sz w:val="18"/>
                <w:szCs w:val="18"/>
              </w:rPr>
              <w:t>IS PZS zobrazí lekárovi oznam o zmene reštrikcie.</w:t>
            </w:r>
          </w:p>
        </w:tc>
      </w:tr>
      <w:tr w:rsidR="2974B42A" w14:paraId="4DD44B64" w14:textId="77777777" w:rsidTr="5EBC771D">
        <w:tc>
          <w:tcPr>
            <w:tcW w:w="1890" w:type="dxa"/>
            <w:shd w:val="clear" w:color="auto" w:fill="002060"/>
          </w:tcPr>
          <w:p w14:paraId="25786509" w14:textId="3D28BDB5" w:rsidR="2974B42A" w:rsidRPr="003F0CC7" w:rsidRDefault="2974B42A" w:rsidP="003F0CC7">
            <w:pPr>
              <w:pStyle w:val="Bezriadkovania"/>
              <w:rPr>
                <w:rFonts w:asciiTheme="minorHAnsi" w:eastAsiaTheme="minorEastAsia" w:hAnsiTheme="minorHAnsi" w:cstheme="minorBidi"/>
                <w:color w:val="FFFFFF" w:themeColor="background2"/>
                <w:sz w:val="18"/>
                <w:szCs w:val="18"/>
              </w:rPr>
            </w:pPr>
            <w:r w:rsidRPr="003F0CC7">
              <w:rPr>
                <w:rFonts w:asciiTheme="minorHAnsi" w:eastAsiaTheme="minorEastAsia" w:hAnsiTheme="minorHAnsi" w:cstheme="minorBidi"/>
                <w:color w:val="FFFFFF" w:themeColor="background2"/>
                <w:sz w:val="18"/>
                <w:szCs w:val="18"/>
                <w:lang w:val="sk-SK"/>
              </w:rPr>
              <w:t>Alternatívne scenáre</w:t>
            </w:r>
          </w:p>
        </w:tc>
        <w:tc>
          <w:tcPr>
            <w:tcW w:w="7136" w:type="dxa"/>
          </w:tcPr>
          <w:p w14:paraId="6C75F08A" w14:textId="4321070E" w:rsidR="2974B42A" w:rsidRDefault="2974B42A">
            <w:r w:rsidRPr="003F0CC7">
              <w:rPr>
                <w:rFonts w:ascii="Calibri" w:eastAsia="Calibri" w:hAnsi="Calibri" w:cs="Calibri"/>
                <w:sz w:val="18"/>
                <w:szCs w:val="18"/>
              </w:rPr>
              <w:t>5a. NZIS identifikuje chybu vo vstupných údajoch a vráti chybu (viď popis služby NastavRestrikciuZaznamu_v1.).</w:t>
            </w:r>
          </w:p>
        </w:tc>
      </w:tr>
    </w:tbl>
    <w:p w14:paraId="5E84C475" w14:textId="7875E9A2" w:rsidR="2974B42A" w:rsidRDefault="2974B42A">
      <w:r w:rsidRPr="003F0CC7">
        <w:rPr>
          <w:rFonts w:eastAsia="Arial" w:cs="Arial"/>
        </w:rPr>
        <w:t xml:space="preserve"> </w:t>
      </w:r>
    </w:p>
    <w:p w14:paraId="16A5A6C2" w14:textId="7E82FFF8" w:rsidR="2974B42A" w:rsidRDefault="2974B42A" w:rsidP="00B50180">
      <w:pPr>
        <w:pStyle w:val="Nadpis3"/>
      </w:pPr>
      <w:bookmarkStart w:id="197" w:name="_eV_01_46_–_Zrušenie"/>
      <w:bookmarkStart w:id="198" w:name="_Toc56171977"/>
      <w:bookmarkEnd w:id="197"/>
      <w:r>
        <w:t>eV_01_46 – Zrušenie reštrikcie záznamu z vyšetrenia</w:t>
      </w:r>
      <w:bookmarkEnd w:id="198"/>
    </w:p>
    <w:tbl>
      <w:tblPr>
        <w:tblStyle w:val="Mriekatabuky"/>
        <w:tblW w:w="9026" w:type="dxa"/>
        <w:tblLayout w:type="fixed"/>
        <w:tblLook w:val="00A0" w:firstRow="1" w:lastRow="0" w:firstColumn="1" w:lastColumn="0" w:noHBand="0" w:noVBand="0"/>
      </w:tblPr>
      <w:tblGrid>
        <w:gridCol w:w="1965"/>
        <w:gridCol w:w="7061"/>
      </w:tblGrid>
      <w:tr w:rsidR="2974B42A" w14:paraId="4D3FF306" w14:textId="77777777" w:rsidTr="5EBC771D">
        <w:tc>
          <w:tcPr>
            <w:tcW w:w="1965" w:type="dxa"/>
            <w:shd w:val="clear" w:color="auto" w:fill="002060"/>
          </w:tcPr>
          <w:p w14:paraId="5DDAA5DD" w14:textId="06AEEE73" w:rsidR="2974B42A" w:rsidRPr="003F0CC7" w:rsidRDefault="2974B42A" w:rsidP="003F0CC7">
            <w:pPr>
              <w:pStyle w:val="Bezriadkovania"/>
              <w:rPr>
                <w:rFonts w:asciiTheme="minorHAnsi" w:eastAsiaTheme="minorEastAsia" w:hAnsiTheme="minorHAnsi" w:cstheme="minorBidi"/>
                <w:color w:val="FFFFFF" w:themeColor="background2"/>
                <w:sz w:val="18"/>
                <w:szCs w:val="18"/>
              </w:rPr>
            </w:pPr>
            <w:r w:rsidRPr="003F0CC7">
              <w:rPr>
                <w:rFonts w:asciiTheme="minorHAnsi" w:eastAsiaTheme="minorEastAsia" w:hAnsiTheme="minorHAnsi" w:cstheme="minorBidi"/>
                <w:color w:val="FFFFFF" w:themeColor="background2"/>
                <w:sz w:val="18"/>
                <w:szCs w:val="18"/>
                <w:lang w:val="sk-SK"/>
              </w:rPr>
              <w:t>Scenár použitia</w:t>
            </w:r>
          </w:p>
        </w:tc>
        <w:tc>
          <w:tcPr>
            <w:tcW w:w="7061" w:type="dxa"/>
          </w:tcPr>
          <w:p w14:paraId="18FC72F0" w14:textId="75260FF7" w:rsidR="2974B42A" w:rsidRDefault="2974B42A">
            <w:r w:rsidRPr="003F0CC7">
              <w:rPr>
                <w:rFonts w:ascii="Calibri" w:eastAsia="Calibri" w:hAnsi="Calibri" w:cs="Calibri"/>
                <w:sz w:val="18"/>
                <w:szCs w:val="18"/>
              </w:rPr>
              <w:t>Zrušenie reštrikcie záznamu z vyšetrenia</w:t>
            </w:r>
          </w:p>
        </w:tc>
      </w:tr>
      <w:tr w:rsidR="2974B42A" w14:paraId="5AD8E15B" w14:textId="77777777" w:rsidTr="5EBC771D">
        <w:tc>
          <w:tcPr>
            <w:tcW w:w="1965" w:type="dxa"/>
            <w:shd w:val="clear" w:color="auto" w:fill="002060"/>
          </w:tcPr>
          <w:p w14:paraId="4DDABBF9" w14:textId="00C8AF7E" w:rsidR="2974B42A" w:rsidRPr="003F0CC7" w:rsidRDefault="2974B42A" w:rsidP="003F0CC7">
            <w:pPr>
              <w:pStyle w:val="Bezriadkovania"/>
              <w:rPr>
                <w:rFonts w:asciiTheme="minorHAnsi" w:eastAsiaTheme="minorEastAsia" w:hAnsiTheme="minorHAnsi" w:cstheme="minorBidi"/>
                <w:color w:val="FFFFFF" w:themeColor="background2"/>
                <w:sz w:val="18"/>
                <w:szCs w:val="18"/>
              </w:rPr>
            </w:pPr>
            <w:r w:rsidRPr="003F0CC7">
              <w:rPr>
                <w:rFonts w:asciiTheme="minorHAnsi" w:eastAsiaTheme="minorEastAsia" w:hAnsiTheme="minorHAnsi" w:cstheme="minorBidi"/>
                <w:color w:val="FFFFFF" w:themeColor="background2"/>
                <w:sz w:val="18"/>
                <w:szCs w:val="18"/>
                <w:lang w:val="sk-SK"/>
              </w:rPr>
              <w:t>Stručný popis</w:t>
            </w:r>
          </w:p>
        </w:tc>
        <w:tc>
          <w:tcPr>
            <w:tcW w:w="7061" w:type="dxa"/>
          </w:tcPr>
          <w:p w14:paraId="60ED5134" w14:textId="2C8FC2F0" w:rsidR="2974B42A" w:rsidRDefault="2974B42A">
            <w:r w:rsidRPr="003F0CC7">
              <w:rPr>
                <w:rFonts w:ascii="Calibri" w:eastAsia="Calibri" w:hAnsi="Calibri" w:cs="Calibri"/>
                <w:sz w:val="18"/>
                <w:szCs w:val="18"/>
              </w:rPr>
              <w:t xml:space="preserve">Ošetrujúci lekár oprávnený vytvoriť reštrikčný záznam (viď Zákon č. 153/2013 o NZIS, §5a) zruší  reštrikciu pre záznam o vyšetrení, ktorého je autorom. </w:t>
            </w:r>
          </w:p>
          <w:p w14:paraId="29A0326B" w14:textId="260A6E75" w:rsidR="2974B42A" w:rsidRDefault="2974B42A">
            <w:r w:rsidRPr="003F0CC7">
              <w:rPr>
                <w:rFonts w:ascii="Calibri" w:eastAsia="Calibri" w:hAnsi="Calibri" w:cs="Calibri"/>
                <w:sz w:val="18"/>
                <w:szCs w:val="18"/>
              </w:rPr>
              <w:t>Scenár je určený pre nasledujúce prípady:</w:t>
            </w:r>
          </w:p>
          <w:p w14:paraId="15E33F51" w14:textId="5A5C19E6" w:rsidR="2974B42A" w:rsidRDefault="2974B42A" w:rsidP="003F0CC7">
            <w:pPr>
              <w:pStyle w:val="Odsekzoznamu"/>
              <w:numPr>
                <w:ilvl w:val="0"/>
                <w:numId w:val="14"/>
              </w:numPr>
              <w:rPr>
                <w:sz w:val="18"/>
                <w:szCs w:val="18"/>
              </w:rPr>
            </w:pPr>
            <w:r w:rsidRPr="003F0CC7">
              <w:rPr>
                <w:rFonts w:ascii="Calibri" w:eastAsia="Calibri" w:hAnsi="Calibri" w:cs="Calibri"/>
                <w:sz w:val="18"/>
                <w:szCs w:val="18"/>
              </w:rPr>
              <w:t>Ošetrujúci lekár chce zrušiť reštrikciu na danom zázname o vyšetrení.</w:t>
            </w:r>
          </w:p>
        </w:tc>
      </w:tr>
      <w:tr w:rsidR="2974B42A" w14:paraId="39751885" w14:textId="77777777" w:rsidTr="5EBC771D">
        <w:tc>
          <w:tcPr>
            <w:tcW w:w="1965" w:type="dxa"/>
            <w:shd w:val="clear" w:color="auto" w:fill="002060"/>
          </w:tcPr>
          <w:p w14:paraId="5978DBFE" w14:textId="7FFE566A" w:rsidR="2974B42A" w:rsidRPr="003F0CC7" w:rsidRDefault="2974B42A" w:rsidP="003F0CC7">
            <w:pPr>
              <w:pStyle w:val="Bezriadkovania"/>
              <w:rPr>
                <w:rFonts w:asciiTheme="minorHAnsi" w:eastAsiaTheme="minorEastAsia" w:hAnsiTheme="minorHAnsi" w:cstheme="minorBidi"/>
                <w:color w:val="FFFFFF" w:themeColor="background2"/>
                <w:sz w:val="18"/>
                <w:szCs w:val="18"/>
              </w:rPr>
            </w:pPr>
            <w:r w:rsidRPr="003F0CC7">
              <w:rPr>
                <w:rFonts w:asciiTheme="minorHAnsi" w:eastAsiaTheme="minorEastAsia" w:hAnsiTheme="minorHAnsi" w:cstheme="minorBidi"/>
                <w:color w:val="FFFFFF" w:themeColor="background2"/>
                <w:sz w:val="18"/>
                <w:szCs w:val="18"/>
                <w:lang w:val="sk-SK"/>
              </w:rPr>
              <w:t>Vstupné podmienky</w:t>
            </w:r>
          </w:p>
        </w:tc>
        <w:tc>
          <w:tcPr>
            <w:tcW w:w="7061" w:type="dxa"/>
          </w:tcPr>
          <w:p w14:paraId="25CEA1EB" w14:textId="2760D23E" w:rsidR="2974B42A" w:rsidRDefault="2974B42A" w:rsidP="003F0CC7">
            <w:pPr>
              <w:pStyle w:val="Odsekzoznamu"/>
              <w:numPr>
                <w:ilvl w:val="0"/>
                <w:numId w:val="14"/>
              </w:numPr>
              <w:rPr>
                <w:sz w:val="18"/>
                <w:szCs w:val="18"/>
              </w:rPr>
            </w:pPr>
            <w:r w:rsidRPr="003F0CC7">
              <w:rPr>
                <w:rFonts w:ascii="Calibri" w:eastAsia="Calibri" w:hAnsi="Calibri" w:cs="Calibri"/>
                <w:sz w:val="18"/>
                <w:szCs w:val="18"/>
              </w:rPr>
              <w:t>Identifikovaný zdravotnícky pracovník</w:t>
            </w:r>
          </w:p>
          <w:p w14:paraId="468C9562" w14:textId="4B5B5F45" w:rsidR="2974B42A" w:rsidRDefault="2974B42A" w:rsidP="003F0CC7">
            <w:pPr>
              <w:pStyle w:val="Odsekzoznamu"/>
              <w:numPr>
                <w:ilvl w:val="0"/>
                <w:numId w:val="14"/>
              </w:numPr>
              <w:rPr>
                <w:sz w:val="18"/>
                <w:szCs w:val="18"/>
              </w:rPr>
            </w:pPr>
            <w:r w:rsidRPr="003F0CC7">
              <w:rPr>
                <w:rFonts w:ascii="Calibri" w:eastAsia="Calibri" w:hAnsi="Calibri" w:cs="Calibri"/>
                <w:sz w:val="18"/>
                <w:szCs w:val="18"/>
              </w:rPr>
              <w:t>Zdravotnícky pracovník je autorom záznamu</w:t>
            </w:r>
          </w:p>
          <w:p w14:paraId="7B1BD91E" w14:textId="678536FC" w:rsidR="2974B42A" w:rsidRDefault="2974B42A" w:rsidP="003F0CC7">
            <w:pPr>
              <w:pStyle w:val="Odsekzoznamu"/>
              <w:numPr>
                <w:ilvl w:val="0"/>
                <w:numId w:val="14"/>
              </w:numPr>
              <w:rPr>
                <w:sz w:val="18"/>
                <w:szCs w:val="18"/>
              </w:rPr>
            </w:pPr>
            <w:r w:rsidRPr="003F0CC7">
              <w:rPr>
                <w:rFonts w:ascii="Calibri" w:eastAsia="Calibri" w:hAnsi="Calibri" w:cs="Calibri"/>
                <w:sz w:val="18"/>
                <w:szCs w:val="18"/>
              </w:rPr>
              <w:t>Zdravotnícky pracovník je oprávnený vytvárať reštrikcie záznamov (viď Zákon č. 153/2013 o NZIS, §5a)</w:t>
            </w:r>
          </w:p>
        </w:tc>
      </w:tr>
      <w:tr w:rsidR="2974B42A" w14:paraId="19C43DFA" w14:textId="77777777" w:rsidTr="5EBC771D">
        <w:tc>
          <w:tcPr>
            <w:tcW w:w="1965" w:type="dxa"/>
            <w:shd w:val="clear" w:color="auto" w:fill="002060"/>
          </w:tcPr>
          <w:p w14:paraId="529888E0" w14:textId="5B4619E4" w:rsidR="2974B42A" w:rsidRPr="003F0CC7" w:rsidRDefault="2974B42A" w:rsidP="003F0CC7">
            <w:pPr>
              <w:pStyle w:val="Bezriadkovania"/>
              <w:rPr>
                <w:rFonts w:asciiTheme="minorHAnsi" w:eastAsiaTheme="minorEastAsia" w:hAnsiTheme="minorHAnsi" w:cstheme="minorBidi"/>
                <w:color w:val="FFFFFF" w:themeColor="background2"/>
                <w:sz w:val="18"/>
                <w:szCs w:val="18"/>
              </w:rPr>
            </w:pPr>
            <w:r w:rsidRPr="003F0CC7">
              <w:rPr>
                <w:rFonts w:asciiTheme="minorHAnsi" w:eastAsiaTheme="minorEastAsia" w:hAnsiTheme="minorHAnsi" w:cstheme="minorBidi"/>
                <w:color w:val="FFFFFF" w:themeColor="background2"/>
                <w:sz w:val="18"/>
                <w:szCs w:val="18"/>
                <w:lang w:val="sk-SK"/>
              </w:rPr>
              <w:t>Odkaz na proces</w:t>
            </w:r>
          </w:p>
        </w:tc>
        <w:tc>
          <w:tcPr>
            <w:tcW w:w="7061" w:type="dxa"/>
          </w:tcPr>
          <w:p w14:paraId="2D6BBD48" w14:textId="3426C81E" w:rsidR="2974B42A" w:rsidRDefault="00DB2889" w:rsidP="003F0CC7">
            <w:pPr>
              <w:pStyle w:val="Odsekzoznamu"/>
              <w:numPr>
                <w:ilvl w:val="0"/>
                <w:numId w:val="13"/>
              </w:numPr>
              <w:rPr>
                <w:color w:val="0563C1"/>
                <w:sz w:val="18"/>
                <w:szCs w:val="18"/>
              </w:rPr>
            </w:pPr>
            <w:hyperlink w:anchor="_A11_–_Nastavenie" w:history="1">
              <w:r w:rsidR="2974B42A" w:rsidRPr="003F0CC7">
                <w:rPr>
                  <w:rStyle w:val="Hypertextovprepojenie"/>
                  <w:rFonts w:ascii="Calibri" w:eastAsia="Calibri" w:hAnsi="Calibri" w:cs="Calibri"/>
                  <w:sz w:val="18"/>
                  <w:szCs w:val="18"/>
                  <w:lang w:val="sk"/>
                </w:rPr>
                <w:t xml:space="preserve">A11: </w:t>
              </w:r>
              <w:r w:rsidR="009251C4">
                <w:rPr>
                  <w:rStyle w:val="Hypertextovprepojenie"/>
                  <w:rFonts w:ascii="Calibri" w:eastAsia="Calibri" w:hAnsi="Calibri" w:cs="Calibri"/>
                  <w:sz w:val="18"/>
                  <w:szCs w:val="18"/>
                  <w:lang w:val="sk"/>
                </w:rPr>
                <w:t>Nastavenie</w:t>
              </w:r>
              <w:r w:rsidR="2974B42A" w:rsidRPr="003F0CC7">
                <w:rPr>
                  <w:rStyle w:val="Hypertextovprepojenie"/>
                  <w:rFonts w:ascii="Calibri" w:eastAsia="Calibri" w:hAnsi="Calibri" w:cs="Calibri"/>
                  <w:sz w:val="18"/>
                  <w:szCs w:val="18"/>
                  <w:lang w:val="en-US"/>
                </w:rPr>
                <w:t xml:space="preserve"> reštrikcie </w:t>
              </w:r>
              <w:r w:rsidR="009251C4">
                <w:rPr>
                  <w:rStyle w:val="Hypertextovprepojenie"/>
                  <w:rFonts w:ascii="Calibri" w:eastAsia="Calibri" w:hAnsi="Calibri" w:cs="Calibri"/>
                  <w:sz w:val="18"/>
                  <w:szCs w:val="18"/>
                  <w:lang w:val="en-US"/>
                </w:rPr>
                <w:t xml:space="preserve">existujúceho </w:t>
              </w:r>
              <w:r w:rsidR="2974B42A" w:rsidRPr="003F0CC7">
                <w:rPr>
                  <w:rStyle w:val="Hypertextovprepojenie"/>
                  <w:rFonts w:ascii="Calibri" w:eastAsia="Calibri" w:hAnsi="Calibri" w:cs="Calibri"/>
                  <w:sz w:val="18"/>
                  <w:szCs w:val="18"/>
                  <w:lang w:val="en-US"/>
                </w:rPr>
                <w:t>záznamu z vyšetrenia</w:t>
              </w:r>
            </w:hyperlink>
            <w:r w:rsidR="2974B42A" w:rsidRPr="003F0CC7">
              <w:rPr>
                <w:rFonts w:ascii="Calibri" w:eastAsia="Calibri" w:hAnsi="Calibri" w:cs="Calibri"/>
                <w:color w:val="0563C1"/>
                <w:sz w:val="18"/>
                <w:szCs w:val="18"/>
                <w:u w:val="single"/>
                <w:lang w:val="en-US"/>
              </w:rPr>
              <w:t xml:space="preserve"> </w:t>
            </w:r>
          </w:p>
        </w:tc>
      </w:tr>
      <w:tr w:rsidR="2974B42A" w14:paraId="2525B239" w14:textId="77777777" w:rsidTr="5EBC771D">
        <w:tc>
          <w:tcPr>
            <w:tcW w:w="1965" w:type="dxa"/>
            <w:shd w:val="clear" w:color="auto" w:fill="002060"/>
          </w:tcPr>
          <w:p w14:paraId="5102F93C" w14:textId="2B5C238F" w:rsidR="2974B42A" w:rsidRPr="003F0CC7" w:rsidRDefault="2974B42A" w:rsidP="003F0CC7">
            <w:pPr>
              <w:pStyle w:val="Bezriadkovania"/>
              <w:rPr>
                <w:rFonts w:asciiTheme="minorHAnsi" w:eastAsiaTheme="minorEastAsia" w:hAnsiTheme="minorHAnsi" w:cstheme="minorBidi"/>
                <w:color w:val="FFFFFF" w:themeColor="background2"/>
                <w:sz w:val="18"/>
                <w:szCs w:val="18"/>
              </w:rPr>
            </w:pPr>
            <w:r w:rsidRPr="003F0CC7">
              <w:rPr>
                <w:rFonts w:asciiTheme="minorHAnsi" w:eastAsiaTheme="minorEastAsia" w:hAnsiTheme="minorHAnsi" w:cstheme="minorBidi"/>
                <w:color w:val="FFFFFF" w:themeColor="background2"/>
                <w:sz w:val="18"/>
                <w:szCs w:val="18"/>
                <w:lang w:val="sk-SK"/>
              </w:rPr>
              <w:t>Archetyp</w:t>
            </w:r>
          </w:p>
        </w:tc>
        <w:tc>
          <w:tcPr>
            <w:tcW w:w="7061" w:type="dxa"/>
          </w:tcPr>
          <w:p w14:paraId="253CC48A" w14:textId="726F3620" w:rsidR="2974B42A" w:rsidRDefault="2974B42A" w:rsidP="5EBC771D">
            <w:pPr>
              <w:pStyle w:val="Odsekzoznamu"/>
              <w:numPr>
                <w:ilvl w:val="0"/>
                <w:numId w:val="13"/>
              </w:numPr>
              <w:rPr>
                <w:color w:val="0563C1"/>
                <w:sz w:val="18"/>
                <w:szCs w:val="18"/>
                <w:u w:val="single"/>
                <w:lang w:val="sk"/>
              </w:rPr>
            </w:pPr>
            <w:r w:rsidRPr="003F0CC7">
              <w:rPr>
                <w:rFonts w:ascii="Calibri" w:eastAsia="Calibri" w:hAnsi="Calibri" w:cs="Calibri"/>
                <w:color w:val="0563C1"/>
                <w:sz w:val="18"/>
                <w:szCs w:val="18"/>
                <w:u w:val="single"/>
                <w:lang w:val="sk"/>
              </w:rPr>
              <w:t>CEN-EN13606-COMPOSITION.</w:t>
            </w:r>
            <w:r w:rsidR="5EBC771D" w:rsidRPr="5EBC771D">
              <w:rPr>
                <w:rFonts w:ascii="Calibri" w:eastAsia="Calibri" w:hAnsi="Calibri" w:cs="Calibri"/>
                <w:color w:val="0563C1"/>
                <w:sz w:val="18"/>
                <w:szCs w:val="18"/>
                <w:u w:val="single"/>
                <w:lang w:val="sk"/>
              </w:rPr>
              <w:t xml:space="preserve"> access_policy.v1</w:t>
            </w:r>
          </w:p>
        </w:tc>
      </w:tr>
      <w:tr w:rsidR="2974B42A" w14:paraId="0EBA6896" w14:textId="77777777" w:rsidTr="5EBC771D">
        <w:tc>
          <w:tcPr>
            <w:tcW w:w="1965" w:type="dxa"/>
            <w:shd w:val="clear" w:color="auto" w:fill="002060"/>
          </w:tcPr>
          <w:p w14:paraId="2AFA71C4" w14:textId="08CCF5BA" w:rsidR="2974B42A" w:rsidRPr="003F0CC7" w:rsidRDefault="2974B42A" w:rsidP="003F0CC7">
            <w:pPr>
              <w:pStyle w:val="Bezriadkovania"/>
              <w:rPr>
                <w:rFonts w:asciiTheme="minorHAnsi" w:eastAsiaTheme="minorEastAsia" w:hAnsiTheme="minorHAnsi" w:cstheme="minorBidi"/>
                <w:color w:val="FFFFFF" w:themeColor="background2"/>
                <w:sz w:val="18"/>
                <w:szCs w:val="18"/>
              </w:rPr>
            </w:pPr>
            <w:r w:rsidRPr="003F0CC7">
              <w:rPr>
                <w:rFonts w:asciiTheme="minorHAnsi" w:eastAsiaTheme="minorEastAsia" w:hAnsiTheme="minorHAnsi" w:cstheme="minorBidi"/>
                <w:color w:val="FFFFFF" w:themeColor="background2"/>
                <w:sz w:val="18"/>
                <w:szCs w:val="18"/>
                <w:lang w:val="sk-SK"/>
              </w:rPr>
              <w:t>Služba</w:t>
            </w:r>
          </w:p>
        </w:tc>
        <w:tc>
          <w:tcPr>
            <w:tcW w:w="7061" w:type="dxa"/>
          </w:tcPr>
          <w:p w14:paraId="73911BEB" w14:textId="4ED7FC8A" w:rsidR="2974B42A" w:rsidRDefault="00DB2889" w:rsidP="003F0CC7">
            <w:pPr>
              <w:pStyle w:val="Odsekzoznamu"/>
              <w:numPr>
                <w:ilvl w:val="0"/>
                <w:numId w:val="13"/>
              </w:numPr>
              <w:rPr>
                <w:color w:val="0563C1"/>
                <w:sz w:val="18"/>
                <w:szCs w:val="18"/>
              </w:rPr>
            </w:pPr>
            <w:hyperlink w:anchor="_NastavRestrikciuZaznamu_v1" w:history="1">
              <w:r w:rsidR="2974B42A" w:rsidRPr="003F0CC7">
                <w:rPr>
                  <w:rStyle w:val="Hypertextovprepojenie"/>
                  <w:rFonts w:ascii="Calibri" w:eastAsia="Calibri" w:hAnsi="Calibri" w:cs="Calibri"/>
                  <w:sz w:val="18"/>
                  <w:szCs w:val="18"/>
                  <w:lang w:val="sk"/>
                </w:rPr>
                <w:t>N</w:t>
              </w:r>
              <w:r w:rsidR="2974B42A" w:rsidRPr="003F0CC7">
                <w:rPr>
                  <w:rStyle w:val="Hypertextovprepojenie"/>
                  <w:rFonts w:ascii="Calibri" w:eastAsia="Calibri" w:hAnsi="Calibri" w:cs="Calibri"/>
                  <w:sz w:val="18"/>
                  <w:szCs w:val="18"/>
                  <w:lang w:val="en-US"/>
                </w:rPr>
                <w:t>astavRestrikciuZaznamu_v1</w:t>
              </w:r>
            </w:hyperlink>
          </w:p>
        </w:tc>
      </w:tr>
      <w:tr w:rsidR="2974B42A" w14:paraId="75B71C57" w14:textId="77777777" w:rsidTr="5EBC771D">
        <w:tc>
          <w:tcPr>
            <w:tcW w:w="1965" w:type="dxa"/>
            <w:shd w:val="clear" w:color="auto" w:fill="002060"/>
          </w:tcPr>
          <w:p w14:paraId="2384FC30" w14:textId="39FB8CB4" w:rsidR="2974B42A" w:rsidRPr="003F0CC7" w:rsidRDefault="2974B42A" w:rsidP="003F0CC7">
            <w:pPr>
              <w:pStyle w:val="Bezriadkovania"/>
              <w:rPr>
                <w:rFonts w:asciiTheme="minorHAnsi" w:eastAsiaTheme="minorEastAsia" w:hAnsiTheme="minorHAnsi" w:cstheme="minorBidi"/>
                <w:color w:val="FFFFFF" w:themeColor="background2"/>
                <w:sz w:val="18"/>
                <w:szCs w:val="18"/>
              </w:rPr>
            </w:pPr>
            <w:r w:rsidRPr="003F0CC7">
              <w:rPr>
                <w:rFonts w:asciiTheme="minorHAnsi" w:eastAsiaTheme="minorEastAsia" w:hAnsiTheme="minorHAnsi" w:cstheme="minorBidi"/>
                <w:color w:val="FFFFFF" w:themeColor="background2"/>
                <w:sz w:val="18"/>
                <w:szCs w:val="18"/>
                <w:lang w:val="sk-SK"/>
              </w:rPr>
              <w:t>Výstupné podmienky</w:t>
            </w:r>
          </w:p>
        </w:tc>
        <w:tc>
          <w:tcPr>
            <w:tcW w:w="7061" w:type="dxa"/>
          </w:tcPr>
          <w:p w14:paraId="68F24533" w14:textId="3BFF75CC" w:rsidR="2974B42A" w:rsidRDefault="2974B42A" w:rsidP="003F0CC7">
            <w:pPr>
              <w:pStyle w:val="Odsekzoznamu"/>
              <w:numPr>
                <w:ilvl w:val="0"/>
                <w:numId w:val="13"/>
              </w:numPr>
              <w:rPr>
                <w:sz w:val="18"/>
                <w:szCs w:val="18"/>
              </w:rPr>
            </w:pPr>
            <w:r w:rsidRPr="003F0CC7">
              <w:rPr>
                <w:rFonts w:ascii="Calibri" w:eastAsia="Calibri" w:hAnsi="Calibri" w:cs="Calibri"/>
                <w:sz w:val="18"/>
                <w:szCs w:val="18"/>
              </w:rPr>
              <w:t>Zapísané zrušenie r</w:t>
            </w:r>
            <w:r w:rsidRPr="003F0CC7">
              <w:rPr>
                <w:rFonts w:ascii="Calibri" w:eastAsia="Calibri" w:hAnsi="Calibri" w:cs="Calibri"/>
                <w:sz w:val="18"/>
                <w:szCs w:val="18"/>
                <w:lang w:val="en-US"/>
              </w:rPr>
              <w:t>eštrikcie záznamu z vyšetrenia</w:t>
            </w:r>
          </w:p>
        </w:tc>
      </w:tr>
      <w:tr w:rsidR="2974B42A" w14:paraId="4FB73A7B" w14:textId="77777777" w:rsidTr="5EBC771D">
        <w:tc>
          <w:tcPr>
            <w:tcW w:w="1965" w:type="dxa"/>
            <w:shd w:val="clear" w:color="auto" w:fill="002060"/>
          </w:tcPr>
          <w:p w14:paraId="74A82097" w14:textId="0251AEB6" w:rsidR="2974B42A" w:rsidRPr="003F0CC7" w:rsidRDefault="2974B42A" w:rsidP="003F0CC7">
            <w:pPr>
              <w:pStyle w:val="Bezriadkovania"/>
              <w:rPr>
                <w:rFonts w:asciiTheme="minorHAnsi" w:eastAsiaTheme="minorEastAsia" w:hAnsiTheme="minorHAnsi" w:cstheme="minorBidi"/>
                <w:color w:val="FFFFFF" w:themeColor="background2"/>
                <w:sz w:val="18"/>
                <w:szCs w:val="18"/>
              </w:rPr>
            </w:pPr>
            <w:r w:rsidRPr="003F0CC7">
              <w:rPr>
                <w:rFonts w:asciiTheme="minorHAnsi" w:eastAsiaTheme="minorEastAsia" w:hAnsiTheme="minorHAnsi" w:cstheme="minorBidi"/>
                <w:color w:val="FFFFFF" w:themeColor="background2"/>
                <w:sz w:val="18"/>
                <w:szCs w:val="18"/>
                <w:lang w:val="sk-SK"/>
              </w:rPr>
              <w:t>Hlavný scenár</w:t>
            </w:r>
          </w:p>
        </w:tc>
        <w:tc>
          <w:tcPr>
            <w:tcW w:w="7061" w:type="dxa"/>
          </w:tcPr>
          <w:p w14:paraId="692230F1" w14:textId="404C9609" w:rsidR="2974B42A" w:rsidRPr="003F0CC7" w:rsidRDefault="2974B42A" w:rsidP="003F0CC7">
            <w:pPr>
              <w:pStyle w:val="Odsekzoznamu"/>
              <w:numPr>
                <w:ilvl w:val="3"/>
                <w:numId w:val="10"/>
              </w:numPr>
              <w:ind w:left="717"/>
              <w:rPr>
                <w:sz w:val="18"/>
                <w:szCs w:val="18"/>
              </w:rPr>
            </w:pPr>
            <w:r w:rsidRPr="003F0CC7">
              <w:rPr>
                <w:rFonts w:ascii="Calibri" w:eastAsia="Calibri" w:hAnsi="Calibri" w:cs="Calibri"/>
                <w:sz w:val="18"/>
                <w:szCs w:val="18"/>
              </w:rPr>
              <w:t>Ošetrujúci lekár dá pokyn systému na zobrazenie detailu záznamu o vyšetrení.</w:t>
            </w:r>
          </w:p>
          <w:p w14:paraId="3CCE11DD" w14:textId="5CDE0A35" w:rsidR="2974B42A" w:rsidRPr="003E15D5" w:rsidRDefault="2974B42A" w:rsidP="003F0CC7">
            <w:pPr>
              <w:pStyle w:val="Odsekzoznamu"/>
              <w:numPr>
                <w:ilvl w:val="3"/>
                <w:numId w:val="10"/>
              </w:numPr>
              <w:ind w:left="717"/>
              <w:rPr>
                <w:rFonts w:ascii="Calibri" w:eastAsia="Calibri" w:hAnsi="Calibri" w:cs="Calibri"/>
                <w:sz w:val="18"/>
                <w:szCs w:val="18"/>
              </w:rPr>
            </w:pPr>
            <w:r w:rsidRPr="003E15D5">
              <w:rPr>
                <w:rFonts w:ascii="Calibri" w:eastAsia="Calibri" w:hAnsi="Calibri" w:cs="Calibri"/>
                <w:sz w:val="18"/>
                <w:szCs w:val="18"/>
              </w:rPr>
              <w:t>IS PZS zobrazí detail záznamu o vyšetrení spolu s aktuálne platnou reštrikciou. IS PZS zobrazí dátumy platnosti od a do pre túto reštrikciu. IS PZS ponúkne možnosť na zrušenie tejto reštrikcie.</w:t>
            </w:r>
          </w:p>
          <w:p w14:paraId="78B22F8D" w14:textId="51ADEE23" w:rsidR="2974B42A" w:rsidRPr="003E15D5" w:rsidRDefault="2974B42A" w:rsidP="5EBC771D">
            <w:pPr>
              <w:pStyle w:val="Odsekzoznamu"/>
              <w:numPr>
                <w:ilvl w:val="3"/>
                <w:numId w:val="10"/>
              </w:numPr>
              <w:ind w:left="717"/>
              <w:rPr>
                <w:rFonts w:ascii="Calibri" w:eastAsia="Calibri" w:hAnsi="Calibri" w:cs="Calibri"/>
                <w:sz w:val="18"/>
                <w:szCs w:val="18"/>
              </w:rPr>
            </w:pPr>
            <w:r w:rsidRPr="003E15D5">
              <w:rPr>
                <w:rFonts w:ascii="Calibri" w:eastAsia="Calibri" w:hAnsi="Calibri" w:cs="Calibri"/>
                <w:sz w:val="18"/>
                <w:szCs w:val="18"/>
              </w:rPr>
              <w:lastRenderedPageBreak/>
              <w:t>Ošetrujúci lekár zvolí možnosť pre zrušenie reštrikcie</w:t>
            </w:r>
            <w:r w:rsidR="5EBC771D" w:rsidRPr="003E15D5">
              <w:rPr>
                <w:rFonts w:ascii="Calibri" w:eastAsia="Calibri" w:hAnsi="Calibri" w:cs="Calibri"/>
                <w:sz w:val="18"/>
                <w:szCs w:val="18"/>
              </w:rPr>
              <w:t xml:space="preserve"> </w:t>
            </w:r>
            <w:r w:rsidRPr="003E15D5">
              <w:rPr>
                <w:rFonts w:ascii="Calibri" w:eastAsia="Calibri" w:hAnsi="Calibri" w:cs="Calibri"/>
                <w:sz w:val="18"/>
                <w:szCs w:val="18"/>
              </w:rPr>
              <w:t>a potvrdí zrušenie reštrikcie.</w:t>
            </w:r>
          </w:p>
          <w:p w14:paraId="4660EB19" w14:textId="4284CC49" w:rsidR="2974B42A" w:rsidRPr="003E15D5" w:rsidRDefault="2974B42A" w:rsidP="003F0CC7">
            <w:pPr>
              <w:pStyle w:val="Odsekzoznamu"/>
              <w:numPr>
                <w:ilvl w:val="3"/>
                <w:numId w:val="10"/>
              </w:numPr>
              <w:ind w:left="717"/>
              <w:rPr>
                <w:rFonts w:ascii="Calibri" w:eastAsia="Calibri" w:hAnsi="Calibri" w:cs="Calibri"/>
                <w:sz w:val="18"/>
                <w:szCs w:val="18"/>
              </w:rPr>
            </w:pPr>
            <w:r w:rsidRPr="003E15D5">
              <w:rPr>
                <w:rFonts w:ascii="Calibri" w:eastAsia="Calibri" w:hAnsi="Calibri" w:cs="Calibri"/>
                <w:sz w:val="18"/>
                <w:szCs w:val="18"/>
              </w:rPr>
              <w:t>IS PZS nastaví dátum ukončenia platnosti reštrikcie na aktuálny dátum a zavolá službu NZIS NastavRestrikciuZaznamu_v1.</w:t>
            </w:r>
          </w:p>
          <w:p w14:paraId="5358B7A8" w14:textId="26740645" w:rsidR="2974B42A" w:rsidRPr="003E15D5" w:rsidRDefault="2974B42A" w:rsidP="003F0CC7">
            <w:pPr>
              <w:pStyle w:val="Odsekzoznamu"/>
              <w:numPr>
                <w:ilvl w:val="3"/>
                <w:numId w:val="10"/>
              </w:numPr>
              <w:ind w:left="717"/>
              <w:rPr>
                <w:rFonts w:ascii="Calibri" w:eastAsia="Calibri" w:hAnsi="Calibri" w:cs="Calibri"/>
                <w:sz w:val="18"/>
                <w:szCs w:val="18"/>
              </w:rPr>
            </w:pPr>
            <w:r w:rsidRPr="003E15D5">
              <w:rPr>
                <w:rFonts w:ascii="Calibri" w:eastAsia="Calibri" w:hAnsi="Calibri" w:cs="Calibri"/>
                <w:sz w:val="18"/>
                <w:szCs w:val="18"/>
              </w:rPr>
              <w:t xml:space="preserve">NZIS potvrdí zrušenie reštrikcie. </w:t>
            </w:r>
          </w:p>
          <w:p w14:paraId="4CD29F7A" w14:textId="36CB67F5" w:rsidR="2974B42A" w:rsidRDefault="2974B42A" w:rsidP="003F0CC7">
            <w:pPr>
              <w:pStyle w:val="Odsekzoznamu"/>
              <w:numPr>
                <w:ilvl w:val="3"/>
                <w:numId w:val="10"/>
              </w:numPr>
              <w:ind w:left="717"/>
              <w:rPr>
                <w:sz w:val="18"/>
                <w:szCs w:val="18"/>
              </w:rPr>
            </w:pPr>
            <w:r w:rsidRPr="003E15D5">
              <w:rPr>
                <w:rFonts w:ascii="Calibri" w:eastAsia="Calibri" w:hAnsi="Calibri" w:cs="Calibri"/>
                <w:sz w:val="18"/>
                <w:szCs w:val="18"/>
              </w:rPr>
              <w:t>IS PZS zobrazí lekárovi oznam o zrušení reštrikcie.</w:t>
            </w:r>
          </w:p>
        </w:tc>
      </w:tr>
      <w:tr w:rsidR="2974B42A" w14:paraId="14D5238E" w14:textId="77777777" w:rsidTr="5EBC771D">
        <w:tc>
          <w:tcPr>
            <w:tcW w:w="1965" w:type="dxa"/>
            <w:shd w:val="clear" w:color="auto" w:fill="002060"/>
          </w:tcPr>
          <w:p w14:paraId="1C643138" w14:textId="6C290E89" w:rsidR="2974B42A" w:rsidRPr="003E15D5" w:rsidRDefault="2974B42A" w:rsidP="003E15D5">
            <w:pPr>
              <w:pStyle w:val="Bezriadkovania"/>
              <w:rPr>
                <w:rFonts w:asciiTheme="minorHAnsi" w:eastAsiaTheme="minorEastAsia" w:hAnsiTheme="minorHAnsi" w:cstheme="minorBidi"/>
                <w:color w:val="FFFFFF" w:themeColor="background2"/>
                <w:sz w:val="18"/>
                <w:szCs w:val="18"/>
              </w:rPr>
            </w:pPr>
            <w:r w:rsidRPr="003E15D5">
              <w:rPr>
                <w:rFonts w:asciiTheme="minorHAnsi" w:eastAsiaTheme="minorEastAsia" w:hAnsiTheme="minorHAnsi" w:cstheme="minorBidi"/>
                <w:color w:val="FFFFFF" w:themeColor="background2"/>
                <w:sz w:val="18"/>
                <w:szCs w:val="18"/>
                <w:lang w:val="sk-SK"/>
              </w:rPr>
              <w:lastRenderedPageBreak/>
              <w:t>Alternatívne scenáre</w:t>
            </w:r>
          </w:p>
        </w:tc>
        <w:tc>
          <w:tcPr>
            <w:tcW w:w="7061" w:type="dxa"/>
          </w:tcPr>
          <w:p w14:paraId="5579D575" w14:textId="25373324" w:rsidR="2974B42A" w:rsidRDefault="2974B42A">
            <w:r w:rsidRPr="003E15D5">
              <w:rPr>
                <w:rFonts w:ascii="Calibri" w:eastAsia="Calibri" w:hAnsi="Calibri" w:cs="Calibri"/>
                <w:sz w:val="18"/>
                <w:szCs w:val="18"/>
              </w:rPr>
              <w:t>5a. NZIS identifikuje chybu vo vstupných údajoch a vráti chybu (viď popis služby NastavRestrikciuZaznamu_v1.).</w:t>
            </w:r>
          </w:p>
        </w:tc>
      </w:tr>
    </w:tbl>
    <w:p w14:paraId="4FBDFD07" w14:textId="7875E9A2" w:rsidR="2974B42A" w:rsidRPr="003E15D5" w:rsidRDefault="2974B42A">
      <w:pPr>
        <w:rPr>
          <w:rFonts w:eastAsia="Arial" w:cs="Arial"/>
        </w:rPr>
      </w:pPr>
    </w:p>
    <w:p w14:paraId="2CD6C87A" w14:textId="69B86347" w:rsidR="26A67750" w:rsidRDefault="5A96B480" w:rsidP="00B50180">
      <w:pPr>
        <w:pStyle w:val="Nadpis3"/>
      </w:pPr>
      <w:bookmarkStart w:id="199" w:name="_eV_01_47_–_Vyhľadanie"/>
      <w:bookmarkStart w:id="200" w:name="_Toc56171978"/>
      <w:bookmarkEnd w:id="199"/>
      <w:r>
        <w:t>eV_01_4</w:t>
      </w:r>
      <w:r w:rsidR="00AD1145">
        <w:t>7</w:t>
      </w:r>
      <w:r>
        <w:t xml:space="preserve"> – Vyhľadanie reštrikcií</w:t>
      </w:r>
      <w:bookmarkEnd w:id="200"/>
    </w:p>
    <w:tbl>
      <w:tblPr>
        <w:tblStyle w:val="Mriekatabuky"/>
        <w:tblW w:w="0" w:type="auto"/>
        <w:tblLayout w:type="fixed"/>
        <w:tblLook w:val="00A0" w:firstRow="1" w:lastRow="0" w:firstColumn="1" w:lastColumn="0" w:noHBand="0" w:noVBand="0"/>
      </w:tblPr>
      <w:tblGrid>
        <w:gridCol w:w="1980"/>
        <w:gridCol w:w="7046"/>
      </w:tblGrid>
      <w:tr w:rsidR="5A96B480" w14:paraId="314BDEE2" w14:textId="77777777" w:rsidTr="5EBC771D">
        <w:tc>
          <w:tcPr>
            <w:tcW w:w="1980" w:type="dxa"/>
            <w:shd w:val="clear" w:color="auto" w:fill="002060"/>
          </w:tcPr>
          <w:p w14:paraId="050B51D3" w14:textId="66CEA0CD" w:rsidR="5A96B480" w:rsidRPr="003E15D5" w:rsidRDefault="5A96B480" w:rsidP="003E15D5">
            <w:pPr>
              <w:pStyle w:val="Bezriadkovania"/>
              <w:rPr>
                <w:rFonts w:asciiTheme="minorHAnsi" w:eastAsiaTheme="minorEastAsia" w:hAnsiTheme="minorHAnsi" w:cstheme="minorBidi"/>
                <w:color w:val="FFFFFF" w:themeColor="background2"/>
                <w:sz w:val="18"/>
                <w:szCs w:val="18"/>
              </w:rPr>
            </w:pPr>
            <w:r w:rsidRPr="003E15D5">
              <w:rPr>
                <w:rFonts w:asciiTheme="minorHAnsi" w:eastAsiaTheme="minorEastAsia" w:hAnsiTheme="minorHAnsi" w:cstheme="minorBidi"/>
                <w:color w:val="FFFFFF" w:themeColor="background2"/>
                <w:sz w:val="18"/>
                <w:szCs w:val="18"/>
                <w:lang w:val="sk-SK"/>
              </w:rPr>
              <w:t>Scenár použitia</w:t>
            </w:r>
          </w:p>
        </w:tc>
        <w:tc>
          <w:tcPr>
            <w:tcW w:w="7046" w:type="dxa"/>
          </w:tcPr>
          <w:p w14:paraId="6B95B2C3" w14:textId="7A3039D5" w:rsidR="5A96B480" w:rsidRDefault="5A96B480">
            <w:r w:rsidRPr="003E15D5">
              <w:rPr>
                <w:rFonts w:eastAsia="Arial" w:cs="Arial"/>
                <w:sz w:val="18"/>
                <w:szCs w:val="18"/>
              </w:rPr>
              <w:t>Vyhľadanie reštrikcií</w:t>
            </w:r>
          </w:p>
        </w:tc>
      </w:tr>
      <w:tr w:rsidR="5A96B480" w14:paraId="5B251A18" w14:textId="77777777" w:rsidTr="5EBC771D">
        <w:tc>
          <w:tcPr>
            <w:tcW w:w="1980" w:type="dxa"/>
            <w:shd w:val="clear" w:color="auto" w:fill="002060"/>
          </w:tcPr>
          <w:p w14:paraId="7CB86E08" w14:textId="0297E0D8" w:rsidR="5A96B480" w:rsidRPr="003E15D5" w:rsidRDefault="5A96B480" w:rsidP="003E15D5">
            <w:pPr>
              <w:pStyle w:val="Bezriadkovania"/>
              <w:rPr>
                <w:rFonts w:asciiTheme="minorHAnsi" w:eastAsiaTheme="minorEastAsia" w:hAnsiTheme="minorHAnsi" w:cstheme="minorBidi"/>
                <w:color w:val="FFFFFF" w:themeColor="background2"/>
                <w:sz w:val="18"/>
                <w:szCs w:val="18"/>
              </w:rPr>
            </w:pPr>
            <w:r w:rsidRPr="003E15D5">
              <w:rPr>
                <w:rFonts w:asciiTheme="minorHAnsi" w:eastAsiaTheme="minorEastAsia" w:hAnsiTheme="minorHAnsi" w:cstheme="minorBidi"/>
                <w:color w:val="FFFFFF" w:themeColor="background2"/>
                <w:sz w:val="18"/>
                <w:szCs w:val="18"/>
                <w:lang w:val="sk-SK"/>
              </w:rPr>
              <w:t>Stručný popis</w:t>
            </w:r>
          </w:p>
        </w:tc>
        <w:tc>
          <w:tcPr>
            <w:tcW w:w="7046" w:type="dxa"/>
          </w:tcPr>
          <w:p w14:paraId="3216DF19" w14:textId="496AA2EA" w:rsidR="5A96B480" w:rsidRDefault="5A96B480">
            <w:r w:rsidRPr="003E15D5">
              <w:rPr>
                <w:rFonts w:eastAsia="Arial" w:cs="Arial"/>
                <w:sz w:val="18"/>
                <w:szCs w:val="18"/>
              </w:rPr>
              <w:t xml:space="preserve">Ošetrujúci lekár oprávnený vytvárať reštrikčné záznamy (viď Zákon č. 153/2013 o NZIS, §5a) vyhľadá všetky reštrikčné záznamy, ktorých je autorom a logy prístupov k týmto reštrikčným záznamom. </w:t>
            </w:r>
          </w:p>
          <w:p w14:paraId="3A2DB25E" w14:textId="6F98AAE0" w:rsidR="5A96B480" w:rsidRDefault="5A96B480">
            <w:r w:rsidRPr="003E15D5">
              <w:rPr>
                <w:rFonts w:eastAsia="Arial" w:cs="Arial"/>
                <w:sz w:val="18"/>
                <w:szCs w:val="18"/>
              </w:rPr>
              <w:t>Scenár je určený pre nasledujúce prípady:</w:t>
            </w:r>
          </w:p>
          <w:p w14:paraId="4B288FC4" w14:textId="5154D017" w:rsidR="5A96B480" w:rsidRDefault="5A96B480" w:rsidP="003E15D5">
            <w:pPr>
              <w:pStyle w:val="Odsekzoznamu"/>
              <w:numPr>
                <w:ilvl w:val="0"/>
                <w:numId w:val="9"/>
              </w:numPr>
              <w:rPr>
                <w:sz w:val="18"/>
                <w:szCs w:val="18"/>
              </w:rPr>
            </w:pPr>
            <w:r w:rsidRPr="003E15D5">
              <w:rPr>
                <w:rFonts w:eastAsia="Arial" w:cs="Arial"/>
                <w:sz w:val="18"/>
                <w:szCs w:val="18"/>
              </w:rPr>
              <w:t>Lekár chce revidovať svoje reštrikčné záznamy s cieľom identifikovať reštrikcie, ktoré už nie sú potrebné.</w:t>
            </w:r>
          </w:p>
          <w:p w14:paraId="0609EED3" w14:textId="6FDFCFF2" w:rsidR="5A96B480" w:rsidRDefault="5A96B480" w:rsidP="003E15D5">
            <w:pPr>
              <w:pStyle w:val="Odsekzoznamu"/>
              <w:numPr>
                <w:ilvl w:val="0"/>
                <w:numId w:val="9"/>
              </w:numPr>
              <w:rPr>
                <w:sz w:val="18"/>
                <w:szCs w:val="18"/>
              </w:rPr>
            </w:pPr>
            <w:r w:rsidRPr="003E15D5">
              <w:rPr>
                <w:rFonts w:eastAsia="Arial" w:cs="Arial"/>
                <w:sz w:val="18"/>
                <w:szCs w:val="18"/>
              </w:rPr>
              <w:t>Lekár chce preveriť, kto pristupoval na jeho reštrikčné záznamy.</w:t>
            </w:r>
          </w:p>
        </w:tc>
      </w:tr>
      <w:tr w:rsidR="5A96B480" w14:paraId="2EA83A7F" w14:textId="77777777" w:rsidTr="5EBC771D">
        <w:tc>
          <w:tcPr>
            <w:tcW w:w="1980" w:type="dxa"/>
            <w:shd w:val="clear" w:color="auto" w:fill="002060"/>
          </w:tcPr>
          <w:p w14:paraId="4342112C" w14:textId="1FFBCC3D" w:rsidR="5A96B480" w:rsidRPr="003E15D5" w:rsidRDefault="5A96B480" w:rsidP="003E15D5">
            <w:pPr>
              <w:pStyle w:val="Bezriadkovania"/>
              <w:rPr>
                <w:rFonts w:asciiTheme="minorHAnsi" w:eastAsiaTheme="minorEastAsia" w:hAnsiTheme="minorHAnsi" w:cstheme="minorBidi"/>
                <w:color w:val="FFFFFF" w:themeColor="background2"/>
                <w:sz w:val="18"/>
                <w:szCs w:val="18"/>
              </w:rPr>
            </w:pPr>
            <w:r w:rsidRPr="003E15D5">
              <w:rPr>
                <w:rFonts w:asciiTheme="minorHAnsi" w:eastAsiaTheme="minorEastAsia" w:hAnsiTheme="minorHAnsi" w:cstheme="minorBidi"/>
                <w:color w:val="FFFFFF" w:themeColor="background2"/>
                <w:sz w:val="18"/>
                <w:szCs w:val="18"/>
                <w:lang w:val="sk-SK"/>
              </w:rPr>
              <w:t>Vstupné podmienky</w:t>
            </w:r>
          </w:p>
        </w:tc>
        <w:tc>
          <w:tcPr>
            <w:tcW w:w="7046" w:type="dxa"/>
          </w:tcPr>
          <w:p w14:paraId="48722631" w14:textId="6FBC8123" w:rsidR="5A96B480" w:rsidRDefault="5A96B480" w:rsidP="003E15D5">
            <w:pPr>
              <w:pStyle w:val="Odsekzoznamu"/>
              <w:numPr>
                <w:ilvl w:val="0"/>
                <w:numId w:val="9"/>
              </w:numPr>
              <w:rPr>
                <w:sz w:val="18"/>
                <w:szCs w:val="18"/>
              </w:rPr>
            </w:pPr>
            <w:r w:rsidRPr="003E15D5">
              <w:rPr>
                <w:rFonts w:eastAsia="Arial" w:cs="Arial"/>
                <w:sz w:val="18"/>
                <w:szCs w:val="18"/>
              </w:rPr>
              <w:t>Identifikovaný zdravotnícky pracovník</w:t>
            </w:r>
          </w:p>
        </w:tc>
      </w:tr>
      <w:tr w:rsidR="5A96B480" w14:paraId="13A8A6B5" w14:textId="77777777" w:rsidTr="5EBC771D">
        <w:tc>
          <w:tcPr>
            <w:tcW w:w="1980" w:type="dxa"/>
            <w:shd w:val="clear" w:color="auto" w:fill="002060"/>
          </w:tcPr>
          <w:p w14:paraId="41B89652" w14:textId="19D70BFE" w:rsidR="5A96B480" w:rsidRPr="003E15D5" w:rsidRDefault="5A96B480" w:rsidP="003E15D5">
            <w:pPr>
              <w:pStyle w:val="Bezriadkovania"/>
              <w:rPr>
                <w:rFonts w:asciiTheme="minorHAnsi" w:eastAsiaTheme="minorEastAsia" w:hAnsiTheme="minorHAnsi" w:cstheme="minorBidi"/>
                <w:color w:val="FFFFFF" w:themeColor="background2"/>
                <w:sz w:val="18"/>
                <w:szCs w:val="18"/>
              </w:rPr>
            </w:pPr>
            <w:r w:rsidRPr="003E15D5">
              <w:rPr>
                <w:rFonts w:asciiTheme="minorHAnsi" w:eastAsiaTheme="minorEastAsia" w:hAnsiTheme="minorHAnsi" w:cstheme="minorBidi"/>
                <w:color w:val="FFFFFF" w:themeColor="background2"/>
                <w:sz w:val="18"/>
                <w:szCs w:val="18"/>
                <w:lang w:val="sk-SK"/>
              </w:rPr>
              <w:t>Odkaz na proces</w:t>
            </w:r>
          </w:p>
        </w:tc>
        <w:tc>
          <w:tcPr>
            <w:tcW w:w="7046" w:type="dxa"/>
          </w:tcPr>
          <w:p w14:paraId="67837600" w14:textId="4F002B93" w:rsidR="5A96B480" w:rsidRDefault="00DB2889" w:rsidP="27185D36">
            <w:pPr>
              <w:pStyle w:val="Odsekzoznamu"/>
              <w:numPr>
                <w:ilvl w:val="0"/>
                <w:numId w:val="8"/>
              </w:numPr>
              <w:rPr>
                <w:color w:val="64C29D" w:themeColor="accent2"/>
                <w:sz w:val="18"/>
                <w:szCs w:val="18"/>
              </w:rPr>
            </w:pPr>
            <w:hyperlink w:anchor="_A12_–_Vyhľadanie" w:history="1">
              <w:r w:rsidR="5A96B480" w:rsidRPr="003E15D5">
                <w:rPr>
                  <w:rStyle w:val="Hypertextovprepojenie"/>
                  <w:rFonts w:eastAsia="Arial" w:cs="Arial"/>
                  <w:sz w:val="18"/>
                  <w:szCs w:val="18"/>
                  <w:lang w:val="sk"/>
                </w:rPr>
                <w:t>A1</w:t>
              </w:r>
              <w:r w:rsidR="003D7B5B">
                <w:rPr>
                  <w:rStyle w:val="Hypertextovprepojenie"/>
                  <w:rFonts w:eastAsia="Arial" w:cs="Arial"/>
                  <w:sz w:val="18"/>
                  <w:szCs w:val="18"/>
                  <w:lang w:val="sk"/>
                </w:rPr>
                <w:t>2</w:t>
              </w:r>
              <w:r w:rsidR="5A96B480" w:rsidRPr="003E15D5">
                <w:rPr>
                  <w:rStyle w:val="Hypertextovprepojenie"/>
                  <w:rFonts w:eastAsia="Arial" w:cs="Arial"/>
                  <w:sz w:val="18"/>
                  <w:szCs w:val="18"/>
                  <w:lang w:val="sk"/>
                </w:rPr>
                <w:t>: V</w:t>
              </w:r>
              <w:r w:rsidR="5A96B480" w:rsidRPr="003E15D5">
                <w:rPr>
                  <w:rStyle w:val="Hypertextovprepojenie"/>
                  <w:rFonts w:eastAsia="Arial" w:cs="Arial"/>
                  <w:sz w:val="18"/>
                  <w:szCs w:val="18"/>
                  <w:lang w:val="en-US"/>
                </w:rPr>
                <w:t>yhľadanie reštrikcií</w:t>
              </w:r>
            </w:hyperlink>
          </w:p>
        </w:tc>
      </w:tr>
      <w:tr w:rsidR="5A96B480" w14:paraId="3D8B9EA3" w14:textId="77777777" w:rsidTr="5EBC771D">
        <w:tc>
          <w:tcPr>
            <w:tcW w:w="1980" w:type="dxa"/>
            <w:shd w:val="clear" w:color="auto" w:fill="002060"/>
          </w:tcPr>
          <w:p w14:paraId="1EBB9CD5" w14:textId="69F3BBDB" w:rsidR="5A96B480" w:rsidRPr="003E15D5" w:rsidRDefault="5A96B480" w:rsidP="003E15D5">
            <w:pPr>
              <w:pStyle w:val="Bezriadkovania"/>
              <w:rPr>
                <w:rFonts w:asciiTheme="minorHAnsi" w:eastAsiaTheme="minorEastAsia" w:hAnsiTheme="minorHAnsi" w:cstheme="minorBidi"/>
                <w:color w:val="FFFFFF" w:themeColor="background2"/>
                <w:sz w:val="18"/>
                <w:szCs w:val="18"/>
              </w:rPr>
            </w:pPr>
            <w:r w:rsidRPr="003E15D5">
              <w:rPr>
                <w:rFonts w:asciiTheme="minorHAnsi" w:eastAsiaTheme="minorEastAsia" w:hAnsiTheme="minorHAnsi" w:cstheme="minorBidi"/>
                <w:color w:val="FFFFFF" w:themeColor="background2"/>
                <w:sz w:val="18"/>
                <w:szCs w:val="18"/>
                <w:lang w:val="sk-SK"/>
              </w:rPr>
              <w:t>Archetyp</w:t>
            </w:r>
          </w:p>
        </w:tc>
        <w:tc>
          <w:tcPr>
            <w:tcW w:w="7046" w:type="dxa"/>
          </w:tcPr>
          <w:p w14:paraId="1411A061" w14:textId="3DE31DAA" w:rsidR="5A96B480" w:rsidRPr="006A78FA" w:rsidRDefault="5A96B480" w:rsidP="5EBC771D">
            <w:pPr>
              <w:pStyle w:val="Odsekzoznamu"/>
              <w:rPr>
                <w:rStyle w:val="Hypertextovprepojenie"/>
                <w:rFonts w:eastAsia="Arial"/>
                <w:sz w:val="18"/>
                <w:szCs w:val="18"/>
              </w:rPr>
            </w:pPr>
          </w:p>
        </w:tc>
      </w:tr>
      <w:tr w:rsidR="5A96B480" w14:paraId="12458B57" w14:textId="77777777" w:rsidTr="5EBC771D">
        <w:tc>
          <w:tcPr>
            <w:tcW w:w="1980" w:type="dxa"/>
            <w:shd w:val="clear" w:color="auto" w:fill="002060"/>
          </w:tcPr>
          <w:p w14:paraId="76B984F5" w14:textId="467A9D52" w:rsidR="5A96B480" w:rsidRPr="003E15D5" w:rsidRDefault="5A96B480" w:rsidP="003E15D5">
            <w:pPr>
              <w:pStyle w:val="Bezriadkovania"/>
              <w:rPr>
                <w:rFonts w:asciiTheme="minorHAnsi" w:eastAsiaTheme="minorEastAsia" w:hAnsiTheme="minorHAnsi" w:cstheme="minorBidi"/>
                <w:color w:val="FFFFFF" w:themeColor="background2"/>
                <w:sz w:val="18"/>
                <w:szCs w:val="18"/>
              </w:rPr>
            </w:pPr>
            <w:r w:rsidRPr="003E15D5">
              <w:rPr>
                <w:rFonts w:asciiTheme="minorHAnsi" w:eastAsiaTheme="minorEastAsia" w:hAnsiTheme="minorHAnsi" w:cstheme="minorBidi"/>
                <w:color w:val="FFFFFF" w:themeColor="background2"/>
                <w:sz w:val="18"/>
                <w:szCs w:val="18"/>
                <w:lang w:val="sk-SK"/>
              </w:rPr>
              <w:t>Služba</w:t>
            </w:r>
          </w:p>
        </w:tc>
        <w:tc>
          <w:tcPr>
            <w:tcW w:w="7046" w:type="dxa"/>
          </w:tcPr>
          <w:p w14:paraId="66E26934" w14:textId="54948064" w:rsidR="5A96B480" w:rsidRDefault="00DB2889" w:rsidP="27185D36">
            <w:pPr>
              <w:pStyle w:val="Odsekzoznamu"/>
              <w:numPr>
                <w:ilvl w:val="0"/>
                <w:numId w:val="8"/>
              </w:numPr>
              <w:rPr>
                <w:color w:val="64C29D" w:themeColor="accent2"/>
                <w:sz w:val="18"/>
                <w:szCs w:val="18"/>
              </w:rPr>
            </w:pPr>
            <w:hyperlink w:anchor="_VyhladajMojeRestrikcieZaznamov_v1" w:history="1">
              <w:r w:rsidR="5A96B480" w:rsidRPr="003E15D5">
                <w:rPr>
                  <w:rStyle w:val="Hypertextovprepojenie"/>
                  <w:rFonts w:eastAsia="Arial" w:cs="Arial"/>
                  <w:sz w:val="18"/>
                  <w:szCs w:val="18"/>
                  <w:lang w:val="sk"/>
                </w:rPr>
                <w:t>V</w:t>
              </w:r>
              <w:r w:rsidR="5A96B480" w:rsidRPr="003E15D5">
                <w:rPr>
                  <w:rStyle w:val="Hypertextovprepojenie"/>
                  <w:rFonts w:eastAsia="Arial" w:cs="Arial"/>
                  <w:sz w:val="18"/>
                  <w:szCs w:val="18"/>
                  <w:lang w:val="en-US"/>
                </w:rPr>
                <w:t>yhladajMojeRestrikcieZaznamov</w:t>
              </w:r>
            </w:hyperlink>
          </w:p>
        </w:tc>
      </w:tr>
      <w:tr w:rsidR="5A96B480" w14:paraId="6196904E" w14:textId="77777777" w:rsidTr="5EBC771D">
        <w:tc>
          <w:tcPr>
            <w:tcW w:w="1980" w:type="dxa"/>
            <w:shd w:val="clear" w:color="auto" w:fill="002060"/>
          </w:tcPr>
          <w:p w14:paraId="5825EFB7" w14:textId="68F227AE" w:rsidR="5A96B480" w:rsidRPr="003E15D5" w:rsidRDefault="5A96B480" w:rsidP="003E15D5">
            <w:pPr>
              <w:pStyle w:val="Bezriadkovania"/>
              <w:rPr>
                <w:rFonts w:asciiTheme="minorHAnsi" w:eastAsiaTheme="minorEastAsia" w:hAnsiTheme="minorHAnsi" w:cstheme="minorBidi"/>
                <w:color w:val="FFFFFF" w:themeColor="background2"/>
                <w:sz w:val="18"/>
                <w:szCs w:val="18"/>
              </w:rPr>
            </w:pPr>
            <w:r w:rsidRPr="003E15D5">
              <w:rPr>
                <w:rFonts w:asciiTheme="minorHAnsi" w:eastAsiaTheme="minorEastAsia" w:hAnsiTheme="minorHAnsi" w:cstheme="minorBidi"/>
                <w:color w:val="FFFFFF" w:themeColor="background2"/>
                <w:sz w:val="18"/>
                <w:szCs w:val="18"/>
                <w:lang w:val="sk-SK"/>
              </w:rPr>
              <w:t>Výstupné podmienky</w:t>
            </w:r>
          </w:p>
        </w:tc>
        <w:tc>
          <w:tcPr>
            <w:tcW w:w="7046" w:type="dxa"/>
          </w:tcPr>
          <w:p w14:paraId="5E5FDFC6" w14:textId="78322BF4" w:rsidR="5A96B480" w:rsidRPr="00EB286E" w:rsidRDefault="5A96B480" w:rsidP="003E15D5">
            <w:pPr>
              <w:pStyle w:val="Odsekzoznamu"/>
              <w:numPr>
                <w:ilvl w:val="0"/>
                <w:numId w:val="8"/>
              </w:numPr>
              <w:rPr>
                <w:sz w:val="18"/>
                <w:szCs w:val="18"/>
              </w:rPr>
            </w:pPr>
            <w:r w:rsidRPr="00EB286E">
              <w:rPr>
                <w:rFonts w:eastAsia="Arial" w:cs="Arial"/>
                <w:sz w:val="18"/>
                <w:szCs w:val="18"/>
              </w:rPr>
              <w:t>Vyhľadané reštrikčné záznamy, ktorých autorom je identifikovaný lekár</w:t>
            </w:r>
          </w:p>
          <w:p w14:paraId="00C855F5" w14:textId="4DFC72F6" w:rsidR="5A96B480" w:rsidRDefault="5A96B480" w:rsidP="003E15D5">
            <w:pPr>
              <w:pStyle w:val="Odsekzoznamu"/>
              <w:numPr>
                <w:ilvl w:val="0"/>
                <w:numId w:val="8"/>
              </w:numPr>
              <w:rPr>
                <w:sz w:val="18"/>
                <w:szCs w:val="18"/>
              </w:rPr>
            </w:pPr>
            <w:r w:rsidRPr="00EB286E">
              <w:rPr>
                <w:rFonts w:eastAsia="Arial" w:cs="Arial"/>
                <w:sz w:val="18"/>
                <w:szCs w:val="18"/>
              </w:rPr>
              <w:t>Vyhľadané logy prístupov ku každému reštrikčnému záznamu z vyššie uvedeného zoznamu</w:t>
            </w:r>
          </w:p>
        </w:tc>
      </w:tr>
      <w:tr w:rsidR="5A96B480" w14:paraId="50B48018" w14:textId="77777777" w:rsidTr="5EBC771D">
        <w:tc>
          <w:tcPr>
            <w:tcW w:w="1980" w:type="dxa"/>
            <w:shd w:val="clear" w:color="auto" w:fill="002060"/>
          </w:tcPr>
          <w:p w14:paraId="7D58EAEB" w14:textId="2CE936B2" w:rsidR="5A96B480" w:rsidRPr="003E15D5" w:rsidRDefault="5A96B480" w:rsidP="003E15D5">
            <w:pPr>
              <w:pStyle w:val="Bezriadkovania"/>
              <w:rPr>
                <w:rFonts w:asciiTheme="minorHAnsi" w:eastAsiaTheme="minorEastAsia" w:hAnsiTheme="minorHAnsi" w:cstheme="minorBidi"/>
                <w:color w:val="FFFFFF" w:themeColor="background2"/>
                <w:sz w:val="18"/>
                <w:szCs w:val="18"/>
              </w:rPr>
            </w:pPr>
            <w:r w:rsidRPr="003E15D5">
              <w:rPr>
                <w:rFonts w:asciiTheme="minorHAnsi" w:eastAsiaTheme="minorEastAsia" w:hAnsiTheme="minorHAnsi" w:cstheme="minorBidi"/>
                <w:color w:val="FFFFFF" w:themeColor="background2"/>
                <w:sz w:val="18"/>
                <w:szCs w:val="18"/>
                <w:lang w:val="sk-SK"/>
              </w:rPr>
              <w:t>Hlavný scenár</w:t>
            </w:r>
          </w:p>
        </w:tc>
        <w:tc>
          <w:tcPr>
            <w:tcW w:w="7046" w:type="dxa"/>
          </w:tcPr>
          <w:p w14:paraId="14FC1092" w14:textId="7DEC1532" w:rsidR="5A96B480" w:rsidRPr="003E15D5" w:rsidRDefault="5A96B480" w:rsidP="003E15D5">
            <w:pPr>
              <w:pStyle w:val="Odsekzoznamu"/>
              <w:numPr>
                <w:ilvl w:val="3"/>
                <w:numId w:val="7"/>
              </w:numPr>
              <w:spacing w:before="0" w:after="0"/>
              <w:ind w:left="717"/>
              <w:rPr>
                <w:sz w:val="18"/>
                <w:szCs w:val="18"/>
              </w:rPr>
            </w:pPr>
            <w:r w:rsidRPr="003E15D5">
              <w:rPr>
                <w:rFonts w:eastAsia="Arial" w:cs="Arial"/>
                <w:sz w:val="18"/>
                <w:szCs w:val="18"/>
              </w:rPr>
              <w:t>Lekár dá pokyn systému, aby mu zobrazil pre vybraného pacienta reštrikčné záznamy, ktorých je autorom.</w:t>
            </w:r>
          </w:p>
          <w:p w14:paraId="10F2374D" w14:textId="153F3DC6" w:rsidR="5A96B480" w:rsidRPr="003E15D5" w:rsidRDefault="5A96B480" w:rsidP="003E15D5">
            <w:pPr>
              <w:pStyle w:val="Odsekzoznamu"/>
              <w:numPr>
                <w:ilvl w:val="3"/>
                <w:numId w:val="7"/>
              </w:numPr>
              <w:spacing w:before="0" w:after="0"/>
              <w:ind w:left="717"/>
              <w:rPr>
                <w:sz w:val="18"/>
                <w:szCs w:val="18"/>
              </w:rPr>
            </w:pPr>
            <w:r w:rsidRPr="003E15D5">
              <w:rPr>
                <w:rFonts w:eastAsia="Arial" w:cs="Arial"/>
                <w:sz w:val="18"/>
                <w:szCs w:val="18"/>
              </w:rPr>
              <w:t>IS PZS zavolá službu NZIS VyhladajMojeRestrikcieZaznamov.</w:t>
            </w:r>
          </w:p>
          <w:p w14:paraId="1821415B" w14:textId="073FACE4" w:rsidR="5A96B480" w:rsidRPr="003E15D5" w:rsidRDefault="5A96B480" w:rsidP="003E15D5">
            <w:pPr>
              <w:pStyle w:val="Odsekzoznamu"/>
              <w:numPr>
                <w:ilvl w:val="3"/>
                <w:numId w:val="7"/>
              </w:numPr>
              <w:spacing w:before="0" w:after="0"/>
              <w:ind w:left="717"/>
              <w:rPr>
                <w:sz w:val="18"/>
                <w:szCs w:val="18"/>
              </w:rPr>
            </w:pPr>
            <w:r w:rsidRPr="003E15D5">
              <w:rPr>
                <w:rFonts w:eastAsia="Arial" w:cs="Arial"/>
                <w:sz w:val="18"/>
                <w:szCs w:val="18"/>
              </w:rPr>
              <w:t>NZIS vráti všetky reštrikčné záznamy vybraného pacienta, ktorých autorom je identifikovaný zdravotnícky pracovník a všetky logy prístupov ku týmto reštrikčným záznamom.</w:t>
            </w:r>
          </w:p>
          <w:p w14:paraId="333772CE" w14:textId="4925A6F3" w:rsidR="5A96B480" w:rsidRPr="003E15D5" w:rsidRDefault="5A96B480" w:rsidP="003E15D5">
            <w:pPr>
              <w:pStyle w:val="Odsekzoznamu"/>
              <w:numPr>
                <w:ilvl w:val="3"/>
                <w:numId w:val="7"/>
              </w:numPr>
              <w:spacing w:before="0" w:after="0"/>
              <w:ind w:left="717"/>
              <w:rPr>
                <w:sz w:val="18"/>
                <w:szCs w:val="18"/>
              </w:rPr>
            </w:pPr>
            <w:r w:rsidRPr="003E15D5">
              <w:rPr>
                <w:rFonts w:eastAsia="Arial" w:cs="Arial"/>
                <w:sz w:val="18"/>
                <w:szCs w:val="18"/>
              </w:rPr>
              <w:t>IS PZS zobrazí zoznam všetkých reštrikčných záznamov vybraného pacienta, ktorých autorom je lekár a všetky logy prístupov ku týmto reštrikčným záznamom.</w:t>
            </w:r>
          </w:p>
        </w:tc>
      </w:tr>
      <w:tr w:rsidR="5A96B480" w14:paraId="0824EA67" w14:textId="77777777" w:rsidTr="5EBC771D">
        <w:tc>
          <w:tcPr>
            <w:tcW w:w="1980" w:type="dxa"/>
            <w:shd w:val="clear" w:color="auto" w:fill="002060"/>
          </w:tcPr>
          <w:p w14:paraId="2DF23C9A" w14:textId="04F2C5D8" w:rsidR="5A96B480" w:rsidRPr="003E15D5" w:rsidRDefault="5A96B480" w:rsidP="003E15D5">
            <w:pPr>
              <w:pStyle w:val="Bezriadkovania"/>
              <w:rPr>
                <w:rFonts w:asciiTheme="minorHAnsi" w:eastAsiaTheme="minorEastAsia" w:hAnsiTheme="minorHAnsi" w:cstheme="minorBidi"/>
                <w:color w:val="FFFFFF" w:themeColor="background2"/>
                <w:sz w:val="18"/>
                <w:szCs w:val="18"/>
              </w:rPr>
            </w:pPr>
            <w:r w:rsidRPr="003E15D5">
              <w:rPr>
                <w:rFonts w:asciiTheme="minorHAnsi" w:eastAsiaTheme="minorEastAsia" w:hAnsiTheme="minorHAnsi" w:cstheme="minorBidi"/>
                <w:color w:val="FFFFFF" w:themeColor="background2"/>
                <w:sz w:val="18"/>
                <w:szCs w:val="18"/>
                <w:lang w:val="sk-SK"/>
              </w:rPr>
              <w:t>Alternatívne scenáre</w:t>
            </w:r>
          </w:p>
        </w:tc>
        <w:tc>
          <w:tcPr>
            <w:tcW w:w="7046" w:type="dxa"/>
          </w:tcPr>
          <w:p w14:paraId="39BB2FC1" w14:textId="135D8581" w:rsidR="5A96B480" w:rsidRPr="003E15D5" w:rsidRDefault="5A96B480">
            <w:pPr>
              <w:rPr>
                <w:rFonts w:eastAsia="Arial" w:cs="Arial"/>
                <w:sz w:val="18"/>
                <w:szCs w:val="18"/>
              </w:rPr>
            </w:pPr>
          </w:p>
        </w:tc>
      </w:tr>
    </w:tbl>
    <w:p w14:paraId="3A8FC8C5" w14:textId="3BAF9EA0" w:rsidR="5A96B480" w:rsidRDefault="5A96B480">
      <w:pPr>
        <w:rPr>
          <w:rFonts w:eastAsia="Arial" w:cs="Arial"/>
        </w:rPr>
      </w:pPr>
    </w:p>
    <w:p w14:paraId="489D8A12" w14:textId="440F4DD9" w:rsidR="003066DB" w:rsidRDefault="003066DB" w:rsidP="00694580">
      <w:pPr>
        <w:pStyle w:val="Nadpis2"/>
        <w:numPr>
          <w:ilvl w:val="2"/>
          <w:numId w:val="33"/>
        </w:numPr>
      </w:pPr>
      <w:bookmarkStart w:id="201" w:name="_eV_01_48_Prevzatie_výmenného"/>
      <w:bookmarkStart w:id="202" w:name="_Toc56171979"/>
      <w:bookmarkEnd w:id="201"/>
      <w:r>
        <w:t>eV_01_48 Prevzatie výmenného lístka</w:t>
      </w:r>
      <w:bookmarkEnd w:id="202"/>
    </w:p>
    <w:p w14:paraId="622D6948" w14:textId="3562AA77" w:rsidR="003066DB" w:rsidRDefault="003066DB">
      <w:pPr>
        <w:rPr>
          <w:rFonts w:eastAsia="Arial" w:cs="Arial"/>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1"/>
        <w:gridCol w:w="7255"/>
      </w:tblGrid>
      <w:tr w:rsidR="003066DB" w:rsidRPr="00D95A9D" w14:paraId="4C376587" w14:textId="77777777" w:rsidTr="003066DB">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3D04524B" w14:textId="34E39A3C" w:rsidR="003066DB" w:rsidRPr="00D95A9D" w:rsidRDefault="003066DB" w:rsidP="003066DB">
            <w:pPr>
              <w:pStyle w:val="Bezriadkovania"/>
              <w:rPr>
                <w:rFonts w:asciiTheme="minorHAnsi" w:eastAsiaTheme="minorEastAsia" w:hAnsiTheme="minorHAnsi" w:cstheme="minorBidi"/>
                <w:color w:val="FFFFFF" w:themeColor="background2"/>
                <w:sz w:val="18"/>
                <w:szCs w:val="18"/>
                <w:lang w:val="sk-SK"/>
              </w:rPr>
            </w:pPr>
            <w:r>
              <w:rPr>
                <w:rFonts w:asciiTheme="minorHAnsi" w:eastAsiaTheme="minorEastAsia" w:hAnsiTheme="minorHAnsi" w:cstheme="minorBidi"/>
                <w:color w:val="FFFFFF" w:themeColor="background2"/>
                <w:sz w:val="18"/>
                <w:szCs w:val="18"/>
                <w:lang w:val="sk-SK"/>
              </w:rPr>
              <w:t>Scenár použitia</w:t>
            </w:r>
            <w:r w:rsidRPr="00D95A9D">
              <w:rPr>
                <w:rFonts w:asciiTheme="minorHAnsi" w:eastAsiaTheme="minorEastAsia" w:hAnsiTheme="minorHAnsi" w:cstheme="minorBidi"/>
                <w:color w:val="FFFFFF" w:themeColor="background2"/>
                <w:sz w:val="18"/>
                <w:szCs w:val="18"/>
                <w:lang w:val="sk-SK"/>
              </w:rPr>
              <w:t xml:space="preserve"> </w:t>
            </w:r>
          </w:p>
        </w:tc>
        <w:tc>
          <w:tcPr>
            <w:tcW w:w="7255" w:type="dxa"/>
            <w:tcBorders>
              <w:top w:val="single" w:sz="4" w:space="0" w:color="auto"/>
              <w:left w:val="single" w:sz="4" w:space="0" w:color="auto"/>
              <w:bottom w:val="single" w:sz="4" w:space="0" w:color="auto"/>
              <w:right w:val="single" w:sz="4" w:space="0" w:color="auto"/>
            </w:tcBorders>
            <w:vAlign w:val="center"/>
          </w:tcPr>
          <w:p w14:paraId="69D5DACA" w14:textId="56D7C77C" w:rsidR="003066DB" w:rsidRPr="00D95A9D" w:rsidRDefault="003066DB" w:rsidP="003066DB">
            <w:pPr>
              <w:pStyle w:val="Bezriadkovania"/>
              <w:rPr>
                <w:rFonts w:asciiTheme="minorHAnsi" w:eastAsiaTheme="minorEastAsia" w:hAnsiTheme="minorHAnsi" w:cstheme="minorBidi"/>
                <w:color w:val="auto"/>
                <w:sz w:val="18"/>
                <w:szCs w:val="18"/>
                <w:lang w:val="sk-SK"/>
              </w:rPr>
            </w:pPr>
            <w:r>
              <w:rPr>
                <w:rFonts w:asciiTheme="minorHAnsi" w:eastAsiaTheme="minorEastAsia" w:hAnsiTheme="minorHAnsi" w:cstheme="minorBidi"/>
                <w:color w:val="auto"/>
                <w:sz w:val="18"/>
                <w:szCs w:val="18"/>
                <w:lang w:val="sk-SK"/>
              </w:rPr>
              <w:t>Prevzatie výmenného lístka</w:t>
            </w:r>
          </w:p>
        </w:tc>
      </w:tr>
      <w:tr w:rsidR="003066DB" w:rsidRPr="00D95A9D" w14:paraId="267A40AA" w14:textId="77777777" w:rsidTr="003066DB">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043EC656" w14:textId="77777777" w:rsidR="003066DB" w:rsidRPr="00D95A9D" w:rsidRDefault="003066DB" w:rsidP="003066DB">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Stručný popis</w:t>
            </w:r>
          </w:p>
        </w:tc>
        <w:tc>
          <w:tcPr>
            <w:tcW w:w="7255" w:type="dxa"/>
            <w:tcBorders>
              <w:top w:val="single" w:sz="4" w:space="0" w:color="auto"/>
              <w:left w:val="single" w:sz="4" w:space="0" w:color="auto"/>
              <w:bottom w:val="single" w:sz="4" w:space="0" w:color="auto"/>
              <w:right w:val="single" w:sz="4" w:space="0" w:color="auto"/>
            </w:tcBorders>
            <w:vAlign w:val="center"/>
          </w:tcPr>
          <w:p w14:paraId="774B7FFF" w14:textId="176586D4" w:rsidR="003066DB" w:rsidRPr="00D95A9D" w:rsidRDefault="003066DB" w:rsidP="003066DB">
            <w:pPr>
              <w:pStyle w:val="Bezriadkovania"/>
              <w:jc w:val="both"/>
              <w:rPr>
                <w:rFonts w:asciiTheme="minorHAnsi" w:eastAsiaTheme="minorEastAsia" w:hAnsiTheme="minorHAnsi" w:cstheme="minorBidi"/>
                <w:color w:val="auto"/>
                <w:sz w:val="18"/>
                <w:szCs w:val="18"/>
                <w:lang w:val="sk-SK"/>
              </w:rPr>
            </w:pPr>
            <w:r w:rsidRPr="00694580">
              <w:rPr>
                <w:rFonts w:asciiTheme="minorHAnsi" w:eastAsiaTheme="minorEastAsia" w:hAnsiTheme="minorHAnsi" w:cstheme="minorBidi"/>
                <w:color w:val="auto"/>
                <w:sz w:val="18"/>
                <w:szCs w:val="18"/>
                <w:lang w:val="sk-SK"/>
              </w:rPr>
              <w:t>Služba zabezpečí sprístupnenie údajov pacienta pre čítanie na stránky EZKO - OAU, PSU, LBZ, LBV, VLA, VLU, VVP, REC, DISP, LIEK, DPS.MBP. DlzkaPlatnostiSuhlasu, ktorý nastavuje NCZI centrálne.</w:t>
            </w:r>
          </w:p>
        </w:tc>
      </w:tr>
      <w:tr w:rsidR="003066DB" w:rsidRPr="00D95A9D" w14:paraId="7E260BD9" w14:textId="77777777" w:rsidTr="003066DB">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tcPr>
          <w:p w14:paraId="3B0F8A4E" w14:textId="77777777" w:rsidR="003066DB" w:rsidRPr="00D95A9D" w:rsidRDefault="003066DB" w:rsidP="003066DB">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255" w:type="dxa"/>
            <w:tcBorders>
              <w:top w:val="single" w:sz="4" w:space="0" w:color="auto"/>
              <w:left w:val="single" w:sz="4" w:space="0" w:color="auto"/>
              <w:bottom w:val="single" w:sz="4" w:space="0" w:color="auto"/>
              <w:right w:val="single" w:sz="4" w:space="0" w:color="auto"/>
            </w:tcBorders>
            <w:vAlign w:val="center"/>
          </w:tcPr>
          <w:p w14:paraId="5E39B64A" w14:textId="77777777" w:rsidR="003066DB" w:rsidRPr="00D95A9D" w:rsidRDefault="003066DB" w:rsidP="003066DB">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67131A8F" w14:textId="77777777" w:rsidR="003066DB" w:rsidRPr="00D95A9D" w:rsidRDefault="003066DB" w:rsidP="003066DB">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62EECC72" w14:textId="24E68C27" w:rsidR="003066DB" w:rsidRPr="00D95A9D" w:rsidRDefault="003066DB" w:rsidP="003066DB">
            <w:pPr>
              <w:pStyle w:val="Bezriadkovania"/>
              <w:numPr>
                <w:ilvl w:val="0"/>
                <w:numId w:val="46"/>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Identifikátor </w:t>
            </w:r>
            <w:r>
              <w:rPr>
                <w:rFonts w:asciiTheme="minorHAnsi" w:eastAsiaTheme="minorEastAsia" w:hAnsiTheme="minorHAnsi" w:cstheme="minorBidi"/>
                <w:color w:val="auto"/>
                <w:sz w:val="18"/>
                <w:szCs w:val="18"/>
                <w:lang w:val="sk-SK"/>
              </w:rPr>
              <w:t>výmenného lístka</w:t>
            </w:r>
          </w:p>
        </w:tc>
      </w:tr>
      <w:tr w:rsidR="003066DB" w:rsidRPr="00D95A9D" w14:paraId="72B17D3B" w14:textId="77777777" w:rsidTr="003066DB">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tcPr>
          <w:p w14:paraId="14A18D41" w14:textId="26E88F7A" w:rsidR="003066DB" w:rsidRPr="00D95A9D" w:rsidRDefault="003066DB" w:rsidP="003066DB">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Odkazy</w:t>
            </w:r>
            <w:r w:rsidR="00FF6A25">
              <w:rPr>
                <w:rFonts w:asciiTheme="minorHAnsi" w:eastAsiaTheme="minorEastAsia" w:hAnsiTheme="minorHAnsi" w:cstheme="minorBidi"/>
                <w:color w:val="FFFFFF" w:themeColor="background2"/>
                <w:sz w:val="18"/>
                <w:szCs w:val="18"/>
                <w:lang w:val="sk-SK"/>
              </w:rPr>
              <w:t xml:space="preserve"> na proces</w:t>
            </w:r>
            <w:r w:rsidRPr="00D95A9D">
              <w:rPr>
                <w:rFonts w:asciiTheme="minorHAnsi" w:eastAsiaTheme="minorEastAsia" w:hAnsiTheme="minorHAnsi" w:cstheme="minorBidi"/>
                <w:color w:val="FFFFFF" w:themeColor="background2"/>
                <w:sz w:val="18"/>
                <w:szCs w:val="18"/>
                <w:lang w:val="sk-SK"/>
              </w:rPr>
              <w:t>:</w:t>
            </w:r>
          </w:p>
        </w:tc>
        <w:tc>
          <w:tcPr>
            <w:tcW w:w="7255" w:type="dxa"/>
            <w:tcBorders>
              <w:top w:val="single" w:sz="4" w:space="0" w:color="auto"/>
              <w:left w:val="single" w:sz="4" w:space="0" w:color="auto"/>
              <w:bottom w:val="single" w:sz="4" w:space="0" w:color="auto"/>
              <w:right w:val="single" w:sz="4" w:space="0" w:color="auto"/>
            </w:tcBorders>
            <w:vAlign w:val="center"/>
          </w:tcPr>
          <w:p w14:paraId="14B4AF30" w14:textId="77777777" w:rsidR="003066DB" w:rsidRPr="00D95A9D" w:rsidRDefault="00DB2889" w:rsidP="003066DB">
            <w:pPr>
              <w:pStyle w:val="Bezriadkovania"/>
              <w:numPr>
                <w:ilvl w:val="0"/>
                <w:numId w:val="47"/>
              </w:numPr>
              <w:spacing w:after="0"/>
              <w:rPr>
                <w:rFonts w:asciiTheme="minorHAnsi" w:eastAsiaTheme="minorEastAsia" w:hAnsiTheme="minorHAnsi" w:cstheme="minorBidi"/>
                <w:color w:val="auto"/>
                <w:sz w:val="18"/>
                <w:szCs w:val="18"/>
                <w:lang w:val="sk-SK"/>
              </w:rPr>
            </w:pPr>
            <w:hyperlink w:anchor="_A2_–_Vyhľadanie" w:history="1">
              <w:r w:rsidR="003066DB" w:rsidRPr="00D95A9D">
                <w:rPr>
                  <w:rStyle w:val="Hypertextovprepojenie"/>
                  <w:rFonts w:asciiTheme="minorHAnsi" w:eastAsiaTheme="minorEastAsia" w:hAnsiTheme="minorHAnsi" w:cstheme="minorBidi"/>
                  <w:sz w:val="18"/>
                  <w:szCs w:val="18"/>
                  <w:lang w:val="sk-SK"/>
                </w:rPr>
                <w:t>A2: Zápis vyšetrenia na základe odporúčania na vyšetrenie</w:t>
              </w:r>
            </w:hyperlink>
          </w:p>
        </w:tc>
      </w:tr>
      <w:tr w:rsidR="003066DB" w:rsidRPr="00D95A9D" w14:paraId="13536AAB" w14:textId="77777777" w:rsidTr="003066DB">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tcPr>
          <w:p w14:paraId="1E1E3480" w14:textId="77777777" w:rsidR="003066DB" w:rsidRPr="00D95A9D" w:rsidRDefault="003066DB" w:rsidP="003066DB">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255" w:type="dxa"/>
            <w:tcBorders>
              <w:top w:val="single" w:sz="4" w:space="0" w:color="auto"/>
              <w:left w:val="single" w:sz="4" w:space="0" w:color="auto"/>
              <w:bottom w:val="single" w:sz="4" w:space="0" w:color="auto"/>
              <w:right w:val="single" w:sz="4" w:space="0" w:color="auto"/>
            </w:tcBorders>
            <w:vAlign w:val="center"/>
          </w:tcPr>
          <w:p w14:paraId="7D85DBEF" w14:textId="40B104B8" w:rsidR="003066DB" w:rsidRPr="00D95A9D" w:rsidRDefault="003066DB" w:rsidP="005B1CEC">
            <w:pPr>
              <w:pStyle w:val="Bezriadkovania"/>
              <w:spacing w:after="0"/>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 </w:t>
            </w:r>
          </w:p>
        </w:tc>
      </w:tr>
      <w:tr w:rsidR="003066DB" w:rsidRPr="00D95A9D" w14:paraId="16337A6D" w14:textId="77777777" w:rsidTr="003066DB">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tcPr>
          <w:p w14:paraId="022FEBEE" w14:textId="77777777" w:rsidR="003066DB" w:rsidRPr="00D95A9D" w:rsidRDefault="003066DB" w:rsidP="003066DB">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lastRenderedPageBreak/>
              <w:t>Služba:</w:t>
            </w:r>
          </w:p>
        </w:tc>
        <w:tc>
          <w:tcPr>
            <w:tcW w:w="7255" w:type="dxa"/>
            <w:tcBorders>
              <w:top w:val="single" w:sz="4" w:space="0" w:color="auto"/>
              <w:left w:val="single" w:sz="4" w:space="0" w:color="auto"/>
              <w:bottom w:val="single" w:sz="4" w:space="0" w:color="auto"/>
              <w:right w:val="single" w:sz="4" w:space="0" w:color="auto"/>
            </w:tcBorders>
            <w:vAlign w:val="center"/>
          </w:tcPr>
          <w:p w14:paraId="037AB9B8" w14:textId="5D3C1634" w:rsidR="003066DB" w:rsidRPr="00D95A9D" w:rsidRDefault="003066DB" w:rsidP="003066DB">
            <w:pPr>
              <w:pStyle w:val="Bezriadkovania"/>
              <w:numPr>
                <w:ilvl w:val="0"/>
                <w:numId w:val="47"/>
              </w:numPr>
              <w:spacing w:after="0"/>
              <w:rPr>
                <w:rFonts w:asciiTheme="minorHAnsi" w:eastAsiaTheme="minorEastAsia" w:hAnsiTheme="minorHAnsi" w:cstheme="minorBidi"/>
                <w:color w:val="auto"/>
                <w:sz w:val="18"/>
                <w:szCs w:val="18"/>
                <w:lang w:val="sk-SK"/>
              </w:rPr>
            </w:pPr>
            <w:r w:rsidRPr="003066DB">
              <w:rPr>
                <w:rFonts w:asciiTheme="minorHAnsi" w:eastAsiaTheme="minorEastAsia" w:hAnsiTheme="minorHAnsi" w:cstheme="minorBidi"/>
                <w:color w:val="auto"/>
                <w:sz w:val="18"/>
                <w:szCs w:val="18"/>
                <w:lang w:val="sk-SK"/>
              </w:rPr>
              <w:t>PrevezmiVymennyListok_v6</w:t>
            </w:r>
          </w:p>
        </w:tc>
      </w:tr>
      <w:tr w:rsidR="003066DB" w:rsidRPr="00D95A9D" w14:paraId="03317CFE" w14:textId="77777777" w:rsidTr="003066DB">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tcPr>
          <w:p w14:paraId="4FEC6301" w14:textId="77777777" w:rsidR="003066DB" w:rsidRPr="00D95A9D" w:rsidRDefault="003066DB" w:rsidP="003066DB">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255" w:type="dxa"/>
            <w:tcBorders>
              <w:top w:val="single" w:sz="4" w:space="0" w:color="auto"/>
              <w:left w:val="single" w:sz="4" w:space="0" w:color="auto"/>
              <w:bottom w:val="single" w:sz="4" w:space="0" w:color="auto"/>
              <w:right w:val="single" w:sz="4" w:space="0" w:color="auto"/>
            </w:tcBorders>
            <w:vAlign w:val="center"/>
          </w:tcPr>
          <w:p w14:paraId="3A9F0FE4" w14:textId="620EDFC8" w:rsidR="003066DB" w:rsidRPr="00D95A9D" w:rsidRDefault="00AE33C0" w:rsidP="003066DB">
            <w:pPr>
              <w:pStyle w:val="Bezriadkovania"/>
              <w:numPr>
                <w:ilvl w:val="0"/>
                <w:numId w:val="47"/>
              </w:numPr>
              <w:spacing w:after="0"/>
              <w:rPr>
                <w:rFonts w:asciiTheme="minorHAnsi" w:eastAsiaTheme="minorEastAsia" w:hAnsiTheme="minorHAnsi" w:cstheme="minorBidi"/>
                <w:color w:val="auto"/>
                <w:sz w:val="18"/>
                <w:szCs w:val="18"/>
                <w:lang w:val="sk-SK"/>
              </w:rPr>
            </w:pPr>
            <w:r>
              <w:rPr>
                <w:rFonts w:asciiTheme="minorHAnsi" w:eastAsiaTheme="minorEastAsia" w:hAnsiTheme="minorHAnsi" w:cstheme="minorBidi"/>
                <w:color w:val="auto"/>
                <w:sz w:val="18"/>
                <w:szCs w:val="18"/>
                <w:lang w:val="sk-SK"/>
              </w:rPr>
              <w:t>Udelený explicitný súhlas a sprístupnené údaje EZK</w:t>
            </w:r>
            <w:r w:rsidR="00BC6432">
              <w:rPr>
                <w:rFonts w:asciiTheme="minorHAnsi" w:eastAsiaTheme="minorEastAsia" w:hAnsiTheme="minorHAnsi" w:cstheme="minorBidi"/>
                <w:color w:val="auto"/>
                <w:sz w:val="18"/>
                <w:szCs w:val="18"/>
                <w:lang w:val="sk-SK"/>
              </w:rPr>
              <w:t xml:space="preserve"> a výmenný lístok prevzatý zdr. pracovníkom</w:t>
            </w:r>
          </w:p>
        </w:tc>
      </w:tr>
      <w:tr w:rsidR="003066DB" w:rsidRPr="00D95A9D" w14:paraId="39315058" w14:textId="77777777" w:rsidTr="003066DB">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tcPr>
          <w:p w14:paraId="1C94C39D" w14:textId="77777777" w:rsidR="003066DB" w:rsidRPr="00D95A9D" w:rsidRDefault="003066DB" w:rsidP="003066DB">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255" w:type="dxa"/>
            <w:tcBorders>
              <w:top w:val="single" w:sz="4" w:space="0" w:color="auto"/>
              <w:left w:val="single" w:sz="4" w:space="0" w:color="auto"/>
              <w:bottom w:val="single" w:sz="4" w:space="0" w:color="auto"/>
              <w:right w:val="single" w:sz="4" w:space="0" w:color="auto"/>
            </w:tcBorders>
            <w:vAlign w:val="center"/>
          </w:tcPr>
          <w:p w14:paraId="58366A60" w14:textId="77777777" w:rsidR="009D3A9A" w:rsidRDefault="003066DB" w:rsidP="005B1CEC">
            <w:pPr>
              <w:pStyle w:val="Odsekzoznamu"/>
              <w:numPr>
                <w:ilvl w:val="0"/>
                <w:numId w:val="176"/>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Ošetrujúci lekár/ Zdravotnícky pracovník </w:t>
            </w:r>
            <w:r w:rsidR="00AE33C0">
              <w:rPr>
                <w:rFonts w:asciiTheme="minorHAnsi" w:eastAsiaTheme="minorEastAsia" w:hAnsiTheme="minorHAnsi" w:cstheme="minorBidi"/>
                <w:sz w:val="18"/>
                <w:szCs w:val="18"/>
              </w:rPr>
              <w:t>má identifikovaného pacienta a má k dispozícii identifikátor VL</w:t>
            </w:r>
          </w:p>
          <w:p w14:paraId="0C362916" w14:textId="18DC37D1" w:rsidR="00AE33C0" w:rsidRDefault="00FF6A25" w:rsidP="005B1CEC">
            <w:pPr>
              <w:pStyle w:val="Odsekzoznamu"/>
              <w:numPr>
                <w:ilvl w:val="0"/>
                <w:numId w:val="176"/>
              </w:numPr>
              <w:rPr>
                <w:rFonts w:asciiTheme="minorHAnsi" w:eastAsiaTheme="minorEastAsia" w:hAnsiTheme="minorHAnsi" w:cstheme="minorBidi"/>
                <w:sz w:val="18"/>
                <w:szCs w:val="18"/>
              </w:rPr>
            </w:pPr>
            <w:r>
              <w:rPr>
                <w:rFonts w:asciiTheme="minorHAnsi" w:eastAsiaTheme="minorEastAsia" w:hAnsiTheme="minorHAnsi" w:cstheme="minorBidi"/>
                <w:sz w:val="18"/>
                <w:szCs w:val="18"/>
              </w:rPr>
              <w:t>IS PZS</w:t>
            </w:r>
            <w:r w:rsidR="00AE33C0">
              <w:rPr>
                <w:rFonts w:asciiTheme="minorHAnsi" w:eastAsiaTheme="minorEastAsia" w:hAnsiTheme="minorHAnsi" w:cstheme="minorBidi"/>
                <w:sz w:val="18"/>
                <w:szCs w:val="18"/>
              </w:rPr>
              <w:t xml:space="preserve"> zavolá službu </w:t>
            </w:r>
            <w:r w:rsidR="00BC6432">
              <w:rPr>
                <w:rFonts w:asciiTheme="minorHAnsi" w:eastAsiaTheme="minorEastAsia" w:hAnsiTheme="minorHAnsi" w:cstheme="minorBidi"/>
                <w:sz w:val="18"/>
                <w:szCs w:val="18"/>
              </w:rPr>
              <w:t xml:space="preserve">eZdravi </w:t>
            </w:r>
            <w:r w:rsidR="00AE33C0">
              <w:rPr>
                <w:rFonts w:asciiTheme="minorHAnsi" w:eastAsiaTheme="minorEastAsia" w:hAnsiTheme="minorHAnsi" w:cstheme="minorBidi"/>
                <w:sz w:val="18"/>
                <w:szCs w:val="18"/>
              </w:rPr>
              <w:t>PrevezmiVymennyListok,služba</w:t>
            </w:r>
            <w:r w:rsidR="00BC6432">
              <w:rPr>
                <w:rFonts w:asciiTheme="minorHAnsi" w:eastAsiaTheme="minorEastAsia" w:hAnsiTheme="minorHAnsi" w:cstheme="minorBidi"/>
                <w:sz w:val="18"/>
                <w:szCs w:val="18"/>
              </w:rPr>
              <w:t xml:space="preserve">, ktorá </w:t>
            </w:r>
            <w:r w:rsidR="00AE33C0">
              <w:rPr>
                <w:rFonts w:asciiTheme="minorHAnsi" w:eastAsiaTheme="minorEastAsia" w:hAnsiTheme="minorHAnsi" w:cstheme="minorBidi"/>
                <w:sz w:val="18"/>
                <w:szCs w:val="18"/>
              </w:rPr>
              <w:t xml:space="preserve">na pozadí </w:t>
            </w:r>
            <w:r w:rsidR="00BC6432">
              <w:rPr>
                <w:rFonts w:asciiTheme="minorHAnsi" w:eastAsiaTheme="minorEastAsia" w:hAnsiTheme="minorHAnsi" w:cstheme="minorBidi"/>
                <w:sz w:val="18"/>
                <w:szCs w:val="18"/>
              </w:rPr>
              <w:t> zabezpečí:</w:t>
            </w:r>
            <w:r w:rsidR="00AE33C0">
              <w:rPr>
                <w:rFonts w:asciiTheme="minorHAnsi" w:eastAsiaTheme="minorEastAsia" w:hAnsiTheme="minorHAnsi" w:cstheme="minorBidi"/>
                <w:sz w:val="18"/>
                <w:szCs w:val="18"/>
              </w:rPr>
              <w:t xml:space="preserve"> </w:t>
            </w:r>
          </w:p>
          <w:p w14:paraId="132F3CD9" w14:textId="282681DB" w:rsidR="00AE33C0" w:rsidRDefault="00BC6432" w:rsidP="005B1CEC">
            <w:pPr>
              <w:pStyle w:val="Odsekzoznamu"/>
              <w:numPr>
                <w:ilvl w:val="1"/>
                <w:numId w:val="176"/>
              </w:numPr>
              <w:rPr>
                <w:rFonts w:asciiTheme="minorHAnsi" w:eastAsiaTheme="minorEastAsia" w:hAnsiTheme="minorHAnsi" w:cstheme="minorBidi"/>
                <w:sz w:val="18"/>
                <w:szCs w:val="18"/>
              </w:rPr>
            </w:pPr>
            <w:r>
              <w:rPr>
                <w:rFonts w:asciiTheme="minorHAnsi" w:eastAsiaTheme="minorEastAsia" w:hAnsiTheme="minorHAnsi" w:cstheme="minorBidi"/>
                <w:sz w:val="18"/>
                <w:szCs w:val="18"/>
              </w:rPr>
              <w:t> prístup o</w:t>
            </w:r>
            <w:r w:rsidRPr="142AD015">
              <w:rPr>
                <w:rFonts w:asciiTheme="minorHAnsi" w:eastAsiaTheme="minorEastAsia" w:hAnsiTheme="minorHAnsi" w:cstheme="minorBidi"/>
                <w:sz w:val="18"/>
                <w:szCs w:val="18"/>
              </w:rPr>
              <w:t>šetrujúc</w:t>
            </w:r>
            <w:r>
              <w:rPr>
                <w:rFonts w:asciiTheme="minorHAnsi" w:eastAsiaTheme="minorEastAsia" w:hAnsiTheme="minorHAnsi" w:cstheme="minorBidi"/>
                <w:sz w:val="18"/>
                <w:szCs w:val="18"/>
              </w:rPr>
              <w:t>eho</w:t>
            </w:r>
            <w:r w:rsidRPr="142AD015">
              <w:rPr>
                <w:rFonts w:asciiTheme="minorHAnsi" w:eastAsiaTheme="minorEastAsia" w:hAnsiTheme="minorHAnsi" w:cstheme="minorBidi"/>
                <w:sz w:val="18"/>
                <w:szCs w:val="18"/>
              </w:rPr>
              <w:t xml:space="preserve"> lekár</w:t>
            </w:r>
            <w:r>
              <w:rPr>
                <w:rFonts w:asciiTheme="minorHAnsi" w:eastAsiaTheme="minorEastAsia" w:hAnsiTheme="minorHAnsi" w:cstheme="minorBidi"/>
                <w:sz w:val="18"/>
                <w:szCs w:val="18"/>
              </w:rPr>
              <w:t>a</w:t>
            </w:r>
            <w:r w:rsidRPr="142AD015">
              <w:rPr>
                <w:rFonts w:asciiTheme="minorHAnsi" w:eastAsiaTheme="minorEastAsia" w:hAnsiTheme="minorHAnsi" w:cstheme="minorBidi"/>
                <w:sz w:val="18"/>
                <w:szCs w:val="18"/>
              </w:rPr>
              <w:t xml:space="preserve">/ </w:t>
            </w:r>
            <w:r>
              <w:rPr>
                <w:rFonts w:asciiTheme="minorHAnsi" w:eastAsiaTheme="minorEastAsia" w:hAnsiTheme="minorHAnsi" w:cstheme="minorBidi"/>
                <w:sz w:val="18"/>
                <w:szCs w:val="18"/>
              </w:rPr>
              <w:t>z</w:t>
            </w:r>
            <w:r w:rsidRPr="142AD015">
              <w:rPr>
                <w:rFonts w:asciiTheme="minorHAnsi" w:eastAsiaTheme="minorEastAsia" w:hAnsiTheme="minorHAnsi" w:cstheme="minorBidi"/>
                <w:sz w:val="18"/>
                <w:szCs w:val="18"/>
              </w:rPr>
              <w:t>dravotníck</w:t>
            </w:r>
            <w:r>
              <w:rPr>
                <w:rFonts w:asciiTheme="minorHAnsi" w:eastAsiaTheme="minorEastAsia" w:hAnsiTheme="minorHAnsi" w:cstheme="minorBidi"/>
                <w:sz w:val="18"/>
                <w:szCs w:val="18"/>
              </w:rPr>
              <w:t xml:space="preserve">eho </w:t>
            </w:r>
            <w:r w:rsidRPr="142AD015">
              <w:rPr>
                <w:rFonts w:asciiTheme="minorHAnsi" w:eastAsiaTheme="minorEastAsia" w:hAnsiTheme="minorHAnsi" w:cstheme="minorBidi"/>
                <w:sz w:val="18"/>
                <w:szCs w:val="18"/>
              </w:rPr>
              <w:t>pracovník</w:t>
            </w:r>
            <w:r>
              <w:rPr>
                <w:rFonts w:asciiTheme="minorHAnsi" w:eastAsiaTheme="minorEastAsia" w:hAnsiTheme="minorHAnsi" w:cstheme="minorBidi"/>
                <w:sz w:val="18"/>
                <w:szCs w:val="18"/>
              </w:rPr>
              <w:t>a</w:t>
            </w:r>
            <w:r w:rsidRPr="142AD015">
              <w:rPr>
                <w:rFonts w:asciiTheme="minorHAnsi" w:eastAsiaTheme="minorEastAsia" w:hAnsiTheme="minorHAnsi" w:cstheme="minorBidi"/>
                <w:sz w:val="18"/>
                <w:szCs w:val="18"/>
              </w:rPr>
              <w:t xml:space="preserve"> </w:t>
            </w:r>
            <w:r w:rsidR="0077173E">
              <w:rPr>
                <w:rFonts w:asciiTheme="minorHAnsi" w:eastAsiaTheme="minorEastAsia" w:hAnsiTheme="minorHAnsi" w:cstheme="minorBidi"/>
                <w:sz w:val="18"/>
                <w:szCs w:val="18"/>
              </w:rPr>
              <w:t xml:space="preserve"> k zdravotnej dokumentácii pacienta </w:t>
            </w:r>
            <w:r w:rsidR="00AE33C0">
              <w:rPr>
                <w:rFonts w:asciiTheme="minorHAnsi" w:eastAsiaTheme="minorEastAsia" w:hAnsiTheme="minorHAnsi" w:cstheme="minorBidi"/>
                <w:sz w:val="18"/>
                <w:szCs w:val="18"/>
              </w:rPr>
              <w:t>na 1440 minút</w:t>
            </w:r>
            <w:r w:rsidR="0077173E">
              <w:rPr>
                <w:rFonts w:asciiTheme="minorHAnsi" w:eastAsiaTheme="minorEastAsia" w:hAnsiTheme="minorHAnsi" w:cstheme="minorBidi"/>
                <w:sz w:val="18"/>
                <w:szCs w:val="18"/>
              </w:rPr>
              <w:t xml:space="preserve"> (</w:t>
            </w:r>
            <w:r w:rsidR="00FB2BB5">
              <w:rPr>
                <w:rFonts w:asciiTheme="minorHAnsi" w:eastAsiaTheme="minorEastAsia" w:hAnsiTheme="minorHAnsi" w:cstheme="minorBidi"/>
                <w:sz w:val="18"/>
                <w:szCs w:val="18"/>
              </w:rPr>
              <w:t>udelený prístup nemá vplyv na prístup k extraktu z karty na VL</w:t>
            </w:r>
            <w:r w:rsidR="0077173E">
              <w:rPr>
                <w:rFonts w:asciiTheme="minorHAnsi" w:eastAsiaTheme="minorEastAsia" w:hAnsiTheme="minorHAnsi" w:cstheme="minorBidi"/>
                <w:sz w:val="18"/>
                <w:szCs w:val="18"/>
              </w:rPr>
              <w:t>).</w:t>
            </w:r>
          </w:p>
          <w:p w14:paraId="4AAF1123" w14:textId="3F89FC61" w:rsidR="00434B14" w:rsidRPr="00414265" w:rsidRDefault="0077173E" w:rsidP="005B1CEC">
            <w:pPr>
              <w:pStyle w:val="Odsekzoznamu"/>
              <w:numPr>
                <w:ilvl w:val="1"/>
                <w:numId w:val="176"/>
              </w:numPr>
              <w:rPr>
                <w:rFonts w:asciiTheme="minorHAnsi" w:eastAsiaTheme="minorEastAsia" w:hAnsiTheme="minorHAnsi" w:cstheme="minorBidi"/>
                <w:sz w:val="18"/>
                <w:szCs w:val="18"/>
              </w:rPr>
            </w:pPr>
            <w:r>
              <w:rPr>
                <w:rFonts w:asciiTheme="minorHAnsi" w:eastAsiaTheme="minorEastAsia" w:hAnsiTheme="minorHAnsi" w:cstheme="minorBidi"/>
                <w:sz w:val="18"/>
                <w:szCs w:val="18"/>
              </w:rPr>
              <w:t xml:space="preserve"> prevzatie VL </w:t>
            </w:r>
            <w:r w:rsidR="00434B14">
              <w:rPr>
                <w:rFonts w:asciiTheme="minorHAnsi" w:eastAsiaTheme="minorEastAsia" w:hAnsiTheme="minorHAnsi" w:cstheme="minorBidi"/>
                <w:sz w:val="18"/>
                <w:szCs w:val="18"/>
              </w:rPr>
              <w:t>konkrétn</w:t>
            </w:r>
            <w:r>
              <w:rPr>
                <w:rFonts w:asciiTheme="minorHAnsi" w:eastAsiaTheme="minorEastAsia" w:hAnsiTheme="minorHAnsi" w:cstheme="minorBidi"/>
                <w:sz w:val="18"/>
                <w:szCs w:val="18"/>
              </w:rPr>
              <w:t>y</w:t>
            </w:r>
            <w:r w:rsidR="00434B14">
              <w:rPr>
                <w:rFonts w:asciiTheme="minorHAnsi" w:eastAsiaTheme="minorEastAsia" w:hAnsiTheme="minorHAnsi" w:cstheme="minorBidi"/>
                <w:sz w:val="18"/>
                <w:szCs w:val="18"/>
              </w:rPr>
              <w:t>mu ZPr, nie PZS.</w:t>
            </w:r>
          </w:p>
        </w:tc>
      </w:tr>
      <w:tr w:rsidR="003066DB" w:rsidRPr="00D95A9D" w14:paraId="15E0D559" w14:textId="77777777" w:rsidTr="003066DB">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tcPr>
          <w:p w14:paraId="33E417A3" w14:textId="77777777" w:rsidR="003066DB" w:rsidRPr="00D95A9D" w:rsidRDefault="003066DB" w:rsidP="003066DB">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 xml:space="preserve">Alternatívne scenáre: </w:t>
            </w:r>
          </w:p>
        </w:tc>
        <w:tc>
          <w:tcPr>
            <w:tcW w:w="7255" w:type="dxa"/>
            <w:tcBorders>
              <w:top w:val="single" w:sz="4" w:space="0" w:color="auto"/>
              <w:left w:val="single" w:sz="4" w:space="0" w:color="auto"/>
              <w:bottom w:val="single" w:sz="4" w:space="0" w:color="auto"/>
              <w:right w:val="single" w:sz="4" w:space="0" w:color="auto"/>
            </w:tcBorders>
            <w:vAlign w:val="center"/>
          </w:tcPr>
          <w:p w14:paraId="506B8F9F" w14:textId="4F65D60D" w:rsidR="003066DB" w:rsidRPr="00D95A9D" w:rsidRDefault="003066DB" w:rsidP="00414265">
            <w:pPr>
              <w:pStyle w:val="Odsekzoznamu"/>
              <w:numPr>
                <w:ilvl w:val="0"/>
                <w:numId w:val="98"/>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Zdravotnícky pracovník nevyplnil</w:t>
            </w:r>
            <w:r w:rsidR="00414265">
              <w:rPr>
                <w:rFonts w:asciiTheme="minorHAnsi" w:eastAsiaTheme="minorEastAsia" w:hAnsiTheme="minorHAnsi" w:cstheme="minorBidi"/>
                <w:sz w:val="18"/>
                <w:szCs w:val="18"/>
              </w:rPr>
              <w:t xml:space="preserve"> všetky povinné položky pre službu</w:t>
            </w:r>
            <w:r w:rsidRPr="142AD015">
              <w:rPr>
                <w:rFonts w:asciiTheme="minorHAnsi" w:eastAsiaTheme="minorEastAsia" w:hAnsiTheme="minorHAnsi" w:cstheme="minorBidi"/>
                <w:sz w:val="18"/>
                <w:szCs w:val="18"/>
              </w:rPr>
              <w:t>, kedy mu informačný systém vráti informáciu, ktorú položku je potrebné vyplniť</w:t>
            </w:r>
            <w:r w:rsidRPr="5A109AD4">
              <w:t>,</w:t>
            </w:r>
            <w:r w:rsidRPr="142AD015">
              <w:rPr>
                <w:rFonts w:asciiTheme="minorHAnsi" w:eastAsiaTheme="minorEastAsia" w:hAnsiTheme="minorHAnsi" w:cstheme="minorBidi"/>
                <w:sz w:val="18"/>
                <w:szCs w:val="18"/>
              </w:rPr>
              <w:t xml:space="preserve"> aby bol záznam korektne uzavretý alebo odoslaný do NZIS</w:t>
            </w:r>
          </w:p>
          <w:p w14:paraId="4971A492" w14:textId="63D325DF" w:rsidR="003066DB" w:rsidRPr="00D95A9D" w:rsidRDefault="003066DB" w:rsidP="00414265">
            <w:pPr>
              <w:pStyle w:val="Odsekzoznamu"/>
              <w:numPr>
                <w:ilvl w:val="0"/>
                <w:numId w:val="98"/>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Zdravotníckemu pracovníkovi neumožnilo vyhľadať záznam z dôvodu problému s identitou pacienta, pre ktorý je záznam zasielaný: </w:t>
            </w:r>
          </w:p>
          <w:p w14:paraId="27C35EC4" w14:textId="77777777" w:rsidR="003066DB" w:rsidRPr="00D95A9D" w:rsidRDefault="003066DB" w:rsidP="00414265">
            <w:pPr>
              <w:pStyle w:val="Odsekzoznamu"/>
              <w:numPr>
                <w:ilvl w:val="1"/>
                <w:numId w:val="98"/>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E300022 – Nie je možné zapísať záznam z dôvodu, že pre daného pacienta je evidovaný dátum úmrtia a zdravotná dokumentácia je uzavretá.</w:t>
            </w:r>
          </w:p>
          <w:p w14:paraId="0D1743FF" w14:textId="0BD4336B" w:rsidR="003066DB" w:rsidRPr="00D95A9D" w:rsidRDefault="003066DB" w:rsidP="00414265">
            <w:pPr>
              <w:pStyle w:val="Odsekzoznamu"/>
              <w:numPr>
                <w:ilvl w:val="0"/>
                <w:numId w:val="98"/>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Zdravotníckemu pracovníkovi neumožnilo vyhľadať záznam z dôvodu chyby na strane IS PZS ( chyby na strane IS PZS - E000002)  </w:t>
            </w:r>
          </w:p>
          <w:p w14:paraId="53EED6B8" w14:textId="4A965DE6" w:rsidR="00414265" w:rsidRPr="008C7C2A" w:rsidRDefault="00414265" w:rsidP="00414265">
            <w:pPr>
              <w:pStyle w:val="Odsekzoznamu"/>
              <w:numPr>
                <w:ilvl w:val="0"/>
                <w:numId w:val="98"/>
              </w:numPr>
              <w:autoSpaceDE w:val="0"/>
              <w:autoSpaceDN w:val="0"/>
              <w:adjustRightInd w:val="0"/>
              <w:spacing w:after="1"/>
              <w:rPr>
                <w:sz w:val="18"/>
                <w:szCs w:val="18"/>
              </w:rPr>
            </w:pPr>
            <w:r>
              <w:rPr>
                <w:sz w:val="18"/>
                <w:szCs w:val="18"/>
              </w:rPr>
              <w:t xml:space="preserve">Zdravotníckemu pracovníkovi neumožní opakovať </w:t>
            </w:r>
            <w:r w:rsidR="0077173E">
              <w:rPr>
                <w:sz w:val="18"/>
                <w:szCs w:val="18"/>
              </w:rPr>
              <w:t>prevzatie výmenného lístka</w:t>
            </w:r>
            <w:r>
              <w:rPr>
                <w:sz w:val="18"/>
                <w:szCs w:val="18"/>
              </w:rPr>
              <w:t>, ak bol už výmenný lístok prevzatý (</w:t>
            </w:r>
            <w:r w:rsidRPr="008C7C2A">
              <w:rPr>
                <w:sz w:val="18"/>
                <w:szCs w:val="18"/>
              </w:rPr>
              <w:t>E100110 - Výmenný lístok už bol prevzatý, operáciu nie je možné opakovať</w:t>
            </w:r>
            <w:r>
              <w:rPr>
                <w:sz w:val="18"/>
                <w:szCs w:val="18"/>
              </w:rPr>
              <w:t>)</w:t>
            </w:r>
          </w:p>
          <w:p w14:paraId="0CB04210" w14:textId="059D22DD" w:rsidR="00414265" w:rsidRPr="008C7C2A" w:rsidRDefault="00414265" w:rsidP="00414265">
            <w:pPr>
              <w:pStyle w:val="Odsekzoznamu"/>
              <w:numPr>
                <w:ilvl w:val="0"/>
                <w:numId w:val="98"/>
              </w:numPr>
              <w:autoSpaceDE w:val="0"/>
              <w:autoSpaceDN w:val="0"/>
              <w:adjustRightInd w:val="0"/>
              <w:spacing w:after="1"/>
              <w:rPr>
                <w:sz w:val="18"/>
                <w:szCs w:val="18"/>
              </w:rPr>
            </w:pPr>
            <w:r>
              <w:rPr>
                <w:sz w:val="18"/>
                <w:szCs w:val="18"/>
              </w:rPr>
              <w:t xml:space="preserve">Zdravotníckemu pracovníkovi neumožní </w:t>
            </w:r>
            <w:r w:rsidR="0077173E">
              <w:rPr>
                <w:sz w:val="18"/>
                <w:szCs w:val="18"/>
              </w:rPr>
              <w:t>prevziať výmenný lístok</w:t>
            </w:r>
            <w:r>
              <w:rPr>
                <w:sz w:val="18"/>
                <w:szCs w:val="18"/>
              </w:rPr>
              <w:t>, ak neexistuje výmenný lístok s identifikátorom, ktorý uvádza (</w:t>
            </w:r>
            <w:r w:rsidRPr="008C7C2A">
              <w:rPr>
                <w:sz w:val="18"/>
                <w:szCs w:val="18"/>
              </w:rPr>
              <w:t>E100111- Výmenný lístok neexistuje</w:t>
            </w:r>
            <w:r>
              <w:rPr>
                <w:sz w:val="18"/>
                <w:szCs w:val="18"/>
              </w:rPr>
              <w:t>).</w:t>
            </w:r>
          </w:p>
          <w:p w14:paraId="60E324E5" w14:textId="784F37BF" w:rsidR="00414265" w:rsidRPr="008C7C2A" w:rsidRDefault="00414265" w:rsidP="00414265">
            <w:pPr>
              <w:pStyle w:val="Odsekzoznamu"/>
              <w:numPr>
                <w:ilvl w:val="0"/>
                <w:numId w:val="98"/>
              </w:numPr>
              <w:autoSpaceDE w:val="0"/>
              <w:autoSpaceDN w:val="0"/>
              <w:adjustRightInd w:val="0"/>
              <w:spacing w:after="1"/>
              <w:rPr>
                <w:sz w:val="18"/>
                <w:szCs w:val="18"/>
              </w:rPr>
            </w:pPr>
            <w:r>
              <w:rPr>
                <w:sz w:val="18"/>
                <w:szCs w:val="18"/>
              </w:rPr>
              <w:t xml:space="preserve">Zdravotníckemu pracovníkovi neumožní </w:t>
            </w:r>
            <w:r w:rsidR="0077173E">
              <w:rPr>
                <w:sz w:val="18"/>
                <w:szCs w:val="18"/>
              </w:rPr>
              <w:t>prevziať výmenný lístok</w:t>
            </w:r>
            <w:r>
              <w:rPr>
                <w:sz w:val="18"/>
                <w:szCs w:val="18"/>
              </w:rPr>
              <w:t>, ak v službe zasiela chybný atribút (</w:t>
            </w:r>
            <w:r w:rsidRPr="008C7C2A">
              <w:rPr>
                <w:sz w:val="18"/>
                <w:szCs w:val="18"/>
              </w:rPr>
              <w:t>E000002 - Chybný atribút na vstupe</w:t>
            </w:r>
            <w:r>
              <w:rPr>
                <w:sz w:val="18"/>
                <w:szCs w:val="18"/>
              </w:rPr>
              <w:t>).</w:t>
            </w:r>
          </w:p>
          <w:p w14:paraId="050B512B" w14:textId="20CC0EA3" w:rsidR="00414265" w:rsidRPr="008C7C2A" w:rsidRDefault="00414265" w:rsidP="00414265">
            <w:pPr>
              <w:pStyle w:val="Odsekzoznamu"/>
              <w:numPr>
                <w:ilvl w:val="0"/>
                <w:numId w:val="98"/>
              </w:numPr>
              <w:autoSpaceDE w:val="0"/>
              <w:autoSpaceDN w:val="0"/>
              <w:adjustRightInd w:val="0"/>
              <w:spacing w:after="1"/>
              <w:rPr>
                <w:sz w:val="18"/>
                <w:szCs w:val="18"/>
              </w:rPr>
            </w:pPr>
            <w:r>
              <w:rPr>
                <w:sz w:val="18"/>
                <w:szCs w:val="18"/>
              </w:rPr>
              <w:t xml:space="preserve">Zdravotníckemu pracovníkovi neumožní </w:t>
            </w:r>
            <w:r w:rsidR="0077173E">
              <w:rPr>
                <w:sz w:val="18"/>
                <w:szCs w:val="18"/>
              </w:rPr>
              <w:t>prevziať výmenný lístok</w:t>
            </w:r>
            <w:r>
              <w:rPr>
                <w:sz w:val="18"/>
                <w:szCs w:val="18"/>
              </w:rPr>
              <w:t xml:space="preserve">, ak bol už výmenný lístok prevzatý iným </w:t>
            </w:r>
            <w:r w:rsidR="006735A8">
              <w:rPr>
                <w:sz w:val="18"/>
                <w:szCs w:val="18"/>
              </w:rPr>
              <w:t>ZPr</w:t>
            </w:r>
            <w:r>
              <w:rPr>
                <w:sz w:val="18"/>
                <w:szCs w:val="18"/>
              </w:rPr>
              <w:t xml:space="preserve"> </w:t>
            </w:r>
            <w:r w:rsidR="006735A8">
              <w:rPr>
                <w:sz w:val="18"/>
                <w:szCs w:val="18"/>
              </w:rPr>
              <w:t>(</w:t>
            </w:r>
            <w:r w:rsidRPr="3F75961D">
              <w:rPr>
                <w:sz w:val="18"/>
                <w:szCs w:val="18"/>
              </w:rPr>
              <w:t>E100112 - Výmenný lístok už bol prevzatý iným lekárom</w:t>
            </w:r>
            <w:r w:rsidR="006735A8">
              <w:rPr>
                <w:sz w:val="18"/>
                <w:szCs w:val="18"/>
              </w:rPr>
              <w:t>).</w:t>
            </w:r>
          </w:p>
          <w:p w14:paraId="1E358849" w14:textId="4F5A4E98" w:rsidR="00414265" w:rsidRDefault="006735A8" w:rsidP="00414265">
            <w:pPr>
              <w:pStyle w:val="Odsekzoznamu"/>
              <w:numPr>
                <w:ilvl w:val="0"/>
                <w:numId w:val="98"/>
              </w:numPr>
              <w:spacing w:after="1"/>
              <w:rPr>
                <w:rFonts w:asciiTheme="minorHAnsi" w:eastAsiaTheme="minorEastAsia" w:hAnsiTheme="minorHAnsi" w:cstheme="minorBidi"/>
                <w:sz w:val="18"/>
                <w:szCs w:val="18"/>
              </w:rPr>
            </w:pPr>
            <w:r>
              <w:rPr>
                <w:sz w:val="18"/>
                <w:szCs w:val="18"/>
              </w:rPr>
              <w:t xml:space="preserve">Zdravotníckemu pracovníkovi neumožní </w:t>
            </w:r>
            <w:r w:rsidR="0077173E">
              <w:rPr>
                <w:sz w:val="18"/>
                <w:szCs w:val="18"/>
              </w:rPr>
              <w:t>prevziať výmenný lístok</w:t>
            </w:r>
            <w:r>
              <w:rPr>
                <w:sz w:val="18"/>
                <w:szCs w:val="18"/>
              </w:rPr>
              <w:t>, ak jeho druh útvaru a odborné zameranie útvaru nie je v súlade s údajmi na výmennom lístku (</w:t>
            </w:r>
            <w:r w:rsidR="00414265" w:rsidRPr="3F75961D">
              <w:rPr>
                <w:sz w:val="18"/>
                <w:szCs w:val="18"/>
              </w:rPr>
              <w:t>E1007 - Prihlásený používateľ nemôže vykonať požadovanú operáciu. Systém vráti túto výnimku v prípade, že druh útvaru a odborné zameranie útvaru uvedené na výmennom lístku nie je zhodné s údajmi žiadateľa o prevzatie VL</w:t>
            </w:r>
            <w:r>
              <w:rPr>
                <w:sz w:val="18"/>
                <w:szCs w:val="18"/>
              </w:rPr>
              <w:t>).</w:t>
            </w:r>
          </w:p>
          <w:p w14:paraId="730EB273" w14:textId="5685ECB7" w:rsidR="003066DB" w:rsidRPr="00D95A9D" w:rsidRDefault="006735A8" w:rsidP="00414265">
            <w:pPr>
              <w:pStyle w:val="Odsekzoznamu"/>
              <w:numPr>
                <w:ilvl w:val="0"/>
                <w:numId w:val="98"/>
              </w:numPr>
              <w:rPr>
                <w:rFonts w:asciiTheme="minorHAnsi" w:eastAsiaTheme="minorEastAsia" w:hAnsiTheme="minorHAnsi" w:cstheme="minorBidi"/>
                <w:sz w:val="18"/>
                <w:szCs w:val="18"/>
              </w:rPr>
            </w:pPr>
            <w:r>
              <w:rPr>
                <w:sz w:val="18"/>
                <w:szCs w:val="18"/>
              </w:rPr>
              <w:t xml:space="preserve">Zdravotníckemu pracovníkovi neumožní </w:t>
            </w:r>
            <w:r w:rsidR="0077173E">
              <w:rPr>
                <w:sz w:val="18"/>
                <w:szCs w:val="18"/>
              </w:rPr>
              <w:t>prevziať výmenný lístok</w:t>
            </w:r>
            <w:r>
              <w:rPr>
                <w:sz w:val="18"/>
                <w:szCs w:val="18"/>
              </w:rPr>
              <w:t>, ak bol výmenný lístok stornovaný (</w:t>
            </w:r>
            <w:r w:rsidR="00414265" w:rsidRPr="008C7C2A">
              <w:rPr>
                <w:sz w:val="18"/>
                <w:szCs w:val="18"/>
              </w:rPr>
              <w:t>E100002 - Výmenný lístok alebo záznam z vyšetrenia bol stornovaný, prevzatie nie je možné</w:t>
            </w:r>
            <w:r>
              <w:rPr>
                <w:sz w:val="18"/>
                <w:szCs w:val="18"/>
              </w:rPr>
              <w:t>)</w:t>
            </w:r>
            <w:r w:rsidR="00414265" w:rsidRPr="008C7C2A">
              <w:rPr>
                <w:sz w:val="18"/>
                <w:szCs w:val="18"/>
              </w:rPr>
              <w:t>.</w:t>
            </w:r>
          </w:p>
        </w:tc>
      </w:tr>
    </w:tbl>
    <w:p w14:paraId="25327890" w14:textId="77777777" w:rsidR="003066DB" w:rsidRPr="003E15D5" w:rsidRDefault="003066DB">
      <w:pPr>
        <w:rPr>
          <w:rFonts w:eastAsia="Arial" w:cs="Arial"/>
        </w:rPr>
      </w:pPr>
    </w:p>
    <w:p w14:paraId="49457576" w14:textId="77777777" w:rsidR="00585A0F" w:rsidRPr="00D95A9D" w:rsidRDefault="4B1F096C" w:rsidP="00D95A9D">
      <w:pPr>
        <w:pStyle w:val="Nadpis1"/>
        <w:rPr>
          <w:lang w:val="sk-SK"/>
        </w:rPr>
      </w:pPr>
      <w:bookmarkStart w:id="203" w:name="_Toc20927721"/>
      <w:bookmarkStart w:id="204" w:name="_Toc20928549"/>
      <w:bookmarkStart w:id="205" w:name="_Toc20928688"/>
      <w:bookmarkStart w:id="206" w:name="_Toc20927722"/>
      <w:bookmarkStart w:id="207" w:name="_Toc20928550"/>
      <w:bookmarkStart w:id="208" w:name="_Toc20928689"/>
      <w:bookmarkStart w:id="209" w:name="_Toc56171980"/>
      <w:bookmarkEnd w:id="203"/>
      <w:bookmarkEnd w:id="204"/>
      <w:bookmarkEnd w:id="205"/>
      <w:bookmarkEnd w:id="206"/>
      <w:bookmarkEnd w:id="207"/>
      <w:bookmarkEnd w:id="208"/>
      <w:r w:rsidRPr="2D6D4F0D">
        <w:rPr>
          <w:lang w:val="sk-SK"/>
        </w:rPr>
        <w:t>Popis služieb</w:t>
      </w:r>
      <w:bookmarkEnd w:id="209"/>
    </w:p>
    <w:p w14:paraId="08B80643" w14:textId="77777777" w:rsidR="00F50D64" w:rsidRPr="00D95A9D" w:rsidRDefault="4B1F096C" w:rsidP="00D95A9D">
      <w:pPr>
        <w:outlineLvl w:val="0"/>
        <w:rPr>
          <w:b/>
          <w:bCs/>
        </w:rPr>
      </w:pPr>
      <w:bookmarkStart w:id="210" w:name="_Toc56171981"/>
      <w:r w:rsidRPr="00D95A9D">
        <w:rPr>
          <w:b/>
          <w:bCs/>
        </w:rPr>
        <w:t>Stavy verzií záznamov</w:t>
      </w:r>
      <w:bookmarkEnd w:id="210"/>
    </w:p>
    <w:p w14:paraId="16D4FC61" w14:textId="77777777" w:rsidR="008A295E" w:rsidRPr="00D95A9D" w:rsidRDefault="008A295E" w:rsidP="008A295E">
      <w:pPr>
        <w:rPr>
          <w:b/>
        </w:rPr>
      </w:pPr>
    </w:p>
    <w:tbl>
      <w:tblPr>
        <w:tblStyle w:val="Mriekatabuky"/>
        <w:tblW w:w="0" w:type="auto"/>
        <w:tblLook w:val="04A0" w:firstRow="1" w:lastRow="0" w:firstColumn="1" w:lastColumn="0" w:noHBand="0" w:noVBand="1"/>
      </w:tblPr>
      <w:tblGrid>
        <w:gridCol w:w="2830"/>
        <w:gridCol w:w="6186"/>
      </w:tblGrid>
      <w:tr w:rsidR="006E215B" w:rsidRPr="00D95A9D" w14:paraId="22B55B7F" w14:textId="77777777" w:rsidTr="5A109AD4">
        <w:trPr>
          <w:cantSplit/>
          <w:trHeight w:val="249"/>
          <w:tblHeader/>
        </w:trPr>
        <w:tc>
          <w:tcPr>
            <w:tcW w:w="2830" w:type="dxa"/>
            <w:shd w:val="clear" w:color="auto" w:fill="002060"/>
          </w:tcPr>
          <w:p w14:paraId="03E2C605" w14:textId="77777777" w:rsidR="006E215B" w:rsidRPr="00D95A9D" w:rsidRDefault="6DE4F7B8" w:rsidP="4B1F096C">
            <w:pPr>
              <w:rPr>
                <w:color w:val="FFFFFF" w:themeColor="background2"/>
                <w:sz w:val="18"/>
                <w:szCs w:val="18"/>
              </w:rPr>
            </w:pPr>
            <w:r w:rsidRPr="00D95A9D">
              <w:rPr>
                <w:color w:val="FFFFFF" w:themeColor="background2"/>
                <w:sz w:val="18"/>
                <w:szCs w:val="18"/>
              </w:rPr>
              <w:t>Verzia záznamu</w:t>
            </w:r>
          </w:p>
        </w:tc>
        <w:tc>
          <w:tcPr>
            <w:tcW w:w="6186" w:type="dxa"/>
            <w:shd w:val="clear" w:color="auto" w:fill="002060"/>
          </w:tcPr>
          <w:p w14:paraId="2DD36ACF" w14:textId="77777777" w:rsidR="006E215B" w:rsidRPr="00D95A9D" w:rsidRDefault="6DE4F7B8" w:rsidP="4B1F096C">
            <w:pPr>
              <w:rPr>
                <w:color w:val="FFFFFF" w:themeColor="background2"/>
                <w:sz w:val="18"/>
                <w:szCs w:val="18"/>
              </w:rPr>
            </w:pPr>
            <w:r w:rsidRPr="00D95A9D">
              <w:rPr>
                <w:color w:val="FFFFFF" w:themeColor="background2"/>
                <w:sz w:val="18"/>
                <w:szCs w:val="18"/>
              </w:rPr>
              <w:t>Upresnenie</w:t>
            </w:r>
          </w:p>
        </w:tc>
      </w:tr>
      <w:tr w:rsidR="006E215B" w:rsidRPr="00D95A9D" w14:paraId="43C6CC30" w14:textId="77777777" w:rsidTr="5A109AD4">
        <w:trPr>
          <w:cantSplit/>
        </w:trPr>
        <w:tc>
          <w:tcPr>
            <w:tcW w:w="2830" w:type="dxa"/>
          </w:tcPr>
          <w:p w14:paraId="2283D7E0" w14:textId="77777777" w:rsidR="006E215B" w:rsidRPr="00D95A9D" w:rsidRDefault="4B1F096C" w:rsidP="4B1F096C">
            <w:pPr>
              <w:rPr>
                <w:sz w:val="18"/>
                <w:szCs w:val="18"/>
              </w:rPr>
            </w:pPr>
            <w:r w:rsidRPr="00D95A9D">
              <w:rPr>
                <w:sz w:val="18"/>
                <w:szCs w:val="18"/>
              </w:rPr>
              <w:t>VER00</w:t>
            </w:r>
          </w:p>
        </w:tc>
        <w:tc>
          <w:tcPr>
            <w:tcW w:w="6186" w:type="dxa"/>
          </w:tcPr>
          <w:p w14:paraId="36FD83D1" w14:textId="77777777" w:rsidR="007B31C6" w:rsidRPr="00D95A9D" w:rsidRDefault="4B1F096C" w:rsidP="4B1F096C">
            <w:pPr>
              <w:pStyle w:val="Odsekzoznamu"/>
              <w:numPr>
                <w:ilvl w:val="0"/>
                <w:numId w:val="152"/>
              </w:numPr>
              <w:rPr>
                <w:sz w:val="18"/>
                <w:szCs w:val="18"/>
              </w:rPr>
            </w:pPr>
            <w:r w:rsidRPr="00D95A9D">
              <w:rPr>
                <w:sz w:val="18"/>
                <w:szCs w:val="18"/>
              </w:rPr>
              <w:t>Využívaná len pre účely záznamu o vyšetrenie</w:t>
            </w:r>
          </w:p>
          <w:p w14:paraId="36B6C1CB" w14:textId="77777777" w:rsidR="007B31C6" w:rsidRPr="00D95A9D" w:rsidRDefault="4B1F096C" w:rsidP="4B1F096C">
            <w:pPr>
              <w:pStyle w:val="Odsekzoznamu"/>
              <w:numPr>
                <w:ilvl w:val="0"/>
                <w:numId w:val="152"/>
              </w:numPr>
              <w:rPr>
                <w:sz w:val="18"/>
                <w:szCs w:val="18"/>
              </w:rPr>
            </w:pPr>
            <w:r w:rsidRPr="00D95A9D">
              <w:rPr>
                <w:sz w:val="18"/>
                <w:szCs w:val="18"/>
              </w:rPr>
              <w:t xml:space="preserve">Klinický neuzavretý záznam (primárne prepúšťacia správa)  – čaká na výsledok laboratórneho alebo zobrazovacieho vyšetrenia, ktoré nemá k dispozícií a pacient opúšťa ústavnú starostlivosť, kedy mu je odovzdávaný záznam z vyšetrenia </w:t>
            </w:r>
          </w:p>
          <w:p w14:paraId="1C354C8F" w14:textId="7C677234" w:rsidR="006E215B" w:rsidRPr="00D95A9D" w:rsidRDefault="4B1F096C" w:rsidP="00D95A9D">
            <w:pPr>
              <w:pStyle w:val="Odsekzoznamu"/>
              <w:numPr>
                <w:ilvl w:val="0"/>
                <w:numId w:val="152"/>
              </w:numPr>
              <w:rPr>
                <w:sz w:val="18"/>
                <w:szCs w:val="18"/>
              </w:rPr>
            </w:pPr>
            <w:r w:rsidRPr="00D95A9D">
              <w:rPr>
                <w:sz w:val="18"/>
                <w:szCs w:val="18"/>
              </w:rPr>
              <w:t xml:space="preserve">Zdravotníckemu pracovník nie je sprístupnený stav verzie, informácia o VER00 je zdravotníckemu pracovníkovi zobrazovaná na základe príznaku: </w:t>
            </w:r>
            <w:r w:rsidRPr="142AD015">
              <w:rPr>
                <w:rFonts w:asciiTheme="minorHAnsi" w:eastAsiaTheme="minorEastAsia" w:hAnsiTheme="minorHAnsi" w:cstheme="minorBidi"/>
                <w:sz w:val="18"/>
                <w:szCs w:val="18"/>
              </w:rPr>
              <w:t>„Správa bude doplnená po prepustení pacienta“</w:t>
            </w:r>
          </w:p>
        </w:tc>
      </w:tr>
      <w:tr w:rsidR="006E215B" w:rsidRPr="00D95A9D" w14:paraId="333CDB7C" w14:textId="77777777" w:rsidTr="5A109AD4">
        <w:trPr>
          <w:cantSplit/>
        </w:trPr>
        <w:tc>
          <w:tcPr>
            <w:tcW w:w="2830" w:type="dxa"/>
          </w:tcPr>
          <w:p w14:paraId="3C9416CB" w14:textId="77777777" w:rsidR="006E215B" w:rsidRPr="00D95A9D" w:rsidRDefault="4B1F096C" w:rsidP="4B1F096C">
            <w:pPr>
              <w:rPr>
                <w:sz w:val="18"/>
                <w:szCs w:val="18"/>
              </w:rPr>
            </w:pPr>
            <w:r w:rsidRPr="00D95A9D">
              <w:rPr>
                <w:sz w:val="18"/>
                <w:szCs w:val="18"/>
              </w:rPr>
              <w:lastRenderedPageBreak/>
              <w:t>VER01</w:t>
            </w:r>
          </w:p>
        </w:tc>
        <w:tc>
          <w:tcPr>
            <w:tcW w:w="6186" w:type="dxa"/>
          </w:tcPr>
          <w:p w14:paraId="183B3CEB" w14:textId="77777777" w:rsidR="006E215B" w:rsidRPr="00D95A9D" w:rsidRDefault="4B1F096C" w:rsidP="4B1F096C">
            <w:pPr>
              <w:pStyle w:val="Odsekzoznamu"/>
              <w:numPr>
                <w:ilvl w:val="0"/>
                <w:numId w:val="153"/>
              </w:numPr>
              <w:rPr>
                <w:sz w:val="18"/>
                <w:szCs w:val="18"/>
              </w:rPr>
            </w:pPr>
            <w:r w:rsidRPr="00D95A9D">
              <w:rPr>
                <w:sz w:val="18"/>
                <w:szCs w:val="18"/>
              </w:rPr>
              <w:t>Využívané len pre účely záznamu o vyšetrení</w:t>
            </w:r>
          </w:p>
          <w:p w14:paraId="339CCEAD" w14:textId="77777777" w:rsidR="007B31C6" w:rsidRPr="00D95A9D" w:rsidRDefault="4B1F096C" w:rsidP="4B1F096C">
            <w:pPr>
              <w:pStyle w:val="Odsekzoznamu"/>
              <w:numPr>
                <w:ilvl w:val="0"/>
                <w:numId w:val="153"/>
              </w:numPr>
              <w:rPr>
                <w:sz w:val="18"/>
                <w:szCs w:val="18"/>
              </w:rPr>
            </w:pPr>
            <w:r w:rsidRPr="00D95A9D">
              <w:rPr>
                <w:sz w:val="18"/>
                <w:szCs w:val="18"/>
              </w:rPr>
              <w:t>Klinicky uzatvorený záznam bez potreby ďalšieho doplnenia</w:t>
            </w:r>
          </w:p>
          <w:p w14:paraId="21B18B61" w14:textId="77777777" w:rsidR="007B31C6" w:rsidRPr="00D95A9D" w:rsidRDefault="4B1F096C" w:rsidP="4B1F096C">
            <w:pPr>
              <w:pStyle w:val="Odsekzoznamu"/>
              <w:numPr>
                <w:ilvl w:val="0"/>
                <w:numId w:val="153"/>
              </w:numPr>
              <w:rPr>
                <w:sz w:val="18"/>
                <w:szCs w:val="18"/>
              </w:rPr>
            </w:pPr>
            <w:r w:rsidRPr="00D95A9D">
              <w:rPr>
                <w:sz w:val="18"/>
                <w:szCs w:val="18"/>
              </w:rPr>
              <w:t xml:space="preserve">Zdravotníckemu pracovníkovi nie je sprístupnený stav verzie na obrazovku (slúži ako technický atribút) </w:t>
            </w:r>
          </w:p>
        </w:tc>
      </w:tr>
      <w:tr w:rsidR="006E215B" w:rsidRPr="00D95A9D" w14:paraId="5D30F1C1" w14:textId="77777777" w:rsidTr="5A109AD4">
        <w:trPr>
          <w:cantSplit/>
        </w:trPr>
        <w:tc>
          <w:tcPr>
            <w:tcW w:w="2830" w:type="dxa"/>
          </w:tcPr>
          <w:p w14:paraId="40BCF652" w14:textId="77777777" w:rsidR="006E215B" w:rsidRPr="00D95A9D" w:rsidRDefault="4B1F096C" w:rsidP="4B1F096C">
            <w:pPr>
              <w:rPr>
                <w:sz w:val="18"/>
                <w:szCs w:val="18"/>
              </w:rPr>
            </w:pPr>
            <w:r w:rsidRPr="00D95A9D">
              <w:rPr>
                <w:sz w:val="18"/>
                <w:szCs w:val="18"/>
              </w:rPr>
              <w:t>VER02</w:t>
            </w:r>
          </w:p>
        </w:tc>
        <w:tc>
          <w:tcPr>
            <w:tcW w:w="6186" w:type="dxa"/>
          </w:tcPr>
          <w:p w14:paraId="2C426C33" w14:textId="77777777" w:rsidR="006E215B" w:rsidRPr="00D95A9D" w:rsidRDefault="4B1F096C" w:rsidP="4B1F096C">
            <w:pPr>
              <w:pStyle w:val="Odsekzoznamu"/>
              <w:numPr>
                <w:ilvl w:val="0"/>
                <w:numId w:val="154"/>
              </w:numPr>
              <w:rPr>
                <w:sz w:val="18"/>
                <w:szCs w:val="18"/>
              </w:rPr>
            </w:pPr>
            <w:r w:rsidRPr="00D95A9D">
              <w:rPr>
                <w:sz w:val="18"/>
                <w:szCs w:val="18"/>
              </w:rPr>
              <w:t xml:space="preserve">Využívaná len pre účely pacientskeho sumáru </w:t>
            </w:r>
          </w:p>
          <w:p w14:paraId="0B3DB427" w14:textId="77777777" w:rsidR="007B31C6" w:rsidRPr="00D95A9D" w:rsidRDefault="4B1F096C" w:rsidP="4B1F096C">
            <w:pPr>
              <w:pStyle w:val="Odsekzoznamu"/>
              <w:numPr>
                <w:ilvl w:val="0"/>
                <w:numId w:val="154"/>
              </w:numPr>
              <w:rPr>
                <w:sz w:val="18"/>
                <w:szCs w:val="18"/>
              </w:rPr>
            </w:pPr>
            <w:r w:rsidRPr="00D95A9D">
              <w:rPr>
                <w:sz w:val="18"/>
                <w:szCs w:val="18"/>
              </w:rPr>
              <w:t>Záznam v pacientskom sumári, ktorý bol správne zapísaný avšak aktuálne už stratil platnosť (napr. choroba zanikla, zdravotná pomôcka je už vybraná)</w:t>
            </w:r>
          </w:p>
          <w:p w14:paraId="5934E48E" w14:textId="77777777" w:rsidR="007B31C6" w:rsidRPr="00D95A9D" w:rsidRDefault="4B1F096C" w:rsidP="4B1F096C">
            <w:pPr>
              <w:pStyle w:val="Odsekzoznamu"/>
              <w:numPr>
                <w:ilvl w:val="0"/>
                <w:numId w:val="154"/>
              </w:numPr>
              <w:rPr>
                <w:sz w:val="18"/>
                <w:szCs w:val="18"/>
              </w:rPr>
            </w:pPr>
            <w:r w:rsidRPr="00D95A9D">
              <w:rPr>
                <w:sz w:val="18"/>
                <w:szCs w:val="18"/>
              </w:rPr>
              <w:t xml:space="preserve">Záznamy sú zdravotníckemu pracovníkovi sprístupňované na vyžiadanie </w:t>
            </w:r>
          </w:p>
        </w:tc>
      </w:tr>
      <w:tr w:rsidR="006E215B" w:rsidRPr="00D95A9D" w14:paraId="396E6880" w14:textId="77777777" w:rsidTr="5A109AD4">
        <w:trPr>
          <w:cantSplit/>
        </w:trPr>
        <w:tc>
          <w:tcPr>
            <w:tcW w:w="2830" w:type="dxa"/>
          </w:tcPr>
          <w:p w14:paraId="39B74E9B" w14:textId="77777777" w:rsidR="006E215B" w:rsidRPr="00D95A9D" w:rsidRDefault="4B1F096C" w:rsidP="4B1F096C">
            <w:pPr>
              <w:rPr>
                <w:sz w:val="18"/>
                <w:szCs w:val="18"/>
              </w:rPr>
            </w:pPr>
            <w:r w:rsidRPr="00D95A9D">
              <w:rPr>
                <w:sz w:val="18"/>
                <w:szCs w:val="18"/>
              </w:rPr>
              <w:t>VER04</w:t>
            </w:r>
          </w:p>
        </w:tc>
        <w:tc>
          <w:tcPr>
            <w:tcW w:w="6186" w:type="dxa"/>
          </w:tcPr>
          <w:p w14:paraId="484F73D0" w14:textId="77777777" w:rsidR="007B31C6" w:rsidRPr="00D95A9D" w:rsidRDefault="4B1F096C" w:rsidP="4B1F096C">
            <w:pPr>
              <w:pStyle w:val="Odsekzoznamu"/>
              <w:numPr>
                <w:ilvl w:val="0"/>
                <w:numId w:val="154"/>
              </w:numPr>
              <w:rPr>
                <w:sz w:val="18"/>
                <w:szCs w:val="18"/>
              </w:rPr>
            </w:pPr>
            <w:r w:rsidRPr="00D95A9D">
              <w:rPr>
                <w:sz w:val="18"/>
                <w:szCs w:val="18"/>
              </w:rPr>
              <w:t xml:space="preserve">Využívaná pre účely záznamu o vyšetrení a pacientskeho sumáru </w:t>
            </w:r>
          </w:p>
          <w:p w14:paraId="2B1AD4CC" w14:textId="77777777" w:rsidR="007B31C6" w:rsidRPr="00D95A9D" w:rsidRDefault="4B1F096C" w:rsidP="4B1F096C">
            <w:pPr>
              <w:pStyle w:val="Odsekzoznamu"/>
              <w:numPr>
                <w:ilvl w:val="0"/>
                <w:numId w:val="154"/>
              </w:numPr>
              <w:rPr>
                <w:sz w:val="18"/>
                <w:szCs w:val="18"/>
              </w:rPr>
            </w:pPr>
            <w:r w:rsidRPr="00D95A9D">
              <w:rPr>
                <w:sz w:val="18"/>
                <w:szCs w:val="18"/>
              </w:rPr>
              <w:t xml:space="preserve">Záznam bol chybne zapísaný z dôvodu administratívnej chyby zdravotníckeho pracovníka </w:t>
            </w:r>
          </w:p>
          <w:p w14:paraId="3F624E9B" w14:textId="77777777" w:rsidR="006E215B" w:rsidRPr="00D95A9D" w:rsidRDefault="4B1F096C" w:rsidP="4B1F096C">
            <w:pPr>
              <w:pStyle w:val="Odsekzoznamu"/>
              <w:numPr>
                <w:ilvl w:val="0"/>
                <w:numId w:val="154"/>
              </w:numPr>
              <w:rPr>
                <w:sz w:val="18"/>
                <w:szCs w:val="18"/>
              </w:rPr>
            </w:pPr>
            <w:r w:rsidRPr="00D95A9D">
              <w:rPr>
                <w:sz w:val="18"/>
                <w:szCs w:val="18"/>
              </w:rPr>
              <w:t>Záznamy sú zdravotníckemu pracovníkovi sprístupňované na vyžiadanie (pre prípadne auditné/ kontrolné účely) – napr. revízny lekár</w:t>
            </w:r>
          </w:p>
        </w:tc>
      </w:tr>
    </w:tbl>
    <w:p w14:paraId="5BABC852" w14:textId="05B01F54" w:rsidR="00585A0F" w:rsidRPr="000918AA" w:rsidRDefault="4B1F096C" w:rsidP="00B50180">
      <w:pPr>
        <w:pStyle w:val="Nadpis2"/>
      </w:pPr>
      <w:bookmarkStart w:id="211" w:name="_ZapisZaznamOVysetreni_v4"/>
      <w:bookmarkStart w:id="212" w:name="_ZapisZaznamOVysetreni_v3"/>
      <w:bookmarkStart w:id="213" w:name="_ZapisZaznamOVysetreni_v5"/>
      <w:bookmarkStart w:id="214" w:name="_Toc56171982"/>
      <w:bookmarkEnd w:id="211"/>
      <w:bookmarkEnd w:id="212"/>
      <w:bookmarkEnd w:id="213"/>
      <w:r>
        <w:t>ZapisZaznamOVysetreni_v</w:t>
      </w:r>
      <w:r w:rsidR="00310392">
        <w:t>6</w:t>
      </w:r>
      <w:bookmarkStart w:id="215" w:name="_Toc497466019"/>
      <w:bookmarkEnd w:id="214"/>
      <w:bookmarkEnd w:id="215"/>
    </w:p>
    <w:tbl>
      <w:tblPr>
        <w:tblW w:w="9360" w:type="dxa"/>
        <w:jc w:val="center"/>
        <w:tblLayout w:type="fixed"/>
        <w:tblCellMar>
          <w:left w:w="60" w:type="dxa"/>
          <w:right w:w="60" w:type="dxa"/>
        </w:tblCellMar>
        <w:tblLook w:val="0000" w:firstRow="0" w:lastRow="0" w:firstColumn="0" w:lastColumn="0" w:noHBand="0" w:noVBand="0"/>
      </w:tblPr>
      <w:tblGrid>
        <w:gridCol w:w="2160"/>
        <w:gridCol w:w="7200"/>
      </w:tblGrid>
      <w:tr w:rsidR="00585A0F" w:rsidRPr="00D95A9D" w14:paraId="461BBF9A" w14:textId="77777777" w:rsidTr="1FF7BDDD">
        <w:trPr>
          <w:trHeight w:val="326"/>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6830D91D" w14:textId="77777777" w:rsidR="00585A0F" w:rsidRPr="00D95A9D" w:rsidRDefault="4B1F096C" w:rsidP="4B1F096C">
            <w:pPr>
              <w:rPr>
                <w:sz w:val="18"/>
                <w:szCs w:val="18"/>
              </w:rPr>
            </w:pPr>
            <w:r w:rsidRPr="00D95A9D">
              <w:rPr>
                <w:sz w:val="18"/>
                <w:szCs w:val="18"/>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350619E2" w14:textId="50AE80ED" w:rsidR="00585A0F" w:rsidRPr="00D95A9D" w:rsidRDefault="4B1F096C" w:rsidP="4B1F096C">
            <w:pPr>
              <w:rPr>
                <w:sz w:val="18"/>
                <w:szCs w:val="18"/>
              </w:rPr>
            </w:pPr>
            <w:r w:rsidRPr="00D95A9D">
              <w:rPr>
                <w:sz w:val="18"/>
                <w:szCs w:val="18"/>
              </w:rPr>
              <w:t xml:space="preserve"> ZapisZaznamOVysetreni_v</w:t>
            </w:r>
            <w:r w:rsidR="00310392">
              <w:rPr>
                <w:sz w:val="18"/>
                <w:szCs w:val="18"/>
              </w:rPr>
              <w:t>6</w:t>
            </w:r>
          </w:p>
        </w:tc>
      </w:tr>
      <w:tr w:rsidR="00585A0F" w:rsidRPr="00D95A9D" w14:paraId="5867C037" w14:textId="77777777" w:rsidTr="1FF7BDDD">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3192623E" w14:textId="77777777" w:rsidR="00585A0F" w:rsidRPr="00D95A9D" w:rsidRDefault="4B1F096C" w:rsidP="4B1F096C">
            <w:pPr>
              <w:rPr>
                <w:sz w:val="18"/>
                <w:szCs w:val="18"/>
              </w:rPr>
            </w:pPr>
            <w:r w:rsidRPr="00D95A9D">
              <w:rPr>
                <w:sz w:val="18"/>
                <w:szCs w:val="18"/>
              </w:rPr>
              <w:t>Určenie</w:t>
            </w:r>
          </w:p>
        </w:tc>
        <w:tc>
          <w:tcPr>
            <w:tcW w:w="7200" w:type="dxa"/>
            <w:tcBorders>
              <w:top w:val="single" w:sz="2" w:space="0" w:color="auto"/>
              <w:left w:val="single" w:sz="2" w:space="0" w:color="auto"/>
              <w:bottom w:val="single" w:sz="2" w:space="0" w:color="auto"/>
              <w:right w:val="single" w:sz="2" w:space="0" w:color="auto"/>
            </w:tcBorders>
            <w:vAlign w:val="center"/>
          </w:tcPr>
          <w:p w14:paraId="57CFC28F" w14:textId="77777777" w:rsidR="00585A0F" w:rsidRPr="00D95A9D" w:rsidRDefault="001C6B33" w:rsidP="4B1F096C">
            <w:pPr>
              <w:rPr>
                <w:sz w:val="18"/>
                <w:szCs w:val="18"/>
              </w:rPr>
            </w:pPr>
            <w:r w:rsidRPr="0059754F">
              <w:fldChar w:fldCharType="begin" w:fldLock="1"/>
            </w:r>
            <w:r w:rsidR="00585A0F" w:rsidRPr="00D95A9D">
              <w:rPr>
                <w:sz w:val="18"/>
                <w:szCs w:val="18"/>
              </w:rPr>
              <w:instrText>MERGEFIELD Element.valueOf(x070-Urcenie)</w:instrText>
            </w:r>
            <w:r w:rsidRPr="0059754F">
              <w:rPr>
                <w:sz w:val="18"/>
                <w:szCs w:val="18"/>
              </w:rPr>
              <w:fldChar w:fldCharType="separate"/>
            </w:r>
            <w:r w:rsidR="00585A0F" w:rsidRPr="00D95A9D">
              <w:rPr>
                <w:sz w:val="18"/>
                <w:szCs w:val="18"/>
              </w:rPr>
              <w:t>IS PZS</w:t>
            </w:r>
            <w:r w:rsidRPr="0059754F">
              <w:fldChar w:fldCharType="end"/>
            </w:r>
          </w:p>
        </w:tc>
      </w:tr>
      <w:tr w:rsidR="00585A0F" w:rsidRPr="00D95A9D" w14:paraId="0BD5404A" w14:textId="77777777" w:rsidTr="1FF7BDDD">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1F45D6C6" w14:textId="77777777" w:rsidR="00585A0F" w:rsidRPr="00D95A9D" w:rsidRDefault="4B1F096C" w:rsidP="4B1F096C">
            <w:pPr>
              <w:rPr>
                <w:sz w:val="18"/>
                <w:szCs w:val="18"/>
              </w:rPr>
            </w:pPr>
            <w:r w:rsidRPr="00D95A9D">
              <w:rPr>
                <w:sz w:val="18"/>
                <w:szCs w:val="18"/>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554D26C5" w14:textId="77777777" w:rsidR="00585A0F" w:rsidRPr="00D95A9D" w:rsidRDefault="001C6B33" w:rsidP="4B1F096C">
            <w:pPr>
              <w:rPr>
                <w:sz w:val="18"/>
                <w:szCs w:val="18"/>
              </w:rPr>
            </w:pPr>
            <w:r w:rsidRPr="0059754F">
              <w:fldChar w:fldCharType="begin" w:fldLock="1"/>
            </w:r>
            <w:r w:rsidR="00585A0F" w:rsidRPr="00D95A9D">
              <w:rPr>
                <w:sz w:val="18"/>
                <w:szCs w:val="18"/>
              </w:rPr>
              <w:instrText>MERGEFIELD Element.valueOf(x070-Charakteristika)</w:instrText>
            </w:r>
            <w:r w:rsidRPr="0059754F">
              <w:rPr>
                <w:sz w:val="18"/>
                <w:szCs w:val="18"/>
              </w:rPr>
              <w:fldChar w:fldCharType="separate"/>
            </w:r>
            <w:r w:rsidR="00585A0F" w:rsidRPr="00D95A9D">
              <w:rPr>
                <w:sz w:val="18"/>
                <w:szCs w:val="18"/>
              </w:rPr>
              <w:t>Služba zapíše záznam o vyšetrení</w:t>
            </w:r>
            <w:r w:rsidRPr="0059754F">
              <w:fldChar w:fldCharType="end"/>
            </w:r>
          </w:p>
        </w:tc>
      </w:tr>
      <w:tr w:rsidR="00585A0F" w:rsidRPr="00D95A9D" w14:paraId="28A751BB" w14:textId="77777777" w:rsidTr="1FF7BDD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0F101FDE" w14:textId="77777777" w:rsidR="00585A0F" w:rsidRPr="00D95A9D" w:rsidRDefault="4B1F096C" w:rsidP="4B1F096C">
            <w:pPr>
              <w:rPr>
                <w:sz w:val="18"/>
                <w:szCs w:val="18"/>
              </w:rPr>
            </w:pPr>
            <w:r w:rsidRPr="00D95A9D">
              <w:rPr>
                <w:sz w:val="18"/>
                <w:szCs w:val="18"/>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78A337F9" w14:textId="77777777" w:rsidR="00585A0F" w:rsidRPr="00D95A9D" w:rsidRDefault="001C6B33" w:rsidP="4B1F096C">
            <w:pPr>
              <w:rPr>
                <w:sz w:val="18"/>
                <w:szCs w:val="18"/>
              </w:rPr>
            </w:pPr>
            <w:r w:rsidRPr="0059754F">
              <w:fldChar w:fldCharType="begin" w:fldLock="1"/>
            </w:r>
            <w:r w:rsidR="00585A0F" w:rsidRPr="00D95A9D">
              <w:rPr>
                <w:sz w:val="18"/>
                <w:szCs w:val="18"/>
              </w:rPr>
              <w:instrText>MERGEFIELD Element.valueOf(x070-SposobVolania)</w:instrText>
            </w:r>
            <w:r w:rsidRPr="0059754F">
              <w:rPr>
                <w:sz w:val="18"/>
                <w:szCs w:val="18"/>
              </w:rPr>
              <w:fldChar w:fldCharType="separate"/>
            </w:r>
            <w:r w:rsidR="00585A0F" w:rsidRPr="00D95A9D">
              <w:rPr>
                <w:sz w:val="18"/>
                <w:szCs w:val="18"/>
              </w:rPr>
              <w:t>Synchrónny</w:t>
            </w:r>
            <w:r w:rsidRPr="0059754F">
              <w:fldChar w:fldCharType="end"/>
            </w:r>
          </w:p>
        </w:tc>
      </w:tr>
      <w:tr w:rsidR="00585A0F" w:rsidRPr="00D95A9D" w14:paraId="24271452" w14:textId="77777777" w:rsidTr="1FF7BDD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35F73998" w14:textId="77777777" w:rsidR="00585A0F" w:rsidRPr="00D95A9D" w:rsidRDefault="4B1F096C" w:rsidP="4B1F096C">
            <w:pPr>
              <w:rPr>
                <w:sz w:val="18"/>
                <w:szCs w:val="18"/>
              </w:rPr>
            </w:pPr>
            <w:r w:rsidRPr="00D95A9D">
              <w:rPr>
                <w:sz w:val="18"/>
                <w:szCs w:val="18"/>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68693AB5" w14:textId="77777777" w:rsidR="00585A0F" w:rsidRPr="00D95A9D" w:rsidRDefault="4B1F096C" w:rsidP="4B1F096C">
            <w:pPr>
              <w:autoSpaceDE w:val="0"/>
              <w:autoSpaceDN w:val="0"/>
              <w:adjustRightInd w:val="0"/>
              <w:spacing w:beforeAutospacing="1" w:afterAutospacing="1"/>
              <w:rPr>
                <w:rFonts w:eastAsia="Arial" w:cs="Arial"/>
                <w:sz w:val="18"/>
                <w:szCs w:val="18"/>
                <w:lang w:eastAsia="sk-SK"/>
              </w:rPr>
            </w:pPr>
            <w:r w:rsidRPr="00D95A9D">
              <w:rPr>
                <w:sz w:val="18"/>
                <w:szCs w:val="18"/>
                <w:lang w:eastAsia="sk-SK"/>
              </w:rPr>
              <w:t>Slúži poskytovateľovi ZS na zaznamenanie záznamu z vyšetrenia pacienta.</w:t>
            </w:r>
          </w:p>
          <w:p w14:paraId="27FE1E54" w14:textId="77777777" w:rsidR="00585A0F" w:rsidRPr="00D95A9D" w:rsidRDefault="4B1F096C" w:rsidP="4B1F096C">
            <w:pPr>
              <w:autoSpaceDE w:val="0"/>
              <w:autoSpaceDN w:val="0"/>
              <w:adjustRightInd w:val="0"/>
              <w:spacing w:beforeAutospacing="1" w:afterAutospacing="1"/>
              <w:rPr>
                <w:rFonts w:eastAsia="Arial" w:cs="Arial"/>
                <w:sz w:val="18"/>
                <w:szCs w:val="18"/>
                <w:lang w:eastAsia="sk-SK"/>
              </w:rPr>
            </w:pPr>
            <w:r w:rsidRPr="00D95A9D">
              <w:rPr>
                <w:sz w:val="18"/>
                <w:szCs w:val="18"/>
                <w:lang w:eastAsia="sk-SK"/>
              </w:rPr>
              <w:t>Služba umožňuje zapísať:</w:t>
            </w:r>
          </w:p>
          <w:p w14:paraId="5ADE378F" w14:textId="77777777" w:rsidR="00585A0F" w:rsidRPr="00D95A9D" w:rsidRDefault="4B1F096C" w:rsidP="4B1F096C">
            <w:pPr>
              <w:pStyle w:val="Odsekzoznamu"/>
              <w:numPr>
                <w:ilvl w:val="0"/>
                <w:numId w:val="54"/>
              </w:numPr>
              <w:autoSpaceDE w:val="0"/>
              <w:autoSpaceDN w:val="0"/>
              <w:adjustRightInd w:val="0"/>
              <w:spacing w:after="1"/>
              <w:rPr>
                <w:rFonts w:eastAsia="Arial" w:cs="Arial"/>
                <w:sz w:val="18"/>
                <w:szCs w:val="18"/>
                <w:lang w:eastAsia="sk-SK"/>
              </w:rPr>
            </w:pPr>
            <w:r w:rsidRPr="00D95A9D">
              <w:rPr>
                <w:sz w:val="18"/>
                <w:szCs w:val="18"/>
                <w:lang w:eastAsia="sk-SK"/>
              </w:rPr>
              <w:t>Záznam o odbornom vyšetrení pacienta</w:t>
            </w:r>
          </w:p>
          <w:p w14:paraId="1A0647E3" w14:textId="77777777" w:rsidR="00585A0F" w:rsidRPr="00D95A9D" w:rsidRDefault="4B1F096C" w:rsidP="4B1F096C">
            <w:pPr>
              <w:pStyle w:val="Odsekzoznamu"/>
              <w:numPr>
                <w:ilvl w:val="0"/>
                <w:numId w:val="54"/>
              </w:numPr>
              <w:autoSpaceDE w:val="0"/>
              <w:autoSpaceDN w:val="0"/>
              <w:adjustRightInd w:val="0"/>
              <w:spacing w:after="1"/>
              <w:rPr>
                <w:rFonts w:eastAsia="Arial" w:cs="Arial"/>
                <w:sz w:val="18"/>
                <w:szCs w:val="18"/>
                <w:lang w:eastAsia="sk-SK"/>
              </w:rPr>
            </w:pPr>
            <w:r w:rsidRPr="00D95A9D">
              <w:rPr>
                <w:sz w:val="18"/>
                <w:szCs w:val="18"/>
                <w:lang w:eastAsia="sk-SK"/>
              </w:rPr>
              <w:t>Záznam o zobrazovacom vyšetrení pacienta</w:t>
            </w:r>
          </w:p>
          <w:p w14:paraId="7E008842" w14:textId="77777777" w:rsidR="00585A0F" w:rsidRPr="00D95A9D" w:rsidRDefault="4B1F096C" w:rsidP="4B1F096C">
            <w:pPr>
              <w:pStyle w:val="Odsekzoznamu"/>
              <w:numPr>
                <w:ilvl w:val="0"/>
                <w:numId w:val="54"/>
              </w:numPr>
              <w:autoSpaceDE w:val="0"/>
              <w:autoSpaceDN w:val="0"/>
              <w:adjustRightInd w:val="0"/>
              <w:spacing w:after="1"/>
              <w:rPr>
                <w:rFonts w:eastAsia="Arial" w:cs="Arial"/>
                <w:sz w:val="18"/>
                <w:szCs w:val="18"/>
                <w:lang w:eastAsia="sk-SK"/>
              </w:rPr>
            </w:pPr>
            <w:r w:rsidRPr="00D95A9D">
              <w:rPr>
                <w:sz w:val="18"/>
                <w:szCs w:val="18"/>
                <w:lang w:eastAsia="sk-SK"/>
              </w:rPr>
              <w:t>Lekársku prepúšťaciu správu</w:t>
            </w:r>
          </w:p>
          <w:p w14:paraId="7578400A" w14:textId="77777777" w:rsidR="00585A0F" w:rsidRPr="00D95A9D" w:rsidRDefault="4B1F096C" w:rsidP="4B1F096C">
            <w:pPr>
              <w:pStyle w:val="Odsekzoznamu"/>
              <w:numPr>
                <w:ilvl w:val="0"/>
                <w:numId w:val="54"/>
              </w:numPr>
              <w:autoSpaceDE w:val="0"/>
              <w:autoSpaceDN w:val="0"/>
              <w:adjustRightInd w:val="0"/>
              <w:spacing w:after="1"/>
              <w:rPr>
                <w:rFonts w:eastAsia="Arial" w:cs="Arial"/>
                <w:sz w:val="18"/>
                <w:szCs w:val="18"/>
                <w:lang w:eastAsia="sk-SK"/>
              </w:rPr>
            </w:pPr>
            <w:r w:rsidRPr="00D95A9D">
              <w:rPr>
                <w:sz w:val="18"/>
                <w:szCs w:val="18"/>
                <w:lang w:eastAsia="sk-SK"/>
              </w:rPr>
              <w:t>“Odporúčané vyšetrenie“ ako súčasť záznamu o odbornom vyšetrení</w:t>
            </w:r>
          </w:p>
          <w:p w14:paraId="213DA769" w14:textId="77777777" w:rsidR="00585A0F" w:rsidRPr="00D95A9D" w:rsidRDefault="00585A0F" w:rsidP="00A322CA">
            <w:pPr>
              <w:autoSpaceDE w:val="0"/>
              <w:autoSpaceDN w:val="0"/>
              <w:adjustRightInd w:val="0"/>
              <w:spacing w:after="1"/>
              <w:rPr>
                <w:rFonts w:cs="Arial"/>
                <w:sz w:val="18"/>
                <w:szCs w:val="18"/>
                <w:lang w:eastAsia="sk-SK"/>
              </w:rPr>
            </w:pPr>
          </w:p>
          <w:p w14:paraId="554C30A6" w14:textId="77777777" w:rsidR="00585A0F" w:rsidRPr="00D95A9D" w:rsidRDefault="4B1F096C" w:rsidP="4B1F096C">
            <w:pPr>
              <w:autoSpaceDE w:val="0"/>
              <w:autoSpaceDN w:val="0"/>
              <w:adjustRightInd w:val="0"/>
              <w:spacing w:after="1"/>
              <w:rPr>
                <w:rFonts w:eastAsia="Arial" w:cs="Arial"/>
                <w:sz w:val="18"/>
                <w:szCs w:val="18"/>
                <w:lang w:eastAsia="sk-SK"/>
              </w:rPr>
            </w:pPr>
            <w:r w:rsidRPr="00D95A9D">
              <w:rPr>
                <w:sz w:val="18"/>
                <w:szCs w:val="18"/>
                <w:lang w:eastAsia="sk-SK"/>
              </w:rPr>
              <w:t>Výsledkom je:</w:t>
            </w:r>
          </w:p>
          <w:p w14:paraId="66F33169" w14:textId="77777777" w:rsidR="00585A0F" w:rsidRPr="00D95A9D" w:rsidRDefault="4B1F096C" w:rsidP="4B1F096C">
            <w:pPr>
              <w:pStyle w:val="Odsekzoznamu"/>
              <w:numPr>
                <w:ilvl w:val="0"/>
                <w:numId w:val="57"/>
              </w:numPr>
              <w:autoSpaceDE w:val="0"/>
              <w:autoSpaceDN w:val="0"/>
              <w:adjustRightInd w:val="0"/>
              <w:spacing w:after="1"/>
              <w:rPr>
                <w:rFonts w:eastAsia="Arial" w:cs="Arial"/>
                <w:sz w:val="18"/>
                <w:szCs w:val="18"/>
                <w:lang w:eastAsia="sk-SK"/>
              </w:rPr>
            </w:pPr>
            <w:r w:rsidRPr="00D95A9D">
              <w:rPr>
                <w:sz w:val="18"/>
                <w:szCs w:val="18"/>
                <w:lang w:eastAsia="sk-SK"/>
              </w:rPr>
              <w:t>Jednoznačný identifikátor vytvoreného záznamu, podľa ktorého si je možné tento záznam spätne vyžiadať.</w:t>
            </w:r>
          </w:p>
          <w:p w14:paraId="1ABB7292" w14:textId="77777777" w:rsidR="00585A0F" w:rsidRPr="00D95A9D" w:rsidRDefault="00585A0F" w:rsidP="00585A0F">
            <w:pPr>
              <w:pStyle w:val="Odsekzoznamu"/>
              <w:autoSpaceDE w:val="0"/>
              <w:autoSpaceDN w:val="0"/>
              <w:adjustRightInd w:val="0"/>
              <w:spacing w:after="1"/>
              <w:rPr>
                <w:rFonts w:cs="Arial"/>
                <w:sz w:val="18"/>
                <w:szCs w:val="18"/>
                <w:lang w:eastAsia="sk-SK"/>
              </w:rPr>
            </w:pPr>
          </w:p>
        </w:tc>
      </w:tr>
      <w:tr w:rsidR="00585A0F" w:rsidRPr="00D95A9D" w14:paraId="35979016" w14:textId="77777777" w:rsidTr="1FF7BDD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0A4359FF" w14:textId="77777777" w:rsidR="00585A0F" w:rsidRPr="00D95A9D" w:rsidRDefault="4B1F096C" w:rsidP="4B1F096C">
            <w:pPr>
              <w:rPr>
                <w:sz w:val="18"/>
                <w:szCs w:val="18"/>
              </w:rPr>
            </w:pPr>
            <w:r w:rsidRPr="00D95A9D">
              <w:rPr>
                <w:sz w:val="18"/>
                <w:szCs w:val="18"/>
              </w:rPr>
              <w:t>Vstup:</w:t>
            </w:r>
          </w:p>
        </w:tc>
        <w:tc>
          <w:tcPr>
            <w:tcW w:w="7200" w:type="dxa"/>
            <w:tcBorders>
              <w:top w:val="single" w:sz="2" w:space="0" w:color="auto"/>
              <w:left w:val="single" w:sz="2" w:space="0" w:color="auto"/>
              <w:bottom w:val="single" w:sz="2" w:space="0" w:color="auto"/>
              <w:right w:val="single" w:sz="2" w:space="0" w:color="auto"/>
            </w:tcBorders>
            <w:vAlign w:val="center"/>
          </w:tcPr>
          <w:p w14:paraId="475252F2" w14:textId="5194F2C4" w:rsidR="002E5438" w:rsidRPr="00D95A9D" w:rsidRDefault="00DB2889" w:rsidP="002E5438">
            <w:pPr>
              <w:pStyle w:val="Bezriadkovania"/>
              <w:numPr>
                <w:ilvl w:val="0"/>
                <w:numId w:val="47"/>
              </w:numPr>
              <w:spacing w:after="0"/>
              <w:rPr>
                <w:rFonts w:asciiTheme="minorHAnsi" w:eastAsiaTheme="minorEastAsia" w:hAnsiTheme="minorHAnsi" w:cstheme="minorBidi"/>
                <w:color w:val="auto"/>
                <w:sz w:val="18"/>
                <w:szCs w:val="18"/>
                <w:lang w:val="sk-SK"/>
              </w:rPr>
            </w:pPr>
            <w:hyperlink w:anchor="_Záznam_z_odborného" w:history="1">
              <w:r w:rsidR="002E5438" w:rsidRPr="00D95A9D">
                <w:rPr>
                  <w:rStyle w:val="Hypertextovprepojenie"/>
                  <w:rFonts w:asciiTheme="minorHAnsi" w:eastAsiaTheme="minorEastAsia" w:hAnsiTheme="minorHAnsi" w:cstheme="minorBidi"/>
                  <w:sz w:val="18"/>
                  <w:szCs w:val="18"/>
                  <w:lang w:val="sk-SK"/>
                </w:rPr>
                <w:t>CEN-EN13606-ENTRY.Zaznam_o_vysetreni-Zaznam_o_odbornom_vysetreni.v</w:t>
              </w:r>
            </w:hyperlink>
            <w:r w:rsidR="00310392">
              <w:rPr>
                <w:rStyle w:val="Hypertextovprepojenie"/>
                <w:rFonts w:asciiTheme="minorHAnsi" w:eastAsiaTheme="minorEastAsia" w:hAnsiTheme="minorHAnsi" w:cstheme="minorBidi"/>
                <w:sz w:val="18"/>
                <w:szCs w:val="18"/>
                <w:lang w:val="sk-SK"/>
              </w:rPr>
              <w:t>6</w:t>
            </w:r>
          </w:p>
          <w:p w14:paraId="38527F2F" w14:textId="5A322DE8" w:rsidR="003C5950" w:rsidRPr="00D95A9D" w:rsidRDefault="00DB2889" w:rsidP="4B1F096C">
            <w:pPr>
              <w:pStyle w:val="Bezriadkovania"/>
              <w:numPr>
                <w:ilvl w:val="0"/>
                <w:numId w:val="47"/>
              </w:numPr>
              <w:spacing w:after="0"/>
              <w:rPr>
                <w:rFonts w:asciiTheme="minorHAnsi" w:eastAsiaTheme="minorEastAsia" w:hAnsiTheme="minorHAnsi" w:cstheme="minorBidi"/>
                <w:color w:val="auto"/>
                <w:sz w:val="18"/>
                <w:szCs w:val="18"/>
                <w:lang w:val="sk-SK"/>
              </w:rPr>
            </w:pPr>
            <w:hyperlink w:anchor="_Odporúčanie_na_vyšetrenie" w:history="1">
              <w:r w:rsidR="4B1F096C" w:rsidRPr="00D95A9D">
                <w:rPr>
                  <w:rStyle w:val="Hypertextovprepojenie"/>
                  <w:rFonts w:asciiTheme="minorHAnsi" w:eastAsiaTheme="minorEastAsia" w:hAnsiTheme="minorHAnsi" w:cstheme="minorBidi"/>
                  <w:sz w:val="18"/>
                  <w:szCs w:val="18"/>
                  <w:lang w:val="sk-SK"/>
                </w:rPr>
                <w:t>CEN-EN13606-CLUSTER.Odporucanie_na_vysetrenie.v</w:t>
              </w:r>
            </w:hyperlink>
            <w:r w:rsidR="00310392">
              <w:rPr>
                <w:rStyle w:val="Hypertextovprepojenie"/>
                <w:rFonts w:asciiTheme="minorHAnsi" w:eastAsiaTheme="minorEastAsia" w:hAnsiTheme="minorHAnsi" w:cstheme="minorBidi"/>
                <w:sz w:val="18"/>
                <w:szCs w:val="18"/>
                <w:lang w:val="sk-SK"/>
              </w:rPr>
              <w:t>2</w:t>
            </w:r>
          </w:p>
          <w:p w14:paraId="4FE604D7" w14:textId="5217FBEA" w:rsidR="003C5950" w:rsidRPr="00D95A9D" w:rsidRDefault="00DB2889" w:rsidP="4B1F096C">
            <w:pPr>
              <w:pStyle w:val="Bezriadkovania"/>
              <w:numPr>
                <w:ilvl w:val="0"/>
                <w:numId w:val="47"/>
              </w:numPr>
              <w:spacing w:after="0"/>
              <w:rPr>
                <w:rFonts w:asciiTheme="minorHAnsi" w:eastAsiaTheme="minorEastAsia" w:hAnsiTheme="minorHAnsi" w:cstheme="minorBidi"/>
                <w:color w:val="auto"/>
                <w:sz w:val="18"/>
                <w:szCs w:val="18"/>
                <w:lang w:val="sk-SK"/>
              </w:rPr>
            </w:pPr>
            <w:hyperlink w:anchor="_Prepúšťacia_správa" w:history="1">
              <w:r w:rsidR="4B1F096C" w:rsidRPr="00D95A9D">
                <w:rPr>
                  <w:rStyle w:val="Hypertextovprepojenie"/>
                  <w:rFonts w:asciiTheme="minorHAnsi" w:eastAsiaTheme="minorEastAsia" w:hAnsiTheme="minorHAnsi" w:cstheme="minorBidi"/>
                  <w:sz w:val="18"/>
                  <w:szCs w:val="18"/>
                  <w:lang w:val="sk-SK"/>
                </w:rPr>
                <w:t>CEN-EN13606-ENTRY.Zaznam_o_vysetreni-Lekárska_prepustacia_sprava.v</w:t>
              </w:r>
            </w:hyperlink>
            <w:r w:rsidR="00310392">
              <w:rPr>
                <w:rStyle w:val="Hypertextovprepojenie"/>
                <w:rFonts w:asciiTheme="minorHAnsi" w:eastAsiaTheme="minorEastAsia" w:hAnsiTheme="minorHAnsi" w:cstheme="minorBidi"/>
                <w:sz w:val="18"/>
                <w:szCs w:val="18"/>
                <w:lang w:val="sk-SK"/>
              </w:rPr>
              <w:t>5</w:t>
            </w:r>
          </w:p>
          <w:p w14:paraId="465492FB" w14:textId="7D2829A7" w:rsidR="00585A0F" w:rsidRPr="00D95A9D" w:rsidRDefault="00DB2889">
            <w:pPr>
              <w:pStyle w:val="Bezriadkovania"/>
              <w:numPr>
                <w:ilvl w:val="0"/>
                <w:numId w:val="47"/>
              </w:numPr>
              <w:spacing w:after="0"/>
              <w:rPr>
                <w:rFonts w:asciiTheme="minorHAnsi" w:eastAsiaTheme="minorEastAsia" w:hAnsiTheme="minorHAnsi" w:cstheme="minorBidi"/>
                <w:color w:val="auto"/>
                <w:sz w:val="18"/>
                <w:szCs w:val="18"/>
                <w:lang w:val="sk-SK"/>
              </w:rPr>
            </w:pPr>
            <w:hyperlink w:anchor="_Zobrazovacie_vyšetrenie" w:history="1">
              <w:r w:rsidR="4B1F096C" w:rsidRPr="00D95A9D">
                <w:rPr>
                  <w:rStyle w:val="Hypertextovprepojenie"/>
                  <w:rFonts w:asciiTheme="minorHAnsi" w:eastAsiaTheme="minorEastAsia" w:hAnsiTheme="minorHAnsi" w:cstheme="minorBidi"/>
                  <w:sz w:val="18"/>
                  <w:szCs w:val="18"/>
                  <w:lang w:val="sk-SK"/>
                </w:rPr>
                <w:t>CEN-EN13606-ENTRY.Zaznam_o_vysetreni-Zaznam_o_zobrazovacom_vysetreni.v</w:t>
              </w:r>
            </w:hyperlink>
            <w:r w:rsidR="00310392">
              <w:rPr>
                <w:rStyle w:val="Hypertextovprepojenie"/>
                <w:rFonts w:asciiTheme="minorHAnsi" w:eastAsiaTheme="minorEastAsia" w:hAnsiTheme="minorHAnsi" w:cstheme="minorBidi"/>
                <w:sz w:val="18"/>
                <w:szCs w:val="18"/>
                <w:lang w:val="sk-SK"/>
              </w:rPr>
              <w:t>4</w:t>
            </w:r>
          </w:p>
        </w:tc>
      </w:tr>
      <w:tr w:rsidR="00585A0F" w:rsidRPr="00D95A9D" w14:paraId="75CC6978" w14:textId="77777777" w:rsidTr="1FF7BDD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127F5ADC" w14:textId="77777777" w:rsidR="00585A0F" w:rsidRPr="00D95A9D" w:rsidRDefault="4B1F096C" w:rsidP="4B1F096C">
            <w:pPr>
              <w:rPr>
                <w:sz w:val="18"/>
                <w:szCs w:val="18"/>
              </w:rPr>
            </w:pPr>
            <w:r w:rsidRPr="00D95A9D">
              <w:rPr>
                <w:sz w:val="18"/>
                <w:szCs w:val="18"/>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3ACD6C9C" w14:textId="77777777" w:rsidR="00585A0F" w:rsidRPr="00D95A9D" w:rsidRDefault="34661EDB" w:rsidP="34661EDB">
            <w:pPr>
              <w:numPr>
                <w:ilvl w:val="0"/>
                <w:numId w:val="53"/>
              </w:numPr>
              <w:autoSpaceDE w:val="0"/>
              <w:autoSpaceDN w:val="0"/>
              <w:adjustRightInd w:val="0"/>
              <w:spacing w:after="1"/>
              <w:rPr>
                <w:rFonts w:eastAsia="Arial" w:cs="Arial"/>
                <w:sz w:val="18"/>
                <w:szCs w:val="18"/>
                <w:lang w:eastAsia="sk-SK"/>
              </w:rPr>
            </w:pPr>
            <w:r w:rsidRPr="00D95A9D">
              <w:rPr>
                <w:color w:val="000000"/>
                <w:sz w:val="18"/>
                <w:szCs w:val="18"/>
              </w:rPr>
              <w:t>Vysetrenia_Request_Response.xsd/IdZaznamuVysetrenia</w:t>
            </w:r>
          </w:p>
        </w:tc>
      </w:tr>
      <w:tr w:rsidR="00585A0F" w:rsidRPr="00D95A9D" w14:paraId="68460367" w14:textId="77777777" w:rsidTr="1FF7BDD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3DF727C4" w14:textId="77777777" w:rsidR="00585A0F" w:rsidRPr="00D95A9D" w:rsidRDefault="4B1F096C" w:rsidP="4B1F096C">
            <w:pPr>
              <w:rPr>
                <w:sz w:val="18"/>
                <w:szCs w:val="18"/>
              </w:rPr>
            </w:pPr>
            <w:r w:rsidRPr="00D95A9D">
              <w:rPr>
                <w:sz w:val="18"/>
                <w:szCs w:val="18"/>
              </w:rPr>
              <w:t>Podmienky:</w:t>
            </w:r>
          </w:p>
        </w:tc>
        <w:tc>
          <w:tcPr>
            <w:tcW w:w="7200" w:type="dxa"/>
            <w:tcBorders>
              <w:top w:val="single" w:sz="2" w:space="0" w:color="auto"/>
              <w:left w:val="single" w:sz="2" w:space="0" w:color="auto"/>
              <w:bottom w:val="single" w:sz="2" w:space="0" w:color="auto"/>
              <w:right w:val="single" w:sz="2" w:space="0" w:color="auto"/>
            </w:tcBorders>
            <w:vAlign w:val="center"/>
          </w:tcPr>
          <w:p w14:paraId="4DBD57C1" w14:textId="056C5928" w:rsidR="00585A0F" w:rsidRPr="00D95A9D" w:rsidRDefault="4B1F096C" w:rsidP="1FF7BDDD">
            <w:pPr>
              <w:numPr>
                <w:ilvl w:val="0"/>
                <w:numId w:val="53"/>
              </w:numPr>
              <w:autoSpaceDE w:val="0"/>
              <w:autoSpaceDN w:val="0"/>
              <w:adjustRightInd w:val="0"/>
              <w:spacing w:after="1"/>
              <w:rPr>
                <w:rFonts w:eastAsia="Arial" w:cs="Arial"/>
                <w:sz w:val="18"/>
                <w:szCs w:val="18"/>
                <w:lang w:eastAsia="sk-SK"/>
              </w:rPr>
            </w:pPr>
            <w:r w:rsidRPr="1FF7BDDD">
              <w:rPr>
                <w:sz w:val="18"/>
                <w:szCs w:val="18"/>
                <w:lang w:eastAsia="sk-SK"/>
              </w:rPr>
              <w:t>Záznam môže zapísať len identifikovaný a autorizovaný lekár v roli konkrétneho PZS</w:t>
            </w:r>
            <w:r w:rsidR="32BEB915" w:rsidRPr="1FF7BDDD">
              <w:rPr>
                <w:sz w:val="18"/>
                <w:szCs w:val="18"/>
                <w:lang w:eastAsia="sk-SK"/>
              </w:rPr>
              <w:t xml:space="preserve"> so zaevidovaným aktuálne platným pracovno-právnym vzťahom.</w:t>
            </w:r>
          </w:p>
          <w:p w14:paraId="73DC60E0" w14:textId="6184E5F1" w:rsidR="00585A0F" w:rsidRPr="003E15D5" w:rsidRDefault="4B1F096C" w:rsidP="00310392">
            <w:pPr>
              <w:numPr>
                <w:ilvl w:val="0"/>
                <w:numId w:val="53"/>
              </w:numPr>
              <w:autoSpaceDE w:val="0"/>
              <w:autoSpaceDN w:val="0"/>
              <w:adjustRightInd w:val="0"/>
              <w:spacing w:after="1"/>
              <w:rPr>
                <w:rFonts w:eastAsia="Arial" w:cs="Arial"/>
                <w:sz w:val="18"/>
                <w:szCs w:val="18"/>
                <w:lang w:eastAsia="sk-SK"/>
              </w:rPr>
            </w:pPr>
            <w:r w:rsidRPr="00D95A9D">
              <w:rPr>
                <w:sz w:val="18"/>
                <w:szCs w:val="18"/>
                <w:lang w:eastAsia="sk-SK"/>
              </w:rPr>
              <w:t xml:space="preserve">Záznam je možné zapísať len pre pacienta, ktorý je súčasťou NZIS </w:t>
            </w:r>
          </w:p>
          <w:p w14:paraId="268CB304" w14:textId="77777777" w:rsidR="00310392" w:rsidRDefault="00310392" w:rsidP="00310392">
            <w:pPr>
              <w:numPr>
                <w:ilvl w:val="0"/>
                <w:numId w:val="53"/>
              </w:numPr>
              <w:autoSpaceDE w:val="0"/>
              <w:autoSpaceDN w:val="0"/>
              <w:adjustRightInd w:val="0"/>
              <w:spacing w:after="1"/>
              <w:rPr>
                <w:rFonts w:eastAsia="Arial" w:cs="Arial"/>
                <w:sz w:val="18"/>
                <w:szCs w:val="18"/>
                <w:lang w:eastAsia="sk-SK"/>
              </w:rPr>
            </w:pPr>
            <w:r>
              <w:rPr>
                <w:rFonts w:eastAsia="Arial" w:cs="Arial"/>
                <w:sz w:val="18"/>
                <w:szCs w:val="18"/>
                <w:lang w:eastAsia="sk-SK"/>
              </w:rPr>
              <w:t>V prípade zápisu diagnostického záveru musí byť označená práve jedna hlavná diagnóza.</w:t>
            </w:r>
          </w:p>
          <w:p w14:paraId="7EBC56EC" w14:textId="77777777" w:rsidR="00310392" w:rsidRDefault="00310392" w:rsidP="00310392">
            <w:pPr>
              <w:numPr>
                <w:ilvl w:val="0"/>
                <w:numId w:val="53"/>
              </w:numPr>
              <w:autoSpaceDE w:val="0"/>
              <w:autoSpaceDN w:val="0"/>
              <w:adjustRightInd w:val="0"/>
              <w:spacing w:after="1"/>
              <w:rPr>
                <w:rFonts w:eastAsia="Arial" w:cs="Arial"/>
                <w:sz w:val="18"/>
                <w:szCs w:val="18"/>
                <w:lang w:eastAsia="sk-SK"/>
              </w:rPr>
            </w:pPr>
            <w:r>
              <w:rPr>
                <w:szCs w:val="24"/>
              </w:rPr>
              <w:t>Modalitu požadovaného vyšetrenia je možné zapísať atribútom at0107(CV).  Atribút modalita (at0106) nie je na vstupe povolený.</w:t>
            </w:r>
          </w:p>
          <w:p w14:paraId="42764576" w14:textId="3EE3E86B" w:rsidR="00310392" w:rsidRPr="00310392" w:rsidRDefault="00310392">
            <w:pPr>
              <w:numPr>
                <w:ilvl w:val="0"/>
                <w:numId w:val="53"/>
              </w:numPr>
              <w:autoSpaceDE w:val="0"/>
              <w:autoSpaceDN w:val="0"/>
              <w:adjustRightInd w:val="0"/>
              <w:spacing w:after="1"/>
              <w:rPr>
                <w:rFonts w:eastAsia="Arial" w:cs="Arial"/>
                <w:sz w:val="18"/>
                <w:szCs w:val="18"/>
                <w:lang w:eastAsia="sk-SK"/>
              </w:rPr>
            </w:pPr>
            <w:r>
              <w:rPr>
                <w:rFonts w:eastAsia="Arial" w:cs="Arial"/>
                <w:sz w:val="18"/>
                <w:szCs w:val="18"/>
                <w:lang w:eastAsia="sk-SK"/>
              </w:rPr>
              <w:t>V prípade, požiadavky na vytvorenie reštrikčného záznamu podľa zákona 153/2013 § 5a, sa do EHR_EXTRAKTu na vstupe pr</w:t>
            </w:r>
            <w:r w:rsidR="69414268">
              <w:rPr>
                <w:rFonts w:eastAsia="Arial" w:cs="Arial"/>
                <w:sz w:val="18"/>
                <w:szCs w:val="18"/>
                <w:lang w:eastAsia="sk-SK"/>
              </w:rPr>
              <w:t>i</w:t>
            </w:r>
            <w:r>
              <w:rPr>
                <w:rFonts w:eastAsia="Arial" w:cs="Arial"/>
                <w:sz w:val="18"/>
                <w:szCs w:val="18"/>
                <w:lang w:eastAsia="sk-SK"/>
              </w:rPr>
              <w:t xml:space="preserve">dá kompozícia CEN-EN13606-COMPOSITION.access_policy.v1.adl, ktorá obsahuje platnosť </w:t>
            </w:r>
            <w:r>
              <w:rPr>
                <w:rFonts w:eastAsia="Arial" w:cs="Arial"/>
                <w:sz w:val="18"/>
                <w:szCs w:val="18"/>
                <w:lang w:eastAsia="sk-SK"/>
              </w:rPr>
              <w:lastRenderedPageBreak/>
              <w:t>extraktu. Odkaz na tento reštrikčný záznam musí byť zapísaný aj v atribúte policy_id v časti ENTRY záznamu z vyšetrenia.</w:t>
            </w:r>
          </w:p>
          <w:p w14:paraId="687D6271" w14:textId="77777777" w:rsidR="00824762" w:rsidRPr="00D95A9D" w:rsidRDefault="34661EDB" w:rsidP="00310392">
            <w:pPr>
              <w:pStyle w:val="Odsekzoznamu"/>
              <w:numPr>
                <w:ilvl w:val="0"/>
                <w:numId w:val="53"/>
              </w:numPr>
              <w:rPr>
                <w:sz w:val="18"/>
                <w:szCs w:val="18"/>
              </w:rPr>
            </w:pPr>
            <w:r w:rsidRPr="00D95A9D">
              <w:rPr>
                <w:sz w:val="18"/>
                <w:szCs w:val="18"/>
              </w:rPr>
              <w:t>V prípade, že je v rámci odborného vyšetrenia zaznamenaný výmenný lístok, prebehne validácia vyplnenia atibútov v štruktúre "OdporucaneVysetrenia";</w:t>
            </w:r>
          </w:p>
          <w:p w14:paraId="2D3666A3" w14:textId="77777777" w:rsidR="00E57F4B" w:rsidRPr="00D95A9D" w:rsidRDefault="34661EDB" w:rsidP="00310392">
            <w:pPr>
              <w:pStyle w:val="Odsekzoznamu"/>
              <w:numPr>
                <w:ilvl w:val="0"/>
                <w:numId w:val="53"/>
              </w:numPr>
              <w:rPr>
                <w:sz w:val="18"/>
                <w:szCs w:val="18"/>
              </w:rPr>
            </w:pPr>
            <w:r w:rsidRPr="00D95A9D">
              <w:rPr>
                <w:sz w:val="18"/>
                <w:szCs w:val="18"/>
              </w:rPr>
              <w:t>V prípade, že je vyplnený atribút "PoziadavkaNaVysetrenie" prebehne kontrola existencie záznamu a tiež kontrola či je daný záznam evidovaný na príslušného pacienta; Následne bude odosielajúci lekár automaticky notifikovaný a do záznamu, ktorého externý ID VL je definovaný v atribúte "PoziadavkaNaVysetrenie" bude automaticky do atribútu "Vysledok" doplnené rc_id zapísaného záznamu.</w:t>
            </w:r>
          </w:p>
          <w:p w14:paraId="1B0C5009" w14:textId="77777777" w:rsidR="00E57F4B" w:rsidRPr="00D95A9D" w:rsidRDefault="4B1F096C" w:rsidP="00310392">
            <w:pPr>
              <w:pStyle w:val="Odsekzoznamu"/>
              <w:numPr>
                <w:ilvl w:val="0"/>
                <w:numId w:val="53"/>
              </w:numPr>
              <w:rPr>
                <w:sz w:val="18"/>
                <w:szCs w:val="18"/>
              </w:rPr>
            </w:pPr>
            <w:r w:rsidRPr="00D95A9D">
              <w:rPr>
                <w:sz w:val="18"/>
                <w:szCs w:val="18"/>
              </w:rPr>
              <w:t>Po zapísaní výsledku vyšetrenia na základe odporúčania na vyšetrenie, služba umožňuje prepojenie jednotlivých záznamov (odporúčanie na vyšetrenie, výsledok vyšetrenia). Správa z odborného vyšetrenia obsahuje odkaz na správu s odporúčaným vyšetrením, na základe ktorej bolo vyšetrenie vykonané a do správy, ktorá obsahuje odporúčanie na vyšetrenie systém automaticky dopĺňa identifikátor výsledku vyšetrenia, ak bolo vyšetrenie zaznamenané. Zavolaním tejto služby a prepojením na správu, ktorá obsahovala odporúčanie na vyšetrenie je odosielajúci lekár automaticky notifikovaný o tom, že vyšetrenie na základe "jeho" výmenného lístka bolo uskutočnené.</w:t>
            </w:r>
          </w:p>
          <w:p w14:paraId="4267346C" w14:textId="77777777" w:rsidR="00824762" w:rsidRPr="00D95A9D" w:rsidRDefault="4B1F096C" w:rsidP="00310392">
            <w:pPr>
              <w:pStyle w:val="Odsekzoznamu"/>
              <w:numPr>
                <w:ilvl w:val="0"/>
                <w:numId w:val="53"/>
              </w:numPr>
              <w:rPr>
                <w:sz w:val="18"/>
                <w:szCs w:val="18"/>
              </w:rPr>
            </w:pPr>
            <w:r w:rsidRPr="00D95A9D">
              <w:rPr>
                <w:sz w:val="18"/>
                <w:szCs w:val="18"/>
              </w:rPr>
              <w:t>V prípade nastavenia atribútu "Len výmenný lístok" musia byť naplnené len povinné údaje (dátum vyšetrenia, urgentnosť vyšetrenia) a údaje v časti "Odporúčané vyšetrenie"</w:t>
            </w:r>
          </w:p>
          <w:p w14:paraId="0C52F432" w14:textId="77777777" w:rsidR="00824762" w:rsidRPr="00D95A9D" w:rsidRDefault="4B1F096C" w:rsidP="00310392">
            <w:pPr>
              <w:pStyle w:val="Odsekzoznamu"/>
              <w:numPr>
                <w:ilvl w:val="0"/>
                <w:numId w:val="53"/>
              </w:numPr>
              <w:rPr>
                <w:sz w:val="18"/>
                <w:szCs w:val="18"/>
              </w:rPr>
            </w:pPr>
            <w:r w:rsidRPr="00D95A9D">
              <w:rPr>
                <w:sz w:val="18"/>
                <w:szCs w:val="18"/>
              </w:rPr>
              <w:t>Záznam je možné zapísať len v stave VER00 alebo VER01</w:t>
            </w:r>
          </w:p>
          <w:p w14:paraId="656ED749" w14:textId="77777777" w:rsidR="000B3F02" w:rsidRPr="00D95A9D" w:rsidRDefault="34661EDB" w:rsidP="00310392">
            <w:pPr>
              <w:pStyle w:val="Odsekzoznamu"/>
              <w:numPr>
                <w:ilvl w:val="0"/>
                <w:numId w:val="53"/>
              </w:numPr>
              <w:rPr>
                <w:sz w:val="18"/>
                <w:szCs w:val="18"/>
              </w:rPr>
            </w:pPr>
            <w:r w:rsidRPr="00D95A9D">
              <w:rPr>
                <w:sz w:val="18"/>
                <w:szCs w:val="18"/>
              </w:rPr>
              <w:t>V prípade referencie dvoch záznamov je potrebné naplniť link na predchádzajúci údaj v položke (PREVIOUS_VERSION a VERSION_SET_ID - musia byť zhodné). Referencovaný záznam musí existovať, nesmie byť stornovaný a musí patriť zhodnému prijímateľovi ZS</w:t>
            </w:r>
          </w:p>
        </w:tc>
      </w:tr>
      <w:tr w:rsidR="00585A0F" w:rsidRPr="00D95A9D" w14:paraId="2F5E141C" w14:textId="77777777" w:rsidTr="1FF7BDD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60FD783B" w14:textId="77777777" w:rsidR="00585A0F" w:rsidRPr="00D95A9D" w:rsidRDefault="4B1F096C" w:rsidP="4B1F096C">
            <w:pPr>
              <w:rPr>
                <w:sz w:val="18"/>
                <w:szCs w:val="18"/>
              </w:rPr>
            </w:pPr>
            <w:r w:rsidRPr="00D95A9D">
              <w:rPr>
                <w:sz w:val="18"/>
                <w:szCs w:val="18"/>
              </w:rPr>
              <w:lastRenderedPageBreak/>
              <w:t>Výnimka</w:t>
            </w:r>
          </w:p>
        </w:tc>
        <w:tc>
          <w:tcPr>
            <w:tcW w:w="7200" w:type="dxa"/>
            <w:tcBorders>
              <w:top w:val="single" w:sz="2" w:space="0" w:color="auto"/>
              <w:left w:val="single" w:sz="2" w:space="0" w:color="auto"/>
              <w:bottom w:val="single" w:sz="2" w:space="0" w:color="auto"/>
              <w:right w:val="single" w:sz="2" w:space="0" w:color="auto"/>
            </w:tcBorders>
            <w:vAlign w:val="center"/>
          </w:tcPr>
          <w:p w14:paraId="76FA6C43" w14:textId="77777777" w:rsidR="008A295E" w:rsidRPr="00D95A9D" w:rsidRDefault="34661EDB" w:rsidP="34661EDB">
            <w:pPr>
              <w:pStyle w:val="Odsekzoznamu"/>
              <w:numPr>
                <w:ilvl w:val="0"/>
                <w:numId w:val="151"/>
              </w:numPr>
              <w:autoSpaceDE w:val="0"/>
              <w:autoSpaceDN w:val="0"/>
              <w:adjustRightInd w:val="0"/>
              <w:spacing w:after="1"/>
              <w:rPr>
                <w:rFonts w:eastAsia="Arial" w:cs="Arial"/>
                <w:sz w:val="18"/>
                <w:szCs w:val="18"/>
                <w:lang w:eastAsia="sk-SK"/>
              </w:rPr>
            </w:pPr>
            <w:r w:rsidRPr="00D95A9D">
              <w:rPr>
                <w:sz w:val="18"/>
                <w:szCs w:val="18"/>
                <w:lang w:eastAsia="sk-SK"/>
              </w:rPr>
              <w:t>E000001 - Skontrolujte zadaný kód výmenného lístka, ktorý ste zadali do systému ezdravia, nakoľko výmenný lístok s takýmto kódom v systéme neevidujeme. Ak kód je správny, pokračujte vo vyšetrení bez previazania na výmenný lístok</w:t>
            </w:r>
          </w:p>
          <w:p w14:paraId="001837B6" w14:textId="77777777" w:rsidR="008A295E" w:rsidRPr="00D95A9D" w:rsidRDefault="34661EDB" w:rsidP="34661EDB">
            <w:pPr>
              <w:pStyle w:val="Odsekzoznamu"/>
              <w:numPr>
                <w:ilvl w:val="0"/>
                <w:numId w:val="151"/>
              </w:numPr>
              <w:autoSpaceDE w:val="0"/>
              <w:autoSpaceDN w:val="0"/>
              <w:adjustRightInd w:val="0"/>
              <w:spacing w:after="1"/>
              <w:rPr>
                <w:rFonts w:eastAsia="Arial" w:cs="Arial"/>
                <w:sz w:val="18"/>
                <w:szCs w:val="18"/>
                <w:lang w:eastAsia="sk-SK"/>
              </w:rPr>
            </w:pPr>
            <w:r w:rsidRPr="00D95A9D">
              <w:rPr>
                <w:sz w:val="18"/>
                <w:szCs w:val="18"/>
                <w:lang w:eastAsia="sk-SK"/>
              </w:rPr>
              <w:t>E000002 - Záznam nebol uložený do Systému ezdravie. Kontaktujte dodávateľa informačného systému pre odstránenie chyby. Do dodania aktualizácie je potrebné všetky záznamy vytlačiť.</w:t>
            </w:r>
          </w:p>
          <w:p w14:paraId="3C1DEDDA" w14:textId="77777777" w:rsidR="008A295E" w:rsidRPr="00D95A9D" w:rsidRDefault="4B1F096C" w:rsidP="4B1F096C">
            <w:pPr>
              <w:pStyle w:val="Odsekzoznamu"/>
              <w:numPr>
                <w:ilvl w:val="0"/>
                <w:numId w:val="151"/>
              </w:numPr>
              <w:autoSpaceDE w:val="0"/>
              <w:autoSpaceDN w:val="0"/>
              <w:adjustRightInd w:val="0"/>
              <w:spacing w:after="1"/>
              <w:rPr>
                <w:rFonts w:eastAsia="Arial" w:cs="Arial"/>
                <w:sz w:val="18"/>
                <w:szCs w:val="18"/>
                <w:lang w:eastAsia="sk-SK"/>
              </w:rPr>
            </w:pPr>
            <w:r w:rsidRPr="00D95A9D">
              <w:rPr>
                <w:sz w:val="18"/>
                <w:szCs w:val="18"/>
                <w:lang w:eastAsia="sk-SK"/>
              </w:rPr>
              <w:t xml:space="preserve">E100002 -Záznam nie je možné opätovne aktualizovať, z dôvodu, že záznam už bol aktualizovaný alebo stornovaný. Kontaktujte dodávateľa IS PZS pre odstránenie chyby. </w:t>
            </w:r>
          </w:p>
          <w:p w14:paraId="633A8888" w14:textId="77777777" w:rsidR="008A295E" w:rsidRPr="00D95A9D" w:rsidRDefault="34661EDB" w:rsidP="34661EDB">
            <w:pPr>
              <w:pStyle w:val="Odsekzoznamu"/>
              <w:numPr>
                <w:ilvl w:val="0"/>
                <w:numId w:val="151"/>
              </w:numPr>
              <w:autoSpaceDE w:val="0"/>
              <w:autoSpaceDN w:val="0"/>
              <w:adjustRightInd w:val="0"/>
              <w:spacing w:after="1"/>
              <w:rPr>
                <w:rFonts w:eastAsia="Arial" w:cs="Arial"/>
                <w:sz w:val="18"/>
                <w:szCs w:val="18"/>
                <w:lang w:eastAsia="sk-SK"/>
              </w:rPr>
            </w:pPr>
            <w:r w:rsidRPr="00D95A9D">
              <w:rPr>
                <w:sz w:val="18"/>
                <w:szCs w:val="18"/>
                <w:lang w:eastAsia="sk-SK"/>
              </w:rPr>
              <w:t>E100011 - Záznam nebol uložený do Systému ezdravie. Kontaktujte dodávateľa informačného systému pre odstránenie chyby. Do dodania aktualizácie je potrebné všetky záznamy vytlačiť.</w:t>
            </w:r>
          </w:p>
          <w:p w14:paraId="5794A3B2" w14:textId="77777777" w:rsidR="008A295E" w:rsidRPr="00D95A9D" w:rsidRDefault="34661EDB" w:rsidP="34661EDB">
            <w:pPr>
              <w:pStyle w:val="Odsekzoznamu"/>
              <w:numPr>
                <w:ilvl w:val="0"/>
                <w:numId w:val="151"/>
              </w:numPr>
              <w:autoSpaceDE w:val="0"/>
              <w:autoSpaceDN w:val="0"/>
              <w:adjustRightInd w:val="0"/>
              <w:spacing w:after="1"/>
              <w:rPr>
                <w:rFonts w:eastAsia="Arial" w:cs="Arial"/>
                <w:sz w:val="18"/>
                <w:szCs w:val="18"/>
                <w:lang w:eastAsia="sk-SK"/>
              </w:rPr>
            </w:pPr>
            <w:r w:rsidRPr="00D95A9D">
              <w:rPr>
                <w:sz w:val="18"/>
                <w:szCs w:val="18"/>
                <w:lang w:eastAsia="sk-SK"/>
              </w:rPr>
              <w:t>E100012 - Záznam nebol uložený do Systému ezdravie. Kontaktujte dodávateľa informačného systému pre odstránenie chyby. Do dodania aktualizácie je potrebné všetky záznamy vytlačiť.</w:t>
            </w:r>
          </w:p>
          <w:p w14:paraId="7C58B8C7" w14:textId="77777777" w:rsidR="008A295E" w:rsidRPr="00D95A9D" w:rsidRDefault="4B1F096C" w:rsidP="4B1F096C">
            <w:pPr>
              <w:pStyle w:val="Odsekzoznamu"/>
              <w:numPr>
                <w:ilvl w:val="0"/>
                <w:numId w:val="151"/>
              </w:numPr>
              <w:autoSpaceDE w:val="0"/>
              <w:autoSpaceDN w:val="0"/>
              <w:adjustRightInd w:val="0"/>
              <w:spacing w:after="1"/>
              <w:rPr>
                <w:rFonts w:eastAsia="Arial" w:cs="Arial"/>
                <w:sz w:val="18"/>
                <w:szCs w:val="18"/>
                <w:lang w:eastAsia="sk-SK"/>
              </w:rPr>
            </w:pPr>
            <w:r w:rsidRPr="00D95A9D">
              <w:rPr>
                <w:sz w:val="18"/>
                <w:szCs w:val="18"/>
                <w:lang w:eastAsia="sk-SK"/>
              </w:rPr>
              <w:t xml:space="preserve">E100029 - Skontrolujte identitu pacienta, na ktorého vytvárate záznam nakoľko nie je totožné s odporúčaním na vyšetrenie, ktoré ste vyhľadali. Kontaktujte dodávateľa IS PZS pre odstránenie chyby. </w:t>
            </w:r>
          </w:p>
          <w:p w14:paraId="72B5B7AE" w14:textId="77777777" w:rsidR="008A295E" w:rsidRPr="00D95A9D" w:rsidRDefault="4B1F096C" w:rsidP="4B1F096C">
            <w:pPr>
              <w:pStyle w:val="Odsekzoznamu"/>
              <w:numPr>
                <w:ilvl w:val="0"/>
                <w:numId w:val="151"/>
              </w:numPr>
              <w:autoSpaceDE w:val="0"/>
              <w:autoSpaceDN w:val="0"/>
              <w:adjustRightInd w:val="0"/>
              <w:spacing w:after="1"/>
              <w:rPr>
                <w:rFonts w:eastAsia="Arial" w:cs="Arial"/>
                <w:sz w:val="18"/>
                <w:szCs w:val="18"/>
                <w:lang w:eastAsia="sk-SK"/>
              </w:rPr>
            </w:pPr>
            <w:r w:rsidRPr="00D95A9D">
              <w:rPr>
                <w:sz w:val="18"/>
                <w:szCs w:val="18"/>
                <w:lang w:eastAsia="sk-SK"/>
              </w:rPr>
              <w:t>E100053 - Nie je možné aktualizovať záznam, nakoľko pôvodný záznam bol vytvorený v inom odbornom útvare ako ste prihlásený.</w:t>
            </w:r>
          </w:p>
          <w:p w14:paraId="4054851F" w14:textId="77777777" w:rsidR="008A295E" w:rsidRPr="00D95A9D" w:rsidRDefault="34661EDB" w:rsidP="34661EDB">
            <w:pPr>
              <w:pStyle w:val="Odsekzoznamu"/>
              <w:numPr>
                <w:ilvl w:val="0"/>
                <w:numId w:val="151"/>
              </w:numPr>
              <w:autoSpaceDE w:val="0"/>
              <w:autoSpaceDN w:val="0"/>
              <w:adjustRightInd w:val="0"/>
              <w:spacing w:after="1"/>
              <w:rPr>
                <w:rFonts w:eastAsia="Arial" w:cs="Arial"/>
                <w:sz w:val="18"/>
                <w:szCs w:val="18"/>
                <w:lang w:eastAsia="sk-SK"/>
              </w:rPr>
            </w:pPr>
            <w:r w:rsidRPr="1FF7BDDD">
              <w:rPr>
                <w:sz w:val="18"/>
                <w:szCs w:val="18"/>
                <w:lang w:eastAsia="sk-SK"/>
              </w:rPr>
              <w:t>E100055 - Záznam nebol uložený do Systému ezdravie. Kontaktujte dodávateľa informačného systému pre odstránenie chyby. Do dodania aktualizácie je potrebné všetky záznamy vytlačiť.</w:t>
            </w:r>
          </w:p>
          <w:p w14:paraId="405F2841" w14:textId="6183FBB8" w:rsidR="4C418A53" w:rsidRDefault="4C418A53" w:rsidP="20DCE3CA">
            <w:pPr>
              <w:pStyle w:val="Odsekzoznamu"/>
              <w:numPr>
                <w:ilvl w:val="0"/>
                <w:numId w:val="151"/>
              </w:numPr>
              <w:spacing w:after="1"/>
              <w:rPr>
                <w:rFonts w:asciiTheme="minorHAnsi" w:eastAsiaTheme="minorEastAsia" w:hAnsiTheme="minorHAnsi" w:cstheme="minorBidi"/>
                <w:sz w:val="18"/>
                <w:szCs w:val="18"/>
              </w:rPr>
            </w:pPr>
            <w:r w:rsidRPr="1FF7BDDD">
              <w:rPr>
                <w:rFonts w:eastAsia="Arial" w:cs="Arial"/>
                <w:sz w:val="18"/>
                <w:szCs w:val="18"/>
                <w:lang w:eastAsia="sk-SK"/>
              </w:rPr>
              <w:t>E</w:t>
            </w:r>
            <w:r w:rsidRPr="1FF7BDDD">
              <w:rPr>
                <w:sz w:val="18"/>
                <w:szCs w:val="18"/>
                <w:lang w:eastAsia="sk-SK"/>
              </w:rPr>
              <w:t>200009 - Vzťah aktora (ZPr) a kontextu (OU PZS) nie je podľa JRÚZ platný.</w:t>
            </w:r>
          </w:p>
          <w:p w14:paraId="0583DA4B" w14:textId="77777777" w:rsidR="008A295E" w:rsidRPr="00D95A9D" w:rsidRDefault="4B1F096C" w:rsidP="4B1F096C">
            <w:pPr>
              <w:pStyle w:val="Odsekzoznamu"/>
              <w:numPr>
                <w:ilvl w:val="0"/>
                <w:numId w:val="151"/>
              </w:numPr>
              <w:autoSpaceDE w:val="0"/>
              <w:autoSpaceDN w:val="0"/>
              <w:adjustRightInd w:val="0"/>
              <w:spacing w:after="1"/>
              <w:rPr>
                <w:rFonts w:eastAsia="Arial" w:cs="Arial"/>
                <w:sz w:val="18"/>
                <w:szCs w:val="18"/>
                <w:lang w:eastAsia="sk-SK"/>
              </w:rPr>
            </w:pPr>
            <w:r w:rsidRPr="00D95A9D">
              <w:rPr>
                <w:sz w:val="18"/>
                <w:szCs w:val="18"/>
                <w:lang w:eastAsia="sk-SK"/>
              </w:rPr>
              <w:t>E300022 - Nie je možné zapísať záznam z dôvodu, že pre daného pacienta je evidovaný dátum úmrtia a zdravotná dokumentácia je uzavretá.</w:t>
            </w:r>
          </w:p>
          <w:p w14:paraId="2E5A3588" w14:textId="77777777" w:rsidR="008A295E" w:rsidRPr="00D95A9D" w:rsidRDefault="4B1F096C" w:rsidP="4B1F096C">
            <w:pPr>
              <w:pStyle w:val="Odsekzoznamu"/>
              <w:numPr>
                <w:ilvl w:val="0"/>
                <w:numId w:val="151"/>
              </w:numPr>
              <w:autoSpaceDE w:val="0"/>
              <w:autoSpaceDN w:val="0"/>
              <w:adjustRightInd w:val="0"/>
              <w:spacing w:after="1"/>
              <w:rPr>
                <w:rFonts w:eastAsia="Arial" w:cs="Arial"/>
                <w:sz w:val="18"/>
                <w:szCs w:val="18"/>
                <w:lang w:eastAsia="sk-SK"/>
              </w:rPr>
            </w:pPr>
            <w:r w:rsidRPr="00D95A9D">
              <w:rPr>
                <w:sz w:val="18"/>
                <w:szCs w:val="18"/>
                <w:lang w:eastAsia="sk-SK"/>
              </w:rPr>
              <w:t>E300032 - Predpokladaný dátum pôrodu nie je možné zapísať na pohlavie "muž". Skontrolujte totožnosť pacienta pre ktorého je záznam vytváraný.</w:t>
            </w:r>
          </w:p>
          <w:p w14:paraId="55C4646B" w14:textId="77777777" w:rsidR="008A295E" w:rsidRPr="00D95A9D" w:rsidRDefault="34661EDB" w:rsidP="34661EDB">
            <w:pPr>
              <w:pStyle w:val="Odsekzoznamu"/>
              <w:numPr>
                <w:ilvl w:val="0"/>
                <w:numId w:val="151"/>
              </w:numPr>
              <w:autoSpaceDE w:val="0"/>
              <w:autoSpaceDN w:val="0"/>
              <w:adjustRightInd w:val="0"/>
              <w:spacing w:after="1"/>
              <w:rPr>
                <w:rFonts w:eastAsia="Arial" w:cs="Arial"/>
                <w:sz w:val="18"/>
                <w:szCs w:val="18"/>
                <w:lang w:eastAsia="sk-SK"/>
              </w:rPr>
            </w:pPr>
            <w:r w:rsidRPr="00D95A9D">
              <w:rPr>
                <w:sz w:val="18"/>
                <w:szCs w:val="18"/>
                <w:lang w:eastAsia="sk-SK"/>
              </w:rPr>
              <w:t>E900001 - Nemáte prístup k požadovaným záznamom pacienta. Požiadajte pacienta o prístup k údajom vložením eID do čítačky a zadania súhlasu podľa bezpečnostných nastavení pacienta (stlačením OK/ zadanie BOK)</w:t>
            </w:r>
          </w:p>
          <w:p w14:paraId="307F433C" w14:textId="2BD37B35" w:rsidR="00DA438F" w:rsidRPr="00D95A9D" w:rsidRDefault="34661EDB" w:rsidP="34661EDB">
            <w:pPr>
              <w:pStyle w:val="Odsekzoznamu"/>
              <w:numPr>
                <w:ilvl w:val="0"/>
                <w:numId w:val="151"/>
              </w:numPr>
              <w:autoSpaceDE w:val="0"/>
              <w:autoSpaceDN w:val="0"/>
              <w:adjustRightInd w:val="0"/>
              <w:spacing w:after="1"/>
              <w:rPr>
                <w:rFonts w:eastAsia="Arial" w:cs="Arial"/>
                <w:sz w:val="18"/>
                <w:szCs w:val="18"/>
                <w:lang w:eastAsia="sk-SK"/>
              </w:rPr>
            </w:pPr>
            <w:r w:rsidRPr="00D95A9D">
              <w:rPr>
                <w:sz w:val="18"/>
                <w:szCs w:val="18"/>
                <w:lang w:eastAsia="sk-SK"/>
              </w:rPr>
              <w:t>E900011 - Záznam nebol uložený do Systému ezdravie. Kontaktujte dodávateľa informačného systému pre odstránenie chyby. Do dodania aktualizácie je potrebné všetky záznamy vytlačiť.</w:t>
            </w:r>
          </w:p>
          <w:p w14:paraId="6A4D37AF" w14:textId="64BAD637" w:rsidR="00DA438F" w:rsidRPr="003E15D5" w:rsidRDefault="21A2F1F3" w:rsidP="003E15D5">
            <w:pPr>
              <w:pStyle w:val="Odsekzoznamu"/>
              <w:numPr>
                <w:ilvl w:val="0"/>
                <w:numId w:val="151"/>
              </w:numPr>
              <w:autoSpaceDE w:val="0"/>
              <w:autoSpaceDN w:val="0"/>
              <w:adjustRightInd w:val="0"/>
              <w:spacing w:after="1"/>
              <w:rPr>
                <w:sz w:val="18"/>
                <w:szCs w:val="18"/>
                <w:lang w:eastAsia="sk-SK"/>
              </w:rPr>
            </w:pPr>
            <w:r w:rsidRPr="003E15D5">
              <w:rPr>
                <w:sz w:val="18"/>
                <w:szCs w:val="18"/>
                <w:lang w:eastAsia="sk-SK"/>
              </w:rPr>
              <w:t>E000002 - Chybný vstup. Pr</w:t>
            </w:r>
            <w:r w:rsidR="60EB91BE" w:rsidRPr="003E15D5">
              <w:rPr>
                <w:sz w:val="18"/>
                <w:szCs w:val="18"/>
                <w:lang w:eastAsia="sk-SK"/>
              </w:rPr>
              <w:t>á</w:t>
            </w:r>
            <w:r w:rsidRPr="003E15D5">
              <w:rPr>
                <w:sz w:val="18"/>
                <w:szCs w:val="18"/>
                <w:lang w:eastAsia="sk-SK"/>
              </w:rPr>
              <w:t>ve jedna diagn</w:t>
            </w:r>
            <w:r w:rsidR="60EB91BE" w:rsidRPr="003E15D5">
              <w:rPr>
                <w:sz w:val="18"/>
                <w:szCs w:val="18"/>
                <w:lang w:eastAsia="sk-SK"/>
              </w:rPr>
              <w:t>ó</w:t>
            </w:r>
            <w:r w:rsidRPr="003E15D5">
              <w:rPr>
                <w:sz w:val="18"/>
                <w:szCs w:val="18"/>
                <w:lang w:eastAsia="sk-SK"/>
              </w:rPr>
              <w:t>za mus</w:t>
            </w:r>
            <w:r w:rsidR="60EB91BE" w:rsidRPr="003E15D5">
              <w:rPr>
                <w:sz w:val="18"/>
                <w:szCs w:val="18"/>
                <w:lang w:eastAsia="sk-SK"/>
              </w:rPr>
              <w:t>í</w:t>
            </w:r>
            <w:r w:rsidRPr="003E15D5">
              <w:rPr>
                <w:sz w:val="18"/>
                <w:szCs w:val="18"/>
                <w:lang w:eastAsia="sk-SK"/>
              </w:rPr>
              <w:t xml:space="preserve"> by</w:t>
            </w:r>
            <w:r w:rsidR="416CA1F7" w:rsidRPr="003E15D5">
              <w:rPr>
                <w:sz w:val="18"/>
                <w:szCs w:val="18"/>
                <w:lang w:eastAsia="sk-SK"/>
              </w:rPr>
              <w:t>ť</w:t>
            </w:r>
            <w:r w:rsidRPr="003E15D5">
              <w:rPr>
                <w:sz w:val="18"/>
                <w:szCs w:val="18"/>
                <w:lang w:eastAsia="sk-SK"/>
              </w:rPr>
              <w:t xml:space="preserve"> ozna</w:t>
            </w:r>
            <w:r w:rsidR="416CA1F7" w:rsidRPr="003E15D5">
              <w:rPr>
                <w:sz w:val="18"/>
                <w:szCs w:val="18"/>
                <w:lang w:eastAsia="sk-SK"/>
              </w:rPr>
              <w:t>čená ako hlavná</w:t>
            </w:r>
            <w:r w:rsidR="60EB91BE" w:rsidRPr="003E15D5">
              <w:rPr>
                <w:sz w:val="18"/>
                <w:szCs w:val="18"/>
                <w:lang w:eastAsia="sk-SK"/>
              </w:rPr>
              <w:t>.</w:t>
            </w:r>
          </w:p>
        </w:tc>
      </w:tr>
      <w:tr w:rsidR="00585A0F" w:rsidRPr="00D95A9D" w14:paraId="124C2315" w14:textId="77777777" w:rsidTr="1FF7BDD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4736405A" w14:textId="77777777" w:rsidR="00585A0F" w:rsidRPr="00D95A9D" w:rsidRDefault="4B1F096C" w:rsidP="4B1F096C">
            <w:pPr>
              <w:rPr>
                <w:sz w:val="18"/>
                <w:szCs w:val="18"/>
              </w:rPr>
            </w:pPr>
            <w:r w:rsidRPr="00D95A9D">
              <w:rPr>
                <w:sz w:val="18"/>
                <w:szCs w:val="18"/>
              </w:rPr>
              <w:lastRenderedPageBreak/>
              <w:t>Kód stránky EZKO</w:t>
            </w:r>
          </w:p>
        </w:tc>
        <w:tc>
          <w:tcPr>
            <w:tcW w:w="7200" w:type="dxa"/>
            <w:tcBorders>
              <w:top w:val="single" w:sz="2" w:space="0" w:color="auto"/>
              <w:left w:val="single" w:sz="2" w:space="0" w:color="auto"/>
              <w:bottom w:val="single" w:sz="2" w:space="0" w:color="auto"/>
              <w:right w:val="single" w:sz="2" w:space="0" w:color="auto"/>
            </w:tcBorders>
            <w:vAlign w:val="center"/>
          </w:tcPr>
          <w:p w14:paraId="074F8FCB" w14:textId="77777777" w:rsidR="00585A0F" w:rsidRPr="00D95A9D" w:rsidRDefault="00937D0F" w:rsidP="00673403">
            <w:pPr>
              <w:pStyle w:val="Odsekzoznamu"/>
              <w:numPr>
                <w:ilvl w:val="0"/>
                <w:numId w:val="63"/>
              </w:numPr>
              <w:rPr>
                <w:sz w:val="18"/>
                <w:szCs w:val="18"/>
              </w:rPr>
            </w:pPr>
            <w:r w:rsidRPr="00D95A9D">
              <w:rPr>
                <w:sz w:val="18"/>
                <w:szCs w:val="18"/>
              </w:rPr>
              <w:t>VV</w:t>
            </w:r>
            <w:r w:rsidR="00E62D2C" w:rsidRPr="00D95A9D">
              <w:rPr>
                <w:sz w:val="18"/>
                <w:szCs w:val="18"/>
              </w:rPr>
              <w:t>P</w:t>
            </w:r>
            <w:r w:rsidR="001C6B33" w:rsidRPr="002E5438">
              <w:fldChar w:fldCharType="begin" w:fldLock="1"/>
            </w:r>
            <w:r w:rsidR="00585A0F" w:rsidRPr="00D95A9D">
              <w:rPr>
                <w:sz w:val="18"/>
                <w:szCs w:val="18"/>
              </w:rPr>
              <w:instrText>MERGEFIELD Element.valueOf(x070-KodStrankyEZKO)</w:instrText>
            </w:r>
            <w:r w:rsidR="001C6B33" w:rsidRPr="002E5438">
              <w:rPr>
                <w:sz w:val="18"/>
                <w:szCs w:val="18"/>
              </w:rPr>
              <w:fldChar w:fldCharType="end"/>
            </w:r>
          </w:p>
        </w:tc>
      </w:tr>
    </w:tbl>
    <w:p w14:paraId="0DEAA949" w14:textId="08D2F038" w:rsidR="00F36A1B" w:rsidRPr="002E5438" w:rsidRDefault="4B1F096C" w:rsidP="00B50180">
      <w:pPr>
        <w:pStyle w:val="Nadpis2"/>
      </w:pPr>
      <w:bookmarkStart w:id="216" w:name="_VyhladajZaznamyOVystereniach_v4"/>
      <w:bookmarkStart w:id="217" w:name="_VyhladajZaznamyOVystereniach_v3"/>
      <w:bookmarkStart w:id="218" w:name="_VyhladajZaznamyOVystereniach_v5"/>
      <w:bookmarkStart w:id="219" w:name="_Toc56171983"/>
      <w:bookmarkEnd w:id="216"/>
      <w:bookmarkEnd w:id="217"/>
      <w:bookmarkEnd w:id="218"/>
      <w:r>
        <w:t>VyhladajZaznamyOVystereniach_v</w:t>
      </w:r>
      <w:r w:rsidR="00310392">
        <w:t>6</w:t>
      </w:r>
      <w:bookmarkEnd w:id="219"/>
    </w:p>
    <w:p w14:paraId="7E6D0206" w14:textId="77777777" w:rsidR="00585A0F" w:rsidRPr="00D95A9D" w:rsidRDefault="00585A0F" w:rsidP="00585A0F">
      <w:bookmarkStart w:id="220" w:name="_Toc497466021"/>
      <w:bookmarkEnd w:id="220"/>
    </w:p>
    <w:tbl>
      <w:tblPr>
        <w:tblW w:w="9360" w:type="dxa"/>
        <w:jc w:val="center"/>
        <w:tblLayout w:type="fixed"/>
        <w:tblCellMar>
          <w:left w:w="60" w:type="dxa"/>
          <w:right w:w="60" w:type="dxa"/>
        </w:tblCellMar>
        <w:tblLook w:val="0000" w:firstRow="0" w:lastRow="0" w:firstColumn="0" w:lastColumn="0" w:noHBand="0" w:noVBand="0"/>
      </w:tblPr>
      <w:tblGrid>
        <w:gridCol w:w="2160"/>
        <w:gridCol w:w="7200"/>
      </w:tblGrid>
      <w:tr w:rsidR="00585A0F" w:rsidRPr="00D95A9D" w14:paraId="28CC5D99" w14:textId="77777777" w:rsidTr="570BDA72">
        <w:trPr>
          <w:trHeight w:val="326"/>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36F39C56" w14:textId="77777777" w:rsidR="00585A0F" w:rsidRPr="00D95A9D" w:rsidRDefault="4B1F096C" w:rsidP="4B1F096C">
            <w:pPr>
              <w:rPr>
                <w:sz w:val="18"/>
                <w:szCs w:val="18"/>
              </w:rPr>
            </w:pPr>
            <w:r w:rsidRPr="00D95A9D">
              <w:rPr>
                <w:sz w:val="18"/>
                <w:szCs w:val="18"/>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3AC16855" w14:textId="4C361665" w:rsidR="00585A0F" w:rsidRPr="00D95A9D" w:rsidRDefault="4B1F096C">
            <w:pPr>
              <w:rPr>
                <w:sz w:val="18"/>
                <w:szCs w:val="18"/>
              </w:rPr>
            </w:pPr>
            <w:r w:rsidRPr="00D95A9D">
              <w:rPr>
                <w:sz w:val="18"/>
                <w:szCs w:val="18"/>
              </w:rPr>
              <w:t xml:space="preserve"> VyhladajZaznamyOVysetreniach_v</w:t>
            </w:r>
            <w:r w:rsidR="00310392">
              <w:rPr>
                <w:sz w:val="18"/>
                <w:szCs w:val="18"/>
              </w:rPr>
              <w:t>6</w:t>
            </w:r>
          </w:p>
        </w:tc>
      </w:tr>
      <w:tr w:rsidR="00585A0F" w:rsidRPr="00D95A9D" w14:paraId="4C5A2227" w14:textId="77777777" w:rsidTr="570BDA72">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432F6C75" w14:textId="77777777" w:rsidR="00585A0F" w:rsidRPr="00D95A9D" w:rsidRDefault="4B1F096C" w:rsidP="4B1F096C">
            <w:pPr>
              <w:rPr>
                <w:sz w:val="18"/>
                <w:szCs w:val="18"/>
              </w:rPr>
            </w:pPr>
            <w:r w:rsidRPr="00D95A9D">
              <w:rPr>
                <w:sz w:val="18"/>
                <w:szCs w:val="18"/>
              </w:rPr>
              <w:t>Určenie</w:t>
            </w:r>
          </w:p>
        </w:tc>
        <w:tc>
          <w:tcPr>
            <w:tcW w:w="7200" w:type="dxa"/>
            <w:tcBorders>
              <w:top w:val="single" w:sz="2" w:space="0" w:color="auto"/>
              <w:left w:val="single" w:sz="2" w:space="0" w:color="auto"/>
              <w:bottom w:val="single" w:sz="2" w:space="0" w:color="auto"/>
              <w:right w:val="single" w:sz="2" w:space="0" w:color="auto"/>
            </w:tcBorders>
            <w:vAlign w:val="center"/>
          </w:tcPr>
          <w:p w14:paraId="0D608EFC" w14:textId="77777777" w:rsidR="00585A0F" w:rsidRPr="00D95A9D" w:rsidRDefault="001C6B33" w:rsidP="4B1F096C">
            <w:pPr>
              <w:rPr>
                <w:sz w:val="18"/>
                <w:szCs w:val="18"/>
              </w:rPr>
            </w:pPr>
            <w:r w:rsidRPr="0059754F">
              <w:fldChar w:fldCharType="begin" w:fldLock="1"/>
            </w:r>
            <w:r w:rsidR="00585A0F" w:rsidRPr="00D95A9D">
              <w:rPr>
                <w:sz w:val="18"/>
                <w:szCs w:val="18"/>
              </w:rPr>
              <w:instrText>MERGEFIELD Element.valueOf(x070-Urcenie)</w:instrText>
            </w:r>
            <w:r w:rsidRPr="0059754F">
              <w:rPr>
                <w:sz w:val="18"/>
                <w:szCs w:val="18"/>
              </w:rPr>
              <w:fldChar w:fldCharType="separate"/>
            </w:r>
            <w:r w:rsidR="00585A0F" w:rsidRPr="00D95A9D">
              <w:rPr>
                <w:sz w:val="18"/>
                <w:szCs w:val="18"/>
              </w:rPr>
              <w:t>IS PZS</w:t>
            </w:r>
            <w:r w:rsidRPr="0059754F">
              <w:fldChar w:fldCharType="end"/>
            </w:r>
          </w:p>
        </w:tc>
      </w:tr>
      <w:tr w:rsidR="00585A0F" w:rsidRPr="00D95A9D" w14:paraId="541E85E6" w14:textId="77777777" w:rsidTr="570BDA72">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38DD0C62" w14:textId="77777777" w:rsidR="00585A0F" w:rsidRPr="00D95A9D" w:rsidRDefault="4B1F096C" w:rsidP="4B1F096C">
            <w:pPr>
              <w:rPr>
                <w:sz w:val="18"/>
                <w:szCs w:val="18"/>
              </w:rPr>
            </w:pPr>
            <w:r w:rsidRPr="00D95A9D">
              <w:rPr>
                <w:sz w:val="18"/>
                <w:szCs w:val="18"/>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1330D9C1" w14:textId="77777777" w:rsidR="00585A0F" w:rsidRPr="00D95A9D" w:rsidRDefault="4B1F096C" w:rsidP="4B1F096C">
            <w:pPr>
              <w:rPr>
                <w:sz w:val="18"/>
                <w:szCs w:val="18"/>
              </w:rPr>
            </w:pPr>
            <w:r w:rsidRPr="00D95A9D">
              <w:rPr>
                <w:sz w:val="18"/>
                <w:szCs w:val="18"/>
              </w:rPr>
              <w:t>Služba vyhľadá záznamy o vyšetrení</w:t>
            </w:r>
          </w:p>
        </w:tc>
      </w:tr>
      <w:tr w:rsidR="00585A0F" w:rsidRPr="00D95A9D" w14:paraId="6C2CD963" w14:textId="77777777" w:rsidTr="570BDA72">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320398A7" w14:textId="77777777" w:rsidR="00585A0F" w:rsidRPr="00D95A9D" w:rsidRDefault="4B1F096C" w:rsidP="4B1F096C">
            <w:pPr>
              <w:rPr>
                <w:sz w:val="18"/>
                <w:szCs w:val="18"/>
              </w:rPr>
            </w:pPr>
            <w:r w:rsidRPr="00D95A9D">
              <w:rPr>
                <w:sz w:val="18"/>
                <w:szCs w:val="18"/>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4F041F2D" w14:textId="77777777" w:rsidR="00585A0F" w:rsidRPr="00D95A9D" w:rsidRDefault="001C6B33" w:rsidP="4B1F096C">
            <w:pPr>
              <w:rPr>
                <w:sz w:val="18"/>
                <w:szCs w:val="18"/>
              </w:rPr>
            </w:pPr>
            <w:r w:rsidRPr="0059754F">
              <w:fldChar w:fldCharType="begin" w:fldLock="1"/>
            </w:r>
            <w:r w:rsidR="00585A0F" w:rsidRPr="00D95A9D">
              <w:rPr>
                <w:sz w:val="18"/>
                <w:szCs w:val="18"/>
              </w:rPr>
              <w:instrText>MERGEFIELD Element.valueOf(x070-SposobVolania)</w:instrText>
            </w:r>
            <w:r w:rsidRPr="0059754F">
              <w:rPr>
                <w:sz w:val="18"/>
                <w:szCs w:val="18"/>
              </w:rPr>
              <w:fldChar w:fldCharType="separate"/>
            </w:r>
            <w:r w:rsidR="00585A0F" w:rsidRPr="00D95A9D">
              <w:rPr>
                <w:sz w:val="18"/>
                <w:szCs w:val="18"/>
              </w:rPr>
              <w:t>Synchrónny</w:t>
            </w:r>
            <w:r w:rsidRPr="0059754F">
              <w:fldChar w:fldCharType="end"/>
            </w:r>
          </w:p>
        </w:tc>
      </w:tr>
      <w:tr w:rsidR="00585A0F" w:rsidRPr="00D95A9D" w14:paraId="5D563EF0" w14:textId="77777777" w:rsidTr="570BDA72">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0F9C9537" w14:textId="77777777" w:rsidR="00585A0F" w:rsidRPr="00D95A9D" w:rsidRDefault="4B1F096C" w:rsidP="4B1F096C">
            <w:pPr>
              <w:rPr>
                <w:sz w:val="18"/>
                <w:szCs w:val="18"/>
              </w:rPr>
            </w:pPr>
            <w:r w:rsidRPr="00D95A9D">
              <w:rPr>
                <w:sz w:val="18"/>
                <w:szCs w:val="18"/>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05152857" w14:textId="77777777" w:rsidR="00824762" w:rsidRPr="00D95A9D" w:rsidRDefault="34661EDB" w:rsidP="34661EDB">
            <w:pPr>
              <w:autoSpaceDE w:val="0"/>
              <w:autoSpaceDN w:val="0"/>
              <w:adjustRightInd w:val="0"/>
              <w:rPr>
                <w:rFonts w:eastAsia="Arial" w:cs="Arial"/>
                <w:sz w:val="18"/>
                <w:szCs w:val="18"/>
                <w:lang w:eastAsia="sk-SK"/>
              </w:rPr>
            </w:pPr>
            <w:r w:rsidRPr="00D95A9D">
              <w:rPr>
                <w:sz w:val="18"/>
                <w:szCs w:val="18"/>
                <w:lang w:eastAsia="sk-SK"/>
              </w:rPr>
              <w:t>Služba vyhľadá záznamy o vyšetrení na základe vyhľadávajúcich kritérií. Prístup záznamom o vyšetrení je daný poskytnutým súhlasom a autorizačnou rolou ZPr</w:t>
            </w:r>
          </w:p>
          <w:p w14:paraId="17B93E6A" w14:textId="77777777" w:rsidR="00E40616" w:rsidRPr="00D95A9D" w:rsidRDefault="4B1F096C" w:rsidP="4B1F096C">
            <w:pPr>
              <w:ind w:left="360"/>
              <w:rPr>
                <w:rFonts w:eastAsia="Arial" w:cs="Arial"/>
                <w:sz w:val="18"/>
                <w:szCs w:val="18"/>
                <w:u w:val="single"/>
                <w:lang w:eastAsia="sk-SK"/>
              </w:rPr>
            </w:pPr>
            <w:r w:rsidRPr="00D95A9D">
              <w:rPr>
                <w:sz w:val="18"/>
                <w:szCs w:val="18"/>
                <w:u w:val="single"/>
                <w:lang w:eastAsia="sk-SK"/>
              </w:rPr>
              <w:t>Vstup:</w:t>
            </w:r>
          </w:p>
          <w:p w14:paraId="389C33D0" w14:textId="77777777" w:rsidR="00824762" w:rsidRPr="00D95A9D" w:rsidRDefault="4B1F096C" w:rsidP="4B1F096C">
            <w:pPr>
              <w:rPr>
                <w:rFonts w:eastAsia="Arial" w:cs="Arial"/>
                <w:sz w:val="18"/>
                <w:szCs w:val="18"/>
                <w:lang w:eastAsia="sk-SK"/>
              </w:rPr>
            </w:pPr>
            <w:r w:rsidRPr="00D95A9D">
              <w:rPr>
                <w:sz w:val="18"/>
                <w:szCs w:val="18"/>
                <w:lang w:eastAsia="sk-SK"/>
              </w:rPr>
              <w:t>Povinné parametre pre vyhľadanie sú:</w:t>
            </w:r>
          </w:p>
          <w:p w14:paraId="5B7C7B17" w14:textId="77777777" w:rsidR="00824762" w:rsidRPr="00D95A9D" w:rsidRDefault="4B1F096C" w:rsidP="4B1F096C">
            <w:pPr>
              <w:pStyle w:val="Odsekzoznamu"/>
              <w:numPr>
                <w:ilvl w:val="0"/>
                <w:numId w:val="53"/>
              </w:numPr>
              <w:rPr>
                <w:sz w:val="18"/>
                <w:szCs w:val="18"/>
              </w:rPr>
            </w:pPr>
            <w:r w:rsidRPr="00D95A9D">
              <w:rPr>
                <w:sz w:val="18"/>
                <w:szCs w:val="18"/>
              </w:rPr>
              <w:t>identifikátor pacienta</w:t>
            </w:r>
          </w:p>
          <w:p w14:paraId="518B1AF7" w14:textId="77777777" w:rsidR="00824762" w:rsidRPr="00D95A9D" w:rsidRDefault="4B1F096C" w:rsidP="4B1F096C">
            <w:pPr>
              <w:autoSpaceDE w:val="0"/>
              <w:autoSpaceDN w:val="0"/>
              <w:adjustRightInd w:val="0"/>
              <w:rPr>
                <w:rFonts w:eastAsia="Arial" w:cs="Arial"/>
                <w:sz w:val="18"/>
                <w:szCs w:val="18"/>
                <w:lang w:eastAsia="sk-SK"/>
              </w:rPr>
            </w:pPr>
            <w:r w:rsidRPr="00D95A9D">
              <w:rPr>
                <w:sz w:val="18"/>
                <w:szCs w:val="18"/>
                <w:lang w:eastAsia="sk-SK"/>
              </w:rPr>
              <w:t>Voliteľné vyhľadávacie kritéria:</w:t>
            </w:r>
          </w:p>
          <w:p w14:paraId="60964800" w14:textId="77777777" w:rsidR="00824762" w:rsidRPr="00D95A9D" w:rsidRDefault="4B1F096C" w:rsidP="4B1F096C">
            <w:pPr>
              <w:pStyle w:val="Odsekzoznamu"/>
              <w:numPr>
                <w:ilvl w:val="0"/>
                <w:numId w:val="53"/>
              </w:numPr>
              <w:rPr>
                <w:sz w:val="18"/>
                <w:szCs w:val="18"/>
              </w:rPr>
            </w:pPr>
            <w:r w:rsidRPr="00D95A9D">
              <w:rPr>
                <w:sz w:val="18"/>
                <w:szCs w:val="18"/>
              </w:rPr>
              <w:t>Identifikátor záznamu z vyšetrenia</w:t>
            </w:r>
          </w:p>
          <w:p w14:paraId="005512C7" w14:textId="77777777" w:rsidR="00824762" w:rsidRPr="00D95A9D" w:rsidRDefault="4B1F096C" w:rsidP="4B1F096C">
            <w:pPr>
              <w:pStyle w:val="Odsekzoznamu"/>
              <w:numPr>
                <w:ilvl w:val="0"/>
                <w:numId w:val="53"/>
              </w:numPr>
              <w:rPr>
                <w:sz w:val="18"/>
                <w:szCs w:val="18"/>
              </w:rPr>
            </w:pPr>
            <w:r w:rsidRPr="00D95A9D">
              <w:rPr>
                <w:sz w:val="18"/>
                <w:szCs w:val="18"/>
              </w:rPr>
              <w:t>Dátum vykonania vyšetrenia (od - do)</w:t>
            </w:r>
          </w:p>
          <w:p w14:paraId="5ABE098C" w14:textId="77777777" w:rsidR="00824762" w:rsidRPr="00D95A9D" w:rsidRDefault="4B1F096C" w:rsidP="4B1F096C">
            <w:pPr>
              <w:pStyle w:val="Odsekzoznamu"/>
              <w:numPr>
                <w:ilvl w:val="0"/>
                <w:numId w:val="53"/>
              </w:numPr>
              <w:rPr>
                <w:sz w:val="18"/>
                <w:szCs w:val="18"/>
              </w:rPr>
            </w:pPr>
            <w:r w:rsidRPr="00D95A9D">
              <w:rPr>
                <w:sz w:val="18"/>
                <w:szCs w:val="18"/>
              </w:rPr>
              <w:t>Typ hľadaného vyšetrenia (odborné, zobrazovacie, prepúšťacia správa)</w:t>
            </w:r>
          </w:p>
          <w:p w14:paraId="478134F9" w14:textId="77777777" w:rsidR="00824762" w:rsidRPr="00D95A9D" w:rsidRDefault="4B1F096C" w:rsidP="4B1F096C">
            <w:pPr>
              <w:pStyle w:val="Odsekzoznamu"/>
              <w:numPr>
                <w:ilvl w:val="0"/>
                <w:numId w:val="53"/>
              </w:numPr>
              <w:rPr>
                <w:sz w:val="18"/>
                <w:szCs w:val="18"/>
              </w:rPr>
            </w:pPr>
            <w:r w:rsidRPr="00D95A9D">
              <w:rPr>
                <w:sz w:val="18"/>
                <w:szCs w:val="18"/>
              </w:rPr>
              <w:t>Odborné zameranie OÚ PZS v ktorom bolo vyšetrenie realizované</w:t>
            </w:r>
          </w:p>
          <w:p w14:paraId="42DA1903" w14:textId="77777777" w:rsidR="00824762" w:rsidRPr="00D95A9D" w:rsidRDefault="4B1F096C" w:rsidP="4B1F096C">
            <w:pPr>
              <w:pStyle w:val="Odsekzoznamu"/>
              <w:numPr>
                <w:ilvl w:val="0"/>
                <w:numId w:val="53"/>
              </w:numPr>
              <w:rPr>
                <w:sz w:val="18"/>
                <w:szCs w:val="18"/>
              </w:rPr>
            </w:pPr>
            <w:r w:rsidRPr="00D95A9D">
              <w:rPr>
                <w:sz w:val="18"/>
                <w:szCs w:val="18"/>
              </w:rPr>
              <w:t>Identifikátor odborného útvaru PZS v ktorom bolo vyšetrenie zaznamenané</w:t>
            </w:r>
          </w:p>
          <w:p w14:paraId="43FE58CA" w14:textId="77777777" w:rsidR="00824762" w:rsidRPr="00D95A9D" w:rsidRDefault="4B1F096C" w:rsidP="4B1F096C">
            <w:pPr>
              <w:pStyle w:val="Odsekzoznamu"/>
              <w:numPr>
                <w:ilvl w:val="0"/>
                <w:numId w:val="53"/>
              </w:numPr>
              <w:rPr>
                <w:sz w:val="18"/>
                <w:szCs w:val="18"/>
              </w:rPr>
            </w:pPr>
            <w:r w:rsidRPr="00D95A9D">
              <w:rPr>
                <w:sz w:val="18"/>
                <w:szCs w:val="18"/>
              </w:rPr>
              <w:t>Identifikátor PZS v ktorom bolo vyšetrenie zaznamenané</w:t>
            </w:r>
          </w:p>
          <w:p w14:paraId="0FA108EA" w14:textId="77777777" w:rsidR="00824762" w:rsidRPr="00D95A9D" w:rsidRDefault="4B1F096C" w:rsidP="4B1F096C">
            <w:pPr>
              <w:pStyle w:val="Odsekzoznamu"/>
              <w:numPr>
                <w:ilvl w:val="0"/>
                <w:numId w:val="53"/>
              </w:numPr>
              <w:rPr>
                <w:sz w:val="18"/>
                <w:szCs w:val="18"/>
              </w:rPr>
            </w:pPr>
            <w:r w:rsidRPr="00D95A9D">
              <w:rPr>
                <w:sz w:val="18"/>
                <w:szCs w:val="18"/>
              </w:rPr>
              <w:t>Odbornosť - špecializácia odosielajúceho alebo ošetrujúceho lekára</w:t>
            </w:r>
          </w:p>
          <w:p w14:paraId="2FDFB015" w14:textId="77777777" w:rsidR="00E40616" w:rsidRPr="00D95A9D" w:rsidRDefault="4B1F096C" w:rsidP="4B1F096C">
            <w:pPr>
              <w:pStyle w:val="Odsekzoznamu"/>
              <w:numPr>
                <w:ilvl w:val="0"/>
                <w:numId w:val="53"/>
              </w:numPr>
              <w:rPr>
                <w:sz w:val="18"/>
                <w:szCs w:val="18"/>
              </w:rPr>
            </w:pPr>
            <w:r w:rsidRPr="00D95A9D">
              <w:rPr>
                <w:sz w:val="18"/>
                <w:szCs w:val="18"/>
              </w:rPr>
              <w:t>Názov vyšetrenia</w:t>
            </w:r>
          </w:p>
          <w:p w14:paraId="3372DC83" w14:textId="77777777" w:rsidR="00E40616" w:rsidRPr="00D95A9D" w:rsidRDefault="4B1F096C" w:rsidP="4B1F096C">
            <w:pPr>
              <w:pStyle w:val="Odsekzoznamu"/>
              <w:numPr>
                <w:ilvl w:val="0"/>
                <w:numId w:val="53"/>
              </w:numPr>
              <w:rPr>
                <w:sz w:val="18"/>
                <w:szCs w:val="18"/>
              </w:rPr>
            </w:pPr>
            <w:r w:rsidRPr="00D95A9D">
              <w:rPr>
                <w:sz w:val="18"/>
                <w:szCs w:val="18"/>
              </w:rPr>
              <w:t xml:space="preserve">Citlivosť - maximálna požadovaná citlivosť záznamov </w:t>
            </w:r>
          </w:p>
          <w:p w14:paraId="588260FC" w14:textId="77777777" w:rsidR="00E40616" w:rsidRPr="00D95A9D" w:rsidRDefault="4B1F096C" w:rsidP="4B1F096C">
            <w:pPr>
              <w:pStyle w:val="Odsekzoznamu"/>
              <w:numPr>
                <w:ilvl w:val="0"/>
                <w:numId w:val="53"/>
              </w:numPr>
              <w:rPr>
                <w:sz w:val="18"/>
                <w:szCs w:val="18"/>
              </w:rPr>
            </w:pPr>
            <w:r w:rsidRPr="00D95A9D">
              <w:rPr>
                <w:sz w:val="18"/>
                <w:szCs w:val="18"/>
              </w:rPr>
              <w:t>Vlastné záznamy - požiadavka na vyhľadanie vlastných záznamov</w:t>
            </w:r>
          </w:p>
          <w:p w14:paraId="1CCF83C2" w14:textId="77777777" w:rsidR="00E40616" w:rsidRPr="00D95A9D" w:rsidRDefault="4B1F096C" w:rsidP="4B1F096C">
            <w:pPr>
              <w:pStyle w:val="Odsekzoznamu"/>
              <w:numPr>
                <w:ilvl w:val="0"/>
                <w:numId w:val="53"/>
              </w:numPr>
              <w:rPr>
                <w:sz w:val="18"/>
                <w:szCs w:val="18"/>
              </w:rPr>
            </w:pPr>
            <w:r w:rsidRPr="00D95A9D">
              <w:rPr>
                <w:sz w:val="18"/>
                <w:szCs w:val="18"/>
              </w:rPr>
              <w:t>Kompletný záznam - Príznak, či je požadovaný kompletný záznam bez orezania textu (Default = FALSE)</w:t>
            </w:r>
          </w:p>
          <w:p w14:paraId="5FFE65A4" w14:textId="77777777" w:rsidR="00E40616" w:rsidRPr="00D95A9D" w:rsidRDefault="00E40616" w:rsidP="00E40616">
            <w:pPr>
              <w:rPr>
                <w:rFonts w:cs="Arial"/>
                <w:sz w:val="18"/>
                <w:szCs w:val="18"/>
                <w:u w:val="single"/>
                <w:lang w:eastAsia="sk-SK"/>
              </w:rPr>
            </w:pPr>
          </w:p>
          <w:p w14:paraId="3D8E3F50" w14:textId="77777777" w:rsidR="000D6B05" w:rsidRPr="00D95A9D" w:rsidRDefault="4B1F096C" w:rsidP="4B1F096C">
            <w:pPr>
              <w:ind w:left="360"/>
              <w:rPr>
                <w:rFonts w:eastAsia="Arial" w:cs="Arial"/>
                <w:sz w:val="18"/>
                <w:szCs w:val="18"/>
                <w:u w:val="single"/>
                <w:lang w:eastAsia="sk-SK"/>
              </w:rPr>
            </w:pPr>
            <w:r w:rsidRPr="00D95A9D">
              <w:rPr>
                <w:sz w:val="18"/>
                <w:szCs w:val="18"/>
                <w:u w:val="single"/>
                <w:lang w:eastAsia="sk-SK"/>
              </w:rPr>
              <w:t>Výstup:</w:t>
            </w:r>
          </w:p>
          <w:p w14:paraId="151FA7C6" w14:textId="77777777" w:rsidR="00E40616" w:rsidRPr="00D95A9D" w:rsidRDefault="4B1F096C" w:rsidP="4B1F096C">
            <w:pPr>
              <w:ind w:left="360"/>
              <w:rPr>
                <w:sz w:val="18"/>
                <w:szCs w:val="18"/>
              </w:rPr>
            </w:pPr>
            <w:r w:rsidRPr="00D95A9D">
              <w:rPr>
                <w:sz w:val="18"/>
                <w:szCs w:val="18"/>
              </w:rPr>
              <w:t>Služba vráti zoznam vyhovujúci kritériám vo formáte ADL:</w:t>
            </w:r>
          </w:p>
          <w:p w14:paraId="7A7403E2" w14:textId="77777777" w:rsidR="00593D6F" w:rsidRPr="00D95A9D" w:rsidRDefault="4B1F096C" w:rsidP="4B1F096C">
            <w:pPr>
              <w:pStyle w:val="Odsekzoznamu"/>
              <w:numPr>
                <w:ilvl w:val="0"/>
                <w:numId w:val="53"/>
              </w:numPr>
              <w:rPr>
                <w:sz w:val="18"/>
                <w:szCs w:val="18"/>
              </w:rPr>
            </w:pPr>
            <w:r w:rsidRPr="00D95A9D">
              <w:rPr>
                <w:sz w:val="18"/>
                <w:szCs w:val="18"/>
              </w:rPr>
              <w:t>Odborné vyšetrenie</w:t>
            </w:r>
          </w:p>
          <w:p w14:paraId="4FC5F4B4" w14:textId="77777777" w:rsidR="00593D6F" w:rsidRPr="00D95A9D" w:rsidRDefault="4B1F096C" w:rsidP="4B1F096C">
            <w:pPr>
              <w:pStyle w:val="Odsekzoznamu"/>
              <w:numPr>
                <w:ilvl w:val="0"/>
                <w:numId w:val="53"/>
              </w:numPr>
              <w:rPr>
                <w:sz w:val="18"/>
                <w:szCs w:val="18"/>
              </w:rPr>
            </w:pPr>
            <w:r w:rsidRPr="00D95A9D">
              <w:rPr>
                <w:sz w:val="18"/>
                <w:szCs w:val="18"/>
              </w:rPr>
              <w:t>Prepúšťaciu správu</w:t>
            </w:r>
          </w:p>
          <w:p w14:paraId="7849841D" w14:textId="77777777" w:rsidR="009C092A" w:rsidRPr="00D95A9D" w:rsidRDefault="4B1F096C" w:rsidP="4B1F096C">
            <w:pPr>
              <w:pStyle w:val="Odsekzoznamu"/>
              <w:numPr>
                <w:ilvl w:val="0"/>
                <w:numId w:val="53"/>
              </w:numPr>
              <w:rPr>
                <w:sz w:val="18"/>
                <w:szCs w:val="18"/>
              </w:rPr>
            </w:pPr>
            <w:r w:rsidRPr="00D95A9D">
              <w:rPr>
                <w:sz w:val="18"/>
                <w:szCs w:val="18"/>
              </w:rPr>
              <w:t>Zobrazovacie vyšetrenie</w:t>
            </w:r>
          </w:p>
          <w:p w14:paraId="375E4DDD" w14:textId="77777777" w:rsidR="00E40616" w:rsidRPr="00D95A9D" w:rsidRDefault="00E40616" w:rsidP="00E40616">
            <w:pPr>
              <w:pStyle w:val="Odsekzoznamu"/>
              <w:rPr>
                <w:sz w:val="18"/>
                <w:szCs w:val="18"/>
              </w:rPr>
            </w:pPr>
          </w:p>
          <w:p w14:paraId="37DDDE8B" w14:textId="77777777" w:rsidR="009C092A" w:rsidRPr="00D95A9D" w:rsidRDefault="4B1F096C" w:rsidP="4B1F096C">
            <w:pPr>
              <w:ind w:left="360"/>
              <w:rPr>
                <w:rFonts w:eastAsia="Arial" w:cs="Arial"/>
                <w:sz w:val="18"/>
                <w:szCs w:val="18"/>
                <w:u w:val="single"/>
                <w:lang w:eastAsia="sk-SK"/>
              </w:rPr>
            </w:pPr>
            <w:r w:rsidRPr="00D95A9D">
              <w:rPr>
                <w:sz w:val="18"/>
                <w:szCs w:val="18"/>
                <w:u w:val="single"/>
                <w:lang w:eastAsia="sk-SK"/>
              </w:rPr>
              <w:t>Triedenie:</w:t>
            </w:r>
          </w:p>
          <w:p w14:paraId="55AF4A5E" w14:textId="77777777" w:rsidR="00E40616" w:rsidRPr="00D95A9D" w:rsidRDefault="34661EDB" w:rsidP="34661EDB">
            <w:pPr>
              <w:pStyle w:val="Odsekzoznamu"/>
              <w:numPr>
                <w:ilvl w:val="0"/>
                <w:numId w:val="53"/>
              </w:numPr>
              <w:rPr>
                <w:sz w:val="18"/>
                <w:szCs w:val="18"/>
              </w:rPr>
            </w:pPr>
            <w:r w:rsidRPr="00D95A9D">
              <w:rPr>
                <w:sz w:val="18"/>
                <w:szCs w:val="18"/>
              </w:rPr>
              <w:t xml:space="preserve">Záznamy o vyšetrení sú zoradené podľa dátumu vytvorenia </w:t>
            </w:r>
            <w:r w:rsidR="00496D74" w:rsidRPr="00D95A9D">
              <w:rPr>
                <w:sz w:val="18"/>
                <w:szCs w:val="18"/>
              </w:rPr>
              <w:t>XML správy</w:t>
            </w:r>
            <w:r w:rsidRPr="00D95A9D">
              <w:rPr>
                <w:sz w:val="18"/>
                <w:szCs w:val="18"/>
              </w:rPr>
              <w:t xml:space="preserve"> (time_created), najnovšie ako prvé</w:t>
            </w:r>
          </w:p>
          <w:p w14:paraId="40C4EA1D" w14:textId="77777777" w:rsidR="000D6B05" w:rsidRPr="00D95A9D" w:rsidRDefault="4B1F096C">
            <w:pPr>
              <w:pStyle w:val="Odsekzoznamu"/>
              <w:numPr>
                <w:ilvl w:val="0"/>
                <w:numId w:val="53"/>
              </w:numPr>
              <w:rPr>
                <w:rFonts w:asciiTheme="minorHAnsi" w:eastAsiaTheme="minorEastAsia" w:hAnsiTheme="minorHAnsi" w:cstheme="minorBidi"/>
                <w:sz w:val="18"/>
                <w:szCs w:val="18"/>
              </w:rPr>
            </w:pPr>
            <w:r w:rsidRPr="00D95A9D">
              <w:rPr>
                <w:sz w:val="18"/>
                <w:szCs w:val="18"/>
              </w:rPr>
              <w:t>V prípade lekárskej prepúšťacej správy sú Operačné výkony zoradené abecedne podľa popisu a Medikácie podľa identifikátora medikácie.</w:t>
            </w:r>
          </w:p>
        </w:tc>
      </w:tr>
      <w:tr w:rsidR="00585A0F" w:rsidRPr="00D95A9D" w14:paraId="7DEF6E10" w14:textId="77777777" w:rsidTr="570BDA72">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50B96650" w14:textId="77777777" w:rsidR="00585A0F" w:rsidRPr="00D95A9D" w:rsidRDefault="4B1F096C" w:rsidP="4B1F096C">
            <w:pPr>
              <w:rPr>
                <w:sz w:val="18"/>
                <w:szCs w:val="18"/>
              </w:rPr>
            </w:pPr>
            <w:r w:rsidRPr="00D95A9D">
              <w:rPr>
                <w:sz w:val="18"/>
                <w:szCs w:val="18"/>
              </w:rPr>
              <w:t>Vstup:</w:t>
            </w:r>
          </w:p>
        </w:tc>
        <w:tc>
          <w:tcPr>
            <w:tcW w:w="7200" w:type="dxa"/>
            <w:tcBorders>
              <w:top w:val="single" w:sz="2" w:space="0" w:color="auto"/>
              <w:left w:val="single" w:sz="2" w:space="0" w:color="auto"/>
              <w:bottom w:val="single" w:sz="2" w:space="0" w:color="auto"/>
              <w:right w:val="single" w:sz="2" w:space="0" w:color="auto"/>
            </w:tcBorders>
            <w:vAlign w:val="center"/>
          </w:tcPr>
          <w:p w14:paraId="7396DED4" w14:textId="77777777" w:rsidR="00585A0F" w:rsidRPr="00D95A9D" w:rsidRDefault="4B1F096C" w:rsidP="4B1F096C">
            <w:pPr>
              <w:pStyle w:val="Odsekzoznamu"/>
              <w:numPr>
                <w:ilvl w:val="0"/>
                <w:numId w:val="55"/>
              </w:numPr>
              <w:autoSpaceDE w:val="0"/>
              <w:autoSpaceDN w:val="0"/>
              <w:adjustRightInd w:val="0"/>
              <w:spacing w:after="1"/>
              <w:rPr>
                <w:rFonts w:eastAsia="Arial" w:cs="Arial"/>
                <w:sz w:val="18"/>
                <w:szCs w:val="18"/>
                <w:lang w:eastAsia="sk-SK"/>
              </w:rPr>
            </w:pPr>
            <w:r w:rsidRPr="00D95A9D">
              <w:rPr>
                <w:sz w:val="18"/>
                <w:szCs w:val="18"/>
              </w:rPr>
              <w:t>Vysetrenia_Request_Response.xsd/ZaznamOVysetreniCriteria_v5</w:t>
            </w:r>
          </w:p>
        </w:tc>
      </w:tr>
      <w:tr w:rsidR="00585A0F" w:rsidRPr="00D95A9D" w14:paraId="6785A102" w14:textId="77777777" w:rsidTr="570BDA72">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655E502D" w14:textId="77777777" w:rsidR="00585A0F" w:rsidRPr="00D95A9D" w:rsidRDefault="4B1F096C" w:rsidP="4B1F096C">
            <w:pPr>
              <w:rPr>
                <w:sz w:val="18"/>
                <w:szCs w:val="18"/>
              </w:rPr>
            </w:pPr>
            <w:r w:rsidRPr="00D95A9D">
              <w:rPr>
                <w:sz w:val="18"/>
                <w:szCs w:val="18"/>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6E36ABA2" w14:textId="52060CE3" w:rsidR="003C5950" w:rsidRPr="00D95A9D" w:rsidRDefault="00DB2889" w:rsidP="4B1F096C">
            <w:pPr>
              <w:pStyle w:val="Bezriadkovania"/>
              <w:numPr>
                <w:ilvl w:val="0"/>
                <w:numId w:val="47"/>
              </w:numPr>
              <w:spacing w:after="0"/>
              <w:rPr>
                <w:rFonts w:asciiTheme="minorHAnsi" w:eastAsiaTheme="minorEastAsia" w:hAnsiTheme="minorHAnsi" w:cstheme="minorBidi"/>
                <w:color w:val="auto"/>
                <w:sz w:val="18"/>
                <w:szCs w:val="18"/>
                <w:lang w:val="sk-SK"/>
              </w:rPr>
            </w:pPr>
            <w:hyperlink w:anchor="_Záznam_z_odborného" w:history="1">
              <w:r w:rsidR="4B1F096C" w:rsidRPr="00D95A9D">
                <w:rPr>
                  <w:rStyle w:val="Hypertextovprepojenie"/>
                  <w:rFonts w:asciiTheme="minorHAnsi" w:eastAsiaTheme="minorEastAsia" w:hAnsiTheme="minorHAnsi" w:cstheme="minorBidi"/>
                  <w:sz w:val="18"/>
                  <w:szCs w:val="18"/>
                  <w:lang w:val="sk-SK"/>
                </w:rPr>
                <w:t>CEN-EN13606-ENTRY.Zaznam_o_vysetreni-Zaznam_o_odbornom_vysetreni.v</w:t>
              </w:r>
            </w:hyperlink>
            <w:r w:rsidR="00310392">
              <w:rPr>
                <w:rStyle w:val="Hypertextovprepojenie"/>
                <w:rFonts w:asciiTheme="minorHAnsi" w:eastAsiaTheme="minorEastAsia" w:hAnsiTheme="minorHAnsi" w:cstheme="minorBidi"/>
                <w:sz w:val="18"/>
                <w:szCs w:val="18"/>
                <w:lang w:val="sk-SK"/>
              </w:rPr>
              <w:t>6</w:t>
            </w:r>
          </w:p>
          <w:p w14:paraId="42634529" w14:textId="4D294565" w:rsidR="003C5950" w:rsidRPr="00D95A9D" w:rsidRDefault="00DB2889" w:rsidP="4B1F096C">
            <w:pPr>
              <w:pStyle w:val="Bezriadkovania"/>
              <w:numPr>
                <w:ilvl w:val="0"/>
                <w:numId w:val="47"/>
              </w:numPr>
              <w:spacing w:after="0"/>
              <w:rPr>
                <w:rFonts w:asciiTheme="minorHAnsi" w:eastAsiaTheme="minorEastAsia" w:hAnsiTheme="minorHAnsi" w:cstheme="minorBidi"/>
                <w:color w:val="auto"/>
                <w:sz w:val="18"/>
                <w:szCs w:val="18"/>
                <w:lang w:val="sk-SK"/>
              </w:rPr>
            </w:pPr>
            <w:hyperlink w:anchor="_Odporúčanie_na_vyšetrenie" w:history="1">
              <w:r w:rsidR="4B1F096C" w:rsidRPr="00D95A9D">
                <w:rPr>
                  <w:rStyle w:val="Hypertextovprepojenie"/>
                  <w:rFonts w:asciiTheme="minorHAnsi" w:eastAsiaTheme="minorEastAsia" w:hAnsiTheme="minorHAnsi" w:cstheme="minorBidi"/>
                  <w:sz w:val="18"/>
                  <w:szCs w:val="18"/>
                  <w:lang w:val="sk-SK"/>
                </w:rPr>
                <w:t>CEN-EN13606-CLUSTER.Odporucanie_na_vysetrenie.v</w:t>
              </w:r>
            </w:hyperlink>
            <w:r w:rsidR="00310392">
              <w:rPr>
                <w:rStyle w:val="Hypertextovprepojenie"/>
                <w:rFonts w:asciiTheme="minorHAnsi" w:eastAsiaTheme="minorEastAsia" w:hAnsiTheme="minorHAnsi" w:cstheme="minorBidi"/>
                <w:sz w:val="18"/>
                <w:szCs w:val="18"/>
                <w:lang w:val="sk-SK"/>
              </w:rPr>
              <w:t>2</w:t>
            </w:r>
          </w:p>
          <w:p w14:paraId="75611187" w14:textId="435800DE" w:rsidR="003C5950" w:rsidRPr="00D95A9D" w:rsidRDefault="00DB2889" w:rsidP="4B1F096C">
            <w:pPr>
              <w:pStyle w:val="Bezriadkovania"/>
              <w:numPr>
                <w:ilvl w:val="0"/>
                <w:numId w:val="47"/>
              </w:numPr>
              <w:spacing w:after="0"/>
              <w:rPr>
                <w:rFonts w:asciiTheme="minorHAnsi" w:eastAsiaTheme="minorEastAsia" w:hAnsiTheme="minorHAnsi" w:cstheme="minorBidi"/>
                <w:color w:val="auto"/>
                <w:sz w:val="18"/>
                <w:szCs w:val="18"/>
                <w:lang w:val="sk-SK"/>
              </w:rPr>
            </w:pPr>
            <w:hyperlink w:anchor="_Prepúšťacia_správa" w:history="1">
              <w:r w:rsidR="4B1F096C" w:rsidRPr="00D95A9D">
                <w:rPr>
                  <w:rStyle w:val="Hypertextovprepojenie"/>
                  <w:rFonts w:asciiTheme="minorHAnsi" w:eastAsiaTheme="minorEastAsia" w:hAnsiTheme="minorHAnsi" w:cstheme="minorBidi"/>
                  <w:sz w:val="18"/>
                  <w:szCs w:val="18"/>
                  <w:lang w:val="sk-SK"/>
                </w:rPr>
                <w:t>CEN-EN13606-ENTRY.Zaznam_o_vysetreni-Lekárska_prepustacia_sprava.v</w:t>
              </w:r>
            </w:hyperlink>
            <w:r w:rsidR="00310392">
              <w:rPr>
                <w:rStyle w:val="Hypertextovprepojenie"/>
                <w:rFonts w:asciiTheme="minorHAnsi" w:eastAsiaTheme="minorEastAsia" w:hAnsiTheme="minorHAnsi" w:cstheme="minorBidi"/>
                <w:sz w:val="18"/>
                <w:szCs w:val="18"/>
                <w:lang w:val="sk-SK"/>
              </w:rPr>
              <w:t>5</w:t>
            </w:r>
          </w:p>
          <w:p w14:paraId="4B030A09" w14:textId="33EB8703" w:rsidR="00585A0F" w:rsidRPr="003E15D5" w:rsidRDefault="00DB2889" w:rsidP="003E15D5">
            <w:pPr>
              <w:pStyle w:val="Bezriadkovania"/>
              <w:numPr>
                <w:ilvl w:val="0"/>
                <w:numId w:val="47"/>
              </w:numPr>
              <w:spacing w:after="0"/>
              <w:rPr>
                <w:rFonts w:asciiTheme="minorHAnsi" w:eastAsiaTheme="minorEastAsia" w:hAnsiTheme="minorHAnsi" w:cstheme="minorBidi"/>
                <w:color w:val="auto"/>
                <w:sz w:val="18"/>
                <w:szCs w:val="18"/>
                <w:lang w:val="sk-SK"/>
              </w:rPr>
            </w:pPr>
            <w:hyperlink w:anchor="_Zobrazovacie_vyšetrenie" w:history="1">
              <w:r w:rsidR="4B1F096C" w:rsidRPr="1320518C">
                <w:rPr>
                  <w:rStyle w:val="Hypertextovprepojenie"/>
                  <w:rFonts w:asciiTheme="minorHAnsi" w:eastAsiaTheme="minorEastAsia" w:hAnsiTheme="minorHAnsi" w:cstheme="minorBidi"/>
                  <w:sz w:val="18"/>
                  <w:szCs w:val="18"/>
                  <w:lang w:val="sk-SK"/>
                </w:rPr>
                <w:t>CEN-EN13606-ENTRY.Zaznam_o_vysetreni-Zaznam_o_zobrazovacom_vysetreni.v</w:t>
              </w:r>
            </w:hyperlink>
            <w:r w:rsidR="00310392" w:rsidRPr="1320518C">
              <w:rPr>
                <w:rStyle w:val="Hypertextovprepojenie"/>
                <w:rFonts w:asciiTheme="minorHAnsi" w:eastAsiaTheme="minorEastAsia" w:hAnsiTheme="minorHAnsi" w:cstheme="minorBidi"/>
                <w:sz w:val="18"/>
                <w:szCs w:val="18"/>
                <w:lang w:val="sk-SK"/>
              </w:rPr>
              <w:t>4</w:t>
            </w:r>
          </w:p>
          <w:p w14:paraId="27EA6DDE" w14:textId="3AEFA1CB" w:rsidR="00585A0F" w:rsidRPr="003E15D5" w:rsidRDefault="1320518C" w:rsidP="003E15D5">
            <w:pPr>
              <w:pStyle w:val="Bezriadkovania"/>
              <w:numPr>
                <w:ilvl w:val="0"/>
                <w:numId w:val="47"/>
              </w:numPr>
              <w:spacing w:after="0"/>
              <w:rPr>
                <w:rStyle w:val="Hypertextovprepojenie"/>
                <w:color w:val="64C29D" w:themeColor="accent2"/>
                <w:sz w:val="18"/>
                <w:szCs w:val="18"/>
                <w:lang w:val="sk-SK"/>
              </w:rPr>
            </w:pPr>
            <w:r w:rsidRPr="003E15D5">
              <w:rPr>
                <w:rStyle w:val="Hypertextovprepojenie"/>
                <w:rFonts w:asciiTheme="minorHAnsi" w:eastAsiaTheme="minorEastAsia" w:hAnsiTheme="minorHAnsi" w:cstheme="minorBidi"/>
                <w:sz w:val="18"/>
                <w:szCs w:val="18"/>
                <w:lang w:val="sk-SK"/>
              </w:rPr>
              <w:t>CEN-EN13606-ENTRY.Zaznam_o_vysetreni-Hlavicka.v1.adl</w:t>
            </w:r>
          </w:p>
        </w:tc>
      </w:tr>
      <w:tr w:rsidR="00585A0F" w:rsidRPr="00D95A9D" w14:paraId="2DB014EB" w14:textId="77777777" w:rsidTr="570BDA72">
        <w:trPr>
          <w:trHeight w:val="634"/>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0C7EAEE2" w14:textId="77777777" w:rsidR="00585A0F" w:rsidRPr="00D95A9D" w:rsidRDefault="4B1F096C" w:rsidP="4B1F096C">
            <w:pPr>
              <w:rPr>
                <w:sz w:val="18"/>
                <w:szCs w:val="18"/>
              </w:rPr>
            </w:pPr>
            <w:r w:rsidRPr="00D95A9D">
              <w:rPr>
                <w:sz w:val="18"/>
                <w:szCs w:val="18"/>
              </w:rPr>
              <w:t>Podmienky:</w:t>
            </w:r>
          </w:p>
        </w:tc>
        <w:tc>
          <w:tcPr>
            <w:tcW w:w="7200" w:type="dxa"/>
            <w:tcBorders>
              <w:top w:val="single" w:sz="2" w:space="0" w:color="auto"/>
              <w:left w:val="single" w:sz="2" w:space="0" w:color="auto"/>
              <w:bottom w:val="single" w:sz="2" w:space="0" w:color="auto"/>
              <w:right w:val="single" w:sz="2" w:space="0" w:color="auto"/>
            </w:tcBorders>
            <w:vAlign w:val="center"/>
          </w:tcPr>
          <w:p w14:paraId="7307CFD1" w14:textId="77777777" w:rsidR="000B3F02" w:rsidRPr="00D95A9D" w:rsidRDefault="4B1F096C" w:rsidP="4B1F096C">
            <w:pPr>
              <w:numPr>
                <w:ilvl w:val="0"/>
                <w:numId w:val="52"/>
              </w:numPr>
              <w:autoSpaceDE w:val="0"/>
              <w:autoSpaceDN w:val="0"/>
              <w:adjustRightInd w:val="0"/>
              <w:spacing w:after="1"/>
              <w:rPr>
                <w:rFonts w:eastAsia="Arial" w:cs="Arial"/>
                <w:sz w:val="18"/>
                <w:szCs w:val="18"/>
                <w:lang w:eastAsia="sk-SK"/>
              </w:rPr>
            </w:pPr>
            <w:r w:rsidRPr="00D95A9D">
              <w:rPr>
                <w:sz w:val="18"/>
                <w:szCs w:val="18"/>
                <w:lang w:eastAsia="sk-SK"/>
              </w:rPr>
              <w:t>Záznam môže vyhľadať len identifikovaný a autorizovaný lekár v roli konkrétneho PZS.</w:t>
            </w:r>
          </w:p>
          <w:p w14:paraId="0DBC7C37" w14:textId="77777777" w:rsidR="000B3F02" w:rsidRPr="00D95A9D" w:rsidRDefault="4B1F096C" w:rsidP="4B1F096C">
            <w:pPr>
              <w:numPr>
                <w:ilvl w:val="0"/>
                <w:numId w:val="52"/>
              </w:numPr>
              <w:autoSpaceDE w:val="0"/>
              <w:autoSpaceDN w:val="0"/>
              <w:adjustRightInd w:val="0"/>
              <w:spacing w:after="1"/>
              <w:rPr>
                <w:rFonts w:eastAsia="Arial" w:cs="Arial"/>
                <w:sz w:val="18"/>
                <w:szCs w:val="18"/>
                <w:lang w:eastAsia="sk-SK"/>
              </w:rPr>
            </w:pPr>
            <w:r w:rsidRPr="00D95A9D">
              <w:rPr>
                <w:sz w:val="18"/>
                <w:szCs w:val="18"/>
                <w:lang w:eastAsia="sk-SK"/>
              </w:rPr>
              <w:t xml:space="preserve">Záznam je možné vyhľadať len pre pacienta, ktorý je súčasťou NZIS </w:t>
            </w:r>
          </w:p>
          <w:p w14:paraId="12F6040E" w14:textId="77777777" w:rsidR="00E40616" w:rsidRPr="00D95A9D" w:rsidRDefault="34661EDB" w:rsidP="34661EDB">
            <w:pPr>
              <w:pStyle w:val="Odsekzoznamu"/>
              <w:numPr>
                <w:ilvl w:val="0"/>
                <w:numId w:val="52"/>
              </w:numPr>
              <w:autoSpaceDE w:val="0"/>
              <w:autoSpaceDN w:val="0"/>
              <w:adjustRightInd w:val="0"/>
              <w:spacing w:after="1"/>
              <w:rPr>
                <w:sz w:val="18"/>
                <w:szCs w:val="18"/>
              </w:rPr>
            </w:pPr>
            <w:r w:rsidRPr="00D95A9D">
              <w:rPr>
                <w:sz w:val="18"/>
                <w:szCs w:val="18"/>
                <w:lang w:eastAsia="sk-SK"/>
              </w:rPr>
              <w:t>Zdravotnícky pracovník musí disponovať súhlasom pacienta v prípade, že sa nejedná o všeobecného kapitujúceho lekára</w:t>
            </w:r>
          </w:p>
          <w:p w14:paraId="030637CD" w14:textId="77777777" w:rsidR="000B3F02" w:rsidRPr="00D95A9D" w:rsidRDefault="34661EDB" w:rsidP="34661EDB">
            <w:pPr>
              <w:pStyle w:val="Odsekzoznamu"/>
              <w:numPr>
                <w:ilvl w:val="0"/>
                <w:numId w:val="52"/>
              </w:numPr>
              <w:rPr>
                <w:sz w:val="18"/>
                <w:szCs w:val="18"/>
              </w:rPr>
            </w:pPr>
            <w:r w:rsidRPr="00D95A9D">
              <w:rPr>
                <w:sz w:val="18"/>
                <w:szCs w:val="18"/>
                <w:lang w:eastAsia="sk-SK"/>
              </w:rPr>
              <w:t>Všeobecnému kapitujúcemu lekárovi sú sprístupnené len záznamy s citlivosťou 3, pre ostatné záznamy (citlivosť 5) musí disponovať súhlasom</w:t>
            </w:r>
          </w:p>
          <w:p w14:paraId="2097551E" w14:textId="0EBA6457" w:rsidR="000B3F02" w:rsidRPr="00D95A9D" w:rsidRDefault="4B1F096C" w:rsidP="4B1F096C">
            <w:pPr>
              <w:pStyle w:val="Odsekzoznamu"/>
              <w:numPr>
                <w:ilvl w:val="0"/>
                <w:numId w:val="52"/>
              </w:numPr>
              <w:rPr>
                <w:sz w:val="18"/>
                <w:szCs w:val="18"/>
              </w:rPr>
            </w:pPr>
            <w:r w:rsidRPr="47A6D247">
              <w:rPr>
                <w:sz w:val="18"/>
                <w:szCs w:val="18"/>
                <w:lang w:eastAsia="sk-SK"/>
              </w:rPr>
              <w:lastRenderedPageBreak/>
              <w:t>Vyhľadanie vlastných záznamov je možné v prípade, že autor záznamu pracuje u PZS</w:t>
            </w:r>
            <w:r w:rsidR="29A89FD6" w:rsidRPr="47A6D247">
              <w:rPr>
                <w:sz w:val="18"/>
                <w:szCs w:val="18"/>
                <w:lang w:eastAsia="sk-SK"/>
              </w:rPr>
              <w:t>,</w:t>
            </w:r>
            <w:r w:rsidRPr="47A6D247">
              <w:rPr>
                <w:sz w:val="18"/>
                <w:szCs w:val="18"/>
                <w:lang w:eastAsia="sk-SK"/>
              </w:rPr>
              <w:t xml:space="preserve"> na ktorom zaznamenal záznam</w:t>
            </w:r>
          </w:p>
          <w:p w14:paraId="68A928BB" w14:textId="77777777" w:rsidR="008E58F8" w:rsidRPr="00D95A9D" w:rsidRDefault="34661EDB" w:rsidP="34661EDB">
            <w:pPr>
              <w:pStyle w:val="Odsekzoznamu"/>
              <w:numPr>
                <w:ilvl w:val="0"/>
                <w:numId w:val="52"/>
              </w:numPr>
              <w:rPr>
                <w:sz w:val="18"/>
                <w:szCs w:val="18"/>
              </w:rPr>
            </w:pPr>
            <w:r w:rsidRPr="00D95A9D">
              <w:rPr>
                <w:sz w:val="18"/>
                <w:szCs w:val="18"/>
                <w:lang w:eastAsia="sk-SK"/>
              </w:rPr>
              <w:t>Vyhľadanie záznamov pre ostatných zdravotníckych pracovníkov (vrátane špecialistov) je možné len na základe súhlasu pacienta prostredníctvom služby ZapisSuhlasOsobyPrePZS</w:t>
            </w:r>
          </w:p>
          <w:p w14:paraId="3C8C6DB1" w14:textId="77777777" w:rsidR="00E40616" w:rsidRPr="00D95A9D" w:rsidRDefault="34661EDB" w:rsidP="34661EDB">
            <w:pPr>
              <w:pStyle w:val="Odsekzoznamu"/>
              <w:numPr>
                <w:ilvl w:val="0"/>
                <w:numId w:val="52"/>
              </w:numPr>
              <w:rPr>
                <w:sz w:val="18"/>
                <w:szCs w:val="18"/>
              </w:rPr>
            </w:pPr>
            <w:r w:rsidRPr="00D95A9D">
              <w:rPr>
                <w:sz w:val="18"/>
                <w:szCs w:val="18"/>
              </w:rPr>
              <w:t>Pre textové položky, ktoré obsahujú viac ako 2000 znakov, vráti prvých 2000 znakov a úvodný text "{#### }", kde #### je celkový počet znakov, ktoré neboli zobrazené (V prípade nastavenia KompletnyZaznam =TRUE je vrátený celý záznam bez obmedzení)</w:t>
            </w:r>
          </w:p>
          <w:p w14:paraId="7258FE62" w14:textId="77777777" w:rsidR="004806AC" w:rsidRPr="00D95A9D" w:rsidRDefault="34661EDB" w:rsidP="34661EDB">
            <w:pPr>
              <w:pStyle w:val="Odsekzoznamu"/>
              <w:numPr>
                <w:ilvl w:val="0"/>
                <w:numId w:val="52"/>
              </w:numPr>
              <w:autoSpaceDE w:val="0"/>
              <w:autoSpaceDN w:val="0"/>
              <w:adjustRightInd w:val="0"/>
              <w:spacing w:after="1"/>
              <w:rPr>
                <w:sz w:val="18"/>
                <w:szCs w:val="18"/>
              </w:rPr>
            </w:pPr>
            <w:r w:rsidRPr="00D95A9D">
              <w:rPr>
                <w:sz w:val="18"/>
                <w:szCs w:val="18"/>
              </w:rPr>
              <w:t>Pre referencované medikačné záznamy prostredníctvom „ID medikačného záznamu“ je v popise medikácie vrátený transformovaný popisný text medikácie</w:t>
            </w:r>
          </w:p>
          <w:p w14:paraId="5B23E2B2" w14:textId="77777777" w:rsidR="000B3F02" w:rsidRPr="00D95A9D" w:rsidRDefault="34661EDB" w:rsidP="34661EDB">
            <w:pPr>
              <w:pStyle w:val="Odsekzoznamu"/>
              <w:numPr>
                <w:ilvl w:val="0"/>
                <w:numId w:val="52"/>
              </w:numPr>
              <w:autoSpaceDE w:val="0"/>
              <w:autoSpaceDN w:val="0"/>
              <w:adjustRightInd w:val="0"/>
              <w:spacing w:after="1"/>
              <w:rPr>
                <w:sz w:val="18"/>
                <w:szCs w:val="18"/>
              </w:rPr>
            </w:pPr>
            <w:r w:rsidRPr="00D95A9D">
              <w:rPr>
                <w:sz w:val="18"/>
                <w:szCs w:val="18"/>
              </w:rPr>
              <w:t xml:space="preserve">V prípade, že sa jedná o stornovaný záznam, má nastavený atribút committal.version_status.code_value = "VER04" a vyplnené údaje o storne. </w:t>
            </w:r>
            <w:r w:rsidRPr="00D95A9D">
              <w:rPr>
                <w:color w:val="FF0000"/>
                <w:sz w:val="27"/>
                <w:szCs w:val="27"/>
              </w:rPr>
              <w:t> </w:t>
            </w:r>
            <w:r w:rsidRPr="00D95A9D">
              <w:rPr>
                <w:sz w:val="18"/>
                <w:szCs w:val="18"/>
              </w:rPr>
              <w:t>Záznam o storne (ten, ktorým bolo storno vykonané) nie je poskytovaný na výstup.</w:t>
            </w:r>
          </w:p>
          <w:p w14:paraId="3EB2DD8B" w14:textId="77777777" w:rsidR="00310392" w:rsidRDefault="4B1F096C" w:rsidP="003E15D5">
            <w:pPr>
              <w:pStyle w:val="Odsekzoznamu"/>
              <w:numPr>
                <w:ilvl w:val="0"/>
                <w:numId w:val="169"/>
              </w:numPr>
              <w:spacing w:after="1"/>
              <w:rPr>
                <w:sz w:val="18"/>
                <w:szCs w:val="18"/>
              </w:rPr>
            </w:pPr>
            <w:r w:rsidRPr="00D95A9D">
              <w:rPr>
                <w:sz w:val="18"/>
                <w:szCs w:val="18"/>
              </w:rPr>
              <w:t>Záznam v stave VER00 nie je vrátený na výstup, ak k nemu existuje finálny nestornovaný záznam v stave VER01</w:t>
            </w:r>
          </w:p>
          <w:p w14:paraId="0ABCB27D" w14:textId="2453D22D" w:rsidR="0966B5D8" w:rsidRPr="003E15D5" w:rsidRDefault="00310392" w:rsidP="003E15D5">
            <w:pPr>
              <w:pStyle w:val="Odsekzoznamu"/>
              <w:numPr>
                <w:ilvl w:val="0"/>
                <w:numId w:val="169"/>
              </w:numPr>
              <w:spacing w:after="1"/>
              <w:rPr>
                <w:sz w:val="18"/>
                <w:szCs w:val="18"/>
              </w:rPr>
            </w:pPr>
            <w:r>
              <w:rPr>
                <w:sz w:val="18"/>
                <w:szCs w:val="18"/>
              </w:rPr>
              <w:t>Ak príznak hlavnej diagnózy, zapísaný verziou služby v5 nebol uvedený, na výstupe sa vráti ako FALSE</w:t>
            </w:r>
          </w:p>
          <w:p w14:paraId="077FE3F7" w14:textId="194F6514" w:rsidR="2FE9ECFB" w:rsidRPr="003E15D5" w:rsidRDefault="2FE9ECFB" w:rsidP="003E15D5">
            <w:pPr>
              <w:pStyle w:val="Odsekzoznamu"/>
              <w:numPr>
                <w:ilvl w:val="0"/>
                <w:numId w:val="169"/>
              </w:numPr>
              <w:spacing w:after="1"/>
              <w:rPr>
                <w:sz w:val="18"/>
                <w:szCs w:val="18"/>
              </w:rPr>
            </w:pPr>
            <w:r w:rsidRPr="003E15D5">
              <w:rPr>
                <w:sz w:val="18"/>
                <w:szCs w:val="18"/>
              </w:rPr>
              <w:t>Ak sa jedná o reštrikčný záznam, ktorý vytvoril iný ZdrPrac ako ten, ktorý volá službu, na výstupe je vrátený záznam bez časti content, t.j. záznam obsahuje len meta údaje o zázname z vyšetrenia. Reštrikčný záznam je vrátený v štruktúre CEN-EN13606-ENTRY.Zaznam_o_vysetreni-Hlavicka.v1.adl</w:t>
            </w:r>
          </w:p>
          <w:p w14:paraId="44343F3D" w14:textId="05D19B98" w:rsidR="007E55E4" w:rsidRPr="00D95A9D" w:rsidRDefault="4B1F096C" w:rsidP="4B1F096C">
            <w:pPr>
              <w:pStyle w:val="Odsekzoznamu"/>
              <w:numPr>
                <w:ilvl w:val="0"/>
                <w:numId w:val="52"/>
              </w:numPr>
              <w:autoSpaceDE w:val="0"/>
              <w:autoSpaceDN w:val="0"/>
              <w:adjustRightInd w:val="0"/>
              <w:spacing w:after="1"/>
              <w:rPr>
                <w:sz w:val="18"/>
                <w:szCs w:val="18"/>
              </w:rPr>
            </w:pPr>
            <w:r w:rsidRPr="2D6D4F0D">
              <w:rPr>
                <w:sz w:val="18"/>
                <w:szCs w:val="18"/>
              </w:rPr>
              <w:t>V prípade, že služba nevráti všetky vyhľadané záznamy je potrebné vyhľadať záznam pomocou stránkovania</w:t>
            </w:r>
          </w:p>
          <w:p w14:paraId="5B2DD474" w14:textId="45C1165D" w:rsidR="007E55E4" w:rsidRPr="007616C8" w:rsidRDefault="2FE88EAC" w:rsidP="570BDA72">
            <w:pPr>
              <w:pStyle w:val="Odsekzoznamu"/>
              <w:numPr>
                <w:ilvl w:val="0"/>
                <w:numId w:val="52"/>
              </w:numPr>
              <w:autoSpaceDE w:val="0"/>
              <w:autoSpaceDN w:val="0"/>
              <w:adjustRightInd w:val="0"/>
              <w:spacing w:after="1"/>
              <w:rPr>
                <w:rFonts w:asciiTheme="minorHAnsi" w:eastAsiaTheme="minorEastAsia" w:hAnsiTheme="minorHAnsi" w:cstheme="minorBidi"/>
                <w:sz w:val="18"/>
                <w:szCs w:val="18"/>
                <w:highlight w:val="yellow"/>
              </w:rPr>
            </w:pPr>
            <w:r w:rsidRPr="007616C8">
              <w:rPr>
                <w:rFonts w:asciiTheme="minorHAnsi" w:hAnsiTheme="minorHAnsi" w:cstheme="minorBidi"/>
                <w:sz w:val="18"/>
                <w:szCs w:val="18"/>
                <w:highlight w:val="yellow"/>
                <w:lang w:eastAsia="sk-SK"/>
              </w:rPr>
              <w:t>V prípade požiadavky na poskytnutie odporúčania na vyšetrenie, ktoré bolo zapísané vo verzii 7, je do položky “vyšetrovaný orgán” naplnený te</w:t>
            </w:r>
            <w:r w:rsidR="16C488C3" w:rsidRPr="007616C8">
              <w:rPr>
                <w:rFonts w:asciiTheme="minorHAnsi" w:hAnsiTheme="minorHAnsi" w:cstheme="minorBidi"/>
                <w:sz w:val="18"/>
                <w:szCs w:val="18"/>
                <w:highlight w:val="yellow"/>
                <w:lang w:eastAsia="sk-SK"/>
              </w:rPr>
              <w:t>x</w:t>
            </w:r>
            <w:r w:rsidRPr="007616C8">
              <w:rPr>
                <w:rFonts w:asciiTheme="minorHAnsi" w:hAnsiTheme="minorHAnsi" w:cstheme="minorBidi"/>
                <w:sz w:val="18"/>
                <w:szCs w:val="18"/>
                <w:highlight w:val="yellow"/>
                <w:lang w:eastAsia="sk-SK"/>
              </w:rPr>
              <w:t xml:space="preserve">tový popis JRUZ položky číselníka OID </w:t>
            </w:r>
            <w:r w:rsidRPr="007616C8">
              <w:rPr>
                <w:rFonts w:asciiTheme="minorHAnsi" w:hAnsiTheme="minorHAnsi" w:cstheme="minorBidi"/>
                <w:color w:val="000000"/>
                <w:sz w:val="18"/>
                <w:szCs w:val="18"/>
                <w:highlight w:val="yellow"/>
              </w:rPr>
              <w:t>1.3.158.00165387.100.10.115.</w:t>
            </w:r>
          </w:p>
          <w:p w14:paraId="04182780" w14:textId="73416FD4" w:rsidR="007E55E4" w:rsidRPr="00D95A9D" w:rsidRDefault="3E823182" w:rsidP="2D6D4F0D">
            <w:pPr>
              <w:pStyle w:val="Odsekzoznamu"/>
              <w:numPr>
                <w:ilvl w:val="0"/>
                <w:numId w:val="52"/>
              </w:numPr>
              <w:autoSpaceDE w:val="0"/>
              <w:autoSpaceDN w:val="0"/>
              <w:adjustRightInd w:val="0"/>
              <w:spacing w:after="1"/>
              <w:rPr>
                <w:rFonts w:asciiTheme="minorHAnsi" w:eastAsiaTheme="minorEastAsia" w:hAnsiTheme="minorHAnsi" w:cstheme="minorBidi"/>
                <w:color w:val="000000"/>
              </w:rPr>
            </w:pPr>
            <w:r w:rsidRPr="007616C8">
              <w:rPr>
                <w:rFonts w:asciiTheme="minorHAnsi" w:hAnsiTheme="minorHAnsi" w:cstheme="minorHAnsi"/>
                <w:color w:val="000000"/>
                <w:sz w:val="18"/>
                <w:szCs w:val="18"/>
                <w:highlight w:val="yellow"/>
              </w:rPr>
              <w:t>V prípade požiadavky, na poskytnutie záznamu z vyšetrenia vo verzii 7 nie je na výstup poskytnutá príloha - Potvrdenie pre príspevok pri narodení.</w:t>
            </w:r>
          </w:p>
        </w:tc>
      </w:tr>
      <w:tr w:rsidR="00585A0F" w:rsidRPr="00D95A9D" w14:paraId="08DFFDC4" w14:textId="77777777" w:rsidTr="570BDA72">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571F56C8" w14:textId="77777777" w:rsidR="00585A0F" w:rsidRPr="00D95A9D" w:rsidRDefault="4B1F096C" w:rsidP="4B1F096C">
            <w:pPr>
              <w:rPr>
                <w:sz w:val="18"/>
                <w:szCs w:val="18"/>
              </w:rPr>
            </w:pPr>
            <w:r w:rsidRPr="00D95A9D">
              <w:rPr>
                <w:sz w:val="18"/>
                <w:szCs w:val="18"/>
              </w:rPr>
              <w:lastRenderedPageBreak/>
              <w:t>Výnimka</w:t>
            </w:r>
          </w:p>
        </w:tc>
        <w:tc>
          <w:tcPr>
            <w:tcW w:w="7200" w:type="dxa"/>
            <w:tcBorders>
              <w:top w:val="single" w:sz="2" w:space="0" w:color="auto"/>
              <w:left w:val="single" w:sz="2" w:space="0" w:color="auto"/>
              <w:bottom w:val="single" w:sz="2" w:space="0" w:color="auto"/>
              <w:right w:val="single" w:sz="2" w:space="0" w:color="auto"/>
            </w:tcBorders>
            <w:vAlign w:val="center"/>
          </w:tcPr>
          <w:p w14:paraId="68512792" w14:textId="77777777" w:rsidR="001E1D0C" w:rsidRPr="00D95A9D" w:rsidRDefault="34661EDB" w:rsidP="34661EDB">
            <w:pPr>
              <w:pStyle w:val="Odsekzoznamu"/>
              <w:numPr>
                <w:ilvl w:val="0"/>
                <w:numId w:val="163"/>
              </w:numPr>
              <w:autoSpaceDE w:val="0"/>
              <w:autoSpaceDN w:val="0"/>
              <w:adjustRightInd w:val="0"/>
              <w:spacing w:after="1"/>
              <w:rPr>
                <w:rFonts w:eastAsia="Arial" w:cs="Arial"/>
                <w:sz w:val="18"/>
                <w:szCs w:val="18"/>
                <w:lang w:eastAsia="sk-SK"/>
              </w:rPr>
            </w:pPr>
            <w:r w:rsidRPr="00D95A9D">
              <w:rPr>
                <w:sz w:val="18"/>
                <w:szCs w:val="18"/>
                <w:lang w:eastAsia="sk-SK"/>
              </w:rPr>
              <w:t>E000002 - Záznam nebolo možné vyhľadať v Systéme ezdravie. Kontaktujte dodávateľa informačného systému pre odstránenie chyby. Do odstránenia problému pokračujte bez vyhľadávania prostredníctvom ezdravie.</w:t>
            </w:r>
          </w:p>
          <w:p w14:paraId="0C6801FB" w14:textId="77777777" w:rsidR="001E1D0C" w:rsidRPr="00D95A9D" w:rsidRDefault="34661EDB" w:rsidP="34661EDB">
            <w:pPr>
              <w:pStyle w:val="Odsekzoznamu"/>
              <w:numPr>
                <w:ilvl w:val="0"/>
                <w:numId w:val="163"/>
              </w:numPr>
              <w:autoSpaceDE w:val="0"/>
              <w:autoSpaceDN w:val="0"/>
              <w:adjustRightInd w:val="0"/>
              <w:spacing w:after="1"/>
              <w:rPr>
                <w:rFonts w:eastAsia="Arial" w:cs="Arial"/>
                <w:sz w:val="18"/>
                <w:szCs w:val="18"/>
                <w:lang w:eastAsia="sk-SK"/>
              </w:rPr>
            </w:pPr>
            <w:r w:rsidRPr="00D95A9D">
              <w:rPr>
                <w:sz w:val="18"/>
                <w:szCs w:val="18"/>
                <w:lang w:eastAsia="sk-SK"/>
              </w:rPr>
              <w:t>E000006 - Záznam nebolo možné vyhľadať v Systéme ezdravie. Kontaktujte dodávateľa informačného systému pre odstránenie chyby.</w:t>
            </w:r>
          </w:p>
          <w:p w14:paraId="0D20A9EB" w14:textId="77777777" w:rsidR="001E1D0C" w:rsidRPr="00D95A9D" w:rsidRDefault="34661EDB" w:rsidP="34661EDB">
            <w:pPr>
              <w:pStyle w:val="Odsekzoznamu"/>
              <w:numPr>
                <w:ilvl w:val="0"/>
                <w:numId w:val="163"/>
              </w:numPr>
              <w:autoSpaceDE w:val="0"/>
              <w:autoSpaceDN w:val="0"/>
              <w:adjustRightInd w:val="0"/>
              <w:spacing w:after="1"/>
              <w:rPr>
                <w:rFonts w:eastAsia="Arial" w:cs="Arial"/>
                <w:sz w:val="18"/>
                <w:szCs w:val="18"/>
                <w:lang w:eastAsia="sk-SK"/>
              </w:rPr>
            </w:pPr>
            <w:r w:rsidRPr="00D95A9D">
              <w:rPr>
                <w:sz w:val="18"/>
                <w:szCs w:val="18"/>
                <w:lang w:eastAsia="sk-SK"/>
              </w:rPr>
              <w:t>E100035 – Nemáte prístup k požadovaným záznamom pacienta. Požiadajte pacienta o prístup k údajom vložením eID do čítačky a zadania súhlasu podľa bezpečnostných nastavení pacienta (stlačením OK/ zadanie BOK)</w:t>
            </w:r>
          </w:p>
          <w:p w14:paraId="39234489" w14:textId="77777777" w:rsidR="001E1D0C" w:rsidRPr="00D95A9D" w:rsidRDefault="4B1F096C" w:rsidP="4B1F096C">
            <w:pPr>
              <w:pStyle w:val="Odsekzoznamu"/>
              <w:numPr>
                <w:ilvl w:val="0"/>
                <w:numId w:val="163"/>
              </w:numPr>
              <w:autoSpaceDE w:val="0"/>
              <w:autoSpaceDN w:val="0"/>
              <w:adjustRightInd w:val="0"/>
              <w:spacing w:after="1"/>
              <w:rPr>
                <w:rFonts w:eastAsia="Arial" w:cs="Arial"/>
                <w:sz w:val="18"/>
                <w:szCs w:val="18"/>
                <w:lang w:eastAsia="sk-SK"/>
              </w:rPr>
            </w:pPr>
            <w:r w:rsidRPr="00D95A9D">
              <w:rPr>
                <w:sz w:val="18"/>
                <w:szCs w:val="18"/>
                <w:lang w:eastAsia="sk-SK"/>
              </w:rPr>
              <w:t>E300022 - Nie je možné poskytnúť požadované údaje z dôvodu, že pre daného pacienta je evidovaný dátum úmrtia a zdravotná dokumentácia je uzavretá</w:t>
            </w:r>
          </w:p>
          <w:p w14:paraId="3511BF8A" w14:textId="7CD2C820" w:rsidR="00773F11" w:rsidRPr="00D95A9D" w:rsidRDefault="3387F0B9" w:rsidP="3387F0B9">
            <w:pPr>
              <w:pStyle w:val="Odsekzoznamu"/>
              <w:numPr>
                <w:ilvl w:val="0"/>
                <w:numId w:val="163"/>
              </w:numPr>
              <w:autoSpaceDE w:val="0"/>
              <w:autoSpaceDN w:val="0"/>
              <w:adjustRightInd w:val="0"/>
              <w:spacing w:after="1"/>
              <w:rPr>
                <w:rFonts w:eastAsia="Arial" w:cs="Arial"/>
                <w:sz w:val="18"/>
                <w:szCs w:val="18"/>
                <w:lang w:eastAsia="sk-SK"/>
              </w:rPr>
            </w:pPr>
            <w:r w:rsidRPr="3387F0B9">
              <w:rPr>
                <w:sz w:val="18"/>
                <w:szCs w:val="18"/>
                <w:lang w:eastAsia="sk-SK"/>
              </w:rPr>
              <w:t>E900001 - Nemáte prístup k požadovaným záznamom pacienta. Požiadajte pacienta o prístup k údajom vložením eID do čítačky a zadania súhlasu podľa bezpečnostných nastavení pacienta (stlačením OK/ zadanie BOK)</w:t>
            </w:r>
          </w:p>
          <w:p w14:paraId="1908FD09" w14:textId="4856D494" w:rsidR="00773F11" w:rsidRPr="00D95A9D" w:rsidRDefault="3387F0B9" w:rsidP="3387F0B9">
            <w:pPr>
              <w:pStyle w:val="Odsekzoznamu"/>
              <w:numPr>
                <w:ilvl w:val="0"/>
                <w:numId w:val="163"/>
              </w:numPr>
              <w:autoSpaceDE w:val="0"/>
              <w:autoSpaceDN w:val="0"/>
              <w:adjustRightInd w:val="0"/>
              <w:spacing w:after="1"/>
              <w:rPr>
                <w:sz w:val="18"/>
                <w:szCs w:val="18"/>
              </w:rPr>
            </w:pPr>
            <w:r w:rsidRPr="3387F0B9">
              <w:rPr>
                <w:sz w:val="18"/>
                <w:szCs w:val="18"/>
              </w:rPr>
              <w:t xml:space="preserve"> W</w:t>
            </w:r>
            <w:r w:rsidRPr="3387F0B9">
              <w:rPr>
                <w:i/>
                <w:iCs/>
                <w:sz w:val="18"/>
                <w:szCs w:val="18"/>
              </w:rPr>
              <w:t>900001 - Z dôvodu obmedzenia prístupu Vám neboli poskytnuté všetky zdravotné záznamy. V prípade potreby, požiadajte pacienta o prístup k údajom vložením eID do čítačky a zadania súhlasu pacienta (stlačením OK/ zadaním BOK).</w:t>
            </w:r>
          </w:p>
        </w:tc>
      </w:tr>
      <w:tr w:rsidR="00585A0F" w:rsidRPr="00D95A9D" w14:paraId="5BDCC606" w14:textId="77777777" w:rsidTr="570BDA72">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14170439" w14:textId="77777777" w:rsidR="00585A0F" w:rsidRPr="00D95A9D" w:rsidRDefault="4B1F096C" w:rsidP="4B1F096C">
            <w:pPr>
              <w:rPr>
                <w:sz w:val="18"/>
                <w:szCs w:val="18"/>
              </w:rPr>
            </w:pPr>
            <w:r w:rsidRPr="00D95A9D">
              <w:rPr>
                <w:sz w:val="18"/>
                <w:szCs w:val="18"/>
              </w:rPr>
              <w:t>Kód stránky EZKO</w:t>
            </w:r>
          </w:p>
        </w:tc>
        <w:tc>
          <w:tcPr>
            <w:tcW w:w="7200" w:type="dxa"/>
            <w:tcBorders>
              <w:top w:val="single" w:sz="2" w:space="0" w:color="auto"/>
              <w:left w:val="single" w:sz="2" w:space="0" w:color="auto"/>
              <w:bottom w:val="single" w:sz="2" w:space="0" w:color="auto"/>
              <w:right w:val="single" w:sz="2" w:space="0" w:color="auto"/>
            </w:tcBorders>
            <w:vAlign w:val="center"/>
          </w:tcPr>
          <w:p w14:paraId="5209C524" w14:textId="77777777" w:rsidR="00585A0F" w:rsidRPr="00D95A9D" w:rsidRDefault="00937D0F" w:rsidP="00673403">
            <w:pPr>
              <w:pStyle w:val="Odsekzoznamu"/>
              <w:numPr>
                <w:ilvl w:val="0"/>
                <w:numId w:val="64"/>
              </w:numPr>
              <w:rPr>
                <w:sz w:val="18"/>
                <w:szCs w:val="18"/>
              </w:rPr>
            </w:pPr>
            <w:r w:rsidRPr="00D95A9D">
              <w:rPr>
                <w:sz w:val="18"/>
                <w:szCs w:val="18"/>
              </w:rPr>
              <w:t>VV</w:t>
            </w:r>
            <w:r w:rsidR="00E62D2C" w:rsidRPr="00D95A9D">
              <w:rPr>
                <w:sz w:val="18"/>
                <w:szCs w:val="18"/>
              </w:rPr>
              <w:t>P</w:t>
            </w:r>
            <w:r w:rsidR="001C6B33" w:rsidRPr="002E5438">
              <w:fldChar w:fldCharType="begin" w:fldLock="1"/>
            </w:r>
            <w:r w:rsidR="00585A0F" w:rsidRPr="00D95A9D">
              <w:rPr>
                <w:sz w:val="18"/>
                <w:szCs w:val="18"/>
              </w:rPr>
              <w:instrText>MERGEFIELD Element.valueOf(x070-KodStrankyEZKO)</w:instrText>
            </w:r>
            <w:r w:rsidR="001C6B33" w:rsidRPr="002E5438">
              <w:rPr>
                <w:sz w:val="18"/>
                <w:szCs w:val="18"/>
              </w:rPr>
              <w:fldChar w:fldCharType="end"/>
            </w:r>
          </w:p>
        </w:tc>
      </w:tr>
    </w:tbl>
    <w:p w14:paraId="3FA5CD1D" w14:textId="222621F0" w:rsidR="00F26D10" w:rsidRPr="002E5438" w:rsidRDefault="4B1F096C" w:rsidP="00B50180">
      <w:pPr>
        <w:pStyle w:val="Nadpis2"/>
      </w:pPr>
      <w:bookmarkStart w:id="221" w:name="_DajZaznamOVysetreni_v4"/>
      <w:bookmarkStart w:id="222" w:name="_DajZaznamOVysetreni_v3"/>
      <w:bookmarkStart w:id="223" w:name="_DajZaznamOVysetreni_v5"/>
      <w:bookmarkStart w:id="224" w:name="_Toc56171984"/>
      <w:bookmarkEnd w:id="221"/>
      <w:bookmarkEnd w:id="222"/>
      <w:bookmarkEnd w:id="223"/>
      <w:r>
        <w:t>DajZaznamOVysetreni_v</w:t>
      </w:r>
      <w:r w:rsidR="00310392">
        <w:t>6</w:t>
      </w:r>
      <w:bookmarkEnd w:id="224"/>
    </w:p>
    <w:tbl>
      <w:tblPr>
        <w:tblW w:w="9360" w:type="dxa"/>
        <w:jc w:val="center"/>
        <w:tblLayout w:type="fixed"/>
        <w:tblCellMar>
          <w:left w:w="60" w:type="dxa"/>
          <w:right w:w="60" w:type="dxa"/>
        </w:tblCellMar>
        <w:tblLook w:val="0000" w:firstRow="0" w:lastRow="0" w:firstColumn="0" w:lastColumn="0" w:noHBand="0" w:noVBand="0"/>
      </w:tblPr>
      <w:tblGrid>
        <w:gridCol w:w="2160"/>
        <w:gridCol w:w="7200"/>
      </w:tblGrid>
      <w:tr w:rsidR="00F26D10" w:rsidRPr="00D95A9D" w14:paraId="07328DDA" w14:textId="77777777" w:rsidTr="570BDA72">
        <w:trPr>
          <w:trHeight w:val="326"/>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56BAB1D1" w14:textId="77777777" w:rsidR="00F26D10" w:rsidRPr="00D95A9D" w:rsidRDefault="4B1F096C" w:rsidP="4B1F096C">
            <w:pPr>
              <w:rPr>
                <w:sz w:val="18"/>
                <w:szCs w:val="18"/>
              </w:rPr>
            </w:pPr>
            <w:r w:rsidRPr="00D95A9D">
              <w:rPr>
                <w:sz w:val="18"/>
                <w:szCs w:val="18"/>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5344886D" w14:textId="7160006C" w:rsidR="00F26D10" w:rsidRPr="00D95A9D" w:rsidRDefault="4B1F096C">
            <w:pPr>
              <w:rPr>
                <w:sz w:val="18"/>
                <w:szCs w:val="18"/>
              </w:rPr>
            </w:pPr>
            <w:r w:rsidRPr="00D95A9D">
              <w:rPr>
                <w:sz w:val="18"/>
                <w:szCs w:val="18"/>
              </w:rPr>
              <w:t xml:space="preserve"> DajZaznamOVysetreni_v</w:t>
            </w:r>
            <w:r w:rsidR="00310392">
              <w:rPr>
                <w:sz w:val="18"/>
                <w:szCs w:val="18"/>
              </w:rPr>
              <w:t>6</w:t>
            </w:r>
          </w:p>
        </w:tc>
      </w:tr>
      <w:tr w:rsidR="00F26D10" w:rsidRPr="00D95A9D" w14:paraId="6BA196D5" w14:textId="77777777" w:rsidTr="570BDA72">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397885EA" w14:textId="77777777" w:rsidR="00F26D10" w:rsidRPr="00D95A9D" w:rsidRDefault="4B1F096C" w:rsidP="4B1F096C">
            <w:pPr>
              <w:rPr>
                <w:sz w:val="18"/>
                <w:szCs w:val="18"/>
              </w:rPr>
            </w:pPr>
            <w:r w:rsidRPr="00D95A9D">
              <w:rPr>
                <w:sz w:val="18"/>
                <w:szCs w:val="18"/>
              </w:rPr>
              <w:t>Určenie</w:t>
            </w:r>
          </w:p>
        </w:tc>
        <w:tc>
          <w:tcPr>
            <w:tcW w:w="7200" w:type="dxa"/>
            <w:tcBorders>
              <w:top w:val="single" w:sz="2" w:space="0" w:color="auto"/>
              <w:left w:val="single" w:sz="2" w:space="0" w:color="auto"/>
              <w:bottom w:val="single" w:sz="2" w:space="0" w:color="auto"/>
              <w:right w:val="single" w:sz="2" w:space="0" w:color="auto"/>
            </w:tcBorders>
            <w:vAlign w:val="center"/>
          </w:tcPr>
          <w:p w14:paraId="5FB631CE" w14:textId="77777777" w:rsidR="00F26D10" w:rsidRPr="00D95A9D" w:rsidRDefault="001C6B33" w:rsidP="4B1F096C">
            <w:pPr>
              <w:rPr>
                <w:sz w:val="18"/>
                <w:szCs w:val="18"/>
              </w:rPr>
            </w:pPr>
            <w:r w:rsidRPr="0059754F">
              <w:fldChar w:fldCharType="begin" w:fldLock="1"/>
            </w:r>
            <w:r w:rsidR="00F26D10" w:rsidRPr="00D95A9D">
              <w:rPr>
                <w:sz w:val="18"/>
                <w:szCs w:val="18"/>
              </w:rPr>
              <w:instrText>MERGEFIELD Element.valueOf(x070-Urcenie)</w:instrText>
            </w:r>
            <w:r w:rsidRPr="0059754F">
              <w:rPr>
                <w:sz w:val="18"/>
                <w:szCs w:val="18"/>
              </w:rPr>
              <w:fldChar w:fldCharType="separate"/>
            </w:r>
            <w:r w:rsidR="00F26D10" w:rsidRPr="00D95A9D">
              <w:rPr>
                <w:sz w:val="18"/>
                <w:szCs w:val="18"/>
              </w:rPr>
              <w:t>IS PZS</w:t>
            </w:r>
            <w:r w:rsidRPr="0059754F">
              <w:fldChar w:fldCharType="end"/>
            </w:r>
          </w:p>
        </w:tc>
      </w:tr>
      <w:tr w:rsidR="00F26D10" w:rsidRPr="00D95A9D" w14:paraId="5DA19E48" w14:textId="77777777" w:rsidTr="570BDA72">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312451E8" w14:textId="77777777" w:rsidR="00F26D10" w:rsidRPr="00D95A9D" w:rsidRDefault="4B1F096C" w:rsidP="4B1F096C">
            <w:pPr>
              <w:rPr>
                <w:sz w:val="18"/>
                <w:szCs w:val="18"/>
              </w:rPr>
            </w:pPr>
            <w:r w:rsidRPr="00D95A9D">
              <w:rPr>
                <w:sz w:val="18"/>
                <w:szCs w:val="18"/>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5966F3BE" w14:textId="77777777" w:rsidR="00F26D10" w:rsidRPr="00D95A9D" w:rsidRDefault="4B1F096C" w:rsidP="4B1F096C">
            <w:pPr>
              <w:rPr>
                <w:sz w:val="18"/>
                <w:szCs w:val="18"/>
              </w:rPr>
            </w:pPr>
            <w:r w:rsidRPr="00D95A9D">
              <w:rPr>
                <w:sz w:val="18"/>
                <w:szCs w:val="18"/>
              </w:rPr>
              <w:t>Služba vráti detail záznamu o vyšetrení v štruktúre podľa typu záznamu o vyšetrení na základe ID záznamu o vyšetrení</w:t>
            </w:r>
          </w:p>
        </w:tc>
      </w:tr>
      <w:tr w:rsidR="00F26D10" w:rsidRPr="00D95A9D" w14:paraId="5A4760E1" w14:textId="77777777" w:rsidTr="570BDA72">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1C421D54" w14:textId="77777777" w:rsidR="00F26D10" w:rsidRPr="00D95A9D" w:rsidRDefault="4B1F096C" w:rsidP="4B1F096C">
            <w:pPr>
              <w:rPr>
                <w:sz w:val="18"/>
                <w:szCs w:val="18"/>
              </w:rPr>
            </w:pPr>
            <w:r w:rsidRPr="00D95A9D">
              <w:rPr>
                <w:sz w:val="18"/>
                <w:szCs w:val="18"/>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2F6BEBF2" w14:textId="77777777" w:rsidR="00F26D10" w:rsidRPr="00D95A9D" w:rsidRDefault="001C6B33" w:rsidP="4B1F096C">
            <w:pPr>
              <w:rPr>
                <w:sz w:val="18"/>
                <w:szCs w:val="18"/>
              </w:rPr>
            </w:pPr>
            <w:r w:rsidRPr="0059754F">
              <w:fldChar w:fldCharType="begin" w:fldLock="1"/>
            </w:r>
            <w:r w:rsidR="00F26D10" w:rsidRPr="00D95A9D">
              <w:rPr>
                <w:sz w:val="18"/>
                <w:szCs w:val="18"/>
              </w:rPr>
              <w:instrText>MERGEFIELD Element.valueOf(x070-SposobVolania)</w:instrText>
            </w:r>
            <w:r w:rsidRPr="0059754F">
              <w:rPr>
                <w:sz w:val="18"/>
                <w:szCs w:val="18"/>
              </w:rPr>
              <w:fldChar w:fldCharType="separate"/>
            </w:r>
            <w:r w:rsidR="00F26D10" w:rsidRPr="00D95A9D">
              <w:rPr>
                <w:sz w:val="18"/>
                <w:szCs w:val="18"/>
              </w:rPr>
              <w:t>Synchrónny, Asynchrónny</w:t>
            </w:r>
            <w:r w:rsidRPr="0059754F">
              <w:fldChar w:fldCharType="end"/>
            </w:r>
          </w:p>
        </w:tc>
      </w:tr>
      <w:tr w:rsidR="00F26D10" w:rsidRPr="00D95A9D" w14:paraId="3A1F88C2" w14:textId="77777777" w:rsidTr="570BDA72">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7F5C79E4" w14:textId="77777777" w:rsidR="00F26D10" w:rsidRPr="00D95A9D" w:rsidRDefault="4B1F096C" w:rsidP="4B1F096C">
            <w:pPr>
              <w:rPr>
                <w:sz w:val="18"/>
                <w:szCs w:val="18"/>
              </w:rPr>
            </w:pPr>
            <w:r w:rsidRPr="00D95A9D">
              <w:rPr>
                <w:sz w:val="18"/>
                <w:szCs w:val="18"/>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19BD1E16" w14:textId="77777777" w:rsidR="00CF3399" w:rsidRPr="00D95A9D" w:rsidRDefault="4B1F096C" w:rsidP="4B1F096C">
            <w:pPr>
              <w:autoSpaceDE w:val="0"/>
              <w:autoSpaceDN w:val="0"/>
              <w:adjustRightInd w:val="0"/>
              <w:spacing w:after="100" w:afterAutospacing="1"/>
              <w:rPr>
                <w:rFonts w:eastAsia="Arial" w:cs="Arial"/>
                <w:sz w:val="18"/>
                <w:szCs w:val="18"/>
                <w:lang w:eastAsia="sk-SK"/>
              </w:rPr>
            </w:pPr>
            <w:r w:rsidRPr="00D95A9D">
              <w:rPr>
                <w:sz w:val="18"/>
                <w:szCs w:val="18"/>
                <w:lang w:eastAsia="sk-SK"/>
              </w:rPr>
              <w:t>Služba vráti detail záznamu o vyšetrení pacienta:</w:t>
            </w:r>
          </w:p>
          <w:p w14:paraId="0737E805" w14:textId="77777777" w:rsidR="00F26D10" w:rsidRPr="00D95A9D" w:rsidRDefault="4B1F096C" w:rsidP="4B1F096C">
            <w:pPr>
              <w:ind w:left="360"/>
              <w:rPr>
                <w:rFonts w:eastAsia="Arial" w:cs="Arial"/>
                <w:sz w:val="18"/>
                <w:szCs w:val="18"/>
                <w:u w:val="single"/>
                <w:lang w:eastAsia="sk-SK"/>
              </w:rPr>
            </w:pPr>
            <w:r w:rsidRPr="00D95A9D">
              <w:rPr>
                <w:sz w:val="18"/>
                <w:szCs w:val="18"/>
                <w:u w:val="single"/>
                <w:lang w:eastAsia="sk-SK"/>
              </w:rPr>
              <w:t xml:space="preserve">Vstup: </w:t>
            </w:r>
          </w:p>
          <w:p w14:paraId="06CCB9DF" w14:textId="77777777" w:rsidR="00F26D10" w:rsidRPr="00D95A9D" w:rsidRDefault="4B1F096C" w:rsidP="4B1F096C">
            <w:pPr>
              <w:pStyle w:val="Odsekzoznamu"/>
              <w:numPr>
                <w:ilvl w:val="0"/>
                <w:numId w:val="56"/>
              </w:numPr>
              <w:autoSpaceDE w:val="0"/>
              <w:autoSpaceDN w:val="0"/>
              <w:adjustRightInd w:val="0"/>
              <w:spacing w:after="100" w:afterAutospacing="1"/>
              <w:rPr>
                <w:rFonts w:eastAsia="Arial" w:cs="Arial"/>
                <w:sz w:val="18"/>
                <w:szCs w:val="18"/>
                <w:lang w:eastAsia="sk-SK"/>
              </w:rPr>
            </w:pPr>
            <w:r w:rsidRPr="00D95A9D">
              <w:rPr>
                <w:sz w:val="18"/>
                <w:szCs w:val="18"/>
                <w:lang w:eastAsia="sk-SK"/>
              </w:rPr>
              <w:lastRenderedPageBreak/>
              <w:t>Identifikátora záznamu o vyšetrení</w:t>
            </w:r>
          </w:p>
          <w:p w14:paraId="7703605F" w14:textId="77777777" w:rsidR="00F26D10" w:rsidRPr="00D95A9D" w:rsidRDefault="4B1F096C" w:rsidP="0B584DEF">
            <w:pPr>
              <w:pStyle w:val="Odsekzoznamu"/>
              <w:numPr>
                <w:ilvl w:val="0"/>
                <w:numId w:val="56"/>
              </w:numPr>
              <w:autoSpaceDE w:val="0"/>
              <w:autoSpaceDN w:val="0"/>
              <w:adjustRightInd w:val="0"/>
              <w:spacing w:after="100" w:afterAutospacing="1"/>
              <w:rPr>
                <w:rFonts w:eastAsia="Arial" w:cs="Arial"/>
                <w:sz w:val="18"/>
                <w:szCs w:val="18"/>
                <w:lang w:eastAsia="sk-SK"/>
              </w:rPr>
            </w:pPr>
            <w:r w:rsidRPr="0B584DEF">
              <w:rPr>
                <w:sz w:val="18"/>
                <w:szCs w:val="18"/>
                <w:lang w:eastAsia="sk-SK"/>
              </w:rPr>
              <w:t>Identifikátora pacienta</w:t>
            </w:r>
          </w:p>
          <w:p w14:paraId="2CDEA1B6" w14:textId="05560136" w:rsidR="3A030805" w:rsidRDefault="3A030805" w:rsidP="0B584DEF">
            <w:pPr>
              <w:pStyle w:val="Odsekzoznamu"/>
              <w:numPr>
                <w:ilvl w:val="0"/>
                <w:numId w:val="56"/>
              </w:numPr>
              <w:spacing w:afterAutospacing="1"/>
              <w:rPr>
                <w:rFonts w:asciiTheme="minorHAnsi" w:eastAsiaTheme="minorEastAsia" w:hAnsiTheme="minorHAnsi" w:cstheme="minorBidi"/>
                <w:sz w:val="18"/>
                <w:szCs w:val="18"/>
                <w:lang w:eastAsia="sk-SK"/>
              </w:rPr>
            </w:pPr>
            <w:r w:rsidRPr="0B584DEF">
              <w:rPr>
                <w:sz w:val="18"/>
                <w:szCs w:val="18"/>
                <w:lang w:eastAsia="sk-SK"/>
              </w:rPr>
              <w:t>Dôvod prístupu (nepovinný)</w:t>
            </w:r>
          </w:p>
          <w:p w14:paraId="32AA142F" w14:textId="26DFFC14" w:rsidR="3A030805" w:rsidRDefault="3A030805" w:rsidP="005B1CEC">
            <w:pPr>
              <w:pStyle w:val="Odsekzoznamu"/>
              <w:numPr>
                <w:ilvl w:val="1"/>
                <w:numId w:val="56"/>
              </w:numPr>
              <w:spacing w:afterAutospacing="1"/>
              <w:rPr>
                <w:rFonts w:asciiTheme="minorHAnsi" w:eastAsiaTheme="minorEastAsia" w:hAnsiTheme="minorHAnsi" w:cstheme="minorBidi"/>
                <w:sz w:val="18"/>
                <w:szCs w:val="18"/>
                <w:lang w:eastAsia="sk-SK"/>
              </w:rPr>
            </w:pPr>
            <w:r w:rsidRPr="0B584DEF">
              <w:rPr>
                <w:sz w:val="18"/>
                <w:szCs w:val="18"/>
                <w:lang w:eastAsia="sk-SK"/>
              </w:rPr>
              <w:t>V prípade požiadavky na záznam</w:t>
            </w:r>
            <w:r w:rsidR="283FFDF7" w:rsidRPr="0B584DEF">
              <w:rPr>
                <w:sz w:val="18"/>
                <w:szCs w:val="18"/>
                <w:lang w:eastAsia="sk-SK"/>
              </w:rPr>
              <w:t xml:space="preserve"> vyšetrenia</w:t>
            </w:r>
            <w:r w:rsidRPr="0B584DEF">
              <w:rPr>
                <w:sz w:val="18"/>
                <w:szCs w:val="18"/>
                <w:lang w:eastAsia="sk-SK"/>
              </w:rPr>
              <w:t xml:space="preserve"> s príznakom reštrikcie</w:t>
            </w:r>
            <w:r w:rsidR="6A66D3FC" w:rsidRPr="0B584DEF">
              <w:rPr>
                <w:sz w:val="18"/>
                <w:szCs w:val="18"/>
                <w:lang w:eastAsia="sk-SK"/>
              </w:rPr>
              <w:t xml:space="preserve"> (iným lekárom než je autor záznamu)</w:t>
            </w:r>
            <w:r w:rsidR="0FB43738" w:rsidRPr="0B584DEF">
              <w:rPr>
                <w:sz w:val="18"/>
                <w:szCs w:val="18"/>
                <w:lang w:eastAsia="sk-SK"/>
              </w:rPr>
              <w:t xml:space="preserve"> sa uvedie dôvod prístupu z JRUZ číselníka 1.3.158.00165387.100.10.257</w:t>
            </w:r>
          </w:p>
          <w:p w14:paraId="57951DD6" w14:textId="77777777" w:rsidR="00CF3399" w:rsidRPr="00D95A9D" w:rsidRDefault="4B1F096C" w:rsidP="4B1F096C">
            <w:pPr>
              <w:ind w:left="360"/>
              <w:rPr>
                <w:rFonts w:eastAsia="Arial" w:cs="Arial"/>
                <w:sz w:val="18"/>
                <w:szCs w:val="18"/>
                <w:u w:val="single"/>
                <w:lang w:eastAsia="sk-SK"/>
              </w:rPr>
            </w:pPr>
            <w:r w:rsidRPr="00D95A9D">
              <w:rPr>
                <w:sz w:val="18"/>
                <w:szCs w:val="18"/>
                <w:u w:val="single"/>
                <w:lang w:eastAsia="sk-SK"/>
              </w:rPr>
              <w:t>Výstup:</w:t>
            </w:r>
          </w:p>
          <w:p w14:paraId="0EA6885E" w14:textId="0AFD1990" w:rsidR="00CF3399" w:rsidRPr="00D95A9D" w:rsidRDefault="4B1F096C" w:rsidP="4B1F096C">
            <w:pPr>
              <w:ind w:left="360"/>
              <w:rPr>
                <w:sz w:val="18"/>
                <w:szCs w:val="18"/>
              </w:rPr>
            </w:pPr>
            <w:r w:rsidRPr="00D95A9D">
              <w:rPr>
                <w:sz w:val="18"/>
                <w:szCs w:val="18"/>
              </w:rPr>
              <w:t>Služba vráti z</w:t>
            </w:r>
            <w:r w:rsidR="003942E7">
              <w:rPr>
                <w:sz w:val="18"/>
                <w:szCs w:val="18"/>
              </w:rPr>
              <w:t>á</w:t>
            </w:r>
            <w:r w:rsidRPr="00D95A9D">
              <w:rPr>
                <w:sz w:val="18"/>
                <w:szCs w:val="18"/>
              </w:rPr>
              <w:t>znam vyhovujúci kritériám vo formáte ADL:</w:t>
            </w:r>
          </w:p>
          <w:p w14:paraId="25CA27A9" w14:textId="77777777" w:rsidR="00CF3399" w:rsidRPr="00D95A9D" w:rsidRDefault="4B1F096C" w:rsidP="4B1F096C">
            <w:pPr>
              <w:pStyle w:val="Odsekzoznamu"/>
              <w:numPr>
                <w:ilvl w:val="0"/>
                <w:numId w:val="56"/>
              </w:numPr>
              <w:rPr>
                <w:sz w:val="18"/>
                <w:szCs w:val="18"/>
              </w:rPr>
            </w:pPr>
            <w:r w:rsidRPr="0B584DEF">
              <w:rPr>
                <w:sz w:val="18"/>
                <w:szCs w:val="18"/>
              </w:rPr>
              <w:t>Odborné vyšetrenie</w:t>
            </w:r>
          </w:p>
          <w:p w14:paraId="576049FF" w14:textId="77777777" w:rsidR="00CF3399" w:rsidRPr="00D95A9D" w:rsidRDefault="4B1F096C" w:rsidP="4B1F096C">
            <w:pPr>
              <w:pStyle w:val="Odsekzoznamu"/>
              <w:numPr>
                <w:ilvl w:val="0"/>
                <w:numId w:val="56"/>
              </w:numPr>
              <w:rPr>
                <w:sz w:val="18"/>
                <w:szCs w:val="18"/>
              </w:rPr>
            </w:pPr>
            <w:r w:rsidRPr="0B584DEF">
              <w:rPr>
                <w:sz w:val="18"/>
                <w:szCs w:val="18"/>
              </w:rPr>
              <w:t>Prepúšťaciu správu</w:t>
            </w:r>
          </w:p>
          <w:p w14:paraId="2403A00B" w14:textId="77777777" w:rsidR="00F26D10" w:rsidRPr="00D95A9D" w:rsidRDefault="4B1F096C" w:rsidP="4B1F096C">
            <w:pPr>
              <w:pStyle w:val="Odsekzoznamu"/>
              <w:numPr>
                <w:ilvl w:val="0"/>
                <w:numId w:val="56"/>
              </w:numPr>
              <w:rPr>
                <w:sz w:val="18"/>
                <w:szCs w:val="18"/>
              </w:rPr>
            </w:pPr>
            <w:r w:rsidRPr="0B584DEF">
              <w:rPr>
                <w:sz w:val="18"/>
                <w:szCs w:val="18"/>
              </w:rPr>
              <w:t>Zobrazovacie vyšetrenie</w:t>
            </w:r>
          </w:p>
        </w:tc>
      </w:tr>
      <w:tr w:rsidR="00F26D10" w:rsidRPr="00D95A9D" w14:paraId="7B3C0C53" w14:textId="77777777" w:rsidTr="570BDA72">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66CE4E3F" w14:textId="77777777" w:rsidR="00F26D10" w:rsidRPr="00D95A9D" w:rsidRDefault="4B1F096C" w:rsidP="4B1F096C">
            <w:pPr>
              <w:rPr>
                <w:sz w:val="18"/>
                <w:szCs w:val="18"/>
              </w:rPr>
            </w:pPr>
            <w:r w:rsidRPr="00D95A9D">
              <w:rPr>
                <w:sz w:val="18"/>
                <w:szCs w:val="18"/>
              </w:rPr>
              <w:lastRenderedPageBreak/>
              <w:t>Vstup:</w:t>
            </w:r>
          </w:p>
        </w:tc>
        <w:tc>
          <w:tcPr>
            <w:tcW w:w="7200" w:type="dxa"/>
            <w:tcBorders>
              <w:top w:val="single" w:sz="2" w:space="0" w:color="auto"/>
              <w:left w:val="single" w:sz="2" w:space="0" w:color="auto"/>
              <w:bottom w:val="single" w:sz="2" w:space="0" w:color="auto"/>
              <w:right w:val="single" w:sz="2" w:space="0" w:color="auto"/>
            </w:tcBorders>
            <w:vAlign w:val="center"/>
          </w:tcPr>
          <w:p w14:paraId="139CA393" w14:textId="77777777" w:rsidR="00F26D10" w:rsidRPr="00D95A9D" w:rsidRDefault="34661EDB" w:rsidP="34661EDB">
            <w:pPr>
              <w:pStyle w:val="Odsekzoznamu"/>
              <w:numPr>
                <w:ilvl w:val="0"/>
                <w:numId w:val="55"/>
              </w:numPr>
              <w:autoSpaceDE w:val="0"/>
              <w:autoSpaceDN w:val="0"/>
              <w:adjustRightInd w:val="0"/>
              <w:spacing w:after="1"/>
              <w:rPr>
                <w:rFonts w:eastAsia="Arial" w:cs="Arial"/>
                <w:sz w:val="18"/>
                <w:szCs w:val="18"/>
                <w:lang w:eastAsia="sk-SK"/>
              </w:rPr>
            </w:pPr>
            <w:r w:rsidRPr="00D95A9D">
              <w:rPr>
                <w:sz w:val="18"/>
                <w:szCs w:val="18"/>
              </w:rPr>
              <w:t>Vysetrenia_Request_Response.xsd/IdentifikatorZaznamuVysetrenia</w:t>
            </w:r>
          </w:p>
        </w:tc>
      </w:tr>
      <w:tr w:rsidR="00F26D10" w:rsidRPr="00D95A9D" w14:paraId="1D57451D" w14:textId="77777777" w:rsidTr="570BDA72">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49B1C8C2" w14:textId="77777777" w:rsidR="00F26D10" w:rsidRPr="00D95A9D" w:rsidRDefault="4B1F096C" w:rsidP="4B1F096C">
            <w:pPr>
              <w:rPr>
                <w:sz w:val="18"/>
                <w:szCs w:val="18"/>
              </w:rPr>
            </w:pPr>
            <w:r w:rsidRPr="00D95A9D">
              <w:rPr>
                <w:sz w:val="18"/>
                <w:szCs w:val="18"/>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446F9703" w14:textId="6DA75BE6" w:rsidR="003C5950" w:rsidRPr="003E15D5" w:rsidRDefault="00DB2889" w:rsidP="003E15D5">
            <w:pPr>
              <w:pStyle w:val="Bezriadkovania"/>
              <w:numPr>
                <w:ilvl w:val="0"/>
                <w:numId w:val="128"/>
              </w:numPr>
              <w:spacing w:after="0"/>
              <w:ind w:left="720" w:hanging="360"/>
              <w:rPr>
                <w:rFonts w:asciiTheme="minorHAnsi" w:eastAsiaTheme="minorEastAsia" w:hAnsiTheme="minorHAnsi" w:cstheme="minorBidi"/>
                <w:color w:val="64C29D" w:themeColor="accent2"/>
                <w:sz w:val="18"/>
                <w:szCs w:val="18"/>
                <w:lang w:val="sk-SK"/>
              </w:rPr>
            </w:pPr>
            <w:hyperlink w:anchor="_Záznam_z_odborného" w:history="1">
              <w:r w:rsidR="4B1F096C" w:rsidRPr="10C3B51F">
                <w:rPr>
                  <w:rStyle w:val="Hypertextovprepojenie"/>
                  <w:rFonts w:asciiTheme="minorHAnsi" w:eastAsiaTheme="minorEastAsia" w:hAnsiTheme="minorHAnsi" w:cstheme="minorBidi"/>
                  <w:sz w:val="18"/>
                  <w:szCs w:val="18"/>
                  <w:lang w:val="sk-SK"/>
                </w:rPr>
                <w:t>CEN-EN13606-ENTRY.Zaznam_o_vysetreni-Zaznam_o_odbornom_vysetreni.v</w:t>
              </w:r>
            </w:hyperlink>
            <w:r w:rsidR="00310392" w:rsidRPr="10C3B51F">
              <w:rPr>
                <w:rStyle w:val="Hypertextovprepojenie"/>
                <w:rFonts w:asciiTheme="minorHAnsi" w:eastAsiaTheme="minorEastAsia" w:hAnsiTheme="minorHAnsi" w:cstheme="minorBidi"/>
                <w:sz w:val="18"/>
                <w:szCs w:val="18"/>
                <w:lang w:val="sk-SK"/>
              </w:rPr>
              <w:t>6</w:t>
            </w:r>
          </w:p>
          <w:p w14:paraId="08013472" w14:textId="487D7047" w:rsidR="003C5950" w:rsidRPr="003E15D5" w:rsidRDefault="00DB2889" w:rsidP="003E15D5">
            <w:pPr>
              <w:pStyle w:val="Bezriadkovania"/>
              <w:numPr>
                <w:ilvl w:val="0"/>
                <w:numId w:val="128"/>
              </w:numPr>
              <w:spacing w:after="0"/>
              <w:ind w:left="720" w:hanging="360"/>
              <w:rPr>
                <w:rFonts w:asciiTheme="minorHAnsi" w:eastAsiaTheme="minorEastAsia" w:hAnsiTheme="minorHAnsi" w:cstheme="minorBidi"/>
                <w:color w:val="64C29D" w:themeColor="accent2"/>
                <w:sz w:val="18"/>
                <w:szCs w:val="18"/>
                <w:lang w:val="sk-SK"/>
              </w:rPr>
            </w:pPr>
            <w:hyperlink w:anchor="_Odporúčanie_na_vyšetrenie" w:history="1">
              <w:r w:rsidR="4B1F096C" w:rsidRPr="10C3B51F">
                <w:rPr>
                  <w:rStyle w:val="Hypertextovprepojenie"/>
                  <w:rFonts w:asciiTheme="minorHAnsi" w:eastAsiaTheme="minorEastAsia" w:hAnsiTheme="minorHAnsi" w:cstheme="minorBidi"/>
                  <w:sz w:val="18"/>
                  <w:szCs w:val="18"/>
                  <w:lang w:val="sk-SK"/>
                </w:rPr>
                <w:t>CEN-EN13606-CLUSTER.Odporucanie_na_vysetrenie.v</w:t>
              </w:r>
            </w:hyperlink>
            <w:r w:rsidR="00310392" w:rsidRPr="10C3B51F">
              <w:rPr>
                <w:rStyle w:val="Hypertextovprepojenie"/>
                <w:rFonts w:asciiTheme="minorHAnsi" w:eastAsiaTheme="minorEastAsia" w:hAnsiTheme="minorHAnsi" w:cstheme="minorBidi"/>
                <w:sz w:val="18"/>
                <w:szCs w:val="18"/>
                <w:lang w:val="sk-SK"/>
              </w:rPr>
              <w:t>2</w:t>
            </w:r>
          </w:p>
          <w:p w14:paraId="3145B189" w14:textId="0F493906" w:rsidR="003C5950" w:rsidRPr="003E15D5" w:rsidRDefault="00DB2889" w:rsidP="003E15D5">
            <w:pPr>
              <w:pStyle w:val="Bezriadkovania"/>
              <w:numPr>
                <w:ilvl w:val="0"/>
                <w:numId w:val="128"/>
              </w:numPr>
              <w:spacing w:after="0"/>
              <w:ind w:left="720" w:hanging="360"/>
              <w:rPr>
                <w:rFonts w:asciiTheme="minorHAnsi" w:eastAsiaTheme="minorEastAsia" w:hAnsiTheme="minorHAnsi" w:cstheme="minorBidi"/>
                <w:color w:val="64C29D" w:themeColor="accent2"/>
                <w:sz w:val="18"/>
                <w:szCs w:val="18"/>
                <w:lang w:val="sk-SK"/>
              </w:rPr>
            </w:pPr>
            <w:hyperlink w:anchor="_Prepúšťacia_správa" w:history="1">
              <w:r w:rsidR="4B1F096C" w:rsidRPr="10C3B51F">
                <w:rPr>
                  <w:rStyle w:val="Hypertextovprepojenie"/>
                  <w:rFonts w:asciiTheme="minorHAnsi" w:eastAsiaTheme="minorEastAsia" w:hAnsiTheme="minorHAnsi" w:cstheme="minorBidi"/>
                  <w:sz w:val="18"/>
                  <w:szCs w:val="18"/>
                  <w:lang w:val="sk-SK"/>
                </w:rPr>
                <w:t>CEN-EN13606-ENTRY.Zaznam_o_vysetreni-Lekárska_prepustacia_sprava.v</w:t>
              </w:r>
            </w:hyperlink>
            <w:r w:rsidR="00310392" w:rsidRPr="10C3B51F">
              <w:rPr>
                <w:rStyle w:val="Hypertextovprepojenie"/>
                <w:rFonts w:asciiTheme="minorHAnsi" w:eastAsiaTheme="minorEastAsia" w:hAnsiTheme="minorHAnsi" w:cstheme="minorBidi"/>
                <w:sz w:val="18"/>
                <w:szCs w:val="18"/>
                <w:lang w:val="sk-SK"/>
              </w:rPr>
              <w:t>5</w:t>
            </w:r>
          </w:p>
          <w:p w14:paraId="40C3FB70" w14:textId="071D5DDF" w:rsidR="00F26D10" w:rsidRPr="003E15D5" w:rsidRDefault="00DB2889" w:rsidP="003E15D5">
            <w:pPr>
              <w:pStyle w:val="Bezriadkovania"/>
              <w:numPr>
                <w:ilvl w:val="0"/>
                <w:numId w:val="128"/>
              </w:numPr>
              <w:spacing w:after="0"/>
              <w:ind w:left="720" w:hanging="360"/>
              <w:rPr>
                <w:rFonts w:asciiTheme="minorHAnsi" w:eastAsiaTheme="minorEastAsia" w:hAnsiTheme="minorHAnsi" w:cstheme="minorBidi"/>
                <w:color w:val="64C29D" w:themeColor="accent2"/>
                <w:sz w:val="18"/>
                <w:szCs w:val="18"/>
                <w:lang w:val="sk-SK"/>
              </w:rPr>
            </w:pPr>
            <w:hyperlink w:anchor="_Zobrazovacie_vyšetrenie" w:history="1">
              <w:r w:rsidR="4B1F096C" w:rsidRPr="370F37AC">
                <w:rPr>
                  <w:rStyle w:val="Hypertextovprepojenie"/>
                  <w:rFonts w:asciiTheme="minorHAnsi" w:eastAsiaTheme="minorEastAsia" w:hAnsiTheme="minorHAnsi" w:cstheme="minorBidi"/>
                  <w:sz w:val="18"/>
                  <w:szCs w:val="18"/>
                  <w:lang w:val="sk-SK"/>
                </w:rPr>
                <w:t>CEN-EN13606-ENTRY.Zaznam_o_vysetreni-Zaznam_o_zobrazovacom_vysetreni.v</w:t>
              </w:r>
            </w:hyperlink>
            <w:r w:rsidR="00310392" w:rsidRPr="370F37AC">
              <w:rPr>
                <w:rStyle w:val="Hypertextovprepojenie"/>
                <w:rFonts w:asciiTheme="minorHAnsi" w:eastAsiaTheme="minorEastAsia" w:hAnsiTheme="minorHAnsi" w:cstheme="minorBidi"/>
                <w:sz w:val="18"/>
                <w:szCs w:val="18"/>
                <w:lang w:val="sk-SK"/>
              </w:rPr>
              <w:t>4</w:t>
            </w:r>
          </w:p>
          <w:p w14:paraId="59B8B07B" w14:textId="0E16F0EC" w:rsidR="00F26D10" w:rsidRPr="003E15D5" w:rsidRDefault="10C3B51F" w:rsidP="003E15D5">
            <w:pPr>
              <w:pStyle w:val="Bezriadkovania"/>
              <w:numPr>
                <w:ilvl w:val="0"/>
                <w:numId w:val="128"/>
              </w:numPr>
              <w:spacing w:after="0"/>
              <w:ind w:left="720" w:hanging="360"/>
              <w:rPr>
                <w:rStyle w:val="Hypertextovprepojenie"/>
                <w:color w:val="64C29D" w:themeColor="accent2"/>
                <w:sz w:val="18"/>
                <w:szCs w:val="18"/>
                <w:lang w:val="sk-SK"/>
              </w:rPr>
            </w:pPr>
            <w:r w:rsidRPr="003E15D5">
              <w:rPr>
                <w:rFonts w:asciiTheme="minorHAnsi" w:eastAsiaTheme="minorEastAsia" w:hAnsiTheme="minorHAnsi" w:cstheme="minorBidi"/>
                <w:color w:val="64C29D" w:themeColor="accent2"/>
                <w:sz w:val="18"/>
                <w:szCs w:val="18"/>
                <w:u w:val="single"/>
                <w:lang w:val="sk-SK"/>
              </w:rPr>
              <w:t>CEN-EN13606-ENTRY.Zaznam_o_vysetreni-Hlavicka.v1.adl</w:t>
            </w:r>
          </w:p>
        </w:tc>
      </w:tr>
      <w:tr w:rsidR="00F26D10" w:rsidRPr="00D95A9D" w14:paraId="08CD9958" w14:textId="77777777" w:rsidTr="570BDA72">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380328A0" w14:textId="77777777" w:rsidR="00F26D10" w:rsidRPr="00D95A9D" w:rsidRDefault="4B1F096C" w:rsidP="4B1F096C">
            <w:pPr>
              <w:rPr>
                <w:sz w:val="18"/>
                <w:szCs w:val="18"/>
              </w:rPr>
            </w:pPr>
            <w:r w:rsidRPr="00D95A9D">
              <w:rPr>
                <w:sz w:val="18"/>
                <w:szCs w:val="18"/>
              </w:rPr>
              <w:t>Podmienky:</w:t>
            </w:r>
          </w:p>
        </w:tc>
        <w:tc>
          <w:tcPr>
            <w:tcW w:w="7200" w:type="dxa"/>
            <w:tcBorders>
              <w:top w:val="single" w:sz="2" w:space="0" w:color="auto"/>
              <w:left w:val="single" w:sz="2" w:space="0" w:color="auto"/>
              <w:bottom w:val="single" w:sz="2" w:space="0" w:color="auto"/>
              <w:right w:val="single" w:sz="2" w:space="0" w:color="auto"/>
            </w:tcBorders>
            <w:vAlign w:val="center"/>
          </w:tcPr>
          <w:p w14:paraId="6C3A59B7" w14:textId="77777777" w:rsidR="00CF3399" w:rsidRPr="00D95A9D" w:rsidRDefault="4B1F096C" w:rsidP="00310392">
            <w:pPr>
              <w:numPr>
                <w:ilvl w:val="0"/>
                <w:numId w:val="53"/>
              </w:numPr>
              <w:autoSpaceDE w:val="0"/>
              <w:autoSpaceDN w:val="0"/>
              <w:adjustRightInd w:val="0"/>
              <w:spacing w:after="1"/>
              <w:rPr>
                <w:rFonts w:eastAsia="Arial" w:cs="Arial"/>
                <w:sz w:val="18"/>
                <w:szCs w:val="18"/>
                <w:lang w:eastAsia="sk-SK"/>
              </w:rPr>
            </w:pPr>
            <w:r w:rsidRPr="00D95A9D">
              <w:rPr>
                <w:sz w:val="18"/>
                <w:szCs w:val="18"/>
                <w:lang w:eastAsia="sk-SK"/>
              </w:rPr>
              <w:t>Záznam môže vyhľadať len identifikovaný a autorizovaný lekár v roli konkrétneho PZS.</w:t>
            </w:r>
          </w:p>
          <w:p w14:paraId="1590A849" w14:textId="77777777" w:rsidR="00CF3399" w:rsidRPr="00D95A9D" w:rsidRDefault="4B1F096C" w:rsidP="00310392">
            <w:pPr>
              <w:numPr>
                <w:ilvl w:val="0"/>
                <w:numId w:val="53"/>
              </w:numPr>
              <w:autoSpaceDE w:val="0"/>
              <w:autoSpaceDN w:val="0"/>
              <w:adjustRightInd w:val="0"/>
              <w:spacing w:after="1"/>
              <w:rPr>
                <w:rFonts w:eastAsia="Arial" w:cs="Arial"/>
                <w:sz w:val="18"/>
                <w:szCs w:val="18"/>
                <w:lang w:eastAsia="sk-SK"/>
              </w:rPr>
            </w:pPr>
            <w:r w:rsidRPr="00D95A9D">
              <w:rPr>
                <w:sz w:val="18"/>
                <w:szCs w:val="18"/>
                <w:lang w:eastAsia="sk-SK"/>
              </w:rPr>
              <w:t xml:space="preserve">Záznam je možné vyhľadať len pre pacienta, ktorý je súčasťou NZIS </w:t>
            </w:r>
          </w:p>
          <w:p w14:paraId="388A4F61" w14:textId="2ACA5333" w:rsidR="00F26D10" w:rsidRPr="003E15D5" w:rsidRDefault="34661EDB" w:rsidP="00310392">
            <w:pPr>
              <w:numPr>
                <w:ilvl w:val="0"/>
                <w:numId w:val="53"/>
              </w:numPr>
              <w:autoSpaceDE w:val="0"/>
              <w:autoSpaceDN w:val="0"/>
              <w:adjustRightInd w:val="0"/>
              <w:spacing w:after="1"/>
              <w:rPr>
                <w:rFonts w:eastAsia="Arial" w:cs="Arial"/>
                <w:sz w:val="18"/>
                <w:szCs w:val="18"/>
                <w:lang w:eastAsia="sk-SK"/>
              </w:rPr>
            </w:pPr>
            <w:r w:rsidRPr="00D95A9D">
              <w:rPr>
                <w:sz w:val="18"/>
                <w:szCs w:val="18"/>
                <w:lang w:eastAsia="sk-SK"/>
              </w:rPr>
              <w:t xml:space="preserve">Detail vyšetrenia je možné vyhľadať len s </w:t>
            </w:r>
            <w:r w:rsidR="008A760A" w:rsidRPr="00D95A9D">
              <w:rPr>
                <w:sz w:val="18"/>
                <w:szCs w:val="18"/>
                <w:lang w:eastAsia="sk-SK"/>
              </w:rPr>
              <w:t>prerekvizitou</w:t>
            </w:r>
            <w:r w:rsidRPr="00D95A9D">
              <w:rPr>
                <w:sz w:val="18"/>
                <w:szCs w:val="18"/>
                <w:lang w:eastAsia="sk-SK"/>
              </w:rPr>
              <w:t xml:space="preserve"> služba VyhladajZaznamyOVysetreniach_v</w:t>
            </w:r>
            <w:r w:rsidR="00056A5F">
              <w:rPr>
                <w:sz w:val="18"/>
                <w:szCs w:val="18"/>
                <w:lang w:eastAsia="sk-SK"/>
              </w:rPr>
              <w:t>6</w:t>
            </w:r>
            <w:r w:rsidRPr="00D95A9D">
              <w:rPr>
                <w:sz w:val="18"/>
                <w:szCs w:val="18"/>
                <w:lang w:eastAsia="sk-SK"/>
              </w:rPr>
              <w:t xml:space="preserve">, služba sa nepoužíva v iných procesných scenárov </w:t>
            </w:r>
          </w:p>
          <w:p w14:paraId="48416AB4" w14:textId="77777777" w:rsidR="00310392" w:rsidRDefault="00310392" w:rsidP="00310392">
            <w:pPr>
              <w:numPr>
                <w:ilvl w:val="0"/>
                <w:numId w:val="53"/>
              </w:numPr>
              <w:autoSpaceDE w:val="0"/>
              <w:autoSpaceDN w:val="0"/>
              <w:adjustRightInd w:val="0"/>
              <w:spacing w:after="1"/>
              <w:rPr>
                <w:rFonts w:eastAsia="Arial" w:cs="Arial"/>
                <w:sz w:val="18"/>
                <w:szCs w:val="18"/>
                <w:lang w:eastAsia="sk-SK"/>
              </w:rPr>
            </w:pPr>
            <w:r>
              <w:rPr>
                <w:rFonts w:eastAsia="Arial" w:cs="Arial"/>
                <w:sz w:val="18"/>
                <w:szCs w:val="18"/>
                <w:lang w:eastAsia="sk-SK"/>
              </w:rPr>
              <w:t>Ak príznak hlavnej diagnózy, zapísaný verziou služby v5 nebol uvedený, na výstupe sa vráti ako FALSE</w:t>
            </w:r>
          </w:p>
          <w:p w14:paraId="5D332501" w14:textId="4D4B1CD3" w:rsidR="00310392" w:rsidRPr="00D95A9D" w:rsidRDefault="00310392" w:rsidP="003E15D5">
            <w:pPr>
              <w:pStyle w:val="Odsekzoznamu"/>
              <w:numPr>
                <w:ilvl w:val="0"/>
                <w:numId w:val="53"/>
              </w:numPr>
              <w:autoSpaceDE w:val="0"/>
              <w:autoSpaceDN w:val="0"/>
              <w:adjustRightInd w:val="0"/>
              <w:spacing w:after="1"/>
              <w:rPr>
                <w:sz w:val="18"/>
                <w:szCs w:val="18"/>
                <w:lang w:eastAsia="sk-SK"/>
              </w:rPr>
            </w:pPr>
            <w:r w:rsidRPr="2D6D4F0D">
              <w:rPr>
                <w:rFonts w:eastAsia="Arial" w:cs="Arial"/>
                <w:sz w:val="18"/>
                <w:szCs w:val="18"/>
                <w:lang w:eastAsia="sk-SK"/>
              </w:rPr>
              <w:t>Služba umožňuje aj prístup k reštrikčnému záznamu za podmienky, že je na vstupe uvedený dôvod prístupu k reštrikčnému záznamu a zdravotnícky pracovník spĺňa podmienky definované zákonom 153/2013 paragraf 5a. Informácia o požiadavke na prístup aj s uvedením dôvodu je zalogovaná a poskytnutá lekárovi, ktorý záznam vytvoril.</w:t>
            </w:r>
            <w:r w:rsidR="097857F8" w:rsidRPr="2D6D4F0D">
              <w:rPr>
                <w:rFonts w:eastAsia="Arial" w:cs="Arial"/>
                <w:sz w:val="18"/>
                <w:szCs w:val="18"/>
                <w:lang w:eastAsia="sk-SK"/>
              </w:rPr>
              <w:t xml:space="preserve"> Ak v takom prípade dôvod prístupu nie je uvedený, je vrátený záznam bez časti content, t.j. záznam obsahuje len meta údaje o zázname z vyšetrenia. Reštrikčný záznam je vrátený v štruktúre CEN-EN13606-ENTRY.Zaznam_o_vysetreni-Hlavicka.v1.adl</w:t>
            </w:r>
          </w:p>
          <w:p w14:paraId="0AD77675" w14:textId="4D6C8512" w:rsidR="00310392" w:rsidRPr="007616C8" w:rsidRDefault="3F7D3BD7" w:rsidP="570BDA72">
            <w:pPr>
              <w:pStyle w:val="Odsekzoznamu"/>
              <w:numPr>
                <w:ilvl w:val="0"/>
                <w:numId w:val="53"/>
              </w:numPr>
              <w:autoSpaceDE w:val="0"/>
              <w:autoSpaceDN w:val="0"/>
              <w:adjustRightInd w:val="0"/>
              <w:spacing w:after="1"/>
              <w:rPr>
                <w:rFonts w:asciiTheme="minorHAnsi" w:eastAsiaTheme="minorEastAsia" w:hAnsiTheme="minorHAnsi" w:cstheme="minorBidi"/>
                <w:sz w:val="18"/>
                <w:szCs w:val="18"/>
                <w:highlight w:val="yellow"/>
              </w:rPr>
            </w:pPr>
            <w:r w:rsidRPr="007616C8">
              <w:rPr>
                <w:rFonts w:asciiTheme="minorHAnsi" w:hAnsiTheme="minorHAnsi" w:cstheme="minorBidi"/>
                <w:sz w:val="18"/>
                <w:szCs w:val="18"/>
                <w:highlight w:val="yellow"/>
                <w:lang w:eastAsia="sk-SK"/>
              </w:rPr>
              <w:t xml:space="preserve">V prípade požiadavky na poskytnutie odporúčania </w:t>
            </w:r>
            <w:r w:rsidR="2C3023D9" w:rsidRPr="007616C8">
              <w:rPr>
                <w:rFonts w:asciiTheme="minorHAnsi" w:hAnsiTheme="minorHAnsi" w:cstheme="minorBidi"/>
                <w:sz w:val="18"/>
                <w:szCs w:val="18"/>
                <w:highlight w:val="yellow"/>
                <w:lang w:eastAsia="sk-SK"/>
              </w:rPr>
              <w:t>na vyšetrenie, ktoré bolo zapísané vo verzii 7, je do položky “vyšetrovaný orgán” naplnený te</w:t>
            </w:r>
            <w:r w:rsidR="13D4A816" w:rsidRPr="007616C8">
              <w:rPr>
                <w:rFonts w:asciiTheme="minorHAnsi" w:hAnsiTheme="minorHAnsi" w:cstheme="minorBidi"/>
                <w:sz w:val="18"/>
                <w:szCs w:val="18"/>
                <w:highlight w:val="yellow"/>
                <w:lang w:eastAsia="sk-SK"/>
              </w:rPr>
              <w:t>x</w:t>
            </w:r>
            <w:r w:rsidR="2C3023D9" w:rsidRPr="007616C8">
              <w:rPr>
                <w:rFonts w:asciiTheme="minorHAnsi" w:hAnsiTheme="minorHAnsi" w:cstheme="minorBidi"/>
                <w:sz w:val="18"/>
                <w:szCs w:val="18"/>
                <w:highlight w:val="yellow"/>
                <w:lang w:eastAsia="sk-SK"/>
              </w:rPr>
              <w:t xml:space="preserve">tový popis JRUZ položky číselníka OID </w:t>
            </w:r>
            <w:r w:rsidR="4DB5F3B2" w:rsidRPr="007616C8">
              <w:rPr>
                <w:rFonts w:asciiTheme="minorHAnsi" w:hAnsiTheme="minorHAnsi" w:cstheme="minorBidi"/>
                <w:color w:val="000000"/>
                <w:sz w:val="18"/>
                <w:szCs w:val="18"/>
                <w:highlight w:val="yellow"/>
              </w:rPr>
              <w:t>1.3.158.00165387.100.10.115.</w:t>
            </w:r>
          </w:p>
          <w:p w14:paraId="6994B416" w14:textId="062D581C" w:rsidR="00310392" w:rsidRPr="00D95A9D" w:rsidRDefault="76D26F2C" w:rsidP="2D6D4F0D">
            <w:pPr>
              <w:pStyle w:val="Odsekzoznamu"/>
              <w:numPr>
                <w:ilvl w:val="0"/>
                <w:numId w:val="53"/>
              </w:numPr>
              <w:autoSpaceDE w:val="0"/>
              <w:autoSpaceDN w:val="0"/>
              <w:adjustRightInd w:val="0"/>
              <w:spacing w:after="1"/>
              <w:rPr>
                <w:rFonts w:asciiTheme="minorHAnsi" w:eastAsiaTheme="minorEastAsia" w:hAnsiTheme="minorHAnsi" w:cstheme="minorBidi"/>
                <w:color w:val="000000"/>
              </w:rPr>
            </w:pPr>
            <w:r w:rsidRPr="007616C8">
              <w:rPr>
                <w:rFonts w:asciiTheme="minorHAnsi" w:hAnsiTheme="minorHAnsi" w:cstheme="minorHAnsi"/>
                <w:color w:val="000000"/>
                <w:sz w:val="18"/>
                <w:szCs w:val="18"/>
                <w:highlight w:val="yellow"/>
              </w:rPr>
              <w:t>V prípade požiadavky, na poskytnutie záznamu z vyšetrenia vo verzii 7 nie je na výstup poskytnutá príloha - Potvrdenie pre príspevok pri narodení.</w:t>
            </w:r>
          </w:p>
        </w:tc>
      </w:tr>
      <w:tr w:rsidR="00F26D10" w:rsidRPr="00D95A9D" w14:paraId="3984E9D5" w14:textId="77777777" w:rsidTr="570BDA72">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52808748" w14:textId="77777777" w:rsidR="00F26D10" w:rsidRPr="00D95A9D" w:rsidRDefault="4B1F096C" w:rsidP="4B1F096C">
            <w:pPr>
              <w:rPr>
                <w:sz w:val="18"/>
                <w:szCs w:val="18"/>
              </w:rPr>
            </w:pPr>
            <w:r w:rsidRPr="00D95A9D">
              <w:rPr>
                <w:sz w:val="18"/>
                <w:szCs w:val="18"/>
              </w:rPr>
              <w:t>Výnimka</w:t>
            </w:r>
          </w:p>
        </w:tc>
        <w:tc>
          <w:tcPr>
            <w:tcW w:w="7200" w:type="dxa"/>
            <w:tcBorders>
              <w:top w:val="single" w:sz="2" w:space="0" w:color="auto"/>
              <w:left w:val="single" w:sz="2" w:space="0" w:color="auto"/>
              <w:bottom w:val="single" w:sz="2" w:space="0" w:color="auto"/>
              <w:right w:val="single" w:sz="2" w:space="0" w:color="auto"/>
            </w:tcBorders>
            <w:vAlign w:val="center"/>
          </w:tcPr>
          <w:p w14:paraId="27D2A57B" w14:textId="77777777" w:rsidR="001E1D0C" w:rsidRPr="00D95A9D" w:rsidRDefault="4B1F096C" w:rsidP="4B1F096C">
            <w:pPr>
              <w:pStyle w:val="Odsekzoznamu"/>
              <w:numPr>
                <w:ilvl w:val="0"/>
                <w:numId w:val="52"/>
              </w:numPr>
              <w:autoSpaceDE w:val="0"/>
              <w:autoSpaceDN w:val="0"/>
              <w:adjustRightInd w:val="0"/>
              <w:spacing w:after="1"/>
              <w:rPr>
                <w:rFonts w:eastAsia="Arial" w:cs="Arial"/>
                <w:sz w:val="18"/>
                <w:szCs w:val="18"/>
                <w:lang w:eastAsia="sk-SK"/>
              </w:rPr>
            </w:pPr>
            <w:r w:rsidRPr="00D95A9D">
              <w:rPr>
                <w:sz w:val="18"/>
                <w:szCs w:val="18"/>
                <w:lang w:eastAsia="sk-SK"/>
              </w:rPr>
              <w:t>E000001 - Zadanej požiadavke nevyhovuje žiaden záznam pacienta.</w:t>
            </w:r>
          </w:p>
          <w:p w14:paraId="57232EBB" w14:textId="77777777" w:rsidR="001E1D0C" w:rsidRPr="00D95A9D" w:rsidRDefault="4B1F096C" w:rsidP="4B1F096C">
            <w:pPr>
              <w:pStyle w:val="Odsekzoznamu"/>
              <w:numPr>
                <w:ilvl w:val="0"/>
                <w:numId w:val="52"/>
              </w:numPr>
              <w:autoSpaceDE w:val="0"/>
              <w:autoSpaceDN w:val="0"/>
              <w:adjustRightInd w:val="0"/>
              <w:spacing w:after="1"/>
              <w:rPr>
                <w:rFonts w:eastAsia="Arial" w:cs="Arial"/>
                <w:sz w:val="18"/>
                <w:szCs w:val="18"/>
                <w:lang w:eastAsia="sk-SK"/>
              </w:rPr>
            </w:pPr>
            <w:r w:rsidRPr="00D95A9D">
              <w:rPr>
                <w:sz w:val="18"/>
                <w:szCs w:val="18"/>
                <w:lang w:eastAsia="sk-SK"/>
              </w:rPr>
              <w:t>E000002 - Požadovaný záznam nie je možné vyhľadať, pre odstránenie chyby kontaktujte svojho dodávateľa IS PZS, prípadne skontrolujte zadané vstupy pre vyhľadanie.</w:t>
            </w:r>
          </w:p>
          <w:p w14:paraId="7BC4ADF9" w14:textId="77777777" w:rsidR="001E1D0C" w:rsidRPr="00D95A9D" w:rsidRDefault="4B1F096C" w:rsidP="4B1F096C">
            <w:pPr>
              <w:pStyle w:val="Odsekzoznamu"/>
              <w:numPr>
                <w:ilvl w:val="0"/>
                <w:numId w:val="52"/>
              </w:numPr>
              <w:autoSpaceDE w:val="0"/>
              <w:autoSpaceDN w:val="0"/>
              <w:adjustRightInd w:val="0"/>
              <w:spacing w:after="1"/>
              <w:rPr>
                <w:rFonts w:eastAsia="Arial" w:cs="Arial"/>
                <w:sz w:val="18"/>
                <w:szCs w:val="18"/>
                <w:lang w:eastAsia="sk-SK"/>
              </w:rPr>
            </w:pPr>
            <w:r w:rsidRPr="00D95A9D">
              <w:rPr>
                <w:sz w:val="18"/>
                <w:szCs w:val="18"/>
                <w:lang w:eastAsia="sk-SK"/>
              </w:rPr>
              <w:t>E300022 - Nie je možné poskytnúť požadované údaje z dôvodu, že pre daného pacienta je evidovaný dátum úmrtia a zdravotná dokumentácia je uzavretá.</w:t>
            </w:r>
          </w:p>
          <w:p w14:paraId="435314D4" w14:textId="77777777" w:rsidR="001E1D0C" w:rsidRPr="00D95A9D" w:rsidRDefault="34661EDB" w:rsidP="34661EDB">
            <w:pPr>
              <w:pStyle w:val="Odsekzoznamu"/>
              <w:numPr>
                <w:ilvl w:val="0"/>
                <w:numId w:val="52"/>
              </w:numPr>
              <w:autoSpaceDE w:val="0"/>
              <w:autoSpaceDN w:val="0"/>
              <w:adjustRightInd w:val="0"/>
              <w:spacing w:after="1"/>
              <w:rPr>
                <w:rFonts w:eastAsia="Arial" w:cs="Arial"/>
                <w:sz w:val="18"/>
                <w:szCs w:val="18"/>
                <w:lang w:eastAsia="sk-SK"/>
              </w:rPr>
            </w:pPr>
            <w:r w:rsidRPr="00D95A9D">
              <w:rPr>
                <w:sz w:val="18"/>
                <w:szCs w:val="18"/>
                <w:lang w:eastAsia="sk-SK"/>
              </w:rPr>
              <w:t>E900001 - Nemáte prístup k požadovaným záznamom pacienta. Požiadajte pacienta o prístup k údajom vložením eID do čítačky a zadania súhlasu podľa bezpečnostných nastavení pacienta (stlačením OK/ zadanie BOK)</w:t>
            </w:r>
          </w:p>
          <w:p w14:paraId="6552EE18" w14:textId="77777777" w:rsidR="00D433A8" w:rsidRPr="00D95A9D" w:rsidRDefault="34661EDB" w:rsidP="34661EDB">
            <w:pPr>
              <w:pStyle w:val="Odsekzoznamu"/>
              <w:numPr>
                <w:ilvl w:val="0"/>
                <w:numId w:val="52"/>
              </w:numPr>
              <w:autoSpaceDE w:val="0"/>
              <w:autoSpaceDN w:val="0"/>
              <w:adjustRightInd w:val="0"/>
              <w:spacing w:after="1"/>
              <w:rPr>
                <w:rFonts w:eastAsia="Arial" w:cs="Arial"/>
                <w:sz w:val="18"/>
                <w:szCs w:val="18"/>
                <w:lang w:eastAsia="sk-SK"/>
              </w:rPr>
            </w:pPr>
            <w:r w:rsidRPr="00D95A9D">
              <w:rPr>
                <w:sz w:val="18"/>
                <w:szCs w:val="18"/>
                <w:lang w:eastAsia="sk-SK"/>
              </w:rPr>
              <w:t>E900002 - Pre prístup k požadovaným záznamom pacienta je potrebné potvrdenie jeho prítomnosti pacienta vložením eID do čítačky.</w:t>
            </w:r>
          </w:p>
        </w:tc>
      </w:tr>
      <w:tr w:rsidR="00F26D10" w:rsidRPr="00D95A9D" w14:paraId="6563D1D7" w14:textId="77777777" w:rsidTr="570BDA72">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3B0B656C" w14:textId="77777777" w:rsidR="00F26D10" w:rsidRPr="00D95A9D" w:rsidRDefault="4B1F096C" w:rsidP="4B1F096C">
            <w:pPr>
              <w:rPr>
                <w:sz w:val="18"/>
                <w:szCs w:val="18"/>
              </w:rPr>
            </w:pPr>
            <w:r w:rsidRPr="00D95A9D">
              <w:rPr>
                <w:sz w:val="18"/>
                <w:szCs w:val="18"/>
              </w:rPr>
              <w:t>Kód stránky EZKO</w:t>
            </w:r>
          </w:p>
        </w:tc>
        <w:tc>
          <w:tcPr>
            <w:tcW w:w="7200" w:type="dxa"/>
            <w:tcBorders>
              <w:top w:val="single" w:sz="2" w:space="0" w:color="auto"/>
              <w:left w:val="single" w:sz="2" w:space="0" w:color="auto"/>
              <w:bottom w:val="single" w:sz="2" w:space="0" w:color="auto"/>
              <w:right w:val="single" w:sz="2" w:space="0" w:color="auto"/>
            </w:tcBorders>
            <w:vAlign w:val="center"/>
          </w:tcPr>
          <w:p w14:paraId="3F3EC04B" w14:textId="77777777" w:rsidR="00F26D10" w:rsidRPr="00D95A9D" w:rsidRDefault="00937D0F" w:rsidP="00673403">
            <w:pPr>
              <w:pStyle w:val="Odsekzoznamu"/>
              <w:numPr>
                <w:ilvl w:val="0"/>
                <w:numId w:val="65"/>
              </w:numPr>
              <w:rPr>
                <w:sz w:val="18"/>
                <w:szCs w:val="18"/>
              </w:rPr>
            </w:pPr>
            <w:r w:rsidRPr="00D95A9D">
              <w:rPr>
                <w:sz w:val="18"/>
                <w:szCs w:val="18"/>
              </w:rPr>
              <w:t>VV</w:t>
            </w:r>
            <w:r w:rsidR="00E62D2C" w:rsidRPr="00D95A9D">
              <w:rPr>
                <w:sz w:val="18"/>
                <w:szCs w:val="18"/>
              </w:rPr>
              <w:t>P</w:t>
            </w:r>
            <w:r w:rsidR="001C6B33" w:rsidRPr="002E5438">
              <w:fldChar w:fldCharType="begin" w:fldLock="1"/>
            </w:r>
            <w:r w:rsidR="00F26D10" w:rsidRPr="00D95A9D">
              <w:rPr>
                <w:sz w:val="18"/>
                <w:szCs w:val="18"/>
              </w:rPr>
              <w:instrText>MERGEFIELD Element.valueOf(x070-KodStrankyEZKO)</w:instrText>
            </w:r>
            <w:r w:rsidR="001C6B33" w:rsidRPr="002E5438">
              <w:rPr>
                <w:sz w:val="18"/>
                <w:szCs w:val="18"/>
              </w:rPr>
              <w:fldChar w:fldCharType="end"/>
            </w:r>
          </w:p>
        </w:tc>
      </w:tr>
    </w:tbl>
    <w:p w14:paraId="417601B8" w14:textId="2EE6939C" w:rsidR="00585A0F" w:rsidRPr="00A33C30" w:rsidRDefault="4B1F096C" w:rsidP="00B50180">
      <w:pPr>
        <w:pStyle w:val="Nadpis2"/>
      </w:pPr>
      <w:bookmarkStart w:id="225" w:name="_VyhladajZaznamyOVystereniach_PreZia"/>
      <w:bookmarkStart w:id="226" w:name="_VyhladajZaznamyOVysetreniachPreZiad"/>
      <w:bookmarkStart w:id="227" w:name="_VyhladajZaznamyOVysetreniPreZiadate"/>
      <w:bookmarkStart w:id="228" w:name="_Toc56171985"/>
      <w:bookmarkEnd w:id="225"/>
      <w:bookmarkEnd w:id="226"/>
      <w:bookmarkEnd w:id="227"/>
      <w:r>
        <w:t>VyhladajZaznamyOVysetreniPreZiadatela_v</w:t>
      </w:r>
      <w:r w:rsidR="00310392">
        <w:t>6</w:t>
      </w:r>
      <w:bookmarkEnd w:id="228"/>
    </w:p>
    <w:tbl>
      <w:tblPr>
        <w:tblW w:w="9495" w:type="dxa"/>
        <w:jc w:val="center"/>
        <w:tblLayout w:type="fixed"/>
        <w:tblCellMar>
          <w:left w:w="60" w:type="dxa"/>
          <w:right w:w="60" w:type="dxa"/>
        </w:tblCellMar>
        <w:tblLook w:val="0000" w:firstRow="0" w:lastRow="0" w:firstColumn="0" w:lastColumn="0" w:noHBand="0" w:noVBand="0"/>
      </w:tblPr>
      <w:tblGrid>
        <w:gridCol w:w="2160"/>
        <w:gridCol w:w="7335"/>
      </w:tblGrid>
      <w:tr w:rsidR="00585A0F" w:rsidRPr="00D95A9D" w14:paraId="4025DDD4" w14:textId="77777777" w:rsidTr="2D6D4F0D">
        <w:trPr>
          <w:trHeight w:val="326"/>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672CB6CC" w14:textId="77777777" w:rsidR="00585A0F" w:rsidRPr="00D95A9D" w:rsidRDefault="4B1F096C" w:rsidP="4B1F096C">
            <w:pPr>
              <w:rPr>
                <w:sz w:val="18"/>
                <w:szCs w:val="18"/>
              </w:rPr>
            </w:pPr>
            <w:r w:rsidRPr="00D95A9D">
              <w:rPr>
                <w:sz w:val="18"/>
                <w:szCs w:val="18"/>
              </w:rPr>
              <w:t>Názov služby</w:t>
            </w:r>
          </w:p>
        </w:tc>
        <w:tc>
          <w:tcPr>
            <w:tcW w:w="7335" w:type="dxa"/>
            <w:tcBorders>
              <w:top w:val="single" w:sz="2" w:space="0" w:color="auto"/>
              <w:left w:val="single" w:sz="2" w:space="0" w:color="auto"/>
              <w:bottom w:val="single" w:sz="2" w:space="0" w:color="auto"/>
              <w:right w:val="single" w:sz="2" w:space="0" w:color="auto"/>
            </w:tcBorders>
            <w:vAlign w:val="center"/>
          </w:tcPr>
          <w:p w14:paraId="396DB0D6" w14:textId="678C2433" w:rsidR="00585A0F" w:rsidRPr="00D95A9D" w:rsidRDefault="4B1F096C">
            <w:pPr>
              <w:rPr>
                <w:sz w:val="18"/>
                <w:szCs w:val="18"/>
              </w:rPr>
            </w:pPr>
            <w:r w:rsidRPr="00D95A9D">
              <w:rPr>
                <w:sz w:val="18"/>
                <w:szCs w:val="18"/>
              </w:rPr>
              <w:t>VyhladajZaznamyOVysetreniPreZiadatela_v</w:t>
            </w:r>
            <w:r w:rsidR="00310392">
              <w:rPr>
                <w:sz w:val="18"/>
                <w:szCs w:val="18"/>
              </w:rPr>
              <w:t>6</w:t>
            </w:r>
          </w:p>
        </w:tc>
      </w:tr>
      <w:tr w:rsidR="00585A0F" w:rsidRPr="00D95A9D" w14:paraId="05375399" w14:textId="77777777" w:rsidTr="2D6D4F0D">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07BBF0ED" w14:textId="77777777" w:rsidR="00585A0F" w:rsidRPr="00D95A9D" w:rsidRDefault="4B1F096C" w:rsidP="4B1F096C">
            <w:pPr>
              <w:rPr>
                <w:sz w:val="18"/>
                <w:szCs w:val="18"/>
              </w:rPr>
            </w:pPr>
            <w:r w:rsidRPr="00D95A9D">
              <w:rPr>
                <w:sz w:val="18"/>
                <w:szCs w:val="18"/>
              </w:rPr>
              <w:t>Určenie</w:t>
            </w:r>
          </w:p>
        </w:tc>
        <w:tc>
          <w:tcPr>
            <w:tcW w:w="7335" w:type="dxa"/>
            <w:tcBorders>
              <w:top w:val="single" w:sz="2" w:space="0" w:color="auto"/>
              <w:left w:val="single" w:sz="2" w:space="0" w:color="auto"/>
              <w:bottom w:val="single" w:sz="2" w:space="0" w:color="auto"/>
              <w:right w:val="single" w:sz="2" w:space="0" w:color="auto"/>
            </w:tcBorders>
            <w:vAlign w:val="center"/>
          </w:tcPr>
          <w:p w14:paraId="50165E95" w14:textId="77777777" w:rsidR="00585A0F" w:rsidRPr="00D95A9D" w:rsidRDefault="001C6B33" w:rsidP="4B1F096C">
            <w:pPr>
              <w:rPr>
                <w:sz w:val="18"/>
                <w:szCs w:val="18"/>
              </w:rPr>
            </w:pPr>
            <w:r w:rsidRPr="0059754F">
              <w:fldChar w:fldCharType="begin" w:fldLock="1"/>
            </w:r>
            <w:r w:rsidR="00585A0F" w:rsidRPr="00D95A9D">
              <w:rPr>
                <w:sz w:val="18"/>
                <w:szCs w:val="18"/>
              </w:rPr>
              <w:instrText>MERGEFIELD Element.valueOf(x070-Urcenie)</w:instrText>
            </w:r>
            <w:r w:rsidRPr="0059754F">
              <w:rPr>
                <w:sz w:val="18"/>
                <w:szCs w:val="18"/>
              </w:rPr>
              <w:fldChar w:fldCharType="separate"/>
            </w:r>
            <w:r w:rsidR="00585A0F" w:rsidRPr="00D95A9D">
              <w:rPr>
                <w:sz w:val="18"/>
                <w:szCs w:val="18"/>
              </w:rPr>
              <w:t>IS PZS</w:t>
            </w:r>
            <w:r w:rsidRPr="0059754F">
              <w:fldChar w:fldCharType="end"/>
            </w:r>
          </w:p>
        </w:tc>
      </w:tr>
      <w:tr w:rsidR="00585A0F" w:rsidRPr="00D95A9D" w14:paraId="6EC60E6D" w14:textId="77777777" w:rsidTr="2D6D4F0D">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368EC36A" w14:textId="77777777" w:rsidR="00585A0F" w:rsidRPr="00D95A9D" w:rsidRDefault="4B1F096C" w:rsidP="4B1F096C">
            <w:pPr>
              <w:rPr>
                <w:sz w:val="18"/>
                <w:szCs w:val="18"/>
              </w:rPr>
            </w:pPr>
            <w:r w:rsidRPr="00D95A9D">
              <w:rPr>
                <w:sz w:val="18"/>
                <w:szCs w:val="18"/>
              </w:rPr>
              <w:lastRenderedPageBreak/>
              <w:t>Charakteristika</w:t>
            </w:r>
          </w:p>
        </w:tc>
        <w:tc>
          <w:tcPr>
            <w:tcW w:w="7335" w:type="dxa"/>
            <w:tcBorders>
              <w:top w:val="single" w:sz="2" w:space="0" w:color="auto"/>
              <w:left w:val="single" w:sz="2" w:space="0" w:color="auto"/>
              <w:bottom w:val="single" w:sz="2" w:space="0" w:color="auto"/>
              <w:right w:val="single" w:sz="2" w:space="0" w:color="auto"/>
            </w:tcBorders>
            <w:vAlign w:val="center"/>
          </w:tcPr>
          <w:p w14:paraId="1DEB8124" w14:textId="77777777" w:rsidR="00585A0F" w:rsidRPr="00D95A9D" w:rsidRDefault="4B1F096C" w:rsidP="4B1F096C">
            <w:pPr>
              <w:rPr>
                <w:sz w:val="18"/>
                <w:szCs w:val="18"/>
              </w:rPr>
            </w:pPr>
            <w:r w:rsidRPr="00D95A9D">
              <w:rPr>
                <w:sz w:val="18"/>
                <w:szCs w:val="18"/>
              </w:rPr>
              <w:t>Služba vráti odporúčané vyšetrenie alebo odpoveď na odporúčané vyšetrenie bez potreby súhlasu pacienta</w:t>
            </w:r>
          </w:p>
        </w:tc>
      </w:tr>
      <w:tr w:rsidR="00585A0F" w:rsidRPr="00D95A9D" w14:paraId="7AE9BA6E" w14:textId="77777777" w:rsidTr="2D6D4F0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3F246F52" w14:textId="77777777" w:rsidR="00585A0F" w:rsidRPr="00D95A9D" w:rsidRDefault="4B1F096C" w:rsidP="4B1F096C">
            <w:pPr>
              <w:rPr>
                <w:sz w:val="18"/>
                <w:szCs w:val="18"/>
              </w:rPr>
            </w:pPr>
            <w:r w:rsidRPr="00D95A9D">
              <w:rPr>
                <w:sz w:val="18"/>
                <w:szCs w:val="18"/>
              </w:rPr>
              <w:t>Spôsob volania</w:t>
            </w:r>
          </w:p>
        </w:tc>
        <w:tc>
          <w:tcPr>
            <w:tcW w:w="7335" w:type="dxa"/>
            <w:tcBorders>
              <w:top w:val="single" w:sz="2" w:space="0" w:color="auto"/>
              <w:left w:val="single" w:sz="2" w:space="0" w:color="auto"/>
              <w:bottom w:val="single" w:sz="2" w:space="0" w:color="auto"/>
              <w:right w:val="single" w:sz="2" w:space="0" w:color="auto"/>
            </w:tcBorders>
            <w:vAlign w:val="center"/>
          </w:tcPr>
          <w:p w14:paraId="73CF8337" w14:textId="77777777" w:rsidR="00585A0F" w:rsidRPr="00D95A9D" w:rsidRDefault="4B1F096C" w:rsidP="4B1F096C">
            <w:pPr>
              <w:rPr>
                <w:sz w:val="18"/>
                <w:szCs w:val="18"/>
              </w:rPr>
            </w:pPr>
            <w:r w:rsidRPr="00D95A9D">
              <w:rPr>
                <w:sz w:val="18"/>
                <w:szCs w:val="18"/>
              </w:rPr>
              <w:t>Synchrónny</w:t>
            </w:r>
          </w:p>
        </w:tc>
      </w:tr>
      <w:tr w:rsidR="00585A0F" w:rsidRPr="00D95A9D" w14:paraId="347C5F63" w14:textId="77777777" w:rsidTr="2D6D4F0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73A20C10" w14:textId="77777777" w:rsidR="00585A0F" w:rsidRPr="00D95A9D" w:rsidRDefault="4B1F096C" w:rsidP="4B1F096C">
            <w:pPr>
              <w:rPr>
                <w:sz w:val="18"/>
                <w:szCs w:val="18"/>
              </w:rPr>
            </w:pPr>
            <w:r w:rsidRPr="00D95A9D">
              <w:rPr>
                <w:sz w:val="18"/>
                <w:szCs w:val="18"/>
              </w:rPr>
              <w:t>Popis</w:t>
            </w:r>
          </w:p>
        </w:tc>
        <w:tc>
          <w:tcPr>
            <w:tcW w:w="7335" w:type="dxa"/>
            <w:tcBorders>
              <w:top w:val="single" w:sz="2" w:space="0" w:color="auto"/>
              <w:left w:val="single" w:sz="2" w:space="0" w:color="auto"/>
              <w:bottom w:val="single" w:sz="2" w:space="0" w:color="auto"/>
              <w:right w:val="single" w:sz="2" w:space="0" w:color="auto"/>
            </w:tcBorders>
            <w:vAlign w:val="center"/>
          </w:tcPr>
          <w:p w14:paraId="2AB5B6A1" w14:textId="77777777" w:rsidR="00CF3399" w:rsidRPr="00D95A9D" w:rsidRDefault="4B1F096C" w:rsidP="4B1F096C">
            <w:pPr>
              <w:autoSpaceDE w:val="0"/>
              <w:autoSpaceDN w:val="0"/>
              <w:adjustRightInd w:val="0"/>
              <w:spacing w:beforeAutospacing="1" w:afterAutospacing="1"/>
              <w:rPr>
                <w:rFonts w:eastAsia="Arial" w:cs="Arial"/>
                <w:sz w:val="18"/>
                <w:szCs w:val="18"/>
                <w:lang w:eastAsia="sk-SK"/>
              </w:rPr>
            </w:pPr>
            <w:r w:rsidRPr="00D95A9D">
              <w:rPr>
                <w:sz w:val="18"/>
                <w:szCs w:val="18"/>
                <w:lang w:eastAsia="sk-SK"/>
              </w:rPr>
              <w:t>Služba vráti odporúčanie na vyšetrenie alebo záznam o vyšetrení ako výsledok k odporúčaniu na vyšetrenie:</w:t>
            </w:r>
          </w:p>
          <w:p w14:paraId="182BF8DC" w14:textId="77777777" w:rsidR="00CF3399" w:rsidRPr="00D95A9D" w:rsidRDefault="4B1F096C" w:rsidP="4B1F096C">
            <w:pPr>
              <w:ind w:left="360"/>
              <w:rPr>
                <w:rFonts w:eastAsia="Arial" w:cs="Arial"/>
                <w:sz w:val="18"/>
                <w:szCs w:val="18"/>
                <w:u w:val="single"/>
                <w:lang w:eastAsia="sk-SK"/>
              </w:rPr>
            </w:pPr>
            <w:r w:rsidRPr="00D95A9D">
              <w:rPr>
                <w:sz w:val="18"/>
                <w:szCs w:val="18"/>
                <w:u w:val="single"/>
                <w:lang w:eastAsia="sk-SK"/>
              </w:rPr>
              <w:t xml:space="preserve">Vstup: </w:t>
            </w:r>
          </w:p>
          <w:p w14:paraId="69F6D681" w14:textId="77777777" w:rsidR="00CF3399" w:rsidRPr="00D95A9D" w:rsidRDefault="4B1F096C" w:rsidP="4B1F096C">
            <w:pPr>
              <w:pStyle w:val="Odsekzoznamu"/>
              <w:numPr>
                <w:ilvl w:val="0"/>
                <w:numId w:val="56"/>
              </w:numPr>
              <w:autoSpaceDE w:val="0"/>
              <w:autoSpaceDN w:val="0"/>
              <w:adjustRightInd w:val="0"/>
              <w:spacing w:after="100" w:afterAutospacing="1"/>
              <w:rPr>
                <w:rFonts w:eastAsia="Arial" w:cs="Arial"/>
                <w:sz w:val="18"/>
                <w:szCs w:val="18"/>
                <w:lang w:eastAsia="sk-SK"/>
              </w:rPr>
            </w:pPr>
            <w:r w:rsidRPr="0B584DEF">
              <w:rPr>
                <w:sz w:val="18"/>
                <w:szCs w:val="18"/>
                <w:lang w:eastAsia="sk-SK"/>
              </w:rPr>
              <w:t>Identifikátora pacienta (povinný)</w:t>
            </w:r>
          </w:p>
          <w:p w14:paraId="3D8FF0C0" w14:textId="77777777" w:rsidR="00CF3399" w:rsidRPr="00D95A9D" w:rsidRDefault="4B1F096C" w:rsidP="4B1F096C">
            <w:pPr>
              <w:pStyle w:val="Odsekzoznamu"/>
              <w:numPr>
                <w:ilvl w:val="0"/>
                <w:numId w:val="56"/>
              </w:numPr>
              <w:autoSpaceDE w:val="0"/>
              <w:autoSpaceDN w:val="0"/>
              <w:adjustRightInd w:val="0"/>
              <w:spacing w:after="100" w:afterAutospacing="1"/>
              <w:rPr>
                <w:rFonts w:eastAsia="Arial" w:cs="Arial"/>
                <w:sz w:val="18"/>
                <w:szCs w:val="18"/>
                <w:lang w:eastAsia="sk-SK"/>
              </w:rPr>
            </w:pPr>
            <w:r w:rsidRPr="0B584DEF">
              <w:rPr>
                <w:sz w:val="18"/>
                <w:szCs w:val="18"/>
                <w:lang w:eastAsia="sk-SK"/>
              </w:rPr>
              <w:t>Plný identifikátor odporúčanie na vyšetrenie (nepovinný) alebo</w:t>
            </w:r>
          </w:p>
          <w:p w14:paraId="5613C014" w14:textId="77777777" w:rsidR="00CF3399" w:rsidRPr="00D95A9D" w:rsidRDefault="4B1F096C" w:rsidP="4B1F096C">
            <w:pPr>
              <w:pStyle w:val="Odsekzoznamu"/>
              <w:numPr>
                <w:ilvl w:val="0"/>
                <w:numId w:val="56"/>
              </w:numPr>
              <w:autoSpaceDE w:val="0"/>
              <w:autoSpaceDN w:val="0"/>
              <w:adjustRightInd w:val="0"/>
              <w:spacing w:after="100" w:afterAutospacing="1"/>
              <w:rPr>
                <w:rFonts w:eastAsia="Arial" w:cs="Arial"/>
                <w:sz w:val="18"/>
                <w:szCs w:val="18"/>
                <w:lang w:eastAsia="sk-SK"/>
              </w:rPr>
            </w:pPr>
            <w:r w:rsidRPr="0B584DEF">
              <w:rPr>
                <w:sz w:val="18"/>
                <w:szCs w:val="18"/>
                <w:lang w:eastAsia="sk-SK"/>
              </w:rPr>
              <w:t xml:space="preserve">Časť identifikátora odporúčania na vyšetrenie , minimálne však posledných 6 znakov identifikátora (nepovinný) </w:t>
            </w:r>
          </w:p>
          <w:p w14:paraId="4EBCA04C" w14:textId="0655A9D3" w:rsidR="007E55E4" w:rsidRPr="00D95A9D" w:rsidRDefault="34661EDB" w:rsidP="34661EDB">
            <w:pPr>
              <w:pStyle w:val="Odsekzoznamu"/>
              <w:numPr>
                <w:ilvl w:val="0"/>
                <w:numId w:val="56"/>
              </w:numPr>
              <w:autoSpaceDE w:val="0"/>
              <w:autoSpaceDN w:val="0"/>
              <w:adjustRightInd w:val="0"/>
              <w:spacing w:beforeAutospacing="1" w:afterAutospacing="1"/>
              <w:rPr>
                <w:rFonts w:eastAsia="Arial" w:cs="Arial"/>
                <w:sz w:val="18"/>
                <w:szCs w:val="18"/>
                <w:lang w:eastAsia="sk-SK"/>
              </w:rPr>
            </w:pPr>
            <w:r w:rsidRPr="0B584DEF">
              <w:rPr>
                <w:sz w:val="18"/>
                <w:szCs w:val="18"/>
                <w:lang w:eastAsia="sk-SK"/>
              </w:rPr>
              <w:t>Odporucanie_Odpoved</w:t>
            </w:r>
            <w:r w:rsidR="003942E7" w:rsidRPr="0B584DEF">
              <w:rPr>
                <w:sz w:val="18"/>
                <w:szCs w:val="18"/>
                <w:lang w:eastAsia="sk-SK"/>
              </w:rPr>
              <w:t>:</w:t>
            </w:r>
          </w:p>
          <w:p w14:paraId="355E6611" w14:textId="172ACC78" w:rsidR="007E55E4" w:rsidRPr="003942E7" w:rsidRDefault="4B1F096C" w:rsidP="4B1F096C">
            <w:pPr>
              <w:pStyle w:val="Odsekzoznamu"/>
              <w:numPr>
                <w:ilvl w:val="1"/>
                <w:numId w:val="56"/>
              </w:numPr>
              <w:autoSpaceDE w:val="0"/>
              <w:autoSpaceDN w:val="0"/>
              <w:adjustRightInd w:val="0"/>
              <w:spacing w:beforeAutospacing="1" w:afterAutospacing="1"/>
              <w:rPr>
                <w:rFonts w:eastAsia="Arial" w:cs="Arial"/>
                <w:sz w:val="18"/>
                <w:szCs w:val="18"/>
                <w:lang w:eastAsia="sk-SK"/>
              </w:rPr>
            </w:pPr>
            <w:r w:rsidRPr="0B584DEF">
              <w:rPr>
                <w:sz w:val="18"/>
                <w:szCs w:val="18"/>
                <w:lang w:eastAsia="sk-SK"/>
              </w:rPr>
              <w:t>VYMENNYLISTOK_VYSLEDOK</w:t>
            </w:r>
          </w:p>
          <w:p w14:paraId="5FF2D87B" w14:textId="64DE2994" w:rsidR="003942E7" w:rsidRPr="003942E7" w:rsidRDefault="003942E7" w:rsidP="003942E7">
            <w:pPr>
              <w:pStyle w:val="Odsekzoznamu"/>
              <w:numPr>
                <w:ilvl w:val="2"/>
                <w:numId w:val="56"/>
              </w:numPr>
              <w:autoSpaceDE w:val="0"/>
              <w:autoSpaceDN w:val="0"/>
              <w:adjustRightInd w:val="0"/>
              <w:spacing w:beforeAutospacing="1" w:afterAutospacing="1"/>
              <w:rPr>
                <w:rFonts w:eastAsia="Arial" w:cs="Arial"/>
                <w:sz w:val="18"/>
                <w:szCs w:val="18"/>
                <w:lang w:eastAsia="sk-SK"/>
              </w:rPr>
            </w:pPr>
            <w:r w:rsidRPr="0B584DEF">
              <w:rPr>
                <w:rFonts w:eastAsia="Arial" w:cs="Arial"/>
                <w:sz w:val="18"/>
                <w:szCs w:val="18"/>
                <w:lang w:eastAsia="sk-SK"/>
              </w:rPr>
              <w:t>Služba poskytne najprv výmenný lístok a potom všetky výsledky k tomuto výmennému lístku zotriedené od najnovšieho po najstarší záznam (aj stornované záznamy z vyšetrenia). V tomto prípade sa údaje extraktu neposkytujú na výstupe. Záznam v stave VER00 nie je vrátený na výstup, ak k nemu existuje nestornovaný záznam v stave VER01</w:t>
            </w:r>
          </w:p>
          <w:p w14:paraId="017E6795" w14:textId="1617FC33" w:rsidR="007E55E4" w:rsidRPr="003942E7" w:rsidRDefault="4B1F096C" w:rsidP="4B1F096C">
            <w:pPr>
              <w:pStyle w:val="Odsekzoznamu"/>
              <w:numPr>
                <w:ilvl w:val="1"/>
                <w:numId w:val="56"/>
              </w:numPr>
              <w:autoSpaceDE w:val="0"/>
              <w:autoSpaceDN w:val="0"/>
              <w:adjustRightInd w:val="0"/>
              <w:spacing w:beforeAutospacing="1" w:afterAutospacing="1"/>
              <w:rPr>
                <w:rFonts w:eastAsia="Arial" w:cs="Arial"/>
                <w:sz w:val="18"/>
                <w:szCs w:val="18"/>
                <w:lang w:eastAsia="sk-SK"/>
              </w:rPr>
            </w:pPr>
            <w:r w:rsidRPr="0B584DEF">
              <w:rPr>
                <w:sz w:val="18"/>
                <w:szCs w:val="18"/>
                <w:lang w:eastAsia="sk-SK"/>
              </w:rPr>
              <w:t>VYMENNYLISTOK</w:t>
            </w:r>
          </w:p>
          <w:p w14:paraId="3132EAAC" w14:textId="33A14CE4" w:rsidR="003942E7" w:rsidRPr="00D95A9D" w:rsidRDefault="003942E7" w:rsidP="003942E7">
            <w:pPr>
              <w:pStyle w:val="Odsekzoznamu"/>
              <w:numPr>
                <w:ilvl w:val="2"/>
                <w:numId w:val="56"/>
              </w:numPr>
              <w:autoSpaceDE w:val="0"/>
              <w:autoSpaceDN w:val="0"/>
              <w:adjustRightInd w:val="0"/>
              <w:spacing w:beforeAutospacing="1" w:afterAutospacing="1"/>
              <w:rPr>
                <w:rFonts w:eastAsia="Arial" w:cs="Arial"/>
                <w:sz w:val="18"/>
                <w:szCs w:val="18"/>
                <w:lang w:eastAsia="sk-SK"/>
              </w:rPr>
            </w:pPr>
            <w:r w:rsidRPr="0B584DEF">
              <w:rPr>
                <w:rFonts w:eastAsia="Arial" w:cs="Arial"/>
                <w:sz w:val="18"/>
                <w:szCs w:val="18"/>
                <w:lang w:eastAsia="sk-SK"/>
              </w:rPr>
              <w:t>Služba poskytne všetky záznamy z vyšetrenia, kde sa nachádza výmenný lístok, určený pre tento útvar. V prípade, že na vstupe nebol zadaný identifikátor výmenného lístku, musí platiť, že k výmennému lístku ešte nebol zapísaný výsledok a výmenný lístok nebol stornovaný. V prípade, že existuje viacero výmenných lístkov vyhovujúcich kritériám, na výstupe sú zotriedené od najnovšieho. V prípade, že je súčasťou záznamu z vyšetrenia aj výmenný lístok pre inú odbornosť, na výstupe sú poskytnuté len základné informácie o tomto výmennom lístku - bez upresnenia požiadavky na vyšetrenie.</w:t>
            </w:r>
          </w:p>
          <w:p w14:paraId="69586497" w14:textId="570C2716" w:rsidR="007E55E4" w:rsidRPr="003942E7" w:rsidRDefault="4B1F096C" w:rsidP="4B1F096C">
            <w:pPr>
              <w:pStyle w:val="Odsekzoznamu"/>
              <w:numPr>
                <w:ilvl w:val="1"/>
                <w:numId w:val="56"/>
              </w:numPr>
              <w:autoSpaceDE w:val="0"/>
              <w:autoSpaceDN w:val="0"/>
              <w:adjustRightInd w:val="0"/>
              <w:spacing w:beforeAutospacing="1" w:afterAutospacing="1"/>
              <w:rPr>
                <w:rFonts w:eastAsia="Arial" w:cs="Arial"/>
                <w:sz w:val="18"/>
                <w:szCs w:val="18"/>
                <w:lang w:eastAsia="sk-SK"/>
              </w:rPr>
            </w:pPr>
            <w:r w:rsidRPr="0B584DEF">
              <w:rPr>
                <w:sz w:val="18"/>
                <w:szCs w:val="18"/>
                <w:lang w:eastAsia="sk-SK"/>
              </w:rPr>
              <w:t>VYSLEDOK</w:t>
            </w:r>
          </w:p>
          <w:p w14:paraId="084451BC" w14:textId="3FD7AFE1" w:rsidR="003942E7" w:rsidRPr="00D95A9D" w:rsidRDefault="003942E7" w:rsidP="003942E7">
            <w:pPr>
              <w:pStyle w:val="Odsekzoznamu"/>
              <w:numPr>
                <w:ilvl w:val="2"/>
                <w:numId w:val="56"/>
              </w:numPr>
              <w:autoSpaceDE w:val="0"/>
              <w:autoSpaceDN w:val="0"/>
              <w:adjustRightInd w:val="0"/>
              <w:spacing w:beforeAutospacing="1" w:afterAutospacing="1"/>
              <w:rPr>
                <w:rFonts w:eastAsia="Arial" w:cs="Arial"/>
                <w:sz w:val="18"/>
                <w:szCs w:val="18"/>
                <w:lang w:eastAsia="sk-SK"/>
              </w:rPr>
            </w:pPr>
            <w:r w:rsidRPr="0B584DEF">
              <w:rPr>
                <w:rFonts w:eastAsia="Arial" w:cs="Arial"/>
                <w:sz w:val="18"/>
                <w:szCs w:val="18"/>
                <w:lang w:eastAsia="sk-SK"/>
              </w:rPr>
              <w:t>Služba poskytne všetky záznamy z vyšetrenia, ktoré boli  vykonané na základe zadaného VL a boli s ním prepojené pri zápise výsledku vyšetrenia.</w:t>
            </w:r>
          </w:p>
          <w:p w14:paraId="7F17EE29" w14:textId="570ACA2F" w:rsidR="007E55E4" w:rsidRPr="003942E7" w:rsidRDefault="4B1F096C" w:rsidP="4B1F096C">
            <w:pPr>
              <w:pStyle w:val="Odsekzoznamu"/>
              <w:numPr>
                <w:ilvl w:val="1"/>
                <w:numId w:val="56"/>
              </w:numPr>
              <w:autoSpaceDE w:val="0"/>
              <w:autoSpaceDN w:val="0"/>
              <w:adjustRightInd w:val="0"/>
              <w:spacing w:beforeAutospacing="1" w:afterAutospacing="1"/>
              <w:rPr>
                <w:rFonts w:eastAsia="Arial" w:cs="Arial"/>
                <w:sz w:val="18"/>
                <w:szCs w:val="18"/>
                <w:lang w:eastAsia="sk-SK"/>
              </w:rPr>
            </w:pPr>
            <w:r w:rsidRPr="0B584DEF">
              <w:rPr>
                <w:sz w:val="18"/>
                <w:szCs w:val="18"/>
                <w:lang w:eastAsia="sk-SK"/>
              </w:rPr>
              <w:t>VYMENNYLISTOK_S_EXTRAKTOM</w:t>
            </w:r>
          </w:p>
          <w:p w14:paraId="53FB4FE7" w14:textId="56B531AC" w:rsidR="003942E7" w:rsidRPr="007616C8" w:rsidRDefault="5FF5DBE6" w:rsidP="2D6D4F0D">
            <w:pPr>
              <w:pStyle w:val="Odsekzoznamu"/>
              <w:numPr>
                <w:ilvl w:val="2"/>
                <w:numId w:val="56"/>
              </w:numPr>
              <w:autoSpaceDE w:val="0"/>
              <w:autoSpaceDN w:val="0"/>
              <w:adjustRightInd w:val="0"/>
              <w:spacing w:beforeAutospacing="1" w:afterAutospacing="1"/>
              <w:rPr>
                <w:rFonts w:eastAsia="Arial" w:cs="Arial"/>
                <w:sz w:val="18"/>
                <w:szCs w:val="18"/>
                <w:lang w:eastAsia="sk-SK"/>
              </w:rPr>
            </w:pPr>
            <w:r w:rsidRPr="007616C8">
              <w:rPr>
                <w:rFonts w:eastAsia="Arial" w:cs="Arial"/>
                <w:sz w:val="18"/>
                <w:szCs w:val="18"/>
                <w:lang w:eastAsia="sk-SK"/>
              </w:rPr>
              <w:t>Ak sa výmenný lístok v extrakte odkazuje na iné záznamy z vyšetrenia, sú tieto záznamy poskytnuté v extrakte spolu s výmenným lístkom.</w:t>
            </w:r>
          </w:p>
          <w:p w14:paraId="73FE0E73" w14:textId="4A8B26CD" w:rsidR="495F800B" w:rsidRPr="007616C8" w:rsidRDefault="495F800B" w:rsidP="007616C8">
            <w:pPr>
              <w:pStyle w:val="Odsekzoznamu"/>
              <w:numPr>
                <w:ilvl w:val="0"/>
                <w:numId w:val="56"/>
              </w:numPr>
              <w:spacing w:beforeAutospacing="1" w:afterAutospacing="1"/>
              <w:rPr>
                <w:rFonts w:asciiTheme="minorHAnsi" w:eastAsiaTheme="minorEastAsia" w:hAnsiTheme="minorHAnsi" w:cstheme="minorBidi"/>
                <w:sz w:val="18"/>
                <w:szCs w:val="18"/>
                <w:highlight w:val="yellow"/>
              </w:rPr>
            </w:pPr>
            <w:r w:rsidRPr="007616C8">
              <w:rPr>
                <w:sz w:val="18"/>
                <w:szCs w:val="18"/>
                <w:highlight w:val="yellow"/>
                <w:lang w:eastAsia="sk-SK"/>
              </w:rPr>
              <w:t xml:space="preserve">V prípade požiadavky na poskytnutie odporúčania na vyšetrenie, ktoré bolo zapísané vo verzii 7, je do položky “vyšetrovaný orgán” naplnený testový popis JRUZ položky číselníka OID </w:t>
            </w:r>
            <w:r w:rsidRPr="007616C8">
              <w:rPr>
                <w:color w:val="000000"/>
                <w:sz w:val="19"/>
                <w:szCs w:val="19"/>
                <w:highlight w:val="yellow"/>
              </w:rPr>
              <w:t>1.3.158.00165387.100.10.115.</w:t>
            </w:r>
          </w:p>
          <w:p w14:paraId="575C5260" w14:textId="1DCE62D8" w:rsidR="007F31CB" w:rsidRPr="007616C8" w:rsidRDefault="007F31CB" w:rsidP="007616C8">
            <w:pPr>
              <w:pStyle w:val="Odsekzoznamu"/>
              <w:numPr>
                <w:ilvl w:val="0"/>
                <w:numId w:val="56"/>
              </w:numPr>
              <w:spacing w:beforeAutospacing="1" w:afterAutospacing="1"/>
              <w:rPr>
                <w:rFonts w:asciiTheme="minorHAnsi" w:eastAsiaTheme="minorEastAsia" w:hAnsiTheme="minorHAnsi" w:cstheme="minorBidi"/>
                <w:sz w:val="18"/>
                <w:szCs w:val="18"/>
                <w:highlight w:val="yellow"/>
              </w:rPr>
            </w:pPr>
            <w:r w:rsidRPr="007616C8">
              <w:rPr>
                <w:rFonts w:asciiTheme="minorHAnsi" w:hAnsiTheme="minorHAnsi" w:cstheme="minorHAnsi"/>
                <w:color w:val="000000"/>
                <w:sz w:val="18"/>
                <w:szCs w:val="18"/>
                <w:highlight w:val="yellow"/>
              </w:rPr>
              <w:t>V prípade požiadavky, na poskytnutie záznamu z vyšetrenia vo verzii 7 nie je na výstup poskytnutá príloha - Potvrdenie pre príspevok pri narodení.</w:t>
            </w:r>
          </w:p>
          <w:p w14:paraId="61353612" w14:textId="745586F4" w:rsidR="2D6D4F0D" w:rsidRDefault="2D6D4F0D" w:rsidP="007F31CB">
            <w:pPr>
              <w:pStyle w:val="Odsekzoznamu"/>
              <w:spacing w:beforeAutospacing="1" w:afterAutospacing="1"/>
              <w:ind w:left="2340"/>
              <w:rPr>
                <w:sz w:val="18"/>
                <w:szCs w:val="18"/>
                <w:lang w:eastAsia="sk-SK"/>
              </w:rPr>
            </w:pPr>
          </w:p>
          <w:p w14:paraId="5418A97B" w14:textId="77777777" w:rsidR="00CF3399" w:rsidRPr="00D95A9D" w:rsidRDefault="4B1F096C" w:rsidP="4B1F096C">
            <w:pPr>
              <w:ind w:left="360"/>
              <w:rPr>
                <w:rFonts w:eastAsia="Arial" w:cs="Arial"/>
                <w:sz w:val="18"/>
                <w:szCs w:val="18"/>
                <w:u w:val="single"/>
                <w:lang w:eastAsia="sk-SK"/>
              </w:rPr>
            </w:pPr>
            <w:r w:rsidRPr="00D95A9D">
              <w:rPr>
                <w:sz w:val="18"/>
                <w:szCs w:val="18"/>
                <w:u w:val="single"/>
                <w:lang w:eastAsia="sk-SK"/>
              </w:rPr>
              <w:t>Výstup:</w:t>
            </w:r>
          </w:p>
          <w:p w14:paraId="512AC6FF" w14:textId="77777777" w:rsidR="00CF3399" w:rsidRPr="00D95A9D" w:rsidRDefault="4B1F096C" w:rsidP="4B1F096C">
            <w:pPr>
              <w:ind w:left="360"/>
              <w:rPr>
                <w:sz w:val="18"/>
                <w:szCs w:val="18"/>
              </w:rPr>
            </w:pPr>
            <w:r w:rsidRPr="00D95A9D">
              <w:rPr>
                <w:sz w:val="18"/>
                <w:szCs w:val="18"/>
              </w:rPr>
              <w:t>Služba vráti:</w:t>
            </w:r>
          </w:p>
          <w:p w14:paraId="71211361" w14:textId="77777777" w:rsidR="007E55E4" w:rsidRPr="00D95A9D" w:rsidRDefault="4B1F096C" w:rsidP="4B1F096C">
            <w:pPr>
              <w:pStyle w:val="Odsekzoznamu"/>
              <w:numPr>
                <w:ilvl w:val="0"/>
                <w:numId w:val="56"/>
              </w:numPr>
              <w:autoSpaceDE w:val="0"/>
              <w:autoSpaceDN w:val="0"/>
              <w:adjustRightInd w:val="0"/>
              <w:spacing w:after="100" w:afterAutospacing="1"/>
              <w:rPr>
                <w:sz w:val="18"/>
                <w:szCs w:val="18"/>
              </w:rPr>
            </w:pPr>
            <w:r w:rsidRPr="0B584DEF">
              <w:rPr>
                <w:sz w:val="18"/>
                <w:szCs w:val="18"/>
              </w:rPr>
              <w:t xml:space="preserve">Odporúčanie na vyšetrenie alebo </w:t>
            </w:r>
          </w:p>
          <w:p w14:paraId="1CF15BEA" w14:textId="77777777" w:rsidR="00FD2B72" w:rsidRPr="00D95A9D" w:rsidRDefault="4B1F096C" w:rsidP="4B1F096C">
            <w:pPr>
              <w:pStyle w:val="Odsekzoznamu"/>
              <w:numPr>
                <w:ilvl w:val="0"/>
                <w:numId w:val="56"/>
              </w:numPr>
              <w:autoSpaceDE w:val="0"/>
              <w:autoSpaceDN w:val="0"/>
              <w:adjustRightInd w:val="0"/>
              <w:spacing w:after="100" w:afterAutospacing="1"/>
              <w:rPr>
                <w:sz w:val="18"/>
                <w:szCs w:val="18"/>
              </w:rPr>
            </w:pPr>
            <w:r w:rsidRPr="0B584DEF">
              <w:rPr>
                <w:sz w:val="18"/>
                <w:szCs w:val="18"/>
              </w:rPr>
              <w:t>Výsledok k odporúčaniu na vyšetrenie vyhovujúci kritériám</w:t>
            </w:r>
          </w:p>
          <w:p w14:paraId="725FD43B" w14:textId="77777777" w:rsidR="007E55E4" w:rsidRPr="00D95A9D" w:rsidRDefault="4B1F096C" w:rsidP="4B1F096C">
            <w:pPr>
              <w:autoSpaceDE w:val="0"/>
              <w:autoSpaceDN w:val="0"/>
              <w:adjustRightInd w:val="0"/>
              <w:spacing w:after="100" w:afterAutospacing="1"/>
              <w:ind w:left="475" w:hanging="142"/>
              <w:rPr>
                <w:sz w:val="18"/>
                <w:szCs w:val="18"/>
              </w:rPr>
            </w:pPr>
            <w:r w:rsidRPr="00D95A9D">
              <w:rPr>
                <w:sz w:val="18"/>
                <w:szCs w:val="18"/>
              </w:rPr>
              <w:t xml:space="preserve"> Záznamy sú poskytnuté vo formáte ADL:</w:t>
            </w:r>
          </w:p>
          <w:p w14:paraId="615DCC6C" w14:textId="77777777" w:rsidR="007E55E4" w:rsidRPr="00D95A9D" w:rsidRDefault="4B1F096C" w:rsidP="4B1F096C">
            <w:pPr>
              <w:pStyle w:val="Odsekzoznamu"/>
              <w:numPr>
                <w:ilvl w:val="1"/>
                <w:numId w:val="129"/>
              </w:numPr>
              <w:autoSpaceDE w:val="0"/>
              <w:autoSpaceDN w:val="0"/>
              <w:adjustRightInd w:val="0"/>
              <w:spacing w:after="100" w:afterAutospacing="1"/>
              <w:rPr>
                <w:sz w:val="18"/>
                <w:szCs w:val="18"/>
              </w:rPr>
            </w:pPr>
            <w:r w:rsidRPr="00D95A9D">
              <w:rPr>
                <w:sz w:val="18"/>
                <w:szCs w:val="18"/>
              </w:rPr>
              <w:t>Odborné vyšetrenie</w:t>
            </w:r>
          </w:p>
          <w:p w14:paraId="66784823" w14:textId="77777777" w:rsidR="007E55E4" w:rsidRPr="00D95A9D" w:rsidRDefault="4B1F096C" w:rsidP="4B1F096C">
            <w:pPr>
              <w:pStyle w:val="Odsekzoznamu"/>
              <w:numPr>
                <w:ilvl w:val="1"/>
                <w:numId w:val="129"/>
              </w:numPr>
              <w:autoSpaceDE w:val="0"/>
              <w:autoSpaceDN w:val="0"/>
              <w:adjustRightInd w:val="0"/>
              <w:spacing w:after="100" w:afterAutospacing="1"/>
              <w:rPr>
                <w:sz w:val="18"/>
                <w:szCs w:val="18"/>
              </w:rPr>
            </w:pPr>
            <w:r w:rsidRPr="00D95A9D">
              <w:rPr>
                <w:sz w:val="18"/>
                <w:szCs w:val="18"/>
              </w:rPr>
              <w:t>Prepúšťaciu správu</w:t>
            </w:r>
          </w:p>
          <w:p w14:paraId="2F745F0D" w14:textId="77777777" w:rsidR="00585A0F" w:rsidRPr="00D95A9D" w:rsidRDefault="4B1F096C" w:rsidP="4B1F096C">
            <w:pPr>
              <w:pStyle w:val="Odsekzoznamu"/>
              <w:numPr>
                <w:ilvl w:val="1"/>
                <w:numId w:val="129"/>
              </w:numPr>
              <w:autoSpaceDE w:val="0"/>
              <w:autoSpaceDN w:val="0"/>
              <w:adjustRightInd w:val="0"/>
              <w:spacing w:after="100" w:afterAutospacing="1"/>
              <w:rPr>
                <w:sz w:val="18"/>
                <w:szCs w:val="18"/>
              </w:rPr>
            </w:pPr>
            <w:r w:rsidRPr="00D95A9D">
              <w:rPr>
                <w:sz w:val="18"/>
                <w:szCs w:val="18"/>
              </w:rPr>
              <w:t>Zobrazovacie vyšetrenie</w:t>
            </w:r>
          </w:p>
          <w:p w14:paraId="1E6F44A0" w14:textId="77777777" w:rsidR="007E55E4" w:rsidRPr="00D95A9D" w:rsidRDefault="4B1F096C" w:rsidP="4B1F096C">
            <w:pPr>
              <w:pStyle w:val="Odsekzoznamu"/>
              <w:numPr>
                <w:ilvl w:val="1"/>
                <w:numId w:val="129"/>
              </w:numPr>
              <w:autoSpaceDE w:val="0"/>
              <w:autoSpaceDN w:val="0"/>
              <w:adjustRightInd w:val="0"/>
              <w:spacing w:after="100" w:afterAutospacing="1"/>
              <w:rPr>
                <w:sz w:val="18"/>
                <w:szCs w:val="18"/>
              </w:rPr>
            </w:pPr>
            <w:r w:rsidRPr="00D95A9D">
              <w:rPr>
                <w:sz w:val="18"/>
                <w:szCs w:val="18"/>
              </w:rPr>
              <w:t xml:space="preserve">Laboratórny výsledok (pre </w:t>
            </w:r>
            <w:r w:rsidRPr="00D95A9D">
              <w:rPr>
                <w:sz w:val="18"/>
                <w:szCs w:val="18"/>
                <w:lang w:eastAsia="sk-SK"/>
              </w:rPr>
              <w:t>VYMENNYLISTOK_S_EXTRAKTOM)</w:t>
            </w:r>
          </w:p>
          <w:p w14:paraId="2DA86BDE" w14:textId="77777777" w:rsidR="005F2252" w:rsidRPr="00D95A9D" w:rsidRDefault="4B1F096C" w:rsidP="4B1F096C">
            <w:pPr>
              <w:ind w:left="360"/>
              <w:rPr>
                <w:rFonts w:eastAsia="Arial" w:cs="Arial"/>
                <w:sz w:val="18"/>
                <w:szCs w:val="18"/>
                <w:u w:val="single"/>
                <w:lang w:eastAsia="sk-SK"/>
              </w:rPr>
            </w:pPr>
            <w:r w:rsidRPr="00D95A9D">
              <w:rPr>
                <w:sz w:val="18"/>
                <w:szCs w:val="18"/>
                <w:u w:val="single"/>
                <w:lang w:eastAsia="sk-SK"/>
              </w:rPr>
              <w:t>Triedenie:</w:t>
            </w:r>
          </w:p>
          <w:p w14:paraId="313EF0E7" w14:textId="77777777" w:rsidR="005F2252" w:rsidRPr="00D95A9D" w:rsidRDefault="34661EDB" w:rsidP="34661EDB">
            <w:pPr>
              <w:pStyle w:val="Odsekzoznamu"/>
              <w:numPr>
                <w:ilvl w:val="0"/>
                <w:numId w:val="53"/>
              </w:numPr>
              <w:rPr>
                <w:sz w:val="18"/>
                <w:szCs w:val="18"/>
              </w:rPr>
            </w:pPr>
            <w:r w:rsidRPr="00D95A9D">
              <w:rPr>
                <w:sz w:val="18"/>
                <w:szCs w:val="18"/>
              </w:rPr>
              <w:t xml:space="preserve">Odporúčania na vyšetrenie sú zoradené podľa dátumu vytvorenia </w:t>
            </w:r>
            <w:r w:rsidR="00496D74" w:rsidRPr="00D95A9D">
              <w:rPr>
                <w:sz w:val="18"/>
                <w:szCs w:val="18"/>
              </w:rPr>
              <w:t>XML správy</w:t>
            </w:r>
            <w:r w:rsidRPr="00D95A9D">
              <w:rPr>
                <w:sz w:val="18"/>
                <w:szCs w:val="18"/>
              </w:rPr>
              <w:t xml:space="preserve"> (time_created), najnovšie ako prvé</w:t>
            </w:r>
          </w:p>
          <w:p w14:paraId="56AC8BCF" w14:textId="77777777" w:rsidR="005F2252" w:rsidRPr="00D95A9D" w:rsidRDefault="005F2252" w:rsidP="005F2252">
            <w:pPr>
              <w:autoSpaceDE w:val="0"/>
              <w:autoSpaceDN w:val="0"/>
              <w:adjustRightInd w:val="0"/>
              <w:spacing w:after="100" w:afterAutospacing="1"/>
              <w:ind w:left="1080"/>
              <w:rPr>
                <w:sz w:val="18"/>
                <w:szCs w:val="18"/>
              </w:rPr>
            </w:pPr>
          </w:p>
        </w:tc>
      </w:tr>
      <w:tr w:rsidR="00585A0F" w:rsidRPr="00D95A9D" w14:paraId="3BAE8572" w14:textId="77777777" w:rsidTr="2D6D4F0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26434FB" w14:textId="77777777" w:rsidR="00585A0F" w:rsidRPr="00D95A9D" w:rsidRDefault="4B1F096C" w:rsidP="4B1F096C">
            <w:pPr>
              <w:rPr>
                <w:sz w:val="18"/>
                <w:szCs w:val="18"/>
              </w:rPr>
            </w:pPr>
            <w:r w:rsidRPr="00D95A9D">
              <w:rPr>
                <w:sz w:val="18"/>
                <w:szCs w:val="18"/>
              </w:rPr>
              <w:lastRenderedPageBreak/>
              <w:t>Vstup:</w:t>
            </w:r>
          </w:p>
        </w:tc>
        <w:tc>
          <w:tcPr>
            <w:tcW w:w="7335" w:type="dxa"/>
            <w:tcBorders>
              <w:top w:val="single" w:sz="2" w:space="0" w:color="auto"/>
              <w:left w:val="single" w:sz="2" w:space="0" w:color="auto"/>
              <w:bottom w:val="single" w:sz="2" w:space="0" w:color="auto"/>
              <w:right w:val="single" w:sz="2" w:space="0" w:color="auto"/>
            </w:tcBorders>
            <w:vAlign w:val="center"/>
          </w:tcPr>
          <w:p w14:paraId="795136C1" w14:textId="6AD71DF7" w:rsidR="00585A0F" w:rsidRPr="00D95A9D" w:rsidRDefault="001C6B33" w:rsidP="4B1F096C">
            <w:pPr>
              <w:pStyle w:val="Odsekzoznamu"/>
              <w:numPr>
                <w:ilvl w:val="0"/>
                <w:numId w:val="55"/>
              </w:numPr>
              <w:autoSpaceDE w:val="0"/>
              <w:autoSpaceDN w:val="0"/>
              <w:adjustRightInd w:val="0"/>
              <w:spacing w:after="1"/>
              <w:rPr>
                <w:rFonts w:eastAsia="Arial" w:cs="Arial"/>
                <w:sz w:val="18"/>
                <w:szCs w:val="18"/>
                <w:lang w:eastAsia="sk-SK"/>
              </w:rPr>
            </w:pPr>
            <w:r w:rsidRPr="0060785F">
              <w:fldChar w:fldCharType="begin" w:fldLock="1"/>
            </w:r>
            <w:r w:rsidR="009E6CDC" w:rsidRPr="00D95A9D">
              <w:rPr>
                <w:sz w:val="18"/>
                <w:szCs w:val="18"/>
              </w:rPr>
              <w:instrText>MERGEFIELD Element.valueOf(x070-Request)</w:instrText>
            </w:r>
            <w:r w:rsidRPr="0060785F">
              <w:rPr>
                <w:sz w:val="18"/>
                <w:szCs w:val="18"/>
              </w:rPr>
              <w:fldChar w:fldCharType="separate"/>
            </w:r>
            <w:r w:rsidR="009E6CDC" w:rsidRPr="00D95A9D">
              <w:rPr>
                <w:sz w:val="18"/>
                <w:szCs w:val="18"/>
              </w:rPr>
              <w:t>Vysetrenia_Request_Response.xsd/ VyhladajZaznamyOVysetreniPreZiadatela</w:t>
            </w:r>
            <w:r w:rsidR="00734F32" w:rsidRPr="00D95A9D">
              <w:rPr>
                <w:sz w:val="18"/>
                <w:szCs w:val="18"/>
              </w:rPr>
              <w:t>_v</w:t>
            </w:r>
            <w:r w:rsidR="000A7329">
              <w:rPr>
                <w:sz w:val="18"/>
                <w:szCs w:val="18"/>
              </w:rPr>
              <w:t>5</w:t>
            </w:r>
            <w:r w:rsidR="009E6CDC" w:rsidRPr="00D95A9D">
              <w:rPr>
                <w:sz w:val="18"/>
                <w:szCs w:val="18"/>
              </w:rPr>
              <w:t>_Request</w:t>
            </w:r>
            <w:r w:rsidRPr="0060785F">
              <w:fldChar w:fldCharType="end"/>
            </w:r>
          </w:p>
        </w:tc>
      </w:tr>
      <w:tr w:rsidR="00585A0F" w:rsidRPr="00D95A9D" w14:paraId="08DD1602" w14:textId="77777777" w:rsidTr="2D6D4F0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31423FA8" w14:textId="77777777" w:rsidR="00585A0F" w:rsidRPr="00D95A9D" w:rsidRDefault="4B1F096C" w:rsidP="4B1F096C">
            <w:pPr>
              <w:rPr>
                <w:sz w:val="18"/>
                <w:szCs w:val="18"/>
              </w:rPr>
            </w:pPr>
            <w:r w:rsidRPr="00D95A9D">
              <w:rPr>
                <w:sz w:val="18"/>
                <w:szCs w:val="18"/>
              </w:rPr>
              <w:t>Výstup:</w:t>
            </w:r>
          </w:p>
        </w:tc>
        <w:tc>
          <w:tcPr>
            <w:tcW w:w="7335" w:type="dxa"/>
            <w:tcBorders>
              <w:top w:val="single" w:sz="2" w:space="0" w:color="auto"/>
              <w:left w:val="single" w:sz="2" w:space="0" w:color="auto"/>
              <w:bottom w:val="single" w:sz="2" w:space="0" w:color="auto"/>
              <w:right w:val="single" w:sz="2" w:space="0" w:color="auto"/>
            </w:tcBorders>
            <w:vAlign w:val="center"/>
          </w:tcPr>
          <w:p w14:paraId="5590D052" w14:textId="5A4D5674" w:rsidR="003C5950" w:rsidRPr="00D95A9D" w:rsidRDefault="00DB2889" w:rsidP="4B1F096C">
            <w:pPr>
              <w:pStyle w:val="Bezriadkovania"/>
              <w:numPr>
                <w:ilvl w:val="0"/>
                <w:numId w:val="62"/>
              </w:numPr>
              <w:spacing w:after="0"/>
              <w:rPr>
                <w:rFonts w:asciiTheme="minorHAnsi" w:eastAsiaTheme="minorEastAsia" w:hAnsiTheme="minorHAnsi" w:cstheme="minorBidi"/>
                <w:color w:val="auto"/>
                <w:sz w:val="18"/>
                <w:szCs w:val="18"/>
                <w:lang w:val="sk-SK"/>
              </w:rPr>
            </w:pPr>
            <w:hyperlink w:anchor="_Záznam_z_odborného" w:history="1">
              <w:r w:rsidR="4B1F096C" w:rsidRPr="00D95A9D">
                <w:rPr>
                  <w:rStyle w:val="Hypertextovprepojenie"/>
                  <w:rFonts w:asciiTheme="minorHAnsi" w:eastAsiaTheme="minorEastAsia" w:hAnsiTheme="minorHAnsi" w:cstheme="minorBidi"/>
                  <w:sz w:val="18"/>
                  <w:szCs w:val="18"/>
                  <w:lang w:val="sk-SK"/>
                </w:rPr>
                <w:t>CEN-EN13606-ENTRY.Zaznam_o_vysetreni-Zaznam_o_odbornom_vysetreni.v</w:t>
              </w:r>
            </w:hyperlink>
            <w:r w:rsidR="00310392">
              <w:rPr>
                <w:rStyle w:val="Hypertextovprepojenie"/>
                <w:rFonts w:asciiTheme="minorHAnsi" w:eastAsiaTheme="minorEastAsia" w:hAnsiTheme="minorHAnsi" w:cstheme="minorBidi"/>
                <w:sz w:val="18"/>
                <w:szCs w:val="18"/>
                <w:lang w:val="sk-SK"/>
              </w:rPr>
              <w:t>6</w:t>
            </w:r>
          </w:p>
          <w:p w14:paraId="2F94ADC9" w14:textId="63FA96E6" w:rsidR="003C5950" w:rsidRPr="00D95A9D" w:rsidRDefault="00DB2889" w:rsidP="4B1F096C">
            <w:pPr>
              <w:pStyle w:val="Bezriadkovania"/>
              <w:numPr>
                <w:ilvl w:val="0"/>
                <w:numId w:val="62"/>
              </w:numPr>
              <w:spacing w:after="0"/>
              <w:rPr>
                <w:rFonts w:asciiTheme="minorHAnsi" w:eastAsiaTheme="minorEastAsia" w:hAnsiTheme="minorHAnsi" w:cstheme="minorBidi"/>
                <w:color w:val="auto"/>
                <w:sz w:val="18"/>
                <w:szCs w:val="18"/>
                <w:lang w:val="sk-SK"/>
              </w:rPr>
            </w:pPr>
            <w:hyperlink w:anchor="_Odporúčanie_na_vyšetrenie" w:history="1">
              <w:r w:rsidR="4B1F096C" w:rsidRPr="00D95A9D">
                <w:rPr>
                  <w:rStyle w:val="Hypertextovprepojenie"/>
                  <w:rFonts w:asciiTheme="minorHAnsi" w:eastAsiaTheme="minorEastAsia" w:hAnsiTheme="minorHAnsi" w:cstheme="minorBidi"/>
                  <w:sz w:val="18"/>
                  <w:szCs w:val="18"/>
                  <w:lang w:val="sk-SK"/>
                </w:rPr>
                <w:t>CEN-EN13606-CLUSTER.Odporucanie_na_vysetrenie.v</w:t>
              </w:r>
            </w:hyperlink>
            <w:r w:rsidR="00310392">
              <w:rPr>
                <w:rStyle w:val="Hypertextovprepojenie"/>
                <w:rFonts w:asciiTheme="minorHAnsi" w:eastAsiaTheme="minorEastAsia" w:hAnsiTheme="minorHAnsi" w:cstheme="minorBidi"/>
                <w:sz w:val="18"/>
                <w:szCs w:val="18"/>
                <w:lang w:val="sk-SK"/>
              </w:rPr>
              <w:t>2</w:t>
            </w:r>
          </w:p>
          <w:p w14:paraId="75DBC33F" w14:textId="1F7BF1F0" w:rsidR="003C5950" w:rsidRPr="00D95A9D" w:rsidRDefault="00DB2889" w:rsidP="4B1F096C">
            <w:pPr>
              <w:pStyle w:val="Bezriadkovania"/>
              <w:numPr>
                <w:ilvl w:val="0"/>
                <w:numId w:val="62"/>
              </w:numPr>
              <w:spacing w:after="0"/>
              <w:rPr>
                <w:rFonts w:asciiTheme="minorHAnsi" w:eastAsiaTheme="minorEastAsia" w:hAnsiTheme="minorHAnsi" w:cstheme="minorBidi"/>
                <w:color w:val="auto"/>
                <w:sz w:val="18"/>
                <w:szCs w:val="18"/>
                <w:lang w:val="sk-SK"/>
              </w:rPr>
            </w:pPr>
            <w:hyperlink w:anchor="_Prepúšťacia_správa" w:history="1">
              <w:r w:rsidR="4B1F096C" w:rsidRPr="00D95A9D">
                <w:rPr>
                  <w:rStyle w:val="Hypertextovprepojenie"/>
                  <w:rFonts w:asciiTheme="minorHAnsi" w:eastAsiaTheme="minorEastAsia" w:hAnsiTheme="minorHAnsi" w:cstheme="minorBidi"/>
                  <w:sz w:val="18"/>
                  <w:szCs w:val="18"/>
                  <w:lang w:val="sk-SK"/>
                </w:rPr>
                <w:t>CEN-EN13606-ENTRY.Zaznam_o_vysetreni-Lekárska_prepustacia_sprava.v</w:t>
              </w:r>
            </w:hyperlink>
            <w:r w:rsidR="00310392">
              <w:rPr>
                <w:rStyle w:val="Hypertextovprepojenie"/>
                <w:rFonts w:asciiTheme="minorHAnsi" w:eastAsiaTheme="minorEastAsia" w:hAnsiTheme="minorHAnsi" w:cstheme="minorBidi"/>
                <w:sz w:val="18"/>
                <w:szCs w:val="18"/>
                <w:lang w:val="sk-SK"/>
              </w:rPr>
              <w:t>5</w:t>
            </w:r>
          </w:p>
          <w:p w14:paraId="44C134BC" w14:textId="6471E5D5" w:rsidR="00585A0F" w:rsidRPr="003E15D5" w:rsidRDefault="00DB2889" w:rsidP="003E15D5">
            <w:pPr>
              <w:pStyle w:val="Bezriadkovania"/>
              <w:numPr>
                <w:ilvl w:val="0"/>
                <w:numId w:val="62"/>
              </w:numPr>
              <w:spacing w:after="0"/>
              <w:rPr>
                <w:rFonts w:asciiTheme="minorHAnsi" w:eastAsiaTheme="minorEastAsia" w:hAnsiTheme="minorHAnsi" w:cstheme="minorBidi"/>
                <w:color w:val="auto"/>
                <w:sz w:val="18"/>
                <w:szCs w:val="18"/>
                <w:lang w:val="sk-SK"/>
              </w:rPr>
            </w:pPr>
            <w:hyperlink w:anchor="_Zobrazovacie_vyšetrenie" w:history="1">
              <w:r w:rsidR="4B1F096C" w:rsidRPr="35EB7DC2">
                <w:rPr>
                  <w:rStyle w:val="Hypertextovprepojenie"/>
                  <w:rFonts w:asciiTheme="minorHAnsi" w:eastAsiaTheme="minorEastAsia" w:hAnsiTheme="minorHAnsi" w:cstheme="minorBidi"/>
                  <w:sz w:val="18"/>
                  <w:szCs w:val="18"/>
                  <w:lang w:val="sk-SK"/>
                </w:rPr>
                <w:t>CEN-EN13606-ENTRY.Zaznam_o_vysetreni-Zaznam_o_zobrazovacom_vysetreni.v</w:t>
              </w:r>
            </w:hyperlink>
            <w:r w:rsidR="00310392" w:rsidRPr="35EB7DC2">
              <w:rPr>
                <w:rStyle w:val="Hypertextovprepojenie"/>
                <w:rFonts w:asciiTheme="minorHAnsi" w:eastAsiaTheme="minorEastAsia" w:hAnsiTheme="minorHAnsi" w:cstheme="minorBidi"/>
                <w:sz w:val="18"/>
                <w:szCs w:val="18"/>
                <w:lang w:val="sk-SK"/>
              </w:rPr>
              <w:t>4</w:t>
            </w:r>
          </w:p>
          <w:p w14:paraId="0ADE2FD1" w14:textId="643474E4" w:rsidR="00585A0F" w:rsidRPr="003E15D5" w:rsidRDefault="20C09283" w:rsidP="003E15D5">
            <w:pPr>
              <w:pStyle w:val="Bezriadkovania"/>
              <w:numPr>
                <w:ilvl w:val="0"/>
                <w:numId w:val="62"/>
              </w:numPr>
              <w:spacing w:after="0"/>
              <w:rPr>
                <w:rStyle w:val="Hypertextovprepojenie"/>
                <w:color w:val="64C29D" w:themeColor="accent2"/>
                <w:sz w:val="18"/>
                <w:szCs w:val="18"/>
                <w:lang w:val="sk-SK"/>
              </w:rPr>
            </w:pPr>
            <w:r w:rsidRPr="003E15D5">
              <w:rPr>
                <w:rStyle w:val="Hypertextovprepojenie"/>
                <w:rFonts w:asciiTheme="minorHAnsi" w:eastAsiaTheme="minorEastAsia" w:hAnsiTheme="minorHAnsi" w:cstheme="minorBidi"/>
                <w:sz w:val="18"/>
                <w:szCs w:val="18"/>
                <w:lang w:val="sk-SK"/>
              </w:rPr>
              <w:t>CEN-EN13606-ENTRY.Zaznam_o_vysetreni-Hlavicka.v1.adl</w:t>
            </w:r>
          </w:p>
        </w:tc>
      </w:tr>
      <w:tr w:rsidR="00585A0F" w:rsidRPr="00D95A9D" w14:paraId="3605F208" w14:textId="77777777" w:rsidTr="2D6D4F0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4A1FD3B" w14:textId="77777777" w:rsidR="00585A0F" w:rsidRPr="00D95A9D" w:rsidRDefault="4B1F096C" w:rsidP="4B1F096C">
            <w:pPr>
              <w:rPr>
                <w:sz w:val="18"/>
                <w:szCs w:val="18"/>
              </w:rPr>
            </w:pPr>
            <w:r w:rsidRPr="00D95A9D">
              <w:rPr>
                <w:sz w:val="18"/>
                <w:szCs w:val="18"/>
              </w:rPr>
              <w:t>Podmienky:</w:t>
            </w:r>
          </w:p>
        </w:tc>
        <w:tc>
          <w:tcPr>
            <w:tcW w:w="7335" w:type="dxa"/>
            <w:tcBorders>
              <w:top w:val="single" w:sz="2" w:space="0" w:color="auto"/>
              <w:left w:val="single" w:sz="2" w:space="0" w:color="auto"/>
              <w:bottom w:val="single" w:sz="2" w:space="0" w:color="auto"/>
              <w:right w:val="single" w:sz="2" w:space="0" w:color="auto"/>
            </w:tcBorders>
            <w:vAlign w:val="center"/>
          </w:tcPr>
          <w:p w14:paraId="757C843E" w14:textId="77777777" w:rsidR="007E55E4" w:rsidRPr="00D95A9D" w:rsidRDefault="4B1F096C" w:rsidP="003E15D5">
            <w:pPr>
              <w:pStyle w:val="Odsekzoznamu"/>
              <w:numPr>
                <w:ilvl w:val="0"/>
                <w:numId w:val="2"/>
              </w:numPr>
              <w:autoSpaceDE w:val="0"/>
              <w:autoSpaceDN w:val="0"/>
              <w:adjustRightInd w:val="0"/>
              <w:rPr>
                <w:sz w:val="18"/>
                <w:szCs w:val="18"/>
                <w:lang w:eastAsia="sk-SK"/>
              </w:rPr>
            </w:pPr>
            <w:r w:rsidRPr="00D95A9D">
              <w:rPr>
                <w:sz w:val="18"/>
                <w:szCs w:val="18"/>
                <w:lang w:eastAsia="sk-SK"/>
              </w:rPr>
              <w:t>Záznam môže vyhľadať len identifikovaný a autorizovaný lekár v roli konkrétneho PZS.</w:t>
            </w:r>
          </w:p>
          <w:p w14:paraId="44EA2720" w14:textId="77777777" w:rsidR="007E55E4" w:rsidRPr="00D95A9D" w:rsidRDefault="4B1F096C" w:rsidP="003E15D5">
            <w:pPr>
              <w:pStyle w:val="Odsekzoznamu"/>
              <w:numPr>
                <w:ilvl w:val="0"/>
                <w:numId w:val="2"/>
              </w:numPr>
              <w:autoSpaceDE w:val="0"/>
              <w:autoSpaceDN w:val="0"/>
              <w:adjustRightInd w:val="0"/>
              <w:rPr>
                <w:sz w:val="18"/>
                <w:szCs w:val="18"/>
                <w:lang w:eastAsia="sk-SK"/>
              </w:rPr>
            </w:pPr>
            <w:r w:rsidRPr="00D95A9D">
              <w:rPr>
                <w:sz w:val="18"/>
                <w:szCs w:val="18"/>
                <w:lang w:eastAsia="sk-SK"/>
              </w:rPr>
              <w:t xml:space="preserve">Záznam je možné vyhľadať len pre pacienta, ktorý je súčasťou NZIS </w:t>
            </w:r>
          </w:p>
          <w:p w14:paraId="65EBBFFA" w14:textId="77777777" w:rsidR="005F2252" w:rsidRPr="00D95A9D" w:rsidRDefault="4B1F096C" w:rsidP="003E15D5">
            <w:pPr>
              <w:pStyle w:val="Odsekzoznamu"/>
              <w:numPr>
                <w:ilvl w:val="0"/>
                <w:numId w:val="2"/>
              </w:numPr>
              <w:autoSpaceDE w:val="0"/>
              <w:autoSpaceDN w:val="0"/>
              <w:adjustRightInd w:val="0"/>
              <w:rPr>
                <w:sz w:val="18"/>
                <w:szCs w:val="18"/>
                <w:lang w:eastAsia="sk-SK"/>
              </w:rPr>
            </w:pPr>
            <w:r w:rsidRPr="00D95A9D">
              <w:rPr>
                <w:sz w:val="18"/>
                <w:szCs w:val="18"/>
                <w:lang w:eastAsia="sk-SK"/>
              </w:rPr>
              <w:t>Pri vyhľadaní odporúčania na vyšetrenie je kontrolovaná totožnosť odbornosti a druhu odborného útvaru zaznamená na odporúčaní na vyšetrenie odosielajúcim lekárom</w:t>
            </w:r>
          </w:p>
          <w:p w14:paraId="2030D35B" w14:textId="77777777" w:rsidR="005F2252" w:rsidRPr="00D95A9D" w:rsidRDefault="4B1F096C" w:rsidP="003E15D5">
            <w:pPr>
              <w:pStyle w:val="Odsekzoznamu"/>
              <w:numPr>
                <w:ilvl w:val="0"/>
                <w:numId w:val="2"/>
              </w:numPr>
              <w:autoSpaceDE w:val="0"/>
              <w:autoSpaceDN w:val="0"/>
              <w:adjustRightInd w:val="0"/>
              <w:rPr>
                <w:sz w:val="18"/>
                <w:szCs w:val="18"/>
                <w:lang w:eastAsia="sk-SK"/>
              </w:rPr>
            </w:pPr>
            <w:r w:rsidRPr="00D95A9D">
              <w:rPr>
                <w:sz w:val="18"/>
                <w:szCs w:val="18"/>
                <w:lang w:eastAsia="sk-SK"/>
              </w:rPr>
              <w:t>V prípade, že je súčasťou záznamu z vyšetrenia aj výmenný lístok pre inú odbornosť, na výstupe sú poskytnuté len základné informácie o tomto výmennom lístku - bez upresnenia požiadavky na vyšetrenie.</w:t>
            </w:r>
          </w:p>
          <w:p w14:paraId="0C29155D" w14:textId="77777777" w:rsidR="00EA506C" w:rsidRPr="00D95A9D" w:rsidRDefault="34661EDB" w:rsidP="003E15D5">
            <w:pPr>
              <w:pStyle w:val="Odsekzoznamu"/>
              <w:numPr>
                <w:ilvl w:val="0"/>
                <w:numId w:val="2"/>
              </w:numPr>
              <w:autoSpaceDE w:val="0"/>
              <w:autoSpaceDN w:val="0"/>
              <w:adjustRightInd w:val="0"/>
              <w:contextualSpacing w:val="0"/>
              <w:rPr>
                <w:sz w:val="18"/>
                <w:szCs w:val="18"/>
              </w:rPr>
            </w:pPr>
            <w:r w:rsidRPr="00D95A9D">
              <w:rPr>
                <w:sz w:val="18"/>
                <w:szCs w:val="18"/>
              </w:rPr>
              <w:t>Ak identifikátor odporúčania na vyšetrenie nie je vyplnený, sú na výstup vráten</w:t>
            </w:r>
            <w:r w:rsidRPr="00D95A9D">
              <w:t>é</w:t>
            </w:r>
            <w:r w:rsidRPr="00D95A9D">
              <w:rPr>
                <w:sz w:val="18"/>
                <w:szCs w:val="18"/>
              </w:rPr>
              <w:t xml:space="preserve"> posledn</w:t>
            </w:r>
            <w:r w:rsidRPr="00D95A9D">
              <w:t>é</w:t>
            </w:r>
            <w:r w:rsidRPr="00D95A9D">
              <w:rPr>
                <w:sz w:val="18"/>
                <w:szCs w:val="18"/>
              </w:rPr>
              <w:t xml:space="preserve"> zapísané odporúčanie na vyšetrenie pre daného pacienta na odbornosť a druh útvaru lekára, ktorý odporúčanie na vyšetrenie vyhľadáva. V tomto prípade je na vstupe povinné nastavenie atribútu Odporucanie_odpoved = VYMENNYLISTOK. Pozn: V prípade, že na vstupe nebol zadaný identifikátor výmenného lístku, musí platiť, že k výmennému lístku ešte nebol zapísaný výsledok a výmenný lístok nebol stornovaný.</w:t>
            </w:r>
          </w:p>
          <w:p w14:paraId="20DF5C16" w14:textId="4CC0ADE4" w:rsidR="6E98B1A9" w:rsidRPr="001F42C7" w:rsidRDefault="4B1F096C" w:rsidP="001F42C7">
            <w:pPr>
              <w:pStyle w:val="Odsekzoznamu"/>
              <w:numPr>
                <w:ilvl w:val="0"/>
                <w:numId w:val="2"/>
              </w:numPr>
              <w:autoSpaceDE w:val="0"/>
              <w:autoSpaceDN w:val="0"/>
              <w:adjustRightInd w:val="0"/>
              <w:contextualSpacing w:val="0"/>
              <w:rPr>
                <w:sz w:val="18"/>
                <w:szCs w:val="18"/>
              </w:rPr>
            </w:pPr>
            <w:r w:rsidRPr="00D95A9D">
              <w:rPr>
                <w:sz w:val="18"/>
                <w:szCs w:val="18"/>
              </w:rPr>
              <w:t>VYMENNYLISTOK_S_EXTRAKTOM – vráti okrem výmenného lístku aj zdravotné záznamy, ktoré boli k odporúčaniu pripojené ako extrakt. Voľbu je možné použiť len ak je zadané aj ID odporúčania na vyšetrenie</w:t>
            </w:r>
            <w:r w:rsidR="6E98B1A9" w:rsidRPr="00D95A9D">
              <w:rPr>
                <w:sz w:val="18"/>
                <w:szCs w:val="18"/>
              </w:rPr>
              <w:t xml:space="preserve">. </w:t>
            </w:r>
            <w:r w:rsidR="6E98B1A9" w:rsidRPr="003E15D5">
              <w:rPr>
                <w:sz w:val="18"/>
                <w:szCs w:val="18"/>
              </w:rPr>
              <w:t>Ak sa jedná o reštrikčný záznam, ktorý vytvoril iný ZdrPrac ako ten, ktorý volá službu, na výstupe je vrátený záznam bez časti content, t.j. záznam obsahuje len meta údaje o zázname z vyšetrenia. Reštrikčný záznam je vrátený v štruktúre CEN-EN13606-ENTRY.Zaznam_o_vysetreni-Hlavicka.v1.ad</w:t>
            </w:r>
            <w:r w:rsidR="6E98B1A9" w:rsidRPr="003E15D5">
              <w:rPr>
                <w:rFonts w:eastAsia="Arial" w:cs="Arial"/>
                <w:sz w:val="18"/>
                <w:szCs w:val="18"/>
              </w:rPr>
              <w:t>l</w:t>
            </w:r>
          </w:p>
          <w:p w14:paraId="76E04BAB" w14:textId="77777777" w:rsidR="005F2252" w:rsidRPr="002D0AD4" w:rsidRDefault="4B1F096C" w:rsidP="003E15D5">
            <w:pPr>
              <w:pStyle w:val="Odsekzoznamu"/>
              <w:numPr>
                <w:ilvl w:val="0"/>
                <w:numId w:val="2"/>
              </w:numPr>
              <w:autoSpaceDE w:val="0"/>
              <w:autoSpaceDN w:val="0"/>
              <w:adjustRightInd w:val="0"/>
              <w:contextualSpacing w:val="0"/>
              <w:rPr>
                <w:sz w:val="18"/>
                <w:szCs w:val="18"/>
              </w:rPr>
            </w:pPr>
            <w:r w:rsidRPr="002D0AD4">
              <w:rPr>
                <w:sz w:val="18"/>
                <w:szCs w:val="18"/>
              </w:rPr>
              <w:t>VYSLEDOK k odporúčanému vyšetreniu je možné vyhľadať len ak je známe ID odporúčania na vyšetrenie</w:t>
            </w:r>
            <w:r w:rsidRPr="00A96AA2">
              <w:rPr>
                <w:sz w:val="18"/>
                <w:szCs w:val="18"/>
              </w:rPr>
              <w:t xml:space="preserve">. V tomto prípade záznam v stave VER00 nie je vrátený na výstup, ak k nemu existuje nestornovaný finálny záznam v stave VER01 </w:t>
            </w:r>
          </w:p>
          <w:p w14:paraId="15C3D7C2" w14:textId="77777777" w:rsidR="003157E7" w:rsidRPr="00D95A9D" w:rsidRDefault="4B1F096C" w:rsidP="003E15D5">
            <w:pPr>
              <w:pStyle w:val="Odsekzoznamu"/>
              <w:numPr>
                <w:ilvl w:val="0"/>
                <w:numId w:val="2"/>
              </w:numPr>
              <w:autoSpaceDE w:val="0"/>
              <w:autoSpaceDN w:val="0"/>
              <w:adjustRightInd w:val="0"/>
              <w:contextualSpacing w:val="0"/>
              <w:rPr>
                <w:sz w:val="18"/>
                <w:szCs w:val="18"/>
              </w:rPr>
            </w:pPr>
            <w:r w:rsidRPr="00D95A9D">
              <w:rPr>
                <w:sz w:val="18"/>
                <w:szCs w:val="18"/>
              </w:rPr>
              <w:t>V prípade, že služba nevráti všetky vyhľadané záznamy je potrebné vyhľadať záznam pomocou stránkovania</w:t>
            </w:r>
          </w:p>
          <w:p w14:paraId="1538F20A" w14:textId="77777777" w:rsidR="003157E7" w:rsidRPr="00D95A9D" w:rsidRDefault="4B1F096C" w:rsidP="003E15D5">
            <w:pPr>
              <w:pStyle w:val="Odsekzoznamu"/>
              <w:numPr>
                <w:ilvl w:val="0"/>
                <w:numId w:val="2"/>
              </w:numPr>
              <w:autoSpaceDE w:val="0"/>
              <w:autoSpaceDN w:val="0"/>
              <w:adjustRightInd w:val="0"/>
              <w:contextualSpacing w:val="0"/>
              <w:rPr>
                <w:sz w:val="18"/>
                <w:szCs w:val="18"/>
              </w:rPr>
            </w:pPr>
            <w:r w:rsidRPr="00D95A9D">
              <w:rPr>
                <w:sz w:val="18"/>
                <w:szCs w:val="18"/>
              </w:rPr>
              <w:t>V prípade, že prihlásený používateľ požaduje zobrazenie výmenného lístku na základe identifikátora alebo jeho časti, musí platiť jedna z nasledujúcich podmienok:</w:t>
            </w:r>
          </w:p>
          <w:p w14:paraId="44AA24D4" w14:textId="77777777" w:rsidR="003157E7" w:rsidRPr="00D95A9D" w:rsidRDefault="4B1F096C" w:rsidP="003E15D5">
            <w:pPr>
              <w:pStyle w:val="Odsekzoznamu"/>
              <w:numPr>
                <w:ilvl w:val="0"/>
                <w:numId w:val="2"/>
              </w:numPr>
              <w:autoSpaceDE w:val="0"/>
              <w:autoSpaceDN w:val="0"/>
              <w:adjustRightInd w:val="0"/>
              <w:contextualSpacing w:val="0"/>
              <w:rPr>
                <w:sz w:val="18"/>
                <w:szCs w:val="18"/>
              </w:rPr>
            </w:pPr>
            <w:r w:rsidRPr="00D95A9D">
              <w:rPr>
                <w:sz w:val="18"/>
                <w:szCs w:val="18"/>
              </w:rPr>
              <w:t>používateľ je autorom VL,</w:t>
            </w:r>
          </w:p>
          <w:p w14:paraId="4E539F86" w14:textId="77777777" w:rsidR="001E1D0C" w:rsidRPr="00D95A9D" w:rsidRDefault="4B1F096C" w:rsidP="003E15D5">
            <w:pPr>
              <w:pStyle w:val="Odsekzoznamu"/>
              <w:numPr>
                <w:ilvl w:val="0"/>
                <w:numId w:val="2"/>
              </w:numPr>
              <w:autoSpaceDE w:val="0"/>
              <w:autoSpaceDN w:val="0"/>
              <w:adjustRightInd w:val="0"/>
              <w:contextualSpacing w:val="0"/>
              <w:rPr>
                <w:sz w:val="18"/>
                <w:szCs w:val="18"/>
              </w:rPr>
            </w:pPr>
            <w:r w:rsidRPr="00D95A9D">
              <w:rPr>
                <w:sz w:val="18"/>
                <w:szCs w:val="18"/>
              </w:rPr>
              <w:t>útvar žiadateľa sa zhoduje s údajmi na výmennom lístku (druh útvaru a odborné zameranie) a VL je platný.</w:t>
            </w:r>
          </w:p>
          <w:p w14:paraId="791BAE98" w14:textId="765CFE63" w:rsidR="003157E7" w:rsidRPr="003E15D5" w:rsidRDefault="4B1F096C" w:rsidP="003E15D5">
            <w:pPr>
              <w:pStyle w:val="Odsekzoznamu"/>
              <w:numPr>
                <w:ilvl w:val="0"/>
                <w:numId w:val="2"/>
              </w:numPr>
              <w:autoSpaceDE w:val="0"/>
              <w:autoSpaceDN w:val="0"/>
              <w:adjustRightInd w:val="0"/>
              <w:contextualSpacing w:val="0"/>
              <w:rPr>
                <w:sz w:val="18"/>
                <w:szCs w:val="18"/>
              </w:rPr>
            </w:pPr>
            <w:r w:rsidRPr="00D95A9D">
              <w:rPr>
                <w:sz w:val="18"/>
                <w:szCs w:val="18"/>
              </w:rPr>
              <w:t>V prípade, že neplatí ani jedna podmienka používateľ nemá oprávnenie na prístup k údajom.</w:t>
            </w:r>
          </w:p>
        </w:tc>
      </w:tr>
      <w:tr w:rsidR="00585A0F" w:rsidRPr="00D95A9D" w14:paraId="488F83BA" w14:textId="77777777" w:rsidTr="2D6D4F0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1D22FDA4" w14:textId="77777777" w:rsidR="00585A0F" w:rsidRPr="00D95A9D" w:rsidRDefault="4B1F096C" w:rsidP="4B1F096C">
            <w:pPr>
              <w:rPr>
                <w:sz w:val="18"/>
                <w:szCs w:val="18"/>
              </w:rPr>
            </w:pPr>
            <w:r w:rsidRPr="00D95A9D">
              <w:rPr>
                <w:sz w:val="18"/>
                <w:szCs w:val="18"/>
              </w:rPr>
              <w:t>Výnimka</w:t>
            </w:r>
          </w:p>
        </w:tc>
        <w:tc>
          <w:tcPr>
            <w:tcW w:w="7335" w:type="dxa"/>
            <w:tcBorders>
              <w:top w:val="single" w:sz="2" w:space="0" w:color="auto"/>
              <w:left w:val="single" w:sz="2" w:space="0" w:color="auto"/>
              <w:bottom w:val="single" w:sz="2" w:space="0" w:color="auto"/>
              <w:right w:val="single" w:sz="2" w:space="0" w:color="auto"/>
            </w:tcBorders>
            <w:vAlign w:val="center"/>
          </w:tcPr>
          <w:p w14:paraId="62694329" w14:textId="77777777" w:rsidR="001E1D0C" w:rsidRPr="00D95A9D" w:rsidRDefault="34661EDB" w:rsidP="34661EDB">
            <w:pPr>
              <w:pStyle w:val="Odsekzoznamu"/>
              <w:numPr>
                <w:ilvl w:val="0"/>
                <w:numId w:val="52"/>
              </w:numPr>
              <w:autoSpaceDE w:val="0"/>
              <w:autoSpaceDN w:val="0"/>
              <w:adjustRightInd w:val="0"/>
              <w:spacing w:after="1"/>
              <w:rPr>
                <w:sz w:val="18"/>
                <w:szCs w:val="18"/>
              </w:rPr>
            </w:pPr>
            <w:r w:rsidRPr="00D95A9D">
              <w:rPr>
                <w:sz w:val="18"/>
                <w:szCs w:val="18"/>
              </w:rPr>
              <w:t>E000001 - Skontrolujte zadaný kód výmenného lístka, ktorý ste zadali do systému ezdravia, nakoľko výmenný lístok s takýmto kódom v systéme neevidujeme. Ak kód je správny, pokračujte vo vyšetrení bez vyhľadania výmenného lístka.</w:t>
            </w:r>
          </w:p>
          <w:p w14:paraId="7B4259C7" w14:textId="77777777" w:rsidR="001E1D0C" w:rsidRPr="00D95A9D" w:rsidRDefault="4B1F096C" w:rsidP="4B1F096C">
            <w:pPr>
              <w:pStyle w:val="Odsekzoznamu"/>
              <w:numPr>
                <w:ilvl w:val="0"/>
                <w:numId w:val="52"/>
              </w:numPr>
              <w:autoSpaceDE w:val="0"/>
              <w:autoSpaceDN w:val="0"/>
              <w:adjustRightInd w:val="0"/>
              <w:spacing w:after="1"/>
              <w:rPr>
                <w:sz w:val="18"/>
                <w:szCs w:val="18"/>
              </w:rPr>
            </w:pPr>
            <w:r w:rsidRPr="00D95A9D">
              <w:rPr>
                <w:sz w:val="18"/>
                <w:szCs w:val="18"/>
              </w:rPr>
              <w:t>E000002 - Požadovaný záznam nie je možné vyhľadať, pre odstránenie chyby kontaktujte svojho dodávateľa IS PZS, prípadne skontrolujte zadané vstupy pre vyhľadanie</w:t>
            </w:r>
          </w:p>
          <w:p w14:paraId="3B7B17FC" w14:textId="77777777" w:rsidR="001E1D0C" w:rsidRPr="00D95A9D" w:rsidRDefault="34661EDB" w:rsidP="34661EDB">
            <w:pPr>
              <w:pStyle w:val="Odsekzoznamu"/>
              <w:numPr>
                <w:ilvl w:val="0"/>
                <w:numId w:val="52"/>
              </w:numPr>
              <w:autoSpaceDE w:val="0"/>
              <w:autoSpaceDN w:val="0"/>
              <w:adjustRightInd w:val="0"/>
              <w:spacing w:after="1"/>
              <w:rPr>
                <w:sz w:val="18"/>
                <w:szCs w:val="18"/>
              </w:rPr>
            </w:pPr>
            <w:r w:rsidRPr="00D95A9D">
              <w:rPr>
                <w:sz w:val="18"/>
                <w:szCs w:val="18"/>
              </w:rPr>
              <w:t>E000006 - Záznam nebolo možné vyhľadať v Systéme ezdravie. Kontaktujte dodávateľa informačného systému pre odstránenie chyby.</w:t>
            </w:r>
          </w:p>
          <w:p w14:paraId="7C53FF93" w14:textId="77777777" w:rsidR="001E1D0C" w:rsidRPr="00D95A9D" w:rsidRDefault="4B1F096C" w:rsidP="4B1F096C">
            <w:pPr>
              <w:pStyle w:val="Odsekzoznamu"/>
              <w:numPr>
                <w:ilvl w:val="0"/>
                <w:numId w:val="52"/>
              </w:numPr>
              <w:autoSpaceDE w:val="0"/>
              <w:autoSpaceDN w:val="0"/>
              <w:adjustRightInd w:val="0"/>
              <w:spacing w:after="1"/>
              <w:rPr>
                <w:sz w:val="18"/>
                <w:szCs w:val="18"/>
              </w:rPr>
            </w:pPr>
            <w:r w:rsidRPr="00D95A9D">
              <w:rPr>
                <w:sz w:val="18"/>
                <w:szCs w:val="18"/>
              </w:rPr>
              <w:t>E100052 – Zadaný identifikátor nie je dostatočný pre vyhľadanie výmenného lístku, prosím prepíšte celých 21 znakov</w:t>
            </w:r>
          </w:p>
          <w:p w14:paraId="3D80B339" w14:textId="77777777" w:rsidR="001E1D0C" w:rsidRPr="00D95A9D" w:rsidRDefault="4B1F096C" w:rsidP="4B1F096C">
            <w:pPr>
              <w:pStyle w:val="Odsekzoznamu"/>
              <w:numPr>
                <w:ilvl w:val="0"/>
                <w:numId w:val="52"/>
              </w:numPr>
              <w:autoSpaceDE w:val="0"/>
              <w:autoSpaceDN w:val="0"/>
              <w:adjustRightInd w:val="0"/>
              <w:spacing w:after="1"/>
              <w:rPr>
                <w:sz w:val="18"/>
                <w:szCs w:val="18"/>
              </w:rPr>
            </w:pPr>
            <w:r w:rsidRPr="00D95A9D">
              <w:rPr>
                <w:sz w:val="18"/>
                <w:szCs w:val="18"/>
              </w:rPr>
              <w:t>E1007 - Výmenný lístok nebol určený na odborný útvar (typ ambulancie), v ktorej ste momentálne prihlásený. Skontrolujte si Vaše prihlásenie.</w:t>
            </w:r>
          </w:p>
          <w:p w14:paraId="0D685F43" w14:textId="77777777" w:rsidR="001E1D0C" w:rsidRPr="00D95A9D" w:rsidRDefault="4B1F096C" w:rsidP="4B1F096C">
            <w:pPr>
              <w:pStyle w:val="Odsekzoznamu"/>
              <w:numPr>
                <w:ilvl w:val="0"/>
                <w:numId w:val="52"/>
              </w:numPr>
              <w:autoSpaceDE w:val="0"/>
              <w:autoSpaceDN w:val="0"/>
              <w:adjustRightInd w:val="0"/>
              <w:spacing w:after="1"/>
              <w:rPr>
                <w:sz w:val="18"/>
                <w:szCs w:val="18"/>
              </w:rPr>
            </w:pPr>
            <w:r w:rsidRPr="00D95A9D">
              <w:rPr>
                <w:sz w:val="18"/>
                <w:szCs w:val="18"/>
              </w:rPr>
              <w:t>E300022 - Nie je možné poskytnúť požadované údaje z dôvodu, že pre daného pacienta je evidovaný dátum úmrtia a zdravotná dokumentácia je uzavretá.</w:t>
            </w:r>
          </w:p>
          <w:p w14:paraId="781B40BD" w14:textId="6606269E" w:rsidR="00EA506C" w:rsidRPr="00D95A9D" w:rsidRDefault="3387F0B9" w:rsidP="3F975BFC">
            <w:pPr>
              <w:pStyle w:val="Odsekzoznamu"/>
              <w:numPr>
                <w:ilvl w:val="0"/>
                <w:numId w:val="52"/>
              </w:numPr>
              <w:autoSpaceDE w:val="0"/>
              <w:autoSpaceDN w:val="0"/>
              <w:adjustRightInd w:val="0"/>
              <w:spacing w:after="1"/>
              <w:rPr>
                <w:rFonts w:eastAsia="Arial" w:cs="Arial"/>
                <w:sz w:val="18"/>
                <w:szCs w:val="18"/>
                <w:lang w:eastAsia="sk-SK"/>
              </w:rPr>
            </w:pPr>
            <w:r w:rsidRPr="3F975BFC">
              <w:rPr>
                <w:sz w:val="18"/>
                <w:szCs w:val="18"/>
              </w:rPr>
              <w:lastRenderedPageBreak/>
              <w:t>E900001 - Nemáte prístup k požadovaným záznamom pacienta. Požiadajte pacienta o prístup k údajom vložením eID do čítačky a zadania súhlasu podľa bezpečnostných nastavení pacienta (stlačením OK/ zadanie BOK)</w:t>
            </w:r>
          </w:p>
        </w:tc>
      </w:tr>
      <w:tr w:rsidR="00585A0F" w:rsidRPr="00D95A9D" w14:paraId="27EDE2DA" w14:textId="77777777" w:rsidTr="2D6D4F0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44BD5428" w14:textId="77777777" w:rsidR="00585A0F" w:rsidRPr="00D95A9D" w:rsidRDefault="4B1F096C" w:rsidP="4B1F096C">
            <w:pPr>
              <w:rPr>
                <w:sz w:val="18"/>
                <w:szCs w:val="18"/>
              </w:rPr>
            </w:pPr>
            <w:r w:rsidRPr="00D95A9D">
              <w:rPr>
                <w:sz w:val="18"/>
                <w:szCs w:val="18"/>
              </w:rPr>
              <w:lastRenderedPageBreak/>
              <w:t>Kód stránky EZKO</w:t>
            </w:r>
          </w:p>
        </w:tc>
        <w:tc>
          <w:tcPr>
            <w:tcW w:w="7335" w:type="dxa"/>
            <w:tcBorders>
              <w:top w:val="single" w:sz="2" w:space="0" w:color="auto"/>
              <w:left w:val="single" w:sz="2" w:space="0" w:color="auto"/>
              <w:bottom w:val="single" w:sz="2" w:space="0" w:color="auto"/>
              <w:right w:val="single" w:sz="2" w:space="0" w:color="auto"/>
            </w:tcBorders>
            <w:vAlign w:val="center"/>
          </w:tcPr>
          <w:p w14:paraId="2E52575A" w14:textId="77777777" w:rsidR="00585A0F" w:rsidRPr="00D95A9D" w:rsidRDefault="00937D0F" w:rsidP="00673403">
            <w:pPr>
              <w:pStyle w:val="Odsekzoznamu"/>
              <w:numPr>
                <w:ilvl w:val="0"/>
                <w:numId w:val="66"/>
              </w:numPr>
              <w:rPr>
                <w:sz w:val="18"/>
                <w:szCs w:val="18"/>
              </w:rPr>
            </w:pPr>
            <w:r w:rsidRPr="00D95A9D">
              <w:rPr>
                <w:sz w:val="18"/>
                <w:szCs w:val="18"/>
              </w:rPr>
              <w:t>VV</w:t>
            </w:r>
            <w:r w:rsidR="00E62D2C" w:rsidRPr="00D95A9D">
              <w:rPr>
                <w:sz w:val="18"/>
                <w:szCs w:val="18"/>
              </w:rPr>
              <w:t>P</w:t>
            </w:r>
            <w:r w:rsidR="001C6B33" w:rsidRPr="002E5438">
              <w:fldChar w:fldCharType="begin" w:fldLock="1"/>
            </w:r>
            <w:r w:rsidR="00585A0F" w:rsidRPr="00D95A9D">
              <w:rPr>
                <w:sz w:val="18"/>
                <w:szCs w:val="18"/>
              </w:rPr>
              <w:instrText>MERGEFIELD Element.valueOf(x070-KodStrankyEZKO)</w:instrText>
            </w:r>
            <w:r w:rsidR="001C6B33" w:rsidRPr="002E5438">
              <w:rPr>
                <w:sz w:val="18"/>
                <w:szCs w:val="18"/>
              </w:rPr>
              <w:fldChar w:fldCharType="end"/>
            </w:r>
          </w:p>
        </w:tc>
      </w:tr>
    </w:tbl>
    <w:p w14:paraId="6C247FC9" w14:textId="70FD4BBE" w:rsidR="005F2252" w:rsidRPr="002E5438" w:rsidRDefault="4B1F096C" w:rsidP="00B50180">
      <w:pPr>
        <w:pStyle w:val="Nadpis2"/>
      </w:pPr>
      <w:bookmarkStart w:id="229" w:name="_StornujZaznamOVysetreni_v5"/>
      <w:bookmarkStart w:id="230" w:name="_Toc56171986"/>
      <w:bookmarkEnd w:id="229"/>
      <w:r>
        <w:t>StornujZaznamOVysetreni_v</w:t>
      </w:r>
      <w:r w:rsidR="00310392">
        <w:t>6</w:t>
      </w:r>
      <w:bookmarkEnd w:id="230"/>
    </w:p>
    <w:tbl>
      <w:tblPr>
        <w:tblW w:w="9495" w:type="dxa"/>
        <w:jc w:val="center"/>
        <w:tblLayout w:type="fixed"/>
        <w:tblCellMar>
          <w:left w:w="60" w:type="dxa"/>
          <w:right w:w="60" w:type="dxa"/>
        </w:tblCellMar>
        <w:tblLook w:val="0000" w:firstRow="0" w:lastRow="0" w:firstColumn="0" w:lastColumn="0" w:noHBand="0" w:noVBand="0"/>
      </w:tblPr>
      <w:tblGrid>
        <w:gridCol w:w="2160"/>
        <w:gridCol w:w="7335"/>
      </w:tblGrid>
      <w:tr w:rsidR="005F2252" w:rsidRPr="00D95A9D" w14:paraId="30429A18" w14:textId="77777777" w:rsidTr="003E15D5">
        <w:trPr>
          <w:trHeight w:val="326"/>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4F4743DF" w14:textId="77777777" w:rsidR="005F2252" w:rsidRPr="00D95A9D" w:rsidRDefault="4B1F096C" w:rsidP="4B1F096C">
            <w:pPr>
              <w:rPr>
                <w:sz w:val="18"/>
                <w:szCs w:val="18"/>
              </w:rPr>
            </w:pPr>
            <w:r w:rsidRPr="00D95A9D">
              <w:rPr>
                <w:sz w:val="18"/>
                <w:szCs w:val="18"/>
              </w:rPr>
              <w:t>Názov služby</w:t>
            </w:r>
          </w:p>
        </w:tc>
        <w:tc>
          <w:tcPr>
            <w:tcW w:w="7335" w:type="dxa"/>
            <w:tcBorders>
              <w:top w:val="single" w:sz="2" w:space="0" w:color="auto"/>
              <w:left w:val="single" w:sz="2" w:space="0" w:color="auto"/>
              <w:bottom w:val="single" w:sz="2" w:space="0" w:color="auto"/>
              <w:right w:val="single" w:sz="2" w:space="0" w:color="auto"/>
            </w:tcBorders>
            <w:vAlign w:val="center"/>
          </w:tcPr>
          <w:p w14:paraId="7C03939B" w14:textId="3DDC00B8" w:rsidR="005F2252" w:rsidRPr="00D95A9D" w:rsidRDefault="4B1F096C" w:rsidP="4B1F096C">
            <w:pPr>
              <w:rPr>
                <w:sz w:val="18"/>
                <w:szCs w:val="18"/>
              </w:rPr>
            </w:pPr>
            <w:r w:rsidRPr="00D95A9D">
              <w:rPr>
                <w:sz w:val="18"/>
                <w:szCs w:val="18"/>
              </w:rPr>
              <w:t>StornujZaznamOVysetreni_v</w:t>
            </w:r>
            <w:r w:rsidR="00310392">
              <w:rPr>
                <w:sz w:val="18"/>
                <w:szCs w:val="18"/>
              </w:rPr>
              <w:t>6</w:t>
            </w:r>
          </w:p>
        </w:tc>
      </w:tr>
      <w:tr w:rsidR="005F2252" w:rsidRPr="00D95A9D" w14:paraId="521EB716" w14:textId="77777777" w:rsidTr="003E15D5">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061E5D12" w14:textId="77777777" w:rsidR="005F2252" w:rsidRPr="00D95A9D" w:rsidRDefault="4B1F096C" w:rsidP="4B1F096C">
            <w:pPr>
              <w:rPr>
                <w:sz w:val="18"/>
                <w:szCs w:val="18"/>
              </w:rPr>
            </w:pPr>
            <w:r w:rsidRPr="00D95A9D">
              <w:rPr>
                <w:sz w:val="18"/>
                <w:szCs w:val="18"/>
              </w:rPr>
              <w:t>Určenie</w:t>
            </w:r>
          </w:p>
        </w:tc>
        <w:tc>
          <w:tcPr>
            <w:tcW w:w="7335" w:type="dxa"/>
            <w:tcBorders>
              <w:top w:val="single" w:sz="2" w:space="0" w:color="auto"/>
              <w:left w:val="single" w:sz="2" w:space="0" w:color="auto"/>
              <w:bottom w:val="single" w:sz="2" w:space="0" w:color="auto"/>
              <w:right w:val="single" w:sz="2" w:space="0" w:color="auto"/>
            </w:tcBorders>
            <w:vAlign w:val="center"/>
          </w:tcPr>
          <w:p w14:paraId="55E5208D" w14:textId="77777777" w:rsidR="005F2252" w:rsidRPr="00D95A9D" w:rsidRDefault="001C6B33" w:rsidP="4B1F096C">
            <w:pPr>
              <w:rPr>
                <w:sz w:val="18"/>
                <w:szCs w:val="18"/>
              </w:rPr>
            </w:pPr>
            <w:r w:rsidRPr="0059754F">
              <w:fldChar w:fldCharType="begin" w:fldLock="1"/>
            </w:r>
            <w:r w:rsidR="005F2252" w:rsidRPr="00D95A9D">
              <w:rPr>
                <w:sz w:val="18"/>
                <w:szCs w:val="18"/>
              </w:rPr>
              <w:instrText>MERGEFIELD Element.valueOf(x070-Urcenie)</w:instrText>
            </w:r>
            <w:r w:rsidRPr="0059754F">
              <w:rPr>
                <w:sz w:val="18"/>
                <w:szCs w:val="18"/>
              </w:rPr>
              <w:fldChar w:fldCharType="separate"/>
            </w:r>
            <w:r w:rsidR="005F2252" w:rsidRPr="00D95A9D">
              <w:rPr>
                <w:sz w:val="18"/>
                <w:szCs w:val="18"/>
              </w:rPr>
              <w:t>IS PZS</w:t>
            </w:r>
            <w:r w:rsidRPr="0059754F">
              <w:fldChar w:fldCharType="end"/>
            </w:r>
          </w:p>
        </w:tc>
      </w:tr>
      <w:tr w:rsidR="005F2252" w:rsidRPr="00D95A9D" w14:paraId="3997EED3" w14:textId="77777777" w:rsidTr="003E15D5">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7F62961D" w14:textId="77777777" w:rsidR="005F2252" w:rsidRPr="00D95A9D" w:rsidRDefault="4B1F096C" w:rsidP="4B1F096C">
            <w:pPr>
              <w:rPr>
                <w:sz w:val="18"/>
                <w:szCs w:val="18"/>
              </w:rPr>
            </w:pPr>
            <w:r w:rsidRPr="00D95A9D">
              <w:rPr>
                <w:sz w:val="18"/>
                <w:szCs w:val="18"/>
              </w:rPr>
              <w:t>Charakteristika</w:t>
            </w:r>
          </w:p>
        </w:tc>
        <w:tc>
          <w:tcPr>
            <w:tcW w:w="7335" w:type="dxa"/>
            <w:tcBorders>
              <w:top w:val="single" w:sz="2" w:space="0" w:color="auto"/>
              <w:left w:val="single" w:sz="2" w:space="0" w:color="auto"/>
              <w:bottom w:val="single" w:sz="2" w:space="0" w:color="auto"/>
              <w:right w:val="single" w:sz="2" w:space="0" w:color="auto"/>
            </w:tcBorders>
            <w:vAlign w:val="center"/>
          </w:tcPr>
          <w:p w14:paraId="0425CF8C" w14:textId="77777777" w:rsidR="005F2252" w:rsidRPr="00D95A9D" w:rsidRDefault="4B1F096C" w:rsidP="4B1F096C">
            <w:pPr>
              <w:rPr>
                <w:sz w:val="18"/>
                <w:szCs w:val="18"/>
              </w:rPr>
            </w:pPr>
            <w:r w:rsidRPr="00D95A9D">
              <w:rPr>
                <w:sz w:val="18"/>
                <w:szCs w:val="18"/>
              </w:rPr>
              <w:t>Služba umožní storno záznamu v prípade chyby</w:t>
            </w:r>
          </w:p>
        </w:tc>
      </w:tr>
      <w:tr w:rsidR="005F2252" w:rsidRPr="00D95A9D" w14:paraId="31BA36C7"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14B1DAA3" w14:textId="77777777" w:rsidR="005F2252" w:rsidRPr="00D95A9D" w:rsidRDefault="4B1F096C" w:rsidP="4B1F096C">
            <w:pPr>
              <w:rPr>
                <w:sz w:val="18"/>
                <w:szCs w:val="18"/>
              </w:rPr>
            </w:pPr>
            <w:r w:rsidRPr="00D95A9D">
              <w:rPr>
                <w:sz w:val="18"/>
                <w:szCs w:val="18"/>
              </w:rPr>
              <w:t>Spôsob volania</w:t>
            </w:r>
          </w:p>
        </w:tc>
        <w:tc>
          <w:tcPr>
            <w:tcW w:w="7335" w:type="dxa"/>
            <w:tcBorders>
              <w:top w:val="single" w:sz="2" w:space="0" w:color="auto"/>
              <w:left w:val="single" w:sz="2" w:space="0" w:color="auto"/>
              <w:bottom w:val="single" w:sz="2" w:space="0" w:color="auto"/>
              <w:right w:val="single" w:sz="2" w:space="0" w:color="auto"/>
            </w:tcBorders>
            <w:vAlign w:val="center"/>
          </w:tcPr>
          <w:p w14:paraId="061D6BB8" w14:textId="77777777" w:rsidR="005F2252" w:rsidRPr="00D95A9D" w:rsidRDefault="4B1F096C" w:rsidP="4B1F096C">
            <w:pPr>
              <w:rPr>
                <w:sz w:val="18"/>
                <w:szCs w:val="18"/>
              </w:rPr>
            </w:pPr>
            <w:r w:rsidRPr="00D95A9D">
              <w:rPr>
                <w:sz w:val="18"/>
                <w:szCs w:val="18"/>
              </w:rPr>
              <w:t>Synchrónny</w:t>
            </w:r>
          </w:p>
        </w:tc>
      </w:tr>
      <w:tr w:rsidR="005F2252" w:rsidRPr="00D95A9D" w14:paraId="6A317B70"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4FD44E54" w14:textId="77777777" w:rsidR="005F2252" w:rsidRPr="00D95A9D" w:rsidRDefault="4B1F096C" w:rsidP="4B1F096C">
            <w:pPr>
              <w:rPr>
                <w:sz w:val="18"/>
                <w:szCs w:val="18"/>
              </w:rPr>
            </w:pPr>
            <w:r w:rsidRPr="00D95A9D">
              <w:rPr>
                <w:sz w:val="18"/>
                <w:szCs w:val="18"/>
              </w:rPr>
              <w:t>Popis</w:t>
            </w:r>
          </w:p>
        </w:tc>
        <w:tc>
          <w:tcPr>
            <w:tcW w:w="7335" w:type="dxa"/>
            <w:tcBorders>
              <w:top w:val="single" w:sz="2" w:space="0" w:color="auto"/>
              <w:left w:val="single" w:sz="2" w:space="0" w:color="auto"/>
              <w:bottom w:val="single" w:sz="2" w:space="0" w:color="auto"/>
              <w:right w:val="single" w:sz="2" w:space="0" w:color="auto"/>
            </w:tcBorders>
            <w:vAlign w:val="center"/>
          </w:tcPr>
          <w:p w14:paraId="1ECDC4C9" w14:textId="77777777" w:rsidR="005F2252" w:rsidRPr="00D95A9D" w:rsidRDefault="4B1F096C" w:rsidP="4B1F096C">
            <w:pPr>
              <w:autoSpaceDE w:val="0"/>
              <w:autoSpaceDN w:val="0"/>
              <w:adjustRightInd w:val="0"/>
              <w:spacing w:beforeAutospacing="1" w:afterAutospacing="1"/>
              <w:rPr>
                <w:rFonts w:eastAsia="Arial" w:cs="Arial"/>
                <w:sz w:val="18"/>
                <w:szCs w:val="18"/>
                <w:lang w:eastAsia="sk-SK"/>
              </w:rPr>
            </w:pPr>
            <w:r w:rsidRPr="00D95A9D">
              <w:rPr>
                <w:sz w:val="18"/>
                <w:szCs w:val="18"/>
                <w:lang w:eastAsia="sk-SK"/>
              </w:rPr>
              <w:t xml:space="preserve">Služba umožňuje vykonanie storna záznamu z vyšetrenia. </w:t>
            </w:r>
          </w:p>
          <w:p w14:paraId="57030572" w14:textId="77777777" w:rsidR="005F2252" w:rsidRPr="00D95A9D" w:rsidRDefault="4B1F096C" w:rsidP="4B1F096C">
            <w:pPr>
              <w:ind w:left="360"/>
              <w:rPr>
                <w:rFonts w:eastAsia="Arial" w:cs="Arial"/>
                <w:sz w:val="18"/>
                <w:szCs w:val="18"/>
                <w:u w:val="single"/>
                <w:lang w:eastAsia="sk-SK"/>
              </w:rPr>
            </w:pPr>
            <w:r w:rsidRPr="00D95A9D">
              <w:rPr>
                <w:sz w:val="18"/>
                <w:szCs w:val="18"/>
                <w:u w:val="single"/>
                <w:lang w:eastAsia="sk-SK"/>
              </w:rPr>
              <w:t>Vstup</w:t>
            </w:r>
          </w:p>
          <w:p w14:paraId="29F4C99F" w14:textId="77777777" w:rsidR="00DA35FA" w:rsidRPr="00D95A9D" w:rsidRDefault="4B1F096C" w:rsidP="4B1F096C">
            <w:pPr>
              <w:pStyle w:val="Odsekzoznamu"/>
              <w:numPr>
                <w:ilvl w:val="0"/>
                <w:numId w:val="130"/>
              </w:numPr>
              <w:rPr>
                <w:rFonts w:eastAsia="Arial" w:cs="Arial"/>
                <w:sz w:val="18"/>
                <w:szCs w:val="18"/>
                <w:lang w:eastAsia="sk-SK"/>
              </w:rPr>
            </w:pPr>
            <w:r w:rsidRPr="00D95A9D">
              <w:rPr>
                <w:sz w:val="18"/>
                <w:szCs w:val="18"/>
                <w:lang w:eastAsia="sk-SK"/>
              </w:rPr>
              <w:t>ID záznamu o vyšetrení, ktorý má vyť stornovaný</w:t>
            </w:r>
          </w:p>
          <w:p w14:paraId="2EE79F1F" w14:textId="77777777" w:rsidR="00DA35FA" w:rsidRPr="00D95A9D" w:rsidRDefault="4B1F096C" w:rsidP="4B1F096C">
            <w:pPr>
              <w:pStyle w:val="Odsekzoznamu"/>
              <w:numPr>
                <w:ilvl w:val="0"/>
                <w:numId w:val="130"/>
              </w:numPr>
              <w:rPr>
                <w:rFonts w:eastAsia="Arial" w:cs="Arial"/>
                <w:sz w:val="18"/>
                <w:szCs w:val="18"/>
                <w:lang w:eastAsia="sk-SK"/>
              </w:rPr>
            </w:pPr>
            <w:r w:rsidRPr="00D95A9D">
              <w:rPr>
                <w:sz w:val="18"/>
                <w:szCs w:val="18"/>
                <w:lang w:eastAsia="sk-SK"/>
              </w:rPr>
              <w:t xml:space="preserve">Identifikátor pacienta </w:t>
            </w:r>
          </w:p>
          <w:p w14:paraId="06D0313F" w14:textId="77777777" w:rsidR="005F2252" w:rsidRPr="00D95A9D" w:rsidRDefault="34661EDB" w:rsidP="34661EDB">
            <w:pPr>
              <w:pStyle w:val="Odsekzoznamu"/>
              <w:numPr>
                <w:ilvl w:val="0"/>
                <w:numId w:val="130"/>
              </w:numPr>
              <w:rPr>
                <w:rFonts w:eastAsia="Arial" w:cs="Arial"/>
                <w:sz w:val="18"/>
                <w:szCs w:val="18"/>
                <w:lang w:eastAsia="sk-SK"/>
              </w:rPr>
            </w:pPr>
            <w:r w:rsidRPr="00D95A9D">
              <w:rPr>
                <w:sz w:val="18"/>
                <w:szCs w:val="18"/>
                <w:lang w:eastAsia="sk-SK"/>
              </w:rPr>
              <w:t>content.feeder_audit.version_status.code_value = "VER04"</w:t>
            </w:r>
          </w:p>
          <w:p w14:paraId="7BFDEE36" w14:textId="77777777" w:rsidR="005F2252" w:rsidRPr="00D95A9D" w:rsidRDefault="34661EDB" w:rsidP="34661EDB">
            <w:pPr>
              <w:pStyle w:val="Odsekzoznamu"/>
              <w:numPr>
                <w:ilvl w:val="0"/>
                <w:numId w:val="130"/>
              </w:numPr>
              <w:rPr>
                <w:rFonts w:eastAsia="Arial" w:cs="Arial"/>
                <w:sz w:val="18"/>
                <w:szCs w:val="18"/>
                <w:lang w:eastAsia="sk-SK"/>
              </w:rPr>
            </w:pPr>
            <w:r w:rsidRPr="00D95A9D">
              <w:rPr>
                <w:sz w:val="18"/>
                <w:szCs w:val="18"/>
                <w:lang w:eastAsia="sk-SK"/>
              </w:rPr>
              <w:t>content.feeder_audit.previous_version = identifikátor stornovaného záznamu</w:t>
            </w:r>
          </w:p>
          <w:p w14:paraId="57A893E3" w14:textId="77777777" w:rsidR="005F2252" w:rsidRPr="00D95A9D" w:rsidRDefault="34661EDB" w:rsidP="34661EDB">
            <w:pPr>
              <w:pStyle w:val="Odsekzoznamu"/>
              <w:numPr>
                <w:ilvl w:val="0"/>
                <w:numId w:val="130"/>
              </w:numPr>
              <w:rPr>
                <w:rFonts w:eastAsia="Arial" w:cs="Arial"/>
                <w:sz w:val="18"/>
                <w:szCs w:val="18"/>
                <w:lang w:eastAsia="sk-SK"/>
              </w:rPr>
            </w:pPr>
            <w:r w:rsidRPr="00D95A9D">
              <w:rPr>
                <w:sz w:val="18"/>
                <w:szCs w:val="18"/>
                <w:lang w:eastAsia="sk-SK"/>
              </w:rPr>
              <w:t>content.feeder_audit.version_set_id = identifikátor stornovaného záznamu</w:t>
            </w:r>
          </w:p>
          <w:p w14:paraId="793E587B" w14:textId="77777777" w:rsidR="005F2252" w:rsidRPr="00D95A9D" w:rsidRDefault="34661EDB" w:rsidP="34661EDB">
            <w:pPr>
              <w:pStyle w:val="Odsekzoznamu"/>
              <w:numPr>
                <w:ilvl w:val="0"/>
                <w:numId w:val="130"/>
              </w:numPr>
              <w:rPr>
                <w:rFonts w:eastAsia="Arial" w:cs="Arial"/>
                <w:sz w:val="18"/>
                <w:szCs w:val="18"/>
                <w:lang w:eastAsia="sk-SK"/>
              </w:rPr>
            </w:pPr>
            <w:r w:rsidRPr="00D95A9D">
              <w:rPr>
                <w:sz w:val="18"/>
                <w:szCs w:val="18"/>
                <w:lang w:eastAsia="sk-SK"/>
              </w:rPr>
              <w:t xml:space="preserve">content.name.originalText = dôvod storna </w:t>
            </w:r>
          </w:p>
          <w:p w14:paraId="67D571E6" w14:textId="77777777" w:rsidR="00DA35FA" w:rsidRPr="00D95A9D" w:rsidRDefault="34661EDB" w:rsidP="34661EDB">
            <w:pPr>
              <w:pStyle w:val="Odsekzoznamu"/>
              <w:numPr>
                <w:ilvl w:val="0"/>
                <w:numId w:val="130"/>
              </w:numPr>
              <w:rPr>
                <w:rFonts w:eastAsia="Arial" w:cs="Arial"/>
                <w:sz w:val="18"/>
                <w:szCs w:val="18"/>
                <w:lang w:eastAsia="sk-SK"/>
              </w:rPr>
            </w:pPr>
            <w:r w:rsidRPr="00D95A9D">
              <w:rPr>
                <w:sz w:val="18"/>
                <w:szCs w:val="18"/>
                <w:lang w:eastAsia="sk-SK"/>
              </w:rPr>
              <w:t>content.items – nevyplnené</w:t>
            </w:r>
          </w:p>
          <w:p w14:paraId="027F7148" w14:textId="77777777" w:rsidR="005F2252" w:rsidRPr="00D95A9D" w:rsidRDefault="005F2252" w:rsidP="005F2252">
            <w:pPr>
              <w:rPr>
                <w:i/>
                <w:color w:val="000000"/>
                <w:u w:val="single"/>
              </w:rPr>
            </w:pPr>
          </w:p>
          <w:p w14:paraId="6E2979C5" w14:textId="77777777" w:rsidR="00DA35FA" w:rsidRPr="00D95A9D" w:rsidRDefault="4B1F096C" w:rsidP="4B1F096C">
            <w:pPr>
              <w:ind w:left="360"/>
              <w:rPr>
                <w:rFonts w:eastAsia="Arial" w:cs="Arial"/>
                <w:sz w:val="18"/>
                <w:szCs w:val="18"/>
                <w:u w:val="single"/>
                <w:lang w:eastAsia="sk-SK"/>
              </w:rPr>
            </w:pPr>
            <w:r w:rsidRPr="00D95A9D">
              <w:rPr>
                <w:sz w:val="18"/>
                <w:szCs w:val="18"/>
                <w:u w:val="single"/>
                <w:lang w:eastAsia="sk-SK"/>
              </w:rPr>
              <w:t>Výstup</w:t>
            </w:r>
          </w:p>
          <w:p w14:paraId="483177A0" w14:textId="77777777" w:rsidR="005F2252" w:rsidRPr="00D95A9D" w:rsidRDefault="4B1F096C" w:rsidP="4B1F096C">
            <w:pPr>
              <w:numPr>
                <w:ilvl w:val="0"/>
                <w:numId w:val="52"/>
              </w:numPr>
              <w:autoSpaceDE w:val="0"/>
              <w:autoSpaceDN w:val="0"/>
              <w:adjustRightInd w:val="0"/>
              <w:spacing w:after="1"/>
              <w:rPr>
                <w:rFonts w:eastAsia="Arial" w:cs="Arial"/>
                <w:sz w:val="18"/>
                <w:szCs w:val="18"/>
                <w:lang w:eastAsia="sk-SK"/>
              </w:rPr>
            </w:pPr>
            <w:r w:rsidRPr="00D95A9D">
              <w:rPr>
                <w:sz w:val="18"/>
                <w:szCs w:val="18"/>
                <w:lang w:eastAsia="sk-SK"/>
              </w:rPr>
              <w:t>potvrdenie operácie príp. dôvod neúspechu</w:t>
            </w:r>
          </w:p>
          <w:p w14:paraId="2CC705AD" w14:textId="77777777" w:rsidR="005F2252" w:rsidRPr="00D95A9D" w:rsidRDefault="005F2252" w:rsidP="005F2252">
            <w:pPr>
              <w:rPr>
                <w:rFonts w:ascii="Times New Roman" w:hAnsi="Times New Roman"/>
                <w:color w:val="000000"/>
                <w:sz w:val="22"/>
              </w:rPr>
            </w:pPr>
          </w:p>
        </w:tc>
      </w:tr>
      <w:tr w:rsidR="005F2252" w:rsidRPr="00D95A9D" w14:paraId="22CADE34"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07595D5E" w14:textId="77777777" w:rsidR="005F2252" w:rsidRPr="00D95A9D" w:rsidRDefault="4B1F096C" w:rsidP="4B1F096C">
            <w:pPr>
              <w:rPr>
                <w:sz w:val="18"/>
                <w:szCs w:val="18"/>
              </w:rPr>
            </w:pPr>
            <w:r w:rsidRPr="00D95A9D">
              <w:rPr>
                <w:sz w:val="18"/>
                <w:szCs w:val="18"/>
              </w:rPr>
              <w:t>Vstup:</w:t>
            </w:r>
          </w:p>
        </w:tc>
        <w:tc>
          <w:tcPr>
            <w:tcW w:w="7335" w:type="dxa"/>
            <w:tcBorders>
              <w:top w:val="single" w:sz="2" w:space="0" w:color="auto"/>
              <w:left w:val="single" w:sz="2" w:space="0" w:color="auto"/>
              <w:bottom w:val="single" w:sz="2" w:space="0" w:color="auto"/>
              <w:right w:val="single" w:sz="2" w:space="0" w:color="auto"/>
            </w:tcBorders>
            <w:vAlign w:val="center"/>
          </w:tcPr>
          <w:p w14:paraId="0A5FA549" w14:textId="3C146FFB" w:rsidR="003C5950" w:rsidRPr="00D95A9D" w:rsidRDefault="00DB2889" w:rsidP="4B1F096C">
            <w:pPr>
              <w:pStyle w:val="Bezriadkovania"/>
              <w:numPr>
                <w:ilvl w:val="0"/>
                <w:numId w:val="55"/>
              </w:numPr>
              <w:spacing w:after="0"/>
              <w:rPr>
                <w:rFonts w:asciiTheme="minorHAnsi" w:eastAsiaTheme="minorEastAsia" w:hAnsiTheme="minorHAnsi" w:cstheme="minorBidi"/>
                <w:color w:val="auto"/>
                <w:sz w:val="18"/>
                <w:szCs w:val="18"/>
                <w:lang w:val="sk-SK"/>
              </w:rPr>
            </w:pPr>
            <w:hyperlink w:anchor="_Záznam_z_odborného" w:history="1">
              <w:r w:rsidR="4B1F096C" w:rsidRPr="00D95A9D">
                <w:rPr>
                  <w:rStyle w:val="Hypertextovprepojenie"/>
                  <w:rFonts w:asciiTheme="minorHAnsi" w:eastAsiaTheme="minorEastAsia" w:hAnsiTheme="minorHAnsi" w:cstheme="minorBidi"/>
                  <w:sz w:val="18"/>
                  <w:szCs w:val="18"/>
                  <w:lang w:val="sk-SK"/>
                </w:rPr>
                <w:t>CEN-EN13606-ENTRY.Zaznam_o_vysetreni-Zaznam_o_odbornom_vysetreni.v</w:t>
              </w:r>
            </w:hyperlink>
            <w:r w:rsidR="00310392">
              <w:rPr>
                <w:rStyle w:val="Hypertextovprepojenie"/>
                <w:rFonts w:asciiTheme="minorHAnsi" w:eastAsiaTheme="minorEastAsia" w:hAnsiTheme="minorHAnsi" w:cstheme="minorBidi"/>
                <w:sz w:val="18"/>
                <w:szCs w:val="18"/>
                <w:lang w:val="sk-SK"/>
              </w:rPr>
              <w:t>6</w:t>
            </w:r>
          </w:p>
          <w:p w14:paraId="12549599" w14:textId="7718C18D" w:rsidR="003C5950" w:rsidRPr="00D95A9D" w:rsidRDefault="00DB2889" w:rsidP="4B1F096C">
            <w:pPr>
              <w:pStyle w:val="Bezriadkovania"/>
              <w:numPr>
                <w:ilvl w:val="0"/>
                <w:numId w:val="55"/>
              </w:numPr>
              <w:spacing w:after="0"/>
              <w:rPr>
                <w:rFonts w:asciiTheme="minorHAnsi" w:eastAsiaTheme="minorEastAsia" w:hAnsiTheme="minorHAnsi" w:cstheme="minorBidi"/>
                <w:color w:val="auto"/>
                <w:sz w:val="18"/>
                <w:szCs w:val="18"/>
                <w:lang w:val="sk-SK"/>
              </w:rPr>
            </w:pPr>
            <w:hyperlink w:anchor="_Odporúčanie_na_vyšetrenie" w:history="1">
              <w:r w:rsidR="4B1F096C" w:rsidRPr="00D95A9D">
                <w:rPr>
                  <w:rStyle w:val="Hypertextovprepojenie"/>
                  <w:rFonts w:asciiTheme="minorHAnsi" w:eastAsiaTheme="minorEastAsia" w:hAnsiTheme="minorHAnsi" w:cstheme="minorBidi"/>
                  <w:sz w:val="18"/>
                  <w:szCs w:val="18"/>
                  <w:lang w:val="sk-SK"/>
                </w:rPr>
                <w:t>CEN-EN13606-CLUSTER.Odporucanie_na_vysetrenie.v</w:t>
              </w:r>
            </w:hyperlink>
            <w:r w:rsidR="00310392">
              <w:rPr>
                <w:rStyle w:val="Hypertextovprepojenie"/>
                <w:rFonts w:asciiTheme="minorHAnsi" w:eastAsiaTheme="minorEastAsia" w:hAnsiTheme="minorHAnsi" w:cstheme="minorBidi"/>
                <w:sz w:val="18"/>
                <w:szCs w:val="18"/>
                <w:lang w:val="sk-SK"/>
              </w:rPr>
              <w:t>2</w:t>
            </w:r>
          </w:p>
          <w:p w14:paraId="51FBCB46" w14:textId="0BC64878" w:rsidR="003C5950" w:rsidRPr="00D95A9D" w:rsidRDefault="00DB2889" w:rsidP="4B1F096C">
            <w:pPr>
              <w:pStyle w:val="Bezriadkovania"/>
              <w:numPr>
                <w:ilvl w:val="0"/>
                <w:numId w:val="55"/>
              </w:numPr>
              <w:spacing w:after="0"/>
              <w:rPr>
                <w:rFonts w:asciiTheme="minorHAnsi" w:eastAsiaTheme="minorEastAsia" w:hAnsiTheme="minorHAnsi" w:cstheme="minorBidi"/>
                <w:color w:val="auto"/>
                <w:sz w:val="18"/>
                <w:szCs w:val="18"/>
                <w:lang w:val="sk-SK"/>
              </w:rPr>
            </w:pPr>
            <w:hyperlink w:anchor="_Prepúšťacia_správa" w:history="1">
              <w:r w:rsidR="4B1F096C" w:rsidRPr="00D95A9D">
                <w:rPr>
                  <w:rStyle w:val="Hypertextovprepojenie"/>
                  <w:rFonts w:asciiTheme="minorHAnsi" w:eastAsiaTheme="minorEastAsia" w:hAnsiTheme="minorHAnsi" w:cstheme="minorBidi"/>
                  <w:sz w:val="18"/>
                  <w:szCs w:val="18"/>
                  <w:lang w:val="sk-SK"/>
                </w:rPr>
                <w:t>CEN-EN13606-ENTRY.Zaznam_o_vysetreni-Lekárska_prepustacia_sprava.v</w:t>
              </w:r>
            </w:hyperlink>
            <w:r w:rsidR="00310392">
              <w:rPr>
                <w:rStyle w:val="Hypertextovprepojenie"/>
                <w:rFonts w:asciiTheme="minorHAnsi" w:eastAsiaTheme="minorEastAsia" w:hAnsiTheme="minorHAnsi" w:cstheme="minorBidi"/>
                <w:sz w:val="18"/>
                <w:szCs w:val="18"/>
                <w:lang w:val="sk-SK"/>
              </w:rPr>
              <w:t>5</w:t>
            </w:r>
          </w:p>
          <w:p w14:paraId="43B21B37" w14:textId="50D6DC04" w:rsidR="005F2252" w:rsidRPr="00D95A9D" w:rsidRDefault="00DB2889">
            <w:pPr>
              <w:pStyle w:val="Bezriadkovania"/>
              <w:numPr>
                <w:ilvl w:val="0"/>
                <w:numId w:val="55"/>
              </w:numPr>
              <w:spacing w:after="0"/>
              <w:rPr>
                <w:rFonts w:asciiTheme="minorHAnsi" w:eastAsiaTheme="minorEastAsia" w:hAnsiTheme="minorHAnsi" w:cstheme="minorBidi"/>
                <w:color w:val="auto"/>
                <w:sz w:val="18"/>
                <w:szCs w:val="18"/>
                <w:lang w:val="sk-SK"/>
              </w:rPr>
            </w:pPr>
            <w:hyperlink w:anchor="_Zobrazovacie_vyšetrenie" w:history="1">
              <w:r w:rsidR="4B1F096C" w:rsidRPr="00D95A9D">
                <w:rPr>
                  <w:rStyle w:val="Hypertextovprepojenie"/>
                  <w:rFonts w:asciiTheme="minorHAnsi" w:eastAsiaTheme="minorEastAsia" w:hAnsiTheme="minorHAnsi" w:cstheme="minorBidi"/>
                  <w:sz w:val="18"/>
                  <w:szCs w:val="18"/>
                  <w:lang w:val="sk-SK"/>
                </w:rPr>
                <w:t>CEN-EN13606-ENTRY.Zaznam_o_vysetreni-Zaznam_o_zobrazovacom_vysetreni.v</w:t>
              </w:r>
            </w:hyperlink>
            <w:r w:rsidR="00310392">
              <w:rPr>
                <w:rStyle w:val="Hypertextovprepojenie"/>
                <w:rFonts w:asciiTheme="minorHAnsi" w:eastAsiaTheme="minorEastAsia" w:hAnsiTheme="minorHAnsi" w:cstheme="minorBidi"/>
                <w:sz w:val="18"/>
                <w:szCs w:val="18"/>
                <w:lang w:val="sk-SK"/>
              </w:rPr>
              <w:t>4</w:t>
            </w:r>
          </w:p>
        </w:tc>
      </w:tr>
      <w:tr w:rsidR="005F2252" w:rsidRPr="00D95A9D" w14:paraId="2445C663"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5BBB46D5" w14:textId="77777777" w:rsidR="005F2252" w:rsidRPr="00D95A9D" w:rsidRDefault="4B1F096C" w:rsidP="4B1F096C">
            <w:pPr>
              <w:rPr>
                <w:sz w:val="18"/>
                <w:szCs w:val="18"/>
              </w:rPr>
            </w:pPr>
            <w:r w:rsidRPr="00D95A9D">
              <w:rPr>
                <w:sz w:val="18"/>
                <w:szCs w:val="18"/>
              </w:rPr>
              <w:t>Výstup:</w:t>
            </w:r>
          </w:p>
        </w:tc>
        <w:tc>
          <w:tcPr>
            <w:tcW w:w="7335" w:type="dxa"/>
            <w:tcBorders>
              <w:top w:val="single" w:sz="2" w:space="0" w:color="auto"/>
              <w:left w:val="single" w:sz="2" w:space="0" w:color="auto"/>
              <w:bottom w:val="single" w:sz="2" w:space="0" w:color="auto"/>
              <w:right w:val="single" w:sz="2" w:space="0" w:color="auto"/>
            </w:tcBorders>
            <w:vAlign w:val="center"/>
          </w:tcPr>
          <w:p w14:paraId="3A994055" w14:textId="77777777" w:rsidR="005F2252" w:rsidRPr="00D95A9D" w:rsidRDefault="34661EDB" w:rsidP="003E15D5">
            <w:pPr>
              <w:pStyle w:val="Odsekzoznamu"/>
              <w:numPr>
                <w:ilvl w:val="0"/>
                <w:numId w:val="55"/>
              </w:numPr>
              <w:autoSpaceDE w:val="0"/>
              <w:autoSpaceDN w:val="0"/>
              <w:adjustRightInd w:val="0"/>
              <w:spacing w:after="1"/>
              <w:rPr>
                <w:rFonts w:asciiTheme="minorHAnsi" w:eastAsiaTheme="minorEastAsia" w:hAnsiTheme="minorHAnsi" w:cstheme="minorBidi"/>
                <w:sz w:val="18"/>
                <w:szCs w:val="18"/>
              </w:rPr>
            </w:pPr>
            <w:r w:rsidRPr="00D95A9D">
              <w:rPr>
                <w:sz w:val="18"/>
                <w:szCs w:val="18"/>
              </w:rPr>
              <w:t>Vysetrenia_Request_Response.xsd/IdZaznamuVysetrenia</w:t>
            </w:r>
          </w:p>
        </w:tc>
      </w:tr>
      <w:tr w:rsidR="005F2252" w:rsidRPr="00D95A9D" w14:paraId="79B07974"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3D87EB6" w14:textId="77777777" w:rsidR="005F2252" w:rsidRPr="00D95A9D" w:rsidRDefault="4B1F096C" w:rsidP="4B1F096C">
            <w:pPr>
              <w:rPr>
                <w:sz w:val="18"/>
                <w:szCs w:val="18"/>
              </w:rPr>
            </w:pPr>
            <w:r w:rsidRPr="00D95A9D">
              <w:rPr>
                <w:sz w:val="18"/>
                <w:szCs w:val="18"/>
              </w:rPr>
              <w:t>Podmienky:</w:t>
            </w:r>
          </w:p>
        </w:tc>
        <w:tc>
          <w:tcPr>
            <w:tcW w:w="7335" w:type="dxa"/>
            <w:tcBorders>
              <w:top w:val="single" w:sz="2" w:space="0" w:color="auto"/>
              <w:left w:val="single" w:sz="2" w:space="0" w:color="auto"/>
              <w:bottom w:val="single" w:sz="2" w:space="0" w:color="auto"/>
              <w:right w:val="single" w:sz="2" w:space="0" w:color="auto"/>
            </w:tcBorders>
            <w:vAlign w:val="center"/>
          </w:tcPr>
          <w:p w14:paraId="4381CF2E" w14:textId="77777777" w:rsidR="005F2252" w:rsidRPr="00A96AA2" w:rsidRDefault="4B1F096C" w:rsidP="4B1F096C">
            <w:pPr>
              <w:numPr>
                <w:ilvl w:val="0"/>
                <w:numId w:val="52"/>
              </w:numPr>
              <w:autoSpaceDE w:val="0"/>
              <w:autoSpaceDN w:val="0"/>
              <w:adjustRightInd w:val="0"/>
              <w:spacing w:after="1"/>
              <w:rPr>
                <w:rFonts w:eastAsia="Arial" w:cs="Arial"/>
                <w:sz w:val="18"/>
                <w:szCs w:val="18"/>
                <w:lang w:eastAsia="sk-SK"/>
              </w:rPr>
            </w:pPr>
            <w:r w:rsidRPr="00A96AA2">
              <w:rPr>
                <w:sz w:val="18"/>
                <w:szCs w:val="18"/>
                <w:lang w:eastAsia="sk-SK"/>
              </w:rPr>
              <w:t>Záznam môže stornovať len identifikovaný a autorizovaný lekár v roli konkrétneho PZS.</w:t>
            </w:r>
          </w:p>
          <w:p w14:paraId="65F5E0FD" w14:textId="77777777" w:rsidR="005F2252" w:rsidRPr="00A96AA2" w:rsidRDefault="4B1F096C" w:rsidP="4B1F096C">
            <w:pPr>
              <w:numPr>
                <w:ilvl w:val="0"/>
                <w:numId w:val="52"/>
              </w:numPr>
              <w:autoSpaceDE w:val="0"/>
              <w:autoSpaceDN w:val="0"/>
              <w:adjustRightInd w:val="0"/>
              <w:spacing w:after="1"/>
              <w:rPr>
                <w:rFonts w:eastAsia="Arial" w:cs="Arial"/>
                <w:sz w:val="18"/>
                <w:szCs w:val="18"/>
                <w:lang w:eastAsia="sk-SK"/>
              </w:rPr>
            </w:pPr>
            <w:r w:rsidRPr="00A96AA2">
              <w:rPr>
                <w:sz w:val="18"/>
                <w:szCs w:val="18"/>
                <w:lang w:eastAsia="sk-SK"/>
              </w:rPr>
              <w:t xml:space="preserve">Záznam je možné vyhľadať len pre pacienta, ktorý je súčasťou NZIS </w:t>
            </w:r>
          </w:p>
          <w:p w14:paraId="24C53C7A" w14:textId="77777777" w:rsidR="005F2252" w:rsidRPr="00A96AA2" w:rsidRDefault="4B1F096C" w:rsidP="4B1F096C">
            <w:pPr>
              <w:numPr>
                <w:ilvl w:val="0"/>
                <w:numId w:val="52"/>
              </w:numPr>
              <w:autoSpaceDE w:val="0"/>
              <w:autoSpaceDN w:val="0"/>
              <w:adjustRightInd w:val="0"/>
              <w:spacing w:after="1"/>
              <w:rPr>
                <w:rFonts w:eastAsia="Arial" w:cs="Arial"/>
                <w:sz w:val="18"/>
                <w:szCs w:val="18"/>
                <w:lang w:eastAsia="sk-SK"/>
              </w:rPr>
            </w:pPr>
            <w:r w:rsidRPr="00A96AA2">
              <w:rPr>
                <w:sz w:val="18"/>
                <w:szCs w:val="18"/>
                <w:lang w:eastAsia="sk-SK"/>
              </w:rPr>
              <w:t>Stornovaný záznam má v AUDIT_ INFO uvedenú verziu – VER04 a identifikátor záznamu, ktorý je stornovaný (PREVIOUS_VERSION) zhodný s identifikátorom prvého záznamu kolekcie (VERSION_SET_ID)</w:t>
            </w:r>
          </w:p>
          <w:p w14:paraId="3DADE3BF" w14:textId="77777777" w:rsidR="00E57F4B" w:rsidRPr="00A96AA2" w:rsidRDefault="4B1F096C" w:rsidP="4B1F096C">
            <w:pPr>
              <w:numPr>
                <w:ilvl w:val="0"/>
                <w:numId w:val="52"/>
              </w:numPr>
              <w:autoSpaceDE w:val="0"/>
              <w:autoSpaceDN w:val="0"/>
              <w:adjustRightInd w:val="0"/>
              <w:spacing w:after="1"/>
              <w:rPr>
                <w:rFonts w:eastAsia="Arial" w:cs="Arial"/>
                <w:sz w:val="18"/>
                <w:szCs w:val="18"/>
                <w:lang w:eastAsia="sk-SK"/>
              </w:rPr>
            </w:pPr>
            <w:r w:rsidRPr="00A96AA2">
              <w:rPr>
                <w:sz w:val="18"/>
                <w:szCs w:val="18"/>
                <w:lang w:eastAsia="sk-SK"/>
              </w:rPr>
              <w:t>Pôvodný záznam musí existovať vo verzii VER00 alebo VER01</w:t>
            </w:r>
          </w:p>
          <w:p w14:paraId="5306DE8B" w14:textId="77777777" w:rsidR="003440CD" w:rsidRPr="00A96AA2" w:rsidRDefault="4B1F096C" w:rsidP="4B1F096C">
            <w:pPr>
              <w:numPr>
                <w:ilvl w:val="0"/>
                <w:numId w:val="52"/>
              </w:numPr>
              <w:autoSpaceDE w:val="0"/>
              <w:autoSpaceDN w:val="0"/>
              <w:adjustRightInd w:val="0"/>
              <w:spacing w:after="1"/>
              <w:rPr>
                <w:rFonts w:eastAsia="Arial" w:cs="Arial"/>
                <w:sz w:val="18"/>
                <w:szCs w:val="18"/>
                <w:lang w:eastAsia="sk-SK"/>
              </w:rPr>
            </w:pPr>
            <w:r w:rsidRPr="00A96AA2">
              <w:rPr>
                <w:sz w:val="18"/>
                <w:szCs w:val="18"/>
                <w:lang w:eastAsia="sk-SK"/>
              </w:rPr>
              <w:t>Identifikátor stornovaného záznamu ma zhodné OID ako záznam storna (výnimkou je storno výmenného lístku, ktoré je vykonávané záznamom z odborného vyšetrenia)</w:t>
            </w:r>
          </w:p>
          <w:p w14:paraId="49945143" w14:textId="77777777" w:rsidR="005F2252" w:rsidRPr="00A96AA2" w:rsidRDefault="34661EDB" w:rsidP="34661EDB">
            <w:pPr>
              <w:numPr>
                <w:ilvl w:val="0"/>
                <w:numId w:val="52"/>
              </w:numPr>
              <w:autoSpaceDE w:val="0"/>
              <w:autoSpaceDN w:val="0"/>
              <w:adjustRightInd w:val="0"/>
              <w:spacing w:after="1"/>
              <w:rPr>
                <w:rFonts w:eastAsia="Arial" w:cs="Arial"/>
                <w:sz w:val="18"/>
                <w:szCs w:val="18"/>
                <w:lang w:eastAsia="sk-SK"/>
              </w:rPr>
            </w:pPr>
            <w:r w:rsidRPr="00A96AA2">
              <w:rPr>
                <w:sz w:val="18"/>
                <w:szCs w:val="18"/>
                <w:lang w:eastAsia="sk-SK"/>
              </w:rPr>
              <w:t>Autor pôvodného záznamu (committer) a autor storna musí patriť pod zhodného OÚ PZS</w:t>
            </w:r>
          </w:p>
          <w:p w14:paraId="59FE5E37" w14:textId="77777777" w:rsidR="005F2252" w:rsidRPr="00A96AA2" w:rsidRDefault="34661EDB" w:rsidP="34661EDB">
            <w:pPr>
              <w:numPr>
                <w:ilvl w:val="0"/>
                <w:numId w:val="52"/>
              </w:numPr>
              <w:autoSpaceDE w:val="0"/>
              <w:autoSpaceDN w:val="0"/>
              <w:adjustRightInd w:val="0"/>
              <w:spacing w:after="1"/>
              <w:rPr>
                <w:rFonts w:eastAsia="Arial" w:cs="Arial"/>
                <w:sz w:val="18"/>
                <w:szCs w:val="18"/>
                <w:lang w:eastAsia="sk-SK"/>
              </w:rPr>
            </w:pPr>
            <w:r w:rsidRPr="00A96AA2">
              <w:rPr>
                <w:sz w:val="18"/>
                <w:szCs w:val="18"/>
                <w:lang w:eastAsia="sk-SK"/>
              </w:rPr>
              <w:t>Obsah (content) záznamu sa nevypĺňa</w:t>
            </w:r>
          </w:p>
          <w:p w14:paraId="0E714CE2" w14:textId="77777777" w:rsidR="41AC5E7D" w:rsidRPr="00A96AA2" w:rsidRDefault="34661EDB" w:rsidP="34661EDB">
            <w:pPr>
              <w:pStyle w:val="Odsekzoznamu"/>
              <w:numPr>
                <w:ilvl w:val="0"/>
                <w:numId w:val="52"/>
              </w:numPr>
              <w:spacing w:after="1"/>
              <w:rPr>
                <w:color w:val="001422"/>
                <w:sz w:val="18"/>
                <w:szCs w:val="18"/>
                <w:lang w:eastAsia="sk-SK"/>
              </w:rPr>
            </w:pPr>
            <w:r w:rsidRPr="00A96AA2">
              <w:rPr>
                <w:sz w:val="18"/>
                <w:szCs w:val="18"/>
              </w:rPr>
              <w:t>Dôvod storna (content.name.originalText) musí byť vyplnený</w:t>
            </w:r>
          </w:p>
          <w:p w14:paraId="2B9F38F8" w14:textId="77777777" w:rsidR="005F2252" w:rsidRPr="00A96AA2" w:rsidRDefault="4B1F096C" w:rsidP="4B1F096C">
            <w:pPr>
              <w:numPr>
                <w:ilvl w:val="0"/>
                <w:numId w:val="52"/>
              </w:numPr>
              <w:autoSpaceDE w:val="0"/>
              <w:autoSpaceDN w:val="0"/>
              <w:adjustRightInd w:val="0"/>
              <w:spacing w:after="1"/>
              <w:rPr>
                <w:rFonts w:eastAsia="Arial" w:cs="Arial"/>
                <w:sz w:val="18"/>
                <w:szCs w:val="18"/>
                <w:lang w:eastAsia="sk-SK"/>
              </w:rPr>
            </w:pPr>
            <w:r w:rsidRPr="00A96AA2">
              <w:rPr>
                <w:sz w:val="18"/>
                <w:szCs w:val="18"/>
                <w:lang w:eastAsia="sk-SK"/>
              </w:rPr>
              <w:t>Záznam, ktorý je potrebné stornovať nesmie byť už stornovaný</w:t>
            </w:r>
          </w:p>
          <w:p w14:paraId="165944C8" w14:textId="77777777" w:rsidR="005F2252" w:rsidRPr="00D95A9D" w:rsidRDefault="34661EDB" w:rsidP="34661EDB">
            <w:pPr>
              <w:numPr>
                <w:ilvl w:val="0"/>
                <w:numId w:val="52"/>
              </w:numPr>
              <w:autoSpaceDE w:val="0"/>
              <w:autoSpaceDN w:val="0"/>
              <w:adjustRightInd w:val="0"/>
              <w:spacing w:after="1"/>
              <w:rPr>
                <w:rFonts w:eastAsia="Arial" w:cs="Arial"/>
                <w:sz w:val="18"/>
                <w:szCs w:val="18"/>
                <w:lang w:eastAsia="sk-SK"/>
              </w:rPr>
            </w:pPr>
            <w:r w:rsidRPr="00D95A9D">
              <w:rPr>
                <w:sz w:val="18"/>
                <w:szCs w:val="18"/>
                <w:lang w:eastAsia="sk-SK"/>
              </w:rPr>
              <w:t>Pôvodný záznam aj záznam o storne majú zhodného prijímateľa ZS (subject_of_care)</w:t>
            </w:r>
          </w:p>
        </w:tc>
      </w:tr>
      <w:tr w:rsidR="005F2252" w:rsidRPr="00D95A9D" w14:paraId="1BA799D1"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02305E51" w14:textId="77777777" w:rsidR="005F2252" w:rsidRPr="00D95A9D" w:rsidRDefault="4B1F096C" w:rsidP="4B1F096C">
            <w:pPr>
              <w:rPr>
                <w:sz w:val="18"/>
                <w:szCs w:val="18"/>
              </w:rPr>
            </w:pPr>
            <w:r w:rsidRPr="00D95A9D">
              <w:rPr>
                <w:sz w:val="18"/>
                <w:szCs w:val="18"/>
              </w:rPr>
              <w:t>Výnimka</w:t>
            </w:r>
          </w:p>
        </w:tc>
        <w:tc>
          <w:tcPr>
            <w:tcW w:w="7335" w:type="dxa"/>
            <w:tcBorders>
              <w:top w:val="single" w:sz="2" w:space="0" w:color="auto"/>
              <w:left w:val="single" w:sz="2" w:space="0" w:color="auto"/>
              <w:bottom w:val="single" w:sz="2" w:space="0" w:color="auto"/>
              <w:right w:val="single" w:sz="2" w:space="0" w:color="auto"/>
            </w:tcBorders>
            <w:vAlign w:val="center"/>
          </w:tcPr>
          <w:p w14:paraId="149EF09E" w14:textId="77777777" w:rsidR="001E1D0C" w:rsidRPr="00D95A9D" w:rsidRDefault="34661EDB" w:rsidP="34661EDB">
            <w:pPr>
              <w:pStyle w:val="Odsekzoznamu"/>
              <w:numPr>
                <w:ilvl w:val="0"/>
                <w:numId w:val="52"/>
              </w:numPr>
              <w:autoSpaceDE w:val="0"/>
              <w:autoSpaceDN w:val="0"/>
              <w:adjustRightInd w:val="0"/>
              <w:spacing w:after="1"/>
              <w:rPr>
                <w:sz w:val="18"/>
                <w:szCs w:val="18"/>
              </w:rPr>
            </w:pPr>
            <w:r w:rsidRPr="00D95A9D">
              <w:rPr>
                <w:sz w:val="18"/>
                <w:szCs w:val="18"/>
              </w:rPr>
              <w:t>E000002 - Záznam nebolo možné stornovať v Systéme ezdravie. Kontaktujte dodávateľa informačného systému pre odstránenie chyby. Záznam je potrebné vytlačiť a zaevidovať úpravu (storno) záznamu</w:t>
            </w:r>
          </w:p>
          <w:p w14:paraId="308190CE" w14:textId="77777777" w:rsidR="001E1D0C" w:rsidRPr="00D95A9D" w:rsidRDefault="4B1F096C" w:rsidP="4B1F096C">
            <w:pPr>
              <w:pStyle w:val="Odsekzoznamu"/>
              <w:numPr>
                <w:ilvl w:val="0"/>
                <w:numId w:val="52"/>
              </w:numPr>
              <w:autoSpaceDE w:val="0"/>
              <w:autoSpaceDN w:val="0"/>
              <w:adjustRightInd w:val="0"/>
              <w:spacing w:after="1"/>
              <w:rPr>
                <w:sz w:val="18"/>
                <w:szCs w:val="18"/>
              </w:rPr>
            </w:pPr>
            <w:r w:rsidRPr="00D95A9D">
              <w:rPr>
                <w:sz w:val="18"/>
                <w:szCs w:val="18"/>
              </w:rPr>
              <w:t>E100002 - Záznam nie je možné stornovať, nakoľko už bol stornovaný.</w:t>
            </w:r>
          </w:p>
          <w:p w14:paraId="759CEA2D" w14:textId="77777777" w:rsidR="001E1D0C" w:rsidRPr="00D95A9D" w:rsidRDefault="34661EDB" w:rsidP="34661EDB">
            <w:pPr>
              <w:pStyle w:val="Odsekzoznamu"/>
              <w:numPr>
                <w:ilvl w:val="0"/>
                <w:numId w:val="52"/>
              </w:numPr>
              <w:autoSpaceDE w:val="0"/>
              <w:autoSpaceDN w:val="0"/>
              <w:adjustRightInd w:val="0"/>
              <w:spacing w:after="1"/>
              <w:rPr>
                <w:sz w:val="18"/>
                <w:szCs w:val="18"/>
              </w:rPr>
            </w:pPr>
            <w:r w:rsidRPr="00D95A9D">
              <w:rPr>
                <w:sz w:val="18"/>
                <w:szCs w:val="18"/>
              </w:rPr>
              <w:lastRenderedPageBreak/>
              <w:t>E100011 - Záznam nebolo možné stornovať v Systéme ezdravie. Kontaktujte dodávateľa informačného systému pre odstránenie chyby. Záznam je potrebné vytlačiť a zaevidovať úpravu (storno) záznamu</w:t>
            </w:r>
          </w:p>
          <w:p w14:paraId="1FD0BB28" w14:textId="77777777" w:rsidR="001E1D0C" w:rsidRPr="00D95A9D" w:rsidRDefault="34661EDB" w:rsidP="34661EDB">
            <w:pPr>
              <w:pStyle w:val="Odsekzoznamu"/>
              <w:numPr>
                <w:ilvl w:val="0"/>
                <w:numId w:val="52"/>
              </w:numPr>
              <w:autoSpaceDE w:val="0"/>
              <w:autoSpaceDN w:val="0"/>
              <w:adjustRightInd w:val="0"/>
              <w:spacing w:after="1"/>
              <w:rPr>
                <w:sz w:val="18"/>
                <w:szCs w:val="18"/>
              </w:rPr>
            </w:pPr>
            <w:r w:rsidRPr="00D95A9D">
              <w:rPr>
                <w:sz w:val="18"/>
                <w:szCs w:val="18"/>
              </w:rPr>
              <w:t>E100012 - Záznam nebolo možné stornovať v Systéme ezdravie. Kontaktujte dodávateľa informačného systému pre odstránenie chyby. Záznam je potrebné vytlačiť a zaevidovať úpravu (storno) záznamu</w:t>
            </w:r>
          </w:p>
          <w:p w14:paraId="25A8BC48" w14:textId="77777777" w:rsidR="001E1D0C" w:rsidRPr="00D95A9D" w:rsidRDefault="4B1F096C" w:rsidP="4B1F096C">
            <w:pPr>
              <w:pStyle w:val="Odsekzoznamu"/>
              <w:numPr>
                <w:ilvl w:val="0"/>
                <w:numId w:val="52"/>
              </w:numPr>
              <w:autoSpaceDE w:val="0"/>
              <w:autoSpaceDN w:val="0"/>
              <w:adjustRightInd w:val="0"/>
              <w:spacing w:after="1"/>
              <w:rPr>
                <w:sz w:val="18"/>
                <w:szCs w:val="18"/>
              </w:rPr>
            </w:pPr>
            <w:r w:rsidRPr="00D95A9D">
              <w:rPr>
                <w:sz w:val="18"/>
                <w:szCs w:val="18"/>
              </w:rPr>
              <w:t>E100053 - Záznam nie je možné stornovať, nakoľko bol vytvorený v inom odbornom útvare ako ste prihlásený.</w:t>
            </w:r>
          </w:p>
          <w:p w14:paraId="554BEC53" w14:textId="77777777" w:rsidR="001E1D0C" w:rsidRPr="00D95A9D" w:rsidRDefault="4B1F096C" w:rsidP="4B1F096C">
            <w:pPr>
              <w:pStyle w:val="Odsekzoznamu"/>
              <w:numPr>
                <w:ilvl w:val="0"/>
                <w:numId w:val="52"/>
              </w:numPr>
              <w:autoSpaceDE w:val="0"/>
              <w:autoSpaceDN w:val="0"/>
              <w:adjustRightInd w:val="0"/>
              <w:spacing w:after="1"/>
              <w:rPr>
                <w:sz w:val="18"/>
                <w:szCs w:val="18"/>
              </w:rPr>
            </w:pPr>
            <w:r w:rsidRPr="00D95A9D">
              <w:rPr>
                <w:sz w:val="18"/>
                <w:szCs w:val="18"/>
              </w:rPr>
              <w:t>E100054 - Záznam nie je možné stornovať, nakoľko je evidovaný na iného pacienta</w:t>
            </w:r>
          </w:p>
          <w:p w14:paraId="5CB601A5" w14:textId="77777777" w:rsidR="001E1D0C" w:rsidRPr="00D95A9D" w:rsidRDefault="34661EDB" w:rsidP="34661EDB">
            <w:pPr>
              <w:pStyle w:val="Odsekzoznamu"/>
              <w:numPr>
                <w:ilvl w:val="0"/>
                <w:numId w:val="52"/>
              </w:numPr>
              <w:autoSpaceDE w:val="0"/>
              <w:autoSpaceDN w:val="0"/>
              <w:adjustRightInd w:val="0"/>
              <w:spacing w:after="1"/>
              <w:rPr>
                <w:sz w:val="18"/>
                <w:szCs w:val="18"/>
              </w:rPr>
            </w:pPr>
            <w:r w:rsidRPr="00D95A9D">
              <w:rPr>
                <w:sz w:val="18"/>
                <w:szCs w:val="18"/>
              </w:rPr>
              <w:t>E100055 -  Záznam nebolo možné stornovať v Systéme ezdravie. Kontaktujte dodávateľa informačného systému pre odstránenie chyby. Záznam je potrebné vytlačiť a zaevidovať úpravu (storno) záznamu</w:t>
            </w:r>
          </w:p>
          <w:p w14:paraId="4D69FA72" w14:textId="77777777" w:rsidR="001E1D0C" w:rsidRPr="00D95A9D" w:rsidRDefault="4B1F096C" w:rsidP="4B1F096C">
            <w:pPr>
              <w:pStyle w:val="Odsekzoznamu"/>
              <w:numPr>
                <w:ilvl w:val="0"/>
                <w:numId w:val="52"/>
              </w:numPr>
              <w:autoSpaceDE w:val="0"/>
              <w:autoSpaceDN w:val="0"/>
              <w:adjustRightInd w:val="0"/>
              <w:spacing w:after="1"/>
              <w:rPr>
                <w:sz w:val="18"/>
                <w:szCs w:val="18"/>
              </w:rPr>
            </w:pPr>
            <w:r w:rsidRPr="00D95A9D">
              <w:rPr>
                <w:sz w:val="18"/>
                <w:szCs w:val="18"/>
              </w:rPr>
              <w:t>E300022 - Nie je možné stornovať záznam z dôvodu, že pre daného pacienta je evidovaný dátum úmrtia a zdravotná dokumentácia je uzavretá.</w:t>
            </w:r>
          </w:p>
          <w:p w14:paraId="75B9C9A4" w14:textId="77777777" w:rsidR="001E1D0C" w:rsidRPr="00D95A9D" w:rsidRDefault="34661EDB" w:rsidP="34661EDB">
            <w:pPr>
              <w:pStyle w:val="Odsekzoznamu"/>
              <w:numPr>
                <w:ilvl w:val="0"/>
                <w:numId w:val="52"/>
              </w:numPr>
              <w:autoSpaceDE w:val="0"/>
              <w:autoSpaceDN w:val="0"/>
              <w:adjustRightInd w:val="0"/>
              <w:spacing w:after="1"/>
              <w:rPr>
                <w:sz w:val="18"/>
                <w:szCs w:val="18"/>
              </w:rPr>
            </w:pPr>
            <w:r w:rsidRPr="00D95A9D">
              <w:rPr>
                <w:sz w:val="18"/>
                <w:szCs w:val="18"/>
              </w:rPr>
              <w:t>E900001 - Nemáte prístup k požadovaným záznamom pacienta. Požiadajte pacienta o prístup k údajom vložením eID do čítačky a zadania súhlasu podľa bezpečnostných nastavení pacienta (stlačením OK/ zadanie BOK)</w:t>
            </w:r>
          </w:p>
          <w:p w14:paraId="73799DCC" w14:textId="77777777" w:rsidR="00D433A8" w:rsidRPr="00D95A9D" w:rsidRDefault="34661EDB" w:rsidP="34661EDB">
            <w:pPr>
              <w:pStyle w:val="Odsekzoznamu"/>
              <w:numPr>
                <w:ilvl w:val="0"/>
                <w:numId w:val="52"/>
              </w:numPr>
              <w:autoSpaceDE w:val="0"/>
              <w:autoSpaceDN w:val="0"/>
              <w:adjustRightInd w:val="0"/>
              <w:spacing w:after="1"/>
              <w:rPr>
                <w:rFonts w:eastAsia="Arial" w:cs="Arial"/>
                <w:sz w:val="18"/>
                <w:szCs w:val="18"/>
                <w:lang w:eastAsia="sk-SK"/>
              </w:rPr>
            </w:pPr>
            <w:r w:rsidRPr="00D95A9D">
              <w:rPr>
                <w:sz w:val="18"/>
                <w:szCs w:val="18"/>
              </w:rPr>
              <w:t>E900011 - Záznam nebolo možné stornovať v Systéme ezdravie. Kontaktujte dodávateľa informačného systému pre odstránenie chyby. Záznam je potrebné vytlačiť a zaevidovať úpravu (storno) záznamu</w:t>
            </w:r>
          </w:p>
        </w:tc>
      </w:tr>
      <w:tr w:rsidR="005F2252" w:rsidRPr="00D95A9D" w14:paraId="4109EA00"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07C4A066" w14:textId="77777777" w:rsidR="005F2252" w:rsidRPr="00D95A9D" w:rsidRDefault="4B1F096C" w:rsidP="4B1F096C">
            <w:pPr>
              <w:rPr>
                <w:sz w:val="18"/>
                <w:szCs w:val="18"/>
              </w:rPr>
            </w:pPr>
            <w:r w:rsidRPr="00D95A9D">
              <w:rPr>
                <w:sz w:val="18"/>
                <w:szCs w:val="18"/>
              </w:rPr>
              <w:lastRenderedPageBreak/>
              <w:t>Kód stránky EZKO</w:t>
            </w:r>
          </w:p>
        </w:tc>
        <w:tc>
          <w:tcPr>
            <w:tcW w:w="7335" w:type="dxa"/>
            <w:tcBorders>
              <w:top w:val="single" w:sz="2" w:space="0" w:color="auto"/>
              <w:left w:val="single" w:sz="2" w:space="0" w:color="auto"/>
              <w:bottom w:val="single" w:sz="2" w:space="0" w:color="auto"/>
              <w:right w:val="single" w:sz="2" w:space="0" w:color="auto"/>
            </w:tcBorders>
            <w:vAlign w:val="center"/>
          </w:tcPr>
          <w:p w14:paraId="1D4A28BF" w14:textId="77777777" w:rsidR="005F2252" w:rsidRPr="00D95A9D" w:rsidRDefault="005F2252" w:rsidP="00673403">
            <w:pPr>
              <w:pStyle w:val="Odsekzoznamu"/>
              <w:numPr>
                <w:ilvl w:val="0"/>
                <w:numId w:val="66"/>
              </w:numPr>
              <w:rPr>
                <w:sz w:val="18"/>
                <w:szCs w:val="18"/>
              </w:rPr>
            </w:pPr>
            <w:r w:rsidRPr="00D95A9D">
              <w:rPr>
                <w:sz w:val="18"/>
                <w:szCs w:val="18"/>
              </w:rPr>
              <w:t>VVP</w:t>
            </w:r>
            <w:r w:rsidR="001C6B33" w:rsidRPr="002E5438">
              <w:fldChar w:fldCharType="begin" w:fldLock="1"/>
            </w:r>
            <w:r w:rsidRPr="00D95A9D">
              <w:rPr>
                <w:sz w:val="18"/>
                <w:szCs w:val="18"/>
              </w:rPr>
              <w:instrText>MERGEFIELD Element.valueOf(x070-KodStrankyEZKO)</w:instrText>
            </w:r>
            <w:r w:rsidR="001C6B33" w:rsidRPr="002E5438">
              <w:rPr>
                <w:sz w:val="18"/>
                <w:szCs w:val="18"/>
              </w:rPr>
              <w:fldChar w:fldCharType="end"/>
            </w:r>
          </w:p>
        </w:tc>
      </w:tr>
    </w:tbl>
    <w:p w14:paraId="2597777D" w14:textId="77777777" w:rsidR="00310392" w:rsidRPr="002E5438" w:rsidRDefault="00310392" w:rsidP="00B50180">
      <w:pPr>
        <w:pStyle w:val="Nadpis2"/>
      </w:pPr>
      <w:bookmarkStart w:id="231" w:name="_DajPacientskySumarEDS"/>
      <w:bookmarkStart w:id="232" w:name="_PrevezmiVymennyListok_v6"/>
      <w:bookmarkStart w:id="233" w:name="_Toc56171987"/>
      <w:bookmarkEnd w:id="231"/>
      <w:bookmarkEnd w:id="232"/>
      <w:r>
        <w:t>PrevezmiVymennyListok_v6</w:t>
      </w:r>
      <w:bookmarkEnd w:id="233"/>
    </w:p>
    <w:tbl>
      <w:tblPr>
        <w:tblW w:w="9495" w:type="dxa"/>
        <w:jc w:val="center"/>
        <w:tblLayout w:type="fixed"/>
        <w:tblCellMar>
          <w:left w:w="60" w:type="dxa"/>
          <w:right w:w="60" w:type="dxa"/>
        </w:tblCellMar>
        <w:tblLook w:val="0000" w:firstRow="0" w:lastRow="0" w:firstColumn="0" w:lastColumn="0" w:noHBand="0" w:noVBand="0"/>
      </w:tblPr>
      <w:tblGrid>
        <w:gridCol w:w="2160"/>
        <w:gridCol w:w="7335"/>
      </w:tblGrid>
      <w:tr w:rsidR="00310392" w:rsidRPr="00D95A9D" w14:paraId="43043C1C" w14:textId="77777777" w:rsidTr="3F75961D">
        <w:trPr>
          <w:trHeight w:val="326"/>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3ECFCFA7" w14:textId="77777777" w:rsidR="00310392" w:rsidRPr="00D95A9D" w:rsidRDefault="00310392" w:rsidP="00310392">
            <w:pPr>
              <w:rPr>
                <w:sz w:val="18"/>
                <w:szCs w:val="18"/>
              </w:rPr>
            </w:pPr>
            <w:r w:rsidRPr="00D95A9D">
              <w:rPr>
                <w:sz w:val="18"/>
                <w:szCs w:val="18"/>
              </w:rPr>
              <w:t>Názov služby</w:t>
            </w:r>
          </w:p>
        </w:tc>
        <w:tc>
          <w:tcPr>
            <w:tcW w:w="7335" w:type="dxa"/>
            <w:tcBorders>
              <w:top w:val="single" w:sz="2" w:space="0" w:color="auto"/>
              <w:left w:val="single" w:sz="2" w:space="0" w:color="auto"/>
              <w:bottom w:val="single" w:sz="2" w:space="0" w:color="auto"/>
              <w:right w:val="single" w:sz="2" w:space="0" w:color="auto"/>
            </w:tcBorders>
            <w:vAlign w:val="center"/>
          </w:tcPr>
          <w:p w14:paraId="455E0575" w14:textId="77777777" w:rsidR="00310392" w:rsidRPr="00D95A9D" w:rsidRDefault="00310392" w:rsidP="00310392">
            <w:pPr>
              <w:rPr>
                <w:sz w:val="18"/>
                <w:szCs w:val="18"/>
              </w:rPr>
            </w:pPr>
            <w:r w:rsidRPr="0058003D">
              <w:rPr>
                <w:sz w:val="18"/>
                <w:szCs w:val="18"/>
              </w:rPr>
              <w:t>PrevezmiVymennyListok_v6</w:t>
            </w:r>
          </w:p>
        </w:tc>
      </w:tr>
      <w:tr w:rsidR="00310392" w:rsidRPr="00D95A9D" w14:paraId="60C7A40A" w14:textId="77777777" w:rsidTr="3F75961D">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1482D983" w14:textId="77777777" w:rsidR="00310392" w:rsidRPr="00D95A9D" w:rsidRDefault="00310392" w:rsidP="00310392">
            <w:pPr>
              <w:rPr>
                <w:sz w:val="18"/>
                <w:szCs w:val="18"/>
              </w:rPr>
            </w:pPr>
            <w:r w:rsidRPr="00D95A9D">
              <w:rPr>
                <w:sz w:val="18"/>
                <w:szCs w:val="18"/>
              </w:rPr>
              <w:t>Určenie</w:t>
            </w:r>
          </w:p>
        </w:tc>
        <w:tc>
          <w:tcPr>
            <w:tcW w:w="7335" w:type="dxa"/>
            <w:tcBorders>
              <w:top w:val="single" w:sz="2" w:space="0" w:color="auto"/>
              <w:left w:val="single" w:sz="2" w:space="0" w:color="auto"/>
              <w:bottom w:val="single" w:sz="2" w:space="0" w:color="auto"/>
              <w:right w:val="single" w:sz="2" w:space="0" w:color="auto"/>
            </w:tcBorders>
            <w:vAlign w:val="center"/>
          </w:tcPr>
          <w:p w14:paraId="7ADF3A2C" w14:textId="77777777" w:rsidR="00310392" w:rsidRPr="00D95A9D" w:rsidRDefault="00310392" w:rsidP="00310392">
            <w:pPr>
              <w:rPr>
                <w:sz w:val="18"/>
                <w:szCs w:val="18"/>
              </w:rPr>
            </w:pPr>
            <w:r w:rsidRPr="0059754F">
              <w:fldChar w:fldCharType="begin" w:fldLock="1"/>
            </w:r>
            <w:r w:rsidRPr="00D95A9D">
              <w:rPr>
                <w:sz w:val="18"/>
                <w:szCs w:val="18"/>
              </w:rPr>
              <w:instrText>MERGEFIELD Element.valueOf(x070-Urcenie)</w:instrText>
            </w:r>
            <w:r w:rsidRPr="0059754F">
              <w:rPr>
                <w:sz w:val="18"/>
                <w:szCs w:val="18"/>
              </w:rPr>
              <w:fldChar w:fldCharType="separate"/>
            </w:r>
            <w:r w:rsidRPr="00D95A9D">
              <w:rPr>
                <w:sz w:val="18"/>
                <w:szCs w:val="18"/>
              </w:rPr>
              <w:t>IS PZS</w:t>
            </w:r>
            <w:r w:rsidRPr="0059754F">
              <w:fldChar w:fldCharType="end"/>
            </w:r>
          </w:p>
        </w:tc>
      </w:tr>
      <w:tr w:rsidR="00310392" w:rsidRPr="00D95A9D" w14:paraId="1C6DC7CE" w14:textId="77777777" w:rsidTr="3F75961D">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65ED0FC9" w14:textId="77777777" w:rsidR="00310392" w:rsidRPr="00D95A9D" w:rsidRDefault="00310392" w:rsidP="00310392">
            <w:pPr>
              <w:rPr>
                <w:sz w:val="18"/>
                <w:szCs w:val="18"/>
              </w:rPr>
            </w:pPr>
            <w:r w:rsidRPr="00D95A9D">
              <w:rPr>
                <w:sz w:val="18"/>
                <w:szCs w:val="18"/>
              </w:rPr>
              <w:t>Charakteristika</w:t>
            </w:r>
          </w:p>
        </w:tc>
        <w:tc>
          <w:tcPr>
            <w:tcW w:w="7335" w:type="dxa"/>
            <w:tcBorders>
              <w:top w:val="single" w:sz="2" w:space="0" w:color="auto"/>
              <w:left w:val="single" w:sz="2" w:space="0" w:color="auto"/>
              <w:bottom w:val="single" w:sz="2" w:space="0" w:color="auto"/>
              <w:right w:val="single" w:sz="2" w:space="0" w:color="auto"/>
            </w:tcBorders>
            <w:vAlign w:val="center"/>
          </w:tcPr>
          <w:p w14:paraId="52839166" w14:textId="06B4979E" w:rsidR="00310392" w:rsidRPr="00D95A9D" w:rsidRDefault="00310392" w:rsidP="04D123FA">
            <w:pPr>
              <w:rPr>
                <w:sz w:val="18"/>
                <w:szCs w:val="18"/>
              </w:rPr>
            </w:pPr>
            <w:r w:rsidRPr="04D123FA">
              <w:t xml:space="preserve">Služba zabezpečí sprístupnenie údajov pacienta pre čítanie na </w:t>
            </w:r>
            <w:r w:rsidR="04D123FA">
              <w:t>stránky EZKO - OAU, PSU, LBZ, LBV, VLA, VLU, VVP, REC, DISP, LIEK, DPS.MBP.DlzkaPlatnostiSuhlasu, ktorý nastavuje NCZI centrálne.</w:t>
            </w:r>
          </w:p>
        </w:tc>
      </w:tr>
      <w:tr w:rsidR="00310392" w:rsidRPr="00D95A9D" w14:paraId="604A5D2C" w14:textId="77777777" w:rsidTr="3F7596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3A96E3D5" w14:textId="77777777" w:rsidR="00310392" w:rsidRPr="00D95A9D" w:rsidRDefault="00310392" w:rsidP="00310392">
            <w:pPr>
              <w:rPr>
                <w:sz w:val="18"/>
                <w:szCs w:val="18"/>
              </w:rPr>
            </w:pPr>
            <w:r w:rsidRPr="00D95A9D">
              <w:rPr>
                <w:sz w:val="18"/>
                <w:szCs w:val="18"/>
              </w:rPr>
              <w:t>Spôsob volania</w:t>
            </w:r>
          </w:p>
        </w:tc>
        <w:tc>
          <w:tcPr>
            <w:tcW w:w="7335" w:type="dxa"/>
            <w:tcBorders>
              <w:top w:val="single" w:sz="2" w:space="0" w:color="auto"/>
              <w:left w:val="single" w:sz="2" w:space="0" w:color="auto"/>
              <w:bottom w:val="single" w:sz="2" w:space="0" w:color="auto"/>
              <w:right w:val="single" w:sz="2" w:space="0" w:color="auto"/>
            </w:tcBorders>
            <w:vAlign w:val="center"/>
          </w:tcPr>
          <w:p w14:paraId="49AF2C7C" w14:textId="77777777" w:rsidR="00310392" w:rsidRPr="00D95A9D" w:rsidRDefault="00310392" w:rsidP="00310392">
            <w:pPr>
              <w:rPr>
                <w:sz w:val="18"/>
                <w:szCs w:val="18"/>
              </w:rPr>
            </w:pPr>
            <w:r w:rsidRPr="00D95A9D">
              <w:rPr>
                <w:sz w:val="18"/>
                <w:szCs w:val="18"/>
              </w:rPr>
              <w:t>Synchrónny</w:t>
            </w:r>
          </w:p>
        </w:tc>
      </w:tr>
      <w:tr w:rsidR="00310392" w:rsidRPr="00D95A9D" w14:paraId="028A4043" w14:textId="77777777" w:rsidTr="3F7596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1FE54FCE" w14:textId="77777777" w:rsidR="00310392" w:rsidRPr="00D95A9D" w:rsidRDefault="00310392" w:rsidP="00310392">
            <w:pPr>
              <w:rPr>
                <w:sz w:val="18"/>
                <w:szCs w:val="18"/>
              </w:rPr>
            </w:pPr>
            <w:r w:rsidRPr="00D95A9D">
              <w:rPr>
                <w:sz w:val="18"/>
                <w:szCs w:val="18"/>
              </w:rPr>
              <w:t>Popis</w:t>
            </w:r>
          </w:p>
        </w:tc>
        <w:tc>
          <w:tcPr>
            <w:tcW w:w="7335" w:type="dxa"/>
            <w:tcBorders>
              <w:top w:val="single" w:sz="2" w:space="0" w:color="auto"/>
              <w:left w:val="single" w:sz="2" w:space="0" w:color="auto"/>
              <w:bottom w:val="single" w:sz="2" w:space="0" w:color="auto"/>
              <w:right w:val="single" w:sz="2" w:space="0" w:color="auto"/>
            </w:tcBorders>
            <w:vAlign w:val="center"/>
          </w:tcPr>
          <w:p w14:paraId="3B335E1D" w14:textId="5355552F" w:rsidR="00310392" w:rsidRPr="00D95A9D" w:rsidRDefault="00310392" w:rsidP="5B6BD6A7">
            <w:pPr>
              <w:autoSpaceDE w:val="0"/>
              <w:autoSpaceDN w:val="0"/>
              <w:adjustRightInd w:val="0"/>
              <w:spacing w:beforeAutospacing="1" w:afterAutospacing="1"/>
              <w:rPr>
                <w:rFonts w:eastAsia="Arial" w:cs="Arial"/>
                <w:sz w:val="18"/>
                <w:szCs w:val="18"/>
                <w:lang w:eastAsia="sk-SK"/>
              </w:rPr>
            </w:pPr>
            <w:r w:rsidRPr="00D95A9D">
              <w:rPr>
                <w:sz w:val="18"/>
                <w:szCs w:val="18"/>
                <w:lang w:eastAsia="sk-SK"/>
              </w:rPr>
              <w:t xml:space="preserve">Služba umožňuje </w:t>
            </w:r>
            <w:r w:rsidR="5B6BD6A7" w:rsidRPr="00D95A9D">
              <w:rPr>
                <w:sz w:val="18"/>
                <w:szCs w:val="18"/>
                <w:lang w:eastAsia="sk-SK"/>
              </w:rPr>
              <w:t>prevziať výmenný lístok</w:t>
            </w:r>
          </w:p>
          <w:p w14:paraId="3CAE54EE" w14:textId="77777777" w:rsidR="00310392" w:rsidRPr="00D95A9D" w:rsidRDefault="00310392" w:rsidP="00310392">
            <w:pPr>
              <w:ind w:left="360"/>
              <w:rPr>
                <w:rFonts w:eastAsia="Arial" w:cs="Arial"/>
                <w:sz w:val="18"/>
                <w:szCs w:val="18"/>
                <w:u w:val="single"/>
                <w:lang w:eastAsia="sk-SK"/>
              </w:rPr>
            </w:pPr>
            <w:r w:rsidRPr="00D95A9D">
              <w:rPr>
                <w:sz w:val="18"/>
                <w:szCs w:val="18"/>
                <w:u w:val="single"/>
                <w:lang w:eastAsia="sk-SK"/>
              </w:rPr>
              <w:t>Vstup</w:t>
            </w:r>
          </w:p>
          <w:p w14:paraId="06FCF280" w14:textId="77777777" w:rsidR="00310392" w:rsidRPr="0058003D" w:rsidRDefault="00310392" w:rsidP="00310392">
            <w:pPr>
              <w:pStyle w:val="Odsekzoznamu"/>
              <w:numPr>
                <w:ilvl w:val="0"/>
                <w:numId w:val="130"/>
              </w:numPr>
              <w:rPr>
                <w:sz w:val="18"/>
                <w:szCs w:val="18"/>
                <w:lang w:eastAsia="sk-SK"/>
              </w:rPr>
            </w:pPr>
            <w:r w:rsidRPr="0058003D">
              <w:rPr>
                <w:sz w:val="18"/>
                <w:szCs w:val="18"/>
                <w:lang w:eastAsia="sk-SK"/>
              </w:rPr>
              <w:t>identifikátor pacienta</w:t>
            </w:r>
          </w:p>
          <w:p w14:paraId="30EFC948" w14:textId="77777777" w:rsidR="00310392" w:rsidRPr="00D95A9D" w:rsidRDefault="00310392" w:rsidP="00310392">
            <w:pPr>
              <w:numPr>
                <w:ilvl w:val="0"/>
                <w:numId w:val="130"/>
              </w:numPr>
              <w:rPr>
                <w:i/>
                <w:color w:val="000000"/>
                <w:u w:val="single"/>
              </w:rPr>
            </w:pPr>
            <w:r w:rsidRPr="0058003D">
              <w:rPr>
                <w:sz w:val="18"/>
                <w:szCs w:val="18"/>
                <w:lang w:eastAsia="sk-SK"/>
              </w:rPr>
              <w:t>identifikátor výmenného lístka</w:t>
            </w:r>
          </w:p>
          <w:p w14:paraId="7A098C25" w14:textId="77777777" w:rsidR="00310392" w:rsidRPr="00D95A9D" w:rsidRDefault="00310392" w:rsidP="00310392">
            <w:pPr>
              <w:ind w:left="360"/>
              <w:rPr>
                <w:rFonts w:eastAsia="Arial" w:cs="Arial"/>
                <w:sz w:val="18"/>
                <w:szCs w:val="18"/>
                <w:u w:val="single"/>
                <w:lang w:eastAsia="sk-SK"/>
              </w:rPr>
            </w:pPr>
            <w:r w:rsidRPr="00D95A9D">
              <w:rPr>
                <w:sz w:val="18"/>
                <w:szCs w:val="18"/>
                <w:u w:val="single"/>
                <w:lang w:eastAsia="sk-SK"/>
              </w:rPr>
              <w:t>Výstup</w:t>
            </w:r>
          </w:p>
          <w:p w14:paraId="5B526219" w14:textId="77777777" w:rsidR="00310392" w:rsidRPr="0058003D" w:rsidRDefault="00310392">
            <w:pPr>
              <w:pStyle w:val="Odsekzoznamu"/>
              <w:numPr>
                <w:ilvl w:val="0"/>
                <w:numId w:val="52"/>
              </w:numPr>
              <w:rPr>
                <w:rFonts w:ascii="Times New Roman" w:hAnsi="Times New Roman"/>
                <w:color w:val="000000"/>
                <w:sz w:val="22"/>
                <w:szCs w:val="22"/>
              </w:rPr>
            </w:pPr>
            <w:r w:rsidRPr="0058003D">
              <w:rPr>
                <w:sz w:val="18"/>
                <w:szCs w:val="18"/>
                <w:lang w:eastAsia="sk-SK"/>
              </w:rPr>
              <w:t>potvrdenie operácie s dátumom platnosti prístupu k údajom pacienta</w:t>
            </w:r>
          </w:p>
        </w:tc>
      </w:tr>
      <w:tr w:rsidR="00310392" w:rsidRPr="00D95A9D" w14:paraId="2E3C754C" w14:textId="77777777" w:rsidTr="3F7596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0CD00264" w14:textId="77777777" w:rsidR="00310392" w:rsidRPr="00D95A9D" w:rsidRDefault="00310392" w:rsidP="00310392">
            <w:pPr>
              <w:rPr>
                <w:sz w:val="18"/>
                <w:szCs w:val="18"/>
              </w:rPr>
            </w:pPr>
            <w:r w:rsidRPr="00D95A9D">
              <w:rPr>
                <w:sz w:val="18"/>
                <w:szCs w:val="18"/>
              </w:rPr>
              <w:t>Vstup:</w:t>
            </w:r>
          </w:p>
        </w:tc>
        <w:tc>
          <w:tcPr>
            <w:tcW w:w="7335" w:type="dxa"/>
            <w:tcBorders>
              <w:top w:val="single" w:sz="2" w:space="0" w:color="auto"/>
              <w:left w:val="single" w:sz="2" w:space="0" w:color="auto"/>
              <w:bottom w:val="single" w:sz="2" w:space="0" w:color="auto"/>
              <w:right w:val="single" w:sz="2" w:space="0" w:color="auto"/>
            </w:tcBorders>
            <w:vAlign w:val="center"/>
          </w:tcPr>
          <w:p w14:paraId="22F864B7" w14:textId="77777777" w:rsidR="00310392" w:rsidRPr="00D95A9D" w:rsidRDefault="00310392" w:rsidP="003E15D5">
            <w:pPr>
              <w:pStyle w:val="Odsekzoznamu"/>
              <w:numPr>
                <w:ilvl w:val="0"/>
                <w:numId w:val="55"/>
              </w:numPr>
              <w:autoSpaceDE w:val="0"/>
              <w:autoSpaceDN w:val="0"/>
              <w:adjustRightInd w:val="0"/>
              <w:spacing w:after="1"/>
              <w:rPr>
                <w:rFonts w:asciiTheme="minorHAnsi" w:eastAsiaTheme="minorEastAsia" w:hAnsiTheme="minorHAnsi" w:cstheme="minorBidi"/>
                <w:sz w:val="18"/>
                <w:szCs w:val="18"/>
              </w:rPr>
            </w:pPr>
            <w:r w:rsidRPr="008C7C2A">
              <w:rPr>
                <w:sz w:val="18"/>
                <w:szCs w:val="18"/>
              </w:rPr>
              <w:t>Vysetrenia_Request_Response.xsd/ PrevezmiVymennyListok_Request</w:t>
            </w:r>
          </w:p>
        </w:tc>
      </w:tr>
      <w:tr w:rsidR="00310392" w:rsidRPr="00D95A9D" w14:paraId="7F9ECE34" w14:textId="77777777" w:rsidTr="3F7596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606CB15F" w14:textId="77777777" w:rsidR="00310392" w:rsidRPr="00D95A9D" w:rsidRDefault="00310392" w:rsidP="00310392">
            <w:pPr>
              <w:rPr>
                <w:sz w:val="18"/>
                <w:szCs w:val="18"/>
              </w:rPr>
            </w:pPr>
            <w:r w:rsidRPr="00D95A9D">
              <w:rPr>
                <w:sz w:val="18"/>
                <w:szCs w:val="18"/>
              </w:rPr>
              <w:t>Výstup:</w:t>
            </w:r>
          </w:p>
        </w:tc>
        <w:tc>
          <w:tcPr>
            <w:tcW w:w="7335" w:type="dxa"/>
            <w:tcBorders>
              <w:top w:val="single" w:sz="2" w:space="0" w:color="auto"/>
              <w:left w:val="single" w:sz="2" w:space="0" w:color="auto"/>
              <w:bottom w:val="single" w:sz="2" w:space="0" w:color="auto"/>
              <w:right w:val="single" w:sz="2" w:space="0" w:color="auto"/>
            </w:tcBorders>
            <w:vAlign w:val="center"/>
          </w:tcPr>
          <w:p w14:paraId="44DD7A04" w14:textId="77777777" w:rsidR="00310392" w:rsidRPr="00D95A9D" w:rsidRDefault="00310392" w:rsidP="003E15D5">
            <w:pPr>
              <w:pStyle w:val="Odsekzoznamu"/>
              <w:numPr>
                <w:ilvl w:val="0"/>
                <w:numId w:val="55"/>
              </w:numPr>
              <w:autoSpaceDE w:val="0"/>
              <w:autoSpaceDN w:val="0"/>
              <w:adjustRightInd w:val="0"/>
              <w:spacing w:after="1"/>
              <w:rPr>
                <w:rFonts w:asciiTheme="minorHAnsi" w:eastAsiaTheme="minorEastAsia" w:hAnsiTheme="minorHAnsi" w:cstheme="minorBidi"/>
                <w:sz w:val="18"/>
                <w:szCs w:val="18"/>
              </w:rPr>
            </w:pPr>
            <w:r w:rsidRPr="00D95A9D">
              <w:rPr>
                <w:sz w:val="18"/>
                <w:szCs w:val="18"/>
              </w:rPr>
              <w:t>Vysetrenia_Request_Response.xsd/</w:t>
            </w:r>
            <w:r w:rsidRPr="5A109AD4">
              <w:t xml:space="preserve"> </w:t>
            </w:r>
            <w:r w:rsidRPr="008C7C2A">
              <w:rPr>
                <w:sz w:val="18"/>
                <w:szCs w:val="18"/>
              </w:rPr>
              <w:t>PrevezmiVymennyListok_Re</w:t>
            </w:r>
            <w:r>
              <w:rPr>
                <w:sz w:val="18"/>
                <w:szCs w:val="18"/>
              </w:rPr>
              <w:t>sponse</w:t>
            </w:r>
          </w:p>
        </w:tc>
      </w:tr>
      <w:tr w:rsidR="00310392" w:rsidRPr="00D95A9D" w14:paraId="23DE6652" w14:textId="77777777" w:rsidTr="3F7596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0A59B088" w14:textId="77777777" w:rsidR="00310392" w:rsidRPr="00D95A9D" w:rsidRDefault="00310392" w:rsidP="00310392">
            <w:pPr>
              <w:rPr>
                <w:sz w:val="18"/>
                <w:szCs w:val="18"/>
              </w:rPr>
            </w:pPr>
            <w:r w:rsidRPr="00D95A9D">
              <w:rPr>
                <w:sz w:val="18"/>
                <w:szCs w:val="18"/>
              </w:rPr>
              <w:t>Podmienky:</w:t>
            </w:r>
          </w:p>
        </w:tc>
        <w:tc>
          <w:tcPr>
            <w:tcW w:w="7335" w:type="dxa"/>
            <w:tcBorders>
              <w:top w:val="single" w:sz="2" w:space="0" w:color="auto"/>
              <w:left w:val="single" w:sz="2" w:space="0" w:color="auto"/>
              <w:bottom w:val="single" w:sz="2" w:space="0" w:color="auto"/>
              <w:right w:val="single" w:sz="2" w:space="0" w:color="auto"/>
            </w:tcBorders>
            <w:vAlign w:val="center"/>
          </w:tcPr>
          <w:p w14:paraId="2DD60CD3" w14:textId="77777777" w:rsidR="00310392" w:rsidRPr="008C7C2A" w:rsidRDefault="00310392" w:rsidP="00310392">
            <w:pPr>
              <w:numPr>
                <w:ilvl w:val="0"/>
                <w:numId w:val="52"/>
              </w:numPr>
              <w:autoSpaceDE w:val="0"/>
              <w:autoSpaceDN w:val="0"/>
              <w:adjustRightInd w:val="0"/>
              <w:spacing w:after="1"/>
              <w:rPr>
                <w:sz w:val="18"/>
                <w:szCs w:val="18"/>
                <w:lang w:eastAsia="sk-SK"/>
              </w:rPr>
            </w:pPr>
            <w:r w:rsidRPr="008C7C2A">
              <w:rPr>
                <w:sz w:val="18"/>
                <w:szCs w:val="18"/>
                <w:lang w:eastAsia="sk-SK"/>
              </w:rPr>
              <w:t>služba môže byť pre jeden súhlas (jedného lekára) volaná len raz. Ak už bol výmenný lístok prevzatý zhodným zdravotníckym pracovníkom, je vrátená výnimka E100110 aj s detailom, ktorý obsahuje platnosť súhlasu.</w:t>
            </w:r>
          </w:p>
          <w:p w14:paraId="6B0B1981" w14:textId="0CF8F4D0" w:rsidR="00310392" w:rsidRPr="00D95A9D" w:rsidRDefault="00310392" w:rsidP="00310392">
            <w:pPr>
              <w:autoSpaceDE w:val="0"/>
              <w:autoSpaceDN w:val="0"/>
              <w:adjustRightInd w:val="0"/>
              <w:spacing w:after="1"/>
              <w:ind w:left="720"/>
              <w:rPr>
                <w:rFonts w:eastAsia="Arial" w:cs="Arial"/>
                <w:sz w:val="18"/>
                <w:szCs w:val="18"/>
                <w:lang w:eastAsia="sk-SK"/>
              </w:rPr>
            </w:pPr>
            <w:r w:rsidRPr="008C7C2A">
              <w:rPr>
                <w:sz w:val="18"/>
                <w:szCs w:val="18"/>
                <w:lang w:eastAsia="sk-SK"/>
              </w:rPr>
              <w:t>výmenný lístok musí existovať a musel byť pred tým načítaný zo systému</w:t>
            </w:r>
            <w:r w:rsidR="0B144696" w:rsidRPr="008C7C2A">
              <w:rPr>
                <w:sz w:val="18"/>
                <w:szCs w:val="18"/>
                <w:lang w:eastAsia="sk-SK"/>
              </w:rPr>
              <w:t xml:space="preserve"> </w:t>
            </w:r>
            <w:r w:rsidR="53B09BE9" w:rsidRPr="008C7C2A">
              <w:rPr>
                <w:sz w:val="18"/>
                <w:szCs w:val="18"/>
                <w:lang w:eastAsia="sk-SK"/>
              </w:rPr>
              <w:t>a v</w:t>
            </w:r>
            <w:r w:rsidRPr="008C7C2A">
              <w:rPr>
                <w:sz w:val="18"/>
                <w:szCs w:val="18"/>
                <w:lang w:eastAsia="sk-SK"/>
              </w:rPr>
              <w:t>ýmenný lístok nesmie byť stornovaný</w:t>
            </w:r>
          </w:p>
        </w:tc>
      </w:tr>
      <w:tr w:rsidR="00310392" w:rsidRPr="00D95A9D" w14:paraId="2048C49D" w14:textId="77777777" w:rsidTr="3F7596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6082664" w14:textId="77777777" w:rsidR="00310392" w:rsidRPr="00D95A9D" w:rsidRDefault="00310392" w:rsidP="00310392">
            <w:pPr>
              <w:rPr>
                <w:sz w:val="18"/>
                <w:szCs w:val="18"/>
              </w:rPr>
            </w:pPr>
            <w:r w:rsidRPr="00D95A9D">
              <w:rPr>
                <w:sz w:val="18"/>
                <w:szCs w:val="18"/>
              </w:rPr>
              <w:t>Výnimka</w:t>
            </w:r>
          </w:p>
        </w:tc>
        <w:tc>
          <w:tcPr>
            <w:tcW w:w="7335" w:type="dxa"/>
            <w:tcBorders>
              <w:top w:val="single" w:sz="2" w:space="0" w:color="auto"/>
              <w:left w:val="single" w:sz="2" w:space="0" w:color="auto"/>
              <w:bottom w:val="single" w:sz="2" w:space="0" w:color="auto"/>
              <w:right w:val="single" w:sz="2" w:space="0" w:color="auto"/>
            </w:tcBorders>
            <w:vAlign w:val="center"/>
          </w:tcPr>
          <w:p w14:paraId="21B59290" w14:textId="77777777" w:rsidR="00310392" w:rsidRPr="008C7C2A" w:rsidRDefault="00310392" w:rsidP="00310392">
            <w:pPr>
              <w:pStyle w:val="Odsekzoznamu"/>
              <w:numPr>
                <w:ilvl w:val="0"/>
                <w:numId w:val="52"/>
              </w:numPr>
              <w:autoSpaceDE w:val="0"/>
              <w:autoSpaceDN w:val="0"/>
              <w:adjustRightInd w:val="0"/>
              <w:spacing w:after="1"/>
              <w:rPr>
                <w:sz w:val="18"/>
                <w:szCs w:val="18"/>
              </w:rPr>
            </w:pPr>
            <w:r w:rsidRPr="008C7C2A">
              <w:rPr>
                <w:sz w:val="18"/>
                <w:szCs w:val="18"/>
              </w:rPr>
              <w:t>E100110 - Výmenný lístok už bol prevzatý, operáciu nie je možné opakovať</w:t>
            </w:r>
          </w:p>
          <w:p w14:paraId="4DC455AF" w14:textId="77777777" w:rsidR="00310392" w:rsidRPr="008C7C2A" w:rsidRDefault="00310392" w:rsidP="00310392">
            <w:pPr>
              <w:pStyle w:val="Odsekzoznamu"/>
              <w:numPr>
                <w:ilvl w:val="0"/>
                <w:numId w:val="52"/>
              </w:numPr>
              <w:autoSpaceDE w:val="0"/>
              <w:autoSpaceDN w:val="0"/>
              <w:adjustRightInd w:val="0"/>
              <w:spacing w:after="1"/>
              <w:rPr>
                <w:sz w:val="18"/>
                <w:szCs w:val="18"/>
              </w:rPr>
            </w:pPr>
            <w:r w:rsidRPr="008C7C2A">
              <w:rPr>
                <w:sz w:val="18"/>
                <w:szCs w:val="18"/>
              </w:rPr>
              <w:t>E100111- Výmenný lístok neexistuje</w:t>
            </w:r>
          </w:p>
          <w:p w14:paraId="0017FD55" w14:textId="77777777" w:rsidR="00310392" w:rsidRPr="008C7C2A" w:rsidRDefault="00310392" w:rsidP="00310392">
            <w:pPr>
              <w:pStyle w:val="Odsekzoznamu"/>
              <w:numPr>
                <w:ilvl w:val="0"/>
                <w:numId w:val="52"/>
              </w:numPr>
              <w:autoSpaceDE w:val="0"/>
              <w:autoSpaceDN w:val="0"/>
              <w:adjustRightInd w:val="0"/>
              <w:spacing w:after="1"/>
              <w:rPr>
                <w:sz w:val="18"/>
                <w:szCs w:val="18"/>
              </w:rPr>
            </w:pPr>
            <w:r w:rsidRPr="008C7C2A">
              <w:rPr>
                <w:sz w:val="18"/>
                <w:szCs w:val="18"/>
              </w:rPr>
              <w:t>E000002 - Chybný atribút na vstupe</w:t>
            </w:r>
          </w:p>
          <w:p w14:paraId="335E68CA" w14:textId="77777777" w:rsidR="00310392" w:rsidRPr="008C7C2A" w:rsidRDefault="00310392" w:rsidP="00310392">
            <w:pPr>
              <w:pStyle w:val="Odsekzoznamu"/>
              <w:numPr>
                <w:ilvl w:val="0"/>
                <w:numId w:val="52"/>
              </w:numPr>
              <w:autoSpaceDE w:val="0"/>
              <w:autoSpaceDN w:val="0"/>
              <w:adjustRightInd w:val="0"/>
              <w:spacing w:after="1"/>
              <w:rPr>
                <w:sz w:val="18"/>
                <w:szCs w:val="18"/>
              </w:rPr>
            </w:pPr>
            <w:r w:rsidRPr="3F75961D">
              <w:rPr>
                <w:sz w:val="18"/>
                <w:szCs w:val="18"/>
              </w:rPr>
              <w:t>E100112 - Výmenný lístok už bol prevzatý iným lekárom</w:t>
            </w:r>
          </w:p>
          <w:p w14:paraId="4184F45B" w14:textId="2457572E" w:rsidR="7367DD80" w:rsidRDefault="7367DD80" w:rsidP="3F75961D">
            <w:pPr>
              <w:pStyle w:val="Odsekzoznamu"/>
              <w:numPr>
                <w:ilvl w:val="0"/>
                <w:numId w:val="52"/>
              </w:numPr>
              <w:spacing w:after="1"/>
              <w:rPr>
                <w:rFonts w:asciiTheme="minorHAnsi" w:eastAsiaTheme="minorEastAsia" w:hAnsiTheme="minorHAnsi" w:cstheme="minorBidi"/>
                <w:sz w:val="18"/>
                <w:szCs w:val="18"/>
              </w:rPr>
            </w:pPr>
            <w:r w:rsidRPr="3F75961D">
              <w:rPr>
                <w:sz w:val="18"/>
                <w:szCs w:val="18"/>
              </w:rPr>
              <w:t>E1007 - Prihlásený používateľ nemôže vykonať požadovanú operáciu. Systém vráti túto výnimku v prípade, že druh útvaru a odborné zameranie útvaru uvedené na výmennom lístku nie je zhodné s údajmi žiadateľa o prevzatie VL</w:t>
            </w:r>
          </w:p>
          <w:p w14:paraId="016F2771" w14:textId="77777777" w:rsidR="00310392" w:rsidRPr="00D95A9D" w:rsidRDefault="00310392" w:rsidP="00310392">
            <w:pPr>
              <w:pStyle w:val="Odsekzoznamu"/>
              <w:numPr>
                <w:ilvl w:val="0"/>
                <w:numId w:val="52"/>
              </w:numPr>
              <w:autoSpaceDE w:val="0"/>
              <w:autoSpaceDN w:val="0"/>
              <w:adjustRightInd w:val="0"/>
              <w:spacing w:after="1"/>
              <w:rPr>
                <w:rFonts w:eastAsia="Arial" w:cs="Arial"/>
                <w:sz w:val="18"/>
                <w:szCs w:val="18"/>
                <w:lang w:eastAsia="sk-SK"/>
              </w:rPr>
            </w:pPr>
            <w:r w:rsidRPr="008C7C2A">
              <w:rPr>
                <w:sz w:val="18"/>
                <w:szCs w:val="18"/>
              </w:rPr>
              <w:t>E100002 - Výmenný lístok alebo záznam z vyšetrenia bol stornovaný, prevzatie nie je možné.</w:t>
            </w:r>
          </w:p>
        </w:tc>
      </w:tr>
      <w:tr w:rsidR="00310392" w:rsidRPr="00D95A9D" w14:paraId="0BAFAB42" w14:textId="77777777" w:rsidTr="3F7596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2AB751C" w14:textId="77777777" w:rsidR="00310392" w:rsidRPr="00D95A9D" w:rsidRDefault="00310392" w:rsidP="00310392">
            <w:pPr>
              <w:rPr>
                <w:sz w:val="18"/>
                <w:szCs w:val="18"/>
              </w:rPr>
            </w:pPr>
            <w:r w:rsidRPr="00D95A9D">
              <w:rPr>
                <w:sz w:val="18"/>
                <w:szCs w:val="18"/>
              </w:rPr>
              <w:t>Kód stránky EZKO</w:t>
            </w:r>
          </w:p>
        </w:tc>
        <w:tc>
          <w:tcPr>
            <w:tcW w:w="7335" w:type="dxa"/>
            <w:tcBorders>
              <w:top w:val="single" w:sz="2" w:space="0" w:color="auto"/>
              <w:left w:val="single" w:sz="2" w:space="0" w:color="auto"/>
              <w:bottom w:val="single" w:sz="2" w:space="0" w:color="auto"/>
              <w:right w:val="single" w:sz="2" w:space="0" w:color="auto"/>
            </w:tcBorders>
            <w:vAlign w:val="center"/>
          </w:tcPr>
          <w:p w14:paraId="26B86962" w14:textId="77777777" w:rsidR="00310392" w:rsidRPr="00D95A9D" w:rsidRDefault="00310392" w:rsidP="00310392">
            <w:pPr>
              <w:pStyle w:val="Odsekzoznamu"/>
              <w:numPr>
                <w:ilvl w:val="0"/>
                <w:numId w:val="66"/>
              </w:numPr>
              <w:rPr>
                <w:sz w:val="18"/>
                <w:szCs w:val="18"/>
              </w:rPr>
            </w:pPr>
            <w:r w:rsidRPr="00D95A9D">
              <w:rPr>
                <w:sz w:val="18"/>
                <w:szCs w:val="18"/>
              </w:rPr>
              <w:t>VVP</w:t>
            </w:r>
            <w:r w:rsidRPr="002E5438">
              <w:fldChar w:fldCharType="begin" w:fldLock="1"/>
            </w:r>
            <w:r w:rsidRPr="00D95A9D">
              <w:rPr>
                <w:sz w:val="18"/>
                <w:szCs w:val="18"/>
              </w:rPr>
              <w:instrText>MERGEFIELD Element.valueOf(x070-KodStrankyEZKO)</w:instrText>
            </w:r>
            <w:r w:rsidRPr="002E5438">
              <w:rPr>
                <w:sz w:val="18"/>
                <w:szCs w:val="18"/>
              </w:rPr>
              <w:fldChar w:fldCharType="end"/>
            </w:r>
          </w:p>
        </w:tc>
      </w:tr>
    </w:tbl>
    <w:p w14:paraId="5EE1BE93" w14:textId="77777777" w:rsidR="00310392" w:rsidRPr="00F52D04" w:rsidRDefault="00310392" w:rsidP="00B50180">
      <w:pPr>
        <w:pStyle w:val="Nadpis2"/>
      </w:pPr>
      <w:bookmarkStart w:id="234" w:name="_NastavRestrikciuZaznamu_v1"/>
      <w:bookmarkStart w:id="235" w:name="_Toc56171988"/>
      <w:bookmarkEnd w:id="234"/>
      <w:r>
        <w:lastRenderedPageBreak/>
        <w:t>NastavRestrikciuZaznamu_v1</w:t>
      </w:r>
      <w:bookmarkEnd w:id="235"/>
    </w:p>
    <w:tbl>
      <w:tblPr>
        <w:tblW w:w="9360" w:type="dxa"/>
        <w:jc w:val="center"/>
        <w:tblLayout w:type="fixed"/>
        <w:tblCellMar>
          <w:left w:w="60" w:type="dxa"/>
          <w:right w:w="60" w:type="dxa"/>
        </w:tblCellMar>
        <w:tblLook w:val="0000" w:firstRow="0" w:lastRow="0" w:firstColumn="0" w:lastColumn="0" w:noHBand="0" w:noVBand="0"/>
      </w:tblPr>
      <w:tblGrid>
        <w:gridCol w:w="2160"/>
        <w:gridCol w:w="7200"/>
      </w:tblGrid>
      <w:tr w:rsidR="00310392" w:rsidRPr="00F52D04" w14:paraId="2B856980" w14:textId="77777777" w:rsidTr="5EBC771D">
        <w:trPr>
          <w:trHeight w:val="326"/>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1558F2EF" w14:textId="77777777" w:rsidR="00310392" w:rsidRPr="00922AB1" w:rsidRDefault="00310392" w:rsidP="00310392">
            <w:pPr>
              <w:spacing w:before="40" w:after="40"/>
              <w:rPr>
                <w:sz w:val="18"/>
                <w:szCs w:val="18"/>
              </w:rPr>
            </w:pPr>
            <w:r w:rsidRPr="00922AB1">
              <w:rPr>
                <w:sz w:val="18"/>
                <w:szCs w:val="18"/>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106C7306" w14:textId="77777777" w:rsidR="00310392" w:rsidRPr="00922AB1" w:rsidRDefault="00310392" w:rsidP="00310392">
            <w:pPr>
              <w:spacing w:before="40" w:after="40"/>
              <w:rPr>
                <w:sz w:val="18"/>
                <w:szCs w:val="18"/>
              </w:rPr>
            </w:pPr>
            <w:r w:rsidRPr="00922AB1">
              <w:rPr>
                <w:sz w:val="18"/>
                <w:szCs w:val="18"/>
              </w:rPr>
              <w:t>NastavRestrikciuZaznamu_v1</w:t>
            </w:r>
          </w:p>
        </w:tc>
      </w:tr>
      <w:tr w:rsidR="00310392" w:rsidRPr="00F52D04" w14:paraId="72F056CE" w14:textId="77777777" w:rsidTr="5EBC771D">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382D0F72" w14:textId="77777777" w:rsidR="00310392" w:rsidRPr="00922AB1" w:rsidRDefault="00310392" w:rsidP="00310392">
            <w:pPr>
              <w:spacing w:before="40" w:after="40"/>
              <w:rPr>
                <w:sz w:val="18"/>
                <w:szCs w:val="18"/>
              </w:rPr>
            </w:pPr>
            <w:r w:rsidRPr="00922AB1">
              <w:rPr>
                <w:sz w:val="18"/>
                <w:szCs w:val="18"/>
              </w:rPr>
              <w:t>Určenie</w:t>
            </w:r>
          </w:p>
        </w:tc>
        <w:tc>
          <w:tcPr>
            <w:tcW w:w="7200" w:type="dxa"/>
            <w:tcBorders>
              <w:top w:val="single" w:sz="2" w:space="0" w:color="auto"/>
              <w:left w:val="single" w:sz="2" w:space="0" w:color="auto"/>
              <w:bottom w:val="single" w:sz="2" w:space="0" w:color="auto"/>
              <w:right w:val="single" w:sz="2" w:space="0" w:color="auto"/>
            </w:tcBorders>
            <w:vAlign w:val="center"/>
          </w:tcPr>
          <w:p w14:paraId="33B647E1" w14:textId="77777777" w:rsidR="00310392" w:rsidRPr="00922AB1" w:rsidRDefault="00310392" w:rsidP="00310392">
            <w:pPr>
              <w:spacing w:before="40" w:after="40"/>
              <w:rPr>
                <w:sz w:val="18"/>
                <w:szCs w:val="18"/>
              </w:rPr>
            </w:pPr>
            <w:r w:rsidRPr="00922AB1">
              <w:rPr>
                <w:sz w:val="18"/>
                <w:szCs w:val="18"/>
              </w:rPr>
              <w:fldChar w:fldCharType="begin" w:fldLock="1"/>
            </w:r>
            <w:r w:rsidRPr="00922AB1">
              <w:rPr>
                <w:sz w:val="18"/>
                <w:szCs w:val="18"/>
              </w:rPr>
              <w:instrText>MERGEFIELD Element.valueOf(x070-Urcenie)</w:instrText>
            </w:r>
            <w:r w:rsidRPr="00922AB1">
              <w:rPr>
                <w:sz w:val="18"/>
                <w:szCs w:val="18"/>
              </w:rPr>
              <w:fldChar w:fldCharType="separate"/>
            </w:r>
            <w:r w:rsidRPr="00922AB1">
              <w:rPr>
                <w:sz w:val="18"/>
                <w:szCs w:val="18"/>
              </w:rPr>
              <w:t>IS PZS</w:t>
            </w:r>
            <w:r w:rsidRPr="00922AB1">
              <w:rPr>
                <w:sz w:val="18"/>
                <w:szCs w:val="18"/>
              </w:rPr>
              <w:fldChar w:fldCharType="end"/>
            </w:r>
          </w:p>
        </w:tc>
      </w:tr>
      <w:tr w:rsidR="00310392" w:rsidRPr="00F52D04" w14:paraId="1D3D6AC0" w14:textId="77777777" w:rsidTr="5EBC771D">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093F1566" w14:textId="77777777" w:rsidR="00310392" w:rsidRPr="00922AB1" w:rsidRDefault="00310392" w:rsidP="00310392">
            <w:pPr>
              <w:spacing w:before="40" w:after="40"/>
              <w:rPr>
                <w:sz w:val="18"/>
                <w:szCs w:val="18"/>
              </w:rPr>
            </w:pPr>
            <w:r w:rsidRPr="00922AB1">
              <w:rPr>
                <w:sz w:val="18"/>
                <w:szCs w:val="18"/>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5424A792" w14:textId="77777777" w:rsidR="00310392" w:rsidRPr="00922AB1" w:rsidRDefault="00310392" w:rsidP="00310392">
            <w:pPr>
              <w:spacing w:before="40" w:after="40"/>
              <w:rPr>
                <w:sz w:val="18"/>
                <w:szCs w:val="18"/>
              </w:rPr>
            </w:pPr>
            <w:r w:rsidRPr="00922AB1">
              <w:rPr>
                <w:sz w:val="18"/>
                <w:szCs w:val="18"/>
              </w:rPr>
              <w:t>Služba označí  resp. zruší reštrikciu záznamu.</w:t>
            </w:r>
          </w:p>
        </w:tc>
      </w:tr>
      <w:tr w:rsidR="00310392" w:rsidRPr="00F52D04" w14:paraId="3ACB5E2D" w14:textId="77777777" w:rsidTr="5EBC77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58351201" w14:textId="77777777" w:rsidR="00310392" w:rsidRPr="00922AB1" w:rsidRDefault="00310392" w:rsidP="00310392">
            <w:pPr>
              <w:spacing w:before="40" w:after="40"/>
              <w:rPr>
                <w:sz w:val="18"/>
                <w:szCs w:val="18"/>
              </w:rPr>
            </w:pPr>
            <w:r w:rsidRPr="00922AB1">
              <w:rPr>
                <w:sz w:val="18"/>
                <w:szCs w:val="18"/>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07008A6E" w14:textId="77777777" w:rsidR="00310392" w:rsidRPr="00922AB1" w:rsidRDefault="00310392" w:rsidP="00310392">
            <w:pPr>
              <w:spacing w:before="40" w:after="40"/>
              <w:rPr>
                <w:sz w:val="18"/>
                <w:szCs w:val="18"/>
              </w:rPr>
            </w:pPr>
            <w:r w:rsidRPr="00922AB1">
              <w:rPr>
                <w:sz w:val="18"/>
                <w:szCs w:val="18"/>
              </w:rPr>
              <w:fldChar w:fldCharType="begin" w:fldLock="1"/>
            </w:r>
            <w:r w:rsidRPr="00922AB1">
              <w:rPr>
                <w:sz w:val="18"/>
                <w:szCs w:val="18"/>
              </w:rPr>
              <w:instrText>MERGEFIELD Element.valueOf(x070-SposobVolania)</w:instrText>
            </w:r>
            <w:r w:rsidRPr="00922AB1">
              <w:rPr>
                <w:sz w:val="18"/>
                <w:szCs w:val="18"/>
              </w:rPr>
              <w:fldChar w:fldCharType="separate"/>
            </w:r>
            <w:r w:rsidRPr="00922AB1">
              <w:rPr>
                <w:sz w:val="18"/>
                <w:szCs w:val="18"/>
              </w:rPr>
              <w:t>Synchrónny</w:t>
            </w:r>
            <w:r w:rsidRPr="00922AB1">
              <w:rPr>
                <w:sz w:val="18"/>
                <w:szCs w:val="18"/>
              </w:rPr>
              <w:fldChar w:fldCharType="end"/>
            </w:r>
          </w:p>
        </w:tc>
      </w:tr>
      <w:tr w:rsidR="00310392" w:rsidRPr="00F52D04" w14:paraId="74ADFA10" w14:textId="77777777" w:rsidTr="5EBC77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6E8B160" w14:textId="77777777" w:rsidR="00310392" w:rsidRPr="00922AB1" w:rsidRDefault="00310392" w:rsidP="00310392">
            <w:pPr>
              <w:spacing w:before="40" w:after="40"/>
              <w:rPr>
                <w:sz w:val="18"/>
                <w:szCs w:val="18"/>
              </w:rPr>
            </w:pPr>
            <w:r w:rsidRPr="00922AB1">
              <w:rPr>
                <w:sz w:val="18"/>
                <w:szCs w:val="18"/>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47E97F39" w14:textId="77777777" w:rsidR="00310392" w:rsidRPr="00922AB1" w:rsidRDefault="00310392" w:rsidP="00310392">
            <w:pPr>
              <w:autoSpaceDE w:val="0"/>
              <w:autoSpaceDN w:val="0"/>
              <w:adjustRightInd w:val="0"/>
              <w:spacing w:after="1"/>
              <w:rPr>
                <w:sz w:val="18"/>
                <w:szCs w:val="18"/>
              </w:rPr>
            </w:pPr>
            <w:r w:rsidRPr="00922AB1">
              <w:rPr>
                <w:sz w:val="18"/>
                <w:szCs w:val="18"/>
              </w:rPr>
              <w:t>Služba slúži na označenie resp. zrušenie reštrikcie záznamu.</w:t>
            </w:r>
          </w:p>
          <w:p w14:paraId="704294DD" w14:textId="77777777" w:rsidR="00310392" w:rsidRPr="00922AB1" w:rsidDel="79168E2D" w:rsidRDefault="00310392" w:rsidP="003E15D5">
            <w:pPr>
              <w:autoSpaceDE w:val="0"/>
              <w:autoSpaceDN w:val="0"/>
              <w:adjustRightInd w:val="0"/>
              <w:spacing w:before="40" w:after="1"/>
              <w:rPr>
                <w:sz w:val="18"/>
                <w:szCs w:val="18"/>
              </w:rPr>
            </w:pPr>
            <w:r w:rsidRPr="00922AB1">
              <w:rPr>
                <w:sz w:val="18"/>
                <w:szCs w:val="18"/>
              </w:rPr>
              <w:t xml:space="preserve">Reštrikčný záznam je definovaný v zákone 153/2013 § 5a. </w:t>
            </w:r>
          </w:p>
          <w:p w14:paraId="796D07C9" w14:textId="50B4F885" w:rsidR="00310392" w:rsidRPr="00922AB1" w:rsidRDefault="789CCB96" w:rsidP="00310392">
            <w:pPr>
              <w:spacing w:before="40" w:after="40"/>
              <w:rPr>
                <w:b/>
                <w:bCs/>
                <w:sz w:val="18"/>
                <w:szCs w:val="18"/>
              </w:rPr>
            </w:pPr>
            <w:r w:rsidRPr="00922AB1">
              <w:rPr>
                <w:sz w:val="18"/>
                <w:szCs w:val="18"/>
              </w:rPr>
              <w:t>Služba umožňuje označiť a</w:t>
            </w:r>
            <w:r w:rsidR="79168E2D" w:rsidRPr="00922AB1">
              <w:rPr>
                <w:sz w:val="18"/>
                <w:szCs w:val="18"/>
              </w:rPr>
              <w:t>ko reštrikčný záznam</w:t>
            </w:r>
            <w:r w:rsidRPr="00922AB1">
              <w:rPr>
                <w:sz w:val="18"/>
                <w:szCs w:val="18"/>
              </w:rPr>
              <w:t>:</w:t>
            </w:r>
            <w:r w:rsidR="65C27569" w:rsidRPr="00922AB1">
              <w:rPr>
                <w:sz w:val="18"/>
                <w:szCs w:val="18"/>
              </w:rPr>
              <w:t xml:space="preserve"> Odborné vyšetrenie, Lekársku prepúšťaciu správu</w:t>
            </w:r>
            <w:r w:rsidR="105E0701" w:rsidRPr="00922AB1">
              <w:rPr>
                <w:sz w:val="18"/>
                <w:szCs w:val="18"/>
              </w:rPr>
              <w:t>,</w:t>
            </w:r>
            <w:r w:rsidR="65C27569" w:rsidRPr="00922AB1">
              <w:rPr>
                <w:sz w:val="18"/>
                <w:szCs w:val="18"/>
              </w:rPr>
              <w:t xml:space="preserve"> </w:t>
            </w:r>
            <w:r w:rsidR="105E0701" w:rsidRPr="00922AB1">
              <w:rPr>
                <w:sz w:val="18"/>
                <w:szCs w:val="18"/>
              </w:rPr>
              <w:t>Zobrazovacie vyšetrenie</w:t>
            </w:r>
            <w:r w:rsidR="5857B6AF" w:rsidRPr="00922AB1">
              <w:rPr>
                <w:sz w:val="18"/>
                <w:szCs w:val="18"/>
              </w:rPr>
              <w:t>.</w:t>
            </w:r>
          </w:p>
          <w:p w14:paraId="66D09670" w14:textId="77777777" w:rsidR="00310392" w:rsidRPr="00922AB1" w:rsidRDefault="00310392" w:rsidP="00310392">
            <w:pPr>
              <w:spacing w:before="40" w:after="40"/>
              <w:rPr>
                <w:sz w:val="18"/>
                <w:szCs w:val="18"/>
              </w:rPr>
            </w:pPr>
            <w:r w:rsidRPr="00922AB1">
              <w:rPr>
                <w:b/>
                <w:bCs/>
                <w:sz w:val="18"/>
                <w:szCs w:val="18"/>
              </w:rPr>
              <w:t>Vstup</w:t>
            </w:r>
          </w:p>
          <w:p w14:paraId="6B284098" w14:textId="77777777" w:rsidR="00310392" w:rsidRPr="00922AB1" w:rsidRDefault="00310392" w:rsidP="00310392">
            <w:pPr>
              <w:pStyle w:val="Odsekzoznamu"/>
              <w:numPr>
                <w:ilvl w:val="0"/>
                <w:numId w:val="170"/>
              </w:numPr>
              <w:autoSpaceDE w:val="0"/>
              <w:autoSpaceDN w:val="0"/>
              <w:adjustRightInd w:val="0"/>
              <w:spacing w:before="40" w:after="40"/>
              <w:jc w:val="both"/>
              <w:rPr>
                <w:sz w:val="18"/>
                <w:szCs w:val="18"/>
              </w:rPr>
            </w:pPr>
            <w:r w:rsidRPr="00922AB1">
              <w:rPr>
                <w:sz w:val="18"/>
                <w:szCs w:val="18"/>
              </w:rPr>
              <w:t>Identifikátor záznamu</w:t>
            </w:r>
          </w:p>
          <w:p w14:paraId="0242F55E" w14:textId="77777777" w:rsidR="00310392" w:rsidRPr="00922AB1" w:rsidRDefault="00310392" w:rsidP="00310392">
            <w:pPr>
              <w:spacing w:before="40" w:after="40"/>
              <w:rPr>
                <w:b/>
                <w:sz w:val="18"/>
                <w:szCs w:val="18"/>
              </w:rPr>
            </w:pPr>
          </w:p>
          <w:p w14:paraId="5DCBCB39" w14:textId="77777777" w:rsidR="00310392" w:rsidRPr="00922AB1" w:rsidRDefault="00310392" w:rsidP="00310392">
            <w:pPr>
              <w:spacing w:before="40" w:after="40"/>
              <w:rPr>
                <w:b/>
                <w:sz w:val="18"/>
                <w:szCs w:val="18"/>
              </w:rPr>
            </w:pPr>
            <w:r w:rsidRPr="00922AB1">
              <w:rPr>
                <w:b/>
                <w:sz w:val="18"/>
                <w:szCs w:val="18"/>
              </w:rPr>
              <w:t>Zrušenie reštrikcie na zdravotnom zázname</w:t>
            </w:r>
          </w:p>
          <w:p w14:paraId="6E402CC3" w14:textId="1C77699A" w:rsidR="00310392" w:rsidRPr="00922AB1" w:rsidRDefault="00310392" w:rsidP="5EBC771D">
            <w:pPr>
              <w:spacing w:before="40" w:after="40"/>
              <w:rPr>
                <w:sz w:val="18"/>
                <w:szCs w:val="18"/>
              </w:rPr>
            </w:pPr>
            <w:r w:rsidRPr="00922AB1">
              <w:rPr>
                <w:sz w:val="18"/>
                <w:szCs w:val="18"/>
              </w:rPr>
              <w:t>Na vstupe služby je uvedený identifikátor záznamu (Record identifier), u ktorého je požadované zrušenie</w:t>
            </w:r>
            <w:r w:rsidR="5EBC771D" w:rsidRPr="00922AB1">
              <w:rPr>
                <w:sz w:val="18"/>
                <w:szCs w:val="18"/>
              </w:rPr>
              <w:t xml:space="preserve"> </w:t>
            </w:r>
            <w:r w:rsidRPr="00922AB1">
              <w:rPr>
                <w:sz w:val="18"/>
                <w:szCs w:val="18"/>
              </w:rPr>
              <w:t>(ukončenie) reštrikcie. Platnosť reštrikcie do (Effective time) je nastavená na aktuálny dátum a čas.</w:t>
            </w:r>
          </w:p>
          <w:p w14:paraId="012A2AA6" w14:textId="77777777" w:rsidR="00310392" w:rsidRPr="00922AB1" w:rsidRDefault="00310392" w:rsidP="00310392">
            <w:pPr>
              <w:spacing w:before="40" w:after="40"/>
              <w:rPr>
                <w:b/>
                <w:sz w:val="18"/>
                <w:szCs w:val="18"/>
              </w:rPr>
            </w:pPr>
          </w:p>
          <w:p w14:paraId="49B2D2B5" w14:textId="77777777" w:rsidR="00310392" w:rsidRPr="00922AB1" w:rsidRDefault="00310392" w:rsidP="00310392">
            <w:pPr>
              <w:spacing w:before="40" w:after="40"/>
              <w:rPr>
                <w:b/>
                <w:sz w:val="18"/>
                <w:szCs w:val="18"/>
              </w:rPr>
            </w:pPr>
            <w:r w:rsidRPr="00922AB1">
              <w:rPr>
                <w:b/>
                <w:sz w:val="18"/>
                <w:szCs w:val="18"/>
              </w:rPr>
              <w:t>Vytvorenie reštrikcie</w:t>
            </w:r>
          </w:p>
          <w:p w14:paraId="0C069C7C" w14:textId="530AC374" w:rsidR="00310392" w:rsidRPr="00922AB1" w:rsidRDefault="00310392" w:rsidP="00922AB1">
            <w:pPr>
              <w:spacing w:before="40" w:after="40"/>
              <w:rPr>
                <w:sz w:val="18"/>
                <w:szCs w:val="18"/>
              </w:rPr>
            </w:pPr>
            <w:r w:rsidRPr="00922AB1">
              <w:rPr>
                <w:sz w:val="18"/>
                <w:szCs w:val="18"/>
              </w:rPr>
              <w:t>Na vstupe služby je uvedený identifikátor záznamu (Record identifier), u ktorého je požadované</w:t>
            </w:r>
            <w:r w:rsidR="00922AB1">
              <w:rPr>
                <w:sz w:val="18"/>
                <w:szCs w:val="18"/>
              </w:rPr>
              <w:t xml:space="preserve"> vytvorenie reštrikcie</w:t>
            </w:r>
            <w:r w:rsidRPr="00922AB1">
              <w:rPr>
                <w:sz w:val="18"/>
                <w:szCs w:val="18"/>
              </w:rPr>
              <w:t>. Platnosť reštrikcie od (Effective time) je nastavená na aktuálny dátum a čas. Platnosť do nemusí byť vyplnená.</w:t>
            </w:r>
          </w:p>
        </w:tc>
      </w:tr>
      <w:tr w:rsidR="00310392" w:rsidRPr="00F52D04" w14:paraId="4B1CE139" w14:textId="77777777" w:rsidTr="5EBC77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515F40C8" w14:textId="77777777" w:rsidR="00310392" w:rsidRPr="00922AB1" w:rsidRDefault="00310392" w:rsidP="00310392">
            <w:pPr>
              <w:spacing w:before="40" w:after="40"/>
              <w:rPr>
                <w:sz w:val="18"/>
                <w:szCs w:val="18"/>
              </w:rPr>
            </w:pPr>
            <w:r w:rsidRPr="00922AB1">
              <w:rPr>
                <w:sz w:val="18"/>
                <w:szCs w:val="18"/>
              </w:rPr>
              <w:t>Vstup:</w:t>
            </w:r>
          </w:p>
        </w:tc>
        <w:tc>
          <w:tcPr>
            <w:tcW w:w="7200" w:type="dxa"/>
            <w:tcBorders>
              <w:top w:val="single" w:sz="2" w:space="0" w:color="auto"/>
              <w:left w:val="single" w:sz="2" w:space="0" w:color="auto"/>
              <w:bottom w:val="single" w:sz="2" w:space="0" w:color="auto"/>
              <w:right w:val="single" w:sz="2" w:space="0" w:color="auto"/>
            </w:tcBorders>
            <w:vAlign w:val="center"/>
          </w:tcPr>
          <w:p w14:paraId="4E4513FE" w14:textId="77777777" w:rsidR="00310392" w:rsidRPr="00922AB1" w:rsidRDefault="00310392" w:rsidP="003E15D5">
            <w:pPr>
              <w:pStyle w:val="Odsekzoznamu"/>
              <w:numPr>
                <w:ilvl w:val="0"/>
                <w:numId w:val="170"/>
              </w:numPr>
              <w:autoSpaceDE w:val="0"/>
              <w:autoSpaceDN w:val="0"/>
              <w:adjustRightInd w:val="0"/>
              <w:spacing w:before="40" w:after="40"/>
              <w:ind w:left="471"/>
              <w:jc w:val="both"/>
              <w:rPr>
                <w:sz w:val="18"/>
                <w:szCs w:val="18"/>
              </w:rPr>
            </w:pPr>
            <w:r w:rsidRPr="00922AB1">
              <w:rPr>
                <w:sz w:val="18"/>
                <w:szCs w:val="18"/>
              </w:rPr>
              <w:t>CEN-EN13606-COMPOSITION.access_policy.v1.adl</w:t>
            </w:r>
          </w:p>
        </w:tc>
      </w:tr>
      <w:tr w:rsidR="00310392" w:rsidRPr="00F52D04" w14:paraId="4D1A54C3" w14:textId="77777777" w:rsidTr="5EBC77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DF91B67" w14:textId="77777777" w:rsidR="00310392" w:rsidRPr="00922AB1" w:rsidRDefault="00310392" w:rsidP="00310392">
            <w:pPr>
              <w:spacing w:before="40" w:after="40"/>
              <w:rPr>
                <w:sz w:val="18"/>
                <w:szCs w:val="18"/>
              </w:rPr>
            </w:pPr>
            <w:r w:rsidRPr="00922AB1">
              <w:rPr>
                <w:sz w:val="18"/>
                <w:szCs w:val="18"/>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489D1423" w14:textId="77777777" w:rsidR="00310392" w:rsidRPr="00922AB1" w:rsidRDefault="00310392" w:rsidP="003E15D5">
            <w:pPr>
              <w:pStyle w:val="Odsekzoznamu"/>
              <w:numPr>
                <w:ilvl w:val="0"/>
                <w:numId w:val="170"/>
              </w:numPr>
              <w:autoSpaceDE w:val="0"/>
              <w:autoSpaceDN w:val="0"/>
              <w:adjustRightInd w:val="0"/>
              <w:spacing w:before="40" w:after="40"/>
              <w:ind w:left="471"/>
              <w:jc w:val="both"/>
              <w:rPr>
                <w:sz w:val="18"/>
                <w:szCs w:val="18"/>
              </w:rPr>
            </w:pPr>
            <w:r w:rsidRPr="00922AB1">
              <w:rPr>
                <w:sz w:val="18"/>
                <w:szCs w:val="18"/>
              </w:rPr>
              <w:t>Empty_Response</w:t>
            </w:r>
          </w:p>
        </w:tc>
      </w:tr>
      <w:tr w:rsidR="00310392" w:rsidRPr="00F52D04" w14:paraId="27B4BE33" w14:textId="77777777" w:rsidTr="5EBC77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063292B6" w14:textId="77777777" w:rsidR="00310392" w:rsidRPr="00922AB1" w:rsidRDefault="00310392" w:rsidP="00310392">
            <w:pPr>
              <w:spacing w:before="40" w:after="40"/>
              <w:rPr>
                <w:sz w:val="18"/>
                <w:szCs w:val="18"/>
              </w:rPr>
            </w:pPr>
            <w:r w:rsidRPr="00922AB1">
              <w:rPr>
                <w:sz w:val="18"/>
                <w:szCs w:val="18"/>
              </w:rPr>
              <w:t>Podmienky:</w:t>
            </w:r>
          </w:p>
        </w:tc>
        <w:tc>
          <w:tcPr>
            <w:tcW w:w="7200" w:type="dxa"/>
            <w:tcBorders>
              <w:top w:val="single" w:sz="2" w:space="0" w:color="auto"/>
              <w:left w:val="single" w:sz="2" w:space="0" w:color="auto"/>
              <w:bottom w:val="single" w:sz="2" w:space="0" w:color="auto"/>
              <w:right w:val="single" w:sz="2" w:space="0" w:color="auto"/>
            </w:tcBorders>
            <w:vAlign w:val="center"/>
          </w:tcPr>
          <w:p w14:paraId="5D3309BC" w14:textId="77777777" w:rsidR="00310392" w:rsidRPr="00922AB1" w:rsidRDefault="00310392" w:rsidP="00310392">
            <w:pPr>
              <w:pStyle w:val="Odsekzoznamu"/>
              <w:numPr>
                <w:ilvl w:val="0"/>
                <w:numId w:val="170"/>
              </w:numPr>
              <w:autoSpaceDE w:val="0"/>
              <w:autoSpaceDN w:val="0"/>
              <w:adjustRightInd w:val="0"/>
              <w:spacing w:before="40" w:after="40"/>
              <w:ind w:left="471"/>
              <w:jc w:val="both"/>
              <w:rPr>
                <w:sz w:val="18"/>
                <w:szCs w:val="18"/>
              </w:rPr>
            </w:pPr>
            <w:r w:rsidRPr="00922AB1">
              <w:rPr>
                <w:sz w:val="18"/>
                <w:szCs w:val="18"/>
              </w:rPr>
              <w:t>Službu môže volať len autor záznamu, u ktorého sa reštrikcia vykonáva</w:t>
            </w:r>
          </w:p>
          <w:p w14:paraId="0A09654A" w14:textId="77777777" w:rsidR="00310392" w:rsidRPr="00922AB1" w:rsidRDefault="00310392" w:rsidP="00310392">
            <w:pPr>
              <w:pStyle w:val="Odsekzoznamu"/>
              <w:numPr>
                <w:ilvl w:val="0"/>
                <w:numId w:val="170"/>
              </w:numPr>
              <w:autoSpaceDE w:val="0"/>
              <w:autoSpaceDN w:val="0"/>
              <w:adjustRightInd w:val="0"/>
              <w:spacing w:before="40" w:after="40"/>
              <w:ind w:left="471"/>
              <w:jc w:val="both"/>
              <w:rPr>
                <w:sz w:val="18"/>
                <w:szCs w:val="18"/>
              </w:rPr>
            </w:pPr>
            <w:r w:rsidRPr="00922AB1">
              <w:rPr>
                <w:sz w:val="18"/>
                <w:szCs w:val="18"/>
              </w:rPr>
              <w:t>Platnosť reštrikcie (OD) nesmie byť v minulosti</w:t>
            </w:r>
          </w:p>
          <w:p w14:paraId="257F8241" w14:textId="77777777" w:rsidR="00310392" w:rsidRPr="00922AB1" w:rsidRDefault="00310392" w:rsidP="00310392">
            <w:pPr>
              <w:pStyle w:val="Odsekzoznamu"/>
              <w:numPr>
                <w:ilvl w:val="0"/>
                <w:numId w:val="170"/>
              </w:numPr>
              <w:autoSpaceDE w:val="0"/>
              <w:autoSpaceDN w:val="0"/>
              <w:adjustRightInd w:val="0"/>
              <w:spacing w:before="40" w:after="40"/>
              <w:ind w:left="471"/>
              <w:jc w:val="both"/>
              <w:rPr>
                <w:sz w:val="18"/>
                <w:szCs w:val="18"/>
              </w:rPr>
            </w:pPr>
            <w:r w:rsidRPr="00922AB1">
              <w:rPr>
                <w:sz w:val="18"/>
                <w:szCs w:val="18"/>
              </w:rPr>
              <w:t>Platnosť reštrikcie (DO) nesmie byť v minulosti</w:t>
            </w:r>
          </w:p>
        </w:tc>
      </w:tr>
      <w:tr w:rsidR="00310392" w:rsidRPr="00F52D04" w14:paraId="5C658456" w14:textId="77777777" w:rsidTr="5EBC77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5BF1620C" w14:textId="77777777" w:rsidR="00310392" w:rsidRPr="00922AB1" w:rsidRDefault="00310392" w:rsidP="00310392">
            <w:pPr>
              <w:spacing w:before="40" w:after="40"/>
              <w:rPr>
                <w:sz w:val="18"/>
                <w:szCs w:val="18"/>
              </w:rPr>
            </w:pPr>
            <w:r w:rsidRPr="00922AB1">
              <w:rPr>
                <w:sz w:val="18"/>
                <w:szCs w:val="18"/>
              </w:rPr>
              <w:t>Výnimka</w:t>
            </w:r>
          </w:p>
        </w:tc>
        <w:tc>
          <w:tcPr>
            <w:tcW w:w="7200" w:type="dxa"/>
            <w:tcBorders>
              <w:top w:val="single" w:sz="2" w:space="0" w:color="auto"/>
              <w:left w:val="single" w:sz="2" w:space="0" w:color="auto"/>
              <w:bottom w:val="single" w:sz="2" w:space="0" w:color="auto"/>
              <w:right w:val="single" w:sz="2" w:space="0" w:color="auto"/>
            </w:tcBorders>
            <w:vAlign w:val="center"/>
          </w:tcPr>
          <w:p w14:paraId="564B570D" w14:textId="77777777" w:rsidR="00310392" w:rsidRPr="00922AB1" w:rsidRDefault="00310392" w:rsidP="00310392">
            <w:pPr>
              <w:pStyle w:val="Odsekzoznamu"/>
              <w:numPr>
                <w:ilvl w:val="0"/>
                <w:numId w:val="170"/>
              </w:numPr>
              <w:autoSpaceDE w:val="0"/>
              <w:autoSpaceDN w:val="0"/>
              <w:adjustRightInd w:val="0"/>
              <w:spacing w:before="40" w:after="40"/>
              <w:ind w:left="471"/>
              <w:jc w:val="both"/>
              <w:rPr>
                <w:sz w:val="18"/>
                <w:szCs w:val="18"/>
              </w:rPr>
            </w:pPr>
            <w:r w:rsidRPr="00922AB1">
              <w:rPr>
                <w:sz w:val="18"/>
                <w:szCs w:val="18"/>
              </w:rPr>
              <w:t>E000001 - Záznam, na ktorý má byť uplatnená reštrikcia neexistuje</w:t>
            </w:r>
          </w:p>
          <w:p w14:paraId="23576EC2" w14:textId="77777777" w:rsidR="00310392" w:rsidRPr="00922AB1" w:rsidRDefault="00310392" w:rsidP="00310392">
            <w:pPr>
              <w:pStyle w:val="Odsekzoznamu"/>
              <w:numPr>
                <w:ilvl w:val="0"/>
                <w:numId w:val="170"/>
              </w:numPr>
              <w:autoSpaceDE w:val="0"/>
              <w:autoSpaceDN w:val="0"/>
              <w:adjustRightInd w:val="0"/>
              <w:spacing w:before="40" w:after="40"/>
              <w:ind w:left="471"/>
              <w:jc w:val="both"/>
              <w:rPr>
                <w:sz w:val="18"/>
                <w:szCs w:val="18"/>
              </w:rPr>
            </w:pPr>
            <w:r w:rsidRPr="00922AB1">
              <w:rPr>
                <w:sz w:val="18"/>
                <w:szCs w:val="18"/>
              </w:rPr>
              <w:t>E1007 - Prihlásený používateľ nemôže vykonať požadovanú operáciu.</w:t>
            </w:r>
          </w:p>
          <w:p w14:paraId="6C40C491" w14:textId="77777777" w:rsidR="00310392" w:rsidRPr="00922AB1" w:rsidRDefault="00310392" w:rsidP="00310392">
            <w:pPr>
              <w:pStyle w:val="Odsekzoznamu"/>
              <w:numPr>
                <w:ilvl w:val="0"/>
                <w:numId w:val="170"/>
              </w:numPr>
              <w:autoSpaceDE w:val="0"/>
              <w:autoSpaceDN w:val="0"/>
              <w:adjustRightInd w:val="0"/>
              <w:spacing w:before="40" w:after="40"/>
              <w:ind w:left="471"/>
              <w:jc w:val="both"/>
              <w:rPr>
                <w:sz w:val="18"/>
                <w:szCs w:val="18"/>
              </w:rPr>
            </w:pPr>
            <w:r w:rsidRPr="00922AB1">
              <w:rPr>
                <w:sz w:val="18"/>
                <w:szCs w:val="18"/>
              </w:rPr>
              <w:t>E000002  - Chybný atribút na vstupe</w:t>
            </w:r>
          </w:p>
          <w:p w14:paraId="0BC1E272" w14:textId="77777777" w:rsidR="00310392" w:rsidRPr="00922AB1" w:rsidRDefault="00310392" w:rsidP="00310392">
            <w:pPr>
              <w:pStyle w:val="Odsekzoznamu"/>
              <w:autoSpaceDE w:val="0"/>
              <w:autoSpaceDN w:val="0"/>
              <w:adjustRightInd w:val="0"/>
              <w:spacing w:before="40" w:after="40"/>
              <w:ind w:left="471"/>
              <w:jc w:val="both"/>
              <w:rPr>
                <w:sz w:val="18"/>
                <w:szCs w:val="18"/>
              </w:rPr>
            </w:pPr>
            <w:r w:rsidRPr="00922AB1">
              <w:rPr>
                <w:sz w:val="18"/>
                <w:szCs w:val="18"/>
              </w:rPr>
              <w:t xml:space="preserve">     </w:t>
            </w:r>
            <w:r w:rsidRPr="00922AB1">
              <w:rPr>
                <w:sz w:val="18"/>
                <w:szCs w:val="18"/>
              </w:rPr>
              <w:tab/>
              <w:t>- Chybný štruktúra záznamu</w:t>
            </w:r>
          </w:p>
          <w:p w14:paraId="2818D4F4" w14:textId="77777777" w:rsidR="00310392" w:rsidRPr="00922AB1" w:rsidRDefault="00310392" w:rsidP="00310392">
            <w:pPr>
              <w:pStyle w:val="Odsekzoznamu"/>
              <w:autoSpaceDE w:val="0"/>
              <w:autoSpaceDN w:val="0"/>
              <w:adjustRightInd w:val="0"/>
              <w:spacing w:before="40" w:after="40"/>
              <w:ind w:left="471"/>
              <w:jc w:val="both"/>
              <w:rPr>
                <w:sz w:val="18"/>
                <w:szCs w:val="18"/>
              </w:rPr>
            </w:pPr>
            <w:r w:rsidRPr="00922AB1">
              <w:rPr>
                <w:sz w:val="18"/>
                <w:szCs w:val="18"/>
              </w:rPr>
              <w:tab/>
              <w:t xml:space="preserve">             - Platnosť začína v minulosti</w:t>
            </w:r>
          </w:p>
          <w:p w14:paraId="5BAE6E8E" w14:textId="19AE835E" w:rsidR="00310392" w:rsidRPr="00922AB1" w:rsidRDefault="00310392" w:rsidP="00310392">
            <w:pPr>
              <w:pStyle w:val="Odsekzoznamu"/>
              <w:autoSpaceDE w:val="0"/>
              <w:autoSpaceDN w:val="0"/>
              <w:adjustRightInd w:val="0"/>
              <w:spacing w:before="40" w:after="40"/>
              <w:ind w:left="471"/>
              <w:jc w:val="both"/>
              <w:rPr>
                <w:sz w:val="18"/>
                <w:szCs w:val="18"/>
              </w:rPr>
            </w:pPr>
            <w:r w:rsidRPr="00922AB1">
              <w:rPr>
                <w:sz w:val="18"/>
                <w:szCs w:val="18"/>
              </w:rPr>
              <w:tab/>
              <w:t xml:space="preserve">             - Platnosť OD nasleduje po dátume platnosť DO</w:t>
            </w:r>
          </w:p>
          <w:p w14:paraId="4DD4163A" w14:textId="77777777" w:rsidR="00310392" w:rsidRPr="00922AB1" w:rsidRDefault="00310392" w:rsidP="00310392">
            <w:pPr>
              <w:pStyle w:val="Odsekzoznamu"/>
              <w:autoSpaceDE w:val="0"/>
              <w:autoSpaceDN w:val="0"/>
              <w:adjustRightInd w:val="0"/>
              <w:spacing w:before="40" w:after="40"/>
              <w:ind w:left="471"/>
              <w:jc w:val="both"/>
              <w:rPr>
                <w:rFonts w:cs="Arial"/>
                <w:sz w:val="18"/>
                <w:szCs w:val="18"/>
                <w:lang w:eastAsia="sk-SK"/>
              </w:rPr>
            </w:pPr>
            <w:r w:rsidRPr="00922AB1">
              <w:rPr>
                <w:sz w:val="18"/>
                <w:szCs w:val="18"/>
              </w:rPr>
              <w:tab/>
              <w:t xml:space="preserve">             - Nepovolený typ (OID) záznamu na vstupe</w:t>
            </w:r>
          </w:p>
        </w:tc>
      </w:tr>
      <w:tr w:rsidR="00310392" w:rsidRPr="00F52D04" w14:paraId="71FAD3C8" w14:textId="77777777" w:rsidTr="5EBC77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3D92CC35" w14:textId="77777777" w:rsidR="00310392" w:rsidRPr="00922AB1" w:rsidRDefault="00310392" w:rsidP="00310392">
            <w:pPr>
              <w:spacing w:before="40" w:after="40"/>
              <w:rPr>
                <w:sz w:val="18"/>
                <w:szCs w:val="18"/>
              </w:rPr>
            </w:pPr>
            <w:r w:rsidRPr="00922AB1">
              <w:rPr>
                <w:sz w:val="18"/>
                <w:szCs w:val="18"/>
              </w:rPr>
              <w:t>Kód stránky EZKO</w:t>
            </w:r>
          </w:p>
        </w:tc>
        <w:tc>
          <w:tcPr>
            <w:tcW w:w="7200" w:type="dxa"/>
            <w:tcBorders>
              <w:top w:val="single" w:sz="2" w:space="0" w:color="auto"/>
              <w:left w:val="single" w:sz="2" w:space="0" w:color="auto"/>
              <w:bottom w:val="single" w:sz="2" w:space="0" w:color="auto"/>
              <w:right w:val="single" w:sz="2" w:space="0" w:color="auto"/>
            </w:tcBorders>
            <w:vAlign w:val="center"/>
          </w:tcPr>
          <w:p w14:paraId="43B0D57C" w14:textId="77777777" w:rsidR="00310392" w:rsidRPr="00922AB1" w:rsidRDefault="00310392" w:rsidP="00310392">
            <w:pPr>
              <w:spacing w:before="40" w:after="40"/>
              <w:rPr>
                <w:sz w:val="18"/>
                <w:szCs w:val="18"/>
              </w:rPr>
            </w:pPr>
            <w:r w:rsidRPr="00922AB1">
              <w:rPr>
                <w:sz w:val="18"/>
                <w:szCs w:val="18"/>
              </w:rPr>
              <w:t>VVP</w:t>
            </w:r>
          </w:p>
        </w:tc>
      </w:tr>
    </w:tbl>
    <w:p w14:paraId="6EE6DF91" w14:textId="77777777" w:rsidR="00310392" w:rsidRPr="00F52D04" w:rsidRDefault="00310392" w:rsidP="00B50180">
      <w:pPr>
        <w:pStyle w:val="Nadpis2"/>
      </w:pPr>
      <w:bookmarkStart w:id="236" w:name="_VyhladajMojeRestrikcieZaznamov_v1"/>
      <w:bookmarkStart w:id="237" w:name="_Toc56171989"/>
      <w:bookmarkEnd w:id="236"/>
      <w:r>
        <w:t>VyhladajMojeRestrikcieZaznamov_v1</w:t>
      </w:r>
      <w:bookmarkEnd w:id="237"/>
    </w:p>
    <w:tbl>
      <w:tblPr>
        <w:tblW w:w="9360" w:type="dxa"/>
        <w:jc w:val="center"/>
        <w:tblLayout w:type="fixed"/>
        <w:tblCellMar>
          <w:left w:w="60" w:type="dxa"/>
          <w:right w:w="60" w:type="dxa"/>
        </w:tblCellMar>
        <w:tblLook w:val="0000" w:firstRow="0" w:lastRow="0" w:firstColumn="0" w:lastColumn="0" w:noHBand="0" w:noVBand="0"/>
      </w:tblPr>
      <w:tblGrid>
        <w:gridCol w:w="2160"/>
        <w:gridCol w:w="7200"/>
      </w:tblGrid>
      <w:tr w:rsidR="00310392" w:rsidRPr="00F52D04" w14:paraId="3DE71570" w14:textId="77777777" w:rsidTr="003E15D5">
        <w:trPr>
          <w:trHeight w:val="326"/>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A1BAD52" w14:textId="77777777" w:rsidR="00310392" w:rsidRPr="00922AB1" w:rsidRDefault="00310392" w:rsidP="00310392">
            <w:pPr>
              <w:spacing w:before="40" w:after="40"/>
              <w:rPr>
                <w:sz w:val="18"/>
                <w:szCs w:val="18"/>
              </w:rPr>
            </w:pPr>
            <w:r w:rsidRPr="00922AB1">
              <w:rPr>
                <w:sz w:val="18"/>
                <w:szCs w:val="18"/>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02D4EF25" w14:textId="77777777" w:rsidR="00310392" w:rsidRPr="00922AB1" w:rsidRDefault="00310392" w:rsidP="00310392">
            <w:pPr>
              <w:spacing w:before="40" w:after="40"/>
              <w:rPr>
                <w:sz w:val="18"/>
                <w:szCs w:val="18"/>
              </w:rPr>
            </w:pPr>
            <w:r w:rsidRPr="00922AB1">
              <w:rPr>
                <w:sz w:val="18"/>
                <w:szCs w:val="18"/>
              </w:rPr>
              <w:t>VyhladajMojeRestrikcieZaznamov_v1</w:t>
            </w:r>
          </w:p>
        </w:tc>
      </w:tr>
      <w:tr w:rsidR="00310392" w:rsidRPr="00F52D04" w14:paraId="78D65F04" w14:textId="77777777" w:rsidTr="003E15D5">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652E4FF7" w14:textId="77777777" w:rsidR="00310392" w:rsidRPr="00922AB1" w:rsidRDefault="00310392" w:rsidP="00310392">
            <w:pPr>
              <w:spacing w:before="40" w:after="40"/>
              <w:rPr>
                <w:sz w:val="18"/>
                <w:szCs w:val="18"/>
              </w:rPr>
            </w:pPr>
            <w:r w:rsidRPr="00922AB1">
              <w:rPr>
                <w:sz w:val="18"/>
                <w:szCs w:val="18"/>
              </w:rPr>
              <w:t>Určenie</w:t>
            </w:r>
          </w:p>
        </w:tc>
        <w:tc>
          <w:tcPr>
            <w:tcW w:w="7200" w:type="dxa"/>
            <w:tcBorders>
              <w:top w:val="single" w:sz="2" w:space="0" w:color="auto"/>
              <w:left w:val="single" w:sz="2" w:space="0" w:color="auto"/>
              <w:bottom w:val="single" w:sz="2" w:space="0" w:color="auto"/>
              <w:right w:val="single" w:sz="2" w:space="0" w:color="auto"/>
            </w:tcBorders>
            <w:vAlign w:val="center"/>
          </w:tcPr>
          <w:p w14:paraId="3CBEA540" w14:textId="77777777" w:rsidR="00310392" w:rsidRPr="00922AB1" w:rsidRDefault="00310392" w:rsidP="00310392">
            <w:pPr>
              <w:spacing w:before="40" w:after="40"/>
              <w:rPr>
                <w:sz w:val="18"/>
                <w:szCs w:val="18"/>
              </w:rPr>
            </w:pPr>
            <w:r w:rsidRPr="00922AB1">
              <w:rPr>
                <w:sz w:val="18"/>
                <w:szCs w:val="18"/>
              </w:rPr>
              <w:fldChar w:fldCharType="begin" w:fldLock="1"/>
            </w:r>
            <w:r w:rsidRPr="00922AB1">
              <w:rPr>
                <w:sz w:val="18"/>
                <w:szCs w:val="18"/>
              </w:rPr>
              <w:instrText>MERGEFIELD Element.valueOf(x070-Urcenie)</w:instrText>
            </w:r>
            <w:r w:rsidRPr="00922AB1">
              <w:rPr>
                <w:sz w:val="18"/>
                <w:szCs w:val="18"/>
              </w:rPr>
              <w:fldChar w:fldCharType="separate"/>
            </w:r>
            <w:r w:rsidRPr="00922AB1">
              <w:rPr>
                <w:sz w:val="18"/>
                <w:szCs w:val="18"/>
              </w:rPr>
              <w:t>IS PZS</w:t>
            </w:r>
            <w:r w:rsidRPr="00922AB1">
              <w:rPr>
                <w:sz w:val="18"/>
                <w:szCs w:val="18"/>
              </w:rPr>
              <w:fldChar w:fldCharType="end"/>
            </w:r>
          </w:p>
        </w:tc>
      </w:tr>
      <w:tr w:rsidR="00310392" w:rsidRPr="00F52D04" w14:paraId="14BE259C" w14:textId="77777777" w:rsidTr="003E15D5">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53080354" w14:textId="77777777" w:rsidR="00310392" w:rsidRPr="00922AB1" w:rsidRDefault="00310392" w:rsidP="00310392">
            <w:pPr>
              <w:spacing w:before="40" w:after="40"/>
              <w:rPr>
                <w:sz w:val="18"/>
                <w:szCs w:val="18"/>
              </w:rPr>
            </w:pPr>
            <w:r w:rsidRPr="00922AB1">
              <w:rPr>
                <w:sz w:val="18"/>
                <w:szCs w:val="18"/>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7574967D" w14:textId="77777777" w:rsidR="00310392" w:rsidRPr="00922AB1" w:rsidRDefault="00310392" w:rsidP="00310392">
            <w:pPr>
              <w:spacing w:before="40" w:after="40"/>
              <w:rPr>
                <w:sz w:val="18"/>
                <w:szCs w:val="18"/>
              </w:rPr>
            </w:pPr>
            <w:r w:rsidRPr="00922AB1">
              <w:rPr>
                <w:sz w:val="18"/>
                <w:szCs w:val="18"/>
              </w:rPr>
              <w:t>Služba vyhľadá  vlastné reštrikcie záznamov.</w:t>
            </w:r>
          </w:p>
        </w:tc>
      </w:tr>
      <w:tr w:rsidR="00310392" w:rsidRPr="00F52D04" w14:paraId="42B65D87"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5DB5903C" w14:textId="77777777" w:rsidR="00310392" w:rsidRPr="00922AB1" w:rsidRDefault="00310392" w:rsidP="00310392">
            <w:pPr>
              <w:spacing w:before="40" w:after="40"/>
              <w:rPr>
                <w:sz w:val="18"/>
                <w:szCs w:val="18"/>
              </w:rPr>
            </w:pPr>
            <w:r w:rsidRPr="00922AB1">
              <w:rPr>
                <w:sz w:val="18"/>
                <w:szCs w:val="18"/>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196B4157" w14:textId="77777777" w:rsidR="00310392" w:rsidRPr="00922AB1" w:rsidRDefault="00310392" w:rsidP="00310392">
            <w:pPr>
              <w:spacing w:before="40" w:after="40"/>
              <w:rPr>
                <w:sz w:val="18"/>
                <w:szCs w:val="18"/>
              </w:rPr>
            </w:pPr>
            <w:r w:rsidRPr="00922AB1">
              <w:rPr>
                <w:sz w:val="18"/>
                <w:szCs w:val="18"/>
              </w:rPr>
              <w:fldChar w:fldCharType="begin" w:fldLock="1"/>
            </w:r>
            <w:r w:rsidRPr="00922AB1">
              <w:rPr>
                <w:sz w:val="18"/>
                <w:szCs w:val="18"/>
              </w:rPr>
              <w:instrText>MERGEFIELD Element.valueOf(x070-SposobVolania)</w:instrText>
            </w:r>
            <w:r w:rsidRPr="00922AB1">
              <w:rPr>
                <w:sz w:val="18"/>
                <w:szCs w:val="18"/>
              </w:rPr>
              <w:fldChar w:fldCharType="separate"/>
            </w:r>
            <w:r w:rsidRPr="00922AB1">
              <w:rPr>
                <w:sz w:val="18"/>
                <w:szCs w:val="18"/>
              </w:rPr>
              <w:t>Synchrónny</w:t>
            </w:r>
            <w:r w:rsidRPr="00922AB1">
              <w:rPr>
                <w:sz w:val="18"/>
                <w:szCs w:val="18"/>
              </w:rPr>
              <w:fldChar w:fldCharType="end"/>
            </w:r>
          </w:p>
        </w:tc>
      </w:tr>
      <w:tr w:rsidR="00310392" w:rsidRPr="00F52D04" w14:paraId="56D556DC"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692EE359" w14:textId="77777777" w:rsidR="00310392" w:rsidRPr="00922AB1" w:rsidRDefault="00310392" w:rsidP="00310392">
            <w:pPr>
              <w:spacing w:before="40" w:after="40"/>
              <w:rPr>
                <w:sz w:val="18"/>
                <w:szCs w:val="18"/>
              </w:rPr>
            </w:pPr>
            <w:r w:rsidRPr="00922AB1">
              <w:rPr>
                <w:sz w:val="18"/>
                <w:szCs w:val="18"/>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46D4CF55" w14:textId="77777777" w:rsidR="00310392" w:rsidRPr="00922AB1" w:rsidRDefault="00310392" w:rsidP="00310392">
            <w:pPr>
              <w:spacing w:before="40" w:after="40"/>
              <w:rPr>
                <w:sz w:val="18"/>
                <w:szCs w:val="18"/>
              </w:rPr>
            </w:pPr>
            <w:r w:rsidRPr="00922AB1">
              <w:rPr>
                <w:sz w:val="18"/>
                <w:szCs w:val="18"/>
              </w:rPr>
              <w:t>Služba slúži na vyhľadanie informácií o existujúcich reštrikčných záznamoch pacienta, ktoré vytvoril zdravotnícky pracovník volajúci službu.</w:t>
            </w:r>
          </w:p>
          <w:p w14:paraId="6D22CF56" w14:textId="77777777" w:rsidR="00310392" w:rsidRPr="00922AB1" w:rsidRDefault="00310392" w:rsidP="00310392">
            <w:pPr>
              <w:spacing w:before="40" w:after="40"/>
              <w:rPr>
                <w:b/>
                <w:bCs/>
                <w:sz w:val="18"/>
                <w:szCs w:val="18"/>
              </w:rPr>
            </w:pPr>
          </w:p>
          <w:p w14:paraId="6B78FFD0" w14:textId="77777777" w:rsidR="00310392" w:rsidRPr="00922AB1" w:rsidRDefault="00310392" w:rsidP="00310392">
            <w:pPr>
              <w:spacing w:before="40" w:after="40"/>
              <w:rPr>
                <w:sz w:val="18"/>
                <w:szCs w:val="18"/>
              </w:rPr>
            </w:pPr>
            <w:r w:rsidRPr="00922AB1">
              <w:rPr>
                <w:b/>
                <w:bCs/>
                <w:sz w:val="18"/>
                <w:szCs w:val="18"/>
              </w:rPr>
              <w:t>Vstup</w:t>
            </w:r>
          </w:p>
          <w:p w14:paraId="1BFACC38" w14:textId="77777777" w:rsidR="00310392" w:rsidRPr="00922AB1" w:rsidRDefault="00310392" w:rsidP="00310392">
            <w:pPr>
              <w:pStyle w:val="Odsekzoznamu"/>
              <w:numPr>
                <w:ilvl w:val="0"/>
                <w:numId w:val="170"/>
              </w:numPr>
              <w:autoSpaceDE w:val="0"/>
              <w:autoSpaceDN w:val="0"/>
              <w:adjustRightInd w:val="0"/>
              <w:spacing w:before="40" w:after="40"/>
              <w:jc w:val="both"/>
              <w:rPr>
                <w:sz w:val="18"/>
                <w:szCs w:val="18"/>
              </w:rPr>
            </w:pPr>
            <w:r w:rsidRPr="00922AB1">
              <w:rPr>
                <w:sz w:val="18"/>
                <w:szCs w:val="18"/>
              </w:rPr>
              <w:t>identifikátor pacienta</w:t>
            </w:r>
          </w:p>
          <w:p w14:paraId="7F794B58" w14:textId="77777777" w:rsidR="00310392" w:rsidRPr="00922AB1" w:rsidRDefault="00310392" w:rsidP="00310392">
            <w:pPr>
              <w:pStyle w:val="Odsekzoznamu"/>
              <w:numPr>
                <w:ilvl w:val="0"/>
                <w:numId w:val="170"/>
              </w:numPr>
              <w:autoSpaceDE w:val="0"/>
              <w:autoSpaceDN w:val="0"/>
              <w:adjustRightInd w:val="0"/>
              <w:spacing w:before="40" w:after="40"/>
              <w:jc w:val="both"/>
              <w:rPr>
                <w:sz w:val="18"/>
                <w:szCs w:val="18"/>
              </w:rPr>
            </w:pPr>
            <w:r w:rsidRPr="00922AB1">
              <w:rPr>
                <w:sz w:val="18"/>
                <w:szCs w:val="18"/>
              </w:rPr>
              <w:t>typ vyšetrenia (OV,LPS,ZV)</w:t>
            </w:r>
          </w:p>
          <w:p w14:paraId="6B4C685A" w14:textId="77777777" w:rsidR="00310392" w:rsidRPr="00922AB1" w:rsidRDefault="00310392" w:rsidP="00310392">
            <w:pPr>
              <w:numPr>
                <w:ilvl w:val="0"/>
                <w:numId w:val="170"/>
              </w:numPr>
              <w:spacing w:before="40" w:after="40"/>
              <w:rPr>
                <w:b/>
                <w:sz w:val="18"/>
                <w:szCs w:val="18"/>
              </w:rPr>
            </w:pPr>
            <w:r w:rsidRPr="00922AB1">
              <w:rPr>
                <w:sz w:val="18"/>
                <w:szCs w:val="18"/>
              </w:rPr>
              <w:t>dátum, ku ktorému sa informácia hľadá</w:t>
            </w:r>
            <w:r w:rsidRPr="00922AB1">
              <w:rPr>
                <w:b/>
                <w:sz w:val="18"/>
                <w:szCs w:val="18"/>
              </w:rPr>
              <w:t xml:space="preserve"> </w:t>
            </w:r>
          </w:p>
          <w:p w14:paraId="6D4C286C" w14:textId="77777777" w:rsidR="00310392" w:rsidRPr="00922AB1" w:rsidRDefault="00310392" w:rsidP="00310392">
            <w:pPr>
              <w:spacing w:before="40" w:after="40"/>
              <w:rPr>
                <w:b/>
                <w:sz w:val="18"/>
                <w:szCs w:val="18"/>
              </w:rPr>
            </w:pPr>
            <w:r w:rsidRPr="00922AB1">
              <w:rPr>
                <w:b/>
                <w:sz w:val="18"/>
                <w:szCs w:val="18"/>
              </w:rPr>
              <w:t>Triedenie</w:t>
            </w:r>
          </w:p>
          <w:p w14:paraId="1DB7AE73" w14:textId="77777777" w:rsidR="00310392" w:rsidRPr="00922AB1" w:rsidRDefault="00310392" w:rsidP="00310392">
            <w:pPr>
              <w:spacing w:before="40" w:after="40"/>
              <w:rPr>
                <w:sz w:val="18"/>
                <w:szCs w:val="18"/>
              </w:rPr>
            </w:pPr>
            <w:r w:rsidRPr="00922AB1">
              <w:rPr>
                <w:sz w:val="18"/>
                <w:szCs w:val="18"/>
              </w:rPr>
              <w:t>Záznamy sú zotriedené podľa Datumu vytvorenia reštrikcie, od najnovšej po najstaršiu</w:t>
            </w:r>
          </w:p>
          <w:p w14:paraId="2AAC24F4" w14:textId="77777777" w:rsidR="00310392" w:rsidRPr="00922AB1" w:rsidRDefault="00310392" w:rsidP="00310392">
            <w:pPr>
              <w:spacing w:before="40" w:after="40"/>
              <w:rPr>
                <w:b/>
                <w:sz w:val="18"/>
                <w:szCs w:val="18"/>
              </w:rPr>
            </w:pPr>
          </w:p>
          <w:p w14:paraId="291280CE" w14:textId="77777777" w:rsidR="00310392" w:rsidRPr="00922AB1" w:rsidRDefault="00310392" w:rsidP="00310392">
            <w:pPr>
              <w:spacing w:before="40" w:after="40"/>
              <w:rPr>
                <w:b/>
                <w:sz w:val="18"/>
                <w:szCs w:val="18"/>
              </w:rPr>
            </w:pPr>
            <w:r w:rsidRPr="00922AB1">
              <w:rPr>
                <w:b/>
                <w:sz w:val="18"/>
                <w:szCs w:val="18"/>
              </w:rPr>
              <w:t>Stránkovanie</w:t>
            </w:r>
          </w:p>
          <w:p w14:paraId="45E42259" w14:textId="77777777" w:rsidR="00310392" w:rsidRPr="00922AB1" w:rsidRDefault="00310392" w:rsidP="00310392">
            <w:pPr>
              <w:spacing w:before="40" w:after="40"/>
              <w:rPr>
                <w:sz w:val="18"/>
                <w:szCs w:val="18"/>
              </w:rPr>
            </w:pPr>
            <w:r w:rsidRPr="00922AB1">
              <w:rPr>
                <w:sz w:val="18"/>
                <w:szCs w:val="18"/>
              </w:rPr>
              <w:lastRenderedPageBreak/>
              <w:t>Za jeden záznam v stránkovaní je považovaný jeden identifikátor zdravotného záznamu a jeho logy.</w:t>
            </w:r>
          </w:p>
          <w:p w14:paraId="5C067D0F" w14:textId="77777777" w:rsidR="00310392" w:rsidRPr="00922AB1" w:rsidRDefault="00310392" w:rsidP="00310392">
            <w:pPr>
              <w:spacing w:before="40" w:after="40"/>
              <w:rPr>
                <w:b/>
                <w:sz w:val="18"/>
                <w:szCs w:val="18"/>
              </w:rPr>
            </w:pPr>
          </w:p>
          <w:p w14:paraId="7FF88249" w14:textId="77777777" w:rsidR="00310392" w:rsidRPr="00922AB1" w:rsidRDefault="00310392" w:rsidP="00310392">
            <w:pPr>
              <w:spacing w:before="40" w:after="40"/>
              <w:rPr>
                <w:b/>
                <w:sz w:val="18"/>
                <w:szCs w:val="18"/>
              </w:rPr>
            </w:pPr>
            <w:r w:rsidRPr="00922AB1">
              <w:rPr>
                <w:b/>
                <w:sz w:val="18"/>
                <w:szCs w:val="18"/>
              </w:rPr>
              <w:t>Log prístupov</w:t>
            </w:r>
          </w:p>
          <w:p w14:paraId="7BAB228D" w14:textId="77777777" w:rsidR="00310392" w:rsidRPr="00922AB1" w:rsidRDefault="00310392" w:rsidP="00310392">
            <w:pPr>
              <w:spacing w:before="40" w:after="40"/>
              <w:rPr>
                <w:sz w:val="18"/>
                <w:szCs w:val="18"/>
              </w:rPr>
            </w:pPr>
            <w:r w:rsidRPr="00922AB1">
              <w:rPr>
                <w:sz w:val="18"/>
                <w:szCs w:val="18"/>
              </w:rPr>
              <w:t>Služba vracia max. posledných 100 prístupov k jednému záznamu.</w:t>
            </w:r>
          </w:p>
          <w:p w14:paraId="6F597B1F" w14:textId="77777777" w:rsidR="00310392" w:rsidRPr="00922AB1" w:rsidRDefault="00310392" w:rsidP="00310392">
            <w:pPr>
              <w:spacing w:before="40" w:after="40"/>
              <w:rPr>
                <w:sz w:val="18"/>
                <w:szCs w:val="18"/>
              </w:rPr>
            </w:pPr>
          </w:p>
        </w:tc>
      </w:tr>
      <w:tr w:rsidR="00310392" w:rsidRPr="00F52D04" w14:paraId="3C3A4A4E"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517226D7" w14:textId="77777777" w:rsidR="00310392" w:rsidRPr="00922AB1" w:rsidRDefault="00310392" w:rsidP="00310392">
            <w:pPr>
              <w:spacing w:before="40" w:after="40"/>
              <w:rPr>
                <w:sz w:val="18"/>
                <w:szCs w:val="18"/>
              </w:rPr>
            </w:pPr>
            <w:r w:rsidRPr="00922AB1">
              <w:rPr>
                <w:sz w:val="18"/>
                <w:szCs w:val="18"/>
              </w:rPr>
              <w:lastRenderedPageBreak/>
              <w:t>Vstup:</w:t>
            </w:r>
          </w:p>
        </w:tc>
        <w:tc>
          <w:tcPr>
            <w:tcW w:w="7200" w:type="dxa"/>
            <w:tcBorders>
              <w:top w:val="single" w:sz="2" w:space="0" w:color="auto"/>
              <w:left w:val="single" w:sz="2" w:space="0" w:color="auto"/>
              <w:bottom w:val="single" w:sz="2" w:space="0" w:color="auto"/>
              <w:right w:val="single" w:sz="2" w:space="0" w:color="auto"/>
            </w:tcBorders>
            <w:vAlign w:val="center"/>
          </w:tcPr>
          <w:p w14:paraId="2348D5AE" w14:textId="77777777" w:rsidR="00310392" w:rsidRPr="00922AB1" w:rsidRDefault="00310392" w:rsidP="003E15D5">
            <w:pPr>
              <w:pStyle w:val="Odsekzoznamu"/>
              <w:numPr>
                <w:ilvl w:val="0"/>
                <w:numId w:val="170"/>
              </w:numPr>
              <w:autoSpaceDE w:val="0"/>
              <w:autoSpaceDN w:val="0"/>
              <w:adjustRightInd w:val="0"/>
              <w:spacing w:before="40" w:after="40"/>
              <w:ind w:left="471"/>
              <w:jc w:val="both"/>
              <w:rPr>
                <w:sz w:val="18"/>
                <w:szCs w:val="18"/>
              </w:rPr>
            </w:pPr>
            <w:r w:rsidRPr="00922AB1">
              <w:rPr>
                <w:sz w:val="18"/>
                <w:szCs w:val="18"/>
              </w:rPr>
              <w:t>VyhladajMojeRestrikcieZaznamov_Request</w:t>
            </w:r>
          </w:p>
        </w:tc>
      </w:tr>
      <w:tr w:rsidR="00310392" w:rsidRPr="00F52D04" w14:paraId="5C1A3FB7"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34160DD" w14:textId="77777777" w:rsidR="00310392" w:rsidRPr="00922AB1" w:rsidRDefault="00310392" w:rsidP="00310392">
            <w:pPr>
              <w:spacing w:before="40" w:after="40"/>
              <w:rPr>
                <w:sz w:val="18"/>
                <w:szCs w:val="18"/>
              </w:rPr>
            </w:pPr>
            <w:r w:rsidRPr="00922AB1">
              <w:rPr>
                <w:sz w:val="18"/>
                <w:szCs w:val="18"/>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1E2DBF8D" w14:textId="77777777" w:rsidR="00310392" w:rsidRPr="00922AB1" w:rsidRDefault="00310392" w:rsidP="003E15D5">
            <w:pPr>
              <w:pStyle w:val="Odsekzoznamu"/>
              <w:numPr>
                <w:ilvl w:val="0"/>
                <w:numId w:val="170"/>
              </w:numPr>
              <w:autoSpaceDE w:val="0"/>
              <w:autoSpaceDN w:val="0"/>
              <w:adjustRightInd w:val="0"/>
              <w:spacing w:before="40" w:after="40"/>
              <w:ind w:left="471"/>
              <w:jc w:val="both"/>
              <w:rPr>
                <w:sz w:val="18"/>
                <w:szCs w:val="18"/>
              </w:rPr>
            </w:pPr>
            <w:r w:rsidRPr="00922AB1">
              <w:rPr>
                <w:sz w:val="18"/>
                <w:szCs w:val="18"/>
              </w:rPr>
              <w:t>VyhladajMojeRestrikcieZaznamov_Response</w:t>
            </w:r>
          </w:p>
        </w:tc>
      </w:tr>
      <w:tr w:rsidR="00310392" w:rsidRPr="00F52D04" w14:paraId="4BA2AFCB"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760B31DC" w14:textId="77777777" w:rsidR="00310392" w:rsidRPr="00922AB1" w:rsidRDefault="00310392" w:rsidP="00310392">
            <w:pPr>
              <w:spacing w:before="40" w:after="40"/>
              <w:rPr>
                <w:sz w:val="18"/>
                <w:szCs w:val="18"/>
              </w:rPr>
            </w:pPr>
            <w:r w:rsidRPr="00922AB1">
              <w:rPr>
                <w:sz w:val="18"/>
                <w:szCs w:val="18"/>
              </w:rPr>
              <w:t>Podmienky:</w:t>
            </w:r>
          </w:p>
        </w:tc>
        <w:tc>
          <w:tcPr>
            <w:tcW w:w="7200" w:type="dxa"/>
            <w:tcBorders>
              <w:top w:val="single" w:sz="2" w:space="0" w:color="auto"/>
              <w:left w:val="single" w:sz="2" w:space="0" w:color="auto"/>
              <w:bottom w:val="single" w:sz="2" w:space="0" w:color="auto"/>
              <w:right w:val="single" w:sz="2" w:space="0" w:color="auto"/>
            </w:tcBorders>
            <w:vAlign w:val="center"/>
          </w:tcPr>
          <w:p w14:paraId="2684B1B8" w14:textId="77777777" w:rsidR="00310392" w:rsidRPr="00922AB1" w:rsidRDefault="00310392" w:rsidP="00310392">
            <w:pPr>
              <w:pStyle w:val="Odsekzoznamu"/>
              <w:autoSpaceDE w:val="0"/>
              <w:autoSpaceDN w:val="0"/>
              <w:adjustRightInd w:val="0"/>
              <w:spacing w:before="40" w:after="40"/>
              <w:ind w:left="471"/>
              <w:jc w:val="both"/>
              <w:rPr>
                <w:sz w:val="18"/>
                <w:szCs w:val="18"/>
              </w:rPr>
            </w:pPr>
          </w:p>
        </w:tc>
      </w:tr>
    </w:tbl>
    <w:p w14:paraId="3462C7D6" w14:textId="206A39EB" w:rsidR="006D10FA" w:rsidRPr="00AC46BB" w:rsidRDefault="34661EDB" w:rsidP="00B50180">
      <w:pPr>
        <w:pStyle w:val="Nadpis2"/>
      </w:pPr>
      <w:bookmarkStart w:id="238" w:name="_Toc56171990"/>
      <w:r>
        <w:t>DajPacientskySumarEDS</w:t>
      </w:r>
      <w:r w:rsidR="00784EBA">
        <w:t>_v</w:t>
      </w:r>
      <w:r w:rsidR="74284B8D">
        <w:t>2</w:t>
      </w:r>
      <w:bookmarkEnd w:id="238"/>
    </w:p>
    <w:tbl>
      <w:tblPr>
        <w:tblW w:w="9495" w:type="dxa"/>
        <w:jc w:val="center"/>
        <w:tblLayout w:type="fixed"/>
        <w:tblCellMar>
          <w:left w:w="60" w:type="dxa"/>
          <w:right w:w="60" w:type="dxa"/>
        </w:tblCellMar>
        <w:tblLook w:val="0000" w:firstRow="0" w:lastRow="0" w:firstColumn="0" w:lastColumn="0" w:noHBand="0" w:noVBand="0"/>
      </w:tblPr>
      <w:tblGrid>
        <w:gridCol w:w="2160"/>
        <w:gridCol w:w="7335"/>
      </w:tblGrid>
      <w:tr w:rsidR="006D10FA" w:rsidRPr="00D95A9D" w14:paraId="6D78D8A9" w14:textId="77777777" w:rsidTr="003E15D5">
        <w:trPr>
          <w:trHeight w:val="326"/>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4C991B4F" w14:textId="77777777" w:rsidR="006D10FA" w:rsidRPr="00D95A9D" w:rsidRDefault="4B1F096C" w:rsidP="4B1F096C">
            <w:pPr>
              <w:rPr>
                <w:sz w:val="18"/>
                <w:szCs w:val="18"/>
              </w:rPr>
            </w:pPr>
            <w:r w:rsidRPr="00D95A9D">
              <w:rPr>
                <w:sz w:val="18"/>
                <w:szCs w:val="18"/>
              </w:rPr>
              <w:t>Názov služby</w:t>
            </w:r>
          </w:p>
        </w:tc>
        <w:tc>
          <w:tcPr>
            <w:tcW w:w="7335" w:type="dxa"/>
            <w:tcBorders>
              <w:top w:val="single" w:sz="2" w:space="0" w:color="auto"/>
              <w:left w:val="single" w:sz="2" w:space="0" w:color="auto"/>
              <w:bottom w:val="single" w:sz="2" w:space="0" w:color="auto"/>
              <w:right w:val="single" w:sz="2" w:space="0" w:color="auto"/>
            </w:tcBorders>
            <w:vAlign w:val="center"/>
          </w:tcPr>
          <w:p w14:paraId="28B972E1" w14:textId="25DB53B4" w:rsidR="006D10FA" w:rsidRPr="00D95A9D" w:rsidRDefault="34661EDB" w:rsidP="34661EDB">
            <w:pPr>
              <w:rPr>
                <w:sz w:val="18"/>
                <w:szCs w:val="18"/>
              </w:rPr>
            </w:pPr>
            <w:r w:rsidRPr="00D95A9D">
              <w:rPr>
                <w:sz w:val="18"/>
                <w:szCs w:val="18"/>
              </w:rPr>
              <w:t>DajPacientskySumarEDS</w:t>
            </w:r>
            <w:r w:rsidR="00784EBA">
              <w:rPr>
                <w:sz w:val="18"/>
                <w:szCs w:val="18"/>
              </w:rPr>
              <w:t>_v</w:t>
            </w:r>
            <w:r w:rsidR="74284B8D">
              <w:rPr>
                <w:sz w:val="18"/>
                <w:szCs w:val="18"/>
              </w:rPr>
              <w:t>2</w:t>
            </w:r>
          </w:p>
        </w:tc>
      </w:tr>
      <w:tr w:rsidR="006D10FA" w:rsidRPr="00D95A9D" w14:paraId="4827C700" w14:textId="77777777" w:rsidTr="003E15D5">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501CAAB4" w14:textId="77777777" w:rsidR="006D10FA" w:rsidRPr="00D95A9D" w:rsidRDefault="4B1F096C" w:rsidP="4B1F096C">
            <w:pPr>
              <w:rPr>
                <w:sz w:val="18"/>
                <w:szCs w:val="18"/>
              </w:rPr>
            </w:pPr>
            <w:r w:rsidRPr="00D95A9D">
              <w:rPr>
                <w:sz w:val="18"/>
                <w:szCs w:val="18"/>
              </w:rPr>
              <w:t>Určenie</w:t>
            </w:r>
          </w:p>
        </w:tc>
        <w:tc>
          <w:tcPr>
            <w:tcW w:w="7335" w:type="dxa"/>
            <w:tcBorders>
              <w:top w:val="single" w:sz="2" w:space="0" w:color="auto"/>
              <w:left w:val="single" w:sz="2" w:space="0" w:color="auto"/>
              <w:bottom w:val="single" w:sz="2" w:space="0" w:color="auto"/>
              <w:right w:val="single" w:sz="2" w:space="0" w:color="auto"/>
            </w:tcBorders>
            <w:vAlign w:val="center"/>
          </w:tcPr>
          <w:p w14:paraId="76CD9706" w14:textId="77777777" w:rsidR="006D10FA" w:rsidRPr="00D95A9D" w:rsidRDefault="001C6B33" w:rsidP="4B1F096C">
            <w:pPr>
              <w:rPr>
                <w:sz w:val="18"/>
                <w:szCs w:val="18"/>
              </w:rPr>
            </w:pPr>
            <w:r w:rsidRPr="0059754F">
              <w:fldChar w:fldCharType="begin" w:fldLock="1"/>
            </w:r>
            <w:r w:rsidR="006D10FA" w:rsidRPr="00D95A9D">
              <w:rPr>
                <w:sz w:val="18"/>
                <w:szCs w:val="18"/>
              </w:rPr>
              <w:instrText>MERGEFIELD Element.valueOf(x070-Urcenie)</w:instrText>
            </w:r>
            <w:r w:rsidRPr="0059754F">
              <w:rPr>
                <w:sz w:val="18"/>
                <w:szCs w:val="18"/>
              </w:rPr>
              <w:fldChar w:fldCharType="separate"/>
            </w:r>
            <w:r w:rsidR="006D10FA" w:rsidRPr="00D95A9D">
              <w:rPr>
                <w:sz w:val="18"/>
                <w:szCs w:val="18"/>
              </w:rPr>
              <w:t>IS PZS</w:t>
            </w:r>
            <w:r w:rsidRPr="0059754F">
              <w:fldChar w:fldCharType="end"/>
            </w:r>
          </w:p>
        </w:tc>
      </w:tr>
      <w:tr w:rsidR="006D10FA" w:rsidRPr="00D95A9D" w14:paraId="0C8F56CA" w14:textId="77777777" w:rsidTr="003E15D5">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390A34B9" w14:textId="77777777" w:rsidR="006D10FA" w:rsidRPr="00D95A9D" w:rsidRDefault="4B1F096C" w:rsidP="4B1F096C">
            <w:pPr>
              <w:rPr>
                <w:sz w:val="18"/>
                <w:szCs w:val="18"/>
              </w:rPr>
            </w:pPr>
            <w:r w:rsidRPr="00D95A9D">
              <w:rPr>
                <w:sz w:val="18"/>
                <w:szCs w:val="18"/>
              </w:rPr>
              <w:t>Charakteristika</w:t>
            </w:r>
          </w:p>
        </w:tc>
        <w:tc>
          <w:tcPr>
            <w:tcW w:w="7335" w:type="dxa"/>
            <w:tcBorders>
              <w:top w:val="single" w:sz="2" w:space="0" w:color="auto"/>
              <w:left w:val="single" w:sz="2" w:space="0" w:color="auto"/>
              <w:bottom w:val="single" w:sz="2" w:space="0" w:color="auto"/>
              <w:right w:val="single" w:sz="2" w:space="0" w:color="auto"/>
            </w:tcBorders>
            <w:vAlign w:val="center"/>
          </w:tcPr>
          <w:p w14:paraId="5795825C" w14:textId="77777777" w:rsidR="006D10FA" w:rsidRPr="00D95A9D" w:rsidRDefault="34661EDB" w:rsidP="34661EDB">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Zdravotnícky pracovník pristupuje k záznamom PS. Pacientsky sumár umožňuje prístup k zhrnutiu zdravotného stavu pacienta. Slúži primárne pre orientáciu záchranára, v ktorom sú uložené emergency dáta. </w:t>
            </w:r>
          </w:p>
          <w:p w14:paraId="1DB6E581" w14:textId="77777777" w:rsidR="006D10FA" w:rsidRPr="00D95A9D" w:rsidRDefault="4B1F096C" w:rsidP="4B1F096C">
            <w:pPr>
              <w:rPr>
                <w:sz w:val="18"/>
                <w:szCs w:val="18"/>
              </w:rPr>
            </w:pPr>
            <w:r w:rsidRPr="00D95A9D">
              <w:rPr>
                <w:rFonts w:asciiTheme="minorHAnsi" w:eastAsiaTheme="minorEastAsia" w:hAnsiTheme="minorHAnsi" w:cstheme="minorBidi"/>
                <w:sz w:val="18"/>
                <w:szCs w:val="18"/>
              </w:rPr>
              <w:t>Obsah zoznamu môže byť aj prázdny. Je to predovšetkým v etape implementácie potrebných služieb u používateľov IS PZS.</w:t>
            </w:r>
          </w:p>
        </w:tc>
      </w:tr>
      <w:tr w:rsidR="006D10FA" w:rsidRPr="00D95A9D" w14:paraId="60A17222"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72013D73" w14:textId="77777777" w:rsidR="006D10FA" w:rsidRPr="00D95A9D" w:rsidRDefault="4B1F096C" w:rsidP="4B1F096C">
            <w:pPr>
              <w:rPr>
                <w:sz w:val="18"/>
                <w:szCs w:val="18"/>
              </w:rPr>
            </w:pPr>
            <w:r w:rsidRPr="00D95A9D">
              <w:rPr>
                <w:sz w:val="18"/>
                <w:szCs w:val="18"/>
              </w:rPr>
              <w:t>Spôsob volania</w:t>
            </w:r>
          </w:p>
        </w:tc>
        <w:tc>
          <w:tcPr>
            <w:tcW w:w="7335" w:type="dxa"/>
            <w:tcBorders>
              <w:top w:val="single" w:sz="2" w:space="0" w:color="auto"/>
              <w:left w:val="single" w:sz="2" w:space="0" w:color="auto"/>
              <w:bottom w:val="single" w:sz="2" w:space="0" w:color="auto"/>
              <w:right w:val="single" w:sz="2" w:space="0" w:color="auto"/>
            </w:tcBorders>
            <w:vAlign w:val="center"/>
          </w:tcPr>
          <w:p w14:paraId="349F5C37" w14:textId="77777777" w:rsidR="006D10FA" w:rsidRPr="00D95A9D" w:rsidRDefault="4B1F096C" w:rsidP="4B1F096C">
            <w:pPr>
              <w:rPr>
                <w:sz w:val="18"/>
                <w:szCs w:val="18"/>
              </w:rPr>
            </w:pPr>
            <w:r w:rsidRPr="00D95A9D">
              <w:rPr>
                <w:sz w:val="18"/>
                <w:szCs w:val="18"/>
              </w:rPr>
              <w:t>Synchrónny, Asynchrónny</w:t>
            </w:r>
          </w:p>
        </w:tc>
      </w:tr>
      <w:tr w:rsidR="006D10FA" w:rsidRPr="00D95A9D" w14:paraId="49198114"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CA47F7C" w14:textId="77777777" w:rsidR="006D10FA" w:rsidRPr="00D95A9D" w:rsidRDefault="4B1F096C" w:rsidP="4B1F096C">
            <w:pPr>
              <w:rPr>
                <w:sz w:val="18"/>
                <w:szCs w:val="18"/>
              </w:rPr>
            </w:pPr>
            <w:r w:rsidRPr="00D95A9D">
              <w:rPr>
                <w:sz w:val="18"/>
                <w:szCs w:val="18"/>
              </w:rPr>
              <w:t>Popis</w:t>
            </w:r>
          </w:p>
        </w:tc>
        <w:tc>
          <w:tcPr>
            <w:tcW w:w="7335" w:type="dxa"/>
            <w:tcBorders>
              <w:top w:val="single" w:sz="2" w:space="0" w:color="auto"/>
              <w:left w:val="single" w:sz="2" w:space="0" w:color="auto"/>
              <w:bottom w:val="single" w:sz="2" w:space="0" w:color="auto"/>
              <w:right w:val="single" w:sz="2" w:space="0" w:color="auto"/>
            </w:tcBorders>
            <w:vAlign w:val="center"/>
          </w:tcPr>
          <w:p w14:paraId="3DBB7890" w14:textId="77777777" w:rsidR="006D10FA" w:rsidRPr="00D95A9D" w:rsidRDefault="4B1F096C" w:rsidP="4B1F096C">
            <w:pPr>
              <w:autoSpaceDE w:val="0"/>
              <w:autoSpaceDN w:val="0"/>
              <w:adjustRightInd w:val="0"/>
              <w:spacing w:beforeAutospacing="1" w:afterAutospacing="1"/>
              <w:rPr>
                <w:rFonts w:eastAsia="Arial" w:cs="Arial"/>
                <w:sz w:val="18"/>
                <w:szCs w:val="18"/>
                <w:lang w:eastAsia="sk-SK"/>
              </w:rPr>
            </w:pPr>
            <w:r w:rsidRPr="00D95A9D">
              <w:rPr>
                <w:sz w:val="18"/>
                <w:szCs w:val="18"/>
                <w:lang w:eastAsia="sk-SK"/>
              </w:rPr>
              <w:t>Služba umožňuje vyhľadanie pacientskeho sumáru</w:t>
            </w:r>
          </w:p>
          <w:p w14:paraId="5C0CEED9" w14:textId="77777777" w:rsidR="006D10FA" w:rsidRPr="00D95A9D" w:rsidRDefault="4B1F096C" w:rsidP="4B1F096C">
            <w:pPr>
              <w:ind w:left="360"/>
              <w:rPr>
                <w:rFonts w:eastAsia="Arial" w:cs="Arial"/>
                <w:sz w:val="18"/>
                <w:szCs w:val="18"/>
                <w:u w:val="single"/>
                <w:lang w:eastAsia="sk-SK"/>
              </w:rPr>
            </w:pPr>
            <w:r w:rsidRPr="00D95A9D">
              <w:rPr>
                <w:sz w:val="18"/>
                <w:szCs w:val="18"/>
                <w:u w:val="single"/>
                <w:lang w:eastAsia="sk-SK"/>
              </w:rPr>
              <w:t>Vstup</w:t>
            </w:r>
          </w:p>
          <w:p w14:paraId="7733E00F" w14:textId="77777777" w:rsidR="006D10FA" w:rsidRPr="00D95A9D" w:rsidRDefault="6DE4F7B8" w:rsidP="4B1F096C">
            <w:pPr>
              <w:pStyle w:val="Odsekzoznamu"/>
              <w:numPr>
                <w:ilvl w:val="0"/>
                <w:numId w:val="130"/>
              </w:numPr>
              <w:rPr>
                <w:rFonts w:eastAsia="Arial" w:cs="Arial"/>
                <w:sz w:val="18"/>
                <w:szCs w:val="18"/>
                <w:lang w:eastAsia="sk-SK"/>
              </w:rPr>
            </w:pPr>
            <w:r w:rsidRPr="00D95A9D">
              <w:rPr>
                <w:sz w:val="18"/>
                <w:szCs w:val="18"/>
                <w:lang w:eastAsia="sk-SK"/>
              </w:rPr>
              <w:t>ID pacienta</w:t>
            </w:r>
          </w:p>
          <w:p w14:paraId="1C278880" w14:textId="77777777" w:rsidR="6DE4F7B8" w:rsidRPr="00D95A9D" w:rsidRDefault="6DE4F7B8">
            <w:pPr>
              <w:pStyle w:val="Odsekzoznamu"/>
              <w:numPr>
                <w:ilvl w:val="0"/>
                <w:numId w:val="130"/>
              </w:numPr>
              <w:rPr>
                <w:rFonts w:asciiTheme="minorHAnsi" w:eastAsiaTheme="minorEastAsia" w:hAnsiTheme="minorHAnsi" w:cstheme="minorBidi"/>
                <w:lang w:eastAsia="sk-SK"/>
              </w:rPr>
            </w:pPr>
            <w:r w:rsidRPr="00D95A9D">
              <w:t>AjZruseneZaznamy</w:t>
            </w:r>
          </w:p>
          <w:p w14:paraId="33AC6374" w14:textId="77777777" w:rsidR="006D10FA" w:rsidRPr="00D95A9D" w:rsidRDefault="006D10FA" w:rsidP="00542564">
            <w:pPr>
              <w:rPr>
                <w:i/>
                <w:color w:val="000000"/>
                <w:u w:val="single"/>
              </w:rPr>
            </w:pPr>
          </w:p>
          <w:p w14:paraId="77702185" w14:textId="77777777" w:rsidR="006D10FA" w:rsidRPr="00D95A9D" w:rsidRDefault="4B1F096C" w:rsidP="4B1F096C">
            <w:pPr>
              <w:ind w:left="360"/>
              <w:rPr>
                <w:rFonts w:eastAsia="Arial" w:cs="Arial"/>
                <w:sz w:val="18"/>
                <w:szCs w:val="18"/>
                <w:u w:val="single"/>
                <w:lang w:eastAsia="sk-SK"/>
              </w:rPr>
            </w:pPr>
            <w:r w:rsidRPr="00D95A9D">
              <w:rPr>
                <w:sz w:val="18"/>
                <w:szCs w:val="18"/>
                <w:u w:val="single"/>
                <w:lang w:eastAsia="sk-SK"/>
              </w:rPr>
              <w:t>Výstup</w:t>
            </w:r>
          </w:p>
          <w:p w14:paraId="23C2D6FE" w14:textId="77777777" w:rsidR="006D10FA" w:rsidRPr="00D95A9D" w:rsidRDefault="4B1F096C" w:rsidP="4B1F096C">
            <w:pPr>
              <w:numPr>
                <w:ilvl w:val="0"/>
                <w:numId w:val="52"/>
              </w:numPr>
              <w:autoSpaceDE w:val="0"/>
              <w:autoSpaceDN w:val="0"/>
              <w:adjustRightInd w:val="0"/>
              <w:spacing w:after="1"/>
              <w:rPr>
                <w:rFonts w:eastAsia="Arial" w:cs="Arial"/>
                <w:sz w:val="18"/>
                <w:szCs w:val="18"/>
                <w:lang w:eastAsia="sk-SK"/>
              </w:rPr>
            </w:pPr>
            <w:r w:rsidRPr="00D95A9D">
              <w:rPr>
                <w:sz w:val="18"/>
                <w:szCs w:val="18"/>
                <w:lang w:eastAsia="sk-SK"/>
              </w:rPr>
              <w:t xml:space="preserve">Varovania </w:t>
            </w:r>
          </w:p>
          <w:p w14:paraId="04BE8281" w14:textId="64B89A8C" w:rsidR="006D10FA" w:rsidRPr="003E15D5" w:rsidRDefault="6DE4F7B8" w:rsidP="4B1F096C">
            <w:pPr>
              <w:numPr>
                <w:ilvl w:val="0"/>
                <w:numId w:val="52"/>
              </w:numPr>
              <w:autoSpaceDE w:val="0"/>
              <w:autoSpaceDN w:val="0"/>
              <w:adjustRightInd w:val="0"/>
              <w:spacing w:after="1"/>
              <w:rPr>
                <w:rFonts w:eastAsia="Arial" w:cs="Arial"/>
                <w:sz w:val="18"/>
                <w:szCs w:val="18"/>
                <w:lang w:eastAsia="sk-SK"/>
              </w:rPr>
            </w:pPr>
            <w:r w:rsidRPr="00D95A9D">
              <w:rPr>
                <w:sz w:val="18"/>
                <w:szCs w:val="18"/>
                <w:lang w:eastAsia="sk-SK"/>
              </w:rPr>
              <w:t>Zoznam zdravotných problémov</w:t>
            </w:r>
          </w:p>
          <w:p w14:paraId="190DE87E" w14:textId="0FE0BD9D" w:rsidR="00784EBA" w:rsidRPr="00D95A9D" w:rsidRDefault="00784EBA" w:rsidP="4B1F096C">
            <w:pPr>
              <w:numPr>
                <w:ilvl w:val="0"/>
                <w:numId w:val="52"/>
              </w:numPr>
              <w:autoSpaceDE w:val="0"/>
              <w:autoSpaceDN w:val="0"/>
              <w:adjustRightInd w:val="0"/>
              <w:spacing w:after="1"/>
              <w:rPr>
                <w:rFonts w:eastAsia="Arial" w:cs="Arial"/>
                <w:sz w:val="18"/>
                <w:szCs w:val="18"/>
                <w:lang w:eastAsia="sk-SK"/>
              </w:rPr>
            </w:pPr>
            <w:r>
              <w:rPr>
                <w:sz w:val="18"/>
                <w:szCs w:val="18"/>
                <w:lang w:eastAsia="sk-SK"/>
              </w:rPr>
              <w:t>Informácia o reštrikčných záznamoch</w:t>
            </w:r>
          </w:p>
          <w:p w14:paraId="1BA13322" w14:textId="77777777" w:rsidR="6DE4F7B8" w:rsidRPr="00D95A9D" w:rsidRDefault="6DE4F7B8" w:rsidP="003E15D5">
            <w:pPr>
              <w:pStyle w:val="Odsekzoznamu"/>
              <w:numPr>
                <w:ilvl w:val="0"/>
                <w:numId w:val="52"/>
              </w:numPr>
              <w:spacing w:after="1"/>
              <w:rPr>
                <w:rFonts w:asciiTheme="minorHAnsi" w:eastAsiaTheme="minorEastAsia" w:hAnsiTheme="minorHAnsi" w:cstheme="minorBidi"/>
                <w:sz w:val="18"/>
                <w:szCs w:val="18"/>
                <w:lang w:eastAsia="sk-SK"/>
              </w:rPr>
            </w:pPr>
            <w:r w:rsidRPr="00D95A9D">
              <w:rPr>
                <w:rFonts w:eastAsia="Arial" w:cs="Arial"/>
                <w:sz w:val="18"/>
                <w:szCs w:val="18"/>
              </w:rPr>
              <w:t>Používaná zdr. pomôcka/implantát</w:t>
            </w:r>
          </w:p>
          <w:p w14:paraId="12334F89" w14:textId="77777777" w:rsidR="006D10FA" w:rsidRPr="00D95A9D" w:rsidRDefault="4B1F096C" w:rsidP="4B1F096C">
            <w:pPr>
              <w:numPr>
                <w:ilvl w:val="0"/>
                <w:numId w:val="52"/>
              </w:numPr>
              <w:autoSpaceDE w:val="0"/>
              <w:autoSpaceDN w:val="0"/>
              <w:adjustRightInd w:val="0"/>
              <w:spacing w:after="1"/>
              <w:rPr>
                <w:rFonts w:eastAsia="Arial" w:cs="Arial"/>
                <w:sz w:val="18"/>
                <w:szCs w:val="18"/>
                <w:lang w:eastAsia="sk-SK"/>
              </w:rPr>
            </w:pPr>
            <w:r w:rsidRPr="00D95A9D">
              <w:rPr>
                <w:sz w:val="18"/>
                <w:szCs w:val="18"/>
                <w:lang w:eastAsia="sk-SK"/>
              </w:rPr>
              <w:t>Lieková anamnéza</w:t>
            </w:r>
          </w:p>
          <w:p w14:paraId="557EE660" w14:textId="77777777" w:rsidR="006D10FA" w:rsidRPr="00D95A9D" w:rsidRDefault="4B1F096C" w:rsidP="4B1F096C">
            <w:pPr>
              <w:numPr>
                <w:ilvl w:val="0"/>
                <w:numId w:val="52"/>
              </w:numPr>
              <w:rPr>
                <w:rFonts w:ascii="Times New Roman" w:hAnsi="Times New Roman"/>
                <w:color w:val="000000"/>
                <w:sz w:val="22"/>
                <w:szCs w:val="22"/>
              </w:rPr>
            </w:pPr>
            <w:r w:rsidRPr="00D95A9D">
              <w:rPr>
                <w:sz w:val="18"/>
                <w:szCs w:val="18"/>
                <w:lang w:eastAsia="sk-SK"/>
              </w:rPr>
              <w:t>Pôrodnícka anamnéza</w:t>
            </w:r>
          </w:p>
          <w:p w14:paraId="0058E624" w14:textId="77777777" w:rsidR="006D10FA" w:rsidRPr="00D95A9D" w:rsidRDefault="006D10FA" w:rsidP="006D10FA">
            <w:pPr>
              <w:ind w:left="360"/>
              <w:rPr>
                <w:rFonts w:cs="Arial"/>
                <w:sz w:val="18"/>
                <w:szCs w:val="18"/>
                <w:lang w:eastAsia="sk-SK"/>
              </w:rPr>
            </w:pPr>
          </w:p>
          <w:p w14:paraId="6D81B0D1" w14:textId="77777777" w:rsidR="006D10FA" w:rsidRPr="00D95A9D" w:rsidRDefault="4B1F096C" w:rsidP="4B1F096C">
            <w:pPr>
              <w:ind w:left="360"/>
              <w:rPr>
                <w:rFonts w:eastAsia="Arial" w:cs="Arial"/>
                <w:sz w:val="18"/>
                <w:szCs w:val="18"/>
                <w:u w:val="single"/>
                <w:lang w:eastAsia="sk-SK"/>
              </w:rPr>
            </w:pPr>
            <w:r w:rsidRPr="00D95A9D">
              <w:rPr>
                <w:sz w:val="18"/>
                <w:szCs w:val="18"/>
                <w:u w:val="single"/>
                <w:lang w:eastAsia="sk-SK"/>
              </w:rPr>
              <w:t>Triedenie</w:t>
            </w:r>
          </w:p>
          <w:p w14:paraId="2369358B" w14:textId="77777777" w:rsidR="00B05516" w:rsidRPr="00D95A9D" w:rsidRDefault="34661EDB" w:rsidP="34661EDB">
            <w:pPr>
              <w:pStyle w:val="Odsekzoznamu"/>
              <w:numPr>
                <w:ilvl w:val="0"/>
                <w:numId w:val="131"/>
              </w:numPr>
              <w:autoSpaceDE w:val="0"/>
              <w:autoSpaceDN w:val="0"/>
              <w:adjustRightInd w:val="0"/>
              <w:spacing w:after="1"/>
              <w:rPr>
                <w:rFonts w:eastAsia="Arial" w:cs="Arial"/>
                <w:sz w:val="18"/>
                <w:szCs w:val="18"/>
                <w:lang w:eastAsia="sk-SK"/>
              </w:rPr>
            </w:pPr>
            <w:r w:rsidRPr="00D95A9D">
              <w:rPr>
                <w:sz w:val="18"/>
                <w:szCs w:val="18"/>
                <w:lang w:eastAsia="sk-SK"/>
              </w:rPr>
              <w:t>Záznamy sú vo výstupe začleňované do jednotlivých oblastí pacientskeho sumáru, zoradenie záznamov je podľa dátumu "datumZaznamenania"  záznamu, najnovšie ako prvé.</w:t>
            </w:r>
          </w:p>
          <w:p w14:paraId="1637E1DA" w14:textId="77777777" w:rsidR="006D10FA" w:rsidRPr="00D95A9D" w:rsidRDefault="4B1F096C" w:rsidP="4B1F096C">
            <w:pPr>
              <w:pStyle w:val="Odsekzoznamu"/>
              <w:numPr>
                <w:ilvl w:val="0"/>
                <w:numId w:val="131"/>
              </w:numPr>
              <w:autoSpaceDE w:val="0"/>
              <w:autoSpaceDN w:val="0"/>
              <w:adjustRightInd w:val="0"/>
              <w:spacing w:after="1"/>
              <w:rPr>
                <w:rFonts w:eastAsia="Arial" w:cs="Arial"/>
                <w:sz w:val="18"/>
                <w:szCs w:val="18"/>
                <w:lang w:eastAsia="sk-SK"/>
              </w:rPr>
            </w:pPr>
            <w:r w:rsidRPr="00D95A9D">
              <w:rPr>
                <w:sz w:val="18"/>
                <w:szCs w:val="18"/>
                <w:lang w:eastAsia="sk-SK"/>
              </w:rPr>
              <w:t>Zoradenie jednotlivých oblastí je dané poradím ich najnovších záznamov.</w:t>
            </w:r>
          </w:p>
          <w:p w14:paraId="78E01F31" w14:textId="77777777" w:rsidR="004F76A2" w:rsidRPr="00D95A9D" w:rsidRDefault="34661EDB" w:rsidP="34661EDB">
            <w:pPr>
              <w:pStyle w:val="Odsekzoznamu"/>
              <w:numPr>
                <w:ilvl w:val="0"/>
                <w:numId w:val="131"/>
              </w:numPr>
              <w:autoSpaceDE w:val="0"/>
              <w:autoSpaceDN w:val="0"/>
              <w:adjustRightInd w:val="0"/>
              <w:spacing w:after="1"/>
              <w:rPr>
                <w:rFonts w:eastAsia="Arial" w:cs="Arial"/>
                <w:sz w:val="18"/>
                <w:szCs w:val="18"/>
                <w:lang w:eastAsia="sk-SK"/>
              </w:rPr>
            </w:pPr>
            <w:r w:rsidRPr="00D95A9D">
              <w:rPr>
                <w:sz w:val="18"/>
                <w:szCs w:val="18"/>
                <w:lang w:eastAsia="sk-SK"/>
              </w:rPr>
              <w:t>V prípade zobrazenia aj zrušených záznamov sú tieto záznamy radené v poradí (platné, zneplatnené, stornované)</w:t>
            </w:r>
          </w:p>
        </w:tc>
      </w:tr>
      <w:tr w:rsidR="006D10FA" w:rsidRPr="00D95A9D" w14:paraId="0BBB0E5B"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7279B3DB" w14:textId="77777777" w:rsidR="006D10FA" w:rsidRPr="00D95A9D" w:rsidRDefault="4B1F096C" w:rsidP="4B1F096C">
            <w:pPr>
              <w:rPr>
                <w:sz w:val="18"/>
                <w:szCs w:val="18"/>
              </w:rPr>
            </w:pPr>
            <w:r w:rsidRPr="00D95A9D">
              <w:rPr>
                <w:sz w:val="18"/>
                <w:szCs w:val="18"/>
              </w:rPr>
              <w:t>Vstup:</w:t>
            </w:r>
          </w:p>
        </w:tc>
        <w:tc>
          <w:tcPr>
            <w:tcW w:w="7335" w:type="dxa"/>
            <w:tcBorders>
              <w:top w:val="single" w:sz="2" w:space="0" w:color="auto"/>
              <w:left w:val="single" w:sz="2" w:space="0" w:color="auto"/>
              <w:bottom w:val="single" w:sz="2" w:space="0" w:color="auto"/>
              <w:right w:val="single" w:sz="2" w:space="0" w:color="auto"/>
            </w:tcBorders>
            <w:vAlign w:val="center"/>
          </w:tcPr>
          <w:p w14:paraId="41F5BF5C" w14:textId="77777777" w:rsidR="006D10FA" w:rsidRPr="00D95A9D" w:rsidRDefault="4B1F096C" w:rsidP="4B1F096C">
            <w:pPr>
              <w:pStyle w:val="Bezriadkovania"/>
              <w:numPr>
                <w:ilvl w:val="0"/>
                <w:numId w:val="130"/>
              </w:numPr>
              <w:spacing w:after="0"/>
              <w:rPr>
                <w:rFonts w:ascii="Arial" w:eastAsia="Arial" w:hAnsi="Arial" w:cs="Arial"/>
                <w:sz w:val="18"/>
                <w:szCs w:val="18"/>
                <w:lang w:val="sk-SK" w:eastAsia="sk-SK"/>
              </w:rPr>
            </w:pPr>
            <w:r w:rsidRPr="00D95A9D">
              <w:rPr>
                <w:rFonts w:ascii="Arial" w:eastAsia="Arial" w:hAnsi="Arial" w:cs="Arial"/>
                <w:color w:val="auto"/>
                <w:sz w:val="18"/>
                <w:szCs w:val="18"/>
                <w:lang w:val="sk-SK" w:eastAsia="sk-SK"/>
              </w:rPr>
              <w:t>DajPacientskySumar_EDS_Request.XSD</w:t>
            </w:r>
          </w:p>
        </w:tc>
      </w:tr>
      <w:tr w:rsidR="006D10FA" w:rsidRPr="00D95A9D" w14:paraId="5F2388CE"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2227C0C" w14:textId="77777777" w:rsidR="006D10FA" w:rsidRPr="00D95A9D" w:rsidRDefault="4B1F096C" w:rsidP="4B1F096C">
            <w:pPr>
              <w:rPr>
                <w:sz w:val="18"/>
                <w:szCs w:val="18"/>
              </w:rPr>
            </w:pPr>
            <w:r w:rsidRPr="00D95A9D">
              <w:rPr>
                <w:sz w:val="18"/>
                <w:szCs w:val="18"/>
              </w:rPr>
              <w:t>Výstup:</w:t>
            </w:r>
          </w:p>
        </w:tc>
        <w:tc>
          <w:tcPr>
            <w:tcW w:w="7335" w:type="dxa"/>
            <w:tcBorders>
              <w:top w:val="single" w:sz="2" w:space="0" w:color="auto"/>
              <w:left w:val="single" w:sz="2" w:space="0" w:color="auto"/>
              <w:bottom w:val="single" w:sz="2" w:space="0" w:color="auto"/>
              <w:right w:val="single" w:sz="2" w:space="0" w:color="auto"/>
            </w:tcBorders>
            <w:vAlign w:val="center"/>
          </w:tcPr>
          <w:p w14:paraId="1FFD9AAC" w14:textId="59A585BD" w:rsidR="006D10FA" w:rsidRPr="00D95A9D" w:rsidRDefault="00DB2889">
            <w:pPr>
              <w:pStyle w:val="Odsekzoznamu"/>
              <w:numPr>
                <w:ilvl w:val="0"/>
                <w:numId w:val="55"/>
              </w:numPr>
              <w:autoSpaceDE w:val="0"/>
              <w:autoSpaceDN w:val="0"/>
              <w:adjustRightInd w:val="0"/>
              <w:spacing w:after="1"/>
              <w:rPr>
                <w:rFonts w:asciiTheme="minorHAnsi" w:hAnsiTheme="minorHAnsi" w:cstheme="minorBidi"/>
                <w:sz w:val="18"/>
                <w:szCs w:val="18"/>
              </w:rPr>
            </w:pPr>
            <w:hyperlink w:anchor="_Pôrodnícka_anamnéza" w:history="1">
              <w:r w:rsidR="003C5950" w:rsidRPr="142AD015">
                <w:rPr>
                  <w:rStyle w:val="Hypertextovprepojenie"/>
                  <w:rFonts w:asciiTheme="minorHAnsi" w:eastAsiaTheme="minorEastAsia" w:hAnsiTheme="minorHAnsi" w:cstheme="minorBidi"/>
                  <w:sz w:val="18"/>
                  <w:szCs w:val="18"/>
                </w:rPr>
                <w:t>CEN-EN13606-FOLDER.Pacientsky_sumar_EDS.</w:t>
              </w:r>
              <w:r w:rsidR="00253888" w:rsidRPr="142AD015">
                <w:rPr>
                  <w:rStyle w:val="Hypertextovprepojenie"/>
                  <w:rFonts w:asciiTheme="minorHAnsi" w:eastAsiaTheme="minorEastAsia" w:hAnsiTheme="minorHAnsi" w:cstheme="minorBidi"/>
                  <w:sz w:val="18"/>
                  <w:szCs w:val="18"/>
                </w:rPr>
                <w:t>v</w:t>
              </w:r>
              <w:r w:rsidR="007D08F8">
                <w:rPr>
                  <w:rStyle w:val="Hypertextovprepojenie"/>
                  <w:rFonts w:asciiTheme="minorHAnsi" w:eastAsiaTheme="minorEastAsia" w:hAnsiTheme="minorHAnsi" w:cstheme="minorBidi"/>
                  <w:sz w:val="18"/>
                  <w:szCs w:val="18"/>
                </w:rPr>
                <w:t>2</w:t>
              </w:r>
              <w:r w:rsidR="003C5950" w:rsidRPr="142AD015">
                <w:rPr>
                  <w:rStyle w:val="Hypertextovprepojenie"/>
                  <w:rFonts w:asciiTheme="minorHAnsi" w:eastAsiaTheme="minorEastAsia" w:hAnsiTheme="minorHAnsi" w:cstheme="minorBidi"/>
                  <w:sz w:val="18"/>
                  <w:szCs w:val="18"/>
                </w:rPr>
                <w:t>.adl</w:t>
              </w:r>
            </w:hyperlink>
            <w:r w:rsidR="001C6B33" w:rsidRPr="00AC46BB">
              <w:fldChar w:fldCharType="begin" w:fldLock="1"/>
            </w:r>
            <w:r w:rsidR="006D10FA" w:rsidRPr="00D95A9D">
              <w:rPr>
                <w:rFonts w:cs="Arial"/>
                <w:sz w:val="18"/>
                <w:szCs w:val="18"/>
                <w:lang w:eastAsia="sk-SK"/>
              </w:rPr>
              <w:instrText>MERGEFIELD Element.valueOf(x070-Response)</w:instrText>
            </w:r>
            <w:r w:rsidR="001C6B33" w:rsidRPr="00AC46BB">
              <w:rPr>
                <w:rFonts w:cs="Arial"/>
                <w:sz w:val="18"/>
                <w:szCs w:val="18"/>
                <w:lang w:eastAsia="sk-SK"/>
              </w:rPr>
              <w:fldChar w:fldCharType="end"/>
            </w:r>
          </w:p>
        </w:tc>
      </w:tr>
      <w:tr w:rsidR="006D10FA" w:rsidRPr="00D95A9D" w14:paraId="66FDB0B7"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71443C3F" w14:textId="77777777" w:rsidR="006D10FA" w:rsidRPr="00D95A9D" w:rsidRDefault="4B1F096C" w:rsidP="4B1F096C">
            <w:pPr>
              <w:rPr>
                <w:sz w:val="18"/>
                <w:szCs w:val="18"/>
              </w:rPr>
            </w:pPr>
            <w:r w:rsidRPr="00D95A9D">
              <w:rPr>
                <w:sz w:val="18"/>
                <w:szCs w:val="18"/>
              </w:rPr>
              <w:t>Podmienky:</w:t>
            </w:r>
          </w:p>
        </w:tc>
        <w:tc>
          <w:tcPr>
            <w:tcW w:w="7335" w:type="dxa"/>
            <w:tcBorders>
              <w:top w:val="single" w:sz="2" w:space="0" w:color="auto"/>
              <w:left w:val="single" w:sz="2" w:space="0" w:color="auto"/>
              <w:bottom w:val="single" w:sz="2" w:space="0" w:color="auto"/>
              <w:right w:val="single" w:sz="2" w:space="0" w:color="auto"/>
            </w:tcBorders>
            <w:vAlign w:val="center"/>
          </w:tcPr>
          <w:p w14:paraId="61C82EED" w14:textId="77777777" w:rsidR="006D10FA" w:rsidRPr="00D95A9D" w:rsidRDefault="4B1F096C" w:rsidP="4B1F096C">
            <w:pPr>
              <w:numPr>
                <w:ilvl w:val="0"/>
                <w:numId w:val="52"/>
              </w:numPr>
              <w:autoSpaceDE w:val="0"/>
              <w:autoSpaceDN w:val="0"/>
              <w:adjustRightInd w:val="0"/>
              <w:spacing w:after="1"/>
              <w:rPr>
                <w:rFonts w:eastAsia="Arial" w:cs="Arial"/>
                <w:sz w:val="18"/>
                <w:szCs w:val="18"/>
                <w:lang w:eastAsia="sk-SK"/>
              </w:rPr>
            </w:pPr>
            <w:r w:rsidRPr="00D95A9D">
              <w:rPr>
                <w:sz w:val="18"/>
                <w:szCs w:val="18"/>
                <w:lang w:eastAsia="sk-SK"/>
              </w:rPr>
              <w:t xml:space="preserve">Záznam je možné vyhľadať len pre pacienta, ktorý je súčasťou NZIS </w:t>
            </w:r>
          </w:p>
          <w:p w14:paraId="57BD259E" w14:textId="77777777" w:rsidR="006D10FA" w:rsidRPr="00D95A9D" w:rsidRDefault="4B1F096C" w:rsidP="4B1F096C">
            <w:pPr>
              <w:numPr>
                <w:ilvl w:val="0"/>
                <w:numId w:val="52"/>
              </w:numPr>
              <w:autoSpaceDE w:val="0"/>
              <w:autoSpaceDN w:val="0"/>
              <w:adjustRightInd w:val="0"/>
              <w:spacing w:after="1"/>
              <w:rPr>
                <w:rFonts w:eastAsia="Arial" w:cs="Arial"/>
                <w:sz w:val="18"/>
                <w:szCs w:val="18"/>
                <w:lang w:eastAsia="sk-SK"/>
              </w:rPr>
            </w:pPr>
            <w:r w:rsidRPr="00D95A9D">
              <w:rPr>
                <w:sz w:val="18"/>
                <w:szCs w:val="18"/>
                <w:lang w:eastAsia="sk-SK"/>
              </w:rPr>
              <w:t>Pacientsky sumár je možné volať bez súhlasu pacienta pre role všeobecný lekár osoby, záchranár, ošetrujúci lekár, zdravotná sestra.</w:t>
            </w:r>
          </w:p>
          <w:p w14:paraId="0E591157" w14:textId="77777777" w:rsidR="008E58F8" w:rsidRPr="00D95A9D" w:rsidRDefault="0966B5D8" w:rsidP="34661EDB">
            <w:pPr>
              <w:numPr>
                <w:ilvl w:val="0"/>
                <w:numId w:val="52"/>
              </w:numPr>
              <w:autoSpaceDE w:val="0"/>
              <w:autoSpaceDN w:val="0"/>
              <w:adjustRightInd w:val="0"/>
              <w:spacing w:after="1"/>
              <w:rPr>
                <w:rFonts w:eastAsia="Arial" w:cs="Arial"/>
                <w:sz w:val="18"/>
                <w:szCs w:val="18"/>
                <w:lang w:eastAsia="sk-SK"/>
              </w:rPr>
            </w:pPr>
            <w:r w:rsidRPr="00D95A9D">
              <w:rPr>
                <w:sz w:val="18"/>
                <w:szCs w:val="18"/>
              </w:rPr>
              <w:lastRenderedPageBreak/>
              <w:t xml:space="preserve">Pacientsky sumár </w:t>
            </w:r>
            <w:r w:rsidR="00356E89" w:rsidRPr="00D95A9D">
              <w:rPr>
                <w:sz w:val="18"/>
                <w:szCs w:val="18"/>
              </w:rPr>
              <w:t xml:space="preserve">môže volať rola </w:t>
            </w:r>
            <w:r w:rsidR="00416202" w:rsidRPr="00D95A9D">
              <w:rPr>
                <w:sz w:val="18"/>
                <w:szCs w:val="18"/>
              </w:rPr>
              <w:t xml:space="preserve">Iný zdravotnícky pracovník </w:t>
            </w:r>
            <w:r w:rsidRPr="00D95A9D">
              <w:rPr>
                <w:sz w:val="18"/>
                <w:szCs w:val="18"/>
              </w:rPr>
              <w:t>len spolu s potvrdením prítomnosti</w:t>
            </w:r>
            <w:r w:rsidR="00416202" w:rsidRPr="00D95A9D">
              <w:rPr>
                <w:sz w:val="18"/>
                <w:szCs w:val="18"/>
              </w:rPr>
              <w:t xml:space="preserve"> pacienta</w:t>
            </w:r>
            <w:r w:rsidR="00416202" w:rsidRPr="00D95A9D">
              <w:rPr>
                <w:rStyle w:val="Odkaznapoznmkupodiarou"/>
                <w:sz w:val="18"/>
                <w:szCs w:val="18"/>
              </w:rPr>
              <w:footnoteReference w:id="2"/>
            </w:r>
            <w:r w:rsidR="00416202" w:rsidRPr="00D95A9D">
              <w:rPr>
                <w:sz w:val="18"/>
                <w:szCs w:val="18"/>
              </w:rPr>
              <w:t xml:space="preserve"> alebo zadaním súhlasu na prístup k zdravotným údajom pacienta s použitím služby ZapisSuhlasuOsobyPrePZS</w:t>
            </w:r>
            <w:r w:rsidR="00416202" w:rsidRPr="00D95A9D">
              <w:rPr>
                <w:rStyle w:val="Odkaznapoznmkupodiarou"/>
                <w:sz w:val="18"/>
                <w:szCs w:val="18"/>
              </w:rPr>
              <w:footnoteReference w:id="3"/>
            </w:r>
            <w:r w:rsidR="00416202" w:rsidRPr="00D95A9D">
              <w:rPr>
                <w:sz w:val="18"/>
                <w:szCs w:val="18"/>
              </w:rPr>
              <w:t xml:space="preserve">. </w:t>
            </w:r>
          </w:p>
          <w:p w14:paraId="09FB0283" w14:textId="77777777" w:rsidR="00B05516" w:rsidRPr="00D95A9D" w:rsidRDefault="4B1F096C" w:rsidP="4B1F096C">
            <w:pPr>
              <w:pStyle w:val="Odsekzoznamu"/>
              <w:numPr>
                <w:ilvl w:val="0"/>
                <w:numId w:val="52"/>
              </w:numPr>
              <w:rPr>
                <w:rFonts w:eastAsia="Arial" w:cs="Arial"/>
                <w:sz w:val="18"/>
                <w:szCs w:val="18"/>
                <w:lang w:eastAsia="sk-SK"/>
              </w:rPr>
            </w:pPr>
            <w:r w:rsidRPr="00D95A9D">
              <w:rPr>
                <w:sz w:val="18"/>
                <w:szCs w:val="18"/>
                <w:lang w:eastAsia="sk-SK"/>
              </w:rPr>
              <w:t>Pôrodnícka anamnéza je poskytovaná len pre pohlavie žena a vždy len jeden najaktuálnejší záznam</w:t>
            </w:r>
          </w:p>
          <w:p w14:paraId="7D9C0F23" w14:textId="77777777" w:rsidR="00B920FC" w:rsidRPr="00D95A9D" w:rsidRDefault="34661EDB" w:rsidP="34661EDB">
            <w:pPr>
              <w:numPr>
                <w:ilvl w:val="0"/>
                <w:numId w:val="52"/>
              </w:numPr>
              <w:autoSpaceDE w:val="0"/>
              <w:autoSpaceDN w:val="0"/>
              <w:adjustRightInd w:val="0"/>
              <w:spacing w:after="1"/>
              <w:rPr>
                <w:rFonts w:eastAsia="Arial" w:cs="Arial"/>
                <w:sz w:val="18"/>
                <w:szCs w:val="18"/>
                <w:lang w:eastAsia="sk-SK"/>
              </w:rPr>
            </w:pPr>
            <w:r w:rsidRPr="00D95A9D">
              <w:rPr>
                <w:sz w:val="18"/>
                <w:szCs w:val="18"/>
                <w:lang w:eastAsia="sk-SK"/>
              </w:rPr>
              <w:t>Stornované a zneplatnené záznamy z pacientskeho sumáru je možné vyhľadať prostredníctvom príznaku „</w:t>
            </w:r>
            <w:r w:rsidRPr="00D95A9D">
              <w:rPr>
                <w:sz w:val="18"/>
                <w:szCs w:val="18"/>
              </w:rPr>
              <w:t>AjZruseneZaznamy</w:t>
            </w:r>
            <w:r w:rsidRPr="00D95A9D">
              <w:rPr>
                <w:rFonts w:eastAsia="Arial" w:cs="Arial"/>
                <w:sz w:val="18"/>
                <w:szCs w:val="18"/>
                <w:lang w:eastAsia="sk-SK"/>
              </w:rPr>
              <w:t>“</w:t>
            </w:r>
          </w:p>
        </w:tc>
      </w:tr>
      <w:tr w:rsidR="006D10FA" w:rsidRPr="00D95A9D" w14:paraId="6AD3F629"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D715830" w14:textId="77777777" w:rsidR="006D10FA" w:rsidRPr="00D95A9D" w:rsidRDefault="4B1F096C" w:rsidP="4B1F096C">
            <w:pPr>
              <w:rPr>
                <w:sz w:val="18"/>
                <w:szCs w:val="18"/>
              </w:rPr>
            </w:pPr>
            <w:r w:rsidRPr="00D95A9D">
              <w:rPr>
                <w:sz w:val="18"/>
                <w:szCs w:val="18"/>
              </w:rPr>
              <w:lastRenderedPageBreak/>
              <w:t>Výnimka</w:t>
            </w:r>
          </w:p>
        </w:tc>
        <w:tc>
          <w:tcPr>
            <w:tcW w:w="7335" w:type="dxa"/>
            <w:tcBorders>
              <w:top w:val="single" w:sz="2" w:space="0" w:color="auto"/>
              <w:left w:val="single" w:sz="2" w:space="0" w:color="auto"/>
              <w:bottom w:val="single" w:sz="2" w:space="0" w:color="auto"/>
              <w:right w:val="single" w:sz="2" w:space="0" w:color="auto"/>
            </w:tcBorders>
            <w:vAlign w:val="center"/>
          </w:tcPr>
          <w:p w14:paraId="7050FF01" w14:textId="77777777" w:rsidR="001E1D0C" w:rsidRPr="00D95A9D" w:rsidRDefault="4B1F096C" w:rsidP="4B1F096C">
            <w:pPr>
              <w:pStyle w:val="Odsekzoznamu"/>
              <w:numPr>
                <w:ilvl w:val="0"/>
                <w:numId w:val="159"/>
              </w:numPr>
              <w:rPr>
                <w:sz w:val="18"/>
                <w:szCs w:val="18"/>
              </w:rPr>
            </w:pPr>
            <w:r w:rsidRPr="00D95A9D">
              <w:rPr>
                <w:sz w:val="18"/>
                <w:szCs w:val="18"/>
              </w:rPr>
              <w:t>E000002 - Požadovaný záznam nie je možné vyhľadať, pre odstránenie chyby kontaktujte svojho dodávateľa IS PZS, prípadne skontrolujte zadané vstupy pre vyhľadanie.</w:t>
            </w:r>
          </w:p>
          <w:p w14:paraId="6E53B3D5" w14:textId="77777777" w:rsidR="001E1D0C" w:rsidRPr="00D95A9D" w:rsidRDefault="4B1F096C" w:rsidP="4B1F096C">
            <w:pPr>
              <w:pStyle w:val="Odsekzoznamu"/>
              <w:numPr>
                <w:ilvl w:val="0"/>
                <w:numId w:val="159"/>
              </w:numPr>
              <w:rPr>
                <w:sz w:val="18"/>
                <w:szCs w:val="18"/>
              </w:rPr>
            </w:pPr>
            <w:r w:rsidRPr="00D95A9D">
              <w:rPr>
                <w:sz w:val="18"/>
                <w:szCs w:val="18"/>
              </w:rPr>
              <w:t>E30000A - Nie je možné vyhľadať záznamy pacienta, pacient už nie je poistencom SR.</w:t>
            </w:r>
          </w:p>
          <w:p w14:paraId="1C26F6EE" w14:textId="77777777" w:rsidR="001E1D0C" w:rsidRPr="00D95A9D" w:rsidRDefault="4B1F096C" w:rsidP="4B1F096C">
            <w:pPr>
              <w:pStyle w:val="Odsekzoznamu"/>
              <w:numPr>
                <w:ilvl w:val="0"/>
                <w:numId w:val="159"/>
              </w:numPr>
              <w:rPr>
                <w:sz w:val="18"/>
                <w:szCs w:val="18"/>
              </w:rPr>
            </w:pPr>
            <w:r w:rsidRPr="00D95A9D">
              <w:rPr>
                <w:sz w:val="18"/>
                <w:szCs w:val="18"/>
              </w:rPr>
              <w:t>E300022 - Nie je možné poskytnúť požadované údaje z dôvodu, že pre daného pacienta je evidovaný dátum úmrtia a zdravotná dokumentácia je uzavretá.</w:t>
            </w:r>
          </w:p>
          <w:p w14:paraId="1DDBC861" w14:textId="77777777" w:rsidR="001E1D0C" w:rsidRPr="00D95A9D" w:rsidRDefault="34661EDB" w:rsidP="34661EDB">
            <w:pPr>
              <w:pStyle w:val="Odsekzoznamu"/>
              <w:numPr>
                <w:ilvl w:val="0"/>
                <w:numId w:val="159"/>
              </w:numPr>
              <w:rPr>
                <w:sz w:val="18"/>
                <w:szCs w:val="18"/>
              </w:rPr>
            </w:pPr>
            <w:r w:rsidRPr="00D95A9D">
              <w:rPr>
                <w:sz w:val="18"/>
                <w:szCs w:val="18"/>
              </w:rPr>
              <w:t>E900001 - Nemáte prístup k požadovaným záznamom pacienta. Požiadajte pacienta o prístup k údajom vložením eID do čítačky a zadania súhlasu podľa bezpečnostných nastavení pacienta (stlačením OK/ zadanie BOK)</w:t>
            </w:r>
          </w:p>
          <w:p w14:paraId="659A4177" w14:textId="77777777" w:rsidR="00FD23E4" w:rsidRDefault="34661EDB" w:rsidP="34661EDB">
            <w:pPr>
              <w:pStyle w:val="Odsekzoznamu"/>
              <w:numPr>
                <w:ilvl w:val="0"/>
                <w:numId w:val="159"/>
              </w:numPr>
              <w:rPr>
                <w:sz w:val="18"/>
                <w:szCs w:val="18"/>
              </w:rPr>
            </w:pPr>
            <w:r w:rsidRPr="00D95A9D">
              <w:rPr>
                <w:sz w:val="18"/>
                <w:szCs w:val="18"/>
              </w:rPr>
              <w:t>E900002 - Pre prístup k požadovaným záznamom pacienta je potrebné potvrdenie jeho prítomnosti pacienta vložením eID do čítačky.</w:t>
            </w:r>
          </w:p>
          <w:p w14:paraId="13A2E265" w14:textId="26750625" w:rsidR="00784EBA" w:rsidRPr="00D95A9D" w:rsidRDefault="00784EBA" w:rsidP="34661EDB">
            <w:pPr>
              <w:pStyle w:val="Odsekzoznamu"/>
              <w:numPr>
                <w:ilvl w:val="0"/>
                <w:numId w:val="159"/>
              </w:numPr>
              <w:rPr>
                <w:sz w:val="18"/>
                <w:szCs w:val="18"/>
              </w:rPr>
            </w:pPr>
            <w:r>
              <w:rPr>
                <w:sz w:val="18"/>
                <w:szCs w:val="18"/>
                <w:lang w:eastAsia="sk-SK"/>
              </w:rPr>
              <w:t>W900001 – Nemáte sprístupnené všetky zdravotné záznamy pacienta. Pre sprístupnenie všetkých záznamov, p</w:t>
            </w:r>
            <w:r w:rsidRPr="00D95A9D">
              <w:rPr>
                <w:sz w:val="18"/>
                <w:szCs w:val="18"/>
                <w:lang w:eastAsia="sk-SK"/>
              </w:rPr>
              <w:t>ožiadajte pacienta o prístup k údajom vložením eID do čítačky a zadania súhlasu podľa bezpečnostných nastavení pacienta (stlačením OK/ zadanie BOK)</w:t>
            </w:r>
          </w:p>
        </w:tc>
      </w:tr>
      <w:tr w:rsidR="006D10FA" w:rsidRPr="00D95A9D" w14:paraId="7F425466"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609768F2" w14:textId="77777777" w:rsidR="006D10FA" w:rsidRPr="00D95A9D" w:rsidRDefault="4B1F096C" w:rsidP="4B1F096C">
            <w:pPr>
              <w:rPr>
                <w:sz w:val="18"/>
                <w:szCs w:val="18"/>
              </w:rPr>
            </w:pPr>
            <w:r w:rsidRPr="00D95A9D">
              <w:rPr>
                <w:sz w:val="18"/>
                <w:szCs w:val="18"/>
              </w:rPr>
              <w:t>Kód stránky EZKO</w:t>
            </w:r>
          </w:p>
        </w:tc>
        <w:tc>
          <w:tcPr>
            <w:tcW w:w="7335" w:type="dxa"/>
            <w:tcBorders>
              <w:top w:val="single" w:sz="2" w:space="0" w:color="auto"/>
              <w:left w:val="single" w:sz="2" w:space="0" w:color="auto"/>
              <w:bottom w:val="single" w:sz="2" w:space="0" w:color="auto"/>
              <w:right w:val="single" w:sz="2" w:space="0" w:color="auto"/>
            </w:tcBorders>
            <w:vAlign w:val="center"/>
          </w:tcPr>
          <w:p w14:paraId="2BA1F50A" w14:textId="77777777" w:rsidR="006D10FA" w:rsidRPr="00D95A9D" w:rsidRDefault="006D10FA" w:rsidP="00673403">
            <w:pPr>
              <w:pStyle w:val="Odsekzoznamu"/>
              <w:numPr>
                <w:ilvl w:val="0"/>
                <w:numId w:val="66"/>
              </w:numPr>
              <w:rPr>
                <w:sz w:val="18"/>
                <w:szCs w:val="18"/>
              </w:rPr>
            </w:pPr>
            <w:r w:rsidRPr="00D95A9D">
              <w:rPr>
                <w:sz w:val="18"/>
                <w:szCs w:val="18"/>
              </w:rPr>
              <w:t>PSU</w:t>
            </w:r>
            <w:r w:rsidR="001C6B33" w:rsidRPr="002E5438">
              <w:fldChar w:fldCharType="begin" w:fldLock="1"/>
            </w:r>
            <w:r w:rsidRPr="00D95A9D">
              <w:rPr>
                <w:sz w:val="18"/>
                <w:szCs w:val="18"/>
              </w:rPr>
              <w:instrText>MERGEFIELD Element.valueOf(x070-KodStrankyEZKO)</w:instrText>
            </w:r>
            <w:r w:rsidR="001C6B33" w:rsidRPr="002E5438">
              <w:rPr>
                <w:sz w:val="18"/>
                <w:szCs w:val="18"/>
              </w:rPr>
              <w:fldChar w:fldCharType="end"/>
            </w:r>
          </w:p>
        </w:tc>
      </w:tr>
    </w:tbl>
    <w:p w14:paraId="2EACD01B" w14:textId="77BD6F3C" w:rsidR="006D10FA" w:rsidRPr="002E5438" w:rsidRDefault="4B1F096C" w:rsidP="00B50180">
      <w:pPr>
        <w:pStyle w:val="Nadpis2"/>
      </w:pPr>
      <w:bookmarkStart w:id="239" w:name="_DajPacientskySumarKontaktneUdaje_v3"/>
      <w:bookmarkStart w:id="240" w:name="_DajPacientskySumarKontaktneUdaje_v4"/>
      <w:bookmarkStart w:id="241" w:name="_Toc56171991"/>
      <w:bookmarkEnd w:id="239"/>
      <w:bookmarkEnd w:id="240"/>
      <w:r>
        <w:t>DajPacientskySumarKontaktneUdaje_v</w:t>
      </w:r>
      <w:r w:rsidR="1D80133A">
        <w:t>4</w:t>
      </w:r>
      <w:bookmarkEnd w:id="241"/>
    </w:p>
    <w:tbl>
      <w:tblPr>
        <w:tblW w:w="0" w:type="dxa"/>
        <w:jc w:val="center"/>
        <w:tblLayout w:type="fixed"/>
        <w:tblCellMar>
          <w:left w:w="60" w:type="dxa"/>
          <w:right w:w="60" w:type="dxa"/>
        </w:tblCellMar>
        <w:tblLook w:val="04A0" w:firstRow="1" w:lastRow="0" w:firstColumn="1" w:lastColumn="0" w:noHBand="0" w:noVBand="1"/>
      </w:tblPr>
      <w:tblGrid>
        <w:gridCol w:w="2160"/>
        <w:gridCol w:w="7200"/>
      </w:tblGrid>
      <w:tr w:rsidR="006D10FA" w:rsidRPr="00D95A9D" w14:paraId="70E91F7B" w14:textId="77777777" w:rsidTr="003E15D5">
        <w:trPr>
          <w:trHeight w:val="326"/>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36B869CF" w14:textId="77777777" w:rsidR="006D10FA" w:rsidRPr="00D95A9D" w:rsidRDefault="4B1F096C" w:rsidP="4B1F096C">
            <w:pPr>
              <w:spacing w:line="276" w:lineRule="auto"/>
              <w:rPr>
                <w:sz w:val="18"/>
                <w:szCs w:val="18"/>
              </w:rPr>
            </w:pPr>
            <w:r w:rsidRPr="00D95A9D">
              <w:rPr>
                <w:sz w:val="18"/>
                <w:szCs w:val="18"/>
              </w:rPr>
              <w:t>Názov služby</w:t>
            </w:r>
          </w:p>
        </w:tc>
        <w:tc>
          <w:tcPr>
            <w:tcW w:w="7200" w:type="dxa"/>
            <w:tcBorders>
              <w:top w:val="single" w:sz="2" w:space="0" w:color="auto"/>
              <w:left w:val="single" w:sz="2" w:space="0" w:color="auto"/>
              <w:bottom w:val="single" w:sz="2" w:space="0" w:color="auto"/>
              <w:right w:val="single" w:sz="2" w:space="0" w:color="auto"/>
            </w:tcBorders>
            <w:vAlign w:val="center"/>
            <w:hideMark/>
          </w:tcPr>
          <w:p w14:paraId="5BC00769" w14:textId="77777777" w:rsidR="006D10FA" w:rsidRPr="00D95A9D" w:rsidRDefault="006D10FA">
            <w:pPr>
              <w:spacing w:line="276" w:lineRule="auto"/>
              <w:rPr>
                <w:sz w:val="18"/>
                <w:szCs w:val="18"/>
              </w:rPr>
            </w:pPr>
            <w:r w:rsidRPr="00D95A9D">
              <w:rPr>
                <w:sz w:val="18"/>
                <w:szCs w:val="18"/>
              </w:rPr>
              <w:t>DajPacientskySumarKontaktneUdaje_v</w:t>
            </w:r>
            <w:r w:rsidR="1D80133A" w:rsidRPr="00D95A9D">
              <w:rPr>
                <w:sz w:val="18"/>
                <w:szCs w:val="18"/>
              </w:rPr>
              <w:t>4</w:t>
            </w:r>
            <w:r w:rsidR="001C6B33" w:rsidRPr="002E5438">
              <w:fldChar w:fldCharType="begin" w:fldLock="1"/>
            </w:r>
            <w:r w:rsidRPr="00D95A9D">
              <w:rPr>
                <w:sz w:val="18"/>
                <w:szCs w:val="18"/>
              </w:rPr>
              <w:instrText>MERGEFIELD Element.Name</w:instrText>
            </w:r>
            <w:r w:rsidR="001C6B33" w:rsidRPr="002E5438">
              <w:rPr>
                <w:sz w:val="18"/>
                <w:szCs w:val="18"/>
              </w:rPr>
              <w:fldChar w:fldCharType="end"/>
            </w:r>
          </w:p>
        </w:tc>
      </w:tr>
      <w:tr w:rsidR="006D10FA" w:rsidRPr="00D95A9D" w14:paraId="6A433C35" w14:textId="77777777" w:rsidTr="003E15D5">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3A69B7CE" w14:textId="77777777" w:rsidR="006D10FA" w:rsidRPr="00D95A9D" w:rsidRDefault="4B1F096C" w:rsidP="4B1F096C">
            <w:pPr>
              <w:spacing w:line="276" w:lineRule="auto"/>
              <w:rPr>
                <w:sz w:val="18"/>
                <w:szCs w:val="18"/>
              </w:rPr>
            </w:pPr>
            <w:r w:rsidRPr="00D95A9D">
              <w:rPr>
                <w:sz w:val="18"/>
                <w:szCs w:val="18"/>
              </w:rPr>
              <w:t>Určenie</w:t>
            </w:r>
          </w:p>
        </w:tc>
        <w:tc>
          <w:tcPr>
            <w:tcW w:w="7200" w:type="dxa"/>
            <w:tcBorders>
              <w:top w:val="single" w:sz="2" w:space="0" w:color="auto"/>
              <w:left w:val="single" w:sz="2" w:space="0" w:color="auto"/>
              <w:bottom w:val="single" w:sz="2" w:space="0" w:color="auto"/>
              <w:right w:val="single" w:sz="2" w:space="0" w:color="auto"/>
            </w:tcBorders>
            <w:vAlign w:val="center"/>
            <w:hideMark/>
          </w:tcPr>
          <w:p w14:paraId="04BD3913" w14:textId="77777777" w:rsidR="006D10FA" w:rsidRPr="00D95A9D" w:rsidRDefault="001C6B33" w:rsidP="4B1F096C">
            <w:pPr>
              <w:spacing w:line="276" w:lineRule="auto"/>
              <w:rPr>
                <w:sz w:val="18"/>
                <w:szCs w:val="18"/>
              </w:rPr>
            </w:pPr>
            <w:r w:rsidRPr="0059754F">
              <w:fldChar w:fldCharType="begin" w:fldLock="1"/>
            </w:r>
            <w:r w:rsidR="006D10FA" w:rsidRPr="00D95A9D">
              <w:rPr>
                <w:sz w:val="18"/>
                <w:szCs w:val="18"/>
              </w:rPr>
              <w:instrText>MERGEFIELD Element.valueOf(x070-Urcenie)</w:instrText>
            </w:r>
            <w:r w:rsidRPr="0059754F">
              <w:rPr>
                <w:sz w:val="18"/>
                <w:szCs w:val="18"/>
              </w:rPr>
              <w:fldChar w:fldCharType="separate"/>
            </w:r>
            <w:r w:rsidR="006D10FA" w:rsidRPr="00D95A9D">
              <w:rPr>
                <w:sz w:val="18"/>
                <w:szCs w:val="18"/>
              </w:rPr>
              <w:t>IS PZS</w:t>
            </w:r>
            <w:r w:rsidRPr="0059754F">
              <w:fldChar w:fldCharType="end"/>
            </w:r>
          </w:p>
        </w:tc>
      </w:tr>
      <w:tr w:rsidR="006D10FA" w:rsidRPr="00D95A9D" w14:paraId="7FF2AC80" w14:textId="77777777" w:rsidTr="003E15D5">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3069A0D6" w14:textId="77777777" w:rsidR="006D10FA" w:rsidRPr="00D95A9D" w:rsidRDefault="4B1F096C" w:rsidP="4B1F096C">
            <w:pPr>
              <w:spacing w:line="276" w:lineRule="auto"/>
              <w:rPr>
                <w:sz w:val="18"/>
                <w:szCs w:val="18"/>
              </w:rPr>
            </w:pPr>
            <w:r w:rsidRPr="00D95A9D">
              <w:rPr>
                <w:sz w:val="18"/>
                <w:szCs w:val="18"/>
              </w:rPr>
              <w:t>Charakteristika</w:t>
            </w:r>
          </w:p>
        </w:tc>
        <w:tc>
          <w:tcPr>
            <w:tcW w:w="7200" w:type="dxa"/>
            <w:tcBorders>
              <w:top w:val="single" w:sz="2" w:space="0" w:color="auto"/>
              <w:left w:val="single" w:sz="2" w:space="0" w:color="auto"/>
              <w:bottom w:val="single" w:sz="2" w:space="0" w:color="auto"/>
              <w:right w:val="single" w:sz="2" w:space="0" w:color="auto"/>
            </w:tcBorders>
            <w:vAlign w:val="center"/>
            <w:hideMark/>
          </w:tcPr>
          <w:p w14:paraId="5F4BF494" w14:textId="1665D430" w:rsidR="006D10FA" w:rsidRPr="00D95A9D" w:rsidRDefault="34661EDB" w:rsidP="34661EDB">
            <w:pPr>
              <w:spacing w:line="276" w:lineRule="auto"/>
              <w:rPr>
                <w:sz w:val="18"/>
                <w:szCs w:val="18"/>
              </w:rPr>
            </w:pPr>
            <w:r w:rsidRPr="00D95A9D">
              <w:rPr>
                <w:sz w:val="18"/>
                <w:szCs w:val="18"/>
              </w:rPr>
              <w:t xml:space="preserve">Služba umožňuje prístup ku kontaktným údajom pacienta v rozsahu evidovaných v NZIS prípadne zapísaných pacientom alebo zdravotníckym pracovníkom prostredníctvom </w:t>
            </w:r>
            <w:r w:rsidR="008A760A" w:rsidRPr="00D95A9D">
              <w:rPr>
                <w:sz w:val="18"/>
                <w:szCs w:val="18"/>
              </w:rPr>
              <w:t>zápisovej</w:t>
            </w:r>
            <w:r w:rsidRPr="00D95A9D">
              <w:rPr>
                <w:sz w:val="18"/>
                <w:szCs w:val="18"/>
              </w:rPr>
              <w:t xml:space="preserve"> služby</w:t>
            </w:r>
          </w:p>
        </w:tc>
      </w:tr>
      <w:tr w:rsidR="006D10FA" w:rsidRPr="00D95A9D" w14:paraId="48562FCD"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1BD0A96E" w14:textId="77777777" w:rsidR="006D10FA" w:rsidRPr="00D95A9D" w:rsidRDefault="4B1F096C" w:rsidP="4B1F096C">
            <w:pPr>
              <w:spacing w:line="276" w:lineRule="auto"/>
              <w:rPr>
                <w:sz w:val="18"/>
                <w:szCs w:val="18"/>
              </w:rPr>
            </w:pPr>
            <w:r w:rsidRPr="00D95A9D">
              <w:rPr>
                <w:sz w:val="18"/>
                <w:szCs w:val="18"/>
              </w:rPr>
              <w:t>Spôsob volania</w:t>
            </w:r>
          </w:p>
        </w:tc>
        <w:tc>
          <w:tcPr>
            <w:tcW w:w="7200" w:type="dxa"/>
            <w:tcBorders>
              <w:top w:val="single" w:sz="2" w:space="0" w:color="auto"/>
              <w:left w:val="single" w:sz="2" w:space="0" w:color="auto"/>
              <w:bottom w:val="single" w:sz="2" w:space="0" w:color="auto"/>
              <w:right w:val="single" w:sz="2" w:space="0" w:color="auto"/>
            </w:tcBorders>
            <w:vAlign w:val="center"/>
            <w:hideMark/>
          </w:tcPr>
          <w:p w14:paraId="2F00AF6A" w14:textId="77777777" w:rsidR="006D10FA" w:rsidRPr="00D95A9D" w:rsidRDefault="4B1F096C" w:rsidP="4B1F096C">
            <w:pPr>
              <w:spacing w:line="276" w:lineRule="auto"/>
              <w:rPr>
                <w:sz w:val="18"/>
                <w:szCs w:val="18"/>
              </w:rPr>
            </w:pPr>
            <w:r w:rsidRPr="00D95A9D">
              <w:rPr>
                <w:sz w:val="18"/>
                <w:szCs w:val="18"/>
              </w:rPr>
              <w:t>Synchrónny, Asynchrónny</w:t>
            </w:r>
          </w:p>
        </w:tc>
      </w:tr>
      <w:tr w:rsidR="006D10FA" w:rsidRPr="00D95A9D" w14:paraId="5D7595EA"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2D74B174" w14:textId="77777777" w:rsidR="006D10FA" w:rsidRPr="00D95A9D" w:rsidRDefault="4B1F096C" w:rsidP="4B1F096C">
            <w:pPr>
              <w:spacing w:line="276" w:lineRule="auto"/>
              <w:rPr>
                <w:sz w:val="18"/>
                <w:szCs w:val="18"/>
              </w:rPr>
            </w:pPr>
            <w:r w:rsidRPr="00D95A9D">
              <w:rPr>
                <w:sz w:val="18"/>
                <w:szCs w:val="18"/>
              </w:rPr>
              <w:t>Popis</w:t>
            </w:r>
          </w:p>
        </w:tc>
        <w:tc>
          <w:tcPr>
            <w:tcW w:w="7200" w:type="dxa"/>
            <w:tcBorders>
              <w:top w:val="single" w:sz="2" w:space="0" w:color="auto"/>
              <w:left w:val="single" w:sz="2" w:space="0" w:color="auto"/>
              <w:bottom w:val="single" w:sz="2" w:space="0" w:color="auto"/>
              <w:right w:val="single" w:sz="2" w:space="0" w:color="auto"/>
            </w:tcBorders>
            <w:vAlign w:val="center"/>
            <w:hideMark/>
          </w:tcPr>
          <w:p w14:paraId="70C86AC8" w14:textId="77777777" w:rsidR="006D10FA" w:rsidRPr="00D95A9D" w:rsidRDefault="4B1F096C" w:rsidP="4B1F096C">
            <w:pPr>
              <w:autoSpaceDE w:val="0"/>
              <w:autoSpaceDN w:val="0"/>
              <w:adjustRightInd w:val="0"/>
              <w:spacing w:before="100" w:beforeAutospacing="1" w:after="100" w:afterAutospacing="1" w:line="276" w:lineRule="auto"/>
              <w:rPr>
                <w:rFonts w:eastAsia="Arial" w:cs="Arial"/>
                <w:sz w:val="18"/>
                <w:szCs w:val="18"/>
                <w:lang w:eastAsia="sk-SK"/>
              </w:rPr>
            </w:pPr>
            <w:r w:rsidRPr="00D95A9D">
              <w:rPr>
                <w:sz w:val="18"/>
                <w:szCs w:val="18"/>
                <w:lang w:eastAsia="sk-SK"/>
              </w:rPr>
              <w:t xml:space="preserve">Služba umožní prístup ku kontaktným údajom pacienta </w:t>
            </w:r>
          </w:p>
          <w:p w14:paraId="53B56AF9" w14:textId="77777777" w:rsidR="006D10FA" w:rsidRPr="00D95A9D" w:rsidRDefault="4B1F096C" w:rsidP="4B1F096C">
            <w:pPr>
              <w:ind w:left="360"/>
              <w:rPr>
                <w:rFonts w:eastAsia="Arial" w:cs="Arial"/>
                <w:sz w:val="18"/>
                <w:szCs w:val="18"/>
                <w:u w:val="single"/>
                <w:lang w:eastAsia="sk-SK"/>
              </w:rPr>
            </w:pPr>
            <w:r w:rsidRPr="00D95A9D">
              <w:rPr>
                <w:sz w:val="18"/>
                <w:szCs w:val="18"/>
                <w:u w:val="single"/>
                <w:lang w:eastAsia="sk-SK"/>
              </w:rPr>
              <w:t>Vstup:</w:t>
            </w:r>
          </w:p>
          <w:p w14:paraId="71D5B715" w14:textId="77777777" w:rsidR="006D10FA" w:rsidRPr="00D95A9D" w:rsidRDefault="4B1F096C" w:rsidP="4B1F096C">
            <w:pPr>
              <w:pStyle w:val="Odsekzoznamu"/>
              <w:numPr>
                <w:ilvl w:val="0"/>
                <w:numId w:val="132"/>
              </w:numPr>
              <w:autoSpaceDE w:val="0"/>
              <w:autoSpaceDN w:val="0"/>
              <w:adjustRightInd w:val="0"/>
              <w:rPr>
                <w:rFonts w:eastAsia="Arial" w:cs="Arial"/>
                <w:sz w:val="18"/>
                <w:szCs w:val="18"/>
                <w:lang w:eastAsia="sk-SK"/>
              </w:rPr>
            </w:pPr>
            <w:r w:rsidRPr="00D95A9D">
              <w:rPr>
                <w:sz w:val="18"/>
                <w:szCs w:val="18"/>
                <w:lang w:eastAsia="sk-SK"/>
              </w:rPr>
              <w:t>Identifikátor pacienta</w:t>
            </w:r>
          </w:p>
          <w:p w14:paraId="2EDD9EA9" w14:textId="77777777" w:rsidR="006D10FA" w:rsidRPr="00D95A9D" w:rsidRDefault="4B1F096C" w:rsidP="4B1F096C">
            <w:pPr>
              <w:ind w:left="360"/>
              <w:rPr>
                <w:rFonts w:eastAsia="Arial" w:cs="Arial"/>
                <w:sz w:val="18"/>
                <w:szCs w:val="18"/>
                <w:u w:val="single"/>
                <w:lang w:eastAsia="sk-SK"/>
              </w:rPr>
            </w:pPr>
            <w:r w:rsidRPr="00D95A9D">
              <w:rPr>
                <w:sz w:val="18"/>
                <w:szCs w:val="18"/>
                <w:u w:val="single"/>
                <w:lang w:eastAsia="sk-SK"/>
              </w:rPr>
              <w:t xml:space="preserve">Výstup: </w:t>
            </w:r>
          </w:p>
          <w:p w14:paraId="071C80F4" w14:textId="77777777" w:rsidR="006D10FA" w:rsidRPr="00D95A9D" w:rsidRDefault="4B1F096C" w:rsidP="4B1F096C">
            <w:pPr>
              <w:pStyle w:val="Odsekzoznamu"/>
              <w:numPr>
                <w:ilvl w:val="0"/>
                <w:numId w:val="133"/>
              </w:numPr>
              <w:autoSpaceDE w:val="0"/>
              <w:autoSpaceDN w:val="0"/>
              <w:adjustRightInd w:val="0"/>
              <w:rPr>
                <w:rFonts w:eastAsia="Arial" w:cs="Arial"/>
                <w:sz w:val="18"/>
                <w:szCs w:val="18"/>
                <w:lang w:eastAsia="sk-SK"/>
              </w:rPr>
            </w:pPr>
            <w:r w:rsidRPr="00D95A9D">
              <w:rPr>
                <w:sz w:val="18"/>
                <w:szCs w:val="18"/>
                <w:lang w:eastAsia="sk-SK"/>
              </w:rPr>
              <w:t>informácie o pacientovi (automaticky získavané z NZIS)</w:t>
            </w:r>
          </w:p>
          <w:p w14:paraId="6B8BD606" w14:textId="77777777" w:rsidR="00336149" w:rsidRPr="00D95A9D" w:rsidRDefault="4B1F096C" w:rsidP="4B1F096C">
            <w:pPr>
              <w:pStyle w:val="Odsekzoznamu"/>
              <w:numPr>
                <w:ilvl w:val="1"/>
                <w:numId w:val="133"/>
              </w:numPr>
              <w:autoSpaceDE w:val="0"/>
              <w:autoSpaceDN w:val="0"/>
              <w:adjustRightInd w:val="0"/>
              <w:rPr>
                <w:rFonts w:eastAsia="Arial" w:cs="Arial"/>
                <w:sz w:val="18"/>
                <w:szCs w:val="18"/>
                <w:lang w:eastAsia="sk-SK"/>
              </w:rPr>
            </w:pPr>
            <w:r w:rsidRPr="00D95A9D">
              <w:rPr>
                <w:sz w:val="18"/>
                <w:szCs w:val="18"/>
                <w:lang w:eastAsia="sk-SK"/>
              </w:rPr>
              <w:t xml:space="preserve">trvalá adresa </w:t>
            </w:r>
          </w:p>
          <w:p w14:paraId="6E9E85A9" w14:textId="77777777" w:rsidR="00E8504E" w:rsidRPr="00D95A9D" w:rsidRDefault="4B1F096C" w:rsidP="4B1F096C">
            <w:pPr>
              <w:pStyle w:val="Odsekzoznamu"/>
              <w:numPr>
                <w:ilvl w:val="1"/>
                <w:numId w:val="133"/>
              </w:numPr>
              <w:autoSpaceDE w:val="0"/>
              <w:autoSpaceDN w:val="0"/>
              <w:adjustRightInd w:val="0"/>
              <w:rPr>
                <w:rFonts w:eastAsia="Arial" w:cs="Arial"/>
                <w:sz w:val="18"/>
                <w:szCs w:val="18"/>
                <w:lang w:eastAsia="sk-SK"/>
              </w:rPr>
            </w:pPr>
            <w:r w:rsidRPr="00D95A9D">
              <w:rPr>
                <w:sz w:val="18"/>
                <w:szCs w:val="18"/>
                <w:lang w:eastAsia="sk-SK"/>
              </w:rPr>
              <w:t>informácii o zdravotnej poisťovni pacienta</w:t>
            </w:r>
          </w:p>
          <w:p w14:paraId="527A8A5F" w14:textId="77777777" w:rsidR="00336149" w:rsidRPr="00D95A9D" w:rsidRDefault="4B1F096C" w:rsidP="4B1F096C">
            <w:pPr>
              <w:pStyle w:val="Odsekzoznamu"/>
              <w:numPr>
                <w:ilvl w:val="0"/>
                <w:numId w:val="133"/>
              </w:numPr>
              <w:autoSpaceDE w:val="0"/>
              <w:autoSpaceDN w:val="0"/>
              <w:adjustRightInd w:val="0"/>
              <w:rPr>
                <w:rFonts w:eastAsia="Arial" w:cs="Arial"/>
                <w:sz w:val="18"/>
                <w:szCs w:val="18"/>
                <w:lang w:eastAsia="sk-SK"/>
              </w:rPr>
            </w:pPr>
            <w:r w:rsidRPr="00D95A9D">
              <w:rPr>
                <w:sz w:val="18"/>
                <w:szCs w:val="18"/>
                <w:lang w:eastAsia="sk-SK"/>
              </w:rPr>
              <w:t xml:space="preserve">kontaktné údaje pacienta (kontaktná adresa, email, tel. ) </w:t>
            </w:r>
          </w:p>
          <w:p w14:paraId="421B4098" w14:textId="77777777" w:rsidR="006D10FA" w:rsidRPr="00D95A9D" w:rsidRDefault="4B1F096C" w:rsidP="4B1F096C">
            <w:pPr>
              <w:pStyle w:val="Odsekzoznamu"/>
              <w:numPr>
                <w:ilvl w:val="0"/>
                <w:numId w:val="133"/>
              </w:numPr>
              <w:autoSpaceDE w:val="0"/>
              <w:autoSpaceDN w:val="0"/>
              <w:adjustRightInd w:val="0"/>
              <w:rPr>
                <w:rFonts w:eastAsia="Arial" w:cs="Arial"/>
                <w:sz w:val="18"/>
                <w:szCs w:val="18"/>
                <w:lang w:eastAsia="sk-SK"/>
              </w:rPr>
            </w:pPr>
            <w:r w:rsidRPr="00D95A9D">
              <w:rPr>
                <w:sz w:val="18"/>
                <w:szCs w:val="18"/>
                <w:lang w:eastAsia="sk-SK"/>
              </w:rPr>
              <w:t>údaje o kontaktnej osobe,</w:t>
            </w:r>
          </w:p>
          <w:p w14:paraId="2A89D825" w14:textId="77777777" w:rsidR="00E8504E" w:rsidRPr="00D95A9D" w:rsidRDefault="34661EDB" w:rsidP="34661EDB">
            <w:pPr>
              <w:pStyle w:val="Odsekzoznamu"/>
              <w:numPr>
                <w:ilvl w:val="0"/>
                <w:numId w:val="133"/>
              </w:numPr>
              <w:autoSpaceDE w:val="0"/>
              <w:autoSpaceDN w:val="0"/>
              <w:adjustRightInd w:val="0"/>
              <w:rPr>
                <w:rFonts w:eastAsia="Arial" w:cs="Arial"/>
                <w:sz w:val="18"/>
                <w:szCs w:val="18"/>
                <w:lang w:eastAsia="sk-SK"/>
              </w:rPr>
            </w:pPr>
            <w:r w:rsidRPr="00D95A9D">
              <w:rPr>
                <w:sz w:val="18"/>
                <w:szCs w:val="18"/>
                <w:lang w:eastAsia="sk-SK"/>
              </w:rPr>
              <w:t>Kapitujúci lekár</w:t>
            </w:r>
          </w:p>
          <w:p w14:paraId="0535BD84" w14:textId="77777777" w:rsidR="006D10FA" w:rsidRPr="00D95A9D" w:rsidRDefault="4B1F096C" w:rsidP="4B1F096C">
            <w:pPr>
              <w:pStyle w:val="Odsekzoznamu"/>
              <w:numPr>
                <w:ilvl w:val="0"/>
                <w:numId w:val="133"/>
              </w:numPr>
              <w:autoSpaceDE w:val="0"/>
              <w:autoSpaceDN w:val="0"/>
              <w:adjustRightInd w:val="0"/>
              <w:rPr>
                <w:rFonts w:eastAsia="Arial" w:cs="Arial"/>
                <w:sz w:val="18"/>
                <w:szCs w:val="18"/>
                <w:lang w:eastAsia="sk-SK"/>
              </w:rPr>
            </w:pPr>
            <w:r w:rsidRPr="00D95A9D">
              <w:rPr>
                <w:sz w:val="18"/>
                <w:szCs w:val="18"/>
                <w:lang w:eastAsia="sk-SK"/>
              </w:rPr>
              <w:t>údaje preferovaného zdravotníckeho pracovníka</w:t>
            </w:r>
          </w:p>
          <w:p w14:paraId="79B41BA9" w14:textId="77777777" w:rsidR="00542564" w:rsidRPr="00D95A9D" w:rsidRDefault="00542564" w:rsidP="00542564">
            <w:pPr>
              <w:pStyle w:val="Odsekzoznamu"/>
              <w:autoSpaceDE w:val="0"/>
              <w:autoSpaceDN w:val="0"/>
              <w:adjustRightInd w:val="0"/>
              <w:rPr>
                <w:rFonts w:cs="Arial"/>
                <w:sz w:val="18"/>
                <w:szCs w:val="18"/>
                <w:lang w:eastAsia="sk-SK"/>
              </w:rPr>
            </w:pPr>
          </w:p>
          <w:p w14:paraId="0D9610C4" w14:textId="3A491522" w:rsidR="00DD1D04" w:rsidRPr="00D95A9D" w:rsidRDefault="00DD1D04" w:rsidP="34661EDB">
            <w:pPr>
              <w:rPr>
                <w:rFonts w:asciiTheme="minorHAnsi" w:eastAsiaTheme="minorEastAsia" w:hAnsiTheme="minorHAnsi" w:cstheme="minorBidi"/>
                <w:sz w:val="18"/>
                <w:szCs w:val="18"/>
              </w:rPr>
            </w:pPr>
            <w:r w:rsidRPr="00D95A9D">
              <w:rPr>
                <w:sz w:val="18"/>
                <w:szCs w:val="18"/>
              </w:rPr>
              <w:t>Odpoveď zo služby je XSD typu KontaktneUdajePacientskehoSumaraVystup_</w:t>
            </w:r>
            <w:r w:rsidR="00510083" w:rsidRPr="00D95A9D">
              <w:rPr>
                <w:sz w:val="18"/>
                <w:szCs w:val="18"/>
              </w:rPr>
              <w:t>v</w:t>
            </w:r>
            <w:r w:rsidR="00510083">
              <w:rPr>
                <w:sz w:val="18"/>
                <w:szCs w:val="18"/>
              </w:rPr>
              <w:t>4</w:t>
            </w:r>
            <w:r w:rsidRPr="00D95A9D">
              <w:rPr>
                <w:rStyle w:val="Odkaznapoznmkupodiarou"/>
                <w:rFonts w:asciiTheme="majorEastAsia" w:eastAsiaTheme="majorEastAsia" w:hAnsiTheme="majorEastAsia" w:cstheme="majorEastAsia"/>
                <w:sz w:val="18"/>
                <w:szCs w:val="18"/>
              </w:rPr>
              <w:footnoteReference w:id="4"/>
            </w:r>
            <w:r w:rsidRPr="00D95A9D">
              <w:rPr>
                <w:sz w:val="18"/>
                <w:szCs w:val="18"/>
              </w:rPr>
              <w:t xml:space="preserve"> a obsahuje šifrované údaje v elementoch Data a JRUZData-&gt;EncryptedBase64Data. Hodnoty týchto elementov sú šifrované binárne údaje base64 zakódované do textového </w:t>
            </w:r>
            <w:r w:rsidRPr="00D95A9D">
              <w:rPr>
                <w:sz w:val="18"/>
                <w:szCs w:val="18"/>
              </w:rPr>
              <w:lastRenderedPageBreak/>
              <w:t>reťazca. Pre ich dešifrovanie a následné spracovanie je nutné vykonať nasledovný postup:</w:t>
            </w:r>
          </w:p>
          <w:p w14:paraId="510DF81C" w14:textId="77777777" w:rsidR="00DD1D04" w:rsidRPr="00D95A9D" w:rsidRDefault="4B1F096C" w:rsidP="4B1F096C">
            <w:pPr>
              <w:pStyle w:val="Odsekzoznamu"/>
              <w:numPr>
                <w:ilvl w:val="0"/>
                <w:numId w:val="157"/>
              </w:numPr>
              <w:spacing w:after="160" w:line="256" w:lineRule="auto"/>
              <w:rPr>
                <w:sz w:val="18"/>
                <w:szCs w:val="18"/>
              </w:rPr>
            </w:pPr>
            <w:r w:rsidRPr="00D95A9D">
              <w:rPr>
                <w:sz w:val="18"/>
                <w:szCs w:val="18"/>
              </w:rPr>
              <w:t>Dekódovať cez base64 binárne údaje do byte[]</w:t>
            </w:r>
          </w:p>
          <w:p w14:paraId="1FF419E6" w14:textId="77777777" w:rsidR="00DD1D04" w:rsidRPr="00D95A9D" w:rsidRDefault="34661EDB" w:rsidP="34661EDB">
            <w:pPr>
              <w:pStyle w:val="Odsekzoznamu"/>
              <w:numPr>
                <w:ilvl w:val="0"/>
                <w:numId w:val="157"/>
              </w:numPr>
              <w:spacing w:after="160" w:line="256" w:lineRule="auto"/>
              <w:rPr>
                <w:sz w:val="18"/>
                <w:szCs w:val="18"/>
              </w:rPr>
            </w:pPr>
            <w:r w:rsidRPr="00D95A9D">
              <w:rPr>
                <w:sz w:val="18"/>
                <w:szCs w:val="18"/>
              </w:rPr>
              <w:t>Zavolať metódu EhealthCryptoController.</w:t>
            </w:r>
            <w:r w:rsidRPr="00D95A9D">
              <w:rPr>
                <w:b/>
                <w:bCs/>
                <w:sz w:val="18"/>
                <w:szCs w:val="18"/>
              </w:rPr>
              <w:t>DecryptDataForHealthProfessional</w:t>
            </w:r>
            <w:r w:rsidRPr="00D95A9D">
              <w:rPr>
                <w:sz w:val="18"/>
                <w:szCs w:val="18"/>
              </w:rPr>
              <w:t xml:space="preserve"> a na vstupe jej odovzdať dekódované pole bajtov</w:t>
            </w:r>
          </w:p>
          <w:p w14:paraId="72924A38" w14:textId="77777777" w:rsidR="00DD1D04" w:rsidRPr="00D95A9D" w:rsidRDefault="34661EDB" w:rsidP="34661EDB">
            <w:pPr>
              <w:pStyle w:val="Odsekzoznamu"/>
              <w:numPr>
                <w:ilvl w:val="0"/>
                <w:numId w:val="157"/>
              </w:numPr>
              <w:spacing w:after="160" w:line="256" w:lineRule="auto"/>
              <w:rPr>
                <w:sz w:val="18"/>
                <w:szCs w:val="18"/>
              </w:rPr>
            </w:pPr>
            <w:r w:rsidRPr="00D95A9D">
              <w:rPr>
                <w:sz w:val="18"/>
                <w:szCs w:val="18"/>
              </w:rPr>
              <w:t>Na výstupe metódy je hodnota typu byte[], ktorú je potrebné dekódovať cez UTF8 a následne tak získať textový reťazec so serializovaným XML fragmentom</w:t>
            </w:r>
          </w:p>
          <w:p w14:paraId="713632FD" w14:textId="77777777" w:rsidR="00DD1D04" w:rsidRPr="00D95A9D" w:rsidRDefault="00DD1D04" w:rsidP="34661EDB">
            <w:pPr>
              <w:pStyle w:val="Odsekzoznamu"/>
              <w:numPr>
                <w:ilvl w:val="0"/>
                <w:numId w:val="157"/>
              </w:numPr>
              <w:spacing w:after="160" w:line="256" w:lineRule="auto"/>
              <w:rPr>
                <w:sz w:val="18"/>
                <w:szCs w:val="18"/>
              </w:rPr>
            </w:pPr>
            <w:r w:rsidRPr="00D95A9D">
              <w:rPr>
                <w:sz w:val="18"/>
                <w:szCs w:val="18"/>
              </w:rPr>
              <w:t xml:space="preserve">XML obsahuje element XSD typu </w:t>
            </w:r>
            <w:r w:rsidRPr="00D95A9D">
              <w:rPr>
                <w:b/>
                <w:bCs/>
                <w:sz w:val="18"/>
                <w:szCs w:val="18"/>
              </w:rPr>
              <w:t>SDSEnvelope</w:t>
            </w:r>
            <w:r w:rsidRPr="142AD015">
              <w:rPr>
                <w:rStyle w:val="Odkaznapoznmkupodiarou"/>
                <w:rFonts w:asciiTheme="majorEastAsia" w:eastAsiaTheme="majorEastAsia" w:hAnsiTheme="majorEastAsia" w:cstheme="majorEastAsia"/>
                <w:sz w:val="18"/>
                <w:szCs w:val="18"/>
              </w:rPr>
              <w:footnoteReference w:id="5"/>
            </w:r>
            <w:r w:rsidRPr="00D95A9D">
              <w:rPr>
                <w:sz w:val="18"/>
                <w:szCs w:val="18"/>
              </w:rPr>
              <w:t>, ktorý sa využíva na prenos šifrovaných údajov v NZIS</w:t>
            </w:r>
          </w:p>
          <w:p w14:paraId="474EFC6F" w14:textId="77777777" w:rsidR="00DD1D04" w:rsidRPr="00D95A9D" w:rsidRDefault="34661EDB" w:rsidP="34661EDB">
            <w:pPr>
              <w:pStyle w:val="Odsekzoznamu"/>
              <w:numPr>
                <w:ilvl w:val="0"/>
                <w:numId w:val="157"/>
              </w:numPr>
              <w:spacing w:after="160" w:line="256" w:lineRule="auto"/>
              <w:rPr>
                <w:sz w:val="18"/>
                <w:szCs w:val="18"/>
              </w:rPr>
            </w:pPr>
            <w:r w:rsidRPr="00D95A9D">
              <w:rPr>
                <w:sz w:val="18"/>
                <w:szCs w:val="18"/>
              </w:rPr>
              <w:t>SDSEnvelope obsahuje v elemente Data osobné údaje v cieľovom dátovom type</w:t>
            </w:r>
          </w:p>
          <w:p w14:paraId="3C371726" w14:textId="77777777" w:rsidR="00DD1D04" w:rsidRPr="00D95A9D" w:rsidRDefault="00DD1D04" w:rsidP="34661EDB">
            <w:pPr>
              <w:pStyle w:val="Odsekzoznamu"/>
              <w:numPr>
                <w:ilvl w:val="1"/>
                <w:numId w:val="157"/>
              </w:numPr>
              <w:spacing w:after="160" w:line="256" w:lineRule="auto"/>
              <w:rPr>
                <w:sz w:val="18"/>
                <w:szCs w:val="18"/>
              </w:rPr>
            </w:pPr>
            <w:r w:rsidRPr="00D95A9D">
              <w:rPr>
                <w:sz w:val="18"/>
                <w:szCs w:val="18"/>
              </w:rPr>
              <w:t xml:space="preserve">JRUZ údaje sú XSD typu </w:t>
            </w:r>
            <w:r w:rsidRPr="00D95A9D">
              <w:rPr>
                <w:b/>
                <w:bCs/>
                <w:sz w:val="18"/>
                <w:szCs w:val="18"/>
              </w:rPr>
              <w:t>DajPrZS_Response</w:t>
            </w:r>
            <w:r w:rsidRPr="142AD015">
              <w:rPr>
                <w:rStyle w:val="Odkaznapoznmkupodiarou"/>
                <w:rFonts w:asciiTheme="majorEastAsia" w:eastAsiaTheme="majorEastAsia" w:hAnsiTheme="majorEastAsia" w:cstheme="majorEastAsia"/>
                <w:sz w:val="18"/>
                <w:szCs w:val="18"/>
              </w:rPr>
              <w:footnoteReference w:id="6"/>
            </w:r>
          </w:p>
          <w:p w14:paraId="287FEB11" w14:textId="62175FFF" w:rsidR="00DD1D04" w:rsidRPr="00D95A9D" w:rsidRDefault="00DD1D04" w:rsidP="34661EDB">
            <w:pPr>
              <w:pStyle w:val="Odsekzoznamu"/>
              <w:numPr>
                <w:ilvl w:val="1"/>
                <w:numId w:val="157"/>
              </w:numPr>
              <w:spacing w:after="160" w:line="256" w:lineRule="auto"/>
              <w:rPr>
                <w:sz w:val="18"/>
                <w:szCs w:val="18"/>
              </w:rPr>
            </w:pPr>
            <w:r w:rsidRPr="00D95A9D">
              <w:rPr>
                <w:sz w:val="18"/>
                <w:szCs w:val="18"/>
              </w:rPr>
              <w:t xml:space="preserve">Kontaktné údaje PS o občanovi sú XSD typu </w:t>
            </w:r>
            <w:r w:rsidRPr="00D95A9D">
              <w:rPr>
                <w:b/>
                <w:bCs/>
                <w:sz w:val="18"/>
                <w:szCs w:val="18"/>
              </w:rPr>
              <w:t>PacientskySumarKontaktneUdajeDataPlain</w:t>
            </w:r>
            <w:r w:rsidR="00510083">
              <w:rPr>
                <w:b/>
                <w:bCs/>
                <w:sz w:val="18"/>
                <w:szCs w:val="18"/>
              </w:rPr>
              <w:t>_v4</w:t>
            </w:r>
            <w:r w:rsidRPr="142AD015">
              <w:rPr>
                <w:rStyle w:val="Odkaznapoznmkupodiarou"/>
                <w:rFonts w:asciiTheme="majorEastAsia" w:eastAsiaTheme="majorEastAsia" w:hAnsiTheme="majorEastAsia" w:cstheme="majorEastAsia"/>
                <w:sz w:val="18"/>
                <w:szCs w:val="18"/>
              </w:rPr>
              <w:footnoteReference w:id="7"/>
            </w:r>
          </w:p>
          <w:p w14:paraId="4E69B1FC" w14:textId="77777777" w:rsidR="00DD1D04" w:rsidRPr="00D95A9D" w:rsidRDefault="4B1F096C" w:rsidP="4B1F096C">
            <w:pPr>
              <w:rPr>
                <w:sz w:val="18"/>
                <w:szCs w:val="18"/>
              </w:rPr>
            </w:pPr>
            <w:r w:rsidRPr="00D95A9D">
              <w:rPr>
                <w:sz w:val="18"/>
                <w:szCs w:val="18"/>
              </w:rPr>
              <w:t>Príklad:</w:t>
            </w:r>
          </w:p>
          <w:p w14:paraId="47DDDCF9" w14:textId="20BC89E7" w:rsidR="00DD1D04" w:rsidRPr="00D95A9D" w:rsidRDefault="34661EDB" w:rsidP="34661EDB">
            <w:pPr>
              <w:pStyle w:val="Odsekzoznamu"/>
              <w:numPr>
                <w:ilvl w:val="0"/>
                <w:numId w:val="158"/>
              </w:numPr>
              <w:spacing w:after="160" w:line="256" w:lineRule="auto"/>
              <w:rPr>
                <w:sz w:val="18"/>
                <w:szCs w:val="18"/>
              </w:rPr>
            </w:pPr>
            <w:r w:rsidRPr="00D95A9D">
              <w:rPr>
                <w:sz w:val="18"/>
                <w:szCs w:val="18"/>
              </w:rPr>
              <w:t>Príklad výstupu služby Prilohy_*\Priklady\EZKO\DajPacientskySumarKontaktneUdaje_v</w:t>
            </w:r>
            <w:r w:rsidR="05121FEC" w:rsidRPr="00D95A9D">
              <w:rPr>
                <w:sz w:val="18"/>
                <w:szCs w:val="18"/>
              </w:rPr>
              <w:t>4</w:t>
            </w:r>
            <w:r w:rsidRPr="00D95A9D">
              <w:rPr>
                <w:sz w:val="18"/>
                <w:szCs w:val="18"/>
              </w:rPr>
              <w:t>_Response.xml</w:t>
            </w:r>
          </w:p>
          <w:p w14:paraId="257320CA" w14:textId="77777777" w:rsidR="00DD1D04" w:rsidRPr="00D95A9D" w:rsidRDefault="34661EDB" w:rsidP="34661EDB">
            <w:pPr>
              <w:pStyle w:val="Odsekzoznamu"/>
              <w:numPr>
                <w:ilvl w:val="0"/>
                <w:numId w:val="158"/>
              </w:numPr>
              <w:spacing w:after="160" w:line="256" w:lineRule="auto"/>
              <w:rPr>
                <w:sz w:val="18"/>
                <w:szCs w:val="18"/>
              </w:rPr>
            </w:pPr>
            <w:r w:rsidRPr="00D95A9D">
              <w:rPr>
                <w:sz w:val="18"/>
                <w:szCs w:val="18"/>
              </w:rPr>
              <w:t>Element Data obsahuje base64 reťazec (kódované binárne šifrované údaje)</w:t>
            </w:r>
          </w:p>
          <w:p w14:paraId="4CBDA12D" w14:textId="7C032081" w:rsidR="00DD1D04" w:rsidRPr="00D95A9D" w:rsidRDefault="34661EDB" w:rsidP="34661EDB">
            <w:pPr>
              <w:pStyle w:val="Odsekzoznamu"/>
              <w:numPr>
                <w:ilvl w:val="0"/>
                <w:numId w:val="158"/>
              </w:numPr>
              <w:spacing w:after="160" w:line="256" w:lineRule="auto"/>
              <w:rPr>
                <w:sz w:val="18"/>
                <w:szCs w:val="18"/>
              </w:rPr>
            </w:pPr>
            <w:r w:rsidRPr="00D95A9D">
              <w:rPr>
                <w:sz w:val="18"/>
                <w:szCs w:val="18"/>
              </w:rPr>
              <w:t>Príklad obsahu po dešifrovaní hodnoty v elemente Data po dekódovaní cez UTF8 Prilohy_*\Priklady\EZKO\DajPacientskySumarKontaktneUdaje_v</w:t>
            </w:r>
            <w:r w:rsidR="05121FEC" w:rsidRPr="00D95A9D">
              <w:rPr>
                <w:sz w:val="18"/>
                <w:szCs w:val="18"/>
              </w:rPr>
              <w:t>4</w:t>
            </w:r>
            <w:r w:rsidRPr="00D95A9D">
              <w:rPr>
                <w:sz w:val="18"/>
                <w:szCs w:val="18"/>
              </w:rPr>
              <w:t>_Data.xml</w:t>
            </w:r>
          </w:p>
          <w:p w14:paraId="21DD133E" w14:textId="77777777" w:rsidR="00DD1D04" w:rsidRPr="00D95A9D" w:rsidRDefault="34661EDB" w:rsidP="34661EDB">
            <w:pPr>
              <w:pStyle w:val="Odsekzoznamu"/>
              <w:numPr>
                <w:ilvl w:val="0"/>
                <w:numId w:val="158"/>
              </w:numPr>
              <w:spacing w:after="160" w:line="256" w:lineRule="auto"/>
              <w:rPr>
                <w:sz w:val="18"/>
                <w:szCs w:val="18"/>
              </w:rPr>
            </w:pPr>
            <w:r w:rsidRPr="00D95A9D">
              <w:rPr>
                <w:sz w:val="18"/>
                <w:szCs w:val="18"/>
              </w:rPr>
              <w:t>Element JRUZData-&gt;EncryptedBase64Data obsahuje base64 reťazec (kódované binárne šifrované údaje z JRUZ)</w:t>
            </w:r>
          </w:p>
          <w:p w14:paraId="3937E779" w14:textId="77777777" w:rsidR="00DD1D04" w:rsidRPr="00D95A9D" w:rsidRDefault="4B1F096C" w:rsidP="4B1F096C">
            <w:pPr>
              <w:pStyle w:val="Odsekzoznamu"/>
              <w:numPr>
                <w:ilvl w:val="0"/>
                <w:numId w:val="158"/>
              </w:numPr>
              <w:spacing w:after="160" w:line="256" w:lineRule="auto"/>
              <w:rPr>
                <w:sz w:val="18"/>
                <w:szCs w:val="18"/>
              </w:rPr>
            </w:pPr>
            <w:r w:rsidRPr="00D95A9D">
              <w:rPr>
                <w:sz w:val="18"/>
                <w:szCs w:val="18"/>
              </w:rPr>
              <w:t>Príklad obsahu po dešifrovaní hodnoty v elemente EncryptedBase64Data po dekódovaní cez UTF8</w:t>
            </w:r>
          </w:p>
          <w:p w14:paraId="30B7DE68" w14:textId="77777777" w:rsidR="00DD1D04" w:rsidRPr="00D95A9D" w:rsidRDefault="00DD1D04" w:rsidP="00542564">
            <w:pPr>
              <w:pStyle w:val="Odsekzoznamu"/>
              <w:autoSpaceDE w:val="0"/>
              <w:autoSpaceDN w:val="0"/>
              <w:adjustRightInd w:val="0"/>
              <w:rPr>
                <w:rFonts w:cs="Arial"/>
                <w:sz w:val="18"/>
                <w:szCs w:val="18"/>
                <w:lang w:eastAsia="sk-SK"/>
              </w:rPr>
            </w:pPr>
          </w:p>
          <w:p w14:paraId="18DC0045" w14:textId="77777777" w:rsidR="00542564" w:rsidRPr="00D95A9D" w:rsidRDefault="4B1F096C" w:rsidP="4B1F096C">
            <w:pPr>
              <w:ind w:left="360"/>
              <w:rPr>
                <w:rFonts w:eastAsia="Arial" w:cs="Arial"/>
                <w:sz w:val="18"/>
                <w:szCs w:val="18"/>
                <w:u w:val="single"/>
                <w:lang w:eastAsia="sk-SK"/>
              </w:rPr>
            </w:pPr>
            <w:r w:rsidRPr="00D95A9D">
              <w:rPr>
                <w:sz w:val="18"/>
                <w:szCs w:val="18"/>
                <w:u w:val="single"/>
                <w:lang w:eastAsia="sk-SK"/>
              </w:rPr>
              <w:t>Triedenie</w:t>
            </w:r>
          </w:p>
          <w:p w14:paraId="4B030B4B" w14:textId="77777777" w:rsidR="006D10FA" w:rsidRPr="00D95A9D" w:rsidRDefault="4B1F096C" w:rsidP="4B1F096C">
            <w:pPr>
              <w:pStyle w:val="Odsekzoznamu"/>
              <w:numPr>
                <w:ilvl w:val="0"/>
                <w:numId w:val="133"/>
              </w:numPr>
              <w:autoSpaceDE w:val="0"/>
              <w:autoSpaceDN w:val="0"/>
              <w:adjustRightInd w:val="0"/>
              <w:rPr>
                <w:rFonts w:eastAsia="Arial" w:cs="Arial"/>
                <w:sz w:val="18"/>
                <w:szCs w:val="18"/>
                <w:lang w:eastAsia="sk-SK"/>
              </w:rPr>
            </w:pPr>
            <w:r w:rsidRPr="00D95A9D">
              <w:rPr>
                <w:sz w:val="18"/>
                <w:szCs w:val="18"/>
                <w:lang w:eastAsia="sk-SK"/>
              </w:rPr>
              <w:t>Záznamy kontaktných osôb sú zotriedené podľa dátumu zaznamenania (najnovší záznam je prvý)</w:t>
            </w:r>
          </w:p>
          <w:p w14:paraId="4ED506E0" w14:textId="77777777" w:rsidR="00336149" w:rsidRPr="00D95A9D" w:rsidRDefault="34661EDB" w:rsidP="34661EDB">
            <w:pPr>
              <w:pStyle w:val="Odsekzoznamu"/>
              <w:numPr>
                <w:ilvl w:val="0"/>
                <w:numId w:val="133"/>
              </w:numPr>
              <w:autoSpaceDE w:val="0"/>
              <w:autoSpaceDN w:val="0"/>
              <w:adjustRightInd w:val="0"/>
              <w:rPr>
                <w:rFonts w:eastAsia="Arial" w:cs="Arial"/>
                <w:sz w:val="18"/>
                <w:szCs w:val="18"/>
                <w:lang w:eastAsia="sk-SK"/>
              </w:rPr>
            </w:pPr>
            <w:r w:rsidRPr="00D95A9D">
              <w:rPr>
                <w:sz w:val="18"/>
                <w:szCs w:val="18"/>
                <w:lang w:eastAsia="sk-SK"/>
              </w:rPr>
              <w:t>Záznamy zo zoznamu údaje preferovaného zdravotníckeho pracovníka sú zotriedené podľa zdroja. Záznam o všeobecnom kapitovanom lekárovi je poskytovaný ako prvý.</w:t>
            </w:r>
          </w:p>
        </w:tc>
      </w:tr>
      <w:tr w:rsidR="006D10FA" w:rsidRPr="00D95A9D" w14:paraId="546368C1"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03052A59" w14:textId="77777777" w:rsidR="006D10FA" w:rsidRPr="00D95A9D" w:rsidRDefault="4B1F096C" w:rsidP="4B1F096C">
            <w:pPr>
              <w:spacing w:line="276" w:lineRule="auto"/>
              <w:rPr>
                <w:sz w:val="18"/>
                <w:szCs w:val="18"/>
              </w:rPr>
            </w:pPr>
            <w:r w:rsidRPr="00D95A9D">
              <w:rPr>
                <w:sz w:val="18"/>
                <w:szCs w:val="18"/>
              </w:rPr>
              <w:lastRenderedPageBreak/>
              <w:t>Schéma popisujúca vstup:</w:t>
            </w:r>
          </w:p>
        </w:tc>
        <w:tc>
          <w:tcPr>
            <w:tcW w:w="7200" w:type="dxa"/>
            <w:tcBorders>
              <w:top w:val="single" w:sz="2" w:space="0" w:color="auto"/>
              <w:left w:val="single" w:sz="2" w:space="0" w:color="auto"/>
              <w:bottom w:val="single" w:sz="2" w:space="0" w:color="auto"/>
              <w:right w:val="single" w:sz="2" w:space="0" w:color="auto"/>
            </w:tcBorders>
            <w:vAlign w:val="center"/>
            <w:hideMark/>
          </w:tcPr>
          <w:p w14:paraId="783640DD" w14:textId="1F0300E8" w:rsidR="006D10FA" w:rsidRPr="00D95A9D" w:rsidRDefault="001C6B33" w:rsidP="4B1F096C">
            <w:pPr>
              <w:pStyle w:val="Odsekzoznamu"/>
              <w:numPr>
                <w:ilvl w:val="0"/>
                <w:numId w:val="134"/>
              </w:numPr>
              <w:autoSpaceDE w:val="0"/>
              <w:autoSpaceDN w:val="0"/>
              <w:adjustRightInd w:val="0"/>
              <w:spacing w:after="1" w:line="276" w:lineRule="auto"/>
              <w:rPr>
                <w:rFonts w:eastAsia="Arial" w:cs="Arial"/>
                <w:sz w:val="18"/>
                <w:szCs w:val="18"/>
                <w:lang w:eastAsia="sk-SK"/>
              </w:rPr>
            </w:pPr>
            <w:r w:rsidRPr="0059754F">
              <w:fldChar w:fldCharType="begin" w:fldLock="1"/>
            </w:r>
            <w:r w:rsidR="006D10FA" w:rsidRPr="00D95A9D">
              <w:rPr>
                <w:rFonts w:cs="Arial"/>
                <w:sz w:val="18"/>
                <w:szCs w:val="18"/>
                <w:lang w:eastAsia="sk-SK"/>
              </w:rPr>
              <w:instrText>MERGEFIELD Element.valueOf(x070-Request)</w:instrText>
            </w:r>
            <w:r w:rsidRPr="0059754F">
              <w:rPr>
                <w:rFonts w:cs="Arial"/>
                <w:sz w:val="18"/>
                <w:szCs w:val="18"/>
                <w:lang w:eastAsia="sk-SK"/>
              </w:rPr>
              <w:fldChar w:fldCharType="separate"/>
            </w:r>
            <w:r w:rsidR="006D10FA" w:rsidRPr="00D95A9D">
              <w:rPr>
                <w:sz w:val="18"/>
                <w:szCs w:val="18"/>
                <w:lang w:eastAsia="sk-SK"/>
              </w:rPr>
              <w:t>DajPacientskySumarKontaktneUdaje</w:t>
            </w:r>
            <w:r w:rsidR="00DD1D04" w:rsidRPr="00D95A9D">
              <w:rPr>
                <w:sz w:val="18"/>
                <w:szCs w:val="18"/>
                <w:lang w:eastAsia="sk-SK"/>
              </w:rPr>
              <w:t>_</w:t>
            </w:r>
            <w:r w:rsidR="00510083" w:rsidRPr="00D95A9D">
              <w:rPr>
                <w:sz w:val="18"/>
                <w:szCs w:val="18"/>
                <w:lang w:eastAsia="sk-SK"/>
              </w:rPr>
              <w:t>v</w:t>
            </w:r>
            <w:r w:rsidR="00510083">
              <w:rPr>
                <w:sz w:val="18"/>
                <w:szCs w:val="18"/>
                <w:lang w:eastAsia="sk-SK"/>
              </w:rPr>
              <w:t>4</w:t>
            </w:r>
            <w:r w:rsidR="006D10FA" w:rsidRPr="00D95A9D">
              <w:rPr>
                <w:sz w:val="18"/>
                <w:szCs w:val="18"/>
                <w:lang w:eastAsia="sk-SK"/>
              </w:rPr>
              <w:t>_Request.xsd</w:t>
            </w:r>
            <w:r w:rsidRPr="0059754F">
              <w:fldChar w:fldCharType="end"/>
            </w:r>
          </w:p>
        </w:tc>
      </w:tr>
      <w:tr w:rsidR="006D10FA" w:rsidRPr="00D95A9D" w14:paraId="4A7C7DD4"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04B69872" w14:textId="77777777" w:rsidR="006D10FA" w:rsidRPr="00D95A9D" w:rsidRDefault="4B1F096C" w:rsidP="4B1F096C">
            <w:pPr>
              <w:spacing w:line="276" w:lineRule="auto"/>
              <w:rPr>
                <w:sz w:val="18"/>
                <w:szCs w:val="18"/>
              </w:rPr>
            </w:pPr>
            <w:r w:rsidRPr="00D95A9D">
              <w:rPr>
                <w:sz w:val="18"/>
                <w:szCs w:val="18"/>
              </w:rPr>
              <w:t>Schéma popisujúca  výstup:</w:t>
            </w:r>
          </w:p>
        </w:tc>
        <w:tc>
          <w:tcPr>
            <w:tcW w:w="7200" w:type="dxa"/>
            <w:tcBorders>
              <w:top w:val="single" w:sz="2" w:space="0" w:color="auto"/>
              <w:left w:val="single" w:sz="2" w:space="0" w:color="auto"/>
              <w:bottom w:val="single" w:sz="2" w:space="0" w:color="auto"/>
              <w:right w:val="single" w:sz="2" w:space="0" w:color="auto"/>
            </w:tcBorders>
            <w:vAlign w:val="center"/>
            <w:hideMark/>
          </w:tcPr>
          <w:p w14:paraId="6C030934" w14:textId="51468A7D" w:rsidR="006D10FA" w:rsidRPr="00D95A9D" w:rsidRDefault="4B1F096C" w:rsidP="4B1F096C">
            <w:pPr>
              <w:numPr>
                <w:ilvl w:val="0"/>
                <w:numId w:val="135"/>
              </w:numPr>
              <w:autoSpaceDE w:val="0"/>
              <w:autoSpaceDN w:val="0"/>
              <w:adjustRightInd w:val="0"/>
              <w:spacing w:after="1" w:line="276" w:lineRule="auto"/>
              <w:rPr>
                <w:rFonts w:eastAsia="Arial" w:cs="Arial"/>
                <w:sz w:val="18"/>
                <w:szCs w:val="18"/>
                <w:lang w:eastAsia="sk-SK"/>
              </w:rPr>
            </w:pPr>
            <w:r w:rsidRPr="00D95A9D">
              <w:rPr>
                <w:sz w:val="18"/>
                <w:szCs w:val="18"/>
                <w:lang w:eastAsia="sk-SK"/>
              </w:rPr>
              <w:t>DajPacientskySumarKontaktneUdaje_v</w:t>
            </w:r>
            <w:r w:rsidR="5766E0D8" w:rsidRPr="00D95A9D">
              <w:rPr>
                <w:sz w:val="18"/>
                <w:szCs w:val="18"/>
                <w:lang w:eastAsia="sk-SK"/>
              </w:rPr>
              <w:t>4</w:t>
            </w:r>
            <w:r w:rsidRPr="00D95A9D">
              <w:rPr>
                <w:sz w:val="18"/>
                <w:szCs w:val="18"/>
                <w:lang w:eastAsia="sk-SK"/>
              </w:rPr>
              <w:t>_Response.xsd</w:t>
            </w:r>
          </w:p>
          <w:p w14:paraId="4B850E25" w14:textId="1A3BBED2" w:rsidR="00DD1D04" w:rsidRPr="00D95A9D" w:rsidRDefault="4B1F096C" w:rsidP="4B1F096C">
            <w:pPr>
              <w:numPr>
                <w:ilvl w:val="0"/>
                <w:numId w:val="135"/>
              </w:numPr>
              <w:autoSpaceDE w:val="0"/>
              <w:autoSpaceDN w:val="0"/>
              <w:adjustRightInd w:val="0"/>
              <w:spacing w:after="1" w:line="276" w:lineRule="auto"/>
              <w:rPr>
                <w:rFonts w:eastAsia="Arial" w:cs="Arial"/>
                <w:sz w:val="18"/>
                <w:szCs w:val="18"/>
                <w:lang w:eastAsia="sk-SK"/>
              </w:rPr>
            </w:pPr>
            <w:r w:rsidRPr="00D95A9D">
              <w:rPr>
                <w:sz w:val="18"/>
                <w:szCs w:val="18"/>
                <w:lang w:eastAsia="sk-SK"/>
              </w:rPr>
              <w:t>DajPacientskySumarKontaktneUdaje_v</w:t>
            </w:r>
            <w:r w:rsidR="5766E0D8" w:rsidRPr="00D95A9D">
              <w:rPr>
                <w:sz w:val="18"/>
                <w:szCs w:val="18"/>
                <w:lang w:eastAsia="sk-SK"/>
              </w:rPr>
              <w:t>4</w:t>
            </w:r>
            <w:r w:rsidRPr="00D95A9D">
              <w:rPr>
                <w:sz w:val="18"/>
                <w:szCs w:val="18"/>
                <w:lang w:eastAsia="sk-SK"/>
              </w:rPr>
              <w:t>_Data.xsd</w:t>
            </w:r>
          </w:p>
        </w:tc>
      </w:tr>
      <w:tr w:rsidR="006D10FA" w:rsidRPr="00D95A9D" w14:paraId="33EB8707"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24F4066F" w14:textId="77777777" w:rsidR="006D10FA" w:rsidRPr="00D95A9D" w:rsidRDefault="4B1F096C" w:rsidP="4B1F096C">
            <w:pPr>
              <w:spacing w:line="276" w:lineRule="auto"/>
              <w:rPr>
                <w:sz w:val="18"/>
                <w:szCs w:val="18"/>
              </w:rPr>
            </w:pPr>
            <w:r w:rsidRPr="00D95A9D">
              <w:rPr>
                <w:sz w:val="18"/>
                <w:szCs w:val="18"/>
              </w:rPr>
              <w:t>Podmienky:</w:t>
            </w:r>
          </w:p>
        </w:tc>
        <w:tc>
          <w:tcPr>
            <w:tcW w:w="7200" w:type="dxa"/>
            <w:tcBorders>
              <w:top w:val="single" w:sz="2" w:space="0" w:color="auto"/>
              <w:left w:val="single" w:sz="2" w:space="0" w:color="auto"/>
              <w:bottom w:val="single" w:sz="2" w:space="0" w:color="auto"/>
              <w:right w:val="single" w:sz="2" w:space="0" w:color="auto"/>
            </w:tcBorders>
            <w:vAlign w:val="center"/>
            <w:hideMark/>
          </w:tcPr>
          <w:p w14:paraId="40A790B0" w14:textId="77777777" w:rsidR="00542564" w:rsidRPr="00D95A9D" w:rsidRDefault="4B1F096C" w:rsidP="4B1F096C">
            <w:pPr>
              <w:numPr>
                <w:ilvl w:val="0"/>
                <w:numId w:val="135"/>
              </w:numPr>
              <w:autoSpaceDE w:val="0"/>
              <w:autoSpaceDN w:val="0"/>
              <w:adjustRightInd w:val="0"/>
              <w:spacing w:after="1"/>
              <w:rPr>
                <w:rFonts w:eastAsia="Arial" w:cs="Arial"/>
                <w:sz w:val="18"/>
                <w:szCs w:val="18"/>
                <w:lang w:eastAsia="sk-SK"/>
              </w:rPr>
            </w:pPr>
            <w:r w:rsidRPr="00D95A9D">
              <w:rPr>
                <w:sz w:val="18"/>
                <w:szCs w:val="18"/>
                <w:lang w:eastAsia="sk-SK"/>
              </w:rPr>
              <w:t>Službu môže volať len identifikovaný a autorizovaný zdravotnícky pracovník</w:t>
            </w:r>
          </w:p>
          <w:p w14:paraId="77668AE6" w14:textId="77777777" w:rsidR="00903F4B" w:rsidRPr="00D95A9D" w:rsidRDefault="4B1F096C" w:rsidP="4B1F096C">
            <w:pPr>
              <w:numPr>
                <w:ilvl w:val="0"/>
                <w:numId w:val="135"/>
              </w:numPr>
              <w:autoSpaceDE w:val="0"/>
              <w:autoSpaceDN w:val="0"/>
              <w:adjustRightInd w:val="0"/>
              <w:spacing w:after="1"/>
              <w:rPr>
                <w:rFonts w:eastAsia="Arial" w:cs="Arial"/>
                <w:sz w:val="18"/>
                <w:szCs w:val="18"/>
                <w:lang w:eastAsia="sk-SK"/>
              </w:rPr>
            </w:pPr>
            <w:r w:rsidRPr="00D95A9D">
              <w:rPr>
                <w:sz w:val="18"/>
                <w:szCs w:val="18"/>
                <w:lang w:eastAsia="sk-SK"/>
              </w:rPr>
              <w:t xml:space="preserve">Službu je možné vyhľadať len pre pacienta, ktorý je súčasťou NZIS </w:t>
            </w:r>
          </w:p>
        </w:tc>
      </w:tr>
      <w:tr w:rsidR="006D10FA" w:rsidRPr="00D95A9D" w14:paraId="4E095D7B"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6DA7D98D" w14:textId="77777777" w:rsidR="006D10FA" w:rsidRPr="00D95A9D" w:rsidRDefault="4B1F096C" w:rsidP="4B1F096C">
            <w:pPr>
              <w:spacing w:line="276" w:lineRule="auto"/>
              <w:rPr>
                <w:sz w:val="18"/>
                <w:szCs w:val="18"/>
              </w:rPr>
            </w:pPr>
            <w:r w:rsidRPr="00D95A9D">
              <w:rPr>
                <w:sz w:val="18"/>
                <w:szCs w:val="18"/>
              </w:rPr>
              <w:t>Výnimka</w:t>
            </w:r>
          </w:p>
        </w:tc>
        <w:tc>
          <w:tcPr>
            <w:tcW w:w="7200" w:type="dxa"/>
            <w:tcBorders>
              <w:top w:val="single" w:sz="2" w:space="0" w:color="auto"/>
              <w:left w:val="single" w:sz="2" w:space="0" w:color="auto"/>
              <w:bottom w:val="single" w:sz="2" w:space="0" w:color="auto"/>
              <w:right w:val="single" w:sz="2" w:space="0" w:color="auto"/>
            </w:tcBorders>
            <w:vAlign w:val="center"/>
            <w:hideMark/>
          </w:tcPr>
          <w:p w14:paraId="5B51F766" w14:textId="77777777" w:rsidR="001E1D0C" w:rsidRPr="00D95A9D" w:rsidRDefault="4B1F096C" w:rsidP="4B1F096C">
            <w:pPr>
              <w:pStyle w:val="Odsekzoznamu"/>
              <w:numPr>
                <w:ilvl w:val="0"/>
                <w:numId w:val="131"/>
              </w:numPr>
              <w:spacing w:line="276" w:lineRule="auto"/>
              <w:rPr>
                <w:sz w:val="18"/>
                <w:szCs w:val="18"/>
              </w:rPr>
            </w:pPr>
            <w:r w:rsidRPr="00D95A9D">
              <w:rPr>
                <w:sz w:val="18"/>
                <w:szCs w:val="18"/>
              </w:rPr>
              <w:t>E000002 - Požadovaný záznam nie je možné vyhľadať, pre odstránenie chyby kontaktujte svojho dodávateľa IS PZS, prípadne skontrolujte zadané vstupy pre vyhľadanie.</w:t>
            </w:r>
          </w:p>
          <w:p w14:paraId="728CE396" w14:textId="77777777" w:rsidR="001E1D0C" w:rsidRPr="00D95A9D" w:rsidRDefault="4B1F096C" w:rsidP="4B1F096C">
            <w:pPr>
              <w:pStyle w:val="Odsekzoznamu"/>
              <w:numPr>
                <w:ilvl w:val="0"/>
                <w:numId w:val="131"/>
              </w:numPr>
              <w:spacing w:line="276" w:lineRule="auto"/>
              <w:rPr>
                <w:sz w:val="18"/>
                <w:szCs w:val="18"/>
              </w:rPr>
            </w:pPr>
            <w:r w:rsidRPr="00D95A9D">
              <w:rPr>
                <w:sz w:val="18"/>
                <w:szCs w:val="18"/>
              </w:rPr>
              <w:t>E000006 - Stránkovanie mimo rozsah.  "Zadajte doplňujúce požiadavky na vyhľadanie požadovaných údajov. Vami zadané požiadavky na stránkovanie sú mimo povolených hodnôt (počet záznamov na stránku musí byť väčší alebo rovný 1)."</w:t>
            </w:r>
          </w:p>
          <w:p w14:paraId="2203E209" w14:textId="77777777" w:rsidR="001E1D0C" w:rsidRPr="00D95A9D" w:rsidRDefault="4B1F096C" w:rsidP="4B1F096C">
            <w:pPr>
              <w:pStyle w:val="Odsekzoznamu"/>
              <w:numPr>
                <w:ilvl w:val="0"/>
                <w:numId w:val="131"/>
              </w:numPr>
              <w:spacing w:line="276" w:lineRule="auto"/>
              <w:rPr>
                <w:sz w:val="18"/>
                <w:szCs w:val="18"/>
              </w:rPr>
            </w:pPr>
            <w:r w:rsidRPr="00D95A9D">
              <w:rPr>
                <w:sz w:val="18"/>
                <w:szCs w:val="18"/>
              </w:rPr>
              <w:t>E30000A - Nie je možné vyhľadať záznamy pacienta, pacient už nie je poistencom SR.</w:t>
            </w:r>
          </w:p>
          <w:p w14:paraId="0A034685" w14:textId="77777777" w:rsidR="001E1D0C" w:rsidRPr="00D95A9D" w:rsidRDefault="4B1F096C" w:rsidP="4B1F096C">
            <w:pPr>
              <w:pStyle w:val="Odsekzoznamu"/>
              <w:numPr>
                <w:ilvl w:val="0"/>
                <w:numId w:val="131"/>
              </w:numPr>
              <w:spacing w:line="276" w:lineRule="auto"/>
              <w:rPr>
                <w:sz w:val="18"/>
                <w:szCs w:val="18"/>
              </w:rPr>
            </w:pPr>
            <w:r w:rsidRPr="00D95A9D">
              <w:rPr>
                <w:sz w:val="18"/>
                <w:szCs w:val="18"/>
              </w:rPr>
              <w:t>E300022 - Nie je možné zapísať záznam z dôvodu, že pre daného pacienta je evidovaný dátum úmrtia a zdravotná dokumentácia je uzavretá.</w:t>
            </w:r>
          </w:p>
          <w:p w14:paraId="3AB5083A" w14:textId="77777777" w:rsidR="00903F4B" w:rsidRPr="00D95A9D" w:rsidRDefault="34661EDB" w:rsidP="34661EDB">
            <w:pPr>
              <w:pStyle w:val="Odsekzoznamu"/>
              <w:numPr>
                <w:ilvl w:val="0"/>
                <w:numId w:val="131"/>
              </w:numPr>
              <w:autoSpaceDE w:val="0"/>
              <w:autoSpaceDN w:val="0"/>
              <w:adjustRightInd w:val="0"/>
              <w:spacing w:after="1" w:line="276" w:lineRule="auto"/>
              <w:rPr>
                <w:rFonts w:eastAsia="Arial" w:cs="Arial"/>
                <w:sz w:val="18"/>
                <w:szCs w:val="18"/>
                <w:lang w:eastAsia="sk-SK"/>
              </w:rPr>
            </w:pPr>
            <w:r w:rsidRPr="00D95A9D">
              <w:rPr>
                <w:sz w:val="18"/>
                <w:szCs w:val="18"/>
              </w:rPr>
              <w:lastRenderedPageBreak/>
              <w:t>E900002 - Pre prístup k požadovaným záznamom pacienta je potrebné potvrdenie jeho prítomnosti pacienta vložením eID do čítačky.</w:t>
            </w:r>
          </w:p>
        </w:tc>
      </w:tr>
      <w:tr w:rsidR="006D10FA" w:rsidRPr="00D95A9D" w14:paraId="30EBE829"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58540B4D" w14:textId="77777777" w:rsidR="006D10FA" w:rsidRPr="00D95A9D" w:rsidRDefault="4B1F096C" w:rsidP="4B1F096C">
            <w:pPr>
              <w:spacing w:line="276" w:lineRule="auto"/>
              <w:rPr>
                <w:sz w:val="18"/>
                <w:szCs w:val="18"/>
              </w:rPr>
            </w:pPr>
            <w:r w:rsidRPr="00D95A9D">
              <w:rPr>
                <w:sz w:val="18"/>
                <w:szCs w:val="18"/>
              </w:rPr>
              <w:lastRenderedPageBreak/>
              <w:t>Kód stránky EZKO</w:t>
            </w:r>
          </w:p>
        </w:tc>
        <w:tc>
          <w:tcPr>
            <w:tcW w:w="7200" w:type="dxa"/>
            <w:tcBorders>
              <w:top w:val="single" w:sz="2" w:space="0" w:color="auto"/>
              <w:left w:val="single" w:sz="2" w:space="0" w:color="auto"/>
              <w:bottom w:val="single" w:sz="2" w:space="0" w:color="auto"/>
              <w:right w:val="single" w:sz="2" w:space="0" w:color="auto"/>
            </w:tcBorders>
            <w:vAlign w:val="center"/>
            <w:hideMark/>
          </w:tcPr>
          <w:p w14:paraId="2B427E16" w14:textId="77777777" w:rsidR="006D10FA" w:rsidRPr="00D95A9D" w:rsidRDefault="006D10FA">
            <w:pPr>
              <w:spacing w:line="276" w:lineRule="auto"/>
              <w:rPr>
                <w:sz w:val="18"/>
                <w:szCs w:val="18"/>
              </w:rPr>
            </w:pPr>
            <w:r w:rsidRPr="00D95A9D">
              <w:t>OAU</w:t>
            </w:r>
            <w:r w:rsidR="001C6B33" w:rsidRPr="0060785F">
              <w:fldChar w:fldCharType="begin" w:fldLock="1"/>
            </w:r>
            <w:r w:rsidRPr="00D95A9D">
              <w:rPr>
                <w:sz w:val="18"/>
                <w:szCs w:val="18"/>
              </w:rPr>
              <w:instrText>MERGEFIELD Element.valueOf(x070-KodStrankyEZKO)</w:instrText>
            </w:r>
            <w:r w:rsidR="001C6B33" w:rsidRPr="0060785F">
              <w:rPr>
                <w:sz w:val="18"/>
                <w:szCs w:val="18"/>
              </w:rPr>
              <w:fldChar w:fldCharType="end"/>
            </w:r>
          </w:p>
        </w:tc>
      </w:tr>
    </w:tbl>
    <w:p w14:paraId="65364263" w14:textId="011436DD" w:rsidR="00542564" w:rsidRPr="0060785F" w:rsidRDefault="4B1F096C" w:rsidP="00B50180">
      <w:pPr>
        <w:pStyle w:val="Nadpis2"/>
      </w:pPr>
      <w:bookmarkStart w:id="242" w:name="_ZapisPacientskehoSumaruKontaktneUda"/>
      <w:bookmarkStart w:id="243" w:name="_Toc56171992"/>
      <w:bookmarkEnd w:id="242"/>
      <w:r>
        <w:t>ZapisPacientskehoSumaruKontaktneUdaje_v</w:t>
      </w:r>
      <w:r w:rsidR="1DE41022">
        <w:t>4</w:t>
      </w:r>
      <w:bookmarkEnd w:id="243"/>
    </w:p>
    <w:tbl>
      <w:tblPr>
        <w:tblW w:w="0" w:type="dxa"/>
        <w:jc w:val="center"/>
        <w:tblLayout w:type="fixed"/>
        <w:tblCellMar>
          <w:left w:w="60" w:type="dxa"/>
          <w:right w:w="60" w:type="dxa"/>
        </w:tblCellMar>
        <w:tblLook w:val="04A0" w:firstRow="1" w:lastRow="0" w:firstColumn="1" w:lastColumn="0" w:noHBand="0" w:noVBand="1"/>
      </w:tblPr>
      <w:tblGrid>
        <w:gridCol w:w="2160"/>
        <w:gridCol w:w="7200"/>
      </w:tblGrid>
      <w:tr w:rsidR="00542564" w:rsidRPr="00D95A9D" w14:paraId="15295197" w14:textId="77777777" w:rsidTr="003E15D5">
        <w:trPr>
          <w:trHeight w:val="326"/>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6D9DB378" w14:textId="77777777" w:rsidR="00542564" w:rsidRPr="00D95A9D" w:rsidRDefault="4B1F096C" w:rsidP="4B1F096C">
            <w:pPr>
              <w:spacing w:line="276" w:lineRule="auto"/>
              <w:rPr>
                <w:sz w:val="18"/>
                <w:szCs w:val="18"/>
              </w:rPr>
            </w:pPr>
            <w:r w:rsidRPr="00D95A9D">
              <w:rPr>
                <w:sz w:val="18"/>
                <w:szCs w:val="18"/>
              </w:rPr>
              <w:t>Názov služby</w:t>
            </w:r>
          </w:p>
        </w:tc>
        <w:tc>
          <w:tcPr>
            <w:tcW w:w="7200" w:type="dxa"/>
            <w:tcBorders>
              <w:top w:val="single" w:sz="2" w:space="0" w:color="auto"/>
              <w:left w:val="single" w:sz="2" w:space="0" w:color="auto"/>
              <w:bottom w:val="single" w:sz="2" w:space="0" w:color="auto"/>
              <w:right w:val="single" w:sz="2" w:space="0" w:color="auto"/>
            </w:tcBorders>
            <w:vAlign w:val="center"/>
            <w:hideMark/>
          </w:tcPr>
          <w:p w14:paraId="55FAE4D3" w14:textId="77777777" w:rsidR="00542564" w:rsidRPr="00D95A9D" w:rsidRDefault="00542564">
            <w:pPr>
              <w:spacing w:line="276" w:lineRule="auto"/>
              <w:rPr>
                <w:sz w:val="18"/>
                <w:szCs w:val="18"/>
              </w:rPr>
            </w:pPr>
            <w:r w:rsidRPr="00D95A9D">
              <w:rPr>
                <w:sz w:val="18"/>
                <w:szCs w:val="18"/>
              </w:rPr>
              <w:t>ZapisPacientskehoSumaruKontaktneUdaje_v</w:t>
            </w:r>
            <w:r w:rsidR="57E45304" w:rsidRPr="00D95A9D">
              <w:rPr>
                <w:sz w:val="18"/>
                <w:szCs w:val="18"/>
              </w:rPr>
              <w:t>4</w:t>
            </w:r>
            <w:r w:rsidR="001C6B33" w:rsidRPr="002E5438">
              <w:fldChar w:fldCharType="begin" w:fldLock="1"/>
            </w:r>
            <w:r w:rsidRPr="00D95A9D">
              <w:rPr>
                <w:sz w:val="18"/>
                <w:szCs w:val="18"/>
              </w:rPr>
              <w:instrText>MERGEFIELD Element.Name</w:instrText>
            </w:r>
            <w:r w:rsidR="001C6B33" w:rsidRPr="002E5438">
              <w:rPr>
                <w:sz w:val="18"/>
                <w:szCs w:val="18"/>
              </w:rPr>
              <w:fldChar w:fldCharType="end"/>
            </w:r>
          </w:p>
        </w:tc>
      </w:tr>
      <w:tr w:rsidR="00542564" w:rsidRPr="00D95A9D" w14:paraId="57DD77EC" w14:textId="77777777" w:rsidTr="003E15D5">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6D2BC6A6" w14:textId="77777777" w:rsidR="00542564" w:rsidRPr="00D95A9D" w:rsidRDefault="4B1F096C" w:rsidP="4B1F096C">
            <w:pPr>
              <w:spacing w:line="276" w:lineRule="auto"/>
              <w:rPr>
                <w:sz w:val="18"/>
                <w:szCs w:val="18"/>
              </w:rPr>
            </w:pPr>
            <w:r w:rsidRPr="00D95A9D">
              <w:rPr>
                <w:sz w:val="18"/>
                <w:szCs w:val="18"/>
              </w:rPr>
              <w:t>Určenie</w:t>
            </w:r>
          </w:p>
        </w:tc>
        <w:tc>
          <w:tcPr>
            <w:tcW w:w="7200" w:type="dxa"/>
            <w:tcBorders>
              <w:top w:val="single" w:sz="2" w:space="0" w:color="auto"/>
              <w:left w:val="single" w:sz="2" w:space="0" w:color="auto"/>
              <w:bottom w:val="single" w:sz="2" w:space="0" w:color="auto"/>
              <w:right w:val="single" w:sz="2" w:space="0" w:color="auto"/>
            </w:tcBorders>
            <w:vAlign w:val="center"/>
            <w:hideMark/>
          </w:tcPr>
          <w:p w14:paraId="4370C25E" w14:textId="77777777" w:rsidR="00542564" w:rsidRPr="00D95A9D" w:rsidRDefault="001C6B33" w:rsidP="4B1F096C">
            <w:pPr>
              <w:spacing w:line="276" w:lineRule="auto"/>
              <w:rPr>
                <w:sz w:val="18"/>
                <w:szCs w:val="18"/>
              </w:rPr>
            </w:pPr>
            <w:r w:rsidRPr="0059754F">
              <w:fldChar w:fldCharType="begin" w:fldLock="1"/>
            </w:r>
            <w:r w:rsidR="00542564" w:rsidRPr="00D95A9D">
              <w:rPr>
                <w:sz w:val="18"/>
                <w:szCs w:val="18"/>
              </w:rPr>
              <w:instrText>MERGEFIELD Element.valueOf(x070-Urcenie)</w:instrText>
            </w:r>
            <w:r w:rsidRPr="0059754F">
              <w:rPr>
                <w:sz w:val="18"/>
                <w:szCs w:val="18"/>
              </w:rPr>
              <w:fldChar w:fldCharType="separate"/>
            </w:r>
            <w:r w:rsidR="00542564" w:rsidRPr="00D95A9D">
              <w:rPr>
                <w:sz w:val="18"/>
                <w:szCs w:val="18"/>
              </w:rPr>
              <w:t>IS PZS</w:t>
            </w:r>
            <w:r w:rsidRPr="0059754F">
              <w:fldChar w:fldCharType="end"/>
            </w:r>
          </w:p>
        </w:tc>
      </w:tr>
      <w:tr w:rsidR="00542564" w:rsidRPr="00D95A9D" w14:paraId="1CA16277" w14:textId="77777777" w:rsidTr="003E15D5">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664E8886" w14:textId="77777777" w:rsidR="00542564" w:rsidRPr="00D95A9D" w:rsidRDefault="4B1F096C" w:rsidP="4B1F096C">
            <w:pPr>
              <w:spacing w:line="276" w:lineRule="auto"/>
              <w:rPr>
                <w:sz w:val="18"/>
                <w:szCs w:val="18"/>
              </w:rPr>
            </w:pPr>
            <w:r w:rsidRPr="00D95A9D">
              <w:rPr>
                <w:sz w:val="18"/>
                <w:szCs w:val="18"/>
              </w:rPr>
              <w:t>Charakteristika</w:t>
            </w:r>
          </w:p>
        </w:tc>
        <w:tc>
          <w:tcPr>
            <w:tcW w:w="7200" w:type="dxa"/>
            <w:tcBorders>
              <w:top w:val="single" w:sz="2" w:space="0" w:color="auto"/>
              <w:left w:val="single" w:sz="2" w:space="0" w:color="auto"/>
              <w:bottom w:val="single" w:sz="2" w:space="0" w:color="auto"/>
              <w:right w:val="single" w:sz="2" w:space="0" w:color="auto"/>
            </w:tcBorders>
            <w:vAlign w:val="center"/>
            <w:hideMark/>
          </w:tcPr>
          <w:p w14:paraId="6DD87D2E" w14:textId="77777777" w:rsidR="00542564" w:rsidRPr="00D95A9D" w:rsidRDefault="4B1F096C" w:rsidP="4B1F096C">
            <w:pPr>
              <w:spacing w:line="276" w:lineRule="auto"/>
              <w:rPr>
                <w:sz w:val="18"/>
                <w:szCs w:val="18"/>
              </w:rPr>
            </w:pPr>
            <w:r w:rsidRPr="00D95A9D">
              <w:rPr>
                <w:sz w:val="18"/>
                <w:szCs w:val="18"/>
              </w:rPr>
              <w:t>Zápis doplnkových kontaktných údajov pacienta:</w:t>
            </w:r>
          </w:p>
          <w:p w14:paraId="25473B42" w14:textId="77777777" w:rsidR="00542564" w:rsidRPr="00D95A9D" w:rsidRDefault="4B1F096C" w:rsidP="4B1F096C">
            <w:pPr>
              <w:pStyle w:val="Odsekzoznamu"/>
              <w:numPr>
                <w:ilvl w:val="0"/>
                <w:numId w:val="136"/>
              </w:numPr>
              <w:spacing w:line="276" w:lineRule="auto"/>
              <w:rPr>
                <w:sz w:val="18"/>
                <w:szCs w:val="18"/>
              </w:rPr>
            </w:pPr>
            <w:r w:rsidRPr="00D95A9D">
              <w:rPr>
                <w:sz w:val="18"/>
                <w:szCs w:val="18"/>
              </w:rPr>
              <w:t>Aktuálna adresa</w:t>
            </w:r>
          </w:p>
          <w:p w14:paraId="38B91C08" w14:textId="77777777" w:rsidR="00542564" w:rsidRPr="00D95A9D" w:rsidRDefault="4B1F096C" w:rsidP="4B1F096C">
            <w:pPr>
              <w:pStyle w:val="Odsekzoznamu"/>
              <w:numPr>
                <w:ilvl w:val="0"/>
                <w:numId w:val="136"/>
              </w:numPr>
              <w:spacing w:line="276" w:lineRule="auto"/>
              <w:rPr>
                <w:sz w:val="18"/>
                <w:szCs w:val="18"/>
              </w:rPr>
            </w:pPr>
            <w:r w:rsidRPr="00D95A9D">
              <w:rPr>
                <w:sz w:val="18"/>
                <w:szCs w:val="18"/>
              </w:rPr>
              <w:t>ICE údaje</w:t>
            </w:r>
          </w:p>
          <w:p w14:paraId="30753C91" w14:textId="77777777" w:rsidR="00542564" w:rsidRPr="00D95A9D" w:rsidRDefault="4B1F096C" w:rsidP="4B1F096C">
            <w:pPr>
              <w:pStyle w:val="Odsekzoznamu"/>
              <w:numPr>
                <w:ilvl w:val="0"/>
                <w:numId w:val="136"/>
              </w:numPr>
              <w:spacing w:line="276" w:lineRule="auto"/>
              <w:rPr>
                <w:sz w:val="18"/>
                <w:szCs w:val="18"/>
              </w:rPr>
            </w:pPr>
            <w:r w:rsidRPr="00D95A9D">
              <w:rPr>
                <w:sz w:val="18"/>
                <w:szCs w:val="18"/>
              </w:rPr>
              <w:t>Preferovaný zdravotnícky pracovník</w:t>
            </w:r>
          </w:p>
        </w:tc>
      </w:tr>
      <w:tr w:rsidR="00542564" w:rsidRPr="00D95A9D" w14:paraId="0B476387"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764B3642" w14:textId="77777777" w:rsidR="00542564" w:rsidRPr="00D95A9D" w:rsidRDefault="4B1F096C" w:rsidP="4B1F096C">
            <w:pPr>
              <w:spacing w:line="276" w:lineRule="auto"/>
              <w:rPr>
                <w:sz w:val="18"/>
                <w:szCs w:val="18"/>
              </w:rPr>
            </w:pPr>
            <w:r w:rsidRPr="00D95A9D">
              <w:rPr>
                <w:sz w:val="18"/>
                <w:szCs w:val="18"/>
              </w:rPr>
              <w:t>Spôsob volania</w:t>
            </w:r>
          </w:p>
        </w:tc>
        <w:tc>
          <w:tcPr>
            <w:tcW w:w="7200" w:type="dxa"/>
            <w:tcBorders>
              <w:top w:val="single" w:sz="2" w:space="0" w:color="auto"/>
              <w:left w:val="single" w:sz="2" w:space="0" w:color="auto"/>
              <w:bottom w:val="single" w:sz="2" w:space="0" w:color="auto"/>
              <w:right w:val="single" w:sz="2" w:space="0" w:color="auto"/>
            </w:tcBorders>
            <w:vAlign w:val="center"/>
            <w:hideMark/>
          </w:tcPr>
          <w:p w14:paraId="3E6D89AC" w14:textId="77777777" w:rsidR="00542564" w:rsidRPr="00D95A9D" w:rsidRDefault="4B1F096C" w:rsidP="4B1F096C">
            <w:pPr>
              <w:spacing w:line="276" w:lineRule="auto"/>
              <w:rPr>
                <w:sz w:val="18"/>
                <w:szCs w:val="18"/>
              </w:rPr>
            </w:pPr>
            <w:r w:rsidRPr="00D95A9D">
              <w:rPr>
                <w:sz w:val="18"/>
                <w:szCs w:val="18"/>
              </w:rPr>
              <w:t>Synchrónny, Asynchrónny</w:t>
            </w:r>
          </w:p>
        </w:tc>
      </w:tr>
      <w:tr w:rsidR="00542564" w:rsidRPr="00D95A9D" w14:paraId="0CD49143"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4CC1F5ED" w14:textId="77777777" w:rsidR="00542564" w:rsidRPr="00D95A9D" w:rsidRDefault="4B1F096C" w:rsidP="4B1F096C">
            <w:pPr>
              <w:spacing w:line="276" w:lineRule="auto"/>
              <w:rPr>
                <w:sz w:val="18"/>
                <w:szCs w:val="18"/>
              </w:rPr>
            </w:pPr>
            <w:r w:rsidRPr="00D95A9D">
              <w:rPr>
                <w:sz w:val="18"/>
                <w:szCs w:val="18"/>
              </w:rPr>
              <w:t>Popis</w:t>
            </w:r>
          </w:p>
        </w:tc>
        <w:tc>
          <w:tcPr>
            <w:tcW w:w="7200" w:type="dxa"/>
            <w:tcBorders>
              <w:top w:val="single" w:sz="2" w:space="0" w:color="auto"/>
              <w:left w:val="single" w:sz="2" w:space="0" w:color="auto"/>
              <w:bottom w:val="single" w:sz="2" w:space="0" w:color="auto"/>
              <w:right w:val="single" w:sz="2" w:space="0" w:color="auto"/>
            </w:tcBorders>
            <w:vAlign w:val="center"/>
            <w:hideMark/>
          </w:tcPr>
          <w:p w14:paraId="480474AA" w14:textId="77777777" w:rsidR="00542564" w:rsidRPr="00D95A9D" w:rsidRDefault="4B1F096C" w:rsidP="4B1F096C">
            <w:pPr>
              <w:autoSpaceDE w:val="0"/>
              <w:autoSpaceDN w:val="0"/>
              <w:adjustRightInd w:val="0"/>
              <w:spacing w:before="100" w:beforeAutospacing="1" w:after="100" w:afterAutospacing="1" w:line="276" w:lineRule="auto"/>
              <w:rPr>
                <w:rFonts w:eastAsia="Arial" w:cs="Arial"/>
                <w:sz w:val="18"/>
                <w:szCs w:val="18"/>
                <w:lang w:eastAsia="sk-SK"/>
              </w:rPr>
            </w:pPr>
            <w:r w:rsidRPr="00D95A9D">
              <w:rPr>
                <w:sz w:val="18"/>
                <w:szCs w:val="18"/>
                <w:lang w:eastAsia="sk-SK"/>
              </w:rPr>
              <w:t>Služba umožní aktualizáciu kontaktných údajov pacienta.</w:t>
            </w:r>
          </w:p>
          <w:p w14:paraId="6DFC895A" w14:textId="77777777" w:rsidR="00903F4B" w:rsidRPr="00D95A9D" w:rsidRDefault="4B1F096C" w:rsidP="4B1F096C">
            <w:pPr>
              <w:rPr>
                <w:color w:val="000000"/>
                <w:sz w:val="18"/>
                <w:szCs w:val="18"/>
              </w:rPr>
            </w:pPr>
            <w:r w:rsidRPr="00D95A9D">
              <w:rPr>
                <w:color w:val="000000"/>
                <w:sz w:val="18"/>
                <w:szCs w:val="18"/>
              </w:rPr>
              <w:t>Služba umožňuje zápis a aktualizáciu viacerých údajov jedným volaním.</w:t>
            </w:r>
          </w:p>
          <w:p w14:paraId="0C2E3B9B" w14:textId="77777777" w:rsidR="00903F4B" w:rsidRPr="00D95A9D" w:rsidRDefault="00903F4B" w:rsidP="00903F4B">
            <w:pPr>
              <w:rPr>
                <w:color w:val="000000"/>
                <w:sz w:val="18"/>
                <w:szCs w:val="18"/>
              </w:rPr>
            </w:pPr>
          </w:p>
          <w:p w14:paraId="64B1712A" w14:textId="77777777" w:rsidR="00903F4B" w:rsidRPr="00D95A9D" w:rsidRDefault="4B1F096C" w:rsidP="4B1F096C">
            <w:pPr>
              <w:rPr>
                <w:color w:val="000000"/>
                <w:sz w:val="18"/>
                <w:szCs w:val="18"/>
              </w:rPr>
            </w:pPr>
            <w:r w:rsidRPr="00D95A9D">
              <w:rPr>
                <w:b/>
                <w:bCs/>
                <w:color w:val="000000"/>
                <w:sz w:val="18"/>
                <w:szCs w:val="18"/>
              </w:rPr>
              <w:t>Vstup:</w:t>
            </w:r>
          </w:p>
          <w:p w14:paraId="064F3985" w14:textId="77777777" w:rsidR="00DD1D04" w:rsidRPr="00D95A9D" w:rsidRDefault="4B1F096C" w:rsidP="4B1F096C">
            <w:pPr>
              <w:widowControl w:val="0"/>
              <w:numPr>
                <w:ilvl w:val="0"/>
                <w:numId w:val="149"/>
              </w:numPr>
              <w:autoSpaceDE w:val="0"/>
              <w:autoSpaceDN w:val="0"/>
              <w:adjustRightInd w:val="0"/>
              <w:ind w:left="360" w:hanging="360"/>
              <w:rPr>
                <w:color w:val="000000"/>
                <w:sz w:val="18"/>
                <w:szCs w:val="18"/>
              </w:rPr>
            </w:pPr>
            <w:r w:rsidRPr="00D95A9D">
              <w:rPr>
                <w:color w:val="000000"/>
                <w:sz w:val="18"/>
                <w:szCs w:val="18"/>
              </w:rPr>
              <w:t>šifrovaný identifikátor pacienta</w:t>
            </w:r>
          </w:p>
          <w:p w14:paraId="285E4DF4" w14:textId="77777777" w:rsidR="00903F4B" w:rsidRPr="00D95A9D" w:rsidRDefault="4B1F096C" w:rsidP="4B1F096C">
            <w:pPr>
              <w:widowControl w:val="0"/>
              <w:numPr>
                <w:ilvl w:val="0"/>
                <w:numId w:val="149"/>
              </w:numPr>
              <w:autoSpaceDE w:val="0"/>
              <w:autoSpaceDN w:val="0"/>
              <w:adjustRightInd w:val="0"/>
              <w:ind w:left="360" w:hanging="360"/>
              <w:rPr>
                <w:color w:val="000000"/>
                <w:sz w:val="18"/>
                <w:szCs w:val="18"/>
              </w:rPr>
            </w:pPr>
            <w:r w:rsidRPr="00D95A9D">
              <w:rPr>
                <w:color w:val="000000"/>
                <w:sz w:val="18"/>
                <w:szCs w:val="18"/>
              </w:rPr>
              <w:t>aktuálny kontakt - kontaktná adresa, telefón a e-mail,</w:t>
            </w:r>
          </w:p>
          <w:p w14:paraId="44E14AAE" w14:textId="77777777" w:rsidR="00903F4B" w:rsidRPr="00D95A9D" w:rsidRDefault="4B1F096C" w:rsidP="4B1F096C">
            <w:pPr>
              <w:widowControl w:val="0"/>
              <w:numPr>
                <w:ilvl w:val="0"/>
                <w:numId w:val="149"/>
              </w:numPr>
              <w:autoSpaceDE w:val="0"/>
              <w:autoSpaceDN w:val="0"/>
              <w:adjustRightInd w:val="0"/>
              <w:ind w:left="360" w:hanging="360"/>
              <w:rPr>
                <w:color w:val="000000"/>
                <w:sz w:val="18"/>
                <w:szCs w:val="18"/>
              </w:rPr>
            </w:pPr>
            <w:r w:rsidRPr="00D95A9D">
              <w:rPr>
                <w:color w:val="000000"/>
                <w:sz w:val="18"/>
                <w:szCs w:val="18"/>
              </w:rPr>
              <w:t>údaje o kontaktných osobách,</w:t>
            </w:r>
          </w:p>
          <w:p w14:paraId="11FAC22A" w14:textId="77777777" w:rsidR="00903F4B" w:rsidRPr="00D95A9D" w:rsidRDefault="4B1F096C" w:rsidP="4B1F096C">
            <w:pPr>
              <w:widowControl w:val="0"/>
              <w:numPr>
                <w:ilvl w:val="0"/>
                <w:numId w:val="149"/>
              </w:numPr>
              <w:autoSpaceDE w:val="0"/>
              <w:autoSpaceDN w:val="0"/>
              <w:adjustRightInd w:val="0"/>
              <w:ind w:left="360" w:hanging="360"/>
              <w:rPr>
                <w:color w:val="000000"/>
                <w:sz w:val="18"/>
                <w:szCs w:val="18"/>
              </w:rPr>
            </w:pPr>
            <w:r w:rsidRPr="00D95A9D">
              <w:rPr>
                <w:color w:val="000000"/>
                <w:sz w:val="18"/>
                <w:szCs w:val="18"/>
              </w:rPr>
              <w:t>údaje o preferovanom zdravotníckom pracovníkovi</w:t>
            </w:r>
          </w:p>
          <w:p w14:paraId="5BF78DA3" w14:textId="77777777" w:rsidR="00903F4B" w:rsidRPr="00D95A9D" w:rsidRDefault="00903F4B" w:rsidP="00903F4B">
            <w:pPr>
              <w:rPr>
                <w:color w:val="000000"/>
                <w:sz w:val="18"/>
                <w:szCs w:val="18"/>
              </w:rPr>
            </w:pPr>
          </w:p>
          <w:p w14:paraId="430191E3" w14:textId="77777777" w:rsidR="00DD1D04" w:rsidRPr="00D95A9D" w:rsidRDefault="4B1F096C" w:rsidP="4B1F096C">
            <w:pPr>
              <w:rPr>
                <w:rFonts w:asciiTheme="minorHAnsi" w:eastAsiaTheme="minorEastAsia" w:hAnsiTheme="minorHAnsi" w:cstheme="minorBidi"/>
                <w:sz w:val="18"/>
                <w:szCs w:val="18"/>
              </w:rPr>
            </w:pPr>
            <w:r w:rsidRPr="00D95A9D">
              <w:rPr>
                <w:sz w:val="18"/>
                <w:szCs w:val="18"/>
              </w:rPr>
              <w:t>Požiadavka na službu môže obsahovať informácie o pacientovi (aktuálny kontakt) a informácie o kontaktných osobách pacienta (ICE údaje). Tieto údaje je potrebné do NZIS zasielať šifrované vykonaním nasledovného postupu:</w:t>
            </w:r>
          </w:p>
          <w:p w14:paraId="2E468BFB" w14:textId="763E1B42" w:rsidR="00DD1D04" w:rsidRPr="00D95A9D" w:rsidRDefault="00DD1D04" w:rsidP="34661EDB">
            <w:pPr>
              <w:pStyle w:val="Odsekzoznamu"/>
              <w:numPr>
                <w:ilvl w:val="0"/>
                <w:numId w:val="155"/>
              </w:numPr>
              <w:spacing w:after="160" w:line="256" w:lineRule="auto"/>
              <w:rPr>
                <w:sz w:val="18"/>
                <w:szCs w:val="18"/>
              </w:rPr>
            </w:pPr>
            <w:r w:rsidRPr="00D95A9D">
              <w:rPr>
                <w:sz w:val="18"/>
                <w:szCs w:val="18"/>
              </w:rPr>
              <w:t xml:space="preserve">Pripraviť si údaje v XSD type </w:t>
            </w:r>
            <w:r w:rsidRPr="00D95A9D">
              <w:rPr>
                <w:b/>
                <w:bCs/>
                <w:sz w:val="18"/>
                <w:szCs w:val="18"/>
              </w:rPr>
              <w:t>PacientskySumarKontaktneUdajeZapisPlain</w:t>
            </w:r>
            <w:r w:rsidR="00510083">
              <w:rPr>
                <w:b/>
                <w:bCs/>
                <w:sz w:val="18"/>
                <w:szCs w:val="18"/>
              </w:rPr>
              <w:t>_v4</w:t>
            </w:r>
            <w:r w:rsidRPr="142AD015">
              <w:rPr>
                <w:rStyle w:val="Odkaznapoznmkupodiarou"/>
                <w:rFonts w:asciiTheme="majorEastAsia" w:eastAsiaTheme="majorEastAsia" w:hAnsiTheme="majorEastAsia" w:cstheme="majorEastAsia"/>
                <w:sz w:val="18"/>
                <w:szCs w:val="18"/>
              </w:rPr>
              <w:footnoteReference w:id="8"/>
            </w:r>
          </w:p>
          <w:p w14:paraId="6374DFD8" w14:textId="77777777" w:rsidR="00DD1D04" w:rsidRPr="00D95A9D" w:rsidRDefault="00DD1D04" w:rsidP="34661EDB">
            <w:pPr>
              <w:pStyle w:val="Odsekzoznamu"/>
              <w:numPr>
                <w:ilvl w:val="0"/>
                <w:numId w:val="155"/>
              </w:numPr>
              <w:spacing w:after="160" w:line="256" w:lineRule="auto"/>
              <w:rPr>
                <w:sz w:val="18"/>
                <w:szCs w:val="18"/>
              </w:rPr>
            </w:pPr>
            <w:r w:rsidRPr="00D95A9D">
              <w:rPr>
                <w:sz w:val="18"/>
                <w:szCs w:val="18"/>
              </w:rPr>
              <w:t xml:space="preserve">Vložiť ich do elementu Data XSD typu </w:t>
            </w:r>
            <w:r w:rsidRPr="00D95A9D">
              <w:rPr>
                <w:b/>
                <w:bCs/>
                <w:sz w:val="18"/>
                <w:szCs w:val="18"/>
              </w:rPr>
              <w:t>SDSEnvelope</w:t>
            </w:r>
            <w:r w:rsidRPr="142AD015">
              <w:rPr>
                <w:rStyle w:val="Odkaznapoznmkupodiarou"/>
                <w:rFonts w:asciiTheme="majorEastAsia" w:eastAsiaTheme="majorEastAsia" w:hAnsiTheme="majorEastAsia" w:cstheme="majorEastAsia"/>
                <w:sz w:val="18"/>
                <w:szCs w:val="18"/>
              </w:rPr>
              <w:footnoteReference w:id="9"/>
            </w:r>
            <w:r w:rsidRPr="00D95A9D">
              <w:rPr>
                <w:sz w:val="18"/>
                <w:szCs w:val="18"/>
              </w:rPr>
              <w:t>, ktorý sa využíva na prenos šifrovaných údajov v NZIS</w:t>
            </w:r>
          </w:p>
          <w:p w14:paraId="15BC3C23" w14:textId="77777777" w:rsidR="00DD1D04" w:rsidRPr="00D95A9D" w:rsidRDefault="34661EDB" w:rsidP="34661EDB">
            <w:pPr>
              <w:pStyle w:val="Odsekzoznamu"/>
              <w:numPr>
                <w:ilvl w:val="0"/>
                <w:numId w:val="155"/>
              </w:numPr>
              <w:spacing w:after="160" w:line="256" w:lineRule="auto"/>
              <w:rPr>
                <w:sz w:val="18"/>
                <w:szCs w:val="18"/>
              </w:rPr>
            </w:pPr>
            <w:r w:rsidRPr="00D95A9D">
              <w:rPr>
                <w:sz w:val="18"/>
                <w:szCs w:val="18"/>
              </w:rPr>
              <w:t>Zaserializovať XML element SDSEnvelope ako textový reťazec (v UTF8 kódovaní) a prekódovať ho na byte[]</w:t>
            </w:r>
          </w:p>
          <w:p w14:paraId="715BB5F2" w14:textId="77777777" w:rsidR="00DD1D04" w:rsidRPr="00D95A9D" w:rsidRDefault="34661EDB" w:rsidP="34661EDB">
            <w:pPr>
              <w:pStyle w:val="Odsekzoznamu"/>
              <w:numPr>
                <w:ilvl w:val="0"/>
                <w:numId w:val="155"/>
              </w:numPr>
              <w:spacing w:after="160" w:line="256" w:lineRule="auto"/>
              <w:rPr>
                <w:sz w:val="18"/>
                <w:szCs w:val="18"/>
              </w:rPr>
            </w:pPr>
            <w:r w:rsidRPr="00D95A9D">
              <w:rPr>
                <w:sz w:val="18"/>
                <w:szCs w:val="18"/>
              </w:rPr>
              <w:t>Zavolať metódu EhealthCryptoController.</w:t>
            </w:r>
            <w:r w:rsidRPr="00D95A9D">
              <w:rPr>
                <w:b/>
                <w:bCs/>
                <w:sz w:val="18"/>
                <w:szCs w:val="18"/>
              </w:rPr>
              <w:t>EncryptForNzis</w:t>
            </w:r>
            <w:r w:rsidRPr="00D95A9D">
              <w:rPr>
                <w:sz w:val="18"/>
                <w:szCs w:val="18"/>
              </w:rPr>
              <w:t xml:space="preserve"> a na vstupe jej odovzdať pripravené pole bajtov</w:t>
            </w:r>
          </w:p>
          <w:p w14:paraId="665FFDB2" w14:textId="77777777" w:rsidR="00DD1D04" w:rsidRPr="00D95A9D" w:rsidRDefault="4B1F096C" w:rsidP="4B1F096C">
            <w:pPr>
              <w:pStyle w:val="Odsekzoznamu"/>
              <w:numPr>
                <w:ilvl w:val="0"/>
                <w:numId w:val="155"/>
              </w:numPr>
              <w:spacing w:after="160" w:line="256" w:lineRule="auto"/>
              <w:rPr>
                <w:sz w:val="18"/>
                <w:szCs w:val="18"/>
              </w:rPr>
            </w:pPr>
            <w:r w:rsidRPr="00D95A9D">
              <w:rPr>
                <w:sz w:val="18"/>
                <w:szCs w:val="18"/>
              </w:rPr>
              <w:t>Na výstupe metódy je hodnota typu byte[], ktorá obsahuje šifrované osobné údaje</w:t>
            </w:r>
          </w:p>
          <w:p w14:paraId="0B948E61" w14:textId="42FDC8D9" w:rsidR="00DD1D04" w:rsidRPr="00D95A9D" w:rsidRDefault="00DD1D04" w:rsidP="4B1F096C">
            <w:pPr>
              <w:pStyle w:val="Odsekzoznamu"/>
              <w:numPr>
                <w:ilvl w:val="0"/>
                <w:numId w:val="155"/>
              </w:numPr>
              <w:spacing w:after="160" w:line="256" w:lineRule="auto"/>
              <w:rPr>
                <w:sz w:val="18"/>
                <w:szCs w:val="18"/>
              </w:rPr>
            </w:pPr>
            <w:r w:rsidRPr="00D95A9D">
              <w:rPr>
                <w:sz w:val="18"/>
                <w:szCs w:val="18"/>
              </w:rPr>
              <w:t>Pripraviť si vstup pre službu cez XSD typ KontaktneUdajePacientskehoSumaraVstup_v</w:t>
            </w:r>
            <w:r w:rsidR="20E46530" w:rsidRPr="00D95A9D">
              <w:rPr>
                <w:sz w:val="18"/>
                <w:szCs w:val="18"/>
              </w:rPr>
              <w:t>4</w:t>
            </w:r>
            <w:r w:rsidRPr="142AD015">
              <w:rPr>
                <w:rStyle w:val="Odkaznapoznmkupodiarou"/>
                <w:rFonts w:asciiTheme="majorEastAsia" w:eastAsiaTheme="majorEastAsia" w:hAnsiTheme="majorEastAsia" w:cstheme="majorEastAsia"/>
                <w:sz w:val="18"/>
                <w:szCs w:val="18"/>
              </w:rPr>
              <w:footnoteReference w:id="10"/>
            </w:r>
          </w:p>
          <w:p w14:paraId="5D26C440" w14:textId="77777777" w:rsidR="00DD1D04" w:rsidRPr="00D95A9D" w:rsidRDefault="34661EDB" w:rsidP="34661EDB">
            <w:pPr>
              <w:pStyle w:val="Odsekzoznamu"/>
              <w:numPr>
                <w:ilvl w:val="0"/>
                <w:numId w:val="155"/>
              </w:numPr>
              <w:spacing w:after="160" w:line="256" w:lineRule="auto"/>
              <w:rPr>
                <w:sz w:val="18"/>
                <w:szCs w:val="18"/>
              </w:rPr>
            </w:pPr>
            <w:r w:rsidRPr="00D95A9D">
              <w:rPr>
                <w:sz w:val="18"/>
                <w:szCs w:val="18"/>
              </w:rPr>
              <w:t>Šifrované osobné údaje zakódovať cez base64 a naplniť do elementu Data</w:t>
            </w:r>
          </w:p>
          <w:p w14:paraId="3343C11D" w14:textId="77777777" w:rsidR="00DD1D04" w:rsidRPr="00D95A9D" w:rsidRDefault="4B1F096C" w:rsidP="4B1F096C">
            <w:pPr>
              <w:rPr>
                <w:sz w:val="18"/>
                <w:szCs w:val="18"/>
              </w:rPr>
            </w:pPr>
            <w:r w:rsidRPr="00D95A9D">
              <w:rPr>
                <w:sz w:val="18"/>
                <w:szCs w:val="18"/>
              </w:rPr>
              <w:t>Príklad:</w:t>
            </w:r>
          </w:p>
          <w:p w14:paraId="495444A9" w14:textId="1D0F1030" w:rsidR="00DD1D04" w:rsidRPr="00D95A9D" w:rsidRDefault="34661EDB" w:rsidP="34661EDB">
            <w:pPr>
              <w:pStyle w:val="Odsekzoznamu"/>
              <w:numPr>
                <w:ilvl w:val="0"/>
                <w:numId w:val="156"/>
              </w:numPr>
              <w:spacing w:after="160" w:line="256" w:lineRule="auto"/>
              <w:rPr>
                <w:sz w:val="18"/>
                <w:szCs w:val="18"/>
              </w:rPr>
            </w:pPr>
            <w:r w:rsidRPr="00D95A9D">
              <w:rPr>
                <w:sz w:val="18"/>
                <w:szCs w:val="18"/>
              </w:rPr>
              <w:t>Príklad vstupu obsahujúceho osobné údaje občanov (informácie o pacientovi + kontaktné osoby) zabalené v SDSEnvelope (vstup pre šifrovanie) Prilohy_*\Priklady\EZKO\ZapisPacientskehoSumaruKontaktneUdaje_v</w:t>
            </w:r>
            <w:r w:rsidR="1DE41022" w:rsidRPr="00D95A9D">
              <w:rPr>
                <w:sz w:val="18"/>
                <w:szCs w:val="18"/>
              </w:rPr>
              <w:t>4</w:t>
            </w:r>
            <w:r w:rsidRPr="00D95A9D">
              <w:rPr>
                <w:sz w:val="18"/>
                <w:szCs w:val="18"/>
              </w:rPr>
              <w:t>_Data.xml</w:t>
            </w:r>
          </w:p>
          <w:p w14:paraId="40DADA0A" w14:textId="65ECD5BB" w:rsidR="00DD1D04" w:rsidRPr="00D95A9D" w:rsidRDefault="34661EDB" w:rsidP="34661EDB">
            <w:pPr>
              <w:pStyle w:val="Odsekzoznamu"/>
              <w:numPr>
                <w:ilvl w:val="0"/>
                <w:numId w:val="156"/>
              </w:numPr>
              <w:spacing w:after="160" w:line="256" w:lineRule="auto"/>
              <w:rPr>
                <w:sz w:val="18"/>
                <w:szCs w:val="18"/>
              </w:rPr>
            </w:pPr>
            <w:r w:rsidRPr="00D95A9D">
              <w:rPr>
                <w:sz w:val="18"/>
                <w:szCs w:val="18"/>
              </w:rPr>
              <w:t>Príklad požiadavky na službu po naplnení elementu Data Prilohy_*\Priklady\EZKO\ZapisPacientskehoSumaruKontaktneUdaje_v</w:t>
            </w:r>
            <w:r w:rsidR="1DE41022" w:rsidRPr="00D95A9D">
              <w:rPr>
                <w:sz w:val="18"/>
                <w:szCs w:val="18"/>
              </w:rPr>
              <w:t>4</w:t>
            </w:r>
            <w:r w:rsidRPr="00D95A9D">
              <w:rPr>
                <w:sz w:val="18"/>
                <w:szCs w:val="18"/>
              </w:rPr>
              <w:t>_Request.xml</w:t>
            </w:r>
          </w:p>
          <w:p w14:paraId="26EB98E3" w14:textId="77777777" w:rsidR="00542564" w:rsidRPr="00D95A9D" w:rsidRDefault="4B1F096C" w:rsidP="4B1F096C">
            <w:pPr>
              <w:autoSpaceDE w:val="0"/>
              <w:autoSpaceDN w:val="0"/>
              <w:adjustRightInd w:val="0"/>
              <w:rPr>
                <w:rFonts w:eastAsia="Arial" w:cs="Arial"/>
                <w:b/>
                <w:bCs/>
                <w:sz w:val="18"/>
                <w:szCs w:val="18"/>
                <w:lang w:eastAsia="sk-SK"/>
              </w:rPr>
            </w:pPr>
            <w:r w:rsidRPr="00D95A9D">
              <w:rPr>
                <w:b/>
                <w:bCs/>
                <w:sz w:val="18"/>
                <w:szCs w:val="18"/>
                <w:lang w:eastAsia="sk-SK"/>
              </w:rPr>
              <w:lastRenderedPageBreak/>
              <w:t>Výstup:</w:t>
            </w:r>
          </w:p>
          <w:p w14:paraId="3754FB7B" w14:textId="40FEE139" w:rsidR="00542564" w:rsidRPr="00A96AA2" w:rsidRDefault="4B1F096C" w:rsidP="4B1F096C">
            <w:pPr>
              <w:pStyle w:val="Odsekzoznamu"/>
              <w:numPr>
                <w:ilvl w:val="0"/>
                <w:numId w:val="137"/>
              </w:numPr>
              <w:autoSpaceDE w:val="0"/>
              <w:autoSpaceDN w:val="0"/>
              <w:adjustRightInd w:val="0"/>
              <w:rPr>
                <w:rFonts w:eastAsia="Arial" w:cs="Arial"/>
                <w:sz w:val="18"/>
                <w:szCs w:val="18"/>
                <w:lang w:eastAsia="sk-SK"/>
              </w:rPr>
            </w:pPr>
            <w:r w:rsidRPr="00D95A9D">
              <w:rPr>
                <w:sz w:val="18"/>
                <w:szCs w:val="18"/>
                <w:lang w:eastAsia="sk-SK"/>
              </w:rPr>
              <w:t>Potvrdenie vykonania zápisu</w:t>
            </w:r>
          </w:p>
          <w:p w14:paraId="5AE52AE6" w14:textId="77777777" w:rsidR="00D7212B" w:rsidRDefault="00D7212B" w:rsidP="00D7212B">
            <w:pPr>
              <w:rPr>
                <w:rFonts w:eastAsia="Arial"/>
                <w:sz w:val="18"/>
                <w:szCs w:val="18"/>
                <w:lang w:eastAsia="sk-SK"/>
              </w:rPr>
            </w:pPr>
            <w:r w:rsidRPr="00702993">
              <w:rPr>
                <w:rFonts w:eastAsia="Arial"/>
                <w:sz w:val="18"/>
                <w:szCs w:val="18"/>
                <w:lang w:eastAsia="sk-SK"/>
              </w:rPr>
              <w:t xml:space="preserve">Poznámka: </w:t>
            </w:r>
          </w:p>
          <w:p w14:paraId="0D130D8B" w14:textId="49D04E09" w:rsidR="00D7212B" w:rsidRPr="00D95A9D" w:rsidRDefault="00D7212B" w:rsidP="00D7212B">
            <w:pPr>
              <w:pStyle w:val="Odsekzoznamu"/>
              <w:numPr>
                <w:ilvl w:val="0"/>
                <w:numId w:val="137"/>
              </w:numPr>
              <w:autoSpaceDE w:val="0"/>
              <w:autoSpaceDN w:val="0"/>
              <w:adjustRightInd w:val="0"/>
              <w:rPr>
                <w:rFonts w:eastAsia="Arial" w:cs="Arial"/>
                <w:sz w:val="18"/>
                <w:szCs w:val="18"/>
                <w:lang w:eastAsia="sk-SK"/>
              </w:rPr>
            </w:pPr>
            <w:r>
              <w:rPr>
                <w:rFonts w:eastAsia="Arial"/>
                <w:sz w:val="18"/>
                <w:szCs w:val="18"/>
                <w:lang w:eastAsia="sk-SK"/>
              </w:rPr>
              <w:t>Z dôvodu, že na výstupe nie sú identifikátory novo vytvorených záznamov je po každom zápise (minimálne v prípade vytvárania nových záznamov) vhodné opätovne volať čítaciu službu DajPacientskySumarKontaktneUdaje_v</w:t>
            </w:r>
            <w:r w:rsidR="0A2D8495">
              <w:rPr>
                <w:rFonts w:eastAsia="Arial"/>
                <w:sz w:val="18"/>
                <w:szCs w:val="18"/>
                <w:lang w:eastAsia="sk-SK"/>
              </w:rPr>
              <w:t>4</w:t>
            </w:r>
            <w:r>
              <w:rPr>
                <w:rFonts w:eastAsia="Arial"/>
                <w:sz w:val="18"/>
                <w:szCs w:val="18"/>
                <w:lang w:eastAsia="sk-SK"/>
              </w:rPr>
              <w:t xml:space="preserve"> a opätovne si načítať platnú množinu evidovaných kontaktných údajov PrZS.</w:t>
            </w:r>
          </w:p>
          <w:p w14:paraId="52406E4E" w14:textId="77777777" w:rsidR="00030860" w:rsidRPr="00D95A9D" w:rsidRDefault="00030860" w:rsidP="00030860">
            <w:pPr>
              <w:pStyle w:val="Odsekzoznamu"/>
              <w:autoSpaceDE w:val="0"/>
              <w:autoSpaceDN w:val="0"/>
              <w:adjustRightInd w:val="0"/>
              <w:rPr>
                <w:rFonts w:cs="Arial"/>
                <w:sz w:val="18"/>
                <w:szCs w:val="18"/>
                <w:lang w:eastAsia="sk-SK"/>
              </w:rPr>
            </w:pPr>
          </w:p>
        </w:tc>
      </w:tr>
      <w:tr w:rsidR="00542564" w:rsidRPr="00D95A9D" w14:paraId="54C2DE91"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51D57288" w14:textId="77777777" w:rsidR="00542564" w:rsidRPr="00D95A9D" w:rsidRDefault="4B1F096C" w:rsidP="4B1F096C">
            <w:pPr>
              <w:spacing w:line="276" w:lineRule="auto"/>
              <w:rPr>
                <w:sz w:val="18"/>
                <w:szCs w:val="18"/>
              </w:rPr>
            </w:pPr>
            <w:r w:rsidRPr="00D95A9D">
              <w:rPr>
                <w:sz w:val="18"/>
                <w:szCs w:val="18"/>
              </w:rPr>
              <w:lastRenderedPageBreak/>
              <w:t>Schéma popisujúca vstup:</w:t>
            </w:r>
          </w:p>
        </w:tc>
        <w:tc>
          <w:tcPr>
            <w:tcW w:w="7200" w:type="dxa"/>
            <w:tcBorders>
              <w:top w:val="single" w:sz="2" w:space="0" w:color="auto"/>
              <w:left w:val="single" w:sz="2" w:space="0" w:color="auto"/>
              <w:bottom w:val="single" w:sz="2" w:space="0" w:color="auto"/>
              <w:right w:val="single" w:sz="2" w:space="0" w:color="auto"/>
            </w:tcBorders>
            <w:vAlign w:val="center"/>
            <w:hideMark/>
          </w:tcPr>
          <w:p w14:paraId="0497B848" w14:textId="0985BD69" w:rsidR="00542564" w:rsidRPr="00D95A9D" w:rsidRDefault="4B1F096C" w:rsidP="4B1F096C">
            <w:pPr>
              <w:pStyle w:val="Odsekzoznamu"/>
              <w:numPr>
                <w:ilvl w:val="0"/>
                <w:numId w:val="137"/>
              </w:numPr>
              <w:autoSpaceDE w:val="0"/>
              <w:autoSpaceDN w:val="0"/>
              <w:adjustRightInd w:val="0"/>
              <w:spacing w:after="1" w:line="276" w:lineRule="auto"/>
              <w:rPr>
                <w:rFonts w:eastAsia="Arial" w:cs="Arial"/>
                <w:sz w:val="18"/>
                <w:szCs w:val="18"/>
                <w:lang w:eastAsia="sk-SK"/>
              </w:rPr>
            </w:pPr>
            <w:r w:rsidRPr="00D95A9D">
              <w:rPr>
                <w:sz w:val="18"/>
                <w:szCs w:val="18"/>
                <w:lang w:eastAsia="sk-SK"/>
              </w:rPr>
              <w:t>ZapisPacientskehoSumaruKontaktneUdaje_v</w:t>
            </w:r>
            <w:r w:rsidR="17FC522C" w:rsidRPr="00D95A9D">
              <w:rPr>
                <w:sz w:val="18"/>
                <w:szCs w:val="18"/>
                <w:lang w:eastAsia="sk-SK"/>
              </w:rPr>
              <w:t>4</w:t>
            </w:r>
            <w:r w:rsidRPr="00D95A9D">
              <w:rPr>
                <w:sz w:val="18"/>
                <w:szCs w:val="18"/>
                <w:lang w:eastAsia="sk-SK"/>
              </w:rPr>
              <w:t>_Request.xsd</w:t>
            </w:r>
          </w:p>
          <w:p w14:paraId="4B8552B6" w14:textId="574E86B6" w:rsidR="00542564" w:rsidRPr="00D95A9D" w:rsidRDefault="4B1F096C" w:rsidP="4B1F096C">
            <w:pPr>
              <w:pStyle w:val="Odsekzoznamu"/>
              <w:numPr>
                <w:ilvl w:val="0"/>
                <w:numId w:val="137"/>
              </w:numPr>
              <w:autoSpaceDE w:val="0"/>
              <w:autoSpaceDN w:val="0"/>
              <w:adjustRightInd w:val="0"/>
              <w:spacing w:after="1" w:line="276" w:lineRule="auto"/>
              <w:rPr>
                <w:rFonts w:eastAsia="Arial" w:cs="Arial"/>
                <w:sz w:val="18"/>
                <w:szCs w:val="18"/>
                <w:lang w:eastAsia="sk-SK"/>
              </w:rPr>
            </w:pPr>
            <w:r w:rsidRPr="00D95A9D">
              <w:rPr>
                <w:sz w:val="18"/>
                <w:szCs w:val="18"/>
                <w:lang w:eastAsia="sk-SK"/>
              </w:rPr>
              <w:t>ZapisPacientskehoSumaruKontaktneUdaje_v</w:t>
            </w:r>
            <w:r w:rsidR="17FC522C" w:rsidRPr="00D95A9D">
              <w:rPr>
                <w:sz w:val="18"/>
                <w:szCs w:val="18"/>
                <w:lang w:eastAsia="sk-SK"/>
              </w:rPr>
              <w:t>4</w:t>
            </w:r>
            <w:r w:rsidRPr="00D95A9D">
              <w:rPr>
                <w:sz w:val="18"/>
                <w:szCs w:val="18"/>
                <w:lang w:eastAsia="sk-SK"/>
              </w:rPr>
              <w:t>_Data.xsd</w:t>
            </w:r>
          </w:p>
        </w:tc>
      </w:tr>
      <w:tr w:rsidR="00542564" w:rsidRPr="00D95A9D" w14:paraId="20629691"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52E14155" w14:textId="77777777" w:rsidR="00542564" w:rsidRPr="00D95A9D" w:rsidRDefault="4B1F096C" w:rsidP="4B1F096C">
            <w:pPr>
              <w:spacing w:line="276" w:lineRule="auto"/>
              <w:rPr>
                <w:sz w:val="18"/>
                <w:szCs w:val="18"/>
              </w:rPr>
            </w:pPr>
            <w:r w:rsidRPr="00D95A9D">
              <w:rPr>
                <w:sz w:val="18"/>
                <w:szCs w:val="18"/>
              </w:rPr>
              <w:t>Schéma popisujúca  výstup:</w:t>
            </w:r>
          </w:p>
        </w:tc>
        <w:tc>
          <w:tcPr>
            <w:tcW w:w="7200" w:type="dxa"/>
            <w:tcBorders>
              <w:top w:val="single" w:sz="2" w:space="0" w:color="auto"/>
              <w:left w:val="single" w:sz="2" w:space="0" w:color="auto"/>
              <w:bottom w:val="single" w:sz="2" w:space="0" w:color="auto"/>
              <w:right w:val="single" w:sz="2" w:space="0" w:color="auto"/>
            </w:tcBorders>
            <w:vAlign w:val="center"/>
            <w:hideMark/>
          </w:tcPr>
          <w:p w14:paraId="26943FDC" w14:textId="7A92CCFB" w:rsidR="00542564" w:rsidRPr="00D95A9D" w:rsidRDefault="4B1F096C" w:rsidP="4B1F096C">
            <w:pPr>
              <w:numPr>
                <w:ilvl w:val="0"/>
                <w:numId w:val="135"/>
              </w:numPr>
              <w:autoSpaceDE w:val="0"/>
              <w:autoSpaceDN w:val="0"/>
              <w:adjustRightInd w:val="0"/>
              <w:spacing w:after="1" w:line="276" w:lineRule="auto"/>
              <w:rPr>
                <w:rFonts w:eastAsia="Arial" w:cs="Arial"/>
                <w:sz w:val="18"/>
                <w:szCs w:val="18"/>
                <w:lang w:eastAsia="sk-SK"/>
              </w:rPr>
            </w:pPr>
            <w:r w:rsidRPr="00D95A9D">
              <w:rPr>
                <w:sz w:val="18"/>
                <w:szCs w:val="18"/>
                <w:lang w:eastAsia="sk-SK"/>
              </w:rPr>
              <w:t>ZapisPacientskehoSumaruKontaktneUdaje_v</w:t>
            </w:r>
            <w:r w:rsidR="7728F10E" w:rsidRPr="00D95A9D">
              <w:rPr>
                <w:sz w:val="18"/>
                <w:szCs w:val="18"/>
                <w:lang w:eastAsia="sk-SK"/>
              </w:rPr>
              <w:t>4</w:t>
            </w:r>
            <w:r w:rsidRPr="00D95A9D">
              <w:rPr>
                <w:sz w:val="18"/>
                <w:szCs w:val="18"/>
                <w:lang w:eastAsia="sk-SK"/>
              </w:rPr>
              <w:t>_Response.xsd</w:t>
            </w:r>
          </w:p>
        </w:tc>
      </w:tr>
      <w:tr w:rsidR="00542564" w:rsidRPr="00D95A9D" w14:paraId="3DC2FA73"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013702A2" w14:textId="77777777" w:rsidR="00542564" w:rsidRPr="00D95A9D" w:rsidRDefault="4B1F096C" w:rsidP="4B1F096C">
            <w:pPr>
              <w:spacing w:line="276" w:lineRule="auto"/>
              <w:rPr>
                <w:sz w:val="18"/>
                <w:szCs w:val="18"/>
              </w:rPr>
            </w:pPr>
            <w:r w:rsidRPr="00D95A9D">
              <w:rPr>
                <w:sz w:val="18"/>
                <w:szCs w:val="18"/>
              </w:rPr>
              <w:t>Podmienky:</w:t>
            </w:r>
          </w:p>
        </w:tc>
        <w:tc>
          <w:tcPr>
            <w:tcW w:w="7200" w:type="dxa"/>
            <w:tcBorders>
              <w:top w:val="single" w:sz="2" w:space="0" w:color="auto"/>
              <w:left w:val="single" w:sz="2" w:space="0" w:color="auto"/>
              <w:bottom w:val="single" w:sz="2" w:space="0" w:color="auto"/>
              <w:right w:val="single" w:sz="2" w:space="0" w:color="auto"/>
            </w:tcBorders>
            <w:vAlign w:val="center"/>
            <w:hideMark/>
          </w:tcPr>
          <w:p w14:paraId="366CBF0B" w14:textId="77777777" w:rsidR="00030860" w:rsidRPr="00D95A9D" w:rsidRDefault="4B1F096C" w:rsidP="4B1F096C">
            <w:pPr>
              <w:numPr>
                <w:ilvl w:val="0"/>
                <w:numId w:val="131"/>
              </w:numPr>
              <w:autoSpaceDE w:val="0"/>
              <w:autoSpaceDN w:val="0"/>
              <w:adjustRightInd w:val="0"/>
              <w:spacing w:after="1"/>
              <w:rPr>
                <w:rFonts w:eastAsia="Arial" w:cs="Arial"/>
                <w:sz w:val="18"/>
                <w:szCs w:val="18"/>
                <w:lang w:eastAsia="sk-SK"/>
              </w:rPr>
            </w:pPr>
            <w:r w:rsidRPr="00D95A9D">
              <w:rPr>
                <w:sz w:val="18"/>
                <w:szCs w:val="18"/>
                <w:lang w:eastAsia="sk-SK"/>
              </w:rPr>
              <w:t>Službu môže volať len identifikovaný a autorizovaný lekár v roli konkrétneho PZS.</w:t>
            </w:r>
          </w:p>
          <w:p w14:paraId="04E9D9B3" w14:textId="77777777" w:rsidR="00542564" w:rsidRPr="00D95A9D" w:rsidRDefault="4B1F096C" w:rsidP="4B1F096C">
            <w:pPr>
              <w:pStyle w:val="Odsekzoznamu"/>
              <w:numPr>
                <w:ilvl w:val="0"/>
                <w:numId w:val="131"/>
              </w:numPr>
              <w:autoSpaceDE w:val="0"/>
              <w:autoSpaceDN w:val="0"/>
              <w:adjustRightInd w:val="0"/>
              <w:spacing w:after="1" w:line="276" w:lineRule="auto"/>
              <w:rPr>
                <w:sz w:val="18"/>
                <w:szCs w:val="18"/>
              </w:rPr>
            </w:pPr>
            <w:r w:rsidRPr="00D95A9D">
              <w:rPr>
                <w:sz w:val="18"/>
                <w:szCs w:val="18"/>
                <w:lang w:eastAsia="sk-SK"/>
              </w:rPr>
              <w:t>Službu je použiť len pre pacienta, ktorý je súčasťou NZIS</w:t>
            </w:r>
          </w:p>
          <w:p w14:paraId="1A5158A9" w14:textId="77777777" w:rsidR="00903F4B" w:rsidRPr="00D95A9D" w:rsidRDefault="34661EDB" w:rsidP="34661EDB">
            <w:pPr>
              <w:pStyle w:val="Odsekzoznamu"/>
              <w:numPr>
                <w:ilvl w:val="0"/>
                <w:numId w:val="131"/>
              </w:numPr>
              <w:autoSpaceDE w:val="0"/>
              <w:autoSpaceDN w:val="0"/>
              <w:adjustRightInd w:val="0"/>
              <w:spacing w:after="1" w:line="276" w:lineRule="auto"/>
              <w:rPr>
                <w:sz w:val="18"/>
                <w:szCs w:val="18"/>
              </w:rPr>
            </w:pPr>
            <w:r w:rsidRPr="00D95A9D">
              <w:rPr>
                <w:sz w:val="18"/>
                <w:szCs w:val="18"/>
              </w:rPr>
              <w:t>ZPr nemôže aktualizovať záznamy o núdzovom kontakte a preferovanom ZPr, ak tieto záznamy vytvoril PrZS.</w:t>
            </w:r>
          </w:p>
        </w:tc>
      </w:tr>
      <w:tr w:rsidR="00542564" w:rsidRPr="00D95A9D" w14:paraId="7EBABAF8"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7C0EEA4F" w14:textId="77777777" w:rsidR="00542564" w:rsidRPr="00D95A9D" w:rsidRDefault="4B1F096C" w:rsidP="4B1F096C">
            <w:pPr>
              <w:spacing w:line="276" w:lineRule="auto"/>
              <w:rPr>
                <w:sz w:val="18"/>
                <w:szCs w:val="18"/>
              </w:rPr>
            </w:pPr>
            <w:r w:rsidRPr="00D95A9D">
              <w:rPr>
                <w:sz w:val="18"/>
                <w:szCs w:val="18"/>
              </w:rPr>
              <w:t>Výnimka</w:t>
            </w:r>
          </w:p>
        </w:tc>
        <w:tc>
          <w:tcPr>
            <w:tcW w:w="7200" w:type="dxa"/>
            <w:tcBorders>
              <w:top w:val="single" w:sz="2" w:space="0" w:color="auto"/>
              <w:left w:val="single" w:sz="2" w:space="0" w:color="auto"/>
              <w:bottom w:val="single" w:sz="2" w:space="0" w:color="auto"/>
              <w:right w:val="single" w:sz="2" w:space="0" w:color="auto"/>
            </w:tcBorders>
            <w:vAlign w:val="center"/>
            <w:hideMark/>
          </w:tcPr>
          <w:p w14:paraId="633FE56A" w14:textId="77777777" w:rsidR="00DB0E89" w:rsidRPr="00D95A9D" w:rsidRDefault="34661EDB" w:rsidP="34661EDB">
            <w:pPr>
              <w:pStyle w:val="Odsekzoznamu"/>
              <w:numPr>
                <w:ilvl w:val="0"/>
                <w:numId w:val="131"/>
              </w:numPr>
              <w:autoSpaceDE w:val="0"/>
              <w:autoSpaceDN w:val="0"/>
              <w:adjustRightInd w:val="0"/>
              <w:spacing w:after="1"/>
              <w:rPr>
                <w:sz w:val="18"/>
                <w:szCs w:val="18"/>
              </w:rPr>
            </w:pPr>
            <w:r w:rsidRPr="00D95A9D">
              <w:rPr>
                <w:sz w:val="18"/>
                <w:szCs w:val="18"/>
              </w:rPr>
              <w:t>E000002 - Záznam nebol uložený do Systému ezdravie. Kontaktujte dodávateľa informačného systému pre odstránenie chyby.  Po odstránení chyby opätovne vykonajte zápis do pacientskeho sumáru</w:t>
            </w:r>
          </w:p>
          <w:p w14:paraId="2550F225" w14:textId="77777777" w:rsidR="00DB0E89" w:rsidRPr="00D95A9D" w:rsidRDefault="34661EDB" w:rsidP="34661EDB">
            <w:pPr>
              <w:pStyle w:val="Odsekzoznamu"/>
              <w:numPr>
                <w:ilvl w:val="0"/>
                <w:numId w:val="131"/>
              </w:numPr>
              <w:autoSpaceDE w:val="0"/>
              <w:autoSpaceDN w:val="0"/>
              <w:adjustRightInd w:val="0"/>
              <w:spacing w:after="1"/>
              <w:rPr>
                <w:sz w:val="18"/>
                <w:szCs w:val="18"/>
              </w:rPr>
            </w:pPr>
            <w:r w:rsidRPr="00D95A9D">
              <w:rPr>
                <w:sz w:val="18"/>
                <w:szCs w:val="18"/>
              </w:rPr>
              <w:t>E300003 - Záznam nebol uložený do Systému ezdravie z dôvodu neočakávanej chyby na NCZI. Pokúste o uloženie záznamu neskôr</w:t>
            </w:r>
          </w:p>
          <w:p w14:paraId="2D6638BA" w14:textId="77777777" w:rsidR="00DB0E89" w:rsidRPr="00D95A9D" w:rsidRDefault="4B1F096C" w:rsidP="4B1F096C">
            <w:pPr>
              <w:pStyle w:val="Odsekzoznamu"/>
              <w:numPr>
                <w:ilvl w:val="0"/>
                <w:numId w:val="131"/>
              </w:numPr>
              <w:autoSpaceDE w:val="0"/>
              <w:autoSpaceDN w:val="0"/>
              <w:adjustRightInd w:val="0"/>
              <w:spacing w:after="1"/>
              <w:rPr>
                <w:sz w:val="18"/>
                <w:szCs w:val="18"/>
              </w:rPr>
            </w:pPr>
            <w:r w:rsidRPr="00D95A9D">
              <w:rPr>
                <w:sz w:val="18"/>
                <w:szCs w:val="18"/>
              </w:rPr>
              <w:t>E30000A - Nie je možné vyhľadať záznamy pacienta, pacient už nie je poistencom SR.</w:t>
            </w:r>
          </w:p>
          <w:p w14:paraId="459B15C1" w14:textId="77777777" w:rsidR="00DB0E89" w:rsidRPr="00D95A9D" w:rsidRDefault="4B1F096C" w:rsidP="4B1F096C">
            <w:pPr>
              <w:pStyle w:val="Odsekzoznamu"/>
              <w:numPr>
                <w:ilvl w:val="0"/>
                <w:numId w:val="131"/>
              </w:numPr>
              <w:autoSpaceDE w:val="0"/>
              <w:autoSpaceDN w:val="0"/>
              <w:adjustRightInd w:val="0"/>
              <w:spacing w:after="1"/>
              <w:rPr>
                <w:sz w:val="18"/>
                <w:szCs w:val="18"/>
              </w:rPr>
            </w:pPr>
            <w:r w:rsidRPr="00D95A9D">
              <w:rPr>
                <w:sz w:val="18"/>
                <w:szCs w:val="18"/>
              </w:rPr>
              <w:t>E300013 - Nemáte oprávnenie zmazať/aktualizovať záznam, ktorý vytvoril občan.</w:t>
            </w:r>
          </w:p>
          <w:p w14:paraId="699E7350" w14:textId="77777777" w:rsidR="00EE0307" w:rsidRPr="00D95A9D" w:rsidRDefault="4B1F096C" w:rsidP="4B1F096C">
            <w:pPr>
              <w:pStyle w:val="Odsekzoznamu"/>
              <w:numPr>
                <w:ilvl w:val="0"/>
                <w:numId w:val="131"/>
              </w:numPr>
              <w:autoSpaceDE w:val="0"/>
              <w:autoSpaceDN w:val="0"/>
              <w:adjustRightInd w:val="0"/>
              <w:spacing w:after="1" w:line="276" w:lineRule="auto"/>
              <w:rPr>
                <w:rFonts w:eastAsia="Arial" w:cs="Arial"/>
                <w:sz w:val="18"/>
                <w:szCs w:val="18"/>
                <w:lang w:eastAsia="sk-SK"/>
              </w:rPr>
            </w:pPr>
            <w:r w:rsidRPr="00D95A9D">
              <w:rPr>
                <w:sz w:val="18"/>
                <w:szCs w:val="18"/>
              </w:rPr>
              <w:t>E300022 - Nie je možné zapísať záznam z dôvodu, že pre daného pacienta je evidovaný dátum úmrtia a zdravotná dokumentácia je uzavretá.</w:t>
            </w:r>
          </w:p>
        </w:tc>
      </w:tr>
      <w:tr w:rsidR="00542564" w:rsidRPr="00D95A9D" w14:paraId="14431788"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5CA3C669" w14:textId="77777777" w:rsidR="00542564" w:rsidRPr="00D95A9D" w:rsidRDefault="4B1F096C" w:rsidP="4B1F096C">
            <w:pPr>
              <w:spacing w:line="276" w:lineRule="auto"/>
              <w:rPr>
                <w:sz w:val="18"/>
                <w:szCs w:val="18"/>
              </w:rPr>
            </w:pPr>
            <w:r w:rsidRPr="00D95A9D">
              <w:rPr>
                <w:sz w:val="18"/>
                <w:szCs w:val="18"/>
              </w:rPr>
              <w:t>Kód stránky EZKO</w:t>
            </w:r>
          </w:p>
        </w:tc>
        <w:tc>
          <w:tcPr>
            <w:tcW w:w="7200" w:type="dxa"/>
            <w:tcBorders>
              <w:top w:val="single" w:sz="2" w:space="0" w:color="auto"/>
              <w:left w:val="single" w:sz="2" w:space="0" w:color="auto"/>
              <w:bottom w:val="single" w:sz="2" w:space="0" w:color="auto"/>
              <w:right w:val="single" w:sz="2" w:space="0" w:color="auto"/>
            </w:tcBorders>
            <w:vAlign w:val="center"/>
            <w:hideMark/>
          </w:tcPr>
          <w:p w14:paraId="11FF8FFA" w14:textId="77777777" w:rsidR="00542564" w:rsidRPr="00D95A9D" w:rsidRDefault="00542564">
            <w:pPr>
              <w:spacing w:line="276" w:lineRule="auto"/>
              <w:rPr>
                <w:sz w:val="18"/>
                <w:szCs w:val="18"/>
              </w:rPr>
            </w:pPr>
            <w:r w:rsidRPr="00D95A9D">
              <w:rPr>
                <w:sz w:val="18"/>
                <w:szCs w:val="18"/>
              </w:rPr>
              <w:t>OAU</w:t>
            </w:r>
            <w:r w:rsidR="001C6B33" w:rsidRPr="002E5438">
              <w:fldChar w:fldCharType="begin" w:fldLock="1"/>
            </w:r>
            <w:r w:rsidRPr="00D95A9D">
              <w:rPr>
                <w:sz w:val="18"/>
                <w:szCs w:val="18"/>
              </w:rPr>
              <w:instrText>MERGEFIELD Element.valueOf(x070-KodStrankyEZKO)</w:instrText>
            </w:r>
            <w:r w:rsidR="001C6B33" w:rsidRPr="002E5438">
              <w:rPr>
                <w:sz w:val="18"/>
                <w:szCs w:val="18"/>
              </w:rPr>
              <w:fldChar w:fldCharType="end"/>
            </w:r>
          </w:p>
        </w:tc>
      </w:tr>
    </w:tbl>
    <w:p w14:paraId="6CEA683D" w14:textId="77777777" w:rsidR="00030860" w:rsidRPr="002E5438" w:rsidRDefault="4B1F096C" w:rsidP="00B50180">
      <w:pPr>
        <w:pStyle w:val="Nadpis2"/>
      </w:pPr>
      <w:bookmarkStart w:id="244" w:name="_ZapisPacientskehoSumaruVarovania_v2"/>
      <w:bookmarkStart w:id="245" w:name="_Toc56171993"/>
      <w:bookmarkEnd w:id="244"/>
      <w:r>
        <w:t>ZapisPacientskehoSumaruVarovania_v2</w:t>
      </w:r>
      <w:bookmarkEnd w:id="245"/>
    </w:p>
    <w:tbl>
      <w:tblPr>
        <w:tblW w:w="0" w:type="dxa"/>
        <w:jc w:val="center"/>
        <w:tblLayout w:type="fixed"/>
        <w:tblCellMar>
          <w:left w:w="60" w:type="dxa"/>
          <w:right w:w="60" w:type="dxa"/>
        </w:tblCellMar>
        <w:tblLook w:val="04A0" w:firstRow="1" w:lastRow="0" w:firstColumn="1" w:lastColumn="0" w:noHBand="0" w:noVBand="1"/>
      </w:tblPr>
      <w:tblGrid>
        <w:gridCol w:w="2160"/>
        <w:gridCol w:w="7200"/>
      </w:tblGrid>
      <w:tr w:rsidR="00030860" w:rsidRPr="00D95A9D" w14:paraId="1D080669" w14:textId="77777777" w:rsidTr="003E15D5">
        <w:trPr>
          <w:trHeight w:val="326"/>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77ADCFF6" w14:textId="77777777" w:rsidR="00030860" w:rsidRPr="00D95A9D" w:rsidRDefault="4B1F096C" w:rsidP="4B1F096C">
            <w:pPr>
              <w:spacing w:line="276" w:lineRule="auto"/>
              <w:rPr>
                <w:sz w:val="18"/>
                <w:szCs w:val="18"/>
              </w:rPr>
            </w:pPr>
            <w:r w:rsidRPr="00D95A9D">
              <w:rPr>
                <w:sz w:val="18"/>
                <w:szCs w:val="18"/>
              </w:rPr>
              <w:t>Názov služby</w:t>
            </w:r>
          </w:p>
        </w:tc>
        <w:tc>
          <w:tcPr>
            <w:tcW w:w="7200" w:type="dxa"/>
            <w:tcBorders>
              <w:top w:val="single" w:sz="2" w:space="0" w:color="auto"/>
              <w:left w:val="single" w:sz="2" w:space="0" w:color="auto"/>
              <w:bottom w:val="single" w:sz="2" w:space="0" w:color="auto"/>
              <w:right w:val="single" w:sz="2" w:space="0" w:color="auto"/>
            </w:tcBorders>
            <w:vAlign w:val="center"/>
            <w:hideMark/>
          </w:tcPr>
          <w:p w14:paraId="62100E78" w14:textId="77777777" w:rsidR="00030860" w:rsidRPr="00D95A9D" w:rsidRDefault="00030860">
            <w:pPr>
              <w:spacing w:line="276" w:lineRule="auto"/>
              <w:rPr>
                <w:sz w:val="18"/>
                <w:szCs w:val="18"/>
              </w:rPr>
            </w:pPr>
            <w:r w:rsidRPr="00D95A9D">
              <w:rPr>
                <w:sz w:val="18"/>
                <w:szCs w:val="18"/>
              </w:rPr>
              <w:t xml:space="preserve">ZapisPacientskehoSumaruVarovania_v2 </w:t>
            </w:r>
            <w:r w:rsidR="001C6B33" w:rsidRPr="002E5438">
              <w:fldChar w:fldCharType="begin" w:fldLock="1"/>
            </w:r>
            <w:r w:rsidRPr="00D95A9D">
              <w:rPr>
                <w:sz w:val="18"/>
                <w:szCs w:val="18"/>
              </w:rPr>
              <w:instrText>MERGEFIELD Element.Name</w:instrText>
            </w:r>
            <w:r w:rsidR="001C6B33" w:rsidRPr="002E5438">
              <w:rPr>
                <w:sz w:val="18"/>
                <w:szCs w:val="18"/>
              </w:rPr>
              <w:fldChar w:fldCharType="end"/>
            </w:r>
          </w:p>
        </w:tc>
      </w:tr>
      <w:tr w:rsidR="00030860" w:rsidRPr="00D95A9D" w14:paraId="7B1155C3" w14:textId="77777777" w:rsidTr="003E15D5">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57EAA470" w14:textId="77777777" w:rsidR="00030860" w:rsidRPr="00D95A9D" w:rsidRDefault="4B1F096C" w:rsidP="4B1F096C">
            <w:pPr>
              <w:spacing w:line="276" w:lineRule="auto"/>
              <w:rPr>
                <w:sz w:val="18"/>
                <w:szCs w:val="18"/>
              </w:rPr>
            </w:pPr>
            <w:r w:rsidRPr="00D95A9D">
              <w:rPr>
                <w:sz w:val="18"/>
                <w:szCs w:val="18"/>
              </w:rPr>
              <w:t>Určenie</w:t>
            </w:r>
          </w:p>
        </w:tc>
        <w:tc>
          <w:tcPr>
            <w:tcW w:w="7200" w:type="dxa"/>
            <w:tcBorders>
              <w:top w:val="single" w:sz="2" w:space="0" w:color="auto"/>
              <w:left w:val="single" w:sz="2" w:space="0" w:color="auto"/>
              <w:bottom w:val="single" w:sz="2" w:space="0" w:color="auto"/>
              <w:right w:val="single" w:sz="2" w:space="0" w:color="auto"/>
            </w:tcBorders>
            <w:vAlign w:val="center"/>
            <w:hideMark/>
          </w:tcPr>
          <w:p w14:paraId="5FB342AA" w14:textId="77777777" w:rsidR="00030860" w:rsidRPr="00D95A9D" w:rsidRDefault="001C6B33" w:rsidP="4B1F096C">
            <w:pPr>
              <w:spacing w:line="276" w:lineRule="auto"/>
              <w:rPr>
                <w:sz w:val="18"/>
                <w:szCs w:val="18"/>
              </w:rPr>
            </w:pPr>
            <w:r w:rsidRPr="0059754F">
              <w:fldChar w:fldCharType="begin" w:fldLock="1"/>
            </w:r>
            <w:r w:rsidR="00030860" w:rsidRPr="00D95A9D">
              <w:rPr>
                <w:sz w:val="18"/>
                <w:szCs w:val="18"/>
              </w:rPr>
              <w:instrText>MERGEFIELD Element.valueOf(x070-Urcenie)</w:instrText>
            </w:r>
            <w:r w:rsidRPr="0059754F">
              <w:rPr>
                <w:sz w:val="18"/>
                <w:szCs w:val="18"/>
              </w:rPr>
              <w:fldChar w:fldCharType="separate"/>
            </w:r>
            <w:r w:rsidR="00030860" w:rsidRPr="00D95A9D">
              <w:rPr>
                <w:sz w:val="18"/>
                <w:szCs w:val="18"/>
              </w:rPr>
              <w:t>IS PZS</w:t>
            </w:r>
            <w:r w:rsidRPr="0059754F">
              <w:fldChar w:fldCharType="end"/>
            </w:r>
          </w:p>
        </w:tc>
      </w:tr>
      <w:tr w:rsidR="00030860" w:rsidRPr="00D95A9D" w14:paraId="280F54B9" w14:textId="77777777" w:rsidTr="003E15D5">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63140A28" w14:textId="77777777" w:rsidR="00030860" w:rsidRPr="00D95A9D" w:rsidRDefault="4B1F096C" w:rsidP="4B1F096C">
            <w:pPr>
              <w:spacing w:line="276" w:lineRule="auto"/>
              <w:rPr>
                <w:sz w:val="18"/>
                <w:szCs w:val="18"/>
              </w:rPr>
            </w:pPr>
            <w:r w:rsidRPr="00D95A9D">
              <w:rPr>
                <w:sz w:val="18"/>
                <w:szCs w:val="18"/>
              </w:rPr>
              <w:t>Charakteristika</w:t>
            </w:r>
          </w:p>
        </w:tc>
        <w:tc>
          <w:tcPr>
            <w:tcW w:w="7200" w:type="dxa"/>
            <w:tcBorders>
              <w:top w:val="single" w:sz="2" w:space="0" w:color="auto"/>
              <w:left w:val="single" w:sz="2" w:space="0" w:color="auto"/>
              <w:bottom w:val="single" w:sz="2" w:space="0" w:color="auto"/>
              <w:right w:val="single" w:sz="2" w:space="0" w:color="auto"/>
            </w:tcBorders>
            <w:vAlign w:val="center"/>
            <w:hideMark/>
          </w:tcPr>
          <w:p w14:paraId="12D6852A" w14:textId="77777777" w:rsidR="00030860" w:rsidRPr="00D95A9D" w:rsidRDefault="4B1F096C" w:rsidP="4B1F096C">
            <w:pPr>
              <w:spacing w:line="276" w:lineRule="auto"/>
              <w:rPr>
                <w:sz w:val="18"/>
                <w:szCs w:val="18"/>
              </w:rPr>
            </w:pPr>
            <w:r w:rsidRPr="00D95A9D">
              <w:rPr>
                <w:sz w:val="18"/>
                <w:szCs w:val="18"/>
              </w:rPr>
              <w:t>Zápis údajov do pacientskeho sumáru:</w:t>
            </w:r>
          </w:p>
          <w:p w14:paraId="4ABF4D8F" w14:textId="77777777" w:rsidR="00030860" w:rsidRPr="00D95A9D" w:rsidRDefault="4B1F096C" w:rsidP="4B1F096C">
            <w:pPr>
              <w:pStyle w:val="Odsekzoznamu"/>
              <w:numPr>
                <w:ilvl w:val="0"/>
                <w:numId w:val="138"/>
              </w:numPr>
              <w:spacing w:line="276" w:lineRule="auto"/>
              <w:rPr>
                <w:sz w:val="18"/>
                <w:szCs w:val="18"/>
              </w:rPr>
            </w:pPr>
            <w:r w:rsidRPr="00D95A9D">
              <w:rPr>
                <w:sz w:val="18"/>
                <w:szCs w:val="18"/>
              </w:rPr>
              <w:t>Alergická reakcia</w:t>
            </w:r>
          </w:p>
        </w:tc>
      </w:tr>
      <w:tr w:rsidR="00030860" w:rsidRPr="00D95A9D" w14:paraId="54E0A58E"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6F31F4A7" w14:textId="77777777" w:rsidR="00030860" w:rsidRPr="00D95A9D" w:rsidRDefault="4B1F096C" w:rsidP="4B1F096C">
            <w:pPr>
              <w:spacing w:line="276" w:lineRule="auto"/>
              <w:rPr>
                <w:sz w:val="18"/>
                <w:szCs w:val="18"/>
              </w:rPr>
            </w:pPr>
            <w:r w:rsidRPr="00D95A9D">
              <w:rPr>
                <w:sz w:val="18"/>
                <w:szCs w:val="18"/>
              </w:rPr>
              <w:t>Spôsob volania</w:t>
            </w:r>
          </w:p>
        </w:tc>
        <w:tc>
          <w:tcPr>
            <w:tcW w:w="7200" w:type="dxa"/>
            <w:tcBorders>
              <w:top w:val="single" w:sz="2" w:space="0" w:color="auto"/>
              <w:left w:val="single" w:sz="2" w:space="0" w:color="auto"/>
              <w:bottom w:val="single" w:sz="2" w:space="0" w:color="auto"/>
              <w:right w:val="single" w:sz="2" w:space="0" w:color="auto"/>
            </w:tcBorders>
            <w:vAlign w:val="center"/>
            <w:hideMark/>
          </w:tcPr>
          <w:p w14:paraId="6A839464" w14:textId="77777777" w:rsidR="00030860" w:rsidRPr="00D95A9D" w:rsidRDefault="4B1F096C" w:rsidP="4B1F096C">
            <w:pPr>
              <w:spacing w:line="276" w:lineRule="auto"/>
              <w:rPr>
                <w:sz w:val="18"/>
                <w:szCs w:val="18"/>
              </w:rPr>
            </w:pPr>
            <w:r w:rsidRPr="00D95A9D">
              <w:rPr>
                <w:sz w:val="18"/>
                <w:szCs w:val="18"/>
              </w:rPr>
              <w:t>Synchrónny, Asynchrónny</w:t>
            </w:r>
          </w:p>
        </w:tc>
      </w:tr>
      <w:tr w:rsidR="00030860" w:rsidRPr="00D95A9D" w14:paraId="54EC6F2B"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493C21A3" w14:textId="77777777" w:rsidR="00030860" w:rsidRPr="00D95A9D" w:rsidRDefault="4B1F096C" w:rsidP="4B1F096C">
            <w:pPr>
              <w:spacing w:line="276" w:lineRule="auto"/>
              <w:rPr>
                <w:sz w:val="18"/>
                <w:szCs w:val="18"/>
              </w:rPr>
            </w:pPr>
            <w:r w:rsidRPr="00D95A9D">
              <w:rPr>
                <w:sz w:val="18"/>
                <w:szCs w:val="18"/>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22E33705" w14:textId="77777777" w:rsidR="00030860" w:rsidRPr="00D95A9D" w:rsidRDefault="4B1F096C" w:rsidP="4B1F096C">
            <w:pPr>
              <w:spacing w:line="276" w:lineRule="auto"/>
              <w:rPr>
                <w:rFonts w:eastAsia="Arial" w:cs="Arial"/>
                <w:sz w:val="18"/>
                <w:szCs w:val="18"/>
                <w:lang w:eastAsia="sk-SK"/>
              </w:rPr>
            </w:pPr>
            <w:r w:rsidRPr="00D95A9D">
              <w:rPr>
                <w:sz w:val="18"/>
                <w:szCs w:val="18"/>
                <w:lang w:eastAsia="sk-SK"/>
              </w:rPr>
              <w:t>Služba umožní zápis alergie priamo do pacientskeho sumáru.</w:t>
            </w:r>
          </w:p>
          <w:p w14:paraId="01C27544" w14:textId="77777777" w:rsidR="00F163C0" w:rsidRPr="00D95A9D" w:rsidRDefault="00F163C0">
            <w:pPr>
              <w:spacing w:line="276" w:lineRule="auto"/>
              <w:rPr>
                <w:rFonts w:cs="Arial"/>
                <w:sz w:val="18"/>
                <w:szCs w:val="18"/>
                <w:lang w:eastAsia="sk-SK"/>
              </w:rPr>
            </w:pPr>
          </w:p>
          <w:p w14:paraId="1C1958E5" w14:textId="77777777" w:rsidR="00030860" w:rsidRPr="00D95A9D" w:rsidRDefault="4B1F096C" w:rsidP="4B1F096C">
            <w:pPr>
              <w:spacing w:line="276" w:lineRule="auto"/>
              <w:rPr>
                <w:rFonts w:eastAsia="Arial" w:cs="Arial"/>
                <w:sz w:val="18"/>
                <w:szCs w:val="18"/>
                <w:u w:val="single"/>
                <w:lang w:eastAsia="sk-SK"/>
              </w:rPr>
            </w:pPr>
            <w:r w:rsidRPr="00D95A9D">
              <w:rPr>
                <w:sz w:val="18"/>
                <w:szCs w:val="18"/>
                <w:u w:val="single"/>
                <w:lang w:eastAsia="sk-SK"/>
              </w:rPr>
              <w:t>Vstup:</w:t>
            </w:r>
          </w:p>
          <w:p w14:paraId="1373FC99" w14:textId="77777777" w:rsidR="00030860" w:rsidRPr="00D95A9D" w:rsidRDefault="4B1F096C" w:rsidP="4B1F096C">
            <w:pPr>
              <w:pStyle w:val="Odsekzoznamu"/>
              <w:numPr>
                <w:ilvl w:val="0"/>
                <w:numId w:val="138"/>
              </w:numPr>
              <w:spacing w:line="276" w:lineRule="auto"/>
              <w:rPr>
                <w:sz w:val="18"/>
                <w:szCs w:val="18"/>
              </w:rPr>
            </w:pPr>
            <w:r w:rsidRPr="00D95A9D">
              <w:rPr>
                <w:sz w:val="18"/>
                <w:szCs w:val="18"/>
              </w:rPr>
              <w:t>Záznam o alergii s príslušným ADL:</w:t>
            </w:r>
          </w:p>
          <w:p w14:paraId="63AE34EC" w14:textId="77777777" w:rsidR="00030860" w:rsidRPr="00D95A9D" w:rsidRDefault="4B1F096C" w:rsidP="4B1F096C">
            <w:pPr>
              <w:spacing w:line="276" w:lineRule="auto"/>
              <w:rPr>
                <w:rFonts w:eastAsia="Arial" w:cs="Arial"/>
                <w:sz w:val="18"/>
                <w:szCs w:val="18"/>
                <w:u w:val="single"/>
                <w:lang w:eastAsia="sk-SK"/>
              </w:rPr>
            </w:pPr>
            <w:r w:rsidRPr="00D95A9D">
              <w:rPr>
                <w:sz w:val="18"/>
                <w:szCs w:val="18"/>
                <w:u w:val="single"/>
                <w:lang w:eastAsia="sk-SK"/>
              </w:rPr>
              <w:t>Výstup:</w:t>
            </w:r>
          </w:p>
          <w:p w14:paraId="2D313C8B" w14:textId="77777777" w:rsidR="00030860" w:rsidRPr="00D95A9D" w:rsidRDefault="4B1F096C" w:rsidP="4B1F096C">
            <w:pPr>
              <w:pStyle w:val="Odsekzoznamu"/>
              <w:numPr>
                <w:ilvl w:val="0"/>
                <w:numId w:val="138"/>
              </w:numPr>
              <w:spacing w:line="276" w:lineRule="auto"/>
              <w:rPr>
                <w:rFonts w:eastAsia="Arial" w:cs="Arial"/>
                <w:sz w:val="18"/>
                <w:szCs w:val="18"/>
                <w:lang w:eastAsia="sk-SK"/>
              </w:rPr>
            </w:pPr>
            <w:r w:rsidRPr="00D95A9D">
              <w:rPr>
                <w:sz w:val="18"/>
                <w:szCs w:val="18"/>
              </w:rPr>
              <w:t>ID záznamu</w:t>
            </w:r>
          </w:p>
        </w:tc>
      </w:tr>
      <w:tr w:rsidR="00030860" w:rsidRPr="00D95A9D" w14:paraId="2FD62112"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0D71BA30" w14:textId="77777777" w:rsidR="00030860" w:rsidRPr="00D95A9D" w:rsidRDefault="4B1F096C" w:rsidP="4B1F096C">
            <w:pPr>
              <w:spacing w:line="276" w:lineRule="auto"/>
              <w:rPr>
                <w:sz w:val="18"/>
                <w:szCs w:val="18"/>
              </w:rPr>
            </w:pPr>
            <w:r w:rsidRPr="00D95A9D">
              <w:rPr>
                <w:sz w:val="18"/>
                <w:szCs w:val="18"/>
              </w:rPr>
              <w:t>Schéma popisujúca vstup:</w:t>
            </w:r>
          </w:p>
        </w:tc>
        <w:tc>
          <w:tcPr>
            <w:tcW w:w="7200" w:type="dxa"/>
            <w:tcBorders>
              <w:top w:val="single" w:sz="2" w:space="0" w:color="auto"/>
              <w:left w:val="single" w:sz="2" w:space="0" w:color="auto"/>
              <w:bottom w:val="single" w:sz="2" w:space="0" w:color="auto"/>
              <w:right w:val="single" w:sz="2" w:space="0" w:color="auto"/>
            </w:tcBorders>
            <w:vAlign w:val="center"/>
          </w:tcPr>
          <w:p w14:paraId="5F0076B0" w14:textId="4C3A0D4E" w:rsidR="00F163C0" w:rsidRPr="00D95A9D" w:rsidRDefault="00DB2889" w:rsidP="4B1F096C">
            <w:pPr>
              <w:pStyle w:val="Odsekzoznamu"/>
              <w:numPr>
                <w:ilvl w:val="0"/>
                <w:numId w:val="148"/>
              </w:numPr>
              <w:contextualSpacing w:val="0"/>
              <w:rPr>
                <w:rFonts w:eastAsia="Arial" w:cs="Arial"/>
                <w:sz w:val="18"/>
                <w:szCs w:val="18"/>
                <w:lang w:eastAsia="sk-SK"/>
              </w:rPr>
            </w:pPr>
            <w:hyperlink w:anchor="_Varovania" w:history="1">
              <w:r w:rsidR="4B1F096C" w:rsidRPr="142AD015">
                <w:rPr>
                  <w:rStyle w:val="Hypertextovprepojenie"/>
                  <w:rFonts w:asciiTheme="minorHAnsi" w:eastAsiaTheme="minorEastAsia" w:hAnsiTheme="minorHAnsi" w:cstheme="minorBidi"/>
                  <w:sz w:val="18"/>
                  <w:szCs w:val="18"/>
                </w:rPr>
                <w:t>CEN</w:t>
              </w:r>
              <w:r w:rsidR="4B1F096C" w:rsidRPr="00D95A9D">
                <w:rPr>
                  <w:rStyle w:val="Hypertextovprepojenie"/>
                  <w:sz w:val="18"/>
                  <w:szCs w:val="18"/>
                  <w:lang w:eastAsia="sk-SK"/>
                </w:rPr>
                <w:t>-EN13606-COMPOSITION.Varovania.v2</w:t>
              </w:r>
            </w:hyperlink>
          </w:p>
        </w:tc>
      </w:tr>
      <w:tr w:rsidR="00030860" w:rsidRPr="00D95A9D" w14:paraId="0DEB03A2"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44BF6EEE" w14:textId="77777777" w:rsidR="00030860" w:rsidRPr="00D95A9D" w:rsidRDefault="4B1F096C" w:rsidP="4B1F096C">
            <w:pPr>
              <w:spacing w:line="276" w:lineRule="auto"/>
              <w:rPr>
                <w:sz w:val="18"/>
                <w:szCs w:val="18"/>
              </w:rPr>
            </w:pPr>
            <w:r w:rsidRPr="00D95A9D">
              <w:rPr>
                <w:sz w:val="18"/>
                <w:szCs w:val="18"/>
              </w:rPr>
              <w:t>Výstup:</w:t>
            </w:r>
          </w:p>
        </w:tc>
        <w:tc>
          <w:tcPr>
            <w:tcW w:w="7200" w:type="dxa"/>
            <w:tcBorders>
              <w:top w:val="single" w:sz="2" w:space="0" w:color="auto"/>
              <w:left w:val="single" w:sz="2" w:space="0" w:color="auto"/>
              <w:bottom w:val="single" w:sz="2" w:space="0" w:color="auto"/>
              <w:right w:val="single" w:sz="2" w:space="0" w:color="auto"/>
            </w:tcBorders>
            <w:vAlign w:val="center"/>
            <w:hideMark/>
          </w:tcPr>
          <w:p w14:paraId="7F0F6D8F" w14:textId="77777777" w:rsidR="00030860" w:rsidRPr="00D95A9D" w:rsidRDefault="4B1F096C" w:rsidP="4B1F096C">
            <w:pPr>
              <w:numPr>
                <w:ilvl w:val="0"/>
                <w:numId w:val="135"/>
              </w:numPr>
              <w:rPr>
                <w:rFonts w:eastAsia="Arial" w:cs="Arial"/>
                <w:sz w:val="18"/>
                <w:szCs w:val="18"/>
                <w:lang w:eastAsia="sk-SK"/>
              </w:rPr>
            </w:pPr>
            <w:r w:rsidRPr="00D95A9D">
              <w:rPr>
                <w:sz w:val="18"/>
                <w:szCs w:val="18"/>
                <w:lang w:eastAsia="sk-SK"/>
              </w:rPr>
              <w:t>ZapisPacientskehoSumaruVarovania_Response.xsd</w:t>
            </w:r>
          </w:p>
        </w:tc>
      </w:tr>
      <w:tr w:rsidR="00030860" w:rsidRPr="00D95A9D" w14:paraId="75EE4C31"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0BF71AEC" w14:textId="77777777" w:rsidR="00030860" w:rsidRPr="00D95A9D" w:rsidRDefault="4B1F096C" w:rsidP="4B1F096C">
            <w:pPr>
              <w:spacing w:line="276" w:lineRule="auto"/>
              <w:rPr>
                <w:sz w:val="18"/>
                <w:szCs w:val="18"/>
              </w:rPr>
            </w:pPr>
            <w:r w:rsidRPr="00D95A9D">
              <w:rPr>
                <w:sz w:val="18"/>
                <w:szCs w:val="18"/>
              </w:rPr>
              <w:t>Podmienky:</w:t>
            </w:r>
          </w:p>
        </w:tc>
        <w:tc>
          <w:tcPr>
            <w:tcW w:w="7200" w:type="dxa"/>
            <w:tcBorders>
              <w:top w:val="single" w:sz="2" w:space="0" w:color="auto"/>
              <w:left w:val="single" w:sz="2" w:space="0" w:color="auto"/>
              <w:bottom w:val="single" w:sz="2" w:space="0" w:color="auto"/>
              <w:right w:val="single" w:sz="2" w:space="0" w:color="auto"/>
            </w:tcBorders>
            <w:vAlign w:val="center"/>
          </w:tcPr>
          <w:p w14:paraId="21D084A3" w14:textId="77777777" w:rsidR="00F163C0" w:rsidRPr="00D95A9D" w:rsidRDefault="4B1F096C" w:rsidP="4B1F096C">
            <w:pPr>
              <w:numPr>
                <w:ilvl w:val="0"/>
                <w:numId w:val="131"/>
              </w:numPr>
              <w:rPr>
                <w:rFonts w:eastAsia="Arial" w:cs="Arial"/>
                <w:sz w:val="18"/>
                <w:szCs w:val="18"/>
                <w:lang w:eastAsia="sk-SK"/>
              </w:rPr>
            </w:pPr>
            <w:r w:rsidRPr="00D95A9D">
              <w:rPr>
                <w:sz w:val="18"/>
                <w:szCs w:val="18"/>
                <w:lang w:eastAsia="sk-SK"/>
              </w:rPr>
              <w:t>Službu môže volať len identifikovaný a autorizovaný lekár v roli konkrétneho PZS.</w:t>
            </w:r>
          </w:p>
          <w:p w14:paraId="577D1DD5" w14:textId="77777777" w:rsidR="00030860" w:rsidRPr="00D95A9D" w:rsidRDefault="4B1F096C" w:rsidP="4B1F096C">
            <w:pPr>
              <w:numPr>
                <w:ilvl w:val="0"/>
                <w:numId w:val="131"/>
              </w:numPr>
              <w:rPr>
                <w:rFonts w:eastAsia="Arial" w:cs="Arial"/>
                <w:sz w:val="18"/>
                <w:szCs w:val="18"/>
                <w:lang w:eastAsia="sk-SK"/>
              </w:rPr>
            </w:pPr>
            <w:r w:rsidRPr="00D95A9D">
              <w:rPr>
                <w:sz w:val="18"/>
                <w:szCs w:val="18"/>
                <w:lang w:eastAsia="sk-SK"/>
              </w:rPr>
              <w:t xml:space="preserve">Službu je použiť len pre pacienta, ktorý je súčasťou NZIS </w:t>
            </w:r>
          </w:p>
        </w:tc>
      </w:tr>
      <w:tr w:rsidR="00030860" w:rsidRPr="00D95A9D" w14:paraId="4334E21C"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51EDEF82" w14:textId="77777777" w:rsidR="00030860" w:rsidRPr="00D95A9D" w:rsidRDefault="4B1F096C" w:rsidP="4B1F096C">
            <w:pPr>
              <w:spacing w:line="276" w:lineRule="auto"/>
              <w:rPr>
                <w:sz w:val="18"/>
                <w:szCs w:val="18"/>
              </w:rPr>
            </w:pPr>
            <w:r w:rsidRPr="00D95A9D">
              <w:rPr>
                <w:sz w:val="18"/>
                <w:szCs w:val="18"/>
              </w:rPr>
              <w:lastRenderedPageBreak/>
              <w:t>Výnimka</w:t>
            </w:r>
          </w:p>
        </w:tc>
        <w:tc>
          <w:tcPr>
            <w:tcW w:w="7200" w:type="dxa"/>
            <w:tcBorders>
              <w:top w:val="single" w:sz="2" w:space="0" w:color="auto"/>
              <w:left w:val="single" w:sz="2" w:space="0" w:color="auto"/>
              <w:bottom w:val="single" w:sz="2" w:space="0" w:color="auto"/>
              <w:right w:val="single" w:sz="2" w:space="0" w:color="auto"/>
            </w:tcBorders>
            <w:vAlign w:val="center"/>
            <w:hideMark/>
          </w:tcPr>
          <w:p w14:paraId="300A23DF" w14:textId="77777777" w:rsidR="00DB0E89" w:rsidRPr="00D95A9D" w:rsidRDefault="34661EDB" w:rsidP="34661EDB">
            <w:pPr>
              <w:pStyle w:val="Odsekzoznamu"/>
              <w:numPr>
                <w:ilvl w:val="0"/>
                <w:numId w:val="160"/>
              </w:numPr>
              <w:rPr>
                <w:rFonts w:eastAsia="Arial" w:cs="Arial"/>
                <w:sz w:val="18"/>
                <w:szCs w:val="18"/>
                <w:lang w:eastAsia="sk-SK"/>
              </w:rPr>
            </w:pPr>
            <w:r w:rsidRPr="00D95A9D">
              <w:rPr>
                <w:sz w:val="18"/>
                <w:szCs w:val="18"/>
                <w:lang w:eastAsia="sk-SK"/>
              </w:rPr>
              <w:t>E000002 - Záznam nebol uložený do Systému ezdravie. Kontaktujte dodávateľa informačného systému pre odstránenie chyby.  Po odstránení chyby opätovne vykonajte zápis do pacientskeho sumáru</w:t>
            </w:r>
          </w:p>
          <w:p w14:paraId="100EED18" w14:textId="77777777" w:rsidR="00DB0E89" w:rsidRPr="00D95A9D" w:rsidRDefault="34661EDB" w:rsidP="34661EDB">
            <w:pPr>
              <w:pStyle w:val="Odsekzoznamu"/>
              <w:numPr>
                <w:ilvl w:val="0"/>
                <w:numId w:val="160"/>
              </w:numPr>
              <w:rPr>
                <w:rFonts w:eastAsia="Arial" w:cs="Arial"/>
                <w:sz w:val="18"/>
                <w:szCs w:val="18"/>
                <w:lang w:eastAsia="sk-SK"/>
              </w:rPr>
            </w:pPr>
            <w:r w:rsidRPr="00D95A9D">
              <w:rPr>
                <w:sz w:val="18"/>
                <w:szCs w:val="18"/>
                <w:lang w:eastAsia="sk-SK"/>
              </w:rPr>
              <w:t>E300003 - Záznam nebol uložený do Systému ezdravie z dôvodu neočakávanej chyby na NCZI. Pokúste o uloženie záznamu neskôr</w:t>
            </w:r>
          </w:p>
          <w:p w14:paraId="27AA6559" w14:textId="77777777" w:rsidR="00DB0E89" w:rsidRPr="00D95A9D" w:rsidRDefault="4B1F096C" w:rsidP="4B1F096C">
            <w:pPr>
              <w:pStyle w:val="Odsekzoznamu"/>
              <w:numPr>
                <w:ilvl w:val="0"/>
                <w:numId w:val="160"/>
              </w:numPr>
              <w:rPr>
                <w:rFonts w:eastAsia="Arial" w:cs="Arial"/>
                <w:sz w:val="18"/>
                <w:szCs w:val="18"/>
                <w:lang w:eastAsia="sk-SK"/>
              </w:rPr>
            </w:pPr>
            <w:r w:rsidRPr="00D95A9D">
              <w:rPr>
                <w:sz w:val="18"/>
                <w:szCs w:val="18"/>
                <w:lang w:eastAsia="sk-SK"/>
              </w:rPr>
              <w:t>E30000A - Nie je možné vyhľadať záznamy pacienta, pacient už nie je poistencom SR.</w:t>
            </w:r>
          </w:p>
          <w:p w14:paraId="4EFEC094" w14:textId="77777777" w:rsidR="00DB0E89" w:rsidRPr="00D95A9D" w:rsidRDefault="4B1F096C" w:rsidP="4B1F096C">
            <w:pPr>
              <w:pStyle w:val="Odsekzoznamu"/>
              <w:numPr>
                <w:ilvl w:val="0"/>
                <w:numId w:val="160"/>
              </w:numPr>
              <w:rPr>
                <w:rFonts w:eastAsia="Arial" w:cs="Arial"/>
                <w:sz w:val="18"/>
                <w:szCs w:val="18"/>
                <w:lang w:eastAsia="sk-SK"/>
              </w:rPr>
            </w:pPr>
            <w:r w:rsidRPr="00D95A9D">
              <w:rPr>
                <w:sz w:val="18"/>
                <w:szCs w:val="18"/>
                <w:lang w:eastAsia="sk-SK"/>
              </w:rPr>
              <w:t>E300022 - Nie je možné zapísať záznam z dôvodu, že pre daného pacienta je evidovaný dátum úmrtia a zdravotná dokumentácia je uzavretá.</w:t>
            </w:r>
          </w:p>
          <w:p w14:paraId="1E2EBEEA" w14:textId="77777777" w:rsidR="00DB0E89" w:rsidRPr="00D95A9D" w:rsidRDefault="34661EDB" w:rsidP="34661EDB">
            <w:pPr>
              <w:pStyle w:val="Odsekzoznamu"/>
              <w:numPr>
                <w:ilvl w:val="0"/>
                <w:numId w:val="160"/>
              </w:numPr>
              <w:rPr>
                <w:rFonts w:eastAsia="Arial" w:cs="Arial"/>
                <w:sz w:val="18"/>
                <w:szCs w:val="18"/>
                <w:lang w:eastAsia="sk-SK"/>
              </w:rPr>
            </w:pPr>
            <w:r w:rsidRPr="00D95A9D">
              <w:rPr>
                <w:sz w:val="18"/>
                <w:szCs w:val="18"/>
                <w:lang w:eastAsia="sk-SK"/>
              </w:rPr>
              <w:t>E900004 - Záznam nebol uložený do Systému ezdravie. Kontaktujte dodávateľa informačného systému pre odstránenie chyby.  Po odstránení chyby opätovne vykonajte zápis do pacientskeho sumáru</w:t>
            </w:r>
          </w:p>
          <w:p w14:paraId="025EE5FC" w14:textId="77777777" w:rsidR="00DB0E89" w:rsidRPr="00D95A9D" w:rsidRDefault="34661EDB" w:rsidP="34661EDB">
            <w:pPr>
              <w:pStyle w:val="Odsekzoznamu"/>
              <w:numPr>
                <w:ilvl w:val="0"/>
                <w:numId w:val="160"/>
              </w:numPr>
              <w:rPr>
                <w:rFonts w:eastAsia="Arial" w:cs="Arial"/>
                <w:sz w:val="18"/>
                <w:szCs w:val="18"/>
                <w:lang w:eastAsia="sk-SK"/>
              </w:rPr>
            </w:pPr>
            <w:r w:rsidRPr="00D95A9D">
              <w:rPr>
                <w:sz w:val="18"/>
                <w:szCs w:val="18"/>
                <w:lang w:eastAsia="sk-SK"/>
              </w:rPr>
              <w:t>E900005 - Záznam nebol uložený do Systému ezdravie. Kontaktujte dodávateľa informačného systému pre odstránenie chyby.  Po odstránení chyby opätovne vykonajte zápis do pacientskeho sumáru</w:t>
            </w:r>
          </w:p>
          <w:p w14:paraId="0DA9B942" w14:textId="77777777" w:rsidR="00EE0307" w:rsidRPr="00D95A9D" w:rsidRDefault="34661EDB" w:rsidP="34661EDB">
            <w:pPr>
              <w:pStyle w:val="Odsekzoznamu"/>
              <w:numPr>
                <w:ilvl w:val="0"/>
                <w:numId w:val="160"/>
              </w:numPr>
              <w:contextualSpacing w:val="0"/>
              <w:rPr>
                <w:lang w:eastAsia="sk-SK"/>
              </w:rPr>
            </w:pPr>
            <w:r w:rsidRPr="00D95A9D">
              <w:rPr>
                <w:sz w:val="18"/>
                <w:szCs w:val="18"/>
                <w:lang w:eastAsia="sk-SK"/>
              </w:rPr>
              <w:t>E900011 - Záznam nebol uložený do Systému ezdravie. Kontaktujte dodávateľa informačného systému pre odstránenie chyby.  Po odstránení chyby opätovne vykonajte zápis do pacientskeho sumáru</w:t>
            </w:r>
          </w:p>
        </w:tc>
      </w:tr>
      <w:tr w:rsidR="00030860" w:rsidRPr="00D95A9D" w14:paraId="512360E6"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5ED32170" w14:textId="77777777" w:rsidR="00030860" w:rsidRPr="00D95A9D" w:rsidRDefault="4B1F096C" w:rsidP="4B1F096C">
            <w:pPr>
              <w:spacing w:line="276" w:lineRule="auto"/>
              <w:rPr>
                <w:sz w:val="18"/>
                <w:szCs w:val="18"/>
              </w:rPr>
            </w:pPr>
            <w:r w:rsidRPr="00D95A9D">
              <w:rPr>
                <w:sz w:val="18"/>
                <w:szCs w:val="18"/>
              </w:rPr>
              <w:t>Kód stránky EZKO</w:t>
            </w:r>
          </w:p>
        </w:tc>
        <w:tc>
          <w:tcPr>
            <w:tcW w:w="7200" w:type="dxa"/>
            <w:tcBorders>
              <w:top w:val="single" w:sz="2" w:space="0" w:color="auto"/>
              <w:left w:val="single" w:sz="2" w:space="0" w:color="auto"/>
              <w:bottom w:val="single" w:sz="2" w:space="0" w:color="auto"/>
              <w:right w:val="single" w:sz="2" w:space="0" w:color="auto"/>
            </w:tcBorders>
            <w:vAlign w:val="center"/>
            <w:hideMark/>
          </w:tcPr>
          <w:p w14:paraId="64B6BAA6" w14:textId="77777777" w:rsidR="00030860" w:rsidRPr="00D95A9D" w:rsidRDefault="00030860">
            <w:pPr>
              <w:spacing w:line="276" w:lineRule="auto"/>
              <w:rPr>
                <w:sz w:val="18"/>
                <w:szCs w:val="18"/>
              </w:rPr>
            </w:pPr>
            <w:r w:rsidRPr="00D95A9D">
              <w:t>PSU</w:t>
            </w:r>
            <w:r w:rsidR="001C6B33" w:rsidRPr="0060785F">
              <w:fldChar w:fldCharType="begin" w:fldLock="1"/>
            </w:r>
            <w:r w:rsidRPr="00D95A9D">
              <w:rPr>
                <w:sz w:val="18"/>
                <w:szCs w:val="18"/>
              </w:rPr>
              <w:instrText>MERGEFIELD Element.valueOf(x070-KodStrankyEZKO)</w:instrText>
            </w:r>
            <w:r w:rsidR="001C6B33" w:rsidRPr="0060785F">
              <w:rPr>
                <w:sz w:val="18"/>
                <w:szCs w:val="18"/>
              </w:rPr>
              <w:fldChar w:fldCharType="end"/>
            </w:r>
          </w:p>
        </w:tc>
      </w:tr>
    </w:tbl>
    <w:p w14:paraId="5549354A" w14:textId="77777777" w:rsidR="00F163C0" w:rsidRPr="007A3EF4" w:rsidRDefault="4B1F096C" w:rsidP="00B50180">
      <w:pPr>
        <w:pStyle w:val="Nadpis2"/>
      </w:pPr>
      <w:bookmarkStart w:id="246" w:name="_ZapisPacientskehoSumaruZdravotnePro"/>
      <w:bookmarkStart w:id="247" w:name="_Toc56171994"/>
      <w:bookmarkEnd w:id="246"/>
      <w:r>
        <w:t>ZapisPacientskehoSumaruZdravotneProblemy_v2</w:t>
      </w:r>
      <w:bookmarkEnd w:id="247"/>
    </w:p>
    <w:tbl>
      <w:tblPr>
        <w:tblW w:w="9360" w:type="dxa"/>
        <w:jc w:val="center"/>
        <w:tblLayout w:type="fixed"/>
        <w:tblCellMar>
          <w:left w:w="60" w:type="dxa"/>
          <w:right w:w="60" w:type="dxa"/>
        </w:tblCellMar>
        <w:tblLook w:val="0000" w:firstRow="0" w:lastRow="0" w:firstColumn="0" w:lastColumn="0" w:noHBand="0" w:noVBand="0"/>
      </w:tblPr>
      <w:tblGrid>
        <w:gridCol w:w="2160"/>
        <w:gridCol w:w="7200"/>
      </w:tblGrid>
      <w:tr w:rsidR="00F163C0" w:rsidRPr="00D95A9D" w14:paraId="4CF16531" w14:textId="77777777" w:rsidTr="003E15D5">
        <w:trPr>
          <w:trHeight w:val="326"/>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748E3AA3" w14:textId="77777777" w:rsidR="00F163C0" w:rsidRPr="00D95A9D" w:rsidRDefault="4B1F096C" w:rsidP="4B1F096C">
            <w:pPr>
              <w:rPr>
                <w:sz w:val="18"/>
                <w:szCs w:val="18"/>
              </w:rPr>
            </w:pPr>
            <w:r w:rsidRPr="00D95A9D">
              <w:rPr>
                <w:sz w:val="18"/>
                <w:szCs w:val="18"/>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0F6C687E" w14:textId="77777777" w:rsidR="00F163C0" w:rsidRPr="00D95A9D" w:rsidRDefault="00F163C0" w:rsidP="00621029">
            <w:pPr>
              <w:rPr>
                <w:sz w:val="18"/>
                <w:szCs w:val="18"/>
              </w:rPr>
            </w:pPr>
            <w:r w:rsidRPr="00D95A9D">
              <w:rPr>
                <w:sz w:val="18"/>
                <w:szCs w:val="18"/>
              </w:rPr>
              <w:t xml:space="preserve">ZapisPacientskehoSumaruZdravotneProblemy_v2 </w:t>
            </w:r>
            <w:r w:rsidR="001C6B33" w:rsidRPr="007A3EF4">
              <w:fldChar w:fldCharType="begin" w:fldLock="1"/>
            </w:r>
            <w:r w:rsidRPr="00D95A9D">
              <w:rPr>
                <w:sz w:val="18"/>
                <w:szCs w:val="18"/>
              </w:rPr>
              <w:instrText>MERGEFIELD Element.Name</w:instrText>
            </w:r>
            <w:r w:rsidR="001C6B33" w:rsidRPr="007A3EF4">
              <w:rPr>
                <w:sz w:val="18"/>
                <w:szCs w:val="18"/>
              </w:rPr>
              <w:fldChar w:fldCharType="end"/>
            </w:r>
          </w:p>
        </w:tc>
      </w:tr>
      <w:tr w:rsidR="00F163C0" w:rsidRPr="00D95A9D" w14:paraId="21174358" w14:textId="77777777" w:rsidTr="003E15D5">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63C3E436" w14:textId="77777777" w:rsidR="00F163C0" w:rsidRPr="00D95A9D" w:rsidRDefault="4B1F096C" w:rsidP="4B1F096C">
            <w:pPr>
              <w:rPr>
                <w:sz w:val="18"/>
                <w:szCs w:val="18"/>
              </w:rPr>
            </w:pPr>
            <w:r w:rsidRPr="00D95A9D">
              <w:rPr>
                <w:sz w:val="18"/>
                <w:szCs w:val="18"/>
              </w:rPr>
              <w:t>Určenie</w:t>
            </w:r>
          </w:p>
        </w:tc>
        <w:tc>
          <w:tcPr>
            <w:tcW w:w="7200" w:type="dxa"/>
            <w:tcBorders>
              <w:top w:val="single" w:sz="2" w:space="0" w:color="auto"/>
              <w:left w:val="single" w:sz="2" w:space="0" w:color="auto"/>
              <w:bottom w:val="single" w:sz="2" w:space="0" w:color="auto"/>
              <w:right w:val="single" w:sz="2" w:space="0" w:color="auto"/>
            </w:tcBorders>
            <w:vAlign w:val="center"/>
          </w:tcPr>
          <w:p w14:paraId="6D16DC88" w14:textId="77777777" w:rsidR="00F163C0" w:rsidRPr="00D95A9D" w:rsidRDefault="001C6B33" w:rsidP="4B1F096C">
            <w:pPr>
              <w:rPr>
                <w:sz w:val="18"/>
                <w:szCs w:val="18"/>
              </w:rPr>
            </w:pPr>
            <w:r w:rsidRPr="0059754F">
              <w:fldChar w:fldCharType="begin" w:fldLock="1"/>
            </w:r>
            <w:r w:rsidR="00F163C0" w:rsidRPr="00D95A9D">
              <w:rPr>
                <w:sz w:val="18"/>
                <w:szCs w:val="18"/>
              </w:rPr>
              <w:instrText>MERGEFIELD Element.valueOf(x070-Urcenie)</w:instrText>
            </w:r>
            <w:r w:rsidRPr="0059754F">
              <w:rPr>
                <w:sz w:val="18"/>
                <w:szCs w:val="18"/>
              </w:rPr>
              <w:fldChar w:fldCharType="separate"/>
            </w:r>
            <w:r w:rsidR="00F163C0" w:rsidRPr="00D95A9D">
              <w:rPr>
                <w:sz w:val="18"/>
                <w:szCs w:val="18"/>
              </w:rPr>
              <w:t>IS PZS</w:t>
            </w:r>
            <w:r w:rsidRPr="0059754F">
              <w:fldChar w:fldCharType="end"/>
            </w:r>
          </w:p>
        </w:tc>
      </w:tr>
      <w:tr w:rsidR="00F163C0" w:rsidRPr="00D95A9D" w14:paraId="47801EDA" w14:textId="77777777" w:rsidTr="003E15D5">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147F5D37" w14:textId="77777777" w:rsidR="00F163C0" w:rsidRPr="00D95A9D" w:rsidRDefault="4B1F096C" w:rsidP="4B1F096C">
            <w:pPr>
              <w:rPr>
                <w:sz w:val="18"/>
                <w:szCs w:val="18"/>
              </w:rPr>
            </w:pPr>
            <w:r w:rsidRPr="00D95A9D">
              <w:rPr>
                <w:sz w:val="18"/>
                <w:szCs w:val="18"/>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7527BD13" w14:textId="77777777" w:rsidR="00F163C0" w:rsidRPr="00D95A9D" w:rsidRDefault="4B1F096C" w:rsidP="4B1F096C">
            <w:pPr>
              <w:rPr>
                <w:sz w:val="18"/>
                <w:szCs w:val="18"/>
              </w:rPr>
            </w:pPr>
            <w:r w:rsidRPr="00D95A9D">
              <w:rPr>
                <w:sz w:val="18"/>
                <w:szCs w:val="18"/>
              </w:rPr>
              <w:t>Zápis údajov do pacientskeho sumáru:</w:t>
            </w:r>
          </w:p>
          <w:p w14:paraId="108D87A7" w14:textId="77777777" w:rsidR="00F163C0" w:rsidRPr="00D95A9D" w:rsidRDefault="4B1F096C" w:rsidP="4B1F096C">
            <w:pPr>
              <w:pStyle w:val="Odsekzoznamu"/>
              <w:numPr>
                <w:ilvl w:val="0"/>
                <w:numId w:val="139"/>
              </w:numPr>
              <w:contextualSpacing w:val="0"/>
              <w:rPr>
                <w:sz w:val="18"/>
                <w:szCs w:val="18"/>
              </w:rPr>
            </w:pPr>
            <w:r w:rsidRPr="00D95A9D">
              <w:rPr>
                <w:sz w:val="18"/>
                <w:szCs w:val="18"/>
              </w:rPr>
              <w:t>Život ovplyvňujúca diagnóza</w:t>
            </w:r>
          </w:p>
          <w:p w14:paraId="2099CDFD" w14:textId="77777777" w:rsidR="00F163C0" w:rsidRPr="00D95A9D" w:rsidRDefault="4B1F096C" w:rsidP="4B1F096C">
            <w:pPr>
              <w:pStyle w:val="Odsekzoznamu"/>
              <w:numPr>
                <w:ilvl w:val="0"/>
                <w:numId w:val="139"/>
              </w:numPr>
              <w:contextualSpacing w:val="0"/>
              <w:rPr>
                <w:sz w:val="18"/>
                <w:szCs w:val="18"/>
              </w:rPr>
            </w:pPr>
            <w:r w:rsidRPr="00D95A9D">
              <w:rPr>
                <w:sz w:val="18"/>
                <w:szCs w:val="18"/>
              </w:rPr>
              <w:t>Implantovaná zdravotná pomôcka</w:t>
            </w:r>
          </w:p>
        </w:tc>
      </w:tr>
      <w:tr w:rsidR="00F163C0" w:rsidRPr="00D95A9D" w14:paraId="59736A72"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192C7707" w14:textId="77777777" w:rsidR="00F163C0" w:rsidRPr="00D95A9D" w:rsidRDefault="4B1F096C" w:rsidP="4B1F096C">
            <w:pPr>
              <w:rPr>
                <w:sz w:val="18"/>
                <w:szCs w:val="18"/>
              </w:rPr>
            </w:pPr>
            <w:r w:rsidRPr="00D95A9D">
              <w:rPr>
                <w:sz w:val="18"/>
                <w:szCs w:val="18"/>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59DEF53F" w14:textId="77777777" w:rsidR="00F163C0" w:rsidRPr="00D95A9D" w:rsidRDefault="4B1F096C" w:rsidP="4B1F096C">
            <w:pPr>
              <w:rPr>
                <w:sz w:val="18"/>
                <w:szCs w:val="18"/>
              </w:rPr>
            </w:pPr>
            <w:r w:rsidRPr="00D95A9D">
              <w:rPr>
                <w:sz w:val="18"/>
                <w:szCs w:val="18"/>
              </w:rPr>
              <w:t>Synchrónny, Asynchrónny</w:t>
            </w:r>
          </w:p>
        </w:tc>
      </w:tr>
      <w:tr w:rsidR="00F163C0" w:rsidRPr="00D95A9D" w14:paraId="4D3A02C1"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3BC77B38" w14:textId="77777777" w:rsidR="00F163C0" w:rsidRPr="00D95A9D" w:rsidRDefault="4B1F096C" w:rsidP="4B1F096C">
            <w:pPr>
              <w:rPr>
                <w:sz w:val="18"/>
                <w:szCs w:val="18"/>
              </w:rPr>
            </w:pPr>
            <w:r w:rsidRPr="00D95A9D">
              <w:rPr>
                <w:sz w:val="18"/>
                <w:szCs w:val="18"/>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6ECEEB15" w14:textId="77777777" w:rsidR="00F163C0" w:rsidRPr="00D95A9D" w:rsidRDefault="4B1F096C" w:rsidP="4B1F096C">
            <w:pPr>
              <w:rPr>
                <w:rFonts w:eastAsia="Arial" w:cs="Arial"/>
                <w:sz w:val="18"/>
                <w:szCs w:val="18"/>
                <w:lang w:eastAsia="sk-SK"/>
              </w:rPr>
            </w:pPr>
            <w:r w:rsidRPr="00D95A9D">
              <w:rPr>
                <w:sz w:val="18"/>
                <w:szCs w:val="18"/>
                <w:lang w:eastAsia="sk-SK"/>
              </w:rPr>
              <w:t>Služba umožní zápis život ovplyvňujúcej diagnózy alebo implantovanú zdravotnú pomôcku priamo do pacientskeho sumáru.</w:t>
            </w:r>
          </w:p>
          <w:p w14:paraId="131D795F" w14:textId="77777777" w:rsidR="00F163C0" w:rsidRPr="00D95A9D" w:rsidRDefault="00F163C0" w:rsidP="00621029">
            <w:pPr>
              <w:rPr>
                <w:rFonts w:cs="Arial"/>
                <w:sz w:val="18"/>
                <w:szCs w:val="18"/>
                <w:lang w:eastAsia="sk-SK"/>
              </w:rPr>
            </w:pPr>
          </w:p>
          <w:p w14:paraId="6CC5E4FC" w14:textId="77777777" w:rsidR="00F163C0" w:rsidRPr="00D95A9D" w:rsidRDefault="4B1F096C" w:rsidP="4B1F096C">
            <w:pPr>
              <w:rPr>
                <w:rFonts w:eastAsia="Arial" w:cs="Arial"/>
                <w:sz w:val="18"/>
                <w:szCs w:val="18"/>
                <w:u w:val="single"/>
                <w:lang w:eastAsia="sk-SK"/>
              </w:rPr>
            </w:pPr>
            <w:r w:rsidRPr="00D95A9D">
              <w:rPr>
                <w:sz w:val="18"/>
                <w:szCs w:val="18"/>
                <w:u w:val="single"/>
                <w:lang w:eastAsia="sk-SK"/>
              </w:rPr>
              <w:t>Vstup:</w:t>
            </w:r>
          </w:p>
          <w:p w14:paraId="7EEE8F94" w14:textId="77777777" w:rsidR="00F163C0" w:rsidRPr="00D95A9D" w:rsidRDefault="4B1F096C" w:rsidP="4B1F096C">
            <w:pPr>
              <w:pStyle w:val="Odsekzoznamu"/>
              <w:numPr>
                <w:ilvl w:val="0"/>
                <w:numId w:val="141"/>
              </w:numPr>
              <w:spacing w:line="276" w:lineRule="auto"/>
              <w:rPr>
                <w:sz w:val="18"/>
                <w:szCs w:val="18"/>
              </w:rPr>
            </w:pPr>
            <w:r w:rsidRPr="00D95A9D">
              <w:rPr>
                <w:sz w:val="18"/>
                <w:szCs w:val="18"/>
              </w:rPr>
              <w:t>Záznam o zozname zdravotných problémov s príslušným ADL:</w:t>
            </w:r>
          </w:p>
          <w:p w14:paraId="210720AC" w14:textId="77777777" w:rsidR="00F163C0" w:rsidRPr="00D95A9D" w:rsidRDefault="4B1F096C" w:rsidP="4B1F096C">
            <w:pPr>
              <w:pStyle w:val="Odsekzoznamu"/>
              <w:numPr>
                <w:ilvl w:val="1"/>
                <w:numId w:val="141"/>
              </w:numPr>
              <w:spacing w:line="276" w:lineRule="auto"/>
              <w:rPr>
                <w:sz w:val="18"/>
                <w:szCs w:val="18"/>
              </w:rPr>
            </w:pPr>
            <w:r w:rsidRPr="00D95A9D">
              <w:rPr>
                <w:sz w:val="18"/>
                <w:szCs w:val="18"/>
              </w:rPr>
              <w:t> Implantovaná zdravotná pomôcka</w:t>
            </w:r>
          </w:p>
          <w:p w14:paraId="297D1C5C" w14:textId="77777777" w:rsidR="00F163C0" w:rsidRPr="00D95A9D" w:rsidRDefault="4B1F096C" w:rsidP="4B1F096C">
            <w:pPr>
              <w:pStyle w:val="Odsekzoznamu"/>
              <w:numPr>
                <w:ilvl w:val="1"/>
                <w:numId w:val="141"/>
              </w:numPr>
              <w:spacing w:line="276" w:lineRule="auto"/>
              <w:rPr>
                <w:sz w:val="18"/>
                <w:szCs w:val="18"/>
              </w:rPr>
            </w:pPr>
            <w:r w:rsidRPr="00D95A9D">
              <w:rPr>
                <w:sz w:val="18"/>
                <w:szCs w:val="18"/>
              </w:rPr>
              <w:t> Zdravotný problém</w:t>
            </w:r>
          </w:p>
          <w:p w14:paraId="3FB5BFE7" w14:textId="77777777" w:rsidR="00F163C0" w:rsidRPr="00D95A9D" w:rsidRDefault="00F163C0" w:rsidP="00F163C0">
            <w:pPr>
              <w:pStyle w:val="Odsekzoznamu"/>
              <w:spacing w:line="276" w:lineRule="auto"/>
              <w:rPr>
                <w:sz w:val="18"/>
                <w:szCs w:val="18"/>
              </w:rPr>
            </w:pPr>
          </w:p>
          <w:p w14:paraId="3A8FC986" w14:textId="77777777" w:rsidR="00F163C0" w:rsidRPr="00D95A9D" w:rsidRDefault="4B1F096C" w:rsidP="4B1F096C">
            <w:pPr>
              <w:rPr>
                <w:rFonts w:eastAsia="Arial" w:cs="Arial"/>
                <w:sz w:val="18"/>
                <w:szCs w:val="18"/>
                <w:u w:val="single"/>
                <w:lang w:eastAsia="sk-SK"/>
              </w:rPr>
            </w:pPr>
            <w:r w:rsidRPr="00D95A9D">
              <w:rPr>
                <w:sz w:val="18"/>
                <w:szCs w:val="18"/>
                <w:u w:val="single"/>
                <w:lang w:eastAsia="sk-SK"/>
              </w:rPr>
              <w:t>Výstup:</w:t>
            </w:r>
          </w:p>
          <w:p w14:paraId="3932F3E5" w14:textId="77777777" w:rsidR="00F163C0" w:rsidRPr="00D95A9D" w:rsidRDefault="4B1F096C" w:rsidP="4B1F096C">
            <w:pPr>
              <w:pStyle w:val="Odsekzoznamu"/>
              <w:numPr>
                <w:ilvl w:val="0"/>
                <w:numId w:val="141"/>
              </w:numPr>
              <w:rPr>
                <w:rFonts w:eastAsia="Arial" w:cs="Arial"/>
                <w:sz w:val="18"/>
                <w:szCs w:val="18"/>
                <w:lang w:eastAsia="sk-SK"/>
              </w:rPr>
            </w:pPr>
            <w:r w:rsidRPr="00D95A9D">
              <w:rPr>
                <w:sz w:val="18"/>
                <w:szCs w:val="18"/>
              </w:rPr>
              <w:t>ID záznamu</w:t>
            </w:r>
          </w:p>
          <w:p w14:paraId="72C36657" w14:textId="77777777" w:rsidR="00F163C0" w:rsidRPr="00D95A9D" w:rsidRDefault="00F163C0" w:rsidP="00621029">
            <w:pPr>
              <w:pStyle w:val="Odsekzoznamu"/>
              <w:rPr>
                <w:rFonts w:cs="Arial"/>
                <w:sz w:val="18"/>
                <w:szCs w:val="18"/>
                <w:lang w:eastAsia="sk-SK"/>
              </w:rPr>
            </w:pPr>
          </w:p>
        </w:tc>
      </w:tr>
      <w:tr w:rsidR="00F163C0" w:rsidRPr="00D95A9D" w14:paraId="585441AB"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4588765D" w14:textId="77777777" w:rsidR="00F163C0" w:rsidRPr="00D95A9D" w:rsidRDefault="4B1F096C" w:rsidP="4B1F096C">
            <w:pPr>
              <w:rPr>
                <w:sz w:val="18"/>
                <w:szCs w:val="18"/>
              </w:rPr>
            </w:pPr>
            <w:r w:rsidRPr="00D95A9D">
              <w:rPr>
                <w:sz w:val="18"/>
                <w:szCs w:val="18"/>
              </w:rPr>
              <w:t>Schéma popisujúca vstup:</w:t>
            </w:r>
          </w:p>
        </w:tc>
        <w:tc>
          <w:tcPr>
            <w:tcW w:w="7200" w:type="dxa"/>
            <w:tcBorders>
              <w:top w:val="single" w:sz="2" w:space="0" w:color="auto"/>
              <w:left w:val="single" w:sz="2" w:space="0" w:color="auto"/>
              <w:bottom w:val="single" w:sz="2" w:space="0" w:color="auto"/>
              <w:right w:val="single" w:sz="2" w:space="0" w:color="auto"/>
            </w:tcBorders>
            <w:vAlign w:val="center"/>
          </w:tcPr>
          <w:p w14:paraId="1F3195DE" w14:textId="6A1D512F" w:rsidR="00F163C0" w:rsidRPr="00D95A9D" w:rsidRDefault="00DB2889" w:rsidP="4B1F096C">
            <w:pPr>
              <w:pStyle w:val="Odsekzoznamu"/>
              <w:numPr>
                <w:ilvl w:val="0"/>
                <w:numId w:val="55"/>
              </w:numPr>
              <w:rPr>
                <w:rFonts w:eastAsia="Arial" w:cs="Arial"/>
                <w:sz w:val="18"/>
                <w:szCs w:val="18"/>
                <w:lang w:eastAsia="sk-SK"/>
              </w:rPr>
            </w:pPr>
            <w:hyperlink w:anchor="_Zdravotné_problémy_1" w:history="1">
              <w:r w:rsidR="4B1F096C" w:rsidRPr="00D95A9D">
                <w:rPr>
                  <w:rStyle w:val="Hypertextovprepojenie"/>
                  <w:sz w:val="18"/>
                  <w:szCs w:val="18"/>
                  <w:lang w:eastAsia="sk-SK"/>
                </w:rPr>
                <w:t>CEN-EN13606-COMPOSITION.Zaznamy_zdravotnych_problemov.v2</w:t>
              </w:r>
            </w:hyperlink>
          </w:p>
          <w:p w14:paraId="4C4F3572" w14:textId="01C06ED7" w:rsidR="00F163C0" w:rsidRPr="00D95A9D" w:rsidRDefault="00DB2889">
            <w:pPr>
              <w:pStyle w:val="Odsekzoznamu"/>
              <w:numPr>
                <w:ilvl w:val="1"/>
                <w:numId w:val="127"/>
              </w:numPr>
              <w:rPr>
                <w:rFonts w:asciiTheme="minorHAnsi" w:eastAsiaTheme="minorEastAsia" w:hAnsiTheme="minorHAnsi" w:cstheme="minorBidi"/>
                <w:sz w:val="18"/>
                <w:szCs w:val="18"/>
              </w:rPr>
            </w:pPr>
            <w:hyperlink w:anchor="_Zdravotné_problémy" w:history="1">
              <w:r w:rsidR="4B1F096C" w:rsidRPr="142AD015">
                <w:rPr>
                  <w:rStyle w:val="Hypertextovprepojenie"/>
                  <w:rFonts w:asciiTheme="minorHAnsi" w:eastAsiaTheme="minorEastAsia" w:hAnsiTheme="minorHAnsi" w:cstheme="minorBidi"/>
                  <w:sz w:val="18"/>
                  <w:szCs w:val="18"/>
                </w:rPr>
                <w:t>CEN-EN13606-ENTRY.Zdravotny_problem.v2</w:t>
              </w:r>
            </w:hyperlink>
          </w:p>
          <w:p w14:paraId="15C2416A" w14:textId="4E68DDC2" w:rsidR="00F163C0" w:rsidRPr="00D95A9D" w:rsidRDefault="00DB2889">
            <w:pPr>
              <w:pStyle w:val="Odsekzoznamu"/>
              <w:numPr>
                <w:ilvl w:val="1"/>
                <w:numId w:val="127"/>
              </w:numPr>
              <w:rPr>
                <w:rFonts w:asciiTheme="minorHAnsi" w:eastAsiaTheme="minorEastAsia" w:hAnsiTheme="minorHAnsi" w:cstheme="minorBidi"/>
                <w:sz w:val="18"/>
                <w:szCs w:val="18"/>
              </w:rPr>
            </w:pPr>
            <w:hyperlink w:anchor="_Implantovaná_zdravotná_pomôcka" w:history="1">
              <w:r w:rsidR="4B1F096C" w:rsidRPr="142AD015">
                <w:rPr>
                  <w:rStyle w:val="Hypertextovprepojenie"/>
                  <w:rFonts w:asciiTheme="minorHAnsi" w:eastAsiaTheme="minorEastAsia" w:hAnsiTheme="minorHAnsi" w:cstheme="minorBidi"/>
                  <w:sz w:val="18"/>
                  <w:szCs w:val="18"/>
                </w:rPr>
                <w:t>CEN-EN13606-ENTRY.Pouzivana_zdravotnicka_pomocka.v2</w:t>
              </w:r>
            </w:hyperlink>
          </w:p>
        </w:tc>
      </w:tr>
      <w:tr w:rsidR="00F163C0" w:rsidRPr="00D95A9D" w14:paraId="33C88244"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336825DF" w14:textId="77777777" w:rsidR="00F163C0" w:rsidRPr="00D95A9D" w:rsidRDefault="4B1F096C" w:rsidP="4B1F096C">
            <w:pPr>
              <w:rPr>
                <w:sz w:val="18"/>
                <w:szCs w:val="18"/>
              </w:rPr>
            </w:pPr>
            <w:r w:rsidRPr="00D95A9D">
              <w:rPr>
                <w:sz w:val="18"/>
                <w:szCs w:val="18"/>
              </w:rPr>
              <w:t>Schéma popisujúca  výstup:</w:t>
            </w:r>
          </w:p>
        </w:tc>
        <w:tc>
          <w:tcPr>
            <w:tcW w:w="7200" w:type="dxa"/>
            <w:tcBorders>
              <w:top w:val="single" w:sz="2" w:space="0" w:color="auto"/>
              <w:left w:val="single" w:sz="2" w:space="0" w:color="auto"/>
              <w:bottom w:val="single" w:sz="2" w:space="0" w:color="auto"/>
              <w:right w:val="single" w:sz="2" w:space="0" w:color="auto"/>
            </w:tcBorders>
            <w:vAlign w:val="center"/>
          </w:tcPr>
          <w:p w14:paraId="3D81B34E" w14:textId="77777777" w:rsidR="00F163C0" w:rsidRPr="00D95A9D" w:rsidRDefault="34661EDB" w:rsidP="34661EDB">
            <w:pPr>
              <w:pStyle w:val="Odsekzoznamu"/>
              <w:numPr>
                <w:ilvl w:val="0"/>
                <w:numId w:val="52"/>
              </w:numPr>
              <w:rPr>
                <w:rFonts w:eastAsia="Arial" w:cs="Arial"/>
                <w:sz w:val="18"/>
                <w:szCs w:val="18"/>
                <w:lang w:eastAsia="sk-SK"/>
              </w:rPr>
            </w:pPr>
            <w:r w:rsidRPr="00D95A9D">
              <w:rPr>
                <w:sz w:val="18"/>
                <w:szCs w:val="18"/>
                <w:lang w:eastAsia="sk-SK"/>
              </w:rPr>
              <w:t>ZapisPacientskehoSumaruZdravotneProblemy_Response</w:t>
            </w:r>
          </w:p>
        </w:tc>
      </w:tr>
      <w:tr w:rsidR="00F163C0" w:rsidRPr="00D95A9D" w14:paraId="66948501"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E3A36C2" w14:textId="77777777" w:rsidR="00F163C0" w:rsidRPr="00D95A9D" w:rsidRDefault="4B1F096C" w:rsidP="4B1F096C">
            <w:pPr>
              <w:rPr>
                <w:sz w:val="18"/>
                <w:szCs w:val="18"/>
              </w:rPr>
            </w:pPr>
            <w:r w:rsidRPr="00D95A9D">
              <w:rPr>
                <w:sz w:val="18"/>
                <w:szCs w:val="18"/>
              </w:rPr>
              <w:t>Podmienky:</w:t>
            </w:r>
          </w:p>
        </w:tc>
        <w:tc>
          <w:tcPr>
            <w:tcW w:w="7200" w:type="dxa"/>
            <w:tcBorders>
              <w:top w:val="single" w:sz="2" w:space="0" w:color="auto"/>
              <w:left w:val="single" w:sz="2" w:space="0" w:color="auto"/>
              <w:bottom w:val="single" w:sz="2" w:space="0" w:color="auto"/>
              <w:right w:val="single" w:sz="2" w:space="0" w:color="auto"/>
            </w:tcBorders>
            <w:vAlign w:val="center"/>
          </w:tcPr>
          <w:p w14:paraId="0A5371F8" w14:textId="77777777" w:rsidR="00F163C0" w:rsidRPr="00D95A9D" w:rsidRDefault="4B1F096C" w:rsidP="4B1F096C">
            <w:pPr>
              <w:numPr>
                <w:ilvl w:val="0"/>
                <w:numId w:val="52"/>
              </w:numPr>
              <w:autoSpaceDE w:val="0"/>
              <w:autoSpaceDN w:val="0"/>
              <w:adjustRightInd w:val="0"/>
              <w:spacing w:after="1"/>
              <w:rPr>
                <w:rFonts w:eastAsia="Arial" w:cs="Arial"/>
                <w:sz w:val="18"/>
                <w:szCs w:val="18"/>
                <w:lang w:eastAsia="sk-SK"/>
              </w:rPr>
            </w:pPr>
            <w:r w:rsidRPr="00D95A9D">
              <w:rPr>
                <w:sz w:val="18"/>
                <w:szCs w:val="18"/>
                <w:lang w:eastAsia="sk-SK"/>
              </w:rPr>
              <w:t>Službu môže volať len identifikovaný a autorizovaný lekár v roli konkrétneho PZS.</w:t>
            </w:r>
          </w:p>
          <w:p w14:paraId="3E47E121" w14:textId="77777777" w:rsidR="00F163C0" w:rsidRPr="00D95A9D" w:rsidRDefault="4B1F096C" w:rsidP="4B1F096C">
            <w:pPr>
              <w:numPr>
                <w:ilvl w:val="0"/>
                <w:numId w:val="52"/>
              </w:numPr>
              <w:autoSpaceDE w:val="0"/>
              <w:autoSpaceDN w:val="0"/>
              <w:adjustRightInd w:val="0"/>
              <w:spacing w:after="1"/>
              <w:rPr>
                <w:rFonts w:eastAsia="Arial" w:cs="Arial"/>
                <w:sz w:val="18"/>
                <w:szCs w:val="18"/>
                <w:lang w:eastAsia="sk-SK"/>
              </w:rPr>
            </w:pPr>
            <w:r w:rsidRPr="00D95A9D">
              <w:rPr>
                <w:sz w:val="18"/>
                <w:szCs w:val="18"/>
                <w:lang w:eastAsia="sk-SK"/>
              </w:rPr>
              <w:t xml:space="preserve">Službu je použiť len pre pacienta, ktorý je súčasťou NZIS </w:t>
            </w:r>
          </w:p>
        </w:tc>
      </w:tr>
      <w:tr w:rsidR="00F163C0" w:rsidRPr="00D95A9D" w14:paraId="053547F3"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6ABF6548" w14:textId="77777777" w:rsidR="00F163C0" w:rsidRPr="00D95A9D" w:rsidRDefault="4B1F096C" w:rsidP="4B1F096C">
            <w:pPr>
              <w:rPr>
                <w:sz w:val="18"/>
                <w:szCs w:val="18"/>
              </w:rPr>
            </w:pPr>
            <w:r w:rsidRPr="00D95A9D">
              <w:rPr>
                <w:sz w:val="18"/>
                <w:szCs w:val="18"/>
              </w:rPr>
              <w:t>Výnimka</w:t>
            </w:r>
          </w:p>
        </w:tc>
        <w:tc>
          <w:tcPr>
            <w:tcW w:w="7200" w:type="dxa"/>
            <w:tcBorders>
              <w:top w:val="single" w:sz="2" w:space="0" w:color="auto"/>
              <w:left w:val="single" w:sz="2" w:space="0" w:color="auto"/>
              <w:bottom w:val="single" w:sz="2" w:space="0" w:color="auto"/>
              <w:right w:val="single" w:sz="2" w:space="0" w:color="auto"/>
            </w:tcBorders>
            <w:vAlign w:val="center"/>
          </w:tcPr>
          <w:p w14:paraId="4B9D66E7" w14:textId="77777777" w:rsidR="00DB0E89" w:rsidRPr="00D95A9D" w:rsidRDefault="34661EDB" w:rsidP="34661EDB">
            <w:pPr>
              <w:pStyle w:val="Odsekzoznamu"/>
              <w:numPr>
                <w:ilvl w:val="0"/>
                <w:numId w:val="161"/>
              </w:numPr>
              <w:rPr>
                <w:rFonts w:eastAsia="Arial" w:cs="Arial"/>
                <w:sz w:val="18"/>
                <w:szCs w:val="18"/>
                <w:lang w:eastAsia="sk-SK"/>
              </w:rPr>
            </w:pPr>
            <w:r w:rsidRPr="00D95A9D">
              <w:rPr>
                <w:sz w:val="18"/>
                <w:szCs w:val="18"/>
                <w:lang w:eastAsia="sk-SK"/>
              </w:rPr>
              <w:t>E000002 - Záznam nebol uložený do Systému ezdravie. Kontaktujte dodávateľa informačného systému pre odstránenie chyby.  Po odstránení chyby opätovne vykonajte zápis do pacientskeho sumáru</w:t>
            </w:r>
          </w:p>
          <w:p w14:paraId="70818D66" w14:textId="77777777" w:rsidR="00DB0E89" w:rsidRPr="00D95A9D" w:rsidRDefault="34661EDB" w:rsidP="34661EDB">
            <w:pPr>
              <w:pStyle w:val="Odsekzoznamu"/>
              <w:numPr>
                <w:ilvl w:val="0"/>
                <w:numId w:val="161"/>
              </w:numPr>
              <w:rPr>
                <w:rFonts w:eastAsia="Arial" w:cs="Arial"/>
                <w:sz w:val="18"/>
                <w:szCs w:val="18"/>
                <w:lang w:eastAsia="sk-SK"/>
              </w:rPr>
            </w:pPr>
            <w:r w:rsidRPr="00D95A9D">
              <w:rPr>
                <w:sz w:val="18"/>
                <w:szCs w:val="18"/>
                <w:lang w:eastAsia="sk-SK"/>
              </w:rPr>
              <w:t>E300003 - Záznam nebol uložený do Systému ezdravie z dôvodu neočakávanej chyby na NCZI. Pokúste o uloženie záznamu neskôr</w:t>
            </w:r>
          </w:p>
          <w:p w14:paraId="351A67F5" w14:textId="77777777" w:rsidR="00DB0E89" w:rsidRPr="00D95A9D" w:rsidRDefault="4B1F096C" w:rsidP="4B1F096C">
            <w:pPr>
              <w:pStyle w:val="Odsekzoznamu"/>
              <w:numPr>
                <w:ilvl w:val="0"/>
                <w:numId w:val="161"/>
              </w:numPr>
              <w:rPr>
                <w:rFonts w:eastAsia="Arial" w:cs="Arial"/>
                <w:sz w:val="18"/>
                <w:szCs w:val="18"/>
                <w:lang w:eastAsia="sk-SK"/>
              </w:rPr>
            </w:pPr>
            <w:r w:rsidRPr="00D95A9D">
              <w:rPr>
                <w:sz w:val="18"/>
                <w:szCs w:val="18"/>
                <w:lang w:eastAsia="sk-SK"/>
              </w:rPr>
              <w:t>E30000A - Nie je možné vyhľadať záznamy pacienta, pacient už nie je poistencom SR.</w:t>
            </w:r>
          </w:p>
          <w:p w14:paraId="5112FD0B" w14:textId="77777777" w:rsidR="00DB0E89" w:rsidRPr="00D95A9D" w:rsidRDefault="4B1F096C" w:rsidP="4B1F096C">
            <w:pPr>
              <w:pStyle w:val="Odsekzoznamu"/>
              <w:numPr>
                <w:ilvl w:val="0"/>
                <w:numId w:val="161"/>
              </w:numPr>
              <w:rPr>
                <w:rFonts w:eastAsia="Arial" w:cs="Arial"/>
                <w:sz w:val="18"/>
                <w:szCs w:val="18"/>
                <w:lang w:eastAsia="sk-SK"/>
              </w:rPr>
            </w:pPr>
            <w:r w:rsidRPr="00D95A9D">
              <w:rPr>
                <w:sz w:val="18"/>
                <w:szCs w:val="18"/>
                <w:lang w:eastAsia="sk-SK"/>
              </w:rPr>
              <w:lastRenderedPageBreak/>
              <w:t>E300022 - Nie je možné zapísať záznam z dôvodu, že pre daného pacienta je evidovaný dátum úmrtia a zdravotná dokumentácia je uzavretá.</w:t>
            </w:r>
          </w:p>
          <w:p w14:paraId="60825D12" w14:textId="77777777" w:rsidR="00DB0E89" w:rsidRPr="00D95A9D" w:rsidRDefault="34661EDB" w:rsidP="34661EDB">
            <w:pPr>
              <w:pStyle w:val="Odsekzoznamu"/>
              <w:numPr>
                <w:ilvl w:val="0"/>
                <w:numId w:val="161"/>
              </w:numPr>
              <w:rPr>
                <w:rFonts w:eastAsia="Arial" w:cs="Arial"/>
                <w:sz w:val="18"/>
                <w:szCs w:val="18"/>
                <w:lang w:eastAsia="sk-SK"/>
              </w:rPr>
            </w:pPr>
            <w:r w:rsidRPr="00D95A9D">
              <w:rPr>
                <w:sz w:val="18"/>
                <w:szCs w:val="18"/>
                <w:lang w:eastAsia="sk-SK"/>
              </w:rPr>
              <w:t>E900004 - Záznam nebol uložený do Systému ezdravie. Kontaktujte dodávateľa informačného systému pre odstránenie chyby.  Po odstránení chyby opätovne vykonajte zápis do pacientskeho sumáru</w:t>
            </w:r>
          </w:p>
          <w:p w14:paraId="04395FB9" w14:textId="77777777" w:rsidR="00DB0E89" w:rsidRPr="00D95A9D" w:rsidRDefault="34661EDB" w:rsidP="34661EDB">
            <w:pPr>
              <w:pStyle w:val="Odsekzoznamu"/>
              <w:numPr>
                <w:ilvl w:val="0"/>
                <w:numId w:val="161"/>
              </w:numPr>
              <w:rPr>
                <w:rFonts w:eastAsia="Arial" w:cs="Arial"/>
                <w:sz w:val="18"/>
                <w:szCs w:val="18"/>
                <w:lang w:eastAsia="sk-SK"/>
              </w:rPr>
            </w:pPr>
            <w:r w:rsidRPr="00D95A9D">
              <w:rPr>
                <w:sz w:val="18"/>
                <w:szCs w:val="18"/>
                <w:lang w:eastAsia="sk-SK"/>
              </w:rPr>
              <w:t>E900005 - Záznam nebol uložený do Systému ezdravie. Kontaktujte dodávateľa informačného systému pre odstránenie chyby.  Po odstránení chyby opätovne vykonajte zápis do pacientskeho sumáru</w:t>
            </w:r>
          </w:p>
          <w:p w14:paraId="2819EA11" w14:textId="77777777" w:rsidR="00EE0307" w:rsidRPr="00D95A9D" w:rsidRDefault="34661EDB" w:rsidP="34661EDB">
            <w:pPr>
              <w:pStyle w:val="Odsekzoznamu"/>
              <w:numPr>
                <w:ilvl w:val="0"/>
                <w:numId w:val="161"/>
              </w:numPr>
              <w:spacing w:after="0"/>
              <w:rPr>
                <w:lang w:eastAsia="sk-SK"/>
              </w:rPr>
            </w:pPr>
            <w:r w:rsidRPr="00D95A9D">
              <w:rPr>
                <w:sz w:val="18"/>
                <w:szCs w:val="18"/>
                <w:lang w:eastAsia="sk-SK"/>
              </w:rPr>
              <w:t>E900011 - Záznam nebol uložený do Systému ezdravie. Kontaktujte dodávateľa informačného systému pre odstránenie chyby.  Po odstránení chyby opätovne vykonajte zápis do pacientskeho sumáru</w:t>
            </w:r>
          </w:p>
        </w:tc>
      </w:tr>
      <w:tr w:rsidR="00F163C0" w:rsidRPr="00D95A9D" w14:paraId="11314CE6"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6815EA79" w14:textId="77777777" w:rsidR="00F163C0" w:rsidRPr="00D95A9D" w:rsidRDefault="4B1F096C" w:rsidP="4B1F096C">
            <w:pPr>
              <w:rPr>
                <w:sz w:val="18"/>
                <w:szCs w:val="18"/>
              </w:rPr>
            </w:pPr>
            <w:r w:rsidRPr="00D95A9D">
              <w:rPr>
                <w:sz w:val="18"/>
                <w:szCs w:val="18"/>
              </w:rPr>
              <w:lastRenderedPageBreak/>
              <w:t>Kód stránky EZKO</w:t>
            </w:r>
          </w:p>
        </w:tc>
        <w:tc>
          <w:tcPr>
            <w:tcW w:w="7200" w:type="dxa"/>
            <w:tcBorders>
              <w:top w:val="single" w:sz="2" w:space="0" w:color="auto"/>
              <w:left w:val="single" w:sz="2" w:space="0" w:color="auto"/>
              <w:bottom w:val="single" w:sz="2" w:space="0" w:color="auto"/>
              <w:right w:val="single" w:sz="2" w:space="0" w:color="auto"/>
            </w:tcBorders>
            <w:vAlign w:val="center"/>
          </w:tcPr>
          <w:p w14:paraId="2BD122D0" w14:textId="77777777" w:rsidR="00F163C0" w:rsidRPr="00D95A9D" w:rsidRDefault="00F163C0" w:rsidP="00621029">
            <w:pPr>
              <w:rPr>
                <w:sz w:val="18"/>
                <w:szCs w:val="18"/>
              </w:rPr>
            </w:pPr>
            <w:r w:rsidRPr="00D95A9D">
              <w:rPr>
                <w:sz w:val="18"/>
                <w:szCs w:val="18"/>
              </w:rPr>
              <w:t>PSU</w:t>
            </w:r>
            <w:r w:rsidR="001C6B33" w:rsidRPr="002E5438">
              <w:fldChar w:fldCharType="begin" w:fldLock="1"/>
            </w:r>
            <w:r w:rsidRPr="00D95A9D">
              <w:rPr>
                <w:sz w:val="18"/>
                <w:szCs w:val="18"/>
              </w:rPr>
              <w:instrText>MERGEFIELD Element.valueOf(x070-KodStrankyEZKO)</w:instrText>
            </w:r>
            <w:r w:rsidR="001C6B33" w:rsidRPr="002E5438">
              <w:rPr>
                <w:sz w:val="18"/>
                <w:szCs w:val="18"/>
              </w:rPr>
              <w:fldChar w:fldCharType="end"/>
            </w:r>
          </w:p>
        </w:tc>
      </w:tr>
    </w:tbl>
    <w:p w14:paraId="2B5FC409" w14:textId="77777777" w:rsidR="00F163C0" w:rsidRPr="002E5438" w:rsidRDefault="4B1F096C" w:rsidP="00B50180">
      <w:pPr>
        <w:pStyle w:val="Nadpis2"/>
      </w:pPr>
      <w:bookmarkStart w:id="248" w:name="_ZapisPacientskehoSumaruPorodnickaAn"/>
      <w:bookmarkStart w:id="249" w:name="_Toc56171995"/>
      <w:bookmarkEnd w:id="248"/>
      <w:r>
        <w:t>ZapisPacientskehoSumaruPorodnickaAnamneza_v2</w:t>
      </w:r>
      <w:bookmarkEnd w:id="249"/>
    </w:p>
    <w:tbl>
      <w:tblPr>
        <w:tblW w:w="9360" w:type="dxa"/>
        <w:jc w:val="center"/>
        <w:tblLayout w:type="fixed"/>
        <w:tblCellMar>
          <w:left w:w="60" w:type="dxa"/>
          <w:right w:w="60" w:type="dxa"/>
        </w:tblCellMar>
        <w:tblLook w:val="0000" w:firstRow="0" w:lastRow="0" w:firstColumn="0" w:lastColumn="0" w:noHBand="0" w:noVBand="0"/>
      </w:tblPr>
      <w:tblGrid>
        <w:gridCol w:w="2160"/>
        <w:gridCol w:w="7200"/>
      </w:tblGrid>
      <w:tr w:rsidR="00F163C0" w:rsidRPr="00D95A9D" w14:paraId="6A35D6A5" w14:textId="77777777" w:rsidTr="003E15D5">
        <w:trPr>
          <w:trHeight w:val="326"/>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13F054C1" w14:textId="77777777" w:rsidR="00F163C0" w:rsidRPr="00D95A9D" w:rsidRDefault="4B1F096C" w:rsidP="4B1F096C">
            <w:pPr>
              <w:rPr>
                <w:sz w:val="18"/>
                <w:szCs w:val="18"/>
              </w:rPr>
            </w:pPr>
            <w:r w:rsidRPr="00D95A9D">
              <w:rPr>
                <w:sz w:val="18"/>
                <w:szCs w:val="18"/>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05F02E88" w14:textId="28104967" w:rsidR="00F163C0" w:rsidRPr="00D95A9D" w:rsidRDefault="00DB2889" w:rsidP="00621029">
            <w:pPr>
              <w:rPr>
                <w:sz w:val="18"/>
                <w:szCs w:val="18"/>
              </w:rPr>
            </w:pPr>
            <w:hyperlink w:anchor="_ZapisPacientskehoSumaruPorodnickaAn" w:history="1">
              <w:r w:rsidR="00147C62" w:rsidRPr="002E5438">
                <w:rPr>
                  <w:rStyle w:val="Hypertextovprepojenie"/>
                  <w:sz w:val="18"/>
                  <w:szCs w:val="18"/>
                </w:rPr>
                <w:t>ZapisPacientskehoSumaruPorodnickaAnamneza</w:t>
              </w:r>
            </w:hyperlink>
            <w:r w:rsidR="00147C62" w:rsidRPr="00D95A9D">
              <w:rPr>
                <w:sz w:val="18"/>
                <w:szCs w:val="18"/>
              </w:rPr>
              <w:t>_v2</w:t>
            </w:r>
            <w:r w:rsidR="001C6B33" w:rsidRPr="002E5438">
              <w:fldChar w:fldCharType="begin" w:fldLock="1"/>
            </w:r>
            <w:r w:rsidR="00F163C0" w:rsidRPr="00D95A9D">
              <w:rPr>
                <w:sz w:val="18"/>
                <w:szCs w:val="18"/>
              </w:rPr>
              <w:instrText>MERGEFIELD Element.Name</w:instrText>
            </w:r>
            <w:r w:rsidR="001C6B33" w:rsidRPr="002E5438">
              <w:rPr>
                <w:sz w:val="18"/>
                <w:szCs w:val="18"/>
              </w:rPr>
              <w:fldChar w:fldCharType="end"/>
            </w:r>
          </w:p>
        </w:tc>
      </w:tr>
      <w:tr w:rsidR="00F163C0" w:rsidRPr="00D95A9D" w14:paraId="45CDF1D9" w14:textId="77777777" w:rsidTr="003E15D5">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E785D78" w14:textId="77777777" w:rsidR="00F163C0" w:rsidRPr="00D95A9D" w:rsidRDefault="4B1F096C" w:rsidP="4B1F096C">
            <w:pPr>
              <w:rPr>
                <w:sz w:val="18"/>
                <w:szCs w:val="18"/>
              </w:rPr>
            </w:pPr>
            <w:r w:rsidRPr="00D95A9D">
              <w:rPr>
                <w:sz w:val="18"/>
                <w:szCs w:val="18"/>
              </w:rPr>
              <w:t>Určenie</w:t>
            </w:r>
          </w:p>
        </w:tc>
        <w:tc>
          <w:tcPr>
            <w:tcW w:w="7200" w:type="dxa"/>
            <w:tcBorders>
              <w:top w:val="single" w:sz="2" w:space="0" w:color="auto"/>
              <w:left w:val="single" w:sz="2" w:space="0" w:color="auto"/>
              <w:bottom w:val="single" w:sz="2" w:space="0" w:color="auto"/>
              <w:right w:val="single" w:sz="2" w:space="0" w:color="auto"/>
            </w:tcBorders>
            <w:vAlign w:val="center"/>
          </w:tcPr>
          <w:p w14:paraId="5AA6A327" w14:textId="77777777" w:rsidR="00F163C0" w:rsidRPr="00D95A9D" w:rsidRDefault="001C6B33" w:rsidP="4B1F096C">
            <w:pPr>
              <w:rPr>
                <w:sz w:val="18"/>
                <w:szCs w:val="18"/>
              </w:rPr>
            </w:pPr>
            <w:r w:rsidRPr="0059754F">
              <w:fldChar w:fldCharType="begin" w:fldLock="1"/>
            </w:r>
            <w:r w:rsidR="00F163C0" w:rsidRPr="00D95A9D">
              <w:rPr>
                <w:sz w:val="18"/>
                <w:szCs w:val="18"/>
              </w:rPr>
              <w:instrText>MERGEFIELD Element.valueOf(x070-Urcenie)</w:instrText>
            </w:r>
            <w:r w:rsidRPr="0059754F">
              <w:rPr>
                <w:sz w:val="18"/>
                <w:szCs w:val="18"/>
              </w:rPr>
              <w:fldChar w:fldCharType="separate"/>
            </w:r>
            <w:r w:rsidR="00F163C0" w:rsidRPr="00D95A9D">
              <w:rPr>
                <w:sz w:val="18"/>
                <w:szCs w:val="18"/>
              </w:rPr>
              <w:t>IS PZS</w:t>
            </w:r>
            <w:r w:rsidRPr="0059754F">
              <w:fldChar w:fldCharType="end"/>
            </w:r>
          </w:p>
        </w:tc>
      </w:tr>
      <w:tr w:rsidR="00F163C0" w:rsidRPr="00D95A9D" w14:paraId="55929CDF" w14:textId="77777777" w:rsidTr="003E15D5">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08C3F424" w14:textId="77777777" w:rsidR="00F163C0" w:rsidRPr="00D95A9D" w:rsidRDefault="4B1F096C" w:rsidP="4B1F096C">
            <w:pPr>
              <w:rPr>
                <w:sz w:val="18"/>
                <w:szCs w:val="18"/>
              </w:rPr>
            </w:pPr>
            <w:r w:rsidRPr="00D95A9D">
              <w:rPr>
                <w:sz w:val="18"/>
                <w:szCs w:val="18"/>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6079C88A" w14:textId="77777777" w:rsidR="00F163C0" w:rsidRPr="00D95A9D" w:rsidRDefault="4B1F096C" w:rsidP="4B1F096C">
            <w:pPr>
              <w:rPr>
                <w:sz w:val="18"/>
                <w:szCs w:val="18"/>
              </w:rPr>
            </w:pPr>
            <w:r w:rsidRPr="00D95A9D">
              <w:rPr>
                <w:sz w:val="18"/>
                <w:szCs w:val="18"/>
              </w:rPr>
              <w:t>Zápis údajov do pacientskeho sumáru:</w:t>
            </w:r>
          </w:p>
          <w:p w14:paraId="3B0F5091" w14:textId="77777777" w:rsidR="00F163C0" w:rsidRPr="00D95A9D" w:rsidRDefault="4B1F096C" w:rsidP="4B1F096C">
            <w:pPr>
              <w:pStyle w:val="Odsekzoznamu"/>
              <w:numPr>
                <w:ilvl w:val="0"/>
                <w:numId w:val="142"/>
              </w:numPr>
              <w:rPr>
                <w:sz w:val="18"/>
                <w:szCs w:val="18"/>
              </w:rPr>
            </w:pPr>
            <w:r w:rsidRPr="00D95A9D">
              <w:rPr>
                <w:sz w:val="18"/>
                <w:szCs w:val="18"/>
              </w:rPr>
              <w:t>Pôrodnícka anamnéza</w:t>
            </w:r>
          </w:p>
        </w:tc>
      </w:tr>
      <w:tr w:rsidR="00F163C0" w:rsidRPr="00D95A9D" w14:paraId="0AF59D93"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7498FAD0" w14:textId="77777777" w:rsidR="00F163C0" w:rsidRPr="00D95A9D" w:rsidRDefault="4B1F096C" w:rsidP="4B1F096C">
            <w:pPr>
              <w:rPr>
                <w:sz w:val="18"/>
                <w:szCs w:val="18"/>
              </w:rPr>
            </w:pPr>
            <w:r w:rsidRPr="00D95A9D">
              <w:rPr>
                <w:sz w:val="18"/>
                <w:szCs w:val="18"/>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2BDAFBAB" w14:textId="77777777" w:rsidR="00F163C0" w:rsidRPr="00D95A9D" w:rsidRDefault="4B1F096C" w:rsidP="4B1F096C">
            <w:pPr>
              <w:rPr>
                <w:sz w:val="18"/>
                <w:szCs w:val="18"/>
              </w:rPr>
            </w:pPr>
            <w:r w:rsidRPr="00D95A9D">
              <w:rPr>
                <w:sz w:val="18"/>
                <w:szCs w:val="18"/>
              </w:rPr>
              <w:t>Synchrónny, Asynchrónny</w:t>
            </w:r>
          </w:p>
        </w:tc>
      </w:tr>
      <w:tr w:rsidR="00F163C0" w:rsidRPr="00D95A9D" w14:paraId="5AF47C87"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0BAACAB3" w14:textId="77777777" w:rsidR="00F163C0" w:rsidRPr="00D95A9D" w:rsidRDefault="4B1F096C" w:rsidP="4B1F096C">
            <w:pPr>
              <w:rPr>
                <w:sz w:val="18"/>
                <w:szCs w:val="18"/>
              </w:rPr>
            </w:pPr>
            <w:r w:rsidRPr="00D95A9D">
              <w:rPr>
                <w:sz w:val="18"/>
                <w:szCs w:val="18"/>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322EF4A5" w14:textId="5B89E876" w:rsidR="00F163C0" w:rsidRPr="00D95A9D" w:rsidRDefault="4B1F096C" w:rsidP="4B1F096C">
            <w:pPr>
              <w:rPr>
                <w:rFonts w:eastAsia="Arial" w:cs="Arial"/>
                <w:sz w:val="18"/>
                <w:szCs w:val="18"/>
                <w:lang w:eastAsia="sk-SK"/>
              </w:rPr>
            </w:pPr>
            <w:r w:rsidRPr="00D95A9D">
              <w:rPr>
                <w:sz w:val="18"/>
                <w:szCs w:val="18"/>
                <w:lang w:eastAsia="sk-SK"/>
              </w:rPr>
              <w:t>Služba umožní zápis pôrodníckej anamnézy priamo do pacientskeho sumáru.</w:t>
            </w:r>
            <w:r w:rsidR="008A760A">
              <w:rPr>
                <w:sz w:val="18"/>
                <w:szCs w:val="18"/>
                <w:lang w:eastAsia="sk-SK"/>
              </w:rPr>
              <w:t xml:space="preserve"> </w:t>
            </w:r>
            <w:r w:rsidRPr="00D95A9D">
              <w:rPr>
                <w:sz w:val="18"/>
                <w:szCs w:val="18"/>
                <w:lang w:eastAsia="sk-SK"/>
              </w:rPr>
              <w:t>Zápis zabezpečí aktualizáciu  pôvodnej anamnézy</w:t>
            </w:r>
          </w:p>
          <w:p w14:paraId="4E6C1995" w14:textId="77777777" w:rsidR="00F163C0" w:rsidRPr="00D95A9D" w:rsidRDefault="00F163C0" w:rsidP="00621029">
            <w:pPr>
              <w:rPr>
                <w:rFonts w:cs="Arial"/>
                <w:sz w:val="18"/>
                <w:szCs w:val="18"/>
                <w:lang w:eastAsia="sk-SK"/>
              </w:rPr>
            </w:pPr>
          </w:p>
          <w:p w14:paraId="241E5973" w14:textId="77777777" w:rsidR="00F163C0" w:rsidRPr="00D95A9D" w:rsidRDefault="4B1F096C" w:rsidP="4B1F096C">
            <w:pPr>
              <w:rPr>
                <w:rFonts w:eastAsia="Arial" w:cs="Arial"/>
                <w:sz w:val="18"/>
                <w:szCs w:val="18"/>
                <w:u w:val="single"/>
                <w:lang w:eastAsia="sk-SK"/>
              </w:rPr>
            </w:pPr>
            <w:r w:rsidRPr="00D95A9D">
              <w:rPr>
                <w:sz w:val="18"/>
                <w:szCs w:val="18"/>
                <w:u w:val="single"/>
                <w:lang w:eastAsia="sk-SK"/>
              </w:rPr>
              <w:t>Vstup:</w:t>
            </w:r>
          </w:p>
          <w:p w14:paraId="3B5A4EF8" w14:textId="77777777" w:rsidR="00F163C0" w:rsidRPr="00D95A9D" w:rsidRDefault="4B1F096C" w:rsidP="4B1F096C">
            <w:pPr>
              <w:pStyle w:val="Odsekzoznamu"/>
              <w:numPr>
                <w:ilvl w:val="0"/>
                <w:numId w:val="141"/>
              </w:numPr>
              <w:rPr>
                <w:rFonts w:eastAsia="Arial" w:cs="Arial"/>
                <w:sz w:val="18"/>
                <w:szCs w:val="18"/>
                <w:lang w:eastAsia="sk-SK"/>
              </w:rPr>
            </w:pPr>
            <w:r w:rsidRPr="00D95A9D">
              <w:rPr>
                <w:sz w:val="18"/>
                <w:szCs w:val="18"/>
                <w:lang w:eastAsia="sk-SK"/>
              </w:rPr>
              <w:t>Údaje o pôrodníckej anamnéze – predpokladaný dátum pôrodu</w:t>
            </w:r>
          </w:p>
          <w:p w14:paraId="129450CB" w14:textId="77777777" w:rsidR="00F163C0" w:rsidRPr="00D95A9D" w:rsidRDefault="4B1F096C" w:rsidP="4B1F096C">
            <w:pPr>
              <w:rPr>
                <w:rFonts w:eastAsia="Arial" w:cs="Arial"/>
                <w:sz w:val="18"/>
                <w:szCs w:val="18"/>
                <w:u w:val="single"/>
                <w:lang w:eastAsia="sk-SK"/>
              </w:rPr>
            </w:pPr>
            <w:r w:rsidRPr="00D95A9D">
              <w:rPr>
                <w:sz w:val="18"/>
                <w:szCs w:val="18"/>
                <w:u w:val="single"/>
                <w:lang w:eastAsia="sk-SK"/>
              </w:rPr>
              <w:t>Výstup:</w:t>
            </w:r>
          </w:p>
          <w:p w14:paraId="5EEC4746" w14:textId="77777777" w:rsidR="00F163C0" w:rsidRPr="00D95A9D" w:rsidRDefault="4B1F096C" w:rsidP="4B1F096C">
            <w:pPr>
              <w:pStyle w:val="Odsekzoznamu"/>
              <w:numPr>
                <w:ilvl w:val="0"/>
                <w:numId w:val="140"/>
              </w:numPr>
              <w:rPr>
                <w:rFonts w:eastAsia="Arial" w:cs="Arial"/>
                <w:sz w:val="18"/>
                <w:szCs w:val="18"/>
                <w:lang w:eastAsia="sk-SK"/>
              </w:rPr>
            </w:pPr>
            <w:r w:rsidRPr="00D95A9D">
              <w:rPr>
                <w:sz w:val="18"/>
                <w:szCs w:val="18"/>
              </w:rPr>
              <w:t>ID záznamu</w:t>
            </w:r>
          </w:p>
          <w:p w14:paraId="297725DE" w14:textId="77777777" w:rsidR="00F163C0" w:rsidRPr="00D95A9D" w:rsidRDefault="00F163C0" w:rsidP="00621029">
            <w:pPr>
              <w:pStyle w:val="Odsekzoznamu"/>
              <w:rPr>
                <w:rFonts w:cs="Arial"/>
                <w:sz w:val="18"/>
                <w:szCs w:val="18"/>
                <w:lang w:eastAsia="sk-SK"/>
              </w:rPr>
            </w:pPr>
          </w:p>
        </w:tc>
      </w:tr>
      <w:tr w:rsidR="00F163C0" w:rsidRPr="00D95A9D" w14:paraId="0AA96DBF"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705A40CC" w14:textId="77777777" w:rsidR="00F163C0" w:rsidRPr="00D95A9D" w:rsidRDefault="4B1F096C" w:rsidP="4B1F096C">
            <w:pPr>
              <w:rPr>
                <w:sz w:val="18"/>
                <w:szCs w:val="18"/>
              </w:rPr>
            </w:pPr>
            <w:r w:rsidRPr="00D95A9D">
              <w:rPr>
                <w:sz w:val="18"/>
                <w:szCs w:val="18"/>
              </w:rPr>
              <w:t>Schéma popisujúca vstup:</w:t>
            </w:r>
          </w:p>
        </w:tc>
        <w:tc>
          <w:tcPr>
            <w:tcW w:w="7200" w:type="dxa"/>
            <w:tcBorders>
              <w:top w:val="single" w:sz="2" w:space="0" w:color="auto"/>
              <w:left w:val="single" w:sz="2" w:space="0" w:color="auto"/>
              <w:bottom w:val="single" w:sz="2" w:space="0" w:color="auto"/>
              <w:right w:val="single" w:sz="2" w:space="0" w:color="auto"/>
            </w:tcBorders>
            <w:vAlign w:val="center"/>
          </w:tcPr>
          <w:p w14:paraId="5174D8AE" w14:textId="13DCAA72" w:rsidR="00F163C0" w:rsidRPr="00D95A9D" w:rsidRDefault="00DB2889" w:rsidP="4B1F096C">
            <w:pPr>
              <w:pStyle w:val="Odsekzoznamu"/>
              <w:numPr>
                <w:ilvl w:val="0"/>
                <w:numId w:val="55"/>
              </w:numPr>
              <w:autoSpaceDE w:val="0"/>
              <w:autoSpaceDN w:val="0"/>
              <w:adjustRightInd w:val="0"/>
              <w:spacing w:after="1"/>
              <w:rPr>
                <w:rFonts w:eastAsia="Arial" w:cs="Arial"/>
                <w:sz w:val="18"/>
                <w:szCs w:val="18"/>
                <w:lang w:eastAsia="sk-SK"/>
              </w:rPr>
            </w:pPr>
            <w:hyperlink w:anchor="_Pôrodnícka_anamnéza" w:history="1">
              <w:r w:rsidR="4B1F096C" w:rsidRPr="00D95A9D">
                <w:rPr>
                  <w:rStyle w:val="Hypertextovprepojenie"/>
                  <w:sz w:val="18"/>
                  <w:szCs w:val="18"/>
                  <w:lang w:eastAsia="sk-SK"/>
                </w:rPr>
                <w:t>CEN-EN13606-COMPOSITION.Porodnicke_zaznamy.v1</w:t>
              </w:r>
            </w:hyperlink>
          </w:p>
        </w:tc>
      </w:tr>
      <w:tr w:rsidR="00F163C0" w:rsidRPr="00D95A9D" w14:paraId="46B9B460"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0E3E665" w14:textId="77777777" w:rsidR="00F163C0" w:rsidRPr="00D95A9D" w:rsidRDefault="4B1F096C" w:rsidP="4B1F096C">
            <w:pPr>
              <w:rPr>
                <w:sz w:val="18"/>
                <w:szCs w:val="18"/>
              </w:rPr>
            </w:pPr>
            <w:r w:rsidRPr="00D95A9D">
              <w:rPr>
                <w:sz w:val="18"/>
                <w:szCs w:val="18"/>
              </w:rPr>
              <w:t>Schéma popisujúca  výstup:</w:t>
            </w:r>
          </w:p>
        </w:tc>
        <w:tc>
          <w:tcPr>
            <w:tcW w:w="7200" w:type="dxa"/>
            <w:tcBorders>
              <w:top w:val="single" w:sz="2" w:space="0" w:color="auto"/>
              <w:left w:val="single" w:sz="2" w:space="0" w:color="auto"/>
              <w:bottom w:val="single" w:sz="2" w:space="0" w:color="auto"/>
              <w:right w:val="single" w:sz="2" w:space="0" w:color="auto"/>
            </w:tcBorders>
            <w:vAlign w:val="center"/>
          </w:tcPr>
          <w:p w14:paraId="620A7865" w14:textId="77777777" w:rsidR="00F163C0" w:rsidRPr="00D95A9D" w:rsidRDefault="4B1F096C" w:rsidP="4B1F096C">
            <w:pPr>
              <w:numPr>
                <w:ilvl w:val="0"/>
                <w:numId w:val="53"/>
              </w:numPr>
              <w:autoSpaceDE w:val="0"/>
              <w:autoSpaceDN w:val="0"/>
              <w:adjustRightInd w:val="0"/>
              <w:spacing w:after="1"/>
              <w:rPr>
                <w:rFonts w:eastAsia="Arial" w:cs="Arial"/>
                <w:sz w:val="18"/>
                <w:szCs w:val="18"/>
                <w:lang w:eastAsia="sk-SK"/>
              </w:rPr>
            </w:pPr>
            <w:r w:rsidRPr="00D95A9D">
              <w:rPr>
                <w:sz w:val="18"/>
                <w:szCs w:val="18"/>
                <w:lang w:eastAsia="sk-SK"/>
              </w:rPr>
              <w:t>ZapisPacientskehoSumaruPorodnickaAnamneza_Response.xsd</w:t>
            </w:r>
          </w:p>
        </w:tc>
      </w:tr>
      <w:tr w:rsidR="00F163C0" w:rsidRPr="00D95A9D" w14:paraId="069822FA"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5D49A01D" w14:textId="77777777" w:rsidR="00F163C0" w:rsidRPr="00D95A9D" w:rsidRDefault="4B1F096C" w:rsidP="4B1F096C">
            <w:pPr>
              <w:rPr>
                <w:sz w:val="18"/>
                <w:szCs w:val="18"/>
              </w:rPr>
            </w:pPr>
            <w:r w:rsidRPr="00D95A9D">
              <w:rPr>
                <w:sz w:val="18"/>
                <w:szCs w:val="18"/>
              </w:rPr>
              <w:t>Podmienky:</w:t>
            </w:r>
          </w:p>
        </w:tc>
        <w:tc>
          <w:tcPr>
            <w:tcW w:w="7200" w:type="dxa"/>
            <w:tcBorders>
              <w:top w:val="single" w:sz="2" w:space="0" w:color="auto"/>
              <w:left w:val="single" w:sz="2" w:space="0" w:color="auto"/>
              <w:bottom w:val="single" w:sz="2" w:space="0" w:color="auto"/>
              <w:right w:val="single" w:sz="2" w:space="0" w:color="auto"/>
            </w:tcBorders>
            <w:vAlign w:val="center"/>
          </w:tcPr>
          <w:p w14:paraId="6C905F2F" w14:textId="77777777" w:rsidR="00621029" w:rsidRPr="00D95A9D" w:rsidRDefault="4B1F096C" w:rsidP="4B1F096C">
            <w:pPr>
              <w:numPr>
                <w:ilvl w:val="0"/>
                <w:numId w:val="52"/>
              </w:numPr>
              <w:autoSpaceDE w:val="0"/>
              <w:autoSpaceDN w:val="0"/>
              <w:adjustRightInd w:val="0"/>
              <w:spacing w:after="1"/>
              <w:rPr>
                <w:rFonts w:eastAsia="Arial" w:cs="Arial"/>
                <w:sz w:val="18"/>
                <w:szCs w:val="18"/>
                <w:lang w:eastAsia="sk-SK"/>
              </w:rPr>
            </w:pPr>
            <w:r w:rsidRPr="00D95A9D">
              <w:rPr>
                <w:sz w:val="18"/>
                <w:szCs w:val="18"/>
                <w:lang w:eastAsia="sk-SK"/>
              </w:rPr>
              <w:t>Službu môže volať len identifikovaný a autorizovaný lekár v roli konkrétneho PZS.</w:t>
            </w:r>
          </w:p>
          <w:p w14:paraId="79A0886E" w14:textId="77777777" w:rsidR="00621029" w:rsidRPr="00D95A9D" w:rsidRDefault="4B1F096C" w:rsidP="4B1F096C">
            <w:pPr>
              <w:numPr>
                <w:ilvl w:val="0"/>
                <w:numId w:val="52"/>
              </w:numPr>
              <w:autoSpaceDE w:val="0"/>
              <w:autoSpaceDN w:val="0"/>
              <w:adjustRightInd w:val="0"/>
              <w:spacing w:after="1"/>
              <w:rPr>
                <w:rFonts w:eastAsia="Arial" w:cs="Arial"/>
                <w:sz w:val="18"/>
                <w:szCs w:val="18"/>
                <w:lang w:eastAsia="sk-SK"/>
              </w:rPr>
            </w:pPr>
            <w:r w:rsidRPr="00D95A9D">
              <w:rPr>
                <w:sz w:val="18"/>
                <w:szCs w:val="18"/>
                <w:lang w:eastAsia="sk-SK"/>
              </w:rPr>
              <w:t xml:space="preserve">Službu je použiť len pre pacienta, ktorý je súčasťou NZIS </w:t>
            </w:r>
          </w:p>
          <w:p w14:paraId="1E9ED5A1" w14:textId="77777777" w:rsidR="00F163C0" w:rsidRPr="00D95A9D" w:rsidRDefault="4B1F096C" w:rsidP="00673403">
            <w:pPr>
              <w:numPr>
                <w:ilvl w:val="0"/>
                <w:numId w:val="52"/>
              </w:numPr>
              <w:autoSpaceDE w:val="0"/>
              <w:autoSpaceDN w:val="0"/>
              <w:adjustRightInd w:val="0"/>
              <w:spacing w:after="1"/>
            </w:pPr>
            <w:r w:rsidRPr="00D95A9D">
              <w:rPr>
                <w:sz w:val="18"/>
                <w:szCs w:val="18"/>
                <w:lang w:eastAsia="sk-SK"/>
              </w:rPr>
              <w:t>Pôrodnícku anamnézu je možné zapísať iba pre pacientku</w:t>
            </w:r>
          </w:p>
          <w:p w14:paraId="4E764A18" w14:textId="77777777" w:rsidR="00621029" w:rsidRPr="00D95A9D" w:rsidRDefault="4B1F096C" w:rsidP="00673403">
            <w:pPr>
              <w:numPr>
                <w:ilvl w:val="0"/>
                <w:numId w:val="52"/>
              </w:numPr>
              <w:autoSpaceDE w:val="0"/>
              <w:autoSpaceDN w:val="0"/>
              <w:adjustRightInd w:val="0"/>
              <w:spacing w:after="1"/>
            </w:pPr>
            <w:r w:rsidRPr="00D95A9D">
              <w:rPr>
                <w:sz w:val="18"/>
                <w:szCs w:val="18"/>
                <w:lang w:eastAsia="sk-SK"/>
              </w:rPr>
              <w:t>Predpokladaný dátum pôrodu existuje len raz a novým zápisom je pôvodný dátum automaticky prepísaný</w:t>
            </w:r>
          </w:p>
          <w:p w14:paraId="2B0554EF" w14:textId="77777777" w:rsidR="00621029" w:rsidRPr="00D95A9D" w:rsidRDefault="4B1F096C" w:rsidP="00673403">
            <w:pPr>
              <w:numPr>
                <w:ilvl w:val="0"/>
                <w:numId w:val="52"/>
              </w:numPr>
              <w:autoSpaceDE w:val="0"/>
              <w:autoSpaceDN w:val="0"/>
              <w:adjustRightInd w:val="0"/>
              <w:spacing w:after="1"/>
            </w:pPr>
            <w:r w:rsidRPr="00D95A9D">
              <w:rPr>
                <w:sz w:val="18"/>
                <w:szCs w:val="18"/>
                <w:lang w:eastAsia="sk-SK"/>
              </w:rPr>
              <w:t>Zapísaním predpokladaného dátumu pôrodu je vždy pôvodný záznam aktualizovaný</w:t>
            </w:r>
          </w:p>
        </w:tc>
      </w:tr>
      <w:tr w:rsidR="00F163C0" w:rsidRPr="00D95A9D" w14:paraId="604BDFE2"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1582959B" w14:textId="77777777" w:rsidR="00F163C0" w:rsidRPr="00D95A9D" w:rsidRDefault="4B1F096C" w:rsidP="4B1F096C">
            <w:pPr>
              <w:rPr>
                <w:sz w:val="18"/>
                <w:szCs w:val="18"/>
              </w:rPr>
            </w:pPr>
            <w:r w:rsidRPr="00D95A9D">
              <w:rPr>
                <w:sz w:val="18"/>
                <w:szCs w:val="18"/>
              </w:rPr>
              <w:t>Výnimka</w:t>
            </w:r>
          </w:p>
        </w:tc>
        <w:tc>
          <w:tcPr>
            <w:tcW w:w="7200" w:type="dxa"/>
            <w:tcBorders>
              <w:top w:val="single" w:sz="2" w:space="0" w:color="auto"/>
              <w:left w:val="single" w:sz="2" w:space="0" w:color="auto"/>
              <w:bottom w:val="single" w:sz="2" w:space="0" w:color="auto"/>
              <w:right w:val="single" w:sz="2" w:space="0" w:color="auto"/>
            </w:tcBorders>
            <w:vAlign w:val="center"/>
          </w:tcPr>
          <w:p w14:paraId="4DB22B68" w14:textId="77777777" w:rsidR="006F4424" w:rsidRPr="00D95A9D" w:rsidRDefault="34661EDB" w:rsidP="34661EDB">
            <w:pPr>
              <w:numPr>
                <w:ilvl w:val="0"/>
                <w:numId w:val="52"/>
              </w:numPr>
              <w:autoSpaceDE w:val="0"/>
              <w:autoSpaceDN w:val="0"/>
              <w:adjustRightInd w:val="0"/>
              <w:spacing w:after="1"/>
              <w:rPr>
                <w:sz w:val="18"/>
                <w:szCs w:val="18"/>
              </w:rPr>
            </w:pPr>
            <w:r w:rsidRPr="00D95A9D">
              <w:rPr>
                <w:sz w:val="18"/>
                <w:szCs w:val="18"/>
              </w:rPr>
              <w:t>E000002 - Záznam nebol uložený do Systému ezdravie. Kontaktujte dodávateľa informačného systému pre odstránenie chyby.  Po odstránení chyby opätovne vykonajte zápis do pacientskeho sumáru</w:t>
            </w:r>
          </w:p>
          <w:p w14:paraId="4738154A" w14:textId="77777777" w:rsidR="006F4424" w:rsidRPr="00D95A9D" w:rsidRDefault="34661EDB" w:rsidP="34661EDB">
            <w:pPr>
              <w:numPr>
                <w:ilvl w:val="0"/>
                <w:numId w:val="52"/>
              </w:numPr>
              <w:autoSpaceDE w:val="0"/>
              <w:autoSpaceDN w:val="0"/>
              <w:adjustRightInd w:val="0"/>
              <w:spacing w:after="1"/>
              <w:rPr>
                <w:sz w:val="18"/>
                <w:szCs w:val="18"/>
              </w:rPr>
            </w:pPr>
            <w:r w:rsidRPr="00D95A9D">
              <w:rPr>
                <w:sz w:val="18"/>
                <w:szCs w:val="18"/>
              </w:rPr>
              <w:t>E300003 - Záznam nebol uložený do Systému ezdravie z dôvodu neočakávanej chyby na NCZI. Pokúste o uloženie záznamu neskôr</w:t>
            </w:r>
          </w:p>
          <w:p w14:paraId="4D958FEC" w14:textId="77777777" w:rsidR="006F4424" w:rsidRPr="00D95A9D" w:rsidRDefault="4B1F096C" w:rsidP="4B1F096C">
            <w:pPr>
              <w:numPr>
                <w:ilvl w:val="0"/>
                <w:numId w:val="52"/>
              </w:numPr>
              <w:autoSpaceDE w:val="0"/>
              <w:autoSpaceDN w:val="0"/>
              <w:adjustRightInd w:val="0"/>
              <w:spacing w:after="1"/>
              <w:rPr>
                <w:sz w:val="18"/>
                <w:szCs w:val="18"/>
              </w:rPr>
            </w:pPr>
            <w:r w:rsidRPr="00D95A9D">
              <w:rPr>
                <w:sz w:val="18"/>
                <w:szCs w:val="18"/>
              </w:rPr>
              <w:t>E30000A - Nie je možné vyhľadať záznamy pacienta, pacient už nie je poistencom SR.</w:t>
            </w:r>
          </w:p>
          <w:p w14:paraId="7DBF3AFB" w14:textId="77777777" w:rsidR="006F4424" w:rsidRPr="00D95A9D" w:rsidRDefault="4B1F096C" w:rsidP="4B1F096C">
            <w:pPr>
              <w:numPr>
                <w:ilvl w:val="0"/>
                <w:numId w:val="52"/>
              </w:numPr>
              <w:autoSpaceDE w:val="0"/>
              <w:autoSpaceDN w:val="0"/>
              <w:adjustRightInd w:val="0"/>
              <w:spacing w:after="1"/>
              <w:rPr>
                <w:sz w:val="18"/>
                <w:szCs w:val="18"/>
              </w:rPr>
            </w:pPr>
            <w:r w:rsidRPr="00D95A9D">
              <w:rPr>
                <w:sz w:val="18"/>
                <w:szCs w:val="18"/>
              </w:rPr>
              <w:t>E300022 - Nie je možné zapísať záznam z dôvodu, že pre daného pacienta je evidovaný dátum úmrtia a zdravotná dokumentácia je uzavretá.</w:t>
            </w:r>
          </w:p>
          <w:p w14:paraId="2C469EC1" w14:textId="77777777" w:rsidR="006F4424" w:rsidRPr="00D95A9D" w:rsidRDefault="4B1F096C" w:rsidP="4B1F096C">
            <w:pPr>
              <w:numPr>
                <w:ilvl w:val="0"/>
                <w:numId w:val="52"/>
              </w:numPr>
              <w:autoSpaceDE w:val="0"/>
              <w:autoSpaceDN w:val="0"/>
              <w:adjustRightInd w:val="0"/>
              <w:spacing w:after="1"/>
              <w:rPr>
                <w:sz w:val="18"/>
                <w:szCs w:val="18"/>
              </w:rPr>
            </w:pPr>
            <w:r w:rsidRPr="00D95A9D">
              <w:rPr>
                <w:sz w:val="18"/>
                <w:szCs w:val="18"/>
              </w:rPr>
              <w:t>E300032 - Predpokladaný dátum pôrodu nie je možné zapísať na pohlavie "muž". Skontrolujte totožnosť pacienta pre ktorého je záznam vytváraný.</w:t>
            </w:r>
          </w:p>
          <w:p w14:paraId="2C45176C" w14:textId="77777777" w:rsidR="006F4424" w:rsidRPr="00D95A9D" w:rsidRDefault="34661EDB" w:rsidP="34661EDB">
            <w:pPr>
              <w:numPr>
                <w:ilvl w:val="0"/>
                <w:numId w:val="52"/>
              </w:numPr>
              <w:autoSpaceDE w:val="0"/>
              <w:autoSpaceDN w:val="0"/>
              <w:adjustRightInd w:val="0"/>
              <w:spacing w:after="1"/>
              <w:rPr>
                <w:sz w:val="18"/>
                <w:szCs w:val="18"/>
              </w:rPr>
            </w:pPr>
            <w:r w:rsidRPr="00D95A9D">
              <w:rPr>
                <w:sz w:val="18"/>
                <w:szCs w:val="18"/>
              </w:rPr>
              <w:t>E900004 - Záznam nebol uložený do Systému ezdravie. Kontaktujte dodávateľa informačného systému pre odstránenie chyby.  Po odstránení chyby opätovne vykonajte zápis do pacientskeho sumáru</w:t>
            </w:r>
          </w:p>
          <w:p w14:paraId="71A064BF" w14:textId="77777777" w:rsidR="006F4424" w:rsidRPr="00D95A9D" w:rsidRDefault="34661EDB" w:rsidP="34661EDB">
            <w:pPr>
              <w:numPr>
                <w:ilvl w:val="0"/>
                <w:numId w:val="52"/>
              </w:numPr>
              <w:autoSpaceDE w:val="0"/>
              <w:autoSpaceDN w:val="0"/>
              <w:adjustRightInd w:val="0"/>
              <w:spacing w:after="1"/>
              <w:rPr>
                <w:sz w:val="18"/>
                <w:szCs w:val="18"/>
              </w:rPr>
            </w:pPr>
            <w:r w:rsidRPr="00D95A9D">
              <w:rPr>
                <w:sz w:val="18"/>
                <w:szCs w:val="18"/>
              </w:rPr>
              <w:lastRenderedPageBreak/>
              <w:t>E900005 - Záznam nebol uložený do Systému ezdravie. Kontaktujte dodávateľa informačného systému pre odstránenie chyby.  Po odstránení chyby opätovne vykonajte zápis do pacientskeho sumáru</w:t>
            </w:r>
          </w:p>
          <w:p w14:paraId="3145DD69" w14:textId="77777777" w:rsidR="00FD23E4" w:rsidRPr="00D95A9D" w:rsidRDefault="34661EDB" w:rsidP="34661EDB">
            <w:pPr>
              <w:numPr>
                <w:ilvl w:val="0"/>
                <w:numId w:val="52"/>
              </w:numPr>
              <w:rPr>
                <w:lang w:eastAsia="sk-SK"/>
              </w:rPr>
            </w:pPr>
            <w:r w:rsidRPr="00D95A9D">
              <w:rPr>
                <w:sz w:val="18"/>
                <w:szCs w:val="18"/>
              </w:rPr>
              <w:t>E900011 - Záznam nebol uložený do Systému ezdravie. Kontaktujte dodávateľa informačného systému pre odstránenie chyby.  Po odstránení chyby opätovne vykonajte zápis do pacientskeho sumáru</w:t>
            </w:r>
          </w:p>
        </w:tc>
      </w:tr>
      <w:tr w:rsidR="00F163C0" w:rsidRPr="00D95A9D" w14:paraId="3F2538F5"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59D8B9AA" w14:textId="77777777" w:rsidR="00F163C0" w:rsidRPr="00D95A9D" w:rsidRDefault="4B1F096C" w:rsidP="4B1F096C">
            <w:pPr>
              <w:rPr>
                <w:sz w:val="18"/>
                <w:szCs w:val="18"/>
              </w:rPr>
            </w:pPr>
            <w:r w:rsidRPr="00D95A9D">
              <w:rPr>
                <w:sz w:val="18"/>
                <w:szCs w:val="18"/>
              </w:rPr>
              <w:lastRenderedPageBreak/>
              <w:t>Kód stránky EZKO</w:t>
            </w:r>
          </w:p>
        </w:tc>
        <w:tc>
          <w:tcPr>
            <w:tcW w:w="7200" w:type="dxa"/>
            <w:tcBorders>
              <w:top w:val="single" w:sz="2" w:space="0" w:color="auto"/>
              <w:left w:val="single" w:sz="2" w:space="0" w:color="auto"/>
              <w:bottom w:val="single" w:sz="2" w:space="0" w:color="auto"/>
              <w:right w:val="single" w:sz="2" w:space="0" w:color="auto"/>
            </w:tcBorders>
            <w:vAlign w:val="center"/>
          </w:tcPr>
          <w:p w14:paraId="6A57A36B" w14:textId="77777777" w:rsidR="00F163C0" w:rsidRPr="00D95A9D" w:rsidRDefault="00F163C0" w:rsidP="00621029">
            <w:pPr>
              <w:rPr>
                <w:sz w:val="18"/>
                <w:szCs w:val="18"/>
              </w:rPr>
            </w:pPr>
            <w:r w:rsidRPr="00D95A9D">
              <w:t>PSU</w:t>
            </w:r>
            <w:r w:rsidR="001C6B33" w:rsidRPr="002E5438">
              <w:fldChar w:fldCharType="begin" w:fldLock="1"/>
            </w:r>
            <w:r w:rsidRPr="00D95A9D">
              <w:rPr>
                <w:sz w:val="18"/>
                <w:szCs w:val="18"/>
              </w:rPr>
              <w:instrText>MERGEFIELD Element.valueOf(x070-KodStrankyEZKO)</w:instrText>
            </w:r>
            <w:r w:rsidR="001C6B33" w:rsidRPr="002E5438">
              <w:rPr>
                <w:sz w:val="18"/>
                <w:szCs w:val="18"/>
              </w:rPr>
              <w:fldChar w:fldCharType="end"/>
            </w:r>
          </w:p>
        </w:tc>
      </w:tr>
    </w:tbl>
    <w:p w14:paraId="1206D6DD" w14:textId="6CCEA35B" w:rsidR="00B920FC" w:rsidRPr="002E5438" w:rsidRDefault="4B1F096C" w:rsidP="00B50180">
      <w:pPr>
        <w:pStyle w:val="Nadpis2"/>
      </w:pPr>
      <w:bookmarkStart w:id="250" w:name="_DajPacientskySumar_v2"/>
      <w:bookmarkStart w:id="251" w:name="_Toc56171996"/>
      <w:bookmarkEnd w:id="250"/>
      <w:r>
        <w:t>DajPacientskySumar_v</w:t>
      </w:r>
      <w:r w:rsidR="00784EBA">
        <w:t>3</w:t>
      </w:r>
      <w:bookmarkEnd w:id="251"/>
    </w:p>
    <w:tbl>
      <w:tblPr>
        <w:tblW w:w="9495" w:type="dxa"/>
        <w:jc w:val="center"/>
        <w:tblLayout w:type="fixed"/>
        <w:tblCellMar>
          <w:left w:w="60" w:type="dxa"/>
          <w:right w:w="60" w:type="dxa"/>
        </w:tblCellMar>
        <w:tblLook w:val="0000" w:firstRow="0" w:lastRow="0" w:firstColumn="0" w:lastColumn="0" w:noHBand="0" w:noVBand="0"/>
      </w:tblPr>
      <w:tblGrid>
        <w:gridCol w:w="2160"/>
        <w:gridCol w:w="7335"/>
      </w:tblGrid>
      <w:tr w:rsidR="00B920FC" w:rsidRPr="00D95A9D" w14:paraId="08B55729" w14:textId="77777777" w:rsidTr="003E15D5">
        <w:trPr>
          <w:trHeight w:val="326"/>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B6D972E" w14:textId="77777777" w:rsidR="00B920FC" w:rsidRPr="00D95A9D" w:rsidRDefault="4B1F096C" w:rsidP="4B1F096C">
            <w:pPr>
              <w:rPr>
                <w:sz w:val="18"/>
                <w:szCs w:val="18"/>
              </w:rPr>
            </w:pPr>
            <w:r w:rsidRPr="00D95A9D">
              <w:rPr>
                <w:sz w:val="18"/>
                <w:szCs w:val="18"/>
              </w:rPr>
              <w:t>Názov služby</w:t>
            </w:r>
          </w:p>
        </w:tc>
        <w:tc>
          <w:tcPr>
            <w:tcW w:w="7335" w:type="dxa"/>
            <w:tcBorders>
              <w:top w:val="single" w:sz="2" w:space="0" w:color="auto"/>
              <w:left w:val="single" w:sz="2" w:space="0" w:color="auto"/>
              <w:bottom w:val="single" w:sz="2" w:space="0" w:color="auto"/>
              <w:right w:val="single" w:sz="2" w:space="0" w:color="auto"/>
            </w:tcBorders>
            <w:vAlign w:val="center"/>
          </w:tcPr>
          <w:p w14:paraId="264D90B6" w14:textId="6DCB1362" w:rsidR="00B920FC" w:rsidRPr="00D95A9D" w:rsidRDefault="4B1F096C">
            <w:pPr>
              <w:rPr>
                <w:sz w:val="18"/>
                <w:szCs w:val="18"/>
              </w:rPr>
            </w:pPr>
            <w:r w:rsidRPr="00D95A9D">
              <w:rPr>
                <w:sz w:val="18"/>
                <w:szCs w:val="18"/>
              </w:rPr>
              <w:t>DajPacientskySumar_v</w:t>
            </w:r>
            <w:r w:rsidR="00784EBA">
              <w:rPr>
                <w:sz w:val="18"/>
                <w:szCs w:val="18"/>
              </w:rPr>
              <w:t>3</w:t>
            </w:r>
          </w:p>
        </w:tc>
      </w:tr>
      <w:tr w:rsidR="00B920FC" w:rsidRPr="00D95A9D" w14:paraId="40732045" w14:textId="77777777" w:rsidTr="003E15D5">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FDD667C" w14:textId="77777777" w:rsidR="00B920FC" w:rsidRPr="00D95A9D" w:rsidRDefault="4B1F096C" w:rsidP="4B1F096C">
            <w:pPr>
              <w:rPr>
                <w:sz w:val="18"/>
                <w:szCs w:val="18"/>
              </w:rPr>
            </w:pPr>
            <w:r w:rsidRPr="00D95A9D">
              <w:rPr>
                <w:sz w:val="18"/>
                <w:szCs w:val="18"/>
              </w:rPr>
              <w:t>Určenie</w:t>
            </w:r>
          </w:p>
        </w:tc>
        <w:tc>
          <w:tcPr>
            <w:tcW w:w="7335" w:type="dxa"/>
            <w:tcBorders>
              <w:top w:val="single" w:sz="2" w:space="0" w:color="auto"/>
              <w:left w:val="single" w:sz="2" w:space="0" w:color="auto"/>
              <w:bottom w:val="single" w:sz="2" w:space="0" w:color="auto"/>
              <w:right w:val="single" w:sz="2" w:space="0" w:color="auto"/>
            </w:tcBorders>
            <w:vAlign w:val="center"/>
          </w:tcPr>
          <w:p w14:paraId="5BB16B6D" w14:textId="77777777" w:rsidR="00B920FC" w:rsidRPr="00D95A9D" w:rsidRDefault="001C6B33" w:rsidP="4B1F096C">
            <w:pPr>
              <w:rPr>
                <w:sz w:val="18"/>
                <w:szCs w:val="18"/>
              </w:rPr>
            </w:pPr>
            <w:r w:rsidRPr="0059754F">
              <w:fldChar w:fldCharType="begin" w:fldLock="1"/>
            </w:r>
            <w:r w:rsidR="00B920FC" w:rsidRPr="00D95A9D">
              <w:rPr>
                <w:sz w:val="18"/>
                <w:szCs w:val="18"/>
              </w:rPr>
              <w:instrText>MERGEFIELD Element.valueOf(x070-Urcenie)</w:instrText>
            </w:r>
            <w:r w:rsidRPr="0059754F">
              <w:rPr>
                <w:sz w:val="18"/>
                <w:szCs w:val="18"/>
              </w:rPr>
              <w:fldChar w:fldCharType="separate"/>
            </w:r>
            <w:r w:rsidR="00B920FC" w:rsidRPr="00D95A9D">
              <w:rPr>
                <w:sz w:val="18"/>
                <w:szCs w:val="18"/>
              </w:rPr>
              <w:t>IS PZS</w:t>
            </w:r>
            <w:r w:rsidRPr="0059754F">
              <w:fldChar w:fldCharType="end"/>
            </w:r>
          </w:p>
        </w:tc>
      </w:tr>
      <w:tr w:rsidR="00B920FC" w:rsidRPr="00D95A9D" w14:paraId="32F6940C" w14:textId="77777777" w:rsidTr="003E15D5">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1BA9D195" w14:textId="77777777" w:rsidR="00B920FC" w:rsidRPr="00D95A9D" w:rsidRDefault="4B1F096C" w:rsidP="4B1F096C">
            <w:pPr>
              <w:rPr>
                <w:sz w:val="18"/>
                <w:szCs w:val="18"/>
              </w:rPr>
            </w:pPr>
            <w:r w:rsidRPr="00D95A9D">
              <w:rPr>
                <w:sz w:val="18"/>
                <w:szCs w:val="18"/>
              </w:rPr>
              <w:t>Charakteristika</w:t>
            </w:r>
          </w:p>
        </w:tc>
        <w:tc>
          <w:tcPr>
            <w:tcW w:w="7335" w:type="dxa"/>
            <w:tcBorders>
              <w:top w:val="single" w:sz="2" w:space="0" w:color="auto"/>
              <w:left w:val="single" w:sz="2" w:space="0" w:color="auto"/>
              <w:bottom w:val="single" w:sz="2" w:space="0" w:color="auto"/>
              <w:right w:val="single" w:sz="2" w:space="0" w:color="auto"/>
            </w:tcBorders>
            <w:vAlign w:val="center"/>
          </w:tcPr>
          <w:p w14:paraId="5CDA04CA" w14:textId="77777777" w:rsidR="00B920FC" w:rsidRPr="00D95A9D" w:rsidRDefault="34661EDB" w:rsidP="34661EDB">
            <w:pPr>
              <w:pStyle w:val="Bezriadkovania"/>
              <w:rPr>
                <w:sz w:val="18"/>
                <w:szCs w:val="18"/>
                <w:lang w:val="sk-SK"/>
              </w:rPr>
            </w:pPr>
            <w:r w:rsidRPr="00D95A9D">
              <w:rPr>
                <w:rFonts w:asciiTheme="minorHAnsi" w:eastAsiaTheme="minorEastAsia" w:hAnsiTheme="minorHAnsi" w:cstheme="minorBidi"/>
                <w:color w:val="auto"/>
                <w:sz w:val="18"/>
                <w:szCs w:val="18"/>
                <w:lang w:val="sk-SK"/>
              </w:rPr>
              <w:t>Zdravotnícky pracovník pristupuje k pacientskemu sumáru a doplnkovým  zdravotným údajom pacienta. Pre vyhľadanie záznamov je nevyhnutný súhlas pacienta, okrem všeobecného kapitujúceho lekára.</w:t>
            </w:r>
          </w:p>
        </w:tc>
      </w:tr>
      <w:tr w:rsidR="00B920FC" w:rsidRPr="00D95A9D" w14:paraId="204515F2"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389A61F5" w14:textId="77777777" w:rsidR="00B920FC" w:rsidRPr="00D95A9D" w:rsidRDefault="4B1F096C" w:rsidP="4B1F096C">
            <w:pPr>
              <w:rPr>
                <w:sz w:val="18"/>
                <w:szCs w:val="18"/>
              </w:rPr>
            </w:pPr>
            <w:r w:rsidRPr="00D95A9D">
              <w:rPr>
                <w:sz w:val="18"/>
                <w:szCs w:val="18"/>
              </w:rPr>
              <w:t>Spôsob volania</w:t>
            </w:r>
          </w:p>
        </w:tc>
        <w:tc>
          <w:tcPr>
            <w:tcW w:w="7335" w:type="dxa"/>
            <w:tcBorders>
              <w:top w:val="single" w:sz="2" w:space="0" w:color="auto"/>
              <w:left w:val="single" w:sz="2" w:space="0" w:color="auto"/>
              <w:bottom w:val="single" w:sz="2" w:space="0" w:color="auto"/>
              <w:right w:val="single" w:sz="2" w:space="0" w:color="auto"/>
            </w:tcBorders>
            <w:vAlign w:val="center"/>
          </w:tcPr>
          <w:p w14:paraId="15ACC66E" w14:textId="77777777" w:rsidR="00B920FC" w:rsidRPr="00D95A9D" w:rsidRDefault="4B1F096C" w:rsidP="4B1F096C">
            <w:pPr>
              <w:rPr>
                <w:sz w:val="18"/>
                <w:szCs w:val="18"/>
              </w:rPr>
            </w:pPr>
            <w:r w:rsidRPr="00D95A9D">
              <w:rPr>
                <w:sz w:val="18"/>
                <w:szCs w:val="18"/>
              </w:rPr>
              <w:t>Synchrónny, Asynchrónny</w:t>
            </w:r>
          </w:p>
        </w:tc>
      </w:tr>
      <w:tr w:rsidR="00B920FC" w:rsidRPr="00D95A9D" w14:paraId="49A6D0F3"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1567B04B" w14:textId="77777777" w:rsidR="00B920FC" w:rsidRPr="00D95A9D" w:rsidRDefault="4B1F096C" w:rsidP="4B1F096C">
            <w:pPr>
              <w:rPr>
                <w:sz w:val="18"/>
                <w:szCs w:val="18"/>
              </w:rPr>
            </w:pPr>
            <w:r w:rsidRPr="00D95A9D">
              <w:rPr>
                <w:sz w:val="18"/>
                <w:szCs w:val="18"/>
              </w:rPr>
              <w:t>Popis</w:t>
            </w:r>
          </w:p>
        </w:tc>
        <w:tc>
          <w:tcPr>
            <w:tcW w:w="7335" w:type="dxa"/>
            <w:tcBorders>
              <w:top w:val="single" w:sz="2" w:space="0" w:color="auto"/>
              <w:left w:val="single" w:sz="2" w:space="0" w:color="auto"/>
              <w:bottom w:val="single" w:sz="2" w:space="0" w:color="auto"/>
              <w:right w:val="single" w:sz="2" w:space="0" w:color="auto"/>
            </w:tcBorders>
            <w:vAlign w:val="center"/>
          </w:tcPr>
          <w:p w14:paraId="45E2FCBF" w14:textId="77777777" w:rsidR="00B920FC" w:rsidRPr="00D95A9D" w:rsidRDefault="4B1F096C" w:rsidP="4B1F096C">
            <w:pPr>
              <w:autoSpaceDE w:val="0"/>
              <w:autoSpaceDN w:val="0"/>
              <w:adjustRightInd w:val="0"/>
              <w:spacing w:beforeAutospacing="1" w:afterAutospacing="1"/>
              <w:rPr>
                <w:rFonts w:eastAsia="Arial" w:cs="Arial"/>
                <w:sz w:val="18"/>
                <w:szCs w:val="18"/>
                <w:lang w:eastAsia="sk-SK"/>
              </w:rPr>
            </w:pPr>
            <w:r w:rsidRPr="00D95A9D">
              <w:rPr>
                <w:sz w:val="18"/>
                <w:szCs w:val="18"/>
                <w:lang w:eastAsia="sk-SK"/>
              </w:rPr>
              <w:t>Služba umožňuje vyhľadanie pacientskeho sumáru</w:t>
            </w:r>
          </w:p>
          <w:p w14:paraId="3006FA83" w14:textId="77777777" w:rsidR="00B920FC" w:rsidRPr="00D95A9D" w:rsidRDefault="4B1F096C" w:rsidP="4B1F096C">
            <w:pPr>
              <w:ind w:left="360"/>
              <w:rPr>
                <w:rFonts w:eastAsia="Arial" w:cs="Arial"/>
                <w:sz w:val="18"/>
                <w:szCs w:val="18"/>
                <w:u w:val="single"/>
                <w:lang w:eastAsia="sk-SK"/>
              </w:rPr>
            </w:pPr>
            <w:r w:rsidRPr="00D95A9D">
              <w:rPr>
                <w:sz w:val="18"/>
                <w:szCs w:val="18"/>
                <w:u w:val="single"/>
                <w:lang w:eastAsia="sk-SK"/>
              </w:rPr>
              <w:t>Vstup</w:t>
            </w:r>
          </w:p>
          <w:p w14:paraId="16C5463D" w14:textId="77777777" w:rsidR="00B920FC" w:rsidRPr="00D95A9D" w:rsidRDefault="4B1F096C" w:rsidP="4B1F096C">
            <w:pPr>
              <w:pStyle w:val="Odsekzoznamu"/>
              <w:numPr>
                <w:ilvl w:val="0"/>
                <w:numId w:val="130"/>
              </w:numPr>
              <w:rPr>
                <w:rFonts w:eastAsia="Arial" w:cs="Arial"/>
                <w:sz w:val="18"/>
                <w:szCs w:val="18"/>
                <w:lang w:eastAsia="sk-SK"/>
              </w:rPr>
            </w:pPr>
            <w:r w:rsidRPr="00D95A9D">
              <w:rPr>
                <w:sz w:val="18"/>
                <w:szCs w:val="18"/>
                <w:lang w:eastAsia="sk-SK"/>
              </w:rPr>
              <w:t>ID pacienta</w:t>
            </w:r>
          </w:p>
          <w:p w14:paraId="2924530D" w14:textId="4900B342" w:rsidR="00134767" w:rsidRPr="00D95A9D" w:rsidRDefault="008A760A" w:rsidP="34661EDB">
            <w:pPr>
              <w:pStyle w:val="Odsekzoznamu"/>
              <w:numPr>
                <w:ilvl w:val="0"/>
                <w:numId w:val="130"/>
              </w:numPr>
              <w:rPr>
                <w:rFonts w:eastAsia="Arial" w:cs="Arial"/>
                <w:sz w:val="18"/>
                <w:szCs w:val="18"/>
                <w:lang w:eastAsia="sk-SK"/>
              </w:rPr>
            </w:pPr>
            <w:r w:rsidRPr="00D95A9D">
              <w:rPr>
                <w:sz w:val="18"/>
                <w:szCs w:val="18"/>
                <w:lang w:eastAsia="sk-SK"/>
              </w:rPr>
              <w:t>Oblasť</w:t>
            </w:r>
            <w:r w:rsidR="34661EDB" w:rsidRPr="00D95A9D">
              <w:rPr>
                <w:sz w:val="18"/>
                <w:szCs w:val="18"/>
                <w:lang w:eastAsia="sk-SK"/>
              </w:rPr>
              <w:t xml:space="preserve"> (AjZruseneZaznamy)</w:t>
            </w:r>
          </w:p>
          <w:p w14:paraId="7192D8BC" w14:textId="77777777" w:rsidR="00B920FC" w:rsidRPr="00D95A9D" w:rsidRDefault="00B920FC" w:rsidP="0018048B">
            <w:pPr>
              <w:rPr>
                <w:i/>
                <w:color w:val="000000"/>
                <w:u w:val="single"/>
              </w:rPr>
            </w:pPr>
          </w:p>
          <w:p w14:paraId="29919B49" w14:textId="77777777" w:rsidR="00B920FC" w:rsidRPr="00D95A9D" w:rsidRDefault="4B1F096C" w:rsidP="4B1F096C">
            <w:pPr>
              <w:ind w:left="360"/>
              <w:rPr>
                <w:rFonts w:eastAsia="Arial" w:cs="Arial"/>
                <w:sz w:val="18"/>
                <w:szCs w:val="18"/>
                <w:u w:val="single"/>
                <w:lang w:eastAsia="sk-SK"/>
              </w:rPr>
            </w:pPr>
            <w:r w:rsidRPr="00D95A9D">
              <w:rPr>
                <w:sz w:val="18"/>
                <w:szCs w:val="18"/>
                <w:u w:val="single"/>
                <w:lang w:eastAsia="sk-SK"/>
              </w:rPr>
              <w:t>Výstup</w:t>
            </w:r>
          </w:p>
          <w:p w14:paraId="51FF0414" w14:textId="77777777" w:rsidR="00B920FC" w:rsidRPr="00D95A9D" w:rsidRDefault="4B1F096C" w:rsidP="4B1F096C">
            <w:pPr>
              <w:numPr>
                <w:ilvl w:val="0"/>
                <w:numId w:val="52"/>
              </w:numPr>
              <w:autoSpaceDE w:val="0"/>
              <w:autoSpaceDN w:val="0"/>
              <w:adjustRightInd w:val="0"/>
              <w:spacing w:after="1"/>
              <w:rPr>
                <w:rFonts w:eastAsia="Arial" w:cs="Arial"/>
                <w:sz w:val="18"/>
                <w:szCs w:val="18"/>
                <w:lang w:eastAsia="sk-SK"/>
              </w:rPr>
            </w:pPr>
            <w:r w:rsidRPr="00D95A9D">
              <w:rPr>
                <w:sz w:val="18"/>
                <w:szCs w:val="18"/>
                <w:lang w:eastAsia="sk-SK"/>
              </w:rPr>
              <w:t xml:space="preserve">Varovania </w:t>
            </w:r>
          </w:p>
          <w:p w14:paraId="3F4C54D3" w14:textId="77777777" w:rsidR="00B920FC" w:rsidRPr="00D95A9D" w:rsidRDefault="4B1F096C" w:rsidP="4B1F096C">
            <w:pPr>
              <w:numPr>
                <w:ilvl w:val="0"/>
                <w:numId w:val="52"/>
              </w:numPr>
              <w:autoSpaceDE w:val="0"/>
              <w:autoSpaceDN w:val="0"/>
              <w:adjustRightInd w:val="0"/>
              <w:spacing w:after="1"/>
              <w:rPr>
                <w:rFonts w:eastAsia="Arial" w:cs="Arial"/>
                <w:sz w:val="18"/>
                <w:szCs w:val="18"/>
                <w:lang w:eastAsia="sk-SK"/>
              </w:rPr>
            </w:pPr>
            <w:r w:rsidRPr="00D95A9D">
              <w:rPr>
                <w:sz w:val="18"/>
                <w:szCs w:val="18"/>
                <w:lang w:eastAsia="sk-SK"/>
              </w:rPr>
              <w:t>Zoznam zdravotných problémov</w:t>
            </w:r>
          </w:p>
          <w:p w14:paraId="6E5EE928" w14:textId="77777777" w:rsidR="00B920FC" w:rsidRPr="00D95A9D" w:rsidRDefault="4B1F096C" w:rsidP="4B1F096C">
            <w:pPr>
              <w:numPr>
                <w:ilvl w:val="0"/>
                <w:numId w:val="52"/>
              </w:numPr>
              <w:autoSpaceDE w:val="0"/>
              <w:autoSpaceDN w:val="0"/>
              <w:adjustRightInd w:val="0"/>
              <w:spacing w:after="1"/>
              <w:rPr>
                <w:rFonts w:eastAsia="Arial" w:cs="Arial"/>
                <w:sz w:val="18"/>
                <w:szCs w:val="18"/>
                <w:lang w:eastAsia="sk-SK"/>
              </w:rPr>
            </w:pPr>
            <w:r w:rsidRPr="00D95A9D">
              <w:rPr>
                <w:sz w:val="18"/>
                <w:szCs w:val="18"/>
                <w:lang w:eastAsia="sk-SK"/>
              </w:rPr>
              <w:t>Lieková anamnéza</w:t>
            </w:r>
          </w:p>
          <w:p w14:paraId="4A23A0D0" w14:textId="77777777" w:rsidR="00B920FC" w:rsidRPr="00D95A9D" w:rsidRDefault="4B1F096C" w:rsidP="4B1F096C">
            <w:pPr>
              <w:numPr>
                <w:ilvl w:val="0"/>
                <w:numId w:val="52"/>
              </w:numPr>
              <w:rPr>
                <w:rFonts w:ascii="Times New Roman" w:hAnsi="Times New Roman"/>
                <w:color w:val="000000"/>
                <w:sz w:val="22"/>
                <w:szCs w:val="22"/>
              </w:rPr>
            </w:pPr>
            <w:r w:rsidRPr="00D95A9D">
              <w:rPr>
                <w:sz w:val="18"/>
                <w:szCs w:val="18"/>
                <w:lang w:eastAsia="sk-SK"/>
              </w:rPr>
              <w:t>Pôrodnícka anamnéza</w:t>
            </w:r>
          </w:p>
          <w:p w14:paraId="53DD1A03" w14:textId="77777777" w:rsidR="00B920FC" w:rsidRPr="00D95A9D" w:rsidRDefault="4B1F096C" w:rsidP="4B1F096C">
            <w:pPr>
              <w:numPr>
                <w:ilvl w:val="0"/>
                <w:numId w:val="52"/>
              </w:numPr>
              <w:rPr>
                <w:rFonts w:ascii="Times New Roman" w:hAnsi="Times New Roman"/>
                <w:color w:val="000000"/>
                <w:sz w:val="22"/>
                <w:szCs w:val="22"/>
              </w:rPr>
            </w:pPr>
            <w:r w:rsidRPr="00D95A9D">
              <w:rPr>
                <w:sz w:val="18"/>
                <w:szCs w:val="18"/>
                <w:lang w:eastAsia="sk-SK"/>
              </w:rPr>
              <w:t>Osobná anamnéza</w:t>
            </w:r>
          </w:p>
          <w:p w14:paraId="643BC5BF" w14:textId="77777777" w:rsidR="00B920FC" w:rsidRPr="00D95A9D" w:rsidRDefault="4B1F096C" w:rsidP="4B1F096C">
            <w:pPr>
              <w:numPr>
                <w:ilvl w:val="0"/>
                <w:numId w:val="52"/>
              </w:numPr>
              <w:rPr>
                <w:rFonts w:ascii="Times New Roman" w:hAnsi="Times New Roman"/>
                <w:color w:val="000000"/>
                <w:sz w:val="22"/>
                <w:szCs w:val="22"/>
              </w:rPr>
            </w:pPr>
            <w:r w:rsidRPr="00D95A9D">
              <w:rPr>
                <w:sz w:val="18"/>
                <w:szCs w:val="18"/>
                <w:lang w:eastAsia="sk-SK"/>
              </w:rPr>
              <w:t>Sociálna anamnéza</w:t>
            </w:r>
          </w:p>
          <w:p w14:paraId="641E165D" w14:textId="77777777" w:rsidR="00B920FC" w:rsidRPr="00D95A9D" w:rsidRDefault="4B1F096C" w:rsidP="4B1F096C">
            <w:pPr>
              <w:numPr>
                <w:ilvl w:val="0"/>
                <w:numId w:val="52"/>
              </w:numPr>
              <w:rPr>
                <w:rFonts w:ascii="Times New Roman" w:hAnsi="Times New Roman"/>
                <w:color w:val="000000"/>
                <w:sz w:val="22"/>
                <w:szCs w:val="22"/>
              </w:rPr>
            </w:pPr>
            <w:r w:rsidRPr="00D95A9D">
              <w:rPr>
                <w:sz w:val="18"/>
                <w:szCs w:val="18"/>
                <w:lang w:eastAsia="sk-SK"/>
              </w:rPr>
              <w:t xml:space="preserve">Výsledky vyšetrení </w:t>
            </w:r>
          </w:p>
          <w:p w14:paraId="714CCFCA" w14:textId="77777777" w:rsidR="00B920FC" w:rsidRPr="00D95A9D" w:rsidRDefault="00B920FC" w:rsidP="0018048B">
            <w:pPr>
              <w:ind w:left="360"/>
              <w:rPr>
                <w:rFonts w:cs="Arial"/>
                <w:sz w:val="18"/>
                <w:szCs w:val="18"/>
                <w:lang w:eastAsia="sk-SK"/>
              </w:rPr>
            </w:pPr>
          </w:p>
          <w:p w14:paraId="2ACC68B4" w14:textId="77777777" w:rsidR="00B920FC" w:rsidRPr="00D95A9D" w:rsidRDefault="4B1F096C" w:rsidP="4B1F096C">
            <w:pPr>
              <w:ind w:left="360"/>
              <w:rPr>
                <w:rFonts w:eastAsia="Arial" w:cs="Arial"/>
                <w:sz w:val="18"/>
                <w:szCs w:val="18"/>
                <w:u w:val="single"/>
                <w:lang w:eastAsia="sk-SK"/>
              </w:rPr>
            </w:pPr>
            <w:r w:rsidRPr="00D95A9D">
              <w:rPr>
                <w:sz w:val="18"/>
                <w:szCs w:val="18"/>
                <w:u w:val="single"/>
                <w:lang w:eastAsia="sk-SK"/>
              </w:rPr>
              <w:t>Triedenie</w:t>
            </w:r>
          </w:p>
          <w:p w14:paraId="7ED97FA7" w14:textId="77777777" w:rsidR="00B920FC" w:rsidRPr="00D95A9D" w:rsidRDefault="34661EDB" w:rsidP="34661EDB">
            <w:pPr>
              <w:pStyle w:val="Odsekzoznamu"/>
              <w:numPr>
                <w:ilvl w:val="0"/>
                <w:numId w:val="131"/>
              </w:numPr>
              <w:autoSpaceDE w:val="0"/>
              <w:autoSpaceDN w:val="0"/>
              <w:adjustRightInd w:val="0"/>
              <w:spacing w:after="1"/>
              <w:rPr>
                <w:rFonts w:eastAsia="Arial" w:cs="Arial"/>
                <w:sz w:val="18"/>
                <w:szCs w:val="18"/>
                <w:lang w:eastAsia="sk-SK"/>
              </w:rPr>
            </w:pPr>
            <w:r w:rsidRPr="00D95A9D">
              <w:rPr>
                <w:sz w:val="18"/>
                <w:szCs w:val="18"/>
                <w:lang w:eastAsia="sk-SK"/>
              </w:rPr>
              <w:t>Záznamy sú vo výstupe začleňované do jednotlivých oblastí pacientskeho sumáru, zoradenie záznamov je podľa dátumu "datumZaznamenania"  záznamu, najnovšie ako prvé.</w:t>
            </w:r>
          </w:p>
          <w:p w14:paraId="790327B2" w14:textId="77777777" w:rsidR="00B920FC" w:rsidRPr="00D95A9D" w:rsidRDefault="4B1F096C" w:rsidP="4B1F096C">
            <w:pPr>
              <w:pStyle w:val="Odsekzoznamu"/>
              <w:numPr>
                <w:ilvl w:val="0"/>
                <w:numId w:val="131"/>
              </w:numPr>
              <w:autoSpaceDE w:val="0"/>
              <w:autoSpaceDN w:val="0"/>
              <w:adjustRightInd w:val="0"/>
              <w:spacing w:after="1"/>
              <w:rPr>
                <w:rFonts w:eastAsia="Arial" w:cs="Arial"/>
                <w:sz w:val="18"/>
                <w:szCs w:val="18"/>
                <w:lang w:eastAsia="sk-SK"/>
              </w:rPr>
            </w:pPr>
            <w:r w:rsidRPr="00D95A9D">
              <w:rPr>
                <w:sz w:val="18"/>
                <w:szCs w:val="18"/>
                <w:lang w:eastAsia="sk-SK"/>
              </w:rPr>
              <w:t>Zoradenie jednotlivých oblastí je dané poradím ich najnovších záznamov.</w:t>
            </w:r>
          </w:p>
          <w:p w14:paraId="0916C596" w14:textId="77777777" w:rsidR="004F76A2" w:rsidRPr="00D95A9D" w:rsidRDefault="34661EDB" w:rsidP="34661EDB">
            <w:pPr>
              <w:pStyle w:val="Odsekzoznamu"/>
              <w:numPr>
                <w:ilvl w:val="0"/>
                <w:numId w:val="131"/>
              </w:numPr>
              <w:autoSpaceDE w:val="0"/>
              <w:autoSpaceDN w:val="0"/>
              <w:adjustRightInd w:val="0"/>
              <w:spacing w:after="1"/>
              <w:rPr>
                <w:rFonts w:eastAsia="Arial" w:cs="Arial"/>
                <w:sz w:val="18"/>
                <w:szCs w:val="18"/>
                <w:lang w:eastAsia="sk-SK"/>
              </w:rPr>
            </w:pPr>
            <w:r w:rsidRPr="00D95A9D">
              <w:rPr>
                <w:sz w:val="18"/>
                <w:szCs w:val="18"/>
                <w:lang w:eastAsia="sk-SK"/>
              </w:rPr>
              <w:t>V prípade zobrazenia aj zrušených záznamov sú tieto záznamy radené v poradí (platné, zneplatnené, stornované)</w:t>
            </w:r>
          </w:p>
        </w:tc>
      </w:tr>
      <w:tr w:rsidR="00B920FC" w:rsidRPr="00D95A9D" w14:paraId="2993E71C"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1FAAE2BB" w14:textId="77777777" w:rsidR="00B920FC" w:rsidRPr="00D95A9D" w:rsidRDefault="4B1F096C" w:rsidP="4B1F096C">
            <w:pPr>
              <w:rPr>
                <w:sz w:val="18"/>
                <w:szCs w:val="18"/>
              </w:rPr>
            </w:pPr>
            <w:r w:rsidRPr="00D95A9D">
              <w:rPr>
                <w:sz w:val="18"/>
                <w:szCs w:val="18"/>
              </w:rPr>
              <w:t>Vstup:</w:t>
            </w:r>
          </w:p>
        </w:tc>
        <w:tc>
          <w:tcPr>
            <w:tcW w:w="7335" w:type="dxa"/>
            <w:tcBorders>
              <w:top w:val="single" w:sz="2" w:space="0" w:color="auto"/>
              <w:left w:val="single" w:sz="2" w:space="0" w:color="auto"/>
              <w:bottom w:val="single" w:sz="2" w:space="0" w:color="auto"/>
              <w:right w:val="single" w:sz="2" w:space="0" w:color="auto"/>
            </w:tcBorders>
            <w:vAlign w:val="center"/>
          </w:tcPr>
          <w:p w14:paraId="79C8DB59" w14:textId="77777777" w:rsidR="00B920FC" w:rsidRPr="00D95A9D" w:rsidRDefault="4B1F096C" w:rsidP="4B1F096C">
            <w:pPr>
              <w:pStyle w:val="Bezriadkovania"/>
              <w:numPr>
                <w:ilvl w:val="0"/>
                <w:numId w:val="130"/>
              </w:numPr>
              <w:spacing w:after="0"/>
              <w:rPr>
                <w:rFonts w:ascii="Arial" w:eastAsia="Arial" w:hAnsi="Arial" w:cs="Arial"/>
                <w:sz w:val="18"/>
                <w:szCs w:val="18"/>
                <w:lang w:val="sk-SK" w:eastAsia="sk-SK"/>
              </w:rPr>
            </w:pPr>
            <w:r w:rsidRPr="00D95A9D">
              <w:rPr>
                <w:rFonts w:ascii="Arial" w:eastAsia="Arial" w:hAnsi="Arial" w:cs="Arial"/>
                <w:color w:val="auto"/>
                <w:sz w:val="18"/>
                <w:szCs w:val="18"/>
                <w:lang w:val="sk-SK" w:eastAsia="sk-SK"/>
              </w:rPr>
              <w:t>DajPacientskySumar_Request.XSD</w:t>
            </w:r>
          </w:p>
        </w:tc>
      </w:tr>
      <w:tr w:rsidR="00B920FC" w:rsidRPr="00D95A9D" w14:paraId="1291538A"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A15E7BA" w14:textId="77777777" w:rsidR="00B920FC" w:rsidRPr="00D95A9D" w:rsidRDefault="4B1F096C" w:rsidP="4B1F096C">
            <w:pPr>
              <w:rPr>
                <w:sz w:val="18"/>
                <w:szCs w:val="18"/>
              </w:rPr>
            </w:pPr>
            <w:r w:rsidRPr="00D95A9D">
              <w:rPr>
                <w:sz w:val="18"/>
                <w:szCs w:val="18"/>
              </w:rPr>
              <w:t>Výstup:</w:t>
            </w:r>
          </w:p>
        </w:tc>
        <w:tc>
          <w:tcPr>
            <w:tcW w:w="7335" w:type="dxa"/>
            <w:tcBorders>
              <w:top w:val="single" w:sz="2" w:space="0" w:color="auto"/>
              <w:left w:val="single" w:sz="2" w:space="0" w:color="auto"/>
              <w:bottom w:val="single" w:sz="2" w:space="0" w:color="auto"/>
              <w:right w:val="single" w:sz="2" w:space="0" w:color="auto"/>
            </w:tcBorders>
            <w:vAlign w:val="center"/>
          </w:tcPr>
          <w:p w14:paraId="25679A25" w14:textId="13838978" w:rsidR="00B920FC" w:rsidRPr="00D95A9D" w:rsidRDefault="00DB2889" w:rsidP="142AD015">
            <w:pPr>
              <w:pStyle w:val="Odsekzoznamu"/>
              <w:numPr>
                <w:ilvl w:val="0"/>
                <w:numId w:val="55"/>
              </w:numPr>
              <w:autoSpaceDE w:val="0"/>
              <w:autoSpaceDN w:val="0"/>
              <w:adjustRightInd w:val="0"/>
              <w:spacing w:after="1"/>
              <w:rPr>
                <w:rFonts w:asciiTheme="minorHAnsi" w:eastAsiaTheme="minorEastAsia" w:hAnsiTheme="minorHAnsi" w:cstheme="minorBidi"/>
                <w:sz w:val="18"/>
                <w:szCs w:val="18"/>
              </w:rPr>
            </w:pPr>
            <w:hyperlink w:anchor="_Pôrodnícka_anamnéza" w:history="1">
              <w:r w:rsidR="4B1F096C" w:rsidRPr="142AD015">
                <w:rPr>
                  <w:rStyle w:val="Hypertextovprepojenie"/>
                  <w:rFonts w:asciiTheme="minorHAnsi" w:eastAsiaTheme="minorEastAsia" w:hAnsiTheme="minorHAnsi" w:cstheme="minorBidi"/>
                  <w:sz w:val="18"/>
                  <w:szCs w:val="18"/>
                </w:rPr>
                <w:t>CEN-EN13606-FOLDER.Pacientsky_sumar.</w:t>
              </w:r>
              <w:r w:rsidR="00253888" w:rsidRPr="142AD015">
                <w:rPr>
                  <w:rStyle w:val="Hypertextovprepojenie"/>
                  <w:rFonts w:asciiTheme="minorHAnsi" w:eastAsiaTheme="minorEastAsia" w:hAnsiTheme="minorHAnsi" w:cstheme="minorBidi"/>
                  <w:sz w:val="18"/>
                  <w:szCs w:val="18"/>
                </w:rPr>
                <w:t>v3</w:t>
              </w:r>
              <w:r w:rsidR="4B1F096C" w:rsidRPr="142AD015">
                <w:rPr>
                  <w:rStyle w:val="Hypertextovprepojenie"/>
                  <w:rFonts w:asciiTheme="minorHAnsi" w:eastAsiaTheme="minorEastAsia" w:hAnsiTheme="minorHAnsi" w:cstheme="minorBidi"/>
                  <w:sz w:val="18"/>
                  <w:szCs w:val="18"/>
                </w:rPr>
                <w:t>.adl</w:t>
              </w:r>
            </w:hyperlink>
          </w:p>
        </w:tc>
      </w:tr>
      <w:tr w:rsidR="00B920FC" w:rsidRPr="00D95A9D" w14:paraId="43278337"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6C3E7D4B" w14:textId="77777777" w:rsidR="00B920FC" w:rsidRPr="00D95A9D" w:rsidRDefault="4B1F096C" w:rsidP="4B1F096C">
            <w:pPr>
              <w:rPr>
                <w:sz w:val="18"/>
                <w:szCs w:val="18"/>
              </w:rPr>
            </w:pPr>
            <w:r w:rsidRPr="00D95A9D">
              <w:rPr>
                <w:sz w:val="18"/>
                <w:szCs w:val="18"/>
              </w:rPr>
              <w:t>Podmienky:</w:t>
            </w:r>
          </w:p>
        </w:tc>
        <w:tc>
          <w:tcPr>
            <w:tcW w:w="7335" w:type="dxa"/>
            <w:tcBorders>
              <w:top w:val="single" w:sz="2" w:space="0" w:color="auto"/>
              <w:left w:val="single" w:sz="2" w:space="0" w:color="auto"/>
              <w:bottom w:val="single" w:sz="2" w:space="0" w:color="auto"/>
              <w:right w:val="single" w:sz="2" w:space="0" w:color="auto"/>
            </w:tcBorders>
            <w:vAlign w:val="center"/>
          </w:tcPr>
          <w:p w14:paraId="34598DDF" w14:textId="77777777" w:rsidR="00B920FC" w:rsidRPr="00D95A9D" w:rsidRDefault="4B1F096C" w:rsidP="4B1F096C">
            <w:pPr>
              <w:numPr>
                <w:ilvl w:val="0"/>
                <w:numId w:val="52"/>
              </w:numPr>
              <w:autoSpaceDE w:val="0"/>
              <w:autoSpaceDN w:val="0"/>
              <w:adjustRightInd w:val="0"/>
              <w:spacing w:after="1"/>
              <w:rPr>
                <w:rFonts w:eastAsia="Arial" w:cs="Arial"/>
                <w:sz w:val="18"/>
                <w:szCs w:val="18"/>
                <w:lang w:eastAsia="sk-SK"/>
              </w:rPr>
            </w:pPr>
            <w:r w:rsidRPr="00D95A9D">
              <w:rPr>
                <w:sz w:val="18"/>
                <w:szCs w:val="18"/>
                <w:lang w:eastAsia="sk-SK"/>
              </w:rPr>
              <w:t xml:space="preserve">Záznam je možné vyhľadať len pre pacienta, ktorý je súčasťou NZIS </w:t>
            </w:r>
          </w:p>
          <w:p w14:paraId="6AA485F1" w14:textId="77777777" w:rsidR="008E58F8" w:rsidRPr="00D95A9D" w:rsidRDefault="34661EDB" w:rsidP="34661EDB">
            <w:pPr>
              <w:pStyle w:val="Odsekzoznamu"/>
              <w:numPr>
                <w:ilvl w:val="0"/>
                <w:numId w:val="52"/>
              </w:numPr>
              <w:rPr>
                <w:sz w:val="18"/>
                <w:szCs w:val="18"/>
              </w:rPr>
            </w:pPr>
            <w:r w:rsidRPr="00D95A9D">
              <w:rPr>
                <w:sz w:val="18"/>
                <w:szCs w:val="18"/>
                <w:lang w:eastAsia="sk-SK"/>
              </w:rPr>
              <w:t>Vyhľadanie záznamov pre ostatných zdravotníckych pracovníkov (vrátane špecialistov) má prístup len na základe súhlasu pacienta prostredníctvom služby ZapisSuhlasOsobyPrePZS</w:t>
            </w:r>
          </w:p>
          <w:p w14:paraId="44B357E6" w14:textId="77777777" w:rsidR="00B920FC" w:rsidRPr="00D95A9D" w:rsidRDefault="34661EDB" w:rsidP="34661EDB">
            <w:pPr>
              <w:numPr>
                <w:ilvl w:val="0"/>
                <w:numId w:val="52"/>
              </w:numPr>
              <w:autoSpaceDE w:val="0"/>
              <w:autoSpaceDN w:val="0"/>
              <w:adjustRightInd w:val="0"/>
              <w:spacing w:after="1"/>
              <w:rPr>
                <w:rFonts w:eastAsia="Arial" w:cs="Arial"/>
                <w:sz w:val="18"/>
                <w:szCs w:val="18"/>
                <w:lang w:eastAsia="sk-SK"/>
              </w:rPr>
            </w:pPr>
            <w:r w:rsidRPr="00D95A9D">
              <w:rPr>
                <w:sz w:val="18"/>
                <w:szCs w:val="18"/>
                <w:lang w:eastAsia="sk-SK"/>
              </w:rPr>
              <w:t>Stornované a zneplatnené záznamy z pacientskeho sumáru je možné vyhľadať prostredníctvom príznaku „AjZruseneZaznamy“</w:t>
            </w:r>
          </w:p>
          <w:p w14:paraId="2F3FFB3B" w14:textId="77777777" w:rsidR="00B920FC" w:rsidRPr="00D95A9D" w:rsidRDefault="4B1F096C" w:rsidP="4B1F096C">
            <w:pPr>
              <w:numPr>
                <w:ilvl w:val="0"/>
                <w:numId w:val="52"/>
              </w:numPr>
              <w:autoSpaceDE w:val="0"/>
              <w:autoSpaceDN w:val="0"/>
              <w:adjustRightInd w:val="0"/>
              <w:spacing w:after="1"/>
              <w:rPr>
                <w:rFonts w:eastAsia="Arial" w:cs="Arial"/>
                <w:sz w:val="18"/>
                <w:szCs w:val="18"/>
                <w:lang w:eastAsia="sk-SK"/>
              </w:rPr>
            </w:pPr>
            <w:r w:rsidRPr="00D95A9D">
              <w:rPr>
                <w:sz w:val="18"/>
                <w:szCs w:val="18"/>
              </w:rPr>
              <w:t>V prípade, že služba nevráti všetky vyhľadané záznamy je potrebné vyhľadať záznam pomocou stránkovania po oblastiach.</w:t>
            </w:r>
          </w:p>
          <w:p w14:paraId="4495D6C2" w14:textId="77777777" w:rsidR="00B920FC" w:rsidRPr="00D95A9D" w:rsidRDefault="4B1F096C" w:rsidP="4B1F096C">
            <w:pPr>
              <w:pStyle w:val="Odsekzoznamu"/>
              <w:numPr>
                <w:ilvl w:val="0"/>
                <w:numId w:val="52"/>
              </w:numPr>
              <w:rPr>
                <w:rFonts w:eastAsia="Arial" w:cs="Arial"/>
                <w:sz w:val="18"/>
                <w:szCs w:val="18"/>
                <w:lang w:eastAsia="sk-SK"/>
              </w:rPr>
            </w:pPr>
            <w:r w:rsidRPr="00D95A9D">
              <w:rPr>
                <w:sz w:val="18"/>
                <w:szCs w:val="18"/>
                <w:lang w:eastAsia="sk-SK"/>
              </w:rPr>
              <w:t>Pôrodnícka anamnéza je poskytovaná len pre pohlavie žena a vždy len jeden kumulovaný záznam</w:t>
            </w:r>
          </w:p>
          <w:p w14:paraId="435C9F87" w14:textId="77777777" w:rsidR="00134767" w:rsidRPr="00D95A9D" w:rsidRDefault="4B1F096C" w:rsidP="4B1F096C">
            <w:pPr>
              <w:pStyle w:val="Odsekzoznamu"/>
              <w:numPr>
                <w:ilvl w:val="0"/>
                <w:numId w:val="52"/>
              </w:numPr>
              <w:rPr>
                <w:rFonts w:eastAsia="Arial" w:cs="Arial"/>
                <w:sz w:val="18"/>
                <w:szCs w:val="18"/>
                <w:lang w:eastAsia="sk-SK"/>
              </w:rPr>
            </w:pPr>
            <w:r w:rsidRPr="00D95A9D">
              <w:rPr>
                <w:sz w:val="18"/>
                <w:szCs w:val="18"/>
                <w:lang w:eastAsia="sk-SK"/>
              </w:rPr>
              <w:t>Život ovplyvňujúca diagnóza s rovnakým kódom diagnózy je poskytovaná ako jeden kumulovaný záznam</w:t>
            </w:r>
          </w:p>
          <w:p w14:paraId="5360C9B8" w14:textId="77777777" w:rsidR="008E58F8" w:rsidRPr="00D95A9D" w:rsidRDefault="4B1F096C" w:rsidP="4B1F096C">
            <w:pPr>
              <w:pStyle w:val="Odsekzoznamu"/>
              <w:numPr>
                <w:ilvl w:val="0"/>
                <w:numId w:val="52"/>
              </w:numPr>
              <w:rPr>
                <w:rFonts w:eastAsia="Arial" w:cs="Arial"/>
                <w:sz w:val="18"/>
                <w:szCs w:val="18"/>
                <w:lang w:eastAsia="sk-SK"/>
              </w:rPr>
            </w:pPr>
            <w:r w:rsidRPr="00D95A9D">
              <w:rPr>
                <w:sz w:val="18"/>
                <w:szCs w:val="18"/>
                <w:lang w:eastAsia="sk-SK"/>
              </w:rPr>
              <w:lastRenderedPageBreak/>
              <w:t>Služba neposkytuje osobné, administratívne a kontaktné údaje pacienta.</w:t>
            </w:r>
          </w:p>
        </w:tc>
      </w:tr>
      <w:tr w:rsidR="00B920FC" w:rsidRPr="00D95A9D" w14:paraId="6D85F82C"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5DE1B9FB" w14:textId="77777777" w:rsidR="00B920FC" w:rsidRPr="00D95A9D" w:rsidRDefault="4B1F096C" w:rsidP="4B1F096C">
            <w:pPr>
              <w:rPr>
                <w:sz w:val="18"/>
                <w:szCs w:val="18"/>
              </w:rPr>
            </w:pPr>
            <w:r w:rsidRPr="00D95A9D">
              <w:rPr>
                <w:sz w:val="18"/>
                <w:szCs w:val="18"/>
              </w:rPr>
              <w:lastRenderedPageBreak/>
              <w:t>Výnimka</w:t>
            </w:r>
          </w:p>
        </w:tc>
        <w:tc>
          <w:tcPr>
            <w:tcW w:w="7335" w:type="dxa"/>
            <w:tcBorders>
              <w:top w:val="single" w:sz="2" w:space="0" w:color="auto"/>
              <w:left w:val="single" w:sz="2" w:space="0" w:color="auto"/>
              <w:bottom w:val="single" w:sz="2" w:space="0" w:color="auto"/>
              <w:right w:val="single" w:sz="2" w:space="0" w:color="auto"/>
            </w:tcBorders>
            <w:vAlign w:val="center"/>
          </w:tcPr>
          <w:p w14:paraId="37A8CCB1" w14:textId="77777777" w:rsidR="006F4424" w:rsidRPr="00D95A9D" w:rsidRDefault="4B1F096C" w:rsidP="4B1F096C">
            <w:pPr>
              <w:pStyle w:val="Odsekzoznamu"/>
              <w:numPr>
                <w:ilvl w:val="0"/>
                <w:numId w:val="162"/>
              </w:numPr>
              <w:rPr>
                <w:rFonts w:eastAsia="Arial" w:cs="Arial"/>
                <w:sz w:val="18"/>
                <w:szCs w:val="18"/>
                <w:lang w:eastAsia="sk-SK"/>
              </w:rPr>
            </w:pPr>
            <w:r w:rsidRPr="00D95A9D">
              <w:rPr>
                <w:sz w:val="18"/>
                <w:szCs w:val="18"/>
                <w:lang w:eastAsia="sk-SK"/>
              </w:rPr>
              <w:t>E000002 - Požadovaný záznam nie je možné vyhľadať, pre odstránenie chyby kontaktujte svojho dodávateľa IS PZS, prípadne skontrolujte zadané vstupy pre vyhľadanie.</w:t>
            </w:r>
          </w:p>
          <w:p w14:paraId="61C17B77" w14:textId="77777777" w:rsidR="006F4424" w:rsidRPr="00D95A9D" w:rsidRDefault="34661EDB" w:rsidP="34661EDB">
            <w:pPr>
              <w:pStyle w:val="Odsekzoznamu"/>
              <w:numPr>
                <w:ilvl w:val="0"/>
                <w:numId w:val="162"/>
              </w:numPr>
              <w:rPr>
                <w:rFonts w:eastAsia="Arial" w:cs="Arial"/>
                <w:sz w:val="18"/>
                <w:szCs w:val="18"/>
                <w:lang w:eastAsia="sk-SK"/>
              </w:rPr>
            </w:pPr>
            <w:r w:rsidRPr="00D95A9D">
              <w:rPr>
                <w:sz w:val="18"/>
                <w:szCs w:val="18"/>
                <w:lang w:eastAsia="sk-SK"/>
              </w:rPr>
              <w:t>E000006 - Záznam nebolo možné vyhľadať v Systéme ezdravie. Kontaktujte dodávateľa informačného systému pre odstránenie chyby.</w:t>
            </w:r>
          </w:p>
          <w:p w14:paraId="56AA63EA" w14:textId="77777777" w:rsidR="006F4424" w:rsidRPr="00D95A9D" w:rsidRDefault="4B1F096C" w:rsidP="4B1F096C">
            <w:pPr>
              <w:pStyle w:val="Odsekzoznamu"/>
              <w:numPr>
                <w:ilvl w:val="0"/>
                <w:numId w:val="162"/>
              </w:numPr>
              <w:rPr>
                <w:rFonts w:eastAsia="Arial" w:cs="Arial"/>
                <w:sz w:val="18"/>
                <w:szCs w:val="18"/>
                <w:lang w:eastAsia="sk-SK"/>
              </w:rPr>
            </w:pPr>
            <w:r w:rsidRPr="00D95A9D">
              <w:rPr>
                <w:sz w:val="18"/>
                <w:szCs w:val="18"/>
                <w:lang w:eastAsia="sk-SK"/>
              </w:rPr>
              <w:t>E30000A - Nie je možné vyhľadať záznamy pacienta, pacient už nie je poistencom SR.</w:t>
            </w:r>
          </w:p>
          <w:p w14:paraId="61C7E01F" w14:textId="77777777" w:rsidR="006F4424" w:rsidRPr="00D95A9D" w:rsidRDefault="4B1F096C" w:rsidP="4B1F096C">
            <w:pPr>
              <w:pStyle w:val="Odsekzoznamu"/>
              <w:numPr>
                <w:ilvl w:val="0"/>
                <w:numId w:val="162"/>
              </w:numPr>
              <w:rPr>
                <w:rFonts w:eastAsia="Arial" w:cs="Arial"/>
                <w:sz w:val="18"/>
                <w:szCs w:val="18"/>
                <w:lang w:eastAsia="sk-SK"/>
              </w:rPr>
            </w:pPr>
            <w:r w:rsidRPr="00D95A9D">
              <w:rPr>
                <w:sz w:val="18"/>
                <w:szCs w:val="18"/>
                <w:lang w:eastAsia="sk-SK"/>
              </w:rPr>
              <w:t>E300022 - Nie je možné poskytnúť požadované údaje z dôvodu, že pre daného pacienta je evidovaný dátum úmrtia a zdravotná dokumentácia je uzavretá.</w:t>
            </w:r>
          </w:p>
          <w:p w14:paraId="4BEDF67A" w14:textId="77777777" w:rsidR="006F4424" w:rsidRPr="00D95A9D" w:rsidRDefault="34661EDB" w:rsidP="34661EDB">
            <w:pPr>
              <w:pStyle w:val="Odsekzoznamu"/>
              <w:numPr>
                <w:ilvl w:val="0"/>
                <w:numId w:val="162"/>
              </w:numPr>
              <w:rPr>
                <w:rFonts w:eastAsia="Arial" w:cs="Arial"/>
                <w:sz w:val="18"/>
                <w:szCs w:val="18"/>
                <w:lang w:eastAsia="sk-SK"/>
              </w:rPr>
            </w:pPr>
            <w:r w:rsidRPr="00D95A9D">
              <w:rPr>
                <w:sz w:val="18"/>
                <w:szCs w:val="18"/>
                <w:lang w:eastAsia="sk-SK"/>
              </w:rPr>
              <w:t>E900001 - Nemáte prístup k požadovaným záznamom pacienta. Požiadajte pacienta o prístup k údajom vložením eID do čítačky a zadania súhlasu podľa bezpečnostných nastavení pacienta (stlačením OK/ zadanie BOK)</w:t>
            </w:r>
          </w:p>
          <w:p w14:paraId="7CDC5426" w14:textId="77777777" w:rsidR="00FD23E4" w:rsidRPr="003E15D5" w:rsidRDefault="34661EDB" w:rsidP="34661EDB">
            <w:pPr>
              <w:pStyle w:val="Odsekzoznamu"/>
              <w:numPr>
                <w:ilvl w:val="0"/>
                <w:numId w:val="162"/>
              </w:numPr>
              <w:spacing w:after="0"/>
              <w:rPr>
                <w:lang w:eastAsia="sk-SK"/>
              </w:rPr>
            </w:pPr>
            <w:r w:rsidRPr="00D95A9D">
              <w:rPr>
                <w:sz w:val="18"/>
                <w:szCs w:val="18"/>
                <w:lang w:eastAsia="sk-SK"/>
              </w:rPr>
              <w:t>E900002 - Pre prístup k požadovaným záznamom pacienta je potrebné potvrdenie jeho prítomnosti pacienta vložením eID do čítačky.</w:t>
            </w:r>
          </w:p>
          <w:p w14:paraId="031591C6" w14:textId="14B50806" w:rsidR="00784EBA" w:rsidRPr="00D95A9D" w:rsidRDefault="00784EBA">
            <w:pPr>
              <w:pStyle w:val="Odsekzoznamu"/>
              <w:numPr>
                <w:ilvl w:val="0"/>
                <w:numId w:val="162"/>
              </w:numPr>
              <w:spacing w:after="0"/>
              <w:rPr>
                <w:lang w:eastAsia="sk-SK"/>
              </w:rPr>
            </w:pPr>
            <w:r>
              <w:rPr>
                <w:sz w:val="18"/>
                <w:szCs w:val="18"/>
                <w:lang w:eastAsia="sk-SK"/>
              </w:rPr>
              <w:t>W900001 – Nemáte sprístupnené všetky zdravotné záznamy pacienta. Pre sprístupnenie všetkých záznamov, p</w:t>
            </w:r>
            <w:r w:rsidRPr="00D95A9D">
              <w:rPr>
                <w:sz w:val="18"/>
                <w:szCs w:val="18"/>
                <w:lang w:eastAsia="sk-SK"/>
              </w:rPr>
              <w:t>ožiadajte pacienta o prístup k údajom vložením eID do čítačky a zadania súhlasu podľa bezpečnostných nastavení pacienta (stlačením OK/ zadanie BOK)</w:t>
            </w:r>
          </w:p>
        </w:tc>
      </w:tr>
      <w:tr w:rsidR="00B920FC" w:rsidRPr="00D95A9D" w14:paraId="562D7B0D"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478EA660" w14:textId="77777777" w:rsidR="00B920FC" w:rsidRPr="00D95A9D" w:rsidRDefault="4B1F096C" w:rsidP="4B1F096C">
            <w:pPr>
              <w:rPr>
                <w:sz w:val="18"/>
                <w:szCs w:val="18"/>
              </w:rPr>
            </w:pPr>
            <w:r w:rsidRPr="00D95A9D">
              <w:rPr>
                <w:sz w:val="18"/>
                <w:szCs w:val="18"/>
              </w:rPr>
              <w:t>Kód stránky EZKO</w:t>
            </w:r>
          </w:p>
        </w:tc>
        <w:tc>
          <w:tcPr>
            <w:tcW w:w="7335" w:type="dxa"/>
            <w:tcBorders>
              <w:top w:val="single" w:sz="2" w:space="0" w:color="auto"/>
              <w:left w:val="single" w:sz="2" w:space="0" w:color="auto"/>
              <w:bottom w:val="single" w:sz="2" w:space="0" w:color="auto"/>
              <w:right w:val="single" w:sz="2" w:space="0" w:color="auto"/>
            </w:tcBorders>
            <w:vAlign w:val="center"/>
          </w:tcPr>
          <w:p w14:paraId="46917B21" w14:textId="2DB22D32" w:rsidR="00B920FC" w:rsidRPr="00D95A9D" w:rsidRDefault="00B920FC" w:rsidP="00673403">
            <w:pPr>
              <w:pStyle w:val="Odsekzoznamu"/>
              <w:numPr>
                <w:ilvl w:val="0"/>
                <w:numId w:val="66"/>
              </w:numPr>
              <w:rPr>
                <w:sz w:val="18"/>
                <w:szCs w:val="18"/>
              </w:rPr>
            </w:pPr>
            <w:r w:rsidRPr="00D95A9D">
              <w:rPr>
                <w:sz w:val="18"/>
                <w:szCs w:val="18"/>
              </w:rPr>
              <w:t>PSU</w:t>
            </w:r>
            <w:r w:rsidR="00784EBA">
              <w:rPr>
                <w:sz w:val="18"/>
                <w:szCs w:val="18"/>
              </w:rPr>
              <w:t>, DPS</w:t>
            </w:r>
            <w:r w:rsidR="001C6B33" w:rsidRPr="002E5438">
              <w:fldChar w:fldCharType="begin" w:fldLock="1"/>
            </w:r>
            <w:r w:rsidRPr="00D95A9D">
              <w:rPr>
                <w:sz w:val="18"/>
                <w:szCs w:val="18"/>
              </w:rPr>
              <w:instrText>MERGEFIELD Element.valueOf(x070-KodStrankyEZKO)</w:instrText>
            </w:r>
            <w:r w:rsidR="001C6B33" w:rsidRPr="002E5438">
              <w:rPr>
                <w:sz w:val="18"/>
                <w:szCs w:val="18"/>
              </w:rPr>
              <w:fldChar w:fldCharType="end"/>
            </w:r>
          </w:p>
        </w:tc>
      </w:tr>
    </w:tbl>
    <w:p w14:paraId="29D6884D" w14:textId="77777777" w:rsidR="00F163C0" w:rsidRPr="002E5438" w:rsidRDefault="4B1F096C" w:rsidP="00B50180">
      <w:pPr>
        <w:pStyle w:val="Nadpis2"/>
      </w:pPr>
      <w:bookmarkStart w:id="252" w:name="_ZapisPacientskehoSumaruOsobnaAnamne"/>
      <w:bookmarkStart w:id="253" w:name="_Toc56171997"/>
      <w:bookmarkEnd w:id="252"/>
      <w:r>
        <w:t>ZapisPacientskehoSumaruOsobnaAnamneza_v2</w:t>
      </w:r>
      <w:bookmarkEnd w:id="253"/>
    </w:p>
    <w:tbl>
      <w:tblPr>
        <w:tblW w:w="9360" w:type="dxa"/>
        <w:jc w:val="center"/>
        <w:tblLayout w:type="fixed"/>
        <w:tblCellMar>
          <w:left w:w="60" w:type="dxa"/>
          <w:right w:w="60" w:type="dxa"/>
        </w:tblCellMar>
        <w:tblLook w:val="0000" w:firstRow="0" w:lastRow="0" w:firstColumn="0" w:lastColumn="0" w:noHBand="0" w:noVBand="0"/>
      </w:tblPr>
      <w:tblGrid>
        <w:gridCol w:w="2160"/>
        <w:gridCol w:w="7200"/>
      </w:tblGrid>
      <w:tr w:rsidR="00F163C0" w:rsidRPr="00D95A9D" w14:paraId="004367E3" w14:textId="77777777" w:rsidTr="5EBC771D">
        <w:trPr>
          <w:trHeight w:val="326"/>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637BF00" w14:textId="77777777" w:rsidR="00F163C0" w:rsidRPr="00D95A9D" w:rsidRDefault="4B1F096C" w:rsidP="4B1F096C">
            <w:pPr>
              <w:rPr>
                <w:sz w:val="18"/>
                <w:szCs w:val="18"/>
              </w:rPr>
            </w:pPr>
            <w:r w:rsidRPr="00D95A9D">
              <w:rPr>
                <w:sz w:val="18"/>
                <w:szCs w:val="18"/>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43A73259" w14:textId="77777777" w:rsidR="00F163C0" w:rsidRPr="00B249BA" w:rsidRDefault="00F163C0" w:rsidP="00621029">
            <w:pPr>
              <w:rPr>
                <w:sz w:val="18"/>
                <w:szCs w:val="18"/>
              </w:rPr>
            </w:pPr>
            <w:r w:rsidRPr="00B249BA">
              <w:rPr>
                <w:sz w:val="18"/>
                <w:szCs w:val="18"/>
              </w:rPr>
              <w:t>ZapisPacientskehoSumaru</w:t>
            </w:r>
            <w:r w:rsidRPr="00A96AA2">
              <w:rPr>
                <w:sz w:val="18"/>
                <w:szCs w:val="18"/>
              </w:rPr>
              <w:t>OsobnaAnamneza</w:t>
            </w:r>
            <w:r w:rsidRPr="00B249BA">
              <w:rPr>
                <w:sz w:val="18"/>
                <w:szCs w:val="18"/>
              </w:rPr>
              <w:t xml:space="preserve">_v2 </w:t>
            </w:r>
            <w:r w:rsidR="001C6B33" w:rsidRPr="000301D8">
              <w:rPr>
                <w:sz w:val="18"/>
                <w:szCs w:val="18"/>
              </w:rPr>
              <w:fldChar w:fldCharType="begin" w:fldLock="1"/>
            </w:r>
            <w:r w:rsidRPr="00B249BA">
              <w:rPr>
                <w:sz w:val="18"/>
                <w:szCs w:val="18"/>
              </w:rPr>
              <w:instrText>MERGEFIELD Element.Name</w:instrText>
            </w:r>
            <w:r w:rsidR="001C6B33" w:rsidRPr="000301D8">
              <w:rPr>
                <w:sz w:val="18"/>
                <w:szCs w:val="18"/>
              </w:rPr>
              <w:fldChar w:fldCharType="end"/>
            </w:r>
          </w:p>
        </w:tc>
      </w:tr>
      <w:tr w:rsidR="00F163C0" w:rsidRPr="00D95A9D" w14:paraId="33C1C1F4" w14:textId="77777777" w:rsidTr="5EBC771D">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34F523FE" w14:textId="77777777" w:rsidR="00F163C0" w:rsidRPr="00D95A9D" w:rsidRDefault="4B1F096C" w:rsidP="4B1F096C">
            <w:pPr>
              <w:rPr>
                <w:sz w:val="18"/>
                <w:szCs w:val="18"/>
              </w:rPr>
            </w:pPr>
            <w:r w:rsidRPr="00D95A9D">
              <w:rPr>
                <w:sz w:val="18"/>
                <w:szCs w:val="18"/>
              </w:rPr>
              <w:t>Určenie</w:t>
            </w:r>
          </w:p>
        </w:tc>
        <w:tc>
          <w:tcPr>
            <w:tcW w:w="7200" w:type="dxa"/>
            <w:tcBorders>
              <w:top w:val="single" w:sz="2" w:space="0" w:color="auto"/>
              <w:left w:val="single" w:sz="2" w:space="0" w:color="auto"/>
              <w:bottom w:val="single" w:sz="2" w:space="0" w:color="auto"/>
              <w:right w:val="single" w:sz="2" w:space="0" w:color="auto"/>
            </w:tcBorders>
            <w:vAlign w:val="center"/>
          </w:tcPr>
          <w:p w14:paraId="3B72876A" w14:textId="77777777" w:rsidR="00F163C0" w:rsidRPr="00D95A9D" w:rsidRDefault="001C6B33" w:rsidP="4B1F096C">
            <w:pPr>
              <w:rPr>
                <w:sz w:val="18"/>
                <w:szCs w:val="18"/>
              </w:rPr>
            </w:pPr>
            <w:r w:rsidRPr="0059754F">
              <w:fldChar w:fldCharType="begin" w:fldLock="1"/>
            </w:r>
            <w:r w:rsidR="00F163C0" w:rsidRPr="00D95A9D">
              <w:rPr>
                <w:sz w:val="18"/>
                <w:szCs w:val="18"/>
              </w:rPr>
              <w:instrText>MERGEFIELD Element.valueOf(x070-Urcenie)</w:instrText>
            </w:r>
            <w:r w:rsidRPr="0059754F">
              <w:rPr>
                <w:sz w:val="18"/>
                <w:szCs w:val="18"/>
              </w:rPr>
              <w:fldChar w:fldCharType="separate"/>
            </w:r>
            <w:r w:rsidR="00F163C0" w:rsidRPr="00D95A9D">
              <w:rPr>
                <w:sz w:val="18"/>
                <w:szCs w:val="18"/>
              </w:rPr>
              <w:t>IS PZS</w:t>
            </w:r>
            <w:r w:rsidRPr="0059754F">
              <w:fldChar w:fldCharType="end"/>
            </w:r>
          </w:p>
        </w:tc>
      </w:tr>
      <w:tr w:rsidR="00F163C0" w:rsidRPr="00D95A9D" w14:paraId="0B1EC4F8" w14:textId="77777777" w:rsidTr="5EBC771D">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B3A7C51" w14:textId="77777777" w:rsidR="00F163C0" w:rsidRPr="00D95A9D" w:rsidRDefault="4B1F096C" w:rsidP="4B1F096C">
            <w:pPr>
              <w:rPr>
                <w:sz w:val="18"/>
                <w:szCs w:val="18"/>
              </w:rPr>
            </w:pPr>
            <w:r w:rsidRPr="00D95A9D">
              <w:rPr>
                <w:sz w:val="18"/>
                <w:szCs w:val="18"/>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7DBFFE9F" w14:textId="77777777" w:rsidR="00F163C0" w:rsidRPr="00D95A9D" w:rsidRDefault="4B1F096C" w:rsidP="4B1F096C">
            <w:pPr>
              <w:rPr>
                <w:sz w:val="18"/>
                <w:szCs w:val="18"/>
              </w:rPr>
            </w:pPr>
            <w:r w:rsidRPr="00D95A9D">
              <w:rPr>
                <w:sz w:val="18"/>
                <w:szCs w:val="18"/>
              </w:rPr>
              <w:t xml:space="preserve">Zápis údajov </w:t>
            </w:r>
            <w:r w:rsidRPr="00D95A9D">
              <w:rPr>
                <w:sz w:val="18"/>
                <w:szCs w:val="18"/>
                <w:lang w:eastAsia="sk-SK"/>
              </w:rPr>
              <w:t>do doplnkových zdravotných údajov</w:t>
            </w:r>
            <w:r w:rsidRPr="00D95A9D">
              <w:rPr>
                <w:sz w:val="18"/>
                <w:szCs w:val="18"/>
              </w:rPr>
              <w:t>:</w:t>
            </w:r>
          </w:p>
          <w:p w14:paraId="499819BD" w14:textId="77777777" w:rsidR="00F163C0" w:rsidRPr="00D95A9D" w:rsidRDefault="4B1F096C" w:rsidP="4B1F096C">
            <w:pPr>
              <w:pStyle w:val="Odsekzoznamu"/>
              <w:numPr>
                <w:ilvl w:val="0"/>
                <w:numId w:val="143"/>
              </w:numPr>
              <w:rPr>
                <w:sz w:val="18"/>
                <w:szCs w:val="18"/>
              </w:rPr>
            </w:pPr>
            <w:r w:rsidRPr="00D95A9D">
              <w:rPr>
                <w:sz w:val="18"/>
                <w:szCs w:val="18"/>
              </w:rPr>
              <w:t>Chirurgický výkon</w:t>
            </w:r>
          </w:p>
          <w:p w14:paraId="6B204ACA" w14:textId="77777777" w:rsidR="00F163C0" w:rsidRPr="00D95A9D" w:rsidRDefault="4B1F096C" w:rsidP="4B1F096C">
            <w:pPr>
              <w:pStyle w:val="Odsekzoznamu"/>
              <w:numPr>
                <w:ilvl w:val="0"/>
                <w:numId w:val="143"/>
              </w:numPr>
              <w:rPr>
                <w:sz w:val="18"/>
                <w:szCs w:val="18"/>
              </w:rPr>
            </w:pPr>
            <w:r w:rsidRPr="00D95A9D">
              <w:rPr>
                <w:sz w:val="18"/>
                <w:szCs w:val="18"/>
              </w:rPr>
              <w:t>Zdravotné obmedzenia</w:t>
            </w:r>
          </w:p>
          <w:p w14:paraId="50E20D22" w14:textId="77777777" w:rsidR="00621029" w:rsidRPr="00D95A9D" w:rsidRDefault="4B1F096C" w:rsidP="4B1F096C">
            <w:pPr>
              <w:pStyle w:val="Odsekzoznamu"/>
              <w:numPr>
                <w:ilvl w:val="0"/>
                <w:numId w:val="143"/>
              </w:numPr>
              <w:rPr>
                <w:sz w:val="18"/>
                <w:szCs w:val="18"/>
              </w:rPr>
            </w:pPr>
            <w:r w:rsidRPr="00D95A9D">
              <w:rPr>
                <w:sz w:val="18"/>
                <w:szCs w:val="18"/>
              </w:rPr>
              <w:t>Terapeutické odporúčania</w:t>
            </w:r>
          </w:p>
        </w:tc>
      </w:tr>
      <w:tr w:rsidR="00F163C0" w:rsidRPr="00D95A9D" w14:paraId="5773A14F" w14:textId="77777777" w:rsidTr="5EBC77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36771BFC" w14:textId="77777777" w:rsidR="00F163C0" w:rsidRPr="00D95A9D" w:rsidRDefault="4B1F096C" w:rsidP="4B1F096C">
            <w:pPr>
              <w:rPr>
                <w:sz w:val="18"/>
                <w:szCs w:val="18"/>
              </w:rPr>
            </w:pPr>
            <w:r w:rsidRPr="00D95A9D">
              <w:rPr>
                <w:sz w:val="18"/>
                <w:szCs w:val="18"/>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12796DBD" w14:textId="77777777" w:rsidR="00F163C0" w:rsidRPr="00D95A9D" w:rsidRDefault="4B1F096C" w:rsidP="4B1F096C">
            <w:pPr>
              <w:rPr>
                <w:sz w:val="18"/>
                <w:szCs w:val="18"/>
              </w:rPr>
            </w:pPr>
            <w:r w:rsidRPr="00D95A9D">
              <w:rPr>
                <w:sz w:val="18"/>
                <w:szCs w:val="18"/>
              </w:rPr>
              <w:t>Synchrónny, Asynchrónny</w:t>
            </w:r>
          </w:p>
        </w:tc>
      </w:tr>
      <w:tr w:rsidR="00F163C0" w:rsidRPr="00D95A9D" w14:paraId="744F7EC6" w14:textId="77777777" w:rsidTr="5EBC77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0A002FA4" w14:textId="77777777" w:rsidR="00F163C0" w:rsidRPr="00D95A9D" w:rsidRDefault="4B1F096C" w:rsidP="4B1F096C">
            <w:pPr>
              <w:rPr>
                <w:sz w:val="18"/>
                <w:szCs w:val="18"/>
              </w:rPr>
            </w:pPr>
            <w:r w:rsidRPr="00D95A9D">
              <w:rPr>
                <w:sz w:val="18"/>
                <w:szCs w:val="18"/>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4430552F" w14:textId="77777777" w:rsidR="00F163C0" w:rsidRPr="00D95A9D" w:rsidRDefault="4B1F096C" w:rsidP="4B1F096C">
            <w:pPr>
              <w:rPr>
                <w:rFonts w:eastAsia="Arial" w:cs="Arial"/>
                <w:sz w:val="18"/>
                <w:szCs w:val="18"/>
                <w:lang w:eastAsia="sk-SK"/>
              </w:rPr>
            </w:pPr>
            <w:r w:rsidRPr="00D95A9D">
              <w:rPr>
                <w:sz w:val="18"/>
                <w:szCs w:val="18"/>
                <w:lang w:eastAsia="sk-SK"/>
              </w:rPr>
              <w:t>Služba umožní zápis osobnej anamnézy do doplnkových zdravotných údajov:</w:t>
            </w:r>
          </w:p>
          <w:p w14:paraId="0D40C52B" w14:textId="77777777" w:rsidR="00F163C0" w:rsidRPr="00D95A9D" w:rsidRDefault="00F163C0" w:rsidP="00621029">
            <w:pPr>
              <w:rPr>
                <w:rFonts w:cs="Arial"/>
                <w:sz w:val="18"/>
                <w:szCs w:val="18"/>
                <w:lang w:eastAsia="sk-SK"/>
              </w:rPr>
            </w:pPr>
          </w:p>
          <w:p w14:paraId="08D8B4FA" w14:textId="77777777" w:rsidR="00F163C0" w:rsidRPr="00D95A9D" w:rsidRDefault="4B1F096C" w:rsidP="4B1F096C">
            <w:pPr>
              <w:rPr>
                <w:rFonts w:eastAsia="Arial" w:cs="Arial"/>
                <w:sz w:val="18"/>
                <w:szCs w:val="18"/>
                <w:u w:val="single"/>
                <w:lang w:eastAsia="sk-SK"/>
              </w:rPr>
            </w:pPr>
            <w:r w:rsidRPr="00D95A9D">
              <w:rPr>
                <w:sz w:val="18"/>
                <w:szCs w:val="18"/>
                <w:u w:val="single"/>
                <w:lang w:eastAsia="sk-SK"/>
              </w:rPr>
              <w:t>Vstup:</w:t>
            </w:r>
          </w:p>
          <w:p w14:paraId="7CA390B1" w14:textId="77777777" w:rsidR="00F163C0" w:rsidRPr="00D95A9D" w:rsidRDefault="4B1F096C" w:rsidP="4B1F096C">
            <w:pPr>
              <w:pStyle w:val="Odsekzoznamu"/>
              <w:numPr>
                <w:ilvl w:val="0"/>
                <w:numId w:val="141"/>
              </w:numPr>
              <w:rPr>
                <w:rFonts w:eastAsia="Arial" w:cs="Arial"/>
                <w:sz w:val="18"/>
                <w:szCs w:val="18"/>
                <w:lang w:eastAsia="sk-SK"/>
              </w:rPr>
            </w:pPr>
            <w:r w:rsidRPr="00D95A9D">
              <w:rPr>
                <w:sz w:val="18"/>
                <w:szCs w:val="18"/>
                <w:lang w:eastAsia="sk-SK"/>
              </w:rPr>
              <w:t>Údaje o chirurgickom výkone</w:t>
            </w:r>
          </w:p>
          <w:p w14:paraId="29F2C725" w14:textId="77777777" w:rsidR="00F163C0" w:rsidRPr="00D95A9D" w:rsidRDefault="4B1F096C" w:rsidP="4B1F096C">
            <w:pPr>
              <w:pStyle w:val="Odsekzoznamu"/>
              <w:numPr>
                <w:ilvl w:val="0"/>
                <w:numId w:val="141"/>
              </w:numPr>
              <w:rPr>
                <w:rFonts w:eastAsia="Arial" w:cs="Arial"/>
                <w:sz w:val="18"/>
                <w:szCs w:val="18"/>
                <w:lang w:eastAsia="sk-SK"/>
              </w:rPr>
            </w:pPr>
            <w:r w:rsidRPr="00D95A9D">
              <w:rPr>
                <w:sz w:val="18"/>
                <w:szCs w:val="18"/>
                <w:lang w:eastAsia="sk-SK"/>
              </w:rPr>
              <w:t>Údaje o zdravotných obmedzeniach</w:t>
            </w:r>
          </w:p>
          <w:p w14:paraId="61CE9F32" w14:textId="77777777" w:rsidR="00F163C0" w:rsidRPr="00D95A9D" w:rsidRDefault="4B1F096C" w:rsidP="4B1F096C">
            <w:pPr>
              <w:pStyle w:val="Odsekzoznamu"/>
              <w:numPr>
                <w:ilvl w:val="0"/>
                <w:numId w:val="141"/>
              </w:numPr>
              <w:rPr>
                <w:rFonts w:eastAsia="Arial" w:cs="Arial"/>
                <w:sz w:val="18"/>
                <w:szCs w:val="18"/>
                <w:lang w:eastAsia="sk-SK"/>
              </w:rPr>
            </w:pPr>
            <w:r w:rsidRPr="00D95A9D">
              <w:rPr>
                <w:sz w:val="18"/>
                <w:szCs w:val="18"/>
                <w:lang w:eastAsia="sk-SK"/>
              </w:rPr>
              <w:t>Údaje o terapeutických odporúčaniach</w:t>
            </w:r>
          </w:p>
          <w:p w14:paraId="4EBE2950" w14:textId="77777777" w:rsidR="00F163C0" w:rsidRPr="00D95A9D" w:rsidRDefault="4B1F096C" w:rsidP="4B1F096C">
            <w:pPr>
              <w:rPr>
                <w:rFonts w:eastAsia="Arial" w:cs="Arial"/>
                <w:sz w:val="18"/>
                <w:szCs w:val="18"/>
                <w:u w:val="single"/>
                <w:lang w:eastAsia="sk-SK"/>
              </w:rPr>
            </w:pPr>
            <w:r w:rsidRPr="00D95A9D">
              <w:rPr>
                <w:sz w:val="18"/>
                <w:szCs w:val="18"/>
                <w:u w:val="single"/>
                <w:lang w:eastAsia="sk-SK"/>
              </w:rPr>
              <w:t>Výstup:</w:t>
            </w:r>
          </w:p>
          <w:p w14:paraId="7043CE55" w14:textId="77777777" w:rsidR="00F163C0" w:rsidRPr="00D95A9D" w:rsidRDefault="4B1F096C" w:rsidP="4B1F096C">
            <w:pPr>
              <w:pStyle w:val="Odsekzoznamu"/>
              <w:numPr>
                <w:ilvl w:val="0"/>
                <w:numId w:val="140"/>
              </w:numPr>
              <w:rPr>
                <w:rFonts w:eastAsia="Arial" w:cs="Arial"/>
                <w:sz w:val="18"/>
                <w:szCs w:val="18"/>
                <w:lang w:eastAsia="sk-SK"/>
              </w:rPr>
            </w:pPr>
            <w:r w:rsidRPr="00D95A9D">
              <w:rPr>
                <w:sz w:val="18"/>
                <w:szCs w:val="18"/>
              </w:rPr>
              <w:t>ID záznamu</w:t>
            </w:r>
          </w:p>
        </w:tc>
      </w:tr>
      <w:tr w:rsidR="00F163C0" w:rsidRPr="00D95A9D" w14:paraId="10AEC2AE" w14:textId="77777777" w:rsidTr="5EBC77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8BF615A" w14:textId="77777777" w:rsidR="00F163C0" w:rsidRPr="00D95A9D" w:rsidRDefault="4B1F096C" w:rsidP="4B1F096C">
            <w:pPr>
              <w:rPr>
                <w:sz w:val="18"/>
                <w:szCs w:val="18"/>
              </w:rPr>
            </w:pPr>
            <w:r w:rsidRPr="00D95A9D">
              <w:rPr>
                <w:sz w:val="18"/>
                <w:szCs w:val="18"/>
              </w:rPr>
              <w:t>Schéma popisujúca vstup:</w:t>
            </w:r>
          </w:p>
        </w:tc>
        <w:tc>
          <w:tcPr>
            <w:tcW w:w="7200" w:type="dxa"/>
            <w:tcBorders>
              <w:top w:val="single" w:sz="2" w:space="0" w:color="auto"/>
              <w:left w:val="single" w:sz="2" w:space="0" w:color="auto"/>
              <w:bottom w:val="single" w:sz="2" w:space="0" w:color="auto"/>
              <w:right w:val="single" w:sz="2" w:space="0" w:color="auto"/>
            </w:tcBorders>
            <w:vAlign w:val="center"/>
          </w:tcPr>
          <w:p w14:paraId="51067111" w14:textId="383D80F5" w:rsidR="00F163C0" w:rsidRPr="00D95A9D" w:rsidRDefault="00DB2889" w:rsidP="4B1F096C">
            <w:pPr>
              <w:pStyle w:val="Odsekzoznamu"/>
              <w:numPr>
                <w:ilvl w:val="0"/>
                <w:numId w:val="55"/>
              </w:numPr>
              <w:autoSpaceDE w:val="0"/>
              <w:autoSpaceDN w:val="0"/>
              <w:adjustRightInd w:val="0"/>
              <w:spacing w:after="1"/>
              <w:rPr>
                <w:rFonts w:eastAsia="Arial" w:cs="Arial"/>
                <w:sz w:val="18"/>
                <w:szCs w:val="18"/>
                <w:lang w:eastAsia="sk-SK"/>
              </w:rPr>
            </w:pPr>
            <w:hyperlink w:anchor="_Osobná_anamnéza" w:history="1">
              <w:r w:rsidR="4B1F096C" w:rsidRPr="00D95A9D">
                <w:rPr>
                  <w:rStyle w:val="Hypertextovprepojenie"/>
                  <w:sz w:val="18"/>
                  <w:szCs w:val="18"/>
                  <w:lang w:eastAsia="sk-SK"/>
                </w:rPr>
                <w:t>CEN-EN13606-COMPOSITION.Osobna_anamneza.v2</w:t>
              </w:r>
            </w:hyperlink>
          </w:p>
          <w:p w14:paraId="7F2C7BEE" w14:textId="2A8911F8" w:rsidR="00F163C0" w:rsidRPr="00D95A9D" w:rsidRDefault="00DB2889">
            <w:pPr>
              <w:pStyle w:val="Odsekzoznamu"/>
              <w:numPr>
                <w:ilvl w:val="1"/>
                <w:numId w:val="127"/>
              </w:numPr>
              <w:rPr>
                <w:rFonts w:asciiTheme="minorHAnsi" w:eastAsiaTheme="minorEastAsia" w:hAnsiTheme="minorHAnsi" w:cstheme="minorBidi"/>
                <w:sz w:val="18"/>
                <w:szCs w:val="18"/>
              </w:rPr>
            </w:pPr>
            <w:hyperlink w:anchor="_Chirurgické_výkony" w:history="1">
              <w:r w:rsidR="4B1F096C" w:rsidRPr="142AD015">
                <w:rPr>
                  <w:rStyle w:val="Hypertextovprepojenie"/>
                  <w:rFonts w:asciiTheme="minorHAnsi" w:eastAsiaTheme="minorEastAsia" w:hAnsiTheme="minorHAnsi" w:cstheme="minorBidi"/>
                  <w:sz w:val="18"/>
                  <w:szCs w:val="18"/>
                </w:rPr>
                <w:t>CEN-EN13606-ENTRY.Chirurgicky_vykon.v2</w:t>
              </w:r>
            </w:hyperlink>
          </w:p>
          <w:p w14:paraId="689B42BC" w14:textId="67831E33" w:rsidR="00F163C0" w:rsidRPr="00D95A9D" w:rsidRDefault="00DB2889">
            <w:pPr>
              <w:pStyle w:val="Odsekzoznamu"/>
              <w:numPr>
                <w:ilvl w:val="1"/>
                <w:numId w:val="127"/>
              </w:numPr>
              <w:rPr>
                <w:rFonts w:asciiTheme="minorHAnsi" w:eastAsiaTheme="minorEastAsia" w:hAnsiTheme="minorHAnsi" w:cstheme="minorBidi"/>
                <w:sz w:val="18"/>
                <w:szCs w:val="18"/>
              </w:rPr>
            </w:pPr>
            <w:hyperlink w:anchor="_Zdravotné_obmedzenia" w:history="1">
              <w:r w:rsidR="4B1F096C" w:rsidRPr="142AD015">
                <w:rPr>
                  <w:rStyle w:val="Hypertextovprepojenie"/>
                  <w:rFonts w:asciiTheme="minorHAnsi" w:eastAsiaTheme="minorEastAsia" w:hAnsiTheme="minorHAnsi" w:cstheme="minorBidi"/>
                  <w:sz w:val="18"/>
                  <w:szCs w:val="18"/>
                </w:rPr>
                <w:t>CEN-EN13606-ENTRY.Zdravotne_obmedzenie.v2</w:t>
              </w:r>
            </w:hyperlink>
          </w:p>
          <w:p w14:paraId="275C0815" w14:textId="2C2A72D4" w:rsidR="00F163C0" w:rsidRPr="00D95A9D" w:rsidRDefault="00DB2889" w:rsidP="4B1F096C">
            <w:pPr>
              <w:pStyle w:val="Odsekzoznamu"/>
              <w:numPr>
                <w:ilvl w:val="1"/>
                <w:numId w:val="127"/>
              </w:numPr>
              <w:rPr>
                <w:rFonts w:eastAsia="Arial" w:cs="Arial"/>
                <w:sz w:val="18"/>
                <w:szCs w:val="18"/>
                <w:lang w:eastAsia="sk-SK"/>
              </w:rPr>
            </w:pPr>
            <w:hyperlink w:anchor="_Terapeutické_odporúčania" w:history="1">
              <w:r w:rsidR="4B1F096C" w:rsidRPr="142AD015">
                <w:rPr>
                  <w:rStyle w:val="Hypertextovprepojenie"/>
                  <w:rFonts w:asciiTheme="minorHAnsi" w:eastAsiaTheme="minorEastAsia" w:hAnsiTheme="minorHAnsi" w:cstheme="minorBidi"/>
                  <w:sz w:val="18"/>
                  <w:szCs w:val="18"/>
                </w:rPr>
                <w:t>CEN-EN13606-ENTRY.Terapeuticke_odporucanie.v2</w:t>
              </w:r>
            </w:hyperlink>
          </w:p>
        </w:tc>
      </w:tr>
      <w:tr w:rsidR="00F163C0" w:rsidRPr="00D95A9D" w14:paraId="62F7AD62" w14:textId="77777777" w:rsidTr="5EBC77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1B6F57C4" w14:textId="77777777" w:rsidR="00F163C0" w:rsidRPr="00D95A9D" w:rsidRDefault="4B1F096C" w:rsidP="4B1F096C">
            <w:pPr>
              <w:rPr>
                <w:sz w:val="18"/>
                <w:szCs w:val="18"/>
              </w:rPr>
            </w:pPr>
            <w:r w:rsidRPr="00D95A9D">
              <w:rPr>
                <w:sz w:val="18"/>
                <w:szCs w:val="18"/>
              </w:rPr>
              <w:t>Schéma popisujúca  výstup:</w:t>
            </w:r>
          </w:p>
        </w:tc>
        <w:tc>
          <w:tcPr>
            <w:tcW w:w="7200" w:type="dxa"/>
            <w:tcBorders>
              <w:top w:val="single" w:sz="2" w:space="0" w:color="auto"/>
              <w:left w:val="single" w:sz="2" w:space="0" w:color="auto"/>
              <w:bottom w:val="single" w:sz="2" w:space="0" w:color="auto"/>
              <w:right w:val="single" w:sz="2" w:space="0" w:color="auto"/>
            </w:tcBorders>
            <w:vAlign w:val="center"/>
          </w:tcPr>
          <w:p w14:paraId="1986C9C8" w14:textId="77777777" w:rsidR="00F163C0" w:rsidRPr="00D95A9D" w:rsidRDefault="4B1F096C" w:rsidP="4B1F096C">
            <w:pPr>
              <w:numPr>
                <w:ilvl w:val="0"/>
                <w:numId w:val="53"/>
              </w:numPr>
              <w:autoSpaceDE w:val="0"/>
              <w:autoSpaceDN w:val="0"/>
              <w:adjustRightInd w:val="0"/>
              <w:spacing w:after="1"/>
              <w:rPr>
                <w:rFonts w:eastAsia="Arial" w:cs="Arial"/>
                <w:sz w:val="18"/>
                <w:szCs w:val="18"/>
                <w:lang w:eastAsia="sk-SK"/>
              </w:rPr>
            </w:pPr>
            <w:r w:rsidRPr="00D95A9D">
              <w:rPr>
                <w:sz w:val="18"/>
                <w:szCs w:val="18"/>
                <w:lang w:eastAsia="sk-SK"/>
              </w:rPr>
              <w:t>ZapisPacientskehoSumaruOsobnaAnamneza_Response.xsd</w:t>
            </w:r>
          </w:p>
        </w:tc>
      </w:tr>
      <w:tr w:rsidR="00F163C0" w:rsidRPr="00D95A9D" w14:paraId="2EA68902" w14:textId="77777777" w:rsidTr="5EBC77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52C37D7D" w14:textId="77777777" w:rsidR="00F163C0" w:rsidRPr="00D95A9D" w:rsidRDefault="4B1F096C" w:rsidP="4B1F096C">
            <w:pPr>
              <w:rPr>
                <w:sz w:val="18"/>
                <w:szCs w:val="18"/>
              </w:rPr>
            </w:pPr>
            <w:r w:rsidRPr="00D95A9D">
              <w:rPr>
                <w:sz w:val="18"/>
                <w:szCs w:val="18"/>
              </w:rPr>
              <w:t>Podmienky:</w:t>
            </w:r>
          </w:p>
        </w:tc>
        <w:tc>
          <w:tcPr>
            <w:tcW w:w="7200" w:type="dxa"/>
            <w:tcBorders>
              <w:top w:val="single" w:sz="2" w:space="0" w:color="auto"/>
              <w:left w:val="single" w:sz="2" w:space="0" w:color="auto"/>
              <w:bottom w:val="single" w:sz="2" w:space="0" w:color="auto"/>
              <w:right w:val="single" w:sz="2" w:space="0" w:color="auto"/>
            </w:tcBorders>
            <w:vAlign w:val="center"/>
          </w:tcPr>
          <w:p w14:paraId="30B20C0A" w14:textId="77777777" w:rsidR="00621029" w:rsidRPr="00D95A9D" w:rsidRDefault="4B1F096C" w:rsidP="4B1F096C">
            <w:pPr>
              <w:numPr>
                <w:ilvl w:val="0"/>
                <w:numId w:val="52"/>
              </w:numPr>
              <w:autoSpaceDE w:val="0"/>
              <w:autoSpaceDN w:val="0"/>
              <w:adjustRightInd w:val="0"/>
              <w:spacing w:after="1"/>
              <w:rPr>
                <w:rFonts w:eastAsia="Arial" w:cs="Arial"/>
                <w:sz w:val="18"/>
                <w:szCs w:val="18"/>
                <w:lang w:eastAsia="sk-SK"/>
              </w:rPr>
            </w:pPr>
            <w:r w:rsidRPr="00D95A9D">
              <w:rPr>
                <w:sz w:val="18"/>
                <w:szCs w:val="18"/>
                <w:lang w:eastAsia="sk-SK"/>
              </w:rPr>
              <w:t>Službu môže volať len identifikovaný a autorizovaný lekár v roli konkrétneho PZS.</w:t>
            </w:r>
          </w:p>
          <w:p w14:paraId="39849720" w14:textId="77777777" w:rsidR="00F163C0" w:rsidRPr="00D95A9D" w:rsidRDefault="4B1F096C" w:rsidP="00673403">
            <w:pPr>
              <w:numPr>
                <w:ilvl w:val="0"/>
                <w:numId w:val="52"/>
              </w:numPr>
              <w:autoSpaceDE w:val="0"/>
              <w:autoSpaceDN w:val="0"/>
              <w:adjustRightInd w:val="0"/>
              <w:spacing w:after="1"/>
            </w:pPr>
            <w:r w:rsidRPr="00D95A9D">
              <w:rPr>
                <w:sz w:val="18"/>
                <w:szCs w:val="18"/>
                <w:lang w:eastAsia="sk-SK"/>
              </w:rPr>
              <w:t xml:space="preserve">Službu je použiť len pre pacienta, ktorý je súčasťou NZIS </w:t>
            </w:r>
          </w:p>
        </w:tc>
      </w:tr>
      <w:tr w:rsidR="00F163C0" w:rsidRPr="00D95A9D" w14:paraId="57649358" w14:textId="77777777" w:rsidTr="5EBC77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45E2D829" w14:textId="77777777" w:rsidR="00F163C0" w:rsidRPr="00D95A9D" w:rsidRDefault="4B1F096C" w:rsidP="4B1F096C">
            <w:pPr>
              <w:rPr>
                <w:sz w:val="18"/>
                <w:szCs w:val="18"/>
              </w:rPr>
            </w:pPr>
            <w:r w:rsidRPr="00D95A9D">
              <w:rPr>
                <w:sz w:val="18"/>
                <w:szCs w:val="18"/>
              </w:rPr>
              <w:t>Výnimka</w:t>
            </w:r>
          </w:p>
        </w:tc>
        <w:tc>
          <w:tcPr>
            <w:tcW w:w="7200" w:type="dxa"/>
            <w:tcBorders>
              <w:top w:val="single" w:sz="2" w:space="0" w:color="auto"/>
              <w:left w:val="single" w:sz="2" w:space="0" w:color="auto"/>
              <w:bottom w:val="single" w:sz="2" w:space="0" w:color="auto"/>
              <w:right w:val="single" w:sz="2" w:space="0" w:color="auto"/>
            </w:tcBorders>
            <w:vAlign w:val="center"/>
          </w:tcPr>
          <w:p w14:paraId="2A8B6CD8" w14:textId="77777777" w:rsidR="006F4424" w:rsidRPr="00D95A9D" w:rsidRDefault="34661EDB" w:rsidP="34661EDB">
            <w:pPr>
              <w:pStyle w:val="Odsekzoznamu"/>
              <w:numPr>
                <w:ilvl w:val="0"/>
                <w:numId w:val="53"/>
              </w:numPr>
              <w:spacing w:after="0"/>
              <w:rPr>
                <w:sz w:val="18"/>
                <w:szCs w:val="18"/>
                <w:lang w:eastAsia="sk-SK"/>
              </w:rPr>
            </w:pPr>
            <w:r w:rsidRPr="00D95A9D">
              <w:rPr>
                <w:sz w:val="18"/>
                <w:szCs w:val="18"/>
                <w:lang w:eastAsia="sk-SK"/>
              </w:rPr>
              <w:t>E000002 - Záznam nebol uložený do Systému ezdravie. Kontaktujte dodávateľa informačného systému pre odstránenie chyby.  Po odstránení chyby opätovne vykonajte zápis do pacientskeho sumáru</w:t>
            </w:r>
          </w:p>
          <w:p w14:paraId="41DB6D0A" w14:textId="77777777" w:rsidR="006F4424" w:rsidRPr="00D95A9D" w:rsidRDefault="34661EDB" w:rsidP="34661EDB">
            <w:pPr>
              <w:pStyle w:val="Odsekzoznamu"/>
              <w:numPr>
                <w:ilvl w:val="0"/>
                <w:numId w:val="53"/>
              </w:numPr>
              <w:spacing w:after="0"/>
              <w:rPr>
                <w:sz w:val="18"/>
                <w:szCs w:val="18"/>
                <w:lang w:eastAsia="sk-SK"/>
              </w:rPr>
            </w:pPr>
            <w:r w:rsidRPr="00D95A9D">
              <w:rPr>
                <w:sz w:val="18"/>
                <w:szCs w:val="18"/>
                <w:lang w:eastAsia="sk-SK"/>
              </w:rPr>
              <w:t>E300003 - Záznam nebol uložený do Systému ezdravie z dôvodu neočakávanej chyby na NCZI. Pokúste o uloženie záznamu neskôr</w:t>
            </w:r>
          </w:p>
          <w:p w14:paraId="19F2F8EB" w14:textId="77777777" w:rsidR="006F4424" w:rsidRPr="00D95A9D" w:rsidRDefault="4B1F096C" w:rsidP="4B1F096C">
            <w:pPr>
              <w:pStyle w:val="Odsekzoznamu"/>
              <w:numPr>
                <w:ilvl w:val="0"/>
                <w:numId w:val="53"/>
              </w:numPr>
              <w:spacing w:after="0"/>
              <w:rPr>
                <w:sz w:val="18"/>
                <w:szCs w:val="18"/>
                <w:lang w:eastAsia="sk-SK"/>
              </w:rPr>
            </w:pPr>
            <w:r w:rsidRPr="00D95A9D">
              <w:rPr>
                <w:sz w:val="18"/>
                <w:szCs w:val="18"/>
                <w:lang w:eastAsia="sk-SK"/>
              </w:rPr>
              <w:t>E30000A - Nie je možné vyhľadať záznamy pacienta, pacient už nie je poistencom SR.</w:t>
            </w:r>
          </w:p>
          <w:p w14:paraId="19441282" w14:textId="77777777" w:rsidR="006F4424" w:rsidRPr="00D95A9D" w:rsidRDefault="4B1F096C" w:rsidP="4B1F096C">
            <w:pPr>
              <w:pStyle w:val="Odsekzoznamu"/>
              <w:numPr>
                <w:ilvl w:val="0"/>
                <w:numId w:val="53"/>
              </w:numPr>
              <w:spacing w:after="0"/>
              <w:rPr>
                <w:sz w:val="18"/>
                <w:szCs w:val="18"/>
                <w:lang w:eastAsia="sk-SK"/>
              </w:rPr>
            </w:pPr>
            <w:r w:rsidRPr="00D95A9D">
              <w:rPr>
                <w:sz w:val="18"/>
                <w:szCs w:val="18"/>
                <w:lang w:eastAsia="sk-SK"/>
              </w:rPr>
              <w:lastRenderedPageBreak/>
              <w:t>E300022 - Nie je možné zapísať záznam z dôvodu, že pre daného pacienta je evidovaný dátum úmrtia a zdravotná dokumentácia je uzavretá.</w:t>
            </w:r>
          </w:p>
          <w:p w14:paraId="6386D579" w14:textId="77777777" w:rsidR="006F4424" w:rsidRPr="00D95A9D" w:rsidRDefault="34661EDB" w:rsidP="34661EDB">
            <w:pPr>
              <w:pStyle w:val="Odsekzoznamu"/>
              <w:numPr>
                <w:ilvl w:val="0"/>
                <w:numId w:val="53"/>
              </w:numPr>
              <w:spacing w:after="0"/>
              <w:rPr>
                <w:sz w:val="18"/>
                <w:szCs w:val="18"/>
                <w:lang w:eastAsia="sk-SK"/>
              </w:rPr>
            </w:pPr>
            <w:r w:rsidRPr="00D95A9D">
              <w:rPr>
                <w:sz w:val="18"/>
                <w:szCs w:val="18"/>
                <w:lang w:eastAsia="sk-SK"/>
              </w:rPr>
              <w:t>E900002 - Pre prístup k požadovaným záznamom pacienta je potrebné potvrdenie jeho prítomnosti pacienta vložením eID do čítačky.</w:t>
            </w:r>
          </w:p>
          <w:p w14:paraId="46B87167" w14:textId="77777777" w:rsidR="006F4424" w:rsidRPr="00D95A9D" w:rsidRDefault="34661EDB" w:rsidP="34661EDB">
            <w:pPr>
              <w:pStyle w:val="Odsekzoznamu"/>
              <w:numPr>
                <w:ilvl w:val="0"/>
                <w:numId w:val="53"/>
              </w:numPr>
              <w:spacing w:after="0"/>
              <w:rPr>
                <w:sz w:val="18"/>
                <w:szCs w:val="18"/>
                <w:lang w:eastAsia="sk-SK"/>
              </w:rPr>
            </w:pPr>
            <w:r w:rsidRPr="00D95A9D">
              <w:rPr>
                <w:sz w:val="18"/>
                <w:szCs w:val="18"/>
                <w:lang w:eastAsia="sk-SK"/>
              </w:rPr>
              <w:t>E900004 - Záznam nebol uložený do Systému ezdravie. Kontaktujte dodávateľa informačného systému pre odstránenie chyby.  Po odstránení chyby opätovne vykonajte zápis do pacientskeho sumáru</w:t>
            </w:r>
          </w:p>
          <w:p w14:paraId="2CE34C38" w14:textId="77777777" w:rsidR="006F4424" w:rsidRPr="00D95A9D" w:rsidRDefault="34661EDB" w:rsidP="34661EDB">
            <w:pPr>
              <w:pStyle w:val="Odsekzoznamu"/>
              <w:numPr>
                <w:ilvl w:val="0"/>
                <w:numId w:val="53"/>
              </w:numPr>
              <w:spacing w:after="0"/>
              <w:rPr>
                <w:sz w:val="18"/>
                <w:szCs w:val="18"/>
                <w:lang w:eastAsia="sk-SK"/>
              </w:rPr>
            </w:pPr>
            <w:r w:rsidRPr="00D95A9D">
              <w:rPr>
                <w:sz w:val="18"/>
                <w:szCs w:val="18"/>
                <w:lang w:eastAsia="sk-SK"/>
              </w:rPr>
              <w:t>E900005 - Záznam nebol uložený do Systému ezdravie. Kontaktujte dodávateľa informačného systému pre odstránenie chyby.  Po odstránení chyby opätovne vykonajte zápis do pacientskeho sumáru</w:t>
            </w:r>
          </w:p>
          <w:p w14:paraId="26EFC4FB" w14:textId="77777777" w:rsidR="00FD23E4" w:rsidRPr="00D95A9D" w:rsidRDefault="34661EDB" w:rsidP="34661EDB">
            <w:pPr>
              <w:pStyle w:val="Odsekzoznamu"/>
              <w:numPr>
                <w:ilvl w:val="0"/>
                <w:numId w:val="53"/>
              </w:numPr>
              <w:spacing w:after="0"/>
              <w:rPr>
                <w:lang w:eastAsia="sk-SK"/>
              </w:rPr>
            </w:pPr>
            <w:r w:rsidRPr="00D95A9D">
              <w:rPr>
                <w:sz w:val="18"/>
                <w:szCs w:val="18"/>
                <w:lang w:eastAsia="sk-SK"/>
              </w:rPr>
              <w:t>E900011 - Záznam nebol uložený do Systému ezdravie. Kontaktujte dodávateľa informačného systému pre odstránenie chyby.  Po odstránení chyby opätovne vykonajte zápis do pacientskeho sumáru</w:t>
            </w:r>
          </w:p>
        </w:tc>
      </w:tr>
      <w:tr w:rsidR="00F163C0" w:rsidRPr="00D95A9D" w14:paraId="5C8042A4" w14:textId="77777777" w:rsidTr="5EBC77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48757FB8" w14:textId="77777777" w:rsidR="00F163C0" w:rsidRPr="00D95A9D" w:rsidRDefault="4B1F096C" w:rsidP="4B1F096C">
            <w:pPr>
              <w:rPr>
                <w:sz w:val="18"/>
                <w:szCs w:val="18"/>
              </w:rPr>
            </w:pPr>
            <w:r w:rsidRPr="00D95A9D">
              <w:rPr>
                <w:sz w:val="18"/>
                <w:szCs w:val="18"/>
              </w:rPr>
              <w:lastRenderedPageBreak/>
              <w:t>Kód stránky EZKO</w:t>
            </w:r>
          </w:p>
        </w:tc>
        <w:tc>
          <w:tcPr>
            <w:tcW w:w="7200" w:type="dxa"/>
            <w:tcBorders>
              <w:top w:val="single" w:sz="2" w:space="0" w:color="auto"/>
              <w:left w:val="single" w:sz="2" w:space="0" w:color="auto"/>
              <w:bottom w:val="single" w:sz="2" w:space="0" w:color="auto"/>
              <w:right w:val="single" w:sz="2" w:space="0" w:color="auto"/>
            </w:tcBorders>
            <w:vAlign w:val="center"/>
          </w:tcPr>
          <w:p w14:paraId="5EB18D22" w14:textId="77777777" w:rsidR="00F163C0" w:rsidRPr="00D95A9D" w:rsidRDefault="00F163C0" w:rsidP="00621029">
            <w:pPr>
              <w:rPr>
                <w:sz w:val="18"/>
                <w:szCs w:val="18"/>
              </w:rPr>
            </w:pPr>
            <w:r w:rsidRPr="00D95A9D">
              <w:t>DPS</w:t>
            </w:r>
            <w:r w:rsidR="001C6B33" w:rsidRPr="002E5438">
              <w:fldChar w:fldCharType="begin" w:fldLock="1"/>
            </w:r>
            <w:r w:rsidRPr="00D95A9D">
              <w:rPr>
                <w:sz w:val="18"/>
                <w:szCs w:val="18"/>
              </w:rPr>
              <w:instrText>MERGEFIELD Element.valueOf(x070-KodStrankyEZKO)</w:instrText>
            </w:r>
            <w:r w:rsidR="001C6B33" w:rsidRPr="002E5438">
              <w:rPr>
                <w:sz w:val="18"/>
                <w:szCs w:val="18"/>
              </w:rPr>
              <w:fldChar w:fldCharType="end"/>
            </w:r>
          </w:p>
        </w:tc>
      </w:tr>
    </w:tbl>
    <w:p w14:paraId="3F897FFE" w14:textId="77777777" w:rsidR="00F163C0" w:rsidRPr="007A3EF4" w:rsidRDefault="4B1F096C" w:rsidP="00B50180">
      <w:pPr>
        <w:pStyle w:val="Nadpis2"/>
      </w:pPr>
      <w:bookmarkStart w:id="254" w:name="_ZapisPacientskehoSumaruSocialnaAnam"/>
      <w:bookmarkStart w:id="255" w:name="_Toc56171998"/>
      <w:bookmarkEnd w:id="254"/>
      <w:r>
        <w:t>ZapisPacientskehoSumaruSocialnaAnamneza_v2</w:t>
      </w:r>
      <w:bookmarkEnd w:id="255"/>
    </w:p>
    <w:tbl>
      <w:tblPr>
        <w:tblW w:w="9360" w:type="dxa"/>
        <w:jc w:val="center"/>
        <w:tblLayout w:type="fixed"/>
        <w:tblCellMar>
          <w:left w:w="60" w:type="dxa"/>
          <w:right w:w="60" w:type="dxa"/>
        </w:tblCellMar>
        <w:tblLook w:val="0000" w:firstRow="0" w:lastRow="0" w:firstColumn="0" w:lastColumn="0" w:noHBand="0" w:noVBand="0"/>
      </w:tblPr>
      <w:tblGrid>
        <w:gridCol w:w="2160"/>
        <w:gridCol w:w="7200"/>
      </w:tblGrid>
      <w:tr w:rsidR="00F163C0" w:rsidRPr="00D95A9D" w14:paraId="679F9B32" w14:textId="77777777" w:rsidTr="5EBC771D">
        <w:trPr>
          <w:trHeight w:val="326"/>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19001B20" w14:textId="77777777" w:rsidR="00F163C0" w:rsidRPr="00D95A9D" w:rsidRDefault="4B1F096C" w:rsidP="4B1F096C">
            <w:pPr>
              <w:rPr>
                <w:sz w:val="18"/>
                <w:szCs w:val="18"/>
              </w:rPr>
            </w:pPr>
            <w:r w:rsidRPr="00D95A9D">
              <w:rPr>
                <w:sz w:val="18"/>
                <w:szCs w:val="18"/>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341D6B06" w14:textId="77777777" w:rsidR="00F163C0" w:rsidRPr="00D95A9D" w:rsidRDefault="00F163C0" w:rsidP="00621029">
            <w:pPr>
              <w:rPr>
                <w:sz w:val="18"/>
                <w:szCs w:val="18"/>
              </w:rPr>
            </w:pPr>
            <w:r w:rsidRPr="00D95A9D">
              <w:rPr>
                <w:sz w:val="18"/>
                <w:szCs w:val="18"/>
              </w:rPr>
              <w:t>ZapisPacientskehoSumaruSocialnaAnamneza</w:t>
            </w:r>
            <w:r w:rsidR="00023C78" w:rsidRPr="00D95A9D">
              <w:rPr>
                <w:sz w:val="18"/>
                <w:szCs w:val="18"/>
              </w:rPr>
              <w:t>_v2</w:t>
            </w:r>
            <w:r w:rsidR="001C6B33" w:rsidRPr="007A3EF4">
              <w:fldChar w:fldCharType="begin" w:fldLock="1"/>
            </w:r>
            <w:r w:rsidRPr="00D95A9D">
              <w:rPr>
                <w:sz w:val="18"/>
                <w:szCs w:val="18"/>
              </w:rPr>
              <w:instrText>MERGEFIELD Element.Name</w:instrText>
            </w:r>
            <w:r w:rsidR="001C6B33" w:rsidRPr="007A3EF4">
              <w:rPr>
                <w:sz w:val="18"/>
                <w:szCs w:val="18"/>
              </w:rPr>
              <w:fldChar w:fldCharType="end"/>
            </w:r>
          </w:p>
        </w:tc>
      </w:tr>
      <w:tr w:rsidR="00F163C0" w:rsidRPr="00D95A9D" w14:paraId="35724482" w14:textId="77777777" w:rsidTr="5EBC771D">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7111BB15" w14:textId="77777777" w:rsidR="00F163C0" w:rsidRPr="00D95A9D" w:rsidRDefault="4B1F096C" w:rsidP="4B1F096C">
            <w:pPr>
              <w:rPr>
                <w:sz w:val="18"/>
                <w:szCs w:val="18"/>
              </w:rPr>
            </w:pPr>
            <w:r w:rsidRPr="00D95A9D">
              <w:rPr>
                <w:sz w:val="18"/>
                <w:szCs w:val="18"/>
              </w:rPr>
              <w:t>Určenie</w:t>
            </w:r>
          </w:p>
        </w:tc>
        <w:tc>
          <w:tcPr>
            <w:tcW w:w="7200" w:type="dxa"/>
            <w:tcBorders>
              <w:top w:val="single" w:sz="2" w:space="0" w:color="auto"/>
              <w:left w:val="single" w:sz="2" w:space="0" w:color="auto"/>
              <w:bottom w:val="single" w:sz="2" w:space="0" w:color="auto"/>
              <w:right w:val="single" w:sz="2" w:space="0" w:color="auto"/>
            </w:tcBorders>
            <w:vAlign w:val="center"/>
          </w:tcPr>
          <w:p w14:paraId="50430060" w14:textId="77777777" w:rsidR="00F163C0" w:rsidRPr="00D95A9D" w:rsidRDefault="001C6B33" w:rsidP="4B1F096C">
            <w:pPr>
              <w:rPr>
                <w:sz w:val="18"/>
                <w:szCs w:val="18"/>
              </w:rPr>
            </w:pPr>
            <w:r w:rsidRPr="0059754F">
              <w:fldChar w:fldCharType="begin" w:fldLock="1"/>
            </w:r>
            <w:r w:rsidR="00F163C0" w:rsidRPr="00D95A9D">
              <w:rPr>
                <w:sz w:val="18"/>
                <w:szCs w:val="18"/>
              </w:rPr>
              <w:instrText>MERGEFIELD Element.valueOf(x070-Urcenie)</w:instrText>
            </w:r>
            <w:r w:rsidRPr="0059754F">
              <w:rPr>
                <w:sz w:val="18"/>
                <w:szCs w:val="18"/>
              </w:rPr>
              <w:fldChar w:fldCharType="separate"/>
            </w:r>
            <w:r w:rsidR="00F163C0" w:rsidRPr="00D95A9D">
              <w:rPr>
                <w:sz w:val="18"/>
                <w:szCs w:val="18"/>
              </w:rPr>
              <w:t>IS PZS</w:t>
            </w:r>
            <w:r w:rsidRPr="0059754F">
              <w:fldChar w:fldCharType="end"/>
            </w:r>
          </w:p>
        </w:tc>
      </w:tr>
      <w:tr w:rsidR="00F163C0" w:rsidRPr="00D95A9D" w14:paraId="04BFDF5A" w14:textId="77777777" w:rsidTr="5EBC771D">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7BBAFCB3" w14:textId="77777777" w:rsidR="00F163C0" w:rsidRPr="00D95A9D" w:rsidRDefault="4B1F096C" w:rsidP="4B1F096C">
            <w:pPr>
              <w:rPr>
                <w:sz w:val="18"/>
                <w:szCs w:val="18"/>
              </w:rPr>
            </w:pPr>
            <w:r w:rsidRPr="00D95A9D">
              <w:rPr>
                <w:sz w:val="18"/>
                <w:szCs w:val="18"/>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4F7D5830" w14:textId="77777777" w:rsidR="00F163C0" w:rsidRPr="00D95A9D" w:rsidRDefault="4B1F096C" w:rsidP="4B1F096C">
            <w:pPr>
              <w:rPr>
                <w:sz w:val="18"/>
                <w:szCs w:val="18"/>
              </w:rPr>
            </w:pPr>
            <w:r w:rsidRPr="00D95A9D">
              <w:rPr>
                <w:sz w:val="18"/>
                <w:szCs w:val="18"/>
              </w:rPr>
              <w:t xml:space="preserve">Zápis údajov </w:t>
            </w:r>
            <w:r w:rsidRPr="00D95A9D">
              <w:rPr>
                <w:sz w:val="18"/>
                <w:szCs w:val="18"/>
                <w:lang w:eastAsia="sk-SK"/>
              </w:rPr>
              <w:t>do doplnkových zdravotných údajov</w:t>
            </w:r>
            <w:r w:rsidRPr="00D95A9D">
              <w:rPr>
                <w:sz w:val="18"/>
                <w:szCs w:val="18"/>
              </w:rPr>
              <w:t>:</w:t>
            </w:r>
          </w:p>
          <w:p w14:paraId="16ACF857" w14:textId="77777777" w:rsidR="00F163C0" w:rsidRPr="00D95A9D" w:rsidRDefault="4B1F096C" w:rsidP="4B1F096C">
            <w:pPr>
              <w:pStyle w:val="Odsekzoznamu"/>
              <w:numPr>
                <w:ilvl w:val="0"/>
                <w:numId w:val="144"/>
              </w:numPr>
              <w:rPr>
                <w:sz w:val="18"/>
                <w:szCs w:val="18"/>
              </w:rPr>
            </w:pPr>
            <w:r w:rsidRPr="00D95A9D">
              <w:rPr>
                <w:sz w:val="18"/>
                <w:szCs w:val="18"/>
              </w:rPr>
              <w:t>Abúzy</w:t>
            </w:r>
          </w:p>
        </w:tc>
      </w:tr>
      <w:tr w:rsidR="00F163C0" w:rsidRPr="00D95A9D" w14:paraId="2C8AB8CA" w14:textId="77777777" w:rsidTr="5EBC77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4FE82695" w14:textId="77777777" w:rsidR="00F163C0" w:rsidRPr="00D95A9D" w:rsidRDefault="4B1F096C" w:rsidP="4B1F096C">
            <w:pPr>
              <w:rPr>
                <w:sz w:val="18"/>
                <w:szCs w:val="18"/>
              </w:rPr>
            </w:pPr>
            <w:r w:rsidRPr="00D95A9D">
              <w:rPr>
                <w:sz w:val="18"/>
                <w:szCs w:val="18"/>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181D0663" w14:textId="77777777" w:rsidR="00F163C0" w:rsidRPr="00D95A9D" w:rsidRDefault="4B1F096C" w:rsidP="4B1F096C">
            <w:pPr>
              <w:rPr>
                <w:sz w:val="18"/>
                <w:szCs w:val="18"/>
              </w:rPr>
            </w:pPr>
            <w:r w:rsidRPr="00D95A9D">
              <w:rPr>
                <w:sz w:val="18"/>
                <w:szCs w:val="18"/>
              </w:rPr>
              <w:t>Synchrónny, Asynchrónny</w:t>
            </w:r>
          </w:p>
        </w:tc>
      </w:tr>
      <w:tr w:rsidR="00F163C0" w:rsidRPr="00D95A9D" w14:paraId="2E455BD8" w14:textId="77777777" w:rsidTr="5EBC77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60DFF965" w14:textId="77777777" w:rsidR="00F163C0" w:rsidRPr="00D95A9D" w:rsidRDefault="4B1F096C" w:rsidP="4B1F096C">
            <w:pPr>
              <w:rPr>
                <w:sz w:val="18"/>
                <w:szCs w:val="18"/>
              </w:rPr>
            </w:pPr>
            <w:r w:rsidRPr="00D95A9D">
              <w:rPr>
                <w:sz w:val="18"/>
                <w:szCs w:val="18"/>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0B6F73A2" w14:textId="77777777" w:rsidR="00F163C0" w:rsidRPr="00D95A9D" w:rsidRDefault="4B1F096C" w:rsidP="4B1F096C">
            <w:pPr>
              <w:rPr>
                <w:rFonts w:eastAsia="Arial" w:cs="Arial"/>
                <w:sz w:val="18"/>
                <w:szCs w:val="18"/>
                <w:lang w:eastAsia="sk-SK"/>
              </w:rPr>
            </w:pPr>
            <w:r w:rsidRPr="00D95A9D">
              <w:rPr>
                <w:sz w:val="18"/>
                <w:szCs w:val="18"/>
                <w:lang w:eastAsia="sk-SK"/>
              </w:rPr>
              <w:t>Služba umožní zápis sociálnej anamnézy do doplnkových zdravotných údajov.</w:t>
            </w:r>
          </w:p>
          <w:p w14:paraId="4DB3BC75" w14:textId="77777777" w:rsidR="00F163C0" w:rsidRPr="00D95A9D" w:rsidRDefault="00F163C0" w:rsidP="00621029">
            <w:pPr>
              <w:rPr>
                <w:rFonts w:cs="Arial"/>
                <w:sz w:val="18"/>
                <w:szCs w:val="18"/>
                <w:lang w:eastAsia="sk-SK"/>
              </w:rPr>
            </w:pPr>
          </w:p>
          <w:p w14:paraId="0351AD99" w14:textId="77777777" w:rsidR="00F163C0" w:rsidRPr="00D95A9D" w:rsidRDefault="4B1F096C" w:rsidP="4B1F096C">
            <w:pPr>
              <w:rPr>
                <w:rFonts w:eastAsia="Arial" w:cs="Arial"/>
                <w:sz w:val="18"/>
                <w:szCs w:val="18"/>
                <w:u w:val="single"/>
                <w:lang w:eastAsia="sk-SK"/>
              </w:rPr>
            </w:pPr>
            <w:r w:rsidRPr="00D95A9D">
              <w:rPr>
                <w:sz w:val="18"/>
                <w:szCs w:val="18"/>
                <w:u w:val="single"/>
                <w:lang w:eastAsia="sk-SK"/>
              </w:rPr>
              <w:t>Vstup:</w:t>
            </w:r>
          </w:p>
          <w:p w14:paraId="6F7D78EE" w14:textId="77777777" w:rsidR="00F163C0" w:rsidRPr="00D95A9D" w:rsidRDefault="4B1F096C" w:rsidP="4B1F096C">
            <w:pPr>
              <w:pStyle w:val="Odsekzoznamu"/>
              <w:numPr>
                <w:ilvl w:val="0"/>
                <w:numId w:val="144"/>
              </w:numPr>
              <w:rPr>
                <w:rFonts w:eastAsia="Arial" w:cs="Arial"/>
                <w:sz w:val="18"/>
                <w:szCs w:val="18"/>
                <w:lang w:eastAsia="sk-SK"/>
              </w:rPr>
            </w:pPr>
            <w:r w:rsidRPr="00D95A9D">
              <w:rPr>
                <w:sz w:val="18"/>
                <w:szCs w:val="18"/>
                <w:lang w:eastAsia="sk-SK"/>
              </w:rPr>
              <w:t>údaje o abúzoch životosprávy</w:t>
            </w:r>
          </w:p>
          <w:p w14:paraId="3B954510" w14:textId="77777777" w:rsidR="00F163C0" w:rsidRPr="00D95A9D" w:rsidRDefault="4B1F096C" w:rsidP="4B1F096C">
            <w:pPr>
              <w:rPr>
                <w:rFonts w:eastAsia="Arial" w:cs="Arial"/>
                <w:sz w:val="18"/>
                <w:szCs w:val="18"/>
                <w:u w:val="single"/>
                <w:lang w:eastAsia="sk-SK"/>
              </w:rPr>
            </w:pPr>
            <w:r w:rsidRPr="00D95A9D">
              <w:rPr>
                <w:sz w:val="18"/>
                <w:szCs w:val="18"/>
                <w:u w:val="single"/>
                <w:lang w:eastAsia="sk-SK"/>
              </w:rPr>
              <w:t>Výstup:</w:t>
            </w:r>
          </w:p>
          <w:p w14:paraId="6887584B" w14:textId="77777777" w:rsidR="00F163C0" w:rsidRPr="00D95A9D" w:rsidRDefault="4B1F096C" w:rsidP="4B1F096C">
            <w:pPr>
              <w:pStyle w:val="Odsekzoznamu"/>
              <w:numPr>
                <w:ilvl w:val="0"/>
                <w:numId w:val="144"/>
              </w:numPr>
              <w:rPr>
                <w:rFonts w:eastAsia="Arial" w:cs="Arial"/>
                <w:sz w:val="18"/>
                <w:szCs w:val="18"/>
                <w:lang w:eastAsia="sk-SK"/>
              </w:rPr>
            </w:pPr>
            <w:r w:rsidRPr="00D95A9D">
              <w:rPr>
                <w:sz w:val="18"/>
                <w:szCs w:val="18"/>
              </w:rPr>
              <w:t>ID záznamu</w:t>
            </w:r>
          </w:p>
          <w:p w14:paraId="2B531B26" w14:textId="77777777" w:rsidR="00621029" w:rsidRPr="00D95A9D" w:rsidRDefault="00621029" w:rsidP="00621029">
            <w:pPr>
              <w:pStyle w:val="Odsekzoznamu"/>
              <w:rPr>
                <w:rFonts w:cs="Arial"/>
                <w:sz w:val="18"/>
                <w:szCs w:val="18"/>
                <w:lang w:eastAsia="sk-SK"/>
              </w:rPr>
            </w:pPr>
          </w:p>
        </w:tc>
      </w:tr>
      <w:tr w:rsidR="00F163C0" w:rsidRPr="00D95A9D" w14:paraId="131CEC12" w14:textId="77777777" w:rsidTr="5EBC77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35E13B8C" w14:textId="77777777" w:rsidR="00F163C0" w:rsidRPr="00D95A9D" w:rsidRDefault="4B1F096C" w:rsidP="4B1F096C">
            <w:pPr>
              <w:rPr>
                <w:sz w:val="18"/>
                <w:szCs w:val="18"/>
              </w:rPr>
            </w:pPr>
            <w:r w:rsidRPr="00D95A9D">
              <w:rPr>
                <w:sz w:val="18"/>
                <w:szCs w:val="18"/>
              </w:rPr>
              <w:t>Schéma popisujúca vstup:</w:t>
            </w:r>
          </w:p>
        </w:tc>
        <w:tc>
          <w:tcPr>
            <w:tcW w:w="7200" w:type="dxa"/>
            <w:tcBorders>
              <w:top w:val="single" w:sz="2" w:space="0" w:color="auto"/>
              <w:left w:val="single" w:sz="2" w:space="0" w:color="auto"/>
              <w:bottom w:val="single" w:sz="2" w:space="0" w:color="auto"/>
              <w:right w:val="single" w:sz="2" w:space="0" w:color="auto"/>
            </w:tcBorders>
            <w:vAlign w:val="center"/>
          </w:tcPr>
          <w:p w14:paraId="1CB627AD" w14:textId="738402DC" w:rsidR="00F163C0" w:rsidRPr="00D95A9D" w:rsidRDefault="00DB2889" w:rsidP="4B1F096C">
            <w:pPr>
              <w:pStyle w:val="Odsekzoznamu"/>
              <w:numPr>
                <w:ilvl w:val="0"/>
                <w:numId w:val="55"/>
              </w:numPr>
              <w:autoSpaceDE w:val="0"/>
              <w:autoSpaceDN w:val="0"/>
              <w:adjustRightInd w:val="0"/>
              <w:spacing w:after="1"/>
              <w:rPr>
                <w:rFonts w:eastAsia="Arial" w:cs="Arial"/>
                <w:sz w:val="18"/>
                <w:szCs w:val="18"/>
                <w:lang w:eastAsia="sk-SK"/>
              </w:rPr>
            </w:pPr>
            <w:hyperlink w:anchor="_Sociálna_anamnéza" w:history="1">
              <w:r w:rsidR="4B1F096C" w:rsidRPr="00D95A9D">
                <w:rPr>
                  <w:rStyle w:val="Hypertextovprepojenie"/>
                  <w:sz w:val="18"/>
                  <w:szCs w:val="18"/>
                  <w:lang w:eastAsia="sk-SK"/>
                </w:rPr>
                <w:t>CEN-EN13606-COMPOSITION.Socialna_anamneza</w:t>
              </w:r>
              <w:r w:rsidR="4B1F096C" w:rsidRPr="006937D7">
                <w:rPr>
                  <w:rStyle w:val="Hypertextovprepojenie"/>
                  <w:color w:val="FF0000"/>
                  <w:sz w:val="18"/>
                  <w:szCs w:val="18"/>
                  <w:lang w:eastAsia="sk-SK"/>
                </w:rPr>
                <w:t>_abuzy</w:t>
              </w:r>
              <w:r w:rsidR="4B1F096C" w:rsidRPr="00D95A9D">
                <w:rPr>
                  <w:rStyle w:val="Hypertextovprepojenie"/>
                  <w:sz w:val="18"/>
                  <w:szCs w:val="18"/>
                  <w:lang w:eastAsia="sk-SK"/>
                </w:rPr>
                <w:t>.v2</w:t>
              </w:r>
            </w:hyperlink>
          </w:p>
        </w:tc>
      </w:tr>
      <w:tr w:rsidR="00F163C0" w:rsidRPr="00D95A9D" w14:paraId="4F43F4D4" w14:textId="77777777" w:rsidTr="5EBC77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5799284F" w14:textId="77777777" w:rsidR="00F163C0" w:rsidRPr="00D95A9D" w:rsidRDefault="4B1F096C" w:rsidP="4B1F096C">
            <w:pPr>
              <w:rPr>
                <w:sz w:val="18"/>
                <w:szCs w:val="18"/>
              </w:rPr>
            </w:pPr>
            <w:r w:rsidRPr="00D95A9D">
              <w:rPr>
                <w:sz w:val="18"/>
                <w:szCs w:val="18"/>
              </w:rPr>
              <w:t>Schéma popisujúca  výstup:</w:t>
            </w:r>
          </w:p>
        </w:tc>
        <w:tc>
          <w:tcPr>
            <w:tcW w:w="7200" w:type="dxa"/>
            <w:tcBorders>
              <w:top w:val="single" w:sz="2" w:space="0" w:color="auto"/>
              <w:left w:val="single" w:sz="2" w:space="0" w:color="auto"/>
              <w:bottom w:val="single" w:sz="2" w:space="0" w:color="auto"/>
              <w:right w:val="single" w:sz="2" w:space="0" w:color="auto"/>
            </w:tcBorders>
            <w:vAlign w:val="center"/>
          </w:tcPr>
          <w:p w14:paraId="29AC3A43" w14:textId="77777777" w:rsidR="00F163C0" w:rsidRPr="00D95A9D" w:rsidRDefault="4B1F096C" w:rsidP="4B1F096C">
            <w:pPr>
              <w:numPr>
                <w:ilvl w:val="0"/>
                <w:numId w:val="53"/>
              </w:numPr>
              <w:autoSpaceDE w:val="0"/>
              <w:autoSpaceDN w:val="0"/>
              <w:adjustRightInd w:val="0"/>
              <w:spacing w:after="1"/>
              <w:rPr>
                <w:rFonts w:eastAsia="Arial" w:cs="Arial"/>
                <w:sz w:val="18"/>
                <w:szCs w:val="18"/>
                <w:lang w:eastAsia="sk-SK"/>
              </w:rPr>
            </w:pPr>
            <w:r w:rsidRPr="00D95A9D">
              <w:rPr>
                <w:sz w:val="18"/>
                <w:szCs w:val="18"/>
                <w:lang w:eastAsia="sk-SK"/>
              </w:rPr>
              <w:t>ZapisPacientskehoSumaruSocialnaAnamneza_Response.xsd</w:t>
            </w:r>
          </w:p>
        </w:tc>
      </w:tr>
      <w:tr w:rsidR="00F163C0" w:rsidRPr="00D95A9D" w14:paraId="6450877B" w14:textId="77777777" w:rsidTr="5EBC77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7D1456B5" w14:textId="77777777" w:rsidR="00F163C0" w:rsidRPr="00D95A9D" w:rsidRDefault="4B1F096C" w:rsidP="4B1F096C">
            <w:pPr>
              <w:rPr>
                <w:sz w:val="18"/>
                <w:szCs w:val="18"/>
              </w:rPr>
            </w:pPr>
            <w:r w:rsidRPr="00D95A9D">
              <w:rPr>
                <w:sz w:val="18"/>
                <w:szCs w:val="18"/>
              </w:rPr>
              <w:t>Podmienky:</w:t>
            </w:r>
          </w:p>
        </w:tc>
        <w:tc>
          <w:tcPr>
            <w:tcW w:w="7200" w:type="dxa"/>
            <w:tcBorders>
              <w:top w:val="single" w:sz="2" w:space="0" w:color="auto"/>
              <w:left w:val="single" w:sz="2" w:space="0" w:color="auto"/>
              <w:bottom w:val="single" w:sz="2" w:space="0" w:color="auto"/>
              <w:right w:val="single" w:sz="2" w:space="0" w:color="auto"/>
            </w:tcBorders>
            <w:vAlign w:val="center"/>
          </w:tcPr>
          <w:p w14:paraId="104F5AF6" w14:textId="77777777" w:rsidR="00621029" w:rsidRPr="00D95A9D" w:rsidRDefault="4B1F096C" w:rsidP="4B1F096C">
            <w:pPr>
              <w:numPr>
                <w:ilvl w:val="0"/>
                <w:numId w:val="52"/>
              </w:numPr>
              <w:autoSpaceDE w:val="0"/>
              <w:autoSpaceDN w:val="0"/>
              <w:adjustRightInd w:val="0"/>
              <w:spacing w:after="1"/>
              <w:rPr>
                <w:rFonts w:eastAsia="Arial" w:cs="Arial"/>
                <w:sz w:val="18"/>
                <w:szCs w:val="18"/>
                <w:lang w:eastAsia="sk-SK"/>
              </w:rPr>
            </w:pPr>
            <w:r w:rsidRPr="00D95A9D">
              <w:rPr>
                <w:sz w:val="18"/>
                <w:szCs w:val="18"/>
                <w:lang w:eastAsia="sk-SK"/>
              </w:rPr>
              <w:t>Službu môže volať len identifikovaný a autorizovaný lekár v roli konkrétneho PZS.</w:t>
            </w:r>
          </w:p>
          <w:p w14:paraId="4F6156EC" w14:textId="77777777" w:rsidR="00F163C0" w:rsidRPr="00D95A9D" w:rsidRDefault="4B1F096C" w:rsidP="4B1F096C">
            <w:pPr>
              <w:numPr>
                <w:ilvl w:val="0"/>
                <w:numId w:val="52"/>
              </w:numPr>
              <w:autoSpaceDE w:val="0"/>
              <w:autoSpaceDN w:val="0"/>
              <w:adjustRightInd w:val="0"/>
              <w:spacing w:after="1"/>
              <w:rPr>
                <w:rFonts w:eastAsia="Arial" w:cs="Arial"/>
                <w:sz w:val="18"/>
                <w:szCs w:val="18"/>
                <w:lang w:eastAsia="sk-SK"/>
              </w:rPr>
            </w:pPr>
            <w:r w:rsidRPr="00D95A9D">
              <w:rPr>
                <w:sz w:val="18"/>
                <w:szCs w:val="18"/>
                <w:lang w:eastAsia="sk-SK"/>
              </w:rPr>
              <w:t xml:space="preserve">Službu je použiť len pre pacienta, ktorý je súčasťou NZIS </w:t>
            </w:r>
          </w:p>
        </w:tc>
      </w:tr>
      <w:tr w:rsidR="00F163C0" w:rsidRPr="00D95A9D" w14:paraId="2EB7C8FE" w14:textId="77777777" w:rsidTr="5EBC77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006A5B2B" w14:textId="77777777" w:rsidR="00F163C0" w:rsidRPr="00D95A9D" w:rsidRDefault="4B1F096C" w:rsidP="4B1F096C">
            <w:pPr>
              <w:rPr>
                <w:sz w:val="18"/>
                <w:szCs w:val="18"/>
              </w:rPr>
            </w:pPr>
            <w:r w:rsidRPr="00D95A9D">
              <w:rPr>
                <w:sz w:val="18"/>
                <w:szCs w:val="18"/>
              </w:rPr>
              <w:t>Výnimka</w:t>
            </w:r>
          </w:p>
        </w:tc>
        <w:tc>
          <w:tcPr>
            <w:tcW w:w="7200" w:type="dxa"/>
            <w:tcBorders>
              <w:top w:val="single" w:sz="2" w:space="0" w:color="auto"/>
              <w:left w:val="single" w:sz="2" w:space="0" w:color="auto"/>
              <w:bottom w:val="single" w:sz="2" w:space="0" w:color="auto"/>
              <w:right w:val="single" w:sz="2" w:space="0" w:color="auto"/>
            </w:tcBorders>
            <w:vAlign w:val="center"/>
          </w:tcPr>
          <w:p w14:paraId="0B38402A" w14:textId="77777777" w:rsidR="006F4424" w:rsidRPr="00D95A9D" w:rsidRDefault="34661EDB" w:rsidP="34661EDB">
            <w:pPr>
              <w:pStyle w:val="Odsekzoznamu"/>
              <w:numPr>
                <w:ilvl w:val="0"/>
                <w:numId w:val="53"/>
              </w:numPr>
              <w:rPr>
                <w:rFonts w:eastAsia="Arial" w:cs="Arial"/>
                <w:sz w:val="18"/>
                <w:szCs w:val="18"/>
                <w:lang w:eastAsia="sk-SK"/>
              </w:rPr>
            </w:pPr>
            <w:r w:rsidRPr="00D95A9D">
              <w:rPr>
                <w:sz w:val="18"/>
                <w:szCs w:val="18"/>
                <w:lang w:eastAsia="sk-SK"/>
              </w:rPr>
              <w:t>E000002 - Záznam nebol uložený do Systému ezdravie. Kontaktujte dodávateľa informačného systému pre odstránenie chyby.  Po odstránení chyby opätovne vykonajte zápis do pacientskeho sumáru</w:t>
            </w:r>
          </w:p>
          <w:p w14:paraId="08023FF0" w14:textId="77777777" w:rsidR="006F4424" w:rsidRPr="00D95A9D" w:rsidRDefault="34661EDB" w:rsidP="34661EDB">
            <w:pPr>
              <w:pStyle w:val="Odsekzoznamu"/>
              <w:numPr>
                <w:ilvl w:val="0"/>
                <w:numId w:val="53"/>
              </w:numPr>
              <w:rPr>
                <w:rFonts w:eastAsia="Arial" w:cs="Arial"/>
                <w:sz w:val="18"/>
                <w:szCs w:val="18"/>
                <w:lang w:eastAsia="sk-SK"/>
              </w:rPr>
            </w:pPr>
            <w:r w:rsidRPr="00D95A9D">
              <w:rPr>
                <w:sz w:val="18"/>
                <w:szCs w:val="18"/>
                <w:lang w:eastAsia="sk-SK"/>
              </w:rPr>
              <w:t>E300003 - Záznam nebol uložený do Systému ezdravie z dôvodu neočakávanej chyby na NCZI. Pokúste o uloženie záznamu neskôr</w:t>
            </w:r>
          </w:p>
          <w:p w14:paraId="595B8D66" w14:textId="77777777" w:rsidR="006F4424" w:rsidRPr="00D95A9D" w:rsidRDefault="4B1F096C" w:rsidP="4B1F096C">
            <w:pPr>
              <w:pStyle w:val="Odsekzoznamu"/>
              <w:numPr>
                <w:ilvl w:val="0"/>
                <w:numId w:val="53"/>
              </w:numPr>
              <w:rPr>
                <w:rFonts w:eastAsia="Arial" w:cs="Arial"/>
                <w:sz w:val="18"/>
                <w:szCs w:val="18"/>
                <w:lang w:eastAsia="sk-SK"/>
              </w:rPr>
            </w:pPr>
            <w:r w:rsidRPr="00D95A9D">
              <w:rPr>
                <w:sz w:val="18"/>
                <w:szCs w:val="18"/>
                <w:lang w:eastAsia="sk-SK"/>
              </w:rPr>
              <w:t>E30000A - Nie je možné vyhľadať záznamy pacienta, pacient už nie je poistencom SR.</w:t>
            </w:r>
          </w:p>
          <w:p w14:paraId="284C74E2" w14:textId="77777777" w:rsidR="006F4424" w:rsidRPr="00D95A9D" w:rsidRDefault="4B1F096C" w:rsidP="4B1F096C">
            <w:pPr>
              <w:pStyle w:val="Odsekzoznamu"/>
              <w:numPr>
                <w:ilvl w:val="0"/>
                <w:numId w:val="53"/>
              </w:numPr>
              <w:rPr>
                <w:rFonts w:eastAsia="Arial" w:cs="Arial"/>
                <w:sz w:val="18"/>
                <w:szCs w:val="18"/>
                <w:lang w:eastAsia="sk-SK"/>
              </w:rPr>
            </w:pPr>
            <w:r w:rsidRPr="00D95A9D">
              <w:rPr>
                <w:sz w:val="18"/>
                <w:szCs w:val="18"/>
                <w:lang w:eastAsia="sk-SK"/>
              </w:rPr>
              <w:t>E300022 - Nie je možné zapísať záznam z dôvodu, že pre daného pacienta je evidovaný dátum úmrtia a zdravotná dokumentácia je uzavretá.</w:t>
            </w:r>
          </w:p>
          <w:p w14:paraId="182CD6C6" w14:textId="77777777" w:rsidR="006F4424" w:rsidRPr="00D95A9D" w:rsidRDefault="34661EDB" w:rsidP="34661EDB">
            <w:pPr>
              <w:pStyle w:val="Odsekzoznamu"/>
              <w:numPr>
                <w:ilvl w:val="0"/>
                <w:numId w:val="53"/>
              </w:numPr>
              <w:rPr>
                <w:rFonts w:eastAsia="Arial" w:cs="Arial"/>
                <w:sz w:val="18"/>
                <w:szCs w:val="18"/>
                <w:lang w:eastAsia="sk-SK"/>
              </w:rPr>
            </w:pPr>
            <w:r w:rsidRPr="00D95A9D">
              <w:rPr>
                <w:sz w:val="18"/>
                <w:szCs w:val="18"/>
                <w:lang w:eastAsia="sk-SK"/>
              </w:rPr>
              <w:t>E900002 - Pre prístup k požadovaným záznamom pacienta je potrebné potvrdenie jeho prítomnosti pacienta vložením eID do čítačky.</w:t>
            </w:r>
          </w:p>
          <w:p w14:paraId="0B382726" w14:textId="77777777" w:rsidR="006F4424" w:rsidRPr="00D95A9D" w:rsidRDefault="34661EDB" w:rsidP="34661EDB">
            <w:pPr>
              <w:pStyle w:val="Odsekzoznamu"/>
              <w:numPr>
                <w:ilvl w:val="0"/>
                <w:numId w:val="53"/>
              </w:numPr>
              <w:rPr>
                <w:rFonts w:eastAsia="Arial" w:cs="Arial"/>
                <w:sz w:val="18"/>
                <w:szCs w:val="18"/>
                <w:lang w:eastAsia="sk-SK"/>
              </w:rPr>
            </w:pPr>
            <w:r w:rsidRPr="00D95A9D">
              <w:rPr>
                <w:sz w:val="18"/>
                <w:szCs w:val="18"/>
                <w:lang w:eastAsia="sk-SK"/>
              </w:rPr>
              <w:t>E900004 - Záznam nebol uložený do Systému ezdravie. Kontaktujte dodávateľa informačného systému pre odstránenie chyby.  Po odstránení chyby opätovne vykonajte zápis do pacientskeho sumáru</w:t>
            </w:r>
          </w:p>
          <w:p w14:paraId="04429FA5" w14:textId="77777777" w:rsidR="006F4424" w:rsidRPr="00D95A9D" w:rsidRDefault="34661EDB" w:rsidP="34661EDB">
            <w:pPr>
              <w:pStyle w:val="Odsekzoznamu"/>
              <w:numPr>
                <w:ilvl w:val="0"/>
                <w:numId w:val="53"/>
              </w:numPr>
              <w:rPr>
                <w:rFonts w:eastAsia="Arial" w:cs="Arial"/>
                <w:sz w:val="18"/>
                <w:szCs w:val="18"/>
                <w:lang w:eastAsia="sk-SK"/>
              </w:rPr>
            </w:pPr>
            <w:r w:rsidRPr="00D95A9D">
              <w:rPr>
                <w:sz w:val="18"/>
                <w:szCs w:val="18"/>
                <w:lang w:eastAsia="sk-SK"/>
              </w:rPr>
              <w:t>E900005 - Záznam nebol uložený do Systému ezdravie. Kontaktujte dodávateľa informačného systému pre odstránenie chyby.  Po odstránení chyby opätovne vykonajte zápis do pacientskeho sumáru</w:t>
            </w:r>
          </w:p>
          <w:p w14:paraId="0AF33152" w14:textId="77777777" w:rsidR="00FD23E4" w:rsidRPr="00D95A9D" w:rsidRDefault="34661EDB" w:rsidP="34661EDB">
            <w:pPr>
              <w:pStyle w:val="Odsekzoznamu"/>
              <w:numPr>
                <w:ilvl w:val="0"/>
                <w:numId w:val="53"/>
              </w:numPr>
              <w:rPr>
                <w:lang w:eastAsia="sk-SK"/>
              </w:rPr>
            </w:pPr>
            <w:r w:rsidRPr="00D95A9D">
              <w:rPr>
                <w:sz w:val="18"/>
                <w:szCs w:val="18"/>
                <w:lang w:eastAsia="sk-SK"/>
              </w:rPr>
              <w:t>E900011 - Záznam nebol uložený do Systému ezdravie. Kontaktujte dodávateľa informačného systému pre odstránenie chyby.  Po odstránení chyby opätovne vykonajte zápis do pacientskeho sumáru</w:t>
            </w:r>
          </w:p>
        </w:tc>
      </w:tr>
      <w:tr w:rsidR="00F163C0" w:rsidRPr="00D95A9D" w14:paraId="03C3FB7C" w14:textId="77777777" w:rsidTr="5EBC77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5BA68692" w14:textId="77777777" w:rsidR="00F163C0" w:rsidRPr="00D95A9D" w:rsidRDefault="4B1F096C" w:rsidP="4B1F096C">
            <w:pPr>
              <w:rPr>
                <w:sz w:val="18"/>
                <w:szCs w:val="18"/>
              </w:rPr>
            </w:pPr>
            <w:r w:rsidRPr="00D95A9D">
              <w:rPr>
                <w:sz w:val="18"/>
                <w:szCs w:val="18"/>
              </w:rPr>
              <w:lastRenderedPageBreak/>
              <w:t>Kód stránky EZKO</w:t>
            </w:r>
          </w:p>
        </w:tc>
        <w:tc>
          <w:tcPr>
            <w:tcW w:w="7200" w:type="dxa"/>
            <w:tcBorders>
              <w:top w:val="single" w:sz="2" w:space="0" w:color="auto"/>
              <w:left w:val="single" w:sz="2" w:space="0" w:color="auto"/>
              <w:bottom w:val="single" w:sz="2" w:space="0" w:color="auto"/>
              <w:right w:val="single" w:sz="2" w:space="0" w:color="auto"/>
            </w:tcBorders>
            <w:vAlign w:val="center"/>
          </w:tcPr>
          <w:p w14:paraId="1E858820" w14:textId="77777777" w:rsidR="00F163C0" w:rsidRPr="00D95A9D" w:rsidRDefault="00F163C0" w:rsidP="00621029">
            <w:pPr>
              <w:rPr>
                <w:sz w:val="18"/>
                <w:szCs w:val="18"/>
              </w:rPr>
            </w:pPr>
            <w:r w:rsidRPr="00D95A9D">
              <w:rPr>
                <w:sz w:val="18"/>
                <w:szCs w:val="18"/>
              </w:rPr>
              <w:t>DPS</w:t>
            </w:r>
            <w:r w:rsidR="001C6B33" w:rsidRPr="000918AA">
              <w:fldChar w:fldCharType="begin" w:fldLock="1"/>
            </w:r>
            <w:r w:rsidRPr="00D95A9D">
              <w:rPr>
                <w:sz w:val="18"/>
                <w:szCs w:val="18"/>
              </w:rPr>
              <w:instrText>MERGEFIELD Element.valueOf(x070-KodStrankyEZKO)</w:instrText>
            </w:r>
            <w:r w:rsidR="001C6B33" w:rsidRPr="000918AA">
              <w:rPr>
                <w:sz w:val="18"/>
                <w:szCs w:val="18"/>
              </w:rPr>
              <w:fldChar w:fldCharType="end"/>
            </w:r>
          </w:p>
        </w:tc>
      </w:tr>
    </w:tbl>
    <w:p w14:paraId="0579B48D" w14:textId="66F6774A" w:rsidR="00F163C0" w:rsidRPr="00563FCF" w:rsidRDefault="00B10D5C" w:rsidP="00B50180">
      <w:pPr>
        <w:pStyle w:val="Nadpis2"/>
      </w:pPr>
      <w:bookmarkStart w:id="256" w:name="_ZapisPacientskehoSumaruVysetrenia_v"/>
      <w:bookmarkStart w:id="257" w:name="_ZapisPacientskehoSumaruVysetrenia"/>
      <w:bookmarkStart w:id="258" w:name="_Toc56171999"/>
      <w:bookmarkEnd w:id="256"/>
      <w:bookmarkEnd w:id="257"/>
      <w:r>
        <w:t>ZapisPacientskehoSumaruVyse</w:t>
      </w:r>
      <w:r w:rsidR="4B1F096C">
        <w:t>treni</w:t>
      </w:r>
      <w:r>
        <w:t>a</w:t>
      </w:r>
      <w:r w:rsidR="00AA49E9">
        <w:t>_v2</w:t>
      </w:r>
      <w:bookmarkEnd w:id="258"/>
    </w:p>
    <w:tbl>
      <w:tblPr>
        <w:tblW w:w="9360" w:type="dxa"/>
        <w:jc w:val="center"/>
        <w:tblLayout w:type="fixed"/>
        <w:tblCellMar>
          <w:left w:w="60" w:type="dxa"/>
          <w:right w:w="60" w:type="dxa"/>
        </w:tblCellMar>
        <w:tblLook w:val="0000" w:firstRow="0" w:lastRow="0" w:firstColumn="0" w:lastColumn="0" w:noHBand="0" w:noVBand="0"/>
      </w:tblPr>
      <w:tblGrid>
        <w:gridCol w:w="2160"/>
        <w:gridCol w:w="7200"/>
      </w:tblGrid>
      <w:tr w:rsidR="00F163C0" w:rsidRPr="00D95A9D" w14:paraId="51C316A0" w14:textId="77777777" w:rsidTr="5EBC771D">
        <w:trPr>
          <w:trHeight w:val="326"/>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9104643" w14:textId="77777777" w:rsidR="00F163C0" w:rsidRPr="00D95A9D" w:rsidRDefault="4B1F096C" w:rsidP="4B1F096C">
            <w:pPr>
              <w:rPr>
                <w:sz w:val="18"/>
                <w:szCs w:val="18"/>
              </w:rPr>
            </w:pPr>
            <w:r w:rsidRPr="00D95A9D">
              <w:rPr>
                <w:sz w:val="18"/>
                <w:szCs w:val="18"/>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7064454A" w14:textId="014732D4" w:rsidR="00F163C0" w:rsidRPr="00D95A9D" w:rsidRDefault="00147C62" w:rsidP="00621029">
            <w:pPr>
              <w:rPr>
                <w:sz w:val="18"/>
                <w:szCs w:val="18"/>
              </w:rPr>
            </w:pPr>
            <w:r w:rsidRPr="00D95A9D">
              <w:rPr>
                <w:sz w:val="18"/>
                <w:szCs w:val="18"/>
              </w:rPr>
              <w:t>ZapisPacientskehoSumaruVysetrenia</w:t>
            </w:r>
            <w:r w:rsidR="0039575F">
              <w:rPr>
                <w:sz w:val="18"/>
                <w:szCs w:val="18"/>
              </w:rPr>
              <w:t>_v2</w:t>
            </w:r>
            <w:r w:rsidR="001C6B33" w:rsidRPr="000918AA">
              <w:fldChar w:fldCharType="begin" w:fldLock="1"/>
            </w:r>
            <w:r w:rsidR="00F163C0" w:rsidRPr="00D95A9D">
              <w:rPr>
                <w:sz w:val="18"/>
                <w:szCs w:val="18"/>
              </w:rPr>
              <w:instrText>MERGEFIELD Element.Name</w:instrText>
            </w:r>
            <w:r w:rsidR="001C6B33" w:rsidRPr="000918AA">
              <w:rPr>
                <w:sz w:val="18"/>
                <w:szCs w:val="18"/>
              </w:rPr>
              <w:fldChar w:fldCharType="end"/>
            </w:r>
          </w:p>
        </w:tc>
      </w:tr>
      <w:tr w:rsidR="00F163C0" w:rsidRPr="00D95A9D" w14:paraId="54880891" w14:textId="77777777" w:rsidTr="5EBC771D">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4447E3F2" w14:textId="77777777" w:rsidR="00F163C0" w:rsidRPr="00D95A9D" w:rsidRDefault="4B1F096C" w:rsidP="4B1F096C">
            <w:pPr>
              <w:rPr>
                <w:sz w:val="18"/>
                <w:szCs w:val="18"/>
              </w:rPr>
            </w:pPr>
            <w:r w:rsidRPr="00D95A9D">
              <w:rPr>
                <w:sz w:val="18"/>
                <w:szCs w:val="18"/>
              </w:rPr>
              <w:t>Určenie</w:t>
            </w:r>
          </w:p>
        </w:tc>
        <w:tc>
          <w:tcPr>
            <w:tcW w:w="7200" w:type="dxa"/>
            <w:tcBorders>
              <w:top w:val="single" w:sz="2" w:space="0" w:color="auto"/>
              <w:left w:val="single" w:sz="2" w:space="0" w:color="auto"/>
              <w:bottom w:val="single" w:sz="2" w:space="0" w:color="auto"/>
              <w:right w:val="single" w:sz="2" w:space="0" w:color="auto"/>
            </w:tcBorders>
            <w:vAlign w:val="center"/>
          </w:tcPr>
          <w:p w14:paraId="1500A35E" w14:textId="77777777" w:rsidR="00F163C0" w:rsidRPr="00D95A9D" w:rsidRDefault="001C6B33" w:rsidP="4B1F096C">
            <w:pPr>
              <w:rPr>
                <w:sz w:val="18"/>
                <w:szCs w:val="18"/>
              </w:rPr>
            </w:pPr>
            <w:r w:rsidRPr="0059754F">
              <w:fldChar w:fldCharType="begin" w:fldLock="1"/>
            </w:r>
            <w:r w:rsidR="00F163C0" w:rsidRPr="00D95A9D">
              <w:rPr>
                <w:sz w:val="18"/>
                <w:szCs w:val="18"/>
              </w:rPr>
              <w:instrText>MERGEFIELD Element.valueOf(x070-Urcenie)</w:instrText>
            </w:r>
            <w:r w:rsidRPr="0059754F">
              <w:rPr>
                <w:sz w:val="18"/>
                <w:szCs w:val="18"/>
              </w:rPr>
              <w:fldChar w:fldCharType="separate"/>
            </w:r>
            <w:r w:rsidR="00F163C0" w:rsidRPr="00D95A9D">
              <w:rPr>
                <w:sz w:val="18"/>
                <w:szCs w:val="18"/>
              </w:rPr>
              <w:t>IS PZS</w:t>
            </w:r>
            <w:r w:rsidRPr="0059754F">
              <w:fldChar w:fldCharType="end"/>
            </w:r>
          </w:p>
        </w:tc>
      </w:tr>
      <w:tr w:rsidR="00F163C0" w:rsidRPr="00D95A9D" w14:paraId="3A4E4280" w14:textId="77777777" w:rsidTr="5EBC771D">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01BD7E18" w14:textId="77777777" w:rsidR="00F163C0" w:rsidRPr="00D95A9D" w:rsidRDefault="4B1F096C" w:rsidP="4B1F096C">
            <w:pPr>
              <w:rPr>
                <w:sz w:val="18"/>
                <w:szCs w:val="18"/>
              </w:rPr>
            </w:pPr>
            <w:r w:rsidRPr="00D95A9D">
              <w:rPr>
                <w:sz w:val="18"/>
                <w:szCs w:val="18"/>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5D9B02E8" w14:textId="77777777" w:rsidR="00F163C0" w:rsidRPr="00D95A9D" w:rsidRDefault="4B1F096C" w:rsidP="4B1F096C">
            <w:pPr>
              <w:rPr>
                <w:sz w:val="18"/>
                <w:szCs w:val="18"/>
              </w:rPr>
            </w:pPr>
            <w:r w:rsidRPr="00D95A9D">
              <w:rPr>
                <w:sz w:val="18"/>
                <w:szCs w:val="18"/>
              </w:rPr>
              <w:t xml:space="preserve">Zápis údajov </w:t>
            </w:r>
            <w:r w:rsidRPr="00D95A9D">
              <w:rPr>
                <w:sz w:val="18"/>
                <w:szCs w:val="18"/>
                <w:lang w:eastAsia="sk-SK"/>
              </w:rPr>
              <w:t>do doplnkových zdravotných údajov:</w:t>
            </w:r>
          </w:p>
          <w:p w14:paraId="1ECB7439" w14:textId="77777777" w:rsidR="00F163C0" w:rsidRPr="00D95A9D" w:rsidRDefault="4B1F096C" w:rsidP="4B1F096C">
            <w:pPr>
              <w:pStyle w:val="Odsekzoznamu"/>
              <w:numPr>
                <w:ilvl w:val="0"/>
                <w:numId w:val="145"/>
              </w:numPr>
              <w:rPr>
                <w:sz w:val="18"/>
                <w:szCs w:val="18"/>
              </w:rPr>
            </w:pPr>
            <w:r w:rsidRPr="00D95A9D">
              <w:rPr>
                <w:sz w:val="18"/>
                <w:szCs w:val="18"/>
              </w:rPr>
              <w:t>Krvná skupina</w:t>
            </w:r>
          </w:p>
          <w:p w14:paraId="7E367570" w14:textId="77777777" w:rsidR="00F163C0" w:rsidRPr="00D95A9D" w:rsidRDefault="4B1F096C" w:rsidP="4B1F096C">
            <w:pPr>
              <w:pStyle w:val="Odsekzoznamu"/>
              <w:numPr>
                <w:ilvl w:val="0"/>
                <w:numId w:val="145"/>
              </w:numPr>
              <w:rPr>
                <w:sz w:val="18"/>
                <w:szCs w:val="18"/>
              </w:rPr>
            </w:pPr>
            <w:r w:rsidRPr="00D95A9D">
              <w:rPr>
                <w:sz w:val="18"/>
                <w:szCs w:val="18"/>
              </w:rPr>
              <w:t>Krvný tlak</w:t>
            </w:r>
          </w:p>
          <w:p w14:paraId="75C5A4C0" w14:textId="67E297B6" w:rsidR="00F163C0" w:rsidRPr="00D95A9D" w:rsidRDefault="34661EDB" w:rsidP="00AF34F7">
            <w:pPr>
              <w:pStyle w:val="Odsekzoznamu"/>
              <w:numPr>
                <w:ilvl w:val="0"/>
                <w:numId w:val="145"/>
              </w:numPr>
              <w:rPr>
                <w:sz w:val="18"/>
                <w:szCs w:val="18"/>
              </w:rPr>
            </w:pPr>
            <w:r w:rsidRPr="00D95A9D">
              <w:rPr>
                <w:sz w:val="18"/>
                <w:szCs w:val="18"/>
              </w:rPr>
              <w:t>Vitálne a antropometrické údaje</w:t>
            </w:r>
          </w:p>
        </w:tc>
      </w:tr>
      <w:tr w:rsidR="00F163C0" w:rsidRPr="00D95A9D" w14:paraId="185661AF" w14:textId="77777777" w:rsidTr="5EBC77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6759FFF0" w14:textId="77777777" w:rsidR="00F163C0" w:rsidRPr="00D95A9D" w:rsidRDefault="4B1F096C" w:rsidP="4B1F096C">
            <w:pPr>
              <w:rPr>
                <w:sz w:val="18"/>
                <w:szCs w:val="18"/>
              </w:rPr>
            </w:pPr>
            <w:r w:rsidRPr="00D95A9D">
              <w:rPr>
                <w:sz w:val="18"/>
                <w:szCs w:val="18"/>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02BC996B" w14:textId="77777777" w:rsidR="00F163C0" w:rsidRPr="00D95A9D" w:rsidRDefault="4B1F096C" w:rsidP="4B1F096C">
            <w:pPr>
              <w:rPr>
                <w:sz w:val="18"/>
                <w:szCs w:val="18"/>
              </w:rPr>
            </w:pPr>
            <w:r w:rsidRPr="00D95A9D">
              <w:rPr>
                <w:sz w:val="18"/>
                <w:szCs w:val="18"/>
              </w:rPr>
              <w:t>Synchrónny</w:t>
            </w:r>
          </w:p>
        </w:tc>
      </w:tr>
      <w:tr w:rsidR="00F163C0" w:rsidRPr="00D95A9D" w14:paraId="6D6A52FD" w14:textId="77777777" w:rsidTr="5EBC77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44EE38D0" w14:textId="77777777" w:rsidR="00F163C0" w:rsidRPr="00D95A9D" w:rsidRDefault="4B1F096C" w:rsidP="4B1F096C">
            <w:pPr>
              <w:rPr>
                <w:sz w:val="18"/>
                <w:szCs w:val="18"/>
              </w:rPr>
            </w:pPr>
            <w:r w:rsidRPr="00D95A9D">
              <w:rPr>
                <w:sz w:val="18"/>
                <w:szCs w:val="18"/>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020663ED" w14:textId="77777777" w:rsidR="00F163C0" w:rsidRPr="00D95A9D" w:rsidRDefault="4B1F096C" w:rsidP="4B1F096C">
            <w:pPr>
              <w:rPr>
                <w:rFonts w:eastAsia="Arial" w:cs="Arial"/>
                <w:sz w:val="18"/>
                <w:szCs w:val="18"/>
                <w:lang w:eastAsia="sk-SK"/>
              </w:rPr>
            </w:pPr>
            <w:r w:rsidRPr="00D95A9D">
              <w:rPr>
                <w:sz w:val="18"/>
                <w:szCs w:val="18"/>
                <w:lang w:eastAsia="sk-SK"/>
              </w:rPr>
              <w:t>Služba umožní zápis údajov z vyšetrenia priamo do doplnkových zdravotných údajov.</w:t>
            </w:r>
          </w:p>
          <w:p w14:paraId="4A341ED7" w14:textId="77777777" w:rsidR="00F163C0" w:rsidRPr="00D95A9D" w:rsidRDefault="00F163C0" w:rsidP="00621029">
            <w:pPr>
              <w:rPr>
                <w:rFonts w:cs="Arial"/>
                <w:sz w:val="18"/>
                <w:szCs w:val="18"/>
                <w:lang w:eastAsia="sk-SK"/>
              </w:rPr>
            </w:pPr>
          </w:p>
          <w:p w14:paraId="4C8FEA3C" w14:textId="77777777" w:rsidR="00F163C0" w:rsidRPr="00D95A9D" w:rsidRDefault="4B1F096C" w:rsidP="4B1F096C">
            <w:pPr>
              <w:rPr>
                <w:rFonts w:eastAsia="Arial" w:cs="Arial"/>
                <w:sz w:val="18"/>
                <w:szCs w:val="18"/>
                <w:u w:val="single"/>
                <w:lang w:eastAsia="sk-SK"/>
              </w:rPr>
            </w:pPr>
            <w:r w:rsidRPr="00D95A9D">
              <w:rPr>
                <w:sz w:val="18"/>
                <w:szCs w:val="18"/>
                <w:u w:val="single"/>
                <w:lang w:eastAsia="sk-SK"/>
              </w:rPr>
              <w:t>Vstup:</w:t>
            </w:r>
          </w:p>
          <w:p w14:paraId="4819DF41" w14:textId="77777777" w:rsidR="00F163C0" w:rsidRPr="00D95A9D" w:rsidRDefault="4B1F096C" w:rsidP="4B1F096C">
            <w:pPr>
              <w:pStyle w:val="Odsekzoznamu"/>
              <w:numPr>
                <w:ilvl w:val="0"/>
                <w:numId w:val="144"/>
              </w:numPr>
              <w:rPr>
                <w:rFonts w:eastAsia="Arial" w:cs="Arial"/>
                <w:sz w:val="18"/>
                <w:szCs w:val="18"/>
                <w:lang w:eastAsia="sk-SK"/>
              </w:rPr>
            </w:pPr>
            <w:r w:rsidRPr="00D95A9D">
              <w:rPr>
                <w:sz w:val="18"/>
                <w:szCs w:val="18"/>
                <w:lang w:eastAsia="sk-SK"/>
              </w:rPr>
              <w:t>Údaje o abúzoch životosprávy</w:t>
            </w:r>
          </w:p>
          <w:p w14:paraId="2396AA30" w14:textId="77777777" w:rsidR="00F163C0" w:rsidRPr="00D95A9D" w:rsidRDefault="4B1F096C" w:rsidP="4B1F096C">
            <w:pPr>
              <w:rPr>
                <w:rFonts w:eastAsia="Arial" w:cs="Arial"/>
                <w:sz w:val="18"/>
                <w:szCs w:val="18"/>
                <w:u w:val="single"/>
                <w:lang w:eastAsia="sk-SK"/>
              </w:rPr>
            </w:pPr>
            <w:r w:rsidRPr="00D95A9D">
              <w:rPr>
                <w:sz w:val="18"/>
                <w:szCs w:val="18"/>
                <w:u w:val="single"/>
                <w:lang w:eastAsia="sk-SK"/>
              </w:rPr>
              <w:t>Výstup:</w:t>
            </w:r>
          </w:p>
          <w:p w14:paraId="660BCAA7" w14:textId="77777777" w:rsidR="00F163C0" w:rsidRPr="00D95A9D" w:rsidRDefault="4B1F096C" w:rsidP="4B1F096C">
            <w:pPr>
              <w:pStyle w:val="Odsekzoznamu"/>
              <w:numPr>
                <w:ilvl w:val="0"/>
                <w:numId w:val="144"/>
              </w:numPr>
              <w:rPr>
                <w:rFonts w:eastAsia="Arial" w:cs="Arial"/>
                <w:sz w:val="18"/>
                <w:szCs w:val="18"/>
                <w:lang w:eastAsia="sk-SK"/>
              </w:rPr>
            </w:pPr>
            <w:r w:rsidRPr="00D95A9D">
              <w:rPr>
                <w:sz w:val="18"/>
                <w:szCs w:val="18"/>
              </w:rPr>
              <w:t>ID záznamu</w:t>
            </w:r>
          </w:p>
        </w:tc>
      </w:tr>
      <w:tr w:rsidR="00F163C0" w:rsidRPr="00D95A9D" w14:paraId="29DDF7A9" w14:textId="77777777" w:rsidTr="5EBC77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2FEAA73" w14:textId="77777777" w:rsidR="00F163C0" w:rsidRPr="00D95A9D" w:rsidRDefault="4B1F096C" w:rsidP="4B1F096C">
            <w:pPr>
              <w:rPr>
                <w:sz w:val="18"/>
                <w:szCs w:val="18"/>
              </w:rPr>
            </w:pPr>
            <w:r w:rsidRPr="00D95A9D">
              <w:rPr>
                <w:sz w:val="18"/>
                <w:szCs w:val="18"/>
              </w:rPr>
              <w:t>Schéma popisujúca vstup:</w:t>
            </w:r>
          </w:p>
        </w:tc>
        <w:tc>
          <w:tcPr>
            <w:tcW w:w="7200" w:type="dxa"/>
            <w:tcBorders>
              <w:top w:val="single" w:sz="2" w:space="0" w:color="auto"/>
              <w:left w:val="single" w:sz="2" w:space="0" w:color="auto"/>
              <w:bottom w:val="single" w:sz="2" w:space="0" w:color="auto"/>
              <w:right w:val="single" w:sz="2" w:space="0" w:color="auto"/>
            </w:tcBorders>
            <w:vAlign w:val="center"/>
          </w:tcPr>
          <w:p w14:paraId="1EDDBF0B" w14:textId="2A6E9594" w:rsidR="00F163C0" w:rsidRPr="00D95A9D" w:rsidRDefault="00DB2889" w:rsidP="4B1F096C">
            <w:pPr>
              <w:pStyle w:val="Odsekzoznamu"/>
              <w:numPr>
                <w:ilvl w:val="0"/>
                <w:numId w:val="55"/>
              </w:numPr>
              <w:autoSpaceDE w:val="0"/>
              <w:autoSpaceDN w:val="0"/>
              <w:adjustRightInd w:val="0"/>
              <w:spacing w:after="1"/>
              <w:rPr>
                <w:rFonts w:eastAsia="Arial" w:cs="Arial"/>
                <w:sz w:val="18"/>
                <w:szCs w:val="18"/>
                <w:lang w:eastAsia="sk-SK"/>
              </w:rPr>
            </w:pPr>
            <w:hyperlink w:anchor="_Výsledky_vyšetrení" w:history="1">
              <w:r w:rsidR="4B1F096C" w:rsidRPr="00D95A9D">
                <w:rPr>
                  <w:rStyle w:val="Hypertextovprepojenie"/>
                  <w:sz w:val="18"/>
                  <w:szCs w:val="18"/>
                  <w:lang w:eastAsia="sk-SK"/>
                </w:rPr>
                <w:t>CEN-EN13606-COMPOSITION.Vysledky_vysetreni.v2</w:t>
              </w:r>
            </w:hyperlink>
          </w:p>
          <w:p w14:paraId="3BF6C47D" w14:textId="6F6D18B8" w:rsidR="00F163C0" w:rsidRPr="00D95A9D" w:rsidRDefault="00DB2889">
            <w:pPr>
              <w:pStyle w:val="Odsekzoznamu"/>
              <w:numPr>
                <w:ilvl w:val="1"/>
                <w:numId w:val="127"/>
              </w:numPr>
              <w:rPr>
                <w:rFonts w:asciiTheme="minorHAnsi" w:eastAsiaTheme="minorEastAsia" w:hAnsiTheme="minorHAnsi" w:cstheme="minorBidi"/>
                <w:sz w:val="18"/>
                <w:szCs w:val="18"/>
              </w:rPr>
            </w:pPr>
            <w:hyperlink w:anchor="_Krvná_skupina" w:history="1">
              <w:r w:rsidR="4B1F096C" w:rsidRPr="142AD015">
                <w:rPr>
                  <w:rStyle w:val="Hypertextovprepojenie"/>
                  <w:rFonts w:asciiTheme="minorHAnsi" w:eastAsiaTheme="minorEastAsia" w:hAnsiTheme="minorHAnsi" w:cstheme="minorBidi"/>
                  <w:sz w:val="18"/>
                  <w:szCs w:val="18"/>
                </w:rPr>
                <w:t>CEN-EN13606-ENTRY.Krvna_skupina.v2</w:t>
              </w:r>
            </w:hyperlink>
          </w:p>
          <w:p w14:paraId="04DCD1CC" w14:textId="475A2F66" w:rsidR="00F163C0" w:rsidRPr="00D95A9D" w:rsidRDefault="00DB2889">
            <w:pPr>
              <w:pStyle w:val="Odsekzoznamu"/>
              <w:numPr>
                <w:ilvl w:val="1"/>
                <w:numId w:val="127"/>
              </w:numPr>
              <w:rPr>
                <w:rFonts w:asciiTheme="minorHAnsi" w:eastAsiaTheme="minorEastAsia" w:hAnsiTheme="minorHAnsi" w:cstheme="minorBidi"/>
                <w:sz w:val="18"/>
                <w:szCs w:val="18"/>
              </w:rPr>
            </w:pPr>
            <w:hyperlink w:anchor="_Krvný_tlak" w:history="1">
              <w:r w:rsidR="4B1F096C" w:rsidRPr="142AD015">
                <w:rPr>
                  <w:rStyle w:val="Hypertextovprepojenie"/>
                  <w:rFonts w:asciiTheme="minorHAnsi" w:eastAsiaTheme="minorEastAsia" w:hAnsiTheme="minorHAnsi" w:cstheme="minorBidi"/>
                  <w:sz w:val="18"/>
                  <w:szCs w:val="18"/>
                </w:rPr>
                <w:t>CEN-EN13606-ENTRY.Krvny_tlak.v2</w:t>
              </w:r>
            </w:hyperlink>
          </w:p>
          <w:p w14:paraId="26691F2E" w14:textId="69D92CE6" w:rsidR="00F163C0" w:rsidRPr="00D95A9D" w:rsidRDefault="00DB2889" w:rsidP="4B1F096C">
            <w:pPr>
              <w:pStyle w:val="Odsekzoznamu"/>
              <w:numPr>
                <w:ilvl w:val="1"/>
                <w:numId w:val="127"/>
              </w:numPr>
              <w:rPr>
                <w:rFonts w:eastAsia="Arial" w:cs="Arial"/>
                <w:sz w:val="18"/>
                <w:szCs w:val="18"/>
                <w:lang w:eastAsia="sk-SK"/>
              </w:rPr>
            </w:pPr>
            <w:hyperlink w:anchor="_Vitálne_a_antropometrické" w:history="1">
              <w:r w:rsidR="4B1F096C" w:rsidRPr="142AD015">
                <w:rPr>
                  <w:rStyle w:val="Hypertextovprepojenie"/>
                  <w:rFonts w:asciiTheme="minorHAnsi" w:eastAsiaTheme="minorEastAsia" w:hAnsiTheme="minorHAnsi" w:cstheme="minorBidi"/>
                  <w:sz w:val="18"/>
                  <w:szCs w:val="18"/>
                </w:rPr>
                <w:t>CEN-EN13606-ENTRY.Vitalne_a_antropometricke_hodnoty.v2</w:t>
              </w:r>
            </w:hyperlink>
          </w:p>
        </w:tc>
      </w:tr>
      <w:tr w:rsidR="00F163C0" w:rsidRPr="00D95A9D" w14:paraId="48971097" w14:textId="77777777" w:rsidTr="5EBC77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4372E0F7" w14:textId="77777777" w:rsidR="00F163C0" w:rsidRPr="00D95A9D" w:rsidRDefault="4B1F096C" w:rsidP="4B1F096C">
            <w:pPr>
              <w:rPr>
                <w:sz w:val="18"/>
                <w:szCs w:val="18"/>
              </w:rPr>
            </w:pPr>
            <w:r w:rsidRPr="00D95A9D">
              <w:rPr>
                <w:sz w:val="18"/>
                <w:szCs w:val="18"/>
              </w:rPr>
              <w:t>Schéma popisujúca  výstup:</w:t>
            </w:r>
          </w:p>
        </w:tc>
        <w:tc>
          <w:tcPr>
            <w:tcW w:w="7200" w:type="dxa"/>
            <w:tcBorders>
              <w:top w:val="single" w:sz="2" w:space="0" w:color="auto"/>
              <w:left w:val="single" w:sz="2" w:space="0" w:color="auto"/>
              <w:bottom w:val="single" w:sz="2" w:space="0" w:color="auto"/>
              <w:right w:val="single" w:sz="2" w:space="0" w:color="auto"/>
            </w:tcBorders>
            <w:vAlign w:val="center"/>
          </w:tcPr>
          <w:p w14:paraId="292D4404" w14:textId="77777777" w:rsidR="00F163C0" w:rsidRPr="00D95A9D" w:rsidRDefault="4B1F096C" w:rsidP="4B1F096C">
            <w:pPr>
              <w:numPr>
                <w:ilvl w:val="0"/>
                <w:numId w:val="53"/>
              </w:numPr>
              <w:autoSpaceDE w:val="0"/>
              <w:autoSpaceDN w:val="0"/>
              <w:adjustRightInd w:val="0"/>
              <w:spacing w:after="1"/>
              <w:rPr>
                <w:rFonts w:eastAsia="Arial" w:cs="Arial"/>
                <w:sz w:val="18"/>
                <w:szCs w:val="18"/>
                <w:lang w:eastAsia="sk-SK"/>
              </w:rPr>
            </w:pPr>
            <w:r w:rsidRPr="00D95A9D">
              <w:rPr>
                <w:sz w:val="18"/>
                <w:szCs w:val="18"/>
                <w:lang w:eastAsia="sk-SK"/>
              </w:rPr>
              <w:t>ZapisPacientskehoSumaruVysetrenia_Response.xsd</w:t>
            </w:r>
          </w:p>
        </w:tc>
      </w:tr>
      <w:tr w:rsidR="00621029" w:rsidRPr="00D95A9D" w14:paraId="730BA71F" w14:textId="77777777" w:rsidTr="5EBC77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6664411A" w14:textId="77777777" w:rsidR="00621029" w:rsidRPr="00D95A9D" w:rsidRDefault="4B1F096C" w:rsidP="4B1F096C">
            <w:pPr>
              <w:rPr>
                <w:sz w:val="18"/>
                <w:szCs w:val="18"/>
              </w:rPr>
            </w:pPr>
            <w:r w:rsidRPr="00D95A9D">
              <w:rPr>
                <w:sz w:val="18"/>
                <w:szCs w:val="18"/>
              </w:rPr>
              <w:t>Podmienky:</w:t>
            </w:r>
          </w:p>
        </w:tc>
        <w:tc>
          <w:tcPr>
            <w:tcW w:w="7200" w:type="dxa"/>
            <w:tcBorders>
              <w:top w:val="single" w:sz="2" w:space="0" w:color="auto"/>
              <w:left w:val="single" w:sz="2" w:space="0" w:color="auto"/>
              <w:bottom w:val="single" w:sz="2" w:space="0" w:color="auto"/>
              <w:right w:val="single" w:sz="2" w:space="0" w:color="auto"/>
            </w:tcBorders>
            <w:vAlign w:val="center"/>
          </w:tcPr>
          <w:p w14:paraId="2F2270E4" w14:textId="77777777" w:rsidR="00621029" w:rsidRPr="00D95A9D" w:rsidRDefault="4B1F096C" w:rsidP="4B1F096C">
            <w:pPr>
              <w:numPr>
                <w:ilvl w:val="0"/>
                <w:numId w:val="52"/>
              </w:numPr>
              <w:autoSpaceDE w:val="0"/>
              <w:autoSpaceDN w:val="0"/>
              <w:adjustRightInd w:val="0"/>
              <w:spacing w:after="1"/>
              <w:rPr>
                <w:rFonts w:eastAsia="Arial" w:cs="Arial"/>
                <w:sz w:val="18"/>
                <w:szCs w:val="18"/>
                <w:lang w:eastAsia="sk-SK"/>
              </w:rPr>
            </w:pPr>
            <w:r w:rsidRPr="00D95A9D">
              <w:rPr>
                <w:sz w:val="18"/>
                <w:szCs w:val="18"/>
                <w:lang w:eastAsia="sk-SK"/>
              </w:rPr>
              <w:t>Službu môže volať len identifikovaný a autorizovaný lekár v roli konkrétneho PZS.</w:t>
            </w:r>
          </w:p>
          <w:p w14:paraId="5751AAA0" w14:textId="77777777" w:rsidR="00621029" w:rsidRPr="00D95A9D" w:rsidRDefault="4B1F096C" w:rsidP="4B1F096C">
            <w:pPr>
              <w:numPr>
                <w:ilvl w:val="0"/>
                <w:numId w:val="52"/>
              </w:numPr>
              <w:autoSpaceDE w:val="0"/>
              <w:autoSpaceDN w:val="0"/>
              <w:adjustRightInd w:val="0"/>
              <w:spacing w:after="1"/>
              <w:rPr>
                <w:rFonts w:eastAsia="Arial" w:cs="Arial"/>
                <w:sz w:val="18"/>
                <w:szCs w:val="18"/>
                <w:lang w:eastAsia="sk-SK"/>
              </w:rPr>
            </w:pPr>
            <w:r w:rsidRPr="00D95A9D">
              <w:rPr>
                <w:sz w:val="18"/>
                <w:szCs w:val="18"/>
                <w:lang w:eastAsia="sk-SK"/>
              </w:rPr>
              <w:t xml:space="preserve">Službu je použiť len pre pacienta, ktorý je súčasťou NZIS </w:t>
            </w:r>
          </w:p>
        </w:tc>
      </w:tr>
      <w:tr w:rsidR="00621029" w:rsidRPr="00D95A9D" w14:paraId="50B0C659" w14:textId="77777777" w:rsidTr="5EBC77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11738CA" w14:textId="77777777" w:rsidR="00621029" w:rsidRPr="00D95A9D" w:rsidRDefault="4B1F096C" w:rsidP="4B1F096C">
            <w:pPr>
              <w:rPr>
                <w:sz w:val="18"/>
                <w:szCs w:val="18"/>
              </w:rPr>
            </w:pPr>
            <w:r w:rsidRPr="00D95A9D">
              <w:rPr>
                <w:sz w:val="18"/>
                <w:szCs w:val="18"/>
              </w:rPr>
              <w:t>Výnimka</w:t>
            </w:r>
          </w:p>
        </w:tc>
        <w:tc>
          <w:tcPr>
            <w:tcW w:w="7200" w:type="dxa"/>
            <w:tcBorders>
              <w:top w:val="single" w:sz="2" w:space="0" w:color="auto"/>
              <w:left w:val="single" w:sz="2" w:space="0" w:color="auto"/>
              <w:bottom w:val="single" w:sz="2" w:space="0" w:color="auto"/>
              <w:right w:val="single" w:sz="2" w:space="0" w:color="auto"/>
            </w:tcBorders>
            <w:vAlign w:val="center"/>
          </w:tcPr>
          <w:p w14:paraId="12EA5FD9" w14:textId="77777777" w:rsidR="006F4424" w:rsidRPr="00D95A9D" w:rsidRDefault="34661EDB" w:rsidP="34661EDB">
            <w:pPr>
              <w:numPr>
                <w:ilvl w:val="0"/>
                <w:numId w:val="52"/>
              </w:numPr>
              <w:autoSpaceDE w:val="0"/>
              <w:autoSpaceDN w:val="0"/>
              <w:adjustRightInd w:val="0"/>
              <w:spacing w:after="1"/>
              <w:rPr>
                <w:rFonts w:eastAsia="Arial" w:cs="Arial"/>
                <w:sz w:val="18"/>
                <w:szCs w:val="18"/>
                <w:lang w:eastAsia="sk-SK"/>
              </w:rPr>
            </w:pPr>
            <w:r w:rsidRPr="00D95A9D">
              <w:rPr>
                <w:sz w:val="18"/>
                <w:szCs w:val="18"/>
                <w:lang w:eastAsia="sk-SK"/>
              </w:rPr>
              <w:t>E000002 - Záznam nebol uložený do Systému ezdravie. Kontaktujte dodávateľa informačného systému pre odstránenie chyby.  Po odstránení chyby opätovne vykonajte zápis do pacientskeho sumáru</w:t>
            </w:r>
          </w:p>
          <w:p w14:paraId="446BBFBB" w14:textId="77777777" w:rsidR="006F4424" w:rsidRPr="00D95A9D" w:rsidRDefault="34661EDB" w:rsidP="34661EDB">
            <w:pPr>
              <w:numPr>
                <w:ilvl w:val="0"/>
                <w:numId w:val="52"/>
              </w:numPr>
              <w:autoSpaceDE w:val="0"/>
              <w:autoSpaceDN w:val="0"/>
              <w:adjustRightInd w:val="0"/>
              <w:spacing w:after="1"/>
              <w:rPr>
                <w:rFonts w:eastAsia="Arial" w:cs="Arial"/>
                <w:sz w:val="18"/>
                <w:szCs w:val="18"/>
                <w:lang w:eastAsia="sk-SK"/>
              </w:rPr>
            </w:pPr>
            <w:r w:rsidRPr="00D95A9D">
              <w:rPr>
                <w:sz w:val="18"/>
                <w:szCs w:val="18"/>
                <w:lang w:eastAsia="sk-SK"/>
              </w:rPr>
              <w:t>E300003 - Záznam nebol uložený do Systému ezdravie z dôvodu neočakávanej chyby na NCZI. Pokúste o uloženie záznamu neskôr</w:t>
            </w:r>
          </w:p>
          <w:p w14:paraId="74A72FBD" w14:textId="77777777" w:rsidR="006F4424" w:rsidRPr="00D95A9D" w:rsidRDefault="4B1F096C" w:rsidP="4B1F096C">
            <w:pPr>
              <w:numPr>
                <w:ilvl w:val="0"/>
                <w:numId w:val="52"/>
              </w:numPr>
              <w:autoSpaceDE w:val="0"/>
              <w:autoSpaceDN w:val="0"/>
              <w:adjustRightInd w:val="0"/>
              <w:spacing w:after="1"/>
              <w:rPr>
                <w:rFonts w:eastAsia="Arial" w:cs="Arial"/>
                <w:sz w:val="18"/>
                <w:szCs w:val="18"/>
                <w:lang w:eastAsia="sk-SK"/>
              </w:rPr>
            </w:pPr>
            <w:r w:rsidRPr="00D95A9D">
              <w:rPr>
                <w:sz w:val="18"/>
                <w:szCs w:val="18"/>
                <w:lang w:eastAsia="sk-SK"/>
              </w:rPr>
              <w:t>E30000A - Nie je možné vyhľadať záznamy pacienta, pacient už nie je poistencom SR.</w:t>
            </w:r>
          </w:p>
          <w:p w14:paraId="4CDF5873" w14:textId="77777777" w:rsidR="006F4424" w:rsidRPr="00D95A9D" w:rsidRDefault="4B1F096C" w:rsidP="4B1F096C">
            <w:pPr>
              <w:numPr>
                <w:ilvl w:val="0"/>
                <w:numId w:val="52"/>
              </w:numPr>
              <w:autoSpaceDE w:val="0"/>
              <w:autoSpaceDN w:val="0"/>
              <w:adjustRightInd w:val="0"/>
              <w:spacing w:after="1"/>
              <w:rPr>
                <w:rFonts w:eastAsia="Arial" w:cs="Arial"/>
                <w:sz w:val="18"/>
                <w:szCs w:val="18"/>
                <w:lang w:eastAsia="sk-SK"/>
              </w:rPr>
            </w:pPr>
            <w:r w:rsidRPr="00D95A9D">
              <w:rPr>
                <w:sz w:val="18"/>
                <w:szCs w:val="18"/>
                <w:lang w:eastAsia="sk-SK"/>
              </w:rPr>
              <w:t>E300022 - Nie je možné zapísať záznam z dôvodu, že pre daného pacienta je evidovaný dátum úmrtia a zdravotná dokumentácia je uzavretá.</w:t>
            </w:r>
          </w:p>
          <w:p w14:paraId="2F51181C" w14:textId="77777777" w:rsidR="006F4424" w:rsidRPr="00D95A9D" w:rsidRDefault="34661EDB" w:rsidP="34661EDB">
            <w:pPr>
              <w:numPr>
                <w:ilvl w:val="0"/>
                <w:numId w:val="52"/>
              </w:numPr>
              <w:autoSpaceDE w:val="0"/>
              <w:autoSpaceDN w:val="0"/>
              <w:adjustRightInd w:val="0"/>
              <w:spacing w:after="1"/>
              <w:rPr>
                <w:rFonts w:eastAsia="Arial" w:cs="Arial"/>
                <w:sz w:val="18"/>
                <w:szCs w:val="18"/>
                <w:lang w:eastAsia="sk-SK"/>
              </w:rPr>
            </w:pPr>
            <w:r w:rsidRPr="00D95A9D">
              <w:rPr>
                <w:sz w:val="18"/>
                <w:szCs w:val="18"/>
                <w:lang w:eastAsia="sk-SK"/>
              </w:rPr>
              <w:t>E900002 - Pre prístup k požadovaným záznamom pacienta je potrebné potvrdenie jeho prítomnosti pacienta vložením eID do čítačky.</w:t>
            </w:r>
          </w:p>
          <w:p w14:paraId="5516A5F7" w14:textId="77777777" w:rsidR="006F4424" w:rsidRPr="00D95A9D" w:rsidRDefault="34661EDB" w:rsidP="34661EDB">
            <w:pPr>
              <w:numPr>
                <w:ilvl w:val="0"/>
                <w:numId w:val="52"/>
              </w:numPr>
              <w:autoSpaceDE w:val="0"/>
              <w:autoSpaceDN w:val="0"/>
              <w:adjustRightInd w:val="0"/>
              <w:spacing w:after="1"/>
              <w:rPr>
                <w:rFonts w:eastAsia="Arial" w:cs="Arial"/>
                <w:sz w:val="18"/>
                <w:szCs w:val="18"/>
                <w:lang w:eastAsia="sk-SK"/>
              </w:rPr>
            </w:pPr>
            <w:r w:rsidRPr="00D95A9D">
              <w:rPr>
                <w:sz w:val="18"/>
                <w:szCs w:val="18"/>
                <w:lang w:eastAsia="sk-SK"/>
              </w:rPr>
              <w:t>E900004 - Záznam nebol uložený do Systému ezdravie. Kontaktujte dodávateľa informačného systému pre odstránenie chyby.  Po odstránení chyby opätovne vykonajte zápis do pacientskeho sumáru</w:t>
            </w:r>
          </w:p>
          <w:p w14:paraId="60E9CC9F" w14:textId="77777777" w:rsidR="006F4424" w:rsidRPr="00D95A9D" w:rsidRDefault="34661EDB" w:rsidP="34661EDB">
            <w:pPr>
              <w:numPr>
                <w:ilvl w:val="0"/>
                <w:numId w:val="52"/>
              </w:numPr>
              <w:autoSpaceDE w:val="0"/>
              <w:autoSpaceDN w:val="0"/>
              <w:adjustRightInd w:val="0"/>
              <w:spacing w:after="1"/>
              <w:rPr>
                <w:rFonts w:eastAsia="Arial" w:cs="Arial"/>
                <w:sz w:val="18"/>
                <w:szCs w:val="18"/>
                <w:lang w:eastAsia="sk-SK"/>
              </w:rPr>
            </w:pPr>
            <w:r w:rsidRPr="00D95A9D">
              <w:rPr>
                <w:sz w:val="18"/>
                <w:szCs w:val="18"/>
                <w:lang w:eastAsia="sk-SK"/>
              </w:rPr>
              <w:t>E900005 - Záznam nebol uložený do Systému ezdravie. Kontaktujte dodávateľa informačného systému pre odstránenie chyby.  Po odstránení chyby opätovne vykonajte zápis do pacientskeho sumáru</w:t>
            </w:r>
          </w:p>
          <w:p w14:paraId="045BCC14" w14:textId="77777777" w:rsidR="00FD23E4" w:rsidRPr="00D95A9D" w:rsidRDefault="34661EDB" w:rsidP="34661EDB">
            <w:pPr>
              <w:numPr>
                <w:ilvl w:val="0"/>
                <w:numId w:val="52"/>
              </w:numPr>
              <w:rPr>
                <w:lang w:eastAsia="sk-SK"/>
              </w:rPr>
            </w:pPr>
            <w:r w:rsidRPr="00D95A9D">
              <w:rPr>
                <w:sz w:val="18"/>
                <w:szCs w:val="18"/>
                <w:lang w:eastAsia="sk-SK"/>
              </w:rPr>
              <w:t>E900011 - Záznam nebol uložený do Systému ezdravie. Kontaktujte dodávateľa informačného systému pre odstránenie chyby.  Po odstránení chyby opätovne vykonajte zápis do pacientskeho sumáru</w:t>
            </w:r>
          </w:p>
        </w:tc>
      </w:tr>
      <w:tr w:rsidR="00F163C0" w:rsidRPr="00D95A9D" w14:paraId="685C9E99" w14:textId="77777777" w:rsidTr="5EBC77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8B62F2E" w14:textId="77777777" w:rsidR="00F163C0" w:rsidRPr="00D95A9D" w:rsidRDefault="4B1F096C" w:rsidP="4B1F096C">
            <w:pPr>
              <w:rPr>
                <w:sz w:val="18"/>
                <w:szCs w:val="18"/>
              </w:rPr>
            </w:pPr>
            <w:r w:rsidRPr="00D95A9D">
              <w:rPr>
                <w:sz w:val="18"/>
                <w:szCs w:val="18"/>
              </w:rPr>
              <w:t>Kód stránky EZKO</w:t>
            </w:r>
          </w:p>
        </w:tc>
        <w:tc>
          <w:tcPr>
            <w:tcW w:w="7200" w:type="dxa"/>
            <w:tcBorders>
              <w:top w:val="single" w:sz="2" w:space="0" w:color="auto"/>
              <w:left w:val="single" w:sz="2" w:space="0" w:color="auto"/>
              <w:bottom w:val="single" w:sz="2" w:space="0" w:color="auto"/>
              <w:right w:val="single" w:sz="2" w:space="0" w:color="auto"/>
            </w:tcBorders>
            <w:vAlign w:val="center"/>
          </w:tcPr>
          <w:p w14:paraId="703CD24C" w14:textId="77777777" w:rsidR="00F163C0" w:rsidRPr="00D95A9D" w:rsidRDefault="00F163C0" w:rsidP="00621029">
            <w:pPr>
              <w:rPr>
                <w:sz w:val="18"/>
                <w:szCs w:val="18"/>
              </w:rPr>
            </w:pPr>
            <w:r w:rsidRPr="00D95A9D">
              <w:t>DPS</w:t>
            </w:r>
            <w:r w:rsidR="001C6B33" w:rsidRPr="002E5438">
              <w:fldChar w:fldCharType="begin" w:fldLock="1"/>
            </w:r>
            <w:r w:rsidRPr="00D95A9D">
              <w:rPr>
                <w:sz w:val="18"/>
                <w:szCs w:val="18"/>
              </w:rPr>
              <w:instrText>MERGEFIELD Element.valueOf(x070-KodStrankyEZKO)</w:instrText>
            </w:r>
            <w:r w:rsidR="001C6B33" w:rsidRPr="002E5438">
              <w:rPr>
                <w:sz w:val="18"/>
                <w:szCs w:val="18"/>
              </w:rPr>
              <w:fldChar w:fldCharType="end"/>
            </w:r>
          </w:p>
        </w:tc>
      </w:tr>
    </w:tbl>
    <w:p w14:paraId="443D507D" w14:textId="77777777" w:rsidR="00F163C0" w:rsidRPr="002E5438" w:rsidRDefault="34661EDB" w:rsidP="00B50180">
      <w:pPr>
        <w:pStyle w:val="Nadpis2"/>
      </w:pPr>
      <w:bookmarkStart w:id="259" w:name="_ZrusZapisZPacientskehoSumaru"/>
      <w:bookmarkStart w:id="260" w:name="_Toc56172000"/>
      <w:bookmarkEnd w:id="259"/>
      <w:r>
        <w:t>ZrusZapisZPacientskehoSumaru</w:t>
      </w:r>
      <w:r w:rsidR="00147C62">
        <w:t>_v2</w:t>
      </w:r>
      <w:bookmarkEnd w:id="260"/>
    </w:p>
    <w:tbl>
      <w:tblPr>
        <w:tblW w:w="9360" w:type="dxa"/>
        <w:jc w:val="center"/>
        <w:tblLayout w:type="fixed"/>
        <w:tblCellMar>
          <w:left w:w="60" w:type="dxa"/>
          <w:right w:w="60" w:type="dxa"/>
        </w:tblCellMar>
        <w:tblLook w:val="0000" w:firstRow="0" w:lastRow="0" w:firstColumn="0" w:lastColumn="0" w:noHBand="0" w:noVBand="0"/>
      </w:tblPr>
      <w:tblGrid>
        <w:gridCol w:w="2160"/>
        <w:gridCol w:w="7200"/>
      </w:tblGrid>
      <w:tr w:rsidR="00F163C0" w:rsidRPr="00D95A9D" w14:paraId="7E621DAD" w14:textId="77777777" w:rsidTr="003E15D5">
        <w:trPr>
          <w:trHeight w:val="326"/>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7F459D61" w14:textId="77777777" w:rsidR="00F163C0" w:rsidRPr="00D95A9D" w:rsidRDefault="4B1F096C" w:rsidP="4B1F096C">
            <w:pPr>
              <w:rPr>
                <w:sz w:val="18"/>
                <w:szCs w:val="18"/>
              </w:rPr>
            </w:pPr>
            <w:r w:rsidRPr="00D95A9D">
              <w:rPr>
                <w:sz w:val="18"/>
                <w:szCs w:val="18"/>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2CB38781" w14:textId="5B17A620" w:rsidR="00F163C0" w:rsidRPr="00D95A9D" w:rsidRDefault="00147C62">
            <w:pPr>
              <w:rPr>
                <w:sz w:val="18"/>
                <w:szCs w:val="18"/>
              </w:rPr>
            </w:pPr>
            <w:r w:rsidRPr="00D95A9D">
              <w:rPr>
                <w:sz w:val="18"/>
                <w:szCs w:val="18"/>
              </w:rPr>
              <w:t>ZrusZapisZPacientskehoSumaru_v2</w:t>
            </w:r>
            <w:r w:rsidR="001C6B33" w:rsidRPr="002E5438">
              <w:fldChar w:fldCharType="begin" w:fldLock="1"/>
            </w:r>
            <w:r w:rsidR="00F163C0" w:rsidRPr="00D95A9D">
              <w:rPr>
                <w:sz w:val="18"/>
                <w:szCs w:val="18"/>
              </w:rPr>
              <w:instrText>MERGEFIELD Element.Name</w:instrText>
            </w:r>
            <w:r w:rsidR="001C6B33" w:rsidRPr="002E5438">
              <w:rPr>
                <w:sz w:val="18"/>
                <w:szCs w:val="18"/>
              </w:rPr>
              <w:fldChar w:fldCharType="end"/>
            </w:r>
          </w:p>
        </w:tc>
      </w:tr>
      <w:tr w:rsidR="00F163C0" w:rsidRPr="00D95A9D" w14:paraId="390BD048" w14:textId="77777777" w:rsidTr="003E15D5">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1519706F" w14:textId="77777777" w:rsidR="00F163C0" w:rsidRPr="00D95A9D" w:rsidRDefault="4B1F096C" w:rsidP="4B1F096C">
            <w:pPr>
              <w:rPr>
                <w:sz w:val="18"/>
                <w:szCs w:val="18"/>
              </w:rPr>
            </w:pPr>
            <w:r w:rsidRPr="00D95A9D">
              <w:rPr>
                <w:sz w:val="18"/>
                <w:szCs w:val="18"/>
              </w:rPr>
              <w:t>Určenie</w:t>
            </w:r>
          </w:p>
        </w:tc>
        <w:tc>
          <w:tcPr>
            <w:tcW w:w="7200" w:type="dxa"/>
            <w:tcBorders>
              <w:top w:val="single" w:sz="2" w:space="0" w:color="auto"/>
              <w:left w:val="single" w:sz="2" w:space="0" w:color="auto"/>
              <w:bottom w:val="single" w:sz="2" w:space="0" w:color="auto"/>
              <w:right w:val="single" w:sz="2" w:space="0" w:color="auto"/>
            </w:tcBorders>
            <w:vAlign w:val="center"/>
          </w:tcPr>
          <w:p w14:paraId="0BFB0C19" w14:textId="77777777" w:rsidR="00F163C0" w:rsidRPr="00D95A9D" w:rsidRDefault="001C6B33" w:rsidP="4B1F096C">
            <w:pPr>
              <w:rPr>
                <w:sz w:val="18"/>
                <w:szCs w:val="18"/>
              </w:rPr>
            </w:pPr>
            <w:r w:rsidRPr="0059754F">
              <w:fldChar w:fldCharType="begin" w:fldLock="1"/>
            </w:r>
            <w:r w:rsidR="00F163C0" w:rsidRPr="00D95A9D">
              <w:rPr>
                <w:sz w:val="18"/>
                <w:szCs w:val="18"/>
              </w:rPr>
              <w:instrText>MERGEFIELD Element.valueOf(x070-Urcenie)</w:instrText>
            </w:r>
            <w:r w:rsidRPr="0059754F">
              <w:rPr>
                <w:sz w:val="18"/>
                <w:szCs w:val="18"/>
              </w:rPr>
              <w:fldChar w:fldCharType="separate"/>
            </w:r>
            <w:r w:rsidR="00F163C0" w:rsidRPr="00D95A9D">
              <w:rPr>
                <w:sz w:val="18"/>
                <w:szCs w:val="18"/>
              </w:rPr>
              <w:t>IS PZS</w:t>
            </w:r>
            <w:r w:rsidRPr="0059754F">
              <w:fldChar w:fldCharType="end"/>
            </w:r>
          </w:p>
        </w:tc>
      </w:tr>
      <w:tr w:rsidR="00F163C0" w:rsidRPr="00D95A9D" w14:paraId="0CE6D3EF" w14:textId="77777777" w:rsidTr="003E15D5">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154232A6" w14:textId="77777777" w:rsidR="00F163C0" w:rsidRPr="00D95A9D" w:rsidRDefault="4B1F096C" w:rsidP="4B1F096C">
            <w:pPr>
              <w:rPr>
                <w:sz w:val="18"/>
                <w:szCs w:val="18"/>
              </w:rPr>
            </w:pPr>
            <w:r w:rsidRPr="00D95A9D">
              <w:rPr>
                <w:sz w:val="18"/>
                <w:szCs w:val="18"/>
              </w:rPr>
              <w:lastRenderedPageBreak/>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6C80310E" w14:textId="4A5FA78B" w:rsidR="00F163C0" w:rsidRPr="00D95A9D" w:rsidRDefault="34661EDB" w:rsidP="00621029">
            <w:pPr>
              <w:rPr>
                <w:sz w:val="18"/>
                <w:szCs w:val="18"/>
              </w:rPr>
            </w:pPr>
            <w:r w:rsidRPr="00D95A9D">
              <w:rPr>
                <w:sz w:val="18"/>
                <w:szCs w:val="18"/>
              </w:rPr>
              <w:t>Storno/zneplatnenie údajov v pacientskom sumári alebo doplnkových zdravotných záznamov</w:t>
            </w:r>
          </w:p>
        </w:tc>
      </w:tr>
      <w:tr w:rsidR="00F163C0" w:rsidRPr="00D95A9D" w14:paraId="761B9D25"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0E5D3665" w14:textId="77777777" w:rsidR="00F163C0" w:rsidRPr="00D95A9D" w:rsidRDefault="4B1F096C" w:rsidP="4B1F096C">
            <w:pPr>
              <w:rPr>
                <w:sz w:val="18"/>
                <w:szCs w:val="18"/>
              </w:rPr>
            </w:pPr>
            <w:r w:rsidRPr="00D95A9D">
              <w:rPr>
                <w:sz w:val="18"/>
                <w:szCs w:val="18"/>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28FC6782" w14:textId="77777777" w:rsidR="00F163C0" w:rsidRPr="00D95A9D" w:rsidRDefault="4B1F096C" w:rsidP="4B1F096C">
            <w:pPr>
              <w:rPr>
                <w:sz w:val="18"/>
                <w:szCs w:val="18"/>
              </w:rPr>
            </w:pPr>
            <w:r w:rsidRPr="00D95A9D">
              <w:rPr>
                <w:sz w:val="18"/>
                <w:szCs w:val="18"/>
              </w:rPr>
              <w:t>Synchrónny</w:t>
            </w:r>
          </w:p>
        </w:tc>
      </w:tr>
      <w:tr w:rsidR="00F163C0" w:rsidRPr="00D95A9D" w14:paraId="701820D9"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1C689A1E" w14:textId="77777777" w:rsidR="00F163C0" w:rsidRPr="00D95A9D" w:rsidRDefault="4B1F096C" w:rsidP="4B1F096C">
            <w:pPr>
              <w:rPr>
                <w:sz w:val="18"/>
                <w:szCs w:val="18"/>
              </w:rPr>
            </w:pPr>
            <w:r w:rsidRPr="00D95A9D">
              <w:rPr>
                <w:sz w:val="18"/>
                <w:szCs w:val="18"/>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73ED262B" w14:textId="3AE9B6F4" w:rsidR="00F163C0" w:rsidRPr="00D95A9D" w:rsidRDefault="4B1F096C" w:rsidP="4B1F096C">
            <w:pPr>
              <w:rPr>
                <w:sz w:val="18"/>
                <w:szCs w:val="18"/>
              </w:rPr>
            </w:pPr>
            <w:r w:rsidRPr="00D95A9D">
              <w:rPr>
                <w:sz w:val="18"/>
                <w:szCs w:val="18"/>
                <w:lang w:eastAsia="sk-SK"/>
              </w:rPr>
              <w:t xml:space="preserve">Služba umožní </w:t>
            </w:r>
            <w:r w:rsidR="00A14CCD" w:rsidRPr="00D95A9D">
              <w:rPr>
                <w:sz w:val="18"/>
                <w:szCs w:val="18"/>
                <w:lang w:eastAsia="sk-SK"/>
              </w:rPr>
              <w:t>storno / zneplatnenie</w:t>
            </w:r>
            <w:r w:rsidR="008A760A">
              <w:rPr>
                <w:sz w:val="18"/>
                <w:szCs w:val="18"/>
                <w:lang w:eastAsia="sk-SK"/>
              </w:rPr>
              <w:t xml:space="preserve"> </w:t>
            </w:r>
            <w:r w:rsidRPr="00D95A9D">
              <w:rPr>
                <w:sz w:val="18"/>
                <w:szCs w:val="18"/>
              </w:rPr>
              <w:t>údajov v pacientskom sumári alebo doplnkových zdravotných záznamov</w:t>
            </w:r>
            <w:r w:rsidRPr="00D95A9D">
              <w:rPr>
                <w:sz w:val="18"/>
                <w:szCs w:val="18"/>
                <w:lang w:eastAsia="sk-SK"/>
              </w:rPr>
              <w:t xml:space="preserve">, ktorý je neaktuálny alebo bol zaznamenaný chybne. </w:t>
            </w:r>
          </w:p>
          <w:p w14:paraId="6BDE4571" w14:textId="77777777" w:rsidR="00621029" w:rsidRPr="00D95A9D" w:rsidRDefault="00621029" w:rsidP="00621029">
            <w:pPr>
              <w:autoSpaceDE w:val="0"/>
              <w:autoSpaceDN w:val="0"/>
              <w:adjustRightInd w:val="0"/>
              <w:rPr>
                <w:rFonts w:cs="Arial"/>
                <w:sz w:val="18"/>
                <w:szCs w:val="18"/>
                <w:u w:val="single"/>
                <w:lang w:eastAsia="sk-SK"/>
              </w:rPr>
            </w:pPr>
          </w:p>
          <w:p w14:paraId="491AE9C6" w14:textId="77777777" w:rsidR="00F163C0" w:rsidRPr="00D95A9D" w:rsidRDefault="4B1F096C" w:rsidP="4B1F096C">
            <w:pPr>
              <w:autoSpaceDE w:val="0"/>
              <w:autoSpaceDN w:val="0"/>
              <w:adjustRightInd w:val="0"/>
              <w:rPr>
                <w:rFonts w:eastAsia="Arial" w:cs="Arial"/>
                <w:sz w:val="18"/>
                <w:szCs w:val="18"/>
                <w:lang w:eastAsia="sk-SK"/>
              </w:rPr>
            </w:pPr>
            <w:r w:rsidRPr="00D95A9D">
              <w:rPr>
                <w:sz w:val="18"/>
                <w:szCs w:val="18"/>
                <w:u w:val="single"/>
                <w:lang w:eastAsia="sk-SK"/>
              </w:rPr>
              <w:t>Vstup</w:t>
            </w:r>
            <w:r w:rsidRPr="00D95A9D">
              <w:rPr>
                <w:rFonts w:eastAsia="Arial" w:cs="Arial"/>
                <w:sz w:val="18"/>
                <w:szCs w:val="18"/>
                <w:lang w:eastAsia="sk-SK"/>
              </w:rPr>
              <w:t>:</w:t>
            </w:r>
          </w:p>
          <w:p w14:paraId="28873629" w14:textId="77777777" w:rsidR="00927950" w:rsidRPr="00D95A9D" w:rsidRDefault="4B1F096C" w:rsidP="4B1F096C">
            <w:pPr>
              <w:pStyle w:val="Odsekzoznamu"/>
              <w:numPr>
                <w:ilvl w:val="0"/>
                <w:numId w:val="146"/>
              </w:numPr>
              <w:rPr>
                <w:rFonts w:eastAsia="Arial" w:cs="Arial"/>
                <w:sz w:val="18"/>
                <w:szCs w:val="18"/>
                <w:lang w:eastAsia="sk-SK"/>
              </w:rPr>
            </w:pPr>
            <w:r w:rsidRPr="00D95A9D">
              <w:rPr>
                <w:sz w:val="18"/>
                <w:szCs w:val="18"/>
                <w:lang w:eastAsia="sk-SK"/>
              </w:rPr>
              <w:t xml:space="preserve">Identifikátor pacienta </w:t>
            </w:r>
          </w:p>
          <w:p w14:paraId="66358594" w14:textId="0026124C" w:rsidR="00621029" w:rsidRPr="00D95A9D" w:rsidRDefault="4B1F096C" w:rsidP="4B1F096C">
            <w:pPr>
              <w:pStyle w:val="Odsekzoznamu"/>
              <w:numPr>
                <w:ilvl w:val="0"/>
                <w:numId w:val="146"/>
              </w:numPr>
              <w:rPr>
                <w:rFonts w:eastAsia="Arial" w:cs="Arial"/>
                <w:sz w:val="18"/>
                <w:szCs w:val="18"/>
                <w:lang w:eastAsia="sk-SK"/>
              </w:rPr>
            </w:pPr>
            <w:r w:rsidRPr="00D95A9D">
              <w:rPr>
                <w:sz w:val="18"/>
                <w:szCs w:val="18"/>
                <w:lang w:eastAsia="sk-SK"/>
              </w:rPr>
              <w:t>ID záznamu o vyšetrení, ktor</w:t>
            </w:r>
            <w:r w:rsidR="00AE3079">
              <w:rPr>
                <w:sz w:val="18"/>
                <w:szCs w:val="18"/>
                <w:lang w:eastAsia="sk-SK"/>
              </w:rPr>
              <w:t>ý</w:t>
            </w:r>
            <w:r w:rsidRPr="00D95A9D">
              <w:rPr>
                <w:sz w:val="18"/>
                <w:szCs w:val="18"/>
                <w:lang w:eastAsia="sk-SK"/>
              </w:rPr>
              <w:t xml:space="preserve"> má </w:t>
            </w:r>
            <w:r w:rsidR="00A96AA2">
              <w:rPr>
                <w:sz w:val="18"/>
                <w:szCs w:val="18"/>
                <w:lang w:eastAsia="sk-SK"/>
              </w:rPr>
              <w:t>b</w:t>
            </w:r>
            <w:r w:rsidRPr="00D95A9D">
              <w:rPr>
                <w:sz w:val="18"/>
                <w:szCs w:val="18"/>
                <w:lang w:eastAsia="sk-SK"/>
              </w:rPr>
              <w:t>yť stornovaný</w:t>
            </w:r>
          </w:p>
          <w:p w14:paraId="2E5271EF" w14:textId="77777777" w:rsidR="00621029" w:rsidRPr="00D95A9D" w:rsidRDefault="34661EDB" w:rsidP="34661EDB">
            <w:pPr>
              <w:pStyle w:val="Odsekzoznamu"/>
              <w:numPr>
                <w:ilvl w:val="1"/>
                <w:numId w:val="146"/>
              </w:numPr>
              <w:rPr>
                <w:rFonts w:eastAsia="Arial" w:cs="Arial"/>
                <w:sz w:val="18"/>
                <w:szCs w:val="18"/>
                <w:lang w:eastAsia="sk-SK"/>
              </w:rPr>
            </w:pPr>
            <w:r w:rsidRPr="00D95A9D">
              <w:rPr>
                <w:sz w:val="18"/>
                <w:szCs w:val="18"/>
                <w:lang w:eastAsia="sk-SK"/>
              </w:rPr>
              <w:t>content.feeder_audit.version_status.code_value = "VER04" alebo VER02</w:t>
            </w:r>
          </w:p>
          <w:p w14:paraId="2BE99845" w14:textId="77777777" w:rsidR="00621029" w:rsidRPr="00D95A9D" w:rsidRDefault="34661EDB" w:rsidP="34661EDB">
            <w:pPr>
              <w:pStyle w:val="Odsekzoznamu"/>
              <w:numPr>
                <w:ilvl w:val="1"/>
                <w:numId w:val="146"/>
              </w:numPr>
              <w:rPr>
                <w:rFonts w:eastAsia="Arial" w:cs="Arial"/>
                <w:sz w:val="18"/>
                <w:szCs w:val="18"/>
                <w:lang w:eastAsia="sk-SK"/>
              </w:rPr>
            </w:pPr>
            <w:r w:rsidRPr="00D95A9D">
              <w:rPr>
                <w:sz w:val="18"/>
                <w:szCs w:val="18"/>
                <w:lang w:eastAsia="sk-SK"/>
              </w:rPr>
              <w:t>content.feeder_audit.previous_version = identifikátor stornovaného záznamu</w:t>
            </w:r>
          </w:p>
          <w:p w14:paraId="3B835C9E" w14:textId="77777777" w:rsidR="00621029" w:rsidRPr="00D95A9D" w:rsidRDefault="34661EDB" w:rsidP="34661EDB">
            <w:pPr>
              <w:pStyle w:val="Odsekzoznamu"/>
              <w:numPr>
                <w:ilvl w:val="1"/>
                <w:numId w:val="146"/>
              </w:numPr>
              <w:rPr>
                <w:rFonts w:eastAsia="Arial" w:cs="Arial"/>
                <w:sz w:val="18"/>
                <w:szCs w:val="18"/>
                <w:lang w:eastAsia="sk-SK"/>
              </w:rPr>
            </w:pPr>
            <w:r w:rsidRPr="00D95A9D">
              <w:rPr>
                <w:sz w:val="18"/>
                <w:szCs w:val="18"/>
                <w:lang w:eastAsia="sk-SK"/>
              </w:rPr>
              <w:t>content.feeder_audit.version_set_id = identifikátor stornovaného záznamu</w:t>
            </w:r>
          </w:p>
          <w:p w14:paraId="3984F32A" w14:textId="77777777" w:rsidR="00621029" w:rsidRPr="00D95A9D" w:rsidRDefault="34661EDB" w:rsidP="34661EDB">
            <w:pPr>
              <w:pStyle w:val="Odsekzoznamu"/>
              <w:numPr>
                <w:ilvl w:val="1"/>
                <w:numId w:val="146"/>
              </w:numPr>
              <w:rPr>
                <w:rFonts w:eastAsia="Arial" w:cs="Arial"/>
                <w:sz w:val="18"/>
                <w:szCs w:val="18"/>
                <w:lang w:eastAsia="sk-SK"/>
              </w:rPr>
            </w:pPr>
            <w:r w:rsidRPr="00D95A9D">
              <w:rPr>
                <w:sz w:val="18"/>
                <w:szCs w:val="18"/>
                <w:lang w:eastAsia="sk-SK"/>
              </w:rPr>
              <w:t xml:space="preserve">content.name.originalText = dôvod storna </w:t>
            </w:r>
          </w:p>
          <w:p w14:paraId="3C715CF6" w14:textId="77777777" w:rsidR="00621029" w:rsidRPr="00D95A9D" w:rsidRDefault="34661EDB" w:rsidP="34661EDB">
            <w:pPr>
              <w:pStyle w:val="Odsekzoznamu"/>
              <w:numPr>
                <w:ilvl w:val="1"/>
                <w:numId w:val="146"/>
              </w:numPr>
              <w:autoSpaceDE w:val="0"/>
              <w:autoSpaceDN w:val="0"/>
              <w:adjustRightInd w:val="0"/>
              <w:rPr>
                <w:rFonts w:eastAsia="Arial" w:cs="Arial"/>
                <w:sz w:val="18"/>
                <w:szCs w:val="18"/>
                <w:lang w:eastAsia="sk-SK"/>
              </w:rPr>
            </w:pPr>
            <w:r w:rsidRPr="00D95A9D">
              <w:rPr>
                <w:sz w:val="18"/>
                <w:szCs w:val="18"/>
                <w:lang w:eastAsia="sk-SK"/>
              </w:rPr>
              <w:t>content.items – nevyplnené</w:t>
            </w:r>
          </w:p>
          <w:p w14:paraId="640826E0" w14:textId="77777777" w:rsidR="00621029" w:rsidRPr="00D95A9D" w:rsidRDefault="00621029" w:rsidP="00621029">
            <w:pPr>
              <w:pStyle w:val="Odsekzoznamu"/>
              <w:autoSpaceDE w:val="0"/>
              <w:autoSpaceDN w:val="0"/>
              <w:adjustRightInd w:val="0"/>
              <w:rPr>
                <w:rFonts w:cs="Arial"/>
                <w:sz w:val="18"/>
                <w:szCs w:val="18"/>
                <w:lang w:eastAsia="sk-SK"/>
              </w:rPr>
            </w:pPr>
          </w:p>
          <w:p w14:paraId="27C85397" w14:textId="77777777" w:rsidR="00F163C0" w:rsidRPr="00D95A9D" w:rsidRDefault="4B1F096C" w:rsidP="4B1F096C">
            <w:pPr>
              <w:autoSpaceDE w:val="0"/>
              <w:autoSpaceDN w:val="0"/>
              <w:adjustRightInd w:val="0"/>
              <w:rPr>
                <w:rFonts w:ascii="Arial," w:eastAsia="Arial," w:hAnsi="Arial," w:cs="Arial,"/>
                <w:sz w:val="18"/>
                <w:szCs w:val="18"/>
              </w:rPr>
            </w:pPr>
            <w:r w:rsidRPr="00D95A9D">
              <w:rPr>
                <w:sz w:val="18"/>
                <w:szCs w:val="18"/>
              </w:rPr>
              <w:t>Význam hodnôt je:</w:t>
            </w:r>
          </w:p>
          <w:p w14:paraId="4B3B9721" w14:textId="77777777" w:rsidR="00F163C0" w:rsidRPr="00D95A9D" w:rsidRDefault="34661EDB" w:rsidP="34661EDB">
            <w:pPr>
              <w:numPr>
                <w:ilvl w:val="0"/>
                <w:numId w:val="146"/>
              </w:numPr>
              <w:autoSpaceDE w:val="0"/>
              <w:autoSpaceDN w:val="0"/>
              <w:adjustRightInd w:val="0"/>
              <w:rPr>
                <w:rFonts w:ascii="Arial," w:eastAsia="Arial," w:hAnsi="Arial," w:cs="Arial,"/>
                <w:sz w:val="18"/>
                <w:szCs w:val="18"/>
              </w:rPr>
            </w:pPr>
            <w:r w:rsidRPr="00D95A9D">
              <w:rPr>
                <w:sz w:val="18"/>
                <w:szCs w:val="18"/>
              </w:rPr>
              <w:t xml:space="preserve">"VER04" – Deleted - pre Storno záznamu – chybne zapísané </w:t>
            </w:r>
          </w:p>
          <w:p w14:paraId="4821AD92" w14:textId="69BADC32" w:rsidR="00F163C0" w:rsidRPr="00D95A9D" w:rsidRDefault="34661EDB" w:rsidP="34661EDB">
            <w:pPr>
              <w:pStyle w:val="Odsekzoznamu"/>
              <w:numPr>
                <w:ilvl w:val="0"/>
                <w:numId w:val="146"/>
              </w:numPr>
              <w:autoSpaceDE w:val="0"/>
              <w:autoSpaceDN w:val="0"/>
              <w:adjustRightInd w:val="0"/>
              <w:rPr>
                <w:rFonts w:eastAsia="Arial" w:cs="Arial"/>
                <w:sz w:val="18"/>
                <w:szCs w:val="18"/>
                <w:lang w:eastAsia="sk-SK"/>
              </w:rPr>
            </w:pPr>
            <w:r w:rsidRPr="00D95A9D">
              <w:rPr>
                <w:sz w:val="18"/>
                <w:szCs w:val="18"/>
              </w:rPr>
              <w:t>"VER02" – Update - pre Zneplatnenie záznamu – potrebné odstrániť, lebo zdravotný problém už nie je aktuálny a túto informáciu je potrebné odstrániť z </w:t>
            </w:r>
            <w:r w:rsidR="008A760A" w:rsidRPr="00D95A9D">
              <w:rPr>
                <w:sz w:val="18"/>
                <w:szCs w:val="18"/>
              </w:rPr>
              <w:t>pacientskeho</w:t>
            </w:r>
            <w:r w:rsidRPr="00D95A9D">
              <w:rPr>
                <w:sz w:val="18"/>
                <w:szCs w:val="18"/>
              </w:rPr>
              <w:t xml:space="preserve"> sumáru </w:t>
            </w:r>
          </w:p>
          <w:p w14:paraId="4F0C990C" w14:textId="77777777" w:rsidR="00621029" w:rsidRPr="00D95A9D" w:rsidRDefault="00621029" w:rsidP="00621029">
            <w:pPr>
              <w:pStyle w:val="Odsekzoznamu"/>
              <w:autoSpaceDE w:val="0"/>
              <w:autoSpaceDN w:val="0"/>
              <w:adjustRightInd w:val="0"/>
              <w:rPr>
                <w:rFonts w:cs="Arial"/>
                <w:sz w:val="18"/>
                <w:szCs w:val="18"/>
                <w:lang w:eastAsia="sk-SK"/>
              </w:rPr>
            </w:pPr>
          </w:p>
          <w:p w14:paraId="3158477D" w14:textId="77777777" w:rsidR="00F163C0" w:rsidRPr="00D95A9D" w:rsidRDefault="4B1F096C" w:rsidP="4B1F096C">
            <w:pPr>
              <w:autoSpaceDE w:val="0"/>
              <w:autoSpaceDN w:val="0"/>
              <w:adjustRightInd w:val="0"/>
              <w:rPr>
                <w:rFonts w:eastAsia="Arial" w:cs="Arial"/>
                <w:sz w:val="18"/>
                <w:szCs w:val="18"/>
                <w:u w:val="single"/>
                <w:lang w:eastAsia="sk-SK"/>
              </w:rPr>
            </w:pPr>
            <w:r w:rsidRPr="00D95A9D">
              <w:rPr>
                <w:sz w:val="18"/>
                <w:szCs w:val="18"/>
                <w:u w:val="single"/>
                <w:lang w:eastAsia="sk-SK"/>
              </w:rPr>
              <w:t>Výstup</w:t>
            </w:r>
          </w:p>
          <w:p w14:paraId="07129CDB" w14:textId="1EBD694F" w:rsidR="001A3118" w:rsidRPr="00D95A9D" w:rsidRDefault="4B1F096C" w:rsidP="009037D9">
            <w:pPr>
              <w:numPr>
                <w:ilvl w:val="0"/>
                <w:numId w:val="146"/>
              </w:numPr>
              <w:autoSpaceDE w:val="0"/>
              <w:autoSpaceDN w:val="0"/>
              <w:adjustRightInd w:val="0"/>
              <w:rPr>
                <w:rFonts w:cs="Arial"/>
                <w:sz w:val="18"/>
                <w:szCs w:val="18"/>
                <w:lang w:eastAsia="sk-SK"/>
              </w:rPr>
            </w:pPr>
            <w:r w:rsidRPr="009037D9">
              <w:rPr>
                <w:sz w:val="18"/>
                <w:szCs w:val="18"/>
                <w:lang w:eastAsia="sk-SK"/>
              </w:rPr>
              <w:t>potvrdenie operácie príp. dôvod neúspechu</w:t>
            </w:r>
          </w:p>
        </w:tc>
      </w:tr>
      <w:tr w:rsidR="00F163C0" w:rsidRPr="00D95A9D" w14:paraId="7B024CB7"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68B113E0" w14:textId="77777777" w:rsidR="00F163C0" w:rsidRPr="00D95A9D" w:rsidRDefault="4B1F096C" w:rsidP="4B1F096C">
            <w:pPr>
              <w:rPr>
                <w:sz w:val="18"/>
                <w:szCs w:val="18"/>
              </w:rPr>
            </w:pPr>
            <w:r w:rsidRPr="00D95A9D">
              <w:rPr>
                <w:sz w:val="18"/>
                <w:szCs w:val="18"/>
              </w:rPr>
              <w:t>Schéma popisujúca vstup:</w:t>
            </w:r>
          </w:p>
        </w:tc>
        <w:tc>
          <w:tcPr>
            <w:tcW w:w="7200" w:type="dxa"/>
            <w:tcBorders>
              <w:top w:val="single" w:sz="2" w:space="0" w:color="auto"/>
              <w:left w:val="single" w:sz="2" w:space="0" w:color="auto"/>
              <w:bottom w:val="single" w:sz="2" w:space="0" w:color="auto"/>
              <w:right w:val="single" w:sz="2" w:space="0" w:color="auto"/>
            </w:tcBorders>
            <w:vAlign w:val="center"/>
          </w:tcPr>
          <w:p w14:paraId="6C5459B4" w14:textId="77777777" w:rsidR="00621029" w:rsidRPr="00D95A9D" w:rsidRDefault="4B1F096C" w:rsidP="4B1F096C">
            <w:pPr>
              <w:pStyle w:val="Odsekzoznamu"/>
              <w:numPr>
                <w:ilvl w:val="0"/>
                <w:numId w:val="147"/>
              </w:numPr>
              <w:rPr>
                <w:rFonts w:eastAsia="Arial" w:cs="Arial"/>
                <w:sz w:val="18"/>
                <w:szCs w:val="18"/>
                <w:lang w:eastAsia="sk-SK"/>
              </w:rPr>
            </w:pPr>
            <w:r w:rsidRPr="142AD015">
              <w:rPr>
                <w:rFonts w:asciiTheme="minorHAnsi" w:eastAsiaTheme="minorEastAsia" w:hAnsiTheme="minorHAnsi" w:cstheme="minorBidi"/>
                <w:sz w:val="18"/>
                <w:szCs w:val="18"/>
              </w:rPr>
              <w:t>N/A</w:t>
            </w:r>
          </w:p>
        </w:tc>
      </w:tr>
      <w:tr w:rsidR="00F163C0" w:rsidRPr="00D95A9D" w14:paraId="7C036326"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2461247" w14:textId="77777777" w:rsidR="00F163C0" w:rsidRPr="00D95A9D" w:rsidRDefault="4B1F096C" w:rsidP="4B1F096C">
            <w:pPr>
              <w:rPr>
                <w:sz w:val="18"/>
                <w:szCs w:val="18"/>
              </w:rPr>
            </w:pPr>
            <w:r w:rsidRPr="00D95A9D">
              <w:rPr>
                <w:sz w:val="18"/>
                <w:szCs w:val="18"/>
              </w:rPr>
              <w:t>Schéma popisujúca  výstup:</w:t>
            </w:r>
          </w:p>
        </w:tc>
        <w:tc>
          <w:tcPr>
            <w:tcW w:w="7200" w:type="dxa"/>
            <w:tcBorders>
              <w:top w:val="single" w:sz="2" w:space="0" w:color="auto"/>
              <w:left w:val="single" w:sz="2" w:space="0" w:color="auto"/>
              <w:bottom w:val="single" w:sz="2" w:space="0" w:color="auto"/>
              <w:right w:val="single" w:sz="2" w:space="0" w:color="auto"/>
            </w:tcBorders>
            <w:vAlign w:val="center"/>
          </w:tcPr>
          <w:p w14:paraId="7537E2C4" w14:textId="77777777" w:rsidR="00F163C0" w:rsidRPr="00D95A9D" w:rsidRDefault="4B1F096C" w:rsidP="4B1F096C">
            <w:pPr>
              <w:numPr>
                <w:ilvl w:val="0"/>
                <w:numId w:val="53"/>
              </w:numPr>
              <w:autoSpaceDE w:val="0"/>
              <w:autoSpaceDN w:val="0"/>
              <w:adjustRightInd w:val="0"/>
              <w:spacing w:after="1"/>
              <w:rPr>
                <w:rFonts w:eastAsia="Arial" w:cs="Arial"/>
                <w:sz w:val="18"/>
                <w:szCs w:val="18"/>
                <w:lang w:eastAsia="sk-SK"/>
              </w:rPr>
            </w:pPr>
            <w:r w:rsidRPr="00D95A9D">
              <w:rPr>
                <w:sz w:val="18"/>
                <w:szCs w:val="18"/>
                <w:lang w:eastAsia="sk-SK"/>
              </w:rPr>
              <w:t>ZrusZapisZPacientskehoSumaru_Response.xsd</w:t>
            </w:r>
          </w:p>
        </w:tc>
      </w:tr>
      <w:tr w:rsidR="00F163C0" w:rsidRPr="00D95A9D" w14:paraId="281A1B61"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8FFA304" w14:textId="77777777" w:rsidR="00F163C0" w:rsidRPr="00D95A9D" w:rsidRDefault="4B1F096C" w:rsidP="4B1F096C">
            <w:pPr>
              <w:rPr>
                <w:sz w:val="18"/>
                <w:szCs w:val="18"/>
              </w:rPr>
            </w:pPr>
            <w:r w:rsidRPr="00D95A9D">
              <w:rPr>
                <w:sz w:val="18"/>
                <w:szCs w:val="18"/>
              </w:rPr>
              <w:t>Podmienky:</w:t>
            </w:r>
          </w:p>
        </w:tc>
        <w:tc>
          <w:tcPr>
            <w:tcW w:w="7200" w:type="dxa"/>
            <w:tcBorders>
              <w:top w:val="single" w:sz="2" w:space="0" w:color="auto"/>
              <w:left w:val="single" w:sz="2" w:space="0" w:color="auto"/>
              <w:bottom w:val="single" w:sz="2" w:space="0" w:color="auto"/>
              <w:right w:val="single" w:sz="2" w:space="0" w:color="auto"/>
            </w:tcBorders>
            <w:vAlign w:val="center"/>
          </w:tcPr>
          <w:p w14:paraId="721D8DD1" w14:textId="77777777" w:rsidR="00621029" w:rsidRPr="00D95A9D" w:rsidRDefault="4B1F096C" w:rsidP="4B1F096C">
            <w:pPr>
              <w:numPr>
                <w:ilvl w:val="0"/>
                <w:numId w:val="52"/>
              </w:numPr>
              <w:autoSpaceDE w:val="0"/>
              <w:autoSpaceDN w:val="0"/>
              <w:adjustRightInd w:val="0"/>
              <w:spacing w:after="1"/>
              <w:rPr>
                <w:rFonts w:eastAsia="Arial" w:cs="Arial"/>
                <w:sz w:val="18"/>
                <w:szCs w:val="18"/>
                <w:lang w:eastAsia="sk-SK"/>
              </w:rPr>
            </w:pPr>
            <w:r w:rsidRPr="00D95A9D">
              <w:rPr>
                <w:sz w:val="18"/>
                <w:szCs w:val="18"/>
                <w:lang w:eastAsia="sk-SK"/>
              </w:rPr>
              <w:t>Službu môže volať len identifikovaný a autorizovaný lekár v roli konkrétneho PZS.</w:t>
            </w:r>
          </w:p>
          <w:p w14:paraId="72D6820F" w14:textId="77777777" w:rsidR="00621029" w:rsidRPr="00D95A9D" w:rsidRDefault="4B1F096C" w:rsidP="4B1F096C">
            <w:pPr>
              <w:numPr>
                <w:ilvl w:val="0"/>
                <w:numId w:val="52"/>
              </w:numPr>
              <w:autoSpaceDE w:val="0"/>
              <w:autoSpaceDN w:val="0"/>
              <w:adjustRightInd w:val="0"/>
              <w:spacing w:after="1"/>
              <w:rPr>
                <w:rFonts w:eastAsia="Arial" w:cs="Arial"/>
                <w:sz w:val="18"/>
                <w:szCs w:val="18"/>
                <w:lang w:eastAsia="sk-SK"/>
              </w:rPr>
            </w:pPr>
            <w:r w:rsidRPr="00D95A9D">
              <w:rPr>
                <w:sz w:val="18"/>
                <w:szCs w:val="18"/>
                <w:lang w:eastAsia="sk-SK"/>
              </w:rPr>
              <w:t xml:space="preserve">Službu je použiť len pre pacienta, ktorý je súčasťou NZIS </w:t>
            </w:r>
          </w:p>
          <w:p w14:paraId="2A487276" w14:textId="77777777" w:rsidR="00621029" w:rsidRPr="00D95A9D" w:rsidRDefault="4B1F096C" w:rsidP="4B1F096C">
            <w:pPr>
              <w:numPr>
                <w:ilvl w:val="0"/>
                <w:numId w:val="52"/>
              </w:numPr>
              <w:autoSpaceDE w:val="0"/>
              <w:autoSpaceDN w:val="0"/>
              <w:adjustRightInd w:val="0"/>
              <w:spacing w:after="1"/>
              <w:rPr>
                <w:rFonts w:eastAsia="Arial" w:cs="Arial"/>
                <w:sz w:val="18"/>
                <w:szCs w:val="18"/>
                <w:lang w:eastAsia="sk-SK"/>
              </w:rPr>
            </w:pPr>
            <w:r w:rsidRPr="00D95A9D">
              <w:rPr>
                <w:sz w:val="18"/>
                <w:szCs w:val="18"/>
                <w:lang w:eastAsia="sk-SK"/>
              </w:rPr>
              <w:t>Stornovaný záznam má v AUDIT_ INFO uvedenú verziu – VER04 a identifikátor záznamu, ktorý je stornovaný (PREVIOUS_VERSION) zhodný s identifikátorom prvého záznamu kolekcie (VERSION_SET_ID)</w:t>
            </w:r>
          </w:p>
          <w:p w14:paraId="385BD9D5" w14:textId="77777777" w:rsidR="00927950" w:rsidRPr="00D95A9D" w:rsidRDefault="34661EDB" w:rsidP="34661EDB">
            <w:pPr>
              <w:numPr>
                <w:ilvl w:val="0"/>
                <w:numId w:val="52"/>
              </w:numPr>
              <w:autoSpaceDE w:val="0"/>
              <w:autoSpaceDN w:val="0"/>
              <w:adjustRightInd w:val="0"/>
              <w:spacing w:after="1"/>
              <w:rPr>
                <w:rFonts w:eastAsia="Arial" w:cs="Arial"/>
                <w:sz w:val="18"/>
                <w:szCs w:val="18"/>
                <w:lang w:eastAsia="sk-SK"/>
              </w:rPr>
            </w:pPr>
            <w:r w:rsidRPr="00D95A9D">
              <w:rPr>
                <w:sz w:val="18"/>
                <w:szCs w:val="18"/>
                <w:lang w:eastAsia="sk-SK"/>
              </w:rPr>
              <w:t>Zneplatnený záznam má v AUDIT_ INFO uvedenú verziu – VER02 a identifikátor záznamu, ktorý je zneplatený (PREVIOUS_VERSION) zhodný s identifikátorom prvého záznamu kolekcie (VERSION_SET_ID)</w:t>
            </w:r>
          </w:p>
          <w:p w14:paraId="36C0865D" w14:textId="77777777" w:rsidR="00621029" w:rsidRPr="00D95A9D" w:rsidRDefault="4B1F096C" w:rsidP="4B1F096C">
            <w:pPr>
              <w:numPr>
                <w:ilvl w:val="0"/>
                <w:numId w:val="52"/>
              </w:numPr>
              <w:autoSpaceDE w:val="0"/>
              <w:autoSpaceDN w:val="0"/>
              <w:adjustRightInd w:val="0"/>
              <w:spacing w:after="1"/>
              <w:rPr>
                <w:rFonts w:eastAsia="Arial" w:cs="Arial"/>
                <w:sz w:val="18"/>
                <w:szCs w:val="18"/>
                <w:lang w:eastAsia="sk-SK"/>
              </w:rPr>
            </w:pPr>
            <w:r w:rsidRPr="00D95A9D">
              <w:rPr>
                <w:sz w:val="18"/>
                <w:szCs w:val="18"/>
                <w:lang w:eastAsia="sk-SK"/>
              </w:rPr>
              <w:t>Pôvodný záznam musí existovať vo verzii VER01</w:t>
            </w:r>
          </w:p>
          <w:p w14:paraId="12EF6A4A" w14:textId="77777777" w:rsidR="00621029" w:rsidRPr="00D95A9D" w:rsidRDefault="4B1F096C" w:rsidP="4B1F096C">
            <w:pPr>
              <w:numPr>
                <w:ilvl w:val="0"/>
                <w:numId w:val="52"/>
              </w:numPr>
              <w:autoSpaceDE w:val="0"/>
              <w:autoSpaceDN w:val="0"/>
              <w:adjustRightInd w:val="0"/>
              <w:spacing w:after="1"/>
              <w:rPr>
                <w:rFonts w:eastAsia="Arial" w:cs="Arial"/>
                <w:sz w:val="18"/>
                <w:szCs w:val="18"/>
                <w:lang w:eastAsia="sk-SK"/>
              </w:rPr>
            </w:pPr>
            <w:r w:rsidRPr="00D95A9D">
              <w:rPr>
                <w:sz w:val="18"/>
                <w:szCs w:val="18"/>
                <w:lang w:eastAsia="sk-SK"/>
              </w:rPr>
              <w:t>Pôvodný záznam ma zhodné OID (jedná sa o zhodný typ záznamu)</w:t>
            </w:r>
          </w:p>
          <w:p w14:paraId="05CD5DD2" w14:textId="6E358DF8" w:rsidR="00621029" w:rsidRPr="00A96AA2" w:rsidRDefault="34661EDB" w:rsidP="34661EDB">
            <w:pPr>
              <w:numPr>
                <w:ilvl w:val="0"/>
                <w:numId w:val="52"/>
              </w:numPr>
              <w:autoSpaceDE w:val="0"/>
              <w:autoSpaceDN w:val="0"/>
              <w:adjustRightInd w:val="0"/>
              <w:spacing w:after="1"/>
              <w:rPr>
                <w:rFonts w:eastAsia="Arial" w:cs="Arial"/>
                <w:sz w:val="18"/>
                <w:szCs w:val="18"/>
                <w:lang w:eastAsia="sk-SK"/>
              </w:rPr>
            </w:pPr>
            <w:r w:rsidRPr="00D95A9D">
              <w:rPr>
                <w:sz w:val="18"/>
                <w:szCs w:val="18"/>
                <w:lang w:eastAsia="sk-SK"/>
              </w:rPr>
              <w:t xml:space="preserve">Službu </w:t>
            </w:r>
            <w:r w:rsidR="00D7212B">
              <w:rPr>
                <w:sz w:val="18"/>
                <w:szCs w:val="18"/>
                <w:lang w:eastAsia="sk-SK"/>
              </w:rPr>
              <w:t xml:space="preserve">na storno </w:t>
            </w:r>
            <w:r w:rsidRPr="00D95A9D">
              <w:rPr>
                <w:sz w:val="18"/>
                <w:szCs w:val="18"/>
                <w:lang w:eastAsia="sk-SK"/>
              </w:rPr>
              <w:t>môže použiť iba autor pôvodného záznamu (committer) alebo kapitujúci lekár</w:t>
            </w:r>
          </w:p>
          <w:p w14:paraId="17946698" w14:textId="55DD570A" w:rsidR="00D7212B" w:rsidRPr="00D95A9D" w:rsidRDefault="00D7212B" w:rsidP="34661EDB">
            <w:pPr>
              <w:numPr>
                <w:ilvl w:val="0"/>
                <w:numId w:val="52"/>
              </w:numPr>
              <w:autoSpaceDE w:val="0"/>
              <w:autoSpaceDN w:val="0"/>
              <w:adjustRightInd w:val="0"/>
              <w:spacing w:after="1"/>
              <w:rPr>
                <w:rFonts w:eastAsia="Arial" w:cs="Arial"/>
                <w:sz w:val="18"/>
                <w:szCs w:val="18"/>
                <w:lang w:eastAsia="sk-SK"/>
              </w:rPr>
            </w:pPr>
            <w:r w:rsidRPr="00D95A9D">
              <w:rPr>
                <w:sz w:val="18"/>
                <w:szCs w:val="18"/>
                <w:lang w:eastAsia="sk-SK"/>
              </w:rPr>
              <w:t>Službu na zneplatnenie môže použiť iba kapitujúci leká</w:t>
            </w:r>
            <w:r>
              <w:rPr>
                <w:sz w:val="18"/>
                <w:szCs w:val="18"/>
                <w:lang w:eastAsia="sk-SK"/>
              </w:rPr>
              <w:t>r</w:t>
            </w:r>
          </w:p>
          <w:p w14:paraId="3294F8F6" w14:textId="77777777" w:rsidR="00621029" w:rsidRPr="00D95A9D" w:rsidRDefault="34661EDB" w:rsidP="34661EDB">
            <w:pPr>
              <w:numPr>
                <w:ilvl w:val="0"/>
                <w:numId w:val="52"/>
              </w:numPr>
              <w:autoSpaceDE w:val="0"/>
              <w:autoSpaceDN w:val="0"/>
              <w:adjustRightInd w:val="0"/>
              <w:spacing w:after="1"/>
              <w:rPr>
                <w:rFonts w:eastAsia="Arial" w:cs="Arial"/>
                <w:sz w:val="18"/>
                <w:szCs w:val="18"/>
                <w:lang w:eastAsia="sk-SK"/>
              </w:rPr>
            </w:pPr>
            <w:r w:rsidRPr="00D95A9D">
              <w:rPr>
                <w:sz w:val="18"/>
                <w:szCs w:val="18"/>
                <w:lang w:eastAsia="sk-SK"/>
              </w:rPr>
              <w:t>Obsah (content) záznamu nie je potrebné vyplniť</w:t>
            </w:r>
          </w:p>
          <w:p w14:paraId="181FCDA3" w14:textId="77777777" w:rsidR="00621029" w:rsidRPr="00D95A9D" w:rsidRDefault="4B1F096C" w:rsidP="4B1F096C">
            <w:pPr>
              <w:numPr>
                <w:ilvl w:val="0"/>
                <w:numId w:val="52"/>
              </w:numPr>
              <w:autoSpaceDE w:val="0"/>
              <w:autoSpaceDN w:val="0"/>
              <w:adjustRightInd w:val="0"/>
              <w:spacing w:after="1"/>
              <w:rPr>
                <w:rFonts w:eastAsia="Arial" w:cs="Arial"/>
                <w:sz w:val="18"/>
                <w:szCs w:val="18"/>
                <w:lang w:eastAsia="sk-SK"/>
              </w:rPr>
            </w:pPr>
            <w:r w:rsidRPr="00D95A9D">
              <w:rPr>
                <w:sz w:val="18"/>
                <w:szCs w:val="18"/>
                <w:lang w:eastAsia="sk-SK"/>
              </w:rPr>
              <w:t>Záznam, ktorý je potrebné stornovať nesmie byť už stornovaný</w:t>
            </w:r>
          </w:p>
          <w:p w14:paraId="172098A5" w14:textId="77777777" w:rsidR="00F163C0" w:rsidRPr="00D95A9D" w:rsidRDefault="34661EDB" w:rsidP="34661EDB">
            <w:pPr>
              <w:numPr>
                <w:ilvl w:val="0"/>
                <w:numId w:val="52"/>
              </w:numPr>
              <w:autoSpaceDE w:val="0"/>
              <w:autoSpaceDN w:val="0"/>
              <w:adjustRightInd w:val="0"/>
              <w:spacing w:after="1"/>
              <w:rPr>
                <w:rFonts w:eastAsia="Arial" w:cs="Arial"/>
                <w:sz w:val="18"/>
                <w:szCs w:val="18"/>
                <w:lang w:eastAsia="sk-SK"/>
              </w:rPr>
            </w:pPr>
            <w:r w:rsidRPr="00D95A9D">
              <w:rPr>
                <w:sz w:val="18"/>
                <w:szCs w:val="18"/>
                <w:lang w:eastAsia="sk-SK"/>
              </w:rPr>
              <w:t>Pôvodný záznam aj záznam o storne majú zhodného prijímateľa ZS (subject_of_care)</w:t>
            </w:r>
          </w:p>
          <w:p w14:paraId="588CAEC8" w14:textId="77777777" w:rsidR="00927950" w:rsidRPr="00D95A9D" w:rsidRDefault="34661EDB" w:rsidP="34661EDB">
            <w:pPr>
              <w:numPr>
                <w:ilvl w:val="0"/>
                <w:numId w:val="52"/>
              </w:numPr>
              <w:autoSpaceDE w:val="0"/>
              <w:autoSpaceDN w:val="0"/>
              <w:adjustRightInd w:val="0"/>
              <w:spacing w:after="1"/>
              <w:rPr>
                <w:rFonts w:eastAsia="Arial" w:cs="Arial"/>
                <w:sz w:val="18"/>
                <w:szCs w:val="18"/>
                <w:lang w:eastAsia="sk-SK"/>
              </w:rPr>
            </w:pPr>
            <w:r w:rsidRPr="00D95A9D">
              <w:rPr>
                <w:sz w:val="18"/>
                <w:szCs w:val="18"/>
                <w:lang w:eastAsia="sk-SK"/>
              </w:rPr>
              <w:t>Zrušenie môže byť buď stornom alebo zneplatnenie záznamu podľa požadovanej akcie v položke &lt;version_status&gt;.</w:t>
            </w:r>
          </w:p>
        </w:tc>
      </w:tr>
      <w:tr w:rsidR="00F163C0" w:rsidRPr="00D95A9D" w14:paraId="07F22A7F"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0C992139" w14:textId="77777777" w:rsidR="00F163C0" w:rsidRPr="00D95A9D" w:rsidRDefault="4B1F096C" w:rsidP="4B1F096C">
            <w:pPr>
              <w:rPr>
                <w:sz w:val="18"/>
                <w:szCs w:val="18"/>
              </w:rPr>
            </w:pPr>
            <w:r w:rsidRPr="00D95A9D">
              <w:rPr>
                <w:sz w:val="18"/>
                <w:szCs w:val="18"/>
              </w:rPr>
              <w:t>Výnimka</w:t>
            </w:r>
          </w:p>
        </w:tc>
        <w:tc>
          <w:tcPr>
            <w:tcW w:w="7200" w:type="dxa"/>
            <w:tcBorders>
              <w:top w:val="single" w:sz="2" w:space="0" w:color="auto"/>
              <w:left w:val="single" w:sz="2" w:space="0" w:color="auto"/>
              <w:bottom w:val="single" w:sz="2" w:space="0" w:color="auto"/>
              <w:right w:val="single" w:sz="2" w:space="0" w:color="auto"/>
            </w:tcBorders>
            <w:vAlign w:val="center"/>
          </w:tcPr>
          <w:p w14:paraId="699C3809" w14:textId="77777777" w:rsidR="006F4424" w:rsidRPr="00D95A9D" w:rsidRDefault="34661EDB" w:rsidP="34661EDB">
            <w:pPr>
              <w:numPr>
                <w:ilvl w:val="0"/>
                <w:numId w:val="52"/>
              </w:numPr>
              <w:autoSpaceDE w:val="0"/>
              <w:autoSpaceDN w:val="0"/>
              <w:adjustRightInd w:val="0"/>
              <w:spacing w:after="1"/>
              <w:rPr>
                <w:rFonts w:eastAsia="Arial" w:cs="Arial"/>
                <w:sz w:val="18"/>
                <w:szCs w:val="18"/>
                <w:lang w:eastAsia="sk-SK"/>
              </w:rPr>
            </w:pPr>
            <w:r w:rsidRPr="00D95A9D">
              <w:rPr>
                <w:sz w:val="18"/>
                <w:szCs w:val="18"/>
                <w:lang w:eastAsia="sk-SK"/>
              </w:rPr>
              <w:t>E000001 - Záznam nebol zrušený v Systému ezdravie. Kontaktujte dodávateľa informačného systému pre odstránenie chyby.  Po odstránení chyby opätovne vykonajte požadované storno/zneplatnenie záznamu.</w:t>
            </w:r>
          </w:p>
          <w:p w14:paraId="291E912E" w14:textId="77777777" w:rsidR="006F4424" w:rsidRPr="00D95A9D" w:rsidRDefault="34661EDB" w:rsidP="34661EDB">
            <w:pPr>
              <w:numPr>
                <w:ilvl w:val="0"/>
                <w:numId w:val="52"/>
              </w:numPr>
              <w:autoSpaceDE w:val="0"/>
              <w:autoSpaceDN w:val="0"/>
              <w:adjustRightInd w:val="0"/>
              <w:spacing w:after="1"/>
              <w:rPr>
                <w:rFonts w:eastAsia="Arial" w:cs="Arial"/>
                <w:sz w:val="18"/>
                <w:szCs w:val="18"/>
                <w:lang w:eastAsia="sk-SK"/>
              </w:rPr>
            </w:pPr>
            <w:r w:rsidRPr="00D95A9D">
              <w:rPr>
                <w:sz w:val="18"/>
                <w:szCs w:val="18"/>
                <w:lang w:eastAsia="sk-SK"/>
              </w:rPr>
              <w:t>E000002 - Záznam nebol zrušený v Systému ezdravie. Kontaktujte dodávateľa informačného systému pre odstránenie chyby.  Po odstránení chyby opätovne vykonajte požadované storno/zneplatnenie záznamu.</w:t>
            </w:r>
          </w:p>
          <w:p w14:paraId="14B4585F" w14:textId="77777777" w:rsidR="006F4424" w:rsidRPr="00D95A9D" w:rsidRDefault="34661EDB" w:rsidP="34661EDB">
            <w:pPr>
              <w:numPr>
                <w:ilvl w:val="0"/>
                <w:numId w:val="52"/>
              </w:numPr>
              <w:autoSpaceDE w:val="0"/>
              <w:autoSpaceDN w:val="0"/>
              <w:adjustRightInd w:val="0"/>
              <w:spacing w:after="1"/>
              <w:rPr>
                <w:rFonts w:eastAsia="Arial" w:cs="Arial"/>
                <w:sz w:val="18"/>
                <w:szCs w:val="18"/>
                <w:lang w:eastAsia="sk-SK"/>
              </w:rPr>
            </w:pPr>
            <w:r w:rsidRPr="00D95A9D">
              <w:rPr>
                <w:sz w:val="18"/>
                <w:szCs w:val="18"/>
                <w:lang w:eastAsia="sk-SK"/>
              </w:rPr>
              <w:lastRenderedPageBreak/>
              <w:t>E300004 - Záznam nebol uložený do Systému ezdravie z dôvodu neočakávanej chyby na NCZI. Pokúste o uloženie záznamu neskôr</w:t>
            </w:r>
          </w:p>
          <w:p w14:paraId="65AEF300" w14:textId="77777777" w:rsidR="006F4424" w:rsidRPr="00D95A9D" w:rsidRDefault="4B1F096C" w:rsidP="4B1F096C">
            <w:pPr>
              <w:numPr>
                <w:ilvl w:val="0"/>
                <w:numId w:val="52"/>
              </w:numPr>
              <w:autoSpaceDE w:val="0"/>
              <w:autoSpaceDN w:val="0"/>
              <w:adjustRightInd w:val="0"/>
              <w:spacing w:after="1"/>
              <w:rPr>
                <w:rFonts w:eastAsia="Arial" w:cs="Arial"/>
                <w:sz w:val="18"/>
                <w:szCs w:val="18"/>
                <w:lang w:eastAsia="sk-SK"/>
              </w:rPr>
            </w:pPr>
            <w:r w:rsidRPr="00D95A9D">
              <w:rPr>
                <w:sz w:val="18"/>
                <w:szCs w:val="18"/>
                <w:lang w:eastAsia="sk-SK"/>
              </w:rPr>
              <w:t>E30000A - Nie je možné vyhľadať záznamy pacienta, pacient už nie je poistencom SR.</w:t>
            </w:r>
          </w:p>
          <w:p w14:paraId="03AD3393" w14:textId="77777777" w:rsidR="006F4424" w:rsidRPr="00D95A9D" w:rsidRDefault="4B1F096C" w:rsidP="4B1F096C">
            <w:pPr>
              <w:numPr>
                <w:ilvl w:val="0"/>
                <w:numId w:val="52"/>
              </w:numPr>
              <w:autoSpaceDE w:val="0"/>
              <w:autoSpaceDN w:val="0"/>
              <w:adjustRightInd w:val="0"/>
              <w:spacing w:after="1"/>
              <w:rPr>
                <w:rFonts w:eastAsia="Arial" w:cs="Arial"/>
                <w:sz w:val="18"/>
                <w:szCs w:val="18"/>
                <w:lang w:eastAsia="sk-SK"/>
              </w:rPr>
            </w:pPr>
            <w:r w:rsidRPr="00D95A9D">
              <w:rPr>
                <w:sz w:val="18"/>
                <w:szCs w:val="18"/>
                <w:lang w:eastAsia="sk-SK"/>
              </w:rPr>
              <w:t>E300013 - Nemáte oprávnenie stornovať záznam, ktorý vytvoril iný zdravotnícky pracovník.</w:t>
            </w:r>
          </w:p>
          <w:p w14:paraId="26A04973" w14:textId="77777777" w:rsidR="006F4424" w:rsidRPr="00D95A9D" w:rsidRDefault="4B1F096C" w:rsidP="4B1F096C">
            <w:pPr>
              <w:numPr>
                <w:ilvl w:val="0"/>
                <w:numId w:val="52"/>
              </w:numPr>
              <w:autoSpaceDE w:val="0"/>
              <w:autoSpaceDN w:val="0"/>
              <w:adjustRightInd w:val="0"/>
              <w:spacing w:after="1"/>
              <w:rPr>
                <w:rFonts w:eastAsia="Arial" w:cs="Arial"/>
                <w:sz w:val="18"/>
                <w:szCs w:val="18"/>
                <w:lang w:eastAsia="sk-SK"/>
              </w:rPr>
            </w:pPr>
            <w:r w:rsidRPr="00D95A9D">
              <w:rPr>
                <w:sz w:val="18"/>
                <w:szCs w:val="18"/>
                <w:lang w:eastAsia="sk-SK"/>
              </w:rPr>
              <w:t>E300022 - Nie je možné zapísať záznam z dôvodu, že pre daného pacienta je evidovaný dátum úmrtia a zdravotná dokumentácia je uzavretá.</w:t>
            </w:r>
          </w:p>
          <w:p w14:paraId="6E2E7959" w14:textId="77777777" w:rsidR="00FD23E4" w:rsidRPr="00D95A9D" w:rsidRDefault="34661EDB" w:rsidP="34661EDB">
            <w:pPr>
              <w:numPr>
                <w:ilvl w:val="0"/>
                <w:numId w:val="52"/>
              </w:numPr>
              <w:autoSpaceDE w:val="0"/>
              <w:autoSpaceDN w:val="0"/>
              <w:adjustRightInd w:val="0"/>
              <w:spacing w:after="1"/>
              <w:rPr>
                <w:lang w:eastAsia="sk-SK"/>
              </w:rPr>
            </w:pPr>
            <w:r w:rsidRPr="00D95A9D">
              <w:rPr>
                <w:sz w:val="18"/>
                <w:szCs w:val="18"/>
                <w:lang w:eastAsia="sk-SK"/>
              </w:rPr>
              <w:t>E900011 - Záznam nebol zrušený v Systému ezdravie. Kontaktujte dodávateľa informačného systému pre odstránenie chyby.  Po odstránení chyby opätovne vykonajte požadované storno/zneplatnenie záznamu.</w:t>
            </w:r>
          </w:p>
        </w:tc>
      </w:tr>
      <w:tr w:rsidR="00F163C0" w:rsidRPr="00D95A9D" w14:paraId="24ED67CA"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7054F19F" w14:textId="77777777" w:rsidR="00F163C0" w:rsidRPr="00D95A9D" w:rsidRDefault="4B1F096C" w:rsidP="4B1F096C">
            <w:pPr>
              <w:rPr>
                <w:sz w:val="18"/>
                <w:szCs w:val="18"/>
              </w:rPr>
            </w:pPr>
            <w:r w:rsidRPr="00D95A9D">
              <w:rPr>
                <w:sz w:val="18"/>
                <w:szCs w:val="18"/>
              </w:rPr>
              <w:lastRenderedPageBreak/>
              <w:t>Kód stránky EZKO</w:t>
            </w:r>
          </w:p>
        </w:tc>
        <w:tc>
          <w:tcPr>
            <w:tcW w:w="7200" w:type="dxa"/>
            <w:tcBorders>
              <w:top w:val="single" w:sz="2" w:space="0" w:color="auto"/>
              <w:left w:val="single" w:sz="2" w:space="0" w:color="auto"/>
              <w:bottom w:val="single" w:sz="2" w:space="0" w:color="auto"/>
              <w:right w:val="single" w:sz="2" w:space="0" w:color="auto"/>
            </w:tcBorders>
            <w:vAlign w:val="center"/>
          </w:tcPr>
          <w:p w14:paraId="05C65667" w14:textId="77777777" w:rsidR="00F163C0" w:rsidRPr="00D95A9D" w:rsidRDefault="00F163C0" w:rsidP="00621029">
            <w:pPr>
              <w:rPr>
                <w:sz w:val="18"/>
                <w:szCs w:val="18"/>
              </w:rPr>
            </w:pPr>
            <w:r w:rsidRPr="00D95A9D">
              <w:t>PSU</w:t>
            </w:r>
            <w:r w:rsidR="001C6B33" w:rsidRPr="002E5438">
              <w:fldChar w:fldCharType="begin" w:fldLock="1"/>
            </w:r>
            <w:r w:rsidRPr="00D95A9D">
              <w:rPr>
                <w:sz w:val="18"/>
                <w:szCs w:val="18"/>
              </w:rPr>
              <w:instrText>MERGEFIELD Element.valueOf(x070-KodStrankyEZKO)</w:instrText>
            </w:r>
            <w:r w:rsidR="001C6B33" w:rsidRPr="002E5438">
              <w:rPr>
                <w:sz w:val="18"/>
                <w:szCs w:val="18"/>
              </w:rPr>
              <w:fldChar w:fldCharType="end"/>
            </w:r>
          </w:p>
        </w:tc>
      </w:tr>
    </w:tbl>
    <w:p w14:paraId="42B376F7" w14:textId="308D71A8" w:rsidR="00147C62" w:rsidRPr="002E5438" w:rsidRDefault="00147C62" w:rsidP="00B50180">
      <w:pPr>
        <w:pStyle w:val="Nadpis2"/>
      </w:pPr>
      <w:bookmarkStart w:id="261" w:name="_ZrusPacientskySumarKontaktneUdaje"/>
      <w:bookmarkStart w:id="262" w:name="_ZrusKontaktneUdajePacientskehoSumar"/>
      <w:bookmarkStart w:id="263" w:name="_Toc525739877"/>
      <w:bookmarkStart w:id="264" w:name="_Ref526753919"/>
      <w:bookmarkStart w:id="265" w:name="_Ref526754189"/>
      <w:bookmarkStart w:id="266" w:name="_Toc56172001"/>
      <w:bookmarkEnd w:id="261"/>
      <w:bookmarkEnd w:id="262"/>
      <w:r>
        <w:t>ZrusKontaktneUdajePacientskehoSumaru_v</w:t>
      </w:r>
      <w:r w:rsidR="17FC522C">
        <w:t>4</w:t>
      </w:r>
      <w:bookmarkEnd w:id="263"/>
      <w:bookmarkEnd w:id="264"/>
      <w:bookmarkEnd w:id="265"/>
      <w:bookmarkEnd w:id="266"/>
    </w:p>
    <w:tbl>
      <w:tblPr>
        <w:tblW w:w="9360" w:type="dxa"/>
        <w:jc w:val="center"/>
        <w:tblLayout w:type="fixed"/>
        <w:tblCellMar>
          <w:left w:w="60" w:type="dxa"/>
          <w:right w:w="60" w:type="dxa"/>
        </w:tblCellMar>
        <w:tblLook w:val="0000" w:firstRow="0" w:lastRow="0" w:firstColumn="0" w:lastColumn="0" w:noHBand="0" w:noVBand="0"/>
      </w:tblPr>
      <w:tblGrid>
        <w:gridCol w:w="2160"/>
        <w:gridCol w:w="7200"/>
      </w:tblGrid>
      <w:tr w:rsidR="00621029" w:rsidRPr="00D95A9D" w14:paraId="3109F29B" w14:textId="77777777" w:rsidTr="003E15D5">
        <w:trPr>
          <w:trHeight w:val="326"/>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79E7BF9D" w14:textId="77777777" w:rsidR="00621029" w:rsidRPr="00D95A9D" w:rsidRDefault="4B1F096C" w:rsidP="4B1F096C">
            <w:pPr>
              <w:rPr>
                <w:sz w:val="18"/>
                <w:szCs w:val="18"/>
              </w:rPr>
            </w:pPr>
            <w:r w:rsidRPr="00D95A9D">
              <w:rPr>
                <w:sz w:val="18"/>
                <w:szCs w:val="18"/>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4AAEDABA" w14:textId="7F05C93D" w:rsidR="00621029" w:rsidRPr="00D95A9D" w:rsidRDefault="00147C62" w:rsidP="00DD1D04">
            <w:pPr>
              <w:rPr>
                <w:sz w:val="18"/>
                <w:szCs w:val="18"/>
              </w:rPr>
            </w:pPr>
            <w:r w:rsidRPr="00D95A9D">
              <w:rPr>
                <w:sz w:val="18"/>
                <w:szCs w:val="18"/>
              </w:rPr>
              <w:t>ZrusKontaktneUdajePacientskehoSumaru_v</w:t>
            </w:r>
            <w:r w:rsidR="227083D0" w:rsidRPr="00D95A9D">
              <w:rPr>
                <w:sz w:val="18"/>
                <w:szCs w:val="18"/>
              </w:rPr>
              <w:t>4</w:t>
            </w:r>
            <w:r w:rsidR="001C6B33" w:rsidRPr="002E5438">
              <w:fldChar w:fldCharType="begin" w:fldLock="1"/>
            </w:r>
            <w:r w:rsidR="00621029" w:rsidRPr="00D95A9D">
              <w:rPr>
                <w:sz w:val="18"/>
                <w:szCs w:val="18"/>
              </w:rPr>
              <w:instrText>MERGEFIELD Element.Name</w:instrText>
            </w:r>
            <w:r w:rsidR="001C6B33" w:rsidRPr="002E5438">
              <w:rPr>
                <w:sz w:val="18"/>
                <w:szCs w:val="18"/>
              </w:rPr>
              <w:fldChar w:fldCharType="end"/>
            </w:r>
          </w:p>
        </w:tc>
      </w:tr>
      <w:tr w:rsidR="00621029" w:rsidRPr="00D95A9D" w14:paraId="3B71F01E" w14:textId="77777777" w:rsidTr="003E15D5">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65ACE066" w14:textId="77777777" w:rsidR="00621029" w:rsidRPr="00D95A9D" w:rsidRDefault="4B1F096C" w:rsidP="4B1F096C">
            <w:pPr>
              <w:rPr>
                <w:sz w:val="18"/>
                <w:szCs w:val="18"/>
              </w:rPr>
            </w:pPr>
            <w:r w:rsidRPr="00D95A9D">
              <w:rPr>
                <w:sz w:val="18"/>
                <w:szCs w:val="18"/>
              </w:rPr>
              <w:t>Určenie</w:t>
            </w:r>
          </w:p>
        </w:tc>
        <w:tc>
          <w:tcPr>
            <w:tcW w:w="7200" w:type="dxa"/>
            <w:tcBorders>
              <w:top w:val="single" w:sz="2" w:space="0" w:color="auto"/>
              <w:left w:val="single" w:sz="2" w:space="0" w:color="auto"/>
              <w:bottom w:val="single" w:sz="2" w:space="0" w:color="auto"/>
              <w:right w:val="single" w:sz="2" w:space="0" w:color="auto"/>
            </w:tcBorders>
            <w:vAlign w:val="center"/>
          </w:tcPr>
          <w:p w14:paraId="34299CD2" w14:textId="77777777" w:rsidR="00621029" w:rsidRPr="00D95A9D" w:rsidRDefault="001C6B33" w:rsidP="4B1F096C">
            <w:pPr>
              <w:rPr>
                <w:sz w:val="18"/>
                <w:szCs w:val="18"/>
              </w:rPr>
            </w:pPr>
            <w:r w:rsidRPr="0059754F">
              <w:fldChar w:fldCharType="begin" w:fldLock="1"/>
            </w:r>
            <w:r w:rsidR="00621029" w:rsidRPr="00D95A9D">
              <w:rPr>
                <w:sz w:val="18"/>
                <w:szCs w:val="18"/>
              </w:rPr>
              <w:instrText>MERGEFIELD Element.valueOf(x070-Urcenie)</w:instrText>
            </w:r>
            <w:r w:rsidRPr="0059754F">
              <w:rPr>
                <w:sz w:val="18"/>
                <w:szCs w:val="18"/>
              </w:rPr>
              <w:fldChar w:fldCharType="separate"/>
            </w:r>
            <w:r w:rsidR="00621029" w:rsidRPr="00D95A9D">
              <w:rPr>
                <w:sz w:val="18"/>
                <w:szCs w:val="18"/>
              </w:rPr>
              <w:t>IS PZS</w:t>
            </w:r>
            <w:r w:rsidRPr="0059754F">
              <w:fldChar w:fldCharType="end"/>
            </w:r>
          </w:p>
        </w:tc>
      </w:tr>
      <w:tr w:rsidR="00621029" w:rsidRPr="00D95A9D" w14:paraId="26656454" w14:textId="77777777" w:rsidTr="003E15D5">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1D1581D9" w14:textId="77777777" w:rsidR="00621029" w:rsidRPr="00D95A9D" w:rsidRDefault="4B1F096C" w:rsidP="4B1F096C">
            <w:pPr>
              <w:rPr>
                <w:sz w:val="18"/>
                <w:szCs w:val="18"/>
              </w:rPr>
            </w:pPr>
            <w:r w:rsidRPr="00D95A9D">
              <w:rPr>
                <w:sz w:val="18"/>
                <w:szCs w:val="18"/>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5D23183B" w14:textId="77777777" w:rsidR="00621029" w:rsidRPr="00D95A9D" w:rsidRDefault="4B1F096C" w:rsidP="4B1F096C">
            <w:pPr>
              <w:rPr>
                <w:sz w:val="18"/>
                <w:szCs w:val="18"/>
              </w:rPr>
            </w:pPr>
            <w:r w:rsidRPr="00D95A9D">
              <w:rPr>
                <w:sz w:val="18"/>
                <w:szCs w:val="18"/>
              </w:rPr>
              <w:t>Služba umožňuje storno kontaktných údajov v pacientskom sumári</w:t>
            </w:r>
          </w:p>
        </w:tc>
      </w:tr>
      <w:tr w:rsidR="00621029" w:rsidRPr="00D95A9D" w14:paraId="036C4C97"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1AC6BCA4" w14:textId="77777777" w:rsidR="00621029" w:rsidRPr="00D95A9D" w:rsidRDefault="4B1F096C" w:rsidP="4B1F096C">
            <w:pPr>
              <w:rPr>
                <w:sz w:val="18"/>
                <w:szCs w:val="18"/>
              </w:rPr>
            </w:pPr>
            <w:r w:rsidRPr="00D95A9D">
              <w:rPr>
                <w:sz w:val="18"/>
                <w:szCs w:val="18"/>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553F960D" w14:textId="77777777" w:rsidR="00621029" w:rsidRPr="00D95A9D" w:rsidRDefault="4B1F096C" w:rsidP="4B1F096C">
            <w:pPr>
              <w:rPr>
                <w:sz w:val="18"/>
                <w:szCs w:val="18"/>
              </w:rPr>
            </w:pPr>
            <w:r w:rsidRPr="00D95A9D">
              <w:rPr>
                <w:sz w:val="18"/>
                <w:szCs w:val="18"/>
              </w:rPr>
              <w:t>Synchrónny</w:t>
            </w:r>
          </w:p>
        </w:tc>
      </w:tr>
      <w:tr w:rsidR="00621029" w:rsidRPr="00D95A9D" w14:paraId="1EA5ADB3"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6CC2E47D" w14:textId="77777777" w:rsidR="00621029" w:rsidRPr="00D95A9D" w:rsidRDefault="4B1F096C" w:rsidP="4B1F096C">
            <w:pPr>
              <w:rPr>
                <w:sz w:val="18"/>
                <w:szCs w:val="18"/>
              </w:rPr>
            </w:pPr>
            <w:r w:rsidRPr="00D95A9D">
              <w:rPr>
                <w:sz w:val="18"/>
                <w:szCs w:val="18"/>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0BC492FD" w14:textId="77777777" w:rsidR="00621029" w:rsidRPr="00D95A9D" w:rsidRDefault="4B1F096C" w:rsidP="4B1F096C">
            <w:pPr>
              <w:rPr>
                <w:sz w:val="18"/>
                <w:szCs w:val="18"/>
              </w:rPr>
            </w:pPr>
            <w:r w:rsidRPr="00D95A9D">
              <w:rPr>
                <w:sz w:val="18"/>
                <w:szCs w:val="18"/>
                <w:lang w:eastAsia="sk-SK"/>
              </w:rPr>
              <w:t xml:space="preserve">Služba umožní stornovanie kontaktných </w:t>
            </w:r>
            <w:r w:rsidRPr="00D95A9D">
              <w:rPr>
                <w:sz w:val="18"/>
                <w:szCs w:val="18"/>
              </w:rPr>
              <w:t>údajov v pacientskom sumári</w:t>
            </w:r>
            <w:r w:rsidRPr="00D95A9D">
              <w:rPr>
                <w:sz w:val="18"/>
                <w:szCs w:val="18"/>
                <w:lang w:eastAsia="sk-SK"/>
              </w:rPr>
              <w:t xml:space="preserve">, ktoré boli zaznamenané chybne. </w:t>
            </w:r>
          </w:p>
          <w:p w14:paraId="0F47A5E4" w14:textId="77777777" w:rsidR="00621029" w:rsidRPr="00D95A9D" w:rsidRDefault="00621029" w:rsidP="00621029">
            <w:pPr>
              <w:autoSpaceDE w:val="0"/>
              <w:autoSpaceDN w:val="0"/>
              <w:adjustRightInd w:val="0"/>
              <w:rPr>
                <w:rFonts w:cs="Arial"/>
                <w:sz w:val="18"/>
                <w:szCs w:val="18"/>
                <w:u w:val="single"/>
                <w:lang w:eastAsia="sk-SK"/>
              </w:rPr>
            </w:pPr>
          </w:p>
          <w:p w14:paraId="4AB3D539" w14:textId="77777777" w:rsidR="00621029" w:rsidRPr="00D95A9D" w:rsidRDefault="4B1F096C" w:rsidP="4B1F096C">
            <w:pPr>
              <w:autoSpaceDE w:val="0"/>
              <w:autoSpaceDN w:val="0"/>
              <w:adjustRightInd w:val="0"/>
              <w:rPr>
                <w:rFonts w:eastAsia="Arial" w:cs="Arial"/>
                <w:sz w:val="18"/>
                <w:szCs w:val="18"/>
                <w:lang w:eastAsia="sk-SK"/>
              </w:rPr>
            </w:pPr>
            <w:r w:rsidRPr="00D95A9D">
              <w:rPr>
                <w:sz w:val="18"/>
                <w:szCs w:val="18"/>
                <w:u w:val="single"/>
                <w:lang w:eastAsia="sk-SK"/>
              </w:rPr>
              <w:t>Vstup</w:t>
            </w:r>
            <w:r w:rsidRPr="00D95A9D">
              <w:rPr>
                <w:rFonts w:eastAsia="Arial" w:cs="Arial"/>
                <w:sz w:val="18"/>
                <w:szCs w:val="18"/>
                <w:lang w:eastAsia="sk-SK"/>
              </w:rPr>
              <w:t>:</w:t>
            </w:r>
          </w:p>
          <w:p w14:paraId="7007CACA" w14:textId="77777777" w:rsidR="00DD1D04" w:rsidRPr="00D95A9D" w:rsidRDefault="34661EDB" w:rsidP="34661EDB">
            <w:pPr>
              <w:pStyle w:val="Odsekzoznamu"/>
              <w:numPr>
                <w:ilvl w:val="0"/>
                <w:numId w:val="146"/>
              </w:numPr>
              <w:rPr>
                <w:rFonts w:eastAsia="Arial" w:cs="Arial"/>
                <w:sz w:val="18"/>
                <w:szCs w:val="18"/>
                <w:lang w:eastAsia="sk-SK"/>
              </w:rPr>
            </w:pPr>
            <w:r w:rsidRPr="00D95A9D">
              <w:rPr>
                <w:sz w:val="18"/>
                <w:szCs w:val="18"/>
                <w:lang w:eastAsia="sk-SK"/>
              </w:rPr>
              <w:t>IdPacienta - Šifrovaný identifikátor pacienta</w:t>
            </w:r>
          </w:p>
          <w:p w14:paraId="75FB947A" w14:textId="3CAA8A9C" w:rsidR="00DD1D04" w:rsidRPr="00D95A9D" w:rsidRDefault="00510083" w:rsidP="34661EDB">
            <w:pPr>
              <w:pStyle w:val="Odsekzoznamu"/>
              <w:numPr>
                <w:ilvl w:val="0"/>
                <w:numId w:val="146"/>
              </w:numPr>
              <w:rPr>
                <w:rFonts w:eastAsia="Arial" w:cs="Arial"/>
                <w:sz w:val="18"/>
                <w:szCs w:val="18"/>
                <w:lang w:eastAsia="sk-SK"/>
              </w:rPr>
            </w:pPr>
            <w:r>
              <w:rPr>
                <w:sz w:val="18"/>
                <w:szCs w:val="18"/>
                <w:lang w:eastAsia="sk-SK"/>
              </w:rPr>
              <w:t>RcId</w:t>
            </w:r>
            <w:r w:rsidRPr="00D95A9D">
              <w:rPr>
                <w:sz w:val="18"/>
                <w:szCs w:val="18"/>
                <w:lang w:eastAsia="sk-SK"/>
              </w:rPr>
              <w:t xml:space="preserve"> </w:t>
            </w:r>
            <w:r w:rsidR="34661EDB" w:rsidRPr="00D95A9D">
              <w:rPr>
                <w:sz w:val="18"/>
                <w:szCs w:val="18"/>
                <w:lang w:eastAsia="sk-SK"/>
              </w:rPr>
              <w:t xml:space="preserve">– Identifikátor (1..N) kontaktného údaju, ktorý sa má </w:t>
            </w:r>
            <w:r w:rsidR="00A14CCD" w:rsidRPr="00D95A9D">
              <w:rPr>
                <w:sz w:val="18"/>
                <w:szCs w:val="18"/>
                <w:lang w:eastAsia="sk-SK"/>
              </w:rPr>
              <w:t>stornovať</w:t>
            </w:r>
          </w:p>
          <w:p w14:paraId="4F7BF824" w14:textId="77777777" w:rsidR="00621029" w:rsidRPr="00D95A9D" w:rsidRDefault="4B1F096C" w:rsidP="4B1F096C">
            <w:pPr>
              <w:autoSpaceDE w:val="0"/>
              <w:autoSpaceDN w:val="0"/>
              <w:adjustRightInd w:val="0"/>
              <w:rPr>
                <w:rFonts w:eastAsia="Arial" w:cs="Arial"/>
                <w:sz w:val="18"/>
                <w:szCs w:val="18"/>
                <w:u w:val="single"/>
                <w:lang w:eastAsia="sk-SK"/>
              </w:rPr>
            </w:pPr>
            <w:r w:rsidRPr="00D95A9D">
              <w:rPr>
                <w:sz w:val="18"/>
                <w:szCs w:val="18"/>
                <w:u w:val="single"/>
                <w:lang w:eastAsia="sk-SK"/>
              </w:rPr>
              <w:t>Výstup</w:t>
            </w:r>
          </w:p>
          <w:p w14:paraId="61EB659A" w14:textId="77777777" w:rsidR="00621029" w:rsidRPr="00D95A9D" w:rsidRDefault="4B1F096C" w:rsidP="4B1F096C">
            <w:pPr>
              <w:numPr>
                <w:ilvl w:val="0"/>
                <w:numId w:val="146"/>
              </w:numPr>
              <w:autoSpaceDE w:val="0"/>
              <w:autoSpaceDN w:val="0"/>
              <w:adjustRightInd w:val="0"/>
              <w:rPr>
                <w:rFonts w:eastAsia="Arial" w:cs="Arial"/>
                <w:sz w:val="18"/>
                <w:szCs w:val="18"/>
                <w:lang w:eastAsia="sk-SK"/>
              </w:rPr>
            </w:pPr>
            <w:r w:rsidRPr="00D95A9D">
              <w:rPr>
                <w:sz w:val="18"/>
                <w:szCs w:val="18"/>
                <w:lang w:eastAsia="sk-SK"/>
              </w:rPr>
              <w:t xml:space="preserve">potvrdenie vykonania operácie </w:t>
            </w:r>
          </w:p>
        </w:tc>
      </w:tr>
      <w:tr w:rsidR="00621029" w:rsidRPr="00D95A9D" w14:paraId="2F73B5E1"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55055CF4" w14:textId="77777777" w:rsidR="00621029" w:rsidRPr="00D95A9D" w:rsidRDefault="4B1F096C" w:rsidP="4B1F096C">
            <w:pPr>
              <w:rPr>
                <w:sz w:val="18"/>
                <w:szCs w:val="18"/>
              </w:rPr>
            </w:pPr>
            <w:r w:rsidRPr="00D95A9D">
              <w:rPr>
                <w:sz w:val="18"/>
                <w:szCs w:val="18"/>
              </w:rPr>
              <w:t>Schéma popisujúca vstup:</w:t>
            </w:r>
          </w:p>
        </w:tc>
        <w:tc>
          <w:tcPr>
            <w:tcW w:w="7200" w:type="dxa"/>
            <w:tcBorders>
              <w:top w:val="single" w:sz="2" w:space="0" w:color="auto"/>
              <w:left w:val="single" w:sz="2" w:space="0" w:color="auto"/>
              <w:bottom w:val="single" w:sz="2" w:space="0" w:color="auto"/>
              <w:right w:val="single" w:sz="2" w:space="0" w:color="auto"/>
            </w:tcBorders>
            <w:vAlign w:val="center"/>
          </w:tcPr>
          <w:p w14:paraId="49CBEDEF" w14:textId="759464C0" w:rsidR="00621029" w:rsidRPr="00D95A9D" w:rsidRDefault="00147C62" w:rsidP="4B1F096C">
            <w:pPr>
              <w:pStyle w:val="Odsekzoznamu"/>
              <w:numPr>
                <w:ilvl w:val="0"/>
                <w:numId w:val="147"/>
              </w:numPr>
              <w:autoSpaceDE w:val="0"/>
              <w:autoSpaceDN w:val="0"/>
              <w:adjustRightInd w:val="0"/>
              <w:spacing w:after="1" w:line="276" w:lineRule="auto"/>
              <w:rPr>
                <w:rFonts w:eastAsia="Arial" w:cs="Arial"/>
                <w:sz w:val="18"/>
                <w:szCs w:val="18"/>
                <w:lang w:eastAsia="sk-SK"/>
              </w:rPr>
            </w:pPr>
            <w:r w:rsidRPr="00D95A9D">
              <w:rPr>
                <w:sz w:val="18"/>
                <w:szCs w:val="18"/>
                <w:lang w:eastAsia="sk-SK"/>
              </w:rPr>
              <w:t>ZrusKontaktneUdajePacientskehoSumaru_v</w:t>
            </w:r>
            <w:r w:rsidR="227083D0" w:rsidRPr="00D95A9D">
              <w:rPr>
                <w:sz w:val="18"/>
                <w:szCs w:val="18"/>
                <w:lang w:eastAsia="sk-SK"/>
              </w:rPr>
              <w:t>4</w:t>
            </w:r>
            <w:r w:rsidRPr="00D95A9D">
              <w:rPr>
                <w:sz w:val="18"/>
                <w:szCs w:val="18"/>
                <w:lang w:eastAsia="sk-SK"/>
              </w:rPr>
              <w:t>_Request.xsd</w:t>
            </w:r>
          </w:p>
        </w:tc>
      </w:tr>
      <w:tr w:rsidR="00621029" w:rsidRPr="00D95A9D" w14:paraId="1291389D"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05153A3B" w14:textId="77777777" w:rsidR="00621029" w:rsidRPr="00D95A9D" w:rsidRDefault="4B1F096C" w:rsidP="4B1F096C">
            <w:pPr>
              <w:rPr>
                <w:sz w:val="18"/>
                <w:szCs w:val="18"/>
              </w:rPr>
            </w:pPr>
            <w:r w:rsidRPr="00D95A9D">
              <w:rPr>
                <w:sz w:val="18"/>
                <w:szCs w:val="18"/>
              </w:rPr>
              <w:t>Schéma popisujúca  výstup:</w:t>
            </w:r>
          </w:p>
        </w:tc>
        <w:tc>
          <w:tcPr>
            <w:tcW w:w="7200" w:type="dxa"/>
            <w:tcBorders>
              <w:top w:val="single" w:sz="2" w:space="0" w:color="auto"/>
              <w:left w:val="single" w:sz="2" w:space="0" w:color="auto"/>
              <w:bottom w:val="single" w:sz="2" w:space="0" w:color="auto"/>
              <w:right w:val="single" w:sz="2" w:space="0" w:color="auto"/>
            </w:tcBorders>
            <w:vAlign w:val="center"/>
          </w:tcPr>
          <w:p w14:paraId="1A679379" w14:textId="58EA1109" w:rsidR="00621029" w:rsidRPr="00D95A9D" w:rsidRDefault="00147C62" w:rsidP="4B1F096C">
            <w:pPr>
              <w:numPr>
                <w:ilvl w:val="0"/>
                <w:numId w:val="53"/>
              </w:numPr>
              <w:autoSpaceDE w:val="0"/>
              <w:autoSpaceDN w:val="0"/>
              <w:adjustRightInd w:val="0"/>
              <w:spacing w:after="1"/>
              <w:rPr>
                <w:rFonts w:eastAsia="Arial" w:cs="Arial"/>
                <w:sz w:val="18"/>
                <w:szCs w:val="18"/>
                <w:lang w:eastAsia="sk-SK"/>
              </w:rPr>
            </w:pPr>
            <w:r w:rsidRPr="00D95A9D">
              <w:rPr>
                <w:sz w:val="18"/>
                <w:szCs w:val="18"/>
                <w:lang w:eastAsia="sk-SK"/>
              </w:rPr>
              <w:t>ZrusKontaktneUdajePacientskehoSumaru_v</w:t>
            </w:r>
            <w:r w:rsidR="227083D0" w:rsidRPr="00D95A9D">
              <w:rPr>
                <w:sz w:val="18"/>
                <w:szCs w:val="18"/>
                <w:lang w:eastAsia="sk-SK"/>
              </w:rPr>
              <w:t>4</w:t>
            </w:r>
            <w:r w:rsidRPr="00D95A9D">
              <w:rPr>
                <w:sz w:val="18"/>
                <w:szCs w:val="18"/>
                <w:lang w:eastAsia="sk-SK"/>
              </w:rPr>
              <w:t>_Response.xsd</w:t>
            </w:r>
          </w:p>
        </w:tc>
      </w:tr>
      <w:tr w:rsidR="00621029" w:rsidRPr="00D95A9D" w14:paraId="3FEB4119"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6835A697" w14:textId="77777777" w:rsidR="00621029" w:rsidRPr="00D95A9D" w:rsidRDefault="4B1F096C" w:rsidP="4B1F096C">
            <w:pPr>
              <w:rPr>
                <w:sz w:val="18"/>
                <w:szCs w:val="18"/>
              </w:rPr>
            </w:pPr>
            <w:r w:rsidRPr="00D95A9D">
              <w:rPr>
                <w:sz w:val="18"/>
                <w:szCs w:val="18"/>
              </w:rPr>
              <w:t>Podmienky:</w:t>
            </w:r>
          </w:p>
        </w:tc>
        <w:tc>
          <w:tcPr>
            <w:tcW w:w="7200" w:type="dxa"/>
            <w:tcBorders>
              <w:top w:val="single" w:sz="2" w:space="0" w:color="auto"/>
              <w:left w:val="single" w:sz="2" w:space="0" w:color="auto"/>
              <w:bottom w:val="single" w:sz="2" w:space="0" w:color="auto"/>
              <w:right w:val="single" w:sz="2" w:space="0" w:color="auto"/>
            </w:tcBorders>
            <w:vAlign w:val="center"/>
          </w:tcPr>
          <w:p w14:paraId="6D44DA9A" w14:textId="77777777" w:rsidR="00621029" w:rsidRPr="00D95A9D" w:rsidRDefault="4B1F096C" w:rsidP="4B1F096C">
            <w:pPr>
              <w:numPr>
                <w:ilvl w:val="0"/>
                <w:numId w:val="52"/>
              </w:numPr>
              <w:autoSpaceDE w:val="0"/>
              <w:autoSpaceDN w:val="0"/>
              <w:adjustRightInd w:val="0"/>
              <w:spacing w:after="1"/>
              <w:rPr>
                <w:rFonts w:eastAsia="Arial" w:cs="Arial"/>
                <w:sz w:val="18"/>
                <w:szCs w:val="18"/>
                <w:lang w:eastAsia="sk-SK"/>
              </w:rPr>
            </w:pPr>
            <w:r w:rsidRPr="00D95A9D">
              <w:rPr>
                <w:sz w:val="18"/>
                <w:szCs w:val="18"/>
                <w:lang w:eastAsia="sk-SK"/>
              </w:rPr>
              <w:t>Službu môže volať len identifikovaný a autorizovaný zdravotnícky pracovník v roli konkrétneho PZS.</w:t>
            </w:r>
          </w:p>
          <w:p w14:paraId="0583276E" w14:textId="77777777" w:rsidR="00621029" w:rsidRPr="00D95A9D" w:rsidRDefault="4B1F096C" w:rsidP="4B1F096C">
            <w:pPr>
              <w:numPr>
                <w:ilvl w:val="0"/>
                <w:numId w:val="52"/>
              </w:numPr>
              <w:autoSpaceDE w:val="0"/>
              <w:autoSpaceDN w:val="0"/>
              <w:adjustRightInd w:val="0"/>
              <w:spacing w:after="1"/>
              <w:rPr>
                <w:rFonts w:eastAsia="Arial" w:cs="Arial"/>
                <w:sz w:val="18"/>
                <w:szCs w:val="18"/>
                <w:lang w:eastAsia="sk-SK"/>
              </w:rPr>
            </w:pPr>
            <w:r w:rsidRPr="00D95A9D">
              <w:rPr>
                <w:sz w:val="18"/>
                <w:szCs w:val="18"/>
                <w:lang w:eastAsia="sk-SK"/>
              </w:rPr>
              <w:t xml:space="preserve">Službu je použiť len pre pacienta, ktorý je súčasťou NZIS </w:t>
            </w:r>
          </w:p>
          <w:p w14:paraId="138C6694" w14:textId="77777777" w:rsidR="00B920FC" w:rsidRPr="00D95A9D" w:rsidRDefault="4B1F096C" w:rsidP="4B1F096C">
            <w:pPr>
              <w:numPr>
                <w:ilvl w:val="0"/>
                <w:numId w:val="52"/>
              </w:numPr>
              <w:autoSpaceDE w:val="0"/>
              <w:autoSpaceDN w:val="0"/>
              <w:adjustRightInd w:val="0"/>
              <w:spacing w:after="1"/>
              <w:rPr>
                <w:rFonts w:eastAsia="Arial" w:cs="Arial"/>
                <w:sz w:val="18"/>
                <w:szCs w:val="18"/>
                <w:lang w:eastAsia="sk-SK"/>
              </w:rPr>
            </w:pPr>
            <w:r w:rsidRPr="00D95A9D">
              <w:rPr>
                <w:sz w:val="18"/>
                <w:szCs w:val="18"/>
                <w:lang w:eastAsia="sk-SK"/>
              </w:rPr>
              <w:t>Pôvodný záznam aj záznam o storne majú zhodného pacienta</w:t>
            </w:r>
          </w:p>
          <w:p w14:paraId="0C47F769" w14:textId="77777777" w:rsidR="00621029" w:rsidRPr="00D95A9D" w:rsidRDefault="4B1F096C" w:rsidP="4B1F096C">
            <w:pPr>
              <w:numPr>
                <w:ilvl w:val="0"/>
                <w:numId w:val="52"/>
              </w:numPr>
              <w:autoSpaceDE w:val="0"/>
              <w:autoSpaceDN w:val="0"/>
              <w:adjustRightInd w:val="0"/>
              <w:spacing w:after="1"/>
              <w:rPr>
                <w:rFonts w:eastAsia="Arial" w:cs="Arial"/>
                <w:sz w:val="18"/>
                <w:szCs w:val="18"/>
                <w:lang w:eastAsia="sk-SK"/>
              </w:rPr>
            </w:pPr>
            <w:r w:rsidRPr="00D95A9D">
              <w:rPr>
                <w:sz w:val="18"/>
                <w:szCs w:val="18"/>
                <w:lang w:eastAsia="sk-SK"/>
              </w:rPr>
              <w:t>Záznam, ktorý je potrebné stornovať nesmie byť už stornovaný</w:t>
            </w:r>
          </w:p>
        </w:tc>
      </w:tr>
      <w:tr w:rsidR="00621029" w:rsidRPr="00D95A9D" w14:paraId="67406274"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3F2D40A3" w14:textId="77777777" w:rsidR="00621029" w:rsidRPr="00D95A9D" w:rsidRDefault="4B1F096C" w:rsidP="4B1F096C">
            <w:pPr>
              <w:rPr>
                <w:sz w:val="18"/>
                <w:szCs w:val="18"/>
              </w:rPr>
            </w:pPr>
            <w:r w:rsidRPr="00D95A9D">
              <w:rPr>
                <w:sz w:val="18"/>
                <w:szCs w:val="18"/>
              </w:rPr>
              <w:t>Výnimka</w:t>
            </w:r>
          </w:p>
        </w:tc>
        <w:tc>
          <w:tcPr>
            <w:tcW w:w="7200" w:type="dxa"/>
            <w:tcBorders>
              <w:top w:val="single" w:sz="2" w:space="0" w:color="auto"/>
              <w:left w:val="single" w:sz="2" w:space="0" w:color="auto"/>
              <w:bottom w:val="single" w:sz="2" w:space="0" w:color="auto"/>
              <w:right w:val="single" w:sz="2" w:space="0" w:color="auto"/>
            </w:tcBorders>
            <w:vAlign w:val="center"/>
          </w:tcPr>
          <w:p w14:paraId="46157DEA" w14:textId="77777777" w:rsidR="006F4424" w:rsidRPr="00D95A9D" w:rsidRDefault="34661EDB" w:rsidP="34661EDB">
            <w:pPr>
              <w:numPr>
                <w:ilvl w:val="0"/>
                <w:numId w:val="52"/>
              </w:numPr>
              <w:autoSpaceDE w:val="0"/>
              <w:autoSpaceDN w:val="0"/>
              <w:adjustRightInd w:val="0"/>
              <w:spacing w:after="1"/>
              <w:rPr>
                <w:rFonts w:eastAsia="Arial" w:cs="Arial"/>
                <w:sz w:val="18"/>
                <w:szCs w:val="18"/>
                <w:lang w:eastAsia="sk-SK"/>
              </w:rPr>
            </w:pPr>
            <w:r w:rsidRPr="00D95A9D">
              <w:rPr>
                <w:sz w:val="18"/>
                <w:szCs w:val="18"/>
                <w:lang w:eastAsia="sk-SK"/>
              </w:rPr>
              <w:t>E000002 - Záznam nebol zrušený v Systému ezdravie. Kontaktujte dodávateľa informačného systému pre odstránenie chyby.  Po odstránení chyby opätovne vykonajte požadované storno/zneplatnenie záznamu.</w:t>
            </w:r>
          </w:p>
          <w:p w14:paraId="418C4589" w14:textId="77777777" w:rsidR="006F4424" w:rsidRPr="00D95A9D" w:rsidRDefault="34661EDB" w:rsidP="34661EDB">
            <w:pPr>
              <w:numPr>
                <w:ilvl w:val="0"/>
                <w:numId w:val="52"/>
              </w:numPr>
              <w:autoSpaceDE w:val="0"/>
              <w:autoSpaceDN w:val="0"/>
              <w:adjustRightInd w:val="0"/>
              <w:spacing w:after="1"/>
              <w:rPr>
                <w:rFonts w:eastAsia="Arial" w:cs="Arial"/>
                <w:sz w:val="18"/>
                <w:szCs w:val="18"/>
                <w:lang w:eastAsia="sk-SK"/>
              </w:rPr>
            </w:pPr>
            <w:r w:rsidRPr="00D95A9D">
              <w:rPr>
                <w:sz w:val="18"/>
                <w:szCs w:val="18"/>
                <w:lang w:eastAsia="sk-SK"/>
              </w:rPr>
              <w:t>E300004 - Záznam nebol zrušený v Systému ezdravie. Kontaktujte dodávateľa informačného systému pre odstránenie chyby.  Po odstránení chyby opätovne vykonajte požadované storno/zneplatnenie záznamu.</w:t>
            </w:r>
          </w:p>
          <w:p w14:paraId="3D547635" w14:textId="77777777" w:rsidR="006F4424" w:rsidRPr="00D95A9D" w:rsidRDefault="4B1F096C" w:rsidP="4B1F096C">
            <w:pPr>
              <w:numPr>
                <w:ilvl w:val="0"/>
                <w:numId w:val="52"/>
              </w:numPr>
              <w:autoSpaceDE w:val="0"/>
              <w:autoSpaceDN w:val="0"/>
              <w:adjustRightInd w:val="0"/>
              <w:spacing w:after="1"/>
              <w:rPr>
                <w:rFonts w:eastAsia="Arial" w:cs="Arial"/>
                <w:sz w:val="18"/>
                <w:szCs w:val="18"/>
                <w:lang w:eastAsia="sk-SK"/>
              </w:rPr>
            </w:pPr>
            <w:r w:rsidRPr="00D95A9D">
              <w:rPr>
                <w:sz w:val="18"/>
                <w:szCs w:val="18"/>
                <w:lang w:eastAsia="sk-SK"/>
              </w:rPr>
              <w:t>E30000A - Nie je možné vyhľadať záznamy pacienta, pacient už nie je poistencom SR.</w:t>
            </w:r>
          </w:p>
          <w:p w14:paraId="6C479622" w14:textId="77777777" w:rsidR="006F4424" w:rsidRPr="00D95A9D" w:rsidRDefault="4B1F096C" w:rsidP="4B1F096C">
            <w:pPr>
              <w:numPr>
                <w:ilvl w:val="0"/>
                <w:numId w:val="52"/>
              </w:numPr>
              <w:autoSpaceDE w:val="0"/>
              <w:autoSpaceDN w:val="0"/>
              <w:adjustRightInd w:val="0"/>
              <w:spacing w:after="1"/>
              <w:rPr>
                <w:rFonts w:eastAsia="Arial" w:cs="Arial"/>
                <w:sz w:val="18"/>
                <w:szCs w:val="18"/>
                <w:lang w:eastAsia="sk-SK"/>
              </w:rPr>
            </w:pPr>
            <w:r w:rsidRPr="00D95A9D">
              <w:rPr>
                <w:sz w:val="18"/>
                <w:szCs w:val="18"/>
                <w:lang w:eastAsia="sk-SK"/>
              </w:rPr>
              <w:t>E300013 - Nemáte oprávnenie zmazať/aktualizovať záznam, ktorý vytvoril občan.</w:t>
            </w:r>
          </w:p>
          <w:p w14:paraId="1157901D" w14:textId="77777777" w:rsidR="00FD23E4" w:rsidRPr="00D95A9D" w:rsidRDefault="4B1F096C" w:rsidP="4B1F096C">
            <w:pPr>
              <w:numPr>
                <w:ilvl w:val="0"/>
                <w:numId w:val="52"/>
              </w:numPr>
              <w:rPr>
                <w:lang w:eastAsia="sk-SK"/>
              </w:rPr>
            </w:pPr>
            <w:r w:rsidRPr="00D95A9D">
              <w:rPr>
                <w:sz w:val="18"/>
                <w:szCs w:val="18"/>
                <w:lang w:eastAsia="sk-SK"/>
              </w:rPr>
              <w:t>E300022 - Nie je možné zapísať záznam z dôvodu, že pre daného pacienta je evidovaný dátum úmrtia a zdravotná dokumentácia je uzavretá.</w:t>
            </w:r>
          </w:p>
        </w:tc>
      </w:tr>
      <w:tr w:rsidR="00621029" w:rsidRPr="00D95A9D" w14:paraId="386D5119"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C0DE5A4" w14:textId="77777777" w:rsidR="00621029" w:rsidRPr="00D95A9D" w:rsidRDefault="4B1F096C" w:rsidP="4B1F096C">
            <w:pPr>
              <w:rPr>
                <w:sz w:val="18"/>
                <w:szCs w:val="18"/>
              </w:rPr>
            </w:pPr>
            <w:r w:rsidRPr="00D95A9D">
              <w:rPr>
                <w:sz w:val="18"/>
                <w:szCs w:val="18"/>
              </w:rPr>
              <w:t>Kód stránky EZKO</w:t>
            </w:r>
          </w:p>
        </w:tc>
        <w:tc>
          <w:tcPr>
            <w:tcW w:w="7200" w:type="dxa"/>
            <w:tcBorders>
              <w:top w:val="single" w:sz="2" w:space="0" w:color="auto"/>
              <w:left w:val="single" w:sz="2" w:space="0" w:color="auto"/>
              <w:bottom w:val="single" w:sz="2" w:space="0" w:color="auto"/>
              <w:right w:val="single" w:sz="2" w:space="0" w:color="auto"/>
            </w:tcBorders>
            <w:vAlign w:val="center"/>
          </w:tcPr>
          <w:p w14:paraId="2C2F94D4" w14:textId="77777777" w:rsidR="00621029" w:rsidRPr="00D95A9D" w:rsidRDefault="10BBE82C" w:rsidP="00621029">
            <w:pPr>
              <w:rPr>
                <w:sz w:val="18"/>
                <w:szCs w:val="18"/>
              </w:rPr>
            </w:pPr>
            <w:r w:rsidRPr="00D95A9D">
              <w:t>OAU</w:t>
            </w:r>
            <w:r w:rsidR="001C6B33" w:rsidRPr="002E5438">
              <w:fldChar w:fldCharType="begin" w:fldLock="1"/>
            </w:r>
            <w:r w:rsidR="00621029" w:rsidRPr="00D95A9D">
              <w:rPr>
                <w:sz w:val="18"/>
                <w:szCs w:val="18"/>
              </w:rPr>
              <w:instrText>MERGEFIELD Element.valueOf(x070-KodStrankyEZKO)</w:instrText>
            </w:r>
            <w:r w:rsidR="001C6B33" w:rsidRPr="002E5438">
              <w:rPr>
                <w:sz w:val="18"/>
                <w:szCs w:val="18"/>
              </w:rPr>
              <w:fldChar w:fldCharType="end"/>
            </w:r>
          </w:p>
        </w:tc>
      </w:tr>
    </w:tbl>
    <w:p w14:paraId="54CCFBE1" w14:textId="77777777" w:rsidR="00585A0F" w:rsidRPr="00D95A9D" w:rsidRDefault="4B1F096C" w:rsidP="4B1F096C">
      <w:pPr>
        <w:pStyle w:val="Nadpis1"/>
        <w:rPr>
          <w:lang w:val="sk-SK"/>
        </w:rPr>
      </w:pPr>
      <w:bookmarkStart w:id="267" w:name="_Toc56172002"/>
      <w:r w:rsidRPr="2D6D4F0D">
        <w:rPr>
          <w:lang w:val="sk-SK"/>
        </w:rPr>
        <w:lastRenderedPageBreak/>
        <w:t>Archetypy</w:t>
      </w:r>
      <w:bookmarkEnd w:id="267"/>
    </w:p>
    <w:p w14:paraId="56E7D1BC" w14:textId="77777777" w:rsidR="00D83E9B" w:rsidRPr="00D95A9D" w:rsidRDefault="4B1F096C" w:rsidP="00F9095C">
      <w:r w:rsidRPr="00D95A9D">
        <w:t>Nižšie uvedená tabuľka sumarizuje počet znakov, ktoré je možné použiť pre zápis záznamu z vyšetrenia:</w:t>
      </w:r>
    </w:p>
    <w:p w14:paraId="166601D3" w14:textId="77777777" w:rsidR="00D83E9B" w:rsidRPr="00D95A9D" w:rsidRDefault="00D83E9B" w:rsidP="00D83E9B">
      <w:pPr>
        <w:jc w:val="both"/>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3"/>
        <w:gridCol w:w="1516"/>
        <w:gridCol w:w="1592"/>
        <w:gridCol w:w="1685"/>
        <w:gridCol w:w="1440"/>
      </w:tblGrid>
      <w:tr w:rsidR="005067B4" w:rsidRPr="00D95A9D" w14:paraId="77E57603" w14:textId="77777777" w:rsidTr="05E14491">
        <w:trPr>
          <w:cantSplit/>
          <w:trHeight w:val="621"/>
          <w:tblHeader/>
        </w:trPr>
        <w:tc>
          <w:tcPr>
            <w:tcW w:w="3123" w:type="dxa"/>
            <w:shd w:val="clear" w:color="auto" w:fill="002060"/>
            <w:noWrap/>
            <w:tcMar>
              <w:top w:w="0" w:type="dxa"/>
              <w:left w:w="70" w:type="dxa"/>
              <w:bottom w:w="0" w:type="dxa"/>
              <w:right w:w="70" w:type="dxa"/>
            </w:tcMar>
            <w:vAlign w:val="center"/>
            <w:hideMark/>
          </w:tcPr>
          <w:p w14:paraId="6260BE09" w14:textId="77777777" w:rsidR="00C44B26" w:rsidRPr="00D95A9D" w:rsidRDefault="4B1F096C"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Služba: </w:t>
            </w:r>
          </w:p>
          <w:p w14:paraId="34675CED" w14:textId="77777777" w:rsidR="00C44B26" w:rsidRPr="00D95A9D" w:rsidRDefault="34661EDB"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ZapisZaznamOVysetreni</w:t>
            </w:r>
          </w:p>
        </w:tc>
        <w:tc>
          <w:tcPr>
            <w:tcW w:w="1516" w:type="dxa"/>
            <w:shd w:val="clear" w:color="auto" w:fill="002060"/>
            <w:tcMar>
              <w:top w:w="0" w:type="dxa"/>
              <w:left w:w="70" w:type="dxa"/>
              <w:bottom w:w="0" w:type="dxa"/>
              <w:right w:w="70" w:type="dxa"/>
            </w:tcMar>
            <w:vAlign w:val="center"/>
            <w:hideMark/>
          </w:tcPr>
          <w:p w14:paraId="7C64BB06" w14:textId="77777777" w:rsidR="00C44B26" w:rsidRPr="00D95A9D" w:rsidRDefault="4B1F096C"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záznam o odbornom vyšetrení</w:t>
            </w:r>
          </w:p>
        </w:tc>
        <w:tc>
          <w:tcPr>
            <w:tcW w:w="1592" w:type="dxa"/>
            <w:shd w:val="clear" w:color="auto" w:fill="002060"/>
            <w:tcMar>
              <w:top w:w="0" w:type="dxa"/>
              <w:left w:w="70" w:type="dxa"/>
              <w:bottom w:w="0" w:type="dxa"/>
              <w:right w:w="70" w:type="dxa"/>
            </w:tcMar>
            <w:vAlign w:val="center"/>
            <w:hideMark/>
          </w:tcPr>
          <w:p w14:paraId="3F67C798" w14:textId="77777777" w:rsidR="00C44B26" w:rsidRPr="00D95A9D" w:rsidRDefault="4B1F096C"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záznam o zobrazovacom vyšetrení</w:t>
            </w:r>
          </w:p>
        </w:tc>
        <w:tc>
          <w:tcPr>
            <w:tcW w:w="1685" w:type="dxa"/>
            <w:shd w:val="clear" w:color="auto" w:fill="002060"/>
            <w:tcMar>
              <w:top w:w="0" w:type="dxa"/>
              <w:left w:w="70" w:type="dxa"/>
              <w:bottom w:w="0" w:type="dxa"/>
              <w:right w:w="70" w:type="dxa"/>
            </w:tcMar>
            <w:vAlign w:val="center"/>
            <w:hideMark/>
          </w:tcPr>
          <w:p w14:paraId="0B60FA26" w14:textId="77777777" w:rsidR="00C44B26" w:rsidRPr="00D95A9D" w:rsidRDefault="4B1F096C"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lekárska prepúšťacia </w:t>
            </w:r>
          </w:p>
          <w:p w14:paraId="226934CF" w14:textId="77777777" w:rsidR="00C44B26" w:rsidRPr="00D95A9D" w:rsidRDefault="4B1F096C"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správa</w:t>
            </w:r>
          </w:p>
        </w:tc>
        <w:tc>
          <w:tcPr>
            <w:tcW w:w="1440" w:type="dxa"/>
            <w:shd w:val="clear" w:color="auto" w:fill="002060"/>
            <w:vAlign w:val="center"/>
          </w:tcPr>
          <w:p w14:paraId="391BBB19" w14:textId="77777777" w:rsidR="00C44B26" w:rsidRPr="00D95A9D" w:rsidRDefault="4B1F096C"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Odporúčanie na vyšetrenie</w:t>
            </w:r>
          </w:p>
        </w:tc>
      </w:tr>
      <w:tr w:rsidR="00C44B26" w:rsidRPr="00D95A9D" w14:paraId="08176B89" w14:textId="77777777" w:rsidTr="05E14491">
        <w:trPr>
          <w:cantSplit/>
          <w:trHeight w:val="123"/>
        </w:trPr>
        <w:tc>
          <w:tcPr>
            <w:tcW w:w="3123" w:type="dxa"/>
            <w:shd w:val="clear" w:color="auto" w:fill="D9D9D9" w:themeFill="background2" w:themeFillShade="D9"/>
            <w:noWrap/>
            <w:tcMar>
              <w:top w:w="0" w:type="dxa"/>
              <w:left w:w="70" w:type="dxa"/>
              <w:bottom w:w="0" w:type="dxa"/>
              <w:right w:w="70" w:type="dxa"/>
            </w:tcMar>
            <w:vAlign w:val="center"/>
            <w:hideMark/>
          </w:tcPr>
          <w:p w14:paraId="38ED3951" w14:textId="77777777" w:rsidR="00C44B26" w:rsidRPr="00D95A9D" w:rsidRDefault="4B1F096C"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Anamnéza</w:t>
            </w:r>
          </w:p>
        </w:tc>
        <w:tc>
          <w:tcPr>
            <w:tcW w:w="1516" w:type="dxa"/>
            <w:tcMar>
              <w:top w:w="0" w:type="dxa"/>
              <w:left w:w="70" w:type="dxa"/>
              <w:bottom w:w="0" w:type="dxa"/>
              <w:right w:w="70" w:type="dxa"/>
            </w:tcMar>
            <w:vAlign w:val="center"/>
            <w:hideMark/>
          </w:tcPr>
          <w:p w14:paraId="7FBCA560"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6 000</w:t>
            </w:r>
          </w:p>
        </w:tc>
        <w:tc>
          <w:tcPr>
            <w:tcW w:w="1592" w:type="dxa"/>
            <w:tcMar>
              <w:top w:w="0" w:type="dxa"/>
              <w:left w:w="70" w:type="dxa"/>
              <w:bottom w:w="0" w:type="dxa"/>
              <w:right w:w="70" w:type="dxa"/>
            </w:tcMar>
            <w:vAlign w:val="center"/>
            <w:hideMark/>
          </w:tcPr>
          <w:p w14:paraId="032142A0"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685" w:type="dxa"/>
            <w:shd w:val="clear" w:color="auto" w:fill="FFFFFF" w:themeFill="background2"/>
            <w:tcMar>
              <w:top w:w="0" w:type="dxa"/>
              <w:left w:w="70" w:type="dxa"/>
              <w:bottom w:w="0" w:type="dxa"/>
              <w:right w:w="70" w:type="dxa"/>
            </w:tcMar>
            <w:vAlign w:val="center"/>
            <w:hideMark/>
          </w:tcPr>
          <w:p w14:paraId="2E059339"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20 000</w:t>
            </w:r>
          </w:p>
        </w:tc>
        <w:tc>
          <w:tcPr>
            <w:tcW w:w="1440" w:type="dxa"/>
            <w:shd w:val="clear" w:color="auto" w:fill="FFFFFF" w:themeFill="background2"/>
          </w:tcPr>
          <w:p w14:paraId="26EDB3CC"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Bidi"/>
                <w:sz w:val="18"/>
                <w:szCs w:val="18"/>
              </w:rPr>
            </w:pPr>
          </w:p>
        </w:tc>
      </w:tr>
      <w:tr w:rsidR="00C44B26" w:rsidRPr="00D95A9D" w14:paraId="46BB62AF" w14:textId="77777777" w:rsidTr="05E14491">
        <w:trPr>
          <w:cantSplit/>
          <w:trHeight w:val="40"/>
        </w:trPr>
        <w:tc>
          <w:tcPr>
            <w:tcW w:w="3123" w:type="dxa"/>
            <w:shd w:val="clear" w:color="auto" w:fill="D9D9D9" w:themeFill="background2" w:themeFillShade="D9"/>
            <w:noWrap/>
            <w:tcMar>
              <w:top w:w="0" w:type="dxa"/>
              <w:left w:w="70" w:type="dxa"/>
              <w:bottom w:w="0" w:type="dxa"/>
              <w:right w:w="70" w:type="dxa"/>
            </w:tcMar>
            <w:vAlign w:val="center"/>
            <w:hideMark/>
          </w:tcPr>
          <w:p w14:paraId="058512C2" w14:textId="77777777" w:rsidR="00C44B26" w:rsidRPr="00D95A9D" w:rsidRDefault="4B1F096C"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Terajšie ochorenia</w:t>
            </w:r>
          </w:p>
        </w:tc>
        <w:tc>
          <w:tcPr>
            <w:tcW w:w="1516" w:type="dxa"/>
            <w:tcMar>
              <w:top w:w="0" w:type="dxa"/>
              <w:left w:w="70" w:type="dxa"/>
              <w:bottom w:w="0" w:type="dxa"/>
              <w:right w:w="70" w:type="dxa"/>
            </w:tcMar>
            <w:vAlign w:val="center"/>
            <w:hideMark/>
          </w:tcPr>
          <w:p w14:paraId="5D2D417D"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592" w:type="dxa"/>
            <w:tcMar>
              <w:top w:w="0" w:type="dxa"/>
              <w:left w:w="70" w:type="dxa"/>
              <w:bottom w:w="0" w:type="dxa"/>
              <w:right w:w="70" w:type="dxa"/>
            </w:tcMar>
            <w:vAlign w:val="center"/>
            <w:hideMark/>
          </w:tcPr>
          <w:p w14:paraId="2C364E46"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685" w:type="dxa"/>
            <w:tcMar>
              <w:top w:w="0" w:type="dxa"/>
              <w:left w:w="70" w:type="dxa"/>
              <w:bottom w:w="0" w:type="dxa"/>
              <w:right w:w="70" w:type="dxa"/>
            </w:tcMar>
            <w:vAlign w:val="center"/>
            <w:hideMark/>
          </w:tcPr>
          <w:p w14:paraId="3A65A28E"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7 000</w:t>
            </w:r>
          </w:p>
        </w:tc>
        <w:tc>
          <w:tcPr>
            <w:tcW w:w="1440" w:type="dxa"/>
          </w:tcPr>
          <w:p w14:paraId="6819F43B"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Bidi"/>
                <w:sz w:val="18"/>
                <w:szCs w:val="18"/>
              </w:rPr>
            </w:pPr>
          </w:p>
        </w:tc>
      </w:tr>
      <w:tr w:rsidR="00C44B26" w:rsidRPr="00D95A9D" w14:paraId="6E4D5778" w14:textId="77777777" w:rsidTr="05E14491">
        <w:trPr>
          <w:cantSplit/>
          <w:trHeight w:val="60"/>
        </w:trPr>
        <w:tc>
          <w:tcPr>
            <w:tcW w:w="3123" w:type="dxa"/>
            <w:shd w:val="clear" w:color="auto" w:fill="D9D9D9" w:themeFill="background2" w:themeFillShade="D9"/>
            <w:noWrap/>
            <w:tcMar>
              <w:top w:w="0" w:type="dxa"/>
              <w:left w:w="70" w:type="dxa"/>
              <w:bottom w:w="0" w:type="dxa"/>
              <w:right w:w="70" w:type="dxa"/>
            </w:tcMar>
            <w:vAlign w:val="center"/>
            <w:hideMark/>
          </w:tcPr>
          <w:p w14:paraId="1DC5B8F4" w14:textId="77777777" w:rsidR="00C44B26" w:rsidRPr="00D95A9D" w:rsidRDefault="4B1F096C"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Objektívny nález</w:t>
            </w:r>
          </w:p>
        </w:tc>
        <w:tc>
          <w:tcPr>
            <w:tcW w:w="1516" w:type="dxa"/>
            <w:tcMar>
              <w:top w:w="0" w:type="dxa"/>
              <w:left w:w="70" w:type="dxa"/>
              <w:bottom w:w="0" w:type="dxa"/>
              <w:right w:w="70" w:type="dxa"/>
            </w:tcMar>
            <w:vAlign w:val="center"/>
            <w:hideMark/>
          </w:tcPr>
          <w:p w14:paraId="45553943"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592" w:type="dxa"/>
            <w:tcMar>
              <w:top w:w="0" w:type="dxa"/>
              <w:left w:w="70" w:type="dxa"/>
              <w:bottom w:w="0" w:type="dxa"/>
              <w:right w:w="70" w:type="dxa"/>
            </w:tcMar>
            <w:vAlign w:val="center"/>
            <w:hideMark/>
          </w:tcPr>
          <w:p w14:paraId="7182AA43"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685" w:type="dxa"/>
            <w:tcMar>
              <w:top w:w="0" w:type="dxa"/>
              <w:left w:w="70" w:type="dxa"/>
              <w:bottom w:w="0" w:type="dxa"/>
              <w:right w:w="70" w:type="dxa"/>
            </w:tcMar>
            <w:vAlign w:val="center"/>
            <w:hideMark/>
          </w:tcPr>
          <w:p w14:paraId="3CCAADE6"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7 000</w:t>
            </w:r>
          </w:p>
        </w:tc>
        <w:tc>
          <w:tcPr>
            <w:tcW w:w="1440" w:type="dxa"/>
          </w:tcPr>
          <w:p w14:paraId="467E1736"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Bidi"/>
                <w:sz w:val="18"/>
                <w:szCs w:val="18"/>
              </w:rPr>
            </w:pPr>
          </w:p>
        </w:tc>
      </w:tr>
      <w:tr w:rsidR="00C44B26" w:rsidRPr="00D95A9D" w14:paraId="67D2BDBE" w14:textId="77777777" w:rsidTr="05E14491">
        <w:trPr>
          <w:cantSplit/>
          <w:trHeight w:val="105"/>
        </w:trPr>
        <w:tc>
          <w:tcPr>
            <w:tcW w:w="3123" w:type="dxa"/>
            <w:shd w:val="clear" w:color="auto" w:fill="D9D9D9" w:themeFill="background2" w:themeFillShade="D9"/>
            <w:noWrap/>
            <w:tcMar>
              <w:top w:w="0" w:type="dxa"/>
              <w:left w:w="70" w:type="dxa"/>
              <w:bottom w:w="0" w:type="dxa"/>
              <w:right w:w="70" w:type="dxa"/>
            </w:tcMar>
            <w:vAlign w:val="center"/>
            <w:hideMark/>
          </w:tcPr>
          <w:p w14:paraId="2821832B" w14:textId="77777777" w:rsidR="00C44B26" w:rsidRPr="00D95A9D" w:rsidRDefault="4B1F096C"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Záver pri prijatí</w:t>
            </w:r>
          </w:p>
        </w:tc>
        <w:tc>
          <w:tcPr>
            <w:tcW w:w="1516" w:type="dxa"/>
            <w:tcMar>
              <w:top w:w="0" w:type="dxa"/>
              <w:left w:w="70" w:type="dxa"/>
              <w:bottom w:w="0" w:type="dxa"/>
              <w:right w:w="70" w:type="dxa"/>
            </w:tcMar>
            <w:vAlign w:val="center"/>
            <w:hideMark/>
          </w:tcPr>
          <w:p w14:paraId="28B1C3BE"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592" w:type="dxa"/>
            <w:noWrap/>
            <w:tcMar>
              <w:top w:w="0" w:type="dxa"/>
              <w:left w:w="70" w:type="dxa"/>
              <w:bottom w:w="0" w:type="dxa"/>
              <w:right w:w="70" w:type="dxa"/>
            </w:tcMar>
            <w:vAlign w:val="center"/>
            <w:hideMark/>
          </w:tcPr>
          <w:p w14:paraId="46AF0F90"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685" w:type="dxa"/>
            <w:noWrap/>
            <w:tcMar>
              <w:top w:w="0" w:type="dxa"/>
              <w:left w:w="70" w:type="dxa"/>
              <w:bottom w:w="0" w:type="dxa"/>
              <w:right w:w="70" w:type="dxa"/>
            </w:tcMar>
            <w:vAlign w:val="center"/>
            <w:hideMark/>
          </w:tcPr>
          <w:p w14:paraId="44F4E25A"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7 000</w:t>
            </w:r>
          </w:p>
        </w:tc>
        <w:tc>
          <w:tcPr>
            <w:tcW w:w="1440" w:type="dxa"/>
          </w:tcPr>
          <w:p w14:paraId="019C64C6"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Bidi"/>
                <w:sz w:val="18"/>
                <w:szCs w:val="18"/>
              </w:rPr>
            </w:pPr>
          </w:p>
        </w:tc>
      </w:tr>
      <w:tr w:rsidR="00C44B26" w:rsidRPr="00D95A9D" w14:paraId="658365AB" w14:textId="77777777" w:rsidTr="05E14491">
        <w:trPr>
          <w:cantSplit/>
          <w:trHeight w:val="40"/>
        </w:trPr>
        <w:tc>
          <w:tcPr>
            <w:tcW w:w="3123" w:type="dxa"/>
            <w:shd w:val="clear" w:color="auto" w:fill="D9D9D9" w:themeFill="background2" w:themeFillShade="D9"/>
            <w:noWrap/>
            <w:tcMar>
              <w:top w:w="0" w:type="dxa"/>
              <w:left w:w="70" w:type="dxa"/>
              <w:bottom w:w="0" w:type="dxa"/>
              <w:right w:w="70" w:type="dxa"/>
            </w:tcMar>
            <w:vAlign w:val="center"/>
            <w:hideMark/>
          </w:tcPr>
          <w:p w14:paraId="1AC61C9C" w14:textId="77777777" w:rsidR="00C44B26" w:rsidRPr="00D95A9D" w:rsidRDefault="34661EDB"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Epikríza</w:t>
            </w:r>
          </w:p>
        </w:tc>
        <w:tc>
          <w:tcPr>
            <w:tcW w:w="1516" w:type="dxa"/>
            <w:tcMar>
              <w:top w:w="0" w:type="dxa"/>
              <w:left w:w="70" w:type="dxa"/>
              <w:bottom w:w="0" w:type="dxa"/>
              <w:right w:w="70" w:type="dxa"/>
            </w:tcMar>
            <w:vAlign w:val="center"/>
            <w:hideMark/>
          </w:tcPr>
          <w:p w14:paraId="3D4451E8"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592" w:type="dxa"/>
            <w:noWrap/>
            <w:tcMar>
              <w:top w:w="0" w:type="dxa"/>
              <w:left w:w="70" w:type="dxa"/>
              <w:bottom w:w="0" w:type="dxa"/>
              <w:right w:w="70" w:type="dxa"/>
            </w:tcMar>
            <w:vAlign w:val="center"/>
            <w:hideMark/>
          </w:tcPr>
          <w:p w14:paraId="010704D5"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685" w:type="dxa"/>
            <w:noWrap/>
            <w:tcMar>
              <w:top w:w="0" w:type="dxa"/>
              <w:left w:w="70" w:type="dxa"/>
              <w:bottom w:w="0" w:type="dxa"/>
              <w:right w:w="70" w:type="dxa"/>
            </w:tcMar>
            <w:vAlign w:val="center"/>
            <w:hideMark/>
          </w:tcPr>
          <w:p w14:paraId="055100CD"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10 000</w:t>
            </w:r>
          </w:p>
        </w:tc>
        <w:tc>
          <w:tcPr>
            <w:tcW w:w="1440" w:type="dxa"/>
          </w:tcPr>
          <w:p w14:paraId="0F986C67"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Bidi"/>
                <w:sz w:val="18"/>
                <w:szCs w:val="18"/>
              </w:rPr>
            </w:pPr>
          </w:p>
        </w:tc>
      </w:tr>
      <w:tr w:rsidR="00C44B26" w:rsidRPr="00D95A9D" w14:paraId="1059E8CF" w14:textId="77777777" w:rsidTr="05E14491">
        <w:trPr>
          <w:cantSplit/>
          <w:trHeight w:val="40"/>
        </w:trPr>
        <w:tc>
          <w:tcPr>
            <w:tcW w:w="3123" w:type="dxa"/>
            <w:shd w:val="clear" w:color="auto" w:fill="D9D9D9" w:themeFill="background2" w:themeFillShade="D9"/>
            <w:noWrap/>
            <w:tcMar>
              <w:top w:w="0" w:type="dxa"/>
              <w:left w:w="70" w:type="dxa"/>
              <w:bottom w:w="0" w:type="dxa"/>
              <w:right w:w="70" w:type="dxa"/>
            </w:tcMar>
            <w:vAlign w:val="center"/>
            <w:hideMark/>
          </w:tcPr>
          <w:p w14:paraId="7CE03F2B" w14:textId="77777777" w:rsidR="00C44B26" w:rsidRPr="00D95A9D" w:rsidRDefault="4B1F096C"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Odporúčanie</w:t>
            </w:r>
          </w:p>
        </w:tc>
        <w:tc>
          <w:tcPr>
            <w:tcW w:w="1516" w:type="dxa"/>
            <w:tcMar>
              <w:top w:w="0" w:type="dxa"/>
              <w:left w:w="70" w:type="dxa"/>
              <w:bottom w:w="0" w:type="dxa"/>
              <w:right w:w="70" w:type="dxa"/>
            </w:tcMar>
            <w:vAlign w:val="center"/>
            <w:hideMark/>
          </w:tcPr>
          <w:p w14:paraId="41E4562C"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2 000</w:t>
            </w:r>
          </w:p>
        </w:tc>
        <w:tc>
          <w:tcPr>
            <w:tcW w:w="1592" w:type="dxa"/>
            <w:noWrap/>
            <w:tcMar>
              <w:top w:w="0" w:type="dxa"/>
              <w:left w:w="70" w:type="dxa"/>
              <w:bottom w:w="0" w:type="dxa"/>
              <w:right w:w="70" w:type="dxa"/>
            </w:tcMar>
            <w:vAlign w:val="center"/>
            <w:hideMark/>
          </w:tcPr>
          <w:p w14:paraId="6FCAB212"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685" w:type="dxa"/>
            <w:noWrap/>
            <w:tcMar>
              <w:top w:w="0" w:type="dxa"/>
              <w:left w:w="70" w:type="dxa"/>
              <w:bottom w:w="0" w:type="dxa"/>
              <w:right w:w="70" w:type="dxa"/>
            </w:tcMar>
            <w:vAlign w:val="center"/>
            <w:hideMark/>
          </w:tcPr>
          <w:p w14:paraId="4E1E3F72"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3 000</w:t>
            </w:r>
          </w:p>
        </w:tc>
        <w:tc>
          <w:tcPr>
            <w:tcW w:w="1440" w:type="dxa"/>
          </w:tcPr>
          <w:p w14:paraId="7974C942"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Bidi"/>
                <w:sz w:val="18"/>
                <w:szCs w:val="18"/>
              </w:rPr>
            </w:pPr>
          </w:p>
        </w:tc>
      </w:tr>
      <w:tr w:rsidR="00C44B26" w:rsidRPr="00D95A9D" w14:paraId="485AF2C7" w14:textId="77777777" w:rsidTr="05E14491">
        <w:trPr>
          <w:cantSplit/>
          <w:trHeight w:val="40"/>
        </w:trPr>
        <w:tc>
          <w:tcPr>
            <w:tcW w:w="3123" w:type="dxa"/>
            <w:shd w:val="clear" w:color="auto" w:fill="D9D9D9" w:themeFill="background2" w:themeFillShade="D9"/>
            <w:tcMar>
              <w:top w:w="0" w:type="dxa"/>
              <w:left w:w="70" w:type="dxa"/>
              <w:bottom w:w="0" w:type="dxa"/>
              <w:right w:w="70" w:type="dxa"/>
            </w:tcMar>
            <w:vAlign w:val="center"/>
            <w:hideMark/>
          </w:tcPr>
          <w:p w14:paraId="6444FC2D" w14:textId="77777777" w:rsidR="00C44B26" w:rsidRPr="00D95A9D" w:rsidRDefault="4B1F096C"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Operačné výkony</w:t>
            </w:r>
          </w:p>
        </w:tc>
        <w:tc>
          <w:tcPr>
            <w:tcW w:w="1516" w:type="dxa"/>
            <w:tcMar>
              <w:top w:w="0" w:type="dxa"/>
              <w:left w:w="70" w:type="dxa"/>
              <w:bottom w:w="0" w:type="dxa"/>
              <w:right w:w="70" w:type="dxa"/>
            </w:tcMar>
            <w:vAlign w:val="center"/>
            <w:hideMark/>
          </w:tcPr>
          <w:p w14:paraId="458B4647"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592" w:type="dxa"/>
            <w:noWrap/>
            <w:tcMar>
              <w:top w:w="0" w:type="dxa"/>
              <w:left w:w="70" w:type="dxa"/>
              <w:bottom w:w="0" w:type="dxa"/>
              <w:right w:w="70" w:type="dxa"/>
            </w:tcMar>
            <w:vAlign w:val="center"/>
            <w:hideMark/>
          </w:tcPr>
          <w:p w14:paraId="0B13FC45"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685" w:type="dxa"/>
            <w:noWrap/>
            <w:tcMar>
              <w:top w:w="0" w:type="dxa"/>
              <w:left w:w="70" w:type="dxa"/>
              <w:bottom w:w="0" w:type="dxa"/>
              <w:right w:w="70" w:type="dxa"/>
            </w:tcMar>
            <w:vAlign w:val="center"/>
            <w:hideMark/>
          </w:tcPr>
          <w:p w14:paraId="18C19AD1"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8 000</w:t>
            </w:r>
          </w:p>
        </w:tc>
        <w:tc>
          <w:tcPr>
            <w:tcW w:w="1440" w:type="dxa"/>
          </w:tcPr>
          <w:p w14:paraId="565CFCCC"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Bidi"/>
                <w:sz w:val="18"/>
                <w:szCs w:val="18"/>
              </w:rPr>
            </w:pPr>
          </w:p>
        </w:tc>
      </w:tr>
      <w:tr w:rsidR="00C44B26" w:rsidRPr="00D95A9D" w14:paraId="6ED1E451" w14:textId="77777777" w:rsidTr="05E14491">
        <w:trPr>
          <w:cantSplit/>
          <w:trHeight w:val="40"/>
        </w:trPr>
        <w:tc>
          <w:tcPr>
            <w:tcW w:w="3123" w:type="dxa"/>
            <w:shd w:val="clear" w:color="auto" w:fill="D9D9D9" w:themeFill="background2" w:themeFillShade="D9"/>
            <w:tcMar>
              <w:top w:w="0" w:type="dxa"/>
              <w:left w:w="70" w:type="dxa"/>
              <w:bottom w:w="0" w:type="dxa"/>
              <w:right w:w="70" w:type="dxa"/>
            </w:tcMar>
            <w:vAlign w:val="center"/>
          </w:tcPr>
          <w:p w14:paraId="64209FDF" w14:textId="77777777" w:rsidR="00C44B26" w:rsidRPr="00D95A9D" w:rsidRDefault="4B1F096C"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Názov vyšetrenia</w:t>
            </w:r>
          </w:p>
        </w:tc>
        <w:tc>
          <w:tcPr>
            <w:tcW w:w="1516" w:type="dxa"/>
            <w:tcMar>
              <w:top w:w="0" w:type="dxa"/>
              <w:left w:w="70" w:type="dxa"/>
              <w:bottom w:w="0" w:type="dxa"/>
              <w:right w:w="70" w:type="dxa"/>
            </w:tcMar>
            <w:vAlign w:val="center"/>
          </w:tcPr>
          <w:p w14:paraId="52A21736"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512</w:t>
            </w:r>
          </w:p>
        </w:tc>
        <w:tc>
          <w:tcPr>
            <w:tcW w:w="1592" w:type="dxa"/>
            <w:noWrap/>
            <w:tcMar>
              <w:top w:w="0" w:type="dxa"/>
              <w:left w:w="70" w:type="dxa"/>
              <w:bottom w:w="0" w:type="dxa"/>
              <w:right w:w="70" w:type="dxa"/>
            </w:tcMar>
            <w:vAlign w:val="center"/>
          </w:tcPr>
          <w:p w14:paraId="2F614D5B"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512</w:t>
            </w:r>
          </w:p>
        </w:tc>
        <w:tc>
          <w:tcPr>
            <w:tcW w:w="1685" w:type="dxa"/>
            <w:noWrap/>
            <w:tcMar>
              <w:top w:w="0" w:type="dxa"/>
              <w:left w:w="70" w:type="dxa"/>
              <w:bottom w:w="0" w:type="dxa"/>
              <w:right w:w="70" w:type="dxa"/>
            </w:tcMar>
            <w:vAlign w:val="center"/>
          </w:tcPr>
          <w:p w14:paraId="42E174A0"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512</w:t>
            </w:r>
          </w:p>
        </w:tc>
        <w:tc>
          <w:tcPr>
            <w:tcW w:w="1440" w:type="dxa"/>
          </w:tcPr>
          <w:p w14:paraId="5E43EC6C"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Bidi"/>
                <w:sz w:val="18"/>
                <w:szCs w:val="18"/>
              </w:rPr>
            </w:pPr>
          </w:p>
        </w:tc>
      </w:tr>
      <w:tr w:rsidR="00C44B26" w:rsidRPr="00D95A9D" w14:paraId="78BB8EE0" w14:textId="77777777" w:rsidTr="05E14491">
        <w:trPr>
          <w:cantSplit/>
          <w:trHeight w:val="40"/>
        </w:trPr>
        <w:tc>
          <w:tcPr>
            <w:tcW w:w="3123" w:type="dxa"/>
            <w:shd w:val="clear" w:color="auto" w:fill="D9D9D9" w:themeFill="background2" w:themeFillShade="D9"/>
            <w:tcMar>
              <w:top w:w="0" w:type="dxa"/>
              <w:left w:w="70" w:type="dxa"/>
              <w:bottom w:w="0" w:type="dxa"/>
              <w:right w:w="70" w:type="dxa"/>
            </w:tcMar>
            <w:vAlign w:val="center"/>
          </w:tcPr>
          <w:p w14:paraId="0530E5A6" w14:textId="77777777" w:rsidR="00C44B26" w:rsidRPr="00D95A9D" w:rsidRDefault="4B1F096C"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Interná poznámka</w:t>
            </w:r>
          </w:p>
        </w:tc>
        <w:tc>
          <w:tcPr>
            <w:tcW w:w="1516" w:type="dxa"/>
            <w:tcMar>
              <w:top w:w="0" w:type="dxa"/>
              <w:left w:w="70" w:type="dxa"/>
              <w:bottom w:w="0" w:type="dxa"/>
              <w:right w:w="70" w:type="dxa"/>
            </w:tcMar>
            <w:vAlign w:val="center"/>
          </w:tcPr>
          <w:p w14:paraId="3FE6CC46"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6 000</w:t>
            </w:r>
          </w:p>
        </w:tc>
        <w:tc>
          <w:tcPr>
            <w:tcW w:w="1592" w:type="dxa"/>
            <w:noWrap/>
            <w:tcMar>
              <w:top w:w="0" w:type="dxa"/>
              <w:left w:w="70" w:type="dxa"/>
              <w:bottom w:w="0" w:type="dxa"/>
              <w:right w:w="70" w:type="dxa"/>
            </w:tcMar>
            <w:vAlign w:val="center"/>
          </w:tcPr>
          <w:p w14:paraId="14377166"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6 000</w:t>
            </w:r>
          </w:p>
        </w:tc>
        <w:tc>
          <w:tcPr>
            <w:tcW w:w="1685" w:type="dxa"/>
            <w:noWrap/>
            <w:tcMar>
              <w:top w:w="0" w:type="dxa"/>
              <w:left w:w="70" w:type="dxa"/>
              <w:bottom w:w="0" w:type="dxa"/>
              <w:right w:w="70" w:type="dxa"/>
            </w:tcMar>
            <w:vAlign w:val="center"/>
          </w:tcPr>
          <w:p w14:paraId="2E0612F9"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6000</w:t>
            </w:r>
          </w:p>
        </w:tc>
        <w:tc>
          <w:tcPr>
            <w:tcW w:w="1440" w:type="dxa"/>
          </w:tcPr>
          <w:p w14:paraId="3A12A7C9"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Bidi"/>
                <w:sz w:val="18"/>
                <w:szCs w:val="18"/>
              </w:rPr>
            </w:pPr>
          </w:p>
        </w:tc>
      </w:tr>
      <w:tr w:rsidR="00C44B26" w:rsidRPr="00D95A9D" w14:paraId="4B244C38" w14:textId="77777777" w:rsidTr="05E14491">
        <w:trPr>
          <w:cantSplit/>
          <w:trHeight w:val="40"/>
        </w:trPr>
        <w:tc>
          <w:tcPr>
            <w:tcW w:w="3123" w:type="dxa"/>
            <w:shd w:val="clear" w:color="auto" w:fill="D9D9D9" w:themeFill="background2" w:themeFillShade="D9"/>
            <w:tcMar>
              <w:top w:w="0" w:type="dxa"/>
              <w:left w:w="70" w:type="dxa"/>
              <w:bottom w:w="0" w:type="dxa"/>
              <w:right w:w="70" w:type="dxa"/>
            </w:tcMar>
            <w:vAlign w:val="center"/>
          </w:tcPr>
          <w:p w14:paraId="4E6524CE" w14:textId="77777777" w:rsidR="00C44B26" w:rsidRPr="00D95A9D" w:rsidRDefault="4B1F096C"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Popis zdravotníckej pomôcky</w:t>
            </w:r>
          </w:p>
        </w:tc>
        <w:tc>
          <w:tcPr>
            <w:tcW w:w="1516" w:type="dxa"/>
            <w:tcMar>
              <w:top w:w="0" w:type="dxa"/>
              <w:left w:w="70" w:type="dxa"/>
              <w:bottom w:w="0" w:type="dxa"/>
              <w:right w:w="70" w:type="dxa"/>
            </w:tcMar>
            <w:vAlign w:val="center"/>
          </w:tcPr>
          <w:p w14:paraId="1941CF60"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512</w:t>
            </w:r>
          </w:p>
        </w:tc>
        <w:tc>
          <w:tcPr>
            <w:tcW w:w="1592" w:type="dxa"/>
            <w:noWrap/>
            <w:tcMar>
              <w:top w:w="0" w:type="dxa"/>
              <w:left w:w="70" w:type="dxa"/>
              <w:bottom w:w="0" w:type="dxa"/>
              <w:right w:w="70" w:type="dxa"/>
            </w:tcMar>
            <w:vAlign w:val="center"/>
          </w:tcPr>
          <w:p w14:paraId="0CBD55DE"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685" w:type="dxa"/>
            <w:noWrap/>
            <w:tcMar>
              <w:top w:w="0" w:type="dxa"/>
              <w:left w:w="70" w:type="dxa"/>
              <w:bottom w:w="0" w:type="dxa"/>
              <w:right w:w="70" w:type="dxa"/>
            </w:tcMar>
            <w:vAlign w:val="center"/>
          </w:tcPr>
          <w:p w14:paraId="5693DDC5"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512</w:t>
            </w:r>
          </w:p>
        </w:tc>
        <w:tc>
          <w:tcPr>
            <w:tcW w:w="1440" w:type="dxa"/>
          </w:tcPr>
          <w:p w14:paraId="01AFAA48"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Bidi"/>
                <w:sz w:val="18"/>
                <w:szCs w:val="18"/>
              </w:rPr>
            </w:pPr>
          </w:p>
        </w:tc>
      </w:tr>
      <w:tr w:rsidR="00C44B26" w:rsidRPr="00D95A9D" w14:paraId="55BB3F4C" w14:textId="77777777" w:rsidTr="05E14491">
        <w:trPr>
          <w:cantSplit/>
          <w:trHeight w:val="40"/>
        </w:trPr>
        <w:tc>
          <w:tcPr>
            <w:tcW w:w="3123" w:type="dxa"/>
            <w:shd w:val="clear" w:color="auto" w:fill="D9D9D9" w:themeFill="background2" w:themeFillShade="D9"/>
            <w:tcMar>
              <w:top w:w="0" w:type="dxa"/>
              <w:left w:w="70" w:type="dxa"/>
              <w:bottom w:w="0" w:type="dxa"/>
              <w:right w:w="70" w:type="dxa"/>
            </w:tcMar>
            <w:vAlign w:val="center"/>
          </w:tcPr>
          <w:p w14:paraId="4A8CE5CC" w14:textId="77777777" w:rsidR="00C44B26" w:rsidRPr="00D95A9D" w:rsidRDefault="4B1F096C"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Identifikátor hospitalizačného prípadu</w:t>
            </w:r>
          </w:p>
        </w:tc>
        <w:tc>
          <w:tcPr>
            <w:tcW w:w="1516" w:type="dxa"/>
            <w:tcMar>
              <w:top w:w="0" w:type="dxa"/>
              <w:left w:w="70" w:type="dxa"/>
              <w:bottom w:w="0" w:type="dxa"/>
              <w:right w:w="70" w:type="dxa"/>
            </w:tcMar>
            <w:vAlign w:val="center"/>
          </w:tcPr>
          <w:p w14:paraId="1A58B1B5"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592" w:type="dxa"/>
            <w:noWrap/>
            <w:tcMar>
              <w:top w:w="0" w:type="dxa"/>
              <w:left w:w="70" w:type="dxa"/>
              <w:bottom w:w="0" w:type="dxa"/>
              <w:right w:w="70" w:type="dxa"/>
            </w:tcMar>
            <w:vAlign w:val="center"/>
          </w:tcPr>
          <w:p w14:paraId="57A62420"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685" w:type="dxa"/>
            <w:noWrap/>
            <w:tcMar>
              <w:top w:w="0" w:type="dxa"/>
              <w:left w:w="70" w:type="dxa"/>
              <w:bottom w:w="0" w:type="dxa"/>
              <w:right w:w="70" w:type="dxa"/>
            </w:tcMar>
            <w:vAlign w:val="center"/>
          </w:tcPr>
          <w:p w14:paraId="1BC4C262"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512</w:t>
            </w:r>
          </w:p>
        </w:tc>
        <w:tc>
          <w:tcPr>
            <w:tcW w:w="1440" w:type="dxa"/>
          </w:tcPr>
          <w:p w14:paraId="6661EC83"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Bidi"/>
                <w:sz w:val="18"/>
                <w:szCs w:val="18"/>
              </w:rPr>
            </w:pPr>
          </w:p>
        </w:tc>
      </w:tr>
      <w:tr w:rsidR="00C44B26" w:rsidRPr="00D95A9D" w14:paraId="53DDFE21" w14:textId="77777777" w:rsidTr="05E14491">
        <w:trPr>
          <w:cantSplit/>
          <w:trHeight w:val="40"/>
        </w:trPr>
        <w:tc>
          <w:tcPr>
            <w:tcW w:w="3123" w:type="dxa"/>
            <w:shd w:val="clear" w:color="auto" w:fill="D9D9D9" w:themeFill="background2" w:themeFillShade="D9"/>
            <w:tcMar>
              <w:top w:w="0" w:type="dxa"/>
              <w:left w:w="70" w:type="dxa"/>
              <w:bottom w:w="0" w:type="dxa"/>
              <w:right w:w="70" w:type="dxa"/>
            </w:tcMar>
            <w:vAlign w:val="center"/>
            <w:hideMark/>
          </w:tcPr>
          <w:p w14:paraId="46D4985B" w14:textId="77777777" w:rsidR="00C44B26" w:rsidRPr="00D95A9D" w:rsidRDefault="4B1F096C"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Výsledok vykonaného vyšetrenia / Popis (popisný text) </w:t>
            </w:r>
          </w:p>
        </w:tc>
        <w:tc>
          <w:tcPr>
            <w:tcW w:w="1516" w:type="dxa"/>
            <w:tcMar>
              <w:top w:w="0" w:type="dxa"/>
              <w:left w:w="70" w:type="dxa"/>
              <w:bottom w:w="0" w:type="dxa"/>
              <w:right w:w="70" w:type="dxa"/>
            </w:tcMar>
            <w:vAlign w:val="center"/>
            <w:hideMark/>
          </w:tcPr>
          <w:p w14:paraId="64E5B160" w14:textId="77777777" w:rsidR="00C44B26" w:rsidRPr="00D95A9D" w:rsidRDefault="4B1F096C"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85 000/ 1 000 000 HTML</w:t>
            </w:r>
          </w:p>
        </w:tc>
        <w:tc>
          <w:tcPr>
            <w:tcW w:w="1592" w:type="dxa"/>
            <w:noWrap/>
            <w:tcMar>
              <w:top w:w="0" w:type="dxa"/>
              <w:left w:w="70" w:type="dxa"/>
              <w:bottom w:w="0" w:type="dxa"/>
              <w:right w:w="70" w:type="dxa"/>
            </w:tcMar>
            <w:vAlign w:val="center"/>
            <w:hideMark/>
          </w:tcPr>
          <w:p w14:paraId="5AD2934E" w14:textId="77777777" w:rsidR="00C44B26" w:rsidRPr="00D95A9D" w:rsidRDefault="4B1F096C"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85 000/ 1 000 000 HTML</w:t>
            </w:r>
          </w:p>
        </w:tc>
        <w:tc>
          <w:tcPr>
            <w:tcW w:w="1685" w:type="dxa"/>
            <w:noWrap/>
            <w:tcMar>
              <w:top w:w="0" w:type="dxa"/>
              <w:left w:w="70" w:type="dxa"/>
              <w:bottom w:w="0" w:type="dxa"/>
              <w:right w:w="70" w:type="dxa"/>
            </w:tcMar>
            <w:vAlign w:val="center"/>
            <w:hideMark/>
          </w:tcPr>
          <w:p w14:paraId="5B69F299" w14:textId="77777777" w:rsidR="00C44B26" w:rsidRPr="00D95A9D" w:rsidRDefault="4B1F096C"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85 000/ 1 000 000 HTML</w:t>
            </w:r>
          </w:p>
        </w:tc>
        <w:tc>
          <w:tcPr>
            <w:tcW w:w="1440" w:type="dxa"/>
          </w:tcPr>
          <w:p w14:paraId="0A8CBA91"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Bidi"/>
                <w:sz w:val="18"/>
                <w:szCs w:val="18"/>
              </w:rPr>
            </w:pPr>
          </w:p>
        </w:tc>
      </w:tr>
      <w:tr w:rsidR="00C44B26" w:rsidRPr="00D95A9D" w14:paraId="69B377F5" w14:textId="77777777" w:rsidTr="003E15D5">
        <w:trPr>
          <w:cantSplit/>
          <w:trHeight w:val="40"/>
        </w:trPr>
        <w:tc>
          <w:tcPr>
            <w:tcW w:w="3123" w:type="dxa"/>
            <w:shd w:val="clear" w:color="auto" w:fill="D9D9D9" w:themeFill="background2" w:themeFillShade="D9"/>
            <w:noWrap/>
            <w:tcMar>
              <w:top w:w="0" w:type="dxa"/>
              <w:left w:w="70" w:type="dxa"/>
              <w:bottom w:w="0" w:type="dxa"/>
              <w:right w:w="70" w:type="dxa"/>
            </w:tcMar>
            <w:vAlign w:val="center"/>
          </w:tcPr>
          <w:p w14:paraId="066B0D56" w14:textId="77777777" w:rsidR="00C44B26" w:rsidRPr="00D95A9D" w:rsidRDefault="4B1F096C"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Vyšetrovaný orgán</w:t>
            </w:r>
          </w:p>
        </w:tc>
        <w:tc>
          <w:tcPr>
            <w:tcW w:w="1516" w:type="dxa"/>
            <w:noWrap/>
            <w:tcMar>
              <w:top w:w="0" w:type="dxa"/>
              <w:left w:w="70" w:type="dxa"/>
              <w:bottom w:w="0" w:type="dxa"/>
              <w:right w:w="70" w:type="dxa"/>
            </w:tcMar>
            <w:vAlign w:val="center"/>
          </w:tcPr>
          <w:p w14:paraId="53EB4B72" w14:textId="77777777" w:rsidR="00C44B26" w:rsidRPr="00D95A9D" w:rsidDel="00C44B26" w:rsidRDefault="00C44B26" w:rsidP="008F5668">
            <w:pPr>
              <w:pStyle w:val="m-3441156886646291585mcntmcntmsonormal"/>
              <w:spacing w:before="60" w:beforeAutospacing="0" w:after="60" w:afterAutospacing="0"/>
              <w:jc w:val="center"/>
              <w:rPr>
                <w:rFonts w:asciiTheme="minorHAnsi" w:hAnsiTheme="minorHAnsi" w:cstheme="minorBidi"/>
                <w:sz w:val="18"/>
                <w:szCs w:val="18"/>
              </w:rPr>
            </w:pPr>
          </w:p>
        </w:tc>
        <w:tc>
          <w:tcPr>
            <w:tcW w:w="1592" w:type="dxa"/>
            <w:noWrap/>
            <w:tcMar>
              <w:top w:w="0" w:type="dxa"/>
              <w:left w:w="70" w:type="dxa"/>
              <w:bottom w:w="0" w:type="dxa"/>
              <w:right w:w="70" w:type="dxa"/>
            </w:tcMar>
            <w:vAlign w:val="center"/>
          </w:tcPr>
          <w:p w14:paraId="04BA3EE4"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685" w:type="dxa"/>
            <w:noWrap/>
            <w:tcMar>
              <w:top w:w="0" w:type="dxa"/>
              <w:left w:w="70" w:type="dxa"/>
              <w:bottom w:w="0" w:type="dxa"/>
              <w:right w:w="70" w:type="dxa"/>
            </w:tcMar>
            <w:vAlign w:val="center"/>
          </w:tcPr>
          <w:p w14:paraId="780B6892"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440" w:type="dxa"/>
            <w:vAlign w:val="center"/>
          </w:tcPr>
          <w:p w14:paraId="68B7AEA2"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512</w:t>
            </w:r>
          </w:p>
        </w:tc>
      </w:tr>
      <w:tr w:rsidR="00C44B26" w:rsidRPr="00D95A9D" w14:paraId="42BB73FB" w14:textId="77777777" w:rsidTr="003E15D5">
        <w:trPr>
          <w:cantSplit/>
          <w:trHeight w:val="40"/>
        </w:trPr>
        <w:tc>
          <w:tcPr>
            <w:tcW w:w="3123" w:type="dxa"/>
            <w:shd w:val="clear" w:color="auto" w:fill="D9D9D9" w:themeFill="background2" w:themeFillShade="D9"/>
            <w:noWrap/>
            <w:tcMar>
              <w:top w:w="0" w:type="dxa"/>
              <w:left w:w="70" w:type="dxa"/>
              <w:bottom w:w="0" w:type="dxa"/>
              <w:right w:w="70" w:type="dxa"/>
            </w:tcMar>
            <w:vAlign w:val="center"/>
            <w:hideMark/>
          </w:tcPr>
          <w:p w14:paraId="250DDC8E" w14:textId="77777777" w:rsidR="00C44B26" w:rsidRPr="00D95A9D" w:rsidRDefault="4B1F096C"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Informácia pre pacienta</w:t>
            </w:r>
          </w:p>
        </w:tc>
        <w:tc>
          <w:tcPr>
            <w:tcW w:w="1516" w:type="dxa"/>
            <w:noWrap/>
            <w:tcMar>
              <w:top w:w="0" w:type="dxa"/>
              <w:left w:w="70" w:type="dxa"/>
              <w:bottom w:w="0" w:type="dxa"/>
              <w:right w:w="70" w:type="dxa"/>
            </w:tcMar>
            <w:vAlign w:val="center"/>
          </w:tcPr>
          <w:p w14:paraId="1FD2F24E"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Bidi"/>
                <w:sz w:val="18"/>
                <w:szCs w:val="18"/>
              </w:rPr>
            </w:pPr>
          </w:p>
        </w:tc>
        <w:tc>
          <w:tcPr>
            <w:tcW w:w="1592" w:type="dxa"/>
            <w:noWrap/>
            <w:tcMar>
              <w:top w:w="0" w:type="dxa"/>
              <w:left w:w="70" w:type="dxa"/>
              <w:bottom w:w="0" w:type="dxa"/>
              <w:right w:w="70" w:type="dxa"/>
            </w:tcMar>
            <w:vAlign w:val="center"/>
            <w:hideMark/>
          </w:tcPr>
          <w:p w14:paraId="7AA64F15"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685" w:type="dxa"/>
            <w:noWrap/>
            <w:tcMar>
              <w:top w:w="0" w:type="dxa"/>
              <w:left w:w="70" w:type="dxa"/>
              <w:bottom w:w="0" w:type="dxa"/>
              <w:right w:w="70" w:type="dxa"/>
            </w:tcMar>
            <w:vAlign w:val="center"/>
            <w:hideMark/>
          </w:tcPr>
          <w:p w14:paraId="5934D409"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440" w:type="dxa"/>
            <w:vAlign w:val="center"/>
          </w:tcPr>
          <w:p w14:paraId="5AB73D67"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2 000</w:t>
            </w:r>
          </w:p>
        </w:tc>
      </w:tr>
      <w:tr w:rsidR="00C44B26" w:rsidRPr="00D95A9D" w14:paraId="001E143F" w14:textId="77777777" w:rsidTr="003E15D5">
        <w:trPr>
          <w:cantSplit/>
          <w:trHeight w:val="40"/>
        </w:trPr>
        <w:tc>
          <w:tcPr>
            <w:tcW w:w="3123" w:type="dxa"/>
            <w:shd w:val="clear" w:color="auto" w:fill="D9D9D9" w:themeFill="background2" w:themeFillShade="D9"/>
            <w:noWrap/>
            <w:tcMar>
              <w:top w:w="0" w:type="dxa"/>
              <w:left w:w="70" w:type="dxa"/>
              <w:bottom w:w="0" w:type="dxa"/>
              <w:right w:w="70" w:type="dxa"/>
            </w:tcMar>
            <w:vAlign w:val="center"/>
            <w:hideMark/>
          </w:tcPr>
          <w:p w14:paraId="2C5D3CAD" w14:textId="77777777" w:rsidR="00C44B26" w:rsidRPr="00D95A9D" w:rsidRDefault="4B1F096C"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Požadované vyšetrenie</w:t>
            </w:r>
          </w:p>
        </w:tc>
        <w:tc>
          <w:tcPr>
            <w:tcW w:w="1516" w:type="dxa"/>
            <w:noWrap/>
            <w:tcMar>
              <w:top w:w="0" w:type="dxa"/>
              <w:left w:w="70" w:type="dxa"/>
              <w:bottom w:w="0" w:type="dxa"/>
              <w:right w:w="70" w:type="dxa"/>
            </w:tcMar>
            <w:vAlign w:val="center"/>
          </w:tcPr>
          <w:p w14:paraId="0FED802F"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Bidi"/>
                <w:sz w:val="18"/>
                <w:szCs w:val="18"/>
              </w:rPr>
            </w:pPr>
          </w:p>
        </w:tc>
        <w:tc>
          <w:tcPr>
            <w:tcW w:w="1592" w:type="dxa"/>
            <w:noWrap/>
            <w:tcMar>
              <w:top w:w="0" w:type="dxa"/>
              <w:left w:w="70" w:type="dxa"/>
              <w:bottom w:w="0" w:type="dxa"/>
              <w:right w:w="70" w:type="dxa"/>
            </w:tcMar>
            <w:vAlign w:val="center"/>
            <w:hideMark/>
          </w:tcPr>
          <w:p w14:paraId="255B3B8E"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685" w:type="dxa"/>
            <w:noWrap/>
            <w:tcMar>
              <w:top w:w="0" w:type="dxa"/>
              <w:left w:w="70" w:type="dxa"/>
              <w:bottom w:w="0" w:type="dxa"/>
              <w:right w:w="70" w:type="dxa"/>
            </w:tcMar>
            <w:vAlign w:val="center"/>
            <w:hideMark/>
          </w:tcPr>
          <w:p w14:paraId="38087E11"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440" w:type="dxa"/>
            <w:vAlign w:val="center"/>
          </w:tcPr>
          <w:p w14:paraId="38D936F5"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6 000</w:t>
            </w:r>
          </w:p>
        </w:tc>
      </w:tr>
      <w:tr w:rsidR="00C44B26" w:rsidRPr="00D95A9D" w14:paraId="64C93554" w14:textId="77777777" w:rsidTr="05E14491">
        <w:trPr>
          <w:cantSplit/>
          <w:trHeight w:val="40"/>
        </w:trPr>
        <w:tc>
          <w:tcPr>
            <w:tcW w:w="3123" w:type="dxa"/>
            <w:shd w:val="clear" w:color="auto" w:fill="D9D9D9" w:themeFill="background2" w:themeFillShade="D9"/>
            <w:noWrap/>
            <w:tcMar>
              <w:top w:w="0" w:type="dxa"/>
              <w:left w:w="70" w:type="dxa"/>
              <w:bottom w:w="0" w:type="dxa"/>
              <w:right w:w="70" w:type="dxa"/>
            </w:tcMar>
            <w:vAlign w:val="center"/>
          </w:tcPr>
          <w:p w14:paraId="1CFB740E" w14:textId="77777777" w:rsidR="00C44B26" w:rsidRPr="00D95A9D" w:rsidRDefault="4B1F096C"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Popis medikácie</w:t>
            </w:r>
          </w:p>
        </w:tc>
        <w:tc>
          <w:tcPr>
            <w:tcW w:w="1516" w:type="dxa"/>
            <w:noWrap/>
            <w:tcMar>
              <w:top w:w="0" w:type="dxa"/>
              <w:left w:w="70" w:type="dxa"/>
              <w:bottom w:w="0" w:type="dxa"/>
              <w:right w:w="70" w:type="dxa"/>
            </w:tcMar>
            <w:vAlign w:val="center"/>
          </w:tcPr>
          <w:p w14:paraId="759FF548"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5000</w:t>
            </w:r>
          </w:p>
        </w:tc>
        <w:tc>
          <w:tcPr>
            <w:tcW w:w="1592" w:type="dxa"/>
            <w:noWrap/>
            <w:tcMar>
              <w:top w:w="0" w:type="dxa"/>
              <w:left w:w="70" w:type="dxa"/>
              <w:bottom w:w="0" w:type="dxa"/>
              <w:right w:w="70" w:type="dxa"/>
            </w:tcMar>
            <w:vAlign w:val="center"/>
          </w:tcPr>
          <w:p w14:paraId="1491BC3A"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685" w:type="dxa"/>
            <w:noWrap/>
            <w:tcMar>
              <w:top w:w="0" w:type="dxa"/>
              <w:left w:w="70" w:type="dxa"/>
              <w:bottom w:w="0" w:type="dxa"/>
              <w:right w:w="70" w:type="dxa"/>
            </w:tcMar>
            <w:vAlign w:val="center"/>
          </w:tcPr>
          <w:p w14:paraId="35EEB44B"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5 000</w:t>
            </w:r>
          </w:p>
        </w:tc>
        <w:tc>
          <w:tcPr>
            <w:tcW w:w="1440" w:type="dxa"/>
          </w:tcPr>
          <w:p w14:paraId="21877611"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Bidi"/>
                <w:sz w:val="18"/>
                <w:szCs w:val="18"/>
              </w:rPr>
            </w:pPr>
          </w:p>
        </w:tc>
      </w:tr>
    </w:tbl>
    <w:p w14:paraId="160FB87A" w14:textId="77777777" w:rsidR="00D83E9B" w:rsidRPr="00D95A9D" w:rsidRDefault="00D83E9B" w:rsidP="0056356F"/>
    <w:p w14:paraId="7424D571" w14:textId="77777777" w:rsidR="00825E84" w:rsidRPr="00D95A9D" w:rsidRDefault="34661EDB" w:rsidP="006F4424">
      <w:pPr>
        <w:jc w:val="both"/>
      </w:pPr>
      <w:r w:rsidRPr="00D95A9D">
        <w:t>Poradie elementov a celá štruktúra je exaktne definované v .adl schéme. Nižšie uvedené tabuľky slúžia na doplnenie významu jednotlivých textových elementov. Neurčujú poradie elementov.</w:t>
      </w:r>
    </w:p>
    <w:p w14:paraId="441D47F0" w14:textId="77777777" w:rsidR="00585A0F" w:rsidRPr="00C26A9D" w:rsidRDefault="34661EDB" w:rsidP="00B50180">
      <w:pPr>
        <w:pStyle w:val="Nadpis2"/>
      </w:pPr>
      <w:bookmarkStart w:id="268" w:name="_Záznam_z_odborného"/>
      <w:bookmarkStart w:id="269" w:name="_Toc56172003"/>
      <w:bookmarkEnd w:id="268"/>
      <w:r>
        <w:t>Záznam z odborného vyšetrenia</w:t>
      </w:r>
      <w:bookmarkEnd w:id="269"/>
    </w:p>
    <w:p w14:paraId="325D8DA4" w14:textId="77777777" w:rsidR="00585A0F" w:rsidRPr="00D95A9D" w:rsidRDefault="4B1F096C" w:rsidP="00585A0F">
      <w:r w:rsidRPr="00D95A9D">
        <w:t xml:space="preserve">Štruktúra záznamu je pre všetky 3 typy záznamu (VAS, ŠAS, LSPP) z vyšetrenia totožná v nasledovnom rozsahu:  </w:t>
      </w:r>
    </w:p>
    <w:p w14:paraId="4A0FA30C" w14:textId="77777777" w:rsidR="008128CA" w:rsidRPr="00D95A9D" w:rsidRDefault="008128CA" w:rsidP="00585A0F"/>
    <w:p w14:paraId="54EECE5D" w14:textId="269C66B4" w:rsidR="00585A0F" w:rsidRPr="00D95A9D" w:rsidRDefault="4B1F096C" w:rsidP="00C26A9D">
      <w:r w:rsidRPr="00D95A9D">
        <w:t>CEN-EN13606-ENTRY.Zaznam_o_vysetreni-Zaznam_o_odbornom_vysetreni.v</w:t>
      </w:r>
      <w:r w:rsidR="00AD16C4">
        <w:t>6</w:t>
      </w:r>
      <w:r w:rsidRPr="00D95A9D">
        <w:t xml:space="preserve">. </w:t>
      </w:r>
    </w:p>
    <w:p w14:paraId="686F98CE" w14:textId="77777777" w:rsidR="00585A0F" w:rsidRPr="00D95A9D" w:rsidRDefault="00585A0F" w:rsidP="00585A0F"/>
    <w:p w14:paraId="1C45FA91" w14:textId="77777777" w:rsidR="00585A0F" w:rsidRPr="00D95A9D" w:rsidRDefault="4B1F096C" w:rsidP="00585A0F">
      <w:pPr>
        <w:jc w:val="both"/>
      </w:pPr>
      <w:r w:rsidRPr="00D95A9D">
        <w:t>Rozdiel tvorí len iné použitie jednotlivých atribútov podľa typu záznamu alebo typu zdravotnej starostlivosti.</w:t>
      </w:r>
    </w:p>
    <w:tbl>
      <w:tblPr>
        <w:tblW w:w="9356" w:type="dxa"/>
        <w:tblLayout w:type="fixed"/>
        <w:tblLook w:val="04A0" w:firstRow="1" w:lastRow="0" w:firstColumn="1" w:lastColumn="0" w:noHBand="0" w:noVBand="1"/>
      </w:tblPr>
      <w:tblGrid>
        <w:gridCol w:w="2183"/>
        <w:gridCol w:w="7173"/>
      </w:tblGrid>
      <w:tr w:rsidR="00EC626E" w:rsidRPr="00D95A9D" w14:paraId="358271BF" w14:textId="77777777" w:rsidTr="003E15D5">
        <w:trPr>
          <w:trHeight w:val="193"/>
          <w:tblHeader/>
        </w:trPr>
        <w:tc>
          <w:tcPr>
            <w:tcW w:w="2183" w:type="dxa"/>
            <w:tcBorders>
              <w:bottom w:val="single" w:sz="4" w:space="0" w:color="auto"/>
            </w:tcBorders>
            <w:shd w:val="clear" w:color="auto" w:fill="002060"/>
            <w:vAlign w:val="center"/>
          </w:tcPr>
          <w:p w14:paraId="43AA5D73" w14:textId="77777777" w:rsidR="00EC626E" w:rsidRPr="00D95A9D" w:rsidRDefault="6DE4F7B8" w:rsidP="003C2924">
            <w:pPr>
              <w:rPr>
                <w:color w:val="FFFFFF" w:themeColor="background2"/>
                <w:sz w:val="18"/>
                <w:szCs w:val="18"/>
              </w:rPr>
            </w:pPr>
            <w:r w:rsidRPr="00D95A9D">
              <w:rPr>
                <w:sz w:val="18"/>
                <w:szCs w:val="18"/>
              </w:rPr>
              <w:t>ADL - Element/Ontology/text:</w:t>
            </w:r>
          </w:p>
        </w:tc>
        <w:tc>
          <w:tcPr>
            <w:tcW w:w="7173" w:type="dxa"/>
            <w:tcBorders>
              <w:bottom w:val="single" w:sz="4" w:space="0" w:color="auto"/>
            </w:tcBorders>
            <w:shd w:val="clear" w:color="auto" w:fill="002060"/>
            <w:vAlign w:val="center"/>
          </w:tcPr>
          <w:p w14:paraId="79CFD745" w14:textId="77777777" w:rsidR="00EC626E" w:rsidRPr="00D95A9D" w:rsidRDefault="6DE4F7B8" w:rsidP="003C2924">
            <w:pPr>
              <w:rPr>
                <w:color w:val="FFFFFF" w:themeColor="background2"/>
                <w:sz w:val="18"/>
                <w:szCs w:val="18"/>
              </w:rPr>
            </w:pPr>
            <w:r w:rsidRPr="00D95A9D">
              <w:rPr>
                <w:color w:val="FFFFFF" w:themeColor="background2"/>
                <w:sz w:val="18"/>
                <w:szCs w:val="18"/>
              </w:rPr>
              <w:t>Popis:</w:t>
            </w:r>
          </w:p>
        </w:tc>
      </w:tr>
      <w:tr w:rsidR="00DB7DCD" w:rsidRPr="00D95A9D" w14:paraId="5EAFFFE7" w14:textId="77777777" w:rsidTr="003E15D5">
        <w:trPr>
          <w:trHeight w:val="458"/>
        </w:trPr>
        <w:tc>
          <w:tcPr>
            <w:tcW w:w="2183" w:type="dxa"/>
            <w:tcBorders>
              <w:top w:val="single" w:sz="4" w:space="0" w:color="auto"/>
              <w:left w:val="single" w:sz="4" w:space="0" w:color="auto"/>
              <w:bottom w:val="single" w:sz="4" w:space="0" w:color="auto"/>
              <w:right w:val="single" w:sz="4" w:space="0" w:color="auto"/>
            </w:tcBorders>
            <w:vAlign w:val="center"/>
          </w:tcPr>
          <w:p w14:paraId="685273A4" w14:textId="77777777" w:rsidR="00DB7DCD" w:rsidRPr="00D95A9D" w:rsidRDefault="4B1F096C" w:rsidP="4B1F096C">
            <w:pPr>
              <w:rPr>
                <w:sz w:val="18"/>
                <w:szCs w:val="18"/>
              </w:rPr>
            </w:pPr>
            <w:r w:rsidRPr="00D95A9D">
              <w:rPr>
                <w:sz w:val="18"/>
                <w:szCs w:val="18"/>
              </w:rPr>
              <w:t>Dátum a čas odoslania</w:t>
            </w:r>
            <w:r w:rsidR="10BBE82C" w:rsidRPr="00D95A9D">
              <w:br/>
            </w:r>
            <w:r w:rsidRPr="00D95A9D">
              <w:rPr>
                <w:sz w:val="18"/>
                <w:szCs w:val="18"/>
              </w:rPr>
              <w:t>(OV.1)</w:t>
            </w:r>
          </w:p>
        </w:tc>
        <w:tc>
          <w:tcPr>
            <w:tcW w:w="7173" w:type="dxa"/>
            <w:tcBorders>
              <w:top w:val="single" w:sz="4" w:space="0" w:color="auto"/>
              <w:left w:val="single" w:sz="4" w:space="0" w:color="auto"/>
              <w:bottom w:val="single" w:sz="4" w:space="0" w:color="auto"/>
              <w:right w:val="single" w:sz="4" w:space="0" w:color="auto"/>
            </w:tcBorders>
            <w:vAlign w:val="center"/>
          </w:tcPr>
          <w:p w14:paraId="3E2B50D1" w14:textId="77777777" w:rsidR="00D16B30" w:rsidRPr="00D95A9D" w:rsidRDefault="00D16B30" w:rsidP="00D16B30">
            <w:pPr>
              <w:rPr>
                <w:sz w:val="18"/>
                <w:szCs w:val="18"/>
              </w:rPr>
            </w:pPr>
            <w:r w:rsidRPr="00D95A9D">
              <w:rPr>
                <w:sz w:val="18"/>
                <w:szCs w:val="18"/>
              </w:rPr>
              <w:t>Dátum a čas, kedy bol pacient odoslaný na vyšetrenie.</w:t>
            </w:r>
          </w:p>
          <w:p w14:paraId="1EC82D88" w14:textId="77777777" w:rsidR="00D16B30" w:rsidRPr="00D95A9D" w:rsidRDefault="00D16B30" w:rsidP="00D16B30">
            <w:pPr>
              <w:rPr>
                <w:sz w:val="18"/>
                <w:szCs w:val="18"/>
              </w:rPr>
            </w:pPr>
            <w:r w:rsidRPr="00D95A9D">
              <w:rPr>
                <w:sz w:val="18"/>
                <w:szCs w:val="18"/>
              </w:rPr>
              <w:t>Informácie o odoslaní vyplní ošetrujúci lekár v prípade, že bol pacient k nemu odoslaný na základe papierového výmenného lístka. Údaje lekár prepíše z údajov uvedených na VL. V prípade vyšetrenia na základe elektronického VL naplní len identifikátor VL, na základe ktorého bolo vyšetrenie vykonané. Údaje o odoslaní v tomto prípade nemusí vypĺňať</w:t>
            </w:r>
          </w:p>
          <w:p w14:paraId="00877873" w14:textId="77777777" w:rsidR="00D16B30" w:rsidRPr="00D95A9D" w:rsidRDefault="00D16B30" w:rsidP="4B1F096C">
            <w:pPr>
              <w:rPr>
                <w:sz w:val="18"/>
                <w:szCs w:val="18"/>
              </w:rPr>
            </w:pPr>
            <w:r w:rsidRPr="00D95A9D">
              <w:rPr>
                <w:sz w:val="18"/>
                <w:szCs w:val="18"/>
              </w:rPr>
              <w:t>(ALTERNATIVA – IS PZS ich naplní z údajov o VL.)</w:t>
            </w:r>
          </w:p>
          <w:p w14:paraId="68249689" w14:textId="77777777" w:rsidR="00DB7DCD" w:rsidRPr="00D95A9D" w:rsidRDefault="4B1F096C" w:rsidP="4B1F096C">
            <w:pPr>
              <w:rPr>
                <w:sz w:val="18"/>
                <w:szCs w:val="18"/>
              </w:rPr>
            </w:pPr>
            <w:r w:rsidRPr="00D95A9D">
              <w:rPr>
                <w:sz w:val="18"/>
                <w:szCs w:val="18"/>
              </w:rPr>
              <w:lastRenderedPageBreak/>
              <w:t>Nadväzuje na časť „Odporúčané vyšetrenie“, ktoré nahrádza papierový výmenný lístok</w:t>
            </w:r>
            <w:r w:rsidR="00D16B30" w:rsidRPr="00D95A9D">
              <w:rPr>
                <w:sz w:val="18"/>
                <w:szCs w:val="18"/>
              </w:rPr>
              <w:t>.</w:t>
            </w:r>
          </w:p>
        </w:tc>
      </w:tr>
      <w:tr w:rsidR="00DB7DCD" w:rsidRPr="00D95A9D" w14:paraId="615341A2" w14:textId="77777777" w:rsidTr="003E15D5">
        <w:trPr>
          <w:trHeight w:val="1473"/>
        </w:trPr>
        <w:tc>
          <w:tcPr>
            <w:tcW w:w="2183" w:type="dxa"/>
            <w:tcBorders>
              <w:top w:val="single" w:sz="4" w:space="0" w:color="auto"/>
              <w:left w:val="single" w:sz="4" w:space="0" w:color="auto"/>
              <w:bottom w:val="single" w:sz="4" w:space="0" w:color="auto"/>
              <w:right w:val="single" w:sz="4" w:space="0" w:color="auto"/>
            </w:tcBorders>
            <w:vAlign w:val="center"/>
          </w:tcPr>
          <w:p w14:paraId="20F92912" w14:textId="77777777" w:rsidR="00DB7DCD" w:rsidRPr="00D95A9D" w:rsidRDefault="4B1F096C" w:rsidP="4B1F096C">
            <w:pPr>
              <w:rPr>
                <w:sz w:val="18"/>
                <w:szCs w:val="18"/>
              </w:rPr>
            </w:pPr>
            <w:r w:rsidRPr="00D95A9D">
              <w:rPr>
                <w:sz w:val="18"/>
                <w:szCs w:val="18"/>
              </w:rPr>
              <w:lastRenderedPageBreak/>
              <w:t>Dátum a čas vyšetrenia</w:t>
            </w:r>
            <w:r w:rsidR="10BBE82C" w:rsidRPr="00D95A9D">
              <w:br/>
            </w:r>
            <w:r w:rsidRPr="00D95A9D">
              <w:rPr>
                <w:sz w:val="18"/>
                <w:szCs w:val="18"/>
              </w:rPr>
              <w:t>(OV.2)</w:t>
            </w:r>
          </w:p>
        </w:tc>
        <w:tc>
          <w:tcPr>
            <w:tcW w:w="7173" w:type="dxa"/>
            <w:tcBorders>
              <w:top w:val="single" w:sz="4" w:space="0" w:color="auto"/>
              <w:left w:val="single" w:sz="4" w:space="0" w:color="auto"/>
              <w:bottom w:val="single" w:sz="4" w:space="0" w:color="auto"/>
              <w:right w:val="single" w:sz="4" w:space="0" w:color="auto"/>
            </w:tcBorders>
            <w:vAlign w:val="center"/>
          </w:tcPr>
          <w:p w14:paraId="11A95D73" w14:textId="17C27111" w:rsidR="00D16B30" w:rsidRPr="00D95A9D" w:rsidRDefault="00D16B30" w:rsidP="4B1F096C">
            <w:pPr>
              <w:rPr>
                <w:sz w:val="18"/>
                <w:szCs w:val="18"/>
              </w:rPr>
            </w:pPr>
            <w:r w:rsidRPr="00D95A9D">
              <w:rPr>
                <w:sz w:val="18"/>
                <w:szCs w:val="18"/>
              </w:rPr>
              <w:t xml:space="preserve">Dátum a čas ukončenia vyšetrenia. V prípade, že vyšetrenie je realizované ON TIME je </w:t>
            </w:r>
            <w:r w:rsidR="008A760A" w:rsidRPr="00D95A9D">
              <w:rPr>
                <w:sz w:val="18"/>
                <w:szCs w:val="18"/>
              </w:rPr>
              <w:t>napĺňané</w:t>
            </w:r>
            <w:r w:rsidRPr="00D95A9D">
              <w:rPr>
                <w:sz w:val="18"/>
                <w:szCs w:val="18"/>
              </w:rPr>
              <w:t xml:space="preserve"> automaticky IS PZS na základe systémového dátumu a času.</w:t>
            </w:r>
          </w:p>
          <w:p w14:paraId="2972CA50" w14:textId="77777777" w:rsidR="00DB7DCD" w:rsidRPr="00D95A9D" w:rsidRDefault="00DB7DCD" w:rsidP="00DB7DCD">
            <w:pPr>
              <w:rPr>
                <w:sz w:val="18"/>
                <w:szCs w:val="18"/>
              </w:rPr>
            </w:pPr>
          </w:p>
          <w:p w14:paraId="33C8281E" w14:textId="77777777" w:rsidR="00DB7DCD" w:rsidRPr="00D95A9D" w:rsidRDefault="4B1F096C" w:rsidP="4B1F096C">
            <w:pPr>
              <w:rPr>
                <w:sz w:val="18"/>
                <w:szCs w:val="18"/>
              </w:rPr>
            </w:pPr>
            <w:r w:rsidRPr="00D95A9D">
              <w:rPr>
                <w:sz w:val="18"/>
                <w:szCs w:val="18"/>
                <w:u w:val="single"/>
              </w:rPr>
              <w:t>Odporúčanie</w:t>
            </w:r>
            <w:r w:rsidRPr="00D95A9D">
              <w:rPr>
                <w:sz w:val="18"/>
                <w:szCs w:val="18"/>
              </w:rPr>
              <w:t xml:space="preserve">: </w:t>
            </w:r>
          </w:p>
          <w:p w14:paraId="20B7E490" w14:textId="77777777" w:rsidR="00DB7DCD" w:rsidRPr="00D95A9D" w:rsidRDefault="4B1F096C" w:rsidP="4B1F096C">
            <w:pPr>
              <w:rPr>
                <w:sz w:val="18"/>
                <w:szCs w:val="18"/>
              </w:rPr>
            </w:pPr>
            <w:r w:rsidRPr="00D95A9D">
              <w:rPr>
                <w:sz w:val="18"/>
                <w:szCs w:val="18"/>
              </w:rPr>
              <w:t xml:space="preserve">Dátum a čas vyšetrenie je možné doplniť 2 spôsobmi: </w:t>
            </w:r>
          </w:p>
          <w:p w14:paraId="49C81DBC" w14:textId="77777777" w:rsidR="00DB7DCD" w:rsidRPr="00D95A9D" w:rsidRDefault="4B1F096C" w:rsidP="4B1F096C">
            <w:pPr>
              <w:pStyle w:val="Odsekzoznamu"/>
              <w:numPr>
                <w:ilvl w:val="0"/>
                <w:numId w:val="30"/>
              </w:numPr>
              <w:rPr>
                <w:sz w:val="18"/>
                <w:szCs w:val="18"/>
              </w:rPr>
            </w:pPr>
            <w:r w:rsidRPr="00D95A9D">
              <w:rPr>
                <w:sz w:val="18"/>
                <w:szCs w:val="18"/>
              </w:rPr>
              <w:t xml:space="preserve">Ošetrujúci lekár doplní dátum a čas ošetrenia </w:t>
            </w:r>
          </w:p>
          <w:p w14:paraId="1D29A2B2" w14:textId="77777777" w:rsidR="00DB7DCD" w:rsidRPr="00D95A9D" w:rsidRDefault="4B1F096C" w:rsidP="4B1F096C">
            <w:pPr>
              <w:pStyle w:val="Odsekzoznamu"/>
              <w:numPr>
                <w:ilvl w:val="0"/>
                <w:numId w:val="30"/>
              </w:numPr>
              <w:rPr>
                <w:sz w:val="18"/>
                <w:szCs w:val="18"/>
              </w:rPr>
            </w:pPr>
            <w:r w:rsidRPr="00D95A9D">
              <w:rPr>
                <w:sz w:val="18"/>
                <w:szCs w:val="18"/>
              </w:rPr>
              <w:t>Je generovaný automaticky v momente odoslania správy do NZIS prostredníctvom systémového dátumu a času IS PZS (v prípade, že vyšetrenie pacienta je realizované v čase zápisu)</w:t>
            </w:r>
          </w:p>
        </w:tc>
      </w:tr>
      <w:tr w:rsidR="00DB7DCD" w:rsidRPr="00D95A9D" w14:paraId="45000535" w14:textId="77777777" w:rsidTr="003E15D5">
        <w:trPr>
          <w:trHeight w:val="723"/>
        </w:trPr>
        <w:tc>
          <w:tcPr>
            <w:tcW w:w="2183" w:type="dxa"/>
            <w:tcBorders>
              <w:top w:val="single" w:sz="4" w:space="0" w:color="auto"/>
              <w:left w:val="single" w:sz="4" w:space="0" w:color="auto"/>
              <w:bottom w:val="single" w:sz="4" w:space="0" w:color="auto"/>
              <w:right w:val="single" w:sz="4" w:space="0" w:color="auto"/>
            </w:tcBorders>
            <w:vAlign w:val="center"/>
          </w:tcPr>
          <w:p w14:paraId="5209BBD1" w14:textId="77777777" w:rsidR="00DB7DCD" w:rsidRPr="00D95A9D" w:rsidRDefault="4B1F096C" w:rsidP="4B1F096C">
            <w:pPr>
              <w:rPr>
                <w:sz w:val="18"/>
                <w:szCs w:val="18"/>
              </w:rPr>
            </w:pPr>
            <w:r w:rsidRPr="00D95A9D">
              <w:rPr>
                <w:sz w:val="18"/>
                <w:szCs w:val="18"/>
              </w:rPr>
              <w:t>Len výmenný lístok</w:t>
            </w:r>
          </w:p>
          <w:p w14:paraId="5A772434" w14:textId="77777777" w:rsidR="000B389F" w:rsidRPr="00D95A9D" w:rsidRDefault="4B1F096C" w:rsidP="4B1F096C">
            <w:pPr>
              <w:rPr>
                <w:sz w:val="18"/>
                <w:szCs w:val="18"/>
              </w:rPr>
            </w:pPr>
            <w:r w:rsidRPr="00D95A9D">
              <w:rPr>
                <w:sz w:val="18"/>
                <w:szCs w:val="18"/>
              </w:rPr>
              <w:t>(OV.3)</w:t>
            </w:r>
          </w:p>
        </w:tc>
        <w:tc>
          <w:tcPr>
            <w:tcW w:w="7173" w:type="dxa"/>
            <w:tcBorders>
              <w:top w:val="single" w:sz="4" w:space="0" w:color="auto"/>
              <w:left w:val="single" w:sz="4" w:space="0" w:color="auto"/>
              <w:bottom w:val="single" w:sz="4" w:space="0" w:color="auto"/>
              <w:right w:val="single" w:sz="4" w:space="0" w:color="auto"/>
            </w:tcBorders>
            <w:vAlign w:val="center"/>
          </w:tcPr>
          <w:p w14:paraId="27B4D295" w14:textId="77777777" w:rsidR="00D16B30" w:rsidRPr="00D95A9D" w:rsidRDefault="00D16B30" w:rsidP="4B1F096C">
            <w:pPr>
              <w:rPr>
                <w:sz w:val="18"/>
                <w:szCs w:val="18"/>
              </w:rPr>
            </w:pPr>
            <w:r w:rsidRPr="00D95A9D">
              <w:rPr>
                <w:sz w:val="18"/>
                <w:szCs w:val="18"/>
              </w:rPr>
              <w:t>Príznak, že záznam z vyšetrenia bol vytvorený len pre potrebu zaevidovania výmenného lístka. V tomto prípade sú všetky nepovinné atribúty mimo časti 'Odporúčanie na vyšetrenie' nenaplnené.</w:t>
            </w:r>
          </w:p>
          <w:p w14:paraId="5EFF62FD" w14:textId="77777777" w:rsidR="00D16B30" w:rsidRPr="00D95A9D" w:rsidRDefault="00D16B30" w:rsidP="4B1F096C">
            <w:pPr>
              <w:rPr>
                <w:sz w:val="18"/>
                <w:szCs w:val="18"/>
              </w:rPr>
            </w:pPr>
          </w:p>
          <w:p w14:paraId="06855AFB" w14:textId="77777777" w:rsidR="00DB7DCD" w:rsidRPr="00D95A9D" w:rsidRDefault="4B1F096C" w:rsidP="4B1F096C">
            <w:pPr>
              <w:rPr>
                <w:sz w:val="18"/>
                <w:szCs w:val="18"/>
              </w:rPr>
            </w:pPr>
            <w:r w:rsidRPr="00D95A9D">
              <w:rPr>
                <w:sz w:val="18"/>
                <w:szCs w:val="18"/>
              </w:rPr>
              <w:t xml:space="preserve">Využíva sa len v situácii, kedy odporúčanie na vyšetrenie vzniká bez vytvorenia odborného vyšetrenia. V prípade, že je tento príznak naplnený, v štruktúre sa kontroluje len existencia dátumu vyšetrenia a urgentnosti vyšetrenia a štruktúra odporúčanie na vyšetrenie </w:t>
            </w:r>
          </w:p>
        </w:tc>
      </w:tr>
      <w:tr w:rsidR="00DB7DCD" w:rsidRPr="00D95A9D" w14:paraId="1391EE6A" w14:textId="77777777" w:rsidTr="003E15D5">
        <w:trPr>
          <w:trHeight w:val="1237"/>
        </w:trPr>
        <w:tc>
          <w:tcPr>
            <w:tcW w:w="2183" w:type="dxa"/>
            <w:tcBorders>
              <w:top w:val="single" w:sz="4" w:space="0" w:color="auto"/>
              <w:left w:val="single" w:sz="4" w:space="0" w:color="auto"/>
              <w:bottom w:val="single" w:sz="4" w:space="0" w:color="auto"/>
              <w:right w:val="single" w:sz="4" w:space="0" w:color="auto"/>
            </w:tcBorders>
            <w:vAlign w:val="center"/>
          </w:tcPr>
          <w:p w14:paraId="2CD49AAC" w14:textId="77777777" w:rsidR="00DB7DCD" w:rsidRPr="00D95A9D" w:rsidRDefault="4B1F096C" w:rsidP="4B1F096C">
            <w:pPr>
              <w:rPr>
                <w:sz w:val="18"/>
                <w:szCs w:val="18"/>
              </w:rPr>
            </w:pPr>
            <w:r w:rsidRPr="00D95A9D">
              <w:rPr>
                <w:sz w:val="18"/>
                <w:szCs w:val="18"/>
              </w:rPr>
              <w:t>Popis</w:t>
            </w:r>
          </w:p>
          <w:p w14:paraId="733E78D8" w14:textId="77777777" w:rsidR="00DB7DCD" w:rsidRPr="00D95A9D" w:rsidRDefault="4B1F096C" w:rsidP="4B1F096C">
            <w:pPr>
              <w:rPr>
                <w:sz w:val="18"/>
                <w:szCs w:val="18"/>
              </w:rPr>
            </w:pPr>
            <w:r w:rsidRPr="00D95A9D">
              <w:rPr>
                <w:sz w:val="18"/>
                <w:szCs w:val="18"/>
              </w:rPr>
              <w:t>(OV.4)</w:t>
            </w:r>
          </w:p>
        </w:tc>
        <w:tc>
          <w:tcPr>
            <w:tcW w:w="7173" w:type="dxa"/>
            <w:tcBorders>
              <w:top w:val="single" w:sz="4" w:space="0" w:color="auto"/>
              <w:left w:val="single" w:sz="4" w:space="0" w:color="auto"/>
              <w:bottom w:val="single" w:sz="4" w:space="0" w:color="auto"/>
              <w:right w:val="single" w:sz="4" w:space="0" w:color="auto"/>
            </w:tcBorders>
            <w:vAlign w:val="center"/>
          </w:tcPr>
          <w:p w14:paraId="3EAEF7CC" w14:textId="77777777" w:rsidR="00F82122" w:rsidRPr="00D95A9D" w:rsidRDefault="00F82122" w:rsidP="00F82122">
            <w:pPr>
              <w:rPr>
                <w:sz w:val="18"/>
                <w:szCs w:val="18"/>
              </w:rPr>
            </w:pPr>
            <w:r w:rsidRPr="00D95A9D">
              <w:rPr>
                <w:sz w:val="18"/>
                <w:szCs w:val="18"/>
              </w:rPr>
              <w:t>Textový popis obsahuje štruktúru pre možnosť záznamu ako:</w:t>
            </w:r>
          </w:p>
          <w:p w14:paraId="5965145D" w14:textId="77777777" w:rsidR="00F82122" w:rsidRPr="00D95A9D" w:rsidRDefault="00F82122" w:rsidP="00F82122">
            <w:pPr>
              <w:rPr>
                <w:sz w:val="18"/>
                <w:szCs w:val="18"/>
              </w:rPr>
            </w:pPr>
            <w:r w:rsidRPr="00D95A9D">
              <w:rPr>
                <w:sz w:val="18"/>
                <w:szCs w:val="18"/>
              </w:rPr>
              <w:t xml:space="preserve">- simplne text </w:t>
            </w:r>
          </w:p>
          <w:p w14:paraId="15CB2A06" w14:textId="77777777" w:rsidR="00F82122" w:rsidRPr="00D95A9D" w:rsidRDefault="00F82122" w:rsidP="00F82122">
            <w:pPr>
              <w:rPr>
                <w:sz w:val="18"/>
                <w:szCs w:val="18"/>
              </w:rPr>
            </w:pPr>
            <w:r w:rsidRPr="00D95A9D">
              <w:rPr>
                <w:sz w:val="18"/>
                <w:szCs w:val="18"/>
              </w:rPr>
              <w:t>- HTML text</w:t>
            </w:r>
          </w:p>
          <w:p w14:paraId="2E17F3C9" w14:textId="77777777" w:rsidR="00F82122" w:rsidRPr="00D95A9D" w:rsidRDefault="00F82122" w:rsidP="00F82122">
            <w:pPr>
              <w:rPr>
                <w:sz w:val="18"/>
                <w:szCs w:val="18"/>
              </w:rPr>
            </w:pPr>
          </w:p>
          <w:p w14:paraId="67F0240F" w14:textId="77777777" w:rsidR="00C20D2C" w:rsidRPr="00D95A9D" w:rsidRDefault="4B1F096C" w:rsidP="4B1F096C">
            <w:pPr>
              <w:rPr>
                <w:sz w:val="18"/>
                <w:szCs w:val="18"/>
              </w:rPr>
            </w:pPr>
            <w:r w:rsidRPr="00D95A9D">
              <w:rPr>
                <w:sz w:val="18"/>
                <w:szCs w:val="18"/>
              </w:rPr>
              <w:t>Umožňuje zapísať záver z</w:t>
            </w:r>
            <w:r w:rsidR="00D16B30" w:rsidRPr="00D95A9D">
              <w:rPr>
                <w:sz w:val="18"/>
                <w:szCs w:val="18"/>
              </w:rPr>
              <w:t> </w:t>
            </w:r>
            <w:r w:rsidRPr="00D95A9D">
              <w:rPr>
                <w:sz w:val="18"/>
                <w:szCs w:val="18"/>
              </w:rPr>
              <w:t>vyšetrenia</w:t>
            </w:r>
          </w:p>
          <w:p w14:paraId="02A43C94" w14:textId="77777777" w:rsidR="00C20D2C" w:rsidRPr="00D95A9D" w:rsidRDefault="00C20D2C" w:rsidP="00DB7DCD">
            <w:pPr>
              <w:rPr>
                <w:sz w:val="18"/>
                <w:szCs w:val="18"/>
              </w:rPr>
            </w:pPr>
          </w:p>
          <w:p w14:paraId="71B4A72B" w14:textId="77777777" w:rsidR="00DB7DCD" w:rsidRPr="00D95A9D" w:rsidRDefault="4B1F096C" w:rsidP="4B1F096C">
            <w:pPr>
              <w:rPr>
                <w:sz w:val="18"/>
                <w:szCs w:val="18"/>
              </w:rPr>
            </w:pPr>
            <w:r w:rsidRPr="00D95A9D">
              <w:rPr>
                <w:sz w:val="18"/>
                <w:szCs w:val="18"/>
              </w:rPr>
              <w:t>Zložený atribút:</w:t>
            </w:r>
          </w:p>
          <w:p w14:paraId="3A7E1FAC" w14:textId="4B9C7362" w:rsidR="00DB7DCD" w:rsidRPr="00D95A9D" w:rsidRDefault="00DB2889" w:rsidP="00DB7DCD">
            <w:hyperlink w:anchor="_Textový_popis_1" w:history="1">
              <w:r w:rsidR="4B1F096C" w:rsidRPr="00D95A9D">
                <w:rPr>
                  <w:rStyle w:val="Hypertextovprepojenie"/>
                  <w:sz w:val="18"/>
                  <w:szCs w:val="18"/>
                </w:rPr>
                <w:t>CEN-EN13606-CLUSTER.Textovy_popis.v1</w:t>
              </w:r>
            </w:hyperlink>
          </w:p>
        </w:tc>
      </w:tr>
      <w:tr w:rsidR="00DB7DCD" w:rsidRPr="00D95A9D" w14:paraId="03E3C25D" w14:textId="77777777" w:rsidTr="003E15D5">
        <w:trPr>
          <w:trHeight w:val="1237"/>
        </w:trPr>
        <w:tc>
          <w:tcPr>
            <w:tcW w:w="2183" w:type="dxa"/>
            <w:tcBorders>
              <w:top w:val="single" w:sz="4" w:space="0" w:color="auto"/>
              <w:left w:val="single" w:sz="4" w:space="0" w:color="auto"/>
              <w:bottom w:val="single" w:sz="4" w:space="0" w:color="auto"/>
              <w:right w:val="single" w:sz="4" w:space="0" w:color="auto"/>
            </w:tcBorders>
            <w:vAlign w:val="center"/>
          </w:tcPr>
          <w:p w14:paraId="607425AF" w14:textId="77777777" w:rsidR="00DB7DCD" w:rsidRPr="00D95A9D" w:rsidRDefault="4B1F096C" w:rsidP="4B1F096C">
            <w:pPr>
              <w:rPr>
                <w:sz w:val="18"/>
                <w:szCs w:val="18"/>
              </w:rPr>
            </w:pPr>
            <w:r w:rsidRPr="00D95A9D">
              <w:rPr>
                <w:sz w:val="18"/>
                <w:szCs w:val="18"/>
              </w:rPr>
              <w:t>Anamnéza</w:t>
            </w:r>
          </w:p>
          <w:p w14:paraId="62D687DC" w14:textId="77777777" w:rsidR="00DB7DCD" w:rsidRPr="00D95A9D" w:rsidRDefault="4B1F096C" w:rsidP="4B1F096C">
            <w:pPr>
              <w:rPr>
                <w:sz w:val="18"/>
                <w:szCs w:val="18"/>
              </w:rPr>
            </w:pPr>
            <w:r w:rsidRPr="00D95A9D">
              <w:rPr>
                <w:sz w:val="18"/>
                <w:szCs w:val="18"/>
              </w:rPr>
              <w:t>(OV.5)</w:t>
            </w:r>
          </w:p>
        </w:tc>
        <w:tc>
          <w:tcPr>
            <w:tcW w:w="7173" w:type="dxa"/>
            <w:tcBorders>
              <w:top w:val="single" w:sz="4" w:space="0" w:color="auto"/>
              <w:left w:val="single" w:sz="4" w:space="0" w:color="auto"/>
              <w:bottom w:val="single" w:sz="4" w:space="0" w:color="auto"/>
              <w:right w:val="single" w:sz="4" w:space="0" w:color="auto"/>
            </w:tcBorders>
            <w:vAlign w:val="center"/>
          </w:tcPr>
          <w:p w14:paraId="5B26E23B" w14:textId="77777777" w:rsidR="00F82122" w:rsidRPr="00D95A9D" w:rsidRDefault="00F82122" w:rsidP="4B1F096C">
            <w:pPr>
              <w:rPr>
                <w:sz w:val="18"/>
                <w:szCs w:val="18"/>
              </w:rPr>
            </w:pPr>
            <w:r w:rsidRPr="00D95A9D">
              <w:rPr>
                <w:sz w:val="18"/>
                <w:szCs w:val="18"/>
              </w:rPr>
              <w:t>Údaje o zdravotnom stave pacienta a jeho pokrvných príbuzných pred súčasnou chorobou.</w:t>
            </w:r>
          </w:p>
          <w:p w14:paraId="7DC1CD11" w14:textId="77777777" w:rsidR="00DB7DCD" w:rsidRPr="00D95A9D" w:rsidRDefault="4B1F096C" w:rsidP="4B1F096C">
            <w:pPr>
              <w:rPr>
                <w:sz w:val="18"/>
                <w:szCs w:val="18"/>
                <w:u w:val="single"/>
              </w:rPr>
            </w:pPr>
            <w:r w:rsidRPr="00D95A9D">
              <w:rPr>
                <w:sz w:val="18"/>
                <w:szCs w:val="18"/>
                <w:u w:val="single"/>
              </w:rPr>
              <w:t xml:space="preserve">Odporúčanie: </w:t>
            </w:r>
          </w:p>
          <w:p w14:paraId="0EE50B00" w14:textId="77777777" w:rsidR="00DB7DCD" w:rsidRPr="00D95A9D" w:rsidRDefault="4B1F096C" w:rsidP="4B1F096C">
            <w:pPr>
              <w:pStyle w:val="Odsekzoznamu"/>
              <w:numPr>
                <w:ilvl w:val="0"/>
                <w:numId w:val="30"/>
              </w:numPr>
              <w:rPr>
                <w:sz w:val="18"/>
                <w:szCs w:val="18"/>
              </w:rPr>
            </w:pPr>
            <w:r w:rsidRPr="00D95A9D">
              <w:rPr>
                <w:sz w:val="18"/>
                <w:szCs w:val="18"/>
              </w:rPr>
              <w:t xml:space="preserve">Zapisuje ošetrujúci lekár ak je anamnéza v IS PZS evidovaná ako samostatné pole (atribút) </w:t>
            </w:r>
          </w:p>
        </w:tc>
      </w:tr>
      <w:tr w:rsidR="00DB7DCD" w:rsidRPr="00D95A9D" w14:paraId="175188CC" w14:textId="77777777" w:rsidTr="003E15D5">
        <w:trPr>
          <w:trHeight w:val="1232"/>
        </w:trPr>
        <w:tc>
          <w:tcPr>
            <w:tcW w:w="2183" w:type="dxa"/>
            <w:tcBorders>
              <w:top w:val="single" w:sz="4" w:space="0" w:color="auto"/>
              <w:left w:val="single" w:sz="4" w:space="0" w:color="auto"/>
              <w:bottom w:val="single" w:sz="4" w:space="0" w:color="auto"/>
              <w:right w:val="single" w:sz="4" w:space="0" w:color="auto"/>
            </w:tcBorders>
            <w:vAlign w:val="center"/>
          </w:tcPr>
          <w:p w14:paraId="53A42893" w14:textId="77777777" w:rsidR="00DB7DCD" w:rsidRPr="00D95A9D" w:rsidRDefault="34661EDB" w:rsidP="34661EDB">
            <w:pPr>
              <w:rPr>
                <w:sz w:val="18"/>
                <w:szCs w:val="18"/>
              </w:rPr>
            </w:pPr>
            <w:r w:rsidRPr="00D95A9D">
              <w:rPr>
                <w:sz w:val="18"/>
                <w:szCs w:val="18"/>
              </w:rPr>
              <w:t>Dispenzarizácia</w:t>
            </w:r>
          </w:p>
          <w:p w14:paraId="5BB5717B" w14:textId="77777777" w:rsidR="00DB7DCD" w:rsidRPr="00D95A9D" w:rsidRDefault="4B1F096C" w:rsidP="4B1F096C">
            <w:pPr>
              <w:rPr>
                <w:sz w:val="18"/>
                <w:szCs w:val="18"/>
              </w:rPr>
            </w:pPr>
            <w:r w:rsidRPr="00D95A9D">
              <w:rPr>
                <w:sz w:val="18"/>
                <w:szCs w:val="18"/>
              </w:rPr>
              <w:t>(OV.6)</w:t>
            </w:r>
          </w:p>
        </w:tc>
        <w:tc>
          <w:tcPr>
            <w:tcW w:w="7173" w:type="dxa"/>
            <w:tcBorders>
              <w:top w:val="single" w:sz="4" w:space="0" w:color="auto"/>
              <w:left w:val="single" w:sz="4" w:space="0" w:color="auto"/>
              <w:bottom w:val="single" w:sz="4" w:space="0" w:color="auto"/>
              <w:right w:val="single" w:sz="4" w:space="0" w:color="auto"/>
            </w:tcBorders>
            <w:vAlign w:val="center"/>
          </w:tcPr>
          <w:p w14:paraId="5ACF72F8" w14:textId="77777777" w:rsidR="00595684" w:rsidRPr="00D95A9D" w:rsidRDefault="00595684" w:rsidP="34661EDB">
            <w:pPr>
              <w:rPr>
                <w:sz w:val="18"/>
                <w:szCs w:val="18"/>
              </w:rPr>
            </w:pPr>
            <w:r w:rsidRPr="00D95A9D">
              <w:rPr>
                <w:sz w:val="18"/>
                <w:szCs w:val="18"/>
              </w:rPr>
              <w:t>Príznak, či sa jedná o dispenzarizovaného pacienta. V prípade, že IS PZS eviduje dispenzár samostatne, tento atribút používaný nie je.</w:t>
            </w:r>
          </w:p>
          <w:p w14:paraId="637A7486" w14:textId="77777777" w:rsidR="00DB7DCD" w:rsidRPr="00D95A9D" w:rsidRDefault="00DB7DCD" w:rsidP="00DB7DCD">
            <w:pPr>
              <w:rPr>
                <w:sz w:val="18"/>
                <w:szCs w:val="18"/>
              </w:rPr>
            </w:pPr>
          </w:p>
          <w:p w14:paraId="6BD5301D" w14:textId="77777777" w:rsidR="00DB7DCD" w:rsidRPr="00D95A9D" w:rsidRDefault="4B1F096C" w:rsidP="4B1F096C">
            <w:pPr>
              <w:rPr>
                <w:sz w:val="18"/>
                <w:szCs w:val="18"/>
                <w:u w:val="single"/>
              </w:rPr>
            </w:pPr>
            <w:r w:rsidRPr="00D95A9D">
              <w:rPr>
                <w:sz w:val="18"/>
                <w:szCs w:val="18"/>
                <w:u w:val="single"/>
              </w:rPr>
              <w:t>Odporúčanie:</w:t>
            </w:r>
          </w:p>
          <w:p w14:paraId="6CA3B6E7" w14:textId="77777777" w:rsidR="00DB7DCD" w:rsidRPr="00D95A9D" w:rsidRDefault="34661EDB" w:rsidP="34661EDB">
            <w:pPr>
              <w:pStyle w:val="Odsekzoznamu"/>
              <w:numPr>
                <w:ilvl w:val="0"/>
                <w:numId w:val="30"/>
              </w:numPr>
              <w:rPr>
                <w:sz w:val="18"/>
                <w:szCs w:val="18"/>
                <w:u w:val="single"/>
              </w:rPr>
            </w:pPr>
            <w:r w:rsidRPr="00D95A9D">
              <w:rPr>
                <w:sz w:val="18"/>
                <w:szCs w:val="18"/>
              </w:rPr>
              <w:t xml:space="preserve">Atribút je poskytovaný PZS,  ktorý poskytuje zdravotnú starostlivosť skupine dispezarizovaných pacientov </w:t>
            </w:r>
          </w:p>
          <w:p w14:paraId="5FACAB2F" w14:textId="77777777" w:rsidR="00DB7DCD" w:rsidRPr="00D95A9D" w:rsidRDefault="34661EDB" w:rsidP="34661EDB">
            <w:pPr>
              <w:pStyle w:val="Odsekzoznamu"/>
              <w:numPr>
                <w:ilvl w:val="1"/>
                <w:numId w:val="30"/>
              </w:numPr>
              <w:rPr>
                <w:sz w:val="18"/>
                <w:szCs w:val="18"/>
                <w:u w:val="single"/>
              </w:rPr>
            </w:pPr>
            <w:r w:rsidRPr="00D95A9D">
              <w:rPr>
                <w:sz w:val="18"/>
                <w:szCs w:val="18"/>
              </w:rPr>
              <w:t>Ak lekár nepracuje so skupinou pacientov, ktorí podliehajú dispenzarizácii atribút nie je používaný</w:t>
            </w:r>
          </w:p>
          <w:p w14:paraId="7E30203C" w14:textId="77777777" w:rsidR="00DB7DCD" w:rsidRPr="00D95A9D" w:rsidRDefault="34661EDB" w:rsidP="34661EDB">
            <w:pPr>
              <w:pStyle w:val="Odsekzoznamu"/>
              <w:numPr>
                <w:ilvl w:val="1"/>
                <w:numId w:val="30"/>
              </w:numPr>
              <w:rPr>
                <w:sz w:val="18"/>
                <w:szCs w:val="18"/>
                <w:u w:val="single"/>
              </w:rPr>
            </w:pPr>
            <w:r w:rsidRPr="00D95A9D">
              <w:rPr>
                <w:sz w:val="18"/>
                <w:szCs w:val="18"/>
              </w:rPr>
              <w:t>Ak lekár pracuje so skupinou pacientov, ktorí podliehajú dispenzarizácii je atribút vždy povinný zobraziť v rámci UI, prípadne je evidovaný v rámci dispenzáru</w:t>
            </w:r>
          </w:p>
        </w:tc>
      </w:tr>
      <w:tr w:rsidR="00DB7DCD" w:rsidRPr="00D95A9D" w14:paraId="7912DA09" w14:textId="77777777" w:rsidTr="003E15D5">
        <w:trPr>
          <w:trHeight w:val="1013"/>
        </w:trPr>
        <w:tc>
          <w:tcPr>
            <w:tcW w:w="2183" w:type="dxa"/>
            <w:tcBorders>
              <w:top w:val="single" w:sz="4" w:space="0" w:color="auto"/>
              <w:left w:val="single" w:sz="4" w:space="0" w:color="auto"/>
              <w:bottom w:val="single" w:sz="4" w:space="0" w:color="auto"/>
              <w:right w:val="single" w:sz="4" w:space="0" w:color="auto"/>
            </w:tcBorders>
            <w:vAlign w:val="center"/>
          </w:tcPr>
          <w:p w14:paraId="2DF9BC46" w14:textId="77777777" w:rsidR="00DB7DCD" w:rsidRPr="00D95A9D" w:rsidRDefault="4B1F096C" w:rsidP="4B1F096C">
            <w:pPr>
              <w:rPr>
                <w:sz w:val="18"/>
                <w:szCs w:val="18"/>
              </w:rPr>
            </w:pPr>
            <w:r w:rsidRPr="00D95A9D">
              <w:rPr>
                <w:sz w:val="18"/>
                <w:szCs w:val="18"/>
              </w:rPr>
              <w:t>Odporúčanie</w:t>
            </w:r>
          </w:p>
          <w:p w14:paraId="60B88BD1" w14:textId="77777777" w:rsidR="00DB7DCD" w:rsidRPr="00D95A9D" w:rsidRDefault="4B1F096C" w:rsidP="4B1F096C">
            <w:pPr>
              <w:rPr>
                <w:sz w:val="18"/>
                <w:szCs w:val="18"/>
              </w:rPr>
            </w:pPr>
            <w:r w:rsidRPr="00D95A9D">
              <w:rPr>
                <w:sz w:val="18"/>
                <w:szCs w:val="18"/>
              </w:rPr>
              <w:t>(OV.7)</w:t>
            </w:r>
          </w:p>
        </w:tc>
        <w:tc>
          <w:tcPr>
            <w:tcW w:w="7173" w:type="dxa"/>
            <w:tcBorders>
              <w:top w:val="single" w:sz="4" w:space="0" w:color="auto"/>
              <w:left w:val="single" w:sz="4" w:space="0" w:color="auto"/>
              <w:bottom w:val="single" w:sz="4" w:space="0" w:color="auto"/>
              <w:right w:val="single" w:sz="4" w:space="0" w:color="auto"/>
            </w:tcBorders>
            <w:vAlign w:val="center"/>
          </w:tcPr>
          <w:p w14:paraId="22D8A838" w14:textId="77777777" w:rsidR="00DB7DCD" w:rsidRPr="00D95A9D" w:rsidRDefault="00595684" w:rsidP="00DB7DCD">
            <w:pPr>
              <w:rPr>
                <w:sz w:val="18"/>
                <w:szCs w:val="18"/>
              </w:rPr>
            </w:pPr>
            <w:r w:rsidRPr="00D95A9D">
              <w:rPr>
                <w:sz w:val="18"/>
                <w:szCs w:val="18"/>
              </w:rPr>
              <w:t xml:space="preserve">Odporúčanie ďalšieho postupu, resp. odporúčanie ďalšej liečby pacienta. </w:t>
            </w:r>
          </w:p>
          <w:p w14:paraId="3EE7447B" w14:textId="77777777" w:rsidR="00DB7DCD" w:rsidRPr="00D95A9D" w:rsidRDefault="4B1F096C" w:rsidP="4B1F096C">
            <w:pPr>
              <w:rPr>
                <w:sz w:val="18"/>
                <w:szCs w:val="18"/>
                <w:u w:val="single"/>
              </w:rPr>
            </w:pPr>
            <w:r w:rsidRPr="00D95A9D">
              <w:rPr>
                <w:sz w:val="18"/>
                <w:szCs w:val="18"/>
                <w:u w:val="single"/>
              </w:rPr>
              <w:t xml:space="preserve">Odporúčanie: </w:t>
            </w:r>
          </w:p>
          <w:p w14:paraId="493B0A9C" w14:textId="77777777" w:rsidR="00DB7DCD" w:rsidRPr="00D95A9D" w:rsidRDefault="4B1F096C" w:rsidP="4B1F096C">
            <w:pPr>
              <w:pStyle w:val="Odsekzoznamu"/>
              <w:numPr>
                <w:ilvl w:val="0"/>
                <w:numId w:val="30"/>
              </w:numPr>
              <w:rPr>
                <w:sz w:val="18"/>
                <w:szCs w:val="18"/>
              </w:rPr>
            </w:pPr>
            <w:r w:rsidRPr="00D95A9D">
              <w:rPr>
                <w:sz w:val="18"/>
                <w:szCs w:val="18"/>
              </w:rPr>
              <w:t xml:space="preserve">Zapisuje ošetrujúci lekár, ak je odporúčanie v IS PZS evidované ako samostatné pole (atribút) </w:t>
            </w:r>
          </w:p>
        </w:tc>
      </w:tr>
      <w:tr w:rsidR="00DB7DCD" w:rsidRPr="00D95A9D" w14:paraId="09C3E46C" w14:textId="77777777" w:rsidTr="003E15D5">
        <w:trPr>
          <w:trHeight w:val="3502"/>
        </w:trPr>
        <w:tc>
          <w:tcPr>
            <w:tcW w:w="2183" w:type="dxa"/>
            <w:tcBorders>
              <w:top w:val="single" w:sz="4" w:space="0" w:color="auto"/>
              <w:left w:val="single" w:sz="4" w:space="0" w:color="auto"/>
              <w:bottom w:val="single" w:sz="4" w:space="0" w:color="auto"/>
              <w:right w:val="single" w:sz="4" w:space="0" w:color="auto"/>
            </w:tcBorders>
            <w:vAlign w:val="center"/>
          </w:tcPr>
          <w:p w14:paraId="63438387" w14:textId="77777777" w:rsidR="00DB7DCD" w:rsidRPr="00D95A9D" w:rsidRDefault="4B1F096C" w:rsidP="4B1F096C">
            <w:pPr>
              <w:rPr>
                <w:sz w:val="18"/>
                <w:szCs w:val="18"/>
              </w:rPr>
            </w:pPr>
            <w:r w:rsidRPr="00D95A9D">
              <w:rPr>
                <w:sz w:val="18"/>
                <w:szCs w:val="18"/>
              </w:rPr>
              <w:lastRenderedPageBreak/>
              <w:t>Urgentnosť vyšetrenia</w:t>
            </w:r>
            <w:r w:rsidR="10BBE82C" w:rsidRPr="00D95A9D">
              <w:br/>
            </w:r>
            <w:r w:rsidRPr="00D95A9D">
              <w:rPr>
                <w:sz w:val="18"/>
                <w:szCs w:val="18"/>
              </w:rPr>
              <w:t>(OV.8)</w:t>
            </w:r>
          </w:p>
        </w:tc>
        <w:tc>
          <w:tcPr>
            <w:tcW w:w="7173" w:type="dxa"/>
            <w:tcBorders>
              <w:top w:val="single" w:sz="4" w:space="0" w:color="auto"/>
              <w:left w:val="single" w:sz="4" w:space="0" w:color="auto"/>
              <w:bottom w:val="single" w:sz="4" w:space="0" w:color="auto"/>
              <w:right w:val="single" w:sz="4" w:space="0" w:color="auto"/>
            </w:tcBorders>
            <w:vAlign w:val="center"/>
          </w:tcPr>
          <w:p w14:paraId="3019C06A" w14:textId="77777777" w:rsidR="00DB7DCD" w:rsidRPr="00D95A9D" w:rsidRDefault="00595684" w:rsidP="00DB7DCD">
            <w:pPr>
              <w:rPr>
                <w:sz w:val="18"/>
                <w:szCs w:val="18"/>
              </w:rPr>
            </w:pPr>
            <w:r w:rsidRPr="00D95A9D">
              <w:rPr>
                <w:sz w:val="18"/>
                <w:szCs w:val="18"/>
              </w:rPr>
              <w:t xml:space="preserve">Urgentnosť vyšetrenia. Odkaz na číselník, obsahujúci stupne urgentnosti resp. naliehavosti vyšetrenia. </w:t>
            </w:r>
          </w:p>
          <w:p w14:paraId="66F76B56" w14:textId="77777777" w:rsidR="00595684" w:rsidRPr="00D95A9D" w:rsidRDefault="00595684" w:rsidP="00DB7DCD">
            <w:pPr>
              <w:rPr>
                <w:sz w:val="18"/>
                <w:szCs w:val="18"/>
              </w:rPr>
            </w:pPr>
          </w:p>
          <w:p w14:paraId="3CDDB15D" w14:textId="77777777" w:rsidR="00DB7DCD" w:rsidRPr="00D95A9D" w:rsidRDefault="4B1F096C" w:rsidP="4B1F096C">
            <w:pPr>
              <w:rPr>
                <w:sz w:val="18"/>
                <w:szCs w:val="18"/>
                <w:u w:val="single"/>
              </w:rPr>
            </w:pPr>
            <w:r w:rsidRPr="00D95A9D">
              <w:rPr>
                <w:sz w:val="18"/>
                <w:szCs w:val="18"/>
                <w:u w:val="single"/>
              </w:rPr>
              <w:t xml:space="preserve">Odporúčanie: </w:t>
            </w:r>
          </w:p>
          <w:p w14:paraId="1FE9FE93" w14:textId="77777777" w:rsidR="00DB7DCD" w:rsidRPr="00D95A9D" w:rsidRDefault="4B1F096C" w:rsidP="4B1F096C">
            <w:pPr>
              <w:pStyle w:val="Odsekzoznamu"/>
              <w:numPr>
                <w:ilvl w:val="0"/>
                <w:numId w:val="30"/>
              </w:numPr>
              <w:rPr>
                <w:sz w:val="18"/>
                <w:szCs w:val="18"/>
              </w:rPr>
            </w:pPr>
            <w:r w:rsidRPr="00D95A9D">
              <w:rPr>
                <w:sz w:val="18"/>
                <w:szCs w:val="18"/>
              </w:rPr>
              <w:t>Urgentnosť vypĺňa ošetrujúci lekár</w:t>
            </w:r>
          </w:p>
          <w:p w14:paraId="6ED8134F" w14:textId="77777777" w:rsidR="00DB7DCD" w:rsidRPr="00D95A9D" w:rsidRDefault="4B1F096C" w:rsidP="4B1F096C">
            <w:pPr>
              <w:pStyle w:val="Odsekzoznamu"/>
              <w:numPr>
                <w:ilvl w:val="0"/>
                <w:numId w:val="30"/>
              </w:numPr>
              <w:rPr>
                <w:sz w:val="18"/>
                <w:szCs w:val="18"/>
              </w:rPr>
            </w:pPr>
            <w:r w:rsidRPr="00D95A9D">
              <w:rPr>
                <w:sz w:val="18"/>
                <w:szCs w:val="18"/>
              </w:rPr>
              <w:t>Nakoľko hodnota je daná číselníkom je možné automaticky generovať hodnotu  v závislosti od vybraných situácii</w:t>
            </w:r>
          </w:p>
          <w:p w14:paraId="7269A998" w14:textId="77777777" w:rsidR="00DB7DCD" w:rsidRPr="00D95A9D" w:rsidRDefault="4B1F096C" w:rsidP="4B1F096C">
            <w:pPr>
              <w:pStyle w:val="Odsekzoznamu"/>
              <w:numPr>
                <w:ilvl w:val="0"/>
                <w:numId w:val="30"/>
              </w:numPr>
              <w:rPr>
                <w:sz w:val="18"/>
                <w:szCs w:val="18"/>
              </w:rPr>
            </w:pPr>
            <w:r w:rsidRPr="00D95A9D">
              <w:rPr>
                <w:sz w:val="18"/>
                <w:szCs w:val="18"/>
              </w:rPr>
              <w:t>Na základe urgentnosti VL, ku ktorému je vytváraná odpoveď</w:t>
            </w:r>
          </w:p>
          <w:p w14:paraId="5A9C1BA3" w14:textId="77777777" w:rsidR="00DB7DCD" w:rsidRPr="00D95A9D" w:rsidRDefault="4B1F096C" w:rsidP="4B1F096C">
            <w:pPr>
              <w:pStyle w:val="Odsekzoznamu"/>
              <w:numPr>
                <w:ilvl w:val="0"/>
                <w:numId w:val="30"/>
              </w:numPr>
              <w:rPr>
                <w:sz w:val="18"/>
                <w:szCs w:val="18"/>
              </w:rPr>
            </w:pPr>
            <w:r w:rsidRPr="00D95A9D">
              <w:rPr>
                <w:sz w:val="18"/>
                <w:szCs w:val="18"/>
              </w:rPr>
              <w:t xml:space="preserve">Hodnota „urgentné“ je default zobrazovaná pri type správy z vyšetrenia „Záznam o urgentnej zdravotnej starostlivosti“ </w:t>
            </w:r>
          </w:p>
          <w:p w14:paraId="31DD19F4" w14:textId="77777777" w:rsidR="00DB7DCD" w:rsidRPr="00D95A9D" w:rsidRDefault="4B1F096C" w:rsidP="4B1F096C">
            <w:pPr>
              <w:pStyle w:val="Odsekzoznamu"/>
              <w:rPr>
                <w:sz w:val="18"/>
                <w:szCs w:val="18"/>
              </w:rPr>
            </w:pPr>
            <w:r w:rsidRPr="00D95A9D">
              <w:rPr>
                <w:sz w:val="18"/>
                <w:szCs w:val="18"/>
              </w:rPr>
              <w:t xml:space="preserve">(týmto atribútom je možné odlíšiť, či v momente poskytnutia urgentnej zdravotnej starostlivosti išlo o nevyhnutné = urgentné vyšetrenie alebo bežné vyšetrenie, ktoré bolo možné riešiť návštevou VAS alebo ŠAS) </w:t>
            </w:r>
          </w:p>
          <w:p w14:paraId="0A396209" w14:textId="77777777" w:rsidR="00DB7DCD" w:rsidRPr="00D95A9D" w:rsidRDefault="00DB7DCD" w:rsidP="00DB7DCD">
            <w:pPr>
              <w:pStyle w:val="Odsekzoznamu"/>
              <w:rPr>
                <w:sz w:val="18"/>
                <w:szCs w:val="18"/>
              </w:rPr>
            </w:pPr>
          </w:p>
          <w:p w14:paraId="5672B62E" w14:textId="77777777" w:rsidR="00DB7DCD" w:rsidRPr="00D95A9D" w:rsidRDefault="4B1F096C" w:rsidP="4B1F096C">
            <w:pPr>
              <w:rPr>
                <w:sz w:val="18"/>
                <w:szCs w:val="18"/>
              </w:rPr>
            </w:pPr>
            <w:r w:rsidRPr="00D95A9D">
              <w:rPr>
                <w:sz w:val="18"/>
                <w:szCs w:val="18"/>
              </w:rPr>
              <w:t xml:space="preserve">OID: </w:t>
            </w:r>
            <w:r w:rsidRPr="00D95A9D">
              <w:rPr>
                <w:rFonts w:ascii="Trebuchet MS" w:eastAsia="Trebuchet MS" w:hAnsi="Trebuchet MS" w:cs="Trebuchet MS"/>
                <w:color w:val="000000"/>
                <w:sz w:val="18"/>
                <w:szCs w:val="18"/>
              </w:rPr>
              <w:t xml:space="preserve">1.3.158.00165387.100.10.123 </w:t>
            </w:r>
          </w:p>
        </w:tc>
      </w:tr>
      <w:tr w:rsidR="00DB7DCD" w:rsidRPr="00D95A9D" w14:paraId="2F106E8F" w14:textId="77777777" w:rsidTr="003E15D5">
        <w:trPr>
          <w:trHeight w:val="830"/>
        </w:trPr>
        <w:tc>
          <w:tcPr>
            <w:tcW w:w="2183" w:type="dxa"/>
            <w:tcBorders>
              <w:top w:val="single" w:sz="4" w:space="0" w:color="auto"/>
              <w:left w:val="single" w:sz="4" w:space="0" w:color="auto"/>
              <w:bottom w:val="single" w:sz="4" w:space="0" w:color="auto"/>
              <w:right w:val="single" w:sz="4" w:space="0" w:color="auto"/>
            </w:tcBorders>
            <w:vAlign w:val="center"/>
          </w:tcPr>
          <w:p w14:paraId="3B1EB151" w14:textId="77777777" w:rsidR="00DB7DCD" w:rsidRPr="00D95A9D" w:rsidRDefault="4B1F096C" w:rsidP="4B1F096C">
            <w:pPr>
              <w:rPr>
                <w:sz w:val="18"/>
                <w:szCs w:val="18"/>
              </w:rPr>
            </w:pPr>
            <w:r w:rsidRPr="00D95A9D">
              <w:rPr>
                <w:sz w:val="18"/>
                <w:szCs w:val="18"/>
              </w:rPr>
              <w:t xml:space="preserve">Diagnostický záver </w:t>
            </w:r>
          </w:p>
          <w:p w14:paraId="23853F1A" w14:textId="77777777" w:rsidR="00DB7DCD" w:rsidRPr="00D95A9D" w:rsidRDefault="4B1F096C" w:rsidP="4B1F096C">
            <w:pPr>
              <w:rPr>
                <w:sz w:val="18"/>
                <w:szCs w:val="18"/>
              </w:rPr>
            </w:pPr>
            <w:r w:rsidRPr="00D95A9D">
              <w:rPr>
                <w:sz w:val="18"/>
                <w:szCs w:val="18"/>
              </w:rPr>
              <w:t>(OV.9)</w:t>
            </w:r>
          </w:p>
        </w:tc>
        <w:tc>
          <w:tcPr>
            <w:tcW w:w="7173" w:type="dxa"/>
            <w:tcBorders>
              <w:top w:val="single" w:sz="4" w:space="0" w:color="auto"/>
              <w:left w:val="single" w:sz="4" w:space="0" w:color="auto"/>
              <w:bottom w:val="single" w:sz="4" w:space="0" w:color="auto"/>
              <w:right w:val="single" w:sz="4" w:space="0" w:color="auto"/>
            </w:tcBorders>
            <w:vAlign w:val="center"/>
          </w:tcPr>
          <w:p w14:paraId="49D297A5" w14:textId="77777777" w:rsidR="00DB7DCD" w:rsidRPr="00D95A9D" w:rsidRDefault="00595684" w:rsidP="4B1F096C">
            <w:pPr>
              <w:rPr>
                <w:sz w:val="18"/>
                <w:szCs w:val="18"/>
              </w:rPr>
            </w:pPr>
            <w:r w:rsidRPr="00D95A9D">
              <w:rPr>
                <w:sz w:val="18"/>
                <w:szCs w:val="18"/>
              </w:rPr>
              <w:t>Informácie ohľadom diagnóz, ktoré má pacient pri ukončení vyšetrení. Diagnózu je možné definovať výberom diagnózy z číselníka (MKCH10) s doplnením slovného popisu diagnózy. Tiež je možné definovať hlavnú aj život ovplyvňujúcu diagnózu. Hlavná diagnóza môže byť vždy maximálne jedna.</w:t>
            </w:r>
          </w:p>
        </w:tc>
      </w:tr>
      <w:tr w:rsidR="00DB7DCD" w:rsidRPr="00D95A9D" w14:paraId="126EB1E0" w14:textId="77777777" w:rsidTr="003E15D5">
        <w:trPr>
          <w:trHeight w:val="626"/>
        </w:trPr>
        <w:tc>
          <w:tcPr>
            <w:tcW w:w="2183" w:type="dxa"/>
            <w:tcBorders>
              <w:top w:val="single" w:sz="4" w:space="0" w:color="auto"/>
              <w:left w:val="single" w:sz="4" w:space="0" w:color="auto"/>
              <w:bottom w:val="single" w:sz="4" w:space="0" w:color="auto"/>
              <w:right w:val="single" w:sz="4" w:space="0" w:color="auto"/>
            </w:tcBorders>
            <w:vAlign w:val="center"/>
          </w:tcPr>
          <w:p w14:paraId="246E20B8" w14:textId="77777777" w:rsidR="00DB7DCD" w:rsidRPr="00D95A9D" w:rsidRDefault="4B1F096C" w:rsidP="4B1F096C">
            <w:pPr>
              <w:rPr>
                <w:sz w:val="18"/>
                <w:szCs w:val="18"/>
              </w:rPr>
            </w:pPr>
            <w:r w:rsidRPr="00D95A9D">
              <w:rPr>
                <w:sz w:val="18"/>
                <w:szCs w:val="18"/>
              </w:rPr>
              <w:t>Diagnóza</w:t>
            </w:r>
            <w:r w:rsidR="10BBE82C" w:rsidRPr="00D95A9D">
              <w:br/>
            </w:r>
            <w:r w:rsidRPr="00D95A9D">
              <w:rPr>
                <w:sz w:val="18"/>
                <w:szCs w:val="18"/>
              </w:rPr>
              <w:t>(OV.9.1)</w:t>
            </w:r>
          </w:p>
        </w:tc>
        <w:tc>
          <w:tcPr>
            <w:tcW w:w="7173" w:type="dxa"/>
            <w:tcBorders>
              <w:top w:val="single" w:sz="4" w:space="0" w:color="auto"/>
              <w:left w:val="single" w:sz="4" w:space="0" w:color="auto"/>
              <w:bottom w:val="single" w:sz="4" w:space="0" w:color="auto"/>
              <w:right w:val="single" w:sz="4" w:space="0" w:color="auto"/>
            </w:tcBorders>
            <w:vAlign w:val="center"/>
          </w:tcPr>
          <w:p w14:paraId="2FE9F23C" w14:textId="26F72DE1" w:rsidR="00595684" w:rsidRPr="00D95A9D" w:rsidRDefault="00595684" w:rsidP="00595684">
            <w:pPr>
              <w:rPr>
                <w:rStyle w:val="Hypertextovprepojenie"/>
                <w:color w:val="auto"/>
                <w:sz w:val="18"/>
                <w:szCs w:val="18"/>
                <w:u w:val="none"/>
              </w:rPr>
            </w:pPr>
            <w:r w:rsidRPr="00D95A9D">
              <w:rPr>
                <w:rStyle w:val="Hypertextovprepojenie"/>
                <w:color w:val="auto"/>
                <w:sz w:val="18"/>
                <w:szCs w:val="18"/>
                <w:u w:val="none"/>
              </w:rPr>
              <w:t xml:space="preserve">Diagnóza pacienta, </w:t>
            </w:r>
            <w:r w:rsidR="00D7212B">
              <w:rPr>
                <w:rStyle w:val="Hypertextovprepojenie"/>
                <w:color w:val="auto"/>
                <w:sz w:val="18"/>
                <w:szCs w:val="18"/>
                <w:u w:val="none"/>
              </w:rPr>
              <w:t>podľa</w:t>
            </w:r>
            <w:r w:rsidR="00D7212B" w:rsidRPr="00595684">
              <w:rPr>
                <w:rStyle w:val="Hypertextovprepojenie"/>
                <w:color w:val="auto"/>
                <w:sz w:val="18"/>
                <w:szCs w:val="18"/>
                <w:u w:val="none"/>
              </w:rPr>
              <w:t xml:space="preserve"> číselníka MKCH10</w:t>
            </w:r>
            <w:r w:rsidR="00D7212B">
              <w:rPr>
                <w:rStyle w:val="Hypertextovprepojenie"/>
                <w:color w:val="auto"/>
                <w:sz w:val="18"/>
                <w:szCs w:val="18"/>
                <w:u w:val="none"/>
              </w:rPr>
              <w:t>. Diagnózu je možné doplniť upresnením vo forme</w:t>
            </w:r>
            <w:r w:rsidR="00D7212B" w:rsidRPr="00595684">
              <w:rPr>
                <w:rStyle w:val="Hypertextovprepojenie"/>
                <w:color w:val="auto"/>
                <w:sz w:val="18"/>
                <w:szCs w:val="18"/>
                <w:u w:val="none"/>
              </w:rPr>
              <w:t xml:space="preserve"> voľn</w:t>
            </w:r>
            <w:r w:rsidR="00D7212B">
              <w:rPr>
                <w:rStyle w:val="Hypertextovprepojenie"/>
                <w:color w:val="auto"/>
                <w:sz w:val="18"/>
                <w:szCs w:val="18"/>
                <w:u w:val="none"/>
              </w:rPr>
              <w:t>ého</w:t>
            </w:r>
            <w:r w:rsidR="00D7212B" w:rsidRPr="00595684">
              <w:rPr>
                <w:rStyle w:val="Hypertextovprepojenie"/>
                <w:color w:val="auto"/>
                <w:sz w:val="18"/>
                <w:szCs w:val="18"/>
                <w:u w:val="none"/>
              </w:rPr>
              <w:t xml:space="preserve"> text</w:t>
            </w:r>
            <w:r w:rsidR="00D7212B">
              <w:rPr>
                <w:rStyle w:val="Hypertextovprepojenie"/>
                <w:color w:val="auto"/>
                <w:sz w:val="18"/>
                <w:szCs w:val="18"/>
                <w:u w:val="none"/>
              </w:rPr>
              <w:t>u</w:t>
            </w:r>
            <w:r w:rsidR="00D7212B" w:rsidRPr="00595684">
              <w:rPr>
                <w:rStyle w:val="Hypertextovprepojenie"/>
                <w:color w:val="auto"/>
                <w:sz w:val="18"/>
                <w:szCs w:val="18"/>
                <w:u w:val="none"/>
              </w:rPr>
              <w:t xml:space="preserve">. </w:t>
            </w:r>
            <w:r w:rsidRPr="00D95A9D">
              <w:rPr>
                <w:rStyle w:val="Hypertextovprepojenie"/>
                <w:color w:val="auto"/>
                <w:sz w:val="18"/>
                <w:szCs w:val="18"/>
                <w:u w:val="none"/>
              </w:rPr>
              <w:t xml:space="preserve">Využíva sa vo viacerých archetypoch. Ako diagnóza po prijatí pacienta do ústavnej starostlivosti, diagnóza na základe, ktorej bol liek predpísaný lekárom, diagnóza pre odporúčania na vyšetrenie alebo žiadanku.  </w:t>
            </w:r>
          </w:p>
          <w:p w14:paraId="3CFEB4E6" w14:textId="4C034BCB" w:rsidR="00DB7DCD" w:rsidRPr="00D95A9D" w:rsidRDefault="00DB2889" w:rsidP="4B1F096C">
            <w:pPr>
              <w:rPr>
                <w:sz w:val="18"/>
                <w:szCs w:val="18"/>
              </w:rPr>
            </w:pPr>
            <w:hyperlink w:anchor="Diagnosticky_zaver" w:history="1">
              <w:r w:rsidR="4B1F096C" w:rsidRPr="00D95A9D">
                <w:rPr>
                  <w:rStyle w:val="Hypertextovprepojenie"/>
                  <w:sz w:val="18"/>
                  <w:szCs w:val="18"/>
                </w:rPr>
                <w:t>CEN-EN13606-CLUSTER.Diagnoza.v1</w:t>
              </w:r>
            </w:hyperlink>
          </w:p>
        </w:tc>
      </w:tr>
      <w:tr w:rsidR="00812E6A" w:rsidRPr="00D95A9D" w14:paraId="5349F50B" w14:textId="77777777" w:rsidTr="003E15D5">
        <w:trPr>
          <w:trHeight w:val="626"/>
        </w:trPr>
        <w:tc>
          <w:tcPr>
            <w:tcW w:w="2183" w:type="dxa"/>
            <w:tcBorders>
              <w:top w:val="single" w:sz="4" w:space="0" w:color="auto"/>
              <w:left w:val="single" w:sz="4" w:space="0" w:color="auto"/>
              <w:bottom w:val="single" w:sz="4" w:space="0" w:color="auto"/>
              <w:right w:val="single" w:sz="4" w:space="0" w:color="auto"/>
            </w:tcBorders>
          </w:tcPr>
          <w:p w14:paraId="3BAA9B71" w14:textId="77777777" w:rsidR="00812E6A" w:rsidRPr="00D95A9D" w:rsidRDefault="4B1F096C" w:rsidP="4B1F096C">
            <w:pPr>
              <w:rPr>
                <w:sz w:val="18"/>
                <w:szCs w:val="18"/>
              </w:rPr>
            </w:pPr>
            <w:r w:rsidRPr="00D95A9D">
              <w:rPr>
                <w:sz w:val="18"/>
                <w:szCs w:val="18"/>
              </w:rPr>
              <w:t>Hlavná diagnóza</w:t>
            </w:r>
            <w:r w:rsidR="10BBE82C" w:rsidRPr="00D95A9D">
              <w:br/>
            </w:r>
            <w:r w:rsidRPr="00D95A9D">
              <w:rPr>
                <w:sz w:val="18"/>
                <w:szCs w:val="18"/>
              </w:rPr>
              <w:t>(OV.9.2)</w:t>
            </w:r>
          </w:p>
        </w:tc>
        <w:tc>
          <w:tcPr>
            <w:tcW w:w="7173" w:type="dxa"/>
            <w:tcBorders>
              <w:top w:val="single" w:sz="4" w:space="0" w:color="auto"/>
              <w:left w:val="single" w:sz="4" w:space="0" w:color="auto"/>
              <w:bottom w:val="single" w:sz="4" w:space="0" w:color="auto"/>
              <w:right w:val="single" w:sz="4" w:space="0" w:color="auto"/>
            </w:tcBorders>
          </w:tcPr>
          <w:p w14:paraId="1B1A1951" w14:textId="77777777" w:rsidR="00812E6A" w:rsidRPr="00D95A9D" w:rsidRDefault="00E53F10" w:rsidP="4B1F096C">
            <w:pPr>
              <w:rPr>
                <w:sz w:val="18"/>
                <w:szCs w:val="18"/>
              </w:rPr>
            </w:pPr>
            <w:r w:rsidRPr="00D95A9D">
              <w:rPr>
                <w:sz w:val="18"/>
                <w:szCs w:val="18"/>
              </w:rPr>
              <w:t>Príznak, že daná diagnóza je hlavná.</w:t>
            </w:r>
          </w:p>
        </w:tc>
      </w:tr>
      <w:tr w:rsidR="00812E6A" w:rsidRPr="00D95A9D" w14:paraId="53341E78" w14:textId="77777777" w:rsidTr="003E15D5">
        <w:trPr>
          <w:trHeight w:val="523"/>
        </w:trPr>
        <w:tc>
          <w:tcPr>
            <w:tcW w:w="2183" w:type="dxa"/>
            <w:tcBorders>
              <w:top w:val="single" w:sz="4" w:space="0" w:color="auto"/>
              <w:left w:val="single" w:sz="4" w:space="0" w:color="auto"/>
              <w:bottom w:val="single" w:sz="4" w:space="0" w:color="auto"/>
              <w:right w:val="single" w:sz="4" w:space="0" w:color="auto"/>
            </w:tcBorders>
            <w:vAlign w:val="center"/>
          </w:tcPr>
          <w:p w14:paraId="574A7ED0" w14:textId="77777777" w:rsidR="00812E6A" w:rsidRPr="00D95A9D" w:rsidRDefault="4B1F096C" w:rsidP="4B1F096C">
            <w:pPr>
              <w:rPr>
                <w:sz w:val="18"/>
                <w:szCs w:val="18"/>
              </w:rPr>
            </w:pPr>
            <w:r w:rsidRPr="00D95A9D">
              <w:rPr>
                <w:sz w:val="18"/>
                <w:szCs w:val="18"/>
              </w:rPr>
              <w:t>Život ovplyvňujúca diagnóza</w:t>
            </w:r>
          </w:p>
          <w:p w14:paraId="5FEFC6E7" w14:textId="77777777" w:rsidR="00812E6A" w:rsidRPr="00D95A9D" w:rsidRDefault="4B1F096C" w:rsidP="4B1F096C">
            <w:pPr>
              <w:rPr>
                <w:sz w:val="18"/>
                <w:szCs w:val="18"/>
              </w:rPr>
            </w:pPr>
            <w:r w:rsidRPr="00D95A9D">
              <w:rPr>
                <w:sz w:val="18"/>
                <w:szCs w:val="18"/>
              </w:rPr>
              <w:t>(OV.9.3)</w:t>
            </w:r>
          </w:p>
        </w:tc>
        <w:tc>
          <w:tcPr>
            <w:tcW w:w="7173" w:type="dxa"/>
            <w:tcBorders>
              <w:top w:val="single" w:sz="4" w:space="0" w:color="auto"/>
              <w:left w:val="single" w:sz="4" w:space="0" w:color="auto"/>
              <w:bottom w:val="single" w:sz="4" w:space="0" w:color="auto"/>
              <w:right w:val="single" w:sz="4" w:space="0" w:color="auto"/>
            </w:tcBorders>
            <w:vAlign w:val="center"/>
          </w:tcPr>
          <w:p w14:paraId="0CAE87DA" w14:textId="77777777" w:rsidR="00E53F10" w:rsidRPr="00D95A9D" w:rsidRDefault="00E53F10" w:rsidP="4B1F096C">
            <w:pPr>
              <w:rPr>
                <w:sz w:val="18"/>
                <w:szCs w:val="18"/>
              </w:rPr>
            </w:pPr>
            <w:r w:rsidRPr="00D95A9D">
              <w:rPr>
                <w:sz w:val="18"/>
                <w:szCs w:val="18"/>
              </w:rPr>
              <w:t>Príznak život ovplyvňujúcej diagnózy.</w:t>
            </w:r>
          </w:p>
          <w:p w14:paraId="40C6E072" w14:textId="77777777" w:rsidR="00812E6A" w:rsidRPr="00D95A9D" w:rsidRDefault="4B1F096C" w:rsidP="4B1F096C">
            <w:pPr>
              <w:rPr>
                <w:sz w:val="18"/>
                <w:szCs w:val="18"/>
                <w:u w:val="single"/>
              </w:rPr>
            </w:pPr>
            <w:r w:rsidRPr="00D95A9D">
              <w:rPr>
                <w:sz w:val="18"/>
                <w:szCs w:val="18"/>
                <w:u w:val="single"/>
              </w:rPr>
              <w:t>Odporúčanie:</w:t>
            </w:r>
          </w:p>
          <w:p w14:paraId="289D54A6" w14:textId="77777777" w:rsidR="00812E6A" w:rsidRPr="00D95A9D" w:rsidRDefault="4B1F096C" w:rsidP="4B1F096C">
            <w:pPr>
              <w:pStyle w:val="Odsekzoznamu"/>
              <w:numPr>
                <w:ilvl w:val="0"/>
                <w:numId w:val="30"/>
              </w:numPr>
              <w:rPr>
                <w:sz w:val="18"/>
                <w:szCs w:val="18"/>
              </w:rPr>
            </w:pPr>
            <w:r w:rsidRPr="00D95A9D">
              <w:rPr>
                <w:sz w:val="18"/>
                <w:szCs w:val="18"/>
              </w:rPr>
              <w:t>Diagnózy sú automaticky validované na pozadí lekára bez potreby zaškrtávania lekárom</w:t>
            </w:r>
          </w:p>
          <w:p w14:paraId="36C538F9" w14:textId="73A7D43F" w:rsidR="00E53F10" w:rsidRPr="00D95A9D" w:rsidRDefault="00E53F10" w:rsidP="4B1F096C">
            <w:pPr>
              <w:pStyle w:val="Odsekzoznamu"/>
              <w:numPr>
                <w:ilvl w:val="0"/>
                <w:numId w:val="30"/>
              </w:numPr>
              <w:rPr>
                <w:sz w:val="18"/>
                <w:szCs w:val="18"/>
              </w:rPr>
            </w:pPr>
            <w:r w:rsidRPr="00D95A9D">
              <w:rPr>
                <w:sz w:val="18"/>
                <w:szCs w:val="18"/>
              </w:rPr>
              <w:t xml:space="preserve">Diagnózy, ktoré sú takto automaticky označené </w:t>
            </w:r>
            <w:r w:rsidR="00D7212B">
              <w:rPr>
                <w:sz w:val="18"/>
                <w:szCs w:val="18"/>
              </w:rPr>
              <w:t>(podľa príznaku z číselníka diagnóz)</w:t>
            </w:r>
            <w:r w:rsidRPr="00D95A9D">
              <w:rPr>
                <w:sz w:val="18"/>
                <w:szCs w:val="18"/>
              </w:rPr>
              <w:t>, už nie je možné odznačiť</w:t>
            </w:r>
          </w:p>
          <w:p w14:paraId="47278C09" w14:textId="77777777" w:rsidR="00E53F10" w:rsidRPr="00D95A9D" w:rsidRDefault="00E53F10" w:rsidP="4B1F096C">
            <w:pPr>
              <w:pStyle w:val="Odsekzoznamu"/>
              <w:numPr>
                <w:ilvl w:val="0"/>
                <w:numId w:val="30"/>
              </w:numPr>
              <w:rPr>
                <w:sz w:val="18"/>
                <w:szCs w:val="18"/>
              </w:rPr>
            </w:pPr>
            <w:r w:rsidRPr="00D95A9D">
              <w:rPr>
                <w:sz w:val="18"/>
                <w:szCs w:val="18"/>
              </w:rPr>
              <w:t>Lekár môže týmto príznakom podľa uváženia označiť aj ďalšie diagnózy</w:t>
            </w:r>
          </w:p>
        </w:tc>
      </w:tr>
      <w:tr w:rsidR="00812E6A" w:rsidRPr="00D95A9D" w14:paraId="636C8816" w14:textId="77777777" w:rsidTr="003E15D5">
        <w:trPr>
          <w:trHeight w:val="1186"/>
        </w:trPr>
        <w:tc>
          <w:tcPr>
            <w:tcW w:w="2183" w:type="dxa"/>
            <w:tcBorders>
              <w:top w:val="single" w:sz="4" w:space="0" w:color="auto"/>
              <w:left w:val="single" w:sz="4" w:space="0" w:color="auto"/>
              <w:bottom w:val="single" w:sz="4" w:space="0" w:color="auto"/>
              <w:right w:val="single" w:sz="4" w:space="0" w:color="auto"/>
            </w:tcBorders>
            <w:vAlign w:val="center"/>
          </w:tcPr>
          <w:p w14:paraId="1181BC56" w14:textId="77777777" w:rsidR="00812E6A" w:rsidRPr="00D95A9D" w:rsidRDefault="4B1F096C" w:rsidP="4B1F096C">
            <w:pPr>
              <w:rPr>
                <w:sz w:val="18"/>
                <w:szCs w:val="18"/>
              </w:rPr>
            </w:pPr>
            <w:r w:rsidRPr="00D95A9D">
              <w:rPr>
                <w:sz w:val="18"/>
                <w:szCs w:val="18"/>
              </w:rPr>
              <w:t>Odosielajúci lekár</w:t>
            </w:r>
            <w:r w:rsidR="10BBE82C" w:rsidRPr="00D95A9D">
              <w:br/>
            </w:r>
            <w:r w:rsidRPr="00D95A9D">
              <w:rPr>
                <w:sz w:val="18"/>
                <w:szCs w:val="18"/>
              </w:rPr>
              <w:t>(OV.10)</w:t>
            </w:r>
          </w:p>
        </w:tc>
        <w:tc>
          <w:tcPr>
            <w:tcW w:w="7173" w:type="dxa"/>
            <w:tcBorders>
              <w:top w:val="single" w:sz="4" w:space="0" w:color="auto"/>
              <w:left w:val="single" w:sz="4" w:space="0" w:color="auto"/>
              <w:bottom w:val="single" w:sz="4" w:space="0" w:color="auto"/>
              <w:right w:val="single" w:sz="4" w:space="0" w:color="auto"/>
            </w:tcBorders>
            <w:vAlign w:val="center"/>
          </w:tcPr>
          <w:p w14:paraId="3922E172" w14:textId="77777777" w:rsidR="00AA67EC" w:rsidRPr="00D95A9D" w:rsidRDefault="00AA67EC" w:rsidP="00AA67EC">
            <w:pPr>
              <w:rPr>
                <w:sz w:val="18"/>
                <w:szCs w:val="18"/>
              </w:rPr>
            </w:pPr>
            <w:r w:rsidRPr="00D95A9D">
              <w:rPr>
                <w:sz w:val="18"/>
                <w:szCs w:val="18"/>
              </w:rPr>
              <w:t xml:space="preserve">Lekár, ktorý pacienta na vyšetrenie odoslal. Odkaz na archetyp Zdravotnicky_pracovnik_odborneho_utvaru. </w:t>
            </w:r>
          </w:p>
          <w:p w14:paraId="0A2FA0B8" w14:textId="37273415" w:rsidR="00AA67EC" w:rsidRPr="00D95A9D" w:rsidRDefault="00AA67EC" w:rsidP="00AA67EC">
            <w:pPr>
              <w:rPr>
                <w:sz w:val="18"/>
                <w:szCs w:val="18"/>
              </w:rPr>
            </w:pPr>
            <w:r w:rsidRPr="00D95A9D">
              <w:rPr>
                <w:sz w:val="18"/>
                <w:szCs w:val="18"/>
              </w:rPr>
              <w:t xml:space="preserve">Informácie o odoslaní vyplní ošetrujúci lekár v prípade, že bol pacient k nemu odoslaný na základe papierového výmenného lístka. Údaje lekár prepíše z údajov uvedených na VL. V prípade vyšetrenia na základe elektronického VL naplní len identifikátor VL, na základe ktorého bolo vyšetrenie vykonané. Údaje o odoslaní v tomto prípade nemusí </w:t>
            </w:r>
            <w:r w:rsidR="008A760A" w:rsidRPr="00D95A9D">
              <w:rPr>
                <w:sz w:val="18"/>
                <w:szCs w:val="18"/>
              </w:rPr>
              <w:t>vypĺňať</w:t>
            </w:r>
            <w:r w:rsidRPr="00D95A9D">
              <w:rPr>
                <w:sz w:val="18"/>
                <w:szCs w:val="18"/>
              </w:rPr>
              <w:t xml:space="preserve"> </w:t>
            </w:r>
          </w:p>
          <w:p w14:paraId="60355F33" w14:textId="77777777" w:rsidR="00812E6A" w:rsidRPr="00D95A9D" w:rsidRDefault="00AA67EC" w:rsidP="00AA67EC">
            <w:pPr>
              <w:rPr>
                <w:sz w:val="18"/>
                <w:szCs w:val="18"/>
              </w:rPr>
            </w:pPr>
            <w:r w:rsidRPr="00D95A9D">
              <w:rPr>
                <w:sz w:val="18"/>
                <w:szCs w:val="18"/>
              </w:rPr>
              <w:t>(ALTERNATIVA – IS PZS ich naplní z údajov o VL.)</w:t>
            </w:r>
          </w:p>
          <w:p w14:paraId="7A9215BE" w14:textId="77777777" w:rsidR="00812E6A" w:rsidRPr="00D95A9D" w:rsidRDefault="00812E6A" w:rsidP="00812E6A">
            <w:pPr>
              <w:rPr>
                <w:sz w:val="18"/>
                <w:szCs w:val="18"/>
              </w:rPr>
            </w:pPr>
          </w:p>
          <w:p w14:paraId="515921A5" w14:textId="357F98BE" w:rsidR="00812E6A" w:rsidRPr="00D95A9D" w:rsidRDefault="00DB2889" w:rsidP="4B1F096C">
            <w:pPr>
              <w:rPr>
                <w:sz w:val="18"/>
                <w:szCs w:val="18"/>
              </w:rPr>
            </w:pPr>
            <w:hyperlink w:anchor="_Zdravotnícky_pracovník" w:history="1">
              <w:r w:rsidR="4B1F096C" w:rsidRPr="00D95A9D">
                <w:rPr>
                  <w:rStyle w:val="Hypertextovprepojenie"/>
                  <w:sz w:val="18"/>
                  <w:szCs w:val="18"/>
                </w:rPr>
                <w:t>CEN-EN13606-CLUSTER.Zdravotnicky_pracovnik_odborneho_utvaru.v1</w:t>
              </w:r>
            </w:hyperlink>
          </w:p>
        </w:tc>
      </w:tr>
      <w:tr w:rsidR="00812E6A" w:rsidRPr="00D95A9D" w14:paraId="04CAA405" w14:textId="77777777" w:rsidTr="003E15D5">
        <w:trPr>
          <w:trHeight w:val="1459"/>
        </w:trPr>
        <w:tc>
          <w:tcPr>
            <w:tcW w:w="2183" w:type="dxa"/>
            <w:tcBorders>
              <w:top w:val="single" w:sz="4" w:space="0" w:color="auto"/>
              <w:left w:val="single" w:sz="4" w:space="0" w:color="auto"/>
              <w:bottom w:val="single" w:sz="4" w:space="0" w:color="auto"/>
              <w:right w:val="single" w:sz="4" w:space="0" w:color="auto"/>
            </w:tcBorders>
            <w:vAlign w:val="center"/>
          </w:tcPr>
          <w:p w14:paraId="55ADA954" w14:textId="77777777" w:rsidR="00812E6A" w:rsidRPr="00D95A9D" w:rsidRDefault="4B1F096C" w:rsidP="4B1F096C">
            <w:pPr>
              <w:rPr>
                <w:sz w:val="18"/>
                <w:szCs w:val="18"/>
              </w:rPr>
            </w:pPr>
            <w:r w:rsidRPr="00D95A9D">
              <w:rPr>
                <w:sz w:val="18"/>
                <w:szCs w:val="18"/>
              </w:rPr>
              <w:t>Diagnóza pri odoslaní</w:t>
            </w:r>
            <w:r w:rsidR="10BBE82C" w:rsidRPr="00D95A9D">
              <w:br/>
            </w:r>
            <w:r w:rsidRPr="00D95A9D">
              <w:rPr>
                <w:sz w:val="18"/>
                <w:szCs w:val="18"/>
              </w:rPr>
              <w:t>(OV.11)</w:t>
            </w:r>
          </w:p>
        </w:tc>
        <w:tc>
          <w:tcPr>
            <w:tcW w:w="7173" w:type="dxa"/>
            <w:tcBorders>
              <w:top w:val="single" w:sz="4" w:space="0" w:color="auto"/>
              <w:left w:val="single" w:sz="4" w:space="0" w:color="auto"/>
              <w:bottom w:val="single" w:sz="4" w:space="0" w:color="auto"/>
              <w:right w:val="single" w:sz="4" w:space="0" w:color="auto"/>
            </w:tcBorders>
            <w:vAlign w:val="center"/>
          </w:tcPr>
          <w:p w14:paraId="0245E698" w14:textId="77777777" w:rsidR="002146F2" w:rsidRPr="00D95A9D" w:rsidRDefault="002146F2" w:rsidP="4B1F096C">
            <w:pPr>
              <w:rPr>
                <w:sz w:val="18"/>
                <w:szCs w:val="18"/>
              </w:rPr>
            </w:pPr>
            <w:r w:rsidRPr="00D95A9D">
              <w:rPr>
                <w:sz w:val="18"/>
                <w:szCs w:val="18"/>
              </w:rPr>
              <w:t>Odkaz na diagnózy, ktoré boli zistené pri odosielaní pacienta, resp. kvôli ktorým bol pacient prijatý. Informácie o odoslaní vyplní ošetrujúci lekár v prípade, že pacienta prijal na základe papierového výmenného lístka. Údaje lekár prepíše z údajov uvedených na VL. V prípade vyšetrenia na základe elektronického VL údaje o odoslaní naplní IS PZS z údajov na VL.</w:t>
            </w:r>
          </w:p>
          <w:p w14:paraId="4EABF7FC" w14:textId="77777777" w:rsidR="00812E6A" w:rsidRPr="00D95A9D" w:rsidRDefault="00812E6A" w:rsidP="002146F2">
            <w:pPr>
              <w:rPr>
                <w:sz w:val="18"/>
                <w:szCs w:val="18"/>
              </w:rPr>
            </w:pPr>
          </w:p>
          <w:p w14:paraId="3655632E" w14:textId="7B137D5F" w:rsidR="00812E6A" w:rsidRPr="00D95A9D" w:rsidRDefault="00DB2889" w:rsidP="4B1F096C">
            <w:pPr>
              <w:rPr>
                <w:sz w:val="18"/>
                <w:szCs w:val="18"/>
              </w:rPr>
            </w:pPr>
            <w:hyperlink w:anchor="Diagnosticky_zaver" w:history="1">
              <w:r w:rsidR="4B1F096C" w:rsidRPr="00D95A9D">
                <w:rPr>
                  <w:rStyle w:val="Hypertextovprepojenie"/>
                  <w:sz w:val="18"/>
                  <w:szCs w:val="18"/>
                </w:rPr>
                <w:t>CEN-EN13606-CLUSTER.Diagnoza.v1</w:t>
              </w:r>
            </w:hyperlink>
          </w:p>
        </w:tc>
      </w:tr>
      <w:tr w:rsidR="00812E6A" w:rsidRPr="00D95A9D" w14:paraId="1DFCD653" w14:textId="77777777" w:rsidTr="003E15D5">
        <w:trPr>
          <w:trHeight w:val="1028"/>
        </w:trPr>
        <w:tc>
          <w:tcPr>
            <w:tcW w:w="2183" w:type="dxa"/>
            <w:tcBorders>
              <w:top w:val="single" w:sz="4" w:space="0" w:color="auto"/>
              <w:left w:val="single" w:sz="4" w:space="0" w:color="auto"/>
              <w:bottom w:val="single" w:sz="4" w:space="0" w:color="auto"/>
              <w:right w:val="single" w:sz="4" w:space="0" w:color="auto"/>
            </w:tcBorders>
            <w:vAlign w:val="center"/>
          </w:tcPr>
          <w:p w14:paraId="6D031228" w14:textId="77777777" w:rsidR="00812E6A" w:rsidRPr="00D95A9D" w:rsidRDefault="4B1F096C" w:rsidP="4B1F096C">
            <w:pPr>
              <w:rPr>
                <w:sz w:val="18"/>
                <w:szCs w:val="18"/>
              </w:rPr>
            </w:pPr>
            <w:r w:rsidRPr="00D95A9D">
              <w:rPr>
                <w:sz w:val="18"/>
                <w:szCs w:val="18"/>
              </w:rPr>
              <w:t>Požiadavka na vyšetrenie</w:t>
            </w:r>
            <w:r w:rsidR="10BBE82C" w:rsidRPr="00D95A9D">
              <w:br/>
            </w:r>
            <w:r w:rsidRPr="00D95A9D">
              <w:rPr>
                <w:sz w:val="18"/>
                <w:szCs w:val="18"/>
              </w:rPr>
              <w:t>(OV.12)</w:t>
            </w:r>
          </w:p>
        </w:tc>
        <w:tc>
          <w:tcPr>
            <w:tcW w:w="7173" w:type="dxa"/>
            <w:tcBorders>
              <w:top w:val="single" w:sz="4" w:space="0" w:color="auto"/>
              <w:left w:val="single" w:sz="4" w:space="0" w:color="auto"/>
              <w:bottom w:val="single" w:sz="4" w:space="0" w:color="auto"/>
              <w:right w:val="single" w:sz="4" w:space="0" w:color="auto"/>
            </w:tcBorders>
            <w:vAlign w:val="center"/>
          </w:tcPr>
          <w:p w14:paraId="29DC672B" w14:textId="77777777" w:rsidR="003D1B02" w:rsidRPr="00D95A9D" w:rsidRDefault="003D1B02" w:rsidP="4B1F096C">
            <w:pPr>
              <w:rPr>
                <w:sz w:val="18"/>
                <w:szCs w:val="18"/>
              </w:rPr>
            </w:pPr>
            <w:r w:rsidRPr="00D95A9D">
              <w:rPr>
                <w:sz w:val="18"/>
                <w:szCs w:val="18"/>
              </w:rPr>
              <w:t>Odkaz (link) na „Odporúčané vyšetrenie“ (id. výmenného lístka), ktorým je vyšetrenie požadované. Vyplnením tohto atribútu môže autor výmenného lístka pristúpiť k výsledku zdravotného záznamu.</w:t>
            </w:r>
          </w:p>
          <w:p w14:paraId="076E9FFC" w14:textId="77777777" w:rsidR="003D1B02" w:rsidRPr="00D95A9D" w:rsidRDefault="003D1B02" w:rsidP="4B1F096C">
            <w:pPr>
              <w:rPr>
                <w:sz w:val="18"/>
                <w:szCs w:val="18"/>
              </w:rPr>
            </w:pPr>
          </w:p>
          <w:p w14:paraId="39FC4556" w14:textId="77777777" w:rsidR="00812E6A" w:rsidRPr="00D95A9D" w:rsidRDefault="4B1F096C" w:rsidP="4B1F096C">
            <w:pPr>
              <w:rPr>
                <w:sz w:val="18"/>
                <w:szCs w:val="18"/>
              </w:rPr>
            </w:pPr>
            <w:r w:rsidRPr="00D95A9D">
              <w:rPr>
                <w:sz w:val="18"/>
                <w:szCs w:val="18"/>
              </w:rPr>
              <w:lastRenderedPageBreak/>
              <w:t>Atribút umožňuje prelinkovanie  „Odporúčané vyšetrenie“ na záznam z vyšetrenia. Vložením RC_ID odporúčania na vyšetrenie je automaticky naplnený aj atribút „Výsledok“ a lekár má prístup k výsledku vyšetrenia, ktoré bolo vytvorené na základe odporúčania na vyšetrenie</w:t>
            </w:r>
          </w:p>
        </w:tc>
      </w:tr>
      <w:tr w:rsidR="00812E6A" w:rsidRPr="00D95A9D" w14:paraId="6D04494C" w14:textId="77777777" w:rsidTr="003E15D5">
        <w:trPr>
          <w:trHeight w:val="1028"/>
        </w:trPr>
        <w:tc>
          <w:tcPr>
            <w:tcW w:w="2183" w:type="dxa"/>
            <w:tcBorders>
              <w:top w:val="single" w:sz="4" w:space="0" w:color="auto"/>
              <w:left w:val="single" w:sz="4" w:space="0" w:color="auto"/>
              <w:bottom w:val="single" w:sz="4" w:space="0" w:color="auto"/>
              <w:right w:val="single" w:sz="4" w:space="0" w:color="auto"/>
            </w:tcBorders>
            <w:vAlign w:val="center"/>
          </w:tcPr>
          <w:p w14:paraId="07B6FF14" w14:textId="77777777" w:rsidR="00812E6A" w:rsidRPr="00D95A9D" w:rsidRDefault="4B1F096C" w:rsidP="4B1F096C">
            <w:pPr>
              <w:rPr>
                <w:sz w:val="18"/>
                <w:szCs w:val="18"/>
              </w:rPr>
            </w:pPr>
            <w:r w:rsidRPr="00D95A9D">
              <w:rPr>
                <w:sz w:val="18"/>
                <w:szCs w:val="18"/>
              </w:rPr>
              <w:lastRenderedPageBreak/>
              <w:t>Názov vyšetrenia</w:t>
            </w:r>
          </w:p>
          <w:p w14:paraId="12645C57" w14:textId="77777777" w:rsidR="00812E6A" w:rsidRPr="00D95A9D" w:rsidRDefault="4B1F096C" w:rsidP="4B1F096C">
            <w:pPr>
              <w:rPr>
                <w:sz w:val="18"/>
                <w:szCs w:val="18"/>
              </w:rPr>
            </w:pPr>
            <w:r w:rsidRPr="00D95A9D">
              <w:rPr>
                <w:sz w:val="18"/>
                <w:szCs w:val="18"/>
              </w:rPr>
              <w:t>(OV.13)</w:t>
            </w:r>
          </w:p>
        </w:tc>
        <w:tc>
          <w:tcPr>
            <w:tcW w:w="7173" w:type="dxa"/>
            <w:tcBorders>
              <w:top w:val="single" w:sz="4" w:space="0" w:color="auto"/>
              <w:left w:val="single" w:sz="4" w:space="0" w:color="auto"/>
              <w:bottom w:val="single" w:sz="4" w:space="0" w:color="auto"/>
              <w:right w:val="single" w:sz="4" w:space="0" w:color="auto"/>
            </w:tcBorders>
            <w:vAlign w:val="center"/>
          </w:tcPr>
          <w:p w14:paraId="2F372051" w14:textId="77777777" w:rsidR="003D1B02" w:rsidRPr="00D95A9D" w:rsidRDefault="003D1B02" w:rsidP="4B1F096C">
            <w:pPr>
              <w:rPr>
                <w:sz w:val="18"/>
                <w:szCs w:val="18"/>
              </w:rPr>
            </w:pPr>
            <w:r w:rsidRPr="00D95A9D">
              <w:rPr>
                <w:sz w:val="18"/>
                <w:szCs w:val="18"/>
              </w:rPr>
              <w:t>Názov vyšetrenia prostredníctvom, ktorého bude možné vyšetrenie neskôr vyhľadať.</w:t>
            </w:r>
          </w:p>
          <w:p w14:paraId="70DF8B6E" w14:textId="77777777" w:rsidR="003D1B02" w:rsidRPr="00D95A9D" w:rsidRDefault="003D1B02" w:rsidP="4B1F096C">
            <w:pPr>
              <w:rPr>
                <w:sz w:val="18"/>
                <w:szCs w:val="18"/>
              </w:rPr>
            </w:pPr>
          </w:p>
          <w:p w14:paraId="4AF4EA27" w14:textId="77777777" w:rsidR="00812E6A" w:rsidRPr="00D95A9D" w:rsidRDefault="4B1F096C" w:rsidP="4B1F096C">
            <w:pPr>
              <w:rPr>
                <w:sz w:val="18"/>
                <w:szCs w:val="18"/>
              </w:rPr>
            </w:pPr>
            <w:r w:rsidRPr="00D95A9D">
              <w:rPr>
                <w:sz w:val="18"/>
                <w:szCs w:val="18"/>
              </w:rPr>
              <w:t>Názov vyšetrenia slúži na evidenciu kľúčových slov, v prípade, že názov vyšetrenia bol vytvorený pri zápise, je možné ho vyhľadať podľa tohto názvu. Názov vyšetrenia nie je povinný pre zápisové služby. Každý IS PZS však musí vedieť prečítať názov vyšetrenia v rámci vyhľadávacích kritérií pri vyhľadaní ako aj pri zobrazení detailu vyšetrenia</w:t>
            </w:r>
          </w:p>
          <w:p w14:paraId="30C7C94A" w14:textId="77777777" w:rsidR="00812E6A" w:rsidRPr="00D95A9D" w:rsidRDefault="00812E6A" w:rsidP="00812E6A">
            <w:pPr>
              <w:rPr>
                <w:sz w:val="18"/>
                <w:szCs w:val="18"/>
              </w:rPr>
            </w:pPr>
          </w:p>
          <w:p w14:paraId="7B81DDAB" w14:textId="77777777" w:rsidR="00812E6A" w:rsidRPr="00D95A9D" w:rsidRDefault="4B1F096C" w:rsidP="4B1F096C">
            <w:pPr>
              <w:rPr>
                <w:sz w:val="18"/>
                <w:szCs w:val="18"/>
                <w:u w:val="single"/>
              </w:rPr>
            </w:pPr>
            <w:r w:rsidRPr="00D95A9D">
              <w:rPr>
                <w:sz w:val="18"/>
                <w:szCs w:val="18"/>
                <w:u w:val="single"/>
              </w:rPr>
              <w:t xml:space="preserve">Odporúčanie: </w:t>
            </w:r>
          </w:p>
          <w:p w14:paraId="4021D565" w14:textId="77777777" w:rsidR="00812E6A" w:rsidRPr="00D95A9D" w:rsidRDefault="4B1F096C" w:rsidP="4B1F096C">
            <w:pPr>
              <w:pStyle w:val="Odsekzoznamu"/>
              <w:numPr>
                <w:ilvl w:val="0"/>
                <w:numId w:val="31"/>
              </w:numPr>
              <w:rPr>
                <w:sz w:val="18"/>
                <w:szCs w:val="18"/>
              </w:rPr>
            </w:pPr>
            <w:r w:rsidRPr="00D95A9D">
              <w:rPr>
                <w:sz w:val="18"/>
                <w:szCs w:val="18"/>
              </w:rPr>
              <w:t>V rámci názvu môže byť evidované záznamy, ktoré nemajú vlastné OID archetypu, napr. preventívna prehliadka, záznam o zhodnotení zdravotného stavu</w:t>
            </w:r>
          </w:p>
        </w:tc>
      </w:tr>
      <w:tr w:rsidR="00812E6A" w:rsidRPr="00D95A9D" w14:paraId="19E33D1A" w14:textId="77777777" w:rsidTr="003E15D5">
        <w:trPr>
          <w:trHeight w:val="1028"/>
        </w:trPr>
        <w:tc>
          <w:tcPr>
            <w:tcW w:w="2183" w:type="dxa"/>
            <w:tcBorders>
              <w:top w:val="single" w:sz="4" w:space="0" w:color="auto"/>
              <w:left w:val="single" w:sz="4" w:space="0" w:color="auto"/>
              <w:bottom w:val="single" w:sz="4" w:space="0" w:color="auto"/>
              <w:right w:val="single" w:sz="4" w:space="0" w:color="auto"/>
            </w:tcBorders>
            <w:vAlign w:val="center"/>
          </w:tcPr>
          <w:p w14:paraId="587CDEFF" w14:textId="77777777" w:rsidR="00812E6A" w:rsidRPr="00D95A9D" w:rsidRDefault="4B1F096C" w:rsidP="4B1F096C">
            <w:pPr>
              <w:rPr>
                <w:sz w:val="18"/>
                <w:szCs w:val="18"/>
              </w:rPr>
            </w:pPr>
            <w:r w:rsidRPr="00D95A9D">
              <w:rPr>
                <w:sz w:val="18"/>
                <w:szCs w:val="18"/>
              </w:rPr>
              <w:t>Interná poznámka</w:t>
            </w:r>
          </w:p>
          <w:p w14:paraId="4983B62D" w14:textId="77777777" w:rsidR="00812E6A" w:rsidRPr="00D95A9D" w:rsidRDefault="4B1F096C" w:rsidP="4B1F096C">
            <w:pPr>
              <w:rPr>
                <w:sz w:val="18"/>
                <w:szCs w:val="18"/>
              </w:rPr>
            </w:pPr>
            <w:r w:rsidRPr="00D95A9D">
              <w:rPr>
                <w:sz w:val="18"/>
                <w:szCs w:val="18"/>
              </w:rPr>
              <w:t>(OV.14)</w:t>
            </w:r>
          </w:p>
        </w:tc>
        <w:tc>
          <w:tcPr>
            <w:tcW w:w="7173" w:type="dxa"/>
            <w:tcBorders>
              <w:top w:val="single" w:sz="4" w:space="0" w:color="auto"/>
              <w:left w:val="single" w:sz="4" w:space="0" w:color="auto"/>
              <w:bottom w:val="single" w:sz="4" w:space="0" w:color="auto"/>
              <w:right w:val="single" w:sz="4" w:space="0" w:color="auto"/>
            </w:tcBorders>
            <w:vAlign w:val="center"/>
          </w:tcPr>
          <w:p w14:paraId="5CF0B882" w14:textId="77777777" w:rsidR="00812E6A" w:rsidRPr="00D95A9D" w:rsidRDefault="003D1B02" w:rsidP="34661EDB">
            <w:pPr>
              <w:rPr>
                <w:sz w:val="18"/>
                <w:szCs w:val="18"/>
              </w:rPr>
            </w:pPr>
            <w:r w:rsidRPr="00D95A9D">
              <w:rPr>
                <w:sz w:val="18"/>
                <w:szCs w:val="18"/>
              </w:rPr>
              <w:t>Časť zdravotnej dokumentácie, do ktorej lekár môže uviesť popis, ktorý bude zdieľaný medzi zdravotníckymi pracovníkmi ale nebude prístupný pacientovi ani po prihlásení sa do elektronickej zdravotnej knižky.</w:t>
            </w:r>
          </w:p>
        </w:tc>
      </w:tr>
      <w:tr w:rsidR="00812E6A" w:rsidRPr="00D95A9D" w14:paraId="21CF17B9" w14:textId="77777777" w:rsidTr="003E15D5">
        <w:trPr>
          <w:trHeight w:val="768"/>
        </w:trPr>
        <w:tc>
          <w:tcPr>
            <w:tcW w:w="2183" w:type="dxa"/>
            <w:tcBorders>
              <w:top w:val="single" w:sz="4" w:space="0" w:color="auto"/>
              <w:left w:val="single" w:sz="4" w:space="0" w:color="auto"/>
              <w:bottom w:val="single" w:sz="4" w:space="0" w:color="auto"/>
              <w:right w:val="single" w:sz="4" w:space="0" w:color="auto"/>
            </w:tcBorders>
            <w:vAlign w:val="center"/>
          </w:tcPr>
          <w:p w14:paraId="3DABDB2C" w14:textId="77777777" w:rsidR="00812E6A" w:rsidRPr="00D95A9D" w:rsidRDefault="4B1F096C" w:rsidP="4B1F096C">
            <w:pPr>
              <w:rPr>
                <w:sz w:val="18"/>
                <w:szCs w:val="18"/>
              </w:rPr>
            </w:pPr>
            <w:r w:rsidRPr="00D95A9D">
              <w:rPr>
                <w:sz w:val="18"/>
                <w:szCs w:val="18"/>
              </w:rPr>
              <w:t>Medikácia</w:t>
            </w:r>
          </w:p>
          <w:p w14:paraId="050400D4" w14:textId="77777777" w:rsidR="00812E6A" w:rsidRPr="00D95A9D" w:rsidRDefault="4B1F096C" w:rsidP="4B1F096C">
            <w:pPr>
              <w:rPr>
                <w:sz w:val="18"/>
                <w:szCs w:val="18"/>
              </w:rPr>
            </w:pPr>
            <w:r w:rsidRPr="00D95A9D">
              <w:rPr>
                <w:sz w:val="18"/>
                <w:szCs w:val="18"/>
              </w:rPr>
              <w:t>(OV.15)</w:t>
            </w:r>
          </w:p>
        </w:tc>
        <w:tc>
          <w:tcPr>
            <w:tcW w:w="7173" w:type="dxa"/>
            <w:tcBorders>
              <w:top w:val="single" w:sz="4" w:space="0" w:color="auto"/>
              <w:left w:val="single" w:sz="4" w:space="0" w:color="auto"/>
              <w:bottom w:val="single" w:sz="4" w:space="0" w:color="auto"/>
              <w:right w:val="single" w:sz="4" w:space="0" w:color="auto"/>
            </w:tcBorders>
            <w:vAlign w:val="center"/>
          </w:tcPr>
          <w:p w14:paraId="05A07054" w14:textId="77777777" w:rsidR="003D1B02" w:rsidRPr="00D95A9D" w:rsidRDefault="003D1B02" w:rsidP="003D1B02">
            <w:pPr>
              <w:rPr>
                <w:sz w:val="18"/>
                <w:szCs w:val="18"/>
              </w:rPr>
            </w:pPr>
            <w:r w:rsidRPr="00D95A9D">
              <w:rPr>
                <w:sz w:val="18"/>
                <w:szCs w:val="18"/>
              </w:rPr>
              <w:t>Zdravotnícky pracovník, s možnosťou zápisu medikačného záznamu zapíše podané lieky volaním služby ZapisMedikacnyZaznam a uvedie identifikátory medikačných záznamov v „Medikačný záznam“.</w:t>
            </w:r>
          </w:p>
          <w:p w14:paraId="7701F98A" w14:textId="77777777" w:rsidR="00812E6A" w:rsidRPr="00D95A9D" w:rsidRDefault="003D1B02" w:rsidP="34661EDB">
            <w:pPr>
              <w:rPr>
                <w:sz w:val="18"/>
                <w:szCs w:val="18"/>
              </w:rPr>
            </w:pPr>
            <w:r w:rsidRPr="00D95A9D">
              <w:rPr>
                <w:sz w:val="18"/>
                <w:szCs w:val="18"/>
              </w:rPr>
              <w:t>Alternatívou je, že zdravotnícky pracovník, zapíše informáciu o podaných liekoch len popisným spôsobom v časti „Popis Medikácie“.</w:t>
            </w:r>
          </w:p>
        </w:tc>
      </w:tr>
      <w:tr w:rsidR="00812E6A" w:rsidRPr="00D95A9D" w14:paraId="34055BB7" w14:textId="77777777" w:rsidTr="003E15D5">
        <w:trPr>
          <w:trHeight w:val="411"/>
        </w:trPr>
        <w:tc>
          <w:tcPr>
            <w:tcW w:w="2183" w:type="dxa"/>
            <w:tcBorders>
              <w:top w:val="single" w:sz="4" w:space="0" w:color="auto"/>
              <w:left w:val="single" w:sz="4" w:space="0" w:color="auto"/>
              <w:bottom w:val="single" w:sz="4" w:space="0" w:color="auto"/>
              <w:right w:val="single" w:sz="4" w:space="0" w:color="auto"/>
            </w:tcBorders>
            <w:vAlign w:val="center"/>
          </w:tcPr>
          <w:p w14:paraId="20CDDFF6" w14:textId="77777777" w:rsidR="00812E6A" w:rsidRPr="00D95A9D" w:rsidRDefault="34661EDB" w:rsidP="34661EDB">
            <w:pPr>
              <w:rPr>
                <w:sz w:val="18"/>
                <w:szCs w:val="18"/>
              </w:rPr>
            </w:pPr>
            <w:r w:rsidRPr="00D95A9D">
              <w:rPr>
                <w:sz w:val="18"/>
                <w:szCs w:val="18"/>
              </w:rPr>
              <w:t>Medikačný záznam</w:t>
            </w:r>
          </w:p>
          <w:p w14:paraId="1515AC59" w14:textId="77777777" w:rsidR="00812E6A" w:rsidRPr="00D95A9D" w:rsidRDefault="4B1F096C" w:rsidP="4B1F096C">
            <w:pPr>
              <w:rPr>
                <w:sz w:val="18"/>
                <w:szCs w:val="18"/>
              </w:rPr>
            </w:pPr>
            <w:r w:rsidRPr="00D95A9D">
              <w:rPr>
                <w:sz w:val="18"/>
                <w:szCs w:val="18"/>
              </w:rPr>
              <w:t>(OV.15.1)</w:t>
            </w:r>
          </w:p>
        </w:tc>
        <w:tc>
          <w:tcPr>
            <w:tcW w:w="7173" w:type="dxa"/>
            <w:tcBorders>
              <w:top w:val="single" w:sz="4" w:space="0" w:color="auto"/>
              <w:left w:val="single" w:sz="4" w:space="0" w:color="auto"/>
              <w:bottom w:val="single" w:sz="4" w:space="0" w:color="auto"/>
              <w:right w:val="single" w:sz="4" w:space="0" w:color="auto"/>
            </w:tcBorders>
            <w:vAlign w:val="center"/>
          </w:tcPr>
          <w:p w14:paraId="7B818CD9" w14:textId="5B59D52A" w:rsidR="00812E6A" w:rsidRPr="00D95A9D" w:rsidRDefault="00D05151" w:rsidP="34661EDB">
            <w:pPr>
              <w:rPr>
                <w:sz w:val="18"/>
                <w:szCs w:val="18"/>
              </w:rPr>
            </w:pPr>
            <w:r w:rsidRPr="00D95A9D">
              <w:rPr>
                <w:sz w:val="18"/>
                <w:szCs w:val="18"/>
              </w:rPr>
              <w:t xml:space="preserve">Identifikátor medikačného záznamu, ktorý vznikol na základe zápisu medikačného záznamu prostredníctvom </w:t>
            </w:r>
            <w:r w:rsidR="008A760A" w:rsidRPr="00D95A9D">
              <w:rPr>
                <w:sz w:val="18"/>
                <w:szCs w:val="18"/>
              </w:rPr>
              <w:t>služby</w:t>
            </w:r>
            <w:r w:rsidRPr="00D95A9D">
              <w:rPr>
                <w:sz w:val="18"/>
                <w:szCs w:val="18"/>
              </w:rPr>
              <w:t xml:space="preserve"> ZapisMedikacnyZaznam. Tento </w:t>
            </w:r>
            <w:r w:rsidR="008A760A" w:rsidRPr="00D95A9D">
              <w:rPr>
                <w:sz w:val="18"/>
                <w:szCs w:val="18"/>
              </w:rPr>
              <w:t>identifikátor</w:t>
            </w:r>
            <w:r w:rsidRPr="00D95A9D">
              <w:rPr>
                <w:sz w:val="18"/>
                <w:szCs w:val="18"/>
              </w:rPr>
              <w:t xml:space="preserve"> nie je povinný. V prípade, že lekár zapisuje len popisnú medikáciu zaznamená ju do popisu medikácie.</w:t>
            </w:r>
          </w:p>
        </w:tc>
      </w:tr>
      <w:tr w:rsidR="00812E6A" w:rsidRPr="00D95A9D" w14:paraId="225AD7FB" w14:textId="77777777" w:rsidTr="003E15D5">
        <w:trPr>
          <w:trHeight w:val="378"/>
        </w:trPr>
        <w:tc>
          <w:tcPr>
            <w:tcW w:w="2183" w:type="dxa"/>
            <w:tcBorders>
              <w:top w:val="single" w:sz="4" w:space="0" w:color="auto"/>
              <w:left w:val="single" w:sz="4" w:space="0" w:color="auto"/>
              <w:bottom w:val="single" w:sz="4" w:space="0" w:color="auto"/>
              <w:right w:val="single" w:sz="4" w:space="0" w:color="auto"/>
            </w:tcBorders>
            <w:vAlign w:val="center"/>
          </w:tcPr>
          <w:p w14:paraId="4C9C5120" w14:textId="77777777" w:rsidR="00812E6A" w:rsidRPr="00D95A9D" w:rsidRDefault="4B1F096C" w:rsidP="4B1F096C">
            <w:pPr>
              <w:rPr>
                <w:sz w:val="18"/>
                <w:szCs w:val="18"/>
              </w:rPr>
            </w:pPr>
            <w:r w:rsidRPr="00D95A9D">
              <w:rPr>
                <w:sz w:val="18"/>
                <w:szCs w:val="18"/>
              </w:rPr>
              <w:t>Popis medikácie</w:t>
            </w:r>
          </w:p>
          <w:p w14:paraId="23E103B5" w14:textId="77777777" w:rsidR="00812E6A" w:rsidRPr="00D95A9D" w:rsidRDefault="4B1F096C" w:rsidP="4B1F096C">
            <w:pPr>
              <w:rPr>
                <w:sz w:val="18"/>
                <w:szCs w:val="18"/>
              </w:rPr>
            </w:pPr>
            <w:r w:rsidRPr="00D95A9D">
              <w:rPr>
                <w:sz w:val="18"/>
                <w:szCs w:val="18"/>
              </w:rPr>
              <w:t>(OV.15.2)</w:t>
            </w:r>
          </w:p>
        </w:tc>
        <w:tc>
          <w:tcPr>
            <w:tcW w:w="7173" w:type="dxa"/>
            <w:tcBorders>
              <w:top w:val="single" w:sz="4" w:space="0" w:color="auto"/>
              <w:left w:val="single" w:sz="4" w:space="0" w:color="auto"/>
              <w:bottom w:val="single" w:sz="4" w:space="0" w:color="auto"/>
              <w:right w:val="single" w:sz="4" w:space="0" w:color="auto"/>
            </w:tcBorders>
            <w:vAlign w:val="center"/>
          </w:tcPr>
          <w:p w14:paraId="0A57EA62" w14:textId="77777777" w:rsidR="00D05151" w:rsidRPr="00D95A9D" w:rsidRDefault="00D05151" w:rsidP="00D05151">
            <w:pPr>
              <w:rPr>
                <w:sz w:val="18"/>
                <w:szCs w:val="18"/>
              </w:rPr>
            </w:pPr>
            <w:r w:rsidRPr="00D95A9D">
              <w:rPr>
                <w:sz w:val="18"/>
                <w:szCs w:val="18"/>
              </w:rPr>
              <w:t xml:space="preserve">Slovný popis medikácie pacienta. </w:t>
            </w:r>
          </w:p>
          <w:p w14:paraId="69C76AD8" w14:textId="77777777" w:rsidR="00812E6A" w:rsidRPr="00D95A9D" w:rsidRDefault="00D05151" w:rsidP="00D05151">
            <w:pPr>
              <w:rPr>
                <w:sz w:val="18"/>
                <w:szCs w:val="18"/>
              </w:rPr>
            </w:pPr>
            <w:r w:rsidRPr="00D95A9D">
              <w:rPr>
                <w:sz w:val="18"/>
                <w:szCs w:val="18"/>
              </w:rPr>
              <w:t>Obsahuje podané lieky(liečivo), množstvo, cestu podania  a môže obsahovať aj ťažkosti spojené s medikáciou.</w:t>
            </w:r>
          </w:p>
        </w:tc>
      </w:tr>
      <w:tr w:rsidR="00812E6A" w:rsidRPr="00D95A9D" w14:paraId="7B0DF317" w14:textId="77777777" w:rsidTr="003E15D5">
        <w:trPr>
          <w:trHeight w:val="1028"/>
        </w:trPr>
        <w:tc>
          <w:tcPr>
            <w:tcW w:w="2183" w:type="dxa"/>
            <w:tcBorders>
              <w:top w:val="single" w:sz="4" w:space="0" w:color="auto"/>
              <w:left w:val="single" w:sz="4" w:space="0" w:color="auto"/>
              <w:bottom w:val="single" w:sz="4" w:space="0" w:color="auto"/>
              <w:right w:val="single" w:sz="4" w:space="0" w:color="auto"/>
            </w:tcBorders>
            <w:vAlign w:val="center"/>
          </w:tcPr>
          <w:p w14:paraId="121C8729" w14:textId="77777777" w:rsidR="00812E6A" w:rsidRPr="00D95A9D" w:rsidRDefault="4B1F096C" w:rsidP="4B1F096C">
            <w:pPr>
              <w:rPr>
                <w:sz w:val="18"/>
                <w:szCs w:val="18"/>
              </w:rPr>
            </w:pPr>
            <w:r w:rsidRPr="00D95A9D">
              <w:rPr>
                <w:sz w:val="18"/>
                <w:szCs w:val="18"/>
              </w:rPr>
              <w:t>Odporúčanie na vyšetrenie</w:t>
            </w:r>
            <w:r w:rsidR="10BBE82C" w:rsidRPr="00D95A9D">
              <w:br/>
            </w:r>
            <w:r w:rsidRPr="00D95A9D">
              <w:rPr>
                <w:sz w:val="18"/>
                <w:szCs w:val="18"/>
              </w:rPr>
              <w:t>(OV.16)</w:t>
            </w:r>
          </w:p>
        </w:tc>
        <w:tc>
          <w:tcPr>
            <w:tcW w:w="7173" w:type="dxa"/>
            <w:tcBorders>
              <w:top w:val="single" w:sz="4" w:space="0" w:color="auto"/>
              <w:left w:val="single" w:sz="4" w:space="0" w:color="auto"/>
              <w:bottom w:val="single" w:sz="4" w:space="0" w:color="auto"/>
              <w:right w:val="single" w:sz="4" w:space="0" w:color="auto"/>
            </w:tcBorders>
            <w:vAlign w:val="center"/>
          </w:tcPr>
          <w:p w14:paraId="6B79F49A" w14:textId="6CF72F90" w:rsidR="00D05151" w:rsidRPr="00D95A9D" w:rsidRDefault="00D05151" w:rsidP="4B1F096C">
            <w:pPr>
              <w:rPr>
                <w:sz w:val="18"/>
                <w:szCs w:val="18"/>
              </w:rPr>
            </w:pPr>
            <w:r w:rsidRPr="00D95A9D">
              <w:rPr>
                <w:sz w:val="18"/>
                <w:szCs w:val="18"/>
              </w:rPr>
              <w:t xml:space="preserve">Objekt Odporúčanie na vyšetrenie obsahuje </w:t>
            </w:r>
            <w:r w:rsidR="008A760A" w:rsidRPr="00D95A9D">
              <w:rPr>
                <w:sz w:val="18"/>
                <w:szCs w:val="18"/>
              </w:rPr>
              <w:t>štruktúru</w:t>
            </w:r>
            <w:r w:rsidRPr="00D95A9D">
              <w:rPr>
                <w:sz w:val="18"/>
                <w:szCs w:val="18"/>
              </w:rPr>
              <w:t xml:space="preserve"> údajov potrebnú pre evidenciu výmenného lístka alebo žiadanky. Vyplnenie údajov je nepovinné a vypĺňa sa len v prípade, ak je na základe výsledku vyšetrenia požadované ďalšie odborné / zobrazovacie vyšetrenie, alebo hospitalizácia.</w:t>
            </w:r>
          </w:p>
          <w:p w14:paraId="40A9A770" w14:textId="77777777" w:rsidR="00812E6A" w:rsidRPr="00D95A9D" w:rsidRDefault="00812E6A" w:rsidP="00812E6A">
            <w:pPr>
              <w:rPr>
                <w:sz w:val="18"/>
                <w:szCs w:val="18"/>
              </w:rPr>
            </w:pPr>
          </w:p>
          <w:p w14:paraId="47895851" w14:textId="77777777" w:rsidR="00812E6A" w:rsidRPr="00D95A9D" w:rsidRDefault="4B1F096C" w:rsidP="4B1F096C">
            <w:pPr>
              <w:rPr>
                <w:sz w:val="18"/>
                <w:szCs w:val="18"/>
              </w:rPr>
            </w:pPr>
            <w:r w:rsidRPr="00D95A9D">
              <w:rPr>
                <w:sz w:val="18"/>
                <w:szCs w:val="18"/>
              </w:rPr>
              <w:t xml:space="preserve">Zložený atribút: </w:t>
            </w:r>
            <w:r w:rsidRPr="00D95A9D">
              <w:rPr>
                <w:rStyle w:val="Hypertextovprepojenie"/>
                <w:sz w:val="18"/>
                <w:szCs w:val="18"/>
              </w:rPr>
              <w:t>CEN-EN13606-CLUSTER-Odporucanie_na_vysetrenie.v1</w:t>
            </w:r>
          </w:p>
        </w:tc>
      </w:tr>
      <w:tr w:rsidR="00812E6A" w:rsidRPr="00D95A9D" w14:paraId="39124EC7" w14:textId="77777777" w:rsidTr="003E15D5">
        <w:trPr>
          <w:trHeight w:val="649"/>
        </w:trPr>
        <w:tc>
          <w:tcPr>
            <w:tcW w:w="2183" w:type="dxa"/>
            <w:tcBorders>
              <w:top w:val="single" w:sz="4" w:space="0" w:color="auto"/>
              <w:left w:val="single" w:sz="4" w:space="0" w:color="auto"/>
              <w:bottom w:val="single" w:sz="4" w:space="0" w:color="auto"/>
              <w:right w:val="single" w:sz="4" w:space="0" w:color="auto"/>
            </w:tcBorders>
          </w:tcPr>
          <w:p w14:paraId="6133A720" w14:textId="77777777" w:rsidR="00812E6A" w:rsidRPr="00D95A9D" w:rsidRDefault="4B1F096C" w:rsidP="4B1F096C">
            <w:pPr>
              <w:rPr>
                <w:sz w:val="18"/>
                <w:szCs w:val="18"/>
              </w:rPr>
            </w:pPr>
            <w:r w:rsidRPr="00D95A9D">
              <w:rPr>
                <w:sz w:val="18"/>
                <w:szCs w:val="18"/>
              </w:rPr>
              <w:t>Predpokladaný dátum pôrodu</w:t>
            </w:r>
          </w:p>
          <w:p w14:paraId="159F5483" w14:textId="77777777" w:rsidR="00812E6A" w:rsidRPr="00D95A9D" w:rsidRDefault="4B1F096C" w:rsidP="4B1F096C">
            <w:pPr>
              <w:rPr>
                <w:sz w:val="18"/>
                <w:szCs w:val="18"/>
              </w:rPr>
            </w:pPr>
            <w:r w:rsidRPr="00D95A9D">
              <w:rPr>
                <w:sz w:val="18"/>
                <w:szCs w:val="18"/>
              </w:rPr>
              <w:t>(OV.17)</w:t>
            </w:r>
          </w:p>
        </w:tc>
        <w:tc>
          <w:tcPr>
            <w:tcW w:w="7173" w:type="dxa"/>
            <w:tcBorders>
              <w:top w:val="single" w:sz="4" w:space="0" w:color="auto"/>
              <w:left w:val="single" w:sz="4" w:space="0" w:color="auto"/>
              <w:bottom w:val="single" w:sz="4" w:space="0" w:color="auto"/>
              <w:right w:val="single" w:sz="4" w:space="0" w:color="auto"/>
            </w:tcBorders>
          </w:tcPr>
          <w:p w14:paraId="1C79EFEC" w14:textId="35B72165" w:rsidR="00D05151" w:rsidRPr="00D95A9D" w:rsidRDefault="008A760A" w:rsidP="4B1F096C">
            <w:pPr>
              <w:rPr>
                <w:sz w:val="18"/>
                <w:szCs w:val="18"/>
              </w:rPr>
            </w:pPr>
            <w:r w:rsidRPr="00D95A9D">
              <w:rPr>
                <w:sz w:val="18"/>
                <w:szCs w:val="18"/>
              </w:rPr>
              <w:t>Predpokladaný</w:t>
            </w:r>
            <w:r w:rsidR="00D05151" w:rsidRPr="00D95A9D">
              <w:rPr>
                <w:sz w:val="18"/>
                <w:szCs w:val="18"/>
              </w:rPr>
              <w:t xml:space="preserve"> dátum pôrodu pacientky.</w:t>
            </w:r>
          </w:p>
          <w:p w14:paraId="0CF5EB68" w14:textId="77777777" w:rsidR="00D05151" w:rsidRPr="00D95A9D" w:rsidRDefault="00D05151" w:rsidP="4B1F096C">
            <w:pPr>
              <w:rPr>
                <w:sz w:val="18"/>
                <w:szCs w:val="18"/>
              </w:rPr>
            </w:pPr>
          </w:p>
          <w:p w14:paraId="5154B0DF" w14:textId="77777777" w:rsidR="00812E6A" w:rsidRPr="00D95A9D" w:rsidRDefault="4B1F096C" w:rsidP="4B1F096C">
            <w:pPr>
              <w:rPr>
                <w:sz w:val="18"/>
                <w:szCs w:val="18"/>
              </w:rPr>
            </w:pPr>
            <w:r w:rsidRPr="00D95A9D">
              <w:rPr>
                <w:sz w:val="18"/>
                <w:szCs w:val="18"/>
              </w:rPr>
              <w:t>Predpokladaný dátum pôrodu sa využíva len pre odbornosti 009 - gynekológia a pôrodníctvo, kedy lekár v prípade, že identifikoval tehotenstvo po dohode s pacientkou zaeviduje predpokladaný dátum pôrodu.</w:t>
            </w:r>
          </w:p>
        </w:tc>
      </w:tr>
      <w:tr w:rsidR="00812E6A" w:rsidRPr="00D95A9D" w14:paraId="79184058" w14:textId="77777777" w:rsidTr="003E15D5">
        <w:trPr>
          <w:trHeight w:val="382"/>
        </w:trPr>
        <w:tc>
          <w:tcPr>
            <w:tcW w:w="2183" w:type="dxa"/>
            <w:tcBorders>
              <w:top w:val="single" w:sz="4" w:space="0" w:color="auto"/>
              <w:left w:val="single" w:sz="4" w:space="0" w:color="auto"/>
              <w:bottom w:val="single" w:sz="4" w:space="0" w:color="auto"/>
              <w:right w:val="single" w:sz="4" w:space="0" w:color="auto"/>
            </w:tcBorders>
          </w:tcPr>
          <w:p w14:paraId="0E64F420" w14:textId="77777777" w:rsidR="00812E6A" w:rsidRPr="00D95A9D" w:rsidRDefault="4B1F096C" w:rsidP="4B1F096C">
            <w:pPr>
              <w:rPr>
                <w:sz w:val="18"/>
                <w:szCs w:val="18"/>
              </w:rPr>
            </w:pPr>
            <w:r w:rsidRPr="00D95A9D">
              <w:rPr>
                <w:sz w:val="18"/>
                <w:szCs w:val="18"/>
              </w:rPr>
              <w:t>Alergén</w:t>
            </w:r>
          </w:p>
          <w:p w14:paraId="51F61C35" w14:textId="77777777" w:rsidR="00812E6A" w:rsidRPr="00D95A9D" w:rsidRDefault="4B1F096C" w:rsidP="4B1F096C">
            <w:pPr>
              <w:rPr>
                <w:sz w:val="18"/>
                <w:szCs w:val="18"/>
              </w:rPr>
            </w:pPr>
            <w:r w:rsidRPr="00D95A9D">
              <w:rPr>
                <w:sz w:val="18"/>
                <w:szCs w:val="18"/>
              </w:rPr>
              <w:t>(OV.18)</w:t>
            </w:r>
          </w:p>
        </w:tc>
        <w:tc>
          <w:tcPr>
            <w:tcW w:w="7173" w:type="dxa"/>
            <w:tcBorders>
              <w:top w:val="single" w:sz="4" w:space="0" w:color="auto"/>
              <w:left w:val="single" w:sz="4" w:space="0" w:color="auto"/>
              <w:bottom w:val="single" w:sz="4" w:space="0" w:color="auto"/>
              <w:right w:val="single" w:sz="4" w:space="0" w:color="auto"/>
            </w:tcBorders>
          </w:tcPr>
          <w:p w14:paraId="69A4FA03" w14:textId="16D77640" w:rsidR="00812E6A" w:rsidRPr="00D95A9D" w:rsidRDefault="00D05151" w:rsidP="4B1F096C">
            <w:pPr>
              <w:rPr>
                <w:sz w:val="18"/>
                <w:szCs w:val="18"/>
              </w:rPr>
            </w:pPr>
            <w:r w:rsidRPr="00D95A9D">
              <w:rPr>
                <w:sz w:val="18"/>
                <w:szCs w:val="18"/>
              </w:rPr>
              <w:t xml:space="preserve">Určenie </w:t>
            </w:r>
            <w:r w:rsidR="008A760A" w:rsidRPr="00D95A9D">
              <w:rPr>
                <w:sz w:val="18"/>
                <w:szCs w:val="18"/>
              </w:rPr>
              <w:t>alergénu</w:t>
            </w:r>
            <w:r w:rsidRPr="00D95A9D">
              <w:rPr>
                <w:sz w:val="18"/>
                <w:szCs w:val="18"/>
              </w:rPr>
              <w:t xml:space="preserve"> zodpovedného za alergickú reakciu. Ak ide o alergiu na látky, je využívaný číselník typov alergénov, ak ide o alergiu na lieky, je využívaný číselník ATC skupín.</w:t>
            </w:r>
          </w:p>
        </w:tc>
      </w:tr>
      <w:tr w:rsidR="00812E6A" w:rsidRPr="00D95A9D" w14:paraId="030BD687" w14:textId="77777777" w:rsidTr="003E15D5">
        <w:trPr>
          <w:trHeight w:val="922"/>
        </w:trPr>
        <w:tc>
          <w:tcPr>
            <w:tcW w:w="2183" w:type="dxa"/>
            <w:tcBorders>
              <w:top w:val="single" w:sz="4" w:space="0" w:color="auto"/>
              <w:left w:val="single" w:sz="4" w:space="0" w:color="auto"/>
              <w:bottom w:val="single" w:sz="4" w:space="0" w:color="auto"/>
              <w:right w:val="single" w:sz="4" w:space="0" w:color="auto"/>
            </w:tcBorders>
          </w:tcPr>
          <w:p w14:paraId="32696874" w14:textId="77777777" w:rsidR="009C1A59" w:rsidRPr="00D95A9D" w:rsidRDefault="009C1A59" w:rsidP="00812E6A">
            <w:pPr>
              <w:rPr>
                <w:sz w:val="18"/>
                <w:szCs w:val="18"/>
              </w:rPr>
            </w:pPr>
          </w:p>
          <w:p w14:paraId="10D906FB" w14:textId="77777777" w:rsidR="00812E6A" w:rsidRPr="00D95A9D" w:rsidRDefault="4B1F096C" w:rsidP="4B1F096C">
            <w:pPr>
              <w:rPr>
                <w:sz w:val="18"/>
                <w:szCs w:val="18"/>
              </w:rPr>
            </w:pPr>
            <w:r w:rsidRPr="00D95A9D">
              <w:rPr>
                <w:sz w:val="18"/>
                <w:szCs w:val="18"/>
              </w:rPr>
              <w:t>Látka</w:t>
            </w:r>
          </w:p>
          <w:p w14:paraId="70ED80AE" w14:textId="77777777" w:rsidR="00812E6A" w:rsidRPr="00D95A9D" w:rsidRDefault="4B1F096C" w:rsidP="4B1F096C">
            <w:pPr>
              <w:rPr>
                <w:sz w:val="18"/>
                <w:szCs w:val="18"/>
              </w:rPr>
            </w:pPr>
            <w:r w:rsidRPr="00D95A9D">
              <w:rPr>
                <w:sz w:val="18"/>
                <w:szCs w:val="18"/>
              </w:rPr>
              <w:t>(OV.18.1)</w:t>
            </w:r>
          </w:p>
        </w:tc>
        <w:tc>
          <w:tcPr>
            <w:tcW w:w="7173" w:type="dxa"/>
            <w:tcBorders>
              <w:top w:val="single" w:sz="4" w:space="0" w:color="auto"/>
              <w:left w:val="single" w:sz="4" w:space="0" w:color="auto"/>
              <w:bottom w:val="single" w:sz="4" w:space="0" w:color="auto"/>
              <w:right w:val="single" w:sz="4" w:space="0" w:color="auto"/>
            </w:tcBorders>
          </w:tcPr>
          <w:p w14:paraId="626E8793" w14:textId="77777777" w:rsidR="00D0521E" w:rsidRPr="00D95A9D" w:rsidRDefault="00D05151" w:rsidP="4B1F096C">
            <w:pPr>
              <w:rPr>
                <w:sz w:val="18"/>
                <w:szCs w:val="18"/>
              </w:rPr>
            </w:pPr>
            <w:r w:rsidRPr="00D95A9D">
              <w:rPr>
                <w:sz w:val="18"/>
                <w:szCs w:val="18"/>
              </w:rPr>
              <w:t>Popis alergénu - látky ak je zodpovedná za alergickú reakciu. Využívaný je číselník  typov alergénov 1.3.158.00165387.100.10.158</w:t>
            </w:r>
          </w:p>
          <w:p w14:paraId="4553EFB0" w14:textId="77777777" w:rsidR="00D05151" w:rsidRPr="00D95A9D" w:rsidRDefault="00D05151" w:rsidP="4B1F096C">
            <w:pPr>
              <w:rPr>
                <w:sz w:val="18"/>
                <w:szCs w:val="18"/>
              </w:rPr>
            </w:pPr>
          </w:p>
          <w:p w14:paraId="401F123F" w14:textId="77777777" w:rsidR="00812E6A" w:rsidRPr="00D95A9D" w:rsidRDefault="4B1F096C" w:rsidP="4B1F096C">
            <w:pPr>
              <w:rPr>
                <w:sz w:val="18"/>
                <w:szCs w:val="18"/>
              </w:rPr>
            </w:pPr>
            <w:r w:rsidRPr="00D95A9D">
              <w:rPr>
                <w:sz w:val="18"/>
                <w:szCs w:val="18"/>
              </w:rPr>
              <w:t xml:space="preserve">Obsahuje možnosť zaevidovať alergiu na látku, ktoré boli zistené po poskytnutí / predpisu lieku. Alergia na látku môže byť zaevidovaná akýmkoľvek ošetrujúcim lekárom, v prípade, že tento údaj bol zaznamenaný. </w:t>
            </w:r>
          </w:p>
        </w:tc>
      </w:tr>
      <w:tr w:rsidR="00812E6A" w:rsidRPr="00D95A9D" w14:paraId="665A79B3" w14:textId="77777777" w:rsidTr="003E15D5">
        <w:trPr>
          <w:trHeight w:val="866"/>
        </w:trPr>
        <w:tc>
          <w:tcPr>
            <w:tcW w:w="2183" w:type="dxa"/>
            <w:tcBorders>
              <w:top w:val="single" w:sz="4" w:space="0" w:color="auto"/>
              <w:left w:val="single" w:sz="4" w:space="0" w:color="auto"/>
              <w:bottom w:val="single" w:sz="4" w:space="0" w:color="auto"/>
              <w:right w:val="single" w:sz="4" w:space="0" w:color="auto"/>
            </w:tcBorders>
          </w:tcPr>
          <w:p w14:paraId="7831B223" w14:textId="77777777" w:rsidR="00812E6A" w:rsidRPr="00D95A9D" w:rsidRDefault="4B1F096C" w:rsidP="4B1F096C">
            <w:pPr>
              <w:rPr>
                <w:sz w:val="18"/>
                <w:szCs w:val="18"/>
              </w:rPr>
            </w:pPr>
            <w:r w:rsidRPr="00D95A9D">
              <w:rPr>
                <w:sz w:val="18"/>
                <w:szCs w:val="18"/>
              </w:rPr>
              <w:lastRenderedPageBreak/>
              <w:t>Liečivo</w:t>
            </w:r>
          </w:p>
          <w:p w14:paraId="258BD24B" w14:textId="77777777" w:rsidR="00812E6A" w:rsidRPr="00D95A9D" w:rsidRDefault="4B1F096C" w:rsidP="4B1F096C">
            <w:pPr>
              <w:rPr>
                <w:sz w:val="18"/>
                <w:szCs w:val="18"/>
              </w:rPr>
            </w:pPr>
            <w:r w:rsidRPr="00D95A9D">
              <w:rPr>
                <w:sz w:val="18"/>
                <w:szCs w:val="18"/>
              </w:rPr>
              <w:t>(OV.18.2)</w:t>
            </w:r>
          </w:p>
        </w:tc>
        <w:tc>
          <w:tcPr>
            <w:tcW w:w="7173" w:type="dxa"/>
            <w:tcBorders>
              <w:top w:val="single" w:sz="4" w:space="0" w:color="auto"/>
              <w:left w:val="single" w:sz="4" w:space="0" w:color="auto"/>
              <w:bottom w:val="single" w:sz="4" w:space="0" w:color="auto"/>
              <w:right w:val="single" w:sz="4" w:space="0" w:color="auto"/>
            </w:tcBorders>
          </w:tcPr>
          <w:p w14:paraId="000F4F1B" w14:textId="77777777" w:rsidR="00812E6A" w:rsidRPr="00D95A9D" w:rsidRDefault="00D05151" w:rsidP="4B1F096C">
            <w:pPr>
              <w:rPr>
                <w:sz w:val="18"/>
                <w:szCs w:val="18"/>
              </w:rPr>
            </w:pPr>
            <w:r w:rsidRPr="00D95A9D">
              <w:rPr>
                <w:sz w:val="18"/>
                <w:szCs w:val="18"/>
              </w:rPr>
              <w:t>Popis alergénu - liečiva ak je zodpovedné za alergickú reakciu. Využívaný je číselník ATC skupín 1.3.158.00165387.100.10.83</w:t>
            </w:r>
          </w:p>
        </w:tc>
      </w:tr>
      <w:tr w:rsidR="00812E6A" w:rsidRPr="00D95A9D" w14:paraId="25922CDA" w14:textId="77777777" w:rsidTr="003E15D5">
        <w:trPr>
          <w:trHeight w:val="854"/>
        </w:trPr>
        <w:tc>
          <w:tcPr>
            <w:tcW w:w="2183" w:type="dxa"/>
            <w:tcBorders>
              <w:top w:val="single" w:sz="4" w:space="0" w:color="auto"/>
              <w:left w:val="single" w:sz="4" w:space="0" w:color="auto"/>
              <w:bottom w:val="single" w:sz="4" w:space="0" w:color="auto"/>
              <w:right w:val="single" w:sz="4" w:space="0" w:color="auto"/>
            </w:tcBorders>
          </w:tcPr>
          <w:p w14:paraId="37FBBF64" w14:textId="77777777" w:rsidR="00812E6A" w:rsidRPr="00D95A9D" w:rsidRDefault="4B1F096C" w:rsidP="4B1F096C">
            <w:pPr>
              <w:rPr>
                <w:sz w:val="18"/>
                <w:szCs w:val="18"/>
              </w:rPr>
            </w:pPr>
            <w:r w:rsidRPr="00D95A9D">
              <w:rPr>
                <w:sz w:val="18"/>
                <w:szCs w:val="18"/>
              </w:rPr>
              <w:t>Implantovaná zdravotná pomôcka</w:t>
            </w:r>
          </w:p>
          <w:p w14:paraId="4FEA2E01" w14:textId="77777777" w:rsidR="00812E6A" w:rsidRPr="00D95A9D" w:rsidRDefault="4B1F096C" w:rsidP="4B1F096C">
            <w:pPr>
              <w:rPr>
                <w:sz w:val="18"/>
                <w:szCs w:val="18"/>
              </w:rPr>
            </w:pPr>
            <w:r w:rsidRPr="00D95A9D">
              <w:rPr>
                <w:sz w:val="18"/>
                <w:szCs w:val="18"/>
              </w:rPr>
              <w:t>(OV.19)</w:t>
            </w:r>
          </w:p>
        </w:tc>
        <w:tc>
          <w:tcPr>
            <w:tcW w:w="7173" w:type="dxa"/>
            <w:tcBorders>
              <w:top w:val="single" w:sz="4" w:space="0" w:color="auto"/>
              <w:left w:val="single" w:sz="4" w:space="0" w:color="auto"/>
              <w:bottom w:val="single" w:sz="4" w:space="0" w:color="auto"/>
              <w:right w:val="single" w:sz="4" w:space="0" w:color="auto"/>
            </w:tcBorders>
          </w:tcPr>
          <w:p w14:paraId="65F3AB8F" w14:textId="77777777" w:rsidR="00D05151" w:rsidRPr="00D95A9D" w:rsidRDefault="00D05151" w:rsidP="4B1F096C">
            <w:pPr>
              <w:rPr>
                <w:sz w:val="18"/>
                <w:szCs w:val="18"/>
              </w:rPr>
            </w:pPr>
            <w:r w:rsidRPr="00D95A9D">
              <w:rPr>
                <w:sz w:val="18"/>
                <w:szCs w:val="18"/>
              </w:rPr>
              <w:t>Zdravotnícka pomôcka alebo implantát zavedený pacientovi.</w:t>
            </w:r>
          </w:p>
          <w:p w14:paraId="50098CED" w14:textId="77777777" w:rsidR="00D05151" w:rsidRPr="00D95A9D" w:rsidRDefault="00D05151" w:rsidP="4B1F096C">
            <w:pPr>
              <w:rPr>
                <w:sz w:val="18"/>
                <w:szCs w:val="18"/>
              </w:rPr>
            </w:pPr>
          </w:p>
          <w:p w14:paraId="1970433B" w14:textId="77777777" w:rsidR="00EC2D2A" w:rsidRPr="00D95A9D" w:rsidRDefault="4B1F096C" w:rsidP="4B1F096C">
            <w:pPr>
              <w:rPr>
                <w:sz w:val="18"/>
                <w:szCs w:val="18"/>
              </w:rPr>
            </w:pPr>
            <w:r w:rsidRPr="00D95A9D">
              <w:rPr>
                <w:sz w:val="18"/>
                <w:szCs w:val="18"/>
              </w:rPr>
              <w:t xml:space="preserve">Obsahuje možnosť zaevidovania implantovanej pomôcky, ktorá bola pacientovi implantovaná počas poskytovania zdravotnej starostlivosti. Atribúty sú poskytované pre zaevidovanie primárne odboru </w:t>
            </w:r>
          </w:p>
          <w:p w14:paraId="02CFEDD4" w14:textId="77777777" w:rsidR="00EC2D2A" w:rsidRPr="00D95A9D" w:rsidRDefault="4B1F096C" w:rsidP="4B1F096C">
            <w:pPr>
              <w:rPr>
                <w:sz w:val="18"/>
                <w:szCs w:val="18"/>
              </w:rPr>
            </w:pPr>
            <w:r w:rsidRPr="00D95A9D">
              <w:rPr>
                <w:sz w:val="18"/>
                <w:szCs w:val="18"/>
              </w:rPr>
              <w:t>010 - chirurgia</w:t>
            </w:r>
          </w:p>
          <w:p w14:paraId="7DE384C0" w14:textId="77777777" w:rsidR="00EC2D2A" w:rsidRPr="00D95A9D" w:rsidRDefault="4B1F096C" w:rsidP="4B1F096C">
            <w:pPr>
              <w:rPr>
                <w:sz w:val="18"/>
                <w:szCs w:val="18"/>
              </w:rPr>
            </w:pPr>
            <w:r w:rsidRPr="00D95A9D">
              <w:rPr>
                <w:sz w:val="18"/>
                <w:szCs w:val="18"/>
              </w:rPr>
              <w:t>011 - ortopédia</w:t>
            </w:r>
          </w:p>
          <w:p w14:paraId="1C68B66F" w14:textId="77777777" w:rsidR="00EC2D2A" w:rsidRPr="00D95A9D" w:rsidRDefault="4B1F096C" w:rsidP="4B1F096C">
            <w:pPr>
              <w:rPr>
                <w:sz w:val="18"/>
                <w:szCs w:val="18"/>
              </w:rPr>
            </w:pPr>
            <w:r w:rsidRPr="00D95A9D">
              <w:rPr>
                <w:sz w:val="18"/>
                <w:szCs w:val="18"/>
              </w:rPr>
              <w:t>013 - úrazová chirurgia</w:t>
            </w:r>
          </w:p>
          <w:p w14:paraId="782B9477" w14:textId="77777777" w:rsidR="00EC2D2A" w:rsidRPr="00D95A9D" w:rsidRDefault="4B1F096C" w:rsidP="4B1F096C">
            <w:pPr>
              <w:rPr>
                <w:sz w:val="18"/>
                <w:szCs w:val="18"/>
              </w:rPr>
            </w:pPr>
            <w:r w:rsidRPr="00D95A9D">
              <w:rPr>
                <w:sz w:val="18"/>
                <w:szCs w:val="18"/>
              </w:rPr>
              <w:t>038 - plastická chirurgia</w:t>
            </w:r>
          </w:p>
          <w:p w14:paraId="3AEB98C2" w14:textId="77777777" w:rsidR="00EC2D2A" w:rsidRPr="00D95A9D" w:rsidRDefault="4B1F096C" w:rsidP="4B1F096C">
            <w:pPr>
              <w:rPr>
                <w:sz w:val="18"/>
                <w:szCs w:val="18"/>
              </w:rPr>
            </w:pPr>
            <w:r w:rsidRPr="00D95A9D">
              <w:rPr>
                <w:sz w:val="18"/>
                <w:szCs w:val="18"/>
              </w:rPr>
              <w:t>039 - ortopedická protetika</w:t>
            </w:r>
          </w:p>
          <w:p w14:paraId="7B502A4E" w14:textId="77777777" w:rsidR="00EC2D2A" w:rsidRPr="00D95A9D" w:rsidRDefault="4B1F096C" w:rsidP="4B1F096C">
            <w:pPr>
              <w:rPr>
                <w:sz w:val="18"/>
                <w:szCs w:val="18"/>
              </w:rPr>
            </w:pPr>
            <w:r w:rsidRPr="00D95A9D">
              <w:rPr>
                <w:sz w:val="18"/>
                <w:szCs w:val="18"/>
              </w:rPr>
              <w:t>049 - kardiológia</w:t>
            </w:r>
          </w:p>
          <w:p w14:paraId="4D73FEC0" w14:textId="77777777" w:rsidR="00EC2D2A" w:rsidRPr="00D95A9D" w:rsidRDefault="4B1F096C" w:rsidP="4B1F096C">
            <w:pPr>
              <w:rPr>
                <w:sz w:val="18"/>
                <w:szCs w:val="18"/>
              </w:rPr>
            </w:pPr>
            <w:r w:rsidRPr="00D95A9D">
              <w:rPr>
                <w:sz w:val="18"/>
                <w:szCs w:val="18"/>
              </w:rPr>
              <w:t>053 - čeľustná ortopédia</w:t>
            </w:r>
          </w:p>
          <w:p w14:paraId="7600F4DF" w14:textId="77777777" w:rsidR="00EC2D2A" w:rsidRPr="00D95A9D" w:rsidRDefault="34661EDB" w:rsidP="34661EDB">
            <w:pPr>
              <w:rPr>
                <w:sz w:val="18"/>
                <w:szCs w:val="18"/>
              </w:rPr>
            </w:pPr>
            <w:r w:rsidRPr="00D95A9D">
              <w:rPr>
                <w:sz w:val="18"/>
                <w:szCs w:val="18"/>
              </w:rPr>
              <w:t>054 - parodontológia</w:t>
            </w:r>
          </w:p>
          <w:p w14:paraId="1DBF0926" w14:textId="77777777" w:rsidR="00EC2D2A" w:rsidRPr="00D95A9D" w:rsidRDefault="4B1F096C" w:rsidP="4B1F096C">
            <w:pPr>
              <w:rPr>
                <w:sz w:val="18"/>
                <w:szCs w:val="18"/>
              </w:rPr>
            </w:pPr>
            <w:r w:rsidRPr="00D95A9D">
              <w:rPr>
                <w:sz w:val="18"/>
                <w:szCs w:val="18"/>
              </w:rPr>
              <w:t>055 - stomatologická protetika</w:t>
            </w:r>
          </w:p>
          <w:p w14:paraId="44CEAD47" w14:textId="77777777" w:rsidR="00EC2D2A" w:rsidRPr="00D95A9D" w:rsidRDefault="4B1F096C" w:rsidP="4B1F096C">
            <w:pPr>
              <w:rPr>
                <w:sz w:val="18"/>
                <w:szCs w:val="18"/>
              </w:rPr>
            </w:pPr>
            <w:r w:rsidRPr="00D95A9D">
              <w:rPr>
                <w:sz w:val="18"/>
                <w:szCs w:val="18"/>
              </w:rPr>
              <w:t>068 - cievna chirurgia</w:t>
            </w:r>
          </w:p>
          <w:p w14:paraId="47DA58A8" w14:textId="77777777" w:rsidR="00EC2D2A" w:rsidRPr="00D95A9D" w:rsidRDefault="34661EDB" w:rsidP="34661EDB">
            <w:pPr>
              <w:rPr>
                <w:sz w:val="18"/>
                <w:szCs w:val="18"/>
              </w:rPr>
            </w:pPr>
            <w:r w:rsidRPr="00D95A9D">
              <w:rPr>
                <w:sz w:val="18"/>
                <w:szCs w:val="18"/>
              </w:rPr>
              <w:t>069 - kardiochirurgia</w:t>
            </w:r>
          </w:p>
          <w:p w14:paraId="1E87F309" w14:textId="77777777" w:rsidR="00EC2D2A" w:rsidRPr="00D95A9D" w:rsidRDefault="34661EDB" w:rsidP="34661EDB">
            <w:pPr>
              <w:rPr>
                <w:sz w:val="18"/>
                <w:szCs w:val="18"/>
              </w:rPr>
            </w:pPr>
            <w:r w:rsidRPr="00D95A9D">
              <w:rPr>
                <w:sz w:val="18"/>
                <w:szCs w:val="18"/>
              </w:rPr>
              <w:t>070 - maxilofaciálna chirurgia</w:t>
            </w:r>
          </w:p>
          <w:p w14:paraId="6083571E" w14:textId="77777777" w:rsidR="00EC2D2A" w:rsidRPr="00D95A9D" w:rsidRDefault="4B1F096C" w:rsidP="4B1F096C">
            <w:pPr>
              <w:rPr>
                <w:sz w:val="18"/>
                <w:szCs w:val="18"/>
              </w:rPr>
            </w:pPr>
            <w:r w:rsidRPr="00D95A9D">
              <w:rPr>
                <w:sz w:val="18"/>
                <w:szCs w:val="18"/>
              </w:rPr>
              <w:t>106 - hrudníková chirurgia</w:t>
            </w:r>
          </w:p>
          <w:p w14:paraId="29B1F23E" w14:textId="77777777" w:rsidR="00EC2D2A" w:rsidRPr="00D95A9D" w:rsidRDefault="4B1F096C" w:rsidP="4B1F096C">
            <w:pPr>
              <w:rPr>
                <w:sz w:val="18"/>
                <w:szCs w:val="18"/>
              </w:rPr>
            </w:pPr>
            <w:r w:rsidRPr="00D95A9D">
              <w:rPr>
                <w:sz w:val="18"/>
                <w:szCs w:val="18"/>
              </w:rPr>
              <w:t>107 - detská chirurgia</w:t>
            </w:r>
          </w:p>
          <w:p w14:paraId="2AA6EDEC" w14:textId="77777777" w:rsidR="00EC2D2A" w:rsidRPr="00D95A9D" w:rsidRDefault="4B1F096C" w:rsidP="4B1F096C">
            <w:pPr>
              <w:rPr>
                <w:sz w:val="18"/>
                <w:szCs w:val="18"/>
              </w:rPr>
            </w:pPr>
            <w:r w:rsidRPr="00D95A9D">
              <w:rPr>
                <w:sz w:val="18"/>
                <w:szCs w:val="18"/>
              </w:rPr>
              <w:t>170 - zubná technika</w:t>
            </w:r>
          </w:p>
          <w:p w14:paraId="61022F74" w14:textId="77777777" w:rsidR="00EC2D2A" w:rsidRPr="00D95A9D" w:rsidRDefault="4B1F096C" w:rsidP="4B1F096C">
            <w:pPr>
              <w:rPr>
                <w:sz w:val="18"/>
                <w:szCs w:val="18"/>
              </w:rPr>
            </w:pPr>
            <w:r w:rsidRPr="00D95A9D">
              <w:rPr>
                <w:sz w:val="18"/>
                <w:szCs w:val="18"/>
              </w:rPr>
              <w:t>206 - chirurgia ruky</w:t>
            </w:r>
          </w:p>
          <w:p w14:paraId="2BE3623D" w14:textId="77777777" w:rsidR="00EC2D2A" w:rsidRPr="00D95A9D" w:rsidRDefault="4B1F096C" w:rsidP="4B1F096C">
            <w:pPr>
              <w:rPr>
                <w:sz w:val="18"/>
                <w:szCs w:val="18"/>
              </w:rPr>
            </w:pPr>
            <w:r w:rsidRPr="00D95A9D">
              <w:rPr>
                <w:sz w:val="18"/>
                <w:szCs w:val="18"/>
              </w:rPr>
              <w:t>207 - transplantačné</w:t>
            </w:r>
          </w:p>
          <w:p w14:paraId="4D3C839E" w14:textId="77777777" w:rsidR="00812E6A" w:rsidRPr="00D95A9D" w:rsidRDefault="4B1F096C" w:rsidP="4B1F096C">
            <w:pPr>
              <w:rPr>
                <w:sz w:val="18"/>
                <w:szCs w:val="18"/>
              </w:rPr>
            </w:pPr>
            <w:r w:rsidRPr="00D95A9D">
              <w:rPr>
                <w:sz w:val="18"/>
                <w:szCs w:val="18"/>
              </w:rPr>
              <w:t>522 - chirurgia prsníka</w:t>
            </w:r>
          </w:p>
        </w:tc>
      </w:tr>
      <w:tr w:rsidR="00812E6A" w:rsidRPr="00D95A9D" w14:paraId="050F9256" w14:textId="77777777" w:rsidTr="003E15D5">
        <w:trPr>
          <w:trHeight w:val="570"/>
        </w:trPr>
        <w:tc>
          <w:tcPr>
            <w:tcW w:w="2183" w:type="dxa"/>
            <w:tcBorders>
              <w:top w:val="single" w:sz="4" w:space="0" w:color="auto"/>
              <w:left w:val="single" w:sz="4" w:space="0" w:color="auto"/>
              <w:bottom w:val="single" w:sz="4" w:space="0" w:color="auto"/>
              <w:right w:val="single" w:sz="4" w:space="0" w:color="auto"/>
            </w:tcBorders>
          </w:tcPr>
          <w:p w14:paraId="73CF629C" w14:textId="77777777" w:rsidR="00812E6A" w:rsidRPr="00D95A9D" w:rsidRDefault="4B1F096C" w:rsidP="4B1F096C">
            <w:pPr>
              <w:rPr>
                <w:sz w:val="18"/>
                <w:szCs w:val="18"/>
              </w:rPr>
            </w:pPr>
            <w:r w:rsidRPr="00D95A9D">
              <w:rPr>
                <w:sz w:val="18"/>
                <w:szCs w:val="18"/>
              </w:rPr>
              <w:t>Popis zdravotníckej pomôcky (OV.19.1)</w:t>
            </w:r>
          </w:p>
        </w:tc>
        <w:tc>
          <w:tcPr>
            <w:tcW w:w="7173" w:type="dxa"/>
            <w:tcBorders>
              <w:top w:val="single" w:sz="4" w:space="0" w:color="auto"/>
              <w:left w:val="single" w:sz="4" w:space="0" w:color="auto"/>
              <w:bottom w:val="single" w:sz="4" w:space="0" w:color="auto"/>
              <w:right w:val="single" w:sz="4" w:space="0" w:color="auto"/>
            </w:tcBorders>
          </w:tcPr>
          <w:p w14:paraId="7606FC72" w14:textId="77777777" w:rsidR="00812E6A" w:rsidRPr="00D95A9D" w:rsidRDefault="00B66B88" w:rsidP="4B1F096C">
            <w:pPr>
              <w:rPr>
                <w:sz w:val="18"/>
                <w:szCs w:val="18"/>
              </w:rPr>
            </w:pPr>
            <w:r w:rsidRPr="00D95A9D">
              <w:rPr>
                <w:sz w:val="18"/>
                <w:szCs w:val="18"/>
              </w:rPr>
              <w:t>Popis zdravotnej pomôcky v prípade, že nebol dohľadaný druh ZP v číselníku.</w:t>
            </w:r>
          </w:p>
        </w:tc>
      </w:tr>
      <w:tr w:rsidR="00812E6A" w:rsidRPr="00D95A9D" w14:paraId="540C22BB" w14:textId="77777777" w:rsidTr="003E15D5">
        <w:trPr>
          <w:trHeight w:val="758"/>
        </w:trPr>
        <w:tc>
          <w:tcPr>
            <w:tcW w:w="2183" w:type="dxa"/>
            <w:tcBorders>
              <w:top w:val="single" w:sz="4" w:space="0" w:color="auto"/>
              <w:left w:val="single" w:sz="4" w:space="0" w:color="auto"/>
              <w:bottom w:val="single" w:sz="4" w:space="0" w:color="auto"/>
              <w:right w:val="single" w:sz="4" w:space="0" w:color="auto"/>
            </w:tcBorders>
          </w:tcPr>
          <w:p w14:paraId="416D9687" w14:textId="77777777" w:rsidR="009C1A59" w:rsidRPr="00D95A9D" w:rsidRDefault="4B1F096C" w:rsidP="4B1F096C">
            <w:pPr>
              <w:rPr>
                <w:sz w:val="18"/>
                <w:szCs w:val="18"/>
              </w:rPr>
            </w:pPr>
            <w:r w:rsidRPr="00D95A9D">
              <w:rPr>
                <w:sz w:val="18"/>
                <w:szCs w:val="18"/>
              </w:rPr>
              <w:t>Druh</w:t>
            </w:r>
          </w:p>
          <w:p w14:paraId="2434961B" w14:textId="77777777" w:rsidR="00EC2D2A" w:rsidRPr="00D95A9D" w:rsidRDefault="4B1F096C" w:rsidP="4B1F096C">
            <w:pPr>
              <w:rPr>
                <w:sz w:val="18"/>
                <w:szCs w:val="18"/>
              </w:rPr>
            </w:pPr>
            <w:r w:rsidRPr="00D95A9D">
              <w:rPr>
                <w:sz w:val="18"/>
                <w:szCs w:val="18"/>
              </w:rPr>
              <w:t>(OV.19.2)</w:t>
            </w:r>
          </w:p>
          <w:p w14:paraId="106F5437" w14:textId="77777777" w:rsidR="00EC2D2A" w:rsidRPr="00D95A9D" w:rsidRDefault="00EC2D2A" w:rsidP="00812E6A">
            <w:pPr>
              <w:rPr>
                <w:sz w:val="18"/>
                <w:szCs w:val="18"/>
              </w:rPr>
            </w:pPr>
          </w:p>
        </w:tc>
        <w:tc>
          <w:tcPr>
            <w:tcW w:w="7173" w:type="dxa"/>
            <w:tcBorders>
              <w:top w:val="single" w:sz="4" w:space="0" w:color="auto"/>
              <w:left w:val="single" w:sz="4" w:space="0" w:color="auto"/>
              <w:bottom w:val="single" w:sz="4" w:space="0" w:color="auto"/>
              <w:right w:val="single" w:sz="4" w:space="0" w:color="auto"/>
            </w:tcBorders>
          </w:tcPr>
          <w:p w14:paraId="19FE839F" w14:textId="77777777" w:rsidR="00996E18" w:rsidRPr="00D95A9D" w:rsidRDefault="00D96CF7" w:rsidP="4B1F096C">
            <w:pPr>
              <w:rPr>
                <w:sz w:val="18"/>
                <w:szCs w:val="18"/>
              </w:rPr>
            </w:pPr>
            <w:r w:rsidRPr="00D95A9D">
              <w:rPr>
                <w:sz w:val="18"/>
                <w:szCs w:val="18"/>
              </w:rPr>
              <w:t>Druhu zdravotníckej pomôcky alebo implantátu zavedeného pacientovi. Využíva sa číselník druhov zdravotníckych pomôcok a implantátov 1.3.158.00165387.100.10.126</w:t>
            </w:r>
          </w:p>
        </w:tc>
      </w:tr>
      <w:tr w:rsidR="00812E6A" w:rsidRPr="00D95A9D" w14:paraId="037CD7C3" w14:textId="77777777" w:rsidTr="003E15D5">
        <w:trPr>
          <w:trHeight w:val="381"/>
        </w:trPr>
        <w:tc>
          <w:tcPr>
            <w:tcW w:w="2183" w:type="dxa"/>
            <w:tcBorders>
              <w:top w:val="single" w:sz="4" w:space="0" w:color="auto"/>
              <w:left w:val="single" w:sz="4" w:space="0" w:color="auto"/>
              <w:bottom w:val="single" w:sz="4" w:space="0" w:color="auto"/>
              <w:right w:val="single" w:sz="4" w:space="0" w:color="auto"/>
            </w:tcBorders>
          </w:tcPr>
          <w:p w14:paraId="709D5412" w14:textId="77777777" w:rsidR="00812E6A" w:rsidRPr="00D95A9D" w:rsidRDefault="4B1F096C" w:rsidP="4B1F096C">
            <w:pPr>
              <w:rPr>
                <w:sz w:val="18"/>
                <w:szCs w:val="18"/>
              </w:rPr>
            </w:pPr>
            <w:r w:rsidRPr="00D95A9D">
              <w:rPr>
                <w:sz w:val="18"/>
                <w:szCs w:val="18"/>
              </w:rPr>
              <w:t>Zmena stavu záznamu</w:t>
            </w:r>
          </w:p>
          <w:p w14:paraId="5EAF2535" w14:textId="77777777" w:rsidR="00812E6A" w:rsidRPr="00D95A9D" w:rsidRDefault="4B1F096C" w:rsidP="4B1F096C">
            <w:pPr>
              <w:rPr>
                <w:sz w:val="18"/>
                <w:szCs w:val="18"/>
              </w:rPr>
            </w:pPr>
            <w:r w:rsidRPr="00D95A9D">
              <w:rPr>
                <w:sz w:val="18"/>
                <w:szCs w:val="18"/>
              </w:rPr>
              <w:t>(OV.20)</w:t>
            </w:r>
          </w:p>
        </w:tc>
        <w:tc>
          <w:tcPr>
            <w:tcW w:w="7173" w:type="dxa"/>
            <w:tcBorders>
              <w:top w:val="single" w:sz="4" w:space="0" w:color="auto"/>
              <w:left w:val="single" w:sz="4" w:space="0" w:color="auto"/>
              <w:bottom w:val="single" w:sz="4" w:space="0" w:color="auto"/>
              <w:right w:val="single" w:sz="4" w:space="0" w:color="auto"/>
            </w:tcBorders>
          </w:tcPr>
          <w:p w14:paraId="00334709" w14:textId="77777777" w:rsidR="000309D7" w:rsidRPr="00D95A9D" w:rsidRDefault="00D96CF7" w:rsidP="4B1F096C">
            <w:pPr>
              <w:rPr>
                <w:sz w:val="18"/>
                <w:szCs w:val="18"/>
              </w:rPr>
            </w:pPr>
            <w:r w:rsidRPr="00D95A9D">
              <w:rPr>
                <w:sz w:val="18"/>
                <w:szCs w:val="18"/>
              </w:rPr>
              <w:t>Definuje štruktúru auditných informácií o zmene stavu záznamu. Slúži len pre čítacie služby v prípade, že daný záznam bol editovaný lekárom (potvrdil klinický záver/ zneplatnil záznam/ vykonal storno záznamu)</w:t>
            </w:r>
          </w:p>
          <w:p w14:paraId="4A38E382" w14:textId="35BDA93D" w:rsidR="00812E6A" w:rsidRPr="00D95A9D" w:rsidRDefault="00DB2889" w:rsidP="4B1F096C">
            <w:pPr>
              <w:rPr>
                <w:sz w:val="18"/>
                <w:szCs w:val="18"/>
              </w:rPr>
            </w:pPr>
            <w:hyperlink w:anchor="_Zmeny_stavu" w:history="1">
              <w:r w:rsidR="4B1F096C" w:rsidRPr="00D95A9D">
                <w:rPr>
                  <w:rStyle w:val="Hypertextovprepojenie"/>
                  <w:sz w:val="18"/>
                  <w:szCs w:val="18"/>
                </w:rPr>
                <w:t>CEN-EN13606-CLUSTER.Zmena_stavu_zaznamu.v1</w:t>
              </w:r>
            </w:hyperlink>
          </w:p>
        </w:tc>
      </w:tr>
      <w:tr w:rsidR="00812E6A" w:rsidRPr="00D95A9D" w14:paraId="1C5DCA93" w14:textId="77777777" w:rsidTr="003E15D5">
        <w:trPr>
          <w:trHeight w:val="110"/>
        </w:trPr>
        <w:tc>
          <w:tcPr>
            <w:tcW w:w="2183" w:type="dxa"/>
            <w:tcBorders>
              <w:top w:val="single" w:sz="4" w:space="0" w:color="auto"/>
              <w:left w:val="single" w:sz="4" w:space="0" w:color="auto"/>
              <w:bottom w:val="single" w:sz="4" w:space="0" w:color="auto"/>
              <w:right w:val="single" w:sz="4" w:space="0" w:color="auto"/>
            </w:tcBorders>
            <w:vAlign w:val="center"/>
          </w:tcPr>
          <w:p w14:paraId="676DF40F" w14:textId="77777777" w:rsidR="00812E6A" w:rsidRPr="00D95A9D" w:rsidRDefault="4B1F096C" w:rsidP="4B1F096C">
            <w:pPr>
              <w:rPr>
                <w:sz w:val="18"/>
                <w:szCs w:val="18"/>
              </w:rPr>
            </w:pPr>
            <w:r w:rsidRPr="00D95A9D">
              <w:rPr>
                <w:sz w:val="18"/>
                <w:szCs w:val="18"/>
              </w:rPr>
              <w:t>RC_ID</w:t>
            </w:r>
            <w:r w:rsidR="10BBE82C" w:rsidRPr="00D95A9D">
              <w:br/>
            </w:r>
            <w:r w:rsidRPr="00D95A9D">
              <w:rPr>
                <w:sz w:val="18"/>
                <w:szCs w:val="18"/>
              </w:rPr>
              <w:t>(OV.21)</w:t>
            </w:r>
          </w:p>
        </w:tc>
        <w:tc>
          <w:tcPr>
            <w:tcW w:w="7173" w:type="dxa"/>
            <w:tcBorders>
              <w:top w:val="single" w:sz="4" w:space="0" w:color="auto"/>
              <w:left w:val="single" w:sz="4" w:space="0" w:color="auto"/>
              <w:bottom w:val="single" w:sz="4" w:space="0" w:color="auto"/>
              <w:right w:val="single" w:sz="4" w:space="0" w:color="auto"/>
            </w:tcBorders>
            <w:vAlign w:val="center"/>
          </w:tcPr>
          <w:p w14:paraId="0038C157" w14:textId="77777777" w:rsidR="00812E6A" w:rsidRPr="00D95A9D" w:rsidRDefault="4B1F096C" w:rsidP="4B1F096C">
            <w:pPr>
              <w:rPr>
                <w:sz w:val="18"/>
                <w:szCs w:val="18"/>
              </w:rPr>
            </w:pPr>
            <w:r w:rsidRPr="00D95A9D">
              <w:rPr>
                <w:sz w:val="18"/>
                <w:szCs w:val="18"/>
              </w:rPr>
              <w:t>Obsahuje informácie o identifikátore záznamu, ktorý je vytvorený</w:t>
            </w:r>
          </w:p>
        </w:tc>
      </w:tr>
      <w:tr w:rsidR="00812E6A" w:rsidRPr="00D95A9D" w14:paraId="0A3853BF" w14:textId="77777777" w:rsidTr="003E15D5">
        <w:trPr>
          <w:trHeight w:val="51"/>
        </w:trPr>
        <w:tc>
          <w:tcPr>
            <w:tcW w:w="2183" w:type="dxa"/>
            <w:tcBorders>
              <w:top w:val="single" w:sz="4" w:space="0" w:color="auto"/>
              <w:left w:val="single" w:sz="4" w:space="0" w:color="auto"/>
              <w:bottom w:val="single" w:sz="4" w:space="0" w:color="auto"/>
              <w:right w:val="single" w:sz="4" w:space="0" w:color="auto"/>
            </w:tcBorders>
          </w:tcPr>
          <w:p w14:paraId="55312412" w14:textId="77777777" w:rsidR="00812E6A" w:rsidRPr="00D95A9D" w:rsidRDefault="4B1F096C" w:rsidP="4B1F096C">
            <w:pPr>
              <w:rPr>
                <w:sz w:val="18"/>
                <w:szCs w:val="18"/>
              </w:rPr>
            </w:pPr>
            <w:r w:rsidRPr="00D95A9D">
              <w:rPr>
                <w:sz w:val="18"/>
                <w:szCs w:val="18"/>
              </w:rPr>
              <w:t>II</w:t>
            </w:r>
          </w:p>
          <w:p w14:paraId="5941B761" w14:textId="77777777" w:rsidR="00812E6A" w:rsidRPr="00D95A9D" w:rsidRDefault="4B1F096C" w:rsidP="4B1F096C">
            <w:pPr>
              <w:rPr>
                <w:sz w:val="18"/>
                <w:szCs w:val="18"/>
              </w:rPr>
            </w:pPr>
            <w:r w:rsidRPr="00D95A9D">
              <w:rPr>
                <w:sz w:val="18"/>
                <w:szCs w:val="18"/>
              </w:rPr>
              <w:t>(OV.21.1)</w:t>
            </w:r>
          </w:p>
        </w:tc>
        <w:tc>
          <w:tcPr>
            <w:tcW w:w="7173" w:type="dxa"/>
            <w:tcBorders>
              <w:top w:val="single" w:sz="4" w:space="0" w:color="auto"/>
              <w:left w:val="single" w:sz="4" w:space="0" w:color="auto"/>
              <w:bottom w:val="single" w:sz="4" w:space="0" w:color="auto"/>
              <w:right w:val="single" w:sz="4" w:space="0" w:color="auto"/>
            </w:tcBorders>
          </w:tcPr>
          <w:p w14:paraId="4924F335" w14:textId="77777777" w:rsidR="00812E6A" w:rsidRPr="00D95A9D" w:rsidRDefault="4B1F096C" w:rsidP="4B1F096C">
            <w:pPr>
              <w:rPr>
                <w:sz w:val="18"/>
                <w:szCs w:val="18"/>
              </w:rPr>
            </w:pPr>
            <w:r w:rsidRPr="00D95A9D">
              <w:rPr>
                <w:sz w:val="18"/>
                <w:szCs w:val="18"/>
              </w:rPr>
              <w:t xml:space="preserve">Identifikátor záznamu je generovaný podľa popisu v X070 a generuje ho ISPZS </w:t>
            </w:r>
          </w:p>
          <w:p w14:paraId="29931278" w14:textId="77777777" w:rsidR="00812E6A" w:rsidRPr="00D95A9D" w:rsidRDefault="00812E6A" w:rsidP="00812E6A">
            <w:pPr>
              <w:rPr>
                <w:sz w:val="18"/>
                <w:szCs w:val="18"/>
              </w:rPr>
            </w:pPr>
          </w:p>
        </w:tc>
      </w:tr>
      <w:tr w:rsidR="00812E6A" w:rsidRPr="00D95A9D" w14:paraId="2A1CA3C2" w14:textId="77777777" w:rsidTr="003E15D5">
        <w:trPr>
          <w:trHeight w:val="556"/>
        </w:trPr>
        <w:tc>
          <w:tcPr>
            <w:tcW w:w="2183" w:type="dxa"/>
            <w:tcBorders>
              <w:top w:val="single" w:sz="4" w:space="0" w:color="auto"/>
              <w:left w:val="single" w:sz="4" w:space="0" w:color="auto"/>
              <w:bottom w:val="single" w:sz="4" w:space="0" w:color="auto"/>
              <w:right w:val="single" w:sz="4" w:space="0" w:color="auto"/>
            </w:tcBorders>
          </w:tcPr>
          <w:p w14:paraId="2DF18B2C" w14:textId="77777777" w:rsidR="00812E6A" w:rsidRPr="00D95A9D" w:rsidRDefault="4B1F096C" w:rsidP="4B1F096C">
            <w:pPr>
              <w:rPr>
                <w:sz w:val="18"/>
                <w:szCs w:val="18"/>
              </w:rPr>
            </w:pPr>
            <w:r w:rsidRPr="00D95A9D">
              <w:rPr>
                <w:sz w:val="18"/>
                <w:szCs w:val="18"/>
              </w:rPr>
              <w:t>OID</w:t>
            </w:r>
          </w:p>
          <w:p w14:paraId="2674E716" w14:textId="77777777" w:rsidR="00812E6A" w:rsidRPr="00D95A9D" w:rsidRDefault="4B1F096C" w:rsidP="4B1F096C">
            <w:pPr>
              <w:rPr>
                <w:sz w:val="18"/>
                <w:szCs w:val="18"/>
              </w:rPr>
            </w:pPr>
            <w:r w:rsidRPr="00D95A9D">
              <w:rPr>
                <w:sz w:val="18"/>
                <w:szCs w:val="18"/>
              </w:rPr>
              <w:t>(OV.21.2)</w:t>
            </w:r>
          </w:p>
        </w:tc>
        <w:tc>
          <w:tcPr>
            <w:tcW w:w="7173" w:type="dxa"/>
            <w:tcBorders>
              <w:top w:val="single" w:sz="4" w:space="0" w:color="auto"/>
              <w:left w:val="single" w:sz="4" w:space="0" w:color="auto"/>
              <w:bottom w:val="single" w:sz="4" w:space="0" w:color="auto"/>
              <w:right w:val="single" w:sz="4" w:space="0" w:color="auto"/>
            </w:tcBorders>
          </w:tcPr>
          <w:p w14:paraId="6DD1F122" w14:textId="77777777" w:rsidR="00812E6A" w:rsidRPr="00D95A9D" w:rsidRDefault="4B1F096C" w:rsidP="4B1F096C">
            <w:pPr>
              <w:rPr>
                <w:sz w:val="18"/>
                <w:szCs w:val="18"/>
              </w:rPr>
            </w:pPr>
            <w:r w:rsidRPr="00D95A9D">
              <w:rPr>
                <w:sz w:val="18"/>
                <w:szCs w:val="18"/>
              </w:rPr>
              <w:t>Obsahuje informáciu o type záznamu (archetypu), ktorý je v rámci záznamu používaný OID: 1.3.158.00165387.100.60.90</w:t>
            </w:r>
          </w:p>
        </w:tc>
      </w:tr>
    </w:tbl>
    <w:p w14:paraId="27C30D70" w14:textId="77777777" w:rsidR="00585A0F" w:rsidRPr="0050720E" w:rsidRDefault="34661EDB" w:rsidP="00B50180">
      <w:pPr>
        <w:pStyle w:val="Nadpis2"/>
      </w:pPr>
      <w:bookmarkStart w:id="270" w:name="_Prepúšťacia_správa"/>
      <w:bookmarkStart w:id="271" w:name="_Toc56172004"/>
      <w:bookmarkEnd w:id="270"/>
      <w:r>
        <w:t>Prepúšťacia správa</w:t>
      </w:r>
      <w:bookmarkEnd w:id="271"/>
    </w:p>
    <w:p w14:paraId="00E751DD" w14:textId="77777777" w:rsidR="00585A0F" w:rsidRPr="00D95A9D" w:rsidRDefault="4B1F096C" w:rsidP="00585A0F">
      <w:pPr>
        <w:jc w:val="both"/>
      </w:pPr>
      <w:r w:rsidRPr="00D95A9D">
        <w:t>Štruktúra záznamu je totožná v nasledovnom rozsahu:</w:t>
      </w:r>
    </w:p>
    <w:p w14:paraId="453C4C66" w14:textId="77777777" w:rsidR="008128CA" w:rsidRPr="00D95A9D" w:rsidRDefault="008128CA" w:rsidP="00585A0F">
      <w:pPr>
        <w:jc w:val="both"/>
      </w:pPr>
    </w:p>
    <w:p w14:paraId="354BB8FA" w14:textId="77777777" w:rsidR="00DE0A52" w:rsidRPr="00D95A9D" w:rsidRDefault="4B1F096C" w:rsidP="00C26A9D">
      <w:bookmarkStart w:id="272" w:name="CENEN13606Lekarska_prepustacia_sprava"/>
      <w:r w:rsidRPr="00D95A9D">
        <w:t>CEN-EN13606-ENTRY.Zaznam_o_vysetreni-Lekarska_prepustacia_sprava.v4</w:t>
      </w:r>
    </w:p>
    <w:bookmarkEnd w:id="272"/>
    <w:p w14:paraId="35041E8C" w14:textId="77777777" w:rsidR="00585A0F" w:rsidRPr="00D95A9D" w:rsidRDefault="00585A0F" w:rsidP="00C26A9D"/>
    <w:tbl>
      <w:tblPr>
        <w:tblW w:w="17102" w:type="dxa"/>
        <w:tblLayout w:type="fixed"/>
        <w:tblLook w:val="04A0" w:firstRow="1" w:lastRow="0" w:firstColumn="1" w:lastColumn="0" w:noHBand="0" w:noVBand="1"/>
      </w:tblPr>
      <w:tblGrid>
        <w:gridCol w:w="1701"/>
        <w:gridCol w:w="7766"/>
        <w:gridCol w:w="7635"/>
      </w:tblGrid>
      <w:tr w:rsidR="00EC626E" w:rsidRPr="00D95A9D" w14:paraId="5112C3AD" w14:textId="77777777" w:rsidTr="003E15D5">
        <w:trPr>
          <w:gridAfter w:val="1"/>
          <w:wAfter w:w="7635" w:type="dxa"/>
          <w:trHeight w:val="175"/>
          <w:tblHeader/>
        </w:trPr>
        <w:tc>
          <w:tcPr>
            <w:tcW w:w="1701" w:type="dxa"/>
            <w:tcBorders>
              <w:bottom w:val="single" w:sz="4" w:space="0" w:color="auto"/>
            </w:tcBorders>
            <w:shd w:val="clear" w:color="auto" w:fill="002060"/>
            <w:vAlign w:val="center"/>
          </w:tcPr>
          <w:p w14:paraId="7A149E86" w14:textId="77777777" w:rsidR="00EC626E" w:rsidRPr="00D95A9D" w:rsidRDefault="6DE4F7B8" w:rsidP="003C2924">
            <w:pPr>
              <w:rPr>
                <w:color w:val="FFFFFF" w:themeColor="background2"/>
                <w:sz w:val="18"/>
                <w:szCs w:val="18"/>
              </w:rPr>
            </w:pPr>
            <w:r w:rsidRPr="00D95A9D">
              <w:rPr>
                <w:sz w:val="18"/>
                <w:szCs w:val="18"/>
              </w:rPr>
              <w:lastRenderedPageBreak/>
              <w:t>ADL - Element/Ontology/text:</w:t>
            </w:r>
          </w:p>
        </w:tc>
        <w:tc>
          <w:tcPr>
            <w:tcW w:w="7766" w:type="dxa"/>
            <w:tcBorders>
              <w:bottom w:val="single" w:sz="4" w:space="0" w:color="auto"/>
            </w:tcBorders>
            <w:shd w:val="clear" w:color="auto" w:fill="002060"/>
            <w:vAlign w:val="center"/>
          </w:tcPr>
          <w:p w14:paraId="04126754" w14:textId="77777777" w:rsidR="00EC626E" w:rsidRPr="00D95A9D" w:rsidRDefault="6DE4F7B8" w:rsidP="003C2924">
            <w:pPr>
              <w:rPr>
                <w:color w:val="FFFFFF" w:themeColor="background2"/>
                <w:sz w:val="18"/>
                <w:szCs w:val="18"/>
              </w:rPr>
            </w:pPr>
            <w:r w:rsidRPr="00D95A9D">
              <w:rPr>
                <w:color w:val="FFFFFF" w:themeColor="background2"/>
                <w:sz w:val="18"/>
                <w:szCs w:val="18"/>
              </w:rPr>
              <w:t>Popis:</w:t>
            </w:r>
          </w:p>
        </w:tc>
      </w:tr>
      <w:tr w:rsidR="00B951D3" w:rsidRPr="00D95A9D" w14:paraId="59512863" w14:textId="77777777" w:rsidTr="003E15D5">
        <w:trPr>
          <w:gridAfter w:val="1"/>
          <w:wAfter w:w="7635" w:type="dxa"/>
          <w:trHeight w:val="756"/>
        </w:trPr>
        <w:tc>
          <w:tcPr>
            <w:tcW w:w="1701" w:type="dxa"/>
            <w:tcBorders>
              <w:top w:val="single" w:sz="4" w:space="0" w:color="auto"/>
              <w:left w:val="single" w:sz="4" w:space="0" w:color="auto"/>
              <w:bottom w:val="single" w:sz="4" w:space="0" w:color="auto"/>
              <w:right w:val="single" w:sz="4" w:space="0" w:color="auto"/>
            </w:tcBorders>
            <w:vAlign w:val="center"/>
          </w:tcPr>
          <w:p w14:paraId="57E9AC99" w14:textId="77777777" w:rsidR="00B951D3" w:rsidRPr="00D95A9D" w:rsidRDefault="4B1F096C" w:rsidP="4B1F096C">
            <w:pPr>
              <w:rPr>
                <w:sz w:val="18"/>
                <w:szCs w:val="18"/>
              </w:rPr>
            </w:pPr>
            <w:r w:rsidRPr="00D95A9D">
              <w:rPr>
                <w:sz w:val="18"/>
                <w:szCs w:val="18"/>
              </w:rPr>
              <w:t>Dátum a čas odoslania</w:t>
            </w:r>
            <w:r w:rsidR="10BBE82C" w:rsidRPr="00D95A9D">
              <w:br/>
            </w:r>
            <w:r w:rsidRPr="00D95A9D">
              <w:rPr>
                <w:sz w:val="18"/>
                <w:szCs w:val="18"/>
              </w:rPr>
              <w:t>(LPS.1)</w:t>
            </w:r>
          </w:p>
        </w:tc>
        <w:tc>
          <w:tcPr>
            <w:tcW w:w="7766" w:type="dxa"/>
            <w:tcBorders>
              <w:top w:val="single" w:sz="4" w:space="0" w:color="auto"/>
              <w:left w:val="single" w:sz="4" w:space="0" w:color="auto"/>
              <w:bottom w:val="single" w:sz="4" w:space="0" w:color="auto"/>
              <w:right w:val="single" w:sz="4" w:space="0" w:color="auto"/>
            </w:tcBorders>
            <w:vAlign w:val="center"/>
          </w:tcPr>
          <w:p w14:paraId="3A8F40E0" w14:textId="77777777" w:rsidR="00D96CF7" w:rsidRPr="00D95A9D" w:rsidRDefault="00D96CF7" w:rsidP="00D96CF7">
            <w:pPr>
              <w:rPr>
                <w:sz w:val="18"/>
                <w:szCs w:val="18"/>
              </w:rPr>
            </w:pPr>
            <w:r w:rsidRPr="00D95A9D">
              <w:rPr>
                <w:sz w:val="18"/>
                <w:szCs w:val="18"/>
              </w:rPr>
              <w:t>Dátum a čas, kedy bol pacient odoslaný na vyšetrenie.</w:t>
            </w:r>
          </w:p>
          <w:p w14:paraId="24B89C4E" w14:textId="68A9EF63" w:rsidR="00B951D3" w:rsidRPr="00D95A9D" w:rsidRDefault="00D96CF7" w:rsidP="00D96CF7">
            <w:pPr>
              <w:rPr>
                <w:sz w:val="18"/>
                <w:szCs w:val="18"/>
              </w:rPr>
            </w:pPr>
            <w:r w:rsidRPr="00D95A9D">
              <w:rPr>
                <w:sz w:val="18"/>
                <w:szCs w:val="18"/>
              </w:rPr>
              <w:t xml:space="preserve">Informácie o odoslaní vyplní nemocnica/ kúpele v prípade, že bol pacient do ústavnej ZS odoslaný na základe odporúčania na </w:t>
            </w:r>
            <w:r w:rsidR="008A760A" w:rsidRPr="00D95A9D">
              <w:rPr>
                <w:sz w:val="18"/>
                <w:szCs w:val="18"/>
              </w:rPr>
              <w:t>ústavnú</w:t>
            </w:r>
            <w:r w:rsidRPr="00D95A9D">
              <w:rPr>
                <w:sz w:val="18"/>
                <w:szCs w:val="18"/>
              </w:rPr>
              <w:t xml:space="preserve"> ZS iba prostredníctvom papierového výmenného lístka a neexistuje elektronický výmenný lístok. Údaje lekár prepíše z papierových podkladov do IS. V prípade vyšetrenia na základe elektronického výmenného lístka naplní len identifikátor odporúčania na ZS, na základe ktorého bol pacient hospitalizovaný. Údaje o odoslaní v tomto prípade nevypĺňa (ALTERNATIVA – IS PZS ich naplní z </w:t>
            </w:r>
            <w:r w:rsidR="008A760A" w:rsidRPr="00D95A9D">
              <w:rPr>
                <w:sz w:val="18"/>
                <w:szCs w:val="18"/>
              </w:rPr>
              <w:t>údajov</w:t>
            </w:r>
            <w:r w:rsidRPr="00D95A9D">
              <w:rPr>
                <w:sz w:val="18"/>
                <w:szCs w:val="18"/>
              </w:rPr>
              <w:t xml:space="preserve"> na odporúčaní).</w:t>
            </w:r>
          </w:p>
        </w:tc>
      </w:tr>
      <w:tr w:rsidR="00B951D3" w:rsidRPr="00D95A9D" w14:paraId="08F2D88B" w14:textId="77777777" w:rsidTr="003E15D5">
        <w:trPr>
          <w:gridAfter w:val="1"/>
          <w:wAfter w:w="7635" w:type="dxa"/>
          <w:trHeight w:val="756"/>
        </w:trPr>
        <w:tc>
          <w:tcPr>
            <w:tcW w:w="1701" w:type="dxa"/>
            <w:tcBorders>
              <w:top w:val="single" w:sz="4" w:space="0" w:color="auto"/>
              <w:left w:val="single" w:sz="4" w:space="0" w:color="auto"/>
              <w:bottom w:val="single" w:sz="4" w:space="0" w:color="auto"/>
              <w:right w:val="single" w:sz="4" w:space="0" w:color="auto"/>
            </w:tcBorders>
          </w:tcPr>
          <w:p w14:paraId="198745D1" w14:textId="77777777" w:rsidR="00B951D3" w:rsidRPr="00D95A9D" w:rsidRDefault="4B1F096C" w:rsidP="4B1F096C">
            <w:pPr>
              <w:rPr>
                <w:sz w:val="18"/>
                <w:szCs w:val="18"/>
              </w:rPr>
            </w:pPr>
            <w:r w:rsidRPr="00D95A9D">
              <w:rPr>
                <w:sz w:val="18"/>
                <w:szCs w:val="18"/>
              </w:rPr>
              <w:t>Anamnéza</w:t>
            </w:r>
          </w:p>
          <w:p w14:paraId="758E3352" w14:textId="77777777" w:rsidR="00B951D3" w:rsidRPr="00D95A9D" w:rsidRDefault="4B1F096C" w:rsidP="4B1F096C">
            <w:pPr>
              <w:rPr>
                <w:sz w:val="18"/>
                <w:szCs w:val="18"/>
              </w:rPr>
            </w:pPr>
            <w:r w:rsidRPr="00D95A9D">
              <w:rPr>
                <w:sz w:val="18"/>
                <w:szCs w:val="18"/>
              </w:rPr>
              <w:t>(LPS.2)</w:t>
            </w:r>
          </w:p>
        </w:tc>
        <w:tc>
          <w:tcPr>
            <w:tcW w:w="7766" w:type="dxa"/>
            <w:tcBorders>
              <w:top w:val="single" w:sz="4" w:space="0" w:color="auto"/>
              <w:left w:val="single" w:sz="4" w:space="0" w:color="auto"/>
              <w:bottom w:val="single" w:sz="4" w:space="0" w:color="auto"/>
              <w:right w:val="single" w:sz="4" w:space="0" w:color="auto"/>
            </w:tcBorders>
          </w:tcPr>
          <w:p w14:paraId="6B53CD2B" w14:textId="77777777" w:rsidR="00B951D3" w:rsidRPr="00D95A9D" w:rsidRDefault="00D96CF7" w:rsidP="4B1F096C">
            <w:pPr>
              <w:rPr>
                <w:sz w:val="18"/>
                <w:szCs w:val="18"/>
              </w:rPr>
            </w:pPr>
            <w:r w:rsidRPr="00D95A9D">
              <w:rPr>
                <w:sz w:val="18"/>
                <w:szCs w:val="18"/>
              </w:rPr>
              <w:t>Údaje o zdravotnom stave pacienta a jeho pokrvných príbuzných pred prijatím pacienta do ústavnej starostlivosti.</w:t>
            </w:r>
          </w:p>
        </w:tc>
      </w:tr>
      <w:tr w:rsidR="00B951D3" w:rsidRPr="00D95A9D" w14:paraId="03D3A224" w14:textId="77777777" w:rsidTr="003E15D5">
        <w:trPr>
          <w:gridAfter w:val="1"/>
          <w:wAfter w:w="7635" w:type="dxa"/>
          <w:trHeight w:val="591"/>
        </w:trPr>
        <w:tc>
          <w:tcPr>
            <w:tcW w:w="1701" w:type="dxa"/>
            <w:tcBorders>
              <w:top w:val="single" w:sz="4" w:space="0" w:color="auto"/>
              <w:left w:val="single" w:sz="4" w:space="0" w:color="auto"/>
              <w:bottom w:val="single" w:sz="4" w:space="0" w:color="auto"/>
              <w:right w:val="single" w:sz="4" w:space="0" w:color="auto"/>
            </w:tcBorders>
          </w:tcPr>
          <w:p w14:paraId="676A11F4" w14:textId="77777777" w:rsidR="00B951D3" w:rsidRPr="00D95A9D" w:rsidRDefault="4B1F096C" w:rsidP="4B1F096C">
            <w:pPr>
              <w:rPr>
                <w:sz w:val="18"/>
                <w:szCs w:val="18"/>
              </w:rPr>
            </w:pPr>
            <w:r w:rsidRPr="00D95A9D">
              <w:rPr>
                <w:sz w:val="18"/>
                <w:szCs w:val="18"/>
              </w:rPr>
              <w:t>Dátum a čas prepustenia</w:t>
            </w:r>
            <w:r w:rsidR="10BBE82C" w:rsidRPr="00D95A9D">
              <w:br/>
            </w:r>
            <w:r w:rsidRPr="00D95A9D">
              <w:rPr>
                <w:sz w:val="18"/>
                <w:szCs w:val="18"/>
              </w:rPr>
              <w:t>(LPS.3)</w:t>
            </w:r>
          </w:p>
        </w:tc>
        <w:tc>
          <w:tcPr>
            <w:tcW w:w="7766" w:type="dxa"/>
            <w:tcBorders>
              <w:top w:val="single" w:sz="4" w:space="0" w:color="auto"/>
              <w:left w:val="single" w:sz="4" w:space="0" w:color="auto"/>
              <w:bottom w:val="single" w:sz="4" w:space="0" w:color="auto"/>
              <w:right w:val="single" w:sz="4" w:space="0" w:color="auto"/>
            </w:tcBorders>
          </w:tcPr>
          <w:p w14:paraId="6B3FA617" w14:textId="77777777" w:rsidR="00B951D3" w:rsidRPr="00D95A9D" w:rsidRDefault="00D96CF7" w:rsidP="4B1F096C">
            <w:pPr>
              <w:rPr>
                <w:sz w:val="18"/>
                <w:szCs w:val="18"/>
              </w:rPr>
            </w:pPr>
            <w:r w:rsidRPr="00D95A9D">
              <w:rPr>
                <w:sz w:val="18"/>
                <w:szCs w:val="18"/>
              </w:rPr>
              <w:t>Dátum a čas kedy bol pacient prepustený z ústavnej starostlivosti (nemocnica/ kúpele).</w:t>
            </w:r>
          </w:p>
        </w:tc>
      </w:tr>
      <w:tr w:rsidR="0004019A" w:rsidRPr="00D95A9D" w14:paraId="74DBEDF5" w14:textId="77777777" w:rsidTr="003E15D5">
        <w:trPr>
          <w:gridAfter w:val="1"/>
          <w:wAfter w:w="7635" w:type="dxa"/>
          <w:trHeight w:val="515"/>
        </w:trPr>
        <w:tc>
          <w:tcPr>
            <w:tcW w:w="1701" w:type="dxa"/>
            <w:tcBorders>
              <w:top w:val="single" w:sz="4" w:space="0" w:color="auto"/>
              <w:left w:val="single" w:sz="4" w:space="0" w:color="auto"/>
              <w:bottom w:val="single" w:sz="4" w:space="0" w:color="auto"/>
              <w:right w:val="single" w:sz="4" w:space="0" w:color="auto"/>
            </w:tcBorders>
          </w:tcPr>
          <w:p w14:paraId="68FFF433" w14:textId="77777777" w:rsidR="0004019A" w:rsidRPr="00D95A9D" w:rsidRDefault="4B1F096C" w:rsidP="4B1F096C">
            <w:pPr>
              <w:rPr>
                <w:sz w:val="18"/>
                <w:szCs w:val="18"/>
              </w:rPr>
            </w:pPr>
            <w:r w:rsidRPr="00D95A9D">
              <w:rPr>
                <w:sz w:val="18"/>
                <w:szCs w:val="18"/>
              </w:rPr>
              <w:t>Dátum a čas prijatia</w:t>
            </w:r>
            <w:r w:rsidR="10BBE82C" w:rsidRPr="00D95A9D">
              <w:br/>
            </w:r>
            <w:r w:rsidRPr="00D95A9D">
              <w:rPr>
                <w:sz w:val="18"/>
                <w:szCs w:val="18"/>
              </w:rPr>
              <w:t>(LPS.4)</w:t>
            </w:r>
          </w:p>
        </w:tc>
        <w:tc>
          <w:tcPr>
            <w:tcW w:w="7766" w:type="dxa"/>
            <w:tcBorders>
              <w:top w:val="single" w:sz="4" w:space="0" w:color="auto"/>
              <w:left w:val="single" w:sz="4" w:space="0" w:color="auto"/>
              <w:bottom w:val="single" w:sz="4" w:space="0" w:color="auto"/>
              <w:right w:val="single" w:sz="4" w:space="0" w:color="auto"/>
            </w:tcBorders>
          </w:tcPr>
          <w:p w14:paraId="3E48406A" w14:textId="049DE44E" w:rsidR="0004019A" w:rsidRPr="00D95A9D" w:rsidRDefault="00D96CF7" w:rsidP="4B1F096C">
            <w:pPr>
              <w:rPr>
                <w:sz w:val="18"/>
                <w:szCs w:val="18"/>
              </w:rPr>
            </w:pPr>
            <w:r w:rsidRPr="00D95A9D">
              <w:rPr>
                <w:sz w:val="18"/>
                <w:szCs w:val="18"/>
              </w:rPr>
              <w:t xml:space="preserve">Dátum a čas, kedy bol pacient prijatý do ústavnej </w:t>
            </w:r>
            <w:r w:rsidR="008A760A" w:rsidRPr="00D95A9D">
              <w:rPr>
                <w:sz w:val="18"/>
                <w:szCs w:val="18"/>
              </w:rPr>
              <w:t>starostlivosti</w:t>
            </w:r>
            <w:r w:rsidRPr="00D95A9D">
              <w:rPr>
                <w:sz w:val="18"/>
                <w:szCs w:val="18"/>
              </w:rPr>
              <w:t>. V prípade prekladu pacienta v rámci jedného zariadenia je uvedený dátum prvotného prijatia do zariadenia.</w:t>
            </w:r>
          </w:p>
        </w:tc>
      </w:tr>
      <w:tr w:rsidR="0004019A" w:rsidRPr="00D95A9D" w14:paraId="2BC34A26" w14:textId="77777777" w:rsidTr="003E15D5">
        <w:trPr>
          <w:gridAfter w:val="1"/>
          <w:wAfter w:w="7635" w:type="dxa"/>
          <w:trHeight w:val="564"/>
        </w:trPr>
        <w:tc>
          <w:tcPr>
            <w:tcW w:w="1701" w:type="dxa"/>
            <w:tcBorders>
              <w:top w:val="single" w:sz="4" w:space="0" w:color="auto"/>
              <w:left w:val="single" w:sz="4" w:space="0" w:color="auto"/>
              <w:bottom w:val="single" w:sz="4" w:space="0" w:color="auto"/>
              <w:right w:val="single" w:sz="4" w:space="0" w:color="auto"/>
            </w:tcBorders>
          </w:tcPr>
          <w:p w14:paraId="3444CCD6" w14:textId="77777777" w:rsidR="0004019A" w:rsidRPr="00D95A9D" w:rsidRDefault="34661EDB" w:rsidP="34661EDB">
            <w:pPr>
              <w:rPr>
                <w:sz w:val="18"/>
                <w:szCs w:val="18"/>
              </w:rPr>
            </w:pPr>
            <w:r w:rsidRPr="00D95A9D">
              <w:rPr>
                <w:sz w:val="18"/>
                <w:szCs w:val="18"/>
              </w:rPr>
              <w:t>Epikríza</w:t>
            </w:r>
            <w:r w:rsidR="10BBE82C" w:rsidRPr="00D95A9D">
              <w:br/>
            </w:r>
            <w:r w:rsidRPr="00D95A9D">
              <w:rPr>
                <w:sz w:val="18"/>
                <w:szCs w:val="18"/>
              </w:rPr>
              <w:t>(LPS.5)</w:t>
            </w:r>
          </w:p>
        </w:tc>
        <w:tc>
          <w:tcPr>
            <w:tcW w:w="7766" w:type="dxa"/>
            <w:tcBorders>
              <w:top w:val="single" w:sz="4" w:space="0" w:color="auto"/>
              <w:left w:val="single" w:sz="4" w:space="0" w:color="auto"/>
              <w:bottom w:val="single" w:sz="4" w:space="0" w:color="auto"/>
              <w:right w:val="single" w:sz="4" w:space="0" w:color="auto"/>
            </w:tcBorders>
          </w:tcPr>
          <w:p w14:paraId="4E72F8E5" w14:textId="77777777" w:rsidR="0004019A" w:rsidRPr="00D95A9D" w:rsidRDefault="00D96CF7" w:rsidP="4B1F096C">
            <w:pPr>
              <w:rPr>
                <w:sz w:val="18"/>
                <w:szCs w:val="18"/>
              </w:rPr>
            </w:pPr>
            <w:r w:rsidRPr="00D95A9D">
              <w:rPr>
                <w:color w:val="000000"/>
                <w:sz w:val="18"/>
                <w:szCs w:val="18"/>
                <w:lang w:eastAsia="sk-SK"/>
              </w:rPr>
              <w:t>Písomné zhodnotenie priebehu hospitalizácie počnúc dôvodmi prijatia cez všetky liečebné procedúry až po konečný záver a odporúčanie liečby a ďalšieho postupu.  Môže obsahovať aj stanovisko k predchorobiu.</w:t>
            </w:r>
          </w:p>
        </w:tc>
      </w:tr>
      <w:tr w:rsidR="0004019A" w:rsidRPr="00D95A9D" w14:paraId="5CC1A0F5" w14:textId="77777777" w:rsidTr="003E15D5">
        <w:trPr>
          <w:gridAfter w:val="1"/>
          <w:wAfter w:w="7635" w:type="dxa"/>
          <w:trHeight w:val="1674"/>
        </w:trPr>
        <w:tc>
          <w:tcPr>
            <w:tcW w:w="1701" w:type="dxa"/>
            <w:tcBorders>
              <w:top w:val="single" w:sz="4" w:space="0" w:color="auto"/>
              <w:left w:val="single" w:sz="4" w:space="0" w:color="auto"/>
              <w:bottom w:val="single" w:sz="4" w:space="0" w:color="auto"/>
              <w:right w:val="single" w:sz="4" w:space="0" w:color="auto"/>
            </w:tcBorders>
          </w:tcPr>
          <w:p w14:paraId="7E006F4A" w14:textId="77777777" w:rsidR="0004019A" w:rsidRPr="00D95A9D" w:rsidRDefault="4B1F096C" w:rsidP="4B1F096C">
            <w:pPr>
              <w:rPr>
                <w:sz w:val="18"/>
                <w:szCs w:val="18"/>
              </w:rPr>
            </w:pPr>
            <w:r w:rsidRPr="00D95A9D">
              <w:rPr>
                <w:sz w:val="18"/>
                <w:szCs w:val="18"/>
              </w:rPr>
              <w:t>Objektívny nález</w:t>
            </w:r>
            <w:r w:rsidR="10BBE82C" w:rsidRPr="00D95A9D">
              <w:br/>
            </w:r>
            <w:r w:rsidRPr="00D95A9D">
              <w:rPr>
                <w:sz w:val="18"/>
                <w:szCs w:val="18"/>
              </w:rPr>
              <w:t>(LPS.6)</w:t>
            </w:r>
          </w:p>
        </w:tc>
        <w:tc>
          <w:tcPr>
            <w:tcW w:w="7766" w:type="dxa"/>
            <w:tcBorders>
              <w:top w:val="single" w:sz="4" w:space="0" w:color="auto"/>
              <w:left w:val="single" w:sz="4" w:space="0" w:color="auto"/>
              <w:bottom w:val="single" w:sz="4" w:space="0" w:color="auto"/>
              <w:right w:val="single" w:sz="4" w:space="0" w:color="auto"/>
            </w:tcBorders>
          </w:tcPr>
          <w:p w14:paraId="71BA61C4" w14:textId="77777777" w:rsidR="00D96CF7" w:rsidRPr="00D95A9D" w:rsidRDefault="00D96CF7" w:rsidP="00D96CF7">
            <w:pPr>
              <w:rPr>
                <w:sz w:val="18"/>
                <w:szCs w:val="18"/>
              </w:rPr>
            </w:pPr>
            <w:r w:rsidRPr="00D95A9D">
              <w:rPr>
                <w:sz w:val="18"/>
                <w:szCs w:val="18"/>
              </w:rPr>
              <w:t>Objektívny nález zistený počas vyšetrenia pacienta. Popisuje klinický pohľad lekára na pacienta s minimálnym využitím technologického vybavenia.</w:t>
            </w:r>
          </w:p>
          <w:p w14:paraId="16458E06" w14:textId="77777777" w:rsidR="00D96CF7" w:rsidRPr="00D95A9D" w:rsidRDefault="00D96CF7" w:rsidP="00D96CF7">
            <w:pPr>
              <w:rPr>
                <w:sz w:val="18"/>
                <w:szCs w:val="18"/>
              </w:rPr>
            </w:pPr>
            <w:r w:rsidRPr="00D95A9D">
              <w:rPr>
                <w:sz w:val="18"/>
                <w:szCs w:val="18"/>
              </w:rPr>
              <w:t>Popis je štruktúrovaný podľa miestnych zvyklostí.</w:t>
            </w:r>
          </w:p>
          <w:p w14:paraId="05662C5D" w14:textId="77777777" w:rsidR="0004019A" w:rsidRPr="00D95A9D" w:rsidRDefault="0004019A" w:rsidP="00D96CF7">
            <w:pPr>
              <w:rPr>
                <w:sz w:val="18"/>
                <w:szCs w:val="18"/>
              </w:rPr>
            </w:pPr>
          </w:p>
          <w:p w14:paraId="3BC09765" w14:textId="77777777" w:rsidR="0004019A" w:rsidRPr="00D95A9D" w:rsidRDefault="4B1F096C" w:rsidP="4B1F096C">
            <w:pPr>
              <w:rPr>
                <w:sz w:val="18"/>
                <w:szCs w:val="18"/>
                <w:u w:val="single"/>
              </w:rPr>
            </w:pPr>
            <w:r w:rsidRPr="00D95A9D">
              <w:rPr>
                <w:sz w:val="18"/>
                <w:szCs w:val="18"/>
                <w:u w:val="single"/>
              </w:rPr>
              <w:t xml:space="preserve">Odporúčanie: </w:t>
            </w:r>
          </w:p>
          <w:p w14:paraId="667CCC97" w14:textId="77777777" w:rsidR="0004019A" w:rsidRPr="00D95A9D" w:rsidRDefault="4B1F096C" w:rsidP="4B1F096C">
            <w:pPr>
              <w:rPr>
                <w:sz w:val="18"/>
                <w:szCs w:val="18"/>
              </w:rPr>
            </w:pPr>
            <w:r w:rsidRPr="00D95A9D">
              <w:rPr>
                <w:color w:val="000000"/>
                <w:sz w:val="18"/>
                <w:szCs w:val="18"/>
                <w:lang w:eastAsia="sk-SK"/>
              </w:rPr>
              <w:t>Ak existuje terajšie ochorenia, potom je odporúčané zadať aj  objektívny nález a výsledok vykonaného vyšetrenia.</w:t>
            </w:r>
          </w:p>
        </w:tc>
      </w:tr>
      <w:tr w:rsidR="0004019A" w:rsidRPr="00D95A9D" w14:paraId="343D28DB" w14:textId="77777777" w:rsidTr="003E15D5">
        <w:trPr>
          <w:gridAfter w:val="1"/>
          <w:wAfter w:w="7635" w:type="dxa"/>
          <w:trHeight w:val="426"/>
        </w:trPr>
        <w:tc>
          <w:tcPr>
            <w:tcW w:w="1701" w:type="dxa"/>
            <w:tcBorders>
              <w:top w:val="single" w:sz="4" w:space="0" w:color="auto"/>
              <w:left w:val="single" w:sz="4" w:space="0" w:color="auto"/>
              <w:bottom w:val="single" w:sz="4" w:space="0" w:color="auto"/>
              <w:right w:val="single" w:sz="4" w:space="0" w:color="auto"/>
            </w:tcBorders>
          </w:tcPr>
          <w:p w14:paraId="0B48CA9F" w14:textId="77777777" w:rsidR="0004019A" w:rsidRPr="00D95A9D" w:rsidRDefault="4B1F096C" w:rsidP="4B1F096C">
            <w:pPr>
              <w:rPr>
                <w:sz w:val="18"/>
                <w:szCs w:val="18"/>
              </w:rPr>
            </w:pPr>
            <w:r w:rsidRPr="00D95A9D">
              <w:rPr>
                <w:sz w:val="18"/>
                <w:szCs w:val="18"/>
              </w:rPr>
              <w:t>Odporúčanie</w:t>
            </w:r>
            <w:r w:rsidR="10BBE82C" w:rsidRPr="00D95A9D">
              <w:br/>
            </w:r>
            <w:r w:rsidRPr="00D95A9D">
              <w:rPr>
                <w:sz w:val="18"/>
                <w:szCs w:val="18"/>
              </w:rPr>
              <w:t>(LPS.7)</w:t>
            </w:r>
          </w:p>
        </w:tc>
        <w:tc>
          <w:tcPr>
            <w:tcW w:w="7766" w:type="dxa"/>
            <w:tcBorders>
              <w:top w:val="single" w:sz="4" w:space="0" w:color="auto"/>
              <w:left w:val="single" w:sz="4" w:space="0" w:color="auto"/>
              <w:bottom w:val="single" w:sz="4" w:space="0" w:color="auto"/>
              <w:right w:val="single" w:sz="4" w:space="0" w:color="auto"/>
            </w:tcBorders>
          </w:tcPr>
          <w:p w14:paraId="0291F3A8" w14:textId="77777777" w:rsidR="0004019A" w:rsidRPr="00D95A9D" w:rsidRDefault="00D96CF7" w:rsidP="4B1F096C">
            <w:pPr>
              <w:rPr>
                <w:sz w:val="18"/>
                <w:szCs w:val="18"/>
              </w:rPr>
            </w:pPr>
            <w:r w:rsidRPr="00D95A9D">
              <w:rPr>
                <w:sz w:val="18"/>
                <w:szCs w:val="18"/>
              </w:rPr>
              <w:t>Odporúčanie ďalšieho postupu, resp. odporúčanie ďalšej liečby pacientovi.</w:t>
            </w:r>
          </w:p>
        </w:tc>
      </w:tr>
      <w:tr w:rsidR="0004019A" w:rsidRPr="00D95A9D" w14:paraId="2EC74D14" w14:textId="77777777" w:rsidTr="003E15D5">
        <w:trPr>
          <w:gridAfter w:val="1"/>
          <w:wAfter w:w="7635" w:type="dxa"/>
          <w:trHeight w:val="1553"/>
        </w:trPr>
        <w:tc>
          <w:tcPr>
            <w:tcW w:w="1701" w:type="dxa"/>
            <w:tcBorders>
              <w:top w:val="single" w:sz="4" w:space="0" w:color="auto"/>
              <w:left w:val="single" w:sz="4" w:space="0" w:color="auto"/>
              <w:bottom w:val="single" w:sz="4" w:space="0" w:color="auto"/>
              <w:right w:val="single" w:sz="4" w:space="0" w:color="auto"/>
            </w:tcBorders>
          </w:tcPr>
          <w:p w14:paraId="29553593" w14:textId="77777777" w:rsidR="0004019A" w:rsidRPr="00D95A9D" w:rsidRDefault="4B1F096C" w:rsidP="4B1F096C">
            <w:pPr>
              <w:rPr>
                <w:sz w:val="18"/>
                <w:szCs w:val="18"/>
              </w:rPr>
            </w:pPr>
            <w:r w:rsidRPr="00D95A9D">
              <w:rPr>
                <w:sz w:val="18"/>
                <w:szCs w:val="18"/>
              </w:rPr>
              <w:t>Terajšie ochorenie</w:t>
            </w:r>
            <w:r w:rsidR="10BBE82C" w:rsidRPr="00D95A9D">
              <w:br/>
            </w:r>
            <w:r w:rsidRPr="00D95A9D">
              <w:rPr>
                <w:sz w:val="18"/>
                <w:szCs w:val="18"/>
              </w:rPr>
              <w:t>(LPS.8)</w:t>
            </w:r>
          </w:p>
        </w:tc>
        <w:tc>
          <w:tcPr>
            <w:tcW w:w="7766" w:type="dxa"/>
            <w:tcBorders>
              <w:top w:val="single" w:sz="4" w:space="0" w:color="auto"/>
              <w:left w:val="single" w:sz="4" w:space="0" w:color="auto"/>
              <w:bottom w:val="single" w:sz="4" w:space="0" w:color="auto"/>
              <w:right w:val="single" w:sz="4" w:space="0" w:color="auto"/>
            </w:tcBorders>
          </w:tcPr>
          <w:p w14:paraId="44F514FB" w14:textId="77777777" w:rsidR="00D96CF7" w:rsidRPr="00D95A9D" w:rsidRDefault="00D96CF7" w:rsidP="00D96CF7">
            <w:pPr>
              <w:rPr>
                <w:sz w:val="18"/>
                <w:szCs w:val="18"/>
              </w:rPr>
            </w:pPr>
            <w:r w:rsidRPr="00D95A9D">
              <w:rPr>
                <w:sz w:val="18"/>
                <w:szCs w:val="18"/>
              </w:rPr>
              <w:t xml:space="preserve">Subjektívne údaje pacienta alebo objektívne údaje jeho okolia o vzniku príznakoch a priebehu terajšieho ochorenia zapísané voľným textom. Môže obsahovať aj stručný popis predchorobia vo vzťahu k terajšiemu ochoreniu. </w:t>
            </w:r>
          </w:p>
          <w:p w14:paraId="0932AD17" w14:textId="77777777" w:rsidR="00D96CF7" w:rsidRPr="00D95A9D" w:rsidRDefault="00D96CF7" w:rsidP="00D96CF7">
            <w:pPr>
              <w:rPr>
                <w:sz w:val="18"/>
                <w:szCs w:val="18"/>
              </w:rPr>
            </w:pPr>
          </w:p>
          <w:p w14:paraId="7826FEE7" w14:textId="77777777" w:rsidR="0004019A" w:rsidRPr="00D95A9D" w:rsidRDefault="4B1F096C" w:rsidP="4B1F096C">
            <w:pPr>
              <w:rPr>
                <w:sz w:val="18"/>
                <w:szCs w:val="18"/>
                <w:u w:val="single"/>
              </w:rPr>
            </w:pPr>
            <w:r w:rsidRPr="00D95A9D">
              <w:rPr>
                <w:sz w:val="18"/>
                <w:szCs w:val="18"/>
                <w:u w:val="single"/>
              </w:rPr>
              <w:t xml:space="preserve">Odporúčanie: </w:t>
            </w:r>
          </w:p>
          <w:p w14:paraId="0B0DE2ED" w14:textId="77777777" w:rsidR="0004019A" w:rsidRPr="00D95A9D" w:rsidRDefault="4B1F096C" w:rsidP="4B1F096C">
            <w:pPr>
              <w:rPr>
                <w:sz w:val="18"/>
                <w:szCs w:val="18"/>
              </w:rPr>
            </w:pPr>
            <w:r w:rsidRPr="00D95A9D">
              <w:rPr>
                <w:color w:val="000000"/>
                <w:sz w:val="18"/>
                <w:szCs w:val="18"/>
                <w:lang w:eastAsia="sk-SK"/>
              </w:rPr>
              <w:t>Ak existuje terajšie ochorenia ,potom je odporúčané zadať aj  objektívny nález a výsledok vykonaného vyšetrenia</w:t>
            </w:r>
          </w:p>
        </w:tc>
      </w:tr>
      <w:tr w:rsidR="0004019A" w:rsidRPr="00D95A9D" w14:paraId="60ED8500" w14:textId="77777777" w:rsidTr="003E15D5">
        <w:trPr>
          <w:gridAfter w:val="1"/>
          <w:wAfter w:w="7635" w:type="dxa"/>
          <w:trHeight w:val="2397"/>
        </w:trPr>
        <w:tc>
          <w:tcPr>
            <w:tcW w:w="1701" w:type="dxa"/>
            <w:tcBorders>
              <w:top w:val="single" w:sz="4" w:space="0" w:color="auto"/>
              <w:left w:val="single" w:sz="4" w:space="0" w:color="auto"/>
              <w:bottom w:val="single" w:sz="4" w:space="0" w:color="auto"/>
              <w:right w:val="single" w:sz="4" w:space="0" w:color="auto"/>
            </w:tcBorders>
          </w:tcPr>
          <w:p w14:paraId="2EE4CDD6" w14:textId="77777777" w:rsidR="0004019A" w:rsidRPr="00D95A9D" w:rsidRDefault="4B1F096C" w:rsidP="4B1F096C">
            <w:pPr>
              <w:rPr>
                <w:sz w:val="18"/>
                <w:szCs w:val="18"/>
              </w:rPr>
            </w:pPr>
            <w:r w:rsidRPr="00D95A9D">
              <w:rPr>
                <w:sz w:val="18"/>
                <w:szCs w:val="18"/>
              </w:rPr>
              <w:t>Výsledok vykonaného vyšetrenia</w:t>
            </w:r>
            <w:r w:rsidR="10BBE82C" w:rsidRPr="00D95A9D">
              <w:br/>
            </w:r>
            <w:r w:rsidRPr="00D95A9D">
              <w:rPr>
                <w:sz w:val="18"/>
                <w:szCs w:val="18"/>
              </w:rPr>
              <w:t>(LPS.9)</w:t>
            </w:r>
          </w:p>
        </w:tc>
        <w:tc>
          <w:tcPr>
            <w:tcW w:w="7766" w:type="dxa"/>
            <w:tcBorders>
              <w:top w:val="single" w:sz="4" w:space="0" w:color="auto"/>
              <w:left w:val="single" w:sz="4" w:space="0" w:color="auto"/>
              <w:bottom w:val="single" w:sz="4" w:space="0" w:color="auto"/>
              <w:right w:val="single" w:sz="4" w:space="0" w:color="auto"/>
            </w:tcBorders>
          </w:tcPr>
          <w:p w14:paraId="1AB94EDB" w14:textId="77777777" w:rsidR="00930B88" w:rsidRPr="00D95A9D" w:rsidRDefault="00930B88" w:rsidP="00930B88">
            <w:pPr>
              <w:rPr>
                <w:sz w:val="18"/>
                <w:szCs w:val="18"/>
              </w:rPr>
            </w:pPr>
            <w:r w:rsidRPr="00D95A9D">
              <w:rPr>
                <w:sz w:val="18"/>
                <w:szCs w:val="18"/>
              </w:rPr>
              <w:t>Voľným textom popísaný objektívny nález ako aj zhodnotenie laboratórnych výsledkov, zobrazovacích a konziliárnych vyšetrení v čase zápisu LPS dostupných voľným popisným textom vo formáte Text alebo HTML.</w:t>
            </w:r>
          </w:p>
          <w:p w14:paraId="5212DF4E" w14:textId="77777777" w:rsidR="0004019A" w:rsidRPr="00D95A9D" w:rsidRDefault="0004019A" w:rsidP="0004019A">
            <w:pPr>
              <w:rPr>
                <w:sz w:val="18"/>
                <w:szCs w:val="18"/>
              </w:rPr>
            </w:pPr>
          </w:p>
          <w:p w14:paraId="390D9292" w14:textId="77777777" w:rsidR="0004019A" w:rsidRPr="00D95A9D" w:rsidRDefault="4B1F096C" w:rsidP="4B1F096C">
            <w:pPr>
              <w:rPr>
                <w:sz w:val="18"/>
                <w:szCs w:val="18"/>
                <w:u w:val="single"/>
              </w:rPr>
            </w:pPr>
            <w:r w:rsidRPr="00D95A9D">
              <w:rPr>
                <w:sz w:val="18"/>
                <w:szCs w:val="18"/>
                <w:u w:val="single"/>
              </w:rPr>
              <w:t xml:space="preserve">Odporúčanie: </w:t>
            </w:r>
          </w:p>
          <w:p w14:paraId="58BCBFB5" w14:textId="77777777" w:rsidR="0004019A" w:rsidRPr="00D95A9D" w:rsidRDefault="4B1F096C" w:rsidP="4B1F096C">
            <w:pPr>
              <w:rPr>
                <w:rFonts w:eastAsia="Arial" w:cs="Arial"/>
                <w:color w:val="000000"/>
                <w:sz w:val="18"/>
                <w:szCs w:val="18"/>
                <w:lang w:eastAsia="sk-SK"/>
              </w:rPr>
            </w:pPr>
            <w:r w:rsidRPr="00D95A9D">
              <w:rPr>
                <w:color w:val="000000"/>
                <w:sz w:val="18"/>
                <w:szCs w:val="18"/>
                <w:lang w:eastAsia="sk-SK"/>
              </w:rPr>
              <w:t>Ak existuje terajšie ochorenia ,potom je povinné zadať aj  objektívny nález a výsledok vykonaného vyšetrenia</w:t>
            </w:r>
          </w:p>
          <w:p w14:paraId="5C136655" w14:textId="77777777" w:rsidR="0004019A" w:rsidRPr="00D95A9D" w:rsidRDefault="0004019A" w:rsidP="0004019A">
            <w:pPr>
              <w:rPr>
                <w:rFonts w:cs="Arial"/>
                <w:color w:val="000000"/>
                <w:sz w:val="18"/>
                <w:szCs w:val="18"/>
                <w:lang w:eastAsia="sk-SK"/>
              </w:rPr>
            </w:pPr>
          </w:p>
          <w:p w14:paraId="6F49B413" w14:textId="77777777" w:rsidR="0004019A" w:rsidRPr="00D95A9D" w:rsidRDefault="4B1F096C" w:rsidP="4B1F096C">
            <w:pPr>
              <w:rPr>
                <w:sz w:val="18"/>
                <w:szCs w:val="18"/>
              </w:rPr>
            </w:pPr>
            <w:r w:rsidRPr="00D95A9D">
              <w:rPr>
                <w:sz w:val="18"/>
                <w:szCs w:val="18"/>
              </w:rPr>
              <w:t>Zložený atribút</w:t>
            </w:r>
          </w:p>
          <w:p w14:paraId="798E3E00" w14:textId="48124939" w:rsidR="0004019A" w:rsidRPr="00D95A9D" w:rsidRDefault="00DB2889" w:rsidP="4B1F096C">
            <w:pPr>
              <w:rPr>
                <w:sz w:val="18"/>
                <w:szCs w:val="18"/>
              </w:rPr>
            </w:pPr>
            <w:hyperlink w:anchor="_Textový_popis_1" w:history="1">
              <w:r w:rsidR="4B1F096C" w:rsidRPr="00D95A9D">
                <w:rPr>
                  <w:rStyle w:val="Hypertextovprepojenie"/>
                  <w:sz w:val="18"/>
                  <w:szCs w:val="18"/>
                </w:rPr>
                <w:t>CEN-EN13606-CLUSTER.Textovy_popis.v1</w:t>
              </w:r>
            </w:hyperlink>
          </w:p>
        </w:tc>
      </w:tr>
      <w:tr w:rsidR="0004019A" w:rsidRPr="00D95A9D" w14:paraId="1206E144" w14:textId="77777777" w:rsidTr="003E15D5">
        <w:trPr>
          <w:gridAfter w:val="1"/>
          <w:wAfter w:w="7635" w:type="dxa"/>
          <w:trHeight w:val="487"/>
        </w:trPr>
        <w:tc>
          <w:tcPr>
            <w:tcW w:w="1701" w:type="dxa"/>
            <w:tcBorders>
              <w:top w:val="single" w:sz="4" w:space="0" w:color="auto"/>
              <w:left w:val="single" w:sz="4" w:space="0" w:color="auto"/>
              <w:bottom w:val="single" w:sz="4" w:space="0" w:color="auto"/>
              <w:right w:val="single" w:sz="4" w:space="0" w:color="auto"/>
            </w:tcBorders>
          </w:tcPr>
          <w:p w14:paraId="13144CB6" w14:textId="77777777" w:rsidR="0004019A" w:rsidRPr="00D95A9D" w:rsidRDefault="4B1F096C" w:rsidP="4B1F096C">
            <w:pPr>
              <w:rPr>
                <w:sz w:val="18"/>
                <w:szCs w:val="18"/>
              </w:rPr>
            </w:pPr>
            <w:r w:rsidRPr="00D95A9D">
              <w:rPr>
                <w:sz w:val="18"/>
                <w:szCs w:val="18"/>
              </w:rPr>
              <w:t>Záver pri prijatí</w:t>
            </w:r>
            <w:r w:rsidR="10BBE82C" w:rsidRPr="00D95A9D">
              <w:br/>
            </w:r>
            <w:r w:rsidRPr="00D95A9D">
              <w:rPr>
                <w:sz w:val="18"/>
                <w:szCs w:val="18"/>
              </w:rPr>
              <w:t>(LPS.10)</w:t>
            </w:r>
          </w:p>
        </w:tc>
        <w:tc>
          <w:tcPr>
            <w:tcW w:w="7766" w:type="dxa"/>
            <w:tcBorders>
              <w:top w:val="single" w:sz="4" w:space="0" w:color="auto"/>
              <w:left w:val="single" w:sz="4" w:space="0" w:color="auto"/>
              <w:bottom w:val="single" w:sz="4" w:space="0" w:color="auto"/>
              <w:right w:val="single" w:sz="4" w:space="0" w:color="auto"/>
            </w:tcBorders>
          </w:tcPr>
          <w:p w14:paraId="0CCF9153" w14:textId="77777777" w:rsidR="0004019A" w:rsidRPr="00D95A9D" w:rsidRDefault="00930B88" w:rsidP="4B1F096C">
            <w:pPr>
              <w:rPr>
                <w:sz w:val="18"/>
                <w:szCs w:val="18"/>
              </w:rPr>
            </w:pPr>
            <w:r w:rsidRPr="00D95A9D">
              <w:rPr>
                <w:sz w:val="18"/>
                <w:szCs w:val="18"/>
              </w:rPr>
              <w:t xml:space="preserve">Slovný popis diagnostického záveru pri prijatí pacienta. Stručné zhodnotenie zdravotného stavu pacienta a je doplňujúca k diagnóze pri odoslaní (po prijatí). Atribút je povinný vyplniť ošetrujúci lekár. </w:t>
            </w:r>
          </w:p>
        </w:tc>
      </w:tr>
      <w:tr w:rsidR="0004019A" w:rsidRPr="00D95A9D" w14:paraId="602DA3C2" w14:textId="77777777" w:rsidTr="003E15D5">
        <w:trPr>
          <w:gridAfter w:val="1"/>
          <w:wAfter w:w="7635" w:type="dxa"/>
          <w:trHeight w:val="739"/>
        </w:trPr>
        <w:tc>
          <w:tcPr>
            <w:tcW w:w="1701" w:type="dxa"/>
            <w:tcBorders>
              <w:top w:val="single" w:sz="4" w:space="0" w:color="auto"/>
              <w:left w:val="single" w:sz="4" w:space="0" w:color="auto"/>
              <w:bottom w:val="single" w:sz="4" w:space="0" w:color="auto"/>
              <w:right w:val="single" w:sz="4" w:space="0" w:color="auto"/>
            </w:tcBorders>
          </w:tcPr>
          <w:p w14:paraId="2CFCA574" w14:textId="77777777" w:rsidR="0004019A" w:rsidRPr="00D95A9D" w:rsidRDefault="4B1F096C" w:rsidP="4B1F096C">
            <w:pPr>
              <w:rPr>
                <w:sz w:val="18"/>
                <w:szCs w:val="18"/>
              </w:rPr>
            </w:pPr>
            <w:r w:rsidRPr="00D95A9D">
              <w:rPr>
                <w:sz w:val="18"/>
                <w:szCs w:val="18"/>
              </w:rPr>
              <w:t>Operačné výkony</w:t>
            </w:r>
            <w:r w:rsidR="10BBE82C" w:rsidRPr="00D95A9D">
              <w:br/>
            </w:r>
            <w:r w:rsidRPr="00D95A9D">
              <w:rPr>
                <w:sz w:val="18"/>
                <w:szCs w:val="18"/>
              </w:rPr>
              <w:t>(LPS.11)</w:t>
            </w:r>
          </w:p>
        </w:tc>
        <w:tc>
          <w:tcPr>
            <w:tcW w:w="7766" w:type="dxa"/>
            <w:tcBorders>
              <w:top w:val="single" w:sz="4" w:space="0" w:color="auto"/>
              <w:left w:val="single" w:sz="4" w:space="0" w:color="auto"/>
              <w:bottom w:val="single" w:sz="4" w:space="0" w:color="auto"/>
              <w:right w:val="single" w:sz="4" w:space="0" w:color="auto"/>
            </w:tcBorders>
          </w:tcPr>
          <w:p w14:paraId="73640C02" w14:textId="77777777" w:rsidR="0004019A" w:rsidRPr="00D95A9D" w:rsidRDefault="00930B88" w:rsidP="4B1F096C">
            <w:pPr>
              <w:rPr>
                <w:sz w:val="18"/>
                <w:szCs w:val="18"/>
              </w:rPr>
            </w:pPr>
            <w:r w:rsidRPr="00D95A9D">
              <w:rPr>
                <w:sz w:val="18"/>
                <w:szCs w:val="18"/>
              </w:rPr>
              <w:t>Operačné výkony, ktoré boli vykonané počas hospitalizácie. Sú tvorené popisom. Nejedná sa o záznam v operačnej knihe, jedná sa len o stručný popis najdôležitejších operácií počas hospitalizácie.</w:t>
            </w:r>
          </w:p>
        </w:tc>
      </w:tr>
      <w:tr w:rsidR="00812E6A" w:rsidRPr="00D95A9D" w14:paraId="4030AE0A" w14:textId="77777777" w:rsidTr="003E15D5">
        <w:trPr>
          <w:gridAfter w:val="1"/>
          <w:wAfter w:w="7635" w:type="dxa"/>
          <w:trHeight w:val="555"/>
        </w:trPr>
        <w:tc>
          <w:tcPr>
            <w:tcW w:w="1701" w:type="dxa"/>
            <w:tcBorders>
              <w:top w:val="single" w:sz="4" w:space="0" w:color="auto"/>
              <w:left w:val="single" w:sz="4" w:space="0" w:color="auto"/>
              <w:bottom w:val="single" w:sz="4" w:space="0" w:color="auto"/>
              <w:right w:val="single" w:sz="4" w:space="0" w:color="auto"/>
            </w:tcBorders>
          </w:tcPr>
          <w:p w14:paraId="51F02D35" w14:textId="77777777" w:rsidR="00812E6A" w:rsidRPr="00D95A9D" w:rsidRDefault="4B1F096C" w:rsidP="4B1F096C">
            <w:pPr>
              <w:rPr>
                <w:sz w:val="18"/>
                <w:szCs w:val="18"/>
              </w:rPr>
            </w:pPr>
            <w:r w:rsidRPr="00D95A9D">
              <w:rPr>
                <w:sz w:val="18"/>
                <w:szCs w:val="18"/>
              </w:rPr>
              <w:lastRenderedPageBreak/>
              <w:t>Popis</w:t>
            </w:r>
            <w:r w:rsidR="10BBE82C" w:rsidRPr="00D95A9D">
              <w:br/>
            </w:r>
            <w:r w:rsidRPr="00D95A9D">
              <w:rPr>
                <w:sz w:val="18"/>
                <w:szCs w:val="18"/>
              </w:rPr>
              <w:t>(LPS.11.1)</w:t>
            </w:r>
          </w:p>
        </w:tc>
        <w:tc>
          <w:tcPr>
            <w:tcW w:w="7766" w:type="dxa"/>
            <w:tcBorders>
              <w:top w:val="single" w:sz="4" w:space="0" w:color="auto"/>
              <w:left w:val="single" w:sz="4" w:space="0" w:color="auto"/>
              <w:bottom w:val="single" w:sz="4" w:space="0" w:color="auto"/>
              <w:right w:val="single" w:sz="4" w:space="0" w:color="auto"/>
            </w:tcBorders>
          </w:tcPr>
          <w:p w14:paraId="06031B08" w14:textId="77777777" w:rsidR="00812E6A" w:rsidRPr="00D95A9D" w:rsidRDefault="4B1F096C" w:rsidP="4B1F096C">
            <w:pPr>
              <w:rPr>
                <w:sz w:val="18"/>
                <w:szCs w:val="18"/>
              </w:rPr>
            </w:pPr>
            <w:r w:rsidRPr="00D95A9D">
              <w:rPr>
                <w:sz w:val="18"/>
                <w:szCs w:val="18"/>
              </w:rPr>
              <w:t>Popis operačného zákroku</w:t>
            </w:r>
          </w:p>
        </w:tc>
      </w:tr>
      <w:tr w:rsidR="00812E6A" w:rsidRPr="00D95A9D" w14:paraId="24C05F8C" w14:textId="77777777" w:rsidTr="003E15D5">
        <w:trPr>
          <w:gridAfter w:val="1"/>
          <w:wAfter w:w="7635" w:type="dxa"/>
          <w:trHeight w:val="1063"/>
        </w:trPr>
        <w:tc>
          <w:tcPr>
            <w:tcW w:w="1701" w:type="dxa"/>
            <w:tcBorders>
              <w:top w:val="single" w:sz="4" w:space="0" w:color="auto"/>
              <w:left w:val="single" w:sz="4" w:space="0" w:color="auto"/>
              <w:bottom w:val="single" w:sz="4" w:space="0" w:color="auto"/>
              <w:right w:val="single" w:sz="4" w:space="0" w:color="auto"/>
            </w:tcBorders>
            <w:vAlign w:val="center"/>
          </w:tcPr>
          <w:p w14:paraId="26918EF3" w14:textId="77777777" w:rsidR="00812E6A" w:rsidRPr="00D95A9D" w:rsidRDefault="4B1F096C" w:rsidP="4B1F096C">
            <w:pPr>
              <w:rPr>
                <w:sz w:val="18"/>
                <w:szCs w:val="18"/>
              </w:rPr>
            </w:pPr>
            <w:r w:rsidRPr="00D95A9D">
              <w:rPr>
                <w:sz w:val="18"/>
                <w:szCs w:val="18"/>
              </w:rPr>
              <w:t xml:space="preserve">Diagnostický záver </w:t>
            </w:r>
          </w:p>
          <w:p w14:paraId="3925C789" w14:textId="77777777" w:rsidR="00812E6A" w:rsidRPr="00D95A9D" w:rsidRDefault="4B1F096C" w:rsidP="4B1F096C">
            <w:pPr>
              <w:rPr>
                <w:sz w:val="18"/>
                <w:szCs w:val="18"/>
              </w:rPr>
            </w:pPr>
            <w:r w:rsidRPr="00D95A9D">
              <w:rPr>
                <w:sz w:val="18"/>
                <w:szCs w:val="18"/>
              </w:rPr>
              <w:t>(LPS.12)</w:t>
            </w:r>
          </w:p>
        </w:tc>
        <w:tc>
          <w:tcPr>
            <w:tcW w:w="7766" w:type="dxa"/>
            <w:tcBorders>
              <w:top w:val="single" w:sz="4" w:space="0" w:color="auto"/>
              <w:left w:val="single" w:sz="4" w:space="0" w:color="auto"/>
              <w:bottom w:val="single" w:sz="4" w:space="0" w:color="auto"/>
              <w:right w:val="single" w:sz="4" w:space="0" w:color="auto"/>
            </w:tcBorders>
            <w:vAlign w:val="center"/>
          </w:tcPr>
          <w:p w14:paraId="7964A2A4" w14:textId="77777777" w:rsidR="00812E6A" w:rsidRPr="00D95A9D" w:rsidRDefault="00930B88" w:rsidP="4B1F096C">
            <w:pPr>
              <w:rPr>
                <w:sz w:val="18"/>
                <w:szCs w:val="18"/>
              </w:rPr>
            </w:pPr>
            <w:r w:rsidRPr="00D95A9D">
              <w:rPr>
                <w:sz w:val="18"/>
                <w:szCs w:val="18"/>
              </w:rPr>
              <w:t>Informácie ohľadom diagnóz, ktoré má pacient pri ukončení hospitalizácie (diagnóza pri prepustení). Diagnózu je možné definovať výberom diagnózy z číselníka (MKCH10) s doplnením slovného popisu diagnózy. Tiež je možné definovať hlavnú aj život ovplyvňujúcu diagnózu. Hlavná diagnóza môže byť vždy maximálne jedna.</w:t>
            </w:r>
          </w:p>
        </w:tc>
      </w:tr>
      <w:tr w:rsidR="00812E6A" w:rsidRPr="00D95A9D" w14:paraId="3B2E83E0" w14:textId="77777777" w:rsidTr="003E15D5">
        <w:trPr>
          <w:gridAfter w:val="1"/>
          <w:wAfter w:w="7635" w:type="dxa"/>
          <w:trHeight w:val="495"/>
        </w:trPr>
        <w:tc>
          <w:tcPr>
            <w:tcW w:w="1701" w:type="dxa"/>
            <w:tcBorders>
              <w:top w:val="single" w:sz="4" w:space="0" w:color="auto"/>
              <w:left w:val="single" w:sz="4" w:space="0" w:color="auto"/>
              <w:bottom w:val="single" w:sz="4" w:space="0" w:color="auto"/>
              <w:right w:val="single" w:sz="4" w:space="0" w:color="auto"/>
            </w:tcBorders>
            <w:vAlign w:val="center"/>
          </w:tcPr>
          <w:p w14:paraId="031E3BFB" w14:textId="77777777" w:rsidR="00812E6A" w:rsidRPr="00D95A9D" w:rsidRDefault="4B1F096C" w:rsidP="4B1F096C">
            <w:pPr>
              <w:rPr>
                <w:sz w:val="18"/>
                <w:szCs w:val="18"/>
              </w:rPr>
            </w:pPr>
            <w:r w:rsidRPr="00D95A9D">
              <w:rPr>
                <w:sz w:val="18"/>
                <w:szCs w:val="18"/>
              </w:rPr>
              <w:t>Diagnóza</w:t>
            </w:r>
            <w:r w:rsidR="10BBE82C" w:rsidRPr="00D95A9D">
              <w:br/>
            </w:r>
            <w:r w:rsidRPr="00D95A9D">
              <w:rPr>
                <w:sz w:val="18"/>
                <w:szCs w:val="18"/>
              </w:rPr>
              <w:t>(LPS.12.1)</w:t>
            </w:r>
          </w:p>
        </w:tc>
        <w:tc>
          <w:tcPr>
            <w:tcW w:w="7766" w:type="dxa"/>
            <w:tcBorders>
              <w:top w:val="single" w:sz="4" w:space="0" w:color="auto"/>
              <w:left w:val="single" w:sz="4" w:space="0" w:color="auto"/>
              <w:bottom w:val="single" w:sz="4" w:space="0" w:color="auto"/>
              <w:right w:val="single" w:sz="4" w:space="0" w:color="auto"/>
            </w:tcBorders>
            <w:vAlign w:val="center"/>
          </w:tcPr>
          <w:p w14:paraId="39EFAF8D" w14:textId="008FF52A" w:rsidR="00812E6A" w:rsidRPr="00D95A9D" w:rsidRDefault="00DB2889" w:rsidP="4B1F096C">
            <w:pPr>
              <w:rPr>
                <w:sz w:val="18"/>
                <w:szCs w:val="18"/>
              </w:rPr>
            </w:pPr>
            <w:hyperlink w:anchor="Diagnosticky_zaver" w:history="1">
              <w:r w:rsidR="4B1F096C" w:rsidRPr="00D95A9D">
                <w:rPr>
                  <w:rStyle w:val="Hypertextovprepojenie"/>
                  <w:sz w:val="18"/>
                  <w:szCs w:val="18"/>
                </w:rPr>
                <w:t>CEN-EN13606-CLUSTER.Diagnoza.v1</w:t>
              </w:r>
            </w:hyperlink>
          </w:p>
        </w:tc>
      </w:tr>
      <w:tr w:rsidR="00812E6A" w:rsidRPr="00D95A9D" w14:paraId="5A6EE2F0" w14:textId="77777777" w:rsidTr="003E15D5">
        <w:trPr>
          <w:gridAfter w:val="1"/>
          <w:wAfter w:w="7635" w:type="dxa"/>
          <w:trHeight w:val="1204"/>
        </w:trPr>
        <w:tc>
          <w:tcPr>
            <w:tcW w:w="1701" w:type="dxa"/>
            <w:tcBorders>
              <w:top w:val="single" w:sz="4" w:space="0" w:color="auto"/>
              <w:left w:val="single" w:sz="4" w:space="0" w:color="auto"/>
              <w:bottom w:val="single" w:sz="4" w:space="0" w:color="auto"/>
              <w:right w:val="single" w:sz="4" w:space="0" w:color="auto"/>
            </w:tcBorders>
            <w:vAlign w:val="center"/>
          </w:tcPr>
          <w:p w14:paraId="0285F614" w14:textId="77777777" w:rsidR="00812E6A" w:rsidRPr="00D95A9D" w:rsidRDefault="4B1F096C" w:rsidP="4B1F096C">
            <w:pPr>
              <w:rPr>
                <w:sz w:val="18"/>
                <w:szCs w:val="18"/>
              </w:rPr>
            </w:pPr>
            <w:r w:rsidRPr="00D95A9D">
              <w:rPr>
                <w:sz w:val="18"/>
                <w:szCs w:val="18"/>
              </w:rPr>
              <w:t>Život ovplyvňujúca diagnóza</w:t>
            </w:r>
          </w:p>
          <w:p w14:paraId="683E1E9A" w14:textId="77777777" w:rsidR="00812E6A" w:rsidRPr="00D95A9D" w:rsidRDefault="4B1F096C" w:rsidP="4B1F096C">
            <w:pPr>
              <w:rPr>
                <w:sz w:val="18"/>
                <w:szCs w:val="18"/>
              </w:rPr>
            </w:pPr>
            <w:r w:rsidRPr="00D95A9D">
              <w:rPr>
                <w:sz w:val="18"/>
                <w:szCs w:val="18"/>
              </w:rPr>
              <w:t>(LPS.12.2)</w:t>
            </w:r>
          </w:p>
        </w:tc>
        <w:tc>
          <w:tcPr>
            <w:tcW w:w="7766" w:type="dxa"/>
            <w:tcBorders>
              <w:top w:val="single" w:sz="4" w:space="0" w:color="auto"/>
              <w:left w:val="single" w:sz="4" w:space="0" w:color="auto"/>
              <w:bottom w:val="single" w:sz="4" w:space="0" w:color="auto"/>
              <w:right w:val="single" w:sz="4" w:space="0" w:color="auto"/>
            </w:tcBorders>
            <w:vAlign w:val="center"/>
          </w:tcPr>
          <w:p w14:paraId="3228E2C6" w14:textId="77777777" w:rsidR="00A14052" w:rsidRPr="00D95A9D" w:rsidRDefault="00A14052" w:rsidP="00A14052">
            <w:pPr>
              <w:rPr>
                <w:sz w:val="18"/>
                <w:szCs w:val="18"/>
              </w:rPr>
            </w:pPr>
            <w:r w:rsidRPr="00D95A9D">
              <w:rPr>
                <w:sz w:val="18"/>
                <w:szCs w:val="18"/>
              </w:rPr>
              <w:t>Príznak život ovplyvňujúcej diagnózy.</w:t>
            </w:r>
          </w:p>
          <w:p w14:paraId="659094D4" w14:textId="77777777" w:rsidR="00A14052" w:rsidRPr="00D95A9D" w:rsidRDefault="00A14052" w:rsidP="00A14052">
            <w:pPr>
              <w:rPr>
                <w:sz w:val="18"/>
                <w:szCs w:val="18"/>
              </w:rPr>
            </w:pPr>
          </w:p>
          <w:p w14:paraId="76AA6D1E" w14:textId="77777777" w:rsidR="00A14052" w:rsidRPr="00D95A9D" w:rsidRDefault="00A14052" w:rsidP="00A14052">
            <w:pPr>
              <w:rPr>
                <w:sz w:val="18"/>
                <w:szCs w:val="18"/>
                <w:u w:val="single"/>
              </w:rPr>
            </w:pPr>
            <w:r w:rsidRPr="00D95A9D">
              <w:rPr>
                <w:sz w:val="18"/>
                <w:szCs w:val="18"/>
                <w:u w:val="single"/>
              </w:rPr>
              <w:t>Odporúčanie:</w:t>
            </w:r>
          </w:p>
          <w:p w14:paraId="03290B84" w14:textId="77777777" w:rsidR="00A14052" w:rsidRPr="00D95A9D" w:rsidRDefault="00A14052" w:rsidP="00A14052">
            <w:pPr>
              <w:pStyle w:val="Odsekzoznamu"/>
              <w:numPr>
                <w:ilvl w:val="0"/>
                <w:numId w:val="30"/>
              </w:numPr>
              <w:rPr>
                <w:sz w:val="18"/>
                <w:szCs w:val="18"/>
              </w:rPr>
            </w:pPr>
            <w:r w:rsidRPr="00D95A9D">
              <w:rPr>
                <w:sz w:val="18"/>
                <w:szCs w:val="18"/>
              </w:rPr>
              <w:t>Diagnózy sú automaticky validované na pozadí lekára bez potreby zaškrtávania lekárom</w:t>
            </w:r>
          </w:p>
          <w:p w14:paraId="58AB84EB" w14:textId="088667FB" w:rsidR="00A14052" w:rsidRPr="00D95A9D" w:rsidRDefault="00A14052" w:rsidP="00A14052">
            <w:pPr>
              <w:pStyle w:val="Odsekzoznamu"/>
              <w:numPr>
                <w:ilvl w:val="0"/>
                <w:numId w:val="30"/>
              </w:numPr>
              <w:rPr>
                <w:sz w:val="18"/>
                <w:szCs w:val="18"/>
              </w:rPr>
            </w:pPr>
            <w:r w:rsidRPr="00D95A9D">
              <w:rPr>
                <w:sz w:val="18"/>
                <w:szCs w:val="18"/>
              </w:rPr>
              <w:t>Diagnózy, ktoré sú takto automaticky označené</w:t>
            </w:r>
            <w:r w:rsidR="001D3BAA">
              <w:rPr>
                <w:sz w:val="18"/>
                <w:szCs w:val="18"/>
              </w:rPr>
              <w:t xml:space="preserve"> (podľa príznaku z číselníka diagnóz)</w:t>
            </w:r>
            <w:r w:rsidRPr="00D95A9D">
              <w:rPr>
                <w:sz w:val="18"/>
                <w:szCs w:val="18"/>
              </w:rPr>
              <w:t>, už nie je možné odznačiť</w:t>
            </w:r>
          </w:p>
          <w:p w14:paraId="47170D88" w14:textId="77777777" w:rsidR="00812E6A" w:rsidRPr="00D95A9D" w:rsidRDefault="00A14052" w:rsidP="00A14052">
            <w:pPr>
              <w:pStyle w:val="Odsekzoznamu"/>
              <w:numPr>
                <w:ilvl w:val="0"/>
                <w:numId w:val="30"/>
              </w:numPr>
              <w:rPr>
                <w:sz w:val="18"/>
                <w:szCs w:val="18"/>
              </w:rPr>
            </w:pPr>
            <w:r w:rsidRPr="00D95A9D">
              <w:rPr>
                <w:sz w:val="18"/>
                <w:szCs w:val="18"/>
              </w:rPr>
              <w:t>Lekár môže týmto príznakom podľa uváženia označiť aj ďalšie diagnózy</w:t>
            </w:r>
          </w:p>
        </w:tc>
      </w:tr>
      <w:tr w:rsidR="00812E6A" w:rsidRPr="00D95A9D" w14:paraId="1339DA25" w14:textId="77777777" w:rsidTr="003E15D5">
        <w:trPr>
          <w:gridAfter w:val="1"/>
          <w:wAfter w:w="7635" w:type="dxa"/>
          <w:trHeight w:val="317"/>
        </w:trPr>
        <w:tc>
          <w:tcPr>
            <w:tcW w:w="1701" w:type="dxa"/>
            <w:tcBorders>
              <w:top w:val="single" w:sz="4" w:space="0" w:color="auto"/>
              <w:left w:val="single" w:sz="4" w:space="0" w:color="auto"/>
              <w:bottom w:val="single" w:sz="4" w:space="0" w:color="auto"/>
              <w:right w:val="single" w:sz="4" w:space="0" w:color="auto"/>
            </w:tcBorders>
          </w:tcPr>
          <w:p w14:paraId="6B04E46E" w14:textId="77777777" w:rsidR="00812E6A" w:rsidRPr="00D95A9D" w:rsidRDefault="4B1F096C" w:rsidP="4B1F096C">
            <w:pPr>
              <w:rPr>
                <w:sz w:val="18"/>
                <w:szCs w:val="18"/>
              </w:rPr>
            </w:pPr>
            <w:r w:rsidRPr="00D95A9D">
              <w:rPr>
                <w:sz w:val="18"/>
                <w:szCs w:val="18"/>
              </w:rPr>
              <w:t>Hlavná diagnóza</w:t>
            </w:r>
            <w:r w:rsidR="10BBE82C" w:rsidRPr="00D95A9D">
              <w:br/>
            </w:r>
            <w:r w:rsidRPr="00D95A9D">
              <w:rPr>
                <w:sz w:val="18"/>
                <w:szCs w:val="18"/>
              </w:rPr>
              <w:t>(LPS.12.3)</w:t>
            </w:r>
          </w:p>
        </w:tc>
        <w:tc>
          <w:tcPr>
            <w:tcW w:w="7766" w:type="dxa"/>
            <w:tcBorders>
              <w:top w:val="single" w:sz="4" w:space="0" w:color="auto"/>
              <w:left w:val="single" w:sz="4" w:space="0" w:color="auto"/>
              <w:bottom w:val="single" w:sz="4" w:space="0" w:color="auto"/>
              <w:right w:val="single" w:sz="4" w:space="0" w:color="auto"/>
            </w:tcBorders>
          </w:tcPr>
          <w:p w14:paraId="35BC4899" w14:textId="77777777" w:rsidR="00812E6A" w:rsidRPr="00D95A9D" w:rsidRDefault="005D606C" w:rsidP="4B1F096C">
            <w:pPr>
              <w:rPr>
                <w:sz w:val="18"/>
                <w:szCs w:val="18"/>
              </w:rPr>
            </w:pPr>
            <w:r w:rsidRPr="00D95A9D">
              <w:rPr>
                <w:sz w:val="18"/>
                <w:szCs w:val="18"/>
              </w:rPr>
              <w:t>Príznak, že daná diagnóza je hlavná.</w:t>
            </w:r>
          </w:p>
        </w:tc>
      </w:tr>
      <w:tr w:rsidR="00812E6A" w:rsidRPr="00D95A9D" w14:paraId="0B064D14" w14:textId="77777777" w:rsidTr="003E15D5">
        <w:trPr>
          <w:gridAfter w:val="1"/>
          <w:wAfter w:w="7635" w:type="dxa"/>
          <w:trHeight w:val="742"/>
        </w:trPr>
        <w:tc>
          <w:tcPr>
            <w:tcW w:w="1701" w:type="dxa"/>
            <w:tcBorders>
              <w:top w:val="single" w:sz="4" w:space="0" w:color="auto"/>
              <w:left w:val="single" w:sz="4" w:space="0" w:color="auto"/>
              <w:bottom w:val="single" w:sz="4" w:space="0" w:color="auto"/>
              <w:right w:val="single" w:sz="4" w:space="0" w:color="auto"/>
            </w:tcBorders>
          </w:tcPr>
          <w:p w14:paraId="2D7278A3" w14:textId="77777777" w:rsidR="00812E6A" w:rsidRPr="00D95A9D" w:rsidRDefault="4B1F096C" w:rsidP="4B1F096C">
            <w:pPr>
              <w:rPr>
                <w:sz w:val="18"/>
                <w:szCs w:val="18"/>
              </w:rPr>
            </w:pPr>
            <w:r w:rsidRPr="00D95A9D">
              <w:rPr>
                <w:sz w:val="18"/>
                <w:szCs w:val="18"/>
              </w:rPr>
              <w:t>Odosielajúci lekár</w:t>
            </w:r>
            <w:r w:rsidR="10BBE82C" w:rsidRPr="00D95A9D">
              <w:br/>
            </w:r>
            <w:r w:rsidRPr="00D95A9D">
              <w:rPr>
                <w:sz w:val="18"/>
                <w:szCs w:val="18"/>
              </w:rPr>
              <w:t>(LPS.13)</w:t>
            </w:r>
          </w:p>
        </w:tc>
        <w:tc>
          <w:tcPr>
            <w:tcW w:w="7766" w:type="dxa"/>
            <w:tcBorders>
              <w:top w:val="single" w:sz="4" w:space="0" w:color="auto"/>
              <w:left w:val="single" w:sz="4" w:space="0" w:color="auto"/>
              <w:bottom w:val="single" w:sz="4" w:space="0" w:color="auto"/>
              <w:right w:val="single" w:sz="4" w:space="0" w:color="auto"/>
            </w:tcBorders>
          </w:tcPr>
          <w:p w14:paraId="1B8ACBBA" w14:textId="24DE45FE" w:rsidR="00812E6A" w:rsidRPr="00D95A9D" w:rsidRDefault="005D606C" w:rsidP="4B1F096C">
            <w:pPr>
              <w:rPr>
                <w:sz w:val="18"/>
                <w:szCs w:val="18"/>
              </w:rPr>
            </w:pPr>
            <w:r w:rsidRPr="00D95A9D">
              <w:rPr>
                <w:sz w:val="18"/>
                <w:szCs w:val="18"/>
              </w:rPr>
              <w:t xml:space="preserve">Lekár, ktorý pacienta na vyšetrenie odoslal. Archetyp Zdravotnicky_pracovnik_odborneho_utvaru. Informácie o odoslaní vyplní nemocnica v prípade, že bol pacient do ústavnej ZS odoslaný na základe papierového odporúčania na </w:t>
            </w:r>
            <w:r w:rsidR="008A760A" w:rsidRPr="00D95A9D">
              <w:rPr>
                <w:sz w:val="18"/>
                <w:szCs w:val="18"/>
              </w:rPr>
              <w:t>ústavnú</w:t>
            </w:r>
            <w:r w:rsidRPr="00D95A9D">
              <w:rPr>
                <w:sz w:val="18"/>
                <w:szCs w:val="18"/>
              </w:rPr>
              <w:t xml:space="preserve"> ZS a toto odporúčanie neexistuje ako elektronické odporúčanie. Údaje lekár prepíše z papierových podkladov do IS. V prípade vyšetrenia na základe elektronického odporúčania naplní len identifikátor odporúčania na ZS, na základe ktorého bol pacient hospitalizovaný. Údaje o odoslaní v tomto prípade nevypĺňa (ALTERNATIVA – IS PZS ich naplní z </w:t>
            </w:r>
            <w:r w:rsidR="00B36C93" w:rsidRPr="00D95A9D">
              <w:rPr>
                <w:sz w:val="18"/>
                <w:szCs w:val="18"/>
              </w:rPr>
              <w:t>údajov</w:t>
            </w:r>
            <w:r w:rsidRPr="00D95A9D">
              <w:rPr>
                <w:sz w:val="18"/>
                <w:szCs w:val="18"/>
              </w:rPr>
              <w:t xml:space="preserve"> na odporúčaní).</w:t>
            </w:r>
          </w:p>
          <w:p w14:paraId="36B64F20" w14:textId="2DBCFD7D" w:rsidR="00812E6A" w:rsidRPr="00D95A9D" w:rsidRDefault="00DB2889" w:rsidP="4B1F096C">
            <w:pPr>
              <w:rPr>
                <w:sz w:val="18"/>
                <w:szCs w:val="18"/>
              </w:rPr>
            </w:pPr>
            <w:hyperlink w:anchor="_Zdravotnícky_pracovník" w:history="1">
              <w:r w:rsidR="4B1F096C" w:rsidRPr="00D95A9D">
                <w:rPr>
                  <w:rStyle w:val="Hypertextovprepojenie"/>
                  <w:sz w:val="18"/>
                  <w:szCs w:val="18"/>
                </w:rPr>
                <w:t>CEN-EN13606-CLUSTER.Zdravotnicky_pracovnik_odborneho_utvaru.v1</w:t>
              </w:r>
            </w:hyperlink>
          </w:p>
        </w:tc>
      </w:tr>
      <w:tr w:rsidR="00812E6A" w:rsidRPr="00D95A9D" w14:paraId="6FF37BDA" w14:textId="77777777" w:rsidTr="003E15D5">
        <w:trPr>
          <w:gridAfter w:val="1"/>
          <w:wAfter w:w="7635" w:type="dxa"/>
          <w:trHeight w:val="1296"/>
        </w:trPr>
        <w:tc>
          <w:tcPr>
            <w:tcW w:w="1701" w:type="dxa"/>
            <w:tcBorders>
              <w:top w:val="single" w:sz="4" w:space="0" w:color="auto"/>
              <w:left w:val="single" w:sz="4" w:space="0" w:color="auto"/>
              <w:bottom w:val="single" w:sz="4" w:space="0" w:color="auto"/>
              <w:right w:val="single" w:sz="4" w:space="0" w:color="auto"/>
            </w:tcBorders>
          </w:tcPr>
          <w:p w14:paraId="0BC7B290" w14:textId="77777777" w:rsidR="00812E6A" w:rsidRPr="00D95A9D" w:rsidRDefault="4B1F096C" w:rsidP="4B1F096C">
            <w:pPr>
              <w:rPr>
                <w:sz w:val="18"/>
                <w:szCs w:val="18"/>
              </w:rPr>
            </w:pPr>
            <w:r w:rsidRPr="00D95A9D">
              <w:rPr>
                <w:sz w:val="18"/>
                <w:szCs w:val="18"/>
              </w:rPr>
              <w:t>Odborný zástupca</w:t>
            </w:r>
            <w:r w:rsidR="10BBE82C" w:rsidRPr="00D95A9D">
              <w:br/>
            </w:r>
            <w:r w:rsidRPr="00D95A9D">
              <w:rPr>
                <w:sz w:val="18"/>
                <w:szCs w:val="18"/>
              </w:rPr>
              <w:t>(LPS.14)</w:t>
            </w:r>
          </w:p>
        </w:tc>
        <w:tc>
          <w:tcPr>
            <w:tcW w:w="7766" w:type="dxa"/>
            <w:tcBorders>
              <w:top w:val="single" w:sz="4" w:space="0" w:color="auto"/>
              <w:left w:val="single" w:sz="4" w:space="0" w:color="auto"/>
              <w:bottom w:val="single" w:sz="4" w:space="0" w:color="auto"/>
              <w:right w:val="single" w:sz="4" w:space="0" w:color="auto"/>
            </w:tcBorders>
          </w:tcPr>
          <w:p w14:paraId="0719FDEE" w14:textId="77777777" w:rsidR="00812E6A" w:rsidRPr="00D95A9D" w:rsidRDefault="0065362E" w:rsidP="4B1F096C">
            <w:pPr>
              <w:rPr>
                <w:sz w:val="18"/>
                <w:szCs w:val="18"/>
              </w:rPr>
            </w:pPr>
            <w:r w:rsidRPr="00D95A9D">
              <w:rPr>
                <w:sz w:val="18"/>
                <w:szCs w:val="18"/>
              </w:rPr>
              <w:t>Fyzická osoba, ktorá osobne zodpovedá za odborné poskytnutie zdravotnej starostlivosti. Archetyp Zdravotnicky_pracovnik_odborneho_utvaru.</w:t>
            </w:r>
          </w:p>
          <w:p w14:paraId="0B2F4F1B" w14:textId="465564D9" w:rsidR="00812E6A" w:rsidRPr="00D95A9D" w:rsidRDefault="00DB2889" w:rsidP="4B1F096C">
            <w:pPr>
              <w:rPr>
                <w:sz w:val="18"/>
                <w:szCs w:val="18"/>
              </w:rPr>
            </w:pPr>
            <w:hyperlink w:anchor="_Zdravotnícky_pracovník" w:history="1">
              <w:r w:rsidR="4B1F096C" w:rsidRPr="00D95A9D">
                <w:rPr>
                  <w:rStyle w:val="Hypertextovprepojenie"/>
                  <w:sz w:val="18"/>
                  <w:szCs w:val="18"/>
                </w:rPr>
                <w:t>CEN-EN13606-CLUSTER.Zdravotnicky_pracovnik_odborneho_utvaru.v1</w:t>
              </w:r>
            </w:hyperlink>
          </w:p>
          <w:p w14:paraId="30FA88C4" w14:textId="77777777" w:rsidR="00812E6A" w:rsidRPr="00D95A9D" w:rsidRDefault="00812E6A" w:rsidP="00812E6A">
            <w:pPr>
              <w:rPr>
                <w:sz w:val="18"/>
                <w:szCs w:val="18"/>
              </w:rPr>
            </w:pPr>
          </w:p>
          <w:p w14:paraId="165D8565" w14:textId="77777777" w:rsidR="00812E6A" w:rsidRPr="00D95A9D" w:rsidRDefault="4B1F096C" w:rsidP="4B1F096C">
            <w:pPr>
              <w:rPr>
                <w:sz w:val="18"/>
                <w:szCs w:val="18"/>
                <w:u w:val="single"/>
              </w:rPr>
            </w:pPr>
            <w:r w:rsidRPr="00D95A9D">
              <w:rPr>
                <w:sz w:val="18"/>
                <w:szCs w:val="18"/>
                <w:u w:val="single"/>
              </w:rPr>
              <w:t xml:space="preserve">Odporúčanie: </w:t>
            </w:r>
          </w:p>
          <w:p w14:paraId="1CD34464" w14:textId="77777777" w:rsidR="00812E6A" w:rsidRPr="00D95A9D" w:rsidRDefault="4B1F096C" w:rsidP="4B1F096C">
            <w:pPr>
              <w:rPr>
                <w:sz w:val="18"/>
                <w:szCs w:val="18"/>
              </w:rPr>
            </w:pPr>
            <w:r w:rsidRPr="00D95A9D">
              <w:rPr>
                <w:sz w:val="18"/>
                <w:szCs w:val="18"/>
              </w:rPr>
              <w:t>Je možné doplniť automaticky primára/ zástupcu primára ako konštantu pre všetky prepúšťacie správy na danom oddelení</w:t>
            </w:r>
          </w:p>
        </w:tc>
      </w:tr>
      <w:tr w:rsidR="00812E6A" w:rsidRPr="00D95A9D" w14:paraId="1CCB41C7" w14:textId="77777777" w:rsidTr="003E15D5">
        <w:trPr>
          <w:gridAfter w:val="1"/>
          <w:wAfter w:w="7635" w:type="dxa"/>
          <w:trHeight w:val="417"/>
        </w:trPr>
        <w:tc>
          <w:tcPr>
            <w:tcW w:w="1701" w:type="dxa"/>
            <w:tcBorders>
              <w:top w:val="single" w:sz="4" w:space="0" w:color="auto"/>
              <w:left w:val="single" w:sz="4" w:space="0" w:color="auto"/>
              <w:bottom w:val="single" w:sz="4" w:space="0" w:color="auto"/>
              <w:right w:val="single" w:sz="4" w:space="0" w:color="auto"/>
            </w:tcBorders>
            <w:vAlign w:val="center"/>
          </w:tcPr>
          <w:p w14:paraId="6AE35DFE" w14:textId="77777777" w:rsidR="00812E6A" w:rsidRPr="00D95A9D" w:rsidRDefault="4B1F096C" w:rsidP="4B1F096C">
            <w:pPr>
              <w:rPr>
                <w:sz w:val="18"/>
                <w:szCs w:val="18"/>
              </w:rPr>
            </w:pPr>
            <w:r w:rsidRPr="00D95A9D">
              <w:rPr>
                <w:sz w:val="18"/>
                <w:szCs w:val="18"/>
              </w:rPr>
              <w:t>Medikácia</w:t>
            </w:r>
          </w:p>
          <w:p w14:paraId="2F99C698" w14:textId="77777777" w:rsidR="00812E6A" w:rsidRPr="00D95A9D" w:rsidRDefault="4B1F096C" w:rsidP="4B1F096C">
            <w:pPr>
              <w:rPr>
                <w:sz w:val="18"/>
                <w:szCs w:val="18"/>
              </w:rPr>
            </w:pPr>
            <w:r w:rsidRPr="00D95A9D">
              <w:rPr>
                <w:sz w:val="18"/>
                <w:szCs w:val="18"/>
              </w:rPr>
              <w:t>(LPS.15)</w:t>
            </w:r>
          </w:p>
        </w:tc>
        <w:tc>
          <w:tcPr>
            <w:tcW w:w="7766" w:type="dxa"/>
            <w:tcBorders>
              <w:top w:val="single" w:sz="4" w:space="0" w:color="auto"/>
              <w:left w:val="single" w:sz="4" w:space="0" w:color="auto"/>
              <w:bottom w:val="single" w:sz="4" w:space="0" w:color="auto"/>
              <w:right w:val="single" w:sz="4" w:space="0" w:color="auto"/>
            </w:tcBorders>
            <w:vAlign w:val="center"/>
          </w:tcPr>
          <w:p w14:paraId="39648FA8" w14:textId="77777777" w:rsidR="0065362E" w:rsidRPr="00D95A9D" w:rsidRDefault="0065362E" w:rsidP="0065362E">
            <w:pPr>
              <w:rPr>
                <w:sz w:val="18"/>
                <w:szCs w:val="18"/>
              </w:rPr>
            </w:pPr>
            <w:r w:rsidRPr="00D95A9D">
              <w:rPr>
                <w:sz w:val="18"/>
                <w:szCs w:val="18"/>
              </w:rPr>
              <w:t>Zdravotnícky pracovník, s možnosťou zápisu medikačného záznamu zapíše podané lieky volaním služby ZapisMedikacnyZaznam a uvedie identifikátory medikačných záznamov v „Medikačný záznam“.</w:t>
            </w:r>
          </w:p>
          <w:p w14:paraId="61E80316" w14:textId="77777777" w:rsidR="00812E6A" w:rsidRPr="00D95A9D" w:rsidRDefault="0065362E" w:rsidP="0065362E">
            <w:pPr>
              <w:rPr>
                <w:sz w:val="18"/>
                <w:szCs w:val="18"/>
              </w:rPr>
            </w:pPr>
            <w:r w:rsidRPr="00D95A9D">
              <w:rPr>
                <w:sz w:val="18"/>
                <w:szCs w:val="18"/>
              </w:rPr>
              <w:t>Alternatívou je, že zdravotnícky pracovník, zapíše informáciu o podaných liekoch ako popisom v časti „Popis Medikácie“.</w:t>
            </w:r>
          </w:p>
        </w:tc>
      </w:tr>
      <w:tr w:rsidR="00812E6A" w:rsidRPr="00D95A9D" w14:paraId="1A523219" w14:textId="77777777" w:rsidTr="003E15D5">
        <w:trPr>
          <w:gridAfter w:val="1"/>
          <w:wAfter w:w="7635" w:type="dxa"/>
          <w:trHeight w:val="384"/>
        </w:trPr>
        <w:tc>
          <w:tcPr>
            <w:tcW w:w="1701" w:type="dxa"/>
            <w:tcBorders>
              <w:top w:val="single" w:sz="4" w:space="0" w:color="auto"/>
              <w:left w:val="single" w:sz="4" w:space="0" w:color="auto"/>
              <w:bottom w:val="single" w:sz="4" w:space="0" w:color="auto"/>
              <w:right w:val="single" w:sz="4" w:space="0" w:color="auto"/>
            </w:tcBorders>
            <w:vAlign w:val="center"/>
          </w:tcPr>
          <w:p w14:paraId="3CA74084" w14:textId="77777777" w:rsidR="00812E6A" w:rsidRPr="00D95A9D" w:rsidRDefault="34661EDB" w:rsidP="34661EDB">
            <w:pPr>
              <w:rPr>
                <w:sz w:val="18"/>
                <w:szCs w:val="18"/>
              </w:rPr>
            </w:pPr>
            <w:r w:rsidRPr="00D95A9D">
              <w:rPr>
                <w:sz w:val="18"/>
                <w:szCs w:val="18"/>
              </w:rPr>
              <w:t>Medikačný záznam</w:t>
            </w:r>
          </w:p>
          <w:p w14:paraId="7762DDE5" w14:textId="77777777" w:rsidR="00812E6A" w:rsidRPr="00D95A9D" w:rsidRDefault="4B1F096C" w:rsidP="4B1F096C">
            <w:pPr>
              <w:rPr>
                <w:sz w:val="18"/>
                <w:szCs w:val="18"/>
              </w:rPr>
            </w:pPr>
            <w:r w:rsidRPr="00D95A9D">
              <w:rPr>
                <w:sz w:val="18"/>
                <w:szCs w:val="18"/>
              </w:rPr>
              <w:t>(LPS.15.1)</w:t>
            </w:r>
          </w:p>
        </w:tc>
        <w:tc>
          <w:tcPr>
            <w:tcW w:w="7766" w:type="dxa"/>
            <w:tcBorders>
              <w:top w:val="single" w:sz="4" w:space="0" w:color="auto"/>
              <w:left w:val="single" w:sz="4" w:space="0" w:color="auto"/>
              <w:bottom w:val="single" w:sz="4" w:space="0" w:color="auto"/>
              <w:right w:val="single" w:sz="4" w:space="0" w:color="auto"/>
            </w:tcBorders>
            <w:vAlign w:val="center"/>
          </w:tcPr>
          <w:p w14:paraId="26E78125" w14:textId="11CFDACD" w:rsidR="00812E6A" w:rsidRPr="00D95A9D" w:rsidRDefault="0065362E" w:rsidP="34661EDB">
            <w:pPr>
              <w:rPr>
                <w:sz w:val="18"/>
                <w:szCs w:val="18"/>
              </w:rPr>
            </w:pPr>
            <w:r w:rsidRPr="00D95A9D">
              <w:rPr>
                <w:sz w:val="18"/>
                <w:szCs w:val="18"/>
              </w:rPr>
              <w:t xml:space="preserve">Identifikátor medikačného záznamu, ktorý vznikol na základe zápisu medikačného záznamu prostredníctvom </w:t>
            </w:r>
            <w:r w:rsidR="00B36C93" w:rsidRPr="00D95A9D">
              <w:rPr>
                <w:sz w:val="18"/>
                <w:szCs w:val="18"/>
              </w:rPr>
              <w:t>služby</w:t>
            </w:r>
            <w:r w:rsidRPr="00D95A9D">
              <w:rPr>
                <w:sz w:val="18"/>
                <w:szCs w:val="18"/>
              </w:rPr>
              <w:t xml:space="preserve"> ZapisMedikacnyZaznam. Tento </w:t>
            </w:r>
            <w:r w:rsidR="00B36C93" w:rsidRPr="00D95A9D">
              <w:rPr>
                <w:sz w:val="18"/>
                <w:szCs w:val="18"/>
              </w:rPr>
              <w:t>identifikátor</w:t>
            </w:r>
            <w:r w:rsidRPr="00D95A9D">
              <w:rPr>
                <w:sz w:val="18"/>
                <w:szCs w:val="18"/>
              </w:rPr>
              <w:t xml:space="preserve"> nie je povinný. V prípade, že lekár zapisuje len popisnú medikáciu zaznamená ju do popisu medikácie.</w:t>
            </w:r>
          </w:p>
        </w:tc>
      </w:tr>
      <w:tr w:rsidR="00812E6A" w:rsidRPr="00D95A9D" w14:paraId="62D7BDDE" w14:textId="77777777" w:rsidTr="003E15D5">
        <w:trPr>
          <w:gridAfter w:val="1"/>
          <w:wAfter w:w="7635" w:type="dxa"/>
          <w:trHeight w:val="837"/>
        </w:trPr>
        <w:tc>
          <w:tcPr>
            <w:tcW w:w="1701" w:type="dxa"/>
            <w:tcBorders>
              <w:top w:val="single" w:sz="4" w:space="0" w:color="auto"/>
              <w:left w:val="single" w:sz="4" w:space="0" w:color="auto"/>
              <w:bottom w:val="single" w:sz="4" w:space="0" w:color="auto"/>
              <w:right w:val="single" w:sz="4" w:space="0" w:color="auto"/>
            </w:tcBorders>
            <w:vAlign w:val="center"/>
          </w:tcPr>
          <w:p w14:paraId="5E58B1C3" w14:textId="77777777" w:rsidR="00812E6A" w:rsidRPr="00D95A9D" w:rsidRDefault="4B1F096C" w:rsidP="4B1F096C">
            <w:pPr>
              <w:rPr>
                <w:sz w:val="18"/>
                <w:szCs w:val="18"/>
              </w:rPr>
            </w:pPr>
            <w:r w:rsidRPr="00D95A9D">
              <w:rPr>
                <w:sz w:val="18"/>
                <w:szCs w:val="18"/>
              </w:rPr>
              <w:t>Popis medikácie</w:t>
            </w:r>
          </w:p>
          <w:p w14:paraId="0BA86706" w14:textId="77777777" w:rsidR="00812E6A" w:rsidRPr="00D95A9D" w:rsidRDefault="4B1F096C" w:rsidP="4B1F096C">
            <w:pPr>
              <w:rPr>
                <w:sz w:val="18"/>
                <w:szCs w:val="18"/>
              </w:rPr>
            </w:pPr>
            <w:r w:rsidRPr="00D95A9D">
              <w:rPr>
                <w:sz w:val="18"/>
                <w:szCs w:val="18"/>
              </w:rPr>
              <w:t>(LPS.15.2)</w:t>
            </w:r>
          </w:p>
        </w:tc>
        <w:tc>
          <w:tcPr>
            <w:tcW w:w="7766" w:type="dxa"/>
            <w:tcBorders>
              <w:top w:val="single" w:sz="4" w:space="0" w:color="auto"/>
              <w:left w:val="single" w:sz="4" w:space="0" w:color="auto"/>
              <w:bottom w:val="single" w:sz="4" w:space="0" w:color="auto"/>
              <w:right w:val="single" w:sz="4" w:space="0" w:color="auto"/>
            </w:tcBorders>
            <w:vAlign w:val="center"/>
          </w:tcPr>
          <w:p w14:paraId="56851B35" w14:textId="77777777" w:rsidR="0065362E" w:rsidRPr="00D95A9D" w:rsidRDefault="0065362E" w:rsidP="0065362E">
            <w:pPr>
              <w:rPr>
                <w:sz w:val="18"/>
                <w:szCs w:val="18"/>
              </w:rPr>
            </w:pPr>
            <w:r w:rsidRPr="00D95A9D">
              <w:rPr>
                <w:sz w:val="18"/>
                <w:szCs w:val="18"/>
              </w:rPr>
              <w:t xml:space="preserve">Slovný popis medikácie pacienta. </w:t>
            </w:r>
          </w:p>
          <w:p w14:paraId="4B71ABC7" w14:textId="77777777" w:rsidR="00812E6A" w:rsidRPr="00D95A9D" w:rsidRDefault="0065362E" w:rsidP="0065362E">
            <w:pPr>
              <w:rPr>
                <w:sz w:val="18"/>
                <w:szCs w:val="18"/>
              </w:rPr>
            </w:pPr>
            <w:r w:rsidRPr="00D95A9D">
              <w:rPr>
                <w:sz w:val="18"/>
                <w:szCs w:val="18"/>
              </w:rPr>
              <w:t>Obsahuje podané lieky(liečivo), množstvo, cestu podania  a môže obsahovať aj ťažkosti spojené s medikáciou.</w:t>
            </w:r>
            <w:r w:rsidR="34661EDB" w:rsidRPr="00D95A9D">
              <w:rPr>
                <w:sz w:val="18"/>
                <w:szCs w:val="18"/>
              </w:rPr>
              <w:t>.</w:t>
            </w:r>
          </w:p>
        </w:tc>
      </w:tr>
      <w:tr w:rsidR="00FC0E88" w:rsidRPr="00D95A9D" w14:paraId="0CA657B3" w14:textId="77777777" w:rsidTr="003E15D5">
        <w:trPr>
          <w:gridAfter w:val="1"/>
          <w:wAfter w:w="7635" w:type="dxa"/>
          <w:trHeight w:val="1296"/>
        </w:trPr>
        <w:tc>
          <w:tcPr>
            <w:tcW w:w="1701" w:type="dxa"/>
            <w:tcBorders>
              <w:top w:val="single" w:sz="4" w:space="0" w:color="auto"/>
              <w:left w:val="single" w:sz="4" w:space="0" w:color="auto"/>
              <w:bottom w:val="single" w:sz="4" w:space="0" w:color="auto"/>
              <w:right w:val="single" w:sz="4" w:space="0" w:color="auto"/>
            </w:tcBorders>
          </w:tcPr>
          <w:p w14:paraId="099BDFEB" w14:textId="77777777" w:rsidR="00FC0E88" w:rsidRPr="00D95A9D" w:rsidRDefault="4B1F096C" w:rsidP="4B1F096C">
            <w:pPr>
              <w:rPr>
                <w:sz w:val="18"/>
                <w:szCs w:val="18"/>
              </w:rPr>
            </w:pPr>
            <w:r w:rsidRPr="00D95A9D">
              <w:rPr>
                <w:sz w:val="18"/>
                <w:szCs w:val="18"/>
              </w:rPr>
              <w:t>Urgentnosť</w:t>
            </w:r>
            <w:r w:rsidR="10BBE82C" w:rsidRPr="00D95A9D">
              <w:br/>
            </w:r>
            <w:r w:rsidRPr="00D95A9D">
              <w:rPr>
                <w:sz w:val="18"/>
                <w:szCs w:val="18"/>
              </w:rPr>
              <w:t>(LPS.16)</w:t>
            </w:r>
          </w:p>
        </w:tc>
        <w:tc>
          <w:tcPr>
            <w:tcW w:w="7766" w:type="dxa"/>
            <w:tcBorders>
              <w:top w:val="single" w:sz="4" w:space="0" w:color="auto"/>
              <w:left w:val="single" w:sz="4" w:space="0" w:color="auto"/>
              <w:bottom w:val="single" w:sz="4" w:space="0" w:color="auto"/>
              <w:right w:val="single" w:sz="4" w:space="0" w:color="auto"/>
            </w:tcBorders>
          </w:tcPr>
          <w:p w14:paraId="3BE9EDEC" w14:textId="77777777" w:rsidR="0065362E" w:rsidRPr="00D95A9D" w:rsidRDefault="0065362E" w:rsidP="0065362E">
            <w:pPr>
              <w:rPr>
                <w:sz w:val="18"/>
                <w:szCs w:val="18"/>
              </w:rPr>
            </w:pPr>
            <w:r w:rsidRPr="00D95A9D">
              <w:rPr>
                <w:sz w:val="18"/>
                <w:szCs w:val="18"/>
              </w:rPr>
              <w:t xml:space="preserve">Urgentnosť vyšetrenia. </w:t>
            </w:r>
          </w:p>
          <w:p w14:paraId="18594F61" w14:textId="77777777" w:rsidR="0065362E" w:rsidRPr="00D95A9D" w:rsidRDefault="0065362E" w:rsidP="0065362E">
            <w:pPr>
              <w:rPr>
                <w:sz w:val="18"/>
                <w:szCs w:val="18"/>
              </w:rPr>
            </w:pPr>
            <w:r w:rsidRPr="00D95A9D">
              <w:rPr>
                <w:sz w:val="18"/>
                <w:szCs w:val="18"/>
              </w:rPr>
              <w:t>Odkaz na číselník, obsahujúci stupne urgentnosti resp. naliehavosti vyšetrenia. Stanovuje urgentnosť hospitalizácie, ktorá závisí od spôsobu hospitalizácie pacienta. Pre plánovanú hospitalizáciu je možné automaticky generovať hodnotu „bežné“</w:t>
            </w:r>
          </w:p>
          <w:p w14:paraId="3546EB25" w14:textId="77777777" w:rsidR="00FC0E88" w:rsidRPr="00D95A9D" w:rsidRDefault="0065362E" w:rsidP="0065362E">
            <w:pPr>
              <w:rPr>
                <w:sz w:val="18"/>
                <w:szCs w:val="18"/>
              </w:rPr>
            </w:pPr>
            <w:r w:rsidRPr="00D95A9D">
              <w:rPr>
                <w:sz w:val="18"/>
                <w:szCs w:val="18"/>
              </w:rPr>
              <w:t>Hodnota „urgentné“ odporúčame generovať iba pri type správy keď došlo k príjmu na základe urgentného príjmu</w:t>
            </w:r>
          </w:p>
          <w:p w14:paraId="7CB7B90A" w14:textId="77777777" w:rsidR="00FC0E88" w:rsidRPr="00D95A9D" w:rsidRDefault="00FC0E88" w:rsidP="00FC0E88">
            <w:pPr>
              <w:rPr>
                <w:sz w:val="18"/>
                <w:szCs w:val="18"/>
              </w:rPr>
            </w:pPr>
          </w:p>
          <w:p w14:paraId="2F42A33A" w14:textId="77777777" w:rsidR="00FC0E88" w:rsidRPr="00D95A9D" w:rsidRDefault="4B1F096C" w:rsidP="4B1F096C">
            <w:pPr>
              <w:rPr>
                <w:sz w:val="18"/>
                <w:szCs w:val="18"/>
                <w:u w:val="single"/>
              </w:rPr>
            </w:pPr>
            <w:r w:rsidRPr="00D95A9D">
              <w:rPr>
                <w:sz w:val="18"/>
                <w:szCs w:val="18"/>
                <w:u w:val="single"/>
              </w:rPr>
              <w:t xml:space="preserve">Odporúčanie: </w:t>
            </w:r>
          </w:p>
          <w:p w14:paraId="2A7CC5CF" w14:textId="77777777" w:rsidR="00FC0E88" w:rsidRPr="00D95A9D" w:rsidRDefault="4B1F096C" w:rsidP="4B1F096C">
            <w:pPr>
              <w:pStyle w:val="Odsekzoznamu"/>
              <w:numPr>
                <w:ilvl w:val="0"/>
                <w:numId w:val="30"/>
              </w:numPr>
              <w:rPr>
                <w:sz w:val="18"/>
                <w:szCs w:val="18"/>
              </w:rPr>
            </w:pPr>
            <w:r w:rsidRPr="00D95A9D">
              <w:rPr>
                <w:sz w:val="18"/>
                <w:szCs w:val="18"/>
              </w:rPr>
              <w:t>Nakoľko hodnota je daná číselníkom je možné automaticky generovať hodnotu „bežné“ pre plánovanú hospitalizáciu</w:t>
            </w:r>
          </w:p>
          <w:p w14:paraId="0FBD5298" w14:textId="77777777" w:rsidR="00FC0E88" w:rsidRPr="00D95A9D" w:rsidRDefault="4B1F096C" w:rsidP="4B1F096C">
            <w:pPr>
              <w:pStyle w:val="Odsekzoznamu"/>
              <w:numPr>
                <w:ilvl w:val="0"/>
                <w:numId w:val="30"/>
              </w:numPr>
              <w:rPr>
                <w:sz w:val="18"/>
                <w:szCs w:val="18"/>
              </w:rPr>
            </w:pPr>
            <w:r w:rsidRPr="00D95A9D">
              <w:rPr>
                <w:sz w:val="18"/>
                <w:szCs w:val="18"/>
              </w:rPr>
              <w:t>Hodnota „urgentné“ odporúčame generovať iba pri type správy keď došlo k príjmu na základe urgentného príjmu</w:t>
            </w:r>
          </w:p>
          <w:p w14:paraId="6D165421" w14:textId="77777777" w:rsidR="00FC0E88" w:rsidRPr="00D95A9D" w:rsidRDefault="4B1F096C" w:rsidP="4B1F096C">
            <w:pPr>
              <w:rPr>
                <w:sz w:val="18"/>
                <w:szCs w:val="18"/>
              </w:rPr>
            </w:pPr>
            <w:r w:rsidRPr="00D95A9D">
              <w:rPr>
                <w:sz w:val="18"/>
                <w:szCs w:val="18"/>
              </w:rPr>
              <w:t xml:space="preserve">OID: </w:t>
            </w:r>
            <w:r w:rsidRPr="00D95A9D">
              <w:rPr>
                <w:rFonts w:ascii="Trebuchet MS" w:eastAsia="Trebuchet MS" w:hAnsi="Trebuchet MS" w:cs="Trebuchet MS"/>
                <w:color w:val="000000"/>
                <w:sz w:val="18"/>
                <w:szCs w:val="18"/>
              </w:rPr>
              <w:t xml:space="preserve">1.3.158.00165387.100.10.123 </w:t>
            </w:r>
          </w:p>
        </w:tc>
      </w:tr>
      <w:tr w:rsidR="00FC0E88" w:rsidRPr="00D95A9D" w14:paraId="7DFFDD50" w14:textId="77777777" w:rsidTr="003E15D5">
        <w:trPr>
          <w:gridAfter w:val="1"/>
          <w:wAfter w:w="7635" w:type="dxa"/>
          <w:trHeight w:val="1296"/>
        </w:trPr>
        <w:tc>
          <w:tcPr>
            <w:tcW w:w="1701" w:type="dxa"/>
            <w:tcBorders>
              <w:top w:val="single" w:sz="4" w:space="0" w:color="auto"/>
              <w:left w:val="single" w:sz="4" w:space="0" w:color="auto"/>
              <w:bottom w:val="single" w:sz="4" w:space="0" w:color="auto"/>
              <w:right w:val="single" w:sz="4" w:space="0" w:color="auto"/>
            </w:tcBorders>
            <w:vAlign w:val="center"/>
          </w:tcPr>
          <w:p w14:paraId="647F1C1B" w14:textId="77777777" w:rsidR="00FC0E88" w:rsidRPr="00D95A9D" w:rsidRDefault="4B1F096C" w:rsidP="4B1F096C">
            <w:pPr>
              <w:rPr>
                <w:sz w:val="18"/>
                <w:szCs w:val="18"/>
              </w:rPr>
            </w:pPr>
            <w:r w:rsidRPr="00D95A9D">
              <w:rPr>
                <w:sz w:val="18"/>
                <w:szCs w:val="18"/>
              </w:rPr>
              <w:lastRenderedPageBreak/>
              <w:t>Diagnóza pri odoslaní</w:t>
            </w:r>
            <w:r w:rsidR="10BBE82C" w:rsidRPr="00D95A9D">
              <w:br/>
            </w:r>
            <w:r w:rsidRPr="00D95A9D">
              <w:rPr>
                <w:sz w:val="18"/>
                <w:szCs w:val="18"/>
              </w:rPr>
              <w:t>(LPS.17)</w:t>
            </w:r>
          </w:p>
        </w:tc>
        <w:tc>
          <w:tcPr>
            <w:tcW w:w="7766" w:type="dxa"/>
            <w:tcBorders>
              <w:top w:val="single" w:sz="4" w:space="0" w:color="auto"/>
              <w:left w:val="single" w:sz="4" w:space="0" w:color="auto"/>
              <w:bottom w:val="single" w:sz="4" w:space="0" w:color="auto"/>
              <w:right w:val="single" w:sz="4" w:space="0" w:color="auto"/>
            </w:tcBorders>
            <w:vAlign w:val="center"/>
          </w:tcPr>
          <w:p w14:paraId="7B662CD8" w14:textId="02AF7CEF" w:rsidR="0065362E" w:rsidRPr="00D95A9D" w:rsidRDefault="0065362E" w:rsidP="4B1F096C">
            <w:pPr>
              <w:rPr>
                <w:sz w:val="18"/>
                <w:szCs w:val="18"/>
              </w:rPr>
            </w:pPr>
            <w:r w:rsidRPr="00D95A9D">
              <w:rPr>
                <w:sz w:val="18"/>
                <w:szCs w:val="18"/>
              </w:rPr>
              <w:t xml:space="preserve">Odkaz na diagnózy, ktoré boli zistené pri odosielaní pacienta, resp. kvôli ktorým bol pacient prijatý. Informácie o odoslaní vyplní nemocnica v prípade, že bol pacient do ústavnej ZS prijatý na základe odporúčania na </w:t>
            </w:r>
            <w:r w:rsidR="00B36C93" w:rsidRPr="00D95A9D">
              <w:rPr>
                <w:sz w:val="18"/>
                <w:szCs w:val="18"/>
              </w:rPr>
              <w:t>ústavnú</w:t>
            </w:r>
            <w:r w:rsidRPr="00D95A9D">
              <w:rPr>
                <w:sz w:val="18"/>
                <w:szCs w:val="18"/>
              </w:rPr>
              <w:t xml:space="preserve"> ZS v papierovej forme a toto odporúčanie neexistuje ako elektronický výmenný lístok. Údaje lekár prepíše z údajov uvedených na odporúčaní. V prípade vyšetrenia na základe elektronického odporúčania údaje o odoslaní naplní IS PZS z údajov na odporúčaní.</w:t>
            </w:r>
          </w:p>
          <w:p w14:paraId="19D35009" w14:textId="77777777" w:rsidR="0065362E" w:rsidRPr="00D95A9D" w:rsidRDefault="0065362E" w:rsidP="4B1F096C">
            <w:pPr>
              <w:rPr>
                <w:sz w:val="18"/>
                <w:szCs w:val="18"/>
              </w:rPr>
            </w:pPr>
          </w:p>
          <w:p w14:paraId="5AB21C98" w14:textId="550AC644" w:rsidR="00FC0E88" w:rsidRPr="00D95A9D" w:rsidRDefault="00DB2889" w:rsidP="4B1F096C">
            <w:pPr>
              <w:rPr>
                <w:sz w:val="18"/>
                <w:szCs w:val="18"/>
              </w:rPr>
            </w:pPr>
            <w:hyperlink w:anchor="Diagnosticky_zaver" w:history="1">
              <w:r w:rsidR="4B1F096C" w:rsidRPr="00D95A9D">
                <w:rPr>
                  <w:rStyle w:val="Hypertextovprepojenie"/>
                  <w:sz w:val="18"/>
                  <w:szCs w:val="18"/>
                </w:rPr>
                <w:t>CEN-EN13606-CLUSTER.Diagnoza.v1</w:t>
              </w:r>
            </w:hyperlink>
          </w:p>
        </w:tc>
      </w:tr>
      <w:tr w:rsidR="00FC0E88" w:rsidRPr="00D95A9D" w14:paraId="276FD0C4" w14:textId="77777777" w:rsidTr="003E15D5">
        <w:trPr>
          <w:gridAfter w:val="1"/>
          <w:wAfter w:w="7635" w:type="dxa"/>
          <w:trHeight w:val="553"/>
        </w:trPr>
        <w:tc>
          <w:tcPr>
            <w:tcW w:w="1701" w:type="dxa"/>
            <w:tcBorders>
              <w:top w:val="single" w:sz="4" w:space="0" w:color="auto"/>
              <w:left w:val="single" w:sz="4" w:space="0" w:color="auto"/>
              <w:bottom w:val="single" w:sz="4" w:space="0" w:color="auto"/>
              <w:right w:val="single" w:sz="4" w:space="0" w:color="auto"/>
            </w:tcBorders>
          </w:tcPr>
          <w:p w14:paraId="5BDA4E0E" w14:textId="77777777" w:rsidR="00FC0E88" w:rsidRPr="00D95A9D" w:rsidRDefault="4B1F096C" w:rsidP="4B1F096C">
            <w:pPr>
              <w:rPr>
                <w:sz w:val="18"/>
                <w:szCs w:val="18"/>
              </w:rPr>
            </w:pPr>
            <w:r w:rsidRPr="00D95A9D">
              <w:rPr>
                <w:sz w:val="18"/>
                <w:szCs w:val="18"/>
              </w:rPr>
              <w:t>Požiadavka na vyšetrenie</w:t>
            </w:r>
            <w:r w:rsidR="10BBE82C" w:rsidRPr="00D95A9D">
              <w:br/>
            </w:r>
            <w:r w:rsidRPr="00D95A9D">
              <w:rPr>
                <w:sz w:val="18"/>
                <w:szCs w:val="18"/>
              </w:rPr>
              <w:t>(LPS.18)</w:t>
            </w:r>
          </w:p>
        </w:tc>
        <w:tc>
          <w:tcPr>
            <w:tcW w:w="7766" w:type="dxa"/>
            <w:tcBorders>
              <w:top w:val="single" w:sz="4" w:space="0" w:color="auto"/>
              <w:left w:val="single" w:sz="4" w:space="0" w:color="auto"/>
              <w:bottom w:val="single" w:sz="4" w:space="0" w:color="auto"/>
              <w:right w:val="single" w:sz="4" w:space="0" w:color="auto"/>
            </w:tcBorders>
          </w:tcPr>
          <w:p w14:paraId="60F16300" w14:textId="5F8795EB" w:rsidR="00FC0E88" w:rsidRPr="00D95A9D" w:rsidRDefault="006132AA" w:rsidP="4B1F096C">
            <w:pPr>
              <w:rPr>
                <w:sz w:val="18"/>
                <w:szCs w:val="18"/>
              </w:rPr>
            </w:pPr>
            <w:r w:rsidRPr="00D95A9D">
              <w:rPr>
                <w:sz w:val="18"/>
                <w:szCs w:val="18"/>
              </w:rPr>
              <w:t xml:space="preserve">Odkaz (link) na „Odporúčané vyšetrenie“ (id. výmenného lístka), ktorým je vyšetrenie požadované. Vyplnením tohto atribútu môže autor výmenného lístka pristúpiť k výsledku zdravotného záznamu. Pole je </w:t>
            </w:r>
            <w:r w:rsidR="00B36C93" w:rsidRPr="00D95A9D">
              <w:rPr>
                <w:sz w:val="18"/>
                <w:szCs w:val="18"/>
              </w:rPr>
              <w:t>vypĺňané</w:t>
            </w:r>
            <w:r w:rsidRPr="00D95A9D">
              <w:rPr>
                <w:sz w:val="18"/>
                <w:szCs w:val="18"/>
              </w:rPr>
              <w:t xml:space="preserve"> automaticky IS PZS na pozadí systému.</w:t>
            </w:r>
          </w:p>
        </w:tc>
      </w:tr>
      <w:tr w:rsidR="00FC0E88" w:rsidRPr="00D95A9D" w14:paraId="78570C7D" w14:textId="77777777" w:rsidTr="003E15D5">
        <w:trPr>
          <w:gridAfter w:val="1"/>
          <w:wAfter w:w="7635" w:type="dxa"/>
          <w:trHeight w:val="553"/>
        </w:trPr>
        <w:tc>
          <w:tcPr>
            <w:tcW w:w="1701" w:type="dxa"/>
            <w:tcBorders>
              <w:top w:val="single" w:sz="4" w:space="0" w:color="auto"/>
              <w:left w:val="single" w:sz="4" w:space="0" w:color="auto"/>
              <w:bottom w:val="single" w:sz="4" w:space="0" w:color="auto"/>
              <w:right w:val="single" w:sz="4" w:space="0" w:color="auto"/>
            </w:tcBorders>
            <w:vAlign w:val="center"/>
          </w:tcPr>
          <w:p w14:paraId="07A8B9E9" w14:textId="77777777" w:rsidR="00FC0E88" w:rsidRPr="00D95A9D" w:rsidRDefault="4B1F096C" w:rsidP="4B1F096C">
            <w:pPr>
              <w:rPr>
                <w:sz w:val="18"/>
                <w:szCs w:val="18"/>
              </w:rPr>
            </w:pPr>
            <w:r w:rsidRPr="00D95A9D">
              <w:rPr>
                <w:sz w:val="18"/>
                <w:szCs w:val="18"/>
              </w:rPr>
              <w:t>Názov vyšetrenia</w:t>
            </w:r>
          </w:p>
          <w:p w14:paraId="6EF0D6CA" w14:textId="77777777" w:rsidR="00FC0E88" w:rsidRPr="00D95A9D" w:rsidRDefault="4B1F096C" w:rsidP="4B1F096C">
            <w:pPr>
              <w:rPr>
                <w:sz w:val="18"/>
                <w:szCs w:val="18"/>
              </w:rPr>
            </w:pPr>
            <w:r w:rsidRPr="00D95A9D">
              <w:rPr>
                <w:sz w:val="18"/>
                <w:szCs w:val="18"/>
              </w:rPr>
              <w:t>(LPS.19)</w:t>
            </w:r>
          </w:p>
        </w:tc>
        <w:tc>
          <w:tcPr>
            <w:tcW w:w="7766" w:type="dxa"/>
            <w:tcBorders>
              <w:top w:val="single" w:sz="4" w:space="0" w:color="auto"/>
              <w:left w:val="single" w:sz="4" w:space="0" w:color="auto"/>
              <w:bottom w:val="single" w:sz="4" w:space="0" w:color="auto"/>
              <w:right w:val="single" w:sz="4" w:space="0" w:color="auto"/>
            </w:tcBorders>
            <w:vAlign w:val="center"/>
          </w:tcPr>
          <w:p w14:paraId="286CF799" w14:textId="77777777" w:rsidR="006132AA" w:rsidRPr="00D95A9D" w:rsidRDefault="006132AA" w:rsidP="4B1F096C">
            <w:pPr>
              <w:rPr>
                <w:sz w:val="18"/>
                <w:szCs w:val="18"/>
              </w:rPr>
            </w:pPr>
            <w:r w:rsidRPr="00D95A9D">
              <w:rPr>
                <w:sz w:val="18"/>
                <w:szCs w:val="18"/>
              </w:rPr>
              <w:t>Názov vyšetrenia prostredníctvom, ktorého bude možné vyšetrenie neskôr vyhľadať</w:t>
            </w:r>
          </w:p>
          <w:p w14:paraId="776377EE" w14:textId="77777777" w:rsidR="006132AA" w:rsidRPr="00D95A9D" w:rsidRDefault="006132AA" w:rsidP="4B1F096C">
            <w:pPr>
              <w:rPr>
                <w:sz w:val="18"/>
                <w:szCs w:val="18"/>
              </w:rPr>
            </w:pPr>
          </w:p>
          <w:p w14:paraId="3DFCCD03" w14:textId="77777777" w:rsidR="00FC0E88" w:rsidRPr="00D95A9D" w:rsidRDefault="4B1F096C" w:rsidP="4B1F096C">
            <w:pPr>
              <w:rPr>
                <w:sz w:val="18"/>
                <w:szCs w:val="18"/>
              </w:rPr>
            </w:pPr>
            <w:r w:rsidRPr="00D95A9D">
              <w:rPr>
                <w:sz w:val="18"/>
                <w:szCs w:val="18"/>
              </w:rPr>
              <w:t>Názov vyšetrenia slúži na evidenciu kľúčových slov, v prípade, že názov vyšetrenia bol vytvorený pri zápise, je možné ho vyhľadať podľa tohto názvu. Názov vyšetrenia nie je povinný pre zápisové služby. Každý IS PZS však musí vedieť prečítať názov vyšetrenia v rámci vyhľadávacích kritérií pri vyhľadaní ako aj pri zobrazení detailu vyšetrenia</w:t>
            </w:r>
          </w:p>
          <w:p w14:paraId="2A510B11" w14:textId="77777777" w:rsidR="00FC0E88" w:rsidRPr="00D95A9D" w:rsidRDefault="4B1F096C" w:rsidP="4B1F096C">
            <w:pPr>
              <w:rPr>
                <w:sz w:val="18"/>
                <w:szCs w:val="18"/>
                <w:u w:val="single"/>
              </w:rPr>
            </w:pPr>
            <w:r w:rsidRPr="00D95A9D">
              <w:rPr>
                <w:sz w:val="18"/>
                <w:szCs w:val="18"/>
                <w:u w:val="single"/>
              </w:rPr>
              <w:t xml:space="preserve">Odporúčanie: </w:t>
            </w:r>
          </w:p>
          <w:p w14:paraId="022248FF" w14:textId="77777777" w:rsidR="00FC0E88" w:rsidRPr="00D95A9D" w:rsidRDefault="4B1F096C" w:rsidP="4B1F096C">
            <w:pPr>
              <w:rPr>
                <w:sz w:val="18"/>
                <w:szCs w:val="18"/>
              </w:rPr>
            </w:pPr>
            <w:r w:rsidRPr="00D95A9D">
              <w:rPr>
                <w:sz w:val="18"/>
                <w:szCs w:val="18"/>
              </w:rPr>
              <w:t>V rámci názvu môže byť evidované záznamy, ktoré nemajú vlastné OID archetypu, napr. preventívna prehliadka, záznam o zhodnotení zdravotného stavu</w:t>
            </w:r>
          </w:p>
        </w:tc>
      </w:tr>
      <w:tr w:rsidR="00FC0E88" w:rsidRPr="00D95A9D" w14:paraId="3F25A722" w14:textId="77777777" w:rsidTr="003E15D5">
        <w:trPr>
          <w:gridAfter w:val="1"/>
          <w:wAfter w:w="7635" w:type="dxa"/>
          <w:trHeight w:val="918"/>
        </w:trPr>
        <w:tc>
          <w:tcPr>
            <w:tcW w:w="1701" w:type="dxa"/>
            <w:tcBorders>
              <w:top w:val="single" w:sz="4" w:space="0" w:color="auto"/>
              <w:left w:val="single" w:sz="4" w:space="0" w:color="auto"/>
              <w:bottom w:val="single" w:sz="4" w:space="0" w:color="auto"/>
              <w:right w:val="single" w:sz="4" w:space="0" w:color="auto"/>
            </w:tcBorders>
            <w:vAlign w:val="center"/>
          </w:tcPr>
          <w:p w14:paraId="3E871DE9" w14:textId="77777777" w:rsidR="00FC0E88" w:rsidRPr="00D95A9D" w:rsidRDefault="4B1F096C" w:rsidP="4B1F096C">
            <w:pPr>
              <w:rPr>
                <w:sz w:val="18"/>
                <w:szCs w:val="18"/>
              </w:rPr>
            </w:pPr>
            <w:r w:rsidRPr="00D95A9D">
              <w:rPr>
                <w:sz w:val="18"/>
                <w:szCs w:val="18"/>
              </w:rPr>
              <w:t>Interná poznámka</w:t>
            </w:r>
          </w:p>
          <w:p w14:paraId="60933FD8" w14:textId="77777777" w:rsidR="00FC0E88" w:rsidRPr="00D95A9D" w:rsidRDefault="4B1F096C" w:rsidP="4B1F096C">
            <w:pPr>
              <w:rPr>
                <w:sz w:val="18"/>
                <w:szCs w:val="18"/>
              </w:rPr>
            </w:pPr>
            <w:r w:rsidRPr="00D95A9D">
              <w:rPr>
                <w:sz w:val="18"/>
                <w:szCs w:val="18"/>
              </w:rPr>
              <w:t>(LPS.20)</w:t>
            </w:r>
          </w:p>
        </w:tc>
        <w:tc>
          <w:tcPr>
            <w:tcW w:w="7766" w:type="dxa"/>
            <w:tcBorders>
              <w:top w:val="single" w:sz="4" w:space="0" w:color="auto"/>
              <w:left w:val="single" w:sz="4" w:space="0" w:color="auto"/>
              <w:bottom w:val="single" w:sz="4" w:space="0" w:color="auto"/>
              <w:right w:val="single" w:sz="4" w:space="0" w:color="auto"/>
            </w:tcBorders>
            <w:vAlign w:val="center"/>
          </w:tcPr>
          <w:p w14:paraId="0C053742" w14:textId="66A24F77" w:rsidR="00FC0E88" w:rsidRPr="00D95A9D" w:rsidRDefault="006132AA" w:rsidP="34661EDB">
            <w:pPr>
              <w:rPr>
                <w:sz w:val="18"/>
                <w:szCs w:val="18"/>
              </w:rPr>
            </w:pPr>
            <w:r w:rsidRPr="00D95A9D">
              <w:rPr>
                <w:sz w:val="18"/>
                <w:szCs w:val="18"/>
              </w:rPr>
              <w:t xml:space="preserve">Časť zdravotnej dokumentácie, do ktorej môže uviesť popis, ktorý bude </w:t>
            </w:r>
            <w:r w:rsidR="00B36C93" w:rsidRPr="00D95A9D">
              <w:rPr>
                <w:sz w:val="18"/>
                <w:szCs w:val="18"/>
              </w:rPr>
              <w:t>zdieľaný</w:t>
            </w:r>
            <w:r w:rsidRPr="00D95A9D">
              <w:rPr>
                <w:sz w:val="18"/>
                <w:szCs w:val="18"/>
              </w:rPr>
              <w:t xml:space="preserve"> medzi zdravotníckymi pracovníkmi ale nebude prístupný pacientovi ani po prihlásení sa do elektronickej zdravotnej knižky.</w:t>
            </w:r>
          </w:p>
        </w:tc>
      </w:tr>
      <w:tr w:rsidR="00FC0E88" w:rsidRPr="00D95A9D" w14:paraId="59D5BD3E" w14:textId="77777777" w:rsidTr="003E15D5">
        <w:trPr>
          <w:gridAfter w:val="1"/>
          <w:wAfter w:w="7635" w:type="dxa"/>
          <w:trHeight w:val="918"/>
        </w:trPr>
        <w:tc>
          <w:tcPr>
            <w:tcW w:w="1701" w:type="dxa"/>
            <w:tcBorders>
              <w:top w:val="single" w:sz="4" w:space="0" w:color="auto"/>
              <w:left w:val="single" w:sz="4" w:space="0" w:color="auto"/>
              <w:bottom w:val="single" w:sz="4" w:space="0" w:color="auto"/>
              <w:right w:val="single" w:sz="4" w:space="0" w:color="auto"/>
            </w:tcBorders>
          </w:tcPr>
          <w:p w14:paraId="22899A1F" w14:textId="77777777" w:rsidR="00FC0E88" w:rsidRPr="00D95A9D" w:rsidRDefault="4B1F096C" w:rsidP="4B1F096C">
            <w:pPr>
              <w:rPr>
                <w:sz w:val="18"/>
                <w:szCs w:val="18"/>
              </w:rPr>
            </w:pPr>
            <w:r w:rsidRPr="00D95A9D">
              <w:rPr>
                <w:sz w:val="18"/>
                <w:szCs w:val="18"/>
              </w:rPr>
              <w:t>Identifikátor hospitalizačného prípadu</w:t>
            </w:r>
          </w:p>
          <w:p w14:paraId="13EA57C7" w14:textId="77777777" w:rsidR="00FC0E88" w:rsidRPr="00D95A9D" w:rsidRDefault="4B1F096C" w:rsidP="4B1F096C">
            <w:pPr>
              <w:rPr>
                <w:sz w:val="18"/>
                <w:szCs w:val="18"/>
              </w:rPr>
            </w:pPr>
            <w:r w:rsidRPr="00D95A9D">
              <w:rPr>
                <w:sz w:val="18"/>
                <w:szCs w:val="18"/>
              </w:rPr>
              <w:t>(LPS.21)</w:t>
            </w:r>
          </w:p>
        </w:tc>
        <w:tc>
          <w:tcPr>
            <w:tcW w:w="7766" w:type="dxa"/>
            <w:tcBorders>
              <w:top w:val="single" w:sz="4" w:space="0" w:color="auto"/>
              <w:left w:val="single" w:sz="4" w:space="0" w:color="auto"/>
              <w:bottom w:val="single" w:sz="4" w:space="0" w:color="auto"/>
              <w:right w:val="single" w:sz="4" w:space="0" w:color="auto"/>
            </w:tcBorders>
          </w:tcPr>
          <w:p w14:paraId="20362FD5" w14:textId="77777777" w:rsidR="00FC0E88" w:rsidRPr="00D95A9D" w:rsidRDefault="006132AA" w:rsidP="4B1F096C">
            <w:pPr>
              <w:rPr>
                <w:sz w:val="18"/>
                <w:szCs w:val="18"/>
              </w:rPr>
            </w:pPr>
            <w:r w:rsidRPr="00D95A9D">
              <w:rPr>
                <w:sz w:val="18"/>
                <w:szCs w:val="18"/>
              </w:rPr>
              <w:t>DRG identifikátor hospitalizačného prípadu, ktorý bol pacientovi pridelený po prijatí do ústavnej starostlivosti</w:t>
            </w:r>
          </w:p>
        </w:tc>
      </w:tr>
      <w:tr w:rsidR="00FC0E88" w:rsidRPr="00D95A9D" w14:paraId="1498BE51" w14:textId="77777777" w:rsidTr="003E15D5">
        <w:trPr>
          <w:gridAfter w:val="1"/>
          <w:wAfter w:w="7635" w:type="dxa"/>
          <w:trHeight w:val="851"/>
        </w:trPr>
        <w:tc>
          <w:tcPr>
            <w:tcW w:w="1701" w:type="dxa"/>
            <w:tcBorders>
              <w:top w:val="single" w:sz="4" w:space="0" w:color="auto"/>
              <w:left w:val="single" w:sz="4" w:space="0" w:color="auto"/>
              <w:bottom w:val="single" w:sz="4" w:space="0" w:color="auto"/>
              <w:right w:val="single" w:sz="4" w:space="0" w:color="auto"/>
            </w:tcBorders>
          </w:tcPr>
          <w:p w14:paraId="77C9DC92" w14:textId="77777777" w:rsidR="00FC0E88" w:rsidRPr="00D95A9D" w:rsidRDefault="4B1F096C" w:rsidP="4B1F096C">
            <w:pPr>
              <w:rPr>
                <w:sz w:val="18"/>
                <w:szCs w:val="18"/>
              </w:rPr>
            </w:pPr>
            <w:r w:rsidRPr="00D95A9D">
              <w:rPr>
                <w:sz w:val="18"/>
                <w:szCs w:val="18"/>
              </w:rPr>
              <w:t>Predpokladaný dátum pôrodu</w:t>
            </w:r>
          </w:p>
          <w:p w14:paraId="161FC035" w14:textId="77777777" w:rsidR="00FC0E88" w:rsidRPr="00D95A9D" w:rsidRDefault="4B1F096C" w:rsidP="4B1F096C">
            <w:pPr>
              <w:rPr>
                <w:sz w:val="18"/>
                <w:szCs w:val="18"/>
              </w:rPr>
            </w:pPr>
            <w:r w:rsidRPr="00D95A9D">
              <w:rPr>
                <w:sz w:val="18"/>
                <w:szCs w:val="18"/>
              </w:rPr>
              <w:t>(LPS.22)</w:t>
            </w:r>
          </w:p>
        </w:tc>
        <w:tc>
          <w:tcPr>
            <w:tcW w:w="7766" w:type="dxa"/>
            <w:tcBorders>
              <w:top w:val="single" w:sz="4" w:space="0" w:color="auto"/>
              <w:left w:val="single" w:sz="4" w:space="0" w:color="auto"/>
              <w:bottom w:val="single" w:sz="4" w:space="0" w:color="auto"/>
              <w:right w:val="single" w:sz="4" w:space="0" w:color="auto"/>
            </w:tcBorders>
          </w:tcPr>
          <w:p w14:paraId="5B1D6BC6" w14:textId="5F4B0EB1" w:rsidR="006132AA" w:rsidRPr="00D95A9D" w:rsidRDefault="00B36C93" w:rsidP="4B1F096C">
            <w:pPr>
              <w:rPr>
                <w:sz w:val="18"/>
                <w:szCs w:val="18"/>
              </w:rPr>
            </w:pPr>
            <w:r w:rsidRPr="00D95A9D">
              <w:rPr>
                <w:sz w:val="18"/>
                <w:szCs w:val="18"/>
              </w:rPr>
              <w:t>Predpokladaný</w:t>
            </w:r>
            <w:r w:rsidR="006132AA" w:rsidRPr="00D95A9D">
              <w:rPr>
                <w:sz w:val="18"/>
                <w:szCs w:val="18"/>
              </w:rPr>
              <w:t xml:space="preserve"> dátum pôrodu pacientky.</w:t>
            </w:r>
          </w:p>
          <w:p w14:paraId="12BC5F74" w14:textId="77777777" w:rsidR="006132AA" w:rsidRPr="00D95A9D" w:rsidRDefault="006132AA" w:rsidP="4B1F096C">
            <w:pPr>
              <w:rPr>
                <w:sz w:val="18"/>
                <w:szCs w:val="18"/>
              </w:rPr>
            </w:pPr>
          </w:p>
          <w:p w14:paraId="5FA6946B" w14:textId="77777777" w:rsidR="00FC0E88" w:rsidRPr="00D95A9D" w:rsidRDefault="4B1F096C" w:rsidP="4B1F096C">
            <w:pPr>
              <w:rPr>
                <w:sz w:val="18"/>
                <w:szCs w:val="18"/>
              </w:rPr>
            </w:pPr>
            <w:r w:rsidRPr="00D95A9D">
              <w:rPr>
                <w:sz w:val="18"/>
                <w:szCs w:val="18"/>
              </w:rPr>
              <w:t>Predpokladaný dátum pôrodu sa využíva len pre odbornosti 009 - gynekológia a pôrodníctvo, kedy lekár v prípade, že identifikoval tehotenstvo po dohode s pacientkou zaeviduje predpokladaný dátum pôrodu.</w:t>
            </w:r>
          </w:p>
        </w:tc>
      </w:tr>
      <w:tr w:rsidR="00FC0E88" w:rsidRPr="00D95A9D" w14:paraId="24A4472D" w14:textId="77777777" w:rsidTr="003E15D5">
        <w:trPr>
          <w:gridAfter w:val="1"/>
          <w:wAfter w:w="7635" w:type="dxa"/>
          <w:trHeight w:val="709"/>
        </w:trPr>
        <w:tc>
          <w:tcPr>
            <w:tcW w:w="1701" w:type="dxa"/>
            <w:tcBorders>
              <w:top w:val="single" w:sz="4" w:space="0" w:color="auto"/>
              <w:left w:val="single" w:sz="4" w:space="0" w:color="auto"/>
              <w:bottom w:val="single" w:sz="4" w:space="0" w:color="auto"/>
              <w:right w:val="single" w:sz="4" w:space="0" w:color="auto"/>
            </w:tcBorders>
          </w:tcPr>
          <w:p w14:paraId="42C9DD0D" w14:textId="77777777" w:rsidR="00FC0E88" w:rsidRPr="00D95A9D" w:rsidRDefault="4B1F096C" w:rsidP="4B1F096C">
            <w:pPr>
              <w:rPr>
                <w:sz w:val="18"/>
                <w:szCs w:val="18"/>
              </w:rPr>
            </w:pPr>
            <w:r w:rsidRPr="00D95A9D">
              <w:rPr>
                <w:sz w:val="18"/>
                <w:szCs w:val="18"/>
              </w:rPr>
              <w:t>Alergén</w:t>
            </w:r>
          </w:p>
          <w:p w14:paraId="55321B55" w14:textId="77777777" w:rsidR="00FC0E88" w:rsidRPr="00D95A9D" w:rsidRDefault="4B1F096C" w:rsidP="4B1F096C">
            <w:pPr>
              <w:rPr>
                <w:sz w:val="18"/>
                <w:szCs w:val="18"/>
              </w:rPr>
            </w:pPr>
            <w:r w:rsidRPr="00D95A9D">
              <w:rPr>
                <w:sz w:val="18"/>
                <w:szCs w:val="18"/>
              </w:rPr>
              <w:t>(LSP.23)</w:t>
            </w:r>
          </w:p>
        </w:tc>
        <w:tc>
          <w:tcPr>
            <w:tcW w:w="7766" w:type="dxa"/>
            <w:tcBorders>
              <w:top w:val="single" w:sz="4" w:space="0" w:color="auto"/>
              <w:left w:val="single" w:sz="4" w:space="0" w:color="auto"/>
              <w:bottom w:val="single" w:sz="4" w:space="0" w:color="auto"/>
              <w:right w:val="single" w:sz="4" w:space="0" w:color="auto"/>
            </w:tcBorders>
          </w:tcPr>
          <w:p w14:paraId="7E4F5D06" w14:textId="77777777" w:rsidR="006132AA" w:rsidRPr="00D95A9D" w:rsidRDefault="006132AA" w:rsidP="4B1F096C">
            <w:pPr>
              <w:rPr>
                <w:sz w:val="18"/>
                <w:szCs w:val="18"/>
              </w:rPr>
            </w:pPr>
            <w:r w:rsidRPr="00D95A9D">
              <w:rPr>
                <w:sz w:val="18"/>
                <w:szCs w:val="18"/>
              </w:rPr>
              <w:t>Alergén - liečivo ak je zodpovedné za alergickú reakciu. Využívaný je číselník ATC skupín 1.3.158.00165387.100.10.83.</w:t>
            </w:r>
          </w:p>
          <w:p w14:paraId="45B0A484" w14:textId="184A6575" w:rsidR="00FC0E88" w:rsidRPr="00D95A9D" w:rsidRDefault="006132AA" w:rsidP="4B1F096C">
            <w:pPr>
              <w:rPr>
                <w:sz w:val="18"/>
                <w:szCs w:val="18"/>
              </w:rPr>
            </w:pPr>
            <w:r w:rsidRPr="00D95A9D">
              <w:rPr>
                <w:sz w:val="18"/>
                <w:szCs w:val="18"/>
              </w:rPr>
              <w:t xml:space="preserve">Alergén je zaznamenávaný v prípade, že počas poskytovania zdravotnej starostlivosti bola identifikovaná/ stanovená alergia pacienta. Vypĺňaná je primárne odbornosťami, ktoré majú v kompetencii stanovenie alergie. (napr. imunológia a </w:t>
            </w:r>
            <w:r w:rsidR="00B36C93" w:rsidRPr="00D95A9D">
              <w:rPr>
                <w:sz w:val="18"/>
                <w:szCs w:val="18"/>
              </w:rPr>
              <w:t>alergiológia</w:t>
            </w:r>
            <w:r w:rsidRPr="00D95A9D">
              <w:rPr>
                <w:sz w:val="18"/>
                <w:szCs w:val="18"/>
              </w:rPr>
              <w:t>)</w:t>
            </w:r>
          </w:p>
        </w:tc>
      </w:tr>
      <w:tr w:rsidR="00FC0E88" w:rsidRPr="00D95A9D" w14:paraId="1889783C" w14:textId="77777777" w:rsidTr="003E15D5">
        <w:trPr>
          <w:trHeight w:val="1098"/>
        </w:trPr>
        <w:tc>
          <w:tcPr>
            <w:tcW w:w="1701" w:type="dxa"/>
            <w:tcBorders>
              <w:top w:val="single" w:sz="4" w:space="0" w:color="auto"/>
              <w:left w:val="single" w:sz="4" w:space="0" w:color="auto"/>
              <w:bottom w:val="single" w:sz="4" w:space="0" w:color="auto"/>
              <w:right w:val="single" w:sz="4" w:space="0" w:color="auto"/>
            </w:tcBorders>
          </w:tcPr>
          <w:p w14:paraId="4D4B606A" w14:textId="77777777" w:rsidR="00FC0E88" w:rsidRPr="00D95A9D" w:rsidRDefault="4B1F096C" w:rsidP="4B1F096C">
            <w:pPr>
              <w:rPr>
                <w:sz w:val="18"/>
                <w:szCs w:val="18"/>
              </w:rPr>
            </w:pPr>
            <w:r w:rsidRPr="00D95A9D">
              <w:rPr>
                <w:sz w:val="18"/>
                <w:szCs w:val="18"/>
              </w:rPr>
              <w:t>Liečivo</w:t>
            </w:r>
          </w:p>
          <w:p w14:paraId="5FBE9EE5" w14:textId="77777777" w:rsidR="00FC0E88" w:rsidRPr="00D95A9D" w:rsidRDefault="4B1F096C" w:rsidP="4B1F096C">
            <w:pPr>
              <w:rPr>
                <w:sz w:val="18"/>
                <w:szCs w:val="18"/>
              </w:rPr>
            </w:pPr>
            <w:r w:rsidRPr="00D95A9D">
              <w:rPr>
                <w:sz w:val="18"/>
                <w:szCs w:val="18"/>
              </w:rPr>
              <w:t>(LPS.23.1)</w:t>
            </w:r>
          </w:p>
        </w:tc>
        <w:tc>
          <w:tcPr>
            <w:tcW w:w="7766" w:type="dxa"/>
            <w:tcBorders>
              <w:top w:val="single" w:sz="4" w:space="0" w:color="auto"/>
              <w:left w:val="single" w:sz="4" w:space="0" w:color="auto"/>
              <w:bottom w:val="single" w:sz="4" w:space="0" w:color="auto"/>
              <w:right w:val="single" w:sz="4" w:space="0" w:color="auto"/>
            </w:tcBorders>
          </w:tcPr>
          <w:p w14:paraId="2EE28F9C" w14:textId="77777777" w:rsidR="00FC0E88" w:rsidRPr="00D95A9D" w:rsidRDefault="000E189D" w:rsidP="4B1F096C">
            <w:pPr>
              <w:rPr>
                <w:sz w:val="18"/>
                <w:szCs w:val="18"/>
              </w:rPr>
            </w:pPr>
            <w:r w:rsidRPr="00D95A9D">
              <w:rPr>
                <w:sz w:val="18"/>
                <w:szCs w:val="18"/>
              </w:rPr>
              <w:t>Alergén - liečivo ak je zodpovedné za alergickú reakciu. Využívaný je číselník ATC skupín 1.3.158.00165387.100.10.83.</w:t>
            </w:r>
          </w:p>
        </w:tc>
        <w:tc>
          <w:tcPr>
            <w:tcW w:w="7635" w:type="dxa"/>
            <w:tcBorders>
              <w:left w:val="single" w:sz="4" w:space="0" w:color="auto"/>
            </w:tcBorders>
          </w:tcPr>
          <w:p w14:paraId="44AC1409" w14:textId="77777777" w:rsidR="00FC0E88" w:rsidRPr="00D95A9D" w:rsidRDefault="00FC0E88" w:rsidP="00FC0E88">
            <w:pPr>
              <w:spacing w:after="200" w:line="276" w:lineRule="auto"/>
            </w:pPr>
          </w:p>
        </w:tc>
      </w:tr>
      <w:tr w:rsidR="00FC0E88" w:rsidRPr="00D95A9D" w14:paraId="3C35C87E" w14:textId="77777777" w:rsidTr="003E15D5">
        <w:trPr>
          <w:trHeight w:val="978"/>
        </w:trPr>
        <w:tc>
          <w:tcPr>
            <w:tcW w:w="1701" w:type="dxa"/>
            <w:tcBorders>
              <w:top w:val="single" w:sz="4" w:space="0" w:color="auto"/>
              <w:left w:val="single" w:sz="4" w:space="0" w:color="auto"/>
              <w:bottom w:val="single" w:sz="4" w:space="0" w:color="auto"/>
              <w:right w:val="single" w:sz="4" w:space="0" w:color="auto"/>
            </w:tcBorders>
          </w:tcPr>
          <w:p w14:paraId="6CD65CE7" w14:textId="77777777" w:rsidR="00FC0E88" w:rsidRPr="00D95A9D" w:rsidRDefault="4B1F096C" w:rsidP="4B1F096C">
            <w:pPr>
              <w:rPr>
                <w:sz w:val="18"/>
                <w:szCs w:val="18"/>
              </w:rPr>
            </w:pPr>
            <w:r w:rsidRPr="00D95A9D">
              <w:rPr>
                <w:sz w:val="18"/>
                <w:szCs w:val="18"/>
              </w:rPr>
              <w:lastRenderedPageBreak/>
              <w:t>Látka</w:t>
            </w:r>
          </w:p>
          <w:p w14:paraId="76B6F237" w14:textId="77777777" w:rsidR="00FC0E88" w:rsidRPr="00D95A9D" w:rsidRDefault="4B1F096C" w:rsidP="4B1F096C">
            <w:pPr>
              <w:rPr>
                <w:sz w:val="18"/>
                <w:szCs w:val="18"/>
              </w:rPr>
            </w:pPr>
            <w:r w:rsidRPr="00D95A9D">
              <w:rPr>
                <w:sz w:val="18"/>
                <w:szCs w:val="18"/>
              </w:rPr>
              <w:t>(LPS.23.2)</w:t>
            </w:r>
          </w:p>
        </w:tc>
        <w:tc>
          <w:tcPr>
            <w:tcW w:w="7766" w:type="dxa"/>
            <w:tcBorders>
              <w:top w:val="single" w:sz="4" w:space="0" w:color="auto"/>
              <w:left w:val="single" w:sz="4" w:space="0" w:color="auto"/>
              <w:bottom w:val="single" w:sz="4" w:space="0" w:color="auto"/>
              <w:right w:val="single" w:sz="4" w:space="0" w:color="auto"/>
            </w:tcBorders>
          </w:tcPr>
          <w:p w14:paraId="63772230" w14:textId="77777777" w:rsidR="006132AA" w:rsidRPr="00D95A9D" w:rsidRDefault="006132AA" w:rsidP="006132AA">
            <w:pPr>
              <w:rPr>
                <w:sz w:val="18"/>
                <w:szCs w:val="18"/>
              </w:rPr>
            </w:pPr>
            <w:r w:rsidRPr="00D95A9D">
              <w:rPr>
                <w:sz w:val="18"/>
                <w:szCs w:val="18"/>
              </w:rPr>
              <w:t>Popis alergénu - látky ak je zodpovedná za alergickú reakciu. Využívaný je číselník  typov alergénov 1.3.158.00165387.100.10.158</w:t>
            </w:r>
          </w:p>
          <w:p w14:paraId="6C676F2A" w14:textId="77777777" w:rsidR="006132AA" w:rsidRPr="00D95A9D" w:rsidRDefault="006132AA" w:rsidP="006132AA">
            <w:pPr>
              <w:rPr>
                <w:sz w:val="18"/>
                <w:szCs w:val="18"/>
              </w:rPr>
            </w:pPr>
          </w:p>
          <w:p w14:paraId="57209565" w14:textId="77777777" w:rsidR="00FC0E88" w:rsidRPr="00D95A9D" w:rsidRDefault="006132AA" w:rsidP="006132AA">
            <w:pPr>
              <w:rPr>
                <w:sz w:val="18"/>
                <w:szCs w:val="18"/>
              </w:rPr>
            </w:pPr>
            <w:r w:rsidRPr="00D95A9D">
              <w:rPr>
                <w:sz w:val="18"/>
                <w:szCs w:val="18"/>
              </w:rPr>
              <w:t>Obsahuje možnosť zaevidovať alergiu na látku, ktoré boli zistené po poskytnutí / predpisu lieku. Alergia na látku môže byť zaevidovaná akýmkoľvek ošetrujúcim lekárom, v prípade, že tento údaj bol zaznamenaný.</w:t>
            </w:r>
          </w:p>
        </w:tc>
        <w:tc>
          <w:tcPr>
            <w:tcW w:w="7635" w:type="dxa"/>
            <w:tcBorders>
              <w:left w:val="single" w:sz="4" w:space="0" w:color="auto"/>
            </w:tcBorders>
          </w:tcPr>
          <w:p w14:paraId="18101657" w14:textId="77777777" w:rsidR="00FC0E88" w:rsidRPr="00D95A9D" w:rsidRDefault="00FC0E88" w:rsidP="00FC0E88">
            <w:pPr>
              <w:spacing w:after="200" w:line="276" w:lineRule="auto"/>
            </w:pPr>
          </w:p>
        </w:tc>
      </w:tr>
      <w:tr w:rsidR="00FC0E88" w:rsidRPr="00D95A9D" w14:paraId="2060179A" w14:textId="77777777" w:rsidTr="003E15D5">
        <w:trPr>
          <w:trHeight w:val="836"/>
        </w:trPr>
        <w:tc>
          <w:tcPr>
            <w:tcW w:w="1701" w:type="dxa"/>
            <w:tcBorders>
              <w:top w:val="single" w:sz="4" w:space="0" w:color="auto"/>
              <w:left w:val="single" w:sz="4" w:space="0" w:color="auto"/>
              <w:bottom w:val="single" w:sz="4" w:space="0" w:color="auto"/>
              <w:right w:val="single" w:sz="4" w:space="0" w:color="auto"/>
            </w:tcBorders>
          </w:tcPr>
          <w:p w14:paraId="76596F26" w14:textId="77777777" w:rsidR="00FC0E88" w:rsidRPr="00D95A9D" w:rsidRDefault="4B1F096C" w:rsidP="4B1F096C">
            <w:pPr>
              <w:rPr>
                <w:sz w:val="18"/>
                <w:szCs w:val="18"/>
              </w:rPr>
            </w:pPr>
            <w:r w:rsidRPr="00D95A9D">
              <w:rPr>
                <w:sz w:val="18"/>
                <w:szCs w:val="18"/>
              </w:rPr>
              <w:t>Implantovaná zdravotná pomôcka</w:t>
            </w:r>
          </w:p>
          <w:p w14:paraId="6009FBCA" w14:textId="77777777" w:rsidR="00FC0E88" w:rsidRPr="00D95A9D" w:rsidRDefault="4B1F096C" w:rsidP="4B1F096C">
            <w:pPr>
              <w:rPr>
                <w:sz w:val="18"/>
                <w:szCs w:val="18"/>
              </w:rPr>
            </w:pPr>
            <w:r w:rsidRPr="00D95A9D">
              <w:rPr>
                <w:sz w:val="18"/>
                <w:szCs w:val="18"/>
              </w:rPr>
              <w:t>(LPS.24)</w:t>
            </w:r>
          </w:p>
        </w:tc>
        <w:tc>
          <w:tcPr>
            <w:tcW w:w="7766" w:type="dxa"/>
            <w:tcBorders>
              <w:top w:val="single" w:sz="4" w:space="0" w:color="auto"/>
              <w:left w:val="single" w:sz="4" w:space="0" w:color="auto"/>
              <w:bottom w:val="single" w:sz="4" w:space="0" w:color="auto"/>
              <w:right w:val="single" w:sz="4" w:space="0" w:color="auto"/>
            </w:tcBorders>
          </w:tcPr>
          <w:p w14:paraId="7A0D5F4D" w14:textId="77777777" w:rsidR="000E189D" w:rsidRPr="00D95A9D" w:rsidRDefault="000E189D" w:rsidP="4B1F096C">
            <w:pPr>
              <w:rPr>
                <w:sz w:val="18"/>
                <w:szCs w:val="18"/>
              </w:rPr>
            </w:pPr>
            <w:r w:rsidRPr="00D95A9D">
              <w:rPr>
                <w:sz w:val="18"/>
                <w:szCs w:val="18"/>
              </w:rPr>
              <w:t>Zdravotnícka pomôcka alebo implantát zavedený pacientovi.</w:t>
            </w:r>
          </w:p>
          <w:p w14:paraId="6E0E14E4" w14:textId="77777777" w:rsidR="000E189D" w:rsidRPr="00D95A9D" w:rsidRDefault="000E189D" w:rsidP="4B1F096C">
            <w:pPr>
              <w:rPr>
                <w:sz w:val="18"/>
                <w:szCs w:val="18"/>
              </w:rPr>
            </w:pPr>
          </w:p>
          <w:p w14:paraId="2D445BDA" w14:textId="77777777" w:rsidR="00FC0E88" w:rsidRPr="00D95A9D" w:rsidRDefault="4B1F096C" w:rsidP="4B1F096C">
            <w:pPr>
              <w:rPr>
                <w:sz w:val="18"/>
                <w:szCs w:val="18"/>
              </w:rPr>
            </w:pPr>
            <w:r w:rsidRPr="00D95A9D">
              <w:rPr>
                <w:sz w:val="18"/>
                <w:szCs w:val="18"/>
              </w:rPr>
              <w:t>Obsahuje možnosť zaevidovania implantovanej pomôcky, ktorá bola pacientovi implantovaná počas poskytovania zdravotnej starostlivosti. Atribúty sú poskytované pre zaevidovanie primárne odboru:</w:t>
            </w:r>
          </w:p>
          <w:p w14:paraId="328478C3" w14:textId="77777777" w:rsidR="00EC2D2A" w:rsidRPr="00D95A9D" w:rsidRDefault="4B1F096C" w:rsidP="4B1F096C">
            <w:pPr>
              <w:rPr>
                <w:sz w:val="18"/>
                <w:szCs w:val="18"/>
              </w:rPr>
            </w:pPr>
            <w:r w:rsidRPr="00D95A9D">
              <w:rPr>
                <w:sz w:val="18"/>
                <w:szCs w:val="18"/>
              </w:rPr>
              <w:t>010 - chirurgia</w:t>
            </w:r>
          </w:p>
          <w:p w14:paraId="1F199E05" w14:textId="77777777" w:rsidR="00EC2D2A" w:rsidRPr="00D95A9D" w:rsidRDefault="4B1F096C" w:rsidP="4B1F096C">
            <w:pPr>
              <w:rPr>
                <w:sz w:val="18"/>
                <w:szCs w:val="18"/>
              </w:rPr>
            </w:pPr>
            <w:r w:rsidRPr="00D95A9D">
              <w:rPr>
                <w:sz w:val="18"/>
                <w:szCs w:val="18"/>
              </w:rPr>
              <w:t>011 - ortopédia</w:t>
            </w:r>
          </w:p>
          <w:p w14:paraId="34CFDCBD" w14:textId="77777777" w:rsidR="00EC2D2A" w:rsidRPr="00D95A9D" w:rsidRDefault="4B1F096C" w:rsidP="4B1F096C">
            <w:pPr>
              <w:rPr>
                <w:sz w:val="18"/>
                <w:szCs w:val="18"/>
              </w:rPr>
            </w:pPr>
            <w:r w:rsidRPr="00D95A9D">
              <w:rPr>
                <w:sz w:val="18"/>
                <w:szCs w:val="18"/>
              </w:rPr>
              <w:t>013 - úrazová chirurgia</w:t>
            </w:r>
          </w:p>
          <w:p w14:paraId="25541DF9" w14:textId="77777777" w:rsidR="00EC2D2A" w:rsidRPr="00D95A9D" w:rsidRDefault="4B1F096C" w:rsidP="4B1F096C">
            <w:pPr>
              <w:rPr>
                <w:sz w:val="18"/>
                <w:szCs w:val="18"/>
              </w:rPr>
            </w:pPr>
            <w:r w:rsidRPr="00D95A9D">
              <w:rPr>
                <w:sz w:val="18"/>
                <w:szCs w:val="18"/>
              </w:rPr>
              <w:t>038 - plastická chirurgia</w:t>
            </w:r>
          </w:p>
          <w:p w14:paraId="270E8EBC" w14:textId="77777777" w:rsidR="00EC2D2A" w:rsidRPr="00D95A9D" w:rsidRDefault="4B1F096C" w:rsidP="4B1F096C">
            <w:pPr>
              <w:rPr>
                <w:sz w:val="18"/>
                <w:szCs w:val="18"/>
              </w:rPr>
            </w:pPr>
            <w:r w:rsidRPr="00D95A9D">
              <w:rPr>
                <w:sz w:val="18"/>
                <w:szCs w:val="18"/>
              </w:rPr>
              <w:t>039 - ortopedická protetika</w:t>
            </w:r>
          </w:p>
          <w:p w14:paraId="74867B64" w14:textId="77777777" w:rsidR="00EC2D2A" w:rsidRPr="00D95A9D" w:rsidRDefault="4B1F096C" w:rsidP="4B1F096C">
            <w:pPr>
              <w:rPr>
                <w:sz w:val="18"/>
                <w:szCs w:val="18"/>
              </w:rPr>
            </w:pPr>
            <w:r w:rsidRPr="00D95A9D">
              <w:rPr>
                <w:sz w:val="18"/>
                <w:szCs w:val="18"/>
              </w:rPr>
              <w:t>049 - kardiológia</w:t>
            </w:r>
          </w:p>
          <w:p w14:paraId="663894E6" w14:textId="77777777" w:rsidR="00EC2D2A" w:rsidRPr="00D95A9D" w:rsidRDefault="4B1F096C" w:rsidP="4B1F096C">
            <w:pPr>
              <w:rPr>
                <w:sz w:val="18"/>
                <w:szCs w:val="18"/>
              </w:rPr>
            </w:pPr>
            <w:r w:rsidRPr="00D95A9D">
              <w:rPr>
                <w:sz w:val="18"/>
                <w:szCs w:val="18"/>
              </w:rPr>
              <w:t>053 - čeľustná ortopédia</w:t>
            </w:r>
          </w:p>
          <w:p w14:paraId="23B53936" w14:textId="77777777" w:rsidR="00EC2D2A" w:rsidRPr="00D95A9D" w:rsidRDefault="34661EDB" w:rsidP="34661EDB">
            <w:pPr>
              <w:rPr>
                <w:sz w:val="18"/>
                <w:szCs w:val="18"/>
              </w:rPr>
            </w:pPr>
            <w:r w:rsidRPr="00D95A9D">
              <w:rPr>
                <w:sz w:val="18"/>
                <w:szCs w:val="18"/>
              </w:rPr>
              <w:t>054 - parodontológia</w:t>
            </w:r>
          </w:p>
          <w:p w14:paraId="7A60978B" w14:textId="77777777" w:rsidR="00EC2D2A" w:rsidRPr="00D95A9D" w:rsidRDefault="4B1F096C" w:rsidP="4B1F096C">
            <w:pPr>
              <w:rPr>
                <w:sz w:val="18"/>
                <w:szCs w:val="18"/>
              </w:rPr>
            </w:pPr>
            <w:r w:rsidRPr="00D95A9D">
              <w:rPr>
                <w:sz w:val="18"/>
                <w:szCs w:val="18"/>
              </w:rPr>
              <w:t>055 - stomatologická protetika</w:t>
            </w:r>
          </w:p>
          <w:p w14:paraId="66A2A1E9" w14:textId="77777777" w:rsidR="00EC2D2A" w:rsidRPr="00D95A9D" w:rsidRDefault="4B1F096C" w:rsidP="4B1F096C">
            <w:pPr>
              <w:rPr>
                <w:sz w:val="18"/>
                <w:szCs w:val="18"/>
              </w:rPr>
            </w:pPr>
            <w:r w:rsidRPr="00D95A9D">
              <w:rPr>
                <w:sz w:val="18"/>
                <w:szCs w:val="18"/>
              </w:rPr>
              <w:t>068 - cievna chirurgia</w:t>
            </w:r>
          </w:p>
          <w:p w14:paraId="082A4F93" w14:textId="77777777" w:rsidR="00EC2D2A" w:rsidRPr="00D95A9D" w:rsidRDefault="34661EDB" w:rsidP="34661EDB">
            <w:pPr>
              <w:rPr>
                <w:sz w:val="18"/>
                <w:szCs w:val="18"/>
              </w:rPr>
            </w:pPr>
            <w:r w:rsidRPr="00D95A9D">
              <w:rPr>
                <w:sz w:val="18"/>
                <w:szCs w:val="18"/>
              </w:rPr>
              <w:t>069 - kardiochirurgia</w:t>
            </w:r>
          </w:p>
          <w:p w14:paraId="5A3B6B67" w14:textId="77777777" w:rsidR="00EC2D2A" w:rsidRPr="00D95A9D" w:rsidRDefault="34661EDB" w:rsidP="34661EDB">
            <w:pPr>
              <w:rPr>
                <w:sz w:val="18"/>
                <w:szCs w:val="18"/>
              </w:rPr>
            </w:pPr>
            <w:r w:rsidRPr="00D95A9D">
              <w:rPr>
                <w:sz w:val="18"/>
                <w:szCs w:val="18"/>
              </w:rPr>
              <w:t>070 - maxilofaciálna chirurgia</w:t>
            </w:r>
          </w:p>
          <w:p w14:paraId="349446AE" w14:textId="77777777" w:rsidR="00EC2D2A" w:rsidRPr="00D95A9D" w:rsidRDefault="4B1F096C" w:rsidP="4B1F096C">
            <w:pPr>
              <w:rPr>
                <w:sz w:val="18"/>
                <w:szCs w:val="18"/>
              </w:rPr>
            </w:pPr>
            <w:r w:rsidRPr="00D95A9D">
              <w:rPr>
                <w:sz w:val="18"/>
                <w:szCs w:val="18"/>
              </w:rPr>
              <w:t>106 - hrudníková chirurgia</w:t>
            </w:r>
          </w:p>
          <w:p w14:paraId="37684925" w14:textId="77777777" w:rsidR="00EC2D2A" w:rsidRPr="00D95A9D" w:rsidRDefault="4B1F096C" w:rsidP="4B1F096C">
            <w:pPr>
              <w:rPr>
                <w:sz w:val="18"/>
                <w:szCs w:val="18"/>
              </w:rPr>
            </w:pPr>
            <w:r w:rsidRPr="00D95A9D">
              <w:rPr>
                <w:sz w:val="18"/>
                <w:szCs w:val="18"/>
              </w:rPr>
              <w:t>107 - detská chirurgia</w:t>
            </w:r>
          </w:p>
          <w:p w14:paraId="36CAD24E" w14:textId="77777777" w:rsidR="00EC2D2A" w:rsidRPr="00D95A9D" w:rsidRDefault="4B1F096C" w:rsidP="4B1F096C">
            <w:pPr>
              <w:rPr>
                <w:sz w:val="18"/>
                <w:szCs w:val="18"/>
              </w:rPr>
            </w:pPr>
            <w:r w:rsidRPr="00D95A9D">
              <w:rPr>
                <w:sz w:val="18"/>
                <w:szCs w:val="18"/>
              </w:rPr>
              <w:t>170 - zubná technika</w:t>
            </w:r>
          </w:p>
          <w:p w14:paraId="1DF2C737" w14:textId="77777777" w:rsidR="00EC2D2A" w:rsidRPr="00D95A9D" w:rsidRDefault="4B1F096C" w:rsidP="4B1F096C">
            <w:pPr>
              <w:rPr>
                <w:sz w:val="18"/>
                <w:szCs w:val="18"/>
              </w:rPr>
            </w:pPr>
            <w:r w:rsidRPr="00D95A9D">
              <w:rPr>
                <w:sz w:val="18"/>
                <w:szCs w:val="18"/>
              </w:rPr>
              <w:t>206 - chirurgia ruky</w:t>
            </w:r>
          </w:p>
          <w:p w14:paraId="05D14A66" w14:textId="77777777" w:rsidR="00EC2D2A" w:rsidRPr="00D95A9D" w:rsidRDefault="4B1F096C" w:rsidP="4B1F096C">
            <w:pPr>
              <w:rPr>
                <w:sz w:val="18"/>
                <w:szCs w:val="18"/>
              </w:rPr>
            </w:pPr>
            <w:r w:rsidRPr="00D95A9D">
              <w:rPr>
                <w:sz w:val="18"/>
                <w:szCs w:val="18"/>
              </w:rPr>
              <w:t>207 - transplantačné</w:t>
            </w:r>
          </w:p>
          <w:p w14:paraId="491FCE1F" w14:textId="77777777" w:rsidR="00EC2D2A" w:rsidRPr="00D95A9D" w:rsidRDefault="4B1F096C" w:rsidP="4B1F096C">
            <w:pPr>
              <w:rPr>
                <w:sz w:val="18"/>
                <w:szCs w:val="18"/>
              </w:rPr>
            </w:pPr>
            <w:r w:rsidRPr="00D95A9D">
              <w:rPr>
                <w:sz w:val="18"/>
                <w:szCs w:val="18"/>
              </w:rPr>
              <w:t>522 - chirurgia prsníka</w:t>
            </w:r>
          </w:p>
        </w:tc>
        <w:tc>
          <w:tcPr>
            <w:tcW w:w="7635" w:type="dxa"/>
            <w:tcBorders>
              <w:left w:val="single" w:sz="4" w:space="0" w:color="auto"/>
            </w:tcBorders>
          </w:tcPr>
          <w:p w14:paraId="64335566" w14:textId="77777777" w:rsidR="00FC0E88" w:rsidRPr="00D95A9D" w:rsidRDefault="00FC0E88" w:rsidP="00FC0E88">
            <w:pPr>
              <w:spacing w:after="200" w:line="276" w:lineRule="auto"/>
            </w:pPr>
          </w:p>
        </w:tc>
      </w:tr>
      <w:tr w:rsidR="00FC0E88" w:rsidRPr="00D95A9D" w14:paraId="66A5E1B3" w14:textId="77777777" w:rsidTr="003E15D5">
        <w:trPr>
          <w:gridAfter w:val="1"/>
          <w:wAfter w:w="7635" w:type="dxa"/>
          <w:trHeight w:val="314"/>
        </w:trPr>
        <w:tc>
          <w:tcPr>
            <w:tcW w:w="1701" w:type="dxa"/>
            <w:tcBorders>
              <w:top w:val="single" w:sz="4" w:space="0" w:color="auto"/>
              <w:left w:val="single" w:sz="4" w:space="0" w:color="auto"/>
              <w:bottom w:val="single" w:sz="4" w:space="0" w:color="auto"/>
              <w:right w:val="single" w:sz="4" w:space="0" w:color="auto"/>
            </w:tcBorders>
          </w:tcPr>
          <w:p w14:paraId="217637DA" w14:textId="77777777" w:rsidR="00FC0E88" w:rsidRPr="00D95A9D" w:rsidRDefault="4B1F096C" w:rsidP="4B1F096C">
            <w:pPr>
              <w:rPr>
                <w:sz w:val="18"/>
                <w:szCs w:val="18"/>
              </w:rPr>
            </w:pPr>
            <w:r w:rsidRPr="00D95A9D">
              <w:rPr>
                <w:sz w:val="18"/>
                <w:szCs w:val="18"/>
              </w:rPr>
              <w:t>Druh</w:t>
            </w:r>
          </w:p>
          <w:p w14:paraId="4F4975EB" w14:textId="77777777" w:rsidR="00FC0E88" w:rsidRPr="00D95A9D" w:rsidRDefault="4B1F096C" w:rsidP="4B1F096C">
            <w:pPr>
              <w:rPr>
                <w:sz w:val="18"/>
                <w:szCs w:val="18"/>
              </w:rPr>
            </w:pPr>
            <w:r w:rsidRPr="00D95A9D">
              <w:rPr>
                <w:sz w:val="18"/>
                <w:szCs w:val="18"/>
              </w:rPr>
              <w:t>(LPS.24.1)</w:t>
            </w:r>
          </w:p>
        </w:tc>
        <w:tc>
          <w:tcPr>
            <w:tcW w:w="7766" w:type="dxa"/>
            <w:tcBorders>
              <w:top w:val="single" w:sz="4" w:space="0" w:color="auto"/>
              <w:left w:val="single" w:sz="4" w:space="0" w:color="auto"/>
              <w:bottom w:val="single" w:sz="4" w:space="0" w:color="auto"/>
              <w:right w:val="single" w:sz="4" w:space="0" w:color="auto"/>
            </w:tcBorders>
          </w:tcPr>
          <w:p w14:paraId="503D9C66" w14:textId="77777777" w:rsidR="00FC0E88" w:rsidRPr="00D95A9D" w:rsidRDefault="000E189D" w:rsidP="4B1F096C">
            <w:pPr>
              <w:rPr>
                <w:sz w:val="18"/>
                <w:szCs w:val="18"/>
              </w:rPr>
            </w:pPr>
            <w:r w:rsidRPr="00D95A9D">
              <w:rPr>
                <w:sz w:val="18"/>
                <w:szCs w:val="18"/>
              </w:rPr>
              <w:t>Druhu zdravotníckej pomôcky alebo implantátu zavedeného pacientovi. Využíva sa číselník druhov zdravotníckych pomôcok a implantátov 1.3.158.00165387.100.10.126</w:t>
            </w:r>
          </w:p>
        </w:tc>
      </w:tr>
      <w:tr w:rsidR="00FC0E88" w:rsidRPr="00D95A9D" w14:paraId="106FB361" w14:textId="77777777" w:rsidTr="003E15D5">
        <w:trPr>
          <w:gridAfter w:val="1"/>
          <w:wAfter w:w="7635" w:type="dxa"/>
          <w:trHeight w:val="848"/>
        </w:trPr>
        <w:tc>
          <w:tcPr>
            <w:tcW w:w="1701" w:type="dxa"/>
            <w:tcBorders>
              <w:top w:val="single" w:sz="4" w:space="0" w:color="auto"/>
              <w:left w:val="single" w:sz="4" w:space="0" w:color="auto"/>
              <w:bottom w:val="single" w:sz="4" w:space="0" w:color="auto"/>
              <w:right w:val="single" w:sz="4" w:space="0" w:color="auto"/>
            </w:tcBorders>
          </w:tcPr>
          <w:p w14:paraId="04D07868" w14:textId="77777777" w:rsidR="00FC0E88" w:rsidRPr="00D95A9D" w:rsidRDefault="4B1F096C" w:rsidP="4B1F096C">
            <w:pPr>
              <w:rPr>
                <w:sz w:val="18"/>
                <w:szCs w:val="18"/>
              </w:rPr>
            </w:pPr>
            <w:r w:rsidRPr="00D95A9D">
              <w:rPr>
                <w:sz w:val="18"/>
                <w:szCs w:val="18"/>
              </w:rPr>
              <w:t>Popis zdravotnej pomôcky</w:t>
            </w:r>
          </w:p>
          <w:p w14:paraId="4CA7E23B" w14:textId="77777777" w:rsidR="00FC0E88" w:rsidRPr="00D95A9D" w:rsidRDefault="4B1F096C" w:rsidP="4B1F096C">
            <w:pPr>
              <w:rPr>
                <w:sz w:val="18"/>
                <w:szCs w:val="18"/>
              </w:rPr>
            </w:pPr>
            <w:r w:rsidRPr="00D95A9D">
              <w:rPr>
                <w:sz w:val="18"/>
                <w:szCs w:val="18"/>
              </w:rPr>
              <w:t>(LPS.24.2)</w:t>
            </w:r>
          </w:p>
        </w:tc>
        <w:tc>
          <w:tcPr>
            <w:tcW w:w="7766" w:type="dxa"/>
            <w:tcBorders>
              <w:top w:val="single" w:sz="4" w:space="0" w:color="auto"/>
              <w:left w:val="single" w:sz="4" w:space="0" w:color="auto"/>
              <w:bottom w:val="single" w:sz="4" w:space="0" w:color="auto"/>
              <w:right w:val="single" w:sz="4" w:space="0" w:color="auto"/>
            </w:tcBorders>
          </w:tcPr>
          <w:p w14:paraId="5F9ED0F7" w14:textId="77777777" w:rsidR="000E189D" w:rsidRPr="00D95A9D" w:rsidRDefault="000E189D" w:rsidP="4B1F096C">
            <w:pPr>
              <w:rPr>
                <w:sz w:val="18"/>
                <w:szCs w:val="18"/>
              </w:rPr>
            </w:pPr>
            <w:r w:rsidRPr="00D95A9D">
              <w:rPr>
                <w:sz w:val="18"/>
                <w:szCs w:val="18"/>
              </w:rPr>
              <w:t>Popis zdravotnej pomôcky v prípade, že nebol dohľadaný druh ZP v číselníku.</w:t>
            </w:r>
          </w:p>
          <w:p w14:paraId="6AC38445" w14:textId="77777777" w:rsidR="000E189D" w:rsidRPr="00D95A9D" w:rsidRDefault="000E189D" w:rsidP="4B1F096C">
            <w:pPr>
              <w:rPr>
                <w:sz w:val="18"/>
                <w:szCs w:val="18"/>
              </w:rPr>
            </w:pPr>
          </w:p>
          <w:p w14:paraId="69B64486" w14:textId="77777777" w:rsidR="00FC0E88" w:rsidRPr="00D95A9D" w:rsidRDefault="4B1F096C" w:rsidP="4B1F096C">
            <w:pPr>
              <w:rPr>
                <w:sz w:val="18"/>
                <w:szCs w:val="18"/>
              </w:rPr>
            </w:pPr>
            <w:r w:rsidRPr="00D95A9D">
              <w:rPr>
                <w:sz w:val="18"/>
                <w:szCs w:val="18"/>
              </w:rPr>
              <w:t xml:space="preserve">Umožňuje zápis doplnkovej informácie k druhu implantovanej pomôcky alebo v prípade, ak nebolo možné vybrať druh zdravotnej pomôcky z číselníka, je možné ju voľným textom zapísať do popisu zdravotnej pomôcky a vybraná hodnota neznáma. </w:t>
            </w:r>
          </w:p>
        </w:tc>
      </w:tr>
      <w:tr w:rsidR="00FC0E88" w:rsidRPr="00D95A9D" w14:paraId="016523C1" w14:textId="77777777" w:rsidTr="003E15D5">
        <w:trPr>
          <w:gridAfter w:val="1"/>
          <w:wAfter w:w="7635" w:type="dxa"/>
          <w:trHeight w:val="810"/>
        </w:trPr>
        <w:tc>
          <w:tcPr>
            <w:tcW w:w="1701" w:type="dxa"/>
            <w:tcBorders>
              <w:top w:val="single" w:sz="4" w:space="0" w:color="auto"/>
              <w:left w:val="single" w:sz="4" w:space="0" w:color="auto"/>
              <w:bottom w:val="single" w:sz="4" w:space="0" w:color="auto"/>
              <w:right w:val="single" w:sz="4" w:space="0" w:color="auto"/>
            </w:tcBorders>
          </w:tcPr>
          <w:p w14:paraId="28415CE4" w14:textId="77777777" w:rsidR="00FC0E88" w:rsidRPr="00D95A9D" w:rsidRDefault="4B1F096C" w:rsidP="4B1F096C">
            <w:pPr>
              <w:rPr>
                <w:sz w:val="18"/>
                <w:szCs w:val="18"/>
              </w:rPr>
            </w:pPr>
            <w:r w:rsidRPr="00D95A9D">
              <w:rPr>
                <w:sz w:val="18"/>
                <w:szCs w:val="18"/>
              </w:rPr>
              <w:t>Zmena stavu záznamu</w:t>
            </w:r>
          </w:p>
          <w:p w14:paraId="6E9569B2" w14:textId="77777777" w:rsidR="00FC0E88" w:rsidRPr="00D95A9D" w:rsidRDefault="4B1F096C" w:rsidP="4B1F096C">
            <w:pPr>
              <w:rPr>
                <w:sz w:val="18"/>
                <w:szCs w:val="18"/>
              </w:rPr>
            </w:pPr>
            <w:r w:rsidRPr="00D95A9D">
              <w:rPr>
                <w:sz w:val="18"/>
                <w:szCs w:val="18"/>
              </w:rPr>
              <w:t>(LPS.25)</w:t>
            </w:r>
          </w:p>
        </w:tc>
        <w:tc>
          <w:tcPr>
            <w:tcW w:w="7766" w:type="dxa"/>
            <w:tcBorders>
              <w:top w:val="single" w:sz="4" w:space="0" w:color="auto"/>
              <w:left w:val="single" w:sz="4" w:space="0" w:color="auto"/>
              <w:bottom w:val="single" w:sz="4" w:space="0" w:color="auto"/>
              <w:right w:val="single" w:sz="4" w:space="0" w:color="auto"/>
            </w:tcBorders>
          </w:tcPr>
          <w:p w14:paraId="7504CDD1" w14:textId="77777777" w:rsidR="00FC0E88" w:rsidRPr="00D95A9D" w:rsidRDefault="000E189D" w:rsidP="4B1F096C">
            <w:pPr>
              <w:rPr>
                <w:sz w:val="18"/>
                <w:szCs w:val="18"/>
              </w:rPr>
            </w:pPr>
            <w:r w:rsidRPr="00D95A9D">
              <w:rPr>
                <w:sz w:val="18"/>
                <w:szCs w:val="18"/>
              </w:rPr>
              <w:t>Definuje štruktúru auditných informácií o zmene stavu záznamu. Slúži len pre čítacie služby v prípade, že daný záznam bol editovaný lekárom (potvrdil klinický záver/ vykonal storno záznamu)</w:t>
            </w:r>
          </w:p>
          <w:p w14:paraId="5458CA61" w14:textId="77777777" w:rsidR="00F55B65" w:rsidRPr="00D95A9D" w:rsidRDefault="4B1F096C" w:rsidP="4B1F096C">
            <w:pPr>
              <w:rPr>
                <w:sz w:val="18"/>
                <w:szCs w:val="18"/>
              </w:rPr>
            </w:pPr>
            <w:r w:rsidRPr="00D95A9D">
              <w:rPr>
                <w:sz w:val="18"/>
                <w:szCs w:val="18"/>
              </w:rPr>
              <w:t>Zložený atribút:</w:t>
            </w:r>
          </w:p>
          <w:p w14:paraId="6D58C407" w14:textId="1964F061" w:rsidR="00FC0E88" w:rsidRPr="00D95A9D" w:rsidRDefault="00DB2889" w:rsidP="4B1F096C">
            <w:pPr>
              <w:rPr>
                <w:sz w:val="18"/>
                <w:szCs w:val="18"/>
              </w:rPr>
            </w:pPr>
            <w:hyperlink w:anchor="_Zmeny_stavu" w:history="1">
              <w:r w:rsidR="4B1F096C" w:rsidRPr="00D95A9D">
                <w:rPr>
                  <w:rStyle w:val="Hypertextovprepojenie"/>
                  <w:sz w:val="18"/>
                  <w:szCs w:val="18"/>
                </w:rPr>
                <w:t>CEN-EN13606-CLUSTER.Zmena_stavu_zaznamu.v1</w:t>
              </w:r>
            </w:hyperlink>
          </w:p>
        </w:tc>
      </w:tr>
      <w:tr w:rsidR="00FC0E88" w:rsidRPr="00D95A9D" w14:paraId="4CCC845C" w14:textId="77777777" w:rsidTr="003E15D5">
        <w:trPr>
          <w:gridAfter w:val="1"/>
          <w:wAfter w:w="7635" w:type="dxa"/>
          <w:trHeight w:val="553"/>
        </w:trPr>
        <w:tc>
          <w:tcPr>
            <w:tcW w:w="1701" w:type="dxa"/>
            <w:tcBorders>
              <w:top w:val="single" w:sz="4" w:space="0" w:color="auto"/>
              <w:left w:val="single" w:sz="4" w:space="0" w:color="auto"/>
              <w:bottom w:val="single" w:sz="4" w:space="0" w:color="auto"/>
              <w:right w:val="single" w:sz="4" w:space="0" w:color="auto"/>
            </w:tcBorders>
            <w:vAlign w:val="center"/>
          </w:tcPr>
          <w:p w14:paraId="2019431C" w14:textId="77777777" w:rsidR="00FC0E88" w:rsidRPr="00D95A9D" w:rsidRDefault="4B1F096C" w:rsidP="4B1F096C">
            <w:pPr>
              <w:rPr>
                <w:sz w:val="18"/>
                <w:szCs w:val="18"/>
              </w:rPr>
            </w:pPr>
            <w:r w:rsidRPr="00D95A9D">
              <w:rPr>
                <w:sz w:val="18"/>
                <w:szCs w:val="18"/>
              </w:rPr>
              <w:t>RC_ID</w:t>
            </w:r>
            <w:r w:rsidR="10BBE82C" w:rsidRPr="00D95A9D">
              <w:br/>
            </w:r>
            <w:r w:rsidRPr="00D95A9D">
              <w:rPr>
                <w:sz w:val="18"/>
                <w:szCs w:val="18"/>
              </w:rPr>
              <w:t>(LPS.26)</w:t>
            </w:r>
          </w:p>
        </w:tc>
        <w:tc>
          <w:tcPr>
            <w:tcW w:w="7766" w:type="dxa"/>
            <w:tcBorders>
              <w:top w:val="single" w:sz="4" w:space="0" w:color="auto"/>
              <w:left w:val="single" w:sz="4" w:space="0" w:color="auto"/>
              <w:bottom w:val="single" w:sz="4" w:space="0" w:color="auto"/>
              <w:right w:val="single" w:sz="4" w:space="0" w:color="auto"/>
            </w:tcBorders>
            <w:vAlign w:val="center"/>
          </w:tcPr>
          <w:p w14:paraId="04305228" w14:textId="77777777" w:rsidR="00FC0E88" w:rsidRPr="00D95A9D" w:rsidRDefault="4B1F096C" w:rsidP="4B1F096C">
            <w:pPr>
              <w:rPr>
                <w:sz w:val="18"/>
                <w:szCs w:val="18"/>
                <w:highlight w:val="yellow"/>
              </w:rPr>
            </w:pPr>
            <w:r w:rsidRPr="00D95A9D">
              <w:rPr>
                <w:sz w:val="18"/>
                <w:szCs w:val="18"/>
              </w:rPr>
              <w:t>Obsahuje informácie o identifikátore záznamu, ktorý je vytvorený</w:t>
            </w:r>
          </w:p>
        </w:tc>
      </w:tr>
      <w:tr w:rsidR="00FC0E88" w:rsidRPr="00D95A9D" w14:paraId="33FC36D3" w14:textId="77777777" w:rsidTr="003E15D5">
        <w:trPr>
          <w:gridAfter w:val="1"/>
          <w:wAfter w:w="7635" w:type="dxa"/>
          <w:trHeight w:val="553"/>
        </w:trPr>
        <w:tc>
          <w:tcPr>
            <w:tcW w:w="1701" w:type="dxa"/>
            <w:tcBorders>
              <w:top w:val="single" w:sz="4" w:space="0" w:color="auto"/>
              <w:left w:val="single" w:sz="4" w:space="0" w:color="auto"/>
              <w:bottom w:val="single" w:sz="4" w:space="0" w:color="auto"/>
              <w:right w:val="single" w:sz="4" w:space="0" w:color="auto"/>
            </w:tcBorders>
          </w:tcPr>
          <w:p w14:paraId="5CFEABFA" w14:textId="77777777" w:rsidR="00FC0E88" w:rsidRPr="00D95A9D" w:rsidRDefault="4B1F096C" w:rsidP="4B1F096C">
            <w:pPr>
              <w:rPr>
                <w:sz w:val="18"/>
                <w:szCs w:val="18"/>
              </w:rPr>
            </w:pPr>
            <w:r w:rsidRPr="00D95A9D">
              <w:rPr>
                <w:sz w:val="18"/>
                <w:szCs w:val="18"/>
              </w:rPr>
              <w:t>II</w:t>
            </w:r>
          </w:p>
          <w:p w14:paraId="31188338" w14:textId="77777777" w:rsidR="00FC0E88" w:rsidRPr="00D95A9D" w:rsidRDefault="4B1F096C" w:rsidP="4B1F096C">
            <w:pPr>
              <w:rPr>
                <w:sz w:val="18"/>
                <w:szCs w:val="18"/>
              </w:rPr>
            </w:pPr>
            <w:r w:rsidRPr="00D95A9D">
              <w:rPr>
                <w:sz w:val="18"/>
                <w:szCs w:val="18"/>
              </w:rPr>
              <w:t>(LPS.26.1)</w:t>
            </w:r>
          </w:p>
        </w:tc>
        <w:tc>
          <w:tcPr>
            <w:tcW w:w="7766" w:type="dxa"/>
            <w:tcBorders>
              <w:top w:val="single" w:sz="4" w:space="0" w:color="auto"/>
              <w:left w:val="single" w:sz="4" w:space="0" w:color="auto"/>
              <w:bottom w:val="single" w:sz="4" w:space="0" w:color="auto"/>
              <w:right w:val="single" w:sz="4" w:space="0" w:color="auto"/>
            </w:tcBorders>
          </w:tcPr>
          <w:p w14:paraId="146EB651" w14:textId="77777777" w:rsidR="00FC0E88" w:rsidRPr="00D95A9D" w:rsidRDefault="4B1F096C" w:rsidP="4B1F096C">
            <w:pPr>
              <w:rPr>
                <w:sz w:val="18"/>
                <w:szCs w:val="18"/>
              </w:rPr>
            </w:pPr>
            <w:r w:rsidRPr="00D95A9D">
              <w:rPr>
                <w:sz w:val="18"/>
                <w:szCs w:val="18"/>
              </w:rPr>
              <w:t xml:space="preserve">Identifikátor záznamu je generovaný podľa popisu v X070 a generuje ho ISPZS </w:t>
            </w:r>
          </w:p>
          <w:p w14:paraId="7654F306" w14:textId="77777777" w:rsidR="00FC0E88" w:rsidRPr="00D95A9D" w:rsidRDefault="00FC0E88" w:rsidP="00FC0E88">
            <w:pPr>
              <w:rPr>
                <w:sz w:val="18"/>
                <w:szCs w:val="18"/>
              </w:rPr>
            </w:pPr>
          </w:p>
        </w:tc>
      </w:tr>
      <w:tr w:rsidR="00FC0E88" w:rsidRPr="00D95A9D" w14:paraId="5B2E1A67" w14:textId="77777777" w:rsidTr="003E15D5">
        <w:trPr>
          <w:gridAfter w:val="1"/>
          <w:wAfter w:w="7635" w:type="dxa"/>
          <w:trHeight w:val="553"/>
        </w:trPr>
        <w:tc>
          <w:tcPr>
            <w:tcW w:w="1701" w:type="dxa"/>
            <w:tcBorders>
              <w:top w:val="single" w:sz="4" w:space="0" w:color="auto"/>
              <w:left w:val="single" w:sz="4" w:space="0" w:color="auto"/>
              <w:bottom w:val="single" w:sz="4" w:space="0" w:color="auto"/>
              <w:right w:val="single" w:sz="4" w:space="0" w:color="auto"/>
            </w:tcBorders>
          </w:tcPr>
          <w:p w14:paraId="6DD00A0D" w14:textId="77777777" w:rsidR="00FC0E88" w:rsidRPr="00D95A9D" w:rsidRDefault="4B1F096C" w:rsidP="4B1F096C">
            <w:pPr>
              <w:rPr>
                <w:sz w:val="18"/>
                <w:szCs w:val="18"/>
              </w:rPr>
            </w:pPr>
            <w:r w:rsidRPr="00D95A9D">
              <w:rPr>
                <w:sz w:val="18"/>
                <w:szCs w:val="18"/>
              </w:rPr>
              <w:t>OID</w:t>
            </w:r>
          </w:p>
          <w:p w14:paraId="611E86E9" w14:textId="77777777" w:rsidR="00FC0E88" w:rsidRPr="00D95A9D" w:rsidRDefault="4B1F096C" w:rsidP="4B1F096C">
            <w:pPr>
              <w:rPr>
                <w:sz w:val="18"/>
                <w:szCs w:val="18"/>
              </w:rPr>
            </w:pPr>
            <w:r w:rsidRPr="00D95A9D">
              <w:rPr>
                <w:sz w:val="18"/>
                <w:szCs w:val="18"/>
              </w:rPr>
              <w:t>(LPS.26.2)</w:t>
            </w:r>
          </w:p>
        </w:tc>
        <w:tc>
          <w:tcPr>
            <w:tcW w:w="7766" w:type="dxa"/>
            <w:tcBorders>
              <w:top w:val="single" w:sz="4" w:space="0" w:color="auto"/>
              <w:left w:val="single" w:sz="4" w:space="0" w:color="auto"/>
              <w:bottom w:val="single" w:sz="4" w:space="0" w:color="auto"/>
              <w:right w:val="single" w:sz="4" w:space="0" w:color="auto"/>
            </w:tcBorders>
          </w:tcPr>
          <w:p w14:paraId="6B2A91F3" w14:textId="77777777" w:rsidR="00FC0E88" w:rsidRPr="00D95A9D" w:rsidRDefault="4B1F096C" w:rsidP="4B1F096C">
            <w:pPr>
              <w:rPr>
                <w:sz w:val="18"/>
                <w:szCs w:val="18"/>
              </w:rPr>
            </w:pPr>
            <w:r w:rsidRPr="00D95A9D">
              <w:rPr>
                <w:sz w:val="18"/>
                <w:szCs w:val="18"/>
              </w:rPr>
              <w:t>Obsahuje informáciu o type záznamu (archetypu), ktorý je v rámci záznamu používaný OID: 1.3.158.00165387.100.60.90</w:t>
            </w:r>
          </w:p>
        </w:tc>
      </w:tr>
    </w:tbl>
    <w:p w14:paraId="12B7B677" w14:textId="77777777" w:rsidR="00585A0F" w:rsidRPr="0050720E" w:rsidRDefault="34661EDB" w:rsidP="00B50180">
      <w:pPr>
        <w:pStyle w:val="Nadpis2"/>
      </w:pPr>
      <w:bookmarkStart w:id="273" w:name="_Zobrazovacie_vyšetrenie"/>
      <w:bookmarkStart w:id="274" w:name="_Toc56172005"/>
      <w:bookmarkEnd w:id="273"/>
      <w:r>
        <w:lastRenderedPageBreak/>
        <w:t>Zobrazovacie vyšetrenie</w:t>
      </w:r>
      <w:bookmarkEnd w:id="274"/>
    </w:p>
    <w:p w14:paraId="2CDFACED" w14:textId="77777777" w:rsidR="00585A0F" w:rsidRPr="00D95A9D" w:rsidRDefault="4B1F096C" w:rsidP="00585A0F">
      <w:pPr>
        <w:jc w:val="both"/>
      </w:pPr>
      <w:r w:rsidRPr="00D95A9D">
        <w:t>Štruktúra záznamu je totožná v nasledovnom rozsahu:</w:t>
      </w:r>
    </w:p>
    <w:p w14:paraId="1BF9D4B2" w14:textId="77777777" w:rsidR="008128CA" w:rsidRPr="00D95A9D" w:rsidRDefault="008128CA" w:rsidP="00585A0F">
      <w:pPr>
        <w:jc w:val="both"/>
      </w:pPr>
    </w:p>
    <w:p w14:paraId="5A6166E9" w14:textId="591CD876" w:rsidR="00C26A9D" w:rsidRDefault="4B1F096C" w:rsidP="00C26A9D">
      <w:bookmarkStart w:id="275" w:name="CENEN13606Zaznam_o_zobrazovacom_vysetren"/>
      <w:r w:rsidRPr="00D95A9D">
        <w:t>CEN-EN13606-ENTRY.Zaznam_o_vysetreni-Zaznam_o_zobrazovacom_vysetreni.v</w:t>
      </w:r>
      <w:r w:rsidR="00E732B3">
        <w:t>4</w:t>
      </w:r>
    </w:p>
    <w:p w14:paraId="65B5E5F7" w14:textId="0060D39B" w:rsidR="00C26A9D" w:rsidRDefault="00C26A9D">
      <w:pPr>
        <w:spacing w:before="0" w:after="200" w:line="276" w:lineRule="auto"/>
      </w:pPr>
    </w:p>
    <w:tbl>
      <w:tblPr>
        <w:tblW w:w="9498" w:type="dxa"/>
        <w:tblLayout w:type="fixed"/>
        <w:tblLook w:val="04A0" w:firstRow="1" w:lastRow="0" w:firstColumn="1" w:lastColumn="0" w:noHBand="0" w:noVBand="1"/>
      </w:tblPr>
      <w:tblGrid>
        <w:gridCol w:w="2192"/>
        <w:gridCol w:w="7306"/>
      </w:tblGrid>
      <w:tr w:rsidR="00301468" w:rsidRPr="00D95A9D" w14:paraId="04E0ACBF" w14:textId="77777777" w:rsidTr="003E15D5">
        <w:trPr>
          <w:cantSplit/>
          <w:trHeight w:val="198"/>
          <w:tblHeader/>
        </w:trPr>
        <w:tc>
          <w:tcPr>
            <w:tcW w:w="2192" w:type="dxa"/>
            <w:tcBorders>
              <w:bottom w:val="single" w:sz="4" w:space="0" w:color="auto"/>
            </w:tcBorders>
            <w:shd w:val="clear" w:color="auto" w:fill="002060"/>
            <w:vAlign w:val="center"/>
          </w:tcPr>
          <w:bookmarkEnd w:id="275"/>
          <w:p w14:paraId="0E440F19" w14:textId="77777777" w:rsidR="00301468" w:rsidRPr="00D95A9D" w:rsidRDefault="6DE4F7B8" w:rsidP="003C2924">
            <w:pPr>
              <w:rPr>
                <w:color w:val="FFFFFF" w:themeColor="background2"/>
                <w:sz w:val="18"/>
                <w:szCs w:val="18"/>
              </w:rPr>
            </w:pPr>
            <w:r w:rsidRPr="00D95A9D">
              <w:rPr>
                <w:sz w:val="18"/>
                <w:szCs w:val="18"/>
              </w:rPr>
              <w:t>ADL - Element/Ontology/text:</w:t>
            </w:r>
          </w:p>
        </w:tc>
        <w:tc>
          <w:tcPr>
            <w:tcW w:w="7306" w:type="dxa"/>
            <w:tcBorders>
              <w:bottom w:val="single" w:sz="4" w:space="0" w:color="auto"/>
            </w:tcBorders>
            <w:shd w:val="clear" w:color="auto" w:fill="002060"/>
            <w:vAlign w:val="center"/>
          </w:tcPr>
          <w:p w14:paraId="6403E7CE" w14:textId="77777777" w:rsidR="00301468" w:rsidRPr="00D95A9D" w:rsidRDefault="6DE4F7B8" w:rsidP="003C2924">
            <w:pPr>
              <w:rPr>
                <w:color w:val="FFFFFF" w:themeColor="background2"/>
                <w:sz w:val="18"/>
                <w:szCs w:val="18"/>
              </w:rPr>
            </w:pPr>
            <w:r w:rsidRPr="00D95A9D">
              <w:rPr>
                <w:color w:val="FFFFFF" w:themeColor="background2"/>
                <w:sz w:val="18"/>
                <w:szCs w:val="18"/>
              </w:rPr>
              <w:t>Popis:</w:t>
            </w:r>
          </w:p>
        </w:tc>
      </w:tr>
      <w:tr w:rsidR="00C20D2C" w:rsidRPr="00D95A9D" w14:paraId="3E7227D9" w14:textId="77777777" w:rsidTr="003E15D5">
        <w:trPr>
          <w:cantSplit/>
          <w:trHeight w:val="1078"/>
        </w:trPr>
        <w:tc>
          <w:tcPr>
            <w:tcW w:w="2192" w:type="dxa"/>
            <w:tcBorders>
              <w:top w:val="single" w:sz="4" w:space="0" w:color="auto"/>
              <w:left w:val="single" w:sz="4" w:space="0" w:color="auto"/>
              <w:bottom w:val="single" w:sz="4" w:space="0" w:color="auto"/>
              <w:right w:val="single" w:sz="4" w:space="0" w:color="auto"/>
            </w:tcBorders>
            <w:vAlign w:val="center"/>
          </w:tcPr>
          <w:p w14:paraId="3A4FC5DF" w14:textId="77777777" w:rsidR="00C20D2C" w:rsidRPr="00D95A9D" w:rsidRDefault="4B1F096C" w:rsidP="4B1F096C">
            <w:pPr>
              <w:rPr>
                <w:sz w:val="18"/>
                <w:szCs w:val="18"/>
              </w:rPr>
            </w:pPr>
            <w:r w:rsidRPr="00D95A9D">
              <w:rPr>
                <w:sz w:val="18"/>
                <w:szCs w:val="18"/>
              </w:rPr>
              <w:t>Dátum a čas odoslania</w:t>
            </w:r>
            <w:r w:rsidR="10BBE82C" w:rsidRPr="00D95A9D">
              <w:br/>
            </w:r>
            <w:r w:rsidRPr="00D95A9D">
              <w:rPr>
                <w:sz w:val="18"/>
                <w:szCs w:val="18"/>
              </w:rPr>
              <w:t>(ZV.1)</w:t>
            </w:r>
          </w:p>
        </w:tc>
        <w:tc>
          <w:tcPr>
            <w:tcW w:w="7306" w:type="dxa"/>
            <w:tcBorders>
              <w:top w:val="single" w:sz="4" w:space="0" w:color="auto"/>
              <w:left w:val="single" w:sz="4" w:space="0" w:color="auto"/>
              <w:bottom w:val="single" w:sz="4" w:space="0" w:color="auto"/>
              <w:right w:val="single" w:sz="4" w:space="0" w:color="auto"/>
            </w:tcBorders>
            <w:vAlign w:val="center"/>
          </w:tcPr>
          <w:p w14:paraId="2166D57A" w14:textId="77777777" w:rsidR="004C6B36" w:rsidRPr="00D95A9D" w:rsidRDefault="004C6B36" w:rsidP="004C6B36">
            <w:pPr>
              <w:rPr>
                <w:sz w:val="18"/>
                <w:szCs w:val="18"/>
              </w:rPr>
            </w:pPr>
            <w:r w:rsidRPr="00D95A9D">
              <w:rPr>
                <w:sz w:val="18"/>
                <w:szCs w:val="18"/>
              </w:rPr>
              <w:t>Dátum a čas, kedy bol pacient odoslaný na vyšetrenie.</w:t>
            </w:r>
          </w:p>
          <w:p w14:paraId="01187E85" w14:textId="4D1ADD25" w:rsidR="004C6B36" w:rsidRPr="00D95A9D" w:rsidRDefault="004C6B36" w:rsidP="004C6B36">
            <w:pPr>
              <w:rPr>
                <w:sz w:val="18"/>
                <w:szCs w:val="18"/>
              </w:rPr>
            </w:pPr>
            <w:r w:rsidRPr="00D95A9D">
              <w:rPr>
                <w:sz w:val="18"/>
                <w:szCs w:val="18"/>
              </w:rPr>
              <w:t xml:space="preserve">Informácie o odoslaní vyplní ošetrujúci lekár v prípade, že bol pacient k nemu odoslaný na základe papierového výmenného lístka. Údaje lekár prepíše z údajov uvedených na VL. V prípade vyšetrenia na základe elektronického VL naplní len identifikátor VL, na základe ktorého bolo vyšetrenie vykonané. Údaje o odoslaní v tomto prípade nemusí </w:t>
            </w:r>
            <w:r w:rsidR="00B36C93" w:rsidRPr="00D95A9D">
              <w:rPr>
                <w:sz w:val="18"/>
                <w:szCs w:val="18"/>
              </w:rPr>
              <w:t>vypĺňať</w:t>
            </w:r>
            <w:r w:rsidRPr="00D95A9D">
              <w:rPr>
                <w:sz w:val="18"/>
                <w:szCs w:val="18"/>
              </w:rPr>
              <w:t xml:space="preserve"> </w:t>
            </w:r>
          </w:p>
          <w:p w14:paraId="23BA5596" w14:textId="77777777" w:rsidR="00C20D2C" w:rsidRPr="00D95A9D" w:rsidRDefault="004C6B36" w:rsidP="004C6B36">
            <w:pPr>
              <w:rPr>
                <w:sz w:val="18"/>
                <w:szCs w:val="18"/>
              </w:rPr>
            </w:pPr>
            <w:r w:rsidRPr="00D95A9D">
              <w:rPr>
                <w:sz w:val="18"/>
                <w:szCs w:val="18"/>
              </w:rPr>
              <w:t>(ALTERNATIVA – IS PZS ich naplní z údajov o VL.)</w:t>
            </w:r>
          </w:p>
        </w:tc>
      </w:tr>
      <w:tr w:rsidR="00C20D2C" w:rsidRPr="00D95A9D" w14:paraId="5CE1E432" w14:textId="77777777" w:rsidTr="003E15D5">
        <w:trPr>
          <w:cantSplit/>
          <w:trHeight w:val="1277"/>
        </w:trPr>
        <w:tc>
          <w:tcPr>
            <w:tcW w:w="2192" w:type="dxa"/>
            <w:tcBorders>
              <w:top w:val="single" w:sz="4" w:space="0" w:color="auto"/>
              <w:left w:val="single" w:sz="4" w:space="0" w:color="auto"/>
              <w:bottom w:val="single" w:sz="4" w:space="0" w:color="auto"/>
              <w:right w:val="single" w:sz="4" w:space="0" w:color="auto"/>
            </w:tcBorders>
          </w:tcPr>
          <w:p w14:paraId="3C6F7255" w14:textId="77777777" w:rsidR="00C20D2C" w:rsidRPr="00D95A9D" w:rsidRDefault="4B1F096C" w:rsidP="4B1F096C">
            <w:pPr>
              <w:rPr>
                <w:sz w:val="18"/>
                <w:szCs w:val="18"/>
              </w:rPr>
            </w:pPr>
            <w:r w:rsidRPr="00D95A9D">
              <w:rPr>
                <w:sz w:val="18"/>
                <w:szCs w:val="18"/>
              </w:rPr>
              <w:t>Dátum a čas vyšetrenia</w:t>
            </w:r>
            <w:r w:rsidR="10BBE82C" w:rsidRPr="00D95A9D">
              <w:br/>
            </w:r>
            <w:r w:rsidRPr="00D95A9D">
              <w:rPr>
                <w:sz w:val="18"/>
                <w:szCs w:val="18"/>
              </w:rPr>
              <w:t>(ZV.2)</w:t>
            </w:r>
          </w:p>
        </w:tc>
        <w:tc>
          <w:tcPr>
            <w:tcW w:w="7306" w:type="dxa"/>
            <w:tcBorders>
              <w:top w:val="single" w:sz="4" w:space="0" w:color="auto"/>
              <w:left w:val="single" w:sz="4" w:space="0" w:color="auto"/>
              <w:bottom w:val="single" w:sz="4" w:space="0" w:color="auto"/>
              <w:right w:val="single" w:sz="4" w:space="0" w:color="auto"/>
            </w:tcBorders>
          </w:tcPr>
          <w:p w14:paraId="1A81F568" w14:textId="77777777" w:rsidR="00C20D2C" w:rsidRPr="00D95A9D" w:rsidRDefault="004C6B36" w:rsidP="4B1F096C">
            <w:pPr>
              <w:rPr>
                <w:sz w:val="18"/>
                <w:szCs w:val="18"/>
              </w:rPr>
            </w:pPr>
            <w:r w:rsidRPr="00D95A9D">
              <w:rPr>
                <w:sz w:val="18"/>
                <w:szCs w:val="18"/>
              </w:rPr>
              <w:t>Dátum a čas ukončenia vyšetrenia.</w:t>
            </w:r>
          </w:p>
          <w:p w14:paraId="06B0580C" w14:textId="77777777" w:rsidR="00C20D2C" w:rsidRPr="00D95A9D" w:rsidRDefault="00C20D2C" w:rsidP="00C20D2C">
            <w:pPr>
              <w:rPr>
                <w:sz w:val="18"/>
                <w:szCs w:val="18"/>
              </w:rPr>
            </w:pPr>
          </w:p>
          <w:p w14:paraId="362E7FDA" w14:textId="77777777" w:rsidR="00C20D2C" w:rsidRPr="00D95A9D" w:rsidRDefault="4B1F096C" w:rsidP="4B1F096C">
            <w:pPr>
              <w:rPr>
                <w:sz w:val="18"/>
                <w:szCs w:val="18"/>
              </w:rPr>
            </w:pPr>
            <w:r w:rsidRPr="00D95A9D">
              <w:rPr>
                <w:sz w:val="18"/>
                <w:szCs w:val="18"/>
                <w:u w:val="single"/>
              </w:rPr>
              <w:t>Odporúčanie</w:t>
            </w:r>
            <w:r w:rsidRPr="00D95A9D">
              <w:rPr>
                <w:sz w:val="18"/>
                <w:szCs w:val="18"/>
              </w:rPr>
              <w:t xml:space="preserve">: </w:t>
            </w:r>
          </w:p>
          <w:p w14:paraId="30EBB094" w14:textId="77777777" w:rsidR="00C20D2C" w:rsidRPr="00D95A9D" w:rsidRDefault="4B1F096C" w:rsidP="4B1F096C">
            <w:pPr>
              <w:rPr>
                <w:sz w:val="18"/>
                <w:szCs w:val="18"/>
              </w:rPr>
            </w:pPr>
            <w:r w:rsidRPr="00D95A9D">
              <w:rPr>
                <w:sz w:val="18"/>
                <w:szCs w:val="18"/>
              </w:rPr>
              <w:t>Ošetrujúci lekár doplní dátum a čas ošetrenia z dôvodu, že popis zobrazovacieho vyšetrenia nie je vykonávaný v momente realizácie vyšetrenia</w:t>
            </w:r>
          </w:p>
        </w:tc>
      </w:tr>
      <w:tr w:rsidR="00C20D2C" w:rsidRPr="00D95A9D" w14:paraId="789ABE73" w14:textId="77777777" w:rsidTr="003E15D5">
        <w:trPr>
          <w:cantSplit/>
          <w:trHeight w:val="918"/>
        </w:trPr>
        <w:tc>
          <w:tcPr>
            <w:tcW w:w="2192" w:type="dxa"/>
            <w:tcBorders>
              <w:top w:val="single" w:sz="4" w:space="0" w:color="auto"/>
              <w:left w:val="single" w:sz="4" w:space="0" w:color="auto"/>
              <w:bottom w:val="single" w:sz="4" w:space="0" w:color="auto"/>
              <w:right w:val="single" w:sz="4" w:space="0" w:color="auto"/>
            </w:tcBorders>
            <w:vAlign w:val="center"/>
          </w:tcPr>
          <w:p w14:paraId="60FC4879" w14:textId="77777777" w:rsidR="00C20D2C" w:rsidRPr="00D95A9D" w:rsidRDefault="4B1F096C" w:rsidP="4B1F096C">
            <w:pPr>
              <w:rPr>
                <w:sz w:val="18"/>
                <w:szCs w:val="18"/>
              </w:rPr>
            </w:pPr>
            <w:r w:rsidRPr="00D95A9D">
              <w:rPr>
                <w:sz w:val="18"/>
                <w:szCs w:val="18"/>
              </w:rPr>
              <w:t>Popis</w:t>
            </w:r>
          </w:p>
          <w:p w14:paraId="497542E4" w14:textId="77777777" w:rsidR="00C20D2C" w:rsidRPr="00D95A9D" w:rsidRDefault="4B1F096C" w:rsidP="4B1F096C">
            <w:pPr>
              <w:rPr>
                <w:sz w:val="18"/>
                <w:szCs w:val="18"/>
              </w:rPr>
            </w:pPr>
            <w:r w:rsidRPr="00D95A9D">
              <w:rPr>
                <w:sz w:val="18"/>
                <w:szCs w:val="18"/>
              </w:rPr>
              <w:t>(ZV.3)</w:t>
            </w:r>
          </w:p>
        </w:tc>
        <w:tc>
          <w:tcPr>
            <w:tcW w:w="7306" w:type="dxa"/>
            <w:tcBorders>
              <w:top w:val="single" w:sz="4" w:space="0" w:color="auto"/>
              <w:left w:val="single" w:sz="4" w:space="0" w:color="auto"/>
              <w:bottom w:val="single" w:sz="4" w:space="0" w:color="auto"/>
              <w:right w:val="single" w:sz="4" w:space="0" w:color="auto"/>
            </w:tcBorders>
            <w:vAlign w:val="center"/>
          </w:tcPr>
          <w:p w14:paraId="3294051D" w14:textId="77777777" w:rsidR="00C20D2C" w:rsidRPr="00D95A9D" w:rsidRDefault="004C6B36" w:rsidP="4B1F096C">
            <w:pPr>
              <w:rPr>
                <w:sz w:val="18"/>
                <w:szCs w:val="18"/>
              </w:rPr>
            </w:pPr>
            <w:r w:rsidRPr="00D95A9D">
              <w:rPr>
                <w:sz w:val="18"/>
                <w:szCs w:val="18"/>
              </w:rPr>
              <w:t>Sumarizácia výsledku (popis) zobrazovacieho vyšetrenia.</w:t>
            </w:r>
          </w:p>
          <w:p w14:paraId="7394ECAB" w14:textId="77777777" w:rsidR="00C20D2C" w:rsidRPr="00D95A9D" w:rsidRDefault="4B1F096C" w:rsidP="4B1F096C">
            <w:pPr>
              <w:rPr>
                <w:sz w:val="18"/>
                <w:szCs w:val="18"/>
              </w:rPr>
            </w:pPr>
            <w:r w:rsidRPr="00D95A9D">
              <w:rPr>
                <w:sz w:val="18"/>
                <w:szCs w:val="18"/>
              </w:rPr>
              <w:t>Zložený atribút:</w:t>
            </w:r>
          </w:p>
          <w:p w14:paraId="334852BC" w14:textId="50666C44" w:rsidR="00C20D2C" w:rsidRPr="00D95A9D" w:rsidRDefault="00DB2889" w:rsidP="4B1F096C">
            <w:pPr>
              <w:rPr>
                <w:sz w:val="18"/>
                <w:szCs w:val="18"/>
              </w:rPr>
            </w:pPr>
            <w:hyperlink w:anchor="_Textový_popis_1" w:history="1">
              <w:r w:rsidR="4B1F096C" w:rsidRPr="00D95A9D">
                <w:rPr>
                  <w:rStyle w:val="Hypertextovprepojenie"/>
                  <w:sz w:val="18"/>
                  <w:szCs w:val="18"/>
                </w:rPr>
                <w:t>CEN-EN13606-CLUSTER.Textovy_popis.v1</w:t>
              </w:r>
            </w:hyperlink>
          </w:p>
        </w:tc>
      </w:tr>
      <w:tr w:rsidR="00C20D2C" w:rsidRPr="00D95A9D" w14:paraId="7E9C98F8" w14:textId="77777777" w:rsidTr="003E15D5">
        <w:trPr>
          <w:cantSplit/>
          <w:trHeight w:val="1014"/>
        </w:trPr>
        <w:tc>
          <w:tcPr>
            <w:tcW w:w="2192" w:type="dxa"/>
            <w:tcBorders>
              <w:top w:val="single" w:sz="4" w:space="0" w:color="auto"/>
              <w:left w:val="single" w:sz="4" w:space="0" w:color="auto"/>
              <w:bottom w:val="single" w:sz="4" w:space="0" w:color="auto"/>
              <w:right w:val="single" w:sz="4" w:space="0" w:color="auto"/>
            </w:tcBorders>
            <w:vAlign w:val="center"/>
          </w:tcPr>
          <w:p w14:paraId="63893EE8" w14:textId="77777777" w:rsidR="00C20D2C" w:rsidRPr="00D95A9D" w:rsidRDefault="4B1F096C" w:rsidP="4B1F096C">
            <w:pPr>
              <w:rPr>
                <w:sz w:val="18"/>
                <w:szCs w:val="18"/>
              </w:rPr>
            </w:pPr>
            <w:r w:rsidRPr="00D95A9D">
              <w:rPr>
                <w:sz w:val="18"/>
                <w:szCs w:val="18"/>
              </w:rPr>
              <w:t xml:space="preserve">Diagnostický záver </w:t>
            </w:r>
          </w:p>
          <w:p w14:paraId="233F314F" w14:textId="77777777" w:rsidR="00C20D2C" w:rsidRPr="00D95A9D" w:rsidRDefault="4B1F096C" w:rsidP="4B1F096C">
            <w:pPr>
              <w:rPr>
                <w:sz w:val="18"/>
                <w:szCs w:val="18"/>
              </w:rPr>
            </w:pPr>
            <w:r w:rsidRPr="00D95A9D">
              <w:rPr>
                <w:sz w:val="18"/>
                <w:szCs w:val="18"/>
              </w:rPr>
              <w:t>(ZV.4)</w:t>
            </w:r>
          </w:p>
        </w:tc>
        <w:tc>
          <w:tcPr>
            <w:tcW w:w="7306" w:type="dxa"/>
            <w:tcBorders>
              <w:top w:val="single" w:sz="4" w:space="0" w:color="auto"/>
              <w:left w:val="single" w:sz="4" w:space="0" w:color="auto"/>
              <w:bottom w:val="single" w:sz="4" w:space="0" w:color="auto"/>
              <w:right w:val="single" w:sz="4" w:space="0" w:color="auto"/>
            </w:tcBorders>
            <w:vAlign w:val="center"/>
          </w:tcPr>
          <w:p w14:paraId="4A53742C" w14:textId="77777777" w:rsidR="00C20D2C" w:rsidRPr="00D95A9D" w:rsidRDefault="004C6B36" w:rsidP="4B1F096C">
            <w:pPr>
              <w:rPr>
                <w:sz w:val="18"/>
                <w:szCs w:val="18"/>
              </w:rPr>
            </w:pPr>
            <w:r w:rsidRPr="00D95A9D">
              <w:rPr>
                <w:sz w:val="18"/>
                <w:szCs w:val="18"/>
              </w:rPr>
              <w:t>Informácie ohľadom diagnóz, ktoré má pacient pri ukončení vyšetrenia. Diagnózu je možné definovať výberom diagnózy z číselníka (MKCH10) a doplnením slovného popisu diagnózy. Tiež je možné definovať hlavnú diagnózu. Hlavná diagnóza môže byť vždy maximálne jedna.</w:t>
            </w:r>
          </w:p>
        </w:tc>
      </w:tr>
      <w:tr w:rsidR="00C20D2C" w:rsidRPr="00D95A9D" w14:paraId="0FB7293E" w14:textId="77777777" w:rsidTr="003E15D5">
        <w:trPr>
          <w:cantSplit/>
          <w:trHeight w:val="546"/>
        </w:trPr>
        <w:tc>
          <w:tcPr>
            <w:tcW w:w="2192" w:type="dxa"/>
            <w:tcBorders>
              <w:top w:val="single" w:sz="4" w:space="0" w:color="auto"/>
              <w:left w:val="single" w:sz="4" w:space="0" w:color="auto"/>
              <w:bottom w:val="single" w:sz="4" w:space="0" w:color="auto"/>
              <w:right w:val="single" w:sz="4" w:space="0" w:color="auto"/>
            </w:tcBorders>
          </w:tcPr>
          <w:p w14:paraId="58A54BE4" w14:textId="77777777" w:rsidR="00C20D2C" w:rsidRPr="00D95A9D" w:rsidRDefault="4B1F096C" w:rsidP="4B1F096C">
            <w:pPr>
              <w:rPr>
                <w:sz w:val="18"/>
                <w:szCs w:val="18"/>
              </w:rPr>
            </w:pPr>
            <w:r w:rsidRPr="00D95A9D">
              <w:rPr>
                <w:sz w:val="18"/>
                <w:szCs w:val="18"/>
              </w:rPr>
              <w:t>Hlavná diagnóza</w:t>
            </w:r>
            <w:r w:rsidR="10BBE82C" w:rsidRPr="00D95A9D">
              <w:br/>
            </w:r>
            <w:r w:rsidRPr="00D95A9D">
              <w:rPr>
                <w:sz w:val="18"/>
                <w:szCs w:val="18"/>
              </w:rPr>
              <w:t>(ZV.4.1)</w:t>
            </w:r>
          </w:p>
        </w:tc>
        <w:tc>
          <w:tcPr>
            <w:tcW w:w="7306" w:type="dxa"/>
            <w:tcBorders>
              <w:top w:val="single" w:sz="4" w:space="0" w:color="auto"/>
              <w:left w:val="single" w:sz="4" w:space="0" w:color="auto"/>
              <w:bottom w:val="single" w:sz="4" w:space="0" w:color="auto"/>
              <w:right w:val="single" w:sz="4" w:space="0" w:color="auto"/>
            </w:tcBorders>
          </w:tcPr>
          <w:p w14:paraId="585D55F3" w14:textId="77777777" w:rsidR="00C20D2C" w:rsidRPr="00D95A9D" w:rsidRDefault="004C6B36" w:rsidP="00C20D2C">
            <w:pPr>
              <w:rPr>
                <w:sz w:val="18"/>
                <w:szCs w:val="18"/>
              </w:rPr>
            </w:pPr>
            <w:r w:rsidRPr="00D95A9D">
              <w:rPr>
                <w:sz w:val="18"/>
                <w:szCs w:val="18"/>
              </w:rPr>
              <w:t>Príznak, že daná diagnóza je hlavná. Ak IS PZS nepoužíva stanovenie hlavnej diagnózy, hlavná diagnóza je vždy prvá v poradí.</w:t>
            </w:r>
          </w:p>
        </w:tc>
      </w:tr>
      <w:tr w:rsidR="00C20D2C" w:rsidRPr="00D95A9D" w14:paraId="1416FEF4" w14:textId="77777777" w:rsidTr="003E15D5">
        <w:trPr>
          <w:cantSplit/>
          <w:trHeight w:val="546"/>
        </w:trPr>
        <w:tc>
          <w:tcPr>
            <w:tcW w:w="2192" w:type="dxa"/>
            <w:tcBorders>
              <w:top w:val="single" w:sz="4" w:space="0" w:color="auto"/>
              <w:left w:val="single" w:sz="4" w:space="0" w:color="auto"/>
              <w:bottom w:val="single" w:sz="4" w:space="0" w:color="auto"/>
              <w:right w:val="single" w:sz="4" w:space="0" w:color="auto"/>
            </w:tcBorders>
            <w:vAlign w:val="center"/>
          </w:tcPr>
          <w:p w14:paraId="00B5DA76" w14:textId="77777777" w:rsidR="00C20D2C" w:rsidRPr="00D95A9D" w:rsidRDefault="4B1F096C" w:rsidP="4B1F096C">
            <w:pPr>
              <w:rPr>
                <w:sz w:val="18"/>
                <w:szCs w:val="18"/>
              </w:rPr>
            </w:pPr>
            <w:r w:rsidRPr="00D95A9D">
              <w:rPr>
                <w:sz w:val="18"/>
                <w:szCs w:val="18"/>
              </w:rPr>
              <w:t>Diagnóza</w:t>
            </w:r>
            <w:r w:rsidR="10BBE82C" w:rsidRPr="00D95A9D">
              <w:br/>
            </w:r>
            <w:r w:rsidRPr="00D95A9D">
              <w:rPr>
                <w:sz w:val="18"/>
                <w:szCs w:val="18"/>
              </w:rPr>
              <w:t>(ZV.4.2)</w:t>
            </w:r>
          </w:p>
        </w:tc>
        <w:tc>
          <w:tcPr>
            <w:tcW w:w="7306" w:type="dxa"/>
            <w:tcBorders>
              <w:top w:val="single" w:sz="4" w:space="0" w:color="auto"/>
              <w:left w:val="single" w:sz="4" w:space="0" w:color="auto"/>
              <w:bottom w:val="single" w:sz="4" w:space="0" w:color="auto"/>
              <w:right w:val="single" w:sz="4" w:space="0" w:color="auto"/>
            </w:tcBorders>
            <w:vAlign w:val="center"/>
          </w:tcPr>
          <w:p w14:paraId="5B8A976A" w14:textId="77777777" w:rsidR="004C6B36" w:rsidRPr="00D95A9D" w:rsidRDefault="004C6B36" w:rsidP="4B1F096C">
            <w:pPr>
              <w:rPr>
                <w:rStyle w:val="Hypertextovprepojenie"/>
                <w:color w:val="auto"/>
                <w:sz w:val="18"/>
                <w:szCs w:val="18"/>
                <w:u w:val="none"/>
              </w:rPr>
            </w:pPr>
            <w:r w:rsidRPr="00D95A9D">
              <w:rPr>
                <w:rStyle w:val="Hypertextovprepojenie"/>
                <w:color w:val="auto"/>
                <w:sz w:val="18"/>
                <w:szCs w:val="18"/>
                <w:u w:val="none"/>
              </w:rPr>
              <w:t>Diagnóza vyjadrená kódom z MKCH10, ktorú má pacient po vyšetrení, resp. pri ukončení hospitalizácie.</w:t>
            </w:r>
          </w:p>
          <w:p w14:paraId="6EDFA056" w14:textId="04543AEF" w:rsidR="00C20D2C" w:rsidRPr="00D95A9D" w:rsidRDefault="00DB2889" w:rsidP="4B1F096C">
            <w:pPr>
              <w:rPr>
                <w:sz w:val="18"/>
                <w:szCs w:val="18"/>
              </w:rPr>
            </w:pPr>
            <w:hyperlink w:anchor="Diagnosticky_zaver" w:history="1">
              <w:r w:rsidR="4B1F096C" w:rsidRPr="00D95A9D">
                <w:rPr>
                  <w:rStyle w:val="Hypertextovprepojenie"/>
                  <w:sz w:val="18"/>
                  <w:szCs w:val="18"/>
                </w:rPr>
                <w:t>CEN-EN13606-CLUSTER.Diagnoza.v1</w:t>
              </w:r>
            </w:hyperlink>
          </w:p>
        </w:tc>
      </w:tr>
      <w:tr w:rsidR="00C20D2C" w:rsidRPr="00D95A9D" w14:paraId="66A23804" w14:textId="77777777" w:rsidTr="003E15D5">
        <w:trPr>
          <w:cantSplit/>
          <w:trHeight w:val="1272"/>
        </w:trPr>
        <w:tc>
          <w:tcPr>
            <w:tcW w:w="2192" w:type="dxa"/>
            <w:tcBorders>
              <w:top w:val="single" w:sz="4" w:space="0" w:color="auto"/>
              <w:left w:val="single" w:sz="4" w:space="0" w:color="auto"/>
              <w:bottom w:val="single" w:sz="4" w:space="0" w:color="auto"/>
              <w:right w:val="single" w:sz="4" w:space="0" w:color="auto"/>
            </w:tcBorders>
          </w:tcPr>
          <w:p w14:paraId="513F85EB" w14:textId="77777777" w:rsidR="00C20D2C" w:rsidRPr="00D95A9D" w:rsidRDefault="4B1F096C" w:rsidP="4B1F096C">
            <w:pPr>
              <w:rPr>
                <w:sz w:val="18"/>
                <w:szCs w:val="18"/>
              </w:rPr>
            </w:pPr>
            <w:r w:rsidRPr="00D95A9D">
              <w:rPr>
                <w:sz w:val="18"/>
                <w:szCs w:val="18"/>
              </w:rPr>
              <w:t>Odosielajúci lekár</w:t>
            </w:r>
            <w:r w:rsidR="10BBE82C" w:rsidRPr="00D95A9D">
              <w:br/>
            </w:r>
            <w:r w:rsidRPr="00D95A9D">
              <w:rPr>
                <w:sz w:val="18"/>
                <w:szCs w:val="18"/>
              </w:rPr>
              <w:t>(ZV.5)</w:t>
            </w:r>
          </w:p>
        </w:tc>
        <w:tc>
          <w:tcPr>
            <w:tcW w:w="7306" w:type="dxa"/>
            <w:tcBorders>
              <w:top w:val="single" w:sz="4" w:space="0" w:color="auto"/>
              <w:left w:val="single" w:sz="4" w:space="0" w:color="auto"/>
              <w:bottom w:val="single" w:sz="4" w:space="0" w:color="auto"/>
              <w:right w:val="single" w:sz="4" w:space="0" w:color="auto"/>
            </w:tcBorders>
          </w:tcPr>
          <w:p w14:paraId="0D0179D1" w14:textId="77777777" w:rsidR="00FB113B" w:rsidRPr="00D95A9D" w:rsidRDefault="00FB113B" w:rsidP="00FB113B">
            <w:pPr>
              <w:rPr>
                <w:sz w:val="18"/>
                <w:szCs w:val="18"/>
              </w:rPr>
            </w:pPr>
            <w:r w:rsidRPr="00D95A9D">
              <w:rPr>
                <w:sz w:val="18"/>
                <w:szCs w:val="18"/>
              </w:rPr>
              <w:t xml:space="preserve">Lekár, ktorý pacienta na vyšetrenie odoslal. Odkaz na archetyp Zdravotnicky_pracovnik_odborneho_utvaru. </w:t>
            </w:r>
          </w:p>
          <w:p w14:paraId="0CAAFA8E" w14:textId="717A29FE" w:rsidR="00FB113B" w:rsidRPr="00D95A9D" w:rsidRDefault="00FB113B" w:rsidP="00FB113B">
            <w:pPr>
              <w:rPr>
                <w:sz w:val="18"/>
                <w:szCs w:val="18"/>
              </w:rPr>
            </w:pPr>
            <w:r w:rsidRPr="00D95A9D">
              <w:rPr>
                <w:sz w:val="18"/>
                <w:szCs w:val="18"/>
              </w:rPr>
              <w:t xml:space="preserve">Informácie o odoslaní vyplní ošetrujúci lekár v prípade, že bol pacient k nemu odoslaný na základe papierového výmenného lístka. Údaje lekár prepíše z údajov uvedených na VL. V prípade vyšetrenia na základe elektronického VL naplní len identifikátor VL, na základe ktorého bolo vyšetrenie vykonané. Údaje o odoslaní v tomto prípade nemusí </w:t>
            </w:r>
            <w:r w:rsidR="00B36C93" w:rsidRPr="00D95A9D">
              <w:rPr>
                <w:sz w:val="18"/>
                <w:szCs w:val="18"/>
              </w:rPr>
              <w:t>vypĺňať</w:t>
            </w:r>
            <w:r w:rsidRPr="00D95A9D">
              <w:rPr>
                <w:sz w:val="18"/>
                <w:szCs w:val="18"/>
              </w:rPr>
              <w:t xml:space="preserve"> </w:t>
            </w:r>
          </w:p>
          <w:p w14:paraId="165AD2D6" w14:textId="77777777" w:rsidR="00C20D2C" w:rsidRPr="00D95A9D" w:rsidRDefault="00FB113B" w:rsidP="00FB113B">
            <w:pPr>
              <w:rPr>
                <w:sz w:val="18"/>
                <w:szCs w:val="18"/>
              </w:rPr>
            </w:pPr>
            <w:r w:rsidRPr="00D95A9D">
              <w:rPr>
                <w:sz w:val="18"/>
                <w:szCs w:val="18"/>
              </w:rPr>
              <w:t>(ALTERNATIVA – IS PZS ich naplní z údajov o VL.)</w:t>
            </w:r>
          </w:p>
          <w:p w14:paraId="35570687" w14:textId="2E658837" w:rsidR="00C20D2C" w:rsidRPr="00D95A9D" w:rsidRDefault="00DB2889" w:rsidP="4B1F096C">
            <w:pPr>
              <w:rPr>
                <w:sz w:val="18"/>
                <w:szCs w:val="18"/>
              </w:rPr>
            </w:pPr>
            <w:hyperlink w:anchor="_Zdravotnícky_pracovník" w:history="1">
              <w:r w:rsidR="4B1F096C" w:rsidRPr="00D95A9D">
                <w:rPr>
                  <w:rStyle w:val="Hypertextovprepojenie"/>
                  <w:sz w:val="18"/>
                  <w:szCs w:val="18"/>
                </w:rPr>
                <w:t>CEN-EN13606-CLUSTER.Zdravotnicky_pracovnik_odborneho_utvaru.v1</w:t>
              </w:r>
            </w:hyperlink>
          </w:p>
        </w:tc>
      </w:tr>
      <w:tr w:rsidR="00C20D2C" w:rsidRPr="00D95A9D" w14:paraId="2958662B" w14:textId="77777777" w:rsidTr="003E15D5">
        <w:trPr>
          <w:cantSplit/>
          <w:trHeight w:val="1895"/>
        </w:trPr>
        <w:tc>
          <w:tcPr>
            <w:tcW w:w="2192" w:type="dxa"/>
            <w:tcBorders>
              <w:top w:val="single" w:sz="4" w:space="0" w:color="auto"/>
              <w:left w:val="single" w:sz="4" w:space="0" w:color="auto"/>
              <w:bottom w:val="single" w:sz="4" w:space="0" w:color="auto"/>
              <w:right w:val="single" w:sz="4" w:space="0" w:color="auto"/>
            </w:tcBorders>
          </w:tcPr>
          <w:p w14:paraId="784BDC86" w14:textId="77777777" w:rsidR="00C20D2C" w:rsidRPr="00D95A9D" w:rsidRDefault="4B1F096C" w:rsidP="4B1F096C">
            <w:pPr>
              <w:rPr>
                <w:sz w:val="18"/>
                <w:szCs w:val="18"/>
              </w:rPr>
            </w:pPr>
            <w:r w:rsidRPr="00D95A9D">
              <w:rPr>
                <w:sz w:val="18"/>
                <w:szCs w:val="18"/>
              </w:rPr>
              <w:t>Urgentnosť</w:t>
            </w:r>
            <w:r w:rsidR="10BBE82C" w:rsidRPr="00D95A9D">
              <w:br/>
            </w:r>
            <w:r w:rsidRPr="00D95A9D">
              <w:rPr>
                <w:sz w:val="18"/>
                <w:szCs w:val="18"/>
              </w:rPr>
              <w:t>(ZV.6)</w:t>
            </w:r>
          </w:p>
        </w:tc>
        <w:tc>
          <w:tcPr>
            <w:tcW w:w="7306" w:type="dxa"/>
            <w:tcBorders>
              <w:top w:val="single" w:sz="4" w:space="0" w:color="auto"/>
              <w:left w:val="single" w:sz="4" w:space="0" w:color="auto"/>
              <w:bottom w:val="single" w:sz="4" w:space="0" w:color="auto"/>
              <w:right w:val="single" w:sz="4" w:space="0" w:color="auto"/>
            </w:tcBorders>
          </w:tcPr>
          <w:p w14:paraId="1157F02D" w14:textId="77777777" w:rsidR="00C20D2C" w:rsidRPr="00D95A9D" w:rsidRDefault="00FB113B" w:rsidP="4B1F096C">
            <w:pPr>
              <w:rPr>
                <w:sz w:val="18"/>
                <w:szCs w:val="18"/>
              </w:rPr>
            </w:pPr>
            <w:r w:rsidRPr="00D95A9D">
              <w:rPr>
                <w:sz w:val="18"/>
                <w:szCs w:val="18"/>
              </w:rPr>
              <w:t>Urgentnosť vyšetrenia. Odkaz na číselník, obsahujúci stupne urgentnosti resp. naliehavosti vyšetrenia.</w:t>
            </w:r>
          </w:p>
          <w:p w14:paraId="75A5AC9C" w14:textId="77777777" w:rsidR="00C20D2C" w:rsidRPr="00D95A9D" w:rsidRDefault="00C20D2C" w:rsidP="00C20D2C">
            <w:pPr>
              <w:rPr>
                <w:sz w:val="18"/>
                <w:szCs w:val="18"/>
              </w:rPr>
            </w:pPr>
          </w:p>
          <w:p w14:paraId="6FDBDAB3" w14:textId="77777777" w:rsidR="00C20D2C" w:rsidRPr="00D95A9D" w:rsidRDefault="4B1F096C" w:rsidP="4B1F096C">
            <w:pPr>
              <w:rPr>
                <w:sz w:val="18"/>
                <w:szCs w:val="18"/>
                <w:u w:val="single"/>
              </w:rPr>
            </w:pPr>
            <w:r w:rsidRPr="00D95A9D">
              <w:rPr>
                <w:sz w:val="18"/>
                <w:szCs w:val="18"/>
                <w:u w:val="single"/>
              </w:rPr>
              <w:t xml:space="preserve">Odporúčanie: </w:t>
            </w:r>
          </w:p>
          <w:p w14:paraId="6061F2F2" w14:textId="77777777" w:rsidR="00C20D2C" w:rsidRPr="00D95A9D" w:rsidRDefault="4B1F096C" w:rsidP="4B1F096C">
            <w:pPr>
              <w:pStyle w:val="Odsekzoznamu"/>
              <w:numPr>
                <w:ilvl w:val="0"/>
                <w:numId w:val="30"/>
              </w:numPr>
              <w:rPr>
                <w:sz w:val="18"/>
                <w:szCs w:val="18"/>
              </w:rPr>
            </w:pPr>
            <w:r w:rsidRPr="00D95A9D">
              <w:rPr>
                <w:sz w:val="18"/>
                <w:szCs w:val="18"/>
              </w:rPr>
              <w:t>Nakoľko hodnota je daná číselníkom je možné automaticky generovať hodnotu „bežné“</w:t>
            </w:r>
          </w:p>
          <w:p w14:paraId="28B219BD" w14:textId="77777777" w:rsidR="00C20D2C" w:rsidRPr="00D95A9D" w:rsidRDefault="4B1F096C" w:rsidP="4B1F096C">
            <w:pPr>
              <w:pStyle w:val="Odsekzoznamu"/>
              <w:numPr>
                <w:ilvl w:val="0"/>
                <w:numId w:val="30"/>
              </w:numPr>
              <w:rPr>
                <w:sz w:val="18"/>
                <w:szCs w:val="18"/>
              </w:rPr>
            </w:pPr>
            <w:r w:rsidRPr="00D95A9D">
              <w:rPr>
                <w:sz w:val="18"/>
                <w:szCs w:val="18"/>
              </w:rPr>
              <w:t>Hodnota „urgentné“ odporúčame prevziať z výmenného lístka</w:t>
            </w:r>
          </w:p>
          <w:p w14:paraId="539229BF" w14:textId="77777777" w:rsidR="00C20D2C" w:rsidRPr="00D95A9D" w:rsidRDefault="4B1F096C" w:rsidP="4B1F096C">
            <w:pPr>
              <w:pStyle w:val="Odsekzoznamu"/>
              <w:numPr>
                <w:ilvl w:val="0"/>
                <w:numId w:val="30"/>
              </w:numPr>
              <w:rPr>
                <w:sz w:val="18"/>
                <w:szCs w:val="18"/>
              </w:rPr>
            </w:pPr>
            <w:r w:rsidRPr="00D95A9D">
              <w:rPr>
                <w:sz w:val="18"/>
                <w:szCs w:val="18"/>
              </w:rPr>
              <w:t xml:space="preserve">OID: </w:t>
            </w:r>
            <w:r w:rsidRPr="00D95A9D">
              <w:rPr>
                <w:rFonts w:ascii="Trebuchet MS" w:eastAsia="Trebuchet MS" w:hAnsi="Trebuchet MS" w:cs="Trebuchet MS"/>
                <w:color w:val="000000"/>
                <w:sz w:val="18"/>
                <w:szCs w:val="18"/>
              </w:rPr>
              <w:t xml:space="preserve">1.3.158.00165387.100.10.123 </w:t>
            </w:r>
          </w:p>
        </w:tc>
      </w:tr>
      <w:tr w:rsidR="00C20D2C" w:rsidRPr="00D95A9D" w14:paraId="16494545" w14:textId="77777777" w:rsidTr="003E15D5">
        <w:trPr>
          <w:cantSplit/>
          <w:trHeight w:val="1181"/>
        </w:trPr>
        <w:tc>
          <w:tcPr>
            <w:tcW w:w="2192" w:type="dxa"/>
            <w:tcBorders>
              <w:top w:val="single" w:sz="4" w:space="0" w:color="auto"/>
              <w:left w:val="single" w:sz="4" w:space="0" w:color="auto"/>
              <w:bottom w:val="single" w:sz="4" w:space="0" w:color="auto"/>
              <w:right w:val="single" w:sz="4" w:space="0" w:color="auto"/>
            </w:tcBorders>
            <w:vAlign w:val="center"/>
          </w:tcPr>
          <w:p w14:paraId="3F545B09" w14:textId="77777777" w:rsidR="00C20D2C" w:rsidRPr="00D95A9D" w:rsidRDefault="4B1F096C" w:rsidP="4B1F096C">
            <w:pPr>
              <w:rPr>
                <w:sz w:val="18"/>
                <w:szCs w:val="18"/>
              </w:rPr>
            </w:pPr>
            <w:r w:rsidRPr="00D95A9D">
              <w:rPr>
                <w:sz w:val="18"/>
                <w:szCs w:val="18"/>
              </w:rPr>
              <w:lastRenderedPageBreak/>
              <w:t>Diagnóza pri odoslaní</w:t>
            </w:r>
            <w:r w:rsidR="10BBE82C" w:rsidRPr="00D95A9D">
              <w:br/>
            </w:r>
            <w:r w:rsidRPr="00D95A9D">
              <w:rPr>
                <w:sz w:val="18"/>
                <w:szCs w:val="18"/>
              </w:rPr>
              <w:t>(ZV.7)</w:t>
            </w:r>
          </w:p>
        </w:tc>
        <w:tc>
          <w:tcPr>
            <w:tcW w:w="7306" w:type="dxa"/>
            <w:tcBorders>
              <w:top w:val="single" w:sz="4" w:space="0" w:color="auto"/>
              <w:left w:val="single" w:sz="4" w:space="0" w:color="auto"/>
              <w:bottom w:val="single" w:sz="4" w:space="0" w:color="auto"/>
              <w:right w:val="single" w:sz="4" w:space="0" w:color="auto"/>
            </w:tcBorders>
            <w:vAlign w:val="center"/>
          </w:tcPr>
          <w:p w14:paraId="223532D3" w14:textId="77777777" w:rsidR="00FB113B" w:rsidRPr="00D95A9D" w:rsidRDefault="00FB113B" w:rsidP="4B1F096C">
            <w:pPr>
              <w:rPr>
                <w:sz w:val="18"/>
                <w:szCs w:val="18"/>
              </w:rPr>
            </w:pPr>
            <w:r w:rsidRPr="00D95A9D">
              <w:rPr>
                <w:sz w:val="18"/>
                <w:szCs w:val="18"/>
              </w:rPr>
              <w:t>Odkaz na diagnózy, ktoré boli zistené pri odosielaní pacienta, resp. kvôli ktorým bol pacient prijatý. Informácie o odoslaní vyplní ošetrujúci lekár v prípade, že pacienta prijal na základe papierového výmenného lístka. Údaje lekár prepíše z údajov uvedených na VL. V prípade vyšetrenia na základe elektronického VL údaje o odoslaní naplní IS PZS z údajov na VL.</w:t>
            </w:r>
          </w:p>
          <w:p w14:paraId="6DEB9839" w14:textId="77777777" w:rsidR="00FB113B" w:rsidRPr="00D95A9D" w:rsidRDefault="00FB113B" w:rsidP="4B1F096C">
            <w:pPr>
              <w:rPr>
                <w:sz w:val="18"/>
                <w:szCs w:val="18"/>
              </w:rPr>
            </w:pPr>
          </w:p>
          <w:p w14:paraId="023BBF2B" w14:textId="77777777" w:rsidR="00C20D2C" w:rsidRPr="00D95A9D" w:rsidRDefault="4B1F096C" w:rsidP="4B1F096C">
            <w:pPr>
              <w:rPr>
                <w:sz w:val="18"/>
                <w:szCs w:val="18"/>
              </w:rPr>
            </w:pPr>
            <w:r w:rsidRPr="00D95A9D">
              <w:rPr>
                <w:sz w:val="18"/>
                <w:szCs w:val="18"/>
              </w:rPr>
              <w:t>Nadväzuje na časť „Odporúčané vyšetrenie“, ktoré nahrádza papierový výmenný lístok</w:t>
            </w:r>
          </w:p>
          <w:p w14:paraId="49217CDB" w14:textId="77777777" w:rsidR="00C20D2C" w:rsidRPr="00D95A9D" w:rsidRDefault="4B1F096C" w:rsidP="4B1F096C">
            <w:pPr>
              <w:rPr>
                <w:sz w:val="18"/>
                <w:szCs w:val="18"/>
              </w:rPr>
            </w:pPr>
            <w:r w:rsidRPr="00D95A9D">
              <w:rPr>
                <w:sz w:val="18"/>
                <w:szCs w:val="18"/>
              </w:rPr>
              <w:t xml:space="preserve">Odkaz na diagnózy, ktoré boli zistené pri vyšetrení pacienta a môžu byť získavané z: </w:t>
            </w:r>
          </w:p>
          <w:p w14:paraId="24BFCC28" w14:textId="77777777" w:rsidR="00C20D2C" w:rsidRPr="00D95A9D" w:rsidRDefault="4B1F096C" w:rsidP="4B1F096C">
            <w:pPr>
              <w:pStyle w:val="Odsekzoznamu"/>
              <w:numPr>
                <w:ilvl w:val="0"/>
                <w:numId w:val="31"/>
              </w:numPr>
              <w:rPr>
                <w:sz w:val="18"/>
                <w:szCs w:val="18"/>
              </w:rPr>
            </w:pPr>
            <w:r w:rsidRPr="00D95A9D">
              <w:rPr>
                <w:sz w:val="18"/>
                <w:szCs w:val="18"/>
              </w:rPr>
              <w:t xml:space="preserve">Výmenného lístka – diagnóza pri odoslaní </w:t>
            </w:r>
          </w:p>
          <w:p w14:paraId="6D07E8E7" w14:textId="77777777" w:rsidR="00C20D2C" w:rsidRPr="00D95A9D" w:rsidRDefault="4B1F096C" w:rsidP="4B1F096C">
            <w:pPr>
              <w:pStyle w:val="Odsekzoznamu"/>
              <w:numPr>
                <w:ilvl w:val="0"/>
                <w:numId w:val="31"/>
              </w:numPr>
              <w:rPr>
                <w:sz w:val="18"/>
                <w:szCs w:val="18"/>
              </w:rPr>
            </w:pPr>
            <w:r w:rsidRPr="00D95A9D">
              <w:rPr>
                <w:sz w:val="18"/>
                <w:szCs w:val="18"/>
              </w:rPr>
              <w:t xml:space="preserve">Alebo ju zapíše ošetrujúci lekár ako diagnózu o prijatí (s ktorou prichádza) </w:t>
            </w:r>
          </w:p>
          <w:p w14:paraId="637EE5F8" w14:textId="082771F6" w:rsidR="00C20D2C" w:rsidRPr="00D95A9D" w:rsidRDefault="00DB2889" w:rsidP="4B1F096C">
            <w:pPr>
              <w:rPr>
                <w:sz w:val="18"/>
                <w:szCs w:val="18"/>
              </w:rPr>
            </w:pPr>
            <w:hyperlink w:anchor="Diagnosticky_zaver" w:history="1">
              <w:r w:rsidR="4B1F096C" w:rsidRPr="00D95A9D">
                <w:rPr>
                  <w:rStyle w:val="Hypertextovprepojenie"/>
                  <w:sz w:val="18"/>
                  <w:szCs w:val="18"/>
                </w:rPr>
                <w:t>CEN-EN13606-CLUSTER.Diagnoza.v1</w:t>
              </w:r>
            </w:hyperlink>
          </w:p>
        </w:tc>
      </w:tr>
      <w:tr w:rsidR="00C20D2C" w:rsidRPr="00D95A9D" w14:paraId="68BC1568" w14:textId="77777777" w:rsidTr="003E15D5">
        <w:trPr>
          <w:cantSplit/>
          <w:trHeight w:val="850"/>
        </w:trPr>
        <w:tc>
          <w:tcPr>
            <w:tcW w:w="2192" w:type="dxa"/>
            <w:tcBorders>
              <w:top w:val="single" w:sz="4" w:space="0" w:color="auto"/>
              <w:left w:val="single" w:sz="4" w:space="0" w:color="auto"/>
              <w:bottom w:val="single" w:sz="4" w:space="0" w:color="auto"/>
              <w:right w:val="single" w:sz="4" w:space="0" w:color="auto"/>
            </w:tcBorders>
          </w:tcPr>
          <w:p w14:paraId="13F32A4E" w14:textId="77777777" w:rsidR="00C20D2C" w:rsidRPr="00D95A9D" w:rsidRDefault="4B1F096C" w:rsidP="4B1F096C">
            <w:pPr>
              <w:rPr>
                <w:sz w:val="18"/>
                <w:szCs w:val="18"/>
              </w:rPr>
            </w:pPr>
            <w:r w:rsidRPr="00D95A9D">
              <w:rPr>
                <w:sz w:val="18"/>
                <w:szCs w:val="18"/>
              </w:rPr>
              <w:t>Požiadavka na vyšetrenie</w:t>
            </w:r>
            <w:r w:rsidR="10BBE82C" w:rsidRPr="00D95A9D">
              <w:br/>
            </w:r>
            <w:r w:rsidRPr="00D95A9D">
              <w:rPr>
                <w:sz w:val="18"/>
                <w:szCs w:val="18"/>
              </w:rPr>
              <w:t>(ZV.8)</w:t>
            </w:r>
          </w:p>
        </w:tc>
        <w:tc>
          <w:tcPr>
            <w:tcW w:w="7306" w:type="dxa"/>
            <w:tcBorders>
              <w:top w:val="single" w:sz="4" w:space="0" w:color="auto"/>
              <w:left w:val="single" w:sz="4" w:space="0" w:color="auto"/>
              <w:bottom w:val="single" w:sz="4" w:space="0" w:color="auto"/>
              <w:right w:val="single" w:sz="4" w:space="0" w:color="auto"/>
            </w:tcBorders>
          </w:tcPr>
          <w:p w14:paraId="72AABBB0" w14:textId="77777777" w:rsidR="00C20D2C" w:rsidRPr="00D95A9D" w:rsidRDefault="00FB113B" w:rsidP="4B1F096C">
            <w:pPr>
              <w:rPr>
                <w:sz w:val="18"/>
                <w:szCs w:val="18"/>
              </w:rPr>
            </w:pPr>
            <w:r w:rsidRPr="00D95A9D">
              <w:rPr>
                <w:sz w:val="18"/>
                <w:szCs w:val="18"/>
              </w:rPr>
              <w:t>Odkaz (link) na „Odporúčané vyšetrenie“ (id. výmenného lístka), ktorým je vyšetrenie požadované. Vyplnením tohto atribútu môže autor výmenného lístka pristúpiť k výsledku zdravotného záznamu.</w:t>
            </w:r>
          </w:p>
          <w:p w14:paraId="1AEF4879" w14:textId="77777777" w:rsidR="00C20D2C" w:rsidRPr="00D95A9D" w:rsidRDefault="4B1F096C" w:rsidP="4B1F096C">
            <w:pPr>
              <w:rPr>
                <w:sz w:val="18"/>
                <w:szCs w:val="18"/>
              </w:rPr>
            </w:pPr>
            <w:r w:rsidRPr="00D95A9D">
              <w:rPr>
                <w:sz w:val="18"/>
                <w:szCs w:val="18"/>
              </w:rPr>
              <w:t>OID: 1.3.158.00165387.100.60.110</w:t>
            </w:r>
          </w:p>
        </w:tc>
      </w:tr>
      <w:tr w:rsidR="00B02F12" w:rsidRPr="00D95A9D" w14:paraId="34EFC9CC" w14:textId="77777777" w:rsidTr="003E15D5">
        <w:trPr>
          <w:cantSplit/>
          <w:trHeight w:val="524"/>
        </w:trPr>
        <w:tc>
          <w:tcPr>
            <w:tcW w:w="2192" w:type="dxa"/>
            <w:tcBorders>
              <w:top w:val="single" w:sz="4" w:space="0" w:color="auto"/>
              <w:left w:val="single" w:sz="4" w:space="0" w:color="auto"/>
              <w:bottom w:val="single" w:sz="4" w:space="0" w:color="auto"/>
              <w:right w:val="single" w:sz="4" w:space="0" w:color="auto"/>
            </w:tcBorders>
            <w:vAlign w:val="center"/>
          </w:tcPr>
          <w:p w14:paraId="128E339D" w14:textId="77777777" w:rsidR="00B02F12" w:rsidRPr="00D95A9D" w:rsidRDefault="4B1F096C" w:rsidP="4B1F096C">
            <w:pPr>
              <w:rPr>
                <w:sz w:val="18"/>
                <w:szCs w:val="18"/>
              </w:rPr>
            </w:pPr>
            <w:r w:rsidRPr="00D95A9D">
              <w:rPr>
                <w:sz w:val="18"/>
                <w:szCs w:val="18"/>
              </w:rPr>
              <w:t>Názov vyšetrenia</w:t>
            </w:r>
          </w:p>
          <w:p w14:paraId="745ED909" w14:textId="77777777" w:rsidR="00B02F12" w:rsidRPr="00D95A9D" w:rsidRDefault="4B1F096C" w:rsidP="4B1F096C">
            <w:pPr>
              <w:rPr>
                <w:sz w:val="18"/>
                <w:szCs w:val="18"/>
              </w:rPr>
            </w:pPr>
            <w:r w:rsidRPr="00D95A9D">
              <w:rPr>
                <w:sz w:val="18"/>
                <w:szCs w:val="18"/>
              </w:rPr>
              <w:t>(ZV.9)</w:t>
            </w:r>
          </w:p>
        </w:tc>
        <w:tc>
          <w:tcPr>
            <w:tcW w:w="7306" w:type="dxa"/>
            <w:tcBorders>
              <w:top w:val="single" w:sz="4" w:space="0" w:color="auto"/>
              <w:left w:val="single" w:sz="4" w:space="0" w:color="auto"/>
              <w:bottom w:val="single" w:sz="4" w:space="0" w:color="auto"/>
              <w:right w:val="single" w:sz="4" w:space="0" w:color="auto"/>
            </w:tcBorders>
            <w:vAlign w:val="center"/>
          </w:tcPr>
          <w:p w14:paraId="75B927A7" w14:textId="77777777" w:rsidR="00B02F12" w:rsidRPr="00D95A9D" w:rsidRDefault="00FB113B" w:rsidP="00B02F12">
            <w:pPr>
              <w:rPr>
                <w:sz w:val="18"/>
                <w:szCs w:val="18"/>
              </w:rPr>
            </w:pPr>
            <w:r w:rsidRPr="00D95A9D">
              <w:rPr>
                <w:sz w:val="18"/>
                <w:szCs w:val="18"/>
              </w:rPr>
              <w:t>Názov vyšetrenia prostredníctvom, ktorého bude možné vyšetrenie neskôr vyhľadať.</w:t>
            </w:r>
          </w:p>
          <w:p w14:paraId="5B331565" w14:textId="77777777" w:rsidR="00FB113B" w:rsidRPr="00D95A9D" w:rsidRDefault="00FB113B" w:rsidP="00B02F12">
            <w:pPr>
              <w:rPr>
                <w:sz w:val="18"/>
                <w:szCs w:val="18"/>
              </w:rPr>
            </w:pPr>
          </w:p>
          <w:p w14:paraId="51C8BAE7" w14:textId="77777777" w:rsidR="00B02F12" w:rsidRPr="00D95A9D" w:rsidRDefault="4B1F096C" w:rsidP="4B1F096C">
            <w:pPr>
              <w:rPr>
                <w:sz w:val="18"/>
                <w:szCs w:val="18"/>
                <w:u w:val="single"/>
              </w:rPr>
            </w:pPr>
            <w:r w:rsidRPr="00D95A9D">
              <w:rPr>
                <w:sz w:val="18"/>
                <w:szCs w:val="18"/>
                <w:u w:val="single"/>
              </w:rPr>
              <w:t xml:space="preserve">Odporúčanie: </w:t>
            </w:r>
          </w:p>
          <w:p w14:paraId="1CB70963" w14:textId="77777777" w:rsidR="00B02F12" w:rsidRPr="00D95A9D" w:rsidRDefault="4B1F096C" w:rsidP="4B1F096C">
            <w:pPr>
              <w:pStyle w:val="Odsekzoznamu"/>
              <w:numPr>
                <w:ilvl w:val="0"/>
                <w:numId w:val="31"/>
              </w:numPr>
              <w:rPr>
                <w:sz w:val="18"/>
                <w:szCs w:val="18"/>
              </w:rPr>
            </w:pPr>
            <w:r w:rsidRPr="00D95A9D">
              <w:rPr>
                <w:sz w:val="18"/>
                <w:szCs w:val="18"/>
              </w:rPr>
              <w:t>V rámci názvu môže byť evidované záznamy, ktoré nemajú vlastné OID archetypu, napr. preventívna prehliadka, záznam o zhodnotení zdravotného stavu</w:t>
            </w:r>
          </w:p>
        </w:tc>
      </w:tr>
      <w:tr w:rsidR="00B02F12" w:rsidRPr="00D95A9D" w14:paraId="57DA0705" w14:textId="77777777" w:rsidTr="003E15D5">
        <w:trPr>
          <w:cantSplit/>
          <w:trHeight w:val="687"/>
        </w:trPr>
        <w:tc>
          <w:tcPr>
            <w:tcW w:w="2192" w:type="dxa"/>
            <w:tcBorders>
              <w:top w:val="single" w:sz="4" w:space="0" w:color="auto"/>
              <w:left w:val="single" w:sz="4" w:space="0" w:color="auto"/>
              <w:bottom w:val="single" w:sz="4" w:space="0" w:color="auto"/>
              <w:right w:val="single" w:sz="4" w:space="0" w:color="auto"/>
            </w:tcBorders>
            <w:vAlign w:val="center"/>
          </w:tcPr>
          <w:p w14:paraId="6E1D5EBD" w14:textId="77777777" w:rsidR="00B02F12" w:rsidRPr="00D95A9D" w:rsidRDefault="4B1F096C" w:rsidP="4B1F096C">
            <w:pPr>
              <w:rPr>
                <w:sz w:val="18"/>
                <w:szCs w:val="18"/>
              </w:rPr>
            </w:pPr>
            <w:r w:rsidRPr="00D95A9D">
              <w:rPr>
                <w:sz w:val="18"/>
                <w:szCs w:val="18"/>
              </w:rPr>
              <w:t>Interná poznámka</w:t>
            </w:r>
          </w:p>
          <w:p w14:paraId="77C86B5F" w14:textId="77777777" w:rsidR="00B02F12" w:rsidRPr="00D95A9D" w:rsidRDefault="4B1F096C" w:rsidP="4B1F096C">
            <w:pPr>
              <w:rPr>
                <w:sz w:val="18"/>
                <w:szCs w:val="18"/>
              </w:rPr>
            </w:pPr>
            <w:r w:rsidRPr="00D95A9D">
              <w:rPr>
                <w:sz w:val="18"/>
                <w:szCs w:val="18"/>
              </w:rPr>
              <w:t>(ZV.10)</w:t>
            </w:r>
          </w:p>
        </w:tc>
        <w:tc>
          <w:tcPr>
            <w:tcW w:w="7306" w:type="dxa"/>
            <w:tcBorders>
              <w:top w:val="single" w:sz="4" w:space="0" w:color="auto"/>
              <w:left w:val="single" w:sz="4" w:space="0" w:color="auto"/>
              <w:bottom w:val="single" w:sz="4" w:space="0" w:color="auto"/>
              <w:right w:val="single" w:sz="4" w:space="0" w:color="auto"/>
            </w:tcBorders>
            <w:vAlign w:val="center"/>
          </w:tcPr>
          <w:p w14:paraId="5ECC1F4F" w14:textId="77777777" w:rsidR="00B02F12" w:rsidRPr="00D95A9D" w:rsidRDefault="00FB113B" w:rsidP="34661EDB">
            <w:pPr>
              <w:rPr>
                <w:sz w:val="18"/>
                <w:szCs w:val="18"/>
              </w:rPr>
            </w:pPr>
            <w:r w:rsidRPr="00D95A9D">
              <w:rPr>
                <w:sz w:val="18"/>
                <w:szCs w:val="18"/>
              </w:rPr>
              <w:t>Časť zdravotnej dokumentácie, do ktorej lekár môže uviesť popis, ktorý bude zdieľaný medzi zdravotníckymi pracovníkmi ale nebude prístupný pacientovi ani po prihlásení sa do elektronickej zdravotnej knižky.</w:t>
            </w:r>
          </w:p>
        </w:tc>
      </w:tr>
      <w:tr w:rsidR="00B02F12" w:rsidRPr="00D95A9D" w14:paraId="6BEA1D79" w14:textId="77777777" w:rsidTr="003E15D5">
        <w:trPr>
          <w:cantSplit/>
          <w:trHeight w:val="995"/>
        </w:trPr>
        <w:tc>
          <w:tcPr>
            <w:tcW w:w="2192" w:type="dxa"/>
            <w:tcBorders>
              <w:top w:val="single" w:sz="4" w:space="0" w:color="auto"/>
              <w:left w:val="single" w:sz="4" w:space="0" w:color="auto"/>
              <w:bottom w:val="single" w:sz="4" w:space="0" w:color="auto"/>
              <w:right w:val="single" w:sz="4" w:space="0" w:color="auto"/>
            </w:tcBorders>
            <w:vAlign w:val="center"/>
          </w:tcPr>
          <w:p w14:paraId="78DFC844" w14:textId="03E1E067" w:rsidR="00B02F12" w:rsidRPr="00D95A9D" w:rsidRDefault="460315F2" w:rsidP="4B1F096C">
            <w:r>
              <w:t>Modalita zobrazovacieho vyšetrenia (</w:t>
            </w:r>
            <w:r w:rsidR="3E1A5BB2">
              <w:t>Z</w:t>
            </w:r>
            <w:r>
              <w:t>V.</w:t>
            </w:r>
            <w:r w:rsidR="3E1A5BB2">
              <w:t>11</w:t>
            </w:r>
            <w:r w:rsidRPr="235B9E0A">
              <w:t xml:space="preserve">)   </w:t>
            </w:r>
          </w:p>
          <w:p w14:paraId="1E3B31CD" w14:textId="7F1D2ED1" w:rsidR="00B02F12" w:rsidRPr="003E15D5" w:rsidRDefault="6C477EA1">
            <w:pPr>
              <w:rPr>
                <w:sz w:val="18"/>
                <w:szCs w:val="18"/>
              </w:rPr>
            </w:pPr>
            <w:r w:rsidRPr="235B9E0A">
              <w:t xml:space="preserve">  </w:t>
            </w:r>
          </w:p>
        </w:tc>
        <w:tc>
          <w:tcPr>
            <w:tcW w:w="7306" w:type="dxa"/>
            <w:tcBorders>
              <w:top w:val="single" w:sz="4" w:space="0" w:color="auto"/>
              <w:left w:val="single" w:sz="4" w:space="0" w:color="auto"/>
              <w:bottom w:val="single" w:sz="4" w:space="0" w:color="auto"/>
              <w:right w:val="single" w:sz="4" w:space="0" w:color="auto"/>
            </w:tcBorders>
            <w:vAlign w:val="center"/>
          </w:tcPr>
          <w:p w14:paraId="06620960" w14:textId="72152ACA" w:rsidR="009B72F0" w:rsidRDefault="4D42CFDA">
            <w:r>
              <w:t xml:space="preserve">Kód modality zobrazovacieho vyšetrenia. CT; RTG; NMR; MRI; SPECT; PET; ECG; EEG; US; MEG; DSA; NIRS; OCT'; EIT; </w:t>
            </w:r>
            <w:r w:rsidR="009B72F0">
              <w:t>...</w:t>
            </w:r>
            <w:r>
              <w:t xml:space="preserve"> </w:t>
            </w:r>
          </w:p>
          <w:p w14:paraId="55C11908" w14:textId="1CA87A21" w:rsidR="00B02F12" w:rsidRPr="00D95A9D" w:rsidRDefault="4D42CFDA">
            <w:pPr>
              <w:rPr>
                <w:sz w:val="18"/>
                <w:szCs w:val="18"/>
              </w:rPr>
            </w:pPr>
            <w:r>
              <w:t>Používa sa len pre čítanie záznamov zapísaných  verziou nižšou ako v6.</w:t>
            </w:r>
          </w:p>
        </w:tc>
      </w:tr>
      <w:tr w:rsidR="732DB573" w14:paraId="02BA78CE" w14:textId="77777777" w:rsidTr="003E15D5">
        <w:trPr>
          <w:cantSplit/>
          <w:trHeight w:val="995"/>
        </w:trPr>
        <w:tc>
          <w:tcPr>
            <w:tcW w:w="2192" w:type="dxa"/>
            <w:tcBorders>
              <w:top w:val="single" w:sz="4" w:space="0" w:color="auto"/>
              <w:left w:val="single" w:sz="4" w:space="0" w:color="auto"/>
              <w:bottom w:val="single" w:sz="4" w:space="0" w:color="auto"/>
              <w:right w:val="single" w:sz="4" w:space="0" w:color="auto"/>
            </w:tcBorders>
            <w:vAlign w:val="center"/>
          </w:tcPr>
          <w:p w14:paraId="2B97A982" w14:textId="03B8F266" w:rsidR="732DB573" w:rsidRPr="003E15D5" w:rsidRDefault="4D42CFDA">
            <w:pPr>
              <w:rPr>
                <w:sz w:val="18"/>
                <w:szCs w:val="18"/>
              </w:rPr>
            </w:pPr>
            <w:r>
              <w:t>Modalita zobrazovacieho vyšetrenia CV (</w:t>
            </w:r>
            <w:r w:rsidR="235B9E0A">
              <w:t>Z</w:t>
            </w:r>
            <w:r>
              <w:t>V.</w:t>
            </w:r>
            <w:r w:rsidR="235B9E0A">
              <w:t>12</w:t>
            </w:r>
            <w:r>
              <w:t>)</w:t>
            </w:r>
          </w:p>
        </w:tc>
        <w:tc>
          <w:tcPr>
            <w:tcW w:w="7306" w:type="dxa"/>
            <w:tcBorders>
              <w:top w:val="single" w:sz="4" w:space="0" w:color="auto"/>
              <w:left w:val="single" w:sz="4" w:space="0" w:color="auto"/>
              <w:bottom w:val="single" w:sz="4" w:space="0" w:color="auto"/>
              <w:right w:val="single" w:sz="4" w:space="0" w:color="auto"/>
            </w:tcBorders>
            <w:vAlign w:val="center"/>
          </w:tcPr>
          <w:p w14:paraId="390E2FAD" w14:textId="7F1D2ED1" w:rsidR="732DB573" w:rsidRDefault="6C477EA1">
            <w:r>
              <w:t xml:space="preserve">Kód modality zobrazovacieho vyšetrenia. </w:t>
            </w:r>
          </w:p>
          <w:p w14:paraId="254CE73D" w14:textId="7F1D2ED1" w:rsidR="732DB573" w:rsidRDefault="6C477EA1">
            <w:r>
              <w:t xml:space="preserve">Hodnota je napĺňaná z číselníka1.3.158.00165387.100.10.256 </w:t>
            </w:r>
          </w:p>
          <w:p w14:paraId="453FFF5D" w14:textId="7F1D2ED1" w:rsidR="732DB573" w:rsidRPr="003E15D5" w:rsidRDefault="6C477EA1">
            <w:pPr>
              <w:rPr>
                <w:sz w:val="18"/>
                <w:szCs w:val="18"/>
              </w:rPr>
            </w:pPr>
            <w:r>
              <w:t xml:space="preserve">Slúži pre zaznamenanie modality zobrazovacieho vyšetrenia pre rádiológiu, aby bolo možné rozdelenie žiadaniek podľa potrebného pracoviska. Vyplnením modality sa zabezpečí aby MR nevidelo žiadanky, ktoré boli vytvorené pre potreby CT  </w:t>
            </w:r>
          </w:p>
        </w:tc>
      </w:tr>
      <w:tr w:rsidR="00B02F12" w:rsidRPr="00D95A9D" w14:paraId="4C589276" w14:textId="77777777" w:rsidTr="003E15D5">
        <w:trPr>
          <w:cantSplit/>
          <w:trHeight w:val="841"/>
        </w:trPr>
        <w:tc>
          <w:tcPr>
            <w:tcW w:w="2192" w:type="dxa"/>
            <w:tcBorders>
              <w:top w:val="single" w:sz="4" w:space="0" w:color="auto"/>
              <w:left w:val="single" w:sz="4" w:space="0" w:color="auto"/>
              <w:bottom w:val="single" w:sz="4" w:space="0" w:color="auto"/>
              <w:right w:val="single" w:sz="4" w:space="0" w:color="auto"/>
            </w:tcBorders>
          </w:tcPr>
          <w:p w14:paraId="0F79956F" w14:textId="77777777" w:rsidR="00B02F12" w:rsidRPr="00D95A9D" w:rsidRDefault="4B1F096C" w:rsidP="4B1F096C">
            <w:pPr>
              <w:rPr>
                <w:sz w:val="18"/>
                <w:szCs w:val="18"/>
              </w:rPr>
            </w:pPr>
            <w:r w:rsidRPr="00D95A9D">
              <w:rPr>
                <w:sz w:val="18"/>
                <w:szCs w:val="18"/>
              </w:rPr>
              <w:t>Zmena stavu záznamu</w:t>
            </w:r>
          </w:p>
          <w:p w14:paraId="46667B25" w14:textId="31177B86" w:rsidR="00B02F12" w:rsidRPr="00D95A9D" w:rsidRDefault="4B1F096C" w:rsidP="4B1F096C">
            <w:pPr>
              <w:rPr>
                <w:sz w:val="18"/>
                <w:szCs w:val="18"/>
              </w:rPr>
            </w:pPr>
            <w:r w:rsidRPr="00D95A9D">
              <w:rPr>
                <w:sz w:val="18"/>
                <w:szCs w:val="18"/>
              </w:rPr>
              <w:t>(ZV.1</w:t>
            </w:r>
            <w:r w:rsidR="235B9E0A" w:rsidRPr="00D95A9D">
              <w:rPr>
                <w:sz w:val="18"/>
                <w:szCs w:val="18"/>
              </w:rPr>
              <w:t>3</w:t>
            </w:r>
            <w:r w:rsidRPr="00D95A9D">
              <w:rPr>
                <w:sz w:val="18"/>
                <w:szCs w:val="18"/>
              </w:rPr>
              <w:t>)</w:t>
            </w:r>
          </w:p>
        </w:tc>
        <w:tc>
          <w:tcPr>
            <w:tcW w:w="7306" w:type="dxa"/>
            <w:tcBorders>
              <w:top w:val="single" w:sz="4" w:space="0" w:color="auto"/>
              <w:left w:val="single" w:sz="4" w:space="0" w:color="auto"/>
              <w:bottom w:val="single" w:sz="4" w:space="0" w:color="auto"/>
              <w:right w:val="single" w:sz="4" w:space="0" w:color="auto"/>
            </w:tcBorders>
          </w:tcPr>
          <w:p w14:paraId="648F20A4" w14:textId="77777777" w:rsidR="00F55B65" w:rsidRPr="00D95A9D" w:rsidRDefault="00FB113B" w:rsidP="4B1F096C">
            <w:pPr>
              <w:rPr>
                <w:sz w:val="18"/>
                <w:szCs w:val="18"/>
              </w:rPr>
            </w:pPr>
            <w:r w:rsidRPr="00D95A9D">
              <w:rPr>
                <w:sz w:val="18"/>
                <w:szCs w:val="18"/>
              </w:rPr>
              <w:t>Definuje štruktúru auditných informácií o zmene stavu záznamu. Slúži len pre čítacie služby v prípade, že daný záznam bol editovaný lekárom (potvrdil klinický záver/ vykonal storno záznamu)</w:t>
            </w:r>
          </w:p>
          <w:p w14:paraId="61E42A7D" w14:textId="77777777" w:rsidR="00F55B65" w:rsidRPr="00D95A9D" w:rsidRDefault="4B1F096C" w:rsidP="4B1F096C">
            <w:pPr>
              <w:rPr>
                <w:sz w:val="18"/>
                <w:szCs w:val="18"/>
              </w:rPr>
            </w:pPr>
            <w:r w:rsidRPr="00D95A9D">
              <w:rPr>
                <w:sz w:val="18"/>
                <w:szCs w:val="18"/>
              </w:rPr>
              <w:t>Zložený atribút:</w:t>
            </w:r>
          </w:p>
          <w:p w14:paraId="093EE15E" w14:textId="6C4BA4E2" w:rsidR="00B02F12" w:rsidRPr="00D95A9D" w:rsidRDefault="00DB2889" w:rsidP="4B1F096C">
            <w:pPr>
              <w:rPr>
                <w:sz w:val="18"/>
                <w:szCs w:val="18"/>
              </w:rPr>
            </w:pPr>
            <w:hyperlink w:anchor="_Zmeny_stavu" w:history="1">
              <w:r w:rsidR="4B1F096C" w:rsidRPr="00D95A9D">
                <w:rPr>
                  <w:rStyle w:val="Hypertextovprepojenie"/>
                  <w:sz w:val="18"/>
                  <w:szCs w:val="18"/>
                </w:rPr>
                <w:t>CEN-EN13606-CLUSTER.Zmena_stavu_zaznamu.v1</w:t>
              </w:r>
            </w:hyperlink>
          </w:p>
        </w:tc>
      </w:tr>
      <w:tr w:rsidR="00B02F12" w:rsidRPr="00D95A9D" w14:paraId="7C0E5CD5" w14:textId="77777777" w:rsidTr="003E15D5">
        <w:trPr>
          <w:cantSplit/>
          <w:trHeight w:val="427"/>
        </w:trPr>
        <w:tc>
          <w:tcPr>
            <w:tcW w:w="2192" w:type="dxa"/>
            <w:tcBorders>
              <w:top w:val="single" w:sz="4" w:space="0" w:color="auto"/>
              <w:left w:val="single" w:sz="4" w:space="0" w:color="auto"/>
              <w:bottom w:val="single" w:sz="4" w:space="0" w:color="auto"/>
              <w:right w:val="single" w:sz="4" w:space="0" w:color="auto"/>
            </w:tcBorders>
            <w:vAlign w:val="center"/>
          </w:tcPr>
          <w:p w14:paraId="7CF7A55C" w14:textId="6CEA8C22" w:rsidR="00B02F12" w:rsidRPr="00D95A9D" w:rsidRDefault="4B1F096C" w:rsidP="4B1F096C">
            <w:pPr>
              <w:rPr>
                <w:sz w:val="18"/>
                <w:szCs w:val="18"/>
              </w:rPr>
            </w:pPr>
            <w:r w:rsidRPr="00D95A9D">
              <w:rPr>
                <w:sz w:val="18"/>
                <w:szCs w:val="18"/>
              </w:rPr>
              <w:t>RC_ID</w:t>
            </w:r>
            <w:r w:rsidR="10BBE82C" w:rsidRPr="00D95A9D">
              <w:br/>
            </w:r>
            <w:r w:rsidRPr="00D95A9D">
              <w:rPr>
                <w:sz w:val="18"/>
                <w:szCs w:val="18"/>
              </w:rPr>
              <w:t>(ZV.1</w:t>
            </w:r>
            <w:r w:rsidR="235B9E0A" w:rsidRPr="00D95A9D">
              <w:rPr>
                <w:sz w:val="18"/>
                <w:szCs w:val="18"/>
              </w:rPr>
              <w:t>4</w:t>
            </w:r>
            <w:r w:rsidRPr="00D95A9D">
              <w:rPr>
                <w:sz w:val="18"/>
                <w:szCs w:val="18"/>
              </w:rPr>
              <w:t>)</w:t>
            </w:r>
          </w:p>
        </w:tc>
        <w:tc>
          <w:tcPr>
            <w:tcW w:w="7306" w:type="dxa"/>
            <w:tcBorders>
              <w:top w:val="single" w:sz="4" w:space="0" w:color="auto"/>
              <w:left w:val="single" w:sz="4" w:space="0" w:color="auto"/>
              <w:bottom w:val="single" w:sz="4" w:space="0" w:color="auto"/>
              <w:right w:val="single" w:sz="4" w:space="0" w:color="auto"/>
            </w:tcBorders>
            <w:vAlign w:val="center"/>
          </w:tcPr>
          <w:p w14:paraId="438FBB39" w14:textId="77777777" w:rsidR="00B02F12" w:rsidRPr="00D95A9D" w:rsidRDefault="4B1F096C" w:rsidP="4B1F096C">
            <w:pPr>
              <w:rPr>
                <w:sz w:val="18"/>
                <w:szCs w:val="18"/>
              </w:rPr>
            </w:pPr>
            <w:r w:rsidRPr="00D95A9D">
              <w:rPr>
                <w:sz w:val="18"/>
                <w:szCs w:val="18"/>
              </w:rPr>
              <w:t>Obsahuje informácie o identifikátore záznamu, ktorý je vytvorený</w:t>
            </w:r>
          </w:p>
        </w:tc>
      </w:tr>
      <w:tr w:rsidR="00B02F12" w:rsidRPr="00D95A9D" w14:paraId="2943267F" w14:textId="77777777" w:rsidTr="003E15D5">
        <w:trPr>
          <w:cantSplit/>
          <w:trHeight w:val="276"/>
        </w:trPr>
        <w:tc>
          <w:tcPr>
            <w:tcW w:w="2192" w:type="dxa"/>
            <w:tcBorders>
              <w:top w:val="single" w:sz="4" w:space="0" w:color="auto"/>
              <w:left w:val="single" w:sz="4" w:space="0" w:color="auto"/>
              <w:bottom w:val="single" w:sz="4" w:space="0" w:color="auto"/>
              <w:right w:val="single" w:sz="4" w:space="0" w:color="auto"/>
            </w:tcBorders>
          </w:tcPr>
          <w:p w14:paraId="4E0C637F" w14:textId="77777777" w:rsidR="00B02F12" w:rsidRPr="00D95A9D" w:rsidRDefault="4B1F096C" w:rsidP="4B1F096C">
            <w:pPr>
              <w:rPr>
                <w:sz w:val="18"/>
                <w:szCs w:val="18"/>
              </w:rPr>
            </w:pPr>
            <w:r w:rsidRPr="00D95A9D">
              <w:rPr>
                <w:sz w:val="18"/>
                <w:szCs w:val="18"/>
              </w:rPr>
              <w:t>II</w:t>
            </w:r>
          </w:p>
          <w:p w14:paraId="4C51CC63" w14:textId="77777777" w:rsidR="00B02F12" w:rsidRPr="00D95A9D" w:rsidRDefault="4B1F096C" w:rsidP="4B1F096C">
            <w:pPr>
              <w:rPr>
                <w:sz w:val="18"/>
                <w:szCs w:val="18"/>
              </w:rPr>
            </w:pPr>
            <w:r w:rsidRPr="00D95A9D">
              <w:rPr>
                <w:sz w:val="18"/>
                <w:szCs w:val="18"/>
              </w:rPr>
              <w:t>(OV.21.1)</w:t>
            </w:r>
          </w:p>
        </w:tc>
        <w:tc>
          <w:tcPr>
            <w:tcW w:w="7306" w:type="dxa"/>
            <w:tcBorders>
              <w:top w:val="single" w:sz="4" w:space="0" w:color="auto"/>
              <w:left w:val="single" w:sz="4" w:space="0" w:color="auto"/>
              <w:bottom w:val="single" w:sz="4" w:space="0" w:color="auto"/>
              <w:right w:val="single" w:sz="4" w:space="0" w:color="auto"/>
            </w:tcBorders>
          </w:tcPr>
          <w:p w14:paraId="791AD637" w14:textId="77777777" w:rsidR="00B02F12" w:rsidRPr="00D95A9D" w:rsidRDefault="4B1F096C" w:rsidP="4B1F096C">
            <w:pPr>
              <w:rPr>
                <w:sz w:val="18"/>
                <w:szCs w:val="18"/>
              </w:rPr>
            </w:pPr>
            <w:r w:rsidRPr="00D95A9D">
              <w:rPr>
                <w:sz w:val="18"/>
                <w:szCs w:val="18"/>
              </w:rPr>
              <w:t xml:space="preserve">Identifikátor záznamu je generovaný podľa popisu v X070 a generuje ho ISPZS </w:t>
            </w:r>
          </w:p>
          <w:p w14:paraId="1598FD89" w14:textId="77777777" w:rsidR="00B02F12" w:rsidRPr="00D95A9D" w:rsidRDefault="00B02F12" w:rsidP="00B02F12">
            <w:pPr>
              <w:rPr>
                <w:sz w:val="18"/>
                <w:szCs w:val="18"/>
              </w:rPr>
            </w:pPr>
          </w:p>
        </w:tc>
      </w:tr>
      <w:tr w:rsidR="00B02F12" w:rsidRPr="00D95A9D" w14:paraId="29F37C5A" w14:textId="77777777" w:rsidTr="003E15D5">
        <w:trPr>
          <w:cantSplit/>
          <w:trHeight w:val="280"/>
        </w:trPr>
        <w:tc>
          <w:tcPr>
            <w:tcW w:w="2192" w:type="dxa"/>
            <w:tcBorders>
              <w:top w:val="single" w:sz="4" w:space="0" w:color="auto"/>
              <w:left w:val="single" w:sz="4" w:space="0" w:color="auto"/>
              <w:bottom w:val="single" w:sz="4" w:space="0" w:color="auto"/>
              <w:right w:val="single" w:sz="4" w:space="0" w:color="auto"/>
            </w:tcBorders>
          </w:tcPr>
          <w:p w14:paraId="102892AF" w14:textId="77777777" w:rsidR="00B02F12" w:rsidRPr="00D95A9D" w:rsidRDefault="4B1F096C" w:rsidP="4B1F096C">
            <w:pPr>
              <w:rPr>
                <w:sz w:val="18"/>
                <w:szCs w:val="18"/>
              </w:rPr>
            </w:pPr>
            <w:r w:rsidRPr="00D95A9D">
              <w:rPr>
                <w:sz w:val="18"/>
                <w:szCs w:val="18"/>
              </w:rPr>
              <w:t>OID</w:t>
            </w:r>
          </w:p>
          <w:p w14:paraId="7F8FEE0E" w14:textId="77777777" w:rsidR="00B02F12" w:rsidRPr="00D95A9D" w:rsidRDefault="4B1F096C" w:rsidP="4B1F096C">
            <w:pPr>
              <w:rPr>
                <w:sz w:val="18"/>
                <w:szCs w:val="18"/>
              </w:rPr>
            </w:pPr>
            <w:r w:rsidRPr="00D95A9D">
              <w:rPr>
                <w:sz w:val="18"/>
                <w:szCs w:val="18"/>
              </w:rPr>
              <w:t>(OV.21.2)</w:t>
            </w:r>
          </w:p>
        </w:tc>
        <w:tc>
          <w:tcPr>
            <w:tcW w:w="7306" w:type="dxa"/>
            <w:tcBorders>
              <w:top w:val="single" w:sz="4" w:space="0" w:color="auto"/>
              <w:left w:val="single" w:sz="4" w:space="0" w:color="auto"/>
              <w:bottom w:val="single" w:sz="4" w:space="0" w:color="auto"/>
              <w:right w:val="single" w:sz="4" w:space="0" w:color="auto"/>
            </w:tcBorders>
          </w:tcPr>
          <w:p w14:paraId="4FAC8EEA" w14:textId="77777777" w:rsidR="00B02F12" w:rsidRPr="00D95A9D" w:rsidRDefault="4B1F096C" w:rsidP="4B1F096C">
            <w:pPr>
              <w:rPr>
                <w:sz w:val="18"/>
                <w:szCs w:val="18"/>
              </w:rPr>
            </w:pPr>
            <w:r w:rsidRPr="00D95A9D">
              <w:rPr>
                <w:sz w:val="18"/>
                <w:szCs w:val="18"/>
              </w:rPr>
              <w:t>Obsahuje informáciu o type záznamu (archetypu), ktorý je v rámci záznamu používaný OID: 1.3.158.00165387.100.60.90</w:t>
            </w:r>
          </w:p>
        </w:tc>
      </w:tr>
    </w:tbl>
    <w:p w14:paraId="7CF65E43" w14:textId="77777777" w:rsidR="00B02F12" w:rsidRPr="00C26A9D" w:rsidRDefault="34661EDB" w:rsidP="00B50180">
      <w:pPr>
        <w:pStyle w:val="Nadpis2"/>
      </w:pPr>
      <w:bookmarkStart w:id="276" w:name="_Odporúčanie_na_vyšetrenie"/>
      <w:bookmarkStart w:id="277" w:name="_Toc56172006"/>
      <w:bookmarkEnd w:id="276"/>
      <w:r>
        <w:t>Odporúčanie na vyšetrenie</w:t>
      </w:r>
      <w:bookmarkEnd w:id="277"/>
    </w:p>
    <w:p w14:paraId="128B1AD1" w14:textId="7D0EE6FD" w:rsidR="00C26A9D" w:rsidRDefault="4B1F096C" w:rsidP="00C26A9D">
      <w:r w:rsidRPr="00D95A9D">
        <w:t>CEN-EN13606-CLUSTER.Odporucanie_na_vysetrenie.v</w:t>
      </w:r>
      <w:r w:rsidR="002C7FD9">
        <w:t>2</w:t>
      </w:r>
    </w:p>
    <w:p w14:paraId="7D907BBE" w14:textId="77777777" w:rsidR="00C26A9D" w:rsidRDefault="00C26A9D">
      <w:pPr>
        <w:spacing w:before="0" w:after="200" w:line="276" w:lineRule="auto"/>
      </w:pPr>
      <w:r>
        <w:br w:type="page"/>
      </w:r>
    </w:p>
    <w:tbl>
      <w:tblPr>
        <w:tblW w:w="9498" w:type="dxa"/>
        <w:tblLayout w:type="fixed"/>
        <w:tblLook w:val="04A0" w:firstRow="1" w:lastRow="0" w:firstColumn="1" w:lastColumn="0" w:noHBand="0" w:noVBand="1"/>
      </w:tblPr>
      <w:tblGrid>
        <w:gridCol w:w="2183"/>
        <w:gridCol w:w="7315"/>
      </w:tblGrid>
      <w:tr w:rsidR="00B02F12" w:rsidRPr="00D95A9D" w14:paraId="24773460" w14:textId="77777777" w:rsidTr="2D6D4F0D">
        <w:trPr>
          <w:trHeight w:val="503"/>
        </w:trPr>
        <w:tc>
          <w:tcPr>
            <w:tcW w:w="2183" w:type="dxa"/>
            <w:tcBorders>
              <w:bottom w:val="single" w:sz="4" w:space="0" w:color="auto"/>
            </w:tcBorders>
            <w:shd w:val="clear" w:color="auto" w:fill="002060"/>
            <w:vAlign w:val="center"/>
          </w:tcPr>
          <w:p w14:paraId="2AE83497" w14:textId="77777777" w:rsidR="00B02F12" w:rsidRPr="00D95A9D" w:rsidRDefault="34661EDB" w:rsidP="003C2924">
            <w:pPr>
              <w:rPr>
                <w:sz w:val="18"/>
                <w:szCs w:val="18"/>
              </w:rPr>
            </w:pPr>
            <w:r w:rsidRPr="00D95A9D">
              <w:rPr>
                <w:sz w:val="18"/>
                <w:szCs w:val="18"/>
              </w:rPr>
              <w:lastRenderedPageBreak/>
              <w:t>ADL - Element/Ontology/text:</w:t>
            </w:r>
          </w:p>
        </w:tc>
        <w:tc>
          <w:tcPr>
            <w:tcW w:w="7315" w:type="dxa"/>
            <w:tcBorders>
              <w:bottom w:val="single" w:sz="4" w:space="0" w:color="auto"/>
            </w:tcBorders>
            <w:shd w:val="clear" w:color="auto" w:fill="002060"/>
            <w:vAlign w:val="center"/>
          </w:tcPr>
          <w:p w14:paraId="29365568" w14:textId="77777777" w:rsidR="00B02F12" w:rsidRPr="00D95A9D" w:rsidRDefault="6DE4F7B8" w:rsidP="003C2924">
            <w:pPr>
              <w:rPr>
                <w:sz w:val="18"/>
                <w:szCs w:val="18"/>
              </w:rPr>
            </w:pPr>
            <w:r w:rsidRPr="00D95A9D">
              <w:rPr>
                <w:color w:val="FFFFFF" w:themeColor="background2"/>
                <w:sz w:val="18"/>
                <w:szCs w:val="18"/>
              </w:rPr>
              <w:t>Popis</w:t>
            </w:r>
          </w:p>
        </w:tc>
      </w:tr>
      <w:tr w:rsidR="00B02F12" w:rsidRPr="00D95A9D" w14:paraId="6608134F" w14:textId="77777777" w:rsidTr="2D6D4F0D">
        <w:trPr>
          <w:trHeight w:val="1253"/>
        </w:trPr>
        <w:tc>
          <w:tcPr>
            <w:tcW w:w="2183" w:type="dxa"/>
            <w:tcBorders>
              <w:top w:val="single" w:sz="4" w:space="0" w:color="auto"/>
              <w:left w:val="single" w:sz="4" w:space="0" w:color="auto"/>
              <w:bottom w:val="single" w:sz="4" w:space="0" w:color="auto"/>
              <w:right w:val="single" w:sz="4" w:space="0" w:color="auto"/>
            </w:tcBorders>
          </w:tcPr>
          <w:p w14:paraId="0C210631" w14:textId="77777777" w:rsidR="00B02F12" w:rsidRPr="00D95A9D" w:rsidRDefault="4B1F096C" w:rsidP="4B1F096C">
            <w:pPr>
              <w:rPr>
                <w:sz w:val="18"/>
                <w:szCs w:val="18"/>
              </w:rPr>
            </w:pPr>
            <w:r w:rsidRPr="00D95A9D">
              <w:rPr>
                <w:sz w:val="18"/>
                <w:szCs w:val="18"/>
              </w:rPr>
              <w:t>Identifikátor výmenného lístku</w:t>
            </w:r>
            <w:r w:rsidR="10BBE82C" w:rsidRPr="00D95A9D">
              <w:br/>
            </w:r>
            <w:r w:rsidRPr="00D95A9D">
              <w:rPr>
                <w:sz w:val="18"/>
                <w:szCs w:val="18"/>
              </w:rPr>
              <w:t>(OnV.1)</w:t>
            </w:r>
          </w:p>
        </w:tc>
        <w:tc>
          <w:tcPr>
            <w:tcW w:w="7315" w:type="dxa"/>
            <w:tcBorders>
              <w:top w:val="single" w:sz="4" w:space="0" w:color="auto"/>
              <w:left w:val="single" w:sz="4" w:space="0" w:color="auto"/>
              <w:bottom w:val="single" w:sz="4" w:space="0" w:color="auto"/>
              <w:right w:val="single" w:sz="4" w:space="0" w:color="auto"/>
            </w:tcBorders>
          </w:tcPr>
          <w:p w14:paraId="69F74BEE" w14:textId="79472A2D" w:rsidR="005664BB" w:rsidRPr="00D95A9D" w:rsidRDefault="005664BB" w:rsidP="4B1F096C">
            <w:pPr>
              <w:rPr>
                <w:sz w:val="18"/>
                <w:szCs w:val="18"/>
              </w:rPr>
            </w:pPr>
            <w:r w:rsidRPr="00D95A9D">
              <w:rPr>
                <w:sz w:val="18"/>
                <w:szCs w:val="18"/>
              </w:rPr>
              <w:t xml:space="preserve">Identifikátor výmenného lístku pomocou/ žiadanky, na základe ktorého je stanovená jednoznačnosť výmenného lístka a na základe ktorého je možné vyhľadať výmenný lístok.  </w:t>
            </w:r>
          </w:p>
          <w:p w14:paraId="4F28EA43" w14:textId="77777777" w:rsidR="005664BB" w:rsidRPr="00D95A9D" w:rsidRDefault="005664BB" w:rsidP="4B1F096C">
            <w:pPr>
              <w:rPr>
                <w:sz w:val="18"/>
                <w:szCs w:val="18"/>
              </w:rPr>
            </w:pPr>
          </w:p>
          <w:p w14:paraId="6FAFEF64" w14:textId="77777777" w:rsidR="00B02F12" w:rsidRPr="00D95A9D" w:rsidRDefault="4B1F096C" w:rsidP="4B1F096C">
            <w:pPr>
              <w:rPr>
                <w:sz w:val="18"/>
                <w:szCs w:val="18"/>
              </w:rPr>
            </w:pPr>
            <w:r w:rsidRPr="00D95A9D">
              <w:rPr>
                <w:sz w:val="18"/>
                <w:szCs w:val="18"/>
              </w:rPr>
              <w:t>Interný identifikátor je generovaný automaticky IS PZS. Špecifikácia tvorby interného identifikátora záznamu je uvedená v dokumente eSO1_SP_x070_Detailna_specifikacia_rozhrania_Volanie_sluzieb v kapitole „Identifikácia zdravotných záznamov“.</w:t>
            </w:r>
          </w:p>
          <w:p w14:paraId="4B7FD47A" w14:textId="77777777" w:rsidR="00B02F12" w:rsidRPr="00D95A9D" w:rsidRDefault="4B1F096C" w:rsidP="4B1F096C">
            <w:pPr>
              <w:rPr>
                <w:sz w:val="18"/>
                <w:szCs w:val="18"/>
              </w:rPr>
            </w:pPr>
            <w:r w:rsidRPr="00D95A9D">
              <w:rPr>
                <w:sz w:val="18"/>
                <w:szCs w:val="18"/>
              </w:rPr>
              <w:t>OID: 1.3.158.00165387.100.60.110</w:t>
            </w:r>
          </w:p>
          <w:p w14:paraId="02071D9F" w14:textId="77777777" w:rsidR="00B02F12" w:rsidRPr="00D95A9D" w:rsidRDefault="4B1F096C" w:rsidP="4B1F096C">
            <w:pPr>
              <w:rPr>
                <w:sz w:val="18"/>
                <w:szCs w:val="18"/>
              </w:rPr>
            </w:pPr>
            <w:r w:rsidRPr="00D95A9D">
              <w:rPr>
                <w:sz w:val="18"/>
                <w:szCs w:val="18"/>
              </w:rPr>
              <w:t>Identifikátor je potrebné tlačiť v rozsahu 21 miest a je potrebné opticky oddeliť posledných 6 znakov z 21 miestneho ID. Lekár primárne prepisuje 6 znakov, 21 prepisuje až v momente, kedy by pacient mal 2 rovnaké lístky s posledných 6 zhodnými znakmi</w:t>
            </w:r>
          </w:p>
        </w:tc>
      </w:tr>
      <w:tr w:rsidR="00B02F12" w:rsidRPr="00D95A9D" w14:paraId="69F78566" w14:textId="77777777" w:rsidTr="2D6D4F0D">
        <w:trPr>
          <w:trHeight w:val="684"/>
        </w:trPr>
        <w:tc>
          <w:tcPr>
            <w:tcW w:w="2183" w:type="dxa"/>
            <w:tcBorders>
              <w:top w:val="single" w:sz="4" w:space="0" w:color="auto"/>
              <w:left w:val="single" w:sz="4" w:space="0" w:color="auto"/>
              <w:bottom w:val="single" w:sz="4" w:space="0" w:color="auto"/>
              <w:right w:val="single" w:sz="4" w:space="0" w:color="auto"/>
            </w:tcBorders>
          </w:tcPr>
          <w:p w14:paraId="5ED9A088" w14:textId="77777777" w:rsidR="00B02F12" w:rsidRPr="00D95A9D" w:rsidRDefault="4B1F096C" w:rsidP="4B1F096C">
            <w:pPr>
              <w:rPr>
                <w:sz w:val="18"/>
                <w:szCs w:val="18"/>
              </w:rPr>
            </w:pPr>
            <w:r w:rsidRPr="00D95A9D">
              <w:rPr>
                <w:sz w:val="18"/>
                <w:szCs w:val="18"/>
              </w:rPr>
              <w:t>Druh špecializovaného útvaru</w:t>
            </w:r>
            <w:r w:rsidR="10BBE82C" w:rsidRPr="00D95A9D">
              <w:br/>
            </w:r>
            <w:r w:rsidRPr="00D95A9D">
              <w:rPr>
                <w:sz w:val="18"/>
                <w:szCs w:val="18"/>
              </w:rPr>
              <w:t>(OnV.2)</w:t>
            </w:r>
          </w:p>
        </w:tc>
        <w:tc>
          <w:tcPr>
            <w:tcW w:w="7315" w:type="dxa"/>
            <w:tcBorders>
              <w:top w:val="single" w:sz="4" w:space="0" w:color="auto"/>
              <w:left w:val="single" w:sz="4" w:space="0" w:color="auto"/>
              <w:bottom w:val="single" w:sz="4" w:space="0" w:color="auto"/>
              <w:right w:val="single" w:sz="4" w:space="0" w:color="auto"/>
            </w:tcBorders>
          </w:tcPr>
          <w:p w14:paraId="5DF06249" w14:textId="77777777" w:rsidR="00B02F12" w:rsidRPr="00D95A9D" w:rsidRDefault="005664BB" w:rsidP="4B1F096C">
            <w:pPr>
              <w:rPr>
                <w:sz w:val="18"/>
                <w:szCs w:val="18"/>
              </w:rPr>
            </w:pPr>
            <w:r w:rsidRPr="00D95A9D">
              <w:rPr>
                <w:sz w:val="18"/>
                <w:szCs w:val="18"/>
              </w:rPr>
              <w:t>Druh špecializovaného útvaru (oddelenie, ambulancia, ...) pre ktorý je odporúčanie na vyšetrenie požadované. Hodnota je napĺňaná z číselníka 1.3.158.00165387.100.10.37</w:t>
            </w:r>
          </w:p>
        </w:tc>
      </w:tr>
      <w:tr w:rsidR="00B02F12" w:rsidRPr="00D95A9D" w14:paraId="64B43AD1" w14:textId="77777777" w:rsidTr="2D6D4F0D">
        <w:trPr>
          <w:trHeight w:val="410"/>
        </w:trPr>
        <w:tc>
          <w:tcPr>
            <w:tcW w:w="2183" w:type="dxa"/>
            <w:tcBorders>
              <w:top w:val="single" w:sz="4" w:space="0" w:color="auto"/>
              <w:left w:val="single" w:sz="4" w:space="0" w:color="auto"/>
              <w:bottom w:val="single" w:sz="4" w:space="0" w:color="auto"/>
              <w:right w:val="single" w:sz="4" w:space="0" w:color="auto"/>
            </w:tcBorders>
          </w:tcPr>
          <w:p w14:paraId="57C5960F" w14:textId="77777777" w:rsidR="00B02F12" w:rsidRPr="00D95A9D" w:rsidRDefault="4B1F096C" w:rsidP="4B1F096C">
            <w:pPr>
              <w:rPr>
                <w:sz w:val="18"/>
                <w:szCs w:val="18"/>
              </w:rPr>
            </w:pPr>
            <w:r w:rsidRPr="00D95A9D">
              <w:rPr>
                <w:sz w:val="18"/>
                <w:szCs w:val="18"/>
              </w:rPr>
              <w:t>Odborné zameranie</w:t>
            </w:r>
            <w:r w:rsidR="10BBE82C" w:rsidRPr="00D95A9D">
              <w:br/>
            </w:r>
            <w:r w:rsidRPr="00D95A9D">
              <w:rPr>
                <w:sz w:val="18"/>
                <w:szCs w:val="18"/>
              </w:rPr>
              <w:t>(OnV.3)</w:t>
            </w:r>
          </w:p>
        </w:tc>
        <w:tc>
          <w:tcPr>
            <w:tcW w:w="7315" w:type="dxa"/>
            <w:tcBorders>
              <w:top w:val="single" w:sz="4" w:space="0" w:color="auto"/>
              <w:left w:val="single" w:sz="4" w:space="0" w:color="auto"/>
              <w:bottom w:val="single" w:sz="4" w:space="0" w:color="auto"/>
              <w:right w:val="single" w:sz="4" w:space="0" w:color="auto"/>
            </w:tcBorders>
          </w:tcPr>
          <w:p w14:paraId="521AAEE4" w14:textId="77777777" w:rsidR="00B02F12" w:rsidRPr="00D95A9D" w:rsidRDefault="005664BB" w:rsidP="4B1F096C">
            <w:pPr>
              <w:rPr>
                <w:sz w:val="18"/>
                <w:szCs w:val="18"/>
              </w:rPr>
            </w:pPr>
            <w:r w:rsidRPr="00D95A9D">
              <w:rPr>
                <w:sz w:val="18"/>
                <w:szCs w:val="18"/>
              </w:rPr>
              <w:t>Odborné zameranie útvaru, ktorému je odporúčanie na vyšetrenie zasielané. Hodnota je napĺňaná z číselníka 1.3.158.00165387.100.10.39</w:t>
            </w:r>
          </w:p>
        </w:tc>
      </w:tr>
      <w:tr w:rsidR="00B02F12" w:rsidRPr="00D95A9D" w14:paraId="1B378FFD" w14:textId="77777777" w:rsidTr="2D6D4F0D">
        <w:trPr>
          <w:trHeight w:val="490"/>
        </w:trPr>
        <w:tc>
          <w:tcPr>
            <w:tcW w:w="2183" w:type="dxa"/>
            <w:tcBorders>
              <w:top w:val="single" w:sz="4" w:space="0" w:color="auto"/>
              <w:left w:val="single" w:sz="4" w:space="0" w:color="auto"/>
              <w:bottom w:val="single" w:sz="4" w:space="0" w:color="auto"/>
              <w:right w:val="single" w:sz="4" w:space="0" w:color="auto"/>
            </w:tcBorders>
          </w:tcPr>
          <w:p w14:paraId="71414388" w14:textId="77777777" w:rsidR="00B02F12" w:rsidRPr="00D95A9D" w:rsidRDefault="4B1F096C" w:rsidP="4B1F096C">
            <w:pPr>
              <w:rPr>
                <w:sz w:val="18"/>
                <w:szCs w:val="18"/>
              </w:rPr>
            </w:pPr>
            <w:r w:rsidRPr="00D95A9D">
              <w:rPr>
                <w:sz w:val="18"/>
                <w:szCs w:val="18"/>
              </w:rPr>
              <w:t>Vyšetrovaný orgán</w:t>
            </w:r>
          </w:p>
          <w:p w14:paraId="6FC8AFEA" w14:textId="77777777" w:rsidR="00B02F12" w:rsidRPr="00D95A9D" w:rsidRDefault="4B1F096C" w:rsidP="4B1F096C">
            <w:pPr>
              <w:rPr>
                <w:sz w:val="18"/>
                <w:szCs w:val="18"/>
              </w:rPr>
            </w:pPr>
            <w:r w:rsidRPr="00D95A9D">
              <w:rPr>
                <w:sz w:val="18"/>
                <w:szCs w:val="18"/>
              </w:rPr>
              <w:t>(OnV.4)</w:t>
            </w:r>
          </w:p>
        </w:tc>
        <w:tc>
          <w:tcPr>
            <w:tcW w:w="7315" w:type="dxa"/>
            <w:tcBorders>
              <w:top w:val="single" w:sz="4" w:space="0" w:color="auto"/>
              <w:left w:val="single" w:sz="4" w:space="0" w:color="auto"/>
              <w:bottom w:val="single" w:sz="4" w:space="0" w:color="auto"/>
              <w:right w:val="single" w:sz="4" w:space="0" w:color="auto"/>
            </w:tcBorders>
          </w:tcPr>
          <w:p w14:paraId="48E43D31" w14:textId="1D6545E6" w:rsidR="000B6994" w:rsidRPr="00D95A9D" w:rsidRDefault="2381E877" w:rsidP="2D6D4F0D">
            <w:pPr>
              <w:rPr>
                <w:sz w:val="18"/>
                <w:szCs w:val="18"/>
              </w:rPr>
            </w:pPr>
            <w:r w:rsidRPr="2D6D4F0D">
              <w:rPr>
                <w:sz w:val="18"/>
                <w:szCs w:val="18"/>
              </w:rPr>
              <w:t xml:space="preserve">Orgán resp. oblasť tela, ktorá má byť vyšetrená v rámci žiadanky na zobrazovacie vyšetrenie. Využíva sa len pre účely žiadanky na zobrazovacie vyšetrenie. </w:t>
            </w:r>
          </w:p>
          <w:p w14:paraId="0111996D" w14:textId="4DAF8DE2" w:rsidR="000B6994" w:rsidRPr="00D95A9D" w:rsidRDefault="1A98499D" w:rsidP="007616C8">
            <w:pPr>
              <w:spacing w:before="120" w:after="120" w:line="276" w:lineRule="auto"/>
              <w:ind w:left="-24"/>
              <w:jc w:val="both"/>
              <w:rPr>
                <w:rFonts w:eastAsia="Arial" w:cs="Arial"/>
              </w:rPr>
            </w:pPr>
            <w:r w:rsidRPr="007616C8">
              <w:rPr>
                <w:rFonts w:ascii="Times New Roman" w:hAnsi="Times New Roman"/>
                <w:color w:val="000000"/>
                <w:highlight w:val="yellow"/>
              </w:rPr>
              <w:t>V prípade požiadavky, na poskytnutie odporúčania na vyšetrenie, ktoré bolo zapísané vo verzii 7, je do položky "Vyšetrovaný orgán" naplnený textový popis JRUZ položky číselníka "Anatomické miesto - OID 1.3.158.00165387.100.10.115".</w:t>
            </w:r>
          </w:p>
        </w:tc>
      </w:tr>
      <w:tr w:rsidR="000B6994" w:rsidRPr="00D95A9D" w14:paraId="20E68E52" w14:textId="77777777" w:rsidTr="2D6D4F0D">
        <w:trPr>
          <w:trHeight w:val="838"/>
        </w:trPr>
        <w:tc>
          <w:tcPr>
            <w:tcW w:w="2183" w:type="dxa"/>
            <w:tcBorders>
              <w:top w:val="single" w:sz="4" w:space="0" w:color="auto"/>
              <w:left w:val="single" w:sz="4" w:space="0" w:color="auto"/>
              <w:bottom w:val="single" w:sz="4" w:space="0" w:color="auto"/>
              <w:right w:val="single" w:sz="4" w:space="0" w:color="auto"/>
            </w:tcBorders>
            <w:vAlign w:val="center"/>
          </w:tcPr>
          <w:p w14:paraId="3D9BA8E4" w14:textId="77777777" w:rsidR="000B6994" w:rsidRPr="00D95A9D" w:rsidRDefault="4B1F096C" w:rsidP="4B1F096C">
            <w:pPr>
              <w:rPr>
                <w:sz w:val="18"/>
                <w:szCs w:val="18"/>
              </w:rPr>
            </w:pPr>
            <w:r w:rsidRPr="00D95A9D">
              <w:rPr>
                <w:sz w:val="18"/>
                <w:szCs w:val="18"/>
              </w:rPr>
              <w:t>Modalita zobrazovacieho vyšetrenia</w:t>
            </w:r>
          </w:p>
          <w:p w14:paraId="17AAF8DA" w14:textId="77777777" w:rsidR="000B6994" w:rsidRPr="00D95A9D" w:rsidRDefault="4B1F096C" w:rsidP="4B1F096C">
            <w:pPr>
              <w:rPr>
                <w:sz w:val="18"/>
                <w:szCs w:val="18"/>
              </w:rPr>
            </w:pPr>
            <w:r w:rsidRPr="00D95A9D">
              <w:rPr>
                <w:sz w:val="18"/>
                <w:szCs w:val="18"/>
              </w:rPr>
              <w:t>(OnV.5)</w:t>
            </w:r>
          </w:p>
        </w:tc>
        <w:tc>
          <w:tcPr>
            <w:tcW w:w="7315" w:type="dxa"/>
            <w:tcBorders>
              <w:top w:val="single" w:sz="4" w:space="0" w:color="auto"/>
              <w:left w:val="single" w:sz="4" w:space="0" w:color="auto"/>
              <w:bottom w:val="single" w:sz="4" w:space="0" w:color="auto"/>
              <w:right w:val="single" w:sz="4" w:space="0" w:color="auto"/>
            </w:tcBorders>
            <w:vAlign w:val="center"/>
          </w:tcPr>
          <w:p w14:paraId="1519800A" w14:textId="77777777" w:rsidR="005664BB" w:rsidRPr="00D95A9D" w:rsidRDefault="005664BB" w:rsidP="005664BB">
            <w:pPr>
              <w:rPr>
                <w:sz w:val="18"/>
                <w:szCs w:val="18"/>
              </w:rPr>
            </w:pPr>
            <w:r w:rsidRPr="00D95A9D">
              <w:rPr>
                <w:sz w:val="18"/>
                <w:szCs w:val="18"/>
              </w:rPr>
              <w:t>Kód modality zobrazovacieho vyšetrenia.</w:t>
            </w:r>
          </w:p>
          <w:p w14:paraId="6EDBA8AB" w14:textId="150554DA" w:rsidR="0DC015EB" w:rsidRPr="003E15D5" w:rsidDel="0A5D711E" w:rsidRDefault="0DC015EB">
            <w:pPr>
              <w:rPr>
                <w:sz w:val="18"/>
                <w:szCs w:val="18"/>
              </w:rPr>
            </w:pPr>
            <w:r w:rsidRPr="003E15D5">
              <w:rPr>
                <w:sz w:val="18"/>
                <w:szCs w:val="18"/>
              </w:rPr>
              <w:t>CT; RTG; NMR; MRI; SPECT; PET; ECG; EEG; US; MEG; DSA; NIRS; OCT'; EIT; ..</w:t>
            </w:r>
          </w:p>
          <w:p w14:paraId="0E5B93EA" w14:textId="6F34A855" w:rsidR="09BF6803" w:rsidRPr="003E15D5" w:rsidRDefault="674582B6">
            <w:pPr>
              <w:rPr>
                <w:sz w:val="18"/>
                <w:szCs w:val="18"/>
              </w:rPr>
            </w:pPr>
            <w:r w:rsidRPr="003E15D5">
              <w:rPr>
                <w:sz w:val="18"/>
                <w:szCs w:val="18"/>
              </w:rPr>
              <w:t xml:space="preserve">Používa sa </w:t>
            </w:r>
            <w:r w:rsidR="2ED645A2" w:rsidRPr="003E15D5">
              <w:rPr>
                <w:sz w:val="18"/>
                <w:szCs w:val="18"/>
              </w:rPr>
              <w:t xml:space="preserve">len </w:t>
            </w:r>
            <w:r w:rsidRPr="003E15D5">
              <w:rPr>
                <w:sz w:val="18"/>
                <w:szCs w:val="18"/>
              </w:rPr>
              <w:t>pre čítanie záznamov zapísanýc</w:t>
            </w:r>
            <w:r w:rsidR="2ED645A2" w:rsidRPr="003E15D5">
              <w:rPr>
                <w:sz w:val="18"/>
                <w:szCs w:val="18"/>
              </w:rPr>
              <w:t xml:space="preserve">h </w:t>
            </w:r>
            <w:r w:rsidRPr="003E15D5">
              <w:rPr>
                <w:sz w:val="18"/>
                <w:szCs w:val="18"/>
              </w:rPr>
              <w:t xml:space="preserve"> verziou</w:t>
            </w:r>
            <w:r w:rsidR="2ED645A2" w:rsidRPr="003E15D5">
              <w:rPr>
                <w:sz w:val="18"/>
                <w:szCs w:val="18"/>
              </w:rPr>
              <w:t xml:space="preserve"> nižšou ako v6. </w:t>
            </w:r>
          </w:p>
        </w:tc>
      </w:tr>
      <w:tr w:rsidR="0D322DBD" w14:paraId="3EF46E90" w14:textId="77777777" w:rsidTr="2D6D4F0D">
        <w:trPr>
          <w:trHeight w:val="838"/>
        </w:trPr>
        <w:tc>
          <w:tcPr>
            <w:tcW w:w="2183" w:type="dxa"/>
            <w:tcBorders>
              <w:top w:val="single" w:sz="4" w:space="0" w:color="auto"/>
              <w:left w:val="single" w:sz="4" w:space="0" w:color="auto"/>
              <w:bottom w:val="single" w:sz="4" w:space="0" w:color="auto"/>
              <w:right w:val="single" w:sz="4" w:space="0" w:color="auto"/>
            </w:tcBorders>
            <w:vAlign w:val="center"/>
          </w:tcPr>
          <w:p w14:paraId="6FF54A9B" w14:textId="42F98416" w:rsidR="0D322DBD" w:rsidRPr="003E15D5" w:rsidRDefault="686A26B1">
            <w:pPr>
              <w:rPr>
                <w:sz w:val="18"/>
                <w:szCs w:val="18"/>
              </w:rPr>
            </w:pPr>
            <w:r w:rsidRPr="003E15D5">
              <w:rPr>
                <w:sz w:val="18"/>
                <w:szCs w:val="18"/>
              </w:rPr>
              <w:t>Modalita zobrazovacieho vyšetrenia</w:t>
            </w:r>
            <w:r w:rsidR="4BB88BB0" w:rsidRPr="003E15D5">
              <w:rPr>
                <w:sz w:val="18"/>
                <w:szCs w:val="18"/>
              </w:rPr>
              <w:t xml:space="preserve"> CV</w:t>
            </w:r>
          </w:p>
          <w:p w14:paraId="3B1771E5" w14:textId="11673A8F" w:rsidR="0D322DBD" w:rsidRPr="003E15D5" w:rsidRDefault="686A26B1">
            <w:pPr>
              <w:rPr>
                <w:sz w:val="18"/>
                <w:szCs w:val="18"/>
              </w:rPr>
            </w:pPr>
            <w:r w:rsidRPr="003E15D5">
              <w:rPr>
                <w:sz w:val="18"/>
                <w:szCs w:val="18"/>
              </w:rPr>
              <w:t>(OnV.</w:t>
            </w:r>
            <w:r w:rsidR="4BB88BB0" w:rsidRPr="003E15D5">
              <w:rPr>
                <w:sz w:val="18"/>
                <w:szCs w:val="18"/>
              </w:rPr>
              <w:t>6</w:t>
            </w:r>
            <w:r w:rsidRPr="003E15D5">
              <w:rPr>
                <w:sz w:val="18"/>
                <w:szCs w:val="18"/>
              </w:rPr>
              <w:t>)</w:t>
            </w:r>
          </w:p>
          <w:p w14:paraId="0F7BD7B7" w14:textId="08803E82" w:rsidR="0D322DBD" w:rsidRPr="003E15D5" w:rsidRDefault="0D322DBD">
            <w:pPr>
              <w:rPr>
                <w:sz w:val="18"/>
                <w:szCs w:val="18"/>
              </w:rPr>
            </w:pPr>
          </w:p>
        </w:tc>
        <w:tc>
          <w:tcPr>
            <w:tcW w:w="7315" w:type="dxa"/>
            <w:tcBorders>
              <w:top w:val="single" w:sz="4" w:space="0" w:color="auto"/>
              <w:left w:val="single" w:sz="4" w:space="0" w:color="auto"/>
              <w:bottom w:val="single" w:sz="4" w:space="0" w:color="auto"/>
              <w:right w:val="single" w:sz="4" w:space="0" w:color="auto"/>
            </w:tcBorders>
            <w:vAlign w:val="center"/>
          </w:tcPr>
          <w:p w14:paraId="1FE66A08" w14:textId="7500FE1B" w:rsidR="0D322DBD" w:rsidRPr="003E15D5" w:rsidRDefault="21592A5A">
            <w:pPr>
              <w:rPr>
                <w:sz w:val="18"/>
                <w:szCs w:val="18"/>
              </w:rPr>
            </w:pPr>
            <w:r w:rsidRPr="003E15D5">
              <w:rPr>
                <w:sz w:val="18"/>
                <w:szCs w:val="18"/>
              </w:rPr>
              <w:t>Kód modality zobrazovacieho vyšetrenia.</w:t>
            </w:r>
            <w:r w:rsidR="0A5D711E" w:rsidRPr="003E15D5">
              <w:rPr>
                <w:rFonts w:eastAsia="Arial" w:cs="Arial"/>
                <w:sz w:val="18"/>
                <w:szCs w:val="18"/>
              </w:rPr>
              <w:t xml:space="preserve"> </w:t>
            </w:r>
          </w:p>
          <w:p w14:paraId="09C3F2AE" w14:textId="7500FE1B" w:rsidR="0D322DBD" w:rsidRPr="003E15D5" w:rsidRDefault="0A5D711E">
            <w:pPr>
              <w:rPr>
                <w:sz w:val="18"/>
                <w:szCs w:val="18"/>
              </w:rPr>
            </w:pPr>
            <w:r w:rsidRPr="003E15D5">
              <w:rPr>
                <w:rFonts w:eastAsia="Arial" w:cs="Arial"/>
                <w:sz w:val="18"/>
                <w:szCs w:val="18"/>
              </w:rPr>
              <w:t>Hodnota je napĺňaná z číselníka1.3.158.00165387.100.10.256</w:t>
            </w:r>
          </w:p>
          <w:p w14:paraId="56D50F0F" w14:textId="62CFFDF5" w:rsidR="0D322DBD" w:rsidRPr="003E15D5" w:rsidRDefault="0A5D711E">
            <w:pPr>
              <w:rPr>
                <w:sz w:val="18"/>
                <w:szCs w:val="18"/>
              </w:rPr>
            </w:pPr>
            <w:r w:rsidRPr="003E15D5">
              <w:rPr>
                <w:sz w:val="18"/>
                <w:szCs w:val="18"/>
              </w:rPr>
              <w:t>Slúži pre zaznamenani</w:t>
            </w:r>
            <w:r w:rsidR="7F81814F" w:rsidRPr="003E15D5">
              <w:rPr>
                <w:sz w:val="18"/>
                <w:szCs w:val="18"/>
              </w:rPr>
              <w:t>e modality</w:t>
            </w:r>
            <w:r w:rsidRPr="003E15D5">
              <w:rPr>
                <w:sz w:val="18"/>
                <w:szCs w:val="18"/>
              </w:rPr>
              <w:t xml:space="preserve"> zobrazovacieho vyšetrenia pre rádiológiu, aby bolo možné rozdelenie žiadaniek podľa potrebného pracoviska. Vypln</w:t>
            </w:r>
            <w:r w:rsidR="786DB827" w:rsidRPr="003E15D5">
              <w:rPr>
                <w:sz w:val="18"/>
                <w:szCs w:val="18"/>
              </w:rPr>
              <w:t>e</w:t>
            </w:r>
            <w:r w:rsidR="09BF6803" w:rsidRPr="003E15D5">
              <w:rPr>
                <w:sz w:val="18"/>
                <w:szCs w:val="18"/>
              </w:rPr>
              <w:t>n</w:t>
            </w:r>
            <w:r w:rsidRPr="003E15D5">
              <w:rPr>
                <w:sz w:val="18"/>
                <w:szCs w:val="18"/>
              </w:rPr>
              <w:t>ím modality sa zabezpečí aby MR nevidelo žiadanky, ktoré boli vytvorené pre potreby CT</w:t>
            </w:r>
          </w:p>
          <w:p w14:paraId="52C69938" w14:textId="5CC87960" w:rsidR="0D322DBD" w:rsidRPr="003E15D5" w:rsidRDefault="0D322DBD">
            <w:pPr>
              <w:rPr>
                <w:sz w:val="18"/>
                <w:szCs w:val="18"/>
              </w:rPr>
            </w:pPr>
          </w:p>
        </w:tc>
      </w:tr>
      <w:tr w:rsidR="000B6994" w:rsidRPr="00D95A9D" w14:paraId="75AB09AE" w14:textId="77777777" w:rsidTr="2D6D4F0D">
        <w:trPr>
          <w:trHeight w:val="1449"/>
        </w:trPr>
        <w:tc>
          <w:tcPr>
            <w:tcW w:w="2183" w:type="dxa"/>
            <w:tcBorders>
              <w:top w:val="single" w:sz="4" w:space="0" w:color="auto"/>
              <w:left w:val="single" w:sz="4" w:space="0" w:color="auto"/>
              <w:bottom w:val="single" w:sz="4" w:space="0" w:color="auto"/>
              <w:right w:val="single" w:sz="4" w:space="0" w:color="auto"/>
            </w:tcBorders>
          </w:tcPr>
          <w:p w14:paraId="47EEAD6A" w14:textId="41AE0253" w:rsidR="000B6994" w:rsidRPr="00D95A9D" w:rsidRDefault="4B1F096C" w:rsidP="4B1F096C">
            <w:pPr>
              <w:rPr>
                <w:sz w:val="18"/>
                <w:szCs w:val="18"/>
              </w:rPr>
            </w:pPr>
            <w:r w:rsidRPr="00D95A9D">
              <w:rPr>
                <w:sz w:val="18"/>
                <w:szCs w:val="18"/>
              </w:rPr>
              <w:t>Požadované vyšetrenie</w:t>
            </w:r>
            <w:r w:rsidR="10BBE82C" w:rsidRPr="00D95A9D">
              <w:br/>
            </w:r>
            <w:r w:rsidRPr="00D95A9D">
              <w:rPr>
                <w:sz w:val="18"/>
                <w:szCs w:val="18"/>
              </w:rPr>
              <w:t>(OnV.</w:t>
            </w:r>
            <w:r w:rsidR="4BB88BB0" w:rsidRPr="00D95A9D">
              <w:rPr>
                <w:sz w:val="18"/>
                <w:szCs w:val="18"/>
              </w:rPr>
              <w:t>7</w:t>
            </w:r>
            <w:r w:rsidRPr="00D95A9D">
              <w:rPr>
                <w:sz w:val="18"/>
                <w:szCs w:val="18"/>
              </w:rPr>
              <w:t>)</w:t>
            </w:r>
          </w:p>
        </w:tc>
        <w:tc>
          <w:tcPr>
            <w:tcW w:w="7315" w:type="dxa"/>
            <w:tcBorders>
              <w:top w:val="single" w:sz="4" w:space="0" w:color="auto"/>
              <w:left w:val="single" w:sz="4" w:space="0" w:color="auto"/>
              <w:bottom w:val="single" w:sz="4" w:space="0" w:color="auto"/>
              <w:right w:val="single" w:sz="4" w:space="0" w:color="auto"/>
            </w:tcBorders>
          </w:tcPr>
          <w:p w14:paraId="2A7F9C3E" w14:textId="77777777" w:rsidR="000B6994" w:rsidRPr="00D95A9D" w:rsidRDefault="005664BB" w:rsidP="4B1F096C">
            <w:pPr>
              <w:rPr>
                <w:sz w:val="18"/>
                <w:szCs w:val="18"/>
              </w:rPr>
            </w:pPr>
            <w:r w:rsidRPr="00D95A9D">
              <w:rPr>
                <w:sz w:val="18"/>
                <w:szCs w:val="18"/>
              </w:rPr>
              <w:t>Voľným textom definovaný popis požiadavky na odporúčané vyšetrenie. Lekár ho využíva pre sumarizáciu potrebných výsledkov pre iného lekára. V prípade, že lekár nemá možnosť zosumarizovať požiadavky je uvádzaná štandardná formulácia " Prosím o vyšetrenie". V tomto prípade by však mal byť priradený "extrakt".</w:t>
            </w:r>
          </w:p>
          <w:p w14:paraId="7C99BD1A" w14:textId="77777777" w:rsidR="000B6994" w:rsidRPr="00D95A9D" w:rsidRDefault="000B6994" w:rsidP="4B1F096C">
            <w:pPr>
              <w:rPr>
                <w:sz w:val="18"/>
                <w:szCs w:val="18"/>
                <w:u w:val="single"/>
              </w:rPr>
            </w:pPr>
            <w:r w:rsidRPr="00D95A9D">
              <w:br/>
            </w:r>
            <w:r w:rsidR="4B1F096C" w:rsidRPr="00D95A9D">
              <w:rPr>
                <w:sz w:val="18"/>
                <w:szCs w:val="18"/>
                <w:u w:val="single"/>
              </w:rPr>
              <w:t xml:space="preserve">Odporúčanie: </w:t>
            </w:r>
          </w:p>
          <w:p w14:paraId="30F892B2" w14:textId="77777777" w:rsidR="000B6994" w:rsidRPr="00D95A9D" w:rsidRDefault="4B1F096C" w:rsidP="4B1F096C">
            <w:pPr>
              <w:pStyle w:val="Odsekzoznamu"/>
              <w:numPr>
                <w:ilvl w:val="0"/>
                <w:numId w:val="30"/>
              </w:numPr>
              <w:rPr>
                <w:sz w:val="18"/>
                <w:szCs w:val="18"/>
              </w:rPr>
            </w:pPr>
            <w:r w:rsidRPr="00D95A9D">
              <w:rPr>
                <w:sz w:val="18"/>
                <w:szCs w:val="18"/>
              </w:rPr>
              <w:t xml:space="preserve">Atribút je vytvorený lekárom a mal by sumarizovať požadované vyšetrenia ako aj ich dôvod </w:t>
            </w:r>
          </w:p>
          <w:p w14:paraId="4B208111" w14:textId="77777777" w:rsidR="000B6994" w:rsidRPr="00D95A9D" w:rsidRDefault="34661EDB" w:rsidP="34661EDB">
            <w:pPr>
              <w:pStyle w:val="Odsekzoznamu"/>
              <w:numPr>
                <w:ilvl w:val="0"/>
                <w:numId w:val="30"/>
              </w:numPr>
              <w:rPr>
                <w:sz w:val="18"/>
                <w:szCs w:val="18"/>
              </w:rPr>
            </w:pPr>
            <w:r w:rsidRPr="00D95A9D">
              <w:rPr>
                <w:sz w:val="18"/>
                <w:szCs w:val="18"/>
              </w:rPr>
              <w:t xml:space="preserve">V prípade, že existujú iné atribúty, ktoré sú u PZS evidované v rámci žiadanky/ výmenného lístka, sú atribúty uvedené ako plain text v požadovanom vyšetrení </w:t>
            </w:r>
          </w:p>
          <w:p w14:paraId="3904512D" w14:textId="77777777" w:rsidR="000B6994" w:rsidRPr="00D95A9D" w:rsidRDefault="4B1F096C" w:rsidP="4B1F096C">
            <w:pPr>
              <w:pStyle w:val="Odsekzoznamu"/>
              <w:numPr>
                <w:ilvl w:val="0"/>
                <w:numId w:val="30"/>
              </w:numPr>
              <w:rPr>
                <w:sz w:val="18"/>
                <w:szCs w:val="18"/>
              </w:rPr>
            </w:pPr>
            <w:r w:rsidRPr="00D95A9D">
              <w:rPr>
                <w:sz w:val="18"/>
                <w:szCs w:val="18"/>
              </w:rPr>
              <w:t>V prípade, že bol použitý extrakt, je možné zaevidovať len informáciu „prosím o vykonanie vyšetrenia“</w:t>
            </w:r>
          </w:p>
        </w:tc>
      </w:tr>
      <w:tr w:rsidR="000B6994" w:rsidRPr="00D95A9D" w14:paraId="284928CF" w14:textId="77777777" w:rsidTr="2D6D4F0D">
        <w:trPr>
          <w:trHeight w:val="684"/>
        </w:trPr>
        <w:tc>
          <w:tcPr>
            <w:tcW w:w="2183" w:type="dxa"/>
            <w:tcBorders>
              <w:top w:val="single" w:sz="4" w:space="0" w:color="auto"/>
              <w:left w:val="single" w:sz="4" w:space="0" w:color="auto"/>
              <w:bottom w:val="single" w:sz="4" w:space="0" w:color="auto"/>
              <w:right w:val="single" w:sz="4" w:space="0" w:color="auto"/>
            </w:tcBorders>
            <w:vAlign w:val="center"/>
          </w:tcPr>
          <w:p w14:paraId="3D9F4C5A" w14:textId="4B9BF48E" w:rsidR="000B6994" w:rsidRPr="00D95A9D" w:rsidRDefault="4B1F096C" w:rsidP="4B1F096C">
            <w:pPr>
              <w:rPr>
                <w:sz w:val="18"/>
                <w:szCs w:val="18"/>
              </w:rPr>
            </w:pPr>
            <w:r w:rsidRPr="00D95A9D">
              <w:rPr>
                <w:sz w:val="18"/>
                <w:szCs w:val="18"/>
              </w:rPr>
              <w:t>Diagnóza</w:t>
            </w:r>
            <w:r w:rsidR="10BBE82C" w:rsidRPr="00D95A9D">
              <w:br/>
            </w:r>
            <w:r w:rsidRPr="00D95A9D">
              <w:rPr>
                <w:sz w:val="18"/>
                <w:szCs w:val="18"/>
              </w:rPr>
              <w:t>(OnV.</w:t>
            </w:r>
            <w:r w:rsidR="4BB88BB0" w:rsidRPr="00D95A9D">
              <w:rPr>
                <w:sz w:val="18"/>
                <w:szCs w:val="18"/>
              </w:rPr>
              <w:t>8</w:t>
            </w:r>
            <w:r w:rsidRPr="00D95A9D">
              <w:rPr>
                <w:sz w:val="18"/>
                <w:szCs w:val="18"/>
              </w:rPr>
              <w:t>.)</w:t>
            </w:r>
          </w:p>
        </w:tc>
        <w:tc>
          <w:tcPr>
            <w:tcW w:w="7315" w:type="dxa"/>
            <w:tcBorders>
              <w:top w:val="single" w:sz="4" w:space="0" w:color="auto"/>
              <w:left w:val="single" w:sz="4" w:space="0" w:color="auto"/>
              <w:bottom w:val="single" w:sz="4" w:space="0" w:color="auto"/>
              <w:right w:val="single" w:sz="4" w:space="0" w:color="auto"/>
            </w:tcBorders>
            <w:vAlign w:val="center"/>
          </w:tcPr>
          <w:p w14:paraId="2340E127" w14:textId="77777777" w:rsidR="000B6994" w:rsidRPr="00D95A9D" w:rsidRDefault="005664BB" w:rsidP="4B1F096C">
            <w:pPr>
              <w:rPr>
                <w:sz w:val="18"/>
                <w:szCs w:val="18"/>
              </w:rPr>
            </w:pPr>
            <w:r w:rsidRPr="00D95A9D">
              <w:rPr>
                <w:sz w:val="18"/>
                <w:szCs w:val="18"/>
              </w:rPr>
              <w:t>Diagnóza, kvôli ktorej je pacient odosielaný na vyšetrenie. Môže byť totožná s diagnostickým záverom alebo ju môže lekár určiť individuálne v prípade potreby.</w:t>
            </w:r>
          </w:p>
          <w:p w14:paraId="0B0A6173" w14:textId="2D016CFC" w:rsidR="000B6994" w:rsidRPr="00D95A9D" w:rsidRDefault="00DB2889" w:rsidP="4B1F096C">
            <w:pPr>
              <w:rPr>
                <w:sz w:val="18"/>
                <w:szCs w:val="18"/>
              </w:rPr>
            </w:pPr>
            <w:hyperlink w:anchor="_Diagnóza" w:history="1">
              <w:r w:rsidR="4B1F096C" w:rsidRPr="00D95A9D">
                <w:rPr>
                  <w:rStyle w:val="Hypertextovprepojenie"/>
                  <w:sz w:val="18"/>
                  <w:szCs w:val="18"/>
                </w:rPr>
                <w:t>CEN-EN13606-CLUSTER.Diagnoza.v1</w:t>
              </w:r>
            </w:hyperlink>
          </w:p>
        </w:tc>
      </w:tr>
      <w:tr w:rsidR="000B6994" w:rsidRPr="00D95A9D" w14:paraId="037BF6CE" w14:textId="77777777" w:rsidTr="2D6D4F0D">
        <w:trPr>
          <w:trHeight w:val="771"/>
        </w:trPr>
        <w:tc>
          <w:tcPr>
            <w:tcW w:w="2183" w:type="dxa"/>
            <w:tcBorders>
              <w:top w:val="single" w:sz="4" w:space="0" w:color="auto"/>
              <w:left w:val="single" w:sz="4" w:space="0" w:color="auto"/>
              <w:bottom w:val="single" w:sz="4" w:space="0" w:color="auto"/>
              <w:right w:val="single" w:sz="4" w:space="0" w:color="auto"/>
            </w:tcBorders>
          </w:tcPr>
          <w:p w14:paraId="19AF513D" w14:textId="3901D396" w:rsidR="000B6994" w:rsidRPr="00D95A9D" w:rsidRDefault="4B1F096C" w:rsidP="4B1F096C">
            <w:pPr>
              <w:rPr>
                <w:sz w:val="18"/>
                <w:szCs w:val="18"/>
              </w:rPr>
            </w:pPr>
            <w:r w:rsidRPr="00D95A9D">
              <w:rPr>
                <w:sz w:val="18"/>
                <w:szCs w:val="18"/>
              </w:rPr>
              <w:t>Urgentnosť výmenného lístku</w:t>
            </w:r>
            <w:r w:rsidR="10BBE82C" w:rsidRPr="00D95A9D">
              <w:br/>
            </w:r>
            <w:r w:rsidRPr="00D95A9D">
              <w:rPr>
                <w:sz w:val="18"/>
                <w:szCs w:val="18"/>
              </w:rPr>
              <w:t>(OnV.</w:t>
            </w:r>
            <w:r w:rsidR="4BB88BB0" w:rsidRPr="00D95A9D">
              <w:rPr>
                <w:sz w:val="18"/>
                <w:szCs w:val="18"/>
              </w:rPr>
              <w:t>9</w:t>
            </w:r>
            <w:r w:rsidRPr="00D95A9D">
              <w:rPr>
                <w:sz w:val="18"/>
                <w:szCs w:val="18"/>
              </w:rPr>
              <w:t>)</w:t>
            </w:r>
          </w:p>
        </w:tc>
        <w:tc>
          <w:tcPr>
            <w:tcW w:w="7315" w:type="dxa"/>
            <w:tcBorders>
              <w:top w:val="single" w:sz="4" w:space="0" w:color="auto"/>
              <w:left w:val="single" w:sz="4" w:space="0" w:color="auto"/>
              <w:bottom w:val="single" w:sz="4" w:space="0" w:color="auto"/>
              <w:right w:val="single" w:sz="4" w:space="0" w:color="auto"/>
            </w:tcBorders>
          </w:tcPr>
          <w:p w14:paraId="75CC41EF" w14:textId="77777777" w:rsidR="005664BB" w:rsidRPr="00D95A9D" w:rsidRDefault="005664BB" w:rsidP="005664BB">
            <w:pPr>
              <w:rPr>
                <w:sz w:val="18"/>
                <w:szCs w:val="18"/>
              </w:rPr>
            </w:pPr>
            <w:r w:rsidRPr="00D95A9D">
              <w:rPr>
                <w:sz w:val="18"/>
                <w:szCs w:val="18"/>
              </w:rPr>
              <w:t>Urgentnosť výmenného lístku. Číselník, obsahujúci stupne urgentnosti resp. naliehavosti vyšetrenia požadovaného prostredníctvom výmenného lístku.</w:t>
            </w:r>
          </w:p>
          <w:p w14:paraId="380A778B" w14:textId="77777777" w:rsidR="005664BB" w:rsidRPr="00D95A9D" w:rsidRDefault="005664BB" w:rsidP="005664BB">
            <w:pPr>
              <w:rPr>
                <w:sz w:val="18"/>
                <w:szCs w:val="18"/>
              </w:rPr>
            </w:pPr>
          </w:p>
          <w:p w14:paraId="0498E3F2" w14:textId="77777777" w:rsidR="005664BB" w:rsidRPr="00D95A9D" w:rsidRDefault="005664BB" w:rsidP="005664BB">
            <w:pPr>
              <w:rPr>
                <w:sz w:val="18"/>
                <w:szCs w:val="18"/>
              </w:rPr>
            </w:pPr>
            <w:r w:rsidRPr="00D95A9D">
              <w:rPr>
                <w:sz w:val="18"/>
                <w:szCs w:val="18"/>
              </w:rPr>
              <w:t xml:space="preserve">Predpokladaný obsah: </w:t>
            </w:r>
          </w:p>
          <w:p w14:paraId="786D6339" w14:textId="77777777" w:rsidR="005664BB" w:rsidRPr="00D95A9D" w:rsidRDefault="005664BB" w:rsidP="005664BB">
            <w:pPr>
              <w:rPr>
                <w:sz w:val="18"/>
                <w:szCs w:val="18"/>
              </w:rPr>
            </w:pPr>
            <w:r w:rsidRPr="00D95A9D">
              <w:rPr>
                <w:sz w:val="18"/>
                <w:szCs w:val="18"/>
              </w:rPr>
              <w:lastRenderedPageBreak/>
              <w:t>- bežné</w:t>
            </w:r>
          </w:p>
          <w:p w14:paraId="17847746" w14:textId="77777777" w:rsidR="005664BB" w:rsidRPr="00D95A9D" w:rsidRDefault="005664BB" w:rsidP="005664BB">
            <w:pPr>
              <w:rPr>
                <w:sz w:val="18"/>
                <w:szCs w:val="18"/>
              </w:rPr>
            </w:pPr>
            <w:r w:rsidRPr="00D95A9D">
              <w:rPr>
                <w:sz w:val="18"/>
                <w:szCs w:val="18"/>
              </w:rPr>
              <w:t>- urgentné</w:t>
            </w:r>
          </w:p>
          <w:p w14:paraId="4FE06BC1" w14:textId="77777777" w:rsidR="005664BB" w:rsidRPr="00D95A9D" w:rsidRDefault="005664BB" w:rsidP="005664BB">
            <w:pPr>
              <w:rPr>
                <w:sz w:val="18"/>
                <w:szCs w:val="18"/>
              </w:rPr>
            </w:pPr>
          </w:p>
          <w:p w14:paraId="6F92B536" w14:textId="77777777" w:rsidR="000B6994" w:rsidRPr="00D95A9D" w:rsidRDefault="4B1F096C" w:rsidP="4B1F096C">
            <w:pPr>
              <w:rPr>
                <w:sz w:val="18"/>
                <w:szCs w:val="18"/>
              </w:rPr>
            </w:pPr>
            <w:r w:rsidRPr="00D95A9D">
              <w:rPr>
                <w:sz w:val="18"/>
                <w:szCs w:val="18"/>
              </w:rPr>
              <w:t xml:space="preserve">Stanovuje urgentnosť výmenného lístku, ktorý súvisí s atribútmi „ popisom“ pacienta ako aj finálneho „diagnostického záveru“. </w:t>
            </w:r>
          </w:p>
          <w:p w14:paraId="6A3EBA3F" w14:textId="77777777" w:rsidR="000B6994" w:rsidRPr="00D95A9D" w:rsidRDefault="4B1F096C" w:rsidP="4B1F096C">
            <w:pPr>
              <w:rPr>
                <w:sz w:val="18"/>
                <w:szCs w:val="18"/>
              </w:rPr>
            </w:pPr>
            <w:r w:rsidRPr="00D95A9D">
              <w:rPr>
                <w:sz w:val="18"/>
                <w:szCs w:val="18"/>
              </w:rPr>
              <w:t>OID: 1.3.158.00165387.100.10.123</w:t>
            </w:r>
          </w:p>
        </w:tc>
      </w:tr>
      <w:tr w:rsidR="000B6994" w:rsidRPr="00D95A9D" w14:paraId="4D14E1CC" w14:textId="77777777" w:rsidTr="2D6D4F0D">
        <w:trPr>
          <w:trHeight w:val="710"/>
        </w:trPr>
        <w:tc>
          <w:tcPr>
            <w:tcW w:w="2183" w:type="dxa"/>
            <w:tcBorders>
              <w:top w:val="single" w:sz="4" w:space="0" w:color="auto"/>
              <w:left w:val="single" w:sz="4" w:space="0" w:color="auto"/>
              <w:bottom w:val="single" w:sz="4" w:space="0" w:color="auto"/>
              <w:right w:val="single" w:sz="4" w:space="0" w:color="auto"/>
            </w:tcBorders>
          </w:tcPr>
          <w:p w14:paraId="45B7F03D" w14:textId="161EFFD4" w:rsidR="000B6994" w:rsidRPr="00D95A9D" w:rsidRDefault="4B1F096C" w:rsidP="4B1F096C">
            <w:pPr>
              <w:rPr>
                <w:sz w:val="18"/>
                <w:szCs w:val="18"/>
              </w:rPr>
            </w:pPr>
            <w:r w:rsidRPr="00D95A9D">
              <w:rPr>
                <w:sz w:val="18"/>
                <w:szCs w:val="18"/>
              </w:rPr>
              <w:lastRenderedPageBreak/>
              <w:t>Informácia pre pacienta</w:t>
            </w:r>
            <w:r w:rsidR="10BBE82C" w:rsidRPr="00D95A9D">
              <w:br/>
            </w:r>
            <w:r w:rsidRPr="00D95A9D">
              <w:rPr>
                <w:sz w:val="18"/>
                <w:szCs w:val="18"/>
              </w:rPr>
              <w:t>(OnV.</w:t>
            </w:r>
            <w:r w:rsidR="6E4B9080" w:rsidRPr="00D95A9D">
              <w:rPr>
                <w:sz w:val="18"/>
                <w:szCs w:val="18"/>
              </w:rPr>
              <w:t>10</w:t>
            </w:r>
            <w:r w:rsidRPr="00D95A9D">
              <w:rPr>
                <w:sz w:val="18"/>
                <w:szCs w:val="18"/>
              </w:rPr>
              <w:t>)</w:t>
            </w:r>
          </w:p>
        </w:tc>
        <w:tc>
          <w:tcPr>
            <w:tcW w:w="7315" w:type="dxa"/>
            <w:tcBorders>
              <w:top w:val="single" w:sz="4" w:space="0" w:color="auto"/>
              <w:left w:val="single" w:sz="4" w:space="0" w:color="auto"/>
              <w:bottom w:val="single" w:sz="4" w:space="0" w:color="auto"/>
              <w:right w:val="single" w:sz="4" w:space="0" w:color="auto"/>
            </w:tcBorders>
          </w:tcPr>
          <w:p w14:paraId="3C881EDD" w14:textId="43BA31BF" w:rsidR="000B6994" w:rsidRPr="00D95A9D" w:rsidRDefault="005664BB" w:rsidP="4B1F096C">
            <w:pPr>
              <w:rPr>
                <w:sz w:val="18"/>
                <w:szCs w:val="18"/>
              </w:rPr>
            </w:pPr>
            <w:r w:rsidRPr="00D95A9D">
              <w:rPr>
                <w:sz w:val="18"/>
                <w:szCs w:val="18"/>
              </w:rPr>
              <w:t xml:space="preserve">Informácia </w:t>
            </w:r>
            <w:r w:rsidR="00D95A9D" w:rsidRPr="00D95A9D">
              <w:rPr>
                <w:sz w:val="18"/>
                <w:szCs w:val="18"/>
              </w:rPr>
              <w:t>pre pacienta</w:t>
            </w:r>
            <w:r w:rsidRPr="00D95A9D">
              <w:rPr>
                <w:sz w:val="18"/>
                <w:szCs w:val="18"/>
              </w:rPr>
              <w:t>, aký režim má dodržať pred požadovaným vyšetrením (napr. vyšetrenie nalačno)</w:t>
            </w:r>
          </w:p>
        </w:tc>
      </w:tr>
      <w:tr w:rsidR="000B6994" w:rsidRPr="00D95A9D" w14:paraId="5B19EC29" w14:textId="77777777" w:rsidTr="2D6D4F0D">
        <w:trPr>
          <w:trHeight w:val="566"/>
        </w:trPr>
        <w:tc>
          <w:tcPr>
            <w:tcW w:w="2183" w:type="dxa"/>
            <w:tcBorders>
              <w:top w:val="single" w:sz="4" w:space="0" w:color="auto"/>
              <w:left w:val="single" w:sz="4" w:space="0" w:color="auto"/>
              <w:bottom w:val="single" w:sz="4" w:space="0" w:color="auto"/>
              <w:right w:val="single" w:sz="4" w:space="0" w:color="auto"/>
            </w:tcBorders>
          </w:tcPr>
          <w:p w14:paraId="35271CF6" w14:textId="3E4935CB" w:rsidR="000B6994" w:rsidRPr="00D95A9D" w:rsidRDefault="4B1F096C" w:rsidP="4B1F096C">
            <w:pPr>
              <w:rPr>
                <w:sz w:val="18"/>
                <w:szCs w:val="18"/>
              </w:rPr>
            </w:pPr>
            <w:r w:rsidRPr="00D95A9D">
              <w:rPr>
                <w:sz w:val="18"/>
                <w:szCs w:val="18"/>
              </w:rPr>
              <w:t>Extrakt</w:t>
            </w:r>
            <w:r w:rsidR="10BBE82C" w:rsidRPr="00D95A9D">
              <w:br/>
            </w:r>
            <w:r w:rsidRPr="00D95A9D">
              <w:rPr>
                <w:sz w:val="18"/>
                <w:szCs w:val="18"/>
              </w:rPr>
              <w:t>(OnV.1</w:t>
            </w:r>
            <w:r w:rsidR="6E4B9080" w:rsidRPr="00D95A9D">
              <w:rPr>
                <w:sz w:val="18"/>
                <w:szCs w:val="18"/>
              </w:rPr>
              <w:t>1</w:t>
            </w:r>
            <w:r w:rsidRPr="00D95A9D">
              <w:rPr>
                <w:sz w:val="18"/>
                <w:szCs w:val="18"/>
              </w:rPr>
              <w:t>)</w:t>
            </w:r>
          </w:p>
        </w:tc>
        <w:tc>
          <w:tcPr>
            <w:tcW w:w="7315" w:type="dxa"/>
            <w:tcBorders>
              <w:top w:val="single" w:sz="4" w:space="0" w:color="auto"/>
              <w:left w:val="single" w:sz="4" w:space="0" w:color="auto"/>
              <w:bottom w:val="single" w:sz="4" w:space="0" w:color="auto"/>
              <w:right w:val="single" w:sz="4" w:space="0" w:color="auto"/>
            </w:tcBorders>
          </w:tcPr>
          <w:p w14:paraId="388ED8A4" w14:textId="77777777" w:rsidR="000B6994" w:rsidRPr="00D95A9D" w:rsidRDefault="005664BB" w:rsidP="4B1F096C">
            <w:pPr>
              <w:rPr>
                <w:sz w:val="18"/>
                <w:szCs w:val="18"/>
              </w:rPr>
            </w:pPr>
            <w:r w:rsidRPr="00D95A9D">
              <w:rPr>
                <w:sz w:val="18"/>
                <w:szCs w:val="18"/>
              </w:rPr>
              <w:t xml:space="preserve">Do extraktu je možné vložiť záznamy pacienta, ktoré súvisia s požadovaným vyšetrením. </w:t>
            </w:r>
          </w:p>
        </w:tc>
      </w:tr>
      <w:tr w:rsidR="000B6994" w:rsidRPr="00D95A9D" w14:paraId="4B4FCBB2" w14:textId="77777777" w:rsidTr="2D6D4F0D">
        <w:trPr>
          <w:trHeight w:val="514"/>
        </w:trPr>
        <w:tc>
          <w:tcPr>
            <w:tcW w:w="2183" w:type="dxa"/>
            <w:tcBorders>
              <w:top w:val="single" w:sz="4" w:space="0" w:color="auto"/>
              <w:left w:val="single" w:sz="4" w:space="0" w:color="auto"/>
              <w:bottom w:val="single" w:sz="4" w:space="0" w:color="auto"/>
              <w:right w:val="single" w:sz="4" w:space="0" w:color="auto"/>
            </w:tcBorders>
          </w:tcPr>
          <w:p w14:paraId="0C85BFE8" w14:textId="19A1750E" w:rsidR="000B6994" w:rsidRPr="00D95A9D" w:rsidRDefault="4B1F096C" w:rsidP="4B1F096C">
            <w:pPr>
              <w:rPr>
                <w:sz w:val="18"/>
                <w:szCs w:val="18"/>
              </w:rPr>
            </w:pPr>
            <w:r w:rsidRPr="00D95A9D">
              <w:rPr>
                <w:sz w:val="18"/>
                <w:szCs w:val="18"/>
              </w:rPr>
              <w:t>Zdravotný záznam</w:t>
            </w:r>
            <w:r w:rsidR="10BBE82C" w:rsidRPr="00D95A9D">
              <w:br/>
            </w:r>
            <w:r w:rsidRPr="00D95A9D">
              <w:rPr>
                <w:sz w:val="18"/>
                <w:szCs w:val="18"/>
              </w:rPr>
              <w:t>(OnV.1</w:t>
            </w:r>
            <w:r w:rsidR="6E4B9080" w:rsidRPr="00D95A9D">
              <w:rPr>
                <w:sz w:val="18"/>
                <w:szCs w:val="18"/>
              </w:rPr>
              <w:t>1</w:t>
            </w:r>
            <w:r w:rsidRPr="00D95A9D">
              <w:rPr>
                <w:sz w:val="18"/>
                <w:szCs w:val="18"/>
              </w:rPr>
              <w:t>.1)</w:t>
            </w:r>
          </w:p>
        </w:tc>
        <w:tc>
          <w:tcPr>
            <w:tcW w:w="7315" w:type="dxa"/>
            <w:tcBorders>
              <w:top w:val="single" w:sz="4" w:space="0" w:color="auto"/>
              <w:left w:val="single" w:sz="4" w:space="0" w:color="auto"/>
              <w:bottom w:val="single" w:sz="4" w:space="0" w:color="auto"/>
              <w:right w:val="single" w:sz="4" w:space="0" w:color="auto"/>
            </w:tcBorders>
          </w:tcPr>
          <w:p w14:paraId="021FE70D" w14:textId="669F3E96" w:rsidR="005664BB" w:rsidRPr="00D95A9D" w:rsidRDefault="00D95A9D" w:rsidP="005664BB">
            <w:pPr>
              <w:rPr>
                <w:sz w:val="18"/>
                <w:szCs w:val="18"/>
              </w:rPr>
            </w:pPr>
            <w:r w:rsidRPr="00D95A9D">
              <w:rPr>
                <w:sz w:val="18"/>
                <w:szCs w:val="18"/>
              </w:rPr>
              <w:t>Konkrétny</w:t>
            </w:r>
            <w:r w:rsidR="005664BB" w:rsidRPr="00D95A9D">
              <w:rPr>
                <w:sz w:val="18"/>
                <w:szCs w:val="18"/>
              </w:rPr>
              <w:t xml:space="preserve"> odkaz na existujúci záznam:</w:t>
            </w:r>
          </w:p>
          <w:p w14:paraId="1CEF80F1" w14:textId="77777777" w:rsidR="005664BB" w:rsidRPr="00D95A9D" w:rsidRDefault="005664BB" w:rsidP="005664BB">
            <w:pPr>
              <w:rPr>
                <w:sz w:val="18"/>
                <w:szCs w:val="18"/>
              </w:rPr>
            </w:pPr>
            <w:r w:rsidRPr="00D95A9D">
              <w:rPr>
                <w:sz w:val="18"/>
                <w:szCs w:val="18"/>
              </w:rPr>
              <w:t>- Záznam o zobrazovacom vyšetrení</w:t>
            </w:r>
          </w:p>
          <w:p w14:paraId="2B325F44" w14:textId="77777777" w:rsidR="005664BB" w:rsidRPr="00D95A9D" w:rsidRDefault="005664BB" w:rsidP="005664BB">
            <w:pPr>
              <w:rPr>
                <w:sz w:val="18"/>
                <w:szCs w:val="18"/>
              </w:rPr>
            </w:pPr>
            <w:r w:rsidRPr="00D95A9D">
              <w:rPr>
                <w:sz w:val="18"/>
                <w:szCs w:val="18"/>
              </w:rPr>
              <w:t>- Záznam o odbornom vyšetrení</w:t>
            </w:r>
          </w:p>
          <w:p w14:paraId="467D89A5" w14:textId="741310B3" w:rsidR="005664BB" w:rsidRPr="00D95A9D" w:rsidRDefault="005664BB" w:rsidP="005664BB">
            <w:pPr>
              <w:rPr>
                <w:sz w:val="18"/>
                <w:szCs w:val="18"/>
              </w:rPr>
            </w:pPr>
            <w:r w:rsidRPr="00D95A9D">
              <w:rPr>
                <w:sz w:val="18"/>
                <w:szCs w:val="18"/>
              </w:rPr>
              <w:t xml:space="preserve">- Lekárska </w:t>
            </w:r>
            <w:r w:rsidR="00D95A9D" w:rsidRPr="00D95A9D">
              <w:rPr>
                <w:sz w:val="18"/>
                <w:szCs w:val="18"/>
              </w:rPr>
              <w:t>prepúšťacia</w:t>
            </w:r>
            <w:r w:rsidRPr="00D95A9D">
              <w:rPr>
                <w:sz w:val="18"/>
                <w:szCs w:val="18"/>
              </w:rPr>
              <w:t xml:space="preserve"> správa</w:t>
            </w:r>
          </w:p>
          <w:p w14:paraId="591665E4" w14:textId="77777777" w:rsidR="000B6994" w:rsidRPr="00D95A9D" w:rsidRDefault="005664BB" w:rsidP="005664BB">
            <w:pPr>
              <w:rPr>
                <w:sz w:val="18"/>
                <w:szCs w:val="18"/>
              </w:rPr>
            </w:pPr>
            <w:r w:rsidRPr="00D95A9D">
              <w:rPr>
                <w:sz w:val="18"/>
                <w:szCs w:val="18"/>
              </w:rPr>
              <w:t>- Laboratórny výsledok</w:t>
            </w:r>
          </w:p>
        </w:tc>
      </w:tr>
      <w:tr w:rsidR="000B6994" w:rsidRPr="00D95A9D" w14:paraId="5E16C2C9" w14:textId="77777777" w:rsidTr="2D6D4F0D">
        <w:trPr>
          <w:trHeight w:val="538"/>
        </w:trPr>
        <w:tc>
          <w:tcPr>
            <w:tcW w:w="2183" w:type="dxa"/>
            <w:tcBorders>
              <w:top w:val="single" w:sz="4" w:space="0" w:color="auto"/>
              <w:left w:val="single" w:sz="4" w:space="0" w:color="auto"/>
              <w:bottom w:val="single" w:sz="4" w:space="0" w:color="auto"/>
              <w:right w:val="single" w:sz="4" w:space="0" w:color="auto"/>
            </w:tcBorders>
          </w:tcPr>
          <w:p w14:paraId="4F464CC5" w14:textId="77777777" w:rsidR="000B6994" w:rsidRPr="00D95A9D" w:rsidRDefault="34661EDB" w:rsidP="34661EDB">
            <w:pPr>
              <w:rPr>
                <w:sz w:val="18"/>
                <w:szCs w:val="18"/>
              </w:rPr>
            </w:pPr>
            <w:r w:rsidRPr="00D95A9D">
              <w:rPr>
                <w:sz w:val="18"/>
                <w:szCs w:val="18"/>
              </w:rPr>
              <w:t>Potreba sedácie</w:t>
            </w:r>
          </w:p>
          <w:p w14:paraId="56FC0AFD" w14:textId="4E8FD837" w:rsidR="0045224E" w:rsidRPr="00D95A9D" w:rsidRDefault="4B1F096C" w:rsidP="4B1F096C">
            <w:pPr>
              <w:rPr>
                <w:sz w:val="18"/>
                <w:szCs w:val="18"/>
              </w:rPr>
            </w:pPr>
            <w:r w:rsidRPr="00D95A9D">
              <w:rPr>
                <w:sz w:val="18"/>
                <w:szCs w:val="18"/>
              </w:rPr>
              <w:t>(OnV.1</w:t>
            </w:r>
            <w:r w:rsidR="4DC62DA7" w:rsidRPr="00D95A9D">
              <w:rPr>
                <w:sz w:val="18"/>
                <w:szCs w:val="18"/>
              </w:rPr>
              <w:t>2</w:t>
            </w:r>
            <w:r w:rsidRPr="00D95A9D">
              <w:rPr>
                <w:sz w:val="18"/>
                <w:szCs w:val="18"/>
              </w:rPr>
              <w:t>)</w:t>
            </w:r>
          </w:p>
        </w:tc>
        <w:tc>
          <w:tcPr>
            <w:tcW w:w="7315" w:type="dxa"/>
            <w:tcBorders>
              <w:top w:val="single" w:sz="4" w:space="0" w:color="auto"/>
              <w:left w:val="single" w:sz="4" w:space="0" w:color="auto"/>
              <w:bottom w:val="single" w:sz="4" w:space="0" w:color="auto"/>
              <w:right w:val="single" w:sz="4" w:space="0" w:color="auto"/>
            </w:tcBorders>
          </w:tcPr>
          <w:p w14:paraId="1E3E7B8E" w14:textId="77777777" w:rsidR="000B6994" w:rsidRPr="00D95A9D" w:rsidRDefault="005664BB" w:rsidP="34661EDB">
            <w:pPr>
              <w:rPr>
                <w:sz w:val="18"/>
                <w:szCs w:val="18"/>
              </w:rPr>
            </w:pPr>
            <w:r w:rsidRPr="00D95A9D">
              <w:rPr>
                <w:sz w:val="18"/>
                <w:szCs w:val="18"/>
              </w:rPr>
              <w:t>Informácia pre vyšetrujúceho lekára o potrebe sedácie pred vyšetrením (v prípade klaustrofóbie, malých detí, nekľudných pacientov a pod.). Využíva sa len pre potreby žiadanky na zobrazovacie vyšetrenie, v iných prípadoch atribút využívaný nie je.</w:t>
            </w:r>
          </w:p>
        </w:tc>
      </w:tr>
      <w:tr w:rsidR="0045224E" w:rsidRPr="00D95A9D" w14:paraId="0D0A70D4" w14:textId="77777777" w:rsidTr="2D6D4F0D">
        <w:trPr>
          <w:trHeight w:val="558"/>
        </w:trPr>
        <w:tc>
          <w:tcPr>
            <w:tcW w:w="2183" w:type="dxa"/>
            <w:tcBorders>
              <w:top w:val="single" w:sz="4" w:space="0" w:color="auto"/>
              <w:left w:val="single" w:sz="4" w:space="0" w:color="auto"/>
              <w:bottom w:val="single" w:sz="4" w:space="0" w:color="auto"/>
              <w:right w:val="single" w:sz="4" w:space="0" w:color="auto"/>
            </w:tcBorders>
          </w:tcPr>
          <w:p w14:paraId="2A3B8ECF" w14:textId="6214586D" w:rsidR="0045224E" w:rsidRPr="00D95A9D" w:rsidRDefault="4B1F096C" w:rsidP="4B1F096C">
            <w:pPr>
              <w:rPr>
                <w:sz w:val="18"/>
                <w:szCs w:val="18"/>
              </w:rPr>
            </w:pPr>
            <w:r w:rsidRPr="00D95A9D">
              <w:rPr>
                <w:sz w:val="18"/>
                <w:szCs w:val="18"/>
              </w:rPr>
              <w:t>Výsledok</w:t>
            </w:r>
            <w:r w:rsidR="10BBE82C" w:rsidRPr="00D95A9D">
              <w:br/>
            </w:r>
            <w:r w:rsidRPr="00D95A9D">
              <w:rPr>
                <w:sz w:val="18"/>
                <w:szCs w:val="18"/>
              </w:rPr>
              <w:t>(OnV.1</w:t>
            </w:r>
            <w:r w:rsidR="4DC62DA7" w:rsidRPr="00D95A9D">
              <w:rPr>
                <w:sz w:val="18"/>
                <w:szCs w:val="18"/>
              </w:rPr>
              <w:t>3</w:t>
            </w:r>
            <w:r w:rsidRPr="00D95A9D">
              <w:rPr>
                <w:sz w:val="18"/>
                <w:szCs w:val="18"/>
              </w:rPr>
              <w:t>)</w:t>
            </w:r>
          </w:p>
        </w:tc>
        <w:tc>
          <w:tcPr>
            <w:tcW w:w="7315" w:type="dxa"/>
            <w:tcBorders>
              <w:top w:val="single" w:sz="4" w:space="0" w:color="auto"/>
              <w:left w:val="single" w:sz="4" w:space="0" w:color="auto"/>
              <w:bottom w:val="single" w:sz="4" w:space="0" w:color="auto"/>
              <w:right w:val="single" w:sz="4" w:space="0" w:color="auto"/>
            </w:tcBorders>
          </w:tcPr>
          <w:p w14:paraId="49E2635B" w14:textId="77777777" w:rsidR="0045224E" w:rsidRPr="00D95A9D" w:rsidRDefault="005664BB" w:rsidP="4B1F096C">
            <w:pPr>
              <w:rPr>
                <w:sz w:val="18"/>
                <w:szCs w:val="18"/>
              </w:rPr>
            </w:pPr>
            <w:r w:rsidRPr="00D95A9D">
              <w:rPr>
                <w:sz w:val="18"/>
                <w:szCs w:val="18"/>
              </w:rPr>
              <w:t>Automaticky napĺňané NZIS. Neslúži na účely zápisu ale len ako odkaz, že k danému "Odporúčaniu na vyšetrenie" existuje zapísaný výsledok z vyšetrenia. (spárovaný výsledok vyšetrenia s výmenným lístkom).</w:t>
            </w:r>
          </w:p>
        </w:tc>
      </w:tr>
      <w:tr w:rsidR="0045224E" w:rsidRPr="00D95A9D" w14:paraId="382E7360" w14:textId="77777777" w:rsidTr="2D6D4F0D">
        <w:trPr>
          <w:trHeight w:val="707"/>
        </w:trPr>
        <w:tc>
          <w:tcPr>
            <w:tcW w:w="2183" w:type="dxa"/>
            <w:tcBorders>
              <w:top w:val="single" w:sz="4" w:space="0" w:color="auto"/>
              <w:left w:val="single" w:sz="4" w:space="0" w:color="auto"/>
              <w:bottom w:val="single" w:sz="4" w:space="0" w:color="auto"/>
              <w:right w:val="single" w:sz="4" w:space="0" w:color="auto"/>
            </w:tcBorders>
          </w:tcPr>
          <w:p w14:paraId="64973587" w14:textId="77777777" w:rsidR="0045224E" w:rsidRPr="00D95A9D" w:rsidRDefault="4B1F096C" w:rsidP="4B1F096C">
            <w:pPr>
              <w:rPr>
                <w:sz w:val="18"/>
                <w:szCs w:val="18"/>
              </w:rPr>
            </w:pPr>
            <w:r w:rsidRPr="00D95A9D">
              <w:rPr>
                <w:sz w:val="18"/>
                <w:szCs w:val="18"/>
              </w:rPr>
              <w:t>Zmena stavu záznamu</w:t>
            </w:r>
          </w:p>
          <w:p w14:paraId="17ED64F2" w14:textId="41912C3B" w:rsidR="0045224E" w:rsidRPr="00D95A9D" w:rsidRDefault="4B1F096C" w:rsidP="4B1F096C">
            <w:pPr>
              <w:rPr>
                <w:sz w:val="18"/>
                <w:szCs w:val="18"/>
              </w:rPr>
            </w:pPr>
            <w:r w:rsidRPr="00D95A9D">
              <w:rPr>
                <w:sz w:val="18"/>
                <w:szCs w:val="18"/>
              </w:rPr>
              <w:t>(OnV.1</w:t>
            </w:r>
            <w:r w:rsidR="4DC62DA7" w:rsidRPr="00D95A9D">
              <w:rPr>
                <w:sz w:val="18"/>
                <w:szCs w:val="18"/>
              </w:rPr>
              <w:t>4</w:t>
            </w:r>
            <w:r w:rsidRPr="00D95A9D">
              <w:rPr>
                <w:sz w:val="18"/>
                <w:szCs w:val="18"/>
              </w:rPr>
              <w:t>)</w:t>
            </w:r>
          </w:p>
        </w:tc>
        <w:tc>
          <w:tcPr>
            <w:tcW w:w="7315" w:type="dxa"/>
            <w:tcBorders>
              <w:top w:val="single" w:sz="4" w:space="0" w:color="auto"/>
              <w:left w:val="single" w:sz="4" w:space="0" w:color="auto"/>
              <w:bottom w:val="single" w:sz="4" w:space="0" w:color="auto"/>
              <w:right w:val="single" w:sz="4" w:space="0" w:color="auto"/>
            </w:tcBorders>
          </w:tcPr>
          <w:p w14:paraId="094656C8" w14:textId="77777777" w:rsidR="0045224E" w:rsidRPr="00D95A9D" w:rsidRDefault="005664BB" w:rsidP="4B1F096C">
            <w:pPr>
              <w:rPr>
                <w:sz w:val="18"/>
                <w:szCs w:val="18"/>
              </w:rPr>
            </w:pPr>
            <w:r w:rsidRPr="00D95A9D">
              <w:rPr>
                <w:sz w:val="18"/>
                <w:szCs w:val="18"/>
              </w:rPr>
              <w:t xml:space="preserve">Definuje štruktúru auditných informácií o zmene stavu záznamu. Slúži len pre čítacie služby v prípade, že daný záznam bol editovaný lekárom (potvrdil klinický záver/ vykonal storno záznamu) </w:t>
            </w:r>
          </w:p>
          <w:p w14:paraId="6A7BF957" w14:textId="77777777" w:rsidR="00F55B65" w:rsidRPr="00D95A9D" w:rsidRDefault="4B1F096C" w:rsidP="4B1F096C">
            <w:pPr>
              <w:rPr>
                <w:sz w:val="18"/>
                <w:szCs w:val="18"/>
              </w:rPr>
            </w:pPr>
            <w:r w:rsidRPr="00D95A9D">
              <w:rPr>
                <w:sz w:val="18"/>
                <w:szCs w:val="18"/>
              </w:rPr>
              <w:t>Zložený atribút:</w:t>
            </w:r>
          </w:p>
          <w:p w14:paraId="311971C6" w14:textId="2ABED531" w:rsidR="0045224E" w:rsidRPr="00D95A9D" w:rsidRDefault="00DB2889" w:rsidP="4B1F096C">
            <w:pPr>
              <w:rPr>
                <w:sz w:val="18"/>
                <w:szCs w:val="18"/>
              </w:rPr>
            </w:pPr>
            <w:hyperlink w:anchor="_Zmeny_stavu" w:history="1">
              <w:r w:rsidR="4B1F096C" w:rsidRPr="00D95A9D">
                <w:rPr>
                  <w:rStyle w:val="Hypertextovprepojenie"/>
                  <w:sz w:val="18"/>
                  <w:szCs w:val="18"/>
                </w:rPr>
                <w:t>CEN-EN13606-CLUSTER.Zmena_stavu_zaznamu.v1</w:t>
              </w:r>
            </w:hyperlink>
          </w:p>
        </w:tc>
      </w:tr>
    </w:tbl>
    <w:p w14:paraId="37B222B0" w14:textId="361741D2" w:rsidR="4484FA18" w:rsidRPr="00D15F78" w:rsidRDefault="4484FA18" w:rsidP="00B50180">
      <w:pPr>
        <w:pStyle w:val="Nadpis2"/>
      </w:pPr>
      <w:bookmarkStart w:id="278" w:name="_Toc25932909"/>
      <w:bookmarkStart w:id="279" w:name="_Toc25933301"/>
      <w:bookmarkStart w:id="280" w:name="_Toc56172007"/>
      <w:bookmarkEnd w:id="278"/>
      <w:bookmarkEnd w:id="279"/>
      <w:r>
        <w:t>Access_policy</w:t>
      </w:r>
      <w:bookmarkEnd w:id="280"/>
    </w:p>
    <w:p w14:paraId="5F9905D4" w14:textId="0C0E277E" w:rsidR="41375731" w:rsidRDefault="41375731">
      <w:r w:rsidRPr="003E15D5">
        <w:rPr>
          <w:rFonts w:eastAsia="Arial" w:cs="Arial"/>
          <w:lang w:val="en-GB"/>
        </w:rPr>
        <w:t>CEN-EN13606-COMPOSITION.access_policy.v1</w:t>
      </w:r>
    </w:p>
    <w:p w14:paraId="3271E505" w14:textId="11BB68A4" w:rsidR="00B50776" w:rsidRPr="00C26A9D" w:rsidDel="6E81E041" w:rsidRDefault="5B4D928E" w:rsidP="003E15D5">
      <w:bookmarkStart w:id="281" w:name="_Pôrodnícka_anamnéza"/>
      <w:bookmarkStart w:id="282" w:name="_Toc25932911"/>
      <w:bookmarkStart w:id="283" w:name="_Toc25933303"/>
      <w:bookmarkEnd w:id="281"/>
      <w:bookmarkEnd w:id="282"/>
      <w:bookmarkEnd w:id="283"/>
      <w:r w:rsidRPr="003E15D5">
        <w:rPr>
          <w:rFonts w:eastAsia="Arial" w:cs="Arial"/>
          <w:lang w:val="en-GB"/>
        </w:rPr>
        <w:t>Účelom modelu je definovať obmedzenia prístupu, ktoré sa majú vzťahovať na žiadosti o prístup k záznamu, ktorý je referencovaný.</w:t>
      </w:r>
    </w:p>
    <w:p w14:paraId="2339A6D7" w14:textId="11BB68A4" w:rsidR="00B50776" w:rsidRPr="003E15D5" w:rsidDel="6E81E041" w:rsidRDefault="00B50776" w:rsidP="003E15D5">
      <w:pPr>
        <w:rPr>
          <w:rFonts w:eastAsia="Arial"/>
        </w:rPr>
      </w:pPr>
    </w:p>
    <w:tbl>
      <w:tblPr>
        <w:tblStyle w:val="Mriekatabuky"/>
        <w:tblW w:w="9026" w:type="dxa"/>
        <w:tblLayout w:type="fixed"/>
        <w:tblLook w:val="04A0" w:firstRow="1" w:lastRow="0" w:firstColumn="1" w:lastColumn="0" w:noHBand="0" w:noVBand="1"/>
      </w:tblPr>
      <w:tblGrid>
        <w:gridCol w:w="2070"/>
        <w:gridCol w:w="6956"/>
      </w:tblGrid>
      <w:tr w:rsidR="5B4D928E" w14:paraId="5D3DB8FF" w14:textId="77777777" w:rsidTr="003E15D5">
        <w:tc>
          <w:tcPr>
            <w:tcW w:w="2070" w:type="dxa"/>
            <w:shd w:val="clear" w:color="auto" w:fill="002060"/>
          </w:tcPr>
          <w:p w14:paraId="53492AB6" w14:textId="79105CFB" w:rsidR="5B4D928E" w:rsidRPr="003E15D5" w:rsidRDefault="5B4D928E" w:rsidP="50F02E4B">
            <w:pPr>
              <w:rPr>
                <w:sz w:val="18"/>
                <w:szCs w:val="18"/>
              </w:rPr>
            </w:pPr>
            <w:r w:rsidRPr="003E15D5">
              <w:rPr>
                <w:sz w:val="18"/>
                <w:szCs w:val="18"/>
              </w:rPr>
              <w:t>ADL - Element/Ontology/text:</w:t>
            </w:r>
          </w:p>
        </w:tc>
        <w:tc>
          <w:tcPr>
            <w:tcW w:w="6956" w:type="dxa"/>
            <w:shd w:val="clear" w:color="auto" w:fill="002060"/>
          </w:tcPr>
          <w:p w14:paraId="390DBEC4" w14:textId="6AF748A9" w:rsidR="5B4D928E" w:rsidRPr="003E15D5" w:rsidRDefault="5B4D928E" w:rsidP="00B7D87D">
            <w:pPr>
              <w:rPr>
                <w:sz w:val="18"/>
                <w:szCs w:val="18"/>
              </w:rPr>
            </w:pPr>
            <w:r w:rsidRPr="003E15D5">
              <w:rPr>
                <w:sz w:val="18"/>
                <w:szCs w:val="18"/>
              </w:rPr>
              <w:t>Popis:</w:t>
            </w:r>
          </w:p>
        </w:tc>
      </w:tr>
      <w:tr w:rsidR="5B4D928E" w14:paraId="4B07D586" w14:textId="77777777" w:rsidTr="003E15D5">
        <w:tc>
          <w:tcPr>
            <w:tcW w:w="2070" w:type="dxa"/>
          </w:tcPr>
          <w:p w14:paraId="1A75C1B2" w14:textId="1E837A51" w:rsidR="5B4D928E" w:rsidRDefault="5B4D928E">
            <w:r w:rsidRPr="003E15D5">
              <w:rPr>
                <w:sz w:val="18"/>
                <w:szCs w:val="18"/>
              </w:rPr>
              <w:t xml:space="preserve">Rozsah prístupu   </w:t>
            </w:r>
          </w:p>
          <w:p w14:paraId="3E85AE1D" w14:textId="35A11992" w:rsidR="5B4D928E" w:rsidRDefault="5B4D928E">
            <w:r w:rsidRPr="003E15D5">
              <w:rPr>
                <w:sz w:val="18"/>
                <w:szCs w:val="18"/>
              </w:rPr>
              <w:t>(AP.1)</w:t>
            </w:r>
          </w:p>
        </w:tc>
        <w:tc>
          <w:tcPr>
            <w:tcW w:w="6956" w:type="dxa"/>
          </w:tcPr>
          <w:p w14:paraId="1CB7FDC9" w14:textId="3D1759EF" w:rsidR="5B4D928E" w:rsidRDefault="5B4D928E">
            <w:r>
              <w:t>Predmet a časový interval, v ktorom prístupová politika platí</w:t>
            </w:r>
          </w:p>
        </w:tc>
      </w:tr>
      <w:tr w:rsidR="5B4D928E" w14:paraId="6F5E945C" w14:textId="77777777" w:rsidTr="003E15D5">
        <w:tc>
          <w:tcPr>
            <w:tcW w:w="2070" w:type="dxa"/>
          </w:tcPr>
          <w:p w14:paraId="51E0D9D3" w14:textId="26828C69" w:rsidR="5B4D928E" w:rsidRDefault="5B4D928E">
            <w:r w:rsidRPr="003E15D5">
              <w:rPr>
                <w:sz w:val="18"/>
                <w:szCs w:val="18"/>
              </w:rPr>
              <w:t>Identifikátor záznamu (AP.1.1)</w:t>
            </w:r>
          </w:p>
        </w:tc>
        <w:tc>
          <w:tcPr>
            <w:tcW w:w="6956" w:type="dxa"/>
          </w:tcPr>
          <w:p w14:paraId="1CD737D5" w14:textId="2996371F" w:rsidR="5B4D928E" w:rsidRDefault="5B4D928E">
            <w:r>
              <w:t>Identifikátor záznamu, na ktorý sa obmedzenie prístupu vzťahuje</w:t>
            </w:r>
          </w:p>
        </w:tc>
      </w:tr>
      <w:tr w:rsidR="5B4D928E" w14:paraId="610262FB" w14:textId="77777777" w:rsidTr="003E15D5">
        <w:tc>
          <w:tcPr>
            <w:tcW w:w="2070" w:type="dxa"/>
          </w:tcPr>
          <w:p w14:paraId="1ACC1A65" w14:textId="61D7A980" w:rsidR="5B4D928E" w:rsidRPr="003E15D5" w:rsidRDefault="5B4D928E">
            <w:pPr>
              <w:rPr>
                <w:sz w:val="18"/>
                <w:szCs w:val="18"/>
              </w:rPr>
            </w:pPr>
            <w:r w:rsidRPr="003E15D5">
              <w:rPr>
                <w:sz w:val="18"/>
                <w:szCs w:val="18"/>
              </w:rPr>
              <w:t xml:space="preserve">Čas platnosti prístupovej politiky </w:t>
            </w:r>
          </w:p>
          <w:p w14:paraId="48C70C4E" w14:textId="63ED1145" w:rsidR="5B4D928E" w:rsidRPr="003E15D5" w:rsidRDefault="5B4D928E">
            <w:pPr>
              <w:rPr>
                <w:sz w:val="18"/>
                <w:szCs w:val="18"/>
              </w:rPr>
            </w:pPr>
            <w:r w:rsidRPr="003E15D5">
              <w:rPr>
                <w:sz w:val="18"/>
                <w:szCs w:val="18"/>
              </w:rPr>
              <w:t>(AP.2)</w:t>
            </w:r>
          </w:p>
        </w:tc>
        <w:tc>
          <w:tcPr>
            <w:tcW w:w="6956" w:type="dxa"/>
          </w:tcPr>
          <w:p w14:paraId="2C6E60C8" w14:textId="5EB2EF67" w:rsidR="5B4D928E" w:rsidRDefault="5B4D928E" w:rsidP="09AE91D3">
            <w:r w:rsidRPr="09AE91D3">
              <w:t>Časový interval, ktorý definuje platnosť prístupovej politiky</w:t>
            </w:r>
          </w:p>
        </w:tc>
      </w:tr>
      <w:tr w:rsidR="5B4D928E" w14:paraId="3F8A80C4" w14:textId="77777777" w:rsidTr="003E15D5">
        <w:tc>
          <w:tcPr>
            <w:tcW w:w="2070" w:type="dxa"/>
          </w:tcPr>
          <w:p w14:paraId="32C7D198" w14:textId="16A76208" w:rsidR="5B4D928E" w:rsidRDefault="5B4D928E">
            <w:r w:rsidRPr="003E15D5">
              <w:rPr>
                <w:sz w:val="18"/>
                <w:szCs w:val="18"/>
              </w:rPr>
              <w:t xml:space="preserve">Začiatok </w:t>
            </w:r>
          </w:p>
          <w:p w14:paraId="275119ED" w14:textId="71FCDC57" w:rsidR="5B4D928E" w:rsidRDefault="5B4D928E">
            <w:r w:rsidRPr="003E15D5">
              <w:rPr>
                <w:sz w:val="18"/>
                <w:szCs w:val="18"/>
              </w:rPr>
              <w:t>(AP.2.1)</w:t>
            </w:r>
          </w:p>
        </w:tc>
        <w:tc>
          <w:tcPr>
            <w:tcW w:w="6956" w:type="dxa"/>
          </w:tcPr>
          <w:p w14:paraId="09BC9D1F" w14:textId="7BFCDAB6" w:rsidR="5B4D928E" w:rsidRDefault="5B4D928E">
            <w:r w:rsidRPr="003E15D5">
              <w:rPr>
                <w:sz w:val="18"/>
                <w:szCs w:val="18"/>
              </w:rPr>
              <w:t>Dátum a čas začiatku platnosti</w:t>
            </w:r>
          </w:p>
        </w:tc>
      </w:tr>
      <w:tr w:rsidR="5B4D928E" w14:paraId="65623101" w14:textId="77777777" w:rsidTr="003E15D5">
        <w:tc>
          <w:tcPr>
            <w:tcW w:w="2070" w:type="dxa"/>
          </w:tcPr>
          <w:p w14:paraId="06DF3927" w14:textId="720A957D" w:rsidR="5B4D928E" w:rsidRDefault="5B4D928E">
            <w:r w:rsidRPr="003E15D5">
              <w:rPr>
                <w:sz w:val="18"/>
                <w:szCs w:val="18"/>
              </w:rPr>
              <w:t xml:space="preserve">Koniec </w:t>
            </w:r>
          </w:p>
          <w:p w14:paraId="50998C87" w14:textId="0B331BE3" w:rsidR="5B4D928E" w:rsidRDefault="5B4D928E">
            <w:r w:rsidRPr="003E15D5">
              <w:rPr>
                <w:sz w:val="18"/>
                <w:szCs w:val="18"/>
                <w:lang w:val="en-US"/>
              </w:rPr>
              <w:t>(AP.2.2)</w:t>
            </w:r>
          </w:p>
        </w:tc>
        <w:tc>
          <w:tcPr>
            <w:tcW w:w="6956" w:type="dxa"/>
          </w:tcPr>
          <w:p w14:paraId="14C8A1B0" w14:textId="2EEED98F" w:rsidR="5B4D928E" w:rsidRDefault="5B4D928E">
            <w:r w:rsidRPr="003E15D5">
              <w:rPr>
                <w:sz w:val="18"/>
                <w:szCs w:val="18"/>
              </w:rPr>
              <w:t>Dátum a čas konca platnosti. Ak nie je vyplnený, prístupová politika nemá  obmedzenú platnosť.</w:t>
            </w:r>
          </w:p>
        </w:tc>
      </w:tr>
      <w:tr w:rsidR="5B4D928E" w14:paraId="03BBC32C" w14:textId="77777777" w:rsidTr="003E15D5">
        <w:tc>
          <w:tcPr>
            <w:tcW w:w="2070" w:type="dxa"/>
          </w:tcPr>
          <w:p w14:paraId="471BD8B4" w14:textId="48A68EB2" w:rsidR="5B4D928E" w:rsidRDefault="5B4D928E">
            <w:r w:rsidRPr="003E15D5">
              <w:rPr>
                <w:sz w:val="18"/>
                <w:szCs w:val="18"/>
              </w:rPr>
              <w:t xml:space="preserve">Typ prístupu </w:t>
            </w:r>
          </w:p>
          <w:p w14:paraId="0E0F1E94" w14:textId="3B9D751B" w:rsidR="5B4D928E" w:rsidRDefault="5B4D928E">
            <w:r w:rsidRPr="003E15D5">
              <w:rPr>
                <w:sz w:val="18"/>
                <w:szCs w:val="18"/>
              </w:rPr>
              <w:t>(AP.3)</w:t>
            </w:r>
          </w:p>
        </w:tc>
        <w:tc>
          <w:tcPr>
            <w:tcW w:w="6956" w:type="dxa"/>
          </w:tcPr>
          <w:p w14:paraId="7467E520" w14:textId="146B0C00" w:rsidR="5B4D928E" w:rsidRDefault="5B4D928E">
            <w:r w:rsidRPr="003E15D5">
              <w:rPr>
                <w:sz w:val="18"/>
                <w:szCs w:val="18"/>
              </w:rPr>
              <w:t xml:space="preserve">Identifikátor typu prístupu k záznamu  - </w:t>
            </w:r>
            <w:r w:rsidRPr="003E15D5">
              <w:rPr>
                <w:rFonts w:ascii="Consolas" w:eastAsia="Consolas" w:hAnsi="Consolas" w:cs="Consolas"/>
                <w:color w:val="000000"/>
                <w:sz w:val="19"/>
                <w:szCs w:val="19"/>
              </w:rPr>
              <w:t>"RESTRIKCNY_ZAZNAM"</w:t>
            </w:r>
          </w:p>
        </w:tc>
      </w:tr>
    </w:tbl>
    <w:p w14:paraId="7BBAAD12" w14:textId="77777777" w:rsidR="5B4D928E" w:rsidRDefault="5B4D928E"/>
    <w:p w14:paraId="690CF76C" w14:textId="77777777" w:rsidR="00B50776" w:rsidRPr="003E15D5" w:rsidRDefault="34661EDB" w:rsidP="00B50180">
      <w:pPr>
        <w:pStyle w:val="Nadpis2"/>
      </w:pPr>
      <w:bookmarkStart w:id="284" w:name="_Toc56172008"/>
      <w:r>
        <w:lastRenderedPageBreak/>
        <w:t>Pôrodnícka anamnéza</w:t>
      </w:r>
      <w:bookmarkEnd w:id="284"/>
    </w:p>
    <w:p w14:paraId="317CEA5D" w14:textId="77777777" w:rsidR="0045224E" w:rsidRPr="00D95A9D" w:rsidRDefault="4B1F096C" w:rsidP="00C26A9D">
      <w:r w:rsidRPr="00D95A9D">
        <w:t>CEN-EN13606-ENTRY.Porodnicka_anamneza.v2</w:t>
      </w:r>
    </w:p>
    <w:tbl>
      <w:tblPr>
        <w:tblW w:w="5259" w:type="pct"/>
        <w:tblInd w:w="5" w:type="dxa"/>
        <w:tblLook w:val="04A0" w:firstRow="1" w:lastRow="0" w:firstColumn="1" w:lastColumn="0" w:noHBand="0" w:noVBand="1"/>
      </w:tblPr>
      <w:tblGrid>
        <w:gridCol w:w="2037"/>
        <w:gridCol w:w="7457"/>
      </w:tblGrid>
      <w:tr w:rsidR="0045224E" w:rsidRPr="00D95A9D" w14:paraId="5BC8FF95" w14:textId="77777777" w:rsidTr="00DC72FE">
        <w:tc>
          <w:tcPr>
            <w:tcW w:w="1073" w:type="pct"/>
            <w:tcBorders>
              <w:bottom w:val="single" w:sz="4" w:space="0" w:color="auto"/>
            </w:tcBorders>
            <w:shd w:val="clear" w:color="auto" w:fill="002060"/>
            <w:vAlign w:val="center"/>
          </w:tcPr>
          <w:p w14:paraId="2037BC7E" w14:textId="77777777" w:rsidR="0045224E" w:rsidRPr="00D95A9D" w:rsidRDefault="34661EDB" w:rsidP="00DC72FE">
            <w:pPr>
              <w:pStyle w:val="ESONormal"/>
              <w:jc w:val="left"/>
            </w:pPr>
            <w:r w:rsidRPr="00D95A9D">
              <w:rPr>
                <w:sz w:val="18"/>
                <w:szCs w:val="18"/>
              </w:rPr>
              <w:t>ADL - Element/Ontology/text:</w:t>
            </w:r>
          </w:p>
        </w:tc>
        <w:tc>
          <w:tcPr>
            <w:tcW w:w="3927" w:type="pct"/>
            <w:tcBorders>
              <w:bottom w:val="single" w:sz="4" w:space="0" w:color="auto"/>
            </w:tcBorders>
            <w:shd w:val="clear" w:color="auto" w:fill="002060"/>
            <w:vAlign w:val="center"/>
          </w:tcPr>
          <w:p w14:paraId="1546E4EC" w14:textId="77777777" w:rsidR="0045224E" w:rsidRPr="00D95A9D" w:rsidRDefault="6DE4F7B8" w:rsidP="00DC72FE">
            <w:pPr>
              <w:pStyle w:val="ESONormal"/>
              <w:jc w:val="left"/>
            </w:pPr>
            <w:r w:rsidRPr="00D95A9D">
              <w:rPr>
                <w:color w:val="FFFFFF" w:themeColor="background2"/>
                <w:sz w:val="18"/>
                <w:szCs w:val="18"/>
              </w:rPr>
              <w:t>Popis:</w:t>
            </w:r>
          </w:p>
        </w:tc>
      </w:tr>
      <w:tr w:rsidR="00B50776" w:rsidRPr="00D95A9D" w14:paraId="52784BAB" w14:textId="77777777" w:rsidTr="00DC72FE">
        <w:tc>
          <w:tcPr>
            <w:tcW w:w="1073" w:type="pct"/>
            <w:tcBorders>
              <w:top w:val="single" w:sz="4" w:space="0" w:color="auto"/>
              <w:left w:val="single" w:sz="4" w:space="0" w:color="auto"/>
              <w:bottom w:val="single" w:sz="4" w:space="0" w:color="auto"/>
              <w:right w:val="single" w:sz="4" w:space="0" w:color="auto"/>
            </w:tcBorders>
            <w:shd w:val="clear" w:color="auto" w:fill="FFFFFF" w:themeFill="background2"/>
          </w:tcPr>
          <w:p w14:paraId="4901ECC4" w14:textId="77777777" w:rsidR="00B50776" w:rsidRPr="00D95A9D" w:rsidRDefault="4B1F096C" w:rsidP="4B1F096C">
            <w:pPr>
              <w:rPr>
                <w:sz w:val="18"/>
                <w:szCs w:val="18"/>
              </w:rPr>
            </w:pPr>
            <w:r w:rsidRPr="00D95A9D">
              <w:rPr>
                <w:sz w:val="18"/>
                <w:szCs w:val="18"/>
              </w:rPr>
              <w:t>Predpokladaný dátum pôrodu</w:t>
            </w:r>
          </w:p>
          <w:p w14:paraId="69E4FBC9" w14:textId="77777777" w:rsidR="0045224E" w:rsidRPr="00D95A9D" w:rsidRDefault="4B1F096C" w:rsidP="4B1F096C">
            <w:pPr>
              <w:rPr>
                <w:sz w:val="18"/>
                <w:szCs w:val="18"/>
              </w:rPr>
            </w:pPr>
            <w:r w:rsidRPr="00D95A9D">
              <w:rPr>
                <w:sz w:val="18"/>
                <w:szCs w:val="18"/>
              </w:rPr>
              <w:t>(PDP.1)</w:t>
            </w:r>
          </w:p>
        </w:tc>
        <w:tc>
          <w:tcPr>
            <w:tcW w:w="3927" w:type="pct"/>
            <w:tcBorders>
              <w:top w:val="single" w:sz="4" w:space="0" w:color="auto"/>
              <w:left w:val="single" w:sz="4" w:space="0" w:color="auto"/>
              <w:bottom w:val="single" w:sz="4" w:space="0" w:color="auto"/>
              <w:right w:val="single" w:sz="4" w:space="0" w:color="auto"/>
            </w:tcBorders>
            <w:shd w:val="clear" w:color="auto" w:fill="FFFFFF" w:themeFill="background2"/>
          </w:tcPr>
          <w:p w14:paraId="109C2D08" w14:textId="77777777" w:rsidR="0045224E" w:rsidRPr="00D95A9D" w:rsidRDefault="00FA0F3C" w:rsidP="4B1F096C">
            <w:pPr>
              <w:rPr>
                <w:sz w:val="18"/>
                <w:szCs w:val="18"/>
              </w:rPr>
            </w:pPr>
            <w:r w:rsidRPr="00D95A9D">
              <w:rPr>
                <w:sz w:val="18"/>
                <w:szCs w:val="18"/>
              </w:rPr>
              <w:t>Predpokladaný termín pôrodu. Termín pôrodu je vždy nahradený každým novým záznamom z dôvodu aktualizácie informácie.</w:t>
            </w:r>
          </w:p>
        </w:tc>
      </w:tr>
      <w:tr w:rsidR="005A4E2C" w:rsidRPr="00D95A9D" w14:paraId="56B469D7" w14:textId="77777777" w:rsidTr="00DC72FE">
        <w:tc>
          <w:tcPr>
            <w:tcW w:w="1073" w:type="pct"/>
            <w:tcBorders>
              <w:top w:val="single" w:sz="4" w:space="0" w:color="auto"/>
              <w:left w:val="single" w:sz="4" w:space="0" w:color="auto"/>
              <w:bottom w:val="single" w:sz="4" w:space="0" w:color="auto"/>
              <w:right w:val="single" w:sz="4" w:space="0" w:color="auto"/>
            </w:tcBorders>
            <w:shd w:val="clear" w:color="auto" w:fill="FFFFFF" w:themeFill="background2"/>
          </w:tcPr>
          <w:p w14:paraId="6BFBCF10" w14:textId="77777777" w:rsidR="005A4E2C" w:rsidRPr="00D95A9D" w:rsidRDefault="4B1F096C" w:rsidP="4B1F096C">
            <w:pPr>
              <w:rPr>
                <w:sz w:val="18"/>
                <w:szCs w:val="18"/>
              </w:rPr>
            </w:pPr>
            <w:r w:rsidRPr="00D95A9D">
              <w:rPr>
                <w:sz w:val="18"/>
                <w:szCs w:val="18"/>
              </w:rPr>
              <w:t>RC_ID</w:t>
            </w:r>
            <w:r w:rsidR="10BBE82C" w:rsidRPr="00D95A9D">
              <w:br/>
            </w:r>
            <w:r w:rsidRPr="00D95A9D">
              <w:rPr>
                <w:sz w:val="18"/>
                <w:szCs w:val="18"/>
              </w:rPr>
              <w:t>(PDP.2)</w:t>
            </w:r>
          </w:p>
        </w:tc>
        <w:tc>
          <w:tcPr>
            <w:tcW w:w="3927" w:type="pct"/>
            <w:tcBorders>
              <w:top w:val="single" w:sz="4" w:space="0" w:color="auto"/>
              <w:left w:val="single" w:sz="4" w:space="0" w:color="auto"/>
              <w:bottom w:val="single" w:sz="4" w:space="0" w:color="auto"/>
              <w:right w:val="single" w:sz="4" w:space="0" w:color="auto"/>
            </w:tcBorders>
            <w:shd w:val="clear" w:color="auto" w:fill="FFFFFF" w:themeFill="background2"/>
          </w:tcPr>
          <w:p w14:paraId="364380E4" w14:textId="77777777" w:rsidR="005A4E2C" w:rsidRPr="00D95A9D" w:rsidRDefault="4B1F096C" w:rsidP="4B1F096C">
            <w:pPr>
              <w:rPr>
                <w:sz w:val="18"/>
                <w:szCs w:val="18"/>
              </w:rPr>
            </w:pPr>
            <w:r w:rsidRPr="00D95A9D">
              <w:rPr>
                <w:sz w:val="18"/>
                <w:szCs w:val="18"/>
              </w:rPr>
              <w:t>Obsahuje informácie o identifikátore záznamu, ktorý je vytvorený</w:t>
            </w:r>
          </w:p>
        </w:tc>
      </w:tr>
      <w:tr w:rsidR="005A4E2C" w:rsidRPr="00D95A9D" w14:paraId="0C20CAD0" w14:textId="77777777" w:rsidTr="00DC72FE">
        <w:tc>
          <w:tcPr>
            <w:tcW w:w="1073" w:type="pct"/>
            <w:tcBorders>
              <w:top w:val="single" w:sz="4" w:space="0" w:color="auto"/>
              <w:left w:val="single" w:sz="4" w:space="0" w:color="auto"/>
              <w:bottom w:val="single" w:sz="4" w:space="0" w:color="auto"/>
              <w:right w:val="single" w:sz="4" w:space="0" w:color="auto"/>
            </w:tcBorders>
            <w:shd w:val="clear" w:color="auto" w:fill="FFFFFF" w:themeFill="background2"/>
          </w:tcPr>
          <w:p w14:paraId="624D5417" w14:textId="77777777" w:rsidR="005A4E2C" w:rsidRPr="00D95A9D" w:rsidRDefault="4B1F096C" w:rsidP="4B1F096C">
            <w:pPr>
              <w:rPr>
                <w:sz w:val="18"/>
                <w:szCs w:val="18"/>
              </w:rPr>
            </w:pPr>
            <w:r w:rsidRPr="00D95A9D">
              <w:rPr>
                <w:sz w:val="18"/>
                <w:szCs w:val="18"/>
              </w:rPr>
              <w:t>II</w:t>
            </w:r>
          </w:p>
          <w:p w14:paraId="4B9FE147" w14:textId="77777777" w:rsidR="005A4E2C" w:rsidRPr="00D95A9D" w:rsidRDefault="4B1F096C" w:rsidP="4B1F096C">
            <w:pPr>
              <w:rPr>
                <w:sz w:val="18"/>
                <w:szCs w:val="18"/>
              </w:rPr>
            </w:pPr>
            <w:r w:rsidRPr="00D95A9D">
              <w:rPr>
                <w:sz w:val="18"/>
                <w:szCs w:val="18"/>
              </w:rPr>
              <w:t>(PDP.2.1)</w:t>
            </w:r>
          </w:p>
        </w:tc>
        <w:tc>
          <w:tcPr>
            <w:tcW w:w="3927" w:type="pct"/>
            <w:tcBorders>
              <w:top w:val="single" w:sz="4" w:space="0" w:color="auto"/>
              <w:left w:val="single" w:sz="4" w:space="0" w:color="auto"/>
              <w:bottom w:val="single" w:sz="4" w:space="0" w:color="auto"/>
              <w:right w:val="single" w:sz="4" w:space="0" w:color="auto"/>
            </w:tcBorders>
            <w:shd w:val="clear" w:color="auto" w:fill="FFFFFF" w:themeFill="background2"/>
          </w:tcPr>
          <w:p w14:paraId="4F924259" w14:textId="77777777" w:rsidR="005A4E2C" w:rsidRPr="00D95A9D" w:rsidRDefault="4B1F096C" w:rsidP="4B1F096C">
            <w:pPr>
              <w:rPr>
                <w:sz w:val="18"/>
                <w:szCs w:val="18"/>
              </w:rPr>
            </w:pPr>
            <w:r w:rsidRPr="00D95A9D">
              <w:rPr>
                <w:sz w:val="18"/>
                <w:szCs w:val="18"/>
              </w:rPr>
              <w:t xml:space="preserve">Identifikátor záznamu je generovaný podľa popisu v X070 a generuje ho ISPZS </w:t>
            </w:r>
          </w:p>
          <w:p w14:paraId="39083D34" w14:textId="77777777" w:rsidR="005A4E2C" w:rsidRPr="00D95A9D" w:rsidRDefault="005A4E2C" w:rsidP="005A4E2C">
            <w:pPr>
              <w:rPr>
                <w:sz w:val="18"/>
                <w:szCs w:val="18"/>
              </w:rPr>
            </w:pPr>
          </w:p>
        </w:tc>
      </w:tr>
      <w:tr w:rsidR="005A4E2C" w:rsidRPr="00D95A9D" w14:paraId="5441B20D" w14:textId="77777777" w:rsidTr="00DC72FE">
        <w:tc>
          <w:tcPr>
            <w:tcW w:w="1073" w:type="pct"/>
            <w:tcBorders>
              <w:top w:val="single" w:sz="4" w:space="0" w:color="auto"/>
              <w:left w:val="single" w:sz="4" w:space="0" w:color="auto"/>
              <w:bottom w:val="single" w:sz="4" w:space="0" w:color="auto"/>
              <w:right w:val="single" w:sz="4" w:space="0" w:color="auto"/>
            </w:tcBorders>
            <w:shd w:val="clear" w:color="auto" w:fill="FFFFFF" w:themeFill="background2"/>
          </w:tcPr>
          <w:p w14:paraId="611135A6" w14:textId="77777777" w:rsidR="005A4E2C" w:rsidRPr="00D95A9D" w:rsidRDefault="4B1F096C" w:rsidP="4B1F096C">
            <w:pPr>
              <w:rPr>
                <w:sz w:val="18"/>
                <w:szCs w:val="18"/>
              </w:rPr>
            </w:pPr>
            <w:r w:rsidRPr="00D95A9D">
              <w:rPr>
                <w:sz w:val="18"/>
                <w:szCs w:val="18"/>
              </w:rPr>
              <w:t>OID</w:t>
            </w:r>
          </w:p>
          <w:p w14:paraId="6C4401F6" w14:textId="77777777" w:rsidR="005A4E2C" w:rsidRPr="00D95A9D" w:rsidRDefault="4B1F096C" w:rsidP="4B1F096C">
            <w:pPr>
              <w:rPr>
                <w:sz w:val="18"/>
                <w:szCs w:val="18"/>
              </w:rPr>
            </w:pPr>
            <w:r w:rsidRPr="00D95A9D">
              <w:rPr>
                <w:sz w:val="18"/>
                <w:szCs w:val="18"/>
              </w:rPr>
              <w:t>(PDP.2.2)</w:t>
            </w:r>
          </w:p>
        </w:tc>
        <w:tc>
          <w:tcPr>
            <w:tcW w:w="3927" w:type="pct"/>
            <w:tcBorders>
              <w:top w:val="single" w:sz="4" w:space="0" w:color="auto"/>
              <w:left w:val="single" w:sz="4" w:space="0" w:color="auto"/>
              <w:bottom w:val="single" w:sz="4" w:space="0" w:color="auto"/>
              <w:right w:val="single" w:sz="4" w:space="0" w:color="auto"/>
            </w:tcBorders>
            <w:shd w:val="clear" w:color="auto" w:fill="FFFFFF" w:themeFill="background2"/>
          </w:tcPr>
          <w:p w14:paraId="080C2059" w14:textId="77777777" w:rsidR="005A4E2C" w:rsidRPr="00D95A9D" w:rsidRDefault="4B1F096C" w:rsidP="4B1F096C">
            <w:pPr>
              <w:rPr>
                <w:sz w:val="18"/>
                <w:szCs w:val="18"/>
              </w:rPr>
            </w:pPr>
            <w:r w:rsidRPr="00D95A9D">
              <w:rPr>
                <w:sz w:val="18"/>
                <w:szCs w:val="18"/>
              </w:rPr>
              <w:t>Obsahuje informáciu o type záznamu (archetypu), ktorý je v rámci záznamu používaný OID: 1.3.158.00165387.100.50.40.60</w:t>
            </w:r>
          </w:p>
        </w:tc>
      </w:tr>
      <w:tr w:rsidR="00140DBB" w:rsidRPr="00D95A9D" w14:paraId="52F6AEA7" w14:textId="77777777" w:rsidTr="00DC72FE">
        <w:tc>
          <w:tcPr>
            <w:tcW w:w="1073" w:type="pct"/>
            <w:tcBorders>
              <w:top w:val="single" w:sz="4" w:space="0" w:color="auto"/>
              <w:left w:val="single" w:sz="4" w:space="0" w:color="auto"/>
              <w:bottom w:val="single" w:sz="4" w:space="0" w:color="auto"/>
              <w:right w:val="single" w:sz="4" w:space="0" w:color="auto"/>
            </w:tcBorders>
            <w:shd w:val="clear" w:color="auto" w:fill="FFFFFF" w:themeFill="background2"/>
          </w:tcPr>
          <w:p w14:paraId="77586DA4" w14:textId="77777777" w:rsidR="00140DBB" w:rsidRPr="00D95A9D" w:rsidRDefault="4B1F096C" w:rsidP="4B1F096C">
            <w:pPr>
              <w:rPr>
                <w:sz w:val="18"/>
                <w:szCs w:val="18"/>
              </w:rPr>
            </w:pPr>
            <w:r w:rsidRPr="00D95A9D">
              <w:rPr>
                <w:sz w:val="18"/>
                <w:szCs w:val="18"/>
              </w:rPr>
              <w:t>Zmena stavu záznamu</w:t>
            </w:r>
          </w:p>
          <w:p w14:paraId="16733361" w14:textId="77777777" w:rsidR="00140DBB" w:rsidRPr="00D95A9D" w:rsidRDefault="4B1F096C" w:rsidP="4B1F096C">
            <w:pPr>
              <w:rPr>
                <w:sz w:val="18"/>
                <w:szCs w:val="18"/>
              </w:rPr>
            </w:pPr>
            <w:r w:rsidRPr="00D95A9D">
              <w:rPr>
                <w:sz w:val="18"/>
                <w:szCs w:val="18"/>
              </w:rPr>
              <w:t>(PZP.5)</w:t>
            </w:r>
          </w:p>
        </w:tc>
        <w:tc>
          <w:tcPr>
            <w:tcW w:w="3927" w:type="pct"/>
            <w:tcBorders>
              <w:top w:val="single" w:sz="4" w:space="0" w:color="auto"/>
              <w:left w:val="single" w:sz="4" w:space="0" w:color="auto"/>
              <w:bottom w:val="single" w:sz="4" w:space="0" w:color="auto"/>
              <w:right w:val="single" w:sz="4" w:space="0" w:color="auto"/>
            </w:tcBorders>
            <w:shd w:val="clear" w:color="auto" w:fill="FFFFFF" w:themeFill="background2"/>
          </w:tcPr>
          <w:p w14:paraId="5C86BB05" w14:textId="77777777" w:rsidR="00140DBB" w:rsidRPr="00D95A9D" w:rsidRDefault="00FA0F3C" w:rsidP="4B1F096C">
            <w:pPr>
              <w:rPr>
                <w:sz w:val="18"/>
                <w:szCs w:val="18"/>
              </w:rPr>
            </w:pPr>
            <w:r w:rsidRPr="00D95A9D">
              <w:rPr>
                <w:sz w:val="18"/>
                <w:szCs w:val="18"/>
              </w:rPr>
              <w:t>Cluster definuje štruktúru auditných informácií o zmene stavu záznamu. Slúži len pre čítacie služby v prípade, že daný záznam bol editovaný lekárom (zneplatnil záznam/ vykonal storno záznamu)</w:t>
            </w:r>
          </w:p>
          <w:p w14:paraId="37C1A428" w14:textId="77777777" w:rsidR="00EC2D2A" w:rsidRPr="00D95A9D" w:rsidRDefault="4B1F096C" w:rsidP="4B1F096C">
            <w:pPr>
              <w:rPr>
                <w:sz w:val="18"/>
                <w:szCs w:val="18"/>
              </w:rPr>
            </w:pPr>
            <w:r w:rsidRPr="00D95A9D">
              <w:rPr>
                <w:sz w:val="18"/>
                <w:szCs w:val="18"/>
              </w:rPr>
              <w:t>Zložený atribút:</w:t>
            </w:r>
          </w:p>
          <w:p w14:paraId="1AC3573E" w14:textId="760583E0" w:rsidR="00140DBB" w:rsidRPr="00D95A9D" w:rsidRDefault="00DB2889" w:rsidP="4B1F096C">
            <w:pPr>
              <w:rPr>
                <w:sz w:val="18"/>
                <w:szCs w:val="18"/>
              </w:rPr>
            </w:pPr>
            <w:hyperlink w:anchor="_Zmeny_stavu" w:history="1">
              <w:r w:rsidR="4B1F096C" w:rsidRPr="00D95A9D">
                <w:rPr>
                  <w:rStyle w:val="Hypertextovprepojenie"/>
                  <w:sz w:val="18"/>
                  <w:szCs w:val="18"/>
                </w:rPr>
                <w:t>CEN-EN13606-CLUSTER.Zmena_stavu_zaznamu.v1</w:t>
              </w:r>
            </w:hyperlink>
          </w:p>
        </w:tc>
      </w:tr>
    </w:tbl>
    <w:p w14:paraId="5C97214C" w14:textId="77777777" w:rsidR="0045224E" w:rsidRPr="00C26A9D" w:rsidRDefault="34661EDB" w:rsidP="00B50180">
      <w:pPr>
        <w:pStyle w:val="Nadpis2"/>
      </w:pPr>
      <w:bookmarkStart w:id="285" w:name="_Zdravotné_problémy_1"/>
      <w:bookmarkStart w:id="286" w:name="_Implantovaná_zdravotná_pomôcka"/>
      <w:bookmarkStart w:id="287" w:name="_Toc56172009"/>
      <w:bookmarkEnd w:id="285"/>
      <w:bookmarkEnd w:id="286"/>
      <w:r>
        <w:t>Implantovaná zdravotná pomôcka</w:t>
      </w:r>
      <w:bookmarkEnd w:id="287"/>
    </w:p>
    <w:p w14:paraId="2CE53847" w14:textId="4379F8E3" w:rsidR="00C26A9D" w:rsidRDefault="00594615" w:rsidP="00C26A9D">
      <w:r w:rsidRPr="00272221">
        <w:t>CEN-EN13606-COMPOSITION.Zaznamy_zdravotnych_problemov.v3.adl -&gt;</w:t>
      </w:r>
      <w:r w:rsidRPr="003E3BC4">
        <w:rPr>
          <w:b/>
        </w:rPr>
        <w:t xml:space="preserve"> </w:t>
      </w:r>
      <w:r w:rsidR="4B1F096C" w:rsidRPr="00D95A9D">
        <w:t>CEN-EN13606-ENTRY.Pouzivana_zdravotna_pomocka.v2</w:t>
      </w:r>
    </w:p>
    <w:p w14:paraId="70ACC332" w14:textId="77777777" w:rsidR="00C26A9D" w:rsidRDefault="00C26A9D">
      <w:pPr>
        <w:spacing w:before="0" w:after="200" w:line="276" w:lineRule="auto"/>
      </w:pPr>
      <w:r>
        <w:br w:type="page"/>
      </w:r>
    </w:p>
    <w:tbl>
      <w:tblPr>
        <w:tblW w:w="5261" w:type="pct"/>
        <w:tblLook w:val="04A0" w:firstRow="1" w:lastRow="0" w:firstColumn="1" w:lastColumn="0" w:noHBand="0" w:noVBand="1"/>
      </w:tblPr>
      <w:tblGrid>
        <w:gridCol w:w="2040"/>
        <w:gridCol w:w="7457"/>
      </w:tblGrid>
      <w:tr w:rsidR="0045224E" w:rsidRPr="00D95A9D" w14:paraId="11A4E5E3" w14:textId="77777777" w:rsidTr="00DC72FE">
        <w:tc>
          <w:tcPr>
            <w:tcW w:w="1074" w:type="pct"/>
            <w:tcBorders>
              <w:bottom w:val="single" w:sz="4" w:space="0" w:color="auto"/>
            </w:tcBorders>
            <w:shd w:val="clear" w:color="auto" w:fill="002060"/>
            <w:vAlign w:val="center"/>
          </w:tcPr>
          <w:p w14:paraId="2EC95957" w14:textId="77777777" w:rsidR="0045224E" w:rsidRPr="00D95A9D" w:rsidRDefault="34661EDB" w:rsidP="00DC72FE">
            <w:pPr>
              <w:pStyle w:val="ESONormal"/>
              <w:jc w:val="left"/>
            </w:pPr>
            <w:r w:rsidRPr="00D95A9D">
              <w:rPr>
                <w:sz w:val="18"/>
                <w:szCs w:val="18"/>
              </w:rPr>
              <w:lastRenderedPageBreak/>
              <w:t>ADL - Element/Ontology/text:</w:t>
            </w:r>
          </w:p>
        </w:tc>
        <w:tc>
          <w:tcPr>
            <w:tcW w:w="3926" w:type="pct"/>
            <w:tcBorders>
              <w:bottom w:val="single" w:sz="4" w:space="0" w:color="auto"/>
            </w:tcBorders>
            <w:shd w:val="clear" w:color="auto" w:fill="002060"/>
            <w:vAlign w:val="center"/>
          </w:tcPr>
          <w:p w14:paraId="7D7521F6" w14:textId="77777777" w:rsidR="0045224E" w:rsidRPr="00D95A9D" w:rsidRDefault="6DE4F7B8" w:rsidP="00DC72FE">
            <w:pPr>
              <w:pStyle w:val="ESONormal"/>
              <w:jc w:val="left"/>
            </w:pPr>
            <w:r w:rsidRPr="00D95A9D">
              <w:rPr>
                <w:color w:val="FFFFFF" w:themeColor="background2"/>
                <w:sz w:val="18"/>
                <w:szCs w:val="18"/>
              </w:rPr>
              <w:t>Popis:</w:t>
            </w:r>
          </w:p>
        </w:tc>
      </w:tr>
      <w:tr w:rsidR="0045224E" w:rsidRPr="00D95A9D" w14:paraId="1698E6C3" w14:textId="77777777" w:rsidTr="00DC72FE">
        <w:tc>
          <w:tcPr>
            <w:tcW w:w="1074" w:type="pct"/>
            <w:tcBorders>
              <w:top w:val="single" w:sz="4" w:space="0" w:color="auto"/>
              <w:left w:val="single" w:sz="4" w:space="0" w:color="auto"/>
              <w:bottom w:val="single" w:sz="4" w:space="0" w:color="auto"/>
              <w:right w:val="single" w:sz="4" w:space="0" w:color="auto"/>
            </w:tcBorders>
            <w:shd w:val="clear" w:color="auto" w:fill="FFFFFF" w:themeFill="background2"/>
          </w:tcPr>
          <w:p w14:paraId="7E13F154" w14:textId="77777777" w:rsidR="0045224E" w:rsidRPr="00D95A9D" w:rsidRDefault="4B1F096C" w:rsidP="4B1F096C">
            <w:pPr>
              <w:rPr>
                <w:sz w:val="18"/>
                <w:szCs w:val="18"/>
              </w:rPr>
            </w:pPr>
            <w:r w:rsidRPr="00D95A9D">
              <w:rPr>
                <w:sz w:val="18"/>
                <w:szCs w:val="18"/>
              </w:rPr>
              <w:t>Druh</w:t>
            </w:r>
          </w:p>
          <w:p w14:paraId="5E1E28BD" w14:textId="77777777" w:rsidR="0045224E" w:rsidRPr="00D95A9D" w:rsidRDefault="4B1F096C" w:rsidP="4B1F096C">
            <w:pPr>
              <w:rPr>
                <w:sz w:val="18"/>
                <w:szCs w:val="18"/>
              </w:rPr>
            </w:pPr>
            <w:r w:rsidRPr="00D95A9D">
              <w:rPr>
                <w:sz w:val="18"/>
                <w:szCs w:val="18"/>
              </w:rPr>
              <w:t>(PZP.1)</w:t>
            </w:r>
          </w:p>
        </w:tc>
        <w:tc>
          <w:tcPr>
            <w:tcW w:w="3926" w:type="pct"/>
            <w:tcBorders>
              <w:top w:val="single" w:sz="4" w:space="0" w:color="auto"/>
              <w:left w:val="single" w:sz="4" w:space="0" w:color="auto"/>
              <w:bottom w:val="single" w:sz="4" w:space="0" w:color="auto"/>
              <w:right w:val="single" w:sz="4" w:space="0" w:color="auto"/>
            </w:tcBorders>
            <w:shd w:val="clear" w:color="auto" w:fill="FFFFFF" w:themeFill="background2"/>
          </w:tcPr>
          <w:p w14:paraId="460DB300" w14:textId="77777777" w:rsidR="0045224E" w:rsidRPr="00D95A9D" w:rsidRDefault="0098237D" w:rsidP="4B1F096C">
            <w:pPr>
              <w:rPr>
                <w:sz w:val="18"/>
                <w:szCs w:val="18"/>
              </w:rPr>
            </w:pPr>
            <w:r w:rsidRPr="00D95A9D">
              <w:rPr>
                <w:sz w:val="18"/>
                <w:szCs w:val="18"/>
              </w:rPr>
              <w:t>Druh zdravotníckej pomôcky alebo implantátu zavedeného pacientovi. Využíva sa číselník typov zdravotníckych pomôcok a implantátov 1.3.158.00165387.100.10.126</w:t>
            </w:r>
          </w:p>
        </w:tc>
      </w:tr>
      <w:tr w:rsidR="00400F69" w:rsidRPr="00D95A9D" w14:paraId="4F9CEC61" w14:textId="77777777" w:rsidTr="00DC72FE">
        <w:tc>
          <w:tcPr>
            <w:tcW w:w="1074" w:type="pct"/>
            <w:tcBorders>
              <w:top w:val="single" w:sz="4" w:space="0" w:color="auto"/>
              <w:left w:val="single" w:sz="4" w:space="0" w:color="auto"/>
              <w:bottom w:val="single" w:sz="4" w:space="0" w:color="auto"/>
              <w:right w:val="single" w:sz="4" w:space="0" w:color="auto"/>
            </w:tcBorders>
            <w:shd w:val="clear" w:color="auto" w:fill="FFFFFF" w:themeFill="background2"/>
          </w:tcPr>
          <w:p w14:paraId="02D97F91" w14:textId="77777777" w:rsidR="00400F69" w:rsidRPr="00D95A9D" w:rsidRDefault="4B1F096C" w:rsidP="4B1F096C">
            <w:pPr>
              <w:rPr>
                <w:sz w:val="18"/>
                <w:szCs w:val="18"/>
              </w:rPr>
            </w:pPr>
            <w:r w:rsidRPr="00D95A9D">
              <w:rPr>
                <w:sz w:val="18"/>
                <w:szCs w:val="18"/>
              </w:rPr>
              <w:t>Dátum implantácie</w:t>
            </w:r>
          </w:p>
          <w:p w14:paraId="6CFF7E0B" w14:textId="77777777" w:rsidR="00400F69" w:rsidRPr="00D95A9D" w:rsidRDefault="4B1F096C" w:rsidP="4B1F096C">
            <w:pPr>
              <w:rPr>
                <w:sz w:val="18"/>
                <w:szCs w:val="18"/>
              </w:rPr>
            </w:pPr>
            <w:r w:rsidRPr="00D95A9D">
              <w:rPr>
                <w:sz w:val="18"/>
                <w:szCs w:val="18"/>
              </w:rPr>
              <w:t>(PZP.2)</w:t>
            </w:r>
          </w:p>
        </w:tc>
        <w:tc>
          <w:tcPr>
            <w:tcW w:w="3926" w:type="pct"/>
            <w:tcBorders>
              <w:top w:val="single" w:sz="4" w:space="0" w:color="auto"/>
              <w:left w:val="single" w:sz="4" w:space="0" w:color="auto"/>
              <w:bottom w:val="single" w:sz="4" w:space="0" w:color="auto"/>
              <w:right w:val="single" w:sz="4" w:space="0" w:color="auto"/>
            </w:tcBorders>
            <w:shd w:val="clear" w:color="auto" w:fill="FFFFFF" w:themeFill="background2"/>
          </w:tcPr>
          <w:p w14:paraId="209357D3" w14:textId="220C261A" w:rsidR="00400F69" w:rsidRPr="00D95A9D" w:rsidRDefault="0098237D" w:rsidP="4B1F096C">
            <w:pPr>
              <w:rPr>
                <w:sz w:val="18"/>
                <w:szCs w:val="18"/>
              </w:rPr>
            </w:pPr>
            <w:r w:rsidRPr="00D95A9D">
              <w:rPr>
                <w:sz w:val="18"/>
                <w:szCs w:val="18"/>
              </w:rPr>
              <w:t xml:space="preserve">Dátum implantácie zdravotníckej pomôcky resp. implantátu pacientovi. dátum implantácie nemôže byť neskôr ako je dátum zaznamenania informácie do </w:t>
            </w:r>
            <w:r w:rsidR="00D95A9D" w:rsidRPr="00D95A9D">
              <w:rPr>
                <w:sz w:val="18"/>
                <w:szCs w:val="18"/>
              </w:rPr>
              <w:t>pacientskeho</w:t>
            </w:r>
            <w:r w:rsidRPr="00D95A9D">
              <w:rPr>
                <w:sz w:val="18"/>
                <w:szCs w:val="18"/>
              </w:rPr>
              <w:t xml:space="preserve"> sumáru.</w:t>
            </w:r>
          </w:p>
        </w:tc>
      </w:tr>
      <w:tr w:rsidR="00400F69" w:rsidRPr="00D95A9D" w14:paraId="4D31C419" w14:textId="77777777" w:rsidTr="00DC72FE">
        <w:tc>
          <w:tcPr>
            <w:tcW w:w="1074" w:type="pct"/>
            <w:tcBorders>
              <w:top w:val="single" w:sz="4" w:space="0" w:color="auto"/>
              <w:left w:val="single" w:sz="4" w:space="0" w:color="auto"/>
              <w:bottom w:val="single" w:sz="4" w:space="0" w:color="auto"/>
              <w:right w:val="single" w:sz="4" w:space="0" w:color="auto"/>
            </w:tcBorders>
            <w:shd w:val="clear" w:color="auto" w:fill="FFFFFF" w:themeFill="background2"/>
          </w:tcPr>
          <w:p w14:paraId="52251DF4" w14:textId="77777777" w:rsidR="00400F69" w:rsidRPr="00D95A9D" w:rsidRDefault="4B1F096C" w:rsidP="4B1F096C">
            <w:pPr>
              <w:rPr>
                <w:sz w:val="18"/>
                <w:szCs w:val="18"/>
              </w:rPr>
            </w:pPr>
            <w:r w:rsidRPr="00D95A9D">
              <w:rPr>
                <w:sz w:val="18"/>
                <w:szCs w:val="18"/>
              </w:rPr>
              <w:t>Obchodný názov</w:t>
            </w:r>
          </w:p>
          <w:p w14:paraId="74FAF5E0" w14:textId="77777777" w:rsidR="005A4E2C" w:rsidRPr="00D95A9D" w:rsidRDefault="4B1F096C" w:rsidP="4B1F096C">
            <w:pPr>
              <w:rPr>
                <w:sz w:val="18"/>
                <w:szCs w:val="18"/>
              </w:rPr>
            </w:pPr>
            <w:r w:rsidRPr="00D95A9D">
              <w:rPr>
                <w:sz w:val="18"/>
                <w:szCs w:val="18"/>
              </w:rPr>
              <w:t>(PZP.3)</w:t>
            </w:r>
          </w:p>
        </w:tc>
        <w:tc>
          <w:tcPr>
            <w:tcW w:w="3926" w:type="pct"/>
            <w:tcBorders>
              <w:top w:val="single" w:sz="4" w:space="0" w:color="auto"/>
              <w:left w:val="single" w:sz="4" w:space="0" w:color="auto"/>
              <w:bottom w:val="single" w:sz="4" w:space="0" w:color="auto"/>
              <w:right w:val="single" w:sz="4" w:space="0" w:color="auto"/>
            </w:tcBorders>
            <w:shd w:val="clear" w:color="auto" w:fill="FFFFFF" w:themeFill="background2"/>
          </w:tcPr>
          <w:p w14:paraId="5AB78337" w14:textId="77777777" w:rsidR="005A4E2C" w:rsidRPr="00D95A9D" w:rsidRDefault="0098237D" w:rsidP="4B1F096C">
            <w:pPr>
              <w:rPr>
                <w:sz w:val="18"/>
                <w:szCs w:val="18"/>
              </w:rPr>
            </w:pPr>
            <w:r w:rsidRPr="00D95A9D">
              <w:rPr>
                <w:sz w:val="18"/>
                <w:szCs w:val="18"/>
              </w:rPr>
              <w:t>Obchodný názov zdravotníckej pomôcky implantovanej pacientovi podľa registra zdravotníckych pomôcok.</w:t>
            </w:r>
          </w:p>
        </w:tc>
      </w:tr>
      <w:tr w:rsidR="005A4E2C" w:rsidRPr="00D95A9D" w14:paraId="49D6E6C5" w14:textId="77777777" w:rsidTr="00DC72FE">
        <w:tc>
          <w:tcPr>
            <w:tcW w:w="1074" w:type="pct"/>
            <w:tcBorders>
              <w:top w:val="single" w:sz="4" w:space="0" w:color="auto"/>
              <w:left w:val="single" w:sz="4" w:space="0" w:color="auto"/>
              <w:bottom w:val="single" w:sz="4" w:space="0" w:color="auto"/>
              <w:right w:val="single" w:sz="4" w:space="0" w:color="auto"/>
            </w:tcBorders>
            <w:shd w:val="clear" w:color="auto" w:fill="FFFFFF" w:themeFill="background2"/>
          </w:tcPr>
          <w:p w14:paraId="093CDB3C" w14:textId="77777777" w:rsidR="005A4E2C" w:rsidRPr="00D95A9D" w:rsidRDefault="4B1F096C" w:rsidP="4B1F096C">
            <w:pPr>
              <w:rPr>
                <w:sz w:val="18"/>
                <w:szCs w:val="18"/>
              </w:rPr>
            </w:pPr>
            <w:r w:rsidRPr="00D95A9D">
              <w:rPr>
                <w:sz w:val="18"/>
                <w:szCs w:val="18"/>
              </w:rPr>
              <w:t>Popis</w:t>
            </w:r>
          </w:p>
          <w:p w14:paraId="7EB352B4" w14:textId="77777777" w:rsidR="005A4E2C" w:rsidRPr="00D95A9D" w:rsidRDefault="4B1F096C" w:rsidP="4B1F096C">
            <w:pPr>
              <w:rPr>
                <w:sz w:val="18"/>
                <w:szCs w:val="18"/>
              </w:rPr>
            </w:pPr>
            <w:r w:rsidRPr="00D95A9D">
              <w:rPr>
                <w:sz w:val="18"/>
                <w:szCs w:val="18"/>
              </w:rPr>
              <w:t>(PZP.4)</w:t>
            </w:r>
          </w:p>
        </w:tc>
        <w:tc>
          <w:tcPr>
            <w:tcW w:w="3926" w:type="pct"/>
            <w:tcBorders>
              <w:top w:val="single" w:sz="4" w:space="0" w:color="auto"/>
              <w:left w:val="single" w:sz="4" w:space="0" w:color="auto"/>
              <w:bottom w:val="single" w:sz="4" w:space="0" w:color="auto"/>
              <w:right w:val="single" w:sz="4" w:space="0" w:color="auto"/>
            </w:tcBorders>
            <w:shd w:val="clear" w:color="auto" w:fill="FFFFFF" w:themeFill="background2"/>
          </w:tcPr>
          <w:p w14:paraId="4078AF4A" w14:textId="77777777" w:rsidR="0098237D" w:rsidRPr="00D95A9D" w:rsidRDefault="0098237D" w:rsidP="4B1F096C">
            <w:pPr>
              <w:rPr>
                <w:sz w:val="18"/>
                <w:szCs w:val="18"/>
              </w:rPr>
            </w:pPr>
            <w:r w:rsidRPr="00D95A9D">
              <w:rPr>
                <w:sz w:val="18"/>
                <w:szCs w:val="18"/>
              </w:rPr>
              <w:t>Popis zdravotnej pomôcky v prípade, že nebol dohľadaný druh ZP v číselníku.</w:t>
            </w:r>
          </w:p>
          <w:p w14:paraId="70E972EF" w14:textId="77777777" w:rsidR="0098237D" w:rsidRPr="00D95A9D" w:rsidRDefault="0098237D" w:rsidP="4B1F096C">
            <w:pPr>
              <w:rPr>
                <w:sz w:val="18"/>
                <w:szCs w:val="18"/>
              </w:rPr>
            </w:pPr>
          </w:p>
          <w:p w14:paraId="46EB3ED9" w14:textId="77777777" w:rsidR="005A4E2C" w:rsidRPr="00D95A9D" w:rsidRDefault="4B1F096C" w:rsidP="4B1F096C">
            <w:pPr>
              <w:rPr>
                <w:sz w:val="18"/>
                <w:szCs w:val="18"/>
              </w:rPr>
            </w:pPr>
            <w:r w:rsidRPr="00D95A9D">
              <w:rPr>
                <w:sz w:val="18"/>
                <w:szCs w:val="18"/>
              </w:rPr>
              <w:t xml:space="preserve">Umožňuje zápis doplnkovej informácie k druhu implantovanej pomôcky alebo v prípade, ak nebolo možné vybrať druh zdravotnej pomôcky z číselníka, je možné ju voľným textom zapísať do popisu zdravotnej pomôcky a vybraná hodnota neznáma. </w:t>
            </w:r>
          </w:p>
        </w:tc>
      </w:tr>
      <w:tr w:rsidR="005A4E2C" w:rsidRPr="00D95A9D" w14:paraId="4F3C215E" w14:textId="77777777" w:rsidTr="00DC72FE">
        <w:trPr>
          <w:trHeight w:val="381"/>
        </w:trPr>
        <w:tc>
          <w:tcPr>
            <w:tcW w:w="1074" w:type="pct"/>
            <w:tcBorders>
              <w:top w:val="single" w:sz="4" w:space="0" w:color="auto"/>
              <w:left w:val="single" w:sz="4" w:space="0" w:color="auto"/>
              <w:bottom w:val="single" w:sz="4" w:space="0" w:color="auto"/>
              <w:right w:val="single" w:sz="4" w:space="0" w:color="auto"/>
            </w:tcBorders>
          </w:tcPr>
          <w:p w14:paraId="545FE889" w14:textId="77777777" w:rsidR="005A4E2C" w:rsidRPr="00D95A9D" w:rsidRDefault="4B1F096C" w:rsidP="4B1F096C">
            <w:pPr>
              <w:rPr>
                <w:sz w:val="18"/>
                <w:szCs w:val="18"/>
              </w:rPr>
            </w:pPr>
            <w:r w:rsidRPr="00D95A9D">
              <w:rPr>
                <w:sz w:val="18"/>
                <w:szCs w:val="18"/>
              </w:rPr>
              <w:t>Zmena stavu záznamu</w:t>
            </w:r>
          </w:p>
          <w:p w14:paraId="7E68A8DB" w14:textId="77777777" w:rsidR="005A4E2C" w:rsidRPr="00D95A9D" w:rsidRDefault="4B1F096C" w:rsidP="4B1F096C">
            <w:pPr>
              <w:rPr>
                <w:sz w:val="18"/>
                <w:szCs w:val="18"/>
              </w:rPr>
            </w:pPr>
            <w:r w:rsidRPr="00D95A9D">
              <w:rPr>
                <w:sz w:val="18"/>
                <w:szCs w:val="18"/>
              </w:rPr>
              <w:t>(PZP.5)</w:t>
            </w:r>
          </w:p>
        </w:tc>
        <w:tc>
          <w:tcPr>
            <w:tcW w:w="3926" w:type="pct"/>
            <w:tcBorders>
              <w:top w:val="single" w:sz="4" w:space="0" w:color="auto"/>
              <w:left w:val="single" w:sz="4" w:space="0" w:color="auto"/>
              <w:bottom w:val="single" w:sz="4" w:space="0" w:color="auto"/>
              <w:right w:val="single" w:sz="4" w:space="0" w:color="auto"/>
            </w:tcBorders>
          </w:tcPr>
          <w:p w14:paraId="1022D8A4" w14:textId="77777777" w:rsidR="005A4E2C" w:rsidRPr="00D95A9D" w:rsidRDefault="0098237D" w:rsidP="4B1F096C">
            <w:pPr>
              <w:rPr>
                <w:sz w:val="18"/>
                <w:szCs w:val="18"/>
              </w:rPr>
            </w:pPr>
            <w:r w:rsidRPr="00D95A9D">
              <w:rPr>
                <w:sz w:val="18"/>
                <w:szCs w:val="18"/>
              </w:rPr>
              <w:t>Cluster definuje štruktúru auditných informácií o zmene stavu záznamu. Slúži len pre čítacie služby v prípade, že daný záznam bol editovaný lekárom (zneplatnil záznam/ vykonal storno záznamu)</w:t>
            </w:r>
          </w:p>
          <w:p w14:paraId="23DDC174" w14:textId="77777777" w:rsidR="005A4E2C" w:rsidRPr="00D95A9D" w:rsidRDefault="4B1F096C" w:rsidP="4B1F096C">
            <w:pPr>
              <w:rPr>
                <w:sz w:val="18"/>
                <w:szCs w:val="18"/>
              </w:rPr>
            </w:pPr>
            <w:r w:rsidRPr="00D95A9D">
              <w:rPr>
                <w:sz w:val="18"/>
                <w:szCs w:val="18"/>
              </w:rPr>
              <w:t>Zložený atribút:</w:t>
            </w:r>
          </w:p>
          <w:p w14:paraId="0D53499F" w14:textId="4CA128BA" w:rsidR="005A4E2C" w:rsidRPr="00D95A9D" w:rsidRDefault="00DB2889" w:rsidP="4B1F096C">
            <w:pPr>
              <w:rPr>
                <w:sz w:val="18"/>
                <w:szCs w:val="18"/>
              </w:rPr>
            </w:pPr>
            <w:hyperlink w:anchor="_Zmeny_stavu" w:history="1">
              <w:r w:rsidR="4B1F096C" w:rsidRPr="00D95A9D">
                <w:rPr>
                  <w:rStyle w:val="Hypertextovprepojenie"/>
                  <w:sz w:val="18"/>
                  <w:szCs w:val="18"/>
                </w:rPr>
                <w:t>CEN-EN13606-CLUSTER.Zmena_stavu_zaznamu.v1</w:t>
              </w:r>
            </w:hyperlink>
          </w:p>
        </w:tc>
      </w:tr>
      <w:tr w:rsidR="005A4E2C" w:rsidRPr="00D95A9D" w14:paraId="604079F8" w14:textId="77777777" w:rsidTr="00DC72FE">
        <w:trPr>
          <w:trHeight w:val="110"/>
        </w:trPr>
        <w:tc>
          <w:tcPr>
            <w:tcW w:w="1074" w:type="pct"/>
            <w:tcBorders>
              <w:top w:val="single" w:sz="4" w:space="0" w:color="auto"/>
              <w:left w:val="single" w:sz="4" w:space="0" w:color="auto"/>
              <w:bottom w:val="single" w:sz="4" w:space="0" w:color="auto"/>
              <w:right w:val="single" w:sz="4" w:space="0" w:color="auto"/>
            </w:tcBorders>
          </w:tcPr>
          <w:p w14:paraId="50D8ED5D" w14:textId="77777777" w:rsidR="005A4E2C" w:rsidRPr="00D95A9D" w:rsidRDefault="4B1F096C" w:rsidP="4B1F096C">
            <w:pPr>
              <w:rPr>
                <w:sz w:val="18"/>
                <w:szCs w:val="18"/>
              </w:rPr>
            </w:pPr>
            <w:r w:rsidRPr="00D95A9D">
              <w:rPr>
                <w:sz w:val="18"/>
                <w:szCs w:val="18"/>
              </w:rPr>
              <w:t>RC_ID</w:t>
            </w:r>
            <w:r w:rsidR="03ECAE38" w:rsidRPr="00D95A9D">
              <w:br/>
            </w:r>
            <w:r w:rsidRPr="00D95A9D">
              <w:rPr>
                <w:sz w:val="18"/>
                <w:szCs w:val="18"/>
              </w:rPr>
              <w:t>(PZP.6)</w:t>
            </w:r>
          </w:p>
        </w:tc>
        <w:tc>
          <w:tcPr>
            <w:tcW w:w="3926" w:type="pct"/>
            <w:tcBorders>
              <w:top w:val="single" w:sz="4" w:space="0" w:color="auto"/>
              <w:left w:val="single" w:sz="4" w:space="0" w:color="auto"/>
              <w:bottom w:val="single" w:sz="4" w:space="0" w:color="auto"/>
              <w:right w:val="single" w:sz="4" w:space="0" w:color="auto"/>
            </w:tcBorders>
          </w:tcPr>
          <w:p w14:paraId="2D16D6F0" w14:textId="77777777" w:rsidR="005A4E2C" w:rsidRPr="00D95A9D" w:rsidRDefault="4B1F096C" w:rsidP="4B1F096C">
            <w:pPr>
              <w:rPr>
                <w:sz w:val="18"/>
                <w:szCs w:val="18"/>
              </w:rPr>
            </w:pPr>
            <w:r w:rsidRPr="00D95A9D">
              <w:rPr>
                <w:sz w:val="18"/>
                <w:szCs w:val="18"/>
              </w:rPr>
              <w:t>Obsahuje informácie o identifikátore záznamu, ktorý je vytvorený</w:t>
            </w:r>
          </w:p>
        </w:tc>
      </w:tr>
      <w:tr w:rsidR="005A4E2C" w:rsidRPr="00D95A9D" w14:paraId="74687DB9" w14:textId="77777777" w:rsidTr="00DC72FE">
        <w:trPr>
          <w:trHeight w:val="51"/>
        </w:trPr>
        <w:tc>
          <w:tcPr>
            <w:tcW w:w="1074" w:type="pct"/>
            <w:tcBorders>
              <w:top w:val="single" w:sz="4" w:space="0" w:color="auto"/>
              <w:left w:val="single" w:sz="4" w:space="0" w:color="auto"/>
              <w:bottom w:val="single" w:sz="4" w:space="0" w:color="auto"/>
              <w:right w:val="single" w:sz="4" w:space="0" w:color="auto"/>
            </w:tcBorders>
          </w:tcPr>
          <w:p w14:paraId="2494158F" w14:textId="77777777" w:rsidR="005A4E2C" w:rsidRPr="00D95A9D" w:rsidRDefault="4B1F096C" w:rsidP="4B1F096C">
            <w:pPr>
              <w:rPr>
                <w:sz w:val="18"/>
                <w:szCs w:val="18"/>
              </w:rPr>
            </w:pPr>
            <w:r w:rsidRPr="00D95A9D">
              <w:rPr>
                <w:sz w:val="18"/>
                <w:szCs w:val="18"/>
              </w:rPr>
              <w:t>II</w:t>
            </w:r>
          </w:p>
          <w:p w14:paraId="600BC918" w14:textId="77777777" w:rsidR="005A4E2C" w:rsidRPr="00D95A9D" w:rsidRDefault="4B1F096C" w:rsidP="4B1F096C">
            <w:pPr>
              <w:rPr>
                <w:sz w:val="18"/>
                <w:szCs w:val="18"/>
              </w:rPr>
            </w:pPr>
            <w:r w:rsidRPr="00D95A9D">
              <w:rPr>
                <w:sz w:val="18"/>
                <w:szCs w:val="18"/>
              </w:rPr>
              <w:t>(PZP.6.1)</w:t>
            </w:r>
          </w:p>
        </w:tc>
        <w:tc>
          <w:tcPr>
            <w:tcW w:w="3926" w:type="pct"/>
            <w:tcBorders>
              <w:top w:val="single" w:sz="4" w:space="0" w:color="auto"/>
              <w:left w:val="single" w:sz="4" w:space="0" w:color="auto"/>
              <w:bottom w:val="single" w:sz="4" w:space="0" w:color="auto"/>
              <w:right w:val="single" w:sz="4" w:space="0" w:color="auto"/>
            </w:tcBorders>
          </w:tcPr>
          <w:p w14:paraId="3F2E75C3" w14:textId="77777777" w:rsidR="005A4E2C" w:rsidRPr="00D95A9D" w:rsidRDefault="4B1F096C" w:rsidP="4B1F096C">
            <w:pPr>
              <w:rPr>
                <w:sz w:val="18"/>
                <w:szCs w:val="18"/>
              </w:rPr>
            </w:pPr>
            <w:r w:rsidRPr="00D95A9D">
              <w:rPr>
                <w:sz w:val="18"/>
                <w:szCs w:val="18"/>
              </w:rPr>
              <w:t xml:space="preserve">Identifikátor záznamu je generovaný podľa popisu v X070 a generuje ho ISPZS </w:t>
            </w:r>
          </w:p>
        </w:tc>
      </w:tr>
      <w:tr w:rsidR="005A4E2C" w:rsidRPr="00D95A9D" w14:paraId="320FCC87" w14:textId="77777777" w:rsidTr="00DC72FE">
        <w:trPr>
          <w:trHeight w:val="556"/>
        </w:trPr>
        <w:tc>
          <w:tcPr>
            <w:tcW w:w="1074" w:type="pct"/>
            <w:tcBorders>
              <w:top w:val="single" w:sz="4" w:space="0" w:color="auto"/>
              <w:left w:val="single" w:sz="4" w:space="0" w:color="auto"/>
              <w:bottom w:val="single" w:sz="4" w:space="0" w:color="auto"/>
              <w:right w:val="single" w:sz="4" w:space="0" w:color="auto"/>
            </w:tcBorders>
          </w:tcPr>
          <w:p w14:paraId="67AC11C6" w14:textId="77777777" w:rsidR="005A4E2C" w:rsidRPr="00D95A9D" w:rsidRDefault="4B1F096C" w:rsidP="4B1F096C">
            <w:pPr>
              <w:rPr>
                <w:sz w:val="18"/>
                <w:szCs w:val="18"/>
              </w:rPr>
            </w:pPr>
            <w:r w:rsidRPr="00D95A9D">
              <w:rPr>
                <w:sz w:val="18"/>
                <w:szCs w:val="18"/>
              </w:rPr>
              <w:t>OID</w:t>
            </w:r>
          </w:p>
          <w:p w14:paraId="4F32C49A" w14:textId="77777777" w:rsidR="005A4E2C" w:rsidRPr="00D95A9D" w:rsidRDefault="4B1F096C" w:rsidP="4B1F096C">
            <w:pPr>
              <w:rPr>
                <w:sz w:val="18"/>
                <w:szCs w:val="18"/>
              </w:rPr>
            </w:pPr>
            <w:r w:rsidRPr="00D95A9D">
              <w:rPr>
                <w:sz w:val="18"/>
                <w:szCs w:val="18"/>
              </w:rPr>
              <w:t>(PZP.6.2)</w:t>
            </w:r>
          </w:p>
        </w:tc>
        <w:tc>
          <w:tcPr>
            <w:tcW w:w="3926" w:type="pct"/>
            <w:tcBorders>
              <w:top w:val="single" w:sz="4" w:space="0" w:color="auto"/>
              <w:left w:val="single" w:sz="4" w:space="0" w:color="auto"/>
              <w:bottom w:val="single" w:sz="4" w:space="0" w:color="auto"/>
              <w:right w:val="single" w:sz="4" w:space="0" w:color="auto"/>
            </w:tcBorders>
          </w:tcPr>
          <w:p w14:paraId="69AD2275" w14:textId="77777777" w:rsidR="005A4E2C" w:rsidRPr="00D95A9D" w:rsidRDefault="4B1F096C" w:rsidP="4B1F096C">
            <w:pPr>
              <w:rPr>
                <w:sz w:val="18"/>
                <w:szCs w:val="18"/>
              </w:rPr>
            </w:pPr>
            <w:r w:rsidRPr="00D95A9D">
              <w:rPr>
                <w:sz w:val="18"/>
                <w:szCs w:val="18"/>
              </w:rPr>
              <w:t>Obsahuje informáciu o type záznamu (archetypu), ktorý je v rámci záznamu používaný OID: 1.3.158.00165387.100.50.40.100</w:t>
            </w:r>
          </w:p>
        </w:tc>
      </w:tr>
    </w:tbl>
    <w:p w14:paraId="232631B5" w14:textId="77777777" w:rsidR="00B50776" w:rsidRPr="00C26A9D" w:rsidRDefault="34661EDB" w:rsidP="00B50180">
      <w:pPr>
        <w:pStyle w:val="Nadpis2"/>
      </w:pPr>
      <w:bookmarkStart w:id="288" w:name="_Zdravotné_problémy"/>
      <w:bookmarkStart w:id="289" w:name="_Toc56172010"/>
      <w:bookmarkEnd w:id="288"/>
      <w:r>
        <w:t>Zdravotné problémy</w:t>
      </w:r>
      <w:bookmarkEnd w:id="289"/>
    </w:p>
    <w:p w14:paraId="0B4DBE5B" w14:textId="6E8D82AB" w:rsidR="005E5FF8" w:rsidRPr="00C26A9D" w:rsidRDefault="005E5FF8" w:rsidP="005E5FF8">
      <w:r w:rsidRPr="00C26A9D">
        <w:t xml:space="preserve">Prekonaná alebo aktuálna </w:t>
      </w:r>
      <w:r w:rsidR="00D95A9D" w:rsidRPr="00D95A9D">
        <w:t>život ovplyvňujúca</w:t>
      </w:r>
      <w:r w:rsidRPr="00C26A9D">
        <w:t xml:space="preserve"> diagnóza pacienta, ktorá bola stanovená v rámci diagnostického záveru.</w:t>
      </w:r>
    </w:p>
    <w:p w14:paraId="408C551E" w14:textId="5E40BC31" w:rsidR="005A4E2C" w:rsidRPr="00D95A9D" w:rsidRDefault="00594615" w:rsidP="00C26A9D">
      <w:r w:rsidRPr="00272221">
        <w:t>CEN-EN13606-COMPOSITION.Zaznamy_zdravotnych_problemov.v3.adl -&gt;</w:t>
      </w:r>
      <w:r w:rsidRPr="003E3BC4">
        <w:rPr>
          <w:b/>
        </w:rPr>
        <w:t xml:space="preserve"> </w:t>
      </w:r>
      <w:r w:rsidR="4B1F096C" w:rsidRPr="00D95A9D">
        <w:t>CEN-EN13606-ENTRY.Zdravotny_problem.v2</w:t>
      </w:r>
    </w:p>
    <w:tbl>
      <w:tblPr>
        <w:tblW w:w="5261" w:type="pct"/>
        <w:tblLook w:val="04A0" w:firstRow="1" w:lastRow="0" w:firstColumn="1" w:lastColumn="0" w:noHBand="0" w:noVBand="1"/>
      </w:tblPr>
      <w:tblGrid>
        <w:gridCol w:w="2038"/>
        <w:gridCol w:w="7459"/>
      </w:tblGrid>
      <w:tr w:rsidR="00FF27BA" w:rsidRPr="00D95A9D" w14:paraId="2B9E0E34" w14:textId="77777777" w:rsidTr="003E15D5">
        <w:trPr>
          <w:cantSplit/>
          <w:tblHeader/>
        </w:trPr>
        <w:tc>
          <w:tcPr>
            <w:tcW w:w="1073" w:type="pct"/>
            <w:tcBorders>
              <w:bottom w:val="single" w:sz="4" w:space="0" w:color="auto"/>
            </w:tcBorders>
            <w:shd w:val="clear" w:color="auto" w:fill="002060"/>
            <w:vAlign w:val="center"/>
          </w:tcPr>
          <w:p w14:paraId="62AA323E" w14:textId="77777777" w:rsidR="00FF27BA" w:rsidRPr="00D95A9D" w:rsidRDefault="34661EDB" w:rsidP="00DC72FE">
            <w:pPr>
              <w:pStyle w:val="ESONormal"/>
              <w:jc w:val="left"/>
            </w:pPr>
            <w:r w:rsidRPr="00D95A9D">
              <w:rPr>
                <w:sz w:val="18"/>
                <w:szCs w:val="18"/>
              </w:rPr>
              <w:t>ADL Element/Ontology/text:</w:t>
            </w:r>
          </w:p>
        </w:tc>
        <w:tc>
          <w:tcPr>
            <w:tcW w:w="3927" w:type="pct"/>
            <w:tcBorders>
              <w:bottom w:val="single" w:sz="4" w:space="0" w:color="auto"/>
            </w:tcBorders>
            <w:shd w:val="clear" w:color="auto" w:fill="002060"/>
            <w:vAlign w:val="center"/>
          </w:tcPr>
          <w:p w14:paraId="36566644" w14:textId="77777777" w:rsidR="00FF27BA" w:rsidRPr="00D95A9D" w:rsidRDefault="6DE4F7B8" w:rsidP="00DC72FE">
            <w:pPr>
              <w:pStyle w:val="ESONormal"/>
              <w:jc w:val="left"/>
            </w:pPr>
            <w:r w:rsidRPr="00D95A9D">
              <w:rPr>
                <w:color w:val="FFFFFF" w:themeColor="background2"/>
                <w:sz w:val="18"/>
                <w:szCs w:val="18"/>
              </w:rPr>
              <w:t>Popis:</w:t>
            </w:r>
          </w:p>
        </w:tc>
      </w:tr>
      <w:tr w:rsidR="00B50776" w:rsidRPr="00D95A9D" w14:paraId="24722C42" w14:textId="77777777" w:rsidTr="003E15D5">
        <w:trPr>
          <w:cantSplit/>
        </w:trPr>
        <w:tc>
          <w:tcPr>
            <w:tcW w:w="1073" w:type="pct"/>
            <w:tcBorders>
              <w:top w:val="single" w:sz="4" w:space="0" w:color="auto"/>
              <w:left w:val="single" w:sz="4" w:space="0" w:color="auto"/>
              <w:bottom w:val="single" w:sz="4" w:space="0" w:color="auto"/>
              <w:right w:val="single" w:sz="4" w:space="0" w:color="auto"/>
            </w:tcBorders>
            <w:shd w:val="clear" w:color="auto" w:fill="FFFFFF" w:themeFill="background2"/>
          </w:tcPr>
          <w:p w14:paraId="6993B003" w14:textId="77777777" w:rsidR="00B50776" w:rsidRPr="00D95A9D" w:rsidRDefault="4B1F096C" w:rsidP="4B1F096C">
            <w:pPr>
              <w:rPr>
                <w:sz w:val="18"/>
                <w:szCs w:val="18"/>
              </w:rPr>
            </w:pPr>
            <w:r w:rsidRPr="00D95A9D">
              <w:rPr>
                <w:sz w:val="18"/>
                <w:szCs w:val="18"/>
              </w:rPr>
              <w:t>Dátum vzniku</w:t>
            </w:r>
          </w:p>
          <w:p w14:paraId="61D45C19" w14:textId="77777777" w:rsidR="00FF27BA" w:rsidRPr="00D95A9D" w:rsidRDefault="4B1F096C" w:rsidP="4B1F096C">
            <w:pPr>
              <w:rPr>
                <w:sz w:val="18"/>
                <w:szCs w:val="18"/>
              </w:rPr>
            </w:pPr>
            <w:r w:rsidRPr="00D95A9D">
              <w:rPr>
                <w:sz w:val="18"/>
                <w:szCs w:val="18"/>
              </w:rPr>
              <w:t>(ZP.1)</w:t>
            </w:r>
          </w:p>
        </w:tc>
        <w:tc>
          <w:tcPr>
            <w:tcW w:w="3927" w:type="pct"/>
            <w:tcBorders>
              <w:top w:val="single" w:sz="4" w:space="0" w:color="auto"/>
              <w:left w:val="single" w:sz="4" w:space="0" w:color="auto"/>
              <w:bottom w:val="single" w:sz="4" w:space="0" w:color="auto"/>
              <w:right w:val="single" w:sz="4" w:space="0" w:color="auto"/>
            </w:tcBorders>
            <w:shd w:val="clear" w:color="auto" w:fill="FFFFFF" w:themeFill="background2"/>
          </w:tcPr>
          <w:p w14:paraId="2ADE1256" w14:textId="77777777" w:rsidR="00B50776" w:rsidRPr="00D95A9D" w:rsidRDefault="005E5FF8" w:rsidP="4B1F096C">
            <w:pPr>
              <w:rPr>
                <w:sz w:val="18"/>
                <w:szCs w:val="18"/>
              </w:rPr>
            </w:pPr>
            <w:r w:rsidRPr="00D95A9D">
              <w:rPr>
                <w:sz w:val="18"/>
                <w:szCs w:val="18"/>
              </w:rPr>
              <w:t>Dátum a čas vzniku zdravotného problému. Dátum nemôže byť zaznamenaný neskôr ako je dátum zaznamenania diagnózy.</w:t>
            </w:r>
          </w:p>
        </w:tc>
      </w:tr>
      <w:tr w:rsidR="00B50776" w:rsidRPr="00D95A9D" w14:paraId="7C6C9BBD" w14:textId="77777777" w:rsidTr="003E15D5">
        <w:trPr>
          <w:cantSplit/>
        </w:trPr>
        <w:tc>
          <w:tcPr>
            <w:tcW w:w="1073" w:type="pct"/>
            <w:tcBorders>
              <w:top w:val="single" w:sz="4" w:space="0" w:color="auto"/>
              <w:left w:val="single" w:sz="4" w:space="0" w:color="auto"/>
              <w:bottom w:val="single" w:sz="4" w:space="0" w:color="auto"/>
              <w:right w:val="single" w:sz="4" w:space="0" w:color="auto"/>
            </w:tcBorders>
            <w:shd w:val="clear" w:color="auto" w:fill="FFFFFF" w:themeFill="background2"/>
          </w:tcPr>
          <w:p w14:paraId="4B18B099" w14:textId="77777777" w:rsidR="00B50776" w:rsidRPr="00D95A9D" w:rsidRDefault="34661EDB" w:rsidP="34661EDB">
            <w:pPr>
              <w:rPr>
                <w:sz w:val="18"/>
                <w:szCs w:val="18"/>
              </w:rPr>
            </w:pPr>
            <w:r w:rsidRPr="00D95A9D">
              <w:rPr>
                <w:sz w:val="18"/>
                <w:szCs w:val="18"/>
              </w:rPr>
              <w:t>Biohazard</w:t>
            </w:r>
          </w:p>
          <w:p w14:paraId="0D3BC882" w14:textId="77777777" w:rsidR="00FF27BA" w:rsidRPr="00D95A9D" w:rsidRDefault="4B1F096C" w:rsidP="4B1F096C">
            <w:pPr>
              <w:rPr>
                <w:sz w:val="18"/>
                <w:szCs w:val="18"/>
              </w:rPr>
            </w:pPr>
            <w:r w:rsidRPr="00D95A9D">
              <w:rPr>
                <w:sz w:val="18"/>
                <w:szCs w:val="18"/>
              </w:rPr>
              <w:t>(ZP.2)</w:t>
            </w:r>
          </w:p>
        </w:tc>
        <w:tc>
          <w:tcPr>
            <w:tcW w:w="3927" w:type="pct"/>
            <w:tcBorders>
              <w:top w:val="single" w:sz="4" w:space="0" w:color="auto"/>
              <w:left w:val="single" w:sz="4" w:space="0" w:color="auto"/>
              <w:bottom w:val="single" w:sz="4" w:space="0" w:color="auto"/>
              <w:right w:val="single" w:sz="4" w:space="0" w:color="auto"/>
            </w:tcBorders>
            <w:shd w:val="clear" w:color="auto" w:fill="FFFFFF" w:themeFill="background2"/>
          </w:tcPr>
          <w:p w14:paraId="4987DE6B" w14:textId="77777777" w:rsidR="00B50776" w:rsidRPr="00D95A9D" w:rsidRDefault="005E5FF8" w:rsidP="4B1F096C">
            <w:pPr>
              <w:rPr>
                <w:sz w:val="18"/>
                <w:szCs w:val="18"/>
              </w:rPr>
            </w:pPr>
            <w:r w:rsidRPr="00D95A9D">
              <w:rPr>
                <w:sz w:val="18"/>
                <w:szCs w:val="18"/>
              </w:rPr>
              <w:t>Príznak, že diagnóza môže byť nebezpečná pre ošetrujúceho zdravotníckeho pracovníka.</w:t>
            </w:r>
          </w:p>
        </w:tc>
      </w:tr>
      <w:tr w:rsidR="00B50776" w:rsidRPr="00D95A9D" w14:paraId="611116A7" w14:textId="77777777" w:rsidTr="003E15D5">
        <w:trPr>
          <w:cantSplit/>
        </w:trPr>
        <w:tc>
          <w:tcPr>
            <w:tcW w:w="1073" w:type="pct"/>
            <w:tcBorders>
              <w:top w:val="single" w:sz="4" w:space="0" w:color="auto"/>
              <w:left w:val="single" w:sz="4" w:space="0" w:color="auto"/>
              <w:bottom w:val="single" w:sz="4" w:space="0" w:color="auto"/>
              <w:right w:val="single" w:sz="4" w:space="0" w:color="auto"/>
            </w:tcBorders>
            <w:shd w:val="clear" w:color="auto" w:fill="FFFFFF" w:themeFill="background2"/>
          </w:tcPr>
          <w:p w14:paraId="6D9F9EF0" w14:textId="77777777" w:rsidR="00B50776" w:rsidRPr="00D95A9D" w:rsidRDefault="4B1F096C" w:rsidP="4B1F096C">
            <w:pPr>
              <w:rPr>
                <w:sz w:val="18"/>
                <w:szCs w:val="18"/>
              </w:rPr>
            </w:pPr>
            <w:r w:rsidRPr="00D95A9D">
              <w:rPr>
                <w:sz w:val="18"/>
                <w:szCs w:val="18"/>
              </w:rPr>
              <w:t>Život ovplyvňujúca diagnóza</w:t>
            </w:r>
          </w:p>
          <w:p w14:paraId="1FA15201" w14:textId="77777777" w:rsidR="00FF27BA" w:rsidRPr="00D95A9D" w:rsidRDefault="4B1F096C" w:rsidP="4B1F096C">
            <w:pPr>
              <w:rPr>
                <w:sz w:val="18"/>
                <w:szCs w:val="18"/>
              </w:rPr>
            </w:pPr>
            <w:r w:rsidRPr="00D95A9D">
              <w:rPr>
                <w:sz w:val="18"/>
                <w:szCs w:val="18"/>
              </w:rPr>
              <w:t>(ZP.3)</w:t>
            </w:r>
          </w:p>
        </w:tc>
        <w:tc>
          <w:tcPr>
            <w:tcW w:w="3927" w:type="pct"/>
            <w:tcBorders>
              <w:top w:val="single" w:sz="4" w:space="0" w:color="auto"/>
              <w:left w:val="single" w:sz="4" w:space="0" w:color="auto"/>
              <w:bottom w:val="single" w:sz="4" w:space="0" w:color="auto"/>
              <w:right w:val="single" w:sz="4" w:space="0" w:color="auto"/>
            </w:tcBorders>
            <w:shd w:val="clear" w:color="auto" w:fill="FFFFFF" w:themeFill="background2"/>
          </w:tcPr>
          <w:p w14:paraId="0AD3AABC" w14:textId="77777777" w:rsidR="005E5FF8" w:rsidRPr="00D95A9D" w:rsidRDefault="005E5FF8" w:rsidP="005E5FF8">
            <w:pPr>
              <w:rPr>
                <w:sz w:val="18"/>
                <w:szCs w:val="18"/>
              </w:rPr>
            </w:pPr>
            <w:r w:rsidRPr="00D95A9D">
              <w:rPr>
                <w:sz w:val="18"/>
                <w:szCs w:val="18"/>
              </w:rPr>
              <w:t>Príznak život ovplyvňujúcej diagnózy.</w:t>
            </w:r>
          </w:p>
          <w:p w14:paraId="7549B4E0" w14:textId="77777777" w:rsidR="005E5FF8" w:rsidRPr="00D95A9D" w:rsidRDefault="005E5FF8" w:rsidP="005E5FF8">
            <w:pPr>
              <w:rPr>
                <w:sz w:val="18"/>
                <w:szCs w:val="18"/>
              </w:rPr>
            </w:pPr>
          </w:p>
          <w:p w14:paraId="27ACF9A0" w14:textId="77777777" w:rsidR="005E5FF8" w:rsidRPr="00D95A9D" w:rsidRDefault="005E5FF8" w:rsidP="005E5FF8">
            <w:pPr>
              <w:rPr>
                <w:sz w:val="18"/>
                <w:szCs w:val="18"/>
                <w:u w:val="single"/>
              </w:rPr>
            </w:pPr>
            <w:r w:rsidRPr="00D95A9D">
              <w:rPr>
                <w:sz w:val="18"/>
                <w:szCs w:val="18"/>
                <w:u w:val="single"/>
              </w:rPr>
              <w:t>Odporúčanie:</w:t>
            </w:r>
          </w:p>
          <w:p w14:paraId="31F13988" w14:textId="77777777" w:rsidR="005E5FF8" w:rsidRPr="00D95A9D" w:rsidRDefault="005E5FF8" w:rsidP="005E5FF8">
            <w:pPr>
              <w:pStyle w:val="Odsekzoznamu"/>
              <w:numPr>
                <w:ilvl w:val="0"/>
                <w:numId w:val="30"/>
              </w:numPr>
              <w:rPr>
                <w:sz w:val="18"/>
                <w:szCs w:val="18"/>
              </w:rPr>
            </w:pPr>
            <w:r w:rsidRPr="00D95A9D">
              <w:rPr>
                <w:sz w:val="18"/>
                <w:szCs w:val="18"/>
              </w:rPr>
              <w:t>Diagnózy sú automaticky validované na pozadí lekára bez potreby zaškrtávania lekárom</w:t>
            </w:r>
          </w:p>
          <w:p w14:paraId="0E38D80C" w14:textId="45DACC89" w:rsidR="005E5FF8" w:rsidRPr="00D95A9D" w:rsidRDefault="005E5FF8" w:rsidP="005E5FF8">
            <w:pPr>
              <w:pStyle w:val="Odsekzoznamu"/>
              <w:numPr>
                <w:ilvl w:val="0"/>
                <w:numId w:val="30"/>
              </w:numPr>
              <w:rPr>
                <w:sz w:val="18"/>
                <w:szCs w:val="18"/>
              </w:rPr>
            </w:pPr>
            <w:r w:rsidRPr="00D95A9D">
              <w:rPr>
                <w:sz w:val="18"/>
                <w:szCs w:val="18"/>
              </w:rPr>
              <w:t xml:space="preserve">Diagnózy, ktoré sú takto automaticky označené </w:t>
            </w:r>
            <w:r w:rsidR="001D3BAA">
              <w:rPr>
                <w:sz w:val="18"/>
                <w:szCs w:val="18"/>
              </w:rPr>
              <w:t>(podľa príznaku z číselníka diagnóz)</w:t>
            </w:r>
            <w:r w:rsidRPr="00D95A9D">
              <w:rPr>
                <w:sz w:val="18"/>
                <w:szCs w:val="18"/>
              </w:rPr>
              <w:t>, už nie je možné odznačiť</w:t>
            </w:r>
          </w:p>
          <w:p w14:paraId="35C4FC55" w14:textId="77777777" w:rsidR="00B50776" w:rsidRPr="00D95A9D" w:rsidRDefault="005E5FF8" w:rsidP="005E5FF8">
            <w:pPr>
              <w:pStyle w:val="Odsekzoznamu"/>
              <w:numPr>
                <w:ilvl w:val="0"/>
                <w:numId w:val="30"/>
              </w:numPr>
              <w:rPr>
                <w:sz w:val="18"/>
                <w:szCs w:val="18"/>
              </w:rPr>
            </w:pPr>
            <w:r w:rsidRPr="00D95A9D">
              <w:rPr>
                <w:sz w:val="18"/>
                <w:szCs w:val="18"/>
              </w:rPr>
              <w:t>Lekár môže týmto príznakom podľa uváženia označiť aj ďalšie diagnózy</w:t>
            </w:r>
          </w:p>
        </w:tc>
      </w:tr>
      <w:tr w:rsidR="00B50776" w:rsidRPr="00D95A9D" w14:paraId="54401359" w14:textId="77777777" w:rsidTr="003E15D5">
        <w:trPr>
          <w:cantSplit/>
        </w:trPr>
        <w:tc>
          <w:tcPr>
            <w:tcW w:w="1073" w:type="pct"/>
            <w:tcBorders>
              <w:top w:val="single" w:sz="4" w:space="0" w:color="auto"/>
              <w:left w:val="single" w:sz="4" w:space="0" w:color="auto"/>
              <w:bottom w:val="single" w:sz="4" w:space="0" w:color="auto"/>
              <w:right w:val="single" w:sz="4" w:space="0" w:color="auto"/>
            </w:tcBorders>
            <w:shd w:val="clear" w:color="auto" w:fill="FFFFFF" w:themeFill="background2"/>
          </w:tcPr>
          <w:p w14:paraId="679EF356" w14:textId="77777777" w:rsidR="00B50776" w:rsidRPr="00D95A9D" w:rsidRDefault="4B1F096C" w:rsidP="4B1F096C">
            <w:pPr>
              <w:rPr>
                <w:sz w:val="18"/>
                <w:szCs w:val="18"/>
              </w:rPr>
            </w:pPr>
            <w:r w:rsidRPr="00D95A9D">
              <w:rPr>
                <w:sz w:val="18"/>
                <w:szCs w:val="18"/>
              </w:rPr>
              <w:t>Počet záznamov k diagnóze</w:t>
            </w:r>
          </w:p>
          <w:p w14:paraId="57EA0EF2" w14:textId="77777777" w:rsidR="00FF27BA" w:rsidRPr="00D95A9D" w:rsidRDefault="4B1F096C" w:rsidP="4B1F096C">
            <w:pPr>
              <w:rPr>
                <w:sz w:val="18"/>
                <w:szCs w:val="18"/>
              </w:rPr>
            </w:pPr>
            <w:r w:rsidRPr="00D95A9D">
              <w:rPr>
                <w:sz w:val="18"/>
                <w:szCs w:val="18"/>
              </w:rPr>
              <w:t>(ZP.4)</w:t>
            </w:r>
          </w:p>
        </w:tc>
        <w:tc>
          <w:tcPr>
            <w:tcW w:w="3927" w:type="pct"/>
            <w:tcBorders>
              <w:top w:val="single" w:sz="4" w:space="0" w:color="auto"/>
              <w:left w:val="single" w:sz="4" w:space="0" w:color="auto"/>
              <w:bottom w:val="single" w:sz="4" w:space="0" w:color="auto"/>
              <w:right w:val="single" w:sz="4" w:space="0" w:color="auto"/>
            </w:tcBorders>
            <w:shd w:val="clear" w:color="auto" w:fill="FFFFFF" w:themeFill="background2"/>
          </w:tcPr>
          <w:p w14:paraId="494C388C" w14:textId="77777777" w:rsidR="005E5FF8" w:rsidRPr="00D95A9D" w:rsidRDefault="005E5FF8" w:rsidP="34661EDB">
            <w:pPr>
              <w:rPr>
                <w:sz w:val="18"/>
                <w:szCs w:val="18"/>
              </w:rPr>
            </w:pPr>
            <w:r w:rsidRPr="00D95A9D">
              <w:rPr>
                <w:sz w:val="18"/>
                <w:szCs w:val="18"/>
              </w:rPr>
              <w:t>Atribút je automaticky poskytovaný pri čítaní záznamov a má informatívnu hodnotu o počte záznamov evidovaných ku konkrétnej diagnóze.</w:t>
            </w:r>
          </w:p>
          <w:p w14:paraId="1878256A" w14:textId="77777777" w:rsidR="00B50776" w:rsidRPr="00D95A9D" w:rsidRDefault="34661EDB" w:rsidP="34661EDB">
            <w:pPr>
              <w:rPr>
                <w:sz w:val="18"/>
                <w:szCs w:val="18"/>
              </w:rPr>
            </w:pPr>
            <w:r w:rsidRPr="00D95A9D">
              <w:rPr>
                <w:sz w:val="18"/>
                <w:szCs w:val="18"/>
              </w:rPr>
              <w:t>V prípade, že je následne zneplatnený poskytnutý záznam. Automaticky sú zneplatnené/ všetky súvisiace záznamy k danej diagnóze z PS</w:t>
            </w:r>
          </w:p>
        </w:tc>
      </w:tr>
      <w:tr w:rsidR="00FF27BA" w:rsidRPr="00D95A9D" w14:paraId="1F52BA3C" w14:textId="77777777" w:rsidTr="003E15D5">
        <w:trPr>
          <w:cantSplit/>
        </w:trPr>
        <w:tc>
          <w:tcPr>
            <w:tcW w:w="1073" w:type="pct"/>
            <w:tcBorders>
              <w:top w:val="single" w:sz="4" w:space="0" w:color="auto"/>
              <w:left w:val="single" w:sz="4" w:space="0" w:color="auto"/>
              <w:bottom w:val="single" w:sz="4" w:space="0" w:color="auto"/>
              <w:right w:val="single" w:sz="4" w:space="0" w:color="auto"/>
            </w:tcBorders>
            <w:shd w:val="clear" w:color="auto" w:fill="FFFFFF" w:themeFill="background2"/>
          </w:tcPr>
          <w:p w14:paraId="39330DE1" w14:textId="77777777" w:rsidR="00FF27BA" w:rsidRPr="00D95A9D" w:rsidRDefault="4B1F096C" w:rsidP="4B1F096C">
            <w:pPr>
              <w:rPr>
                <w:sz w:val="18"/>
                <w:szCs w:val="18"/>
              </w:rPr>
            </w:pPr>
            <w:r w:rsidRPr="00D95A9D">
              <w:rPr>
                <w:sz w:val="18"/>
                <w:szCs w:val="18"/>
              </w:rPr>
              <w:lastRenderedPageBreak/>
              <w:t>Zmena stavu záznamu</w:t>
            </w:r>
          </w:p>
          <w:p w14:paraId="76A854B1" w14:textId="77777777" w:rsidR="00FF27BA" w:rsidRPr="00D95A9D" w:rsidRDefault="4B1F096C" w:rsidP="4B1F096C">
            <w:pPr>
              <w:rPr>
                <w:sz w:val="18"/>
                <w:szCs w:val="18"/>
              </w:rPr>
            </w:pPr>
            <w:r w:rsidRPr="00D95A9D">
              <w:rPr>
                <w:sz w:val="18"/>
                <w:szCs w:val="18"/>
              </w:rPr>
              <w:t>(ZP.5)</w:t>
            </w:r>
          </w:p>
        </w:tc>
        <w:tc>
          <w:tcPr>
            <w:tcW w:w="3927" w:type="pct"/>
            <w:tcBorders>
              <w:top w:val="single" w:sz="4" w:space="0" w:color="auto"/>
              <w:left w:val="single" w:sz="4" w:space="0" w:color="auto"/>
              <w:bottom w:val="single" w:sz="4" w:space="0" w:color="auto"/>
              <w:right w:val="single" w:sz="4" w:space="0" w:color="auto"/>
            </w:tcBorders>
            <w:shd w:val="clear" w:color="auto" w:fill="FFFFFF" w:themeFill="background2"/>
          </w:tcPr>
          <w:p w14:paraId="32C5EFFB" w14:textId="77777777" w:rsidR="00FF27BA" w:rsidRPr="00D95A9D" w:rsidRDefault="005E5FF8" w:rsidP="4B1F096C">
            <w:pPr>
              <w:rPr>
                <w:sz w:val="18"/>
                <w:szCs w:val="18"/>
              </w:rPr>
            </w:pPr>
            <w:r w:rsidRPr="00D95A9D">
              <w:rPr>
                <w:sz w:val="18"/>
                <w:szCs w:val="18"/>
              </w:rPr>
              <w:t xml:space="preserve">Cluster definuje štruktúru auditných informácií o zmene stavu záznamu. Slúži len pre čítacie služby v prípade, že daný záznam bol editovaný lekárom (zneplatnil záznam/ vykonal storno záznamu) </w:t>
            </w:r>
          </w:p>
          <w:p w14:paraId="6E943664" w14:textId="77777777" w:rsidR="00FF27BA" w:rsidRPr="00D95A9D" w:rsidRDefault="4B1F096C" w:rsidP="4B1F096C">
            <w:pPr>
              <w:rPr>
                <w:sz w:val="18"/>
                <w:szCs w:val="18"/>
              </w:rPr>
            </w:pPr>
            <w:r w:rsidRPr="00D95A9D">
              <w:rPr>
                <w:sz w:val="18"/>
                <w:szCs w:val="18"/>
              </w:rPr>
              <w:t>Zložený atribút:</w:t>
            </w:r>
          </w:p>
          <w:p w14:paraId="46F77BBC" w14:textId="5DA44741" w:rsidR="00FF27BA" w:rsidRPr="00D95A9D" w:rsidRDefault="00DB2889" w:rsidP="4B1F096C">
            <w:pPr>
              <w:rPr>
                <w:sz w:val="18"/>
                <w:szCs w:val="18"/>
              </w:rPr>
            </w:pPr>
            <w:hyperlink w:anchor="_Zmeny_stavu" w:history="1">
              <w:r w:rsidR="4B1F096C" w:rsidRPr="00D95A9D">
                <w:rPr>
                  <w:rStyle w:val="Hypertextovprepojenie"/>
                  <w:sz w:val="18"/>
                  <w:szCs w:val="18"/>
                </w:rPr>
                <w:t>CEN-EN13606-CLUSTER.Zmena_stavu_zaznamu.v1</w:t>
              </w:r>
            </w:hyperlink>
          </w:p>
        </w:tc>
      </w:tr>
      <w:tr w:rsidR="00FF27BA" w:rsidRPr="00D95A9D" w14:paraId="606C6B12" w14:textId="77777777" w:rsidTr="003E15D5">
        <w:trPr>
          <w:cantSplit/>
        </w:trPr>
        <w:tc>
          <w:tcPr>
            <w:tcW w:w="1073" w:type="pct"/>
            <w:tcBorders>
              <w:top w:val="single" w:sz="4" w:space="0" w:color="auto"/>
              <w:left w:val="single" w:sz="4" w:space="0" w:color="auto"/>
              <w:bottom w:val="single" w:sz="4" w:space="0" w:color="auto"/>
              <w:right w:val="single" w:sz="4" w:space="0" w:color="auto"/>
            </w:tcBorders>
            <w:shd w:val="clear" w:color="auto" w:fill="FFFFFF" w:themeFill="background2"/>
          </w:tcPr>
          <w:p w14:paraId="43BF4898" w14:textId="77777777" w:rsidR="00FF27BA" w:rsidRPr="00D95A9D" w:rsidRDefault="4B1F096C" w:rsidP="4B1F096C">
            <w:pPr>
              <w:rPr>
                <w:sz w:val="18"/>
                <w:szCs w:val="18"/>
              </w:rPr>
            </w:pPr>
            <w:r w:rsidRPr="00D95A9D">
              <w:rPr>
                <w:sz w:val="18"/>
                <w:szCs w:val="18"/>
              </w:rPr>
              <w:t>RC_ID</w:t>
            </w:r>
            <w:r w:rsidR="03ECAE38" w:rsidRPr="00D95A9D">
              <w:br/>
            </w:r>
            <w:r w:rsidRPr="00D95A9D">
              <w:rPr>
                <w:sz w:val="18"/>
                <w:szCs w:val="18"/>
              </w:rPr>
              <w:t>(ZP.6)</w:t>
            </w:r>
          </w:p>
        </w:tc>
        <w:tc>
          <w:tcPr>
            <w:tcW w:w="3927" w:type="pct"/>
            <w:tcBorders>
              <w:top w:val="single" w:sz="4" w:space="0" w:color="auto"/>
              <w:left w:val="single" w:sz="4" w:space="0" w:color="auto"/>
              <w:bottom w:val="single" w:sz="4" w:space="0" w:color="auto"/>
              <w:right w:val="single" w:sz="4" w:space="0" w:color="auto"/>
            </w:tcBorders>
            <w:shd w:val="clear" w:color="auto" w:fill="FFFFFF" w:themeFill="background2"/>
          </w:tcPr>
          <w:p w14:paraId="1C50BCEC" w14:textId="77777777" w:rsidR="00FF27BA" w:rsidRPr="00D95A9D" w:rsidRDefault="4B1F096C" w:rsidP="4B1F096C">
            <w:pPr>
              <w:rPr>
                <w:sz w:val="18"/>
                <w:szCs w:val="18"/>
              </w:rPr>
            </w:pPr>
            <w:r w:rsidRPr="00D95A9D">
              <w:rPr>
                <w:sz w:val="18"/>
                <w:szCs w:val="18"/>
              </w:rPr>
              <w:t>Obsahuje informácie o identifikátore záznamu, ktorý je vytvorený</w:t>
            </w:r>
          </w:p>
        </w:tc>
      </w:tr>
      <w:tr w:rsidR="00FF27BA" w:rsidRPr="00D95A9D" w14:paraId="18BC41B1" w14:textId="77777777" w:rsidTr="003E15D5">
        <w:trPr>
          <w:cantSplit/>
        </w:trPr>
        <w:tc>
          <w:tcPr>
            <w:tcW w:w="1073" w:type="pct"/>
            <w:tcBorders>
              <w:top w:val="single" w:sz="4" w:space="0" w:color="auto"/>
              <w:left w:val="single" w:sz="4" w:space="0" w:color="auto"/>
              <w:bottom w:val="single" w:sz="4" w:space="0" w:color="auto"/>
              <w:right w:val="single" w:sz="4" w:space="0" w:color="auto"/>
            </w:tcBorders>
            <w:shd w:val="clear" w:color="auto" w:fill="FFFFFF" w:themeFill="background2"/>
          </w:tcPr>
          <w:p w14:paraId="3A547A5D" w14:textId="77777777" w:rsidR="00FF27BA" w:rsidRPr="00D95A9D" w:rsidRDefault="4B1F096C" w:rsidP="4B1F096C">
            <w:pPr>
              <w:rPr>
                <w:sz w:val="18"/>
                <w:szCs w:val="18"/>
              </w:rPr>
            </w:pPr>
            <w:r w:rsidRPr="00D95A9D">
              <w:rPr>
                <w:sz w:val="18"/>
                <w:szCs w:val="18"/>
              </w:rPr>
              <w:t>II</w:t>
            </w:r>
          </w:p>
          <w:p w14:paraId="55E7200B" w14:textId="77777777" w:rsidR="00FF27BA" w:rsidRPr="00D95A9D" w:rsidRDefault="4B1F096C" w:rsidP="4B1F096C">
            <w:pPr>
              <w:rPr>
                <w:sz w:val="18"/>
                <w:szCs w:val="18"/>
              </w:rPr>
            </w:pPr>
            <w:r w:rsidRPr="00D95A9D">
              <w:rPr>
                <w:sz w:val="18"/>
                <w:szCs w:val="18"/>
              </w:rPr>
              <w:t>(ZP.6.1)</w:t>
            </w:r>
          </w:p>
        </w:tc>
        <w:tc>
          <w:tcPr>
            <w:tcW w:w="3927" w:type="pct"/>
            <w:tcBorders>
              <w:top w:val="single" w:sz="4" w:space="0" w:color="auto"/>
              <w:left w:val="single" w:sz="4" w:space="0" w:color="auto"/>
              <w:bottom w:val="single" w:sz="4" w:space="0" w:color="auto"/>
              <w:right w:val="single" w:sz="4" w:space="0" w:color="auto"/>
            </w:tcBorders>
            <w:shd w:val="clear" w:color="auto" w:fill="FFFFFF" w:themeFill="background2"/>
          </w:tcPr>
          <w:p w14:paraId="1EC5332B" w14:textId="77777777" w:rsidR="00FF27BA" w:rsidRPr="00D95A9D" w:rsidRDefault="4B1F096C" w:rsidP="4B1F096C">
            <w:pPr>
              <w:rPr>
                <w:sz w:val="18"/>
                <w:szCs w:val="18"/>
              </w:rPr>
            </w:pPr>
            <w:r w:rsidRPr="00D95A9D">
              <w:rPr>
                <w:sz w:val="18"/>
                <w:szCs w:val="18"/>
              </w:rPr>
              <w:t xml:space="preserve">Identifikátor záznamu je generovaný podľa popisu v X070 a generuje ho ISPZS </w:t>
            </w:r>
          </w:p>
          <w:p w14:paraId="0E48C50D" w14:textId="77777777" w:rsidR="00FF27BA" w:rsidRPr="00D95A9D" w:rsidRDefault="00FF27BA" w:rsidP="00FF27BA">
            <w:pPr>
              <w:rPr>
                <w:sz w:val="18"/>
                <w:szCs w:val="18"/>
              </w:rPr>
            </w:pPr>
          </w:p>
        </w:tc>
      </w:tr>
      <w:tr w:rsidR="00FF27BA" w:rsidRPr="00D95A9D" w14:paraId="7408ABFE" w14:textId="77777777" w:rsidTr="003E15D5">
        <w:trPr>
          <w:cantSplit/>
        </w:trPr>
        <w:tc>
          <w:tcPr>
            <w:tcW w:w="1073" w:type="pct"/>
            <w:tcBorders>
              <w:top w:val="single" w:sz="4" w:space="0" w:color="auto"/>
              <w:left w:val="single" w:sz="4" w:space="0" w:color="auto"/>
              <w:bottom w:val="single" w:sz="4" w:space="0" w:color="auto"/>
              <w:right w:val="single" w:sz="4" w:space="0" w:color="auto"/>
            </w:tcBorders>
            <w:shd w:val="clear" w:color="auto" w:fill="FFFFFF" w:themeFill="background2"/>
          </w:tcPr>
          <w:p w14:paraId="0930DF19" w14:textId="77777777" w:rsidR="00FF27BA" w:rsidRPr="00D95A9D" w:rsidRDefault="4B1F096C" w:rsidP="4B1F096C">
            <w:pPr>
              <w:rPr>
                <w:sz w:val="18"/>
                <w:szCs w:val="18"/>
              </w:rPr>
            </w:pPr>
            <w:r w:rsidRPr="00D95A9D">
              <w:rPr>
                <w:sz w:val="18"/>
                <w:szCs w:val="18"/>
              </w:rPr>
              <w:t>OID</w:t>
            </w:r>
          </w:p>
          <w:p w14:paraId="32EB739C" w14:textId="77777777" w:rsidR="00FF27BA" w:rsidRPr="00D95A9D" w:rsidRDefault="4B1F096C" w:rsidP="4B1F096C">
            <w:pPr>
              <w:rPr>
                <w:sz w:val="18"/>
                <w:szCs w:val="18"/>
              </w:rPr>
            </w:pPr>
            <w:r w:rsidRPr="00D95A9D">
              <w:rPr>
                <w:sz w:val="18"/>
                <w:szCs w:val="18"/>
              </w:rPr>
              <w:t>(ZP.6.2)</w:t>
            </w:r>
          </w:p>
        </w:tc>
        <w:tc>
          <w:tcPr>
            <w:tcW w:w="3927" w:type="pct"/>
            <w:tcBorders>
              <w:top w:val="single" w:sz="4" w:space="0" w:color="auto"/>
              <w:left w:val="single" w:sz="4" w:space="0" w:color="auto"/>
              <w:bottom w:val="single" w:sz="4" w:space="0" w:color="auto"/>
              <w:right w:val="single" w:sz="4" w:space="0" w:color="auto"/>
            </w:tcBorders>
            <w:shd w:val="clear" w:color="auto" w:fill="FFFFFF" w:themeFill="background2"/>
          </w:tcPr>
          <w:p w14:paraId="0DBF03FD" w14:textId="77777777" w:rsidR="00FF27BA" w:rsidRPr="00D95A9D" w:rsidRDefault="4B1F096C" w:rsidP="4B1F096C">
            <w:pPr>
              <w:rPr>
                <w:sz w:val="18"/>
                <w:szCs w:val="18"/>
              </w:rPr>
            </w:pPr>
            <w:r w:rsidRPr="00D95A9D">
              <w:rPr>
                <w:sz w:val="18"/>
                <w:szCs w:val="18"/>
              </w:rPr>
              <w:t>Obsahuje informáciu o type záznamu (archetypu), ktorý je v rámci záznamu používaný OID: 1.3.158.00165387.100.50.40.120</w:t>
            </w:r>
          </w:p>
        </w:tc>
      </w:tr>
    </w:tbl>
    <w:p w14:paraId="31C4AB65" w14:textId="052AB504" w:rsidR="00594615" w:rsidRPr="00C26A9D" w:rsidRDefault="00594615" w:rsidP="00B50180">
      <w:pPr>
        <w:pStyle w:val="Nadpis2"/>
      </w:pPr>
      <w:bookmarkStart w:id="290" w:name="_Varovania"/>
      <w:bookmarkStart w:id="291" w:name="_Toc56172011"/>
      <w:bookmarkEnd w:id="290"/>
      <w:r>
        <w:t>Informácia o reštrikcii</w:t>
      </w:r>
      <w:bookmarkEnd w:id="291"/>
    </w:p>
    <w:p w14:paraId="60EFFD55" w14:textId="5AC8C9FC" w:rsidR="00594615" w:rsidRPr="00C26A9D" w:rsidRDefault="00594615" w:rsidP="00594615">
      <w:r>
        <w:t>Informácia o evidovaných reštrikčných záznamoch</w:t>
      </w:r>
      <w:r w:rsidRPr="00C26A9D">
        <w:t>.</w:t>
      </w:r>
    </w:p>
    <w:p w14:paraId="71D69632" w14:textId="5FAE3D1B" w:rsidR="00594615" w:rsidRPr="00D95A9D" w:rsidRDefault="00594615" w:rsidP="00594615">
      <w:r w:rsidRPr="003E15D5">
        <w:t>CEN-EN13606-COMPOSITION.Zaznamy_zdravotnych_problemov.v3.adl -&gt;</w:t>
      </w:r>
      <w:r w:rsidRPr="003E3BC4">
        <w:rPr>
          <w:b/>
        </w:rPr>
        <w:t xml:space="preserve"> </w:t>
      </w:r>
      <w:r w:rsidRPr="00D95A9D">
        <w:t>CEN-EN13606-ENTRY.</w:t>
      </w:r>
      <w:r>
        <w:t>Restrikcia</w:t>
      </w:r>
      <w:r w:rsidRPr="00D95A9D">
        <w:t>.v</w:t>
      </w:r>
      <w:r>
        <w:t>1.adl</w:t>
      </w:r>
    </w:p>
    <w:tbl>
      <w:tblPr>
        <w:tblW w:w="5261" w:type="pct"/>
        <w:tblLook w:val="04A0" w:firstRow="1" w:lastRow="0" w:firstColumn="1" w:lastColumn="0" w:noHBand="0" w:noVBand="1"/>
      </w:tblPr>
      <w:tblGrid>
        <w:gridCol w:w="2038"/>
        <w:gridCol w:w="7459"/>
      </w:tblGrid>
      <w:tr w:rsidR="00594615" w:rsidRPr="00D95A9D" w14:paraId="654136C3" w14:textId="77777777" w:rsidTr="0039378C">
        <w:trPr>
          <w:cantSplit/>
          <w:tblHeader/>
        </w:trPr>
        <w:tc>
          <w:tcPr>
            <w:tcW w:w="1073" w:type="pct"/>
            <w:tcBorders>
              <w:bottom w:val="single" w:sz="4" w:space="0" w:color="auto"/>
            </w:tcBorders>
            <w:shd w:val="clear" w:color="auto" w:fill="002060"/>
            <w:vAlign w:val="center"/>
          </w:tcPr>
          <w:p w14:paraId="504CE0B8" w14:textId="77777777" w:rsidR="00594615" w:rsidRPr="00D95A9D" w:rsidRDefault="00594615" w:rsidP="0039378C">
            <w:pPr>
              <w:pStyle w:val="ESONormal"/>
              <w:jc w:val="left"/>
            </w:pPr>
            <w:r w:rsidRPr="00D95A9D">
              <w:rPr>
                <w:sz w:val="18"/>
                <w:szCs w:val="18"/>
              </w:rPr>
              <w:t>ADL Element/Ontology/text:</w:t>
            </w:r>
          </w:p>
        </w:tc>
        <w:tc>
          <w:tcPr>
            <w:tcW w:w="3927" w:type="pct"/>
            <w:tcBorders>
              <w:bottom w:val="single" w:sz="4" w:space="0" w:color="auto"/>
            </w:tcBorders>
            <w:shd w:val="clear" w:color="auto" w:fill="002060"/>
            <w:vAlign w:val="center"/>
          </w:tcPr>
          <w:p w14:paraId="3055C3B1" w14:textId="77777777" w:rsidR="00594615" w:rsidRPr="00D95A9D" w:rsidRDefault="00594615" w:rsidP="0039378C">
            <w:pPr>
              <w:pStyle w:val="ESONormal"/>
              <w:jc w:val="left"/>
            </w:pPr>
            <w:r w:rsidRPr="00D95A9D">
              <w:rPr>
                <w:color w:val="FFFFFF" w:themeColor="background2"/>
                <w:sz w:val="18"/>
                <w:szCs w:val="18"/>
              </w:rPr>
              <w:t>Popis:</w:t>
            </w:r>
          </w:p>
        </w:tc>
      </w:tr>
      <w:tr w:rsidR="00594615" w:rsidRPr="00D95A9D" w14:paraId="3D1D9A3E" w14:textId="77777777" w:rsidTr="0039378C">
        <w:trPr>
          <w:cantSplit/>
        </w:trPr>
        <w:tc>
          <w:tcPr>
            <w:tcW w:w="1073" w:type="pct"/>
            <w:tcBorders>
              <w:top w:val="single" w:sz="4" w:space="0" w:color="auto"/>
              <w:left w:val="single" w:sz="4" w:space="0" w:color="auto"/>
              <w:bottom w:val="single" w:sz="4" w:space="0" w:color="auto"/>
              <w:right w:val="single" w:sz="4" w:space="0" w:color="auto"/>
            </w:tcBorders>
            <w:shd w:val="clear" w:color="auto" w:fill="FFFFFF" w:themeFill="background2"/>
          </w:tcPr>
          <w:p w14:paraId="11DED266" w14:textId="2CC96DAA" w:rsidR="00594615" w:rsidRPr="00D95A9D" w:rsidRDefault="00594615" w:rsidP="0039378C">
            <w:pPr>
              <w:rPr>
                <w:sz w:val="18"/>
                <w:szCs w:val="18"/>
              </w:rPr>
            </w:pPr>
            <w:r w:rsidRPr="00D95A9D">
              <w:rPr>
                <w:sz w:val="18"/>
                <w:szCs w:val="18"/>
              </w:rPr>
              <w:t xml:space="preserve">Dátum </w:t>
            </w:r>
            <w:r>
              <w:rPr>
                <w:sz w:val="18"/>
                <w:szCs w:val="18"/>
              </w:rPr>
              <w:t>vytvorenia</w:t>
            </w:r>
          </w:p>
          <w:p w14:paraId="2C3A5AB0" w14:textId="6DC176EB" w:rsidR="00594615" w:rsidRPr="00D95A9D" w:rsidRDefault="00594615">
            <w:pPr>
              <w:rPr>
                <w:sz w:val="18"/>
                <w:szCs w:val="18"/>
              </w:rPr>
            </w:pPr>
            <w:r w:rsidRPr="00D95A9D">
              <w:rPr>
                <w:sz w:val="18"/>
                <w:szCs w:val="18"/>
              </w:rPr>
              <w:t>(</w:t>
            </w:r>
            <w:r>
              <w:rPr>
                <w:sz w:val="18"/>
                <w:szCs w:val="18"/>
              </w:rPr>
              <w:t>RZ</w:t>
            </w:r>
            <w:r w:rsidRPr="00D95A9D">
              <w:rPr>
                <w:sz w:val="18"/>
                <w:szCs w:val="18"/>
              </w:rPr>
              <w:t>.1)</w:t>
            </w:r>
          </w:p>
        </w:tc>
        <w:tc>
          <w:tcPr>
            <w:tcW w:w="3927" w:type="pct"/>
            <w:tcBorders>
              <w:top w:val="single" w:sz="4" w:space="0" w:color="auto"/>
              <w:left w:val="single" w:sz="4" w:space="0" w:color="auto"/>
              <w:bottom w:val="single" w:sz="4" w:space="0" w:color="auto"/>
              <w:right w:val="single" w:sz="4" w:space="0" w:color="auto"/>
            </w:tcBorders>
            <w:shd w:val="clear" w:color="auto" w:fill="FFFFFF" w:themeFill="background2"/>
          </w:tcPr>
          <w:p w14:paraId="55B5DE4A" w14:textId="49178E74" w:rsidR="00594615" w:rsidRPr="00D95A9D" w:rsidRDefault="00594615">
            <w:pPr>
              <w:rPr>
                <w:sz w:val="18"/>
                <w:szCs w:val="18"/>
              </w:rPr>
            </w:pPr>
            <w:r w:rsidRPr="00D95A9D">
              <w:rPr>
                <w:sz w:val="18"/>
                <w:szCs w:val="18"/>
              </w:rPr>
              <w:t xml:space="preserve">Dátum a čas </w:t>
            </w:r>
            <w:r>
              <w:rPr>
                <w:sz w:val="18"/>
                <w:szCs w:val="18"/>
              </w:rPr>
              <w:t>vytvorenia reštrikcie na lekárskej správe</w:t>
            </w:r>
            <w:r w:rsidRPr="00D95A9D">
              <w:rPr>
                <w:sz w:val="18"/>
                <w:szCs w:val="18"/>
              </w:rPr>
              <w:t>.</w:t>
            </w:r>
          </w:p>
        </w:tc>
      </w:tr>
      <w:tr w:rsidR="00594615" w:rsidRPr="00D95A9D" w14:paraId="37954C40" w14:textId="77777777" w:rsidTr="0039378C">
        <w:trPr>
          <w:cantSplit/>
        </w:trPr>
        <w:tc>
          <w:tcPr>
            <w:tcW w:w="1073" w:type="pct"/>
            <w:tcBorders>
              <w:top w:val="single" w:sz="4" w:space="0" w:color="auto"/>
              <w:left w:val="single" w:sz="4" w:space="0" w:color="auto"/>
              <w:bottom w:val="single" w:sz="4" w:space="0" w:color="auto"/>
              <w:right w:val="single" w:sz="4" w:space="0" w:color="auto"/>
            </w:tcBorders>
            <w:shd w:val="clear" w:color="auto" w:fill="FFFFFF" w:themeFill="background2"/>
          </w:tcPr>
          <w:p w14:paraId="06F17A8C" w14:textId="78A0BBF4" w:rsidR="00594615" w:rsidRPr="00D95A9D" w:rsidRDefault="00594615">
            <w:pPr>
              <w:rPr>
                <w:sz w:val="18"/>
                <w:szCs w:val="18"/>
              </w:rPr>
            </w:pPr>
            <w:r w:rsidRPr="00D95A9D">
              <w:rPr>
                <w:sz w:val="18"/>
                <w:szCs w:val="18"/>
              </w:rPr>
              <w:t>RC_ID</w:t>
            </w:r>
            <w:r w:rsidRPr="00D95A9D">
              <w:br/>
            </w:r>
            <w:r w:rsidRPr="00D95A9D">
              <w:rPr>
                <w:sz w:val="18"/>
                <w:szCs w:val="18"/>
              </w:rPr>
              <w:t>(</w:t>
            </w:r>
            <w:r>
              <w:rPr>
                <w:sz w:val="18"/>
                <w:szCs w:val="18"/>
              </w:rPr>
              <w:t>RZ</w:t>
            </w:r>
            <w:r w:rsidRPr="00D95A9D">
              <w:rPr>
                <w:sz w:val="18"/>
                <w:szCs w:val="18"/>
              </w:rPr>
              <w:t>.</w:t>
            </w:r>
            <w:r>
              <w:rPr>
                <w:sz w:val="18"/>
                <w:szCs w:val="18"/>
              </w:rPr>
              <w:t>2</w:t>
            </w:r>
            <w:r w:rsidRPr="00D95A9D">
              <w:rPr>
                <w:sz w:val="18"/>
                <w:szCs w:val="18"/>
              </w:rPr>
              <w:t>)</w:t>
            </w:r>
          </w:p>
        </w:tc>
        <w:tc>
          <w:tcPr>
            <w:tcW w:w="3927" w:type="pct"/>
            <w:tcBorders>
              <w:top w:val="single" w:sz="4" w:space="0" w:color="auto"/>
              <w:left w:val="single" w:sz="4" w:space="0" w:color="auto"/>
              <w:bottom w:val="single" w:sz="4" w:space="0" w:color="auto"/>
              <w:right w:val="single" w:sz="4" w:space="0" w:color="auto"/>
            </w:tcBorders>
            <w:shd w:val="clear" w:color="auto" w:fill="FFFFFF" w:themeFill="background2"/>
          </w:tcPr>
          <w:p w14:paraId="78F7055A" w14:textId="78A2BEE3" w:rsidR="00594615" w:rsidRPr="00D95A9D" w:rsidRDefault="00594615">
            <w:pPr>
              <w:rPr>
                <w:sz w:val="18"/>
                <w:szCs w:val="18"/>
              </w:rPr>
            </w:pPr>
            <w:r w:rsidRPr="00D95A9D">
              <w:rPr>
                <w:sz w:val="18"/>
                <w:szCs w:val="18"/>
              </w:rPr>
              <w:t xml:space="preserve">Obsahuje informácie o identifikátore záznamu, ktorý </w:t>
            </w:r>
            <w:r>
              <w:rPr>
                <w:sz w:val="18"/>
                <w:szCs w:val="18"/>
              </w:rPr>
              <w:t>má nastavený príznak reštrikcie</w:t>
            </w:r>
          </w:p>
        </w:tc>
      </w:tr>
      <w:tr w:rsidR="00594615" w:rsidRPr="00D95A9D" w14:paraId="1DF5125D" w14:textId="77777777" w:rsidTr="0039378C">
        <w:trPr>
          <w:cantSplit/>
        </w:trPr>
        <w:tc>
          <w:tcPr>
            <w:tcW w:w="1073" w:type="pct"/>
            <w:tcBorders>
              <w:top w:val="single" w:sz="4" w:space="0" w:color="auto"/>
              <w:left w:val="single" w:sz="4" w:space="0" w:color="auto"/>
              <w:bottom w:val="single" w:sz="4" w:space="0" w:color="auto"/>
              <w:right w:val="single" w:sz="4" w:space="0" w:color="auto"/>
            </w:tcBorders>
            <w:shd w:val="clear" w:color="auto" w:fill="FFFFFF" w:themeFill="background2"/>
          </w:tcPr>
          <w:p w14:paraId="759B0525" w14:textId="77777777" w:rsidR="00594615" w:rsidRPr="00D95A9D" w:rsidRDefault="00594615" w:rsidP="0039378C">
            <w:pPr>
              <w:rPr>
                <w:sz w:val="18"/>
                <w:szCs w:val="18"/>
              </w:rPr>
            </w:pPr>
            <w:r w:rsidRPr="00D95A9D">
              <w:rPr>
                <w:sz w:val="18"/>
                <w:szCs w:val="18"/>
              </w:rPr>
              <w:t>II</w:t>
            </w:r>
          </w:p>
          <w:p w14:paraId="57214ABC" w14:textId="064F5123" w:rsidR="00594615" w:rsidRPr="00D95A9D" w:rsidRDefault="00594615">
            <w:pPr>
              <w:rPr>
                <w:sz w:val="18"/>
                <w:szCs w:val="18"/>
              </w:rPr>
            </w:pPr>
            <w:r w:rsidRPr="00D95A9D">
              <w:rPr>
                <w:sz w:val="18"/>
                <w:szCs w:val="18"/>
              </w:rPr>
              <w:t>(</w:t>
            </w:r>
            <w:r w:rsidR="002E6422">
              <w:rPr>
                <w:sz w:val="18"/>
                <w:szCs w:val="18"/>
              </w:rPr>
              <w:t>R</w:t>
            </w:r>
            <w:r w:rsidRPr="00D95A9D">
              <w:rPr>
                <w:sz w:val="18"/>
                <w:szCs w:val="18"/>
              </w:rPr>
              <w:t>Z.</w:t>
            </w:r>
            <w:r>
              <w:rPr>
                <w:sz w:val="18"/>
                <w:szCs w:val="18"/>
              </w:rPr>
              <w:t>2</w:t>
            </w:r>
            <w:r w:rsidRPr="00D95A9D">
              <w:rPr>
                <w:sz w:val="18"/>
                <w:szCs w:val="18"/>
              </w:rPr>
              <w:t>.1)</w:t>
            </w:r>
          </w:p>
        </w:tc>
        <w:tc>
          <w:tcPr>
            <w:tcW w:w="3927" w:type="pct"/>
            <w:tcBorders>
              <w:top w:val="single" w:sz="4" w:space="0" w:color="auto"/>
              <w:left w:val="single" w:sz="4" w:space="0" w:color="auto"/>
              <w:bottom w:val="single" w:sz="4" w:space="0" w:color="auto"/>
              <w:right w:val="single" w:sz="4" w:space="0" w:color="auto"/>
            </w:tcBorders>
            <w:shd w:val="clear" w:color="auto" w:fill="FFFFFF" w:themeFill="background2"/>
          </w:tcPr>
          <w:p w14:paraId="333CF686" w14:textId="77777777" w:rsidR="00594615" w:rsidRPr="00D95A9D" w:rsidRDefault="00594615" w:rsidP="0039378C">
            <w:pPr>
              <w:rPr>
                <w:sz w:val="18"/>
                <w:szCs w:val="18"/>
              </w:rPr>
            </w:pPr>
            <w:r w:rsidRPr="00D95A9D">
              <w:rPr>
                <w:sz w:val="18"/>
                <w:szCs w:val="18"/>
              </w:rPr>
              <w:t xml:space="preserve">Identifikátor záznamu je generovaný podľa popisu v X070 a generuje ho ISPZS </w:t>
            </w:r>
          </w:p>
          <w:p w14:paraId="44CA3F8E" w14:textId="77777777" w:rsidR="00594615" w:rsidRPr="00D95A9D" w:rsidRDefault="00594615" w:rsidP="0039378C">
            <w:pPr>
              <w:rPr>
                <w:sz w:val="18"/>
                <w:szCs w:val="18"/>
              </w:rPr>
            </w:pPr>
          </w:p>
        </w:tc>
      </w:tr>
      <w:tr w:rsidR="00594615" w:rsidRPr="00D95A9D" w14:paraId="77214151" w14:textId="77777777" w:rsidTr="0039378C">
        <w:trPr>
          <w:cantSplit/>
        </w:trPr>
        <w:tc>
          <w:tcPr>
            <w:tcW w:w="1073" w:type="pct"/>
            <w:tcBorders>
              <w:top w:val="single" w:sz="4" w:space="0" w:color="auto"/>
              <w:left w:val="single" w:sz="4" w:space="0" w:color="auto"/>
              <w:bottom w:val="single" w:sz="4" w:space="0" w:color="auto"/>
              <w:right w:val="single" w:sz="4" w:space="0" w:color="auto"/>
            </w:tcBorders>
            <w:shd w:val="clear" w:color="auto" w:fill="FFFFFF" w:themeFill="background2"/>
          </w:tcPr>
          <w:p w14:paraId="5DCE4337" w14:textId="77777777" w:rsidR="00594615" w:rsidRPr="00D95A9D" w:rsidRDefault="00594615" w:rsidP="0039378C">
            <w:pPr>
              <w:rPr>
                <w:sz w:val="18"/>
                <w:szCs w:val="18"/>
              </w:rPr>
            </w:pPr>
            <w:r w:rsidRPr="00D95A9D">
              <w:rPr>
                <w:sz w:val="18"/>
                <w:szCs w:val="18"/>
              </w:rPr>
              <w:t>OID</w:t>
            </w:r>
          </w:p>
          <w:p w14:paraId="4CF56F1E" w14:textId="47EACF85" w:rsidR="00594615" w:rsidRPr="00D95A9D" w:rsidRDefault="00594615">
            <w:pPr>
              <w:rPr>
                <w:sz w:val="18"/>
                <w:szCs w:val="18"/>
              </w:rPr>
            </w:pPr>
            <w:r w:rsidRPr="00D95A9D">
              <w:rPr>
                <w:sz w:val="18"/>
                <w:szCs w:val="18"/>
              </w:rPr>
              <w:t>(</w:t>
            </w:r>
            <w:r w:rsidR="002E6422">
              <w:rPr>
                <w:sz w:val="18"/>
                <w:szCs w:val="18"/>
              </w:rPr>
              <w:t>R</w:t>
            </w:r>
            <w:r w:rsidRPr="00D95A9D">
              <w:rPr>
                <w:sz w:val="18"/>
                <w:szCs w:val="18"/>
              </w:rPr>
              <w:t>Z.</w:t>
            </w:r>
            <w:r>
              <w:rPr>
                <w:sz w:val="18"/>
                <w:szCs w:val="18"/>
              </w:rPr>
              <w:t>2</w:t>
            </w:r>
            <w:r w:rsidRPr="00D95A9D">
              <w:rPr>
                <w:sz w:val="18"/>
                <w:szCs w:val="18"/>
              </w:rPr>
              <w:t>.2)</w:t>
            </w:r>
          </w:p>
        </w:tc>
        <w:tc>
          <w:tcPr>
            <w:tcW w:w="3927" w:type="pct"/>
            <w:tcBorders>
              <w:top w:val="single" w:sz="4" w:space="0" w:color="auto"/>
              <w:left w:val="single" w:sz="4" w:space="0" w:color="auto"/>
              <w:bottom w:val="single" w:sz="4" w:space="0" w:color="auto"/>
              <w:right w:val="single" w:sz="4" w:space="0" w:color="auto"/>
            </w:tcBorders>
            <w:shd w:val="clear" w:color="auto" w:fill="FFFFFF" w:themeFill="background2"/>
          </w:tcPr>
          <w:p w14:paraId="7EB4BF71" w14:textId="5A3B8BF5" w:rsidR="00594615" w:rsidRPr="00D95A9D" w:rsidRDefault="00594615">
            <w:pPr>
              <w:rPr>
                <w:sz w:val="18"/>
                <w:szCs w:val="18"/>
              </w:rPr>
            </w:pPr>
            <w:r w:rsidRPr="00D95A9D">
              <w:rPr>
                <w:sz w:val="18"/>
                <w:szCs w:val="18"/>
              </w:rPr>
              <w:t>Obsahuje informáciu o type záznamu, kto</w:t>
            </w:r>
            <w:r>
              <w:rPr>
                <w:sz w:val="18"/>
                <w:szCs w:val="18"/>
              </w:rPr>
              <w:t xml:space="preserve">rý je v rámci </w:t>
            </w:r>
            <w:r w:rsidR="002E6422">
              <w:rPr>
                <w:sz w:val="18"/>
                <w:szCs w:val="18"/>
              </w:rPr>
              <w:t xml:space="preserve">reštrikčného </w:t>
            </w:r>
            <w:r>
              <w:rPr>
                <w:sz w:val="18"/>
                <w:szCs w:val="18"/>
              </w:rPr>
              <w:t>záznamu používaný</w:t>
            </w:r>
          </w:p>
        </w:tc>
      </w:tr>
    </w:tbl>
    <w:p w14:paraId="0BBB1A20" w14:textId="77777777" w:rsidR="00B50776" w:rsidRPr="00C26A9D" w:rsidRDefault="34661EDB" w:rsidP="00B50180">
      <w:pPr>
        <w:pStyle w:val="Nadpis2"/>
      </w:pPr>
      <w:bookmarkStart w:id="292" w:name="_Toc56172012"/>
      <w:r>
        <w:t>Varovania</w:t>
      </w:r>
      <w:bookmarkEnd w:id="292"/>
    </w:p>
    <w:p w14:paraId="23E5F200" w14:textId="77777777" w:rsidR="00FF27BA" w:rsidRPr="003E3BC4" w:rsidRDefault="47A63FF8" w:rsidP="003E3BC4">
      <w:pPr>
        <w:rPr>
          <w:b/>
        </w:rPr>
      </w:pPr>
      <w:r w:rsidRPr="003E3BC4">
        <w:rPr>
          <w:b/>
        </w:rPr>
        <w:t>CEN-EN13606-COMPOSITION.Varovanie.v2.adl -&gt; CEN-EN13606-ENTRY.Neziaduca_reakcia.v2</w:t>
      </w:r>
    </w:p>
    <w:tbl>
      <w:tblPr>
        <w:tblW w:w="52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7238"/>
      </w:tblGrid>
      <w:tr w:rsidR="000C663E" w:rsidRPr="00D95A9D" w14:paraId="4609038B" w14:textId="77777777" w:rsidTr="00DB77B9">
        <w:trPr>
          <w:cantSplit/>
          <w:tblHeader/>
        </w:trPr>
        <w:tc>
          <w:tcPr>
            <w:tcW w:w="1188" w:type="pct"/>
            <w:shd w:val="clear" w:color="auto" w:fill="002060"/>
            <w:vAlign w:val="center"/>
          </w:tcPr>
          <w:p w14:paraId="4781C291" w14:textId="77777777" w:rsidR="000C663E" w:rsidRPr="00D95A9D" w:rsidRDefault="34661EDB" w:rsidP="00DC72FE">
            <w:pPr>
              <w:pStyle w:val="ESONormal"/>
              <w:jc w:val="left"/>
            </w:pPr>
            <w:r w:rsidRPr="00D95A9D">
              <w:rPr>
                <w:sz w:val="18"/>
                <w:szCs w:val="18"/>
              </w:rPr>
              <w:t>ADL Element/Ontology/text:</w:t>
            </w:r>
          </w:p>
        </w:tc>
        <w:tc>
          <w:tcPr>
            <w:tcW w:w="3812" w:type="pct"/>
            <w:shd w:val="clear" w:color="auto" w:fill="002060"/>
            <w:vAlign w:val="center"/>
          </w:tcPr>
          <w:p w14:paraId="581202FA" w14:textId="77777777" w:rsidR="000C663E" w:rsidRPr="00D95A9D" w:rsidRDefault="6DE4F7B8" w:rsidP="00DC72FE">
            <w:pPr>
              <w:pStyle w:val="ESONormal"/>
              <w:jc w:val="left"/>
            </w:pPr>
            <w:r w:rsidRPr="00D95A9D">
              <w:rPr>
                <w:color w:val="FFFFFF" w:themeColor="background2"/>
                <w:sz w:val="18"/>
                <w:szCs w:val="18"/>
              </w:rPr>
              <w:t>Popis:</w:t>
            </w:r>
          </w:p>
        </w:tc>
      </w:tr>
      <w:tr w:rsidR="00FF27BA" w:rsidRPr="00D95A9D" w14:paraId="7CF0159D" w14:textId="77777777" w:rsidTr="00DB77B9">
        <w:trPr>
          <w:cantSplit/>
        </w:trPr>
        <w:tc>
          <w:tcPr>
            <w:tcW w:w="1188" w:type="pct"/>
            <w:shd w:val="clear" w:color="auto" w:fill="FFFFFF" w:themeFill="background2"/>
          </w:tcPr>
          <w:p w14:paraId="62D9B35A" w14:textId="77777777" w:rsidR="00FF27BA" w:rsidRPr="00D95A9D" w:rsidRDefault="4B1F096C" w:rsidP="4B1F096C">
            <w:pPr>
              <w:rPr>
                <w:sz w:val="18"/>
                <w:szCs w:val="18"/>
              </w:rPr>
            </w:pPr>
            <w:r w:rsidRPr="00D95A9D">
              <w:rPr>
                <w:sz w:val="18"/>
                <w:szCs w:val="18"/>
              </w:rPr>
              <w:t>Dátum spozorovania</w:t>
            </w:r>
          </w:p>
          <w:p w14:paraId="54C264F4" w14:textId="77777777" w:rsidR="00FF27BA" w:rsidRPr="00D95A9D" w:rsidRDefault="4B1F096C" w:rsidP="4B1F096C">
            <w:pPr>
              <w:rPr>
                <w:sz w:val="18"/>
                <w:szCs w:val="18"/>
              </w:rPr>
            </w:pPr>
            <w:r w:rsidRPr="00D95A9D">
              <w:rPr>
                <w:sz w:val="18"/>
                <w:szCs w:val="18"/>
              </w:rPr>
              <w:t>(NR.1)</w:t>
            </w:r>
          </w:p>
        </w:tc>
        <w:tc>
          <w:tcPr>
            <w:tcW w:w="3812" w:type="pct"/>
            <w:shd w:val="clear" w:color="auto" w:fill="FFFFFF" w:themeFill="background2"/>
          </w:tcPr>
          <w:p w14:paraId="40A7B5A3" w14:textId="77777777" w:rsidR="00FF27BA" w:rsidRPr="00D95A9D" w:rsidRDefault="003E3E16" w:rsidP="4B1F096C">
            <w:pPr>
              <w:rPr>
                <w:sz w:val="18"/>
                <w:szCs w:val="18"/>
              </w:rPr>
            </w:pPr>
            <w:r w:rsidRPr="00D95A9D">
              <w:rPr>
                <w:sz w:val="18"/>
                <w:szCs w:val="18"/>
              </w:rPr>
              <w:t xml:space="preserve">Dátum spozorovania reakcie na alergiu. Môže byť skôr ako je dátum zaznamenania </w:t>
            </w:r>
            <w:r w:rsidR="00D95A9D" w:rsidRPr="00D95A9D">
              <w:rPr>
                <w:sz w:val="18"/>
                <w:szCs w:val="18"/>
              </w:rPr>
              <w:t>nežiaducej</w:t>
            </w:r>
            <w:r w:rsidRPr="00D95A9D">
              <w:rPr>
                <w:sz w:val="18"/>
                <w:szCs w:val="18"/>
              </w:rPr>
              <w:t xml:space="preserve"> reakcie.</w:t>
            </w:r>
          </w:p>
        </w:tc>
      </w:tr>
      <w:tr w:rsidR="00FF27BA" w:rsidRPr="00D95A9D" w14:paraId="2A4733CF" w14:textId="77777777" w:rsidTr="00DB77B9">
        <w:trPr>
          <w:cantSplit/>
        </w:trPr>
        <w:tc>
          <w:tcPr>
            <w:tcW w:w="1188" w:type="pct"/>
            <w:shd w:val="clear" w:color="auto" w:fill="FFFFFF" w:themeFill="background2"/>
          </w:tcPr>
          <w:p w14:paraId="217A1B5A" w14:textId="77777777" w:rsidR="00FF27BA" w:rsidRPr="00D95A9D" w:rsidRDefault="4B1F096C" w:rsidP="4B1F096C">
            <w:pPr>
              <w:rPr>
                <w:sz w:val="18"/>
                <w:szCs w:val="18"/>
              </w:rPr>
            </w:pPr>
            <w:r w:rsidRPr="00D95A9D">
              <w:rPr>
                <w:sz w:val="18"/>
                <w:szCs w:val="18"/>
              </w:rPr>
              <w:t>Poznámka</w:t>
            </w:r>
          </w:p>
          <w:p w14:paraId="64781426" w14:textId="77777777" w:rsidR="000C663E" w:rsidRPr="00D95A9D" w:rsidRDefault="4B1F096C" w:rsidP="4B1F096C">
            <w:pPr>
              <w:rPr>
                <w:sz w:val="18"/>
                <w:szCs w:val="18"/>
              </w:rPr>
            </w:pPr>
            <w:r w:rsidRPr="00D95A9D">
              <w:rPr>
                <w:sz w:val="18"/>
                <w:szCs w:val="18"/>
              </w:rPr>
              <w:t>(NR.2)</w:t>
            </w:r>
          </w:p>
        </w:tc>
        <w:tc>
          <w:tcPr>
            <w:tcW w:w="3812" w:type="pct"/>
            <w:shd w:val="clear" w:color="auto" w:fill="FFFFFF" w:themeFill="background2"/>
          </w:tcPr>
          <w:p w14:paraId="6DA9E871" w14:textId="77777777" w:rsidR="00FF27BA" w:rsidRPr="00D95A9D" w:rsidRDefault="003E3E16" w:rsidP="4B1F096C">
            <w:pPr>
              <w:rPr>
                <w:sz w:val="18"/>
                <w:szCs w:val="18"/>
              </w:rPr>
            </w:pPr>
            <w:r w:rsidRPr="00D95A9D">
              <w:rPr>
                <w:sz w:val="18"/>
                <w:szCs w:val="18"/>
              </w:rPr>
              <w:t xml:space="preserve">Poznámka lekára k identifikovanej </w:t>
            </w:r>
            <w:r w:rsidR="00D95A9D" w:rsidRPr="00D95A9D">
              <w:rPr>
                <w:sz w:val="18"/>
                <w:szCs w:val="18"/>
              </w:rPr>
              <w:t>nežiaducej</w:t>
            </w:r>
            <w:r w:rsidRPr="00D95A9D">
              <w:rPr>
                <w:sz w:val="18"/>
                <w:szCs w:val="18"/>
              </w:rPr>
              <w:t xml:space="preserve"> reakcii, je možné ju využiť na slovný popis v prípade, že nebolo možné vybrať </w:t>
            </w:r>
            <w:r w:rsidR="00D95A9D" w:rsidRPr="00D95A9D">
              <w:rPr>
                <w:sz w:val="18"/>
                <w:szCs w:val="18"/>
              </w:rPr>
              <w:t>nežiaducu</w:t>
            </w:r>
            <w:r w:rsidRPr="00D95A9D">
              <w:rPr>
                <w:sz w:val="18"/>
                <w:szCs w:val="18"/>
              </w:rPr>
              <w:t xml:space="preserve"> reakciu z konkrétneho číselníka.</w:t>
            </w:r>
          </w:p>
        </w:tc>
      </w:tr>
      <w:tr w:rsidR="000C663E" w:rsidRPr="00D95A9D" w14:paraId="614CA9DA" w14:textId="77777777" w:rsidTr="00DB77B9">
        <w:trPr>
          <w:cantSplit/>
        </w:trPr>
        <w:tc>
          <w:tcPr>
            <w:tcW w:w="1188" w:type="pct"/>
            <w:shd w:val="clear" w:color="auto" w:fill="FFFFFF" w:themeFill="background2"/>
          </w:tcPr>
          <w:p w14:paraId="089B5050" w14:textId="77777777" w:rsidR="000C663E" w:rsidRPr="00D95A9D" w:rsidRDefault="4B1F096C" w:rsidP="4B1F096C">
            <w:pPr>
              <w:rPr>
                <w:sz w:val="18"/>
                <w:szCs w:val="18"/>
              </w:rPr>
            </w:pPr>
            <w:r w:rsidRPr="00D95A9D">
              <w:rPr>
                <w:sz w:val="18"/>
                <w:szCs w:val="18"/>
              </w:rPr>
              <w:t>Typ reakcie</w:t>
            </w:r>
          </w:p>
          <w:p w14:paraId="4964C4CF" w14:textId="77777777" w:rsidR="000C663E" w:rsidRPr="00D95A9D" w:rsidRDefault="4B1F096C" w:rsidP="4B1F096C">
            <w:pPr>
              <w:rPr>
                <w:sz w:val="18"/>
                <w:szCs w:val="18"/>
              </w:rPr>
            </w:pPr>
            <w:r w:rsidRPr="00D95A9D">
              <w:rPr>
                <w:sz w:val="18"/>
                <w:szCs w:val="18"/>
              </w:rPr>
              <w:t>(NR.3)</w:t>
            </w:r>
          </w:p>
        </w:tc>
        <w:tc>
          <w:tcPr>
            <w:tcW w:w="3812" w:type="pct"/>
            <w:shd w:val="clear" w:color="auto" w:fill="FFFFFF" w:themeFill="background2"/>
          </w:tcPr>
          <w:p w14:paraId="39DF186F" w14:textId="77777777" w:rsidR="003E3E16" w:rsidRPr="00D95A9D" w:rsidRDefault="003E3E16" w:rsidP="003E3E16">
            <w:pPr>
              <w:rPr>
                <w:sz w:val="18"/>
                <w:szCs w:val="18"/>
              </w:rPr>
            </w:pPr>
            <w:r w:rsidRPr="00D95A9D">
              <w:rPr>
                <w:sz w:val="18"/>
                <w:szCs w:val="18"/>
              </w:rPr>
              <w:t xml:space="preserve">Definuje typ </w:t>
            </w:r>
            <w:r w:rsidR="00D95A9D" w:rsidRPr="00D95A9D">
              <w:rPr>
                <w:sz w:val="18"/>
                <w:szCs w:val="18"/>
              </w:rPr>
              <w:t>nežiaducich</w:t>
            </w:r>
            <w:r w:rsidRPr="00D95A9D">
              <w:rPr>
                <w:sz w:val="18"/>
                <w:szCs w:val="18"/>
              </w:rPr>
              <w:t xml:space="preserve"> reakcií pacienta na látky, jedlo alebo lieky</w:t>
            </w:r>
          </w:p>
          <w:p w14:paraId="3EB92EFE" w14:textId="77777777" w:rsidR="000C663E" w:rsidRPr="00D95A9D" w:rsidRDefault="003E3E16" w:rsidP="003E3E16">
            <w:pPr>
              <w:rPr>
                <w:sz w:val="18"/>
                <w:szCs w:val="18"/>
              </w:rPr>
            </w:pPr>
            <w:r w:rsidRPr="00D95A9D">
              <w:rPr>
                <w:sz w:val="18"/>
                <w:szCs w:val="18"/>
              </w:rPr>
              <w:t>pre potreby pacientskeho sumáru: 1.3.158.00165387.100.10.58</w:t>
            </w:r>
          </w:p>
        </w:tc>
      </w:tr>
      <w:tr w:rsidR="000C663E" w:rsidRPr="00D95A9D" w14:paraId="0C1C0F59" w14:textId="77777777" w:rsidTr="00DB77B9">
        <w:trPr>
          <w:cantSplit/>
        </w:trPr>
        <w:tc>
          <w:tcPr>
            <w:tcW w:w="1188" w:type="pct"/>
            <w:shd w:val="clear" w:color="auto" w:fill="FFFFFF" w:themeFill="background2"/>
          </w:tcPr>
          <w:p w14:paraId="551CF965" w14:textId="77777777" w:rsidR="000C663E" w:rsidRPr="00D95A9D" w:rsidRDefault="4B1F096C" w:rsidP="4B1F096C">
            <w:pPr>
              <w:rPr>
                <w:sz w:val="18"/>
                <w:szCs w:val="18"/>
              </w:rPr>
            </w:pPr>
            <w:r w:rsidRPr="00D95A9D">
              <w:rPr>
                <w:sz w:val="18"/>
                <w:szCs w:val="18"/>
              </w:rPr>
              <w:t xml:space="preserve">Prejav </w:t>
            </w:r>
            <w:r w:rsidR="00D95A9D" w:rsidRPr="00D95A9D">
              <w:rPr>
                <w:sz w:val="18"/>
                <w:szCs w:val="18"/>
              </w:rPr>
              <w:t>nežiaducej</w:t>
            </w:r>
            <w:r w:rsidRPr="00D95A9D">
              <w:rPr>
                <w:sz w:val="18"/>
                <w:szCs w:val="18"/>
              </w:rPr>
              <w:t xml:space="preserve"> reakcie</w:t>
            </w:r>
          </w:p>
          <w:p w14:paraId="5398726E" w14:textId="77777777" w:rsidR="000C663E" w:rsidRPr="00D95A9D" w:rsidRDefault="4B1F096C" w:rsidP="4B1F096C">
            <w:pPr>
              <w:rPr>
                <w:sz w:val="18"/>
                <w:szCs w:val="18"/>
              </w:rPr>
            </w:pPr>
            <w:r w:rsidRPr="00D95A9D">
              <w:rPr>
                <w:sz w:val="18"/>
                <w:szCs w:val="18"/>
              </w:rPr>
              <w:t>(NR.4)</w:t>
            </w:r>
          </w:p>
        </w:tc>
        <w:tc>
          <w:tcPr>
            <w:tcW w:w="3812" w:type="pct"/>
            <w:shd w:val="clear" w:color="auto" w:fill="FFFFFF" w:themeFill="background2"/>
          </w:tcPr>
          <w:p w14:paraId="1A6ABE87" w14:textId="77777777" w:rsidR="000C663E" w:rsidRPr="00D95A9D" w:rsidRDefault="003E3E16" w:rsidP="4B1F096C">
            <w:pPr>
              <w:rPr>
                <w:sz w:val="18"/>
                <w:szCs w:val="18"/>
              </w:rPr>
            </w:pPr>
            <w:r w:rsidRPr="00D95A9D">
              <w:rPr>
                <w:sz w:val="18"/>
                <w:szCs w:val="18"/>
              </w:rPr>
              <w:t>Popis a kód zisteného klinického prejavu typu alergie u pacienta. Klinický prejav je vyberaný z číselníka typov alergií. : 1.3.158.00165387.100.10.159</w:t>
            </w:r>
          </w:p>
        </w:tc>
      </w:tr>
      <w:tr w:rsidR="000C663E" w:rsidRPr="00D95A9D" w14:paraId="5295A061" w14:textId="77777777" w:rsidTr="00DB77B9">
        <w:trPr>
          <w:cantSplit/>
        </w:trPr>
        <w:tc>
          <w:tcPr>
            <w:tcW w:w="1188" w:type="pct"/>
            <w:shd w:val="clear" w:color="auto" w:fill="FFFFFF" w:themeFill="background2"/>
          </w:tcPr>
          <w:p w14:paraId="2B8575B1" w14:textId="77777777" w:rsidR="000C663E" w:rsidRPr="00D95A9D" w:rsidRDefault="4B1F096C" w:rsidP="4B1F096C">
            <w:pPr>
              <w:rPr>
                <w:sz w:val="18"/>
                <w:szCs w:val="18"/>
              </w:rPr>
            </w:pPr>
            <w:r w:rsidRPr="00D95A9D">
              <w:rPr>
                <w:sz w:val="18"/>
                <w:szCs w:val="18"/>
              </w:rPr>
              <w:t>Alergén</w:t>
            </w:r>
          </w:p>
          <w:p w14:paraId="3A00CF28" w14:textId="77777777" w:rsidR="000C663E" w:rsidRPr="00D95A9D" w:rsidRDefault="4B1F096C" w:rsidP="4B1F096C">
            <w:pPr>
              <w:rPr>
                <w:sz w:val="18"/>
                <w:szCs w:val="18"/>
              </w:rPr>
            </w:pPr>
            <w:r w:rsidRPr="00D95A9D">
              <w:rPr>
                <w:sz w:val="18"/>
                <w:szCs w:val="18"/>
              </w:rPr>
              <w:t>(NR.4)</w:t>
            </w:r>
          </w:p>
        </w:tc>
        <w:tc>
          <w:tcPr>
            <w:tcW w:w="3812" w:type="pct"/>
            <w:shd w:val="clear" w:color="auto" w:fill="FFFFFF" w:themeFill="background2"/>
          </w:tcPr>
          <w:p w14:paraId="4C1812CA" w14:textId="77777777" w:rsidR="000C663E" w:rsidRPr="00D95A9D" w:rsidRDefault="003E3E16" w:rsidP="4B1F096C">
            <w:pPr>
              <w:rPr>
                <w:sz w:val="18"/>
                <w:szCs w:val="18"/>
              </w:rPr>
            </w:pPr>
            <w:r w:rsidRPr="00D95A9D">
              <w:rPr>
                <w:sz w:val="18"/>
                <w:szCs w:val="18"/>
              </w:rPr>
              <w:t>Popis alergénu, ktorý je zodpovedný za alergickú reakciu. Ak ide o alergiu na látky, je využívaný číselník typov alergénov, ak ide o alergiu na lieky, je využívaný číselník ATC skupín.</w:t>
            </w:r>
          </w:p>
        </w:tc>
      </w:tr>
      <w:tr w:rsidR="000C663E" w:rsidRPr="00D95A9D" w14:paraId="51161FB1" w14:textId="77777777" w:rsidTr="00DB77B9">
        <w:trPr>
          <w:cantSplit/>
        </w:trPr>
        <w:tc>
          <w:tcPr>
            <w:tcW w:w="1188" w:type="pct"/>
            <w:shd w:val="clear" w:color="auto" w:fill="FFFFFF" w:themeFill="background2"/>
          </w:tcPr>
          <w:p w14:paraId="513690A3" w14:textId="77777777" w:rsidR="000C663E" w:rsidRPr="00D95A9D" w:rsidRDefault="4B1F096C" w:rsidP="4B1F096C">
            <w:pPr>
              <w:rPr>
                <w:sz w:val="18"/>
                <w:szCs w:val="18"/>
              </w:rPr>
            </w:pPr>
            <w:r w:rsidRPr="00D95A9D">
              <w:rPr>
                <w:sz w:val="18"/>
                <w:szCs w:val="18"/>
              </w:rPr>
              <w:lastRenderedPageBreak/>
              <w:t>Liečivo</w:t>
            </w:r>
          </w:p>
          <w:p w14:paraId="3557B088" w14:textId="77777777" w:rsidR="000C663E" w:rsidRPr="00D95A9D" w:rsidRDefault="4B1F096C" w:rsidP="4B1F096C">
            <w:pPr>
              <w:rPr>
                <w:sz w:val="18"/>
                <w:szCs w:val="18"/>
              </w:rPr>
            </w:pPr>
            <w:r w:rsidRPr="00D95A9D">
              <w:rPr>
                <w:sz w:val="18"/>
                <w:szCs w:val="18"/>
              </w:rPr>
              <w:t>(NR.4.1)</w:t>
            </w:r>
          </w:p>
        </w:tc>
        <w:tc>
          <w:tcPr>
            <w:tcW w:w="3812" w:type="pct"/>
            <w:shd w:val="clear" w:color="auto" w:fill="FFFFFF" w:themeFill="background2"/>
          </w:tcPr>
          <w:p w14:paraId="001C19CB" w14:textId="77777777" w:rsidR="000C663E" w:rsidRPr="00D95A9D" w:rsidRDefault="00DE1DFB" w:rsidP="4B1F096C">
            <w:pPr>
              <w:rPr>
                <w:sz w:val="18"/>
                <w:szCs w:val="18"/>
              </w:rPr>
            </w:pPr>
            <w:r w:rsidRPr="00D95A9D">
              <w:rPr>
                <w:sz w:val="18"/>
                <w:szCs w:val="18"/>
              </w:rPr>
              <w:t>Popis alergénu - liečiva ak je zodpovedné za alergickú reakciu. Využívaný je číselník ATC skupín 1.3.158.00165387.100.10.83</w:t>
            </w:r>
          </w:p>
        </w:tc>
      </w:tr>
      <w:tr w:rsidR="000C663E" w:rsidRPr="00D95A9D" w14:paraId="032A307D" w14:textId="77777777" w:rsidTr="00DB77B9">
        <w:trPr>
          <w:cantSplit/>
        </w:trPr>
        <w:tc>
          <w:tcPr>
            <w:tcW w:w="1188" w:type="pct"/>
          </w:tcPr>
          <w:p w14:paraId="58CAA3D0" w14:textId="77777777" w:rsidR="000C663E" w:rsidRPr="00D95A9D" w:rsidRDefault="4B1F096C" w:rsidP="4B1F096C">
            <w:pPr>
              <w:rPr>
                <w:sz w:val="18"/>
                <w:szCs w:val="18"/>
              </w:rPr>
            </w:pPr>
            <w:r w:rsidRPr="00D95A9D">
              <w:rPr>
                <w:sz w:val="18"/>
                <w:szCs w:val="18"/>
              </w:rPr>
              <w:t>Látka</w:t>
            </w:r>
          </w:p>
          <w:p w14:paraId="70FB5AF8" w14:textId="77777777" w:rsidR="000C663E" w:rsidRPr="00D95A9D" w:rsidRDefault="4B1F096C" w:rsidP="4B1F096C">
            <w:pPr>
              <w:rPr>
                <w:sz w:val="18"/>
                <w:szCs w:val="18"/>
              </w:rPr>
            </w:pPr>
            <w:r w:rsidRPr="00D95A9D">
              <w:rPr>
                <w:sz w:val="18"/>
                <w:szCs w:val="18"/>
              </w:rPr>
              <w:t>(NR.4.2)</w:t>
            </w:r>
          </w:p>
        </w:tc>
        <w:tc>
          <w:tcPr>
            <w:tcW w:w="3812" w:type="pct"/>
          </w:tcPr>
          <w:p w14:paraId="75DDD852" w14:textId="77777777" w:rsidR="00DE1DFB" w:rsidRPr="00D95A9D" w:rsidRDefault="00DE1DFB" w:rsidP="4B1F096C">
            <w:pPr>
              <w:rPr>
                <w:sz w:val="18"/>
                <w:szCs w:val="18"/>
              </w:rPr>
            </w:pPr>
            <w:r w:rsidRPr="00D95A9D">
              <w:rPr>
                <w:sz w:val="18"/>
                <w:szCs w:val="18"/>
              </w:rPr>
              <w:t>Popis alergénu - látky ak je zodpovedná za alergickú reakciu. Využívaný je číselník  typov alergénov 1.3.158.00165387.100.10.158</w:t>
            </w:r>
          </w:p>
          <w:p w14:paraId="5AC0C849" w14:textId="77777777" w:rsidR="00DE1DFB" w:rsidRPr="00D95A9D" w:rsidRDefault="00DE1DFB" w:rsidP="4B1F096C">
            <w:pPr>
              <w:rPr>
                <w:sz w:val="18"/>
                <w:szCs w:val="18"/>
              </w:rPr>
            </w:pPr>
          </w:p>
          <w:p w14:paraId="30D07428" w14:textId="77777777" w:rsidR="000C663E" w:rsidRPr="00D95A9D" w:rsidRDefault="4B1F096C" w:rsidP="4B1F096C">
            <w:pPr>
              <w:rPr>
                <w:sz w:val="18"/>
                <w:szCs w:val="18"/>
              </w:rPr>
            </w:pPr>
            <w:r w:rsidRPr="00D95A9D">
              <w:rPr>
                <w:sz w:val="18"/>
                <w:szCs w:val="18"/>
              </w:rPr>
              <w:t xml:space="preserve">Obsahuje možnosť zaevidovať alergiu na látku, ktorá bola diagnostikovaná. </w:t>
            </w:r>
          </w:p>
          <w:p w14:paraId="480501FD" w14:textId="77777777" w:rsidR="000C663E" w:rsidRPr="00D95A9D" w:rsidRDefault="4B1F096C" w:rsidP="4B1F096C">
            <w:pPr>
              <w:rPr>
                <w:sz w:val="18"/>
                <w:szCs w:val="18"/>
              </w:rPr>
            </w:pPr>
            <w:r w:rsidRPr="00D95A9D">
              <w:rPr>
                <w:sz w:val="18"/>
                <w:szCs w:val="18"/>
              </w:rPr>
              <w:t>OID: 1.3.158.00165387.100.60.50 alebo 1.3.158.00165387.100.60.10 (očkovací záznam alebo laboratórny test)</w:t>
            </w:r>
          </w:p>
        </w:tc>
      </w:tr>
      <w:tr w:rsidR="00B50776" w:rsidRPr="00D95A9D" w14:paraId="14491343" w14:textId="77777777" w:rsidTr="00DB77B9">
        <w:trPr>
          <w:cantSplit/>
        </w:trPr>
        <w:tc>
          <w:tcPr>
            <w:tcW w:w="1188" w:type="pct"/>
          </w:tcPr>
          <w:p w14:paraId="0492DC44" w14:textId="77777777" w:rsidR="00B50776" w:rsidRPr="00D95A9D" w:rsidRDefault="4B1F096C" w:rsidP="4B1F096C">
            <w:pPr>
              <w:rPr>
                <w:sz w:val="18"/>
                <w:szCs w:val="18"/>
              </w:rPr>
            </w:pPr>
            <w:r w:rsidRPr="00D95A9D">
              <w:rPr>
                <w:sz w:val="18"/>
                <w:szCs w:val="18"/>
              </w:rPr>
              <w:t>ID záznamu</w:t>
            </w:r>
          </w:p>
          <w:p w14:paraId="1118E0AB" w14:textId="77777777" w:rsidR="000C663E" w:rsidRPr="00D95A9D" w:rsidRDefault="4B1F096C" w:rsidP="4B1F096C">
            <w:pPr>
              <w:rPr>
                <w:sz w:val="18"/>
                <w:szCs w:val="18"/>
              </w:rPr>
            </w:pPr>
            <w:r w:rsidRPr="00D95A9D">
              <w:rPr>
                <w:sz w:val="18"/>
                <w:szCs w:val="18"/>
              </w:rPr>
              <w:t>(NR.4.3)</w:t>
            </w:r>
          </w:p>
        </w:tc>
        <w:tc>
          <w:tcPr>
            <w:tcW w:w="3812" w:type="pct"/>
          </w:tcPr>
          <w:p w14:paraId="026FC0EE" w14:textId="77777777" w:rsidR="00B50776" w:rsidRPr="00D95A9D" w:rsidRDefault="00DE1DFB" w:rsidP="4B1F096C">
            <w:pPr>
              <w:rPr>
                <w:sz w:val="18"/>
                <w:szCs w:val="18"/>
              </w:rPr>
            </w:pPr>
            <w:r w:rsidRPr="00D95A9D">
              <w:rPr>
                <w:sz w:val="18"/>
                <w:szCs w:val="18"/>
              </w:rPr>
              <w:t>V prípade reakcie na očkovanie môže obsahovať ID očkovacieho záznamu, ku ktorému sa reakcia vzťahuje. Atribút slúži výhradne pre čítacie služby.</w:t>
            </w:r>
          </w:p>
        </w:tc>
      </w:tr>
      <w:tr w:rsidR="000C663E" w:rsidRPr="00D95A9D" w14:paraId="0B291CDB" w14:textId="77777777" w:rsidTr="00DB77B9">
        <w:trPr>
          <w:cantSplit/>
        </w:trPr>
        <w:tc>
          <w:tcPr>
            <w:tcW w:w="1188" w:type="pct"/>
          </w:tcPr>
          <w:p w14:paraId="5274B44A" w14:textId="77777777" w:rsidR="000C663E" w:rsidRPr="00D95A9D" w:rsidRDefault="4B1F096C" w:rsidP="4B1F096C">
            <w:pPr>
              <w:rPr>
                <w:sz w:val="18"/>
                <w:szCs w:val="18"/>
              </w:rPr>
            </w:pPr>
            <w:r w:rsidRPr="00D95A9D">
              <w:rPr>
                <w:sz w:val="18"/>
                <w:szCs w:val="18"/>
              </w:rPr>
              <w:t>Zmena stavu záznamu</w:t>
            </w:r>
          </w:p>
          <w:p w14:paraId="623563E5" w14:textId="77777777" w:rsidR="000C663E" w:rsidRPr="00D95A9D" w:rsidRDefault="4B1F096C" w:rsidP="4B1F096C">
            <w:pPr>
              <w:rPr>
                <w:sz w:val="18"/>
                <w:szCs w:val="18"/>
              </w:rPr>
            </w:pPr>
            <w:r w:rsidRPr="00D95A9D">
              <w:rPr>
                <w:sz w:val="18"/>
                <w:szCs w:val="18"/>
              </w:rPr>
              <w:t>(NR.5)</w:t>
            </w:r>
          </w:p>
        </w:tc>
        <w:tc>
          <w:tcPr>
            <w:tcW w:w="3812" w:type="pct"/>
          </w:tcPr>
          <w:p w14:paraId="354624A7" w14:textId="77777777" w:rsidR="000C663E" w:rsidRPr="00D95A9D" w:rsidRDefault="00DE1DFB" w:rsidP="4B1F096C">
            <w:pPr>
              <w:rPr>
                <w:sz w:val="18"/>
                <w:szCs w:val="18"/>
              </w:rPr>
            </w:pPr>
            <w:r w:rsidRPr="00D95A9D">
              <w:rPr>
                <w:sz w:val="18"/>
                <w:szCs w:val="18"/>
              </w:rPr>
              <w:t>Cluster definuje štruktúru auditných informácií o zmene stavu záznamu. Slúži len pre čítacie služby v prípade, že daný záznam bol editovaný lekárom (zneplatnil záznam/ vykonal storno záznamu)</w:t>
            </w:r>
          </w:p>
          <w:p w14:paraId="5EF8FA0D" w14:textId="77777777" w:rsidR="000C663E" w:rsidRPr="00D95A9D" w:rsidRDefault="4B1F096C" w:rsidP="4B1F096C">
            <w:pPr>
              <w:rPr>
                <w:sz w:val="18"/>
                <w:szCs w:val="18"/>
              </w:rPr>
            </w:pPr>
            <w:r w:rsidRPr="00D95A9D">
              <w:rPr>
                <w:sz w:val="18"/>
                <w:szCs w:val="18"/>
              </w:rPr>
              <w:t>Zložený atribút:</w:t>
            </w:r>
          </w:p>
          <w:p w14:paraId="109DA755" w14:textId="024E60BC" w:rsidR="000C663E" w:rsidRPr="00D95A9D" w:rsidRDefault="00DB2889" w:rsidP="4B1F096C">
            <w:pPr>
              <w:rPr>
                <w:sz w:val="18"/>
                <w:szCs w:val="18"/>
              </w:rPr>
            </w:pPr>
            <w:hyperlink w:anchor="_Zmeny_stavu" w:history="1">
              <w:r w:rsidR="4B1F096C" w:rsidRPr="00D95A9D">
                <w:rPr>
                  <w:rStyle w:val="Hypertextovprepojenie"/>
                  <w:sz w:val="18"/>
                  <w:szCs w:val="18"/>
                </w:rPr>
                <w:t>CEN-EN13606-CLUSTER.Zmena_stavu_zaznamu.v1</w:t>
              </w:r>
            </w:hyperlink>
          </w:p>
        </w:tc>
      </w:tr>
      <w:tr w:rsidR="000C663E" w:rsidRPr="00D95A9D" w14:paraId="3D51206F" w14:textId="77777777" w:rsidTr="00DB77B9">
        <w:trPr>
          <w:cantSplit/>
        </w:trPr>
        <w:tc>
          <w:tcPr>
            <w:tcW w:w="1188" w:type="pct"/>
          </w:tcPr>
          <w:p w14:paraId="4344C125" w14:textId="77777777" w:rsidR="000C663E" w:rsidRPr="00D95A9D" w:rsidRDefault="4B1F096C" w:rsidP="4B1F096C">
            <w:pPr>
              <w:rPr>
                <w:sz w:val="18"/>
                <w:szCs w:val="18"/>
              </w:rPr>
            </w:pPr>
            <w:r w:rsidRPr="00D95A9D">
              <w:rPr>
                <w:sz w:val="18"/>
                <w:szCs w:val="18"/>
              </w:rPr>
              <w:t>RC_ID</w:t>
            </w:r>
            <w:r w:rsidR="03ECAE38" w:rsidRPr="00D95A9D">
              <w:br/>
            </w:r>
            <w:r w:rsidRPr="00D95A9D">
              <w:rPr>
                <w:sz w:val="18"/>
                <w:szCs w:val="18"/>
              </w:rPr>
              <w:t>(NR.6)</w:t>
            </w:r>
          </w:p>
        </w:tc>
        <w:tc>
          <w:tcPr>
            <w:tcW w:w="3812" w:type="pct"/>
          </w:tcPr>
          <w:p w14:paraId="3FB27C23" w14:textId="77777777" w:rsidR="000C663E" w:rsidRPr="00D95A9D" w:rsidRDefault="4B1F096C" w:rsidP="4B1F096C">
            <w:pPr>
              <w:rPr>
                <w:sz w:val="18"/>
                <w:szCs w:val="18"/>
              </w:rPr>
            </w:pPr>
            <w:r w:rsidRPr="00D95A9D">
              <w:rPr>
                <w:sz w:val="18"/>
                <w:szCs w:val="18"/>
              </w:rPr>
              <w:t>Obsahuje informácie o identifikátore záznamu, ktorý je vytvorený</w:t>
            </w:r>
          </w:p>
        </w:tc>
      </w:tr>
      <w:tr w:rsidR="000C663E" w:rsidRPr="00D95A9D" w14:paraId="6D6B8864" w14:textId="77777777" w:rsidTr="00DB77B9">
        <w:trPr>
          <w:cantSplit/>
        </w:trPr>
        <w:tc>
          <w:tcPr>
            <w:tcW w:w="1188" w:type="pct"/>
          </w:tcPr>
          <w:p w14:paraId="6C56145E" w14:textId="77777777" w:rsidR="000C663E" w:rsidRPr="00D95A9D" w:rsidRDefault="4B1F096C" w:rsidP="4B1F096C">
            <w:pPr>
              <w:rPr>
                <w:sz w:val="18"/>
                <w:szCs w:val="18"/>
              </w:rPr>
            </w:pPr>
            <w:r w:rsidRPr="00D95A9D">
              <w:rPr>
                <w:sz w:val="18"/>
                <w:szCs w:val="18"/>
              </w:rPr>
              <w:t>II</w:t>
            </w:r>
          </w:p>
          <w:p w14:paraId="3D585661" w14:textId="77777777" w:rsidR="000C663E" w:rsidRPr="00D95A9D" w:rsidRDefault="4B1F096C" w:rsidP="4B1F096C">
            <w:pPr>
              <w:rPr>
                <w:sz w:val="18"/>
                <w:szCs w:val="18"/>
              </w:rPr>
            </w:pPr>
            <w:r w:rsidRPr="00D95A9D">
              <w:rPr>
                <w:sz w:val="18"/>
                <w:szCs w:val="18"/>
              </w:rPr>
              <w:t>(NR.6.1)</w:t>
            </w:r>
          </w:p>
        </w:tc>
        <w:tc>
          <w:tcPr>
            <w:tcW w:w="3812" w:type="pct"/>
          </w:tcPr>
          <w:p w14:paraId="00F6A760" w14:textId="77777777" w:rsidR="000C663E" w:rsidRPr="00D95A9D" w:rsidRDefault="4B1F096C" w:rsidP="4B1F096C">
            <w:pPr>
              <w:rPr>
                <w:sz w:val="18"/>
                <w:szCs w:val="18"/>
              </w:rPr>
            </w:pPr>
            <w:r w:rsidRPr="00D95A9D">
              <w:rPr>
                <w:sz w:val="18"/>
                <w:szCs w:val="18"/>
              </w:rPr>
              <w:t xml:space="preserve">Identifikátor záznamu je generovaný podľa popisu v X070 a generuje ho ISPZS </w:t>
            </w:r>
          </w:p>
          <w:p w14:paraId="117FC314" w14:textId="77777777" w:rsidR="000C663E" w:rsidRPr="00D95A9D" w:rsidRDefault="000C663E" w:rsidP="000C663E">
            <w:pPr>
              <w:rPr>
                <w:sz w:val="18"/>
                <w:szCs w:val="18"/>
              </w:rPr>
            </w:pPr>
          </w:p>
        </w:tc>
      </w:tr>
      <w:tr w:rsidR="000C663E" w:rsidRPr="00D95A9D" w14:paraId="1A615C3F" w14:textId="77777777" w:rsidTr="00DB77B9">
        <w:trPr>
          <w:cantSplit/>
        </w:trPr>
        <w:tc>
          <w:tcPr>
            <w:tcW w:w="1188" w:type="pct"/>
          </w:tcPr>
          <w:p w14:paraId="515C5D86" w14:textId="77777777" w:rsidR="000C663E" w:rsidRPr="00D95A9D" w:rsidRDefault="4B1F096C" w:rsidP="4B1F096C">
            <w:pPr>
              <w:rPr>
                <w:sz w:val="18"/>
                <w:szCs w:val="18"/>
              </w:rPr>
            </w:pPr>
            <w:r w:rsidRPr="00D95A9D">
              <w:rPr>
                <w:sz w:val="18"/>
                <w:szCs w:val="18"/>
              </w:rPr>
              <w:t>OID</w:t>
            </w:r>
          </w:p>
          <w:p w14:paraId="5F7CC335" w14:textId="77777777" w:rsidR="000C663E" w:rsidRPr="00D95A9D" w:rsidRDefault="4B1F096C" w:rsidP="4B1F096C">
            <w:pPr>
              <w:rPr>
                <w:sz w:val="18"/>
                <w:szCs w:val="18"/>
              </w:rPr>
            </w:pPr>
            <w:r w:rsidRPr="00D95A9D">
              <w:rPr>
                <w:sz w:val="18"/>
                <w:szCs w:val="18"/>
              </w:rPr>
              <w:t>(NR.6.2)</w:t>
            </w:r>
          </w:p>
        </w:tc>
        <w:tc>
          <w:tcPr>
            <w:tcW w:w="3812" w:type="pct"/>
          </w:tcPr>
          <w:p w14:paraId="5059A6D0" w14:textId="77777777" w:rsidR="000C663E" w:rsidRPr="00D95A9D" w:rsidRDefault="4B1F096C" w:rsidP="4B1F096C">
            <w:pPr>
              <w:rPr>
                <w:sz w:val="18"/>
                <w:szCs w:val="18"/>
              </w:rPr>
            </w:pPr>
            <w:r w:rsidRPr="00D95A9D">
              <w:rPr>
                <w:sz w:val="18"/>
                <w:szCs w:val="18"/>
              </w:rPr>
              <w:t xml:space="preserve">Obsahuje informáciu o type záznamu (archetypu), ktorý je v rámci záznamu používaný OID: 1.3.158.00165387.100.50.40.50 </w:t>
            </w:r>
          </w:p>
        </w:tc>
      </w:tr>
    </w:tbl>
    <w:p w14:paraId="241C98D5" w14:textId="77777777" w:rsidR="00ED0755" w:rsidRPr="00C26A9D" w:rsidRDefault="34661EDB" w:rsidP="00B50180">
      <w:pPr>
        <w:pStyle w:val="Nadpis2"/>
      </w:pPr>
      <w:bookmarkStart w:id="293" w:name="_Toc56172013"/>
      <w:r>
        <w:t>Lieková anamnéza</w:t>
      </w:r>
      <w:bookmarkEnd w:id="293"/>
    </w:p>
    <w:p w14:paraId="781FE2D7" w14:textId="77777777" w:rsidR="00D70D70" w:rsidRPr="00C26A9D" w:rsidRDefault="00D70D70" w:rsidP="00D70D70">
      <w:r w:rsidRPr="00C26A9D">
        <w:t>Lieková anamnéza je automaticky poskytovaná ako súbor informácií o užitých a užívaných liekoch za posledných 6 mesiacov. V prípade použitia v pacientskom sumári slúži výhradne pre čítacie služby.</w:t>
      </w:r>
    </w:p>
    <w:p w14:paraId="7A4E4C89" w14:textId="77777777" w:rsidR="00D70D70" w:rsidRPr="00C26A9D" w:rsidRDefault="00D70D70" w:rsidP="00D70D70"/>
    <w:p w14:paraId="28DB1C7B" w14:textId="77777777" w:rsidR="00ED0755" w:rsidRPr="00D95A9D" w:rsidRDefault="4B1F096C" w:rsidP="4B1F096C">
      <w:pPr>
        <w:spacing w:after="200" w:line="276" w:lineRule="auto"/>
        <w:rPr>
          <w:b/>
          <w:bCs/>
        </w:rPr>
      </w:pPr>
      <w:r w:rsidRPr="00D95A9D">
        <w:rPr>
          <w:b/>
          <w:bCs/>
        </w:rPr>
        <w:t>CEN-EN13606-COMPOSITION.Liekova_anamneza.v1 -&gt; CEN-EN13606-ENTRY.Liekova_anamneza.v1</w:t>
      </w:r>
    </w:p>
    <w:tbl>
      <w:tblPr>
        <w:tblW w:w="5261" w:type="pct"/>
        <w:tblLook w:val="04A0" w:firstRow="1" w:lastRow="0" w:firstColumn="1" w:lastColumn="0" w:noHBand="0" w:noVBand="1"/>
      </w:tblPr>
      <w:tblGrid>
        <w:gridCol w:w="2256"/>
        <w:gridCol w:w="7241"/>
      </w:tblGrid>
      <w:tr w:rsidR="00ED0755" w:rsidRPr="00D95A9D" w14:paraId="4D418D3A" w14:textId="77777777" w:rsidTr="00DB77B9">
        <w:trPr>
          <w:cantSplit/>
          <w:tblHeader/>
        </w:trPr>
        <w:tc>
          <w:tcPr>
            <w:tcW w:w="1188" w:type="pct"/>
            <w:tcBorders>
              <w:bottom w:val="single" w:sz="4" w:space="0" w:color="auto"/>
            </w:tcBorders>
            <w:shd w:val="clear" w:color="auto" w:fill="002060"/>
            <w:vAlign w:val="center"/>
          </w:tcPr>
          <w:p w14:paraId="78E06622" w14:textId="77777777" w:rsidR="00ED0755" w:rsidRPr="00D95A9D" w:rsidRDefault="34661EDB" w:rsidP="00DC72FE">
            <w:pPr>
              <w:pStyle w:val="ESONormal"/>
              <w:jc w:val="left"/>
            </w:pPr>
            <w:r w:rsidRPr="00D95A9D">
              <w:rPr>
                <w:sz w:val="18"/>
                <w:szCs w:val="18"/>
              </w:rPr>
              <w:t>ADL Element/Ontology/text:</w:t>
            </w:r>
          </w:p>
        </w:tc>
        <w:tc>
          <w:tcPr>
            <w:tcW w:w="3812" w:type="pct"/>
            <w:tcBorders>
              <w:bottom w:val="single" w:sz="4" w:space="0" w:color="auto"/>
            </w:tcBorders>
            <w:shd w:val="clear" w:color="auto" w:fill="002060"/>
            <w:vAlign w:val="center"/>
          </w:tcPr>
          <w:p w14:paraId="53BB232E" w14:textId="77777777" w:rsidR="00ED0755" w:rsidRPr="00D95A9D" w:rsidRDefault="6DE4F7B8" w:rsidP="00DC72FE">
            <w:pPr>
              <w:pStyle w:val="ESONormal"/>
              <w:jc w:val="left"/>
            </w:pPr>
            <w:r w:rsidRPr="00D95A9D">
              <w:rPr>
                <w:color w:val="FFFFFF" w:themeColor="background2"/>
                <w:sz w:val="18"/>
                <w:szCs w:val="18"/>
              </w:rPr>
              <w:t>Popis:</w:t>
            </w:r>
          </w:p>
        </w:tc>
      </w:tr>
      <w:tr w:rsidR="00ED0755" w:rsidRPr="00D95A9D" w14:paraId="67BADA69" w14:textId="77777777" w:rsidTr="00DB77B9">
        <w:trPr>
          <w:cantSplit/>
        </w:trPr>
        <w:tc>
          <w:tcPr>
            <w:tcW w:w="1188" w:type="pct"/>
            <w:tcBorders>
              <w:top w:val="single" w:sz="4" w:space="0" w:color="auto"/>
              <w:left w:val="single" w:sz="4" w:space="0" w:color="auto"/>
              <w:bottom w:val="single" w:sz="4" w:space="0" w:color="auto"/>
              <w:right w:val="single" w:sz="4" w:space="0" w:color="auto"/>
            </w:tcBorders>
            <w:shd w:val="clear" w:color="auto" w:fill="FFFFFF" w:themeFill="background2"/>
          </w:tcPr>
          <w:p w14:paraId="66D3CB07" w14:textId="77777777" w:rsidR="00ED0755" w:rsidRPr="00D95A9D" w:rsidRDefault="4B1F096C" w:rsidP="4B1F096C">
            <w:pPr>
              <w:rPr>
                <w:sz w:val="18"/>
                <w:szCs w:val="18"/>
              </w:rPr>
            </w:pPr>
            <w:r w:rsidRPr="00D95A9D">
              <w:rPr>
                <w:sz w:val="18"/>
                <w:szCs w:val="18"/>
              </w:rPr>
              <w:t>Aktívny od</w:t>
            </w:r>
          </w:p>
          <w:p w14:paraId="6620A707" w14:textId="77777777" w:rsidR="00ED0755" w:rsidRPr="00D95A9D" w:rsidRDefault="4B1F096C" w:rsidP="4B1F096C">
            <w:pPr>
              <w:rPr>
                <w:sz w:val="18"/>
                <w:szCs w:val="18"/>
              </w:rPr>
            </w:pPr>
            <w:r w:rsidRPr="00D95A9D">
              <w:rPr>
                <w:sz w:val="18"/>
                <w:szCs w:val="18"/>
              </w:rPr>
              <w:t>(LA.1)</w:t>
            </w:r>
          </w:p>
        </w:tc>
        <w:tc>
          <w:tcPr>
            <w:tcW w:w="3812" w:type="pct"/>
            <w:tcBorders>
              <w:top w:val="single" w:sz="4" w:space="0" w:color="auto"/>
              <w:left w:val="single" w:sz="4" w:space="0" w:color="auto"/>
              <w:bottom w:val="single" w:sz="4" w:space="0" w:color="auto"/>
              <w:right w:val="single" w:sz="4" w:space="0" w:color="auto"/>
            </w:tcBorders>
            <w:shd w:val="clear" w:color="auto" w:fill="FFFFFF" w:themeFill="background2"/>
          </w:tcPr>
          <w:p w14:paraId="0DB4AF6E" w14:textId="77777777" w:rsidR="00ED0755" w:rsidRPr="00D95A9D" w:rsidRDefault="00D70D70" w:rsidP="4B1F096C">
            <w:pPr>
              <w:rPr>
                <w:sz w:val="18"/>
                <w:szCs w:val="18"/>
              </w:rPr>
            </w:pPr>
            <w:r w:rsidRPr="00D95A9D">
              <w:rPr>
                <w:sz w:val="18"/>
                <w:szCs w:val="18"/>
              </w:rPr>
              <w:t>Posledný známy začiatok užívania lieku (Výdaj lieku v lekárni) alebo dátum podania.</w:t>
            </w:r>
          </w:p>
        </w:tc>
      </w:tr>
      <w:tr w:rsidR="00ED0755" w:rsidRPr="00D95A9D" w14:paraId="43155237" w14:textId="77777777" w:rsidTr="00DB77B9">
        <w:trPr>
          <w:cantSplit/>
        </w:trPr>
        <w:tc>
          <w:tcPr>
            <w:tcW w:w="1188" w:type="pct"/>
            <w:tcBorders>
              <w:top w:val="single" w:sz="4" w:space="0" w:color="auto"/>
              <w:left w:val="single" w:sz="4" w:space="0" w:color="auto"/>
              <w:bottom w:val="single" w:sz="4" w:space="0" w:color="auto"/>
              <w:right w:val="single" w:sz="4" w:space="0" w:color="auto"/>
            </w:tcBorders>
            <w:shd w:val="clear" w:color="auto" w:fill="FFFFFF" w:themeFill="background2"/>
          </w:tcPr>
          <w:p w14:paraId="0659EAFB" w14:textId="77777777" w:rsidR="00ED0755" w:rsidRPr="00D95A9D" w:rsidRDefault="4B1F096C" w:rsidP="4B1F096C">
            <w:pPr>
              <w:rPr>
                <w:sz w:val="18"/>
                <w:szCs w:val="18"/>
              </w:rPr>
            </w:pPr>
            <w:r w:rsidRPr="00D95A9D">
              <w:rPr>
                <w:sz w:val="18"/>
                <w:szCs w:val="18"/>
              </w:rPr>
              <w:t>Množstvo</w:t>
            </w:r>
          </w:p>
          <w:p w14:paraId="429843D3" w14:textId="77777777" w:rsidR="00ED0755" w:rsidRPr="00D95A9D" w:rsidRDefault="4B1F096C" w:rsidP="4B1F096C">
            <w:pPr>
              <w:rPr>
                <w:sz w:val="18"/>
                <w:szCs w:val="18"/>
              </w:rPr>
            </w:pPr>
            <w:r w:rsidRPr="00D95A9D">
              <w:rPr>
                <w:sz w:val="18"/>
                <w:szCs w:val="18"/>
              </w:rPr>
              <w:t>(LA.2)</w:t>
            </w:r>
          </w:p>
        </w:tc>
        <w:tc>
          <w:tcPr>
            <w:tcW w:w="3812" w:type="pct"/>
            <w:tcBorders>
              <w:top w:val="single" w:sz="4" w:space="0" w:color="auto"/>
              <w:left w:val="single" w:sz="4" w:space="0" w:color="auto"/>
              <w:bottom w:val="single" w:sz="4" w:space="0" w:color="auto"/>
              <w:right w:val="single" w:sz="4" w:space="0" w:color="auto"/>
            </w:tcBorders>
            <w:shd w:val="clear" w:color="auto" w:fill="FFFFFF" w:themeFill="background2"/>
          </w:tcPr>
          <w:p w14:paraId="666EC8AC" w14:textId="77777777" w:rsidR="00ED0755" w:rsidRPr="00D95A9D" w:rsidRDefault="00D70D70" w:rsidP="4B1F096C">
            <w:pPr>
              <w:rPr>
                <w:sz w:val="18"/>
                <w:szCs w:val="18"/>
              </w:rPr>
            </w:pPr>
            <w:r w:rsidRPr="00D95A9D">
              <w:rPr>
                <w:sz w:val="18"/>
                <w:szCs w:val="18"/>
              </w:rPr>
              <w:t>Množstvo liečebného prostriedku alebo počet predpísaných balení liečebného prostriedku</w:t>
            </w:r>
          </w:p>
        </w:tc>
      </w:tr>
      <w:tr w:rsidR="00ED0755" w:rsidRPr="00D95A9D" w14:paraId="5B9CCC2A" w14:textId="77777777" w:rsidTr="00DB77B9">
        <w:trPr>
          <w:cantSplit/>
        </w:trPr>
        <w:tc>
          <w:tcPr>
            <w:tcW w:w="1188" w:type="pct"/>
            <w:tcBorders>
              <w:top w:val="single" w:sz="4" w:space="0" w:color="auto"/>
              <w:left w:val="single" w:sz="4" w:space="0" w:color="auto"/>
              <w:bottom w:val="single" w:sz="4" w:space="0" w:color="auto"/>
              <w:right w:val="single" w:sz="4" w:space="0" w:color="auto"/>
            </w:tcBorders>
            <w:shd w:val="clear" w:color="auto" w:fill="FFFFFF" w:themeFill="background2"/>
          </w:tcPr>
          <w:p w14:paraId="23FFD8C1" w14:textId="77777777" w:rsidR="00ED0755" w:rsidRPr="00D95A9D" w:rsidRDefault="4B1F096C" w:rsidP="4B1F096C">
            <w:pPr>
              <w:rPr>
                <w:sz w:val="18"/>
                <w:szCs w:val="18"/>
              </w:rPr>
            </w:pPr>
            <w:r w:rsidRPr="00D95A9D">
              <w:rPr>
                <w:sz w:val="18"/>
                <w:szCs w:val="18"/>
              </w:rPr>
              <w:t>Pôvod</w:t>
            </w:r>
          </w:p>
          <w:p w14:paraId="292B369C" w14:textId="77777777" w:rsidR="00ED0755" w:rsidRPr="00D95A9D" w:rsidRDefault="4B1F096C" w:rsidP="4B1F096C">
            <w:pPr>
              <w:rPr>
                <w:sz w:val="18"/>
                <w:szCs w:val="18"/>
              </w:rPr>
            </w:pPr>
            <w:r w:rsidRPr="00D95A9D">
              <w:rPr>
                <w:sz w:val="18"/>
                <w:szCs w:val="18"/>
              </w:rPr>
              <w:t>(LA.3)</w:t>
            </w:r>
          </w:p>
        </w:tc>
        <w:tc>
          <w:tcPr>
            <w:tcW w:w="3812" w:type="pct"/>
            <w:tcBorders>
              <w:top w:val="single" w:sz="4" w:space="0" w:color="auto"/>
              <w:left w:val="single" w:sz="4" w:space="0" w:color="auto"/>
              <w:bottom w:val="single" w:sz="4" w:space="0" w:color="auto"/>
              <w:right w:val="single" w:sz="4" w:space="0" w:color="auto"/>
            </w:tcBorders>
            <w:shd w:val="clear" w:color="auto" w:fill="FFFFFF" w:themeFill="background2"/>
          </w:tcPr>
          <w:p w14:paraId="79DAD7FC" w14:textId="77777777" w:rsidR="00ED0755" w:rsidRPr="00D95A9D" w:rsidRDefault="00D70D70" w:rsidP="4B1F096C">
            <w:pPr>
              <w:rPr>
                <w:sz w:val="18"/>
                <w:szCs w:val="18"/>
              </w:rPr>
            </w:pPr>
            <w:r w:rsidRPr="00D95A9D">
              <w:rPr>
                <w:sz w:val="18"/>
                <w:szCs w:val="18"/>
              </w:rPr>
              <w:t>Pôvod záznamu: Na základe lekárskeho predpisu, Podané lekárom</w:t>
            </w:r>
          </w:p>
        </w:tc>
      </w:tr>
      <w:tr w:rsidR="00594645" w:rsidRPr="00D95A9D" w14:paraId="58811623" w14:textId="77777777" w:rsidTr="00DB77B9">
        <w:trPr>
          <w:cantSplit/>
        </w:trPr>
        <w:tc>
          <w:tcPr>
            <w:tcW w:w="1188"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29515D92" w14:textId="77777777" w:rsidR="00594645" w:rsidRPr="00D95A9D" w:rsidRDefault="4B1F096C" w:rsidP="4B1F096C">
            <w:pPr>
              <w:rPr>
                <w:sz w:val="18"/>
                <w:szCs w:val="18"/>
              </w:rPr>
            </w:pPr>
            <w:r w:rsidRPr="00D95A9D">
              <w:rPr>
                <w:sz w:val="18"/>
                <w:szCs w:val="18"/>
              </w:rPr>
              <w:t>ID záznamu</w:t>
            </w:r>
          </w:p>
          <w:p w14:paraId="317F7C9C" w14:textId="77777777" w:rsidR="00594645" w:rsidRPr="00D95A9D" w:rsidRDefault="4B1F096C" w:rsidP="4B1F096C">
            <w:pPr>
              <w:rPr>
                <w:sz w:val="18"/>
                <w:szCs w:val="18"/>
              </w:rPr>
            </w:pPr>
            <w:r w:rsidRPr="00D95A9D">
              <w:rPr>
                <w:sz w:val="18"/>
                <w:szCs w:val="18"/>
              </w:rPr>
              <w:t>(LA.4)</w:t>
            </w:r>
          </w:p>
        </w:tc>
        <w:tc>
          <w:tcPr>
            <w:tcW w:w="3812"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02DC4CF5" w14:textId="77777777" w:rsidR="00594645" w:rsidRPr="00D95A9D" w:rsidRDefault="00D70D70" w:rsidP="34661EDB">
            <w:pPr>
              <w:rPr>
                <w:sz w:val="18"/>
                <w:szCs w:val="18"/>
              </w:rPr>
            </w:pPr>
            <w:r w:rsidRPr="00D95A9D">
              <w:rPr>
                <w:sz w:val="18"/>
                <w:szCs w:val="18"/>
              </w:rPr>
              <w:t xml:space="preserve">Identifikátor záznamu na </w:t>
            </w:r>
            <w:r w:rsidR="00D95A9D" w:rsidRPr="00D95A9D">
              <w:rPr>
                <w:sz w:val="18"/>
                <w:szCs w:val="18"/>
              </w:rPr>
              <w:t>základe ktorého</w:t>
            </w:r>
            <w:r w:rsidRPr="00D95A9D">
              <w:rPr>
                <w:sz w:val="18"/>
                <w:szCs w:val="18"/>
              </w:rPr>
              <w:t xml:space="preserve"> boli načítané informácie liekovej anamnézy do </w:t>
            </w:r>
            <w:r w:rsidR="00D95A9D" w:rsidRPr="00D95A9D">
              <w:rPr>
                <w:sz w:val="18"/>
                <w:szCs w:val="18"/>
              </w:rPr>
              <w:t>pacientskeho</w:t>
            </w:r>
            <w:r w:rsidRPr="00D95A9D">
              <w:rPr>
                <w:sz w:val="18"/>
                <w:szCs w:val="18"/>
              </w:rPr>
              <w:t xml:space="preserve"> sumáru.</w:t>
            </w:r>
          </w:p>
        </w:tc>
      </w:tr>
      <w:tr w:rsidR="00594645" w:rsidRPr="00D95A9D" w14:paraId="07E9C68B" w14:textId="77777777" w:rsidTr="00DB77B9">
        <w:trPr>
          <w:cantSplit/>
        </w:trPr>
        <w:tc>
          <w:tcPr>
            <w:tcW w:w="1188"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6B3B3354" w14:textId="77777777" w:rsidR="00594645" w:rsidRPr="00D95A9D" w:rsidRDefault="4B1F096C" w:rsidP="4B1F096C">
            <w:pPr>
              <w:rPr>
                <w:sz w:val="18"/>
                <w:szCs w:val="18"/>
              </w:rPr>
            </w:pPr>
            <w:r w:rsidRPr="00D95A9D">
              <w:rPr>
                <w:sz w:val="18"/>
                <w:szCs w:val="18"/>
              </w:rPr>
              <w:t>II</w:t>
            </w:r>
          </w:p>
          <w:p w14:paraId="592CFC99" w14:textId="77777777" w:rsidR="00594645" w:rsidRPr="00D95A9D" w:rsidRDefault="4B1F096C" w:rsidP="4B1F096C">
            <w:pPr>
              <w:rPr>
                <w:sz w:val="18"/>
                <w:szCs w:val="18"/>
              </w:rPr>
            </w:pPr>
            <w:r w:rsidRPr="00D95A9D">
              <w:rPr>
                <w:sz w:val="18"/>
                <w:szCs w:val="18"/>
              </w:rPr>
              <w:t>(LA.4.1)</w:t>
            </w:r>
          </w:p>
        </w:tc>
        <w:tc>
          <w:tcPr>
            <w:tcW w:w="3812"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2DE366C1" w14:textId="77777777" w:rsidR="00594645" w:rsidRPr="00D95A9D" w:rsidRDefault="34661EDB" w:rsidP="34661EDB">
            <w:pPr>
              <w:rPr>
                <w:sz w:val="18"/>
                <w:szCs w:val="18"/>
              </w:rPr>
            </w:pPr>
            <w:r w:rsidRPr="00D95A9D">
              <w:rPr>
                <w:sz w:val="18"/>
                <w:szCs w:val="18"/>
              </w:rPr>
              <w:t xml:space="preserve">Poskytuje odkaz na vytvorený medikačný záznam, ktorý vznikol zápisom cez samostatnú službu. </w:t>
            </w:r>
          </w:p>
        </w:tc>
      </w:tr>
      <w:tr w:rsidR="00594645" w:rsidRPr="00D95A9D" w14:paraId="5A69E930" w14:textId="77777777" w:rsidTr="00DB77B9">
        <w:trPr>
          <w:cantSplit/>
        </w:trPr>
        <w:tc>
          <w:tcPr>
            <w:tcW w:w="1188"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2E728077" w14:textId="77777777" w:rsidR="00594645" w:rsidRPr="00D95A9D" w:rsidRDefault="4B1F096C" w:rsidP="4B1F096C">
            <w:pPr>
              <w:rPr>
                <w:sz w:val="18"/>
                <w:szCs w:val="18"/>
              </w:rPr>
            </w:pPr>
            <w:r w:rsidRPr="00D95A9D">
              <w:rPr>
                <w:sz w:val="18"/>
                <w:szCs w:val="18"/>
              </w:rPr>
              <w:t>Popis medikácie</w:t>
            </w:r>
          </w:p>
          <w:p w14:paraId="79B71105" w14:textId="77777777" w:rsidR="00594645" w:rsidRPr="00D95A9D" w:rsidRDefault="4B1F096C" w:rsidP="4B1F096C">
            <w:pPr>
              <w:rPr>
                <w:sz w:val="18"/>
                <w:szCs w:val="18"/>
              </w:rPr>
            </w:pPr>
            <w:r w:rsidRPr="00D95A9D">
              <w:rPr>
                <w:sz w:val="18"/>
                <w:szCs w:val="18"/>
              </w:rPr>
              <w:t>(LA.4.2)</w:t>
            </w:r>
          </w:p>
        </w:tc>
        <w:tc>
          <w:tcPr>
            <w:tcW w:w="3812"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7F14EB11" w14:textId="77777777" w:rsidR="00D70D70" w:rsidRPr="00D95A9D" w:rsidRDefault="00D70D70" w:rsidP="34661EDB">
            <w:pPr>
              <w:rPr>
                <w:sz w:val="18"/>
                <w:szCs w:val="18"/>
              </w:rPr>
            </w:pPr>
            <w:r w:rsidRPr="00D95A9D">
              <w:rPr>
                <w:sz w:val="18"/>
                <w:szCs w:val="18"/>
              </w:rPr>
              <w:t>Textový popis medikácie, z lekárskej správy. Informácie o podaných liekoch, množstve a potiažach pri medikácii.</w:t>
            </w:r>
          </w:p>
          <w:p w14:paraId="608AEDED" w14:textId="77777777" w:rsidR="00D70D70" w:rsidRPr="00D95A9D" w:rsidRDefault="00D70D70" w:rsidP="34661EDB">
            <w:pPr>
              <w:rPr>
                <w:sz w:val="18"/>
                <w:szCs w:val="18"/>
              </w:rPr>
            </w:pPr>
          </w:p>
          <w:p w14:paraId="4CD67596" w14:textId="77777777" w:rsidR="00594645" w:rsidRPr="00D95A9D" w:rsidRDefault="34661EDB" w:rsidP="34661EDB">
            <w:pPr>
              <w:rPr>
                <w:sz w:val="18"/>
                <w:szCs w:val="18"/>
              </w:rPr>
            </w:pPr>
            <w:r w:rsidRPr="00D95A9D">
              <w:rPr>
                <w:sz w:val="18"/>
                <w:szCs w:val="18"/>
              </w:rPr>
              <w:t>Popis medikácie poskytuje transformáciu štruktúrovaného medikačného záznamu.</w:t>
            </w:r>
          </w:p>
        </w:tc>
      </w:tr>
      <w:tr w:rsidR="00ED0755" w:rsidRPr="00D95A9D" w14:paraId="50A502C6" w14:textId="77777777" w:rsidTr="00DB77B9">
        <w:trPr>
          <w:cantSplit/>
        </w:trPr>
        <w:tc>
          <w:tcPr>
            <w:tcW w:w="1188" w:type="pct"/>
            <w:tcBorders>
              <w:top w:val="single" w:sz="4" w:space="0" w:color="auto"/>
              <w:left w:val="single" w:sz="4" w:space="0" w:color="auto"/>
              <w:bottom w:val="single" w:sz="4" w:space="0" w:color="auto"/>
              <w:right w:val="single" w:sz="4" w:space="0" w:color="auto"/>
            </w:tcBorders>
          </w:tcPr>
          <w:p w14:paraId="2C23AD48" w14:textId="77777777" w:rsidR="00ED0755" w:rsidRPr="00D95A9D" w:rsidRDefault="4B1F096C" w:rsidP="4B1F096C">
            <w:pPr>
              <w:rPr>
                <w:sz w:val="18"/>
                <w:szCs w:val="18"/>
              </w:rPr>
            </w:pPr>
            <w:r w:rsidRPr="00D95A9D">
              <w:rPr>
                <w:sz w:val="18"/>
                <w:szCs w:val="18"/>
              </w:rPr>
              <w:lastRenderedPageBreak/>
              <w:t>ATC</w:t>
            </w:r>
          </w:p>
          <w:p w14:paraId="6FBB6AA3" w14:textId="77777777" w:rsidR="00ED0755" w:rsidRPr="00D95A9D" w:rsidRDefault="4B1F096C" w:rsidP="4B1F096C">
            <w:pPr>
              <w:rPr>
                <w:sz w:val="18"/>
                <w:szCs w:val="18"/>
              </w:rPr>
            </w:pPr>
            <w:r w:rsidRPr="00D95A9D">
              <w:rPr>
                <w:sz w:val="18"/>
                <w:szCs w:val="18"/>
              </w:rPr>
              <w:t>(LA.5)</w:t>
            </w:r>
          </w:p>
        </w:tc>
        <w:tc>
          <w:tcPr>
            <w:tcW w:w="3812" w:type="pct"/>
            <w:tcBorders>
              <w:top w:val="single" w:sz="4" w:space="0" w:color="auto"/>
              <w:left w:val="single" w:sz="4" w:space="0" w:color="auto"/>
              <w:bottom w:val="single" w:sz="4" w:space="0" w:color="auto"/>
              <w:right w:val="single" w:sz="4" w:space="0" w:color="auto"/>
            </w:tcBorders>
          </w:tcPr>
          <w:p w14:paraId="03F6D3FF" w14:textId="77777777" w:rsidR="00594645" w:rsidRPr="00D95A9D" w:rsidRDefault="00D70D70" w:rsidP="4B1F096C">
            <w:pPr>
              <w:rPr>
                <w:sz w:val="18"/>
                <w:szCs w:val="18"/>
              </w:rPr>
            </w:pPr>
            <w:r w:rsidRPr="00D95A9D">
              <w:rPr>
                <w:sz w:val="18"/>
                <w:szCs w:val="18"/>
              </w:rPr>
              <w:t>ATC klasifikácia registrovaného lieku, ktorý bol predpísaný a je užívaný alebo bol priamo podaný.</w:t>
            </w:r>
          </w:p>
          <w:p w14:paraId="2F2F9CF4" w14:textId="77777777" w:rsidR="00594645" w:rsidRPr="00D95A9D" w:rsidRDefault="4B1F096C" w:rsidP="4B1F096C">
            <w:pPr>
              <w:rPr>
                <w:sz w:val="18"/>
                <w:szCs w:val="18"/>
              </w:rPr>
            </w:pPr>
            <w:r w:rsidRPr="00D95A9D">
              <w:rPr>
                <w:sz w:val="18"/>
                <w:szCs w:val="18"/>
              </w:rPr>
              <w:t>OID: 1.3.158.00165387.100.10.83</w:t>
            </w:r>
          </w:p>
        </w:tc>
      </w:tr>
      <w:tr w:rsidR="00ED0755" w:rsidRPr="00D95A9D" w14:paraId="5C122B86" w14:textId="77777777" w:rsidTr="00DB77B9">
        <w:trPr>
          <w:cantSplit/>
        </w:trPr>
        <w:tc>
          <w:tcPr>
            <w:tcW w:w="1188" w:type="pct"/>
            <w:tcBorders>
              <w:top w:val="single" w:sz="4" w:space="0" w:color="auto"/>
              <w:left w:val="single" w:sz="4" w:space="0" w:color="auto"/>
              <w:bottom w:val="single" w:sz="4" w:space="0" w:color="auto"/>
              <w:right w:val="single" w:sz="4" w:space="0" w:color="auto"/>
            </w:tcBorders>
          </w:tcPr>
          <w:p w14:paraId="6568405E" w14:textId="77777777" w:rsidR="00ED0755" w:rsidRPr="00D95A9D" w:rsidRDefault="4B1F096C" w:rsidP="4B1F096C">
            <w:pPr>
              <w:rPr>
                <w:sz w:val="18"/>
                <w:szCs w:val="18"/>
              </w:rPr>
            </w:pPr>
            <w:r w:rsidRPr="00D95A9D">
              <w:rPr>
                <w:sz w:val="18"/>
                <w:szCs w:val="18"/>
              </w:rPr>
              <w:t>Liek</w:t>
            </w:r>
          </w:p>
          <w:p w14:paraId="6B7A3934" w14:textId="77777777" w:rsidR="00ED0755" w:rsidRPr="00D95A9D" w:rsidRDefault="4B1F096C" w:rsidP="4B1F096C">
            <w:pPr>
              <w:rPr>
                <w:sz w:val="18"/>
                <w:szCs w:val="18"/>
              </w:rPr>
            </w:pPr>
            <w:r w:rsidRPr="00D95A9D">
              <w:rPr>
                <w:sz w:val="18"/>
                <w:szCs w:val="18"/>
              </w:rPr>
              <w:t>(LA.6)</w:t>
            </w:r>
          </w:p>
        </w:tc>
        <w:tc>
          <w:tcPr>
            <w:tcW w:w="3812" w:type="pct"/>
            <w:tcBorders>
              <w:top w:val="single" w:sz="4" w:space="0" w:color="auto"/>
              <w:left w:val="single" w:sz="4" w:space="0" w:color="auto"/>
              <w:bottom w:val="single" w:sz="4" w:space="0" w:color="auto"/>
              <w:right w:val="single" w:sz="4" w:space="0" w:color="auto"/>
            </w:tcBorders>
          </w:tcPr>
          <w:p w14:paraId="4AF15EAD" w14:textId="77777777" w:rsidR="00ED0755" w:rsidRPr="00D95A9D" w:rsidRDefault="00D70D70" w:rsidP="4B1F096C">
            <w:pPr>
              <w:rPr>
                <w:sz w:val="18"/>
                <w:szCs w:val="18"/>
              </w:rPr>
            </w:pPr>
            <w:r w:rsidRPr="00D95A9D">
              <w:rPr>
                <w:sz w:val="18"/>
                <w:szCs w:val="18"/>
              </w:rPr>
              <w:t>Informácie o registrovanom lieku, ktorý bol predpísaný a je užívaný alebo bol priamo podaný.</w:t>
            </w:r>
          </w:p>
          <w:p w14:paraId="28C9E426" w14:textId="77777777" w:rsidR="00594645" w:rsidRPr="00D95A9D" w:rsidRDefault="4B1F096C" w:rsidP="4B1F096C">
            <w:pPr>
              <w:rPr>
                <w:sz w:val="18"/>
                <w:szCs w:val="18"/>
              </w:rPr>
            </w:pPr>
            <w:r w:rsidRPr="00D95A9D">
              <w:rPr>
                <w:sz w:val="18"/>
                <w:szCs w:val="18"/>
              </w:rPr>
              <w:t xml:space="preserve">Zložený atribút: </w:t>
            </w:r>
          </w:p>
          <w:p w14:paraId="64423C5A" w14:textId="13E1B0CA" w:rsidR="00594645" w:rsidRPr="00D95A9D" w:rsidRDefault="00DB2889" w:rsidP="4B1F096C">
            <w:pPr>
              <w:rPr>
                <w:sz w:val="18"/>
                <w:szCs w:val="18"/>
              </w:rPr>
            </w:pPr>
            <w:hyperlink w:anchor="_Registrovaný_liek" w:history="1">
              <w:r w:rsidR="4B1F096C" w:rsidRPr="00D95A9D">
                <w:rPr>
                  <w:rStyle w:val="Hypertextovprepojenie"/>
                  <w:sz w:val="18"/>
                  <w:szCs w:val="18"/>
                </w:rPr>
                <w:t>CEN-EN13606-ENTRY.Registrovany_liek.v1</w:t>
              </w:r>
            </w:hyperlink>
          </w:p>
        </w:tc>
      </w:tr>
      <w:tr w:rsidR="00594645" w:rsidRPr="00D95A9D" w14:paraId="348ECA29" w14:textId="77777777" w:rsidTr="00DB77B9">
        <w:trPr>
          <w:cantSplit/>
        </w:trPr>
        <w:tc>
          <w:tcPr>
            <w:tcW w:w="1188" w:type="pct"/>
            <w:tcBorders>
              <w:top w:val="single" w:sz="4" w:space="0" w:color="auto"/>
              <w:left w:val="single" w:sz="4" w:space="0" w:color="auto"/>
              <w:bottom w:val="single" w:sz="4" w:space="0" w:color="auto"/>
              <w:right w:val="single" w:sz="4" w:space="0" w:color="auto"/>
            </w:tcBorders>
          </w:tcPr>
          <w:p w14:paraId="401CA3EC" w14:textId="77777777" w:rsidR="00594645" w:rsidRPr="00D95A9D" w:rsidRDefault="4B1F096C" w:rsidP="4B1F096C">
            <w:pPr>
              <w:rPr>
                <w:sz w:val="18"/>
                <w:szCs w:val="18"/>
              </w:rPr>
            </w:pPr>
            <w:r w:rsidRPr="00D95A9D">
              <w:rPr>
                <w:sz w:val="18"/>
                <w:szCs w:val="18"/>
              </w:rPr>
              <w:t>Duplicita</w:t>
            </w:r>
          </w:p>
          <w:p w14:paraId="25C97252" w14:textId="77777777" w:rsidR="00594645" w:rsidRPr="00D95A9D" w:rsidRDefault="4B1F096C" w:rsidP="4B1F096C">
            <w:pPr>
              <w:rPr>
                <w:sz w:val="18"/>
                <w:szCs w:val="18"/>
              </w:rPr>
            </w:pPr>
            <w:r w:rsidRPr="00D95A9D">
              <w:rPr>
                <w:sz w:val="18"/>
                <w:szCs w:val="18"/>
              </w:rPr>
              <w:t>(LA.7)</w:t>
            </w:r>
          </w:p>
        </w:tc>
        <w:tc>
          <w:tcPr>
            <w:tcW w:w="3812" w:type="pct"/>
            <w:tcBorders>
              <w:top w:val="single" w:sz="4" w:space="0" w:color="auto"/>
              <w:left w:val="single" w:sz="4" w:space="0" w:color="auto"/>
              <w:bottom w:val="single" w:sz="4" w:space="0" w:color="auto"/>
              <w:right w:val="single" w:sz="4" w:space="0" w:color="auto"/>
            </w:tcBorders>
          </w:tcPr>
          <w:p w14:paraId="3C33889C" w14:textId="77777777" w:rsidR="00594645" w:rsidRPr="00D95A9D" w:rsidRDefault="00D70D70" w:rsidP="4B1F096C">
            <w:pPr>
              <w:rPr>
                <w:sz w:val="18"/>
                <w:szCs w:val="18"/>
              </w:rPr>
            </w:pPr>
            <w:r w:rsidRPr="00D95A9D">
              <w:rPr>
                <w:sz w:val="18"/>
                <w:szCs w:val="18"/>
              </w:rPr>
              <w:t>Zoznam duplicitných liekov identifikovaných na základe ATC skupiny alebo účinných látok v aktuálnom zozname liekovej anamnézy pacienta.</w:t>
            </w:r>
          </w:p>
          <w:p w14:paraId="200C93D4" w14:textId="77777777" w:rsidR="00594645" w:rsidRPr="00D95A9D" w:rsidRDefault="4B1F096C" w:rsidP="4B1F096C">
            <w:pPr>
              <w:rPr>
                <w:sz w:val="18"/>
                <w:szCs w:val="18"/>
              </w:rPr>
            </w:pPr>
            <w:r w:rsidRPr="00D95A9D">
              <w:rPr>
                <w:sz w:val="18"/>
                <w:szCs w:val="18"/>
              </w:rPr>
              <w:t xml:space="preserve">Zložený atribút: </w:t>
            </w:r>
          </w:p>
          <w:p w14:paraId="1D8FE69D" w14:textId="5447FA78" w:rsidR="00594645" w:rsidRPr="00D95A9D" w:rsidRDefault="00DB2889" w:rsidP="4B1F096C">
            <w:pPr>
              <w:rPr>
                <w:sz w:val="18"/>
                <w:szCs w:val="18"/>
              </w:rPr>
            </w:pPr>
            <w:hyperlink w:anchor="_Registrovaný_liek" w:history="1">
              <w:r w:rsidR="4B1F096C" w:rsidRPr="00D95A9D">
                <w:rPr>
                  <w:rStyle w:val="Hypertextovprepojenie"/>
                  <w:sz w:val="18"/>
                  <w:szCs w:val="18"/>
                </w:rPr>
                <w:t>CEN-EN13606-ENTRY.Registrovany_liek.v1</w:t>
              </w:r>
            </w:hyperlink>
          </w:p>
        </w:tc>
      </w:tr>
      <w:tr w:rsidR="00594645" w:rsidRPr="00D95A9D" w14:paraId="274538C4" w14:textId="77777777" w:rsidTr="00DB77B9">
        <w:trPr>
          <w:cantSplit/>
        </w:trPr>
        <w:tc>
          <w:tcPr>
            <w:tcW w:w="1188" w:type="pct"/>
            <w:tcBorders>
              <w:top w:val="single" w:sz="4" w:space="0" w:color="auto"/>
              <w:left w:val="single" w:sz="4" w:space="0" w:color="auto"/>
              <w:bottom w:val="single" w:sz="4" w:space="0" w:color="auto"/>
              <w:right w:val="single" w:sz="4" w:space="0" w:color="auto"/>
            </w:tcBorders>
          </w:tcPr>
          <w:p w14:paraId="64EE586A" w14:textId="77777777" w:rsidR="00594645" w:rsidRPr="00D95A9D" w:rsidRDefault="4B1F096C" w:rsidP="4B1F096C">
            <w:pPr>
              <w:rPr>
                <w:sz w:val="18"/>
                <w:szCs w:val="18"/>
              </w:rPr>
            </w:pPr>
            <w:r w:rsidRPr="00D95A9D">
              <w:rPr>
                <w:sz w:val="18"/>
                <w:szCs w:val="18"/>
              </w:rPr>
              <w:t>Diagnóza</w:t>
            </w:r>
            <w:r w:rsidR="03ECAE38" w:rsidRPr="00D95A9D">
              <w:br/>
            </w:r>
            <w:r w:rsidRPr="00D95A9D">
              <w:rPr>
                <w:sz w:val="18"/>
                <w:szCs w:val="18"/>
              </w:rPr>
              <w:t>(LA.8)</w:t>
            </w:r>
          </w:p>
        </w:tc>
        <w:tc>
          <w:tcPr>
            <w:tcW w:w="3812" w:type="pct"/>
            <w:tcBorders>
              <w:top w:val="single" w:sz="4" w:space="0" w:color="auto"/>
              <w:left w:val="single" w:sz="4" w:space="0" w:color="auto"/>
              <w:bottom w:val="single" w:sz="4" w:space="0" w:color="auto"/>
              <w:right w:val="single" w:sz="4" w:space="0" w:color="auto"/>
            </w:tcBorders>
          </w:tcPr>
          <w:p w14:paraId="26C2CC53" w14:textId="77777777" w:rsidR="00D70D70" w:rsidRPr="00D95A9D" w:rsidRDefault="00D70D70" w:rsidP="4B1F096C">
            <w:pPr>
              <w:rPr>
                <w:rStyle w:val="Hypertextovprepojenie"/>
                <w:color w:val="auto"/>
                <w:sz w:val="18"/>
                <w:szCs w:val="18"/>
                <w:u w:val="none"/>
              </w:rPr>
            </w:pPr>
            <w:r w:rsidRPr="00D95A9D">
              <w:rPr>
                <w:rStyle w:val="Hypertextovprepojenie"/>
                <w:color w:val="auto"/>
                <w:sz w:val="18"/>
                <w:szCs w:val="18"/>
                <w:u w:val="none"/>
              </w:rPr>
              <w:t>Diagnóza na základe ktorej bol liek predpísaný alebo podaný.</w:t>
            </w:r>
          </w:p>
          <w:p w14:paraId="1A25629F" w14:textId="6860AA34" w:rsidR="00594645" w:rsidRPr="00D95A9D" w:rsidRDefault="00DB2889" w:rsidP="4B1F096C">
            <w:pPr>
              <w:rPr>
                <w:sz w:val="18"/>
                <w:szCs w:val="18"/>
              </w:rPr>
            </w:pPr>
            <w:hyperlink w:anchor="Diagnosticky_zaver" w:history="1">
              <w:r w:rsidR="4B1F096C" w:rsidRPr="00D95A9D">
                <w:rPr>
                  <w:rStyle w:val="Hypertextovprepojenie"/>
                  <w:sz w:val="18"/>
                  <w:szCs w:val="18"/>
                </w:rPr>
                <w:t>CEN-EN13606-CLUSTER.Diagnoza.v1</w:t>
              </w:r>
            </w:hyperlink>
          </w:p>
        </w:tc>
      </w:tr>
      <w:tr w:rsidR="00594645" w:rsidRPr="00D95A9D" w14:paraId="5EAE56D7" w14:textId="77777777" w:rsidTr="00DB77B9">
        <w:trPr>
          <w:cantSplit/>
        </w:trPr>
        <w:tc>
          <w:tcPr>
            <w:tcW w:w="1188" w:type="pct"/>
            <w:tcBorders>
              <w:top w:val="single" w:sz="4" w:space="0" w:color="auto"/>
              <w:left w:val="single" w:sz="4" w:space="0" w:color="auto"/>
              <w:bottom w:val="single" w:sz="4" w:space="0" w:color="auto"/>
              <w:right w:val="single" w:sz="4" w:space="0" w:color="auto"/>
            </w:tcBorders>
          </w:tcPr>
          <w:p w14:paraId="259F8A3A" w14:textId="77777777" w:rsidR="00594645" w:rsidRPr="00D95A9D" w:rsidRDefault="4B1F096C" w:rsidP="4B1F096C">
            <w:pPr>
              <w:rPr>
                <w:sz w:val="18"/>
                <w:szCs w:val="18"/>
              </w:rPr>
            </w:pPr>
            <w:r w:rsidRPr="00D95A9D">
              <w:rPr>
                <w:sz w:val="18"/>
                <w:szCs w:val="18"/>
              </w:rPr>
              <w:t>Zdravotnícky pracovník</w:t>
            </w:r>
          </w:p>
          <w:p w14:paraId="7486906F" w14:textId="77777777" w:rsidR="00594645" w:rsidRPr="00D95A9D" w:rsidRDefault="4B1F096C" w:rsidP="4B1F096C">
            <w:pPr>
              <w:rPr>
                <w:sz w:val="18"/>
                <w:szCs w:val="18"/>
              </w:rPr>
            </w:pPr>
            <w:r w:rsidRPr="00D95A9D">
              <w:rPr>
                <w:sz w:val="18"/>
                <w:szCs w:val="18"/>
              </w:rPr>
              <w:t>(LA.9)</w:t>
            </w:r>
          </w:p>
        </w:tc>
        <w:tc>
          <w:tcPr>
            <w:tcW w:w="3812" w:type="pct"/>
            <w:tcBorders>
              <w:top w:val="single" w:sz="4" w:space="0" w:color="auto"/>
              <w:left w:val="single" w:sz="4" w:space="0" w:color="auto"/>
              <w:bottom w:val="single" w:sz="4" w:space="0" w:color="auto"/>
              <w:right w:val="single" w:sz="4" w:space="0" w:color="auto"/>
            </w:tcBorders>
          </w:tcPr>
          <w:p w14:paraId="695FE975" w14:textId="77777777" w:rsidR="00594645" w:rsidRPr="00D95A9D" w:rsidRDefault="00D70D70" w:rsidP="4B1F096C">
            <w:pPr>
              <w:rPr>
                <w:sz w:val="18"/>
                <w:szCs w:val="18"/>
              </w:rPr>
            </w:pPr>
            <w:r w:rsidRPr="00D95A9D">
              <w:rPr>
                <w:sz w:val="18"/>
                <w:szCs w:val="18"/>
              </w:rPr>
              <w:t>Referencia na zdravotníckeho pracovníka (lekára), na základe ktorého preskripcie záznam vznikol alebo liečebný prostriedok pacientovi priamo podal.</w:t>
            </w:r>
          </w:p>
          <w:p w14:paraId="1F8C2684" w14:textId="77777777" w:rsidR="00594645" w:rsidRPr="00D95A9D" w:rsidRDefault="4B1F096C" w:rsidP="4B1F096C">
            <w:pPr>
              <w:rPr>
                <w:sz w:val="18"/>
                <w:szCs w:val="18"/>
                <w:u w:val="single"/>
              </w:rPr>
            </w:pPr>
            <w:r w:rsidRPr="00D95A9D">
              <w:rPr>
                <w:color w:val="64C29D" w:themeColor="accent2"/>
                <w:sz w:val="18"/>
                <w:szCs w:val="18"/>
                <w:u w:val="single"/>
              </w:rPr>
              <w:t>CEN-EN13606-CLUSTER.Zdravotnicky_pracovnik_odborneho_utvaru.v1</w:t>
            </w:r>
          </w:p>
        </w:tc>
      </w:tr>
    </w:tbl>
    <w:p w14:paraId="61465B7B" w14:textId="77777777" w:rsidR="00B50776" w:rsidRPr="00C26A9D" w:rsidRDefault="34661EDB" w:rsidP="00B50180">
      <w:pPr>
        <w:pStyle w:val="Nadpis2"/>
      </w:pPr>
      <w:bookmarkStart w:id="294" w:name="_Osobná_anamnéza"/>
      <w:bookmarkStart w:id="295" w:name="_Toc56172014"/>
      <w:bookmarkEnd w:id="294"/>
      <w:r>
        <w:t>Osobná anamnéza</w:t>
      </w:r>
      <w:bookmarkEnd w:id="295"/>
    </w:p>
    <w:p w14:paraId="633074AB" w14:textId="77777777" w:rsidR="000C663E" w:rsidRPr="003E3BC4" w:rsidRDefault="4B1F096C" w:rsidP="003E3BC4">
      <w:pPr>
        <w:rPr>
          <w:b/>
        </w:rPr>
      </w:pPr>
      <w:r w:rsidRPr="003E3BC4">
        <w:rPr>
          <w:b/>
        </w:rPr>
        <w:t>CEN-EN13606-COMPOSITION.Osobna_anamneza.v2</w:t>
      </w:r>
    </w:p>
    <w:p w14:paraId="54F8AF0B" w14:textId="77777777" w:rsidR="000C663E" w:rsidRPr="00C26A9D" w:rsidRDefault="34661EDB" w:rsidP="00B50180">
      <w:pPr>
        <w:pStyle w:val="Nadpis3"/>
      </w:pPr>
      <w:bookmarkStart w:id="296" w:name="_Chirurgické_výkony"/>
      <w:bookmarkStart w:id="297" w:name="_Toc56172015"/>
      <w:bookmarkEnd w:id="296"/>
      <w:r>
        <w:t>Chirurgické výkony</w:t>
      </w:r>
      <w:bookmarkEnd w:id="297"/>
    </w:p>
    <w:p w14:paraId="63601A8D" w14:textId="77777777" w:rsidR="00B50776" w:rsidRPr="003E3BC4" w:rsidRDefault="4B1F096C" w:rsidP="003E3BC4">
      <w:pPr>
        <w:rPr>
          <w:b/>
        </w:rPr>
      </w:pPr>
      <w:r w:rsidRPr="003E3BC4">
        <w:rPr>
          <w:b/>
        </w:rPr>
        <w:t xml:space="preserve"> CEN-EN13606-ENTRY.Chirurgicky_vykon.v2</w:t>
      </w:r>
    </w:p>
    <w:p w14:paraId="78E78017" w14:textId="77777777" w:rsidR="0000053B" w:rsidRPr="00D95A9D" w:rsidRDefault="0000053B" w:rsidP="0000053B">
      <w:pPr>
        <w:rPr>
          <w:b/>
        </w:rPr>
      </w:pPr>
    </w:p>
    <w:tbl>
      <w:tblPr>
        <w:tblW w:w="5261" w:type="pct"/>
        <w:tblLook w:val="04A0" w:firstRow="1" w:lastRow="0" w:firstColumn="1" w:lastColumn="0" w:noHBand="0" w:noVBand="1"/>
      </w:tblPr>
      <w:tblGrid>
        <w:gridCol w:w="2243"/>
        <w:gridCol w:w="7254"/>
      </w:tblGrid>
      <w:tr w:rsidR="000C663E" w:rsidRPr="00D95A9D" w14:paraId="69CE706A" w14:textId="77777777" w:rsidTr="3EEE2296">
        <w:trPr>
          <w:cantSplit/>
          <w:tblHeader/>
        </w:trPr>
        <w:tc>
          <w:tcPr>
            <w:tcW w:w="1181" w:type="pct"/>
            <w:tcBorders>
              <w:bottom w:val="single" w:sz="4" w:space="0" w:color="auto"/>
            </w:tcBorders>
            <w:shd w:val="clear" w:color="auto" w:fill="002060"/>
            <w:vAlign w:val="center"/>
          </w:tcPr>
          <w:p w14:paraId="6429EFA2" w14:textId="77777777" w:rsidR="000C663E" w:rsidRPr="00D95A9D" w:rsidRDefault="34661EDB" w:rsidP="00DC72FE">
            <w:pPr>
              <w:pStyle w:val="ESONormal"/>
              <w:jc w:val="left"/>
            </w:pPr>
            <w:r w:rsidRPr="00D95A9D">
              <w:rPr>
                <w:sz w:val="18"/>
                <w:szCs w:val="18"/>
              </w:rPr>
              <w:t>ADL Element/Ontology/text:</w:t>
            </w:r>
          </w:p>
        </w:tc>
        <w:tc>
          <w:tcPr>
            <w:tcW w:w="3819" w:type="pct"/>
            <w:tcBorders>
              <w:bottom w:val="single" w:sz="4" w:space="0" w:color="auto"/>
            </w:tcBorders>
            <w:shd w:val="clear" w:color="auto" w:fill="002060"/>
            <w:vAlign w:val="center"/>
          </w:tcPr>
          <w:p w14:paraId="37DB0EAA" w14:textId="77777777" w:rsidR="000C663E" w:rsidRPr="00D95A9D" w:rsidRDefault="6DE4F7B8" w:rsidP="00DC72FE">
            <w:pPr>
              <w:pStyle w:val="ESONormal"/>
              <w:jc w:val="left"/>
            </w:pPr>
            <w:r w:rsidRPr="00D95A9D">
              <w:rPr>
                <w:color w:val="FFFFFF" w:themeColor="background2"/>
                <w:sz w:val="18"/>
                <w:szCs w:val="18"/>
              </w:rPr>
              <w:t>Popis:</w:t>
            </w:r>
          </w:p>
        </w:tc>
      </w:tr>
      <w:tr w:rsidR="00B50776" w:rsidRPr="00D95A9D" w14:paraId="4121A230" w14:textId="77777777" w:rsidTr="3EEE2296">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2FBB787D" w14:textId="77777777" w:rsidR="00B50776" w:rsidRPr="00D95A9D" w:rsidRDefault="4B1F096C" w:rsidP="4B1F096C">
            <w:pPr>
              <w:rPr>
                <w:sz w:val="18"/>
                <w:szCs w:val="18"/>
              </w:rPr>
            </w:pPr>
            <w:r w:rsidRPr="00D95A9D">
              <w:rPr>
                <w:sz w:val="18"/>
                <w:szCs w:val="18"/>
              </w:rPr>
              <w:t>Typ</w:t>
            </w:r>
          </w:p>
          <w:p w14:paraId="460A0F0E" w14:textId="77777777" w:rsidR="0000053B" w:rsidRPr="00D95A9D" w:rsidRDefault="4B1F096C" w:rsidP="4B1F096C">
            <w:pPr>
              <w:rPr>
                <w:sz w:val="18"/>
                <w:szCs w:val="18"/>
              </w:rPr>
            </w:pPr>
            <w:r w:rsidRPr="00D95A9D">
              <w:rPr>
                <w:sz w:val="18"/>
                <w:szCs w:val="18"/>
              </w:rPr>
              <w:t>(CHV.1)</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0AF0560B" w14:textId="78C8208D" w:rsidR="00B50776" w:rsidRPr="00D95A9D" w:rsidRDefault="00492126" w:rsidP="4B1F096C">
            <w:pPr>
              <w:rPr>
                <w:sz w:val="18"/>
                <w:szCs w:val="18"/>
              </w:rPr>
            </w:pPr>
            <w:r w:rsidRPr="3EEE2296">
              <w:rPr>
                <w:sz w:val="18"/>
                <w:szCs w:val="18"/>
              </w:rPr>
              <w:t>Typ chirurgického výkonu je vyberaný z číselníka chirurgických výkonov 1.3.158.00165387.100.</w:t>
            </w:r>
            <w:r w:rsidR="25CD842B" w:rsidRPr="3EEE2296">
              <w:rPr>
                <w:sz w:val="18"/>
                <w:szCs w:val="18"/>
              </w:rPr>
              <w:t>1</w:t>
            </w:r>
            <w:r w:rsidRPr="3EEE2296">
              <w:rPr>
                <w:sz w:val="18"/>
                <w:szCs w:val="18"/>
              </w:rPr>
              <w:t>0.26.</w:t>
            </w:r>
          </w:p>
        </w:tc>
      </w:tr>
      <w:tr w:rsidR="00B50776" w:rsidRPr="00D95A9D" w14:paraId="082AF541" w14:textId="77777777" w:rsidTr="3EEE2296">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4257DC23" w14:textId="77777777" w:rsidR="00B50776" w:rsidRPr="00D95A9D" w:rsidRDefault="4B1F096C" w:rsidP="4B1F096C">
            <w:pPr>
              <w:rPr>
                <w:sz w:val="18"/>
                <w:szCs w:val="18"/>
              </w:rPr>
            </w:pPr>
            <w:r w:rsidRPr="00D95A9D">
              <w:rPr>
                <w:sz w:val="18"/>
                <w:szCs w:val="18"/>
              </w:rPr>
              <w:t>Poznámka</w:t>
            </w:r>
          </w:p>
          <w:p w14:paraId="3FA4F63E" w14:textId="77777777" w:rsidR="0000053B" w:rsidRPr="00D95A9D" w:rsidRDefault="4B1F096C" w:rsidP="4B1F096C">
            <w:pPr>
              <w:rPr>
                <w:sz w:val="18"/>
                <w:szCs w:val="18"/>
              </w:rPr>
            </w:pPr>
            <w:r w:rsidRPr="00D95A9D">
              <w:rPr>
                <w:sz w:val="18"/>
                <w:szCs w:val="18"/>
              </w:rPr>
              <w:t>(CHV.2)</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368785F6" w14:textId="77777777" w:rsidR="00B50776" w:rsidRPr="00D95A9D" w:rsidRDefault="00492126" w:rsidP="4B1F096C">
            <w:pPr>
              <w:rPr>
                <w:sz w:val="18"/>
                <w:szCs w:val="18"/>
              </w:rPr>
            </w:pPr>
            <w:r w:rsidRPr="00D95A9D">
              <w:rPr>
                <w:sz w:val="18"/>
                <w:szCs w:val="18"/>
              </w:rPr>
              <w:t>Poznámka lekára k chirurgickému výkonu. Poznámka je popísaná voľným textom a slúži ako doplňujúca informácia k vybranému typu chirurgického výkonu.</w:t>
            </w:r>
          </w:p>
        </w:tc>
      </w:tr>
      <w:tr w:rsidR="00B50776" w:rsidRPr="00D95A9D" w14:paraId="27EE7C9D" w14:textId="77777777" w:rsidTr="3EEE2296">
        <w:trPr>
          <w:cantSplit/>
        </w:trPr>
        <w:tc>
          <w:tcPr>
            <w:tcW w:w="1181" w:type="pct"/>
            <w:tcBorders>
              <w:top w:val="single" w:sz="4" w:space="0" w:color="auto"/>
              <w:left w:val="single" w:sz="4" w:space="0" w:color="auto"/>
              <w:bottom w:val="single" w:sz="4" w:space="0" w:color="auto"/>
              <w:right w:val="single" w:sz="4" w:space="0" w:color="auto"/>
            </w:tcBorders>
          </w:tcPr>
          <w:p w14:paraId="730F6BA4" w14:textId="77777777" w:rsidR="00B50776" w:rsidRPr="00D95A9D" w:rsidRDefault="4B1F096C" w:rsidP="4B1F096C">
            <w:pPr>
              <w:rPr>
                <w:sz w:val="18"/>
                <w:szCs w:val="18"/>
              </w:rPr>
            </w:pPr>
            <w:r w:rsidRPr="00D95A9D">
              <w:rPr>
                <w:sz w:val="18"/>
                <w:szCs w:val="18"/>
              </w:rPr>
              <w:t>Približný dátum výkonu</w:t>
            </w:r>
          </w:p>
          <w:p w14:paraId="31A17927" w14:textId="77777777" w:rsidR="0000053B" w:rsidRPr="00D95A9D" w:rsidRDefault="4B1F096C" w:rsidP="4B1F096C">
            <w:pPr>
              <w:rPr>
                <w:sz w:val="18"/>
                <w:szCs w:val="18"/>
              </w:rPr>
            </w:pPr>
            <w:r w:rsidRPr="00D95A9D">
              <w:rPr>
                <w:sz w:val="18"/>
                <w:szCs w:val="18"/>
              </w:rPr>
              <w:t>(CHV.3)</w:t>
            </w:r>
          </w:p>
        </w:tc>
        <w:tc>
          <w:tcPr>
            <w:tcW w:w="3819" w:type="pct"/>
            <w:tcBorders>
              <w:top w:val="single" w:sz="4" w:space="0" w:color="auto"/>
              <w:left w:val="single" w:sz="4" w:space="0" w:color="auto"/>
              <w:bottom w:val="single" w:sz="4" w:space="0" w:color="auto"/>
              <w:right w:val="single" w:sz="4" w:space="0" w:color="auto"/>
            </w:tcBorders>
          </w:tcPr>
          <w:p w14:paraId="1AB18957" w14:textId="76A9F1BA" w:rsidR="00B50776" w:rsidRPr="00D95A9D" w:rsidRDefault="00647B1F" w:rsidP="4B1F096C">
            <w:pPr>
              <w:rPr>
                <w:sz w:val="18"/>
                <w:szCs w:val="18"/>
              </w:rPr>
            </w:pPr>
            <w:r w:rsidRPr="00D95A9D">
              <w:rPr>
                <w:sz w:val="18"/>
                <w:szCs w:val="18"/>
              </w:rPr>
              <w:t>Približný dátum vykonania chirurgického výkonu. Nesmie byť neskôr ako dátum zaznamen</w:t>
            </w:r>
            <w:r w:rsidR="00B36C93">
              <w:rPr>
                <w:sz w:val="18"/>
                <w:szCs w:val="18"/>
              </w:rPr>
              <w:t>an</w:t>
            </w:r>
            <w:r w:rsidRPr="00D95A9D">
              <w:rPr>
                <w:sz w:val="18"/>
                <w:szCs w:val="18"/>
              </w:rPr>
              <w:t>ia do doplnkových zdravotných záznamov.</w:t>
            </w:r>
          </w:p>
        </w:tc>
      </w:tr>
      <w:tr w:rsidR="0000053B" w:rsidRPr="00D95A9D" w14:paraId="523DFD74" w14:textId="77777777" w:rsidTr="3EEE2296">
        <w:trPr>
          <w:cantSplit/>
        </w:trPr>
        <w:tc>
          <w:tcPr>
            <w:tcW w:w="1181" w:type="pct"/>
            <w:tcBorders>
              <w:top w:val="single" w:sz="4" w:space="0" w:color="auto"/>
              <w:left w:val="single" w:sz="4" w:space="0" w:color="auto"/>
              <w:bottom w:val="single" w:sz="4" w:space="0" w:color="auto"/>
              <w:right w:val="single" w:sz="4" w:space="0" w:color="auto"/>
            </w:tcBorders>
          </w:tcPr>
          <w:p w14:paraId="032F5ABF" w14:textId="77777777" w:rsidR="0000053B" w:rsidRPr="00D95A9D" w:rsidRDefault="4B1F096C" w:rsidP="4B1F096C">
            <w:pPr>
              <w:rPr>
                <w:sz w:val="18"/>
                <w:szCs w:val="18"/>
              </w:rPr>
            </w:pPr>
            <w:r w:rsidRPr="00D95A9D">
              <w:rPr>
                <w:sz w:val="18"/>
                <w:szCs w:val="18"/>
              </w:rPr>
              <w:t>Zmena stavu záznamu</w:t>
            </w:r>
          </w:p>
          <w:p w14:paraId="4AB8FE58" w14:textId="77777777" w:rsidR="0000053B" w:rsidRPr="00D95A9D" w:rsidRDefault="4B1F096C" w:rsidP="4B1F096C">
            <w:pPr>
              <w:rPr>
                <w:sz w:val="18"/>
                <w:szCs w:val="18"/>
              </w:rPr>
            </w:pPr>
            <w:r w:rsidRPr="00D95A9D">
              <w:rPr>
                <w:sz w:val="18"/>
                <w:szCs w:val="18"/>
              </w:rPr>
              <w:t>(CHV.4)</w:t>
            </w:r>
          </w:p>
        </w:tc>
        <w:tc>
          <w:tcPr>
            <w:tcW w:w="3819" w:type="pct"/>
            <w:tcBorders>
              <w:top w:val="single" w:sz="4" w:space="0" w:color="auto"/>
              <w:left w:val="single" w:sz="4" w:space="0" w:color="auto"/>
              <w:bottom w:val="single" w:sz="4" w:space="0" w:color="auto"/>
              <w:right w:val="single" w:sz="4" w:space="0" w:color="auto"/>
            </w:tcBorders>
          </w:tcPr>
          <w:p w14:paraId="36024F36" w14:textId="77777777" w:rsidR="0000053B" w:rsidRPr="00D95A9D" w:rsidRDefault="00647B1F" w:rsidP="4B1F096C">
            <w:pPr>
              <w:rPr>
                <w:sz w:val="18"/>
                <w:szCs w:val="18"/>
              </w:rPr>
            </w:pPr>
            <w:r w:rsidRPr="00D95A9D">
              <w:rPr>
                <w:sz w:val="18"/>
                <w:szCs w:val="18"/>
              </w:rPr>
              <w:t xml:space="preserve">Cluster definuje štruktúru auditných informácií o zmene stavu záznamu. Slúži len pre čítacie služby v prípade, že daný záznam bol editovaný lekárom (zneplatnil záznam/ vykonal storno záznamu) </w:t>
            </w:r>
          </w:p>
          <w:p w14:paraId="11A5A1E9" w14:textId="77777777" w:rsidR="00EC2D2A" w:rsidRPr="00D95A9D" w:rsidRDefault="4B1F096C" w:rsidP="4B1F096C">
            <w:pPr>
              <w:rPr>
                <w:sz w:val="18"/>
                <w:szCs w:val="18"/>
              </w:rPr>
            </w:pPr>
            <w:r w:rsidRPr="00D95A9D">
              <w:rPr>
                <w:sz w:val="18"/>
                <w:szCs w:val="18"/>
              </w:rPr>
              <w:t>Zložený atribút:</w:t>
            </w:r>
          </w:p>
          <w:p w14:paraId="1A413293" w14:textId="5F6E7A36" w:rsidR="0000053B" w:rsidRPr="00D95A9D" w:rsidRDefault="00DB2889" w:rsidP="4B1F096C">
            <w:pPr>
              <w:rPr>
                <w:sz w:val="18"/>
                <w:szCs w:val="18"/>
              </w:rPr>
            </w:pPr>
            <w:hyperlink w:anchor="_Zmeny_stavu" w:history="1">
              <w:r w:rsidR="4B1F096C" w:rsidRPr="00D95A9D">
                <w:rPr>
                  <w:rStyle w:val="Hypertextovprepojenie"/>
                  <w:sz w:val="18"/>
                  <w:szCs w:val="18"/>
                </w:rPr>
                <w:t>CEN-EN13606-CLUSTER.Zmena_stavu_zaznamu.v1</w:t>
              </w:r>
            </w:hyperlink>
          </w:p>
        </w:tc>
      </w:tr>
      <w:tr w:rsidR="0000053B" w:rsidRPr="00D95A9D" w14:paraId="376C3E81" w14:textId="77777777" w:rsidTr="3EEE2296">
        <w:trPr>
          <w:cantSplit/>
        </w:trPr>
        <w:tc>
          <w:tcPr>
            <w:tcW w:w="1181" w:type="pct"/>
            <w:tcBorders>
              <w:top w:val="single" w:sz="4" w:space="0" w:color="auto"/>
              <w:left w:val="single" w:sz="4" w:space="0" w:color="auto"/>
              <w:bottom w:val="single" w:sz="4" w:space="0" w:color="auto"/>
              <w:right w:val="single" w:sz="4" w:space="0" w:color="auto"/>
            </w:tcBorders>
          </w:tcPr>
          <w:p w14:paraId="2F3132FE" w14:textId="77777777" w:rsidR="0000053B" w:rsidRPr="00D95A9D" w:rsidRDefault="4B1F096C" w:rsidP="4B1F096C">
            <w:pPr>
              <w:rPr>
                <w:sz w:val="18"/>
                <w:szCs w:val="18"/>
              </w:rPr>
            </w:pPr>
            <w:r w:rsidRPr="00D95A9D">
              <w:rPr>
                <w:sz w:val="18"/>
                <w:szCs w:val="18"/>
              </w:rPr>
              <w:t>RC_ID</w:t>
            </w:r>
            <w:r w:rsidR="03ECAE38" w:rsidRPr="00D95A9D">
              <w:br/>
            </w:r>
            <w:r w:rsidRPr="00D95A9D">
              <w:rPr>
                <w:sz w:val="18"/>
                <w:szCs w:val="18"/>
              </w:rPr>
              <w:t>(CHR.5)</w:t>
            </w:r>
          </w:p>
        </w:tc>
        <w:tc>
          <w:tcPr>
            <w:tcW w:w="3819" w:type="pct"/>
            <w:tcBorders>
              <w:top w:val="single" w:sz="4" w:space="0" w:color="auto"/>
              <w:left w:val="single" w:sz="4" w:space="0" w:color="auto"/>
              <w:bottom w:val="single" w:sz="4" w:space="0" w:color="auto"/>
              <w:right w:val="single" w:sz="4" w:space="0" w:color="auto"/>
            </w:tcBorders>
          </w:tcPr>
          <w:p w14:paraId="0D7E0AAD" w14:textId="77777777" w:rsidR="0000053B" w:rsidRPr="00D95A9D" w:rsidRDefault="4B1F096C" w:rsidP="4B1F096C">
            <w:pPr>
              <w:rPr>
                <w:sz w:val="18"/>
                <w:szCs w:val="18"/>
              </w:rPr>
            </w:pPr>
            <w:r w:rsidRPr="00D95A9D">
              <w:rPr>
                <w:sz w:val="18"/>
                <w:szCs w:val="18"/>
              </w:rPr>
              <w:t>Obsahuje informácie o identifikátore záznamu, ktorý je vytvorený</w:t>
            </w:r>
          </w:p>
        </w:tc>
      </w:tr>
      <w:tr w:rsidR="0000053B" w:rsidRPr="00D95A9D" w14:paraId="583AF1A4" w14:textId="77777777" w:rsidTr="3EEE2296">
        <w:trPr>
          <w:cantSplit/>
        </w:trPr>
        <w:tc>
          <w:tcPr>
            <w:tcW w:w="1181" w:type="pct"/>
            <w:tcBorders>
              <w:top w:val="single" w:sz="4" w:space="0" w:color="auto"/>
              <w:left w:val="single" w:sz="4" w:space="0" w:color="auto"/>
              <w:bottom w:val="single" w:sz="4" w:space="0" w:color="auto"/>
              <w:right w:val="single" w:sz="4" w:space="0" w:color="auto"/>
            </w:tcBorders>
          </w:tcPr>
          <w:p w14:paraId="4EA6A26B" w14:textId="77777777" w:rsidR="0000053B" w:rsidRPr="00D95A9D" w:rsidRDefault="4B1F096C" w:rsidP="4B1F096C">
            <w:pPr>
              <w:rPr>
                <w:sz w:val="18"/>
                <w:szCs w:val="18"/>
              </w:rPr>
            </w:pPr>
            <w:r w:rsidRPr="00D95A9D">
              <w:rPr>
                <w:sz w:val="18"/>
                <w:szCs w:val="18"/>
              </w:rPr>
              <w:t>II</w:t>
            </w:r>
          </w:p>
          <w:p w14:paraId="69B1CE9E" w14:textId="77777777" w:rsidR="0000053B" w:rsidRPr="00D95A9D" w:rsidRDefault="4B1F096C" w:rsidP="4B1F096C">
            <w:pPr>
              <w:rPr>
                <w:sz w:val="18"/>
                <w:szCs w:val="18"/>
              </w:rPr>
            </w:pPr>
            <w:r w:rsidRPr="00D95A9D">
              <w:rPr>
                <w:sz w:val="18"/>
                <w:szCs w:val="18"/>
              </w:rPr>
              <w:t>(NR.5.1)</w:t>
            </w:r>
          </w:p>
        </w:tc>
        <w:tc>
          <w:tcPr>
            <w:tcW w:w="3819" w:type="pct"/>
            <w:tcBorders>
              <w:top w:val="single" w:sz="4" w:space="0" w:color="auto"/>
              <w:left w:val="single" w:sz="4" w:space="0" w:color="auto"/>
              <w:bottom w:val="single" w:sz="4" w:space="0" w:color="auto"/>
              <w:right w:val="single" w:sz="4" w:space="0" w:color="auto"/>
            </w:tcBorders>
          </w:tcPr>
          <w:p w14:paraId="655064E1" w14:textId="77777777" w:rsidR="0000053B" w:rsidRPr="00D95A9D" w:rsidRDefault="4B1F096C" w:rsidP="4B1F096C">
            <w:pPr>
              <w:rPr>
                <w:sz w:val="18"/>
                <w:szCs w:val="18"/>
              </w:rPr>
            </w:pPr>
            <w:r w:rsidRPr="00D95A9D">
              <w:rPr>
                <w:sz w:val="18"/>
                <w:szCs w:val="18"/>
              </w:rPr>
              <w:t xml:space="preserve">Identifikátor záznamu je generovaný podľa popisu v X070 a generuje ho ISPZS </w:t>
            </w:r>
          </w:p>
        </w:tc>
      </w:tr>
      <w:tr w:rsidR="0000053B" w:rsidRPr="00D95A9D" w14:paraId="626FBAEF" w14:textId="77777777" w:rsidTr="3EEE2296">
        <w:trPr>
          <w:cantSplit/>
        </w:trPr>
        <w:tc>
          <w:tcPr>
            <w:tcW w:w="1181" w:type="pct"/>
            <w:tcBorders>
              <w:top w:val="single" w:sz="4" w:space="0" w:color="auto"/>
              <w:left w:val="single" w:sz="4" w:space="0" w:color="auto"/>
              <w:bottom w:val="single" w:sz="4" w:space="0" w:color="auto"/>
              <w:right w:val="single" w:sz="4" w:space="0" w:color="auto"/>
            </w:tcBorders>
          </w:tcPr>
          <w:p w14:paraId="6854FB9D" w14:textId="77777777" w:rsidR="0000053B" w:rsidRPr="00D95A9D" w:rsidRDefault="4B1F096C" w:rsidP="4B1F096C">
            <w:pPr>
              <w:rPr>
                <w:sz w:val="18"/>
                <w:szCs w:val="18"/>
              </w:rPr>
            </w:pPr>
            <w:r w:rsidRPr="00D95A9D">
              <w:rPr>
                <w:sz w:val="18"/>
                <w:szCs w:val="18"/>
              </w:rPr>
              <w:t>OID</w:t>
            </w:r>
          </w:p>
          <w:p w14:paraId="1F45AA7A" w14:textId="77777777" w:rsidR="0000053B" w:rsidRPr="00D95A9D" w:rsidRDefault="4B1F096C" w:rsidP="4B1F096C">
            <w:pPr>
              <w:rPr>
                <w:sz w:val="18"/>
                <w:szCs w:val="18"/>
              </w:rPr>
            </w:pPr>
            <w:r w:rsidRPr="00D95A9D">
              <w:rPr>
                <w:sz w:val="18"/>
                <w:szCs w:val="18"/>
              </w:rPr>
              <w:t>(NR.5.2)</w:t>
            </w:r>
          </w:p>
        </w:tc>
        <w:tc>
          <w:tcPr>
            <w:tcW w:w="3819" w:type="pct"/>
            <w:tcBorders>
              <w:top w:val="single" w:sz="4" w:space="0" w:color="auto"/>
              <w:left w:val="single" w:sz="4" w:space="0" w:color="auto"/>
              <w:bottom w:val="single" w:sz="4" w:space="0" w:color="auto"/>
              <w:right w:val="single" w:sz="4" w:space="0" w:color="auto"/>
            </w:tcBorders>
          </w:tcPr>
          <w:p w14:paraId="4EA9C823" w14:textId="77777777" w:rsidR="0000053B" w:rsidRPr="00D95A9D" w:rsidRDefault="4B1F096C" w:rsidP="4B1F096C">
            <w:pPr>
              <w:rPr>
                <w:sz w:val="18"/>
                <w:szCs w:val="18"/>
              </w:rPr>
            </w:pPr>
            <w:r w:rsidRPr="00D95A9D">
              <w:rPr>
                <w:sz w:val="18"/>
                <w:szCs w:val="18"/>
              </w:rPr>
              <w:t>Obsahuje informáciu o type záznamu (archetypu), ktorý je v rámci záznamu používaný OID: 1.3.158.00165387.100.50.40.20</w:t>
            </w:r>
          </w:p>
        </w:tc>
      </w:tr>
    </w:tbl>
    <w:p w14:paraId="736342F4" w14:textId="77777777" w:rsidR="00B50776" w:rsidRPr="00C26A9D" w:rsidRDefault="34661EDB" w:rsidP="00B50180">
      <w:pPr>
        <w:pStyle w:val="Nadpis3"/>
      </w:pPr>
      <w:bookmarkStart w:id="298" w:name="_Zdravotné_obmedzenia"/>
      <w:bookmarkStart w:id="299" w:name="_Toc56172016"/>
      <w:bookmarkEnd w:id="298"/>
      <w:r>
        <w:t>Zdravotné obmedzenia</w:t>
      </w:r>
      <w:bookmarkEnd w:id="299"/>
    </w:p>
    <w:p w14:paraId="420C8C91" w14:textId="77777777" w:rsidR="005975F8" w:rsidRPr="003E3BC4" w:rsidRDefault="54463B8C" w:rsidP="003E3BC4">
      <w:pPr>
        <w:rPr>
          <w:b/>
        </w:rPr>
      </w:pPr>
      <w:r w:rsidRPr="003E3BC4">
        <w:rPr>
          <w:b/>
        </w:rPr>
        <w:t>CEN-EN13606-ENTRY.Zdravotne_obmedzeni</w:t>
      </w:r>
      <w:r w:rsidR="00647B1F" w:rsidRPr="003E3BC4">
        <w:rPr>
          <w:b/>
        </w:rPr>
        <w:t>e</w:t>
      </w:r>
      <w:r w:rsidRPr="003E3BC4">
        <w:rPr>
          <w:b/>
        </w:rPr>
        <w:t>.v2.adl</w:t>
      </w:r>
    </w:p>
    <w:p w14:paraId="76796F50" w14:textId="77777777" w:rsidR="005975F8" w:rsidRPr="003E3BC4" w:rsidRDefault="005975F8" w:rsidP="003E3BC4">
      <w:pPr>
        <w:rPr>
          <w:b/>
        </w:rPr>
      </w:pPr>
    </w:p>
    <w:tbl>
      <w:tblPr>
        <w:tblW w:w="5261" w:type="pct"/>
        <w:tblLook w:val="04A0" w:firstRow="1" w:lastRow="0" w:firstColumn="1" w:lastColumn="0" w:noHBand="0" w:noVBand="1"/>
      </w:tblPr>
      <w:tblGrid>
        <w:gridCol w:w="2243"/>
        <w:gridCol w:w="7254"/>
      </w:tblGrid>
      <w:tr w:rsidR="0000053B" w:rsidRPr="00D95A9D" w14:paraId="3E804AAD" w14:textId="77777777" w:rsidTr="00DB77B9">
        <w:trPr>
          <w:cantSplit/>
          <w:tblHeader/>
        </w:trPr>
        <w:tc>
          <w:tcPr>
            <w:tcW w:w="1181" w:type="pct"/>
            <w:tcBorders>
              <w:bottom w:val="single" w:sz="4" w:space="0" w:color="auto"/>
            </w:tcBorders>
            <w:shd w:val="clear" w:color="auto" w:fill="002060"/>
            <w:vAlign w:val="center"/>
          </w:tcPr>
          <w:p w14:paraId="2BB04BB2" w14:textId="77777777" w:rsidR="0000053B" w:rsidRPr="00D95A9D" w:rsidRDefault="34661EDB" w:rsidP="00DC72FE">
            <w:pPr>
              <w:pStyle w:val="ESONormal"/>
              <w:jc w:val="left"/>
            </w:pPr>
            <w:r w:rsidRPr="00D95A9D">
              <w:rPr>
                <w:sz w:val="18"/>
                <w:szCs w:val="18"/>
              </w:rPr>
              <w:t>ADL Element/Ontology/text:</w:t>
            </w:r>
          </w:p>
        </w:tc>
        <w:tc>
          <w:tcPr>
            <w:tcW w:w="3819" w:type="pct"/>
            <w:tcBorders>
              <w:bottom w:val="single" w:sz="4" w:space="0" w:color="auto"/>
            </w:tcBorders>
            <w:shd w:val="clear" w:color="auto" w:fill="002060"/>
            <w:vAlign w:val="center"/>
          </w:tcPr>
          <w:p w14:paraId="2554BA6A" w14:textId="77777777" w:rsidR="0000053B" w:rsidRPr="00D95A9D" w:rsidRDefault="6DE4F7B8" w:rsidP="00DC72FE">
            <w:pPr>
              <w:pStyle w:val="ESONormal"/>
              <w:jc w:val="left"/>
            </w:pPr>
            <w:r w:rsidRPr="00D95A9D">
              <w:rPr>
                <w:color w:val="FFFFFF" w:themeColor="background2"/>
                <w:sz w:val="18"/>
                <w:szCs w:val="18"/>
              </w:rPr>
              <w:t>Popis:</w:t>
            </w:r>
          </w:p>
        </w:tc>
      </w:tr>
      <w:tr w:rsidR="00B50776" w:rsidRPr="00D95A9D" w14:paraId="5170DB47"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5ABDA457" w14:textId="77777777" w:rsidR="00B50776" w:rsidRPr="00D95A9D" w:rsidRDefault="4B1F096C" w:rsidP="4B1F096C">
            <w:pPr>
              <w:rPr>
                <w:sz w:val="18"/>
                <w:szCs w:val="18"/>
              </w:rPr>
            </w:pPr>
            <w:r w:rsidRPr="00D95A9D">
              <w:rPr>
                <w:sz w:val="18"/>
                <w:szCs w:val="18"/>
              </w:rPr>
              <w:t>Popis obmedzenia</w:t>
            </w:r>
          </w:p>
          <w:p w14:paraId="3856811C" w14:textId="77777777" w:rsidR="0000053B" w:rsidRPr="00D95A9D" w:rsidRDefault="4B1F096C" w:rsidP="4B1F096C">
            <w:pPr>
              <w:rPr>
                <w:sz w:val="18"/>
                <w:szCs w:val="18"/>
              </w:rPr>
            </w:pPr>
            <w:r w:rsidRPr="00D95A9D">
              <w:rPr>
                <w:sz w:val="18"/>
                <w:szCs w:val="18"/>
              </w:rPr>
              <w:t>(ZdO.1)</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69A3F167" w14:textId="77777777" w:rsidR="00B50776" w:rsidRPr="00D95A9D" w:rsidRDefault="00647B1F" w:rsidP="4B1F096C">
            <w:pPr>
              <w:rPr>
                <w:sz w:val="18"/>
                <w:szCs w:val="18"/>
              </w:rPr>
            </w:pPr>
            <w:r w:rsidRPr="00D95A9D">
              <w:rPr>
                <w:sz w:val="18"/>
                <w:szCs w:val="18"/>
              </w:rPr>
              <w:t>Popis stupňa zdravotného obmedzenia pacienta. Popis je popísaný voľným textom.</w:t>
            </w:r>
          </w:p>
        </w:tc>
      </w:tr>
      <w:tr w:rsidR="00B50776" w:rsidRPr="00D95A9D" w14:paraId="5900264D"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71990AFB" w14:textId="77777777" w:rsidR="00B50776" w:rsidRPr="00D95A9D" w:rsidRDefault="4B1F096C" w:rsidP="4B1F096C">
            <w:pPr>
              <w:rPr>
                <w:sz w:val="18"/>
                <w:szCs w:val="18"/>
              </w:rPr>
            </w:pPr>
            <w:r w:rsidRPr="00D95A9D">
              <w:rPr>
                <w:sz w:val="18"/>
                <w:szCs w:val="18"/>
              </w:rPr>
              <w:t xml:space="preserve">Stupeň </w:t>
            </w:r>
            <w:r w:rsidR="00647B1F" w:rsidRPr="00D95A9D">
              <w:rPr>
                <w:sz w:val="18"/>
                <w:szCs w:val="18"/>
              </w:rPr>
              <w:t>invalidity</w:t>
            </w:r>
          </w:p>
          <w:p w14:paraId="1747375F" w14:textId="77777777" w:rsidR="0000053B" w:rsidRPr="00D95A9D" w:rsidRDefault="4B1F096C" w:rsidP="4B1F096C">
            <w:pPr>
              <w:rPr>
                <w:sz w:val="18"/>
                <w:szCs w:val="18"/>
              </w:rPr>
            </w:pPr>
            <w:r w:rsidRPr="00D95A9D">
              <w:rPr>
                <w:sz w:val="18"/>
                <w:szCs w:val="18"/>
              </w:rPr>
              <w:t>(ZdO.2)</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2223F87A" w14:textId="77777777" w:rsidR="00B50776" w:rsidRPr="00D95A9D" w:rsidRDefault="00647B1F" w:rsidP="4B1F096C">
            <w:pPr>
              <w:rPr>
                <w:sz w:val="18"/>
                <w:szCs w:val="18"/>
              </w:rPr>
            </w:pPr>
            <w:r w:rsidRPr="00D95A9D">
              <w:rPr>
                <w:sz w:val="18"/>
                <w:szCs w:val="18"/>
              </w:rPr>
              <w:t>Rozsah invalidity v % vyplývajúci z posudku lekára.</w:t>
            </w:r>
          </w:p>
        </w:tc>
      </w:tr>
      <w:tr w:rsidR="00B50776" w:rsidRPr="00D95A9D" w14:paraId="360B5876"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75CA4AD6" w14:textId="77777777" w:rsidR="00B50776" w:rsidRPr="00D95A9D" w:rsidRDefault="4B1F096C" w:rsidP="4B1F096C">
            <w:pPr>
              <w:rPr>
                <w:sz w:val="18"/>
                <w:szCs w:val="18"/>
              </w:rPr>
            </w:pPr>
            <w:r w:rsidRPr="00D95A9D">
              <w:rPr>
                <w:sz w:val="18"/>
                <w:szCs w:val="18"/>
              </w:rPr>
              <w:t>Dátum vzniku</w:t>
            </w:r>
          </w:p>
          <w:p w14:paraId="6CA5DF09" w14:textId="77777777" w:rsidR="005975F8" w:rsidRPr="00D95A9D" w:rsidRDefault="4B1F096C" w:rsidP="4B1F096C">
            <w:pPr>
              <w:rPr>
                <w:sz w:val="18"/>
                <w:szCs w:val="18"/>
              </w:rPr>
            </w:pPr>
            <w:r w:rsidRPr="00D95A9D">
              <w:rPr>
                <w:sz w:val="18"/>
                <w:szCs w:val="18"/>
              </w:rPr>
              <w:t>(ZdO.3)</w:t>
            </w:r>
          </w:p>
        </w:tc>
        <w:tc>
          <w:tcPr>
            <w:tcW w:w="3819" w:type="pct"/>
            <w:tcBorders>
              <w:top w:val="single" w:sz="4" w:space="0" w:color="auto"/>
              <w:left w:val="single" w:sz="4" w:space="0" w:color="auto"/>
              <w:bottom w:val="single" w:sz="4" w:space="0" w:color="auto"/>
              <w:right w:val="single" w:sz="4" w:space="0" w:color="auto"/>
            </w:tcBorders>
          </w:tcPr>
          <w:p w14:paraId="326A60AB" w14:textId="77777777" w:rsidR="00B50776" w:rsidRPr="00D95A9D" w:rsidRDefault="00647B1F" w:rsidP="4B1F096C">
            <w:pPr>
              <w:rPr>
                <w:sz w:val="18"/>
                <w:szCs w:val="18"/>
              </w:rPr>
            </w:pPr>
            <w:r w:rsidRPr="00D95A9D">
              <w:rPr>
                <w:sz w:val="18"/>
                <w:szCs w:val="18"/>
              </w:rPr>
              <w:t>Dátum vzniku invalidity. Dátum nesmie byť neskôr ako je dátum zaznamenania záznamu do doplnkových zdravotných záznamov.</w:t>
            </w:r>
          </w:p>
        </w:tc>
      </w:tr>
      <w:tr w:rsidR="005975F8" w:rsidRPr="00D95A9D" w14:paraId="44C86846"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6C4D86A0" w14:textId="77777777" w:rsidR="005975F8" w:rsidRPr="00D95A9D" w:rsidRDefault="4B1F096C" w:rsidP="4B1F096C">
            <w:pPr>
              <w:rPr>
                <w:sz w:val="18"/>
                <w:szCs w:val="18"/>
              </w:rPr>
            </w:pPr>
            <w:r w:rsidRPr="00D95A9D">
              <w:rPr>
                <w:sz w:val="18"/>
                <w:szCs w:val="18"/>
              </w:rPr>
              <w:t>Zmena stavu záznamu</w:t>
            </w:r>
          </w:p>
          <w:p w14:paraId="75328735" w14:textId="77777777" w:rsidR="005975F8" w:rsidRPr="00D95A9D" w:rsidRDefault="4B1F096C" w:rsidP="4B1F096C">
            <w:pPr>
              <w:rPr>
                <w:sz w:val="18"/>
                <w:szCs w:val="18"/>
              </w:rPr>
            </w:pPr>
            <w:r w:rsidRPr="00D95A9D">
              <w:rPr>
                <w:sz w:val="18"/>
                <w:szCs w:val="18"/>
              </w:rPr>
              <w:t>(ZdO.4)</w:t>
            </w:r>
          </w:p>
        </w:tc>
        <w:tc>
          <w:tcPr>
            <w:tcW w:w="3819" w:type="pct"/>
            <w:tcBorders>
              <w:top w:val="single" w:sz="4" w:space="0" w:color="auto"/>
              <w:left w:val="single" w:sz="4" w:space="0" w:color="auto"/>
              <w:bottom w:val="single" w:sz="4" w:space="0" w:color="auto"/>
              <w:right w:val="single" w:sz="4" w:space="0" w:color="auto"/>
            </w:tcBorders>
          </w:tcPr>
          <w:p w14:paraId="2E79E96D" w14:textId="77777777" w:rsidR="005975F8" w:rsidRPr="00D95A9D" w:rsidRDefault="00647B1F" w:rsidP="4B1F096C">
            <w:pPr>
              <w:rPr>
                <w:sz w:val="18"/>
                <w:szCs w:val="18"/>
              </w:rPr>
            </w:pPr>
            <w:r w:rsidRPr="00D95A9D">
              <w:rPr>
                <w:sz w:val="18"/>
                <w:szCs w:val="18"/>
              </w:rPr>
              <w:t>Cluster definuje štruktúru auditných informácií o zmene stavu záznamu. Slúži len pre čítacie služby v prípade, že daný záznam bol editovaný lekárom (zneplatnil záznam/ vykonal storno záznamu)</w:t>
            </w:r>
          </w:p>
          <w:p w14:paraId="15FCC71A" w14:textId="77777777" w:rsidR="005975F8" w:rsidRPr="00D95A9D" w:rsidRDefault="4B1F096C" w:rsidP="4B1F096C">
            <w:pPr>
              <w:rPr>
                <w:sz w:val="18"/>
                <w:szCs w:val="18"/>
              </w:rPr>
            </w:pPr>
            <w:r w:rsidRPr="00D95A9D">
              <w:rPr>
                <w:sz w:val="18"/>
                <w:szCs w:val="18"/>
              </w:rPr>
              <w:t>Zložený atribút:</w:t>
            </w:r>
          </w:p>
          <w:p w14:paraId="1D6EF562" w14:textId="2C5343FB" w:rsidR="005975F8" w:rsidRPr="00D95A9D" w:rsidRDefault="00DB2889" w:rsidP="4B1F096C">
            <w:pPr>
              <w:rPr>
                <w:sz w:val="18"/>
                <w:szCs w:val="18"/>
              </w:rPr>
            </w:pPr>
            <w:hyperlink w:anchor="_Zmeny_stavu" w:history="1">
              <w:r w:rsidR="4B1F096C" w:rsidRPr="00D95A9D">
                <w:rPr>
                  <w:rStyle w:val="Hypertextovprepojenie"/>
                  <w:sz w:val="18"/>
                  <w:szCs w:val="18"/>
                </w:rPr>
                <w:t>CEN-EN13606-CLUSTER.Zmena_stavu_zaznamu.v1</w:t>
              </w:r>
            </w:hyperlink>
          </w:p>
        </w:tc>
      </w:tr>
      <w:tr w:rsidR="005975F8" w:rsidRPr="00D95A9D" w14:paraId="61745B58"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57551DB2" w14:textId="77777777" w:rsidR="005975F8" w:rsidRPr="00D95A9D" w:rsidRDefault="4B1F096C" w:rsidP="4B1F096C">
            <w:pPr>
              <w:rPr>
                <w:sz w:val="18"/>
                <w:szCs w:val="18"/>
              </w:rPr>
            </w:pPr>
            <w:r w:rsidRPr="00D95A9D">
              <w:rPr>
                <w:sz w:val="18"/>
                <w:szCs w:val="18"/>
              </w:rPr>
              <w:t>RC_ID</w:t>
            </w:r>
            <w:r w:rsidR="03ECAE38" w:rsidRPr="00D95A9D">
              <w:br/>
            </w:r>
            <w:r w:rsidRPr="00D95A9D">
              <w:rPr>
                <w:sz w:val="18"/>
                <w:szCs w:val="18"/>
              </w:rPr>
              <w:t>(ZdO.5)</w:t>
            </w:r>
          </w:p>
        </w:tc>
        <w:tc>
          <w:tcPr>
            <w:tcW w:w="3819" w:type="pct"/>
            <w:tcBorders>
              <w:top w:val="single" w:sz="4" w:space="0" w:color="auto"/>
              <w:left w:val="single" w:sz="4" w:space="0" w:color="auto"/>
              <w:bottom w:val="single" w:sz="4" w:space="0" w:color="auto"/>
              <w:right w:val="single" w:sz="4" w:space="0" w:color="auto"/>
            </w:tcBorders>
          </w:tcPr>
          <w:p w14:paraId="77610E73" w14:textId="77777777" w:rsidR="005975F8" w:rsidRPr="00D95A9D" w:rsidRDefault="4B1F096C" w:rsidP="4B1F096C">
            <w:pPr>
              <w:rPr>
                <w:sz w:val="18"/>
                <w:szCs w:val="18"/>
              </w:rPr>
            </w:pPr>
            <w:r w:rsidRPr="00D95A9D">
              <w:rPr>
                <w:sz w:val="18"/>
                <w:szCs w:val="18"/>
              </w:rPr>
              <w:t>Obsahuje informácie o identifikátore záznamu, ktorý je vytvorený</w:t>
            </w:r>
          </w:p>
        </w:tc>
      </w:tr>
      <w:tr w:rsidR="005975F8" w:rsidRPr="00D95A9D" w14:paraId="4FC8D9AE"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47E12BB1" w14:textId="77777777" w:rsidR="005975F8" w:rsidRPr="00D95A9D" w:rsidRDefault="4B1F096C" w:rsidP="4B1F096C">
            <w:pPr>
              <w:rPr>
                <w:sz w:val="18"/>
                <w:szCs w:val="18"/>
              </w:rPr>
            </w:pPr>
            <w:r w:rsidRPr="00D95A9D">
              <w:rPr>
                <w:sz w:val="18"/>
                <w:szCs w:val="18"/>
              </w:rPr>
              <w:t>II</w:t>
            </w:r>
          </w:p>
          <w:p w14:paraId="2455EE48" w14:textId="77777777" w:rsidR="005975F8" w:rsidRPr="00D95A9D" w:rsidRDefault="4B1F096C" w:rsidP="4B1F096C">
            <w:pPr>
              <w:rPr>
                <w:sz w:val="18"/>
                <w:szCs w:val="18"/>
              </w:rPr>
            </w:pPr>
            <w:r w:rsidRPr="00D95A9D">
              <w:rPr>
                <w:sz w:val="18"/>
                <w:szCs w:val="18"/>
              </w:rPr>
              <w:t>(ZdO.5.1)</w:t>
            </w:r>
          </w:p>
        </w:tc>
        <w:tc>
          <w:tcPr>
            <w:tcW w:w="3819" w:type="pct"/>
            <w:tcBorders>
              <w:top w:val="single" w:sz="4" w:space="0" w:color="auto"/>
              <w:left w:val="single" w:sz="4" w:space="0" w:color="auto"/>
              <w:bottom w:val="single" w:sz="4" w:space="0" w:color="auto"/>
              <w:right w:val="single" w:sz="4" w:space="0" w:color="auto"/>
            </w:tcBorders>
          </w:tcPr>
          <w:p w14:paraId="0FA316DA" w14:textId="77777777" w:rsidR="005975F8" w:rsidRPr="00D95A9D" w:rsidRDefault="4B1F096C" w:rsidP="4B1F096C">
            <w:pPr>
              <w:rPr>
                <w:sz w:val="18"/>
                <w:szCs w:val="18"/>
              </w:rPr>
            </w:pPr>
            <w:r w:rsidRPr="00D95A9D">
              <w:rPr>
                <w:sz w:val="18"/>
                <w:szCs w:val="18"/>
              </w:rPr>
              <w:t xml:space="preserve">Identifikátor záznamu je generovaný podľa popisu v X070 a generuje ho ISPZS </w:t>
            </w:r>
          </w:p>
          <w:p w14:paraId="7EB062BD" w14:textId="77777777" w:rsidR="005975F8" w:rsidRPr="00D95A9D" w:rsidRDefault="005975F8" w:rsidP="005975F8">
            <w:pPr>
              <w:rPr>
                <w:sz w:val="18"/>
                <w:szCs w:val="18"/>
              </w:rPr>
            </w:pPr>
          </w:p>
        </w:tc>
      </w:tr>
      <w:tr w:rsidR="005975F8" w:rsidRPr="00D95A9D" w14:paraId="3F3F8BDD"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6753CD23" w14:textId="77777777" w:rsidR="005975F8" w:rsidRPr="00D95A9D" w:rsidRDefault="4B1F096C" w:rsidP="4B1F096C">
            <w:pPr>
              <w:rPr>
                <w:sz w:val="18"/>
                <w:szCs w:val="18"/>
              </w:rPr>
            </w:pPr>
            <w:r w:rsidRPr="00D95A9D">
              <w:rPr>
                <w:sz w:val="18"/>
                <w:szCs w:val="18"/>
              </w:rPr>
              <w:t>OID</w:t>
            </w:r>
          </w:p>
          <w:p w14:paraId="14F1AB42" w14:textId="77777777" w:rsidR="005975F8" w:rsidRPr="00D95A9D" w:rsidRDefault="4B1F096C" w:rsidP="4B1F096C">
            <w:pPr>
              <w:rPr>
                <w:sz w:val="18"/>
                <w:szCs w:val="18"/>
              </w:rPr>
            </w:pPr>
            <w:r w:rsidRPr="00D95A9D">
              <w:rPr>
                <w:sz w:val="18"/>
                <w:szCs w:val="18"/>
              </w:rPr>
              <w:t>(ZdO.5.2)</w:t>
            </w:r>
          </w:p>
        </w:tc>
        <w:tc>
          <w:tcPr>
            <w:tcW w:w="3819" w:type="pct"/>
            <w:tcBorders>
              <w:top w:val="single" w:sz="4" w:space="0" w:color="auto"/>
              <w:left w:val="single" w:sz="4" w:space="0" w:color="auto"/>
              <w:bottom w:val="single" w:sz="4" w:space="0" w:color="auto"/>
              <w:right w:val="single" w:sz="4" w:space="0" w:color="auto"/>
            </w:tcBorders>
          </w:tcPr>
          <w:p w14:paraId="1643B9E7" w14:textId="77777777" w:rsidR="005975F8" w:rsidRPr="00D95A9D" w:rsidRDefault="4B1F096C" w:rsidP="4B1F096C">
            <w:pPr>
              <w:rPr>
                <w:sz w:val="18"/>
                <w:szCs w:val="18"/>
              </w:rPr>
            </w:pPr>
            <w:r w:rsidRPr="00D95A9D">
              <w:rPr>
                <w:sz w:val="18"/>
                <w:szCs w:val="18"/>
              </w:rPr>
              <w:t>Obsahuje informáciu o type záznamu (archetypu), ktorý je v rámci záznamu používaný OID: 1.3.158.00165387.100.50.40.90</w:t>
            </w:r>
          </w:p>
        </w:tc>
      </w:tr>
    </w:tbl>
    <w:p w14:paraId="03E578ED" w14:textId="77777777" w:rsidR="00B50776" w:rsidRPr="00C26A9D" w:rsidRDefault="34661EDB" w:rsidP="00B50180">
      <w:pPr>
        <w:pStyle w:val="Nadpis3"/>
      </w:pPr>
      <w:bookmarkStart w:id="300" w:name="_Terapeutické_odporúčania"/>
      <w:bookmarkStart w:id="301" w:name="_Toc56172017"/>
      <w:bookmarkEnd w:id="300"/>
      <w:r>
        <w:t>Terapeutické odporúčania</w:t>
      </w:r>
      <w:bookmarkEnd w:id="301"/>
    </w:p>
    <w:p w14:paraId="155CD532" w14:textId="77777777" w:rsidR="005975F8" w:rsidRPr="003E3BC4" w:rsidRDefault="54463B8C" w:rsidP="003E3BC4">
      <w:pPr>
        <w:rPr>
          <w:b/>
        </w:rPr>
      </w:pPr>
      <w:r w:rsidRPr="003E3BC4">
        <w:rPr>
          <w:b/>
        </w:rPr>
        <w:t>CEN-EN13606-ENTRY.Terapeuticke_odporucani</w:t>
      </w:r>
      <w:r w:rsidR="00647B1F" w:rsidRPr="003E3BC4">
        <w:rPr>
          <w:b/>
        </w:rPr>
        <w:t>e</w:t>
      </w:r>
      <w:r w:rsidRPr="003E3BC4">
        <w:rPr>
          <w:b/>
        </w:rPr>
        <w:t>.v2.adl</w:t>
      </w:r>
    </w:p>
    <w:p w14:paraId="256BA260" w14:textId="77777777" w:rsidR="005975F8" w:rsidRPr="00D95A9D" w:rsidRDefault="005975F8" w:rsidP="005975F8"/>
    <w:tbl>
      <w:tblPr>
        <w:tblW w:w="5261" w:type="pct"/>
        <w:tblLook w:val="04A0" w:firstRow="1" w:lastRow="0" w:firstColumn="1" w:lastColumn="0" w:noHBand="0" w:noVBand="1"/>
      </w:tblPr>
      <w:tblGrid>
        <w:gridCol w:w="2243"/>
        <w:gridCol w:w="7254"/>
      </w:tblGrid>
      <w:tr w:rsidR="005975F8" w:rsidRPr="00D95A9D" w14:paraId="5D9D0362" w14:textId="77777777" w:rsidTr="00DB77B9">
        <w:trPr>
          <w:cantSplit/>
          <w:tblHeader/>
        </w:trPr>
        <w:tc>
          <w:tcPr>
            <w:tcW w:w="1181" w:type="pct"/>
            <w:tcBorders>
              <w:bottom w:val="single" w:sz="4" w:space="0" w:color="auto"/>
            </w:tcBorders>
            <w:shd w:val="clear" w:color="auto" w:fill="002060"/>
            <w:vAlign w:val="center"/>
          </w:tcPr>
          <w:p w14:paraId="2D411418" w14:textId="77777777" w:rsidR="005975F8" w:rsidRPr="00D95A9D" w:rsidRDefault="34661EDB" w:rsidP="00DC72FE">
            <w:pPr>
              <w:pStyle w:val="ESONormal"/>
              <w:jc w:val="left"/>
            </w:pPr>
            <w:r w:rsidRPr="00D95A9D">
              <w:rPr>
                <w:sz w:val="18"/>
                <w:szCs w:val="18"/>
              </w:rPr>
              <w:t>ADL Element/Ontology/text:</w:t>
            </w:r>
          </w:p>
        </w:tc>
        <w:tc>
          <w:tcPr>
            <w:tcW w:w="3819" w:type="pct"/>
            <w:tcBorders>
              <w:bottom w:val="single" w:sz="4" w:space="0" w:color="auto"/>
            </w:tcBorders>
            <w:shd w:val="clear" w:color="auto" w:fill="002060"/>
            <w:vAlign w:val="center"/>
          </w:tcPr>
          <w:p w14:paraId="34ACA0AE" w14:textId="77777777" w:rsidR="005975F8" w:rsidRPr="00D95A9D" w:rsidRDefault="6DE4F7B8" w:rsidP="00DC72FE">
            <w:pPr>
              <w:pStyle w:val="ESONormal"/>
              <w:jc w:val="left"/>
            </w:pPr>
            <w:r w:rsidRPr="00D95A9D">
              <w:rPr>
                <w:color w:val="FFFFFF" w:themeColor="background2"/>
                <w:sz w:val="18"/>
                <w:szCs w:val="18"/>
              </w:rPr>
              <w:t>Popis:</w:t>
            </w:r>
          </w:p>
        </w:tc>
      </w:tr>
      <w:tr w:rsidR="00B50776" w:rsidRPr="00D95A9D" w14:paraId="46DFAAB6"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6B97AE13" w14:textId="77777777" w:rsidR="00B50776" w:rsidRPr="00D95A9D" w:rsidRDefault="4B1F096C" w:rsidP="4B1F096C">
            <w:pPr>
              <w:rPr>
                <w:sz w:val="18"/>
                <w:szCs w:val="18"/>
              </w:rPr>
            </w:pPr>
            <w:r w:rsidRPr="00D95A9D">
              <w:rPr>
                <w:sz w:val="18"/>
                <w:szCs w:val="18"/>
              </w:rPr>
              <w:t>Popis</w:t>
            </w:r>
          </w:p>
          <w:p w14:paraId="34FE0930" w14:textId="77777777" w:rsidR="005975F8" w:rsidRPr="00D95A9D" w:rsidRDefault="4B1F096C" w:rsidP="4B1F096C">
            <w:pPr>
              <w:rPr>
                <w:sz w:val="18"/>
                <w:szCs w:val="18"/>
              </w:rPr>
            </w:pPr>
            <w:r w:rsidRPr="00D95A9D">
              <w:rPr>
                <w:sz w:val="18"/>
                <w:szCs w:val="18"/>
              </w:rPr>
              <w:t>(TO.1)</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10B33AB3" w14:textId="77777777" w:rsidR="00B50776" w:rsidRPr="00D95A9D" w:rsidRDefault="00647B1F" w:rsidP="4B1F096C">
            <w:pPr>
              <w:rPr>
                <w:sz w:val="18"/>
                <w:szCs w:val="18"/>
              </w:rPr>
            </w:pPr>
            <w:r w:rsidRPr="00D95A9D">
              <w:rPr>
                <w:sz w:val="18"/>
                <w:szCs w:val="18"/>
              </w:rPr>
              <w:t>Popis terapeutického odporúčania. Terapeutické odporúčanie je popísané voľným textom.</w:t>
            </w:r>
          </w:p>
        </w:tc>
      </w:tr>
      <w:tr w:rsidR="00B50776" w:rsidRPr="00D95A9D" w14:paraId="268825AF"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0DA4DF1D" w14:textId="77777777" w:rsidR="00B50776" w:rsidRPr="00D95A9D" w:rsidRDefault="4B1F096C" w:rsidP="4B1F096C">
            <w:pPr>
              <w:rPr>
                <w:sz w:val="18"/>
                <w:szCs w:val="18"/>
              </w:rPr>
            </w:pPr>
            <w:r w:rsidRPr="00D95A9D">
              <w:rPr>
                <w:sz w:val="18"/>
                <w:szCs w:val="18"/>
              </w:rPr>
              <w:t>Poznámka</w:t>
            </w:r>
          </w:p>
          <w:p w14:paraId="09100A98" w14:textId="77777777" w:rsidR="005975F8" w:rsidRPr="00D95A9D" w:rsidRDefault="4B1F096C" w:rsidP="4B1F096C">
            <w:pPr>
              <w:rPr>
                <w:sz w:val="18"/>
                <w:szCs w:val="18"/>
              </w:rPr>
            </w:pPr>
            <w:r w:rsidRPr="00D95A9D">
              <w:rPr>
                <w:sz w:val="18"/>
                <w:szCs w:val="18"/>
              </w:rPr>
              <w:t>(TO.2)</w:t>
            </w:r>
          </w:p>
        </w:tc>
        <w:tc>
          <w:tcPr>
            <w:tcW w:w="3819" w:type="pct"/>
            <w:tcBorders>
              <w:top w:val="single" w:sz="4" w:space="0" w:color="auto"/>
              <w:left w:val="single" w:sz="4" w:space="0" w:color="auto"/>
              <w:bottom w:val="single" w:sz="4" w:space="0" w:color="auto"/>
              <w:right w:val="single" w:sz="4" w:space="0" w:color="auto"/>
            </w:tcBorders>
          </w:tcPr>
          <w:p w14:paraId="47731F64" w14:textId="77777777" w:rsidR="00B50776" w:rsidRPr="00D95A9D" w:rsidRDefault="00647B1F" w:rsidP="4B1F096C">
            <w:pPr>
              <w:rPr>
                <w:sz w:val="18"/>
                <w:szCs w:val="18"/>
              </w:rPr>
            </w:pPr>
            <w:r w:rsidRPr="00D95A9D">
              <w:rPr>
                <w:sz w:val="18"/>
                <w:szCs w:val="18"/>
              </w:rPr>
              <w:t>Poznámka lekára k terapeutickému odporúčaniu. Poznámka je popísaná voľným textom.</w:t>
            </w:r>
          </w:p>
        </w:tc>
      </w:tr>
      <w:tr w:rsidR="005975F8" w:rsidRPr="00D95A9D" w14:paraId="2570C751"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501A62B2" w14:textId="77777777" w:rsidR="005975F8" w:rsidRPr="00D95A9D" w:rsidRDefault="4B1F096C" w:rsidP="4B1F096C">
            <w:pPr>
              <w:rPr>
                <w:sz w:val="18"/>
                <w:szCs w:val="18"/>
              </w:rPr>
            </w:pPr>
            <w:r w:rsidRPr="00D95A9D">
              <w:rPr>
                <w:sz w:val="18"/>
                <w:szCs w:val="18"/>
              </w:rPr>
              <w:t>Zmena stavu záznamu</w:t>
            </w:r>
          </w:p>
          <w:p w14:paraId="1F492261" w14:textId="77777777" w:rsidR="005975F8" w:rsidRPr="00D95A9D" w:rsidRDefault="4B1F096C" w:rsidP="4B1F096C">
            <w:pPr>
              <w:rPr>
                <w:sz w:val="18"/>
                <w:szCs w:val="18"/>
              </w:rPr>
            </w:pPr>
            <w:r w:rsidRPr="00D95A9D">
              <w:rPr>
                <w:sz w:val="18"/>
                <w:szCs w:val="18"/>
              </w:rPr>
              <w:t>(TO.3)</w:t>
            </w:r>
          </w:p>
        </w:tc>
        <w:tc>
          <w:tcPr>
            <w:tcW w:w="3819" w:type="pct"/>
            <w:tcBorders>
              <w:top w:val="single" w:sz="4" w:space="0" w:color="auto"/>
              <w:left w:val="single" w:sz="4" w:space="0" w:color="auto"/>
              <w:bottom w:val="single" w:sz="4" w:space="0" w:color="auto"/>
              <w:right w:val="single" w:sz="4" w:space="0" w:color="auto"/>
            </w:tcBorders>
          </w:tcPr>
          <w:p w14:paraId="53B8A34D" w14:textId="77777777" w:rsidR="005975F8" w:rsidRPr="00D95A9D" w:rsidRDefault="00647B1F" w:rsidP="4B1F096C">
            <w:pPr>
              <w:rPr>
                <w:sz w:val="18"/>
                <w:szCs w:val="18"/>
              </w:rPr>
            </w:pPr>
            <w:r w:rsidRPr="00D95A9D">
              <w:rPr>
                <w:sz w:val="18"/>
                <w:szCs w:val="18"/>
              </w:rPr>
              <w:t>Cluster definuje štruktúru auditných informácií o zmene stavu záznamu. Slúži len pre čítacie služby v prípade, že daný záznam bol editovaný lekárom (zneplatnil záznam/ vykonal storno záznamu)</w:t>
            </w:r>
          </w:p>
          <w:p w14:paraId="6D5DA66C" w14:textId="77777777" w:rsidR="005975F8" w:rsidRPr="00D95A9D" w:rsidRDefault="4B1F096C" w:rsidP="4B1F096C">
            <w:pPr>
              <w:rPr>
                <w:sz w:val="18"/>
                <w:szCs w:val="18"/>
              </w:rPr>
            </w:pPr>
            <w:r w:rsidRPr="00D95A9D">
              <w:rPr>
                <w:sz w:val="18"/>
                <w:szCs w:val="18"/>
              </w:rPr>
              <w:t>Zložený atribút:</w:t>
            </w:r>
          </w:p>
          <w:p w14:paraId="3CC67B30" w14:textId="1163D046" w:rsidR="005975F8" w:rsidRPr="00D95A9D" w:rsidRDefault="00DB2889" w:rsidP="4B1F096C">
            <w:pPr>
              <w:rPr>
                <w:sz w:val="18"/>
                <w:szCs w:val="18"/>
              </w:rPr>
            </w:pPr>
            <w:hyperlink w:anchor="_Zmeny_stavu" w:history="1">
              <w:r w:rsidR="4B1F096C" w:rsidRPr="00D95A9D">
                <w:rPr>
                  <w:rStyle w:val="Hypertextovprepojenie"/>
                  <w:sz w:val="18"/>
                  <w:szCs w:val="18"/>
                </w:rPr>
                <w:t>CEN-EN13606-CLUSTER.Zmena_stavu_zaznamu.v1</w:t>
              </w:r>
            </w:hyperlink>
          </w:p>
        </w:tc>
      </w:tr>
      <w:tr w:rsidR="005975F8" w:rsidRPr="00D95A9D" w14:paraId="3D4BDA58"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729B30F6" w14:textId="77777777" w:rsidR="005975F8" w:rsidRPr="00D95A9D" w:rsidRDefault="4B1F096C" w:rsidP="4B1F096C">
            <w:pPr>
              <w:rPr>
                <w:sz w:val="18"/>
                <w:szCs w:val="18"/>
              </w:rPr>
            </w:pPr>
            <w:r w:rsidRPr="00D95A9D">
              <w:rPr>
                <w:sz w:val="18"/>
                <w:szCs w:val="18"/>
              </w:rPr>
              <w:t>RC_ID</w:t>
            </w:r>
            <w:r w:rsidR="03ECAE38" w:rsidRPr="00D95A9D">
              <w:br/>
            </w:r>
            <w:r w:rsidRPr="00D95A9D">
              <w:rPr>
                <w:sz w:val="18"/>
                <w:szCs w:val="18"/>
              </w:rPr>
              <w:t>(TO.4)</w:t>
            </w:r>
          </w:p>
        </w:tc>
        <w:tc>
          <w:tcPr>
            <w:tcW w:w="3819" w:type="pct"/>
            <w:tcBorders>
              <w:top w:val="single" w:sz="4" w:space="0" w:color="auto"/>
              <w:left w:val="single" w:sz="4" w:space="0" w:color="auto"/>
              <w:bottom w:val="single" w:sz="4" w:space="0" w:color="auto"/>
              <w:right w:val="single" w:sz="4" w:space="0" w:color="auto"/>
            </w:tcBorders>
          </w:tcPr>
          <w:p w14:paraId="46B23298" w14:textId="77777777" w:rsidR="005975F8" w:rsidRPr="00D95A9D" w:rsidRDefault="4B1F096C" w:rsidP="4B1F096C">
            <w:pPr>
              <w:rPr>
                <w:sz w:val="18"/>
                <w:szCs w:val="18"/>
              </w:rPr>
            </w:pPr>
            <w:r w:rsidRPr="00D95A9D">
              <w:rPr>
                <w:sz w:val="18"/>
                <w:szCs w:val="18"/>
              </w:rPr>
              <w:t>Obsahuje informácie o identifikátore záznamu, ktorý je vytvorený</w:t>
            </w:r>
          </w:p>
        </w:tc>
      </w:tr>
      <w:tr w:rsidR="005975F8" w:rsidRPr="00D95A9D" w14:paraId="4A5546E1"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220435BE" w14:textId="77777777" w:rsidR="005975F8" w:rsidRPr="00D95A9D" w:rsidRDefault="4B1F096C" w:rsidP="4B1F096C">
            <w:pPr>
              <w:rPr>
                <w:sz w:val="18"/>
                <w:szCs w:val="18"/>
              </w:rPr>
            </w:pPr>
            <w:r w:rsidRPr="00D95A9D">
              <w:rPr>
                <w:sz w:val="18"/>
                <w:szCs w:val="18"/>
              </w:rPr>
              <w:t>II</w:t>
            </w:r>
          </w:p>
          <w:p w14:paraId="168E7059" w14:textId="77777777" w:rsidR="005975F8" w:rsidRPr="00D95A9D" w:rsidRDefault="4B1F096C" w:rsidP="4B1F096C">
            <w:pPr>
              <w:rPr>
                <w:sz w:val="18"/>
                <w:szCs w:val="18"/>
              </w:rPr>
            </w:pPr>
            <w:r w:rsidRPr="00D95A9D">
              <w:rPr>
                <w:sz w:val="18"/>
                <w:szCs w:val="18"/>
              </w:rPr>
              <w:t>(TO.4.1)</w:t>
            </w:r>
          </w:p>
        </w:tc>
        <w:tc>
          <w:tcPr>
            <w:tcW w:w="3819" w:type="pct"/>
            <w:tcBorders>
              <w:top w:val="single" w:sz="4" w:space="0" w:color="auto"/>
              <w:left w:val="single" w:sz="4" w:space="0" w:color="auto"/>
              <w:bottom w:val="single" w:sz="4" w:space="0" w:color="auto"/>
              <w:right w:val="single" w:sz="4" w:space="0" w:color="auto"/>
            </w:tcBorders>
          </w:tcPr>
          <w:p w14:paraId="7178D441" w14:textId="77777777" w:rsidR="005975F8" w:rsidRPr="00D95A9D" w:rsidRDefault="4B1F096C" w:rsidP="4B1F096C">
            <w:pPr>
              <w:rPr>
                <w:sz w:val="18"/>
                <w:szCs w:val="18"/>
              </w:rPr>
            </w:pPr>
            <w:r w:rsidRPr="00D95A9D">
              <w:rPr>
                <w:sz w:val="18"/>
                <w:szCs w:val="18"/>
              </w:rPr>
              <w:t xml:space="preserve">Identifikátor záznamu je generovaný podľa popisu v X070 a generuje ho ISPZS </w:t>
            </w:r>
          </w:p>
          <w:p w14:paraId="4373BE38" w14:textId="77777777" w:rsidR="005975F8" w:rsidRPr="00D95A9D" w:rsidRDefault="005975F8" w:rsidP="005975F8">
            <w:pPr>
              <w:rPr>
                <w:sz w:val="18"/>
                <w:szCs w:val="18"/>
              </w:rPr>
            </w:pPr>
          </w:p>
        </w:tc>
      </w:tr>
      <w:tr w:rsidR="005975F8" w:rsidRPr="00D95A9D" w14:paraId="125E2B5B"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448D0C17" w14:textId="77777777" w:rsidR="005975F8" w:rsidRPr="00D95A9D" w:rsidRDefault="4B1F096C" w:rsidP="4B1F096C">
            <w:pPr>
              <w:rPr>
                <w:sz w:val="18"/>
                <w:szCs w:val="18"/>
              </w:rPr>
            </w:pPr>
            <w:r w:rsidRPr="00D95A9D">
              <w:rPr>
                <w:sz w:val="18"/>
                <w:szCs w:val="18"/>
              </w:rPr>
              <w:t>OID</w:t>
            </w:r>
          </w:p>
          <w:p w14:paraId="7215ACD6" w14:textId="77777777" w:rsidR="005975F8" w:rsidRPr="00D95A9D" w:rsidRDefault="4B1F096C" w:rsidP="4B1F096C">
            <w:pPr>
              <w:rPr>
                <w:sz w:val="18"/>
                <w:szCs w:val="18"/>
              </w:rPr>
            </w:pPr>
            <w:r w:rsidRPr="00D95A9D">
              <w:rPr>
                <w:sz w:val="18"/>
                <w:szCs w:val="18"/>
              </w:rPr>
              <w:t>(TO.4.2)</w:t>
            </w:r>
          </w:p>
        </w:tc>
        <w:tc>
          <w:tcPr>
            <w:tcW w:w="3819" w:type="pct"/>
            <w:tcBorders>
              <w:top w:val="single" w:sz="4" w:space="0" w:color="auto"/>
              <w:left w:val="single" w:sz="4" w:space="0" w:color="auto"/>
              <w:bottom w:val="single" w:sz="4" w:space="0" w:color="auto"/>
              <w:right w:val="single" w:sz="4" w:space="0" w:color="auto"/>
            </w:tcBorders>
          </w:tcPr>
          <w:p w14:paraId="44948FD1" w14:textId="77777777" w:rsidR="005975F8" w:rsidRPr="00D95A9D" w:rsidRDefault="4B1F096C" w:rsidP="4B1F096C">
            <w:pPr>
              <w:rPr>
                <w:sz w:val="18"/>
                <w:szCs w:val="18"/>
              </w:rPr>
            </w:pPr>
            <w:r w:rsidRPr="00D95A9D">
              <w:rPr>
                <w:sz w:val="18"/>
                <w:szCs w:val="18"/>
              </w:rPr>
              <w:t>Obsahuje informáciu o type záznamu (archetypu), ktorý je v rámci záznamu používaný OID: 1.3.158.00165387.100.50.40.70</w:t>
            </w:r>
          </w:p>
        </w:tc>
      </w:tr>
    </w:tbl>
    <w:p w14:paraId="41B20126" w14:textId="77777777" w:rsidR="00B50776" w:rsidRPr="00D95A9D" w:rsidRDefault="00B50776" w:rsidP="00B50776">
      <w:pPr>
        <w:pStyle w:val="ESONormal"/>
        <w:rPr>
          <w:b/>
          <w:bCs/>
        </w:rPr>
      </w:pPr>
    </w:p>
    <w:p w14:paraId="64E2E665" w14:textId="77777777" w:rsidR="00B50776" w:rsidRPr="00C26A9D" w:rsidRDefault="34661EDB" w:rsidP="00B50180">
      <w:pPr>
        <w:pStyle w:val="Nadpis3"/>
      </w:pPr>
      <w:bookmarkStart w:id="302" w:name="_Toc56172018"/>
      <w:r>
        <w:t>Očkovací záznam</w:t>
      </w:r>
      <w:bookmarkEnd w:id="302"/>
    </w:p>
    <w:p w14:paraId="6FAD977E" w14:textId="77777777" w:rsidR="005975F8" w:rsidRPr="003E3BC4" w:rsidRDefault="54463B8C" w:rsidP="003E3BC4">
      <w:pPr>
        <w:rPr>
          <w:b/>
        </w:rPr>
      </w:pPr>
      <w:r w:rsidRPr="003E3BC4">
        <w:rPr>
          <w:b/>
        </w:rPr>
        <w:t>CEN-EN13606-SECTION.Ockovaci_zaznam.v1</w:t>
      </w:r>
    </w:p>
    <w:p w14:paraId="71999EB4" w14:textId="77777777" w:rsidR="005975F8" w:rsidRPr="003E3BC4" w:rsidRDefault="005975F8" w:rsidP="003E3BC4">
      <w:pPr>
        <w:rPr>
          <w:b/>
        </w:rPr>
      </w:pPr>
    </w:p>
    <w:tbl>
      <w:tblPr>
        <w:tblW w:w="5261" w:type="pct"/>
        <w:tblLook w:val="04A0" w:firstRow="1" w:lastRow="0" w:firstColumn="1" w:lastColumn="0" w:noHBand="0" w:noVBand="1"/>
      </w:tblPr>
      <w:tblGrid>
        <w:gridCol w:w="2243"/>
        <w:gridCol w:w="7254"/>
      </w:tblGrid>
      <w:tr w:rsidR="005975F8" w:rsidRPr="00D95A9D" w14:paraId="5DB9F453" w14:textId="77777777" w:rsidTr="00DB77B9">
        <w:trPr>
          <w:cantSplit/>
          <w:tblHeader/>
        </w:trPr>
        <w:tc>
          <w:tcPr>
            <w:tcW w:w="1181" w:type="pct"/>
            <w:tcBorders>
              <w:bottom w:val="single" w:sz="4" w:space="0" w:color="auto"/>
            </w:tcBorders>
            <w:shd w:val="clear" w:color="auto" w:fill="002060"/>
            <w:vAlign w:val="center"/>
          </w:tcPr>
          <w:p w14:paraId="2D6A48D1" w14:textId="77777777" w:rsidR="005975F8" w:rsidRPr="00D95A9D" w:rsidRDefault="34661EDB" w:rsidP="00DC72FE">
            <w:pPr>
              <w:pStyle w:val="ESONormal"/>
              <w:jc w:val="left"/>
            </w:pPr>
            <w:r w:rsidRPr="00D95A9D">
              <w:rPr>
                <w:sz w:val="18"/>
                <w:szCs w:val="18"/>
              </w:rPr>
              <w:lastRenderedPageBreak/>
              <w:t>ADL Element/Ontology/text:</w:t>
            </w:r>
          </w:p>
        </w:tc>
        <w:tc>
          <w:tcPr>
            <w:tcW w:w="3819" w:type="pct"/>
            <w:tcBorders>
              <w:bottom w:val="single" w:sz="4" w:space="0" w:color="auto"/>
            </w:tcBorders>
            <w:shd w:val="clear" w:color="auto" w:fill="002060"/>
            <w:vAlign w:val="center"/>
          </w:tcPr>
          <w:p w14:paraId="61784347" w14:textId="77777777" w:rsidR="005975F8" w:rsidRPr="00D95A9D" w:rsidRDefault="6DE4F7B8" w:rsidP="00DC72FE">
            <w:pPr>
              <w:pStyle w:val="ESONormal"/>
              <w:jc w:val="left"/>
            </w:pPr>
            <w:r w:rsidRPr="00D95A9D">
              <w:rPr>
                <w:color w:val="FFFFFF" w:themeColor="background2"/>
                <w:sz w:val="18"/>
                <w:szCs w:val="18"/>
              </w:rPr>
              <w:t>Popis:</w:t>
            </w:r>
          </w:p>
        </w:tc>
      </w:tr>
      <w:tr w:rsidR="00B50776" w:rsidRPr="00D95A9D" w14:paraId="729BF20A"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41DF05D2" w14:textId="77777777" w:rsidR="00B50776" w:rsidRPr="00D95A9D" w:rsidRDefault="4B1F096C" w:rsidP="4B1F096C">
            <w:pPr>
              <w:rPr>
                <w:sz w:val="18"/>
                <w:szCs w:val="18"/>
              </w:rPr>
            </w:pPr>
            <w:r w:rsidRPr="00D95A9D">
              <w:rPr>
                <w:sz w:val="18"/>
                <w:szCs w:val="18"/>
              </w:rPr>
              <w:t>Záznam o očkovaní</w:t>
            </w:r>
          </w:p>
          <w:p w14:paraId="23EF11D2" w14:textId="77777777" w:rsidR="005975F8" w:rsidRPr="00D95A9D" w:rsidRDefault="4B1F096C" w:rsidP="4B1F096C">
            <w:pPr>
              <w:rPr>
                <w:sz w:val="18"/>
                <w:szCs w:val="18"/>
              </w:rPr>
            </w:pPr>
            <w:r w:rsidRPr="00D95A9D">
              <w:rPr>
                <w:sz w:val="18"/>
                <w:szCs w:val="18"/>
              </w:rPr>
              <w:t>(OZ.1)</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258B7889" w14:textId="77777777" w:rsidR="00B50776" w:rsidRPr="00D95A9D" w:rsidRDefault="00222D59" w:rsidP="4B1F096C">
            <w:pPr>
              <w:rPr>
                <w:sz w:val="18"/>
                <w:szCs w:val="18"/>
              </w:rPr>
            </w:pPr>
            <w:r w:rsidRPr="00D95A9D">
              <w:rPr>
                <w:sz w:val="18"/>
                <w:szCs w:val="18"/>
              </w:rPr>
              <w:t>Obsahuje spoločné atribúty vykonaného a zrušeného očkovania. V prípade, že sa jedná o záznam o vykonanom očkovaní, je potrebné vyplniť CLUSTER Vykonané očkovanie. V prípade, že sa jedná o záznam o zrušenom očkovaní, je potrebné vyplniť CLUSTER Zrušené očkovanie.</w:t>
            </w:r>
          </w:p>
        </w:tc>
      </w:tr>
      <w:tr w:rsidR="005975F8" w:rsidRPr="00D95A9D" w14:paraId="656A4CAD"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63A15467" w14:textId="77777777" w:rsidR="005975F8" w:rsidRPr="00D95A9D" w:rsidRDefault="4B1F096C" w:rsidP="4B1F096C">
            <w:pPr>
              <w:rPr>
                <w:sz w:val="18"/>
                <w:szCs w:val="18"/>
              </w:rPr>
            </w:pPr>
            <w:r w:rsidRPr="00D95A9D">
              <w:rPr>
                <w:sz w:val="18"/>
                <w:szCs w:val="18"/>
              </w:rPr>
              <w:t>Druh očkovania</w:t>
            </w:r>
          </w:p>
          <w:p w14:paraId="3F2FED7A" w14:textId="77777777" w:rsidR="005975F8" w:rsidRPr="00D95A9D" w:rsidRDefault="4B1F096C" w:rsidP="4B1F096C">
            <w:pPr>
              <w:rPr>
                <w:sz w:val="18"/>
                <w:szCs w:val="18"/>
              </w:rPr>
            </w:pPr>
            <w:r w:rsidRPr="00D95A9D">
              <w:rPr>
                <w:sz w:val="18"/>
                <w:szCs w:val="18"/>
              </w:rPr>
              <w:t>(OZ.1.1)</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2CB6370A" w14:textId="77777777" w:rsidR="005975F8" w:rsidRPr="00D95A9D" w:rsidRDefault="00222D59" w:rsidP="4B1F096C">
            <w:pPr>
              <w:rPr>
                <w:sz w:val="18"/>
                <w:szCs w:val="18"/>
              </w:rPr>
            </w:pPr>
            <w:r w:rsidRPr="00D95A9D">
              <w:rPr>
                <w:sz w:val="18"/>
                <w:szCs w:val="18"/>
              </w:rPr>
              <w:t>Odkaz na jednoduché druhy očkovania. V prípade kombinovaného očkovania sú uvedené všetky jeho zložky. Číselník na báze SNOMED CT 1.3.158.00165387.100.10.35</w:t>
            </w:r>
          </w:p>
        </w:tc>
      </w:tr>
      <w:tr w:rsidR="00B50776" w:rsidRPr="00D95A9D" w14:paraId="2668761C"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3A0C8514" w14:textId="77777777" w:rsidR="00B50776" w:rsidRPr="00D95A9D" w:rsidRDefault="4B1F096C" w:rsidP="4B1F096C">
            <w:pPr>
              <w:rPr>
                <w:sz w:val="18"/>
                <w:szCs w:val="18"/>
              </w:rPr>
            </w:pPr>
            <w:r w:rsidRPr="00D95A9D">
              <w:rPr>
                <w:sz w:val="18"/>
                <w:szCs w:val="18"/>
              </w:rPr>
              <w:t>Poznámka</w:t>
            </w:r>
          </w:p>
          <w:p w14:paraId="0D5A3041" w14:textId="77777777" w:rsidR="005975F8" w:rsidRPr="00D95A9D" w:rsidRDefault="4B1F096C" w:rsidP="4B1F096C">
            <w:pPr>
              <w:rPr>
                <w:sz w:val="18"/>
                <w:szCs w:val="18"/>
              </w:rPr>
            </w:pPr>
            <w:r w:rsidRPr="00D95A9D">
              <w:rPr>
                <w:sz w:val="18"/>
                <w:szCs w:val="18"/>
              </w:rPr>
              <w:t>(OZ.2)</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57F9D4E0" w14:textId="77777777" w:rsidR="00B50776" w:rsidRPr="00D95A9D" w:rsidRDefault="00222D59" w:rsidP="4B1F096C">
            <w:pPr>
              <w:rPr>
                <w:sz w:val="18"/>
                <w:szCs w:val="18"/>
              </w:rPr>
            </w:pPr>
            <w:r w:rsidRPr="00D95A9D">
              <w:rPr>
                <w:sz w:val="18"/>
                <w:szCs w:val="18"/>
              </w:rPr>
              <w:t>Popis očkovania resp. poznámka lekára k vykonanému očkovaniu pacienta.</w:t>
            </w:r>
          </w:p>
        </w:tc>
      </w:tr>
      <w:tr w:rsidR="00B50776" w:rsidRPr="00D95A9D" w14:paraId="0C83A18D"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1087D6C2" w14:textId="77777777" w:rsidR="00B50776" w:rsidRPr="00D95A9D" w:rsidRDefault="4B1F096C" w:rsidP="4B1F096C">
            <w:pPr>
              <w:rPr>
                <w:sz w:val="18"/>
                <w:szCs w:val="18"/>
              </w:rPr>
            </w:pPr>
            <w:r w:rsidRPr="00D95A9D">
              <w:rPr>
                <w:sz w:val="18"/>
                <w:szCs w:val="18"/>
              </w:rPr>
              <w:t>Typ očkovania</w:t>
            </w:r>
          </w:p>
          <w:p w14:paraId="46468800" w14:textId="77777777" w:rsidR="002E0E66" w:rsidRPr="00D95A9D" w:rsidRDefault="4B1F096C" w:rsidP="4B1F096C">
            <w:pPr>
              <w:rPr>
                <w:sz w:val="18"/>
                <w:szCs w:val="18"/>
              </w:rPr>
            </w:pPr>
            <w:r w:rsidRPr="00D95A9D">
              <w:rPr>
                <w:sz w:val="18"/>
                <w:szCs w:val="18"/>
              </w:rPr>
              <w:t>(OZ.3)</w:t>
            </w:r>
          </w:p>
        </w:tc>
        <w:tc>
          <w:tcPr>
            <w:tcW w:w="3819" w:type="pct"/>
            <w:tcBorders>
              <w:top w:val="single" w:sz="4" w:space="0" w:color="auto"/>
              <w:left w:val="single" w:sz="4" w:space="0" w:color="auto"/>
              <w:bottom w:val="single" w:sz="4" w:space="0" w:color="auto"/>
              <w:right w:val="single" w:sz="4" w:space="0" w:color="auto"/>
            </w:tcBorders>
          </w:tcPr>
          <w:p w14:paraId="1ADC3255" w14:textId="77777777" w:rsidR="00B50776" w:rsidRPr="00D95A9D" w:rsidRDefault="00222D59" w:rsidP="4B1F096C">
            <w:pPr>
              <w:rPr>
                <w:sz w:val="18"/>
                <w:szCs w:val="18"/>
              </w:rPr>
            </w:pPr>
            <w:r w:rsidRPr="00D95A9D">
              <w:rPr>
                <w:sz w:val="18"/>
                <w:szCs w:val="18"/>
              </w:rPr>
              <w:t>Typ očkovania podľa očkovacieho kalendára – číselník Typ očkovania 1.3.158.00165387.100.10.36</w:t>
            </w:r>
          </w:p>
        </w:tc>
      </w:tr>
      <w:tr w:rsidR="00B50776" w:rsidRPr="00D95A9D" w14:paraId="4810B36A"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30D95A51" w14:textId="77777777" w:rsidR="00B50776" w:rsidRPr="00D95A9D" w:rsidRDefault="4B1F096C" w:rsidP="4B1F096C">
            <w:pPr>
              <w:rPr>
                <w:sz w:val="18"/>
                <w:szCs w:val="18"/>
              </w:rPr>
            </w:pPr>
            <w:r w:rsidRPr="00D95A9D">
              <w:rPr>
                <w:sz w:val="18"/>
                <w:szCs w:val="18"/>
              </w:rPr>
              <w:t>Očkovacia dávka</w:t>
            </w:r>
          </w:p>
          <w:p w14:paraId="1D6AA2D4" w14:textId="77777777" w:rsidR="002E0E66" w:rsidRPr="00D95A9D" w:rsidRDefault="4B1F096C" w:rsidP="4B1F096C">
            <w:pPr>
              <w:rPr>
                <w:sz w:val="18"/>
                <w:szCs w:val="18"/>
              </w:rPr>
            </w:pPr>
            <w:r w:rsidRPr="00D95A9D">
              <w:rPr>
                <w:sz w:val="18"/>
                <w:szCs w:val="18"/>
              </w:rPr>
              <w:t>(OZ.4)</w:t>
            </w:r>
          </w:p>
        </w:tc>
        <w:tc>
          <w:tcPr>
            <w:tcW w:w="3819" w:type="pct"/>
            <w:tcBorders>
              <w:top w:val="single" w:sz="4" w:space="0" w:color="auto"/>
              <w:left w:val="single" w:sz="4" w:space="0" w:color="auto"/>
              <w:bottom w:val="single" w:sz="4" w:space="0" w:color="auto"/>
              <w:right w:val="single" w:sz="4" w:space="0" w:color="auto"/>
            </w:tcBorders>
          </w:tcPr>
          <w:p w14:paraId="1EF56AD8" w14:textId="77777777" w:rsidR="00B50776" w:rsidRPr="00D95A9D" w:rsidRDefault="00222D59" w:rsidP="4B1F096C">
            <w:pPr>
              <w:rPr>
                <w:sz w:val="18"/>
                <w:szCs w:val="18"/>
              </w:rPr>
            </w:pPr>
            <w:r w:rsidRPr="00D95A9D">
              <w:rPr>
                <w:sz w:val="18"/>
                <w:szCs w:val="18"/>
              </w:rPr>
              <w:t>Obsahuje základné informácie ohľadom podávaných očkovacích dávok</w:t>
            </w:r>
          </w:p>
        </w:tc>
      </w:tr>
      <w:tr w:rsidR="00B50776" w:rsidRPr="00D95A9D" w14:paraId="2884CC40"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43BFC645" w14:textId="77777777" w:rsidR="00B50776" w:rsidRPr="00D95A9D" w:rsidRDefault="4B1F096C" w:rsidP="4B1F096C">
            <w:pPr>
              <w:rPr>
                <w:sz w:val="18"/>
                <w:szCs w:val="18"/>
              </w:rPr>
            </w:pPr>
            <w:r w:rsidRPr="00D95A9D">
              <w:rPr>
                <w:sz w:val="18"/>
                <w:szCs w:val="18"/>
              </w:rPr>
              <w:t>Poradie dávky</w:t>
            </w:r>
          </w:p>
          <w:p w14:paraId="2F2619F6" w14:textId="77777777" w:rsidR="002E0E66" w:rsidRPr="00D95A9D" w:rsidRDefault="4B1F096C" w:rsidP="4B1F096C">
            <w:pPr>
              <w:rPr>
                <w:sz w:val="18"/>
                <w:szCs w:val="18"/>
              </w:rPr>
            </w:pPr>
            <w:r w:rsidRPr="00D95A9D">
              <w:rPr>
                <w:sz w:val="18"/>
                <w:szCs w:val="18"/>
              </w:rPr>
              <w:t>(OZ.5)</w:t>
            </w:r>
          </w:p>
        </w:tc>
        <w:tc>
          <w:tcPr>
            <w:tcW w:w="3819" w:type="pct"/>
            <w:tcBorders>
              <w:top w:val="single" w:sz="4" w:space="0" w:color="auto"/>
              <w:left w:val="single" w:sz="4" w:space="0" w:color="auto"/>
              <w:bottom w:val="single" w:sz="4" w:space="0" w:color="auto"/>
              <w:right w:val="single" w:sz="4" w:space="0" w:color="auto"/>
            </w:tcBorders>
          </w:tcPr>
          <w:p w14:paraId="63BEC47D" w14:textId="77777777" w:rsidR="00B50776" w:rsidRPr="00D95A9D" w:rsidRDefault="00222D59" w:rsidP="4B1F096C">
            <w:pPr>
              <w:rPr>
                <w:sz w:val="18"/>
                <w:szCs w:val="18"/>
              </w:rPr>
            </w:pPr>
            <w:r w:rsidRPr="00D95A9D">
              <w:rPr>
                <w:sz w:val="18"/>
                <w:szCs w:val="18"/>
              </w:rPr>
              <w:t>Poradie dávky očkovania, v prípade, že sa jedná o očkovanie, ktoré je vykonané vo viacerých dávkach.</w:t>
            </w:r>
          </w:p>
        </w:tc>
      </w:tr>
      <w:tr w:rsidR="002E0E66" w:rsidRPr="00D95A9D" w14:paraId="72D702B4"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099C68C1" w14:textId="77777777" w:rsidR="002E0E66" w:rsidRPr="00D95A9D" w:rsidRDefault="4B1F096C" w:rsidP="4B1F096C">
            <w:pPr>
              <w:rPr>
                <w:sz w:val="18"/>
                <w:szCs w:val="18"/>
              </w:rPr>
            </w:pPr>
            <w:r w:rsidRPr="00D95A9D">
              <w:rPr>
                <w:sz w:val="18"/>
                <w:szCs w:val="18"/>
              </w:rPr>
              <w:t>Posledná dávka</w:t>
            </w:r>
          </w:p>
          <w:p w14:paraId="506B5BC0" w14:textId="77777777" w:rsidR="002E0E66" w:rsidRPr="00D95A9D" w:rsidRDefault="4B1F096C" w:rsidP="4B1F096C">
            <w:pPr>
              <w:rPr>
                <w:sz w:val="18"/>
                <w:szCs w:val="18"/>
              </w:rPr>
            </w:pPr>
            <w:r w:rsidRPr="00D95A9D">
              <w:rPr>
                <w:sz w:val="18"/>
                <w:szCs w:val="18"/>
              </w:rPr>
              <w:t>(OZ.6)</w:t>
            </w:r>
          </w:p>
        </w:tc>
        <w:tc>
          <w:tcPr>
            <w:tcW w:w="3819" w:type="pct"/>
            <w:tcBorders>
              <w:top w:val="single" w:sz="4" w:space="0" w:color="auto"/>
              <w:left w:val="single" w:sz="4" w:space="0" w:color="auto"/>
              <w:bottom w:val="single" w:sz="4" w:space="0" w:color="auto"/>
              <w:right w:val="single" w:sz="4" w:space="0" w:color="auto"/>
            </w:tcBorders>
          </w:tcPr>
          <w:p w14:paraId="41ABB1F6" w14:textId="77777777" w:rsidR="002E0E66" w:rsidRPr="00D95A9D" w:rsidRDefault="00222D59" w:rsidP="4B1F096C">
            <w:pPr>
              <w:rPr>
                <w:sz w:val="18"/>
                <w:szCs w:val="18"/>
              </w:rPr>
            </w:pPr>
            <w:r w:rsidRPr="00D95A9D">
              <w:rPr>
                <w:sz w:val="18"/>
                <w:szCs w:val="18"/>
              </w:rPr>
              <w:t>Príznak (ANO/NIE), či sa jedná o poslednú dávku očkovania v prípade očkovania vykonávaného vo viacerých dávkach.</w:t>
            </w:r>
          </w:p>
        </w:tc>
      </w:tr>
      <w:tr w:rsidR="002E0E66" w:rsidRPr="00D95A9D" w14:paraId="45232C59"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3D8FB983" w14:textId="77777777" w:rsidR="002E0E66" w:rsidRPr="00D95A9D" w:rsidRDefault="4B1F096C" w:rsidP="4B1F096C">
            <w:pPr>
              <w:rPr>
                <w:sz w:val="18"/>
                <w:szCs w:val="18"/>
              </w:rPr>
            </w:pPr>
            <w:r w:rsidRPr="00D95A9D">
              <w:rPr>
                <w:sz w:val="18"/>
                <w:szCs w:val="18"/>
              </w:rPr>
              <w:t>Vykonané očkovanie</w:t>
            </w:r>
          </w:p>
          <w:p w14:paraId="4DCCB5D3" w14:textId="77777777" w:rsidR="002E0E66" w:rsidRPr="00D95A9D" w:rsidRDefault="4B1F096C" w:rsidP="4B1F096C">
            <w:pPr>
              <w:rPr>
                <w:sz w:val="18"/>
                <w:szCs w:val="18"/>
              </w:rPr>
            </w:pPr>
            <w:r w:rsidRPr="00D95A9D">
              <w:rPr>
                <w:sz w:val="18"/>
                <w:szCs w:val="18"/>
              </w:rPr>
              <w:t>(OZ.7)</w:t>
            </w:r>
          </w:p>
        </w:tc>
        <w:tc>
          <w:tcPr>
            <w:tcW w:w="3819" w:type="pct"/>
            <w:tcBorders>
              <w:top w:val="single" w:sz="4" w:space="0" w:color="auto"/>
              <w:left w:val="single" w:sz="4" w:space="0" w:color="auto"/>
              <w:bottom w:val="single" w:sz="4" w:space="0" w:color="auto"/>
              <w:right w:val="single" w:sz="4" w:space="0" w:color="auto"/>
            </w:tcBorders>
          </w:tcPr>
          <w:p w14:paraId="41683452" w14:textId="77777777" w:rsidR="002E0E66" w:rsidRPr="00D95A9D" w:rsidRDefault="00222D59" w:rsidP="4B1F096C">
            <w:pPr>
              <w:rPr>
                <w:sz w:val="18"/>
                <w:szCs w:val="18"/>
              </w:rPr>
            </w:pPr>
            <w:r w:rsidRPr="00D95A9D">
              <w:rPr>
                <w:sz w:val="18"/>
                <w:szCs w:val="18"/>
              </w:rPr>
              <w:t>Zoznam elementov, ktoré je potrebné vyplniť v prípade, že daný záznam popisuje vykonané očkovanie pacienta.</w:t>
            </w:r>
          </w:p>
          <w:p w14:paraId="55AC115E" w14:textId="77777777" w:rsidR="002E0E66" w:rsidRPr="00D95A9D" w:rsidRDefault="002E0E66" w:rsidP="00B50776">
            <w:pPr>
              <w:rPr>
                <w:sz w:val="18"/>
                <w:szCs w:val="18"/>
              </w:rPr>
            </w:pPr>
          </w:p>
        </w:tc>
      </w:tr>
      <w:tr w:rsidR="002E0E66" w:rsidRPr="00D95A9D" w14:paraId="579AFAB5"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71692D11" w14:textId="77777777" w:rsidR="002E0E66" w:rsidRPr="00D95A9D" w:rsidRDefault="4B1F096C" w:rsidP="4B1F096C">
            <w:pPr>
              <w:rPr>
                <w:sz w:val="18"/>
                <w:szCs w:val="18"/>
              </w:rPr>
            </w:pPr>
            <w:r w:rsidRPr="00D95A9D">
              <w:rPr>
                <w:sz w:val="18"/>
                <w:szCs w:val="18"/>
              </w:rPr>
              <w:t>Dátum a čas vykonania očkovania</w:t>
            </w:r>
          </w:p>
          <w:p w14:paraId="6AF2E41A" w14:textId="77777777" w:rsidR="002E0E66" w:rsidRPr="00D95A9D" w:rsidRDefault="4B1F096C" w:rsidP="4B1F096C">
            <w:pPr>
              <w:rPr>
                <w:sz w:val="18"/>
                <w:szCs w:val="18"/>
              </w:rPr>
            </w:pPr>
            <w:r w:rsidRPr="00D95A9D">
              <w:rPr>
                <w:sz w:val="18"/>
                <w:szCs w:val="18"/>
              </w:rPr>
              <w:t>(OZ.7.1)</w:t>
            </w:r>
          </w:p>
        </w:tc>
        <w:tc>
          <w:tcPr>
            <w:tcW w:w="3819" w:type="pct"/>
            <w:tcBorders>
              <w:top w:val="single" w:sz="4" w:space="0" w:color="auto"/>
              <w:left w:val="single" w:sz="4" w:space="0" w:color="auto"/>
              <w:bottom w:val="single" w:sz="4" w:space="0" w:color="auto"/>
              <w:right w:val="single" w:sz="4" w:space="0" w:color="auto"/>
            </w:tcBorders>
          </w:tcPr>
          <w:p w14:paraId="0325AE43" w14:textId="77777777" w:rsidR="002E0E66" w:rsidRPr="00D95A9D" w:rsidRDefault="00222D59" w:rsidP="4B1F096C">
            <w:pPr>
              <w:rPr>
                <w:sz w:val="18"/>
                <w:szCs w:val="18"/>
              </w:rPr>
            </w:pPr>
            <w:r w:rsidRPr="00D95A9D">
              <w:rPr>
                <w:sz w:val="18"/>
                <w:szCs w:val="18"/>
              </w:rPr>
              <w:t>Dátum a čas podania očkovacej látky.</w:t>
            </w:r>
          </w:p>
        </w:tc>
      </w:tr>
      <w:tr w:rsidR="002E0E66" w:rsidRPr="00D95A9D" w14:paraId="18CCD5B6"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6F90DEB3" w14:textId="77777777" w:rsidR="002E0E66" w:rsidRPr="00D95A9D" w:rsidRDefault="4B1F096C" w:rsidP="4B1F096C">
            <w:pPr>
              <w:rPr>
                <w:sz w:val="18"/>
                <w:szCs w:val="18"/>
              </w:rPr>
            </w:pPr>
            <w:r w:rsidRPr="00D95A9D">
              <w:rPr>
                <w:sz w:val="18"/>
                <w:szCs w:val="18"/>
              </w:rPr>
              <w:t>Vakcína</w:t>
            </w:r>
          </w:p>
          <w:p w14:paraId="23BC6DEB" w14:textId="77777777" w:rsidR="002E0E66" w:rsidRPr="00D95A9D" w:rsidRDefault="4B1F096C" w:rsidP="4B1F096C">
            <w:pPr>
              <w:rPr>
                <w:sz w:val="18"/>
                <w:szCs w:val="18"/>
              </w:rPr>
            </w:pPr>
            <w:r w:rsidRPr="00D95A9D">
              <w:rPr>
                <w:sz w:val="18"/>
                <w:szCs w:val="18"/>
              </w:rPr>
              <w:t>(OZ.8)</w:t>
            </w:r>
          </w:p>
        </w:tc>
        <w:tc>
          <w:tcPr>
            <w:tcW w:w="3819" w:type="pct"/>
            <w:tcBorders>
              <w:top w:val="single" w:sz="4" w:space="0" w:color="auto"/>
              <w:left w:val="single" w:sz="4" w:space="0" w:color="auto"/>
              <w:bottom w:val="single" w:sz="4" w:space="0" w:color="auto"/>
              <w:right w:val="single" w:sz="4" w:space="0" w:color="auto"/>
            </w:tcBorders>
          </w:tcPr>
          <w:p w14:paraId="0ED191A3" w14:textId="77777777" w:rsidR="002E0E66" w:rsidRPr="00D95A9D" w:rsidRDefault="00222D59" w:rsidP="4B1F096C">
            <w:pPr>
              <w:rPr>
                <w:sz w:val="18"/>
                <w:szCs w:val="18"/>
              </w:rPr>
            </w:pPr>
            <w:r w:rsidRPr="00D95A9D">
              <w:rPr>
                <w:sz w:val="18"/>
                <w:szCs w:val="18"/>
              </w:rPr>
              <w:t>Obsahuje základné informácie ohľadom podávaných očkovacích látok</w:t>
            </w:r>
          </w:p>
        </w:tc>
      </w:tr>
      <w:tr w:rsidR="002E0E66" w:rsidRPr="00D95A9D" w14:paraId="322477AF"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052F6323" w14:textId="77777777" w:rsidR="002E0E66" w:rsidRPr="00D95A9D" w:rsidRDefault="4B1F096C" w:rsidP="4B1F096C">
            <w:pPr>
              <w:rPr>
                <w:sz w:val="18"/>
                <w:szCs w:val="18"/>
              </w:rPr>
            </w:pPr>
            <w:r w:rsidRPr="00D95A9D">
              <w:rPr>
                <w:sz w:val="18"/>
                <w:szCs w:val="18"/>
              </w:rPr>
              <w:t>Očkovacia látka</w:t>
            </w:r>
          </w:p>
          <w:p w14:paraId="05FAFC27" w14:textId="77777777" w:rsidR="002E0E66" w:rsidRPr="00D95A9D" w:rsidRDefault="4B1F096C" w:rsidP="4B1F096C">
            <w:pPr>
              <w:rPr>
                <w:sz w:val="18"/>
                <w:szCs w:val="18"/>
              </w:rPr>
            </w:pPr>
            <w:r w:rsidRPr="00D95A9D">
              <w:rPr>
                <w:sz w:val="18"/>
                <w:szCs w:val="18"/>
              </w:rPr>
              <w:t>(OZ.8.1)</w:t>
            </w:r>
          </w:p>
        </w:tc>
        <w:tc>
          <w:tcPr>
            <w:tcW w:w="3819" w:type="pct"/>
            <w:tcBorders>
              <w:top w:val="single" w:sz="4" w:space="0" w:color="auto"/>
              <w:left w:val="single" w:sz="4" w:space="0" w:color="auto"/>
              <w:bottom w:val="single" w:sz="4" w:space="0" w:color="auto"/>
              <w:right w:val="single" w:sz="4" w:space="0" w:color="auto"/>
            </w:tcBorders>
          </w:tcPr>
          <w:p w14:paraId="08A80DC2" w14:textId="77777777" w:rsidR="002E0E66" w:rsidRPr="00D95A9D" w:rsidRDefault="00222D59" w:rsidP="4B1F096C">
            <w:pPr>
              <w:rPr>
                <w:sz w:val="18"/>
                <w:szCs w:val="18"/>
              </w:rPr>
            </w:pPr>
            <w:r w:rsidRPr="00D95A9D">
              <w:rPr>
                <w:sz w:val="18"/>
                <w:szCs w:val="18"/>
              </w:rPr>
              <w:t>Registrovaný liek z registra liekov. Odkaz na register liekov.</w:t>
            </w:r>
          </w:p>
        </w:tc>
      </w:tr>
      <w:tr w:rsidR="002E0E66" w:rsidRPr="00D95A9D" w14:paraId="74C2851B"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3C1054DC" w14:textId="77777777" w:rsidR="002E0E66" w:rsidRPr="00D95A9D" w:rsidRDefault="4B1F096C" w:rsidP="4B1F096C">
            <w:pPr>
              <w:rPr>
                <w:sz w:val="18"/>
                <w:szCs w:val="18"/>
              </w:rPr>
            </w:pPr>
            <w:r w:rsidRPr="00D95A9D">
              <w:rPr>
                <w:sz w:val="18"/>
                <w:szCs w:val="18"/>
              </w:rPr>
              <w:t>Poznámka</w:t>
            </w:r>
          </w:p>
          <w:p w14:paraId="59943F0E" w14:textId="77777777" w:rsidR="002E0E66" w:rsidRPr="00D95A9D" w:rsidRDefault="4B1F096C" w:rsidP="4B1F096C">
            <w:pPr>
              <w:rPr>
                <w:sz w:val="18"/>
                <w:szCs w:val="18"/>
              </w:rPr>
            </w:pPr>
            <w:r w:rsidRPr="00D95A9D">
              <w:rPr>
                <w:sz w:val="18"/>
                <w:szCs w:val="18"/>
              </w:rPr>
              <w:t>(OZ.8.2)</w:t>
            </w:r>
          </w:p>
        </w:tc>
        <w:tc>
          <w:tcPr>
            <w:tcW w:w="3819" w:type="pct"/>
            <w:tcBorders>
              <w:top w:val="single" w:sz="4" w:space="0" w:color="auto"/>
              <w:left w:val="single" w:sz="4" w:space="0" w:color="auto"/>
              <w:bottom w:val="single" w:sz="4" w:space="0" w:color="auto"/>
              <w:right w:val="single" w:sz="4" w:space="0" w:color="auto"/>
            </w:tcBorders>
          </w:tcPr>
          <w:p w14:paraId="2743F2B3" w14:textId="77777777" w:rsidR="002E0E66" w:rsidRPr="00D95A9D" w:rsidRDefault="00222D59" w:rsidP="4B1F096C">
            <w:pPr>
              <w:rPr>
                <w:sz w:val="18"/>
                <w:szCs w:val="18"/>
              </w:rPr>
            </w:pPr>
            <w:r w:rsidRPr="00D95A9D">
              <w:rPr>
                <w:sz w:val="18"/>
                <w:szCs w:val="18"/>
              </w:rPr>
              <w:t>Popis očkovania resp. poznámka lekára k vykonanému očkovaniu pacienta.</w:t>
            </w:r>
          </w:p>
        </w:tc>
      </w:tr>
      <w:tr w:rsidR="002E0E66" w:rsidRPr="00D95A9D" w14:paraId="2403D361"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657952F8" w14:textId="77777777" w:rsidR="002E0E66" w:rsidRPr="00D95A9D" w:rsidRDefault="4B1F096C" w:rsidP="4B1F096C">
            <w:pPr>
              <w:rPr>
                <w:sz w:val="18"/>
                <w:szCs w:val="18"/>
              </w:rPr>
            </w:pPr>
            <w:r w:rsidRPr="00D95A9D">
              <w:rPr>
                <w:sz w:val="18"/>
                <w:szCs w:val="18"/>
              </w:rPr>
              <w:t>Šarža</w:t>
            </w:r>
          </w:p>
          <w:p w14:paraId="7A70DF2A" w14:textId="77777777" w:rsidR="002E0E66" w:rsidRPr="00D95A9D" w:rsidRDefault="4B1F096C" w:rsidP="4B1F096C">
            <w:pPr>
              <w:rPr>
                <w:sz w:val="18"/>
                <w:szCs w:val="18"/>
              </w:rPr>
            </w:pPr>
            <w:r w:rsidRPr="00D95A9D">
              <w:rPr>
                <w:sz w:val="18"/>
                <w:szCs w:val="18"/>
              </w:rPr>
              <w:t>(OZ.8.3)</w:t>
            </w:r>
          </w:p>
        </w:tc>
        <w:tc>
          <w:tcPr>
            <w:tcW w:w="3819" w:type="pct"/>
            <w:tcBorders>
              <w:top w:val="single" w:sz="4" w:space="0" w:color="auto"/>
              <w:left w:val="single" w:sz="4" w:space="0" w:color="auto"/>
              <w:bottom w:val="single" w:sz="4" w:space="0" w:color="auto"/>
              <w:right w:val="single" w:sz="4" w:space="0" w:color="auto"/>
            </w:tcBorders>
          </w:tcPr>
          <w:p w14:paraId="572E3DC0" w14:textId="77777777" w:rsidR="002E0E66" w:rsidRPr="00D95A9D" w:rsidRDefault="00222D59" w:rsidP="4B1F096C">
            <w:pPr>
              <w:rPr>
                <w:sz w:val="18"/>
                <w:szCs w:val="18"/>
              </w:rPr>
            </w:pPr>
            <w:r w:rsidRPr="00D95A9D">
              <w:rPr>
                <w:sz w:val="18"/>
                <w:szCs w:val="18"/>
              </w:rPr>
              <w:t>Šarža očkovacej látky</w:t>
            </w:r>
          </w:p>
        </w:tc>
      </w:tr>
      <w:tr w:rsidR="002E0E66" w:rsidRPr="00D95A9D" w14:paraId="4DF8F81C"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41D107E8" w14:textId="77777777" w:rsidR="002E0E66" w:rsidRPr="00D95A9D" w:rsidRDefault="4B1F096C" w:rsidP="4B1F096C">
            <w:pPr>
              <w:rPr>
                <w:sz w:val="18"/>
                <w:szCs w:val="18"/>
              </w:rPr>
            </w:pPr>
            <w:r w:rsidRPr="00D95A9D">
              <w:rPr>
                <w:sz w:val="18"/>
                <w:szCs w:val="18"/>
              </w:rPr>
              <w:t>Množstvo</w:t>
            </w:r>
          </w:p>
          <w:p w14:paraId="0B2916B1" w14:textId="77777777" w:rsidR="002E0E66" w:rsidRPr="00D95A9D" w:rsidRDefault="4B1F096C" w:rsidP="4B1F096C">
            <w:pPr>
              <w:rPr>
                <w:sz w:val="18"/>
                <w:szCs w:val="18"/>
              </w:rPr>
            </w:pPr>
            <w:r w:rsidRPr="00D95A9D">
              <w:rPr>
                <w:sz w:val="18"/>
                <w:szCs w:val="18"/>
              </w:rPr>
              <w:t>(OZ.8.4)</w:t>
            </w:r>
          </w:p>
        </w:tc>
        <w:tc>
          <w:tcPr>
            <w:tcW w:w="3819" w:type="pct"/>
            <w:tcBorders>
              <w:top w:val="single" w:sz="4" w:space="0" w:color="auto"/>
              <w:left w:val="single" w:sz="4" w:space="0" w:color="auto"/>
              <w:bottom w:val="single" w:sz="4" w:space="0" w:color="auto"/>
              <w:right w:val="single" w:sz="4" w:space="0" w:color="auto"/>
            </w:tcBorders>
          </w:tcPr>
          <w:p w14:paraId="42583BBF" w14:textId="77777777" w:rsidR="002E0E66" w:rsidRPr="00D95A9D" w:rsidRDefault="00222D59" w:rsidP="4B1F096C">
            <w:pPr>
              <w:rPr>
                <w:sz w:val="18"/>
                <w:szCs w:val="18"/>
              </w:rPr>
            </w:pPr>
            <w:r w:rsidRPr="00D95A9D">
              <w:rPr>
                <w:sz w:val="18"/>
                <w:szCs w:val="18"/>
              </w:rPr>
              <w:t>Množstvo očkovacej látky</w:t>
            </w:r>
          </w:p>
        </w:tc>
      </w:tr>
      <w:tr w:rsidR="002E0E66" w:rsidRPr="00D95A9D" w14:paraId="5D70F2DD"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63532F53" w14:textId="77777777" w:rsidR="002E0E66" w:rsidRPr="00D95A9D" w:rsidRDefault="4B1F096C" w:rsidP="4B1F096C">
            <w:pPr>
              <w:rPr>
                <w:sz w:val="18"/>
                <w:szCs w:val="18"/>
              </w:rPr>
            </w:pPr>
            <w:r w:rsidRPr="00D95A9D">
              <w:rPr>
                <w:sz w:val="18"/>
                <w:szCs w:val="18"/>
              </w:rPr>
              <w:t>Zrušené očkovanie</w:t>
            </w:r>
          </w:p>
          <w:p w14:paraId="094B653D" w14:textId="77777777" w:rsidR="002E0E66" w:rsidRPr="00D95A9D" w:rsidRDefault="4B1F096C" w:rsidP="4B1F096C">
            <w:pPr>
              <w:rPr>
                <w:sz w:val="18"/>
                <w:szCs w:val="18"/>
              </w:rPr>
            </w:pPr>
            <w:r w:rsidRPr="00D95A9D">
              <w:rPr>
                <w:sz w:val="18"/>
                <w:szCs w:val="18"/>
              </w:rPr>
              <w:t>(OZ.9)</w:t>
            </w:r>
          </w:p>
        </w:tc>
        <w:tc>
          <w:tcPr>
            <w:tcW w:w="3819" w:type="pct"/>
            <w:tcBorders>
              <w:top w:val="single" w:sz="4" w:space="0" w:color="auto"/>
              <w:left w:val="single" w:sz="4" w:space="0" w:color="auto"/>
              <w:bottom w:val="single" w:sz="4" w:space="0" w:color="auto"/>
              <w:right w:val="single" w:sz="4" w:space="0" w:color="auto"/>
            </w:tcBorders>
          </w:tcPr>
          <w:p w14:paraId="2C777FB9" w14:textId="77777777" w:rsidR="002E0E66" w:rsidRPr="00D95A9D" w:rsidRDefault="00222D59" w:rsidP="4B1F096C">
            <w:pPr>
              <w:rPr>
                <w:sz w:val="18"/>
                <w:szCs w:val="18"/>
              </w:rPr>
            </w:pPr>
            <w:r w:rsidRPr="00D95A9D">
              <w:rPr>
                <w:sz w:val="18"/>
                <w:szCs w:val="18"/>
              </w:rPr>
              <w:t>Zoznam elementov, ktoré je potrebné vyplniť v prípade, že daný záznam popisuje zrušené očkovanie pacienta.</w:t>
            </w:r>
          </w:p>
          <w:p w14:paraId="7F6B9646" w14:textId="77777777" w:rsidR="002E0E66" w:rsidRPr="00D95A9D" w:rsidRDefault="002E0E66" w:rsidP="00B50776">
            <w:pPr>
              <w:rPr>
                <w:sz w:val="18"/>
                <w:szCs w:val="18"/>
              </w:rPr>
            </w:pPr>
          </w:p>
        </w:tc>
      </w:tr>
      <w:tr w:rsidR="002E0E66" w:rsidRPr="00D95A9D" w14:paraId="3BC9EECF"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5121F6CE" w14:textId="77777777" w:rsidR="002E0E66" w:rsidRPr="00D95A9D" w:rsidRDefault="4B1F096C" w:rsidP="4B1F096C">
            <w:pPr>
              <w:rPr>
                <w:sz w:val="18"/>
                <w:szCs w:val="18"/>
              </w:rPr>
            </w:pPr>
            <w:r w:rsidRPr="00D95A9D">
              <w:rPr>
                <w:sz w:val="18"/>
                <w:szCs w:val="18"/>
              </w:rPr>
              <w:t>Dôvod zrušenia očkovania</w:t>
            </w:r>
          </w:p>
          <w:p w14:paraId="1F06139B" w14:textId="77777777" w:rsidR="002E0E66" w:rsidRPr="00D95A9D" w:rsidRDefault="4B1F096C" w:rsidP="4B1F096C">
            <w:pPr>
              <w:rPr>
                <w:sz w:val="18"/>
                <w:szCs w:val="18"/>
              </w:rPr>
            </w:pPr>
            <w:r w:rsidRPr="00D95A9D">
              <w:rPr>
                <w:sz w:val="18"/>
                <w:szCs w:val="18"/>
              </w:rPr>
              <w:t>(OZ.9.1)</w:t>
            </w:r>
          </w:p>
        </w:tc>
        <w:tc>
          <w:tcPr>
            <w:tcW w:w="3819" w:type="pct"/>
            <w:tcBorders>
              <w:top w:val="single" w:sz="4" w:space="0" w:color="auto"/>
              <w:left w:val="single" w:sz="4" w:space="0" w:color="auto"/>
              <w:bottom w:val="single" w:sz="4" w:space="0" w:color="auto"/>
              <w:right w:val="single" w:sz="4" w:space="0" w:color="auto"/>
            </w:tcBorders>
          </w:tcPr>
          <w:p w14:paraId="472AE1D2" w14:textId="77777777" w:rsidR="00222D59" w:rsidRPr="00D95A9D" w:rsidRDefault="00222D59" w:rsidP="00222D59">
            <w:pPr>
              <w:rPr>
                <w:sz w:val="18"/>
                <w:szCs w:val="18"/>
              </w:rPr>
            </w:pPr>
            <w:r w:rsidRPr="00D95A9D">
              <w:rPr>
                <w:sz w:val="18"/>
                <w:szCs w:val="18"/>
              </w:rPr>
              <w:t>Dôvod zrušenia resp. rozhodnutia o nevykonaní očkovania.</w:t>
            </w:r>
          </w:p>
          <w:p w14:paraId="53261E30" w14:textId="77777777" w:rsidR="002E0E66" w:rsidRPr="00D95A9D" w:rsidRDefault="00D95A9D" w:rsidP="00222D59">
            <w:pPr>
              <w:rPr>
                <w:sz w:val="18"/>
                <w:szCs w:val="18"/>
              </w:rPr>
            </w:pPr>
            <w:r w:rsidRPr="00D95A9D">
              <w:rPr>
                <w:sz w:val="18"/>
                <w:szCs w:val="18"/>
              </w:rPr>
              <w:t>Napr.</w:t>
            </w:r>
            <w:r w:rsidR="00222D59" w:rsidRPr="00D95A9D">
              <w:rPr>
                <w:sz w:val="18"/>
                <w:szCs w:val="18"/>
              </w:rPr>
              <w:t>: Pacient je tuberkulín pozitívny, očkovanie TBC nepotrebné</w:t>
            </w:r>
          </w:p>
          <w:p w14:paraId="7860FCAA" w14:textId="77777777" w:rsidR="002E0E66" w:rsidRPr="00D95A9D" w:rsidRDefault="002E0E66" w:rsidP="002E0E66">
            <w:pPr>
              <w:rPr>
                <w:sz w:val="18"/>
                <w:szCs w:val="18"/>
              </w:rPr>
            </w:pPr>
          </w:p>
        </w:tc>
      </w:tr>
      <w:tr w:rsidR="002E0E66" w:rsidRPr="00D95A9D" w14:paraId="28F98E88"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4CDB4826" w14:textId="77777777" w:rsidR="002E0E66" w:rsidRPr="00D95A9D" w:rsidRDefault="4B1F096C" w:rsidP="4B1F096C">
            <w:pPr>
              <w:rPr>
                <w:sz w:val="18"/>
                <w:szCs w:val="18"/>
              </w:rPr>
            </w:pPr>
            <w:r w:rsidRPr="00D95A9D">
              <w:rPr>
                <w:sz w:val="18"/>
                <w:szCs w:val="18"/>
              </w:rPr>
              <w:t>Dátum a čas plánovaného očkovania</w:t>
            </w:r>
          </w:p>
        </w:tc>
        <w:tc>
          <w:tcPr>
            <w:tcW w:w="3819" w:type="pct"/>
            <w:tcBorders>
              <w:top w:val="single" w:sz="4" w:space="0" w:color="auto"/>
              <w:left w:val="single" w:sz="4" w:space="0" w:color="auto"/>
              <w:bottom w:val="single" w:sz="4" w:space="0" w:color="auto"/>
              <w:right w:val="single" w:sz="4" w:space="0" w:color="auto"/>
            </w:tcBorders>
          </w:tcPr>
          <w:p w14:paraId="136BC88D" w14:textId="77777777" w:rsidR="002E0E66" w:rsidRPr="00D95A9D" w:rsidRDefault="00222D59" w:rsidP="4B1F096C">
            <w:pPr>
              <w:rPr>
                <w:sz w:val="18"/>
                <w:szCs w:val="18"/>
              </w:rPr>
            </w:pPr>
            <w:r w:rsidRPr="00D95A9D">
              <w:rPr>
                <w:sz w:val="18"/>
                <w:szCs w:val="18"/>
              </w:rPr>
              <w:t>Dátum a čas kedy bolo zrušené očkovanie plánované.</w:t>
            </w:r>
          </w:p>
        </w:tc>
      </w:tr>
      <w:tr w:rsidR="00A54C37" w:rsidRPr="00D95A9D" w14:paraId="48F4135B"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08DDD1EC" w14:textId="77777777" w:rsidR="00A54C37" w:rsidRPr="00D95A9D" w:rsidRDefault="4B1F096C" w:rsidP="4B1F096C">
            <w:pPr>
              <w:rPr>
                <w:sz w:val="18"/>
                <w:szCs w:val="18"/>
              </w:rPr>
            </w:pPr>
            <w:r w:rsidRPr="00D95A9D">
              <w:rPr>
                <w:sz w:val="18"/>
                <w:szCs w:val="18"/>
              </w:rPr>
              <w:t>RC_ID</w:t>
            </w:r>
            <w:r w:rsidR="03ECAE38" w:rsidRPr="00D95A9D">
              <w:br/>
            </w:r>
            <w:r w:rsidRPr="00D95A9D">
              <w:rPr>
                <w:sz w:val="18"/>
                <w:szCs w:val="18"/>
              </w:rPr>
              <w:t>(OZ.10)</w:t>
            </w:r>
          </w:p>
        </w:tc>
        <w:tc>
          <w:tcPr>
            <w:tcW w:w="3819" w:type="pct"/>
            <w:tcBorders>
              <w:top w:val="single" w:sz="4" w:space="0" w:color="auto"/>
              <w:left w:val="single" w:sz="4" w:space="0" w:color="auto"/>
              <w:bottom w:val="single" w:sz="4" w:space="0" w:color="auto"/>
              <w:right w:val="single" w:sz="4" w:space="0" w:color="auto"/>
            </w:tcBorders>
          </w:tcPr>
          <w:p w14:paraId="40CB0E65" w14:textId="77777777" w:rsidR="00A54C37" w:rsidRPr="00D95A9D" w:rsidRDefault="4B1F096C" w:rsidP="4B1F096C">
            <w:pPr>
              <w:rPr>
                <w:sz w:val="18"/>
                <w:szCs w:val="18"/>
              </w:rPr>
            </w:pPr>
            <w:r w:rsidRPr="00D95A9D">
              <w:rPr>
                <w:sz w:val="18"/>
                <w:szCs w:val="18"/>
              </w:rPr>
              <w:t>Obsahuje informácie o identifikátore záznamu, ktorý je vytvorený</w:t>
            </w:r>
          </w:p>
        </w:tc>
      </w:tr>
      <w:tr w:rsidR="00A54C37" w:rsidRPr="00D95A9D" w14:paraId="61C1DCE1"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56975BA8" w14:textId="77777777" w:rsidR="00A54C37" w:rsidRPr="00D95A9D" w:rsidRDefault="4B1F096C" w:rsidP="4B1F096C">
            <w:pPr>
              <w:rPr>
                <w:sz w:val="18"/>
                <w:szCs w:val="18"/>
              </w:rPr>
            </w:pPr>
            <w:r w:rsidRPr="00D95A9D">
              <w:rPr>
                <w:sz w:val="18"/>
                <w:szCs w:val="18"/>
              </w:rPr>
              <w:t>II</w:t>
            </w:r>
          </w:p>
          <w:p w14:paraId="07A40E75" w14:textId="77777777" w:rsidR="00A54C37" w:rsidRPr="00D95A9D" w:rsidRDefault="4B1F096C" w:rsidP="4B1F096C">
            <w:pPr>
              <w:rPr>
                <w:sz w:val="18"/>
                <w:szCs w:val="18"/>
              </w:rPr>
            </w:pPr>
            <w:r w:rsidRPr="00D95A9D">
              <w:rPr>
                <w:sz w:val="18"/>
                <w:szCs w:val="18"/>
              </w:rPr>
              <w:t>(OZ.10.1)</w:t>
            </w:r>
          </w:p>
        </w:tc>
        <w:tc>
          <w:tcPr>
            <w:tcW w:w="3819" w:type="pct"/>
            <w:tcBorders>
              <w:top w:val="single" w:sz="4" w:space="0" w:color="auto"/>
              <w:left w:val="single" w:sz="4" w:space="0" w:color="auto"/>
              <w:bottom w:val="single" w:sz="4" w:space="0" w:color="auto"/>
              <w:right w:val="single" w:sz="4" w:space="0" w:color="auto"/>
            </w:tcBorders>
          </w:tcPr>
          <w:p w14:paraId="3BCB4A7D" w14:textId="77777777" w:rsidR="00A54C37" w:rsidRPr="00D95A9D" w:rsidRDefault="4B1F096C" w:rsidP="4B1F096C">
            <w:pPr>
              <w:rPr>
                <w:sz w:val="18"/>
                <w:szCs w:val="18"/>
              </w:rPr>
            </w:pPr>
            <w:r w:rsidRPr="00D95A9D">
              <w:rPr>
                <w:sz w:val="18"/>
                <w:szCs w:val="18"/>
              </w:rPr>
              <w:t xml:space="preserve">Identifikátor záznamu je generovaný podľa popisu v X070 a generuje ho ISPZS </w:t>
            </w:r>
          </w:p>
          <w:p w14:paraId="00F568CB" w14:textId="77777777" w:rsidR="00A54C37" w:rsidRPr="00D95A9D" w:rsidRDefault="00A54C37" w:rsidP="00A54C37">
            <w:pPr>
              <w:rPr>
                <w:sz w:val="18"/>
                <w:szCs w:val="18"/>
              </w:rPr>
            </w:pPr>
          </w:p>
        </w:tc>
      </w:tr>
      <w:tr w:rsidR="00A54C37" w:rsidRPr="00D95A9D" w14:paraId="24AB33A9"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6543993A" w14:textId="77777777" w:rsidR="00A54C37" w:rsidRPr="00D95A9D" w:rsidRDefault="4B1F096C" w:rsidP="4B1F096C">
            <w:pPr>
              <w:rPr>
                <w:sz w:val="18"/>
                <w:szCs w:val="18"/>
              </w:rPr>
            </w:pPr>
            <w:r w:rsidRPr="00D95A9D">
              <w:rPr>
                <w:sz w:val="18"/>
                <w:szCs w:val="18"/>
              </w:rPr>
              <w:lastRenderedPageBreak/>
              <w:t>OID</w:t>
            </w:r>
          </w:p>
          <w:p w14:paraId="6D5A242E" w14:textId="77777777" w:rsidR="00A54C37" w:rsidRPr="00D95A9D" w:rsidRDefault="4B1F096C" w:rsidP="4B1F096C">
            <w:pPr>
              <w:rPr>
                <w:sz w:val="18"/>
                <w:szCs w:val="18"/>
              </w:rPr>
            </w:pPr>
            <w:r w:rsidRPr="00D95A9D">
              <w:rPr>
                <w:sz w:val="18"/>
                <w:szCs w:val="18"/>
              </w:rPr>
              <w:t>(OZ.10.2)</w:t>
            </w:r>
          </w:p>
        </w:tc>
        <w:tc>
          <w:tcPr>
            <w:tcW w:w="3819" w:type="pct"/>
            <w:tcBorders>
              <w:top w:val="single" w:sz="4" w:space="0" w:color="auto"/>
              <w:left w:val="single" w:sz="4" w:space="0" w:color="auto"/>
              <w:bottom w:val="single" w:sz="4" w:space="0" w:color="auto"/>
              <w:right w:val="single" w:sz="4" w:space="0" w:color="auto"/>
            </w:tcBorders>
          </w:tcPr>
          <w:p w14:paraId="362AD7F2" w14:textId="77777777" w:rsidR="00A54C37" w:rsidRPr="00D95A9D" w:rsidRDefault="4B1F096C" w:rsidP="4B1F096C">
            <w:pPr>
              <w:rPr>
                <w:sz w:val="18"/>
                <w:szCs w:val="18"/>
              </w:rPr>
            </w:pPr>
            <w:r w:rsidRPr="00D95A9D">
              <w:rPr>
                <w:sz w:val="18"/>
                <w:szCs w:val="18"/>
              </w:rPr>
              <w:t>Obsahuje informáciu o type záznamu (archetypu), ktorý je v rámci záznamu používaný OID: 1.3.158.00165387.100.60.50</w:t>
            </w:r>
          </w:p>
        </w:tc>
      </w:tr>
    </w:tbl>
    <w:p w14:paraId="56E99E94" w14:textId="77777777" w:rsidR="00DC094D" w:rsidRPr="00914B07" w:rsidRDefault="34661EDB" w:rsidP="00B50180">
      <w:pPr>
        <w:pStyle w:val="Nadpis3"/>
      </w:pPr>
      <w:bookmarkStart w:id="303" w:name="_Výsledky_vyšetrení"/>
      <w:bookmarkStart w:id="304" w:name="_Toc56172019"/>
      <w:bookmarkEnd w:id="303"/>
      <w:r>
        <w:t>Výsledky vyšetrení</w:t>
      </w:r>
      <w:bookmarkEnd w:id="304"/>
    </w:p>
    <w:p w14:paraId="5B7578D8" w14:textId="77777777" w:rsidR="00DC094D" w:rsidRPr="003E3BC4" w:rsidRDefault="4B1F096C" w:rsidP="003E3BC4">
      <w:pPr>
        <w:rPr>
          <w:b/>
        </w:rPr>
      </w:pPr>
      <w:r w:rsidRPr="003E3BC4">
        <w:rPr>
          <w:b/>
        </w:rPr>
        <w:t>CEN-EN13606-COMPOSITION.Vysledky_vysetreni.v2</w:t>
      </w:r>
    </w:p>
    <w:p w14:paraId="44A9D195" w14:textId="77777777" w:rsidR="00DC094D" w:rsidRPr="00914B07" w:rsidRDefault="34661EDB" w:rsidP="00B50180">
      <w:pPr>
        <w:pStyle w:val="Nadpis4"/>
      </w:pPr>
      <w:bookmarkStart w:id="305" w:name="_Krvný_tlak"/>
      <w:bookmarkStart w:id="306" w:name="_Toc56172020"/>
      <w:bookmarkEnd w:id="305"/>
      <w:r>
        <w:t>Krvný tlak</w:t>
      </w:r>
      <w:bookmarkEnd w:id="306"/>
    </w:p>
    <w:p w14:paraId="41DA162C" w14:textId="77777777" w:rsidR="00DC094D" w:rsidRPr="003E3BC4" w:rsidRDefault="4B1F096C" w:rsidP="003E3BC4">
      <w:pPr>
        <w:rPr>
          <w:b/>
        </w:rPr>
      </w:pPr>
      <w:r w:rsidRPr="003E3BC4">
        <w:rPr>
          <w:b/>
        </w:rPr>
        <w:t>CEN-EN13606-ENTRY.Krvny_tlak.v2</w:t>
      </w:r>
    </w:p>
    <w:p w14:paraId="6691760A" w14:textId="77777777" w:rsidR="00DC094D" w:rsidRPr="00D95A9D" w:rsidRDefault="00DC094D" w:rsidP="00DC094D">
      <w:pPr>
        <w:rPr>
          <w:b/>
        </w:rPr>
      </w:pPr>
    </w:p>
    <w:tbl>
      <w:tblPr>
        <w:tblW w:w="5261" w:type="pct"/>
        <w:tblLook w:val="04A0" w:firstRow="1" w:lastRow="0" w:firstColumn="1" w:lastColumn="0" w:noHBand="0" w:noVBand="1"/>
      </w:tblPr>
      <w:tblGrid>
        <w:gridCol w:w="2243"/>
        <w:gridCol w:w="7254"/>
      </w:tblGrid>
      <w:tr w:rsidR="00DC094D" w:rsidRPr="00D95A9D" w14:paraId="1708438E" w14:textId="77777777" w:rsidTr="00DB77B9">
        <w:trPr>
          <w:cantSplit/>
          <w:tblHeader/>
        </w:trPr>
        <w:tc>
          <w:tcPr>
            <w:tcW w:w="1181" w:type="pct"/>
            <w:tcBorders>
              <w:bottom w:val="single" w:sz="4" w:space="0" w:color="auto"/>
            </w:tcBorders>
            <w:shd w:val="clear" w:color="auto" w:fill="002060"/>
            <w:vAlign w:val="center"/>
          </w:tcPr>
          <w:p w14:paraId="756A5896" w14:textId="77777777" w:rsidR="00DC094D" w:rsidRPr="00D95A9D" w:rsidRDefault="34661EDB" w:rsidP="00DC72FE">
            <w:pPr>
              <w:pStyle w:val="ESONormal"/>
              <w:jc w:val="left"/>
            </w:pPr>
            <w:r w:rsidRPr="00D95A9D">
              <w:rPr>
                <w:sz w:val="18"/>
                <w:szCs w:val="18"/>
              </w:rPr>
              <w:t>ADL Element/Ontology/text:</w:t>
            </w:r>
          </w:p>
        </w:tc>
        <w:tc>
          <w:tcPr>
            <w:tcW w:w="3819" w:type="pct"/>
            <w:tcBorders>
              <w:bottom w:val="single" w:sz="4" w:space="0" w:color="auto"/>
            </w:tcBorders>
            <w:shd w:val="clear" w:color="auto" w:fill="002060"/>
            <w:vAlign w:val="center"/>
          </w:tcPr>
          <w:p w14:paraId="0BD57578" w14:textId="77777777" w:rsidR="00DC094D" w:rsidRPr="00D95A9D" w:rsidRDefault="6DE4F7B8" w:rsidP="00DC72FE">
            <w:pPr>
              <w:pStyle w:val="ESONormal"/>
              <w:jc w:val="left"/>
            </w:pPr>
            <w:r w:rsidRPr="00D95A9D">
              <w:rPr>
                <w:color w:val="FFFFFF" w:themeColor="background2"/>
                <w:sz w:val="18"/>
                <w:szCs w:val="18"/>
              </w:rPr>
              <w:t>Popis:</w:t>
            </w:r>
          </w:p>
        </w:tc>
      </w:tr>
      <w:tr w:rsidR="00DC094D" w:rsidRPr="00D95A9D" w14:paraId="2FF58755"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33145296" w14:textId="77777777" w:rsidR="00DC094D" w:rsidRPr="00D95A9D" w:rsidRDefault="4B1F096C" w:rsidP="4B1F096C">
            <w:pPr>
              <w:rPr>
                <w:sz w:val="18"/>
                <w:szCs w:val="18"/>
              </w:rPr>
            </w:pPr>
            <w:r w:rsidRPr="00D95A9D">
              <w:rPr>
                <w:sz w:val="18"/>
                <w:szCs w:val="18"/>
              </w:rPr>
              <w:t>Dátum merania</w:t>
            </w:r>
          </w:p>
          <w:p w14:paraId="2DB12095" w14:textId="77777777" w:rsidR="00DC094D" w:rsidRPr="00D95A9D" w:rsidRDefault="4B1F096C" w:rsidP="4B1F096C">
            <w:pPr>
              <w:rPr>
                <w:sz w:val="18"/>
                <w:szCs w:val="18"/>
              </w:rPr>
            </w:pPr>
            <w:r w:rsidRPr="00D95A9D">
              <w:rPr>
                <w:sz w:val="18"/>
                <w:szCs w:val="18"/>
              </w:rPr>
              <w:t>(KT.1)</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7F3BB0AB" w14:textId="77777777" w:rsidR="00DC094D" w:rsidRPr="00D95A9D" w:rsidRDefault="00222D59" w:rsidP="4B1F096C">
            <w:pPr>
              <w:pStyle w:val="ESONormal"/>
              <w:jc w:val="left"/>
              <w:rPr>
                <w:sz w:val="18"/>
                <w:szCs w:val="18"/>
              </w:rPr>
            </w:pPr>
            <w:r w:rsidRPr="00D95A9D">
              <w:rPr>
                <w:sz w:val="18"/>
                <w:szCs w:val="18"/>
              </w:rPr>
              <w:t>Dátum merania krvného tlaku. Dátum nesmie byť neskôr ako dátum zaznamenania záznamu do doplnkových zdravotných záznamov.</w:t>
            </w:r>
          </w:p>
        </w:tc>
      </w:tr>
      <w:tr w:rsidR="00DC094D" w:rsidRPr="00D95A9D" w14:paraId="78ADA31F"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7955A16A" w14:textId="77777777" w:rsidR="00DC094D" w:rsidRPr="00D95A9D" w:rsidRDefault="4B1F096C" w:rsidP="4B1F096C">
            <w:pPr>
              <w:rPr>
                <w:sz w:val="18"/>
                <w:szCs w:val="18"/>
              </w:rPr>
            </w:pPr>
            <w:r w:rsidRPr="00D95A9D">
              <w:rPr>
                <w:sz w:val="18"/>
                <w:szCs w:val="18"/>
              </w:rPr>
              <w:t>Systolický tlak</w:t>
            </w:r>
          </w:p>
          <w:p w14:paraId="651E6208" w14:textId="77777777" w:rsidR="00DC094D" w:rsidRPr="00D95A9D" w:rsidRDefault="4B1F096C" w:rsidP="4B1F096C">
            <w:pPr>
              <w:rPr>
                <w:sz w:val="18"/>
                <w:szCs w:val="18"/>
              </w:rPr>
            </w:pPr>
            <w:r w:rsidRPr="00D95A9D">
              <w:rPr>
                <w:sz w:val="18"/>
                <w:szCs w:val="18"/>
              </w:rPr>
              <w:t>(KT.2)</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59A3B6EE" w14:textId="77777777" w:rsidR="00DC094D" w:rsidRPr="00D95A9D" w:rsidRDefault="00222D59" w:rsidP="4B1F096C">
            <w:pPr>
              <w:rPr>
                <w:sz w:val="18"/>
                <w:szCs w:val="18"/>
              </w:rPr>
            </w:pPr>
            <w:r w:rsidRPr="00D95A9D">
              <w:rPr>
                <w:sz w:val="18"/>
                <w:szCs w:val="18"/>
              </w:rPr>
              <w:t>Systolický alebo horný tlak krvi</w:t>
            </w:r>
          </w:p>
        </w:tc>
      </w:tr>
      <w:tr w:rsidR="00DC094D" w:rsidRPr="00D95A9D" w14:paraId="61B27582"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3857D439" w14:textId="77777777" w:rsidR="00DC094D" w:rsidRPr="00D95A9D" w:rsidRDefault="4B1F096C" w:rsidP="4B1F096C">
            <w:pPr>
              <w:rPr>
                <w:sz w:val="18"/>
                <w:szCs w:val="18"/>
              </w:rPr>
            </w:pPr>
            <w:r w:rsidRPr="00D95A9D">
              <w:rPr>
                <w:sz w:val="18"/>
                <w:szCs w:val="18"/>
              </w:rPr>
              <w:t>Diastolický tlak</w:t>
            </w:r>
          </w:p>
          <w:p w14:paraId="1C756135" w14:textId="77777777" w:rsidR="00DC094D" w:rsidRPr="00D95A9D" w:rsidRDefault="4B1F096C" w:rsidP="4B1F096C">
            <w:pPr>
              <w:rPr>
                <w:sz w:val="18"/>
                <w:szCs w:val="18"/>
              </w:rPr>
            </w:pPr>
            <w:r w:rsidRPr="00D95A9D">
              <w:rPr>
                <w:sz w:val="18"/>
                <w:szCs w:val="18"/>
              </w:rPr>
              <w:t>(KT.3)</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5E1EE134" w14:textId="77777777" w:rsidR="00DC094D" w:rsidRPr="00D95A9D" w:rsidRDefault="00222D59" w:rsidP="4B1F096C">
            <w:pPr>
              <w:rPr>
                <w:sz w:val="18"/>
                <w:szCs w:val="18"/>
              </w:rPr>
            </w:pPr>
            <w:r w:rsidRPr="00D95A9D">
              <w:rPr>
                <w:sz w:val="18"/>
                <w:szCs w:val="18"/>
              </w:rPr>
              <w:t>Diastolický alebo dolný tlak krvi.</w:t>
            </w:r>
          </w:p>
        </w:tc>
      </w:tr>
      <w:tr w:rsidR="00DC094D" w:rsidRPr="00D95A9D" w14:paraId="1B066EC9"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1652F277" w14:textId="77777777" w:rsidR="00DC094D" w:rsidRPr="00D95A9D" w:rsidRDefault="4B1F096C" w:rsidP="4B1F096C">
            <w:pPr>
              <w:rPr>
                <w:sz w:val="18"/>
                <w:szCs w:val="18"/>
              </w:rPr>
            </w:pPr>
            <w:r w:rsidRPr="00D95A9D">
              <w:rPr>
                <w:sz w:val="18"/>
                <w:szCs w:val="18"/>
              </w:rPr>
              <w:t>Stredný arteriálny tlak</w:t>
            </w:r>
          </w:p>
          <w:p w14:paraId="072C8AD6" w14:textId="77777777" w:rsidR="00DC094D" w:rsidRPr="00D95A9D" w:rsidRDefault="4B1F096C" w:rsidP="4B1F096C">
            <w:pPr>
              <w:rPr>
                <w:sz w:val="18"/>
                <w:szCs w:val="18"/>
              </w:rPr>
            </w:pPr>
            <w:r w:rsidRPr="00D95A9D">
              <w:rPr>
                <w:sz w:val="18"/>
                <w:szCs w:val="18"/>
              </w:rPr>
              <w:t>(KT.4)</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52D6F1C8" w14:textId="77777777" w:rsidR="00DC094D" w:rsidRPr="00D95A9D" w:rsidRDefault="00222D59" w:rsidP="4B1F096C">
            <w:pPr>
              <w:rPr>
                <w:sz w:val="18"/>
                <w:szCs w:val="18"/>
              </w:rPr>
            </w:pPr>
            <w:r w:rsidRPr="00D95A9D">
              <w:rPr>
                <w:sz w:val="18"/>
                <w:szCs w:val="18"/>
              </w:rPr>
              <w:t>Stredný (priemerný) arteriálny tlak krvi.</w:t>
            </w:r>
          </w:p>
        </w:tc>
      </w:tr>
      <w:tr w:rsidR="00DC094D" w:rsidRPr="00D95A9D" w14:paraId="207FFDA9"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60D4C26D" w14:textId="77777777" w:rsidR="00DC094D" w:rsidRPr="00D95A9D" w:rsidRDefault="4B1F096C" w:rsidP="4B1F096C">
            <w:pPr>
              <w:rPr>
                <w:sz w:val="18"/>
                <w:szCs w:val="18"/>
              </w:rPr>
            </w:pPr>
            <w:r w:rsidRPr="00D95A9D">
              <w:rPr>
                <w:sz w:val="18"/>
                <w:szCs w:val="18"/>
              </w:rPr>
              <w:t>Pulz</w:t>
            </w:r>
          </w:p>
          <w:p w14:paraId="5D33AC48" w14:textId="77777777" w:rsidR="00DC094D" w:rsidRPr="00D95A9D" w:rsidRDefault="4B1F096C" w:rsidP="4B1F096C">
            <w:pPr>
              <w:rPr>
                <w:sz w:val="18"/>
                <w:szCs w:val="18"/>
              </w:rPr>
            </w:pPr>
            <w:r w:rsidRPr="00D95A9D">
              <w:rPr>
                <w:sz w:val="18"/>
                <w:szCs w:val="18"/>
              </w:rPr>
              <w:t>(KT.5)</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22653A72" w14:textId="77777777" w:rsidR="00DC094D" w:rsidRPr="00D95A9D" w:rsidRDefault="00222D59" w:rsidP="34661EDB">
            <w:pPr>
              <w:rPr>
                <w:sz w:val="18"/>
                <w:szCs w:val="18"/>
              </w:rPr>
            </w:pPr>
            <w:r w:rsidRPr="00D95A9D">
              <w:rPr>
                <w:sz w:val="18"/>
                <w:szCs w:val="18"/>
              </w:rPr>
              <w:t>Počet tepov za minútu</w:t>
            </w:r>
          </w:p>
        </w:tc>
      </w:tr>
      <w:tr w:rsidR="00B824AE" w:rsidRPr="00D95A9D" w14:paraId="4BCE1A0D"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6932F27E" w14:textId="77777777" w:rsidR="00B824AE" w:rsidRPr="00D95A9D" w:rsidRDefault="4B1F096C" w:rsidP="4B1F096C">
            <w:pPr>
              <w:rPr>
                <w:sz w:val="18"/>
                <w:szCs w:val="18"/>
              </w:rPr>
            </w:pPr>
            <w:r w:rsidRPr="00D95A9D">
              <w:rPr>
                <w:sz w:val="18"/>
                <w:szCs w:val="18"/>
              </w:rPr>
              <w:t>Poznámka</w:t>
            </w:r>
          </w:p>
          <w:p w14:paraId="628DAB28" w14:textId="77777777" w:rsidR="00B824AE" w:rsidRPr="00D95A9D" w:rsidRDefault="4B1F096C" w:rsidP="4B1F096C">
            <w:pPr>
              <w:rPr>
                <w:sz w:val="18"/>
                <w:szCs w:val="18"/>
              </w:rPr>
            </w:pPr>
            <w:r w:rsidRPr="00D95A9D">
              <w:rPr>
                <w:sz w:val="18"/>
                <w:szCs w:val="18"/>
              </w:rPr>
              <w:t>(KT.6)</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6FEC0022" w14:textId="77777777" w:rsidR="00B824AE" w:rsidRPr="00D95A9D" w:rsidRDefault="00222D59" w:rsidP="4B1F096C">
            <w:pPr>
              <w:rPr>
                <w:sz w:val="18"/>
                <w:szCs w:val="18"/>
              </w:rPr>
            </w:pPr>
            <w:r w:rsidRPr="00D95A9D">
              <w:rPr>
                <w:sz w:val="18"/>
                <w:szCs w:val="18"/>
              </w:rPr>
              <w:t>Upresňujúca poznámka zdravotníckeho pracovníka k nameraným hodnotám krvného tlaku pacienta.</w:t>
            </w:r>
          </w:p>
        </w:tc>
      </w:tr>
      <w:tr w:rsidR="00B824AE" w:rsidRPr="00D95A9D" w14:paraId="2014A036"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3CCA4EBF" w14:textId="77777777" w:rsidR="00B824AE" w:rsidRPr="00D95A9D" w:rsidRDefault="4B1F096C" w:rsidP="4B1F096C">
            <w:pPr>
              <w:rPr>
                <w:sz w:val="18"/>
                <w:szCs w:val="18"/>
              </w:rPr>
            </w:pPr>
            <w:r w:rsidRPr="00D95A9D">
              <w:rPr>
                <w:sz w:val="18"/>
                <w:szCs w:val="18"/>
              </w:rPr>
              <w:t>Okolnosti merania</w:t>
            </w:r>
          </w:p>
          <w:p w14:paraId="383BD00D" w14:textId="77777777" w:rsidR="00B824AE" w:rsidRPr="00D95A9D" w:rsidRDefault="4B1F096C" w:rsidP="4B1F096C">
            <w:pPr>
              <w:rPr>
                <w:sz w:val="18"/>
                <w:szCs w:val="18"/>
              </w:rPr>
            </w:pPr>
            <w:r w:rsidRPr="00D95A9D">
              <w:rPr>
                <w:sz w:val="18"/>
                <w:szCs w:val="18"/>
              </w:rPr>
              <w:t>(KT.7)</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69A95451" w14:textId="77777777" w:rsidR="00B824AE" w:rsidRPr="00D95A9D" w:rsidRDefault="00222D59" w:rsidP="4B1F096C">
            <w:pPr>
              <w:rPr>
                <w:sz w:val="18"/>
                <w:szCs w:val="18"/>
              </w:rPr>
            </w:pPr>
            <w:r w:rsidRPr="00D95A9D">
              <w:rPr>
                <w:sz w:val="18"/>
                <w:szCs w:val="18"/>
              </w:rPr>
              <w:t>Sprievodné okolnosti v čase merania krvného tlaku. Hodnota je vyberaná z číselníka: 1.3.158.00165387.100.10.30</w:t>
            </w:r>
          </w:p>
        </w:tc>
      </w:tr>
      <w:tr w:rsidR="00B824AE" w:rsidRPr="00D95A9D" w14:paraId="6D0FA69B"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525309F6" w14:textId="77777777" w:rsidR="00B824AE" w:rsidRPr="00D95A9D" w:rsidRDefault="4B1F096C" w:rsidP="4B1F096C">
            <w:pPr>
              <w:rPr>
                <w:sz w:val="18"/>
                <w:szCs w:val="18"/>
              </w:rPr>
            </w:pPr>
            <w:r w:rsidRPr="00D95A9D">
              <w:rPr>
                <w:sz w:val="18"/>
                <w:szCs w:val="18"/>
              </w:rPr>
              <w:t>Metóda merania</w:t>
            </w:r>
          </w:p>
          <w:p w14:paraId="56B2141B" w14:textId="77777777" w:rsidR="00B824AE" w:rsidRPr="00D95A9D" w:rsidRDefault="4B1F096C" w:rsidP="4B1F096C">
            <w:pPr>
              <w:rPr>
                <w:sz w:val="18"/>
                <w:szCs w:val="18"/>
              </w:rPr>
            </w:pPr>
            <w:r w:rsidRPr="00D95A9D">
              <w:rPr>
                <w:sz w:val="18"/>
                <w:szCs w:val="18"/>
              </w:rPr>
              <w:t>(KT.8)</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08BA45AD" w14:textId="77777777" w:rsidR="00B824AE" w:rsidRPr="00D95A9D" w:rsidRDefault="00222D59" w:rsidP="4B1F096C">
            <w:pPr>
              <w:rPr>
                <w:sz w:val="18"/>
                <w:szCs w:val="18"/>
              </w:rPr>
            </w:pPr>
            <w:r w:rsidRPr="00D95A9D">
              <w:rPr>
                <w:sz w:val="18"/>
                <w:szCs w:val="18"/>
              </w:rPr>
              <w:t>Metóda merania krvného tlaku (klasická metóda, oscilometrický princíp a pod.) 1.3.158.00165387.100.10.132.</w:t>
            </w:r>
          </w:p>
        </w:tc>
      </w:tr>
      <w:tr w:rsidR="00B824AE" w:rsidRPr="00D95A9D" w14:paraId="50CA9495"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0C778152" w14:textId="77777777" w:rsidR="00B824AE" w:rsidRPr="00D95A9D" w:rsidRDefault="4B1F096C" w:rsidP="4B1F096C">
            <w:pPr>
              <w:rPr>
                <w:sz w:val="18"/>
                <w:szCs w:val="18"/>
              </w:rPr>
            </w:pPr>
            <w:r w:rsidRPr="00D95A9D">
              <w:rPr>
                <w:sz w:val="18"/>
                <w:szCs w:val="18"/>
              </w:rPr>
              <w:t>Miesto merania</w:t>
            </w:r>
          </w:p>
          <w:p w14:paraId="5FA8E7C0" w14:textId="77777777" w:rsidR="00B824AE" w:rsidRPr="00D95A9D" w:rsidRDefault="4B1F096C" w:rsidP="4B1F096C">
            <w:pPr>
              <w:rPr>
                <w:sz w:val="18"/>
                <w:szCs w:val="18"/>
              </w:rPr>
            </w:pPr>
            <w:r w:rsidRPr="00D95A9D">
              <w:rPr>
                <w:sz w:val="18"/>
                <w:szCs w:val="18"/>
              </w:rPr>
              <w:t>(KT.9)</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6DCF9D18" w14:textId="77777777" w:rsidR="00B824AE" w:rsidRPr="00D95A9D" w:rsidRDefault="00222D59" w:rsidP="4B1F096C">
            <w:pPr>
              <w:rPr>
                <w:sz w:val="18"/>
                <w:szCs w:val="18"/>
              </w:rPr>
            </w:pPr>
            <w:r w:rsidRPr="00D95A9D">
              <w:rPr>
                <w:sz w:val="18"/>
                <w:szCs w:val="18"/>
              </w:rPr>
              <w:t>Miesto merania krvného tlaku (na ruke, na zápästí, a pod. ). Hodnota je vyberaná z číselníka miesto merania 1.3.158.00165387.100.10.115</w:t>
            </w:r>
          </w:p>
        </w:tc>
      </w:tr>
      <w:tr w:rsidR="00DC094D" w:rsidRPr="00D95A9D" w14:paraId="16C13FB5"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06B30381" w14:textId="77777777" w:rsidR="00DC094D" w:rsidRPr="00D95A9D" w:rsidRDefault="4B1F096C" w:rsidP="4B1F096C">
            <w:pPr>
              <w:rPr>
                <w:sz w:val="18"/>
                <w:szCs w:val="18"/>
              </w:rPr>
            </w:pPr>
            <w:r w:rsidRPr="00D95A9D">
              <w:rPr>
                <w:sz w:val="18"/>
                <w:szCs w:val="18"/>
              </w:rPr>
              <w:t>Zmena stavu záznamu</w:t>
            </w:r>
          </w:p>
          <w:p w14:paraId="1C9A2A81" w14:textId="77777777" w:rsidR="00DC094D" w:rsidRPr="00D95A9D" w:rsidRDefault="4B1F096C" w:rsidP="4B1F096C">
            <w:pPr>
              <w:rPr>
                <w:sz w:val="18"/>
                <w:szCs w:val="18"/>
              </w:rPr>
            </w:pPr>
            <w:r w:rsidRPr="00D95A9D">
              <w:rPr>
                <w:sz w:val="18"/>
                <w:szCs w:val="18"/>
              </w:rPr>
              <w:t>(KT.10)</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615D6B02" w14:textId="77777777" w:rsidR="00DC094D" w:rsidRPr="00D95A9D" w:rsidRDefault="00222D59" w:rsidP="4B1F096C">
            <w:pPr>
              <w:rPr>
                <w:sz w:val="18"/>
                <w:szCs w:val="18"/>
              </w:rPr>
            </w:pPr>
            <w:r w:rsidRPr="00D95A9D">
              <w:rPr>
                <w:sz w:val="18"/>
                <w:szCs w:val="18"/>
              </w:rPr>
              <w:t>Cluster definuje štruktúru auditných informácií o zmene stavu záznamu. Slúži len pre čítacie služby v prípade, že daný záznam bol editovaný lekárom (zneplatnil záznam/ vykonal storno záznamu)</w:t>
            </w:r>
          </w:p>
          <w:p w14:paraId="57DF04E4" w14:textId="77777777" w:rsidR="00DC094D" w:rsidRPr="00D95A9D" w:rsidRDefault="4B1F096C" w:rsidP="4B1F096C">
            <w:pPr>
              <w:rPr>
                <w:sz w:val="18"/>
                <w:szCs w:val="18"/>
              </w:rPr>
            </w:pPr>
            <w:r w:rsidRPr="00D95A9D">
              <w:rPr>
                <w:sz w:val="18"/>
                <w:szCs w:val="18"/>
              </w:rPr>
              <w:t>Zložený atribút:</w:t>
            </w:r>
          </w:p>
          <w:p w14:paraId="21CB7E84" w14:textId="3D39C9F9" w:rsidR="00DC094D" w:rsidRPr="00D95A9D" w:rsidRDefault="00DB2889" w:rsidP="4B1F096C">
            <w:pPr>
              <w:rPr>
                <w:sz w:val="18"/>
                <w:szCs w:val="18"/>
              </w:rPr>
            </w:pPr>
            <w:hyperlink w:anchor="_Zmeny_stavu" w:history="1">
              <w:r w:rsidR="4B1F096C" w:rsidRPr="00D95A9D">
                <w:rPr>
                  <w:rStyle w:val="Hypertextovprepojenie"/>
                  <w:sz w:val="18"/>
                  <w:szCs w:val="18"/>
                </w:rPr>
                <w:t>CEN-EN13606-CLUSTER.Zmena_stavu_zaznamu.v1</w:t>
              </w:r>
            </w:hyperlink>
          </w:p>
        </w:tc>
      </w:tr>
      <w:tr w:rsidR="00DC094D" w:rsidRPr="00D95A9D" w14:paraId="0CE03E17"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0EB5CD9C" w14:textId="77777777" w:rsidR="00DC094D" w:rsidRPr="00D95A9D" w:rsidRDefault="4B1F096C" w:rsidP="4B1F096C">
            <w:pPr>
              <w:rPr>
                <w:sz w:val="18"/>
                <w:szCs w:val="18"/>
              </w:rPr>
            </w:pPr>
            <w:r w:rsidRPr="00D95A9D">
              <w:rPr>
                <w:sz w:val="18"/>
                <w:szCs w:val="18"/>
              </w:rPr>
              <w:t>RC_ID</w:t>
            </w:r>
            <w:r w:rsidR="03ECAE38" w:rsidRPr="00D95A9D">
              <w:br/>
            </w:r>
            <w:r w:rsidRPr="00D95A9D">
              <w:rPr>
                <w:sz w:val="18"/>
                <w:szCs w:val="18"/>
              </w:rPr>
              <w:t>(KT.11)</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6F9D9EC1" w14:textId="77777777" w:rsidR="00DC094D" w:rsidRPr="00D95A9D" w:rsidRDefault="4B1F096C" w:rsidP="4B1F096C">
            <w:pPr>
              <w:rPr>
                <w:sz w:val="18"/>
                <w:szCs w:val="18"/>
              </w:rPr>
            </w:pPr>
            <w:r w:rsidRPr="00D95A9D">
              <w:rPr>
                <w:sz w:val="18"/>
                <w:szCs w:val="18"/>
              </w:rPr>
              <w:t>Obsahuje informácie o identifikátore záznamu, ktorý je vytvorený</w:t>
            </w:r>
          </w:p>
        </w:tc>
      </w:tr>
      <w:tr w:rsidR="00DC094D" w:rsidRPr="00D95A9D" w14:paraId="344FECC6"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11BAA218" w14:textId="77777777" w:rsidR="00DC094D" w:rsidRPr="00D95A9D" w:rsidRDefault="4B1F096C" w:rsidP="4B1F096C">
            <w:pPr>
              <w:rPr>
                <w:sz w:val="18"/>
                <w:szCs w:val="18"/>
              </w:rPr>
            </w:pPr>
            <w:r w:rsidRPr="00D95A9D">
              <w:rPr>
                <w:sz w:val="18"/>
                <w:szCs w:val="18"/>
              </w:rPr>
              <w:t>II</w:t>
            </w:r>
          </w:p>
          <w:p w14:paraId="3FE92CDD" w14:textId="77777777" w:rsidR="00DC094D" w:rsidRPr="00D95A9D" w:rsidRDefault="4B1F096C" w:rsidP="4B1F096C">
            <w:pPr>
              <w:rPr>
                <w:sz w:val="18"/>
                <w:szCs w:val="18"/>
              </w:rPr>
            </w:pPr>
            <w:r w:rsidRPr="00D95A9D">
              <w:rPr>
                <w:sz w:val="18"/>
                <w:szCs w:val="18"/>
              </w:rPr>
              <w:t>(KT.11.1)</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6F6AF253" w14:textId="77777777" w:rsidR="00DC094D" w:rsidRPr="00D95A9D" w:rsidRDefault="4B1F096C" w:rsidP="4B1F096C">
            <w:pPr>
              <w:rPr>
                <w:sz w:val="18"/>
                <w:szCs w:val="18"/>
              </w:rPr>
            </w:pPr>
            <w:r w:rsidRPr="00D95A9D">
              <w:rPr>
                <w:sz w:val="18"/>
                <w:szCs w:val="18"/>
              </w:rPr>
              <w:t xml:space="preserve">Identifikátor záznamu je generovaný podľa popisu v X070 a generuje ho ISPZS </w:t>
            </w:r>
          </w:p>
          <w:p w14:paraId="74DF4466" w14:textId="77777777" w:rsidR="00DC094D" w:rsidRPr="00D95A9D" w:rsidRDefault="00DC094D" w:rsidP="00756D5B">
            <w:pPr>
              <w:rPr>
                <w:sz w:val="18"/>
                <w:szCs w:val="18"/>
              </w:rPr>
            </w:pPr>
          </w:p>
        </w:tc>
      </w:tr>
      <w:tr w:rsidR="00DC094D" w:rsidRPr="00D95A9D" w14:paraId="4EE09A6C" w14:textId="77777777" w:rsidTr="00DB77B9">
        <w:trPr>
          <w:cantSplit/>
          <w:trHeight w:val="223"/>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793B3B2C" w14:textId="77777777" w:rsidR="00DC094D" w:rsidRPr="00D95A9D" w:rsidRDefault="4B1F096C" w:rsidP="4B1F096C">
            <w:pPr>
              <w:rPr>
                <w:sz w:val="18"/>
                <w:szCs w:val="18"/>
              </w:rPr>
            </w:pPr>
            <w:r w:rsidRPr="00D95A9D">
              <w:rPr>
                <w:sz w:val="18"/>
                <w:szCs w:val="18"/>
              </w:rPr>
              <w:t>OID</w:t>
            </w:r>
          </w:p>
          <w:p w14:paraId="7059FF9E" w14:textId="77777777" w:rsidR="00DC094D" w:rsidRPr="00D95A9D" w:rsidRDefault="4B1F096C" w:rsidP="4B1F096C">
            <w:pPr>
              <w:rPr>
                <w:sz w:val="18"/>
                <w:szCs w:val="18"/>
              </w:rPr>
            </w:pPr>
            <w:r w:rsidRPr="00D95A9D">
              <w:rPr>
                <w:sz w:val="18"/>
                <w:szCs w:val="18"/>
              </w:rPr>
              <w:t>(KT.11.2)</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47B03B52" w14:textId="77777777" w:rsidR="00DC094D" w:rsidRPr="00D95A9D" w:rsidRDefault="4B1F096C" w:rsidP="4B1F096C">
            <w:pPr>
              <w:rPr>
                <w:sz w:val="18"/>
                <w:szCs w:val="18"/>
              </w:rPr>
            </w:pPr>
            <w:r w:rsidRPr="00D95A9D">
              <w:rPr>
                <w:sz w:val="18"/>
                <w:szCs w:val="18"/>
              </w:rPr>
              <w:t>Obsahuje informáciu o type záznamu (archetypu), ktorý je v rámci záznamu používaný OID: 1.3.158.00165387.100.50.40.40</w:t>
            </w:r>
          </w:p>
        </w:tc>
      </w:tr>
    </w:tbl>
    <w:p w14:paraId="1990EEB7" w14:textId="77777777" w:rsidR="00DC094D" w:rsidRPr="00D95A9D" w:rsidRDefault="00DC094D" w:rsidP="00DC094D"/>
    <w:p w14:paraId="68228EE9" w14:textId="77777777" w:rsidR="00DC094D" w:rsidRPr="00914B07" w:rsidRDefault="34661EDB" w:rsidP="00B50180">
      <w:pPr>
        <w:pStyle w:val="Nadpis4"/>
      </w:pPr>
      <w:bookmarkStart w:id="307" w:name="_Krvná_skupina"/>
      <w:bookmarkStart w:id="308" w:name="_Toc56172021"/>
      <w:bookmarkEnd w:id="307"/>
      <w:r>
        <w:lastRenderedPageBreak/>
        <w:t>Krvná skupina</w:t>
      </w:r>
      <w:bookmarkEnd w:id="308"/>
    </w:p>
    <w:p w14:paraId="10D175D6" w14:textId="77777777" w:rsidR="00B824AE" w:rsidRPr="003E3BC4" w:rsidRDefault="4B1F096C" w:rsidP="003E3BC4">
      <w:pPr>
        <w:rPr>
          <w:b/>
        </w:rPr>
      </w:pPr>
      <w:r w:rsidRPr="003E3BC4">
        <w:rPr>
          <w:b/>
        </w:rPr>
        <w:t>CEN-EN13606-ENTRY.Krvna_skupina.v2</w:t>
      </w:r>
    </w:p>
    <w:tbl>
      <w:tblPr>
        <w:tblW w:w="5261" w:type="pct"/>
        <w:tblLook w:val="04A0" w:firstRow="1" w:lastRow="0" w:firstColumn="1" w:lastColumn="0" w:noHBand="0" w:noVBand="1"/>
      </w:tblPr>
      <w:tblGrid>
        <w:gridCol w:w="2243"/>
        <w:gridCol w:w="7254"/>
      </w:tblGrid>
      <w:tr w:rsidR="00B824AE" w:rsidRPr="00D95A9D" w14:paraId="50F73A08" w14:textId="77777777" w:rsidTr="00DB77B9">
        <w:trPr>
          <w:cantSplit/>
          <w:tblHeader/>
        </w:trPr>
        <w:tc>
          <w:tcPr>
            <w:tcW w:w="1181" w:type="pct"/>
            <w:tcBorders>
              <w:bottom w:val="single" w:sz="4" w:space="0" w:color="auto"/>
            </w:tcBorders>
            <w:shd w:val="clear" w:color="auto" w:fill="002060"/>
            <w:vAlign w:val="center"/>
          </w:tcPr>
          <w:p w14:paraId="4EA24984" w14:textId="77777777" w:rsidR="00B824AE" w:rsidRPr="00D95A9D" w:rsidRDefault="34661EDB" w:rsidP="00DC72FE">
            <w:pPr>
              <w:pStyle w:val="ESONormal"/>
              <w:jc w:val="left"/>
            </w:pPr>
            <w:r w:rsidRPr="00D95A9D">
              <w:rPr>
                <w:sz w:val="18"/>
                <w:szCs w:val="18"/>
              </w:rPr>
              <w:t>ADL Element/Ontology/text:</w:t>
            </w:r>
          </w:p>
        </w:tc>
        <w:tc>
          <w:tcPr>
            <w:tcW w:w="3819" w:type="pct"/>
            <w:tcBorders>
              <w:bottom w:val="single" w:sz="4" w:space="0" w:color="auto"/>
            </w:tcBorders>
            <w:shd w:val="clear" w:color="auto" w:fill="002060"/>
            <w:vAlign w:val="center"/>
          </w:tcPr>
          <w:p w14:paraId="42EB1E53" w14:textId="77777777" w:rsidR="00B824AE" w:rsidRPr="00D95A9D" w:rsidRDefault="6DE4F7B8" w:rsidP="00DC72FE">
            <w:pPr>
              <w:pStyle w:val="ESONormal"/>
              <w:jc w:val="left"/>
            </w:pPr>
            <w:r w:rsidRPr="00D95A9D">
              <w:rPr>
                <w:color w:val="FFFFFF" w:themeColor="background2"/>
                <w:sz w:val="18"/>
                <w:szCs w:val="18"/>
              </w:rPr>
              <w:t>Popis:</w:t>
            </w:r>
          </w:p>
        </w:tc>
      </w:tr>
      <w:tr w:rsidR="00B824AE" w:rsidRPr="00D95A9D" w14:paraId="75626A82"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377A239E" w14:textId="77777777" w:rsidR="00B824AE" w:rsidRPr="00D95A9D" w:rsidRDefault="4B1F096C" w:rsidP="4B1F096C">
            <w:pPr>
              <w:rPr>
                <w:sz w:val="18"/>
                <w:szCs w:val="18"/>
              </w:rPr>
            </w:pPr>
            <w:r w:rsidRPr="00D95A9D">
              <w:rPr>
                <w:sz w:val="18"/>
                <w:szCs w:val="18"/>
              </w:rPr>
              <w:t>Názov krvnej skupiny</w:t>
            </w:r>
          </w:p>
          <w:p w14:paraId="63B52EA7" w14:textId="77777777" w:rsidR="00B824AE" w:rsidRPr="00D95A9D" w:rsidRDefault="4B1F096C" w:rsidP="4B1F096C">
            <w:pPr>
              <w:rPr>
                <w:sz w:val="18"/>
                <w:szCs w:val="18"/>
              </w:rPr>
            </w:pPr>
            <w:r w:rsidRPr="00D95A9D">
              <w:rPr>
                <w:sz w:val="18"/>
                <w:szCs w:val="18"/>
              </w:rPr>
              <w:t>(KS.1)</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38CB96BC" w14:textId="77777777" w:rsidR="00B824AE" w:rsidRPr="00D95A9D" w:rsidRDefault="002811CB" w:rsidP="4B1F096C">
            <w:pPr>
              <w:pStyle w:val="ESONormal"/>
              <w:jc w:val="left"/>
              <w:rPr>
                <w:sz w:val="18"/>
                <w:szCs w:val="18"/>
              </w:rPr>
            </w:pPr>
            <w:r w:rsidRPr="00D95A9D">
              <w:rPr>
                <w:sz w:val="18"/>
                <w:szCs w:val="18"/>
              </w:rPr>
              <w:t>Výsledok testu krvnej skupiny pacienta. Výber krvnej skupiny je z číselníka typov krvných skupín 1.3.158.00165387.100.10.66</w:t>
            </w:r>
          </w:p>
        </w:tc>
      </w:tr>
      <w:tr w:rsidR="00B824AE" w:rsidRPr="00D95A9D" w14:paraId="1BEC8C14"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5B9CF09D" w14:textId="77777777" w:rsidR="00B824AE" w:rsidRPr="00D95A9D" w:rsidRDefault="4B1F096C" w:rsidP="4B1F096C">
            <w:pPr>
              <w:rPr>
                <w:sz w:val="18"/>
                <w:szCs w:val="18"/>
              </w:rPr>
            </w:pPr>
            <w:r w:rsidRPr="00D95A9D">
              <w:rPr>
                <w:sz w:val="18"/>
                <w:szCs w:val="18"/>
              </w:rPr>
              <w:t>Dátum vyšetrenia</w:t>
            </w:r>
          </w:p>
          <w:p w14:paraId="2EC7ACC0" w14:textId="77777777" w:rsidR="00B824AE" w:rsidRPr="00D95A9D" w:rsidRDefault="4B1F096C" w:rsidP="4B1F096C">
            <w:pPr>
              <w:rPr>
                <w:sz w:val="18"/>
                <w:szCs w:val="18"/>
              </w:rPr>
            </w:pPr>
            <w:r w:rsidRPr="00D95A9D">
              <w:rPr>
                <w:sz w:val="18"/>
                <w:szCs w:val="18"/>
              </w:rPr>
              <w:t>(KS.2)</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3D3B02F0" w14:textId="77777777" w:rsidR="00B824AE" w:rsidRPr="00D95A9D" w:rsidRDefault="002811CB" w:rsidP="4B1F096C">
            <w:pPr>
              <w:rPr>
                <w:sz w:val="18"/>
                <w:szCs w:val="18"/>
              </w:rPr>
            </w:pPr>
            <w:r w:rsidRPr="00D95A9D">
              <w:rPr>
                <w:sz w:val="18"/>
                <w:szCs w:val="18"/>
              </w:rPr>
              <w:t>Dátum vyšetrenia krvnej skupiny. Dátum nesmie byť neskôr ako je dátum zaznamenania záznamu do doplnkových zdravotných záznamov.</w:t>
            </w:r>
          </w:p>
        </w:tc>
      </w:tr>
      <w:tr w:rsidR="00B824AE" w:rsidRPr="00D95A9D" w14:paraId="018D6795"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5CC69B67" w14:textId="77777777" w:rsidR="00B824AE" w:rsidRPr="00D95A9D" w:rsidRDefault="4B1F096C" w:rsidP="4B1F096C">
            <w:pPr>
              <w:rPr>
                <w:sz w:val="18"/>
                <w:szCs w:val="18"/>
              </w:rPr>
            </w:pPr>
            <w:r w:rsidRPr="00D95A9D">
              <w:rPr>
                <w:sz w:val="18"/>
                <w:szCs w:val="18"/>
              </w:rPr>
              <w:t>Poznámka</w:t>
            </w:r>
          </w:p>
          <w:p w14:paraId="4A44AAD7" w14:textId="77777777" w:rsidR="00B824AE" w:rsidRPr="00D95A9D" w:rsidRDefault="4B1F096C" w:rsidP="4B1F096C">
            <w:pPr>
              <w:rPr>
                <w:sz w:val="18"/>
                <w:szCs w:val="18"/>
              </w:rPr>
            </w:pPr>
            <w:r w:rsidRPr="00D95A9D">
              <w:rPr>
                <w:sz w:val="18"/>
                <w:szCs w:val="18"/>
              </w:rPr>
              <w:t>(KS.3)</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475ACD93" w14:textId="77777777" w:rsidR="00B824AE" w:rsidRPr="00D95A9D" w:rsidRDefault="002811CB" w:rsidP="4B1F096C">
            <w:pPr>
              <w:rPr>
                <w:sz w:val="18"/>
                <w:szCs w:val="18"/>
              </w:rPr>
            </w:pPr>
            <w:r w:rsidRPr="00D95A9D">
              <w:rPr>
                <w:sz w:val="18"/>
                <w:szCs w:val="18"/>
              </w:rPr>
              <w:t>Poznámka zdravotníckeho pracovníka k vyšetreniu krvnej skupiny.</w:t>
            </w:r>
          </w:p>
        </w:tc>
      </w:tr>
      <w:tr w:rsidR="00B824AE" w:rsidRPr="00D95A9D" w14:paraId="44DA5ADB"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28CB772D" w14:textId="77777777" w:rsidR="00B824AE" w:rsidRPr="00D95A9D" w:rsidRDefault="4B1F096C" w:rsidP="4B1F096C">
            <w:pPr>
              <w:rPr>
                <w:sz w:val="18"/>
                <w:szCs w:val="18"/>
              </w:rPr>
            </w:pPr>
            <w:r w:rsidRPr="00D95A9D">
              <w:rPr>
                <w:sz w:val="18"/>
                <w:szCs w:val="18"/>
              </w:rPr>
              <w:t>Zmena stavu záznamu</w:t>
            </w:r>
          </w:p>
          <w:p w14:paraId="20A7CE18" w14:textId="77777777" w:rsidR="00B824AE" w:rsidRPr="00D95A9D" w:rsidRDefault="4B1F096C" w:rsidP="4B1F096C">
            <w:pPr>
              <w:rPr>
                <w:sz w:val="18"/>
                <w:szCs w:val="18"/>
              </w:rPr>
            </w:pPr>
            <w:r w:rsidRPr="00D95A9D">
              <w:rPr>
                <w:sz w:val="18"/>
                <w:szCs w:val="18"/>
              </w:rPr>
              <w:t>(KS.4)</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609A3E67" w14:textId="77777777" w:rsidR="00B824AE" w:rsidRPr="00D95A9D" w:rsidRDefault="002811CB" w:rsidP="4B1F096C">
            <w:pPr>
              <w:rPr>
                <w:sz w:val="18"/>
                <w:szCs w:val="18"/>
              </w:rPr>
            </w:pPr>
            <w:r w:rsidRPr="00D95A9D">
              <w:rPr>
                <w:sz w:val="18"/>
                <w:szCs w:val="18"/>
              </w:rPr>
              <w:t>Cluster definuje štruktúru auditných informácií o zmene stavu záznamu. Slúži len pre čítacie služby v prípade, že daný záznam bol editovaný lekárom (zneplatnil záznam/ vykonal storno záznamu)</w:t>
            </w:r>
          </w:p>
          <w:p w14:paraId="1858E926" w14:textId="77777777" w:rsidR="00B824AE" w:rsidRPr="00D95A9D" w:rsidRDefault="4B1F096C" w:rsidP="4B1F096C">
            <w:pPr>
              <w:rPr>
                <w:sz w:val="18"/>
                <w:szCs w:val="18"/>
              </w:rPr>
            </w:pPr>
            <w:r w:rsidRPr="00D95A9D">
              <w:rPr>
                <w:sz w:val="18"/>
                <w:szCs w:val="18"/>
              </w:rPr>
              <w:t>Zložený atribút:</w:t>
            </w:r>
          </w:p>
          <w:p w14:paraId="25F50C01" w14:textId="6D06264D" w:rsidR="00B824AE" w:rsidRPr="00D95A9D" w:rsidRDefault="00DB2889" w:rsidP="4B1F096C">
            <w:pPr>
              <w:rPr>
                <w:sz w:val="18"/>
                <w:szCs w:val="18"/>
              </w:rPr>
            </w:pPr>
            <w:hyperlink w:anchor="_Zmeny_stavu" w:history="1">
              <w:r w:rsidR="4B1F096C" w:rsidRPr="00D95A9D">
                <w:rPr>
                  <w:rStyle w:val="Hypertextovprepojenie"/>
                  <w:sz w:val="18"/>
                  <w:szCs w:val="18"/>
                </w:rPr>
                <w:t>CEN-EN13606-CLUSTER.Zmena_stavu_zaznamu.v1</w:t>
              </w:r>
            </w:hyperlink>
          </w:p>
        </w:tc>
      </w:tr>
      <w:tr w:rsidR="00B824AE" w:rsidRPr="00D95A9D" w14:paraId="79F804F6"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07DC4AE5" w14:textId="77777777" w:rsidR="00B824AE" w:rsidRPr="00D95A9D" w:rsidRDefault="4B1F096C" w:rsidP="4B1F096C">
            <w:pPr>
              <w:rPr>
                <w:sz w:val="18"/>
                <w:szCs w:val="18"/>
              </w:rPr>
            </w:pPr>
            <w:r w:rsidRPr="00D95A9D">
              <w:rPr>
                <w:sz w:val="18"/>
                <w:szCs w:val="18"/>
              </w:rPr>
              <w:t>RC_ID</w:t>
            </w:r>
            <w:r w:rsidR="03ECAE38" w:rsidRPr="00D95A9D">
              <w:br/>
            </w:r>
            <w:r w:rsidRPr="00D95A9D">
              <w:rPr>
                <w:sz w:val="18"/>
                <w:szCs w:val="18"/>
              </w:rPr>
              <w:t>(KS.5)</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2931E3AC" w14:textId="77777777" w:rsidR="00B824AE" w:rsidRPr="00D95A9D" w:rsidRDefault="4B1F096C" w:rsidP="4B1F096C">
            <w:pPr>
              <w:rPr>
                <w:sz w:val="18"/>
                <w:szCs w:val="18"/>
              </w:rPr>
            </w:pPr>
            <w:r w:rsidRPr="00D95A9D">
              <w:rPr>
                <w:sz w:val="18"/>
                <w:szCs w:val="18"/>
              </w:rPr>
              <w:t>Obsahuje informácie o identifikátore záznamu, ktorý je vytvorený</w:t>
            </w:r>
          </w:p>
        </w:tc>
      </w:tr>
      <w:tr w:rsidR="00B824AE" w:rsidRPr="00D95A9D" w14:paraId="2002C90C"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3AE35C82" w14:textId="77777777" w:rsidR="00B824AE" w:rsidRPr="00D95A9D" w:rsidRDefault="4B1F096C" w:rsidP="4B1F096C">
            <w:pPr>
              <w:rPr>
                <w:sz w:val="18"/>
                <w:szCs w:val="18"/>
              </w:rPr>
            </w:pPr>
            <w:r w:rsidRPr="00D95A9D">
              <w:rPr>
                <w:sz w:val="18"/>
                <w:szCs w:val="18"/>
              </w:rPr>
              <w:t>II</w:t>
            </w:r>
          </w:p>
          <w:p w14:paraId="3F60CCE8" w14:textId="77777777" w:rsidR="00B824AE" w:rsidRPr="00D95A9D" w:rsidRDefault="4B1F096C" w:rsidP="4B1F096C">
            <w:pPr>
              <w:rPr>
                <w:sz w:val="18"/>
                <w:szCs w:val="18"/>
              </w:rPr>
            </w:pPr>
            <w:r w:rsidRPr="00D95A9D">
              <w:rPr>
                <w:sz w:val="18"/>
                <w:szCs w:val="18"/>
              </w:rPr>
              <w:t>(KS.5.1)</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7FA1A669" w14:textId="77777777" w:rsidR="00B824AE" w:rsidRPr="00D95A9D" w:rsidRDefault="4B1F096C" w:rsidP="4B1F096C">
            <w:pPr>
              <w:rPr>
                <w:sz w:val="18"/>
                <w:szCs w:val="18"/>
              </w:rPr>
            </w:pPr>
            <w:r w:rsidRPr="00D95A9D">
              <w:rPr>
                <w:sz w:val="18"/>
                <w:szCs w:val="18"/>
              </w:rPr>
              <w:t xml:space="preserve">Identifikátor záznamu je generovaný podľa popisu v X070 a generuje ho ISPZS </w:t>
            </w:r>
          </w:p>
          <w:p w14:paraId="777A0AF1" w14:textId="77777777" w:rsidR="00B824AE" w:rsidRPr="00D95A9D" w:rsidRDefault="00B824AE" w:rsidP="00756D5B">
            <w:pPr>
              <w:rPr>
                <w:sz w:val="18"/>
                <w:szCs w:val="18"/>
              </w:rPr>
            </w:pPr>
          </w:p>
        </w:tc>
      </w:tr>
      <w:tr w:rsidR="00B824AE" w:rsidRPr="00D95A9D" w14:paraId="078E243A"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25E790D3" w14:textId="77777777" w:rsidR="00B824AE" w:rsidRPr="00D95A9D" w:rsidRDefault="4B1F096C" w:rsidP="4B1F096C">
            <w:pPr>
              <w:rPr>
                <w:sz w:val="18"/>
                <w:szCs w:val="18"/>
              </w:rPr>
            </w:pPr>
            <w:r w:rsidRPr="00D95A9D">
              <w:rPr>
                <w:sz w:val="18"/>
                <w:szCs w:val="18"/>
              </w:rPr>
              <w:t>OID</w:t>
            </w:r>
          </w:p>
          <w:p w14:paraId="3FABC2B9" w14:textId="77777777" w:rsidR="00B824AE" w:rsidRPr="00D95A9D" w:rsidRDefault="4B1F096C" w:rsidP="4B1F096C">
            <w:pPr>
              <w:rPr>
                <w:sz w:val="18"/>
                <w:szCs w:val="18"/>
              </w:rPr>
            </w:pPr>
            <w:r w:rsidRPr="00D95A9D">
              <w:rPr>
                <w:sz w:val="18"/>
                <w:szCs w:val="18"/>
              </w:rPr>
              <w:t>(KS.5.2)</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3B5A0567" w14:textId="77777777" w:rsidR="00B824AE" w:rsidRPr="00D95A9D" w:rsidRDefault="4B1F096C" w:rsidP="4B1F096C">
            <w:pPr>
              <w:rPr>
                <w:sz w:val="18"/>
                <w:szCs w:val="18"/>
              </w:rPr>
            </w:pPr>
            <w:r w:rsidRPr="00D95A9D">
              <w:rPr>
                <w:sz w:val="18"/>
                <w:szCs w:val="18"/>
              </w:rPr>
              <w:t>Obsahuje informáciu o type záznamu (archetypu), ktorý je v rámci záznamu používaný OID: 1.3.158.00165387.100.50.40.30</w:t>
            </w:r>
          </w:p>
        </w:tc>
      </w:tr>
    </w:tbl>
    <w:p w14:paraId="73107672" w14:textId="77777777" w:rsidR="00DC094D" w:rsidRPr="0050720E" w:rsidRDefault="34661EDB" w:rsidP="00B50180">
      <w:pPr>
        <w:pStyle w:val="Nadpis4"/>
      </w:pPr>
      <w:bookmarkStart w:id="309" w:name="_Vitálne_a_antropometrické"/>
      <w:bookmarkStart w:id="310" w:name="_Toc56172022"/>
      <w:bookmarkEnd w:id="309"/>
      <w:r>
        <w:t>Vitálne a antropometrické hodnoty</w:t>
      </w:r>
      <w:bookmarkEnd w:id="310"/>
    </w:p>
    <w:p w14:paraId="599CE827" w14:textId="77777777" w:rsidR="00B824AE" w:rsidRPr="005A0155" w:rsidRDefault="4B1F096C" w:rsidP="005A0155">
      <w:pPr>
        <w:rPr>
          <w:b/>
        </w:rPr>
      </w:pPr>
      <w:r w:rsidRPr="005A0155">
        <w:rPr>
          <w:b/>
        </w:rPr>
        <w:t>CEN-EN13606-ENTRY.Vitalne_a_antropometricke_hodnoty.v2</w:t>
      </w:r>
    </w:p>
    <w:tbl>
      <w:tblPr>
        <w:tblW w:w="5261" w:type="pct"/>
        <w:tblLook w:val="04A0" w:firstRow="1" w:lastRow="0" w:firstColumn="1" w:lastColumn="0" w:noHBand="0" w:noVBand="1"/>
      </w:tblPr>
      <w:tblGrid>
        <w:gridCol w:w="2243"/>
        <w:gridCol w:w="7254"/>
      </w:tblGrid>
      <w:tr w:rsidR="00B824AE" w:rsidRPr="00D95A9D" w14:paraId="4BBC5298" w14:textId="77777777" w:rsidTr="00DB77B9">
        <w:trPr>
          <w:cantSplit/>
          <w:tblHeader/>
        </w:trPr>
        <w:tc>
          <w:tcPr>
            <w:tcW w:w="1181" w:type="pct"/>
            <w:tcBorders>
              <w:bottom w:val="single" w:sz="4" w:space="0" w:color="auto"/>
            </w:tcBorders>
            <w:shd w:val="clear" w:color="auto" w:fill="002060"/>
            <w:vAlign w:val="center"/>
          </w:tcPr>
          <w:p w14:paraId="7382FA01" w14:textId="77777777" w:rsidR="00B824AE" w:rsidRPr="00D95A9D" w:rsidRDefault="34661EDB" w:rsidP="00FD2B7D">
            <w:pPr>
              <w:pStyle w:val="ESONormal"/>
              <w:jc w:val="left"/>
            </w:pPr>
            <w:r w:rsidRPr="00D95A9D">
              <w:rPr>
                <w:sz w:val="18"/>
                <w:szCs w:val="18"/>
              </w:rPr>
              <w:t>ADL Element/Ontology/text:</w:t>
            </w:r>
          </w:p>
        </w:tc>
        <w:tc>
          <w:tcPr>
            <w:tcW w:w="3819" w:type="pct"/>
            <w:tcBorders>
              <w:bottom w:val="single" w:sz="4" w:space="0" w:color="auto"/>
            </w:tcBorders>
            <w:shd w:val="clear" w:color="auto" w:fill="002060"/>
            <w:vAlign w:val="center"/>
          </w:tcPr>
          <w:p w14:paraId="02BDF067" w14:textId="77777777" w:rsidR="00B824AE" w:rsidRPr="00D95A9D" w:rsidRDefault="6DE4F7B8" w:rsidP="00FD2B7D">
            <w:pPr>
              <w:pStyle w:val="ESONormal"/>
              <w:jc w:val="left"/>
            </w:pPr>
            <w:r w:rsidRPr="00D95A9D">
              <w:rPr>
                <w:color w:val="FFFFFF" w:themeColor="background2"/>
                <w:sz w:val="18"/>
                <w:szCs w:val="18"/>
              </w:rPr>
              <w:t>Popis:</w:t>
            </w:r>
          </w:p>
        </w:tc>
      </w:tr>
      <w:tr w:rsidR="00B824AE" w:rsidRPr="00D95A9D" w14:paraId="257BBDB0"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12B96D63" w14:textId="77777777" w:rsidR="00B824AE" w:rsidRPr="00D95A9D" w:rsidRDefault="4B1F096C" w:rsidP="4B1F096C">
            <w:pPr>
              <w:rPr>
                <w:sz w:val="18"/>
                <w:szCs w:val="18"/>
              </w:rPr>
            </w:pPr>
            <w:r w:rsidRPr="00D95A9D">
              <w:rPr>
                <w:sz w:val="18"/>
                <w:szCs w:val="18"/>
              </w:rPr>
              <w:t>Dátum merania</w:t>
            </w:r>
          </w:p>
          <w:p w14:paraId="6EA6231D" w14:textId="77777777" w:rsidR="00B824AE" w:rsidRPr="00D95A9D" w:rsidRDefault="4B1F096C" w:rsidP="4B1F096C">
            <w:pPr>
              <w:rPr>
                <w:sz w:val="18"/>
                <w:szCs w:val="18"/>
              </w:rPr>
            </w:pPr>
            <w:r w:rsidRPr="00D95A9D">
              <w:rPr>
                <w:sz w:val="18"/>
                <w:szCs w:val="18"/>
              </w:rPr>
              <w:t>(VAH.1)</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769DF98E" w14:textId="77777777" w:rsidR="00B824AE" w:rsidRPr="00D95A9D" w:rsidRDefault="00761A7B" w:rsidP="4B1F096C">
            <w:pPr>
              <w:pStyle w:val="ESONormal"/>
              <w:jc w:val="left"/>
              <w:rPr>
                <w:sz w:val="18"/>
                <w:szCs w:val="18"/>
              </w:rPr>
            </w:pPr>
            <w:r w:rsidRPr="00D95A9D">
              <w:rPr>
                <w:sz w:val="18"/>
                <w:szCs w:val="18"/>
              </w:rPr>
              <w:t>Dátum fyziologického merania.</w:t>
            </w:r>
          </w:p>
        </w:tc>
      </w:tr>
      <w:tr w:rsidR="00B824AE" w:rsidRPr="00D95A9D" w14:paraId="44651E3E"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1728E195" w14:textId="77777777" w:rsidR="00B824AE" w:rsidRPr="00D95A9D" w:rsidRDefault="4B1F096C" w:rsidP="4B1F096C">
            <w:pPr>
              <w:rPr>
                <w:sz w:val="18"/>
                <w:szCs w:val="18"/>
              </w:rPr>
            </w:pPr>
            <w:r w:rsidRPr="00D95A9D">
              <w:rPr>
                <w:sz w:val="18"/>
                <w:szCs w:val="18"/>
              </w:rPr>
              <w:t>Poznámka</w:t>
            </w:r>
          </w:p>
          <w:p w14:paraId="1662C009" w14:textId="77777777" w:rsidR="00B824AE" w:rsidRPr="00D95A9D" w:rsidRDefault="4B1F096C" w:rsidP="4B1F096C">
            <w:pPr>
              <w:rPr>
                <w:sz w:val="18"/>
                <w:szCs w:val="18"/>
              </w:rPr>
            </w:pPr>
            <w:r w:rsidRPr="00D95A9D">
              <w:rPr>
                <w:sz w:val="18"/>
                <w:szCs w:val="18"/>
              </w:rPr>
              <w:t>(VAH.2)</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656DE7DE" w14:textId="77777777" w:rsidR="00B824AE" w:rsidRPr="00D95A9D" w:rsidRDefault="00761A7B" w:rsidP="4B1F096C">
            <w:pPr>
              <w:rPr>
                <w:sz w:val="18"/>
                <w:szCs w:val="18"/>
              </w:rPr>
            </w:pPr>
            <w:r w:rsidRPr="00D95A9D">
              <w:rPr>
                <w:sz w:val="18"/>
                <w:szCs w:val="18"/>
              </w:rPr>
              <w:t>Poznámka lekára k fyziologickému meraniu.</w:t>
            </w:r>
          </w:p>
        </w:tc>
      </w:tr>
      <w:tr w:rsidR="00B824AE" w:rsidRPr="00D95A9D" w14:paraId="6FD121C6"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76460E41" w14:textId="77777777" w:rsidR="00B824AE" w:rsidRPr="00D95A9D" w:rsidRDefault="4B1F096C" w:rsidP="4B1F096C">
            <w:pPr>
              <w:rPr>
                <w:sz w:val="18"/>
                <w:szCs w:val="18"/>
              </w:rPr>
            </w:pPr>
            <w:r w:rsidRPr="00D95A9D">
              <w:rPr>
                <w:sz w:val="18"/>
                <w:szCs w:val="18"/>
              </w:rPr>
              <w:t>Hmotnosť</w:t>
            </w:r>
          </w:p>
          <w:p w14:paraId="789DDCBB" w14:textId="77777777" w:rsidR="00B824AE" w:rsidRPr="00D95A9D" w:rsidRDefault="4B1F096C" w:rsidP="4B1F096C">
            <w:pPr>
              <w:rPr>
                <w:sz w:val="18"/>
                <w:szCs w:val="18"/>
              </w:rPr>
            </w:pPr>
            <w:r w:rsidRPr="00D95A9D">
              <w:rPr>
                <w:sz w:val="18"/>
                <w:szCs w:val="18"/>
              </w:rPr>
              <w:t>(VAH.3)</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5B29DB5B" w14:textId="77777777" w:rsidR="00B824AE" w:rsidRPr="00D95A9D" w:rsidRDefault="00761A7B" w:rsidP="4B1F096C">
            <w:pPr>
              <w:rPr>
                <w:sz w:val="18"/>
                <w:szCs w:val="18"/>
              </w:rPr>
            </w:pPr>
            <w:r w:rsidRPr="00D95A9D">
              <w:rPr>
                <w:sz w:val="18"/>
                <w:szCs w:val="18"/>
              </w:rPr>
              <w:t>Zistená hmotnosť pacienta. Obsahuje dve polia - hodnotu a mernú jednotku- odkaz na Číselník jednotiek</w:t>
            </w:r>
          </w:p>
        </w:tc>
      </w:tr>
      <w:tr w:rsidR="00AB4188" w:rsidRPr="00D95A9D" w14:paraId="718B0AFF"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4509A277" w14:textId="77777777" w:rsidR="00AB4188" w:rsidRPr="00D95A9D" w:rsidRDefault="4B1F096C" w:rsidP="4B1F096C">
            <w:pPr>
              <w:rPr>
                <w:sz w:val="18"/>
                <w:szCs w:val="18"/>
              </w:rPr>
            </w:pPr>
            <w:r w:rsidRPr="00D95A9D">
              <w:rPr>
                <w:sz w:val="18"/>
                <w:szCs w:val="18"/>
              </w:rPr>
              <w:t>Výška</w:t>
            </w:r>
          </w:p>
          <w:p w14:paraId="1DAA7AB0" w14:textId="77777777" w:rsidR="00AB4188" w:rsidRPr="00D95A9D" w:rsidRDefault="4B1F096C" w:rsidP="4B1F096C">
            <w:pPr>
              <w:rPr>
                <w:sz w:val="18"/>
                <w:szCs w:val="18"/>
              </w:rPr>
            </w:pPr>
            <w:r w:rsidRPr="00D95A9D">
              <w:rPr>
                <w:sz w:val="18"/>
                <w:szCs w:val="18"/>
              </w:rPr>
              <w:t>(VAH.4)</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3031620B" w14:textId="77777777" w:rsidR="00AB4188" w:rsidRPr="00D95A9D" w:rsidRDefault="00810D56" w:rsidP="4B1F096C">
            <w:pPr>
              <w:rPr>
                <w:sz w:val="18"/>
                <w:szCs w:val="18"/>
              </w:rPr>
            </w:pPr>
            <w:r w:rsidRPr="00D95A9D">
              <w:rPr>
                <w:sz w:val="18"/>
                <w:szCs w:val="18"/>
              </w:rPr>
              <w:t>Zistená výška pacienta. Obsahuje dve polia - hodnotu a mernú jednotku- odkaz na Číselník jednotiek</w:t>
            </w:r>
          </w:p>
        </w:tc>
      </w:tr>
      <w:tr w:rsidR="00B824AE" w:rsidRPr="00D95A9D" w14:paraId="0CD42B3B"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7E31D204" w14:textId="77777777" w:rsidR="00B824AE" w:rsidRPr="00D95A9D" w:rsidRDefault="4B1F096C" w:rsidP="4B1F096C">
            <w:pPr>
              <w:rPr>
                <w:sz w:val="18"/>
                <w:szCs w:val="18"/>
              </w:rPr>
            </w:pPr>
            <w:r w:rsidRPr="00D95A9D">
              <w:rPr>
                <w:sz w:val="18"/>
                <w:szCs w:val="18"/>
              </w:rPr>
              <w:t>Zmena stavu záznamu</w:t>
            </w:r>
          </w:p>
          <w:p w14:paraId="5852ED8B" w14:textId="77777777" w:rsidR="00B824AE" w:rsidRPr="00D95A9D" w:rsidRDefault="4B1F096C" w:rsidP="4B1F096C">
            <w:pPr>
              <w:rPr>
                <w:sz w:val="18"/>
                <w:szCs w:val="18"/>
              </w:rPr>
            </w:pPr>
            <w:r w:rsidRPr="00D95A9D">
              <w:rPr>
                <w:sz w:val="18"/>
                <w:szCs w:val="18"/>
              </w:rPr>
              <w:t>(VAH.5)</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006FE4B6" w14:textId="77777777" w:rsidR="00B824AE" w:rsidRPr="00D95A9D" w:rsidRDefault="00810D56" w:rsidP="4B1F096C">
            <w:pPr>
              <w:rPr>
                <w:sz w:val="18"/>
                <w:szCs w:val="18"/>
              </w:rPr>
            </w:pPr>
            <w:r w:rsidRPr="00D95A9D">
              <w:rPr>
                <w:sz w:val="18"/>
                <w:szCs w:val="18"/>
              </w:rPr>
              <w:t>Cluster definuje štruktúru auditných informácií o zmene stavu záznamu. Slúži len pre čítacie služby v prípade, že daný záznam bol editovaný lekárom (vykonal storno záznamu)</w:t>
            </w:r>
          </w:p>
          <w:p w14:paraId="5FA5CD37" w14:textId="77777777" w:rsidR="00B824AE" w:rsidRPr="00D95A9D" w:rsidRDefault="4B1F096C" w:rsidP="4B1F096C">
            <w:pPr>
              <w:rPr>
                <w:sz w:val="18"/>
                <w:szCs w:val="18"/>
              </w:rPr>
            </w:pPr>
            <w:r w:rsidRPr="00D95A9D">
              <w:rPr>
                <w:sz w:val="18"/>
                <w:szCs w:val="18"/>
              </w:rPr>
              <w:t xml:space="preserve">Zložený atribút: </w:t>
            </w:r>
          </w:p>
          <w:p w14:paraId="76BEB289" w14:textId="1FF857CD" w:rsidR="00B824AE" w:rsidRPr="00D95A9D" w:rsidRDefault="00DB2889" w:rsidP="4B1F096C">
            <w:pPr>
              <w:rPr>
                <w:sz w:val="18"/>
                <w:szCs w:val="18"/>
              </w:rPr>
            </w:pPr>
            <w:hyperlink w:anchor="_Zmeny_stavu" w:history="1">
              <w:r w:rsidR="4B1F096C" w:rsidRPr="00D95A9D">
                <w:rPr>
                  <w:rStyle w:val="Hypertextovprepojenie"/>
                  <w:sz w:val="18"/>
                  <w:szCs w:val="18"/>
                </w:rPr>
                <w:t>CEN-EN13606-CLUSTER.Zmena_stavu_zaznamu.v1</w:t>
              </w:r>
            </w:hyperlink>
          </w:p>
        </w:tc>
      </w:tr>
      <w:tr w:rsidR="00B824AE" w:rsidRPr="00D95A9D" w14:paraId="7F09F51A"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428B3AD8" w14:textId="77777777" w:rsidR="00B824AE" w:rsidRPr="00D95A9D" w:rsidRDefault="4B1F096C" w:rsidP="4B1F096C">
            <w:pPr>
              <w:rPr>
                <w:sz w:val="18"/>
                <w:szCs w:val="18"/>
              </w:rPr>
            </w:pPr>
            <w:r w:rsidRPr="00D95A9D">
              <w:rPr>
                <w:sz w:val="18"/>
                <w:szCs w:val="18"/>
              </w:rPr>
              <w:t>RC_ID</w:t>
            </w:r>
            <w:r w:rsidR="03ECAE38" w:rsidRPr="00D95A9D">
              <w:br/>
            </w:r>
            <w:r w:rsidRPr="00D95A9D">
              <w:rPr>
                <w:sz w:val="18"/>
                <w:szCs w:val="18"/>
              </w:rPr>
              <w:t>(VAH.6)</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725D4416" w14:textId="77777777" w:rsidR="00B824AE" w:rsidRPr="00D95A9D" w:rsidRDefault="4B1F096C" w:rsidP="4B1F096C">
            <w:pPr>
              <w:rPr>
                <w:sz w:val="18"/>
                <w:szCs w:val="18"/>
              </w:rPr>
            </w:pPr>
            <w:r w:rsidRPr="00D95A9D">
              <w:rPr>
                <w:sz w:val="18"/>
                <w:szCs w:val="18"/>
              </w:rPr>
              <w:t>Obsahuje informácie o identifikátore záznamu, ktorý je vytvorený</w:t>
            </w:r>
          </w:p>
        </w:tc>
      </w:tr>
      <w:tr w:rsidR="00B824AE" w:rsidRPr="00D95A9D" w14:paraId="548D54B6"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3C0CE30D" w14:textId="77777777" w:rsidR="00B824AE" w:rsidRPr="00D95A9D" w:rsidRDefault="4B1F096C" w:rsidP="4B1F096C">
            <w:pPr>
              <w:rPr>
                <w:sz w:val="18"/>
                <w:szCs w:val="18"/>
              </w:rPr>
            </w:pPr>
            <w:r w:rsidRPr="00D95A9D">
              <w:rPr>
                <w:sz w:val="18"/>
                <w:szCs w:val="18"/>
              </w:rPr>
              <w:t>II</w:t>
            </w:r>
          </w:p>
          <w:p w14:paraId="556F4642" w14:textId="77777777" w:rsidR="00B824AE" w:rsidRPr="00D95A9D" w:rsidRDefault="4B1F096C" w:rsidP="4B1F096C">
            <w:pPr>
              <w:rPr>
                <w:sz w:val="18"/>
                <w:szCs w:val="18"/>
              </w:rPr>
            </w:pPr>
            <w:r w:rsidRPr="00D95A9D">
              <w:rPr>
                <w:sz w:val="18"/>
                <w:szCs w:val="18"/>
              </w:rPr>
              <w:t>(VAH.6.1)</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28E73855" w14:textId="77777777" w:rsidR="00B824AE" w:rsidRPr="00D95A9D" w:rsidRDefault="4B1F096C" w:rsidP="4B1F096C">
            <w:pPr>
              <w:rPr>
                <w:sz w:val="18"/>
                <w:szCs w:val="18"/>
              </w:rPr>
            </w:pPr>
            <w:r w:rsidRPr="00D95A9D">
              <w:rPr>
                <w:sz w:val="18"/>
                <w:szCs w:val="18"/>
              </w:rPr>
              <w:t xml:space="preserve">Identifikátor záznamu je generovaný podľa popisu v X070 a generuje ho ISPZS </w:t>
            </w:r>
          </w:p>
          <w:p w14:paraId="4968CD00" w14:textId="77777777" w:rsidR="00B824AE" w:rsidRPr="00D95A9D" w:rsidRDefault="00B824AE" w:rsidP="00B824AE">
            <w:pPr>
              <w:rPr>
                <w:sz w:val="18"/>
                <w:szCs w:val="18"/>
              </w:rPr>
            </w:pPr>
          </w:p>
        </w:tc>
      </w:tr>
      <w:tr w:rsidR="00B824AE" w:rsidRPr="00D95A9D" w14:paraId="181E7974"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4CF7B08B" w14:textId="77777777" w:rsidR="00B824AE" w:rsidRPr="00D95A9D" w:rsidRDefault="4B1F096C" w:rsidP="4B1F096C">
            <w:pPr>
              <w:rPr>
                <w:sz w:val="18"/>
                <w:szCs w:val="18"/>
              </w:rPr>
            </w:pPr>
            <w:r w:rsidRPr="00D95A9D">
              <w:rPr>
                <w:sz w:val="18"/>
                <w:szCs w:val="18"/>
              </w:rPr>
              <w:t>OID</w:t>
            </w:r>
          </w:p>
          <w:p w14:paraId="553CA9F3" w14:textId="77777777" w:rsidR="00B824AE" w:rsidRPr="00D95A9D" w:rsidRDefault="4B1F096C" w:rsidP="4B1F096C">
            <w:pPr>
              <w:rPr>
                <w:sz w:val="18"/>
                <w:szCs w:val="18"/>
              </w:rPr>
            </w:pPr>
            <w:r w:rsidRPr="00D95A9D">
              <w:rPr>
                <w:sz w:val="18"/>
                <w:szCs w:val="18"/>
              </w:rPr>
              <w:t>(VAH.6.2)</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1350A6DF" w14:textId="77777777" w:rsidR="00B824AE" w:rsidRPr="00D95A9D" w:rsidRDefault="4B1F096C" w:rsidP="4B1F096C">
            <w:pPr>
              <w:rPr>
                <w:sz w:val="18"/>
                <w:szCs w:val="18"/>
              </w:rPr>
            </w:pPr>
            <w:r w:rsidRPr="00D95A9D">
              <w:rPr>
                <w:sz w:val="18"/>
                <w:szCs w:val="18"/>
              </w:rPr>
              <w:t>Obsahuje informáciu o type záznamu (archetypu), ktorý je v rámci záznamu používaný OID: 1.3.158.00165387.100.50.40.90</w:t>
            </w:r>
          </w:p>
        </w:tc>
      </w:tr>
    </w:tbl>
    <w:p w14:paraId="642612B5" w14:textId="77777777" w:rsidR="00B50776" w:rsidRPr="0050720E" w:rsidRDefault="34661EDB" w:rsidP="00B50180">
      <w:pPr>
        <w:pStyle w:val="Nadpis2"/>
      </w:pPr>
      <w:bookmarkStart w:id="311" w:name="_Sociálna_anamnéza"/>
      <w:bookmarkStart w:id="312" w:name="_Toc56172023"/>
      <w:bookmarkEnd w:id="311"/>
      <w:r>
        <w:lastRenderedPageBreak/>
        <w:t>Sociálna anamnéza</w:t>
      </w:r>
      <w:bookmarkEnd w:id="312"/>
    </w:p>
    <w:p w14:paraId="23A8931B" w14:textId="77777777" w:rsidR="00A54C37" w:rsidRPr="005A0155" w:rsidRDefault="4B1F096C" w:rsidP="005A0155">
      <w:pPr>
        <w:rPr>
          <w:b/>
        </w:rPr>
      </w:pPr>
      <w:r w:rsidRPr="005A0155">
        <w:rPr>
          <w:b/>
        </w:rPr>
        <w:t>EN-EN13606-COMPOSITION.Socialna_anamneza_abuzy.v2- &gt; CEN-EN13606-ENTRY.Abuzy_zivotospravy.v2</w:t>
      </w:r>
    </w:p>
    <w:p w14:paraId="15203520" w14:textId="77777777" w:rsidR="00A54C37" w:rsidRPr="00D95A9D" w:rsidRDefault="00A54C37" w:rsidP="00A54C37"/>
    <w:tbl>
      <w:tblPr>
        <w:tblW w:w="5261" w:type="pct"/>
        <w:tblLook w:val="04A0" w:firstRow="1" w:lastRow="0" w:firstColumn="1" w:lastColumn="0" w:noHBand="0" w:noVBand="1"/>
      </w:tblPr>
      <w:tblGrid>
        <w:gridCol w:w="2243"/>
        <w:gridCol w:w="7254"/>
      </w:tblGrid>
      <w:tr w:rsidR="00DC094D" w:rsidRPr="00D95A9D" w14:paraId="64E80B2C" w14:textId="77777777" w:rsidTr="00DB77B9">
        <w:trPr>
          <w:cantSplit/>
          <w:tblHeader/>
        </w:trPr>
        <w:tc>
          <w:tcPr>
            <w:tcW w:w="1181" w:type="pct"/>
            <w:tcBorders>
              <w:bottom w:val="single" w:sz="4" w:space="0" w:color="auto"/>
            </w:tcBorders>
            <w:shd w:val="clear" w:color="auto" w:fill="002060"/>
            <w:vAlign w:val="center"/>
          </w:tcPr>
          <w:p w14:paraId="0FA2B697" w14:textId="77777777" w:rsidR="00DC094D" w:rsidRPr="00D95A9D" w:rsidRDefault="34661EDB" w:rsidP="00FD2B7D">
            <w:pPr>
              <w:pStyle w:val="ESONormal"/>
              <w:jc w:val="left"/>
            </w:pPr>
            <w:r w:rsidRPr="00D95A9D">
              <w:rPr>
                <w:sz w:val="18"/>
                <w:szCs w:val="18"/>
              </w:rPr>
              <w:t>ADL Element/Ontology/text:</w:t>
            </w:r>
          </w:p>
        </w:tc>
        <w:tc>
          <w:tcPr>
            <w:tcW w:w="3819" w:type="pct"/>
            <w:tcBorders>
              <w:bottom w:val="single" w:sz="4" w:space="0" w:color="auto"/>
            </w:tcBorders>
            <w:shd w:val="clear" w:color="auto" w:fill="002060"/>
            <w:vAlign w:val="center"/>
          </w:tcPr>
          <w:p w14:paraId="7043678A" w14:textId="77777777" w:rsidR="00DC094D" w:rsidRPr="00D95A9D" w:rsidRDefault="6DE4F7B8" w:rsidP="00FD2B7D">
            <w:pPr>
              <w:pStyle w:val="ESONormal"/>
              <w:jc w:val="left"/>
            </w:pPr>
            <w:r w:rsidRPr="00D95A9D">
              <w:rPr>
                <w:color w:val="FFFFFF" w:themeColor="background2"/>
                <w:sz w:val="18"/>
                <w:szCs w:val="18"/>
              </w:rPr>
              <w:t>Popis:</w:t>
            </w:r>
          </w:p>
        </w:tc>
      </w:tr>
      <w:tr w:rsidR="009527A0" w:rsidRPr="00D95A9D" w14:paraId="6B9C3792"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35018282" w14:textId="77777777" w:rsidR="009527A0" w:rsidRPr="00D95A9D" w:rsidRDefault="4B1F096C" w:rsidP="4B1F096C">
            <w:pPr>
              <w:rPr>
                <w:sz w:val="18"/>
                <w:szCs w:val="18"/>
              </w:rPr>
            </w:pPr>
            <w:r w:rsidRPr="00D95A9D">
              <w:rPr>
                <w:sz w:val="18"/>
                <w:szCs w:val="18"/>
              </w:rPr>
              <w:t>Typ abúz</w:t>
            </w:r>
          </w:p>
          <w:p w14:paraId="15F881CE" w14:textId="77777777" w:rsidR="00DC094D" w:rsidRPr="00D95A9D" w:rsidRDefault="4B1F096C" w:rsidP="4B1F096C">
            <w:pPr>
              <w:rPr>
                <w:sz w:val="18"/>
                <w:szCs w:val="18"/>
              </w:rPr>
            </w:pPr>
            <w:r w:rsidRPr="00D95A9D">
              <w:rPr>
                <w:sz w:val="18"/>
                <w:szCs w:val="18"/>
              </w:rPr>
              <w:t>(SA.1)</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799887BC" w14:textId="77777777" w:rsidR="00DC094D" w:rsidRPr="00D95A9D" w:rsidRDefault="00810D56" w:rsidP="4B1F096C">
            <w:pPr>
              <w:pStyle w:val="ESONormal"/>
              <w:jc w:val="left"/>
              <w:rPr>
                <w:sz w:val="18"/>
                <w:szCs w:val="18"/>
              </w:rPr>
            </w:pPr>
            <w:r w:rsidRPr="00D95A9D">
              <w:rPr>
                <w:sz w:val="18"/>
                <w:szCs w:val="18"/>
              </w:rPr>
              <w:t>Typ zlozvyku/životosprávy pacienta. Výber povolených hodnôt je z číselníka typov abuzus a životosprávy 1.3.158.00165387.100.10.157</w:t>
            </w:r>
          </w:p>
        </w:tc>
      </w:tr>
      <w:tr w:rsidR="009527A0" w:rsidRPr="00D95A9D" w14:paraId="7A195F9B"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630CDB0A" w14:textId="77777777" w:rsidR="009527A0" w:rsidRPr="00D95A9D" w:rsidRDefault="4B1F096C" w:rsidP="4B1F096C">
            <w:pPr>
              <w:rPr>
                <w:sz w:val="18"/>
                <w:szCs w:val="18"/>
              </w:rPr>
            </w:pPr>
            <w:r w:rsidRPr="00D95A9D">
              <w:rPr>
                <w:sz w:val="18"/>
                <w:szCs w:val="18"/>
              </w:rPr>
              <w:t>Poznámka</w:t>
            </w:r>
          </w:p>
          <w:p w14:paraId="7F3C0A56" w14:textId="77777777" w:rsidR="00DC094D" w:rsidRPr="00D95A9D" w:rsidRDefault="4B1F096C" w:rsidP="4B1F096C">
            <w:pPr>
              <w:rPr>
                <w:sz w:val="18"/>
                <w:szCs w:val="18"/>
              </w:rPr>
            </w:pPr>
            <w:r w:rsidRPr="00D95A9D">
              <w:rPr>
                <w:sz w:val="18"/>
                <w:szCs w:val="18"/>
              </w:rPr>
              <w:t>(SA.2)</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3D65812D" w14:textId="77777777" w:rsidR="009527A0" w:rsidRPr="00D95A9D" w:rsidRDefault="00810D56" w:rsidP="4B1F096C">
            <w:pPr>
              <w:rPr>
                <w:sz w:val="18"/>
                <w:szCs w:val="18"/>
              </w:rPr>
            </w:pPr>
            <w:r w:rsidRPr="00D95A9D">
              <w:rPr>
                <w:sz w:val="18"/>
                <w:szCs w:val="18"/>
              </w:rPr>
              <w:t xml:space="preserve">Poznámka lekára k zlozvykom  a životospráve pacienta. </w:t>
            </w:r>
            <w:r w:rsidR="00D95A9D" w:rsidRPr="00D95A9D">
              <w:rPr>
                <w:sz w:val="18"/>
                <w:szCs w:val="18"/>
              </w:rPr>
              <w:t>Používa</w:t>
            </w:r>
            <w:r w:rsidRPr="00D95A9D">
              <w:rPr>
                <w:sz w:val="18"/>
                <w:szCs w:val="18"/>
              </w:rPr>
              <w:t xml:space="preserve"> sa pre doplnenie voľným textom k hodnote vybranej prostredníctvom číselníkovej hodnoty</w:t>
            </w:r>
          </w:p>
        </w:tc>
      </w:tr>
      <w:tr w:rsidR="00DC094D" w:rsidRPr="00D95A9D" w14:paraId="32DDD466"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3A75A95B" w14:textId="77777777" w:rsidR="00DC094D" w:rsidRPr="00D95A9D" w:rsidRDefault="4B1F096C" w:rsidP="4B1F096C">
            <w:pPr>
              <w:rPr>
                <w:sz w:val="18"/>
                <w:szCs w:val="18"/>
              </w:rPr>
            </w:pPr>
            <w:r w:rsidRPr="00D95A9D">
              <w:rPr>
                <w:sz w:val="18"/>
                <w:szCs w:val="18"/>
              </w:rPr>
              <w:t xml:space="preserve">Počet </w:t>
            </w:r>
          </w:p>
          <w:p w14:paraId="4EEEDF33" w14:textId="77777777" w:rsidR="00DC094D" w:rsidRPr="00D95A9D" w:rsidRDefault="4B1F096C" w:rsidP="4B1F096C">
            <w:pPr>
              <w:rPr>
                <w:sz w:val="18"/>
                <w:szCs w:val="18"/>
              </w:rPr>
            </w:pPr>
            <w:r w:rsidRPr="00D95A9D">
              <w:rPr>
                <w:sz w:val="18"/>
                <w:szCs w:val="18"/>
              </w:rPr>
              <w:t>(SA.3)</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3CF58AE2" w14:textId="77777777" w:rsidR="00DC094D" w:rsidRPr="00D95A9D" w:rsidRDefault="00810D56" w:rsidP="4B1F096C">
            <w:pPr>
              <w:rPr>
                <w:sz w:val="18"/>
                <w:szCs w:val="18"/>
              </w:rPr>
            </w:pPr>
            <w:r w:rsidRPr="00D95A9D">
              <w:rPr>
                <w:sz w:val="18"/>
                <w:szCs w:val="18"/>
              </w:rPr>
              <w:t>Počet užívaných jednotiek za jednotku času. Obsahuje dve polia. Hodnotu a Mernú jednotku za čas - odkaz na Číselník jednotiek</w:t>
            </w:r>
          </w:p>
        </w:tc>
      </w:tr>
      <w:tr w:rsidR="009527A0" w:rsidRPr="00D95A9D" w14:paraId="4E450939"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032A0DCC" w14:textId="77777777" w:rsidR="009527A0" w:rsidRPr="00D95A9D" w:rsidRDefault="4B1F096C" w:rsidP="4B1F096C">
            <w:pPr>
              <w:rPr>
                <w:sz w:val="18"/>
                <w:szCs w:val="18"/>
              </w:rPr>
            </w:pPr>
            <w:r w:rsidRPr="00D95A9D">
              <w:rPr>
                <w:sz w:val="18"/>
                <w:szCs w:val="18"/>
              </w:rPr>
              <w:t>Dátum OD</w:t>
            </w:r>
          </w:p>
          <w:p w14:paraId="7F5FFC2F" w14:textId="77777777" w:rsidR="00DC094D" w:rsidRPr="00D95A9D" w:rsidRDefault="4B1F096C" w:rsidP="4B1F096C">
            <w:pPr>
              <w:rPr>
                <w:sz w:val="18"/>
                <w:szCs w:val="18"/>
              </w:rPr>
            </w:pPr>
            <w:r w:rsidRPr="00D95A9D">
              <w:rPr>
                <w:sz w:val="18"/>
                <w:szCs w:val="18"/>
              </w:rPr>
              <w:t>(SA.4)</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205A964F" w14:textId="77777777" w:rsidR="009527A0" w:rsidRPr="00D95A9D" w:rsidRDefault="00810D56" w:rsidP="4B1F096C">
            <w:pPr>
              <w:rPr>
                <w:sz w:val="18"/>
                <w:szCs w:val="18"/>
              </w:rPr>
            </w:pPr>
            <w:r w:rsidRPr="00D95A9D">
              <w:rPr>
                <w:sz w:val="18"/>
                <w:szCs w:val="18"/>
              </w:rPr>
              <w:t>Začiatok obdobia príslušného zlozvyku resp. životosprávy.</w:t>
            </w:r>
          </w:p>
        </w:tc>
      </w:tr>
      <w:tr w:rsidR="00DC094D" w:rsidRPr="00D95A9D" w14:paraId="7DE5DD99"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497FB635" w14:textId="77777777" w:rsidR="00DC094D" w:rsidRPr="00D95A9D" w:rsidRDefault="4B1F096C" w:rsidP="4B1F096C">
            <w:pPr>
              <w:rPr>
                <w:sz w:val="18"/>
                <w:szCs w:val="18"/>
              </w:rPr>
            </w:pPr>
            <w:r w:rsidRPr="00D95A9D">
              <w:rPr>
                <w:sz w:val="18"/>
                <w:szCs w:val="18"/>
              </w:rPr>
              <w:t>Dátum DO</w:t>
            </w:r>
          </w:p>
          <w:p w14:paraId="437DFBAD" w14:textId="77777777" w:rsidR="00DC094D" w:rsidRPr="00D95A9D" w:rsidRDefault="4B1F096C" w:rsidP="4B1F096C">
            <w:pPr>
              <w:rPr>
                <w:sz w:val="18"/>
                <w:szCs w:val="18"/>
              </w:rPr>
            </w:pPr>
            <w:r w:rsidRPr="00D95A9D">
              <w:rPr>
                <w:sz w:val="18"/>
                <w:szCs w:val="18"/>
              </w:rPr>
              <w:t>(SA.5)</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532CEF51" w14:textId="77777777" w:rsidR="00DC094D" w:rsidRPr="00D95A9D" w:rsidRDefault="00810D56" w:rsidP="4B1F096C">
            <w:pPr>
              <w:rPr>
                <w:sz w:val="18"/>
                <w:szCs w:val="18"/>
              </w:rPr>
            </w:pPr>
            <w:r w:rsidRPr="00D95A9D">
              <w:rPr>
                <w:sz w:val="18"/>
                <w:szCs w:val="18"/>
              </w:rPr>
              <w:t>Koniec obdobia príslušného zlozvyku resp. životosprávy.</w:t>
            </w:r>
          </w:p>
        </w:tc>
      </w:tr>
      <w:tr w:rsidR="00DC094D" w:rsidRPr="00D95A9D" w14:paraId="2B8F4A53"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76733B5A" w14:textId="77777777" w:rsidR="00DC094D" w:rsidRPr="00D95A9D" w:rsidRDefault="4B1F096C" w:rsidP="4B1F096C">
            <w:pPr>
              <w:rPr>
                <w:sz w:val="18"/>
                <w:szCs w:val="18"/>
              </w:rPr>
            </w:pPr>
            <w:r w:rsidRPr="00D95A9D">
              <w:rPr>
                <w:sz w:val="18"/>
                <w:szCs w:val="18"/>
              </w:rPr>
              <w:t>Zmena stavu záznamu</w:t>
            </w:r>
          </w:p>
          <w:p w14:paraId="3DB8E6CE" w14:textId="77777777" w:rsidR="00DC094D" w:rsidRPr="00D95A9D" w:rsidRDefault="4B1F096C" w:rsidP="4B1F096C">
            <w:pPr>
              <w:rPr>
                <w:sz w:val="18"/>
                <w:szCs w:val="18"/>
              </w:rPr>
            </w:pPr>
            <w:r w:rsidRPr="00D95A9D">
              <w:rPr>
                <w:sz w:val="18"/>
                <w:szCs w:val="18"/>
              </w:rPr>
              <w:t>(SA.6)</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797B3118" w14:textId="77777777" w:rsidR="00DC094D" w:rsidRPr="00D95A9D" w:rsidRDefault="00810D56" w:rsidP="4B1F096C">
            <w:pPr>
              <w:rPr>
                <w:sz w:val="18"/>
                <w:szCs w:val="18"/>
              </w:rPr>
            </w:pPr>
            <w:r w:rsidRPr="00D95A9D">
              <w:rPr>
                <w:sz w:val="18"/>
                <w:szCs w:val="18"/>
              </w:rPr>
              <w:t>Cluster definuje štruktúru auditných informácií o zmene stavu záznamu. Slúži len pre čítacie služby v prípade, že daný záznam bol editovaný lekárom (zneplatnil záznam/ vykonal storno záznamu)</w:t>
            </w:r>
          </w:p>
          <w:p w14:paraId="061751C5" w14:textId="77777777" w:rsidR="00DC094D" w:rsidRPr="00D95A9D" w:rsidRDefault="4B1F096C" w:rsidP="4B1F096C">
            <w:pPr>
              <w:rPr>
                <w:sz w:val="18"/>
                <w:szCs w:val="18"/>
              </w:rPr>
            </w:pPr>
            <w:r w:rsidRPr="00D95A9D">
              <w:rPr>
                <w:sz w:val="18"/>
                <w:szCs w:val="18"/>
              </w:rPr>
              <w:t>Zložený atribút:</w:t>
            </w:r>
          </w:p>
          <w:p w14:paraId="47A8A358" w14:textId="154D28D2" w:rsidR="00DC094D" w:rsidRPr="00D95A9D" w:rsidRDefault="00DB2889" w:rsidP="4B1F096C">
            <w:pPr>
              <w:rPr>
                <w:sz w:val="18"/>
                <w:szCs w:val="18"/>
              </w:rPr>
            </w:pPr>
            <w:hyperlink w:anchor="_Zmeny_stavu" w:history="1">
              <w:r w:rsidR="4B1F096C" w:rsidRPr="00D95A9D">
                <w:rPr>
                  <w:rStyle w:val="Hypertextovprepojenie"/>
                  <w:sz w:val="18"/>
                  <w:szCs w:val="18"/>
                </w:rPr>
                <w:t>CEN-EN13606-CLUSTER.Zmena_stavu_zaznamu.v1</w:t>
              </w:r>
            </w:hyperlink>
          </w:p>
        </w:tc>
      </w:tr>
      <w:tr w:rsidR="00DC094D" w:rsidRPr="00D95A9D" w14:paraId="5C140165"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33232673" w14:textId="77777777" w:rsidR="00DC094D" w:rsidRPr="00D95A9D" w:rsidRDefault="4B1F096C" w:rsidP="4B1F096C">
            <w:pPr>
              <w:rPr>
                <w:sz w:val="18"/>
                <w:szCs w:val="18"/>
              </w:rPr>
            </w:pPr>
            <w:r w:rsidRPr="00D95A9D">
              <w:rPr>
                <w:sz w:val="18"/>
                <w:szCs w:val="18"/>
              </w:rPr>
              <w:t>RC_ID</w:t>
            </w:r>
            <w:r w:rsidR="03ECAE38" w:rsidRPr="00D95A9D">
              <w:br/>
            </w:r>
            <w:r w:rsidRPr="00D95A9D">
              <w:rPr>
                <w:sz w:val="18"/>
                <w:szCs w:val="18"/>
              </w:rPr>
              <w:t>(SA.7)</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6686CA83" w14:textId="77777777" w:rsidR="00DC094D" w:rsidRPr="00D95A9D" w:rsidRDefault="4B1F096C" w:rsidP="4B1F096C">
            <w:pPr>
              <w:rPr>
                <w:sz w:val="18"/>
                <w:szCs w:val="18"/>
              </w:rPr>
            </w:pPr>
            <w:r w:rsidRPr="00D95A9D">
              <w:rPr>
                <w:sz w:val="18"/>
                <w:szCs w:val="18"/>
              </w:rPr>
              <w:t>Obsahuje informácie o identifikátore záznamu, ktorý je vytvorený</w:t>
            </w:r>
          </w:p>
        </w:tc>
      </w:tr>
      <w:tr w:rsidR="00DC094D" w:rsidRPr="00D95A9D" w14:paraId="60DE2EEF"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0686588F" w14:textId="77777777" w:rsidR="00DC094D" w:rsidRPr="00D95A9D" w:rsidRDefault="4B1F096C" w:rsidP="4B1F096C">
            <w:pPr>
              <w:rPr>
                <w:sz w:val="18"/>
                <w:szCs w:val="18"/>
              </w:rPr>
            </w:pPr>
            <w:r w:rsidRPr="00D95A9D">
              <w:rPr>
                <w:sz w:val="18"/>
                <w:szCs w:val="18"/>
              </w:rPr>
              <w:t>II</w:t>
            </w:r>
          </w:p>
          <w:p w14:paraId="6B0029C2" w14:textId="77777777" w:rsidR="00DC094D" w:rsidRPr="00D95A9D" w:rsidRDefault="4B1F096C" w:rsidP="4B1F096C">
            <w:pPr>
              <w:rPr>
                <w:sz w:val="18"/>
                <w:szCs w:val="18"/>
              </w:rPr>
            </w:pPr>
            <w:r w:rsidRPr="00D95A9D">
              <w:rPr>
                <w:sz w:val="18"/>
                <w:szCs w:val="18"/>
              </w:rPr>
              <w:t>(SA.7.1)</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004EE015" w14:textId="77777777" w:rsidR="00DC094D" w:rsidRPr="00D95A9D" w:rsidRDefault="4B1F096C" w:rsidP="4B1F096C">
            <w:pPr>
              <w:rPr>
                <w:sz w:val="18"/>
                <w:szCs w:val="18"/>
              </w:rPr>
            </w:pPr>
            <w:r w:rsidRPr="00D95A9D">
              <w:rPr>
                <w:sz w:val="18"/>
                <w:szCs w:val="18"/>
              </w:rPr>
              <w:t xml:space="preserve">Identifikátor záznamu je generovaný podľa popisu v X070 a generuje ho ISPZS </w:t>
            </w:r>
          </w:p>
          <w:p w14:paraId="6CF7289E" w14:textId="77777777" w:rsidR="00DC094D" w:rsidRPr="00D95A9D" w:rsidRDefault="00DC094D" w:rsidP="00DC094D">
            <w:pPr>
              <w:rPr>
                <w:sz w:val="18"/>
                <w:szCs w:val="18"/>
              </w:rPr>
            </w:pPr>
          </w:p>
        </w:tc>
      </w:tr>
      <w:tr w:rsidR="00DC094D" w:rsidRPr="00D95A9D" w14:paraId="38E04E84"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46BB6083" w14:textId="77777777" w:rsidR="00DC094D" w:rsidRPr="00D95A9D" w:rsidRDefault="4B1F096C" w:rsidP="4B1F096C">
            <w:pPr>
              <w:rPr>
                <w:sz w:val="18"/>
                <w:szCs w:val="18"/>
              </w:rPr>
            </w:pPr>
            <w:r w:rsidRPr="00D95A9D">
              <w:rPr>
                <w:sz w:val="18"/>
                <w:szCs w:val="18"/>
              </w:rPr>
              <w:t>OID</w:t>
            </w:r>
          </w:p>
          <w:p w14:paraId="1D726BB1" w14:textId="77777777" w:rsidR="00DC094D" w:rsidRPr="00D95A9D" w:rsidRDefault="4B1F096C" w:rsidP="4B1F096C">
            <w:pPr>
              <w:rPr>
                <w:sz w:val="18"/>
                <w:szCs w:val="18"/>
              </w:rPr>
            </w:pPr>
            <w:r w:rsidRPr="00D95A9D">
              <w:rPr>
                <w:sz w:val="18"/>
                <w:szCs w:val="18"/>
              </w:rPr>
              <w:t>(SA.7.2)</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499A2092" w14:textId="77777777" w:rsidR="00DC094D" w:rsidRPr="00D95A9D" w:rsidRDefault="4B1F096C" w:rsidP="4B1F096C">
            <w:pPr>
              <w:rPr>
                <w:sz w:val="18"/>
                <w:szCs w:val="18"/>
              </w:rPr>
            </w:pPr>
            <w:r w:rsidRPr="00D95A9D">
              <w:rPr>
                <w:sz w:val="18"/>
                <w:szCs w:val="18"/>
              </w:rPr>
              <w:t>Obsahuje informáciu o type záznamu (archetypu), ktorý je v rámci záznamu používaný OID: 1.3.158.00165387.100.50.40.10</w:t>
            </w:r>
          </w:p>
        </w:tc>
      </w:tr>
    </w:tbl>
    <w:p w14:paraId="1030F0C1" w14:textId="77777777" w:rsidR="00B50776" w:rsidRPr="0050720E" w:rsidRDefault="34661EDB" w:rsidP="00B50180">
      <w:pPr>
        <w:pStyle w:val="Nadpis2"/>
      </w:pPr>
      <w:bookmarkStart w:id="313" w:name="_Toc56172024"/>
      <w:r>
        <w:t>Kontaktné údaje</w:t>
      </w:r>
      <w:bookmarkEnd w:id="313"/>
    </w:p>
    <w:p w14:paraId="4090C493" w14:textId="419433D8" w:rsidR="34661EDB" w:rsidRPr="00D95A9D" w:rsidRDefault="6DE4F7B8" w:rsidP="34661EDB">
      <w:r w:rsidRPr="00D95A9D">
        <w:rPr>
          <w:rFonts w:eastAsia="Arial" w:cs="Arial"/>
        </w:rPr>
        <w:t>DajPacientskySumarKontaktneUdaje_v</w:t>
      </w:r>
      <w:r w:rsidR="5D3B2760" w:rsidRPr="00D95A9D">
        <w:rPr>
          <w:rFonts w:eastAsia="Arial" w:cs="Arial"/>
        </w:rPr>
        <w:t>4</w:t>
      </w:r>
      <w:r w:rsidRPr="00D95A9D">
        <w:rPr>
          <w:rFonts w:eastAsia="Arial" w:cs="Arial"/>
        </w:rPr>
        <w:t>_Data.xsd</w:t>
      </w:r>
    </w:p>
    <w:p w14:paraId="0CD2188B" w14:textId="6D95C334" w:rsidR="34661EDB" w:rsidRPr="00D95A9D" w:rsidRDefault="6DE4F7B8" w:rsidP="34661EDB">
      <w:pPr>
        <w:rPr>
          <w:rFonts w:eastAsia="Arial" w:cs="Arial"/>
        </w:rPr>
      </w:pPr>
      <w:r w:rsidRPr="00D95A9D">
        <w:rPr>
          <w:rFonts w:eastAsia="Arial" w:cs="Arial"/>
        </w:rPr>
        <w:t>ZapisPacientskehoSumaruKontaktneUdaje_v</w:t>
      </w:r>
      <w:r w:rsidR="5D3B2760" w:rsidRPr="00D95A9D">
        <w:rPr>
          <w:rFonts w:eastAsia="Arial" w:cs="Arial"/>
        </w:rPr>
        <w:t>4</w:t>
      </w:r>
      <w:r w:rsidRPr="00D95A9D">
        <w:rPr>
          <w:rFonts w:eastAsia="Arial" w:cs="Arial"/>
        </w:rPr>
        <w:t>_Data.xsd</w:t>
      </w:r>
    </w:p>
    <w:p w14:paraId="73043781" w14:textId="77777777" w:rsidR="00242AF7" w:rsidRPr="00D95A9D" w:rsidRDefault="00242AF7" w:rsidP="34661EDB">
      <w:pPr>
        <w:rPr>
          <w:rFonts w:eastAsia="Arial" w:cs="Arial"/>
        </w:rPr>
      </w:pPr>
    </w:p>
    <w:p w14:paraId="03D233BF" w14:textId="77777777" w:rsidR="004D39E3" w:rsidRPr="00D95A9D" w:rsidRDefault="004D39E3" w:rsidP="34661EDB">
      <w:pPr>
        <w:rPr>
          <w:rFonts w:eastAsia="Arial" w:cs="Arial"/>
        </w:rPr>
      </w:pPr>
      <w:r w:rsidRPr="00D95A9D">
        <w:rPr>
          <w:rFonts w:eastAsia="Arial" w:cs="Arial"/>
        </w:rPr>
        <w:t>Informácie o pacientovi sú v štruktúre podľa schémy v atribúte EncryptedBase64Data elementu PatientPersonalInfoData. Tento element predstavuje za</w:t>
      </w:r>
      <w:r w:rsidR="005B5665" w:rsidRPr="00D95A9D">
        <w:rPr>
          <w:rFonts w:eastAsia="Arial" w:cs="Arial"/>
        </w:rPr>
        <w:t>š</w:t>
      </w:r>
      <w:r w:rsidRPr="00D95A9D">
        <w:rPr>
          <w:rFonts w:eastAsia="Arial" w:cs="Arial"/>
        </w:rPr>
        <w:t>ifrovan</w:t>
      </w:r>
      <w:r w:rsidR="005B5665" w:rsidRPr="00D95A9D">
        <w:rPr>
          <w:rFonts w:eastAsia="Arial" w:cs="Arial"/>
        </w:rPr>
        <w:t>é</w:t>
      </w:r>
      <w:r w:rsidRPr="00D95A9D">
        <w:rPr>
          <w:rFonts w:eastAsia="Arial" w:cs="Arial"/>
        </w:rPr>
        <w:t xml:space="preserve"> d</w:t>
      </w:r>
      <w:r w:rsidR="005B5665" w:rsidRPr="00D95A9D">
        <w:rPr>
          <w:rFonts w:eastAsia="Arial" w:cs="Arial"/>
        </w:rPr>
        <w:t>á</w:t>
      </w:r>
      <w:r w:rsidRPr="00D95A9D">
        <w:rPr>
          <w:rFonts w:eastAsia="Arial" w:cs="Arial"/>
        </w:rPr>
        <w:t>ta, ktor</w:t>
      </w:r>
      <w:r w:rsidR="005B5665" w:rsidRPr="00D95A9D">
        <w:rPr>
          <w:rFonts w:eastAsia="Arial" w:cs="Arial"/>
        </w:rPr>
        <w:t>ý</w:t>
      </w:r>
      <w:r w:rsidRPr="00D95A9D">
        <w:rPr>
          <w:rFonts w:eastAsia="Arial" w:cs="Arial"/>
        </w:rPr>
        <w:t>ch otvoren</w:t>
      </w:r>
      <w:r w:rsidR="005B5665" w:rsidRPr="00D95A9D">
        <w:rPr>
          <w:rFonts w:eastAsia="Arial" w:cs="Arial"/>
        </w:rPr>
        <w:t>á</w:t>
      </w:r>
      <w:r w:rsidRPr="00D95A9D">
        <w:rPr>
          <w:rFonts w:eastAsia="Arial" w:cs="Arial"/>
        </w:rPr>
        <w:t xml:space="preserve"> podoba je pop</w:t>
      </w:r>
      <w:r w:rsidR="005B5665" w:rsidRPr="00D95A9D">
        <w:rPr>
          <w:rFonts w:eastAsia="Arial" w:cs="Arial"/>
        </w:rPr>
        <w:t>í</w:t>
      </w:r>
      <w:r w:rsidRPr="00D95A9D">
        <w:rPr>
          <w:rFonts w:eastAsia="Arial" w:cs="Arial"/>
        </w:rPr>
        <w:t>san</w:t>
      </w:r>
      <w:r w:rsidR="005B5665" w:rsidRPr="00D95A9D">
        <w:rPr>
          <w:rFonts w:eastAsia="Arial" w:cs="Arial"/>
        </w:rPr>
        <w:t>á</w:t>
      </w:r>
      <w:r w:rsidRPr="00D95A9D">
        <w:rPr>
          <w:rFonts w:eastAsia="Arial" w:cs="Arial"/>
        </w:rPr>
        <w:t xml:space="preserve"> v</w:t>
      </w:r>
      <w:r w:rsidR="0030590E" w:rsidRPr="00D95A9D">
        <w:rPr>
          <w:rFonts w:eastAsia="Arial" w:cs="Arial"/>
        </w:rPr>
        <w:t> </w:t>
      </w:r>
      <w:r w:rsidRPr="00D95A9D">
        <w:rPr>
          <w:rFonts w:eastAsia="Arial" w:cs="Arial"/>
        </w:rPr>
        <w:t>sch</w:t>
      </w:r>
      <w:r w:rsidR="0030590E" w:rsidRPr="00D95A9D">
        <w:rPr>
          <w:rFonts w:eastAsia="Arial" w:cs="Arial"/>
        </w:rPr>
        <w:t>é</w:t>
      </w:r>
      <w:r w:rsidRPr="00D95A9D">
        <w:rPr>
          <w:rFonts w:eastAsia="Arial" w:cs="Arial"/>
        </w:rPr>
        <w:t xml:space="preserve">me </w:t>
      </w:r>
      <w:r w:rsidRPr="00D95A9D">
        <w:rPr>
          <w:rFonts w:eastAsia="Arial" w:cs="Arial"/>
          <w:b/>
        </w:rPr>
        <w:t>JRUZ</w:t>
      </w:r>
      <w:r w:rsidRPr="00D95A9D">
        <w:rPr>
          <w:rFonts w:eastAsia="Arial" w:cs="Arial"/>
        </w:rPr>
        <w:t xml:space="preserve"> pre typ </w:t>
      </w:r>
      <w:r w:rsidRPr="00D95A9D">
        <w:rPr>
          <w:rFonts w:eastAsia="Arial" w:cs="Arial"/>
          <w:b/>
        </w:rPr>
        <w:t>DajPrZS_Response</w:t>
      </w:r>
      <w:r w:rsidRPr="00D95A9D">
        <w:rPr>
          <w:rFonts w:eastAsia="Arial" w:cs="Arial"/>
        </w:rPr>
        <w:t xml:space="preserve"> a ob</w:t>
      </w:r>
      <w:r w:rsidR="0030590E" w:rsidRPr="00D95A9D">
        <w:rPr>
          <w:rFonts w:eastAsia="Arial" w:cs="Arial"/>
        </w:rPr>
        <w:t>á</w:t>
      </w:r>
      <w:r w:rsidRPr="00D95A9D">
        <w:rPr>
          <w:rFonts w:eastAsia="Arial" w:cs="Arial"/>
        </w:rPr>
        <w:t xml:space="preserve">lka </w:t>
      </w:r>
      <w:r w:rsidR="0030590E" w:rsidRPr="00D95A9D">
        <w:rPr>
          <w:rFonts w:eastAsia="Arial" w:cs="Arial"/>
        </w:rPr>
        <w:t>š</w:t>
      </w:r>
      <w:r w:rsidRPr="00D95A9D">
        <w:rPr>
          <w:rFonts w:eastAsia="Arial" w:cs="Arial"/>
        </w:rPr>
        <w:t>ifrovan</w:t>
      </w:r>
      <w:r w:rsidR="0030590E" w:rsidRPr="00D95A9D">
        <w:rPr>
          <w:rFonts w:eastAsia="Arial" w:cs="Arial"/>
        </w:rPr>
        <w:t>ý</w:t>
      </w:r>
      <w:r w:rsidRPr="00D95A9D">
        <w:rPr>
          <w:rFonts w:eastAsia="Arial" w:cs="Arial"/>
        </w:rPr>
        <w:t>ch d</w:t>
      </w:r>
      <w:r w:rsidR="0030590E" w:rsidRPr="00D95A9D">
        <w:rPr>
          <w:rFonts w:eastAsia="Arial" w:cs="Arial"/>
        </w:rPr>
        <w:t>á</w:t>
      </w:r>
      <w:r w:rsidRPr="00D95A9D">
        <w:rPr>
          <w:rFonts w:eastAsia="Arial" w:cs="Arial"/>
        </w:rPr>
        <w:t>t je pop</w:t>
      </w:r>
      <w:r w:rsidR="0030590E" w:rsidRPr="00D95A9D">
        <w:rPr>
          <w:rFonts w:eastAsia="Arial" w:cs="Arial"/>
        </w:rPr>
        <w:t>í</w:t>
      </w:r>
      <w:r w:rsidRPr="00D95A9D">
        <w:rPr>
          <w:rFonts w:eastAsia="Arial" w:cs="Arial"/>
        </w:rPr>
        <w:t>san</w:t>
      </w:r>
      <w:r w:rsidR="0030590E" w:rsidRPr="00D95A9D">
        <w:rPr>
          <w:rFonts w:eastAsia="Arial" w:cs="Arial"/>
        </w:rPr>
        <w:t>á</w:t>
      </w:r>
      <w:r w:rsidRPr="00D95A9D">
        <w:rPr>
          <w:rFonts w:eastAsia="Arial" w:cs="Arial"/>
        </w:rPr>
        <w:t xml:space="preserve"> v </w:t>
      </w:r>
      <w:r w:rsidRPr="00D95A9D">
        <w:rPr>
          <w:rFonts w:eastAsia="Arial" w:cs="Arial"/>
          <w:b/>
        </w:rPr>
        <w:t>"SDSEnvelope.xsd</w:t>
      </w:r>
      <w:r w:rsidRPr="00D95A9D">
        <w:rPr>
          <w:rFonts w:eastAsia="Arial" w:cs="Arial"/>
        </w:rPr>
        <w:t>"</w:t>
      </w:r>
      <w:r w:rsidR="0030590E" w:rsidRPr="00D95A9D">
        <w:rPr>
          <w:rFonts w:eastAsia="Arial" w:cs="Arial"/>
        </w:rPr>
        <w:t>.</w:t>
      </w:r>
    </w:p>
    <w:p w14:paraId="563A2F25" w14:textId="77777777" w:rsidR="001D3BAA" w:rsidRDefault="001D3BAA" w:rsidP="00B50180">
      <w:pPr>
        <w:pStyle w:val="Nadpis3"/>
      </w:pPr>
      <w:bookmarkStart w:id="314" w:name="_Ref532370379"/>
      <w:bookmarkStart w:id="315" w:name="_Toc533056552"/>
      <w:bookmarkStart w:id="316" w:name="_Toc533065974"/>
      <w:bookmarkStart w:id="317" w:name="_Toc56172025"/>
      <w:r>
        <w:t>Reštrikcie na formát e-mailovej adresy a telefónneho čísla</w:t>
      </w:r>
      <w:bookmarkEnd w:id="314"/>
      <w:bookmarkEnd w:id="315"/>
      <w:bookmarkEnd w:id="316"/>
      <w:bookmarkEnd w:id="317"/>
    </w:p>
    <w:p w14:paraId="112F7968" w14:textId="77777777" w:rsidR="001D3BAA" w:rsidRDefault="001D3BAA" w:rsidP="001D3BAA">
      <w:pPr>
        <w:rPr>
          <w:rFonts w:eastAsia="Arial" w:cs="Arial"/>
        </w:rPr>
      </w:pPr>
      <w:r>
        <w:rPr>
          <w:rFonts w:eastAsia="Arial" w:cs="Arial"/>
        </w:rPr>
        <w:t>Telefón a e-mail pacienta a kontaktných osôb sú validované voči nasledovným regulárnym výrazom:</w:t>
      </w:r>
    </w:p>
    <w:p w14:paraId="655151E3" w14:textId="77777777" w:rsidR="001D3BAA" w:rsidRDefault="001D3BAA" w:rsidP="001D3BAA">
      <w:pPr>
        <w:rPr>
          <w:rFonts w:eastAsia="Arial" w:cs="Arial"/>
        </w:rPr>
      </w:pPr>
      <w:r>
        <w:rPr>
          <w:rFonts w:eastAsia="Arial" w:cs="Arial"/>
        </w:rPr>
        <w:t>E-mail:</w:t>
      </w:r>
    </w:p>
    <w:p w14:paraId="7BBF59C3" w14:textId="77777777" w:rsidR="001D3BAA" w:rsidRDefault="001D3BAA" w:rsidP="001D3BAA">
      <w:pPr>
        <w:pStyle w:val="Bezriadkovania"/>
        <w:rPr>
          <w:rFonts w:eastAsia="Arial"/>
        </w:rPr>
      </w:pPr>
      <w:r w:rsidRPr="008D4B75">
        <w:rPr>
          <w:rFonts w:eastAsia="Arial"/>
        </w:rPr>
        <w:t>(^([a-zA-Z0-9_\-\.]+)@((\[[0-9]{1,3}\.[0-9]{1,3}\.[0-9]{1,3}\.)|(([a-zA-Z0-9\-]+\.)+))([a-zA-Z]{2,18}|[0-9]{1,3})(\]?)$|^$)</w:t>
      </w:r>
    </w:p>
    <w:p w14:paraId="76E3880B" w14:textId="77777777" w:rsidR="001D3BAA" w:rsidRDefault="001D3BAA" w:rsidP="001D3BAA">
      <w:pPr>
        <w:rPr>
          <w:rFonts w:eastAsia="Arial" w:cs="Arial"/>
        </w:rPr>
      </w:pPr>
      <w:r>
        <w:rPr>
          <w:rFonts w:eastAsia="Arial" w:cs="Arial"/>
        </w:rPr>
        <w:t>Telefón:</w:t>
      </w:r>
    </w:p>
    <w:p w14:paraId="11E71818" w14:textId="77777777" w:rsidR="001D3BAA" w:rsidRDefault="001D3BAA" w:rsidP="001D3BAA">
      <w:pPr>
        <w:pStyle w:val="Bezriadkovania"/>
        <w:rPr>
          <w:rFonts w:eastAsia="Arial"/>
        </w:rPr>
      </w:pPr>
      <w:r w:rsidRPr="008D4B75">
        <w:rPr>
          <w:rFonts w:eastAsia="Arial"/>
        </w:rPr>
        <w:t>(^((((\+|00\s?)421)\s?)|0)(?!900|97|98|890|85|80|82)[0-9]{3} ?[0-9]{3} ?[0-9]{3}$|^$)</w:t>
      </w:r>
    </w:p>
    <w:p w14:paraId="6993FB33" w14:textId="1BE3975E" w:rsidR="001D3BAA" w:rsidRDefault="001D3BAA" w:rsidP="001D3BAA">
      <w:pPr>
        <w:rPr>
          <w:rFonts w:eastAsia="Arial"/>
        </w:rPr>
      </w:pPr>
      <w:r>
        <w:rPr>
          <w:rFonts w:eastAsia="Arial"/>
        </w:rPr>
        <w:t xml:space="preserve">Reštrikcia je realizovaná cez jednoduché XSD typy v súbore </w:t>
      </w:r>
      <w:r w:rsidRPr="008D4B75">
        <w:rPr>
          <w:rFonts w:eastAsia="Arial"/>
        </w:rPr>
        <w:t>SdsCommon.xsd</w:t>
      </w:r>
      <w:r>
        <w:rPr>
          <w:rFonts w:eastAsia="Arial"/>
        </w:rPr>
        <w:t>, na ktoré sa odkazujú príslušné XML elementy v typoch InformacieOPacientovi_v</w:t>
      </w:r>
      <w:r w:rsidR="00BD1B2B">
        <w:rPr>
          <w:rFonts w:eastAsia="Arial"/>
        </w:rPr>
        <w:t>4</w:t>
      </w:r>
      <w:r>
        <w:rPr>
          <w:rFonts w:eastAsia="Arial"/>
        </w:rPr>
        <w:t xml:space="preserve"> a KontaktnaOsoba_v</w:t>
      </w:r>
      <w:r w:rsidR="00BD1B2B">
        <w:rPr>
          <w:rFonts w:eastAsia="Arial"/>
        </w:rPr>
        <w:t>4</w:t>
      </w:r>
      <w:r>
        <w:rPr>
          <w:rFonts w:eastAsia="Arial"/>
        </w:rPr>
        <w:t>.</w:t>
      </w:r>
    </w:p>
    <w:p w14:paraId="3217DECF" w14:textId="6FB290E2" w:rsidR="002963EB" w:rsidRPr="0050720E" w:rsidRDefault="002963EB" w:rsidP="00B50180">
      <w:pPr>
        <w:pStyle w:val="Nadpis3"/>
      </w:pPr>
      <w:bookmarkStart w:id="318" w:name="_Toc56172026"/>
      <w:r>
        <w:lastRenderedPageBreak/>
        <w:t>KontaktneUdajePacientskehoSumaraVystup_v</w:t>
      </w:r>
      <w:r w:rsidR="227083D0">
        <w:t>4</w:t>
      </w:r>
      <w:bookmarkEnd w:id="318"/>
    </w:p>
    <w:p w14:paraId="58CB7C6C" w14:textId="77777777" w:rsidR="002963EB" w:rsidRPr="0050720E" w:rsidRDefault="002963EB" w:rsidP="002963EB">
      <w:r w:rsidRPr="0050720E">
        <w:t>Mapovanie na XSD:</w:t>
      </w:r>
    </w:p>
    <w:p w14:paraId="1171112E" w14:textId="513B3AC4" w:rsidR="002963EB" w:rsidRPr="0050720E" w:rsidRDefault="002963EB" w:rsidP="002963EB">
      <w:r w:rsidRPr="0050720E">
        <w:t>DajPacientskySumarKontaktneUdaje_v</w:t>
      </w:r>
      <w:r w:rsidR="227083D0" w:rsidRPr="0050720E">
        <w:t>4</w:t>
      </w:r>
      <w:r w:rsidRPr="0050720E">
        <w:t>_Response.xsd</w:t>
      </w:r>
    </w:p>
    <w:p w14:paraId="39ACD24D" w14:textId="77777777" w:rsidR="002963EB" w:rsidRPr="0050720E" w:rsidRDefault="002963EB" w:rsidP="002963EB"/>
    <w:tbl>
      <w:tblPr>
        <w:tblW w:w="5261" w:type="pct"/>
        <w:tblLayout w:type="fixed"/>
        <w:tblLook w:val="04A0" w:firstRow="1" w:lastRow="0" w:firstColumn="1" w:lastColumn="0" w:noHBand="0" w:noVBand="1"/>
      </w:tblPr>
      <w:tblGrid>
        <w:gridCol w:w="2018"/>
        <w:gridCol w:w="1243"/>
        <w:gridCol w:w="2477"/>
        <w:gridCol w:w="3759"/>
      </w:tblGrid>
      <w:tr w:rsidR="002963EB" w:rsidRPr="00DB77B9" w14:paraId="57A57F38" w14:textId="77777777" w:rsidTr="003E15D5">
        <w:trPr>
          <w:cantSplit/>
          <w:tblHeader/>
        </w:trPr>
        <w:tc>
          <w:tcPr>
            <w:tcW w:w="1062" w:type="pct"/>
            <w:tcBorders>
              <w:bottom w:val="single" w:sz="4" w:space="0" w:color="auto"/>
            </w:tcBorders>
            <w:shd w:val="clear" w:color="auto" w:fill="002060"/>
            <w:vAlign w:val="center"/>
          </w:tcPr>
          <w:p w14:paraId="360C9D7A" w14:textId="77777777" w:rsidR="002963EB" w:rsidRPr="00DB77B9" w:rsidRDefault="002963EB" w:rsidP="00FD2B7D">
            <w:pPr>
              <w:pStyle w:val="ESONormal"/>
              <w:jc w:val="left"/>
              <w:rPr>
                <w:sz w:val="18"/>
                <w:szCs w:val="18"/>
              </w:rPr>
            </w:pPr>
            <w:r w:rsidRPr="00DB77B9">
              <w:rPr>
                <w:sz w:val="18"/>
                <w:szCs w:val="18"/>
              </w:rPr>
              <w:t>Atribút</w:t>
            </w:r>
          </w:p>
        </w:tc>
        <w:tc>
          <w:tcPr>
            <w:tcW w:w="654" w:type="pct"/>
            <w:tcBorders>
              <w:bottom w:val="single" w:sz="4" w:space="0" w:color="auto"/>
            </w:tcBorders>
            <w:shd w:val="clear" w:color="auto" w:fill="002060"/>
            <w:vAlign w:val="center"/>
          </w:tcPr>
          <w:p w14:paraId="1D02326E" w14:textId="77777777" w:rsidR="002963EB" w:rsidRPr="00DB77B9" w:rsidRDefault="002963EB" w:rsidP="00FD2B7D">
            <w:pPr>
              <w:pStyle w:val="ESONormal"/>
              <w:jc w:val="left"/>
              <w:rPr>
                <w:sz w:val="18"/>
                <w:szCs w:val="18"/>
              </w:rPr>
            </w:pPr>
            <w:r w:rsidRPr="00DB77B9">
              <w:rPr>
                <w:sz w:val="18"/>
                <w:szCs w:val="18"/>
              </w:rPr>
              <w:t>Povinnosť</w:t>
            </w:r>
          </w:p>
        </w:tc>
        <w:tc>
          <w:tcPr>
            <w:tcW w:w="1304" w:type="pct"/>
            <w:tcBorders>
              <w:bottom w:val="single" w:sz="4" w:space="0" w:color="auto"/>
            </w:tcBorders>
            <w:shd w:val="clear" w:color="auto" w:fill="002060"/>
            <w:vAlign w:val="center"/>
          </w:tcPr>
          <w:p w14:paraId="78556905" w14:textId="77777777" w:rsidR="002963EB" w:rsidRPr="00DB77B9" w:rsidRDefault="002963EB" w:rsidP="00FD2B7D">
            <w:pPr>
              <w:pStyle w:val="ESONormal"/>
              <w:jc w:val="left"/>
              <w:rPr>
                <w:sz w:val="18"/>
                <w:szCs w:val="18"/>
              </w:rPr>
            </w:pPr>
            <w:r w:rsidRPr="00DB77B9">
              <w:rPr>
                <w:sz w:val="18"/>
                <w:szCs w:val="18"/>
              </w:rPr>
              <w:t>Typ</w:t>
            </w:r>
          </w:p>
        </w:tc>
        <w:tc>
          <w:tcPr>
            <w:tcW w:w="1979" w:type="pct"/>
            <w:tcBorders>
              <w:bottom w:val="single" w:sz="4" w:space="0" w:color="auto"/>
            </w:tcBorders>
            <w:shd w:val="clear" w:color="auto" w:fill="002060"/>
            <w:vAlign w:val="center"/>
          </w:tcPr>
          <w:p w14:paraId="7FAAD475" w14:textId="77777777" w:rsidR="002963EB" w:rsidRPr="00DB77B9" w:rsidRDefault="002963EB" w:rsidP="00FD2B7D">
            <w:pPr>
              <w:pStyle w:val="ESONormal"/>
              <w:jc w:val="left"/>
              <w:rPr>
                <w:sz w:val="18"/>
                <w:szCs w:val="18"/>
              </w:rPr>
            </w:pPr>
            <w:r w:rsidRPr="00DB77B9">
              <w:rPr>
                <w:sz w:val="18"/>
                <w:szCs w:val="18"/>
              </w:rPr>
              <w:t xml:space="preserve">Komentár </w:t>
            </w:r>
          </w:p>
        </w:tc>
      </w:tr>
      <w:tr w:rsidR="002963EB" w:rsidRPr="00DB77B9" w14:paraId="0F9CD955" w14:textId="77777777" w:rsidTr="003E15D5">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030E64C9" w14:textId="77777777" w:rsidR="002963EB" w:rsidRPr="00DB77B9" w:rsidRDefault="002963EB" w:rsidP="00D56B28">
            <w:pPr>
              <w:rPr>
                <w:sz w:val="18"/>
                <w:szCs w:val="18"/>
              </w:rPr>
            </w:pPr>
            <w:r w:rsidRPr="00DB77B9">
              <w:rPr>
                <w:color w:val="000000"/>
                <w:sz w:val="18"/>
                <w:szCs w:val="18"/>
              </w:rPr>
              <w:t>JRUZData</w:t>
            </w:r>
          </w:p>
        </w:tc>
        <w:tc>
          <w:tcPr>
            <w:tcW w:w="654" w:type="pct"/>
            <w:tcBorders>
              <w:top w:val="single" w:sz="4" w:space="0" w:color="auto"/>
              <w:left w:val="single" w:sz="4" w:space="0" w:color="auto"/>
              <w:bottom w:val="single" w:sz="4" w:space="0" w:color="auto"/>
              <w:right w:val="single" w:sz="4" w:space="0" w:color="auto"/>
            </w:tcBorders>
            <w:shd w:val="clear" w:color="auto" w:fill="auto"/>
          </w:tcPr>
          <w:p w14:paraId="5A3D138A" w14:textId="77777777" w:rsidR="002963EB" w:rsidRPr="00DB77B9" w:rsidRDefault="002963EB" w:rsidP="00D56B28">
            <w:pPr>
              <w:rPr>
                <w:sz w:val="18"/>
                <w:szCs w:val="18"/>
              </w:rPr>
            </w:pPr>
            <w:r w:rsidRPr="00DB77B9">
              <w:rPr>
                <w:sz w:val="18"/>
                <w:szCs w:val="18"/>
              </w:rPr>
              <w:t>N</w:t>
            </w:r>
          </w:p>
        </w:tc>
        <w:tc>
          <w:tcPr>
            <w:tcW w:w="1304" w:type="pct"/>
            <w:tcBorders>
              <w:top w:val="single" w:sz="4" w:space="0" w:color="auto"/>
              <w:left w:val="single" w:sz="4" w:space="0" w:color="auto"/>
              <w:bottom w:val="single" w:sz="4" w:space="0" w:color="auto"/>
              <w:right w:val="single" w:sz="4" w:space="0" w:color="auto"/>
            </w:tcBorders>
            <w:shd w:val="clear" w:color="auto" w:fill="auto"/>
          </w:tcPr>
          <w:p w14:paraId="74236887" w14:textId="77777777" w:rsidR="002963EB" w:rsidRPr="00DB77B9" w:rsidRDefault="002963EB" w:rsidP="00D56B28">
            <w:pPr>
              <w:rPr>
                <w:sz w:val="18"/>
                <w:szCs w:val="18"/>
              </w:rPr>
            </w:pPr>
            <w:r w:rsidRPr="00DB77B9">
              <w:rPr>
                <w:sz w:val="18"/>
                <w:szCs w:val="18"/>
              </w:rPr>
              <w:t>PatientPersonalInfoData</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0D6DFA42" w14:textId="77777777" w:rsidR="002963EB" w:rsidRPr="00DB77B9" w:rsidRDefault="002963EB" w:rsidP="00D56B28">
            <w:pPr>
              <w:rPr>
                <w:sz w:val="18"/>
                <w:szCs w:val="18"/>
              </w:rPr>
            </w:pPr>
            <w:r w:rsidRPr="00DB77B9">
              <w:rPr>
                <w:sz w:val="18"/>
                <w:szCs w:val="18"/>
              </w:rPr>
              <w:t>Informácie o pacientovi z JRÚZ v štruktúre DajPrZS_Response šifrované pre zdravotníckeho pracovníka.</w:t>
            </w:r>
          </w:p>
          <w:p w14:paraId="4F266927" w14:textId="77777777" w:rsidR="002963EB" w:rsidRPr="00DB77B9" w:rsidRDefault="002963EB" w:rsidP="00D56B28">
            <w:pPr>
              <w:rPr>
                <w:sz w:val="18"/>
                <w:szCs w:val="18"/>
              </w:rPr>
            </w:pPr>
            <w:r w:rsidRPr="00DB77B9">
              <w:rPr>
                <w:sz w:val="18"/>
                <w:szCs w:val="18"/>
              </w:rPr>
              <w:t>XSD sú súčasťou domény JRUZ.</w:t>
            </w:r>
          </w:p>
        </w:tc>
      </w:tr>
      <w:tr w:rsidR="002963EB" w:rsidRPr="00DB77B9" w14:paraId="693293F4" w14:textId="77777777" w:rsidTr="003E15D5">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0F4A5565" w14:textId="77777777" w:rsidR="002963EB" w:rsidRPr="00DB77B9" w:rsidRDefault="00242AF7" w:rsidP="00D56B28">
            <w:pPr>
              <w:rPr>
                <w:sz w:val="18"/>
                <w:szCs w:val="18"/>
              </w:rPr>
            </w:pPr>
            <w:r w:rsidRPr="00DB77B9">
              <w:rPr>
                <w:color w:val="000000"/>
                <w:sz w:val="18"/>
                <w:szCs w:val="18"/>
              </w:rPr>
              <w:t>ZmluvniLekari</w:t>
            </w:r>
          </w:p>
        </w:tc>
        <w:tc>
          <w:tcPr>
            <w:tcW w:w="654" w:type="pct"/>
            <w:tcBorders>
              <w:top w:val="single" w:sz="4" w:space="0" w:color="auto"/>
              <w:left w:val="single" w:sz="4" w:space="0" w:color="auto"/>
              <w:bottom w:val="single" w:sz="4" w:space="0" w:color="auto"/>
              <w:right w:val="single" w:sz="4" w:space="0" w:color="auto"/>
            </w:tcBorders>
            <w:shd w:val="clear" w:color="auto" w:fill="auto"/>
          </w:tcPr>
          <w:p w14:paraId="31BAAA0E" w14:textId="77777777" w:rsidR="002963EB" w:rsidRPr="00DB77B9" w:rsidRDefault="002963EB" w:rsidP="00D56B28">
            <w:pPr>
              <w:rPr>
                <w:sz w:val="18"/>
                <w:szCs w:val="18"/>
              </w:rPr>
            </w:pPr>
            <w:r w:rsidRPr="00DB77B9">
              <w:rPr>
                <w:sz w:val="18"/>
                <w:szCs w:val="18"/>
              </w:rPr>
              <w:t>N</w:t>
            </w:r>
          </w:p>
        </w:tc>
        <w:tc>
          <w:tcPr>
            <w:tcW w:w="1304" w:type="pct"/>
            <w:tcBorders>
              <w:top w:val="single" w:sz="4" w:space="0" w:color="auto"/>
              <w:left w:val="single" w:sz="4" w:space="0" w:color="auto"/>
              <w:bottom w:val="single" w:sz="4" w:space="0" w:color="auto"/>
              <w:right w:val="single" w:sz="4" w:space="0" w:color="auto"/>
            </w:tcBorders>
            <w:shd w:val="clear" w:color="auto" w:fill="auto"/>
          </w:tcPr>
          <w:p w14:paraId="611AB4EC" w14:textId="59410458" w:rsidR="002963EB" w:rsidRPr="00DB77B9" w:rsidRDefault="00242AF7" w:rsidP="00D56B28">
            <w:pPr>
              <w:rPr>
                <w:sz w:val="18"/>
                <w:szCs w:val="18"/>
              </w:rPr>
            </w:pPr>
            <w:r w:rsidRPr="00DB77B9">
              <w:rPr>
                <w:sz w:val="18"/>
                <w:szCs w:val="18"/>
              </w:rPr>
              <w:t>ZmluvnyLekar</w:t>
            </w:r>
            <w:r w:rsidR="005B7331">
              <w:rPr>
                <w:sz w:val="18"/>
                <w:szCs w:val="18"/>
              </w:rPr>
              <w:t>_v4</w:t>
            </w:r>
            <w:r w:rsidR="002963EB" w:rsidRPr="00DB77B9">
              <w:rPr>
                <w:sz w:val="18"/>
                <w:szCs w:val="18"/>
              </w:rPr>
              <w:t>[]</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589BB9C5" w14:textId="77777777" w:rsidR="002963EB" w:rsidRPr="00DB77B9" w:rsidRDefault="002963EB" w:rsidP="00D56B28">
            <w:pPr>
              <w:rPr>
                <w:sz w:val="18"/>
                <w:szCs w:val="18"/>
              </w:rPr>
            </w:pPr>
            <w:r w:rsidRPr="00DB77B9">
              <w:rPr>
                <w:sz w:val="18"/>
                <w:szCs w:val="18"/>
              </w:rPr>
              <w:t xml:space="preserve">Kolekcia. </w:t>
            </w:r>
            <w:r w:rsidR="00242AF7" w:rsidRPr="00DB77B9">
              <w:rPr>
                <w:sz w:val="18"/>
                <w:szCs w:val="18"/>
              </w:rPr>
              <w:t>Informácie o zmluvných lekároch pacienta evidovaných v JRUZ</w:t>
            </w:r>
          </w:p>
        </w:tc>
      </w:tr>
      <w:tr w:rsidR="00242AF7" w:rsidRPr="00DB77B9" w14:paraId="7A7BE796" w14:textId="77777777" w:rsidTr="003E15D5">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5462EC3A" w14:textId="77777777" w:rsidR="00242AF7" w:rsidRPr="00DB77B9" w:rsidRDefault="00242AF7" w:rsidP="00D56B28">
            <w:pPr>
              <w:rPr>
                <w:color w:val="000000"/>
                <w:sz w:val="18"/>
                <w:szCs w:val="18"/>
              </w:rPr>
            </w:pPr>
            <w:r w:rsidRPr="00DB77B9">
              <w:rPr>
                <w:color w:val="000000"/>
                <w:sz w:val="18"/>
                <w:szCs w:val="18"/>
              </w:rPr>
              <w:t>DataOdpovede</w:t>
            </w:r>
          </w:p>
        </w:tc>
        <w:tc>
          <w:tcPr>
            <w:tcW w:w="654" w:type="pct"/>
            <w:tcBorders>
              <w:top w:val="single" w:sz="4" w:space="0" w:color="auto"/>
              <w:left w:val="single" w:sz="4" w:space="0" w:color="auto"/>
              <w:bottom w:val="single" w:sz="4" w:space="0" w:color="auto"/>
              <w:right w:val="single" w:sz="4" w:space="0" w:color="auto"/>
            </w:tcBorders>
            <w:shd w:val="clear" w:color="auto" w:fill="auto"/>
          </w:tcPr>
          <w:p w14:paraId="720D5F2F" w14:textId="77777777" w:rsidR="00242AF7" w:rsidRPr="00DB77B9" w:rsidRDefault="00242AF7" w:rsidP="00D56B28">
            <w:pPr>
              <w:rPr>
                <w:sz w:val="18"/>
                <w:szCs w:val="18"/>
              </w:rPr>
            </w:pPr>
            <w:r w:rsidRPr="00DB77B9">
              <w:rPr>
                <w:sz w:val="18"/>
                <w:szCs w:val="18"/>
              </w:rPr>
              <w:t>N</w:t>
            </w:r>
          </w:p>
        </w:tc>
        <w:tc>
          <w:tcPr>
            <w:tcW w:w="1304" w:type="pct"/>
            <w:tcBorders>
              <w:top w:val="single" w:sz="4" w:space="0" w:color="auto"/>
              <w:left w:val="single" w:sz="4" w:space="0" w:color="auto"/>
              <w:bottom w:val="single" w:sz="4" w:space="0" w:color="auto"/>
              <w:right w:val="single" w:sz="4" w:space="0" w:color="auto"/>
            </w:tcBorders>
            <w:shd w:val="clear" w:color="auto" w:fill="auto"/>
          </w:tcPr>
          <w:p w14:paraId="0609806B" w14:textId="5CA179C6" w:rsidR="00242AF7" w:rsidRPr="00DB77B9" w:rsidRDefault="00242AF7" w:rsidP="00D56B28">
            <w:pPr>
              <w:rPr>
                <w:sz w:val="18"/>
                <w:szCs w:val="18"/>
              </w:rPr>
            </w:pPr>
            <w:r w:rsidRPr="00DB77B9">
              <w:rPr>
                <w:sz w:val="18"/>
                <w:szCs w:val="18"/>
              </w:rPr>
              <w:t>PacientskySumarKontaktneUdajeOdpovedData_v</w:t>
            </w:r>
            <w:r w:rsidR="460EC6EE" w:rsidRPr="00DB77B9">
              <w:rPr>
                <w:sz w:val="18"/>
                <w:szCs w:val="18"/>
              </w:rPr>
              <w:t>4</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3590438A" w14:textId="77777777" w:rsidR="00242AF7" w:rsidRPr="00DB77B9" w:rsidRDefault="00242AF7" w:rsidP="00D56B28">
            <w:pPr>
              <w:rPr>
                <w:sz w:val="18"/>
                <w:szCs w:val="18"/>
              </w:rPr>
            </w:pPr>
            <w:r w:rsidRPr="00DB77B9">
              <w:rPr>
                <w:sz w:val="18"/>
                <w:szCs w:val="18"/>
              </w:rPr>
              <w:t>Metadáta o počte záznamov pre zoznamy, ktoré je možné stránkovať</w:t>
            </w:r>
          </w:p>
        </w:tc>
      </w:tr>
    </w:tbl>
    <w:p w14:paraId="7E705941" w14:textId="08FC49A9" w:rsidR="00242AF7" w:rsidRPr="0050720E" w:rsidRDefault="00242AF7" w:rsidP="00B50180">
      <w:pPr>
        <w:pStyle w:val="Nadpis3"/>
      </w:pPr>
      <w:bookmarkStart w:id="319" w:name="_Toc56172027"/>
      <w:r>
        <w:t>PacientskySumarKontaktneUdajeOdpovedData_v</w:t>
      </w:r>
      <w:r w:rsidR="534021BD">
        <w:t>4</w:t>
      </w:r>
      <w:bookmarkEnd w:id="319"/>
    </w:p>
    <w:p w14:paraId="371D04E1" w14:textId="77777777" w:rsidR="00242AF7" w:rsidRPr="0050720E" w:rsidRDefault="00242AF7" w:rsidP="00242AF7">
      <w:r w:rsidRPr="0050720E">
        <w:t>Mapovanie XSD:</w:t>
      </w:r>
    </w:p>
    <w:p w14:paraId="6F5105B9" w14:textId="5279F193" w:rsidR="00242AF7" w:rsidRPr="0050720E" w:rsidRDefault="00242AF7" w:rsidP="00242AF7">
      <w:r w:rsidRPr="0050720E">
        <w:t>DajPacientskySumarKontaktneUdaje_v</w:t>
      </w:r>
      <w:r w:rsidR="534021BD" w:rsidRPr="0050720E">
        <w:t>4</w:t>
      </w:r>
      <w:r w:rsidRPr="0050720E">
        <w:t>_Response.xsd</w:t>
      </w:r>
    </w:p>
    <w:p w14:paraId="1255902F" w14:textId="77777777" w:rsidR="00242AF7" w:rsidRPr="0050720E" w:rsidRDefault="00242AF7" w:rsidP="00242AF7"/>
    <w:tbl>
      <w:tblPr>
        <w:tblW w:w="5261" w:type="pct"/>
        <w:tblLayout w:type="fixed"/>
        <w:tblLook w:val="04A0" w:firstRow="1" w:lastRow="0" w:firstColumn="1" w:lastColumn="0" w:noHBand="0" w:noVBand="1"/>
      </w:tblPr>
      <w:tblGrid>
        <w:gridCol w:w="3402"/>
        <w:gridCol w:w="1276"/>
        <w:gridCol w:w="1060"/>
        <w:gridCol w:w="3759"/>
      </w:tblGrid>
      <w:tr w:rsidR="00242AF7" w:rsidRPr="000918AA" w14:paraId="07DF27CB" w14:textId="77777777" w:rsidTr="000918AA">
        <w:tc>
          <w:tcPr>
            <w:tcW w:w="1791" w:type="pct"/>
            <w:tcBorders>
              <w:bottom w:val="single" w:sz="4" w:space="0" w:color="auto"/>
            </w:tcBorders>
            <w:shd w:val="clear" w:color="auto" w:fill="002060"/>
            <w:vAlign w:val="center"/>
          </w:tcPr>
          <w:p w14:paraId="778905DB" w14:textId="77777777" w:rsidR="00242AF7" w:rsidRPr="000918AA" w:rsidRDefault="00242AF7" w:rsidP="000918AA">
            <w:pPr>
              <w:pStyle w:val="ESONormal"/>
              <w:jc w:val="left"/>
              <w:rPr>
                <w:sz w:val="18"/>
                <w:szCs w:val="18"/>
              </w:rPr>
            </w:pPr>
            <w:r w:rsidRPr="000918AA">
              <w:rPr>
                <w:sz w:val="18"/>
                <w:szCs w:val="18"/>
              </w:rPr>
              <w:t>Atribút</w:t>
            </w:r>
          </w:p>
        </w:tc>
        <w:tc>
          <w:tcPr>
            <w:tcW w:w="672" w:type="pct"/>
            <w:tcBorders>
              <w:bottom w:val="single" w:sz="4" w:space="0" w:color="auto"/>
            </w:tcBorders>
            <w:shd w:val="clear" w:color="auto" w:fill="002060"/>
            <w:vAlign w:val="center"/>
          </w:tcPr>
          <w:p w14:paraId="5EB297E5" w14:textId="77777777" w:rsidR="00242AF7" w:rsidRPr="000918AA" w:rsidRDefault="00242AF7" w:rsidP="000918AA">
            <w:pPr>
              <w:pStyle w:val="ESONormal"/>
              <w:jc w:val="left"/>
              <w:rPr>
                <w:sz w:val="18"/>
                <w:szCs w:val="18"/>
              </w:rPr>
            </w:pPr>
            <w:r w:rsidRPr="000918AA">
              <w:rPr>
                <w:sz w:val="18"/>
                <w:szCs w:val="18"/>
              </w:rPr>
              <w:t>Povinnosť</w:t>
            </w:r>
          </w:p>
        </w:tc>
        <w:tc>
          <w:tcPr>
            <w:tcW w:w="558" w:type="pct"/>
            <w:tcBorders>
              <w:bottom w:val="single" w:sz="4" w:space="0" w:color="auto"/>
            </w:tcBorders>
            <w:shd w:val="clear" w:color="auto" w:fill="002060"/>
            <w:vAlign w:val="center"/>
          </w:tcPr>
          <w:p w14:paraId="047A176B" w14:textId="77777777" w:rsidR="00242AF7" w:rsidRPr="000918AA" w:rsidRDefault="00242AF7" w:rsidP="000918AA">
            <w:pPr>
              <w:pStyle w:val="ESONormal"/>
              <w:jc w:val="left"/>
              <w:rPr>
                <w:sz w:val="18"/>
                <w:szCs w:val="18"/>
              </w:rPr>
            </w:pPr>
            <w:r w:rsidRPr="000918AA">
              <w:rPr>
                <w:sz w:val="18"/>
                <w:szCs w:val="18"/>
              </w:rPr>
              <w:t>Typ</w:t>
            </w:r>
          </w:p>
        </w:tc>
        <w:tc>
          <w:tcPr>
            <w:tcW w:w="1979" w:type="pct"/>
            <w:tcBorders>
              <w:bottom w:val="single" w:sz="4" w:space="0" w:color="auto"/>
            </w:tcBorders>
            <w:shd w:val="clear" w:color="auto" w:fill="002060"/>
            <w:vAlign w:val="center"/>
          </w:tcPr>
          <w:p w14:paraId="5AE11493" w14:textId="77777777" w:rsidR="00242AF7" w:rsidRPr="000918AA" w:rsidRDefault="00242AF7" w:rsidP="000918AA">
            <w:pPr>
              <w:pStyle w:val="ESONormal"/>
              <w:jc w:val="left"/>
              <w:rPr>
                <w:sz w:val="18"/>
                <w:szCs w:val="18"/>
              </w:rPr>
            </w:pPr>
            <w:r w:rsidRPr="000918AA">
              <w:rPr>
                <w:sz w:val="18"/>
                <w:szCs w:val="18"/>
              </w:rPr>
              <w:t xml:space="preserve">Komentár </w:t>
            </w:r>
          </w:p>
        </w:tc>
      </w:tr>
      <w:tr w:rsidR="00242AF7" w:rsidRPr="000918AA" w14:paraId="3203DA39" w14:textId="77777777" w:rsidTr="000918AA">
        <w:tc>
          <w:tcPr>
            <w:tcW w:w="1791" w:type="pct"/>
            <w:tcBorders>
              <w:top w:val="single" w:sz="4" w:space="0" w:color="auto"/>
              <w:left w:val="single" w:sz="4" w:space="0" w:color="auto"/>
              <w:bottom w:val="single" w:sz="4" w:space="0" w:color="auto"/>
              <w:right w:val="single" w:sz="4" w:space="0" w:color="auto"/>
            </w:tcBorders>
            <w:shd w:val="clear" w:color="auto" w:fill="auto"/>
            <w:vAlign w:val="center"/>
          </w:tcPr>
          <w:p w14:paraId="170648CD" w14:textId="77777777" w:rsidR="00242AF7" w:rsidRPr="000918AA" w:rsidRDefault="00242AF7" w:rsidP="000918AA">
            <w:pPr>
              <w:rPr>
                <w:sz w:val="18"/>
                <w:szCs w:val="18"/>
              </w:rPr>
            </w:pPr>
            <w:r w:rsidRPr="000918AA">
              <w:rPr>
                <w:color w:val="000000"/>
                <w:sz w:val="18"/>
                <w:szCs w:val="18"/>
              </w:rPr>
              <w:t>PocetKontaktnychOsobVOdpovedi</w:t>
            </w:r>
          </w:p>
        </w:tc>
        <w:tc>
          <w:tcPr>
            <w:tcW w:w="672" w:type="pct"/>
            <w:tcBorders>
              <w:top w:val="single" w:sz="4" w:space="0" w:color="auto"/>
              <w:left w:val="single" w:sz="4" w:space="0" w:color="auto"/>
              <w:bottom w:val="single" w:sz="4" w:space="0" w:color="auto"/>
              <w:right w:val="single" w:sz="4" w:space="0" w:color="auto"/>
            </w:tcBorders>
            <w:shd w:val="clear" w:color="auto" w:fill="auto"/>
            <w:vAlign w:val="center"/>
          </w:tcPr>
          <w:p w14:paraId="6723A0D6" w14:textId="77777777" w:rsidR="00242AF7" w:rsidRPr="000918AA" w:rsidRDefault="00242AF7" w:rsidP="000918AA">
            <w:pPr>
              <w:rPr>
                <w:sz w:val="18"/>
                <w:szCs w:val="18"/>
              </w:rPr>
            </w:pPr>
            <w:r w:rsidRPr="000918AA">
              <w:rPr>
                <w:sz w:val="18"/>
                <w:szCs w:val="18"/>
              </w:rPr>
              <w:t>A</w:t>
            </w:r>
          </w:p>
        </w:tc>
        <w:tc>
          <w:tcPr>
            <w:tcW w:w="558" w:type="pct"/>
            <w:tcBorders>
              <w:top w:val="single" w:sz="4" w:space="0" w:color="auto"/>
              <w:left w:val="single" w:sz="4" w:space="0" w:color="auto"/>
              <w:bottom w:val="single" w:sz="4" w:space="0" w:color="auto"/>
              <w:right w:val="single" w:sz="4" w:space="0" w:color="auto"/>
            </w:tcBorders>
            <w:shd w:val="clear" w:color="auto" w:fill="auto"/>
            <w:vAlign w:val="center"/>
          </w:tcPr>
          <w:p w14:paraId="5CDE0CB4" w14:textId="77777777" w:rsidR="00242AF7" w:rsidRPr="000918AA" w:rsidRDefault="00242AF7" w:rsidP="000918AA">
            <w:pPr>
              <w:rPr>
                <w:sz w:val="18"/>
                <w:szCs w:val="18"/>
              </w:rPr>
            </w:pPr>
            <w:r w:rsidRPr="000918AA">
              <w:rPr>
                <w:sz w:val="18"/>
                <w:szCs w:val="18"/>
              </w:rPr>
              <w:t>Integer</w:t>
            </w:r>
          </w:p>
        </w:tc>
        <w:tc>
          <w:tcPr>
            <w:tcW w:w="1979" w:type="pct"/>
            <w:tcBorders>
              <w:top w:val="single" w:sz="4" w:space="0" w:color="auto"/>
              <w:left w:val="single" w:sz="4" w:space="0" w:color="auto"/>
              <w:bottom w:val="single" w:sz="4" w:space="0" w:color="auto"/>
              <w:right w:val="single" w:sz="4" w:space="0" w:color="auto"/>
            </w:tcBorders>
            <w:shd w:val="clear" w:color="auto" w:fill="auto"/>
            <w:vAlign w:val="center"/>
          </w:tcPr>
          <w:p w14:paraId="4D9A42DC" w14:textId="77777777" w:rsidR="00242AF7" w:rsidRPr="000918AA" w:rsidRDefault="00242AF7" w:rsidP="000918AA">
            <w:pPr>
              <w:rPr>
                <w:sz w:val="18"/>
                <w:szCs w:val="18"/>
              </w:rPr>
            </w:pPr>
            <w:r w:rsidRPr="000918AA">
              <w:rPr>
                <w:sz w:val="18"/>
                <w:szCs w:val="18"/>
              </w:rPr>
              <w:t>Informácia o počte kontaktných osôb, ktoré sa vrátili v odpovedi</w:t>
            </w:r>
          </w:p>
        </w:tc>
      </w:tr>
      <w:tr w:rsidR="00242AF7" w:rsidRPr="000918AA" w14:paraId="0B253D7B" w14:textId="77777777" w:rsidTr="000918AA">
        <w:tc>
          <w:tcPr>
            <w:tcW w:w="1791" w:type="pct"/>
            <w:tcBorders>
              <w:top w:val="single" w:sz="4" w:space="0" w:color="auto"/>
              <w:left w:val="single" w:sz="4" w:space="0" w:color="auto"/>
              <w:bottom w:val="single" w:sz="4" w:space="0" w:color="auto"/>
              <w:right w:val="single" w:sz="4" w:space="0" w:color="auto"/>
            </w:tcBorders>
            <w:shd w:val="clear" w:color="auto" w:fill="auto"/>
            <w:vAlign w:val="center"/>
          </w:tcPr>
          <w:p w14:paraId="58D7908D" w14:textId="77777777" w:rsidR="00242AF7" w:rsidRPr="000918AA" w:rsidRDefault="00242AF7" w:rsidP="000918AA">
            <w:pPr>
              <w:rPr>
                <w:sz w:val="18"/>
                <w:szCs w:val="18"/>
              </w:rPr>
            </w:pPr>
            <w:r w:rsidRPr="000918AA">
              <w:rPr>
                <w:color w:val="000000"/>
                <w:sz w:val="18"/>
                <w:szCs w:val="18"/>
              </w:rPr>
              <w:t>CelkovyPocetKontaktnychOsob</w:t>
            </w:r>
          </w:p>
        </w:tc>
        <w:tc>
          <w:tcPr>
            <w:tcW w:w="672" w:type="pct"/>
            <w:tcBorders>
              <w:top w:val="single" w:sz="4" w:space="0" w:color="auto"/>
              <w:left w:val="single" w:sz="4" w:space="0" w:color="auto"/>
              <w:bottom w:val="single" w:sz="4" w:space="0" w:color="auto"/>
              <w:right w:val="single" w:sz="4" w:space="0" w:color="auto"/>
            </w:tcBorders>
            <w:shd w:val="clear" w:color="auto" w:fill="auto"/>
            <w:vAlign w:val="center"/>
          </w:tcPr>
          <w:p w14:paraId="60D154E0" w14:textId="77777777" w:rsidR="00242AF7" w:rsidRPr="000918AA" w:rsidRDefault="00242AF7" w:rsidP="000918AA">
            <w:pPr>
              <w:rPr>
                <w:sz w:val="18"/>
                <w:szCs w:val="18"/>
              </w:rPr>
            </w:pPr>
            <w:r w:rsidRPr="000918AA">
              <w:rPr>
                <w:sz w:val="18"/>
                <w:szCs w:val="18"/>
              </w:rPr>
              <w:t>A</w:t>
            </w:r>
          </w:p>
        </w:tc>
        <w:tc>
          <w:tcPr>
            <w:tcW w:w="558" w:type="pct"/>
            <w:tcBorders>
              <w:top w:val="single" w:sz="4" w:space="0" w:color="auto"/>
              <w:left w:val="single" w:sz="4" w:space="0" w:color="auto"/>
              <w:bottom w:val="single" w:sz="4" w:space="0" w:color="auto"/>
              <w:right w:val="single" w:sz="4" w:space="0" w:color="auto"/>
            </w:tcBorders>
            <w:shd w:val="clear" w:color="auto" w:fill="auto"/>
            <w:vAlign w:val="center"/>
          </w:tcPr>
          <w:p w14:paraId="59B2058B" w14:textId="77777777" w:rsidR="00242AF7" w:rsidRPr="000918AA" w:rsidRDefault="00242AF7" w:rsidP="000918AA">
            <w:pPr>
              <w:rPr>
                <w:sz w:val="18"/>
                <w:szCs w:val="18"/>
              </w:rPr>
            </w:pPr>
            <w:r w:rsidRPr="000918AA">
              <w:rPr>
                <w:sz w:val="18"/>
                <w:szCs w:val="18"/>
              </w:rPr>
              <w:t>Integer</w:t>
            </w:r>
          </w:p>
        </w:tc>
        <w:tc>
          <w:tcPr>
            <w:tcW w:w="1979" w:type="pct"/>
            <w:tcBorders>
              <w:top w:val="single" w:sz="4" w:space="0" w:color="auto"/>
              <w:left w:val="single" w:sz="4" w:space="0" w:color="auto"/>
              <w:bottom w:val="single" w:sz="4" w:space="0" w:color="auto"/>
              <w:right w:val="single" w:sz="4" w:space="0" w:color="auto"/>
            </w:tcBorders>
            <w:shd w:val="clear" w:color="auto" w:fill="auto"/>
            <w:vAlign w:val="center"/>
          </w:tcPr>
          <w:p w14:paraId="1D8B7C1E" w14:textId="77777777" w:rsidR="00242AF7" w:rsidRPr="000918AA" w:rsidRDefault="00242AF7" w:rsidP="000918AA">
            <w:pPr>
              <w:rPr>
                <w:sz w:val="18"/>
                <w:szCs w:val="18"/>
              </w:rPr>
            </w:pPr>
            <w:r w:rsidRPr="000918AA">
              <w:rPr>
                <w:sz w:val="18"/>
                <w:szCs w:val="18"/>
              </w:rPr>
              <w:t>Informácia o celkovom počte kontaktných osôb</w:t>
            </w:r>
          </w:p>
        </w:tc>
      </w:tr>
      <w:tr w:rsidR="00242AF7" w:rsidRPr="000918AA" w14:paraId="691A1100" w14:textId="77777777" w:rsidTr="000918AA">
        <w:tc>
          <w:tcPr>
            <w:tcW w:w="1791" w:type="pct"/>
            <w:tcBorders>
              <w:top w:val="single" w:sz="4" w:space="0" w:color="auto"/>
              <w:left w:val="single" w:sz="4" w:space="0" w:color="auto"/>
              <w:bottom w:val="single" w:sz="4" w:space="0" w:color="auto"/>
              <w:right w:val="single" w:sz="4" w:space="0" w:color="auto"/>
            </w:tcBorders>
            <w:shd w:val="clear" w:color="auto" w:fill="auto"/>
            <w:vAlign w:val="center"/>
          </w:tcPr>
          <w:p w14:paraId="2EB43C1A" w14:textId="77777777" w:rsidR="00242AF7" w:rsidRPr="000918AA" w:rsidRDefault="00242AF7" w:rsidP="000918AA">
            <w:pPr>
              <w:rPr>
                <w:color w:val="000000"/>
                <w:sz w:val="18"/>
                <w:szCs w:val="18"/>
              </w:rPr>
            </w:pPr>
            <w:r w:rsidRPr="000918AA">
              <w:rPr>
                <w:color w:val="000000"/>
                <w:sz w:val="18"/>
                <w:szCs w:val="18"/>
              </w:rPr>
              <w:t>PocetPreferovanychZpracVOdpovedi</w:t>
            </w:r>
          </w:p>
        </w:tc>
        <w:tc>
          <w:tcPr>
            <w:tcW w:w="672" w:type="pct"/>
            <w:tcBorders>
              <w:top w:val="single" w:sz="4" w:space="0" w:color="auto"/>
              <w:left w:val="single" w:sz="4" w:space="0" w:color="auto"/>
              <w:bottom w:val="single" w:sz="4" w:space="0" w:color="auto"/>
              <w:right w:val="single" w:sz="4" w:space="0" w:color="auto"/>
            </w:tcBorders>
            <w:shd w:val="clear" w:color="auto" w:fill="auto"/>
            <w:vAlign w:val="center"/>
          </w:tcPr>
          <w:p w14:paraId="53726F8F" w14:textId="77777777" w:rsidR="00242AF7" w:rsidRPr="000918AA" w:rsidRDefault="00242AF7" w:rsidP="000918AA">
            <w:pPr>
              <w:rPr>
                <w:sz w:val="18"/>
                <w:szCs w:val="18"/>
              </w:rPr>
            </w:pPr>
            <w:r w:rsidRPr="000918AA">
              <w:rPr>
                <w:sz w:val="18"/>
                <w:szCs w:val="18"/>
              </w:rPr>
              <w:t>A</w:t>
            </w:r>
          </w:p>
        </w:tc>
        <w:tc>
          <w:tcPr>
            <w:tcW w:w="558" w:type="pct"/>
            <w:tcBorders>
              <w:top w:val="single" w:sz="4" w:space="0" w:color="auto"/>
              <w:left w:val="single" w:sz="4" w:space="0" w:color="auto"/>
              <w:bottom w:val="single" w:sz="4" w:space="0" w:color="auto"/>
              <w:right w:val="single" w:sz="4" w:space="0" w:color="auto"/>
            </w:tcBorders>
            <w:shd w:val="clear" w:color="auto" w:fill="auto"/>
            <w:vAlign w:val="center"/>
          </w:tcPr>
          <w:p w14:paraId="682EB10A" w14:textId="77777777" w:rsidR="00242AF7" w:rsidRPr="000918AA" w:rsidRDefault="00242AF7" w:rsidP="000918AA">
            <w:pPr>
              <w:rPr>
                <w:sz w:val="18"/>
                <w:szCs w:val="18"/>
              </w:rPr>
            </w:pPr>
            <w:r w:rsidRPr="000918AA">
              <w:rPr>
                <w:sz w:val="18"/>
                <w:szCs w:val="18"/>
              </w:rPr>
              <w:t>Integer</w:t>
            </w:r>
          </w:p>
        </w:tc>
        <w:tc>
          <w:tcPr>
            <w:tcW w:w="1979" w:type="pct"/>
            <w:tcBorders>
              <w:top w:val="single" w:sz="4" w:space="0" w:color="auto"/>
              <w:left w:val="single" w:sz="4" w:space="0" w:color="auto"/>
              <w:bottom w:val="single" w:sz="4" w:space="0" w:color="auto"/>
              <w:right w:val="single" w:sz="4" w:space="0" w:color="auto"/>
            </w:tcBorders>
            <w:shd w:val="clear" w:color="auto" w:fill="auto"/>
            <w:vAlign w:val="center"/>
          </w:tcPr>
          <w:p w14:paraId="624AC2A5" w14:textId="77777777" w:rsidR="00242AF7" w:rsidRPr="000918AA" w:rsidRDefault="00242AF7" w:rsidP="000918AA">
            <w:pPr>
              <w:rPr>
                <w:sz w:val="18"/>
                <w:szCs w:val="18"/>
              </w:rPr>
            </w:pPr>
            <w:r w:rsidRPr="000918AA">
              <w:rPr>
                <w:sz w:val="18"/>
                <w:szCs w:val="18"/>
              </w:rPr>
              <w:t>Informácia o počte preferovaných ZPr, ktoré sa vrátili v odpovedi</w:t>
            </w:r>
          </w:p>
        </w:tc>
      </w:tr>
      <w:tr w:rsidR="00242AF7" w:rsidRPr="000918AA" w14:paraId="1BB6D424" w14:textId="77777777" w:rsidTr="000918AA">
        <w:tc>
          <w:tcPr>
            <w:tcW w:w="1791" w:type="pct"/>
            <w:tcBorders>
              <w:top w:val="single" w:sz="4" w:space="0" w:color="auto"/>
              <w:left w:val="single" w:sz="4" w:space="0" w:color="auto"/>
              <w:bottom w:val="single" w:sz="4" w:space="0" w:color="auto"/>
              <w:right w:val="single" w:sz="4" w:space="0" w:color="auto"/>
            </w:tcBorders>
            <w:shd w:val="clear" w:color="auto" w:fill="auto"/>
            <w:vAlign w:val="center"/>
          </w:tcPr>
          <w:p w14:paraId="280B1DC5" w14:textId="77777777" w:rsidR="00242AF7" w:rsidRPr="000918AA" w:rsidRDefault="00242AF7" w:rsidP="000918AA">
            <w:pPr>
              <w:rPr>
                <w:color w:val="000000"/>
                <w:sz w:val="18"/>
                <w:szCs w:val="18"/>
              </w:rPr>
            </w:pPr>
            <w:r w:rsidRPr="000918AA">
              <w:rPr>
                <w:color w:val="000000"/>
                <w:sz w:val="18"/>
                <w:szCs w:val="18"/>
              </w:rPr>
              <w:t>CelkovyPocetPreferovanychZprac</w:t>
            </w:r>
          </w:p>
        </w:tc>
        <w:tc>
          <w:tcPr>
            <w:tcW w:w="672" w:type="pct"/>
            <w:tcBorders>
              <w:top w:val="single" w:sz="4" w:space="0" w:color="auto"/>
              <w:left w:val="single" w:sz="4" w:space="0" w:color="auto"/>
              <w:bottom w:val="single" w:sz="4" w:space="0" w:color="auto"/>
              <w:right w:val="single" w:sz="4" w:space="0" w:color="auto"/>
            </w:tcBorders>
            <w:shd w:val="clear" w:color="auto" w:fill="auto"/>
            <w:vAlign w:val="center"/>
          </w:tcPr>
          <w:p w14:paraId="4D81D034" w14:textId="77777777" w:rsidR="00242AF7" w:rsidRPr="000918AA" w:rsidRDefault="00242AF7" w:rsidP="000918AA">
            <w:pPr>
              <w:rPr>
                <w:sz w:val="18"/>
                <w:szCs w:val="18"/>
              </w:rPr>
            </w:pPr>
            <w:r w:rsidRPr="000918AA">
              <w:rPr>
                <w:sz w:val="18"/>
                <w:szCs w:val="18"/>
              </w:rPr>
              <w:t>A</w:t>
            </w:r>
          </w:p>
        </w:tc>
        <w:tc>
          <w:tcPr>
            <w:tcW w:w="558" w:type="pct"/>
            <w:tcBorders>
              <w:top w:val="single" w:sz="4" w:space="0" w:color="auto"/>
              <w:left w:val="single" w:sz="4" w:space="0" w:color="auto"/>
              <w:bottom w:val="single" w:sz="4" w:space="0" w:color="auto"/>
              <w:right w:val="single" w:sz="4" w:space="0" w:color="auto"/>
            </w:tcBorders>
            <w:shd w:val="clear" w:color="auto" w:fill="auto"/>
            <w:vAlign w:val="center"/>
          </w:tcPr>
          <w:p w14:paraId="081D393B" w14:textId="77777777" w:rsidR="00242AF7" w:rsidRPr="000918AA" w:rsidRDefault="00242AF7" w:rsidP="000918AA">
            <w:pPr>
              <w:rPr>
                <w:sz w:val="18"/>
                <w:szCs w:val="18"/>
              </w:rPr>
            </w:pPr>
            <w:r w:rsidRPr="000918AA">
              <w:rPr>
                <w:sz w:val="18"/>
                <w:szCs w:val="18"/>
              </w:rPr>
              <w:t>Integer</w:t>
            </w:r>
          </w:p>
        </w:tc>
        <w:tc>
          <w:tcPr>
            <w:tcW w:w="1979" w:type="pct"/>
            <w:tcBorders>
              <w:top w:val="single" w:sz="4" w:space="0" w:color="auto"/>
              <w:left w:val="single" w:sz="4" w:space="0" w:color="auto"/>
              <w:bottom w:val="single" w:sz="4" w:space="0" w:color="auto"/>
              <w:right w:val="single" w:sz="4" w:space="0" w:color="auto"/>
            </w:tcBorders>
            <w:shd w:val="clear" w:color="auto" w:fill="auto"/>
            <w:vAlign w:val="center"/>
          </w:tcPr>
          <w:p w14:paraId="642933D8" w14:textId="77777777" w:rsidR="00242AF7" w:rsidRPr="000918AA" w:rsidRDefault="00242AF7" w:rsidP="000918AA">
            <w:pPr>
              <w:rPr>
                <w:sz w:val="18"/>
                <w:szCs w:val="18"/>
              </w:rPr>
            </w:pPr>
            <w:r w:rsidRPr="000918AA">
              <w:rPr>
                <w:sz w:val="18"/>
                <w:szCs w:val="18"/>
              </w:rPr>
              <w:t>Informácia o celkovom počte preferovaných ZPr</w:t>
            </w:r>
          </w:p>
        </w:tc>
      </w:tr>
    </w:tbl>
    <w:p w14:paraId="4FF5276B" w14:textId="2B357CDB" w:rsidR="00A77FFB" w:rsidRPr="0050720E" w:rsidRDefault="00A77FFB" w:rsidP="00B50180">
      <w:pPr>
        <w:pStyle w:val="Nadpis3"/>
      </w:pPr>
      <w:bookmarkStart w:id="320" w:name="_Toc56172028"/>
      <w:r>
        <w:t>PacientskySumarKontaktneUdajeData_v</w:t>
      </w:r>
      <w:r w:rsidR="2944285F">
        <w:t>4</w:t>
      </w:r>
      <w:bookmarkEnd w:id="320"/>
    </w:p>
    <w:p w14:paraId="0AF61282" w14:textId="77777777" w:rsidR="00A77FFB" w:rsidRPr="0050720E" w:rsidRDefault="00A77FFB" w:rsidP="00A77FFB">
      <w:r w:rsidRPr="0050720E">
        <w:t>Mapovanie na XSD:</w:t>
      </w:r>
    </w:p>
    <w:p w14:paraId="1D30C884" w14:textId="5648F836" w:rsidR="00A77FFB" w:rsidRPr="0050720E" w:rsidRDefault="00A77FFB" w:rsidP="00A77FFB">
      <w:r w:rsidRPr="0050720E">
        <w:t>ZapisPacientskehoSumaruKontaktneUdaje_v</w:t>
      </w:r>
      <w:r w:rsidR="2944285F" w:rsidRPr="0050720E">
        <w:t>4</w:t>
      </w:r>
      <w:r w:rsidRPr="0050720E">
        <w:t>_Data.xsd, DajPacientskySumarKontaktneUdaje_v</w:t>
      </w:r>
      <w:r w:rsidR="2944285F" w:rsidRPr="0050720E">
        <w:t>4</w:t>
      </w:r>
      <w:r w:rsidRPr="0050720E">
        <w:t>_Data.xsd</w:t>
      </w:r>
    </w:p>
    <w:p w14:paraId="738927C6" w14:textId="77777777" w:rsidR="002963EB" w:rsidRPr="0050720E" w:rsidRDefault="002963EB" w:rsidP="00A77FFB"/>
    <w:p w14:paraId="6FC7BD21" w14:textId="4093E978" w:rsidR="002963EB" w:rsidRPr="0050720E" w:rsidRDefault="002963EB" w:rsidP="005A0155">
      <w:r w:rsidRPr="0050720E">
        <w:t>Platí aj pre PacientskySumarKontaktneUdajeZapis_v</w:t>
      </w:r>
      <w:r w:rsidR="2944285F" w:rsidRPr="0050720E">
        <w:t>4</w:t>
      </w:r>
    </w:p>
    <w:p w14:paraId="5CAF91E6" w14:textId="77777777" w:rsidR="00A77FFB" w:rsidRPr="0050720E" w:rsidRDefault="00A77FFB" w:rsidP="00A77FFB"/>
    <w:tbl>
      <w:tblPr>
        <w:tblW w:w="5261" w:type="pct"/>
        <w:tblLayout w:type="fixed"/>
        <w:tblLook w:val="04A0" w:firstRow="1" w:lastRow="0" w:firstColumn="1" w:lastColumn="0" w:noHBand="0" w:noVBand="1"/>
      </w:tblPr>
      <w:tblGrid>
        <w:gridCol w:w="2268"/>
        <w:gridCol w:w="1134"/>
        <w:gridCol w:w="2336"/>
        <w:gridCol w:w="3759"/>
      </w:tblGrid>
      <w:tr w:rsidR="00A77FFB" w:rsidRPr="000918AA" w14:paraId="034D0C58" w14:textId="77777777" w:rsidTr="003E15D5">
        <w:tc>
          <w:tcPr>
            <w:tcW w:w="1194" w:type="pct"/>
            <w:tcBorders>
              <w:bottom w:val="single" w:sz="4" w:space="0" w:color="auto"/>
            </w:tcBorders>
            <w:shd w:val="clear" w:color="auto" w:fill="002060"/>
            <w:vAlign w:val="center"/>
          </w:tcPr>
          <w:p w14:paraId="567D0895" w14:textId="77777777" w:rsidR="00A77FFB" w:rsidRPr="000918AA" w:rsidRDefault="00A77FFB" w:rsidP="000918AA">
            <w:pPr>
              <w:pStyle w:val="ESONormal"/>
              <w:jc w:val="left"/>
              <w:rPr>
                <w:sz w:val="18"/>
                <w:szCs w:val="18"/>
              </w:rPr>
            </w:pPr>
            <w:r w:rsidRPr="000918AA">
              <w:rPr>
                <w:sz w:val="18"/>
                <w:szCs w:val="18"/>
              </w:rPr>
              <w:t>Atribút</w:t>
            </w:r>
          </w:p>
        </w:tc>
        <w:tc>
          <w:tcPr>
            <w:tcW w:w="597" w:type="pct"/>
            <w:tcBorders>
              <w:bottom w:val="single" w:sz="4" w:space="0" w:color="auto"/>
            </w:tcBorders>
            <w:shd w:val="clear" w:color="auto" w:fill="002060"/>
            <w:vAlign w:val="center"/>
          </w:tcPr>
          <w:p w14:paraId="15BF28C7" w14:textId="77777777" w:rsidR="00A77FFB" w:rsidRPr="000918AA" w:rsidRDefault="00A77FFB" w:rsidP="000918AA">
            <w:pPr>
              <w:pStyle w:val="ESONormal"/>
              <w:jc w:val="left"/>
              <w:rPr>
                <w:sz w:val="18"/>
                <w:szCs w:val="18"/>
              </w:rPr>
            </w:pPr>
            <w:r w:rsidRPr="000918AA">
              <w:rPr>
                <w:sz w:val="18"/>
                <w:szCs w:val="18"/>
              </w:rPr>
              <w:t>Povinnosť</w:t>
            </w:r>
          </w:p>
        </w:tc>
        <w:tc>
          <w:tcPr>
            <w:tcW w:w="1230" w:type="pct"/>
            <w:tcBorders>
              <w:bottom w:val="single" w:sz="4" w:space="0" w:color="auto"/>
            </w:tcBorders>
            <w:shd w:val="clear" w:color="auto" w:fill="002060"/>
            <w:vAlign w:val="center"/>
          </w:tcPr>
          <w:p w14:paraId="618C1C4E" w14:textId="77777777" w:rsidR="00A77FFB" w:rsidRPr="000918AA" w:rsidRDefault="00A77FFB" w:rsidP="000918AA">
            <w:pPr>
              <w:pStyle w:val="ESONormal"/>
              <w:jc w:val="left"/>
              <w:rPr>
                <w:sz w:val="18"/>
                <w:szCs w:val="18"/>
              </w:rPr>
            </w:pPr>
            <w:r w:rsidRPr="000918AA">
              <w:rPr>
                <w:sz w:val="18"/>
                <w:szCs w:val="18"/>
              </w:rPr>
              <w:t>Typ</w:t>
            </w:r>
          </w:p>
        </w:tc>
        <w:tc>
          <w:tcPr>
            <w:tcW w:w="1979" w:type="pct"/>
            <w:tcBorders>
              <w:bottom w:val="single" w:sz="4" w:space="0" w:color="auto"/>
            </w:tcBorders>
            <w:shd w:val="clear" w:color="auto" w:fill="002060"/>
            <w:vAlign w:val="center"/>
          </w:tcPr>
          <w:p w14:paraId="5726B726" w14:textId="77777777" w:rsidR="00A77FFB" w:rsidRPr="000918AA" w:rsidRDefault="00A77FFB" w:rsidP="000918AA">
            <w:pPr>
              <w:pStyle w:val="ESONormal"/>
              <w:jc w:val="left"/>
              <w:rPr>
                <w:sz w:val="18"/>
                <w:szCs w:val="18"/>
              </w:rPr>
            </w:pPr>
            <w:r w:rsidRPr="000918AA">
              <w:rPr>
                <w:sz w:val="18"/>
                <w:szCs w:val="18"/>
              </w:rPr>
              <w:t xml:space="preserve">Komentár </w:t>
            </w:r>
          </w:p>
        </w:tc>
      </w:tr>
      <w:tr w:rsidR="00A77FFB" w:rsidRPr="000918AA" w14:paraId="227F2115" w14:textId="77777777" w:rsidTr="003E15D5">
        <w:tc>
          <w:tcPr>
            <w:tcW w:w="1194" w:type="pct"/>
            <w:tcBorders>
              <w:top w:val="single" w:sz="4" w:space="0" w:color="auto"/>
              <w:left w:val="single" w:sz="4" w:space="0" w:color="auto"/>
              <w:bottom w:val="single" w:sz="4" w:space="0" w:color="auto"/>
              <w:right w:val="single" w:sz="4" w:space="0" w:color="auto"/>
            </w:tcBorders>
            <w:shd w:val="clear" w:color="auto" w:fill="auto"/>
            <w:vAlign w:val="center"/>
          </w:tcPr>
          <w:p w14:paraId="3DDF2FC9" w14:textId="682061A7" w:rsidR="00A77FFB" w:rsidRPr="000918AA" w:rsidRDefault="00A77FFB" w:rsidP="000B0A2E">
            <w:pPr>
              <w:ind w:right="-108"/>
              <w:rPr>
                <w:sz w:val="18"/>
                <w:szCs w:val="18"/>
              </w:rPr>
            </w:pPr>
            <w:r w:rsidRPr="000918AA">
              <w:rPr>
                <w:color w:val="000000"/>
                <w:sz w:val="18"/>
                <w:szCs w:val="18"/>
              </w:rPr>
              <w:t>InformacieOPacientovi</w:t>
            </w:r>
            <w:r w:rsidR="000B0A2E">
              <w:rPr>
                <w:color w:val="000000"/>
                <w:sz w:val="18"/>
                <w:szCs w:val="18"/>
              </w:rPr>
              <w:t>_</w:t>
            </w:r>
            <w:r w:rsidRPr="000918AA">
              <w:rPr>
                <w:color w:val="000000"/>
                <w:sz w:val="18"/>
                <w:szCs w:val="18"/>
              </w:rPr>
              <w:t>v</w:t>
            </w:r>
            <w:r w:rsidR="2944285F" w:rsidRPr="000918AA">
              <w:rPr>
                <w:color w:val="000000"/>
                <w:sz w:val="18"/>
                <w:szCs w:val="18"/>
              </w:rPr>
              <w:t>4</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tcPr>
          <w:p w14:paraId="3639051E" w14:textId="77777777" w:rsidR="00A77FFB" w:rsidRPr="000918AA" w:rsidRDefault="00A77FFB" w:rsidP="000918AA">
            <w:pPr>
              <w:rPr>
                <w:sz w:val="18"/>
                <w:szCs w:val="18"/>
              </w:rPr>
            </w:pPr>
            <w:r w:rsidRPr="000918AA">
              <w:rPr>
                <w:sz w:val="18"/>
                <w:szCs w:val="18"/>
              </w:rPr>
              <w:t>N</w:t>
            </w:r>
          </w:p>
        </w:tc>
        <w:tc>
          <w:tcPr>
            <w:tcW w:w="1230" w:type="pct"/>
            <w:tcBorders>
              <w:top w:val="single" w:sz="4" w:space="0" w:color="auto"/>
              <w:left w:val="single" w:sz="4" w:space="0" w:color="auto"/>
              <w:bottom w:val="single" w:sz="4" w:space="0" w:color="auto"/>
              <w:right w:val="single" w:sz="4" w:space="0" w:color="auto"/>
            </w:tcBorders>
            <w:shd w:val="clear" w:color="auto" w:fill="auto"/>
            <w:vAlign w:val="center"/>
          </w:tcPr>
          <w:p w14:paraId="44862B3C" w14:textId="67FD927D" w:rsidR="00A77FFB" w:rsidRPr="000918AA" w:rsidRDefault="00A77FFB" w:rsidP="000918AA">
            <w:pPr>
              <w:rPr>
                <w:sz w:val="18"/>
                <w:szCs w:val="18"/>
              </w:rPr>
            </w:pPr>
            <w:r w:rsidRPr="000918AA">
              <w:rPr>
                <w:sz w:val="18"/>
                <w:szCs w:val="18"/>
              </w:rPr>
              <w:t>InformacieOPacientovi_v</w:t>
            </w:r>
            <w:r w:rsidR="2944285F" w:rsidRPr="000918AA">
              <w:rPr>
                <w:sz w:val="18"/>
                <w:szCs w:val="18"/>
              </w:rPr>
              <w:t>4</w:t>
            </w:r>
          </w:p>
        </w:tc>
        <w:tc>
          <w:tcPr>
            <w:tcW w:w="1979" w:type="pct"/>
            <w:tcBorders>
              <w:top w:val="single" w:sz="4" w:space="0" w:color="auto"/>
              <w:left w:val="single" w:sz="4" w:space="0" w:color="auto"/>
              <w:bottom w:val="single" w:sz="4" w:space="0" w:color="auto"/>
              <w:right w:val="single" w:sz="4" w:space="0" w:color="auto"/>
            </w:tcBorders>
            <w:shd w:val="clear" w:color="auto" w:fill="auto"/>
            <w:vAlign w:val="center"/>
          </w:tcPr>
          <w:p w14:paraId="6A3586BE" w14:textId="77777777" w:rsidR="00A77FFB" w:rsidRPr="000918AA" w:rsidRDefault="002963EB" w:rsidP="000918AA">
            <w:pPr>
              <w:rPr>
                <w:sz w:val="18"/>
                <w:szCs w:val="18"/>
              </w:rPr>
            </w:pPr>
            <w:r w:rsidRPr="000918AA">
              <w:rPr>
                <w:sz w:val="18"/>
                <w:szCs w:val="18"/>
              </w:rPr>
              <w:t>Kontaktné informácie o pacientovi (aktuálny pobyt pre zápis, trvalý pobyt pre čítanie). Aktualizovať ich môže lekár aj občan.</w:t>
            </w:r>
          </w:p>
        </w:tc>
      </w:tr>
      <w:tr w:rsidR="00A77FFB" w:rsidRPr="000918AA" w14:paraId="63FEE7AB" w14:textId="77777777" w:rsidTr="003E15D5">
        <w:tc>
          <w:tcPr>
            <w:tcW w:w="1194" w:type="pct"/>
            <w:tcBorders>
              <w:top w:val="single" w:sz="4" w:space="0" w:color="auto"/>
              <w:left w:val="single" w:sz="4" w:space="0" w:color="auto"/>
              <w:bottom w:val="single" w:sz="4" w:space="0" w:color="auto"/>
              <w:right w:val="single" w:sz="4" w:space="0" w:color="auto"/>
            </w:tcBorders>
            <w:shd w:val="clear" w:color="auto" w:fill="auto"/>
            <w:vAlign w:val="center"/>
          </w:tcPr>
          <w:p w14:paraId="0224F85A" w14:textId="4FA6419E" w:rsidR="00A77FFB" w:rsidRPr="000918AA" w:rsidRDefault="00A77FFB" w:rsidP="000918AA">
            <w:pPr>
              <w:rPr>
                <w:sz w:val="18"/>
                <w:szCs w:val="18"/>
              </w:rPr>
            </w:pPr>
            <w:r w:rsidRPr="000918AA">
              <w:rPr>
                <w:sz w:val="18"/>
                <w:szCs w:val="18"/>
              </w:rPr>
              <w:t>KontaktneOsoby_v</w:t>
            </w:r>
            <w:r w:rsidR="2944285F" w:rsidRPr="000918AA">
              <w:rPr>
                <w:sz w:val="18"/>
                <w:szCs w:val="18"/>
              </w:rPr>
              <w:t>4</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tcPr>
          <w:p w14:paraId="5F584060" w14:textId="77777777" w:rsidR="00A77FFB" w:rsidRPr="000918AA" w:rsidRDefault="00A77FFB" w:rsidP="000918AA">
            <w:pPr>
              <w:rPr>
                <w:sz w:val="18"/>
                <w:szCs w:val="18"/>
              </w:rPr>
            </w:pPr>
            <w:r w:rsidRPr="000918AA">
              <w:rPr>
                <w:sz w:val="18"/>
                <w:szCs w:val="18"/>
              </w:rPr>
              <w:t>N</w:t>
            </w:r>
          </w:p>
        </w:tc>
        <w:tc>
          <w:tcPr>
            <w:tcW w:w="1230" w:type="pct"/>
            <w:tcBorders>
              <w:top w:val="single" w:sz="4" w:space="0" w:color="auto"/>
              <w:left w:val="single" w:sz="4" w:space="0" w:color="auto"/>
              <w:bottom w:val="single" w:sz="4" w:space="0" w:color="auto"/>
              <w:right w:val="single" w:sz="4" w:space="0" w:color="auto"/>
            </w:tcBorders>
            <w:shd w:val="clear" w:color="auto" w:fill="auto"/>
            <w:vAlign w:val="center"/>
          </w:tcPr>
          <w:p w14:paraId="57AA9F1B" w14:textId="48671C30" w:rsidR="00A77FFB" w:rsidRPr="000918AA" w:rsidRDefault="00A77FFB" w:rsidP="000918AA">
            <w:pPr>
              <w:rPr>
                <w:sz w:val="18"/>
                <w:szCs w:val="18"/>
              </w:rPr>
            </w:pPr>
            <w:r w:rsidRPr="000918AA">
              <w:rPr>
                <w:sz w:val="18"/>
                <w:szCs w:val="18"/>
              </w:rPr>
              <w:t>KontaktnaOsoba_v</w:t>
            </w:r>
            <w:r w:rsidR="1382C89C" w:rsidRPr="000918AA">
              <w:rPr>
                <w:sz w:val="18"/>
                <w:szCs w:val="18"/>
              </w:rPr>
              <w:t>4</w:t>
            </w:r>
            <w:r w:rsidRPr="000918AA">
              <w:rPr>
                <w:sz w:val="18"/>
                <w:szCs w:val="18"/>
              </w:rPr>
              <w:t>[]</w:t>
            </w:r>
          </w:p>
        </w:tc>
        <w:tc>
          <w:tcPr>
            <w:tcW w:w="1979" w:type="pct"/>
            <w:tcBorders>
              <w:top w:val="single" w:sz="4" w:space="0" w:color="auto"/>
              <w:left w:val="single" w:sz="4" w:space="0" w:color="auto"/>
              <w:bottom w:val="single" w:sz="4" w:space="0" w:color="auto"/>
              <w:right w:val="single" w:sz="4" w:space="0" w:color="auto"/>
            </w:tcBorders>
            <w:shd w:val="clear" w:color="auto" w:fill="auto"/>
            <w:vAlign w:val="center"/>
          </w:tcPr>
          <w:p w14:paraId="47A6C5CB" w14:textId="77777777" w:rsidR="00A77FFB" w:rsidRPr="000918AA" w:rsidRDefault="00A77FFB" w:rsidP="000918AA">
            <w:pPr>
              <w:rPr>
                <w:sz w:val="18"/>
                <w:szCs w:val="18"/>
              </w:rPr>
            </w:pPr>
            <w:r w:rsidRPr="000918AA">
              <w:rPr>
                <w:sz w:val="18"/>
                <w:szCs w:val="18"/>
              </w:rPr>
              <w:t>Kolekcia</w:t>
            </w:r>
            <w:r w:rsidR="002963EB" w:rsidRPr="000918AA">
              <w:rPr>
                <w:sz w:val="18"/>
                <w:szCs w:val="18"/>
              </w:rPr>
              <w:t>. ICE kontakty</w:t>
            </w:r>
          </w:p>
        </w:tc>
      </w:tr>
    </w:tbl>
    <w:p w14:paraId="450A6CAE" w14:textId="36B13ED8" w:rsidR="0030590E" w:rsidRPr="0050720E" w:rsidRDefault="0030590E" w:rsidP="00B50180">
      <w:pPr>
        <w:pStyle w:val="Nadpis3"/>
      </w:pPr>
      <w:bookmarkStart w:id="321" w:name="_Toc56172029"/>
      <w:r>
        <w:t>InformacieOPacientovi_v</w:t>
      </w:r>
      <w:r w:rsidR="00BD1B2B">
        <w:t>4</w:t>
      </w:r>
      <w:bookmarkEnd w:id="321"/>
    </w:p>
    <w:p w14:paraId="3BF815B8" w14:textId="77777777" w:rsidR="008541E5" w:rsidRPr="0050720E" w:rsidRDefault="008541E5" w:rsidP="008541E5">
      <w:r w:rsidRPr="0050720E">
        <w:t>Mapovanie na XSD:</w:t>
      </w:r>
    </w:p>
    <w:p w14:paraId="37660AC3" w14:textId="0071F291" w:rsidR="008541E5" w:rsidRPr="0050720E" w:rsidRDefault="008541E5" w:rsidP="008541E5">
      <w:r w:rsidRPr="0050720E">
        <w:t>ZapisPacientskehoSumaruKontaktneUdaje_v</w:t>
      </w:r>
      <w:r w:rsidR="17D62453" w:rsidRPr="0050720E">
        <w:t>4</w:t>
      </w:r>
      <w:r w:rsidRPr="0050720E">
        <w:t>_Data.xsd, DajPacientskySumarKontaktneUdaje_v</w:t>
      </w:r>
      <w:r w:rsidR="0849E171" w:rsidRPr="0050720E">
        <w:t>4</w:t>
      </w:r>
      <w:r w:rsidRPr="0050720E">
        <w:t>_Data.xsd</w:t>
      </w:r>
    </w:p>
    <w:p w14:paraId="60B7A94A" w14:textId="77777777" w:rsidR="002512EC" w:rsidRPr="0050720E" w:rsidRDefault="002512EC" w:rsidP="008541E5"/>
    <w:p w14:paraId="00E65C8B" w14:textId="2E7360C5" w:rsidR="002512EC" w:rsidRPr="0050720E" w:rsidRDefault="002512EC" w:rsidP="005A0155">
      <w:r w:rsidRPr="0050720E">
        <w:lastRenderedPageBreak/>
        <w:t>Väzba na PacientskySumarKontaktneUdajeData_v</w:t>
      </w:r>
      <w:r w:rsidR="00BD1B2B">
        <w:t>4</w:t>
      </w:r>
    </w:p>
    <w:tbl>
      <w:tblPr>
        <w:tblW w:w="5261" w:type="pct"/>
        <w:tblLayout w:type="fixed"/>
        <w:tblLook w:val="04A0" w:firstRow="1" w:lastRow="0" w:firstColumn="1" w:lastColumn="0" w:noHBand="0" w:noVBand="1"/>
      </w:tblPr>
      <w:tblGrid>
        <w:gridCol w:w="2017"/>
        <w:gridCol w:w="1385"/>
        <w:gridCol w:w="2127"/>
        <w:gridCol w:w="3968"/>
      </w:tblGrid>
      <w:tr w:rsidR="0030590E" w:rsidRPr="000918AA" w14:paraId="71DEE3E9" w14:textId="77777777" w:rsidTr="00DB77B9">
        <w:trPr>
          <w:cantSplit/>
          <w:tblHeader/>
        </w:trPr>
        <w:tc>
          <w:tcPr>
            <w:tcW w:w="1062" w:type="pct"/>
            <w:tcBorders>
              <w:bottom w:val="single" w:sz="4" w:space="0" w:color="auto"/>
            </w:tcBorders>
            <w:shd w:val="clear" w:color="auto" w:fill="002060"/>
            <w:vAlign w:val="center"/>
          </w:tcPr>
          <w:p w14:paraId="2079001D" w14:textId="77777777" w:rsidR="0030590E" w:rsidRPr="000918AA" w:rsidRDefault="0030590E" w:rsidP="00DB77B9">
            <w:pPr>
              <w:pStyle w:val="ESONormal"/>
              <w:jc w:val="left"/>
              <w:rPr>
                <w:sz w:val="18"/>
                <w:szCs w:val="18"/>
              </w:rPr>
            </w:pPr>
            <w:r w:rsidRPr="000918AA">
              <w:rPr>
                <w:sz w:val="18"/>
                <w:szCs w:val="18"/>
              </w:rPr>
              <w:t>Atribút</w:t>
            </w:r>
          </w:p>
        </w:tc>
        <w:tc>
          <w:tcPr>
            <w:tcW w:w="729" w:type="pct"/>
            <w:tcBorders>
              <w:bottom w:val="single" w:sz="4" w:space="0" w:color="auto"/>
            </w:tcBorders>
            <w:shd w:val="clear" w:color="auto" w:fill="002060"/>
            <w:vAlign w:val="center"/>
          </w:tcPr>
          <w:p w14:paraId="5D06142E" w14:textId="77777777" w:rsidR="0030590E" w:rsidRPr="000918AA" w:rsidRDefault="0030590E" w:rsidP="00DB77B9">
            <w:pPr>
              <w:pStyle w:val="ESONormal"/>
              <w:jc w:val="left"/>
              <w:rPr>
                <w:sz w:val="18"/>
                <w:szCs w:val="18"/>
              </w:rPr>
            </w:pPr>
            <w:r w:rsidRPr="000918AA">
              <w:rPr>
                <w:sz w:val="18"/>
                <w:szCs w:val="18"/>
              </w:rPr>
              <w:t>Povinnosť</w:t>
            </w:r>
          </w:p>
        </w:tc>
        <w:tc>
          <w:tcPr>
            <w:tcW w:w="1120" w:type="pct"/>
            <w:tcBorders>
              <w:bottom w:val="single" w:sz="4" w:space="0" w:color="auto"/>
            </w:tcBorders>
            <w:shd w:val="clear" w:color="auto" w:fill="002060"/>
            <w:vAlign w:val="center"/>
          </w:tcPr>
          <w:p w14:paraId="4D40FE2B" w14:textId="77777777" w:rsidR="0030590E" w:rsidRPr="000918AA" w:rsidRDefault="0030590E" w:rsidP="00DB77B9">
            <w:pPr>
              <w:pStyle w:val="ESONormal"/>
              <w:jc w:val="left"/>
              <w:rPr>
                <w:sz w:val="18"/>
                <w:szCs w:val="18"/>
              </w:rPr>
            </w:pPr>
            <w:r w:rsidRPr="000918AA">
              <w:rPr>
                <w:sz w:val="18"/>
                <w:szCs w:val="18"/>
              </w:rPr>
              <w:t>Typ</w:t>
            </w:r>
          </w:p>
        </w:tc>
        <w:tc>
          <w:tcPr>
            <w:tcW w:w="2089" w:type="pct"/>
            <w:tcBorders>
              <w:bottom w:val="single" w:sz="4" w:space="0" w:color="auto"/>
            </w:tcBorders>
            <w:shd w:val="clear" w:color="auto" w:fill="002060"/>
            <w:vAlign w:val="center"/>
          </w:tcPr>
          <w:p w14:paraId="5163847F" w14:textId="77777777" w:rsidR="0030590E" w:rsidRPr="000918AA" w:rsidRDefault="0030590E" w:rsidP="00DB77B9">
            <w:pPr>
              <w:pStyle w:val="ESONormal"/>
              <w:jc w:val="left"/>
              <w:rPr>
                <w:sz w:val="18"/>
                <w:szCs w:val="18"/>
              </w:rPr>
            </w:pPr>
            <w:r w:rsidRPr="000918AA">
              <w:rPr>
                <w:sz w:val="18"/>
                <w:szCs w:val="18"/>
              </w:rPr>
              <w:t xml:space="preserve">Komentár </w:t>
            </w:r>
          </w:p>
        </w:tc>
      </w:tr>
      <w:tr w:rsidR="0030590E" w:rsidRPr="000918AA" w14:paraId="7204420C" w14:textId="77777777" w:rsidTr="00DB77B9">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vAlign w:val="center"/>
          </w:tcPr>
          <w:p w14:paraId="0EDA5171" w14:textId="77777777" w:rsidR="0030590E" w:rsidRPr="000918AA" w:rsidRDefault="0030590E" w:rsidP="00DB77B9">
            <w:pPr>
              <w:rPr>
                <w:sz w:val="18"/>
                <w:szCs w:val="18"/>
              </w:rPr>
            </w:pPr>
            <w:r w:rsidRPr="000918AA">
              <w:rPr>
                <w:sz w:val="18"/>
                <w:szCs w:val="18"/>
              </w:rPr>
              <w:t>AdresaPacienta</w:t>
            </w:r>
          </w:p>
        </w:tc>
        <w:tc>
          <w:tcPr>
            <w:tcW w:w="729" w:type="pct"/>
            <w:tcBorders>
              <w:top w:val="single" w:sz="4" w:space="0" w:color="auto"/>
              <w:left w:val="single" w:sz="4" w:space="0" w:color="auto"/>
              <w:bottom w:val="single" w:sz="4" w:space="0" w:color="auto"/>
              <w:right w:val="single" w:sz="4" w:space="0" w:color="auto"/>
            </w:tcBorders>
            <w:shd w:val="clear" w:color="auto" w:fill="auto"/>
            <w:vAlign w:val="center"/>
          </w:tcPr>
          <w:p w14:paraId="68730FD3" w14:textId="77777777" w:rsidR="0030590E" w:rsidRPr="000918AA" w:rsidRDefault="0030590E" w:rsidP="00DB77B9">
            <w:pPr>
              <w:rPr>
                <w:sz w:val="18"/>
                <w:szCs w:val="18"/>
              </w:rPr>
            </w:pPr>
            <w:r w:rsidRPr="000918AA">
              <w:rPr>
                <w:sz w:val="18"/>
                <w:szCs w:val="18"/>
              </w:rPr>
              <w:t>N</w:t>
            </w:r>
          </w:p>
        </w:tc>
        <w:tc>
          <w:tcPr>
            <w:tcW w:w="1120" w:type="pct"/>
            <w:tcBorders>
              <w:top w:val="single" w:sz="4" w:space="0" w:color="auto"/>
              <w:left w:val="single" w:sz="4" w:space="0" w:color="auto"/>
              <w:bottom w:val="single" w:sz="4" w:space="0" w:color="auto"/>
              <w:right w:val="single" w:sz="4" w:space="0" w:color="auto"/>
            </w:tcBorders>
            <w:shd w:val="clear" w:color="auto" w:fill="auto"/>
            <w:vAlign w:val="center"/>
          </w:tcPr>
          <w:p w14:paraId="2132FF33" w14:textId="1B5432F9" w:rsidR="0030590E" w:rsidRPr="000918AA" w:rsidRDefault="0030590E" w:rsidP="00DB77B9">
            <w:pPr>
              <w:rPr>
                <w:sz w:val="18"/>
                <w:szCs w:val="18"/>
              </w:rPr>
            </w:pPr>
            <w:r w:rsidRPr="000918AA">
              <w:rPr>
                <w:sz w:val="18"/>
                <w:szCs w:val="18"/>
              </w:rPr>
              <w:t>AdresaOsoby_v</w:t>
            </w:r>
            <w:r w:rsidR="00BD1B2B">
              <w:rPr>
                <w:sz w:val="18"/>
                <w:szCs w:val="18"/>
              </w:rPr>
              <w:t>4</w:t>
            </w:r>
          </w:p>
        </w:tc>
        <w:tc>
          <w:tcPr>
            <w:tcW w:w="2089" w:type="pct"/>
            <w:tcBorders>
              <w:top w:val="single" w:sz="4" w:space="0" w:color="auto"/>
              <w:left w:val="single" w:sz="4" w:space="0" w:color="auto"/>
              <w:bottom w:val="single" w:sz="4" w:space="0" w:color="auto"/>
              <w:right w:val="single" w:sz="4" w:space="0" w:color="auto"/>
            </w:tcBorders>
            <w:shd w:val="clear" w:color="auto" w:fill="auto"/>
            <w:vAlign w:val="center"/>
          </w:tcPr>
          <w:p w14:paraId="3C75106F" w14:textId="77777777" w:rsidR="0030590E" w:rsidRPr="000918AA" w:rsidRDefault="0030590E" w:rsidP="00DB77B9">
            <w:pPr>
              <w:rPr>
                <w:sz w:val="18"/>
                <w:szCs w:val="18"/>
              </w:rPr>
            </w:pPr>
            <w:r w:rsidRPr="000918AA">
              <w:rPr>
                <w:sz w:val="18"/>
                <w:szCs w:val="18"/>
              </w:rPr>
              <w:t>Automaticky z JRUZ – slúži len pre čítacie služby (pri zápise sa nepoužíva)</w:t>
            </w:r>
          </w:p>
        </w:tc>
      </w:tr>
      <w:tr w:rsidR="008541E5" w:rsidRPr="000918AA" w14:paraId="573057CB" w14:textId="77777777" w:rsidTr="00DB77B9">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vAlign w:val="center"/>
          </w:tcPr>
          <w:p w14:paraId="2866AA64" w14:textId="77777777" w:rsidR="008541E5" w:rsidRPr="000918AA" w:rsidRDefault="008541E5" w:rsidP="00DB77B9">
            <w:pPr>
              <w:rPr>
                <w:sz w:val="18"/>
                <w:szCs w:val="18"/>
              </w:rPr>
            </w:pPr>
            <w:r w:rsidRPr="000918AA">
              <w:rPr>
                <w:sz w:val="18"/>
                <w:szCs w:val="18"/>
              </w:rPr>
              <w:t>Poznamka</w:t>
            </w:r>
          </w:p>
        </w:tc>
        <w:tc>
          <w:tcPr>
            <w:tcW w:w="729" w:type="pct"/>
            <w:tcBorders>
              <w:top w:val="single" w:sz="4" w:space="0" w:color="auto"/>
              <w:left w:val="single" w:sz="4" w:space="0" w:color="auto"/>
              <w:bottom w:val="single" w:sz="4" w:space="0" w:color="auto"/>
              <w:right w:val="single" w:sz="4" w:space="0" w:color="auto"/>
            </w:tcBorders>
            <w:shd w:val="clear" w:color="auto" w:fill="auto"/>
            <w:vAlign w:val="center"/>
          </w:tcPr>
          <w:p w14:paraId="05A384B1" w14:textId="77777777" w:rsidR="008541E5" w:rsidRPr="000918AA" w:rsidRDefault="008541E5" w:rsidP="00DB77B9">
            <w:pPr>
              <w:rPr>
                <w:sz w:val="18"/>
                <w:szCs w:val="18"/>
              </w:rPr>
            </w:pPr>
            <w:r w:rsidRPr="000918AA">
              <w:rPr>
                <w:sz w:val="18"/>
                <w:szCs w:val="18"/>
              </w:rPr>
              <w:t>N</w:t>
            </w:r>
          </w:p>
        </w:tc>
        <w:tc>
          <w:tcPr>
            <w:tcW w:w="1120" w:type="pct"/>
            <w:tcBorders>
              <w:top w:val="single" w:sz="4" w:space="0" w:color="auto"/>
              <w:left w:val="single" w:sz="4" w:space="0" w:color="auto"/>
              <w:bottom w:val="single" w:sz="4" w:space="0" w:color="auto"/>
              <w:right w:val="single" w:sz="4" w:space="0" w:color="auto"/>
            </w:tcBorders>
            <w:shd w:val="clear" w:color="auto" w:fill="auto"/>
            <w:vAlign w:val="center"/>
          </w:tcPr>
          <w:p w14:paraId="6D261CEA" w14:textId="77777777" w:rsidR="008541E5" w:rsidRPr="000918AA" w:rsidRDefault="008541E5" w:rsidP="00DB77B9">
            <w:pPr>
              <w:rPr>
                <w:sz w:val="18"/>
                <w:szCs w:val="18"/>
              </w:rPr>
            </w:pPr>
            <w:r w:rsidRPr="000918AA">
              <w:rPr>
                <w:sz w:val="18"/>
                <w:szCs w:val="18"/>
              </w:rPr>
              <w:t>String</w:t>
            </w:r>
          </w:p>
        </w:tc>
        <w:tc>
          <w:tcPr>
            <w:tcW w:w="2089" w:type="pct"/>
            <w:tcBorders>
              <w:top w:val="single" w:sz="4" w:space="0" w:color="auto"/>
              <w:left w:val="single" w:sz="4" w:space="0" w:color="auto"/>
              <w:bottom w:val="single" w:sz="4" w:space="0" w:color="auto"/>
              <w:right w:val="single" w:sz="4" w:space="0" w:color="auto"/>
            </w:tcBorders>
            <w:shd w:val="clear" w:color="auto" w:fill="auto"/>
            <w:vAlign w:val="center"/>
          </w:tcPr>
          <w:p w14:paraId="6A303A10" w14:textId="77777777" w:rsidR="008541E5" w:rsidRPr="000918AA" w:rsidRDefault="008541E5" w:rsidP="00DB77B9">
            <w:pPr>
              <w:rPr>
                <w:sz w:val="18"/>
                <w:szCs w:val="18"/>
              </w:rPr>
            </w:pPr>
            <w:r w:rsidRPr="000918AA">
              <w:rPr>
                <w:sz w:val="18"/>
                <w:szCs w:val="18"/>
              </w:rPr>
              <w:t>Napĺňané pacientom / zdravotníckym pracovníkom</w:t>
            </w:r>
          </w:p>
        </w:tc>
      </w:tr>
      <w:tr w:rsidR="008541E5" w:rsidRPr="000918AA" w14:paraId="169AE8C7" w14:textId="77777777" w:rsidTr="00DB77B9">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vAlign w:val="center"/>
          </w:tcPr>
          <w:p w14:paraId="74A4FABB" w14:textId="77777777" w:rsidR="008541E5" w:rsidRPr="000918AA" w:rsidRDefault="008541E5" w:rsidP="00DB77B9">
            <w:pPr>
              <w:rPr>
                <w:sz w:val="18"/>
                <w:szCs w:val="18"/>
              </w:rPr>
            </w:pPr>
            <w:r w:rsidRPr="000918AA">
              <w:rPr>
                <w:sz w:val="18"/>
                <w:szCs w:val="18"/>
              </w:rPr>
              <w:t>TelefonPacienta</w:t>
            </w:r>
          </w:p>
        </w:tc>
        <w:tc>
          <w:tcPr>
            <w:tcW w:w="729" w:type="pct"/>
            <w:tcBorders>
              <w:top w:val="single" w:sz="4" w:space="0" w:color="auto"/>
              <w:left w:val="single" w:sz="4" w:space="0" w:color="auto"/>
              <w:bottom w:val="single" w:sz="4" w:space="0" w:color="auto"/>
              <w:right w:val="single" w:sz="4" w:space="0" w:color="auto"/>
            </w:tcBorders>
            <w:shd w:val="clear" w:color="auto" w:fill="auto"/>
            <w:vAlign w:val="center"/>
          </w:tcPr>
          <w:p w14:paraId="7833DF07" w14:textId="77777777" w:rsidR="008541E5" w:rsidRPr="000918AA" w:rsidRDefault="008541E5" w:rsidP="00DB77B9">
            <w:pPr>
              <w:rPr>
                <w:sz w:val="18"/>
                <w:szCs w:val="18"/>
              </w:rPr>
            </w:pPr>
            <w:r w:rsidRPr="000918AA">
              <w:rPr>
                <w:sz w:val="18"/>
                <w:szCs w:val="18"/>
              </w:rPr>
              <w:t>N</w:t>
            </w:r>
          </w:p>
        </w:tc>
        <w:tc>
          <w:tcPr>
            <w:tcW w:w="1120" w:type="pct"/>
            <w:tcBorders>
              <w:top w:val="single" w:sz="4" w:space="0" w:color="auto"/>
              <w:left w:val="single" w:sz="4" w:space="0" w:color="auto"/>
              <w:bottom w:val="single" w:sz="4" w:space="0" w:color="auto"/>
              <w:right w:val="single" w:sz="4" w:space="0" w:color="auto"/>
            </w:tcBorders>
            <w:shd w:val="clear" w:color="auto" w:fill="auto"/>
            <w:vAlign w:val="center"/>
          </w:tcPr>
          <w:p w14:paraId="78FFFC8F" w14:textId="77777777" w:rsidR="008541E5" w:rsidRPr="000918AA" w:rsidRDefault="008541E5" w:rsidP="00DB77B9">
            <w:pPr>
              <w:rPr>
                <w:sz w:val="18"/>
                <w:szCs w:val="18"/>
              </w:rPr>
            </w:pPr>
            <w:r w:rsidRPr="000918AA">
              <w:rPr>
                <w:sz w:val="18"/>
                <w:szCs w:val="18"/>
              </w:rPr>
              <w:t>String</w:t>
            </w:r>
          </w:p>
        </w:tc>
        <w:tc>
          <w:tcPr>
            <w:tcW w:w="2089" w:type="pct"/>
            <w:tcBorders>
              <w:top w:val="single" w:sz="4" w:space="0" w:color="auto"/>
              <w:left w:val="single" w:sz="4" w:space="0" w:color="auto"/>
              <w:bottom w:val="single" w:sz="4" w:space="0" w:color="auto"/>
              <w:right w:val="single" w:sz="4" w:space="0" w:color="auto"/>
            </w:tcBorders>
            <w:shd w:val="clear" w:color="auto" w:fill="auto"/>
            <w:vAlign w:val="center"/>
          </w:tcPr>
          <w:p w14:paraId="14078294" w14:textId="77777777" w:rsidR="008541E5" w:rsidRDefault="008541E5" w:rsidP="00DB77B9">
            <w:pPr>
              <w:rPr>
                <w:sz w:val="18"/>
                <w:szCs w:val="18"/>
              </w:rPr>
            </w:pPr>
            <w:r w:rsidRPr="000918AA">
              <w:rPr>
                <w:sz w:val="18"/>
                <w:szCs w:val="18"/>
              </w:rPr>
              <w:t>Napĺňané pacientom / zdravotníckym pracovníkom</w:t>
            </w:r>
          </w:p>
          <w:p w14:paraId="0F89053F" w14:textId="00441615" w:rsidR="001D3BAA" w:rsidRPr="000918AA" w:rsidRDefault="001D3BAA" w:rsidP="00DB77B9">
            <w:pPr>
              <w:rPr>
                <w:sz w:val="18"/>
                <w:szCs w:val="18"/>
              </w:rPr>
            </w:pPr>
            <w:r>
              <w:rPr>
                <w:sz w:val="18"/>
                <w:szCs w:val="18"/>
              </w:rPr>
              <w:t xml:space="preserve">Reštrikcia voči regulárnemu výrazu v </w:t>
            </w:r>
            <w:r w:rsidRPr="0018799F">
              <w:fldChar w:fldCharType="begin"/>
            </w:r>
            <w:r>
              <w:rPr>
                <w:sz w:val="18"/>
                <w:szCs w:val="18"/>
              </w:rPr>
              <w:instrText xml:space="preserve"> REF _Ref532370379 \r \h </w:instrText>
            </w:r>
            <w:r w:rsidRPr="0018799F">
              <w:rPr>
                <w:sz w:val="18"/>
                <w:szCs w:val="18"/>
              </w:rPr>
              <w:fldChar w:fldCharType="separate"/>
            </w:r>
            <w:r w:rsidR="005C30E5">
              <w:rPr>
                <w:sz w:val="18"/>
                <w:szCs w:val="18"/>
              </w:rPr>
              <w:t>6.14.1</w:t>
            </w:r>
            <w:r w:rsidRPr="0018799F">
              <w:fldChar w:fldCharType="end"/>
            </w:r>
          </w:p>
        </w:tc>
      </w:tr>
      <w:tr w:rsidR="008541E5" w:rsidRPr="000918AA" w14:paraId="761B7FD1" w14:textId="77777777" w:rsidTr="00DB77B9">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vAlign w:val="center"/>
          </w:tcPr>
          <w:p w14:paraId="4FE0D82F" w14:textId="77777777" w:rsidR="008541E5" w:rsidRPr="000918AA" w:rsidRDefault="008541E5" w:rsidP="00DB77B9">
            <w:pPr>
              <w:rPr>
                <w:sz w:val="18"/>
                <w:szCs w:val="18"/>
              </w:rPr>
            </w:pPr>
            <w:r w:rsidRPr="000918AA">
              <w:rPr>
                <w:color w:val="000000"/>
                <w:sz w:val="18"/>
                <w:szCs w:val="18"/>
              </w:rPr>
              <w:t>EmailPacienta</w:t>
            </w:r>
          </w:p>
        </w:tc>
        <w:tc>
          <w:tcPr>
            <w:tcW w:w="729" w:type="pct"/>
            <w:tcBorders>
              <w:top w:val="single" w:sz="4" w:space="0" w:color="auto"/>
              <w:left w:val="single" w:sz="4" w:space="0" w:color="auto"/>
              <w:bottom w:val="single" w:sz="4" w:space="0" w:color="auto"/>
              <w:right w:val="single" w:sz="4" w:space="0" w:color="auto"/>
            </w:tcBorders>
            <w:shd w:val="clear" w:color="auto" w:fill="auto"/>
            <w:vAlign w:val="center"/>
          </w:tcPr>
          <w:p w14:paraId="7FD25E42" w14:textId="77777777" w:rsidR="008541E5" w:rsidRPr="000918AA" w:rsidRDefault="008541E5" w:rsidP="00DB77B9">
            <w:pPr>
              <w:rPr>
                <w:sz w:val="18"/>
                <w:szCs w:val="18"/>
              </w:rPr>
            </w:pPr>
            <w:r w:rsidRPr="000918AA">
              <w:rPr>
                <w:sz w:val="18"/>
                <w:szCs w:val="18"/>
              </w:rPr>
              <w:t>N</w:t>
            </w:r>
          </w:p>
        </w:tc>
        <w:tc>
          <w:tcPr>
            <w:tcW w:w="1120" w:type="pct"/>
            <w:tcBorders>
              <w:top w:val="single" w:sz="4" w:space="0" w:color="auto"/>
              <w:left w:val="single" w:sz="4" w:space="0" w:color="auto"/>
              <w:bottom w:val="single" w:sz="4" w:space="0" w:color="auto"/>
              <w:right w:val="single" w:sz="4" w:space="0" w:color="auto"/>
            </w:tcBorders>
            <w:shd w:val="clear" w:color="auto" w:fill="auto"/>
            <w:vAlign w:val="center"/>
          </w:tcPr>
          <w:p w14:paraId="44770C5A" w14:textId="77777777" w:rsidR="008541E5" w:rsidRPr="000918AA" w:rsidRDefault="008541E5" w:rsidP="00DB77B9">
            <w:pPr>
              <w:rPr>
                <w:sz w:val="18"/>
                <w:szCs w:val="18"/>
              </w:rPr>
            </w:pPr>
            <w:r w:rsidRPr="000918AA">
              <w:rPr>
                <w:sz w:val="18"/>
                <w:szCs w:val="18"/>
              </w:rPr>
              <w:t>String</w:t>
            </w:r>
          </w:p>
        </w:tc>
        <w:tc>
          <w:tcPr>
            <w:tcW w:w="2089" w:type="pct"/>
            <w:tcBorders>
              <w:top w:val="single" w:sz="4" w:space="0" w:color="auto"/>
              <w:left w:val="single" w:sz="4" w:space="0" w:color="auto"/>
              <w:bottom w:val="single" w:sz="4" w:space="0" w:color="auto"/>
              <w:right w:val="single" w:sz="4" w:space="0" w:color="auto"/>
            </w:tcBorders>
            <w:shd w:val="clear" w:color="auto" w:fill="auto"/>
            <w:vAlign w:val="center"/>
          </w:tcPr>
          <w:p w14:paraId="11D610FD" w14:textId="77777777" w:rsidR="008541E5" w:rsidRDefault="008541E5" w:rsidP="00DB77B9">
            <w:pPr>
              <w:rPr>
                <w:sz w:val="18"/>
                <w:szCs w:val="18"/>
              </w:rPr>
            </w:pPr>
            <w:r w:rsidRPr="000918AA">
              <w:rPr>
                <w:sz w:val="18"/>
                <w:szCs w:val="18"/>
              </w:rPr>
              <w:t>Napĺňané pacientom / zdravotníckym pracovníkom</w:t>
            </w:r>
          </w:p>
          <w:p w14:paraId="2621B4A2" w14:textId="2B7192DE" w:rsidR="001D3BAA" w:rsidRPr="000918AA" w:rsidRDefault="001D3BAA" w:rsidP="00DB77B9">
            <w:pPr>
              <w:rPr>
                <w:sz w:val="18"/>
                <w:szCs w:val="18"/>
              </w:rPr>
            </w:pPr>
            <w:r>
              <w:rPr>
                <w:sz w:val="18"/>
                <w:szCs w:val="18"/>
              </w:rPr>
              <w:t xml:space="preserve">Reštrikcia voči regulárnemu výrazu v </w:t>
            </w:r>
            <w:r w:rsidRPr="0018799F">
              <w:fldChar w:fldCharType="begin"/>
            </w:r>
            <w:r>
              <w:rPr>
                <w:sz w:val="18"/>
                <w:szCs w:val="18"/>
              </w:rPr>
              <w:instrText xml:space="preserve"> REF _Ref532370379 \r \h </w:instrText>
            </w:r>
            <w:r w:rsidRPr="0018799F">
              <w:rPr>
                <w:sz w:val="18"/>
                <w:szCs w:val="18"/>
              </w:rPr>
              <w:fldChar w:fldCharType="separate"/>
            </w:r>
            <w:r w:rsidR="005C30E5">
              <w:rPr>
                <w:sz w:val="18"/>
                <w:szCs w:val="18"/>
              </w:rPr>
              <w:t>6.14.1</w:t>
            </w:r>
            <w:r w:rsidRPr="0018799F">
              <w:fldChar w:fldCharType="end"/>
            </w:r>
          </w:p>
        </w:tc>
      </w:tr>
      <w:tr w:rsidR="008541E5" w:rsidRPr="000918AA" w14:paraId="2CEB1C3A" w14:textId="77777777" w:rsidTr="00DB77B9">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vAlign w:val="center"/>
          </w:tcPr>
          <w:p w14:paraId="18037462" w14:textId="77777777" w:rsidR="008541E5" w:rsidRPr="000918AA" w:rsidRDefault="008541E5" w:rsidP="00DB77B9">
            <w:pPr>
              <w:rPr>
                <w:color w:val="000000"/>
                <w:sz w:val="18"/>
                <w:szCs w:val="18"/>
              </w:rPr>
            </w:pPr>
            <w:r w:rsidRPr="000918AA">
              <w:rPr>
                <w:color w:val="000000"/>
                <w:sz w:val="18"/>
                <w:szCs w:val="18"/>
              </w:rPr>
              <w:t>LenNaCitanie</w:t>
            </w:r>
          </w:p>
        </w:tc>
        <w:tc>
          <w:tcPr>
            <w:tcW w:w="729" w:type="pct"/>
            <w:tcBorders>
              <w:top w:val="single" w:sz="4" w:space="0" w:color="auto"/>
              <w:left w:val="single" w:sz="4" w:space="0" w:color="auto"/>
              <w:bottom w:val="single" w:sz="4" w:space="0" w:color="auto"/>
              <w:right w:val="single" w:sz="4" w:space="0" w:color="auto"/>
            </w:tcBorders>
            <w:shd w:val="clear" w:color="auto" w:fill="auto"/>
            <w:vAlign w:val="center"/>
          </w:tcPr>
          <w:p w14:paraId="57948607" w14:textId="77777777" w:rsidR="008541E5" w:rsidRPr="000918AA" w:rsidRDefault="008541E5" w:rsidP="00DB77B9">
            <w:pPr>
              <w:rPr>
                <w:sz w:val="18"/>
                <w:szCs w:val="18"/>
              </w:rPr>
            </w:pPr>
            <w:r w:rsidRPr="000918AA">
              <w:rPr>
                <w:sz w:val="18"/>
                <w:szCs w:val="18"/>
              </w:rPr>
              <w:t>N</w:t>
            </w:r>
          </w:p>
        </w:tc>
        <w:tc>
          <w:tcPr>
            <w:tcW w:w="1120" w:type="pct"/>
            <w:tcBorders>
              <w:top w:val="single" w:sz="4" w:space="0" w:color="auto"/>
              <w:left w:val="single" w:sz="4" w:space="0" w:color="auto"/>
              <w:bottom w:val="single" w:sz="4" w:space="0" w:color="auto"/>
              <w:right w:val="single" w:sz="4" w:space="0" w:color="auto"/>
            </w:tcBorders>
            <w:shd w:val="clear" w:color="auto" w:fill="auto"/>
            <w:vAlign w:val="center"/>
          </w:tcPr>
          <w:p w14:paraId="77E69DBF" w14:textId="77777777" w:rsidR="008541E5" w:rsidRPr="000918AA" w:rsidRDefault="008541E5" w:rsidP="00DB77B9">
            <w:pPr>
              <w:rPr>
                <w:sz w:val="18"/>
                <w:szCs w:val="18"/>
              </w:rPr>
            </w:pPr>
            <w:r w:rsidRPr="000918AA">
              <w:rPr>
                <w:sz w:val="18"/>
                <w:szCs w:val="18"/>
              </w:rPr>
              <w:t>Boolean</w:t>
            </w:r>
          </w:p>
        </w:tc>
        <w:tc>
          <w:tcPr>
            <w:tcW w:w="2089" w:type="pct"/>
            <w:tcBorders>
              <w:top w:val="single" w:sz="4" w:space="0" w:color="auto"/>
              <w:left w:val="single" w:sz="4" w:space="0" w:color="auto"/>
              <w:bottom w:val="single" w:sz="4" w:space="0" w:color="auto"/>
              <w:right w:val="single" w:sz="4" w:space="0" w:color="auto"/>
            </w:tcBorders>
            <w:shd w:val="clear" w:color="auto" w:fill="auto"/>
            <w:vAlign w:val="center"/>
          </w:tcPr>
          <w:p w14:paraId="653E951B" w14:textId="24955A71" w:rsidR="008541E5" w:rsidRPr="000918AA" w:rsidRDefault="008541E5">
            <w:pPr>
              <w:tabs>
                <w:tab w:val="left" w:pos="1002"/>
              </w:tabs>
              <w:rPr>
                <w:sz w:val="18"/>
                <w:szCs w:val="18"/>
              </w:rPr>
            </w:pPr>
            <w:r w:rsidRPr="000918AA">
              <w:rPr>
                <w:sz w:val="18"/>
                <w:szCs w:val="18"/>
              </w:rPr>
              <w:t>Príznak, či je záznam určený len na čítanie alebo je možné ho upraviť cez službu ZapisPacientskehoSumaruKontaktneUdaje_v</w:t>
            </w:r>
            <w:r w:rsidR="00BD1B2B">
              <w:rPr>
                <w:sz w:val="18"/>
                <w:szCs w:val="18"/>
              </w:rPr>
              <w:t>4</w:t>
            </w:r>
            <w:r w:rsidRPr="000918AA">
              <w:rPr>
                <w:sz w:val="18"/>
                <w:szCs w:val="18"/>
              </w:rPr>
              <w:t>, resp. zmazať cez službu ZrusKontaktneUdajePacientskehoSumaru_v</w:t>
            </w:r>
            <w:r w:rsidR="00BD1B2B">
              <w:rPr>
                <w:sz w:val="18"/>
                <w:szCs w:val="18"/>
              </w:rPr>
              <w:t>4</w:t>
            </w:r>
            <w:r w:rsidRPr="000918AA">
              <w:rPr>
                <w:sz w:val="18"/>
                <w:szCs w:val="18"/>
              </w:rPr>
              <w:t>.</w:t>
            </w:r>
          </w:p>
        </w:tc>
      </w:tr>
      <w:tr w:rsidR="00BD1B2B" w:rsidRPr="000918AA" w14:paraId="7A98AA59" w14:textId="77777777" w:rsidTr="00DB77B9">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vAlign w:val="center"/>
          </w:tcPr>
          <w:p w14:paraId="4DAF7EA9" w14:textId="057CFD60" w:rsidR="00BD1B2B" w:rsidRPr="000918AA" w:rsidRDefault="00BD1B2B" w:rsidP="00DB77B9">
            <w:pPr>
              <w:rPr>
                <w:color w:val="000000"/>
                <w:sz w:val="18"/>
                <w:szCs w:val="18"/>
              </w:rPr>
            </w:pPr>
            <w:r w:rsidRPr="00D95A9D">
              <w:t>EHR_SYSTEM</w:t>
            </w:r>
          </w:p>
        </w:tc>
        <w:tc>
          <w:tcPr>
            <w:tcW w:w="729" w:type="pct"/>
            <w:tcBorders>
              <w:top w:val="single" w:sz="4" w:space="0" w:color="auto"/>
              <w:left w:val="single" w:sz="4" w:space="0" w:color="auto"/>
              <w:bottom w:val="single" w:sz="4" w:space="0" w:color="auto"/>
              <w:right w:val="single" w:sz="4" w:space="0" w:color="auto"/>
            </w:tcBorders>
            <w:shd w:val="clear" w:color="auto" w:fill="auto"/>
            <w:vAlign w:val="center"/>
          </w:tcPr>
          <w:p w14:paraId="609AF2B5" w14:textId="21A41CB3" w:rsidR="00BD1B2B" w:rsidRPr="000918AA" w:rsidRDefault="00BD1B2B" w:rsidP="00DB77B9">
            <w:pPr>
              <w:rPr>
                <w:sz w:val="18"/>
                <w:szCs w:val="18"/>
              </w:rPr>
            </w:pPr>
            <w:r>
              <w:rPr>
                <w:sz w:val="18"/>
                <w:szCs w:val="18"/>
              </w:rPr>
              <w:t>N</w:t>
            </w:r>
          </w:p>
        </w:tc>
        <w:tc>
          <w:tcPr>
            <w:tcW w:w="1120" w:type="pct"/>
            <w:tcBorders>
              <w:top w:val="single" w:sz="4" w:space="0" w:color="auto"/>
              <w:left w:val="single" w:sz="4" w:space="0" w:color="auto"/>
              <w:bottom w:val="single" w:sz="4" w:space="0" w:color="auto"/>
              <w:right w:val="single" w:sz="4" w:space="0" w:color="auto"/>
            </w:tcBorders>
            <w:shd w:val="clear" w:color="auto" w:fill="auto"/>
            <w:vAlign w:val="center"/>
          </w:tcPr>
          <w:p w14:paraId="335DF760" w14:textId="681FFB1C" w:rsidR="00BD1B2B" w:rsidRPr="000918AA" w:rsidRDefault="00BD1B2B" w:rsidP="00DB77B9">
            <w:pPr>
              <w:rPr>
                <w:sz w:val="18"/>
                <w:szCs w:val="18"/>
              </w:rPr>
            </w:pPr>
            <w:r>
              <w:rPr>
                <w:sz w:val="18"/>
                <w:szCs w:val="18"/>
              </w:rPr>
              <w:t>II</w:t>
            </w:r>
          </w:p>
        </w:tc>
        <w:tc>
          <w:tcPr>
            <w:tcW w:w="2089" w:type="pct"/>
            <w:tcBorders>
              <w:top w:val="single" w:sz="4" w:space="0" w:color="auto"/>
              <w:left w:val="single" w:sz="4" w:space="0" w:color="auto"/>
              <w:bottom w:val="single" w:sz="4" w:space="0" w:color="auto"/>
              <w:right w:val="single" w:sz="4" w:space="0" w:color="auto"/>
            </w:tcBorders>
            <w:shd w:val="clear" w:color="auto" w:fill="auto"/>
            <w:vAlign w:val="center"/>
          </w:tcPr>
          <w:p w14:paraId="7BA2969A" w14:textId="61046595" w:rsidR="00BD1B2B" w:rsidRDefault="00BD1B2B" w:rsidP="00DB77B9">
            <w:pPr>
              <w:tabs>
                <w:tab w:val="left" w:pos="1002"/>
              </w:tabs>
              <w:rPr>
                <w:sz w:val="18"/>
                <w:szCs w:val="18"/>
              </w:rPr>
            </w:pPr>
            <w:r>
              <w:rPr>
                <w:sz w:val="18"/>
                <w:szCs w:val="18"/>
              </w:rPr>
              <w:t>Identifikátor dodávateľského IS</w:t>
            </w:r>
            <w:r w:rsidR="00ED3F4A">
              <w:rPr>
                <w:sz w:val="18"/>
                <w:szCs w:val="18"/>
              </w:rPr>
              <w:t>.</w:t>
            </w:r>
          </w:p>
          <w:p w14:paraId="36E7EDC0" w14:textId="26FBDB78" w:rsidR="00ED3F4A" w:rsidRPr="000918AA" w:rsidRDefault="00ED3F4A" w:rsidP="00DB77B9">
            <w:pPr>
              <w:tabs>
                <w:tab w:val="left" w:pos="1002"/>
              </w:tabs>
              <w:rPr>
                <w:sz w:val="18"/>
                <w:szCs w:val="18"/>
              </w:rPr>
            </w:pPr>
            <w:r>
              <w:rPr>
                <w:sz w:val="18"/>
                <w:szCs w:val="18"/>
              </w:rPr>
              <w:t>Položka je povinná pri zápise do NZIS</w:t>
            </w:r>
          </w:p>
        </w:tc>
      </w:tr>
      <w:tr w:rsidR="00BD1B2B" w:rsidRPr="000918AA" w14:paraId="3CEA59F5" w14:textId="77777777" w:rsidTr="00DB77B9">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vAlign w:val="center"/>
          </w:tcPr>
          <w:p w14:paraId="35869460" w14:textId="22BC8384" w:rsidR="00BD1B2B" w:rsidRPr="000918AA" w:rsidRDefault="00BD1B2B" w:rsidP="00DB77B9">
            <w:pPr>
              <w:rPr>
                <w:color w:val="000000"/>
                <w:sz w:val="18"/>
                <w:szCs w:val="18"/>
              </w:rPr>
            </w:pPr>
            <w:r>
              <w:rPr>
                <w:color w:val="000000"/>
                <w:sz w:val="18"/>
                <w:szCs w:val="18"/>
              </w:rPr>
              <w:t>RC_ID</w:t>
            </w:r>
          </w:p>
        </w:tc>
        <w:tc>
          <w:tcPr>
            <w:tcW w:w="729" w:type="pct"/>
            <w:tcBorders>
              <w:top w:val="single" w:sz="4" w:space="0" w:color="auto"/>
              <w:left w:val="single" w:sz="4" w:space="0" w:color="auto"/>
              <w:bottom w:val="single" w:sz="4" w:space="0" w:color="auto"/>
              <w:right w:val="single" w:sz="4" w:space="0" w:color="auto"/>
            </w:tcBorders>
            <w:shd w:val="clear" w:color="auto" w:fill="auto"/>
            <w:vAlign w:val="center"/>
          </w:tcPr>
          <w:p w14:paraId="06F6F002" w14:textId="10BB5907" w:rsidR="00BD1B2B" w:rsidRPr="000918AA" w:rsidRDefault="005B7331" w:rsidP="00DB77B9">
            <w:pPr>
              <w:rPr>
                <w:sz w:val="18"/>
                <w:szCs w:val="18"/>
              </w:rPr>
            </w:pPr>
            <w:r>
              <w:rPr>
                <w:sz w:val="18"/>
                <w:szCs w:val="18"/>
              </w:rPr>
              <w:t>A</w:t>
            </w:r>
          </w:p>
        </w:tc>
        <w:tc>
          <w:tcPr>
            <w:tcW w:w="1120" w:type="pct"/>
            <w:tcBorders>
              <w:top w:val="single" w:sz="4" w:space="0" w:color="auto"/>
              <w:left w:val="single" w:sz="4" w:space="0" w:color="auto"/>
              <w:bottom w:val="single" w:sz="4" w:space="0" w:color="auto"/>
              <w:right w:val="single" w:sz="4" w:space="0" w:color="auto"/>
            </w:tcBorders>
            <w:shd w:val="clear" w:color="auto" w:fill="auto"/>
            <w:vAlign w:val="center"/>
          </w:tcPr>
          <w:p w14:paraId="4A623AFE" w14:textId="348A238A" w:rsidR="00BD1B2B" w:rsidRPr="000918AA" w:rsidRDefault="00BD1B2B" w:rsidP="00DB77B9">
            <w:pPr>
              <w:rPr>
                <w:sz w:val="18"/>
                <w:szCs w:val="18"/>
              </w:rPr>
            </w:pPr>
            <w:r>
              <w:rPr>
                <w:sz w:val="18"/>
                <w:szCs w:val="18"/>
              </w:rPr>
              <w:t>II</w:t>
            </w:r>
          </w:p>
        </w:tc>
        <w:tc>
          <w:tcPr>
            <w:tcW w:w="2089" w:type="pct"/>
            <w:tcBorders>
              <w:top w:val="single" w:sz="4" w:space="0" w:color="auto"/>
              <w:left w:val="single" w:sz="4" w:space="0" w:color="auto"/>
              <w:bottom w:val="single" w:sz="4" w:space="0" w:color="auto"/>
              <w:right w:val="single" w:sz="4" w:space="0" w:color="auto"/>
            </w:tcBorders>
            <w:shd w:val="clear" w:color="auto" w:fill="auto"/>
            <w:vAlign w:val="center"/>
          </w:tcPr>
          <w:p w14:paraId="2961EFB9" w14:textId="77777777" w:rsidR="00BD1B2B" w:rsidRDefault="00BD1B2B">
            <w:pPr>
              <w:tabs>
                <w:tab w:val="left" w:pos="1002"/>
              </w:tabs>
              <w:rPr>
                <w:sz w:val="18"/>
                <w:szCs w:val="18"/>
              </w:rPr>
            </w:pPr>
            <w:r>
              <w:rPr>
                <w:sz w:val="18"/>
                <w:szCs w:val="18"/>
              </w:rPr>
              <w:t>Identifikátor záznamu IS PZS</w:t>
            </w:r>
            <w:r>
              <w:t xml:space="preserve"> </w:t>
            </w:r>
            <w:r w:rsidRPr="00BD1B2B">
              <w:rPr>
                <w:sz w:val="18"/>
                <w:szCs w:val="18"/>
              </w:rPr>
              <w:t>v súlade s CEN/TS 14796 a EN 13606-1</w:t>
            </w:r>
          </w:p>
          <w:p w14:paraId="357DF9F1" w14:textId="2F70C8BF" w:rsidR="00BD1B2B" w:rsidRPr="000918AA" w:rsidRDefault="00BD1B2B">
            <w:pPr>
              <w:tabs>
                <w:tab w:val="left" w:pos="1002"/>
              </w:tabs>
              <w:rPr>
                <w:sz w:val="18"/>
                <w:szCs w:val="18"/>
              </w:rPr>
            </w:pPr>
            <w:r w:rsidRPr="00BD1B2B">
              <w:rPr>
                <w:sz w:val="18"/>
                <w:szCs w:val="18"/>
              </w:rPr>
              <w:t>OID - 1.3.158.00165387.100.50.200</w:t>
            </w:r>
          </w:p>
        </w:tc>
      </w:tr>
      <w:tr w:rsidR="008541E5" w:rsidRPr="000918AA" w14:paraId="29B249BE" w14:textId="77777777" w:rsidTr="00DB77B9">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vAlign w:val="center"/>
          </w:tcPr>
          <w:p w14:paraId="52A6BABB" w14:textId="77777777" w:rsidR="008541E5" w:rsidRPr="000918AA" w:rsidRDefault="008541E5" w:rsidP="00DB77B9">
            <w:pPr>
              <w:rPr>
                <w:color w:val="000000"/>
                <w:sz w:val="18"/>
                <w:szCs w:val="18"/>
              </w:rPr>
            </w:pPr>
            <w:r w:rsidRPr="000918AA">
              <w:rPr>
                <w:color w:val="000000"/>
                <w:sz w:val="18"/>
                <w:szCs w:val="18"/>
              </w:rPr>
              <w:t>IdZaznamu</w:t>
            </w:r>
          </w:p>
        </w:tc>
        <w:tc>
          <w:tcPr>
            <w:tcW w:w="729" w:type="pct"/>
            <w:tcBorders>
              <w:top w:val="single" w:sz="4" w:space="0" w:color="auto"/>
              <w:left w:val="single" w:sz="4" w:space="0" w:color="auto"/>
              <w:bottom w:val="single" w:sz="4" w:space="0" w:color="auto"/>
              <w:right w:val="single" w:sz="4" w:space="0" w:color="auto"/>
            </w:tcBorders>
            <w:shd w:val="clear" w:color="auto" w:fill="auto"/>
            <w:vAlign w:val="center"/>
          </w:tcPr>
          <w:p w14:paraId="615673B8" w14:textId="77777777" w:rsidR="008541E5" w:rsidRPr="000918AA" w:rsidRDefault="008541E5" w:rsidP="00DB77B9">
            <w:pPr>
              <w:rPr>
                <w:sz w:val="18"/>
                <w:szCs w:val="18"/>
              </w:rPr>
            </w:pPr>
            <w:r w:rsidRPr="000918AA">
              <w:rPr>
                <w:sz w:val="18"/>
                <w:szCs w:val="18"/>
              </w:rPr>
              <w:t>N</w:t>
            </w:r>
          </w:p>
        </w:tc>
        <w:tc>
          <w:tcPr>
            <w:tcW w:w="1120" w:type="pct"/>
            <w:tcBorders>
              <w:top w:val="single" w:sz="4" w:space="0" w:color="auto"/>
              <w:left w:val="single" w:sz="4" w:space="0" w:color="auto"/>
              <w:bottom w:val="single" w:sz="4" w:space="0" w:color="auto"/>
              <w:right w:val="single" w:sz="4" w:space="0" w:color="auto"/>
            </w:tcBorders>
            <w:shd w:val="clear" w:color="auto" w:fill="auto"/>
            <w:vAlign w:val="center"/>
          </w:tcPr>
          <w:p w14:paraId="4CA2473D" w14:textId="77777777" w:rsidR="008541E5" w:rsidRPr="000918AA" w:rsidRDefault="008541E5" w:rsidP="00DB77B9">
            <w:pPr>
              <w:rPr>
                <w:sz w:val="18"/>
                <w:szCs w:val="18"/>
              </w:rPr>
            </w:pPr>
            <w:r w:rsidRPr="000918AA">
              <w:rPr>
                <w:sz w:val="18"/>
                <w:szCs w:val="18"/>
              </w:rPr>
              <w:t>Integer</w:t>
            </w:r>
          </w:p>
        </w:tc>
        <w:tc>
          <w:tcPr>
            <w:tcW w:w="2089" w:type="pct"/>
            <w:tcBorders>
              <w:top w:val="single" w:sz="4" w:space="0" w:color="auto"/>
              <w:left w:val="single" w:sz="4" w:space="0" w:color="auto"/>
              <w:bottom w:val="single" w:sz="4" w:space="0" w:color="auto"/>
              <w:right w:val="single" w:sz="4" w:space="0" w:color="auto"/>
            </w:tcBorders>
            <w:shd w:val="clear" w:color="auto" w:fill="auto"/>
            <w:vAlign w:val="center"/>
          </w:tcPr>
          <w:p w14:paraId="0893D07F" w14:textId="77777777" w:rsidR="008541E5" w:rsidRPr="000918AA" w:rsidRDefault="008541E5" w:rsidP="00DB77B9">
            <w:pPr>
              <w:tabs>
                <w:tab w:val="left" w:pos="1002"/>
              </w:tabs>
              <w:rPr>
                <w:sz w:val="18"/>
                <w:szCs w:val="18"/>
              </w:rPr>
            </w:pPr>
            <w:r w:rsidRPr="000918AA">
              <w:rPr>
                <w:sz w:val="18"/>
                <w:szCs w:val="18"/>
              </w:rPr>
              <w:t>Identifikátor kontaktného údaju v NZIS</w:t>
            </w:r>
          </w:p>
        </w:tc>
      </w:tr>
      <w:tr w:rsidR="008541E5" w:rsidRPr="000918AA" w14:paraId="16AF9891" w14:textId="77777777" w:rsidTr="00DB77B9">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vAlign w:val="center"/>
          </w:tcPr>
          <w:p w14:paraId="37C3BAF1" w14:textId="77777777" w:rsidR="008541E5" w:rsidRPr="000918AA" w:rsidRDefault="008541E5" w:rsidP="00DB77B9">
            <w:pPr>
              <w:rPr>
                <w:color w:val="000000"/>
                <w:sz w:val="18"/>
                <w:szCs w:val="18"/>
              </w:rPr>
            </w:pPr>
            <w:r w:rsidRPr="000918AA">
              <w:rPr>
                <w:color w:val="000000"/>
                <w:sz w:val="18"/>
                <w:szCs w:val="18"/>
              </w:rPr>
              <w:t>DatumZaznamenania</w:t>
            </w:r>
          </w:p>
        </w:tc>
        <w:tc>
          <w:tcPr>
            <w:tcW w:w="729" w:type="pct"/>
            <w:tcBorders>
              <w:top w:val="single" w:sz="4" w:space="0" w:color="auto"/>
              <w:left w:val="single" w:sz="4" w:space="0" w:color="auto"/>
              <w:bottom w:val="single" w:sz="4" w:space="0" w:color="auto"/>
              <w:right w:val="single" w:sz="4" w:space="0" w:color="auto"/>
            </w:tcBorders>
            <w:shd w:val="clear" w:color="auto" w:fill="auto"/>
            <w:vAlign w:val="center"/>
          </w:tcPr>
          <w:p w14:paraId="6AE77CE0" w14:textId="77777777" w:rsidR="008541E5" w:rsidRPr="000918AA" w:rsidRDefault="008541E5" w:rsidP="00DB77B9">
            <w:pPr>
              <w:rPr>
                <w:sz w:val="18"/>
                <w:szCs w:val="18"/>
              </w:rPr>
            </w:pPr>
            <w:r w:rsidRPr="000918AA">
              <w:rPr>
                <w:sz w:val="18"/>
                <w:szCs w:val="18"/>
              </w:rPr>
              <w:t>N</w:t>
            </w:r>
          </w:p>
        </w:tc>
        <w:tc>
          <w:tcPr>
            <w:tcW w:w="1120" w:type="pct"/>
            <w:tcBorders>
              <w:top w:val="single" w:sz="4" w:space="0" w:color="auto"/>
              <w:left w:val="single" w:sz="4" w:space="0" w:color="auto"/>
              <w:bottom w:val="single" w:sz="4" w:space="0" w:color="auto"/>
              <w:right w:val="single" w:sz="4" w:space="0" w:color="auto"/>
            </w:tcBorders>
            <w:shd w:val="clear" w:color="auto" w:fill="auto"/>
            <w:vAlign w:val="center"/>
          </w:tcPr>
          <w:p w14:paraId="4DAE8899" w14:textId="77777777" w:rsidR="008541E5" w:rsidRPr="000918AA" w:rsidRDefault="008541E5" w:rsidP="00DB77B9">
            <w:pPr>
              <w:rPr>
                <w:sz w:val="18"/>
                <w:szCs w:val="18"/>
              </w:rPr>
            </w:pPr>
            <w:r w:rsidRPr="000918AA">
              <w:rPr>
                <w:sz w:val="18"/>
                <w:szCs w:val="18"/>
              </w:rPr>
              <w:t>Timestamp</w:t>
            </w:r>
          </w:p>
        </w:tc>
        <w:tc>
          <w:tcPr>
            <w:tcW w:w="2089" w:type="pct"/>
            <w:tcBorders>
              <w:top w:val="single" w:sz="4" w:space="0" w:color="auto"/>
              <w:left w:val="single" w:sz="4" w:space="0" w:color="auto"/>
              <w:bottom w:val="single" w:sz="4" w:space="0" w:color="auto"/>
              <w:right w:val="single" w:sz="4" w:space="0" w:color="auto"/>
            </w:tcBorders>
            <w:shd w:val="clear" w:color="auto" w:fill="auto"/>
            <w:vAlign w:val="center"/>
          </w:tcPr>
          <w:p w14:paraId="3BBB2CB9" w14:textId="77777777" w:rsidR="008541E5" w:rsidRPr="000918AA" w:rsidRDefault="008541E5" w:rsidP="00DB77B9">
            <w:pPr>
              <w:tabs>
                <w:tab w:val="left" w:pos="1002"/>
              </w:tabs>
              <w:rPr>
                <w:sz w:val="18"/>
                <w:szCs w:val="18"/>
              </w:rPr>
            </w:pPr>
            <w:r w:rsidRPr="000918AA">
              <w:rPr>
                <w:sz w:val="18"/>
                <w:szCs w:val="18"/>
              </w:rPr>
              <w:t>Dátum a čas zaznamenania kontaktného údaju v NZIS</w:t>
            </w:r>
          </w:p>
        </w:tc>
      </w:tr>
      <w:tr w:rsidR="008541E5" w:rsidRPr="000918AA" w14:paraId="1F0B928A" w14:textId="77777777" w:rsidTr="00DB77B9">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vAlign w:val="center"/>
          </w:tcPr>
          <w:p w14:paraId="697CA09B" w14:textId="77777777" w:rsidR="008541E5" w:rsidRPr="000918AA" w:rsidRDefault="008541E5" w:rsidP="00DB77B9">
            <w:pPr>
              <w:rPr>
                <w:color w:val="000000"/>
                <w:sz w:val="18"/>
                <w:szCs w:val="18"/>
              </w:rPr>
            </w:pPr>
            <w:r w:rsidRPr="000918AA">
              <w:rPr>
                <w:color w:val="000000"/>
                <w:sz w:val="18"/>
                <w:szCs w:val="18"/>
              </w:rPr>
              <w:t>Autor</w:t>
            </w:r>
          </w:p>
        </w:tc>
        <w:tc>
          <w:tcPr>
            <w:tcW w:w="729" w:type="pct"/>
            <w:tcBorders>
              <w:top w:val="single" w:sz="4" w:space="0" w:color="auto"/>
              <w:left w:val="single" w:sz="4" w:space="0" w:color="auto"/>
              <w:bottom w:val="single" w:sz="4" w:space="0" w:color="auto"/>
              <w:right w:val="single" w:sz="4" w:space="0" w:color="auto"/>
            </w:tcBorders>
            <w:shd w:val="clear" w:color="auto" w:fill="auto"/>
            <w:vAlign w:val="center"/>
          </w:tcPr>
          <w:p w14:paraId="6D2A4168" w14:textId="77777777" w:rsidR="008541E5" w:rsidRPr="000918AA" w:rsidRDefault="008541E5" w:rsidP="00DB77B9">
            <w:pPr>
              <w:rPr>
                <w:sz w:val="18"/>
                <w:szCs w:val="18"/>
              </w:rPr>
            </w:pPr>
            <w:r w:rsidRPr="000918AA">
              <w:rPr>
                <w:sz w:val="18"/>
                <w:szCs w:val="18"/>
              </w:rPr>
              <w:t>N</w:t>
            </w:r>
          </w:p>
        </w:tc>
        <w:tc>
          <w:tcPr>
            <w:tcW w:w="1120" w:type="pct"/>
            <w:tcBorders>
              <w:top w:val="single" w:sz="4" w:space="0" w:color="auto"/>
              <w:left w:val="single" w:sz="4" w:space="0" w:color="auto"/>
              <w:bottom w:val="single" w:sz="4" w:space="0" w:color="auto"/>
              <w:right w:val="single" w:sz="4" w:space="0" w:color="auto"/>
            </w:tcBorders>
            <w:shd w:val="clear" w:color="auto" w:fill="auto"/>
            <w:vAlign w:val="center"/>
          </w:tcPr>
          <w:p w14:paraId="091C3097" w14:textId="77777777" w:rsidR="008541E5" w:rsidRPr="000918AA" w:rsidRDefault="002512EC" w:rsidP="00DB77B9">
            <w:pPr>
              <w:rPr>
                <w:sz w:val="18"/>
                <w:szCs w:val="18"/>
              </w:rPr>
            </w:pPr>
            <w:r w:rsidRPr="000918AA">
              <w:rPr>
                <w:sz w:val="18"/>
                <w:szCs w:val="18"/>
              </w:rPr>
              <w:t>II</w:t>
            </w:r>
          </w:p>
        </w:tc>
        <w:tc>
          <w:tcPr>
            <w:tcW w:w="2089" w:type="pct"/>
            <w:tcBorders>
              <w:top w:val="single" w:sz="4" w:space="0" w:color="auto"/>
              <w:left w:val="single" w:sz="4" w:space="0" w:color="auto"/>
              <w:bottom w:val="single" w:sz="4" w:space="0" w:color="auto"/>
              <w:right w:val="single" w:sz="4" w:space="0" w:color="auto"/>
            </w:tcBorders>
            <w:shd w:val="clear" w:color="auto" w:fill="auto"/>
            <w:vAlign w:val="center"/>
          </w:tcPr>
          <w:p w14:paraId="1980C36F" w14:textId="77777777" w:rsidR="008541E5" w:rsidRPr="000918AA" w:rsidRDefault="008541E5" w:rsidP="00DB77B9">
            <w:pPr>
              <w:tabs>
                <w:tab w:val="left" w:pos="1002"/>
              </w:tabs>
              <w:rPr>
                <w:sz w:val="18"/>
                <w:szCs w:val="18"/>
              </w:rPr>
            </w:pPr>
            <w:r w:rsidRPr="000918AA">
              <w:rPr>
                <w:sz w:val="18"/>
                <w:szCs w:val="18"/>
              </w:rPr>
              <w:t>Autor záznamu kontaktného údaju.</w:t>
            </w:r>
          </w:p>
          <w:p w14:paraId="7BD64419" w14:textId="77777777" w:rsidR="008541E5" w:rsidRPr="000918AA" w:rsidRDefault="008541E5" w:rsidP="00DB77B9">
            <w:pPr>
              <w:tabs>
                <w:tab w:val="left" w:pos="1002"/>
              </w:tabs>
              <w:rPr>
                <w:sz w:val="18"/>
                <w:szCs w:val="18"/>
              </w:rPr>
            </w:pPr>
            <w:r w:rsidRPr="000918AA">
              <w:rPr>
                <w:sz w:val="18"/>
                <w:szCs w:val="18"/>
              </w:rPr>
              <w:t>Pri zápise sa neuvádza, systém Autora odvodí z identity aktora volania.</w:t>
            </w:r>
          </w:p>
          <w:p w14:paraId="65FF7DEC" w14:textId="77777777" w:rsidR="008541E5" w:rsidRPr="000918AA" w:rsidRDefault="008541E5" w:rsidP="00DB77B9">
            <w:pPr>
              <w:tabs>
                <w:tab w:val="left" w:pos="1002"/>
              </w:tabs>
              <w:rPr>
                <w:sz w:val="18"/>
                <w:szCs w:val="18"/>
              </w:rPr>
            </w:pPr>
            <w:r w:rsidRPr="000918AA">
              <w:rPr>
                <w:sz w:val="18"/>
                <w:szCs w:val="18"/>
              </w:rPr>
              <w:t>V prípade zdravotníckeho pracovníka je tu vložený jeho JRÚZ identifikátor.</w:t>
            </w:r>
          </w:p>
          <w:p w14:paraId="158EB6E8" w14:textId="77777777" w:rsidR="008541E5" w:rsidRPr="000918AA" w:rsidRDefault="008541E5" w:rsidP="00DB77B9">
            <w:pPr>
              <w:tabs>
                <w:tab w:val="left" w:pos="1002"/>
              </w:tabs>
              <w:rPr>
                <w:sz w:val="18"/>
                <w:szCs w:val="18"/>
              </w:rPr>
            </w:pPr>
            <w:r w:rsidRPr="000918AA">
              <w:rPr>
                <w:sz w:val="18"/>
                <w:szCs w:val="18"/>
              </w:rPr>
              <w:t>V prípade občana je v extension reťazec "Občan" a v oid reťazec "1.3.158.00165387.100.40.100_E2"</w:t>
            </w:r>
          </w:p>
        </w:tc>
      </w:tr>
    </w:tbl>
    <w:p w14:paraId="1A016AB6" w14:textId="7E5308F4" w:rsidR="00A26E92" w:rsidRPr="0050720E" w:rsidRDefault="00A26E92" w:rsidP="00B50180">
      <w:pPr>
        <w:pStyle w:val="Nadpis3"/>
      </w:pPr>
      <w:bookmarkStart w:id="322" w:name="_Toc56172030"/>
      <w:r>
        <w:t>AdresaOsoby_v</w:t>
      </w:r>
      <w:r w:rsidR="00BD1B2B">
        <w:t>4</w:t>
      </w:r>
      <w:bookmarkEnd w:id="322"/>
    </w:p>
    <w:p w14:paraId="436792E5" w14:textId="77777777" w:rsidR="00A26E92" w:rsidRPr="0050720E" w:rsidRDefault="00A26E92" w:rsidP="00A26E92">
      <w:r w:rsidRPr="0050720E">
        <w:t>Mapovanie na XSD:</w:t>
      </w:r>
    </w:p>
    <w:p w14:paraId="777B3FAB" w14:textId="196A1CC5" w:rsidR="00A26E92" w:rsidRPr="0050720E" w:rsidRDefault="00A26E92" w:rsidP="00A26E92">
      <w:r w:rsidRPr="0050720E">
        <w:t>ZapisPacientskehoSumaruKontaktneUdaje_v</w:t>
      </w:r>
      <w:r w:rsidR="00BD1B2B">
        <w:t>4</w:t>
      </w:r>
      <w:r w:rsidRPr="0050720E">
        <w:t>_Data.xsd, DajPacientskySumarKontaktneUdaje_v</w:t>
      </w:r>
      <w:r w:rsidR="00BD1B2B">
        <w:t>4</w:t>
      </w:r>
      <w:r w:rsidRPr="0050720E">
        <w:t>_Data.xsd</w:t>
      </w:r>
    </w:p>
    <w:p w14:paraId="4E467337" w14:textId="77777777" w:rsidR="00A26E92" w:rsidRPr="0050720E" w:rsidRDefault="00A26E92" w:rsidP="00A26E92">
      <w:r w:rsidRPr="0050720E">
        <w:t xml:space="preserve">Trvalý pobyt – plnený </w:t>
      </w:r>
      <w:r w:rsidR="00D95A9D" w:rsidRPr="00D95A9D">
        <w:t>automaticky</w:t>
      </w:r>
      <w:r w:rsidRPr="0050720E">
        <w:t xml:space="preserve"> z JURZ, len pre čítacie služby</w:t>
      </w:r>
    </w:p>
    <w:p w14:paraId="7FBED4A0" w14:textId="77777777" w:rsidR="00A26E92" w:rsidRPr="0050720E" w:rsidRDefault="00A26E92" w:rsidP="00A26E92">
      <w:r w:rsidRPr="0050720E">
        <w:t>Aktuálny pobyt – aj zápis</w:t>
      </w:r>
    </w:p>
    <w:tbl>
      <w:tblPr>
        <w:tblW w:w="5261" w:type="pct"/>
        <w:tblLayout w:type="fixed"/>
        <w:tblLook w:val="04A0" w:firstRow="1" w:lastRow="0" w:firstColumn="1" w:lastColumn="0" w:noHBand="0" w:noVBand="1"/>
      </w:tblPr>
      <w:tblGrid>
        <w:gridCol w:w="2018"/>
        <w:gridCol w:w="2125"/>
        <w:gridCol w:w="1595"/>
        <w:gridCol w:w="3759"/>
      </w:tblGrid>
      <w:tr w:rsidR="00A26E92" w:rsidRPr="000918AA" w14:paraId="21B38A8D" w14:textId="77777777" w:rsidTr="00FD2B7D">
        <w:tc>
          <w:tcPr>
            <w:tcW w:w="1062" w:type="pct"/>
            <w:tcBorders>
              <w:bottom w:val="single" w:sz="4" w:space="0" w:color="auto"/>
            </w:tcBorders>
            <w:shd w:val="clear" w:color="auto" w:fill="002060"/>
          </w:tcPr>
          <w:p w14:paraId="56F0018C" w14:textId="77777777" w:rsidR="00A26E92" w:rsidRPr="000918AA" w:rsidRDefault="00A26E92" w:rsidP="00D56B28">
            <w:pPr>
              <w:pStyle w:val="ESONormal"/>
              <w:rPr>
                <w:sz w:val="18"/>
                <w:szCs w:val="18"/>
              </w:rPr>
            </w:pPr>
            <w:r w:rsidRPr="000918AA">
              <w:rPr>
                <w:sz w:val="18"/>
                <w:szCs w:val="18"/>
              </w:rPr>
              <w:t>Atribút</w:t>
            </w:r>
          </w:p>
        </w:tc>
        <w:tc>
          <w:tcPr>
            <w:tcW w:w="1119" w:type="pct"/>
            <w:tcBorders>
              <w:bottom w:val="single" w:sz="4" w:space="0" w:color="auto"/>
            </w:tcBorders>
            <w:shd w:val="clear" w:color="auto" w:fill="002060"/>
          </w:tcPr>
          <w:p w14:paraId="507848C7" w14:textId="77777777" w:rsidR="00A26E92" w:rsidRPr="000918AA" w:rsidRDefault="00A26E92" w:rsidP="00D56B28">
            <w:pPr>
              <w:pStyle w:val="ESONormal"/>
              <w:rPr>
                <w:sz w:val="18"/>
                <w:szCs w:val="18"/>
              </w:rPr>
            </w:pPr>
            <w:r w:rsidRPr="000918AA">
              <w:rPr>
                <w:sz w:val="18"/>
                <w:szCs w:val="18"/>
              </w:rPr>
              <w:t>Povinnosť</w:t>
            </w:r>
          </w:p>
        </w:tc>
        <w:tc>
          <w:tcPr>
            <w:tcW w:w="840" w:type="pct"/>
            <w:tcBorders>
              <w:bottom w:val="single" w:sz="4" w:space="0" w:color="auto"/>
            </w:tcBorders>
            <w:shd w:val="clear" w:color="auto" w:fill="002060"/>
          </w:tcPr>
          <w:p w14:paraId="318CC9DE" w14:textId="77777777" w:rsidR="00A26E92" w:rsidRPr="000918AA" w:rsidRDefault="00A26E92" w:rsidP="00D56B28">
            <w:pPr>
              <w:pStyle w:val="ESONormal"/>
              <w:rPr>
                <w:sz w:val="18"/>
                <w:szCs w:val="18"/>
              </w:rPr>
            </w:pPr>
            <w:r w:rsidRPr="000918AA">
              <w:rPr>
                <w:sz w:val="18"/>
                <w:szCs w:val="18"/>
              </w:rPr>
              <w:t>Typ</w:t>
            </w:r>
          </w:p>
        </w:tc>
        <w:tc>
          <w:tcPr>
            <w:tcW w:w="1979" w:type="pct"/>
            <w:tcBorders>
              <w:bottom w:val="single" w:sz="4" w:space="0" w:color="auto"/>
            </w:tcBorders>
            <w:shd w:val="clear" w:color="auto" w:fill="002060"/>
          </w:tcPr>
          <w:p w14:paraId="01291FBF" w14:textId="77777777" w:rsidR="00A26E92" w:rsidRPr="000918AA" w:rsidRDefault="00A26E92" w:rsidP="00D56B28">
            <w:pPr>
              <w:pStyle w:val="ESONormal"/>
              <w:rPr>
                <w:sz w:val="18"/>
                <w:szCs w:val="18"/>
              </w:rPr>
            </w:pPr>
            <w:r w:rsidRPr="000918AA">
              <w:rPr>
                <w:sz w:val="18"/>
                <w:szCs w:val="18"/>
              </w:rPr>
              <w:t xml:space="preserve">Komentár </w:t>
            </w:r>
          </w:p>
        </w:tc>
      </w:tr>
      <w:tr w:rsidR="00A26E92" w:rsidRPr="000918AA" w14:paraId="28F8B3AC" w14:textId="77777777" w:rsidTr="00FD2B7D">
        <w:tc>
          <w:tcPr>
            <w:tcW w:w="1062" w:type="pct"/>
            <w:tcBorders>
              <w:top w:val="single" w:sz="4" w:space="0" w:color="auto"/>
              <w:left w:val="single" w:sz="4" w:space="0" w:color="auto"/>
              <w:bottom w:val="single" w:sz="4" w:space="0" w:color="auto"/>
              <w:right w:val="single" w:sz="4" w:space="0" w:color="auto"/>
            </w:tcBorders>
            <w:shd w:val="clear" w:color="auto" w:fill="auto"/>
          </w:tcPr>
          <w:p w14:paraId="7FD7047C" w14:textId="77777777" w:rsidR="00A26E92" w:rsidRPr="000918AA" w:rsidRDefault="00A26E92" w:rsidP="00D56B28">
            <w:pPr>
              <w:rPr>
                <w:sz w:val="18"/>
                <w:szCs w:val="18"/>
              </w:rPr>
            </w:pPr>
            <w:r w:rsidRPr="000918AA">
              <w:rPr>
                <w:color w:val="000000"/>
                <w:sz w:val="18"/>
                <w:szCs w:val="18"/>
              </w:rPr>
              <w:t>Ulica</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76D3F667" w14:textId="77777777" w:rsidR="00A26E92" w:rsidRPr="000918AA" w:rsidRDefault="00A26E92" w:rsidP="00D56B28">
            <w:pPr>
              <w:rPr>
                <w:sz w:val="18"/>
                <w:szCs w:val="18"/>
              </w:rPr>
            </w:pPr>
            <w:r w:rsidRPr="000918AA">
              <w:rPr>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3CA0BE7C" w14:textId="77777777" w:rsidR="00A26E92" w:rsidRPr="000918AA" w:rsidRDefault="00A26E92" w:rsidP="00D56B28">
            <w:pPr>
              <w:rPr>
                <w:sz w:val="18"/>
                <w:szCs w:val="18"/>
              </w:rPr>
            </w:pPr>
            <w:r w:rsidRPr="000918AA">
              <w:rPr>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7DB878A1" w14:textId="77777777" w:rsidR="00A26E92" w:rsidRPr="000918AA" w:rsidRDefault="00A26E92" w:rsidP="00D56B28">
            <w:pPr>
              <w:rPr>
                <w:sz w:val="18"/>
                <w:szCs w:val="18"/>
              </w:rPr>
            </w:pPr>
            <w:r w:rsidRPr="000918AA">
              <w:rPr>
                <w:sz w:val="18"/>
                <w:szCs w:val="18"/>
              </w:rPr>
              <w:t>Napĺňané pacientom / zdravotníckym pracovníkom</w:t>
            </w:r>
          </w:p>
        </w:tc>
      </w:tr>
      <w:tr w:rsidR="00A26E92" w:rsidRPr="000918AA" w14:paraId="79CB6A22" w14:textId="77777777" w:rsidTr="00FD2B7D">
        <w:tc>
          <w:tcPr>
            <w:tcW w:w="1062" w:type="pct"/>
            <w:tcBorders>
              <w:top w:val="single" w:sz="4" w:space="0" w:color="auto"/>
              <w:left w:val="single" w:sz="4" w:space="0" w:color="auto"/>
              <w:bottom w:val="single" w:sz="4" w:space="0" w:color="auto"/>
              <w:right w:val="single" w:sz="4" w:space="0" w:color="auto"/>
            </w:tcBorders>
            <w:shd w:val="clear" w:color="auto" w:fill="auto"/>
          </w:tcPr>
          <w:p w14:paraId="681198A3" w14:textId="77777777" w:rsidR="00A26E92" w:rsidRPr="000918AA" w:rsidRDefault="00A26E92" w:rsidP="00D56B28">
            <w:pPr>
              <w:rPr>
                <w:sz w:val="18"/>
                <w:szCs w:val="18"/>
              </w:rPr>
            </w:pPr>
            <w:r w:rsidRPr="000918AA">
              <w:rPr>
                <w:color w:val="000000"/>
                <w:sz w:val="18"/>
                <w:szCs w:val="18"/>
              </w:rPr>
              <w:t>CisloPopisne</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0619862D" w14:textId="77777777" w:rsidR="00A26E92" w:rsidRPr="000918AA" w:rsidRDefault="00A26E92" w:rsidP="00D56B28">
            <w:pPr>
              <w:rPr>
                <w:sz w:val="18"/>
                <w:szCs w:val="18"/>
              </w:rPr>
            </w:pPr>
            <w:r w:rsidRPr="000918AA">
              <w:rPr>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1C3D2179" w14:textId="77777777" w:rsidR="00A26E92" w:rsidRPr="000918AA" w:rsidRDefault="00A26E92" w:rsidP="00D56B28">
            <w:pPr>
              <w:rPr>
                <w:sz w:val="18"/>
                <w:szCs w:val="18"/>
              </w:rPr>
            </w:pPr>
            <w:r w:rsidRPr="000918AA">
              <w:rPr>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7039F07A" w14:textId="77777777" w:rsidR="00A26E92" w:rsidRPr="000918AA" w:rsidRDefault="00A26E92" w:rsidP="00D56B28">
            <w:pPr>
              <w:rPr>
                <w:sz w:val="18"/>
                <w:szCs w:val="18"/>
              </w:rPr>
            </w:pPr>
            <w:r w:rsidRPr="000918AA">
              <w:rPr>
                <w:sz w:val="18"/>
                <w:szCs w:val="18"/>
              </w:rPr>
              <w:t>Napĺňané pacientom / zdravotníckym pracovníkom</w:t>
            </w:r>
          </w:p>
        </w:tc>
      </w:tr>
      <w:tr w:rsidR="00A26E92" w:rsidRPr="000918AA" w14:paraId="398BEA98" w14:textId="77777777" w:rsidTr="00FD2B7D">
        <w:tc>
          <w:tcPr>
            <w:tcW w:w="1062" w:type="pct"/>
            <w:tcBorders>
              <w:top w:val="single" w:sz="4" w:space="0" w:color="auto"/>
              <w:left w:val="single" w:sz="4" w:space="0" w:color="auto"/>
              <w:bottom w:val="single" w:sz="4" w:space="0" w:color="auto"/>
              <w:right w:val="single" w:sz="4" w:space="0" w:color="auto"/>
            </w:tcBorders>
            <w:shd w:val="clear" w:color="auto" w:fill="auto"/>
          </w:tcPr>
          <w:p w14:paraId="0BB39743" w14:textId="77777777" w:rsidR="00A26E92" w:rsidRPr="000918AA" w:rsidRDefault="00A26E92" w:rsidP="00D56B28">
            <w:pPr>
              <w:rPr>
                <w:sz w:val="18"/>
                <w:szCs w:val="18"/>
              </w:rPr>
            </w:pPr>
            <w:r w:rsidRPr="000918AA">
              <w:rPr>
                <w:color w:val="000000"/>
                <w:sz w:val="18"/>
                <w:szCs w:val="18"/>
              </w:rPr>
              <w:t>UzemnospravnaJednotka</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03BE9107" w14:textId="77777777" w:rsidR="00A26E92" w:rsidRPr="000918AA" w:rsidRDefault="00A26E92" w:rsidP="00D56B28">
            <w:pPr>
              <w:rPr>
                <w:sz w:val="18"/>
                <w:szCs w:val="18"/>
              </w:rPr>
            </w:pPr>
            <w:r w:rsidRPr="000918AA">
              <w:rPr>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40CE690C" w14:textId="77777777" w:rsidR="00A26E92" w:rsidRPr="000918AA" w:rsidRDefault="00D95A9D" w:rsidP="00D56B28">
            <w:pPr>
              <w:rPr>
                <w:sz w:val="18"/>
                <w:szCs w:val="18"/>
              </w:rPr>
            </w:pPr>
            <w:r w:rsidRPr="000918AA">
              <w:rPr>
                <w:sz w:val="18"/>
                <w:szCs w:val="18"/>
              </w:rPr>
              <w:t>Číselník</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49A0D158" w14:textId="77777777" w:rsidR="00A26E92" w:rsidRPr="000918AA" w:rsidRDefault="00A26E92" w:rsidP="00D56B28">
            <w:pPr>
              <w:rPr>
                <w:sz w:val="18"/>
                <w:szCs w:val="18"/>
              </w:rPr>
            </w:pPr>
            <w:r w:rsidRPr="000918AA">
              <w:rPr>
                <w:sz w:val="18"/>
                <w:szCs w:val="18"/>
              </w:rPr>
              <w:t>Položka z JRÚZ číselníka 1.3.158.00165387.100.10.43</w:t>
            </w:r>
          </w:p>
        </w:tc>
      </w:tr>
      <w:tr w:rsidR="00A26E92" w:rsidRPr="000918AA" w14:paraId="23C4DCE5" w14:textId="77777777" w:rsidTr="00FD2B7D">
        <w:tc>
          <w:tcPr>
            <w:tcW w:w="1062" w:type="pct"/>
            <w:tcBorders>
              <w:top w:val="single" w:sz="4" w:space="0" w:color="auto"/>
              <w:left w:val="single" w:sz="4" w:space="0" w:color="auto"/>
              <w:bottom w:val="single" w:sz="4" w:space="0" w:color="auto"/>
              <w:right w:val="single" w:sz="4" w:space="0" w:color="auto"/>
            </w:tcBorders>
            <w:shd w:val="clear" w:color="auto" w:fill="auto"/>
          </w:tcPr>
          <w:p w14:paraId="47B3A9F3" w14:textId="77777777" w:rsidR="00A26E92" w:rsidRPr="000918AA" w:rsidRDefault="00A26E92" w:rsidP="00D56B28">
            <w:pPr>
              <w:rPr>
                <w:sz w:val="18"/>
                <w:szCs w:val="18"/>
              </w:rPr>
            </w:pPr>
            <w:r w:rsidRPr="000918AA">
              <w:rPr>
                <w:color w:val="000000"/>
                <w:sz w:val="18"/>
                <w:szCs w:val="18"/>
              </w:rPr>
              <w:t>PSC</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528BBC39" w14:textId="77777777" w:rsidR="00A26E92" w:rsidRPr="000918AA" w:rsidRDefault="00A26E92" w:rsidP="00D56B28">
            <w:pPr>
              <w:rPr>
                <w:sz w:val="18"/>
                <w:szCs w:val="18"/>
              </w:rPr>
            </w:pPr>
            <w:r w:rsidRPr="000918AA">
              <w:rPr>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55C0B497" w14:textId="77777777" w:rsidR="00A26E92" w:rsidRPr="000918AA" w:rsidRDefault="00D95A9D" w:rsidP="00D56B28">
            <w:pPr>
              <w:rPr>
                <w:sz w:val="18"/>
                <w:szCs w:val="18"/>
              </w:rPr>
            </w:pPr>
            <w:r w:rsidRPr="000918AA">
              <w:rPr>
                <w:sz w:val="18"/>
                <w:szCs w:val="18"/>
              </w:rPr>
              <w:t>Číselník</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5CDCF58C" w14:textId="77777777" w:rsidR="00A26E92" w:rsidRPr="000918AA" w:rsidRDefault="00A26E92" w:rsidP="00D56B28">
            <w:pPr>
              <w:rPr>
                <w:sz w:val="18"/>
                <w:szCs w:val="18"/>
              </w:rPr>
            </w:pPr>
            <w:r w:rsidRPr="000918AA">
              <w:rPr>
                <w:sz w:val="18"/>
                <w:szCs w:val="18"/>
              </w:rPr>
              <w:t>Položka z JRÚZ číselníka 1.3.158.00165387.100.10.150</w:t>
            </w:r>
          </w:p>
        </w:tc>
      </w:tr>
      <w:tr w:rsidR="00A26E92" w:rsidRPr="000918AA" w14:paraId="608856BC" w14:textId="77777777" w:rsidTr="00FD2B7D">
        <w:tc>
          <w:tcPr>
            <w:tcW w:w="1062" w:type="pct"/>
            <w:tcBorders>
              <w:top w:val="single" w:sz="4" w:space="0" w:color="auto"/>
              <w:left w:val="single" w:sz="4" w:space="0" w:color="auto"/>
              <w:bottom w:val="single" w:sz="4" w:space="0" w:color="auto"/>
              <w:right w:val="single" w:sz="4" w:space="0" w:color="auto"/>
            </w:tcBorders>
            <w:shd w:val="clear" w:color="auto" w:fill="auto"/>
          </w:tcPr>
          <w:p w14:paraId="525AF948" w14:textId="77777777" w:rsidR="00A26E92" w:rsidRPr="000918AA" w:rsidRDefault="00A26E92" w:rsidP="00D56B28">
            <w:pPr>
              <w:rPr>
                <w:color w:val="000000"/>
                <w:sz w:val="18"/>
                <w:szCs w:val="18"/>
              </w:rPr>
            </w:pPr>
            <w:r w:rsidRPr="000918AA">
              <w:rPr>
                <w:color w:val="000000"/>
                <w:sz w:val="18"/>
                <w:szCs w:val="18"/>
              </w:rPr>
              <w:lastRenderedPageBreak/>
              <w:t>Mesto</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071A32ED" w14:textId="77777777" w:rsidR="00A26E92" w:rsidRPr="000918AA" w:rsidRDefault="00A26E92" w:rsidP="00D56B28">
            <w:pPr>
              <w:rPr>
                <w:sz w:val="18"/>
                <w:szCs w:val="18"/>
              </w:rPr>
            </w:pPr>
            <w:r w:rsidRPr="000918AA">
              <w:rPr>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13205391" w14:textId="77777777" w:rsidR="00A26E92" w:rsidRPr="000918AA" w:rsidRDefault="00D95A9D" w:rsidP="00D56B28">
            <w:pPr>
              <w:rPr>
                <w:sz w:val="18"/>
                <w:szCs w:val="18"/>
              </w:rPr>
            </w:pPr>
            <w:r w:rsidRPr="000918AA">
              <w:rPr>
                <w:sz w:val="18"/>
                <w:szCs w:val="18"/>
              </w:rPr>
              <w:t>Číselník</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5A328E42" w14:textId="77777777" w:rsidR="00A26E92" w:rsidRPr="000918AA" w:rsidRDefault="00A26E92" w:rsidP="00D56B28">
            <w:pPr>
              <w:tabs>
                <w:tab w:val="left" w:pos="1002"/>
              </w:tabs>
              <w:rPr>
                <w:sz w:val="18"/>
                <w:szCs w:val="18"/>
              </w:rPr>
            </w:pPr>
            <w:r w:rsidRPr="000918AA">
              <w:rPr>
                <w:sz w:val="18"/>
                <w:szCs w:val="18"/>
              </w:rPr>
              <w:t>Položka z JRÚZ číselníka 1.3.158.00165387.100.10.45</w:t>
            </w:r>
          </w:p>
        </w:tc>
      </w:tr>
      <w:tr w:rsidR="00A26E92" w:rsidRPr="000918AA" w14:paraId="69C13AD8" w14:textId="77777777" w:rsidTr="00FD2B7D">
        <w:tc>
          <w:tcPr>
            <w:tcW w:w="1062" w:type="pct"/>
            <w:tcBorders>
              <w:top w:val="single" w:sz="4" w:space="0" w:color="auto"/>
              <w:left w:val="single" w:sz="4" w:space="0" w:color="auto"/>
              <w:bottom w:val="single" w:sz="4" w:space="0" w:color="auto"/>
              <w:right w:val="single" w:sz="4" w:space="0" w:color="auto"/>
            </w:tcBorders>
            <w:shd w:val="clear" w:color="auto" w:fill="auto"/>
          </w:tcPr>
          <w:p w14:paraId="6974658D" w14:textId="77777777" w:rsidR="00A26E92" w:rsidRPr="000918AA" w:rsidRDefault="00A26E92" w:rsidP="00D56B28">
            <w:pPr>
              <w:rPr>
                <w:color w:val="000000"/>
                <w:sz w:val="18"/>
                <w:szCs w:val="18"/>
              </w:rPr>
            </w:pPr>
            <w:r w:rsidRPr="000918AA">
              <w:rPr>
                <w:color w:val="000000"/>
                <w:sz w:val="18"/>
                <w:szCs w:val="18"/>
              </w:rPr>
              <w:t>Krajina</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3168CAB5" w14:textId="77777777" w:rsidR="00A26E92" w:rsidRPr="000918AA" w:rsidRDefault="00A26E92" w:rsidP="00D56B28">
            <w:pPr>
              <w:rPr>
                <w:sz w:val="18"/>
                <w:szCs w:val="18"/>
              </w:rPr>
            </w:pPr>
            <w:r w:rsidRPr="000918AA">
              <w:rPr>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1C355E98" w14:textId="77777777" w:rsidR="00A26E92" w:rsidRPr="000918AA" w:rsidRDefault="00D95A9D" w:rsidP="00D56B28">
            <w:pPr>
              <w:rPr>
                <w:sz w:val="18"/>
                <w:szCs w:val="18"/>
              </w:rPr>
            </w:pPr>
            <w:r w:rsidRPr="000918AA">
              <w:rPr>
                <w:sz w:val="18"/>
                <w:szCs w:val="18"/>
              </w:rPr>
              <w:t>Číselník</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467AA2B8" w14:textId="77777777" w:rsidR="00A26E92" w:rsidRPr="000918AA" w:rsidRDefault="00A26E92" w:rsidP="00D56B28">
            <w:pPr>
              <w:tabs>
                <w:tab w:val="left" w:pos="1002"/>
              </w:tabs>
              <w:rPr>
                <w:sz w:val="18"/>
                <w:szCs w:val="18"/>
              </w:rPr>
            </w:pPr>
            <w:r w:rsidRPr="000918AA">
              <w:rPr>
                <w:sz w:val="18"/>
                <w:szCs w:val="18"/>
              </w:rPr>
              <w:t>Položka z JRÚZ číselníka 1.3.158.00165387.100.10.51</w:t>
            </w:r>
          </w:p>
        </w:tc>
      </w:tr>
    </w:tbl>
    <w:p w14:paraId="34FB4DAE" w14:textId="77777777" w:rsidR="0030590E" w:rsidRPr="00D95A9D" w:rsidRDefault="0030590E" w:rsidP="34661EDB"/>
    <w:p w14:paraId="27DFE48E" w14:textId="16DE809E" w:rsidR="00A26E92" w:rsidRPr="0050720E" w:rsidRDefault="002512EC" w:rsidP="00B50180">
      <w:pPr>
        <w:pStyle w:val="Nadpis3"/>
      </w:pPr>
      <w:bookmarkStart w:id="323" w:name="_Toc56172031"/>
      <w:r>
        <w:t>KontaktnaOsoba_v</w:t>
      </w:r>
      <w:r w:rsidR="00BD1B2B">
        <w:t>4</w:t>
      </w:r>
      <w:bookmarkEnd w:id="323"/>
    </w:p>
    <w:p w14:paraId="534FD4FB" w14:textId="77777777" w:rsidR="002512EC" w:rsidRPr="0050720E" w:rsidRDefault="002512EC" w:rsidP="002512EC">
      <w:r w:rsidRPr="0050720E">
        <w:t>Mapovanie XSD:</w:t>
      </w:r>
    </w:p>
    <w:p w14:paraId="38AA8045" w14:textId="58348F98" w:rsidR="002512EC" w:rsidRPr="0050720E" w:rsidRDefault="005975F4" w:rsidP="002512EC">
      <w:r w:rsidRPr="0050720E">
        <w:t>Z</w:t>
      </w:r>
      <w:r w:rsidR="002512EC" w:rsidRPr="0050720E">
        <w:t>apisPacientskehoSumaruKontaktneUdaje_v</w:t>
      </w:r>
      <w:r w:rsidR="00BD1B2B">
        <w:t>4</w:t>
      </w:r>
      <w:r w:rsidR="002512EC" w:rsidRPr="0050720E">
        <w:t>_Data.xsd</w:t>
      </w:r>
    </w:p>
    <w:p w14:paraId="00079DCE" w14:textId="77777777" w:rsidR="002512EC" w:rsidRPr="0050720E" w:rsidRDefault="002512EC" w:rsidP="002512EC"/>
    <w:p w14:paraId="3F3D86EE" w14:textId="73758C6A" w:rsidR="002512EC" w:rsidRPr="0050720E" w:rsidRDefault="002512EC" w:rsidP="005A0155">
      <w:r w:rsidRPr="0050720E">
        <w:t>Väzba na PacientskySumarKontaktneUdajeData_v</w:t>
      </w:r>
      <w:r w:rsidR="00BD1B2B">
        <w:t>4</w:t>
      </w:r>
    </w:p>
    <w:tbl>
      <w:tblPr>
        <w:tblW w:w="5261" w:type="pct"/>
        <w:tblLayout w:type="fixed"/>
        <w:tblLook w:val="04A0" w:firstRow="1" w:lastRow="0" w:firstColumn="1" w:lastColumn="0" w:noHBand="0" w:noVBand="1"/>
      </w:tblPr>
      <w:tblGrid>
        <w:gridCol w:w="2018"/>
        <w:gridCol w:w="2125"/>
        <w:gridCol w:w="1595"/>
        <w:gridCol w:w="3759"/>
      </w:tblGrid>
      <w:tr w:rsidR="002512EC" w:rsidRPr="00D95A9D" w14:paraId="736D6C7E" w14:textId="77777777" w:rsidTr="000918AA">
        <w:trPr>
          <w:cantSplit/>
          <w:tblHeader/>
        </w:trPr>
        <w:tc>
          <w:tcPr>
            <w:tcW w:w="1062" w:type="pct"/>
            <w:tcBorders>
              <w:bottom w:val="single" w:sz="4" w:space="0" w:color="auto"/>
            </w:tcBorders>
            <w:shd w:val="clear" w:color="auto" w:fill="002060"/>
          </w:tcPr>
          <w:p w14:paraId="366E40EA" w14:textId="77777777" w:rsidR="002512EC" w:rsidRPr="00D95A9D" w:rsidRDefault="002512EC" w:rsidP="00FD2B7D">
            <w:pPr>
              <w:pStyle w:val="ESONormal"/>
              <w:spacing w:after="60"/>
              <w:rPr>
                <w:rFonts w:asciiTheme="minorHAnsi" w:hAnsiTheme="minorHAnsi" w:cstheme="minorHAnsi"/>
                <w:sz w:val="18"/>
                <w:szCs w:val="18"/>
              </w:rPr>
            </w:pPr>
            <w:r w:rsidRPr="00D95A9D">
              <w:rPr>
                <w:rFonts w:asciiTheme="minorHAnsi" w:hAnsiTheme="minorHAnsi" w:cstheme="minorHAnsi"/>
                <w:sz w:val="18"/>
                <w:szCs w:val="18"/>
              </w:rPr>
              <w:t>Atribút</w:t>
            </w:r>
          </w:p>
        </w:tc>
        <w:tc>
          <w:tcPr>
            <w:tcW w:w="1119" w:type="pct"/>
            <w:tcBorders>
              <w:bottom w:val="single" w:sz="4" w:space="0" w:color="auto"/>
            </w:tcBorders>
            <w:shd w:val="clear" w:color="auto" w:fill="002060"/>
          </w:tcPr>
          <w:p w14:paraId="3EBD1A10" w14:textId="77777777" w:rsidR="002512EC" w:rsidRPr="00D95A9D" w:rsidRDefault="002512EC" w:rsidP="00FD2B7D">
            <w:pPr>
              <w:pStyle w:val="ESONormal"/>
              <w:spacing w:after="60"/>
              <w:rPr>
                <w:rFonts w:asciiTheme="minorHAnsi" w:hAnsiTheme="minorHAnsi" w:cstheme="minorHAnsi"/>
                <w:sz w:val="18"/>
                <w:szCs w:val="18"/>
              </w:rPr>
            </w:pPr>
            <w:r w:rsidRPr="00D95A9D">
              <w:rPr>
                <w:rFonts w:asciiTheme="minorHAnsi" w:hAnsiTheme="minorHAnsi" w:cstheme="minorHAnsi"/>
                <w:sz w:val="18"/>
                <w:szCs w:val="18"/>
              </w:rPr>
              <w:t>Povinnosť</w:t>
            </w:r>
          </w:p>
        </w:tc>
        <w:tc>
          <w:tcPr>
            <w:tcW w:w="840" w:type="pct"/>
            <w:tcBorders>
              <w:bottom w:val="single" w:sz="4" w:space="0" w:color="auto"/>
            </w:tcBorders>
            <w:shd w:val="clear" w:color="auto" w:fill="002060"/>
          </w:tcPr>
          <w:p w14:paraId="779DB578" w14:textId="77777777" w:rsidR="002512EC" w:rsidRPr="00D95A9D" w:rsidRDefault="002512EC" w:rsidP="00FD2B7D">
            <w:pPr>
              <w:pStyle w:val="ESONormal"/>
              <w:spacing w:after="60"/>
              <w:rPr>
                <w:rFonts w:asciiTheme="minorHAnsi" w:hAnsiTheme="minorHAnsi" w:cstheme="minorHAnsi"/>
                <w:sz w:val="18"/>
                <w:szCs w:val="18"/>
              </w:rPr>
            </w:pPr>
            <w:r w:rsidRPr="00D95A9D">
              <w:rPr>
                <w:rFonts w:asciiTheme="minorHAnsi" w:hAnsiTheme="minorHAnsi" w:cstheme="minorHAnsi"/>
                <w:sz w:val="18"/>
                <w:szCs w:val="18"/>
              </w:rPr>
              <w:t>Typ</w:t>
            </w:r>
          </w:p>
        </w:tc>
        <w:tc>
          <w:tcPr>
            <w:tcW w:w="1979" w:type="pct"/>
            <w:tcBorders>
              <w:bottom w:val="single" w:sz="4" w:space="0" w:color="auto"/>
            </w:tcBorders>
            <w:shd w:val="clear" w:color="auto" w:fill="002060"/>
          </w:tcPr>
          <w:p w14:paraId="7847BEBE" w14:textId="77777777" w:rsidR="002512EC" w:rsidRPr="00D95A9D" w:rsidRDefault="002512EC" w:rsidP="00FD2B7D">
            <w:pPr>
              <w:pStyle w:val="ESONormal"/>
              <w:spacing w:after="60"/>
              <w:rPr>
                <w:rFonts w:asciiTheme="minorHAnsi" w:hAnsiTheme="minorHAnsi" w:cstheme="minorHAnsi"/>
                <w:sz w:val="18"/>
                <w:szCs w:val="18"/>
              </w:rPr>
            </w:pPr>
            <w:r w:rsidRPr="00D95A9D">
              <w:rPr>
                <w:rFonts w:asciiTheme="minorHAnsi" w:hAnsiTheme="minorHAnsi" w:cstheme="minorHAnsi"/>
                <w:sz w:val="18"/>
                <w:szCs w:val="18"/>
              </w:rPr>
              <w:t xml:space="preserve">Komentár </w:t>
            </w:r>
          </w:p>
        </w:tc>
      </w:tr>
      <w:tr w:rsidR="00BD1B2B" w:rsidRPr="00D95A9D" w14:paraId="0D84AB3E" w14:textId="77777777" w:rsidTr="003E15D5">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vAlign w:val="center"/>
          </w:tcPr>
          <w:p w14:paraId="7462BB31" w14:textId="5155DBF8" w:rsidR="00BD1B2B" w:rsidRPr="00D95A9D" w:rsidRDefault="00BD1B2B" w:rsidP="00BD1B2B">
            <w:pPr>
              <w:rPr>
                <w:rFonts w:asciiTheme="minorHAnsi" w:hAnsiTheme="minorHAnsi" w:cstheme="minorHAnsi"/>
                <w:color w:val="000000"/>
                <w:sz w:val="18"/>
                <w:szCs w:val="18"/>
              </w:rPr>
            </w:pPr>
            <w:r w:rsidRPr="00D95A9D">
              <w:t>EHR_SYSTEM</w:t>
            </w:r>
          </w:p>
        </w:tc>
        <w:tc>
          <w:tcPr>
            <w:tcW w:w="1119" w:type="pct"/>
            <w:tcBorders>
              <w:top w:val="single" w:sz="4" w:space="0" w:color="auto"/>
              <w:left w:val="single" w:sz="4" w:space="0" w:color="auto"/>
              <w:bottom w:val="single" w:sz="4" w:space="0" w:color="auto"/>
              <w:right w:val="single" w:sz="4" w:space="0" w:color="auto"/>
            </w:tcBorders>
            <w:shd w:val="clear" w:color="auto" w:fill="auto"/>
            <w:vAlign w:val="center"/>
          </w:tcPr>
          <w:p w14:paraId="0AB4450F" w14:textId="65E48E23" w:rsidR="00BD1B2B" w:rsidRPr="00D95A9D" w:rsidRDefault="00BD1B2B" w:rsidP="00BD1B2B">
            <w:pPr>
              <w:rPr>
                <w:rFonts w:asciiTheme="minorHAnsi" w:hAnsiTheme="minorHAnsi" w:cstheme="minorHAnsi"/>
                <w:sz w:val="18"/>
                <w:szCs w:val="18"/>
              </w:rPr>
            </w:pPr>
            <w:r>
              <w:rPr>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vAlign w:val="center"/>
          </w:tcPr>
          <w:p w14:paraId="40CA0679" w14:textId="0C2DB4C7" w:rsidR="00BD1B2B" w:rsidRPr="00D95A9D" w:rsidRDefault="00BD1B2B" w:rsidP="00BD1B2B">
            <w:pPr>
              <w:rPr>
                <w:rFonts w:asciiTheme="minorHAnsi" w:hAnsiTheme="minorHAnsi" w:cstheme="minorHAnsi"/>
                <w:sz w:val="18"/>
                <w:szCs w:val="18"/>
              </w:rPr>
            </w:pPr>
            <w:r>
              <w:rPr>
                <w:sz w:val="18"/>
                <w:szCs w:val="18"/>
              </w:rPr>
              <w:t>II</w:t>
            </w:r>
          </w:p>
        </w:tc>
        <w:tc>
          <w:tcPr>
            <w:tcW w:w="1979" w:type="pct"/>
            <w:tcBorders>
              <w:top w:val="single" w:sz="4" w:space="0" w:color="auto"/>
              <w:left w:val="single" w:sz="4" w:space="0" w:color="auto"/>
              <w:bottom w:val="single" w:sz="4" w:space="0" w:color="auto"/>
              <w:right w:val="single" w:sz="4" w:space="0" w:color="auto"/>
            </w:tcBorders>
            <w:shd w:val="clear" w:color="auto" w:fill="auto"/>
            <w:vAlign w:val="center"/>
          </w:tcPr>
          <w:p w14:paraId="1C353BB7" w14:textId="77777777" w:rsidR="00BD1B2B" w:rsidRDefault="00BD1B2B" w:rsidP="00BD1B2B">
            <w:pPr>
              <w:rPr>
                <w:sz w:val="18"/>
                <w:szCs w:val="18"/>
              </w:rPr>
            </w:pPr>
            <w:r>
              <w:rPr>
                <w:sz w:val="18"/>
                <w:szCs w:val="18"/>
              </w:rPr>
              <w:t>Identifikátor dodávateľského IS</w:t>
            </w:r>
          </w:p>
          <w:p w14:paraId="21672860" w14:textId="689DE709" w:rsidR="00ED3F4A" w:rsidRPr="00D95A9D" w:rsidRDefault="00ED3F4A" w:rsidP="00BD1B2B">
            <w:pPr>
              <w:rPr>
                <w:rFonts w:asciiTheme="minorHAnsi" w:hAnsiTheme="minorHAnsi" w:cstheme="minorHAnsi"/>
                <w:sz w:val="18"/>
                <w:szCs w:val="18"/>
              </w:rPr>
            </w:pPr>
            <w:r>
              <w:rPr>
                <w:sz w:val="18"/>
                <w:szCs w:val="18"/>
              </w:rPr>
              <w:t>Položka je povinná pri zápise do NZIS</w:t>
            </w:r>
          </w:p>
        </w:tc>
      </w:tr>
      <w:tr w:rsidR="00BD1B2B" w:rsidRPr="00D95A9D" w14:paraId="60EC6497" w14:textId="77777777" w:rsidTr="003E15D5">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vAlign w:val="center"/>
          </w:tcPr>
          <w:p w14:paraId="7A8189C5" w14:textId="6257C54A" w:rsidR="00BD1B2B" w:rsidRPr="00D95A9D" w:rsidRDefault="00BD1B2B" w:rsidP="00BD1B2B">
            <w:pPr>
              <w:rPr>
                <w:rFonts w:asciiTheme="minorHAnsi" w:hAnsiTheme="minorHAnsi" w:cstheme="minorHAnsi"/>
                <w:color w:val="000000"/>
                <w:sz w:val="18"/>
                <w:szCs w:val="18"/>
              </w:rPr>
            </w:pPr>
            <w:r>
              <w:rPr>
                <w:color w:val="000000"/>
                <w:sz w:val="18"/>
                <w:szCs w:val="18"/>
              </w:rPr>
              <w:t>RC_ID</w:t>
            </w:r>
          </w:p>
        </w:tc>
        <w:tc>
          <w:tcPr>
            <w:tcW w:w="1119" w:type="pct"/>
            <w:tcBorders>
              <w:top w:val="single" w:sz="4" w:space="0" w:color="auto"/>
              <w:left w:val="single" w:sz="4" w:space="0" w:color="auto"/>
              <w:bottom w:val="single" w:sz="4" w:space="0" w:color="auto"/>
              <w:right w:val="single" w:sz="4" w:space="0" w:color="auto"/>
            </w:tcBorders>
            <w:shd w:val="clear" w:color="auto" w:fill="auto"/>
            <w:vAlign w:val="center"/>
          </w:tcPr>
          <w:p w14:paraId="568F570E" w14:textId="7F98A24F" w:rsidR="00BD1B2B" w:rsidRPr="00D95A9D" w:rsidRDefault="005B7331" w:rsidP="00BD1B2B">
            <w:pPr>
              <w:rPr>
                <w:rFonts w:asciiTheme="minorHAnsi" w:hAnsiTheme="minorHAnsi" w:cstheme="minorHAnsi"/>
                <w:sz w:val="18"/>
                <w:szCs w:val="18"/>
              </w:rPr>
            </w:pPr>
            <w:r>
              <w:rPr>
                <w:sz w:val="18"/>
                <w:szCs w:val="18"/>
              </w:rPr>
              <w:t>A</w:t>
            </w:r>
          </w:p>
        </w:tc>
        <w:tc>
          <w:tcPr>
            <w:tcW w:w="840" w:type="pct"/>
            <w:tcBorders>
              <w:top w:val="single" w:sz="4" w:space="0" w:color="auto"/>
              <w:left w:val="single" w:sz="4" w:space="0" w:color="auto"/>
              <w:bottom w:val="single" w:sz="4" w:space="0" w:color="auto"/>
              <w:right w:val="single" w:sz="4" w:space="0" w:color="auto"/>
            </w:tcBorders>
            <w:shd w:val="clear" w:color="auto" w:fill="auto"/>
            <w:vAlign w:val="center"/>
          </w:tcPr>
          <w:p w14:paraId="540BA41A" w14:textId="01C0C642" w:rsidR="00BD1B2B" w:rsidRPr="00D95A9D" w:rsidRDefault="00BD1B2B" w:rsidP="00BD1B2B">
            <w:pPr>
              <w:rPr>
                <w:rFonts w:asciiTheme="minorHAnsi" w:hAnsiTheme="minorHAnsi" w:cstheme="minorHAnsi"/>
                <w:sz w:val="18"/>
                <w:szCs w:val="18"/>
              </w:rPr>
            </w:pPr>
            <w:r>
              <w:rPr>
                <w:sz w:val="18"/>
                <w:szCs w:val="18"/>
              </w:rPr>
              <w:t>II</w:t>
            </w:r>
          </w:p>
        </w:tc>
        <w:tc>
          <w:tcPr>
            <w:tcW w:w="1979" w:type="pct"/>
            <w:tcBorders>
              <w:top w:val="single" w:sz="4" w:space="0" w:color="auto"/>
              <w:left w:val="single" w:sz="4" w:space="0" w:color="auto"/>
              <w:bottom w:val="single" w:sz="4" w:space="0" w:color="auto"/>
              <w:right w:val="single" w:sz="4" w:space="0" w:color="auto"/>
            </w:tcBorders>
            <w:shd w:val="clear" w:color="auto" w:fill="auto"/>
            <w:vAlign w:val="center"/>
          </w:tcPr>
          <w:p w14:paraId="5B8287B3" w14:textId="77777777" w:rsidR="00BD1B2B" w:rsidRDefault="00BD1B2B" w:rsidP="00BD1B2B">
            <w:pPr>
              <w:tabs>
                <w:tab w:val="left" w:pos="1002"/>
              </w:tabs>
              <w:rPr>
                <w:sz w:val="18"/>
                <w:szCs w:val="18"/>
              </w:rPr>
            </w:pPr>
            <w:r>
              <w:rPr>
                <w:sz w:val="18"/>
                <w:szCs w:val="18"/>
              </w:rPr>
              <w:t>Identifikátor záznamu IS PZS</w:t>
            </w:r>
            <w:r>
              <w:t xml:space="preserve"> </w:t>
            </w:r>
            <w:r w:rsidRPr="00BD1B2B">
              <w:rPr>
                <w:sz w:val="18"/>
                <w:szCs w:val="18"/>
              </w:rPr>
              <w:t>v súlade s CEN/TS 14796 a EN 13606-1</w:t>
            </w:r>
          </w:p>
          <w:p w14:paraId="5DA3687D" w14:textId="399CC0F0" w:rsidR="00BD1B2B" w:rsidRPr="00D95A9D" w:rsidRDefault="00BD1B2B" w:rsidP="00BD1B2B">
            <w:pPr>
              <w:rPr>
                <w:rFonts w:asciiTheme="minorHAnsi" w:hAnsiTheme="minorHAnsi" w:cstheme="minorHAnsi"/>
                <w:sz w:val="18"/>
                <w:szCs w:val="18"/>
              </w:rPr>
            </w:pPr>
            <w:r w:rsidRPr="00BD1B2B">
              <w:rPr>
                <w:sz w:val="18"/>
                <w:szCs w:val="18"/>
              </w:rPr>
              <w:t>OID - 1.3.158.00165387.100.50.200</w:t>
            </w:r>
          </w:p>
        </w:tc>
      </w:tr>
      <w:tr w:rsidR="002512EC" w:rsidRPr="00D95A9D" w14:paraId="2CA526BD" w14:textId="77777777" w:rsidTr="000918AA">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47E80626"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color w:val="000000"/>
                <w:sz w:val="18"/>
                <w:szCs w:val="18"/>
              </w:rPr>
              <w:t>IdZaznamu</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2B40BAB2"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6D46FECD"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Integer</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57A9EAE5"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Identifikátor kontaktného údaju v NZIS</w:t>
            </w:r>
          </w:p>
        </w:tc>
      </w:tr>
      <w:tr w:rsidR="002512EC" w:rsidRPr="00D95A9D" w14:paraId="613A9145" w14:textId="77777777" w:rsidTr="000918AA">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56CBE871"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color w:val="000000"/>
                <w:sz w:val="18"/>
                <w:szCs w:val="18"/>
              </w:rPr>
              <w:t>DatumZaznamenania</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67A11156"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29230BBA"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Timestamp</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40859F3C"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Dátum a čas zaznamenania kontaktného údaju v NZIS</w:t>
            </w:r>
          </w:p>
        </w:tc>
      </w:tr>
      <w:tr w:rsidR="002512EC" w:rsidRPr="00D95A9D" w14:paraId="08C3A17C" w14:textId="77777777" w:rsidTr="000918AA">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1EE3E10E"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color w:val="000000"/>
                <w:sz w:val="18"/>
                <w:szCs w:val="18"/>
              </w:rPr>
              <w:t>Autor</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273D9986"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01376F71"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II</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46BAF9A6" w14:textId="77777777" w:rsidR="002512EC" w:rsidRPr="00D95A9D" w:rsidRDefault="002512EC" w:rsidP="00FD2B7D">
            <w:pPr>
              <w:tabs>
                <w:tab w:val="left" w:pos="1002"/>
              </w:tabs>
              <w:rPr>
                <w:rFonts w:asciiTheme="minorHAnsi" w:hAnsiTheme="minorHAnsi" w:cstheme="minorHAnsi"/>
                <w:sz w:val="18"/>
                <w:szCs w:val="18"/>
              </w:rPr>
            </w:pPr>
            <w:r w:rsidRPr="00D95A9D">
              <w:rPr>
                <w:rFonts w:asciiTheme="minorHAnsi" w:hAnsiTheme="minorHAnsi" w:cstheme="minorHAnsi"/>
                <w:sz w:val="18"/>
                <w:szCs w:val="18"/>
              </w:rPr>
              <w:t>Autor záznamu kontaktného údaju.</w:t>
            </w:r>
          </w:p>
          <w:p w14:paraId="0E08269B" w14:textId="77777777" w:rsidR="002512EC" w:rsidRPr="00D95A9D" w:rsidRDefault="002512EC" w:rsidP="00FD2B7D">
            <w:pPr>
              <w:tabs>
                <w:tab w:val="left" w:pos="1002"/>
              </w:tabs>
              <w:rPr>
                <w:rFonts w:asciiTheme="minorHAnsi" w:hAnsiTheme="minorHAnsi" w:cstheme="minorHAnsi"/>
                <w:sz w:val="18"/>
                <w:szCs w:val="18"/>
              </w:rPr>
            </w:pPr>
            <w:r w:rsidRPr="00D95A9D">
              <w:rPr>
                <w:rFonts w:asciiTheme="minorHAnsi" w:hAnsiTheme="minorHAnsi" w:cstheme="minorHAnsi"/>
                <w:sz w:val="18"/>
                <w:szCs w:val="18"/>
              </w:rPr>
              <w:t>Pri zápise sa neuvádza, systém Autora odvodí z identity aktora volania.</w:t>
            </w:r>
          </w:p>
          <w:p w14:paraId="69BDCA51" w14:textId="77777777" w:rsidR="002512EC" w:rsidRPr="00D95A9D" w:rsidRDefault="002512EC" w:rsidP="00FD2B7D">
            <w:pPr>
              <w:tabs>
                <w:tab w:val="left" w:pos="1002"/>
              </w:tabs>
              <w:rPr>
                <w:rFonts w:asciiTheme="minorHAnsi" w:hAnsiTheme="minorHAnsi" w:cstheme="minorHAnsi"/>
                <w:sz w:val="18"/>
                <w:szCs w:val="18"/>
              </w:rPr>
            </w:pPr>
            <w:r w:rsidRPr="00D95A9D">
              <w:rPr>
                <w:rFonts w:asciiTheme="minorHAnsi" w:hAnsiTheme="minorHAnsi" w:cstheme="minorHAnsi"/>
                <w:sz w:val="18"/>
                <w:szCs w:val="18"/>
              </w:rPr>
              <w:t>V prípade zdravotníckeho pracovníka je tu vložený jeho JRÚZ identifikátor.</w:t>
            </w:r>
          </w:p>
          <w:p w14:paraId="3107869A"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V prípade občana je v extension reťazec "Občan" a v oid reťazec "1.3.158.00165387.100.40.100_E2"</w:t>
            </w:r>
          </w:p>
        </w:tc>
      </w:tr>
      <w:tr w:rsidR="002512EC" w:rsidRPr="00D95A9D" w14:paraId="1B169A9E" w14:textId="77777777" w:rsidTr="000918AA">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5416B5DD"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color w:val="000000"/>
                <w:sz w:val="18"/>
                <w:szCs w:val="18"/>
              </w:rPr>
              <w:t>LenNaCitanie</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064BB262"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21071DF0"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Boolean</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29144CD7"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Element sa pri zápise nevyužíva.</w:t>
            </w:r>
          </w:p>
          <w:p w14:paraId="0AD4A6FB" w14:textId="5F19E349"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Príznak, či je záznam určený len na čítanie alebo je možné ho upraviť cez službu ZapisPacientskehoSumaruKontaktneUdaje_</w:t>
            </w:r>
            <w:r w:rsidR="00FA43E9" w:rsidRPr="00D95A9D">
              <w:rPr>
                <w:rFonts w:asciiTheme="minorHAnsi" w:hAnsiTheme="minorHAnsi" w:cstheme="minorHAnsi"/>
                <w:sz w:val="18"/>
                <w:szCs w:val="18"/>
              </w:rPr>
              <w:t>v</w:t>
            </w:r>
            <w:r w:rsidR="00FA43E9">
              <w:rPr>
                <w:rFonts w:asciiTheme="minorHAnsi" w:hAnsiTheme="minorHAnsi" w:cstheme="minorHAnsi"/>
                <w:sz w:val="18"/>
                <w:szCs w:val="18"/>
              </w:rPr>
              <w:t>4</w:t>
            </w:r>
            <w:r w:rsidRPr="00D95A9D">
              <w:rPr>
                <w:rFonts w:asciiTheme="minorHAnsi" w:hAnsiTheme="minorHAnsi" w:cstheme="minorHAnsi"/>
                <w:sz w:val="18"/>
                <w:szCs w:val="18"/>
              </w:rPr>
              <w:t>, resp. zmazať cez službu ZrusKontaktneUdajePacientskehoSumaru_</w:t>
            </w:r>
            <w:r w:rsidR="00FA43E9" w:rsidRPr="00D95A9D">
              <w:rPr>
                <w:rFonts w:asciiTheme="minorHAnsi" w:hAnsiTheme="minorHAnsi" w:cstheme="minorHAnsi"/>
                <w:sz w:val="18"/>
                <w:szCs w:val="18"/>
              </w:rPr>
              <w:t>v</w:t>
            </w:r>
            <w:r w:rsidR="00FA43E9">
              <w:rPr>
                <w:rFonts w:asciiTheme="minorHAnsi" w:hAnsiTheme="minorHAnsi" w:cstheme="minorHAnsi"/>
                <w:sz w:val="18"/>
                <w:szCs w:val="18"/>
              </w:rPr>
              <w:t>4</w:t>
            </w:r>
            <w:r w:rsidRPr="00D95A9D">
              <w:rPr>
                <w:rFonts w:asciiTheme="minorHAnsi" w:hAnsiTheme="minorHAnsi" w:cstheme="minorHAnsi"/>
                <w:sz w:val="18"/>
                <w:szCs w:val="18"/>
              </w:rPr>
              <w:t>.</w:t>
            </w:r>
          </w:p>
        </w:tc>
      </w:tr>
      <w:tr w:rsidR="002512EC" w:rsidRPr="00D95A9D" w14:paraId="081CD685" w14:textId="77777777" w:rsidTr="000918AA">
        <w:tc>
          <w:tcPr>
            <w:tcW w:w="1062" w:type="pct"/>
            <w:tcBorders>
              <w:top w:val="single" w:sz="4" w:space="0" w:color="auto"/>
              <w:left w:val="single" w:sz="4" w:space="0" w:color="auto"/>
              <w:bottom w:val="single" w:sz="4" w:space="0" w:color="auto"/>
              <w:right w:val="single" w:sz="4" w:space="0" w:color="auto"/>
            </w:tcBorders>
            <w:shd w:val="clear" w:color="auto" w:fill="auto"/>
          </w:tcPr>
          <w:p w14:paraId="4D36520D" w14:textId="77777777" w:rsidR="002512EC" w:rsidRPr="00D95A9D" w:rsidRDefault="002512EC" w:rsidP="00FD2B7D">
            <w:pPr>
              <w:rPr>
                <w:rFonts w:asciiTheme="minorHAnsi" w:hAnsiTheme="minorHAnsi" w:cstheme="minorHAnsi"/>
                <w:color w:val="000000"/>
                <w:sz w:val="18"/>
                <w:szCs w:val="18"/>
              </w:rPr>
            </w:pPr>
            <w:r w:rsidRPr="00D95A9D">
              <w:rPr>
                <w:rFonts w:asciiTheme="minorHAnsi" w:hAnsiTheme="minorHAnsi" w:cstheme="minorHAnsi"/>
                <w:color w:val="000000"/>
                <w:sz w:val="18"/>
                <w:szCs w:val="18"/>
              </w:rPr>
              <w:t>Poznamka</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37F68E78"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08C471F5"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735467BE" w14:textId="77777777" w:rsidR="002512EC" w:rsidRPr="00D95A9D" w:rsidRDefault="002512EC" w:rsidP="00FD2B7D">
            <w:pPr>
              <w:tabs>
                <w:tab w:val="left" w:pos="1002"/>
              </w:tabs>
              <w:rPr>
                <w:rFonts w:asciiTheme="minorHAnsi" w:hAnsiTheme="minorHAnsi" w:cstheme="minorHAnsi"/>
                <w:sz w:val="18"/>
                <w:szCs w:val="18"/>
              </w:rPr>
            </w:pPr>
            <w:r w:rsidRPr="00D95A9D">
              <w:rPr>
                <w:rFonts w:asciiTheme="minorHAnsi" w:hAnsiTheme="minorHAnsi" w:cstheme="minorHAnsi"/>
                <w:sz w:val="18"/>
                <w:szCs w:val="18"/>
              </w:rPr>
              <w:t>Napĺňané pacientom / zdravotníckym pracovníkom</w:t>
            </w:r>
          </w:p>
        </w:tc>
      </w:tr>
      <w:tr w:rsidR="002512EC" w:rsidRPr="00D95A9D" w14:paraId="300802D3" w14:textId="77777777" w:rsidTr="000918AA">
        <w:tc>
          <w:tcPr>
            <w:tcW w:w="1062" w:type="pct"/>
            <w:tcBorders>
              <w:top w:val="single" w:sz="4" w:space="0" w:color="auto"/>
              <w:left w:val="single" w:sz="4" w:space="0" w:color="auto"/>
              <w:bottom w:val="single" w:sz="4" w:space="0" w:color="auto"/>
              <w:right w:val="single" w:sz="4" w:space="0" w:color="auto"/>
            </w:tcBorders>
            <w:shd w:val="clear" w:color="auto" w:fill="auto"/>
          </w:tcPr>
          <w:p w14:paraId="555E4E68" w14:textId="77777777" w:rsidR="002512EC" w:rsidRPr="00D95A9D" w:rsidRDefault="002512EC" w:rsidP="00FD2B7D">
            <w:pPr>
              <w:rPr>
                <w:rFonts w:asciiTheme="minorHAnsi" w:hAnsiTheme="minorHAnsi" w:cstheme="minorHAnsi"/>
                <w:color w:val="000000"/>
                <w:sz w:val="18"/>
                <w:szCs w:val="18"/>
              </w:rPr>
            </w:pPr>
            <w:r w:rsidRPr="00D95A9D">
              <w:rPr>
                <w:rFonts w:asciiTheme="minorHAnsi" w:hAnsiTheme="minorHAnsi" w:cstheme="minorHAnsi"/>
                <w:color w:val="000000"/>
                <w:sz w:val="18"/>
                <w:szCs w:val="18"/>
              </w:rPr>
              <w:t>TypKontaktu</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1DF2DE6D"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A</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094BABA1" w14:textId="77777777" w:rsidR="002512EC" w:rsidRPr="00D95A9D" w:rsidRDefault="00D95A9D" w:rsidP="00FD2B7D">
            <w:pPr>
              <w:rPr>
                <w:rFonts w:asciiTheme="minorHAnsi" w:hAnsiTheme="minorHAnsi" w:cstheme="minorHAnsi"/>
                <w:sz w:val="18"/>
                <w:szCs w:val="18"/>
              </w:rPr>
            </w:pPr>
            <w:r w:rsidRPr="00D95A9D">
              <w:rPr>
                <w:rFonts w:asciiTheme="minorHAnsi" w:hAnsiTheme="minorHAnsi" w:cstheme="minorHAnsi"/>
                <w:sz w:val="18"/>
                <w:szCs w:val="18"/>
              </w:rPr>
              <w:t>Číselník</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37040386" w14:textId="77777777" w:rsidR="002512EC" w:rsidRPr="00D95A9D" w:rsidRDefault="002512EC" w:rsidP="00FD2B7D">
            <w:pPr>
              <w:tabs>
                <w:tab w:val="left" w:pos="1002"/>
              </w:tabs>
              <w:rPr>
                <w:rFonts w:asciiTheme="minorHAnsi" w:hAnsiTheme="minorHAnsi" w:cstheme="minorHAnsi"/>
                <w:sz w:val="18"/>
                <w:szCs w:val="18"/>
              </w:rPr>
            </w:pPr>
            <w:r w:rsidRPr="00D95A9D">
              <w:rPr>
                <w:rFonts w:asciiTheme="minorHAnsi" w:hAnsiTheme="minorHAnsi" w:cstheme="minorHAnsi"/>
                <w:sz w:val="18"/>
                <w:szCs w:val="18"/>
              </w:rPr>
              <w:t>Položka z JRÚZ číselníka 1.3.158.00165387.100.10.54</w:t>
            </w:r>
          </w:p>
        </w:tc>
      </w:tr>
      <w:tr w:rsidR="002512EC" w:rsidRPr="00D95A9D" w14:paraId="0FDB5481" w14:textId="77777777" w:rsidTr="000918AA">
        <w:tc>
          <w:tcPr>
            <w:tcW w:w="1062" w:type="pct"/>
            <w:tcBorders>
              <w:top w:val="single" w:sz="4" w:space="0" w:color="auto"/>
              <w:left w:val="single" w:sz="4" w:space="0" w:color="auto"/>
              <w:bottom w:val="single" w:sz="4" w:space="0" w:color="auto"/>
              <w:right w:val="single" w:sz="4" w:space="0" w:color="auto"/>
            </w:tcBorders>
            <w:shd w:val="clear" w:color="auto" w:fill="auto"/>
          </w:tcPr>
          <w:p w14:paraId="3E6115A5" w14:textId="77777777" w:rsidR="002512EC" w:rsidRPr="00D95A9D" w:rsidRDefault="002512EC" w:rsidP="00FD2B7D">
            <w:pPr>
              <w:rPr>
                <w:rFonts w:asciiTheme="minorHAnsi" w:hAnsiTheme="minorHAnsi" w:cstheme="minorHAnsi"/>
                <w:color w:val="000000"/>
                <w:sz w:val="18"/>
                <w:szCs w:val="18"/>
              </w:rPr>
            </w:pPr>
            <w:r w:rsidRPr="00D95A9D">
              <w:rPr>
                <w:rFonts w:asciiTheme="minorHAnsi" w:hAnsiTheme="minorHAnsi" w:cstheme="minorHAnsi"/>
                <w:color w:val="000000"/>
                <w:sz w:val="18"/>
                <w:szCs w:val="18"/>
              </w:rPr>
              <w:t>Meno</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2D882F3D"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A</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5C88F7E6"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CeleMenoOsoby</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0D9B0A00" w14:textId="77777777" w:rsidR="002512EC" w:rsidRPr="00D95A9D" w:rsidRDefault="002512EC" w:rsidP="00FD2B7D">
            <w:pPr>
              <w:tabs>
                <w:tab w:val="left" w:pos="1002"/>
              </w:tabs>
              <w:rPr>
                <w:rFonts w:asciiTheme="minorHAnsi" w:hAnsiTheme="minorHAnsi" w:cstheme="minorHAnsi"/>
                <w:sz w:val="18"/>
                <w:szCs w:val="18"/>
              </w:rPr>
            </w:pPr>
            <w:r w:rsidRPr="00D95A9D">
              <w:rPr>
                <w:rFonts w:asciiTheme="minorHAnsi" w:hAnsiTheme="minorHAnsi" w:cstheme="minorHAnsi"/>
                <w:sz w:val="18"/>
                <w:szCs w:val="18"/>
              </w:rPr>
              <w:t>Trieda obsahuje povinné atribúty KrstneMeno a Priezvisko</w:t>
            </w:r>
          </w:p>
        </w:tc>
      </w:tr>
      <w:tr w:rsidR="002512EC" w:rsidRPr="00D95A9D" w14:paraId="03EA492C" w14:textId="77777777" w:rsidTr="000918AA">
        <w:tc>
          <w:tcPr>
            <w:tcW w:w="1062" w:type="pct"/>
            <w:tcBorders>
              <w:top w:val="single" w:sz="4" w:space="0" w:color="auto"/>
              <w:left w:val="single" w:sz="4" w:space="0" w:color="auto"/>
              <w:bottom w:val="single" w:sz="4" w:space="0" w:color="auto"/>
              <w:right w:val="single" w:sz="4" w:space="0" w:color="auto"/>
            </w:tcBorders>
            <w:shd w:val="clear" w:color="auto" w:fill="auto"/>
          </w:tcPr>
          <w:p w14:paraId="6C459CAC" w14:textId="77777777" w:rsidR="002512EC" w:rsidRPr="00D95A9D" w:rsidRDefault="002512EC" w:rsidP="00FD2B7D">
            <w:pPr>
              <w:rPr>
                <w:rFonts w:asciiTheme="minorHAnsi" w:hAnsiTheme="minorHAnsi" w:cstheme="minorHAnsi"/>
                <w:color w:val="000000"/>
                <w:sz w:val="18"/>
                <w:szCs w:val="18"/>
              </w:rPr>
            </w:pPr>
            <w:r w:rsidRPr="00D95A9D">
              <w:rPr>
                <w:rFonts w:asciiTheme="minorHAnsi" w:hAnsiTheme="minorHAnsi" w:cstheme="minorHAnsi"/>
                <w:color w:val="000000"/>
                <w:sz w:val="18"/>
                <w:szCs w:val="18"/>
              </w:rPr>
              <w:t>Telefon</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45985B16"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00EB245A"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57DE3D80" w14:textId="322284EF" w:rsidR="002512EC" w:rsidRPr="00D95A9D" w:rsidRDefault="001D3BAA" w:rsidP="00FD2B7D">
            <w:pPr>
              <w:tabs>
                <w:tab w:val="left" w:pos="1002"/>
              </w:tabs>
              <w:rPr>
                <w:rFonts w:asciiTheme="minorHAnsi" w:hAnsiTheme="minorHAnsi" w:cstheme="minorHAnsi"/>
                <w:sz w:val="18"/>
                <w:szCs w:val="18"/>
              </w:rPr>
            </w:pPr>
            <w:r>
              <w:rPr>
                <w:sz w:val="18"/>
                <w:szCs w:val="18"/>
              </w:rPr>
              <w:t xml:space="preserve">Reštrikcia voči regulárnemu výrazu v </w:t>
            </w:r>
            <w:r w:rsidRPr="0018799F">
              <w:fldChar w:fldCharType="begin"/>
            </w:r>
            <w:r>
              <w:rPr>
                <w:sz w:val="18"/>
                <w:szCs w:val="18"/>
              </w:rPr>
              <w:instrText xml:space="preserve"> REF _Ref532370379 \r \h </w:instrText>
            </w:r>
            <w:r w:rsidRPr="0018799F">
              <w:rPr>
                <w:sz w:val="18"/>
                <w:szCs w:val="18"/>
              </w:rPr>
              <w:fldChar w:fldCharType="separate"/>
            </w:r>
            <w:r w:rsidR="005C30E5">
              <w:rPr>
                <w:sz w:val="18"/>
                <w:szCs w:val="18"/>
              </w:rPr>
              <w:t>6.14.1</w:t>
            </w:r>
            <w:r w:rsidRPr="0018799F">
              <w:fldChar w:fldCharType="end"/>
            </w:r>
          </w:p>
        </w:tc>
      </w:tr>
      <w:tr w:rsidR="002512EC" w:rsidRPr="00D95A9D" w14:paraId="7EB15A40" w14:textId="77777777" w:rsidTr="000918AA">
        <w:tc>
          <w:tcPr>
            <w:tcW w:w="1062" w:type="pct"/>
            <w:tcBorders>
              <w:top w:val="single" w:sz="4" w:space="0" w:color="auto"/>
              <w:left w:val="single" w:sz="4" w:space="0" w:color="auto"/>
              <w:bottom w:val="single" w:sz="4" w:space="0" w:color="auto"/>
              <w:right w:val="single" w:sz="4" w:space="0" w:color="auto"/>
            </w:tcBorders>
            <w:shd w:val="clear" w:color="auto" w:fill="auto"/>
          </w:tcPr>
          <w:p w14:paraId="4E05CA9D" w14:textId="77777777" w:rsidR="002512EC" w:rsidRPr="00D95A9D" w:rsidRDefault="002512EC" w:rsidP="00FD2B7D">
            <w:pPr>
              <w:rPr>
                <w:rFonts w:asciiTheme="minorHAnsi" w:hAnsiTheme="minorHAnsi" w:cstheme="minorHAnsi"/>
                <w:color w:val="000000"/>
                <w:sz w:val="18"/>
                <w:szCs w:val="18"/>
              </w:rPr>
            </w:pPr>
            <w:r w:rsidRPr="00D95A9D">
              <w:rPr>
                <w:rFonts w:asciiTheme="minorHAnsi" w:hAnsiTheme="minorHAnsi" w:cstheme="minorHAnsi"/>
                <w:color w:val="000000"/>
                <w:sz w:val="18"/>
                <w:szCs w:val="18"/>
              </w:rPr>
              <w:t>Email</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4F3ADAA0"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1FE2140E"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3F280E17" w14:textId="0816C306" w:rsidR="002512EC" w:rsidRPr="00D95A9D" w:rsidRDefault="001D3BAA" w:rsidP="00FD2B7D">
            <w:pPr>
              <w:tabs>
                <w:tab w:val="left" w:pos="1002"/>
              </w:tabs>
              <w:rPr>
                <w:rFonts w:asciiTheme="minorHAnsi" w:hAnsiTheme="minorHAnsi" w:cstheme="minorHAnsi"/>
                <w:sz w:val="18"/>
                <w:szCs w:val="18"/>
              </w:rPr>
            </w:pPr>
            <w:r>
              <w:rPr>
                <w:sz w:val="18"/>
                <w:szCs w:val="18"/>
              </w:rPr>
              <w:t xml:space="preserve">Reštrikcia voči regulárnemu výrazu v </w:t>
            </w:r>
            <w:r w:rsidRPr="0018799F">
              <w:fldChar w:fldCharType="begin"/>
            </w:r>
            <w:r>
              <w:rPr>
                <w:sz w:val="18"/>
                <w:szCs w:val="18"/>
              </w:rPr>
              <w:instrText xml:space="preserve"> REF _Ref532370379 \r \h </w:instrText>
            </w:r>
            <w:r w:rsidRPr="0018799F">
              <w:rPr>
                <w:sz w:val="18"/>
                <w:szCs w:val="18"/>
              </w:rPr>
              <w:fldChar w:fldCharType="separate"/>
            </w:r>
            <w:r w:rsidR="005C30E5">
              <w:rPr>
                <w:sz w:val="18"/>
                <w:szCs w:val="18"/>
              </w:rPr>
              <w:t>6.14.1</w:t>
            </w:r>
            <w:r w:rsidRPr="0018799F">
              <w:fldChar w:fldCharType="end"/>
            </w:r>
          </w:p>
        </w:tc>
      </w:tr>
    </w:tbl>
    <w:p w14:paraId="74E0378B" w14:textId="536D6E3C" w:rsidR="005975F4" w:rsidRPr="0050720E" w:rsidRDefault="005975F4" w:rsidP="00B50180">
      <w:pPr>
        <w:pStyle w:val="Nadpis3"/>
      </w:pPr>
      <w:bookmarkStart w:id="324" w:name="_Toc56172032"/>
      <w:r>
        <w:t>ZmluvnyLekar_v</w:t>
      </w:r>
      <w:r w:rsidR="00BD1B2B">
        <w:t>4</w:t>
      </w:r>
      <w:bookmarkEnd w:id="324"/>
    </w:p>
    <w:p w14:paraId="58BFB7B8" w14:textId="77777777" w:rsidR="005975F4" w:rsidRPr="0050720E" w:rsidRDefault="005975F4" w:rsidP="005975F4">
      <w:r w:rsidRPr="0050720E">
        <w:t>Mapovanie XSD:</w:t>
      </w:r>
    </w:p>
    <w:p w14:paraId="4DF80128" w14:textId="62475543" w:rsidR="005975F4" w:rsidRPr="0050720E" w:rsidRDefault="005975F4" w:rsidP="005975F4">
      <w:r w:rsidRPr="0050720E">
        <w:t>DajPacientskySumarKontaktneUdaje_v</w:t>
      </w:r>
      <w:r w:rsidR="00BD1B2B">
        <w:t>4</w:t>
      </w:r>
      <w:r w:rsidRPr="0050720E">
        <w:t>_Response.xsd</w:t>
      </w:r>
    </w:p>
    <w:p w14:paraId="3E514A47" w14:textId="77777777" w:rsidR="005975F4" w:rsidRPr="0050720E" w:rsidRDefault="005975F4" w:rsidP="005975F4"/>
    <w:p w14:paraId="4F9B4B1A" w14:textId="77777777" w:rsidR="005975F4" w:rsidRPr="0050720E" w:rsidRDefault="005975F4" w:rsidP="005A0155">
      <w:r w:rsidRPr="00D95A9D">
        <w:t>Všeobecný kapitujúci lekár, len pre čítacie služby.</w:t>
      </w:r>
    </w:p>
    <w:p w14:paraId="139CFEF6" w14:textId="77777777" w:rsidR="005975F4" w:rsidRPr="0050720E" w:rsidRDefault="005975F4" w:rsidP="005975F4"/>
    <w:tbl>
      <w:tblPr>
        <w:tblW w:w="5261" w:type="pct"/>
        <w:tblLayout w:type="fixed"/>
        <w:tblLook w:val="04A0" w:firstRow="1" w:lastRow="0" w:firstColumn="1" w:lastColumn="0" w:noHBand="0" w:noVBand="1"/>
      </w:tblPr>
      <w:tblGrid>
        <w:gridCol w:w="2018"/>
        <w:gridCol w:w="2125"/>
        <w:gridCol w:w="1595"/>
        <w:gridCol w:w="3759"/>
      </w:tblGrid>
      <w:tr w:rsidR="005975F4" w:rsidRPr="00D95A9D" w14:paraId="3AA754BF" w14:textId="77777777" w:rsidTr="00FD2B7D">
        <w:trPr>
          <w:cantSplit/>
          <w:tblHeader/>
        </w:trPr>
        <w:tc>
          <w:tcPr>
            <w:tcW w:w="1062" w:type="pct"/>
            <w:tcBorders>
              <w:bottom w:val="single" w:sz="4" w:space="0" w:color="auto"/>
            </w:tcBorders>
            <w:shd w:val="clear" w:color="auto" w:fill="002060"/>
          </w:tcPr>
          <w:p w14:paraId="08EDE708" w14:textId="77777777" w:rsidR="005975F4" w:rsidRPr="00D95A9D" w:rsidRDefault="005975F4" w:rsidP="00FD2B7D">
            <w:pPr>
              <w:pStyle w:val="ESONormal"/>
              <w:spacing w:after="60"/>
              <w:rPr>
                <w:rFonts w:asciiTheme="minorHAnsi" w:hAnsiTheme="minorHAnsi" w:cstheme="minorHAnsi"/>
                <w:sz w:val="18"/>
                <w:szCs w:val="18"/>
              </w:rPr>
            </w:pPr>
            <w:r w:rsidRPr="00D95A9D">
              <w:rPr>
                <w:rFonts w:asciiTheme="minorHAnsi" w:hAnsiTheme="minorHAnsi" w:cstheme="minorHAnsi"/>
                <w:sz w:val="18"/>
                <w:szCs w:val="18"/>
              </w:rPr>
              <w:t>Atribút</w:t>
            </w:r>
          </w:p>
        </w:tc>
        <w:tc>
          <w:tcPr>
            <w:tcW w:w="1119" w:type="pct"/>
            <w:tcBorders>
              <w:bottom w:val="single" w:sz="4" w:space="0" w:color="auto"/>
            </w:tcBorders>
            <w:shd w:val="clear" w:color="auto" w:fill="002060"/>
          </w:tcPr>
          <w:p w14:paraId="29C4D235" w14:textId="77777777" w:rsidR="005975F4" w:rsidRPr="00D95A9D" w:rsidRDefault="005975F4" w:rsidP="00FD2B7D">
            <w:pPr>
              <w:pStyle w:val="ESONormal"/>
              <w:spacing w:after="60"/>
              <w:rPr>
                <w:rFonts w:asciiTheme="minorHAnsi" w:hAnsiTheme="minorHAnsi" w:cstheme="minorHAnsi"/>
                <w:sz w:val="18"/>
                <w:szCs w:val="18"/>
              </w:rPr>
            </w:pPr>
            <w:r w:rsidRPr="00D95A9D">
              <w:rPr>
                <w:rFonts w:asciiTheme="minorHAnsi" w:hAnsiTheme="minorHAnsi" w:cstheme="minorHAnsi"/>
                <w:sz w:val="18"/>
                <w:szCs w:val="18"/>
              </w:rPr>
              <w:t>Povinnosť</w:t>
            </w:r>
          </w:p>
        </w:tc>
        <w:tc>
          <w:tcPr>
            <w:tcW w:w="840" w:type="pct"/>
            <w:tcBorders>
              <w:bottom w:val="single" w:sz="4" w:space="0" w:color="auto"/>
            </w:tcBorders>
            <w:shd w:val="clear" w:color="auto" w:fill="002060"/>
          </w:tcPr>
          <w:p w14:paraId="7EC10CD9" w14:textId="77777777" w:rsidR="005975F4" w:rsidRPr="00D95A9D" w:rsidRDefault="005975F4" w:rsidP="00FD2B7D">
            <w:pPr>
              <w:pStyle w:val="ESONormal"/>
              <w:spacing w:after="60"/>
              <w:rPr>
                <w:rFonts w:asciiTheme="minorHAnsi" w:hAnsiTheme="minorHAnsi" w:cstheme="minorHAnsi"/>
                <w:sz w:val="18"/>
                <w:szCs w:val="18"/>
              </w:rPr>
            </w:pPr>
            <w:r w:rsidRPr="00D95A9D">
              <w:rPr>
                <w:rFonts w:asciiTheme="minorHAnsi" w:hAnsiTheme="minorHAnsi" w:cstheme="minorHAnsi"/>
                <w:sz w:val="18"/>
                <w:szCs w:val="18"/>
              </w:rPr>
              <w:t>Typ</w:t>
            </w:r>
          </w:p>
        </w:tc>
        <w:tc>
          <w:tcPr>
            <w:tcW w:w="1979" w:type="pct"/>
            <w:tcBorders>
              <w:bottom w:val="single" w:sz="4" w:space="0" w:color="auto"/>
            </w:tcBorders>
            <w:shd w:val="clear" w:color="auto" w:fill="002060"/>
          </w:tcPr>
          <w:p w14:paraId="4F16D99E" w14:textId="77777777" w:rsidR="005975F4" w:rsidRPr="00D95A9D" w:rsidRDefault="005975F4" w:rsidP="00FD2B7D">
            <w:pPr>
              <w:pStyle w:val="ESONormal"/>
              <w:spacing w:after="60"/>
              <w:rPr>
                <w:rFonts w:asciiTheme="minorHAnsi" w:hAnsiTheme="minorHAnsi" w:cstheme="minorHAnsi"/>
                <w:sz w:val="18"/>
                <w:szCs w:val="18"/>
              </w:rPr>
            </w:pPr>
            <w:r w:rsidRPr="00D95A9D">
              <w:rPr>
                <w:rFonts w:asciiTheme="minorHAnsi" w:hAnsiTheme="minorHAnsi" w:cstheme="minorHAnsi"/>
                <w:sz w:val="18"/>
                <w:szCs w:val="18"/>
              </w:rPr>
              <w:t xml:space="preserve">Komentár </w:t>
            </w:r>
          </w:p>
        </w:tc>
      </w:tr>
      <w:tr w:rsidR="00BD1B2B" w:rsidRPr="00D95A9D" w14:paraId="7A3A5BBD" w14:textId="77777777" w:rsidTr="003E15D5">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vAlign w:val="center"/>
          </w:tcPr>
          <w:p w14:paraId="29B6396C" w14:textId="39BD0FE9" w:rsidR="00BD1B2B" w:rsidRPr="00D95A9D" w:rsidRDefault="00BD1B2B" w:rsidP="00BD1B2B">
            <w:pPr>
              <w:rPr>
                <w:rFonts w:asciiTheme="minorHAnsi" w:hAnsiTheme="minorHAnsi" w:cstheme="minorHAnsi"/>
                <w:color w:val="000000"/>
                <w:sz w:val="18"/>
                <w:szCs w:val="18"/>
              </w:rPr>
            </w:pPr>
            <w:r w:rsidRPr="00D95A9D">
              <w:t>EHR_SYSTEM</w:t>
            </w:r>
          </w:p>
        </w:tc>
        <w:tc>
          <w:tcPr>
            <w:tcW w:w="1119" w:type="pct"/>
            <w:tcBorders>
              <w:top w:val="single" w:sz="4" w:space="0" w:color="auto"/>
              <w:left w:val="single" w:sz="4" w:space="0" w:color="auto"/>
              <w:bottom w:val="single" w:sz="4" w:space="0" w:color="auto"/>
              <w:right w:val="single" w:sz="4" w:space="0" w:color="auto"/>
            </w:tcBorders>
            <w:shd w:val="clear" w:color="auto" w:fill="auto"/>
            <w:vAlign w:val="center"/>
          </w:tcPr>
          <w:p w14:paraId="4EC5ACFD" w14:textId="25182820" w:rsidR="00BD1B2B" w:rsidRPr="00D95A9D" w:rsidRDefault="00BD1B2B" w:rsidP="00BD1B2B">
            <w:pPr>
              <w:rPr>
                <w:rFonts w:asciiTheme="minorHAnsi" w:hAnsiTheme="minorHAnsi" w:cstheme="minorHAnsi"/>
                <w:sz w:val="18"/>
                <w:szCs w:val="18"/>
              </w:rPr>
            </w:pPr>
            <w:r>
              <w:rPr>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vAlign w:val="center"/>
          </w:tcPr>
          <w:p w14:paraId="108A4E10" w14:textId="2AC81C3B" w:rsidR="00BD1B2B" w:rsidRPr="00D95A9D" w:rsidRDefault="00BD1B2B" w:rsidP="00BD1B2B">
            <w:pPr>
              <w:rPr>
                <w:rFonts w:asciiTheme="minorHAnsi" w:hAnsiTheme="minorHAnsi" w:cstheme="minorHAnsi"/>
                <w:sz w:val="18"/>
                <w:szCs w:val="18"/>
              </w:rPr>
            </w:pPr>
            <w:r>
              <w:rPr>
                <w:sz w:val="18"/>
                <w:szCs w:val="18"/>
              </w:rPr>
              <w:t>II</w:t>
            </w:r>
          </w:p>
        </w:tc>
        <w:tc>
          <w:tcPr>
            <w:tcW w:w="1979" w:type="pct"/>
            <w:tcBorders>
              <w:top w:val="single" w:sz="4" w:space="0" w:color="auto"/>
              <w:left w:val="single" w:sz="4" w:space="0" w:color="auto"/>
              <w:bottom w:val="single" w:sz="4" w:space="0" w:color="auto"/>
              <w:right w:val="single" w:sz="4" w:space="0" w:color="auto"/>
            </w:tcBorders>
            <w:shd w:val="clear" w:color="auto" w:fill="auto"/>
            <w:vAlign w:val="center"/>
          </w:tcPr>
          <w:p w14:paraId="2CB21768" w14:textId="77777777" w:rsidR="00BD1B2B" w:rsidRDefault="00BD1B2B" w:rsidP="00BD1B2B">
            <w:pPr>
              <w:rPr>
                <w:sz w:val="18"/>
                <w:szCs w:val="18"/>
              </w:rPr>
            </w:pPr>
            <w:r>
              <w:rPr>
                <w:sz w:val="18"/>
                <w:szCs w:val="18"/>
              </w:rPr>
              <w:t>Identifikátor dodávateľského IS</w:t>
            </w:r>
          </w:p>
          <w:p w14:paraId="24E181B9" w14:textId="6943CC8E" w:rsidR="00ED3F4A" w:rsidRPr="00D95A9D" w:rsidRDefault="00ED3F4A" w:rsidP="00BD1B2B">
            <w:pPr>
              <w:rPr>
                <w:rFonts w:asciiTheme="minorHAnsi" w:hAnsiTheme="minorHAnsi" w:cstheme="minorHAnsi"/>
                <w:sz w:val="18"/>
                <w:szCs w:val="18"/>
              </w:rPr>
            </w:pPr>
            <w:r>
              <w:rPr>
                <w:sz w:val="18"/>
                <w:szCs w:val="18"/>
              </w:rPr>
              <w:t>Položka je povinná pri zápise do NZIS</w:t>
            </w:r>
          </w:p>
        </w:tc>
      </w:tr>
      <w:tr w:rsidR="00BD1B2B" w:rsidRPr="00D95A9D" w14:paraId="54034639" w14:textId="77777777" w:rsidTr="003E15D5">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vAlign w:val="center"/>
          </w:tcPr>
          <w:p w14:paraId="6EEEC881" w14:textId="6216F774" w:rsidR="00BD1B2B" w:rsidRPr="00D95A9D" w:rsidRDefault="00BD1B2B" w:rsidP="00BD1B2B">
            <w:pPr>
              <w:rPr>
                <w:rFonts w:asciiTheme="minorHAnsi" w:hAnsiTheme="minorHAnsi" w:cstheme="minorHAnsi"/>
                <w:color w:val="000000"/>
                <w:sz w:val="18"/>
                <w:szCs w:val="18"/>
              </w:rPr>
            </w:pPr>
            <w:r>
              <w:rPr>
                <w:color w:val="000000"/>
                <w:sz w:val="18"/>
                <w:szCs w:val="18"/>
              </w:rPr>
              <w:t>RC_ID</w:t>
            </w:r>
          </w:p>
        </w:tc>
        <w:tc>
          <w:tcPr>
            <w:tcW w:w="1119" w:type="pct"/>
            <w:tcBorders>
              <w:top w:val="single" w:sz="4" w:space="0" w:color="auto"/>
              <w:left w:val="single" w:sz="4" w:space="0" w:color="auto"/>
              <w:bottom w:val="single" w:sz="4" w:space="0" w:color="auto"/>
              <w:right w:val="single" w:sz="4" w:space="0" w:color="auto"/>
            </w:tcBorders>
            <w:shd w:val="clear" w:color="auto" w:fill="auto"/>
            <w:vAlign w:val="center"/>
          </w:tcPr>
          <w:p w14:paraId="598EEA68" w14:textId="659EE15A" w:rsidR="00BD1B2B" w:rsidRPr="00D95A9D" w:rsidRDefault="005B7331" w:rsidP="00BD1B2B">
            <w:pPr>
              <w:rPr>
                <w:rFonts w:asciiTheme="minorHAnsi" w:hAnsiTheme="minorHAnsi" w:cstheme="minorHAnsi"/>
                <w:sz w:val="18"/>
                <w:szCs w:val="18"/>
              </w:rPr>
            </w:pPr>
            <w:r>
              <w:rPr>
                <w:sz w:val="18"/>
                <w:szCs w:val="18"/>
              </w:rPr>
              <w:t>A</w:t>
            </w:r>
          </w:p>
        </w:tc>
        <w:tc>
          <w:tcPr>
            <w:tcW w:w="840" w:type="pct"/>
            <w:tcBorders>
              <w:top w:val="single" w:sz="4" w:space="0" w:color="auto"/>
              <w:left w:val="single" w:sz="4" w:space="0" w:color="auto"/>
              <w:bottom w:val="single" w:sz="4" w:space="0" w:color="auto"/>
              <w:right w:val="single" w:sz="4" w:space="0" w:color="auto"/>
            </w:tcBorders>
            <w:shd w:val="clear" w:color="auto" w:fill="auto"/>
            <w:vAlign w:val="center"/>
          </w:tcPr>
          <w:p w14:paraId="5AC38733" w14:textId="35EACEFB" w:rsidR="00BD1B2B" w:rsidRPr="00D95A9D" w:rsidRDefault="00BD1B2B" w:rsidP="00BD1B2B">
            <w:pPr>
              <w:rPr>
                <w:rFonts w:asciiTheme="minorHAnsi" w:hAnsiTheme="minorHAnsi" w:cstheme="minorHAnsi"/>
                <w:sz w:val="18"/>
                <w:szCs w:val="18"/>
              </w:rPr>
            </w:pPr>
            <w:r>
              <w:rPr>
                <w:sz w:val="18"/>
                <w:szCs w:val="18"/>
              </w:rPr>
              <w:t>II</w:t>
            </w:r>
          </w:p>
        </w:tc>
        <w:tc>
          <w:tcPr>
            <w:tcW w:w="1979" w:type="pct"/>
            <w:tcBorders>
              <w:top w:val="single" w:sz="4" w:space="0" w:color="auto"/>
              <w:left w:val="single" w:sz="4" w:space="0" w:color="auto"/>
              <w:bottom w:val="single" w:sz="4" w:space="0" w:color="auto"/>
              <w:right w:val="single" w:sz="4" w:space="0" w:color="auto"/>
            </w:tcBorders>
            <w:shd w:val="clear" w:color="auto" w:fill="auto"/>
            <w:vAlign w:val="center"/>
          </w:tcPr>
          <w:p w14:paraId="0C1353B2" w14:textId="77777777" w:rsidR="00BD1B2B" w:rsidRDefault="00BD1B2B" w:rsidP="00BD1B2B">
            <w:pPr>
              <w:tabs>
                <w:tab w:val="left" w:pos="1002"/>
              </w:tabs>
              <w:rPr>
                <w:sz w:val="18"/>
                <w:szCs w:val="18"/>
              </w:rPr>
            </w:pPr>
            <w:r>
              <w:rPr>
                <w:sz w:val="18"/>
                <w:szCs w:val="18"/>
              </w:rPr>
              <w:t>Identifikátor záznamu IS PZS</w:t>
            </w:r>
            <w:r>
              <w:t xml:space="preserve"> </w:t>
            </w:r>
            <w:r w:rsidRPr="00BD1B2B">
              <w:rPr>
                <w:sz w:val="18"/>
                <w:szCs w:val="18"/>
              </w:rPr>
              <w:t>v súlade s CEN/TS 14796 a EN 13606-1</w:t>
            </w:r>
          </w:p>
          <w:p w14:paraId="1A268D31" w14:textId="5C7E8557" w:rsidR="00BD1B2B" w:rsidRPr="00D95A9D" w:rsidRDefault="00BD1B2B" w:rsidP="00BD1B2B">
            <w:pPr>
              <w:rPr>
                <w:rFonts w:asciiTheme="minorHAnsi" w:hAnsiTheme="minorHAnsi" w:cstheme="minorHAnsi"/>
                <w:sz w:val="18"/>
                <w:szCs w:val="18"/>
              </w:rPr>
            </w:pPr>
            <w:r w:rsidRPr="00BD1B2B">
              <w:rPr>
                <w:sz w:val="18"/>
                <w:szCs w:val="18"/>
              </w:rPr>
              <w:t>OID - 1.3.158.00165387.100.50.200</w:t>
            </w:r>
          </w:p>
        </w:tc>
      </w:tr>
      <w:tr w:rsidR="005975F4" w:rsidRPr="00D95A9D" w14:paraId="788D02D5" w14:textId="77777777" w:rsidTr="00FD2B7D">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406AEEC4"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color w:val="000000"/>
                <w:sz w:val="18"/>
                <w:szCs w:val="18"/>
              </w:rPr>
              <w:t>Ulica</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6156A4B3"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53F95C84"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205F069A" w14:textId="77777777" w:rsidR="005975F4" w:rsidRPr="00D95A9D" w:rsidRDefault="005975F4" w:rsidP="00FD2B7D">
            <w:pPr>
              <w:rPr>
                <w:rFonts w:asciiTheme="minorHAnsi" w:hAnsiTheme="minorHAnsi" w:cstheme="minorHAnsi"/>
                <w:sz w:val="18"/>
                <w:szCs w:val="18"/>
              </w:rPr>
            </w:pPr>
          </w:p>
        </w:tc>
      </w:tr>
      <w:tr w:rsidR="005975F4" w:rsidRPr="00D95A9D" w14:paraId="5A4B9285" w14:textId="77777777" w:rsidTr="00FD2B7D">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54B28AC2"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color w:val="000000"/>
                <w:sz w:val="18"/>
                <w:szCs w:val="18"/>
              </w:rPr>
              <w:t>CisloPopisne</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6082052C"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770D5ADF"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566420CF"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sz w:val="18"/>
                <w:szCs w:val="18"/>
              </w:rPr>
              <w:t>Popisné číslo</w:t>
            </w:r>
          </w:p>
        </w:tc>
      </w:tr>
      <w:tr w:rsidR="005975F4" w:rsidRPr="00D95A9D" w14:paraId="5133DCF0" w14:textId="77777777" w:rsidTr="00FD2B7D">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2040D2AF"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color w:val="000000"/>
                <w:sz w:val="18"/>
                <w:szCs w:val="18"/>
              </w:rPr>
              <w:t>CisloOrientacne</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71DF394C"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1BA5FB84"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49AEC7CD"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sz w:val="18"/>
                <w:szCs w:val="18"/>
              </w:rPr>
              <w:t>Orientačné číslo</w:t>
            </w:r>
          </w:p>
        </w:tc>
      </w:tr>
      <w:tr w:rsidR="005975F4" w:rsidRPr="00D95A9D" w14:paraId="73474988" w14:textId="77777777" w:rsidTr="00FD2B7D">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4DAFB861"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color w:val="000000"/>
                <w:sz w:val="18"/>
                <w:szCs w:val="18"/>
              </w:rPr>
              <w:t>Mesto</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69414F3B"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09897D27"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7A92F829" w14:textId="77777777" w:rsidR="005975F4" w:rsidRPr="00D95A9D" w:rsidRDefault="005975F4" w:rsidP="00FD2B7D">
            <w:pPr>
              <w:rPr>
                <w:rFonts w:asciiTheme="minorHAnsi" w:hAnsiTheme="minorHAnsi" w:cstheme="minorHAnsi"/>
                <w:sz w:val="18"/>
                <w:szCs w:val="18"/>
              </w:rPr>
            </w:pPr>
          </w:p>
        </w:tc>
      </w:tr>
      <w:tr w:rsidR="005975F4" w:rsidRPr="00D95A9D" w14:paraId="43686B31" w14:textId="77777777" w:rsidTr="00FD2B7D">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10DCE45D" w14:textId="77777777" w:rsidR="005975F4" w:rsidRPr="00D95A9D" w:rsidRDefault="005975F4" w:rsidP="00FD2B7D">
            <w:pPr>
              <w:rPr>
                <w:rFonts w:asciiTheme="minorHAnsi" w:hAnsiTheme="minorHAnsi" w:cstheme="minorHAnsi"/>
                <w:color w:val="000000"/>
                <w:sz w:val="18"/>
                <w:szCs w:val="18"/>
              </w:rPr>
            </w:pPr>
            <w:r w:rsidRPr="00D95A9D">
              <w:rPr>
                <w:rFonts w:asciiTheme="minorHAnsi" w:hAnsiTheme="minorHAnsi" w:cstheme="minorHAnsi"/>
                <w:color w:val="000000"/>
                <w:sz w:val="18"/>
                <w:szCs w:val="18"/>
              </w:rPr>
              <w:t>PSC</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0531844D"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57AD4082"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2C90A075" w14:textId="77777777" w:rsidR="005975F4" w:rsidRPr="00D95A9D" w:rsidRDefault="005975F4" w:rsidP="00FD2B7D">
            <w:pPr>
              <w:tabs>
                <w:tab w:val="left" w:pos="1002"/>
              </w:tabs>
              <w:rPr>
                <w:rFonts w:asciiTheme="minorHAnsi" w:hAnsiTheme="minorHAnsi" w:cstheme="minorHAnsi"/>
                <w:sz w:val="18"/>
                <w:szCs w:val="18"/>
              </w:rPr>
            </w:pPr>
            <w:r w:rsidRPr="00D95A9D">
              <w:rPr>
                <w:rFonts w:asciiTheme="minorHAnsi" w:hAnsiTheme="minorHAnsi" w:cstheme="minorHAnsi"/>
                <w:sz w:val="18"/>
                <w:szCs w:val="18"/>
              </w:rPr>
              <w:t>Poštové smerovacie číslo</w:t>
            </w:r>
          </w:p>
        </w:tc>
      </w:tr>
      <w:tr w:rsidR="005975F4" w:rsidRPr="00D95A9D" w14:paraId="11367E63" w14:textId="77777777" w:rsidTr="00FD2B7D">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17E5039B" w14:textId="77777777" w:rsidR="005975F4" w:rsidRPr="00D95A9D" w:rsidRDefault="005975F4" w:rsidP="00FD2B7D">
            <w:pPr>
              <w:rPr>
                <w:rFonts w:asciiTheme="minorHAnsi" w:hAnsiTheme="minorHAnsi" w:cstheme="minorHAnsi"/>
                <w:color w:val="000000"/>
                <w:sz w:val="18"/>
                <w:szCs w:val="18"/>
              </w:rPr>
            </w:pPr>
            <w:r w:rsidRPr="00D95A9D">
              <w:rPr>
                <w:rFonts w:asciiTheme="minorHAnsi" w:hAnsiTheme="minorHAnsi" w:cstheme="minorHAnsi"/>
                <w:color w:val="000000"/>
                <w:sz w:val="18"/>
                <w:szCs w:val="18"/>
              </w:rPr>
              <w:t>Okres</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47C80BC1"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6077B8AA"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6BF42B85" w14:textId="77777777" w:rsidR="005975F4" w:rsidRPr="00D95A9D" w:rsidRDefault="005975F4" w:rsidP="00FD2B7D">
            <w:pPr>
              <w:tabs>
                <w:tab w:val="left" w:pos="1002"/>
              </w:tabs>
              <w:rPr>
                <w:rFonts w:asciiTheme="minorHAnsi" w:hAnsiTheme="minorHAnsi" w:cstheme="minorHAnsi"/>
                <w:sz w:val="18"/>
                <w:szCs w:val="18"/>
              </w:rPr>
            </w:pPr>
          </w:p>
        </w:tc>
      </w:tr>
      <w:tr w:rsidR="005975F4" w:rsidRPr="00D95A9D" w14:paraId="3820B18D" w14:textId="77777777" w:rsidTr="00FD2B7D">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729B532F" w14:textId="77777777" w:rsidR="005975F4" w:rsidRPr="00D95A9D" w:rsidRDefault="005975F4" w:rsidP="00FD2B7D">
            <w:pPr>
              <w:rPr>
                <w:rFonts w:asciiTheme="minorHAnsi" w:hAnsiTheme="minorHAnsi" w:cstheme="minorHAnsi"/>
                <w:color w:val="000000"/>
                <w:sz w:val="18"/>
                <w:szCs w:val="18"/>
              </w:rPr>
            </w:pPr>
            <w:r w:rsidRPr="00D95A9D">
              <w:rPr>
                <w:rFonts w:asciiTheme="minorHAnsi" w:hAnsiTheme="minorHAnsi" w:cstheme="minorHAnsi"/>
                <w:color w:val="000000"/>
                <w:sz w:val="18"/>
                <w:szCs w:val="18"/>
              </w:rPr>
              <w:t>Kraj</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4BD32D42"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7F7C0820"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5450BAF2" w14:textId="77777777" w:rsidR="005975F4" w:rsidRPr="00D95A9D" w:rsidRDefault="005975F4" w:rsidP="00FD2B7D">
            <w:pPr>
              <w:tabs>
                <w:tab w:val="left" w:pos="1002"/>
              </w:tabs>
              <w:rPr>
                <w:rFonts w:asciiTheme="minorHAnsi" w:hAnsiTheme="minorHAnsi" w:cstheme="minorHAnsi"/>
                <w:sz w:val="18"/>
                <w:szCs w:val="18"/>
              </w:rPr>
            </w:pPr>
          </w:p>
        </w:tc>
      </w:tr>
      <w:tr w:rsidR="005975F4" w:rsidRPr="00D95A9D" w14:paraId="1474AC70" w14:textId="77777777" w:rsidTr="00FD2B7D">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59484DAE" w14:textId="77777777" w:rsidR="005975F4" w:rsidRPr="00D95A9D" w:rsidRDefault="005975F4" w:rsidP="00FD2B7D">
            <w:pPr>
              <w:rPr>
                <w:rFonts w:asciiTheme="minorHAnsi" w:hAnsiTheme="minorHAnsi" w:cstheme="minorHAnsi"/>
                <w:color w:val="000000"/>
                <w:sz w:val="18"/>
                <w:szCs w:val="18"/>
              </w:rPr>
            </w:pPr>
            <w:r w:rsidRPr="00D95A9D">
              <w:rPr>
                <w:rFonts w:asciiTheme="minorHAnsi" w:hAnsiTheme="minorHAnsi" w:cstheme="minorHAnsi"/>
                <w:color w:val="000000"/>
                <w:sz w:val="18"/>
                <w:szCs w:val="18"/>
              </w:rPr>
              <w:t>Stat</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45D8F5C9"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2F59F73D"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296EA31F" w14:textId="77777777" w:rsidR="005975F4" w:rsidRPr="00D95A9D" w:rsidRDefault="005975F4" w:rsidP="00FD2B7D">
            <w:pPr>
              <w:tabs>
                <w:tab w:val="left" w:pos="1002"/>
              </w:tabs>
              <w:rPr>
                <w:rFonts w:asciiTheme="minorHAnsi" w:hAnsiTheme="minorHAnsi" w:cstheme="minorHAnsi"/>
                <w:sz w:val="18"/>
                <w:szCs w:val="18"/>
              </w:rPr>
            </w:pPr>
            <w:r w:rsidRPr="00D95A9D">
              <w:rPr>
                <w:rFonts w:asciiTheme="minorHAnsi" w:hAnsiTheme="minorHAnsi" w:cstheme="minorHAnsi"/>
                <w:sz w:val="18"/>
                <w:szCs w:val="18"/>
              </w:rPr>
              <w:t>Štát</w:t>
            </w:r>
          </w:p>
        </w:tc>
      </w:tr>
      <w:tr w:rsidR="001D3BAA" w:rsidRPr="00D95A9D" w14:paraId="6747EC24" w14:textId="77777777" w:rsidTr="00FD2B7D">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5B0805CD" w14:textId="77777777" w:rsidR="001D3BAA" w:rsidRPr="00D95A9D" w:rsidRDefault="001D3BAA" w:rsidP="001D3BAA">
            <w:pPr>
              <w:rPr>
                <w:rFonts w:asciiTheme="minorHAnsi" w:hAnsiTheme="minorHAnsi" w:cstheme="minorHAnsi"/>
                <w:color w:val="000000"/>
                <w:sz w:val="18"/>
                <w:szCs w:val="18"/>
              </w:rPr>
            </w:pPr>
            <w:r w:rsidRPr="00D95A9D">
              <w:rPr>
                <w:rFonts w:asciiTheme="minorHAnsi" w:hAnsiTheme="minorHAnsi" w:cstheme="minorHAnsi"/>
                <w:color w:val="000000"/>
                <w:sz w:val="18"/>
                <w:szCs w:val="18"/>
              </w:rPr>
              <w:t>Telefon</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5DD35D64"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10B2AFF4"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3214E953" w14:textId="6248B2ED" w:rsidR="001D3BAA" w:rsidRPr="00D95A9D" w:rsidRDefault="001D3BAA" w:rsidP="001D3BAA">
            <w:pPr>
              <w:tabs>
                <w:tab w:val="left" w:pos="1002"/>
              </w:tabs>
              <w:rPr>
                <w:rFonts w:asciiTheme="minorHAnsi" w:hAnsiTheme="minorHAnsi" w:cstheme="minorHAnsi"/>
                <w:sz w:val="18"/>
                <w:szCs w:val="18"/>
              </w:rPr>
            </w:pPr>
            <w:r w:rsidRPr="00F039E6">
              <w:rPr>
                <w:rFonts w:asciiTheme="minorHAnsi" w:hAnsiTheme="minorHAnsi" w:cstheme="minorBidi"/>
                <w:sz w:val="18"/>
                <w:szCs w:val="18"/>
              </w:rPr>
              <w:t>Telefón – voľný text</w:t>
            </w:r>
          </w:p>
        </w:tc>
      </w:tr>
      <w:tr w:rsidR="001D3BAA" w:rsidRPr="00D95A9D" w14:paraId="7DF28F85" w14:textId="77777777" w:rsidTr="00FD2B7D">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4D3B1CDC" w14:textId="77777777" w:rsidR="001D3BAA" w:rsidRPr="00D95A9D" w:rsidRDefault="001D3BAA" w:rsidP="001D3BAA">
            <w:pPr>
              <w:rPr>
                <w:rFonts w:asciiTheme="minorHAnsi" w:hAnsiTheme="minorHAnsi" w:cstheme="minorHAnsi"/>
                <w:color w:val="000000"/>
                <w:sz w:val="18"/>
                <w:szCs w:val="18"/>
              </w:rPr>
            </w:pPr>
            <w:r w:rsidRPr="00D95A9D">
              <w:rPr>
                <w:rFonts w:asciiTheme="minorHAnsi" w:hAnsiTheme="minorHAnsi" w:cstheme="minorHAnsi"/>
                <w:color w:val="000000"/>
                <w:sz w:val="18"/>
                <w:szCs w:val="18"/>
              </w:rPr>
              <w:t>Email</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6FCF0075"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73516EDA"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1616A632" w14:textId="1A05102E" w:rsidR="001D3BAA" w:rsidRPr="00D95A9D" w:rsidRDefault="001D3BAA" w:rsidP="001D3BAA">
            <w:pPr>
              <w:tabs>
                <w:tab w:val="left" w:pos="1002"/>
              </w:tabs>
              <w:rPr>
                <w:rFonts w:asciiTheme="minorHAnsi" w:hAnsiTheme="minorHAnsi" w:cstheme="minorHAnsi"/>
                <w:sz w:val="18"/>
                <w:szCs w:val="18"/>
              </w:rPr>
            </w:pPr>
            <w:r w:rsidRPr="00F039E6">
              <w:rPr>
                <w:rFonts w:asciiTheme="minorHAnsi" w:hAnsiTheme="minorHAnsi" w:cstheme="minorBidi"/>
                <w:sz w:val="18"/>
                <w:szCs w:val="18"/>
              </w:rPr>
              <w:t>E-mailová adresa – voľný text</w:t>
            </w:r>
          </w:p>
        </w:tc>
      </w:tr>
      <w:tr w:rsidR="001D3BAA" w:rsidRPr="00D95A9D" w14:paraId="6D58AF67" w14:textId="77777777" w:rsidTr="00FD2B7D">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5D78ECD5" w14:textId="77777777" w:rsidR="001D3BAA" w:rsidRPr="00D95A9D" w:rsidRDefault="001D3BAA" w:rsidP="001D3BAA">
            <w:pPr>
              <w:rPr>
                <w:rFonts w:asciiTheme="minorHAnsi" w:hAnsiTheme="minorHAnsi" w:cstheme="minorHAnsi"/>
                <w:color w:val="000000"/>
                <w:sz w:val="18"/>
                <w:szCs w:val="18"/>
              </w:rPr>
            </w:pPr>
            <w:r w:rsidRPr="00D95A9D">
              <w:rPr>
                <w:rFonts w:asciiTheme="minorHAnsi" w:hAnsiTheme="minorHAnsi" w:cstheme="minorHAnsi"/>
                <w:color w:val="000000"/>
                <w:sz w:val="18"/>
                <w:szCs w:val="18"/>
              </w:rPr>
              <w:t>Meno</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0322899D"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A (pre zápis)</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5F060488"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04E8AD9A" w14:textId="77777777" w:rsidR="001D3BAA" w:rsidRPr="00D95A9D" w:rsidRDefault="001D3BAA" w:rsidP="001D3BAA">
            <w:pPr>
              <w:tabs>
                <w:tab w:val="left" w:pos="1002"/>
              </w:tabs>
              <w:rPr>
                <w:rFonts w:asciiTheme="minorHAnsi" w:hAnsiTheme="minorHAnsi" w:cstheme="minorHAnsi"/>
                <w:sz w:val="18"/>
                <w:szCs w:val="18"/>
              </w:rPr>
            </w:pPr>
          </w:p>
        </w:tc>
      </w:tr>
      <w:tr w:rsidR="001D3BAA" w:rsidRPr="00D95A9D" w14:paraId="28631893" w14:textId="77777777" w:rsidTr="00FD2B7D">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7E4E070A" w14:textId="77777777" w:rsidR="001D3BAA" w:rsidRPr="00D95A9D" w:rsidRDefault="001D3BAA" w:rsidP="001D3BAA">
            <w:pPr>
              <w:rPr>
                <w:rFonts w:asciiTheme="minorHAnsi" w:hAnsiTheme="minorHAnsi" w:cstheme="minorHAnsi"/>
                <w:color w:val="000000"/>
                <w:sz w:val="18"/>
                <w:szCs w:val="18"/>
              </w:rPr>
            </w:pPr>
            <w:r w:rsidRPr="00D95A9D">
              <w:rPr>
                <w:rFonts w:asciiTheme="minorHAnsi" w:hAnsiTheme="minorHAnsi" w:cstheme="minorHAnsi"/>
                <w:color w:val="000000"/>
                <w:sz w:val="18"/>
                <w:szCs w:val="18"/>
              </w:rPr>
              <w:t>Priezvisko</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1270F7F5"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A (pre zápis)</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12E52615"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7BF2B051" w14:textId="77777777" w:rsidR="001D3BAA" w:rsidRPr="00D95A9D" w:rsidRDefault="001D3BAA" w:rsidP="001D3BAA">
            <w:pPr>
              <w:tabs>
                <w:tab w:val="left" w:pos="1002"/>
              </w:tabs>
              <w:rPr>
                <w:rFonts w:asciiTheme="minorHAnsi" w:hAnsiTheme="minorHAnsi" w:cstheme="minorHAnsi"/>
                <w:sz w:val="18"/>
                <w:szCs w:val="18"/>
              </w:rPr>
            </w:pPr>
          </w:p>
        </w:tc>
      </w:tr>
      <w:tr w:rsidR="001D3BAA" w:rsidRPr="00D95A9D" w14:paraId="1FD79012" w14:textId="77777777" w:rsidTr="00FD2B7D">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7CB290B2" w14:textId="77777777" w:rsidR="001D3BAA" w:rsidRPr="00D95A9D" w:rsidRDefault="001D3BAA" w:rsidP="001D3BAA">
            <w:pPr>
              <w:rPr>
                <w:rFonts w:asciiTheme="minorHAnsi" w:hAnsiTheme="minorHAnsi" w:cstheme="minorHAnsi"/>
                <w:color w:val="000000"/>
                <w:sz w:val="18"/>
                <w:szCs w:val="18"/>
              </w:rPr>
            </w:pPr>
            <w:r w:rsidRPr="00D95A9D">
              <w:rPr>
                <w:rFonts w:asciiTheme="minorHAnsi" w:hAnsiTheme="minorHAnsi" w:cstheme="minorHAnsi"/>
                <w:color w:val="000000"/>
                <w:sz w:val="18"/>
                <w:szCs w:val="18"/>
              </w:rPr>
              <w:t>ZdravotnickaOdbornost</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6965FFF0"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A (pre zápis)</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09187D06"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Číselník</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0B80F2B3" w14:textId="77777777" w:rsidR="001D3BAA" w:rsidRPr="00D95A9D" w:rsidRDefault="001D3BAA" w:rsidP="001D3BAA">
            <w:pPr>
              <w:tabs>
                <w:tab w:val="left" w:pos="1002"/>
              </w:tabs>
              <w:rPr>
                <w:rFonts w:asciiTheme="minorHAnsi" w:hAnsiTheme="minorHAnsi" w:cstheme="minorHAnsi"/>
                <w:sz w:val="18"/>
                <w:szCs w:val="18"/>
              </w:rPr>
            </w:pPr>
            <w:r w:rsidRPr="00D95A9D">
              <w:rPr>
                <w:rFonts w:asciiTheme="minorHAnsi" w:hAnsiTheme="minorHAnsi" w:cstheme="minorHAnsi"/>
                <w:sz w:val="18"/>
                <w:szCs w:val="18"/>
              </w:rPr>
              <w:t>Odbornosť zdravotníckeho pracovníka</w:t>
            </w:r>
          </w:p>
          <w:p w14:paraId="6CEB743F" w14:textId="77777777" w:rsidR="001D3BAA" w:rsidRPr="00D95A9D" w:rsidRDefault="001D3BAA" w:rsidP="001D3BAA">
            <w:pPr>
              <w:tabs>
                <w:tab w:val="left" w:pos="1002"/>
              </w:tabs>
              <w:rPr>
                <w:rFonts w:asciiTheme="minorHAnsi" w:hAnsiTheme="minorHAnsi" w:cstheme="minorHAnsi"/>
                <w:sz w:val="18"/>
                <w:szCs w:val="18"/>
              </w:rPr>
            </w:pPr>
            <w:r w:rsidRPr="00D95A9D">
              <w:rPr>
                <w:rFonts w:asciiTheme="minorHAnsi" w:hAnsiTheme="minorHAnsi" w:cstheme="minorHAnsi"/>
                <w:sz w:val="18"/>
                <w:szCs w:val="18"/>
              </w:rPr>
              <w:t>Položka z JRÚZ číselníka 1.3.158.00165387.100.10.34</w:t>
            </w:r>
          </w:p>
        </w:tc>
      </w:tr>
      <w:tr w:rsidR="001D3BAA" w:rsidRPr="00D95A9D" w14:paraId="634C5C90" w14:textId="77777777" w:rsidTr="00FD2B7D">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2BBECDB2" w14:textId="77777777" w:rsidR="001D3BAA" w:rsidRPr="00D95A9D" w:rsidRDefault="001D3BAA" w:rsidP="001D3BAA">
            <w:pPr>
              <w:rPr>
                <w:rFonts w:asciiTheme="minorHAnsi" w:hAnsiTheme="minorHAnsi" w:cstheme="minorHAnsi"/>
                <w:color w:val="000000"/>
                <w:sz w:val="18"/>
                <w:szCs w:val="18"/>
              </w:rPr>
            </w:pPr>
            <w:r w:rsidRPr="00D95A9D">
              <w:rPr>
                <w:rFonts w:asciiTheme="minorHAnsi" w:hAnsiTheme="minorHAnsi" w:cstheme="minorHAnsi"/>
                <w:color w:val="000000"/>
                <w:sz w:val="18"/>
                <w:szCs w:val="18"/>
              </w:rPr>
              <w:t>KodZPr</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51E5E042"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7AD91F76"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7698E9C0" w14:textId="77777777" w:rsidR="001D3BAA" w:rsidRPr="00D95A9D" w:rsidRDefault="001D3BAA" w:rsidP="001D3BAA">
            <w:pPr>
              <w:tabs>
                <w:tab w:val="left" w:pos="1002"/>
              </w:tabs>
              <w:rPr>
                <w:rFonts w:asciiTheme="minorHAnsi" w:hAnsiTheme="minorHAnsi" w:cstheme="minorHAnsi"/>
                <w:sz w:val="18"/>
                <w:szCs w:val="18"/>
              </w:rPr>
            </w:pPr>
            <w:r w:rsidRPr="00D95A9D">
              <w:rPr>
                <w:rFonts w:asciiTheme="minorHAnsi" w:hAnsiTheme="minorHAnsi" w:cstheme="minorHAnsi"/>
                <w:sz w:val="18"/>
                <w:szCs w:val="18"/>
              </w:rPr>
              <w:t>Kód zdravotného pracovníka</w:t>
            </w:r>
          </w:p>
        </w:tc>
      </w:tr>
      <w:tr w:rsidR="001D3BAA" w:rsidRPr="00D95A9D" w14:paraId="496CD23A" w14:textId="77777777" w:rsidTr="00FD2B7D">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0387FD39" w14:textId="77777777" w:rsidR="001D3BAA" w:rsidRPr="00D95A9D" w:rsidRDefault="001D3BAA" w:rsidP="001D3BAA">
            <w:pPr>
              <w:rPr>
                <w:rFonts w:asciiTheme="minorHAnsi" w:hAnsiTheme="minorHAnsi" w:cstheme="minorHAnsi"/>
                <w:color w:val="000000"/>
                <w:sz w:val="18"/>
                <w:szCs w:val="18"/>
              </w:rPr>
            </w:pPr>
            <w:r w:rsidRPr="00D95A9D">
              <w:rPr>
                <w:rFonts w:asciiTheme="minorHAnsi" w:hAnsiTheme="minorHAnsi" w:cstheme="minorHAnsi"/>
                <w:color w:val="000000"/>
                <w:sz w:val="18"/>
                <w:szCs w:val="18"/>
              </w:rPr>
              <w:t>KodOUPZS</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130A1F52"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06603554"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33EA9542" w14:textId="77777777" w:rsidR="001D3BAA" w:rsidRPr="00D95A9D" w:rsidRDefault="001D3BAA" w:rsidP="001D3BAA">
            <w:pPr>
              <w:tabs>
                <w:tab w:val="left" w:pos="1002"/>
              </w:tabs>
              <w:rPr>
                <w:rFonts w:asciiTheme="minorHAnsi" w:hAnsiTheme="minorHAnsi" w:cstheme="minorHAnsi"/>
                <w:sz w:val="18"/>
                <w:szCs w:val="18"/>
              </w:rPr>
            </w:pPr>
            <w:r w:rsidRPr="00D95A9D">
              <w:rPr>
                <w:rFonts w:asciiTheme="minorHAnsi" w:hAnsiTheme="minorHAnsi" w:cstheme="minorHAnsi"/>
                <w:sz w:val="18"/>
                <w:szCs w:val="18"/>
              </w:rPr>
              <w:t>Kód odborného útvaru PZS</w:t>
            </w:r>
          </w:p>
        </w:tc>
      </w:tr>
      <w:tr w:rsidR="001D3BAA" w:rsidRPr="00D95A9D" w14:paraId="39003A1A" w14:textId="77777777" w:rsidTr="00FD2B7D">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6EC9DF52" w14:textId="77777777" w:rsidR="001D3BAA" w:rsidRPr="00D95A9D" w:rsidRDefault="001D3BAA" w:rsidP="001D3BAA">
            <w:pPr>
              <w:rPr>
                <w:rFonts w:asciiTheme="minorHAnsi" w:hAnsiTheme="minorHAnsi" w:cstheme="minorHAnsi"/>
                <w:color w:val="000000"/>
                <w:sz w:val="18"/>
                <w:szCs w:val="18"/>
              </w:rPr>
            </w:pPr>
            <w:r w:rsidRPr="00D95A9D">
              <w:rPr>
                <w:rFonts w:asciiTheme="minorHAnsi" w:hAnsiTheme="minorHAnsi" w:cstheme="minorHAnsi"/>
                <w:color w:val="000000"/>
                <w:sz w:val="18"/>
                <w:szCs w:val="18"/>
              </w:rPr>
              <w:t>NazovPZS</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51894E57"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1B8F3BB2"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60F1D834" w14:textId="77777777" w:rsidR="001D3BAA" w:rsidRPr="00D95A9D" w:rsidRDefault="001D3BAA" w:rsidP="001D3BAA">
            <w:pPr>
              <w:tabs>
                <w:tab w:val="left" w:pos="1002"/>
              </w:tabs>
              <w:rPr>
                <w:rFonts w:asciiTheme="minorHAnsi" w:hAnsiTheme="minorHAnsi" w:cstheme="minorHAnsi"/>
                <w:sz w:val="18"/>
                <w:szCs w:val="18"/>
              </w:rPr>
            </w:pPr>
            <w:r w:rsidRPr="00D95A9D">
              <w:rPr>
                <w:rFonts w:asciiTheme="minorHAnsi" w:hAnsiTheme="minorHAnsi" w:cstheme="minorHAnsi"/>
                <w:sz w:val="18"/>
                <w:szCs w:val="18"/>
              </w:rPr>
              <w:t>Názov PZS</w:t>
            </w:r>
          </w:p>
        </w:tc>
      </w:tr>
      <w:tr w:rsidR="001D3BAA" w:rsidRPr="00D95A9D" w14:paraId="16405574" w14:textId="77777777" w:rsidTr="00FD2B7D">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58C1D0E9" w14:textId="77777777" w:rsidR="001D3BAA" w:rsidRPr="00D95A9D" w:rsidRDefault="001D3BAA" w:rsidP="001D3BAA">
            <w:pPr>
              <w:rPr>
                <w:rFonts w:asciiTheme="minorHAnsi" w:hAnsiTheme="minorHAnsi" w:cstheme="minorHAnsi"/>
                <w:color w:val="000000"/>
                <w:sz w:val="18"/>
                <w:szCs w:val="18"/>
              </w:rPr>
            </w:pPr>
            <w:r w:rsidRPr="00D95A9D">
              <w:rPr>
                <w:rFonts w:asciiTheme="minorHAnsi" w:hAnsiTheme="minorHAnsi" w:cstheme="minorHAnsi"/>
                <w:color w:val="000000"/>
                <w:sz w:val="18"/>
                <w:szCs w:val="18"/>
              </w:rPr>
              <w:t>NazovOUPZS</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1E784FD7"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089BB2BE"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5824C903" w14:textId="77777777" w:rsidR="001D3BAA" w:rsidRPr="00D95A9D" w:rsidRDefault="001D3BAA" w:rsidP="001D3BAA">
            <w:pPr>
              <w:tabs>
                <w:tab w:val="left" w:pos="1002"/>
              </w:tabs>
              <w:rPr>
                <w:rFonts w:asciiTheme="minorHAnsi" w:hAnsiTheme="minorHAnsi" w:cstheme="minorHAnsi"/>
                <w:sz w:val="18"/>
                <w:szCs w:val="18"/>
              </w:rPr>
            </w:pPr>
            <w:r w:rsidRPr="00D95A9D">
              <w:rPr>
                <w:rFonts w:asciiTheme="minorHAnsi" w:hAnsiTheme="minorHAnsi" w:cstheme="minorHAnsi"/>
                <w:sz w:val="18"/>
                <w:szCs w:val="18"/>
              </w:rPr>
              <w:t>Názov odborného útvaru PZS</w:t>
            </w:r>
          </w:p>
        </w:tc>
      </w:tr>
      <w:tr w:rsidR="001D3BAA" w:rsidRPr="00D95A9D" w14:paraId="1B9CDEF2" w14:textId="77777777" w:rsidTr="00FD2B7D">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3D1B030E" w14:textId="77777777" w:rsidR="001D3BAA" w:rsidRPr="00D95A9D" w:rsidRDefault="001D3BAA" w:rsidP="001D3BAA">
            <w:pPr>
              <w:rPr>
                <w:rFonts w:asciiTheme="minorHAnsi" w:hAnsiTheme="minorHAnsi" w:cstheme="minorHAnsi"/>
                <w:color w:val="000000"/>
                <w:sz w:val="18"/>
                <w:szCs w:val="18"/>
              </w:rPr>
            </w:pPr>
            <w:r w:rsidRPr="00D95A9D">
              <w:rPr>
                <w:rFonts w:asciiTheme="minorHAnsi" w:hAnsiTheme="minorHAnsi" w:cstheme="minorHAnsi"/>
                <w:color w:val="000000"/>
                <w:sz w:val="18"/>
                <w:szCs w:val="18"/>
              </w:rPr>
              <w:t>DruhOdbornejCinnosti</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5051079A"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4F9D7EC7"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Číselník</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68157E58" w14:textId="77777777" w:rsidR="001D3BAA" w:rsidRPr="00D95A9D" w:rsidRDefault="001D3BAA" w:rsidP="001D3BAA">
            <w:pPr>
              <w:tabs>
                <w:tab w:val="left" w:pos="1002"/>
              </w:tabs>
              <w:rPr>
                <w:rFonts w:asciiTheme="minorHAnsi" w:hAnsiTheme="minorHAnsi" w:cstheme="minorHAnsi"/>
                <w:sz w:val="18"/>
                <w:szCs w:val="18"/>
              </w:rPr>
            </w:pPr>
            <w:r w:rsidRPr="00D95A9D">
              <w:rPr>
                <w:rFonts w:asciiTheme="minorHAnsi" w:hAnsiTheme="minorHAnsi" w:cstheme="minorHAnsi"/>
                <w:sz w:val="18"/>
                <w:szCs w:val="18"/>
              </w:rPr>
              <w:t>Druh odbornej činnosti</w:t>
            </w:r>
          </w:p>
        </w:tc>
      </w:tr>
      <w:tr w:rsidR="001D3BAA" w:rsidRPr="00D95A9D" w14:paraId="72CD90C8" w14:textId="77777777" w:rsidTr="00FD2B7D">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6C21AFBF" w14:textId="77777777" w:rsidR="001D3BAA" w:rsidRPr="00D95A9D" w:rsidRDefault="001D3BAA" w:rsidP="001D3BAA">
            <w:pPr>
              <w:rPr>
                <w:rFonts w:asciiTheme="minorHAnsi" w:hAnsiTheme="minorHAnsi" w:cstheme="minorHAnsi"/>
                <w:color w:val="000000"/>
                <w:sz w:val="18"/>
                <w:szCs w:val="18"/>
              </w:rPr>
            </w:pPr>
            <w:r w:rsidRPr="00D95A9D">
              <w:rPr>
                <w:rFonts w:asciiTheme="minorHAnsi" w:hAnsiTheme="minorHAnsi" w:cstheme="minorHAnsi"/>
                <w:color w:val="000000"/>
                <w:sz w:val="18"/>
                <w:szCs w:val="18"/>
              </w:rPr>
              <w:t>Autor</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63601750"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786B4BAC"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4743101A" w14:textId="77777777" w:rsidR="001D3BAA" w:rsidRPr="00D95A9D" w:rsidRDefault="001D3BAA" w:rsidP="001D3BAA">
            <w:pPr>
              <w:tabs>
                <w:tab w:val="left" w:pos="1002"/>
              </w:tabs>
              <w:rPr>
                <w:rFonts w:asciiTheme="minorHAnsi" w:hAnsiTheme="minorHAnsi" w:cstheme="minorHAnsi"/>
                <w:sz w:val="18"/>
                <w:szCs w:val="18"/>
              </w:rPr>
            </w:pPr>
          </w:p>
        </w:tc>
      </w:tr>
      <w:tr w:rsidR="001D3BAA" w:rsidRPr="00D95A9D" w14:paraId="36171232" w14:textId="77777777" w:rsidTr="00FD2B7D">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5338329B" w14:textId="77777777" w:rsidR="001D3BAA" w:rsidRPr="00D95A9D" w:rsidRDefault="001D3BAA" w:rsidP="001D3BAA">
            <w:pPr>
              <w:rPr>
                <w:rFonts w:asciiTheme="minorHAnsi" w:hAnsiTheme="minorHAnsi" w:cstheme="minorHAnsi"/>
                <w:color w:val="000000"/>
                <w:sz w:val="18"/>
                <w:szCs w:val="18"/>
              </w:rPr>
            </w:pPr>
            <w:r w:rsidRPr="00D95A9D">
              <w:rPr>
                <w:rFonts w:asciiTheme="minorHAnsi" w:hAnsiTheme="minorHAnsi" w:cstheme="minorHAnsi"/>
                <w:color w:val="000000"/>
                <w:sz w:val="18"/>
                <w:szCs w:val="18"/>
              </w:rPr>
              <w:t>IdZdrPrac</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2DFA3828"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A (pre zápis)</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734913D2"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Číselník</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558A4F75" w14:textId="77777777" w:rsidR="001D3BAA" w:rsidRPr="00D95A9D" w:rsidRDefault="001D3BAA" w:rsidP="001D3BAA">
            <w:pPr>
              <w:tabs>
                <w:tab w:val="left" w:pos="1002"/>
              </w:tabs>
              <w:rPr>
                <w:rFonts w:asciiTheme="minorHAnsi" w:hAnsiTheme="minorHAnsi" w:cstheme="minorHAnsi"/>
                <w:sz w:val="18"/>
                <w:szCs w:val="18"/>
              </w:rPr>
            </w:pPr>
            <w:r w:rsidRPr="00D95A9D">
              <w:rPr>
                <w:rFonts w:asciiTheme="minorHAnsi" w:hAnsiTheme="minorHAnsi" w:cstheme="minorHAnsi"/>
                <w:sz w:val="18"/>
                <w:szCs w:val="18"/>
              </w:rPr>
              <w:t>Identifikátor zdravotníckeho pracovníka z JRÚZ registra 1.3.158.00165387.100.40.90</w:t>
            </w:r>
          </w:p>
        </w:tc>
      </w:tr>
      <w:tr w:rsidR="001D3BAA" w:rsidRPr="00D95A9D" w14:paraId="5D705D67" w14:textId="77777777" w:rsidTr="00FD2B7D">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2E21E813" w14:textId="77777777" w:rsidR="001D3BAA" w:rsidRPr="00D95A9D" w:rsidRDefault="001D3BAA" w:rsidP="001D3BAA">
            <w:pPr>
              <w:rPr>
                <w:rFonts w:asciiTheme="minorHAnsi" w:hAnsiTheme="minorHAnsi" w:cstheme="minorHAnsi"/>
                <w:color w:val="000000"/>
                <w:sz w:val="18"/>
                <w:szCs w:val="18"/>
              </w:rPr>
            </w:pPr>
            <w:r w:rsidRPr="00D95A9D">
              <w:rPr>
                <w:rFonts w:asciiTheme="minorHAnsi" w:hAnsiTheme="minorHAnsi" w:cstheme="minorHAnsi"/>
                <w:color w:val="000000"/>
                <w:sz w:val="18"/>
                <w:szCs w:val="18"/>
              </w:rPr>
              <w:t>DatumZaznamenania</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65D0E78F"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1A503DCE"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Timestamp</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135FCE0C" w14:textId="77777777" w:rsidR="001D3BAA" w:rsidRPr="00D95A9D" w:rsidRDefault="001D3BAA" w:rsidP="001D3BAA">
            <w:pPr>
              <w:tabs>
                <w:tab w:val="left" w:pos="1002"/>
              </w:tabs>
              <w:rPr>
                <w:rFonts w:asciiTheme="minorHAnsi" w:hAnsiTheme="minorHAnsi" w:cstheme="minorHAnsi"/>
                <w:sz w:val="18"/>
                <w:szCs w:val="18"/>
              </w:rPr>
            </w:pPr>
          </w:p>
        </w:tc>
      </w:tr>
    </w:tbl>
    <w:p w14:paraId="3ABC175A" w14:textId="77777777" w:rsidR="00585A0F" w:rsidRPr="0050720E" w:rsidRDefault="34661EDB" w:rsidP="00B50180">
      <w:pPr>
        <w:pStyle w:val="Nadpis2"/>
      </w:pPr>
      <w:bookmarkStart w:id="325" w:name="_Toc56172033"/>
      <w:r>
        <w:t>Zložené elementy</w:t>
      </w:r>
      <w:bookmarkEnd w:id="325"/>
    </w:p>
    <w:p w14:paraId="5CD8B6DA" w14:textId="77777777" w:rsidR="00585A0F" w:rsidRPr="00D95A9D" w:rsidRDefault="00585A0F" w:rsidP="00585A0F"/>
    <w:p w14:paraId="00EBBD43" w14:textId="77777777" w:rsidR="00756D5B" w:rsidRPr="00D95A9D" w:rsidRDefault="4B1F096C" w:rsidP="00756D5B">
      <w:pPr>
        <w:jc w:val="both"/>
      </w:pPr>
      <w:r w:rsidRPr="00D95A9D">
        <w:t>Zložené elementy sa nachádzajú vo vyšších častiach jednotlivých archetypov správy z vyšetrenia a sú spoločné pre všetky časti:</w:t>
      </w:r>
      <w:bookmarkStart w:id="326" w:name="_Odporúčané_vyšetrenie"/>
      <w:bookmarkStart w:id="327" w:name="_Diagnostický_záver"/>
      <w:bookmarkStart w:id="328" w:name="Diagnosticky_zaver"/>
      <w:bookmarkEnd w:id="326"/>
      <w:bookmarkEnd w:id="327"/>
    </w:p>
    <w:p w14:paraId="6EC874AD" w14:textId="77777777" w:rsidR="00585A0F" w:rsidRPr="0050720E" w:rsidRDefault="34661EDB" w:rsidP="00B50180">
      <w:pPr>
        <w:pStyle w:val="Nadpis3"/>
      </w:pPr>
      <w:bookmarkStart w:id="329" w:name="_Diagnóza"/>
      <w:bookmarkStart w:id="330" w:name="_Toc56172034"/>
      <w:bookmarkEnd w:id="329"/>
      <w:r>
        <w:t>Diagnóza</w:t>
      </w:r>
      <w:bookmarkEnd w:id="330"/>
    </w:p>
    <w:p w14:paraId="1B30F9AD" w14:textId="77777777" w:rsidR="00772FD5" w:rsidRPr="00D95A9D" w:rsidRDefault="4B1F096C" w:rsidP="00772FD5">
      <w:r w:rsidRPr="00D95A9D">
        <w:t>CEN-EN13606-CLUSTER.Diagnoza.v1, ktorý popisuje stanovenú diagnózu</w:t>
      </w:r>
    </w:p>
    <w:p w14:paraId="40E7255C" w14:textId="77777777" w:rsidR="00772FD5" w:rsidRPr="00D95A9D" w:rsidRDefault="00772FD5" w:rsidP="00772FD5"/>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74"/>
        <w:gridCol w:w="7219"/>
      </w:tblGrid>
      <w:tr w:rsidR="00301468" w:rsidRPr="00D95A9D" w14:paraId="5C8D89B0" w14:textId="77777777" w:rsidTr="00FD2B7D">
        <w:trPr>
          <w:trHeight w:val="182"/>
          <w:tblHeader/>
        </w:trPr>
        <w:tc>
          <w:tcPr>
            <w:tcW w:w="2274" w:type="dxa"/>
            <w:shd w:val="clear" w:color="auto" w:fill="002060"/>
            <w:vAlign w:val="center"/>
          </w:tcPr>
          <w:bookmarkEnd w:id="328"/>
          <w:p w14:paraId="7E910725" w14:textId="77777777" w:rsidR="00301468" w:rsidRPr="00D95A9D" w:rsidRDefault="6DE4F7B8" w:rsidP="00FD2B7D">
            <w:pPr>
              <w:rPr>
                <w:color w:val="FFFFFF" w:themeColor="background2"/>
                <w:sz w:val="18"/>
                <w:szCs w:val="18"/>
              </w:rPr>
            </w:pPr>
            <w:r w:rsidRPr="00D95A9D">
              <w:rPr>
                <w:sz w:val="18"/>
                <w:szCs w:val="18"/>
              </w:rPr>
              <w:lastRenderedPageBreak/>
              <w:t>ADL - Element/Ontology/text:</w:t>
            </w:r>
          </w:p>
        </w:tc>
        <w:tc>
          <w:tcPr>
            <w:tcW w:w="7219" w:type="dxa"/>
            <w:shd w:val="clear" w:color="auto" w:fill="002060"/>
            <w:vAlign w:val="center"/>
          </w:tcPr>
          <w:p w14:paraId="1CCC16A5" w14:textId="77777777" w:rsidR="00301468" w:rsidRPr="00D95A9D" w:rsidRDefault="6DE4F7B8" w:rsidP="00FD2B7D">
            <w:pPr>
              <w:rPr>
                <w:color w:val="FFFFFF" w:themeColor="background2"/>
                <w:sz w:val="18"/>
                <w:szCs w:val="18"/>
              </w:rPr>
            </w:pPr>
            <w:r w:rsidRPr="00D95A9D">
              <w:rPr>
                <w:color w:val="FFFFFF" w:themeColor="background2"/>
                <w:sz w:val="18"/>
                <w:szCs w:val="18"/>
              </w:rPr>
              <w:t>Popis:</w:t>
            </w:r>
          </w:p>
        </w:tc>
      </w:tr>
      <w:tr w:rsidR="00301468" w:rsidRPr="00D95A9D" w14:paraId="56469144" w14:textId="77777777" w:rsidTr="00FD2B7D">
        <w:trPr>
          <w:trHeight w:val="951"/>
        </w:trPr>
        <w:tc>
          <w:tcPr>
            <w:tcW w:w="2274" w:type="dxa"/>
          </w:tcPr>
          <w:p w14:paraId="3CE8054C" w14:textId="77777777" w:rsidR="00301468" w:rsidRPr="00D95A9D" w:rsidRDefault="4B1F096C" w:rsidP="4B1F096C">
            <w:pPr>
              <w:rPr>
                <w:sz w:val="18"/>
                <w:szCs w:val="18"/>
              </w:rPr>
            </w:pPr>
            <w:r w:rsidRPr="00D95A9D">
              <w:rPr>
                <w:sz w:val="18"/>
                <w:szCs w:val="18"/>
              </w:rPr>
              <w:t>Kód diagnózy</w:t>
            </w:r>
          </w:p>
          <w:p w14:paraId="2C1FFEB7" w14:textId="77777777" w:rsidR="00772FD5" w:rsidRPr="00D95A9D" w:rsidRDefault="4B1F096C" w:rsidP="4B1F096C">
            <w:pPr>
              <w:rPr>
                <w:sz w:val="18"/>
                <w:szCs w:val="18"/>
              </w:rPr>
            </w:pPr>
            <w:r w:rsidRPr="00D95A9D">
              <w:rPr>
                <w:sz w:val="18"/>
                <w:szCs w:val="18"/>
              </w:rPr>
              <w:t>(D.1)</w:t>
            </w:r>
          </w:p>
        </w:tc>
        <w:tc>
          <w:tcPr>
            <w:tcW w:w="7219" w:type="dxa"/>
          </w:tcPr>
          <w:p w14:paraId="627B7E9B" w14:textId="77777777" w:rsidR="00301468" w:rsidRPr="00D95A9D" w:rsidRDefault="4B1F096C" w:rsidP="4B1F096C">
            <w:pPr>
              <w:rPr>
                <w:sz w:val="18"/>
                <w:szCs w:val="18"/>
              </w:rPr>
            </w:pPr>
            <w:r w:rsidRPr="00D95A9D">
              <w:rPr>
                <w:sz w:val="18"/>
                <w:szCs w:val="18"/>
              </w:rPr>
              <w:t>Stanovuje diagnózu pacienta, ktorú je možné stanoviť pred odoslaním na odborné vyšetrenie prostredníctvom výmenného lístka alebo ako finálnu diagnózu pre stanovenie finálnej diagnózy</w:t>
            </w:r>
          </w:p>
          <w:p w14:paraId="36B4EF21" w14:textId="77777777" w:rsidR="00301468" w:rsidRPr="00D95A9D" w:rsidRDefault="4B1F096C" w:rsidP="4B1F096C">
            <w:pPr>
              <w:rPr>
                <w:sz w:val="18"/>
                <w:szCs w:val="18"/>
              </w:rPr>
            </w:pPr>
            <w:r w:rsidRPr="00D95A9D">
              <w:rPr>
                <w:sz w:val="18"/>
                <w:szCs w:val="18"/>
              </w:rPr>
              <w:t>OID: 1.3.158.00165387.100.10.25</w:t>
            </w:r>
          </w:p>
        </w:tc>
      </w:tr>
      <w:tr w:rsidR="00301468" w:rsidRPr="00D95A9D" w14:paraId="6EAAFFFC" w14:textId="77777777" w:rsidTr="00FD2B7D">
        <w:trPr>
          <w:trHeight w:val="378"/>
        </w:trPr>
        <w:tc>
          <w:tcPr>
            <w:tcW w:w="2274" w:type="dxa"/>
          </w:tcPr>
          <w:p w14:paraId="6C3FB418" w14:textId="77777777" w:rsidR="00301468" w:rsidRPr="00D95A9D" w:rsidRDefault="4B1F096C" w:rsidP="4B1F096C">
            <w:pPr>
              <w:rPr>
                <w:sz w:val="18"/>
                <w:szCs w:val="18"/>
              </w:rPr>
            </w:pPr>
            <w:r w:rsidRPr="00D95A9D">
              <w:rPr>
                <w:sz w:val="18"/>
                <w:szCs w:val="18"/>
              </w:rPr>
              <w:t>Upresnenie</w:t>
            </w:r>
          </w:p>
          <w:p w14:paraId="62ECE71D" w14:textId="77777777" w:rsidR="00772FD5" w:rsidRPr="00D95A9D" w:rsidRDefault="4B1F096C" w:rsidP="4B1F096C">
            <w:pPr>
              <w:rPr>
                <w:sz w:val="18"/>
                <w:szCs w:val="18"/>
              </w:rPr>
            </w:pPr>
            <w:r w:rsidRPr="00D95A9D">
              <w:rPr>
                <w:sz w:val="18"/>
                <w:szCs w:val="18"/>
              </w:rPr>
              <w:t>(D.2)</w:t>
            </w:r>
          </w:p>
        </w:tc>
        <w:tc>
          <w:tcPr>
            <w:tcW w:w="7219" w:type="dxa"/>
          </w:tcPr>
          <w:p w14:paraId="356B410A" w14:textId="77777777" w:rsidR="00301468" w:rsidRPr="00D95A9D" w:rsidRDefault="4B1F096C" w:rsidP="4B1F096C">
            <w:pPr>
              <w:rPr>
                <w:sz w:val="18"/>
                <w:szCs w:val="18"/>
              </w:rPr>
            </w:pPr>
            <w:r w:rsidRPr="00D95A9D">
              <w:rPr>
                <w:sz w:val="18"/>
                <w:szCs w:val="18"/>
              </w:rPr>
              <w:t>Umožňuje lekárovi doplniť informáciu stanovenú číselníkom z MKCH 10 prostredníctvom voľného textu</w:t>
            </w:r>
          </w:p>
        </w:tc>
      </w:tr>
    </w:tbl>
    <w:p w14:paraId="312B6135" w14:textId="77777777" w:rsidR="00585A0F" w:rsidRPr="0050720E" w:rsidRDefault="34661EDB" w:rsidP="00B50180">
      <w:pPr>
        <w:pStyle w:val="Nadpis3"/>
      </w:pPr>
      <w:bookmarkStart w:id="331" w:name="_Medikácia"/>
      <w:bookmarkStart w:id="332" w:name="_Zdravotnícky_pracovník"/>
      <w:bookmarkStart w:id="333" w:name="_Toc56172035"/>
      <w:bookmarkEnd w:id="331"/>
      <w:bookmarkEnd w:id="332"/>
      <w:r>
        <w:t>Zdravotnícky pracovník</w:t>
      </w:r>
      <w:bookmarkEnd w:id="333"/>
    </w:p>
    <w:p w14:paraId="683CEF11" w14:textId="77777777" w:rsidR="00772FD5" w:rsidRPr="00D95A9D" w:rsidRDefault="4B1F096C" w:rsidP="00772FD5">
      <w:r w:rsidRPr="00D95A9D">
        <w:t>CEN-EN13606-CLUSTER.Zdravotnicky_pracovnik_odborneho_utvaru.v1</w:t>
      </w:r>
    </w:p>
    <w:p w14:paraId="04AC3D97" w14:textId="77777777" w:rsidR="00772FD5" w:rsidRPr="00D95A9D" w:rsidRDefault="00772FD5" w:rsidP="00772FD5"/>
    <w:tbl>
      <w:tblPr>
        <w:tblW w:w="9498" w:type="dxa"/>
        <w:tblLayout w:type="fixed"/>
        <w:tblLook w:val="04A0" w:firstRow="1" w:lastRow="0" w:firstColumn="1" w:lastColumn="0" w:noHBand="0" w:noVBand="1"/>
      </w:tblPr>
      <w:tblGrid>
        <w:gridCol w:w="2234"/>
        <w:gridCol w:w="7264"/>
      </w:tblGrid>
      <w:tr w:rsidR="00301468" w:rsidRPr="00D95A9D" w14:paraId="7190950B" w14:textId="77777777" w:rsidTr="00FD2B7D">
        <w:trPr>
          <w:trHeight w:val="203"/>
          <w:tblHeader/>
        </w:trPr>
        <w:tc>
          <w:tcPr>
            <w:tcW w:w="2234" w:type="dxa"/>
            <w:tcBorders>
              <w:bottom w:val="single" w:sz="4" w:space="0" w:color="auto"/>
            </w:tcBorders>
            <w:shd w:val="clear" w:color="auto" w:fill="002060"/>
            <w:vAlign w:val="center"/>
          </w:tcPr>
          <w:p w14:paraId="5EC3783C" w14:textId="77777777" w:rsidR="00301468" w:rsidRPr="00D95A9D" w:rsidRDefault="6DE4F7B8" w:rsidP="00FD2B7D">
            <w:pPr>
              <w:rPr>
                <w:color w:val="FFFFFF" w:themeColor="background2"/>
                <w:sz w:val="18"/>
                <w:szCs w:val="18"/>
              </w:rPr>
            </w:pPr>
            <w:r w:rsidRPr="00D95A9D">
              <w:rPr>
                <w:sz w:val="18"/>
                <w:szCs w:val="18"/>
              </w:rPr>
              <w:t>ADL - Element/Ontology/text</w:t>
            </w:r>
            <w:r w:rsidRPr="00D95A9D">
              <w:rPr>
                <w:color w:val="FFFFFF" w:themeColor="background2"/>
                <w:sz w:val="18"/>
                <w:szCs w:val="18"/>
              </w:rPr>
              <w:t>:</w:t>
            </w:r>
          </w:p>
        </w:tc>
        <w:tc>
          <w:tcPr>
            <w:tcW w:w="7264" w:type="dxa"/>
            <w:tcBorders>
              <w:bottom w:val="single" w:sz="4" w:space="0" w:color="auto"/>
            </w:tcBorders>
            <w:shd w:val="clear" w:color="auto" w:fill="002060"/>
            <w:vAlign w:val="center"/>
          </w:tcPr>
          <w:p w14:paraId="0BE88059" w14:textId="77777777" w:rsidR="00301468" w:rsidRPr="00D95A9D" w:rsidRDefault="6DE4F7B8" w:rsidP="00FD2B7D">
            <w:pPr>
              <w:rPr>
                <w:color w:val="FFFFFF" w:themeColor="background2"/>
                <w:sz w:val="18"/>
                <w:szCs w:val="18"/>
              </w:rPr>
            </w:pPr>
            <w:r w:rsidRPr="00D95A9D">
              <w:rPr>
                <w:color w:val="FFFFFF" w:themeColor="background2"/>
                <w:sz w:val="18"/>
                <w:szCs w:val="18"/>
              </w:rPr>
              <w:t>Popis:</w:t>
            </w:r>
          </w:p>
        </w:tc>
      </w:tr>
      <w:tr w:rsidR="00301468" w:rsidRPr="00D95A9D" w14:paraId="6A654B0A" w14:textId="77777777" w:rsidTr="00FD2B7D">
        <w:trPr>
          <w:trHeight w:val="595"/>
        </w:trPr>
        <w:tc>
          <w:tcPr>
            <w:tcW w:w="2234" w:type="dxa"/>
            <w:tcBorders>
              <w:top w:val="single" w:sz="4" w:space="0" w:color="auto"/>
              <w:left w:val="single" w:sz="4" w:space="0" w:color="auto"/>
              <w:bottom w:val="single" w:sz="4" w:space="0" w:color="auto"/>
              <w:right w:val="single" w:sz="4" w:space="0" w:color="auto"/>
            </w:tcBorders>
          </w:tcPr>
          <w:p w14:paraId="52B2C879" w14:textId="77777777" w:rsidR="00301468" w:rsidRPr="00D95A9D" w:rsidRDefault="4B1F096C" w:rsidP="4B1F096C">
            <w:pPr>
              <w:rPr>
                <w:sz w:val="18"/>
                <w:szCs w:val="18"/>
              </w:rPr>
            </w:pPr>
            <w:r w:rsidRPr="00D95A9D">
              <w:rPr>
                <w:sz w:val="18"/>
                <w:szCs w:val="18"/>
              </w:rPr>
              <w:t>Identifikácia OU PZS</w:t>
            </w:r>
          </w:p>
          <w:p w14:paraId="2FC19F01" w14:textId="77777777" w:rsidR="00772FD5" w:rsidRPr="00D95A9D" w:rsidRDefault="4B1F096C" w:rsidP="4B1F096C">
            <w:pPr>
              <w:rPr>
                <w:sz w:val="18"/>
                <w:szCs w:val="18"/>
              </w:rPr>
            </w:pPr>
            <w:r w:rsidRPr="00D95A9D">
              <w:rPr>
                <w:sz w:val="18"/>
                <w:szCs w:val="18"/>
              </w:rPr>
              <w:t>(ZP.1)</w:t>
            </w:r>
          </w:p>
        </w:tc>
        <w:tc>
          <w:tcPr>
            <w:tcW w:w="7264" w:type="dxa"/>
            <w:tcBorders>
              <w:top w:val="single" w:sz="4" w:space="0" w:color="auto"/>
              <w:left w:val="single" w:sz="4" w:space="0" w:color="auto"/>
              <w:bottom w:val="single" w:sz="4" w:space="0" w:color="auto"/>
              <w:right w:val="single" w:sz="4" w:space="0" w:color="auto"/>
            </w:tcBorders>
          </w:tcPr>
          <w:p w14:paraId="31FDA30F" w14:textId="77777777" w:rsidR="00301468" w:rsidRPr="00D95A9D" w:rsidRDefault="4B1F096C" w:rsidP="4B1F096C">
            <w:pPr>
              <w:rPr>
                <w:sz w:val="18"/>
                <w:szCs w:val="18"/>
              </w:rPr>
            </w:pPr>
            <w:r w:rsidRPr="00D95A9D">
              <w:rPr>
                <w:sz w:val="18"/>
                <w:szCs w:val="18"/>
              </w:rPr>
              <w:t xml:space="preserve">Obsahuje odborný útvar poskytovateľa zdravotnej starostlivosti z JRÚZ, do ktorého zdravotnícky pracovník patrí </w:t>
            </w:r>
            <w:r w:rsidRPr="00D95A9D">
              <w:t>JRÚZ ID nahrádza OÚ PZS</w:t>
            </w:r>
            <w:r w:rsidRPr="00D95A9D">
              <w:rPr>
                <w:sz w:val="18"/>
                <w:szCs w:val="18"/>
              </w:rPr>
              <w:t xml:space="preserve">. IS PZS zabezpečí automatické vloženie JRÚZ identifikátora na pozadí </w:t>
            </w:r>
          </w:p>
        </w:tc>
      </w:tr>
      <w:tr w:rsidR="00301468" w:rsidRPr="00D95A9D" w14:paraId="0E9DBD49" w14:textId="77777777" w:rsidTr="00FD2B7D">
        <w:trPr>
          <w:trHeight w:val="928"/>
        </w:trPr>
        <w:tc>
          <w:tcPr>
            <w:tcW w:w="2234" w:type="dxa"/>
            <w:tcBorders>
              <w:top w:val="single" w:sz="4" w:space="0" w:color="auto"/>
              <w:left w:val="single" w:sz="4" w:space="0" w:color="auto"/>
              <w:bottom w:val="single" w:sz="4" w:space="0" w:color="auto"/>
              <w:right w:val="single" w:sz="4" w:space="0" w:color="auto"/>
            </w:tcBorders>
          </w:tcPr>
          <w:p w14:paraId="4AFCC19B" w14:textId="77777777" w:rsidR="00301468" w:rsidRPr="00D95A9D" w:rsidRDefault="4B1F096C" w:rsidP="4B1F096C">
            <w:pPr>
              <w:rPr>
                <w:sz w:val="18"/>
                <w:szCs w:val="18"/>
              </w:rPr>
            </w:pPr>
            <w:r w:rsidRPr="00D95A9D">
              <w:rPr>
                <w:sz w:val="18"/>
                <w:szCs w:val="18"/>
              </w:rPr>
              <w:t>Identifikácia zdravotníckeho pracovníka</w:t>
            </w:r>
          </w:p>
          <w:p w14:paraId="5D9C44A1" w14:textId="77777777" w:rsidR="00772FD5" w:rsidRPr="00D95A9D" w:rsidRDefault="4B1F096C" w:rsidP="4B1F096C">
            <w:pPr>
              <w:rPr>
                <w:sz w:val="18"/>
                <w:szCs w:val="18"/>
              </w:rPr>
            </w:pPr>
            <w:r w:rsidRPr="00D95A9D">
              <w:rPr>
                <w:sz w:val="18"/>
                <w:szCs w:val="18"/>
              </w:rPr>
              <w:t>(ZP.2)</w:t>
            </w:r>
          </w:p>
        </w:tc>
        <w:tc>
          <w:tcPr>
            <w:tcW w:w="7264" w:type="dxa"/>
            <w:tcBorders>
              <w:top w:val="single" w:sz="4" w:space="0" w:color="auto"/>
              <w:left w:val="single" w:sz="4" w:space="0" w:color="auto"/>
              <w:bottom w:val="single" w:sz="4" w:space="0" w:color="auto"/>
              <w:right w:val="single" w:sz="4" w:space="0" w:color="auto"/>
            </w:tcBorders>
          </w:tcPr>
          <w:p w14:paraId="4F01AEDA" w14:textId="77777777" w:rsidR="00301468" w:rsidRPr="00D95A9D" w:rsidRDefault="4B1F096C" w:rsidP="00C4719A">
            <w:r w:rsidRPr="00D95A9D">
              <w:rPr>
                <w:sz w:val="18"/>
                <w:szCs w:val="18"/>
              </w:rPr>
              <w:t>Stanovuje identifikácia zdravotníckeho pracovníka v JRÚZ.</w:t>
            </w:r>
            <w:r w:rsidRPr="00D95A9D">
              <w:t xml:space="preserve">IS PZS zabezpečí automatické vloženie JRÚZ identifikátora na pozadí </w:t>
            </w:r>
          </w:p>
        </w:tc>
      </w:tr>
      <w:tr w:rsidR="00301468" w:rsidRPr="00D95A9D" w14:paraId="09D3DD1E" w14:textId="77777777" w:rsidTr="00FD2B7D">
        <w:trPr>
          <w:trHeight w:val="790"/>
        </w:trPr>
        <w:tc>
          <w:tcPr>
            <w:tcW w:w="2234" w:type="dxa"/>
            <w:tcBorders>
              <w:top w:val="single" w:sz="4" w:space="0" w:color="auto"/>
              <w:left w:val="single" w:sz="4" w:space="0" w:color="auto"/>
              <w:bottom w:val="single" w:sz="4" w:space="0" w:color="auto"/>
              <w:right w:val="single" w:sz="4" w:space="0" w:color="auto"/>
            </w:tcBorders>
          </w:tcPr>
          <w:p w14:paraId="54735610" w14:textId="77777777" w:rsidR="00301468" w:rsidRPr="00D95A9D" w:rsidRDefault="4B1F096C" w:rsidP="4B1F096C">
            <w:pPr>
              <w:rPr>
                <w:sz w:val="18"/>
                <w:szCs w:val="18"/>
              </w:rPr>
            </w:pPr>
            <w:r w:rsidRPr="00D95A9D">
              <w:rPr>
                <w:sz w:val="18"/>
                <w:szCs w:val="18"/>
              </w:rPr>
              <w:t>Nezmluvný lekár</w:t>
            </w:r>
          </w:p>
          <w:p w14:paraId="67B974A8" w14:textId="77777777" w:rsidR="00772FD5" w:rsidRPr="00D95A9D" w:rsidRDefault="4B1F096C" w:rsidP="4B1F096C">
            <w:pPr>
              <w:rPr>
                <w:sz w:val="18"/>
                <w:szCs w:val="18"/>
              </w:rPr>
            </w:pPr>
            <w:r w:rsidRPr="00D95A9D">
              <w:rPr>
                <w:sz w:val="18"/>
                <w:szCs w:val="18"/>
              </w:rPr>
              <w:t>(ZP.3)</w:t>
            </w:r>
          </w:p>
        </w:tc>
        <w:tc>
          <w:tcPr>
            <w:tcW w:w="7264" w:type="dxa"/>
            <w:tcBorders>
              <w:top w:val="single" w:sz="4" w:space="0" w:color="auto"/>
              <w:left w:val="single" w:sz="4" w:space="0" w:color="auto"/>
              <w:bottom w:val="single" w:sz="4" w:space="0" w:color="auto"/>
              <w:right w:val="single" w:sz="4" w:space="0" w:color="auto"/>
            </w:tcBorders>
          </w:tcPr>
          <w:p w14:paraId="50BD50DC" w14:textId="77777777" w:rsidR="00301468" w:rsidRPr="00D95A9D" w:rsidRDefault="4B1F096C" w:rsidP="4B1F096C">
            <w:pPr>
              <w:rPr>
                <w:sz w:val="18"/>
                <w:szCs w:val="18"/>
              </w:rPr>
            </w:pPr>
            <w:r w:rsidRPr="00D95A9D">
              <w:rPr>
                <w:sz w:val="18"/>
                <w:szCs w:val="18"/>
              </w:rPr>
              <w:t>Uvádza informáciu, že daný zdravotnícky pracovník - lekár, nemal pri svojom úkone zmluvný vzťah k poisťovni pacienta a teda, že tento úkon si bude hradiť pacient. Použije sa napríklad pri predpisovaní liekov. Hodnota je zadávaná prostredníctvom BL TRUE/ FALSE</w:t>
            </w:r>
          </w:p>
        </w:tc>
      </w:tr>
      <w:tr w:rsidR="00301468" w:rsidRPr="00D95A9D" w14:paraId="2D10EB05" w14:textId="77777777" w:rsidTr="00FD2B7D">
        <w:trPr>
          <w:trHeight w:val="642"/>
        </w:trPr>
        <w:tc>
          <w:tcPr>
            <w:tcW w:w="2234" w:type="dxa"/>
            <w:tcBorders>
              <w:top w:val="single" w:sz="4" w:space="0" w:color="auto"/>
              <w:left w:val="single" w:sz="4" w:space="0" w:color="auto"/>
              <w:bottom w:val="single" w:sz="4" w:space="0" w:color="auto"/>
              <w:right w:val="single" w:sz="4" w:space="0" w:color="auto"/>
            </w:tcBorders>
          </w:tcPr>
          <w:p w14:paraId="1FD68F88" w14:textId="77777777" w:rsidR="00301468" w:rsidRPr="00D95A9D" w:rsidRDefault="4B1F096C" w:rsidP="4B1F096C">
            <w:pPr>
              <w:rPr>
                <w:sz w:val="18"/>
                <w:szCs w:val="18"/>
              </w:rPr>
            </w:pPr>
            <w:r w:rsidRPr="00D95A9D">
              <w:rPr>
                <w:sz w:val="18"/>
                <w:szCs w:val="18"/>
              </w:rPr>
              <w:t>Špecializácia lekára</w:t>
            </w:r>
          </w:p>
          <w:p w14:paraId="054D20C3" w14:textId="77777777" w:rsidR="00772FD5" w:rsidRPr="00D95A9D" w:rsidRDefault="4B1F096C" w:rsidP="4B1F096C">
            <w:pPr>
              <w:rPr>
                <w:sz w:val="18"/>
                <w:szCs w:val="18"/>
              </w:rPr>
            </w:pPr>
            <w:r w:rsidRPr="00D95A9D">
              <w:rPr>
                <w:sz w:val="18"/>
                <w:szCs w:val="18"/>
              </w:rPr>
              <w:t>(ZP.4)</w:t>
            </w:r>
          </w:p>
        </w:tc>
        <w:tc>
          <w:tcPr>
            <w:tcW w:w="7264" w:type="dxa"/>
            <w:tcBorders>
              <w:top w:val="single" w:sz="4" w:space="0" w:color="auto"/>
              <w:left w:val="single" w:sz="4" w:space="0" w:color="auto"/>
              <w:bottom w:val="single" w:sz="4" w:space="0" w:color="auto"/>
              <w:right w:val="single" w:sz="4" w:space="0" w:color="auto"/>
            </w:tcBorders>
          </w:tcPr>
          <w:p w14:paraId="7AEE8FD5" w14:textId="77777777" w:rsidR="00301468" w:rsidRPr="00D95A9D" w:rsidRDefault="34661EDB" w:rsidP="34661EDB">
            <w:pPr>
              <w:rPr>
                <w:sz w:val="18"/>
                <w:szCs w:val="18"/>
              </w:rPr>
            </w:pPr>
            <w:r w:rsidRPr="00D95A9D">
              <w:rPr>
                <w:sz w:val="18"/>
                <w:szCs w:val="18"/>
              </w:rPr>
              <w:t>Uvádza špecializáciu lekára, pod ktorou prebehla operácia, ktorú daný lekár vykonával. Špecializácia je získavaná z kódu ZPr pred získaním JRÚZ ID</w:t>
            </w:r>
          </w:p>
        </w:tc>
      </w:tr>
    </w:tbl>
    <w:p w14:paraId="7D14F667" w14:textId="77777777" w:rsidR="00756D5B" w:rsidRPr="0050720E" w:rsidRDefault="34661EDB" w:rsidP="00B50180">
      <w:pPr>
        <w:pStyle w:val="Nadpis3"/>
      </w:pPr>
      <w:bookmarkStart w:id="334" w:name="_Registrovaný_liek"/>
      <w:bookmarkStart w:id="335" w:name="_Toc56172036"/>
      <w:bookmarkEnd w:id="334"/>
      <w:r>
        <w:t>Registrovaný liek</w:t>
      </w:r>
      <w:bookmarkEnd w:id="335"/>
    </w:p>
    <w:p w14:paraId="283DDA96" w14:textId="77777777" w:rsidR="00756D5B" w:rsidRPr="00D95A9D" w:rsidRDefault="4B1F096C" w:rsidP="00756D5B">
      <w:r w:rsidRPr="00D95A9D">
        <w:t>CEN-EN13606-CLUSTER.Registrovany_liek.v1</w:t>
      </w:r>
    </w:p>
    <w:p w14:paraId="67F7680F" w14:textId="77777777" w:rsidR="00756D5B" w:rsidRPr="00D95A9D" w:rsidRDefault="00756D5B" w:rsidP="00756D5B"/>
    <w:tbl>
      <w:tblPr>
        <w:tblW w:w="9498" w:type="dxa"/>
        <w:tblLayout w:type="fixed"/>
        <w:tblLook w:val="04A0" w:firstRow="1" w:lastRow="0" w:firstColumn="1" w:lastColumn="0" w:noHBand="0" w:noVBand="1"/>
      </w:tblPr>
      <w:tblGrid>
        <w:gridCol w:w="2234"/>
        <w:gridCol w:w="7264"/>
      </w:tblGrid>
      <w:tr w:rsidR="00756D5B" w:rsidRPr="00D95A9D" w14:paraId="3E95B158" w14:textId="77777777" w:rsidTr="00FD2B7D">
        <w:trPr>
          <w:trHeight w:val="203"/>
          <w:tblHeader/>
        </w:trPr>
        <w:tc>
          <w:tcPr>
            <w:tcW w:w="2234" w:type="dxa"/>
            <w:tcBorders>
              <w:bottom w:val="single" w:sz="4" w:space="0" w:color="auto"/>
            </w:tcBorders>
            <w:shd w:val="clear" w:color="auto" w:fill="002060"/>
            <w:vAlign w:val="center"/>
          </w:tcPr>
          <w:p w14:paraId="195FF0CD" w14:textId="77777777" w:rsidR="00756D5B" w:rsidRPr="00D95A9D" w:rsidRDefault="6DE4F7B8" w:rsidP="00FD2B7D">
            <w:pPr>
              <w:rPr>
                <w:color w:val="FFFFFF" w:themeColor="background2"/>
                <w:sz w:val="18"/>
                <w:szCs w:val="18"/>
              </w:rPr>
            </w:pPr>
            <w:r w:rsidRPr="00D95A9D">
              <w:rPr>
                <w:sz w:val="18"/>
                <w:szCs w:val="18"/>
              </w:rPr>
              <w:t>ADL - Element/Ontology/text</w:t>
            </w:r>
            <w:r w:rsidRPr="00D95A9D">
              <w:rPr>
                <w:color w:val="FFFFFF" w:themeColor="background2"/>
                <w:sz w:val="18"/>
                <w:szCs w:val="18"/>
              </w:rPr>
              <w:t>:</w:t>
            </w:r>
          </w:p>
        </w:tc>
        <w:tc>
          <w:tcPr>
            <w:tcW w:w="7264" w:type="dxa"/>
            <w:tcBorders>
              <w:bottom w:val="single" w:sz="4" w:space="0" w:color="auto"/>
            </w:tcBorders>
            <w:shd w:val="clear" w:color="auto" w:fill="002060"/>
            <w:vAlign w:val="center"/>
          </w:tcPr>
          <w:p w14:paraId="10A5AACA" w14:textId="77777777" w:rsidR="00756D5B" w:rsidRPr="00D95A9D" w:rsidRDefault="6DE4F7B8" w:rsidP="00FD2B7D">
            <w:pPr>
              <w:rPr>
                <w:color w:val="FFFFFF" w:themeColor="background2"/>
                <w:sz w:val="18"/>
                <w:szCs w:val="18"/>
              </w:rPr>
            </w:pPr>
            <w:r w:rsidRPr="00D95A9D">
              <w:rPr>
                <w:color w:val="FFFFFF" w:themeColor="background2"/>
                <w:sz w:val="18"/>
                <w:szCs w:val="18"/>
              </w:rPr>
              <w:t>Popis:</w:t>
            </w:r>
          </w:p>
        </w:tc>
      </w:tr>
      <w:tr w:rsidR="00756D5B" w:rsidRPr="00D95A9D" w14:paraId="398DF825" w14:textId="77777777" w:rsidTr="00FD2B7D">
        <w:trPr>
          <w:trHeight w:val="511"/>
        </w:trPr>
        <w:tc>
          <w:tcPr>
            <w:tcW w:w="2234" w:type="dxa"/>
            <w:tcBorders>
              <w:top w:val="single" w:sz="4" w:space="0" w:color="auto"/>
              <w:left w:val="single" w:sz="4" w:space="0" w:color="auto"/>
              <w:bottom w:val="single" w:sz="4" w:space="0" w:color="auto"/>
              <w:right w:val="single" w:sz="4" w:space="0" w:color="auto"/>
            </w:tcBorders>
          </w:tcPr>
          <w:p w14:paraId="0FC14C05" w14:textId="77777777" w:rsidR="00756D5B" w:rsidRPr="00D95A9D" w:rsidRDefault="4B1F096C" w:rsidP="4B1F096C">
            <w:pPr>
              <w:rPr>
                <w:sz w:val="18"/>
                <w:szCs w:val="18"/>
              </w:rPr>
            </w:pPr>
            <w:r w:rsidRPr="00D95A9D">
              <w:rPr>
                <w:sz w:val="18"/>
                <w:szCs w:val="18"/>
              </w:rPr>
              <w:t>Názov lieku</w:t>
            </w:r>
            <w:r w:rsidR="03ECAE38" w:rsidRPr="00D95A9D">
              <w:br/>
            </w:r>
            <w:r w:rsidRPr="00D95A9D">
              <w:rPr>
                <w:sz w:val="18"/>
                <w:szCs w:val="18"/>
              </w:rPr>
              <w:t>(RL.1)</w:t>
            </w:r>
          </w:p>
        </w:tc>
        <w:tc>
          <w:tcPr>
            <w:tcW w:w="7264" w:type="dxa"/>
            <w:tcBorders>
              <w:top w:val="single" w:sz="4" w:space="0" w:color="auto"/>
              <w:left w:val="single" w:sz="4" w:space="0" w:color="auto"/>
              <w:bottom w:val="single" w:sz="4" w:space="0" w:color="auto"/>
              <w:right w:val="single" w:sz="4" w:space="0" w:color="auto"/>
            </w:tcBorders>
          </w:tcPr>
          <w:p w14:paraId="058E277F" w14:textId="77777777" w:rsidR="00756D5B" w:rsidRPr="00D95A9D" w:rsidRDefault="4B1F096C" w:rsidP="4B1F096C">
            <w:pPr>
              <w:rPr>
                <w:sz w:val="18"/>
                <w:szCs w:val="18"/>
              </w:rPr>
            </w:pPr>
            <w:r w:rsidRPr="00D95A9D">
              <w:rPr>
                <w:sz w:val="18"/>
                <w:szCs w:val="18"/>
              </w:rPr>
              <w:t xml:space="preserve">Poskytuje názov lieku podaný/ vydaný pacientovi </w:t>
            </w:r>
          </w:p>
        </w:tc>
      </w:tr>
      <w:tr w:rsidR="00756D5B" w:rsidRPr="00D95A9D" w14:paraId="1E1B9C39" w14:textId="77777777" w:rsidTr="00FD2B7D">
        <w:trPr>
          <w:trHeight w:val="547"/>
        </w:trPr>
        <w:tc>
          <w:tcPr>
            <w:tcW w:w="2234" w:type="dxa"/>
            <w:tcBorders>
              <w:top w:val="single" w:sz="4" w:space="0" w:color="auto"/>
              <w:left w:val="single" w:sz="4" w:space="0" w:color="auto"/>
              <w:bottom w:val="single" w:sz="4" w:space="0" w:color="auto"/>
              <w:right w:val="single" w:sz="4" w:space="0" w:color="auto"/>
            </w:tcBorders>
          </w:tcPr>
          <w:p w14:paraId="16758873" w14:textId="77777777" w:rsidR="00756D5B" w:rsidRPr="00D95A9D" w:rsidRDefault="4B1F096C" w:rsidP="4B1F096C">
            <w:pPr>
              <w:rPr>
                <w:sz w:val="18"/>
                <w:szCs w:val="18"/>
              </w:rPr>
            </w:pPr>
            <w:r w:rsidRPr="00D95A9D">
              <w:rPr>
                <w:sz w:val="18"/>
                <w:szCs w:val="18"/>
              </w:rPr>
              <w:t>Doplnok lieku</w:t>
            </w:r>
          </w:p>
          <w:p w14:paraId="3600518F" w14:textId="77777777" w:rsidR="00756D5B" w:rsidRPr="00D95A9D" w:rsidRDefault="4B1F096C" w:rsidP="4B1F096C">
            <w:pPr>
              <w:rPr>
                <w:sz w:val="18"/>
                <w:szCs w:val="18"/>
              </w:rPr>
            </w:pPr>
            <w:r w:rsidRPr="00D95A9D">
              <w:rPr>
                <w:sz w:val="18"/>
                <w:szCs w:val="18"/>
              </w:rPr>
              <w:t>(RL.2)</w:t>
            </w:r>
          </w:p>
        </w:tc>
        <w:tc>
          <w:tcPr>
            <w:tcW w:w="7264" w:type="dxa"/>
            <w:tcBorders>
              <w:top w:val="single" w:sz="4" w:space="0" w:color="auto"/>
              <w:left w:val="single" w:sz="4" w:space="0" w:color="auto"/>
              <w:bottom w:val="single" w:sz="4" w:space="0" w:color="auto"/>
              <w:right w:val="single" w:sz="4" w:space="0" w:color="auto"/>
            </w:tcBorders>
          </w:tcPr>
          <w:p w14:paraId="4545B41D" w14:textId="77777777" w:rsidR="00756D5B" w:rsidRPr="00D95A9D" w:rsidRDefault="4B1F096C" w:rsidP="00756D5B">
            <w:r w:rsidRPr="00D95A9D">
              <w:rPr>
                <w:sz w:val="18"/>
                <w:szCs w:val="18"/>
              </w:rPr>
              <w:t>Poskytuje informáciu o doplnku lieku podaný/ vydaný pacientovo</w:t>
            </w:r>
          </w:p>
        </w:tc>
      </w:tr>
      <w:tr w:rsidR="00756D5B" w:rsidRPr="00D95A9D" w14:paraId="4F5C51DB" w14:textId="77777777" w:rsidTr="00FD2B7D">
        <w:trPr>
          <w:trHeight w:val="554"/>
        </w:trPr>
        <w:tc>
          <w:tcPr>
            <w:tcW w:w="2234" w:type="dxa"/>
            <w:tcBorders>
              <w:top w:val="single" w:sz="4" w:space="0" w:color="auto"/>
              <w:left w:val="single" w:sz="4" w:space="0" w:color="auto"/>
              <w:bottom w:val="single" w:sz="4" w:space="0" w:color="auto"/>
              <w:right w:val="single" w:sz="4" w:space="0" w:color="auto"/>
            </w:tcBorders>
          </w:tcPr>
          <w:p w14:paraId="2444E876" w14:textId="77777777" w:rsidR="00756D5B" w:rsidRPr="00D95A9D" w:rsidRDefault="4B1F096C" w:rsidP="4B1F096C">
            <w:pPr>
              <w:rPr>
                <w:sz w:val="18"/>
                <w:szCs w:val="18"/>
              </w:rPr>
            </w:pPr>
            <w:r w:rsidRPr="00D95A9D">
              <w:rPr>
                <w:sz w:val="18"/>
                <w:szCs w:val="18"/>
              </w:rPr>
              <w:t>ŠUKL kód</w:t>
            </w:r>
          </w:p>
          <w:p w14:paraId="0296C1BA" w14:textId="77777777" w:rsidR="00756D5B" w:rsidRPr="00D95A9D" w:rsidRDefault="4B1F096C" w:rsidP="4B1F096C">
            <w:pPr>
              <w:rPr>
                <w:sz w:val="18"/>
                <w:szCs w:val="18"/>
              </w:rPr>
            </w:pPr>
            <w:r w:rsidRPr="00D95A9D">
              <w:rPr>
                <w:sz w:val="18"/>
                <w:szCs w:val="18"/>
              </w:rPr>
              <w:t>(RL.3)</w:t>
            </w:r>
          </w:p>
        </w:tc>
        <w:tc>
          <w:tcPr>
            <w:tcW w:w="7264" w:type="dxa"/>
            <w:tcBorders>
              <w:top w:val="single" w:sz="4" w:space="0" w:color="auto"/>
              <w:left w:val="single" w:sz="4" w:space="0" w:color="auto"/>
              <w:bottom w:val="single" w:sz="4" w:space="0" w:color="auto"/>
              <w:right w:val="single" w:sz="4" w:space="0" w:color="auto"/>
            </w:tcBorders>
          </w:tcPr>
          <w:p w14:paraId="6C929B4A" w14:textId="77777777" w:rsidR="00756D5B" w:rsidRPr="00D95A9D" w:rsidRDefault="4B1F096C" w:rsidP="4B1F096C">
            <w:pPr>
              <w:rPr>
                <w:sz w:val="18"/>
                <w:szCs w:val="18"/>
              </w:rPr>
            </w:pPr>
            <w:r w:rsidRPr="00D95A9D">
              <w:rPr>
                <w:sz w:val="18"/>
                <w:szCs w:val="18"/>
              </w:rPr>
              <w:t>Poskytuje konkrétny ID lieku zaevidovaný v rámci ŠUKL kódu</w:t>
            </w:r>
          </w:p>
        </w:tc>
      </w:tr>
      <w:tr w:rsidR="00756D5B" w:rsidRPr="00D95A9D" w14:paraId="6C778947" w14:textId="77777777" w:rsidTr="00FD2B7D">
        <w:trPr>
          <w:trHeight w:val="421"/>
        </w:trPr>
        <w:tc>
          <w:tcPr>
            <w:tcW w:w="2234" w:type="dxa"/>
            <w:tcBorders>
              <w:top w:val="single" w:sz="4" w:space="0" w:color="auto"/>
              <w:left w:val="single" w:sz="4" w:space="0" w:color="auto"/>
              <w:bottom w:val="single" w:sz="4" w:space="0" w:color="auto"/>
              <w:right w:val="single" w:sz="4" w:space="0" w:color="auto"/>
            </w:tcBorders>
          </w:tcPr>
          <w:p w14:paraId="23BD2596" w14:textId="77777777" w:rsidR="00756D5B" w:rsidRPr="00D95A9D" w:rsidRDefault="4B1F096C" w:rsidP="4B1F096C">
            <w:pPr>
              <w:rPr>
                <w:sz w:val="18"/>
                <w:szCs w:val="18"/>
              </w:rPr>
            </w:pPr>
            <w:r w:rsidRPr="00D95A9D">
              <w:rPr>
                <w:sz w:val="18"/>
                <w:szCs w:val="18"/>
              </w:rPr>
              <w:t>ID lieku</w:t>
            </w:r>
          </w:p>
          <w:p w14:paraId="2A57BBF8" w14:textId="77777777" w:rsidR="00756D5B" w:rsidRPr="00D95A9D" w:rsidRDefault="4B1F096C" w:rsidP="4B1F096C">
            <w:pPr>
              <w:rPr>
                <w:sz w:val="18"/>
                <w:szCs w:val="18"/>
              </w:rPr>
            </w:pPr>
            <w:r w:rsidRPr="00D95A9D">
              <w:rPr>
                <w:sz w:val="18"/>
                <w:szCs w:val="18"/>
              </w:rPr>
              <w:t>(RL.4)</w:t>
            </w:r>
          </w:p>
        </w:tc>
        <w:tc>
          <w:tcPr>
            <w:tcW w:w="7264" w:type="dxa"/>
            <w:tcBorders>
              <w:top w:val="single" w:sz="4" w:space="0" w:color="auto"/>
              <w:left w:val="single" w:sz="4" w:space="0" w:color="auto"/>
              <w:bottom w:val="single" w:sz="4" w:space="0" w:color="auto"/>
              <w:right w:val="single" w:sz="4" w:space="0" w:color="auto"/>
            </w:tcBorders>
          </w:tcPr>
          <w:p w14:paraId="02D2CFB8" w14:textId="77777777" w:rsidR="00756D5B" w:rsidRPr="00D95A9D" w:rsidRDefault="4B1F096C" w:rsidP="4B1F096C">
            <w:pPr>
              <w:rPr>
                <w:sz w:val="18"/>
                <w:szCs w:val="18"/>
              </w:rPr>
            </w:pPr>
            <w:r w:rsidRPr="00D95A9D">
              <w:rPr>
                <w:sz w:val="18"/>
                <w:szCs w:val="18"/>
              </w:rPr>
              <w:t>ID lieku nie je používané ani poskytované na obrazovku zdravotníckeho pracovníka</w:t>
            </w:r>
          </w:p>
        </w:tc>
      </w:tr>
    </w:tbl>
    <w:p w14:paraId="40DA54EB" w14:textId="77777777" w:rsidR="00756D5B" w:rsidRPr="0050720E" w:rsidRDefault="34661EDB" w:rsidP="00B50180">
      <w:pPr>
        <w:pStyle w:val="Nadpis3"/>
      </w:pPr>
      <w:bookmarkStart w:id="336" w:name="_Textový_popis"/>
      <w:bookmarkStart w:id="337" w:name="_Textový_popis_1"/>
      <w:bookmarkStart w:id="338" w:name="_Toc56172037"/>
      <w:bookmarkEnd w:id="336"/>
      <w:bookmarkEnd w:id="337"/>
      <w:r>
        <w:t>Textový popis</w:t>
      </w:r>
      <w:bookmarkEnd w:id="338"/>
    </w:p>
    <w:p w14:paraId="12F889F9" w14:textId="77777777" w:rsidR="54463B8C" w:rsidRPr="00D95A9D" w:rsidRDefault="54463B8C" w:rsidP="54463B8C">
      <w:r w:rsidRPr="3DDC4A7E">
        <w:rPr>
          <w:rFonts w:ascii="Arial,Times New Roman" w:eastAsia="Arial,Times New Roman" w:hAnsi="Arial,Times New Roman" w:cs="Arial,Times New Roman"/>
        </w:rPr>
        <w:t>CEN-EN13606-CLUSTER.Textovy_popis.v1.adl</w:t>
      </w:r>
    </w:p>
    <w:p w14:paraId="36A9E404" w14:textId="39992983" w:rsidR="1FD06DC3" w:rsidRDefault="1FD06DC3">
      <w:r w:rsidRPr="3DDC4A7E">
        <w:rPr>
          <w:rFonts w:eastAsia="Arial" w:cs="Arial"/>
        </w:rPr>
        <w:t>Pri textovom popise je potrebné vybrať jednu z dvoch alternatív a to buď PLAIN TEXT, alebo HTML. Uvedenie oboch alternatív súčasne, nie je prípustné.</w:t>
      </w:r>
    </w:p>
    <w:p w14:paraId="63D1DDB0" w14:textId="77777777" w:rsidR="00756D5B" w:rsidRPr="00D95A9D" w:rsidRDefault="00756D5B" w:rsidP="00756D5B"/>
    <w:tbl>
      <w:tblPr>
        <w:tblW w:w="9498" w:type="dxa"/>
        <w:tblLayout w:type="fixed"/>
        <w:tblLook w:val="04A0" w:firstRow="1" w:lastRow="0" w:firstColumn="1" w:lastColumn="0" w:noHBand="0" w:noVBand="1"/>
      </w:tblPr>
      <w:tblGrid>
        <w:gridCol w:w="2234"/>
        <w:gridCol w:w="7264"/>
      </w:tblGrid>
      <w:tr w:rsidR="00756D5B" w:rsidRPr="00D95A9D" w14:paraId="10D0A870" w14:textId="77777777" w:rsidTr="00FD2B7D">
        <w:trPr>
          <w:trHeight w:val="203"/>
          <w:tblHeader/>
        </w:trPr>
        <w:tc>
          <w:tcPr>
            <w:tcW w:w="2234" w:type="dxa"/>
            <w:tcBorders>
              <w:bottom w:val="single" w:sz="4" w:space="0" w:color="auto"/>
            </w:tcBorders>
            <w:shd w:val="clear" w:color="auto" w:fill="002060"/>
            <w:vAlign w:val="center"/>
          </w:tcPr>
          <w:p w14:paraId="053286AD" w14:textId="77777777" w:rsidR="00756D5B" w:rsidRPr="00D95A9D" w:rsidRDefault="6DE4F7B8" w:rsidP="00FD2B7D">
            <w:pPr>
              <w:rPr>
                <w:color w:val="FFFFFF" w:themeColor="background2"/>
                <w:sz w:val="18"/>
                <w:szCs w:val="18"/>
              </w:rPr>
            </w:pPr>
            <w:r w:rsidRPr="00D95A9D">
              <w:rPr>
                <w:sz w:val="18"/>
                <w:szCs w:val="18"/>
              </w:rPr>
              <w:lastRenderedPageBreak/>
              <w:t>ADL - Element/Ontology/text</w:t>
            </w:r>
            <w:r w:rsidRPr="00D95A9D">
              <w:rPr>
                <w:color w:val="FFFFFF" w:themeColor="background2"/>
                <w:sz w:val="18"/>
                <w:szCs w:val="18"/>
              </w:rPr>
              <w:t>:</w:t>
            </w:r>
          </w:p>
        </w:tc>
        <w:tc>
          <w:tcPr>
            <w:tcW w:w="7264" w:type="dxa"/>
            <w:tcBorders>
              <w:bottom w:val="single" w:sz="4" w:space="0" w:color="auto"/>
            </w:tcBorders>
            <w:shd w:val="clear" w:color="auto" w:fill="002060"/>
            <w:vAlign w:val="center"/>
          </w:tcPr>
          <w:p w14:paraId="7E65573D" w14:textId="77777777" w:rsidR="00756D5B" w:rsidRPr="00D95A9D" w:rsidRDefault="6DE4F7B8" w:rsidP="00FD2B7D">
            <w:pPr>
              <w:rPr>
                <w:color w:val="FFFFFF" w:themeColor="background2"/>
                <w:sz w:val="18"/>
                <w:szCs w:val="18"/>
              </w:rPr>
            </w:pPr>
            <w:r w:rsidRPr="00D95A9D">
              <w:rPr>
                <w:color w:val="FFFFFF" w:themeColor="background2"/>
                <w:sz w:val="18"/>
                <w:szCs w:val="18"/>
              </w:rPr>
              <w:t>Popis:</w:t>
            </w:r>
          </w:p>
        </w:tc>
      </w:tr>
      <w:tr w:rsidR="00756D5B" w:rsidRPr="00D95A9D" w14:paraId="52772C43" w14:textId="77777777" w:rsidTr="00FD2B7D">
        <w:trPr>
          <w:trHeight w:val="511"/>
        </w:trPr>
        <w:tc>
          <w:tcPr>
            <w:tcW w:w="2234" w:type="dxa"/>
            <w:tcBorders>
              <w:top w:val="single" w:sz="4" w:space="0" w:color="auto"/>
              <w:left w:val="single" w:sz="4" w:space="0" w:color="auto"/>
              <w:bottom w:val="single" w:sz="4" w:space="0" w:color="auto"/>
              <w:right w:val="single" w:sz="4" w:space="0" w:color="auto"/>
            </w:tcBorders>
          </w:tcPr>
          <w:p w14:paraId="2FDA8C1B" w14:textId="77777777" w:rsidR="00756D5B" w:rsidRPr="00D95A9D" w:rsidRDefault="4B1F096C" w:rsidP="4B1F096C">
            <w:pPr>
              <w:rPr>
                <w:sz w:val="18"/>
                <w:szCs w:val="18"/>
              </w:rPr>
            </w:pPr>
            <w:r w:rsidRPr="00D95A9D">
              <w:rPr>
                <w:sz w:val="18"/>
                <w:szCs w:val="18"/>
              </w:rPr>
              <w:t>Text</w:t>
            </w:r>
            <w:r w:rsidR="03ECAE38" w:rsidRPr="00D95A9D">
              <w:br/>
            </w:r>
            <w:r w:rsidRPr="00D95A9D">
              <w:rPr>
                <w:sz w:val="18"/>
                <w:szCs w:val="18"/>
              </w:rPr>
              <w:t>(TP.1)</w:t>
            </w:r>
          </w:p>
        </w:tc>
        <w:tc>
          <w:tcPr>
            <w:tcW w:w="7264" w:type="dxa"/>
            <w:tcBorders>
              <w:top w:val="single" w:sz="4" w:space="0" w:color="auto"/>
              <w:left w:val="single" w:sz="4" w:space="0" w:color="auto"/>
              <w:bottom w:val="single" w:sz="4" w:space="0" w:color="auto"/>
              <w:right w:val="single" w:sz="4" w:space="0" w:color="auto"/>
            </w:tcBorders>
          </w:tcPr>
          <w:p w14:paraId="6E3DC338" w14:textId="77777777" w:rsidR="00756D5B" w:rsidRPr="00D95A9D" w:rsidRDefault="4B1F096C" w:rsidP="4B1F096C">
            <w:pPr>
              <w:rPr>
                <w:sz w:val="18"/>
                <w:szCs w:val="18"/>
              </w:rPr>
            </w:pPr>
            <w:r w:rsidRPr="00D95A9D">
              <w:rPr>
                <w:sz w:val="18"/>
                <w:szCs w:val="18"/>
              </w:rPr>
              <w:t xml:space="preserve">Umožňuje zapísať výsledok z vyšetrenia/ záver z vyšetrenia prostredníctvom PLAIN TEXT </w:t>
            </w:r>
          </w:p>
        </w:tc>
      </w:tr>
      <w:tr w:rsidR="00756D5B" w:rsidRPr="00D95A9D" w14:paraId="7F41F0EB" w14:textId="77777777" w:rsidTr="00FD2B7D">
        <w:trPr>
          <w:trHeight w:val="547"/>
        </w:trPr>
        <w:tc>
          <w:tcPr>
            <w:tcW w:w="2234" w:type="dxa"/>
            <w:tcBorders>
              <w:top w:val="single" w:sz="4" w:space="0" w:color="auto"/>
              <w:left w:val="single" w:sz="4" w:space="0" w:color="auto"/>
              <w:bottom w:val="single" w:sz="4" w:space="0" w:color="auto"/>
              <w:right w:val="single" w:sz="4" w:space="0" w:color="auto"/>
            </w:tcBorders>
          </w:tcPr>
          <w:p w14:paraId="40E9D5FD" w14:textId="77777777" w:rsidR="00756D5B" w:rsidRPr="00D95A9D" w:rsidRDefault="4B1F096C" w:rsidP="4B1F096C">
            <w:pPr>
              <w:rPr>
                <w:sz w:val="18"/>
                <w:szCs w:val="18"/>
              </w:rPr>
            </w:pPr>
            <w:r w:rsidRPr="00D95A9D">
              <w:rPr>
                <w:sz w:val="18"/>
                <w:szCs w:val="18"/>
              </w:rPr>
              <w:t>Text HTM“</w:t>
            </w:r>
          </w:p>
          <w:p w14:paraId="65C327F8" w14:textId="77777777" w:rsidR="00756D5B" w:rsidRPr="00D95A9D" w:rsidRDefault="4B1F096C" w:rsidP="4B1F096C">
            <w:pPr>
              <w:rPr>
                <w:sz w:val="18"/>
                <w:szCs w:val="18"/>
              </w:rPr>
            </w:pPr>
            <w:r w:rsidRPr="00D95A9D">
              <w:rPr>
                <w:sz w:val="18"/>
                <w:szCs w:val="18"/>
              </w:rPr>
              <w:t>(TP.2)</w:t>
            </w:r>
          </w:p>
        </w:tc>
        <w:tc>
          <w:tcPr>
            <w:tcW w:w="7264" w:type="dxa"/>
            <w:tcBorders>
              <w:top w:val="single" w:sz="4" w:space="0" w:color="auto"/>
              <w:left w:val="single" w:sz="4" w:space="0" w:color="auto"/>
              <w:bottom w:val="single" w:sz="4" w:space="0" w:color="auto"/>
              <w:right w:val="single" w:sz="4" w:space="0" w:color="auto"/>
            </w:tcBorders>
          </w:tcPr>
          <w:p w14:paraId="0AE145DD" w14:textId="77777777" w:rsidR="00756D5B" w:rsidRPr="00D95A9D" w:rsidRDefault="34661EDB" w:rsidP="00756D5B">
            <w:r w:rsidRPr="00D95A9D">
              <w:rPr>
                <w:sz w:val="18"/>
                <w:szCs w:val="18"/>
              </w:rPr>
              <w:t>Umožňuje zapísať výsledok z vyšetrenia/ záver z vyšetrenia prostredníctvom HTML TEXT. Zaevidovaním HTML textu sú kontrolovaná štruktúra voči White listu definovaný NZIS</w:t>
            </w:r>
          </w:p>
        </w:tc>
      </w:tr>
    </w:tbl>
    <w:p w14:paraId="1FC46C12" w14:textId="77777777" w:rsidR="00DA74D3" w:rsidRPr="0050720E" w:rsidRDefault="34661EDB" w:rsidP="00B50180">
      <w:pPr>
        <w:pStyle w:val="Nadpis3"/>
      </w:pPr>
      <w:bookmarkStart w:id="339" w:name="_Zmeny_stavu"/>
      <w:bookmarkStart w:id="340" w:name="_Toc56172038"/>
      <w:bookmarkEnd w:id="339"/>
      <w:r>
        <w:t>Zmeny stavu</w:t>
      </w:r>
      <w:bookmarkEnd w:id="340"/>
    </w:p>
    <w:p w14:paraId="4D72BC64" w14:textId="77777777" w:rsidR="54463B8C" w:rsidRPr="00D95A9D" w:rsidRDefault="54463B8C" w:rsidP="54463B8C">
      <w:r w:rsidRPr="00D95A9D">
        <w:rPr>
          <w:rFonts w:eastAsia="Arial" w:cs="Arial"/>
        </w:rPr>
        <w:t>CEN-EN13606-CLUSTER.Zmena_stavu_zaznamu.v1.adl</w:t>
      </w:r>
    </w:p>
    <w:p w14:paraId="45B2179A" w14:textId="77777777" w:rsidR="00DA74D3" w:rsidRPr="00D95A9D" w:rsidRDefault="00DA74D3" w:rsidP="00DA74D3"/>
    <w:tbl>
      <w:tblPr>
        <w:tblW w:w="9498" w:type="dxa"/>
        <w:tblLayout w:type="fixed"/>
        <w:tblLook w:val="04A0" w:firstRow="1" w:lastRow="0" w:firstColumn="1" w:lastColumn="0" w:noHBand="0" w:noVBand="1"/>
      </w:tblPr>
      <w:tblGrid>
        <w:gridCol w:w="2835"/>
        <w:gridCol w:w="6663"/>
      </w:tblGrid>
      <w:tr w:rsidR="00DA74D3" w:rsidRPr="00D95A9D" w14:paraId="39C251DA" w14:textId="77777777" w:rsidTr="00FD2B7D">
        <w:trPr>
          <w:cantSplit/>
          <w:trHeight w:val="203"/>
          <w:tblHeader/>
        </w:trPr>
        <w:tc>
          <w:tcPr>
            <w:tcW w:w="2835" w:type="dxa"/>
            <w:tcBorders>
              <w:bottom w:val="single" w:sz="4" w:space="0" w:color="auto"/>
            </w:tcBorders>
            <w:shd w:val="clear" w:color="auto" w:fill="002060"/>
            <w:vAlign w:val="center"/>
          </w:tcPr>
          <w:p w14:paraId="5C404F87" w14:textId="77777777" w:rsidR="00DA74D3" w:rsidRPr="00D95A9D" w:rsidRDefault="6DE4F7B8" w:rsidP="00FD2B7D">
            <w:pPr>
              <w:rPr>
                <w:color w:val="FFFFFF" w:themeColor="background2"/>
                <w:sz w:val="18"/>
                <w:szCs w:val="18"/>
              </w:rPr>
            </w:pPr>
            <w:r w:rsidRPr="00D95A9D">
              <w:rPr>
                <w:sz w:val="18"/>
                <w:szCs w:val="18"/>
              </w:rPr>
              <w:t>ADL - Element/Ontology/text</w:t>
            </w:r>
            <w:r w:rsidRPr="00D95A9D">
              <w:rPr>
                <w:color w:val="FFFFFF" w:themeColor="background2"/>
                <w:sz w:val="18"/>
                <w:szCs w:val="18"/>
              </w:rPr>
              <w:t>:</w:t>
            </w:r>
          </w:p>
        </w:tc>
        <w:tc>
          <w:tcPr>
            <w:tcW w:w="6663" w:type="dxa"/>
            <w:tcBorders>
              <w:bottom w:val="single" w:sz="4" w:space="0" w:color="auto"/>
            </w:tcBorders>
            <w:shd w:val="clear" w:color="auto" w:fill="002060"/>
            <w:vAlign w:val="center"/>
          </w:tcPr>
          <w:p w14:paraId="2A37CD0E" w14:textId="77777777" w:rsidR="00DA74D3" w:rsidRPr="00D95A9D" w:rsidRDefault="6DE4F7B8" w:rsidP="00FD2B7D">
            <w:pPr>
              <w:rPr>
                <w:color w:val="FFFFFF" w:themeColor="background2"/>
                <w:sz w:val="18"/>
                <w:szCs w:val="18"/>
              </w:rPr>
            </w:pPr>
            <w:r w:rsidRPr="00D95A9D">
              <w:rPr>
                <w:color w:val="FFFFFF" w:themeColor="background2"/>
                <w:sz w:val="18"/>
                <w:szCs w:val="18"/>
              </w:rPr>
              <w:t>Popis:</w:t>
            </w:r>
          </w:p>
        </w:tc>
      </w:tr>
      <w:tr w:rsidR="00DA74D3" w:rsidRPr="00D95A9D" w14:paraId="2AF8E1B9" w14:textId="77777777" w:rsidTr="00FD2B7D">
        <w:trPr>
          <w:cantSplit/>
          <w:trHeight w:val="511"/>
        </w:trPr>
        <w:tc>
          <w:tcPr>
            <w:tcW w:w="2835" w:type="dxa"/>
            <w:tcBorders>
              <w:top w:val="single" w:sz="4" w:space="0" w:color="auto"/>
              <w:left w:val="single" w:sz="4" w:space="0" w:color="auto"/>
              <w:bottom w:val="single" w:sz="4" w:space="0" w:color="auto"/>
              <w:right w:val="single" w:sz="4" w:space="0" w:color="auto"/>
            </w:tcBorders>
          </w:tcPr>
          <w:p w14:paraId="6ECAE1C6" w14:textId="77777777" w:rsidR="00DA74D3" w:rsidRPr="00D95A9D" w:rsidRDefault="4B1F096C" w:rsidP="4B1F096C">
            <w:pPr>
              <w:rPr>
                <w:sz w:val="18"/>
                <w:szCs w:val="18"/>
              </w:rPr>
            </w:pPr>
            <w:r w:rsidRPr="00D95A9D">
              <w:rPr>
                <w:sz w:val="18"/>
                <w:szCs w:val="18"/>
              </w:rPr>
              <w:t>Čas a dátum zmeny</w:t>
            </w:r>
          </w:p>
          <w:p w14:paraId="78445101" w14:textId="77777777" w:rsidR="00DA74D3" w:rsidRPr="00D95A9D" w:rsidRDefault="4B1F096C" w:rsidP="4B1F096C">
            <w:pPr>
              <w:rPr>
                <w:sz w:val="18"/>
                <w:szCs w:val="18"/>
              </w:rPr>
            </w:pPr>
            <w:r w:rsidRPr="00D95A9D">
              <w:rPr>
                <w:sz w:val="18"/>
                <w:szCs w:val="18"/>
              </w:rPr>
              <w:t>(ZS.1)</w:t>
            </w:r>
          </w:p>
        </w:tc>
        <w:tc>
          <w:tcPr>
            <w:tcW w:w="6663" w:type="dxa"/>
            <w:tcBorders>
              <w:top w:val="single" w:sz="4" w:space="0" w:color="auto"/>
              <w:left w:val="single" w:sz="4" w:space="0" w:color="auto"/>
              <w:bottom w:val="single" w:sz="4" w:space="0" w:color="auto"/>
              <w:right w:val="single" w:sz="4" w:space="0" w:color="auto"/>
            </w:tcBorders>
          </w:tcPr>
          <w:p w14:paraId="6FE478BD" w14:textId="77777777" w:rsidR="00DA74D3" w:rsidRPr="00D95A9D" w:rsidRDefault="4B1F096C" w:rsidP="4B1F096C">
            <w:pPr>
              <w:rPr>
                <w:sz w:val="18"/>
                <w:szCs w:val="18"/>
              </w:rPr>
            </w:pPr>
            <w:r w:rsidRPr="00D95A9D">
              <w:rPr>
                <w:sz w:val="18"/>
                <w:szCs w:val="18"/>
              </w:rPr>
              <w:t>Poskytuje čas a dátum, kedy bol v rámci záznamu zaevidovaná zmena</w:t>
            </w:r>
          </w:p>
        </w:tc>
      </w:tr>
      <w:tr w:rsidR="00DA74D3" w:rsidRPr="00D95A9D" w14:paraId="38D0A54F" w14:textId="77777777" w:rsidTr="00FD2B7D">
        <w:trPr>
          <w:cantSplit/>
          <w:trHeight w:val="547"/>
        </w:trPr>
        <w:tc>
          <w:tcPr>
            <w:tcW w:w="2835" w:type="dxa"/>
            <w:tcBorders>
              <w:top w:val="single" w:sz="4" w:space="0" w:color="auto"/>
              <w:left w:val="single" w:sz="4" w:space="0" w:color="auto"/>
              <w:bottom w:val="single" w:sz="4" w:space="0" w:color="auto"/>
              <w:right w:val="single" w:sz="4" w:space="0" w:color="auto"/>
            </w:tcBorders>
          </w:tcPr>
          <w:p w14:paraId="28F841D0" w14:textId="77777777" w:rsidR="00DA74D3" w:rsidRPr="00D95A9D" w:rsidRDefault="4B1F096C" w:rsidP="4B1F096C">
            <w:pPr>
              <w:rPr>
                <w:sz w:val="18"/>
                <w:szCs w:val="18"/>
              </w:rPr>
            </w:pPr>
            <w:r w:rsidRPr="00D95A9D">
              <w:rPr>
                <w:sz w:val="18"/>
                <w:szCs w:val="18"/>
              </w:rPr>
              <w:t>Dôvod zmeny stavu</w:t>
            </w:r>
          </w:p>
          <w:p w14:paraId="5701869A" w14:textId="77777777" w:rsidR="00DA74D3" w:rsidRPr="00D95A9D" w:rsidRDefault="4B1F096C" w:rsidP="4B1F096C">
            <w:pPr>
              <w:rPr>
                <w:sz w:val="18"/>
                <w:szCs w:val="18"/>
              </w:rPr>
            </w:pPr>
            <w:r w:rsidRPr="00D95A9D">
              <w:rPr>
                <w:sz w:val="18"/>
                <w:szCs w:val="18"/>
              </w:rPr>
              <w:t>(ZS.2)</w:t>
            </w:r>
          </w:p>
        </w:tc>
        <w:tc>
          <w:tcPr>
            <w:tcW w:w="6663" w:type="dxa"/>
            <w:tcBorders>
              <w:top w:val="single" w:sz="4" w:space="0" w:color="auto"/>
              <w:left w:val="single" w:sz="4" w:space="0" w:color="auto"/>
              <w:bottom w:val="single" w:sz="4" w:space="0" w:color="auto"/>
              <w:right w:val="single" w:sz="4" w:space="0" w:color="auto"/>
            </w:tcBorders>
          </w:tcPr>
          <w:p w14:paraId="7095AB11" w14:textId="77777777" w:rsidR="00DA74D3" w:rsidRPr="00D95A9D" w:rsidRDefault="4B1F096C" w:rsidP="006163AA">
            <w:r w:rsidRPr="00D95A9D">
              <w:rPr>
                <w:sz w:val="18"/>
                <w:szCs w:val="18"/>
              </w:rPr>
              <w:t>Poskytuje dôvod zmeny stanovený ošetrujúcim lekárom, ktorý zmenil stav vyšetrenia</w:t>
            </w:r>
          </w:p>
        </w:tc>
      </w:tr>
      <w:tr w:rsidR="00DA74D3" w:rsidRPr="00D95A9D" w14:paraId="763A5D1E" w14:textId="77777777" w:rsidTr="00FD2B7D">
        <w:trPr>
          <w:cantSplit/>
          <w:trHeight w:val="547"/>
        </w:trPr>
        <w:tc>
          <w:tcPr>
            <w:tcW w:w="2835" w:type="dxa"/>
            <w:tcBorders>
              <w:top w:val="single" w:sz="4" w:space="0" w:color="auto"/>
              <w:left w:val="single" w:sz="4" w:space="0" w:color="auto"/>
              <w:bottom w:val="single" w:sz="4" w:space="0" w:color="auto"/>
              <w:right w:val="single" w:sz="4" w:space="0" w:color="auto"/>
            </w:tcBorders>
          </w:tcPr>
          <w:p w14:paraId="3762A489" w14:textId="77777777" w:rsidR="00DA74D3" w:rsidRPr="00D95A9D" w:rsidRDefault="4B1F096C" w:rsidP="4B1F096C">
            <w:pPr>
              <w:rPr>
                <w:sz w:val="18"/>
                <w:szCs w:val="18"/>
              </w:rPr>
            </w:pPr>
            <w:r w:rsidRPr="00D95A9D">
              <w:rPr>
                <w:sz w:val="18"/>
                <w:szCs w:val="18"/>
              </w:rPr>
              <w:t>Autor</w:t>
            </w:r>
            <w:r w:rsidR="03ECAE38" w:rsidRPr="00D95A9D">
              <w:br/>
            </w:r>
            <w:r w:rsidRPr="00D95A9D">
              <w:rPr>
                <w:sz w:val="18"/>
                <w:szCs w:val="18"/>
              </w:rPr>
              <w:t>(ZS.3)</w:t>
            </w:r>
          </w:p>
        </w:tc>
        <w:tc>
          <w:tcPr>
            <w:tcW w:w="6663" w:type="dxa"/>
            <w:tcBorders>
              <w:top w:val="single" w:sz="4" w:space="0" w:color="auto"/>
              <w:left w:val="single" w:sz="4" w:space="0" w:color="auto"/>
              <w:bottom w:val="single" w:sz="4" w:space="0" w:color="auto"/>
              <w:right w:val="single" w:sz="4" w:space="0" w:color="auto"/>
            </w:tcBorders>
          </w:tcPr>
          <w:p w14:paraId="5E4EF7A1" w14:textId="77777777" w:rsidR="00DA74D3" w:rsidRPr="00D95A9D" w:rsidRDefault="4B1F096C" w:rsidP="4B1F096C">
            <w:pPr>
              <w:rPr>
                <w:sz w:val="18"/>
                <w:szCs w:val="18"/>
              </w:rPr>
            </w:pPr>
            <w:r w:rsidRPr="00D95A9D">
              <w:rPr>
                <w:sz w:val="18"/>
                <w:szCs w:val="18"/>
              </w:rPr>
              <w:t>Poskytuje zdravotníckeho pracovníka, ktorý vykonal zmeny stavu</w:t>
            </w:r>
          </w:p>
          <w:p w14:paraId="167ECFDB" w14:textId="77777777" w:rsidR="00DA74D3" w:rsidRPr="00D95A9D" w:rsidRDefault="00DA74D3" w:rsidP="006163AA">
            <w:pPr>
              <w:rPr>
                <w:sz w:val="18"/>
                <w:szCs w:val="18"/>
              </w:rPr>
            </w:pPr>
          </w:p>
          <w:p w14:paraId="19F8BB69" w14:textId="77777777" w:rsidR="00DA74D3" w:rsidRPr="00D95A9D" w:rsidRDefault="4B1F096C" w:rsidP="006163AA">
            <w:r w:rsidRPr="00D95A9D">
              <w:rPr>
                <w:sz w:val="18"/>
                <w:szCs w:val="18"/>
              </w:rPr>
              <w:t>CEN-EN13606-CLUSTER.Zdravotnicky_pracovnik_odborneho_utvaru.v1</w:t>
            </w:r>
          </w:p>
        </w:tc>
      </w:tr>
    </w:tbl>
    <w:p w14:paraId="38134E05" w14:textId="77777777" w:rsidR="0080178B" w:rsidRPr="00D95A9D" w:rsidRDefault="54463B8C" w:rsidP="4B1F096C">
      <w:pPr>
        <w:pStyle w:val="Nadpis1"/>
        <w:jc w:val="both"/>
        <w:rPr>
          <w:lang w:val="sk-SK"/>
        </w:rPr>
      </w:pPr>
      <w:bookmarkStart w:id="341" w:name="_Toc494803494"/>
      <w:bookmarkStart w:id="342" w:name="_Toc56172039"/>
      <w:r w:rsidRPr="2D6D4F0D">
        <w:rPr>
          <w:lang w:val="sk-SK"/>
        </w:rPr>
        <w:t>Prílohy</w:t>
      </w:r>
      <w:bookmarkEnd w:id="341"/>
      <w:bookmarkEnd w:id="342"/>
    </w:p>
    <w:p w14:paraId="3C8FB88E" w14:textId="16A1095A" w:rsidR="0080178B" w:rsidRPr="0050720E" w:rsidRDefault="000D28B5" w:rsidP="00B50180">
      <w:pPr>
        <w:pStyle w:val="Nadpis2"/>
      </w:pPr>
      <w:bookmarkStart w:id="343" w:name="_Toc56172040"/>
      <w:r>
        <w:t xml:space="preserve">Príloha č. </w:t>
      </w:r>
      <w:r w:rsidR="001D3BAA">
        <w:t>1</w:t>
      </w:r>
      <w:r w:rsidR="34661EDB">
        <w:t xml:space="preserve"> – </w:t>
      </w:r>
      <w:r>
        <w:t>Zoznam chýb pri volaniach služieb</w:t>
      </w:r>
      <w:bookmarkEnd w:id="343"/>
    </w:p>
    <w:p w14:paraId="70A8014A" w14:textId="7E2FD7CA" w:rsidR="000D28B5" w:rsidRPr="00D95A9D" w:rsidRDefault="000D28B5" w:rsidP="000D28B5">
      <w:r>
        <w:t>\eZdravie_DFS_sluzby\Prilohy_</w:t>
      </w:r>
      <w:r w:rsidR="00CF7360">
        <w:t>XYZ</w:t>
      </w:r>
      <w:r>
        <w:t xml:space="preserve">\x070E_Exceptions_list </w:t>
      </w:r>
    </w:p>
    <w:p w14:paraId="78466EB0" w14:textId="36D17EE3" w:rsidR="00AE2D47" w:rsidRPr="0050720E" w:rsidRDefault="34661EDB" w:rsidP="00B50180">
      <w:pPr>
        <w:pStyle w:val="Nadpis2"/>
      </w:pPr>
      <w:bookmarkStart w:id="344" w:name="_Toc56172041"/>
      <w:r>
        <w:t xml:space="preserve">Príloha č. </w:t>
      </w:r>
      <w:r w:rsidR="001D3BAA">
        <w:t>2</w:t>
      </w:r>
      <w:r>
        <w:t xml:space="preserve"> – Archetypy</w:t>
      </w:r>
      <w:r w:rsidR="000D28B5">
        <w:t>, XSD Schémy a XML príklady</w:t>
      </w:r>
      <w:bookmarkEnd w:id="344"/>
    </w:p>
    <w:p w14:paraId="41114B0D" w14:textId="1D2A1288" w:rsidR="000D28B5" w:rsidRPr="00D95A9D" w:rsidRDefault="000D28B5" w:rsidP="000D28B5">
      <w:r>
        <w:t>Všetky schémy XSD, ADL a príklady na ktoré sa odkazuje dokument sú umiestnené podľa riadiaceho pavúka (Mapovaci_pavuk_</w:t>
      </w:r>
      <w:r w:rsidR="6ACEE737">
        <w:t>XYZ</w:t>
      </w:r>
      <w:r>
        <w:t>.pptx) na príslušných miestach.</w:t>
      </w:r>
    </w:p>
    <w:p w14:paraId="4F7907F7" w14:textId="1DFDAC79" w:rsidR="00AF6B9B" w:rsidRPr="0050720E" w:rsidRDefault="000D28B5" w:rsidP="00B50180">
      <w:pPr>
        <w:pStyle w:val="Nadpis2"/>
      </w:pPr>
      <w:bookmarkStart w:id="345" w:name="_Toc56172042"/>
      <w:r>
        <w:t xml:space="preserve">Príloha č. </w:t>
      </w:r>
      <w:r w:rsidR="001D3BAA">
        <w:t>3</w:t>
      </w:r>
      <w:r w:rsidR="00AF6B9B">
        <w:t xml:space="preserve"> – </w:t>
      </w:r>
      <w:r>
        <w:t>Procesné scenáre</w:t>
      </w:r>
      <w:bookmarkEnd w:id="345"/>
    </w:p>
    <w:p w14:paraId="71336B30" w14:textId="15F3C57E" w:rsidR="000D28B5" w:rsidRPr="00D95A9D" w:rsidRDefault="002C26F0" w:rsidP="00AF6B9B">
      <w:r>
        <w:t>\ezdravie_Procesne_scenare_sluzieb_</w:t>
      </w:r>
      <w:r w:rsidR="6E9BFC85">
        <w:t>XYZ</w:t>
      </w:r>
      <w:r>
        <w:t>.xlsx</w:t>
      </w:r>
    </w:p>
    <w:p w14:paraId="31A82D6C" w14:textId="512275A2" w:rsidR="002C26F0" w:rsidRPr="0050720E" w:rsidRDefault="002C26F0" w:rsidP="00B50180">
      <w:pPr>
        <w:pStyle w:val="Nadpis2"/>
      </w:pPr>
      <w:bookmarkStart w:id="346" w:name="_Toc56172043"/>
      <w:r>
        <w:t xml:space="preserve">Prílohač. </w:t>
      </w:r>
      <w:r w:rsidR="00C153D1">
        <w:t>4</w:t>
      </w:r>
      <w:r>
        <w:t xml:space="preserve"> – E2E TC</w:t>
      </w:r>
      <w:bookmarkEnd w:id="346"/>
    </w:p>
    <w:p w14:paraId="1BE347B3" w14:textId="722E5E14" w:rsidR="002C26F0" w:rsidRDefault="002C26F0" w:rsidP="002C26F0">
      <w:r>
        <w:t>\eZdravie_DFS_sluzby\IM eVysetrenie_v</w:t>
      </w:r>
      <w:r w:rsidR="00C153D1">
        <w:t>6</w:t>
      </w:r>
      <w:r>
        <w:t>\</w:t>
      </w:r>
      <w:r w:rsidR="00F346F4">
        <w:t>ezdravie_evysetrenie_E2E_TC_</w:t>
      </w:r>
      <w:r w:rsidR="517419BB">
        <w:t>XYZ</w:t>
      </w:r>
      <w:r w:rsidR="00F346F4">
        <w:t>.xlsx</w:t>
      </w:r>
    </w:p>
    <w:p w14:paraId="7DA0EB1C" w14:textId="595A07B8" w:rsidR="00AA09BB" w:rsidRPr="0050720E" w:rsidRDefault="00AA09BB" w:rsidP="00B50180">
      <w:pPr>
        <w:pStyle w:val="Nadpis2"/>
      </w:pPr>
      <w:bookmarkStart w:id="347" w:name="_Toc56172044"/>
      <w:r>
        <w:t xml:space="preserve">Príloha č. </w:t>
      </w:r>
      <w:r w:rsidR="00C153D1">
        <w:t>5</w:t>
      </w:r>
      <w:r>
        <w:t xml:space="preserve"> – </w:t>
      </w:r>
      <w:r w:rsidR="00844716">
        <w:t>S</w:t>
      </w:r>
      <w:r w:rsidR="00B318B0">
        <w:t>V</w:t>
      </w:r>
      <w:r w:rsidR="00844716">
        <w:t>aLZ – vyšetrovacia a liečebná zložka</w:t>
      </w:r>
      <w:bookmarkEnd w:id="347"/>
    </w:p>
    <w:p w14:paraId="40104C88" w14:textId="77777777" w:rsidR="00B07261" w:rsidRDefault="00AA09BB" w:rsidP="00B318B0">
      <w:r w:rsidRPr="00D95A9D">
        <w:t>\</w:t>
      </w:r>
      <w:r w:rsidR="00F346F4" w:rsidRPr="00D95A9D">
        <w:t>eZdravie_DFS_sluzby\</w:t>
      </w:r>
    </w:p>
    <w:p w14:paraId="79427218" w14:textId="030AF400" w:rsidR="002B193B" w:rsidRDefault="00F346F4" w:rsidP="00B318B0">
      <w:r>
        <w:t xml:space="preserve">IM </w:t>
      </w:r>
      <w:r w:rsidR="00B07261">
        <w:t>e</w:t>
      </w:r>
      <w:r>
        <w:t>Vysetrenie_v</w:t>
      </w:r>
      <w:r w:rsidR="00C153D1">
        <w:t>6</w:t>
      </w:r>
      <w:r>
        <w:t>\</w:t>
      </w:r>
      <w:r w:rsidR="00225280">
        <w:t>ezdravie_evysetrenie_Rola_SVaLZ</w:t>
      </w:r>
      <w:r>
        <w:t>_</w:t>
      </w:r>
      <w:r w:rsidR="55B3355C">
        <w:t>XYZ</w:t>
      </w:r>
      <w:r>
        <w:t>.xlsx</w:t>
      </w:r>
    </w:p>
    <w:p w14:paraId="7A1DD704" w14:textId="77777777" w:rsidR="002B193B" w:rsidRPr="002B193B" w:rsidRDefault="002B193B" w:rsidP="002B193B"/>
    <w:p w14:paraId="42776AEC" w14:textId="77777777" w:rsidR="002B193B" w:rsidRPr="002B193B" w:rsidRDefault="002B193B" w:rsidP="002B193B"/>
    <w:p w14:paraId="151C93D3" w14:textId="77777777" w:rsidR="002B193B" w:rsidRPr="002B193B" w:rsidRDefault="002B193B" w:rsidP="002B193B"/>
    <w:p w14:paraId="2515F370" w14:textId="7B11E8E5" w:rsidR="00ED73E9" w:rsidRPr="002B193B" w:rsidRDefault="002B193B" w:rsidP="002B193B">
      <w:pPr>
        <w:tabs>
          <w:tab w:val="left" w:pos="7200"/>
        </w:tabs>
      </w:pPr>
      <w:r>
        <w:tab/>
      </w:r>
    </w:p>
    <w:sectPr w:rsidR="00ED73E9" w:rsidRPr="002B193B" w:rsidSect="000A0F1C">
      <w:headerReference w:type="default" r:id="rId18"/>
      <w:footerReference w:type="default" r:id="rId19"/>
      <w:headerReference w:type="first" r:id="rId20"/>
      <w:footerReference w:type="first" r:id="rId21"/>
      <w:pgSz w:w="11906" w:h="16838" w:code="9"/>
      <w:pgMar w:top="1440" w:right="1440" w:bottom="1559" w:left="1440" w:header="567" w:footer="567"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41C13CB" w16cex:dateUtc="2021-11-26T10:36:10.98Z"/>
</w16cex:commentsExtensible>
</file>

<file path=word/commentsIds.xml><?xml version="1.0" encoding="utf-8"?>
<w16cid:commentsIds xmlns:mc="http://schemas.openxmlformats.org/markup-compatibility/2006" xmlns:w16cid="http://schemas.microsoft.com/office/word/2016/wordml/cid" mc:Ignorable="w16cid">
  <w16cid:commentId w16cid:paraId="0A469CD2" w16cid:durableId="641C13C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55D6AD" w14:textId="77777777" w:rsidR="00DB2889" w:rsidRPr="004C1F3F" w:rsidRDefault="00DB2889" w:rsidP="00E35501">
      <w:r>
        <w:separator/>
      </w:r>
    </w:p>
  </w:endnote>
  <w:endnote w:type="continuationSeparator" w:id="0">
    <w:p w14:paraId="568FFA5C" w14:textId="77777777" w:rsidR="00DB2889" w:rsidRPr="004C1F3F" w:rsidRDefault="00DB2889" w:rsidP="00E35501">
      <w:r>
        <w:continuationSeparator/>
      </w:r>
    </w:p>
  </w:endnote>
  <w:endnote w:type="continuationNotice" w:id="1">
    <w:p w14:paraId="34BDCD08" w14:textId="77777777" w:rsidR="00DB2889" w:rsidRDefault="00DB28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Times New Roman">
    <w:altName w:val="Arial"/>
    <w:panose1 w:val="00000000000000000000"/>
    <w:charset w:val="00"/>
    <w:family w:val="roman"/>
    <w:notTrueType/>
    <w:pitch w:val="default"/>
  </w:font>
  <w:font w:name="Arial,">
    <w:altName w:val="Arial"/>
    <w:panose1 w:val="00000000000000000000"/>
    <w:charset w:val="00"/>
    <w:family w:val="roman"/>
    <w:notTrueType/>
    <w:pitch w:val="default"/>
  </w:font>
  <w:font w:name="Trebuchet MS">
    <w:panose1 w:val="020B0603020202020204"/>
    <w:charset w:val="EE"/>
    <w:family w:val="swiss"/>
    <w:pitch w:val="variable"/>
    <w:sig w:usb0="000006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76268" w14:textId="50E3BECB" w:rsidR="005C30E5" w:rsidRPr="00B65BFF" w:rsidRDefault="005C30E5">
    <w:pPr>
      <w:pStyle w:val="Pta"/>
      <w:jc w:val="right"/>
      <w:rPr>
        <w:sz w:val="18"/>
      </w:rPr>
    </w:pPr>
    <w:r w:rsidRPr="00B65BFF">
      <w:rPr>
        <w:b/>
        <w:color w:val="BFBFBF" w:themeColor="background1" w:themeShade="BF"/>
        <w:sz w:val="18"/>
      </w:rPr>
      <w:t>Integračný manuál domény ezdravie, modul evyšetrenie</w:t>
    </w:r>
    <w:r w:rsidRPr="00B65BFF">
      <w:rPr>
        <w:color w:val="BFBFBF" w:themeColor="background1" w:themeShade="BF"/>
        <w:sz w:val="18"/>
      </w:rPr>
      <w:t xml:space="preserve">           </w:t>
    </w:r>
    <w:r>
      <w:tab/>
    </w:r>
    <w:r w:rsidRPr="00B65BFF">
      <w:rPr>
        <w:sz w:val="18"/>
      </w:rPr>
      <w:t xml:space="preserve"> </w:t>
    </w:r>
    <w:sdt>
      <w:sdtPr>
        <w:rPr>
          <w:sz w:val="18"/>
        </w:rPr>
        <w:id w:val="-1599487280"/>
        <w:docPartObj>
          <w:docPartGallery w:val="Page Numbers (Bottom of Page)"/>
          <w:docPartUnique/>
        </w:docPartObj>
      </w:sdtPr>
      <w:sdtEndPr/>
      <w:sdtContent>
        <w:r w:rsidRPr="00B65BFF">
          <w:rPr>
            <w:sz w:val="18"/>
          </w:rPr>
          <w:fldChar w:fldCharType="begin"/>
        </w:r>
        <w:r w:rsidRPr="00B65BFF">
          <w:rPr>
            <w:sz w:val="18"/>
          </w:rPr>
          <w:instrText>PAGE   \* MERGEFORMAT</w:instrText>
        </w:r>
        <w:r w:rsidRPr="00B65BFF">
          <w:rPr>
            <w:sz w:val="18"/>
          </w:rPr>
          <w:fldChar w:fldCharType="separate"/>
        </w:r>
        <w:r w:rsidR="00051240">
          <w:rPr>
            <w:noProof/>
            <w:sz w:val="18"/>
          </w:rPr>
          <w:t>2</w:t>
        </w:r>
        <w:r w:rsidRPr="00B65BFF">
          <w:rPr>
            <w:sz w:val="18"/>
          </w:rPr>
          <w:fldChar w:fldCharType="end"/>
        </w:r>
        <w:r w:rsidRPr="00B65BFF">
          <w:rPr>
            <w:sz w:val="18"/>
          </w:rPr>
          <w:t xml:space="preserve"> </w:t>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DBFC6" w14:textId="09386291" w:rsidR="005C30E5" w:rsidRDefault="005C30E5">
    <w:pPr>
      <w:pStyle w:val="Pta"/>
    </w:pPr>
    <w:r w:rsidRPr="00B65BFF">
      <w:rPr>
        <w:b/>
        <w:color w:val="BFBFBF" w:themeColor="background1" w:themeShade="BF"/>
        <w:sz w:val="18"/>
      </w:rPr>
      <w:t>Integračný manuál domény ezdravie, modul evyšetrenie</w:t>
    </w:r>
    <w:r w:rsidRPr="00B65BFF">
      <w:rPr>
        <w:color w:val="BFBFBF" w:themeColor="background1" w:themeShade="BF"/>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9E7C26" w14:textId="77777777" w:rsidR="00DB2889" w:rsidRPr="004C1F3F" w:rsidRDefault="00DB2889" w:rsidP="00E35501">
      <w:r>
        <w:separator/>
      </w:r>
    </w:p>
  </w:footnote>
  <w:footnote w:type="continuationSeparator" w:id="0">
    <w:p w14:paraId="4BD5F9C1" w14:textId="77777777" w:rsidR="00DB2889" w:rsidRPr="004C1F3F" w:rsidRDefault="00DB2889" w:rsidP="00E35501">
      <w:r>
        <w:continuationSeparator/>
      </w:r>
    </w:p>
  </w:footnote>
  <w:footnote w:type="continuationNotice" w:id="1">
    <w:p w14:paraId="76CABBCF" w14:textId="77777777" w:rsidR="00DB2889" w:rsidRDefault="00DB2889"/>
  </w:footnote>
  <w:footnote w:id="2">
    <w:p w14:paraId="26F662DB" w14:textId="77777777" w:rsidR="005C30E5" w:rsidRPr="003C5950" w:rsidRDefault="005C30E5" w:rsidP="4B1F096C">
      <w:pPr>
        <w:pStyle w:val="Textpoznmkypodiarou"/>
        <w:rPr>
          <w:sz w:val="16"/>
          <w:szCs w:val="16"/>
        </w:rPr>
      </w:pPr>
      <w:r w:rsidRPr="003C5950">
        <w:rPr>
          <w:rStyle w:val="Odkaznapoznmkupodiarou"/>
          <w:sz w:val="16"/>
          <w:szCs w:val="16"/>
        </w:rPr>
        <w:footnoteRef/>
      </w:r>
      <w:r w:rsidRPr="003C5950">
        <w:rPr>
          <w:sz w:val="16"/>
          <w:szCs w:val="16"/>
        </w:rPr>
        <w:t xml:space="preserve"> Podrobný popis potvrdenia prítomnosti je v kap. 6,1,1,7 v dokumente „eSO1_SP_x70E_Detailna_specifikacia_rozhrania_Volanie_sluzieb</w:t>
      </w:r>
    </w:p>
  </w:footnote>
  <w:footnote w:id="3">
    <w:p w14:paraId="553B2FE4" w14:textId="77777777" w:rsidR="005C30E5" w:rsidRPr="003C5950" w:rsidRDefault="005C30E5" w:rsidP="34661EDB">
      <w:pPr>
        <w:pStyle w:val="Textpoznmkypodiarou"/>
        <w:rPr>
          <w:sz w:val="16"/>
          <w:szCs w:val="16"/>
        </w:rPr>
      </w:pPr>
      <w:r w:rsidRPr="003C5950">
        <w:rPr>
          <w:rStyle w:val="Odkaznapoznmkupodiarou"/>
          <w:sz w:val="16"/>
          <w:szCs w:val="16"/>
        </w:rPr>
        <w:footnoteRef/>
      </w:r>
      <w:r w:rsidRPr="003C5950">
        <w:rPr>
          <w:sz w:val="16"/>
          <w:szCs w:val="16"/>
        </w:rPr>
        <w:t xml:space="preserve"> Podrobný popis použitia služby ZapisSuhlasOsobyPrePZS je v kap. 3,2,1 v dokumente „eSO1_SP_x70E_Detailna_specifikacia_rozhrania_Prehlad_sluzieb</w:t>
      </w:r>
    </w:p>
  </w:footnote>
  <w:footnote w:id="4">
    <w:p w14:paraId="5AA930D7" w14:textId="547F3819" w:rsidR="005C30E5" w:rsidRPr="003C5950" w:rsidRDefault="005C30E5" w:rsidP="34661EDB">
      <w:pPr>
        <w:pStyle w:val="Textpoznmkypodiarou"/>
        <w:rPr>
          <w:sz w:val="16"/>
          <w:szCs w:val="16"/>
        </w:rPr>
      </w:pPr>
      <w:r w:rsidRPr="4B1F096C">
        <w:rPr>
          <w:rStyle w:val="Odkaznapoznmkupodiarou"/>
          <w:rFonts w:asciiTheme="majorEastAsia" w:eastAsiaTheme="majorEastAsia" w:hAnsiTheme="majorEastAsia" w:cstheme="majorEastAsia"/>
          <w:sz w:val="16"/>
          <w:szCs w:val="16"/>
        </w:rPr>
        <w:footnoteRef/>
      </w:r>
      <w:r w:rsidRPr="4B1F096C">
        <w:rPr>
          <w:sz w:val="16"/>
          <w:szCs w:val="16"/>
        </w:rPr>
        <w:t xml:space="preserve"> Prilohy_*\Schemy\EZKO\XSD\DajPacientskySumarKontaktneUdaje_v</w:t>
      </w:r>
      <w:r>
        <w:rPr>
          <w:sz w:val="16"/>
          <w:szCs w:val="16"/>
        </w:rPr>
        <w:t>4</w:t>
      </w:r>
      <w:r w:rsidRPr="4B1F096C">
        <w:rPr>
          <w:sz w:val="16"/>
          <w:szCs w:val="16"/>
        </w:rPr>
        <w:t>_Response.xsd</w:t>
      </w:r>
    </w:p>
  </w:footnote>
  <w:footnote w:id="5">
    <w:p w14:paraId="27C3A157" w14:textId="77777777" w:rsidR="005C30E5" w:rsidRPr="003C5950" w:rsidRDefault="005C30E5" w:rsidP="34661EDB">
      <w:pPr>
        <w:pStyle w:val="Textpoznmkypodiarou"/>
        <w:rPr>
          <w:sz w:val="16"/>
          <w:szCs w:val="16"/>
        </w:rPr>
      </w:pPr>
      <w:r w:rsidRPr="4B1F096C">
        <w:rPr>
          <w:rStyle w:val="Odkaznapoznmkupodiarou"/>
          <w:rFonts w:asciiTheme="majorEastAsia" w:eastAsiaTheme="majorEastAsia" w:hAnsiTheme="majorEastAsia" w:cstheme="majorEastAsia"/>
          <w:sz w:val="16"/>
          <w:szCs w:val="16"/>
        </w:rPr>
        <w:footnoteRef/>
      </w:r>
      <w:r w:rsidRPr="4B1F096C">
        <w:rPr>
          <w:sz w:val="16"/>
          <w:szCs w:val="16"/>
        </w:rPr>
        <w:t xml:space="preserve"> Prilohy_*\Schemy\EZKO\XSD\SDSEnvelope.xsd</w:t>
      </w:r>
    </w:p>
  </w:footnote>
  <w:footnote w:id="6">
    <w:p w14:paraId="17115C67" w14:textId="77777777" w:rsidR="005C30E5" w:rsidRPr="003C5950" w:rsidRDefault="005C30E5" w:rsidP="34661EDB">
      <w:pPr>
        <w:pStyle w:val="Textpoznmkypodiarou"/>
        <w:rPr>
          <w:sz w:val="16"/>
          <w:szCs w:val="16"/>
        </w:rPr>
      </w:pPr>
      <w:r w:rsidRPr="4B1F096C">
        <w:rPr>
          <w:rStyle w:val="Odkaznapoznmkupodiarou"/>
          <w:rFonts w:asciiTheme="majorEastAsia" w:eastAsiaTheme="majorEastAsia" w:hAnsiTheme="majorEastAsia" w:cstheme="majorEastAsia"/>
          <w:sz w:val="16"/>
          <w:szCs w:val="16"/>
        </w:rPr>
        <w:footnoteRef/>
      </w:r>
      <w:r w:rsidRPr="4B1F096C">
        <w:rPr>
          <w:sz w:val="16"/>
          <w:szCs w:val="16"/>
        </w:rPr>
        <w:t xml:space="preserve"> Prilohy_*\Schemy\JRUZ\XSD\Req_Res.xsd</w:t>
      </w:r>
    </w:p>
  </w:footnote>
  <w:footnote w:id="7">
    <w:p w14:paraId="10128E13" w14:textId="2F97FF3C" w:rsidR="005C30E5" w:rsidRDefault="005C30E5" w:rsidP="00DD1D04">
      <w:pPr>
        <w:pStyle w:val="Textpoznmkypodiarou"/>
      </w:pPr>
      <w:r w:rsidRPr="4B1F096C">
        <w:rPr>
          <w:rStyle w:val="Odkaznapoznmkupodiarou"/>
          <w:rFonts w:asciiTheme="majorEastAsia" w:eastAsiaTheme="majorEastAsia" w:hAnsiTheme="majorEastAsia" w:cstheme="majorEastAsia"/>
          <w:sz w:val="16"/>
          <w:szCs w:val="16"/>
        </w:rPr>
        <w:footnoteRef/>
      </w:r>
      <w:r w:rsidRPr="4B1F096C">
        <w:rPr>
          <w:sz w:val="16"/>
          <w:szCs w:val="16"/>
        </w:rPr>
        <w:t xml:space="preserve"> Prilohy_*\Schemy\EZKO\XSD\DajPacientskySumarKontaktneUdaje_v</w:t>
      </w:r>
      <w:r>
        <w:rPr>
          <w:sz w:val="16"/>
          <w:szCs w:val="16"/>
        </w:rPr>
        <w:t>4</w:t>
      </w:r>
      <w:r w:rsidRPr="4B1F096C">
        <w:rPr>
          <w:sz w:val="16"/>
          <w:szCs w:val="16"/>
        </w:rPr>
        <w:t>_Data.xsd</w:t>
      </w:r>
    </w:p>
  </w:footnote>
  <w:footnote w:id="8">
    <w:p w14:paraId="32E11A49" w14:textId="752766B4" w:rsidR="005C30E5" w:rsidRPr="00DB0E89" w:rsidRDefault="005C30E5" w:rsidP="34661EDB">
      <w:pPr>
        <w:pStyle w:val="Textpoznmkypodiarou"/>
        <w:rPr>
          <w:rFonts w:asciiTheme="minorHAnsi" w:eastAsiaTheme="minorEastAsia" w:hAnsiTheme="minorHAnsi" w:cstheme="minorBidi"/>
          <w:sz w:val="16"/>
          <w:szCs w:val="16"/>
        </w:rPr>
      </w:pPr>
      <w:r w:rsidRPr="4B1F096C">
        <w:rPr>
          <w:rStyle w:val="Odkaznapoznmkupodiarou"/>
          <w:rFonts w:asciiTheme="majorEastAsia" w:eastAsiaTheme="majorEastAsia" w:hAnsiTheme="majorEastAsia" w:cstheme="majorEastAsia"/>
          <w:sz w:val="16"/>
          <w:szCs w:val="16"/>
        </w:rPr>
        <w:footnoteRef/>
      </w:r>
      <w:r w:rsidRPr="4B1F096C">
        <w:rPr>
          <w:sz w:val="16"/>
          <w:szCs w:val="16"/>
        </w:rPr>
        <w:t xml:space="preserve"> Prilohy_*\Schemy\EZKO\XSD\ZapisPacientskehoSumaruKontaktneUdaje_v</w:t>
      </w:r>
      <w:r>
        <w:rPr>
          <w:sz w:val="16"/>
          <w:szCs w:val="16"/>
        </w:rPr>
        <w:t>4</w:t>
      </w:r>
      <w:r w:rsidRPr="4B1F096C">
        <w:rPr>
          <w:sz w:val="16"/>
          <w:szCs w:val="16"/>
        </w:rPr>
        <w:t>_Data.xsd</w:t>
      </w:r>
    </w:p>
  </w:footnote>
  <w:footnote w:id="9">
    <w:p w14:paraId="00BA42E2" w14:textId="77777777" w:rsidR="005C30E5" w:rsidRDefault="005C30E5" w:rsidP="00DD1D04">
      <w:pPr>
        <w:pStyle w:val="Textpoznmkypodiarou"/>
      </w:pPr>
      <w:r w:rsidRPr="4B1F096C">
        <w:rPr>
          <w:rStyle w:val="Odkaznapoznmkupodiarou"/>
          <w:rFonts w:asciiTheme="majorEastAsia" w:eastAsiaTheme="majorEastAsia" w:hAnsiTheme="majorEastAsia" w:cstheme="majorEastAsia"/>
          <w:sz w:val="16"/>
          <w:szCs w:val="16"/>
        </w:rPr>
        <w:footnoteRef/>
      </w:r>
      <w:r w:rsidRPr="4B1F096C">
        <w:rPr>
          <w:sz w:val="16"/>
          <w:szCs w:val="16"/>
        </w:rPr>
        <w:t xml:space="preserve"> Prilohy_*\Schemy\EZKO\XSD\SDSEnvelope.xsd</w:t>
      </w:r>
    </w:p>
  </w:footnote>
  <w:footnote w:id="10">
    <w:p w14:paraId="04A47BD9" w14:textId="039BF34B" w:rsidR="005C30E5" w:rsidRDefault="005C30E5" w:rsidP="00DD1D04">
      <w:pPr>
        <w:pStyle w:val="Textpoznmkypodiarou"/>
      </w:pPr>
      <w:r w:rsidRPr="4B1F096C">
        <w:rPr>
          <w:rStyle w:val="Odkaznapoznmkupodiarou"/>
          <w:rFonts w:asciiTheme="majorEastAsia" w:eastAsiaTheme="majorEastAsia" w:hAnsiTheme="majorEastAsia" w:cstheme="majorEastAsia"/>
          <w:sz w:val="16"/>
          <w:szCs w:val="16"/>
        </w:rPr>
        <w:footnoteRef/>
      </w:r>
      <w:r w:rsidRPr="4B1F096C">
        <w:rPr>
          <w:sz w:val="16"/>
          <w:szCs w:val="16"/>
        </w:rPr>
        <w:t xml:space="preserve"> Prilohy_*\Schemy\EZKO\XSD\ZapisPacientskehoSumaruKontaktneUdaje_v</w:t>
      </w:r>
      <w:r>
        <w:rPr>
          <w:sz w:val="16"/>
          <w:szCs w:val="16"/>
        </w:rPr>
        <w:t>4</w:t>
      </w:r>
      <w:r w:rsidRPr="4B1F096C">
        <w:rPr>
          <w:sz w:val="16"/>
          <w:szCs w:val="16"/>
        </w:rPr>
        <w:t>_Request.xsd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BFFF66" w14:textId="77777777" w:rsidR="005C30E5" w:rsidRPr="00B21B1A" w:rsidRDefault="005C30E5" w:rsidP="00893437">
    <w:pPr>
      <w:tabs>
        <w:tab w:val="left" w:pos="1701"/>
      </w:tabs>
      <w:spacing w:after="0"/>
      <w:jc w:val="right"/>
      <w:rPr>
        <w:rFonts w:ascii="Verdana" w:hAnsi="Verdana"/>
        <w:i/>
        <w:noProof/>
        <w:color w:val="000000"/>
        <w:sz w:val="18"/>
      </w:rPr>
    </w:pPr>
    <w:r>
      <w:rPr>
        <w:rFonts w:eastAsia="Arial" w:cs="Arial"/>
        <w:noProof/>
        <w:sz w:val="18"/>
        <w:szCs w:val="18"/>
        <w:lang w:eastAsia="sk-SK"/>
      </w:rPr>
      <w:drawing>
        <wp:anchor distT="0" distB="0" distL="114300" distR="114300" simplePos="0" relativeHeight="251658240" behindDoc="1" locked="0" layoutInCell="1" allowOverlap="1" wp14:anchorId="75B6FC72" wp14:editId="1C9147A8">
          <wp:simplePos x="0" y="0"/>
          <wp:positionH relativeFrom="margin">
            <wp:posOffset>-164123</wp:posOffset>
          </wp:positionH>
          <wp:positionV relativeFrom="paragraph">
            <wp:posOffset>-31799</wp:posOffset>
          </wp:positionV>
          <wp:extent cx="2454134" cy="386862"/>
          <wp:effectExtent l="0" t="0" r="0" b="0"/>
          <wp:wrapNone/>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91601" cy="392768"/>
                  </a:xfrm>
                  <a:prstGeom prst="rect">
                    <a:avLst/>
                  </a:prstGeom>
                </pic:spPr>
              </pic:pic>
            </a:graphicData>
          </a:graphic>
          <wp14:sizeRelH relativeFrom="margin">
            <wp14:pctWidth>0</wp14:pctWidth>
          </wp14:sizeRelH>
          <wp14:sizeRelV relativeFrom="margin">
            <wp14:pctHeight>0</wp14:pctHeight>
          </wp14:sizeRelV>
        </wp:anchor>
      </w:drawing>
    </w:r>
    <w:r w:rsidRPr="00BB5403">
      <w:rPr>
        <w:rFonts w:cs="Arial"/>
        <w:lang w:val="cs-CZ"/>
      </w:rPr>
      <w:tab/>
    </w:r>
    <w:r w:rsidRPr="1091E515">
      <w:rPr>
        <w:rFonts w:ascii="Verdana" w:hAnsi="Verdana"/>
        <w:i/>
        <w:iCs/>
        <w:noProof/>
        <w:color w:val="000000"/>
        <w:sz w:val="18"/>
        <w:szCs w:val="18"/>
      </w:rPr>
      <w:t>Dôverné</w:t>
    </w:r>
  </w:p>
  <w:p w14:paraId="38A14BCA" w14:textId="35E26DA1" w:rsidR="005C30E5" w:rsidRPr="00BB5403" w:rsidRDefault="005C30E5" w:rsidP="00893437">
    <w:pPr>
      <w:pStyle w:val="Hlavika"/>
      <w:tabs>
        <w:tab w:val="right" w:pos="9922"/>
      </w:tabs>
      <w:spacing w:line="276" w:lineRule="auto"/>
      <w:rPr>
        <w:rFonts w:cs="Arial"/>
        <w:lang w:val="cs-CZ"/>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05"/>
      <w:gridCol w:w="3005"/>
      <w:gridCol w:w="3005"/>
    </w:tblGrid>
    <w:tr w:rsidR="005C30E5" w14:paraId="53DB4288" w14:textId="77777777" w:rsidTr="00A259AE">
      <w:tc>
        <w:tcPr>
          <w:tcW w:w="3005" w:type="dxa"/>
        </w:tcPr>
        <w:p w14:paraId="71F343DE" w14:textId="41ADADC7" w:rsidR="005C30E5" w:rsidRDefault="005C30E5" w:rsidP="00A259AE">
          <w:pPr>
            <w:ind w:left="-115"/>
          </w:pPr>
        </w:p>
      </w:tc>
      <w:tc>
        <w:tcPr>
          <w:tcW w:w="3005" w:type="dxa"/>
        </w:tcPr>
        <w:p w14:paraId="211300BD" w14:textId="0293BA3B" w:rsidR="005C30E5" w:rsidRDefault="005C30E5" w:rsidP="00A259AE">
          <w:pPr>
            <w:jc w:val="center"/>
          </w:pPr>
        </w:p>
      </w:tc>
      <w:tc>
        <w:tcPr>
          <w:tcW w:w="3005" w:type="dxa"/>
        </w:tcPr>
        <w:p w14:paraId="0BDCA053" w14:textId="437DA7D1" w:rsidR="005C30E5" w:rsidRDefault="005C30E5" w:rsidP="00A259AE">
          <w:pPr>
            <w:ind w:right="-115"/>
            <w:jc w:val="right"/>
          </w:pPr>
        </w:p>
      </w:tc>
    </w:tr>
  </w:tbl>
  <w:p w14:paraId="31D49DEF" w14:textId="4B1AF100" w:rsidR="005C30E5" w:rsidRDefault="005C30E5"/>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71F03"/>
    <w:multiLevelType w:val="hybridMultilevel"/>
    <w:tmpl w:val="D4987FC2"/>
    <w:lvl w:ilvl="0" w:tplc="9DB82B3E">
      <w:start w:val="1"/>
      <w:numFmt w:val="bullet"/>
      <w:lvlText w:val=""/>
      <w:lvlJc w:val="left"/>
      <w:pPr>
        <w:ind w:left="720" w:hanging="360"/>
      </w:pPr>
      <w:rPr>
        <w:rFonts w:ascii="Symbol" w:hAnsi="Symbol" w:hint="default"/>
      </w:rPr>
    </w:lvl>
    <w:lvl w:ilvl="1" w:tplc="5C50E1FE">
      <w:start w:val="1"/>
      <w:numFmt w:val="bullet"/>
      <w:lvlText w:val="o"/>
      <w:lvlJc w:val="left"/>
      <w:pPr>
        <w:ind w:left="1440" w:hanging="360"/>
      </w:pPr>
      <w:rPr>
        <w:rFonts w:ascii="Courier New" w:hAnsi="Courier New" w:hint="default"/>
      </w:rPr>
    </w:lvl>
    <w:lvl w:ilvl="2" w:tplc="4C7A31C6">
      <w:start w:val="1"/>
      <w:numFmt w:val="bullet"/>
      <w:lvlText w:val=""/>
      <w:lvlJc w:val="left"/>
      <w:pPr>
        <w:ind w:left="2160" w:hanging="360"/>
      </w:pPr>
      <w:rPr>
        <w:rFonts w:ascii="Wingdings" w:hAnsi="Wingdings" w:hint="default"/>
      </w:rPr>
    </w:lvl>
    <w:lvl w:ilvl="3" w:tplc="017EAF02">
      <w:start w:val="1"/>
      <w:numFmt w:val="bullet"/>
      <w:lvlText w:val=""/>
      <w:lvlJc w:val="left"/>
      <w:pPr>
        <w:ind w:left="2880" w:hanging="360"/>
      </w:pPr>
      <w:rPr>
        <w:rFonts w:ascii="Symbol" w:hAnsi="Symbol" w:hint="default"/>
      </w:rPr>
    </w:lvl>
    <w:lvl w:ilvl="4" w:tplc="66589452">
      <w:start w:val="1"/>
      <w:numFmt w:val="bullet"/>
      <w:lvlText w:val="o"/>
      <w:lvlJc w:val="left"/>
      <w:pPr>
        <w:ind w:left="3600" w:hanging="360"/>
      </w:pPr>
      <w:rPr>
        <w:rFonts w:ascii="Courier New" w:hAnsi="Courier New" w:hint="default"/>
      </w:rPr>
    </w:lvl>
    <w:lvl w:ilvl="5" w:tplc="9FE6BE16">
      <w:start w:val="1"/>
      <w:numFmt w:val="bullet"/>
      <w:lvlText w:val=""/>
      <w:lvlJc w:val="left"/>
      <w:pPr>
        <w:ind w:left="4320" w:hanging="360"/>
      </w:pPr>
      <w:rPr>
        <w:rFonts w:ascii="Wingdings" w:hAnsi="Wingdings" w:hint="default"/>
      </w:rPr>
    </w:lvl>
    <w:lvl w:ilvl="6" w:tplc="EDAC6AFC">
      <w:start w:val="1"/>
      <w:numFmt w:val="bullet"/>
      <w:lvlText w:val=""/>
      <w:lvlJc w:val="left"/>
      <w:pPr>
        <w:ind w:left="5040" w:hanging="360"/>
      </w:pPr>
      <w:rPr>
        <w:rFonts w:ascii="Symbol" w:hAnsi="Symbol" w:hint="default"/>
      </w:rPr>
    </w:lvl>
    <w:lvl w:ilvl="7" w:tplc="A5E4864E">
      <w:start w:val="1"/>
      <w:numFmt w:val="bullet"/>
      <w:lvlText w:val="o"/>
      <w:lvlJc w:val="left"/>
      <w:pPr>
        <w:ind w:left="5760" w:hanging="360"/>
      </w:pPr>
      <w:rPr>
        <w:rFonts w:ascii="Courier New" w:hAnsi="Courier New" w:hint="default"/>
      </w:rPr>
    </w:lvl>
    <w:lvl w:ilvl="8" w:tplc="DF740C9A">
      <w:start w:val="1"/>
      <w:numFmt w:val="bullet"/>
      <w:lvlText w:val=""/>
      <w:lvlJc w:val="left"/>
      <w:pPr>
        <w:ind w:left="6480" w:hanging="360"/>
      </w:pPr>
      <w:rPr>
        <w:rFonts w:ascii="Wingdings" w:hAnsi="Wingdings" w:hint="default"/>
      </w:rPr>
    </w:lvl>
  </w:abstractNum>
  <w:abstractNum w:abstractNumId="1" w15:restartNumberingAfterBreak="0">
    <w:nsid w:val="02E70648"/>
    <w:multiLevelType w:val="hybridMultilevel"/>
    <w:tmpl w:val="7D1E7D9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 w15:restartNumberingAfterBreak="0">
    <w:nsid w:val="0341094A"/>
    <w:multiLevelType w:val="hybridMultilevel"/>
    <w:tmpl w:val="8FA40522"/>
    <w:lvl w:ilvl="0" w:tplc="041B000F">
      <w:start w:val="1"/>
      <w:numFmt w:val="decimal"/>
      <w:lvlText w:val="%1."/>
      <w:lvlJc w:val="left"/>
      <w:pPr>
        <w:ind w:left="1068" w:hanging="360"/>
      </w:pPr>
    </w:lvl>
    <w:lvl w:ilvl="1" w:tplc="041B0003">
      <w:start w:val="1"/>
      <w:numFmt w:val="bullet"/>
      <w:lvlText w:val="o"/>
      <w:lvlJc w:val="left"/>
      <w:pPr>
        <w:ind w:left="1788" w:hanging="360"/>
      </w:pPr>
      <w:rPr>
        <w:rFonts w:ascii="Courier New" w:hAnsi="Courier New" w:cs="Courier New" w:hint="default"/>
      </w:rPr>
    </w:lvl>
    <w:lvl w:ilvl="2" w:tplc="55C28EA8">
      <w:numFmt w:val="bullet"/>
      <w:lvlText w:val="•"/>
      <w:lvlJc w:val="left"/>
      <w:pPr>
        <w:ind w:left="3768" w:hanging="1440"/>
      </w:pPr>
      <w:rPr>
        <w:rFonts w:asciiTheme="minorHAnsi" w:eastAsia="Times New Roman" w:hAnsiTheme="minorHAnsi" w:cstheme="minorHAnsi" w:hint="default"/>
      </w:r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 w15:restartNumberingAfterBreak="0">
    <w:nsid w:val="03545400"/>
    <w:multiLevelType w:val="hybridMultilevel"/>
    <w:tmpl w:val="9998DA88"/>
    <w:lvl w:ilvl="0" w:tplc="3886C86C">
      <w:start w:val="1"/>
      <w:numFmt w:val="bullet"/>
      <w:lvlText w:val=""/>
      <w:lvlJc w:val="left"/>
      <w:pPr>
        <w:ind w:left="720" w:hanging="360"/>
      </w:pPr>
      <w:rPr>
        <w:rFonts w:ascii="Symbol" w:hAnsi="Symbol" w:hint="default"/>
      </w:rPr>
    </w:lvl>
    <w:lvl w:ilvl="1" w:tplc="9366462C">
      <w:start w:val="1"/>
      <w:numFmt w:val="bullet"/>
      <w:lvlText w:val="o"/>
      <w:lvlJc w:val="left"/>
      <w:pPr>
        <w:ind w:left="1440" w:hanging="360"/>
      </w:pPr>
      <w:rPr>
        <w:rFonts w:ascii="Courier New" w:hAnsi="Courier New" w:hint="default"/>
      </w:rPr>
    </w:lvl>
    <w:lvl w:ilvl="2" w:tplc="6250F516">
      <w:start w:val="1"/>
      <w:numFmt w:val="bullet"/>
      <w:lvlText w:val=""/>
      <w:lvlJc w:val="left"/>
      <w:pPr>
        <w:ind w:left="2160" w:hanging="360"/>
      </w:pPr>
      <w:rPr>
        <w:rFonts w:ascii="Wingdings" w:hAnsi="Wingdings" w:hint="default"/>
      </w:rPr>
    </w:lvl>
    <w:lvl w:ilvl="3" w:tplc="E668D038">
      <w:start w:val="1"/>
      <w:numFmt w:val="bullet"/>
      <w:lvlText w:val=""/>
      <w:lvlJc w:val="left"/>
      <w:pPr>
        <w:ind w:left="2880" w:hanging="360"/>
      </w:pPr>
      <w:rPr>
        <w:rFonts w:ascii="Symbol" w:hAnsi="Symbol" w:hint="default"/>
      </w:rPr>
    </w:lvl>
    <w:lvl w:ilvl="4" w:tplc="AEB03E20">
      <w:start w:val="1"/>
      <w:numFmt w:val="bullet"/>
      <w:lvlText w:val="o"/>
      <w:lvlJc w:val="left"/>
      <w:pPr>
        <w:ind w:left="3600" w:hanging="360"/>
      </w:pPr>
      <w:rPr>
        <w:rFonts w:ascii="Courier New" w:hAnsi="Courier New" w:hint="default"/>
      </w:rPr>
    </w:lvl>
    <w:lvl w:ilvl="5" w:tplc="DDEC56C0">
      <w:start w:val="1"/>
      <w:numFmt w:val="bullet"/>
      <w:lvlText w:val=""/>
      <w:lvlJc w:val="left"/>
      <w:pPr>
        <w:ind w:left="4320" w:hanging="360"/>
      </w:pPr>
      <w:rPr>
        <w:rFonts w:ascii="Wingdings" w:hAnsi="Wingdings" w:hint="default"/>
      </w:rPr>
    </w:lvl>
    <w:lvl w:ilvl="6" w:tplc="70A00E2A">
      <w:start w:val="1"/>
      <w:numFmt w:val="bullet"/>
      <w:lvlText w:val=""/>
      <w:lvlJc w:val="left"/>
      <w:pPr>
        <w:ind w:left="5040" w:hanging="360"/>
      </w:pPr>
      <w:rPr>
        <w:rFonts w:ascii="Symbol" w:hAnsi="Symbol" w:hint="default"/>
      </w:rPr>
    </w:lvl>
    <w:lvl w:ilvl="7" w:tplc="A10CB2A8">
      <w:start w:val="1"/>
      <w:numFmt w:val="bullet"/>
      <w:lvlText w:val="o"/>
      <w:lvlJc w:val="left"/>
      <w:pPr>
        <w:ind w:left="5760" w:hanging="360"/>
      </w:pPr>
      <w:rPr>
        <w:rFonts w:ascii="Courier New" w:hAnsi="Courier New" w:hint="default"/>
      </w:rPr>
    </w:lvl>
    <w:lvl w:ilvl="8" w:tplc="7E6EEA80">
      <w:start w:val="1"/>
      <w:numFmt w:val="bullet"/>
      <w:lvlText w:val=""/>
      <w:lvlJc w:val="left"/>
      <w:pPr>
        <w:ind w:left="6480" w:hanging="360"/>
      </w:pPr>
      <w:rPr>
        <w:rFonts w:ascii="Wingdings" w:hAnsi="Wingdings" w:hint="default"/>
      </w:rPr>
    </w:lvl>
  </w:abstractNum>
  <w:abstractNum w:abstractNumId="4" w15:restartNumberingAfterBreak="0">
    <w:nsid w:val="039A6BBC"/>
    <w:multiLevelType w:val="hybridMultilevel"/>
    <w:tmpl w:val="C952DEF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48630F3"/>
    <w:multiLevelType w:val="hybridMultilevel"/>
    <w:tmpl w:val="23F26C7C"/>
    <w:lvl w:ilvl="0" w:tplc="FFFFFFFF">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4B36BEA"/>
    <w:multiLevelType w:val="hybridMultilevel"/>
    <w:tmpl w:val="E5E0757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04E33113"/>
    <w:multiLevelType w:val="hybridMultilevel"/>
    <w:tmpl w:val="0FC8E5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5372F50"/>
    <w:multiLevelType w:val="hybridMultilevel"/>
    <w:tmpl w:val="1CAAFB0A"/>
    <w:lvl w:ilvl="0" w:tplc="041B0017">
      <w:start w:val="1"/>
      <w:numFmt w:val="lowerLetter"/>
      <w:lvlText w:val="%1)"/>
      <w:lvlJc w:val="left"/>
      <w:pPr>
        <w:ind w:left="1068" w:hanging="360"/>
      </w:pPr>
      <w:rPr>
        <w:rFonts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9" w15:restartNumberingAfterBreak="0">
    <w:nsid w:val="0679714C"/>
    <w:multiLevelType w:val="hybridMultilevel"/>
    <w:tmpl w:val="A704D2F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0" w15:restartNumberingAfterBreak="0">
    <w:nsid w:val="07685703"/>
    <w:multiLevelType w:val="hybridMultilevel"/>
    <w:tmpl w:val="D04A2DC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08106CC1"/>
    <w:multiLevelType w:val="hybridMultilevel"/>
    <w:tmpl w:val="E49CC30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08ECF3AE"/>
    <w:multiLevelType w:val="multilevel"/>
    <w:tmpl w:val="3E861EF8"/>
    <w:name w:val="HTML-List15"/>
    <w:lvl w:ilvl="0">
      <w:start w:val="1"/>
      <w:numFmt w:val="bullet"/>
      <w:lvlText w:val="·"/>
      <w:lvlJc w:val="left"/>
      <w:rPr>
        <w:rFonts w:ascii="Symbol" w:hAnsi="Symbol"/>
        <w:color w:val="000000"/>
        <w:sz w:val="22"/>
      </w:rPr>
    </w:lvl>
    <w:lvl w:ilvl="1">
      <w:start w:val="1"/>
      <w:numFmt w:val="bullet"/>
      <w:lvlText w:val="·"/>
      <w:lvlJc w:val="left"/>
      <w:rPr>
        <w:rFonts w:ascii="Symbol" w:hAnsi="Symbol"/>
        <w:color w:val="000000"/>
        <w:sz w:val="22"/>
      </w:rPr>
    </w:lvl>
    <w:lvl w:ilvl="2">
      <w:start w:val="1"/>
      <w:numFmt w:val="bullet"/>
      <w:lvlText w:val="·"/>
      <w:lvlJc w:val="left"/>
      <w:rPr>
        <w:rFonts w:ascii="Symbol" w:hAnsi="Symbol"/>
        <w:color w:val="000000"/>
        <w:sz w:val="22"/>
      </w:rPr>
    </w:lvl>
    <w:lvl w:ilvl="3">
      <w:start w:val="1"/>
      <w:numFmt w:val="bullet"/>
      <w:lvlText w:val="·"/>
      <w:lvlJc w:val="left"/>
      <w:rPr>
        <w:rFonts w:ascii="Symbol" w:hAnsi="Symbol"/>
        <w:color w:val="000000"/>
        <w:sz w:val="22"/>
      </w:rPr>
    </w:lvl>
    <w:lvl w:ilvl="4">
      <w:start w:val="1"/>
      <w:numFmt w:val="bullet"/>
      <w:lvlText w:val="·"/>
      <w:lvlJc w:val="left"/>
      <w:rPr>
        <w:rFonts w:ascii="Symbol" w:hAnsi="Symbol"/>
        <w:color w:val="000000"/>
        <w:sz w:val="22"/>
      </w:rPr>
    </w:lvl>
    <w:lvl w:ilvl="5">
      <w:start w:val="1"/>
      <w:numFmt w:val="bullet"/>
      <w:lvlText w:val="·"/>
      <w:lvlJc w:val="left"/>
      <w:rPr>
        <w:rFonts w:ascii="Symbol" w:hAnsi="Symbol"/>
        <w:color w:val="000000"/>
        <w:sz w:val="22"/>
      </w:rPr>
    </w:lvl>
    <w:lvl w:ilvl="6">
      <w:start w:val="1"/>
      <w:numFmt w:val="bullet"/>
      <w:lvlText w:val="·"/>
      <w:lvlJc w:val="left"/>
      <w:rPr>
        <w:rFonts w:ascii="Symbol" w:hAnsi="Symbol"/>
        <w:color w:val="000000"/>
        <w:sz w:val="22"/>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3" w15:restartNumberingAfterBreak="0">
    <w:nsid w:val="08ECF632"/>
    <w:multiLevelType w:val="multilevel"/>
    <w:tmpl w:val="9B8264A2"/>
    <w:lvl w:ilvl="0">
      <w:start w:val="1"/>
      <w:numFmt w:val="bullet"/>
      <w:lvlText w:val="·"/>
      <w:lvlJc w:val="left"/>
      <w:rPr>
        <w:rFonts w:ascii="Symbol" w:hAnsi="Symbol"/>
        <w:color w:val="000000"/>
        <w:sz w:val="22"/>
      </w:rPr>
    </w:lvl>
    <w:lvl w:ilvl="1">
      <w:start w:val="1"/>
      <w:numFmt w:val="bullet"/>
      <w:lvlText w:val="·"/>
      <w:lvlJc w:val="left"/>
      <w:rPr>
        <w:rFonts w:ascii="Symbol" w:hAnsi="Symbol"/>
        <w:color w:val="000000"/>
        <w:sz w:val="22"/>
      </w:rPr>
    </w:lvl>
    <w:lvl w:ilvl="2">
      <w:start w:val="1"/>
      <w:numFmt w:val="bullet"/>
      <w:lvlText w:val="·"/>
      <w:lvlJc w:val="left"/>
      <w:rPr>
        <w:rFonts w:ascii="Symbol" w:hAnsi="Symbol"/>
        <w:color w:val="000000"/>
        <w:sz w:val="22"/>
      </w:rPr>
    </w:lvl>
    <w:lvl w:ilvl="3">
      <w:start w:val="1"/>
      <w:numFmt w:val="bullet"/>
      <w:lvlText w:val="·"/>
      <w:lvlJc w:val="left"/>
      <w:rPr>
        <w:rFonts w:ascii="Symbol" w:hAnsi="Symbol"/>
        <w:color w:val="000000"/>
        <w:sz w:val="22"/>
      </w:rPr>
    </w:lvl>
    <w:lvl w:ilvl="4">
      <w:start w:val="1"/>
      <w:numFmt w:val="bullet"/>
      <w:lvlText w:val="·"/>
      <w:lvlJc w:val="left"/>
      <w:rPr>
        <w:rFonts w:ascii="Symbol" w:hAnsi="Symbol"/>
        <w:color w:val="000000"/>
        <w:sz w:val="22"/>
      </w:rPr>
    </w:lvl>
    <w:lvl w:ilvl="5">
      <w:start w:val="1"/>
      <w:numFmt w:val="bullet"/>
      <w:lvlText w:val="·"/>
      <w:lvlJc w:val="left"/>
      <w:rPr>
        <w:rFonts w:ascii="Symbol" w:hAnsi="Symbol"/>
        <w:color w:val="000000"/>
        <w:sz w:val="22"/>
      </w:rPr>
    </w:lvl>
    <w:lvl w:ilvl="6">
      <w:start w:val="1"/>
      <w:numFmt w:val="bullet"/>
      <w:lvlText w:val="·"/>
      <w:lvlJc w:val="left"/>
      <w:rPr>
        <w:rFonts w:ascii="Symbol" w:hAnsi="Symbol"/>
        <w:color w:val="000000"/>
        <w:sz w:val="22"/>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 w15:restartNumberingAfterBreak="0">
    <w:nsid w:val="0932009C"/>
    <w:multiLevelType w:val="hybridMultilevel"/>
    <w:tmpl w:val="D48A6D1A"/>
    <w:lvl w:ilvl="0" w:tplc="041B0001">
      <w:start w:val="1"/>
      <w:numFmt w:val="bullet"/>
      <w:lvlText w:val=""/>
      <w:lvlJc w:val="left"/>
      <w:pPr>
        <w:ind w:left="720" w:hanging="360"/>
      </w:pPr>
      <w:rPr>
        <w:rFonts w:ascii="Symbol" w:hAnsi="Symbol" w:hint="default"/>
      </w:rPr>
    </w:lvl>
    <w:lvl w:ilvl="1" w:tplc="041B0019">
      <w:start w:val="1"/>
      <w:numFmt w:val="lowerLetter"/>
      <w:lvlText w:val="%2."/>
      <w:lvlJc w:val="left"/>
      <w:pPr>
        <w:ind w:left="1440" w:hanging="360"/>
      </w:pPr>
      <w:rPr>
        <w:rFonts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0AC71790"/>
    <w:multiLevelType w:val="hybridMultilevel"/>
    <w:tmpl w:val="53F8D9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0AE2EAA5"/>
    <w:multiLevelType w:val="multilevel"/>
    <w:tmpl w:val="1CB6F360"/>
    <w:name w:val="HTML-List182643365"/>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7" w15:restartNumberingAfterBreak="0">
    <w:nsid w:val="0AE2EAB4"/>
    <w:multiLevelType w:val="multilevel"/>
    <w:tmpl w:val="3BB26C96"/>
    <w:name w:val="HTML-List182643380"/>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 w15:restartNumberingAfterBreak="0">
    <w:nsid w:val="0AE2EAC4"/>
    <w:multiLevelType w:val="multilevel"/>
    <w:tmpl w:val="2BDE346A"/>
    <w:name w:val="HTML-List182643396"/>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9" w15:restartNumberingAfterBreak="0">
    <w:nsid w:val="0AE2EAD4"/>
    <w:multiLevelType w:val="multilevel"/>
    <w:tmpl w:val="13C6F0E6"/>
    <w:name w:val="HTML-List182643412"/>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 w15:restartNumberingAfterBreak="0">
    <w:nsid w:val="0AE2EAE3"/>
    <w:multiLevelType w:val="multilevel"/>
    <w:tmpl w:val="2B82A548"/>
    <w:name w:val="HTML-List182643427"/>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 w15:restartNumberingAfterBreak="0">
    <w:nsid w:val="0AE2EAF3"/>
    <w:multiLevelType w:val="multilevel"/>
    <w:tmpl w:val="2D683AE0"/>
    <w:name w:val="HTML-List182643443"/>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 w15:restartNumberingAfterBreak="0">
    <w:nsid w:val="0AE2EB12"/>
    <w:multiLevelType w:val="multilevel"/>
    <w:tmpl w:val="173E18BC"/>
    <w:name w:val="HTML-List182643474"/>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 w15:restartNumberingAfterBreak="0">
    <w:nsid w:val="0AE2EB22"/>
    <w:multiLevelType w:val="multilevel"/>
    <w:tmpl w:val="38A230CE"/>
    <w:name w:val="HTML-List182643490"/>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4" w15:restartNumberingAfterBreak="0">
    <w:nsid w:val="0AF506D0"/>
    <w:multiLevelType w:val="hybridMultilevel"/>
    <w:tmpl w:val="84C2A404"/>
    <w:lvl w:ilvl="0" w:tplc="80D4B358">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0CEE309B"/>
    <w:multiLevelType w:val="hybridMultilevel"/>
    <w:tmpl w:val="F10ACDFA"/>
    <w:lvl w:ilvl="0" w:tplc="98988B28">
      <w:start w:val="1"/>
      <w:numFmt w:val="bullet"/>
      <w:lvlText w:val=""/>
      <w:lvlJc w:val="left"/>
      <w:pPr>
        <w:ind w:left="720" w:hanging="360"/>
      </w:pPr>
      <w:rPr>
        <w:rFonts w:ascii="Symbol" w:hAnsi="Symbol" w:hint="default"/>
      </w:rPr>
    </w:lvl>
    <w:lvl w:ilvl="1" w:tplc="2870DB26">
      <w:start w:val="1"/>
      <w:numFmt w:val="bullet"/>
      <w:lvlText w:val="o"/>
      <w:lvlJc w:val="left"/>
      <w:pPr>
        <w:ind w:left="1440" w:hanging="360"/>
      </w:pPr>
      <w:rPr>
        <w:rFonts w:ascii="Courier New" w:hAnsi="Courier New" w:hint="default"/>
      </w:rPr>
    </w:lvl>
    <w:lvl w:ilvl="2" w:tplc="CBFC40EE">
      <w:start w:val="1"/>
      <w:numFmt w:val="bullet"/>
      <w:lvlText w:val=""/>
      <w:lvlJc w:val="left"/>
      <w:pPr>
        <w:ind w:left="2160" w:hanging="360"/>
      </w:pPr>
      <w:rPr>
        <w:rFonts w:ascii="Wingdings" w:hAnsi="Wingdings" w:hint="default"/>
      </w:rPr>
    </w:lvl>
    <w:lvl w:ilvl="3" w:tplc="6A163988">
      <w:start w:val="1"/>
      <w:numFmt w:val="bullet"/>
      <w:lvlText w:val=""/>
      <w:lvlJc w:val="left"/>
      <w:pPr>
        <w:ind w:left="2880" w:hanging="360"/>
      </w:pPr>
      <w:rPr>
        <w:rFonts w:ascii="Symbol" w:hAnsi="Symbol" w:hint="default"/>
      </w:rPr>
    </w:lvl>
    <w:lvl w:ilvl="4" w:tplc="81BA5AD2">
      <w:start w:val="1"/>
      <w:numFmt w:val="bullet"/>
      <w:lvlText w:val="o"/>
      <w:lvlJc w:val="left"/>
      <w:pPr>
        <w:ind w:left="3600" w:hanging="360"/>
      </w:pPr>
      <w:rPr>
        <w:rFonts w:ascii="Courier New" w:hAnsi="Courier New" w:hint="default"/>
      </w:rPr>
    </w:lvl>
    <w:lvl w:ilvl="5" w:tplc="B9C072C0">
      <w:start w:val="1"/>
      <w:numFmt w:val="bullet"/>
      <w:lvlText w:val=""/>
      <w:lvlJc w:val="left"/>
      <w:pPr>
        <w:ind w:left="4320" w:hanging="360"/>
      </w:pPr>
      <w:rPr>
        <w:rFonts w:ascii="Wingdings" w:hAnsi="Wingdings" w:hint="default"/>
      </w:rPr>
    </w:lvl>
    <w:lvl w:ilvl="6" w:tplc="CB3064E2">
      <w:start w:val="1"/>
      <w:numFmt w:val="bullet"/>
      <w:lvlText w:val=""/>
      <w:lvlJc w:val="left"/>
      <w:pPr>
        <w:ind w:left="5040" w:hanging="360"/>
      </w:pPr>
      <w:rPr>
        <w:rFonts w:ascii="Symbol" w:hAnsi="Symbol" w:hint="default"/>
      </w:rPr>
    </w:lvl>
    <w:lvl w:ilvl="7" w:tplc="C444EF20">
      <w:start w:val="1"/>
      <w:numFmt w:val="bullet"/>
      <w:lvlText w:val="o"/>
      <w:lvlJc w:val="left"/>
      <w:pPr>
        <w:ind w:left="5760" w:hanging="360"/>
      </w:pPr>
      <w:rPr>
        <w:rFonts w:ascii="Courier New" w:hAnsi="Courier New" w:hint="default"/>
      </w:rPr>
    </w:lvl>
    <w:lvl w:ilvl="8" w:tplc="31B8C43C">
      <w:start w:val="1"/>
      <w:numFmt w:val="bullet"/>
      <w:lvlText w:val=""/>
      <w:lvlJc w:val="left"/>
      <w:pPr>
        <w:ind w:left="6480" w:hanging="360"/>
      </w:pPr>
      <w:rPr>
        <w:rFonts w:ascii="Wingdings" w:hAnsi="Wingdings" w:hint="default"/>
      </w:rPr>
    </w:lvl>
  </w:abstractNum>
  <w:abstractNum w:abstractNumId="26" w15:restartNumberingAfterBreak="0">
    <w:nsid w:val="0D494AC6"/>
    <w:multiLevelType w:val="hybridMultilevel"/>
    <w:tmpl w:val="B6E27268"/>
    <w:lvl w:ilvl="0" w:tplc="969EC7B2">
      <w:start w:val="1"/>
      <w:numFmt w:val="bullet"/>
      <w:lvlText w:val=""/>
      <w:lvlJc w:val="left"/>
      <w:pPr>
        <w:ind w:left="720" w:hanging="360"/>
      </w:pPr>
      <w:rPr>
        <w:rFonts w:ascii="Symbol" w:hAnsi="Symbol" w:hint="default"/>
      </w:rPr>
    </w:lvl>
    <w:lvl w:ilvl="1" w:tplc="90B6409E">
      <w:start w:val="1"/>
      <w:numFmt w:val="bullet"/>
      <w:lvlText w:val="o"/>
      <w:lvlJc w:val="left"/>
      <w:pPr>
        <w:ind w:left="1440" w:hanging="360"/>
      </w:pPr>
      <w:rPr>
        <w:rFonts w:ascii="Courier New" w:hAnsi="Courier New" w:hint="default"/>
      </w:rPr>
    </w:lvl>
    <w:lvl w:ilvl="2" w:tplc="37BA6B16">
      <w:start w:val="1"/>
      <w:numFmt w:val="bullet"/>
      <w:lvlText w:val=""/>
      <w:lvlJc w:val="left"/>
      <w:pPr>
        <w:ind w:left="2160" w:hanging="360"/>
      </w:pPr>
      <w:rPr>
        <w:rFonts w:ascii="Wingdings" w:hAnsi="Wingdings" w:hint="default"/>
      </w:rPr>
    </w:lvl>
    <w:lvl w:ilvl="3" w:tplc="98DEEF4C">
      <w:start w:val="1"/>
      <w:numFmt w:val="bullet"/>
      <w:lvlText w:val=""/>
      <w:lvlJc w:val="left"/>
      <w:pPr>
        <w:ind w:left="2880" w:hanging="360"/>
      </w:pPr>
      <w:rPr>
        <w:rFonts w:ascii="Symbol" w:hAnsi="Symbol" w:hint="default"/>
      </w:rPr>
    </w:lvl>
    <w:lvl w:ilvl="4" w:tplc="FC2EF71A">
      <w:start w:val="1"/>
      <w:numFmt w:val="bullet"/>
      <w:lvlText w:val="o"/>
      <w:lvlJc w:val="left"/>
      <w:pPr>
        <w:ind w:left="3600" w:hanging="360"/>
      </w:pPr>
      <w:rPr>
        <w:rFonts w:ascii="Courier New" w:hAnsi="Courier New" w:hint="default"/>
      </w:rPr>
    </w:lvl>
    <w:lvl w:ilvl="5" w:tplc="66B0F5DE">
      <w:start w:val="1"/>
      <w:numFmt w:val="bullet"/>
      <w:lvlText w:val=""/>
      <w:lvlJc w:val="left"/>
      <w:pPr>
        <w:ind w:left="4320" w:hanging="360"/>
      </w:pPr>
      <w:rPr>
        <w:rFonts w:ascii="Wingdings" w:hAnsi="Wingdings" w:hint="default"/>
      </w:rPr>
    </w:lvl>
    <w:lvl w:ilvl="6" w:tplc="E7D0DB1C">
      <w:start w:val="1"/>
      <w:numFmt w:val="bullet"/>
      <w:lvlText w:val=""/>
      <w:lvlJc w:val="left"/>
      <w:pPr>
        <w:ind w:left="5040" w:hanging="360"/>
      </w:pPr>
      <w:rPr>
        <w:rFonts w:ascii="Symbol" w:hAnsi="Symbol" w:hint="default"/>
      </w:rPr>
    </w:lvl>
    <w:lvl w:ilvl="7" w:tplc="829AC990">
      <w:start w:val="1"/>
      <w:numFmt w:val="bullet"/>
      <w:lvlText w:val="o"/>
      <w:lvlJc w:val="left"/>
      <w:pPr>
        <w:ind w:left="5760" w:hanging="360"/>
      </w:pPr>
      <w:rPr>
        <w:rFonts w:ascii="Courier New" w:hAnsi="Courier New" w:hint="default"/>
      </w:rPr>
    </w:lvl>
    <w:lvl w:ilvl="8" w:tplc="4DE80F14">
      <w:start w:val="1"/>
      <w:numFmt w:val="bullet"/>
      <w:lvlText w:val=""/>
      <w:lvlJc w:val="left"/>
      <w:pPr>
        <w:ind w:left="6480" w:hanging="360"/>
      </w:pPr>
      <w:rPr>
        <w:rFonts w:ascii="Wingdings" w:hAnsi="Wingdings" w:hint="default"/>
      </w:rPr>
    </w:lvl>
  </w:abstractNum>
  <w:abstractNum w:abstractNumId="27" w15:restartNumberingAfterBreak="0">
    <w:nsid w:val="108912FC"/>
    <w:multiLevelType w:val="hybridMultilevel"/>
    <w:tmpl w:val="FBD0250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8" w15:restartNumberingAfterBreak="0">
    <w:nsid w:val="1092700A"/>
    <w:multiLevelType w:val="hybridMultilevel"/>
    <w:tmpl w:val="5A4EFC50"/>
    <w:lvl w:ilvl="0" w:tplc="FFFFFFFF">
      <w:start w:val="1"/>
      <w:numFmt w:val="bullet"/>
      <w:lvlText w:val=""/>
      <w:lvlJc w:val="left"/>
      <w:pPr>
        <w:ind w:left="720" w:hanging="360"/>
      </w:pPr>
      <w:rPr>
        <w:rFonts w:ascii="Symbol" w:hAnsi="Symbol" w:hint="default"/>
      </w:rPr>
    </w:lvl>
    <w:lvl w:ilvl="1" w:tplc="041B0019">
      <w:start w:val="1"/>
      <w:numFmt w:val="lowerLetter"/>
      <w:lvlText w:val="%2."/>
      <w:lvlJc w:val="left"/>
      <w:pPr>
        <w:ind w:left="1440" w:hanging="360"/>
      </w:pPr>
    </w:lvl>
    <w:lvl w:ilvl="2" w:tplc="00901712">
      <w:start w:val="1"/>
      <w:numFmt w:val="lowerLetter"/>
      <w:lvlText w:val="%3)"/>
      <w:lvlJc w:val="left"/>
      <w:pPr>
        <w:ind w:left="2340" w:hanging="360"/>
      </w:pPr>
      <w:rPr>
        <w:rFonts w:hint="default"/>
      </w:rPr>
    </w:lvl>
    <w:lvl w:ilvl="3" w:tplc="0D9EE07A">
      <w:start w:val="1"/>
      <w:numFmt w:val="decimal"/>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11046F4E"/>
    <w:multiLevelType w:val="hybridMultilevel"/>
    <w:tmpl w:val="84BC8A6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11B45CDE"/>
    <w:multiLevelType w:val="hybridMultilevel"/>
    <w:tmpl w:val="0B88D2E6"/>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12B26A34"/>
    <w:multiLevelType w:val="hybridMultilevel"/>
    <w:tmpl w:val="52A023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137A5EB0"/>
    <w:multiLevelType w:val="hybridMultilevel"/>
    <w:tmpl w:val="A212F66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13C04EDB"/>
    <w:multiLevelType w:val="hybridMultilevel"/>
    <w:tmpl w:val="E29AD68E"/>
    <w:lvl w:ilvl="0" w:tplc="FFFFFFFF">
      <w:start w:val="1"/>
      <w:numFmt w:val="bullet"/>
      <w:lvlText w:val=""/>
      <w:lvlJc w:val="left"/>
      <w:pPr>
        <w:ind w:left="720" w:hanging="360"/>
      </w:pPr>
      <w:rPr>
        <w:rFonts w:ascii="Symbol" w:hAnsi="Symbol" w:hint="default"/>
        <w:color w:val="auto"/>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14604B91"/>
    <w:multiLevelType w:val="hybridMultilevel"/>
    <w:tmpl w:val="8FA40522"/>
    <w:lvl w:ilvl="0" w:tplc="041B000F">
      <w:start w:val="1"/>
      <w:numFmt w:val="decimal"/>
      <w:lvlText w:val="%1."/>
      <w:lvlJc w:val="left"/>
      <w:pPr>
        <w:ind w:left="720" w:hanging="360"/>
      </w:pPr>
    </w:lvl>
    <w:lvl w:ilvl="1" w:tplc="041B0003">
      <w:start w:val="1"/>
      <w:numFmt w:val="bullet"/>
      <w:lvlText w:val="o"/>
      <w:lvlJc w:val="left"/>
      <w:pPr>
        <w:ind w:left="1440" w:hanging="360"/>
      </w:pPr>
      <w:rPr>
        <w:rFonts w:ascii="Courier New" w:hAnsi="Courier New" w:cs="Courier New" w:hint="default"/>
      </w:rPr>
    </w:lvl>
    <w:lvl w:ilvl="2" w:tplc="55C28EA8">
      <w:numFmt w:val="bullet"/>
      <w:lvlText w:val="•"/>
      <w:lvlJc w:val="left"/>
      <w:pPr>
        <w:ind w:left="3420" w:hanging="1440"/>
      </w:pPr>
      <w:rPr>
        <w:rFonts w:asciiTheme="minorHAnsi" w:eastAsia="Times New Roman" w:hAnsiTheme="minorHAnsi" w:cstheme="minorHAns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14A3599F"/>
    <w:multiLevelType w:val="hybridMultilevel"/>
    <w:tmpl w:val="CEF65918"/>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6" w15:restartNumberingAfterBreak="0">
    <w:nsid w:val="15A472B0"/>
    <w:multiLevelType w:val="hybridMultilevel"/>
    <w:tmpl w:val="37A4FB5E"/>
    <w:lvl w:ilvl="0" w:tplc="CE9AA7DE">
      <w:start w:val="1"/>
      <w:numFmt w:val="decimal"/>
      <w:lvlText w:val="%1."/>
      <w:lvlJc w:val="left"/>
      <w:pPr>
        <w:ind w:left="720" w:hanging="360"/>
      </w:pPr>
    </w:lvl>
    <w:lvl w:ilvl="1" w:tplc="9BD0FF8C">
      <w:start w:val="1"/>
      <w:numFmt w:val="lowerLetter"/>
      <w:lvlText w:val="%2."/>
      <w:lvlJc w:val="left"/>
      <w:pPr>
        <w:ind w:left="1440" w:hanging="360"/>
      </w:pPr>
    </w:lvl>
    <w:lvl w:ilvl="2" w:tplc="5812083E">
      <w:start w:val="1"/>
      <w:numFmt w:val="lowerRoman"/>
      <w:lvlText w:val="%3."/>
      <w:lvlJc w:val="right"/>
      <w:pPr>
        <w:ind w:left="2160" w:hanging="180"/>
      </w:pPr>
    </w:lvl>
    <w:lvl w:ilvl="3" w:tplc="B694BE64">
      <w:start w:val="1"/>
      <w:numFmt w:val="decimal"/>
      <w:lvlText w:val="%4."/>
      <w:lvlJc w:val="left"/>
      <w:pPr>
        <w:ind w:left="2880" w:hanging="360"/>
      </w:pPr>
    </w:lvl>
    <w:lvl w:ilvl="4" w:tplc="7D1860AA">
      <w:start w:val="1"/>
      <w:numFmt w:val="lowerLetter"/>
      <w:lvlText w:val="%5."/>
      <w:lvlJc w:val="left"/>
      <w:pPr>
        <w:ind w:left="3600" w:hanging="360"/>
      </w:pPr>
    </w:lvl>
    <w:lvl w:ilvl="5" w:tplc="F34AFD46">
      <w:start w:val="1"/>
      <w:numFmt w:val="lowerRoman"/>
      <w:lvlText w:val="%6."/>
      <w:lvlJc w:val="right"/>
      <w:pPr>
        <w:ind w:left="4320" w:hanging="180"/>
      </w:pPr>
    </w:lvl>
    <w:lvl w:ilvl="6" w:tplc="19566CFE">
      <w:start w:val="1"/>
      <w:numFmt w:val="decimal"/>
      <w:lvlText w:val="%7."/>
      <w:lvlJc w:val="left"/>
      <w:pPr>
        <w:ind w:left="5040" w:hanging="360"/>
      </w:pPr>
    </w:lvl>
    <w:lvl w:ilvl="7" w:tplc="DCCAB9C0">
      <w:start w:val="1"/>
      <w:numFmt w:val="lowerLetter"/>
      <w:lvlText w:val="%8."/>
      <w:lvlJc w:val="left"/>
      <w:pPr>
        <w:ind w:left="5760" w:hanging="360"/>
      </w:pPr>
    </w:lvl>
    <w:lvl w:ilvl="8" w:tplc="B2C23C3C">
      <w:start w:val="1"/>
      <w:numFmt w:val="lowerRoman"/>
      <w:lvlText w:val="%9."/>
      <w:lvlJc w:val="right"/>
      <w:pPr>
        <w:ind w:left="6480" w:hanging="180"/>
      </w:pPr>
    </w:lvl>
  </w:abstractNum>
  <w:abstractNum w:abstractNumId="37" w15:restartNumberingAfterBreak="0">
    <w:nsid w:val="15B3359B"/>
    <w:multiLevelType w:val="hybridMultilevel"/>
    <w:tmpl w:val="61C40BCC"/>
    <w:lvl w:ilvl="0" w:tplc="FEEEA3FA">
      <w:start w:val="1"/>
      <w:numFmt w:val="bullet"/>
      <w:lvlText w:val=""/>
      <w:lvlJc w:val="left"/>
      <w:pPr>
        <w:ind w:left="720" w:hanging="360"/>
      </w:pPr>
      <w:rPr>
        <w:rFonts w:ascii="Symbol" w:hAnsi="Symbol" w:hint="default"/>
        <w:color w:val="auto"/>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16AC7FF4"/>
    <w:multiLevelType w:val="hybridMultilevel"/>
    <w:tmpl w:val="3662D140"/>
    <w:lvl w:ilvl="0" w:tplc="FFFFFFFF">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16D1074F"/>
    <w:multiLevelType w:val="hybridMultilevel"/>
    <w:tmpl w:val="E6FE26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172F27D0"/>
    <w:multiLevelType w:val="hybridMultilevel"/>
    <w:tmpl w:val="286E6DBA"/>
    <w:lvl w:ilvl="0" w:tplc="DB7A6B3C">
      <w:start w:val="1"/>
      <w:numFmt w:val="decimal"/>
      <w:lvlText w:val="%1."/>
      <w:lvlJc w:val="left"/>
      <w:pPr>
        <w:ind w:left="720" w:hanging="360"/>
      </w:pPr>
    </w:lvl>
    <w:lvl w:ilvl="1" w:tplc="463E418E">
      <w:start w:val="1"/>
      <w:numFmt w:val="lowerLetter"/>
      <w:lvlText w:val="%2."/>
      <w:lvlJc w:val="left"/>
      <w:pPr>
        <w:ind w:left="1440" w:hanging="360"/>
      </w:pPr>
    </w:lvl>
    <w:lvl w:ilvl="2" w:tplc="67DE10D0">
      <w:start w:val="1"/>
      <w:numFmt w:val="lowerRoman"/>
      <w:lvlText w:val="%3."/>
      <w:lvlJc w:val="right"/>
      <w:pPr>
        <w:ind w:left="2160" w:hanging="180"/>
      </w:pPr>
    </w:lvl>
    <w:lvl w:ilvl="3" w:tplc="6DFE017A">
      <w:start w:val="1"/>
      <w:numFmt w:val="decimal"/>
      <w:lvlText w:val="%4."/>
      <w:lvlJc w:val="left"/>
      <w:pPr>
        <w:ind w:left="2880" w:hanging="360"/>
      </w:pPr>
    </w:lvl>
    <w:lvl w:ilvl="4" w:tplc="11E04484">
      <w:start w:val="1"/>
      <w:numFmt w:val="lowerLetter"/>
      <w:lvlText w:val="%5."/>
      <w:lvlJc w:val="left"/>
      <w:pPr>
        <w:ind w:left="3600" w:hanging="360"/>
      </w:pPr>
    </w:lvl>
    <w:lvl w:ilvl="5" w:tplc="CED0AFA0">
      <w:start w:val="1"/>
      <w:numFmt w:val="lowerRoman"/>
      <w:lvlText w:val="%6."/>
      <w:lvlJc w:val="right"/>
      <w:pPr>
        <w:ind w:left="4320" w:hanging="180"/>
      </w:pPr>
    </w:lvl>
    <w:lvl w:ilvl="6" w:tplc="29DE9FAA">
      <w:start w:val="1"/>
      <w:numFmt w:val="decimal"/>
      <w:lvlText w:val="%7."/>
      <w:lvlJc w:val="left"/>
      <w:pPr>
        <w:ind w:left="5040" w:hanging="360"/>
      </w:pPr>
    </w:lvl>
    <w:lvl w:ilvl="7" w:tplc="A6882564">
      <w:start w:val="1"/>
      <w:numFmt w:val="lowerLetter"/>
      <w:lvlText w:val="%8."/>
      <w:lvlJc w:val="left"/>
      <w:pPr>
        <w:ind w:left="5760" w:hanging="360"/>
      </w:pPr>
    </w:lvl>
    <w:lvl w:ilvl="8" w:tplc="E228AD9A">
      <w:start w:val="1"/>
      <w:numFmt w:val="lowerRoman"/>
      <w:lvlText w:val="%9."/>
      <w:lvlJc w:val="right"/>
      <w:pPr>
        <w:ind w:left="6480" w:hanging="180"/>
      </w:pPr>
    </w:lvl>
  </w:abstractNum>
  <w:abstractNum w:abstractNumId="41" w15:restartNumberingAfterBreak="0">
    <w:nsid w:val="17426A8F"/>
    <w:multiLevelType w:val="hybridMultilevel"/>
    <w:tmpl w:val="96F00F08"/>
    <w:lvl w:ilvl="0" w:tplc="E8D83FAC">
      <w:start w:val="1"/>
      <w:numFmt w:val="bullet"/>
      <w:lvlText w:val=""/>
      <w:lvlJc w:val="left"/>
      <w:pPr>
        <w:ind w:left="720" w:hanging="360"/>
      </w:pPr>
      <w:rPr>
        <w:rFonts w:ascii="Symbol" w:hAnsi="Symbol" w:hint="default"/>
      </w:rPr>
    </w:lvl>
    <w:lvl w:ilvl="1" w:tplc="285465F8">
      <w:start w:val="1"/>
      <w:numFmt w:val="bullet"/>
      <w:lvlText w:val="o"/>
      <w:lvlJc w:val="left"/>
      <w:pPr>
        <w:ind w:left="1440" w:hanging="360"/>
      </w:pPr>
      <w:rPr>
        <w:rFonts w:ascii="Courier New" w:hAnsi="Courier New" w:hint="default"/>
      </w:rPr>
    </w:lvl>
    <w:lvl w:ilvl="2" w:tplc="360604FC">
      <w:start w:val="1"/>
      <w:numFmt w:val="bullet"/>
      <w:lvlText w:val=""/>
      <w:lvlJc w:val="left"/>
      <w:pPr>
        <w:ind w:left="2160" w:hanging="360"/>
      </w:pPr>
      <w:rPr>
        <w:rFonts w:ascii="Wingdings" w:hAnsi="Wingdings" w:hint="default"/>
      </w:rPr>
    </w:lvl>
    <w:lvl w:ilvl="3" w:tplc="87C2C186">
      <w:start w:val="1"/>
      <w:numFmt w:val="bullet"/>
      <w:lvlText w:val=""/>
      <w:lvlJc w:val="left"/>
      <w:pPr>
        <w:ind w:left="2880" w:hanging="360"/>
      </w:pPr>
      <w:rPr>
        <w:rFonts w:ascii="Symbol" w:hAnsi="Symbol" w:hint="default"/>
      </w:rPr>
    </w:lvl>
    <w:lvl w:ilvl="4" w:tplc="D05AB92E">
      <w:start w:val="1"/>
      <w:numFmt w:val="bullet"/>
      <w:lvlText w:val="o"/>
      <w:lvlJc w:val="left"/>
      <w:pPr>
        <w:ind w:left="3600" w:hanging="360"/>
      </w:pPr>
      <w:rPr>
        <w:rFonts w:ascii="Courier New" w:hAnsi="Courier New" w:hint="default"/>
      </w:rPr>
    </w:lvl>
    <w:lvl w:ilvl="5" w:tplc="B97A11B0">
      <w:start w:val="1"/>
      <w:numFmt w:val="bullet"/>
      <w:lvlText w:val=""/>
      <w:lvlJc w:val="left"/>
      <w:pPr>
        <w:ind w:left="4320" w:hanging="360"/>
      </w:pPr>
      <w:rPr>
        <w:rFonts w:ascii="Wingdings" w:hAnsi="Wingdings" w:hint="default"/>
      </w:rPr>
    </w:lvl>
    <w:lvl w:ilvl="6" w:tplc="121ADD24">
      <w:start w:val="1"/>
      <w:numFmt w:val="bullet"/>
      <w:lvlText w:val=""/>
      <w:lvlJc w:val="left"/>
      <w:pPr>
        <w:ind w:left="5040" w:hanging="360"/>
      </w:pPr>
      <w:rPr>
        <w:rFonts w:ascii="Symbol" w:hAnsi="Symbol" w:hint="default"/>
      </w:rPr>
    </w:lvl>
    <w:lvl w:ilvl="7" w:tplc="63E00F9C">
      <w:start w:val="1"/>
      <w:numFmt w:val="bullet"/>
      <w:lvlText w:val="o"/>
      <w:lvlJc w:val="left"/>
      <w:pPr>
        <w:ind w:left="5760" w:hanging="360"/>
      </w:pPr>
      <w:rPr>
        <w:rFonts w:ascii="Courier New" w:hAnsi="Courier New" w:hint="default"/>
      </w:rPr>
    </w:lvl>
    <w:lvl w:ilvl="8" w:tplc="31A843A4">
      <w:start w:val="1"/>
      <w:numFmt w:val="bullet"/>
      <w:lvlText w:val=""/>
      <w:lvlJc w:val="left"/>
      <w:pPr>
        <w:ind w:left="6480" w:hanging="360"/>
      </w:pPr>
      <w:rPr>
        <w:rFonts w:ascii="Wingdings" w:hAnsi="Wingdings" w:hint="default"/>
      </w:rPr>
    </w:lvl>
  </w:abstractNum>
  <w:abstractNum w:abstractNumId="42" w15:restartNumberingAfterBreak="0">
    <w:nsid w:val="17670C50"/>
    <w:multiLevelType w:val="hybridMultilevel"/>
    <w:tmpl w:val="30FA5A9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3" w15:restartNumberingAfterBreak="0">
    <w:nsid w:val="17EC7E1E"/>
    <w:multiLevelType w:val="hybridMultilevel"/>
    <w:tmpl w:val="34C608F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18022981"/>
    <w:multiLevelType w:val="hybridMultilevel"/>
    <w:tmpl w:val="E17E3A4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180C4A73"/>
    <w:multiLevelType w:val="hybridMultilevel"/>
    <w:tmpl w:val="B0925392"/>
    <w:lvl w:ilvl="0" w:tplc="041B000F">
      <w:start w:val="1"/>
      <w:numFmt w:val="decimal"/>
      <w:lvlText w:val="%1."/>
      <w:lvlJc w:val="left"/>
      <w:pPr>
        <w:ind w:left="720" w:hanging="360"/>
      </w:pPr>
    </w:lvl>
    <w:lvl w:ilvl="1" w:tplc="041B0017">
      <w:start w:val="1"/>
      <w:numFmt w:val="lowerLetter"/>
      <w:lvlText w:val="%2)"/>
      <w:lvlJc w:val="left"/>
      <w:pPr>
        <w:ind w:left="1440" w:hanging="360"/>
      </w:pPr>
      <w:rPr>
        <w:rFonts w:hint="default"/>
      </w:rPr>
    </w:lvl>
    <w:lvl w:ilvl="2" w:tplc="55C28EA8">
      <w:numFmt w:val="bullet"/>
      <w:lvlText w:val="•"/>
      <w:lvlJc w:val="left"/>
      <w:pPr>
        <w:ind w:left="3420" w:hanging="1440"/>
      </w:pPr>
      <w:rPr>
        <w:rFonts w:asciiTheme="minorHAnsi" w:eastAsia="Times New Roman" w:hAnsiTheme="minorHAnsi" w:cstheme="minorHAns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18471718"/>
    <w:multiLevelType w:val="hybridMultilevel"/>
    <w:tmpl w:val="3536A2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19922A71"/>
    <w:multiLevelType w:val="hybridMultilevel"/>
    <w:tmpl w:val="B748F1B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1ACC2AD0"/>
    <w:multiLevelType w:val="hybridMultilevel"/>
    <w:tmpl w:val="6BCE4E8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1AD50410"/>
    <w:multiLevelType w:val="hybridMultilevel"/>
    <w:tmpl w:val="05062F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1C147156"/>
    <w:multiLevelType w:val="hybridMultilevel"/>
    <w:tmpl w:val="98CEB070"/>
    <w:lvl w:ilvl="0" w:tplc="041B0019">
      <w:start w:val="1"/>
      <w:numFmt w:val="lowerLetter"/>
      <w:lvlText w:val="%1."/>
      <w:lvlJc w:val="left"/>
      <w:pPr>
        <w:ind w:left="1776" w:hanging="360"/>
      </w:p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51" w15:restartNumberingAfterBreak="0">
    <w:nsid w:val="1C593F3F"/>
    <w:multiLevelType w:val="hybridMultilevel"/>
    <w:tmpl w:val="1604162A"/>
    <w:lvl w:ilvl="0" w:tplc="C0B80E96">
      <w:start w:val="1"/>
      <w:numFmt w:val="bullet"/>
      <w:lvlText w:val=""/>
      <w:lvlJc w:val="left"/>
      <w:pPr>
        <w:ind w:left="720" w:hanging="360"/>
      </w:pPr>
      <w:rPr>
        <w:rFonts w:ascii="Symbol" w:hAnsi="Symbol" w:hint="default"/>
      </w:rPr>
    </w:lvl>
    <w:lvl w:ilvl="1" w:tplc="F1249D88">
      <w:start w:val="1"/>
      <w:numFmt w:val="bullet"/>
      <w:lvlText w:val="o"/>
      <w:lvlJc w:val="left"/>
      <w:pPr>
        <w:ind w:left="1440" w:hanging="360"/>
      </w:pPr>
      <w:rPr>
        <w:rFonts w:ascii="Courier New" w:hAnsi="Courier New" w:hint="default"/>
      </w:rPr>
    </w:lvl>
    <w:lvl w:ilvl="2" w:tplc="1986704A">
      <w:start w:val="1"/>
      <w:numFmt w:val="bullet"/>
      <w:lvlText w:val=""/>
      <w:lvlJc w:val="left"/>
      <w:pPr>
        <w:ind w:left="2160" w:hanging="360"/>
      </w:pPr>
      <w:rPr>
        <w:rFonts w:ascii="Wingdings" w:hAnsi="Wingdings" w:hint="default"/>
      </w:rPr>
    </w:lvl>
    <w:lvl w:ilvl="3" w:tplc="29061216">
      <w:start w:val="1"/>
      <w:numFmt w:val="bullet"/>
      <w:lvlText w:val=""/>
      <w:lvlJc w:val="left"/>
      <w:pPr>
        <w:ind w:left="2880" w:hanging="360"/>
      </w:pPr>
      <w:rPr>
        <w:rFonts w:ascii="Symbol" w:hAnsi="Symbol" w:hint="default"/>
      </w:rPr>
    </w:lvl>
    <w:lvl w:ilvl="4" w:tplc="363AA5B4">
      <w:start w:val="1"/>
      <w:numFmt w:val="bullet"/>
      <w:lvlText w:val="o"/>
      <w:lvlJc w:val="left"/>
      <w:pPr>
        <w:ind w:left="3600" w:hanging="360"/>
      </w:pPr>
      <w:rPr>
        <w:rFonts w:ascii="Courier New" w:hAnsi="Courier New" w:hint="default"/>
      </w:rPr>
    </w:lvl>
    <w:lvl w:ilvl="5" w:tplc="73FAB276">
      <w:start w:val="1"/>
      <w:numFmt w:val="bullet"/>
      <w:lvlText w:val=""/>
      <w:lvlJc w:val="left"/>
      <w:pPr>
        <w:ind w:left="4320" w:hanging="360"/>
      </w:pPr>
      <w:rPr>
        <w:rFonts w:ascii="Wingdings" w:hAnsi="Wingdings" w:hint="default"/>
      </w:rPr>
    </w:lvl>
    <w:lvl w:ilvl="6" w:tplc="FFBC6D9E">
      <w:start w:val="1"/>
      <w:numFmt w:val="bullet"/>
      <w:lvlText w:val=""/>
      <w:lvlJc w:val="left"/>
      <w:pPr>
        <w:ind w:left="5040" w:hanging="360"/>
      </w:pPr>
      <w:rPr>
        <w:rFonts w:ascii="Symbol" w:hAnsi="Symbol" w:hint="default"/>
      </w:rPr>
    </w:lvl>
    <w:lvl w:ilvl="7" w:tplc="DC8A3400">
      <w:start w:val="1"/>
      <w:numFmt w:val="bullet"/>
      <w:lvlText w:val="o"/>
      <w:lvlJc w:val="left"/>
      <w:pPr>
        <w:ind w:left="5760" w:hanging="360"/>
      </w:pPr>
      <w:rPr>
        <w:rFonts w:ascii="Courier New" w:hAnsi="Courier New" w:hint="default"/>
      </w:rPr>
    </w:lvl>
    <w:lvl w:ilvl="8" w:tplc="2A124AC8">
      <w:start w:val="1"/>
      <w:numFmt w:val="bullet"/>
      <w:lvlText w:val=""/>
      <w:lvlJc w:val="left"/>
      <w:pPr>
        <w:ind w:left="6480" w:hanging="360"/>
      </w:pPr>
      <w:rPr>
        <w:rFonts w:ascii="Wingdings" w:hAnsi="Wingdings" w:hint="default"/>
      </w:rPr>
    </w:lvl>
  </w:abstractNum>
  <w:abstractNum w:abstractNumId="52" w15:restartNumberingAfterBreak="0">
    <w:nsid w:val="1CC55FB5"/>
    <w:multiLevelType w:val="hybridMultilevel"/>
    <w:tmpl w:val="B9267F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1D336AC6"/>
    <w:multiLevelType w:val="hybridMultilevel"/>
    <w:tmpl w:val="F0FEEF5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15:restartNumberingAfterBreak="0">
    <w:nsid w:val="1E5B4F6F"/>
    <w:multiLevelType w:val="hybridMultilevel"/>
    <w:tmpl w:val="1EF4F594"/>
    <w:lvl w:ilvl="0" w:tplc="AFA25ADE">
      <w:start w:val="1"/>
      <w:numFmt w:val="decimal"/>
      <w:lvlText w:val="%1."/>
      <w:lvlJc w:val="left"/>
      <w:pPr>
        <w:ind w:left="720" w:hanging="360"/>
      </w:pPr>
    </w:lvl>
    <w:lvl w:ilvl="1" w:tplc="8ECA51CA">
      <w:start w:val="1"/>
      <w:numFmt w:val="lowerLetter"/>
      <w:lvlText w:val="%2."/>
      <w:lvlJc w:val="left"/>
      <w:pPr>
        <w:ind w:left="1440" w:hanging="360"/>
      </w:pPr>
    </w:lvl>
    <w:lvl w:ilvl="2" w:tplc="4A60A0D0">
      <w:start w:val="1"/>
      <w:numFmt w:val="lowerRoman"/>
      <w:lvlText w:val="%3."/>
      <w:lvlJc w:val="right"/>
      <w:pPr>
        <w:ind w:left="2160" w:hanging="180"/>
      </w:pPr>
    </w:lvl>
    <w:lvl w:ilvl="3" w:tplc="EE3C2A68">
      <w:start w:val="1"/>
      <w:numFmt w:val="decimal"/>
      <w:lvlText w:val="%4."/>
      <w:lvlJc w:val="left"/>
      <w:pPr>
        <w:ind w:left="2880" w:hanging="360"/>
      </w:pPr>
    </w:lvl>
    <w:lvl w:ilvl="4" w:tplc="42D2E3DC">
      <w:start w:val="1"/>
      <w:numFmt w:val="lowerLetter"/>
      <w:lvlText w:val="%5."/>
      <w:lvlJc w:val="left"/>
      <w:pPr>
        <w:ind w:left="3600" w:hanging="360"/>
      </w:pPr>
    </w:lvl>
    <w:lvl w:ilvl="5" w:tplc="25F6C2AE">
      <w:start w:val="1"/>
      <w:numFmt w:val="lowerRoman"/>
      <w:lvlText w:val="%6."/>
      <w:lvlJc w:val="right"/>
      <w:pPr>
        <w:ind w:left="4320" w:hanging="180"/>
      </w:pPr>
    </w:lvl>
    <w:lvl w:ilvl="6" w:tplc="075A8918">
      <w:start w:val="1"/>
      <w:numFmt w:val="decimal"/>
      <w:lvlText w:val="%7."/>
      <w:lvlJc w:val="left"/>
      <w:pPr>
        <w:ind w:left="5040" w:hanging="360"/>
      </w:pPr>
    </w:lvl>
    <w:lvl w:ilvl="7" w:tplc="D5141CC4">
      <w:start w:val="1"/>
      <w:numFmt w:val="lowerLetter"/>
      <w:lvlText w:val="%8."/>
      <w:lvlJc w:val="left"/>
      <w:pPr>
        <w:ind w:left="5760" w:hanging="360"/>
      </w:pPr>
    </w:lvl>
    <w:lvl w:ilvl="8" w:tplc="F8F6A366">
      <w:start w:val="1"/>
      <w:numFmt w:val="lowerRoman"/>
      <w:lvlText w:val="%9."/>
      <w:lvlJc w:val="right"/>
      <w:pPr>
        <w:ind w:left="6480" w:hanging="180"/>
      </w:pPr>
    </w:lvl>
  </w:abstractNum>
  <w:abstractNum w:abstractNumId="55" w15:restartNumberingAfterBreak="0">
    <w:nsid w:val="1E6241AB"/>
    <w:multiLevelType w:val="hybridMultilevel"/>
    <w:tmpl w:val="E14EEC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1E9E5949"/>
    <w:multiLevelType w:val="hybridMultilevel"/>
    <w:tmpl w:val="8FA40522"/>
    <w:lvl w:ilvl="0" w:tplc="041B000F">
      <w:start w:val="1"/>
      <w:numFmt w:val="decimal"/>
      <w:lvlText w:val="%1."/>
      <w:lvlJc w:val="left"/>
      <w:pPr>
        <w:ind w:left="720" w:hanging="360"/>
      </w:pPr>
    </w:lvl>
    <w:lvl w:ilvl="1" w:tplc="041B0003">
      <w:start w:val="1"/>
      <w:numFmt w:val="bullet"/>
      <w:lvlText w:val="o"/>
      <w:lvlJc w:val="left"/>
      <w:pPr>
        <w:ind w:left="1440" w:hanging="360"/>
      </w:pPr>
      <w:rPr>
        <w:rFonts w:ascii="Courier New" w:hAnsi="Courier New" w:cs="Courier New" w:hint="default"/>
      </w:rPr>
    </w:lvl>
    <w:lvl w:ilvl="2" w:tplc="55C28EA8">
      <w:numFmt w:val="bullet"/>
      <w:lvlText w:val="•"/>
      <w:lvlJc w:val="left"/>
      <w:pPr>
        <w:ind w:left="3420" w:hanging="1440"/>
      </w:pPr>
      <w:rPr>
        <w:rFonts w:asciiTheme="minorHAnsi" w:eastAsia="Times New Roman" w:hAnsiTheme="minorHAnsi" w:cstheme="minorHAns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1EE20253"/>
    <w:multiLevelType w:val="hybridMultilevel"/>
    <w:tmpl w:val="8FA40522"/>
    <w:lvl w:ilvl="0" w:tplc="041B000F">
      <w:start w:val="1"/>
      <w:numFmt w:val="decimal"/>
      <w:lvlText w:val="%1."/>
      <w:lvlJc w:val="left"/>
      <w:pPr>
        <w:ind w:left="720" w:hanging="360"/>
      </w:pPr>
    </w:lvl>
    <w:lvl w:ilvl="1" w:tplc="041B0003">
      <w:start w:val="1"/>
      <w:numFmt w:val="bullet"/>
      <w:lvlText w:val="o"/>
      <w:lvlJc w:val="left"/>
      <w:pPr>
        <w:ind w:left="1440" w:hanging="360"/>
      </w:pPr>
      <w:rPr>
        <w:rFonts w:ascii="Courier New" w:hAnsi="Courier New" w:cs="Courier New" w:hint="default"/>
      </w:rPr>
    </w:lvl>
    <w:lvl w:ilvl="2" w:tplc="55C28EA8">
      <w:numFmt w:val="bullet"/>
      <w:lvlText w:val="•"/>
      <w:lvlJc w:val="left"/>
      <w:pPr>
        <w:ind w:left="3420" w:hanging="1440"/>
      </w:pPr>
      <w:rPr>
        <w:rFonts w:asciiTheme="minorHAnsi" w:eastAsia="Times New Roman" w:hAnsiTheme="minorHAnsi" w:cstheme="minorHAns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20186533"/>
    <w:multiLevelType w:val="hybridMultilevel"/>
    <w:tmpl w:val="FCC235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206A3529"/>
    <w:multiLevelType w:val="hybridMultilevel"/>
    <w:tmpl w:val="373A2B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20D13BAB"/>
    <w:multiLevelType w:val="hybridMultilevel"/>
    <w:tmpl w:val="B0925392"/>
    <w:lvl w:ilvl="0" w:tplc="041B000F">
      <w:start w:val="1"/>
      <w:numFmt w:val="decimal"/>
      <w:lvlText w:val="%1."/>
      <w:lvlJc w:val="left"/>
      <w:pPr>
        <w:ind w:left="720" w:hanging="360"/>
      </w:pPr>
    </w:lvl>
    <w:lvl w:ilvl="1" w:tplc="041B0017">
      <w:start w:val="1"/>
      <w:numFmt w:val="lowerLetter"/>
      <w:lvlText w:val="%2)"/>
      <w:lvlJc w:val="left"/>
      <w:pPr>
        <w:ind w:left="1440" w:hanging="360"/>
      </w:pPr>
      <w:rPr>
        <w:rFonts w:hint="default"/>
      </w:rPr>
    </w:lvl>
    <w:lvl w:ilvl="2" w:tplc="55C28EA8">
      <w:numFmt w:val="bullet"/>
      <w:lvlText w:val="•"/>
      <w:lvlJc w:val="left"/>
      <w:pPr>
        <w:ind w:left="3420" w:hanging="1440"/>
      </w:pPr>
      <w:rPr>
        <w:rFonts w:asciiTheme="minorHAnsi" w:eastAsia="Times New Roman" w:hAnsiTheme="minorHAnsi" w:cstheme="minorHAns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210D1E86"/>
    <w:multiLevelType w:val="hybridMultilevel"/>
    <w:tmpl w:val="76F05A82"/>
    <w:lvl w:ilvl="0" w:tplc="729C53BA">
      <w:start w:val="1"/>
      <w:numFmt w:val="bullet"/>
      <w:lvlText w:val="o"/>
      <w:lvlJc w:val="left"/>
      <w:pPr>
        <w:ind w:left="1440" w:hanging="360"/>
      </w:pPr>
      <w:rPr>
        <w:rFonts w:ascii="Courier New" w:hAnsi="Courier New"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62" w15:restartNumberingAfterBreak="0">
    <w:nsid w:val="21BD7D15"/>
    <w:multiLevelType w:val="hybridMultilevel"/>
    <w:tmpl w:val="C262B6B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3" w15:restartNumberingAfterBreak="0">
    <w:nsid w:val="223B720C"/>
    <w:multiLevelType w:val="hybridMultilevel"/>
    <w:tmpl w:val="8FA40522"/>
    <w:lvl w:ilvl="0" w:tplc="041B000F">
      <w:start w:val="1"/>
      <w:numFmt w:val="decimal"/>
      <w:lvlText w:val="%1."/>
      <w:lvlJc w:val="left"/>
      <w:pPr>
        <w:ind w:left="720" w:hanging="360"/>
      </w:pPr>
    </w:lvl>
    <w:lvl w:ilvl="1" w:tplc="041B0003">
      <w:start w:val="1"/>
      <w:numFmt w:val="bullet"/>
      <w:lvlText w:val="o"/>
      <w:lvlJc w:val="left"/>
      <w:pPr>
        <w:ind w:left="1440" w:hanging="360"/>
      </w:pPr>
      <w:rPr>
        <w:rFonts w:ascii="Courier New" w:hAnsi="Courier New" w:cs="Courier New" w:hint="default"/>
      </w:rPr>
    </w:lvl>
    <w:lvl w:ilvl="2" w:tplc="55C28EA8">
      <w:numFmt w:val="bullet"/>
      <w:lvlText w:val="•"/>
      <w:lvlJc w:val="left"/>
      <w:pPr>
        <w:ind w:left="3420" w:hanging="1440"/>
      </w:pPr>
      <w:rPr>
        <w:rFonts w:asciiTheme="minorHAnsi" w:eastAsia="Times New Roman" w:hAnsiTheme="minorHAnsi" w:cstheme="minorHAns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225B354C"/>
    <w:multiLevelType w:val="hybridMultilevel"/>
    <w:tmpl w:val="A0EE37C8"/>
    <w:lvl w:ilvl="0" w:tplc="3DFEC1AA">
      <w:start w:val="1"/>
      <w:numFmt w:val="lowerLetter"/>
      <w:lvlText w:val="%1."/>
      <w:lvlJc w:val="left"/>
      <w:pPr>
        <w:ind w:left="720" w:hanging="360"/>
      </w:pPr>
    </w:lvl>
    <w:lvl w:ilvl="1" w:tplc="314455FA">
      <w:start w:val="1"/>
      <w:numFmt w:val="lowerLetter"/>
      <w:lvlText w:val="%2."/>
      <w:lvlJc w:val="left"/>
      <w:pPr>
        <w:ind w:left="1440" w:hanging="360"/>
      </w:pPr>
    </w:lvl>
    <w:lvl w:ilvl="2" w:tplc="D8E432E8">
      <w:start w:val="1"/>
      <w:numFmt w:val="lowerRoman"/>
      <w:lvlText w:val="%3."/>
      <w:lvlJc w:val="right"/>
      <w:pPr>
        <w:ind w:left="2160" w:hanging="180"/>
      </w:pPr>
    </w:lvl>
    <w:lvl w:ilvl="3" w:tplc="3C607ADE">
      <w:start w:val="1"/>
      <w:numFmt w:val="decimal"/>
      <w:lvlText w:val="%4."/>
      <w:lvlJc w:val="left"/>
      <w:pPr>
        <w:ind w:left="2880" w:hanging="360"/>
      </w:pPr>
    </w:lvl>
    <w:lvl w:ilvl="4" w:tplc="F9EA0784">
      <w:start w:val="1"/>
      <w:numFmt w:val="lowerLetter"/>
      <w:lvlText w:val="%5."/>
      <w:lvlJc w:val="left"/>
      <w:pPr>
        <w:ind w:left="3600" w:hanging="360"/>
      </w:pPr>
    </w:lvl>
    <w:lvl w:ilvl="5" w:tplc="BDCCE3DC">
      <w:start w:val="1"/>
      <w:numFmt w:val="lowerRoman"/>
      <w:lvlText w:val="%6."/>
      <w:lvlJc w:val="right"/>
      <w:pPr>
        <w:ind w:left="4320" w:hanging="180"/>
      </w:pPr>
    </w:lvl>
    <w:lvl w:ilvl="6" w:tplc="0BC6032E">
      <w:start w:val="1"/>
      <w:numFmt w:val="decimal"/>
      <w:lvlText w:val="%7."/>
      <w:lvlJc w:val="left"/>
      <w:pPr>
        <w:ind w:left="5040" w:hanging="360"/>
      </w:pPr>
    </w:lvl>
    <w:lvl w:ilvl="7" w:tplc="6F881C4A">
      <w:start w:val="1"/>
      <w:numFmt w:val="lowerLetter"/>
      <w:lvlText w:val="%8."/>
      <w:lvlJc w:val="left"/>
      <w:pPr>
        <w:ind w:left="5760" w:hanging="360"/>
      </w:pPr>
    </w:lvl>
    <w:lvl w:ilvl="8" w:tplc="9FB8EB62">
      <w:start w:val="1"/>
      <w:numFmt w:val="lowerRoman"/>
      <w:lvlText w:val="%9."/>
      <w:lvlJc w:val="right"/>
      <w:pPr>
        <w:ind w:left="6480" w:hanging="180"/>
      </w:pPr>
    </w:lvl>
  </w:abstractNum>
  <w:abstractNum w:abstractNumId="65" w15:restartNumberingAfterBreak="0">
    <w:nsid w:val="248529CD"/>
    <w:multiLevelType w:val="hybridMultilevel"/>
    <w:tmpl w:val="8FA40522"/>
    <w:lvl w:ilvl="0" w:tplc="041B000F">
      <w:start w:val="1"/>
      <w:numFmt w:val="decimal"/>
      <w:lvlText w:val="%1."/>
      <w:lvlJc w:val="left"/>
      <w:pPr>
        <w:ind w:left="1068" w:hanging="360"/>
      </w:pPr>
    </w:lvl>
    <w:lvl w:ilvl="1" w:tplc="041B0003">
      <w:start w:val="1"/>
      <w:numFmt w:val="bullet"/>
      <w:lvlText w:val="o"/>
      <w:lvlJc w:val="left"/>
      <w:pPr>
        <w:ind w:left="1788" w:hanging="360"/>
      </w:pPr>
      <w:rPr>
        <w:rFonts w:ascii="Courier New" w:hAnsi="Courier New" w:cs="Courier New" w:hint="default"/>
      </w:rPr>
    </w:lvl>
    <w:lvl w:ilvl="2" w:tplc="55C28EA8">
      <w:numFmt w:val="bullet"/>
      <w:lvlText w:val="•"/>
      <w:lvlJc w:val="left"/>
      <w:pPr>
        <w:ind w:left="3768" w:hanging="1440"/>
      </w:pPr>
      <w:rPr>
        <w:rFonts w:asciiTheme="minorHAnsi" w:eastAsia="Times New Roman" w:hAnsiTheme="minorHAnsi" w:cstheme="minorHAnsi" w:hint="default"/>
      </w:r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66" w15:restartNumberingAfterBreak="0">
    <w:nsid w:val="25974F28"/>
    <w:multiLevelType w:val="hybridMultilevel"/>
    <w:tmpl w:val="F9A00842"/>
    <w:lvl w:ilvl="0" w:tplc="5064A318">
      <w:start w:val="1"/>
      <w:numFmt w:val="bullet"/>
      <w:lvlText w:val=""/>
      <w:lvlJc w:val="left"/>
      <w:pPr>
        <w:ind w:left="720" w:hanging="360"/>
      </w:pPr>
      <w:rPr>
        <w:rFonts w:ascii="Symbol" w:hAnsi="Symbol" w:hint="default"/>
      </w:rPr>
    </w:lvl>
    <w:lvl w:ilvl="1" w:tplc="573C0204">
      <w:start w:val="1"/>
      <w:numFmt w:val="bullet"/>
      <w:lvlText w:val="o"/>
      <w:lvlJc w:val="left"/>
      <w:pPr>
        <w:ind w:left="1440" w:hanging="360"/>
      </w:pPr>
      <w:rPr>
        <w:rFonts w:ascii="Courier New" w:hAnsi="Courier New" w:hint="default"/>
      </w:rPr>
    </w:lvl>
    <w:lvl w:ilvl="2" w:tplc="B8CA8C16">
      <w:start w:val="1"/>
      <w:numFmt w:val="bullet"/>
      <w:lvlText w:val=""/>
      <w:lvlJc w:val="left"/>
      <w:pPr>
        <w:ind w:left="2160" w:hanging="360"/>
      </w:pPr>
      <w:rPr>
        <w:rFonts w:ascii="Symbol" w:hAnsi="Symbol" w:hint="default"/>
      </w:rPr>
    </w:lvl>
    <w:lvl w:ilvl="3" w:tplc="CF00D502">
      <w:start w:val="1"/>
      <w:numFmt w:val="bullet"/>
      <w:lvlText w:val=""/>
      <w:lvlJc w:val="left"/>
      <w:pPr>
        <w:ind w:left="2880" w:hanging="360"/>
      </w:pPr>
      <w:rPr>
        <w:rFonts w:ascii="Symbol" w:hAnsi="Symbol" w:hint="default"/>
      </w:rPr>
    </w:lvl>
    <w:lvl w:ilvl="4" w:tplc="41E414E8">
      <w:start w:val="1"/>
      <w:numFmt w:val="bullet"/>
      <w:lvlText w:val="o"/>
      <w:lvlJc w:val="left"/>
      <w:pPr>
        <w:ind w:left="3600" w:hanging="360"/>
      </w:pPr>
      <w:rPr>
        <w:rFonts w:ascii="Courier New" w:hAnsi="Courier New" w:hint="default"/>
      </w:rPr>
    </w:lvl>
    <w:lvl w:ilvl="5" w:tplc="8A205DC8">
      <w:start w:val="1"/>
      <w:numFmt w:val="bullet"/>
      <w:lvlText w:val=""/>
      <w:lvlJc w:val="left"/>
      <w:pPr>
        <w:ind w:left="4320" w:hanging="360"/>
      </w:pPr>
      <w:rPr>
        <w:rFonts w:ascii="Wingdings" w:hAnsi="Wingdings" w:hint="default"/>
      </w:rPr>
    </w:lvl>
    <w:lvl w:ilvl="6" w:tplc="1700CD9C">
      <w:start w:val="1"/>
      <w:numFmt w:val="bullet"/>
      <w:lvlText w:val=""/>
      <w:lvlJc w:val="left"/>
      <w:pPr>
        <w:ind w:left="5040" w:hanging="360"/>
      </w:pPr>
      <w:rPr>
        <w:rFonts w:ascii="Symbol" w:hAnsi="Symbol" w:hint="default"/>
      </w:rPr>
    </w:lvl>
    <w:lvl w:ilvl="7" w:tplc="78FA8AEC">
      <w:start w:val="1"/>
      <w:numFmt w:val="bullet"/>
      <w:lvlText w:val="o"/>
      <w:lvlJc w:val="left"/>
      <w:pPr>
        <w:ind w:left="5760" w:hanging="360"/>
      </w:pPr>
      <w:rPr>
        <w:rFonts w:ascii="Courier New" w:hAnsi="Courier New" w:hint="default"/>
      </w:rPr>
    </w:lvl>
    <w:lvl w:ilvl="8" w:tplc="FBA8FB8A">
      <w:start w:val="1"/>
      <w:numFmt w:val="bullet"/>
      <w:lvlText w:val=""/>
      <w:lvlJc w:val="left"/>
      <w:pPr>
        <w:ind w:left="6480" w:hanging="360"/>
      </w:pPr>
      <w:rPr>
        <w:rFonts w:ascii="Wingdings" w:hAnsi="Wingdings" w:hint="default"/>
      </w:rPr>
    </w:lvl>
  </w:abstractNum>
  <w:abstractNum w:abstractNumId="67" w15:restartNumberingAfterBreak="0">
    <w:nsid w:val="25E90C95"/>
    <w:multiLevelType w:val="hybridMultilevel"/>
    <w:tmpl w:val="9CB0A7B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15:restartNumberingAfterBreak="0">
    <w:nsid w:val="270825CF"/>
    <w:multiLevelType w:val="hybridMultilevel"/>
    <w:tmpl w:val="652E042C"/>
    <w:lvl w:ilvl="0" w:tplc="49C2E932">
      <w:start w:val="1"/>
      <w:numFmt w:val="bullet"/>
      <w:lvlText w:val=""/>
      <w:lvlJc w:val="left"/>
      <w:pPr>
        <w:ind w:left="720" w:hanging="360"/>
      </w:pPr>
      <w:rPr>
        <w:rFonts w:ascii="Symbol" w:hAnsi="Symbol" w:hint="default"/>
      </w:rPr>
    </w:lvl>
    <w:lvl w:ilvl="1" w:tplc="A150E4FA">
      <w:start w:val="1"/>
      <w:numFmt w:val="bullet"/>
      <w:lvlText w:val="o"/>
      <w:lvlJc w:val="left"/>
      <w:pPr>
        <w:ind w:left="1440" w:hanging="360"/>
      </w:pPr>
      <w:rPr>
        <w:rFonts w:ascii="Courier New" w:hAnsi="Courier New" w:hint="default"/>
      </w:rPr>
    </w:lvl>
    <w:lvl w:ilvl="2" w:tplc="F788E958">
      <w:start w:val="1"/>
      <w:numFmt w:val="bullet"/>
      <w:lvlText w:val=""/>
      <w:lvlJc w:val="left"/>
      <w:pPr>
        <w:ind w:left="2160" w:hanging="360"/>
      </w:pPr>
      <w:rPr>
        <w:rFonts w:ascii="Wingdings" w:hAnsi="Wingdings" w:hint="default"/>
      </w:rPr>
    </w:lvl>
    <w:lvl w:ilvl="3" w:tplc="80BC1628">
      <w:start w:val="1"/>
      <w:numFmt w:val="bullet"/>
      <w:lvlText w:val=""/>
      <w:lvlJc w:val="left"/>
      <w:pPr>
        <w:ind w:left="2880" w:hanging="360"/>
      </w:pPr>
      <w:rPr>
        <w:rFonts w:ascii="Symbol" w:hAnsi="Symbol" w:hint="default"/>
      </w:rPr>
    </w:lvl>
    <w:lvl w:ilvl="4" w:tplc="4488978C">
      <w:start w:val="1"/>
      <w:numFmt w:val="bullet"/>
      <w:lvlText w:val="o"/>
      <w:lvlJc w:val="left"/>
      <w:pPr>
        <w:ind w:left="3600" w:hanging="360"/>
      </w:pPr>
      <w:rPr>
        <w:rFonts w:ascii="Courier New" w:hAnsi="Courier New" w:hint="default"/>
      </w:rPr>
    </w:lvl>
    <w:lvl w:ilvl="5" w:tplc="4730529C">
      <w:start w:val="1"/>
      <w:numFmt w:val="bullet"/>
      <w:lvlText w:val=""/>
      <w:lvlJc w:val="left"/>
      <w:pPr>
        <w:ind w:left="4320" w:hanging="360"/>
      </w:pPr>
      <w:rPr>
        <w:rFonts w:ascii="Wingdings" w:hAnsi="Wingdings" w:hint="default"/>
      </w:rPr>
    </w:lvl>
    <w:lvl w:ilvl="6" w:tplc="AD2CDB82">
      <w:start w:val="1"/>
      <w:numFmt w:val="bullet"/>
      <w:lvlText w:val=""/>
      <w:lvlJc w:val="left"/>
      <w:pPr>
        <w:ind w:left="5040" w:hanging="360"/>
      </w:pPr>
      <w:rPr>
        <w:rFonts w:ascii="Symbol" w:hAnsi="Symbol" w:hint="default"/>
      </w:rPr>
    </w:lvl>
    <w:lvl w:ilvl="7" w:tplc="B742F5A6">
      <w:start w:val="1"/>
      <w:numFmt w:val="bullet"/>
      <w:lvlText w:val="o"/>
      <w:lvlJc w:val="left"/>
      <w:pPr>
        <w:ind w:left="5760" w:hanging="360"/>
      </w:pPr>
      <w:rPr>
        <w:rFonts w:ascii="Courier New" w:hAnsi="Courier New" w:hint="default"/>
      </w:rPr>
    </w:lvl>
    <w:lvl w:ilvl="8" w:tplc="63402E1C">
      <w:start w:val="1"/>
      <w:numFmt w:val="bullet"/>
      <w:lvlText w:val=""/>
      <w:lvlJc w:val="left"/>
      <w:pPr>
        <w:ind w:left="6480" w:hanging="360"/>
      </w:pPr>
      <w:rPr>
        <w:rFonts w:ascii="Wingdings" w:hAnsi="Wingdings" w:hint="default"/>
      </w:rPr>
    </w:lvl>
  </w:abstractNum>
  <w:abstractNum w:abstractNumId="69" w15:restartNumberingAfterBreak="0">
    <w:nsid w:val="27157FFB"/>
    <w:multiLevelType w:val="hybridMultilevel"/>
    <w:tmpl w:val="1C7AE95C"/>
    <w:lvl w:ilvl="0" w:tplc="F15E3A5C">
      <w:start w:val="1"/>
      <w:numFmt w:val="bullet"/>
      <w:lvlText w:val=""/>
      <w:lvlJc w:val="left"/>
      <w:pPr>
        <w:ind w:left="720" w:hanging="360"/>
      </w:pPr>
      <w:rPr>
        <w:rFonts w:ascii="Symbol" w:hAnsi="Symbol" w:hint="default"/>
      </w:rPr>
    </w:lvl>
    <w:lvl w:ilvl="1" w:tplc="6AD02F0E">
      <w:start w:val="1"/>
      <w:numFmt w:val="bullet"/>
      <w:lvlText w:val="o"/>
      <w:lvlJc w:val="left"/>
      <w:pPr>
        <w:ind w:left="1440" w:hanging="360"/>
      </w:pPr>
      <w:rPr>
        <w:rFonts w:ascii="Courier New" w:hAnsi="Courier New" w:hint="default"/>
      </w:rPr>
    </w:lvl>
    <w:lvl w:ilvl="2" w:tplc="89CCFFA8">
      <w:start w:val="1"/>
      <w:numFmt w:val="bullet"/>
      <w:lvlText w:val=""/>
      <w:lvlJc w:val="left"/>
      <w:pPr>
        <w:ind w:left="2160" w:hanging="360"/>
      </w:pPr>
      <w:rPr>
        <w:rFonts w:ascii="Wingdings" w:hAnsi="Wingdings" w:hint="default"/>
      </w:rPr>
    </w:lvl>
    <w:lvl w:ilvl="3" w:tplc="9EF24EDA">
      <w:start w:val="1"/>
      <w:numFmt w:val="bullet"/>
      <w:lvlText w:val=""/>
      <w:lvlJc w:val="left"/>
      <w:pPr>
        <w:ind w:left="2880" w:hanging="360"/>
      </w:pPr>
      <w:rPr>
        <w:rFonts w:ascii="Symbol" w:hAnsi="Symbol" w:hint="default"/>
      </w:rPr>
    </w:lvl>
    <w:lvl w:ilvl="4" w:tplc="8FA06A98">
      <w:start w:val="1"/>
      <w:numFmt w:val="bullet"/>
      <w:lvlText w:val="o"/>
      <w:lvlJc w:val="left"/>
      <w:pPr>
        <w:ind w:left="3600" w:hanging="360"/>
      </w:pPr>
      <w:rPr>
        <w:rFonts w:ascii="Courier New" w:hAnsi="Courier New" w:hint="default"/>
      </w:rPr>
    </w:lvl>
    <w:lvl w:ilvl="5" w:tplc="A7ECB08A">
      <w:start w:val="1"/>
      <w:numFmt w:val="bullet"/>
      <w:lvlText w:val=""/>
      <w:lvlJc w:val="left"/>
      <w:pPr>
        <w:ind w:left="4320" w:hanging="360"/>
      </w:pPr>
      <w:rPr>
        <w:rFonts w:ascii="Wingdings" w:hAnsi="Wingdings" w:hint="default"/>
      </w:rPr>
    </w:lvl>
    <w:lvl w:ilvl="6" w:tplc="421ED5BE">
      <w:start w:val="1"/>
      <w:numFmt w:val="bullet"/>
      <w:lvlText w:val=""/>
      <w:lvlJc w:val="left"/>
      <w:pPr>
        <w:ind w:left="5040" w:hanging="360"/>
      </w:pPr>
      <w:rPr>
        <w:rFonts w:ascii="Symbol" w:hAnsi="Symbol" w:hint="default"/>
      </w:rPr>
    </w:lvl>
    <w:lvl w:ilvl="7" w:tplc="95C6348E">
      <w:start w:val="1"/>
      <w:numFmt w:val="bullet"/>
      <w:lvlText w:val="o"/>
      <w:lvlJc w:val="left"/>
      <w:pPr>
        <w:ind w:left="5760" w:hanging="360"/>
      </w:pPr>
      <w:rPr>
        <w:rFonts w:ascii="Courier New" w:hAnsi="Courier New" w:hint="default"/>
      </w:rPr>
    </w:lvl>
    <w:lvl w:ilvl="8" w:tplc="9CE6B572">
      <w:start w:val="1"/>
      <w:numFmt w:val="bullet"/>
      <w:lvlText w:val=""/>
      <w:lvlJc w:val="left"/>
      <w:pPr>
        <w:ind w:left="6480" w:hanging="360"/>
      </w:pPr>
      <w:rPr>
        <w:rFonts w:ascii="Wingdings" w:hAnsi="Wingdings" w:hint="default"/>
      </w:rPr>
    </w:lvl>
  </w:abstractNum>
  <w:abstractNum w:abstractNumId="70" w15:restartNumberingAfterBreak="0">
    <w:nsid w:val="28062D1E"/>
    <w:multiLevelType w:val="hybridMultilevel"/>
    <w:tmpl w:val="3850E48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15:restartNumberingAfterBreak="0">
    <w:nsid w:val="285747AA"/>
    <w:multiLevelType w:val="hybridMultilevel"/>
    <w:tmpl w:val="26B667EA"/>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2" w15:restartNumberingAfterBreak="0">
    <w:nsid w:val="2A1102BD"/>
    <w:multiLevelType w:val="hybridMultilevel"/>
    <w:tmpl w:val="7DBC3C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3" w15:restartNumberingAfterBreak="0">
    <w:nsid w:val="2C95ECAC"/>
    <w:multiLevelType w:val="multilevel"/>
    <w:tmpl w:val="B0A4FB18"/>
    <w:name w:val="HTML-List4"/>
    <w:lvl w:ilvl="0">
      <w:start w:val="1"/>
      <w:numFmt w:val="bullet"/>
      <w:lvlText w:val="·"/>
      <w:lvlJc w:val="left"/>
      <w:rPr>
        <w:rFonts w:ascii="Symbol" w:hAnsi="Symbol" w:hint="default"/>
        <w:color w:val="000000"/>
        <w:sz w:val="22"/>
      </w:rPr>
    </w:lvl>
    <w:lvl w:ilvl="1">
      <w:start w:val="1"/>
      <w:numFmt w:val="bullet"/>
      <w:lvlText w:val="·"/>
      <w:lvlJc w:val="left"/>
      <w:rPr>
        <w:rFonts w:ascii="Symbol" w:hAnsi="Symbol"/>
        <w:color w:val="000000"/>
        <w:sz w:val="22"/>
      </w:rPr>
    </w:lvl>
    <w:lvl w:ilvl="2">
      <w:start w:val="1"/>
      <w:numFmt w:val="bullet"/>
      <w:lvlText w:val="·"/>
      <w:lvlJc w:val="left"/>
      <w:rPr>
        <w:rFonts w:ascii="Symbol" w:hAnsi="Symbol"/>
        <w:color w:val="000000"/>
        <w:sz w:val="22"/>
      </w:rPr>
    </w:lvl>
    <w:lvl w:ilvl="3">
      <w:start w:val="1"/>
      <w:numFmt w:val="bullet"/>
      <w:lvlText w:val="·"/>
      <w:lvlJc w:val="left"/>
      <w:rPr>
        <w:rFonts w:ascii="Symbol" w:hAnsi="Symbol"/>
        <w:color w:val="000000"/>
        <w:sz w:val="22"/>
      </w:rPr>
    </w:lvl>
    <w:lvl w:ilvl="4">
      <w:start w:val="1"/>
      <w:numFmt w:val="bullet"/>
      <w:lvlText w:val="·"/>
      <w:lvlJc w:val="left"/>
      <w:rPr>
        <w:rFonts w:ascii="Symbol" w:hAnsi="Symbol"/>
        <w:color w:val="000000"/>
        <w:sz w:val="22"/>
      </w:rPr>
    </w:lvl>
    <w:lvl w:ilvl="5">
      <w:start w:val="1"/>
      <w:numFmt w:val="bullet"/>
      <w:lvlText w:val="·"/>
      <w:lvlJc w:val="left"/>
      <w:rPr>
        <w:rFonts w:ascii="Symbol" w:hAnsi="Symbol"/>
        <w:color w:val="000000"/>
        <w:sz w:val="22"/>
      </w:rPr>
    </w:lvl>
    <w:lvl w:ilvl="6">
      <w:start w:val="1"/>
      <w:numFmt w:val="bullet"/>
      <w:lvlText w:val="·"/>
      <w:lvlJc w:val="left"/>
      <w:rPr>
        <w:rFonts w:ascii="Symbol" w:hAnsi="Symbol"/>
        <w:color w:val="000000"/>
        <w:sz w:val="22"/>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74" w15:restartNumberingAfterBreak="0">
    <w:nsid w:val="2C9600BE"/>
    <w:multiLevelType w:val="multilevel"/>
    <w:tmpl w:val="616E4478"/>
    <w:name w:val="HTML-List2"/>
    <w:lvl w:ilvl="0">
      <w:start w:val="1"/>
      <w:numFmt w:val="bullet"/>
      <w:lvlText w:val="·"/>
      <w:lvlJc w:val="left"/>
      <w:rPr>
        <w:rFonts w:ascii="Symbol" w:hAnsi="Symbol"/>
        <w:color w:val="000000"/>
        <w:sz w:val="22"/>
      </w:rPr>
    </w:lvl>
    <w:lvl w:ilvl="1">
      <w:start w:val="1"/>
      <w:numFmt w:val="bullet"/>
      <w:lvlText w:val="·"/>
      <w:lvlJc w:val="left"/>
      <w:rPr>
        <w:rFonts w:ascii="Symbol" w:hAnsi="Symbol"/>
        <w:color w:val="000000"/>
        <w:sz w:val="22"/>
      </w:rPr>
    </w:lvl>
    <w:lvl w:ilvl="2">
      <w:start w:val="1"/>
      <w:numFmt w:val="bullet"/>
      <w:lvlText w:val="·"/>
      <w:lvlJc w:val="left"/>
      <w:rPr>
        <w:rFonts w:ascii="Symbol" w:hAnsi="Symbol"/>
        <w:color w:val="000000"/>
        <w:sz w:val="22"/>
      </w:rPr>
    </w:lvl>
    <w:lvl w:ilvl="3">
      <w:start w:val="1"/>
      <w:numFmt w:val="bullet"/>
      <w:lvlText w:val="·"/>
      <w:lvlJc w:val="left"/>
      <w:rPr>
        <w:rFonts w:ascii="Symbol" w:hAnsi="Symbol"/>
        <w:color w:val="000000"/>
        <w:sz w:val="22"/>
      </w:rPr>
    </w:lvl>
    <w:lvl w:ilvl="4">
      <w:start w:val="1"/>
      <w:numFmt w:val="bullet"/>
      <w:lvlText w:val="·"/>
      <w:lvlJc w:val="left"/>
      <w:rPr>
        <w:rFonts w:ascii="Symbol" w:hAnsi="Symbol"/>
        <w:color w:val="000000"/>
        <w:sz w:val="22"/>
      </w:rPr>
    </w:lvl>
    <w:lvl w:ilvl="5">
      <w:start w:val="1"/>
      <w:numFmt w:val="bullet"/>
      <w:lvlText w:val="·"/>
      <w:lvlJc w:val="left"/>
      <w:rPr>
        <w:rFonts w:ascii="Symbol" w:hAnsi="Symbol"/>
        <w:color w:val="000000"/>
        <w:sz w:val="22"/>
      </w:rPr>
    </w:lvl>
    <w:lvl w:ilvl="6">
      <w:start w:val="1"/>
      <w:numFmt w:val="bullet"/>
      <w:lvlText w:val="·"/>
      <w:lvlJc w:val="left"/>
      <w:rPr>
        <w:rFonts w:ascii="Symbol" w:hAnsi="Symbol"/>
        <w:color w:val="000000"/>
        <w:sz w:val="22"/>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75" w15:restartNumberingAfterBreak="0">
    <w:nsid w:val="2C9609A7"/>
    <w:multiLevelType w:val="multilevel"/>
    <w:tmpl w:val="029C6E0C"/>
    <w:name w:val="HTML-List1"/>
    <w:lvl w:ilvl="0">
      <w:start w:val="1"/>
      <w:numFmt w:val="bullet"/>
      <w:lvlText w:val="·"/>
      <w:lvlJc w:val="left"/>
      <w:rPr>
        <w:rFonts w:ascii="Symbol" w:hAnsi="Symbol"/>
        <w:color w:val="000000"/>
        <w:sz w:val="22"/>
      </w:rPr>
    </w:lvl>
    <w:lvl w:ilvl="1">
      <w:start w:val="1"/>
      <w:numFmt w:val="bullet"/>
      <w:lvlText w:val="·"/>
      <w:lvlJc w:val="left"/>
      <w:rPr>
        <w:rFonts w:ascii="Symbol" w:hAnsi="Symbol"/>
        <w:color w:val="000000"/>
        <w:sz w:val="22"/>
      </w:rPr>
    </w:lvl>
    <w:lvl w:ilvl="2">
      <w:start w:val="1"/>
      <w:numFmt w:val="bullet"/>
      <w:lvlText w:val="·"/>
      <w:lvlJc w:val="left"/>
      <w:rPr>
        <w:rFonts w:ascii="Symbol" w:hAnsi="Symbol"/>
        <w:color w:val="000000"/>
        <w:sz w:val="22"/>
      </w:rPr>
    </w:lvl>
    <w:lvl w:ilvl="3">
      <w:start w:val="1"/>
      <w:numFmt w:val="bullet"/>
      <w:lvlText w:val="·"/>
      <w:lvlJc w:val="left"/>
      <w:rPr>
        <w:rFonts w:ascii="Symbol" w:hAnsi="Symbol"/>
        <w:color w:val="000000"/>
        <w:sz w:val="22"/>
      </w:rPr>
    </w:lvl>
    <w:lvl w:ilvl="4">
      <w:start w:val="1"/>
      <w:numFmt w:val="bullet"/>
      <w:lvlText w:val="·"/>
      <w:lvlJc w:val="left"/>
      <w:rPr>
        <w:rFonts w:ascii="Symbol" w:hAnsi="Symbol"/>
        <w:color w:val="000000"/>
        <w:sz w:val="22"/>
      </w:rPr>
    </w:lvl>
    <w:lvl w:ilvl="5">
      <w:start w:val="1"/>
      <w:numFmt w:val="bullet"/>
      <w:lvlText w:val="·"/>
      <w:lvlJc w:val="left"/>
      <w:rPr>
        <w:rFonts w:ascii="Symbol" w:hAnsi="Symbol"/>
        <w:color w:val="000000"/>
        <w:sz w:val="22"/>
      </w:rPr>
    </w:lvl>
    <w:lvl w:ilvl="6">
      <w:start w:val="1"/>
      <w:numFmt w:val="bullet"/>
      <w:lvlText w:val="·"/>
      <w:lvlJc w:val="left"/>
      <w:rPr>
        <w:rFonts w:ascii="Symbol" w:hAnsi="Symbol"/>
        <w:color w:val="000000"/>
        <w:sz w:val="22"/>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76" w15:restartNumberingAfterBreak="0">
    <w:nsid w:val="2C9609A9"/>
    <w:multiLevelType w:val="multilevel"/>
    <w:tmpl w:val="2BE8DE80"/>
    <w:name w:val="HTML-List3"/>
    <w:lvl w:ilvl="0">
      <w:start w:val="1"/>
      <w:numFmt w:val="bullet"/>
      <w:lvlText w:val="·"/>
      <w:lvlJc w:val="left"/>
      <w:pPr>
        <w:ind w:left="0" w:firstLine="0"/>
      </w:pPr>
      <w:rPr>
        <w:rFonts w:ascii="Symbol" w:hAnsi="Symbol"/>
        <w:color w:val="000000"/>
        <w:sz w:val="22"/>
      </w:rPr>
    </w:lvl>
    <w:lvl w:ilvl="1">
      <w:start w:val="1"/>
      <w:numFmt w:val="bullet"/>
      <w:lvlText w:val="·"/>
      <w:lvlJc w:val="left"/>
      <w:pPr>
        <w:ind w:left="0" w:firstLine="0"/>
      </w:pPr>
      <w:rPr>
        <w:rFonts w:ascii="Symbol" w:hAnsi="Symbol"/>
        <w:color w:val="000000"/>
        <w:sz w:val="22"/>
      </w:rPr>
    </w:lvl>
    <w:lvl w:ilvl="2">
      <w:start w:val="1"/>
      <w:numFmt w:val="bullet"/>
      <w:lvlText w:val="·"/>
      <w:lvlJc w:val="left"/>
      <w:pPr>
        <w:ind w:left="0" w:firstLine="0"/>
      </w:pPr>
      <w:rPr>
        <w:rFonts w:ascii="Symbol" w:hAnsi="Symbol"/>
        <w:color w:val="000000"/>
        <w:sz w:val="22"/>
      </w:rPr>
    </w:lvl>
    <w:lvl w:ilvl="3">
      <w:start w:val="1"/>
      <w:numFmt w:val="bullet"/>
      <w:lvlText w:val="·"/>
      <w:lvlJc w:val="left"/>
      <w:pPr>
        <w:ind w:left="0" w:firstLine="0"/>
      </w:pPr>
      <w:rPr>
        <w:rFonts w:ascii="Symbol" w:hAnsi="Symbol"/>
        <w:color w:val="000000"/>
        <w:sz w:val="22"/>
      </w:rPr>
    </w:lvl>
    <w:lvl w:ilvl="4">
      <w:start w:val="1"/>
      <w:numFmt w:val="bullet"/>
      <w:lvlText w:val="·"/>
      <w:lvlJc w:val="left"/>
      <w:pPr>
        <w:ind w:left="0" w:firstLine="0"/>
      </w:pPr>
      <w:rPr>
        <w:rFonts w:ascii="Symbol" w:hAnsi="Symbol"/>
        <w:color w:val="000000"/>
        <w:sz w:val="22"/>
      </w:rPr>
    </w:lvl>
    <w:lvl w:ilvl="5">
      <w:start w:val="1"/>
      <w:numFmt w:val="bullet"/>
      <w:lvlText w:val="·"/>
      <w:lvlJc w:val="left"/>
      <w:pPr>
        <w:ind w:left="0" w:firstLine="0"/>
      </w:pPr>
      <w:rPr>
        <w:rFonts w:ascii="Symbol" w:hAnsi="Symbol"/>
        <w:color w:val="000000"/>
        <w:sz w:val="22"/>
      </w:rPr>
    </w:lvl>
    <w:lvl w:ilvl="6">
      <w:start w:val="1"/>
      <w:numFmt w:val="bullet"/>
      <w:lvlText w:val="·"/>
      <w:lvlJc w:val="left"/>
      <w:pPr>
        <w:ind w:left="0" w:firstLine="0"/>
      </w:pPr>
      <w:rPr>
        <w:rFonts w:ascii="Symbol" w:hAnsi="Symbol"/>
        <w:color w:val="000000"/>
        <w:sz w:val="22"/>
      </w:rPr>
    </w:lvl>
    <w:lvl w:ilvl="7">
      <w:start w:val="1"/>
      <w:numFmt w:val="decimal"/>
      <w:lvlText w:val="%1.%2.%3.%4.%5.%6.%7.%8"/>
      <w:lvlJc w:val="left"/>
      <w:pPr>
        <w:ind w:left="0" w:firstLine="0"/>
      </w:pPr>
      <w:rPr>
        <w:rFonts w:cs="Times New Roman"/>
      </w:rPr>
    </w:lvl>
    <w:lvl w:ilvl="8">
      <w:start w:val="1"/>
      <w:numFmt w:val="decimal"/>
      <w:lvlText w:val="%1.%2.%3.%4.%5.%6.%7.%8.%9"/>
      <w:lvlJc w:val="left"/>
      <w:pPr>
        <w:ind w:left="0" w:firstLine="0"/>
      </w:pPr>
      <w:rPr>
        <w:rFonts w:cs="Times New Roman"/>
      </w:rPr>
    </w:lvl>
  </w:abstractNum>
  <w:abstractNum w:abstractNumId="77" w15:restartNumberingAfterBreak="0">
    <w:nsid w:val="2D7B76B9"/>
    <w:multiLevelType w:val="hybridMultilevel"/>
    <w:tmpl w:val="4CF8584C"/>
    <w:lvl w:ilvl="0" w:tplc="041B0017">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8" w15:restartNumberingAfterBreak="0">
    <w:nsid w:val="2DAF60C9"/>
    <w:multiLevelType w:val="hybridMultilevel"/>
    <w:tmpl w:val="8FA40522"/>
    <w:lvl w:ilvl="0" w:tplc="041B000F">
      <w:start w:val="1"/>
      <w:numFmt w:val="decimal"/>
      <w:lvlText w:val="%1."/>
      <w:lvlJc w:val="left"/>
      <w:pPr>
        <w:ind w:left="720" w:hanging="360"/>
      </w:pPr>
    </w:lvl>
    <w:lvl w:ilvl="1" w:tplc="041B0003">
      <w:start w:val="1"/>
      <w:numFmt w:val="bullet"/>
      <w:lvlText w:val="o"/>
      <w:lvlJc w:val="left"/>
      <w:pPr>
        <w:ind w:left="1440" w:hanging="360"/>
      </w:pPr>
      <w:rPr>
        <w:rFonts w:ascii="Courier New" w:hAnsi="Courier New" w:cs="Courier New" w:hint="default"/>
      </w:rPr>
    </w:lvl>
    <w:lvl w:ilvl="2" w:tplc="55C28EA8">
      <w:numFmt w:val="bullet"/>
      <w:lvlText w:val="•"/>
      <w:lvlJc w:val="left"/>
      <w:pPr>
        <w:ind w:left="3420" w:hanging="1440"/>
      </w:pPr>
      <w:rPr>
        <w:rFonts w:asciiTheme="minorHAnsi" w:eastAsia="Times New Roman" w:hAnsiTheme="minorHAnsi" w:cstheme="minorHAns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15:restartNumberingAfterBreak="0">
    <w:nsid w:val="2DB41586"/>
    <w:multiLevelType w:val="hybridMultilevel"/>
    <w:tmpl w:val="875A0AE2"/>
    <w:lvl w:ilvl="0" w:tplc="FFFFFFFF">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15:restartNumberingAfterBreak="0">
    <w:nsid w:val="3038222F"/>
    <w:multiLevelType w:val="hybridMultilevel"/>
    <w:tmpl w:val="8FA40522"/>
    <w:lvl w:ilvl="0" w:tplc="041B000F">
      <w:start w:val="1"/>
      <w:numFmt w:val="decimal"/>
      <w:lvlText w:val="%1."/>
      <w:lvlJc w:val="left"/>
      <w:pPr>
        <w:ind w:left="1080" w:hanging="360"/>
      </w:pPr>
    </w:lvl>
    <w:lvl w:ilvl="1" w:tplc="041B0003">
      <w:start w:val="1"/>
      <w:numFmt w:val="bullet"/>
      <w:lvlText w:val="o"/>
      <w:lvlJc w:val="left"/>
      <w:pPr>
        <w:ind w:left="1800" w:hanging="360"/>
      </w:pPr>
      <w:rPr>
        <w:rFonts w:ascii="Courier New" w:hAnsi="Courier New" w:cs="Courier New" w:hint="default"/>
      </w:rPr>
    </w:lvl>
    <w:lvl w:ilvl="2" w:tplc="55C28EA8">
      <w:numFmt w:val="bullet"/>
      <w:lvlText w:val="•"/>
      <w:lvlJc w:val="left"/>
      <w:pPr>
        <w:ind w:left="3780" w:hanging="1440"/>
      </w:pPr>
      <w:rPr>
        <w:rFonts w:asciiTheme="minorHAnsi" w:eastAsia="Times New Roman" w:hAnsiTheme="minorHAnsi" w:cstheme="minorHAnsi"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1" w15:restartNumberingAfterBreak="0">
    <w:nsid w:val="305903E5"/>
    <w:multiLevelType w:val="hybridMultilevel"/>
    <w:tmpl w:val="30A0B31C"/>
    <w:lvl w:ilvl="0" w:tplc="FFFFFFFF">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2" w15:restartNumberingAfterBreak="0">
    <w:nsid w:val="30D172BC"/>
    <w:multiLevelType w:val="hybridMultilevel"/>
    <w:tmpl w:val="8FA40522"/>
    <w:lvl w:ilvl="0" w:tplc="041B000F">
      <w:start w:val="1"/>
      <w:numFmt w:val="decimal"/>
      <w:lvlText w:val="%1."/>
      <w:lvlJc w:val="left"/>
      <w:pPr>
        <w:ind w:left="720" w:hanging="360"/>
      </w:pPr>
    </w:lvl>
    <w:lvl w:ilvl="1" w:tplc="041B0003">
      <w:start w:val="1"/>
      <w:numFmt w:val="bullet"/>
      <w:lvlText w:val="o"/>
      <w:lvlJc w:val="left"/>
      <w:pPr>
        <w:ind w:left="1440" w:hanging="360"/>
      </w:pPr>
      <w:rPr>
        <w:rFonts w:ascii="Courier New" w:hAnsi="Courier New" w:cs="Courier New" w:hint="default"/>
      </w:rPr>
    </w:lvl>
    <w:lvl w:ilvl="2" w:tplc="55C28EA8">
      <w:numFmt w:val="bullet"/>
      <w:lvlText w:val="•"/>
      <w:lvlJc w:val="left"/>
      <w:pPr>
        <w:ind w:left="3420" w:hanging="1440"/>
      </w:pPr>
      <w:rPr>
        <w:rFonts w:asciiTheme="minorHAnsi" w:eastAsia="Times New Roman" w:hAnsiTheme="minorHAnsi" w:cstheme="minorHAns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15:restartNumberingAfterBreak="0">
    <w:nsid w:val="313330EA"/>
    <w:multiLevelType w:val="hybridMultilevel"/>
    <w:tmpl w:val="89AC34C6"/>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Courier New"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Courier New" w:hint="default"/>
      </w:rPr>
    </w:lvl>
    <w:lvl w:ilvl="8" w:tplc="041B0005">
      <w:start w:val="1"/>
      <w:numFmt w:val="bullet"/>
      <w:lvlText w:val=""/>
      <w:lvlJc w:val="left"/>
      <w:pPr>
        <w:ind w:left="6840" w:hanging="360"/>
      </w:pPr>
      <w:rPr>
        <w:rFonts w:ascii="Wingdings" w:hAnsi="Wingdings" w:hint="default"/>
      </w:rPr>
    </w:lvl>
  </w:abstractNum>
  <w:abstractNum w:abstractNumId="84" w15:restartNumberingAfterBreak="0">
    <w:nsid w:val="31B41147"/>
    <w:multiLevelType w:val="hybridMultilevel"/>
    <w:tmpl w:val="358A4EC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32F06BF6"/>
    <w:multiLevelType w:val="hybridMultilevel"/>
    <w:tmpl w:val="EA902BB8"/>
    <w:lvl w:ilvl="0" w:tplc="25022940">
      <w:start w:val="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86" w15:restartNumberingAfterBreak="0">
    <w:nsid w:val="33CE2807"/>
    <w:multiLevelType w:val="hybridMultilevel"/>
    <w:tmpl w:val="8FA40522"/>
    <w:lvl w:ilvl="0" w:tplc="041B000F">
      <w:start w:val="1"/>
      <w:numFmt w:val="decimal"/>
      <w:lvlText w:val="%1."/>
      <w:lvlJc w:val="left"/>
      <w:pPr>
        <w:ind w:left="1080" w:hanging="360"/>
      </w:pPr>
    </w:lvl>
    <w:lvl w:ilvl="1" w:tplc="041B0003">
      <w:start w:val="1"/>
      <w:numFmt w:val="bullet"/>
      <w:lvlText w:val="o"/>
      <w:lvlJc w:val="left"/>
      <w:pPr>
        <w:ind w:left="1800" w:hanging="360"/>
      </w:pPr>
      <w:rPr>
        <w:rFonts w:ascii="Courier New" w:hAnsi="Courier New" w:cs="Courier New" w:hint="default"/>
      </w:rPr>
    </w:lvl>
    <w:lvl w:ilvl="2" w:tplc="55C28EA8">
      <w:numFmt w:val="bullet"/>
      <w:lvlText w:val="•"/>
      <w:lvlJc w:val="left"/>
      <w:pPr>
        <w:ind w:left="3780" w:hanging="1440"/>
      </w:pPr>
      <w:rPr>
        <w:rFonts w:asciiTheme="minorHAnsi" w:eastAsia="Times New Roman" w:hAnsiTheme="minorHAnsi" w:cstheme="minorHAnsi"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7" w15:restartNumberingAfterBreak="0">
    <w:nsid w:val="34113368"/>
    <w:multiLevelType w:val="hybridMultilevel"/>
    <w:tmpl w:val="E83E568A"/>
    <w:lvl w:ilvl="0" w:tplc="C0BEF298">
      <w:start w:val="1"/>
      <w:numFmt w:val="decimal"/>
      <w:lvlText w:val="%1."/>
      <w:lvlJc w:val="left"/>
      <w:pPr>
        <w:ind w:left="1080" w:hanging="360"/>
      </w:pPr>
      <w:rPr>
        <w:sz w:val="18"/>
      </w:rPr>
    </w:lvl>
    <w:lvl w:ilvl="1" w:tplc="041B0003">
      <w:start w:val="1"/>
      <w:numFmt w:val="bullet"/>
      <w:lvlText w:val="o"/>
      <w:lvlJc w:val="left"/>
      <w:pPr>
        <w:ind w:left="1800" w:hanging="360"/>
      </w:pPr>
      <w:rPr>
        <w:rFonts w:ascii="Courier New" w:hAnsi="Courier New" w:cs="Courier New" w:hint="default"/>
      </w:rPr>
    </w:lvl>
    <w:lvl w:ilvl="2" w:tplc="55C28EA8">
      <w:numFmt w:val="bullet"/>
      <w:lvlText w:val="•"/>
      <w:lvlJc w:val="left"/>
      <w:pPr>
        <w:ind w:left="3780" w:hanging="1440"/>
      </w:pPr>
      <w:rPr>
        <w:rFonts w:asciiTheme="minorHAnsi" w:eastAsia="Times New Roman" w:hAnsiTheme="minorHAnsi" w:cstheme="minorHAnsi"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8" w15:restartNumberingAfterBreak="0">
    <w:nsid w:val="351E7FE0"/>
    <w:multiLevelType w:val="hybridMultilevel"/>
    <w:tmpl w:val="34C608F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35A06DA6"/>
    <w:multiLevelType w:val="hybridMultilevel"/>
    <w:tmpl w:val="9544C4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0" w15:restartNumberingAfterBreak="0">
    <w:nsid w:val="35B21E8D"/>
    <w:multiLevelType w:val="hybridMultilevel"/>
    <w:tmpl w:val="C2EA1B9A"/>
    <w:lvl w:ilvl="0" w:tplc="FFFFFFFF">
      <w:start w:val="1"/>
      <w:numFmt w:val="bullet"/>
      <w:lvlText w:val=""/>
      <w:lvlJc w:val="left"/>
      <w:pPr>
        <w:ind w:left="720" w:hanging="360"/>
      </w:pPr>
      <w:rPr>
        <w:rFonts w:ascii="Symbol" w:hAnsi="Symbol" w:hint="default"/>
      </w:rPr>
    </w:lvl>
    <w:lvl w:ilvl="1" w:tplc="041B0003">
      <w:start w:val="1"/>
      <w:numFmt w:val="bullet"/>
      <w:lvlText w:val="o"/>
      <w:lvlJc w:val="left"/>
      <w:pPr>
        <w:ind w:left="1785" w:hanging="705"/>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1" w15:restartNumberingAfterBreak="0">
    <w:nsid w:val="364070E4"/>
    <w:multiLevelType w:val="hybridMultilevel"/>
    <w:tmpl w:val="6DB64224"/>
    <w:lvl w:ilvl="0" w:tplc="B3984DA0">
      <w:start w:val="1"/>
      <w:numFmt w:val="bullet"/>
      <w:lvlText w:val=""/>
      <w:lvlJc w:val="left"/>
      <w:pPr>
        <w:ind w:left="720" w:hanging="360"/>
      </w:pPr>
      <w:rPr>
        <w:rFonts w:ascii="Symbol" w:hAnsi="Symbol" w:hint="default"/>
      </w:rPr>
    </w:lvl>
    <w:lvl w:ilvl="1" w:tplc="65C21EF2">
      <w:start w:val="1"/>
      <w:numFmt w:val="bullet"/>
      <w:lvlText w:val="o"/>
      <w:lvlJc w:val="left"/>
      <w:pPr>
        <w:ind w:left="1440" w:hanging="360"/>
      </w:pPr>
      <w:rPr>
        <w:rFonts w:ascii="Courier New" w:hAnsi="Courier New" w:hint="default"/>
      </w:rPr>
    </w:lvl>
    <w:lvl w:ilvl="2" w:tplc="90C43832">
      <w:start w:val="1"/>
      <w:numFmt w:val="bullet"/>
      <w:lvlText w:val=""/>
      <w:lvlJc w:val="left"/>
      <w:pPr>
        <w:ind w:left="2160" w:hanging="360"/>
      </w:pPr>
      <w:rPr>
        <w:rFonts w:ascii="Symbol" w:hAnsi="Symbol" w:hint="default"/>
      </w:rPr>
    </w:lvl>
    <w:lvl w:ilvl="3" w:tplc="6570D9B6">
      <w:start w:val="1"/>
      <w:numFmt w:val="bullet"/>
      <w:lvlText w:val=""/>
      <w:lvlJc w:val="left"/>
      <w:pPr>
        <w:ind w:left="2880" w:hanging="360"/>
      </w:pPr>
      <w:rPr>
        <w:rFonts w:ascii="Symbol" w:hAnsi="Symbol" w:hint="default"/>
      </w:rPr>
    </w:lvl>
    <w:lvl w:ilvl="4" w:tplc="C6E87082">
      <w:start w:val="1"/>
      <w:numFmt w:val="bullet"/>
      <w:lvlText w:val="o"/>
      <w:lvlJc w:val="left"/>
      <w:pPr>
        <w:ind w:left="3600" w:hanging="360"/>
      </w:pPr>
      <w:rPr>
        <w:rFonts w:ascii="Courier New" w:hAnsi="Courier New" w:hint="default"/>
      </w:rPr>
    </w:lvl>
    <w:lvl w:ilvl="5" w:tplc="C3BA6BC8">
      <w:start w:val="1"/>
      <w:numFmt w:val="bullet"/>
      <w:lvlText w:val=""/>
      <w:lvlJc w:val="left"/>
      <w:pPr>
        <w:ind w:left="4320" w:hanging="360"/>
      </w:pPr>
      <w:rPr>
        <w:rFonts w:ascii="Wingdings" w:hAnsi="Wingdings" w:hint="default"/>
      </w:rPr>
    </w:lvl>
    <w:lvl w:ilvl="6" w:tplc="319EDF78">
      <w:start w:val="1"/>
      <w:numFmt w:val="bullet"/>
      <w:lvlText w:val=""/>
      <w:lvlJc w:val="left"/>
      <w:pPr>
        <w:ind w:left="5040" w:hanging="360"/>
      </w:pPr>
      <w:rPr>
        <w:rFonts w:ascii="Symbol" w:hAnsi="Symbol" w:hint="default"/>
      </w:rPr>
    </w:lvl>
    <w:lvl w:ilvl="7" w:tplc="B0683A28">
      <w:start w:val="1"/>
      <w:numFmt w:val="bullet"/>
      <w:lvlText w:val="o"/>
      <w:lvlJc w:val="left"/>
      <w:pPr>
        <w:ind w:left="5760" w:hanging="360"/>
      </w:pPr>
      <w:rPr>
        <w:rFonts w:ascii="Courier New" w:hAnsi="Courier New" w:hint="default"/>
      </w:rPr>
    </w:lvl>
    <w:lvl w:ilvl="8" w:tplc="8116AE88">
      <w:start w:val="1"/>
      <w:numFmt w:val="bullet"/>
      <w:lvlText w:val=""/>
      <w:lvlJc w:val="left"/>
      <w:pPr>
        <w:ind w:left="6480" w:hanging="360"/>
      </w:pPr>
      <w:rPr>
        <w:rFonts w:ascii="Wingdings" w:hAnsi="Wingdings" w:hint="default"/>
      </w:rPr>
    </w:lvl>
  </w:abstractNum>
  <w:abstractNum w:abstractNumId="92" w15:restartNumberingAfterBreak="0">
    <w:nsid w:val="36BB6176"/>
    <w:multiLevelType w:val="hybridMultilevel"/>
    <w:tmpl w:val="842066F4"/>
    <w:lvl w:ilvl="0" w:tplc="041B000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15:restartNumberingAfterBreak="0">
    <w:nsid w:val="377261A6"/>
    <w:multiLevelType w:val="hybridMultilevel"/>
    <w:tmpl w:val="B3E6105C"/>
    <w:lvl w:ilvl="0" w:tplc="FFFFFFFF">
      <w:start w:val="1"/>
      <w:numFmt w:val="bullet"/>
      <w:lvlText w:val=""/>
      <w:lvlJc w:val="left"/>
      <w:pPr>
        <w:ind w:left="720" w:hanging="360"/>
      </w:pPr>
      <w:rPr>
        <w:rFonts w:ascii="Symbol" w:hAnsi="Symbol" w:hint="default"/>
      </w:rPr>
    </w:lvl>
    <w:lvl w:ilvl="1" w:tplc="BD9CB638">
      <w:start w:val="1"/>
      <w:numFmt w:val="bullet"/>
      <w:lvlText w:val="o"/>
      <w:lvlJc w:val="left"/>
      <w:pPr>
        <w:ind w:left="1440" w:hanging="360"/>
      </w:pPr>
      <w:rPr>
        <w:rFonts w:ascii="Courier New" w:hAnsi="Courier New" w:hint="default"/>
      </w:rPr>
    </w:lvl>
    <w:lvl w:ilvl="2" w:tplc="2D36E3CA">
      <w:start w:val="1"/>
      <w:numFmt w:val="bullet"/>
      <w:lvlText w:val=""/>
      <w:lvlJc w:val="left"/>
      <w:pPr>
        <w:ind w:left="2160" w:hanging="360"/>
      </w:pPr>
      <w:rPr>
        <w:rFonts w:ascii="Wingdings" w:hAnsi="Wingdings" w:hint="default"/>
      </w:rPr>
    </w:lvl>
    <w:lvl w:ilvl="3" w:tplc="5360F5E4">
      <w:start w:val="1"/>
      <w:numFmt w:val="bullet"/>
      <w:lvlText w:val=""/>
      <w:lvlJc w:val="left"/>
      <w:pPr>
        <w:ind w:left="2880" w:hanging="360"/>
      </w:pPr>
      <w:rPr>
        <w:rFonts w:ascii="Symbol" w:hAnsi="Symbol" w:hint="default"/>
      </w:rPr>
    </w:lvl>
    <w:lvl w:ilvl="4" w:tplc="B6CC61B8">
      <w:start w:val="1"/>
      <w:numFmt w:val="bullet"/>
      <w:lvlText w:val="o"/>
      <w:lvlJc w:val="left"/>
      <w:pPr>
        <w:ind w:left="3600" w:hanging="360"/>
      </w:pPr>
      <w:rPr>
        <w:rFonts w:ascii="Courier New" w:hAnsi="Courier New" w:hint="default"/>
      </w:rPr>
    </w:lvl>
    <w:lvl w:ilvl="5" w:tplc="5094CDEC">
      <w:start w:val="1"/>
      <w:numFmt w:val="bullet"/>
      <w:lvlText w:val=""/>
      <w:lvlJc w:val="left"/>
      <w:pPr>
        <w:ind w:left="4320" w:hanging="360"/>
      </w:pPr>
      <w:rPr>
        <w:rFonts w:ascii="Wingdings" w:hAnsi="Wingdings" w:hint="default"/>
      </w:rPr>
    </w:lvl>
    <w:lvl w:ilvl="6" w:tplc="6EEE2B92">
      <w:start w:val="1"/>
      <w:numFmt w:val="bullet"/>
      <w:lvlText w:val=""/>
      <w:lvlJc w:val="left"/>
      <w:pPr>
        <w:ind w:left="5040" w:hanging="360"/>
      </w:pPr>
      <w:rPr>
        <w:rFonts w:ascii="Symbol" w:hAnsi="Symbol" w:hint="default"/>
      </w:rPr>
    </w:lvl>
    <w:lvl w:ilvl="7" w:tplc="01322D9A">
      <w:start w:val="1"/>
      <w:numFmt w:val="bullet"/>
      <w:lvlText w:val="o"/>
      <w:lvlJc w:val="left"/>
      <w:pPr>
        <w:ind w:left="5760" w:hanging="360"/>
      </w:pPr>
      <w:rPr>
        <w:rFonts w:ascii="Courier New" w:hAnsi="Courier New" w:hint="default"/>
      </w:rPr>
    </w:lvl>
    <w:lvl w:ilvl="8" w:tplc="ECF2AA44">
      <w:start w:val="1"/>
      <w:numFmt w:val="bullet"/>
      <w:lvlText w:val=""/>
      <w:lvlJc w:val="left"/>
      <w:pPr>
        <w:ind w:left="6480" w:hanging="360"/>
      </w:pPr>
      <w:rPr>
        <w:rFonts w:ascii="Wingdings" w:hAnsi="Wingdings" w:hint="default"/>
      </w:rPr>
    </w:lvl>
  </w:abstractNum>
  <w:abstractNum w:abstractNumId="94" w15:restartNumberingAfterBreak="0">
    <w:nsid w:val="38264478"/>
    <w:multiLevelType w:val="hybridMultilevel"/>
    <w:tmpl w:val="16FAF490"/>
    <w:lvl w:ilvl="0" w:tplc="041B000F">
      <w:start w:val="1"/>
      <w:numFmt w:val="decimal"/>
      <w:lvlText w:val="%1."/>
      <w:lvlJc w:val="left"/>
      <w:pPr>
        <w:ind w:left="1080" w:hanging="360"/>
      </w:pPr>
      <w:rPr>
        <w:rFonts w:hint="default"/>
      </w:rPr>
    </w:lvl>
    <w:lvl w:ilvl="1" w:tplc="041B0019">
      <w:start w:val="1"/>
      <w:numFmt w:val="lowerLetter"/>
      <w:lvlText w:val="%2."/>
      <w:lvlJc w:val="left"/>
      <w:pPr>
        <w:ind w:left="1800" w:hanging="360"/>
      </w:pPr>
      <w:rPr>
        <w:rFonts w:hint="default"/>
      </w:rPr>
    </w:lvl>
    <w:lvl w:ilvl="2" w:tplc="041B0005">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95" w15:restartNumberingAfterBreak="0">
    <w:nsid w:val="38305B16"/>
    <w:multiLevelType w:val="hybridMultilevel"/>
    <w:tmpl w:val="8FA40522"/>
    <w:lvl w:ilvl="0" w:tplc="041B000F">
      <w:start w:val="1"/>
      <w:numFmt w:val="decimal"/>
      <w:lvlText w:val="%1."/>
      <w:lvlJc w:val="left"/>
      <w:pPr>
        <w:ind w:left="720" w:hanging="360"/>
      </w:pPr>
    </w:lvl>
    <w:lvl w:ilvl="1" w:tplc="041B0003">
      <w:start w:val="1"/>
      <w:numFmt w:val="bullet"/>
      <w:lvlText w:val="o"/>
      <w:lvlJc w:val="left"/>
      <w:pPr>
        <w:ind w:left="1440" w:hanging="360"/>
      </w:pPr>
      <w:rPr>
        <w:rFonts w:ascii="Courier New" w:hAnsi="Courier New" w:cs="Courier New" w:hint="default"/>
      </w:rPr>
    </w:lvl>
    <w:lvl w:ilvl="2" w:tplc="55C28EA8">
      <w:numFmt w:val="bullet"/>
      <w:lvlText w:val="•"/>
      <w:lvlJc w:val="left"/>
      <w:pPr>
        <w:ind w:left="3420" w:hanging="1440"/>
      </w:pPr>
      <w:rPr>
        <w:rFonts w:asciiTheme="minorHAnsi" w:eastAsia="Times New Roman" w:hAnsiTheme="minorHAnsi" w:cstheme="minorHAns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15:restartNumberingAfterBreak="0">
    <w:nsid w:val="38526C68"/>
    <w:multiLevelType w:val="hybridMultilevel"/>
    <w:tmpl w:val="28886410"/>
    <w:lvl w:ilvl="0" w:tplc="519C41A0">
      <w:start w:val="1"/>
      <w:numFmt w:val="decimal"/>
      <w:lvlText w:val="%1."/>
      <w:lvlJc w:val="left"/>
      <w:pPr>
        <w:ind w:left="720" w:hanging="360"/>
      </w:pPr>
    </w:lvl>
    <w:lvl w:ilvl="1" w:tplc="E252F4AA">
      <w:start w:val="1"/>
      <w:numFmt w:val="lowerLetter"/>
      <w:lvlText w:val="%2."/>
      <w:lvlJc w:val="left"/>
      <w:pPr>
        <w:ind w:left="1440" w:hanging="360"/>
      </w:pPr>
    </w:lvl>
    <w:lvl w:ilvl="2" w:tplc="DAC0B342">
      <w:start w:val="1"/>
      <w:numFmt w:val="lowerRoman"/>
      <w:lvlText w:val="%3."/>
      <w:lvlJc w:val="right"/>
      <w:pPr>
        <w:ind w:left="2160" w:hanging="180"/>
      </w:pPr>
    </w:lvl>
    <w:lvl w:ilvl="3" w:tplc="9A0C57DE">
      <w:start w:val="1"/>
      <w:numFmt w:val="decimal"/>
      <w:lvlText w:val="%4."/>
      <w:lvlJc w:val="left"/>
      <w:pPr>
        <w:ind w:left="2880" w:hanging="360"/>
      </w:pPr>
    </w:lvl>
    <w:lvl w:ilvl="4" w:tplc="6776900C">
      <w:start w:val="1"/>
      <w:numFmt w:val="lowerLetter"/>
      <w:lvlText w:val="%5."/>
      <w:lvlJc w:val="left"/>
      <w:pPr>
        <w:ind w:left="3600" w:hanging="360"/>
      </w:pPr>
    </w:lvl>
    <w:lvl w:ilvl="5" w:tplc="8AF2F0AC">
      <w:start w:val="1"/>
      <w:numFmt w:val="lowerRoman"/>
      <w:lvlText w:val="%6."/>
      <w:lvlJc w:val="right"/>
      <w:pPr>
        <w:ind w:left="4320" w:hanging="180"/>
      </w:pPr>
    </w:lvl>
    <w:lvl w:ilvl="6" w:tplc="8D6CD20E">
      <w:start w:val="1"/>
      <w:numFmt w:val="decimal"/>
      <w:lvlText w:val="%7."/>
      <w:lvlJc w:val="left"/>
      <w:pPr>
        <w:ind w:left="5040" w:hanging="360"/>
      </w:pPr>
    </w:lvl>
    <w:lvl w:ilvl="7" w:tplc="E4F41324">
      <w:start w:val="1"/>
      <w:numFmt w:val="lowerLetter"/>
      <w:lvlText w:val="%8."/>
      <w:lvlJc w:val="left"/>
      <w:pPr>
        <w:ind w:left="5760" w:hanging="360"/>
      </w:pPr>
    </w:lvl>
    <w:lvl w:ilvl="8" w:tplc="AE6E25BC">
      <w:start w:val="1"/>
      <w:numFmt w:val="lowerRoman"/>
      <w:lvlText w:val="%9."/>
      <w:lvlJc w:val="right"/>
      <w:pPr>
        <w:ind w:left="6480" w:hanging="180"/>
      </w:pPr>
    </w:lvl>
  </w:abstractNum>
  <w:abstractNum w:abstractNumId="97" w15:restartNumberingAfterBreak="0">
    <w:nsid w:val="394A78DB"/>
    <w:multiLevelType w:val="hybridMultilevel"/>
    <w:tmpl w:val="52C837E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98" w15:restartNumberingAfterBreak="0">
    <w:nsid w:val="3A447D5D"/>
    <w:multiLevelType w:val="hybridMultilevel"/>
    <w:tmpl w:val="F1A04B7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9" w15:restartNumberingAfterBreak="0">
    <w:nsid w:val="3A935460"/>
    <w:multiLevelType w:val="hybridMultilevel"/>
    <w:tmpl w:val="9BEAD42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0" w15:restartNumberingAfterBreak="0">
    <w:nsid w:val="3BAC0558"/>
    <w:multiLevelType w:val="hybridMultilevel"/>
    <w:tmpl w:val="4740CB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1" w15:restartNumberingAfterBreak="0">
    <w:nsid w:val="3BF20507"/>
    <w:multiLevelType w:val="hybridMultilevel"/>
    <w:tmpl w:val="2D42AD1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15:restartNumberingAfterBreak="0">
    <w:nsid w:val="3C18126C"/>
    <w:multiLevelType w:val="hybridMultilevel"/>
    <w:tmpl w:val="E474CD2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3" w15:restartNumberingAfterBreak="0">
    <w:nsid w:val="3D617C42"/>
    <w:multiLevelType w:val="hybridMultilevel"/>
    <w:tmpl w:val="935E2428"/>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04" w15:restartNumberingAfterBreak="0">
    <w:nsid w:val="3E854258"/>
    <w:multiLevelType w:val="hybridMultilevel"/>
    <w:tmpl w:val="085ACB62"/>
    <w:lvl w:ilvl="0" w:tplc="C3A657EA">
      <w:start w:val="6"/>
      <w:numFmt w:val="bullet"/>
      <w:lvlText w:val="-"/>
      <w:lvlJc w:val="left"/>
      <w:pPr>
        <w:ind w:left="720" w:hanging="360"/>
      </w:pPr>
      <w:rPr>
        <w:rFonts w:ascii="Arial" w:eastAsia="Times New Roma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5" w15:restartNumberingAfterBreak="0">
    <w:nsid w:val="3E8C4FFF"/>
    <w:multiLevelType w:val="hybridMultilevel"/>
    <w:tmpl w:val="84A0744A"/>
    <w:lvl w:ilvl="0" w:tplc="041B0017">
      <w:start w:val="1"/>
      <w:numFmt w:val="lowerLetter"/>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06" w15:restartNumberingAfterBreak="0">
    <w:nsid w:val="3ECF4109"/>
    <w:multiLevelType w:val="hybridMultilevel"/>
    <w:tmpl w:val="744AB432"/>
    <w:lvl w:ilvl="0" w:tplc="92EAA6BA">
      <w:start w:val="1"/>
      <w:numFmt w:val="bullet"/>
      <w:lvlText w:val=""/>
      <w:lvlJc w:val="left"/>
      <w:pPr>
        <w:ind w:left="720" w:hanging="360"/>
      </w:pPr>
      <w:rPr>
        <w:rFonts w:ascii="Symbol" w:hAnsi="Symbol" w:hint="default"/>
      </w:rPr>
    </w:lvl>
    <w:lvl w:ilvl="1" w:tplc="A9944430">
      <w:start w:val="1"/>
      <w:numFmt w:val="bullet"/>
      <w:lvlText w:val=""/>
      <w:lvlJc w:val="left"/>
      <w:pPr>
        <w:ind w:left="1440" w:hanging="360"/>
      </w:pPr>
      <w:rPr>
        <w:rFonts w:ascii="Symbol" w:hAnsi="Symbol" w:hint="default"/>
      </w:rPr>
    </w:lvl>
    <w:lvl w:ilvl="2" w:tplc="68D6391C">
      <w:start w:val="1"/>
      <w:numFmt w:val="bullet"/>
      <w:lvlText w:val=""/>
      <w:lvlJc w:val="left"/>
      <w:pPr>
        <w:ind w:left="2160" w:hanging="360"/>
      </w:pPr>
      <w:rPr>
        <w:rFonts w:ascii="Symbol" w:hAnsi="Symbol" w:hint="default"/>
      </w:rPr>
    </w:lvl>
    <w:lvl w:ilvl="3" w:tplc="5B8EC690">
      <w:start w:val="1"/>
      <w:numFmt w:val="bullet"/>
      <w:lvlText w:val=""/>
      <w:lvlJc w:val="left"/>
      <w:pPr>
        <w:ind w:left="2880" w:hanging="360"/>
      </w:pPr>
      <w:rPr>
        <w:rFonts w:ascii="Symbol" w:hAnsi="Symbol" w:hint="default"/>
      </w:rPr>
    </w:lvl>
    <w:lvl w:ilvl="4" w:tplc="2F6A661C">
      <w:start w:val="1"/>
      <w:numFmt w:val="bullet"/>
      <w:lvlText w:val=""/>
      <w:lvlJc w:val="left"/>
      <w:pPr>
        <w:ind w:left="3600" w:hanging="360"/>
      </w:pPr>
      <w:rPr>
        <w:rFonts w:ascii="Symbol" w:hAnsi="Symbol" w:hint="default"/>
      </w:rPr>
    </w:lvl>
    <w:lvl w:ilvl="5" w:tplc="A1525476">
      <w:start w:val="1"/>
      <w:numFmt w:val="bullet"/>
      <w:lvlText w:val=""/>
      <w:lvlJc w:val="left"/>
      <w:pPr>
        <w:ind w:left="4320" w:hanging="360"/>
      </w:pPr>
      <w:rPr>
        <w:rFonts w:ascii="Symbol" w:hAnsi="Symbol" w:hint="default"/>
      </w:rPr>
    </w:lvl>
    <w:lvl w:ilvl="6" w:tplc="A516C5DC">
      <w:start w:val="1"/>
      <w:numFmt w:val="bullet"/>
      <w:lvlText w:val=""/>
      <w:lvlJc w:val="left"/>
      <w:pPr>
        <w:ind w:left="5040" w:hanging="360"/>
      </w:pPr>
      <w:rPr>
        <w:rFonts w:ascii="Symbol" w:hAnsi="Symbol" w:hint="default"/>
      </w:rPr>
    </w:lvl>
    <w:lvl w:ilvl="7" w:tplc="25FA38F6">
      <w:start w:val="1"/>
      <w:numFmt w:val="bullet"/>
      <w:lvlText w:val=""/>
      <w:lvlJc w:val="left"/>
      <w:pPr>
        <w:ind w:left="5760" w:hanging="360"/>
      </w:pPr>
      <w:rPr>
        <w:rFonts w:ascii="Symbol" w:hAnsi="Symbol" w:hint="default"/>
      </w:rPr>
    </w:lvl>
    <w:lvl w:ilvl="8" w:tplc="A230782A">
      <w:start w:val="1"/>
      <w:numFmt w:val="bullet"/>
      <w:lvlText w:val=""/>
      <w:lvlJc w:val="left"/>
      <w:pPr>
        <w:ind w:left="6480" w:hanging="360"/>
      </w:pPr>
      <w:rPr>
        <w:rFonts w:ascii="Wingdings" w:hAnsi="Wingdings" w:hint="default"/>
      </w:rPr>
    </w:lvl>
  </w:abstractNum>
  <w:abstractNum w:abstractNumId="107" w15:restartNumberingAfterBreak="0">
    <w:nsid w:val="3EF048D6"/>
    <w:multiLevelType w:val="hybridMultilevel"/>
    <w:tmpl w:val="8FA40522"/>
    <w:lvl w:ilvl="0" w:tplc="041B000F">
      <w:start w:val="1"/>
      <w:numFmt w:val="decimal"/>
      <w:lvlText w:val="%1."/>
      <w:lvlJc w:val="left"/>
      <w:pPr>
        <w:ind w:left="720" w:hanging="360"/>
      </w:pPr>
    </w:lvl>
    <w:lvl w:ilvl="1" w:tplc="041B0003">
      <w:start w:val="1"/>
      <w:numFmt w:val="bullet"/>
      <w:lvlText w:val="o"/>
      <w:lvlJc w:val="left"/>
      <w:pPr>
        <w:ind w:left="1440" w:hanging="360"/>
      </w:pPr>
      <w:rPr>
        <w:rFonts w:ascii="Courier New" w:hAnsi="Courier New" w:cs="Courier New" w:hint="default"/>
      </w:rPr>
    </w:lvl>
    <w:lvl w:ilvl="2" w:tplc="55C28EA8">
      <w:numFmt w:val="bullet"/>
      <w:lvlText w:val="•"/>
      <w:lvlJc w:val="left"/>
      <w:pPr>
        <w:ind w:left="3420" w:hanging="1440"/>
      </w:pPr>
      <w:rPr>
        <w:rFonts w:asciiTheme="minorHAnsi" w:eastAsia="Times New Roman" w:hAnsiTheme="minorHAnsi" w:cstheme="minorHAns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411A40A4"/>
    <w:multiLevelType w:val="hybridMultilevel"/>
    <w:tmpl w:val="5240CE1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367CA37E">
      <w:start w:val="1"/>
      <w:numFmt w:val="bullet"/>
      <w:lvlText w:val=""/>
      <w:lvlJc w:val="left"/>
      <w:pPr>
        <w:ind w:left="4320" w:hanging="360"/>
      </w:pPr>
      <w:rPr>
        <w:rFonts w:ascii="Wingdings" w:hAnsi="Wingdings" w:hint="default"/>
        <w:color w:val="auto"/>
      </w:rPr>
    </w:lvl>
    <w:lvl w:ilvl="6" w:tplc="041B0001">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9" w15:restartNumberingAfterBreak="0">
    <w:nsid w:val="41C1571F"/>
    <w:multiLevelType w:val="hybridMultilevel"/>
    <w:tmpl w:val="8FA40522"/>
    <w:lvl w:ilvl="0" w:tplc="041B000F">
      <w:start w:val="1"/>
      <w:numFmt w:val="decimal"/>
      <w:lvlText w:val="%1."/>
      <w:lvlJc w:val="left"/>
      <w:pPr>
        <w:ind w:left="1080" w:hanging="360"/>
      </w:pPr>
    </w:lvl>
    <w:lvl w:ilvl="1" w:tplc="041B0003">
      <w:start w:val="1"/>
      <w:numFmt w:val="bullet"/>
      <w:lvlText w:val="o"/>
      <w:lvlJc w:val="left"/>
      <w:pPr>
        <w:ind w:left="1800" w:hanging="360"/>
      </w:pPr>
      <w:rPr>
        <w:rFonts w:ascii="Courier New" w:hAnsi="Courier New" w:cs="Courier New" w:hint="default"/>
      </w:rPr>
    </w:lvl>
    <w:lvl w:ilvl="2" w:tplc="55C28EA8">
      <w:numFmt w:val="bullet"/>
      <w:lvlText w:val="•"/>
      <w:lvlJc w:val="left"/>
      <w:pPr>
        <w:ind w:left="3780" w:hanging="1440"/>
      </w:pPr>
      <w:rPr>
        <w:rFonts w:asciiTheme="minorHAnsi" w:eastAsia="Times New Roman" w:hAnsiTheme="minorHAnsi" w:cstheme="minorHAnsi"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0" w15:restartNumberingAfterBreak="0">
    <w:nsid w:val="423073A8"/>
    <w:multiLevelType w:val="hybridMultilevel"/>
    <w:tmpl w:val="D8780810"/>
    <w:lvl w:ilvl="0" w:tplc="041B000F">
      <w:start w:val="1"/>
      <w:numFmt w:val="decimal"/>
      <w:lvlText w:val="%1."/>
      <w:lvlJc w:val="left"/>
      <w:pPr>
        <w:ind w:left="720" w:hanging="360"/>
      </w:pPr>
    </w:lvl>
    <w:lvl w:ilvl="1" w:tplc="2A683BA4">
      <w:start w:val="1"/>
      <w:numFmt w:val="lowerLetter"/>
      <w:lvlText w:val="%2)"/>
      <w:lvlJc w:val="left"/>
      <w:pPr>
        <w:ind w:left="1440" w:hanging="360"/>
      </w:pPr>
      <w:rPr>
        <w:rFonts w:hint="default"/>
        <w:sz w:val="18"/>
      </w:rPr>
    </w:lvl>
    <w:lvl w:ilvl="2" w:tplc="041B0003">
      <w:start w:val="1"/>
      <w:numFmt w:val="bullet"/>
      <w:lvlText w:val="o"/>
      <w:lvlJc w:val="left"/>
      <w:pPr>
        <w:ind w:left="2160" w:hanging="180"/>
      </w:pPr>
      <w:rPr>
        <w:rFonts w:ascii="Courier New" w:hAnsi="Courier New" w:cs="Courier New"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15:restartNumberingAfterBreak="0">
    <w:nsid w:val="42836693"/>
    <w:multiLevelType w:val="hybridMultilevel"/>
    <w:tmpl w:val="E6D8AB9A"/>
    <w:lvl w:ilvl="0" w:tplc="041B000F">
      <w:start w:val="1"/>
      <w:numFmt w:val="decimal"/>
      <w:lvlText w:val="%1."/>
      <w:lvlJc w:val="left"/>
      <w:pPr>
        <w:ind w:left="763" w:hanging="360"/>
      </w:pPr>
    </w:lvl>
    <w:lvl w:ilvl="1" w:tplc="041B0019">
      <w:start w:val="1"/>
      <w:numFmt w:val="lowerLetter"/>
      <w:lvlText w:val="%2."/>
      <w:lvlJc w:val="left"/>
      <w:pPr>
        <w:ind w:left="1483" w:hanging="360"/>
      </w:pPr>
    </w:lvl>
    <w:lvl w:ilvl="2" w:tplc="041B001B">
      <w:start w:val="1"/>
      <w:numFmt w:val="lowerRoman"/>
      <w:lvlText w:val="%3."/>
      <w:lvlJc w:val="right"/>
      <w:pPr>
        <w:ind w:left="2203" w:hanging="180"/>
      </w:pPr>
    </w:lvl>
    <w:lvl w:ilvl="3" w:tplc="041B000F">
      <w:start w:val="1"/>
      <w:numFmt w:val="decimal"/>
      <w:lvlText w:val="%4."/>
      <w:lvlJc w:val="left"/>
      <w:pPr>
        <w:ind w:left="2923" w:hanging="360"/>
      </w:pPr>
    </w:lvl>
    <w:lvl w:ilvl="4" w:tplc="041B0019">
      <w:start w:val="1"/>
      <w:numFmt w:val="lowerLetter"/>
      <w:lvlText w:val="%5."/>
      <w:lvlJc w:val="left"/>
      <w:pPr>
        <w:ind w:left="3643" w:hanging="360"/>
      </w:pPr>
    </w:lvl>
    <w:lvl w:ilvl="5" w:tplc="041B001B">
      <w:start w:val="1"/>
      <w:numFmt w:val="lowerRoman"/>
      <w:lvlText w:val="%6."/>
      <w:lvlJc w:val="right"/>
      <w:pPr>
        <w:ind w:left="4363" w:hanging="180"/>
      </w:pPr>
    </w:lvl>
    <w:lvl w:ilvl="6" w:tplc="041B000F">
      <w:start w:val="1"/>
      <w:numFmt w:val="decimal"/>
      <w:lvlText w:val="%7."/>
      <w:lvlJc w:val="left"/>
      <w:pPr>
        <w:ind w:left="5083" w:hanging="360"/>
      </w:pPr>
    </w:lvl>
    <w:lvl w:ilvl="7" w:tplc="041B0019">
      <w:start w:val="1"/>
      <w:numFmt w:val="lowerLetter"/>
      <w:lvlText w:val="%8."/>
      <w:lvlJc w:val="left"/>
      <w:pPr>
        <w:ind w:left="5803" w:hanging="360"/>
      </w:pPr>
    </w:lvl>
    <w:lvl w:ilvl="8" w:tplc="041B001B">
      <w:start w:val="1"/>
      <w:numFmt w:val="lowerRoman"/>
      <w:lvlText w:val="%9."/>
      <w:lvlJc w:val="right"/>
      <w:pPr>
        <w:ind w:left="6523" w:hanging="180"/>
      </w:pPr>
    </w:lvl>
  </w:abstractNum>
  <w:abstractNum w:abstractNumId="112" w15:restartNumberingAfterBreak="0">
    <w:nsid w:val="438059F3"/>
    <w:multiLevelType w:val="hybridMultilevel"/>
    <w:tmpl w:val="1116F2DC"/>
    <w:lvl w:ilvl="0" w:tplc="6B787684">
      <w:start w:val="1"/>
      <w:numFmt w:val="bullet"/>
      <w:lvlText w:val=""/>
      <w:lvlJc w:val="left"/>
      <w:pPr>
        <w:ind w:left="720" w:hanging="360"/>
      </w:pPr>
      <w:rPr>
        <w:rFonts w:ascii="Symbol" w:hAnsi="Symbol" w:hint="default"/>
      </w:rPr>
    </w:lvl>
    <w:lvl w:ilvl="1" w:tplc="263645BC">
      <w:start w:val="1"/>
      <w:numFmt w:val="bullet"/>
      <w:lvlText w:val="o"/>
      <w:lvlJc w:val="left"/>
      <w:pPr>
        <w:ind w:left="1440" w:hanging="360"/>
      </w:pPr>
      <w:rPr>
        <w:rFonts w:ascii="Courier New" w:hAnsi="Courier New" w:hint="default"/>
      </w:rPr>
    </w:lvl>
    <w:lvl w:ilvl="2" w:tplc="A4E20F86">
      <w:start w:val="1"/>
      <w:numFmt w:val="bullet"/>
      <w:lvlText w:val=""/>
      <w:lvlJc w:val="left"/>
      <w:pPr>
        <w:ind w:left="2160" w:hanging="360"/>
      </w:pPr>
      <w:rPr>
        <w:rFonts w:ascii="Wingdings" w:hAnsi="Wingdings" w:hint="default"/>
      </w:rPr>
    </w:lvl>
    <w:lvl w:ilvl="3" w:tplc="F4305FFE">
      <w:start w:val="1"/>
      <w:numFmt w:val="bullet"/>
      <w:lvlText w:val=""/>
      <w:lvlJc w:val="left"/>
      <w:pPr>
        <w:ind w:left="2880" w:hanging="360"/>
      </w:pPr>
      <w:rPr>
        <w:rFonts w:ascii="Symbol" w:hAnsi="Symbol" w:hint="default"/>
      </w:rPr>
    </w:lvl>
    <w:lvl w:ilvl="4" w:tplc="F03CD566">
      <w:start w:val="1"/>
      <w:numFmt w:val="bullet"/>
      <w:lvlText w:val="o"/>
      <w:lvlJc w:val="left"/>
      <w:pPr>
        <w:ind w:left="3600" w:hanging="360"/>
      </w:pPr>
      <w:rPr>
        <w:rFonts w:ascii="Courier New" w:hAnsi="Courier New" w:hint="default"/>
      </w:rPr>
    </w:lvl>
    <w:lvl w:ilvl="5" w:tplc="3CE48484">
      <w:start w:val="1"/>
      <w:numFmt w:val="bullet"/>
      <w:lvlText w:val=""/>
      <w:lvlJc w:val="left"/>
      <w:pPr>
        <w:ind w:left="4320" w:hanging="360"/>
      </w:pPr>
      <w:rPr>
        <w:rFonts w:ascii="Wingdings" w:hAnsi="Wingdings" w:hint="default"/>
      </w:rPr>
    </w:lvl>
    <w:lvl w:ilvl="6" w:tplc="44C25C00">
      <w:start w:val="1"/>
      <w:numFmt w:val="bullet"/>
      <w:lvlText w:val=""/>
      <w:lvlJc w:val="left"/>
      <w:pPr>
        <w:ind w:left="5040" w:hanging="360"/>
      </w:pPr>
      <w:rPr>
        <w:rFonts w:ascii="Symbol" w:hAnsi="Symbol" w:hint="default"/>
      </w:rPr>
    </w:lvl>
    <w:lvl w:ilvl="7" w:tplc="E1C26566">
      <w:start w:val="1"/>
      <w:numFmt w:val="bullet"/>
      <w:lvlText w:val="o"/>
      <w:lvlJc w:val="left"/>
      <w:pPr>
        <w:ind w:left="5760" w:hanging="360"/>
      </w:pPr>
      <w:rPr>
        <w:rFonts w:ascii="Courier New" w:hAnsi="Courier New" w:hint="default"/>
      </w:rPr>
    </w:lvl>
    <w:lvl w:ilvl="8" w:tplc="5A280A00">
      <w:start w:val="1"/>
      <w:numFmt w:val="bullet"/>
      <w:lvlText w:val=""/>
      <w:lvlJc w:val="left"/>
      <w:pPr>
        <w:ind w:left="6480" w:hanging="360"/>
      </w:pPr>
      <w:rPr>
        <w:rFonts w:ascii="Wingdings" w:hAnsi="Wingdings" w:hint="default"/>
      </w:rPr>
    </w:lvl>
  </w:abstractNum>
  <w:abstractNum w:abstractNumId="113" w15:restartNumberingAfterBreak="0">
    <w:nsid w:val="44C4486B"/>
    <w:multiLevelType w:val="hybridMultilevel"/>
    <w:tmpl w:val="247AA63C"/>
    <w:lvl w:ilvl="0" w:tplc="041B000F">
      <w:start w:val="1"/>
      <w:numFmt w:val="decimal"/>
      <w:lvlText w:val="%1."/>
      <w:lvlJc w:val="left"/>
      <w:pPr>
        <w:ind w:left="720" w:hanging="360"/>
      </w:pPr>
    </w:lvl>
    <w:lvl w:ilvl="1" w:tplc="041B0017">
      <w:start w:val="1"/>
      <w:numFmt w:val="lowerLetter"/>
      <w:lvlText w:val="%2)"/>
      <w:lvlJc w:val="left"/>
      <w:pPr>
        <w:ind w:left="1440" w:hanging="360"/>
      </w:pPr>
      <w:rPr>
        <w:rFonts w:hint="default"/>
      </w:rPr>
    </w:lvl>
    <w:lvl w:ilvl="2" w:tplc="55C28EA8">
      <w:numFmt w:val="bullet"/>
      <w:lvlText w:val="•"/>
      <w:lvlJc w:val="left"/>
      <w:pPr>
        <w:ind w:left="3420" w:hanging="1440"/>
      </w:pPr>
      <w:rPr>
        <w:rFonts w:asciiTheme="minorHAnsi" w:eastAsia="Times New Roman" w:hAnsiTheme="minorHAnsi" w:cstheme="minorHAns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15:restartNumberingAfterBreak="0">
    <w:nsid w:val="452A1879"/>
    <w:multiLevelType w:val="hybridMultilevel"/>
    <w:tmpl w:val="3C6C5C34"/>
    <w:lvl w:ilvl="0" w:tplc="80D4B358">
      <w:start w:val="1"/>
      <w:numFmt w:val="decimal"/>
      <w:lvlText w:val="%1."/>
      <w:lvlJc w:val="left"/>
      <w:pPr>
        <w:ind w:left="720" w:hanging="360"/>
      </w:pPr>
      <w:rPr>
        <w:rFonts w:hint="default"/>
      </w:r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5" w15:restartNumberingAfterBreak="0">
    <w:nsid w:val="461B2D8B"/>
    <w:multiLevelType w:val="hybridMultilevel"/>
    <w:tmpl w:val="C3BA45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6" w15:restartNumberingAfterBreak="0">
    <w:nsid w:val="46561516"/>
    <w:multiLevelType w:val="hybridMultilevel"/>
    <w:tmpl w:val="4218227C"/>
    <w:lvl w:ilvl="0" w:tplc="041B0017">
      <w:start w:val="1"/>
      <w:numFmt w:val="lowerLetter"/>
      <w:lvlText w:val="%1)"/>
      <w:lvlJc w:val="left"/>
      <w:pPr>
        <w:ind w:left="1788" w:hanging="360"/>
      </w:pPr>
    </w:lvl>
    <w:lvl w:ilvl="1" w:tplc="041B0019" w:tentative="1">
      <w:start w:val="1"/>
      <w:numFmt w:val="lowerLetter"/>
      <w:lvlText w:val="%2."/>
      <w:lvlJc w:val="left"/>
      <w:pPr>
        <w:ind w:left="2508" w:hanging="360"/>
      </w:pPr>
    </w:lvl>
    <w:lvl w:ilvl="2" w:tplc="041B001B" w:tentative="1">
      <w:start w:val="1"/>
      <w:numFmt w:val="lowerRoman"/>
      <w:lvlText w:val="%3."/>
      <w:lvlJc w:val="right"/>
      <w:pPr>
        <w:ind w:left="3228" w:hanging="180"/>
      </w:pPr>
    </w:lvl>
    <w:lvl w:ilvl="3" w:tplc="041B000F" w:tentative="1">
      <w:start w:val="1"/>
      <w:numFmt w:val="decimal"/>
      <w:lvlText w:val="%4."/>
      <w:lvlJc w:val="left"/>
      <w:pPr>
        <w:ind w:left="3948" w:hanging="360"/>
      </w:pPr>
    </w:lvl>
    <w:lvl w:ilvl="4" w:tplc="041B0019" w:tentative="1">
      <w:start w:val="1"/>
      <w:numFmt w:val="lowerLetter"/>
      <w:lvlText w:val="%5."/>
      <w:lvlJc w:val="left"/>
      <w:pPr>
        <w:ind w:left="4668" w:hanging="360"/>
      </w:pPr>
    </w:lvl>
    <w:lvl w:ilvl="5" w:tplc="041B001B" w:tentative="1">
      <w:start w:val="1"/>
      <w:numFmt w:val="lowerRoman"/>
      <w:lvlText w:val="%6."/>
      <w:lvlJc w:val="right"/>
      <w:pPr>
        <w:ind w:left="5388" w:hanging="180"/>
      </w:pPr>
    </w:lvl>
    <w:lvl w:ilvl="6" w:tplc="041B000F" w:tentative="1">
      <w:start w:val="1"/>
      <w:numFmt w:val="decimal"/>
      <w:lvlText w:val="%7."/>
      <w:lvlJc w:val="left"/>
      <w:pPr>
        <w:ind w:left="6108" w:hanging="360"/>
      </w:pPr>
    </w:lvl>
    <w:lvl w:ilvl="7" w:tplc="041B0019" w:tentative="1">
      <w:start w:val="1"/>
      <w:numFmt w:val="lowerLetter"/>
      <w:lvlText w:val="%8."/>
      <w:lvlJc w:val="left"/>
      <w:pPr>
        <w:ind w:left="6828" w:hanging="360"/>
      </w:pPr>
    </w:lvl>
    <w:lvl w:ilvl="8" w:tplc="041B001B" w:tentative="1">
      <w:start w:val="1"/>
      <w:numFmt w:val="lowerRoman"/>
      <w:lvlText w:val="%9."/>
      <w:lvlJc w:val="right"/>
      <w:pPr>
        <w:ind w:left="7548" w:hanging="180"/>
      </w:pPr>
    </w:lvl>
  </w:abstractNum>
  <w:abstractNum w:abstractNumId="117" w15:restartNumberingAfterBreak="0">
    <w:nsid w:val="47FC47BE"/>
    <w:multiLevelType w:val="hybridMultilevel"/>
    <w:tmpl w:val="F910600E"/>
    <w:lvl w:ilvl="0" w:tplc="7A20815A">
      <w:start w:val="1"/>
      <w:numFmt w:val="bullet"/>
      <w:lvlText w:val=""/>
      <w:lvlJc w:val="left"/>
      <w:pPr>
        <w:ind w:left="720" w:hanging="360"/>
      </w:pPr>
      <w:rPr>
        <w:rFonts w:ascii="Symbol" w:hAnsi="Symbol" w:hint="default"/>
      </w:rPr>
    </w:lvl>
    <w:lvl w:ilvl="1" w:tplc="F68ABE0A">
      <w:start w:val="1"/>
      <w:numFmt w:val="bullet"/>
      <w:lvlText w:val="o"/>
      <w:lvlJc w:val="left"/>
      <w:pPr>
        <w:ind w:left="1440" w:hanging="360"/>
      </w:pPr>
      <w:rPr>
        <w:rFonts w:ascii="Courier New" w:hAnsi="Courier New" w:hint="default"/>
      </w:rPr>
    </w:lvl>
    <w:lvl w:ilvl="2" w:tplc="2FD45D04">
      <w:start w:val="1"/>
      <w:numFmt w:val="bullet"/>
      <w:lvlText w:val=""/>
      <w:lvlJc w:val="left"/>
      <w:pPr>
        <w:ind w:left="2160" w:hanging="360"/>
      </w:pPr>
      <w:rPr>
        <w:rFonts w:ascii="Wingdings" w:hAnsi="Wingdings" w:hint="default"/>
      </w:rPr>
    </w:lvl>
    <w:lvl w:ilvl="3" w:tplc="C28E682C">
      <w:start w:val="1"/>
      <w:numFmt w:val="bullet"/>
      <w:lvlText w:val=""/>
      <w:lvlJc w:val="left"/>
      <w:pPr>
        <w:ind w:left="2880" w:hanging="360"/>
      </w:pPr>
      <w:rPr>
        <w:rFonts w:ascii="Symbol" w:hAnsi="Symbol" w:hint="default"/>
      </w:rPr>
    </w:lvl>
    <w:lvl w:ilvl="4" w:tplc="D9B6CAE2">
      <w:start w:val="1"/>
      <w:numFmt w:val="bullet"/>
      <w:lvlText w:val="o"/>
      <w:lvlJc w:val="left"/>
      <w:pPr>
        <w:ind w:left="3600" w:hanging="360"/>
      </w:pPr>
      <w:rPr>
        <w:rFonts w:ascii="Courier New" w:hAnsi="Courier New" w:hint="default"/>
      </w:rPr>
    </w:lvl>
    <w:lvl w:ilvl="5" w:tplc="CF3A585E">
      <w:start w:val="1"/>
      <w:numFmt w:val="bullet"/>
      <w:lvlText w:val=""/>
      <w:lvlJc w:val="left"/>
      <w:pPr>
        <w:ind w:left="4320" w:hanging="360"/>
      </w:pPr>
      <w:rPr>
        <w:rFonts w:ascii="Wingdings" w:hAnsi="Wingdings" w:hint="default"/>
      </w:rPr>
    </w:lvl>
    <w:lvl w:ilvl="6" w:tplc="6A629FCC">
      <w:start w:val="1"/>
      <w:numFmt w:val="bullet"/>
      <w:lvlText w:val=""/>
      <w:lvlJc w:val="left"/>
      <w:pPr>
        <w:ind w:left="5040" w:hanging="360"/>
      </w:pPr>
      <w:rPr>
        <w:rFonts w:ascii="Symbol" w:hAnsi="Symbol" w:hint="default"/>
      </w:rPr>
    </w:lvl>
    <w:lvl w:ilvl="7" w:tplc="FFA4F0CC">
      <w:start w:val="1"/>
      <w:numFmt w:val="bullet"/>
      <w:lvlText w:val="o"/>
      <w:lvlJc w:val="left"/>
      <w:pPr>
        <w:ind w:left="5760" w:hanging="360"/>
      </w:pPr>
      <w:rPr>
        <w:rFonts w:ascii="Courier New" w:hAnsi="Courier New" w:hint="default"/>
      </w:rPr>
    </w:lvl>
    <w:lvl w:ilvl="8" w:tplc="7574485C">
      <w:start w:val="1"/>
      <w:numFmt w:val="bullet"/>
      <w:lvlText w:val=""/>
      <w:lvlJc w:val="left"/>
      <w:pPr>
        <w:ind w:left="6480" w:hanging="360"/>
      </w:pPr>
      <w:rPr>
        <w:rFonts w:ascii="Wingdings" w:hAnsi="Wingdings" w:hint="default"/>
      </w:rPr>
    </w:lvl>
  </w:abstractNum>
  <w:abstractNum w:abstractNumId="118" w15:restartNumberingAfterBreak="0">
    <w:nsid w:val="48325B28"/>
    <w:multiLevelType w:val="hybridMultilevel"/>
    <w:tmpl w:val="34C608F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9" w15:restartNumberingAfterBreak="0">
    <w:nsid w:val="4A531136"/>
    <w:multiLevelType w:val="hybridMultilevel"/>
    <w:tmpl w:val="BB1A522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20" w15:restartNumberingAfterBreak="0">
    <w:nsid w:val="4B7B00A0"/>
    <w:multiLevelType w:val="multilevel"/>
    <w:tmpl w:val="949474D8"/>
    <w:lvl w:ilvl="0">
      <w:start w:val="1"/>
      <w:numFmt w:val="decimal"/>
      <w:lvlText w:val="%1."/>
      <w:lvlJc w:val="left"/>
      <w:pPr>
        <w:ind w:left="720" w:hanging="360"/>
      </w:pPr>
    </w:lvl>
    <w:lvl w:ilvl="1">
      <w:start w:val="3"/>
      <w:numFmt w:val="decimal"/>
      <w:isLgl/>
      <w:lvlText w:val="%1.%2"/>
      <w:lvlJc w:val="left"/>
      <w:pPr>
        <w:ind w:left="888" w:hanging="528"/>
      </w:pPr>
      <w:rPr>
        <w:rFonts w:hint="default"/>
      </w:rPr>
    </w:lvl>
    <w:lvl w:ilvl="2">
      <w:start w:val="29"/>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1" w15:restartNumberingAfterBreak="0">
    <w:nsid w:val="4C0F30AA"/>
    <w:multiLevelType w:val="hybridMultilevel"/>
    <w:tmpl w:val="4E2ECC18"/>
    <w:lvl w:ilvl="0" w:tplc="4572B01A">
      <w:start w:val="1"/>
      <w:numFmt w:val="bullet"/>
      <w:lvlText w:val="-"/>
      <w:lvlJc w:val="left"/>
      <w:pPr>
        <w:ind w:left="1080" w:hanging="360"/>
      </w:pPr>
      <w:rPr>
        <w:rFonts w:ascii="Arial" w:eastAsia="Times New Roman" w:hAnsi="Arial" w:cs="Arial" w:hint="default"/>
      </w:rPr>
    </w:lvl>
    <w:lvl w:ilvl="1" w:tplc="FFFFFFFF">
      <w:start w:val="1"/>
      <w:numFmt w:val="bullet"/>
      <w:lvlText w:val="o"/>
      <w:lvlJc w:val="left"/>
      <w:pPr>
        <w:ind w:left="1800" w:hanging="360"/>
      </w:pPr>
      <w:rPr>
        <w:rFonts w:ascii="Courier New" w:hAnsi="Courier New" w:hint="default"/>
      </w:rPr>
    </w:lvl>
    <w:lvl w:ilvl="2" w:tplc="041B0005">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22" w15:restartNumberingAfterBreak="0">
    <w:nsid w:val="4C897A5E"/>
    <w:multiLevelType w:val="hybridMultilevel"/>
    <w:tmpl w:val="79D2E2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3" w15:restartNumberingAfterBreak="0">
    <w:nsid w:val="4C970AAC"/>
    <w:multiLevelType w:val="hybridMultilevel"/>
    <w:tmpl w:val="444C7042"/>
    <w:lvl w:ilvl="0" w:tplc="1D580CDE">
      <w:start w:val="1"/>
      <w:numFmt w:val="bullet"/>
      <w:lvlText w:val=""/>
      <w:lvlJc w:val="left"/>
      <w:pPr>
        <w:ind w:left="720" w:hanging="360"/>
      </w:pPr>
      <w:rPr>
        <w:rFonts w:ascii="Symbol" w:hAnsi="Symbol" w:hint="default"/>
      </w:rPr>
    </w:lvl>
    <w:lvl w:ilvl="1" w:tplc="1C846B0C">
      <w:start w:val="1"/>
      <w:numFmt w:val="bullet"/>
      <w:lvlText w:val="o"/>
      <w:lvlJc w:val="left"/>
      <w:pPr>
        <w:ind w:left="1440" w:hanging="360"/>
      </w:pPr>
      <w:rPr>
        <w:rFonts w:ascii="Courier New" w:hAnsi="Courier New" w:hint="default"/>
      </w:rPr>
    </w:lvl>
    <w:lvl w:ilvl="2" w:tplc="4BE8929E">
      <w:start w:val="1"/>
      <w:numFmt w:val="bullet"/>
      <w:lvlText w:val=""/>
      <w:lvlJc w:val="left"/>
      <w:pPr>
        <w:ind w:left="2160" w:hanging="360"/>
      </w:pPr>
      <w:rPr>
        <w:rFonts w:ascii="Wingdings" w:hAnsi="Wingdings" w:hint="default"/>
      </w:rPr>
    </w:lvl>
    <w:lvl w:ilvl="3" w:tplc="3D9CF8B4">
      <w:start w:val="1"/>
      <w:numFmt w:val="bullet"/>
      <w:lvlText w:val=""/>
      <w:lvlJc w:val="left"/>
      <w:pPr>
        <w:ind w:left="2880" w:hanging="360"/>
      </w:pPr>
      <w:rPr>
        <w:rFonts w:ascii="Symbol" w:hAnsi="Symbol" w:hint="default"/>
      </w:rPr>
    </w:lvl>
    <w:lvl w:ilvl="4" w:tplc="D5801940">
      <w:start w:val="1"/>
      <w:numFmt w:val="bullet"/>
      <w:lvlText w:val="o"/>
      <w:lvlJc w:val="left"/>
      <w:pPr>
        <w:ind w:left="3600" w:hanging="360"/>
      </w:pPr>
      <w:rPr>
        <w:rFonts w:ascii="Courier New" w:hAnsi="Courier New" w:hint="default"/>
      </w:rPr>
    </w:lvl>
    <w:lvl w:ilvl="5" w:tplc="2A74EE1C">
      <w:start w:val="1"/>
      <w:numFmt w:val="bullet"/>
      <w:lvlText w:val=""/>
      <w:lvlJc w:val="left"/>
      <w:pPr>
        <w:ind w:left="4320" w:hanging="360"/>
      </w:pPr>
      <w:rPr>
        <w:rFonts w:ascii="Wingdings" w:hAnsi="Wingdings" w:hint="default"/>
      </w:rPr>
    </w:lvl>
    <w:lvl w:ilvl="6" w:tplc="31225844">
      <w:start w:val="1"/>
      <w:numFmt w:val="bullet"/>
      <w:lvlText w:val=""/>
      <w:lvlJc w:val="left"/>
      <w:pPr>
        <w:ind w:left="5040" w:hanging="360"/>
      </w:pPr>
      <w:rPr>
        <w:rFonts w:ascii="Symbol" w:hAnsi="Symbol" w:hint="default"/>
      </w:rPr>
    </w:lvl>
    <w:lvl w:ilvl="7" w:tplc="BBE4B91E">
      <w:start w:val="1"/>
      <w:numFmt w:val="bullet"/>
      <w:lvlText w:val="o"/>
      <w:lvlJc w:val="left"/>
      <w:pPr>
        <w:ind w:left="5760" w:hanging="360"/>
      </w:pPr>
      <w:rPr>
        <w:rFonts w:ascii="Courier New" w:hAnsi="Courier New" w:hint="default"/>
      </w:rPr>
    </w:lvl>
    <w:lvl w:ilvl="8" w:tplc="679C3A40">
      <w:start w:val="1"/>
      <w:numFmt w:val="bullet"/>
      <w:lvlText w:val=""/>
      <w:lvlJc w:val="left"/>
      <w:pPr>
        <w:ind w:left="6480" w:hanging="360"/>
      </w:pPr>
      <w:rPr>
        <w:rFonts w:ascii="Wingdings" w:hAnsi="Wingdings" w:hint="default"/>
      </w:rPr>
    </w:lvl>
  </w:abstractNum>
  <w:abstractNum w:abstractNumId="124" w15:restartNumberingAfterBreak="0">
    <w:nsid w:val="4CD7165A"/>
    <w:multiLevelType w:val="hybridMultilevel"/>
    <w:tmpl w:val="22C07E54"/>
    <w:lvl w:ilvl="0" w:tplc="FFFFFFFF">
      <w:start w:val="1"/>
      <w:numFmt w:val="bullet"/>
      <w:lvlText w:val=""/>
      <w:lvlJc w:val="left"/>
      <w:pPr>
        <w:ind w:left="720" w:hanging="360"/>
      </w:pPr>
      <w:rPr>
        <w:rFonts w:ascii="Symbol" w:hAnsi="Symbol" w:hint="default"/>
        <w:color w:val="auto"/>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5" w15:restartNumberingAfterBreak="0">
    <w:nsid w:val="4E525E76"/>
    <w:multiLevelType w:val="hybridMultilevel"/>
    <w:tmpl w:val="48DCB7C0"/>
    <w:lvl w:ilvl="0" w:tplc="DF2297C4">
      <w:start w:val="1"/>
      <w:numFmt w:val="decimal"/>
      <w:lvlText w:val="%1."/>
      <w:lvlJc w:val="left"/>
      <w:pPr>
        <w:ind w:left="720" w:hanging="360"/>
      </w:pPr>
    </w:lvl>
    <w:lvl w:ilvl="1" w:tplc="A5AA06DC">
      <w:start w:val="1"/>
      <w:numFmt w:val="lowerLetter"/>
      <w:lvlText w:val="%2."/>
      <w:lvlJc w:val="left"/>
      <w:pPr>
        <w:ind w:left="1440" w:hanging="360"/>
      </w:pPr>
    </w:lvl>
    <w:lvl w:ilvl="2" w:tplc="971CA80E">
      <w:start w:val="1"/>
      <w:numFmt w:val="lowerRoman"/>
      <w:lvlText w:val="%3."/>
      <w:lvlJc w:val="right"/>
      <w:pPr>
        <w:ind w:left="2160" w:hanging="180"/>
      </w:pPr>
    </w:lvl>
    <w:lvl w:ilvl="3" w:tplc="C20E28A2">
      <w:start w:val="1"/>
      <w:numFmt w:val="decimal"/>
      <w:lvlText w:val="%4."/>
      <w:lvlJc w:val="left"/>
      <w:pPr>
        <w:ind w:left="2880" w:hanging="360"/>
      </w:pPr>
    </w:lvl>
    <w:lvl w:ilvl="4" w:tplc="577C8490">
      <w:start w:val="1"/>
      <w:numFmt w:val="lowerLetter"/>
      <w:lvlText w:val="%5."/>
      <w:lvlJc w:val="left"/>
      <w:pPr>
        <w:ind w:left="3600" w:hanging="360"/>
      </w:pPr>
    </w:lvl>
    <w:lvl w:ilvl="5" w:tplc="F90620B4">
      <w:start w:val="1"/>
      <w:numFmt w:val="lowerRoman"/>
      <w:lvlText w:val="%6."/>
      <w:lvlJc w:val="right"/>
      <w:pPr>
        <w:ind w:left="4320" w:hanging="180"/>
      </w:pPr>
    </w:lvl>
    <w:lvl w:ilvl="6" w:tplc="19E0157C">
      <w:start w:val="1"/>
      <w:numFmt w:val="decimal"/>
      <w:lvlText w:val="%7."/>
      <w:lvlJc w:val="left"/>
      <w:pPr>
        <w:ind w:left="5040" w:hanging="360"/>
      </w:pPr>
    </w:lvl>
    <w:lvl w:ilvl="7" w:tplc="9C667CD2">
      <w:start w:val="1"/>
      <w:numFmt w:val="lowerLetter"/>
      <w:lvlText w:val="%8."/>
      <w:lvlJc w:val="left"/>
      <w:pPr>
        <w:ind w:left="5760" w:hanging="360"/>
      </w:pPr>
    </w:lvl>
    <w:lvl w:ilvl="8" w:tplc="1C7C19D6">
      <w:start w:val="1"/>
      <w:numFmt w:val="lowerRoman"/>
      <w:lvlText w:val="%9."/>
      <w:lvlJc w:val="right"/>
      <w:pPr>
        <w:ind w:left="6480" w:hanging="180"/>
      </w:pPr>
    </w:lvl>
  </w:abstractNum>
  <w:abstractNum w:abstractNumId="126" w15:restartNumberingAfterBreak="0">
    <w:nsid w:val="4E9A1D06"/>
    <w:multiLevelType w:val="hybridMultilevel"/>
    <w:tmpl w:val="5F0E1272"/>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27" w15:restartNumberingAfterBreak="0">
    <w:nsid w:val="4F0A67E0"/>
    <w:multiLevelType w:val="hybridMultilevel"/>
    <w:tmpl w:val="7542BFEE"/>
    <w:lvl w:ilvl="0" w:tplc="8F6E0F68">
      <w:start w:val="1"/>
      <w:numFmt w:val="lowerLetter"/>
      <w:lvlText w:val="%1."/>
      <w:lvlJc w:val="left"/>
      <w:pPr>
        <w:ind w:left="720" w:hanging="360"/>
      </w:pPr>
    </w:lvl>
    <w:lvl w:ilvl="1" w:tplc="74F8C912">
      <w:start w:val="1"/>
      <w:numFmt w:val="lowerLetter"/>
      <w:lvlText w:val="%2."/>
      <w:lvlJc w:val="left"/>
      <w:pPr>
        <w:ind w:left="1440" w:hanging="360"/>
      </w:pPr>
    </w:lvl>
    <w:lvl w:ilvl="2" w:tplc="56F66DC4">
      <w:start w:val="1"/>
      <w:numFmt w:val="lowerRoman"/>
      <w:lvlText w:val="%3."/>
      <w:lvlJc w:val="right"/>
      <w:pPr>
        <w:ind w:left="2160" w:hanging="180"/>
      </w:pPr>
    </w:lvl>
    <w:lvl w:ilvl="3" w:tplc="77D46846">
      <w:start w:val="1"/>
      <w:numFmt w:val="decimal"/>
      <w:lvlText w:val="%4."/>
      <w:lvlJc w:val="left"/>
      <w:pPr>
        <w:ind w:left="2880" w:hanging="360"/>
      </w:pPr>
    </w:lvl>
    <w:lvl w:ilvl="4" w:tplc="C9984C7E">
      <w:start w:val="1"/>
      <w:numFmt w:val="lowerLetter"/>
      <w:lvlText w:val="%5."/>
      <w:lvlJc w:val="left"/>
      <w:pPr>
        <w:ind w:left="3600" w:hanging="360"/>
      </w:pPr>
    </w:lvl>
    <w:lvl w:ilvl="5" w:tplc="D4681F04">
      <w:start w:val="1"/>
      <w:numFmt w:val="lowerRoman"/>
      <w:lvlText w:val="%6."/>
      <w:lvlJc w:val="right"/>
      <w:pPr>
        <w:ind w:left="4320" w:hanging="180"/>
      </w:pPr>
    </w:lvl>
    <w:lvl w:ilvl="6" w:tplc="1F148998">
      <w:start w:val="1"/>
      <w:numFmt w:val="decimal"/>
      <w:lvlText w:val="%7."/>
      <w:lvlJc w:val="left"/>
      <w:pPr>
        <w:ind w:left="5040" w:hanging="360"/>
      </w:pPr>
    </w:lvl>
    <w:lvl w:ilvl="7" w:tplc="EECC8E32">
      <w:start w:val="1"/>
      <w:numFmt w:val="lowerLetter"/>
      <w:lvlText w:val="%8."/>
      <w:lvlJc w:val="left"/>
      <w:pPr>
        <w:ind w:left="5760" w:hanging="360"/>
      </w:pPr>
    </w:lvl>
    <w:lvl w:ilvl="8" w:tplc="78140E00">
      <w:start w:val="1"/>
      <w:numFmt w:val="lowerRoman"/>
      <w:lvlText w:val="%9."/>
      <w:lvlJc w:val="right"/>
      <w:pPr>
        <w:ind w:left="6480" w:hanging="180"/>
      </w:pPr>
    </w:lvl>
  </w:abstractNum>
  <w:abstractNum w:abstractNumId="128" w15:restartNumberingAfterBreak="0">
    <w:nsid w:val="4F890B03"/>
    <w:multiLevelType w:val="hybridMultilevel"/>
    <w:tmpl w:val="417A70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9" w15:restartNumberingAfterBreak="0">
    <w:nsid w:val="503B3621"/>
    <w:multiLevelType w:val="hybridMultilevel"/>
    <w:tmpl w:val="B73ACEFA"/>
    <w:lvl w:ilvl="0" w:tplc="041B000F">
      <w:start w:val="1"/>
      <w:numFmt w:val="decimal"/>
      <w:lvlText w:val="%1."/>
      <w:lvlJc w:val="left"/>
      <w:pPr>
        <w:ind w:left="720" w:hanging="360"/>
      </w:pPr>
    </w:lvl>
    <w:lvl w:ilvl="1" w:tplc="041B0017">
      <w:start w:val="1"/>
      <w:numFmt w:val="lowerLetter"/>
      <w:lvlText w:val="%2)"/>
      <w:lvlJc w:val="left"/>
      <w:pPr>
        <w:ind w:left="1440" w:hanging="360"/>
      </w:pPr>
      <w:rPr>
        <w:rFonts w:hint="default"/>
      </w:rPr>
    </w:lvl>
    <w:lvl w:ilvl="2" w:tplc="55C28EA8">
      <w:numFmt w:val="bullet"/>
      <w:lvlText w:val="•"/>
      <w:lvlJc w:val="left"/>
      <w:pPr>
        <w:ind w:left="3420" w:hanging="1440"/>
      </w:pPr>
      <w:rPr>
        <w:rFonts w:asciiTheme="minorHAnsi" w:eastAsia="Times New Roman" w:hAnsiTheme="minorHAnsi" w:cstheme="minorHAns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0" w15:restartNumberingAfterBreak="0">
    <w:nsid w:val="50FB6AEC"/>
    <w:multiLevelType w:val="hybridMultilevel"/>
    <w:tmpl w:val="7FE05ADA"/>
    <w:lvl w:ilvl="0" w:tplc="D30C0126">
      <w:start w:val="6"/>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1" w15:restartNumberingAfterBreak="0">
    <w:nsid w:val="51BC5F54"/>
    <w:multiLevelType w:val="hybridMultilevel"/>
    <w:tmpl w:val="9654C2F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2" w15:restartNumberingAfterBreak="0">
    <w:nsid w:val="52195447"/>
    <w:multiLevelType w:val="hybridMultilevel"/>
    <w:tmpl w:val="AEB6292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3" w15:restartNumberingAfterBreak="0">
    <w:nsid w:val="52596EC2"/>
    <w:multiLevelType w:val="hybridMultilevel"/>
    <w:tmpl w:val="A90E1B08"/>
    <w:lvl w:ilvl="0" w:tplc="FFFFFFFF">
      <w:start w:val="1"/>
      <w:numFmt w:val="bullet"/>
      <w:lvlText w:val="o"/>
      <w:lvlJc w:val="left"/>
      <w:pPr>
        <w:ind w:left="1776" w:hanging="360"/>
      </w:pPr>
      <w:rPr>
        <w:rFonts w:ascii="Courier New" w:hAnsi="Courier New" w:hint="default"/>
      </w:rPr>
    </w:lvl>
    <w:lvl w:ilvl="1" w:tplc="041B0019">
      <w:start w:val="1"/>
      <w:numFmt w:val="lowerLetter"/>
      <w:lvlText w:val="%2."/>
      <w:lvlJc w:val="left"/>
      <w:pPr>
        <w:ind w:left="2496" w:hanging="360"/>
      </w:pPr>
    </w:lvl>
    <w:lvl w:ilvl="2" w:tplc="041B001B">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34" w15:restartNumberingAfterBreak="0">
    <w:nsid w:val="525C5CF1"/>
    <w:multiLevelType w:val="hybridMultilevel"/>
    <w:tmpl w:val="BF280C2C"/>
    <w:lvl w:ilvl="0" w:tplc="536E136A">
      <w:start w:val="1"/>
      <w:numFmt w:val="bullet"/>
      <w:lvlText w:val=""/>
      <w:lvlJc w:val="left"/>
      <w:pPr>
        <w:ind w:left="720" w:hanging="360"/>
      </w:pPr>
      <w:rPr>
        <w:rFonts w:ascii="Symbol" w:hAnsi="Symbol" w:hint="default"/>
      </w:rPr>
    </w:lvl>
    <w:lvl w:ilvl="1" w:tplc="35ECF5F8">
      <w:start w:val="1"/>
      <w:numFmt w:val="bullet"/>
      <w:lvlText w:val="o"/>
      <w:lvlJc w:val="left"/>
      <w:pPr>
        <w:ind w:left="1440" w:hanging="360"/>
      </w:pPr>
      <w:rPr>
        <w:rFonts w:ascii="Courier New" w:hAnsi="Courier New" w:hint="default"/>
      </w:rPr>
    </w:lvl>
    <w:lvl w:ilvl="2" w:tplc="F0E078B4">
      <w:start w:val="1"/>
      <w:numFmt w:val="bullet"/>
      <w:lvlText w:val=""/>
      <w:lvlJc w:val="left"/>
      <w:pPr>
        <w:ind w:left="2160" w:hanging="360"/>
      </w:pPr>
      <w:rPr>
        <w:rFonts w:ascii="Wingdings" w:hAnsi="Wingdings" w:hint="default"/>
      </w:rPr>
    </w:lvl>
    <w:lvl w:ilvl="3" w:tplc="04F0CAE4">
      <w:start w:val="1"/>
      <w:numFmt w:val="bullet"/>
      <w:lvlText w:val=""/>
      <w:lvlJc w:val="left"/>
      <w:pPr>
        <w:ind w:left="2880" w:hanging="360"/>
      </w:pPr>
      <w:rPr>
        <w:rFonts w:ascii="Symbol" w:hAnsi="Symbol" w:hint="default"/>
      </w:rPr>
    </w:lvl>
    <w:lvl w:ilvl="4" w:tplc="20D0376E">
      <w:start w:val="1"/>
      <w:numFmt w:val="bullet"/>
      <w:lvlText w:val="o"/>
      <w:lvlJc w:val="left"/>
      <w:pPr>
        <w:ind w:left="3600" w:hanging="360"/>
      </w:pPr>
      <w:rPr>
        <w:rFonts w:ascii="Courier New" w:hAnsi="Courier New" w:hint="default"/>
      </w:rPr>
    </w:lvl>
    <w:lvl w:ilvl="5" w:tplc="D0281328">
      <w:start w:val="1"/>
      <w:numFmt w:val="bullet"/>
      <w:lvlText w:val=""/>
      <w:lvlJc w:val="left"/>
      <w:pPr>
        <w:ind w:left="4320" w:hanging="360"/>
      </w:pPr>
      <w:rPr>
        <w:rFonts w:ascii="Wingdings" w:hAnsi="Wingdings" w:hint="default"/>
      </w:rPr>
    </w:lvl>
    <w:lvl w:ilvl="6" w:tplc="590A314A">
      <w:start w:val="1"/>
      <w:numFmt w:val="bullet"/>
      <w:lvlText w:val=""/>
      <w:lvlJc w:val="left"/>
      <w:pPr>
        <w:ind w:left="5040" w:hanging="360"/>
      </w:pPr>
      <w:rPr>
        <w:rFonts w:ascii="Symbol" w:hAnsi="Symbol" w:hint="default"/>
      </w:rPr>
    </w:lvl>
    <w:lvl w:ilvl="7" w:tplc="30CC5034">
      <w:start w:val="1"/>
      <w:numFmt w:val="bullet"/>
      <w:lvlText w:val="o"/>
      <w:lvlJc w:val="left"/>
      <w:pPr>
        <w:ind w:left="5760" w:hanging="360"/>
      </w:pPr>
      <w:rPr>
        <w:rFonts w:ascii="Courier New" w:hAnsi="Courier New" w:hint="default"/>
      </w:rPr>
    </w:lvl>
    <w:lvl w:ilvl="8" w:tplc="4DBC7F0E">
      <w:start w:val="1"/>
      <w:numFmt w:val="bullet"/>
      <w:lvlText w:val=""/>
      <w:lvlJc w:val="left"/>
      <w:pPr>
        <w:ind w:left="6480" w:hanging="360"/>
      </w:pPr>
      <w:rPr>
        <w:rFonts w:ascii="Wingdings" w:hAnsi="Wingdings" w:hint="default"/>
      </w:rPr>
    </w:lvl>
  </w:abstractNum>
  <w:abstractNum w:abstractNumId="135" w15:restartNumberingAfterBreak="0">
    <w:nsid w:val="527817EC"/>
    <w:multiLevelType w:val="hybridMultilevel"/>
    <w:tmpl w:val="D142525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8E98017A">
      <w:start w:val="1"/>
      <w:numFmt w:val="bullet"/>
      <w:lvlText w:val="-"/>
      <w:lvlJc w:val="left"/>
      <w:pPr>
        <w:ind w:left="2340" w:hanging="360"/>
      </w:pPr>
      <w:rPr>
        <w:rFonts w:ascii="Arial" w:eastAsia="Times New Roman" w:hAnsi="Arial" w:cs="Arial" w:hint="default"/>
      </w:rPr>
    </w:lvl>
    <w:lvl w:ilvl="3" w:tplc="726C12F2">
      <w:start w:val="1"/>
      <w:numFmt w:val="decimal"/>
      <w:lvlText w:val="%4."/>
      <w:lvlJc w:val="left"/>
      <w:pPr>
        <w:ind w:left="2880" w:hanging="360"/>
      </w:pPr>
      <w:rPr>
        <w:rFonts w:hint="default"/>
        <w:u w:val="none"/>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6" w15:restartNumberingAfterBreak="0">
    <w:nsid w:val="52EA2201"/>
    <w:multiLevelType w:val="hybridMultilevel"/>
    <w:tmpl w:val="6CC4FC94"/>
    <w:lvl w:ilvl="0" w:tplc="80D4B358">
      <w:start w:val="1"/>
      <w:numFmt w:val="decimal"/>
      <w:lvlText w:val="%1."/>
      <w:lvlJc w:val="left"/>
      <w:pPr>
        <w:ind w:left="720" w:hanging="360"/>
      </w:pPr>
      <w:rPr>
        <w:rFonts w:hint="default"/>
      </w:rPr>
    </w:lvl>
    <w:lvl w:ilvl="1" w:tplc="041B0017">
      <w:start w:val="1"/>
      <w:numFmt w:val="lowerLetter"/>
      <w:lvlText w:val="%2)"/>
      <w:lvlJc w:val="left"/>
      <w:pPr>
        <w:ind w:left="1440" w:hanging="360"/>
      </w:pPr>
      <w:rPr>
        <w:rFonts w:hint="default"/>
      </w:rPr>
    </w:lvl>
    <w:lvl w:ilvl="2" w:tplc="729C53BA">
      <w:start w:val="1"/>
      <w:numFmt w:val="bullet"/>
      <w:lvlText w:val="o"/>
      <w:lvlJc w:val="left"/>
      <w:pPr>
        <w:ind w:left="2160" w:hanging="180"/>
      </w:pPr>
      <w:rPr>
        <w:rFonts w:ascii="Courier New" w:hAnsi="Courier New" w:hint="default"/>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7" w15:restartNumberingAfterBreak="0">
    <w:nsid w:val="5356562B"/>
    <w:multiLevelType w:val="hybridMultilevel"/>
    <w:tmpl w:val="0B9A699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8" w15:restartNumberingAfterBreak="0">
    <w:nsid w:val="53B03F26"/>
    <w:multiLevelType w:val="hybridMultilevel"/>
    <w:tmpl w:val="CF0C7CAA"/>
    <w:lvl w:ilvl="0" w:tplc="041B0001">
      <w:start w:val="1"/>
      <w:numFmt w:val="bullet"/>
      <w:lvlText w:val=""/>
      <w:lvlJc w:val="left"/>
      <w:pPr>
        <w:ind w:left="720" w:hanging="360"/>
      </w:pPr>
      <w:rPr>
        <w:rFonts w:ascii="Symbol" w:hAnsi="Symbol" w:hint="default"/>
      </w:rPr>
    </w:lvl>
    <w:lvl w:ilvl="1" w:tplc="FEEEA3FA">
      <w:start w:val="1"/>
      <w:numFmt w:val="bullet"/>
      <w:lvlText w:val=""/>
      <w:lvlJc w:val="left"/>
      <w:pPr>
        <w:ind w:left="1440" w:hanging="360"/>
      </w:pPr>
      <w:rPr>
        <w:rFonts w:ascii="Symbol" w:hAnsi="Symbol" w:hint="default"/>
        <w:color w:val="auto"/>
      </w:rPr>
    </w:lvl>
    <w:lvl w:ilvl="2" w:tplc="041B0001">
      <w:start w:val="1"/>
      <w:numFmt w:val="bullet"/>
      <w:lvlText w:val=""/>
      <w:lvlJc w:val="left"/>
      <w:pPr>
        <w:ind w:left="2340" w:hanging="360"/>
      </w:pPr>
      <w:rPr>
        <w:rFonts w:ascii="Symbol" w:hAnsi="Symbol" w:hint="default"/>
      </w:rPr>
    </w:lvl>
    <w:lvl w:ilvl="3" w:tplc="60BC79AC">
      <w:start w:val="1"/>
      <w:numFmt w:val="decimal"/>
      <w:lvlText w:val="%4."/>
      <w:lvlJc w:val="left"/>
      <w:pPr>
        <w:ind w:left="3225" w:hanging="705"/>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9" w15:restartNumberingAfterBreak="0">
    <w:nsid w:val="53DA086F"/>
    <w:multiLevelType w:val="hybridMultilevel"/>
    <w:tmpl w:val="CEF65918"/>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0" w15:restartNumberingAfterBreak="0">
    <w:nsid w:val="53E12E84"/>
    <w:multiLevelType w:val="hybridMultilevel"/>
    <w:tmpl w:val="C952DEF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1" w15:restartNumberingAfterBreak="0">
    <w:nsid w:val="55137707"/>
    <w:multiLevelType w:val="hybridMultilevel"/>
    <w:tmpl w:val="93AE036A"/>
    <w:lvl w:ilvl="0" w:tplc="041B0001">
      <w:start w:val="1"/>
      <w:numFmt w:val="bullet"/>
      <w:lvlText w:val=""/>
      <w:lvlJc w:val="left"/>
      <w:pPr>
        <w:ind w:left="720" w:hanging="360"/>
      </w:pPr>
      <w:rPr>
        <w:rFonts w:ascii="Symbol" w:hAnsi="Symbol" w:hint="default"/>
      </w:rPr>
    </w:lvl>
    <w:lvl w:ilvl="1" w:tplc="041B0017">
      <w:start w:val="1"/>
      <w:numFmt w:val="lowerLetter"/>
      <w:lvlText w:val="%2)"/>
      <w:lvlJc w:val="left"/>
      <w:pPr>
        <w:ind w:left="1440" w:hanging="360"/>
      </w:pPr>
    </w:lvl>
    <w:lvl w:ilvl="2" w:tplc="041B0001">
      <w:start w:val="1"/>
      <w:numFmt w:val="bullet"/>
      <w:lvlText w:val=""/>
      <w:lvlJc w:val="left"/>
      <w:pPr>
        <w:ind w:left="2340" w:hanging="360"/>
      </w:pPr>
      <w:rPr>
        <w:rFonts w:ascii="Symbol" w:hAnsi="Symbol" w:hint="default"/>
      </w:rPr>
    </w:lvl>
    <w:lvl w:ilvl="3" w:tplc="60BC79AC">
      <w:start w:val="1"/>
      <w:numFmt w:val="decimal"/>
      <w:lvlText w:val="%4."/>
      <w:lvlJc w:val="left"/>
      <w:pPr>
        <w:ind w:left="3225" w:hanging="705"/>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15:restartNumberingAfterBreak="0">
    <w:nsid w:val="5A3D2839"/>
    <w:multiLevelType w:val="hybridMultilevel"/>
    <w:tmpl w:val="DC368D84"/>
    <w:lvl w:ilvl="0" w:tplc="FEEEA3FA">
      <w:start w:val="1"/>
      <w:numFmt w:val="bullet"/>
      <w:lvlText w:val=""/>
      <w:lvlJc w:val="left"/>
      <w:pPr>
        <w:ind w:left="720" w:hanging="360"/>
      </w:pPr>
      <w:rPr>
        <w:rFonts w:ascii="Symbol" w:hAnsi="Symbol" w:hint="default"/>
        <w:color w:val="auto"/>
      </w:rPr>
    </w:lvl>
    <w:lvl w:ilvl="1" w:tplc="564E3F6E">
      <w:numFmt w:val="bullet"/>
      <w:lvlText w:val="·"/>
      <w:lvlJc w:val="left"/>
      <w:pPr>
        <w:ind w:left="1785" w:hanging="705"/>
      </w:pPr>
      <w:rPr>
        <w:rFonts w:ascii="Arial" w:eastAsia="Times New Roman" w:hAnsi="Arial" w:cs="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3" w15:restartNumberingAfterBreak="0">
    <w:nsid w:val="5A5A7FB8"/>
    <w:multiLevelType w:val="hybridMultilevel"/>
    <w:tmpl w:val="8FA40522"/>
    <w:lvl w:ilvl="0" w:tplc="041B000F">
      <w:start w:val="1"/>
      <w:numFmt w:val="decimal"/>
      <w:lvlText w:val="%1."/>
      <w:lvlJc w:val="left"/>
      <w:pPr>
        <w:ind w:left="720" w:hanging="360"/>
      </w:pPr>
    </w:lvl>
    <w:lvl w:ilvl="1" w:tplc="041B0003">
      <w:start w:val="1"/>
      <w:numFmt w:val="bullet"/>
      <w:lvlText w:val="o"/>
      <w:lvlJc w:val="left"/>
      <w:pPr>
        <w:ind w:left="1440" w:hanging="360"/>
      </w:pPr>
      <w:rPr>
        <w:rFonts w:ascii="Courier New" w:hAnsi="Courier New" w:cs="Courier New" w:hint="default"/>
      </w:rPr>
    </w:lvl>
    <w:lvl w:ilvl="2" w:tplc="55C28EA8">
      <w:numFmt w:val="bullet"/>
      <w:lvlText w:val="•"/>
      <w:lvlJc w:val="left"/>
      <w:pPr>
        <w:ind w:left="3420" w:hanging="1440"/>
      </w:pPr>
      <w:rPr>
        <w:rFonts w:asciiTheme="minorHAnsi" w:eastAsia="Times New Roman" w:hAnsiTheme="minorHAnsi" w:cstheme="minorHAns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4" w15:restartNumberingAfterBreak="0">
    <w:nsid w:val="5A646540"/>
    <w:multiLevelType w:val="hybridMultilevel"/>
    <w:tmpl w:val="47EA697C"/>
    <w:lvl w:ilvl="0" w:tplc="FFFFFFFF">
      <w:start w:val="1"/>
      <w:numFmt w:val="bullet"/>
      <w:lvlText w:val=""/>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5" w15:restartNumberingAfterBreak="0">
    <w:nsid w:val="5AAD79B1"/>
    <w:multiLevelType w:val="hybridMultilevel"/>
    <w:tmpl w:val="81867C2E"/>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6" w15:restartNumberingAfterBreak="0">
    <w:nsid w:val="5DD04C29"/>
    <w:multiLevelType w:val="hybridMultilevel"/>
    <w:tmpl w:val="46C098AE"/>
    <w:lvl w:ilvl="0" w:tplc="729C53BA">
      <w:start w:val="1"/>
      <w:numFmt w:val="bullet"/>
      <w:lvlText w:val="o"/>
      <w:lvlJc w:val="left"/>
      <w:pPr>
        <w:ind w:left="1440" w:hanging="360"/>
      </w:pPr>
      <w:rPr>
        <w:rFonts w:ascii="Courier New" w:hAnsi="Courier New" w:hint="default"/>
      </w:rPr>
    </w:lvl>
    <w:lvl w:ilvl="1" w:tplc="972CDD50">
      <w:start w:val="1"/>
      <w:numFmt w:val="bullet"/>
      <w:lvlText w:val=""/>
      <w:lvlJc w:val="center"/>
      <w:pPr>
        <w:ind w:left="2160" w:hanging="360"/>
      </w:pPr>
      <w:rPr>
        <w:rFonts w:ascii="Wingdings" w:hAnsi="Wingdings"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47" w15:restartNumberingAfterBreak="0">
    <w:nsid w:val="5E5477AE"/>
    <w:multiLevelType w:val="hybridMultilevel"/>
    <w:tmpl w:val="CA0481D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8" w15:restartNumberingAfterBreak="0">
    <w:nsid w:val="5FC83FFA"/>
    <w:multiLevelType w:val="hybridMultilevel"/>
    <w:tmpl w:val="2312CA6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9" w15:restartNumberingAfterBreak="0">
    <w:nsid w:val="5FCF42E6"/>
    <w:multiLevelType w:val="hybridMultilevel"/>
    <w:tmpl w:val="7340C9EA"/>
    <w:lvl w:ilvl="0" w:tplc="041B0019">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50" w15:restartNumberingAfterBreak="0">
    <w:nsid w:val="5FE06BB9"/>
    <w:multiLevelType w:val="hybridMultilevel"/>
    <w:tmpl w:val="169802A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51" w15:restartNumberingAfterBreak="0">
    <w:nsid w:val="61066301"/>
    <w:multiLevelType w:val="multilevel"/>
    <w:tmpl w:val="E4ECD1F2"/>
    <w:lvl w:ilvl="0">
      <w:start w:val="1"/>
      <w:numFmt w:val="decimal"/>
      <w:pStyle w:val="Nadpis1"/>
      <w:lvlText w:val="%1."/>
      <w:lvlJc w:val="left"/>
      <w:pPr>
        <w:ind w:left="360" w:hanging="360"/>
      </w:pPr>
    </w:lvl>
    <w:lvl w:ilvl="1">
      <w:start w:val="1"/>
      <w:numFmt w:val="decimal"/>
      <w:pStyle w:val="Nadpis2"/>
      <w:lvlText w:val="%1.%2."/>
      <w:lvlJc w:val="left"/>
      <w:pPr>
        <w:ind w:left="3835"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Nadpis3"/>
      <w:lvlText w:val="%1.%2.%3."/>
      <w:lvlJc w:val="left"/>
      <w:pPr>
        <w:ind w:left="4614" w:hanging="504"/>
      </w:pPr>
      <w:rPr>
        <w:rFonts w:cs="Times New Roman"/>
        <w:b w:val="0"/>
        <w:bCs w:val="0"/>
        <w:i w:val="0"/>
        <w:iCs w:val="0"/>
        <w:caps w:val="0"/>
        <w:smallCaps w:val="0"/>
        <w:strike w:val="0"/>
        <w:dstrike w:val="0"/>
        <w:noProof w:val="0"/>
        <w:vanish w:val="0"/>
        <w:color w:val="000000"/>
        <w:spacing w:val="0"/>
        <w:kern w:val="0"/>
        <w:position w:val="0"/>
        <w:sz w:val="20"/>
        <w:szCs w:val="18"/>
        <w:u w:val="none"/>
        <w:effect w:val="none"/>
        <w:vertAlign w:val="baseline"/>
        <w:em w:val="none"/>
        <w:specVanish w:val="0"/>
      </w:rPr>
    </w:lvl>
    <w:lvl w:ilvl="3">
      <w:start w:val="1"/>
      <w:numFmt w:val="decimal"/>
      <w:pStyle w:val="Nadpis4"/>
      <w:lvlText w:val="%1.%2.%3.%4."/>
      <w:lvlJc w:val="left"/>
      <w:pPr>
        <w:ind w:left="46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2" w15:restartNumberingAfterBreak="0">
    <w:nsid w:val="625B0368"/>
    <w:multiLevelType w:val="hybridMultilevel"/>
    <w:tmpl w:val="D1DEC32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53" w15:restartNumberingAfterBreak="0">
    <w:nsid w:val="63DD7192"/>
    <w:multiLevelType w:val="hybridMultilevel"/>
    <w:tmpl w:val="CC36E5DC"/>
    <w:lvl w:ilvl="0" w:tplc="041B0001">
      <w:start w:val="1"/>
      <w:numFmt w:val="bullet"/>
      <w:lvlText w:val=""/>
      <w:lvlJc w:val="left"/>
      <w:pPr>
        <w:ind w:left="1428" w:hanging="360"/>
      </w:pPr>
      <w:rPr>
        <w:rFonts w:ascii="Symbol" w:hAnsi="Symbol" w:hint="default"/>
      </w:rPr>
    </w:lvl>
    <w:lvl w:ilvl="1" w:tplc="041B0003">
      <w:start w:val="1"/>
      <w:numFmt w:val="bullet"/>
      <w:lvlText w:val="o"/>
      <w:lvlJc w:val="left"/>
      <w:pPr>
        <w:ind w:left="2148" w:hanging="360"/>
      </w:pPr>
      <w:rPr>
        <w:rFonts w:ascii="Courier New" w:hAnsi="Courier New" w:cs="Courier New" w:hint="default"/>
      </w:rPr>
    </w:lvl>
    <w:lvl w:ilvl="2" w:tplc="041B0005">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54" w15:restartNumberingAfterBreak="0">
    <w:nsid w:val="64431DD8"/>
    <w:multiLevelType w:val="hybridMultilevel"/>
    <w:tmpl w:val="8FA40522"/>
    <w:lvl w:ilvl="0" w:tplc="041B000F">
      <w:start w:val="1"/>
      <w:numFmt w:val="decimal"/>
      <w:lvlText w:val="%1."/>
      <w:lvlJc w:val="left"/>
      <w:pPr>
        <w:ind w:left="720" w:hanging="360"/>
      </w:pPr>
    </w:lvl>
    <w:lvl w:ilvl="1" w:tplc="041B0003">
      <w:start w:val="1"/>
      <w:numFmt w:val="bullet"/>
      <w:lvlText w:val="o"/>
      <w:lvlJc w:val="left"/>
      <w:pPr>
        <w:ind w:left="1440" w:hanging="360"/>
      </w:pPr>
      <w:rPr>
        <w:rFonts w:ascii="Courier New" w:hAnsi="Courier New" w:cs="Courier New" w:hint="default"/>
      </w:rPr>
    </w:lvl>
    <w:lvl w:ilvl="2" w:tplc="55C28EA8">
      <w:numFmt w:val="bullet"/>
      <w:lvlText w:val="•"/>
      <w:lvlJc w:val="left"/>
      <w:pPr>
        <w:ind w:left="3420" w:hanging="1440"/>
      </w:pPr>
      <w:rPr>
        <w:rFonts w:asciiTheme="minorHAnsi" w:eastAsia="Times New Roman" w:hAnsiTheme="minorHAnsi" w:cstheme="minorHAns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5" w15:restartNumberingAfterBreak="0">
    <w:nsid w:val="653902A8"/>
    <w:multiLevelType w:val="hybridMultilevel"/>
    <w:tmpl w:val="8FA40522"/>
    <w:lvl w:ilvl="0" w:tplc="041B000F">
      <w:start w:val="1"/>
      <w:numFmt w:val="decimal"/>
      <w:lvlText w:val="%1."/>
      <w:lvlJc w:val="left"/>
      <w:pPr>
        <w:ind w:left="720" w:hanging="360"/>
      </w:pPr>
    </w:lvl>
    <w:lvl w:ilvl="1" w:tplc="041B0003">
      <w:start w:val="1"/>
      <w:numFmt w:val="bullet"/>
      <w:lvlText w:val="o"/>
      <w:lvlJc w:val="left"/>
      <w:pPr>
        <w:ind w:left="1440" w:hanging="360"/>
      </w:pPr>
      <w:rPr>
        <w:rFonts w:ascii="Courier New" w:hAnsi="Courier New" w:cs="Courier New" w:hint="default"/>
      </w:rPr>
    </w:lvl>
    <w:lvl w:ilvl="2" w:tplc="55C28EA8">
      <w:numFmt w:val="bullet"/>
      <w:lvlText w:val="•"/>
      <w:lvlJc w:val="left"/>
      <w:pPr>
        <w:ind w:left="3420" w:hanging="1440"/>
      </w:pPr>
      <w:rPr>
        <w:rFonts w:asciiTheme="minorHAnsi" w:eastAsia="Times New Roman" w:hAnsiTheme="minorHAnsi" w:cstheme="minorHAns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6" w15:restartNumberingAfterBreak="0">
    <w:nsid w:val="669C4BEB"/>
    <w:multiLevelType w:val="hybridMultilevel"/>
    <w:tmpl w:val="C952DEF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7" w15:restartNumberingAfterBreak="0">
    <w:nsid w:val="66DC5FAE"/>
    <w:multiLevelType w:val="hybridMultilevel"/>
    <w:tmpl w:val="9D0669DE"/>
    <w:lvl w:ilvl="0" w:tplc="041B000F">
      <w:start w:val="1"/>
      <w:numFmt w:val="decimal"/>
      <w:lvlText w:val="%1."/>
      <w:lvlJc w:val="left"/>
      <w:pPr>
        <w:ind w:left="1080" w:hanging="360"/>
      </w:pPr>
    </w:lvl>
    <w:lvl w:ilvl="1" w:tplc="041B0005">
      <w:start w:val="1"/>
      <w:numFmt w:val="bullet"/>
      <w:lvlText w:val=""/>
      <w:lvlJc w:val="left"/>
      <w:pPr>
        <w:ind w:left="1800" w:hanging="360"/>
      </w:pPr>
      <w:rPr>
        <w:rFonts w:ascii="Wingdings" w:hAnsi="Wingdings" w:hint="default"/>
      </w:rPr>
    </w:lvl>
    <w:lvl w:ilvl="2" w:tplc="041B0005">
      <w:start w:val="1"/>
      <w:numFmt w:val="bullet"/>
      <w:lvlText w:val=""/>
      <w:lvlJc w:val="left"/>
      <w:pPr>
        <w:ind w:left="3780" w:hanging="1440"/>
      </w:pPr>
      <w:rPr>
        <w:rFonts w:ascii="Wingdings" w:hAnsi="Wingdings"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58" w15:restartNumberingAfterBreak="0">
    <w:nsid w:val="674C261D"/>
    <w:multiLevelType w:val="hybridMultilevel"/>
    <w:tmpl w:val="8FA40522"/>
    <w:lvl w:ilvl="0" w:tplc="041B000F">
      <w:start w:val="1"/>
      <w:numFmt w:val="decimal"/>
      <w:lvlText w:val="%1."/>
      <w:lvlJc w:val="left"/>
      <w:pPr>
        <w:ind w:left="720" w:hanging="360"/>
      </w:pPr>
    </w:lvl>
    <w:lvl w:ilvl="1" w:tplc="041B0003">
      <w:start w:val="1"/>
      <w:numFmt w:val="bullet"/>
      <w:lvlText w:val="o"/>
      <w:lvlJc w:val="left"/>
      <w:pPr>
        <w:ind w:left="1440" w:hanging="360"/>
      </w:pPr>
      <w:rPr>
        <w:rFonts w:ascii="Courier New" w:hAnsi="Courier New" w:cs="Courier New" w:hint="default"/>
      </w:rPr>
    </w:lvl>
    <w:lvl w:ilvl="2" w:tplc="55C28EA8">
      <w:numFmt w:val="bullet"/>
      <w:lvlText w:val="•"/>
      <w:lvlJc w:val="left"/>
      <w:pPr>
        <w:ind w:left="3420" w:hanging="1440"/>
      </w:pPr>
      <w:rPr>
        <w:rFonts w:asciiTheme="minorHAnsi" w:eastAsia="Times New Roman" w:hAnsiTheme="minorHAnsi" w:cstheme="minorHAns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9" w15:restartNumberingAfterBreak="0">
    <w:nsid w:val="67840923"/>
    <w:multiLevelType w:val="hybridMultilevel"/>
    <w:tmpl w:val="63505BB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0" w15:restartNumberingAfterBreak="0">
    <w:nsid w:val="684E4569"/>
    <w:multiLevelType w:val="hybridMultilevel"/>
    <w:tmpl w:val="0122CBB2"/>
    <w:lvl w:ilvl="0" w:tplc="F09AE5F4">
      <w:start w:val="1"/>
      <w:numFmt w:val="bullet"/>
      <w:lvlText w:val=""/>
      <w:lvlJc w:val="left"/>
      <w:pPr>
        <w:ind w:left="720" w:hanging="360"/>
      </w:pPr>
      <w:rPr>
        <w:rFonts w:ascii="Symbol" w:hAnsi="Symbol" w:hint="default"/>
      </w:rPr>
    </w:lvl>
    <w:lvl w:ilvl="1" w:tplc="71729618">
      <w:start w:val="1"/>
      <w:numFmt w:val="bullet"/>
      <w:lvlText w:val="o"/>
      <w:lvlJc w:val="left"/>
      <w:pPr>
        <w:ind w:left="1440" w:hanging="360"/>
      </w:pPr>
      <w:rPr>
        <w:rFonts w:ascii="Courier New" w:hAnsi="Courier New" w:hint="default"/>
      </w:rPr>
    </w:lvl>
    <w:lvl w:ilvl="2" w:tplc="A6CA2CBE">
      <w:start w:val="1"/>
      <w:numFmt w:val="bullet"/>
      <w:lvlText w:val=""/>
      <w:lvlJc w:val="left"/>
      <w:pPr>
        <w:ind w:left="2160" w:hanging="360"/>
      </w:pPr>
      <w:rPr>
        <w:rFonts w:ascii="Wingdings" w:hAnsi="Wingdings" w:hint="default"/>
      </w:rPr>
    </w:lvl>
    <w:lvl w:ilvl="3" w:tplc="CD1AD410">
      <w:start w:val="1"/>
      <w:numFmt w:val="bullet"/>
      <w:lvlText w:val=""/>
      <w:lvlJc w:val="left"/>
      <w:pPr>
        <w:ind w:left="2880" w:hanging="360"/>
      </w:pPr>
      <w:rPr>
        <w:rFonts w:ascii="Symbol" w:hAnsi="Symbol" w:hint="default"/>
      </w:rPr>
    </w:lvl>
    <w:lvl w:ilvl="4" w:tplc="FC60A6B2">
      <w:start w:val="1"/>
      <w:numFmt w:val="bullet"/>
      <w:lvlText w:val="o"/>
      <w:lvlJc w:val="left"/>
      <w:pPr>
        <w:ind w:left="3600" w:hanging="360"/>
      </w:pPr>
      <w:rPr>
        <w:rFonts w:ascii="Courier New" w:hAnsi="Courier New" w:hint="default"/>
      </w:rPr>
    </w:lvl>
    <w:lvl w:ilvl="5" w:tplc="63CAD55E">
      <w:start w:val="1"/>
      <w:numFmt w:val="bullet"/>
      <w:lvlText w:val=""/>
      <w:lvlJc w:val="left"/>
      <w:pPr>
        <w:ind w:left="4320" w:hanging="360"/>
      </w:pPr>
      <w:rPr>
        <w:rFonts w:ascii="Wingdings" w:hAnsi="Wingdings" w:hint="default"/>
      </w:rPr>
    </w:lvl>
    <w:lvl w:ilvl="6" w:tplc="2CD40618">
      <w:start w:val="1"/>
      <w:numFmt w:val="bullet"/>
      <w:lvlText w:val=""/>
      <w:lvlJc w:val="left"/>
      <w:pPr>
        <w:ind w:left="5040" w:hanging="360"/>
      </w:pPr>
      <w:rPr>
        <w:rFonts w:ascii="Symbol" w:hAnsi="Symbol" w:hint="default"/>
      </w:rPr>
    </w:lvl>
    <w:lvl w:ilvl="7" w:tplc="11B81EF6">
      <w:start w:val="1"/>
      <w:numFmt w:val="bullet"/>
      <w:lvlText w:val="o"/>
      <w:lvlJc w:val="left"/>
      <w:pPr>
        <w:ind w:left="5760" w:hanging="360"/>
      </w:pPr>
      <w:rPr>
        <w:rFonts w:ascii="Courier New" w:hAnsi="Courier New" w:hint="default"/>
      </w:rPr>
    </w:lvl>
    <w:lvl w:ilvl="8" w:tplc="3EB878B6">
      <w:start w:val="1"/>
      <w:numFmt w:val="bullet"/>
      <w:lvlText w:val=""/>
      <w:lvlJc w:val="left"/>
      <w:pPr>
        <w:ind w:left="6480" w:hanging="360"/>
      </w:pPr>
      <w:rPr>
        <w:rFonts w:ascii="Wingdings" w:hAnsi="Wingdings" w:hint="default"/>
      </w:rPr>
    </w:lvl>
  </w:abstractNum>
  <w:abstractNum w:abstractNumId="161" w15:restartNumberingAfterBreak="0">
    <w:nsid w:val="68B95EC4"/>
    <w:multiLevelType w:val="hybridMultilevel"/>
    <w:tmpl w:val="91BA34F0"/>
    <w:lvl w:ilvl="0" w:tplc="729C53BA">
      <w:start w:val="1"/>
      <w:numFmt w:val="bullet"/>
      <w:lvlText w:val="o"/>
      <w:lvlJc w:val="left"/>
      <w:pPr>
        <w:ind w:left="1440" w:hanging="360"/>
      </w:pPr>
      <w:rPr>
        <w:rFonts w:ascii="Courier New" w:hAnsi="Courier New"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62" w15:restartNumberingAfterBreak="0">
    <w:nsid w:val="69926690"/>
    <w:multiLevelType w:val="hybridMultilevel"/>
    <w:tmpl w:val="826CD1C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3" w15:restartNumberingAfterBreak="0">
    <w:nsid w:val="6A947643"/>
    <w:multiLevelType w:val="hybridMultilevel"/>
    <w:tmpl w:val="8C2877A0"/>
    <w:lvl w:ilvl="0" w:tplc="B652F45E">
      <w:start w:val="1"/>
      <w:numFmt w:val="bullet"/>
      <w:lvlText w:val=""/>
      <w:lvlJc w:val="left"/>
      <w:pPr>
        <w:ind w:left="720" w:hanging="360"/>
      </w:pPr>
      <w:rPr>
        <w:rFonts w:ascii="Symbol" w:hAnsi="Symbol" w:hint="default"/>
      </w:rPr>
    </w:lvl>
    <w:lvl w:ilvl="1" w:tplc="3EEC4418">
      <w:start w:val="1"/>
      <w:numFmt w:val="bullet"/>
      <w:lvlText w:val="o"/>
      <w:lvlJc w:val="left"/>
      <w:pPr>
        <w:ind w:left="1440" w:hanging="360"/>
      </w:pPr>
      <w:rPr>
        <w:rFonts w:ascii="Courier New" w:hAnsi="Courier New" w:hint="default"/>
      </w:rPr>
    </w:lvl>
    <w:lvl w:ilvl="2" w:tplc="E3D02716">
      <w:start w:val="1"/>
      <w:numFmt w:val="bullet"/>
      <w:lvlText w:val=""/>
      <w:lvlJc w:val="left"/>
      <w:pPr>
        <w:ind w:left="2160" w:hanging="360"/>
      </w:pPr>
      <w:rPr>
        <w:rFonts w:ascii="Wingdings" w:hAnsi="Wingdings" w:hint="default"/>
      </w:rPr>
    </w:lvl>
    <w:lvl w:ilvl="3" w:tplc="E600140A">
      <w:start w:val="1"/>
      <w:numFmt w:val="bullet"/>
      <w:lvlText w:val=""/>
      <w:lvlJc w:val="left"/>
      <w:pPr>
        <w:ind w:left="2880" w:hanging="360"/>
      </w:pPr>
      <w:rPr>
        <w:rFonts w:ascii="Symbol" w:hAnsi="Symbol" w:hint="default"/>
      </w:rPr>
    </w:lvl>
    <w:lvl w:ilvl="4" w:tplc="198C8A16">
      <w:start w:val="1"/>
      <w:numFmt w:val="bullet"/>
      <w:lvlText w:val="o"/>
      <w:lvlJc w:val="left"/>
      <w:pPr>
        <w:ind w:left="3600" w:hanging="360"/>
      </w:pPr>
      <w:rPr>
        <w:rFonts w:ascii="Courier New" w:hAnsi="Courier New" w:hint="default"/>
      </w:rPr>
    </w:lvl>
    <w:lvl w:ilvl="5" w:tplc="09EC13C0">
      <w:start w:val="1"/>
      <w:numFmt w:val="bullet"/>
      <w:lvlText w:val=""/>
      <w:lvlJc w:val="left"/>
      <w:pPr>
        <w:ind w:left="4320" w:hanging="360"/>
      </w:pPr>
      <w:rPr>
        <w:rFonts w:ascii="Wingdings" w:hAnsi="Wingdings" w:hint="default"/>
      </w:rPr>
    </w:lvl>
    <w:lvl w:ilvl="6" w:tplc="2904C244">
      <w:start w:val="1"/>
      <w:numFmt w:val="bullet"/>
      <w:lvlText w:val=""/>
      <w:lvlJc w:val="left"/>
      <w:pPr>
        <w:ind w:left="5040" w:hanging="360"/>
      </w:pPr>
      <w:rPr>
        <w:rFonts w:ascii="Symbol" w:hAnsi="Symbol" w:hint="default"/>
      </w:rPr>
    </w:lvl>
    <w:lvl w:ilvl="7" w:tplc="384AFD0C">
      <w:start w:val="1"/>
      <w:numFmt w:val="bullet"/>
      <w:lvlText w:val="o"/>
      <w:lvlJc w:val="left"/>
      <w:pPr>
        <w:ind w:left="5760" w:hanging="360"/>
      </w:pPr>
      <w:rPr>
        <w:rFonts w:ascii="Courier New" w:hAnsi="Courier New" w:hint="default"/>
      </w:rPr>
    </w:lvl>
    <w:lvl w:ilvl="8" w:tplc="6CD21CEA">
      <w:start w:val="1"/>
      <w:numFmt w:val="bullet"/>
      <w:lvlText w:val=""/>
      <w:lvlJc w:val="left"/>
      <w:pPr>
        <w:ind w:left="6480" w:hanging="360"/>
      </w:pPr>
      <w:rPr>
        <w:rFonts w:ascii="Wingdings" w:hAnsi="Wingdings" w:hint="default"/>
      </w:rPr>
    </w:lvl>
  </w:abstractNum>
  <w:abstractNum w:abstractNumId="164" w15:restartNumberingAfterBreak="0">
    <w:nsid w:val="6CE0192F"/>
    <w:multiLevelType w:val="hybridMultilevel"/>
    <w:tmpl w:val="A772609A"/>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65" w15:restartNumberingAfterBreak="0">
    <w:nsid w:val="6E144079"/>
    <w:multiLevelType w:val="hybridMultilevel"/>
    <w:tmpl w:val="34E22F5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6" w15:restartNumberingAfterBreak="0">
    <w:nsid w:val="6E755669"/>
    <w:multiLevelType w:val="hybridMultilevel"/>
    <w:tmpl w:val="783C3B92"/>
    <w:lvl w:ilvl="0" w:tplc="041B0005">
      <w:start w:val="1"/>
      <w:numFmt w:val="bullet"/>
      <w:lvlText w:val=""/>
      <w:lvlJc w:val="left"/>
      <w:pPr>
        <w:ind w:left="2160" w:hanging="360"/>
      </w:pPr>
      <w:rPr>
        <w:rFonts w:ascii="Wingdings" w:hAnsi="Wingdings"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167" w15:restartNumberingAfterBreak="0">
    <w:nsid w:val="70E95875"/>
    <w:multiLevelType w:val="hybridMultilevel"/>
    <w:tmpl w:val="B2BA3878"/>
    <w:lvl w:ilvl="0" w:tplc="D4382288">
      <w:start w:val="1"/>
      <w:numFmt w:val="bullet"/>
      <w:lvlText w:val=""/>
      <w:lvlJc w:val="left"/>
      <w:pPr>
        <w:ind w:left="720" w:hanging="360"/>
      </w:pPr>
      <w:rPr>
        <w:rFonts w:ascii="Symbol" w:hAnsi="Symbol" w:hint="default"/>
      </w:rPr>
    </w:lvl>
    <w:lvl w:ilvl="1" w:tplc="213C7E7C">
      <w:start w:val="1"/>
      <w:numFmt w:val="bullet"/>
      <w:lvlText w:val="o"/>
      <w:lvlJc w:val="left"/>
      <w:pPr>
        <w:ind w:left="1440" w:hanging="360"/>
      </w:pPr>
      <w:rPr>
        <w:rFonts w:ascii="Courier New" w:hAnsi="Courier New" w:hint="default"/>
      </w:rPr>
    </w:lvl>
    <w:lvl w:ilvl="2" w:tplc="CB9CA756">
      <w:start w:val="1"/>
      <w:numFmt w:val="bullet"/>
      <w:lvlText w:val=""/>
      <w:lvlJc w:val="left"/>
      <w:pPr>
        <w:ind w:left="2160" w:hanging="360"/>
      </w:pPr>
      <w:rPr>
        <w:rFonts w:ascii="Wingdings" w:hAnsi="Wingdings" w:hint="default"/>
      </w:rPr>
    </w:lvl>
    <w:lvl w:ilvl="3" w:tplc="09C6766A">
      <w:start w:val="1"/>
      <w:numFmt w:val="bullet"/>
      <w:lvlText w:val=""/>
      <w:lvlJc w:val="left"/>
      <w:pPr>
        <w:ind w:left="2880" w:hanging="360"/>
      </w:pPr>
      <w:rPr>
        <w:rFonts w:ascii="Symbol" w:hAnsi="Symbol" w:hint="default"/>
      </w:rPr>
    </w:lvl>
    <w:lvl w:ilvl="4" w:tplc="628608FA">
      <w:start w:val="1"/>
      <w:numFmt w:val="bullet"/>
      <w:lvlText w:val="o"/>
      <w:lvlJc w:val="left"/>
      <w:pPr>
        <w:ind w:left="3600" w:hanging="360"/>
      </w:pPr>
      <w:rPr>
        <w:rFonts w:ascii="Courier New" w:hAnsi="Courier New" w:hint="default"/>
      </w:rPr>
    </w:lvl>
    <w:lvl w:ilvl="5" w:tplc="D8108278">
      <w:start w:val="1"/>
      <w:numFmt w:val="bullet"/>
      <w:lvlText w:val=""/>
      <w:lvlJc w:val="left"/>
      <w:pPr>
        <w:ind w:left="4320" w:hanging="360"/>
      </w:pPr>
      <w:rPr>
        <w:rFonts w:ascii="Wingdings" w:hAnsi="Wingdings" w:hint="default"/>
      </w:rPr>
    </w:lvl>
    <w:lvl w:ilvl="6" w:tplc="B26EAF7C">
      <w:start w:val="1"/>
      <w:numFmt w:val="bullet"/>
      <w:lvlText w:val=""/>
      <w:lvlJc w:val="left"/>
      <w:pPr>
        <w:ind w:left="5040" w:hanging="360"/>
      </w:pPr>
      <w:rPr>
        <w:rFonts w:ascii="Symbol" w:hAnsi="Symbol" w:hint="default"/>
      </w:rPr>
    </w:lvl>
    <w:lvl w:ilvl="7" w:tplc="B096D6B4">
      <w:start w:val="1"/>
      <w:numFmt w:val="bullet"/>
      <w:lvlText w:val="o"/>
      <w:lvlJc w:val="left"/>
      <w:pPr>
        <w:ind w:left="5760" w:hanging="360"/>
      </w:pPr>
      <w:rPr>
        <w:rFonts w:ascii="Courier New" w:hAnsi="Courier New" w:hint="default"/>
      </w:rPr>
    </w:lvl>
    <w:lvl w:ilvl="8" w:tplc="35D6B82A">
      <w:start w:val="1"/>
      <w:numFmt w:val="bullet"/>
      <w:lvlText w:val=""/>
      <w:lvlJc w:val="left"/>
      <w:pPr>
        <w:ind w:left="6480" w:hanging="360"/>
      </w:pPr>
      <w:rPr>
        <w:rFonts w:ascii="Wingdings" w:hAnsi="Wingdings" w:hint="default"/>
      </w:rPr>
    </w:lvl>
  </w:abstractNum>
  <w:abstractNum w:abstractNumId="168" w15:restartNumberingAfterBreak="0">
    <w:nsid w:val="72C23E04"/>
    <w:multiLevelType w:val="hybridMultilevel"/>
    <w:tmpl w:val="B542360E"/>
    <w:lvl w:ilvl="0" w:tplc="25406592">
      <w:start w:val="1"/>
      <w:numFmt w:val="bullet"/>
      <w:lvlText w:val=""/>
      <w:lvlJc w:val="left"/>
      <w:pPr>
        <w:ind w:left="720" w:hanging="360"/>
      </w:pPr>
      <w:rPr>
        <w:rFonts w:ascii="Symbol" w:hAnsi="Symbol" w:hint="default"/>
      </w:rPr>
    </w:lvl>
    <w:lvl w:ilvl="1" w:tplc="ED9634EA">
      <w:start w:val="1"/>
      <w:numFmt w:val="bullet"/>
      <w:lvlText w:val="o"/>
      <w:lvlJc w:val="left"/>
      <w:pPr>
        <w:ind w:left="1440" w:hanging="360"/>
      </w:pPr>
      <w:rPr>
        <w:rFonts w:ascii="Courier New" w:hAnsi="Courier New" w:hint="default"/>
      </w:rPr>
    </w:lvl>
    <w:lvl w:ilvl="2" w:tplc="64E076D2">
      <w:start w:val="1"/>
      <w:numFmt w:val="bullet"/>
      <w:lvlText w:val=""/>
      <w:lvlJc w:val="left"/>
      <w:pPr>
        <w:ind w:left="2160" w:hanging="360"/>
      </w:pPr>
      <w:rPr>
        <w:rFonts w:ascii="Wingdings" w:hAnsi="Wingdings" w:hint="default"/>
      </w:rPr>
    </w:lvl>
    <w:lvl w:ilvl="3" w:tplc="B67AE596">
      <w:start w:val="1"/>
      <w:numFmt w:val="bullet"/>
      <w:lvlText w:val=""/>
      <w:lvlJc w:val="left"/>
      <w:pPr>
        <w:ind w:left="2880" w:hanging="360"/>
      </w:pPr>
      <w:rPr>
        <w:rFonts w:ascii="Symbol" w:hAnsi="Symbol" w:hint="default"/>
      </w:rPr>
    </w:lvl>
    <w:lvl w:ilvl="4" w:tplc="6A280106">
      <w:start w:val="1"/>
      <w:numFmt w:val="bullet"/>
      <w:lvlText w:val="o"/>
      <w:lvlJc w:val="left"/>
      <w:pPr>
        <w:ind w:left="3600" w:hanging="360"/>
      </w:pPr>
      <w:rPr>
        <w:rFonts w:ascii="Courier New" w:hAnsi="Courier New" w:hint="default"/>
      </w:rPr>
    </w:lvl>
    <w:lvl w:ilvl="5" w:tplc="7C786CC6">
      <w:start w:val="1"/>
      <w:numFmt w:val="bullet"/>
      <w:lvlText w:val=""/>
      <w:lvlJc w:val="left"/>
      <w:pPr>
        <w:ind w:left="4320" w:hanging="360"/>
      </w:pPr>
      <w:rPr>
        <w:rFonts w:ascii="Wingdings" w:hAnsi="Wingdings" w:hint="default"/>
      </w:rPr>
    </w:lvl>
    <w:lvl w:ilvl="6" w:tplc="68A62204">
      <w:start w:val="1"/>
      <w:numFmt w:val="bullet"/>
      <w:lvlText w:val=""/>
      <w:lvlJc w:val="left"/>
      <w:pPr>
        <w:ind w:left="5040" w:hanging="360"/>
      </w:pPr>
      <w:rPr>
        <w:rFonts w:ascii="Symbol" w:hAnsi="Symbol" w:hint="default"/>
      </w:rPr>
    </w:lvl>
    <w:lvl w:ilvl="7" w:tplc="4538FFFA">
      <w:start w:val="1"/>
      <w:numFmt w:val="bullet"/>
      <w:lvlText w:val="o"/>
      <w:lvlJc w:val="left"/>
      <w:pPr>
        <w:ind w:left="5760" w:hanging="360"/>
      </w:pPr>
      <w:rPr>
        <w:rFonts w:ascii="Courier New" w:hAnsi="Courier New" w:hint="default"/>
      </w:rPr>
    </w:lvl>
    <w:lvl w:ilvl="8" w:tplc="E66A200E">
      <w:start w:val="1"/>
      <w:numFmt w:val="bullet"/>
      <w:lvlText w:val=""/>
      <w:lvlJc w:val="left"/>
      <w:pPr>
        <w:ind w:left="6480" w:hanging="360"/>
      </w:pPr>
      <w:rPr>
        <w:rFonts w:ascii="Wingdings" w:hAnsi="Wingdings" w:hint="default"/>
      </w:rPr>
    </w:lvl>
  </w:abstractNum>
  <w:abstractNum w:abstractNumId="169" w15:restartNumberingAfterBreak="0">
    <w:nsid w:val="73CA6678"/>
    <w:multiLevelType w:val="hybridMultilevel"/>
    <w:tmpl w:val="B150F386"/>
    <w:lvl w:ilvl="0" w:tplc="729C53BA">
      <w:start w:val="1"/>
      <w:numFmt w:val="bullet"/>
      <w:lvlText w:val="o"/>
      <w:lvlJc w:val="left"/>
      <w:pPr>
        <w:ind w:left="1440" w:hanging="360"/>
      </w:pPr>
      <w:rPr>
        <w:rFonts w:ascii="Courier New" w:hAnsi="Courier New"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70" w15:restartNumberingAfterBreak="0">
    <w:nsid w:val="74813A93"/>
    <w:multiLevelType w:val="hybridMultilevel"/>
    <w:tmpl w:val="9A42684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1" w15:restartNumberingAfterBreak="0">
    <w:nsid w:val="760B4985"/>
    <w:multiLevelType w:val="hybridMultilevel"/>
    <w:tmpl w:val="70CA4FF0"/>
    <w:lvl w:ilvl="0" w:tplc="FFFFFFFF">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2" w15:restartNumberingAfterBreak="0">
    <w:nsid w:val="7714085A"/>
    <w:multiLevelType w:val="hybridMultilevel"/>
    <w:tmpl w:val="410AA0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3" w15:restartNumberingAfterBreak="0">
    <w:nsid w:val="780E0108"/>
    <w:multiLevelType w:val="hybridMultilevel"/>
    <w:tmpl w:val="8C2CEC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4" w15:restartNumberingAfterBreak="0">
    <w:nsid w:val="79CE2CA5"/>
    <w:multiLevelType w:val="hybridMultilevel"/>
    <w:tmpl w:val="CD92D4E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75" w15:restartNumberingAfterBreak="0">
    <w:nsid w:val="7A862959"/>
    <w:multiLevelType w:val="hybridMultilevel"/>
    <w:tmpl w:val="DFC088A8"/>
    <w:lvl w:ilvl="0" w:tplc="80D4B358">
      <w:start w:val="1"/>
      <w:numFmt w:val="decimal"/>
      <w:lvlText w:val="%1."/>
      <w:lvlJc w:val="left"/>
      <w:pPr>
        <w:ind w:left="720" w:hanging="360"/>
      </w:pPr>
      <w:rPr>
        <w:rFonts w:hint="default"/>
      </w:rPr>
    </w:lvl>
    <w:lvl w:ilvl="1" w:tplc="729C53BA">
      <w:start w:val="1"/>
      <w:numFmt w:val="bullet"/>
      <w:lvlText w:val="o"/>
      <w:lvlJc w:val="left"/>
      <w:pPr>
        <w:ind w:left="1440" w:hanging="360"/>
      </w:pPr>
      <w:rPr>
        <w:rFonts w:ascii="Courier New" w:hAnsi="Courier New" w:hint="default"/>
      </w:rPr>
    </w:lvl>
    <w:lvl w:ilvl="2" w:tplc="729C53BA">
      <w:start w:val="1"/>
      <w:numFmt w:val="bullet"/>
      <w:lvlText w:val="o"/>
      <w:lvlJc w:val="left"/>
      <w:pPr>
        <w:ind w:left="2160" w:hanging="180"/>
      </w:pPr>
      <w:rPr>
        <w:rFonts w:ascii="Courier New" w:hAnsi="Courier New" w:hint="default"/>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6" w15:restartNumberingAfterBreak="0">
    <w:nsid w:val="7BBB0E98"/>
    <w:multiLevelType w:val="hybridMultilevel"/>
    <w:tmpl w:val="9D0669DE"/>
    <w:lvl w:ilvl="0" w:tplc="041B000F">
      <w:start w:val="1"/>
      <w:numFmt w:val="decimal"/>
      <w:lvlText w:val="%1."/>
      <w:lvlJc w:val="left"/>
      <w:pPr>
        <w:ind w:left="1080" w:hanging="360"/>
      </w:pPr>
    </w:lvl>
    <w:lvl w:ilvl="1" w:tplc="041B0005">
      <w:start w:val="1"/>
      <w:numFmt w:val="bullet"/>
      <w:lvlText w:val=""/>
      <w:lvlJc w:val="left"/>
      <w:pPr>
        <w:ind w:left="1800" w:hanging="360"/>
      </w:pPr>
      <w:rPr>
        <w:rFonts w:ascii="Wingdings" w:hAnsi="Wingdings" w:hint="default"/>
      </w:rPr>
    </w:lvl>
    <w:lvl w:ilvl="2" w:tplc="041B0005">
      <w:start w:val="1"/>
      <w:numFmt w:val="bullet"/>
      <w:lvlText w:val=""/>
      <w:lvlJc w:val="left"/>
      <w:pPr>
        <w:ind w:left="3780" w:hanging="1440"/>
      </w:pPr>
      <w:rPr>
        <w:rFonts w:ascii="Wingdings" w:hAnsi="Wingdings"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7" w15:restartNumberingAfterBreak="0">
    <w:nsid w:val="7DDA5CF7"/>
    <w:multiLevelType w:val="hybridMultilevel"/>
    <w:tmpl w:val="64BE52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8" w15:restartNumberingAfterBreak="0">
    <w:nsid w:val="7E9911C2"/>
    <w:multiLevelType w:val="hybridMultilevel"/>
    <w:tmpl w:val="B0925392"/>
    <w:lvl w:ilvl="0" w:tplc="041B000F">
      <w:start w:val="1"/>
      <w:numFmt w:val="decimal"/>
      <w:lvlText w:val="%1."/>
      <w:lvlJc w:val="left"/>
      <w:pPr>
        <w:ind w:left="720" w:hanging="360"/>
      </w:pPr>
    </w:lvl>
    <w:lvl w:ilvl="1" w:tplc="041B0017">
      <w:start w:val="1"/>
      <w:numFmt w:val="lowerLetter"/>
      <w:lvlText w:val="%2)"/>
      <w:lvlJc w:val="left"/>
      <w:pPr>
        <w:ind w:left="1440" w:hanging="360"/>
      </w:pPr>
      <w:rPr>
        <w:rFonts w:hint="default"/>
      </w:rPr>
    </w:lvl>
    <w:lvl w:ilvl="2" w:tplc="55C28EA8">
      <w:numFmt w:val="bullet"/>
      <w:lvlText w:val="•"/>
      <w:lvlJc w:val="left"/>
      <w:pPr>
        <w:ind w:left="3420" w:hanging="1440"/>
      </w:pPr>
      <w:rPr>
        <w:rFonts w:asciiTheme="minorHAnsi" w:eastAsia="Times New Roman" w:hAnsiTheme="minorHAnsi" w:cstheme="minorHAns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9" w15:restartNumberingAfterBreak="0">
    <w:nsid w:val="7FEA0264"/>
    <w:multiLevelType w:val="hybridMultilevel"/>
    <w:tmpl w:val="C846AC04"/>
    <w:lvl w:ilvl="0" w:tplc="FEEEA3FA">
      <w:start w:val="1"/>
      <w:numFmt w:val="bullet"/>
      <w:lvlText w:val=""/>
      <w:lvlJc w:val="left"/>
      <w:pPr>
        <w:ind w:left="720" w:hanging="360"/>
      </w:pPr>
      <w:rPr>
        <w:rFonts w:ascii="Symbol" w:hAnsi="Symbol" w:hint="default"/>
        <w:color w:val="auto"/>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25"/>
  </w:num>
  <w:num w:numId="3">
    <w:abstractNumId w:val="163"/>
  </w:num>
  <w:num w:numId="4">
    <w:abstractNumId w:val="41"/>
  </w:num>
  <w:num w:numId="5">
    <w:abstractNumId w:val="69"/>
  </w:num>
  <w:num w:numId="6">
    <w:abstractNumId w:val="68"/>
  </w:num>
  <w:num w:numId="7">
    <w:abstractNumId w:val="54"/>
  </w:num>
  <w:num w:numId="8">
    <w:abstractNumId w:val="3"/>
  </w:num>
  <w:num w:numId="9">
    <w:abstractNumId w:val="168"/>
  </w:num>
  <w:num w:numId="10">
    <w:abstractNumId w:val="36"/>
  </w:num>
  <w:num w:numId="11">
    <w:abstractNumId w:val="40"/>
  </w:num>
  <w:num w:numId="12">
    <w:abstractNumId w:val="125"/>
  </w:num>
  <w:num w:numId="13">
    <w:abstractNumId w:val="93"/>
  </w:num>
  <w:num w:numId="14">
    <w:abstractNumId w:val="112"/>
  </w:num>
  <w:num w:numId="15">
    <w:abstractNumId w:val="26"/>
  </w:num>
  <w:num w:numId="16">
    <w:abstractNumId w:val="160"/>
  </w:num>
  <w:num w:numId="17">
    <w:abstractNumId w:val="66"/>
  </w:num>
  <w:num w:numId="18">
    <w:abstractNumId w:val="134"/>
  </w:num>
  <w:num w:numId="19">
    <w:abstractNumId w:val="127"/>
  </w:num>
  <w:num w:numId="20">
    <w:abstractNumId w:val="91"/>
  </w:num>
  <w:num w:numId="21">
    <w:abstractNumId w:val="64"/>
  </w:num>
  <w:num w:numId="22">
    <w:abstractNumId w:val="117"/>
  </w:num>
  <w:num w:numId="23">
    <w:abstractNumId w:val="106"/>
  </w:num>
  <w:num w:numId="24">
    <w:abstractNumId w:val="96"/>
  </w:num>
  <w:num w:numId="25">
    <w:abstractNumId w:val="167"/>
  </w:num>
  <w:num w:numId="26">
    <w:abstractNumId w:val="123"/>
  </w:num>
  <w:num w:numId="27">
    <w:abstractNumId w:val="51"/>
  </w:num>
  <w:num w:numId="28">
    <w:abstractNumId w:val="151"/>
  </w:num>
  <w:num w:numId="29">
    <w:abstractNumId w:val="145"/>
  </w:num>
  <w:num w:numId="30">
    <w:abstractNumId w:val="104"/>
  </w:num>
  <w:num w:numId="31">
    <w:abstractNumId w:val="130"/>
  </w:num>
  <w:num w:numId="32">
    <w:abstractNumId w:val="110"/>
  </w:num>
  <w:num w:numId="33">
    <w:abstractNumId w:val="120"/>
  </w:num>
  <w:num w:numId="34">
    <w:abstractNumId w:val="135"/>
  </w:num>
  <w:num w:numId="35">
    <w:abstractNumId w:val="126"/>
  </w:num>
  <w:num w:numId="36">
    <w:abstractNumId w:val="84"/>
  </w:num>
  <w:num w:numId="37">
    <w:abstractNumId w:val="42"/>
  </w:num>
  <w:num w:numId="38">
    <w:abstractNumId w:val="164"/>
  </w:num>
  <w:num w:numId="39">
    <w:abstractNumId w:val="174"/>
  </w:num>
  <w:num w:numId="40">
    <w:abstractNumId w:val="8"/>
  </w:num>
  <w:num w:numId="41">
    <w:abstractNumId w:val="48"/>
  </w:num>
  <w:num w:numId="42">
    <w:abstractNumId w:val="38"/>
  </w:num>
  <w:num w:numId="43">
    <w:abstractNumId w:val="108"/>
  </w:num>
  <w:num w:numId="44">
    <w:abstractNumId w:val="59"/>
  </w:num>
  <w:num w:numId="45">
    <w:abstractNumId w:val="46"/>
  </w:num>
  <w:num w:numId="46">
    <w:abstractNumId w:val="148"/>
  </w:num>
  <w:num w:numId="47">
    <w:abstractNumId w:val="124"/>
  </w:num>
  <w:num w:numId="48">
    <w:abstractNumId w:val="28"/>
  </w:num>
  <w:num w:numId="49">
    <w:abstractNumId w:val="43"/>
  </w:num>
  <w:num w:numId="50">
    <w:abstractNumId w:val="114"/>
  </w:num>
  <w:num w:numId="51">
    <w:abstractNumId w:val="24"/>
  </w:num>
  <w:num w:numId="52">
    <w:abstractNumId w:val="5"/>
  </w:num>
  <w:num w:numId="53">
    <w:abstractNumId w:val="79"/>
  </w:num>
  <w:num w:numId="54">
    <w:abstractNumId w:val="62"/>
  </w:num>
  <w:num w:numId="55">
    <w:abstractNumId w:val="142"/>
  </w:num>
  <w:num w:numId="56">
    <w:abstractNumId w:val="141"/>
  </w:num>
  <w:num w:numId="57">
    <w:abstractNumId w:val="177"/>
  </w:num>
  <w:num w:numId="58">
    <w:abstractNumId w:val="32"/>
  </w:num>
  <w:num w:numId="59">
    <w:abstractNumId w:val="165"/>
  </w:num>
  <w:num w:numId="60">
    <w:abstractNumId w:val="11"/>
  </w:num>
  <w:num w:numId="61">
    <w:abstractNumId w:val="31"/>
  </w:num>
  <w:num w:numId="62">
    <w:abstractNumId w:val="90"/>
  </w:num>
  <w:num w:numId="63">
    <w:abstractNumId w:val="172"/>
  </w:num>
  <w:num w:numId="64">
    <w:abstractNumId w:val="49"/>
  </w:num>
  <w:num w:numId="65">
    <w:abstractNumId w:val="52"/>
  </w:num>
  <w:num w:numId="66">
    <w:abstractNumId w:val="100"/>
  </w:num>
  <w:num w:numId="67">
    <w:abstractNumId w:val="148"/>
  </w:num>
  <w:num w:numId="68">
    <w:abstractNumId w:val="124"/>
  </w:num>
  <w:num w:numId="69">
    <w:abstractNumId w:val="136"/>
  </w:num>
  <w:num w:numId="70">
    <w:abstractNumId w:val="53"/>
  </w:num>
  <w:num w:numId="71">
    <w:abstractNumId w:val="88"/>
  </w:num>
  <w:num w:numId="72">
    <w:abstractNumId w:val="170"/>
  </w:num>
  <w:num w:numId="73">
    <w:abstractNumId w:val="137"/>
  </w:num>
  <w:num w:numId="74">
    <w:abstractNumId w:val="116"/>
  </w:num>
  <w:num w:numId="75">
    <w:abstractNumId w:val="30"/>
  </w:num>
  <w:num w:numId="76">
    <w:abstractNumId w:val="118"/>
  </w:num>
  <w:num w:numId="77">
    <w:abstractNumId w:val="7"/>
  </w:num>
  <w:num w:numId="78">
    <w:abstractNumId w:val="119"/>
  </w:num>
  <w:num w:numId="79">
    <w:abstractNumId w:val="140"/>
  </w:num>
  <w:num w:numId="80">
    <w:abstractNumId w:val="67"/>
  </w:num>
  <w:num w:numId="81">
    <w:abstractNumId w:val="92"/>
  </w:num>
  <w:num w:numId="82">
    <w:abstractNumId w:val="121"/>
  </w:num>
  <w:num w:numId="83">
    <w:abstractNumId w:val="133"/>
  </w:num>
  <w:num w:numId="84">
    <w:abstractNumId w:val="162"/>
  </w:num>
  <w:num w:numId="85">
    <w:abstractNumId w:val="131"/>
  </w:num>
  <w:num w:numId="86">
    <w:abstractNumId w:val="4"/>
  </w:num>
  <w:num w:numId="87">
    <w:abstractNumId w:val="156"/>
  </w:num>
  <w:num w:numId="88">
    <w:abstractNumId w:val="94"/>
  </w:num>
  <w:num w:numId="89">
    <w:abstractNumId w:val="80"/>
  </w:num>
  <w:num w:numId="90">
    <w:abstractNumId w:val="14"/>
  </w:num>
  <w:num w:numId="91">
    <w:abstractNumId w:val="149"/>
  </w:num>
  <w:num w:numId="92">
    <w:abstractNumId w:val="50"/>
  </w:num>
  <w:num w:numId="93">
    <w:abstractNumId w:val="87"/>
  </w:num>
  <w:num w:numId="94">
    <w:abstractNumId w:val="65"/>
  </w:num>
  <w:num w:numId="95">
    <w:abstractNumId w:val="166"/>
  </w:num>
  <w:num w:numId="96">
    <w:abstractNumId w:val="157"/>
  </w:num>
  <w:num w:numId="97">
    <w:abstractNumId w:val="109"/>
  </w:num>
  <w:num w:numId="98">
    <w:abstractNumId w:val="132"/>
  </w:num>
  <w:num w:numId="99">
    <w:abstractNumId w:val="176"/>
  </w:num>
  <w:num w:numId="100">
    <w:abstractNumId w:val="169"/>
  </w:num>
  <w:num w:numId="101">
    <w:abstractNumId w:val="175"/>
  </w:num>
  <w:num w:numId="102">
    <w:abstractNumId w:val="33"/>
  </w:num>
  <w:num w:numId="103">
    <w:abstractNumId w:val="2"/>
  </w:num>
  <w:num w:numId="104">
    <w:abstractNumId w:val="78"/>
  </w:num>
  <w:num w:numId="105">
    <w:abstractNumId w:val="56"/>
  </w:num>
  <w:num w:numId="106">
    <w:abstractNumId w:val="57"/>
  </w:num>
  <w:num w:numId="107">
    <w:abstractNumId w:val="158"/>
  </w:num>
  <w:num w:numId="108">
    <w:abstractNumId w:val="155"/>
  </w:num>
  <w:num w:numId="109">
    <w:abstractNumId w:val="82"/>
  </w:num>
  <w:num w:numId="110">
    <w:abstractNumId w:val="129"/>
  </w:num>
  <w:num w:numId="111">
    <w:abstractNumId w:val="161"/>
  </w:num>
  <w:num w:numId="112">
    <w:abstractNumId w:val="146"/>
  </w:num>
  <w:num w:numId="113">
    <w:abstractNumId w:val="34"/>
  </w:num>
  <w:num w:numId="114">
    <w:abstractNumId w:val="152"/>
  </w:num>
  <w:num w:numId="115">
    <w:abstractNumId w:val="154"/>
  </w:num>
  <w:num w:numId="116">
    <w:abstractNumId w:val="61"/>
  </w:num>
  <w:num w:numId="117">
    <w:abstractNumId w:val="60"/>
  </w:num>
  <w:num w:numId="118">
    <w:abstractNumId w:val="83"/>
  </w:num>
  <w:num w:numId="119">
    <w:abstractNumId w:val="37"/>
  </w:num>
  <w:num w:numId="120">
    <w:abstractNumId w:val="45"/>
  </w:num>
  <w:num w:numId="121">
    <w:abstractNumId w:val="178"/>
  </w:num>
  <w:num w:numId="122">
    <w:abstractNumId w:val="95"/>
  </w:num>
  <w:num w:numId="123">
    <w:abstractNumId w:val="107"/>
  </w:num>
  <w:num w:numId="124">
    <w:abstractNumId w:val="113"/>
  </w:num>
  <w:num w:numId="125">
    <w:abstractNumId w:val="63"/>
  </w:num>
  <w:num w:numId="126">
    <w:abstractNumId w:val="105"/>
  </w:num>
  <w:num w:numId="127">
    <w:abstractNumId w:val="143"/>
  </w:num>
  <w:num w:numId="128">
    <w:abstractNumId w:val="73"/>
  </w:num>
  <w:num w:numId="129">
    <w:abstractNumId w:val="138"/>
  </w:num>
  <w:num w:numId="130">
    <w:abstractNumId w:val="144"/>
  </w:num>
  <w:num w:numId="131">
    <w:abstractNumId w:val="5"/>
  </w:num>
  <w:num w:numId="132">
    <w:abstractNumId w:val="97"/>
  </w:num>
  <w:num w:numId="133">
    <w:abstractNumId w:val="1"/>
  </w:num>
  <w:num w:numId="134">
    <w:abstractNumId w:val="142"/>
  </w:num>
  <w:num w:numId="135">
    <w:abstractNumId w:val="79"/>
  </w:num>
  <w:num w:numId="136">
    <w:abstractNumId w:val="9"/>
  </w:num>
  <w:num w:numId="137">
    <w:abstractNumId w:val="6"/>
  </w:num>
  <w:num w:numId="138">
    <w:abstractNumId w:val="150"/>
  </w:num>
  <w:num w:numId="139">
    <w:abstractNumId w:val="159"/>
  </w:num>
  <w:num w:numId="140">
    <w:abstractNumId w:val="47"/>
  </w:num>
  <w:num w:numId="141">
    <w:abstractNumId w:val="70"/>
  </w:num>
  <w:num w:numId="142">
    <w:abstractNumId w:val="122"/>
  </w:num>
  <w:num w:numId="143">
    <w:abstractNumId w:val="55"/>
  </w:num>
  <w:num w:numId="144">
    <w:abstractNumId w:val="39"/>
  </w:num>
  <w:num w:numId="145">
    <w:abstractNumId w:val="101"/>
  </w:num>
  <w:num w:numId="146">
    <w:abstractNumId w:val="72"/>
  </w:num>
  <w:num w:numId="147">
    <w:abstractNumId w:val="29"/>
  </w:num>
  <w:num w:numId="148">
    <w:abstractNumId w:val="179"/>
  </w:num>
  <w:num w:numId="149">
    <w:abstractNumId w:val="13"/>
  </w:num>
  <w:num w:numId="150">
    <w:abstractNumId w:val="103"/>
  </w:num>
  <w:num w:numId="151">
    <w:abstractNumId w:val="171"/>
  </w:num>
  <w:num w:numId="152">
    <w:abstractNumId w:val="15"/>
  </w:num>
  <w:num w:numId="153">
    <w:abstractNumId w:val="128"/>
  </w:num>
  <w:num w:numId="154">
    <w:abstractNumId w:val="102"/>
  </w:num>
  <w:num w:numId="1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89"/>
  </w:num>
  <w:num w:numId="160">
    <w:abstractNumId w:val="58"/>
  </w:num>
  <w:num w:numId="161">
    <w:abstractNumId w:val="99"/>
  </w:num>
  <w:num w:numId="162">
    <w:abstractNumId w:val="98"/>
  </w:num>
  <w:num w:numId="163">
    <w:abstractNumId w:val="81"/>
  </w:num>
  <w:num w:numId="164">
    <w:abstractNumId w:val="147"/>
  </w:num>
  <w:num w:numId="165">
    <w:abstractNumId w:val="115"/>
  </w:num>
  <w:num w:numId="166">
    <w:abstractNumId w:val="44"/>
  </w:num>
  <w:num w:numId="167">
    <w:abstractNumId w:val="85"/>
  </w:num>
  <w:num w:numId="168">
    <w:abstractNumId w:val="79"/>
  </w:num>
  <w:num w:numId="169">
    <w:abstractNumId w:val="5"/>
  </w:num>
  <w:num w:numId="170">
    <w:abstractNumId w:val="153"/>
  </w:num>
  <w:num w:numId="171">
    <w:abstractNumId w:val="7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139"/>
  </w:num>
  <w:num w:numId="174">
    <w:abstractNumId w:val="1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1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86"/>
  </w:num>
  <w:num w:numId="177">
    <w:abstractNumId w:val="173"/>
  </w:num>
  <w:numIdMacAtCleanup w:val="1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501"/>
    <w:rsid w:val="0000053B"/>
    <w:rsid w:val="00001879"/>
    <w:rsid w:val="00001907"/>
    <w:rsid w:val="00003072"/>
    <w:rsid w:val="00003498"/>
    <w:rsid w:val="00005F3A"/>
    <w:rsid w:val="0000620C"/>
    <w:rsid w:val="00006FEA"/>
    <w:rsid w:val="00010760"/>
    <w:rsid w:val="00011A4E"/>
    <w:rsid w:val="000132B2"/>
    <w:rsid w:val="0001380A"/>
    <w:rsid w:val="00014458"/>
    <w:rsid w:val="00014FF9"/>
    <w:rsid w:val="00016D0E"/>
    <w:rsid w:val="0001783C"/>
    <w:rsid w:val="00022618"/>
    <w:rsid w:val="0002295A"/>
    <w:rsid w:val="000233B8"/>
    <w:rsid w:val="00023C78"/>
    <w:rsid w:val="00025F13"/>
    <w:rsid w:val="000301D8"/>
    <w:rsid w:val="00030586"/>
    <w:rsid w:val="00030860"/>
    <w:rsid w:val="000309D7"/>
    <w:rsid w:val="00032F82"/>
    <w:rsid w:val="00035348"/>
    <w:rsid w:val="000361F4"/>
    <w:rsid w:val="0004019A"/>
    <w:rsid w:val="00040BBC"/>
    <w:rsid w:val="00040F80"/>
    <w:rsid w:val="00042C8C"/>
    <w:rsid w:val="00043EA4"/>
    <w:rsid w:val="000444CB"/>
    <w:rsid w:val="000448C2"/>
    <w:rsid w:val="000471DB"/>
    <w:rsid w:val="000508F9"/>
    <w:rsid w:val="00051240"/>
    <w:rsid w:val="000522B3"/>
    <w:rsid w:val="000524AC"/>
    <w:rsid w:val="0005322A"/>
    <w:rsid w:val="00053D4B"/>
    <w:rsid w:val="00054A8B"/>
    <w:rsid w:val="000554B0"/>
    <w:rsid w:val="00056A5F"/>
    <w:rsid w:val="00062D35"/>
    <w:rsid w:val="00062F12"/>
    <w:rsid w:val="00063978"/>
    <w:rsid w:val="00063C41"/>
    <w:rsid w:val="00063D74"/>
    <w:rsid w:val="00064FF8"/>
    <w:rsid w:val="00067108"/>
    <w:rsid w:val="00067383"/>
    <w:rsid w:val="00067B85"/>
    <w:rsid w:val="00070359"/>
    <w:rsid w:val="000704F9"/>
    <w:rsid w:val="00071190"/>
    <w:rsid w:val="000711D0"/>
    <w:rsid w:val="00072CFB"/>
    <w:rsid w:val="00074F3F"/>
    <w:rsid w:val="000750A0"/>
    <w:rsid w:val="0007621F"/>
    <w:rsid w:val="00076FA1"/>
    <w:rsid w:val="00077B3B"/>
    <w:rsid w:val="00080DE3"/>
    <w:rsid w:val="000811BB"/>
    <w:rsid w:val="000824AA"/>
    <w:rsid w:val="000829D7"/>
    <w:rsid w:val="00083ACD"/>
    <w:rsid w:val="0008476E"/>
    <w:rsid w:val="0008566F"/>
    <w:rsid w:val="00086351"/>
    <w:rsid w:val="00086387"/>
    <w:rsid w:val="00086917"/>
    <w:rsid w:val="00087289"/>
    <w:rsid w:val="000918AA"/>
    <w:rsid w:val="00091B41"/>
    <w:rsid w:val="00092729"/>
    <w:rsid w:val="00094C23"/>
    <w:rsid w:val="0009515E"/>
    <w:rsid w:val="00095E87"/>
    <w:rsid w:val="000A094D"/>
    <w:rsid w:val="000A0F1C"/>
    <w:rsid w:val="000A0FD3"/>
    <w:rsid w:val="000A250B"/>
    <w:rsid w:val="000A322C"/>
    <w:rsid w:val="000A360F"/>
    <w:rsid w:val="000A422E"/>
    <w:rsid w:val="000A4CC5"/>
    <w:rsid w:val="000A7329"/>
    <w:rsid w:val="000A7C32"/>
    <w:rsid w:val="000B0A2E"/>
    <w:rsid w:val="000B1396"/>
    <w:rsid w:val="000B2C38"/>
    <w:rsid w:val="000B389F"/>
    <w:rsid w:val="000B3CA9"/>
    <w:rsid w:val="000B3F02"/>
    <w:rsid w:val="000B4819"/>
    <w:rsid w:val="000B5C9B"/>
    <w:rsid w:val="000B5F9B"/>
    <w:rsid w:val="000B637A"/>
    <w:rsid w:val="000B6994"/>
    <w:rsid w:val="000B6B55"/>
    <w:rsid w:val="000C1941"/>
    <w:rsid w:val="000C1D17"/>
    <w:rsid w:val="000C663E"/>
    <w:rsid w:val="000C7375"/>
    <w:rsid w:val="000C7836"/>
    <w:rsid w:val="000D00E0"/>
    <w:rsid w:val="000D011E"/>
    <w:rsid w:val="000D28B5"/>
    <w:rsid w:val="000D5D72"/>
    <w:rsid w:val="000D6B05"/>
    <w:rsid w:val="000D79A4"/>
    <w:rsid w:val="000E066D"/>
    <w:rsid w:val="000E105E"/>
    <w:rsid w:val="000E189D"/>
    <w:rsid w:val="000E1D3E"/>
    <w:rsid w:val="000E23CC"/>
    <w:rsid w:val="000E25C7"/>
    <w:rsid w:val="000E25D7"/>
    <w:rsid w:val="000E2893"/>
    <w:rsid w:val="000E3307"/>
    <w:rsid w:val="000E388F"/>
    <w:rsid w:val="000E449C"/>
    <w:rsid w:val="000E5569"/>
    <w:rsid w:val="000E5BF3"/>
    <w:rsid w:val="000E6EF9"/>
    <w:rsid w:val="000F01C3"/>
    <w:rsid w:val="000F0A94"/>
    <w:rsid w:val="000F1902"/>
    <w:rsid w:val="000F2469"/>
    <w:rsid w:val="000F344F"/>
    <w:rsid w:val="000F371C"/>
    <w:rsid w:val="000F43F9"/>
    <w:rsid w:val="000F47AA"/>
    <w:rsid w:val="000F56E9"/>
    <w:rsid w:val="000F5A60"/>
    <w:rsid w:val="000F5E36"/>
    <w:rsid w:val="000F6258"/>
    <w:rsid w:val="000F6793"/>
    <w:rsid w:val="000F6F92"/>
    <w:rsid w:val="000F7B10"/>
    <w:rsid w:val="001002A3"/>
    <w:rsid w:val="00100819"/>
    <w:rsid w:val="00101236"/>
    <w:rsid w:val="00101294"/>
    <w:rsid w:val="001020B2"/>
    <w:rsid w:val="00103363"/>
    <w:rsid w:val="00104AF4"/>
    <w:rsid w:val="00105288"/>
    <w:rsid w:val="00106027"/>
    <w:rsid w:val="001104C5"/>
    <w:rsid w:val="00112295"/>
    <w:rsid w:val="00112955"/>
    <w:rsid w:val="001160C9"/>
    <w:rsid w:val="0012123D"/>
    <w:rsid w:val="001219C3"/>
    <w:rsid w:val="001227C4"/>
    <w:rsid w:val="001276BA"/>
    <w:rsid w:val="001302E0"/>
    <w:rsid w:val="00133656"/>
    <w:rsid w:val="00133D0C"/>
    <w:rsid w:val="001342E0"/>
    <w:rsid w:val="00134767"/>
    <w:rsid w:val="001347BC"/>
    <w:rsid w:val="00134A9B"/>
    <w:rsid w:val="00135443"/>
    <w:rsid w:val="00136795"/>
    <w:rsid w:val="00136BEE"/>
    <w:rsid w:val="00137780"/>
    <w:rsid w:val="00137C68"/>
    <w:rsid w:val="00140DBB"/>
    <w:rsid w:val="0014384D"/>
    <w:rsid w:val="00144380"/>
    <w:rsid w:val="001446C3"/>
    <w:rsid w:val="001454ED"/>
    <w:rsid w:val="00147AC9"/>
    <w:rsid w:val="00147C62"/>
    <w:rsid w:val="0015011A"/>
    <w:rsid w:val="001515A4"/>
    <w:rsid w:val="00152892"/>
    <w:rsid w:val="00152ABF"/>
    <w:rsid w:val="0015418A"/>
    <w:rsid w:val="001542D9"/>
    <w:rsid w:val="00155D46"/>
    <w:rsid w:val="001617D5"/>
    <w:rsid w:val="001634AD"/>
    <w:rsid w:val="001641A4"/>
    <w:rsid w:val="001653D7"/>
    <w:rsid w:val="001730B0"/>
    <w:rsid w:val="00173C70"/>
    <w:rsid w:val="00177797"/>
    <w:rsid w:val="00177B8D"/>
    <w:rsid w:val="00177C49"/>
    <w:rsid w:val="0018048B"/>
    <w:rsid w:val="00180E72"/>
    <w:rsid w:val="001832B2"/>
    <w:rsid w:val="00184B10"/>
    <w:rsid w:val="00186A1A"/>
    <w:rsid w:val="00186DE1"/>
    <w:rsid w:val="00187451"/>
    <w:rsid w:val="00191134"/>
    <w:rsid w:val="00192260"/>
    <w:rsid w:val="001955F3"/>
    <w:rsid w:val="001A27D2"/>
    <w:rsid w:val="001A3118"/>
    <w:rsid w:val="001A41C0"/>
    <w:rsid w:val="001A5FE2"/>
    <w:rsid w:val="001A6675"/>
    <w:rsid w:val="001A6AFA"/>
    <w:rsid w:val="001A7B85"/>
    <w:rsid w:val="001B104A"/>
    <w:rsid w:val="001B141A"/>
    <w:rsid w:val="001B223C"/>
    <w:rsid w:val="001B2D62"/>
    <w:rsid w:val="001B3820"/>
    <w:rsid w:val="001B4860"/>
    <w:rsid w:val="001B5E87"/>
    <w:rsid w:val="001B5FE5"/>
    <w:rsid w:val="001B6C86"/>
    <w:rsid w:val="001B6E92"/>
    <w:rsid w:val="001B71D0"/>
    <w:rsid w:val="001C0143"/>
    <w:rsid w:val="001C0339"/>
    <w:rsid w:val="001C1995"/>
    <w:rsid w:val="001C1DA6"/>
    <w:rsid w:val="001C2935"/>
    <w:rsid w:val="001C4658"/>
    <w:rsid w:val="001C4BC8"/>
    <w:rsid w:val="001C4E28"/>
    <w:rsid w:val="001C554C"/>
    <w:rsid w:val="001C613D"/>
    <w:rsid w:val="001C6B33"/>
    <w:rsid w:val="001C6D29"/>
    <w:rsid w:val="001CEAEC"/>
    <w:rsid w:val="001D0474"/>
    <w:rsid w:val="001D0DEF"/>
    <w:rsid w:val="001D14F9"/>
    <w:rsid w:val="001D1D55"/>
    <w:rsid w:val="001D2625"/>
    <w:rsid w:val="001D2B9C"/>
    <w:rsid w:val="001D2C0C"/>
    <w:rsid w:val="001D376C"/>
    <w:rsid w:val="001D3BAA"/>
    <w:rsid w:val="001D40E5"/>
    <w:rsid w:val="001D5275"/>
    <w:rsid w:val="001D5B81"/>
    <w:rsid w:val="001D672F"/>
    <w:rsid w:val="001D6F4C"/>
    <w:rsid w:val="001E036E"/>
    <w:rsid w:val="001E0A2E"/>
    <w:rsid w:val="001E1D0C"/>
    <w:rsid w:val="001E2351"/>
    <w:rsid w:val="001E2CE7"/>
    <w:rsid w:val="001E384F"/>
    <w:rsid w:val="001E3A1C"/>
    <w:rsid w:val="001E3AFF"/>
    <w:rsid w:val="001E56F0"/>
    <w:rsid w:val="001E6F8D"/>
    <w:rsid w:val="001E7C0D"/>
    <w:rsid w:val="001F4279"/>
    <w:rsid w:val="001F42C7"/>
    <w:rsid w:val="001F5C14"/>
    <w:rsid w:val="001F5C52"/>
    <w:rsid w:val="001F5C78"/>
    <w:rsid w:val="001F63D4"/>
    <w:rsid w:val="001F6B9A"/>
    <w:rsid w:val="001F7B1E"/>
    <w:rsid w:val="00201E9D"/>
    <w:rsid w:val="00202E56"/>
    <w:rsid w:val="00202FD9"/>
    <w:rsid w:val="00204E47"/>
    <w:rsid w:val="00206C23"/>
    <w:rsid w:val="00206E31"/>
    <w:rsid w:val="00207EB9"/>
    <w:rsid w:val="00211852"/>
    <w:rsid w:val="00211A8C"/>
    <w:rsid w:val="002125F7"/>
    <w:rsid w:val="00212768"/>
    <w:rsid w:val="00212DFE"/>
    <w:rsid w:val="002146F2"/>
    <w:rsid w:val="00214D75"/>
    <w:rsid w:val="002155E3"/>
    <w:rsid w:val="002163FF"/>
    <w:rsid w:val="002169DA"/>
    <w:rsid w:val="00220CF3"/>
    <w:rsid w:val="00222D59"/>
    <w:rsid w:val="00223234"/>
    <w:rsid w:val="0022395D"/>
    <w:rsid w:val="00223FB2"/>
    <w:rsid w:val="00224444"/>
    <w:rsid w:val="00225280"/>
    <w:rsid w:val="00226D32"/>
    <w:rsid w:val="00227E69"/>
    <w:rsid w:val="002313D9"/>
    <w:rsid w:val="0023568C"/>
    <w:rsid w:val="00235EB9"/>
    <w:rsid w:val="0023713B"/>
    <w:rsid w:val="00240047"/>
    <w:rsid w:val="0024101A"/>
    <w:rsid w:val="00242AF7"/>
    <w:rsid w:val="00242B3E"/>
    <w:rsid w:val="00244828"/>
    <w:rsid w:val="002448B7"/>
    <w:rsid w:val="00244FCB"/>
    <w:rsid w:val="002473D0"/>
    <w:rsid w:val="002476CA"/>
    <w:rsid w:val="00247901"/>
    <w:rsid w:val="00247E85"/>
    <w:rsid w:val="00250ECC"/>
    <w:rsid w:val="002512EC"/>
    <w:rsid w:val="00251335"/>
    <w:rsid w:val="00253888"/>
    <w:rsid w:val="00253D52"/>
    <w:rsid w:val="00254CEE"/>
    <w:rsid w:val="00256361"/>
    <w:rsid w:val="0025684E"/>
    <w:rsid w:val="002615E4"/>
    <w:rsid w:val="00264839"/>
    <w:rsid w:val="00264A8C"/>
    <w:rsid w:val="00264F9D"/>
    <w:rsid w:val="00264FC6"/>
    <w:rsid w:val="00264FEE"/>
    <w:rsid w:val="0026541D"/>
    <w:rsid w:val="002654BF"/>
    <w:rsid w:val="00265A3B"/>
    <w:rsid w:val="002660B3"/>
    <w:rsid w:val="0026612E"/>
    <w:rsid w:val="002719C9"/>
    <w:rsid w:val="002729E8"/>
    <w:rsid w:val="00274068"/>
    <w:rsid w:val="0027406C"/>
    <w:rsid w:val="002765D6"/>
    <w:rsid w:val="002773F4"/>
    <w:rsid w:val="002811CB"/>
    <w:rsid w:val="002817BC"/>
    <w:rsid w:val="00281874"/>
    <w:rsid w:val="002837E6"/>
    <w:rsid w:val="0028383C"/>
    <w:rsid w:val="00283F61"/>
    <w:rsid w:val="00285A0E"/>
    <w:rsid w:val="002873B5"/>
    <w:rsid w:val="00287F1E"/>
    <w:rsid w:val="002903CA"/>
    <w:rsid w:val="00292C52"/>
    <w:rsid w:val="002946B4"/>
    <w:rsid w:val="002950D0"/>
    <w:rsid w:val="00295ECB"/>
    <w:rsid w:val="002960AB"/>
    <w:rsid w:val="002963EB"/>
    <w:rsid w:val="00297578"/>
    <w:rsid w:val="002A39EE"/>
    <w:rsid w:val="002A6ADF"/>
    <w:rsid w:val="002B0832"/>
    <w:rsid w:val="002B193B"/>
    <w:rsid w:val="002B3D8B"/>
    <w:rsid w:val="002B5785"/>
    <w:rsid w:val="002B6C49"/>
    <w:rsid w:val="002B6DFE"/>
    <w:rsid w:val="002B7154"/>
    <w:rsid w:val="002B795A"/>
    <w:rsid w:val="002C20B4"/>
    <w:rsid w:val="002C26F0"/>
    <w:rsid w:val="002C2B27"/>
    <w:rsid w:val="002C3213"/>
    <w:rsid w:val="002C3CD0"/>
    <w:rsid w:val="002C3FAC"/>
    <w:rsid w:val="002C4799"/>
    <w:rsid w:val="002C6C5E"/>
    <w:rsid w:val="002C6D28"/>
    <w:rsid w:val="002C7E18"/>
    <w:rsid w:val="002C7FD9"/>
    <w:rsid w:val="002D0AD4"/>
    <w:rsid w:val="002D0AF1"/>
    <w:rsid w:val="002D4D7B"/>
    <w:rsid w:val="002D7881"/>
    <w:rsid w:val="002E0084"/>
    <w:rsid w:val="002E0342"/>
    <w:rsid w:val="002E0696"/>
    <w:rsid w:val="002E0E66"/>
    <w:rsid w:val="002E19A0"/>
    <w:rsid w:val="002E5438"/>
    <w:rsid w:val="002E5BA8"/>
    <w:rsid w:val="002E5EFD"/>
    <w:rsid w:val="002E60BA"/>
    <w:rsid w:val="002E6422"/>
    <w:rsid w:val="002E678F"/>
    <w:rsid w:val="002E6D55"/>
    <w:rsid w:val="002E7B6C"/>
    <w:rsid w:val="002F0581"/>
    <w:rsid w:val="002F1734"/>
    <w:rsid w:val="002F2718"/>
    <w:rsid w:val="002F3049"/>
    <w:rsid w:val="002F4377"/>
    <w:rsid w:val="002F5122"/>
    <w:rsid w:val="002F5E4C"/>
    <w:rsid w:val="002F6937"/>
    <w:rsid w:val="002F7736"/>
    <w:rsid w:val="00300D0C"/>
    <w:rsid w:val="00300F3C"/>
    <w:rsid w:val="00301181"/>
    <w:rsid w:val="003012A1"/>
    <w:rsid w:val="00301468"/>
    <w:rsid w:val="00303417"/>
    <w:rsid w:val="003035A1"/>
    <w:rsid w:val="003036B7"/>
    <w:rsid w:val="00303913"/>
    <w:rsid w:val="00304053"/>
    <w:rsid w:val="003047CE"/>
    <w:rsid w:val="0030516E"/>
    <w:rsid w:val="003058AD"/>
    <w:rsid w:val="0030590E"/>
    <w:rsid w:val="00306677"/>
    <w:rsid w:val="003066DB"/>
    <w:rsid w:val="003079CF"/>
    <w:rsid w:val="00310392"/>
    <w:rsid w:val="003112A3"/>
    <w:rsid w:val="00311300"/>
    <w:rsid w:val="00311EA4"/>
    <w:rsid w:val="00314AA4"/>
    <w:rsid w:val="003157E7"/>
    <w:rsid w:val="00320ADF"/>
    <w:rsid w:val="0032102E"/>
    <w:rsid w:val="00322AB5"/>
    <w:rsid w:val="0032604A"/>
    <w:rsid w:val="0032620C"/>
    <w:rsid w:val="00326A72"/>
    <w:rsid w:val="0032D418"/>
    <w:rsid w:val="00331944"/>
    <w:rsid w:val="0033341C"/>
    <w:rsid w:val="00333626"/>
    <w:rsid w:val="00336149"/>
    <w:rsid w:val="0034084A"/>
    <w:rsid w:val="0034118F"/>
    <w:rsid w:val="003413A9"/>
    <w:rsid w:val="00343332"/>
    <w:rsid w:val="00343D69"/>
    <w:rsid w:val="003440CD"/>
    <w:rsid w:val="003467AE"/>
    <w:rsid w:val="0035057E"/>
    <w:rsid w:val="00351B05"/>
    <w:rsid w:val="003520AC"/>
    <w:rsid w:val="0035475E"/>
    <w:rsid w:val="003566DF"/>
    <w:rsid w:val="00356E89"/>
    <w:rsid w:val="00361E64"/>
    <w:rsid w:val="00362089"/>
    <w:rsid w:val="00362279"/>
    <w:rsid w:val="003635B9"/>
    <w:rsid w:val="003640AC"/>
    <w:rsid w:val="00365A16"/>
    <w:rsid w:val="00365F1B"/>
    <w:rsid w:val="0036767E"/>
    <w:rsid w:val="00370F3B"/>
    <w:rsid w:val="00371BF1"/>
    <w:rsid w:val="00372D13"/>
    <w:rsid w:val="00376136"/>
    <w:rsid w:val="0038418C"/>
    <w:rsid w:val="003856EA"/>
    <w:rsid w:val="00387149"/>
    <w:rsid w:val="00387C8B"/>
    <w:rsid w:val="003916B8"/>
    <w:rsid w:val="0039378C"/>
    <w:rsid w:val="003937A5"/>
    <w:rsid w:val="00393E50"/>
    <w:rsid w:val="00394083"/>
    <w:rsid w:val="003942E7"/>
    <w:rsid w:val="0039575F"/>
    <w:rsid w:val="003A0DBD"/>
    <w:rsid w:val="003A2413"/>
    <w:rsid w:val="003A33EB"/>
    <w:rsid w:val="003A421D"/>
    <w:rsid w:val="003A63D1"/>
    <w:rsid w:val="003A733A"/>
    <w:rsid w:val="003A7829"/>
    <w:rsid w:val="003B0E5D"/>
    <w:rsid w:val="003B4A52"/>
    <w:rsid w:val="003B554F"/>
    <w:rsid w:val="003C1444"/>
    <w:rsid w:val="003C1E62"/>
    <w:rsid w:val="003C2924"/>
    <w:rsid w:val="003C3CD7"/>
    <w:rsid w:val="003C3EB9"/>
    <w:rsid w:val="003C4D92"/>
    <w:rsid w:val="003C5950"/>
    <w:rsid w:val="003C5AE5"/>
    <w:rsid w:val="003C6EB6"/>
    <w:rsid w:val="003D0514"/>
    <w:rsid w:val="003D0DBB"/>
    <w:rsid w:val="003D1B02"/>
    <w:rsid w:val="003D2CFB"/>
    <w:rsid w:val="003D2D65"/>
    <w:rsid w:val="003D3194"/>
    <w:rsid w:val="003D37A4"/>
    <w:rsid w:val="003D4707"/>
    <w:rsid w:val="003D4F6E"/>
    <w:rsid w:val="003D5DF2"/>
    <w:rsid w:val="003D6E6A"/>
    <w:rsid w:val="003D71A8"/>
    <w:rsid w:val="003D7B5B"/>
    <w:rsid w:val="003E047F"/>
    <w:rsid w:val="003E10DD"/>
    <w:rsid w:val="003E15D5"/>
    <w:rsid w:val="003E25EE"/>
    <w:rsid w:val="003E3399"/>
    <w:rsid w:val="003E3BC4"/>
    <w:rsid w:val="003E3E16"/>
    <w:rsid w:val="003E49A3"/>
    <w:rsid w:val="003F02EB"/>
    <w:rsid w:val="003F0CC7"/>
    <w:rsid w:val="003F23EC"/>
    <w:rsid w:val="003F4404"/>
    <w:rsid w:val="003F4573"/>
    <w:rsid w:val="003F754B"/>
    <w:rsid w:val="003F7F77"/>
    <w:rsid w:val="00400F69"/>
    <w:rsid w:val="00401AFC"/>
    <w:rsid w:val="00402C5D"/>
    <w:rsid w:val="00403A6A"/>
    <w:rsid w:val="0040555C"/>
    <w:rsid w:val="00410F1B"/>
    <w:rsid w:val="00411C08"/>
    <w:rsid w:val="00414265"/>
    <w:rsid w:val="00416202"/>
    <w:rsid w:val="00416851"/>
    <w:rsid w:val="00416CB3"/>
    <w:rsid w:val="004170ED"/>
    <w:rsid w:val="004211F0"/>
    <w:rsid w:val="00421E12"/>
    <w:rsid w:val="00422C6F"/>
    <w:rsid w:val="00423064"/>
    <w:rsid w:val="004237B0"/>
    <w:rsid w:val="00424D76"/>
    <w:rsid w:val="004279C6"/>
    <w:rsid w:val="00427C76"/>
    <w:rsid w:val="00427D88"/>
    <w:rsid w:val="0043015F"/>
    <w:rsid w:val="0043142C"/>
    <w:rsid w:val="004324EB"/>
    <w:rsid w:val="004327AB"/>
    <w:rsid w:val="004327BE"/>
    <w:rsid w:val="0043352F"/>
    <w:rsid w:val="004338B6"/>
    <w:rsid w:val="00433B21"/>
    <w:rsid w:val="00434B14"/>
    <w:rsid w:val="004357D7"/>
    <w:rsid w:val="0044021E"/>
    <w:rsid w:val="00440934"/>
    <w:rsid w:val="00440F30"/>
    <w:rsid w:val="00442956"/>
    <w:rsid w:val="00443EEC"/>
    <w:rsid w:val="00445DCB"/>
    <w:rsid w:val="00446CB3"/>
    <w:rsid w:val="00447401"/>
    <w:rsid w:val="00450778"/>
    <w:rsid w:val="00452179"/>
    <w:rsid w:val="0045224E"/>
    <w:rsid w:val="004522CD"/>
    <w:rsid w:val="004523E5"/>
    <w:rsid w:val="0045392B"/>
    <w:rsid w:val="0045395E"/>
    <w:rsid w:val="00454750"/>
    <w:rsid w:val="00454888"/>
    <w:rsid w:val="0045565E"/>
    <w:rsid w:val="00456B2F"/>
    <w:rsid w:val="00457455"/>
    <w:rsid w:val="0046043C"/>
    <w:rsid w:val="00460B9A"/>
    <w:rsid w:val="00461395"/>
    <w:rsid w:val="00462E5A"/>
    <w:rsid w:val="00465815"/>
    <w:rsid w:val="00466C5C"/>
    <w:rsid w:val="00467E2C"/>
    <w:rsid w:val="0047363F"/>
    <w:rsid w:val="00473A9E"/>
    <w:rsid w:val="00474AC2"/>
    <w:rsid w:val="00475517"/>
    <w:rsid w:val="0047568B"/>
    <w:rsid w:val="00475CFF"/>
    <w:rsid w:val="0047683D"/>
    <w:rsid w:val="00476EF5"/>
    <w:rsid w:val="004806AC"/>
    <w:rsid w:val="004807BC"/>
    <w:rsid w:val="00480E90"/>
    <w:rsid w:val="00480EDB"/>
    <w:rsid w:val="00482DD2"/>
    <w:rsid w:val="004869CA"/>
    <w:rsid w:val="0048772E"/>
    <w:rsid w:val="00487BD0"/>
    <w:rsid w:val="00492126"/>
    <w:rsid w:val="00492762"/>
    <w:rsid w:val="004936F1"/>
    <w:rsid w:val="00493E6F"/>
    <w:rsid w:val="004947D9"/>
    <w:rsid w:val="00494D8E"/>
    <w:rsid w:val="00494FC0"/>
    <w:rsid w:val="00495ED1"/>
    <w:rsid w:val="00496D74"/>
    <w:rsid w:val="0049714B"/>
    <w:rsid w:val="00497793"/>
    <w:rsid w:val="00497B02"/>
    <w:rsid w:val="004A0701"/>
    <w:rsid w:val="004A196A"/>
    <w:rsid w:val="004A1CA1"/>
    <w:rsid w:val="004A29F8"/>
    <w:rsid w:val="004A36F9"/>
    <w:rsid w:val="004A3AB9"/>
    <w:rsid w:val="004A5A0B"/>
    <w:rsid w:val="004A6642"/>
    <w:rsid w:val="004A6B4C"/>
    <w:rsid w:val="004B369D"/>
    <w:rsid w:val="004B4F9B"/>
    <w:rsid w:val="004B55E3"/>
    <w:rsid w:val="004B59F7"/>
    <w:rsid w:val="004B5AD0"/>
    <w:rsid w:val="004B7841"/>
    <w:rsid w:val="004B7C80"/>
    <w:rsid w:val="004B7F49"/>
    <w:rsid w:val="004C1A56"/>
    <w:rsid w:val="004C2211"/>
    <w:rsid w:val="004C3531"/>
    <w:rsid w:val="004C42CA"/>
    <w:rsid w:val="004C5177"/>
    <w:rsid w:val="004C6B36"/>
    <w:rsid w:val="004C726E"/>
    <w:rsid w:val="004D0D4F"/>
    <w:rsid w:val="004D128E"/>
    <w:rsid w:val="004D2D38"/>
    <w:rsid w:val="004D39E3"/>
    <w:rsid w:val="004D5314"/>
    <w:rsid w:val="004D6FF3"/>
    <w:rsid w:val="004E0A30"/>
    <w:rsid w:val="004E1004"/>
    <w:rsid w:val="004E25DD"/>
    <w:rsid w:val="004E29D9"/>
    <w:rsid w:val="004E3AD8"/>
    <w:rsid w:val="004E3B09"/>
    <w:rsid w:val="004E4B42"/>
    <w:rsid w:val="004E4EB5"/>
    <w:rsid w:val="004E63D1"/>
    <w:rsid w:val="004E6FAC"/>
    <w:rsid w:val="004E7115"/>
    <w:rsid w:val="004F0487"/>
    <w:rsid w:val="004F1D9C"/>
    <w:rsid w:val="004F1F5C"/>
    <w:rsid w:val="004F28EB"/>
    <w:rsid w:val="004F3B00"/>
    <w:rsid w:val="004F4F9C"/>
    <w:rsid w:val="004F5534"/>
    <w:rsid w:val="004F556D"/>
    <w:rsid w:val="004F5BBF"/>
    <w:rsid w:val="004F659C"/>
    <w:rsid w:val="004F76A2"/>
    <w:rsid w:val="004F7895"/>
    <w:rsid w:val="004F7E18"/>
    <w:rsid w:val="0050114B"/>
    <w:rsid w:val="00501196"/>
    <w:rsid w:val="005027EA"/>
    <w:rsid w:val="00504220"/>
    <w:rsid w:val="00504CC1"/>
    <w:rsid w:val="00504F06"/>
    <w:rsid w:val="00505430"/>
    <w:rsid w:val="005067B4"/>
    <w:rsid w:val="0050720E"/>
    <w:rsid w:val="0050737A"/>
    <w:rsid w:val="005075A4"/>
    <w:rsid w:val="00510083"/>
    <w:rsid w:val="00510708"/>
    <w:rsid w:val="00510C5E"/>
    <w:rsid w:val="00514D61"/>
    <w:rsid w:val="005154D0"/>
    <w:rsid w:val="005201E6"/>
    <w:rsid w:val="00520BB4"/>
    <w:rsid w:val="00521509"/>
    <w:rsid w:val="005231AC"/>
    <w:rsid w:val="00523233"/>
    <w:rsid w:val="0052329E"/>
    <w:rsid w:val="00527119"/>
    <w:rsid w:val="00527CAD"/>
    <w:rsid w:val="005322E5"/>
    <w:rsid w:val="00534F22"/>
    <w:rsid w:val="00537272"/>
    <w:rsid w:val="00540627"/>
    <w:rsid w:val="00542564"/>
    <w:rsid w:val="0054289D"/>
    <w:rsid w:val="00542C0B"/>
    <w:rsid w:val="00542EB9"/>
    <w:rsid w:val="005436AE"/>
    <w:rsid w:val="00543971"/>
    <w:rsid w:val="00544A25"/>
    <w:rsid w:val="00545171"/>
    <w:rsid w:val="00546E21"/>
    <w:rsid w:val="00550D23"/>
    <w:rsid w:val="005516BF"/>
    <w:rsid w:val="005519AC"/>
    <w:rsid w:val="00553F62"/>
    <w:rsid w:val="00554BF3"/>
    <w:rsid w:val="00555C8A"/>
    <w:rsid w:val="0055640F"/>
    <w:rsid w:val="00556A72"/>
    <w:rsid w:val="0055732A"/>
    <w:rsid w:val="00560391"/>
    <w:rsid w:val="00560442"/>
    <w:rsid w:val="005621B5"/>
    <w:rsid w:val="005625DA"/>
    <w:rsid w:val="00563253"/>
    <w:rsid w:val="005633E0"/>
    <w:rsid w:val="0056356F"/>
    <w:rsid w:val="00563EE4"/>
    <w:rsid w:val="00563FCF"/>
    <w:rsid w:val="00564486"/>
    <w:rsid w:val="0056545B"/>
    <w:rsid w:val="00565F1B"/>
    <w:rsid w:val="00566033"/>
    <w:rsid w:val="00566436"/>
    <w:rsid w:val="005664BB"/>
    <w:rsid w:val="00570E15"/>
    <w:rsid w:val="00572AA4"/>
    <w:rsid w:val="00573AC8"/>
    <w:rsid w:val="005757FF"/>
    <w:rsid w:val="0057683E"/>
    <w:rsid w:val="005769EA"/>
    <w:rsid w:val="00576B0F"/>
    <w:rsid w:val="00577CE6"/>
    <w:rsid w:val="0058050E"/>
    <w:rsid w:val="00581243"/>
    <w:rsid w:val="00581E74"/>
    <w:rsid w:val="0058226D"/>
    <w:rsid w:val="00582E2D"/>
    <w:rsid w:val="00584DC7"/>
    <w:rsid w:val="00585579"/>
    <w:rsid w:val="00585A0F"/>
    <w:rsid w:val="0058711A"/>
    <w:rsid w:val="00590C93"/>
    <w:rsid w:val="0059204D"/>
    <w:rsid w:val="00593B2D"/>
    <w:rsid w:val="00593D6F"/>
    <w:rsid w:val="0059425C"/>
    <w:rsid w:val="00594615"/>
    <w:rsid w:val="00594645"/>
    <w:rsid w:val="005949A4"/>
    <w:rsid w:val="00595684"/>
    <w:rsid w:val="0059754F"/>
    <w:rsid w:val="005975F4"/>
    <w:rsid w:val="005975F8"/>
    <w:rsid w:val="005978BF"/>
    <w:rsid w:val="00597C76"/>
    <w:rsid w:val="00597D38"/>
    <w:rsid w:val="005A0155"/>
    <w:rsid w:val="005A024D"/>
    <w:rsid w:val="005A0728"/>
    <w:rsid w:val="005A0F35"/>
    <w:rsid w:val="005A18E2"/>
    <w:rsid w:val="005A2037"/>
    <w:rsid w:val="005A2590"/>
    <w:rsid w:val="005A3FB7"/>
    <w:rsid w:val="005A4033"/>
    <w:rsid w:val="005A4A30"/>
    <w:rsid w:val="005A4E2C"/>
    <w:rsid w:val="005A59D7"/>
    <w:rsid w:val="005A74C8"/>
    <w:rsid w:val="005B1CEC"/>
    <w:rsid w:val="005B38D6"/>
    <w:rsid w:val="005B3A6C"/>
    <w:rsid w:val="005B436D"/>
    <w:rsid w:val="005B529D"/>
    <w:rsid w:val="005B5665"/>
    <w:rsid w:val="005B5670"/>
    <w:rsid w:val="005B7331"/>
    <w:rsid w:val="005C05A8"/>
    <w:rsid w:val="005C2813"/>
    <w:rsid w:val="005C308E"/>
    <w:rsid w:val="005C30E5"/>
    <w:rsid w:val="005C3546"/>
    <w:rsid w:val="005C4215"/>
    <w:rsid w:val="005C4430"/>
    <w:rsid w:val="005C48D6"/>
    <w:rsid w:val="005C4C12"/>
    <w:rsid w:val="005C4F01"/>
    <w:rsid w:val="005C5BCB"/>
    <w:rsid w:val="005C6070"/>
    <w:rsid w:val="005C614C"/>
    <w:rsid w:val="005D17A9"/>
    <w:rsid w:val="005D23E9"/>
    <w:rsid w:val="005D37EE"/>
    <w:rsid w:val="005D384A"/>
    <w:rsid w:val="005D3879"/>
    <w:rsid w:val="005D394C"/>
    <w:rsid w:val="005D54CE"/>
    <w:rsid w:val="005D606C"/>
    <w:rsid w:val="005D622B"/>
    <w:rsid w:val="005D6787"/>
    <w:rsid w:val="005D6A50"/>
    <w:rsid w:val="005D6BD6"/>
    <w:rsid w:val="005D7267"/>
    <w:rsid w:val="005E03FD"/>
    <w:rsid w:val="005E1B62"/>
    <w:rsid w:val="005E455B"/>
    <w:rsid w:val="005E57A8"/>
    <w:rsid w:val="005E5FF8"/>
    <w:rsid w:val="005E73F5"/>
    <w:rsid w:val="005F0F6C"/>
    <w:rsid w:val="005F109A"/>
    <w:rsid w:val="005F157B"/>
    <w:rsid w:val="005F2252"/>
    <w:rsid w:val="005F487C"/>
    <w:rsid w:val="005F60C9"/>
    <w:rsid w:val="005F74A5"/>
    <w:rsid w:val="00601876"/>
    <w:rsid w:val="006024F0"/>
    <w:rsid w:val="00603671"/>
    <w:rsid w:val="00605F1C"/>
    <w:rsid w:val="006074A8"/>
    <w:rsid w:val="0060785F"/>
    <w:rsid w:val="00607EFA"/>
    <w:rsid w:val="00610892"/>
    <w:rsid w:val="00611163"/>
    <w:rsid w:val="006132AA"/>
    <w:rsid w:val="0061383F"/>
    <w:rsid w:val="00614239"/>
    <w:rsid w:val="006149C5"/>
    <w:rsid w:val="006163AA"/>
    <w:rsid w:val="00617BAE"/>
    <w:rsid w:val="00617D53"/>
    <w:rsid w:val="006205CC"/>
    <w:rsid w:val="0062101E"/>
    <w:rsid w:val="00621029"/>
    <w:rsid w:val="0062295A"/>
    <w:rsid w:val="00623D98"/>
    <w:rsid w:val="0062446D"/>
    <w:rsid w:val="006253D3"/>
    <w:rsid w:val="006273D9"/>
    <w:rsid w:val="00630122"/>
    <w:rsid w:val="0063285D"/>
    <w:rsid w:val="00636161"/>
    <w:rsid w:val="00636FAD"/>
    <w:rsid w:val="00637488"/>
    <w:rsid w:val="006378A9"/>
    <w:rsid w:val="00637A90"/>
    <w:rsid w:val="00637BDB"/>
    <w:rsid w:val="0064125C"/>
    <w:rsid w:val="006412ED"/>
    <w:rsid w:val="006418A4"/>
    <w:rsid w:val="00643C2A"/>
    <w:rsid w:val="00644C68"/>
    <w:rsid w:val="006462C0"/>
    <w:rsid w:val="00646F91"/>
    <w:rsid w:val="00647B1F"/>
    <w:rsid w:val="006520EF"/>
    <w:rsid w:val="006522F4"/>
    <w:rsid w:val="0065300B"/>
    <w:rsid w:val="00653532"/>
    <w:rsid w:val="0065362E"/>
    <w:rsid w:val="00653B76"/>
    <w:rsid w:val="006542D1"/>
    <w:rsid w:val="006570EE"/>
    <w:rsid w:val="006617B7"/>
    <w:rsid w:val="006628C8"/>
    <w:rsid w:val="00662F54"/>
    <w:rsid w:val="0066393D"/>
    <w:rsid w:val="0066687D"/>
    <w:rsid w:val="00666C68"/>
    <w:rsid w:val="00670ACE"/>
    <w:rsid w:val="0067199A"/>
    <w:rsid w:val="006721D0"/>
    <w:rsid w:val="00673403"/>
    <w:rsid w:val="006735A8"/>
    <w:rsid w:val="00673EC7"/>
    <w:rsid w:val="00676BAE"/>
    <w:rsid w:val="00677D38"/>
    <w:rsid w:val="006825B9"/>
    <w:rsid w:val="00683A2A"/>
    <w:rsid w:val="0068697A"/>
    <w:rsid w:val="00686E4E"/>
    <w:rsid w:val="00687864"/>
    <w:rsid w:val="0068799D"/>
    <w:rsid w:val="00687A1B"/>
    <w:rsid w:val="00690804"/>
    <w:rsid w:val="00690E39"/>
    <w:rsid w:val="006937D7"/>
    <w:rsid w:val="00694580"/>
    <w:rsid w:val="00695676"/>
    <w:rsid w:val="0069634E"/>
    <w:rsid w:val="006967B8"/>
    <w:rsid w:val="006A011F"/>
    <w:rsid w:val="006A4962"/>
    <w:rsid w:val="006A582E"/>
    <w:rsid w:val="006A5E37"/>
    <w:rsid w:val="006A75AB"/>
    <w:rsid w:val="006A78FA"/>
    <w:rsid w:val="006B1116"/>
    <w:rsid w:val="006B1BE0"/>
    <w:rsid w:val="006B6AE1"/>
    <w:rsid w:val="006C171B"/>
    <w:rsid w:val="006C32F1"/>
    <w:rsid w:val="006C4E0F"/>
    <w:rsid w:val="006C5D63"/>
    <w:rsid w:val="006D0D74"/>
    <w:rsid w:val="006D10FA"/>
    <w:rsid w:val="006D2316"/>
    <w:rsid w:val="006D2F5B"/>
    <w:rsid w:val="006D499C"/>
    <w:rsid w:val="006D5A26"/>
    <w:rsid w:val="006D6662"/>
    <w:rsid w:val="006D6FBC"/>
    <w:rsid w:val="006E0573"/>
    <w:rsid w:val="006E1E60"/>
    <w:rsid w:val="006E215B"/>
    <w:rsid w:val="006E3BE2"/>
    <w:rsid w:val="006E4252"/>
    <w:rsid w:val="006F09FE"/>
    <w:rsid w:val="006F4424"/>
    <w:rsid w:val="006F5152"/>
    <w:rsid w:val="006F6CDF"/>
    <w:rsid w:val="006F7112"/>
    <w:rsid w:val="0070054E"/>
    <w:rsid w:val="00703146"/>
    <w:rsid w:val="0070391A"/>
    <w:rsid w:val="0070416F"/>
    <w:rsid w:val="007044FA"/>
    <w:rsid w:val="00704E6D"/>
    <w:rsid w:val="0070545D"/>
    <w:rsid w:val="00705E72"/>
    <w:rsid w:val="00705E7C"/>
    <w:rsid w:val="00707853"/>
    <w:rsid w:val="0071069F"/>
    <w:rsid w:val="00712142"/>
    <w:rsid w:val="0071247C"/>
    <w:rsid w:val="007129EE"/>
    <w:rsid w:val="00714405"/>
    <w:rsid w:val="00720FCA"/>
    <w:rsid w:val="00721419"/>
    <w:rsid w:val="00722556"/>
    <w:rsid w:val="007226E6"/>
    <w:rsid w:val="0072423E"/>
    <w:rsid w:val="00725645"/>
    <w:rsid w:val="007276A7"/>
    <w:rsid w:val="007310FD"/>
    <w:rsid w:val="00731D80"/>
    <w:rsid w:val="0073489F"/>
    <w:rsid w:val="00734F32"/>
    <w:rsid w:val="0073556E"/>
    <w:rsid w:val="007362B8"/>
    <w:rsid w:val="007367E1"/>
    <w:rsid w:val="007411B8"/>
    <w:rsid w:val="00742CD9"/>
    <w:rsid w:val="00742E23"/>
    <w:rsid w:val="0074431F"/>
    <w:rsid w:val="00745447"/>
    <w:rsid w:val="007463CD"/>
    <w:rsid w:val="007470D9"/>
    <w:rsid w:val="007479C1"/>
    <w:rsid w:val="0075039D"/>
    <w:rsid w:val="00750E38"/>
    <w:rsid w:val="0075353A"/>
    <w:rsid w:val="007546EE"/>
    <w:rsid w:val="00756D5B"/>
    <w:rsid w:val="007616C8"/>
    <w:rsid w:val="00761A7B"/>
    <w:rsid w:val="00761E6D"/>
    <w:rsid w:val="00762EDE"/>
    <w:rsid w:val="00763ABF"/>
    <w:rsid w:val="00765056"/>
    <w:rsid w:val="00766212"/>
    <w:rsid w:val="007668FB"/>
    <w:rsid w:val="00767008"/>
    <w:rsid w:val="00767169"/>
    <w:rsid w:val="007672D0"/>
    <w:rsid w:val="007678D8"/>
    <w:rsid w:val="007707A8"/>
    <w:rsid w:val="0077099E"/>
    <w:rsid w:val="0077173E"/>
    <w:rsid w:val="00772C47"/>
    <w:rsid w:val="00772FD5"/>
    <w:rsid w:val="0077368C"/>
    <w:rsid w:val="007738BE"/>
    <w:rsid w:val="00773AC4"/>
    <w:rsid w:val="00773F11"/>
    <w:rsid w:val="00775BC3"/>
    <w:rsid w:val="00775EF6"/>
    <w:rsid w:val="007768F6"/>
    <w:rsid w:val="00776A76"/>
    <w:rsid w:val="0077785F"/>
    <w:rsid w:val="00777F03"/>
    <w:rsid w:val="00783610"/>
    <w:rsid w:val="00783FDC"/>
    <w:rsid w:val="00784963"/>
    <w:rsid w:val="00784EBA"/>
    <w:rsid w:val="0078541B"/>
    <w:rsid w:val="007858D2"/>
    <w:rsid w:val="00786627"/>
    <w:rsid w:val="00790609"/>
    <w:rsid w:val="00791E24"/>
    <w:rsid w:val="00792611"/>
    <w:rsid w:val="0079382A"/>
    <w:rsid w:val="00793CA3"/>
    <w:rsid w:val="00794ECB"/>
    <w:rsid w:val="007952E2"/>
    <w:rsid w:val="007959A4"/>
    <w:rsid w:val="00797185"/>
    <w:rsid w:val="00797F80"/>
    <w:rsid w:val="00797F89"/>
    <w:rsid w:val="007A1933"/>
    <w:rsid w:val="007A236E"/>
    <w:rsid w:val="007A293D"/>
    <w:rsid w:val="007A29EC"/>
    <w:rsid w:val="007A3B67"/>
    <w:rsid w:val="007A3EF4"/>
    <w:rsid w:val="007A493A"/>
    <w:rsid w:val="007A5010"/>
    <w:rsid w:val="007A54EC"/>
    <w:rsid w:val="007A7D88"/>
    <w:rsid w:val="007B11A7"/>
    <w:rsid w:val="007B1627"/>
    <w:rsid w:val="007B19B6"/>
    <w:rsid w:val="007B1F4E"/>
    <w:rsid w:val="007B31C6"/>
    <w:rsid w:val="007B3D54"/>
    <w:rsid w:val="007B5495"/>
    <w:rsid w:val="007B5E59"/>
    <w:rsid w:val="007B5FC2"/>
    <w:rsid w:val="007B6A4B"/>
    <w:rsid w:val="007B7CCE"/>
    <w:rsid w:val="007C1032"/>
    <w:rsid w:val="007C1045"/>
    <w:rsid w:val="007C29ED"/>
    <w:rsid w:val="007C2CFA"/>
    <w:rsid w:val="007C4B84"/>
    <w:rsid w:val="007C5514"/>
    <w:rsid w:val="007C5EDF"/>
    <w:rsid w:val="007C6693"/>
    <w:rsid w:val="007D08F8"/>
    <w:rsid w:val="007D0BCD"/>
    <w:rsid w:val="007D1C04"/>
    <w:rsid w:val="007D3F69"/>
    <w:rsid w:val="007D45F6"/>
    <w:rsid w:val="007D4C45"/>
    <w:rsid w:val="007D4FC5"/>
    <w:rsid w:val="007D67FD"/>
    <w:rsid w:val="007D6B9D"/>
    <w:rsid w:val="007D7AB0"/>
    <w:rsid w:val="007D7ABB"/>
    <w:rsid w:val="007E0F12"/>
    <w:rsid w:val="007E2786"/>
    <w:rsid w:val="007E3C41"/>
    <w:rsid w:val="007E55E4"/>
    <w:rsid w:val="007E5766"/>
    <w:rsid w:val="007E5F3C"/>
    <w:rsid w:val="007E6279"/>
    <w:rsid w:val="007E70EA"/>
    <w:rsid w:val="007E7146"/>
    <w:rsid w:val="007E75AD"/>
    <w:rsid w:val="007F282D"/>
    <w:rsid w:val="007F31CB"/>
    <w:rsid w:val="007F452A"/>
    <w:rsid w:val="007F55A6"/>
    <w:rsid w:val="007F6FAD"/>
    <w:rsid w:val="007F7936"/>
    <w:rsid w:val="0080178B"/>
    <w:rsid w:val="00801824"/>
    <w:rsid w:val="0080272C"/>
    <w:rsid w:val="008033DE"/>
    <w:rsid w:val="00803568"/>
    <w:rsid w:val="00803585"/>
    <w:rsid w:val="0080358D"/>
    <w:rsid w:val="00803769"/>
    <w:rsid w:val="00805D1C"/>
    <w:rsid w:val="008106C4"/>
    <w:rsid w:val="00810D56"/>
    <w:rsid w:val="008128CA"/>
    <w:rsid w:val="00812BC7"/>
    <w:rsid w:val="00812C37"/>
    <w:rsid w:val="00812E6A"/>
    <w:rsid w:val="00815A0C"/>
    <w:rsid w:val="008167F0"/>
    <w:rsid w:val="0082086B"/>
    <w:rsid w:val="008208EC"/>
    <w:rsid w:val="00820C5B"/>
    <w:rsid w:val="00820F23"/>
    <w:rsid w:val="00821217"/>
    <w:rsid w:val="0082123C"/>
    <w:rsid w:val="0082318E"/>
    <w:rsid w:val="00823800"/>
    <w:rsid w:val="00823ED7"/>
    <w:rsid w:val="0082412E"/>
    <w:rsid w:val="00824762"/>
    <w:rsid w:val="00825E84"/>
    <w:rsid w:val="00826612"/>
    <w:rsid w:val="008303C4"/>
    <w:rsid w:val="00833358"/>
    <w:rsid w:val="008365CA"/>
    <w:rsid w:val="00840160"/>
    <w:rsid w:val="00840643"/>
    <w:rsid w:val="00841A8A"/>
    <w:rsid w:val="00841C4A"/>
    <w:rsid w:val="0084361C"/>
    <w:rsid w:val="00844716"/>
    <w:rsid w:val="0084556E"/>
    <w:rsid w:val="00851039"/>
    <w:rsid w:val="00851132"/>
    <w:rsid w:val="008512E5"/>
    <w:rsid w:val="00851457"/>
    <w:rsid w:val="00851703"/>
    <w:rsid w:val="008519AF"/>
    <w:rsid w:val="00851DDE"/>
    <w:rsid w:val="008527C9"/>
    <w:rsid w:val="00852D72"/>
    <w:rsid w:val="00853B99"/>
    <w:rsid w:val="00853BA0"/>
    <w:rsid w:val="008541E5"/>
    <w:rsid w:val="00856834"/>
    <w:rsid w:val="008602DB"/>
    <w:rsid w:val="008613C8"/>
    <w:rsid w:val="00861759"/>
    <w:rsid w:val="0086713D"/>
    <w:rsid w:val="00870952"/>
    <w:rsid w:val="00872059"/>
    <w:rsid w:val="00872B47"/>
    <w:rsid w:val="00874D19"/>
    <w:rsid w:val="00875136"/>
    <w:rsid w:val="0087578B"/>
    <w:rsid w:val="00876455"/>
    <w:rsid w:val="008769C3"/>
    <w:rsid w:val="008772B2"/>
    <w:rsid w:val="00877D98"/>
    <w:rsid w:val="00877F14"/>
    <w:rsid w:val="00880B0E"/>
    <w:rsid w:val="00880D3E"/>
    <w:rsid w:val="0088147B"/>
    <w:rsid w:val="008823E5"/>
    <w:rsid w:val="0088326C"/>
    <w:rsid w:val="00883567"/>
    <w:rsid w:val="00883E7A"/>
    <w:rsid w:val="00884DF6"/>
    <w:rsid w:val="00885FD0"/>
    <w:rsid w:val="0088602D"/>
    <w:rsid w:val="00886AF7"/>
    <w:rsid w:val="00887C62"/>
    <w:rsid w:val="00887F0C"/>
    <w:rsid w:val="00891205"/>
    <w:rsid w:val="00891E36"/>
    <w:rsid w:val="00892631"/>
    <w:rsid w:val="00893124"/>
    <w:rsid w:val="00893437"/>
    <w:rsid w:val="00893A8B"/>
    <w:rsid w:val="00894227"/>
    <w:rsid w:val="00894603"/>
    <w:rsid w:val="00894DE7"/>
    <w:rsid w:val="00896BE9"/>
    <w:rsid w:val="00896F33"/>
    <w:rsid w:val="00897809"/>
    <w:rsid w:val="00897980"/>
    <w:rsid w:val="008A0F90"/>
    <w:rsid w:val="008A1B80"/>
    <w:rsid w:val="008A22D1"/>
    <w:rsid w:val="008A2719"/>
    <w:rsid w:val="008A2748"/>
    <w:rsid w:val="008A295E"/>
    <w:rsid w:val="008A2FCD"/>
    <w:rsid w:val="008A436D"/>
    <w:rsid w:val="008A561D"/>
    <w:rsid w:val="008A6691"/>
    <w:rsid w:val="008A760A"/>
    <w:rsid w:val="008B01DD"/>
    <w:rsid w:val="008B0FF0"/>
    <w:rsid w:val="008B1C92"/>
    <w:rsid w:val="008B2C36"/>
    <w:rsid w:val="008B3D6F"/>
    <w:rsid w:val="008B6609"/>
    <w:rsid w:val="008B70EF"/>
    <w:rsid w:val="008B75C0"/>
    <w:rsid w:val="008C20A9"/>
    <w:rsid w:val="008C2C97"/>
    <w:rsid w:val="008C3047"/>
    <w:rsid w:val="008C35D8"/>
    <w:rsid w:val="008C385E"/>
    <w:rsid w:val="008C710D"/>
    <w:rsid w:val="008D0142"/>
    <w:rsid w:val="008D0FBB"/>
    <w:rsid w:val="008D168C"/>
    <w:rsid w:val="008D2835"/>
    <w:rsid w:val="008D2D75"/>
    <w:rsid w:val="008D3760"/>
    <w:rsid w:val="008D49FF"/>
    <w:rsid w:val="008D4D80"/>
    <w:rsid w:val="008D7566"/>
    <w:rsid w:val="008D7FB8"/>
    <w:rsid w:val="008E1509"/>
    <w:rsid w:val="008E356D"/>
    <w:rsid w:val="008E3A1F"/>
    <w:rsid w:val="008E4B4D"/>
    <w:rsid w:val="008E58F8"/>
    <w:rsid w:val="008E7DC8"/>
    <w:rsid w:val="008E7DFB"/>
    <w:rsid w:val="008F149D"/>
    <w:rsid w:val="008F14CD"/>
    <w:rsid w:val="008F1A47"/>
    <w:rsid w:val="008F1B47"/>
    <w:rsid w:val="008F53F0"/>
    <w:rsid w:val="008F5668"/>
    <w:rsid w:val="008F7E44"/>
    <w:rsid w:val="0090096F"/>
    <w:rsid w:val="0090109E"/>
    <w:rsid w:val="0090328B"/>
    <w:rsid w:val="009037D9"/>
    <w:rsid w:val="00903D96"/>
    <w:rsid w:val="00903F4B"/>
    <w:rsid w:val="00905863"/>
    <w:rsid w:val="0090656F"/>
    <w:rsid w:val="00907DF4"/>
    <w:rsid w:val="0091000B"/>
    <w:rsid w:val="0091020E"/>
    <w:rsid w:val="00910514"/>
    <w:rsid w:val="00910B6A"/>
    <w:rsid w:val="00911695"/>
    <w:rsid w:val="009126E2"/>
    <w:rsid w:val="00912ED8"/>
    <w:rsid w:val="0091381F"/>
    <w:rsid w:val="00914A2A"/>
    <w:rsid w:val="00914B07"/>
    <w:rsid w:val="00915CD9"/>
    <w:rsid w:val="0091799D"/>
    <w:rsid w:val="0092075A"/>
    <w:rsid w:val="00922AB1"/>
    <w:rsid w:val="009231A5"/>
    <w:rsid w:val="00923342"/>
    <w:rsid w:val="00923485"/>
    <w:rsid w:val="009251C4"/>
    <w:rsid w:val="00926F6C"/>
    <w:rsid w:val="00927598"/>
    <w:rsid w:val="00927950"/>
    <w:rsid w:val="00930676"/>
    <w:rsid w:val="00930B88"/>
    <w:rsid w:val="00930E07"/>
    <w:rsid w:val="00932B5F"/>
    <w:rsid w:val="009346EC"/>
    <w:rsid w:val="00935177"/>
    <w:rsid w:val="0093623E"/>
    <w:rsid w:val="00936C85"/>
    <w:rsid w:val="0093782D"/>
    <w:rsid w:val="00937D0F"/>
    <w:rsid w:val="0094053A"/>
    <w:rsid w:val="00941F58"/>
    <w:rsid w:val="00944016"/>
    <w:rsid w:val="009456E6"/>
    <w:rsid w:val="009527A0"/>
    <w:rsid w:val="009527A8"/>
    <w:rsid w:val="0095364D"/>
    <w:rsid w:val="009538B2"/>
    <w:rsid w:val="00953CE4"/>
    <w:rsid w:val="00955CA7"/>
    <w:rsid w:val="009565E3"/>
    <w:rsid w:val="0095746A"/>
    <w:rsid w:val="009603C2"/>
    <w:rsid w:val="0096134C"/>
    <w:rsid w:val="00962813"/>
    <w:rsid w:val="009645F8"/>
    <w:rsid w:val="00964B7D"/>
    <w:rsid w:val="00964E73"/>
    <w:rsid w:val="00965753"/>
    <w:rsid w:val="00972A7B"/>
    <w:rsid w:val="00973565"/>
    <w:rsid w:val="0098042F"/>
    <w:rsid w:val="00981769"/>
    <w:rsid w:val="009819E2"/>
    <w:rsid w:val="00981CCD"/>
    <w:rsid w:val="0098237D"/>
    <w:rsid w:val="00982E58"/>
    <w:rsid w:val="009838CD"/>
    <w:rsid w:val="0098503C"/>
    <w:rsid w:val="00986359"/>
    <w:rsid w:val="00987F7E"/>
    <w:rsid w:val="00991A45"/>
    <w:rsid w:val="00993BCF"/>
    <w:rsid w:val="00994942"/>
    <w:rsid w:val="00994D0F"/>
    <w:rsid w:val="00995F6E"/>
    <w:rsid w:val="00996E18"/>
    <w:rsid w:val="0099774A"/>
    <w:rsid w:val="009A0432"/>
    <w:rsid w:val="009A20D2"/>
    <w:rsid w:val="009A26D8"/>
    <w:rsid w:val="009A2824"/>
    <w:rsid w:val="009A34E3"/>
    <w:rsid w:val="009A3E1D"/>
    <w:rsid w:val="009A44F4"/>
    <w:rsid w:val="009A4B28"/>
    <w:rsid w:val="009A5B20"/>
    <w:rsid w:val="009A668A"/>
    <w:rsid w:val="009B2502"/>
    <w:rsid w:val="009B2D1D"/>
    <w:rsid w:val="009B4D34"/>
    <w:rsid w:val="009B6EC5"/>
    <w:rsid w:val="009B70AB"/>
    <w:rsid w:val="009B72F0"/>
    <w:rsid w:val="009C092A"/>
    <w:rsid w:val="009C1A59"/>
    <w:rsid w:val="009C3867"/>
    <w:rsid w:val="009C3BD3"/>
    <w:rsid w:val="009C4176"/>
    <w:rsid w:val="009C4213"/>
    <w:rsid w:val="009C53FD"/>
    <w:rsid w:val="009C5BA8"/>
    <w:rsid w:val="009C5D78"/>
    <w:rsid w:val="009C6DEF"/>
    <w:rsid w:val="009C6E5A"/>
    <w:rsid w:val="009D084B"/>
    <w:rsid w:val="009D3A9A"/>
    <w:rsid w:val="009D3CA0"/>
    <w:rsid w:val="009D4223"/>
    <w:rsid w:val="009D509A"/>
    <w:rsid w:val="009D5D72"/>
    <w:rsid w:val="009E19F4"/>
    <w:rsid w:val="009E219E"/>
    <w:rsid w:val="009E36AE"/>
    <w:rsid w:val="009E3CE5"/>
    <w:rsid w:val="009E5687"/>
    <w:rsid w:val="009E6CDC"/>
    <w:rsid w:val="009F03CE"/>
    <w:rsid w:val="009F0AD1"/>
    <w:rsid w:val="009F126C"/>
    <w:rsid w:val="009F343D"/>
    <w:rsid w:val="009F5297"/>
    <w:rsid w:val="009F679C"/>
    <w:rsid w:val="009F72C5"/>
    <w:rsid w:val="009F7C0B"/>
    <w:rsid w:val="00A00098"/>
    <w:rsid w:val="00A00795"/>
    <w:rsid w:val="00A02076"/>
    <w:rsid w:val="00A027FD"/>
    <w:rsid w:val="00A0490D"/>
    <w:rsid w:val="00A05289"/>
    <w:rsid w:val="00A0570D"/>
    <w:rsid w:val="00A05F84"/>
    <w:rsid w:val="00A06996"/>
    <w:rsid w:val="00A14052"/>
    <w:rsid w:val="00A14CCD"/>
    <w:rsid w:val="00A163D7"/>
    <w:rsid w:val="00A177A8"/>
    <w:rsid w:val="00A21942"/>
    <w:rsid w:val="00A21F7D"/>
    <w:rsid w:val="00A22018"/>
    <w:rsid w:val="00A24669"/>
    <w:rsid w:val="00A259AE"/>
    <w:rsid w:val="00A26902"/>
    <w:rsid w:val="00A26A69"/>
    <w:rsid w:val="00A26E92"/>
    <w:rsid w:val="00A27F26"/>
    <w:rsid w:val="00A303D5"/>
    <w:rsid w:val="00A3195E"/>
    <w:rsid w:val="00A322CA"/>
    <w:rsid w:val="00A3300A"/>
    <w:rsid w:val="00A33C30"/>
    <w:rsid w:val="00A34403"/>
    <w:rsid w:val="00A34C9B"/>
    <w:rsid w:val="00A356A9"/>
    <w:rsid w:val="00A3571A"/>
    <w:rsid w:val="00A40585"/>
    <w:rsid w:val="00A4184F"/>
    <w:rsid w:val="00A41D8B"/>
    <w:rsid w:val="00A433AC"/>
    <w:rsid w:val="00A4776F"/>
    <w:rsid w:val="00A51039"/>
    <w:rsid w:val="00A5138D"/>
    <w:rsid w:val="00A51722"/>
    <w:rsid w:val="00A5177F"/>
    <w:rsid w:val="00A54C37"/>
    <w:rsid w:val="00A568C2"/>
    <w:rsid w:val="00A57760"/>
    <w:rsid w:val="00A602B8"/>
    <w:rsid w:val="00A615DA"/>
    <w:rsid w:val="00A61848"/>
    <w:rsid w:val="00A61854"/>
    <w:rsid w:val="00A6382F"/>
    <w:rsid w:val="00A63EF3"/>
    <w:rsid w:val="00A64BCC"/>
    <w:rsid w:val="00A64E85"/>
    <w:rsid w:val="00A651B2"/>
    <w:rsid w:val="00A65F02"/>
    <w:rsid w:val="00A66187"/>
    <w:rsid w:val="00A66848"/>
    <w:rsid w:val="00A72321"/>
    <w:rsid w:val="00A73064"/>
    <w:rsid w:val="00A73132"/>
    <w:rsid w:val="00A745CF"/>
    <w:rsid w:val="00A74F7E"/>
    <w:rsid w:val="00A76DE9"/>
    <w:rsid w:val="00A77FFB"/>
    <w:rsid w:val="00A82E2A"/>
    <w:rsid w:val="00A82EB8"/>
    <w:rsid w:val="00A8325E"/>
    <w:rsid w:val="00A84A86"/>
    <w:rsid w:val="00A85DD1"/>
    <w:rsid w:val="00A903A9"/>
    <w:rsid w:val="00A9135D"/>
    <w:rsid w:val="00A91F6B"/>
    <w:rsid w:val="00A920F6"/>
    <w:rsid w:val="00A932BA"/>
    <w:rsid w:val="00A94282"/>
    <w:rsid w:val="00A94B53"/>
    <w:rsid w:val="00A95B13"/>
    <w:rsid w:val="00A96AA2"/>
    <w:rsid w:val="00A97639"/>
    <w:rsid w:val="00AA09BB"/>
    <w:rsid w:val="00AA12B1"/>
    <w:rsid w:val="00AA251A"/>
    <w:rsid w:val="00AA25FB"/>
    <w:rsid w:val="00AA26A5"/>
    <w:rsid w:val="00AA280C"/>
    <w:rsid w:val="00AA3911"/>
    <w:rsid w:val="00AA49E9"/>
    <w:rsid w:val="00AA54AB"/>
    <w:rsid w:val="00AA67EC"/>
    <w:rsid w:val="00AA688F"/>
    <w:rsid w:val="00AA6C3B"/>
    <w:rsid w:val="00AB1E9E"/>
    <w:rsid w:val="00AB1EF8"/>
    <w:rsid w:val="00AB4188"/>
    <w:rsid w:val="00AB458F"/>
    <w:rsid w:val="00AB5409"/>
    <w:rsid w:val="00AB55D3"/>
    <w:rsid w:val="00AB591C"/>
    <w:rsid w:val="00AB5B3B"/>
    <w:rsid w:val="00AB5B71"/>
    <w:rsid w:val="00AB647A"/>
    <w:rsid w:val="00AB6E86"/>
    <w:rsid w:val="00AB713D"/>
    <w:rsid w:val="00AB7584"/>
    <w:rsid w:val="00AB78FA"/>
    <w:rsid w:val="00AC0297"/>
    <w:rsid w:val="00AC0816"/>
    <w:rsid w:val="00AC29B2"/>
    <w:rsid w:val="00AC46BB"/>
    <w:rsid w:val="00AC5427"/>
    <w:rsid w:val="00AC6837"/>
    <w:rsid w:val="00AC72EF"/>
    <w:rsid w:val="00AD045A"/>
    <w:rsid w:val="00AD1145"/>
    <w:rsid w:val="00AD16C4"/>
    <w:rsid w:val="00AD194E"/>
    <w:rsid w:val="00AD1DFD"/>
    <w:rsid w:val="00AD20E9"/>
    <w:rsid w:val="00AD3612"/>
    <w:rsid w:val="00AD4F19"/>
    <w:rsid w:val="00AD4FD0"/>
    <w:rsid w:val="00AD5CCD"/>
    <w:rsid w:val="00AE11E8"/>
    <w:rsid w:val="00AE13C5"/>
    <w:rsid w:val="00AE2977"/>
    <w:rsid w:val="00AE2D47"/>
    <w:rsid w:val="00AE2FCC"/>
    <w:rsid w:val="00AE3079"/>
    <w:rsid w:val="00AE33C0"/>
    <w:rsid w:val="00AE7616"/>
    <w:rsid w:val="00AF161E"/>
    <w:rsid w:val="00AF274E"/>
    <w:rsid w:val="00AF2957"/>
    <w:rsid w:val="00AF2C41"/>
    <w:rsid w:val="00AF31D0"/>
    <w:rsid w:val="00AF34F7"/>
    <w:rsid w:val="00AF4348"/>
    <w:rsid w:val="00AF4B56"/>
    <w:rsid w:val="00AF5A32"/>
    <w:rsid w:val="00AF63E1"/>
    <w:rsid w:val="00AF6B9B"/>
    <w:rsid w:val="00AF7949"/>
    <w:rsid w:val="00B0000A"/>
    <w:rsid w:val="00B01138"/>
    <w:rsid w:val="00B019B9"/>
    <w:rsid w:val="00B024EE"/>
    <w:rsid w:val="00B0286E"/>
    <w:rsid w:val="00B02F12"/>
    <w:rsid w:val="00B03004"/>
    <w:rsid w:val="00B0313B"/>
    <w:rsid w:val="00B05468"/>
    <w:rsid w:val="00B05516"/>
    <w:rsid w:val="00B058F0"/>
    <w:rsid w:val="00B07261"/>
    <w:rsid w:val="00B0745E"/>
    <w:rsid w:val="00B102B8"/>
    <w:rsid w:val="00B107CA"/>
    <w:rsid w:val="00B10D5C"/>
    <w:rsid w:val="00B10FAB"/>
    <w:rsid w:val="00B117FC"/>
    <w:rsid w:val="00B1230C"/>
    <w:rsid w:val="00B125E3"/>
    <w:rsid w:val="00B1260D"/>
    <w:rsid w:val="00B126E6"/>
    <w:rsid w:val="00B12F10"/>
    <w:rsid w:val="00B14557"/>
    <w:rsid w:val="00B1681A"/>
    <w:rsid w:val="00B16D79"/>
    <w:rsid w:val="00B1778A"/>
    <w:rsid w:val="00B20AD4"/>
    <w:rsid w:val="00B217D2"/>
    <w:rsid w:val="00B21C58"/>
    <w:rsid w:val="00B2317D"/>
    <w:rsid w:val="00B24000"/>
    <w:rsid w:val="00B249BA"/>
    <w:rsid w:val="00B26FB3"/>
    <w:rsid w:val="00B31057"/>
    <w:rsid w:val="00B318B0"/>
    <w:rsid w:val="00B3255D"/>
    <w:rsid w:val="00B33B7A"/>
    <w:rsid w:val="00B34E53"/>
    <w:rsid w:val="00B35DF5"/>
    <w:rsid w:val="00B35E3C"/>
    <w:rsid w:val="00B36C93"/>
    <w:rsid w:val="00B414C7"/>
    <w:rsid w:val="00B43A44"/>
    <w:rsid w:val="00B43D95"/>
    <w:rsid w:val="00B47DF8"/>
    <w:rsid w:val="00B47F61"/>
    <w:rsid w:val="00B50180"/>
    <w:rsid w:val="00B50776"/>
    <w:rsid w:val="00B50905"/>
    <w:rsid w:val="00B5210F"/>
    <w:rsid w:val="00B52170"/>
    <w:rsid w:val="00B53767"/>
    <w:rsid w:val="00B540BB"/>
    <w:rsid w:val="00B54C00"/>
    <w:rsid w:val="00B55CB0"/>
    <w:rsid w:val="00B56265"/>
    <w:rsid w:val="00B571D9"/>
    <w:rsid w:val="00B606A3"/>
    <w:rsid w:val="00B61979"/>
    <w:rsid w:val="00B65BFF"/>
    <w:rsid w:val="00B65FC1"/>
    <w:rsid w:val="00B66B88"/>
    <w:rsid w:val="00B66D78"/>
    <w:rsid w:val="00B671B3"/>
    <w:rsid w:val="00B73425"/>
    <w:rsid w:val="00B7457A"/>
    <w:rsid w:val="00B74C63"/>
    <w:rsid w:val="00B7553C"/>
    <w:rsid w:val="00B75616"/>
    <w:rsid w:val="00B766CA"/>
    <w:rsid w:val="00B768BD"/>
    <w:rsid w:val="00B76C8B"/>
    <w:rsid w:val="00B77431"/>
    <w:rsid w:val="00B774AE"/>
    <w:rsid w:val="00B7D87D"/>
    <w:rsid w:val="00B8083F"/>
    <w:rsid w:val="00B809CE"/>
    <w:rsid w:val="00B81610"/>
    <w:rsid w:val="00B8174B"/>
    <w:rsid w:val="00B824AE"/>
    <w:rsid w:val="00B83B4C"/>
    <w:rsid w:val="00B84106"/>
    <w:rsid w:val="00B842C2"/>
    <w:rsid w:val="00B84EDA"/>
    <w:rsid w:val="00B85498"/>
    <w:rsid w:val="00B86401"/>
    <w:rsid w:val="00B8696C"/>
    <w:rsid w:val="00B87691"/>
    <w:rsid w:val="00B920FC"/>
    <w:rsid w:val="00B94053"/>
    <w:rsid w:val="00B951D3"/>
    <w:rsid w:val="00B95257"/>
    <w:rsid w:val="00B95F40"/>
    <w:rsid w:val="00BA01AD"/>
    <w:rsid w:val="00BA11FA"/>
    <w:rsid w:val="00BA1D10"/>
    <w:rsid w:val="00BA4703"/>
    <w:rsid w:val="00BA4B33"/>
    <w:rsid w:val="00BA64E1"/>
    <w:rsid w:val="00BB0127"/>
    <w:rsid w:val="00BB0E5A"/>
    <w:rsid w:val="00BB3276"/>
    <w:rsid w:val="00BB3DA6"/>
    <w:rsid w:val="00BB4856"/>
    <w:rsid w:val="00BB5403"/>
    <w:rsid w:val="00BB614C"/>
    <w:rsid w:val="00BB625B"/>
    <w:rsid w:val="00BB75EC"/>
    <w:rsid w:val="00BB7B77"/>
    <w:rsid w:val="00BB7CBC"/>
    <w:rsid w:val="00BC0B9F"/>
    <w:rsid w:val="00BC2ABB"/>
    <w:rsid w:val="00BC328F"/>
    <w:rsid w:val="00BC380D"/>
    <w:rsid w:val="00BC6432"/>
    <w:rsid w:val="00BC7B4E"/>
    <w:rsid w:val="00BD0BA4"/>
    <w:rsid w:val="00BD1883"/>
    <w:rsid w:val="00BD1B2B"/>
    <w:rsid w:val="00BD29EC"/>
    <w:rsid w:val="00BD6575"/>
    <w:rsid w:val="00BE0A01"/>
    <w:rsid w:val="00BE1009"/>
    <w:rsid w:val="00BE16A0"/>
    <w:rsid w:val="00BE206E"/>
    <w:rsid w:val="00BE2498"/>
    <w:rsid w:val="00BE24BD"/>
    <w:rsid w:val="00BE3F0B"/>
    <w:rsid w:val="00BE4AE9"/>
    <w:rsid w:val="00BE5102"/>
    <w:rsid w:val="00BF0485"/>
    <w:rsid w:val="00BF14C4"/>
    <w:rsid w:val="00BF1BA1"/>
    <w:rsid w:val="00BF1DC6"/>
    <w:rsid w:val="00BF3ECA"/>
    <w:rsid w:val="00BF407A"/>
    <w:rsid w:val="00BF46FF"/>
    <w:rsid w:val="00BF61E4"/>
    <w:rsid w:val="00BF688A"/>
    <w:rsid w:val="00C02B25"/>
    <w:rsid w:val="00C02E1E"/>
    <w:rsid w:val="00C06D3F"/>
    <w:rsid w:val="00C10729"/>
    <w:rsid w:val="00C11163"/>
    <w:rsid w:val="00C11DCA"/>
    <w:rsid w:val="00C130EC"/>
    <w:rsid w:val="00C13632"/>
    <w:rsid w:val="00C153D1"/>
    <w:rsid w:val="00C17330"/>
    <w:rsid w:val="00C17A97"/>
    <w:rsid w:val="00C20027"/>
    <w:rsid w:val="00C203DA"/>
    <w:rsid w:val="00C20D2C"/>
    <w:rsid w:val="00C20E7C"/>
    <w:rsid w:val="00C23660"/>
    <w:rsid w:val="00C2418B"/>
    <w:rsid w:val="00C2613E"/>
    <w:rsid w:val="00C26A9D"/>
    <w:rsid w:val="00C26F7D"/>
    <w:rsid w:val="00C27828"/>
    <w:rsid w:val="00C313E4"/>
    <w:rsid w:val="00C33BC0"/>
    <w:rsid w:val="00C35BBA"/>
    <w:rsid w:val="00C40D2E"/>
    <w:rsid w:val="00C44B26"/>
    <w:rsid w:val="00C44B86"/>
    <w:rsid w:val="00C4719A"/>
    <w:rsid w:val="00C47BA4"/>
    <w:rsid w:val="00C507E4"/>
    <w:rsid w:val="00C513CB"/>
    <w:rsid w:val="00C524F0"/>
    <w:rsid w:val="00C544A6"/>
    <w:rsid w:val="00C54DC4"/>
    <w:rsid w:val="00C556FA"/>
    <w:rsid w:val="00C557A0"/>
    <w:rsid w:val="00C5583E"/>
    <w:rsid w:val="00C604CD"/>
    <w:rsid w:val="00C616FF"/>
    <w:rsid w:val="00C61FFA"/>
    <w:rsid w:val="00C621FE"/>
    <w:rsid w:val="00C6235F"/>
    <w:rsid w:val="00C63D5F"/>
    <w:rsid w:val="00C644EF"/>
    <w:rsid w:val="00C667A6"/>
    <w:rsid w:val="00C6784A"/>
    <w:rsid w:val="00C733F2"/>
    <w:rsid w:val="00C80F96"/>
    <w:rsid w:val="00C81347"/>
    <w:rsid w:val="00C82FD3"/>
    <w:rsid w:val="00C83458"/>
    <w:rsid w:val="00C83CC4"/>
    <w:rsid w:val="00C86205"/>
    <w:rsid w:val="00C86265"/>
    <w:rsid w:val="00C86476"/>
    <w:rsid w:val="00C87AEC"/>
    <w:rsid w:val="00C90102"/>
    <w:rsid w:val="00C91503"/>
    <w:rsid w:val="00C918D0"/>
    <w:rsid w:val="00C936FF"/>
    <w:rsid w:val="00C94FD9"/>
    <w:rsid w:val="00C959AA"/>
    <w:rsid w:val="00C960DC"/>
    <w:rsid w:val="00C96CDD"/>
    <w:rsid w:val="00C9717A"/>
    <w:rsid w:val="00C974AB"/>
    <w:rsid w:val="00C97D3E"/>
    <w:rsid w:val="00CA0213"/>
    <w:rsid w:val="00CA0458"/>
    <w:rsid w:val="00CA3903"/>
    <w:rsid w:val="00CA4096"/>
    <w:rsid w:val="00CA52B3"/>
    <w:rsid w:val="00CA646E"/>
    <w:rsid w:val="00CB01F9"/>
    <w:rsid w:val="00CB1983"/>
    <w:rsid w:val="00CB1B5B"/>
    <w:rsid w:val="00CB2058"/>
    <w:rsid w:val="00CB2FE3"/>
    <w:rsid w:val="00CB3198"/>
    <w:rsid w:val="00CB3C70"/>
    <w:rsid w:val="00CB4391"/>
    <w:rsid w:val="00CB4F4B"/>
    <w:rsid w:val="00CB5936"/>
    <w:rsid w:val="00CB692B"/>
    <w:rsid w:val="00CB6E93"/>
    <w:rsid w:val="00CC2E1D"/>
    <w:rsid w:val="00CC312C"/>
    <w:rsid w:val="00CC3617"/>
    <w:rsid w:val="00CC440F"/>
    <w:rsid w:val="00CC4E0A"/>
    <w:rsid w:val="00CC55AF"/>
    <w:rsid w:val="00CC5D60"/>
    <w:rsid w:val="00CC5DF8"/>
    <w:rsid w:val="00CC5F97"/>
    <w:rsid w:val="00CC5FE4"/>
    <w:rsid w:val="00CC74B4"/>
    <w:rsid w:val="00CC75CB"/>
    <w:rsid w:val="00CC7786"/>
    <w:rsid w:val="00CC7EE6"/>
    <w:rsid w:val="00CD025A"/>
    <w:rsid w:val="00CD1F2B"/>
    <w:rsid w:val="00CD2888"/>
    <w:rsid w:val="00CD3B46"/>
    <w:rsid w:val="00CD42B3"/>
    <w:rsid w:val="00CD435E"/>
    <w:rsid w:val="00CD57A8"/>
    <w:rsid w:val="00CD7277"/>
    <w:rsid w:val="00CD7A88"/>
    <w:rsid w:val="00CD7D30"/>
    <w:rsid w:val="00CE087D"/>
    <w:rsid w:val="00CE3E9B"/>
    <w:rsid w:val="00CE67C4"/>
    <w:rsid w:val="00CE6EBA"/>
    <w:rsid w:val="00CE70F1"/>
    <w:rsid w:val="00CF15ED"/>
    <w:rsid w:val="00CF15F4"/>
    <w:rsid w:val="00CF28CE"/>
    <w:rsid w:val="00CF2A05"/>
    <w:rsid w:val="00CF32B5"/>
    <w:rsid w:val="00CF3399"/>
    <w:rsid w:val="00CF7360"/>
    <w:rsid w:val="00D0063E"/>
    <w:rsid w:val="00D00D75"/>
    <w:rsid w:val="00D01639"/>
    <w:rsid w:val="00D01EFE"/>
    <w:rsid w:val="00D043AB"/>
    <w:rsid w:val="00D05151"/>
    <w:rsid w:val="00D0521E"/>
    <w:rsid w:val="00D10289"/>
    <w:rsid w:val="00D1056B"/>
    <w:rsid w:val="00D1104D"/>
    <w:rsid w:val="00D11964"/>
    <w:rsid w:val="00D11ADE"/>
    <w:rsid w:val="00D12CFC"/>
    <w:rsid w:val="00D1310E"/>
    <w:rsid w:val="00D13F53"/>
    <w:rsid w:val="00D1404A"/>
    <w:rsid w:val="00D142D7"/>
    <w:rsid w:val="00D14FD5"/>
    <w:rsid w:val="00D1584E"/>
    <w:rsid w:val="00D15F78"/>
    <w:rsid w:val="00D16B30"/>
    <w:rsid w:val="00D2047A"/>
    <w:rsid w:val="00D2154C"/>
    <w:rsid w:val="00D2237E"/>
    <w:rsid w:val="00D225E5"/>
    <w:rsid w:val="00D24AB8"/>
    <w:rsid w:val="00D24F38"/>
    <w:rsid w:val="00D303CA"/>
    <w:rsid w:val="00D3085E"/>
    <w:rsid w:val="00D313FF"/>
    <w:rsid w:val="00D32788"/>
    <w:rsid w:val="00D34AA4"/>
    <w:rsid w:val="00D35DDD"/>
    <w:rsid w:val="00D35EF9"/>
    <w:rsid w:val="00D363CB"/>
    <w:rsid w:val="00D431C6"/>
    <w:rsid w:val="00D433A8"/>
    <w:rsid w:val="00D43748"/>
    <w:rsid w:val="00D4394F"/>
    <w:rsid w:val="00D43ADB"/>
    <w:rsid w:val="00D446C5"/>
    <w:rsid w:val="00D457B8"/>
    <w:rsid w:val="00D45FB1"/>
    <w:rsid w:val="00D46212"/>
    <w:rsid w:val="00D4706D"/>
    <w:rsid w:val="00D51A68"/>
    <w:rsid w:val="00D51D39"/>
    <w:rsid w:val="00D5382A"/>
    <w:rsid w:val="00D538D3"/>
    <w:rsid w:val="00D544B2"/>
    <w:rsid w:val="00D546B9"/>
    <w:rsid w:val="00D56B28"/>
    <w:rsid w:val="00D57953"/>
    <w:rsid w:val="00D57EDF"/>
    <w:rsid w:val="00D6075B"/>
    <w:rsid w:val="00D60AAF"/>
    <w:rsid w:val="00D6211F"/>
    <w:rsid w:val="00D6264B"/>
    <w:rsid w:val="00D63566"/>
    <w:rsid w:val="00D63920"/>
    <w:rsid w:val="00D63B04"/>
    <w:rsid w:val="00D63ECD"/>
    <w:rsid w:val="00D64DA1"/>
    <w:rsid w:val="00D65429"/>
    <w:rsid w:val="00D65B06"/>
    <w:rsid w:val="00D66135"/>
    <w:rsid w:val="00D6791B"/>
    <w:rsid w:val="00D70D70"/>
    <w:rsid w:val="00D7212B"/>
    <w:rsid w:val="00D72748"/>
    <w:rsid w:val="00D728D9"/>
    <w:rsid w:val="00D728DE"/>
    <w:rsid w:val="00D7587A"/>
    <w:rsid w:val="00D75C10"/>
    <w:rsid w:val="00D80F88"/>
    <w:rsid w:val="00D81346"/>
    <w:rsid w:val="00D83E9B"/>
    <w:rsid w:val="00D8588D"/>
    <w:rsid w:val="00D859E1"/>
    <w:rsid w:val="00D869B8"/>
    <w:rsid w:val="00D91B86"/>
    <w:rsid w:val="00D92B8A"/>
    <w:rsid w:val="00D937CE"/>
    <w:rsid w:val="00D93E29"/>
    <w:rsid w:val="00D946CB"/>
    <w:rsid w:val="00D9476E"/>
    <w:rsid w:val="00D95A9D"/>
    <w:rsid w:val="00D95D06"/>
    <w:rsid w:val="00D9658F"/>
    <w:rsid w:val="00D96AF9"/>
    <w:rsid w:val="00D96CF7"/>
    <w:rsid w:val="00DA00F6"/>
    <w:rsid w:val="00DA01F2"/>
    <w:rsid w:val="00DA2207"/>
    <w:rsid w:val="00DA22C5"/>
    <w:rsid w:val="00DA2889"/>
    <w:rsid w:val="00DA35FA"/>
    <w:rsid w:val="00DA438F"/>
    <w:rsid w:val="00DA6A3D"/>
    <w:rsid w:val="00DA74D3"/>
    <w:rsid w:val="00DB0E89"/>
    <w:rsid w:val="00DB1025"/>
    <w:rsid w:val="00DB2889"/>
    <w:rsid w:val="00DB329C"/>
    <w:rsid w:val="00DB36F3"/>
    <w:rsid w:val="00DB3961"/>
    <w:rsid w:val="00DB4537"/>
    <w:rsid w:val="00DB6DA0"/>
    <w:rsid w:val="00DB77B9"/>
    <w:rsid w:val="00DB7DCD"/>
    <w:rsid w:val="00DC094D"/>
    <w:rsid w:val="00DC127D"/>
    <w:rsid w:val="00DC28FE"/>
    <w:rsid w:val="00DC35E5"/>
    <w:rsid w:val="00DC496C"/>
    <w:rsid w:val="00DC5452"/>
    <w:rsid w:val="00DC6463"/>
    <w:rsid w:val="00DC6A69"/>
    <w:rsid w:val="00DC72FE"/>
    <w:rsid w:val="00DC7C56"/>
    <w:rsid w:val="00DD0B4A"/>
    <w:rsid w:val="00DD1186"/>
    <w:rsid w:val="00DD153B"/>
    <w:rsid w:val="00DD1D04"/>
    <w:rsid w:val="00DD203E"/>
    <w:rsid w:val="00DD3EFC"/>
    <w:rsid w:val="00DD4195"/>
    <w:rsid w:val="00DD6CCB"/>
    <w:rsid w:val="00DD74B8"/>
    <w:rsid w:val="00DD7C17"/>
    <w:rsid w:val="00DDB539"/>
    <w:rsid w:val="00DE0A52"/>
    <w:rsid w:val="00DE1CC1"/>
    <w:rsid w:val="00DE1DFB"/>
    <w:rsid w:val="00DE315E"/>
    <w:rsid w:val="00DE3DAF"/>
    <w:rsid w:val="00DE5371"/>
    <w:rsid w:val="00DE60B0"/>
    <w:rsid w:val="00DE6E1C"/>
    <w:rsid w:val="00DE7272"/>
    <w:rsid w:val="00DF17EA"/>
    <w:rsid w:val="00DF26CF"/>
    <w:rsid w:val="00DF5986"/>
    <w:rsid w:val="00DF6F2E"/>
    <w:rsid w:val="00E01A4C"/>
    <w:rsid w:val="00E01EE9"/>
    <w:rsid w:val="00E03FD0"/>
    <w:rsid w:val="00E040D4"/>
    <w:rsid w:val="00E05DD2"/>
    <w:rsid w:val="00E07976"/>
    <w:rsid w:val="00E10D4D"/>
    <w:rsid w:val="00E12D14"/>
    <w:rsid w:val="00E17FF2"/>
    <w:rsid w:val="00E23879"/>
    <w:rsid w:val="00E25854"/>
    <w:rsid w:val="00E25B21"/>
    <w:rsid w:val="00E25E95"/>
    <w:rsid w:val="00E268A9"/>
    <w:rsid w:val="00E26FFB"/>
    <w:rsid w:val="00E2729E"/>
    <w:rsid w:val="00E27513"/>
    <w:rsid w:val="00E279D0"/>
    <w:rsid w:val="00E27C51"/>
    <w:rsid w:val="00E27CEE"/>
    <w:rsid w:val="00E30BEC"/>
    <w:rsid w:val="00E314B4"/>
    <w:rsid w:val="00E32C41"/>
    <w:rsid w:val="00E33260"/>
    <w:rsid w:val="00E33D34"/>
    <w:rsid w:val="00E3543E"/>
    <w:rsid w:val="00E35501"/>
    <w:rsid w:val="00E37B17"/>
    <w:rsid w:val="00E40616"/>
    <w:rsid w:val="00E4104E"/>
    <w:rsid w:val="00E416BE"/>
    <w:rsid w:val="00E42C23"/>
    <w:rsid w:val="00E42EF5"/>
    <w:rsid w:val="00E440C8"/>
    <w:rsid w:val="00E454DB"/>
    <w:rsid w:val="00E456D9"/>
    <w:rsid w:val="00E45BB0"/>
    <w:rsid w:val="00E45FA4"/>
    <w:rsid w:val="00E504BD"/>
    <w:rsid w:val="00E52E2D"/>
    <w:rsid w:val="00E53F10"/>
    <w:rsid w:val="00E5562F"/>
    <w:rsid w:val="00E565A1"/>
    <w:rsid w:val="00E56DFB"/>
    <w:rsid w:val="00E56E04"/>
    <w:rsid w:val="00E57F4B"/>
    <w:rsid w:val="00E600C4"/>
    <w:rsid w:val="00E618A9"/>
    <w:rsid w:val="00E62714"/>
    <w:rsid w:val="00E62D2C"/>
    <w:rsid w:val="00E641A2"/>
    <w:rsid w:val="00E65589"/>
    <w:rsid w:val="00E65EE5"/>
    <w:rsid w:val="00E66799"/>
    <w:rsid w:val="00E66808"/>
    <w:rsid w:val="00E71B4A"/>
    <w:rsid w:val="00E71CE5"/>
    <w:rsid w:val="00E728DF"/>
    <w:rsid w:val="00E730E7"/>
    <w:rsid w:val="00E732B3"/>
    <w:rsid w:val="00E75DDB"/>
    <w:rsid w:val="00E75F94"/>
    <w:rsid w:val="00E761ED"/>
    <w:rsid w:val="00E771B3"/>
    <w:rsid w:val="00E7733D"/>
    <w:rsid w:val="00E774DD"/>
    <w:rsid w:val="00E823E9"/>
    <w:rsid w:val="00E8299A"/>
    <w:rsid w:val="00E839F6"/>
    <w:rsid w:val="00E84163"/>
    <w:rsid w:val="00E8473D"/>
    <w:rsid w:val="00E84ACD"/>
    <w:rsid w:val="00E8504E"/>
    <w:rsid w:val="00E8585C"/>
    <w:rsid w:val="00E85D1D"/>
    <w:rsid w:val="00E87111"/>
    <w:rsid w:val="00E904B4"/>
    <w:rsid w:val="00E90E17"/>
    <w:rsid w:val="00E926B8"/>
    <w:rsid w:val="00E95C9E"/>
    <w:rsid w:val="00E9609D"/>
    <w:rsid w:val="00E961F3"/>
    <w:rsid w:val="00EA1A2D"/>
    <w:rsid w:val="00EA2CD7"/>
    <w:rsid w:val="00EA2CE1"/>
    <w:rsid w:val="00EA506C"/>
    <w:rsid w:val="00EA65C9"/>
    <w:rsid w:val="00EA7E45"/>
    <w:rsid w:val="00EB286E"/>
    <w:rsid w:val="00EB493F"/>
    <w:rsid w:val="00EB50F5"/>
    <w:rsid w:val="00EB6310"/>
    <w:rsid w:val="00EB6EB8"/>
    <w:rsid w:val="00EC1B33"/>
    <w:rsid w:val="00EC27E0"/>
    <w:rsid w:val="00EC2D2A"/>
    <w:rsid w:val="00EC3606"/>
    <w:rsid w:val="00EC4606"/>
    <w:rsid w:val="00EC626E"/>
    <w:rsid w:val="00EC7F87"/>
    <w:rsid w:val="00ED0755"/>
    <w:rsid w:val="00ED0AA4"/>
    <w:rsid w:val="00ED2454"/>
    <w:rsid w:val="00ED3F4A"/>
    <w:rsid w:val="00ED4084"/>
    <w:rsid w:val="00ED5498"/>
    <w:rsid w:val="00ED644E"/>
    <w:rsid w:val="00ED71F4"/>
    <w:rsid w:val="00ED73E9"/>
    <w:rsid w:val="00ED7D05"/>
    <w:rsid w:val="00EE0307"/>
    <w:rsid w:val="00EE06B9"/>
    <w:rsid w:val="00EE22F6"/>
    <w:rsid w:val="00EE3145"/>
    <w:rsid w:val="00EE5C1C"/>
    <w:rsid w:val="00EE7F46"/>
    <w:rsid w:val="00EF0A94"/>
    <w:rsid w:val="00EF1E72"/>
    <w:rsid w:val="00EF35AD"/>
    <w:rsid w:val="00EF681F"/>
    <w:rsid w:val="00F00C1B"/>
    <w:rsid w:val="00F01C3B"/>
    <w:rsid w:val="00F037DB"/>
    <w:rsid w:val="00F03DDB"/>
    <w:rsid w:val="00F0515F"/>
    <w:rsid w:val="00F06AAD"/>
    <w:rsid w:val="00F0717D"/>
    <w:rsid w:val="00F10443"/>
    <w:rsid w:val="00F10840"/>
    <w:rsid w:val="00F10978"/>
    <w:rsid w:val="00F1148B"/>
    <w:rsid w:val="00F122A2"/>
    <w:rsid w:val="00F12E28"/>
    <w:rsid w:val="00F134A3"/>
    <w:rsid w:val="00F134A9"/>
    <w:rsid w:val="00F142D0"/>
    <w:rsid w:val="00F15ABA"/>
    <w:rsid w:val="00F163C0"/>
    <w:rsid w:val="00F16769"/>
    <w:rsid w:val="00F1753B"/>
    <w:rsid w:val="00F20170"/>
    <w:rsid w:val="00F22B70"/>
    <w:rsid w:val="00F264B5"/>
    <w:rsid w:val="00F26D10"/>
    <w:rsid w:val="00F26D79"/>
    <w:rsid w:val="00F27CE8"/>
    <w:rsid w:val="00F30BA0"/>
    <w:rsid w:val="00F3406C"/>
    <w:rsid w:val="00F346F4"/>
    <w:rsid w:val="00F3487D"/>
    <w:rsid w:val="00F36A1B"/>
    <w:rsid w:val="00F3763B"/>
    <w:rsid w:val="00F40094"/>
    <w:rsid w:val="00F422B3"/>
    <w:rsid w:val="00F4691E"/>
    <w:rsid w:val="00F46B1A"/>
    <w:rsid w:val="00F46DA9"/>
    <w:rsid w:val="00F50671"/>
    <w:rsid w:val="00F50D64"/>
    <w:rsid w:val="00F51FB0"/>
    <w:rsid w:val="00F52C0D"/>
    <w:rsid w:val="00F52D67"/>
    <w:rsid w:val="00F55B65"/>
    <w:rsid w:val="00F56309"/>
    <w:rsid w:val="00F568E4"/>
    <w:rsid w:val="00F5690C"/>
    <w:rsid w:val="00F61B3E"/>
    <w:rsid w:val="00F61DF5"/>
    <w:rsid w:val="00F62B3B"/>
    <w:rsid w:val="00F642E5"/>
    <w:rsid w:val="00F6491A"/>
    <w:rsid w:val="00F64D4D"/>
    <w:rsid w:val="00F65337"/>
    <w:rsid w:val="00F659DB"/>
    <w:rsid w:val="00F66356"/>
    <w:rsid w:val="00F66EB8"/>
    <w:rsid w:val="00F70D0A"/>
    <w:rsid w:val="00F712F8"/>
    <w:rsid w:val="00F7178C"/>
    <w:rsid w:val="00F72998"/>
    <w:rsid w:val="00F750C3"/>
    <w:rsid w:val="00F769E1"/>
    <w:rsid w:val="00F81060"/>
    <w:rsid w:val="00F82122"/>
    <w:rsid w:val="00F827F1"/>
    <w:rsid w:val="00F82BBB"/>
    <w:rsid w:val="00F83C14"/>
    <w:rsid w:val="00F84304"/>
    <w:rsid w:val="00F848B0"/>
    <w:rsid w:val="00F84DA8"/>
    <w:rsid w:val="00F85FB1"/>
    <w:rsid w:val="00F8662E"/>
    <w:rsid w:val="00F87B15"/>
    <w:rsid w:val="00F87C1F"/>
    <w:rsid w:val="00F9095C"/>
    <w:rsid w:val="00F90BA8"/>
    <w:rsid w:val="00F90D6A"/>
    <w:rsid w:val="00F915FD"/>
    <w:rsid w:val="00F94C3F"/>
    <w:rsid w:val="00F96008"/>
    <w:rsid w:val="00F960AC"/>
    <w:rsid w:val="00F96C25"/>
    <w:rsid w:val="00FA0638"/>
    <w:rsid w:val="00FA0F3C"/>
    <w:rsid w:val="00FA20FD"/>
    <w:rsid w:val="00FA3066"/>
    <w:rsid w:val="00FA33BF"/>
    <w:rsid w:val="00FA43E9"/>
    <w:rsid w:val="00FA4CB9"/>
    <w:rsid w:val="00FA704A"/>
    <w:rsid w:val="00FA71E5"/>
    <w:rsid w:val="00FA78F7"/>
    <w:rsid w:val="00FA7F2E"/>
    <w:rsid w:val="00FB113B"/>
    <w:rsid w:val="00FB1C81"/>
    <w:rsid w:val="00FB2BB5"/>
    <w:rsid w:val="00FB2F28"/>
    <w:rsid w:val="00FB48FB"/>
    <w:rsid w:val="00FB4D68"/>
    <w:rsid w:val="00FB57E4"/>
    <w:rsid w:val="00FB7436"/>
    <w:rsid w:val="00FC0DA3"/>
    <w:rsid w:val="00FC0E88"/>
    <w:rsid w:val="00FC2C4A"/>
    <w:rsid w:val="00FC3B0B"/>
    <w:rsid w:val="00FC4405"/>
    <w:rsid w:val="00FC49FC"/>
    <w:rsid w:val="00FC58D0"/>
    <w:rsid w:val="00FC6C58"/>
    <w:rsid w:val="00FD059D"/>
    <w:rsid w:val="00FD0B2F"/>
    <w:rsid w:val="00FD17D1"/>
    <w:rsid w:val="00FD23E4"/>
    <w:rsid w:val="00FD2B72"/>
    <w:rsid w:val="00FD2B7D"/>
    <w:rsid w:val="00FD50C6"/>
    <w:rsid w:val="00FD5507"/>
    <w:rsid w:val="00FD5648"/>
    <w:rsid w:val="00FD5A2E"/>
    <w:rsid w:val="00FD7E05"/>
    <w:rsid w:val="00FE03C3"/>
    <w:rsid w:val="00FE1F65"/>
    <w:rsid w:val="00FE3271"/>
    <w:rsid w:val="00FE3F8A"/>
    <w:rsid w:val="00FE5D33"/>
    <w:rsid w:val="00FE5E08"/>
    <w:rsid w:val="00FE667F"/>
    <w:rsid w:val="00FE7EC1"/>
    <w:rsid w:val="00FF03BE"/>
    <w:rsid w:val="00FF0C3E"/>
    <w:rsid w:val="00FF1C79"/>
    <w:rsid w:val="00FF244D"/>
    <w:rsid w:val="00FF27BA"/>
    <w:rsid w:val="00FF2BDC"/>
    <w:rsid w:val="00FF2D73"/>
    <w:rsid w:val="00FF47B5"/>
    <w:rsid w:val="00FF6A25"/>
    <w:rsid w:val="00FF73DD"/>
    <w:rsid w:val="01328854"/>
    <w:rsid w:val="01F9A6D9"/>
    <w:rsid w:val="0275B3C3"/>
    <w:rsid w:val="02D3D1D4"/>
    <w:rsid w:val="02DB9B9A"/>
    <w:rsid w:val="02F1F4E7"/>
    <w:rsid w:val="02F60817"/>
    <w:rsid w:val="02F65C0B"/>
    <w:rsid w:val="03A3E4F2"/>
    <w:rsid w:val="03ECAE38"/>
    <w:rsid w:val="03F5D1C6"/>
    <w:rsid w:val="041DA435"/>
    <w:rsid w:val="042ADBB9"/>
    <w:rsid w:val="04D123FA"/>
    <w:rsid w:val="05121FEC"/>
    <w:rsid w:val="051453A2"/>
    <w:rsid w:val="05764AA5"/>
    <w:rsid w:val="05917455"/>
    <w:rsid w:val="05E14491"/>
    <w:rsid w:val="06CC1BDD"/>
    <w:rsid w:val="072CE139"/>
    <w:rsid w:val="0773641A"/>
    <w:rsid w:val="07EE6E81"/>
    <w:rsid w:val="08348642"/>
    <w:rsid w:val="0849E171"/>
    <w:rsid w:val="0876E4A2"/>
    <w:rsid w:val="08B718A3"/>
    <w:rsid w:val="0966B5D8"/>
    <w:rsid w:val="097857F8"/>
    <w:rsid w:val="097FC4FF"/>
    <w:rsid w:val="09AE91D3"/>
    <w:rsid w:val="09BF6803"/>
    <w:rsid w:val="09C25FA0"/>
    <w:rsid w:val="0A071225"/>
    <w:rsid w:val="0A0FB5DF"/>
    <w:rsid w:val="0A16FB47"/>
    <w:rsid w:val="0A2D8495"/>
    <w:rsid w:val="0A35918C"/>
    <w:rsid w:val="0A3B62D1"/>
    <w:rsid w:val="0A4C232E"/>
    <w:rsid w:val="0A504D24"/>
    <w:rsid w:val="0A5AB7B3"/>
    <w:rsid w:val="0A5D711E"/>
    <w:rsid w:val="0A6DA9E1"/>
    <w:rsid w:val="0AAEEA10"/>
    <w:rsid w:val="0AB04B86"/>
    <w:rsid w:val="0ACC93F5"/>
    <w:rsid w:val="0AEEE7BF"/>
    <w:rsid w:val="0AFE8738"/>
    <w:rsid w:val="0B134224"/>
    <w:rsid w:val="0B144696"/>
    <w:rsid w:val="0B28A3CE"/>
    <w:rsid w:val="0B4E24F8"/>
    <w:rsid w:val="0B584DEF"/>
    <w:rsid w:val="0B9E3DEC"/>
    <w:rsid w:val="0BB20E3F"/>
    <w:rsid w:val="0BC07C93"/>
    <w:rsid w:val="0BDF15AB"/>
    <w:rsid w:val="0C0A615B"/>
    <w:rsid w:val="0C1D199E"/>
    <w:rsid w:val="0C370064"/>
    <w:rsid w:val="0CF75F4B"/>
    <w:rsid w:val="0CFE1835"/>
    <w:rsid w:val="0D0DDE95"/>
    <w:rsid w:val="0D322DBD"/>
    <w:rsid w:val="0D585C32"/>
    <w:rsid w:val="0D7D40EF"/>
    <w:rsid w:val="0DAFE644"/>
    <w:rsid w:val="0DC015EB"/>
    <w:rsid w:val="0EA6B7AF"/>
    <w:rsid w:val="0F71F973"/>
    <w:rsid w:val="0FB43738"/>
    <w:rsid w:val="1000D6B7"/>
    <w:rsid w:val="101ECD71"/>
    <w:rsid w:val="104E65E3"/>
    <w:rsid w:val="105E0701"/>
    <w:rsid w:val="1091E515"/>
    <w:rsid w:val="109E1C19"/>
    <w:rsid w:val="10BBE82C"/>
    <w:rsid w:val="10BBF108"/>
    <w:rsid w:val="10C3B51F"/>
    <w:rsid w:val="11321C93"/>
    <w:rsid w:val="1134A2F4"/>
    <w:rsid w:val="11A5B09E"/>
    <w:rsid w:val="11F999FC"/>
    <w:rsid w:val="123BFC79"/>
    <w:rsid w:val="1249A9E6"/>
    <w:rsid w:val="126AC424"/>
    <w:rsid w:val="1320518C"/>
    <w:rsid w:val="1382C89C"/>
    <w:rsid w:val="13B8382C"/>
    <w:rsid w:val="13CC537F"/>
    <w:rsid w:val="13D4A816"/>
    <w:rsid w:val="13FCF97C"/>
    <w:rsid w:val="142AD015"/>
    <w:rsid w:val="14A0EC60"/>
    <w:rsid w:val="14DDF71A"/>
    <w:rsid w:val="14F24BE9"/>
    <w:rsid w:val="15CA1196"/>
    <w:rsid w:val="16092FF5"/>
    <w:rsid w:val="163FD9D3"/>
    <w:rsid w:val="16514BD1"/>
    <w:rsid w:val="16986874"/>
    <w:rsid w:val="169F2158"/>
    <w:rsid w:val="16C488C3"/>
    <w:rsid w:val="179F8927"/>
    <w:rsid w:val="17A88B23"/>
    <w:rsid w:val="17D62453"/>
    <w:rsid w:val="17FC522C"/>
    <w:rsid w:val="1806CE9C"/>
    <w:rsid w:val="181FDDE4"/>
    <w:rsid w:val="18672FFF"/>
    <w:rsid w:val="18BD24E2"/>
    <w:rsid w:val="18C3937B"/>
    <w:rsid w:val="18D1CEE8"/>
    <w:rsid w:val="19525042"/>
    <w:rsid w:val="19C186BB"/>
    <w:rsid w:val="1A2FFAE5"/>
    <w:rsid w:val="1A5427B9"/>
    <w:rsid w:val="1A6C3935"/>
    <w:rsid w:val="1A98499D"/>
    <w:rsid w:val="1AB62187"/>
    <w:rsid w:val="1B2F51E8"/>
    <w:rsid w:val="1B343906"/>
    <w:rsid w:val="1B46B707"/>
    <w:rsid w:val="1BCBA94A"/>
    <w:rsid w:val="1BE75517"/>
    <w:rsid w:val="1BE856FE"/>
    <w:rsid w:val="1BEFAD4D"/>
    <w:rsid w:val="1C011DF2"/>
    <w:rsid w:val="1C8386FB"/>
    <w:rsid w:val="1C89F104"/>
    <w:rsid w:val="1CF0E4FD"/>
    <w:rsid w:val="1D2C25D5"/>
    <w:rsid w:val="1D39EBF8"/>
    <w:rsid w:val="1D80133A"/>
    <w:rsid w:val="1D96DC54"/>
    <w:rsid w:val="1DE41022"/>
    <w:rsid w:val="1EAD3CFC"/>
    <w:rsid w:val="1EDB87A3"/>
    <w:rsid w:val="1EE82006"/>
    <w:rsid w:val="1F03D09F"/>
    <w:rsid w:val="1F4150D2"/>
    <w:rsid w:val="1F6E3502"/>
    <w:rsid w:val="1FD06DC3"/>
    <w:rsid w:val="1FF7BDDD"/>
    <w:rsid w:val="20B93072"/>
    <w:rsid w:val="20C09283"/>
    <w:rsid w:val="20C3B6F7"/>
    <w:rsid w:val="20DCE3CA"/>
    <w:rsid w:val="20E46530"/>
    <w:rsid w:val="20F57CE9"/>
    <w:rsid w:val="2115BC27"/>
    <w:rsid w:val="21592A5A"/>
    <w:rsid w:val="219979CB"/>
    <w:rsid w:val="21A2F1F3"/>
    <w:rsid w:val="21BDF817"/>
    <w:rsid w:val="21F13FDB"/>
    <w:rsid w:val="227083D0"/>
    <w:rsid w:val="22C05B93"/>
    <w:rsid w:val="2308D472"/>
    <w:rsid w:val="2345A438"/>
    <w:rsid w:val="235B9E0A"/>
    <w:rsid w:val="2381E877"/>
    <w:rsid w:val="239E5AC0"/>
    <w:rsid w:val="23D0BA2C"/>
    <w:rsid w:val="243B1AFF"/>
    <w:rsid w:val="2484631E"/>
    <w:rsid w:val="25C19F1B"/>
    <w:rsid w:val="25CD842B"/>
    <w:rsid w:val="2626B505"/>
    <w:rsid w:val="264B9EE6"/>
    <w:rsid w:val="265ADDBE"/>
    <w:rsid w:val="26A67750"/>
    <w:rsid w:val="27185D36"/>
    <w:rsid w:val="27CD3653"/>
    <w:rsid w:val="28195AD4"/>
    <w:rsid w:val="282A8A60"/>
    <w:rsid w:val="283569B6"/>
    <w:rsid w:val="283FFDF7"/>
    <w:rsid w:val="2846C33B"/>
    <w:rsid w:val="285E3629"/>
    <w:rsid w:val="28713543"/>
    <w:rsid w:val="2908EDAE"/>
    <w:rsid w:val="293067D0"/>
    <w:rsid w:val="2944285F"/>
    <w:rsid w:val="2965B819"/>
    <w:rsid w:val="2974B42A"/>
    <w:rsid w:val="29A89FD6"/>
    <w:rsid w:val="29FEACA0"/>
    <w:rsid w:val="2AD97DE1"/>
    <w:rsid w:val="2AE49D89"/>
    <w:rsid w:val="2B11D3B8"/>
    <w:rsid w:val="2B7BCE09"/>
    <w:rsid w:val="2B9D63E8"/>
    <w:rsid w:val="2C008FF2"/>
    <w:rsid w:val="2C3023D9"/>
    <w:rsid w:val="2C5BECA9"/>
    <w:rsid w:val="2CC0338C"/>
    <w:rsid w:val="2CF979C2"/>
    <w:rsid w:val="2D36F0CD"/>
    <w:rsid w:val="2D46C421"/>
    <w:rsid w:val="2D6D4F0D"/>
    <w:rsid w:val="2D98D383"/>
    <w:rsid w:val="2DCE785B"/>
    <w:rsid w:val="2E48F572"/>
    <w:rsid w:val="2E987F13"/>
    <w:rsid w:val="2EA73783"/>
    <w:rsid w:val="2EC82071"/>
    <w:rsid w:val="2ED645A2"/>
    <w:rsid w:val="2F85B63E"/>
    <w:rsid w:val="2FE88EAC"/>
    <w:rsid w:val="2FE9ECFB"/>
    <w:rsid w:val="30564864"/>
    <w:rsid w:val="308CCD5E"/>
    <w:rsid w:val="315203A2"/>
    <w:rsid w:val="316D2BEA"/>
    <w:rsid w:val="3194984E"/>
    <w:rsid w:val="31C29FC7"/>
    <w:rsid w:val="326E651D"/>
    <w:rsid w:val="32BEB915"/>
    <w:rsid w:val="32F0BB24"/>
    <w:rsid w:val="337A62EA"/>
    <w:rsid w:val="3387F0B9"/>
    <w:rsid w:val="33C5E39F"/>
    <w:rsid w:val="33E307D9"/>
    <w:rsid w:val="33FD1187"/>
    <w:rsid w:val="34661EDB"/>
    <w:rsid w:val="34EE7572"/>
    <w:rsid w:val="34F87554"/>
    <w:rsid w:val="35239176"/>
    <w:rsid w:val="35789A14"/>
    <w:rsid w:val="359CC7C1"/>
    <w:rsid w:val="35B515ED"/>
    <w:rsid w:val="35EB7DC2"/>
    <w:rsid w:val="362B9536"/>
    <w:rsid w:val="36E6045B"/>
    <w:rsid w:val="36ED0849"/>
    <w:rsid w:val="370F37AC"/>
    <w:rsid w:val="3725EA82"/>
    <w:rsid w:val="3730B48C"/>
    <w:rsid w:val="3755471A"/>
    <w:rsid w:val="37679481"/>
    <w:rsid w:val="379FAD86"/>
    <w:rsid w:val="37AA2D07"/>
    <w:rsid w:val="37C47DEA"/>
    <w:rsid w:val="38588054"/>
    <w:rsid w:val="39445A96"/>
    <w:rsid w:val="3956FBB8"/>
    <w:rsid w:val="395AAAB1"/>
    <w:rsid w:val="39709D7F"/>
    <w:rsid w:val="39D60367"/>
    <w:rsid w:val="3A030805"/>
    <w:rsid w:val="3A2B8776"/>
    <w:rsid w:val="3A2F81DA"/>
    <w:rsid w:val="3A3D6433"/>
    <w:rsid w:val="3A486F56"/>
    <w:rsid w:val="3A7EF010"/>
    <w:rsid w:val="3AE9DAD7"/>
    <w:rsid w:val="3B0A3212"/>
    <w:rsid w:val="3B1A7BD7"/>
    <w:rsid w:val="3C306B74"/>
    <w:rsid w:val="3C67C4AE"/>
    <w:rsid w:val="3C6910B1"/>
    <w:rsid w:val="3CE6CE9D"/>
    <w:rsid w:val="3D257007"/>
    <w:rsid w:val="3DAE48C8"/>
    <w:rsid w:val="3DDC4A7E"/>
    <w:rsid w:val="3E1A5BB2"/>
    <w:rsid w:val="3E6B7210"/>
    <w:rsid w:val="3E823182"/>
    <w:rsid w:val="3EAE8DF0"/>
    <w:rsid w:val="3ED143BE"/>
    <w:rsid w:val="3EE4847C"/>
    <w:rsid w:val="3EEE2296"/>
    <w:rsid w:val="3F1963F1"/>
    <w:rsid w:val="3F75961D"/>
    <w:rsid w:val="3F7D3BD7"/>
    <w:rsid w:val="3F975BFC"/>
    <w:rsid w:val="400DC5E3"/>
    <w:rsid w:val="403D3473"/>
    <w:rsid w:val="409003BD"/>
    <w:rsid w:val="41224C45"/>
    <w:rsid w:val="41375731"/>
    <w:rsid w:val="416CA1F7"/>
    <w:rsid w:val="41AC5E7D"/>
    <w:rsid w:val="41D53F89"/>
    <w:rsid w:val="429D5937"/>
    <w:rsid w:val="42B82C46"/>
    <w:rsid w:val="42BCF2CB"/>
    <w:rsid w:val="42DE5378"/>
    <w:rsid w:val="43856DFC"/>
    <w:rsid w:val="438B7C67"/>
    <w:rsid w:val="43CB0AEE"/>
    <w:rsid w:val="43D0F821"/>
    <w:rsid w:val="442667B3"/>
    <w:rsid w:val="44703703"/>
    <w:rsid w:val="4484FA18"/>
    <w:rsid w:val="449245AC"/>
    <w:rsid w:val="449FC762"/>
    <w:rsid w:val="44AB0E72"/>
    <w:rsid w:val="44E37317"/>
    <w:rsid w:val="45540D08"/>
    <w:rsid w:val="45A34CE3"/>
    <w:rsid w:val="45B984A6"/>
    <w:rsid w:val="45C3F94B"/>
    <w:rsid w:val="460315F2"/>
    <w:rsid w:val="460EC6EE"/>
    <w:rsid w:val="4615A753"/>
    <w:rsid w:val="463B6832"/>
    <w:rsid w:val="46630E4E"/>
    <w:rsid w:val="467623F6"/>
    <w:rsid w:val="46CF5D18"/>
    <w:rsid w:val="472D7804"/>
    <w:rsid w:val="4776D7E3"/>
    <w:rsid w:val="478987EC"/>
    <w:rsid w:val="47A63FF8"/>
    <w:rsid w:val="47A6D247"/>
    <w:rsid w:val="47A81BD3"/>
    <w:rsid w:val="47CCA479"/>
    <w:rsid w:val="47D7109D"/>
    <w:rsid w:val="483684AF"/>
    <w:rsid w:val="486FACED"/>
    <w:rsid w:val="4891D653"/>
    <w:rsid w:val="48C51214"/>
    <w:rsid w:val="492FC160"/>
    <w:rsid w:val="495F800B"/>
    <w:rsid w:val="49B685B2"/>
    <w:rsid w:val="4A2DA6B4"/>
    <w:rsid w:val="4A48D1E7"/>
    <w:rsid w:val="4A8CF7BE"/>
    <w:rsid w:val="4B1F096C"/>
    <w:rsid w:val="4B6FEC46"/>
    <w:rsid w:val="4B703638"/>
    <w:rsid w:val="4B8DA559"/>
    <w:rsid w:val="4BB88BB0"/>
    <w:rsid w:val="4C2CE611"/>
    <w:rsid w:val="4C2EDE4F"/>
    <w:rsid w:val="4C418A53"/>
    <w:rsid w:val="4C45955B"/>
    <w:rsid w:val="4CFA4F74"/>
    <w:rsid w:val="4D104299"/>
    <w:rsid w:val="4D42CFDA"/>
    <w:rsid w:val="4DB5F3B2"/>
    <w:rsid w:val="4DBEE4FE"/>
    <w:rsid w:val="4DC62DA7"/>
    <w:rsid w:val="4DFF7F2D"/>
    <w:rsid w:val="4E147D90"/>
    <w:rsid w:val="4E8515FE"/>
    <w:rsid w:val="4E928EEF"/>
    <w:rsid w:val="4F2F7E02"/>
    <w:rsid w:val="4F3D4F70"/>
    <w:rsid w:val="4F446578"/>
    <w:rsid w:val="4F551F17"/>
    <w:rsid w:val="4F7A1392"/>
    <w:rsid w:val="4F867CC6"/>
    <w:rsid w:val="4FD0B738"/>
    <w:rsid w:val="5036A7FE"/>
    <w:rsid w:val="50A9B0FE"/>
    <w:rsid w:val="50CD5CE3"/>
    <w:rsid w:val="50F02E4B"/>
    <w:rsid w:val="50FAF762"/>
    <w:rsid w:val="512A68EF"/>
    <w:rsid w:val="513BFFD7"/>
    <w:rsid w:val="51715456"/>
    <w:rsid w:val="517419BB"/>
    <w:rsid w:val="51D08AB9"/>
    <w:rsid w:val="521AC3C8"/>
    <w:rsid w:val="52588DD5"/>
    <w:rsid w:val="52FEDED0"/>
    <w:rsid w:val="534021BD"/>
    <w:rsid w:val="53747F74"/>
    <w:rsid w:val="53B09BE9"/>
    <w:rsid w:val="54142087"/>
    <w:rsid w:val="5444FAB2"/>
    <w:rsid w:val="54463B8C"/>
    <w:rsid w:val="5479E06A"/>
    <w:rsid w:val="54A6FC27"/>
    <w:rsid w:val="54CFD3E5"/>
    <w:rsid w:val="54D55214"/>
    <w:rsid w:val="54E1F65E"/>
    <w:rsid w:val="54E373B6"/>
    <w:rsid w:val="553A9C59"/>
    <w:rsid w:val="55B3355C"/>
    <w:rsid w:val="55D31CCF"/>
    <w:rsid w:val="56258557"/>
    <w:rsid w:val="56317AE7"/>
    <w:rsid w:val="570BDA72"/>
    <w:rsid w:val="57170912"/>
    <w:rsid w:val="5766E0D8"/>
    <w:rsid w:val="57841A33"/>
    <w:rsid w:val="57A02688"/>
    <w:rsid w:val="57AF78FB"/>
    <w:rsid w:val="57E45304"/>
    <w:rsid w:val="5820706B"/>
    <w:rsid w:val="5827FD67"/>
    <w:rsid w:val="5857B6AF"/>
    <w:rsid w:val="58970CB6"/>
    <w:rsid w:val="58E0F75A"/>
    <w:rsid w:val="58E1F56A"/>
    <w:rsid w:val="5945BD20"/>
    <w:rsid w:val="5956CBE7"/>
    <w:rsid w:val="5965F993"/>
    <w:rsid w:val="598F5D4F"/>
    <w:rsid w:val="59FEA144"/>
    <w:rsid w:val="5A109AD4"/>
    <w:rsid w:val="5A2C98CD"/>
    <w:rsid w:val="5A94A578"/>
    <w:rsid w:val="5A96B480"/>
    <w:rsid w:val="5AB38691"/>
    <w:rsid w:val="5B113154"/>
    <w:rsid w:val="5B4D928E"/>
    <w:rsid w:val="5B6BD6A7"/>
    <w:rsid w:val="5BC021CE"/>
    <w:rsid w:val="5BD3EC12"/>
    <w:rsid w:val="5D3585F9"/>
    <w:rsid w:val="5D3B2760"/>
    <w:rsid w:val="5D53FEE3"/>
    <w:rsid w:val="5D6002D1"/>
    <w:rsid w:val="5D958710"/>
    <w:rsid w:val="5D9B1CD5"/>
    <w:rsid w:val="5E3199D6"/>
    <w:rsid w:val="5E90BD57"/>
    <w:rsid w:val="5EBC771D"/>
    <w:rsid w:val="5ECCA0A3"/>
    <w:rsid w:val="5FB34F1A"/>
    <w:rsid w:val="5FDA3C75"/>
    <w:rsid w:val="5FF5DBE6"/>
    <w:rsid w:val="6002ECCB"/>
    <w:rsid w:val="6019A2C8"/>
    <w:rsid w:val="60CED1BE"/>
    <w:rsid w:val="60EB91BE"/>
    <w:rsid w:val="6112DF60"/>
    <w:rsid w:val="61A78245"/>
    <w:rsid w:val="62069844"/>
    <w:rsid w:val="624F8AFC"/>
    <w:rsid w:val="625BFA95"/>
    <w:rsid w:val="62B149AB"/>
    <w:rsid w:val="62C9E62B"/>
    <w:rsid w:val="636A392C"/>
    <w:rsid w:val="639164CD"/>
    <w:rsid w:val="63DB0462"/>
    <w:rsid w:val="64153763"/>
    <w:rsid w:val="6452E351"/>
    <w:rsid w:val="6536141F"/>
    <w:rsid w:val="65536416"/>
    <w:rsid w:val="65691BD9"/>
    <w:rsid w:val="659BFA6B"/>
    <w:rsid w:val="65ACF4F2"/>
    <w:rsid w:val="65C27569"/>
    <w:rsid w:val="65F546FE"/>
    <w:rsid w:val="660E38DD"/>
    <w:rsid w:val="661BBD9C"/>
    <w:rsid w:val="6637E727"/>
    <w:rsid w:val="664D7F04"/>
    <w:rsid w:val="665ABC3A"/>
    <w:rsid w:val="6731B3F3"/>
    <w:rsid w:val="674582B6"/>
    <w:rsid w:val="67F94736"/>
    <w:rsid w:val="67FB32B6"/>
    <w:rsid w:val="6855BE31"/>
    <w:rsid w:val="686A26B1"/>
    <w:rsid w:val="688AB375"/>
    <w:rsid w:val="68B7B3DB"/>
    <w:rsid w:val="68E2EA17"/>
    <w:rsid w:val="68F33B4E"/>
    <w:rsid w:val="69414268"/>
    <w:rsid w:val="6954B7BB"/>
    <w:rsid w:val="695E8AEB"/>
    <w:rsid w:val="6986A8B9"/>
    <w:rsid w:val="698C6BE8"/>
    <w:rsid w:val="69DF9776"/>
    <w:rsid w:val="69E22D51"/>
    <w:rsid w:val="69E425D2"/>
    <w:rsid w:val="6A66D3FC"/>
    <w:rsid w:val="6AA53C56"/>
    <w:rsid w:val="6ACEE737"/>
    <w:rsid w:val="6AD579FC"/>
    <w:rsid w:val="6AE7D73A"/>
    <w:rsid w:val="6AF5E16F"/>
    <w:rsid w:val="6BB0CC60"/>
    <w:rsid w:val="6BB9498C"/>
    <w:rsid w:val="6C026F85"/>
    <w:rsid w:val="6C0A74F5"/>
    <w:rsid w:val="6C2AE44F"/>
    <w:rsid w:val="6C477EA1"/>
    <w:rsid w:val="6C6B0699"/>
    <w:rsid w:val="6CEE65C1"/>
    <w:rsid w:val="6CF87EB6"/>
    <w:rsid w:val="6D0EB10C"/>
    <w:rsid w:val="6D933467"/>
    <w:rsid w:val="6DE4F7B8"/>
    <w:rsid w:val="6DF7EE03"/>
    <w:rsid w:val="6E4B9080"/>
    <w:rsid w:val="6E81E041"/>
    <w:rsid w:val="6E88A92C"/>
    <w:rsid w:val="6E98B1A9"/>
    <w:rsid w:val="6E9BFC85"/>
    <w:rsid w:val="6EED563F"/>
    <w:rsid w:val="6F02D109"/>
    <w:rsid w:val="6F07F799"/>
    <w:rsid w:val="6F406A36"/>
    <w:rsid w:val="6F501051"/>
    <w:rsid w:val="6F7CC483"/>
    <w:rsid w:val="6FF9E9CB"/>
    <w:rsid w:val="70181271"/>
    <w:rsid w:val="7035D6D5"/>
    <w:rsid w:val="703C76FE"/>
    <w:rsid w:val="7061D2D2"/>
    <w:rsid w:val="709BB297"/>
    <w:rsid w:val="70AA1216"/>
    <w:rsid w:val="70BF7758"/>
    <w:rsid w:val="70EB6D24"/>
    <w:rsid w:val="7126D3D4"/>
    <w:rsid w:val="712BDFCF"/>
    <w:rsid w:val="718B1E70"/>
    <w:rsid w:val="719B6818"/>
    <w:rsid w:val="71B0FE7A"/>
    <w:rsid w:val="7222E2A3"/>
    <w:rsid w:val="723B65D7"/>
    <w:rsid w:val="723BE81D"/>
    <w:rsid w:val="724ADDFF"/>
    <w:rsid w:val="7270EE42"/>
    <w:rsid w:val="727369F5"/>
    <w:rsid w:val="72756F29"/>
    <w:rsid w:val="72B5C399"/>
    <w:rsid w:val="732DB573"/>
    <w:rsid w:val="73370C95"/>
    <w:rsid w:val="7356F8AF"/>
    <w:rsid w:val="7367DD80"/>
    <w:rsid w:val="73D54AF3"/>
    <w:rsid w:val="74284B8D"/>
    <w:rsid w:val="742FD3CD"/>
    <w:rsid w:val="74399EAA"/>
    <w:rsid w:val="744736FB"/>
    <w:rsid w:val="75397736"/>
    <w:rsid w:val="753C61CE"/>
    <w:rsid w:val="75603F9F"/>
    <w:rsid w:val="75E9F246"/>
    <w:rsid w:val="764D5F0D"/>
    <w:rsid w:val="76587D66"/>
    <w:rsid w:val="76651BB0"/>
    <w:rsid w:val="76D22381"/>
    <w:rsid w:val="76D26F2C"/>
    <w:rsid w:val="7728F10E"/>
    <w:rsid w:val="772EAB00"/>
    <w:rsid w:val="7734DD3F"/>
    <w:rsid w:val="777C37BD"/>
    <w:rsid w:val="77A050B2"/>
    <w:rsid w:val="786DB827"/>
    <w:rsid w:val="789CCB96"/>
    <w:rsid w:val="79168E2D"/>
    <w:rsid w:val="799CD89A"/>
    <w:rsid w:val="79EA41FC"/>
    <w:rsid w:val="7A0050A7"/>
    <w:rsid w:val="7A9CCA61"/>
    <w:rsid w:val="7ACCCCE6"/>
    <w:rsid w:val="7AF0C542"/>
    <w:rsid w:val="7AF76BE9"/>
    <w:rsid w:val="7B830ED9"/>
    <w:rsid w:val="7C109473"/>
    <w:rsid w:val="7CC037F9"/>
    <w:rsid w:val="7CDD2187"/>
    <w:rsid w:val="7D578A96"/>
    <w:rsid w:val="7D8235FF"/>
    <w:rsid w:val="7DB3D25F"/>
    <w:rsid w:val="7DD22602"/>
    <w:rsid w:val="7DFB0DAA"/>
    <w:rsid w:val="7E64C5BF"/>
    <w:rsid w:val="7E6661EF"/>
    <w:rsid w:val="7EC25B4B"/>
    <w:rsid w:val="7ECC6E5D"/>
    <w:rsid w:val="7EFBAB87"/>
    <w:rsid w:val="7F0811D7"/>
    <w:rsid w:val="7F5EDEAC"/>
    <w:rsid w:val="7F81814F"/>
    <w:rsid w:val="7FE9A240"/>
  </w:rsids>
  <m:mathPr>
    <m:mathFont m:val="Cambria Math"/>
    <m:brkBin m:val="before"/>
    <m:brkBinSub m:val="--"/>
    <m:smallFrac/>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563938"/>
  <w15:docId w15:val="{4CFB18D4-9302-40D6-BA54-49C4514B0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77D98"/>
    <w:pPr>
      <w:spacing w:before="60" w:after="60" w:line="240" w:lineRule="auto"/>
    </w:pPr>
    <w:rPr>
      <w:rFonts w:ascii="Arial" w:eastAsia="Times New Roman" w:hAnsi="Arial" w:cs="Times New Roman"/>
      <w:sz w:val="20"/>
      <w:szCs w:val="20"/>
    </w:rPr>
  </w:style>
  <w:style w:type="paragraph" w:styleId="Nadpis1">
    <w:name w:val="heading 1"/>
    <w:aliases w:val="Char"/>
    <w:basedOn w:val="Normlny"/>
    <w:next w:val="Normlny"/>
    <w:link w:val="Nadpis1Char"/>
    <w:uiPriority w:val="9"/>
    <w:qFormat/>
    <w:rsid w:val="00B3255D"/>
    <w:pPr>
      <w:keepNext/>
      <w:keepLines/>
      <w:numPr>
        <w:numId w:val="28"/>
      </w:numPr>
      <w:spacing w:before="240" w:after="240"/>
      <w:outlineLvl w:val="0"/>
    </w:pPr>
    <w:rPr>
      <w:rFonts w:ascii="Calibri Light" w:eastAsiaTheme="majorEastAsia" w:hAnsi="Calibri Light" w:cs="Arial"/>
      <w:bCs/>
      <w:color w:val="00B0F0"/>
      <w:sz w:val="36"/>
      <w:szCs w:val="28"/>
      <w:lang w:val="en-GB"/>
    </w:rPr>
  </w:style>
  <w:style w:type="paragraph" w:styleId="Nadpis2">
    <w:name w:val="heading 2"/>
    <w:basedOn w:val="Nadpis1"/>
    <w:next w:val="Normlny"/>
    <w:link w:val="Nadpis2Char"/>
    <w:autoRedefine/>
    <w:uiPriority w:val="9"/>
    <w:unhideWhenUsed/>
    <w:qFormat/>
    <w:rsid w:val="00B50180"/>
    <w:pPr>
      <w:numPr>
        <w:ilvl w:val="1"/>
      </w:numPr>
      <w:spacing w:before="360" w:after="120"/>
      <w:ind w:left="432"/>
      <w:outlineLvl w:val="1"/>
    </w:pPr>
    <w:rPr>
      <w:sz w:val="22"/>
    </w:rPr>
  </w:style>
  <w:style w:type="paragraph" w:styleId="Nadpis3">
    <w:name w:val="heading 3"/>
    <w:basedOn w:val="Nadpis2"/>
    <w:next w:val="Normlny"/>
    <w:link w:val="Nadpis3Char"/>
    <w:uiPriority w:val="9"/>
    <w:unhideWhenUsed/>
    <w:qFormat/>
    <w:rsid w:val="00756D5B"/>
    <w:pPr>
      <w:numPr>
        <w:ilvl w:val="2"/>
      </w:numPr>
      <w:ind w:left="1212"/>
      <w:outlineLvl w:val="2"/>
    </w:pPr>
    <w:rPr>
      <w:sz w:val="20"/>
    </w:rPr>
  </w:style>
  <w:style w:type="paragraph" w:styleId="Nadpis4">
    <w:name w:val="heading 4"/>
    <w:basedOn w:val="Nadpis3"/>
    <w:next w:val="Normlny"/>
    <w:link w:val="Nadpis4Char"/>
    <w:uiPriority w:val="9"/>
    <w:unhideWhenUsed/>
    <w:qFormat/>
    <w:rsid w:val="00DC094D"/>
    <w:pPr>
      <w:numPr>
        <w:ilvl w:val="3"/>
      </w:numPr>
      <w:ind w:left="1356"/>
      <w:outlineLvl w:val="3"/>
    </w:pPr>
    <w:rPr>
      <w:b/>
      <w:i/>
    </w:rPr>
  </w:style>
  <w:style w:type="paragraph" w:styleId="Nadpis5">
    <w:name w:val="heading 5"/>
    <w:basedOn w:val="Normlny"/>
    <w:next w:val="Normlny"/>
    <w:link w:val="Nadpis5Char"/>
    <w:uiPriority w:val="9"/>
    <w:unhideWhenUsed/>
    <w:qFormat/>
    <w:rsid w:val="00F87C1F"/>
    <w:pPr>
      <w:keepNext/>
      <w:keepLines/>
      <w:spacing w:before="200"/>
      <w:ind w:left="1008" w:hanging="1008"/>
      <w:outlineLvl w:val="4"/>
    </w:pPr>
    <w:rPr>
      <w:rFonts w:ascii="Cambria" w:hAnsi="Cambria"/>
      <w:color w:val="16505E"/>
      <w:lang w:val="en-US"/>
    </w:rPr>
  </w:style>
  <w:style w:type="paragraph" w:styleId="Nadpis6">
    <w:name w:val="heading 6"/>
    <w:basedOn w:val="Normlny"/>
    <w:next w:val="Normlny"/>
    <w:link w:val="Nadpis6Char"/>
    <w:uiPriority w:val="9"/>
    <w:unhideWhenUsed/>
    <w:qFormat/>
    <w:rsid w:val="00F87C1F"/>
    <w:pPr>
      <w:keepNext/>
      <w:keepLines/>
      <w:spacing w:before="200"/>
      <w:ind w:left="1152" w:hanging="1152"/>
      <w:outlineLvl w:val="5"/>
    </w:pPr>
    <w:rPr>
      <w:rFonts w:ascii="Cambria" w:hAnsi="Cambria"/>
      <w:i/>
      <w:iCs/>
      <w:color w:val="16505E"/>
      <w:lang w:val="en-US"/>
    </w:rPr>
  </w:style>
  <w:style w:type="paragraph" w:styleId="Nadpis7">
    <w:name w:val="heading 7"/>
    <w:basedOn w:val="Normlny"/>
    <w:next w:val="Normlny"/>
    <w:link w:val="Nadpis7Char"/>
    <w:uiPriority w:val="9"/>
    <w:unhideWhenUsed/>
    <w:qFormat/>
    <w:rsid w:val="00F87C1F"/>
    <w:pPr>
      <w:keepNext/>
      <w:keepLines/>
      <w:spacing w:before="200"/>
      <w:ind w:left="1296" w:hanging="1296"/>
      <w:outlineLvl w:val="6"/>
    </w:pPr>
    <w:rPr>
      <w:rFonts w:ascii="Cambria" w:hAnsi="Cambria"/>
      <w:i/>
      <w:iCs/>
      <w:color w:val="404040"/>
      <w:lang w:val="en-US"/>
    </w:rPr>
  </w:style>
  <w:style w:type="paragraph" w:styleId="Nadpis8">
    <w:name w:val="heading 8"/>
    <w:basedOn w:val="Normlny"/>
    <w:next w:val="Normlny"/>
    <w:link w:val="Nadpis8Char"/>
    <w:uiPriority w:val="9"/>
    <w:unhideWhenUsed/>
    <w:qFormat/>
    <w:rsid w:val="00F87C1F"/>
    <w:pPr>
      <w:keepNext/>
      <w:keepLines/>
      <w:spacing w:before="200"/>
      <w:ind w:left="1440" w:hanging="1440"/>
      <w:outlineLvl w:val="7"/>
    </w:pPr>
    <w:rPr>
      <w:rFonts w:ascii="Cambria" w:hAnsi="Cambria"/>
      <w:color w:val="2DA2BF"/>
      <w:lang w:val="en-US"/>
    </w:rPr>
  </w:style>
  <w:style w:type="paragraph" w:styleId="Nadpis9">
    <w:name w:val="heading 9"/>
    <w:basedOn w:val="Normlny"/>
    <w:next w:val="Normlny"/>
    <w:link w:val="Nadpis9Char"/>
    <w:uiPriority w:val="9"/>
    <w:unhideWhenUsed/>
    <w:qFormat/>
    <w:rsid w:val="00F87C1F"/>
    <w:pPr>
      <w:keepNext/>
      <w:keepLines/>
      <w:spacing w:before="200"/>
      <w:ind w:left="1584" w:hanging="1584"/>
      <w:outlineLvl w:val="8"/>
    </w:pPr>
    <w:rPr>
      <w:rFonts w:ascii="Cambria" w:hAnsi="Cambria"/>
      <w:i/>
      <w:iCs/>
      <w:color w:val="404040"/>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Char Char"/>
    <w:basedOn w:val="Predvolenpsmoodseku"/>
    <w:link w:val="Nadpis1"/>
    <w:uiPriority w:val="9"/>
    <w:rsid w:val="00B3255D"/>
    <w:rPr>
      <w:rFonts w:ascii="Calibri Light" w:eastAsiaTheme="majorEastAsia" w:hAnsi="Calibri Light" w:cs="Arial"/>
      <w:bCs/>
      <w:color w:val="00B0F0"/>
      <w:sz w:val="36"/>
      <w:szCs w:val="28"/>
      <w:lang w:val="en-GB"/>
    </w:rPr>
  </w:style>
  <w:style w:type="character" w:customStyle="1" w:styleId="Nadpis2Char">
    <w:name w:val="Nadpis 2 Char"/>
    <w:basedOn w:val="Predvolenpsmoodseku"/>
    <w:link w:val="Nadpis2"/>
    <w:uiPriority w:val="9"/>
    <w:rsid w:val="00B50180"/>
    <w:rPr>
      <w:rFonts w:ascii="Calibri Light" w:eastAsiaTheme="majorEastAsia" w:hAnsi="Calibri Light" w:cs="Arial"/>
      <w:bCs/>
      <w:color w:val="00B0F0"/>
      <w:szCs w:val="28"/>
      <w:lang w:val="en-GB"/>
    </w:rPr>
  </w:style>
  <w:style w:type="character" w:customStyle="1" w:styleId="Nadpis3Char">
    <w:name w:val="Nadpis 3 Char"/>
    <w:basedOn w:val="Predvolenpsmoodseku"/>
    <w:link w:val="Nadpis3"/>
    <w:uiPriority w:val="9"/>
    <w:rsid w:val="00756D5B"/>
    <w:rPr>
      <w:rFonts w:ascii="Calibri Light" w:eastAsiaTheme="majorEastAsia" w:hAnsi="Calibri Light" w:cs="Arial"/>
      <w:bCs/>
      <w:color w:val="00B0F0"/>
      <w:sz w:val="20"/>
      <w:szCs w:val="28"/>
      <w:lang w:val="en-GB"/>
    </w:rPr>
  </w:style>
  <w:style w:type="character" w:customStyle="1" w:styleId="Nadpis4Char">
    <w:name w:val="Nadpis 4 Char"/>
    <w:basedOn w:val="Predvolenpsmoodseku"/>
    <w:link w:val="Nadpis4"/>
    <w:uiPriority w:val="9"/>
    <w:rsid w:val="00DC094D"/>
    <w:rPr>
      <w:rFonts w:ascii="Calibri Light" w:eastAsiaTheme="majorEastAsia" w:hAnsi="Calibri Light" w:cs="Arial"/>
      <w:b/>
      <w:bCs/>
      <w:i/>
      <w:color w:val="00B0F0"/>
      <w:sz w:val="20"/>
      <w:szCs w:val="28"/>
      <w:lang w:val="en-GB"/>
    </w:rPr>
  </w:style>
  <w:style w:type="character" w:customStyle="1" w:styleId="Nadpis5Char">
    <w:name w:val="Nadpis 5 Char"/>
    <w:basedOn w:val="Predvolenpsmoodseku"/>
    <w:link w:val="Nadpis5"/>
    <w:uiPriority w:val="9"/>
    <w:rsid w:val="00F87C1F"/>
    <w:rPr>
      <w:rFonts w:ascii="Cambria" w:eastAsia="Times New Roman" w:hAnsi="Cambria" w:cs="Times New Roman"/>
      <w:color w:val="16505E"/>
      <w:sz w:val="20"/>
      <w:szCs w:val="20"/>
      <w:lang w:val="en-US"/>
    </w:rPr>
  </w:style>
  <w:style w:type="character" w:customStyle="1" w:styleId="Nadpis6Char">
    <w:name w:val="Nadpis 6 Char"/>
    <w:basedOn w:val="Predvolenpsmoodseku"/>
    <w:link w:val="Nadpis6"/>
    <w:uiPriority w:val="9"/>
    <w:rsid w:val="00F87C1F"/>
    <w:rPr>
      <w:rFonts w:ascii="Cambria" w:eastAsia="Times New Roman" w:hAnsi="Cambria" w:cs="Times New Roman"/>
      <w:i/>
      <w:iCs/>
      <w:color w:val="16505E"/>
      <w:sz w:val="20"/>
      <w:szCs w:val="20"/>
      <w:lang w:val="en-US"/>
    </w:rPr>
  </w:style>
  <w:style w:type="character" w:customStyle="1" w:styleId="Nadpis7Char">
    <w:name w:val="Nadpis 7 Char"/>
    <w:basedOn w:val="Predvolenpsmoodseku"/>
    <w:link w:val="Nadpis7"/>
    <w:uiPriority w:val="9"/>
    <w:rsid w:val="00F87C1F"/>
    <w:rPr>
      <w:rFonts w:ascii="Cambria" w:eastAsia="Times New Roman" w:hAnsi="Cambria" w:cs="Times New Roman"/>
      <w:i/>
      <w:iCs/>
      <w:color w:val="404040"/>
      <w:sz w:val="20"/>
      <w:szCs w:val="20"/>
      <w:lang w:val="en-US"/>
    </w:rPr>
  </w:style>
  <w:style w:type="character" w:customStyle="1" w:styleId="Nadpis8Char">
    <w:name w:val="Nadpis 8 Char"/>
    <w:basedOn w:val="Predvolenpsmoodseku"/>
    <w:link w:val="Nadpis8"/>
    <w:uiPriority w:val="9"/>
    <w:rsid w:val="00F87C1F"/>
    <w:rPr>
      <w:rFonts w:ascii="Cambria" w:eastAsia="Times New Roman" w:hAnsi="Cambria" w:cs="Times New Roman"/>
      <w:color w:val="2DA2BF"/>
      <w:sz w:val="20"/>
      <w:szCs w:val="20"/>
      <w:lang w:val="en-US"/>
    </w:rPr>
  </w:style>
  <w:style w:type="character" w:customStyle="1" w:styleId="Nadpis9Char">
    <w:name w:val="Nadpis 9 Char"/>
    <w:basedOn w:val="Predvolenpsmoodseku"/>
    <w:link w:val="Nadpis9"/>
    <w:uiPriority w:val="9"/>
    <w:rsid w:val="00F87C1F"/>
    <w:rPr>
      <w:rFonts w:ascii="Cambria" w:eastAsia="Times New Roman" w:hAnsi="Cambria" w:cs="Times New Roman"/>
      <w:i/>
      <w:iCs/>
      <w:color w:val="404040"/>
      <w:sz w:val="20"/>
      <w:szCs w:val="20"/>
      <w:lang w:val="en-US"/>
    </w:rPr>
  </w:style>
  <w:style w:type="paragraph" w:styleId="Hlavika">
    <w:name w:val="header"/>
    <w:aliases w:val="Header x,h,AC Brand Left,AC Brand,Alt Header,ho,header odd"/>
    <w:basedOn w:val="Normlny"/>
    <w:link w:val="HlavikaChar"/>
    <w:unhideWhenUsed/>
    <w:rsid w:val="00E35501"/>
    <w:pPr>
      <w:tabs>
        <w:tab w:val="center" w:pos="4536"/>
        <w:tab w:val="right" w:pos="9072"/>
      </w:tabs>
    </w:pPr>
  </w:style>
  <w:style w:type="character" w:customStyle="1" w:styleId="HlavikaChar">
    <w:name w:val="Hlavička Char"/>
    <w:aliases w:val="Header x Char,h Char,AC Brand Left Char,AC Brand Char,Alt Header Char,ho Char,header odd Char"/>
    <w:basedOn w:val="Predvolenpsmoodseku"/>
    <w:link w:val="Hlavika"/>
    <w:uiPriority w:val="99"/>
    <w:semiHidden/>
    <w:rsid w:val="00E35501"/>
  </w:style>
  <w:style w:type="paragraph" w:styleId="Pta">
    <w:name w:val="footer"/>
    <w:aliases w:val="proposal text"/>
    <w:basedOn w:val="Normlny"/>
    <w:link w:val="PtaChar"/>
    <w:uiPriority w:val="99"/>
    <w:unhideWhenUsed/>
    <w:rsid w:val="00E35501"/>
    <w:pPr>
      <w:tabs>
        <w:tab w:val="center" w:pos="4536"/>
        <w:tab w:val="right" w:pos="9072"/>
      </w:tabs>
    </w:pPr>
  </w:style>
  <w:style w:type="character" w:customStyle="1" w:styleId="PtaChar">
    <w:name w:val="Päta Char"/>
    <w:aliases w:val="proposal text Char"/>
    <w:basedOn w:val="Predvolenpsmoodseku"/>
    <w:link w:val="Pta"/>
    <w:uiPriority w:val="99"/>
    <w:rsid w:val="00E35501"/>
  </w:style>
  <w:style w:type="character" w:styleId="slostrany">
    <w:name w:val="page number"/>
    <w:basedOn w:val="Predvolenpsmoodseku"/>
    <w:rsid w:val="00E35501"/>
  </w:style>
  <w:style w:type="paragraph" w:styleId="Textbubliny">
    <w:name w:val="Balloon Text"/>
    <w:basedOn w:val="Normlny"/>
    <w:link w:val="TextbublinyChar"/>
    <w:uiPriority w:val="99"/>
    <w:semiHidden/>
    <w:unhideWhenUsed/>
    <w:rsid w:val="00E35501"/>
    <w:rPr>
      <w:rFonts w:ascii="Tahoma" w:hAnsi="Tahoma" w:cs="Tahoma"/>
      <w:sz w:val="16"/>
      <w:szCs w:val="16"/>
    </w:rPr>
  </w:style>
  <w:style w:type="character" w:customStyle="1" w:styleId="TextbublinyChar">
    <w:name w:val="Text bubliny Char"/>
    <w:basedOn w:val="Predvolenpsmoodseku"/>
    <w:link w:val="Textbubliny"/>
    <w:uiPriority w:val="99"/>
    <w:semiHidden/>
    <w:rsid w:val="00E35501"/>
    <w:rPr>
      <w:rFonts w:ascii="Tahoma" w:hAnsi="Tahoma" w:cs="Tahoma"/>
      <w:sz w:val="16"/>
      <w:szCs w:val="16"/>
    </w:rPr>
  </w:style>
  <w:style w:type="paragraph" w:customStyle="1" w:styleId="BodyTable">
    <w:name w:val="BodyTable"/>
    <w:basedOn w:val="Normlny"/>
    <w:rsid w:val="00E35501"/>
    <w:pPr>
      <w:keepLines/>
      <w:spacing w:before="24" w:after="24"/>
    </w:pPr>
    <w:rPr>
      <w:rFonts w:ascii="Times New Roman" w:hAnsi="Times New Roman"/>
    </w:rPr>
  </w:style>
  <w:style w:type="paragraph" w:customStyle="1" w:styleId="content">
    <w:name w:val="content"/>
    <w:basedOn w:val="Normlny"/>
    <w:rsid w:val="00E35501"/>
    <w:pPr>
      <w:jc w:val="both"/>
    </w:pPr>
    <w:rPr>
      <w:b/>
      <w:bCs/>
      <w:caps/>
      <w:sz w:val="36"/>
    </w:rPr>
  </w:style>
  <w:style w:type="paragraph" w:customStyle="1" w:styleId="DocumentName">
    <w:name w:val="Document Name"/>
    <w:basedOn w:val="Normlny"/>
    <w:rsid w:val="00E35501"/>
    <w:pPr>
      <w:spacing w:before="120" w:after="120"/>
      <w:jc w:val="center"/>
    </w:pPr>
    <w:rPr>
      <w:b/>
      <w:sz w:val="48"/>
    </w:rPr>
  </w:style>
  <w:style w:type="paragraph" w:styleId="truktradokumentu">
    <w:name w:val="Document Map"/>
    <w:basedOn w:val="Normlny"/>
    <w:link w:val="truktradokumentuChar"/>
    <w:uiPriority w:val="99"/>
    <w:semiHidden/>
    <w:unhideWhenUsed/>
    <w:rsid w:val="00E35501"/>
    <w:rPr>
      <w:rFonts w:ascii="Tahoma" w:hAnsi="Tahoma" w:cs="Tahoma"/>
      <w:sz w:val="16"/>
      <w:szCs w:val="16"/>
    </w:rPr>
  </w:style>
  <w:style w:type="character" w:customStyle="1" w:styleId="truktradokumentuChar">
    <w:name w:val="Štruktúra dokumentu Char"/>
    <w:basedOn w:val="Predvolenpsmoodseku"/>
    <w:link w:val="truktradokumentu"/>
    <w:uiPriority w:val="99"/>
    <w:semiHidden/>
    <w:rsid w:val="00E35501"/>
    <w:rPr>
      <w:rFonts w:ascii="Tahoma" w:eastAsia="Times New Roman" w:hAnsi="Tahoma" w:cs="Tahoma"/>
      <w:sz w:val="16"/>
      <w:szCs w:val="16"/>
      <w:lang w:val="en-US"/>
    </w:rPr>
  </w:style>
  <w:style w:type="table" w:customStyle="1" w:styleId="Mriekatabukysvetl1">
    <w:name w:val="Mriežka tabuľky – svetlá1"/>
    <w:basedOn w:val="Normlnatabuka"/>
    <w:uiPriority w:val="40"/>
    <w:rsid w:val="00BB540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Mriekatabuky">
    <w:name w:val="Table Grid"/>
    <w:basedOn w:val="Normlnatabuka"/>
    <w:uiPriority w:val="59"/>
    <w:rsid w:val="00E355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aliases w:val="body,Odsek zoznamu2,Odsek"/>
    <w:basedOn w:val="Normlny"/>
    <w:link w:val="OdsekzoznamuChar"/>
    <w:uiPriority w:val="34"/>
    <w:qFormat/>
    <w:rsid w:val="00E35501"/>
    <w:pPr>
      <w:ind w:left="720"/>
      <w:contextualSpacing/>
    </w:pPr>
  </w:style>
  <w:style w:type="character" w:customStyle="1" w:styleId="OdsekzoznamuChar">
    <w:name w:val="Odsek zoznamu Char"/>
    <w:aliases w:val="body Char,Odsek zoznamu2 Char,Odsek Char"/>
    <w:basedOn w:val="Predvolenpsmoodseku"/>
    <w:link w:val="Odsekzoznamu"/>
    <w:uiPriority w:val="34"/>
    <w:locked/>
    <w:rsid w:val="00F87C1F"/>
    <w:rPr>
      <w:rFonts w:ascii="Arial" w:eastAsia="Times New Roman" w:hAnsi="Arial" w:cs="Times New Roman"/>
      <w:sz w:val="20"/>
      <w:szCs w:val="20"/>
    </w:rPr>
  </w:style>
  <w:style w:type="paragraph" w:styleId="Popis">
    <w:name w:val="caption"/>
    <w:aliases w:val="Caption - Centre Graphic,fighead2,0-Beskrivning,Caption Char,Caption Char1 Char,Caption Char Char Char,Caption Char1 Char Char Char,Caption Char Char Char Char Char,Caption - Centre Graphic Char Char Char Char Char"/>
    <w:basedOn w:val="Normlny"/>
    <w:next w:val="Normlny"/>
    <w:link w:val="PopisChar"/>
    <w:unhideWhenUsed/>
    <w:qFormat/>
    <w:rsid w:val="00E35501"/>
    <w:pPr>
      <w:spacing w:after="200"/>
      <w:jc w:val="center"/>
    </w:pPr>
    <w:rPr>
      <w:b/>
      <w:bCs/>
      <w:sz w:val="18"/>
      <w:szCs w:val="18"/>
      <w:lang w:val="en-GB"/>
    </w:rPr>
  </w:style>
  <w:style w:type="character" w:customStyle="1" w:styleId="PopisChar">
    <w:name w:val="Popis Char"/>
    <w:aliases w:val="Caption - Centre Graphic Char,fighead2 Char,0-Beskrivning Char,Caption Char Char,Caption Char1 Char Char,Caption Char Char Char Char,Caption Char1 Char Char Char Char,Caption Char Char Char Char Char Char"/>
    <w:basedOn w:val="Predvolenpsmoodseku"/>
    <w:link w:val="Popis"/>
    <w:rsid w:val="005D6787"/>
    <w:rPr>
      <w:rFonts w:eastAsia="Times New Roman" w:cs="Times New Roman"/>
      <w:b/>
      <w:bCs/>
      <w:sz w:val="18"/>
      <w:szCs w:val="18"/>
      <w:lang w:val="en-GB"/>
    </w:rPr>
  </w:style>
  <w:style w:type="paragraph" w:styleId="Obsah4">
    <w:name w:val="toc 4"/>
    <w:basedOn w:val="Normlny"/>
    <w:next w:val="Normlny"/>
    <w:autoRedefine/>
    <w:uiPriority w:val="39"/>
    <w:unhideWhenUsed/>
    <w:rsid w:val="00DD0B4A"/>
    <w:pPr>
      <w:tabs>
        <w:tab w:val="left" w:pos="1760"/>
        <w:tab w:val="right" w:leader="dot" w:pos="9016"/>
      </w:tabs>
      <w:spacing w:after="100"/>
      <w:ind w:left="851"/>
    </w:pPr>
  </w:style>
  <w:style w:type="paragraph" w:styleId="Obsah1">
    <w:name w:val="toc 1"/>
    <w:basedOn w:val="Normlny"/>
    <w:next w:val="Normlny"/>
    <w:autoRedefine/>
    <w:uiPriority w:val="39"/>
    <w:unhideWhenUsed/>
    <w:rsid w:val="00D15F78"/>
    <w:pPr>
      <w:tabs>
        <w:tab w:val="left" w:pos="567"/>
        <w:tab w:val="right" w:leader="dot" w:pos="9016"/>
      </w:tabs>
      <w:spacing w:after="100"/>
    </w:pPr>
    <w:rPr>
      <w:rFonts w:cs="Arial"/>
      <w:b/>
      <w:sz w:val="24"/>
    </w:rPr>
  </w:style>
  <w:style w:type="paragraph" w:styleId="Obsah3">
    <w:name w:val="toc 3"/>
    <w:basedOn w:val="Normlny"/>
    <w:next w:val="Normlny"/>
    <w:autoRedefine/>
    <w:uiPriority w:val="39"/>
    <w:unhideWhenUsed/>
    <w:rsid w:val="00DD0B4A"/>
    <w:pPr>
      <w:tabs>
        <w:tab w:val="left" w:pos="1320"/>
        <w:tab w:val="right" w:leader="dot" w:pos="9016"/>
      </w:tabs>
      <w:spacing w:after="100"/>
      <w:ind w:left="567"/>
    </w:pPr>
  </w:style>
  <w:style w:type="paragraph" w:styleId="Obsah2">
    <w:name w:val="toc 2"/>
    <w:basedOn w:val="Normlny"/>
    <w:next w:val="Normlny"/>
    <w:autoRedefine/>
    <w:uiPriority w:val="39"/>
    <w:unhideWhenUsed/>
    <w:rsid w:val="00D15F78"/>
    <w:pPr>
      <w:tabs>
        <w:tab w:val="left" w:pos="880"/>
        <w:tab w:val="right" w:leader="dot" w:pos="9016"/>
      </w:tabs>
      <w:spacing w:after="100"/>
      <w:ind w:left="284"/>
    </w:pPr>
    <w:rPr>
      <w:i/>
    </w:rPr>
  </w:style>
  <w:style w:type="character" w:styleId="Hypertextovprepojenie">
    <w:name w:val="Hyperlink"/>
    <w:basedOn w:val="Predvolenpsmoodseku"/>
    <w:uiPriority w:val="99"/>
    <w:unhideWhenUsed/>
    <w:rsid w:val="00E35501"/>
    <w:rPr>
      <w:color w:val="64C29D" w:themeColor="hyperlink"/>
      <w:u w:val="single"/>
    </w:rPr>
  </w:style>
  <w:style w:type="paragraph" w:styleId="Zoznamobrzkov">
    <w:name w:val="table of figures"/>
    <w:basedOn w:val="Normlny"/>
    <w:next w:val="Normlny"/>
    <w:uiPriority w:val="99"/>
    <w:unhideWhenUsed/>
    <w:rsid w:val="009F0AD1"/>
    <w:pPr>
      <w:spacing w:line="360" w:lineRule="auto"/>
    </w:pPr>
  </w:style>
  <w:style w:type="table" w:customStyle="1" w:styleId="Simpletable">
    <w:name w:val="Simple table"/>
    <w:basedOn w:val="Mriekatabuky"/>
    <w:uiPriority w:val="64"/>
    <w:rsid w:val="00022618"/>
    <w:pPr>
      <w:jc w:val="both"/>
    </w:pPr>
    <w:rPr>
      <w:rFonts w:ascii="Arial" w:eastAsia="Times New Roman" w:hAnsi="Arial" w:cs="Times New Roman"/>
      <w:szCs w:val="20"/>
      <w:lang w:val="cs-CZ" w:eastAsia="cs-CZ"/>
    </w:rPr>
    <w:tblPr>
      <w:tblStyleRowBandSize w:val="1"/>
      <w:tblStyleColBandSize w:val="1"/>
      <w:tblBorders>
        <w:top w:val="single" w:sz="4" w:space="0" w:color="DBDBDB" w:themeColor="accent6" w:themeTint="33"/>
        <w:left w:val="single" w:sz="4" w:space="0" w:color="DBDBDB" w:themeColor="accent6" w:themeTint="33"/>
        <w:bottom w:val="single" w:sz="4" w:space="0" w:color="DBDBDB" w:themeColor="accent6" w:themeTint="33"/>
        <w:right w:val="single" w:sz="4" w:space="0" w:color="DBDBDB" w:themeColor="accent6" w:themeTint="33"/>
        <w:insideH w:val="single" w:sz="4" w:space="0" w:color="DBDBDB" w:themeColor="accent6" w:themeTint="33"/>
        <w:insideV w:val="single" w:sz="4" w:space="0" w:color="DBDBDB" w:themeColor="accent6" w:themeTint="33"/>
      </w:tblBorders>
    </w:tblPr>
    <w:tcPr>
      <w:shd w:val="clear" w:color="auto" w:fill="auto"/>
    </w:tcPr>
    <w:tblStylePr w:type="firstRow">
      <w:pPr>
        <w:spacing w:before="0" w:after="0" w:line="240" w:lineRule="auto"/>
        <w:jc w:val="center"/>
      </w:pPr>
      <w:rPr>
        <w:rFonts w:ascii="Arial" w:hAnsi="Arial"/>
        <w:b/>
        <w:bCs/>
        <w:color w:val="001522" w:themeColor="text1"/>
        <w:sz w:val="22"/>
      </w:rPr>
      <w:tblPr/>
      <w:tcPr>
        <w:tcBorders>
          <w:top w:val="single" w:sz="4" w:space="0" w:color="DBDBDB" w:themeColor="accent6" w:themeTint="33"/>
          <w:left w:val="single" w:sz="4" w:space="0" w:color="DBDBDB" w:themeColor="accent6" w:themeTint="33"/>
          <w:bottom w:val="single" w:sz="4" w:space="0" w:color="DBDBDB" w:themeColor="accent6" w:themeTint="33"/>
          <w:right w:val="single" w:sz="4" w:space="0" w:color="DBDBDB" w:themeColor="accent6" w:themeTint="33"/>
          <w:insideH w:val="single" w:sz="4" w:space="0" w:color="DBDBDB" w:themeColor="accent6" w:themeTint="33"/>
          <w:insideV w:val="single" w:sz="4" w:space="0" w:color="DBDBDB" w:themeColor="accent6" w:themeTint="33"/>
        </w:tcBorders>
        <w:shd w:val="clear" w:color="auto" w:fill="DFF2EB" w:themeFill="accent2" w:themeFillTint="33"/>
      </w:tcPr>
    </w:tblStylePr>
    <w:tblStylePr w:type="lastRow">
      <w:pPr>
        <w:spacing w:before="0" w:after="0" w:line="240" w:lineRule="auto"/>
      </w:pPr>
      <w:rPr>
        <w:rFonts w:ascii="Arial" w:hAnsi="Arial"/>
        <w:color w:val="auto"/>
        <w:sz w:val="22"/>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hemeFill="background1"/>
      </w:tcPr>
    </w:tblStylePr>
    <w:tblStylePr w:type="firstCol">
      <w:rPr>
        <w:rFonts w:ascii="Arial" w:hAnsi="Arial"/>
        <w:b w:val="0"/>
        <w:bCs/>
        <w:color w:val="001522" w:themeColor="text1"/>
        <w:sz w:val="22"/>
      </w:rPr>
      <w:tblPr/>
      <w:tcPr>
        <w:tcBorders>
          <w:top w:val="single" w:sz="4" w:space="0" w:color="DBDBDB" w:themeColor="accent6" w:themeTint="33"/>
          <w:left w:val="single" w:sz="4" w:space="0" w:color="DBDBDB" w:themeColor="accent6" w:themeTint="33"/>
          <w:bottom w:val="single" w:sz="4" w:space="0" w:color="DBDBDB" w:themeColor="accent6" w:themeTint="33"/>
          <w:right w:val="single" w:sz="4" w:space="0" w:color="DBDBDB" w:themeColor="accent6" w:themeTint="33"/>
          <w:insideH w:val="single" w:sz="4" w:space="0" w:color="DBDBDB" w:themeColor="accent6" w:themeTint="33"/>
          <w:insideV w:val="single" w:sz="4" w:space="0" w:color="DBDBDB" w:themeColor="accent6" w:themeTint="33"/>
        </w:tcBorders>
        <w:shd w:val="clear" w:color="auto" w:fill="auto"/>
      </w:tcPr>
    </w:tblStylePr>
    <w:tblStylePr w:type="lastCol">
      <w:rPr>
        <w:rFonts w:ascii="Arial" w:hAnsi="Arial"/>
        <w:b w:val="0"/>
        <w:bCs/>
        <w:color w:val="001522" w:themeColor="text1"/>
        <w:sz w:val="22"/>
      </w:rPr>
    </w:tblStylePr>
    <w:tblStylePr w:type="band1Vert">
      <w:rPr>
        <w:rFonts w:ascii="Arial" w:hAnsi="Arial"/>
        <w:sz w:val="22"/>
      </w:rPr>
    </w:tblStylePr>
    <w:tblStylePr w:type="band2Vert">
      <w:rPr>
        <w:rFonts w:ascii="Arial" w:hAnsi="Arial"/>
        <w:sz w:val="22"/>
      </w:rPr>
    </w:tblStylePr>
    <w:tblStylePr w:type="band1Horz">
      <w:rPr>
        <w:rFonts w:ascii="Arial" w:hAnsi="Arial"/>
        <w:sz w:val="22"/>
      </w:rPr>
    </w:tblStylePr>
    <w:tblStylePr w:type="band2Horz">
      <w:rPr>
        <w:rFonts w:ascii="Arial" w:hAnsi="Arial"/>
        <w:sz w:val="22"/>
      </w:rPr>
    </w:tblStylePr>
    <w:tblStylePr w:type="neCell">
      <w:pPr>
        <w:jc w:val="center"/>
      </w:pPr>
      <w:rPr>
        <w:rFonts w:ascii="Arial" w:hAnsi="Arial"/>
        <w:b/>
        <w:sz w:val="22"/>
      </w:rPr>
      <w:tblPr/>
      <w:tcPr>
        <w:shd w:val="clear" w:color="auto" w:fill="DFF2EB" w:themeFill="accent2" w:themeFillTint="33"/>
      </w:tcPr>
    </w:tblStylePr>
    <w:tblStylePr w:type="nwCell">
      <w:pPr>
        <w:jc w:val="center"/>
      </w:pPr>
      <w:rPr>
        <w:rFonts w:ascii="Arial" w:hAnsi="Arial"/>
        <w:b/>
        <w:color w:val="001522" w:themeColor="text1"/>
        <w:sz w:val="22"/>
      </w:rPr>
      <w:tblPr/>
      <w:tcPr>
        <w:shd w:val="clear" w:color="auto" w:fill="DFF2EB" w:themeFill="accent2" w:themeFillTint="33"/>
      </w:tcPr>
    </w:tblStylePr>
    <w:tblStylePr w:type="seCell">
      <w:rPr>
        <w:rFonts w:ascii="Arial" w:hAnsi="Arial"/>
        <w:sz w:val="22"/>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swCell">
      <w:rPr>
        <w:rFonts w:ascii="Arial" w:hAnsi="Arial"/>
        <w:sz w:val="22"/>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styleId="Odkaznakomentr">
    <w:name w:val="annotation reference"/>
    <w:basedOn w:val="Predvolenpsmoodseku"/>
    <w:uiPriority w:val="99"/>
    <w:semiHidden/>
    <w:unhideWhenUsed/>
    <w:rsid w:val="00EE06B9"/>
    <w:rPr>
      <w:sz w:val="16"/>
      <w:szCs w:val="16"/>
    </w:rPr>
  </w:style>
  <w:style w:type="paragraph" w:styleId="Textkomentra">
    <w:name w:val="annotation text"/>
    <w:basedOn w:val="Normlny"/>
    <w:link w:val="TextkomentraChar"/>
    <w:uiPriority w:val="99"/>
    <w:unhideWhenUsed/>
    <w:rsid w:val="00EE06B9"/>
  </w:style>
  <w:style w:type="character" w:customStyle="1" w:styleId="TextkomentraChar">
    <w:name w:val="Text komentára Char"/>
    <w:basedOn w:val="Predvolenpsmoodseku"/>
    <w:link w:val="Textkomentra"/>
    <w:uiPriority w:val="99"/>
    <w:rsid w:val="00EE06B9"/>
    <w:rPr>
      <w:rFonts w:ascii="Arial" w:eastAsia="Times New Roman" w:hAnsi="Arial" w:cs="Times New Roman"/>
      <w:sz w:val="20"/>
      <w:szCs w:val="20"/>
      <w:lang w:val="en-US"/>
    </w:rPr>
  </w:style>
  <w:style w:type="paragraph" w:styleId="Predmetkomentra">
    <w:name w:val="annotation subject"/>
    <w:basedOn w:val="Textkomentra"/>
    <w:next w:val="Textkomentra"/>
    <w:link w:val="PredmetkomentraChar"/>
    <w:uiPriority w:val="99"/>
    <w:semiHidden/>
    <w:unhideWhenUsed/>
    <w:rsid w:val="00EE06B9"/>
    <w:rPr>
      <w:b/>
      <w:bCs/>
    </w:rPr>
  </w:style>
  <w:style w:type="character" w:customStyle="1" w:styleId="PredmetkomentraChar">
    <w:name w:val="Predmet komentára Char"/>
    <w:basedOn w:val="TextkomentraChar"/>
    <w:link w:val="Predmetkomentra"/>
    <w:uiPriority w:val="99"/>
    <w:semiHidden/>
    <w:rsid w:val="00EE06B9"/>
    <w:rPr>
      <w:rFonts w:ascii="Arial" w:eastAsia="Times New Roman" w:hAnsi="Arial" w:cs="Times New Roman"/>
      <w:b/>
      <w:bCs/>
      <w:sz w:val="20"/>
      <w:szCs w:val="20"/>
      <w:lang w:val="en-US"/>
    </w:rPr>
  </w:style>
  <w:style w:type="paragraph" w:styleId="Bezriadkovania">
    <w:name w:val="No Spacing"/>
    <w:uiPriority w:val="1"/>
    <w:qFormat/>
    <w:rsid w:val="00DC7C56"/>
    <w:pPr>
      <w:spacing w:after="80" w:line="240" w:lineRule="auto"/>
    </w:pPr>
    <w:rPr>
      <w:rFonts w:ascii="Calibri Light" w:eastAsia="Times New Roman" w:hAnsi="Calibri Light" w:cs="Times New Roman"/>
      <w:color w:val="10A3FF" w:themeColor="text1" w:themeTint="80"/>
      <w:lang w:val="en-US"/>
    </w:rPr>
  </w:style>
  <w:style w:type="paragraph" w:customStyle="1" w:styleId="H2Legal">
    <w:name w:val="H2 Legal"/>
    <w:basedOn w:val="Nadpis2"/>
    <w:qFormat/>
    <w:rsid w:val="00F87C1F"/>
    <w:pPr>
      <w:spacing w:before="480"/>
      <w:ind w:left="567" w:hanging="567"/>
    </w:pPr>
    <w:rPr>
      <w:rFonts w:ascii="Calibri" w:eastAsia="Times New Roman" w:hAnsi="Calibri" w:cs="Times New Roman"/>
      <w:b/>
      <w:sz w:val="32"/>
      <w:szCs w:val="26"/>
      <w:lang w:val="sk-SK"/>
    </w:rPr>
  </w:style>
  <w:style w:type="paragraph" w:customStyle="1" w:styleId="ESONormal">
    <w:name w:val="ESO_Normal"/>
    <w:basedOn w:val="Normlny"/>
    <w:link w:val="ESONormalChar"/>
    <w:rsid w:val="009C6DEF"/>
    <w:pPr>
      <w:spacing w:after="120" w:line="259" w:lineRule="auto"/>
      <w:jc w:val="both"/>
    </w:pPr>
  </w:style>
  <w:style w:type="character" w:customStyle="1" w:styleId="ESONormalChar">
    <w:name w:val="ESO_Normal Char"/>
    <w:link w:val="ESONormal"/>
    <w:locked/>
    <w:rsid w:val="009C6DEF"/>
    <w:rPr>
      <w:rFonts w:ascii="Arial" w:eastAsia="Times New Roman" w:hAnsi="Arial" w:cs="Times New Roman"/>
      <w:sz w:val="20"/>
      <w:szCs w:val="20"/>
    </w:rPr>
  </w:style>
  <w:style w:type="paragraph" w:styleId="Revzia">
    <w:name w:val="Revision"/>
    <w:hidden/>
    <w:uiPriority w:val="99"/>
    <w:semiHidden/>
    <w:rsid w:val="00527119"/>
    <w:pPr>
      <w:spacing w:after="0" w:line="240" w:lineRule="auto"/>
    </w:pPr>
    <w:rPr>
      <w:rFonts w:ascii="Arial" w:eastAsia="Times New Roman" w:hAnsi="Arial" w:cs="Times New Roman"/>
      <w:sz w:val="20"/>
      <w:szCs w:val="20"/>
    </w:rPr>
  </w:style>
  <w:style w:type="paragraph" w:customStyle="1" w:styleId="m-3441156886646291585mcntmcntmsonormal">
    <w:name w:val="m_-3441156886646291585mcntmcntmsonormal"/>
    <w:basedOn w:val="Normlny"/>
    <w:rsid w:val="00504220"/>
    <w:pPr>
      <w:spacing w:before="100" w:beforeAutospacing="1" w:after="100" w:afterAutospacing="1"/>
    </w:pPr>
    <w:rPr>
      <w:rFonts w:ascii="Times New Roman" w:eastAsiaTheme="minorHAnsi" w:hAnsi="Times New Roman"/>
      <w:sz w:val="24"/>
      <w:szCs w:val="24"/>
      <w:lang w:eastAsia="sk-SK"/>
    </w:rPr>
  </w:style>
  <w:style w:type="character" w:customStyle="1" w:styleId="UnresolvedMention1">
    <w:name w:val="Unresolved Mention1"/>
    <w:basedOn w:val="Predvolenpsmoodseku"/>
    <w:uiPriority w:val="99"/>
    <w:semiHidden/>
    <w:unhideWhenUsed/>
    <w:rsid w:val="000E25D7"/>
    <w:rPr>
      <w:color w:val="808080"/>
      <w:shd w:val="clear" w:color="auto" w:fill="E6E6E6"/>
    </w:rPr>
  </w:style>
  <w:style w:type="character" w:styleId="PouitHypertextovPrepojenie">
    <w:name w:val="FollowedHyperlink"/>
    <w:basedOn w:val="Predvolenpsmoodseku"/>
    <w:uiPriority w:val="99"/>
    <w:semiHidden/>
    <w:unhideWhenUsed/>
    <w:rsid w:val="000E25D7"/>
    <w:rPr>
      <w:color w:val="001522" w:themeColor="followedHyperlink"/>
      <w:u w:val="single"/>
    </w:rPr>
  </w:style>
  <w:style w:type="character" w:customStyle="1" w:styleId="UnresolvedMention2">
    <w:name w:val="Unresolved Mention2"/>
    <w:basedOn w:val="Predvolenpsmoodseku"/>
    <w:uiPriority w:val="99"/>
    <w:semiHidden/>
    <w:unhideWhenUsed/>
    <w:rsid w:val="00D546B9"/>
    <w:rPr>
      <w:color w:val="808080"/>
      <w:shd w:val="clear" w:color="auto" w:fill="E6E6E6"/>
    </w:rPr>
  </w:style>
  <w:style w:type="paragraph" w:styleId="Textpoznmkypodiarou">
    <w:name w:val="footnote text"/>
    <w:basedOn w:val="Normlny"/>
    <w:link w:val="TextpoznmkypodiarouChar"/>
    <w:uiPriority w:val="99"/>
    <w:semiHidden/>
    <w:unhideWhenUsed/>
    <w:rsid w:val="00DF6F2E"/>
  </w:style>
  <w:style w:type="character" w:customStyle="1" w:styleId="TextpoznmkypodiarouChar">
    <w:name w:val="Text poznámky pod čiarou Char"/>
    <w:basedOn w:val="Predvolenpsmoodseku"/>
    <w:link w:val="Textpoznmkypodiarou"/>
    <w:uiPriority w:val="99"/>
    <w:semiHidden/>
    <w:rsid w:val="00DF6F2E"/>
    <w:rPr>
      <w:rFonts w:ascii="Arial" w:eastAsia="Times New Roman" w:hAnsi="Arial" w:cs="Times New Roman"/>
      <w:sz w:val="20"/>
      <w:szCs w:val="20"/>
    </w:rPr>
  </w:style>
  <w:style w:type="character" w:styleId="Odkaznapoznmkupodiarou">
    <w:name w:val="footnote reference"/>
    <w:basedOn w:val="Predvolenpsmoodseku"/>
    <w:uiPriority w:val="99"/>
    <w:semiHidden/>
    <w:unhideWhenUsed/>
    <w:rsid w:val="00DF6F2E"/>
    <w:rPr>
      <w:vertAlign w:val="superscript"/>
    </w:rPr>
  </w:style>
  <w:style w:type="paragraph" w:styleId="Zkladntext2">
    <w:name w:val="Body Text 2"/>
    <w:basedOn w:val="Normlny"/>
    <w:next w:val="Normlny"/>
    <w:link w:val="Zkladntext2Char"/>
    <w:uiPriority w:val="99"/>
    <w:rsid w:val="00FD23E4"/>
    <w:pPr>
      <w:widowControl w:val="0"/>
      <w:autoSpaceDE w:val="0"/>
      <w:autoSpaceDN w:val="0"/>
      <w:adjustRightInd w:val="0"/>
      <w:spacing w:after="120" w:line="480" w:lineRule="auto"/>
    </w:pPr>
    <w:rPr>
      <w:rFonts w:eastAsiaTheme="minorEastAsia" w:cs="Arial"/>
      <w:color w:val="000000"/>
      <w:sz w:val="18"/>
      <w:szCs w:val="18"/>
      <w:shd w:val="clear" w:color="auto" w:fill="FFFFFF"/>
      <w:lang w:eastAsia="sk-SK"/>
    </w:rPr>
  </w:style>
  <w:style w:type="character" w:customStyle="1" w:styleId="Zkladntext2Char">
    <w:name w:val="Základný text 2 Char"/>
    <w:basedOn w:val="Predvolenpsmoodseku"/>
    <w:link w:val="Zkladntext2"/>
    <w:uiPriority w:val="99"/>
    <w:rsid w:val="00FD23E4"/>
    <w:rPr>
      <w:rFonts w:ascii="Arial" w:eastAsiaTheme="minorEastAsia" w:hAnsi="Arial" w:cs="Arial"/>
      <w:color w:val="000000"/>
      <w:sz w:val="18"/>
      <w:szCs w:val="18"/>
      <w:lang w:eastAsia="sk-SK"/>
    </w:rPr>
  </w:style>
  <w:style w:type="paragraph" w:styleId="Zkladntext">
    <w:name w:val="Body Text"/>
    <w:basedOn w:val="Normlny"/>
    <w:link w:val="ZkladntextChar"/>
    <w:uiPriority w:val="99"/>
    <w:semiHidden/>
    <w:unhideWhenUsed/>
    <w:rsid w:val="00903F4B"/>
    <w:pPr>
      <w:spacing w:after="120"/>
    </w:pPr>
  </w:style>
  <w:style w:type="character" w:customStyle="1" w:styleId="ZkladntextChar">
    <w:name w:val="Základný text Char"/>
    <w:basedOn w:val="Predvolenpsmoodseku"/>
    <w:link w:val="Zkladntext"/>
    <w:uiPriority w:val="99"/>
    <w:semiHidden/>
    <w:rsid w:val="00903F4B"/>
    <w:rPr>
      <w:rFonts w:ascii="Arial" w:eastAsia="Times New Roman" w:hAnsi="Arial" w:cs="Times New Roman"/>
      <w:sz w:val="20"/>
      <w:szCs w:val="20"/>
    </w:rPr>
  </w:style>
  <w:style w:type="paragraph" w:styleId="Nzov">
    <w:name w:val="Title"/>
    <w:basedOn w:val="Normlny"/>
    <w:next w:val="Normlny"/>
    <w:link w:val="NzovChar"/>
    <w:uiPriority w:val="10"/>
    <w:qFormat/>
    <w:rsid w:val="00636FAD"/>
    <w:pPr>
      <w:spacing w:before="0" w:after="0"/>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636FAD"/>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636FAD"/>
    <w:pPr>
      <w:numPr>
        <w:ilvl w:val="1"/>
      </w:numPr>
      <w:spacing w:before="0" w:after="160" w:line="259" w:lineRule="auto"/>
    </w:pPr>
    <w:rPr>
      <w:rFonts w:asciiTheme="minorHAnsi" w:eastAsiaTheme="minorEastAsia" w:hAnsiTheme="minorHAnsi" w:cstheme="minorBidi"/>
      <w:color w:val="007CCA" w:themeColor="text1" w:themeTint="A5"/>
      <w:spacing w:val="15"/>
      <w:sz w:val="22"/>
      <w:szCs w:val="22"/>
    </w:rPr>
  </w:style>
  <w:style w:type="character" w:customStyle="1" w:styleId="PodtitulChar">
    <w:name w:val="Podtitul Char"/>
    <w:basedOn w:val="Predvolenpsmoodseku"/>
    <w:link w:val="Podtitul"/>
    <w:uiPriority w:val="11"/>
    <w:rsid w:val="00636FAD"/>
    <w:rPr>
      <w:rFonts w:eastAsiaTheme="minorEastAsia"/>
      <w:color w:val="007CCA" w:themeColor="text1" w:themeTint="A5"/>
      <w:spacing w:val="15"/>
    </w:rPr>
  </w:style>
  <w:style w:type="paragraph" w:styleId="PredformtovanHTML">
    <w:name w:val="HTML Preformatted"/>
    <w:basedOn w:val="Normlny"/>
    <w:link w:val="PredformtovanHTMLChar"/>
    <w:uiPriority w:val="99"/>
    <w:unhideWhenUsed/>
    <w:rsid w:val="00636F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cs="Courier New"/>
      <w:lang w:eastAsia="sk-SK"/>
    </w:rPr>
  </w:style>
  <w:style w:type="character" w:customStyle="1" w:styleId="PredformtovanHTMLChar">
    <w:name w:val="Predformátované HTML Char"/>
    <w:basedOn w:val="Predvolenpsmoodseku"/>
    <w:link w:val="PredformtovanHTML"/>
    <w:uiPriority w:val="99"/>
    <w:rsid w:val="00636FAD"/>
    <w:rPr>
      <w:rFonts w:ascii="Courier New" w:eastAsia="Times New Roman" w:hAnsi="Courier New" w:cs="Courier New"/>
      <w:sz w:val="20"/>
      <w:szCs w:val="20"/>
      <w:lang w:eastAsia="sk-SK"/>
    </w:rPr>
  </w:style>
  <w:style w:type="paragraph" w:styleId="Obsah5">
    <w:name w:val="toc 5"/>
    <w:basedOn w:val="Normlny"/>
    <w:next w:val="Normlny"/>
    <w:autoRedefine/>
    <w:uiPriority w:val="39"/>
    <w:unhideWhenUsed/>
    <w:rsid w:val="000A094D"/>
    <w:pPr>
      <w:spacing w:before="0" w:after="100" w:line="259" w:lineRule="auto"/>
      <w:ind w:left="880"/>
    </w:pPr>
    <w:rPr>
      <w:rFonts w:asciiTheme="minorHAnsi" w:eastAsiaTheme="minorEastAsia" w:hAnsiTheme="minorHAnsi" w:cstheme="minorBidi"/>
      <w:sz w:val="22"/>
      <w:szCs w:val="22"/>
      <w:lang w:eastAsia="sk-SK"/>
    </w:rPr>
  </w:style>
  <w:style w:type="paragraph" w:styleId="Obsah6">
    <w:name w:val="toc 6"/>
    <w:basedOn w:val="Normlny"/>
    <w:next w:val="Normlny"/>
    <w:autoRedefine/>
    <w:uiPriority w:val="39"/>
    <w:unhideWhenUsed/>
    <w:rsid w:val="000A094D"/>
    <w:pPr>
      <w:spacing w:before="0" w:after="100" w:line="259" w:lineRule="auto"/>
      <w:ind w:left="1100"/>
    </w:pPr>
    <w:rPr>
      <w:rFonts w:asciiTheme="minorHAnsi" w:eastAsiaTheme="minorEastAsia" w:hAnsiTheme="minorHAnsi" w:cstheme="minorBidi"/>
      <w:sz w:val="22"/>
      <w:szCs w:val="22"/>
      <w:lang w:eastAsia="sk-SK"/>
    </w:rPr>
  </w:style>
  <w:style w:type="paragraph" w:styleId="Obsah7">
    <w:name w:val="toc 7"/>
    <w:basedOn w:val="Normlny"/>
    <w:next w:val="Normlny"/>
    <w:autoRedefine/>
    <w:uiPriority w:val="39"/>
    <w:unhideWhenUsed/>
    <w:rsid w:val="000A094D"/>
    <w:pPr>
      <w:spacing w:before="0" w:after="100" w:line="259" w:lineRule="auto"/>
      <w:ind w:left="1320"/>
    </w:pPr>
    <w:rPr>
      <w:rFonts w:asciiTheme="minorHAnsi" w:eastAsiaTheme="minorEastAsia" w:hAnsiTheme="minorHAnsi" w:cstheme="minorBidi"/>
      <w:sz w:val="22"/>
      <w:szCs w:val="22"/>
      <w:lang w:eastAsia="sk-SK"/>
    </w:rPr>
  </w:style>
  <w:style w:type="paragraph" w:styleId="Obsah8">
    <w:name w:val="toc 8"/>
    <w:basedOn w:val="Normlny"/>
    <w:next w:val="Normlny"/>
    <w:autoRedefine/>
    <w:uiPriority w:val="39"/>
    <w:unhideWhenUsed/>
    <w:rsid w:val="000A094D"/>
    <w:pPr>
      <w:spacing w:before="0" w:after="100" w:line="259" w:lineRule="auto"/>
      <w:ind w:left="1540"/>
    </w:pPr>
    <w:rPr>
      <w:rFonts w:asciiTheme="minorHAnsi" w:eastAsiaTheme="minorEastAsia" w:hAnsiTheme="minorHAnsi" w:cstheme="minorBidi"/>
      <w:sz w:val="22"/>
      <w:szCs w:val="22"/>
      <w:lang w:eastAsia="sk-SK"/>
    </w:rPr>
  </w:style>
  <w:style w:type="paragraph" w:styleId="Obsah9">
    <w:name w:val="toc 9"/>
    <w:basedOn w:val="Normlny"/>
    <w:next w:val="Normlny"/>
    <w:autoRedefine/>
    <w:uiPriority w:val="39"/>
    <w:unhideWhenUsed/>
    <w:rsid w:val="000A094D"/>
    <w:pPr>
      <w:spacing w:before="0" w:after="100" w:line="259" w:lineRule="auto"/>
      <w:ind w:left="1760"/>
    </w:pPr>
    <w:rPr>
      <w:rFonts w:asciiTheme="minorHAnsi" w:eastAsiaTheme="minorEastAsia" w:hAnsiTheme="minorHAnsi" w:cstheme="minorBidi"/>
      <w:sz w:val="22"/>
      <w:szCs w:val="22"/>
      <w:lang w:eastAsia="sk-SK"/>
    </w:rPr>
  </w:style>
  <w:style w:type="character" w:customStyle="1" w:styleId="Nevyrieenzmienka1">
    <w:name w:val="Nevyriešená zmienka1"/>
    <w:basedOn w:val="Predvolenpsmoodseku"/>
    <w:uiPriority w:val="99"/>
    <w:semiHidden/>
    <w:unhideWhenUsed/>
    <w:rsid w:val="000A094D"/>
    <w:rPr>
      <w:color w:val="605E5C"/>
      <w:shd w:val="clear" w:color="auto" w:fill="E1DFDD"/>
    </w:rPr>
  </w:style>
  <w:style w:type="character" w:customStyle="1" w:styleId="UnresolvedMention3">
    <w:name w:val="Unresolved Mention3"/>
    <w:basedOn w:val="Predvolenpsmoodseku"/>
    <w:uiPriority w:val="99"/>
    <w:semiHidden/>
    <w:unhideWhenUsed/>
    <w:rsid w:val="00793CA3"/>
    <w:rPr>
      <w:color w:val="605E5C"/>
      <w:shd w:val="clear" w:color="auto" w:fill="E1DFDD"/>
    </w:rPr>
  </w:style>
  <w:style w:type="character" w:customStyle="1" w:styleId="Nevyrieenzmienka2">
    <w:name w:val="Nevyriešená zmienka2"/>
    <w:basedOn w:val="Predvolenpsmoodseku"/>
    <w:uiPriority w:val="99"/>
    <w:semiHidden/>
    <w:unhideWhenUsed/>
    <w:rsid w:val="007778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47133">
      <w:bodyDiv w:val="1"/>
      <w:marLeft w:val="0"/>
      <w:marRight w:val="0"/>
      <w:marTop w:val="0"/>
      <w:marBottom w:val="0"/>
      <w:divBdr>
        <w:top w:val="none" w:sz="0" w:space="0" w:color="auto"/>
        <w:left w:val="none" w:sz="0" w:space="0" w:color="auto"/>
        <w:bottom w:val="none" w:sz="0" w:space="0" w:color="auto"/>
        <w:right w:val="none" w:sz="0" w:space="0" w:color="auto"/>
      </w:divBdr>
    </w:div>
    <w:div w:id="30540777">
      <w:bodyDiv w:val="1"/>
      <w:marLeft w:val="0"/>
      <w:marRight w:val="0"/>
      <w:marTop w:val="0"/>
      <w:marBottom w:val="0"/>
      <w:divBdr>
        <w:top w:val="none" w:sz="0" w:space="0" w:color="auto"/>
        <w:left w:val="none" w:sz="0" w:space="0" w:color="auto"/>
        <w:bottom w:val="none" w:sz="0" w:space="0" w:color="auto"/>
        <w:right w:val="none" w:sz="0" w:space="0" w:color="auto"/>
      </w:divBdr>
    </w:div>
    <w:div w:id="32507410">
      <w:bodyDiv w:val="1"/>
      <w:marLeft w:val="0"/>
      <w:marRight w:val="0"/>
      <w:marTop w:val="0"/>
      <w:marBottom w:val="0"/>
      <w:divBdr>
        <w:top w:val="none" w:sz="0" w:space="0" w:color="auto"/>
        <w:left w:val="none" w:sz="0" w:space="0" w:color="auto"/>
        <w:bottom w:val="none" w:sz="0" w:space="0" w:color="auto"/>
        <w:right w:val="none" w:sz="0" w:space="0" w:color="auto"/>
      </w:divBdr>
    </w:div>
    <w:div w:id="111440887">
      <w:bodyDiv w:val="1"/>
      <w:marLeft w:val="0"/>
      <w:marRight w:val="0"/>
      <w:marTop w:val="0"/>
      <w:marBottom w:val="0"/>
      <w:divBdr>
        <w:top w:val="none" w:sz="0" w:space="0" w:color="auto"/>
        <w:left w:val="none" w:sz="0" w:space="0" w:color="auto"/>
        <w:bottom w:val="none" w:sz="0" w:space="0" w:color="auto"/>
        <w:right w:val="none" w:sz="0" w:space="0" w:color="auto"/>
      </w:divBdr>
      <w:divsChild>
        <w:div w:id="1359351018">
          <w:marLeft w:val="0"/>
          <w:marRight w:val="0"/>
          <w:marTop w:val="0"/>
          <w:marBottom w:val="0"/>
          <w:divBdr>
            <w:top w:val="none" w:sz="0" w:space="0" w:color="auto"/>
            <w:left w:val="none" w:sz="0" w:space="0" w:color="auto"/>
            <w:bottom w:val="none" w:sz="0" w:space="0" w:color="auto"/>
            <w:right w:val="none" w:sz="0" w:space="0" w:color="auto"/>
          </w:divBdr>
          <w:divsChild>
            <w:div w:id="168840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14013">
      <w:bodyDiv w:val="1"/>
      <w:marLeft w:val="0"/>
      <w:marRight w:val="0"/>
      <w:marTop w:val="0"/>
      <w:marBottom w:val="0"/>
      <w:divBdr>
        <w:top w:val="none" w:sz="0" w:space="0" w:color="auto"/>
        <w:left w:val="none" w:sz="0" w:space="0" w:color="auto"/>
        <w:bottom w:val="none" w:sz="0" w:space="0" w:color="auto"/>
        <w:right w:val="none" w:sz="0" w:space="0" w:color="auto"/>
      </w:divBdr>
    </w:div>
    <w:div w:id="154028123">
      <w:bodyDiv w:val="1"/>
      <w:marLeft w:val="0"/>
      <w:marRight w:val="0"/>
      <w:marTop w:val="0"/>
      <w:marBottom w:val="0"/>
      <w:divBdr>
        <w:top w:val="none" w:sz="0" w:space="0" w:color="auto"/>
        <w:left w:val="none" w:sz="0" w:space="0" w:color="auto"/>
        <w:bottom w:val="none" w:sz="0" w:space="0" w:color="auto"/>
        <w:right w:val="none" w:sz="0" w:space="0" w:color="auto"/>
      </w:divBdr>
    </w:div>
    <w:div w:id="158229699">
      <w:bodyDiv w:val="1"/>
      <w:marLeft w:val="0"/>
      <w:marRight w:val="0"/>
      <w:marTop w:val="0"/>
      <w:marBottom w:val="0"/>
      <w:divBdr>
        <w:top w:val="none" w:sz="0" w:space="0" w:color="auto"/>
        <w:left w:val="none" w:sz="0" w:space="0" w:color="auto"/>
        <w:bottom w:val="none" w:sz="0" w:space="0" w:color="auto"/>
        <w:right w:val="none" w:sz="0" w:space="0" w:color="auto"/>
      </w:divBdr>
    </w:div>
    <w:div w:id="169103956">
      <w:bodyDiv w:val="1"/>
      <w:marLeft w:val="0"/>
      <w:marRight w:val="0"/>
      <w:marTop w:val="0"/>
      <w:marBottom w:val="0"/>
      <w:divBdr>
        <w:top w:val="none" w:sz="0" w:space="0" w:color="auto"/>
        <w:left w:val="none" w:sz="0" w:space="0" w:color="auto"/>
        <w:bottom w:val="none" w:sz="0" w:space="0" w:color="auto"/>
        <w:right w:val="none" w:sz="0" w:space="0" w:color="auto"/>
      </w:divBdr>
    </w:div>
    <w:div w:id="169763434">
      <w:bodyDiv w:val="1"/>
      <w:marLeft w:val="0"/>
      <w:marRight w:val="0"/>
      <w:marTop w:val="0"/>
      <w:marBottom w:val="0"/>
      <w:divBdr>
        <w:top w:val="none" w:sz="0" w:space="0" w:color="auto"/>
        <w:left w:val="none" w:sz="0" w:space="0" w:color="auto"/>
        <w:bottom w:val="none" w:sz="0" w:space="0" w:color="auto"/>
        <w:right w:val="none" w:sz="0" w:space="0" w:color="auto"/>
      </w:divBdr>
    </w:div>
    <w:div w:id="180625281">
      <w:bodyDiv w:val="1"/>
      <w:marLeft w:val="0"/>
      <w:marRight w:val="0"/>
      <w:marTop w:val="0"/>
      <w:marBottom w:val="0"/>
      <w:divBdr>
        <w:top w:val="none" w:sz="0" w:space="0" w:color="auto"/>
        <w:left w:val="none" w:sz="0" w:space="0" w:color="auto"/>
        <w:bottom w:val="none" w:sz="0" w:space="0" w:color="auto"/>
        <w:right w:val="none" w:sz="0" w:space="0" w:color="auto"/>
      </w:divBdr>
    </w:div>
    <w:div w:id="192772350">
      <w:bodyDiv w:val="1"/>
      <w:marLeft w:val="0"/>
      <w:marRight w:val="0"/>
      <w:marTop w:val="0"/>
      <w:marBottom w:val="0"/>
      <w:divBdr>
        <w:top w:val="none" w:sz="0" w:space="0" w:color="auto"/>
        <w:left w:val="none" w:sz="0" w:space="0" w:color="auto"/>
        <w:bottom w:val="none" w:sz="0" w:space="0" w:color="auto"/>
        <w:right w:val="none" w:sz="0" w:space="0" w:color="auto"/>
      </w:divBdr>
    </w:div>
    <w:div w:id="214631977">
      <w:bodyDiv w:val="1"/>
      <w:marLeft w:val="0"/>
      <w:marRight w:val="0"/>
      <w:marTop w:val="0"/>
      <w:marBottom w:val="0"/>
      <w:divBdr>
        <w:top w:val="none" w:sz="0" w:space="0" w:color="auto"/>
        <w:left w:val="none" w:sz="0" w:space="0" w:color="auto"/>
        <w:bottom w:val="none" w:sz="0" w:space="0" w:color="auto"/>
        <w:right w:val="none" w:sz="0" w:space="0" w:color="auto"/>
      </w:divBdr>
    </w:div>
    <w:div w:id="286550288">
      <w:bodyDiv w:val="1"/>
      <w:marLeft w:val="0"/>
      <w:marRight w:val="0"/>
      <w:marTop w:val="0"/>
      <w:marBottom w:val="0"/>
      <w:divBdr>
        <w:top w:val="none" w:sz="0" w:space="0" w:color="auto"/>
        <w:left w:val="none" w:sz="0" w:space="0" w:color="auto"/>
        <w:bottom w:val="none" w:sz="0" w:space="0" w:color="auto"/>
        <w:right w:val="none" w:sz="0" w:space="0" w:color="auto"/>
      </w:divBdr>
      <w:divsChild>
        <w:div w:id="189033793">
          <w:marLeft w:val="255"/>
          <w:marRight w:val="0"/>
          <w:marTop w:val="0"/>
          <w:marBottom w:val="0"/>
          <w:divBdr>
            <w:top w:val="none" w:sz="0" w:space="0" w:color="auto"/>
            <w:left w:val="none" w:sz="0" w:space="0" w:color="auto"/>
            <w:bottom w:val="none" w:sz="0" w:space="0" w:color="auto"/>
            <w:right w:val="none" w:sz="0" w:space="0" w:color="auto"/>
          </w:divBdr>
        </w:div>
        <w:div w:id="317854555">
          <w:marLeft w:val="255"/>
          <w:marRight w:val="0"/>
          <w:marTop w:val="0"/>
          <w:marBottom w:val="0"/>
          <w:divBdr>
            <w:top w:val="none" w:sz="0" w:space="0" w:color="auto"/>
            <w:left w:val="none" w:sz="0" w:space="0" w:color="auto"/>
            <w:bottom w:val="none" w:sz="0" w:space="0" w:color="auto"/>
            <w:right w:val="none" w:sz="0" w:space="0" w:color="auto"/>
          </w:divBdr>
        </w:div>
        <w:div w:id="926813510">
          <w:marLeft w:val="255"/>
          <w:marRight w:val="0"/>
          <w:marTop w:val="0"/>
          <w:marBottom w:val="0"/>
          <w:divBdr>
            <w:top w:val="none" w:sz="0" w:space="0" w:color="auto"/>
            <w:left w:val="none" w:sz="0" w:space="0" w:color="auto"/>
            <w:bottom w:val="none" w:sz="0" w:space="0" w:color="auto"/>
            <w:right w:val="none" w:sz="0" w:space="0" w:color="auto"/>
          </w:divBdr>
        </w:div>
        <w:div w:id="1027485329">
          <w:marLeft w:val="255"/>
          <w:marRight w:val="0"/>
          <w:marTop w:val="0"/>
          <w:marBottom w:val="0"/>
          <w:divBdr>
            <w:top w:val="none" w:sz="0" w:space="0" w:color="auto"/>
            <w:left w:val="none" w:sz="0" w:space="0" w:color="auto"/>
            <w:bottom w:val="none" w:sz="0" w:space="0" w:color="auto"/>
            <w:right w:val="none" w:sz="0" w:space="0" w:color="auto"/>
          </w:divBdr>
        </w:div>
        <w:div w:id="1334140773">
          <w:marLeft w:val="255"/>
          <w:marRight w:val="0"/>
          <w:marTop w:val="0"/>
          <w:marBottom w:val="0"/>
          <w:divBdr>
            <w:top w:val="none" w:sz="0" w:space="0" w:color="auto"/>
            <w:left w:val="none" w:sz="0" w:space="0" w:color="auto"/>
            <w:bottom w:val="none" w:sz="0" w:space="0" w:color="auto"/>
            <w:right w:val="none" w:sz="0" w:space="0" w:color="auto"/>
          </w:divBdr>
        </w:div>
        <w:div w:id="1904170682">
          <w:marLeft w:val="255"/>
          <w:marRight w:val="0"/>
          <w:marTop w:val="0"/>
          <w:marBottom w:val="0"/>
          <w:divBdr>
            <w:top w:val="none" w:sz="0" w:space="0" w:color="auto"/>
            <w:left w:val="none" w:sz="0" w:space="0" w:color="auto"/>
            <w:bottom w:val="none" w:sz="0" w:space="0" w:color="auto"/>
            <w:right w:val="none" w:sz="0" w:space="0" w:color="auto"/>
          </w:divBdr>
        </w:div>
        <w:div w:id="1978416720">
          <w:marLeft w:val="255"/>
          <w:marRight w:val="0"/>
          <w:marTop w:val="0"/>
          <w:marBottom w:val="0"/>
          <w:divBdr>
            <w:top w:val="none" w:sz="0" w:space="0" w:color="auto"/>
            <w:left w:val="none" w:sz="0" w:space="0" w:color="auto"/>
            <w:bottom w:val="none" w:sz="0" w:space="0" w:color="auto"/>
            <w:right w:val="none" w:sz="0" w:space="0" w:color="auto"/>
          </w:divBdr>
        </w:div>
        <w:div w:id="2057965863">
          <w:marLeft w:val="255"/>
          <w:marRight w:val="0"/>
          <w:marTop w:val="0"/>
          <w:marBottom w:val="0"/>
          <w:divBdr>
            <w:top w:val="none" w:sz="0" w:space="0" w:color="auto"/>
            <w:left w:val="none" w:sz="0" w:space="0" w:color="auto"/>
            <w:bottom w:val="none" w:sz="0" w:space="0" w:color="auto"/>
            <w:right w:val="none" w:sz="0" w:space="0" w:color="auto"/>
          </w:divBdr>
        </w:div>
      </w:divsChild>
    </w:div>
    <w:div w:id="296303434">
      <w:bodyDiv w:val="1"/>
      <w:marLeft w:val="0"/>
      <w:marRight w:val="0"/>
      <w:marTop w:val="0"/>
      <w:marBottom w:val="0"/>
      <w:divBdr>
        <w:top w:val="none" w:sz="0" w:space="0" w:color="auto"/>
        <w:left w:val="none" w:sz="0" w:space="0" w:color="auto"/>
        <w:bottom w:val="none" w:sz="0" w:space="0" w:color="auto"/>
        <w:right w:val="none" w:sz="0" w:space="0" w:color="auto"/>
      </w:divBdr>
    </w:div>
    <w:div w:id="299458338">
      <w:bodyDiv w:val="1"/>
      <w:marLeft w:val="0"/>
      <w:marRight w:val="0"/>
      <w:marTop w:val="0"/>
      <w:marBottom w:val="0"/>
      <w:divBdr>
        <w:top w:val="none" w:sz="0" w:space="0" w:color="auto"/>
        <w:left w:val="none" w:sz="0" w:space="0" w:color="auto"/>
        <w:bottom w:val="none" w:sz="0" w:space="0" w:color="auto"/>
        <w:right w:val="none" w:sz="0" w:space="0" w:color="auto"/>
      </w:divBdr>
    </w:div>
    <w:div w:id="307828118">
      <w:bodyDiv w:val="1"/>
      <w:marLeft w:val="0"/>
      <w:marRight w:val="0"/>
      <w:marTop w:val="0"/>
      <w:marBottom w:val="0"/>
      <w:divBdr>
        <w:top w:val="none" w:sz="0" w:space="0" w:color="auto"/>
        <w:left w:val="none" w:sz="0" w:space="0" w:color="auto"/>
        <w:bottom w:val="none" w:sz="0" w:space="0" w:color="auto"/>
        <w:right w:val="none" w:sz="0" w:space="0" w:color="auto"/>
      </w:divBdr>
      <w:divsChild>
        <w:div w:id="86998563">
          <w:marLeft w:val="0"/>
          <w:marRight w:val="0"/>
          <w:marTop w:val="0"/>
          <w:marBottom w:val="0"/>
          <w:divBdr>
            <w:top w:val="none" w:sz="0" w:space="0" w:color="auto"/>
            <w:left w:val="none" w:sz="0" w:space="0" w:color="auto"/>
            <w:bottom w:val="none" w:sz="0" w:space="0" w:color="auto"/>
            <w:right w:val="none" w:sz="0" w:space="0" w:color="auto"/>
          </w:divBdr>
        </w:div>
        <w:div w:id="483425871">
          <w:marLeft w:val="0"/>
          <w:marRight w:val="0"/>
          <w:marTop w:val="0"/>
          <w:marBottom w:val="0"/>
          <w:divBdr>
            <w:top w:val="none" w:sz="0" w:space="0" w:color="auto"/>
            <w:left w:val="none" w:sz="0" w:space="0" w:color="auto"/>
            <w:bottom w:val="none" w:sz="0" w:space="0" w:color="auto"/>
            <w:right w:val="none" w:sz="0" w:space="0" w:color="auto"/>
          </w:divBdr>
        </w:div>
        <w:div w:id="595015591">
          <w:marLeft w:val="0"/>
          <w:marRight w:val="0"/>
          <w:marTop w:val="0"/>
          <w:marBottom w:val="0"/>
          <w:divBdr>
            <w:top w:val="none" w:sz="0" w:space="0" w:color="auto"/>
            <w:left w:val="none" w:sz="0" w:space="0" w:color="auto"/>
            <w:bottom w:val="none" w:sz="0" w:space="0" w:color="auto"/>
            <w:right w:val="none" w:sz="0" w:space="0" w:color="auto"/>
          </w:divBdr>
        </w:div>
        <w:div w:id="996953871">
          <w:marLeft w:val="0"/>
          <w:marRight w:val="0"/>
          <w:marTop w:val="0"/>
          <w:marBottom w:val="0"/>
          <w:divBdr>
            <w:top w:val="none" w:sz="0" w:space="0" w:color="auto"/>
            <w:left w:val="none" w:sz="0" w:space="0" w:color="auto"/>
            <w:bottom w:val="none" w:sz="0" w:space="0" w:color="auto"/>
            <w:right w:val="none" w:sz="0" w:space="0" w:color="auto"/>
          </w:divBdr>
        </w:div>
        <w:div w:id="1020207551">
          <w:marLeft w:val="0"/>
          <w:marRight w:val="0"/>
          <w:marTop w:val="0"/>
          <w:marBottom w:val="0"/>
          <w:divBdr>
            <w:top w:val="none" w:sz="0" w:space="0" w:color="auto"/>
            <w:left w:val="none" w:sz="0" w:space="0" w:color="auto"/>
            <w:bottom w:val="none" w:sz="0" w:space="0" w:color="auto"/>
            <w:right w:val="none" w:sz="0" w:space="0" w:color="auto"/>
          </w:divBdr>
        </w:div>
      </w:divsChild>
    </w:div>
    <w:div w:id="318731371">
      <w:bodyDiv w:val="1"/>
      <w:marLeft w:val="0"/>
      <w:marRight w:val="0"/>
      <w:marTop w:val="0"/>
      <w:marBottom w:val="0"/>
      <w:divBdr>
        <w:top w:val="none" w:sz="0" w:space="0" w:color="auto"/>
        <w:left w:val="none" w:sz="0" w:space="0" w:color="auto"/>
        <w:bottom w:val="none" w:sz="0" w:space="0" w:color="auto"/>
        <w:right w:val="none" w:sz="0" w:space="0" w:color="auto"/>
      </w:divBdr>
    </w:div>
    <w:div w:id="328758363">
      <w:bodyDiv w:val="1"/>
      <w:marLeft w:val="0"/>
      <w:marRight w:val="0"/>
      <w:marTop w:val="0"/>
      <w:marBottom w:val="0"/>
      <w:divBdr>
        <w:top w:val="none" w:sz="0" w:space="0" w:color="auto"/>
        <w:left w:val="none" w:sz="0" w:space="0" w:color="auto"/>
        <w:bottom w:val="none" w:sz="0" w:space="0" w:color="auto"/>
        <w:right w:val="none" w:sz="0" w:space="0" w:color="auto"/>
      </w:divBdr>
    </w:div>
    <w:div w:id="338048744">
      <w:bodyDiv w:val="1"/>
      <w:marLeft w:val="0"/>
      <w:marRight w:val="0"/>
      <w:marTop w:val="0"/>
      <w:marBottom w:val="0"/>
      <w:divBdr>
        <w:top w:val="none" w:sz="0" w:space="0" w:color="auto"/>
        <w:left w:val="none" w:sz="0" w:space="0" w:color="auto"/>
        <w:bottom w:val="none" w:sz="0" w:space="0" w:color="auto"/>
        <w:right w:val="none" w:sz="0" w:space="0" w:color="auto"/>
      </w:divBdr>
    </w:div>
    <w:div w:id="346641685">
      <w:bodyDiv w:val="1"/>
      <w:marLeft w:val="0"/>
      <w:marRight w:val="0"/>
      <w:marTop w:val="0"/>
      <w:marBottom w:val="0"/>
      <w:divBdr>
        <w:top w:val="none" w:sz="0" w:space="0" w:color="auto"/>
        <w:left w:val="none" w:sz="0" w:space="0" w:color="auto"/>
        <w:bottom w:val="none" w:sz="0" w:space="0" w:color="auto"/>
        <w:right w:val="none" w:sz="0" w:space="0" w:color="auto"/>
      </w:divBdr>
    </w:div>
    <w:div w:id="405150075">
      <w:bodyDiv w:val="1"/>
      <w:marLeft w:val="0"/>
      <w:marRight w:val="0"/>
      <w:marTop w:val="0"/>
      <w:marBottom w:val="0"/>
      <w:divBdr>
        <w:top w:val="none" w:sz="0" w:space="0" w:color="auto"/>
        <w:left w:val="none" w:sz="0" w:space="0" w:color="auto"/>
        <w:bottom w:val="none" w:sz="0" w:space="0" w:color="auto"/>
        <w:right w:val="none" w:sz="0" w:space="0" w:color="auto"/>
      </w:divBdr>
    </w:div>
    <w:div w:id="418185835">
      <w:bodyDiv w:val="1"/>
      <w:marLeft w:val="0"/>
      <w:marRight w:val="0"/>
      <w:marTop w:val="0"/>
      <w:marBottom w:val="0"/>
      <w:divBdr>
        <w:top w:val="none" w:sz="0" w:space="0" w:color="auto"/>
        <w:left w:val="none" w:sz="0" w:space="0" w:color="auto"/>
        <w:bottom w:val="none" w:sz="0" w:space="0" w:color="auto"/>
        <w:right w:val="none" w:sz="0" w:space="0" w:color="auto"/>
      </w:divBdr>
    </w:div>
    <w:div w:id="477379321">
      <w:bodyDiv w:val="1"/>
      <w:marLeft w:val="0"/>
      <w:marRight w:val="0"/>
      <w:marTop w:val="0"/>
      <w:marBottom w:val="0"/>
      <w:divBdr>
        <w:top w:val="none" w:sz="0" w:space="0" w:color="auto"/>
        <w:left w:val="none" w:sz="0" w:space="0" w:color="auto"/>
        <w:bottom w:val="none" w:sz="0" w:space="0" w:color="auto"/>
        <w:right w:val="none" w:sz="0" w:space="0" w:color="auto"/>
      </w:divBdr>
    </w:div>
    <w:div w:id="497426309">
      <w:bodyDiv w:val="1"/>
      <w:marLeft w:val="0"/>
      <w:marRight w:val="0"/>
      <w:marTop w:val="0"/>
      <w:marBottom w:val="0"/>
      <w:divBdr>
        <w:top w:val="none" w:sz="0" w:space="0" w:color="auto"/>
        <w:left w:val="none" w:sz="0" w:space="0" w:color="auto"/>
        <w:bottom w:val="none" w:sz="0" w:space="0" w:color="auto"/>
        <w:right w:val="none" w:sz="0" w:space="0" w:color="auto"/>
      </w:divBdr>
    </w:div>
    <w:div w:id="539786034">
      <w:bodyDiv w:val="1"/>
      <w:marLeft w:val="0"/>
      <w:marRight w:val="0"/>
      <w:marTop w:val="0"/>
      <w:marBottom w:val="0"/>
      <w:divBdr>
        <w:top w:val="none" w:sz="0" w:space="0" w:color="auto"/>
        <w:left w:val="none" w:sz="0" w:space="0" w:color="auto"/>
        <w:bottom w:val="none" w:sz="0" w:space="0" w:color="auto"/>
        <w:right w:val="none" w:sz="0" w:space="0" w:color="auto"/>
      </w:divBdr>
    </w:div>
    <w:div w:id="567493565">
      <w:bodyDiv w:val="1"/>
      <w:marLeft w:val="0"/>
      <w:marRight w:val="0"/>
      <w:marTop w:val="0"/>
      <w:marBottom w:val="0"/>
      <w:divBdr>
        <w:top w:val="none" w:sz="0" w:space="0" w:color="auto"/>
        <w:left w:val="none" w:sz="0" w:space="0" w:color="auto"/>
        <w:bottom w:val="none" w:sz="0" w:space="0" w:color="auto"/>
        <w:right w:val="none" w:sz="0" w:space="0" w:color="auto"/>
      </w:divBdr>
    </w:div>
    <w:div w:id="600991674">
      <w:bodyDiv w:val="1"/>
      <w:marLeft w:val="0"/>
      <w:marRight w:val="0"/>
      <w:marTop w:val="0"/>
      <w:marBottom w:val="0"/>
      <w:divBdr>
        <w:top w:val="none" w:sz="0" w:space="0" w:color="auto"/>
        <w:left w:val="none" w:sz="0" w:space="0" w:color="auto"/>
        <w:bottom w:val="none" w:sz="0" w:space="0" w:color="auto"/>
        <w:right w:val="none" w:sz="0" w:space="0" w:color="auto"/>
      </w:divBdr>
    </w:div>
    <w:div w:id="629628862">
      <w:bodyDiv w:val="1"/>
      <w:marLeft w:val="0"/>
      <w:marRight w:val="0"/>
      <w:marTop w:val="0"/>
      <w:marBottom w:val="0"/>
      <w:divBdr>
        <w:top w:val="none" w:sz="0" w:space="0" w:color="auto"/>
        <w:left w:val="none" w:sz="0" w:space="0" w:color="auto"/>
        <w:bottom w:val="none" w:sz="0" w:space="0" w:color="auto"/>
        <w:right w:val="none" w:sz="0" w:space="0" w:color="auto"/>
      </w:divBdr>
    </w:div>
    <w:div w:id="705787526">
      <w:bodyDiv w:val="1"/>
      <w:marLeft w:val="0"/>
      <w:marRight w:val="0"/>
      <w:marTop w:val="0"/>
      <w:marBottom w:val="0"/>
      <w:divBdr>
        <w:top w:val="none" w:sz="0" w:space="0" w:color="auto"/>
        <w:left w:val="none" w:sz="0" w:space="0" w:color="auto"/>
        <w:bottom w:val="none" w:sz="0" w:space="0" w:color="auto"/>
        <w:right w:val="none" w:sz="0" w:space="0" w:color="auto"/>
      </w:divBdr>
    </w:div>
    <w:div w:id="710302142">
      <w:bodyDiv w:val="1"/>
      <w:marLeft w:val="0"/>
      <w:marRight w:val="0"/>
      <w:marTop w:val="0"/>
      <w:marBottom w:val="0"/>
      <w:divBdr>
        <w:top w:val="none" w:sz="0" w:space="0" w:color="auto"/>
        <w:left w:val="none" w:sz="0" w:space="0" w:color="auto"/>
        <w:bottom w:val="none" w:sz="0" w:space="0" w:color="auto"/>
        <w:right w:val="none" w:sz="0" w:space="0" w:color="auto"/>
      </w:divBdr>
    </w:div>
    <w:div w:id="756171615">
      <w:bodyDiv w:val="1"/>
      <w:marLeft w:val="0"/>
      <w:marRight w:val="0"/>
      <w:marTop w:val="0"/>
      <w:marBottom w:val="0"/>
      <w:divBdr>
        <w:top w:val="none" w:sz="0" w:space="0" w:color="auto"/>
        <w:left w:val="none" w:sz="0" w:space="0" w:color="auto"/>
        <w:bottom w:val="none" w:sz="0" w:space="0" w:color="auto"/>
        <w:right w:val="none" w:sz="0" w:space="0" w:color="auto"/>
      </w:divBdr>
    </w:div>
    <w:div w:id="791439417">
      <w:bodyDiv w:val="1"/>
      <w:marLeft w:val="0"/>
      <w:marRight w:val="0"/>
      <w:marTop w:val="0"/>
      <w:marBottom w:val="0"/>
      <w:divBdr>
        <w:top w:val="none" w:sz="0" w:space="0" w:color="auto"/>
        <w:left w:val="none" w:sz="0" w:space="0" w:color="auto"/>
        <w:bottom w:val="none" w:sz="0" w:space="0" w:color="auto"/>
        <w:right w:val="none" w:sz="0" w:space="0" w:color="auto"/>
      </w:divBdr>
    </w:div>
    <w:div w:id="807939193">
      <w:bodyDiv w:val="1"/>
      <w:marLeft w:val="0"/>
      <w:marRight w:val="0"/>
      <w:marTop w:val="0"/>
      <w:marBottom w:val="0"/>
      <w:divBdr>
        <w:top w:val="none" w:sz="0" w:space="0" w:color="auto"/>
        <w:left w:val="none" w:sz="0" w:space="0" w:color="auto"/>
        <w:bottom w:val="none" w:sz="0" w:space="0" w:color="auto"/>
        <w:right w:val="none" w:sz="0" w:space="0" w:color="auto"/>
      </w:divBdr>
    </w:div>
    <w:div w:id="811100920">
      <w:bodyDiv w:val="1"/>
      <w:marLeft w:val="0"/>
      <w:marRight w:val="0"/>
      <w:marTop w:val="0"/>
      <w:marBottom w:val="0"/>
      <w:divBdr>
        <w:top w:val="none" w:sz="0" w:space="0" w:color="auto"/>
        <w:left w:val="none" w:sz="0" w:space="0" w:color="auto"/>
        <w:bottom w:val="none" w:sz="0" w:space="0" w:color="auto"/>
        <w:right w:val="none" w:sz="0" w:space="0" w:color="auto"/>
      </w:divBdr>
    </w:div>
    <w:div w:id="819660775">
      <w:bodyDiv w:val="1"/>
      <w:marLeft w:val="0"/>
      <w:marRight w:val="0"/>
      <w:marTop w:val="0"/>
      <w:marBottom w:val="0"/>
      <w:divBdr>
        <w:top w:val="none" w:sz="0" w:space="0" w:color="auto"/>
        <w:left w:val="none" w:sz="0" w:space="0" w:color="auto"/>
        <w:bottom w:val="none" w:sz="0" w:space="0" w:color="auto"/>
        <w:right w:val="none" w:sz="0" w:space="0" w:color="auto"/>
      </w:divBdr>
    </w:div>
    <w:div w:id="824975477">
      <w:bodyDiv w:val="1"/>
      <w:marLeft w:val="0"/>
      <w:marRight w:val="0"/>
      <w:marTop w:val="0"/>
      <w:marBottom w:val="0"/>
      <w:divBdr>
        <w:top w:val="none" w:sz="0" w:space="0" w:color="auto"/>
        <w:left w:val="none" w:sz="0" w:space="0" w:color="auto"/>
        <w:bottom w:val="none" w:sz="0" w:space="0" w:color="auto"/>
        <w:right w:val="none" w:sz="0" w:space="0" w:color="auto"/>
      </w:divBdr>
      <w:divsChild>
        <w:div w:id="1241216992">
          <w:marLeft w:val="255"/>
          <w:marRight w:val="0"/>
          <w:marTop w:val="75"/>
          <w:marBottom w:val="0"/>
          <w:divBdr>
            <w:top w:val="none" w:sz="0" w:space="0" w:color="auto"/>
            <w:left w:val="none" w:sz="0" w:space="0" w:color="auto"/>
            <w:bottom w:val="none" w:sz="0" w:space="0" w:color="auto"/>
            <w:right w:val="none" w:sz="0" w:space="0" w:color="auto"/>
          </w:divBdr>
          <w:divsChild>
            <w:div w:id="89081856">
              <w:marLeft w:val="255"/>
              <w:marRight w:val="0"/>
              <w:marTop w:val="75"/>
              <w:marBottom w:val="0"/>
              <w:divBdr>
                <w:top w:val="none" w:sz="0" w:space="0" w:color="auto"/>
                <w:left w:val="none" w:sz="0" w:space="0" w:color="auto"/>
                <w:bottom w:val="none" w:sz="0" w:space="0" w:color="auto"/>
                <w:right w:val="none" w:sz="0" w:space="0" w:color="auto"/>
              </w:divBdr>
              <w:divsChild>
                <w:div w:id="199246442">
                  <w:marLeft w:val="0"/>
                  <w:marRight w:val="225"/>
                  <w:marTop w:val="0"/>
                  <w:marBottom w:val="0"/>
                  <w:divBdr>
                    <w:top w:val="none" w:sz="0" w:space="0" w:color="auto"/>
                    <w:left w:val="none" w:sz="0" w:space="0" w:color="auto"/>
                    <w:bottom w:val="none" w:sz="0" w:space="0" w:color="auto"/>
                    <w:right w:val="none" w:sz="0" w:space="0" w:color="auto"/>
                  </w:divBdr>
                </w:div>
              </w:divsChild>
            </w:div>
            <w:div w:id="121584176">
              <w:marLeft w:val="255"/>
              <w:marRight w:val="0"/>
              <w:marTop w:val="75"/>
              <w:marBottom w:val="0"/>
              <w:divBdr>
                <w:top w:val="none" w:sz="0" w:space="0" w:color="auto"/>
                <w:left w:val="none" w:sz="0" w:space="0" w:color="auto"/>
                <w:bottom w:val="none" w:sz="0" w:space="0" w:color="auto"/>
                <w:right w:val="none" w:sz="0" w:space="0" w:color="auto"/>
              </w:divBdr>
              <w:divsChild>
                <w:div w:id="1254437101">
                  <w:marLeft w:val="0"/>
                  <w:marRight w:val="225"/>
                  <w:marTop w:val="0"/>
                  <w:marBottom w:val="0"/>
                  <w:divBdr>
                    <w:top w:val="none" w:sz="0" w:space="0" w:color="auto"/>
                    <w:left w:val="none" w:sz="0" w:space="0" w:color="auto"/>
                    <w:bottom w:val="none" w:sz="0" w:space="0" w:color="auto"/>
                    <w:right w:val="none" w:sz="0" w:space="0" w:color="auto"/>
                  </w:divBdr>
                </w:div>
              </w:divsChild>
            </w:div>
            <w:div w:id="545918415">
              <w:marLeft w:val="255"/>
              <w:marRight w:val="0"/>
              <w:marTop w:val="75"/>
              <w:marBottom w:val="0"/>
              <w:divBdr>
                <w:top w:val="none" w:sz="0" w:space="0" w:color="auto"/>
                <w:left w:val="none" w:sz="0" w:space="0" w:color="auto"/>
                <w:bottom w:val="none" w:sz="0" w:space="0" w:color="auto"/>
                <w:right w:val="none" w:sz="0" w:space="0" w:color="auto"/>
              </w:divBdr>
              <w:divsChild>
                <w:div w:id="882403536">
                  <w:marLeft w:val="0"/>
                  <w:marRight w:val="225"/>
                  <w:marTop w:val="0"/>
                  <w:marBottom w:val="0"/>
                  <w:divBdr>
                    <w:top w:val="none" w:sz="0" w:space="0" w:color="auto"/>
                    <w:left w:val="none" w:sz="0" w:space="0" w:color="auto"/>
                    <w:bottom w:val="none" w:sz="0" w:space="0" w:color="auto"/>
                    <w:right w:val="none" w:sz="0" w:space="0" w:color="auto"/>
                  </w:divBdr>
                </w:div>
              </w:divsChild>
            </w:div>
            <w:div w:id="899244252">
              <w:marLeft w:val="0"/>
              <w:marRight w:val="225"/>
              <w:marTop w:val="0"/>
              <w:marBottom w:val="0"/>
              <w:divBdr>
                <w:top w:val="none" w:sz="0" w:space="0" w:color="auto"/>
                <w:left w:val="none" w:sz="0" w:space="0" w:color="auto"/>
                <w:bottom w:val="none" w:sz="0" w:space="0" w:color="auto"/>
                <w:right w:val="none" w:sz="0" w:space="0" w:color="auto"/>
              </w:divBdr>
            </w:div>
          </w:divsChild>
        </w:div>
        <w:div w:id="1281381636">
          <w:marLeft w:val="255"/>
          <w:marRight w:val="0"/>
          <w:marTop w:val="75"/>
          <w:marBottom w:val="0"/>
          <w:divBdr>
            <w:top w:val="none" w:sz="0" w:space="0" w:color="auto"/>
            <w:left w:val="none" w:sz="0" w:space="0" w:color="auto"/>
            <w:bottom w:val="none" w:sz="0" w:space="0" w:color="auto"/>
            <w:right w:val="none" w:sz="0" w:space="0" w:color="auto"/>
          </w:divBdr>
          <w:divsChild>
            <w:div w:id="1352605266">
              <w:marLeft w:val="0"/>
              <w:marRight w:val="225"/>
              <w:marTop w:val="0"/>
              <w:marBottom w:val="0"/>
              <w:divBdr>
                <w:top w:val="none" w:sz="0" w:space="0" w:color="auto"/>
                <w:left w:val="none" w:sz="0" w:space="0" w:color="auto"/>
                <w:bottom w:val="none" w:sz="0" w:space="0" w:color="auto"/>
                <w:right w:val="none" w:sz="0" w:space="0" w:color="auto"/>
              </w:divBdr>
            </w:div>
          </w:divsChild>
        </w:div>
        <w:div w:id="1665548657">
          <w:marLeft w:val="255"/>
          <w:marRight w:val="0"/>
          <w:marTop w:val="75"/>
          <w:marBottom w:val="0"/>
          <w:divBdr>
            <w:top w:val="none" w:sz="0" w:space="0" w:color="auto"/>
            <w:left w:val="none" w:sz="0" w:space="0" w:color="auto"/>
            <w:bottom w:val="none" w:sz="0" w:space="0" w:color="auto"/>
            <w:right w:val="none" w:sz="0" w:space="0" w:color="auto"/>
          </w:divBdr>
          <w:divsChild>
            <w:div w:id="771438542">
              <w:marLeft w:val="0"/>
              <w:marRight w:val="225"/>
              <w:marTop w:val="0"/>
              <w:marBottom w:val="0"/>
              <w:divBdr>
                <w:top w:val="none" w:sz="0" w:space="0" w:color="auto"/>
                <w:left w:val="none" w:sz="0" w:space="0" w:color="auto"/>
                <w:bottom w:val="none" w:sz="0" w:space="0" w:color="auto"/>
                <w:right w:val="none" w:sz="0" w:space="0" w:color="auto"/>
              </w:divBdr>
            </w:div>
          </w:divsChild>
        </w:div>
        <w:div w:id="1701474523">
          <w:marLeft w:val="255"/>
          <w:marRight w:val="0"/>
          <w:marTop w:val="75"/>
          <w:marBottom w:val="0"/>
          <w:divBdr>
            <w:top w:val="none" w:sz="0" w:space="0" w:color="auto"/>
            <w:left w:val="none" w:sz="0" w:space="0" w:color="auto"/>
            <w:bottom w:val="none" w:sz="0" w:space="0" w:color="auto"/>
            <w:right w:val="none" w:sz="0" w:space="0" w:color="auto"/>
          </w:divBdr>
          <w:divsChild>
            <w:div w:id="1214385793">
              <w:marLeft w:val="255"/>
              <w:marRight w:val="0"/>
              <w:marTop w:val="75"/>
              <w:marBottom w:val="0"/>
              <w:divBdr>
                <w:top w:val="none" w:sz="0" w:space="0" w:color="auto"/>
                <w:left w:val="none" w:sz="0" w:space="0" w:color="auto"/>
                <w:bottom w:val="none" w:sz="0" w:space="0" w:color="auto"/>
                <w:right w:val="none" w:sz="0" w:space="0" w:color="auto"/>
              </w:divBdr>
              <w:divsChild>
                <w:div w:id="264076745">
                  <w:marLeft w:val="0"/>
                  <w:marRight w:val="225"/>
                  <w:marTop w:val="0"/>
                  <w:marBottom w:val="0"/>
                  <w:divBdr>
                    <w:top w:val="none" w:sz="0" w:space="0" w:color="auto"/>
                    <w:left w:val="none" w:sz="0" w:space="0" w:color="auto"/>
                    <w:bottom w:val="none" w:sz="0" w:space="0" w:color="auto"/>
                    <w:right w:val="none" w:sz="0" w:space="0" w:color="auto"/>
                  </w:divBdr>
                </w:div>
              </w:divsChild>
            </w:div>
            <w:div w:id="1259949977">
              <w:marLeft w:val="255"/>
              <w:marRight w:val="0"/>
              <w:marTop w:val="75"/>
              <w:marBottom w:val="0"/>
              <w:divBdr>
                <w:top w:val="none" w:sz="0" w:space="0" w:color="auto"/>
                <w:left w:val="none" w:sz="0" w:space="0" w:color="auto"/>
                <w:bottom w:val="none" w:sz="0" w:space="0" w:color="auto"/>
                <w:right w:val="none" w:sz="0" w:space="0" w:color="auto"/>
              </w:divBdr>
              <w:divsChild>
                <w:div w:id="357389256">
                  <w:marLeft w:val="0"/>
                  <w:marRight w:val="225"/>
                  <w:marTop w:val="0"/>
                  <w:marBottom w:val="0"/>
                  <w:divBdr>
                    <w:top w:val="none" w:sz="0" w:space="0" w:color="auto"/>
                    <w:left w:val="none" w:sz="0" w:space="0" w:color="auto"/>
                    <w:bottom w:val="none" w:sz="0" w:space="0" w:color="auto"/>
                    <w:right w:val="none" w:sz="0" w:space="0" w:color="auto"/>
                  </w:divBdr>
                </w:div>
              </w:divsChild>
            </w:div>
            <w:div w:id="1545749695">
              <w:marLeft w:val="255"/>
              <w:marRight w:val="0"/>
              <w:marTop w:val="75"/>
              <w:marBottom w:val="0"/>
              <w:divBdr>
                <w:top w:val="none" w:sz="0" w:space="0" w:color="auto"/>
                <w:left w:val="none" w:sz="0" w:space="0" w:color="auto"/>
                <w:bottom w:val="none" w:sz="0" w:space="0" w:color="auto"/>
                <w:right w:val="none" w:sz="0" w:space="0" w:color="auto"/>
              </w:divBdr>
              <w:divsChild>
                <w:div w:id="1007563178">
                  <w:marLeft w:val="0"/>
                  <w:marRight w:val="225"/>
                  <w:marTop w:val="0"/>
                  <w:marBottom w:val="0"/>
                  <w:divBdr>
                    <w:top w:val="none" w:sz="0" w:space="0" w:color="auto"/>
                    <w:left w:val="none" w:sz="0" w:space="0" w:color="auto"/>
                    <w:bottom w:val="none" w:sz="0" w:space="0" w:color="auto"/>
                    <w:right w:val="none" w:sz="0" w:space="0" w:color="auto"/>
                  </w:divBdr>
                </w:div>
              </w:divsChild>
            </w:div>
            <w:div w:id="1702972999">
              <w:marLeft w:val="0"/>
              <w:marRight w:val="225"/>
              <w:marTop w:val="0"/>
              <w:marBottom w:val="0"/>
              <w:divBdr>
                <w:top w:val="none" w:sz="0" w:space="0" w:color="auto"/>
                <w:left w:val="none" w:sz="0" w:space="0" w:color="auto"/>
                <w:bottom w:val="none" w:sz="0" w:space="0" w:color="auto"/>
                <w:right w:val="none" w:sz="0" w:space="0" w:color="auto"/>
              </w:divBdr>
            </w:div>
            <w:div w:id="1738165637">
              <w:marLeft w:val="255"/>
              <w:marRight w:val="0"/>
              <w:marTop w:val="75"/>
              <w:marBottom w:val="0"/>
              <w:divBdr>
                <w:top w:val="none" w:sz="0" w:space="0" w:color="auto"/>
                <w:left w:val="none" w:sz="0" w:space="0" w:color="auto"/>
                <w:bottom w:val="none" w:sz="0" w:space="0" w:color="auto"/>
                <w:right w:val="none" w:sz="0" w:space="0" w:color="auto"/>
              </w:divBdr>
              <w:divsChild>
                <w:div w:id="2128809984">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911235598">
      <w:bodyDiv w:val="1"/>
      <w:marLeft w:val="0"/>
      <w:marRight w:val="0"/>
      <w:marTop w:val="0"/>
      <w:marBottom w:val="0"/>
      <w:divBdr>
        <w:top w:val="none" w:sz="0" w:space="0" w:color="auto"/>
        <w:left w:val="none" w:sz="0" w:space="0" w:color="auto"/>
        <w:bottom w:val="none" w:sz="0" w:space="0" w:color="auto"/>
        <w:right w:val="none" w:sz="0" w:space="0" w:color="auto"/>
      </w:divBdr>
    </w:div>
    <w:div w:id="946809384">
      <w:bodyDiv w:val="1"/>
      <w:marLeft w:val="0"/>
      <w:marRight w:val="0"/>
      <w:marTop w:val="0"/>
      <w:marBottom w:val="0"/>
      <w:divBdr>
        <w:top w:val="none" w:sz="0" w:space="0" w:color="auto"/>
        <w:left w:val="none" w:sz="0" w:space="0" w:color="auto"/>
        <w:bottom w:val="none" w:sz="0" w:space="0" w:color="auto"/>
        <w:right w:val="none" w:sz="0" w:space="0" w:color="auto"/>
      </w:divBdr>
    </w:div>
    <w:div w:id="1016885397">
      <w:bodyDiv w:val="1"/>
      <w:marLeft w:val="0"/>
      <w:marRight w:val="0"/>
      <w:marTop w:val="0"/>
      <w:marBottom w:val="0"/>
      <w:divBdr>
        <w:top w:val="none" w:sz="0" w:space="0" w:color="auto"/>
        <w:left w:val="none" w:sz="0" w:space="0" w:color="auto"/>
        <w:bottom w:val="none" w:sz="0" w:space="0" w:color="auto"/>
        <w:right w:val="none" w:sz="0" w:space="0" w:color="auto"/>
      </w:divBdr>
    </w:div>
    <w:div w:id="1037781899">
      <w:bodyDiv w:val="1"/>
      <w:marLeft w:val="0"/>
      <w:marRight w:val="0"/>
      <w:marTop w:val="0"/>
      <w:marBottom w:val="0"/>
      <w:divBdr>
        <w:top w:val="none" w:sz="0" w:space="0" w:color="auto"/>
        <w:left w:val="none" w:sz="0" w:space="0" w:color="auto"/>
        <w:bottom w:val="none" w:sz="0" w:space="0" w:color="auto"/>
        <w:right w:val="none" w:sz="0" w:space="0" w:color="auto"/>
      </w:divBdr>
    </w:div>
    <w:div w:id="1056665398">
      <w:bodyDiv w:val="1"/>
      <w:marLeft w:val="0"/>
      <w:marRight w:val="0"/>
      <w:marTop w:val="0"/>
      <w:marBottom w:val="0"/>
      <w:divBdr>
        <w:top w:val="none" w:sz="0" w:space="0" w:color="auto"/>
        <w:left w:val="none" w:sz="0" w:space="0" w:color="auto"/>
        <w:bottom w:val="none" w:sz="0" w:space="0" w:color="auto"/>
        <w:right w:val="none" w:sz="0" w:space="0" w:color="auto"/>
      </w:divBdr>
    </w:div>
    <w:div w:id="1118794639">
      <w:bodyDiv w:val="1"/>
      <w:marLeft w:val="0"/>
      <w:marRight w:val="0"/>
      <w:marTop w:val="0"/>
      <w:marBottom w:val="0"/>
      <w:divBdr>
        <w:top w:val="none" w:sz="0" w:space="0" w:color="auto"/>
        <w:left w:val="none" w:sz="0" w:space="0" w:color="auto"/>
        <w:bottom w:val="none" w:sz="0" w:space="0" w:color="auto"/>
        <w:right w:val="none" w:sz="0" w:space="0" w:color="auto"/>
      </w:divBdr>
    </w:div>
    <w:div w:id="1241791420">
      <w:bodyDiv w:val="1"/>
      <w:marLeft w:val="0"/>
      <w:marRight w:val="0"/>
      <w:marTop w:val="0"/>
      <w:marBottom w:val="0"/>
      <w:divBdr>
        <w:top w:val="none" w:sz="0" w:space="0" w:color="auto"/>
        <w:left w:val="none" w:sz="0" w:space="0" w:color="auto"/>
        <w:bottom w:val="none" w:sz="0" w:space="0" w:color="auto"/>
        <w:right w:val="none" w:sz="0" w:space="0" w:color="auto"/>
      </w:divBdr>
    </w:div>
    <w:div w:id="1259170104">
      <w:bodyDiv w:val="1"/>
      <w:marLeft w:val="0"/>
      <w:marRight w:val="0"/>
      <w:marTop w:val="0"/>
      <w:marBottom w:val="0"/>
      <w:divBdr>
        <w:top w:val="none" w:sz="0" w:space="0" w:color="auto"/>
        <w:left w:val="none" w:sz="0" w:space="0" w:color="auto"/>
        <w:bottom w:val="none" w:sz="0" w:space="0" w:color="auto"/>
        <w:right w:val="none" w:sz="0" w:space="0" w:color="auto"/>
      </w:divBdr>
      <w:divsChild>
        <w:div w:id="374743876">
          <w:marLeft w:val="255"/>
          <w:marRight w:val="0"/>
          <w:marTop w:val="0"/>
          <w:marBottom w:val="0"/>
          <w:divBdr>
            <w:top w:val="none" w:sz="0" w:space="0" w:color="auto"/>
            <w:left w:val="none" w:sz="0" w:space="0" w:color="auto"/>
            <w:bottom w:val="none" w:sz="0" w:space="0" w:color="auto"/>
            <w:right w:val="none" w:sz="0" w:space="0" w:color="auto"/>
          </w:divBdr>
        </w:div>
        <w:div w:id="1182092500">
          <w:marLeft w:val="255"/>
          <w:marRight w:val="0"/>
          <w:marTop w:val="0"/>
          <w:marBottom w:val="0"/>
          <w:divBdr>
            <w:top w:val="none" w:sz="0" w:space="0" w:color="auto"/>
            <w:left w:val="none" w:sz="0" w:space="0" w:color="auto"/>
            <w:bottom w:val="none" w:sz="0" w:space="0" w:color="auto"/>
            <w:right w:val="none" w:sz="0" w:space="0" w:color="auto"/>
          </w:divBdr>
          <w:divsChild>
            <w:div w:id="1797092946">
              <w:marLeft w:val="255"/>
              <w:marRight w:val="0"/>
              <w:marTop w:val="75"/>
              <w:marBottom w:val="0"/>
              <w:divBdr>
                <w:top w:val="none" w:sz="0" w:space="0" w:color="auto"/>
                <w:left w:val="none" w:sz="0" w:space="0" w:color="auto"/>
                <w:bottom w:val="none" w:sz="0" w:space="0" w:color="auto"/>
                <w:right w:val="none" w:sz="0" w:space="0" w:color="auto"/>
              </w:divBdr>
              <w:divsChild>
                <w:div w:id="907229301">
                  <w:marLeft w:val="0"/>
                  <w:marRight w:val="225"/>
                  <w:marTop w:val="0"/>
                  <w:marBottom w:val="0"/>
                  <w:divBdr>
                    <w:top w:val="none" w:sz="0" w:space="0" w:color="auto"/>
                    <w:left w:val="none" w:sz="0" w:space="0" w:color="auto"/>
                    <w:bottom w:val="none" w:sz="0" w:space="0" w:color="auto"/>
                    <w:right w:val="none" w:sz="0" w:space="0" w:color="auto"/>
                  </w:divBdr>
                </w:div>
              </w:divsChild>
            </w:div>
            <w:div w:id="1997538125">
              <w:marLeft w:val="255"/>
              <w:marRight w:val="0"/>
              <w:marTop w:val="75"/>
              <w:marBottom w:val="0"/>
              <w:divBdr>
                <w:top w:val="none" w:sz="0" w:space="0" w:color="auto"/>
                <w:left w:val="none" w:sz="0" w:space="0" w:color="auto"/>
                <w:bottom w:val="none" w:sz="0" w:space="0" w:color="auto"/>
                <w:right w:val="none" w:sz="0" w:space="0" w:color="auto"/>
              </w:divBdr>
              <w:divsChild>
                <w:div w:id="1369836608">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670525602">
          <w:marLeft w:val="255"/>
          <w:marRight w:val="0"/>
          <w:marTop w:val="0"/>
          <w:marBottom w:val="0"/>
          <w:divBdr>
            <w:top w:val="none" w:sz="0" w:space="0" w:color="auto"/>
            <w:left w:val="none" w:sz="0" w:space="0" w:color="auto"/>
            <w:bottom w:val="none" w:sz="0" w:space="0" w:color="auto"/>
            <w:right w:val="none" w:sz="0" w:space="0" w:color="auto"/>
          </w:divBdr>
        </w:div>
        <w:div w:id="1679044458">
          <w:marLeft w:val="255"/>
          <w:marRight w:val="0"/>
          <w:marTop w:val="0"/>
          <w:marBottom w:val="0"/>
          <w:divBdr>
            <w:top w:val="none" w:sz="0" w:space="0" w:color="auto"/>
            <w:left w:val="none" w:sz="0" w:space="0" w:color="auto"/>
            <w:bottom w:val="none" w:sz="0" w:space="0" w:color="auto"/>
            <w:right w:val="none" w:sz="0" w:space="0" w:color="auto"/>
          </w:divBdr>
        </w:div>
        <w:div w:id="1872109329">
          <w:marLeft w:val="255"/>
          <w:marRight w:val="0"/>
          <w:marTop w:val="0"/>
          <w:marBottom w:val="0"/>
          <w:divBdr>
            <w:top w:val="none" w:sz="0" w:space="0" w:color="auto"/>
            <w:left w:val="none" w:sz="0" w:space="0" w:color="auto"/>
            <w:bottom w:val="none" w:sz="0" w:space="0" w:color="auto"/>
            <w:right w:val="none" w:sz="0" w:space="0" w:color="auto"/>
          </w:divBdr>
        </w:div>
        <w:div w:id="1944218707">
          <w:marLeft w:val="255"/>
          <w:marRight w:val="0"/>
          <w:marTop w:val="0"/>
          <w:marBottom w:val="0"/>
          <w:divBdr>
            <w:top w:val="none" w:sz="0" w:space="0" w:color="auto"/>
            <w:left w:val="none" w:sz="0" w:space="0" w:color="auto"/>
            <w:bottom w:val="none" w:sz="0" w:space="0" w:color="auto"/>
            <w:right w:val="none" w:sz="0" w:space="0" w:color="auto"/>
          </w:divBdr>
        </w:div>
        <w:div w:id="2074497976">
          <w:marLeft w:val="255"/>
          <w:marRight w:val="0"/>
          <w:marTop w:val="0"/>
          <w:marBottom w:val="0"/>
          <w:divBdr>
            <w:top w:val="none" w:sz="0" w:space="0" w:color="auto"/>
            <w:left w:val="none" w:sz="0" w:space="0" w:color="auto"/>
            <w:bottom w:val="none" w:sz="0" w:space="0" w:color="auto"/>
            <w:right w:val="none" w:sz="0" w:space="0" w:color="auto"/>
          </w:divBdr>
        </w:div>
      </w:divsChild>
    </w:div>
    <w:div w:id="1265839685">
      <w:bodyDiv w:val="1"/>
      <w:marLeft w:val="0"/>
      <w:marRight w:val="0"/>
      <w:marTop w:val="0"/>
      <w:marBottom w:val="0"/>
      <w:divBdr>
        <w:top w:val="none" w:sz="0" w:space="0" w:color="auto"/>
        <w:left w:val="none" w:sz="0" w:space="0" w:color="auto"/>
        <w:bottom w:val="none" w:sz="0" w:space="0" w:color="auto"/>
        <w:right w:val="none" w:sz="0" w:space="0" w:color="auto"/>
      </w:divBdr>
    </w:div>
    <w:div w:id="1272476272">
      <w:bodyDiv w:val="1"/>
      <w:marLeft w:val="0"/>
      <w:marRight w:val="0"/>
      <w:marTop w:val="0"/>
      <w:marBottom w:val="0"/>
      <w:divBdr>
        <w:top w:val="none" w:sz="0" w:space="0" w:color="auto"/>
        <w:left w:val="none" w:sz="0" w:space="0" w:color="auto"/>
        <w:bottom w:val="none" w:sz="0" w:space="0" w:color="auto"/>
        <w:right w:val="none" w:sz="0" w:space="0" w:color="auto"/>
      </w:divBdr>
    </w:div>
    <w:div w:id="1491362702">
      <w:bodyDiv w:val="1"/>
      <w:marLeft w:val="0"/>
      <w:marRight w:val="0"/>
      <w:marTop w:val="0"/>
      <w:marBottom w:val="0"/>
      <w:divBdr>
        <w:top w:val="none" w:sz="0" w:space="0" w:color="auto"/>
        <w:left w:val="none" w:sz="0" w:space="0" w:color="auto"/>
        <w:bottom w:val="none" w:sz="0" w:space="0" w:color="auto"/>
        <w:right w:val="none" w:sz="0" w:space="0" w:color="auto"/>
      </w:divBdr>
    </w:div>
    <w:div w:id="1516260361">
      <w:bodyDiv w:val="1"/>
      <w:marLeft w:val="0"/>
      <w:marRight w:val="0"/>
      <w:marTop w:val="0"/>
      <w:marBottom w:val="0"/>
      <w:divBdr>
        <w:top w:val="none" w:sz="0" w:space="0" w:color="auto"/>
        <w:left w:val="none" w:sz="0" w:space="0" w:color="auto"/>
        <w:bottom w:val="none" w:sz="0" w:space="0" w:color="auto"/>
        <w:right w:val="none" w:sz="0" w:space="0" w:color="auto"/>
      </w:divBdr>
    </w:div>
    <w:div w:id="1539850031">
      <w:bodyDiv w:val="1"/>
      <w:marLeft w:val="0"/>
      <w:marRight w:val="0"/>
      <w:marTop w:val="0"/>
      <w:marBottom w:val="0"/>
      <w:divBdr>
        <w:top w:val="none" w:sz="0" w:space="0" w:color="auto"/>
        <w:left w:val="none" w:sz="0" w:space="0" w:color="auto"/>
        <w:bottom w:val="none" w:sz="0" w:space="0" w:color="auto"/>
        <w:right w:val="none" w:sz="0" w:space="0" w:color="auto"/>
      </w:divBdr>
    </w:div>
    <w:div w:id="1602683636">
      <w:bodyDiv w:val="1"/>
      <w:marLeft w:val="0"/>
      <w:marRight w:val="0"/>
      <w:marTop w:val="0"/>
      <w:marBottom w:val="0"/>
      <w:divBdr>
        <w:top w:val="none" w:sz="0" w:space="0" w:color="auto"/>
        <w:left w:val="none" w:sz="0" w:space="0" w:color="auto"/>
        <w:bottom w:val="none" w:sz="0" w:space="0" w:color="auto"/>
        <w:right w:val="none" w:sz="0" w:space="0" w:color="auto"/>
      </w:divBdr>
    </w:div>
    <w:div w:id="1698192930">
      <w:bodyDiv w:val="1"/>
      <w:marLeft w:val="0"/>
      <w:marRight w:val="0"/>
      <w:marTop w:val="0"/>
      <w:marBottom w:val="0"/>
      <w:divBdr>
        <w:top w:val="none" w:sz="0" w:space="0" w:color="auto"/>
        <w:left w:val="none" w:sz="0" w:space="0" w:color="auto"/>
        <w:bottom w:val="none" w:sz="0" w:space="0" w:color="auto"/>
        <w:right w:val="none" w:sz="0" w:space="0" w:color="auto"/>
      </w:divBdr>
    </w:div>
    <w:div w:id="1699817369">
      <w:bodyDiv w:val="1"/>
      <w:marLeft w:val="0"/>
      <w:marRight w:val="0"/>
      <w:marTop w:val="0"/>
      <w:marBottom w:val="0"/>
      <w:divBdr>
        <w:top w:val="none" w:sz="0" w:space="0" w:color="auto"/>
        <w:left w:val="none" w:sz="0" w:space="0" w:color="auto"/>
        <w:bottom w:val="none" w:sz="0" w:space="0" w:color="auto"/>
        <w:right w:val="none" w:sz="0" w:space="0" w:color="auto"/>
      </w:divBdr>
    </w:div>
    <w:div w:id="1773629752">
      <w:bodyDiv w:val="1"/>
      <w:marLeft w:val="0"/>
      <w:marRight w:val="0"/>
      <w:marTop w:val="0"/>
      <w:marBottom w:val="0"/>
      <w:divBdr>
        <w:top w:val="none" w:sz="0" w:space="0" w:color="auto"/>
        <w:left w:val="none" w:sz="0" w:space="0" w:color="auto"/>
        <w:bottom w:val="none" w:sz="0" w:space="0" w:color="auto"/>
        <w:right w:val="none" w:sz="0" w:space="0" w:color="auto"/>
      </w:divBdr>
    </w:div>
    <w:div w:id="1816143563">
      <w:bodyDiv w:val="1"/>
      <w:marLeft w:val="0"/>
      <w:marRight w:val="0"/>
      <w:marTop w:val="0"/>
      <w:marBottom w:val="0"/>
      <w:divBdr>
        <w:top w:val="none" w:sz="0" w:space="0" w:color="auto"/>
        <w:left w:val="none" w:sz="0" w:space="0" w:color="auto"/>
        <w:bottom w:val="none" w:sz="0" w:space="0" w:color="auto"/>
        <w:right w:val="none" w:sz="0" w:space="0" w:color="auto"/>
      </w:divBdr>
    </w:div>
    <w:div w:id="1825733778">
      <w:bodyDiv w:val="1"/>
      <w:marLeft w:val="0"/>
      <w:marRight w:val="0"/>
      <w:marTop w:val="0"/>
      <w:marBottom w:val="0"/>
      <w:divBdr>
        <w:top w:val="none" w:sz="0" w:space="0" w:color="auto"/>
        <w:left w:val="none" w:sz="0" w:space="0" w:color="auto"/>
        <w:bottom w:val="none" w:sz="0" w:space="0" w:color="auto"/>
        <w:right w:val="none" w:sz="0" w:space="0" w:color="auto"/>
      </w:divBdr>
    </w:div>
    <w:div w:id="1910725210">
      <w:bodyDiv w:val="1"/>
      <w:marLeft w:val="0"/>
      <w:marRight w:val="0"/>
      <w:marTop w:val="0"/>
      <w:marBottom w:val="0"/>
      <w:divBdr>
        <w:top w:val="none" w:sz="0" w:space="0" w:color="auto"/>
        <w:left w:val="none" w:sz="0" w:space="0" w:color="auto"/>
        <w:bottom w:val="none" w:sz="0" w:space="0" w:color="auto"/>
        <w:right w:val="none" w:sz="0" w:space="0" w:color="auto"/>
      </w:divBdr>
    </w:div>
    <w:div w:id="1920598618">
      <w:bodyDiv w:val="1"/>
      <w:marLeft w:val="0"/>
      <w:marRight w:val="0"/>
      <w:marTop w:val="0"/>
      <w:marBottom w:val="0"/>
      <w:divBdr>
        <w:top w:val="none" w:sz="0" w:space="0" w:color="auto"/>
        <w:left w:val="none" w:sz="0" w:space="0" w:color="auto"/>
        <w:bottom w:val="none" w:sz="0" w:space="0" w:color="auto"/>
        <w:right w:val="none" w:sz="0" w:space="0" w:color="auto"/>
      </w:divBdr>
    </w:div>
    <w:div w:id="1931887017">
      <w:bodyDiv w:val="1"/>
      <w:marLeft w:val="0"/>
      <w:marRight w:val="0"/>
      <w:marTop w:val="0"/>
      <w:marBottom w:val="0"/>
      <w:divBdr>
        <w:top w:val="none" w:sz="0" w:space="0" w:color="auto"/>
        <w:left w:val="none" w:sz="0" w:space="0" w:color="auto"/>
        <w:bottom w:val="none" w:sz="0" w:space="0" w:color="auto"/>
        <w:right w:val="none" w:sz="0" w:space="0" w:color="auto"/>
      </w:divBdr>
    </w:div>
    <w:div w:id="1973319909">
      <w:bodyDiv w:val="1"/>
      <w:marLeft w:val="0"/>
      <w:marRight w:val="0"/>
      <w:marTop w:val="0"/>
      <w:marBottom w:val="0"/>
      <w:divBdr>
        <w:top w:val="none" w:sz="0" w:space="0" w:color="auto"/>
        <w:left w:val="none" w:sz="0" w:space="0" w:color="auto"/>
        <w:bottom w:val="none" w:sz="0" w:space="0" w:color="auto"/>
        <w:right w:val="none" w:sz="0" w:space="0" w:color="auto"/>
      </w:divBdr>
    </w:div>
    <w:div w:id="2074311058">
      <w:bodyDiv w:val="1"/>
      <w:marLeft w:val="0"/>
      <w:marRight w:val="0"/>
      <w:marTop w:val="0"/>
      <w:marBottom w:val="0"/>
      <w:divBdr>
        <w:top w:val="none" w:sz="0" w:space="0" w:color="auto"/>
        <w:left w:val="none" w:sz="0" w:space="0" w:color="auto"/>
        <w:bottom w:val="none" w:sz="0" w:space="0" w:color="auto"/>
        <w:right w:val="none" w:sz="0" w:space="0" w:color="auto"/>
      </w:divBdr>
    </w:div>
    <w:div w:id="2077245474">
      <w:bodyDiv w:val="1"/>
      <w:marLeft w:val="0"/>
      <w:marRight w:val="0"/>
      <w:marTop w:val="0"/>
      <w:marBottom w:val="0"/>
      <w:divBdr>
        <w:top w:val="none" w:sz="0" w:space="0" w:color="auto"/>
        <w:left w:val="none" w:sz="0" w:space="0" w:color="auto"/>
        <w:bottom w:val="none" w:sz="0" w:space="0" w:color="auto"/>
        <w:right w:val="none" w:sz="0" w:space="0" w:color="auto"/>
      </w:divBdr>
    </w:div>
    <w:div w:id="2092005074">
      <w:bodyDiv w:val="1"/>
      <w:marLeft w:val="0"/>
      <w:marRight w:val="0"/>
      <w:marTop w:val="0"/>
      <w:marBottom w:val="0"/>
      <w:divBdr>
        <w:top w:val="none" w:sz="0" w:space="0" w:color="auto"/>
        <w:left w:val="none" w:sz="0" w:space="0" w:color="auto"/>
        <w:bottom w:val="none" w:sz="0" w:space="0" w:color="auto"/>
        <w:right w:val="none" w:sz="0" w:space="0" w:color="auto"/>
      </w:divBdr>
    </w:div>
    <w:div w:id="2110273117">
      <w:bodyDiv w:val="1"/>
      <w:marLeft w:val="0"/>
      <w:marRight w:val="0"/>
      <w:marTop w:val="0"/>
      <w:marBottom w:val="0"/>
      <w:divBdr>
        <w:top w:val="none" w:sz="0" w:space="0" w:color="auto"/>
        <w:left w:val="none" w:sz="0" w:space="0" w:color="auto"/>
        <w:bottom w:val="none" w:sz="0" w:space="0" w:color="auto"/>
        <w:right w:val="none" w:sz="0" w:space="0" w:color="auto"/>
      </w:divBdr>
      <w:divsChild>
        <w:div w:id="1748113543">
          <w:marLeft w:val="0"/>
          <w:marRight w:val="0"/>
          <w:marTop w:val="0"/>
          <w:marBottom w:val="0"/>
          <w:divBdr>
            <w:top w:val="none" w:sz="0" w:space="0" w:color="auto"/>
            <w:left w:val="none" w:sz="0" w:space="0" w:color="auto"/>
            <w:bottom w:val="none" w:sz="0" w:space="0" w:color="auto"/>
            <w:right w:val="none" w:sz="0" w:space="0" w:color="auto"/>
          </w:divBdr>
          <w:divsChild>
            <w:div w:id="420880235">
              <w:marLeft w:val="0"/>
              <w:marRight w:val="0"/>
              <w:marTop w:val="0"/>
              <w:marBottom w:val="0"/>
              <w:divBdr>
                <w:top w:val="none" w:sz="0" w:space="0" w:color="auto"/>
                <w:left w:val="none" w:sz="0" w:space="0" w:color="auto"/>
                <w:bottom w:val="none" w:sz="0" w:space="0" w:color="auto"/>
                <w:right w:val="none" w:sz="0" w:space="0" w:color="auto"/>
              </w:divBdr>
              <w:divsChild>
                <w:div w:id="472410497">
                  <w:marLeft w:val="0"/>
                  <w:marRight w:val="0"/>
                  <w:marTop w:val="0"/>
                  <w:marBottom w:val="0"/>
                  <w:divBdr>
                    <w:top w:val="none" w:sz="0" w:space="0" w:color="auto"/>
                    <w:left w:val="none" w:sz="0" w:space="0" w:color="auto"/>
                    <w:bottom w:val="none" w:sz="0" w:space="0" w:color="auto"/>
                    <w:right w:val="none" w:sz="0" w:space="0" w:color="auto"/>
                  </w:divBdr>
                  <w:divsChild>
                    <w:div w:id="894782737">
                      <w:marLeft w:val="0"/>
                      <w:marRight w:val="0"/>
                      <w:marTop w:val="0"/>
                      <w:marBottom w:val="0"/>
                      <w:divBdr>
                        <w:top w:val="none" w:sz="0" w:space="0" w:color="auto"/>
                        <w:left w:val="none" w:sz="0" w:space="0" w:color="auto"/>
                        <w:bottom w:val="none" w:sz="0" w:space="0" w:color="auto"/>
                        <w:right w:val="none" w:sz="0" w:space="0" w:color="auto"/>
                      </w:divBdr>
                      <w:divsChild>
                        <w:div w:id="456948009">
                          <w:marLeft w:val="0"/>
                          <w:marRight w:val="0"/>
                          <w:marTop w:val="0"/>
                          <w:marBottom w:val="0"/>
                          <w:divBdr>
                            <w:top w:val="none" w:sz="0" w:space="0" w:color="auto"/>
                            <w:left w:val="none" w:sz="0" w:space="0" w:color="auto"/>
                            <w:bottom w:val="none" w:sz="0" w:space="0" w:color="auto"/>
                            <w:right w:val="none" w:sz="0" w:space="0" w:color="auto"/>
                          </w:divBdr>
                          <w:divsChild>
                            <w:div w:id="1510368634">
                              <w:marLeft w:val="750"/>
                              <w:marRight w:val="0"/>
                              <w:marTop w:val="0"/>
                              <w:marBottom w:val="0"/>
                              <w:divBdr>
                                <w:top w:val="none" w:sz="0" w:space="0" w:color="auto"/>
                                <w:left w:val="none" w:sz="0" w:space="0" w:color="auto"/>
                                <w:bottom w:val="none" w:sz="0" w:space="0" w:color="auto"/>
                                <w:right w:val="none" w:sz="0" w:space="0" w:color="auto"/>
                              </w:divBdr>
                              <w:divsChild>
                                <w:div w:id="1156915191">
                                  <w:marLeft w:val="0"/>
                                  <w:marRight w:val="0"/>
                                  <w:marTop w:val="0"/>
                                  <w:marBottom w:val="0"/>
                                  <w:divBdr>
                                    <w:top w:val="none" w:sz="0" w:space="0" w:color="auto"/>
                                    <w:left w:val="none" w:sz="0" w:space="0" w:color="auto"/>
                                    <w:bottom w:val="none" w:sz="0" w:space="0" w:color="auto"/>
                                    <w:right w:val="none" w:sz="0" w:space="0" w:color="auto"/>
                                  </w:divBdr>
                                  <w:divsChild>
                                    <w:div w:id="1362780315">
                                      <w:marLeft w:val="0"/>
                                      <w:marRight w:val="0"/>
                                      <w:marTop w:val="0"/>
                                      <w:marBottom w:val="0"/>
                                      <w:divBdr>
                                        <w:top w:val="none" w:sz="0" w:space="0" w:color="auto"/>
                                        <w:left w:val="none" w:sz="0" w:space="0" w:color="auto"/>
                                        <w:bottom w:val="none" w:sz="0" w:space="0" w:color="auto"/>
                                        <w:right w:val="none" w:sz="0" w:space="0" w:color="auto"/>
                                      </w:divBdr>
                                      <w:divsChild>
                                        <w:div w:id="1822382969">
                                          <w:marLeft w:val="0"/>
                                          <w:marRight w:val="0"/>
                                          <w:marTop w:val="0"/>
                                          <w:marBottom w:val="0"/>
                                          <w:divBdr>
                                            <w:top w:val="none" w:sz="0" w:space="0" w:color="auto"/>
                                            <w:left w:val="none" w:sz="0" w:space="0" w:color="auto"/>
                                            <w:bottom w:val="none" w:sz="0" w:space="0" w:color="auto"/>
                                            <w:right w:val="none" w:sz="0" w:space="0" w:color="auto"/>
                                          </w:divBdr>
                                          <w:divsChild>
                                            <w:div w:id="792865975">
                                              <w:marLeft w:val="0"/>
                                              <w:marRight w:val="0"/>
                                              <w:marTop w:val="0"/>
                                              <w:marBottom w:val="0"/>
                                              <w:divBdr>
                                                <w:top w:val="none" w:sz="0" w:space="0" w:color="auto"/>
                                                <w:left w:val="none" w:sz="0" w:space="0" w:color="auto"/>
                                                <w:bottom w:val="none" w:sz="0" w:space="0" w:color="auto"/>
                                                <w:right w:val="none" w:sz="0" w:space="0" w:color="auto"/>
                                              </w:divBdr>
                                              <w:divsChild>
                                                <w:div w:id="103785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55811274">
          <w:marLeft w:val="0"/>
          <w:marRight w:val="0"/>
          <w:marTop w:val="0"/>
          <w:marBottom w:val="0"/>
          <w:divBdr>
            <w:top w:val="none" w:sz="0" w:space="0" w:color="auto"/>
            <w:left w:val="none" w:sz="0" w:space="0" w:color="auto"/>
            <w:bottom w:val="none" w:sz="0" w:space="0" w:color="auto"/>
            <w:right w:val="none" w:sz="0" w:space="0" w:color="auto"/>
          </w:divBdr>
          <w:divsChild>
            <w:div w:id="1386218312">
              <w:marLeft w:val="0"/>
              <w:marRight w:val="0"/>
              <w:marTop w:val="0"/>
              <w:marBottom w:val="0"/>
              <w:divBdr>
                <w:top w:val="none" w:sz="0" w:space="0" w:color="auto"/>
                <w:left w:val="none" w:sz="0" w:space="0" w:color="auto"/>
                <w:bottom w:val="none" w:sz="0" w:space="0" w:color="auto"/>
                <w:right w:val="none" w:sz="0" w:space="0" w:color="auto"/>
              </w:divBdr>
              <w:divsChild>
                <w:div w:id="1472211189">
                  <w:marLeft w:val="0"/>
                  <w:marRight w:val="0"/>
                  <w:marTop w:val="0"/>
                  <w:marBottom w:val="0"/>
                  <w:divBdr>
                    <w:top w:val="none" w:sz="0" w:space="0" w:color="auto"/>
                    <w:left w:val="none" w:sz="0" w:space="0" w:color="auto"/>
                    <w:bottom w:val="none" w:sz="0" w:space="0" w:color="auto"/>
                    <w:right w:val="none" w:sz="0" w:space="0" w:color="auto"/>
                  </w:divBdr>
                  <w:divsChild>
                    <w:div w:id="1128430723">
                      <w:marLeft w:val="0"/>
                      <w:marRight w:val="0"/>
                      <w:marTop w:val="0"/>
                      <w:marBottom w:val="0"/>
                      <w:divBdr>
                        <w:top w:val="none" w:sz="0" w:space="0" w:color="auto"/>
                        <w:left w:val="none" w:sz="0" w:space="0" w:color="auto"/>
                        <w:bottom w:val="none" w:sz="0" w:space="0" w:color="auto"/>
                        <w:right w:val="none" w:sz="0" w:space="0" w:color="auto"/>
                      </w:divBdr>
                      <w:divsChild>
                        <w:div w:id="103427814">
                          <w:marLeft w:val="0"/>
                          <w:marRight w:val="0"/>
                          <w:marTop w:val="0"/>
                          <w:marBottom w:val="0"/>
                          <w:divBdr>
                            <w:top w:val="none" w:sz="0" w:space="0" w:color="auto"/>
                            <w:left w:val="none" w:sz="0" w:space="0" w:color="auto"/>
                            <w:bottom w:val="none" w:sz="0" w:space="0" w:color="auto"/>
                            <w:right w:val="none" w:sz="0" w:space="0" w:color="auto"/>
                          </w:divBdr>
                          <w:divsChild>
                            <w:div w:id="1237593618">
                              <w:marLeft w:val="750"/>
                              <w:marRight w:val="0"/>
                              <w:marTop w:val="0"/>
                              <w:marBottom w:val="0"/>
                              <w:divBdr>
                                <w:top w:val="none" w:sz="0" w:space="0" w:color="auto"/>
                                <w:left w:val="none" w:sz="0" w:space="0" w:color="auto"/>
                                <w:bottom w:val="none" w:sz="0" w:space="0" w:color="auto"/>
                                <w:right w:val="none" w:sz="0" w:space="0" w:color="auto"/>
                              </w:divBdr>
                              <w:divsChild>
                                <w:div w:id="551115844">
                                  <w:marLeft w:val="0"/>
                                  <w:marRight w:val="0"/>
                                  <w:marTop w:val="0"/>
                                  <w:marBottom w:val="0"/>
                                  <w:divBdr>
                                    <w:top w:val="none" w:sz="0" w:space="0" w:color="auto"/>
                                    <w:left w:val="none" w:sz="0" w:space="0" w:color="auto"/>
                                    <w:bottom w:val="none" w:sz="0" w:space="0" w:color="auto"/>
                                    <w:right w:val="none" w:sz="0" w:space="0" w:color="auto"/>
                                  </w:divBdr>
                                  <w:divsChild>
                                    <w:div w:id="947663076">
                                      <w:marLeft w:val="0"/>
                                      <w:marRight w:val="0"/>
                                      <w:marTop w:val="0"/>
                                      <w:marBottom w:val="0"/>
                                      <w:divBdr>
                                        <w:top w:val="none" w:sz="0" w:space="0" w:color="auto"/>
                                        <w:left w:val="none" w:sz="0" w:space="0" w:color="auto"/>
                                        <w:bottom w:val="none" w:sz="0" w:space="0" w:color="auto"/>
                                        <w:right w:val="none" w:sz="0" w:space="0" w:color="auto"/>
                                      </w:divBdr>
                                      <w:divsChild>
                                        <w:div w:id="202639008">
                                          <w:marLeft w:val="0"/>
                                          <w:marRight w:val="0"/>
                                          <w:marTop w:val="0"/>
                                          <w:marBottom w:val="0"/>
                                          <w:divBdr>
                                            <w:top w:val="none" w:sz="0" w:space="0" w:color="auto"/>
                                            <w:left w:val="none" w:sz="0" w:space="0" w:color="auto"/>
                                            <w:bottom w:val="none" w:sz="0" w:space="0" w:color="auto"/>
                                            <w:right w:val="none" w:sz="0" w:space="0" w:color="auto"/>
                                          </w:divBdr>
                                          <w:divsChild>
                                            <w:div w:id="1086881107">
                                              <w:marLeft w:val="0"/>
                                              <w:marRight w:val="0"/>
                                              <w:marTop w:val="0"/>
                                              <w:marBottom w:val="0"/>
                                              <w:divBdr>
                                                <w:top w:val="none" w:sz="0" w:space="0" w:color="auto"/>
                                                <w:left w:val="none" w:sz="0" w:space="0" w:color="auto"/>
                                                <w:bottom w:val="none" w:sz="0" w:space="0" w:color="auto"/>
                                                <w:right w:val="none" w:sz="0" w:space="0" w:color="auto"/>
                                              </w:divBdr>
                                              <w:divsChild>
                                                <w:div w:id="42599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google.com/url?q=http://services1.infra.npz.sk&amp;sa=D&amp;source=hangouts&amp;ust=1524151404174000&amp;usg=AFQjCNF18lfZqWFyhTsD82T06MMTmRhH2A" TargetMode="External"/><Relationship Id="Rce0cfba43ebc4b9e"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yperlink" Target="https://www.google.com/url?q=http://services2017.preprod.npz.sk&amp;sa=D&amp;source=hangouts&amp;ust=1524151385755000&amp;usg=AFQjCNHayu96dOJoiABKAdZeLc89OKOXNw"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footer" Target="footer1.xml"/><Relationship Id="R56c40c15a8864124"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Times New Roman">
    <w:altName w:val="Arial"/>
    <w:panose1 w:val="00000000000000000000"/>
    <w:charset w:val="00"/>
    <w:family w:val="roman"/>
    <w:notTrueType/>
    <w:pitch w:val="default"/>
  </w:font>
  <w:font w:name="Arial,">
    <w:altName w:val="Arial"/>
    <w:panose1 w:val="00000000000000000000"/>
    <w:charset w:val="00"/>
    <w:family w:val="roman"/>
    <w:notTrueType/>
    <w:pitch w:val="default"/>
  </w:font>
  <w:font w:name="Trebuchet MS">
    <w:panose1 w:val="020B0603020202020204"/>
    <w:charset w:val="EE"/>
    <w:family w:val="swiss"/>
    <w:pitch w:val="variable"/>
    <w:sig w:usb0="000006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hyphenationZone w:val="425"/>
  <w:characterSpacingControl w:val="doNotCompress"/>
  <w:compat>
    <w:useFELayout/>
    <w:compatSetting w:name="compatibilityMode" w:uri="http://schemas.microsoft.com/office/word" w:val="12"/>
  </w:compat>
  <w:rsids>
    <w:rsidRoot w:val="0049531F"/>
    <w:rsid w:val="00331EE4"/>
    <w:rsid w:val="0049531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Motív Office">
  <a:themeElements>
    <a:clrScheme name="Aspiro 2017">
      <a:dk1>
        <a:srgbClr val="001522"/>
      </a:dk1>
      <a:lt1>
        <a:srgbClr val="FFFFFF"/>
      </a:lt1>
      <a:dk2>
        <a:srgbClr val="CF0A2C"/>
      </a:dk2>
      <a:lt2>
        <a:srgbClr val="FFFFFF"/>
      </a:lt2>
      <a:accent1>
        <a:srgbClr val="CF0A2C"/>
      </a:accent1>
      <a:accent2>
        <a:srgbClr val="64C29D"/>
      </a:accent2>
      <a:accent3>
        <a:srgbClr val="F58220"/>
      </a:accent3>
      <a:accent4>
        <a:srgbClr val="77174B"/>
      </a:accent4>
      <a:accent5>
        <a:srgbClr val="AFAFAF"/>
      </a:accent5>
      <a:accent6>
        <a:srgbClr val="4B4B4B"/>
      </a:accent6>
      <a:hlink>
        <a:srgbClr val="64C29D"/>
      </a:hlink>
      <a:folHlink>
        <a:srgbClr val="001522"/>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8C1AC50553714A82786948F52843FC" ma:contentTypeVersion="13" ma:contentTypeDescription="Create a new document." ma:contentTypeScope="" ma:versionID="10acbfcf889ddfd4c8334d5ca2ca2e29">
  <xsd:schema xmlns:xsd="http://www.w3.org/2001/XMLSchema" xmlns:xs="http://www.w3.org/2001/XMLSchema" xmlns:p="http://schemas.microsoft.com/office/2006/metadata/properties" xmlns:ns2="cced6428-df55-4da3-bb3e-6cf9b53c6358" xmlns:ns3="b012ed28-d9d2-4586-86b0-45de90e14516" targetNamespace="http://schemas.microsoft.com/office/2006/metadata/properties" ma:root="true" ma:fieldsID="de9bbae4c116deefd92d99d4a63f3730" ns2:_="" ns3:_="">
    <xsd:import namespace="cced6428-df55-4da3-bb3e-6cf9b53c6358"/>
    <xsd:import namespace="b012ed28-d9d2-4586-86b0-45de90e1451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Stru_x010d_n_x00fd_popis" minOccurs="0"/>
                <xsd:element ref="ns3:SharedWithUsers" minOccurs="0"/>
                <xsd:element ref="ns3:SharedWithDetails" minOccurs="0"/>
                <xsd:element ref="ns2:MediaServiceAutoKeyPoints" minOccurs="0"/>
                <xsd:element ref="ns2:MediaServiceKeyPoints" minOccurs="0"/>
                <xsd:element ref="ns2:Pozn_x00e1_mk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ed6428-df55-4da3-bb3e-6cf9b53c63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Stru_x010d_n_x00fd_popis" ma:index="15" nillable="true" ma:displayName="Stručný popis" ma:format="Dropdown" ma:internalName="Stru_x010d_n_x00fd_popis">
      <xsd:simpleType>
        <xsd:restriction base="dms:Text">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Pozn_x00e1_mka" ma:index="20" nillable="true" ma:displayName="Poznámka" ma:format="Dropdown" ma:internalName="Pozn_x00e1_mka">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012ed28-d9d2-4586-86b0-45de90e1451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ozn_x00e1_mka xmlns="cced6428-df55-4da3-bb3e-6cf9b53c6358" xsi:nil="true"/>
    <Stru_x010d_n_x00fd_popis xmlns="cced6428-df55-4da3-bb3e-6cf9b53c635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1759A6-29E5-4DAC-B3C8-86E8CEC31CB6}"/>
</file>

<file path=customXml/itemProps2.xml><?xml version="1.0" encoding="utf-8"?>
<ds:datastoreItem xmlns:ds="http://schemas.openxmlformats.org/officeDocument/2006/customXml" ds:itemID="{85F46262-9F6C-4423-9924-46846E0ADE32}">
  <ds:schemaRefs>
    <ds:schemaRef ds:uri="http://schemas.microsoft.com/office/2006/metadata/properties"/>
    <ds:schemaRef ds:uri="http://schemas.microsoft.com/office/infopath/2007/PartnerControls"/>
    <ds:schemaRef ds:uri="cced6428-df55-4da3-bb3e-6cf9b53c6358"/>
  </ds:schemaRefs>
</ds:datastoreItem>
</file>

<file path=customXml/itemProps3.xml><?xml version="1.0" encoding="utf-8"?>
<ds:datastoreItem xmlns:ds="http://schemas.openxmlformats.org/officeDocument/2006/customXml" ds:itemID="{72948629-482A-467D-BCE7-718C37C4C5F8}">
  <ds:schemaRefs>
    <ds:schemaRef ds:uri="http://schemas.microsoft.com/sharepoint/v3/contenttype/forms"/>
  </ds:schemaRefs>
</ds:datastoreItem>
</file>

<file path=customXml/itemProps4.xml><?xml version="1.0" encoding="utf-8"?>
<ds:datastoreItem xmlns:ds="http://schemas.openxmlformats.org/officeDocument/2006/customXml" ds:itemID="{C5937726-9CB7-4566-868A-3E765EB7AF83}">
  <ds:schemaRefs>
    <ds:schemaRef ds:uri="http://schemas.openxmlformats.org/officeDocument/2006/bibliography"/>
  </ds:schemaRefs>
</ds:datastoreItem>
</file>

<file path=customXml/itemProps5.xml><?xml version="1.0" encoding="utf-8"?>
<ds:datastoreItem xmlns:ds="http://schemas.openxmlformats.org/officeDocument/2006/customXml" ds:itemID="{E00420F1-7292-4FB6-B093-EB8B7075BFF2}">
  <ds:schemaRefs>
    <ds:schemaRef ds:uri="http://schemas.openxmlformats.org/officeDocument/2006/bibliography"/>
  </ds:schemaRefs>
</ds:datastoreItem>
</file>

<file path=customXml/itemProps6.xml><?xml version="1.0" encoding="utf-8"?>
<ds:datastoreItem xmlns:ds="http://schemas.openxmlformats.org/officeDocument/2006/customXml" ds:itemID="{2DB8B6B0-3226-47AB-A2CE-043B91CE1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130</Pages>
  <Words>48343</Words>
  <Characters>275558</Characters>
  <Application>Microsoft Office Word</Application>
  <DocSecurity>0</DocSecurity>
  <Lines>2296</Lines>
  <Paragraphs>646</Paragraphs>
  <ScaleCrop>false</ScaleCrop>
  <Company>HP</Company>
  <LinksUpToDate>false</LinksUpToDate>
  <CharactersWithSpaces>323255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Integracny_manual_evysternie_releaseQ22018</dc:title>
  <dc:creator>NCZI</dc:creator>
  <cp:keywords>NCZI</cp:keywords>
  <cp:lastModifiedBy>Vidová Katarína, Ing.</cp:lastModifiedBy>
  <cp:revision>42</cp:revision>
  <cp:lastPrinted>2018-11-29T21:43:00Z</cp:lastPrinted>
  <dcterms:created xsi:type="dcterms:W3CDTF">2020-12-16T13:20:00Z</dcterms:created>
  <dcterms:modified xsi:type="dcterms:W3CDTF">2021-12-21T08:19:00Z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0x0101001E8C1AC50553714A82786948F52843FC</vt:lpwstr>
  </property>
  <property fmtid="{D5CDD505-2E9C-101B-9397-08002B2CF9AE}" pid="3" name="_dlc_DocIdItemGuid">
    <vt:lpwstr>c0b1c308-ada5-4f79-87fc-40631bad5bd2</vt:lpwstr>
  </property>
</Properties>
</file>