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024A70" w14:textId="400C0D6A" w:rsidR="00D97432" w:rsidRDefault="00A85584" w:rsidP="00A85584">
      <w:pPr>
        <w:jc w:val="center"/>
        <w:rPr>
          <w:b/>
          <w:bCs/>
        </w:rPr>
      </w:pPr>
      <w:r>
        <w:rPr>
          <w:b/>
          <w:bCs/>
        </w:rPr>
        <w:t>Zmluva o dielo</w:t>
      </w:r>
    </w:p>
    <w:p w14:paraId="6090A221" w14:textId="488CFDFA" w:rsidR="00840BFC" w:rsidRDefault="00A85584" w:rsidP="00A85584">
      <w:pPr>
        <w:jc w:val="center"/>
        <w:rPr>
          <w:szCs w:val="20"/>
        </w:rPr>
      </w:pPr>
      <w:r w:rsidRPr="007A16CE">
        <w:rPr>
          <w:szCs w:val="20"/>
        </w:rPr>
        <w:t xml:space="preserve">uzatvorená podľa § 536 a </w:t>
      </w:r>
      <w:proofErr w:type="spellStart"/>
      <w:r w:rsidRPr="007A16CE">
        <w:rPr>
          <w:szCs w:val="20"/>
        </w:rPr>
        <w:t>nasl</w:t>
      </w:r>
      <w:proofErr w:type="spellEnd"/>
      <w:r w:rsidRPr="007A16CE">
        <w:rPr>
          <w:szCs w:val="20"/>
        </w:rPr>
        <w:t>. zákona č. 513/1991 Zb. Obchodn</w:t>
      </w:r>
      <w:r>
        <w:rPr>
          <w:szCs w:val="20"/>
        </w:rPr>
        <w:t xml:space="preserve">ý zákonník </w:t>
      </w:r>
      <w:r w:rsidRPr="007A16CE">
        <w:rPr>
          <w:szCs w:val="20"/>
        </w:rPr>
        <w:t>v znení neskorších predpisov</w:t>
      </w:r>
    </w:p>
    <w:p w14:paraId="7EAF399A" w14:textId="77777777" w:rsidR="009139E7" w:rsidRDefault="009139E7" w:rsidP="00A85584">
      <w:pPr>
        <w:jc w:val="center"/>
        <w:rPr>
          <w:szCs w:val="20"/>
        </w:rPr>
      </w:pPr>
    </w:p>
    <w:p w14:paraId="1FC38350" w14:textId="19D0EA0A" w:rsidR="00A85584" w:rsidRDefault="00A85584" w:rsidP="00A85584">
      <w:pPr>
        <w:jc w:val="center"/>
        <w:rPr>
          <w:szCs w:val="20"/>
        </w:rPr>
      </w:pPr>
      <w:r w:rsidRPr="007A16CE">
        <w:rPr>
          <w:szCs w:val="20"/>
        </w:rPr>
        <w:t xml:space="preserve">(ďalej len </w:t>
      </w:r>
      <w:r>
        <w:rPr>
          <w:szCs w:val="20"/>
        </w:rPr>
        <w:t>ako „</w:t>
      </w:r>
      <w:r w:rsidRPr="007A16CE">
        <w:rPr>
          <w:b/>
          <w:bCs/>
          <w:szCs w:val="20"/>
        </w:rPr>
        <w:t>Zmluva</w:t>
      </w:r>
      <w:r>
        <w:rPr>
          <w:szCs w:val="20"/>
        </w:rPr>
        <w:t>“</w:t>
      </w:r>
      <w:r w:rsidRPr="007A16CE">
        <w:rPr>
          <w:szCs w:val="20"/>
        </w:rPr>
        <w:t>)</w:t>
      </w:r>
    </w:p>
    <w:p w14:paraId="2BFFBD73" w14:textId="77777777" w:rsidR="009139E7" w:rsidRDefault="009139E7" w:rsidP="00A85584">
      <w:pPr>
        <w:jc w:val="center"/>
        <w:rPr>
          <w:szCs w:val="20"/>
        </w:rPr>
      </w:pPr>
    </w:p>
    <w:p w14:paraId="2A915973" w14:textId="2341BD16" w:rsidR="00A85584" w:rsidRPr="007A16CE" w:rsidRDefault="00A85584" w:rsidP="00A85584">
      <w:pPr>
        <w:jc w:val="center"/>
        <w:rPr>
          <w:szCs w:val="20"/>
        </w:rPr>
      </w:pPr>
      <w:r>
        <w:rPr>
          <w:szCs w:val="20"/>
        </w:rPr>
        <w:t>medzi</w:t>
      </w:r>
    </w:p>
    <w:p w14:paraId="09697619" w14:textId="77777777" w:rsidR="00A85584" w:rsidRPr="007A16CE" w:rsidRDefault="00A85584" w:rsidP="00A85584">
      <w:pPr>
        <w:rPr>
          <w:szCs w:val="20"/>
        </w:rPr>
      </w:pPr>
    </w:p>
    <w:p w14:paraId="2DE451C2" w14:textId="0779BE63" w:rsidR="00A85584" w:rsidRDefault="00A85584" w:rsidP="00A85584">
      <w:pPr>
        <w:rPr>
          <w:szCs w:val="20"/>
        </w:rPr>
      </w:pPr>
      <w:r w:rsidRPr="007A16CE">
        <w:rPr>
          <w:b/>
          <w:bCs/>
          <w:szCs w:val="20"/>
        </w:rPr>
        <w:t>Hlavné mesto Slovenskej republiky Bratislava</w:t>
      </w:r>
    </w:p>
    <w:p w14:paraId="2B214D8E" w14:textId="27F2D58A" w:rsidR="00A85584" w:rsidRDefault="00A85584" w:rsidP="00A85584">
      <w:pPr>
        <w:rPr>
          <w:szCs w:val="20"/>
        </w:rPr>
      </w:pPr>
      <w:r>
        <w:rPr>
          <w:szCs w:val="20"/>
        </w:rPr>
        <w:t>s</w:t>
      </w:r>
      <w:r w:rsidRPr="007A16CE">
        <w:rPr>
          <w:szCs w:val="20"/>
        </w:rPr>
        <w:t>ídlo</w:t>
      </w:r>
      <w:r>
        <w:rPr>
          <w:szCs w:val="20"/>
        </w:rPr>
        <w:t>:</w:t>
      </w:r>
      <w:r>
        <w:rPr>
          <w:szCs w:val="20"/>
        </w:rPr>
        <w:tab/>
      </w:r>
      <w:r>
        <w:rPr>
          <w:szCs w:val="20"/>
        </w:rPr>
        <w:tab/>
      </w:r>
      <w:r>
        <w:rPr>
          <w:szCs w:val="20"/>
        </w:rPr>
        <w:tab/>
      </w:r>
      <w:r w:rsidRPr="007A16CE">
        <w:rPr>
          <w:szCs w:val="20"/>
        </w:rPr>
        <w:t>Primaciálne námestie 1, 814 99 Bratislava</w:t>
      </w:r>
    </w:p>
    <w:p w14:paraId="37A8FE67" w14:textId="15B98B59" w:rsidR="00A85584" w:rsidRDefault="00A85584" w:rsidP="00A85584">
      <w:pPr>
        <w:rPr>
          <w:szCs w:val="20"/>
        </w:rPr>
      </w:pPr>
      <w:r w:rsidRPr="007A16CE">
        <w:rPr>
          <w:szCs w:val="20"/>
        </w:rPr>
        <w:t xml:space="preserve">IČO: </w:t>
      </w:r>
      <w:r>
        <w:rPr>
          <w:szCs w:val="20"/>
        </w:rPr>
        <w:tab/>
      </w:r>
      <w:r>
        <w:rPr>
          <w:szCs w:val="20"/>
        </w:rPr>
        <w:tab/>
      </w:r>
      <w:r>
        <w:rPr>
          <w:szCs w:val="20"/>
        </w:rPr>
        <w:tab/>
      </w:r>
      <w:r w:rsidRPr="007A16CE">
        <w:rPr>
          <w:szCs w:val="20"/>
        </w:rPr>
        <w:t>00 603</w:t>
      </w:r>
      <w:r w:rsidR="00FA5F41">
        <w:rPr>
          <w:szCs w:val="20"/>
        </w:rPr>
        <w:t> </w:t>
      </w:r>
      <w:r w:rsidRPr="007A16CE">
        <w:rPr>
          <w:szCs w:val="20"/>
        </w:rPr>
        <w:t>481</w:t>
      </w:r>
    </w:p>
    <w:p w14:paraId="0308986F" w14:textId="162C2447" w:rsidR="00FA5F41" w:rsidRPr="00590621" w:rsidRDefault="00FA5F41" w:rsidP="00FA5F41">
      <w:pPr>
        <w:tabs>
          <w:tab w:val="left" w:pos="567"/>
          <w:tab w:val="left" w:pos="4253"/>
        </w:tabs>
        <w:rPr>
          <w:snapToGrid w:val="0"/>
          <w:szCs w:val="21"/>
          <w:lang w:eastAsia="cs-CZ"/>
        </w:rPr>
      </w:pPr>
      <w:r w:rsidRPr="00590621">
        <w:rPr>
          <w:snapToGrid w:val="0"/>
          <w:szCs w:val="21"/>
          <w:lang w:eastAsia="cs-CZ"/>
        </w:rPr>
        <w:t>DIČ:</w:t>
      </w:r>
      <w:r w:rsidRPr="00590621">
        <w:rPr>
          <w:snapToGrid w:val="0"/>
          <w:szCs w:val="21"/>
          <w:lang w:eastAsia="cs-CZ"/>
        </w:rPr>
        <w:tab/>
      </w:r>
      <w:r>
        <w:rPr>
          <w:snapToGrid w:val="0"/>
          <w:szCs w:val="21"/>
          <w:lang w:eastAsia="cs-CZ"/>
        </w:rPr>
        <w:t xml:space="preserve">                                </w:t>
      </w:r>
      <w:r w:rsidRPr="00590621">
        <w:rPr>
          <w:snapToGrid w:val="0"/>
          <w:szCs w:val="21"/>
          <w:lang w:eastAsia="cs-CZ"/>
        </w:rPr>
        <w:t xml:space="preserve">2020372596  </w:t>
      </w:r>
    </w:p>
    <w:p w14:paraId="7BCC7EF6" w14:textId="59A8A71E" w:rsidR="00FA5F41" w:rsidRPr="00590621" w:rsidRDefault="00FA5F41" w:rsidP="00FA5F41">
      <w:pPr>
        <w:tabs>
          <w:tab w:val="left" w:pos="567"/>
          <w:tab w:val="left" w:pos="4253"/>
        </w:tabs>
        <w:rPr>
          <w:szCs w:val="21"/>
        </w:rPr>
      </w:pPr>
      <w:r w:rsidRPr="00590621">
        <w:rPr>
          <w:szCs w:val="21"/>
        </w:rPr>
        <w:t>IČ DPH:</w:t>
      </w:r>
      <w:r>
        <w:rPr>
          <w:szCs w:val="21"/>
        </w:rPr>
        <w:t xml:space="preserve">                               </w:t>
      </w:r>
      <w:r w:rsidRPr="00590621">
        <w:rPr>
          <w:szCs w:val="21"/>
        </w:rPr>
        <w:t>SK2020372596</w:t>
      </w:r>
    </w:p>
    <w:p w14:paraId="650E6ACD" w14:textId="2F7A65CA" w:rsidR="00A85584" w:rsidRDefault="00A85584" w:rsidP="00A85584">
      <w:pPr>
        <w:rPr>
          <w:szCs w:val="20"/>
        </w:rPr>
      </w:pPr>
      <w:r>
        <w:rPr>
          <w:szCs w:val="20"/>
        </w:rPr>
        <w:t>banka:</w:t>
      </w:r>
      <w:r>
        <w:rPr>
          <w:szCs w:val="20"/>
        </w:rPr>
        <w:tab/>
      </w:r>
      <w:r>
        <w:rPr>
          <w:szCs w:val="20"/>
        </w:rPr>
        <w:tab/>
      </w:r>
      <w:r>
        <w:rPr>
          <w:szCs w:val="20"/>
        </w:rPr>
        <w:tab/>
      </w:r>
      <w:r w:rsidRPr="007A16CE">
        <w:rPr>
          <w:szCs w:val="20"/>
        </w:rPr>
        <w:t>Československá obchodná banka, a.s.</w:t>
      </w:r>
    </w:p>
    <w:p w14:paraId="65197CB8" w14:textId="48C26B29" w:rsidR="00A85584" w:rsidRDefault="00A85584" w:rsidP="00A85584">
      <w:pPr>
        <w:rPr>
          <w:szCs w:val="20"/>
        </w:rPr>
      </w:pPr>
      <w:r>
        <w:rPr>
          <w:szCs w:val="20"/>
        </w:rPr>
        <w:t>č. účtu IBAN:</w:t>
      </w:r>
      <w:r>
        <w:rPr>
          <w:szCs w:val="20"/>
        </w:rPr>
        <w:tab/>
      </w:r>
      <w:r w:rsidR="00C921CC">
        <w:rPr>
          <w:szCs w:val="20"/>
        </w:rPr>
        <w:tab/>
      </w:r>
      <w:r w:rsidRPr="007A16CE">
        <w:rPr>
          <w:szCs w:val="20"/>
        </w:rPr>
        <w:t>SK37 7500 0000 0000 2582 9413</w:t>
      </w:r>
    </w:p>
    <w:p w14:paraId="693489A3" w14:textId="4C1B2760" w:rsidR="00A85584" w:rsidRDefault="00A85584" w:rsidP="00A85584">
      <w:pPr>
        <w:ind w:left="2124" w:hanging="2124"/>
        <w:rPr>
          <w:szCs w:val="20"/>
        </w:rPr>
      </w:pPr>
      <w:r w:rsidRPr="007A16CE">
        <w:rPr>
          <w:szCs w:val="20"/>
        </w:rPr>
        <w:t>zastúpen</w:t>
      </w:r>
      <w:r>
        <w:rPr>
          <w:szCs w:val="20"/>
        </w:rPr>
        <w:t>ie</w:t>
      </w:r>
      <w:r w:rsidRPr="007A16CE">
        <w:rPr>
          <w:szCs w:val="20"/>
        </w:rPr>
        <w:t xml:space="preserve">: </w:t>
      </w:r>
      <w:r>
        <w:rPr>
          <w:szCs w:val="20"/>
        </w:rPr>
        <w:tab/>
      </w:r>
      <w:r w:rsidR="0000071C" w:rsidRPr="00590621">
        <w:rPr>
          <w:szCs w:val="21"/>
        </w:rPr>
        <w:t xml:space="preserve">Ing. </w:t>
      </w:r>
      <w:r w:rsidR="0000071C">
        <w:rPr>
          <w:szCs w:val="21"/>
        </w:rPr>
        <w:t>Tatiana Kratochvílová</w:t>
      </w:r>
      <w:r w:rsidR="006A4926">
        <w:rPr>
          <w:szCs w:val="21"/>
        </w:rPr>
        <w:t xml:space="preserve">, prvá </w:t>
      </w:r>
      <w:r w:rsidR="0000071C" w:rsidRPr="004155BF">
        <w:rPr>
          <w:szCs w:val="21"/>
        </w:rPr>
        <w:t>námestníčka primátora</w:t>
      </w:r>
      <w:r w:rsidR="00BE0311">
        <w:rPr>
          <w:szCs w:val="21"/>
        </w:rPr>
        <w:t xml:space="preserve"> </w:t>
      </w:r>
      <w:r w:rsidR="00BE0311">
        <w:t xml:space="preserve">na základe Podpisového poriadku účinného ku dňu podpisu tejto </w:t>
      </w:r>
      <w:r w:rsidR="00CA6213">
        <w:t>Z</w:t>
      </w:r>
      <w:r w:rsidR="00BE0311">
        <w:t>mluvy</w:t>
      </w:r>
      <w:r w:rsidR="0000071C" w:rsidRPr="004155BF">
        <w:rPr>
          <w:szCs w:val="21"/>
        </w:rPr>
        <w:t xml:space="preserve"> </w:t>
      </w:r>
      <w:r w:rsidRPr="007A16CE">
        <w:rPr>
          <w:szCs w:val="20"/>
        </w:rPr>
        <w:t xml:space="preserve"> </w:t>
      </w:r>
    </w:p>
    <w:p w14:paraId="1B79BBE6" w14:textId="77777777" w:rsidR="00A85584" w:rsidRPr="007A16CE" w:rsidRDefault="00A85584" w:rsidP="00A85584">
      <w:pPr>
        <w:rPr>
          <w:szCs w:val="20"/>
        </w:rPr>
      </w:pPr>
      <w:r w:rsidRPr="007A16CE">
        <w:rPr>
          <w:szCs w:val="20"/>
        </w:rPr>
        <w:t>(ďalej len ako „</w:t>
      </w:r>
      <w:r w:rsidRPr="00935D26">
        <w:rPr>
          <w:b/>
          <w:bCs/>
          <w:szCs w:val="20"/>
        </w:rPr>
        <w:t>Objednávateľ</w:t>
      </w:r>
      <w:r w:rsidRPr="007A16CE">
        <w:rPr>
          <w:szCs w:val="20"/>
        </w:rPr>
        <w:t>)</w:t>
      </w:r>
    </w:p>
    <w:p w14:paraId="282A18AF" w14:textId="77777777" w:rsidR="00A85584" w:rsidRPr="007A16CE" w:rsidRDefault="00A85584" w:rsidP="00A85584">
      <w:pPr>
        <w:rPr>
          <w:szCs w:val="20"/>
        </w:rPr>
      </w:pPr>
    </w:p>
    <w:p w14:paraId="7201B8E7" w14:textId="77777777" w:rsidR="00A85584" w:rsidRDefault="00A85584" w:rsidP="00A85584">
      <w:pPr>
        <w:rPr>
          <w:szCs w:val="20"/>
        </w:rPr>
      </w:pPr>
      <w:r>
        <w:rPr>
          <w:szCs w:val="20"/>
        </w:rPr>
        <w:t>a</w:t>
      </w:r>
    </w:p>
    <w:p w14:paraId="5BE11EA1" w14:textId="77777777" w:rsidR="00251997" w:rsidRDefault="00251997" w:rsidP="00A85584">
      <w:pPr>
        <w:rPr>
          <w:b/>
          <w:bCs/>
          <w:szCs w:val="20"/>
        </w:rPr>
      </w:pPr>
    </w:p>
    <w:p w14:paraId="1C905A2F" w14:textId="761D44B1" w:rsidR="00A85584" w:rsidRPr="00A85584" w:rsidRDefault="00A85584" w:rsidP="00A85584">
      <w:pPr>
        <w:rPr>
          <w:b/>
          <w:bCs/>
          <w:szCs w:val="20"/>
        </w:rPr>
      </w:pPr>
      <w:r w:rsidRPr="00A85584">
        <w:rPr>
          <w:b/>
          <w:bCs/>
          <w:szCs w:val="20"/>
        </w:rPr>
        <w:t>............................................</w:t>
      </w:r>
    </w:p>
    <w:p w14:paraId="68E08275" w14:textId="1E59CD14" w:rsidR="00A85584" w:rsidRDefault="00A85584" w:rsidP="00A85584">
      <w:pPr>
        <w:rPr>
          <w:szCs w:val="20"/>
        </w:rPr>
      </w:pPr>
      <w:r>
        <w:rPr>
          <w:szCs w:val="20"/>
        </w:rPr>
        <w:t>sídlo:</w:t>
      </w:r>
      <w:r>
        <w:rPr>
          <w:szCs w:val="20"/>
        </w:rPr>
        <w:tab/>
      </w:r>
      <w:r>
        <w:rPr>
          <w:szCs w:val="20"/>
        </w:rPr>
        <w:tab/>
      </w:r>
      <w:r>
        <w:rPr>
          <w:szCs w:val="20"/>
        </w:rPr>
        <w:tab/>
      </w:r>
      <w:r w:rsidR="00251997">
        <w:rPr>
          <w:szCs w:val="20"/>
        </w:rPr>
        <w:t>...</w:t>
      </w:r>
      <w:r>
        <w:rPr>
          <w:szCs w:val="20"/>
        </w:rPr>
        <w:t>.............................................</w:t>
      </w:r>
    </w:p>
    <w:p w14:paraId="67376AFE" w14:textId="2250F624" w:rsidR="00A85584" w:rsidRDefault="00A85584" w:rsidP="00A85584">
      <w:pPr>
        <w:rPr>
          <w:szCs w:val="20"/>
        </w:rPr>
      </w:pPr>
      <w:r>
        <w:rPr>
          <w:szCs w:val="20"/>
        </w:rPr>
        <w:t>IČO:</w:t>
      </w:r>
      <w:r>
        <w:rPr>
          <w:szCs w:val="20"/>
        </w:rPr>
        <w:tab/>
      </w:r>
      <w:r w:rsidR="004A4761">
        <w:rPr>
          <w:szCs w:val="21"/>
        </w:rPr>
        <w:t xml:space="preserve">                             .................................................</w:t>
      </w:r>
      <w:r>
        <w:rPr>
          <w:szCs w:val="20"/>
        </w:rPr>
        <w:tab/>
      </w:r>
      <w:r>
        <w:rPr>
          <w:szCs w:val="20"/>
        </w:rPr>
        <w:tab/>
      </w:r>
    </w:p>
    <w:p w14:paraId="5BD06821" w14:textId="206B0EA8" w:rsidR="00251997" w:rsidRDefault="00251997" w:rsidP="00251997">
      <w:pPr>
        <w:rPr>
          <w:szCs w:val="20"/>
        </w:rPr>
      </w:pPr>
      <w:r w:rsidRPr="00590621">
        <w:rPr>
          <w:szCs w:val="21"/>
        </w:rPr>
        <w:t>DIČ:</w:t>
      </w:r>
      <w:r w:rsidRPr="00590621">
        <w:rPr>
          <w:szCs w:val="21"/>
        </w:rPr>
        <w:tab/>
      </w:r>
      <w:r>
        <w:rPr>
          <w:szCs w:val="21"/>
        </w:rPr>
        <w:t xml:space="preserve">                             .................................................</w:t>
      </w:r>
    </w:p>
    <w:p w14:paraId="22C7DEE2" w14:textId="0E2D37C8" w:rsidR="00251997" w:rsidRDefault="00251997" w:rsidP="00251997">
      <w:pPr>
        <w:rPr>
          <w:szCs w:val="20"/>
        </w:rPr>
      </w:pPr>
      <w:r w:rsidRPr="00590621">
        <w:rPr>
          <w:szCs w:val="21"/>
        </w:rPr>
        <w:t>IČ DPH</w:t>
      </w:r>
      <w:r>
        <w:rPr>
          <w:szCs w:val="21"/>
        </w:rPr>
        <w:t xml:space="preserve">                                .................................................</w:t>
      </w:r>
    </w:p>
    <w:p w14:paraId="32CD58FF" w14:textId="0901BD4D" w:rsidR="00A85584" w:rsidRDefault="00A05EAC" w:rsidP="00A85584">
      <w:pPr>
        <w:rPr>
          <w:szCs w:val="20"/>
        </w:rPr>
      </w:pPr>
      <w:r>
        <w:rPr>
          <w:szCs w:val="20"/>
        </w:rPr>
        <w:t>r</w:t>
      </w:r>
      <w:r w:rsidR="00A85584">
        <w:rPr>
          <w:szCs w:val="20"/>
        </w:rPr>
        <w:t>egistrácia:</w:t>
      </w:r>
      <w:r w:rsidR="00A85584">
        <w:rPr>
          <w:szCs w:val="20"/>
        </w:rPr>
        <w:tab/>
      </w:r>
      <w:r w:rsidR="00A85584">
        <w:rPr>
          <w:szCs w:val="20"/>
        </w:rPr>
        <w:tab/>
        <w:t xml:space="preserve">zapísaný v Obchodnom registri Okresného súdu ......, Oddiel: </w:t>
      </w:r>
      <w:proofErr w:type="spellStart"/>
      <w:r w:rsidR="00A85584">
        <w:rPr>
          <w:szCs w:val="20"/>
        </w:rPr>
        <w:t>Sro</w:t>
      </w:r>
      <w:proofErr w:type="spellEnd"/>
      <w:r w:rsidR="00A85584">
        <w:rPr>
          <w:szCs w:val="20"/>
        </w:rPr>
        <w:t>, vložka č. .....</w:t>
      </w:r>
    </w:p>
    <w:p w14:paraId="2D9376E0" w14:textId="5EAD42A1" w:rsidR="00A85584" w:rsidRDefault="00A05EAC" w:rsidP="00A85584">
      <w:pPr>
        <w:rPr>
          <w:szCs w:val="20"/>
        </w:rPr>
      </w:pPr>
      <w:r>
        <w:rPr>
          <w:szCs w:val="20"/>
        </w:rPr>
        <w:t>b</w:t>
      </w:r>
      <w:r w:rsidR="00A85584">
        <w:rPr>
          <w:szCs w:val="20"/>
        </w:rPr>
        <w:t>anka:</w:t>
      </w:r>
      <w:r w:rsidR="004A4761">
        <w:rPr>
          <w:szCs w:val="20"/>
        </w:rPr>
        <w:t xml:space="preserve">   </w:t>
      </w:r>
      <w:r w:rsidR="004A4761">
        <w:rPr>
          <w:szCs w:val="21"/>
        </w:rPr>
        <w:t xml:space="preserve">                             .................................................</w:t>
      </w:r>
    </w:p>
    <w:p w14:paraId="15578F00" w14:textId="3A676984" w:rsidR="00A85584" w:rsidRDefault="00A05EAC" w:rsidP="00A85584">
      <w:pPr>
        <w:rPr>
          <w:szCs w:val="20"/>
        </w:rPr>
      </w:pPr>
      <w:r>
        <w:rPr>
          <w:szCs w:val="20"/>
        </w:rPr>
        <w:t>č</w:t>
      </w:r>
      <w:r w:rsidR="00A85584">
        <w:rPr>
          <w:szCs w:val="20"/>
        </w:rPr>
        <w:t>. účtu IBAN:</w:t>
      </w:r>
      <w:r w:rsidR="004A4761">
        <w:rPr>
          <w:szCs w:val="21"/>
        </w:rPr>
        <w:t xml:space="preserve">          .................................................</w:t>
      </w:r>
      <w:r w:rsidR="00A85584">
        <w:rPr>
          <w:szCs w:val="20"/>
        </w:rPr>
        <w:tab/>
      </w:r>
    </w:p>
    <w:p w14:paraId="57D7FA2F" w14:textId="03B7A371" w:rsidR="00A85584" w:rsidRDefault="00A05EAC" w:rsidP="00A85584">
      <w:pPr>
        <w:rPr>
          <w:szCs w:val="20"/>
        </w:rPr>
      </w:pPr>
      <w:r>
        <w:rPr>
          <w:szCs w:val="20"/>
        </w:rPr>
        <w:t>z</w:t>
      </w:r>
      <w:r w:rsidR="00A85584">
        <w:rPr>
          <w:szCs w:val="20"/>
        </w:rPr>
        <w:t>astúpenie:</w:t>
      </w:r>
      <w:r w:rsidR="00A85584">
        <w:rPr>
          <w:szCs w:val="20"/>
        </w:rPr>
        <w:tab/>
      </w:r>
      <w:r w:rsidR="004A4761">
        <w:rPr>
          <w:szCs w:val="20"/>
        </w:rPr>
        <w:t xml:space="preserve">            </w:t>
      </w:r>
      <w:r w:rsidR="004A4761">
        <w:rPr>
          <w:szCs w:val="21"/>
        </w:rPr>
        <w:t xml:space="preserve"> .................................................</w:t>
      </w:r>
    </w:p>
    <w:p w14:paraId="2EF376D1" w14:textId="77777777" w:rsidR="00A85584" w:rsidRDefault="00A85584" w:rsidP="00A85584">
      <w:pPr>
        <w:rPr>
          <w:szCs w:val="20"/>
        </w:rPr>
      </w:pPr>
      <w:r w:rsidRPr="007A16CE">
        <w:rPr>
          <w:szCs w:val="20"/>
        </w:rPr>
        <w:t xml:space="preserve">(ďalej len </w:t>
      </w:r>
      <w:r>
        <w:rPr>
          <w:szCs w:val="20"/>
        </w:rPr>
        <w:t>ako „</w:t>
      </w:r>
      <w:r w:rsidRPr="00935D26">
        <w:rPr>
          <w:b/>
          <w:bCs/>
          <w:szCs w:val="20"/>
        </w:rPr>
        <w:t>Zhot</w:t>
      </w:r>
      <w:r>
        <w:rPr>
          <w:b/>
          <w:bCs/>
          <w:szCs w:val="20"/>
        </w:rPr>
        <w:t>oviteľ</w:t>
      </w:r>
      <w:r>
        <w:rPr>
          <w:szCs w:val="20"/>
        </w:rPr>
        <w:t>“</w:t>
      </w:r>
      <w:r w:rsidRPr="007A16CE">
        <w:rPr>
          <w:szCs w:val="20"/>
        </w:rPr>
        <w:t>)</w:t>
      </w:r>
    </w:p>
    <w:p w14:paraId="2A3D1452" w14:textId="77777777" w:rsidR="00E106FD" w:rsidRDefault="00E106FD" w:rsidP="00A05EAC">
      <w:pPr>
        <w:rPr>
          <w:szCs w:val="20"/>
        </w:rPr>
      </w:pPr>
    </w:p>
    <w:p w14:paraId="1F94A2F6" w14:textId="29B545A2" w:rsidR="00A85584" w:rsidRDefault="00A85584" w:rsidP="00A05EAC">
      <w:pPr>
        <w:rPr>
          <w:szCs w:val="20"/>
        </w:rPr>
      </w:pPr>
      <w:r>
        <w:rPr>
          <w:szCs w:val="20"/>
        </w:rPr>
        <w:t>(Objednávateľ a Zhotoviteľ spolu ďalej len ako „</w:t>
      </w:r>
      <w:r>
        <w:rPr>
          <w:b/>
          <w:bCs/>
          <w:szCs w:val="20"/>
        </w:rPr>
        <w:t>Zmluvné strany</w:t>
      </w:r>
      <w:r>
        <w:rPr>
          <w:szCs w:val="20"/>
        </w:rPr>
        <w:t>“ alebo samostatne aj ako „</w:t>
      </w:r>
      <w:r>
        <w:rPr>
          <w:b/>
          <w:bCs/>
          <w:szCs w:val="20"/>
        </w:rPr>
        <w:t>Zmluvná strana</w:t>
      </w:r>
      <w:r>
        <w:rPr>
          <w:szCs w:val="20"/>
        </w:rPr>
        <w:t>“)</w:t>
      </w:r>
    </w:p>
    <w:p w14:paraId="26EC0494" w14:textId="47787B74" w:rsidR="00A05EAC" w:rsidRDefault="00A05EAC" w:rsidP="00A05EAC">
      <w:pPr>
        <w:rPr>
          <w:szCs w:val="20"/>
        </w:rPr>
      </w:pPr>
    </w:p>
    <w:p w14:paraId="33850F39" w14:textId="77777777" w:rsidR="00B4494C" w:rsidRDefault="00B4494C" w:rsidP="00A05EAC">
      <w:pPr>
        <w:jc w:val="center"/>
        <w:rPr>
          <w:b/>
          <w:bCs/>
        </w:rPr>
      </w:pPr>
    </w:p>
    <w:p w14:paraId="73125953" w14:textId="77777777" w:rsidR="00B4494C" w:rsidRDefault="00B4494C" w:rsidP="00B4494C">
      <w:pPr>
        <w:tabs>
          <w:tab w:val="left" w:pos="2268"/>
        </w:tabs>
        <w:jc w:val="center"/>
        <w:rPr>
          <w:color w:val="000000" w:themeColor="text1"/>
          <w:szCs w:val="21"/>
        </w:rPr>
      </w:pPr>
      <w:r w:rsidRPr="00170CCB">
        <w:rPr>
          <w:b/>
          <w:bCs/>
          <w:sz w:val="22"/>
          <w:szCs w:val="22"/>
        </w:rPr>
        <w:t>Preambula</w:t>
      </w:r>
    </w:p>
    <w:p w14:paraId="21F9A849" w14:textId="4A0E4930" w:rsidR="00B4494C" w:rsidRDefault="00B4494C" w:rsidP="004554FA">
      <w:pPr>
        <w:tabs>
          <w:tab w:val="left" w:pos="2268"/>
        </w:tabs>
        <w:ind w:left="567" w:hanging="567"/>
        <w:rPr>
          <w:bCs/>
          <w:szCs w:val="21"/>
        </w:rPr>
      </w:pPr>
      <w:r>
        <w:rPr>
          <w:color w:val="000000" w:themeColor="text1"/>
          <w:szCs w:val="21"/>
        </w:rPr>
        <w:t xml:space="preserve">1. </w:t>
      </w:r>
      <w:r>
        <w:rPr>
          <w:color w:val="000000" w:themeColor="text1"/>
          <w:szCs w:val="21"/>
        </w:rPr>
        <w:tab/>
      </w:r>
      <w:r w:rsidRPr="00113F35">
        <w:rPr>
          <w:bCs/>
          <w:szCs w:val="21"/>
        </w:rPr>
        <w:t>Táto</w:t>
      </w:r>
      <w:r>
        <w:rPr>
          <w:bCs/>
          <w:szCs w:val="21"/>
        </w:rPr>
        <w:t xml:space="preserve"> Zmluva </w:t>
      </w:r>
      <w:r w:rsidRPr="00113F35">
        <w:rPr>
          <w:bCs/>
          <w:szCs w:val="21"/>
        </w:rPr>
        <w:t xml:space="preserve">sa uzatvára ako výsledok </w:t>
      </w:r>
      <w:r>
        <w:rPr>
          <w:bCs/>
          <w:szCs w:val="21"/>
        </w:rPr>
        <w:t>zadávania nadlimitnej zákazky</w:t>
      </w:r>
      <w:r w:rsidRPr="00113F35">
        <w:rPr>
          <w:bCs/>
          <w:szCs w:val="21"/>
        </w:rPr>
        <w:t xml:space="preserve"> podľa </w:t>
      </w:r>
      <w:r>
        <w:rPr>
          <w:bCs/>
          <w:szCs w:val="21"/>
        </w:rPr>
        <w:t xml:space="preserve">§ 66 ods. 7 písm. b) </w:t>
      </w:r>
      <w:r w:rsidRPr="00113F35">
        <w:rPr>
          <w:bCs/>
          <w:szCs w:val="21"/>
        </w:rPr>
        <w:t>zákona</w:t>
      </w:r>
      <w:r>
        <w:rPr>
          <w:bCs/>
          <w:szCs w:val="21"/>
        </w:rPr>
        <w:t xml:space="preserve"> </w:t>
      </w:r>
      <w:r w:rsidR="004554FA">
        <w:rPr>
          <w:bCs/>
          <w:szCs w:val="21"/>
        </w:rPr>
        <w:br/>
      </w:r>
      <w:r w:rsidR="004554FA" w:rsidRPr="007A16CE">
        <w:rPr>
          <w:szCs w:val="20"/>
        </w:rPr>
        <w:t>č. 343/2015 Z. z. o verejnom obstarávaní a o zmene a doplnení niektorých zákonov</w:t>
      </w:r>
      <w:r w:rsidR="004554FA">
        <w:rPr>
          <w:szCs w:val="20"/>
        </w:rPr>
        <w:t xml:space="preserve"> v znení neskorších predpisov (ďalej len „zákon o verejnom obstarávaní)</w:t>
      </w:r>
      <w:r w:rsidRPr="00113F35">
        <w:rPr>
          <w:bCs/>
          <w:szCs w:val="21"/>
        </w:rPr>
        <w:t xml:space="preserve"> na predmet zákazky </w:t>
      </w:r>
      <w:r w:rsidRPr="00235466">
        <w:rPr>
          <w:b/>
          <w:szCs w:val="21"/>
        </w:rPr>
        <w:t>„</w:t>
      </w:r>
      <w:r w:rsidRPr="00A05EAC">
        <w:rPr>
          <w:b/>
          <w:bCs/>
        </w:rPr>
        <w:t>Oprava bytov vo vlastníctve Objednávateľa</w:t>
      </w:r>
      <w:r w:rsidRPr="00235466">
        <w:rPr>
          <w:b/>
          <w:szCs w:val="21"/>
        </w:rPr>
        <w:t xml:space="preserve">“, časť č </w:t>
      </w:r>
      <w:r w:rsidR="004A3EE3">
        <w:rPr>
          <w:b/>
          <w:szCs w:val="21"/>
        </w:rPr>
        <w:t>..</w:t>
      </w:r>
      <w:r w:rsidRPr="00113F35">
        <w:rPr>
          <w:bCs/>
          <w:szCs w:val="21"/>
        </w:rPr>
        <w:t>, ktorá bola</w:t>
      </w:r>
      <w:r>
        <w:rPr>
          <w:bCs/>
          <w:szCs w:val="21"/>
        </w:rPr>
        <w:t xml:space="preserve"> vyhlásená zverejnením Oznámenia o vyhlásení verejného obstarávania</w:t>
      </w:r>
      <w:r w:rsidRPr="00113F35">
        <w:rPr>
          <w:bCs/>
          <w:szCs w:val="21"/>
        </w:rPr>
        <w:t xml:space="preserve"> vo Vestníku verejného obstarávania č. xx/202</w:t>
      </w:r>
      <w:r>
        <w:rPr>
          <w:bCs/>
          <w:szCs w:val="21"/>
        </w:rPr>
        <w:t>2</w:t>
      </w:r>
      <w:r w:rsidRPr="00113F35">
        <w:rPr>
          <w:bCs/>
          <w:szCs w:val="21"/>
        </w:rPr>
        <w:t xml:space="preserve"> zo dňa dd.mm.202</w:t>
      </w:r>
      <w:r>
        <w:rPr>
          <w:bCs/>
          <w:szCs w:val="21"/>
        </w:rPr>
        <w:t>2</w:t>
      </w:r>
      <w:r w:rsidRPr="00113F35">
        <w:rPr>
          <w:bCs/>
          <w:szCs w:val="21"/>
        </w:rPr>
        <w:t xml:space="preserve"> pod zn. </w:t>
      </w:r>
      <w:proofErr w:type="spellStart"/>
      <w:r w:rsidRPr="00113F35">
        <w:rPr>
          <w:bCs/>
          <w:szCs w:val="21"/>
        </w:rPr>
        <w:t>xxxx</w:t>
      </w:r>
      <w:proofErr w:type="spellEnd"/>
      <w:r w:rsidRPr="00113F35">
        <w:rPr>
          <w:bCs/>
          <w:szCs w:val="21"/>
        </w:rPr>
        <w:t>-MS</w:t>
      </w:r>
      <w:r>
        <w:rPr>
          <w:bCs/>
          <w:szCs w:val="21"/>
        </w:rPr>
        <w:t xml:space="preserve">S. </w:t>
      </w:r>
    </w:p>
    <w:p w14:paraId="01B9B7FD" w14:textId="7DD837C8" w:rsidR="00B4494C" w:rsidRPr="0056535C" w:rsidRDefault="00B4494C" w:rsidP="00B4494C">
      <w:pPr>
        <w:ind w:left="567" w:hanging="567"/>
        <w:rPr>
          <w:szCs w:val="21"/>
        </w:rPr>
      </w:pPr>
      <w:r w:rsidRPr="00193CF3">
        <w:rPr>
          <w:szCs w:val="21"/>
        </w:rPr>
        <w:t>2</w:t>
      </w:r>
      <w:r>
        <w:rPr>
          <w:b/>
          <w:bCs/>
          <w:szCs w:val="21"/>
        </w:rPr>
        <w:t>.</w:t>
      </w:r>
      <w:r>
        <w:rPr>
          <w:b/>
          <w:bCs/>
          <w:szCs w:val="21"/>
        </w:rPr>
        <w:tab/>
      </w:r>
      <w:r w:rsidRPr="00760151">
        <w:rPr>
          <w:szCs w:val="21"/>
        </w:rPr>
        <w:t>Zhotoviteľ</w:t>
      </w:r>
      <w:r w:rsidRPr="0056535C">
        <w:rPr>
          <w:szCs w:val="21"/>
        </w:rPr>
        <w:t xml:space="preserve"> preh</w:t>
      </w:r>
      <w:r w:rsidRPr="0056535C">
        <w:rPr>
          <w:bCs/>
          <w:szCs w:val="21"/>
        </w:rPr>
        <w:t>lasuje, že v</w:t>
      </w:r>
      <w:r>
        <w:rPr>
          <w:bCs/>
          <w:szCs w:val="21"/>
        </w:rPr>
        <w:t> </w:t>
      </w:r>
      <w:r w:rsidRPr="0056535C">
        <w:rPr>
          <w:bCs/>
          <w:szCs w:val="21"/>
        </w:rPr>
        <w:t>prípade</w:t>
      </w:r>
      <w:r>
        <w:rPr>
          <w:bCs/>
          <w:szCs w:val="21"/>
        </w:rPr>
        <w:t>,</w:t>
      </w:r>
      <w:r w:rsidRPr="0056535C">
        <w:rPr>
          <w:bCs/>
          <w:szCs w:val="21"/>
        </w:rPr>
        <w:t xml:space="preserve"> že sa </w:t>
      </w:r>
      <w:r>
        <w:rPr>
          <w:bCs/>
          <w:szCs w:val="21"/>
        </w:rPr>
        <w:t xml:space="preserve">na </w:t>
      </w:r>
      <w:r w:rsidRPr="0056535C">
        <w:rPr>
          <w:bCs/>
          <w:szCs w:val="21"/>
        </w:rPr>
        <w:t xml:space="preserve">neho vzťahuje povinnosť zápisu do registra partnerov verejného sektora, je a počas celého trvania </w:t>
      </w:r>
      <w:r w:rsidR="00760151">
        <w:rPr>
          <w:bCs/>
          <w:szCs w:val="21"/>
        </w:rPr>
        <w:t>tejto Zmluvy</w:t>
      </w:r>
      <w:r w:rsidRPr="0056535C" w:rsidDel="001432C9">
        <w:rPr>
          <w:bCs/>
          <w:szCs w:val="21"/>
        </w:rPr>
        <w:t xml:space="preserve"> </w:t>
      </w:r>
      <w:r w:rsidRPr="0056535C">
        <w:rPr>
          <w:bCs/>
          <w:szCs w:val="21"/>
        </w:rPr>
        <w:t xml:space="preserve">ostane zapísaný v registri partnerov verejného sektora v súlade s § 11 zákona o verejnom obstarávaní. </w:t>
      </w:r>
      <w:r w:rsidR="00760151">
        <w:rPr>
          <w:bCs/>
          <w:szCs w:val="21"/>
        </w:rPr>
        <w:t xml:space="preserve">Zhotoviteľ </w:t>
      </w:r>
      <w:r w:rsidRPr="0056535C">
        <w:rPr>
          <w:bCs/>
          <w:szCs w:val="21"/>
        </w:rPr>
        <w:t xml:space="preserve">zodpovedá a zaväzuje sa zabezpečiť, aby každý jeho subdodávateľ, ktorý sa podieľa na </w:t>
      </w:r>
      <w:r w:rsidR="00760151">
        <w:rPr>
          <w:bCs/>
          <w:szCs w:val="21"/>
        </w:rPr>
        <w:t xml:space="preserve">vykonávaní Diela </w:t>
      </w:r>
      <w:r w:rsidRPr="0056535C">
        <w:rPr>
          <w:bCs/>
          <w:szCs w:val="21"/>
        </w:rPr>
        <w:t xml:space="preserve">bol počas celého trvania </w:t>
      </w:r>
      <w:r w:rsidR="00760151">
        <w:rPr>
          <w:bCs/>
          <w:szCs w:val="21"/>
        </w:rPr>
        <w:t xml:space="preserve">tejto Zmluvy </w:t>
      </w:r>
      <w:r w:rsidRPr="0056535C">
        <w:rPr>
          <w:bCs/>
          <w:szCs w:val="21"/>
        </w:rPr>
        <w:t>zapísaný v registri partnerov verejného sektora v zmysle § 3 zákona č. 315/2016 Z. z. o registri partnerov verejného</w:t>
      </w:r>
      <w:r>
        <w:rPr>
          <w:bCs/>
          <w:szCs w:val="21"/>
        </w:rPr>
        <w:t xml:space="preserve"> </w:t>
      </w:r>
      <w:r w:rsidRPr="0056535C">
        <w:rPr>
          <w:bCs/>
          <w:szCs w:val="21"/>
        </w:rPr>
        <w:t xml:space="preserve">sektora </w:t>
      </w:r>
      <w:r w:rsidR="00760151">
        <w:rPr>
          <w:bCs/>
          <w:szCs w:val="21"/>
        </w:rPr>
        <w:br/>
      </w:r>
      <w:r w:rsidRPr="0056535C">
        <w:rPr>
          <w:bCs/>
          <w:szCs w:val="21"/>
        </w:rPr>
        <w:t>a o zmene a doplnení niektorých zákonov, ak sa na neho povinnosť zápisu vzťahuje.</w:t>
      </w:r>
    </w:p>
    <w:p w14:paraId="3D79572E" w14:textId="77777777" w:rsidR="00B4494C" w:rsidRDefault="00B4494C" w:rsidP="00A05EAC">
      <w:pPr>
        <w:jc w:val="center"/>
        <w:rPr>
          <w:b/>
          <w:bCs/>
        </w:rPr>
      </w:pPr>
    </w:p>
    <w:p w14:paraId="6D2D4081" w14:textId="07DCD238" w:rsidR="00A05EAC" w:rsidRPr="00A05EAC" w:rsidRDefault="00A05EAC" w:rsidP="00A05EAC">
      <w:pPr>
        <w:jc w:val="center"/>
        <w:rPr>
          <w:b/>
          <w:bCs/>
        </w:rPr>
      </w:pPr>
      <w:r w:rsidRPr="00A05EAC">
        <w:rPr>
          <w:b/>
          <w:bCs/>
        </w:rPr>
        <w:t>Článok I</w:t>
      </w:r>
    </w:p>
    <w:p w14:paraId="7C10748B" w14:textId="77777777" w:rsidR="00A05EAC" w:rsidRDefault="00A05EAC" w:rsidP="00A05EAC">
      <w:pPr>
        <w:jc w:val="center"/>
      </w:pPr>
      <w:r w:rsidRPr="00A05EAC">
        <w:rPr>
          <w:b/>
          <w:bCs/>
        </w:rPr>
        <w:t>Predmet Zmluvy</w:t>
      </w:r>
    </w:p>
    <w:p w14:paraId="1E53F70D" w14:textId="1EC041C1" w:rsidR="00A05EAC" w:rsidRDefault="00A05EAC" w:rsidP="00A05EAC">
      <w:pPr>
        <w:pStyle w:val="Odsekzoznamu"/>
        <w:numPr>
          <w:ilvl w:val="0"/>
          <w:numId w:val="3"/>
        </w:numPr>
        <w:ind w:left="567" w:hanging="567"/>
      </w:pPr>
      <w:r>
        <w:t xml:space="preserve">Predmetom tejto Zmluvy je úprava vybraných právnych vzťahov, práv a povinností Zmluvných strán súvisiacich s </w:t>
      </w:r>
      <w:r w:rsidR="009A3AFC">
        <w:t>opravou</w:t>
      </w:r>
      <w:r>
        <w:t xml:space="preserve"> bytov vo vlastníctve Objednávateľa.</w:t>
      </w:r>
    </w:p>
    <w:p w14:paraId="16397F9F" w14:textId="1C79D047" w:rsidR="00A05EAC" w:rsidRDefault="00A05EAC" w:rsidP="00A05EAC">
      <w:pPr>
        <w:pStyle w:val="Odsekzoznamu"/>
        <w:numPr>
          <w:ilvl w:val="0"/>
          <w:numId w:val="3"/>
        </w:numPr>
        <w:ind w:left="567" w:hanging="567"/>
      </w:pPr>
      <w:r>
        <w:t>Zhotoviteľ sa zaväzuje vykonať vo vlastnom mene a na vlastnú zodpovednosť stavebné práce a dodávku materiálov na stavbe „</w:t>
      </w:r>
      <w:r w:rsidRPr="00A05EAC">
        <w:rPr>
          <w:b/>
          <w:bCs/>
        </w:rPr>
        <w:t>Oprava bytov vo vlastníctve Objednávateľa</w:t>
      </w:r>
      <w:r w:rsidR="005E0AA7">
        <w:rPr>
          <w:b/>
          <w:bCs/>
        </w:rPr>
        <w:t>, časť č. .</w:t>
      </w:r>
      <w:r>
        <w:t>“, a to:</w:t>
      </w:r>
    </w:p>
    <w:p w14:paraId="0D5D7488" w14:textId="0C086687" w:rsidR="00A05EAC" w:rsidRDefault="00A05EAC" w:rsidP="00A05EAC">
      <w:pPr>
        <w:ind w:firstLine="567"/>
      </w:pPr>
      <w:r>
        <w:t>-</w:t>
      </w:r>
      <w:r>
        <w:tab/>
        <w:t>byt č. ...... na .......................... v Bratislave,</w:t>
      </w:r>
    </w:p>
    <w:p w14:paraId="554C2BEB" w14:textId="532E0265" w:rsidR="00A05EAC" w:rsidRDefault="00A05EAC" w:rsidP="00A05EAC">
      <w:pPr>
        <w:ind w:firstLine="567"/>
      </w:pPr>
      <w:r>
        <w:t>-</w:t>
      </w:r>
      <w:r>
        <w:tab/>
        <w:t>byt č. ...... na .......................... v Bratislave,</w:t>
      </w:r>
    </w:p>
    <w:p w14:paraId="663DBE25" w14:textId="3951FD58" w:rsidR="00A05EAC" w:rsidRDefault="00A05EAC" w:rsidP="00A05EAC">
      <w:pPr>
        <w:ind w:firstLine="567"/>
      </w:pPr>
      <w:r>
        <w:t>-</w:t>
      </w:r>
      <w:r>
        <w:tab/>
        <w:t>byt č. ...... na .......................... v Bratislave,</w:t>
      </w:r>
    </w:p>
    <w:p w14:paraId="69B4813B" w14:textId="1970EA91" w:rsidR="00A05EAC" w:rsidRDefault="00A05EAC" w:rsidP="00A05EAC">
      <w:pPr>
        <w:ind w:firstLine="567"/>
      </w:pPr>
      <w:r>
        <w:t>-</w:t>
      </w:r>
      <w:r>
        <w:tab/>
        <w:t>byt č. ...... na .......................... v Bratislave,</w:t>
      </w:r>
    </w:p>
    <w:p w14:paraId="4CCEB4EF" w14:textId="759DC0C4" w:rsidR="00A05EAC" w:rsidRDefault="00A05EAC" w:rsidP="00A05EAC">
      <w:pPr>
        <w:ind w:firstLine="567"/>
      </w:pPr>
      <w:r>
        <w:t>-</w:t>
      </w:r>
      <w:r>
        <w:tab/>
        <w:t>byt č. ...... na .......................... v Bratislave,</w:t>
      </w:r>
    </w:p>
    <w:p w14:paraId="3FF917B0" w14:textId="22C245DC" w:rsidR="00F73E62" w:rsidRDefault="00F73E62" w:rsidP="00A05EAC">
      <w:pPr>
        <w:ind w:firstLine="567"/>
      </w:pPr>
      <w:r>
        <w:lastRenderedPageBreak/>
        <w:t>-  byt č. ...... na .......................... v Bratislave,</w:t>
      </w:r>
    </w:p>
    <w:p w14:paraId="777133DF" w14:textId="77777777" w:rsidR="00F73E62" w:rsidRDefault="00F73E62" w:rsidP="00F73E62">
      <w:pPr>
        <w:ind w:firstLine="567"/>
      </w:pPr>
      <w:r>
        <w:t>-  byt č. ...... na .......................... v Bratislave,</w:t>
      </w:r>
    </w:p>
    <w:p w14:paraId="3100225F" w14:textId="5818331E" w:rsidR="00A05EAC" w:rsidRDefault="00A05EAC" w:rsidP="00A05EAC">
      <w:pPr>
        <w:ind w:firstLine="567"/>
      </w:pPr>
      <w:r>
        <w:t>-</w:t>
      </w:r>
      <w:r>
        <w:tab/>
        <w:t>byt č. ...... na .......................... v Bratislave.</w:t>
      </w:r>
    </w:p>
    <w:p w14:paraId="6D335F6A" w14:textId="77777777" w:rsidR="00A05EAC" w:rsidRDefault="00A05EAC" w:rsidP="00A05EAC">
      <w:pPr>
        <w:ind w:left="567"/>
      </w:pPr>
      <w:r>
        <w:t>ďalej len ako „</w:t>
      </w:r>
      <w:r w:rsidRPr="00A05EAC">
        <w:rPr>
          <w:b/>
          <w:bCs/>
        </w:rPr>
        <w:t>Dielo</w:t>
      </w:r>
      <w:r>
        <w:t>“ za podmienok dohodnutých v Zmluve a toto Dielo odovzdať Objednávateľovi v lehotách podľa tejto Zmluvy.</w:t>
      </w:r>
    </w:p>
    <w:p w14:paraId="66E05B98" w14:textId="4F65BC0C" w:rsidR="00A05EAC" w:rsidRDefault="00A05EAC" w:rsidP="00A05EAC">
      <w:pPr>
        <w:pStyle w:val="Odsekzoznamu"/>
        <w:numPr>
          <w:ilvl w:val="0"/>
          <w:numId w:val="3"/>
        </w:numPr>
        <w:ind w:left="567" w:hanging="567"/>
      </w:pPr>
      <w:r>
        <w:t xml:space="preserve">Rozsah </w:t>
      </w:r>
      <w:r w:rsidR="00F73E62">
        <w:t>opráv</w:t>
      </w:r>
      <w:r>
        <w:t xml:space="preserve"> je uvedený vo výkaze výmer zvlášť pre každý byt, ktoré boli podkladom pre verejné obstarávanie a ktoré sú zároveň neoddeliteľnou prílohou </w:t>
      </w:r>
      <w:r w:rsidR="000D3FE6">
        <w:t xml:space="preserve">č. 1 </w:t>
      </w:r>
      <w:r>
        <w:t>tejto Zmluvy</w:t>
      </w:r>
      <w:r w:rsidR="003E2F95">
        <w:t>.</w:t>
      </w:r>
      <w:r>
        <w:t xml:space="preserve"> </w:t>
      </w:r>
    </w:p>
    <w:p w14:paraId="7424FB3C" w14:textId="33C09003" w:rsidR="00A05EAC" w:rsidRDefault="00A05EAC" w:rsidP="00A05EAC">
      <w:pPr>
        <w:pStyle w:val="Odsekzoznamu"/>
        <w:numPr>
          <w:ilvl w:val="0"/>
          <w:numId w:val="3"/>
        </w:numPr>
        <w:ind w:left="567" w:hanging="567"/>
      </w:pPr>
      <w:r>
        <w:t>Objednávateľ sa zaväzuje zaplatiť Zhotoviteľovi za riadne a včas odovzdané Dielo odmenu vo výške a spôsobom podľa tejto Zmluvy a poskytnúť Zhotoviteľovi potrebnú súčinnosť.</w:t>
      </w:r>
    </w:p>
    <w:p w14:paraId="7D6196EE" w14:textId="00485DE0" w:rsidR="00A05EAC" w:rsidRDefault="00A05EAC" w:rsidP="00A05EAC"/>
    <w:p w14:paraId="7345FAE4" w14:textId="533F2FD4" w:rsidR="00A05EAC" w:rsidRDefault="00A05EAC" w:rsidP="00A05EAC">
      <w:pPr>
        <w:jc w:val="center"/>
        <w:rPr>
          <w:b/>
          <w:bCs/>
        </w:rPr>
      </w:pPr>
      <w:r>
        <w:rPr>
          <w:b/>
          <w:bCs/>
        </w:rPr>
        <w:t>Článok II</w:t>
      </w:r>
    </w:p>
    <w:p w14:paraId="3A1AAC16" w14:textId="050CBB45" w:rsidR="00A05EAC" w:rsidRDefault="00A05EAC" w:rsidP="00A05EAC">
      <w:pPr>
        <w:jc w:val="center"/>
        <w:rPr>
          <w:b/>
          <w:bCs/>
        </w:rPr>
      </w:pPr>
      <w:r>
        <w:rPr>
          <w:b/>
          <w:bCs/>
        </w:rPr>
        <w:t>Vykonanie Diela</w:t>
      </w:r>
    </w:p>
    <w:p w14:paraId="5512987C" w14:textId="77777777" w:rsidR="00840BFC" w:rsidRPr="00901536" w:rsidRDefault="00840BFC" w:rsidP="00840BFC">
      <w:pPr>
        <w:pStyle w:val="Odsekzoznamu"/>
        <w:numPr>
          <w:ilvl w:val="0"/>
          <w:numId w:val="6"/>
        </w:numPr>
        <w:ind w:left="567" w:hanging="567"/>
      </w:pPr>
      <w:r w:rsidRPr="00901536">
        <w:t>Zhotoviteľ sa zaväzuje Dielo vykonať v zmysle Prílohy č. 1 tejto Zmluvy.</w:t>
      </w:r>
    </w:p>
    <w:p w14:paraId="368D4695" w14:textId="6A9F26D5" w:rsidR="00840BFC" w:rsidRPr="00901536" w:rsidRDefault="00840BFC" w:rsidP="00840BFC">
      <w:pPr>
        <w:pStyle w:val="Odsekzoznamu"/>
        <w:numPr>
          <w:ilvl w:val="0"/>
          <w:numId w:val="6"/>
        </w:numPr>
        <w:ind w:left="567" w:hanging="567"/>
      </w:pPr>
      <w:r w:rsidRPr="00901536">
        <w:t>Zh</w:t>
      </w:r>
      <w:r>
        <w:t>otoviteľ je povinný zabezpečiť</w:t>
      </w:r>
      <w:r w:rsidR="00BD142E">
        <w:t xml:space="preserve"> prítomnosť odborne spôsobilej osoby </w:t>
      </w:r>
      <w:r>
        <w:t>na stavenisku počas celej doby vykonávania Diela.</w:t>
      </w:r>
      <w:r w:rsidR="00E373CF">
        <w:t xml:space="preserve"> Funkciu </w:t>
      </w:r>
      <w:r w:rsidR="00170BBD">
        <w:t>odborne</w:t>
      </w:r>
      <w:r w:rsidR="003D1986">
        <w:t xml:space="preserve"> spôsobilej osoby </w:t>
      </w:r>
      <w:r w:rsidR="00E373CF">
        <w:t xml:space="preserve"> vykonáva: </w:t>
      </w:r>
      <w:r w:rsidR="003D1986" w:rsidRPr="00901536">
        <w:rPr>
          <w:highlight w:val="yellow"/>
        </w:rPr>
        <w:t>meno a priezvisko</w:t>
      </w:r>
      <w:r w:rsidR="00E373CF" w:rsidRPr="00901536">
        <w:rPr>
          <w:highlight w:val="yellow"/>
        </w:rPr>
        <w:t xml:space="preserve">, t. č.............. </w:t>
      </w:r>
      <w:r w:rsidR="003D1986" w:rsidRPr="00901536">
        <w:rPr>
          <w:highlight w:val="yellow"/>
        </w:rPr>
        <w:t>e</w:t>
      </w:r>
      <w:r w:rsidR="00E373CF" w:rsidRPr="00901536">
        <w:rPr>
          <w:highlight w:val="yellow"/>
        </w:rPr>
        <w:t>mail .......................</w:t>
      </w:r>
      <w:r w:rsidR="003D1986" w:rsidRPr="00901536">
        <w:rPr>
          <w:highlight w:val="yellow"/>
        </w:rPr>
        <w:t>.</w:t>
      </w:r>
    </w:p>
    <w:p w14:paraId="7C13B85A" w14:textId="76A1B409" w:rsidR="00840BFC" w:rsidRPr="00901536" w:rsidRDefault="009D14B2" w:rsidP="00E373CF">
      <w:pPr>
        <w:pStyle w:val="Odsekzoznamu"/>
        <w:numPr>
          <w:ilvl w:val="0"/>
          <w:numId w:val="6"/>
        </w:numPr>
        <w:ind w:left="567" w:hanging="567"/>
      </w:pPr>
      <w:r w:rsidRPr="00901536">
        <w:t xml:space="preserve">Zhotoviteľ </w:t>
      </w:r>
      <w:r w:rsidR="00840BFC" w:rsidRPr="00901536">
        <w:t>je povinný zabezpečiť prítomnosť svojho kompetentného zástupcu na stavenisku počas celej doby realizácie</w:t>
      </w:r>
      <w:r w:rsidR="00840BFC" w:rsidRPr="00840BFC">
        <w:t xml:space="preserve"> Diela.</w:t>
      </w:r>
      <w:r w:rsidR="00E373CF" w:rsidRPr="00E373CF">
        <w:t xml:space="preserve"> </w:t>
      </w:r>
      <w:r w:rsidR="00E373CF">
        <w:t xml:space="preserve">Funkciu kompetentného zástupcu vykonáva: </w:t>
      </w:r>
      <w:r w:rsidR="00806AE2" w:rsidRPr="00901536">
        <w:rPr>
          <w:highlight w:val="yellow"/>
        </w:rPr>
        <w:t>meno a priezvisko</w:t>
      </w:r>
      <w:r w:rsidR="00E373CF" w:rsidRPr="00901536">
        <w:rPr>
          <w:highlight w:val="yellow"/>
        </w:rPr>
        <w:t xml:space="preserve">, t. č. ....................... </w:t>
      </w:r>
      <w:r w:rsidR="00806AE2" w:rsidRPr="00901536">
        <w:rPr>
          <w:highlight w:val="yellow"/>
        </w:rPr>
        <w:t>e</w:t>
      </w:r>
      <w:r w:rsidR="00E373CF" w:rsidRPr="00901536">
        <w:rPr>
          <w:highlight w:val="yellow"/>
        </w:rPr>
        <w:t>mail .......................</w:t>
      </w:r>
    </w:p>
    <w:p w14:paraId="239984A8" w14:textId="36C03080" w:rsidR="004E34C6" w:rsidRDefault="00840BFC" w:rsidP="00840BFC">
      <w:pPr>
        <w:pStyle w:val="Odsekzoznamu"/>
        <w:numPr>
          <w:ilvl w:val="0"/>
          <w:numId w:val="6"/>
        </w:numPr>
        <w:ind w:left="567" w:hanging="567"/>
      </w:pPr>
      <w:r w:rsidRPr="00840BFC">
        <w:t>Zhotoviteľ je povinný pri plnení svojich povinností dodržiavať príslušné právne predpisy, technické normy</w:t>
      </w:r>
      <w:r w:rsidR="002D355D">
        <w:t xml:space="preserve"> týkajúce sa Diela</w:t>
      </w:r>
      <w:r w:rsidR="004E34C6">
        <w:t>, návody výrobcov na obsluhu a údržbu a pod., pričom je povinný konať v súlade s pokynmi Objednávateľa a je povinný upozorniť Objednávateľa na nevhodnosť jeho pokynov a navrhnúť vhodné riešenie. Ak Objednávateľ písomne trvá na svojich pokynoch, nie je Zhotoviteľ zodpovedný za škodu, ktorá takto vznikne.</w:t>
      </w:r>
      <w:r w:rsidR="002D355D">
        <w:t xml:space="preserve"> Rovnako je Zhotoviteľ povinný </w:t>
      </w:r>
      <w:r w:rsidR="004E34C6">
        <w:t>zabezpečiť dodržiavanie a plnenie povinností vyplývajúcich zo všeobecne záväzných právnych predpisov o požiarnej ochrane, predpisov o bezpečnosti a ochrane zdravia pri práci, ako aj iných bezpečnostných právnych predpisov a prevádzkového režimu Objednávateľa.</w:t>
      </w:r>
    </w:p>
    <w:p w14:paraId="3E0BE4C6" w14:textId="49508081" w:rsidR="004E34C6" w:rsidRDefault="004E34C6" w:rsidP="004E34C6">
      <w:pPr>
        <w:pStyle w:val="Odsekzoznamu"/>
        <w:numPr>
          <w:ilvl w:val="0"/>
          <w:numId w:val="6"/>
        </w:numPr>
        <w:ind w:left="567" w:hanging="567"/>
      </w:pPr>
      <w:r>
        <w:t xml:space="preserve">Počas vykonávania Diela je Zhotoviteľ povinný manipulovať s náradím, materiálom a mechanizmami tak, aby nedošlo k poškodeniu žiadneho majetku Objednávateľa </w:t>
      </w:r>
      <w:r w:rsidR="00397BBA">
        <w:t xml:space="preserve">a/alebo tretích osôb </w:t>
      </w:r>
      <w:r>
        <w:t>a neohrozil zamestnancov Objednávateľa a</w:t>
      </w:r>
      <w:r w:rsidR="00397BBA">
        <w:t>/alebo</w:t>
      </w:r>
      <w:r>
        <w:t xml:space="preserve"> tretie osoby. Zodpovednosť za škodu spôsobenú počas vykonávania Diela znáša Zhotoviteľ v plnom rozsahu.</w:t>
      </w:r>
    </w:p>
    <w:p w14:paraId="0636D69B" w14:textId="64C7C5C4" w:rsidR="004E34C6" w:rsidRPr="004E34C6" w:rsidRDefault="004E34C6" w:rsidP="004E34C6">
      <w:pPr>
        <w:pStyle w:val="Odsekzoznamu"/>
        <w:numPr>
          <w:ilvl w:val="0"/>
          <w:numId w:val="6"/>
        </w:numPr>
        <w:ind w:left="567" w:hanging="567"/>
      </w:pPr>
      <w:r>
        <w:t>Zhotoviteľ</w:t>
      </w:r>
      <w:r w:rsidRPr="004E34C6">
        <w:t xml:space="preserve"> je povinný o</w:t>
      </w:r>
      <w:r>
        <w:t xml:space="preserve"> vykonaní Diela </w:t>
      </w:r>
      <w:r w:rsidRPr="004E34C6">
        <w:t>vyhotoviť dokumentáciu, viesť zápisy v zmysle platných právnych predpisov, prevádzkových poriadkov alebo návodu výrobcu, ak je to potrebné</w:t>
      </w:r>
      <w:r>
        <w:t xml:space="preserve"> a následne odovzdať Objednávateľovi spolu s Dielom</w:t>
      </w:r>
      <w:r w:rsidRPr="004E34C6">
        <w:t>.</w:t>
      </w:r>
    </w:p>
    <w:p w14:paraId="0E48194A" w14:textId="6DAF2DDE" w:rsidR="004E34C6" w:rsidRDefault="00FA7428" w:rsidP="004E34C6">
      <w:pPr>
        <w:pStyle w:val="Odsekzoznamu"/>
        <w:numPr>
          <w:ilvl w:val="0"/>
          <w:numId w:val="6"/>
        </w:numPr>
        <w:ind w:left="567" w:hanging="567"/>
      </w:pPr>
      <w:r>
        <w:t>Zhotoviteľ</w:t>
      </w:r>
      <w:r w:rsidRPr="00FA7428">
        <w:t xml:space="preserve"> je povinný dohliadať na to, aby doklady a dokumentácia technického prevádzkového </w:t>
      </w:r>
      <w:r w:rsidR="00511B8F">
        <w:br/>
      </w:r>
      <w:r w:rsidRPr="00FA7428">
        <w:t>a administratívneho charakteru, ktorá mu bola zverená, alebo ktorá vznikla v súvislosti s</w:t>
      </w:r>
      <w:r>
        <w:t xml:space="preserve"> vykonávaním Diela </w:t>
      </w:r>
      <w:r w:rsidRPr="00FA7428">
        <w:t>(ďalej len ako „</w:t>
      </w:r>
      <w:r w:rsidRPr="00FA7428">
        <w:rPr>
          <w:b/>
          <w:bCs/>
        </w:rPr>
        <w:t>Dokumentácia</w:t>
      </w:r>
      <w:r w:rsidRPr="00FA7428">
        <w:t xml:space="preserve">“), bola úplná a platná. V prípade, ak </w:t>
      </w:r>
      <w:r>
        <w:t>Zhotoviteľ</w:t>
      </w:r>
      <w:r w:rsidRPr="00FA7428">
        <w:t xml:space="preserve"> prevezme od Objednávateľa neúplnú a/alebo neplatnú Dokumentáciu, alebo </w:t>
      </w:r>
      <w:r>
        <w:t xml:space="preserve">Dokumentácia sa </w:t>
      </w:r>
      <w:r w:rsidRPr="00FA7428">
        <w:t xml:space="preserve">počas platnosti a účinnosti tejto Zmluvy stane neplatnou, je povinný na to písomne upozorniť Objednávateľa a vykonať na základe žiadosti Objednávateľa nápravu na náklady </w:t>
      </w:r>
      <w:r>
        <w:t>Zhotoviteľa.</w:t>
      </w:r>
    </w:p>
    <w:p w14:paraId="29F77446" w14:textId="1F512A24" w:rsidR="00523C82" w:rsidRDefault="00523C82" w:rsidP="00523C82">
      <w:pPr>
        <w:pStyle w:val="Odsekzoznamu"/>
        <w:numPr>
          <w:ilvl w:val="0"/>
          <w:numId w:val="6"/>
        </w:numPr>
        <w:ind w:left="567" w:hanging="567"/>
      </w:pPr>
      <w:r>
        <w:t xml:space="preserve">Všetky materiály, stavebné diely a výrobky zabezpečované Zhotoviteľom musia byť dokladované certifikátmi zhody v zmysle zákona č. 133/2013 Z. z. o stavebných výrobkoch a o zmene a doplnení niektorých zákonov </w:t>
      </w:r>
      <w:r w:rsidR="00D7506D">
        <w:br/>
      </w:r>
      <w:r>
        <w:t>v znení neskorších predpisov. V opačnom prípade je Zhotoviteľ povinný dotknuté materiál</w:t>
      </w:r>
      <w:r w:rsidR="00332677">
        <w:t>y</w:t>
      </w:r>
      <w:r>
        <w:t>, stavebné diely a výrobky nahradiť na vlastné náklady, tak aby zodpovedali tejto Zmluve.</w:t>
      </w:r>
    </w:p>
    <w:p w14:paraId="6B698BEA" w14:textId="6E38EF73" w:rsidR="00332677" w:rsidRDefault="00332677" w:rsidP="00523C82">
      <w:pPr>
        <w:pStyle w:val="Odsekzoznamu"/>
        <w:numPr>
          <w:ilvl w:val="0"/>
          <w:numId w:val="6"/>
        </w:numPr>
        <w:ind w:left="567" w:hanging="567"/>
      </w:pPr>
      <w:r w:rsidRPr="00213FAF">
        <w:rPr>
          <w:szCs w:val="20"/>
        </w:rPr>
        <w:t>Zmeny materiálov a technologických postupov musia byť odsúhlasené zo strany Objednávateľa</w:t>
      </w:r>
      <w:r>
        <w:rPr>
          <w:szCs w:val="20"/>
        </w:rPr>
        <w:t>.</w:t>
      </w:r>
    </w:p>
    <w:p w14:paraId="1AC5350B" w14:textId="262937AF" w:rsidR="00523C82" w:rsidRPr="00523C82" w:rsidRDefault="00523C82" w:rsidP="00523C82">
      <w:pPr>
        <w:pStyle w:val="Odsekzoznamu"/>
        <w:numPr>
          <w:ilvl w:val="0"/>
          <w:numId w:val="6"/>
        </w:numPr>
        <w:ind w:left="567" w:hanging="567"/>
      </w:pPr>
      <w:r w:rsidRPr="00523C82">
        <w:t>Použitie materiálov a</w:t>
      </w:r>
      <w:r>
        <w:t>/alebo</w:t>
      </w:r>
      <w:r w:rsidRPr="00523C82">
        <w:t xml:space="preserve"> technologických postupov, ktoré sú v rozpore s platnými technickými, bezpečnostnými alebo hygienickými predpismi zo strany Objednávateľa nie je povolené.</w:t>
      </w:r>
    </w:p>
    <w:p w14:paraId="5478F725" w14:textId="048081AE" w:rsidR="00A05EAC" w:rsidRDefault="00523C82" w:rsidP="00523C82">
      <w:pPr>
        <w:pStyle w:val="Odsekzoznamu"/>
        <w:numPr>
          <w:ilvl w:val="0"/>
          <w:numId w:val="6"/>
        </w:numPr>
        <w:ind w:left="567" w:hanging="567"/>
      </w:pPr>
      <w:r w:rsidRPr="00523C82">
        <w:t xml:space="preserve">Zhotoviteľ nie je oprávnený používať mechanizáciu pre montážne </w:t>
      </w:r>
      <w:r w:rsidR="002D355D">
        <w:t>a</w:t>
      </w:r>
      <w:r w:rsidRPr="00523C82">
        <w:t xml:space="preserve"> stavebné práce, ktorá bola rôzne, prípadne neodborne upravovaná, nie sú pre ňu vypracované technické a technologické predpisy a</w:t>
      </w:r>
      <w:r>
        <w:t>/alebo</w:t>
      </w:r>
      <w:r w:rsidRPr="00523C82">
        <w:t xml:space="preserve"> jej prevádzkovaním by mohli byť porušené predpisy bezpečnostné, hygienické a o ochrane zdravia</w:t>
      </w:r>
      <w:r>
        <w:t xml:space="preserve"> a/alebo</w:t>
      </w:r>
      <w:r w:rsidRPr="00523C82">
        <w:t xml:space="preserve"> by mohlo dôjsť k zhoršeniu životného prostredia</w:t>
      </w:r>
      <w:r w:rsidR="002D355D">
        <w:t>.</w:t>
      </w:r>
    </w:p>
    <w:p w14:paraId="00DB2A70" w14:textId="144B174D" w:rsidR="002D355D" w:rsidRDefault="002D355D" w:rsidP="00523C82">
      <w:pPr>
        <w:pStyle w:val="Odsekzoznamu"/>
        <w:numPr>
          <w:ilvl w:val="0"/>
          <w:numId w:val="6"/>
        </w:numPr>
        <w:ind w:left="567" w:hanging="567"/>
      </w:pPr>
      <w:r w:rsidRPr="002D355D">
        <w:t>Zhotoviteľ je povinný pred začatím vykonávania Diela zabezpečiť pre svojich zamestnancov</w:t>
      </w:r>
      <w:r w:rsidR="00686E36">
        <w:t xml:space="preserve"> a/alebo subdodávateľov</w:t>
      </w:r>
      <w:r w:rsidRPr="002D355D">
        <w:t xml:space="preserve"> všetky potrebné školenia a testy na bezpečnosť a ochranu zdravia pri práci. Zhotoviteľ zodpovedá za bezpečnosť a ochranu zdravia svojich </w:t>
      </w:r>
      <w:r>
        <w:t>zamestnancov</w:t>
      </w:r>
      <w:r w:rsidRPr="002D355D">
        <w:t xml:space="preserve"> a dodržiavanie všetkých povinností pri vykonávaní Diela v súlade s vyhláškou Ministerstva práce, sociálnych vecí a rodiny Slovenskej republiky</w:t>
      </w:r>
      <w:r>
        <w:t xml:space="preserve"> </w:t>
      </w:r>
      <w:r w:rsidR="007D53BC">
        <w:br/>
      </w:r>
      <w:r w:rsidRPr="002D355D">
        <w:t>č. 147/2013 Z</w:t>
      </w:r>
      <w:r>
        <w:t xml:space="preserve">. z </w:t>
      </w:r>
      <w:r w:rsidRPr="002D355D">
        <w:t>ktorou sa ustanovujú podrobnosti na zaistenie bezpečnosti a ochrany zdravia pri stavebných prácach a prácach s nimi súvisiacich a podrobnosti o odbornej spôsobilosti na výkon niektorých pracovných činností</w:t>
      </w:r>
      <w:r>
        <w:t xml:space="preserve"> </w:t>
      </w:r>
      <w:r w:rsidRPr="002D355D">
        <w:t xml:space="preserve">a ďalšími </w:t>
      </w:r>
      <w:r>
        <w:t xml:space="preserve">všeobecne </w:t>
      </w:r>
      <w:r w:rsidRPr="002D355D">
        <w:t xml:space="preserve">záväznými </w:t>
      </w:r>
      <w:r>
        <w:t xml:space="preserve">právnymi </w:t>
      </w:r>
      <w:r w:rsidRPr="002D355D">
        <w:t>predpismi.</w:t>
      </w:r>
    </w:p>
    <w:p w14:paraId="7A728142" w14:textId="2C51A531" w:rsidR="00AD4577" w:rsidRPr="00AD4577" w:rsidRDefault="00AD4577" w:rsidP="00AD4577">
      <w:pPr>
        <w:pStyle w:val="Odsekzoznamu"/>
        <w:numPr>
          <w:ilvl w:val="0"/>
          <w:numId w:val="6"/>
        </w:numPr>
        <w:ind w:left="567" w:hanging="567"/>
      </w:pPr>
      <w:r w:rsidRPr="00AD4577">
        <w:lastRenderedPageBreak/>
        <w:t>Zhotoviteľ je povinný určiť osobu zodpovednú za vytvorenie vhodných podmienok bezpečnosti a ochrany zdravia zamestnancov na stavenisku a určuje výkonom činností koordinátora bezpečnosti z hľadiska zaistenia bezpečnosti a ochrany zdravia pri práci na stavenisku</w:t>
      </w:r>
      <w:r>
        <w:t xml:space="preserve"> bezpečnostného technika</w:t>
      </w:r>
      <w:r w:rsidRPr="00AD4577">
        <w:t xml:space="preserve">: </w:t>
      </w:r>
      <w:r w:rsidR="009E6E8C" w:rsidRPr="00A53D12">
        <w:rPr>
          <w:highlight w:val="yellow"/>
        </w:rPr>
        <w:t>meno a priezvisko</w:t>
      </w:r>
      <w:r w:rsidRPr="00A53D12">
        <w:rPr>
          <w:highlight w:val="yellow"/>
        </w:rPr>
        <w:t xml:space="preserve">, </w:t>
      </w:r>
      <w:r w:rsidR="009E6E8C" w:rsidRPr="00A53D12">
        <w:rPr>
          <w:highlight w:val="yellow"/>
        </w:rPr>
        <w:t>e</w:t>
      </w:r>
      <w:r w:rsidRPr="00A53D12">
        <w:rPr>
          <w:highlight w:val="yellow"/>
        </w:rPr>
        <w:t>mail: ................................... tel.: ...............</w:t>
      </w:r>
      <w:r w:rsidRPr="00AD4577">
        <w:t xml:space="preserve"> </w:t>
      </w:r>
      <w:r>
        <w:t xml:space="preserve">Bezpečnostný technik je povinný </w:t>
      </w:r>
      <w:r w:rsidRPr="00AD4577">
        <w:t xml:space="preserve">v celom rozsahu dodržiavať ustanovenia nariadenia vlády SR č. 396/2006 Z. z. o minimálnych bezpečnostných a zdravotných požiadavkách na stavenisko a zákona č. 124/2006 Z. z. o bezpečnosti a ochrane zdravia pri práci a o zmene </w:t>
      </w:r>
      <w:r w:rsidR="009E6E8C">
        <w:br/>
      </w:r>
      <w:r w:rsidRPr="00AD4577">
        <w:t>a doplnení niektorých zákonov v znení neskorších predpisov.</w:t>
      </w:r>
    </w:p>
    <w:p w14:paraId="09C3AE7D" w14:textId="3858AD02" w:rsidR="002F7C63" w:rsidRDefault="00C748D7" w:rsidP="002F7C63">
      <w:pPr>
        <w:pStyle w:val="Odsekzoznamu"/>
        <w:numPr>
          <w:ilvl w:val="0"/>
          <w:numId w:val="6"/>
        </w:numPr>
        <w:ind w:left="567" w:hanging="567"/>
      </w:pPr>
      <w:r>
        <w:t>Objednávateľ počas doby vykonania Diela určuje za kontaktnú osobu a osobu oprávnenú konať vo veciach technických</w:t>
      </w:r>
      <w:r w:rsidR="00E373CF">
        <w:t xml:space="preserve"> </w:t>
      </w:r>
      <w:r>
        <w:t xml:space="preserve">Ing. Jaroslava </w:t>
      </w:r>
      <w:proofErr w:type="spellStart"/>
      <w:r>
        <w:t>Vilema</w:t>
      </w:r>
      <w:proofErr w:type="spellEnd"/>
      <w:r>
        <w:t>, t. č. 02/59356 578, 0902 704</w:t>
      </w:r>
      <w:r w:rsidR="002F7C63">
        <w:t> </w:t>
      </w:r>
      <w:r>
        <w:t>463.</w:t>
      </w:r>
    </w:p>
    <w:p w14:paraId="3CF1E5CA" w14:textId="65BD4BC8" w:rsidR="002F7C63" w:rsidRDefault="002F7C63" w:rsidP="002F7C63">
      <w:pPr>
        <w:pStyle w:val="Odsekzoznamu"/>
        <w:numPr>
          <w:ilvl w:val="0"/>
          <w:numId w:val="6"/>
        </w:numPr>
        <w:ind w:left="567" w:hanging="567"/>
      </w:pPr>
      <w:r>
        <w:t xml:space="preserve">Objednávateľ je povinný </w:t>
      </w:r>
      <w:r w:rsidR="00883637">
        <w:t>sprístupniť byty podľa článku I ods. 2 tejto Zmluvy (ďalej aj ako „</w:t>
      </w:r>
      <w:r w:rsidR="00883637" w:rsidRPr="00883637">
        <w:rPr>
          <w:b/>
          <w:bCs/>
        </w:rPr>
        <w:t>stavenisko</w:t>
      </w:r>
      <w:r w:rsidR="00883637">
        <w:t xml:space="preserve">“) </w:t>
      </w:r>
      <w:r w:rsidRPr="00883637">
        <w:t>odovzdať</w:t>
      </w:r>
      <w:r>
        <w:t xml:space="preserve"> Zhotoviteľovi do 5 (slovom: piatich) pracovných dní odo dňa účinnosti tejto Zmluvy protokolárnym odovzdaním.</w:t>
      </w:r>
    </w:p>
    <w:p w14:paraId="30DF11F9" w14:textId="77777777" w:rsidR="00332677" w:rsidRDefault="00332677" w:rsidP="006C3C83">
      <w:pPr>
        <w:pStyle w:val="Odsekzoznamu"/>
        <w:numPr>
          <w:ilvl w:val="0"/>
          <w:numId w:val="6"/>
        </w:numPr>
        <w:ind w:left="567" w:hanging="567"/>
        <w:rPr>
          <w:szCs w:val="20"/>
        </w:rPr>
      </w:pPr>
      <w:r w:rsidRPr="002D118A">
        <w:rPr>
          <w:szCs w:val="20"/>
        </w:rPr>
        <w:t xml:space="preserve">Zhotoviteľ zodpovedá za poriadok a čistotu na stavenisku a je povinný odstraňovať odpad a nečistoty </w:t>
      </w:r>
      <w:r>
        <w:rPr>
          <w:szCs w:val="20"/>
        </w:rPr>
        <w:t xml:space="preserve">na stavenisku v súlade s právnymi predpismi a </w:t>
      </w:r>
      <w:r w:rsidRPr="002D118A">
        <w:rPr>
          <w:szCs w:val="20"/>
        </w:rPr>
        <w:t>na svoje náklady</w:t>
      </w:r>
      <w:r>
        <w:rPr>
          <w:szCs w:val="20"/>
        </w:rPr>
        <w:t>.</w:t>
      </w:r>
    </w:p>
    <w:p w14:paraId="78C13CC5" w14:textId="5F99F720" w:rsidR="00332677" w:rsidRDefault="00332677" w:rsidP="006C3C83">
      <w:pPr>
        <w:pStyle w:val="Odsekzoznamu"/>
        <w:numPr>
          <w:ilvl w:val="0"/>
          <w:numId w:val="6"/>
        </w:numPr>
        <w:ind w:left="567" w:hanging="567"/>
        <w:rPr>
          <w:szCs w:val="20"/>
        </w:rPr>
      </w:pPr>
      <w:r w:rsidRPr="002D118A">
        <w:rPr>
          <w:szCs w:val="20"/>
        </w:rPr>
        <w:t>Zhotoviteľ je povinný zabezpečiť prevádzkové, sociálne a výrobné priestory na zariadenie staveniska na vlastné náklady.</w:t>
      </w:r>
    </w:p>
    <w:p w14:paraId="036AC641" w14:textId="77777777" w:rsidR="00332677" w:rsidRDefault="00332677" w:rsidP="006C3C83">
      <w:pPr>
        <w:pStyle w:val="Odsekzoznamu"/>
        <w:numPr>
          <w:ilvl w:val="0"/>
          <w:numId w:val="6"/>
        </w:numPr>
        <w:ind w:left="567" w:hanging="567"/>
        <w:rPr>
          <w:szCs w:val="20"/>
        </w:rPr>
      </w:pPr>
      <w:r>
        <w:rPr>
          <w:szCs w:val="20"/>
        </w:rPr>
        <w:t>Z</w:t>
      </w:r>
      <w:r w:rsidRPr="002D118A">
        <w:rPr>
          <w:szCs w:val="20"/>
        </w:rPr>
        <w:t>hotovite</w:t>
      </w:r>
      <w:r>
        <w:rPr>
          <w:szCs w:val="20"/>
        </w:rPr>
        <w:t>ľ</w:t>
      </w:r>
      <w:r w:rsidRPr="002D118A">
        <w:rPr>
          <w:szCs w:val="20"/>
        </w:rPr>
        <w:t xml:space="preserve"> je povinný stavenisko strážiť 24 hodín denne, a to na vlastné náklady, ak sa </w:t>
      </w:r>
      <w:r>
        <w:rPr>
          <w:szCs w:val="20"/>
        </w:rPr>
        <w:t>Z</w:t>
      </w:r>
      <w:r w:rsidRPr="002D118A">
        <w:rPr>
          <w:szCs w:val="20"/>
        </w:rPr>
        <w:t>mluvné strany nedohodnú inak.</w:t>
      </w:r>
    </w:p>
    <w:p w14:paraId="3244684E" w14:textId="77777777" w:rsidR="00332677" w:rsidRPr="00525B3A" w:rsidRDefault="00332677" w:rsidP="006C3C83">
      <w:pPr>
        <w:pStyle w:val="Odsekzoznamu"/>
        <w:numPr>
          <w:ilvl w:val="0"/>
          <w:numId w:val="6"/>
        </w:numPr>
        <w:ind w:left="567" w:hanging="567"/>
        <w:rPr>
          <w:szCs w:val="20"/>
        </w:rPr>
      </w:pPr>
      <w:r w:rsidRPr="008D6895">
        <w:rPr>
          <w:szCs w:val="20"/>
        </w:rPr>
        <w:t>Zhotovite</w:t>
      </w:r>
      <w:r>
        <w:rPr>
          <w:szCs w:val="20"/>
        </w:rPr>
        <w:t>ľ</w:t>
      </w:r>
      <w:r w:rsidRPr="008D6895">
        <w:rPr>
          <w:szCs w:val="20"/>
        </w:rPr>
        <w:t xml:space="preserve"> zodpovedá za </w:t>
      </w:r>
      <w:r>
        <w:rPr>
          <w:szCs w:val="20"/>
        </w:rPr>
        <w:t xml:space="preserve">všetku škodu spôsobenú počas vykonávania Diela, ibaže preukáže vznik škody z dôvodov tzv. vyššej moci. </w:t>
      </w:r>
      <w:r w:rsidRPr="007A68C7">
        <w:rPr>
          <w:szCs w:val="20"/>
        </w:rPr>
        <w:t>Zmluvné strany sa dohodli, že pri vzniku škody sa predpokladá zavinenie Zhotoviteľa, ktorý je oprávnený preukázať opak.</w:t>
      </w:r>
    </w:p>
    <w:p w14:paraId="05625720" w14:textId="6CC8701A" w:rsidR="00332677" w:rsidRPr="007A68C7" w:rsidRDefault="00332677" w:rsidP="006C3C83">
      <w:pPr>
        <w:pStyle w:val="Odsekzoznamu"/>
        <w:numPr>
          <w:ilvl w:val="0"/>
          <w:numId w:val="6"/>
        </w:numPr>
        <w:ind w:left="567" w:hanging="567"/>
        <w:rPr>
          <w:szCs w:val="20"/>
        </w:rPr>
      </w:pPr>
      <w:r w:rsidRPr="007A68C7">
        <w:rPr>
          <w:szCs w:val="20"/>
        </w:rPr>
        <w:t xml:space="preserve">Zhotoviteľ je povinný na požiadanie </w:t>
      </w:r>
      <w:r w:rsidR="00311CB7">
        <w:rPr>
          <w:szCs w:val="20"/>
        </w:rPr>
        <w:t>oprávnenej osoby Objednávateľa</w:t>
      </w:r>
      <w:r w:rsidRPr="007A68C7">
        <w:rPr>
          <w:szCs w:val="20"/>
        </w:rPr>
        <w:t xml:space="preserve"> predložiť všetky výkresy, vzorky materiálov a iné podklady súvisiace s vykonávaním Diela, vrátane výsledkov kontrol kvality - atesty.</w:t>
      </w:r>
    </w:p>
    <w:p w14:paraId="28B5117C" w14:textId="3C34CB90" w:rsidR="00332677" w:rsidRDefault="00332677" w:rsidP="006C3C83">
      <w:pPr>
        <w:pStyle w:val="Odsekzoznamu"/>
        <w:numPr>
          <w:ilvl w:val="0"/>
          <w:numId w:val="6"/>
        </w:numPr>
        <w:ind w:left="567" w:hanging="567"/>
        <w:rPr>
          <w:szCs w:val="20"/>
        </w:rPr>
      </w:pPr>
      <w:r w:rsidRPr="005027F3">
        <w:rPr>
          <w:szCs w:val="20"/>
        </w:rPr>
        <w:t xml:space="preserve">Zhotoviteľ’ nie je oprávnený vykonať akékoľvek zmeny </w:t>
      </w:r>
      <w:r w:rsidR="00311CB7">
        <w:rPr>
          <w:szCs w:val="20"/>
        </w:rPr>
        <w:t>vykonávania Diela</w:t>
      </w:r>
      <w:r w:rsidRPr="005027F3">
        <w:rPr>
          <w:szCs w:val="20"/>
        </w:rPr>
        <w:t xml:space="preserve"> bez </w:t>
      </w:r>
      <w:r w:rsidR="00311CB7">
        <w:rPr>
          <w:szCs w:val="20"/>
        </w:rPr>
        <w:t>pokynu</w:t>
      </w:r>
      <w:r w:rsidRPr="005027F3">
        <w:rPr>
          <w:szCs w:val="20"/>
        </w:rPr>
        <w:t xml:space="preserve"> </w:t>
      </w:r>
      <w:r w:rsidR="00311CB7">
        <w:rPr>
          <w:szCs w:val="20"/>
        </w:rPr>
        <w:t>oprávnenej osoby Objednávateľa zaznamenaného v stavebnom denníku</w:t>
      </w:r>
      <w:r w:rsidRPr="005027F3">
        <w:rPr>
          <w:szCs w:val="20"/>
        </w:rPr>
        <w:t>.</w:t>
      </w:r>
    </w:p>
    <w:p w14:paraId="456C97FD" w14:textId="79241E39" w:rsidR="00332677" w:rsidRDefault="00332677" w:rsidP="006C3C83">
      <w:pPr>
        <w:pStyle w:val="Odsekzoznamu"/>
        <w:numPr>
          <w:ilvl w:val="0"/>
          <w:numId w:val="6"/>
        </w:numPr>
        <w:ind w:left="567" w:hanging="567"/>
        <w:rPr>
          <w:szCs w:val="20"/>
        </w:rPr>
      </w:pPr>
      <w:r w:rsidRPr="005027F3">
        <w:rPr>
          <w:szCs w:val="20"/>
        </w:rPr>
        <w:t xml:space="preserve">V prípade, ak Zhotoviteľ’ považuje pokyny </w:t>
      </w:r>
      <w:r w:rsidR="00311CB7">
        <w:rPr>
          <w:szCs w:val="20"/>
        </w:rPr>
        <w:t>oprávnenej osoby Objednávateľa</w:t>
      </w:r>
      <w:r w:rsidR="00311CB7" w:rsidRPr="007A68C7">
        <w:rPr>
          <w:szCs w:val="20"/>
        </w:rPr>
        <w:t xml:space="preserve"> </w:t>
      </w:r>
      <w:r w:rsidR="00311CB7">
        <w:rPr>
          <w:szCs w:val="20"/>
        </w:rPr>
        <w:t xml:space="preserve">na zmenu vykonávania Diela </w:t>
      </w:r>
      <w:r w:rsidRPr="005027F3">
        <w:rPr>
          <w:szCs w:val="20"/>
        </w:rPr>
        <w:t xml:space="preserve">za neoprávnené alebo neúčelné, musí uplatniť svoje výhrady zápisom v stavebnom denníku. </w:t>
      </w:r>
      <w:r w:rsidR="00311CB7">
        <w:rPr>
          <w:szCs w:val="20"/>
        </w:rPr>
        <w:t>Zhotoviteľ je povinný p</w:t>
      </w:r>
      <w:r w:rsidRPr="005027F3">
        <w:rPr>
          <w:szCs w:val="20"/>
        </w:rPr>
        <w:t xml:space="preserve">okyny </w:t>
      </w:r>
      <w:r w:rsidR="00883637">
        <w:rPr>
          <w:szCs w:val="20"/>
        </w:rPr>
        <w:t xml:space="preserve">na zmenu vykonávania Diela </w:t>
      </w:r>
      <w:r w:rsidRPr="005027F3">
        <w:rPr>
          <w:szCs w:val="20"/>
        </w:rPr>
        <w:t>na opätovné požiadanie vykonať, pokiaľ nie sú v</w:t>
      </w:r>
      <w:r w:rsidR="00311CB7">
        <w:rPr>
          <w:szCs w:val="20"/>
        </w:rPr>
        <w:t> </w:t>
      </w:r>
      <w:r w:rsidRPr="005027F3">
        <w:rPr>
          <w:szCs w:val="20"/>
        </w:rPr>
        <w:t>rozpore</w:t>
      </w:r>
      <w:r w:rsidR="00311CB7">
        <w:rPr>
          <w:szCs w:val="20"/>
        </w:rPr>
        <w:t xml:space="preserve"> </w:t>
      </w:r>
      <w:r w:rsidRPr="005027F3">
        <w:rPr>
          <w:szCs w:val="20"/>
        </w:rPr>
        <w:t>s príslušnými technologickými postupmi alebo neodporujú právnym predpisom alebo nariadeniam miestnej alebo štátnej správy.</w:t>
      </w:r>
      <w:r>
        <w:rPr>
          <w:szCs w:val="20"/>
        </w:rPr>
        <w:t xml:space="preserve"> O tejto skutočnosti je Zhotoviteľ bezodkladne informovať </w:t>
      </w:r>
      <w:r w:rsidR="00311CB7">
        <w:rPr>
          <w:szCs w:val="20"/>
        </w:rPr>
        <w:t>oprávnenú</w:t>
      </w:r>
      <w:r>
        <w:rPr>
          <w:szCs w:val="20"/>
        </w:rPr>
        <w:t xml:space="preserve"> osobu Objednávateľa.</w:t>
      </w:r>
    </w:p>
    <w:p w14:paraId="720FABDC" w14:textId="77777777" w:rsidR="00332677" w:rsidRDefault="00332677" w:rsidP="006C3C83">
      <w:pPr>
        <w:pStyle w:val="Odsekzoznamu"/>
        <w:numPr>
          <w:ilvl w:val="0"/>
          <w:numId w:val="6"/>
        </w:numPr>
        <w:ind w:left="567" w:hanging="567"/>
        <w:rPr>
          <w:szCs w:val="20"/>
        </w:rPr>
      </w:pPr>
      <w:r w:rsidRPr="00654218">
        <w:rPr>
          <w:szCs w:val="20"/>
        </w:rPr>
        <w:t>Objednávateľ</w:t>
      </w:r>
      <w:r>
        <w:rPr>
          <w:szCs w:val="20"/>
        </w:rPr>
        <w:t xml:space="preserve"> je oprávnený </w:t>
      </w:r>
      <w:r w:rsidRPr="00654218">
        <w:rPr>
          <w:szCs w:val="20"/>
        </w:rPr>
        <w:t xml:space="preserve">organizovať kontrolné dni na stavbe minimálne jedenkrát za </w:t>
      </w:r>
      <w:r>
        <w:rPr>
          <w:szCs w:val="20"/>
        </w:rPr>
        <w:t>dva</w:t>
      </w:r>
      <w:r w:rsidRPr="00654218">
        <w:rPr>
          <w:szCs w:val="20"/>
        </w:rPr>
        <w:t xml:space="preserve"> týždne za účasti zainteresovaných subjektov.</w:t>
      </w:r>
    </w:p>
    <w:p w14:paraId="5E4106CA" w14:textId="77777777" w:rsidR="00332677" w:rsidRPr="007A68C7" w:rsidRDefault="00332677" w:rsidP="006C3C83">
      <w:pPr>
        <w:pStyle w:val="Odsekzoznamu"/>
        <w:numPr>
          <w:ilvl w:val="0"/>
          <w:numId w:val="6"/>
        </w:numPr>
        <w:ind w:left="567" w:hanging="567"/>
        <w:rPr>
          <w:szCs w:val="20"/>
        </w:rPr>
      </w:pPr>
      <w:r w:rsidRPr="00654218">
        <w:rPr>
          <w:szCs w:val="20"/>
        </w:rPr>
        <w:t xml:space="preserve">Zhotoviteľ je povinný bez meškania a písomne </w:t>
      </w:r>
      <w:r w:rsidRPr="007A68C7">
        <w:rPr>
          <w:szCs w:val="20"/>
        </w:rPr>
        <w:t xml:space="preserve">informovať Objednávateľa o vzniku akejkoľvek udalosti, </w:t>
      </w:r>
      <w:r w:rsidRPr="00525B3A">
        <w:rPr>
          <w:szCs w:val="20"/>
        </w:rPr>
        <w:t xml:space="preserve">ktorá bráni alebo sťažuje </w:t>
      </w:r>
      <w:r w:rsidRPr="007A68C7">
        <w:rPr>
          <w:szCs w:val="20"/>
        </w:rPr>
        <w:t>vykonávanie Diela.</w:t>
      </w:r>
    </w:p>
    <w:p w14:paraId="6E398CE5" w14:textId="7FAE5490" w:rsidR="00332677" w:rsidRDefault="00332677" w:rsidP="006C3C83">
      <w:pPr>
        <w:pStyle w:val="Odsekzoznamu"/>
        <w:numPr>
          <w:ilvl w:val="0"/>
          <w:numId w:val="6"/>
        </w:numPr>
        <w:ind w:left="567" w:hanging="567"/>
      </w:pPr>
      <w:r w:rsidRPr="007A68C7">
        <w:rPr>
          <w:szCs w:val="20"/>
        </w:rPr>
        <w:t>Skutočnosť, že Objednávateľ skontroloval výkresy, výpočty, dodávky, vzorky a vykonané práce</w:t>
      </w:r>
      <w:r w:rsidRPr="00654218">
        <w:rPr>
          <w:szCs w:val="20"/>
        </w:rPr>
        <w:t xml:space="preserve"> nezbavuje Zhotoviteľa zodpovednosti za prípadné vady a nedorobky a vykonávanie potrebných kontrol tak, aby bolo zaručené riadne splnenie Zmluvy.</w:t>
      </w:r>
    </w:p>
    <w:p w14:paraId="179A302C" w14:textId="7FAE5490" w:rsidR="002F7C63" w:rsidRDefault="002F7C63" w:rsidP="006C3C83">
      <w:pPr>
        <w:ind w:left="567" w:hanging="567"/>
      </w:pPr>
    </w:p>
    <w:p w14:paraId="48F77715" w14:textId="77777777" w:rsidR="002F7C63" w:rsidRDefault="002F7C63" w:rsidP="002F7C63">
      <w:pPr>
        <w:jc w:val="center"/>
        <w:rPr>
          <w:b/>
          <w:bCs/>
          <w:szCs w:val="20"/>
        </w:rPr>
      </w:pPr>
      <w:r>
        <w:rPr>
          <w:b/>
          <w:bCs/>
          <w:szCs w:val="20"/>
        </w:rPr>
        <w:t>Článok III</w:t>
      </w:r>
    </w:p>
    <w:p w14:paraId="452500C6" w14:textId="38DD1F07" w:rsidR="001A3D31" w:rsidRDefault="001A3D31" w:rsidP="002F7C63">
      <w:pPr>
        <w:jc w:val="center"/>
        <w:rPr>
          <w:b/>
          <w:bCs/>
          <w:szCs w:val="20"/>
        </w:rPr>
      </w:pPr>
      <w:r>
        <w:rPr>
          <w:b/>
          <w:bCs/>
          <w:szCs w:val="20"/>
        </w:rPr>
        <w:t>Čas plnenia</w:t>
      </w:r>
    </w:p>
    <w:p w14:paraId="29BBF9D0" w14:textId="1F2D24AD" w:rsidR="001A3D31" w:rsidRPr="001A3D31" w:rsidRDefault="001A3D31" w:rsidP="005E3994">
      <w:pPr>
        <w:pStyle w:val="Odsekzoznamu"/>
        <w:numPr>
          <w:ilvl w:val="0"/>
          <w:numId w:val="13"/>
        </w:numPr>
        <w:ind w:left="567" w:hanging="567"/>
        <w:rPr>
          <w:szCs w:val="20"/>
        </w:rPr>
      </w:pPr>
      <w:r w:rsidRPr="001A3D31">
        <w:rPr>
          <w:szCs w:val="20"/>
        </w:rPr>
        <w:t xml:space="preserve">Zhotoviteľ sa zaväzuje vykonať Dielo v termíne do </w:t>
      </w:r>
      <w:r w:rsidR="00B04A39">
        <w:rPr>
          <w:szCs w:val="20"/>
        </w:rPr>
        <w:t>5</w:t>
      </w:r>
      <w:r w:rsidRPr="001A3D31">
        <w:rPr>
          <w:szCs w:val="20"/>
        </w:rPr>
        <w:t>0</w:t>
      </w:r>
      <w:r w:rsidR="006C599B">
        <w:rPr>
          <w:szCs w:val="20"/>
        </w:rPr>
        <w:t xml:space="preserve"> (slovom: </w:t>
      </w:r>
      <w:r w:rsidR="00B04A39">
        <w:rPr>
          <w:szCs w:val="20"/>
        </w:rPr>
        <w:t>päťdesia</w:t>
      </w:r>
      <w:r w:rsidR="006C599B">
        <w:rPr>
          <w:szCs w:val="20"/>
        </w:rPr>
        <w:t xml:space="preserve">tich) </w:t>
      </w:r>
      <w:r w:rsidR="006918E4">
        <w:rPr>
          <w:szCs w:val="20"/>
        </w:rPr>
        <w:t>kalendárnych</w:t>
      </w:r>
      <w:r w:rsidRPr="001A3D31">
        <w:rPr>
          <w:szCs w:val="20"/>
        </w:rPr>
        <w:t xml:space="preserve"> dní odo dňa prevzatia staveniska </w:t>
      </w:r>
      <w:r w:rsidR="006C599B">
        <w:rPr>
          <w:szCs w:val="20"/>
        </w:rPr>
        <w:t>Z</w:t>
      </w:r>
      <w:r w:rsidRPr="001A3D31">
        <w:rPr>
          <w:szCs w:val="20"/>
        </w:rPr>
        <w:t>hotoviteľom.</w:t>
      </w:r>
    </w:p>
    <w:p w14:paraId="2B6B6187" w14:textId="73F4DDD9" w:rsidR="001A3D31" w:rsidRPr="001A3D31" w:rsidRDefault="001A3D31" w:rsidP="005E3994">
      <w:pPr>
        <w:pStyle w:val="Odsekzoznamu"/>
        <w:numPr>
          <w:ilvl w:val="0"/>
          <w:numId w:val="13"/>
        </w:numPr>
        <w:ind w:left="567" w:hanging="567"/>
        <w:rPr>
          <w:szCs w:val="20"/>
        </w:rPr>
      </w:pPr>
      <w:r w:rsidRPr="001A3D31">
        <w:rPr>
          <w:szCs w:val="20"/>
        </w:rPr>
        <w:t>Zhotoviteľ sa zaväzuje:</w:t>
      </w:r>
    </w:p>
    <w:p w14:paraId="3A43E2AB" w14:textId="53ACD1EE" w:rsidR="006C599B" w:rsidRPr="006C599B" w:rsidRDefault="001A3D31" w:rsidP="006C599B">
      <w:pPr>
        <w:pStyle w:val="Odsekzoznamu"/>
        <w:numPr>
          <w:ilvl w:val="1"/>
          <w:numId w:val="15"/>
        </w:numPr>
        <w:ind w:left="1134" w:hanging="567"/>
        <w:rPr>
          <w:szCs w:val="20"/>
        </w:rPr>
      </w:pPr>
      <w:r w:rsidRPr="001A3D31">
        <w:rPr>
          <w:szCs w:val="20"/>
        </w:rPr>
        <w:t>začať vykonávať Dielo do 7</w:t>
      </w:r>
      <w:r w:rsidR="006C599B">
        <w:rPr>
          <w:szCs w:val="20"/>
        </w:rPr>
        <w:t xml:space="preserve"> (slovom: siedmych) pracovných</w:t>
      </w:r>
      <w:r w:rsidRPr="001A3D31">
        <w:rPr>
          <w:szCs w:val="20"/>
        </w:rPr>
        <w:t xml:space="preserve"> dní od prevzatia staveniska,</w:t>
      </w:r>
    </w:p>
    <w:p w14:paraId="611B5F48" w14:textId="6713EB3B" w:rsidR="001A3D31" w:rsidRPr="001A3D31" w:rsidRDefault="001A3D31" w:rsidP="001A3D31">
      <w:pPr>
        <w:pStyle w:val="Odsekzoznamu"/>
        <w:numPr>
          <w:ilvl w:val="1"/>
          <w:numId w:val="15"/>
        </w:numPr>
        <w:ind w:left="1134" w:hanging="567"/>
        <w:rPr>
          <w:szCs w:val="20"/>
        </w:rPr>
      </w:pPr>
      <w:r w:rsidRPr="001A3D31">
        <w:rPr>
          <w:szCs w:val="20"/>
        </w:rPr>
        <w:t xml:space="preserve">uvoľniť a odovzdať stavenisko bez nečistôt a odpadu do 7 dní po odovzdaní Diela Objednávateľovi, ak sa </w:t>
      </w:r>
      <w:r w:rsidR="006C599B">
        <w:rPr>
          <w:szCs w:val="20"/>
        </w:rPr>
        <w:t>Z</w:t>
      </w:r>
      <w:r w:rsidRPr="001A3D31">
        <w:rPr>
          <w:szCs w:val="20"/>
        </w:rPr>
        <w:t>mluvné strany nedohodnú inak.</w:t>
      </w:r>
    </w:p>
    <w:p w14:paraId="15FC1FDE" w14:textId="4B286629" w:rsidR="001A3D31" w:rsidRPr="001A3D31" w:rsidRDefault="001A3D31" w:rsidP="001A3D31">
      <w:pPr>
        <w:pStyle w:val="Odsekzoznamu"/>
        <w:numPr>
          <w:ilvl w:val="0"/>
          <w:numId w:val="13"/>
        </w:numPr>
        <w:ind w:left="567" w:hanging="567"/>
        <w:rPr>
          <w:szCs w:val="20"/>
        </w:rPr>
      </w:pPr>
      <w:r w:rsidRPr="001A3D31">
        <w:rPr>
          <w:szCs w:val="20"/>
        </w:rPr>
        <w:t>Dielo sa považuje za vykonané jeho prevzatím Objednávateľom podľa ustanovení tejto Zmluvy.</w:t>
      </w:r>
    </w:p>
    <w:p w14:paraId="5ABD718F" w14:textId="329249A9" w:rsidR="001A3D31" w:rsidRDefault="001A3D31" w:rsidP="002F7C63">
      <w:pPr>
        <w:jc w:val="center"/>
        <w:rPr>
          <w:b/>
          <w:bCs/>
          <w:szCs w:val="20"/>
        </w:rPr>
      </w:pPr>
    </w:p>
    <w:p w14:paraId="3120AAAB" w14:textId="44FA396E" w:rsidR="00DD0EE3" w:rsidRDefault="00DD0EE3" w:rsidP="002F7C63">
      <w:pPr>
        <w:jc w:val="center"/>
        <w:rPr>
          <w:b/>
          <w:bCs/>
          <w:szCs w:val="20"/>
        </w:rPr>
      </w:pPr>
      <w:r>
        <w:rPr>
          <w:b/>
          <w:bCs/>
          <w:szCs w:val="20"/>
        </w:rPr>
        <w:t>Článok IV</w:t>
      </w:r>
    </w:p>
    <w:p w14:paraId="4E7A1A3C" w14:textId="144381B2" w:rsidR="00DD0EE3" w:rsidRDefault="00DD0EE3" w:rsidP="002F7C63">
      <w:pPr>
        <w:jc w:val="center"/>
        <w:rPr>
          <w:b/>
          <w:bCs/>
          <w:szCs w:val="20"/>
        </w:rPr>
      </w:pPr>
      <w:r>
        <w:rPr>
          <w:b/>
          <w:bCs/>
          <w:szCs w:val="20"/>
        </w:rPr>
        <w:t>Odovzdanie a prevzatie Diela</w:t>
      </w:r>
    </w:p>
    <w:p w14:paraId="0CBD6AC1" w14:textId="30F97339" w:rsidR="00DD0EE3" w:rsidRDefault="00DD0EE3" w:rsidP="00DD0EE3">
      <w:pPr>
        <w:pStyle w:val="Odsekzoznamu"/>
        <w:numPr>
          <w:ilvl w:val="0"/>
          <w:numId w:val="17"/>
        </w:numPr>
        <w:ind w:left="567" w:hanging="567"/>
        <w:rPr>
          <w:szCs w:val="20"/>
        </w:rPr>
      </w:pPr>
      <w:r>
        <w:rPr>
          <w:szCs w:val="20"/>
        </w:rPr>
        <w:t xml:space="preserve">Zhotoviteľ je povinný </w:t>
      </w:r>
      <w:r w:rsidR="0062412E">
        <w:rPr>
          <w:szCs w:val="20"/>
        </w:rPr>
        <w:t xml:space="preserve">aspoň 3 (slovom: tri) pracovné dni vopred </w:t>
      </w:r>
      <w:r>
        <w:rPr>
          <w:szCs w:val="20"/>
        </w:rPr>
        <w:t xml:space="preserve">vyzvať Objednávateľa na prevzatie Diela bezprostredne po jeho vykonaní alebo vykonaní jeho časti, pričom platí, že za časť Diela sa považuje </w:t>
      </w:r>
      <w:r w:rsidR="0038576D">
        <w:rPr>
          <w:szCs w:val="20"/>
        </w:rPr>
        <w:t>oprava</w:t>
      </w:r>
      <w:r w:rsidR="00A86668">
        <w:rPr>
          <w:szCs w:val="20"/>
        </w:rPr>
        <w:t xml:space="preserve"> každého bytu uvedeného </w:t>
      </w:r>
      <w:r>
        <w:rPr>
          <w:szCs w:val="20"/>
        </w:rPr>
        <w:t>v článku I ods. 2 tejto Zmluvy.</w:t>
      </w:r>
    </w:p>
    <w:p w14:paraId="6BCF3057" w14:textId="1271E365" w:rsidR="0062412E" w:rsidRDefault="0062412E" w:rsidP="0062412E">
      <w:pPr>
        <w:pStyle w:val="Odsekzoznamu"/>
        <w:numPr>
          <w:ilvl w:val="0"/>
          <w:numId w:val="17"/>
        </w:numPr>
        <w:ind w:left="567" w:hanging="567"/>
        <w:rPr>
          <w:szCs w:val="20"/>
        </w:rPr>
      </w:pPr>
      <w:r>
        <w:rPr>
          <w:szCs w:val="20"/>
        </w:rPr>
        <w:t>Prevzatie Diela alebo jeho časti sa uskutoční formou preberacieho konania, predmetom ktorého bude skúmanie splnenia povinností Zhotoviteľa podľa tejto Zmluvy.</w:t>
      </w:r>
    </w:p>
    <w:p w14:paraId="1156FB1E" w14:textId="77777777" w:rsidR="0062412E" w:rsidRPr="0062412E" w:rsidRDefault="0062412E" w:rsidP="0062412E">
      <w:pPr>
        <w:pStyle w:val="Odsekzoznamu"/>
        <w:numPr>
          <w:ilvl w:val="0"/>
          <w:numId w:val="17"/>
        </w:numPr>
        <w:ind w:left="567" w:hanging="567"/>
        <w:rPr>
          <w:szCs w:val="20"/>
        </w:rPr>
      </w:pPr>
      <w:r w:rsidRPr="0062412E">
        <w:rPr>
          <w:szCs w:val="20"/>
        </w:rPr>
        <w:t>Zhotoviteľ je povinný odovzdať Objednávateľovi v preberacom konaní:</w:t>
      </w:r>
    </w:p>
    <w:p w14:paraId="50EC6472" w14:textId="77777777" w:rsidR="0062412E" w:rsidRPr="0062412E" w:rsidRDefault="0062412E" w:rsidP="0062412E">
      <w:pPr>
        <w:pStyle w:val="Odsekzoznamu"/>
        <w:numPr>
          <w:ilvl w:val="0"/>
          <w:numId w:val="19"/>
        </w:numPr>
        <w:ind w:left="1134" w:hanging="567"/>
        <w:rPr>
          <w:szCs w:val="20"/>
        </w:rPr>
      </w:pPr>
      <w:r w:rsidRPr="0062412E">
        <w:rPr>
          <w:szCs w:val="20"/>
        </w:rPr>
        <w:t>zoznam odchýlok s ich stručným odôvodnením,</w:t>
      </w:r>
    </w:p>
    <w:p w14:paraId="17D64C3F" w14:textId="77777777" w:rsidR="0062412E" w:rsidRPr="0062412E" w:rsidRDefault="0062412E" w:rsidP="0062412E">
      <w:pPr>
        <w:pStyle w:val="Odsekzoznamu"/>
        <w:numPr>
          <w:ilvl w:val="0"/>
          <w:numId w:val="19"/>
        </w:numPr>
        <w:ind w:left="1134" w:hanging="567"/>
        <w:rPr>
          <w:szCs w:val="20"/>
        </w:rPr>
      </w:pPr>
      <w:r w:rsidRPr="0062412E">
        <w:rPr>
          <w:szCs w:val="20"/>
        </w:rPr>
        <w:t>zápisnice a osvedčenia o vykonaných skúškach použitých materiálov,</w:t>
      </w:r>
    </w:p>
    <w:p w14:paraId="1337D6C5" w14:textId="77777777" w:rsidR="0062412E" w:rsidRPr="0062412E" w:rsidRDefault="0062412E" w:rsidP="0062412E">
      <w:pPr>
        <w:pStyle w:val="Odsekzoznamu"/>
        <w:numPr>
          <w:ilvl w:val="0"/>
          <w:numId w:val="19"/>
        </w:numPr>
        <w:ind w:left="1134" w:hanging="567"/>
        <w:rPr>
          <w:szCs w:val="20"/>
        </w:rPr>
      </w:pPr>
      <w:r w:rsidRPr="0062412E">
        <w:rPr>
          <w:szCs w:val="20"/>
        </w:rPr>
        <w:t>zápisnice o preverení prác a konštrukcií v priebehu zakrývania prác,</w:t>
      </w:r>
    </w:p>
    <w:p w14:paraId="6036FAC9" w14:textId="77777777" w:rsidR="0062412E" w:rsidRPr="0062412E" w:rsidRDefault="0062412E" w:rsidP="0062412E">
      <w:pPr>
        <w:pStyle w:val="Odsekzoznamu"/>
        <w:numPr>
          <w:ilvl w:val="0"/>
          <w:numId w:val="19"/>
        </w:numPr>
        <w:ind w:left="1134" w:hanging="567"/>
        <w:rPr>
          <w:szCs w:val="20"/>
        </w:rPr>
      </w:pPr>
      <w:r w:rsidRPr="0062412E">
        <w:rPr>
          <w:szCs w:val="20"/>
        </w:rPr>
        <w:lastRenderedPageBreak/>
        <w:t>vyhlásenia zhody a certifikáty zabudovaných materiálov,</w:t>
      </w:r>
    </w:p>
    <w:p w14:paraId="383FEC34" w14:textId="77777777" w:rsidR="0062412E" w:rsidRPr="0062412E" w:rsidRDefault="0062412E" w:rsidP="0062412E">
      <w:pPr>
        <w:pStyle w:val="Odsekzoznamu"/>
        <w:numPr>
          <w:ilvl w:val="0"/>
          <w:numId w:val="19"/>
        </w:numPr>
        <w:ind w:left="1134" w:hanging="567"/>
        <w:rPr>
          <w:szCs w:val="20"/>
        </w:rPr>
      </w:pPr>
      <w:r w:rsidRPr="0062412E">
        <w:rPr>
          <w:szCs w:val="20"/>
        </w:rPr>
        <w:t>stavebný denník,</w:t>
      </w:r>
    </w:p>
    <w:p w14:paraId="0755520C" w14:textId="77777777" w:rsidR="0062412E" w:rsidRPr="0062412E" w:rsidRDefault="0062412E" w:rsidP="0062412E">
      <w:pPr>
        <w:pStyle w:val="Odsekzoznamu"/>
        <w:numPr>
          <w:ilvl w:val="0"/>
          <w:numId w:val="19"/>
        </w:numPr>
        <w:ind w:left="1134" w:hanging="567"/>
        <w:rPr>
          <w:szCs w:val="20"/>
        </w:rPr>
      </w:pPr>
      <w:r w:rsidRPr="0062412E">
        <w:rPr>
          <w:szCs w:val="20"/>
        </w:rPr>
        <w:t>doklad o naložení s odpadmi,</w:t>
      </w:r>
    </w:p>
    <w:p w14:paraId="6F3950F3" w14:textId="77777777" w:rsidR="0062412E" w:rsidRPr="0062412E" w:rsidRDefault="0062412E" w:rsidP="0062412E">
      <w:pPr>
        <w:pStyle w:val="Odsekzoznamu"/>
        <w:numPr>
          <w:ilvl w:val="0"/>
          <w:numId w:val="19"/>
        </w:numPr>
        <w:ind w:left="1134" w:hanging="567"/>
        <w:rPr>
          <w:szCs w:val="20"/>
        </w:rPr>
      </w:pPr>
      <w:r w:rsidRPr="0062412E">
        <w:rPr>
          <w:szCs w:val="20"/>
        </w:rPr>
        <w:t>návody na použitie zabudovaných zariadení.</w:t>
      </w:r>
    </w:p>
    <w:p w14:paraId="04E37C22" w14:textId="3F6E6135" w:rsidR="0062412E" w:rsidRPr="0062412E" w:rsidRDefault="0062412E" w:rsidP="0062412E">
      <w:pPr>
        <w:pStyle w:val="Odsekzoznamu"/>
        <w:numPr>
          <w:ilvl w:val="0"/>
          <w:numId w:val="17"/>
        </w:numPr>
        <w:ind w:left="567" w:hanging="567"/>
        <w:rPr>
          <w:szCs w:val="20"/>
        </w:rPr>
      </w:pPr>
      <w:r w:rsidRPr="0062412E">
        <w:rPr>
          <w:szCs w:val="20"/>
        </w:rPr>
        <w:t>O odovzdaní a prevzatí Diela</w:t>
      </w:r>
      <w:r>
        <w:rPr>
          <w:szCs w:val="20"/>
        </w:rPr>
        <w:t xml:space="preserve"> alebo jeho časti</w:t>
      </w:r>
      <w:r w:rsidRPr="0062412E">
        <w:rPr>
          <w:szCs w:val="20"/>
        </w:rPr>
        <w:t xml:space="preserve"> spíšu </w:t>
      </w:r>
      <w:r>
        <w:rPr>
          <w:szCs w:val="20"/>
        </w:rPr>
        <w:t>Z</w:t>
      </w:r>
      <w:r w:rsidRPr="0062412E">
        <w:rPr>
          <w:szCs w:val="20"/>
        </w:rPr>
        <w:t>mluvné strany preberací protokol. Preberací protokol bude obsahovať:</w:t>
      </w:r>
    </w:p>
    <w:p w14:paraId="261DCF96" w14:textId="49C5E656" w:rsidR="0062412E" w:rsidRPr="0062412E" w:rsidRDefault="0062412E" w:rsidP="0062412E">
      <w:pPr>
        <w:pStyle w:val="Odsekzoznamu"/>
        <w:numPr>
          <w:ilvl w:val="0"/>
          <w:numId w:val="20"/>
        </w:numPr>
        <w:ind w:left="1134" w:hanging="567"/>
        <w:rPr>
          <w:szCs w:val="20"/>
        </w:rPr>
      </w:pPr>
      <w:r w:rsidRPr="0062412E">
        <w:rPr>
          <w:szCs w:val="20"/>
        </w:rPr>
        <w:t>základné údaje o</w:t>
      </w:r>
      <w:r>
        <w:rPr>
          <w:szCs w:val="20"/>
        </w:rPr>
        <w:t> </w:t>
      </w:r>
      <w:r w:rsidRPr="0062412E">
        <w:rPr>
          <w:szCs w:val="20"/>
        </w:rPr>
        <w:t>Diele</w:t>
      </w:r>
      <w:r>
        <w:rPr>
          <w:szCs w:val="20"/>
        </w:rPr>
        <w:t xml:space="preserve"> alebo jeho časti</w:t>
      </w:r>
      <w:r w:rsidRPr="0062412E">
        <w:rPr>
          <w:szCs w:val="20"/>
        </w:rPr>
        <w:t>,</w:t>
      </w:r>
    </w:p>
    <w:p w14:paraId="60B17FE9" w14:textId="2A112B46" w:rsidR="0062412E" w:rsidRPr="0062412E" w:rsidRDefault="0062412E" w:rsidP="0062412E">
      <w:pPr>
        <w:pStyle w:val="Odsekzoznamu"/>
        <w:numPr>
          <w:ilvl w:val="0"/>
          <w:numId w:val="20"/>
        </w:numPr>
        <w:ind w:left="1134" w:hanging="567"/>
        <w:rPr>
          <w:szCs w:val="20"/>
        </w:rPr>
      </w:pPr>
      <w:r w:rsidRPr="0062412E">
        <w:rPr>
          <w:szCs w:val="20"/>
        </w:rPr>
        <w:t>zhodnotenie akosti Diela</w:t>
      </w:r>
      <w:r>
        <w:rPr>
          <w:szCs w:val="20"/>
        </w:rPr>
        <w:t xml:space="preserve"> alebo jeho </w:t>
      </w:r>
      <w:r w:rsidR="00A86668">
        <w:rPr>
          <w:szCs w:val="20"/>
        </w:rPr>
        <w:t>časti</w:t>
      </w:r>
      <w:r w:rsidRPr="0062412E">
        <w:rPr>
          <w:szCs w:val="20"/>
        </w:rPr>
        <w:t>,</w:t>
      </w:r>
    </w:p>
    <w:p w14:paraId="1485065B" w14:textId="77777777" w:rsidR="0062412E" w:rsidRPr="0062412E" w:rsidRDefault="0062412E" w:rsidP="0062412E">
      <w:pPr>
        <w:pStyle w:val="Odsekzoznamu"/>
        <w:numPr>
          <w:ilvl w:val="0"/>
          <w:numId w:val="20"/>
        </w:numPr>
        <w:ind w:left="1134" w:hanging="567"/>
        <w:rPr>
          <w:szCs w:val="20"/>
        </w:rPr>
      </w:pPr>
      <w:r w:rsidRPr="0062412E">
        <w:rPr>
          <w:szCs w:val="20"/>
        </w:rPr>
        <w:t>súpis zistených vád a nedorobkov,</w:t>
      </w:r>
    </w:p>
    <w:p w14:paraId="4E519C70" w14:textId="77777777" w:rsidR="0062412E" w:rsidRPr="0062412E" w:rsidRDefault="0062412E" w:rsidP="0062412E">
      <w:pPr>
        <w:pStyle w:val="Odsekzoznamu"/>
        <w:numPr>
          <w:ilvl w:val="0"/>
          <w:numId w:val="20"/>
        </w:numPr>
        <w:ind w:left="1134" w:hanging="567"/>
        <w:rPr>
          <w:szCs w:val="20"/>
        </w:rPr>
      </w:pPr>
      <w:r w:rsidRPr="0062412E">
        <w:rPr>
          <w:szCs w:val="20"/>
        </w:rPr>
        <w:t>lehoty na odstránenie vád a nedorobkov,</w:t>
      </w:r>
    </w:p>
    <w:p w14:paraId="2BEB4430" w14:textId="77777777" w:rsidR="0062412E" w:rsidRPr="0062412E" w:rsidRDefault="0062412E" w:rsidP="0062412E">
      <w:pPr>
        <w:pStyle w:val="Odsekzoznamu"/>
        <w:numPr>
          <w:ilvl w:val="0"/>
          <w:numId w:val="20"/>
        </w:numPr>
        <w:ind w:left="1134" w:hanging="567"/>
        <w:rPr>
          <w:szCs w:val="20"/>
        </w:rPr>
      </w:pPr>
      <w:r w:rsidRPr="0062412E">
        <w:rPr>
          <w:szCs w:val="20"/>
        </w:rPr>
        <w:t>zoznam odovzdaných dokladov,</w:t>
      </w:r>
    </w:p>
    <w:p w14:paraId="7BA3B48F" w14:textId="454647E8" w:rsidR="0062412E" w:rsidRPr="0062412E" w:rsidRDefault="0062412E" w:rsidP="0062412E">
      <w:pPr>
        <w:pStyle w:val="Odsekzoznamu"/>
        <w:numPr>
          <w:ilvl w:val="0"/>
          <w:numId w:val="20"/>
        </w:numPr>
        <w:ind w:left="1134" w:hanging="567"/>
        <w:rPr>
          <w:szCs w:val="20"/>
        </w:rPr>
      </w:pPr>
      <w:r w:rsidRPr="0062412E">
        <w:rPr>
          <w:szCs w:val="20"/>
        </w:rPr>
        <w:t>vyhlásenie o odovzdaní Diela</w:t>
      </w:r>
      <w:r>
        <w:rPr>
          <w:szCs w:val="20"/>
        </w:rPr>
        <w:t xml:space="preserve"> alebo jeho časti</w:t>
      </w:r>
      <w:r w:rsidRPr="0062412E">
        <w:rPr>
          <w:szCs w:val="20"/>
        </w:rPr>
        <w:t xml:space="preserve"> Zhotoviteľom a jeho prevzatí Objednávateľom,</w:t>
      </w:r>
    </w:p>
    <w:p w14:paraId="51B682DC" w14:textId="77777777" w:rsidR="0062412E" w:rsidRPr="0062412E" w:rsidRDefault="0062412E" w:rsidP="0062412E">
      <w:pPr>
        <w:pStyle w:val="Odsekzoznamu"/>
        <w:numPr>
          <w:ilvl w:val="0"/>
          <w:numId w:val="20"/>
        </w:numPr>
        <w:ind w:left="1134" w:hanging="567"/>
        <w:rPr>
          <w:szCs w:val="20"/>
        </w:rPr>
      </w:pPr>
      <w:r w:rsidRPr="0062412E">
        <w:rPr>
          <w:szCs w:val="20"/>
        </w:rPr>
        <w:t>dátum vyhotovenia protokolu,</w:t>
      </w:r>
    </w:p>
    <w:p w14:paraId="41FEECCC" w14:textId="2FDB1E51" w:rsidR="0062412E" w:rsidRDefault="0062412E" w:rsidP="0062412E">
      <w:pPr>
        <w:pStyle w:val="Odsekzoznamu"/>
        <w:numPr>
          <w:ilvl w:val="0"/>
          <w:numId w:val="20"/>
        </w:numPr>
        <w:ind w:left="1134" w:hanging="567"/>
        <w:rPr>
          <w:szCs w:val="20"/>
        </w:rPr>
      </w:pPr>
      <w:r w:rsidRPr="0062412E">
        <w:rPr>
          <w:szCs w:val="20"/>
        </w:rPr>
        <w:t>podpisy oprávnených osôb.</w:t>
      </w:r>
    </w:p>
    <w:p w14:paraId="3FD63695" w14:textId="5D7D7BDE" w:rsidR="0062412E" w:rsidRPr="0062412E" w:rsidRDefault="0062412E" w:rsidP="0062412E">
      <w:pPr>
        <w:pStyle w:val="Odsekzoznamu"/>
        <w:numPr>
          <w:ilvl w:val="0"/>
          <w:numId w:val="17"/>
        </w:numPr>
        <w:ind w:left="567" w:hanging="567"/>
        <w:rPr>
          <w:szCs w:val="20"/>
        </w:rPr>
      </w:pPr>
      <w:r w:rsidRPr="0062412E">
        <w:rPr>
          <w:szCs w:val="20"/>
        </w:rPr>
        <w:t>V prípade, ak bude počas preberacieho konania zistené, že Dielo</w:t>
      </w:r>
      <w:r>
        <w:rPr>
          <w:szCs w:val="20"/>
        </w:rPr>
        <w:t xml:space="preserve"> alebo jeho časť</w:t>
      </w:r>
      <w:r w:rsidRPr="0062412E">
        <w:rPr>
          <w:szCs w:val="20"/>
        </w:rPr>
        <w:t xml:space="preserve"> vykazuje vady, tzn. kvalitatívne a/alebo kvantitatívne nezodpovedá tejto Zmluve, ktoré bránia jeho riadnemu užívaniu Objednávateľom, je Objednávateľ oprávnený odmietnuť Dielo</w:t>
      </w:r>
      <w:r>
        <w:rPr>
          <w:szCs w:val="20"/>
        </w:rPr>
        <w:t xml:space="preserve"> alebo jeho časť</w:t>
      </w:r>
      <w:r w:rsidRPr="0062412E">
        <w:rPr>
          <w:szCs w:val="20"/>
        </w:rPr>
        <w:t xml:space="preserve"> prevziať a Zhotoviteľ je povinný vady odstrániť. Dielo</w:t>
      </w:r>
      <w:r>
        <w:rPr>
          <w:szCs w:val="20"/>
        </w:rPr>
        <w:t xml:space="preserve"> alebo jeho časť</w:t>
      </w:r>
      <w:r w:rsidRPr="0062412E">
        <w:rPr>
          <w:szCs w:val="20"/>
        </w:rPr>
        <w:t xml:space="preserve"> sa nepovažuje za odovzdané.</w:t>
      </w:r>
    </w:p>
    <w:p w14:paraId="17F8CBF8" w14:textId="6859ECD9" w:rsidR="0062412E" w:rsidRPr="0062412E" w:rsidRDefault="0062412E" w:rsidP="0062412E">
      <w:pPr>
        <w:pStyle w:val="Odsekzoznamu"/>
        <w:numPr>
          <w:ilvl w:val="0"/>
          <w:numId w:val="17"/>
        </w:numPr>
        <w:ind w:left="567" w:hanging="567"/>
        <w:rPr>
          <w:szCs w:val="20"/>
        </w:rPr>
      </w:pPr>
      <w:r w:rsidRPr="0062412E">
        <w:rPr>
          <w:szCs w:val="20"/>
        </w:rPr>
        <w:t>V prípade, ak bude počas preberacieho konania zistené, že Dielo</w:t>
      </w:r>
      <w:r w:rsidR="00B402FD" w:rsidRPr="00B402FD">
        <w:rPr>
          <w:szCs w:val="20"/>
        </w:rPr>
        <w:t xml:space="preserve"> </w:t>
      </w:r>
      <w:r w:rsidR="00B402FD">
        <w:rPr>
          <w:szCs w:val="20"/>
        </w:rPr>
        <w:t>alebo jeho časť</w:t>
      </w:r>
      <w:r w:rsidRPr="0062412E">
        <w:rPr>
          <w:szCs w:val="20"/>
        </w:rPr>
        <w:t xml:space="preserve"> vykazuje vady, tzn. kvalitatívne a/alebo kvantitatívne nezodpovedá tejto Zmluve, ktoré nebránia jeho riadnemu užívaniu Objednávateľom, je Objednávateľ oprávnený Dielo</w:t>
      </w:r>
      <w:r w:rsidR="00B402FD" w:rsidRPr="00B402FD">
        <w:rPr>
          <w:szCs w:val="20"/>
        </w:rPr>
        <w:t xml:space="preserve"> </w:t>
      </w:r>
      <w:r w:rsidR="00B402FD">
        <w:rPr>
          <w:szCs w:val="20"/>
        </w:rPr>
        <w:t>alebo jeho časť</w:t>
      </w:r>
      <w:r w:rsidRPr="0062412E">
        <w:rPr>
          <w:szCs w:val="20"/>
        </w:rPr>
        <w:t xml:space="preserve"> prevziať a Zhotoviteľ je povinný vady odstrániť. Dielo sa nepovažuje za odovzdané.</w:t>
      </w:r>
    </w:p>
    <w:p w14:paraId="3EB5BAC4" w14:textId="7C328DD9" w:rsidR="0062412E" w:rsidRPr="0062412E" w:rsidRDefault="0062412E" w:rsidP="0062412E">
      <w:pPr>
        <w:pStyle w:val="Odsekzoznamu"/>
        <w:numPr>
          <w:ilvl w:val="0"/>
          <w:numId w:val="17"/>
        </w:numPr>
        <w:ind w:left="567" w:hanging="567"/>
        <w:rPr>
          <w:szCs w:val="20"/>
        </w:rPr>
      </w:pPr>
      <w:r w:rsidRPr="0062412E">
        <w:rPr>
          <w:szCs w:val="20"/>
        </w:rPr>
        <w:t>V prípade, ak bude počas preberacieho konania zistené, že Dielo</w:t>
      </w:r>
      <w:r w:rsidR="00B402FD" w:rsidRPr="00B402FD">
        <w:rPr>
          <w:szCs w:val="20"/>
        </w:rPr>
        <w:t xml:space="preserve"> </w:t>
      </w:r>
      <w:r w:rsidR="00B402FD">
        <w:rPr>
          <w:szCs w:val="20"/>
        </w:rPr>
        <w:t>alebo jeho časť</w:t>
      </w:r>
      <w:r w:rsidRPr="0062412E">
        <w:rPr>
          <w:szCs w:val="20"/>
        </w:rPr>
        <w:t xml:space="preserve"> nevykazuje vady, tzn. kvalitatívne a/alebo kvantitatívne zodpovedá tejto Zmluve, je Objednávateľ povinný Dielo</w:t>
      </w:r>
      <w:r w:rsidR="00B402FD">
        <w:rPr>
          <w:szCs w:val="20"/>
        </w:rPr>
        <w:t xml:space="preserve"> alebo jeho časť</w:t>
      </w:r>
      <w:r w:rsidRPr="0062412E">
        <w:rPr>
          <w:szCs w:val="20"/>
        </w:rPr>
        <w:t xml:space="preserve"> prevziať</w:t>
      </w:r>
      <w:r w:rsidR="00A86668">
        <w:rPr>
          <w:szCs w:val="20"/>
        </w:rPr>
        <w:t>. Dielo sa považuje za odovzdané dňom odovzdania a prevzatia všetkých jeho častí.</w:t>
      </w:r>
    </w:p>
    <w:p w14:paraId="0426E777" w14:textId="3A78BF75" w:rsidR="0062412E" w:rsidRPr="0062412E" w:rsidRDefault="0062412E" w:rsidP="0062412E">
      <w:pPr>
        <w:pStyle w:val="Odsekzoznamu"/>
        <w:numPr>
          <w:ilvl w:val="0"/>
          <w:numId w:val="17"/>
        </w:numPr>
        <w:ind w:left="567" w:hanging="567"/>
        <w:rPr>
          <w:szCs w:val="20"/>
        </w:rPr>
      </w:pPr>
      <w:r w:rsidRPr="0062412E">
        <w:rPr>
          <w:szCs w:val="20"/>
        </w:rPr>
        <w:t>Odovzdaním Diela</w:t>
      </w:r>
      <w:r w:rsidR="00B402FD">
        <w:rPr>
          <w:szCs w:val="20"/>
        </w:rPr>
        <w:t xml:space="preserve"> </w:t>
      </w:r>
      <w:r w:rsidRPr="0062412E">
        <w:rPr>
          <w:szCs w:val="20"/>
        </w:rPr>
        <w:t>nadobúda Objednávateľ vlastnícke právo k Dielu a prechádza na Objednávateľa nebezpečenstvo škody na Diele.</w:t>
      </w:r>
      <w:r w:rsidR="00B402FD">
        <w:rPr>
          <w:szCs w:val="20"/>
        </w:rPr>
        <w:t xml:space="preserve"> Rovnako odovzdaním Diela alebo všetkých jeho častí začína plynúť záručná doba.</w:t>
      </w:r>
    </w:p>
    <w:p w14:paraId="0DCCFA40" w14:textId="77777777" w:rsidR="00DD0EE3" w:rsidRPr="00B402FD" w:rsidRDefault="00DD0EE3" w:rsidP="00B402FD">
      <w:pPr>
        <w:ind w:left="567" w:hanging="567"/>
        <w:rPr>
          <w:b/>
          <w:bCs/>
          <w:szCs w:val="20"/>
        </w:rPr>
      </w:pPr>
    </w:p>
    <w:p w14:paraId="3C71BDC1" w14:textId="77777777" w:rsidR="00B402FD" w:rsidRDefault="00B402FD" w:rsidP="00B402FD">
      <w:pPr>
        <w:ind w:left="567" w:hanging="567"/>
        <w:jc w:val="center"/>
        <w:rPr>
          <w:b/>
          <w:bCs/>
          <w:szCs w:val="20"/>
        </w:rPr>
      </w:pPr>
      <w:r>
        <w:rPr>
          <w:b/>
          <w:bCs/>
          <w:szCs w:val="20"/>
        </w:rPr>
        <w:t>Článok V</w:t>
      </w:r>
    </w:p>
    <w:p w14:paraId="58A02E8E" w14:textId="6F30EFE3" w:rsidR="002F7C63" w:rsidRPr="00B402FD" w:rsidRDefault="00B402FD" w:rsidP="00B402FD">
      <w:pPr>
        <w:ind w:left="567" w:hanging="567"/>
        <w:jc w:val="center"/>
        <w:rPr>
          <w:b/>
          <w:bCs/>
          <w:szCs w:val="20"/>
        </w:rPr>
      </w:pPr>
      <w:r>
        <w:rPr>
          <w:b/>
          <w:bCs/>
          <w:szCs w:val="20"/>
        </w:rPr>
        <w:t>Od</w:t>
      </w:r>
      <w:r w:rsidR="002F7C63" w:rsidRPr="00B402FD">
        <w:rPr>
          <w:b/>
          <w:bCs/>
          <w:szCs w:val="20"/>
        </w:rPr>
        <w:t>mena</w:t>
      </w:r>
    </w:p>
    <w:p w14:paraId="1426D3D5" w14:textId="77777777" w:rsidR="002F7C63" w:rsidRDefault="002F7C63" w:rsidP="002F7C63">
      <w:pPr>
        <w:pStyle w:val="Odsekzoznamu"/>
        <w:numPr>
          <w:ilvl w:val="0"/>
          <w:numId w:val="7"/>
        </w:numPr>
        <w:ind w:left="567" w:hanging="567"/>
        <w:rPr>
          <w:szCs w:val="20"/>
        </w:rPr>
      </w:pPr>
      <w:r w:rsidRPr="00880B29">
        <w:rPr>
          <w:szCs w:val="20"/>
        </w:rPr>
        <w:t>Odmena za vykonanie Diela (ďalej len ako „</w:t>
      </w:r>
      <w:r w:rsidRPr="00880B29">
        <w:rPr>
          <w:b/>
          <w:bCs/>
          <w:szCs w:val="20"/>
        </w:rPr>
        <w:t>Odmena</w:t>
      </w:r>
      <w:r w:rsidRPr="00880B29">
        <w:rPr>
          <w:szCs w:val="20"/>
        </w:rPr>
        <w:t>“) bola stanovená dohodou Zmluvných strán v zmysle § 3 zákona č. 18/1996 Z. z. o cenách, v znení neskorších predpisov, vyhlášky MF SR č. 87/1996 z. z., ktorou sa vykonáva zákon NR SR č.18/1996 Z. z. o cenách v znení neskorších predpisov</w:t>
      </w:r>
      <w:r>
        <w:rPr>
          <w:szCs w:val="20"/>
        </w:rPr>
        <w:t xml:space="preserve"> vo výške </w:t>
      </w:r>
      <w:r w:rsidRPr="00C045F3">
        <w:rPr>
          <w:b/>
          <w:bCs/>
          <w:szCs w:val="20"/>
        </w:rPr>
        <w:t>.............. eur</w:t>
      </w:r>
      <w:r>
        <w:rPr>
          <w:szCs w:val="20"/>
        </w:rPr>
        <w:t xml:space="preserve"> (slovom: .................................................. eur) vrátane dane z pridanej hodnoty.</w:t>
      </w:r>
    </w:p>
    <w:p w14:paraId="3099487A" w14:textId="77777777" w:rsidR="002F7C63" w:rsidRDefault="002F7C63" w:rsidP="002F7C63">
      <w:pPr>
        <w:pStyle w:val="Odsekzoznamu"/>
        <w:numPr>
          <w:ilvl w:val="0"/>
          <w:numId w:val="7"/>
        </w:numPr>
        <w:ind w:left="567" w:hanging="567"/>
        <w:rPr>
          <w:szCs w:val="20"/>
        </w:rPr>
      </w:pPr>
      <w:r w:rsidRPr="00BB0B90">
        <w:rPr>
          <w:szCs w:val="20"/>
        </w:rPr>
        <w:t>Zmluvné strany prehlasujú, že Odmena je konečná, jednostranne nemenná a sú v nej zahrnuté všetky náklady Zhotoviteľa súvisiace s vykonaním Diela a</w:t>
      </w:r>
      <w:r>
        <w:rPr>
          <w:szCs w:val="20"/>
        </w:rPr>
        <w:t> plnením ďalších povinností Zhotoviteľa podľa tejto Zmluvy vrátane primeraného zisku</w:t>
      </w:r>
      <w:r w:rsidRPr="00BB0B90">
        <w:rPr>
          <w:szCs w:val="20"/>
        </w:rPr>
        <w:t>.</w:t>
      </w:r>
      <w:r>
        <w:rPr>
          <w:szCs w:val="20"/>
        </w:rPr>
        <w:t xml:space="preserve"> Zmena výšky Odmeny je možná len v prípade zmeny sadzby dane z pridanej hodnoty.</w:t>
      </w:r>
    </w:p>
    <w:p w14:paraId="037E4FB5" w14:textId="77777777" w:rsidR="002F7C63" w:rsidRDefault="002F7C63" w:rsidP="002F7C63">
      <w:pPr>
        <w:rPr>
          <w:szCs w:val="20"/>
        </w:rPr>
      </w:pPr>
    </w:p>
    <w:p w14:paraId="1FC48F00" w14:textId="4E5770CE" w:rsidR="002F7C63" w:rsidRDefault="002F7C63" w:rsidP="002F7C63">
      <w:pPr>
        <w:jc w:val="center"/>
        <w:rPr>
          <w:b/>
          <w:bCs/>
          <w:szCs w:val="20"/>
        </w:rPr>
      </w:pPr>
      <w:r>
        <w:rPr>
          <w:b/>
          <w:bCs/>
          <w:szCs w:val="20"/>
        </w:rPr>
        <w:t xml:space="preserve">Článok </w:t>
      </w:r>
      <w:r w:rsidR="00B402FD">
        <w:rPr>
          <w:b/>
          <w:bCs/>
          <w:szCs w:val="20"/>
        </w:rPr>
        <w:t>VI</w:t>
      </w:r>
    </w:p>
    <w:p w14:paraId="52AEA7F9" w14:textId="77777777" w:rsidR="002F7C63" w:rsidRPr="003A3C17" w:rsidRDefault="002F7C63" w:rsidP="002F7C63">
      <w:pPr>
        <w:jc w:val="center"/>
        <w:rPr>
          <w:b/>
          <w:bCs/>
          <w:szCs w:val="20"/>
        </w:rPr>
      </w:pPr>
      <w:bookmarkStart w:id="0" w:name="_Hlk85617220"/>
      <w:r>
        <w:rPr>
          <w:b/>
          <w:bCs/>
          <w:szCs w:val="20"/>
        </w:rPr>
        <w:t>Platobné podmienky</w:t>
      </w:r>
    </w:p>
    <w:p w14:paraId="37143521" w14:textId="77777777" w:rsidR="001A3D31" w:rsidRDefault="002F7C63" w:rsidP="00E608EC">
      <w:pPr>
        <w:pStyle w:val="Odsekzoznamu"/>
        <w:numPr>
          <w:ilvl w:val="0"/>
          <w:numId w:val="11"/>
        </w:numPr>
        <w:ind w:left="567" w:hanging="567"/>
        <w:rPr>
          <w:szCs w:val="20"/>
        </w:rPr>
      </w:pPr>
      <w:r w:rsidRPr="00E608EC">
        <w:rPr>
          <w:szCs w:val="20"/>
        </w:rPr>
        <w:t>Odmena bude Objednávateľom uhradená na základe faktúry vystavenej Zhotoviteľom a doručenej Objednávateľovi, pričom platí, že Zhotoviteľ je oprávnený vyhotoviť faktúru po riadnom odovzdaní Diela alebo všetkých jeho častí v zmysle tejto Zmluvy.</w:t>
      </w:r>
    </w:p>
    <w:p w14:paraId="1D3CCDCA" w14:textId="515CA702" w:rsidR="00E608EC" w:rsidRDefault="00E608EC" w:rsidP="00E608EC">
      <w:pPr>
        <w:pStyle w:val="Odsekzoznamu"/>
        <w:numPr>
          <w:ilvl w:val="0"/>
          <w:numId w:val="11"/>
        </w:numPr>
        <w:ind w:left="567" w:hanging="567"/>
        <w:rPr>
          <w:szCs w:val="20"/>
        </w:rPr>
      </w:pPr>
      <w:r w:rsidRPr="00E608EC">
        <w:rPr>
          <w:szCs w:val="20"/>
        </w:rPr>
        <w:t xml:space="preserve">Pred </w:t>
      </w:r>
      <w:r>
        <w:rPr>
          <w:szCs w:val="20"/>
        </w:rPr>
        <w:t>vyhotovením faktúry je Zhotoviteľ povinný v</w:t>
      </w:r>
      <w:r w:rsidRPr="00E608EC">
        <w:rPr>
          <w:szCs w:val="20"/>
        </w:rPr>
        <w:t>ypracovať</w:t>
      </w:r>
      <w:r>
        <w:rPr>
          <w:szCs w:val="20"/>
        </w:rPr>
        <w:t xml:space="preserve"> a zaslať Objednávateľovi </w:t>
      </w:r>
      <w:r w:rsidRPr="00E608EC">
        <w:rPr>
          <w:szCs w:val="20"/>
        </w:rPr>
        <w:t>súpis vykonaných prác a</w:t>
      </w:r>
      <w:r>
        <w:rPr>
          <w:szCs w:val="20"/>
        </w:rPr>
        <w:t> </w:t>
      </w:r>
      <w:r w:rsidRPr="00E608EC">
        <w:rPr>
          <w:szCs w:val="20"/>
        </w:rPr>
        <w:t>dodávok</w:t>
      </w:r>
      <w:r>
        <w:rPr>
          <w:szCs w:val="20"/>
        </w:rPr>
        <w:t xml:space="preserve">. </w:t>
      </w:r>
      <w:r w:rsidRPr="00E608EC">
        <w:rPr>
          <w:szCs w:val="20"/>
        </w:rPr>
        <w:t xml:space="preserve">Súčasťou súpisu vykonaných prác a dodávok musí byť </w:t>
      </w:r>
      <w:r w:rsidR="001D324D">
        <w:rPr>
          <w:szCs w:val="20"/>
        </w:rPr>
        <w:t>f</w:t>
      </w:r>
      <w:r w:rsidRPr="00E608EC">
        <w:rPr>
          <w:szCs w:val="20"/>
        </w:rPr>
        <w:t xml:space="preserve">otodokumentácia zrealizovaných prác. Súpis </w:t>
      </w:r>
      <w:r w:rsidR="001A3D31">
        <w:rPr>
          <w:szCs w:val="20"/>
        </w:rPr>
        <w:t xml:space="preserve">vykonaných prác a dodávok </w:t>
      </w:r>
      <w:r w:rsidRPr="00E608EC">
        <w:rPr>
          <w:szCs w:val="20"/>
        </w:rPr>
        <w:t>bude vyhotovený v súlade s oceneným výkazom výmer, ktorý je Prílohou č.1 tejto Zmluvy a bude obsahovať názvy objektov, položiek, jednotkové ceny, množstvá, rozmery, sumy zrealizovaných položiek</w:t>
      </w:r>
      <w:r w:rsidR="00147011">
        <w:rPr>
          <w:szCs w:val="20"/>
        </w:rPr>
        <w:t>.</w:t>
      </w:r>
    </w:p>
    <w:bookmarkEnd w:id="0"/>
    <w:p w14:paraId="7399DB2C" w14:textId="6B860B06" w:rsidR="00E608EC" w:rsidRPr="00E608EC" w:rsidRDefault="00E608EC" w:rsidP="00E608EC">
      <w:pPr>
        <w:pStyle w:val="Odsekzoznamu"/>
        <w:numPr>
          <w:ilvl w:val="0"/>
          <w:numId w:val="11"/>
        </w:numPr>
        <w:ind w:left="567" w:hanging="567"/>
        <w:rPr>
          <w:szCs w:val="20"/>
        </w:rPr>
      </w:pPr>
      <w:r w:rsidRPr="00E608EC">
        <w:rPr>
          <w:szCs w:val="20"/>
        </w:rPr>
        <w:t>Objednávateľ</w:t>
      </w:r>
      <w:r>
        <w:rPr>
          <w:szCs w:val="20"/>
        </w:rPr>
        <w:t xml:space="preserve"> je povinný v lehote 5 (slovom</w:t>
      </w:r>
      <w:r w:rsidR="00147011">
        <w:rPr>
          <w:szCs w:val="20"/>
        </w:rPr>
        <w:t>:</w:t>
      </w:r>
      <w:r>
        <w:rPr>
          <w:szCs w:val="20"/>
        </w:rPr>
        <w:t xml:space="preserve"> piatich) pracovných dní </w:t>
      </w:r>
      <w:r w:rsidRPr="00E608EC">
        <w:rPr>
          <w:szCs w:val="20"/>
        </w:rPr>
        <w:t xml:space="preserve">od doručenia súpisu vykonaných prác </w:t>
      </w:r>
      <w:r w:rsidR="00172040">
        <w:rPr>
          <w:szCs w:val="20"/>
        </w:rPr>
        <w:br/>
      </w:r>
      <w:r w:rsidRPr="00E608EC">
        <w:rPr>
          <w:szCs w:val="20"/>
        </w:rPr>
        <w:t xml:space="preserve">a predmetný súpis vykonaných prác </w:t>
      </w:r>
      <w:r w:rsidR="001A3D31">
        <w:rPr>
          <w:szCs w:val="20"/>
        </w:rPr>
        <w:t xml:space="preserve">odsúhlasiť alebo vrátiť Zhotoviteľovi na prepracovanie a to aj opakovane. </w:t>
      </w:r>
      <w:r w:rsidR="00B43EE7">
        <w:rPr>
          <w:szCs w:val="20"/>
        </w:rPr>
        <w:br/>
      </w:r>
      <w:r w:rsidRPr="00E608EC">
        <w:rPr>
          <w:szCs w:val="20"/>
        </w:rPr>
        <w:t>V prípade vrátenia súpisu vykonaných prác</w:t>
      </w:r>
      <w:r w:rsidR="001A3D31">
        <w:rPr>
          <w:szCs w:val="20"/>
        </w:rPr>
        <w:t xml:space="preserve"> a dodávok</w:t>
      </w:r>
      <w:r w:rsidRPr="00E608EC">
        <w:rPr>
          <w:szCs w:val="20"/>
        </w:rPr>
        <w:t xml:space="preserve"> Objednávateľom na prepracovanie</w:t>
      </w:r>
      <w:r w:rsidR="001A3D31">
        <w:rPr>
          <w:szCs w:val="20"/>
        </w:rPr>
        <w:t xml:space="preserve">, je Zhotoviteľ povinný súpis vykonaných prác a dodávok prepracovať </w:t>
      </w:r>
      <w:r w:rsidRPr="00E608EC">
        <w:rPr>
          <w:szCs w:val="20"/>
        </w:rPr>
        <w:t>v zmysle pokynov Objednávateľa a predlož</w:t>
      </w:r>
      <w:r w:rsidR="001A3D31">
        <w:rPr>
          <w:szCs w:val="20"/>
        </w:rPr>
        <w:t>iť</w:t>
      </w:r>
      <w:r w:rsidRPr="00E608EC">
        <w:rPr>
          <w:szCs w:val="20"/>
        </w:rPr>
        <w:t xml:space="preserve"> ich na odsúhlasenie Objednávateľovi.</w:t>
      </w:r>
    </w:p>
    <w:p w14:paraId="0E9906E9" w14:textId="1061D606" w:rsidR="00C406F2" w:rsidRDefault="002F7C63" w:rsidP="00C406F2">
      <w:pPr>
        <w:pStyle w:val="Odsekzoznamu"/>
        <w:numPr>
          <w:ilvl w:val="0"/>
          <w:numId w:val="11"/>
        </w:numPr>
        <w:ind w:left="567" w:hanging="567"/>
        <w:rPr>
          <w:szCs w:val="20"/>
        </w:rPr>
      </w:pPr>
      <w:r w:rsidRPr="00BB0B90">
        <w:rPr>
          <w:szCs w:val="20"/>
        </w:rPr>
        <w:t xml:space="preserve">Faktúra vystavená Zhotoviteľom musí obsahovať všetky náležitosti vyplývajúce z platnej legislatívy, najmä, nie však výlučne zo zákona č. 222/2004 Z. z. o dani z pridanej hodnoty v znení neskorších predpisov a zákona </w:t>
      </w:r>
      <w:r w:rsidR="00B43EE7">
        <w:rPr>
          <w:szCs w:val="20"/>
        </w:rPr>
        <w:br/>
      </w:r>
      <w:r w:rsidRPr="00BB0B90">
        <w:rPr>
          <w:szCs w:val="20"/>
        </w:rPr>
        <w:t>č. 431/2002 Z. z. o účtovníctve v znení neskorších predpisov.</w:t>
      </w:r>
    </w:p>
    <w:p w14:paraId="544A71E0" w14:textId="145C6CF0" w:rsidR="00C406F2" w:rsidRPr="006F5ABF" w:rsidRDefault="006C1721" w:rsidP="005E3994">
      <w:pPr>
        <w:pStyle w:val="Odsekzoznamu"/>
        <w:numPr>
          <w:ilvl w:val="0"/>
          <w:numId w:val="11"/>
        </w:numPr>
        <w:ind w:left="567" w:hanging="567"/>
        <w:jc w:val="left"/>
        <w:rPr>
          <w:szCs w:val="20"/>
        </w:rPr>
      </w:pPr>
      <w:r w:rsidRPr="005E3994">
        <w:rPr>
          <w:szCs w:val="20"/>
        </w:rPr>
        <w:lastRenderedPageBreak/>
        <w:t xml:space="preserve">Faktúra vystavená Zhotoviteľom a doručená v lehote do 5 pracovných dní od odsúhlasenia vykonaných prác </w:t>
      </w:r>
      <w:r w:rsidR="00B43EE7">
        <w:rPr>
          <w:szCs w:val="20"/>
        </w:rPr>
        <w:br/>
      </w:r>
      <w:r w:rsidRPr="005E3994">
        <w:rPr>
          <w:szCs w:val="20"/>
        </w:rPr>
        <w:t>a dodávok musí obsahovať minimálne tieto údaje</w:t>
      </w:r>
      <w:r w:rsidR="00C406F2" w:rsidRPr="006F5ABF">
        <w:rPr>
          <w:szCs w:val="20"/>
        </w:rPr>
        <w:t>:</w:t>
      </w:r>
    </w:p>
    <w:p w14:paraId="46FF9117" w14:textId="77777777" w:rsidR="00C406F2" w:rsidRPr="00C406F2" w:rsidRDefault="00C406F2" w:rsidP="00C406F2">
      <w:pPr>
        <w:pStyle w:val="Odsekzoznamu"/>
        <w:numPr>
          <w:ilvl w:val="0"/>
          <w:numId w:val="12"/>
        </w:numPr>
        <w:ind w:left="1134" w:hanging="567"/>
        <w:rPr>
          <w:szCs w:val="20"/>
        </w:rPr>
      </w:pPr>
      <w:r w:rsidRPr="00C406F2">
        <w:rPr>
          <w:szCs w:val="20"/>
        </w:rPr>
        <w:t>označenie faktúry a jej číslo,</w:t>
      </w:r>
    </w:p>
    <w:p w14:paraId="556DFCB7" w14:textId="77777777" w:rsidR="00C406F2" w:rsidRPr="00C406F2" w:rsidRDefault="00C406F2" w:rsidP="00C406F2">
      <w:pPr>
        <w:pStyle w:val="Odsekzoznamu"/>
        <w:numPr>
          <w:ilvl w:val="0"/>
          <w:numId w:val="12"/>
        </w:numPr>
        <w:ind w:left="1134" w:hanging="567"/>
        <w:rPr>
          <w:szCs w:val="20"/>
        </w:rPr>
      </w:pPr>
      <w:r w:rsidRPr="00C406F2">
        <w:rPr>
          <w:szCs w:val="20"/>
        </w:rPr>
        <w:t>označenie Objednávateľa a Zhotoviteľa (názov, právna forma, sídlo), IČO, DIČ, IČ DPH,</w:t>
      </w:r>
    </w:p>
    <w:p w14:paraId="7784DEC1" w14:textId="77777777" w:rsidR="00C406F2" w:rsidRPr="00C406F2" w:rsidRDefault="00C406F2" w:rsidP="00C406F2">
      <w:pPr>
        <w:pStyle w:val="Odsekzoznamu"/>
        <w:numPr>
          <w:ilvl w:val="0"/>
          <w:numId w:val="12"/>
        </w:numPr>
        <w:ind w:left="1134" w:hanging="567"/>
        <w:rPr>
          <w:szCs w:val="20"/>
        </w:rPr>
      </w:pPr>
      <w:r w:rsidRPr="00C406F2">
        <w:rPr>
          <w:szCs w:val="20"/>
        </w:rPr>
        <w:t>označenie banky a čísla účtu,</w:t>
      </w:r>
    </w:p>
    <w:p w14:paraId="3F628FFE" w14:textId="77777777" w:rsidR="00C406F2" w:rsidRPr="00C406F2" w:rsidRDefault="00C406F2" w:rsidP="00C406F2">
      <w:pPr>
        <w:pStyle w:val="Odsekzoznamu"/>
        <w:numPr>
          <w:ilvl w:val="0"/>
          <w:numId w:val="12"/>
        </w:numPr>
        <w:ind w:left="1134" w:hanging="567"/>
        <w:rPr>
          <w:szCs w:val="20"/>
        </w:rPr>
      </w:pPr>
      <w:r w:rsidRPr="00C406F2">
        <w:rPr>
          <w:szCs w:val="20"/>
        </w:rPr>
        <w:t>miesto a názov Diela, evidenčné číslo stavby,</w:t>
      </w:r>
    </w:p>
    <w:p w14:paraId="433AE31B" w14:textId="77777777" w:rsidR="00C406F2" w:rsidRPr="00C406F2" w:rsidRDefault="00C406F2" w:rsidP="00C406F2">
      <w:pPr>
        <w:pStyle w:val="Odsekzoznamu"/>
        <w:numPr>
          <w:ilvl w:val="0"/>
          <w:numId w:val="12"/>
        </w:numPr>
        <w:ind w:left="1134" w:hanging="567"/>
        <w:rPr>
          <w:szCs w:val="20"/>
        </w:rPr>
      </w:pPr>
      <w:r w:rsidRPr="00C406F2">
        <w:rPr>
          <w:szCs w:val="20"/>
        </w:rPr>
        <w:t>číslo Zmluvy, dátum jej uzatvorenia,</w:t>
      </w:r>
    </w:p>
    <w:p w14:paraId="452768DC" w14:textId="77777777" w:rsidR="00C406F2" w:rsidRPr="00C406F2" w:rsidRDefault="00C406F2" w:rsidP="00C406F2">
      <w:pPr>
        <w:pStyle w:val="Odsekzoznamu"/>
        <w:numPr>
          <w:ilvl w:val="0"/>
          <w:numId w:val="12"/>
        </w:numPr>
        <w:ind w:left="1134" w:hanging="567"/>
        <w:rPr>
          <w:szCs w:val="20"/>
        </w:rPr>
      </w:pPr>
      <w:r w:rsidRPr="00C406F2">
        <w:rPr>
          <w:szCs w:val="20"/>
        </w:rPr>
        <w:t>označenie skupiny výdavkov fakturovaných stavebných prác a/alebo vybavenia v zmysle ekonomickej klasifikácie Metodického usmernenia Ministerstva financií Slovenskej republiky č. MF/010175/2004-42,</w:t>
      </w:r>
    </w:p>
    <w:p w14:paraId="13EEA8E6" w14:textId="77777777" w:rsidR="00C406F2" w:rsidRPr="00C406F2" w:rsidRDefault="00C406F2" w:rsidP="00C406F2">
      <w:pPr>
        <w:pStyle w:val="Odsekzoznamu"/>
        <w:numPr>
          <w:ilvl w:val="0"/>
          <w:numId w:val="12"/>
        </w:numPr>
        <w:ind w:left="1134" w:hanging="567"/>
        <w:rPr>
          <w:szCs w:val="20"/>
        </w:rPr>
      </w:pPr>
      <w:r w:rsidRPr="00C406F2">
        <w:rPr>
          <w:szCs w:val="20"/>
        </w:rPr>
        <w:t>zdaniteľné obdobie,</w:t>
      </w:r>
    </w:p>
    <w:p w14:paraId="45D24563" w14:textId="77777777" w:rsidR="00C406F2" w:rsidRPr="00C406F2" w:rsidRDefault="00C406F2" w:rsidP="00C406F2">
      <w:pPr>
        <w:pStyle w:val="Odsekzoznamu"/>
        <w:numPr>
          <w:ilvl w:val="0"/>
          <w:numId w:val="12"/>
        </w:numPr>
        <w:ind w:left="1134" w:hanging="567"/>
        <w:rPr>
          <w:szCs w:val="20"/>
        </w:rPr>
      </w:pPr>
      <w:r w:rsidRPr="00C406F2">
        <w:rPr>
          <w:szCs w:val="20"/>
        </w:rPr>
        <w:t>deň vystavenia a odoslania faktúry,</w:t>
      </w:r>
    </w:p>
    <w:p w14:paraId="2EBCCBE5" w14:textId="77777777" w:rsidR="00C406F2" w:rsidRPr="00C406F2" w:rsidRDefault="00C406F2" w:rsidP="00C406F2">
      <w:pPr>
        <w:pStyle w:val="Odsekzoznamu"/>
        <w:numPr>
          <w:ilvl w:val="0"/>
          <w:numId w:val="12"/>
        </w:numPr>
        <w:ind w:left="1134" w:hanging="567"/>
        <w:rPr>
          <w:szCs w:val="20"/>
        </w:rPr>
      </w:pPr>
      <w:r w:rsidRPr="00C406F2">
        <w:rPr>
          <w:szCs w:val="20"/>
        </w:rPr>
        <w:t>účtovanú čiastku bez DPH, DPH a sumu spolu s DPH a celkovú fakturovanú sumu po objektoch - všetky sumy budú uvedené s presnosťou na dve desatinné miesta,</w:t>
      </w:r>
    </w:p>
    <w:p w14:paraId="1906DE80" w14:textId="2BA48EB0" w:rsidR="00C406F2" w:rsidRDefault="00C406F2" w:rsidP="00C406F2">
      <w:pPr>
        <w:pStyle w:val="Odsekzoznamu"/>
        <w:numPr>
          <w:ilvl w:val="0"/>
          <w:numId w:val="12"/>
        </w:numPr>
        <w:ind w:left="1134" w:hanging="567"/>
        <w:rPr>
          <w:szCs w:val="20"/>
        </w:rPr>
      </w:pPr>
      <w:r w:rsidRPr="00C406F2">
        <w:rPr>
          <w:szCs w:val="20"/>
        </w:rPr>
        <w:t>pečiatku a podpis oprávneného zástupcu Zhotoviteľa</w:t>
      </w:r>
      <w:r>
        <w:rPr>
          <w:szCs w:val="20"/>
        </w:rPr>
        <w:t>,</w:t>
      </w:r>
    </w:p>
    <w:p w14:paraId="62CFC9A6" w14:textId="77777777" w:rsidR="00C406F2" w:rsidRPr="00C406F2" w:rsidRDefault="00C406F2" w:rsidP="00C406F2">
      <w:pPr>
        <w:pStyle w:val="Odsekzoznamu"/>
        <w:numPr>
          <w:ilvl w:val="0"/>
          <w:numId w:val="12"/>
        </w:numPr>
        <w:ind w:left="1134" w:hanging="567"/>
        <w:rPr>
          <w:szCs w:val="20"/>
        </w:rPr>
      </w:pPr>
      <w:r w:rsidRPr="00C406F2">
        <w:rPr>
          <w:szCs w:val="20"/>
        </w:rPr>
        <w:t>krycí list faktúry,</w:t>
      </w:r>
    </w:p>
    <w:p w14:paraId="6302C177" w14:textId="6593E506" w:rsidR="00C406F2" w:rsidRDefault="00C406F2" w:rsidP="00C406F2">
      <w:pPr>
        <w:pStyle w:val="Odsekzoznamu"/>
        <w:numPr>
          <w:ilvl w:val="0"/>
          <w:numId w:val="12"/>
        </w:numPr>
        <w:ind w:left="1134" w:hanging="567"/>
        <w:rPr>
          <w:szCs w:val="20"/>
        </w:rPr>
      </w:pPr>
      <w:r w:rsidRPr="00C406F2">
        <w:rPr>
          <w:szCs w:val="20"/>
        </w:rPr>
        <w:t>schválený súpis vykonaných prác</w:t>
      </w:r>
      <w:r w:rsidR="001A3D31">
        <w:rPr>
          <w:szCs w:val="20"/>
        </w:rPr>
        <w:t xml:space="preserve"> a dodávok</w:t>
      </w:r>
      <w:r>
        <w:rPr>
          <w:szCs w:val="20"/>
        </w:rPr>
        <w:t>.</w:t>
      </w:r>
    </w:p>
    <w:p w14:paraId="59167DEE" w14:textId="19903F1D" w:rsidR="00C406F2" w:rsidRDefault="00C406F2" w:rsidP="002F7C63">
      <w:pPr>
        <w:pStyle w:val="Odsekzoznamu"/>
        <w:numPr>
          <w:ilvl w:val="0"/>
          <w:numId w:val="11"/>
        </w:numPr>
        <w:ind w:left="567" w:hanging="567"/>
        <w:rPr>
          <w:szCs w:val="20"/>
        </w:rPr>
      </w:pPr>
      <w:r>
        <w:rPr>
          <w:szCs w:val="20"/>
        </w:rPr>
        <w:t xml:space="preserve">Faktúra vystavená Zhotoviteľom musí byť rozpísaná </w:t>
      </w:r>
      <w:r w:rsidRPr="00413B1B">
        <w:rPr>
          <w:szCs w:val="20"/>
        </w:rPr>
        <w:t>podľa klasifikácie produkcie</w:t>
      </w:r>
      <w:r>
        <w:rPr>
          <w:szCs w:val="20"/>
        </w:rPr>
        <w:t>.</w:t>
      </w:r>
    </w:p>
    <w:p w14:paraId="42D6DD1C" w14:textId="58F37B08" w:rsidR="00C406F2" w:rsidRDefault="00C406F2" w:rsidP="002F7C63">
      <w:pPr>
        <w:pStyle w:val="Odsekzoznamu"/>
        <w:numPr>
          <w:ilvl w:val="0"/>
          <w:numId w:val="11"/>
        </w:numPr>
        <w:ind w:left="567" w:hanging="567"/>
        <w:rPr>
          <w:szCs w:val="20"/>
        </w:rPr>
      </w:pPr>
      <w:r w:rsidRPr="00C406F2">
        <w:rPr>
          <w:szCs w:val="20"/>
        </w:rPr>
        <w:t>Splatnosť faktúr</w:t>
      </w:r>
      <w:r>
        <w:rPr>
          <w:szCs w:val="20"/>
        </w:rPr>
        <w:t>y</w:t>
      </w:r>
      <w:r w:rsidRPr="00C406F2">
        <w:rPr>
          <w:szCs w:val="20"/>
        </w:rPr>
        <w:t xml:space="preserve"> bola dohodou Zmluvných strán určená na 30 </w:t>
      </w:r>
      <w:r>
        <w:rPr>
          <w:szCs w:val="20"/>
        </w:rPr>
        <w:t xml:space="preserve">(slovom: tridsať) kalendárnych </w:t>
      </w:r>
      <w:r w:rsidRPr="00C406F2">
        <w:rPr>
          <w:szCs w:val="20"/>
        </w:rPr>
        <w:t xml:space="preserve">dní od </w:t>
      </w:r>
      <w:r>
        <w:rPr>
          <w:szCs w:val="20"/>
        </w:rPr>
        <w:t>jej</w:t>
      </w:r>
      <w:r w:rsidRPr="00C406F2">
        <w:rPr>
          <w:szCs w:val="20"/>
        </w:rPr>
        <w:t xml:space="preserve"> preukázateľného doručenia v listinnej podobe na adresu Objednávateľa</w:t>
      </w:r>
      <w:r>
        <w:rPr>
          <w:szCs w:val="20"/>
        </w:rPr>
        <w:t>.</w:t>
      </w:r>
    </w:p>
    <w:p w14:paraId="0FC3CDBB" w14:textId="766D467D" w:rsidR="00C406F2" w:rsidRDefault="00C406F2" w:rsidP="002F7C63">
      <w:pPr>
        <w:pStyle w:val="Odsekzoznamu"/>
        <w:numPr>
          <w:ilvl w:val="0"/>
          <w:numId w:val="11"/>
        </w:numPr>
        <w:ind w:left="567" w:hanging="567"/>
        <w:rPr>
          <w:szCs w:val="20"/>
        </w:rPr>
      </w:pPr>
      <w:r w:rsidRPr="00C406F2">
        <w:rPr>
          <w:szCs w:val="20"/>
        </w:rPr>
        <w:t>Objednávateľ je oprávnený vrátiť Zhotoviteľovi neúplnú a/alebo nesprávne vyhotovenú faktúru v lehote jej splatnosti spolu s písomnou výhradou. Plynutie lehoty splatnosti sa v tomto prípade prerušuje a nová lehota splatnosti začne plynúť riadnym doručením doplnenej a/alebo opravenej faktúry.</w:t>
      </w:r>
    </w:p>
    <w:p w14:paraId="6ECF145B" w14:textId="6AA85B36" w:rsidR="00E608EC" w:rsidRPr="00E608EC" w:rsidRDefault="00E608EC" w:rsidP="00E608EC">
      <w:pPr>
        <w:pStyle w:val="Odsekzoznamu"/>
        <w:numPr>
          <w:ilvl w:val="0"/>
          <w:numId w:val="11"/>
        </w:numPr>
        <w:ind w:left="567" w:hanging="567"/>
        <w:rPr>
          <w:szCs w:val="20"/>
        </w:rPr>
      </w:pPr>
      <w:r w:rsidRPr="00E608EC">
        <w:rPr>
          <w:szCs w:val="20"/>
        </w:rPr>
        <w:t>Záväzok Objednávateľa zaplatiť Zhotoviteľovi Odmen</w:t>
      </w:r>
      <w:r>
        <w:rPr>
          <w:szCs w:val="20"/>
        </w:rPr>
        <w:t>u</w:t>
      </w:r>
      <w:r w:rsidRPr="00E608EC">
        <w:rPr>
          <w:szCs w:val="20"/>
        </w:rPr>
        <w:t xml:space="preserve"> sa považuje za splnený dňom odpísania fakturovanej sumy z bankového účtu Objednávateľa v prospech </w:t>
      </w:r>
      <w:r>
        <w:rPr>
          <w:szCs w:val="20"/>
        </w:rPr>
        <w:t xml:space="preserve">bankový účet </w:t>
      </w:r>
      <w:r w:rsidRPr="00E608EC">
        <w:rPr>
          <w:szCs w:val="20"/>
        </w:rPr>
        <w:t xml:space="preserve">Zhotoviteľa. V prípade, ak Zhotoviteľ zmení počas účinnosti tejto Zmluvy číslo </w:t>
      </w:r>
      <w:r>
        <w:rPr>
          <w:szCs w:val="20"/>
        </w:rPr>
        <w:t xml:space="preserve">bankového </w:t>
      </w:r>
      <w:r w:rsidRPr="00E608EC">
        <w:rPr>
          <w:szCs w:val="20"/>
        </w:rPr>
        <w:t>účtu a o tomto riadne neinformuje Objednávateľa, záväzok Objednávateľa sa považuje za splnený bez ohľadu na to, či budú finančné prostriedky pripísané na účet Zhotoviteľa</w:t>
      </w:r>
      <w:r>
        <w:rPr>
          <w:szCs w:val="20"/>
        </w:rPr>
        <w:t>.</w:t>
      </w:r>
    </w:p>
    <w:p w14:paraId="363D5934" w14:textId="0B8F6A07" w:rsidR="002F7C63" w:rsidRDefault="002F7C63" w:rsidP="002F7C63"/>
    <w:p w14:paraId="17E34432" w14:textId="20B1CB06" w:rsidR="00B402FD" w:rsidRDefault="00B402FD" w:rsidP="00B402FD">
      <w:pPr>
        <w:jc w:val="center"/>
        <w:rPr>
          <w:b/>
          <w:bCs/>
        </w:rPr>
      </w:pPr>
      <w:r>
        <w:rPr>
          <w:b/>
          <w:bCs/>
        </w:rPr>
        <w:t>Článok VII</w:t>
      </w:r>
    </w:p>
    <w:p w14:paraId="5FC656C8" w14:textId="57DE50F9" w:rsidR="00B402FD" w:rsidRDefault="00B402FD" w:rsidP="00B402FD">
      <w:pPr>
        <w:jc w:val="center"/>
        <w:rPr>
          <w:b/>
          <w:bCs/>
        </w:rPr>
      </w:pPr>
      <w:r>
        <w:rPr>
          <w:b/>
          <w:bCs/>
        </w:rPr>
        <w:t>Zodpovednosť za vady a záručná doba</w:t>
      </w:r>
    </w:p>
    <w:p w14:paraId="6FB86FAF" w14:textId="77777777" w:rsidR="00B402FD" w:rsidRDefault="00B402FD" w:rsidP="00B402FD">
      <w:pPr>
        <w:pStyle w:val="Odsekzoznamu"/>
        <w:numPr>
          <w:ilvl w:val="0"/>
          <w:numId w:val="21"/>
        </w:numPr>
        <w:ind w:left="567" w:hanging="567"/>
        <w:rPr>
          <w:szCs w:val="20"/>
        </w:rPr>
      </w:pPr>
      <w:r w:rsidRPr="00AF6F7F">
        <w:rPr>
          <w:szCs w:val="20"/>
        </w:rPr>
        <w:t xml:space="preserve">Zhotoviteľ zodpovedá za to, že Dielo má v čase jeho odovzdania Objednávateľovi </w:t>
      </w:r>
      <w:r>
        <w:rPr>
          <w:szCs w:val="20"/>
        </w:rPr>
        <w:t xml:space="preserve">a bude mať počas záručnej doby </w:t>
      </w:r>
      <w:r w:rsidRPr="00AF6F7F">
        <w:rPr>
          <w:szCs w:val="20"/>
        </w:rPr>
        <w:t xml:space="preserve">dohodnuté vlastnosti, že spĺňa všetky technické a ekonomické parametre, že Dielo bolo vykonané podľa osvedčených technológií a podľa záväzných technických noriem, v súlade s hygienickými, ekologickými, protipožiarnymi, bezpečnostnými a stavebnými predpismi. Zhotoviteľ zodpovedá za to, že Dielo </w:t>
      </w:r>
      <w:r>
        <w:rPr>
          <w:szCs w:val="20"/>
        </w:rPr>
        <w:t>nevykazuje</w:t>
      </w:r>
      <w:r w:rsidRPr="00AF6F7F">
        <w:rPr>
          <w:szCs w:val="20"/>
        </w:rPr>
        <w:t xml:space="preserve"> žiadne vady.</w:t>
      </w:r>
    </w:p>
    <w:p w14:paraId="11A17015" w14:textId="757401A0" w:rsidR="00B402FD" w:rsidRDefault="00B402FD" w:rsidP="00B402FD">
      <w:pPr>
        <w:pStyle w:val="Odsekzoznamu"/>
        <w:numPr>
          <w:ilvl w:val="0"/>
          <w:numId w:val="21"/>
        </w:numPr>
        <w:ind w:left="567" w:hanging="567"/>
        <w:rPr>
          <w:szCs w:val="20"/>
        </w:rPr>
      </w:pPr>
      <w:r w:rsidRPr="00AF6F7F">
        <w:rPr>
          <w:szCs w:val="20"/>
        </w:rPr>
        <w:t>Záručná doba na Dielo je 5 rokov</w:t>
      </w:r>
      <w:r>
        <w:rPr>
          <w:szCs w:val="20"/>
        </w:rPr>
        <w:t xml:space="preserve"> a začína plynúť deň nasledujúci po odovzdaní Diela </w:t>
      </w:r>
      <w:r w:rsidR="00A86668">
        <w:rPr>
          <w:szCs w:val="20"/>
        </w:rPr>
        <w:t xml:space="preserve">ako celku </w:t>
      </w:r>
      <w:r>
        <w:rPr>
          <w:szCs w:val="20"/>
        </w:rPr>
        <w:t xml:space="preserve">podľa článku </w:t>
      </w:r>
      <w:r w:rsidR="00A86668">
        <w:rPr>
          <w:szCs w:val="20"/>
        </w:rPr>
        <w:t xml:space="preserve">IV </w:t>
      </w:r>
      <w:r>
        <w:rPr>
          <w:szCs w:val="20"/>
        </w:rPr>
        <w:t xml:space="preserve">ods. </w:t>
      </w:r>
      <w:r w:rsidR="00A86668">
        <w:rPr>
          <w:szCs w:val="20"/>
        </w:rPr>
        <w:t>7</w:t>
      </w:r>
      <w:r>
        <w:rPr>
          <w:szCs w:val="20"/>
        </w:rPr>
        <w:t xml:space="preserve"> tejto Zmluvy, pričom platí, že počas odstraňovania vád záručná doba neplynie</w:t>
      </w:r>
      <w:r w:rsidR="008B2E7C">
        <w:rPr>
          <w:szCs w:val="20"/>
        </w:rPr>
        <w:t>.</w:t>
      </w:r>
    </w:p>
    <w:p w14:paraId="7955917E" w14:textId="77777777" w:rsidR="00B402FD" w:rsidRDefault="00B402FD" w:rsidP="00B402FD">
      <w:pPr>
        <w:pStyle w:val="Odsekzoznamu"/>
        <w:numPr>
          <w:ilvl w:val="0"/>
          <w:numId w:val="21"/>
        </w:numPr>
        <w:ind w:left="567" w:hanging="567"/>
        <w:rPr>
          <w:szCs w:val="20"/>
        </w:rPr>
      </w:pPr>
      <w:r>
        <w:rPr>
          <w:szCs w:val="20"/>
        </w:rPr>
        <w:t>V prípade výskytu vád je Objednávateľ povinný oznámiť túto skutočnosť Zhotoviteľovi bez zbytočného odkladu.</w:t>
      </w:r>
    </w:p>
    <w:p w14:paraId="62BB93FF" w14:textId="77777777" w:rsidR="00B402FD" w:rsidRDefault="00B402FD" w:rsidP="00B402FD">
      <w:pPr>
        <w:pStyle w:val="Odsekzoznamu"/>
        <w:numPr>
          <w:ilvl w:val="0"/>
          <w:numId w:val="21"/>
        </w:numPr>
        <w:ind w:left="567" w:hanging="567"/>
        <w:rPr>
          <w:szCs w:val="20"/>
        </w:rPr>
      </w:pPr>
      <w:r w:rsidRPr="004464E2">
        <w:rPr>
          <w:szCs w:val="20"/>
        </w:rPr>
        <w:t xml:space="preserve">Zhotoviteľ je povinný </w:t>
      </w:r>
      <w:r>
        <w:rPr>
          <w:szCs w:val="20"/>
        </w:rPr>
        <w:t>vady Diela odstrániť, pokiaľ sa Zmluvné strany nedohodnú inak:</w:t>
      </w:r>
    </w:p>
    <w:p w14:paraId="512975FA" w14:textId="77777777" w:rsidR="00B402FD" w:rsidRDefault="00B402FD" w:rsidP="00B402FD">
      <w:pPr>
        <w:pStyle w:val="Odsekzoznamu"/>
        <w:numPr>
          <w:ilvl w:val="0"/>
          <w:numId w:val="22"/>
        </w:numPr>
        <w:ind w:left="1134" w:hanging="567"/>
        <w:rPr>
          <w:szCs w:val="20"/>
        </w:rPr>
      </w:pPr>
      <w:r w:rsidRPr="004464E2">
        <w:rPr>
          <w:szCs w:val="20"/>
        </w:rPr>
        <w:t>do 24 hodín pri vadách brániacich užívaniu Diela alebo vadách, pri ktorých hrozí bezprostredné riziko</w:t>
      </w:r>
      <w:r>
        <w:rPr>
          <w:szCs w:val="20"/>
        </w:rPr>
        <w:t xml:space="preserve"> </w:t>
      </w:r>
      <w:r w:rsidRPr="004464E2">
        <w:rPr>
          <w:szCs w:val="20"/>
        </w:rPr>
        <w:t>nebezpečenstva škody na zdraví, na živote alebo na majetku,</w:t>
      </w:r>
    </w:p>
    <w:p w14:paraId="3E9FD794" w14:textId="77777777" w:rsidR="00B402FD" w:rsidRPr="004464E2" w:rsidRDefault="00B402FD" w:rsidP="00B402FD">
      <w:pPr>
        <w:pStyle w:val="Odsekzoznamu"/>
        <w:numPr>
          <w:ilvl w:val="0"/>
          <w:numId w:val="22"/>
        </w:numPr>
        <w:ind w:left="1134" w:hanging="567"/>
        <w:rPr>
          <w:szCs w:val="20"/>
        </w:rPr>
      </w:pPr>
      <w:r w:rsidRPr="004464E2">
        <w:rPr>
          <w:szCs w:val="20"/>
        </w:rPr>
        <w:t>do 5 pracovných dní pri ostatných vadách.</w:t>
      </w:r>
    </w:p>
    <w:p w14:paraId="738B5931" w14:textId="77777777" w:rsidR="00B402FD" w:rsidRDefault="00B402FD" w:rsidP="00B402FD">
      <w:pPr>
        <w:pStyle w:val="Odsekzoznamu"/>
        <w:numPr>
          <w:ilvl w:val="0"/>
          <w:numId w:val="21"/>
        </w:numPr>
        <w:ind w:left="567" w:hanging="567"/>
        <w:rPr>
          <w:szCs w:val="20"/>
        </w:rPr>
      </w:pPr>
      <w:r w:rsidRPr="004464E2">
        <w:rPr>
          <w:szCs w:val="20"/>
        </w:rPr>
        <w:t>Vady Diela reklamované u Zhotoviteľa v záručnej dobe je Zhotoviteľ povinný odstrániť bezodplatne pokiaľ vznikli v dôsledku porušenia povinností Zhotoviteľa. Ak vady vznikli z iného dôvodu, Zhotoviteľ ich odstráni za úhradu</w:t>
      </w:r>
      <w:r>
        <w:rPr>
          <w:szCs w:val="20"/>
        </w:rPr>
        <w:t>, pričom túto skutočnosť je povinný preukázať Zhotoviteľ.</w:t>
      </w:r>
    </w:p>
    <w:p w14:paraId="1467DDE6" w14:textId="3A0A5AEB" w:rsidR="00B402FD" w:rsidRDefault="00B402FD" w:rsidP="00B402FD">
      <w:pPr>
        <w:pStyle w:val="Odsekzoznamu"/>
        <w:numPr>
          <w:ilvl w:val="0"/>
          <w:numId w:val="21"/>
        </w:numPr>
        <w:ind w:left="567" w:hanging="567"/>
        <w:rPr>
          <w:szCs w:val="20"/>
        </w:rPr>
      </w:pPr>
      <w:r w:rsidRPr="00B402FD">
        <w:rPr>
          <w:szCs w:val="20"/>
        </w:rPr>
        <w:t>V prípade, ak Zhotoviteľ nezačne s odstraňovaním vady alebo neodstráni vady riadne a včas je Objednávateľ oprávnený vady odstrániť prostredníctvom tretej osoby, pričom náklady znáša v plnom rozsahu Zhotoviteľ na základe faktúry vystavenej Objednávateľom.</w:t>
      </w:r>
    </w:p>
    <w:p w14:paraId="3A4EADA2" w14:textId="5B221C3D" w:rsidR="00A86668" w:rsidRDefault="00A86668" w:rsidP="00A86668">
      <w:pPr>
        <w:rPr>
          <w:szCs w:val="20"/>
        </w:rPr>
      </w:pPr>
    </w:p>
    <w:p w14:paraId="55F2D684" w14:textId="77777777" w:rsidR="00A86668" w:rsidRDefault="00A86668" w:rsidP="00A86668">
      <w:pPr>
        <w:jc w:val="center"/>
        <w:rPr>
          <w:b/>
          <w:bCs/>
          <w:szCs w:val="20"/>
        </w:rPr>
      </w:pPr>
      <w:r>
        <w:rPr>
          <w:b/>
          <w:bCs/>
          <w:szCs w:val="20"/>
        </w:rPr>
        <w:t>Článok VIII</w:t>
      </w:r>
    </w:p>
    <w:p w14:paraId="601C6D47" w14:textId="77777777" w:rsidR="00A86668" w:rsidRDefault="00A86668" w:rsidP="00A86668">
      <w:pPr>
        <w:jc w:val="center"/>
        <w:rPr>
          <w:b/>
          <w:bCs/>
          <w:szCs w:val="20"/>
        </w:rPr>
      </w:pPr>
      <w:r>
        <w:rPr>
          <w:b/>
          <w:bCs/>
          <w:szCs w:val="20"/>
        </w:rPr>
        <w:t>Stavebný denník</w:t>
      </w:r>
    </w:p>
    <w:p w14:paraId="452333F3" w14:textId="7270BC9C" w:rsidR="006C3C83" w:rsidRDefault="00A86668" w:rsidP="00A86668">
      <w:pPr>
        <w:pStyle w:val="Odsekzoznamu"/>
        <w:numPr>
          <w:ilvl w:val="0"/>
          <w:numId w:val="23"/>
        </w:numPr>
        <w:ind w:left="567" w:hanging="567"/>
        <w:rPr>
          <w:szCs w:val="20"/>
        </w:rPr>
      </w:pPr>
      <w:r w:rsidRPr="00C356FF">
        <w:rPr>
          <w:szCs w:val="20"/>
        </w:rPr>
        <w:t xml:space="preserve">Zhotoviteľ je povinný odo dňa prevzatia staveniska viesť stavebný denník v slovenskom jazyku a to v origináli </w:t>
      </w:r>
      <w:r w:rsidR="00BF60BD">
        <w:rPr>
          <w:szCs w:val="20"/>
        </w:rPr>
        <w:br/>
      </w:r>
      <w:r w:rsidRPr="00C356FF">
        <w:rPr>
          <w:szCs w:val="20"/>
        </w:rPr>
        <w:t xml:space="preserve">a dvoch kópiách. Jednu kópiu je povinný uložiť oddelene od originálu, aby bola k dispozícii v prípade straty alebo zničenia originálu, ďalšiu kópiu stavebného denníka </w:t>
      </w:r>
      <w:r>
        <w:rPr>
          <w:szCs w:val="20"/>
        </w:rPr>
        <w:t>uschová kvalifikovaná osoba alebo kompetentná osoba</w:t>
      </w:r>
      <w:r w:rsidR="006C3C83">
        <w:rPr>
          <w:szCs w:val="20"/>
        </w:rPr>
        <w:t xml:space="preserve"> určená Zhotoviteľom</w:t>
      </w:r>
      <w:r>
        <w:rPr>
          <w:szCs w:val="20"/>
        </w:rPr>
        <w:t xml:space="preserve"> podľa tejto Zmluvy.</w:t>
      </w:r>
    </w:p>
    <w:p w14:paraId="3D992924" w14:textId="45EB7F24" w:rsidR="00A86668" w:rsidRPr="00C356FF" w:rsidRDefault="00A86668" w:rsidP="00A86668">
      <w:pPr>
        <w:pStyle w:val="Odsekzoznamu"/>
        <w:numPr>
          <w:ilvl w:val="0"/>
          <w:numId w:val="23"/>
        </w:numPr>
        <w:ind w:left="567" w:hanging="567"/>
        <w:rPr>
          <w:szCs w:val="20"/>
        </w:rPr>
      </w:pPr>
      <w:r w:rsidRPr="00C356FF">
        <w:rPr>
          <w:szCs w:val="20"/>
        </w:rPr>
        <w:t xml:space="preserve">Do </w:t>
      </w:r>
      <w:r w:rsidR="006C3C83">
        <w:rPr>
          <w:szCs w:val="20"/>
        </w:rPr>
        <w:t xml:space="preserve">stavebného </w:t>
      </w:r>
      <w:r w:rsidRPr="00C356FF">
        <w:rPr>
          <w:szCs w:val="20"/>
        </w:rPr>
        <w:t xml:space="preserve">denníka sa zapisujú všetky skutočnosti rozhodujúce pre plnenie Zmluvy, najmä údaje o časovom postupe prác a ich kvalite, zdôvodnenie odchýlok vykonávaných prác od projektovej dokumentácie, údaje dôležité pre posúdenie hospodárnosti prác a údaje pre posúdenie prác orgánmi štátnej správy. Počas pracovnej </w:t>
      </w:r>
      <w:r w:rsidRPr="00C356FF">
        <w:rPr>
          <w:szCs w:val="20"/>
        </w:rPr>
        <w:lastRenderedPageBreak/>
        <w:t>doby musí byť denník na stavbe trvalo prístupný. Povinnosť viesť stavebný denník končí dňom odovzdania a prevzatia prác.</w:t>
      </w:r>
    </w:p>
    <w:p w14:paraId="37CC1695" w14:textId="65CF937A" w:rsidR="00A86668" w:rsidRPr="00C356FF" w:rsidRDefault="00A86668" w:rsidP="00A86668">
      <w:pPr>
        <w:pStyle w:val="Odsekzoznamu"/>
        <w:numPr>
          <w:ilvl w:val="0"/>
          <w:numId w:val="23"/>
        </w:numPr>
        <w:ind w:left="567" w:hanging="567"/>
        <w:rPr>
          <w:szCs w:val="20"/>
        </w:rPr>
      </w:pPr>
      <w:r w:rsidRPr="00C356FF">
        <w:rPr>
          <w:szCs w:val="20"/>
        </w:rPr>
        <w:t xml:space="preserve">Záznamy v stavebnom denníku je oprávnený robiť </w:t>
      </w:r>
      <w:r w:rsidR="006C3C83">
        <w:rPr>
          <w:szCs w:val="20"/>
        </w:rPr>
        <w:t xml:space="preserve">osoba oprávnená konať vo veciach technických podľa článku </w:t>
      </w:r>
      <w:r w:rsidR="006C3C83" w:rsidRPr="002C7AA6">
        <w:rPr>
          <w:szCs w:val="20"/>
        </w:rPr>
        <w:t xml:space="preserve">II ods. </w:t>
      </w:r>
      <w:r w:rsidR="00340E5E">
        <w:rPr>
          <w:szCs w:val="20"/>
        </w:rPr>
        <w:t xml:space="preserve">2 alebo </w:t>
      </w:r>
      <w:r w:rsidR="003C795B">
        <w:rPr>
          <w:szCs w:val="20"/>
        </w:rPr>
        <w:t xml:space="preserve">ods. </w:t>
      </w:r>
      <w:r w:rsidR="00340E5E">
        <w:rPr>
          <w:szCs w:val="20"/>
        </w:rPr>
        <w:t>3</w:t>
      </w:r>
      <w:r w:rsidR="003C795B">
        <w:rPr>
          <w:szCs w:val="20"/>
        </w:rPr>
        <w:t xml:space="preserve">. </w:t>
      </w:r>
      <w:r w:rsidR="006C3C83">
        <w:rPr>
          <w:szCs w:val="20"/>
        </w:rPr>
        <w:t xml:space="preserve">tejto Zmluvy, jej poverený zástupca, </w:t>
      </w:r>
      <w:r w:rsidRPr="00C356FF">
        <w:rPr>
          <w:szCs w:val="20"/>
        </w:rPr>
        <w:t>a</w:t>
      </w:r>
      <w:r>
        <w:rPr>
          <w:szCs w:val="20"/>
        </w:rPr>
        <w:t> </w:t>
      </w:r>
      <w:r w:rsidRPr="00C356FF">
        <w:rPr>
          <w:szCs w:val="20"/>
        </w:rPr>
        <w:t>ich</w:t>
      </w:r>
      <w:r>
        <w:rPr>
          <w:szCs w:val="20"/>
        </w:rPr>
        <w:t xml:space="preserve"> </w:t>
      </w:r>
      <w:r w:rsidRPr="00C356FF">
        <w:rPr>
          <w:szCs w:val="20"/>
        </w:rPr>
        <w:t>nadriadení. Okrem nich sú oprávnení robiť záznam orgány štátneho stavebného dohľadu, pripadne iné príslušné orgány štátnej správy.</w:t>
      </w:r>
    </w:p>
    <w:p w14:paraId="50A1CD28" w14:textId="0F1477DE" w:rsidR="006C3C83" w:rsidRDefault="00A86668" w:rsidP="006C3C83">
      <w:pPr>
        <w:pStyle w:val="Odsekzoznamu"/>
        <w:numPr>
          <w:ilvl w:val="0"/>
          <w:numId w:val="23"/>
        </w:numPr>
        <w:ind w:left="567" w:hanging="567"/>
        <w:rPr>
          <w:szCs w:val="20"/>
        </w:rPr>
      </w:pPr>
      <w:r w:rsidRPr="00C356FF">
        <w:rPr>
          <w:szCs w:val="20"/>
        </w:rPr>
        <w:t xml:space="preserve">Denné záznamy sa píšu do knihy s očíslovanými listami, jednak pevnými, jednak perforovanými pre dva oddeliteľné prepisy, ktoré sa číslujú zbodne s pevnými listami. Denné záznamy sa zapisujú zásadne v ten deň, keď sa práce vykonali alebo nastali okolnosti, ktoré sú predmetom zápisu. Len výnimočne sa tak môže urobiť </w:t>
      </w:r>
      <w:r w:rsidR="006C6B4C">
        <w:rPr>
          <w:szCs w:val="20"/>
        </w:rPr>
        <w:br/>
      </w:r>
      <w:r w:rsidRPr="00C356FF">
        <w:rPr>
          <w:szCs w:val="20"/>
        </w:rPr>
        <w:t>v nasledujúci deň. Pri denných záznamoch sa nesmú vynechať voľné miesta.</w:t>
      </w:r>
    </w:p>
    <w:p w14:paraId="073E7C51" w14:textId="05847E64" w:rsidR="006C3C83" w:rsidRDefault="00A86668" w:rsidP="006C3C83">
      <w:pPr>
        <w:pStyle w:val="Odsekzoznamu"/>
        <w:numPr>
          <w:ilvl w:val="0"/>
          <w:numId w:val="23"/>
        </w:numPr>
        <w:ind w:left="567" w:hanging="567"/>
        <w:rPr>
          <w:szCs w:val="20"/>
        </w:rPr>
      </w:pPr>
      <w:r w:rsidRPr="006C3C83">
        <w:rPr>
          <w:szCs w:val="20"/>
        </w:rPr>
        <w:t>Ak</w:t>
      </w:r>
      <w:r w:rsidR="006C3C83" w:rsidRPr="006C3C83">
        <w:rPr>
          <w:szCs w:val="20"/>
        </w:rPr>
        <w:t xml:space="preserve"> kvalifikovaná osoba alebo kompetentná osoba určená </w:t>
      </w:r>
      <w:r w:rsidRPr="006C3C83">
        <w:rPr>
          <w:szCs w:val="20"/>
        </w:rPr>
        <w:t xml:space="preserve">do piatich pracovných dní nepripojí svoje nesúhlasné stanovisko k vykonaným zápisom, </w:t>
      </w:r>
      <w:r w:rsidR="006C3C83" w:rsidRPr="006C3C83">
        <w:rPr>
          <w:szCs w:val="20"/>
        </w:rPr>
        <w:t>má sa za to, že zo zápismi v stavebnom denníku súhlasí.</w:t>
      </w:r>
    </w:p>
    <w:p w14:paraId="46F1708F" w14:textId="7D785E8C" w:rsidR="00D07744" w:rsidRDefault="00D07744" w:rsidP="00D07744">
      <w:pPr>
        <w:rPr>
          <w:szCs w:val="20"/>
        </w:rPr>
      </w:pPr>
    </w:p>
    <w:p w14:paraId="0485B515" w14:textId="77777777" w:rsidR="00D07744" w:rsidRDefault="00D07744" w:rsidP="00D07744">
      <w:pPr>
        <w:jc w:val="center"/>
        <w:rPr>
          <w:b/>
          <w:bCs/>
          <w:szCs w:val="20"/>
        </w:rPr>
      </w:pPr>
      <w:r>
        <w:rPr>
          <w:b/>
          <w:bCs/>
          <w:szCs w:val="20"/>
        </w:rPr>
        <w:t>Článok IX</w:t>
      </w:r>
    </w:p>
    <w:p w14:paraId="18808ABF" w14:textId="77777777" w:rsidR="00D07744" w:rsidRDefault="00D07744" w:rsidP="00D07744">
      <w:pPr>
        <w:jc w:val="center"/>
        <w:rPr>
          <w:b/>
          <w:bCs/>
          <w:szCs w:val="20"/>
        </w:rPr>
      </w:pPr>
      <w:r>
        <w:rPr>
          <w:b/>
          <w:bCs/>
          <w:szCs w:val="20"/>
        </w:rPr>
        <w:t>Zodpovednosť za škodu</w:t>
      </w:r>
    </w:p>
    <w:p w14:paraId="46C38F48" w14:textId="77777777" w:rsidR="00267DAF" w:rsidRPr="008B2522" w:rsidRDefault="00267DAF" w:rsidP="00267DAF">
      <w:pPr>
        <w:pStyle w:val="Odsekzoznamu"/>
        <w:numPr>
          <w:ilvl w:val="0"/>
          <w:numId w:val="24"/>
        </w:numPr>
        <w:ind w:left="567" w:hanging="567"/>
        <w:rPr>
          <w:szCs w:val="20"/>
        </w:rPr>
      </w:pPr>
      <w:r w:rsidRPr="008B2522">
        <w:rPr>
          <w:szCs w:val="20"/>
        </w:rPr>
        <w:t>Zmluvné strany sú povinné vyvinúť maximálne úsilie, aby predchádzali porušeniam svojich povinností z tejto Zmluvy, omeškaniu pri plnení povinností vyplývajúcich z tejto Zmluvy, ako aj vzniku škody.</w:t>
      </w:r>
    </w:p>
    <w:p w14:paraId="77C5E1F7" w14:textId="7C236D15" w:rsidR="00267DAF" w:rsidRPr="00267DAF" w:rsidRDefault="00267DAF" w:rsidP="00267DAF">
      <w:pPr>
        <w:pStyle w:val="Odsekzoznamu"/>
        <w:numPr>
          <w:ilvl w:val="0"/>
          <w:numId w:val="24"/>
        </w:numPr>
        <w:ind w:left="567" w:hanging="567"/>
        <w:rPr>
          <w:szCs w:val="20"/>
        </w:rPr>
      </w:pPr>
      <w:r w:rsidRPr="00267DAF">
        <w:rPr>
          <w:szCs w:val="20"/>
        </w:rPr>
        <w:t>Každá Zmluvná strana zodpovedá za všetku škodu preukázateľne spôsobenú druhej Zmluvnej strane v súvislosti s plnením povinností podľa tejto Zmluvy.</w:t>
      </w:r>
    </w:p>
    <w:p w14:paraId="6D163351" w14:textId="575CA156" w:rsidR="00267DAF" w:rsidRDefault="00267DAF" w:rsidP="00267DAF">
      <w:pPr>
        <w:pStyle w:val="Odsekzoznamu"/>
        <w:numPr>
          <w:ilvl w:val="0"/>
          <w:numId w:val="24"/>
        </w:numPr>
        <w:ind w:left="567" w:hanging="567"/>
        <w:rPr>
          <w:szCs w:val="20"/>
        </w:rPr>
      </w:pPr>
      <w:r w:rsidRPr="00267DAF">
        <w:rPr>
          <w:szCs w:val="20"/>
        </w:rPr>
        <w:t>Žiadna zo Zmluvných strán nezodpovedá druhej Zmluvnej strane za nesplnenie alebo omeškanie s plnením svojich povinností podľa tejto Zmluvy, ak takéto nesplnenie bude vychádzať celkom alebo čiastočne z neposkytnutia súčinnosti druhej Zmluvnej strany za predpokladu, že druhá Zmluvná strana bola písomne oboznámená o týchto okolnostiach</w:t>
      </w:r>
      <w:r>
        <w:rPr>
          <w:szCs w:val="20"/>
        </w:rPr>
        <w:t>.</w:t>
      </w:r>
    </w:p>
    <w:p w14:paraId="00C10A8E" w14:textId="23013440" w:rsidR="00D07744" w:rsidRDefault="00D07744" w:rsidP="00D07744">
      <w:pPr>
        <w:pStyle w:val="Odsekzoznamu"/>
        <w:numPr>
          <w:ilvl w:val="0"/>
          <w:numId w:val="24"/>
        </w:numPr>
        <w:ind w:left="567" w:hanging="567"/>
        <w:rPr>
          <w:szCs w:val="20"/>
        </w:rPr>
      </w:pPr>
      <w:r w:rsidRPr="008B2522">
        <w:rPr>
          <w:szCs w:val="20"/>
        </w:rPr>
        <w:t>Zmluvné strany sú povinné bez zbytočného odkladu vzájomne si oznámiť vznik okolností, ktoré by mohli brániť riadnemu plneniu povinností vyplývajúcich z tejto Zmluvy a zároveň sú povinné vynaložiť všetko úsilie a poskytnúť si všetku súčinnosť, ktorú možno od nich spravodlivo požadovať, aby sa zabránilo porušeniu povinností vyplývajúcich z tejto Zmluvy, omeškaniu alebo vzniku škody.</w:t>
      </w:r>
    </w:p>
    <w:p w14:paraId="003E37A5" w14:textId="666031B8" w:rsidR="00AA4CD3" w:rsidRDefault="00AA4CD3" w:rsidP="00AA4CD3">
      <w:pPr>
        <w:rPr>
          <w:szCs w:val="20"/>
        </w:rPr>
      </w:pPr>
    </w:p>
    <w:p w14:paraId="711E1760" w14:textId="77777777" w:rsidR="00AA4CD3" w:rsidRDefault="00AA4CD3" w:rsidP="00AA4CD3">
      <w:pPr>
        <w:jc w:val="center"/>
        <w:rPr>
          <w:b/>
          <w:bCs/>
          <w:szCs w:val="20"/>
        </w:rPr>
      </w:pPr>
      <w:r>
        <w:rPr>
          <w:b/>
          <w:bCs/>
          <w:szCs w:val="20"/>
        </w:rPr>
        <w:t>Článok X</w:t>
      </w:r>
    </w:p>
    <w:p w14:paraId="2A73BFBA" w14:textId="77777777" w:rsidR="00AA4CD3" w:rsidRDefault="00AA4CD3" w:rsidP="00AA4CD3">
      <w:pPr>
        <w:jc w:val="center"/>
        <w:rPr>
          <w:b/>
          <w:bCs/>
          <w:szCs w:val="20"/>
        </w:rPr>
      </w:pPr>
      <w:r>
        <w:rPr>
          <w:b/>
          <w:bCs/>
          <w:szCs w:val="20"/>
        </w:rPr>
        <w:t>Poistenie a BOZP</w:t>
      </w:r>
    </w:p>
    <w:p w14:paraId="358F142B" w14:textId="0EB44CDD" w:rsidR="00AA4CD3" w:rsidRDefault="00AA4CD3" w:rsidP="00AA4CD3">
      <w:pPr>
        <w:pStyle w:val="Odsekzoznamu"/>
        <w:numPr>
          <w:ilvl w:val="0"/>
          <w:numId w:val="26"/>
        </w:numPr>
        <w:ind w:left="567" w:hanging="567"/>
        <w:rPr>
          <w:szCs w:val="20"/>
        </w:rPr>
      </w:pPr>
      <w:r w:rsidRPr="001B28CA">
        <w:rPr>
          <w:szCs w:val="20"/>
        </w:rPr>
        <w:t xml:space="preserve">Zhotoviteľ je povinný uzavrieť a udržiavať v platnosti poistnú zmluvu na poistenie zodpovednosti za škodu spôsobenú na živote, zdraví a majetku Objednávateľa a tretích osôb, ktorá bude spôsobená prevádzkovou činnosťou Zhotoviteľa, </w:t>
      </w:r>
      <w:r>
        <w:rPr>
          <w:szCs w:val="20"/>
        </w:rPr>
        <w:t xml:space="preserve">s poistným plnením </w:t>
      </w:r>
      <w:r w:rsidRPr="001B28CA">
        <w:rPr>
          <w:szCs w:val="20"/>
        </w:rPr>
        <w:t xml:space="preserve">minimálne vo výške </w:t>
      </w:r>
      <w:r w:rsidR="001A4D4B">
        <w:rPr>
          <w:szCs w:val="20"/>
        </w:rPr>
        <w:t xml:space="preserve">dvojnásobku </w:t>
      </w:r>
      <w:r>
        <w:rPr>
          <w:szCs w:val="20"/>
        </w:rPr>
        <w:t>Odmeny</w:t>
      </w:r>
      <w:r w:rsidRPr="001B28CA">
        <w:rPr>
          <w:szCs w:val="20"/>
        </w:rPr>
        <w:t xml:space="preserve">. Poistná zmluva, resp. jej overená fotokópia </w:t>
      </w:r>
      <w:r>
        <w:rPr>
          <w:szCs w:val="20"/>
        </w:rPr>
        <w:t xml:space="preserve">spolu s originálom alebo overenou fotokópiou dokladu o uhradení poistného </w:t>
      </w:r>
      <w:r w:rsidRPr="001B28CA">
        <w:rPr>
          <w:szCs w:val="20"/>
        </w:rPr>
        <w:t xml:space="preserve">bude tvoriť neoddeliteľnú </w:t>
      </w:r>
      <w:r w:rsidRPr="001C50F6">
        <w:rPr>
          <w:b/>
          <w:bCs/>
          <w:szCs w:val="20"/>
        </w:rPr>
        <w:t>Prílohu č. 2</w:t>
      </w:r>
      <w:r w:rsidRPr="001B28CA">
        <w:rPr>
          <w:szCs w:val="20"/>
        </w:rPr>
        <w:t xml:space="preserve"> tejto Zmluvy.</w:t>
      </w:r>
    </w:p>
    <w:p w14:paraId="1BEB5B59" w14:textId="37D887C6" w:rsidR="00AA4CD3" w:rsidRDefault="00AA4CD3" w:rsidP="00AA4CD3">
      <w:pPr>
        <w:pStyle w:val="Odsekzoznamu"/>
        <w:numPr>
          <w:ilvl w:val="0"/>
          <w:numId w:val="26"/>
        </w:numPr>
        <w:ind w:left="567" w:hanging="567"/>
        <w:rPr>
          <w:szCs w:val="20"/>
        </w:rPr>
      </w:pPr>
      <w:r w:rsidRPr="008B2522">
        <w:rPr>
          <w:szCs w:val="20"/>
        </w:rPr>
        <w:t>Zhotoviteľ sa zaväzuje vinkulovať v prospech Objednávateľa poistné plneni</w:t>
      </w:r>
      <w:r w:rsidR="001706F8">
        <w:rPr>
          <w:szCs w:val="20"/>
        </w:rPr>
        <w:t>e</w:t>
      </w:r>
      <w:r w:rsidRPr="008B2522">
        <w:rPr>
          <w:szCs w:val="20"/>
        </w:rPr>
        <w:t xml:space="preserve">, na ktoré môže vzniknúť nárok </w:t>
      </w:r>
      <w:r w:rsidR="00FA61F1">
        <w:rPr>
          <w:szCs w:val="20"/>
        </w:rPr>
        <w:br/>
      </w:r>
      <w:r w:rsidRPr="008B2522">
        <w:rPr>
          <w:szCs w:val="20"/>
        </w:rPr>
        <w:t>v zmysle poistn</w:t>
      </w:r>
      <w:r w:rsidR="001706F8">
        <w:rPr>
          <w:szCs w:val="20"/>
        </w:rPr>
        <w:t>ej zmluvy podľa článku X ods. 1 tejto Zmlu</w:t>
      </w:r>
      <w:r w:rsidRPr="008B2522">
        <w:rPr>
          <w:szCs w:val="20"/>
        </w:rPr>
        <w:t>vy.</w:t>
      </w:r>
    </w:p>
    <w:p w14:paraId="104227CB" w14:textId="77777777" w:rsidR="001706F8" w:rsidRDefault="00AA4CD3" w:rsidP="00AA4CD3">
      <w:pPr>
        <w:pStyle w:val="Odsekzoznamu"/>
        <w:numPr>
          <w:ilvl w:val="0"/>
          <w:numId w:val="26"/>
        </w:numPr>
        <w:ind w:left="567" w:hanging="567"/>
        <w:rPr>
          <w:szCs w:val="20"/>
        </w:rPr>
      </w:pPr>
      <w:r w:rsidRPr="00E9074A">
        <w:rPr>
          <w:szCs w:val="20"/>
        </w:rPr>
        <w:t xml:space="preserve">Uzatvorenie poistnej zmluvy, ako aj vinkulácia poistného plnenia v prospech Objednávateľa nezbavuje Zhotoviteľa povinnosti nahradiť Objednávateľovi celkovú škodu spôsobenú </w:t>
      </w:r>
      <w:r w:rsidR="001706F8">
        <w:rPr>
          <w:szCs w:val="20"/>
        </w:rPr>
        <w:t>Zhotoviteľom</w:t>
      </w:r>
      <w:r w:rsidRPr="00E9074A">
        <w:rPr>
          <w:szCs w:val="20"/>
        </w:rPr>
        <w:t>, ak príslušná poisťovňa poskytne poistné plnenie, ktoré nekryje spôsobenú škodu</w:t>
      </w:r>
      <w:r w:rsidR="001706F8">
        <w:rPr>
          <w:szCs w:val="20"/>
        </w:rPr>
        <w:t>.</w:t>
      </w:r>
    </w:p>
    <w:p w14:paraId="68239E80" w14:textId="77777777" w:rsidR="00AA4CD3" w:rsidRPr="00E9074A" w:rsidRDefault="00AA4CD3" w:rsidP="00AA4CD3">
      <w:pPr>
        <w:pStyle w:val="Odsekzoznamu"/>
        <w:numPr>
          <w:ilvl w:val="0"/>
          <w:numId w:val="26"/>
        </w:numPr>
        <w:ind w:left="567" w:hanging="567"/>
        <w:rPr>
          <w:szCs w:val="20"/>
        </w:rPr>
      </w:pPr>
      <w:r w:rsidRPr="00E9074A">
        <w:rPr>
          <w:szCs w:val="20"/>
        </w:rPr>
        <w:t>Zhotoviteľ sa zaväzuje:</w:t>
      </w:r>
    </w:p>
    <w:p w14:paraId="39848D83" w14:textId="77777777" w:rsidR="00AA4CD3" w:rsidRPr="001B28CA" w:rsidRDefault="00AA4CD3" w:rsidP="00AA4CD3">
      <w:pPr>
        <w:pStyle w:val="Odsekzoznamu"/>
        <w:numPr>
          <w:ilvl w:val="0"/>
          <w:numId w:val="27"/>
        </w:numPr>
        <w:ind w:left="1134" w:hanging="567"/>
        <w:rPr>
          <w:szCs w:val="20"/>
        </w:rPr>
      </w:pPr>
      <w:r w:rsidRPr="001B28CA">
        <w:rPr>
          <w:szCs w:val="20"/>
        </w:rPr>
        <w:t>dodržiavať bezpečnostné, hygienické, požiarne a ekologické predpisy na pracovisku,</w:t>
      </w:r>
    </w:p>
    <w:p w14:paraId="2D359B7B" w14:textId="77777777" w:rsidR="00AA4CD3" w:rsidRPr="00E9074A" w:rsidRDefault="00AA4CD3" w:rsidP="00AA4CD3">
      <w:pPr>
        <w:pStyle w:val="Odsekzoznamu"/>
        <w:numPr>
          <w:ilvl w:val="0"/>
          <w:numId w:val="27"/>
        </w:numPr>
        <w:ind w:left="1134" w:hanging="567"/>
        <w:rPr>
          <w:szCs w:val="20"/>
        </w:rPr>
      </w:pPr>
      <w:r w:rsidRPr="001B28CA">
        <w:rPr>
          <w:szCs w:val="20"/>
        </w:rPr>
        <w:t>vybaviť seba a svojich pracovníkov osobnými ochrannými prostriedkami podľa profesií,</w:t>
      </w:r>
      <w:r>
        <w:rPr>
          <w:szCs w:val="20"/>
        </w:rPr>
        <w:t xml:space="preserve"> </w:t>
      </w:r>
      <w:r w:rsidRPr="00E9074A">
        <w:rPr>
          <w:szCs w:val="20"/>
        </w:rPr>
        <w:t>činností a rizík na pracovisku Objednávateľa,</w:t>
      </w:r>
    </w:p>
    <w:p w14:paraId="7C9A7CB2" w14:textId="0957B1C3" w:rsidR="00AA4CD3" w:rsidRPr="00E9074A" w:rsidRDefault="00AA4CD3" w:rsidP="00AA4CD3">
      <w:pPr>
        <w:pStyle w:val="Odsekzoznamu"/>
        <w:numPr>
          <w:ilvl w:val="0"/>
          <w:numId w:val="27"/>
        </w:numPr>
        <w:ind w:left="1134" w:hanging="567"/>
        <w:rPr>
          <w:szCs w:val="20"/>
        </w:rPr>
      </w:pPr>
      <w:r w:rsidRPr="001B28CA">
        <w:rPr>
          <w:szCs w:val="20"/>
        </w:rPr>
        <w:t xml:space="preserve">minimalizovať negatívne vplyvy stavebnej činnosti na okolie stavby, najmä hlučnosť, </w:t>
      </w:r>
      <w:r w:rsidRPr="00E9074A">
        <w:rPr>
          <w:szCs w:val="20"/>
        </w:rPr>
        <w:t xml:space="preserve">prašnosť, emisie </w:t>
      </w:r>
      <w:r w:rsidR="00A7311B">
        <w:rPr>
          <w:szCs w:val="20"/>
        </w:rPr>
        <w:br/>
      </w:r>
      <w:r w:rsidRPr="00E9074A">
        <w:rPr>
          <w:szCs w:val="20"/>
        </w:rPr>
        <w:t>a imisie exhalátov zo spaľovacích motorov.</w:t>
      </w:r>
    </w:p>
    <w:p w14:paraId="4DAEAFA6" w14:textId="77777777" w:rsidR="00AA4CD3" w:rsidRDefault="00AA4CD3" w:rsidP="00AA4CD3">
      <w:pPr>
        <w:pStyle w:val="Odsekzoznamu"/>
        <w:numPr>
          <w:ilvl w:val="0"/>
          <w:numId w:val="26"/>
        </w:numPr>
        <w:ind w:left="567" w:hanging="567"/>
        <w:rPr>
          <w:szCs w:val="20"/>
        </w:rPr>
      </w:pPr>
      <w:r w:rsidRPr="00E9074A">
        <w:rPr>
          <w:szCs w:val="20"/>
        </w:rPr>
        <w:t xml:space="preserve">Zhotoviteľ je povinný upozorniť Objednávateľa na všetky okolnosti, ktoré by mohli viesť pri </w:t>
      </w:r>
      <w:r>
        <w:rPr>
          <w:szCs w:val="20"/>
        </w:rPr>
        <w:t xml:space="preserve">vykonávaní Diela </w:t>
      </w:r>
      <w:r>
        <w:rPr>
          <w:szCs w:val="20"/>
        </w:rPr>
        <w:br/>
      </w:r>
      <w:r w:rsidRPr="00E9074A">
        <w:rPr>
          <w:szCs w:val="20"/>
        </w:rPr>
        <w:t>k ohrozeniu života a zdravia pracovníkov Objednávateľa alebo ďalších osôb</w:t>
      </w:r>
      <w:r>
        <w:rPr>
          <w:szCs w:val="20"/>
        </w:rPr>
        <w:t xml:space="preserve"> alebo by ohrozovali majetok Objednávateľa alebo tretích osôb.</w:t>
      </w:r>
    </w:p>
    <w:p w14:paraId="41955E3A" w14:textId="044B4A8E" w:rsidR="00AA4CD3" w:rsidRDefault="001706F8" w:rsidP="00AA4CD3">
      <w:pPr>
        <w:pStyle w:val="Odsekzoznamu"/>
        <w:numPr>
          <w:ilvl w:val="0"/>
          <w:numId w:val="26"/>
        </w:numPr>
        <w:ind w:left="567" w:hanging="567"/>
        <w:rPr>
          <w:szCs w:val="20"/>
        </w:rPr>
      </w:pPr>
      <w:r>
        <w:rPr>
          <w:szCs w:val="20"/>
        </w:rPr>
        <w:t>Kvalifikovaná osoba alebo kompetentná osoba určená Zhotoviteľom podľa tejto Zmluvy je</w:t>
      </w:r>
      <w:r w:rsidR="00AA4CD3" w:rsidRPr="00E9074A">
        <w:rPr>
          <w:szCs w:val="20"/>
        </w:rPr>
        <w:t xml:space="preserve"> povinn</w:t>
      </w:r>
      <w:r>
        <w:rPr>
          <w:szCs w:val="20"/>
        </w:rPr>
        <w:t>á</w:t>
      </w:r>
      <w:r w:rsidR="00AA4CD3" w:rsidRPr="00E9074A">
        <w:rPr>
          <w:szCs w:val="20"/>
        </w:rPr>
        <w:t xml:space="preserve"> dozerať na dodržiavanie predpisov o bezpečnosti </w:t>
      </w:r>
      <w:r w:rsidR="00AA4CD3" w:rsidRPr="00571C93">
        <w:rPr>
          <w:szCs w:val="20"/>
        </w:rPr>
        <w:t xml:space="preserve">pri práci, o požiarnej ochrane, prepisov o ochrane životného prostredia </w:t>
      </w:r>
      <w:r w:rsidR="00A7311B">
        <w:rPr>
          <w:szCs w:val="20"/>
        </w:rPr>
        <w:br/>
      </w:r>
      <w:r w:rsidR="00AA4CD3" w:rsidRPr="00571C93">
        <w:rPr>
          <w:szCs w:val="20"/>
        </w:rPr>
        <w:t>a žiadať Zhotoviteľa o odstránenie zistených nedostatkov.</w:t>
      </w:r>
    </w:p>
    <w:p w14:paraId="1A4CB8A1" w14:textId="4DF07E73" w:rsidR="00AA4CD3" w:rsidRDefault="00AA4CD3" w:rsidP="00AA4CD3">
      <w:pPr>
        <w:pStyle w:val="Odsekzoznamu"/>
        <w:numPr>
          <w:ilvl w:val="0"/>
          <w:numId w:val="26"/>
        </w:numPr>
        <w:ind w:left="567" w:hanging="567"/>
        <w:rPr>
          <w:szCs w:val="20"/>
        </w:rPr>
      </w:pPr>
      <w:r w:rsidRPr="00571C93">
        <w:rPr>
          <w:szCs w:val="20"/>
        </w:rPr>
        <w:t>Zhotoviteľ zodpovedá v plnom rozsahu za dodržiavanie pracovnoprávnych predpisov a s nimi súvisiacich predpisov, najmä Zákonníka práce, zákona o zamestnanosti a právnych predpisov  upravujúcich zamestnávanie cudzincov a osôb bez štátnej príslušnosti.</w:t>
      </w:r>
    </w:p>
    <w:p w14:paraId="1E2FD46D" w14:textId="5A40ABB7" w:rsidR="00007CDF" w:rsidRDefault="00007CDF" w:rsidP="00007CDF">
      <w:pPr>
        <w:rPr>
          <w:szCs w:val="20"/>
        </w:rPr>
      </w:pPr>
    </w:p>
    <w:p w14:paraId="7E0884A3" w14:textId="27D55668" w:rsidR="00007CDF" w:rsidRDefault="00007CDF" w:rsidP="00007CDF">
      <w:pPr>
        <w:rPr>
          <w:szCs w:val="20"/>
        </w:rPr>
      </w:pPr>
    </w:p>
    <w:p w14:paraId="3E608A8E" w14:textId="77777777" w:rsidR="00007CDF" w:rsidRPr="00007CDF" w:rsidRDefault="00007CDF" w:rsidP="00720C22">
      <w:pPr>
        <w:rPr>
          <w:szCs w:val="20"/>
        </w:rPr>
      </w:pPr>
    </w:p>
    <w:p w14:paraId="0C53BF00" w14:textId="77777777" w:rsidR="00AA4CD3" w:rsidRDefault="00AA4CD3" w:rsidP="00AA4CD3">
      <w:pPr>
        <w:jc w:val="center"/>
        <w:rPr>
          <w:b/>
          <w:bCs/>
          <w:szCs w:val="20"/>
        </w:rPr>
      </w:pPr>
    </w:p>
    <w:p w14:paraId="03D3138F" w14:textId="77777777" w:rsidR="00AA4CD3" w:rsidRPr="00571C93" w:rsidRDefault="00AA4CD3" w:rsidP="00AA4CD3">
      <w:pPr>
        <w:jc w:val="center"/>
        <w:rPr>
          <w:b/>
          <w:bCs/>
          <w:szCs w:val="20"/>
        </w:rPr>
      </w:pPr>
      <w:r>
        <w:rPr>
          <w:b/>
          <w:bCs/>
          <w:szCs w:val="20"/>
        </w:rPr>
        <w:lastRenderedPageBreak/>
        <w:t>Článok XI</w:t>
      </w:r>
    </w:p>
    <w:p w14:paraId="53A1FD09" w14:textId="77777777" w:rsidR="00AA4CD3" w:rsidRDefault="00AA4CD3" w:rsidP="00AA4CD3">
      <w:pPr>
        <w:jc w:val="center"/>
        <w:rPr>
          <w:b/>
          <w:bCs/>
          <w:szCs w:val="20"/>
        </w:rPr>
      </w:pPr>
      <w:r>
        <w:rPr>
          <w:b/>
          <w:bCs/>
          <w:szCs w:val="20"/>
        </w:rPr>
        <w:t>Zmluvné pokuty</w:t>
      </w:r>
    </w:p>
    <w:p w14:paraId="087522EE" w14:textId="4DD1FA79" w:rsidR="00AA4CD3" w:rsidRDefault="00AA4CD3" w:rsidP="00AA4CD3">
      <w:pPr>
        <w:pStyle w:val="Odsekzoznamu"/>
        <w:numPr>
          <w:ilvl w:val="0"/>
          <w:numId w:val="25"/>
        </w:numPr>
        <w:ind w:left="567" w:hanging="567"/>
        <w:rPr>
          <w:szCs w:val="20"/>
        </w:rPr>
      </w:pPr>
      <w:r>
        <w:rPr>
          <w:szCs w:val="20"/>
        </w:rPr>
        <w:t xml:space="preserve">V prípade, ak sa Zhotoviteľ dostane do omeškania s vykonávaním Diela podľa </w:t>
      </w:r>
      <w:r w:rsidR="001706F8">
        <w:rPr>
          <w:szCs w:val="20"/>
        </w:rPr>
        <w:t xml:space="preserve">článku III ods. 1 tejto </w:t>
      </w:r>
      <w:r>
        <w:rPr>
          <w:szCs w:val="20"/>
        </w:rPr>
        <w:t xml:space="preserve">Zmluvy, </w:t>
      </w:r>
      <w:r w:rsidRPr="00D11E9E">
        <w:rPr>
          <w:szCs w:val="20"/>
        </w:rPr>
        <w:t xml:space="preserve">vznikne Objednávateľovi nárok na zmluvnú </w:t>
      </w:r>
      <w:r>
        <w:rPr>
          <w:szCs w:val="20"/>
        </w:rPr>
        <w:t xml:space="preserve">pokutu vo výške </w:t>
      </w:r>
      <w:r w:rsidR="00BD4E37">
        <w:rPr>
          <w:szCs w:val="20"/>
        </w:rPr>
        <w:t>1</w:t>
      </w:r>
      <w:r>
        <w:rPr>
          <w:szCs w:val="20"/>
        </w:rPr>
        <w:t>,5 % z Odmeny za každý, aj začatý deň omeškania.</w:t>
      </w:r>
    </w:p>
    <w:p w14:paraId="10C9C414" w14:textId="617D1A6C" w:rsidR="00AA4CD3" w:rsidRPr="00D11E9E" w:rsidRDefault="00AA4CD3" w:rsidP="00AA4CD3">
      <w:pPr>
        <w:pStyle w:val="Odsekzoznamu"/>
        <w:numPr>
          <w:ilvl w:val="0"/>
          <w:numId w:val="25"/>
        </w:numPr>
        <w:ind w:left="567" w:hanging="567"/>
        <w:rPr>
          <w:szCs w:val="20"/>
        </w:rPr>
      </w:pPr>
      <w:r w:rsidRPr="00D11E9E">
        <w:rPr>
          <w:szCs w:val="20"/>
        </w:rPr>
        <w:t xml:space="preserve">V prípade, ak Objednávateľovi vznikne povinnosť uhradiť daň z pridanej hodnoty v zmysle </w:t>
      </w:r>
      <w:proofErr w:type="spellStart"/>
      <w:r w:rsidRPr="00D11E9E">
        <w:rPr>
          <w:szCs w:val="20"/>
        </w:rPr>
        <w:t>ust</w:t>
      </w:r>
      <w:proofErr w:type="spellEnd"/>
      <w:r w:rsidRPr="00D11E9E">
        <w:rPr>
          <w:szCs w:val="20"/>
        </w:rPr>
        <w:t xml:space="preserve">. § 69b zákona </w:t>
      </w:r>
      <w:r w:rsidR="004F51AF">
        <w:rPr>
          <w:szCs w:val="20"/>
        </w:rPr>
        <w:br/>
      </w:r>
      <w:r w:rsidRPr="00D11E9E">
        <w:rPr>
          <w:szCs w:val="20"/>
        </w:rPr>
        <w:t>č. 222/2004 Z. z. o dani z pridanej hodnoty v znení neskorších predpisov, vznikne Objednávateľovi nárok na zmluvnú pokutu vo výške 130 % výšky daňovej povinnosti, ktorá takto Objednávateľovi vznikla.</w:t>
      </w:r>
    </w:p>
    <w:p w14:paraId="2773EEE9" w14:textId="77777777" w:rsidR="00AA4CD3" w:rsidRDefault="00AA4CD3" w:rsidP="00AA4CD3">
      <w:pPr>
        <w:pStyle w:val="Odsekzoznamu"/>
        <w:numPr>
          <w:ilvl w:val="0"/>
          <w:numId w:val="25"/>
        </w:numPr>
        <w:ind w:left="567" w:hanging="567"/>
        <w:rPr>
          <w:szCs w:val="20"/>
        </w:rPr>
      </w:pPr>
      <w:r w:rsidRPr="00D11E9E">
        <w:rPr>
          <w:szCs w:val="20"/>
        </w:rPr>
        <w:t>V prípade, ak Objednávateľovi bude kontrolným orgánom v súlade s ustanovením § 7b zákona č. 82/2005 Z. z. o nelegálnej práci a nelegálnom zamestnávaní a o zmene a doplnení niektorých zákonov v znení neskorších predpisov uložená sankcia z dôvodu prijatia služby prostredníctvom Zhotoviteľom nelegálne zamestnávaných osôb, vznikne Objednávateľovi nárok na zmluvnú pokutu vo výške 130 % sankcie uloženej kontrolným orgánom.</w:t>
      </w:r>
    </w:p>
    <w:p w14:paraId="25A12A9A" w14:textId="77777777" w:rsidR="00AA4CD3" w:rsidRPr="00D11E9E" w:rsidRDefault="00AA4CD3" w:rsidP="00AA4CD3">
      <w:pPr>
        <w:pStyle w:val="Odsekzoznamu"/>
        <w:numPr>
          <w:ilvl w:val="0"/>
          <w:numId w:val="25"/>
        </w:numPr>
        <w:ind w:left="567" w:hanging="567"/>
        <w:rPr>
          <w:szCs w:val="20"/>
        </w:rPr>
      </w:pPr>
      <w:r>
        <w:rPr>
          <w:szCs w:val="20"/>
        </w:rPr>
        <w:t xml:space="preserve">V prípade, ak Zhotoviteľ poruší svoju povinnosť podľa článku XIII ods. 7 tejto Zmluvy, </w:t>
      </w:r>
      <w:r w:rsidRPr="00D11E9E">
        <w:rPr>
          <w:szCs w:val="20"/>
        </w:rPr>
        <w:t>vznikne Objednávateľovi nárok na zmluvnú</w:t>
      </w:r>
      <w:r>
        <w:rPr>
          <w:szCs w:val="20"/>
        </w:rPr>
        <w:t xml:space="preserve"> pokutu vo výške 50 € za každé jedno porušenie povinnosti.</w:t>
      </w:r>
    </w:p>
    <w:p w14:paraId="32EC1423" w14:textId="77777777" w:rsidR="00AA4CD3" w:rsidRDefault="00AA4CD3" w:rsidP="00AA4CD3">
      <w:pPr>
        <w:pStyle w:val="Odsekzoznamu"/>
        <w:numPr>
          <w:ilvl w:val="0"/>
          <w:numId w:val="25"/>
        </w:numPr>
        <w:ind w:left="567" w:hanging="567"/>
        <w:rPr>
          <w:szCs w:val="20"/>
        </w:rPr>
      </w:pPr>
      <w:r>
        <w:rPr>
          <w:szCs w:val="20"/>
        </w:rPr>
        <w:t xml:space="preserve">V prípade, ak Zhotoviteľ poruší akúkoľvek inú svoju povinnosť podľa tejto Zmluvy, </w:t>
      </w:r>
      <w:r w:rsidRPr="00D11E9E">
        <w:rPr>
          <w:szCs w:val="20"/>
        </w:rPr>
        <w:t>vznikne Objednávateľovi nárok na zmluvnú</w:t>
      </w:r>
      <w:r>
        <w:rPr>
          <w:szCs w:val="20"/>
        </w:rPr>
        <w:t xml:space="preserve"> pokutu vo výške 300 € za každé jedno porušenie povinnosti podľa tejto Zmluvy a to aj opakovane.</w:t>
      </w:r>
    </w:p>
    <w:p w14:paraId="3667C4E9" w14:textId="1A6D919B" w:rsidR="00B54DE9" w:rsidRDefault="00B54DE9" w:rsidP="00AA4CD3">
      <w:pPr>
        <w:pStyle w:val="Odsekzoznamu"/>
        <w:numPr>
          <w:ilvl w:val="0"/>
          <w:numId w:val="25"/>
        </w:numPr>
        <w:ind w:left="567" w:hanging="567"/>
        <w:rPr>
          <w:szCs w:val="20"/>
        </w:rPr>
      </w:pPr>
      <w:r w:rsidRPr="00B54DE9">
        <w:rPr>
          <w:szCs w:val="20"/>
        </w:rPr>
        <w:t xml:space="preserve">Ak sa </w:t>
      </w:r>
      <w:r>
        <w:rPr>
          <w:szCs w:val="20"/>
        </w:rPr>
        <w:t>O</w:t>
      </w:r>
      <w:r w:rsidRPr="00B54DE9">
        <w:rPr>
          <w:szCs w:val="20"/>
        </w:rPr>
        <w:t xml:space="preserve">bjednávateľ omešká s plnením svojich peňažných záväzkov voči dodávateľovi, dodávateľ je oprávnený voči objednávateľovi uplatniť úroky z omeškania z nezaplatenej sumy vo výške podľa § 369a v spojení s § 369 ods. 2 </w:t>
      </w:r>
      <w:r>
        <w:rPr>
          <w:szCs w:val="20"/>
        </w:rPr>
        <w:t xml:space="preserve">zákona č. 513/1991 Zb. Obchodný zákonník v znení neskorších predpisov </w:t>
      </w:r>
      <w:r w:rsidRPr="00B54DE9">
        <w:rPr>
          <w:szCs w:val="20"/>
        </w:rPr>
        <w:t>a podľa § 1 ods. 1 nariadenia vlády Slovenskej republiky č. 21/2013 Z. z., ktorou sa vykonávajú niektoré ustanovenia Obchodného zákonníka v znení neskorších predpisov.</w:t>
      </w:r>
    </w:p>
    <w:p w14:paraId="5105D509" w14:textId="52DAAF7A" w:rsidR="00AA4CD3" w:rsidRDefault="001706F8" w:rsidP="00AA4CD3">
      <w:pPr>
        <w:pStyle w:val="Odsekzoznamu"/>
        <w:numPr>
          <w:ilvl w:val="0"/>
          <w:numId w:val="25"/>
        </w:numPr>
        <w:ind w:left="567" w:hanging="567"/>
        <w:rPr>
          <w:szCs w:val="20"/>
        </w:rPr>
      </w:pPr>
      <w:r>
        <w:rPr>
          <w:szCs w:val="20"/>
        </w:rPr>
        <w:t>Uplatnenie a/alebo zaplatenie z</w:t>
      </w:r>
      <w:r w:rsidR="00AA4CD3">
        <w:rPr>
          <w:szCs w:val="20"/>
        </w:rPr>
        <w:t>mluvnej pokuty nie je dotknutý nárok Zmluvnej strany na náhradu škody v celom rozsahu a nezbavuje Zmluvnú stranu záväzku splniť si povinnosť podľa tejto Zmluvy.</w:t>
      </w:r>
    </w:p>
    <w:p w14:paraId="67CA97B4" w14:textId="77777777" w:rsidR="00AA4CD3" w:rsidRDefault="00AA4CD3" w:rsidP="00AA4CD3">
      <w:pPr>
        <w:rPr>
          <w:szCs w:val="20"/>
        </w:rPr>
      </w:pPr>
    </w:p>
    <w:p w14:paraId="622AC1A2" w14:textId="77777777" w:rsidR="00AA4CD3" w:rsidRPr="0084376C" w:rsidRDefault="00AA4CD3" w:rsidP="00AA4CD3">
      <w:pPr>
        <w:jc w:val="center"/>
        <w:rPr>
          <w:b/>
          <w:bCs/>
          <w:szCs w:val="20"/>
        </w:rPr>
      </w:pPr>
      <w:r w:rsidRPr="0084376C">
        <w:rPr>
          <w:b/>
          <w:bCs/>
          <w:szCs w:val="20"/>
        </w:rPr>
        <w:t>Článok X</w:t>
      </w:r>
      <w:r>
        <w:rPr>
          <w:b/>
          <w:bCs/>
          <w:szCs w:val="20"/>
        </w:rPr>
        <w:t>II</w:t>
      </w:r>
    </w:p>
    <w:p w14:paraId="1D535D9D" w14:textId="77777777" w:rsidR="00AA4CD3" w:rsidRPr="0084376C" w:rsidRDefault="00AA4CD3" w:rsidP="00AA4CD3">
      <w:pPr>
        <w:jc w:val="center"/>
        <w:rPr>
          <w:b/>
          <w:bCs/>
          <w:szCs w:val="20"/>
        </w:rPr>
      </w:pPr>
      <w:r w:rsidRPr="0084376C">
        <w:rPr>
          <w:b/>
          <w:bCs/>
          <w:szCs w:val="20"/>
        </w:rPr>
        <w:t>Zabezpečenie záväzkov</w:t>
      </w:r>
    </w:p>
    <w:p w14:paraId="223B09E2" w14:textId="52ACF556" w:rsidR="00AA4CD3" w:rsidRPr="0084376C" w:rsidRDefault="000C7052" w:rsidP="00AA4CD3">
      <w:pPr>
        <w:pStyle w:val="Odsekzoznamu"/>
        <w:numPr>
          <w:ilvl w:val="0"/>
          <w:numId w:val="36"/>
        </w:numPr>
        <w:ind w:left="567" w:hanging="567"/>
        <w:rPr>
          <w:szCs w:val="20"/>
        </w:rPr>
      </w:pPr>
      <w:r>
        <w:rPr>
          <w:szCs w:val="20"/>
        </w:rPr>
        <w:t>Zhotoviteľ</w:t>
      </w:r>
      <w:r w:rsidR="00AA4CD3" w:rsidRPr="0084376C">
        <w:rPr>
          <w:szCs w:val="20"/>
        </w:rPr>
        <w:t xml:space="preserve"> predložil pred uzatvorením tejto Zmluvy Objednávateľovi bankovú záruku v zmysle </w:t>
      </w:r>
      <w:proofErr w:type="spellStart"/>
      <w:r w:rsidR="00AA4CD3" w:rsidRPr="0084376C">
        <w:rPr>
          <w:szCs w:val="20"/>
        </w:rPr>
        <w:t>ust</w:t>
      </w:r>
      <w:proofErr w:type="spellEnd"/>
      <w:r w:rsidR="00AA4CD3" w:rsidRPr="0084376C">
        <w:rPr>
          <w:szCs w:val="20"/>
        </w:rPr>
        <w:t>. § 313 a </w:t>
      </w:r>
      <w:proofErr w:type="spellStart"/>
      <w:r w:rsidR="00AA4CD3" w:rsidRPr="0084376C">
        <w:rPr>
          <w:szCs w:val="20"/>
        </w:rPr>
        <w:t>nasl</w:t>
      </w:r>
      <w:proofErr w:type="spellEnd"/>
      <w:r w:rsidR="00AA4CD3" w:rsidRPr="0084376C">
        <w:rPr>
          <w:szCs w:val="20"/>
        </w:rPr>
        <w:t>. Obchodného zákonníka (ďalej len ako „</w:t>
      </w:r>
      <w:r w:rsidR="00AA4CD3" w:rsidRPr="0084376C">
        <w:rPr>
          <w:b/>
          <w:bCs/>
          <w:szCs w:val="20"/>
        </w:rPr>
        <w:t>Banková záruka</w:t>
      </w:r>
      <w:r w:rsidR="00AA4CD3" w:rsidRPr="0084376C">
        <w:rPr>
          <w:szCs w:val="20"/>
        </w:rPr>
        <w:t>“)</w:t>
      </w:r>
      <w:r w:rsidR="009D6D28">
        <w:rPr>
          <w:szCs w:val="20"/>
        </w:rPr>
        <w:t xml:space="preserve">. </w:t>
      </w:r>
      <w:r w:rsidR="00A57251">
        <w:rPr>
          <w:szCs w:val="20"/>
        </w:rPr>
        <w:t>O</w:t>
      </w:r>
      <w:r w:rsidR="00AA4CD3" w:rsidRPr="0084376C">
        <w:rPr>
          <w:szCs w:val="20"/>
        </w:rPr>
        <w:t>riginál</w:t>
      </w:r>
      <w:r w:rsidR="00A57251">
        <w:rPr>
          <w:szCs w:val="20"/>
        </w:rPr>
        <w:t xml:space="preserve"> bankovej záruky b</w:t>
      </w:r>
      <w:r w:rsidR="0057447E">
        <w:rPr>
          <w:szCs w:val="20"/>
        </w:rPr>
        <w:t>ol</w:t>
      </w:r>
      <w:r w:rsidR="00A57251">
        <w:rPr>
          <w:szCs w:val="20"/>
        </w:rPr>
        <w:t xml:space="preserve"> </w:t>
      </w:r>
      <w:r w:rsidR="002A44C9">
        <w:rPr>
          <w:szCs w:val="20"/>
        </w:rPr>
        <w:t>Z</w:t>
      </w:r>
      <w:r w:rsidR="0088260E">
        <w:rPr>
          <w:szCs w:val="20"/>
        </w:rPr>
        <w:t xml:space="preserve">hotoviteľovi vrátený </w:t>
      </w:r>
      <w:r w:rsidR="009F7442">
        <w:rPr>
          <w:szCs w:val="20"/>
        </w:rPr>
        <w:br/>
      </w:r>
      <w:r w:rsidR="0088260E">
        <w:rPr>
          <w:szCs w:val="20"/>
        </w:rPr>
        <w:t xml:space="preserve">po podpise </w:t>
      </w:r>
      <w:r w:rsidR="0057447E">
        <w:rPr>
          <w:szCs w:val="20"/>
        </w:rPr>
        <w:t xml:space="preserve">tejto </w:t>
      </w:r>
      <w:r w:rsidR="002A44C9">
        <w:rPr>
          <w:szCs w:val="20"/>
        </w:rPr>
        <w:t>Z</w:t>
      </w:r>
      <w:r w:rsidR="0088260E">
        <w:rPr>
          <w:szCs w:val="20"/>
        </w:rPr>
        <w:t>mluvy a kópia bankovej záruky</w:t>
      </w:r>
      <w:r w:rsidR="00620374">
        <w:rPr>
          <w:szCs w:val="20"/>
        </w:rPr>
        <w:t xml:space="preserve"> </w:t>
      </w:r>
      <w:r w:rsidR="00AA4CD3" w:rsidRPr="0084376C">
        <w:rPr>
          <w:szCs w:val="20"/>
        </w:rPr>
        <w:t xml:space="preserve">tvorí neoddeliteľnú </w:t>
      </w:r>
      <w:r w:rsidRPr="000C7052">
        <w:rPr>
          <w:b/>
          <w:bCs/>
          <w:szCs w:val="20"/>
        </w:rPr>
        <w:t>P</w:t>
      </w:r>
      <w:r w:rsidR="00AA4CD3" w:rsidRPr="000C7052">
        <w:rPr>
          <w:b/>
          <w:bCs/>
          <w:szCs w:val="20"/>
        </w:rPr>
        <w:t xml:space="preserve">rílohu č. </w:t>
      </w:r>
      <w:r w:rsidR="00F6747C">
        <w:rPr>
          <w:b/>
          <w:bCs/>
          <w:szCs w:val="20"/>
        </w:rPr>
        <w:t>3</w:t>
      </w:r>
      <w:r w:rsidR="00AA4CD3">
        <w:rPr>
          <w:szCs w:val="20"/>
        </w:rPr>
        <w:t xml:space="preserve"> </w:t>
      </w:r>
      <w:r w:rsidR="00AA4CD3" w:rsidRPr="0084376C">
        <w:rPr>
          <w:szCs w:val="20"/>
        </w:rPr>
        <w:t>tejto Zmluvy.</w:t>
      </w:r>
    </w:p>
    <w:p w14:paraId="4DF6DF45" w14:textId="504CBE88" w:rsidR="00AA4CD3" w:rsidRPr="0084376C" w:rsidRDefault="00AA4CD3" w:rsidP="00AA4CD3">
      <w:pPr>
        <w:pStyle w:val="Odsekzoznamu"/>
        <w:numPr>
          <w:ilvl w:val="0"/>
          <w:numId w:val="36"/>
        </w:numPr>
        <w:ind w:left="567" w:hanging="567"/>
        <w:rPr>
          <w:szCs w:val="20"/>
        </w:rPr>
      </w:pPr>
      <w:r w:rsidRPr="0084376C">
        <w:rPr>
          <w:szCs w:val="20"/>
        </w:rPr>
        <w:t xml:space="preserve">Obsahom Bankovej záruky je bezpodmienečné, neodvolateľné a časovo obmedzené vyhlásenie banky, </w:t>
      </w:r>
      <w:r w:rsidR="009F7442">
        <w:rPr>
          <w:szCs w:val="20"/>
        </w:rPr>
        <w:br/>
      </w:r>
      <w:r w:rsidRPr="0084376C">
        <w:rPr>
          <w:szCs w:val="20"/>
        </w:rPr>
        <w:t xml:space="preserve">že uspokojí na základe písomnej žiadosti Objednávateľa ako osobu oprávnenú z Bankovej záruky do výšky </w:t>
      </w:r>
      <w:r>
        <w:rPr>
          <w:szCs w:val="20"/>
        </w:rPr>
        <w:t>5.000</w:t>
      </w:r>
      <w:r w:rsidR="001706F8">
        <w:rPr>
          <w:szCs w:val="20"/>
        </w:rPr>
        <w:t xml:space="preserve"> (slovom: päťtisíc) eur</w:t>
      </w:r>
      <w:r>
        <w:rPr>
          <w:szCs w:val="20"/>
        </w:rPr>
        <w:t>,</w:t>
      </w:r>
      <w:r w:rsidRPr="0084376C">
        <w:rPr>
          <w:szCs w:val="20"/>
        </w:rPr>
        <w:t xml:space="preserve"> a to bez skúmania právnych vzťahov a bez výhrad.</w:t>
      </w:r>
    </w:p>
    <w:p w14:paraId="12E02E70" w14:textId="77777777" w:rsidR="00AA4CD3" w:rsidRPr="0084376C" w:rsidRDefault="00AA4CD3" w:rsidP="00AA4CD3">
      <w:pPr>
        <w:pStyle w:val="Odsekzoznamu"/>
        <w:numPr>
          <w:ilvl w:val="0"/>
          <w:numId w:val="36"/>
        </w:numPr>
        <w:ind w:left="567" w:hanging="567"/>
        <w:rPr>
          <w:szCs w:val="20"/>
        </w:rPr>
      </w:pPr>
      <w:r w:rsidRPr="0084376C">
        <w:rPr>
          <w:szCs w:val="20"/>
        </w:rPr>
        <w:t>Banková záruka neobsahuje žiadne ďalšie podmienky ako tie, ktoré sú bežné pri vydávaní obdobných bankových záruk.</w:t>
      </w:r>
    </w:p>
    <w:p w14:paraId="3D624665" w14:textId="106D1C26" w:rsidR="00AA4CD3" w:rsidRPr="0084376C" w:rsidRDefault="00AA4CD3" w:rsidP="00AA4CD3">
      <w:pPr>
        <w:pStyle w:val="Odsekzoznamu"/>
        <w:numPr>
          <w:ilvl w:val="0"/>
          <w:numId w:val="36"/>
        </w:numPr>
        <w:ind w:left="567" w:hanging="567"/>
        <w:rPr>
          <w:szCs w:val="20"/>
        </w:rPr>
      </w:pPr>
      <w:r w:rsidRPr="0084376C">
        <w:rPr>
          <w:szCs w:val="20"/>
        </w:rPr>
        <w:t xml:space="preserve">Banková záruka zabezpečuje splnenie ktorejkoľvek povinnosti </w:t>
      </w:r>
      <w:r w:rsidR="000C7052">
        <w:rPr>
          <w:szCs w:val="20"/>
        </w:rPr>
        <w:t>Zhotoviteľa</w:t>
      </w:r>
      <w:r w:rsidRPr="0084376C">
        <w:rPr>
          <w:szCs w:val="20"/>
        </w:rPr>
        <w:t xml:space="preserve"> vyplývajúcej z tejto Zmluvy a jej príloh. V prípade, ak si </w:t>
      </w:r>
      <w:r w:rsidR="000C7052">
        <w:rPr>
          <w:szCs w:val="20"/>
        </w:rPr>
        <w:t>Zhotoviteľ</w:t>
      </w:r>
      <w:r w:rsidRPr="0084376C">
        <w:rPr>
          <w:szCs w:val="20"/>
        </w:rPr>
        <w:t xml:space="preserve"> nesplní niektorú povinnosť vyplývajúcu z tejto Zmluvy a jej príloh, je Objednávateľ oprávnený uplatniť si plnenie z Bankovej záruky.</w:t>
      </w:r>
    </w:p>
    <w:p w14:paraId="7E336402" w14:textId="507D1C20" w:rsidR="00AA4CD3" w:rsidRPr="0084376C" w:rsidRDefault="00AA4CD3" w:rsidP="00AA4CD3">
      <w:pPr>
        <w:pStyle w:val="Odsekzoznamu"/>
        <w:numPr>
          <w:ilvl w:val="0"/>
          <w:numId w:val="36"/>
        </w:numPr>
        <w:ind w:left="567" w:hanging="567"/>
        <w:rPr>
          <w:szCs w:val="20"/>
        </w:rPr>
      </w:pPr>
      <w:r w:rsidRPr="0084376C">
        <w:rPr>
          <w:szCs w:val="20"/>
        </w:rPr>
        <w:t xml:space="preserve">Pre vylúčenie akýchkoľvek pochybnosti Banková záruka zabezpečuje rovnako povinnosti </w:t>
      </w:r>
      <w:r w:rsidR="000C7052">
        <w:rPr>
          <w:szCs w:val="20"/>
        </w:rPr>
        <w:t>Zhotoviteľa</w:t>
      </w:r>
      <w:r w:rsidRPr="0084376C">
        <w:rPr>
          <w:szCs w:val="20"/>
        </w:rPr>
        <w:t xml:space="preserve"> týkajúce sa zaplatenia Zmluvnej pokuty podľa tejto Zmluvy a náhrady škody v súvislosti s touto Zmluvou</w:t>
      </w:r>
      <w:r w:rsidR="000C7052">
        <w:rPr>
          <w:szCs w:val="20"/>
        </w:rPr>
        <w:t xml:space="preserve"> </w:t>
      </w:r>
      <w:r w:rsidRPr="0084376C">
        <w:rPr>
          <w:szCs w:val="20"/>
        </w:rPr>
        <w:t>vrátane sporných pohľadávok.</w:t>
      </w:r>
    </w:p>
    <w:p w14:paraId="1490A055" w14:textId="157B7052" w:rsidR="00AA4CD3" w:rsidRPr="0084376C" w:rsidRDefault="000C7052" w:rsidP="00AA4CD3">
      <w:pPr>
        <w:pStyle w:val="Odsekzoznamu"/>
        <w:numPr>
          <w:ilvl w:val="0"/>
          <w:numId w:val="36"/>
        </w:numPr>
        <w:ind w:left="567" w:hanging="567"/>
        <w:rPr>
          <w:szCs w:val="20"/>
        </w:rPr>
      </w:pPr>
      <w:r>
        <w:rPr>
          <w:szCs w:val="20"/>
        </w:rPr>
        <w:t>Zhotoviteľ</w:t>
      </w:r>
      <w:r w:rsidR="00AA4CD3" w:rsidRPr="0084376C">
        <w:rPr>
          <w:szCs w:val="20"/>
        </w:rPr>
        <w:t xml:space="preserve"> zabezpečí, aby Banková záruka bola platná počas celého trvania tejto Zmluvy a aspoň </w:t>
      </w:r>
      <w:r w:rsidR="00ED7D2A">
        <w:rPr>
          <w:szCs w:val="20"/>
        </w:rPr>
        <w:t>dva</w:t>
      </w:r>
      <w:r w:rsidR="00AA4CD3" w:rsidRPr="0084376C">
        <w:rPr>
          <w:szCs w:val="20"/>
        </w:rPr>
        <w:t xml:space="preserve"> mesiac</w:t>
      </w:r>
      <w:r w:rsidR="00ED7D2A">
        <w:rPr>
          <w:szCs w:val="20"/>
        </w:rPr>
        <w:t>e</w:t>
      </w:r>
      <w:r w:rsidR="00AA4CD3" w:rsidRPr="0084376C">
        <w:rPr>
          <w:szCs w:val="20"/>
        </w:rPr>
        <w:t xml:space="preserve"> po zániku záväzkov </w:t>
      </w:r>
      <w:r>
        <w:rPr>
          <w:szCs w:val="20"/>
        </w:rPr>
        <w:t>Zhotoviteľa</w:t>
      </w:r>
      <w:r w:rsidRPr="0084376C">
        <w:rPr>
          <w:szCs w:val="20"/>
        </w:rPr>
        <w:t xml:space="preserve"> </w:t>
      </w:r>
      <w:r w:rsidR="00AA4CD3" w:rsidRPr="0084376C">
        <w:rPr>
          <w:szCs w:val="20"/>
        </w:rPr>
        <w:t>podľa tejto Zmluvy (ďalej len ako „</w:t>
      </w:r>
      <w:r w:rsidR="00AA4CD3" w:rsidRPr="0084376C">
        <w:rPr>
          <w:b/>
          <w:bCs/>
          <w:szCs w:val="20"/>
        </w:rPr>
        <w:t>Trvanie Bankovej záruky</w:t>
      </w:r>
      <w:r w:rsidR="00AA4CD3" w:rsidRPr="0084376C">
        <w:rPr>
          <w:szCs w:val="20"/>
        </w:rPr>
        <w:t>). Po dobu Trvania Bankovej záruky nesmie byť Banková záruka odvolateľná bez písomného súhlasu Objednávateľa a práva z nej musia byť prevoditeľné na tretiu osobu spolu so zabezpečovanou pohľadávkou alebo jej časťou.</w:t>
      </w:r>
    </w:p>
    <w:p w14:paraId="0B639D3F" w14:textId="745BB5D9" w:rsidR="00AA4CD3" w:rsidRPr="007C074F" w:rsidRDefault="00AA4CD3" w:rsidP="00AA4CD3">
      <w:pPr>
        <w:pStyle w:val="Odsekzoznamu"/>
        <w:numPr>
          <w:ilvl w:val="0"/>
          <w:numId w:val="36"/>
        </w:numPr>
        <w:ind w:left="567" w:hanging="567"/>
        <w:rPr>
          <w:szCs w:val="20"/>
        </w:rPr>
      </w:pPr>
      <w:r w:rsidRPr="0084376C">
        <w:rPr>
          <w:szCs w:val="20"/>
        </w:rPr>
        <w:t xml:space="preserve">V prípade, ak Objednávateľ uspokojí svoju pohľadávku z Bankovej záruky je povinný túto skutočnosť oznámiť </w:t>
      </w:r>
      <w:r w:rsidR="000C7052">
        <w:rPr>
          <w:szCs w:val="20"/>
        </w:rPr>
        <w:t>Zhotoviteľovi</w:t>
      </w:r>
      <w:r w:rsidRPr="0084376C">
        <w:rPr>
          <w:szCs w:val="20"/>
        </w:rPr>
        <w:t>, ktorý je povinný bez zbytočného odkladu, najneskôr do 10 (</w:t>
      </w:r>
      <w:r w:rsidR="000C7052">
        <w:rPr>
          <w:szCs w:val="20"/>
        </w:rPr>
        <w:t xml:space="preserve">slovom: </w:t>
      </w:r>
      <w:r w:rsidRPr="0084376C">
        <w:rPr>
          <w:szCs w:val="20"/>
        </w:rPr>
        <w:t xml:space="preserve">desiatich) dní odo dňa doručenia oznámenia, zabezpečiť doplnenie Bankovej záruky do výšky podľa </w:t>
      </w:r>
      <w:r w:rsidRPr="00965099">
        <w:rPr>
          <w:szCs w:val="20"/>
        </w:rPr>
        <w:t>čl. XII ods. 2</w:t>
      </w:r>
      <w:r w:rsidRPr="0084376C">
        <w:rPr>
          <w:szCs w:val="20"/>
        </w:rPr>
        <w:t xml:space="preserve"> tejto Zmluvy a na celú dobu Trvania Bankovej záruky. Splnenie</w:t>
      </w:r>
      <w:r>
        <w:rPr>
          <w:szCs w:val="20"/>
        </w:rPr>
        <w:t xml:space="preserve"> tejto </w:t>
      </w:r>
      <w:r w:rsidRPr="0084376C">
        <w:rPr>
          <w:szCs w:val="20"/>
        </w:rPr>
        <w:t xml:space="preserve">povinnosti preukáže </w:t>
      </w:r>
      <w:r w:rsidR="000C7052">
        <w:rPr>
          <w:szCs w:val="20"/>
        </w:rPr>
        <w:t>Zhotoviteľ</w:t>
      </w:r>
      <w:r w:rsidR="000C7052" w:rsidRPr="0084376C">
        <w:rPr>
          <w:szCs w:val="20"/>
        </w:rPr>
        <w:t xml:space="preserve"> </w:t>
      </w:r>
      <w:r w:rsidRPr="0084376C">
        <w:rPr>
          <w:szCs w:val="20"/>
        </w:rPr>
        <w:t>predložením úradne osvedčenej kópie potvrdenia o doplnení Bankovej záruky vydaného bankou.</w:t>
      </w:r>
      <w:r w:rsidRPr="0084376C">
        <w:rPr>
          <w:rFonts w:cstheme="minorHAnsi"/>
          <w:szCs w:val="20"/>
        </w:rPr>
        <w:t xml:space="preserve"> </w:t>
      </w:r>
    </w:p>
    <w:p w14:paraId="58AF90BD" w14:textId="59C4FF27" w:rsidR="007C074F" w:rsidRDefault="007C074F" w:rsidP="00CB2A65">
      <w:pPr>
        <w:pStyle w:val="Odsekzoznamu"/>
        <w:numPr>
          <w:ilvl w:val="0"/>
          <w:numId w:val="36"/>
        </w:numPr>
        <w:spacing w:line="240" w:lineRule="exact"/>
        <w:ind w:left="567" w:hanging="567"/>
        <w:rPr>
          <w:szCs w:val="20"/>
        </w:rPr>
      </w:pPr>
      <w:r>
        <w:rPr>
          <w:szCs w:val="20"/>
        </w:rPr>
        <w:t>Zhotoviteľ je oprávnený nahradiť Bankovú záruku finančnou zábezpekou (ďalej len ako „</w:t>
      </w:r>
      <w:r w:rsidRPr="005E3994">
        <w:rPr>
          <w:b/>
          <w:bCs/>
          <w:szCs w:val="20"/>
        </w:rPr>
        <w:t>zábezpeka</w:t>
      </w:r>
      <w:r>
        <w:rPr>
          <w:szCs w:val="20"/>
        </w:rPr>
        <w:t xml:space="preserve">“), ktorú vo výške Bankovej záruky zloží </w:t>
      </w:r>
      <w:r w:rsidR="00541B31">
        <w:rPr>
          <w:szCs w:val="20"/>
        </w:rPr>
        <w:t>pred podpisom</w:t>
      </w:r>
      <w:r w:rsidR="0017392C">
        <w:rPr>
          <w:szCs w:val="20"/>
        </w:rPr>
        <w:t xml:space="preserve"> tejto </w:t>
      </w:r>
      <w:r>
        <w:rPr>
          <w:szCs w:val="20"/>
        </w:rPr>
        <w:t xml:space="preserve">zmluvy na depozitný účet Objednávateľa číslo: </w:t>
      </w:r>
      <w:r w:rsidR="00977E5C">
        <w:rPr>
          <w:szCs w:val="20"/>
        </w:rPr>
        <w:br/>
      </w:r>
      <w:r>
        <w:rPr>
          <w:szCs w:val="20"/>
        </w:rPr>
        <w:t>SK72 7500 0000 0000 2582 4903.</w:t>
      </w:r>
    </w:p>
    <w:p w14:paraId="625087E3" w14:textId="77777777" w:rsidR="007C074F" w:rsidRDefault="007C074F" w:rsidP="007C074F">
      <w:pPr>
        <w:pStyle w:val="Odsekzoznamu"/>
        <w:numPr>
          <w:ilvl w:val="0"/>
          <w:numId w:val="36"/>
        </w:numPr>
        <w:spacing w:line="276" w:lineRule="auto"/>
        <w:ind w:left="567" w:hanging="567"/>
        <w:rPr>
          <w:szCs w:val="20"/>
        </w:rPr>
      </w:pPr>
      <w:r>
        <w:rPr>
          <w:szCs w:val="20"/>
        </w:rPr>
        <w:t>Všetky ustanovenia Bankovej záruky, najmä podmienky jej čerpania, uspokojenia sa z Bankovej záruky, doplnenia Bankovej záruky a trvania Bankovej záruky, sa primerane aplikujú aj na zábezpeku.</w:t>
      </w:r>
    </w:p>
    <w:p w14:paraId="4679F884" w14:textId="77777777" w:rsidR="007C074F" w:rsidRPr="0084376C" w:rsidRDefault="007C074F" w:rsidP="007C074F">
      <w:pPr>
        <w:pStyle w:val="Odsekzoznamu"/>
        <w:numPr>
          <w:ilvl w:val="0"/>
          <w:numId w:val="36"/>
        </w:numPr>
        <w:spacing w:line="276" w:lineRule="auto"/>
        <w:ind w:left="567" w:hanging="567"/>
        <w:rPr>
          <w:szCs w:val="20"/>
        </w:rPr>
      </w:pPr>
      <w:r>
        <w:rPr>
          <w:szCs w:val="20"/>
        </w:rPr>
        <w:t xml:space="preserve">Objednávateľ je povinný vrátiť nevyčerpanú časť Zábezpeky do 10 (slovom: desiatich) pracovných dní po dni uplynutia lehoty podľa článku XII ods. 6 tejto Zmluvy na bankový účet zhotoviteľa. Zmenu účtu je Zhotoviteľ povinný písomne oznámiť Objednávateľovi aspoň 5 (slovom: päť) pracovných dní pred uplynutím lehoty podľa </w:t>
      </w:r>
      <w:r>
        <w:rPr>
          <w:szCs w:val="20"/>
        </w:rPr>
        <w:lastRenderedPageBreak/>
        <w:t>článku XII ods. 6 tejto Zmluvy, v opačnom prípade sa Objednávateľ nedostane do omeškania s plnením povinností podľa predchádzajúcej vety.</w:t>
      </w:r>
    </w:p>
    <w:p w14:paraId="503FACC1" w14:textId="7FAA51DB" w:rsidR="007C074F" w:rsidRPr="0084376C" w:rsidRDefault="007C074F" w:rsidP="001B4C96">
      <w:pPr>
        <w:pStyle w:val="Odsekzoznamu"/>
        <w:numPr>
          <w:ilvl w:val="0"/>
          <w:numId w:val="0"/>
        </w:numPr>
        <w:spacing w:line="276" w:lineRule="auto"/>
        <w:ind w:left="567"/>
        <w:rPr>
          <w:szCs w:val="20"/>
        </w:rPr>
      </w:pPr>
    </w:p>
    <w:p w14:paraId="30A27976" w14:textId="77777777" w:rsidR="00AA4CD3" w:rsidRDefault="00AA4CD3" w:rsidP="00AA4CD3">
      <w:pPr>
        <w:jc w:val="center"/>
        <w:rPr>
          <w:b/>
          <w:bCs/>
          <w:szCs w:val="20"/>
        </w:rPr>
      </w:pPr>
    </w:p>
    <w:p w14:paraId="641A6128" w14:textId="77777777" w:rsidR="00AA4CD3" w:rsidRDefault="00AA4CD3" w:rsidP="00AA4CD3">
      <w:pPr>
        <w:jc w:val="center"/>
        <w:rPr>
          <w:b/>
          <w:bCs/>
          <w:szCs w:val="20"/>
        </w:rPr>
      </w:pPr>
      <w:r>
        <w:rPr>
          <w:b/>
          <w:bCs/>
          <w:szCs w:val="20"/>
        </w:rPr>
        <w:t>Článok XIII</w:t>
      </w:r>
    </w:p>
    <w:p w14:paraId="630E2BB2" w14:textId="7031D5B4" w:rsidR="00AA4CD3" w:rsidRDefault="00AA4CD3" w:rsidP="00AA4CD3">
      <w:pPr>
        <w:jc w:val="center"/>
        <w:rPr>
          <w:b/>
          <w:bCs/>
        </w:rPr>
      </w:pPr>
      <w:r>
        <w:rPr>
          <w:b/>
          <w:bCs/>
        </w:rPr>
        <w:t>Využitie subdodávateľov</w:t>
      </w:r>
      <w:r w:rsidR="00F37C1C">
        <w:rPr>
          <w:b/>
          <w:bCs/>
        </w:rPr>
        <w:t xml:space="preserve"> a osôb zodpovedných za </w:t>
      </w:r>
      <w:r w:rsidR="000D0850">
        <w:rPr>
          <w:b/>
          <w:bCs/>
        </w:rPr>
        <w:t xml:space="preserve">vykonanie Diela podľa </w:t>
      </w:r>
      <w:r w:rsidR="00F37C1C">
        <w:rPr>
          <w:b/>
          <w:bCs/>
        </w:rPr>
        <w:t>tejto Zmluvy</w:t>
      </w:r>
    </w:p>
    <w:p w14:paraId="2C82BAE2" w14:textId="77777777" w:rsidR="00AA4CD3" w:rsidRDefault="00AA4CD3" w:rsidP="00AA4CD3">
      <w:pPr>
        <w:pStyle w:val="Odsekzoznamu"/>
        <w:numPr>
          <w:ilvl w:val="0"/>
          <w:numId w:val="35"/>
        </w:numPr>
        <w:ind w:left="567" w:hanging="567"/>
      </w:pPr>
      <w:r>
        <w:t>Zhotoviteľ je oprávnený plniť povinnosti podľa tejto Zmluvy aj prostredníctvom svojich subdodávateľov.</w:t>
      </w:r>
    </w:p>
    <w:p w14:paraId="2E483AE2" w14:textId="1853F4AB" w:rsidR="00AA4CD3" w:rsidRDefault="00AA4CD3" w:rsidP="00AA4CD3">
      <w:pPr>
        <w:pStyle w:val="Odsekzoznamu"/>
        <w:numPr>
          <w:ilvl w:val="0"/>
          <w:numId w:val="35"/>
        </w:numPr>
        <w:ind w:left="567" w:hanging="567"/>
      </w:pPr>
      <w:r w:rsidRPr="004A4849">
        <w:t xml:space="preserve">Zhotoviteľ garantuje spôsobilosť subdodávateľov pre </w:t>
      </w:r>
      <w:r w:rsidR="000C7052">
        <w:t>vykonanie</w:t>
      </w:r>
      <w:r w:rsidRPr="004A4849">
        <w:t xml:space="preserve"> </w:t>
      </w:r>
      <w:r>
        <w:t>D</w:t>
      </w:r>
      <w:r w:rsidRPr="004A4849">
        <w:t>iela.</w:t>
      </w:r>
    </w:p>
    <w:p w14:paraId="2407AE38" w14:textId="2E09AAD8" w:rsidR="00AA4CD3" w:rsidRPr="004A4849" w:rsidRDefault="00AA4CD3" w:rsidP="00AA4CD3">
      <w:pPr>
        <w:pStyle w:val="Odsekzoznamu"/>
        <w:numPr>
          <w:ilvl w:val="0"/>
          <w:numId w:val="35"/>
        </w:numPr>
        <w:ind w:left="567" w:hanging="567"/>
        <w:contextualSpacing w:val="0"/>
      </w:pPr>
      <w:r w:rsidRPr="004A4849">
        <w:t xml:space="preserve">Zhotoviteľ zodpovedá za celé a riadne </w:t>
      </w:r>
      <w:r w:rsidR="000C7052">
        <w:t>vykonanie</w:t>
      </w:r>
      <w:r w:rsidRPr="004A4849">
        <w:t xml:space="preserve"> </w:t>
      </w:r>
      <w:r>
        <w:t>D</w:t>
      </w:r>
      <w:r w:rsidRPr="004A4849">
        <w:t xml:space="preserve">iela počas celého trvania </w:t>
      </w:r>
      <w:r w:rsidR="000C7052">
        <w:t xml:space="preserve">tejto Zmluvy </w:t>
      </w:r>
      <w:r w:rsidRPr="004A4849">
        <w:t xml:space="preserve">a to bez ohľadu na to, či </w:t>
      </w:r>
      <w:r>
        <w:t>Z</w:t>
      </w:r>
      <w:r w:rsidRPr="004A4849">
        <w:t xml:space="preserve">hotoviteľ </w:t>
      </w:r>
      <w:r w:rsidR="009D5919">
        <w:t xml:space="preserve">vykonal Dielo prostredníctvom </w:t>
      </w:r>
      <w:r w:rsidRPr="004A4849">
        <w:t xml:space="preserve">subdodávateľov. Objednávateľ nenesie akúkoľvek zodpovednosť voči subdodávateľom </w:t>
      </w:r>
      <w:r>
        <w:t>Z</w:t>
      </w:r>
      <w:r w:rsidRPr="004A4849">
        <w:t>hotoviteľa.</w:t>
      </w:r>
    </w:p>
    <w:p w14:paraId="114A3173" w14:textId="530C8215" w:rsidR="009D5919" w:rsidRDefault="009D5919" w:rsidP="009D5919">
      <w:pPr>
        <w:pStyle w:val="Odsekzoznamu"/>
        <w:numPr>
          <w:ilvl w:val="0"/>
          <w:numId w:val="35"/>
        </w:numPr>
        <w:ind w:left="567" w:hanging="567"/>
      </w:pPr>
      <w:r w:rsidRPr="004A1034">
        <w:t xml:space="preserve">Zhotoviteľ vyhlasuje, že Príloha č. </w:t>
      </w:r>
      <w:r w:rsidR="00F6747C">
        <w:t>4</w:t>
      </w:r>
      <w:r w:rsidRPr="004A1034">
        <w:t xml:space="preserve"> </w:t>
      </w:r>
      <w:r>
        <w:t>Z</w:t>
      </w:r>
      <w:r w:rsidRPr="004A1034">
        <w:t>mluvy obsahuje aktuálne a úplné údaje v zmysle ustanovenia</w:t>
      </w:r>
      <w:r w:rsidRPr="004A1034">
        <w:br/>
        <w:t xml:space="preserve">§ 41 ods. 3, 4 a 6 zákona o verejnom obstarávaní v čase uzavretia </w:t>
      </w:r>
      <w:r>
        <w:t>Z</w:t>
      </w:r>
      <w:r w:rsidRPr="004A1034">
        <w:t>mluvy. Údaje v zmysle § 41 ods. 3 zákona o verejnom obstarávaní sú údaje o všetkých známych subdodávateľoch v rozsahu obchodné meno/názov, sídlo/miesto podnikania, IČO a údaje o osobe oprávnenej konať za subdodávateľa v rozsahu meno a priezvisko, adresa pobytu, dátum narodenia (ďalej len „</w:t>
      </w:r>
      <w:r w:rsidRPr="008703B3">
        <w:rPr>
          <w:b/>
          <w:bCs/>
        </w:rPr>
        <w:t>údaje</w:t>
      </w:r>
      <w:r w:rsidRPr="001A3334">
        <w:t xml:space="preserve">“). </w:t>
      </w:r>
    </w:p>
    <w:p w14:paraId="4DA1A983" w14:textId="08919892" w:rsidR="009D5919" w:rsidRDefault="009D5919" w:rsidP="009D5919">
      <w:pPr>
        <w:pStyle w:val="Odsekzoznamu"/>
        <w:numPr>
          <w:ilvl w:val="0"/>
          <w:numId w:val="35"/>
        </w:numPr>
        <w:ind w:left="567" w:hanging="567"/>
        <w:contextualSpacing w:val="0"/>
      </w:pPr>
      <w:r w:rsidRPr="004A4849">
        <w:t xml:space="preserve">Počas trvania </w:t>
      </w:r>
      <w:r>
        <w:t>Z</w:t>
      </w:r>
      <w:r w:rsidRPr="004A4849">
        <w:t xml:space="preserve">mluvy je </w:t>
      </w:r>
      <w:r>
        <w:t>Z</w:t>
      </w:r>
      <w:r w:rsidRPr="004A4849">
        <w:t xml:space="preserve">hotoviteľ oprávnený zmeniť subdodávateľa </w:t>
      </w:r>
      <w:r w:rsidRPr="006A1DE9">
        <w:rPr>
          <w:szCs w:val="20"/>
        </w:rPr>
        <w:t xml:space="preserve">uvedeného v neoddeliteľnej Prílohe č. </w:t>
      </w:r>
      <w:r w:rsidR="00F6747C">
        <w:rPr>
          <w:szCs w:val="20"/>
        </w:rPr>
        <w:t>4</w:t>
      </w:r>
      <w:r w:rsidRPr="006A1DE9">
        <w:rPr>
          <w:szCs w:val="20"/>
        </w:rPr>
        <w:t xml:space="preserve"> k tejto Zmluve výlučne na základe udeleného súhlasu Objednávateľa</w:t>
      </w:r>
      <w:r w:rsidRPr="00282D02">
        <w:rPr>
          <w:szCs w:val="21"/>
        </w:rPr>
        <w:t xml:space="preserve">. </w:t>
      </w:r>
      <w:r w:rsidRPr="00B5297F">
        <w:rPr>
          <w:szCs w:val="20"/>
        </w:rPr>
        <w:t>Nový subdodávateľ musí spĺňať povinnosť zápisu v registri partnerov verejného sektora podľa zákona o registri partne</w:t>
      </w:r>
      <w:r w:rsidRPr="000B5AE2">
        <w:rPr>
          <w:szCs w:val="20"/>
        </w:rPr>
        <w:t>rov verejného sektora</w:t>
      </w:r>
      <w:r w:rsidRPr="004A1034">
        <w:t>, v prípade, ak mu takáto povinnosť zo zákona</w:t>
      </w:r>
      <w:r>
        <w:t xml:space="preserve"> </w:t>
      </w:r>
      <w:r w:rsidRPr="004A1034">
        <w:t>o registri partnerov verejného sektora vyplýva.</w:t>
      </w:r>
    </w:p>
    <w:p w14:paraId="2A33A99B" w14:textId="1AFE6033" w:rsidR="009D5919" w:rsidRPr="009D5919" w:rsidRDefault="00AA4CD3" w:rsidP="00AA4CD3">
      <w:pPr>
        <w:pStyle w:val="Odsekzoznamu"/>
        <w:numPr>
          <w:ilvl w:val="0"/>
          <w:numId w:val="35"/>
        </w:numPr>
        <w:ind w:left="567" w:hanging="567"/>
        <w:contextualSpacing w:val="0"/>
      </w:pPr>
      <w:r w:rsidRPr="00150257">
        <w:rPr>
          <w:szCs w:val="20"/>
        </w:rPr>
        <w:t xml:space="preserve">V prípade, ak Objednávateľ do 7 pracovných dní odo dňa, v ktorom mu Zhotoviteľ poskytne všetky údaje </w:t>
      </w:r>
      <w:r>
        <w:rPr>
          <w:szCs w:val="20"/>
        </w:rPr>
        <w:br/>
      </w:r>
      <w:r w:rsidRPr="00150257">
        <w:rPr>
          <w:szCs w:val="20"/>
        </w:rPr>
        <w:t>o navrhovanom novom subdodávateľovi písomne neoznámi, či schvaľuje alebo zamieta návrh nového subdodávateľa, platí, že nového subdodávateľa schválil.</w:t>
      </w:r>
    </w:p>
    <w:p w14:paraId="5E12FC8D" w14:textId="64123978" w:rsidR="00AA4CD3" w:rsidRPr="004A1034" w:rsidRDefault="00AA4CD3" w:rsidP="00AA4CD3">
      <w:pPr>
        <w:pStyle w:val="Odsekzoznamu"/>
        <w:numPr>
          <w:ilvl w:val="0"/>
          <w:numId w:val="35"/>
        </w:numPr>
        <w:ind w:left="567" w:hanging="567"/>
        <w:contextualSpacing w:val="0"/>
      </w:pPr>
      <w:r w:rsidRPr="00150257">
        <w:rPr>
          <w:szCs w:val="20"/>
        </w:rPr>
        <w:t xml:space="preserve">Objednávateľ nie je oprávnený subdodávateľa odmietnuť bezdôvodne. </w:t>
      </w:r>
      <w:r w:rsidRPr="004A1034">
        <w:t xml:space="preserve">Objednávateľ má právo </w:t>
      </w:r>
      <w:r>
        <w:t xml:space="preserve">zamietnuť návrh nového subdodávateľa </w:t>
      </w:r>
      <w:r w:rsidRPr="004A1034">
        <w:t xml:space="preserve">a požiadať </w:t>
      </w:r>
      <w:r>
        <w:t>Z</w:t>
      </w:r>
      <w:r w:rsidRPr="004A1034">
        <w:t>hotoviteľa o určenie iného subdodávateľa, ak má na to závažné dôvody (napr. ak nový subdodávateľ nie je zapísaný v registri partnerov verejného sektora podľa zákona o registri partnerov verejného sektora, v prípade, ak mu takáto povinnosť zo zákona o registri partnerov verejného sektora vyplýva, neoprávnené uskutočňovanie stavebných prác, ktoré sú predmetom diela, nekvalitné plnenie realizované konkrétnym subdodávateľom na predchádzajúcich zákazkách, nesplnenie podmienok pre zmenu subdodávateľa atď.).</w:t>
      </w:r>
    </w:p>
    <w:p w14:paraId="6718DCEC" w14:textId="53FAA7B6" w:rsidR="00AA4CD3" w:rsidRPr="001A3334" w:rsidRDefault="00AA4CD3" w:rsidP="00AA4CD3">
      <w:pPr>
        <w:pStyle w:val="Odsekzoznamu"/>
        <w:numPr>
          <w:ilvl w:val="0"/>
          <w:numId w:val="35"/>
        </w:numPr>
        <w:ind w:left="567" w:hanging="567"/>
        <w:contextualSpacing w:val="0"/>
      </w:pPr>
      <w:r w:rsidRPr="001A3334">
        <w:t xml:space="preserve">Zmenu údajov akéhokoľvek subdodávateľa je </w:t>
      </w:r>
      <w:r>
        <w:t>Z</w:t>
      </w:r>
      <w:r w:rsidRPr="001A3334">
        <w:t xml:space="preserve">hotoviteľ povinný bezodkladne písomne oznámiť </w:t>
      </w:r>
      <w:r>
        <w:t>O</w:t>
      </w:r>
      <w:r w:rsidRPr="001A3334">
        <w:t xml:space="preserve">bjednávateľovi, pričom </w:t>
      </w:r>
      <w:r>
        <w:t>Z</w:t>
      </w:r>
      <w:r w:rsidRPr="001A3334">
        <w:t>mluvné strany sa výslovne dohodli, že na zmenu údajov nie je potrebné uzatvoriť dodatok k</w:t>
      </w:r>
      <w:r w:rsidR="001B441B">
        <w:t xml:space="preserve"> tejto </w:t>
      </w:r>
      <w:r>
        <w:t>Z</w:t>
      </w:r>
      <w:r w:rsidRPr="001A3334">
        <w:t>mluve.</w:t>
      </w:r>
      <w:r>
        <w:t xml:space="preserve"> </w:t>
      </w:r>
    </w:p>
    <w:p w14:paraId="4BC719E5" w14:textId="11C35C02" w:rsidR="00832BE1" w:rsidRPr="00901E3E" w:rsidRDefault="00AA4CD3" w:rsidP="00AA4CD3">
      <w:pPr>
        <w:pStyle w:val="Odsekzoznamu"/>
        <w:numPr>
          <w:ilvl w:val="0"/>
          <w:numId w:val="35"/>
        </w:numPr>
        <w:ind w:left="567" w:hanging="567"/>
        <w:contextualSpacing w:val="0"/>
      </w:pPr>
      <w:r w:rsidRPr="001A3334">
        <w:t xml:space="preserve">V prípade, ak </w:t>
      </w:r>
      <w:r>
        <w:t>Z</w:t>
      </w:r>
      <w:r w:rsidRPr="001A3334">
        <w:t xml:space="preserve">hotoviteľ preukazoval splnenie podmienok účasti podľa § 34 ods. 1 písm. g) zákona </w:t>
      </w:r>
      <w:r w:rsidR="009D5919">
        <w:t xml:space="preserve">o verejnom obstarávaní </w:t>
      </w:r>
      <w:r w:rsidRPr="005A272A">
        <w:t xml:space="preserve">inou </w:t>
      </w:r>
      <w:r w:rsidRPr="00901E3E">
        <w:t xml:space="preserve">osobou, je povinný </w:t>
      </w:r>
      <w:r w:rsidR="009D5919" w:rsidRPr="00901E3E">
        <w:t xml:space="preserve">vykonanie </w:t>
      </w:r>
      <w:r w:rsidRPr="00901E3E">
        <w:t>diela zabezpečiť</w:t>
      </w:r>
      <w:r w:rsidR="009D5919" w:rsidRPr="00901E3E">
        <w:t xml:space="preserve"> osobou</w:t>
      </w:r>
      <w:r w:rsidR="00832BE1" w:rsidRPr="00901E3E">
        <w:t>, ktorou splnenie podmienok preukazoval.</w:t>
      </w:r>
    </w:p>
    <w:p w14:paraId="2A32B433" w14:textId="77777777" w:rsidR="004F08E2" w:rsidRPr="00901E3E" w:rsidRDefault="004F08E2" w:rsidP="004F08E2">
      <w:pPr>
        <w:pStyle w:val="Odsekzoznamu"/>
        <w:numPr>
          <w:ilvl w:val="0"/>
          <w:numId w:val="35"/>
        </w:numPr>
        <w:ind w:left="567" w:hanging="567"/>
      </w:pPr>
      <w:r w:rsidRPr="00901E3E">
        <w:t xml:space="preserve">Zhotoviteľ sa zaväzuje vykonávať Dielo osobami, ktorými preukazoval splnenie podmienky účasti </w:t>
      </w:r>
      <w:r w:rsidRPr="00901E3E">
        <w:br/>
        <w:t>v zmysle § 34 ods. 1 písm. g) zákona o verejnom obstarávaní.</w:t>
      </w:r>
    </w:p>
    <w:p w14:paraId="45A01AD8" w14:textId="10AED17B" w:rsidR="004F08E2" w:rsidRPr="005A272A" w:rsidRDefault="005A272A" w:rsidP="00AA4CD3">
      <w:pPr>
        <w:pStyle w:val="Odsekzoznamu"/>
        <w:numPr>
          <w:ilvl w:val="0"/>
          <w:numId w:val="35"/>
        </w:numPr>
        <w:ind w:left="567" w:hanging="567"/>
        <w:contextualSpacing w:val="0"/>
      </w:pPr>
      <w:r w:rsidRPr="005A272A">
        <w:t>Zhotoviteľ nesmie meniť osoby zodpovedné za vykonanie Diela bez predchádzajúceho písomného súhlasu Objednávateľa. V opačnom prípade je Objednávateľ oprávnený odstúpiť od tejto Zmluvy.</w:t>
      </w:r>
    </w:p>
    <w:p w14:paraId="1DA70319" w14:textId="3CC7A238" w:rsidR="005A272A" w:rsidRDefault="00901E3E" w:rsidP="00AA4CD3">
      <w:pPr>
        <w:pStyle w:val="Odsekzoznamu"/>
        <w:numPr>
          <w:ilvl w:val="0"/>
          <w:numId w:val="35"/>
        </w:numPr>
        <w:ind w:left="567" w:hanging="567"/>
        <w:contextualSpacing w:val="0"/>
      </w:pPr>
      <w:r w:rsidRPr="00901E3E">
        <w:t>Ak</w:t>
      </w:r>
      <w:r w:rsidRPr="00302EDA">
        <w:rPr>
          <w:rFonts w:ascii="Times New Roman" w:hAnsi="Times New Roman"/>
        </w:rPr>
        <w:t xml:space="preserve"> </w:t>
      </w:r>
      <w:r w:rsidRPr="00901E3E">
        <w:t>je potrebné osobu zodpovednú za plnenie</w:t>
      </w:r>
      <w:r>
        <w:t xml:space="preserve"> tejto Z</w:t>
      </w:r>
      <w:r w:rsidRPr="00901E3E">
        <w:t xml:space="preserve">mluvy nahradiť, nová osoba musí spĺňať všetky požiadavky, ktoré boli na danú pozíciu stanovené vo verejnom obstarávaní. Túto skutočnosť musí preukázať </w:t>
      </w:r>
      <w:r>
        <w:t>Z</w:t>
      </w:r>
      <w:r w:rsidRPr="00901E3E">
        <w:t xml:space="preserve">hotoviteľ. Ak </w:t>
      </w:r>
      <w:r>
        <w:t>Z</w:t>
      </w:r>
      <w:r w:rsidRPr="00901E3E">
        <w:t xml:space="preserve">hotoviteľ nie je schopný zabezpečiť takúto osobu, </w:t>
      </w:r>
      <w:r>
        <w:t>O</w:t>
      </w:r>
      <w:r w:rsidRPr="00901E3E">
        <w:t xml:space="preserve">bjednávateľ je oprávnený od </w:t>
      </w:r>
      <w:r>
        <w:t>tejto Z</w:t>
      </w:r>
      <w:r w:rsidRPr="00901E3E">
        <w:t>mluvy odstúpiť</w:t>
      </w:r>
      <w:r>
        <w:t>.</w:t>
      </w:r>
    </w:p>
    <w:p w14:paraId="0C7A72C0" w14:textId="130AD19E" w:rsidR="00300CEE" w:rsidRDefault="00300CEE" w:rsidP="008B2E20">
      <w:pPr>
        <w:widowControl w:val="0"/>
        <w:numPr>
          <w:ilvl w:val="0"/>
          <w:numId w:val="35"/>
        </w:numPr>
        <w:suppressAutoHyphens/>
        <w:ind w:left="567" w:hanging="567"/>
      </w:pPr>
      <w:r w:rsidRPr="00300CEE">
        <w:t xml:space="preserve">Nahradenie osoby zodpovednej </w:t>
      </w:r>
      <w:r w:rsidR="00E443E8">
        <w:t xml:space="preserve">osoby </w:t>
      </w:r>
      <w:r w:rsidRPr="00300CEE">
        <w:t xml:space="preserve">za </w:t>
      </w:r>
      <w:r w:rsidR="001B441B">
        <w:t xml:space="preserve">vykonanie </w:t>
      </w:r>
      <w:r w:rsidR="00E443E8">
        <w:t xml:space="preserve">Diela podľa </w:t>
      </w:r>
      <w:r>
        <w:t>tejto Z</w:t>
      </w:r>
      <w:r w:rsidRPr="00300CEE">
        <w:t xml:space="preserve">mluvy je možné len na základe písomnej odôvodnenej žiadosti Zhotoviteľa doručenej Objednávateľovi najmenej 15 (slovom pätnásť) kalendárnych dní pred navrhovaným nástupom novej osoby. Prílohou žiadosti sú doklady preukazujúce splnenie minimálnych požiadaviek, ktoré boli stanovené vo verejnom obstarávaní pre danú pozíciu. Zhotoviteľ je oprávnený realizovať plnenie prostredníctvom novej osoby až odo dňa, ktorý </w:t>
      </w:r>
      <w:r>
        <w:t>O</w:t>
      </w:r>
      <w:r w:rsidRPr="00300CEE">
        <w:t xml:space="preserve">bjednávateľ uvedie vo svojom písomnom schválení tejto osoby. Ak </w:t>
      </w:r>
      <w:r>
        <w:t>O</w:t>
      </w:r>
      <w:r w:rsidRPr="00300CEE">
        <w:t xml:space="preserve">bjednávateľ neschváli navrhovanú zmenu osoby, písomne oznámi túto skutočnosť </w:t>
      </w:r>
      <w:r>
        <w:t>Z</w:t>
      </w:r>
      <w:r w:rsidRPr="00300CEE">
        <w:t xml:space="preserve">hotoviteľovi a svoje rozhodnutie zdôvodní. </w:t>
      </w:r>
    </w:p>
    <w:p w14:paraId="16E0D7A2" w14:textId="66CAC87E" w:rsidR="00AA4CD3" w:rsidRPr="001A3334" w:rsidRDefault="00AA4CD3" w:rsidP="008B2E20">
      <w:pPr>
        <w:widowControl w:val="0"/>
        <w:numPr>
          <w:ilvl w:val="0"/>
          <w:numId w:val="35"/>
        </w:numPr>
        <w:suppressAutoHyphens/>
        <w:ind w:left="567" w:hanging="567"/>
      </w:pPr>
      <w:r w:rsidRPr="001A3334">
        <w:t xml:space="preserve">Porušenie povinností </w:t>
      </w:r>
      <w:r>
        <w:t>Z</w:t>
      </w:r>
      <w:r w:rsidRPr="001A3334">
        <w:t xml:space="preserve">hotoviteľa uvedených v tomto článku </w:t>
      </w:r>
      <w:r>
        <w:t>Z</w:t>
      </w:r>
      <w:r w:rsidRPr="001A3334">
        <w:t>mluvy sa považuje za podstatné porušenie zmluvných povinností.</w:t>
      </w:r>
    </w:p>
    <w:p w14:paraId="4ABD2FA0" w14:textId="77777777" w:rsidR="00AA4CD3" w:rsidRDefault="00AA4CD3" w:rsidP="00AA4CD3">
      <w:pPr>
        <w:pStyle w:val="Odsekzoznamu"/>
        <w:numPr>
          <w:ilvl w:val="0"/>
          <w:numId w:val="0"/>
        </w:numPr>
        <w:ind w:left="3192" w:firstLine="348"/>
        <w:jc w:val="left"/>
        <w:rPr>
          <w:b/>
          <w:bCs/>
          <w:szCs w:val="20"/>
        </w:rPr>
      </w:pPr>
    </w:p>
    <w:p w14:paraId="56D8FBCB" w14:textId="77777777" w:rsidR="00AA4CD3" w:rsidRPr="00C13E8F" w:rsidRDefault="00AA4CD3" w:rsidP="00AA4CD3">
      <w:pPr>
        <w:ind w:left="567" w:hanging="567"/>
        <w:jc w:val="center"/>
        <w:rPr>
          <w:b/>
          <w:bCs/>
          <w:szCs w:val="20"/>
        </w:rPr>
      </w:pPr>
      <w:r w:rsidRPr="00C13E8F">
        <w:rPr>
          <w:b/>
          <w:bCs/>
          <w:szCs w:val="20"/>
        </w:rPr>
        <w:t>Článok XI</w:t>
      </w:r>
      <w:r>
        <w:rPr>
          <w:b/>
          <w:bCs/>
          <w:szCs w:val="20"/>
        </w:rPr>
        <w:t>V</w:t>
      </w:r>
    </w:p>
    <w:p w14:paraId="5D407F73" w14:textId="77777777" w:rsidR="00AA4CD3" w:rsidRDefault="00AA4CD3" w:rsidP="00AA4CD3">
      <w:pPr>
        <w:jc w:val="center"/>
        <w:rPr>
          <w:b/>
          <w:bCs/>
          <w:szCs w:val="20"/>
        </w:rPr>
      </w:pPr>
      <w:r>
        <w:rPr>
          <w:b/>
          <w:bCs/>
          <w:szCs w:val="20"/>
        </w:rPr>
        <w:t>Trvanie Zmluvy</w:t>
      </w:r>
    </w:p>
    <w:p w14:paraId="0E663D6A" w14:textId="77777777" w:rsidR="00AA4CD3" w:rsidRPr="00571C93" w:rsidRDefault="00AA4CD3" w:rsidP="00AA4CD3">
      <w:pPr>
        <w:pStyle w:val="Odsekzoznamu"/>
        <w:numPr>
          <w:ilvl w:val="0"/>
          <w:numId w:val="28"/>
        </w:numPr>
        <w:ind w:left="567" w:hanging="567"/>
        <w:rPr>
          <w:szCs w:val="20"/>
        </w:rPr>
      </w:pPr>
      <w:r w:rsidRPr="00571C93">
        <w:rPr>
          <w:szCs w:val="20"/>
        </w:rPr>
        <w:lastRenderedPageBreak/>
        <w:t xml:space="preserve">Táto Zmluva sa uzatvára na dobu určitú, a to do dňa splnenia záväzkov Zmluvných strán vyplývajúcich z tejto Zmluvy s výnimkou ustanovení a záväzkov, z ktorých povahy vyplýva, že majú účinky aj po uplynutí platnosti Zmluvy. </w:t>
      </w:r>
    </w:p>
    <w:p w14:paraId="034ECECC" w14:textId="77777777" w:rsidR="00AA4CD3" w:rsidRPr="00571C93" w:rsidRDefault="00AA4CD3" w:rsidP="00AA4CD3">
      <w:pPr>
        <w:pStyle w:val="Odsekzoznamu"/>
        <w:numPr>
          <w:ilvl w:val="0"/>
          <w:numId w:val="28"/>
        </w:numPr>
        <w:ind w:left="567" w:hanging="567"/>
        <w:rPr>
          <w:szCs w:val="20"/>
        </w:rPr>
      </w:pPr>
      <w:r w:rsidRPr="00571C93">
        <w:rPr>
          <w:szCs w:val="20"/>
        </w:rPr>
        <w:t xml:space="preserve">Táto Zmluva môže byť predčasne ukončená len: </w:t>
      </w:r>
    </w:p>
    <w:p w14:paraId="01601FEF" w14:textId="77777777" w:rsidR="00AA4CD3" w:rsidRDefault="00AA4CD3" w:rsidP="00AA4CD3">
      <w:pPr>
        <w:pStyle w:val="Odsekzoznamu"/>
        <w:numPr>
          <w:ilvl w:val="0"/>
          <w:numId w:val="29"/>
        </w:numPr>
        <w:ind w:left="1134" w:hanging="567"/>
        <w:rPr>
          <w:szCs w:val="20"/>
        </w:rPr>
      </w:pPr>
      <w:r w:rsidRPr="00571C93">
        <w:rPr>
          <w:szCs w:val="20"/>
        </w:rPr>
        <w:t>písomnou dohodou Zmluvných strán ku dňu uvedenému v takejto dohode,</w:t>
      </w:r>
    </w:p>
    <w:p w14:paraId="5FB5D3AA" w14:textId="77777777" w:rsidR="00AA4CD3" w:rsidRDefault="00AA4CD3" w:rsidP="00AA4CD3">
      <w:pPr>
        <w:pStyle w:val="Odsekzoznamu"/>
        <w:numPr>
          <w:ilvl w:val="0"/>
          <w:numId w:val="29"/>
        </w:numPr>
        <w:ind w:left="1134" w:hanging="567"/>
        <w:rPr>
          <w:szCs w:val="20"/>
        </w:rPr>
      </w:pPr>
      <w:r w:rsidRPr="00571C93">
        <w:rPr>
          <w:szCs w:val="20"/>
        </w:rPr>
        <w:t>písomnou výpoveďou Objednávateľa</w:t>
      </w:r>
    </w:p>
    <w:p w14:paraId="5D86084D" w14:textId="77777777" w:rsidR="00AA4CD3" w:rsidRPr="00571C93" w:rsidRDefault="00AA4CD3" w:rsidP="00AA4CD3">
      <w:pPr>
        <w:pStyle w:val="Odsekzoznamu"/>
        <w:numPr>
          <w:ilvl w:val="0"/>
          <w:numId w:val="29"/>
        </w:numPr>
        <w:ind w:left="1134" w:hanging="567"/>
        <w:rPr>
          <w:szCs w:val="20"/>
        </w:rPr>
      </w:pPr>
      <w:r w:rsidRPr="00571C93">
        <w:rPr>
          <w:szCs w:val="20"/>
        </w:rPr>
        <w:t>odstúpením od Zmluvy podľa jednotlivých ustanovení tohto článku Zmluvy alebo v prípadoch ustanovených zákonom.</w:t>
      </w:r>
    </w:p>
    <w:p w14:paraId="79F9601D" w14:textId="77777777" w:rsidR="00AA4CD3" w:rsidRPr="00571C93" w:rsidRDefault="00AA4CD3" w:rsidP="00AA4CD3">
      <w:pPr>
        <w:pStyle w:val="Odsekzoznamu"/>
        <w:numPr>
          <w:ilvl w:val="0"/>
          <w:numId w:val="28"/>
        </w:numPr>
        <w:ind w:left="567" w:hanging="567"/>
        <w:rPr>
          <w:szCs w:val="20"/>
        </w:rPr>
      </w:pPr>
      <w:r w:rsidRPr="00571C93">
        <w:rPr>
          <w:szCs w:val="20"/>
        </w:rPr>
        <w:t>Bez ohľadu na vôľu Zmluvných strán, k ukončeniu tejto Zmluvy dôjde tiež:</w:t>
      </w:r>
    </w:p>
    <w:p w14:paraId="6EE9392F" w14:textId="77777777" w:rsidR="00AA4CD3" w:rsidRPr="00571C93" w:rsidRDefault="00AA4CD3" w:rsidP="00AA4CD3">
      <w:pPr>
        <w:pStyle w:val="Odsekzoznamu"/>
        <w:numPr>
          <w:ilvl w:val="0"/>
          <w:numId w:val="30"/>
        </w:numPr>
        <w:ind w:left="1134" w:hanging="567"/>
        <w:rPr>
          <w:szCs w:val="20"/>
        </w:rPr>
      </w:pPr>
      <w:r w:rsidRPr="00571C93">
        <w:rPr>
          <w:szCs w:val="20"/>
        </w:rPr>
        <w:t>dňom právoplatnosti rozhodnutia príslušného súdu, ktorým súd vyhlási konkurz na majetok Zhotoviteľa,</w:t>
      </w:r>
    </w:p>
    <w:p w14:paraId="0443BBA3" w14:textId="77777777" w:rsidR="00AA4CD3" w:rsidRPr="00571C93" w:rsidRDefault="00AA4CD3" w:rsidP="00AA4CD3">
      <w:pPr>
        <w:pStyle w:val="Odsekzoznamu"/>
        <w:numPr>
          <w:ilvl w:val="0"/>
          <w:numId w:val="30"/>
        </w:numPr>
        <w:ind w:left="1134" w:hanging="567"/>
        <w:rPr>
          <w:szCs w:val="20"/>
        </w:rPr>
      </w:pPr>
      <w:r w:rsidRPr="00571C93">
        <w:rPr>
          <w:szCs w:val="20"/>
        </w:rPr>
        <w:t>dňom právoplatnosti rozhodnutia príslušného súdu, ktorým súd zamietne návrh na vyhlásenie konkurz na majetok Zhotoviteľa pre nedostatok majetku,</w:t>
      </w:r>
    </w:p>
    <w:p w14:paraId="3581FD8F" w14:textId="77777777" w:rsidR="00AA4CD3" w:rsidRPr="00571C93" w:rsidRDefault="00AA4CD3" w:rsidP="00AA4CD3">
      <w:pPr>
        <w:pStyle w:val="Odsekzoznamu"/>
        <w:numPr>
          <w:ilvl w:val="0"/>
          <w:numId w:val="30"/>
        </w:numPr>
        <w:ind w:left="1134" w:hanging="567"/>
        <w:rPr>
          <w:szCs w:val="20"/>
        </w:rPr>
      </w:pPr>
      <w:r w:rsidRPr="00571C93">
        <w:rPr>
          <w:szCs w:val="20"/>
        </w:rPr>
        <w:t>dňom právoplatnosti rozhodnutia príslušného súdu, ktorým súd povolí reštrukturalizáciu Zhotoviteľa,</w:t>
      </w:r>
    </w:p>
    <w:p w14:paraId="56E92A45" w14:textId="77777777" w:rsidR="00AA4CD3" w:rsidRPr="00571C93" w:rsidRDefault="00AA4CD3" w:rsidP="00AA4CD3">
      <w:pPr>
        <w:pStyle w:val="Odsekzoznamu"/>
        <w:numPr>
          <w:ilvl w:val="0"/>
          <w:numId w:val="30"/>
        </w:numPr>
        <w:ind w:left="1134" w:hanging="567"/>
        <w:rPr>
          <w:szCs w:val="20"/>
        </w:rPr>
      </w:pPr>
      <w:r w:rsidRPr="00571C93">
        <w:rPr>
          <w:szCs w:val="20"/>
        </w:rPr>
        <w:t>zánikom Zhotoviteľa bez právneho nástupcu.</w:t>
      </w:r>
    </w:p>
    <w:p w14:paraId="4A07724E" w14:textId="33187E6B" w:rsidR="00AA4CD3" w:rsidRPr="00571C93" w:rsidRDefault="00AA4CD3" w:rsidP="00AA4CD3">
      <w:pPr>
        <w:pStyle w:val="Odsekzoznamu"/>
        <w:numPr>
          <w:ilvl w:val="0"/>
          <w:numId w:val="28"/>
        </w:numPr>
        <w:ind w:left="567" w:hanging="567"/>
        <w:rPr>
          <w:szCs w:val="20"/>
        </w:rPr>
      </w:pPr>
      <w:r w:rsidRPr="00571C93">
        <w:rPr>
          <w:szCs w:val="20"/>
        </w:rPr>
        <w:t xml:space="preserve">Objednávateľ môže aj bez uvedenia dôvodu vypovedať túto Zmluvu s </w:t>
      </w:r>
      <w:r w:rsidR="000F4F97">
        <w:rPr>
          <w:szCs w:val="20"/>
        </w:rPr>
        <w:t>jedno</w:t>
      </w:r>
      <w:r w:rsidR="000F4F97" w:rsidRPr="00571C93">
        <w:rPr>
          <w:szCs w:val="20"/>
        </w:rPr>
        <w:t xml:space="preserve">mesačnou </w:t>
      </w:r>
      <w:r w:rsidRPr="00571C93">
        <w:rPr>
          <w:szCs w:val="20"/>
        </w:rPr>
        <w:t>výpovednou lehotou, ktorá začne plynúť prvým pracovným dňom nasledujúcim po doručení výpovede Zhotoviteľovi.</w:t>
      </w:r>
    </w:p>
    <w:p w14:paraId="1AB900FE" w14:textId="77777777" w:rsidR="00AA4CD3" w:rsidRPr="00571C93" w:rsidRDefault="00AA4CD3" w:rsidP="00AA4CD3">
      <w:pPr>
        <w:pStyle w:val="Odsekzoznamu"/>
        <w:numPr>
          <w:ilvl w:val="0"/>
          <w:numId w:val="28"/>
        </w:numPr>
        <w:ind w:left="567" w:hanging="567"/>
        <w:rPr>
          <w:szCs w:val="20"/>
        </w:rPr>
      </w:pPr>
      <w:r w:rsidRPr="00571C93">
        <w:rPr>
          <w:szCs w:val="20"/>
        </w:rPr>
        <w:t>Objednávateľ je oprávnený odstúpiť od tejto Zmluvy, ak Zhotoviteľ závažne poruší svoje povinnosti podľa tejto Zmluvy, pričom závažným porušením povinností Zhotoviteľa sa rozumie:</w:t>
      </w:r>
    </w:p>
    <w:p w14:paraId="4667BDE8" w14:textId="0413F560" w:rsidR="00AA4CD3" w:rsidRPr="00571C93" w:rsidRDefault="00AA4CD3" w:rsidP="00AA4CD3">
      <w:pPr>
        <w:pStyle w:val="Odsekzoznamu"/>
        <w:numPr>
          <w:ilvl w:val="0"/>
          <w:numId w:val="31"/>
        </w:numPr>
        <w:ind w:left="1134" w:hanging="567"/>
        <w:rPr>
          <w:szCs w:val="20"/>
        </w:rPr>
      </w:pPr>
      <w:r w:rsidRPr="00571C93">
        <w:rPr>
          <w:szCs w:val="20"/>
        </w:rPr>
        <w:t>omeškanie Zhotoviteľa s</w:t>
      </w:r>
      <w:r w:rsidR="00832BE1">
        <w:rPr>
          <w:szCs w:val="20"/>
        </w:rPr>
        <w:t xml:space="preserve"> vykonaním Diela </w:t>
      </w:r>
      <w:r w:rsidRPr="00571C93">
        <w:rPr>
          <w:szCs w:val="20"/>
        </w:rPr>
        <w:t>o viac ako 7 kalendárnych dní bez uvedenia dôvodu, ktorý by omeškanie objektívne ospravedlňoval (vyššia moc),</w:t>
      </w:r>
    </w:p>
    <w:p w14:paraId="14ED3883" w14:textId="77777777" w:rsidR="00AA4CD3" w:rsidRPr="00571C93" w:rsidRDefault="00AA4CD3" w:rsidP="00AA4CD3">
      <w:pPr>
        <w:pStyle w:val="Odsekzoznamu"/>
        <w:numPr>
          <w:ilvl w:val="0"/>
          <w:numId w:val="31"/>
        </w:numPr>
        <w:ind w:left="1134" w:hanging="567"/>
        <w:rPr>
          <w:szCs w:val="20"/>
        </w:rPr>
      </w:pPr>
      <w:r w:rsidRPr="00571C93">
        <w:rPr>
          <w:szCs w:val="20"/>
        </w:rPr>
        <w:t>omeškanie Zhotoviteľa s odstraňovaním vád Diela v lehote podľa tejto Zmluvy o viac ako 7 kalendárnych dní bez uvedenia dôvodu, ktorý by omeškanie objektívne ospravedlňoval (vyššia moc),</w:t>
      </w:r>
    </w:p>
    <w:p w14:paraId="6B9DBB26" w14:textId="77777777" w:rsidR="00AA4CD3" w:rsidRPr="00571C93" w:rsidRDefault="00AA4CD3" w:rsidP="00AA4CD3">
      <w:pPr>
        <w:pStyle w:val="Odsekzoznamu"/>
        <w:numPr>
          <w:ilvl w:val="0"/>
          <w:numId w:val="31"/>
        </w:numPr>
        <w:ind w:left="1134" w:hanging="567"/>
        <w:rPr>
          <w:szCs w:val="20"/>
        </w:rPr>
      </w:pPr>
      <w:r w:rsidRPr="00571C93">
        <w:rPr>
          <w:szCs w:val="20"/>
        </w:rPr>
        <w:t>porušenie povinnosti Zhotoviteľa disponovať všetkými potrebnými povoleniami, oprávneniami a certifikátmi v súvislosti s predmetom tejto Zmluvy počas celého trvania tejto Zmluvy,</w:t>
      </w:r>
    </w:p>
    <w:p w14:paraId="1D219E89" w14:textId="77777777" w:rsidR="00AA4CD3" w:rsidRPr="00571C93" w:rsidRDefault="00AA4CD3" w:rsidP="00AA4CD3">
      <w:pPr>
        <w:pStyle w:val="Odsekzoznamu"/>
        <w:numPr>
          <w:ilvl w:val="0"/>
          <w:numId w:val="31"/>
        </w:numPr>
        <w:ind w:left="1134" w:hanging="567"/>
        <w:rPr>
          <w:szCs w:val="20"/>
        </w:rPr>
      </w:pPr>
      <w:r w:rsidRPr="00571C93">
        <w:rPr>
          <w:szCs w:val="20"/>
        </w:rPr>
        <w:t>porušenie ktorejkoľvek povinnosti Zhotoviteľa týkajúcej sa nelegálnej práce a nelegálneho zamestnávania podľa tejto Zmluvy,</w:t>
      </w:r>
    </w:p>
    <w:p w14:paraId="2DCBBFD1" w14:textId="77777777" w:rsidR="00AA4CD3" w:rsidRPr="00571C93" w:rsidRDefault="00AA4CD3" w:rsidP="00AA4CD3">
      <w:pPr>
        <w:pStyle w:val="Odsekzoznamu"/>
        <w:numPr>
          <w:ilvl w:val="0"/>
          <w:numId w:val="31"/>
        </w:numPr>
        <w:ind w:left="1134" w:hanging="567"/>
        <w:rPr>
          <w:szCs w:val="20"/>
        </w:rPr>
      </w:pPr>
      <w:r w:rsidRPr="00571C93">
        <w:rPr>
          <w:szCs w:val="20"/>
        </w:rPr>
        <w:t>porušenie ktorejkoľvek povinnosti Zhotoviteľa týkajúcej sa ochrany životného prostredia podľa tejto Zmluvy,</w:t>
      </w:r>
    </w:p>
    <w:p w14:paraId="7C8A8ACA" w14:textId="77777777" w:rsidR="00AA4CD3" w:rsidRPr="00571C93" w:rsidRDefault="00AA4CD3" w:rsidP="00AA4CD3">
      <w:pPr>
        <w:pStyle w:val="Odsekzoznamu"/>
        <w:numPr>
          <w:ilvl w:val="0"/>
          <w:numId w:val="31"/>
        </w:numPr>
        <w:ind w:left="1134" w:hanging="567"/>
        <w:rPr>
          <w:szCs w:val="20"/>
        </w:rPr>
      </w:pPr>
      <w:r w:rsidRPr="00571C93">
        <w:rPr>
          <w:szCs w:val="20"/>
        </w:rPr>
        <w:t>porušenie ktorejkoľvek povinnosti Zhotoviteľa týkajúcej sa bezpečnosti a ochrany zdravia pri práci podľa tejto Zmluvy,</w:t>
      </w:r>
    </w:p>
    <w:p w14:paraId="69FB6DBA" w14:textId="77777777" w:rsidR="00AA4CD3" w:rsidRPr="00571C93" w:rsidRDefault="00AA4CD3" w:rsidP="00AA4CD3">
      <w:pPr>
        <w:pStyle w:val="Odsekzoznamu"/>
        <w:numPr>
          <w:ilvl w:val="0"/>
          <w:numId w:val="31"/>
        </w:numPr>
        <w:ind w:left="1134" w:hanging="567"/>
        <w:rPr>
          <w:szCs w:val="20"/>
        </w:rPr>
      </w:pPr>
      <w:r w:rsidRPr="00571C93">
        <w:rPr>
          <w:szCs w:val="20"/>
        </w:rPr>
        <w:t>porušenie povinnosti registrácie Zhotoviteľa v zmysle zákona č. 315/2016 Z. z. o registri partnerov verejného sektora a o zmene a doplnení niektorých zákonov v znení neskorších predpisov, pokiaľ takáto povinnosť Zhotoviteľovi vznikne,</w:t>
      </w:r>
    </w:p>
    <w:p w14:paraId="6DAD6CA2" w14:textId="384E3129" w:rsidR="00AA4CD3" w:rsidRPr="00571C93" w:rsidRDefault="00AA4CD3" w:rsidP="00AA4CD3">
      <w:pPr>
        <w:pStyle w:val="Odsekzoznamu"/>
        <w:numPr>
          <w:ilvl w:val="0"/>
          <w:numId w:val="31"/>
        </w:numPr>
        <w:ind w:left="1134" w:hanging="567"/>
        <w:rPr>
          <w:szCs w:val="20"/>
        </w:rPr>
      </w:pPr>
      <w:r w:rsidRPr="00571C93">
        <w:rPr>
          <w:szCs w:val="20"/>
        </w:rPr>
        <w:t xml:space="preserve">ak Objednávateľovi vznikne povinnosť uhradiť daň z pridanej hodnoty v zmysle </w:t>
      </w:r>
      <w:proofErr w:type="spellStart"/>
      <w:r w:rsidRPr="00571C93">
        <w:rPr>
          <w:szCs w:val="20"/>
        </w:rPr>
        <w:t>ust</w:t>
      </w:r>
      <w:proofErr w:type="spellEnd"/>
      <w:r w:rsidRPr="00571C93">
        <w:rPr>
          <w:szCs w:val="20"/>
        </w:rPr>
        <w:t>. § 69b zákona č. 222/2004 Z. z. o dani z pridanej hodnoty z dôvodu jej neuhradenia Zhotoviteľom</w:t>
      </w:r>
      <w:r w:rsidR="00104009">
        <w:rPr>
          <w:szCs w:val="20"/>
        </w:rPr>
        <w:t>,</w:t>
      </w:r>
    </w:p>
    <w:p w14:paraId="312D6A8E" w14:textId="2E775439" w:rsidR="00AA4CD3" w:rsidRDefault="00AA4CD3" w:rsidP="00AA4CD3">
      <w:pPr>
        <w:pStyle w:val="Odsekzoznamu"/>
        <w:numPr>
          <w:ilvl w:val="0"/>
          <w:numId w:val="31"/>
        </w:numPr>
        <w:ind w:left="1134" w:hanging="567"/>
        <w:rPr>
          <w:szCs w:val="20"/>
        </w:rPr>
      </w:pPr>
      <w:r w:rsidRPr="00571C93">
        <w:rPr>
          <w:szCs w:val="20"/>
        </w:rPr>
        <w:t>ak Objednávateľovi bude kontrolným orgánom v súlade s ustanovením § 7b zákona č. 82/2005 Z. z. o nelegálnej práci a nelegálnom zamestnávaní a o zmene a doplnení niektorých zákonov v znení neskorších predpisov uložená sankcia z dôvodu prijatia služby prostredníctvom Zhotoviteľom nelegálne zamestnávaných osôb</w:t>
      </w:r>
      <w:r w:rsidR="00104009">
        <w:rPr>
          <w:szCs w:val="20"/>
        </w:rPr>
        <w:t>,</w:t>
      </w:r>
    </w:p>
    <w:p w14:paraId="32E6D225" w14:textId="1F652B2E" w:rsidR="00104009" w:rsidRPr="00B42155" w:rsidRDefault="007D7491" w:rsidP="005E3994">
      <w:pPr>
        <w:pStyle w:val="Odsekzoznamu"/>
        <w:numPr>
          <w:ilvl w:val="0"/>
          <w:numId w:val="31"/>
        </w:numPr>
        <w:ind w:left="1134" w:hanging="567"/>
        <w:rPr>
          <w:szCs w:val="20"/>
        </w:rPr>
      </w:pPr>
      <w:r>
        <w:rPr>
          <w:szCs w:val="20"/>
        </w:rPr>
        <w:t>n</w:t>
      </w:r>
      <w:r w:rsidR="00104009">
        <w:rPr>
          <w:szCs w:val="20"/>
        </w:rPr>
        <w:t>ezloženie Zábezpeky na depozitný účet Objednávateľa podľa článku XII ods. 8 tejto Zmluvy.</w:t>
      </w:r>
    </w:p>
    <w:p w14:paraId="365D8C0C" w14:textId="77777777" w:rsidR="00AA4CD3" w:rsidRPr="00571C93" w:rsidRDefault="00AA4CD3" w:rsidP="00AA4CD3">
      <w:pPr>
        <w:pStyle w:val="Odsekzoznamu"/>
        <w:numPr>
          <w:ilvl w:val="0"/>
          <w:numId w:val="28"/>
        </w:numPr>
        <w:ind w:left="567" w:hanging="567"/>
        <w:rPr>
          <w:szCs w:val="20"/>
        </w:rPr>
      </w:pPr>
      <w:r w:rsidRPr="00571C93">
        <w:rPr>
          <w:szCs w:val="20"/>
        </w:rPr>
        <w:t>Zhotoviteľ je oprávnený odstúpiť od tejto Zmluvy v prípade omeškania Objednávateľa so zaplatením Odmeny alebo jej časti podľa tejto Zmluvy o viac ako 30 dní po splatnosti určenej na základe riadne doručenej faktúry Zhotoviteľa.</w:t>
      </w:r>
    </w:p>
    <w:p w14:paraId="3DD2869F" w14:textId="77777777" w:rsidR="00AA4CD3" w:rsidRDefault="00AA4CD3" w:rsidP="00AA4CD3">
      <w:pPr>
        <w:pStyle w:val="Odsekzoznamu"/>
        <w:numPr>
          <w:ilvl w:val="0"/>
          <w:numId w:val="28"/>
        </w:numPr>
        <w:ind w:left="567" w:hanging="567"/>
        <w:rPr>
          <w:szCs w:val="20"/>
        </w:rPr>
      </w:pPr>
      <w:r w:rsidRPr="00571C93">
        <w:rPr>
          <w:szCs w:val="20"/>
        </w:rPr>
        <w:t xml:space="preserve">Odstúpenie od Zmluvy nadobúda účinnosť deň nasledujúci po doručení odstúpenia od Zmluvy druhej Zmluvnej strane. </w:t>
      </w:r>
    </w:p>
    <w:p w14:paraId="50834891" w14:textId="77777777" w:rsidR="00AA4CD3" w:rsidRDefault="00AA4CD3" w:rsidP="00AA4CD3">
      <w:pPr>
        <w:pStyle w:val="Odsekzoznamu"/>
        <w:numPr>
          <w:ilvl w:val="0"/>
          <w:numId w:val="28"/>
        </w:numPr>
        <w:ind w:left="567" w:hanging="567"/>
        <w:rPr>
          <w:szCs w:val="20"/>
        </w:rPr>
      </w:pPr>
      <w:r w:rsidRPr="00571C93">
        <w:rPr>
          <w:szCs w:val="20"/>
        </w:rPr>
        <w:t>Odstúpením od tejto Zmluvy zanikajú všetky práva a povinnosti Zmluvných strán vyplývajúce zo Zmluvy, okrem povinnosti mlčanlivosti, nárokov na náhradu škody, nárokov na zmluvné pokuty a úroky z omeškania a nároky vyplývajúce z ustanovení o poskytovaní záruky a zodpovednosti za vady diela.</w:t>
      </w:r>
    </w:p>
    <w:p w14:paraId="5783D577" w14:textId="77777777" w:rsidR="00AA4CD3" w:rsidRPr="00571C93" w:rsidRDefault="00AA4CD3" w:rsidP="00AA4CD3">
      <w:pPr>
        <w:pStyle w:val="Odsekzoznamu"/>
        <w:numPr>
          <w:ilvl w:val="0"/>
          <w:numId w:val="28"/>
        </w:numPr>
        <w:ind w:left="567" w:hanging="567"/>
        <w:rPr>
          <w:szCs w:val="20"/>
        </w:rPr>
      </w:pPr>
      <w:r w:rsidRPr="00571C93">
        <w:rPr>
          <w:szCs w:val="20"/>
        </w:rPr>
        <w:t>V prípade odstúpenia od Zmluvy sú si Zmluvné strany povinné vrátiť všetky už poskytnuté plnenia okrem tých plnení, ktorých povaha to vylučuje alebo ktoré už boli spotrebované.</w:t>
      </w:r>
    </w:p>
    <w:p w14:paraId="77A11A8E" w14:textId="77777777" w:rsidR="00AA4CD3" w:rsidRPr="007A16CE" w:rsidRDefault="00AA4CD3" w:rsidP="00AA4CD3">
      <w:pPr>
        <w:rPr>
          <w:szCs w:val="20"/>
        </w:rPr>
      </w:pPr>
    </w:p>
    <w:p w14:paraId="7A84C21A" w14:textId="77777777" w:rsidR="00AA4CD3" w:rsidRDefault="00AA4CD3" w:rsidP="00AA4CD3">
      <w:pPr>
        <w:jc w:val="center"/>
        <w:rPr>
          <w:b/>
          <w:bCs/>
          <w:szCs w:val="20"/>
        </w:rPr>
      </w:pPr>
      <w:r>
        <w:rPr>
          <w:b/>
          <w:bCs/>
          <w:szCs w:val="20"/>
        </w:rPr>
        <w:t>Článok XV</w:t>
      </w:r>
    </w:p>
    <w:p w14:paraId="52175DD9" w14:textId="77777777" w:rsidR="00AA4CD3" w:rsidRPr="00D826E7" w:rsidRDefault="00AA4CD3" w:rsidP="00AA4CD3">
      <w:pPr>
        <w:jc w:val="center"/>
        <w:rPr>
          <w:b/>
          <w:bCs/>
          <w:szCs w:val="20"/>
        </w:rPr>
      </w:pPr>
      <w:r w:rsidRPr="00D826E7">
        <w:rPr>
          <w:b/>
          <w:bCs/>
          <w:szCs w:val="20"/>
        </w:rPr>
        <w:t>Záverečné ustanovenia</w:t>
      </w:r>
    </w:p>
    <w:p w14:paraId="7E1F4158" w14:textId="0A15AE5A" w:rsidR="00FA7428" w:rsidRPr="00FA7428" w:rsidRDefault="00FA7428" w:rsidP="00FA7428">
      <w:pPr>
        <w:pStyle w:val="Odsekzoznamu"/>
        <w:numPr>
          <w:ilvl w:val="0"/>
          <w:numId w:val="32"/>
        </w:numPr>
        <w:ind w:left="567" w:hanging="567"/>
        <w:rPr>
          <w:szCs w:val="20"/>
        </w:rPr>
      </w:pPr>
      <w:r w:rsidRPr="00FA7428">
        <w:rPr>
          <w:szCs w:val="20"/>
        </w:rPr>
        <w:t xml:space="preserve">Zhotoviteľ vyhlasuje, že sa v plnom rozsahu oboznámil s charakterom a rozsahom </w:t>
      </w:r>
      <w:r>
        <w:rPr>
          <w:szCs w:val="20"/>
        </w:rPr>
        <w:t>Diela</w:t>
      </w:r>
      <w:r w:rsidRPr="00FA7428">
        <w:rPr>
          <w:szCs w:val="20"/>
        </w:rPr>
        <w:t xml:space="preserve"> v zmysle podmienok stanovených Objednávateľom a sú mu známe všetky technické, kvalitatívne a iné podmienky </w:t>
      </w:r>
      <w:r>
        <w:rPr>
          <w:szCs w:val="20"/>
        </w:rPr>
        <w:t>vykonania Diela</w:t>
      </w:r>
      <w:r w:rsidRPr="00FA7428">
        <w:rPr>
          <w:szCs w:val="20"/>
        </w:rPr>
        <w:t xml:space="preserve">. </w:t>
      </w:r>
      <w:r>
        <w:rPr>
          <w:szCs w:val="20"/>
        </w:rPr>
        <w:t>Zhotoviteľ</w:t>
      </w:r>
      <w:r w:rsidRPr="00FA7428">
        <w:rPr>
          <w:szCs w:val="20"/>
        </w:rPr>
        <w:t xml:space="preserve"> vyhlasuje, že disponuje všetkými potrebnými odbornými znalosťami, právomocami, skúsenosťami a kompetenciami k tomu, aby uzavrel túto Zmluvu a splnil svoje záväzky z nej vyplývajúce,</w:t>
      </w:r>
    </w:p>
    <w:p w14:paraId="3B3F4CC7" w14:textId="28CA7368" w:rsidR="00FA7428" w:rsidRPr="00FA7428" w:rsidRDefault="00FA7428" w:rsidP="00FA7428">
      <w:pPr>
        <w:pStyle w:val="Odsekzoznamu"/>
        <w:numPr>
          <w:ilvl w:val="0"/>
          <w:numId w:val="32"/>
        </w:numPr>
        <w:ind w:left="567" w:hanging="567"/>
        <w:rPr>
          <w:szCs w:val="20"/>
        </w:rPr>
      </w:pPr>
      <w:r>
        <w:rPr>
          <w:szCs w:val="20"/>
        </w:rPr>
        <w:lastRenderedPageBreak/>
        <w:t>Zhotoviteľ</w:t>
      </w:r>
      <w:r w:rsidRPr="00FA7428">
        <w:t xml:space="preserve"> </w:t>
      </w:r>
      <w:r w:rsidRPr="00FA7428">
        <w:rPr>
          <w:szCs w:val="20"/>
        </w:rPr>
        <w:t>je povinný pri plnení svojich povinností zabezpečiť dostatočný počet zamestnancov tak, aby účel Zmluvy mohol byť plnený v zodpovedajúcej kvalite a v stanovených termínoch. Dbá pri tom na zásady účelnosti a</w:t>
      </w:r>
      <w:r w:rsidR="00267DAF">
        <w:rPr>
          <w:szCs w:val="20"/>
        </w:rPr>
        <w:t> </w:t>
      </w:r>
      <w:r w:rsidRPr="00FA7428">
        <w:rPr>
          <w:szCs w:val="20"/>
        </w:rPr>
        <w:t>hospodárnosti</w:t>
      </w:r>
      <w:r w:rsidR="00267DAF">
        <w:rPr>
          <w:szCs w:val="20"/>
        </w:rPr>
        <w:t>.</w:t>
      </w:r>
    </w:p>
    <w:p w14:paraId="5B73F1EC" w14:textId="724CDA5E" w:rsidR="00FA7428" w:rsidRDefault="00FA7428" w:rsidP="00FA7428">
      <w:pPr>
        <w:pStyle w:val="Odsekzoznamu"/>
        <w:numPr>
          <w:ilvl w:val="0"/>
          <w:numId w:val="32"/>
        </w:numPr>
        <w:ind w:left="567" w:hanging="567"/>
        <w:rPr>
          <w:szCs w:val="20"/>
        </w:rPr>
      </w:pPr>
      <w:r>
        <w:rPr>
          <w:szCs w:val="20"/>
        </w:rPr>
        <w:t>Zhotoviteľ</w:t>
      </w:r>
      <w:r w:rsidRPr="00FA7428">
        <w:t xml:space="preserve"> </w:t>
      </w:r>
      <w:r w:rsidRPr="00FA7428">
        <w:rPr>
          <w:szCs w:val="20"/>
        </w:rPr>
        <w:t xml:space="preserve">je zodpovedný za to, že práceneschopnosť, dovolenky a iná absencia jeho personálu neovplyvnia plnenie jeho povinností podľa tejto Zmluvy a nebudú sa považovať za zásah vyššej moci (vis </w:t>
      </w:r>
      <w:proofErr w:type="spellStart"/>
      <w:r w:rsidRPr="00FA7428">
        <w:rPr>
          <w:szCs w:val="20"/>
        </w:rPr>
        <w:t>maior</w:t>
      </w:r>
      <w:proofErr w:type="spellEnd"/>
      <w:r w:rsidRPr="00FA7428">
        <w:rPr>
          <w:szCs w:val="20"/>
        </w:rPr>
        <w:t>)</w:t>
      </w:r>
      <w:r w:rsidR="00267DAF">
        <w:rPr>
          <w:szCs w:val="20"/>
        </w:rPr>
        <w:t>.</w:t>
      </w:r>
    </w:p>
    <w:p w14:paraId="096245E2" w14:textId="119B06E8" w:rsidR="00267DAF" w:rsidRPr="00267DAF" w:rsidRDefault="00267DAF" w:rsidP="00267DAF">
      <w:pPr>
        <w:pStyle w:val="Odsekzoznamu"/>
        <w:numPr>
          <w:ilvl w:val="0"/>
          <w:numId w:val="32"/>
        </w:numPr>
        <w:ind w:left="567" w:hanging="567"/>
        <w:rPr>
          <w:szCs w:val="20"/>
        </w:rPr>
      </w:pPr>
      <w:r w:rsidRPr="00267DAF">
        <w:rPr>
          <w:szCs w:val="20"/>
        </w:rPr>
        <w:t>Zmluvné strany sú povinné poskytnúť si navzájom všetku súčinnosť, ktorú možno od nich spravodlivo požadovať tak, aby mohol byť naplnený účel tejto Zmluvy.</w:t>
      </w:r>
    </w:p>
    <w:p w14:paraId="65783827" w14:textId="7E13DF8C" w:rsidR="00AA4CD3" w:rsidRPr="00D826E7" w:rsidRDefault="00F6747C" w:rsidP="00AA4CD3">
      <w:pPr>
        <w:pStyle w:val="Odsekzoznamu"/>
        <w:numPr>
          <w:ilvl w:val="0"/>
          <w:numId w:val="32"/>
        </w:numPr>
        <w:ind w:left="567" w:hanging="567"/>
        <w:rPr>
          <w:szCs w:val="20"/>
        </w:rPr>
      </w:pPr>
      <w:r>
        <w:rPr>
          <w:szCs w:val="20"/>
        </w:rPr>
        <w:t xml:space="preserve">Zmena tejto Zmluvy je možná </w:t>
      </w:r>
      <w:r w:rsidR="00AA4CD3" w:rsidRPr="00D826E7">
        <w:rPr>
          <w:szCs w:val="20"/>
        </w:rPr>
        <w:t>iba písomnou formou po dohode zmluvných strán v dodatku, ktorý bude tvoriť neoddeliteľnú súčasť Zmluvy.</w:t>
      </w:r>
    </w:p>
    <w:p w14:paraId="500F26B4" w14:textId="3D70017B" w:rsidR="00AA4CD3" w:rsidRDefault="00AA4CD3" w:rsidP="00EA69CF">
      <w:pPr>
        <w:pStyle w:val="Odsekzoznamu"/>
        <w:numPr>
          <w:ilvl w:val="0"/>
          <w:numId w:val="32"/>
        </w:numPr>
        <w:ind w:left="567" w:hanging="567"/>
        <w:rPr>
          <w:szCs w:val="20"/>
        </w:rPr>
      </w:pPr>
      <w:del w:id="1" w:author="Štanclová Zuzana, Ing." w:date="2022-05-09T11:33:00Z">
        <w:r w:rsidRPr="00D826E7" w:rsidDel="00A552F4">
          <w:rPr>
            <w:szCs w:val="20"/>
          </w:rPr>
          <w:delText xml:space="preserve">Zmluva nadobúda platnosť dňom jej podpísania obidvomi Zmluvnými stranami a účinnosť dňom </w:delText>
        </w:r>
        <w:r w:rsidDel="00A552F4">
          <w:rPr>
            <w:szCs w:val="20"/>
          </w:rPr>
          <w:delText>na</w:delText>
        </w:r>
        <w:r w:rsidRPr="00D826E7" w:rsidDel="00A552F4">
          <w:rPr>
            <w:szCs w:val="20"/>
          </w:rPr>
          <w:delText xml:space="preserve">sledujúcim po dni jej zverejnenia </w:delText>
        </w:r>
        <w:r w:rsidDel="00A552F4">
          <w:rPr>
            <w:szCs w:val="20"/>
          </w:rPr>
          <w:delText xml:space="preserve">na webovom sídle Objednávateľa </w:delText>
        </w:r>
        <w:r w:rsidRPr="00D826E7" w:rsidDel="00A552F4">
          <w:rPr>
            <w:szCs w:val="20"/>
          </w:rPr>
          <w:delText xml:space="preserve">podľa § 47 a ods. 1 </w:delText>
        </w:r>
        <w:r w:rsidDel="00A552F4">
          <w:rPr>
            <w:szCs w:val="20"/>
          </w:rPr>
          <w:delText xml:space="preserve">zákona č. 40/1964 Zb. </w:delText>
        </w:r>
        <w:r w:rsidRPr="00D826E7" w:rsidDel="00A552F4">
          <w:rPr>
            <w:szCs w:val="20"/>
          </w:rPr>
          <w:delText>Občiansk</w:delText>
        </w:r>
        <w:r w:rsidDel="00A552F4">
          <w:rPr>
            <w:szCs w:val="20"/>
          </w:rPr>
          <w:delText xml:space="preserve">y zákonník </w:delText>
        </w:r>
        <w:r w:rsidRPr="00D826E7" w:rsidDel="00A552F4">
          <w:rPr>
            <w:szCs w:val="20"/>
          </w:rPr>
          <w:delText>a</w:delText>
        </w:r>
        <w:r w:rsidDel="00A552F4">
          <w:rPr>
            <w:szCs w:val="20"/>
          </w:rPr>
          <w:delText xml:space="preserve"> ust. </w:delText>
        </w:r>
        <w:r w:rsidRPr="00D826E7" w:rsidDel="00A552F4">
          <w:rPr>
            <w:szCs w:val="20"/>
          </w:rPr>
          <w:delText>§ 5 a zákona č. 211/2000 Z. z. o slobodnom prístupe k informáciám a o zmene a doplnení niektorých zákonov v znení neskorších predpisov</w:delText>
        </w:r>
        <w:r w:rsidRPr="00D826E7" w:rsidDel="00EA69CF">
          <w:rPr>
            <w:szCs w:val="20"/>
          </w:rPr>
          <w:delText>.</w:delText>
        </w:r>
      </w:del>
      <w:ins w:id="2" w:author="Štanclová Zuzana, Ing." w:date="2022-05-09T11:33:00Z">
        <w:r w:rsidR="00F76ACD" w:rsidRPr="00573FFD">
          <w:rPr>
            <w:color w:val="000000"/>
            <w:highlight w:val="yellow"/>
          </w:rPr>
          <w:t xml:space="preserve">Táto zmluva nadobúda platnosť dňom jej podpisu oprávnenými zástupcami zmluvných strán a účinnosť dňom nasledujúcim po dni jej zverejnenia v Centrálnom registri zmlúv v zmysle § 47a ods. 1 zák. č. 40/1964 Zb. Občianskeho zákonníka v znení neskorších predpisov v spojení s § 5a zák. č. 211/2000 Z. z. zákona </w:t>
        </w:r>
        <w:r w:rsidR="00EA69CF" w:rsidRPr="00573FFD">
          <w:rPr>
            <w:color w:val="000000"/>
            <w:highlight w:val="yellow"/>
          </w:rPr>
          <w:br/>
        </w:r>
        <w:r w:rsidR="00F76ACD" w:rsidRPr="00573FFD">
          <w:rPr>
            <w:color w:val="000000"/>
            <w:highlight w:val="yellow"/>
          </w:rPr>
          <w:t xml:space="preserve">o slobodnom prístupe k informáciám a o zmene a doplnení niektorých zákonov (zákon o slobode informácií) </w:t>
        </w:r>
        <w:r w:rsidR="00EA69CF" w:rsidRPr="00573FFD">
          <w:rPr>
            <w:color w:val="000000"/>
            <w:highlight w:val="yellow"/>
          </w:rPr>
          <w:br/>
        </w:r>
        <w:r w:rsidR="00F76ACD" w:rsidRPr="00573FFD">
          <w:rPr>
            <w:color w:val="000000"/>
            <w:highlight w:val="yellow"/>
          </w:rPr>
          <w:t>v znení neskorších predpisov</w:t>
        </w:r>
        <w:r w:rsidR="00EA69CF" w:rsidRPr="00573FFD">
          <w:rPr>
            <w:color w:val="000000"/>
            <w:highlight w:val="yellow"/>
          </w:rPr>
          <w:t>.</w:t>
        </w:r>
      </w:ins>
    </w:p>
    <w:p w14:paraId="704CAEDD" w14:textId="77777777" w:rsidR="00AA4CD3" w:rsidRPr="00D826E7" w:rsidRDefault="00AA4CD3" w:rsidP="00AA4CD3">
      <w:pPr>
        <w:pStyle w:val="Odsekzoznamu"/>
        <w:numPr>
          <w:ilvl w:val="0"/>
          <w:numId w:val="32"/>
        </w:numPr>
        <w:ind w:left="567" w:hanging="567"/>
        <w:rPr>
          <w:szCs w:val="20"/>
        </w:rPr>
      </w:pPr>
      <w:r>
        <w:rPr>
          <w:szCs w:val="20"/>
        </w:rPr>
        <w:t>Tie práva a povinnosti, ktoré nie sú výslovne touto Zmluvou upravené sa spravujú zákonom č. 513/1991 Zb. Obchodný zákonník a ďalšími právnymi predpismi záväznými na území Slovenskej republiky a príslušnými normami.</w:t>
      </w:r>
    </w:p>
    <w:p w14:paraId="48DD4E91" w14:textId="77777777" w:rsidR="00AA4CD3" w:rsidRPr="00674BAB" w:rsidRDefault="00AA4CD3" w:rsidP="00AA4CD3">
      <w:pPr>
        <w:pStyle w:val="Odsekzoznamu"/>
        <w:numPr>
          <w:ilvl w:val="0"/>
          <w:numId w:val="32"/>
        </w:numPr>
        <w:ind w:left="567" w:hanging="567"/>
        <w:rPr>
          <w:szCs w:val="20"/>
        </w:rPr>
      </w:pPr>
      <w:r w:rsidRPr="00D826E7">
        <w:rPr>
          <w:szCs w:val="20"/>
        </w:rPr>
        <w:t xml:space="preserve">Táto Zmluva je vyhotovená v šiestich rovnopisoch, z ktorých štyri si ponecháva Objednávateľ a dva </w:t>
      </w:r>
      <w:r w:rsidRPr="00674BAB">
        <w:rPr>
          <w:szCs w:val="20"/>
        </w:rPr>
        <w:t>Zhotoviteľ.</w:t>
      </w:r>
    </w:p>
    <w:p w14:paraId="6D1BFB4C" w14:textId="77777777" w:rsidR="00AA4CD3" w:rsidRPr="00D826E7" w:rsidRDefault="00AA4CD3" w:rsidP="00AA4CD3">
      <w:pPr>
        <w:pStyle w:val="Odsekzoznamu"/>
        <w:numPr>
          <w:ilvl w:val="0"/>
          <w:numId w:val="32"/>
        </w:numPr>
        <w:ind w:left="567" w:hanging="567"/>
        <w:rPr>
          <w:szCs w:val="20"/>
        </w:rPr>
      </w:pPr>
      <w:r w:rsidRPr="00D826E7">
        <w:rPr>
          <w:szCs w:val="20"/>
        </w:rPr>
        <w:t>Neoddeliteľnou súčasťou tejto Zmluvy sú prílohy:</w:t>
      </w:r>
    </w:p>
    <w:p w14:paraId="65847EA7" w14:textId="0AEE3C39" w:rsidR="00AA4CD3" w:rsidRDefault="00AA4CD3" w:rsidP="00AA4CD3">
      <w:pPr>
        <w:pStyle w:val="Odsekzoznamu"/>
        <w:numPr>
          <w:ilvl w:val="0"/>
          <w:numId w:val="33"/>
        </w:numPr>
        <w:ind w:left="1134" w:hanging="567"/>
        <w:rPr>
          <w:szCs w:val="20"/>
        </w:rPr>
      </w:pPr>
      <w:r w:rsidRPr="00D826E7">
        <w:rPr>
          <w:szCs w:val="20"/>
        </w:rPr>
        <w:t>Príloha č. 1</w:t>
      </w:r>
      <w:r>
        <w:rPr>
          <w:szCs w:val="20"/>
        </w:rPr>
        <w:t xml:space="preserve"> </w:t>
      </w:r>
      <w:r w:rsidR="00F6747C">
        <w:rPr>
          <w:szCs w:val="20"/>
        </w:rPr>
        <w:t>–</w:t>
      </w:r>
      <w:r>
        <w:rPr>
          <w:szCs w:val="20"/>
        </w:rPr>
        <w:t xml:space="preserve"> </w:t>
      </w:r>
      <w:r w:rsidRPr="00D826E7">
        <w:rPr>
          <w:szCs w:val="20"/>
        </w:rPr>
        <w:t>Výkaz výmer-rozpočet</w:t>
      </w:r>
      <w:r>
        <w:rPr>
          <w:szCs w:val="20"/>
        </w:rPr>
        <w:t>,</w:t>
      </w:r>
    </w:p>
    <w:p w14:paraId="109ECFFF" w14:textId="52D75013" w:rsidR="00F6747C" w:rsidRDefault="00F6747C" w:rsidP="00AA4CD3">
      <w:pPr>
        <w:pStyle w:val="Odsekzoznamu"/>
        <w:numPr>
          <w:ilvl w:val="0"/>
          <w:numId w:val="33"/>
        </w:numPr>
        <w:ind w:left="1134" w:hanging="567"/>
        <w:rPr>
          <w:szCs w:val="20"/>
        </w:rPr>
      </w:pPr>
      <w:r>
        <w:rPr>
          <w:szCs w:val="20"/>
        </w:rPr>
        <w:t>Príloha č. 2 – Poistná zmluva,</w:t>
      </w:r>
    </w:p>
    <w:p w14:paraId="5C1816BB" w14:textId="69476994" w:rsidR="00285394" w:rsidRDefault="00285394" w:rsidP="00AA4CD3">
      <w:pPr>
        <w:pStyle w:val="Odsekzoznamu"/>
        <w:numPr>
          <w:ilvl w:val="0"/>
          <w:numId w:val="33"/>
        </w:numPr>
        <w:ind w:left="1134" w:hanging="567"/>
        <w:rPr>
          <w:szCs w:val="20"/>
        </w:rPr>
      </w:pPr>
      <w:r>
        <w:rPr>
          <w:szCs w:val="20"/>
        </w:rPr>
        <w:t>Príloha č. 3 – Banková záruka</w:t>
      </w:r>
      <w:r w:rsidR="00961B1D">
        <w:rPr>
          <w:szCs w:val="20"/>
        </w:rPr>
        <w:t>,</w:t>
      </w:r>
    </w:p>
    <w:p w14:paraId="26FBCA2D" w14:textId="073656A9" w:rsidR="00AA4CD3" w:rsidRPr="00D826E7" w:rsidRDefault="00AA4CD3" w:rsidP="00AA4CD3">
      <w:pPr>
        <w:pStyle w:val="Odsekzoznamu"/>
        <w:numPr>
          <w:ilvl w:val="0"/>
          <w:numId w:val="33"/>
        </w:numPr>
        <w:ind w:left="1134" w:hanging="567"/>
        <w:rPr>
          <w:szCs w:val="20"/>
        </w:rPr>
      </w:pPr>
      <w:r w:rsidRPr="00D826E7">
        <w:rPr>
          <w:szCs w:val="20"/>
        </w:rPr>
        <w:t xml:space="preserve">Príloha č. </w:t>
      </w:r>
      <w:r w:rsidR="00285394">
        <w:rPr>
          <w:szCs w:val="20"/>
        </w:rPr>
        <w:t>4</w:t>
      </w:r>
      <w:r w:rsidRPr="00D826E7">
        <w:rPr>
          <w:szCs w:val="20"/>
        </w:rPr>
        <w:t xml:space="preserve"> - Zoznam subdodávateľov</w:t>
      </w:r>
      <w:r>
        <w:rPr>
          <w:szCs w:val="20"/>
        </w:rPr>
        <w:t>.</w:t>
      </w:r>
    </w:p>
    <w:p w14:paraId="1360515D" w14:textId="2AE90C3A" w:rsidR="00AA4CD3" w:rsidRDefault="00AA4CD3" w:rsidP="00F6747C">
      <w:pPr>
        <w:pStyle w:val="Odsekzoznamu"/>
        <w:numPr>
          <w:ilvl w:val="0"/>
          <w:numId w:val="32"/>
        </w:numPr>
        <w:ind w:left="567" w:hanging="567"/>
        <w:rPr>
          <w:szCs w:val="20"/>
        </w:rPr>
      </w:pPr>
      <w:r w:rsidRPr="00F6747C">
        <w:rPr>
          <w:szCs w:val="20"/>
        </w:rPr>
        <w:t>Zmluvné strany vyhlasujú, že si Zmluvu riadne prečítali, jej obsahu porozumeli, uzatvárajú ju slobodne, nie v tiesni ani za nápadne nevýhodných podmienok a na znak súhlasu s jej obsahom ju vlastnoručne podpisujú.</w:t>
      </w:r>
    </w:p>
    <w:p w14:paraId="6A11A175" w14:textId="369D652D" w:rsidR="000457DD" w:rsidRDefault="000457DD" w:rsidP="000457DD">
      <w:pPr>
        <w:rPr>
          <w:szCs w:val="20"/>
        </w:rPr>
      </w:pPr>
    </w:p>
    <w:p w14:paraId="2833C0C8" w14:textId="4F3F4CC8" w:rsidR="000457DD" w:rsidRPr="000457DD" w:rsidRDefault="008F27F1" w:rsidP="000457DD">
      <w:pPr>
        <w:rPr>
          <w:szCs w:val="20"/>
        </w:rPr>
      </w:pPr>
      <w:r w:rsidRPr="00F5170D">
        <w:rPr>
          <w:noProof/>
          <w:color w:val="000000"/>
          <w:szCs w:val="20"/>
        </w:rPr>
        <mc:AlternateContent>
          <mc:Choice Requires="wps">
            <w:drawing>
              <wp:anchor distT="45720" distB="45720" distL="114300" distR="114300" simplePos="0" relativeHeight="251659264" behindDoc="0" locked="0" layoutInCell="1" allowOverlap="1" wp14:anchorId="3E6BE015" wp14:editId="7F914E4F">
                <wp:simplePos x="0" y="0"/>
                <wp:positionH relativeFrom="margin">
                  <wp:align>left</wp:align>
                </wp:positionH>
                <wp:positionV relativeFrom="paragraph">
                  <wp:posOffset>360045</wp:posOffset>
                </wp:positionV>
                <wp:extent cx="2360930" cy="1404620"/>
                <wp:effectExtent l="0" t="0" r="635" b="8890"/>
                <wp:wrapSquare wrapText="bothSides"/>
                <wp:docPr id="217"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noFill/>
                          <a:miter lim="800000"/>
                          <a:headEnd/>
                          <a:tailEnd/>
                        </a:ln>
                      </wps:spPr>
                      <wps:txbx>
                        <w:txbxContent>
                          <w:p w14:paraId="0FC9E96A" w14:textId="77777777" w:rsidR="000457DD" w:rsidRDefault="000457DD" w:rsidP="000457DD">
                            <w:r>
                              <w:t>V Bratislave, dňa</w:t>
                            </w:r>
                          </w:p>
                          <w:p w14:paraId="500C3F07" w14:textId="77777777" w:rsidR="000457DD" w:rsidRDefault="000457DD" w:rsidP="000457DD"/>
                          <w:p w14:paraId="00DAE03D" w14:textId="77777777" w:rsidR="000457DD" w:rsidRDefault="000457DD" w:rsidP="000457DD">
                            <w:r>
                              <w:t>Za Objednávateľa</w:t>
                            </w:r>
                          </w:p>
                          <w:p w14:paraId="67D93ED4" w14:textId="77777777" w:rsidR="000457DD" w:rsidRDefault="000457DD" w:rsidP="000457DD"/>
                          <w:p w14:paraId="144C2D7A" w14:textId="77777777" w:rsidR="000457DD" w:rsidRDefault="000457DD" w:rsidP="000457DD"/>
                          <w:p w14:paraId="4334F311" w14:textId="6D5534F3" w:rsidR="001C34F3" w:rsidRDefault="000457DD" w:rsidP="00D12225">
                            <w:pPr>
                              <w:jc w:val="center"/>
                            </w:pPr>
                            <w:r>
                              <w:t>....................................................................</w:t>
                            </w:r>
                          </w:p>
                          <w:p w14:paraId="40535C78" w14:textId="49BD5340" w:rsidR="000457DD" w:rsidRDefault="006A4926" w:rsidP="000457DD">
                            <w:pPr>
                              <w:jc w:val="center"/>
                            </w:pPr>
                            <w:r w:rsidRPr="00590621">
                              <w:rPr>
                                <w:szCs w:val="21"/>
                              </w:rPr>
                              <w:t xml:space="preserve">Ing. </w:t>
                            </w:r>
                            <w:r>
                              <w:rPr>
                                <w:szCs w:val="21"/>
                              </w:rPr>
                              <w:t>Tatiana Kratochvílová</w:t>
                            </w:r>
                            <w:r>
                              <w:t xml:space="preserve">                               </w:t>
                            </w:r>
                            <w:r>
                              <w:rPr>
                                <w:szCs w:val="21"/>
                              </w:rPr>
                              <w:t xml:space="preserve">prvá </w:t>
                            </w:r>
                            <w:r w:rsidRPr="004155BF">
                              <w:rPr>
                                <w:szCs w:val="21"/>
                              </w:rPr>
                              <w:t xml:space="preserve">námestníčka primátora </w:t>
                            </w:r>
                            <w:r>
                              <w:rPr>
                                <w:szCs w:val="21"/>
                              </w:rPr>
                              <w:t xml:space="preserve">                           </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w14:anchorId="3E6BE015" id="_x0000_t202" coordsize="21600,21600" o:spt="202" path="m,l,21600r21600,l21600,xe">
                <v:stroke joinstyle="miter"/>
                <v:path gradientshapeok="t" o:connecttype="rect"/>
              </v:shapetype>
              <v:shape id="Textové pole 2" o:spid="_x0000_s1026" type="#_x0000_t202" style="position:absolute;left:0;text-align:left;margin-left:0;margin-top:28.35pt;width:185.9pt;height:110.6pt;z-index:251659264;visibility:visible;mso-wrap-style:square;mso-width-percent:400;mso-height-percent:200;mso-wrap-distance-left:9pt;mso-wrap-distance-top:3.6pt;mso-wrap-distance-right:9pt;mso-wrap-distance-bottom:3.6pt;mso-position-horizontal:left;mso-position-horizontal-relative:margin;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" stroked="f">
                <v:textbox style="mso-fit-shape-to-text:t">
                  <w:txbxContent>
                    <w:p w14:paraId="0FC9E96A" w14:textId="77777777" w:rsidR="000457DD" w:rsidRDefault="000457DD" w:rsidP="000457DD">
                      <w:r>
                        <w:t>V Bratislave, dňa</w:t>
                      </w:r>
                    </w:p>
                    <w:p w14:paraId="500C3F07" w14:textId="77777777" w:rsidR="000457DD" w:rsidRDefault="000457DD" w:rsidP="000457DD"/>
                    <w:p w14:paraId="00DAE03D" w14:textId="77777777" w:rsidR="000457DD" w:rsidRDefault="000457DD" w:rsidP="000457DD">
                      <w:r>
                        <w:t>Za Objednávateľa</w:t>
                      </w:r>
                    </w:p>
                    <w:p w14:paraId="67D93ED4" w14:textId="77777777" w:rsidR="000457DD" w:rsidRDefault="000457DD" w:rsidP="000457DD"/>
                    <w:p w14:paraId="144C2D7A" w14:textId="77777777" w:rsidR="000457DD" w:rsidRDefault="000457DD" w:rsidP="000457DD"/>
                    <w:p w14:paraId="4334F311" w14:textId="6D5534F3" w:rsidR="001C34F3" w:rsidRDefault="000457DD" w:rsidP="00D12225">
                      <w:pPr>
                        <w:jc w:val="center"/>
                      </w:pPr>
                      <w:r>
                        <w:t>....................................................................</w:t>
                      </w:r>
                    </w:p>
                    <w:p w14:paraId="40535C78" w14:textId="49BD5340" w:rsidR="000457DD" w:rsidRDefault="006A4926" w:rsidP="000457DD">
                      <w:pPr>
                        <w:jc w:val="center"/>
                      </w:pPr>
                      <w:r w:rsidRPr="00590621">
                        <w:rPr>
                          <w:szCs w:val="21"/>
                        </w:rPr>
                        <w:t xml:space="preserve">Ing. </w:t>
                      </w:r>
                      <w:r>
                        <w:rPr>
                          <w:szCs w:val="21"/>
                        </w:rPr>
                        <w:t>Tatiana Kratochvílová</w:t>
                      </w:r>
                      <w:r>
                        <w:t xml:space="preserve">                               </w:t>
                      </w:r>
                      <w:r>
                        <w:rPr>
                          <w:szCs w:val="21"/>
                        </w:rPr>
                        <w:t xml:space="preserve">prvá </w:t>
                      </w:r>
                      <w:r w:rsidRPr="004155BF">
                        <w:rPr>
                          <w:szCs w:val="21"/>
                        </w:rPr>
                        <w:t xml:space="preserve">námestníčka primátora </w:t>
                      </w:r>
                      <w:r>
                        <w:rPr>
                          <w:szCs w:val="21"/>
                        </w:rPr>
                        <w:t xml:space="preserve">                           </w:t>
                      </w:r>
                    </w:p>
                  </w:txbxContent>
                </v:textbox>
                <w10:wrap type="square" anchorx="margin"/>
              </v:shape>
            </w:pict>
          </mc:Fallback>
        </mc:AlternateContent>
      </w:r>
      <w:r w:rsidR="000457DD" w:rsidRPr="00F5170D">
        <w:rPr>
          <w:noProof/>
          <w:color w:val="000000"/>
          <w:szCs w:val="20"/>
        </w:rPr>
        <mc:AlternateContent>
          <mc:Choice Requires="wps">
            <w:drawing>
              <wp:anchor distT="45720" distB="45720" distL="114300" distR="114300" simplePos="0" relativeHeight="251661312" behindDoc="0" locked="0" layoutInCell="1" allowOverlap="1" wp14:anchorId="33D6F216" wp14:editId="04763346">
                <wp:simplePos x="0" y="0"/>
                <wp:positionH relativeFrom="margin">
                  <wp:align>right</wp:align>
                </wp:positionH>
                <wp:positionV relativeFrom="paragraph">
                  <wp:posOffset>360045</wp:posOffset>
                </wp:positionV>
                <wp:extent cx="2360930" cy="1404620"/>
                <wp:effectExtent l="0" t="0" r="635" b="8890"/>
                <wp:wrapSquare wrapText="bothSides"/>
                <wp:docPr id="1"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noFill/>
                          <a:miter lim="800000"/>
                          <a:headEnd/>
                          <a:tailEnd/>
                        </a:ln>
                      </wps:spPr>
                      <wps:txbx>
                        <w:txbxContent>
                          <w:p w14:paraId="40069F22" w14:textId="77777777" w:rsidR="000457DD" w:rsidRDefault="000457DD" w:rsidP="000457DD">
                            <w:r>
                              <w:t>V Bratislave, dňa</w:t>
                            </w:r>
                          </w:p>
                          <w:p w14:paraId="59139FC3" w14:textId="77777777" w:rsidR="000457DD" w:rsidRDefault="000457DD" w:rsidP="000457DD"/>
                          <w:p w14:paraId="60E4CF75" w14:textId="77777777" w:rsidR="000457DD" w:rsidRDefault="000457DD" w:rsidP="000457DD">
                            <w:r>
                              <w:t xml:space="preserve">Za Zhotoviteľa </w:t>
                            </w:r>
                          </w:p>
                          <w:p w14:paraId="44F7B09E" w14:textId="77777777" w:rsidR="000457DD" w:rsidRDefault="000457DD" w:rsidP="000457DD"/>
                          <w:p w14:paraId="6D3F7390" w14:textId="77777777" w:rsidR="000457DD" w:rsidRDefault="000457DD" w:rsidP="000457DD"/>
                          <w:p w14:paraId="3641572B" w14:textId="4C5135B4" w:rsidR="000457DD" w:rsidRDefault="000457DD" w:rsidP="000457DD">
                            <w:pPr>
                              <w:jc w:val="center"/>
                            </w:pPr>
                            <w:r>
                              <w:t>....................................................................</w:t>
                            </w:r>
                          </w:p>
                          <w:p w14:paraId="03B9F034" w14:textId="618AED31" w:rsidR="000457DD" w:rsidRDefault="008F27F1" w:rsidP="000457DD">
                            <w:pPr>
                              <w:jc w:val="center"/>
                            </w:pPr>
                            <w:r>
                              <w:t>meno a priezvisko</w:t>
                            </w:r>
                          </w:p>
                          <w:p w14:paraId="41BB634F" w14:textId="3D449DA2" w:rsidR="000457DD" w:rsidRDefault="008F27F1" w:rsidP="000457DD">
                            <w:pPr>
                              <w:jc w:val="center"/>
                            </w:pPr>
                            <w:r>
                              <w:t>funkcia</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w14:anchorId="33D6F216" id="_x0000_s1027" type="#_x0000_t202" style="position:absolute;left:0;text-align:left;margin-left:134.7pt;margin-top:28.35pt;width:185.9pt;height:110.6pt;z-index:251661312;visibility:visible;mso-wrap-style:square;mso-width-percent:400;mso-height-percent:200;mso-wrap-distance-left:9pt;mso-wrap-distance-top:3.6pt;mso-wrap-distance-right:9pt;mso-wrap-distance-bottom:3.6pt;mso-position-horizontal:right;mso-position-horizontal-relative:margin;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" stroked="f">
                <v:textbox style="mso-fit-shape-to-text:t">
                  <w:txbxContent>
                    <w:p w14:paraId="40069F22" w14:textId="77777777" w:rsidR="000457DD" w:rsidRDefault="000457DD" w:rsidP="000457DD">
                      <w:r>
                        <w:t>V Bratislave, dňa</w:t>
                      </w:r>
                    </w:p>
                    <w:p w14:paraId="59139FC3" w14:textId="77777777" w:rsidR="000457DD" w:rsidRDefault="000457DD" w:rsidP="000457DD"/>
                    <w:p w14:paraId="60E4CF75" w14:textId="77777777" w:rsidR="000457DD" w:rsidRDefault="000457DD" w:rsidP="000457DD">
                      <w:r>
                        <w:t xml:space="preserve">Za Zhotoviteľa </w:t>
                      </w:r>
                    </w:p>
                    <w:p w14:paraId="44F7B09E" w14:textId="77777777" w:rsidR="000457DD" w:rsidRDefault="000457DD" w:rsidP="000457DD"/>
                    <w:p w14:paraId="6D3F7390" w14:textId="77777777" w:rsidR="000457DD" w:rsidRDefault="000457DD" w:rsidP="000457DD"/>
                    <w:p w14:paraId="3641572B" w14:textId="4C5135B4" w:rsidR="000457DD" w:rsidRDefault="000457DD" w:rsidP="000457DD">
                      <w:pPr>
                        <w:jc w:val="center"/>
                      </w:pPr>
                      <w:r>
                        <w:t>....................................................................</w:t>
                      </w:r>
                    </w:p>
                    <w:p w14:paraId="03B9F034" w14:textId="618AED31" w:rsidR="000457DD" w:rsidRDefault="008F27F1" w:rsidP="000457DD">
                      <w:pPr>
                        <w:jc w:val="center"/>
                      </w:pPr>
                      <w:r>
                        <w:t>meno a priezvisko</w:t>
                      </w:r>
                    </w:p>
                    <w:p w14:paraId="41BB634F" w14:textId="3D449DA2" w:rsidR="000457DD" w:rsidRDefault="008F27F1" w:rsidP="000457DD">
                      <w:pPr>
                        <w:jc w:val="center"/>
                      </w:pPr>
                      <w:r>
                        <w:t>funkcia</w:t>
                      </w:r>
                    </w:p>
                  </w:txbxContent>
                </v:textbox>
                <w10:wrap type="square" anchorx="margin"/>
              </v:shape>
            </w:pict>
          </mc:Fallback>
        </mc:AlternateContent>
      </w:r>
    </w:p>
    <w:sectPr w:rsidR="000457DD" w:rsidRPr="000457DD">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C560C1" w14:textId="77777777" w:rsidR="00B8395D" w:rsidRDefault="00B8395D" w:rsidP="00F6747C">
      <w:r>
        <w:separator/>
      </w:r>
    </w:p>
  </w:endnote>
  <w:endnote w:type="continuationSeparator" w:id="0">
    <w:p w14:paraId="276D8E96" w14:textId="77777777" w:rsidR="00B8395D" w:rsidRDefault="00B8395D" w:rsidP="00F674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44578709"/>
      <w:docPartObj>
        <w:docPartGallery w:val="Page Numbers (Bottom of Page)"/>
        <w:docPartUnique/>
      </w:docPartObj>
    </w:sdtPr>
    <w:sdtEndPr/>
    <w:sdtContent>
      <w:sdt>
        <w:sdtPr>
          <w:id w:val="-1769616900"/>
          <w:docPartObj>
            <w:docPartGallery w:val="Page Numbers (Top of Page)"/>
            <w:docPartUnique/>
          </w:docPartObj>
        </w:sdtPr>
        <w:sdtEndPr/>
        <w:sdtContent>
          <w:p w14:paraId="1279545A" w14:textId="178D8731" w:rsidR="00F6747C" w:rsidRPr="00F6747C" w:rsidRDefault="00F6747C">
            <w:pPr>
              <w:pStyle w:val="Pta"/>
              <w:jc w:val="right"/>
            </w:pPr>
            <w:r w:rsidRPr="00F6747C">
              <w:t xml:space="preserve">Strana </w:t>
            </w:r>
            <w:r w:rsidRPr="00F6747C">
              <w:fldChar w:fldCharType="begin"/>
            </w:r>
            <w:r w:rsidRPr="00F6747C">
              <w:instrText>PAGE</w:instrText>
            </w:r>
            <w:r w:rsidRPr="00F6747C">
              <w:fldChar w:fldCharType="separate"/>
            </w:r>
            <w:r w:rsidRPr="00F6747C">
              <w:t>2</w:t>
            </w:r>
            <w:r w:rsidRPr="00F6747C">
              <w:fldChar w:fldCharType="end"/>
            </w:r>
            <w:r w:rsidRPr="00F6747C">
              <w:t xml:space="preserve"> z </w:t>
            </w:r>
            <w:r w:rsidRPr="00F6747C">
              <w:fldChar w:fldCharType="begin"/>
            </w:r>
            <w:r w:rsidRPr="00F6747C">
              <w:instrText>NUMPAGES</w:instrText>
            </w:r>
            <w:r w:rsidRPr="00F6747C">
              <w:fldChar w:fldCharType="separate"/>
            </w:r>
            <w:r w:rsidRPr="00F6747C">
              <w:t>2</w:t>
            </w:r>
            <w:r w:rsidRPr="00F6747C">
              <w:fldChar w:fldCharType="end"/>
            </w:r>
          </w:p>
        </w:sdtContent>
      </w:sdt>
    </w:sdtContent>
  </w:sdt>
  <w:p w14:paraId="3B34D124" w14:textId="77777777" w:rsidR="00F6747C" w:rsidRPr="00F6747C" w:rsidRDefault="00F6747C">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6F048F" w14:textId="77777777" w:rsidR="00B8395D" w:rsidRDefault="00B8395D" w:rsidP="00F6747C">
      <w:r>
        <w:separator/>
      </w:r>
    </w:p>
  </w:footnote>
  <w:footnote w:type="continuationSeparator" w:id="0">
    <w:p w14:paraId="5F6316B8" w14:textId="77777777" w:rsidR="00B8395D" w:rsidRDefault="00B8395D" w:rsidP="00F6747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FC4B0A"/>
    <w:multiLevelType w:val="hybridMultilevel"/>
    <w:tmpl w:val="0236524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96E64CD"/>
    <w:multiLevelType w:val="hybridMultilevel"/>
    <w:tmpl w:val="398C1F0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09A53A37"/>
    <w:multiLevelType w:val="hybridMultilevel"/>
    <w:tmpl w:val="08D639DC"/>
    <w:lvl w:ilvl="0" w:tplc="3F9825EA">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3" w15:restartNumberingAfterBreak="0">
    <w:nsid w:val="09C57435"/>
    <w:multiLevelType w:val="hybridMultilevel"/>
    <w:tmpl w:val="ECA05EF6"/>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0FA5651B"/>
    <w:multiLevelType w:val="hybridMultilevel"/>
    <w:tmpl w:val="9A16CEF6"/>
    <w:lvl w:ilvl="0" w:tplc="8720417E">
      <w:start w:val="1"/>
      <w:numFmt w:val="decimal"/>
      <w:lvlText w:val="%1."/>
      <w:lvlJc w:val="left"/>
      <w:pPr>
        <w:ind w:left="1065" w:hanging="705"/>
      </w:pPr>
      <w:rPr>
        <w:rFonts w:hint="default"/>
      </w:rPr>
    </w:lvl>
    <w:lvl w:ilvl="1" w:tplc="4EF8F1E0">
      <w:start w:val="1"/>
      <w:numFmt w:val="lowerLetter"/>
      <w:lvlText w:val="%2)"/>
      <w:lvlJc w:val="left"/>
      <w:pPr>
        <w:ind w:left="1785" w:hanging="705"/>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101826B4"/>
    <w:multiLevelType w:val="hybridMultilevel"/>
    <w:tmpl w:val="E4C84B30"/>
    <w:lvl w:ilvl="0" w:tplc="15DAA372">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13D04678"/>
    <w:multiLevelType w:val="hybridMultilevel"/>
    <w:tmpl w:val="514C2BE6"/>
    <w:lvl w:ilvl="0" w:tplc="15DAA372">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1AE60CB6"/>
    <w:multiLevelType w:val="hybridMultilevel"/>
    <w:tmpl w:val="02E206A4"/>
    <w:lvl w:ilvl="0" w:tplc="8720417E">
      <w:start w:val="1"/>
      <w:numFmt w:val="decimal"/>
      <w:lvlText w:val="%1."/>
      <w:lvlJc w:val="left"/>
      <w:pPr>
        <w:ind w:left="1065" w:hanging="705"/>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1F1478EE"/>
    <w:multiLevelType w:val="hybridMultilevel"/>
    <w:tmpl w:val="07489B7A"/>
    <w:lvl w:ilvl="0" w:tplc="15DAA372">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1F220CAC"/>
    <w:multiLevelType w:val="hybridMultilevel"/>
    <w:tmpl w:val="8FE249F8"/>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262E7D47"/>
    <w:multiLevelType w:val="hybridMultilevel"/>
    <w:tmpl w:val="9B00CE4E"/>
    <w:lvl w:ilvl="0" w:tplc="0AEEAA86">
      <w:start w:val="1"/>
      <w:numFmt w:val="decimal"/>
      <w:pStyle w:val="Odsekzoznamu"/>
      <w:lvlText w:val="%1."/>
      <w:lvlJc w:val="left"/>
      <w:pPr>
        <w:ind w:left="720" w:hanging="36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268C04E0"/>
    <w:multiLevelType w:val="hybridMultilevel"/>
    <w:tmpl w:val="41BC1B6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28015D44"/>
    <w:multiLevelType w:val="hybridMultilevel"/>
    <w:tmpl w:val="D5940F0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2898102A"/>
    <w:multiLevelType w:val="hybridMultilevel"/>
    <w:tmpl w:val="0C14A2D4"/>
    <w:lvl w:ilvl="0" w:tplc="6900B270">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336D1BCD"/>
    <w:multiLevelType w:val="hybridMultilevel"/>
    <w:tmpl w:val="814EED4A"/>
    <w:lvl w:ilvl="0" w:tplc="8720417E">
      <w:start w:val="1"/>
      <w:numFmt w:val="decimal"/>
      <w:lvlText w:val="%1."/>
      <w:lvlJc w:val="left"/>
      <w:pPr>
        <w:ind w:left="1065" w:hanging="705"/>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42794E43"/>
    <w:multiLevelType w:val="hybridMultilevel"/>
    <w:tmpl w:val="592E905A"/>
    <w:lvl w:ilvl="0" w:tplc="15DAA372">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434863BB"/>
    <w:multiLevelType w:val="hybridMultilevel"/>
    <w:tmpl w:val="F4C6FF7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434E3D02"/>
    <w:multiLevelType w:val="hybridMultilevel"/>
    <w:tmpl w:val="41640AF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435E2372"/>
    <w:multiLevelType w:val="hybridMultilevel"/>
    <w:tmpl w:val="ECCABDA2"/>
    <w:lvl w:ilvl="0" w:tplc="15DAA372">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44715A57"/>
    <w:multiLevelType w:val="hybridMultilevel"/>
    <w:tmpl w:val="0172F53A"/>
    <w:lvl w:ilvl="0" w:tplc="041B000F">
      <w:start w:val="1"/>
      <w:numFmt w:val="decimal"/>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48325B12"/>
    <w:multiLevelType w:val="hybridMultilevel"/>
    <w:tmpl w:val="6332EFAA"/>
    <w:lvl w:ilvl="0" w:tplc="AD38AD64">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496725B7"/>
    <w:multiLevelType w:val="hybridMultilevel"/>
    <w:tmpl w:val="A8AA3676"/>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4D0C1754"/>
    <w:multiLevelType w:val="hybridMultilevel"/>
    <w:tmpl w:val="29D2D7C2"/>
    <w:lvl w:ilvl="0" w:tplc="15DAA372">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4D6310A1"/>
    <w:multiLevelType w:val="hybridMultilevel"/>
    <w:tmpl w:val="31A4F0F0"/>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55876A0C"/>
    <w:multiLevelType w:val="hybridMultilevel"/>
    <w:tmpl w:val="FA2046F4"/>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5649689F"/>
    <w:multiLevelType w:val="hybridMultilevel"/>
    <w:tmpl w:val="8D28B79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5A54215B"/>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5C1F53F7"/>
    <w:multiLevelType w:val="hybridMultilevel"/>
    <w:tmpl w:val="8D28B79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15:restartNumberingAfterBreak="0">
    <w:nsid w:val="60415F9A"/>
    <w:multiLevelType w:val="hybridMultilevel"/>
    <w:tmpl w:val="C130E7E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646A7118"/>
    <w:multiLevelType w:val="hybridMultilevel"/>
    <w:tmpl w:val="E56CDBD0"/>
    <w:lvl w:ilvl="0" w:tplc="FAAAEA0E">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6B1B3559"/>
    <w:multiLevelType w:val="hybridMultilevel"/>
    <w:tmpl w:val="B5E0F112"/>
    <w:lvl w:ilvl="0" w:tplc="15DAA372">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6BA450BB"/>
    <w:multiLevelType w:val="hybridMultilevel"/>
    <w:tmpl w:val="D2EAFE6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6D907AC0"/>
    <w:multiLevelType w:val="hybridMultilevel"/>
    <w:tmpl w:val="DBFABF34"/>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70AA7051"/>
    <w:multiLevelType w:val="hybridMultilevel"/>
    <w:tmpl w:val="46127C06"/>
    <w:lvl w:ilvl="0" w:tplc="15DAA372">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70F7104A"/>
    <w:multiLevelType w:val="hybridMultilevel"/>
    <w:tmpl w:val="195AE96C"/>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15:restartNumberingAfterBreak="0">
    <w:nsid w:val="79627473"/>
    <w:multiLevelType w:val="hybridMultilevel"/>
    <w:tmpl w:val="8094187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7D50301B"/>
    <w:multiLevelType w:val="hybridMultilevel"/>
    <w:tmpl w:val="468CDED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16cid:durableId="1842307396">
    <w:abstractNumId w:val="10"/>
  </w:num>
  <w:num w:numId="2" w16cid:durableId="473766149">
    <w:abstractNumId w:val="29"/>
  </w:num>
  <w:num w:numId="3" w16cid:durableId="440998087">
    <w:abstractNumId w:val="0"/>
  </w:num>
  <w:num w:numId="4" w16cid:durableId="1620452540">
    <w:abstractNumId w:val="7"/>
  </w:num>
  <w:num w:numId="5" w16cid:durableId="212279812">
    <w:abstractNumId w:val="14"/>
  </w:num>
  <w:num w:numId="6" w16cid:durableId="423965388">
    <w:abstractNumId w:val="17"/>
  </w:num>
  <w:num w:numId="7" w16cid:durableId="1416778136">
    <w:abstractNumId w:val="27"/>
  </w:num>
  <w:num w:numId="8" w16cid:durableId="1360349319">
    <w:abstractNumId w:val="18"/>
  </w:num>
  <w:num w:numId="9" w16cid:durableId="1952399824">
    <w:abstractNumId w:val="15"/>
  </w:num>
  <w:num w:numId="10" w16cid:durableId="1072505221">
    <w:abstractNumId w:val="22"/>
  </w:num>
  <w:num w:numId="11" w16cid:durableId="2030568452">
    <w:abstractNumId w:val="25"/>
  </w:num>
  <w:num w:numId="12" w16cid:durableId="1701008970">
    <w:abstractNumId w:val="31"/>
  </w:num>
  <w:num w:numId="13" w16cid:durableId="2115010176">
    <w:abstractNumId w:val="3"/>
  </w:num>
  <w:num w:numId="14" w16cid:durableId="444156193">
    <w:abstractNumId w:val="4"/>
  </w:num>
  <w:num w:numId="15" w16cid:durableId="1672220413">
    <w:abstractNumId w:val="19"/>
  </w:num>
  <w:num w:numId="16" w16cid:durableId="1063792295">
    <w:abstractNumId w:val="24"/>
  </w:num>
  <w:num w:numId="17" w16cid:durableId="296882325">
    <w:abstractNumId w:val="13"/>
  </w:num>
  <w:num w:numId="18" w16cid:durableId="209923628">
    <w:abstractNumId w:val="21"/>
  </w:num>
  <w:num w:numId="19" w16cid:durableId="1960991549">
    <w:abstractNumId w:val="23"/>
  </w:num>
  <w:num w:numId="20" w16cid:durableId="1792553114">
    <w:abstractNumId w:val="12"/>
  </w:num>
  <w:num w:numId="21" w16cid:durableId="508106696">
    <w:abstractNumId w:val="1"/>
  </w:num>
  <w:num w:numId="22" w16cid:durableId="1953901015">
    <w:abstractNumId w:val="5"/>
  </w:num>
  <w:num w:numId="23" w16cid:durableId="1328631962">
    <w:abstractNumId w:val="28"/>
  </w:num>
  <w:num w:numId="24" w16cid:durableId="2029526231">
    <w:abstractNumId w:val="11"/>
  </w:num>
  <w:num w:numId="25" w16cid:durableId="520245306">
    <w:abstractNumId w:val="35"/>
  </w:num>
  <w:num w:numId="26" w16cid:durableId="992637712">
    <w:abstractNumId w:val="9"/>
  </w:num>
  <w:num w:numId="27" w16cid:durableId="1018389796">
    <w:abstractNumId w:val="33"/>
  </w:num>
  <w:num w:numId="28" w16cid:durableId="1736313568">
    <w:abstractNumId w:val="34"/>
  </w:num>
  <w:num w:numId="29" w16cid:durableId="16274133">
    <w:abstractNumId w:val="2"/>
  </w:num>
  <w:num w:numId="30" w16cid:durableId="1966740862">
    <w:abstractNumId w:val="6"/>
  </w:num>
  <w:num w:numId="31" w16cid:durableId="1926918722">
    <w:abstractNumId w:val="30"/>
  </w:num>
  <w:num w:numId="32" w16cid:durableId="696395301">
    <w:abstractNumId w:val="32"/>
  </w:num>
  <w:num w:numId="33" w16cid:durableId="876162629">
    <w:abstractNumId w:val="8"/>
  </w:num>
  <w:num w:numId="34" w16cid:durableId="473179408">
    <w:abstractNumId w:val="26"/>
  </w:num>
  <w:num w:numId="35" w16cid:durableId="863784741">
    <w:abstractNumId w:val="36"/>
  </w:num>
  <w:num w:numId="36" w16cid:durableId="770055532">
    <w:abstractNumId w:val="16"/>
  </w:num>
  <w:num w:numId="37" w16cid:durableId="389621320">
    <w:abstractNumId w:val="2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Štanclová Zuzana, Ing.">
    <w15:presenceInfo w15:providerId="AD" w15:userId="S::zuzana.stanclova@bratislava.sk::ca18f392-3a96-43e6-8303-3e484b2de8f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5584"/>
    <w:rsid w:val="0000071C"/>
    <w:rsid w:val="00007CDF"/>
    <w:rsid w:val="0001055A"/>
    <w:rsid w:val="00010C56"/>
    <w:rsid w:val="0001559F"/>
    <w:rsid w:val="000273B5"/>
    <w:rsid w:val="000457DD"/>
    <w:rsid w:val="000812A6"/>
    <w:rsid w:val="000A7C6A"/>
    <w:rsid w:val="000B0D5A"/>
    <w:rsid w:val="000C7052"/>
    <w:rsid w:val="000D0850"/>
    <w:rsid w:val="000D3FE6"/>
    <w:rsid w:val="000D77CB"/>
    <w:rsid w:val="000E0DE4"/>
    <w:rsid w:val="000E32A7"/>
    <w:rsid w:val="000F4F97"/>
    <w:rsid w:val="00104009"/>
    <w:rsid w:val="00135C19"/>
    <w:rsid w:val="00140ADE"/>
    <w:rsid w:val="00147011"/>
    <w:rsid w:val="001539C4"/>
    <w:rsid w:val="00155654"/>
    <w:rsid w:val="001706F8"/>
    <w:rsid w:val="00170BBD"/>
    <w:rsid w:val="00172040"/>
    <w:rsid w:val="0017392C"/>
    <w:rsid w:val="00185781"/>
    <w:rsid w:val="001A3D31"/>
    <w:rsid w:val="001A4D4B"/>
    <w:rsid w:val="001A7BEC"/>
    <w:rsid w:val="001B441B"/>
    <w:rsid w:val="001B4C96"/>
    <w:rsid w:val="001C34F3"/>
    <w:rsid w:val="001D324D"/>
    <w:rsid w:val="001E0BA0"/>
    <w:rsid w:val="002311D6"/>
    <w:rsid w:val="00251997"/>
    <w:rsid w:val="00255AB2"/>
    <w:rsid w:val="00267DAF"/>
    <w:rsid w:val="00285394"/>
    <w:rsid w:val="00293D24"/>
    <w:rsid w:val="002A22B0"/>
    <w:rsid w:val="002A44C9"/>
    <w:rsid w:val="002B7FB7"/>
    <w:rsid w:val="002C7344"/>
    <w:rsid w:val="002C7AA6"/>
    <w:rsid w:val="002D355D"/>
    <w:rsid w:val="002F7C63"/>
    <w:rsid w:val="00300CEE"/>
    <w:rsid w:val="00311CB7"/>
    <w:rsid w:val="00324763"/>
    <w:rsid w:val="00332677"/>
    <w:rsid w:val="00340E5E"/>
    <w:rsid w:val="00343A28"/>
    <w:rsid w:val="0038367A"/>
    <w:rsid w:val="0038576D"/>
    <w:rsid w:val="00397BBA"/>
    <w:rsid w:val="003A6EFD"/>
    <w:rsid w:val="003B6A4C"/>
    <w:rsid w:val="003B7600"/>
    <w:rsid w:val="003C795B"/>
    <w:rsid w:val="003D1986"/>
    <w:rsid w:val="003D30BE"/>
    <w:rsid w:val="003D6DD5"/>
    <w:rsid w:val="003E2673"/>
    <w:rsid w:val="003E2F95"/>
    <w:rsid w:val="003F3FC1"/>
    <w:rsid w:val="003F6412"/>
    <w:rsid w:val="0040142C"/>
    <w:rsid w:val="00411C75"/>
    <w:rsid w:val="004124CD"/>
    <w:rsid w:val="0041592E"/>
    <w:rsid w:val="00416F36"/>
    <w:rsid w:val="004554FA"/>
    <w:rsid w:val="004662A1"/>
    <w:rsid w:val="004A3EE3"/>
    <w:rsid w:val="004A4761"/>
    <w:rsid w:val="004B57F2"/>
    <w:rsid w:val="004C070F"/>
    <w:rsid w:val="004E34C6"/>
    <w:rsid w:val="004F08E2"/>
    <w:rsid w:val="004F3DB6"/>
    <w:rsid w:val="004F51AF"/>
    <w:rsid w:val="00511B8F"/>
    <w:rsid w:val="005147CC"/>
    <w:rsid w:val="00523C82"/>
    <w:rsid w:val="00535D0F"/>
    <w:rsid w:val="00541B31"/>
    <w:rsid w:val="00554813"/>
    <w:rsid w:val="00556459"/>
    <w:rsid w:val="00573FFD"/>
    <w:rsid w:val="0057447E"/>
    <w:rsid w:val="005871CF"/>
    <w:rsid w:val="005A272A"/>
    <w:rsid w:val="005E0AA7"/>
    <w:rsid w:val="005E3994"/>
    <w:rsid w:val="005F0569"/>
    <w:rsid w:val="005F753F"/>
    <w:rsid w:val="00620374"/>
    <w:rsid w:val="0062412E"/>
    <w:rsid w:val="006317BE"/>
    <w:rsid w:val="00637A94"/>
    <w:rsid w:val="0064400F"/>
    <w:rsid w:val="006520C9"/>
    <w:rsid w:val="0067580A"/>
    <w:rsid w:val="00686E36"/>
    <w:rsid w:val="006918E4"/>
    <w:rsid w:val="006A4926"/>
    <w:rsid w:val="006B09AF"/>
    <w:rsid w:val="006C0A30"/>
    <w:rsid w:val="006C1721"/>
    <w:rsid w:val="006C3C83"/>
    <w:rsid w:val="006C599B"/>
    <w:rsid w:val="006C6B4C"/>
    <w:rsid w:val="006D7626"/>
    <w:rsid w:val="006E7163"/>
    <w:rsid w:val="006F5ABF"/>
    <w:rsid w:val="00700AB9"/>
    <w:rsid w:val="00720C22"/>
    <w:rsid w:val="00726786"/>
    <w:rsid w:val="00746832"/>
    <w:rsid w:val="00760151"/>
    <w:rsid w:val="00776CD3"/>
    <w:rsid w:val="00791F92"/>
    <w:rsid w:val="007A36F4"/>
    <w:rsid w:val="007C074F"/>
    <w:rsid w:val="007D53BC"/>
    <w:rsid w:val="007D7491"/>
    <w:rsid w:val="00806AE2"/>
    <w:rsid w:val="00807DA1"/>
    <w:rsid w:val="00821117"/>
    <w:rsid w:val="008244EE"/>
    <w:rsid w:val="00827644"/>
    <w:rsid w:val="00832BE1"/>
    <w:rsid w:val="00840BFC"/>
    <w:rsid w:val="008651BE"/>
    <w:rsid w:val="0088260E"/>
    <w:rsid w:val="00883637"/>
    <w:rsid w:val="00883B3E"/>
    <w:rsid w:val="008A739B"/>
    <w:rsid w:val="008B2E20"/>
    <w:rsid w:val="008B2E7C"/>
    <w:rsid w:val="008E7718"/>
    <w:rsid w:val="008F27F1"/>
    <w:rsid w:val="008F7152"/>
    <w:rsid w:val="00901536"/>
    <w:rsid w:val="00901E3E"/>
    <w:rsid w:val="009139E7"/>
    <w:rsid w:val="00916254"/>
    <w:rsid w:val="00925F49"/>
    <w:rsid w:val="00940F3A"/>
    <w:rsid w:val="00961B1D"/>
    <w:rsid w:val="00974E16"/>
    <w:rsid w:val="00977E5C"/>
    <w:rsid w:val="009902E3"/>
    <w:rsid w:val="00995E9A"/>
    <w:rsid w:val="00996707"/>
    <w:rsid w:val="00996F55"/>
    <w:rsid w:val="009A3AFC"/>
    <w:rsid w:val="009C227D"/>
    <w:rsid w:val="009D14B2"/>
    <w:rsid w:val="009D5919"/>
    <w:rsid w:val="009D6D28"/>
    <w:rsid w:val="009E6E8C"/>
    <w:rsid w:val="009F7442"/>
    <w:rsid w:val="00A01535"/>
    <w:rsid w:val="00A05EAC"/>
    <w:rsid w:val="00A14FD4"/>
    <w:rsid w:val="00A4326F"/>
    <w:rsid w:val="00A46420"/>
    <w:rsid w:val="00A53D12"/>
    <w:rsid w:val="00A552F4"/>
    <w:rsid w:val="00A57251"/>
    <w:rsid w:val="00A7311B"/>
    <w:rsid w:val="00A85584"/>
    <w:rsid w:val="00A86668"/>
    <w:rsid w:val="00A8737C"/>
    <w:rsid w:val="00A93A54"/>
    <w:rsid w:val="00A95226"/>
    <w:rsid w:val="00AA4CD3"/>
    <w:rsid w:val="00AB58FE"/>
    <w:rsid w:val="00AD4577"/>
    <w:rsid w:val="00AE0C89"/>
    <w:rsid w:val="00AE5677"/>
    <w:rsid w:val="00AF0F33"/>
    <w:rsid w:val="00B04A39"/>
    <w:rsid w:val="00B06DB1"/>
    <w:rsid w:val="00B07096"/>
    <w:rsid w:val="00B12883"/>
    <w:rsid w:val="00B22DD1"/>
    <w:rsid w:val="00B402FD"/>
    <w:rsid w:val="00B42155"/>
    <w:rsid w:val="00B43EE7"/>
    <w:rsid w:val="00B4494C"/>
    <w:rsid w:val="00B519F8"/>
    <w:rsid w:val="00B54DE9"/>
    <w:rsid w:val="00B554ED"/>
    <w:rsid w:val="00B5680A"/>
    <w:rsid w:val="00B732F4"/>
    <w:rsid w:val="00B741A3"/>
    <w:rsid w:val="00B8395D"/>
    <w:rsid w:val="00BC374C"/>
    <w:rsid w:val="00BD142E"/>
    <w:rsid w:val="00BD4E37"/>
    <w:rsid w:val="00BE0311"/>
    <w:rsid w:val="00BF22D2"/>
    <w:rsid w:val="00BF60BD"/>
    <w:rsid w:val="00C14CCF"/>
    <w:rsid w:val="00C160A2"/>
    <w:rsid w:val="00C406F2"/>
    <w:rsid w:val="00C41423"/>
    <w:rsid w:val="00C6354D"/>
    <w:rsid w:val="00C7255D"/>
    <w:rsid w:val="00C748D7"/>
    <w:rsid w:val="00C81026"/>
    <w:rsid w:val="00C90072"/>
    <w:rsid w:val="00C921CC"/>
    <w:rsid w:val="00CA6213"/>
    <w:rsid w:val="00CB2A65"/>
    <w:rsid w:val="00D07744"/>
    <w:rsid w:val="00D12225"/>
    <w:rsid w:val="00D13C61"/>
    <w:rsid w:val="00D17C83"/>
    <w:rsid w:val="00D538D5"/>
    <w:rsid w:val="00D7247B"/>
    <w:rsid w:val="00D7506D"/>
    <w:rsid w:val="00D853CB"/>
    <w:rsid w:val="00DD0EE3"/>
    <w:rsid w:val="00DD25E3"/>
    <w:rsid w:val="00DE0405"/>
    <w:rsid w:val="00DE1989"/>
    <w:rsid w:val="00DE7692"/>
    <w:rsid w:val="00E106FD"/>
    <w:rsid w:val="00E26811"/>
    <w:rsid w:val="00E373CF"/>
    <w:rsid w:val="00E443E8"/>
    <w:rsid w:val="00E608EC"/>
    <w:rsid w:val="00E77B20"/>
    <w:rsid w:val="00EA69CF"/>
    <w:rsid w:val="00EB1711"/>
    <w:rsid w:val="00EC0A15"/>
    <w:rsid w:val="00ED2023"/>
    <w:rsid w:val="00ED5180"/>
    <w:rsid w:val="00ED7D2A"/>
    <w:rsid w:val="00EE576C"/>
    <w:rsid w:val="00F25DE8"/>
    <w:rsid w:val="00F37C1C"/>
    <w:rsid w:val="00F41B31"/>
    <w:rsid w:val="00F6747C"/>
    <w:rsid w:val="00F73E62"/>
    <w:rsid w:val="00F76ACD"/>
    <w:rsid w:val="00F82A81"/>
    <w:rsid w:val="00FA1537"/>
    <w:rsid w:val="00FA5F41"/>
    <w:rsid w:val="00FA61F1"/>
    <w:rsid w:val="00FA7428"/>
    <w:rsid w:val="00FE2857"/>
    <w:rsid w:val="00FF55C4"/>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A06FD9"/>
  <w15:chartTrackingRefBased/>
  <w15:docId w15:val="{37616779-AFDD-4A0B-BD33-C0D4566C68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imes New Roman" w:hAnsiTheme="minorHAnsi" w:cstheme="minorBidi"/>
        <w:sz w:val="22"/>
        <w:szCs w:val="22"/>
        <w:lang w:val="sk-SK" w:eastAsia="en-US" w:bidi="ar-SA"/>
      </w:rPr>
    </w:rPrDefault>
    <w:pPrDefault>
      <w:pPr>
        <w:spacing w:line="288"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8244EE"/>
    <w:pPr>
      <w:spacing w:line="240" w:lineRule="auto"/>
    </w:pPr>
    <w:rPr>
      <w:rFonts w:ascii="Arial Narrow" w:hAnsi="Arial Narrow" w:cs="Times New Roman"/>
      <w:sz w:val="21"/>
      <w:szCs w:val="24"/>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Odrážky,Odstavec se seznamem1"/>
    <w:basedOn w:val="Normlny"/>
    <w:link w:val="OdsekzoznamuChar"/>
    <w:uiPriority w:val="1"/>
    <w:qFormat/>
    <w:rsid w:val="0001055A"/>
    <w:pPr>
      <w:numPr>
        <w:numId w:val="1"/>
      </w:numPr>
      <w:ind w:left="567" w:hanging="567"/>
      <w:contextualSpacing/>
    </w:pPr>
  </w:style>
  <w:style w:type="character" w:styleId="Odkaznakomentr">
    <w:name w:val="annotation reference"/>
    <w:basedOn w:val="Predvolenpsmoodseku"/>
    <w:uiPriority w:val="99"/>
    <w:semiHidden/>
    <w:unhideWhenUsed/>
    <w:rsid w:val="002F7C63"/>
    <w:rPr>
      <w:sz w:val="16"/>
      <w:szCs w:val="16"/>
    </w:rPr>
  </w:style>
  <w:style w:type="paragraph" w:styleId="Textkomentra">
    <w:name w:val="annotation text"/>
    <w:basedOn w:val="Normlny"/>
    <w:link w:val="TextkomentraChar"/>
    <w:uiPriority w:val="99"/>
    <w:unhideWhenUsed/>
    <w:rsid w:val="002F7C63"/>
    <w:rPr>
      <w:sz w:val="20"/>
      <w:szCs w:val="20"/>
    </w:rPr>
  </w:style>
  <w:style w:type="character" w:customStyle="1" w:styleId="TextkomentraChar">
    <w:name w:val="Text komentára Char"/>
    <w:basedOn w:val="Predvolenpsmoodseku"/>
    <w:link w:val="Textkomentra"/>
    <w:uiPriority w:val="99"/>
    <w:rsid w:val="002F7C63"/>
    <w:rPr>
      <w:rFonts w:ascii="Arial Narrow" w:hAnsi="Arial Narrow" w:cs="Times New Roman"/>
      <w:sz w:val="20"/>
      <w:szCs w:val="20"/>
      <w:lang w:eastAsia="sk-SK"/>
    </w:rPr>
  </w:style>
  <w:style w:type="character" w:customStyle="1" w:styleId="OdsekzoznamuChar">
    <w:name w:val="Odsek zoznamu Char"/>
    <w:aliases w:val="Odrážky Char,Odstavec se seznamem1 Char"/>
    <w:basedOn w:val="Predvolenpsmoodseku"/>
    <w:link w:val="Odsekzoznamu"/>
    <w:uiPriority w:val="34"/>
    <w:locked/>
    <w:rsid w:val="002F7C63"/>
    <w:rPr>
      <w:rFonts w:ascii="Arial Narrow" w:hAnsi="Arial Narrow" w:cs="Times New Roman"/>
      <w:sz w:val="21"/>
      <w:szCs w:val="24"/>
      <w:lang w:eastAsia="sk-SK"/>
    </w:rPr>
  </w:style>
  <w:style w:type="paragraph" w:styleId="Hlavika">
    <w:name w:val="header"/>
    <w:basedOn w:val="Normlny"/>
    <w:link w:val="HlavikaChar"/>
    <w:uiPriority w:val="99"/>
    <w:unhideWhenUsed/>
    <w:rsid w:val="00F6747C"/>
    <w:pPr>
      <w:tabs>
        <w:tab w:val="center" w:pos="4536"/>
        <w:tab w:val="right" w:pos="9072"/>
      </w:tabs>
    </w:pPr>
  </w:style>
  <w:style w:type="character" w:customStyle="1" w:styleId="HlavikaChar">
    <w:name w:val="Hlavička Char"/>
    <w:basedOn w:val="Predvolenpsmoodseku"/>
    <w:link w:val="Hlavika"/>
    <w:uiPriority w:val="99"/>
    <w:rsid w:val="00F6747C"/>
    <w:rPr>
      <w:rFonts w:ascii="Arial Narrow" w:hAnsi="Arial Narrow" w:cs="Times New Roman"/>
      <w:sz w:val="21"/>
      <w:szCs w:val="24"/>
      <w:lang w:eastAsia="sk-SK"/>
    </w:rPr>
  </w:style>
  <w:style w:type="paragraph" w:styleId="Pta">
    <w:name w:val="footer"/>
    <w:basedOn w:val="Normlny"/>
    <w:link w:val="PtaChar"/>
    <w:uiPriority w:val="99"/>
    <w:unhideWhenUsed/>
    <w:rsid w:val="00F6747C"/>
    <w:pPr>
      <w:tabs>
        <w:tab w:val="center" w:pos="4536"/>
        <w:tab w:val="right" w:pos="9072"/>
      </w:tabs>
    </w:pPr>
  </w:style>
  <w:style w:type="character" w:customStyle="1" w:styleId="PtaChar">
    <w:name w:val="Päta Char"/>
    <w:basedOn w:val="Predvolenpsmoodseku"/>
    <w:link w:val="Pta"/>
    <w:uiPriority w:val="99"/>
    <w:rsid w:val="00F6747C"/>
    <w:rPr>
      <w:rFonts w:ascii="Arial Narrow" w:hAnsi="Arial Narrow" w:cs="Times New Roman"/>
      <w:sz w:val="21"/>
      <w:szCs w:val="24"/>
      <w:lang w:eastAsia="sk-SK"/>
    </w:rPr>
  </w:style>
  <w:style w:type="paragraph" w:styleId="Predmetkomentra">
    <w:name w:val="annotation subject"/>
    <w:basedOn w:val="Textkomentra"/>
    <w:next w:val="Textkomentra"/>
    <w:link w:val="PredmetkomentraChar"/>
    <w:uiPriority w:val="99"/>
    <w:semiHidden/>
    <w:unhideWhenUsed/>
    <w:rsid w:val="003B7600"/>
    <w:rPr>
      <w:b/>
      <w:bCs/>
    </w:rPr>
  </w:style>
  <w:style w:type="character" w:customStyle="1" w:styleId="PredmetkomentraChar">
    <w:name w:val="Predmet komentára Char"/>
    <w:basedOn w:val="TextkomentraChar"/>
    <w:link w:val="Predmetkomentra"/>
    <w:uiPriority w:val="99"/>
    <w:semiHidden/>
    <w:rsid w:val="003B7600"/>
    <w:rPr>
      <w:rFonts w:ascii="Arial Narrow" w:hAnsi="Arial Narrow" w:cs="Times New Roman"/>
      <w:b/>
      <w:bCs/>
      <w:sz w:val="20"/>
      <w:szCs w:val="20"/>
      <w:lang w:eastAsia="sk-SK"/>
    </w:rPr>
  </w:style>
  <w:style w:type="paragraph" w:styleId="Revzia">
    <w:name w:val="Revision"/>
    <w:hidden/>
    <w:uiPriority w:val="99"/>
    <w:semiHidden/>
    <w:rsid w:val="00B22DD1"/>
    <w:pPr>
      <w:spacing w:line="240" w:lineRule="auto"/>
      <w:jc w:val="left"/>
    </w:pPr>
    <w:rPr>
      <w:rFonts w:ascii="Arial Narrow" w:hAnsi="Arial Narrow" w:cs="Times New Roman"/>
      <w:sz w:val="21"/>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10791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microsoft.com/office/2011/relationships/people" Target="peop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42</TotalTime>
  <Pages>10</Pages>
  <Words>6027</Words>
  <Characters>34358</Characters>
  <Application>Microsoft Office Word</Application>
  <DocSecurity>0</DocSecurity>
  <Lines>286</Lines>
  <Paragraphs>80</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40305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Kopil Roman, JUDr.</dc:creator>
  <cp:keywords/>
  <dc:description/>
  <cp:lastModifiedBy>Štanclová Zuzana, Ing.</cp:lastModifiedBy>
  <cp:revision>37</cp:revision>
  <dcterms:created xsi:type="dcterms:W3CDTF">2022-03-28T09:01:00Z</dcterms:created>
  <dcterms:modified xsi:type="dcterms:W3CDTF">2022-05-09T09:34:00Z</dcterms:modified>
</cp:coreProperties>
</file>