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1FE13" w14:textId="4FF41D29" w:rsidR="004E52BB" w:rsidRPr="00B40829" w:rsidRDefault="004E52BB" w:rsidP="007F4063">
      <w:pPr>
        <w:pStyle w:val="Nzov"/>
        <w:jc w:val="center"/>
        <w:rPr>
          <w:rFonts w:ascii="Corbel" w:hAnsi="Corbel" w:cs="Arial"/>
          <w:sz w:val="22"/>
          <w:szCs w:val="22"/>
        </w:rPr>
      </w:pPr>
      <w:r w:rsidRPr="00B40829">
        <w:rPr>
          <w:rFonts w:ascii="Corbel" w:hAnsi="Corbel" w:cs="Arial"/>
          <w:sz w:val="22"/>
          <w:szCs w:val="22"/>
        </w:rPr>
        <w:t>ZMLUVA O DIELO</w:t>
      </w:r>
    </w:p>
    <w:p w14:paraId="00888640" w14:textId="4C89618E" w:rsidR="009C520B" w:rsidRPr="00B40829" w:rsidRDefault="009C520B" w:rsidP="009C520B">
      <w:pPr>
        <w:pStyle w:val="Zarkazkladnhotextu"/>
        <w:ind w:left="284"/>
        <w:jc w:val="center"/>
        <w:rPr>
          <w:rFonts w:ascii="Corbel" w:hAnsi="Corbel"/>
          <w:sz w:val="22"/>
          <w:szCs w:val="22"/>
        </w:rPr>
      </w:pPr>
      <w:r w:rsidRPr="00B40829">
        <w:rPr>
          <w:rFonts w:ascii="Corbel" w:hAnsi="Corbel"/>
          <w:sz w:val="22"/>
          <w:szCs w:val="22"/>
        </w:rPr>
        <w:t xml:space="preserve">uzavretá podľa § 536 ods. 2 zákona č. 513/1991 Zb. Obchodný zákonník (ďalej len „Obchodný zákonník“) </w:t>
      </w:r>
    </w:p>
    <w:p w14:paraId="1092EF83" w14:textId="6915045B" w:rsidR="009C520B" w:rsidRPr="00B40829" w:rsidRDefault="009C520B" w:rsidP="009C520B">
      <w:pPr>
        <w:pStyle w:val="Zarkazkladnhotextu"/>
        <w:pBdr>
          <w:bottom w:val="single" w:sz="4" w:space="1" w:color="auto"/>
        </w:pBdr>
        <w:ind w:left="284"/>
        <w:jc w:val="center"/>
        <w:rPr>
          <w:rFonts w:ascii="Corbel" w:hAnsi="Corbel"/>
          <w:sz w:val="22"/>
          <w:szCs w:val="22"/>
        </w:rPr>
      </w:pPr>
      <w:r w:rsidRPr="00B40829">
        <w:rPr>
          <w:rFonts w:ascii="Corbel" w:hAnsi="Corbel"/>
          <w:sz w:val="22"/>
          <w:szCs w:val="22"/>
        </w:rPr>
        <w:t>a podľa zákona č. 343/2015 Z. z. o verejnom obstarávaní  o zmene a doplnení  niektorých  zákonov (ďalej len „zákon o verejnom obstarávaní“)</w:t>
      </w:r>
    </w:p>
    <w:p w14:paraId="6654FA09" w14:textId="2EE9D1A5" w:rsidR="009C520B" w:rsidRPr="00B40829" w:rsidRDefault="009C520B" w:rsidP="009C520B">
      <w:pPr>
        <w:pStyle w:val="Zarkazkladnhotextu"/>
        <w:pBdr>
          <w:bottom w:val="single" w:sz="4" w:space="1" w:color="auto"/>
        </w:pBdr>
        <w:ind w:left="284"/>
        <w:jc w:val="center"/>
        <w:rPr>
          <w:rFonts w:ascii="Corbel" w:hAnsi="Corbel"/>
          <w:sz w:val="22"/>
          <w:szCs w:val="22"/>
        </w:rPr>
      </w:pPr>
      <w:r w:rsidRPr="00B40829">
        <w:rPr>
          <w:rFonts w:ascii="Corbel" w:hAnsi="Corbel"/>
          <w:sz w:val="22"/>
          <w:szCs w:val="22"/>
        </w:rPr>
        <w:t>(ďalej len „</w:t>
      </w:r>
      <w:r w:rsidR="00B060D1" w:rsidRPr="00B40829">
        <w:rPr>
          <w:rFonts w:ascii="Corbel" w:hAnsi="Corbel"/>
          <w:sz w:val="22"/>
          <w:szCs w:val="22"/>
        </w:rPr>
        <w:t>Z</w:t>
      </w:r>
      <w:r w:rsidRPr="00B40829">
        <w:rPr>
          <w:rFonts w:ascii="Corbel" w:hAnsi="Corbel"/>
          <w:sz w:val="22"/>
          <w:szCs w:val="22"/>
        </w:rPr>
        <w:t>mluva“)</w:t>
      </w:r>
    </w:p>
    <w:p w14:paraId="3928375D" w14:textId="77777777" w:rsidR="004E52BB" w:rsidRPr="00B40829" w:rsidRDefault="004E52BB" w:rsidP="004E52BB">
      <w:pPr>
        <w:jc w:val="center"/>
        <w:rPr>
          <w:rFonts w:ascii="Corbel" w:hAnsi="Corbel" w:cs="Arial"/>
          <w:sz w:val="22"/>
          <w:szCs w:val="22"/>
        </w:rPr>
      </w:pPr>
    </w:p>
    <w:p w14:paraId="56E0AAFF" w14:textId="77777777" w:rsidR="004E52BB" w:rsidRPr="00B40829" w:rsidRDefault="004E52BB" w:rsidP="004E52BB">
      <w:pPr>
        <w:jc w:val="center"/>
        <w:rPr>
          <w:rFonts w:ascii="Corbel" w:hAnsi="Corbel" w:cs="Arial"/>
          <w:sz w:val="22"/>
          <w:szCs w:val="22"/>
        </w:rPr>
      </w:pPr>
    </w:p>
    <w:p w14:paraId="040CEC08" w14:textId="77777777" w:rsidR="004E52BB" w:rsidRPr="00B40829" w:rsidRDefault="004E52BB" w:rsidP="004E52BB">
      <w:pPr>
        <w:pStyle w:val="Nzov"/>
        <w:jc w:val="center"/>
        <w:rPr>
          <w:rFonts w:ascii="Corbel" w:hAnsi="Corbel" w:cs="Arial"/>
          <w:sz w:val="22"/>
          <w:szCs w:val="22"/>
        </w:rPr>
      </w:pPr>
      <w:r w:rsidRPr="00B40829">
        <w:rPr>
          <w:rFonts w:ascii="Corbel" w:hAnsi="Corbel" w:cs="Arial"/>
          <w:sz w:val="22"/>
          <w:szCs w:val="22"/>
        </w:rPr>
        <w:t>Článok I.</w:t>
      </w:r>
    </w:p>
    <w:p w14:paraId="7EC797E3" w14:textId="77777777" w:rsidR="004E52BB" w:rsidRPr="00B40829" w:rsidRDefault="004E52BB" w:rsidP="004E52BB">
      <w:pPr>
        <w:pStyle w:val="Nzov"/>
        <w:jc w:val="center"/>
        <w:rPr>
          <w:rFonts w:ascii="Corbel" w:hAnsi="Corbel" w:cs="Arial"/>
          <w:sz w:val="22"/>
          <w:szCs w:val="22"/>
        </w:rPr>
      </w:pPr>
      <w:r w:rsidRPr="00B40829">
        <w:rPr>
          <w:rFonts w:ascii="Corbel" w:hAnsi="Corbel" w:cs="Arial"/>
          <w:sz w:val="22"/>
          <w:szCs w:val="22"/>
        </w:rPr>
        <w:t>Zmluvné strany</w:t>
      </w:r>
    </w:p>
    <w:p w14:paraId="4A1AED61" w14:textId="77777777" w:rsidR="004E52BB" w:rsidRPr="00B40829" w:rsidRDefault="004E52BB" w:rsidP="004E52BB">
      <w:pPr>
        <w:rPr>
          <w:rFonts w:ascii="Corbel" w:hAnsi="Corbel" w:cs="Arial"/>
          <w:b/>
          <w:sz w:val="22"/>
          <w:szCs w:val="22"/>
        </w:rPr>
      </w:pPr>
    </w:p>
    <w:p w14:paraId="68E54AA2" w14:textId="630F7C58" w:rsidR="00496E83" w:rsidRPr="00B40829" w:rsidRDefault="004E52BB" w:rsidP="009C520B">
      <w:pPr>
        <w:jc w:val="both"/>
        <w:rPr>
          <w:rFonts w:ascii="Corbel" w:hAnsi="Corbel" w:cs="Arial"/>
          <w:b/>
          <w:sz w:val="22"/>
          <w:szCs w:val="22"/>
        </w:rPr>
      </w:pPr>
      <w:r w:rsidRPr="00B40829">
        <w:rPr>
          <w:rFonts w:ascii="Corbel" w:hAnsi="Corbel" w:cs="Arial"/>
          <w:sz w:val="22"/>
          <w:szCs w:val="22"/>
        </w:rPr>
        <w:t>1.</w:t>
      </w:r>
      <w:r w:rsidRPr="00B40829">
        <w:rPr>
          <w:rFonts w:ascii="Corbel" w:hAnsi="Corbel" w:cs="Arial"/>
          <w:b/>
          <w:sz w:val="22"/>
          <w:szCs w:val="22"/>
        </w:rPr>
        <w:t xml:space="preserve"> </w:t>
      </w:r>
      <w:r w:rsidR="007F4063" w:rsidRPr="00B40829">
        <w:rPr>
          <w:rFonts w:ascii="Corbel" w:hAnsi="Corbel" w:cs="Arial"/>
          <w:b/>
          <w:sz w:val="22"/>
          <w:szCs w:val="22"/>
        </w:rPr>
        <w:t xml:space="preserve">        </w:t>
      </w:r>
      <w:r w:rsidRPr="00B40829">
        <w:rPr>
          <w:rFonts w:ascii="Corbel" w:hAnsi="Corbel" w:cs="Arial"/>
          <w:b/>
          <w:sz w:val="22"/>
          <w:szCs w:val="22"/>
        </w:rPr>
        <w:t>Objednávateľ:</w:t>
      </w:r>
      <w:r w:rsidR="009C520B" w:rsidRPr="00B40829">
        <w:rPr>
          <w:rFonts w:ascii="Corbel" w:hAnsi="Corbel" w:cs="Arial"/>
          <w:b/>
          <w:sz w:val="22"/>
          <w:szCs w:val="22"/>
        </w:rPr>
        <w:tab/>
      </w:r>
      <w:r w:rsidR="009C520B" w:rsidRPr="00B40829">
        <w:rPr>
          <w:rFonts w:ascii="Corbel" w:hAnsi="Corbel" w:cs="Arial"/>
          <w:b/>
          <w:sz w:val="22"/>
          <w:szCs w:val="22"/>
        </w:rPr>
        <w:tab/>
      </w:r>
      <w:r w:rsidR="009C520B" w:rsidRPr="00B40829">
        <w:rPr>
          <w:rFonts w:ascii="Corbel" w:hAnsi="Corbel" w:cs="Arial"/>
          <w:b/>
          <w:sz w:val="22"/>
          <w:szCs w:val="22"/>
        </w:rPr>
        <w:tab/>
        <w:t xml:space="preserve">          </w:t>
      </w:r>
      <w:r w:rsidR="00496E83" w:rsidRPr="00B40829">
        <w:rPr>
          <w:rFonts w:ascii="Corbel" w:hAnsi="Corbel"/>
          <w:b/>
          <w:sz w:val="22"/>
          <w:szCs w:val="22"/>
        </w:rPr>
        <w:t>Univerzita Komenského v Bratislave</w:t>
      </w:r>
    </w:p>
    <w:p w14:paraId="3F6D1B1E" w14:textId="77777777" w:rsidR="00496E83" w:rsidRPr="00B40829" w:rsidRDefault="00496E83" w:rsidP="00496E83">
      <w:pPr>
        <w:pStyle w:val="Default"/>
        <w:tabs>
          <w:tab w:val="left" w:pos="3969"/>
        </w:tabs>
        <w:ind w:firstLine="567"/>
        <w:rPr>
          <w:rFonts w:ascii="Corbel" w:hAnsi="Corbel" w:cs="Times New Roman"/>
          <w:sz w:val="22"/>
          <w:szCs w:val="22"/>
        </w:rPr>
      </w:pPr>
      <w:r w:rsidRPr="00B40829">
        <w:rPr>
          <w:rFonts w:ascii="Corbel" w:hAnsi="Corbel" w:cs="Times New Roman"/>
          <w:sz w:val="22"/>
          <w:szCs w:val="22"/>
        </w:rPr>
        <w:t>Sídlo:</w:t>
      </w:r>
      <w:r w:rsidRPr="00B40829">
        <w:rPr>
          <w:rFonts w:ascii="Corbel" w:hAnsi="Corbel" w:cs="Times New Roman"/>
          <w:sz w:val="22"/>
          <w:szCs w:val="22"/>
        </w:rPr>
        <w:tab/>
        <w:t>Šafárikovo nám. 6, 814 99 Bratislava 1</w:t>
      </w:r>
    </w:p>
    <w:p w14:paraId="57B627D0" w14:textId="77777777" w:rsidR="00496E83" w:rsidRPr="00B40829" w:rsidRDefault="00496E83" w:rsidP="00496E83">
      <w:pPr>
        <w:pStyle w:val="Default"/>
        <w:tabs>
          <w:tab w:val="left" w:pos="3969"/>
        </w:tabs>
        <w:ind w:firstLine="567"/>
        <w:rPr>
          <w:rFonts w:ascii="Corbel" w:hAnsi="Corbel" w:cs="Times New Roman"/>
          <w:sz w:val="22"/>
          <w:szCs w:val="22"/>
        </w:rPr>
      </w:pPr>
      <w:r w:rsidRPr="00B40829">
        <w:rPr>
          <w:rFonts w:ascii="Corbel" w:hAnsi="Corbel" w:cs="Times New Roman"/>
          <w:sz w:val="22"/>
          <w:szCs w:val="22"/>
        </w:rPr>
        <w:t>Korešpondenčná adresa:</w:t>
      </w:r>
      <w:r w:rsidRPr="00B40829">
        <w:rPr>
          <w:rFonts w:ascii="Corbel" w:hAnsi="Corbel" w:cs="Times New Roman"/>
          <w:sz w:val="22"/>
          <w:szCs w:val="22"/>
        </w:rPr>
        <w:tab/>
        <w:t xml:space="preserve">Šafárikovo nám. 6, P. O. BOX 440, 814 99 Bratislava </w:t>
      </w:r>
    </w:p>
    <w:p w14:paraId="02222F35" w14:textId="77777777" w:rsidR="00496E83" w:rsidRPr="00B40829" w:rsidRDefault="00496E83" w:rsidP="00496E83">
      <w:pPr>
        <w:pStyle w:val="Default"/>
        <w:tabs>
          <w:tab w:val="left" w:pos="3969"/>
        </w:tabs>
        <w:ind w:firstLine="567"/>
        <w:rPr>
          <w:rFonts w:ascii="Corbel" w:hAnsi="Corbel" w:cs="Times New Roman"/>
          <w:sz w:val="22"/>
          <w:szCs w:val="22"/>
        </w:rPr>
      </w:pPr>
      <w:r w:rsidRPr="00B40829">
        <w:rPr>
          <w:rFonts w:ascii="Corbel" w:hAnsi="Corbel" w:cs="Times New Roman"/>
          <w:sz w:val="22"/>
          <w:szCs w:val="22"/>
        </w:rPr>
        <w:t>Štatutárny orgán:</w:t>
      </w:r>
      <w:r w:rsidRPr="00B40829">
        <w:rPr>
          <w:rFonts w:ascii="Corbel" w:hAnsi="Corbel" w:cs="Times New Roman"/>
          <w:sz w:val="22"/>
          <w:szCs w:val="22"/>
        </w:rPr>
        <w:tab/>
        <w:t xml:space="preserve">prof. JUDr. Marek </w:t>
      </w:r>
      <w:proofErr w:type="spellStart"/>
      <w:r w:rsidRPr="00B40829">
        <w:rPr>
          <w:rFonts w:ascii="Corbel" w:hAnsi="Corbel" w:cs="Times New Roman"/>
          <w:sz w:val="22"/>
          <w:szCs w:val="22"/>
        </w:rPr>
        <w:t>Števček</w:t>
      </w:r>
      <w:proofErr w:type="spellEnd"/>
      <w:r w:rsidRPr="00B40829">
        <w:rPr>
          <w:rFonts w:ascii="Corbel" w:hAnsi="Corbel" w:cs="Times New Roman"/>
          <w:sz w:val="22"/>
          <w:szCs w:val="22"/>
        </w:rPr>
        <w:t>, PhD., rektor</w:t>
      </w:r>
    </w:p>
    <w:p w14:paraId="7479B328" w14:textId="77777777" w:rsidR="00496E83" w:rsidRPr="00B40829" w:rsidRDefault="00496E83" w:rsidP="00496E83">
      <w:pPr>
        <w:pStyle w:val="Husto"/>
        <w:widowControl w:val="0"/>
        <w:tabs>
          <w:tab w:val="left" w:pos="567"/>
          <w:tab w:val="left" w:pos="3969"/>
        </w:tabs>
        <w:rPr>
          <w:rFonts w:ascii="Corbel" w:hAnsi="Corbel"/>
          <w:color w:val="000000"/>
          <w:sz w:val="22"/>
          <w:szCs w:val="22"/>
        </w:rPr>
      </w:pPr>
      <w:r w:rsidRPr="00B40829">
        <w:rPr>
          <w:rFonts w:ascii="Corbel" w:hAnsi="Corbel"/>
          <w:sz w:val="22"/>
          <w:szCs w:val="22"/>
        </w:rPr>
        <w:tab/>
      </w:r>
      <w:r w:rsidRPr="00B40829">
        <w:rPr>
          <w:rFonts w:ascii="Corbel" w:hAnsi="Corbel"/>
          <w:color w:val="000000"/>
          <w:sz w:val="22"/>
          <w:szCs w:val="22"/>
        </w:rPr>
        <w:t>IČO:</w:t>
      </w:r>
      <w:r w:rsidRPr="00B40829">
        <w:rPr>
          <w:rFonts w:ascii="Corbel" w:hAnsi="Corbel"/>
          <w:color w:val="000000"/>
          <w:sz w:val="22"/>
          <w:szCs w:val="22"/>
        </w:rPr>
        <w:tab/>
        <w:t>00 397 865</w:t>
      </w:r>
    </w:p>
    <w:p w14:paraId="7BDAFA7E" w14:textId="77777777" w:rsidR="00496E83" w:rsidRPr="00B40829" w:rsidRDefault="00496E83" w:rsidP="00496E83">
      <w:pPr>
        <w:pStyle w:val="Husto"/>
        <w:widowControl w:val="0"/>
        <w:tabs>
          <w:tab w:val="left" w:pos="567"/>
          <w:tab w:val="left" w:pos="3969"/>
        </w:tabs>
        <w:rPr>
          <w:rFonts w:ascii="Corbel" w:hAnsi="Corbel"/>
          <w:color w:val="000000"/>
          <w:sz w:val="22"/>
          <w:szCs w:val="22"/>
        </w:rPr>
      </w:pPr>
      <w:r w:rsidRPr="00B40829">
        <w:rPr>
          <w:rFonts w:ascii="Corbel" w:hAnsi="Corbel"/>
          <w:color w:val="000000"/>
          <w:sz w:val="22"/>
          <w:szCs w:val="22"/>
        </w:rPr>
        <w:tab/>
        <w:t>DIČ:</w:t>
      </w:r>
      <w:r w:rsidRPr="00B40829">
        <w:rPr>
          <w:rFonts w:ascii="Corbel" w:hAnsi="Corbel"/>
          <w:color w:val="000000"/>
          <w:sz w:val="22"/>
          <w:szCs w:val="22"/>
        </w:rPr>
        <w:tab/>
        <w:t>2020845332</w:t>
      </w:r>
    </w:p>
    <w:p w14:paraId="1AC8B960" w14:textId="437AF3AA" w:rsidR="00496E83" w:rsidRPr="00B40829" w:rsidRDefault="00496E83" w:rsidP="00496E83">
      <w:pPr>
        <w:pStyle w:val="Husto"/>
        <w:widowControl w:val="0"/>
        <w:tabs>
          <w:tab w:val="left" w:pos="567"/>
          <w:tab w:val="left" w:pos="3969"/>
        </w:tabs>
        <w:rPr>
          <w:rFonts w:ascii="Corbel" w:hAnsi="Corbel"/>
          <w:color w:val="000000"/>
          <w:sz w:val="22"/>
          <w:szCs w:val="22"/>
        </w:rPr>
      </w:pPr>
      <w:r w:rsidRPr="00B40829">
        <w:rPr>
          <w:rFonts w:ascii="Corbel" w:hAnsi="Corbel"/>
          <w:color w:val="000000"/>
          <w:sz w:val="22"/>
          <w:szCs w:val="22"/>
        </w:rPr>
        <w:tab/>
        <w:t>IČ DPH:</w:t>
      </w:r>
      <w:r w:rsidRPr="00B40829">
        <w:rPr>
          <w:rFonts w:ascii="Corbel" w:hAnsi="Corbel"/>
          <w:color w:val="000000"/>
          <w:sz w:val="22"/>
          <w:szCs w:val="22"/>
        </w:rPr>
        <w:tab/>
        <w:t>SK2020845332</w:t>
      </w:r>
    </w:p>
    <w:p w14:paraId="340D0B61" w14:textId="77777777" w:rsidR="0029459E" w:rsidRPr="00B40829" w:rsidRDefault="0029459E" w:rsidP="0029459E">
      <w:pPr>
        <w:pStyle w:val="Husto"/>
        <w:widowControl w:val="0"/>
        <w:tabs>
          <w:tab w:val="left" w:pos="567"/>
          <w:tab w:val="left" w:pos="3969"/>
        </w:tabs>
        <w:ind w:firstLine="567"/>
        <w:rPr>
          <w:rFonts w:ascii="Corbel" w:hAnsi="Corbel"/>
          <w:sz w:val="22"/>
          <w:szCs w:val="22"/>
        </w:rPr>
      </w:pPr>
      <w:r w:rsidRPr="00B40829">
        <w:rPr>
          <w:rFonts w:ascii="Corbel" w:hAnsi="Corbel"/>
          <w:sz w:val="22"/>
          <w:szCs w:val="22"/>
        </w:rPr>
        <w:t>Osoby oprávnené konať vo veciach:</w:t>
      </w:r>
      <w:r w:rsidRPr="00B40829">
        <w:rPr>
          <w:rFonts w:ascii="Corbel" w:hAnsi="Corbel"/>
          <w:sz w:val="22"/>
          <w:szCs w:val="22"/>
        </w:rPr>
        <w:tab/>
      </w:r>
    </w:p>
    <w:p w14:paraId="737A5616" w14:textId="4BB4395F" w:rsidR="0029459E" w:rsidRPr="00B40829" w:rsidRDefault="0029459E" w:rsidP="0029459E">
      <w:pPr>
        <w:pStyle w:val="Husto"/>
        <w:widowControl w:val="0"/>
        <w:tabs>
          <w:tab w:val="left" w:pos="3969"/>
        </w:tabs>
        <w:ind w:left="2700" w:hanging="2133"/>
        <w:rPr>
          <w:rFonts w:ascii="Corbel" w:hAnsi="Corbel"/>
          <w:sz w:val="22"/>
          <w:szCs w:val="22"/>
        </w:rPr>
      </w:pPr>
      <w:r w:rsidRPr="00B40829">
        <w:rPr>
          <w:rFonts w:ascii="Corbel" w:hAnsi="Corbel"/>
          <w:sz w:val="22"/>
          <w:szCs w:val="22"/>
        </w:rPr>
        <w:t>a) zmluvných:</w:t>
      </w:r>
      <w:r w:rsidRPr="00B40829">
        <w:rPr>
          <w:rFonts w:ascii="Corbel" w:hAnsi="Corbel"/>
          <w:sz w:val="22"/>
          <w:szCs w:val="22"/>
        </w:rPr>
        <w:tab/>
      </w:r>
      <w:r w:rsidRPr="00B40829">
        <w:rPr>
          <w:rFonts w:ascii="Corbel" w:hAnsi="Corbel"/>
          <w:sz w:val="22"/>
          <w:szCs w:val="22"/>
        </w:rPr>
        <w:tab/>
      </w:r>
      <w:r w:rsidR="008A34E9" w:rsidRPr="00B40829">
        <w:rPr>
          <w:rFonts w:ascii="Corbel" w:hAnsi="Corbel"/>
          <w:sz w:val="22"/>
          <w:szCs w:val="22"/>
        </w:rPr>
        <w:t xml:space="preserve">prof. JUDr. Marek </w:t>
      </w:r>
      <w:proofErr w:type="spellStart"/>
      <w:r w:rsidR="008A34E9" w:rsidRPr="00B40829">
        <w:rPr>
          <w:rFonts w:ascii="Corbel" w:hAnsi="Corbel"/>
          <w:sz w:val="22"/>
          <w:szCs w:val="22"/>
        </w:rPr>
        <w:t>Števček</w:t>
      </w:r>
      <w:proofErr w:type="spellEnd"/>
      <w:r w:rsidR="008A34E9" w:rsidRPr="00B40829">
        <w:rPr>
          <w:rFonts w:ascii="Corbel" w:hAnsi="Corbel"/>
          <w:sz w:val="22"/>
          <w:szCs w:val="22"/>
        </w:rPr>
        <w:t>, PhD., rektor</w:t>
      </w:r>
    </w:p>
    <w:p w14:paraId="5EE28B76" w14:textId="5D0F6585" w:rsidR="0029459E" w:rsidRPr="00B40829" w:rsidRDefault="0029459E" w:rsidP="0029459E">
      <w:pPr>
        <w:pStyle w:val="Husto"/>
        <w:widowControl w:val="0"/>
        <w:tabs>
          <w:tab w:val="left" w:pos="567"/>
          <w:tab w:val="left" w:pos="3969"/>
        </w:tabs>
        <w:rPr>
          <w:rFonts w:ascii="Corbel" w:hAnsi="Corbel"/>
          <w:sz w:val="22"/>
          <w:szCs w:val="22"/>
        </w:rPr>
      </w:pPr>
      <w:r w:rsidRPr="00B40829">
        <w:rPr>
          <w:rFonts w:ascii="Corbel" w:hAnsi="Corbel"/>
          <w:sz w:val="22"/>
          <w:szCs w:val="22"/>
        </w:rPr>
        <w:tab/>
        <w:t>b) realizácie zmluvy:</w:t>
      </w:r>
      <w:r w:rsidR="008A34E9">
        <w:rPr>
          <w:rFonts w:ascii="Corbel" w:hAnsi="Corbel"/>
          <w:sz w:val="22"/>
          <w:szCs w:val="22"/>
        </w:rPr>
        <w:tab/>
      </w:r>
      <w:r w:rsidR="009955BB">
        <w:rPr>
          <w:rFonts w:ascii="Corbel" w:hAnsi="Corbel"/>
          <w:sz w:val="22"/>
          <w:szCs w:val="22"/>
        </w:rPr>
        <w:t>Ján Blaho</w:t>
      </w:r>
    </w:p>
    <w:p w14:paraId="3EA5D415" w14:textId="6C96D5D9" w:rsidR="00496E83" w:rsidRPr="00B40829" w:rsidRDefault="00496E83" w:rsidP="0029459E">
      <w:pPr>
        <w:pStyle w:val="Husto"/>
        <w:widowControl w:val="0"/>
        <w:tabs>
          <w:tab w:val="left" w:pos="567"/>
          <w:tab w:val="left" w:pos="3969"/>
        </w:tabs>
        <w:rPr>
          <w:rFonts w:ascii="Corbel" w:hAnsi="Corbel"/>
          <w:sz w:val="22"/>
          <w:szCs w:val="22"/>
        </w:rPr>
      </w:pPr>
      <w:r w:rsidRPr="00B40829">
        <w:rPr>
          <w:rFonts w:ascii="Corbel" w:hAnsi="Corbel"/>
          <w:sz w:val="22"/>
          <w:szCs w:val="22"/>
        </w:rPr>
        <w:tab/>
      </w:r>
      <w:r w:rsidRPr="00B40829">
        <w:rPr>
          <w:rFonts w:ascii="Corbel" w:hAnsi="Corbel"/>
          <w:b/>
          <w:sz w:val="22"/>
          <w:szCs w:val="22"/>
        </w:rPr>
        <w:t xml:space="preserve"> </w:t>
      </w:r>
    </w:p>
    <w:p w14:paraId="7AC609AF" w14:textId="545C690A" w:rsidR="00496E83" w:rsidRPr="00B40829" w:rsidRDefault="00496E83" w:rsidP="00496E83">
      <w:pPr>
        <w:pStyle w:val="Husto"/>
        <w:widowControl w:val="0"/>
        <w:tabs>
          <w:tab w:val="left" w:pos="567"/>
        </w:tabs>
        <w:rPr>
          <w:rFonts w:ascii="Corbel" w:hAnsi="Corbel"/>
          <w:sz w:val="22"/>
          <w:szCs w:val="22"/>
        </w:rPr>
      </w:pPr>
      <w:r w:rsidRPr="00B40829">
        <w:rPr>
          <w:rFonts w:ascii="Corbel" w:hAnsi="Corbel"/>
          <w:sz w:val="22"/>
          <w:szCs w:val="22"/>
        </w:rPr>
        <w:tab/>
        <w:t>(ďalej len „</w:t>
      </w:r>
      <w:r w:rsidR="002174BA">
        <w:rPr>
          <w:rFonts w:ascii="Corbel" w:hAnsi="Corbel"/>
          <w:b/>
          <w:sz w:val="22"/>
          <w:szCs w:val="22"/>
        </w:rPr>
        <w:t>O</w:t>
      </w:r>
      <w:r w:rsidRPr="00B40829">
        <w:rPr>
          <w:rFonts w:ascii="Corbel" w:hAnsi="Corbel"/>
          <w:b/>
          <w:sz w:val="22"/>
          <w:szCs w:val="22"/>
        </w:rPr>
        <w:t>bjednávateľ</w:t>
      </w:r>
      <w:r w:rsidRPr="00B40829">
        <w:rPr>
          <w:rFonts w:ascii="Corbel" w:hAnsi="Corbel"/>
          <w:sz w:val="22"/>
          <w:szCs w:val="22"/>
        </w:rPr>
        <w:t>“)</w:t>
      </w:r>
    </w:p>
    <w:p w14:paraId="1A6E7989" w14:textId="77777777" w:rsidR="00496E83" w:rsidRPr="00B40829" w:rsidRDefault="00496E83" w:rsidP="00496E83">
      <w:pPr>
        <w:pStyle w:val="Husto"/>
        <w:widowControl w:val="0"/>
        <w:tabs>
          <w:tab w:val="left" w:pos="567"/>
        </w:tabs>
        <w:rPr>
          <w:rFonts w:ascii="Corbel" w:hAnsi="Corbel"/>
          <w:sz w:val="22"/>
          <w:szCs w:val="22"/>
        </w:rPr>
      </w:pPr>
    </w:p>
    <w:p w14:paraId="1B393318" w14:textId="77777777" w:rsidR="00496E83" w:rsidRPr="00B40829" w:rsidRDefault="00496E83" w:rsidP="0029459E">
      <w:pPr>
        <w:jc w:val="both"/>
        <w:rPr>
          <w:rFonts w:ascii="Corbel" w:hAnsi="Corbel" w:cs="Arial"/>
          <w:sz w:val="22"/>
          <w:szCs w:val="22"/>
        </w:rPr>
      </w:pPr>
    </w:p>
    <w:p w14:paraId="7C69EDA4" w14:textId="146B9416" w:rsidR="00496E83" w:rsidRPr="00B40829" w:rsidRDefault="0029459E" w:rsidP="0029459E">
      <w:pPr>
        <w:jc w:val="both"/>
        <w:rPr>
          <w:rFonts w:ascii="Corbel" w:hAnsi="Corbel" w:cs="Arial"/>
          <w:sz w:val="22"/>
          <w:szCs w:val="22"/>
        </w:rPr>
      </w:pPr>
      <w:r w:rsidRPr="00B40829">
        <w:rPr>
          <w:rFonts w:ascii="Corbel" w:hAnsi="Corbel" w:cs="Arial"/>
          <w:sz w:val="22"/>
          <w:szCs w:val="22"/>
        </w:rPr>
        <w:t xml:space="preserve">2.         </w:t>
      </w:r>
      <w:r w:rsidRPr="00B40829">
        <w:rPr>
          <w:rFonts w:ascii="Corbel" w:hAnsi="Corbel" w:cs="Arial"/>
          <w:b/>
          <w:bCs/>
          <w:sz w:val="22"/>
          <w:szCs w:val="22"/>
        </w:rPr>
        <w:t>Zhotoviteľ</w:t>
      </w:r>
      <w:r w:rsidR="00496E83" w:rsidRPr="00B40829">
        <w:rPr>
          <w:rFonts w:ascii="Corbel" w:hAnsi="Corbel" w:cs="Arial"/>
          <w:b/>
          <w:bCs/>
          <w:sz w:val="22"/>
          <w:szCs w:val="22"/>
        </w:rPr>
        <w:t>:</w:t>
      </w:r>
      <w:r w:rsidR="00496E83" w:rsidRPr="00B40829">
        <w:rPr>
          <w:rFonts w:ascii="Corbel" w:hAnsi="Corbel" w:cs="Arial"/>
          <w:sz w:val="22"/>
          <w:szCs w:val="22"/>
        </w:rPr>
        <w:tab/>
      </w:r>
    </w:p>
    <w:p w14:paraId="06CEA930" w14:textId="77777777" w:rsidR="00496E83" w:rsidRPr="00B40829" w:rsidRDefault="00496E83" w:rsidP="00496E83">
      <w:pPr>
        <w:pStyle w:val="Husto"/>
        <w:widowControl w:val="0"/>
        <w:tabs>
          <w:tab w:val="left" w:pos="3969"/>
        </w:tabs>
        <w:ind w:left="570"/>
        <w:rPr>
          <w:rFonts w:ascii="Corbel" w:hAnsi="Corbel"/>
          <w:b/>
          <w:sz w:val="22"/>
          <w:szCs w:val="22"/>
        </w:rPr>
      </w:pPr>
      <w:r w:rsidRPr="00B40829">
        <w:rPr>
          <w:rFonts w:ascii="Corbel" w:hAnsi="Corbel"/>
          <w:sz w:val="22"/>
          <w:szCs w:val="22"/>
        </w:rPr>
        <w:t>Sídlo:</w:t>
      </w:r>
      <w:r w:rsidRPr="00B40829">
        <w:rPr>
          <w:rFonts w:ascii="Corbel" w:hAnsi="Corbel"/>
          <w:sz w:val="22"/>
          <w:szCs w:val="22"/>
        </w:rPr>
        <w:tab/>
      </w:r>
    </w:p>
    <w:p w14:paraId="413D4C9C" w14:textId="77777777" w:rsidR="00496E83" w:rsidRPr="00B40829" w:rsidRDefault="00496E83" w:rsidP="00496E83">
      <w:pPr>
        <w:pStyle w:val="Husto"/>
        <w:widowControl w:val="0"/>
        <w:tabs>
          <w:tab w:val="left" w:pos="567"/>
          <w:tab w:val="left" w:pos="3969"/>
        </w:tabs>
        <w:ind w:firstLine="567"/>
        <w:rPr>
          <w:rFonts w:ascii="Corbel" w:hAnsi="Corbel"/>
          <w:sz w:val="22"/>
          <w:szCs w:val="22"/>
        </w:rPr>
      </w:pPr>
      <w:r w:rsidRPr="00B40829">
        <w:rPr>
          <w:rFonts w:ascii="Corbel" w:hAnsi="Corbel"/>
          <w:sz w:val="22"/>
          <w:szCs w:val="22"/>
        </w:rPr>
        <w:t>IČO:</w:t>
      </w:r>
      <w:r w:rsidRPr="00B40829">
        <w:rPr>
          <w:rFonts w:ascii="Corbel" w:hAnsi="Corbel"/>
          <w:sz w:val="22"/>
          <w:szCs w:val="22"/>
        </w:rPr>
        <w:tab/>
      </w:r>
    </w:p>
    <w:p w14:paraId="67B0E306" w14:textId="77777777" w:rsidR="00496E83" w:rsidRPr="00B40829" w:rsidRDefault="00496E83" w:rsidP="00496E83">
      <w:pPr>
        <w:pStyle w:val="Husto"/>
        <w:widowControl w:val="0"/>
        <w:tabs>
          <w:tab w:val="left" w:pos="567"/>
          <w:tab w:val="left" w:pos="3969"/>
        </w:tabs>
        <w:ind w:firstLine="567"/>
        <w:rPr>
          <w:rFonts w:ascii="Corbel" w:hAnsi="Corbel"/>
          <w:sz w:val="22"/>
          <w:szCs w:val="22"/>
        </w:rPr>
      </w:pPr>
      <w:r w:rsidRPr="00B40829">
        <w:rPr>
          <w:rFonts w:ascii="Corbel" w:hAnsi="Corbel"/>
          <w:sz w:val="22"/>
          <w:szCs w:val="22"/>
        </w:rPr>
        <w:t>DIČ:</w:t>
      </w:r>
      <w:r w:rsidRPr="00B40829">
        <w:rPr>
          <w:rFonts w:ascii="Corbel" w:hAnsi="Corbel"/>
          <w:sz w:val="22"/>
          <w:szCs w:val="22"/>
        </w:rPr>
        <w:tab/>
      </w:r>
    </w:p>
    <w:p w14:paraId="08023BAB" w14:textId="77777777" w:rsidR="00496E83" w:rsidRPr="00B40829" w:rsidRDefault="00496E83" w:rsidP="00496E83">
      <w:pPr>
        <w:pStyle w:val="Husto"/>
        <w:widowControl w:val="0"/>
        <w:tabs>
          <w:tab w:val="left" w:pos="567"/>
          <w:tab w:val="left" w:pos="3969"/>
        </w:tabs>
        <w:ind w:firstLine="567"/>
        <w:rPr>
          <w:rFonts w:ascii="Corbel" w:hAnsi="Corbel"/>
          <w:sz w:val="22"/>
          <w:szCs w:val="22"/>
        </w:rPr>
      </w:pPr>
      <w:r w:rsidRPr="00B40829">
        <w:rPr>
          <w:rFonts w:ascii="Corbel" w:hAnsi="Corbel"/>
          <w:sz w:val="22"/>
          <w:szCs w:val="22"/>
        </w:rPr>
        <w:t>IČ DPH:</w:t>
      </w:r>
      <w:r w:rsidRPr="00B40829">
        <w:rPr>
          <w:rFonts w:ascii="Corbel" w:hAnsi="Corbel"/>
          <w:sz w:val="22"/>
          <w:szCs w:val="22"/>
        </w:rPr>
        <w:tab/>
      </w:r>
    </w:p>
    <w:p w14:paraId="58B7C478" w14:textId="77777777" w:rsidR="00496E83" w:rsidRPr="00B40829" w:rsidRDefault="00496E83" w:rsidP="00496E83">
      <w:pPr>
        <w:pStyle w:val="Husto"/>
        <w:widowControl w:val="0"/>
        <w:tabs>
          <w:tab w:val="left" w:pos="3969"/>
        </w:tabs>
        <w:ind w:left="3969" w:hanging="3402"/>
        <w:rPr>
          <w:rFonts w:ascii="Corbel" w:hAnsi="Corbel"/>
          <w:sz w:val="22"/>
          <w:szCs w:val="22"/>
        </w:rPr>
      </w:pPr>
      <w:r w:rsidRPr="00B40829">
        <w:rPr>
          <w:rFonts w:ascii="Corbel" w:hAnsi="Corbel"/>
          <w:sz w:val="22"/>
          <w:szCs w:val="22"/>
        </w:rPr>
        <w:t>Zapísaný:</w:t>
      </w:r>
      <w:r w:rsidRPr="00B40829">
        <w:rPr>
          <w:rFonts w:ascii="Corbel" w:hAnsi="Corbel"/>
          <w:sz w:val="22"/>
          <w:szCs w:val="22"/>
        </w:rPr>
        <w:tab/>
      </w:r>
    </w:p>
    <w:p w14:paraId="1CF91606" w14:textId="78D79C08" w:rsidR="00496E83" w:rsidRPr="00B40829" w:rsidRDefault="002E097A" w:rsidP="00496E83">
      <w:pPr>
        <w:pStyle w:val="Husto"/>
        <w:widowControl w:val="0"/>
        <w:tabs>
          <w:tab w:val="left" w:pos="3969"/>
        </w:tabs>
        <w:ind w:left="567"/>
        <w:rPr>
          <w:rFonts w:ascii="Corbel" w:hAnsi="Corbel"/>
          <w:sz w:val="22"/>
          <w:szCs w:val="22"/>
        </w:rPr>
      </w:pPr>
      <w:r w:rsidRPr="00B40829">
        <w:rPr>
          <w:rFonts w:ascii="Corbel" w:hAnsi="Corbel"/>
          <w:sz w:val="22"/>
          <w:szCs w:val="22"/>
        </w:rPr>
        <w:t>Štatutárny zástupca</w:t>
      </w:r>
      <w:r w:rsidR="00496E83" w:rsidRPr="00B40829">
        <w:rPr>
          <w:rFonts w:ascii="Corbel" w:hAnsi="Corbel"/>
          <w:sz w:val="22"/>
          <w:szCs w:val="22"/>
        </w:rPr>
        <w:tab/>
      </w:r>
    </w:p>
    <w:p w14:paraId="045A65A9" w14:textId="15EA9CF9" w:rsidR="00496E83" w:rsidRPr="00B40829" w:rsidRDefault="002E097A" w:rsidP="00496E83">
      <w:pPr>
        <w:pStyle w:val="Husto"/>
        <w:widowControl w:val="0"/>
        <w:tabs>
          <w:tab w:val="left" w:pos="567"/>
          <w:tab w:val="left" w:pos="3969"/>
        </w:tabs>
        <w:ind w:firstLine="567"/>
        <w:rPr>
          <w:rFonts w:ascii="Corbel" w:hAnsi="Corbel"/>
          <w:sz w:val="22"/>
          <w:szCs w:val="22"/>
        </w:rPr>
      </w:pPr>
      <w:r w:rsidRPr="00B40829">
        <w:rPr>
          <w:rFonts w:ascii="Corbel" w:hAnsi="Corbel"/>
          <w:sz w:val="22"/>
          <w:szCs w:val="22"/>
        </w:rPr>
        <w:t>IBAN:</w:t>
      </w:r>
      <w:r w:rsidR="00496E83" w:rsidRPr="00B40829">
        <w:rPr>
          <w:rFonts w:ascii="Corbel" w:hAnsi="Corbel"/>
          <w:sz w:val="22"/>
          <w:szCs w:val="22"/>
        </w:rPr>
        <w:tab/>
      </w:r>
    </w:p>
    <w:p w14:paraId="1AFAC4D6" w14:textId="77777777" w:rsidR="00496E83" w:rsidRPr="00B40829" w:rsidRDefault="00496E83" w:rsidP="00496E83">
      <w:pPr>
        <w:pStyle w:val="Husto"/>
        <w:widowControl w:val="0"/>
        <w:tabs>
          <w:tab w:val="left" w:pos="567"/>
          <w:tab w:val="left" w:pos="3969"/>
        </w:tabs>
        <w:ind w:firstLine="567"/>
        <w:rPr>
          <w:rFonts w:ascii="Corbel" w:hAnsi="Corbel"/>
          <w:sz w:val="22"/>
          <w:szCs w:val="22"/>
        </w:rPr>
      </w:pPr>
      <w:r w:rsidRPr="00B40829">
        <w:rPr>
          <w:rFonts w:ascii="Corbel" w:hAnsi="Corbel"/>
          <w:sz w:val="22"/>
          <w:szCs w:val="22"/>
        </w:rPr>
        <w:t>Osoby oprávnené konať vo veciach:</w:t>
      </w:r>
      <w:r w:rsidRPr="00B40829">
        <w:rPr>
          <w:rFonts w:ascii="Corbel" w:hAnsi="Corbel"/>
          <w:sz w:val="22"/>
          <w:szCs w:val="22"/>
        </w:rPr>
        <w:tab/>
      </w:r>
    </w:p>
    <w:p w14:paraId="215E0150" w14:textId="77777777" w:rsidR="00496E83" w:rsidRPr="00B40829" w:rsidRDefault="00496E83" w:rsidP="00496E83">
      <w:pPr>
        <w:pStyle w:val="Husto"/>
        <w:widowControl w:val="0"/>
        <w:tabs>
          <w:tab w:val="left" w:pos="3969"/>
        </w:tabs>
        <w:ind w:left="2700" w:hanging="2133"/>
        <w:rPr>
          <w:rFonts w:ascii="Corbel" w:hAnsi="Corbel"/>
          <w:sz w:val="22"/>
          <w:szCs w:val="22"/>
        </w:rPr>
      </w:pPr>
      <w:r w:rsidRPr="00B40829">
        <w:rPr>
          <w:rFonts w:ascii="Corbel" w:hAnsi="Corbel"/>
          <w:sz w:val="22"/>
          <w:szCs w:val="22"/>
        </w:rPr>
        <w:t>a) zmluvných:</w:t>
      </w:r>
      <w:r w:rsidRPr="00B40829">
        <w:rPr>
          <w:rFonts w:ascii="Corbel" w:hAnsi="Corbel"/>
          <w:sz w:val="22"/>
          <w:szCs w:val="22"/>
        </w:rPr>
        <w:tab/>
      </w:r>
      <w:r w:rsidRPr="00B40829">
        <w:rPr>
          <w:rFonts w:ascii="Corbel" w:hAnsi="Corbel"/>
          <w:sz w:val="22"/>
          <w:szCs w:val="22"/>
        </w:rPr>
        <w:tab/>
      </w:r>
    </w:p>
    <w:p w14:paraId="2E651D0D" w14:textId="77777777" w:rsidR="00496E83" w:rsidRPr="00B40829" w:rsidRDefault="00496E83" w:rsidP="00496E83">
      <w:pPr>
        <w:pStyle w:val="Husto"/>
        <w:widowControl w:val="0"/>
        <w:tabs>
          <w:tab w:val="left" w:pos="3969"/>
        </w:tabs>
        <w:ind w:left="2700" w:hanging="2133"/>
        <w:rPr>
          <w:rFonts w:ascii="Corbel" w:hAnsi="Corbel"/>
          <w:sz w:val="22"/>
          <w:szCs w:val="22"/>
        </w:rPr>
      </w:pPr>
      <w:r w:rsidRPr="00B40829">
        <w:rPr>
          <w:rFonts w:ascii="Corbel" w:hAnsi="Corbel"/>
          <w:sz w:val="22"/>
          <w:szCs w:val="22"/>
        </w:rPr>
        <w:t>b) realizácie zmluvy:</w:t>
      </w:r>
      <w:r w:rsidRPr="00B40829">
        <w:rPr>
          <w:rFonts w:ascii="Corbel" w:hAnsi="Corbel"/>
          <w:sz w:val="22"/>
          <w:szCs w:val="22"/>
        </w:rPr>
        <w:tab/>
      </w:r>
      <w:r w:rsidRPr="00B40829">
        <w:rPr>
          <w:rFonts w:ascii="Corbel" w:hAnsi="Corbel"/>
          <w:sz w:val="22"/>
          <w:szCs w:val="22"/>
        </w:rPr>
        <w:tab/>
      </w:r>
    </w:p>
    <w:p w14:paraId="78183E08" w14:textId="77777777" w:rsidR="00496E83" w:rsidRPr="00B40829" w:rsidRDefault="00496E83" w:rsidP="00496E83">
      <w:pPr>
        <w:pStyle w:val="Husto"/>
        <w:widowControl w:val="0"/>
        <w:tabs>
          <w:tab w:val="left" w:pos="3969"/>
        </w:tabs>
        <w:jc w:val="left"/>
        <w:rPr>
          <w:rFonts w:ascii="Corbel" w:hAnsi="Corbel"/>
          <w:sz w:val="22"/>
          <w:szCs w:val="22"/>
        </w:rPr>
      </w:pPr>
      <w:r w:rsidRPr="00B40829">
        <w:rPr>
          <w:rFonts w:ascii="Corbel" w:hAnsi="Corbel"/>
          <w:sz w:val="22"/>
          <w:szCs w:val="22"/>
        </w:rPr>
        <w:t xml:space="preserve">             Tel.:</w:t>
      </w:r>
      <w:r w:rsidRPr="00B40829">
        <w:rPr>
          <w:rFonts w:ascii="Corbel" w:hAnsi="Corbel"/>
          <w:sz w:val="22"/>
          <w:szCs w:val="22"/>
        </w:rPr>
        <w:tab/>
      </w:r>
    </w:p>
    <w:p w14:paraId="5510AF97" w14:textId="77777777" w:rsidR="00496E83" w:rsidRPr="00B40829" w:rsidRDefault="00496E83" w:rsidP="00496E83">
      <w:pPr>
        <w:pStyle w:val="Husto"/>
        <w:widowControl w:val="0"/>
        <w:tabs>
          <w:tab w:val="left" w:pos="3969"/>
        </w:tabs>
        <w:ind w:left="567"/>
        <w:rPr>
          <w:rFonts w:ascii="Corbel" w:hAnsi="Corbel"/>
          <w:sz w:val="22"/>
          <w:szCs w:val="22"/>
        </w:rPr>
      </w:pPr>
      <w:r w:rsidRPr="00B40829">
        <w:rPr>
          <w:rFonts w:ascii="Corbel" w:hAnsi="Corbel"/>
          <w:sz w:val="22"/>
          <w:szCs w:val="22"/>
        </w:rPr>
        <w:t>E-mail:</w:t>
      </w:r>
      <w:r w:rsidRPr="00B40829">
        <w:rPr>
          <w:rFonts w:ascii="Corbel" w:hAnsi="Corbel"/>
          <w:sz w:val="22"/>
          <w:szCs w:val="22"/>
        </w:rPr>
        <w:tab/>
      </w:r>
    </w:p>
    <w:p w14:paraId="7C2D2944" w14:textId="77777777" w:rsidR="00496E83" w:rsidRPr="00B40829" w:rsidRDefault="00496E83" w:rsidP="00496E83">
      <w:pPr>
        <w:pStyle w:val="Husto"/>
        <w:widowControl w:val="0"/>
        <w:tabs>
          <w:tab w:val="left" w:pos="3544"/>
        </w:tabs>
        <w:ind w:left="567"/>
        <w:rPr>
          <w:rFonts w:ascii="Corbel" w:hAnsi="Corbel"/>
          <w:sz w:val="22"/>
          <w:szCs w:val="22"/>
        </w:rPr>
      </w:pPr>
    </w:p>
    <w:p w14:paraId="6B9507BE" w14:textId="5C6B2777" w:rsidR="00496E83" w:rsidRPr="00B40829" w:rsidRDefault="00496E83" w:rsidP="00496E83">
      <w:pPr>
        <w:pStyle w:val="Husto"/>
        <w:widowControl w:val="0"/>
        <w:tabs>
          <w:tab w:val="left" w:pos="284"/>
          <w:tab w:val="left" w:pos="567"/>
          <w:tab w:val="left" w:pos="2268"/>
        </w:tabs>
        <w:rPr>
          <w:rFonts w:ascii="Corbel" w:hAnsi="Corbel"/>
          <w:sz w:val="22"/>
          <w:szCs w:val="22"/>
        </w:rPr>
      </w:pPr>
      <w:r w:rsidRPr="00B40829">
        <w:rPr>
          <w:rFonts w:ascii="Corbel" w:hAnsi="Corbel"/>
          <w:sz w:val="22"/>
          <w:szCs w:val="22"/>
        </w:rPr>
        <w:tab/>
        <w:t xml:space="preserve">      (ďalej len „</w:t>
      </w:r>
      <w:r w:rsidR="002174BA">
        <w:rPr>
          <w:rFonts w:ascii="Corbel" w:hAnsi="Corbel"/>
          <w:b/>
          <w:sz w:val="22"/>
          <w:szCs w:val="22"/>
        </w:rPr>
        <w:t>Z</w:t>
      </w:r>
      <w:r w:rsidR="0029459E" w:rsidRPr="00B40829">
        <w:rPr>
          <w:rFonts w:ascii="Corbel" w:hAnsi="Corbel"/>
          <w:b/>
          <w:sz w:val="22"/>
          <w:szCs w:val="22"/>
        </w:rPr>
        <w:t>hotoviteľ</w:t>
      </w:r>
      <w:r w:rsidRPr="00B40829">
        <w:rPr>
          <w:rFonts w:ascii="Corbel" w:hAnsi="Corbel"/>
          <w:sz w:val="22"/>
          <w:szCs w:val="22"/>
        </w:rPr>
        <w:t xml:space="preserve">“) </w:t>
      </w:r>
    </w:p>
    <w:p w14:paraId="4F56EF8C" w14:textId="6133826E" w:rsidR="00496E83" w:rsidRPr="00B40829" w:rsidRDefault="00496E83" w:rsidP="00496E83">
      <w:pPr>
        <w:pStyle w:val="Husto"/>
        <w:widowControl w:val="0"/>
        <w:tabs>
          <w:tab w:val="left" w:pos="284"/>
          <w:tab w:val="left" w:pos="567"/>
          <w:tab w:val="left" w:pos="2268"/>
        </w:tabs>
        <w:rPr>
          <w:rFonts w:ascii="Corbel" w:hAnsi="Corbel"/>
          <w:sz w:val="22"/>
          <w:szCs w:val="22"/>
        </w:rPr>
      </w:pPr>
      <w:r w:rsidRPr="00B40829">
        <w:rPr>
          <w:rFonts w:ascii="Corbel" w:hAnsi="Corbel"/>
          <w:sz w:val="22"/>
          <w:szCs w:val="22"/>
        </w:rPr>
        <w:tab/>
      </w:r>
      <w:r w:rsidRPr="00B40829">
        <w:rPr>
          <w:rFonts w:ascii="Corbel" w:hAnsi="Corbel"/>
          <w:sz w:val="22"/>
          <w:szCs w:val="22"/>
        </w:rPr>
        <w:tab/>
      </w:r>
      <w:r w:rsidR="00437E28">
        <w:rPr>
          <w:rFonts w:ascii="Corbel" w:hAnsi="Corbel"/>
          <w:sz w:val="22"/>
          <w:szCs w:val="22"/>
        </w:rPr>
        <w:t>(</w:t>
      </w:r>
      <w:r w:rsidRPr="00B40829">
        <w:rPr>
          <w:rFonts w:ascii="Corbel" w:hAnsi="Corbel"/>
          <w:sz w:val="22"/>
          <w:szCs w:val="22"/>
        </w:rPr>
        <w:t>ďalej spolu aj ako „</w:t>
      </w:r>
      <w:r w:rsidR="002174BA">
        <w:rPr>
          <w:rFonts w:ascii="Corbel" w:hAnsi="Corbel"/>
          <w:sz w:val="22"/>
          <w:szCs w:val="22"/>
        </w:rPr>
        <w:t>Z</w:t>
      </w:r>
      <w:r w:rsidRPr="00B40829">
        <w:rPr>
          <w:rFonts w:ascii="Corbel" w:hAnsi="Corbel"/>
          <w:sz w:val="22"/>
          <w:szCs w:val="22"/>
        </w:rPr>
        <w:t>mluvné strany“, jednotlivo „</w:t>
      </w:r>
      <w:r w:rsidR="002174BA">
        <w:rPr>
          <w:rFonts w:ascii="Corbel" w:hAnsi="Corbel"/>
          <w:sz w:val="22"/>
          <w:szCs w:val="22"/>
        </w:rPr>
        <w:t>Z</w:t>
      </w:r>
      <w:r w:rsidRPr="00B40829">
        <w:rPr>
          <w:rFonts w:ascii="Corbel" w:hAnsi="Corbel"/>
          <w:sz w:val="22"/>
          <w:szCs w:val="22"/>
        </w:rPr>
        <w:t>mluvná strana“)</w:t>
      </w:r>
    </w:p>
    <w:p w14:paraId="11851D6D" w14:textId="77777777" w:rsidR="00496E83" w:rsidRPr="00B40829" w:rsidRDefault="00496E83" w:rsidP="004E52BB">
      <w:pPr>
        <w:jc w:val="both"/>
        <w:rPr>
          <w:rFonts w:ascii="Corbel" w:hAnsi="Corbel" w:cs="Arial"/>
          <w:sz w:val="22"/>
          <w:szCs w:val="22"/>
        </w:rPr>
      </w:pPr>
    </w:p>
    <w:p w14:paraId="73F1E61B" w14:textId="33F4DC83" w:rsidR="001A11CD" w:rsidRPr="00B40829" w:rsidRDefault="001A11CD" w:rsidP="00AD651A">
      <w:pPr>
        <w:ind w:firstLine="708"/>
        <w:jc w:val="both"/>
        <w:rPr>
          <w:rFonts w:ascii="Corbel" w:hAnsi="Corbel" w:cs="Arial"/>
          <w:sz w:val="22"/>
          <w:szCs w:val="22"/>
        </w:rPr>
      </w:pPr>
    </w:p>
    <w:p w14:paraId="0D0C1A53" w14:textId="3F7071F8" w:rsidR="00CF0FBA" w:rsidRDefault="004E52BB" w:rsidP="00CF0FBA">
      <w:pPr>
        <w:pStyle w:val="Zkladntext"/>
        <w:rPr>
          <w:rFonts w:ascii="Corbel" w:hAnsi="Corbel" w:cs="Arial"/>
          <w:sz w:val="22"/>
          <w:szCs w:val="22"/>
        </w:rPr>
      </w:pPr>
      <w:r w:rsidRPr="00B40829">
        <w:rPr>
          <w:rFonts w:ascii="Corbel" w:hAnsi="Corbel" w:cs="Arial"/>
          <w:sz w:val="22"/>
          <w:szCs w:val="22"/>
        </w:rPr>
        <w:t>Zmluvné strany uzatvárajú na realizáciu projektu: „</w:t>
      </w:r>
      <w:r w:rsidR="00EA717E" w:rsidRPr="00B40829">
        <w:rPr>
          <w:rFonts w:ascii="Corbel" w:hAnsi="Corbel" w:cs="Arial"/>
          <w:sz w:val="22"/>
          <w:szCs w:val="22"/>
        </w:rPr>
        <w:t>Výmena nábytku na izbách VŠM Ľ. Štúra Mlyny UK</w:t>
      </w:r>
      <w:r w:rsidRPr="00B40829">
        <w:rPr>
          <w:rFonts w:ascii="Corbel" w:hAnsi="Corbel" w:cs="Arial"/>
          <w:sz w:val="22"/>
          <w:szCs w:val="22"/>
        </w:rPr>
        <w:t xml:space="preserve">“ Zmluvu na práce </w:t>
      </w:r>
      <w:r w:rsidRPr="0046751B">
        <w:rPr>
          <w:rFonts w:ascii="Corbel" w:hAnsi="Corbel" w:cs="Arial"/>
          <w:sz w:val="22"/>
          <w:szCs w:val="22"/>
        </w:rPr>
        <w:t>súvisiace so zameraním</w:t>
      </w:r>
      <w:r w:rsidR="00B92837" w:rsidRPr="0046751B">
        <w:rPr>
          <w:rFonts w:ascii="Corbel" w:hAnsi="Corbel" w:cs="Arial"/>
          <w:sz w:val="22"/>
          <w:szCs w:val="22"/>
          <w:lang w:val="sk-SK"/>
        </w:rPr>
        <w:t xml:space="preserve"> každej izby a schodiska</w:t>
      </w:r>
      <w:r w:rsidRPr="0046751B">
        <w:rPr>
          <w:rFonts w:ascii="Corbel" w:hAnsi="Corbel" w:cs="Arial"/>
          <w:sz w:val="22"/>
          <w:szCs w:val="22"/>
        </w:rPr>
        <w:t>, výrobou</w:t>
      </w:r>
      <w:r w:rsidRPr="00B40829">
        <w:rPr>
          <w:rFonts w:ascii="Corbel" w:hAnsi="Corbel" w:cs="Arial"/>
          <w:sz w:val="22"/>
          <w:szCs w:val="22"/>
        </w:rPr>
        <w:t>, dodaním</w:t>
      </w:r>
      <w:r w:rsidR="00A36EFB">
        <w:rPr>
          <w:rFonts w:ascii="Corbel" w:hAnsi="Corbel" w:cs="Arial"/>
          <w:sz w:val="22"/>
          <w:szCs w:val="22"/>
          <w:lang w:val="sk-SK"/>
        </w:rPr>
        <w:t>, vynesením</w:t>
      </w:r>
      <w:r w:rsidR="005E0A79" w:rsidRPr="00B40829">
        <w:rPr>
          <w:rFonts w:ascii="Corbel" w:hAnsi="Corbel" w:cs="Arial"/>
          <w:sz w:val="22"/>
          <w:szCs w:val="22"/>
          <w:lang w:val="sk-SK"/>
        </w:rPr>
        <w:t xml:space="preserve"> </w:t>
      </w:r>
      <w:r w:rsidRPr="00B40829">
        <w:rPr>
          <w:rFonts w:ascii="Corbel" w:hAnsi="Corbel" w:cs="Arial"/>
          <w:sz w:val="22"/>
          <w:szCs w:val="22"/>
        </w:rPr>
        <w:t xml:space="preserve">montážou </w:t>
      </w:r>
      <w:r w:rsidR="00BF7B90">
        <w:rPr>
          <w:rFonts w:ascii="Corbel" w:hAnsi="Corbel" w:cs="Arial"/>
          <w:sz w:val="22"/>
          <w:szCs w:val="22"/>
          <w:lang w:val="sk-SK"/>
        </w:rPr>
        <w:t xml:space="preserve">a osadením </w:t>
      </w:r>
      <w:r w:rsidRPr="00B40829">
        <w:rPr>
          <w:rFonts w:ascii="Corbel" w:hAnsi="Corbel" w:cs="Arial"/>
          <w:sz w:val="22"/>
          <w:szCs w:val="22"/>
        </w:rPr>
        <w:t xml:space="preserve">interiérového </w:t>
      </w:r>
      <w:r w:rsidR="00421195">
        <w:rPr>
          <w:rFonts w:ascii="Corbel" w:hAnsi="Corbel" w:cs="Arial"/>
          <w:sz w:val="22"/>
          <w:szCs w:val="22"/>
          <w:lang w:val="sk-SK"/>
        </w:rPr>
        <w:t>zariadenia</w:t>
      </w:r>
      <w:r w:rsidR="00B92837">
        <w:rPr>
          <w:rFonts w:ascii="Corbel" w:hAnsi="Corbel" w:cs="Arial"/>
          <w:sz w:val="22"/>
          <w:szCs w:val="22"/>
          <w:lang w:val="sk-SK"/>
        </w:rPr>
        <w:t xml:space="preserve"> a</w:t>
      </w:r>
      <w:r w:rsidR="003050BA">
        <w:rPr>
          <w:rFonts w:ascii="Corbel" w:hAnsi="Corbel" w:cs="Arial"/>
          <w:sz w:val="22"/>
          <w:szCs w:val="22"/>
          <w:lang w:val="sk-SK"/>
        </w:rPr>
        <w:t xml:space="preserve"> obloženia </w:t>
      </w:r>
      <w:r w:rsidR="00B92837">
        <w:rPr>
          <w:rFonts w:ascii="Corbel" w:hAnsi="Corbel" w:cs="Arial"/>
          <w:sz w:val="22"/>
          <w:szCs w:val="22"/>
          <w:lang w:val="sk-SK"/>
        </w:rPr>
        <w:t>schodiska</w:t>
      </w:r>
      <w:r w:rsidR="005E0A79" w:rsidRPr="00B40829">
        <w:rPr>
          <w:rFonts w:ascii="Corbel" w:hAnsi="Corbel" w:cs="Arial"/>
          <w:sz w:val="22"/>
          <w:szCs w:val="22"/>
          <w:lang w:val="sk-SK"/>
        </w:rPr>
        <w:t xml:space="preserve">, </w:t>
      </w:r>
      <w:r w:rsidRPr="00B40829">
        <w:rPr>
          <w:rFonts w:ascii="Corbel" w:hAnsi="Corbel" w:cs="Arial"/>
          <w:sz w:val="22"/>
          <w:szCs w:val="22"/>
        </w:rPr>
        <w:t xml:space="preserve">ktorá je výsledkom </w:t>
      </w:r>
      <w:r w:rsidR="005E0A79" w:rsidRPr="00B40829">
        <w:rPr>
          <w:rFonts w:ascii="Corbel" w:hAnsi="Corbel" w:cs="Arial"/>
          <w:sz w:val="22"/>
          <w:szCs w:val="22"/>
          <w:lang w:val="sk-SK"/>
        </w:rPr>
        <w:t>nadlimitnej zákazky na dodanie tovaru</w:t>
      </w:r>
      <w:r w:rsidRPr="00B40829">
        <w:rPr>
          <w:rFonts w:ascii="Corbel" w:hAnsi="Corbel" w:cs="Arial"/>
          <w:sz w:val="22"/>
          <w:szCs w:val="22"/>
        </w:rPr>
        <w:t xml:space="preserve"> vyhlásenej vo vestníku verejného </w:t>
      </w:r>
      <w:r w:rsidRPr="001B630D">
        <w:rPr>
          <w:rFonts w:ascii="Corbel" w:hAnsi="Corbel" w:cs="Arial"/>
          <w:sz w:val="22"/>
          <w:szCs w:val="22"/>
        </w:rPr>
        <w:t xml:space="preserve">obstarávania č. </w:t>
      </w:r>
      <w:r w:rsidR="001B630D" w:rsidRPr="001B630D">
        <w:rPr>
          <w:rFonts w:ascii="Corbel" w:hAnsi="Corbel" w:cs="Arial"/>
          <w:i/>
          <w:iCs/>
          <w:sz w:val="22"/>
          <w:szCs w:val="22"/>
          <w:lang w:val="sk-SK"/>
        </w:rPr>
        <w:t>(doplní verejný obstarávateľ)</w:t>
      </w:r>
      <w:r w:rsidRPr="001B630D">
        <w:rPr>
          <w:rFonts w:ascii="Corbel" w:hAnsi="Corbel" w:cs="Arial"/>
          <w:sz w:val="22"/>
          <w:szCs w:val="22"/>
        </w:rPr>
        <w:t xml:space="preserve"> zo dňa </w:t>
      </w:r>
      <w:r w:rsidR="001B630D" w:rsidRPr="001B630D">
        <w:rPr>
          <w:rFonts w:ascii="Corbel" w:hAnsi="Corbel" w:cs="Arial"/>
          <w:i/>
          <w:iCs/>
          <w:sz w:val="22"/>
          <w:szCs w:val="22"/>
          <w:lang w:val="sk-SK"/>
        </w:rPr>
        <w:t>(doplní verejný obstarávateľ)</w:t>
      </w:r>
      <w:r w:rsidRPr="001B630D">
        <w:rPr>
          <w:rFonts w:ascii="Corbel" w:hAnsi="Corbel" w:cs="Arial"/>
          <w:sz w:val="22"/>
          <w:szCs w:val="22"/>
        </w:rPr>
        <w:t xml:space="preserve"> pod značkou </w:t>
      </w:r>
      <w:r w:rsidR="001B630D" w:rsidRPr="001B630D">
        <w:rPr>
          <w:rFonts w:ascii="Corbel" w:hAnsi="Corbel" w:cs="Arial"/>
          <w:i/>
          <w:iCs/>
          <w:sz w:val="22"/>
          <w:szCs w:val="22"/>
          <w:lang w:val="sk-SK"/>
        </w:rPr>
        <w:t>(doplní verejný obstarávateľ)</w:t>
      </w:r>
      <w:r w:rsidRPr="001B630D">
        <w:rPr>
          <w:rFonts w:ascii="Corbel" w:hAnsi="Corbel" w:cs="Arial"/>
          <w:i/>
          <w:iCs/>
          <w:sz w:val="22"/>
          <w:szCs w:val="22"/>
        </w:rPr>
        <w:t>.</w:t>
      </w:r>
    </w:p>
    <w:p w14:paraId="69CE6EF3" w14:textId="77777777" w:rsidR="000B54F0" w:rsidRDefault="000B54F0" w:rsidP="00CF0FBA">
      <w:pPr>
        <w:pStyle w:val="Zkladntext"/>
        <w:rPr>
          <w:rFonts w:ascii="Corbel" w:hAnsi="Corbel" w:cs="Arial"/>
          <w:sz w:val="22"/>
          <w:szCs w:val="22"/>
        </w:rPr>
      </w:pPr>
    </w:p>
    <w:p w14:paraId="5BC05B62" w14:textId="77777777" w:rsidR="000B54F0" w:rsidRDefault="000B54F0" w:rsidP="00CF0FBA">
      <w:pPr>
        <w:pStyle w:val="Zkladntext"/>
        <w:rPr>
          <w:rFonts w:ascii="Corbel" w:hAnsi="Corbel" w:cs="Arial"/>
          <w:sz w:val="22"/>
          <w:szCs w:val="22"/>
        </w:rPr>
      </w:pPr>
    </w:p>
    <w:p w14:paraId="7B3D310C" w14:textId="77777777" w:rsidR="000B54F0" w:rsidRPr="000B54F0" w:rsidRDefault="000B54F0" w:rsidP="00CF0FBA">
      <w:pPr>
        <w:pStyle w:val="Zkladntext"/>
        <w:rPr>
          <w:rFonts w:ascii="Corbel" w:hAnsi="Corbel" w:cs="Arial"/>
          <w:sz w:val="22"/>
          <w:szCs w:val="22"/>
        </w:rPr>
      </w:pPr>
    </w:p>
    <w:p w14:paraId="43E5BF3E" w14:textId="4B41F22F" w:rsidR="00CF0FBA" w:rsidRPr="00B40829" w:rsidRDefault="00CF0FBA" w:rsidP="00CF0FBA">
      <w:pPr>
        <w:pStyle w:val="Zkladntext"/>
        <w:rPr>
          <w:rFonts w:ascii="Corbel" w:hAnsi="Corbel" w:cs="Arial"/>
          <w:b/>
          <w:sz w:val="22"/>
          <w:szCs w:val="22"/>
        </w:rPr>
      </w:pPr>
    </w:p>
    <w:p w14:paraId="2C732EF9" w14:textId="77777777" w:rsidR="00CF0FBA" w:rsidRPr="00B40829" w:rsidRDefault="00CF0FBA" w:rsidP="00CF0FBA">
      <w:pPr>
        <w:pStyle w:val="Zkladntext"/>
        <w:rPr>
          <w:rFonts w:ascii="Corbel" w:hAnsi="Corbel" w:cs="Arial"/>
          <w:b/>
          <w:sz w:val="22"/>
          <w:szCs w:val="22"/>
        </w:rPr>
      </w:pPr>
    </w:p>
    <w:p w14:paraId="3353531B" w14:textId="77777777" w:rsidR="004E52BB" w:rsidRPr="00B40829" w:rsidRDefault="004E52BB" w:rsidP="004E52BB">
      <w:pPr>
        <w:pStyle w:val="Zkladntext"/>
        <w:jc w:val="center"/>
        <w:rPr>
          <w:rFonts w:ascii="Corbel" w:hAnsi="Corbel" w:cs="Arial"/>
          <w:b/>
          <w:sz w:val="22"/>
          <w:szCs w:val="22"/>
        </w:rPr>
      </w:pPr>
      <w:r w:rsidRPr="00B40829">
        <w:rPr>
          <w:rFonts w:ascii="Corbel" w:hAnsi="Corbel" w:cs="Arial"/>
          <w:b/>
          <w:sz w:val="22"/>
          <w:szCs w:val="22"/>
        </w:rPr>
        <w:lastRenderedPageBreak/>
        <w:t>Článok II.</w:t>
      </w:r>
    </w:p>
    <w:p w14:paraId="1EA7F6EC" w14:textId="77777777" w:rsidR="004E52BB" w:rsidRPr="00B40829" w:rsidRDefault="004E52BB" w:rsidP="004E52BB">
      <w:pPr>
        <w:pStyle w:val="Zkladntext"/>
        <w:jc w:val="center"/>
        <w:rPr>
          <w:rFonts w:ascii="Corbel" w:hAnsi="Corbel" w:cs="Arial"/>
          <w:b/>
          <w:sz w:val="22"/>
          <w:szCs w:val="22"/>
        </w:rPr>
      </w:pPr>
      <w:r w:rsidRPr="00B40829">
        <w:rPr>
          <w:rFonts w:ascii="Corbel" w:hAnsi="Corbel" w:cs="Arial"/>
          <w:b/>
          <w:sz w:val="22"/>
          <w:szCs w:val="22"/>
        </w:rPr>
        <w:t>Úvodné ustanovenia</w:t>
      </w:r>
    </w:p>
    <w:p w14:paraId="2CB8737C" w14:textId="77777777" w:rsidR="004E52BB" w:rsidRPr="00B40829" w:rsidRDefault="004E52BB" w:rsidP="004E52BB">
      <w:pPr>
        <w:pStyle w:val="Zkladntext"/>
        <w:jc w:val="center"/>
        <w:rPr>
          <w:rFonts w:ascii="Corbel" w:hAnsi="Corbel" w:cs="Arial"/>
          <w:b/>
          <w:sz w:val="22"/>
          <w:szCs w:val="22"/>
        </w:rPr>
      </w:pPr>
    </w:p>
    <w:p w14:paraId="56E85225" w14:textId="5BF887E5" w:rsidR="006314AC" w:rsidRPr="006314AC" w:rsidRDefault="00820671" w:rsidP="006314AC">
      <w:pPr>
        <w:pStyle w:val="Zkladntext"/>
        <w:numPr>
          <w:ilvl w:val="1"/>
          <w:numId w:val="1"/>
        </w:numPr>
        <w:tabs>
          <w:tab w:val="num" w:pos="1440"/>
        </w:tabs>
        <w:ind w:left="540" w:hanging="540"/>
        <w:rPr>
          <w:rFonts w:ascii="Corbel" w:hAnsi="Corbel" w:cs="Arial"/>
          <w:sz w:val="22"/>
          <w:szCs w:val="22"/>
        </w:rPr>
      </w:pPr>
      <w:r w:rsidRPr="00B40829">
        <w:rPr>
          <w:rFonts w:ascii="Corbel" w:hAnsi="Corbel" w:cs="Arial"/>
          <w:sz w:val="22"/>
          <w:szCs w:val="22"/>
          <w:lang w:val="sk-SK"/>
        </w:rPr>
        <w:t xml:space="preserve">        </w:t>
      </w:r>
      <w:r w:rsidR="004E52BB" w:rsidRPr="00B40829">
        <w:rPr>
          <w:rFonts w:ascii="Corbel" w:hAnsi="Corbel" w:cs="Arial"/>
          <w:sz w:val="22"/>
          <w:szCs w:val="22"/>
        </w:rPr>
        <w:t xml:space="preserve">Objednávateľ je výlučným vlastníkom nehnuteľnosti: </w:t>
      </w:r>
      <w:r w:rsidR="006314AC" w:rsidRPr="006314AC">
        <w:rPr>
          <w:rFonts w:ascii="Corbel" w:hAnsi="Corbel" w:cs="Arial"/>
          <w:sz w:val="22"/>
          <w:szCs w:val="22"/>
        </w:rPr>
        <w:t>Átriové domky Mlyny UK nachádzajúce sa na adrese Staré Grunty 36, 841 04 Bratislava, súpisné číslo: 6134, postaven</w:t>
      </w:r>
      <w:r w:rsidR="0026661E">
        <w:rPr>
          <w:rFonts w:ascii="Corbel" w:hAnsi="Corbel" w:cs="Arial"/>
          <w:sz w:val="22"/>
          <w:szCs w:val="22"/>
          <w:lang w:val="sk-SK"/>
        </w:rPr>
        <w:t>ej</w:t>
      </w:r>
      <w:r w:rsidR="006314AC" w:rsidRPr="006314AC">
        <w:rPr>
          <w:rFonts w:ascii="Corbel" w:hAnsi="Corbel" w:cs="Arial"/>
          <w:sz w:val="22"/>
          <w:szCs w:val="22"/>
        </w:rPr>
        <w:t xml:space="preserve"> na pozemku parc. č. 2929 o výmere 17 987 m2, druh pozemku zastavané plochy a nádvoria, parcela registra „C“ evidovaná na katastrálnej mape, zapísaná na liste vlastníctva č. 727 vedenom Okresným úradom Bratislava, katastrálny odbor pre katastrálne územie Karlova Ves, obec Karlova Ves, okres Bratislava IV (ďalej len „Nehnuteľnosť“).</w:t>
      </w:r>
    </w:p>
    <w:p w14:paraId="1F75548B" w14:textId="77777777" w:rsidR="006314AC" w:rsidRPr="00B40829" w:rsidRDefault="006314AC" w:rsidP="006314AC">
      <w:pPr>
        <w:pStyle w:val="Zkladntext"/>
        <w:tabs>
          <w:tab w:val="num" w:pos="1440"/>
        </w:tabs>
        <w:ind w:left="540"/>
        <w:rPr>
          <w:rFonts w:ascii="Corbel" w:hAnsi="Corbel" w:cs="Arial"/>
          <w:sz w:val="22"/>
          <w:szCs w:val="22"/>
        </w:rPr>
      </w:pPr>
    </w:p>
    <w:p w14:paraId="3A297337" w14:textId="77777777" w:rsidR="004E52BB" w:rsidRPr="00B40829" w:rsidRDefault="004E52BB" w:rsidP="004E52BB">
      <w:pPr>
        <w:rPr>
          <w:rFonts w:ascii="Corbel" w:hAnsi="Corbel" w:cs="Arial"/>
          <w:sz w:val="22"/>
          <w:szCs w:val="22"/>
        </w:rPr>
      </w:pPr>
    </w:p>
    <w:p w14:paraId="6335C7D1" w14:textId="77777777" w:rsidR="004E52BB" w:rsidRPr="00B40829" w:rsidRDefault="004E52BB" w:rsidP="004E52BB">
      <w:pPr>
        <w:pStyle w:val="Zkladntext"/>
        <w:jc w:val="center"/>
        <w:rPr>
          <w:rFonts w:ascii="Corbel" w:hAnsi="Corbel" w:cs="Arial"/>
          <w:b/>
          <w:sz w:val="22"/>
          <w:szCs w:val="22"/>
        </w:rPr>
      </w:pPr>
      <w:r w:rsidRPr="00B40829">
        <w:rPr>
          <w:rFonts w:ascii="Corbel" w:hAnsi="Corbel" w:cs="Arial"/>
          <w:b/>
          <w:sz w:val="22"/>
          <w:szCs w:val="22"/>
        </w:rPr>
        <w:t>Článok III.</w:t>
      </w:r>
    </w:p>
    <w:p w14:paraId="213F77AB" w14:textId="77777777" w:rsidR="004E52BB" w:rsidRPr="00B40829" w:rsidRDefault="004E52BB" w:rsidP="004E52BB">
      <w:pPr>
        <w:pStyle w:val="Zkladntext"/>
        <w:jc w:val="center"/>
        <w:rPr>
          <w:rFonts w:ascii="Corbel" w:hAnsi="Corbel" w:cs="Arial"/>
          <w:b/>
          <w:sz w:val="22"/>
          <w:szCs w:val="22"/>
        </w:rPr>
      </w:pPr>
      <w:r w:rsidRPr="00B40829">
        <w:rPr>
          <w:rFonts w:ascii="Corbel" w:hAnsi="Corbel" w:cs="Arial"/>
          <w:b/>
          <w:sz w:val="22"/>
          <w:szCs w:val="22"/>
        </w:rPr>
        <w:t>Predmet a účel zmluvy</w:t>
      </w:r>
    </w:p>
    <w:p w14:paraId="1ADE8D53" w14:textId="77777777" w:rsidR="004E52BB" w:rsidRPr="00B40829" w:rsidRDefault="004E52BB" w:rsidP="004E52BB">
      <w:pPr>
        <w:pStyle w:val="Zkladntext2"/>
        <w:tabs>
          <w:tab w:val="left" w:pos="720"/>
        </w:tabs>
        <w:ind w:left="60"/>
        <w:rPr>
          <w:rFonts w:ascii="Corbel" w:hAnsi="Corbel"/>
          <w:sz w:val="22"/>
          <w:szCs w:val="22"/>
        </w:rPr>
      </w:pPr>
    </w:p>
    <w:p w14:paraId="66E07773" w14:textId="1EAF353A" w:rsidR="004E52BB" w:rsidRPr="00B40829" w:rsidRDefault="004E52BB" w:rsidP="004E52BB">
      <w:pPr>
        <w:pStyle w:val="Zkladntext"/>
        <w:numPr>
          <w:ilvl w:val="0"/>
          <w:numId w:val="2"/>
        </w:numPr>
        <w:ind w:left="540" w:hanging="540"/>
        <w:rPr>
          <w:rFonts w:ascii="Corbel" w:hAnsi="Corbel" w:cs="Arial"/>
          <w:sz w:val="22"/>
          <w:szCs w:val="22"/>
        </w:rPr>
      </w:pPr>
      <w:r w:rsidRPr="00B40829">
        <w:rPr>
          <w:rFonts w:ascii="Corbel" w:hAnsi="Corbel" w:cs="Arial"/>
          <w:sz w:val="22"/>
          <w:szCs w:val="22"/>
        </w:rPr>
        <w:t xml:space="preserve">Predmetom tejto Zmluvy je záväzok Zhotoviteľa zhotoviť a dodať Objednávateľovi interiérové </w:t>
      </w:r>
      <w:r w:rsidR="00421195">
        <w:rPr>
          <w:rFonts w:ascii="Corbel" w:hAnsi="Corbel" w:cs="Arial"/>
          <w:sz w:val="22"/>
          <w:szCs w:val="22"/>
          <w:lang w:val="sk-SK"/>
        </w:rPr>
        <w:t>zariadenie</w:t>
      </w:r>
      <w:r w:rsidR="00F931EA">
        <w:rPr>
          <w:rFonts w:ascii="Corbel" w:hAnsi="Corbel" w:cs="Arial"/>
          <w:sz w:val="22"/>
          <w:szCs w:val="22"/>
          <w:lang w:val="sk-SK"/>
        </w:rPr>
        <w:t xml:space="preserve"> a obloženie </w:t>
      </w:r>
      <w:r w:rsidR="00F931EA" w:rsidRPr="00F931EA">
        <w:rPr>
          <w:rFonts w:ascii="Corbel" w:hAnsi="Corbel" w:cs="Arial"/>
          <w:sz w:val="22"/>
          <w:szCs w:val="22"/>
          <w:lang w:val="sk-SK"/>
        </w:rPr>
        <w:t>schodi</w:t>
      </w:r>
      <w:r w:rsidR="00244CA5">
        <w:rPr>
          <w:rFonts w:ascii="Corbel" w:hAnsi="Corbel" w:cs="Arial"/>
          <w:sz w:val="22"/>
          <w:szCs w:val="22"/>
          <w:lang w:val="sk-SK"/>
        </w:rPr>
        <w:t>s</w:t>
      </w:r>
      <w:r w:rsidR="00F931EA" w:rsidRPr="00F931EA">
        <w:rPr>
          <w:rFonts w:ascii="Corbel" w:hAnsi="Corbel" w:cs="Arial"/>
          <w:sz w:val="22"/>
          <w:szCs w:val="22"/>
          <w:lang w:val="sk-SK"/>
        </w:rPr>
        <w:t>ka</w:t>
      </w:r>
      <w:r w:rsidRPr="00F931EA">
        <w:rPr>
          <w:rFonts w:ascii="Corbel" w:hAnsi="Corbel" w:cs="Arial"/>
          <w:sz w:val="22"/>
          <w:szCs w:val="22"/>
        </w:rPr>
        <w:t xml:space="preserve"> vrátane zamerania, </w:t>
      </w:r>
      <w:r w:rsidR="00A36EFB">
        <w:rPr>
          <w:rFonts w:ascii="Corbel" w:hAnsi="Corbel" w:cs="Arial"/>
          <w:sz w:val="22"/>
          <w:szCs w:val="22"/>
          <w:lang w:val="sk-SK"/>
        </w:rPr>
        <w:t xml:space="preserve">výroby, </w:t>
      </w:r>
      <w:r w:rsidRPr="00F931EA">
        <w:rPr>
          <w:rFonts w:ascii="Corbel" w:hAnsi="Corbel" w:cs="Arial"/>
          <w:sz w:val="22"/>
          <w:szCs w:val="22"/>
        </w:rPr>
        <w:t>dopravy</w:t>
      </w:r>
      <w:r w:rsidRPr="00B40829">
        <w:rPr>
          <w:rFonts w:ascii="Corbel" w:hAnsi="Corbel" w:cs="Arial"/>
          <w:sz w:val="22"/>
          <w:szCs w:val="22"/>
        </w:rPr>
        <w:t>, vynesenia, montáže a osadenia, v súlade s</w:t>
      </w:r>
      <w:r w:rsidRPr="00B40829" w:rsidDel="00317229">
        <w:rPr>
          <w:rFonts w:ascii="Corbel" w:hAnsi="Corbel" w:cs="Arial"/>
          <w:sz w:val="22"/>
          <w:szCs w:val="22"/>
        </w:rPr>
        <w:t xml:space="preserve"> </w:t>
      </w:r>
      <w:r w:rsidRPr="00B40829">
        <w:rPr>
          <w:rFonts w:ascii="Corbel" w:hAnsi="Corbel" w:cs="Arial"/>
          <w:sz w:val="22"/>
          <w:szCs w:val="22"/>
        </w:rPr>
        <w:t>výkresovou dokumentáciou a</w:t>
      </w:r>
      <w:r w:rsidR="00983477">
        <w:rPr>
          <w:rFonts w:ascii="Corbel" w:hAnsi="Corbel" w:cs="Arial"/>
          <w:sz w:val="22"/>
          <w:szCs w:val="22"/>
        </w:rPr>
        <w:t> </w:t>
      </w:r>
      <w:r w:rsidR="00983477">
        <w:rPr>
          <w:rFonts w:ascii="Corbel" w:hAnsi="Corbel" w:cs="Arial"/>
          <w:sz w:val="22"/>
          <w:szCs w:val="22"/>
          <w:lang w:val="sk-SK"/>
        </w:rPr>
        <w:t>opisom predmetu zákazky</w:t>
      </w:r>
      <w:r w:rsidRPr="00B40829">
        <w:rPr>
          <w:rFonts w:ascii="Corbel" w:hAnsi="Corbel" w:cs="Arial"/>
          <w:sz w:val="22"/>
          <w:szCs w:val="22"/>
        </w:rPr>
        <w:t xml:space="preserve"> k projektu „</w:t>
      </w:r>
      <w:r w:rsidR="002B76BD" w:rsidRPr="00B40829">
        <w:rPr>
          <w:rFonts w:ascii="Corbel" w:hAnsi="Corbel" w:cs="Arial"/>
          <w:sz w:val="22"/>
          <w:szCs w:val="22"/>
        </w:rPr>
        <w:t>Výmena nábytku na izbách VŠM Ľ. Štúra Mlyny UK</w:t>
      </w:r>
      <w:r w:rsidRPr="00B40829">
        <w:rPr>
          <w:rFonts w:ascii="Corbel" w:hAnsi="Corbel" w:cs="Arial"/>
          <w:sz w:val="22"/>
          <w:szCs w:val="22"/>
        </w:rPr>
        <w:t xml:space="preserve">“, ktorá tvorí </w:t>
      </w:r>
      <w:r w:rsidR="005D06BA">
        <w:rPr>
          <w:rFonts w:ascii="Corbel" w:hAnsi="Corbel" w:cs="Arial"/>
          <w:sz w:val="22"/>
          <w:szCs w:val="22"/>
          <w:lang w:val="sk-SK"/>
        </w:rPr>
        <w:t>P</w:t>
      </w:r>
      <w:r w:rsidRPr="00B40829">
        <w:rPr>
          <w:rFonts w:ascii="Corbel" w:hAnsi="Corbel" w:cs="Arial"/>
          <w:sz w:val="22"/>
          <w:szCs w:val="22"/>
        </w:rPr>
        <w:t xml:space="preserve">rílohu č. 1 tejto Zmluvy </w:t>
      </w:r>
      <w:del w:id="0" w:author="Batková Lenka" w:date="2022-06-24T08:15:00Z">
        <w:r w:rsidRPr="00B40829" w:rsidDel="001B2CFC">
          <w:rPr>
            <w:rFonts w:ascii="Corbel" w:hAnsi="Corbel" w:cs="Arial"/>
            <w:sz w:val="22"/>
            <w:szCs w:val="22"/>
          </w:rPr>
          <w:delText xml:space="preserve">a výrobnou a dielenskou dokumentáciou, ktorá tvorí </w:delText>
        </w:r>
        <w:r w:rsidR="005D06BA" w:rsidDel="001B2CFC">
          <w:rPr>
            <w:rFonts w:ascii="Corbel" w:hAnsi="Corbel" w:cs="Arial"/>
            <w:sz w:val="22"/>
            <w:szCs w:val="22"/>
            <w:lang w:val="sk-SK"/>
          </w:rPr>
          <w:delText>P</w:delText>
        </w:r>
        <w:r w:rsidRPr="00B40829" w:rsidDel="001B2CFC">
          <w:rPr>
            <w:rFonts w:ascii="Corbel" w:hAnsi="Corbel" w:cs="Arial"/>
            <w:sz w:val="22"/>
            <w:szCs w:val="22"/>
          </w:rPr>
          <w:delText xml:space="preserve">rílohu č. 2 tejto Zmluvy </w:delText>
        </w:r>
      </w:del>
      <w:r w:rsidRPr="00B40829">
        <w:rPr>
          <w:rFonts w:ascii="Corbel" w:hAnsi="Corbel" w:cs="Arial"/>
          <w:sz w:val="22"/>
          <w:szCs w:val="22"/>
        </w:rPr>
        <w:t>a  za podmienok dohodnutých v tejto Zmluve, vo vlastnom mene a na vlastnú zodpovednosť (ďalej len „</w:t>
      </w:r>
      <w:r w:rsidRPr="00B40829">
        <w:rPr>
          <w:rFonts w:ascii="Corbel" w:hAnsi="Corbel" w:cs="Arial"/>
          <w:sz w:val="22"/>
          <w:szCs w:val="22"/>
          <w:u w:val="single"/>
        </w:rPr>
        <w:t>Dielo</w:t>
      </w:r>
      <w:r w:rsidRPr="00B40829">
        <w:rPr>
          <w:rFonts w:ascii="Corbel" w:hAnsi="Corbel" w:cs="Arial"/>
          <w:sz w:val="22"/>
          <w:szCs w:val="22"/>
        </w:rPr>
        <w:t>“</w:t>
      </w:r>
      <w:r w:rsidR="002566C4" w:rsidRPr="00B40829">
        <w:rPr>
          <w:rFonts w:ascii="Corbel" w:hAnsi="Corbel" w:cs="Arial"/>
          <w:sz w:val="22"/>
          <w:szCs w:val="22"/>
          <w:lang w:val="sk-SK"/>
        </w:rPr>
        <w:t>, resp. Predmet zmluvy</w:t>
      </w:r>
      <w:r w:rsidRPr="00B40829">
        <w:rPr>
          <w:rFonts w:ascii="Corbel" w:hAnsi="Corbel" w:cs="Arial"/>
          <w:sz w:val="22"/>
          <w:szCs w:val="22"/>
        </w:rPr>
        <w:t>) a záväzok Objednávateľa zaplatiť Zhotoviteľovi za Dielo dohodnutú cenu za Dielo</w:t>
      </w:r>
      <w:r w:rsidR="002F7C21" w:rsidRPr="00B40829">
        <w:rPr>
          <w:rFonts w:ascii="Corbel" w:hAnsi="Corbel" w:cs="Arial"/>
          <w:sz w:val="22"/>
          <w:szCs w:val="22"/>
          <w:lang w:val="sk-SK"/>
        </w:rPr>
        <w:t>.</w:t>
      </w:r>
    </w:p>
    <w:p w14:paraId="4C536FDC" w14:textId="77777777" w:rsidR="004E52BB" w:rsidRPr="00B40829" w:rsidRDefault="004E52BB" w:rsidP="004E52BB">
      <w:pPr>
        <w:pStyle w:val="Zkladntext"/>
        <w:ind w:left="60"/>
        <w:rPr>
          <w:rFonts w:ascii="Corbel" w:hAnsi="Corbel" w:cs="Arial"/>
          <w:sz w:val="22"/>
          <w:szCs w:val="22"/>
        </w:rPr>
      </w:pPr>
    </w:p>
    <w:p w14:paraId="37F73924" w14:textId="2044016B" w:rsidR="004E52BB" w:rsidRPr="00B40829" w:rsidRDefault="004E52BB" w:rsidP="004E52BB">
      <w:pPr>
        <w:pStyle w:val="Zkladntext"/>
        <w:numPr>
          <w:ilvl w:val="0"/>
          <w:numId w:val="2"/>
        </w:numPr>
        <w:ind w:left="540" w:hanging="540"/>
        <w:rPr>
          <w:rFonts w:ascii="Corbel" w:hAnsi="Corbel" w:cs="Arial"/>
          <w:sz w:val="22"/>
          <w:szCs w:val="22"/>
        </w:rPr>
      </w:pPr>
      <w:r w:rsidRPr="00B40829">
        <w:rPr>
          <w:rFonts w:ascii="Corbel" w:hAnsi="Corbel" w:cs="Arial"/>
          <w:sz w:val="22"/>
          <w:szCs w:val="22"/>
        </w:rPr>
        <w:t xml:space="preserve">Zhotoviteľ sa zaväzuje vykonať </w:t>
      </w:r>
      <w:r w:rsidR="00983D91" w:rsidRPr="00B40829">
        <w:rPr>
          <w:rFonts w:ascii="Corbel" w:hAnsi="Corbel" w:cs="Arial"/>
          <w:sz w:val="22"/>
          <w:szCs w:val="22"/>
          <w:lang w:val="sk-SK"/>
        </w:rPr>
        <w:t>D</w:t>
      </w:r>
      <w:r w:rsidRPr="00B40829">
        <w:rPr>
          <w:rFonts w:ascii="Corbel" w:hAnsi="Corbel" w:cs="Arial"/>
          <w:sz w:val="22"/>
          <w:szCs w:val="22"/>
        </w:rPr>
        <w:t xml:space="preserve">ielo:  </w:t>
      </w:r>
    </w:p>
    <w:p w14:paraId="2257FB56" w14:textId="77777777" w:rsidR="004E52BB" w:rsidRPr="00B40829" w:rsidRDefault="004E52BB" w:rsidP="004E52BB">
      <w:pPr>
        <w:pStyle w:val="Zkladntext"/>
        <w:rPr>
          <w:rFonts w:ascii="Corbel" w:hAnsi="Corbel" w:cs="Arial"/>
          <w:sz w:val="22"/>
          <w:szCs w:val="22"/>
        </w:rPr>
      </w:pPr>
    </w:p>
    <w:p w14:paraId="2451E33E" w14:textId="5D8F8403" w:rsidR="004E52BB" w:rsidRPr="00B40829" w:rsidRDefault="004E52BB" w:rsidP="004E52BB">
      <w:pPr>
        <w:pStyle w:val="Zkladntext"/>
        <w:numPr>
          <w:ilvl w:val="2"/>
          <w:numId w:val="2"/>
        </w:numPr>
        <w:tabs>
          <w:tab w:val="num" w:pos="2160"/>
        </w:tabs>
        <w:ind w:left="900"/>
        <w:rPr>
          <w:rFonts w:ascii="Corbel" w:hAnsi="Corbel" w:cs="Arial"/>
          <w:sz w:val="22"/>
          <w:szCs w:val="22"/>
        </w:rPr>
      </w:pPr>
      <w:r w:rsidRPr="00B40829">
        <w:rPr>
          <w:rFonts w:ascii="Corbel" w:hAnsi="Corbel" w:cs="Arial"/>
          <w:sz w:val="22"/>
          <w:szCs w:val="22"/>
        </w:rPr>
        <w:t>podľa výkresovej dokumentácie a</w:t>
      </w:r>
      <w:r w:rsidR="009E1229">
        <w:rPr>
          <w:rFonts w:ascii="Corbel" w:hAnsi="Corbel" w:cs="Arial"/>
          <w:sz w:val="22"/>
          <w:szCs w:val="22"/>
        </w:rPr>
        <w:t> </w:t>
      </w:r>
      <w:r w:rsidR="009E1229">
        <w:rPr>
          <w:rFonts w:ascii="Corbel" w:hAnsi="Corbel" w:cs="Arial"/>
          <w:sz w:val="22"/>
          <w:szCs w:val="22"/>
          <w:lang w:val="sk-SK"/>
        </w:rPr>
        <w:t>opisu predmetu zákazky</w:t>
      </w:r>
      <w:r w:rsidRPr="00B40829">
        <w:rPr>
          <w:rFonts w:ascii="Corbel" w:hAnsi="Corbel" w:cs="Arial"/>
          <w:sz w:val="22"/>
          <w:szCs w:val="22"/>
        </w:rPr>
        <w:t xml:space="preserve"> k projektu „</w:t>
      </w:r>
      <w:r w:rsidR="00983D91" w:rsidRPr="00B40829">
        <w:rPr>
          <w:rFonts w:ascii="Corbel" w:hAnsi="Corbel" w:cs="Arial"/>
          <w:sz w:val="22"/>
          <w:szCs w:val="22"/>
        </w:rPr>
        <w:t>Výmena nábytku na izbách VŠM Ľ. Štúra Mlyny UK</w:t>
      </w:r>
      <w:r w:rsidRPr="00B40829">
        <w:rPr>
          <w:rFonts w:ascii="Corbel" w:hAnsi="Corbel" w:cs="Arial"/>
          <w:sz w:val="22"/>
          <w:szCs w:val="22"/>
        </w:rPr>
        <w:t xml:space="preserve">“, ktorá tvorí </w:t>
      </w:r>
      <w:r w:rsidR="005D06BA">
        <w:rPr>
          <w:rFonts w:ascii="Corbel" w:hAnsi="Corbel" w:cs="Arial"/>
          <w:sz w:val="22"/>
          <w:szCs w:val="22"/>
          <w:lang w:val="sk-SK"/>
        </w:rPr>
        <w:t>P</w:t>
      </w:r>
      <w:r w:rsidRPr="00B40829">
        <w:rPr>
          <w:rFonts w:ascii="Corbel" w:hAnsi="Corbel" w:cs="Arial"/>
          <w:sz w:val="22"/>
          <w:szCs w:val="22"/>
        </w:rPr>
        <w:t>rílohu č. 1 tejto Zmluvy (ďalej len „VD“);</w:t>
      </w:r>
    </w:p>
    <w:p w14:paraId="7487828F" w14:textId="508BFD31" w:rsidR="004E52BB" w:rsidRPr="009A6708" w:rsidDel="00A73EE1" w:rsidRDefault="004E52BB" w:rsidP="004E52BB">
      <w:pPr>
        <w:pStyle w:val="Zkladntext"/>
        <w:numPr>
          <w:ilvl w:val="2"/>
          <w:numId w:val="2"/>
        </w:numPr>
        <w:tabs>
          <w:tab w:val="num" w:pos="2160"/>
        </w:tabs>
        <w:ind w:left="900"/>
        <w:rPr>
          <w:del w:id="1" w:author="Batková Lenka" w:date="2022-06-24T08:16:00Z"/>
          <w:rFonts w:ascii="Corbel" w:hAnsi="Corbel" w:cs="Arial"/>
          <w:sz w:val="22"/>
          <w:szCs w:val="22"/>
        </w:rPr>
      </w:pPr>
      <w:del w:id="2" w:author="Batková Lenka" w:date="2022-06-24T08:16:00Z">
        <w:r w:rsidRPr="009A6708" w:rsidDel="00A73EE1">
          <w:rPr>
            <w:rFonts w:ascii="Corbel" w:hAnsi="Corbel" w:cs="Arial"/>
            <w:sz w:val="22"/>
            <w:szCs w:val="22"/>
          </w:rPr>
          <w:delText xml:space="preserve">podľa výrobnej a dielenskej dokumentácie (ďalej len „VDD“) na celý </w:delText>
        </w:r>
        <w:r w:rsidR="002566C4" w:rsidRPr="009A6708" w:rsidDel="00A73EE1">
          <w:rPr>
            <w:rFonts w:ascii="Corbel" w:hAnsi="Corbel" w:cs="Arial"/>
            <w:sz w:val="22"/>
            <w:szCs w:val="22"/>
            <w:lang w:val="sk-SK"/>
          </w:rPr>
          <w:delText>P</w:delText>
        </w:r>
        <w:r w:rsidRPr="009A6708" w:rsidDel="00A73EE1">
          <w:rPr>
            <w:rFonts w:ascii="Corbel" w:hAnsi="Corbel" w:cs="Arial"/>
            <w:sz w:val="22"/>
            <w:szCs w:val="22"/>
          </w:rPr>
          <w:delText>redmet tejto zmluvy vypracovane</w:delText>
        </w:r>
        <w:r w:rsidR="009C5215" w:rsidDel="00A73EE1">
          <w:rPr>
            <w:rFonts w:ascii="Corbel" w:hAnsi="Corbel" w:cs="Arial"/>
            <w:sz w:val="22"/>
            <w:szCs w:val="22"/>
            <w:lang w:val="sk-SK"/>
          </w:rPr>
          <w:delText>j</w:delText>
        </w:r>
        <w:r w:rsidR="008B62BD" w:rsidDel="00A73EE1">
          <w:rPr>
            <w:rFonts w:ascii="Corbel" w:hAnsi="Corbel" w:cs="Arial"/>
            <w:sz w:val="22"/>
            <w:szCs w:val="22"/>
            <w:lang w:val="sk-SK"/>
          </w:rPr>
          <w:delText xml:space="preserve"> a predloženej </w:delText>
        </w:r>
        <w:r w:rsidR="009C5215" w:rsidRPr="009A6708" w:rsidDel="00A73EE1">
          <w:rPr>
            <w:rFonts w:ascii="Corbel" w:hAnsi="Corbel" w:cs="Arial"/>
            <w:sz w:val="22"/>
            <w:szCs w:val="22"/>
          </w:rPr>
          <w:delText xml:space="preserve"> Zhotoviteľom</w:delText>
        </w:r>
        <w:r w:rsidR="009C5215" w:rsidDel="00A73EE1">
          <w:rPr>
            <w:rFonts w:ascii="Corbel" w:hAnsi="Corbel" w:cs="Arial"/>
            <w:sz w:val="22"/>
            <w:szCs w:val="22"/>
            <w:lang w:val="sk-SK"/>
          </w:rPr>
          <w:delText xml:space="preserve"> </w:delText>
        </w:r>
        <w:r w:rsidR="008B62BD" w:rsidDel="00A73EE1">
          <w:rPr>
            <w:rFonts w:ascii="Corbel" w:hAnsi="Corbel" w:cs="Arial"/>
            <w:sz w:val="22"/>
            <w:szCs w:val="22"/>
            <w:lang w:val="sk-SK"/>
          </w:rPr>
          <w:delText>v rámci Ponuky vo verejnom obstarávaní</w:delText>
        </w:r>
        <w:r w:rsidR="008346E7" w:rsidDel="00A73EE1">
          <w:rPr>
            <w:rFonts w:ascii="Corbel" w:hAnsi="Corbel" w:cs="Arial"/>
            <w:sz w:val="22"/>
            <w:szCs w:val="22"/>
            <w:lang w:val="sk-SK"/>
          </w:rPr>
          <w:delText xml:space="preserve"> a </w:delText>
        </w:r>
        <w:r w:rsidR="008346E7" w:rsidRPr="008346E7" w:rsidDel="00A73EE1">
          <w:rPr>
            <w:rFonts w:ascii="Corbel" w:hAnsi="Corbel" w:cs="Arial"/>
            <w:color w:val="FF0000"/>
            <w:sz w:val="22"/>
            <w:szCs w:val="22"/>
            <w:lang w:val="sk-SK"/>
          </w:rPr>
          <w:delText>pred podpisom zmluvy</w:delText>
        </w:r>
        <w:r w:rsidR="00D57739" w:rsidRPr="008346E7" w:rsidDel="00A73EE1">
          <w:rPr>
            <w:rFonts w:ascii="Corbel" w:hAnsi="Corbel" w:cs="Arial"/>
            <w:color w:val="FF0000"/>
            <w:sz w:val="22"/>
            <w:szCs w:val="22"/>
            <w:lang w:val="sk-SK"/>
          </w:rPr>
          <w:delText xml:space="preserve">, </w:delText>
        </w:r>
        <w:r w:rsidR="00D57739" w:rsidDel="00A73EE1">
          <w:rPr>
            <w:rFonts w:ascii="Corbel" w:hAnsi="Corbel" w:cs="Arial"/>
            <w:sz w:val="22"/>
            <w:szCs w:val="22"/>
            <w:lang w:val="sk-SK"/>
          </w:rPr>
          <w:delText xml:space="preserve">ktorá tvorí </w:delText>
        </w:r>
        <w:r w:rsidR="005D06BA" w:rsidDel="00A73EE1">
          <w:rPr>
            <w:rFonts w:ascii="Corbel" w:hAnsi="Corbel" w:cs="Arial"/>
            <w:sz w:val="22"/>
            <w:szCs w:val="22"/>
            <w:lang w:val="sk-SK"/>
          </w:rPr>
          <w:delText>P</w:delText>
        </w:r>
        <w:r w:rsidR="00D57739" w:rsidDel="00A73EE1">
          <w:rPr>
            <w:rFonts w:ascii="Corbel" w:hAnsi="Corbel" w:cs="Arial"/>
            <w:sz w:val="22"/>
            <w:szCs w:val="22"/>
            <w:lang w:val="sk-SK"/>
          </w:rPr>
          <w:delText>rílohu č. 2 tejto Zmluvy;</w:delText>
        </w:r>
      </w:del>
    </w:p>
    <w:p w14:paraId="00FC8362" w14:textId="24CA7606" w:rsidR="004E52BB" w:rsidRPr="00B40829" w:rsidRDefault="004E52BB" w:rsidP="00FB658B">
      <w:pPr>
        <w:pStyle w:val="Zkladntext"/>
        <w:numPr>
          <w:ilvl w:val="2"/>
          <w:numId w:val="2"/>
        </w:numPr>
        <w:tabs>
          <w:tab w:val="num" w:pos="2160"/>
        </w:tabs>
        <w:ind w:left="900"/>
        <w:rPr>
          <w:rFonts w:ascii="Corbel" w:hAnsi="Corbel" w:cs="Arial"/>
          <w:sz w:val="22"/>
          <w:szCs w:val="22"/>
        </w:rPr>
      </w:pPr>
      <w:r w:rsidRPr="00B40829">
        <w:rPr>
          <w:rFonts w:ascii="Corbel" w:hAnsi="Corbel" w:cs="Arial"/>
          <w:sz w:val="22"/>
          <w:szCs w:val="22"/>
        </w:rPr>
        <w:t xml:space="preserve">podľa </w:t>
      </w:r>
      <w:r w:rsidR="00D2090A" w:rsidRPr="00B40829">
        <w:rPr>
          <w:rFonts w:ascii="Corbel" w:hAnsi="Corbel" w:cs="Arial"/>
          <w:sz w:val="22"/>
          <w:szCs w:val="22"/>
        </w:rPr>
        <w:t>vecného</w:t>
      </w:r>
      <w:r w:rsidR="00D2090A">
        <w:rPr>
          <w:rFonts w:ascii="Corbel" w:hAnsi="Corbel" w:cs="Arial"/>
          <w:sz w:val="22"/>
          <w:szCs w:val="22"/>
          <w:lang w:val="sk-SK"/>
        </w:rPr>
        <w:t xml:space="preserve"> </w:t>
      </w:r>
      <w:r w:rsidR="007741B7">
        <w:rPr>
          <w:rFonts w:ascii="Corbel" w:hAnsi="Corbel" w:cs="Arial"/>
          <w:sz w:val="22"/>
          <w:szCs w:val="22"/>
          <w:lang w:val="sk-SK"/>
        </w:rPr>
        <w:t>a</w:t>
      </w:r>
      <w:r w:rsidR="00D2090A">
        <w:rPr>
          <w:rFonts w:ascii="Corbel" w:hAnsi="Corbel" w:cs="Arial"/>
          <w:sz w:val="22"/>
          <w:szCs w:val="22"/>
          <w:lang w:val="sk-SK"/>
        </w:rPr>
        <w:t> </w:t>
      </w:r>
      <w:r w:rsidRPr="00B40829">
        <w:rPr>
          <w:rFonts w:ascii="Corbel" w:hAnsi="Corbel" w:cs="Arial"/>
          <w:sz w:val="22"/>
          <w:szCs w:val="22"/>
        </w:rPr>
        <w:t>časovéh</w:t>
      </w:r>
      <w:r w:rsidR="009A6708">
        <w:rPr>
          <w:rFonts w:ascii="Corbel" w:hAnsi="Corbel" w:cs="Arial"/>
          <w:sz w:val="22"/>
          <w:szCs w:val="22"/>
          <w:lang w:val="sk-SK"/>
        </w:rPr>
        <w:t>o</w:t>
      </w:r>
      <w:r w:rsidR="00D2090A">
        <w:rPr>
          <w:rFonts w:ascii="Corbel" w:hAnsi="Corbel" w:cs="Arial"/>
          <w:sz w:val="22"/>
          <w:szCs w:val="22"/>
          <w:lang w:val="sk-SK"/>
        </w:rPr>
        <w:t xml:space="preserve"> </w:t>
      </w:r>
      <w:r w:rsidRPr="00B40829">
        <w:rPr>
          <w:rFonts w:ascii="Corbel" w:hAnsi="Corbel" w:cs="Arial"/>
          <w:sz w:val="22"/>
          <w:szCs w:val="22"/>
        </w:rPr>
        <w:t>harmonogramu</w:t>
      </w:r>
      <w:r w:rsidR="00D2090A">
        <w:rPr>
          <w:rFonts w:ascii="Corbel" w:hAnsi="Corbel" w:cs="Arial"/>
          <w:sz w:val="22"/>
          <w:szCs w:val="22"/>
          <w:lang w:val="sk-SK"/>
        </w:rPr>
        <w:t xml:space="preserve"> prác</w:t>
      </w:r>
      <w:r w:rsidRPr="00B40829">
        <w:rPr>
          <w:rFonts w:ascii="Corbel" w:hAnsi="Corbel" w:cs="Arial"/>
          <w:sz w:val="22"/>
          <w:szCs w:val="22"/>
        </w:rPr>
        <w:t xml:space="preserve"> (ďalej len „Harmonogramu“) vypracovaného Zhotoviteľom</w:t>
      </w:r>
      <w:r w:rsidR="00983D91" w:rsidRPr="00B40829">
        <w:rPr>
          <w:rFonts w:ascii="Corbel" w:hAnsi="Corbel" w:cs="Arial"/>
          <w:sz w:val="22"/>
          <w:szCs w:val="22"/>
          <w:lang w:val="sk-SK"/>
        </w:rPr>
        <w:t xml:space="preserve"> </w:t>
      </w:r>
      <w:r w:rsidR="002B4667" w:rsidRPr="002B4667">
        <w:rPr>
          <w:rFonts w:ascii="Corbel" w:hAnsi="Corbel" w:cs="Arial"/>
          <w:color w:val="FF0000"/>
          <w:sz w:val="22"/>
          <w:szCs w:val="22"/>
          <w:lang w:val="sk-SK"/>
        </w:rPr>
        <w:t>k podpisu Zmluvy</w:t>
      </w:r>
      <w:r w:rsidRPr="00B40829">
        <w:rPr>
          <w:rFonts w:ascii="Corbel" w:hAnsi="Corbel" w:cs="Arial"/>
          <w:sz w:val="22"/>
          <w:szCs w:val="22"/>
        </w:rPr>
        <w:t xml:space="preserve">, ktorý tvorí </w:t>
      </w:r>
      <w:r w:rsidR="005D06BA">
        <w:rPr>
          <w:rFonts w:ascii="Corbel" w:hAnsi="Corbel" w:cs="Arial"/>
          <w:sz w:val="22"/>
          <w:szCs w:val="22"/>
          <w:lang w:val="sk-SK"/>
        </w:rPr>
        <w:t>P</w:t>
      </w:r>
      <w:r w:rsidRPr="00B40829">
        <w:rPr>
          <w:rFonts w:ascii="Corbel" w:hAnsi="Corbel" w:cs="Arial"/>
          <w:sz w:val="22"/>
          <w:szCs w:val="22"/>
        </w:rPr>
        <w:t xml:space="preserve">rílohu č. </w:t>
      </w:r>
      <w:r w:rsidR="00DD15E3">
        <w:rPr>
          <w:rFonts w:ascii="Corbel" w:hAnsi="Corbel" w:cs="Arial"/>
          <w:sz w:val="22"/>
          <w:szCs w:val="22"/>
          <w:lang w:val="sk-SK"/>
        </w:rPr>
        <w:t>4</w:t>
      </w:r>
      <w:r w:rsidRPr="00B40829">
        <w:rPr>
          <w:rFonts w:ascii="Corbel" w:hAnsi="Corbel" w:cs="Arial"/>
          <w:sz w:val="22"/>
          <w:szCs w:val="22"/>
        </w:rPr>
        <w:t xml:space="preserve"> tejto Zmluvy. </w:t>
      </w:r>
    </w:p>
    <w:p w14:paraId="7D731CF4" w14:textId="77777777" w:rsidR="00FB658B" w:rsidRPr="00B40829" w:rsidRDefault="00FB658B" w:rsidP="00FB658B">
      <w:pPr>
        <w:pStyle w:val="Zkladntext"/>
        <w:ind w:left="900"/>
        <w:rPr>
          <w:rFonts w:ascii="Corbel" w:hAnsi="Corbel" w:cs="Arial"/>
          <w:sz w:val="22"/>
          <w:szCs w:val="22"/>
        </w:rPr>
      </w:pPr>
    </w:p>
    <w:p w14:paraId="7248E445" w14:textId="5EBDDD55" w:rsidR="004E52BB" w:rsidRPr="00B40829" w:rsidRDefault="004E52BB" w:rsidP="004E52BB">
      <w:pPr>
        <w:pStyle w:val="Zkladntext"/>
        <w:numPr>
          <w:ilvl w:val="0"/>
          <w:numId w:val="2"/>
        </w:numPr>
        <w:ind w:left="540" w:hanging="540"/>
        <w:rPr>
          <w:rFonts w:ascii="Corbel" w:hAnsi="Corbel" w:cs="Arial"/>
          <w:sz w:val="22"/>
          <w:szCs w:val="22"/>
        </w:rPr>
      </w:pPr>
      <w:r w:rsidRPr="00B40829">
        <w:rPr>
          <w:rFonts w:ascii="Corbel" w:hAnsi="Corbel" w:cs="Arial"/>
          <w:sz w:val="22"/>
          <w:szCs w:val="22"/>
        </w:rPr>
        <w:t xml:space="preserve">Pri realizácii Diela postupuje Zhotoviteľ samostatne v súlade s príslušnými všeobecne záväznými právnymi predpismi, ak sú tieto predpisy v súlade s právom Európskeho spoločenstva a slovenskými technickými normami alebo zahraničnými normami, ktorými sa prevzali európske normy, v súlade s VD </w:t>
      </w:r>
      <w:del w:id="3" w:author="Batková Lenka" w:date="2022-06-24T08:16:00Z">
        <w:r w:rsidRPr="00B40829" w:rsidDel="009A6EA4">
          <w:rPr>
            <w:rFonts w:ascii="Corbel" w:hAnsi="Corbel" w:cs="Arial"/>
            <w:sz w:val="22"/>
            <w:szCs w:val="22"/>
          </w:rPr>
          <w:delText xml:space="preserve">a VDD </w:delText>
        </w:r>
      </w:del>
      <w:r w:rsidRPr="00B40829">
        <w:rPr>
          <w:rFonts w:ascii="Corbel" w:hAnsi="Corbel" w:cs="Arial"/>
          <w:sz w:val="22"/>
          <w:szCs w:val="22"/>
        </w:rPr>
        <w:t xml:space="preserve">a je viazaný prípadnými pokynmi Objednávateľa. Zhotoviteľ pri realizácii </w:t>
      </w:r>
      <w:r w:rsidR="00915563" w:rsidRPr="00B40829">
        <w:rPr>
          <w:rFonts w:ascii="Corbel" w:hAnsi="Corbel" w:cs="Arial"/>
          <w:sz w:val="22"/>
          <w:szCs w:val="22"/>
          <w:lang w:val="sk-SK"/>
        </w:rPr>
        <w:t>D</w:t>
      </w:r>
      <w:r w:rsidRPr="00B40829">
        <w:rPr>
          <w:rFonts w:ascii="Corbel" w:hAnsi="Corbel" w:cs="Arial"/>
          <w:sz w:val="22"/>
          <w:szCs w:val="22"/>
        </w:rPr>
        <w:t xml:space="preserve">iela bude dodržiavať príslušné právne predpisy a nepoužije materiál, o ktorom je v čase jeho použitia známe, že je škodlivý. Zhotoviteľ je povinný použiť materiály, ktoré spĺňajú  právnym poriadkom stanovené podmienky a požiadavky. </w:t>
      </w:r>
    </w:p>
    <w:p w14:paraId="716A2892" w14:textId="77777777" w:rsidR="004E52BB" w:rsidRPr="00B40829" w:rsidRDefault="004E52BB" w:rsidP="004E52BB">
      <w:pPr>
        <w:pStyle w:val="Zkladntext"/>
        <w:ind w:left="540" w:hanging="540"/>
        <w:rPr>
          <w:rFonts w:ascii="Corbel" w:hAnsi="Corbel" w:cs="Arial"/>
          <w:sz w:val="22"/>
          <w:szCs w:val="22"/>
        </w:rPr>
      </w:pPr>
    </w:p>
    <w:p w14:paraId="10A35803" w14:textId="77777777" w:rsidR="004E52BB" w:rsidRPr="00B40829" w:rsidRDefault="004E52BB" w:rsidP="004E52BB">
      <w:pPr>
        <w:pStyle w:val="Zkladntext"/>
        <w:numPr>
          <w:ilvl w:val="0"/>
          <w:numId w:val="2"/>
        </w:numPr>
        <w:ind w:left="540" w:hanging="540"/>
        <w:rPr>
          <w:rFonts w:ascii="Corbel" w:hAnsi="Corbel" w:cs="Arial"/>
          <w:sz w:val="22"/>
          <w:szCs w:val="22"/>
        </w:rPr>
      </w:pPr>
      <w:r w:rsidRPr="00B40829">
        <w:rPr>
          <w:rFonts w:ascii="Corbel" w:hAnsi="Corbel" w:cs="Arial"/>
          <w:sz w:val="22"/>
          <w:szCs w:val="22"/>
        </w:rPr>
        <w:t>Zhotoviteľ prehlasuje, že sa oboznámil so všetkými podkladmi vymenovanými v bode 2 písm. a. článku III. tejto Zmluvy, ktoré mu boli Objednávateľom poskytnuté, ako aj so skutkovým stavom Nehnuteľnosti.</w:t>
      </w:r>
    </w:p>
    <w:p w14:paraId="65741F03" w14:textId="77777777" w:rsidR="004E52BB" w:rsidRPr="00B40829" w:rsidRDefault="004E52BB" w:rsidP="004E52BB">
      <w:pPr>
        <w:pStyle w:val="Zkladntext"/>
        <w:ind w:left="540"/>
        <w:rPr>
          <w:rFonts w:ascii="Corbel" w:hAnsi="Corbel" w:cs="Arial"/>
          <w:sz w:val="22"/>
          <w:szCs w:val="22"/>
        </w:rPr>
      </w:pPr>
    </w:p>
    <w:p w14:paraId="32D6B193" w14:textId="24E61C6B" w:rsidR="004E52BB" w:rsidRPr="00B40829" w:rsidRDefault="004E52BB" w:rsidP="004E52BB">
      <w:pPr>
        <w:pStyle w:val="Zkladntext"/>
        <w:numPr>
          <w:ilvl w:val="0"/>
          <w:numId w:val="2"/>
        </w:numPr>
        <w:ind w:left="540" w:hanging="540"/>
        <w:rPr>
          <w:rFonts w:ascii="Corbel" w:hAnsi="Corbel" w:cs="Arial"/>
          <w:sz w:val="22"/>
          <w:szCs w:val="22"/>
        </w:rPr>
      </w:pPr>
      <w:r w:rsidRPr="00C9383F">
        <w:rPr>
          <w:rFonts w:ascii="Corbel" w:hAnsi="Corbel" w:cs="Arial"/>
          <w:sz w:val="22"/>
          <w:szCs w:val="22"/>
        </w:rPr>
        <w:t xml:space="preserve">Zhotoviteľ vyhlasuje, že poskytnuté podklady považuje za úplné a dostatočné na určenie Ceny za </w:t>
      </w:r>
      <w:r w:rsidR="00CD5D5B">
        <w:rPr>
          <w:rFonts w:ascii="Corbel" w:hAnsi="Corbel" w:cs="Arial"/>
          <w:sz w:val="22"/>
          <w:szCs w:val="22"/>
          <w:lang w:val="sk-SK"/>
        </w:rPr>
        <w:t>D</w:t>
      </w:r>
      <w:r w:rsidRPr="00C9383F">
        <w:rPr>
          <w:rFonts w:ascii="Corbel" w:hAnsi="Corbel" w:cs="Arial"/>
          <w:sz w:val="22"/>
          <w:szCs w:val="22"/>
        </w:rPr>
        <w:t xml:space="preserve">ielo podľa </w:t>
      </w:r>
      <w:r w:rsidR="005D06BA">
        <w:rPr>
          <w:rFonts w:ascii="Corbel" w:hAnsi="Corbel" w:cs="Arial"/>
          <w:sz w:val="22"/>
          <w:szCs w:val="22"/>
          <w:lang w:val="sk-SK"/>
        </w:rPr>
        <w:t>P</w:t>
      </w:r>
      <w:r w:rsidR="00583900" w:rsidRPr="00C9383F">
        <w:rPr>
          <w:rFonts w:ascii="Corbel" w:hAnsi="Corbel" w:cs="Arial"/>
          <w:sz w:val="22"/>
          <w:szCs w:val="22"/>
          <w:lang w:val="sk-SK"/>
        </w:rPr>
        <w:t>rílohy č.</w:t>
      </w:r>
      <w:r w:rsidR="005D06BA">
        <w:rPr>
          <w:rFonts w:ascii="Corbel" w:hAnsi="Corbel" w:cs="Arial"/>
          <w:sz w:val="22"/>
          <w:szCs w:val="22"/>
          <w:lang w:val="sk-SK"/>
        </w:rPr>
        <w:t xml:space="preserve"> </w:t>
      </w:r>
      <w:r w:rsidR="00C9383F" w:rsidRPr="00C9383F">
        <w:rPr>
          <w:rFonts w:ascii="Corbel" w:hAnsi="Corbel" w:cs="Arial"/>
          <w:sz w:val="22"/>
          <w:szCs w:val="22"/>
          <w:lang w:val="sk-SK"/>
        </w:rPr>
        <w:t>3</w:t>
      </w:r>
      <w:del w:id="4" w:author="Batková Lenka" w:date="2022-06-24T08:16:00Z">
        <w:r w:rsidR="00651AF6" w:rsidDel="009A6EA4">
          <w:rPr>
            <w:rFonts w:ascii="Corbel" w:hAnsi="Corbel" w:cs="Arial"/>
            <w:sz w:val="22"/>
            <w:szCs w:val="22"/>
            <w:lang w:val="sk-SK"/>
          </w:rPr>
          <w:delText>b</w:delText>
        </w:r>
      </w:del>
      <w:r w:rsidR="00651AF6">
        <w:rPr>
          <w:rFonts w:ascii="Corbel" w:hAnsi="Corbel" w:cs="Arial"/>
          <w:sz w:val="22"/>
          <w:szCs w:val="22"/>
          <w:lang w:val="sk-SK"/>
        </w:rPr>
        <w:t> </w:t>
      </w:r>
      <w:r w:rsidR="00C9383F" w:rsidRPr="00C9383F">
        <w:rPr>
          <w:rFonts w:ascii="Corbel" w:hAnsi="Corbel" w:cs="Arial"/>
          <w:sz w:val="22"/>
          <w:szCs w:val="22"/>
          <w:lang w:val="sk-SK"/>
        </w:rPr>
        <w:t xml:space="preserve"> </w:t>
      </w:r>
      <w:r w:rsidRPr="00C9383F">
        <w:rPr>
          <w:rFonts w:ascii="Corbel" w:hAnsi="Corbel" w:cs="Arial"/>
          <w:sz w:val="22"/>
          <w:szCs w:val="22"/>
        </w:rPr>
        <w:t>tejto Zmluvy a</w:t>
      </w:r>
      <w:r w:rsidR="0091129C" w:rsidRPr="00C9383F">
        <w:rPr>
          <w:rFonts w:ascii="Corbel" w:hAnsi="Corbel" w:cs="Arial"/>
          <w:sz w:val="22"/>
          <w:szCs w:val="22"/>
          <w:lang w:val="sk-SK"/>
        </w:rPr>
        <w:t xml:space="preserve"> na</w:t>
      </w:r>
      <w:r w:rsidRPr="00C9383F">
        <w:rPr>
          <w:rFonts w:ascii="Corbel" w:hAnsi="Corbel" w:cs="Arial"/>
          <w:sz w:val="22"/>
          <w:szCs w:val="22"/>
        </w:rPr>
        <w:t xml:space="preserve"> nacenenie jednotlivých súčastí Diela v </w:t>
      </w:r>
      <w:r w:rsidR="00583900" w:rsidRPr="00C9383F">
        <w:rPr>
          <w:rFonts w:ascii="Corbel" w:hAnsi="Corbel" w:cs="Arial"/>
          <w:sz w:val="22"/>
          <w:szCs w:val="22"/>
          <w:lang w:val="sk-SK"/>
        </w:rPr>
        <w:t>kusovníku</w:t>
      </w:r>
      <w:r w:rsidRPr="00C9383F">
        <w:rPr>
          <w:rFonts w:ascii="Corbel" w:hAnsi="Corbel" w:cs="Arial"/>
          <w:sz w:val="22"/>
          <w:szCs w:val="22"/>
        </w:rPr>
        <w:t>, ktor</w:t>
      </w:r>
      <w:r w:rsidR="00583900" w:rsidRPr="00C9383F">
        <w:rPr>
          <w:rFonts w:ascii="Corbel" w:hAnsi="Corbel" w:cs="Arial"/>
          <w:sz w:val="22"/>
          <w:szCs w:val="22"/>
          <w:lang w:val="sk-SK"/>
        </w:rPr>
        <w:t>ý</w:t>
      </w:r>
      <w:r w:rsidRPr="00C9383F">
        <w:rPr>
          <w:rFonts w:ascii="Corbel" w:hAnsi="Corbel" w:cs="Arial"/>
          <w:sz w:val="22"/>
          <w:szCs w:val="22"/>
        </w:rPr>
        <w:t xml:space="preserve"> tvorí </w:t>
      </w:r>
      <w:r w:rsidR="005D06BA">
        <w:rPr>
          <w:rFonts w:ascii="Corbel" w:hAnsi="Corbel" w:cs="Arial"/>
          <w:sz w:val="22"/>
          <w:szCs w:val="22"/>
          <w:lang w:val="sk-SK"/>
        </w:rPr>
        <w:t>P</w:t>
      </w:r>
      <w:r w:rsidRPr="00C9383F">
        <w:rPr>
          <w:rFonts w:ascii="Corbel" w:hAnsi="Corbel" w:cs="Arial"/>
          <w:sz w:val="22"/>
          <w:szCs w:val="22"/>
        </w:rPr>
        <w:t xml:space="preserve">rílohu č. </w:t>
      </w:r>
      <w:del w:id="5" w:author="Batková Lenka" w:date="2022-06-24T08:16:00Z">
        <w:r w:rsidR="00651AF6" w:rsidDel="00D5741A">
          <w:rPr>
            <w:rFonts w:ascii="Corbel" w:hAnsi="Corbel" w:cs="Arial"/>
            <w:sz w:val="22"/>
            <w:szCs w:val="22"/>
            <w:lang w:val="sk-SK"/>
          </w:rPr>
          <w:delText>3a</w:delText>
        </w:r>
        <w:r w:rsidRPr="00C9383F" w:rsidDel="00D5741A">
          <w:rPr>
            <w:rFonts w:ascii="Corbel" w:hAnsi="Corbel" w:cs="Arial"/>
            <w:sz w:val="22"/>
            <w:szCs w:val="22"/>
          </w:rPr>
          <w:delText xml:space="preserve"> </w:delText>
        </w:r>
      </w:del>
      <w:ins w:id="6" w:author="Batková Lenka" w:date="2022-06-24T08:16:00Z">
        <w:r w:rsidR="00D5741A">
          <w:rPr>
            <w:rFonts w:ascii="Corbel" w:hAnsi="Corbel" w:cs="Arial"/>
            <w:sz w:val="22"/>
            <w:szCs w:val="22"/>
            <w:lang w:val="sk-SK"/>
          </w:rPr>
          <w:t>2</w:t>
        </w:r>
        <w:r w:rsidR="00D5741A" w:rsidRPr="00C9383F">
          <w:rPr>
            <w:rFonts w:ascii="Corbel" w:hAnsi="Corbel" w:cs="Arial"/>
            <w:sz w:val="22"/>
            <w:szCs w:val="22"/>
          </w:rPr>
          <w:t xml:space="preserve"> </w:t>
        </w:r>
      </w:ins>
      <w:r w:rsidRPr="00C9383F">
        <w:rPr>
          <w:rFonts w:ascii="Corbel" w:hAnsi="Corbel" w:cs="Arial"/>
          <w:sz w:val="22"/>
          <w:szCs w:val="22"/>
        </w:rPr>
        <w:t>tejto Zmluvy, ako aj na vypracovanie</w:t>
      </w:r>
      <w:del w:id="7" w:author="Batková Lenka" w:date="2022-06-24T10:35:00Z">
        <w:r w:rsidRPr="00C9383F" w:rsidDel="002A667F">
          <w:rPr>
            <w:rFonts w:ascii="Corbel" w:hAnsi="Corbel" w:cs="Arial"/>
            <w:sz w:val="22"/>
            <w:szCs w:val="22"/>
          </w:rPr>
          <w:delText xml:space="preserve"> VDD</w:delText>
        </w:r>
      </w:del>
      <w:r w:rsidRPr="00B40829">
        <w:rPr>
          <w:rFonts w:ascii="Corbel" w:hAnsi="Corbel" w:cs="Arial"/>
          <w:sz w:val="22"/>
          <w:szCs w:val="22"/>
        </w:rPr>
        <w:t xml:space="preserve">. </w:t>
      </w:r>
    </w:p>
    <w:p w14:paraId="71671510" w14:textId="77777777" w:rsidR="004E52BB" w:rsidRPr="00B40829" w:rsidRDefault="004E52BB" w:rsidP="004E52BB">
      <w:pPr>
        <w:pStyle w:val="Zkladntext"/>
        <w:rPr>
          <w:rFonts w:ascii="Corbel" w:hAnsi="Corbel" w:cs="Arial"/>
          <w:sz w:val="22"/>
          <w:szCs w:val="22"/>
        </w:rPr>
      </w:pPr>
    </w:p>
    <w:p w14:paraId="1A9FFDA7" w14:textId="77777777" w:rsidR="004E52BB" w:rsidRPr="00B40829" w:rsidRDefault="004E52BB" w:rsidP="004E52BB">
      <w:pPr>
        <w:pStyle w:val="Zkladntext"/>
        <w:numPr>
          <w:ilvl w:val="0"/>
          <w:numId w:val="2"/>
        </w:numPr>
        <w:ind w:left="540" w:hanging="540"/>
        <w:rPr>
          <w:rFonts w:ascii="Corbel" w:hAnsi="Corbel" w:cs="Arial"/>
          <w:sz w:val="22"/>
          <w:szCs w:val="22"/>
        </w:rPr>
      </w:pPr>
      <w:r w:rsidRPr="00B40829">
        <w:rPr>
          <w:rFonts w:ascii="Corbel" w:hAnsi="Corbel" w:cs="Arial"/>
          <w:sz w:val="22"/>
          <w:szCs w:val="22"/>
        </w:rPr>
        <w:t>Zhotoviteľ sa zaväzuje vykonať Dielo na vlastné náklady a na vlastné nebezpečenstvo.</w:t>
      </w:r>
    </w:p>
    <w:p w14:paraId="06D2A672" w14:textId="77777777" w:rsidR="004E52BB" w:rsidRPr="00B40829" w:rsidRDefault="004E52BB" w:rsidP="004E52BB">
      <w:pPr>
        <w:pStyle w:val="Zkladntext"/>
        <w:ind w:left="540" w:hanging="540"/>
        <w:rPr>
          <w:rFonts w:ascii="Corbel" w:hAnsi="Corbel" w:cs="Arial"/>
          <w:sz w:val="22"/>
          <w:szCs w:val="22"/>
        </w:rPr>
      </w:pPr>
    </w:p>
    <w:p w14:paraId="195E291E" w14:textId="77777777" w:rsidR="004E52BB" w:rsidRPr="00B40829" w:rsidRDefault="004E52BB" w:rsidP="004E52BB">
      <w:pPr>
        <w:pStyle w:val="Zkladntext"/>
        <w:ind w:left="540" w:hanging="540"/>
        <w:rPr>
          <w:rFonts w:ascii="Corbel" w:hAnsi="Corbel" w:cs="Arial"/>
          <w:sz w:val="22"/>
          <w:szCs w:val="22"/>
          <w:highlight w:val="yellow"/>
        </w:rPr>
      </w:pPr>
    </w:p>
    <w:p w14:paraId="7065D3CB" w14:textId="32C430FD" w:rsidR="00C23233" w:rsidRPr="00003629" w:rsidRDefault="004E52BB" w:rsidP="00C23233">
      <w:pPr>
        <w:pStyle w:val="Zkladntext"/>
        <w:numPr>
          <w:ilvl w:val="0"/>
          <w:numId w:val="2"/>
        </w:numPr>
        <w:ind w:left="540" w:hanging="540"/>
        <w:rPr>
          <w:rFonts w:ascii="Corbel" w:hAnsi="Corbel" w:cs="Arial"/>
          <w:sz w:val="22"/>
          <w:szCs w:val="22"/>
        </w:rPr>
      </w:pPr>
      <w:r w:rsidRPr="00B40829">
        <w:rPr>
          <w:rFonts w:ascii="Corbel" w:hAnsi="Corbel" w:cs="Arial"/>
          <w:sz w:val="22"/>
          <w:szCs w:val="22"/>
        </w:rPr>
        <w:lastRenderedPageBreak/>
        <w:t xml:space="preserve">Zhotoviteľ </w:t>
      </w:r>
      <w:r w:rsidR="00C23233" w:rsidRPr="00B40829">
        <w:rPr>
          <w:rFonts w:ascii="Corbel" w:hAnsi="Corbel" w:cs="Arial"/>
          <w:sz w:val="22"/>
          <w:szCs w:val="22"/>
        </w:rPr>
        <w:t xml:space="preserve">je oprávnený plniť predmet </w:t>
      </w:r>
      <w:r w:rsidR="00FA52ED" w:rsidRPr="00B40829">
        <w:rPr>
          <w:rFonts w:ascii="Corbel" w:hAnsi="Corbel" w:cs="Arial"/>
          <w:sz w:val="22"/>
          <w:szCs w:val="22"/>
          <w:lang w:val="sk-SK"/>
        </w:rPr>
        <w:t>Z</w:t>
      </w:r>
      <w:r w:rsidR="00C23233" w:rsidRPr="00B40829">
        <w:rPr>
          <w:rFonts w:ascii="Corbel" w:hAnsi="Corbel" w:cs="Arial"/>
          <w:sz w:val="22"/>
          <w:szCs w:val="22"/>
        </w:rPr>
        <w:t>mluvy prostredníctvom subdodávateľov za nasledovných podmienok:</w:t>
      </w:r>
    </w:p>
    <w:p w14:paraId="0D7AFD26" w14:textId="323371DC" w:rsidR="00C23233" w:rsidRPr="00B40829" w:rsidRDefault="00C23233" w:rsidP="009A6416">
      <w:pPr>
        <w:pStyle w:val="tl"/>
        <w:numPr>
          <w:ilvl w:val="0"/>
          <w:numId w:val="34"/>
        </w:numPr>
        <w:spacing w:before="249"/>
        <w:jc w:val="both"/>
        <w:rPr>
          <w:rFonts w:ascii="Corbel" w:hAnsi="Corbel"/>
          <w:sz w:val="22"/>
          <w:szCs w:val="22"/>
        </w:rPr>
      </w:pPr>
      <w:r w:rsidRPr="00B40829">
        <w:rPr>
          <w:rFonts w:ascii="Corbel" w:hAnsi="Corbel"/>
          <w:sz w:val="22"/>
          <w:szCs w:val="22"/>
        </w:rPr>
        <w:t xml:space="preserve">je povinný zabezpečiť a financovať všetky subdodávateľské práce a dodávky a nesie za </w:t>
      </w:r>
      <w:proofErr w:type="spellStart"/>
      <w:r w:rsidRPr="00B40829">
        <w:rPr>
          <w:rFonts w:ascii="Corbel" w:hAnsi="Corbel"/>
          <w:sz w:val="22"/>
          <w:szCs w:val="22"/>
        </w:rPr>
        <w:t>ne</w:t>
      </w:r>
      <w:proofErr w:type="spellEnd"/>
      <w:r w:rsidRPr="00B40829">
        <w:rPr>
          <w:rFonts w:ascii="Corbel" w:hAnsi="Corbel"/>
          <w:sz w:val="22"/>
          <w:szCs w:val="22"/>
        </w:rPr>
        <w:t xml:space="preserve"> záruku v plnom rozsahu. </w:t>
      </w:r>
      <w:r w:rsidR="00A61D3A">
        <w:rPr>
          <w:rFonts w:ascii="Corbel" w:hAnsi="Corbel"/>
          <w:sz w:val="22"/>
          <w:szCs w:val="22"/>
        </w:rPr>
        <w:t xml:space="preserve">Zhotoviteľ </w:t>
      </w:r>
      <w:r w:rsidRPr="00B40829">
        <w:rPr>
          <w:rFonts w:ascii="Corbel" w:hAnsi="Corbel"/>
          <w:sz w:val="22"/>
          <w:szCs w:val="22"/>
        </w:rPr>
        <w:t>zodpovedá za odbornú starostlivosť pri výbere subdodávateľa, ako aj za výsledok činnosti vykonanej na základe zmluvy o subdodávke;</w:t>
      </w:r>
    </w:p>
    <w:p w14:paraId="424E4B95" w14:textId="117249D0" w:rsidR="00C23233" w:rsidRPr="00B40829" w:rsidRDefault="00C23233" w:rsidP="009A6416">
      <w:pPr>
        <w:pStyle w:val="tl"/>
        <w:numPr>
          <w:ilvl w:val="0"/>
          <w:numId w:val="34"/>
        </w:numPr>
        <w:spacing w:before="249"/>
        <w:jc w:val="both"/>
        <w:rPr>
          <w:rFonts w:ascii="Corbel" w:hAnsi="Corbel"/>
          <w:sz w:val="22"/>
          <w:szCs w:val="22"/>
        </w:rPr>
      </w:pPr>
      <w:r w:rsidRPr="00B40829">
        <w:rPr>
          <w:rFonts w:ascii="Corbel" w:hAnsi="Corbel" w:cs="Times New Roman"/>
          <w:color w:val="000000"/>
          <w:sz w:val="22"/>
          <w:szCs w:val="22"/>
        </w:rPr>
        <w:t>je povinný najneskôr v momente podpisu tejto</w:t>
      </w:r>
      <w:r w:rsidR="00A61D3A">
        <w:rPr>
          <w:rFonts w:ascii="Corbel" w:hAnsi="Corbel" w:cs="Times New Roman"/>
          <w:color w:val="000000"/>
          <w:sz w:val="22"/>
          <w:szCs w:val="22"/>
        </w:rPr>
        <w:t xml:space="preserve"> Z</w:t>
      </w:r>
      <w:r w:rsidRPr="00B40829">
        <w:rPr>
          <w:rFonts w:ascii="Corbel" w:hAnsi="Corbel" w:cs="Times New Roman"/>
          <w:color w:val="000000"/>
          <w:sz w:val="22"/>
          <w:szCs w:val="22"/>
        </w:rPr>
        <w:t xml:space="preserve">mluvy predložiť </w:t>
      </w:r>
      <w:r w:rsidR="00E47E1E">
        <w:rPr>
          <w:rFonts w:ascii="Corbel" w:hAnsi="Corbel" w:cs="Times New Roman"/>
          <w:color w:val="000000"/>
          <w:sz w:val="22"/>
          <w:szCs w:val="22"/>
        </w:rPr>
        <w:t>O</w:t>
      </w:r>
      <w:r w:rsidRPr="00B40829">
        <w:rPr>
          <w:rFonts w:ascii="Corbel" w:hAnsi="Corbel" w:cs="Times New Roman"/>
          <w:color w:val="000000"/>
          <w:sz w:val="22"/>
          <w:szCs w:val="22"/>
        </w:rPr>
        <w:t xml:space="preserve">bjednávateľovi zoznam známych subdodávateľov ako Prílohu č. </w:t>
      </w:r>
      <w:r w:rsidR="00540CBD">
        <w:rPr>
          <w:rFonts w:ascii="Corbel" w:hAnsi="Corbel" w:cs="Times New Roman"/>
          <w:color w:val="000000"/>
          <w:sz w:val="22"/>
          <w:szCs w:val="22"/>
        </w:rPr>
        <w:t>5</w:t>
      </w:r>
      <w:r w:rsidRPr="00B40829">
        <w:rPr>
          <w:rFonts w:ascii="Corbel" w:hAnsi="Corbel" w:cs="Times New Roman"/>
          <w:color w:val="000000"/>
          <w:sz w:val="22"/>
          <w:szCs w:val="22"/>
        </w:rPr>
        <w:t xml:space="preserve"> tejto </w:t>
      </w:r>
      <w:r w:rsidR="007F7DFD">
        <w:rPr>
          <w:rFonts w:ascii="Corbel" w:hAnsi="Corbel" w:cs="Times New Roman"/>
          <w:color w:val="000000"/>
          <w:sz w:val="22"/>
          <w:szCs w:val="22"/>
        </w:rPr>
        <w:t>Z</w:t>
      </w:r>
      <w:r w:rsidRPr="00B40829">
        <w:rPr>
          <w:rFonts w:ascii="Corbel" w:hAnsi="Corbel" w:cs="Times New Roman"/>
          <w:color w:val="000000"/>
          <w:sz w:val="22"/>
          <w:szCs w:val="22"/>
        </w:rPr>
        <w:t xml:space="preserve">mluvy s uvedením a/alebo preukázaním nasledovných údajov a/alebo dokladov: (i) identifikačné údaje subdodávateľov v rozsahu obchodné meno, sídlo, IČO, osoba oprávnená konať za subdodávateľa (meno, priezvisko, adresa pobytu, dátum narodenia, tel. č., e-mail), (ii) identifikácia a percentuálny podiel plnenia, ktoré bude realizovať subdodávateľ,(iii) záväzné vyhlásenie </w:t>
      </w:r>
      <w:r w:rsidR="00357B20">
        <w:rPr>
          <w:rFonts w:ascii="Corbel" w:hAnsi="Corbel" w:cs="Times New Roman"/>
          <w:color w:val="000000"/>
          <w:sz w:val="22"/>
          <w:szCs w:val="22"/>
        </w:rPr>
        <w:t>Z</w:t>
      </w:r>
      <w:r w:rsidR="007F7DFD">
        <w:rPr>
          <w:rFonts w:ascii="Corbel" w:hAnsi="Corbel" w:cs="Times New Roman"/>
          <w:color w:val="000000"/>
          <w:sz w:val="22"/>
          <w:szCs w:val="22"/>
        </w:rPr>
        <w:t>hotoviteľa</w:t>
      </w:r>
      <w:r w:rsidRPr="00B40829">
        <w:rPr>
          <w:rFonts w:ascii="Corbel" w:hAnsi="Corbel" w:cs="Times New Roman"/>
          <w:color w:val="000000"/>
          <w:sz w:val="22"/>
          <w:szCs w:val="22"/>
        </w:rPr>
        <w:t>,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w:t>
      </w:r>
      <w:r w:rsidR="00AC630F">
        <w:rPr>
          <w:rFonts w:ascii="Corbel" w:hAnsi="Corbel" w:cs="Times New Roman"/>
          <w:color w:val="000000"/>
          <w:sz w:val="22"/>
          <w:szCs w:val="22"/>
        </w:rPr>
        <w:t xml:space="preserve"> splnenie podmienok účasti podľa §32  ods. 1 písm. e) a f) si overí </w:t>
      </w:r>
      <w:r w:rsidR="005C5038">
        <w:rPr>
          <w:rFonts w:ascii="Corbel" w:hAnsi="Corbel" w:cs="Times New Roman"/>
          <w:color w:val="000000"/>
          <w:sz w:val="22"/>
          <w:szCs w:val="22"/>
        </w:rPr>
        <w:t>O</w:t>
      </w:r>
      <w:r w:rsidR="00AC630F">
        <w:rPr>
          <w:rFonts w:ascii="Corbel" w:hAnsi="Corbel" w:cs="Times New Roman"/>
          <w:color w:val="000000"/>
          <w:sz w:val="22"/>
          <w:szCs w:val="22"/>
        </w:rPr>
        <w:t>bjednávateľ sám v dostupných zoznamoch</w:t>
      </w:r>
      <w:r w:rsidR="00216A25">
        <w:rPr>
          <w:rFonts w:ascii="Corbel" w:hAnsi="Corbel" w:cs="Times New Roman"/>
          <w:color w:val="000000"/>
          <w:sz w:val="22"/>
          <w:szCs w:val="22"/>
        </w:rPr>
        <w:t>;</w:t>
      </w:r>
    </w:p>
    <w:p w14:paraId="45C8570E" w14:textId="65E7F37A" w:rsidR="000A7438" w:rsidRDefault="00C23233" w:rsidP="00303119">
      <w:pPr>
        <w:pStyle w:val="tl"/>
        <w:numPr>
          <w:ilvl w:val="0"/>
          <w:numId w:val="34"/>
        </w:numPr>
        <w:spacing w:before="249"/>
        <w:jc w:val="both"/>
        <w:rPr>
          <w:rFonts w:ascii="Corbel" w:hAnsi="Corbel"/>
          <w:sz w:val="22"/>
          <w:szCs w:val="22"/>
        </w:rPr>
      </w:pPr>
      <w:r w:rsidRPr="00B40829">
        <w:rPr>
          <w:rFonts w:ascii="Corbel" w:hAnsi="Corbel" w:cs="Times New Roman"/>
          <w:color w:val="000000"/>
          <w:sz w:val="22"/>
          <w:szCs w:val="22"/>
        </w:rPr>
        <w:t xml:space="preserve">v prípade zámeru realizovať nástup nového subdodávateľa a taktiež zámeru realizovať zmenu pôvodného subdodávateľa, prípadne pri zmene údajov pôvodného subdodávateľa je </w:t>
      </w:r>
      <w:r w:rsidR="00357B20">
        <w:rPr>
          <w:rFonts w:ascii="Corbel" w:hAnsi="Corbel" w:cs="Times New Roman"/>
          <w:color w:val="000000"/>
          <w:sz w:val="22"/>
          <w:szCs w:val="22"/>
        </w:rPr>
        <w:t>Zhotoviteľ</w:t>
      </w:r>
      <w:r w:rsidRPr="00B40829">
        <w:rPr>
          <w:rFonts w:ascii="Corbel" w:hAnsi="Corbel" w:cs="Times New Roman"/>
          <w:color w:val="000000"/>
          <w:sz w:val="22"/>
          <w:szCs w:val="22"/>
        </w:rPr>
        <w:t xml:space="preserve"> povinný písomne informovať </w:t>
      </w:r>
      <w:r w:rsidR="007F7DFD">
        <w:rPr>
          <w:rFonts w:ascii="Corbel" w:hAnsi="Corbel" w:cs="Times New Roman"/>
          <w:color w:val="000000"/>
          <w:sz w:val="22"/>
          <w:szCs w:val="22"/>
        </w:rPr>
        <w:t>O</w:t>
      </w:r>
      <w:r w:rsidRPr="00B40829">
        <w:rPr>
          <w:rFonts w:ascii="Corbel" w:hAnsi="Corbel" w:cs="Times New Roman"/>
          <w:color w:val="000000"/>
          <w:sz w:val="22"/>
          <w:szCs w:val="22"/>
        </w:rPr>
        <w:t xml:space="preserve">bjednávateľa do piatich pracovných dní odo dňa uzatvorenia zmluvy so subdodávateľom o jeho nástupe na realizáciu </w:t>
      </w:r>
      <w:r w:rsidR="00A72384">
        <w:rPr>
          <w:rFonts w:ascii="Corbel" w:hAnsi="Corbel" w:cs="Times New Roman"/>
          <w:color w:val="000000"/>
          <w:sz w:val="22"/>
          <w:szCs w:val="22"/>
        </w:rPr>
        <w:t>P</w:t>
      </w:r>
      <w:r w:rsidRPr="00B40829">
        <w:rPr>
          <w:rFonts w:ascii="Corbel" w:hAnsi="Corbel" w:cs="Times New Roman"/>
          <w:color w:val="000000"/>
          <w:sz w:val="22"/>
          <w:szCs w:val="22"/>
        </w:rPr>
        <w:t xml:space="preserve">redmetu zmluvy, resp. odo dňa, kedy došlo k zmene údajov. Subdodávateľ je oprávnený nastúpiť na realizáciu </w:t>
      </w:r>
      <w:r w:rsidR="00036749">
        <w:rPr>
          <w:rFonts w:ascii="Corbel" w:hAnsi="Corbel" w:cs="Times New Roman"/>
          <w:color w:val="000000"/>
          <w:sz w:val="22"/>
          <w:szCs w:val="22"/>
        </w:rPr>
        <w:t>Diela</w:t>
      </w:r>
      <w:r w:rsidRPr="00B40829">
        <w:rPr>
          <w:rFonts w:ascii="Corbel" w:hAnsi="Corbel" w:cs="Times New Roman"/>
          <w:color w:val="000000"/>
          <w:sz w:val="22"/>
          <w:szCs w:val="22"/>
        </w:rPr>
        <w:t xml:space="preserve"> až po súhlasnom vyjadrení </w:t>
      </w:r>
      <w:r w:rsidR="00036749">
        <w:rPr>
          <w:rFonts w:ascii="Corbel" w:hAnsi="Corbel" w:cs="Times New Roman"/>
          <w:color w:val="000000"/>
          <w:sz w:val="22"/>
          <w:szCs w:val="22"/>
        </w:rPr>
        <w:t>O</w:t>
      </w:r>
      <w:r w:rsidRPr="00B40829">
        <w:rPr>
          <w:rFonts w:ascii="Corbel" w:hAnsi="Corbel" w:cs="Times New Roman"/>
          <w:color w:val="000000"/>
          <w:sz w:val="22"/>
          <w:szCs w:val="22"/>
        </w:rPr>
        <w:t xml:space="preserve">bjednávateľa. Objednávateľ je povinný vyjadriť svoj súhlas alebo nesúhlas s navrhovaným subdodávateľom do 3 pracovných dní odo dňa doručenia písomného oznámenia </w:t>
      </w:r>
      <w:r w:rsidR="00036749">
        <w:rPr>
          <w:rFonts w:ascii="Corbel" w:hAnsi="Corbel" w:cs="Times New Roman"/>
          <w:color w:val="000000"/>
          <w:sz w:val="22"/>
          <w:szCs w:val="22"/>
        </w:rPr>
        <w:t>Zhotoviteľom</w:t>
      </w:r>
      <w:r w:rsidR="000A7438">
        <w:rPr>
          <w:rFonts w:ascii="Corbel" w:hAnsi="Corbel" w:cs="Times New Roman"/>
          <w:color w:val="000000"/>
          <w:sz w:val="22"/>
          <w:szCs w:val="22"/>
        </w:rPr>
        <w:t>.</w:t>
      </w:r>
      <w:r w:rsidRPr="00B40829">
        <w:rPr>
          <w:rFonts w:ascii="Corbel" w:hAnsi="Corbel" w:cs="Times New Roman"/>
          <w:color w:val="000000"/>
          <w:sz w:val="22"/>
          <w:szCs w:val="22"/>
        </w:rPr>
        <w:t xml:space="preserve"> </w:t>
      </w:r>
    </w:p>
    <w:p w14:paraId="2496C8B0" w14:textId="77777777" w:rsidR="00303119" w:rsidRPr="00303119" w:rsidRDefault="00303119" w:rsidP="00303119">
      <w:pPr>
        <w:pStyle w:val="tl"/>
        <w:spacing w:before="249"/>
        <w:ind w:left="1440"/>
        <w:jc w:val="both"/>
        <w:rPr>
          <w:rFonts w:ascii="Corbel" w:hAnsi="Corbel"/>
          <w:sz w:val="22"/>
          <w:szCs w:val="22"/>
        </w:rPr>
      </w:pPr>
    </w:p>
    <w:p w14:paraId="02EC4758" w14:textId="154F9572" w:rsidR="00C23233" w:rsidRPr="000A7438" w:rsidRDefault="00C23233" w:rsidP="000A7438">
      <w:pPr>
        <w:pStyle w:val="Zkladntext"/>
        <w:numPr>
          <w:ilvl w:val="0"/>
          <w:numId w:val="2"/>
        </w:numPr>
        <w:ind w:left="540" w:hanging="540"/>
        <w:rPr>
          <w:rFonts w:ascii="Corbel" w:hAnsi="Corbel" w:cs="Arial"/>
          <w:sz w:val="22"/>
          <w:szCs w:val="22"/>
        </w:rPr>
      </w:pPr>
      <w:r w:rsidRPr="000A7438">
        <w:rPr>
          <w:rFonts w:ascii="Corbel" w:hAnsi="Corbel" w:cs="Arial"/>
          <w:sz w:val="22"/>
          <w:szCs w:val="22"/>
        </w:rPr>
        <w:t xml:space="preserve">Zmluvné strany sa výslovne dohodli, že zoznam známych subdodávateľov je Prílohou č. </w:t>
      </w:r>
      <w:r w:rsidR="00540CBD">
        <w:rPr>
          <w:rFonts w:ascii="Corbel" w:hAnsi="Corbel" w:cs="Arial"/>
          <w:sz w:val="22"/>
          <w:szCs w:val="22"/>
          <w:lang w:val="sk-SK"/>
        </w:rPr>
        <w:t>5</w:t>
      </w:r>
      <w:r w:rsidRPr="000A7438">
        <w:rPr>
          <w:rFonts w:ascii="Corbel" w:hAnsi="Corbel" w:cs="Arial"/>
          <w:sz w:val="22"/>
          <w:szCs w:val="22"/>
        </w:rPr>
        <w:t xml:space="preserve"> tejto </w:t>
      </w:r>
      <w:r w:rsidR="000A7438" w:rsidRPr="00903AC2">
        <w:rPr>
          <w:rFonts w:ascii="Corbel" w:hAnsi="Corbel" w:cs="Arial"/>
          <w:sz w:val="22"/>
          <w:szCs w:val="22"/>
        </w:rPr>
        <w:t>Z</w:t>
      </w:r>
      <w:r w:rsidRPr="000A7438">
        <w:rPr>
          <w:rFonts w:ascii="Corbel" w:hAnsi="Corbel" w:cs="Arial"/>
          <w:sz w:val="22"/>
          <w:szCs w:val="22"/>
        </w:rPr>
        <w:t xml:space="preserve">mluvy a jeho doplnenie a zmena podľa tohto bodu nie je podstatná zmena zmluvných podmienok a nie je potrebné pre ňu uzatvárať samostatný dodatok k </w:t>
      </w:r>
      <w:r w:rsidR="00A97804" w:rsidRPr="00903AC2">
        <w:rPr>
          <w:rFonts w:ascii="Corbel" w:hAnsi="Corbel" w:cs="Arial"/>
          <w:sz w:val="22"/>
          <w:szCs w:val="22"/>
        </w:rPr>
        <w:t>Z</w:t>
      </w:r>
      <w:r w:rsidRPr="000A7438">
        <w:rPr>
          <w:rFonts w:ascii="Corbel" w:hAnsi="Corbel" w:cs="Arial"/>
          <w:sz w:val="22"/>
          <w:szCs w:val="22"/>
        </w:rPr>
        <w:t xml:space="preserve">mluve. Objednávateľ má právo odmietnuť podiel na realizácii plnenia </w:t>
      </w:r>
      <w:r w:rsidR="00A97804" w:rsidRPr="00903AC2">
        <w:rPr>
          <w:rFonts w:ascii="Corbel" w:hAnsi="Corbel" w:cs="Arial"/>
          <w:sz w:val="22"/>
          <w:szCs w:val="22"/>
        </w:rPr>
        <w:t>P</w:t>
      </w:r>
      <w:r w:rsidRPr="000A7438">
        <w:rPr>
          <w:rFonts w:ascii="Corbel" w:hAnsi="Corbel" w:cs="Arial"/>
          <w:sz w:val="22"/>
          <w:szCs w:val="22"/>
        </w:rPr>
        <w:t xml:space="preserve">redmetu </w:t>
      </w:r>
      <w:r w:rsidR="00A97804" w:rsidRPr="00903AC2">
        <w:rPr>
          <w:rFonts w:ascii="Corbel" w:hAnsi="Corbel" w:cs="Arial"/>
          <w:sz w:val="22"/>
          <w:szCs w:val="22"/>
        </w:rPr>
        <w:t>z</w:t>
      </w:r>
      <w:r w:rsidRPr="000A7438">
        <w:rPr>
          <w:rFonts w:ascii="Corbel" w:hAnsi="Corbel" w:cs="Arial"/>
          <w:sz w:val="22"/>
          <w:szCs w:val="22"/>
        </w:rPr>
        <w:t>mluvy subdodávateľom, ak nie sú splnené podmienky uvedené vo všetkých  bodoch tohto článku.</w:t>
      </w:r>
    </w:p>
    <w:p w14:paraId="4FC1B30F" w14:textId="77777777" w:rsidR="004E52BB" w:rsidRPr="00B40829" w:rsidRDefault="004E52BB" w:rsidP="004E52BB">
      <w:pPr>
        <w:pStyle w:val="Zkladntext"/>
        <w:rPr>
          <w:rFonts w:ascii="Corbel" w:hAnsi="Corbel" w:cs="Arial"/>
          <w:sz w:val="22"/>
          <w:szCs w:val="22"/>
        </w:rPr>
      </w:pPr>
    </w:p>
    <w:p w14:paraId="54FF15CC" w14:textId="1F14221B" w:rsidR="004E52BB" w:rsidRPr="00B40829" w:rsidRDefault="004E52BB" w:rsidP="004E52BB">
      <w:pPr>
        <w:pStyle w:val="Zkladntext"/>
        <w:numPr>
          <w:ilvl w:val="0"/>
          <w:numId w:val="2"/>
        </w:numPr>
        <w:ind w:left="540" w:hanging="540"/>
        <w:rPr>
          <w:rFonts w:ascii="Corbel" w:hAnsi="Corbel" w:cs="Arial"/>
          <w:sz w:val="22"/>
          <w:szCs w:val="22"/>
        </w:rPr>
      </w:pPr>
      <w:r w:rsidRPr="00B40829">
        <w:rPr>
          <w:rFonts w:ascii="Corbel" w:hAnsi="Corbel" w:cs="Arial"/>
          <w:sz w:val="22"/>
          <w:szCs w:val="22"/>
        </w:rPr>
        <w:t xml:space="preserve">Zhotoviteľ sa zaväzuje, že nepoužije pre vlastné potreby ani pre potreby tretích osôb žiadne podklady, </w:t>
      </w:r>
      <w:r w:rsidRPr="00B40829">
        <w:rPr>
          <w:rFonts w:ascii="Corbel" w:hAnsi="Corbel" w:cs="Arial"/>
          <w:color w:val="000000"/>
          <w:sz w:val="22"/>
          <w:szCs w:val="22"/>
        </w:rPr>
        <w:t xml:space="preserve">dokumenty a VD </w:t>
      </w:r>
      <w:del w:id="8" w:author="Batková Lenka" w:date="2022-06-24T08:22:00Z">
        <w:r w:rsidRPr="00B40829" w:rsidDel="006C2806">
          <w:rPr>
            <w:rFonts w:ascii="Corbel" w:hAnsi="Corbel" w:cs="Arial"/>
            <w:color w:val="000000"/>
            <w:sz w:val="22"/>
            <w:szCs w:val="22"/>
          </w:rPr>
          <w:delText xml:space="preserve">a VDD </w:delText>
        </w:r>
      </w:del>
      <w:r w:rsidRPr="00B40829">
        <w:rPr>
          <w:rFonts w:ascii="Corbel" w:hAnsi="Corbel" w:cs="Arial"/>
          <w:color w:val="000000"/>
          <w:sz w:val="22"/>
          <w:szCs w:val="22"/>
        </w:rPr>
        <w:t>týkajúcu sa zhotovenia Diela s výnimkou subdodávateľov. Jediným</w:t>
      </w:r>
      <w:r w:rsidRPr="00B40829">
        <w:rPr>
          <w:rFonts w:ascii="Corbel" w:hAnsi="Corbel" w:cs="Arial"/>
          <w:sz w:val="22"/>
          <w:szCs w:val="22"/>
        </w:rPr>
        <w:t xml:space="preserve"> vlastníkom a oprávneným subjektom na udeľovanie povolenia/súhlasu na použitie dokumentácie uvedenej v prvej vete tohto bodu je výlučne Objednávateľ a autor projektu. Na VD </w:t>
      </w:r>
      <w:r w:rsidR="00A72384">
        <w:rPr>
          <w:rFonts w:ascii="Corbel" w:hAnsi="Corbel" w:cs="Arial"/>
          <w:sz w:val="22"/>
          <w:szCs w:val="22"/>
          <w:lang w:val="sk-SK"/>
        </w:rPr>
        <w:t>P</w:t>
      </w:r>
      <w:r w:rsidRPr="00B40829">
        <w:rPr>
          <w:rFonts w:ascii="Corbel" w:hAnsi="Corbel" w:cs="Arial"/>
          <w:sz w:val="22"/>
          <w:szCs w:val="22"/>
        </w:rPr>
        <w:t xml:space="preserve">redmetu </w:t>
      </w:r>
      <w:r w:rsidR="00A72384">
        <w:rPr>
          <w:rFonts w:ascii="Corbel" w:hAnsi="Corbel" w:cs="Arial"/>
          <w:sz w:val="22"/>
          <w:szCs w:val="22"/>
          <w:lang w:val="sk-SK"/>
        </w:rPr>
        <w:t>z</w:t>
      </w:r>
      <w:r w:rsidRPr="00B40829">
        <w:rPr>
          <w:rFonts w:ascii="Corbel" w:hAnsi="Corbel" w:cs="Arial"/>
          <w:sz w:val="22"/>
          <w:szCs w:val="22"/>
        </w:rPr>
        <w:t xml:space="preserve">mluvy sa vzťahujú autorské práva v zmysle právneho poriadku Slovenskej republiky.   </w:t>
      </w:r>
    </w:p>
    <w:p w14:paraId="58F41AA9" w14:textId="77777777" w:rsidR="004E52BB" w:rsidRPr="00B40829" w:rsidRDefault="004E52BB" w:rsidP="004E52BB">
      <w:pPr>
        <w:pStyle w:val="Zkladntext"/>
        <w:ind w:left="540" w:hanging="540"/>
        <w:rPr>
          <w:rFonts w:ascii="Corbel" w:hAnsi="Corbel" w:cs="Arial"/>
          <w:sz w:val="22"/>
          <w:szCs w:val="22"/>
        </w:rPr>
      </w:pPr>
    </w:p>
    <w:p w14:paraId="6CF31F2F" w14:textId="0C3DAD2B" w:rsidR="00C00D80" w:rsidRPr="0077688E" w:rsidRDefault="004E52BB" w:rsidP="0077688E">
      <w:pPr>
        <w:pStyle w:val="Zkladntext"/>
        <w:numPr>
          <w:ilvl w:val="0"/>
          <w:numId w:val="2"/>
        </w:numPr>
        <w:ind w:left="540" w:hanging="540"/>
        <w:rPr>
          <w:rFonts w:ascii="Corbel" w:hAnsi="Corbel" w:cs="Arial"/>
          <w:sz w:val="22"/>
          <w:szCs w:val="22"/>
        </w:rPr>
      </w:pPr>
      <w:r w:rsidRPr="00B40829">
        <w:rPr>
          <w:rFonts w:ascii="Corbel" w:hAnsi="Corbel" w:cs="Arial"/>
          <w:sz w:val="22"/>
          <w:szCs w:val="22"/>
        </w:rPr>
        <w:t>Zmluvné strany sa zaväzujú poskytovať si nevyhnutné informácie a súčinnosť.</w:t>
      </w:r>
    </w:p>
    <w:p w14:paraId="5116A874" w14:textId="77777777" w:rsidR="009A6416" w:rsidRDefault="009A6416" w:rsidP="004E52BB">
      <w:pPr>
        <w:pStyle w:val="Zkladntext"/>
        <w:jc w:val="center"/>
        <w:rPr>
          <w:rFonts w:ascii="Corbel" w:hAnsi="Corbel" w:cs="Arial"/>
          <w:b/>
          <w:sz w:val="22"/>
          <w:szCs w:val="22"/>
        </w:rPr>
      </w:pPr>
    </w:p>
    <w:p w14:paraId="0DA29A9D" w14:textId="1E482741" w:rsidR="004E52BB" w:rsidRPr="00BF1490" w:rsidRDefault="004E52BB" w:rsidP="004E52BB">
      <w:pPr>
        <w:pStyle w:val="Zkladntext"/>
        <w:jc w:val="center"/>
        <w:rPr>
          <w:rFonts w:ascii="Corbel" w:hAnsi="Corbel" w:cs="Arial"/>
          <w:b/>
          <w:sz w:val="22"/>
          <w:szCs w:val="22"/>
        </w:rPr>
      </w:pPr>
      <w:r w:rsidRPr="00BF1490">
        <w:rPr>
          <w:rFonts w:ascii="Corbel" w:hAnsi="Corbel" w:cs="Arial"/>
          <w:b/>
          <w:sz w:val="22"/>
          <w:szCs w:val="22"/>
        </w:rPr>
        <w:t>Článok IV.</w:t>
      </w:r>
    </w:p>
    <w:p w14:paraId="321239D9" w14:textId="77777777" w:rsidR="004E52BB" w:rsidRPr="00BF1490" w:rsidRDefault="004E52BB" w:rsidP="004E52BB">
      <w:pPr>
        <w:pStyle w:val="Zkladntext"/>
        <w:jc w:val="center"/>
        <w:rPr>
          <w:rFonts w:ascii="Corbel" w:hAnsi="Corbel" w:cs="Arial"/>
          <w:b/>
          <w:sz w:val="22"/>
          <w:szCs w:val="22"/>
        </w:rPr>
      </w:pPr>
      <w:r w:rsidRPr="00BF1490">
        <w:rPr>
          <w:rFonts w:ascii="Corbel" w:hAnsi="Corbel" w:cs="Arial"/>
          <w:b/>
          <w:sz w:val="22"/>
          <w:szCs w:val="22"/>
        </w:rPr>
        <w:t>Spôsob dodania a plnenie Predmetu zmluvy</w:t>
      </w:r>
    </w:p>
    <w:p w14:paraId="0042183F" w14:textId="77777777" w:rsidR="004E52BB" w:rsidRPr="00BF1490" w:rsidRDefault="004E52BB" w:rsidP="004E52BB">
      <w:pPr>
        <w:pStyle w:val="Zkladntext"/>
        <w:rPr>
          <w:rFonts w:ascii="Corbel" w:hAnsi="Corbel" w:cs="Arial"/>
          <w:b/>
          <w:sz w:val="22"/>
          <w:szCs w:val="22"/>
        </w:rPr>
      </w:pPr>
    </w:p>
    <w:p w14:paraId="02A8D745" w14:textId="5EAF3300" w:rsidR="004E52BB" w:rsidRPr="00BF1490" w:rsidRDefault="00A26740" w:rsidP="004E52BB">
      <w:pPr>
        <w:pStyle w:val="Zkladntext"/>
        <w:numPr>
          <w:ilvl w:val="0"/>
          <w:numId w:val="6"/>
        </w:numPr>
        <w:tabs>
          <w:tab w:val="num" w:pos="540"/>
        </w:tabs>
        <w:ind w:left="540" w:hanging="540"/>
        <w:rPr>
          <w:rFonts w:ascii="Corbel" w:hAnsi="Corbel" w:cs="Arial"/>
          <w:sz w:val="22"/>
          <w:szCs w:val="22"/>
        </w:rPr>
      </w:pPr>
      <w:r w:rsidRPr="00BF1490">
        <w:rPr>
          <w:rFonts w:ascii="Corbel" w:hAnsi="Corbel" w:cs="Arial"/>
          <w:sz w:val="22"/>
          <w:szCs w:val="22"/>
          <w:lang w:val="sk-SK"/>
        </w:rPr>
        <w:t xml:space="preserve">         </w:t>
      </w:r>
      <w:r w:rsidR="004E52BB" w:rsidRPr="00BF1490">
        <w:rPr>
          <w:rFonts w:ascii="Corbel" w:hAnsi="Corbel" w:cs="Arial"/>
          <w:sz w:val="22"/>
          <w:szCs w:val="22"/>
        </w:rPr>
        <w:t>Miestom plnenia Predmetu zmluvy je ubytovacie zariadenie</w:t>
      </w:r>
      <w:r w:rsidRPr="00BF1490">
        <w:rPr>
          <w:rFonts w:ascii="Corbel" w:hAnsi="Corbel" w:cs="Arial"/>
          <w:sz w:val="22"/>
          <w:szCs w:val="22"/>
          <w:lang w:val="sk-SK"/>
        </w:rPr>
        <w:t xml:space="preserve"> </w:t>
      </w:r>
      <w:r w:rsidR="00D2057B" w:rsidRPr="00BF1490">
        <w:rPr>
          <w:rFonts w:ascii="Corbel" w:hAnsi="Corbel" w:cs="Arial"/>
          <w:sz w:val="22"/>
          <w:szCs w:val="22"/>
          <w:lang w:val="sk-SK"/>
        </w:rPr>
        <w:t>Á</w:t>
      </w:r>
      <w:r w:rsidRPr="00BF1490">
        <w:rPr>
          <w:rFonts w:ascii="Corbel" w:hAnsi="Corbel" w:cs="Arial"/>
          <w:sz w:val="22"/>
          <w:szCs w:val="22"/>
          <w:lang w:val="sk-SK"/>
        </w:rPr>
        <w:t>triové Domky</w:t>
      </w:r>
      <w:r w:rsidR="004E52BB" w:rsidRPr="00BF1490">
        <w:rPr>
          <w:rFonts w:ascii="Corbel" w:hAnsi="Corbel" w:cs="Arial"/>
          <w:sz w:val="22"/>
          <w:szCs w:val="22"/>
        </w:rPr>
        <w:t>, bloky C</w:t>
      </w:r>
      <w:r w:rsidRPr="00BF1490">
        <w:rPr>
          <w:rFonts w:ascii="Corbel" w:hAnsi="Corbel" w:cs="Arial"/>
          <w:sz w:val="22"/>
          <w:szCs w:val="22"/>
          <w:lang w:val="sk-SK"/>
        </w:rPr>
        <w:t xml:space="preserve"> a E</w:t>
      </w:r>
      <w:r w:rsidR="004E52BB" w:rsidRPr="00BF1490">
        <w:rPr>
          <w:rFonts w:ascii="Corbel" w:hAnsi="Corbel" w:cs="Arial"/>
          <w:sz w:val="22"/>
          <w:szCs w:val="22"/>
        </w:rPr>
        <w:t xml:space="preserve"> – nachádzajúcj sa na adrese Staré Grunty 36, 841 04 Bratislava, </w:t>
      </w:r>
      <w:r w:rsidR="001B07F2" w:rsidRPr="00BF1490">
        <w:rPr>
          <w:rFonts w:ascii="Corbel" w:hAnsi="Corbel" w:cs="Arial"/>
          <w:sz w:val="22"/>
          <w:szCs w:val="22"/>
        </w:rPr>
        <w:t xml:space="preserve">súpisné číslo: 6134, postavené na pozemku parc. č. 2929 o výmere 17 987 m2, druh pozemku zastavané plochy a nádvoria, parcela registra „C“ evidovaná na katastrálnej mape, zapísaná na liste vlastníctva č. 727 vedenom </w:t>
      </w:r>
      <w:r w:rsidR="001B07F2" w:rsidRPr="00BF1490">
        <w:rPr>
          <w:rFonts w:ascii="Corbel" w:hAnsi="Corbel" w:cs="Arial"/>
          <w:sz w:val="22"/>
          <w:szCs w:val="22"/>
        </w:rPr>
        <w:lastRenderedPageBreak/>
        <w:t>Okresným úradom Bratislava, katastrálny odbor pre katastrálne územie Karlova Ves, obec Karlova Ves, okres Bratislava IV</w:t>
      </w:r>
      <w:r w:rsidR="001B07F2" w:rsidRPr="00BF1490">
        <w:rPr>
          <w:rFonts w:ascii="Corbel" w:hAnsi="Corbel" w:cs="Arial"/>
          <w:sz w:val="22"/>
          <w:szCs w:val="22"/>
          <w:lang w:val="sk-SK"/>
        </w:rPr>
        <w:t>.</w:t>
      </w:r>
    </w:p>
    <w:p w14:paraId="22573641" w14:textId="77777777" w:rsidR="004E52BB" w:rsidRPr="00BF1490" w:rsidRDefault="004E52BB" w:rsidP="004E52BB">
      <w:pPr>
        <w:pStyle w:val="Zkladntext"/>
        <w:ind w:left="540"/>
        <w:rPr>
          <w:rFonts w:ascii="Corbel" w:hAnsi="Corbel" w:cs="Arial"/>
          <w:sz w:val="22"/>
          <w:szCs w:val="22"/>
        </w:rPr>
      </w:pPr>
    </w:p>
    <w:p w14:paraId="281A0565" w14:textId="26DE5C79" w:rsidR="000769B7" w:rsidRDefault="00D2057B" w:rsidP="000769B7">
      <w:pPr>
        <w:pStyle w:val="Zkladntext"/>
        <w:numPr>
          <w:ilvl w:val="0"/>
          <w:numId w:val="6"/>
        </w:numPr>
        <w:tabs>
          <w:tab w:val="num" w:pos="540"/>
        </w:tabs>
        <w:ind w:left="540" w:hanging="540"/>
        <w:rPr>
          <w:rFonts w:ascii="Corbel" w:hAnsi="Corbel" w:cs="Arial"/>
          <w:sz w:val="22"/>
          <w:szCs w:val="22"/>
          <w:lang w:val="sk-SK"/>
        </w:rPr>
      </w:pPr>
      <w:r w:rsidRPr="00BF1490">
        <w:rPr>
          <w:rFonts w:ascii="Corbel" w:hAnsi="Corbel" w:cs="Arial"/>
          <w:sz w:val="22"/>
          <w:szCs w:val="22"/>
          <w:lang w:val="sk-SK"/>
        </w:rPr>
        <w:t xml:space="preserve">        </w:t>
      </w:r>
      <w:r w:rsidR="004E52BB" w:rsidRPr="00BF1490">
        <w:rPr>
          <w:rFonts w:ascii="Corbel" w:hAnsi="Corbel" w:cs="Arial"/>
          <w:sz w:val="22"/>
          <w:szCs w:val="22"/>
          <w:lang w:val="sk-SK"/>
        </w:rPr>
        <w:t>Zhotoviteľ sa zaväzuje vykonať Dielo v</w:t>
      </w:r>
      <w:r w:rsidR="009C2C38" w:rsidRPr="00BF1490">
        <w:rPr>
          <w:rFonts w:ascii="Corbel" w:hAnsi="Corbel" w:cs="Arial"/>
          <w:sz w:val="22"/>
          <w:szCs w:val="22"/>
          <w:lang w:val="sk-SK"/>
        </w:rPr>
        <w:t> </w:t>
      </w:r>
      <w:r w:rsidR="004E52BB" w:rsidRPr="00BF1490">
        <w:rPr>
          <w:rFonts w:ascii="Corbel" w:hAnsi="Corbel" w:cs="Arial"/>
          <w:sz w:val="22"/>
          <w:szCs w:val="22"/>
          <w:lang w:val="sk-SK"/>
        </w:rPr>
        <w:t>lehote</w:t>
      </w:r>
      <w:r w:rsidR="009C2C38" w:rsidRPr="00BF1490">
        <w:rPr>
          <w:rFonts w:ascii="Corbel" w:hAnsi="Corbel" w:cs="Arial"/>
          <w:sz w:val="22"/>
          <w:szCs w:val="22"/>
          <w:lang w:val="sk-SK"/>
        </w:rPr>
        <w:t xml:space="preserve"> do</w:t>
      </w:r>
      <w:r w:rsidRPr="00BF1490">
        <w:rPr>
          <w:rFonts w:ascii="Corbel" w:hAnsi="Corbel" w:cs="Arial"/>
          <w:sz w:val="22"/>
          <w:szCs w:val="22"/>
          <w:lang w:val="sk-SK"/>
        </w:rPr>
        <w:t>:</w:t>
      </w:r>
      <w:r w:rsidR="001B07F2" w:rsidRPr="00BF1490">
        <w:rPr>
          <w:rFonts w:ascii="Corbel" w:hAnsi="Corbel" w:cs="Arial"/>
          <w:i/>
          <w:iCs/>
          <w:sz w:val="22"/>
          <w:szCs w:val="22"/>
          <w:u w:val="single"/>
          <w:lang w:val="sk-SK"/>
        </w:rPr>
        <w:t xml:space="preserve">150 dní </w:t>
      </w:r>
      <w:r w:rsidR="004E52BB" w:rsidRPr="00BF1490">
        <w:rPr>
          <w:rFonts w:ascii="Corbel" w:hAnsi="Corbel" w:cs="Arial"/>
          <w:sz w:val="22"/>
          <w:szCs w:val="22"/>
          <w:lang w:val="sk-SK"/>
        </w:rPr>
        <w:t xml:space="preserve">odo </w:t>
      </w:r>
      <w:r w:rsidR="001B07F2" w:rsidRPr="00BF1490">
        <w:rPr>
          <w:rFonts w:ascii="Corbel" w:hAnsi="Corbel" w:cs="Arial"/>
          <w:sz w:val="22"/>
          <w:szCs w:val="22"/>
          <w:lang w:val="sk-SK"/>
        </w:rPr>
        <w:t xml:space="preserve">dňa nadobudnutia účinnosti tejto Zmluvy, pričom jeden z blokov (blok C alebo E – výber je ponechaný na Zhotoviteľovi) musí byť odovzdaný do </w:t>
      </w:r>
      <w:r w:rsidR="001B07F2" w:rsidRPr="00BF1490">
        <w:rPr>
          <w:rFonts w:ascii="Corbel" w:hAnsi="Corbel" w:cs="Arial"/>
          <w:i/>
          <w:iCs/>
          <w:sz w:val="22"/>
          <w:szCs w:val="22"/>
          <w:u w:val="single"/>
          <w:lang w:val="sk-SK"/>
        </w:rPr>
        <w:t>90 dní</w:t>
      </w:r>
      <w:r w:rsidR="001B07F2" w:rsidRPr="00BF1490">
        <w:rPr>
          <w:rFonts w:ascii="Corbel" w:hAnsi="Corbel" w:cs="Arial"/>
          <w:sz w:val="22"/>
          <w:szCs w:val="22"/>
          <w:lang w:val="sk-SK"/>
        </w:rPr>
        <w:t xml:space="preserve"> odo dňa nadobudnutia účinnosti tejto Zml</w:t>
      </w:r>
      <w:r w:rsidR="000769B7">
        <w:rPr>
          <w:rFonts w:ascii="Corbel" w:hAnsi="Corbel" w:cs="Arial"/>
          <w:sz w:val="22"/>
          <w:szCs w:val="22"/>
          <w:lang w:val="sk-SK"/>
        </w:rPr>
        <w:t>uv</w:t>
      </w:r>
      <w:r w:rsidR="001B07F2" w:rsidRPr="00BF1490">
        <w:rPr>
          <w:rFonts w:ascii="Corbel" w:hAnsi="Corbel" w:cs="Arial"/>
          <w:sz w:val="22"/>
          <w:szCs w:val="22"/>
          <w:lang w:val="sk-SK"/>
        </w:rPr>
        <w:t>y</w:t>
      </w:r>
      <w:r w:rsidR="000769B7">
        <w:rPr>
          <w:rFonts w:ascii="Corbel" w:hAnsi="Corbel" w:cs="Arial"/>
          <w:sz w:val="22"/>
          <w:szCs w:val="22"/>
          <w:lang w:val="sk-SK"/>
        </w:rPr>
        <w:t>. Jednotlivé bloky budú Zhotoviteľovi odovzdané v</w:t>
      </w:r>
      <w:r w:rsidR="00AB2C16">
        <w:rPr>
          <w:rFonts w:ascii="Corbel" w:hAnsi="Corbel" w:cs="Arial"/>
          <w:sz w:val="22"/>
          <w:szCs w:val="22"/>
          <w:lang w:val="sk-SK"/>
        </w:rPr>
        <w:t> </w:t>
      </w:r>
      <w:r w:rsidR="000769B7">
        <w:rPr>
          <w:rFonts w:ascii="Corbel" w:hAnsi="Corbel" w:cs="Arial"/>
          <w:sz w:val="22"/>
          <w:szCs w:val="22"/>
          <w:lang w:val="sk-SK"/>
        </w:rPr>
        <w:t>čase</w:t>
      </w:r>
      <w:r w:rsidR="00AB2C16">
        <w:rPr>
          <w:rFonts w:ascii="Corbel" w:hAnsi="Corbel" w:cs="Arial"/>
          <w:sz w:val="22"/>
          <w:szCs w:val="22"/>
          <w:lang w:val="sk-SK"/>
        </w:rPr>
        <w:t xml:space="preserve"> </w:t>
      </w:r>
      <w:r w:rsidR="00FF0D1B">
        <w:rPr>
          <w:rFonts w:ascii="Corbel" w:hAnsi="Corbel" w:cs="Arial"/>
          <w:sz w:val="22"/>
          <w:szCs w:val="22"/>
          <w:lang w:val="sk-SK"/>
        </w:rPr>
        <w:t xml:space="preserve">jeho </w:t>
      </w:r>
      <w:r w:rsidR="00AB2C16">
        <w:rPr>
          <w:rFonts w:ascii="Corbel" w:hAnsi="Corbel" w:cs="Arial"/>
          <w:sz w:val="22"/>
          <w:szCs w:val="22"/>
          <w:lang w:val="sk-SK"/>
        </w:rPr>
        <w:t xml:space="preserve">pripravenosti na dopravu a montáž interiérového </w:t>
      </w:r>
      <w:r w:rsidR="00AC3A3F">
        <w:rPr>
          <w:rFonts w:ascii="Corbel" w:hAnsi="Corbel" w:cs="Arial"/>
          <w:sz w:val="22"/>
          <w:szCs w:val="22"/>
          <w:lang w:val="sk-SK"/>
        </w:rPr>
        <w:t>zariadenia</w:t>
      </w:r>
      <w:r w:rsidR="00AB2C16">
        <w:rPr>
          <w:rFonts w:ascii="Corbel" w:hAnsi="Corbel" w:cs="Arial"/>
          <w:sz w:val="22"/>
          <w:szCs w:val="22"/>
          <w:lang w:val="sk-SK"/>
        </w:rPr>
        <w:t xml:space="preserve"> a obloženia schodiska</w:t>
      </w:r>
      <w:r w:rsidR="00FF0D1B">
        <w:rPr>
          <w:rFonts w:ascii="Corbel" w:hAnsi="Corbel" w:cs="Arial"/>
          <w:sz w:val="22"/>
          <w:szCs w:val="22"/>
          <w:lang w:val="sk-SK"/>
        </w:rPr>
        <w:t xml:space="preserve"> Protokolom o odovzdaní priestorov.</w:t>
      </w:r>
    </w:p>
    <w:p w14:paraId="77C7CBA6" w14:textId="77777777" w:rsidR="006F41EB" w:rsidRPr="00BF1490" w:rsidRDefault="006F41EB" w:rsidP="00F56105">
      <w:pPr>
        <w:pStyle w:val="Zkladntext"/>
        <w:tabs>
          <w:tab w:val="num" w:pos="540"/>
        </w:tabs>
        <w:rPr>
          <w:rFonts w:ascii="Corbel" w:hAnsi="Corbel" w:cs="Arial"/>
          <w:sz w:val="22"/>
          <w:szCs w:val="22"/>
        </w:rPr>
      </w:pPr>
    </w:p>
    <w:p w14:paraId="79062F10" w14:textId="5F369CCD" w:rsidR="004E52BB" w:rsidRPr="003D53D4" w:rsidRDefault="006F41EB" w:rsidP="000727DF">
      <w:pPr>
        <w:pStyle w:val="Zkladntext"/>
        <w:numPr>
          <w:ilvl w:val="0"/>
          <w:numId w:val="6"/>
        </w:numPr>
        <w:tabs>
          <w:tab w:val="num" w:pos="540"/>
        </w:tabs>
        <w:ind w:left="540" w:hanging="540"/>
        <w:rPr>
          <w:rFonts w:ascii="Corbel" w:hAnsi="Corbel" w:cs="Arial"/>
          <w:sz w:val="22"/>
          <w:szCs w:val="22"/>
        </w:rPr>
      </w:pPr>
      <w:r w:rsidRPr="00BF1490">
        <w:rPr>
          <w:rFonts w:ascii="Corbel" w:hAnsi="Corbel" w:cs="Arial"/>
          <w:sz w:val="22"/>
          <w:szCs w:val="22"/>
          <w:lang w:val="sk-SK"/>
        </w:rPr>
        <w:t xml:space="preserve">       </w:t>
      </w:r>
      <w:r w:rsidR="0027016A">
        <w:rPr>
          <w:rFonts w:ascii="Corbel" w:hAnsi="Corbel" w:cs="Arial"/>
          <w:sz w:val="22"/>
          <w:szCs w:val="22"/>
          <w:lang w:val="sk-SK"/>
        </w:rPr>
        <w:t xml:space="preserve"> </w:t>
      </w:r>
      <w:r w:rsidR="004E52BB" w:rsidRPr="00BF1490">
        <w:rPr>
          <w:rFonts w:ascii="Corbel" w:hAnsi="Corbel" w:cs="Arial"/>
          <w:sz w:val="22"/>
          <w:szCs w:val="22"/>
        </w:rPr>
        <w:t xml:space="preserve">Zmluvné strany sa dohodli, že Zhotoviteľ nie je v omeškaní s termínom ukončenia </w:t>
      </w:r>
      <w:r w:rsidR="009463CF" w:rsidRPr="00BF1490">
        <w:rPr>
          <w:rFonts w:ascii="Corbel" w:hAnsi="Corbel" w:cs="Arial"/>
          <w:sz w:val="22"/>
          <w:szCs w:val="22"/>
          <w:lang w:val="sk-SK"/>
        </w:rPr>
        <w:t>D</w:t>
      </w:r>
      <w:r w:rsidR="004E52BB" w:rsidRPr="00BF1490">
        <w:rPr>
          <w:rFonts w:ascii="Corbel" w:hAnsi="Corbel" w:cs="Arial"/>
          <w:sz w:val="22"/>
          <w:szCs w:val="22"/>
        </w:rPr>
        <w:t>iela, uvede</w:t>
      </w:r>
      <w:r w:rsidR="009C2C38" w:rsidRPr="00BF1490">
        <w:rPr>
          <w:rFonts w:ascii="Corbel" w:hAnsi="Corbel" w:cs="Arial"/>
          <w:sz w:val="22"/>
          <w:szCs w:val="22"/>
          <w:lang w:val="sk-SK"/>
        </w:rPr>
        <w:t>nom v bode 2</w:t>
      </w:r>
      <w:r w:rsidR="004E52BB" w:rsidRPr="00BF1490">
        <w:rPr>
          <w:rFonts w:ascii="Corbel" w:hAnsi="Corbel" w:cs="Arial"/>
          <w:sz w:val="22"/>
          <w:szCs w:val="22"/>
        </w:rPr>
        <w:t xml:space="preserve"> tohto článku Zmluvy a Harmonograme po dobu, po ktorú nemohol svoju povinnosť súvisiacu s realizáciou </w:t>
      </w:r>
      <w:r w:rsidR="009F3F72" w:rsidRPr="00BF1490">
        <w:rPr>
          <w:rFonts w:ascii="Corbel" w:hAnsi="Corbel" w:cs="Arial"/>
          <w:sz w:val="22"/>
          <w:szCs w:val="22"/>
          <w:lang w:val="sk-SK"/>
        </w:rPr>
        <w:t>D</w:t>
      </w:r>
      <w:r w:rsidR="004E52BB" w:rsidRPr="00BF1490">
        <w:rPr>
          <w:rFonts w:ascii="Corbel" w:hAnsi="Corbel" w:cs="Arial"/>
          <w:sz w:val="22"/>
          <w:szCs w:val="22"/>
        </w:rPr>
        <w:t>iela plniť následkom okolností, ktoré vznikli na strane</w:t>
      </w:r>
      <w:r w:rsidR="004E52BB" w:rsidRPr="006F41EB">
        <w:rPr>
          <w:rFonts w:ascii="Corbel" w:hAnsi="Corbel" w:cs="Arial"/>
          <w:sz w:val="22"/>
          <w:szCs w:val="22"/>
        </w:rPr>
        <w:t xml:space="preserve"> Objednávateľa. V tomto prípade </w:t>
      </w:r>
      <w:r w:rsidR="009463CF" w:rsidRPr="006F41EB">
        <w:rPr>
          <w:rFonts w:ascii="Corbel" w:hAnsi="Corbel" w:cs="Arial"/>
          <w:sz w:val="22"/>
          <w:szCs w:val="22"/>
          <w:lang w:val="sk-SK"/>
        </w:rPr>
        <w:t xml:space="preserve">sa </w:t>
      </w:r>
      <w:r w:rsidR="00CC5B8F" w:rsidRPr="006F41EB">
        <w:rPr>
          <w:rFonts w:ascii="Corbel" w:hAnsi="Corbel" w:cs="Arial"/>
          <w:sz w:val="22"/>
          <w:szCs w:val="22"/>
          <w:lang w:val="sk-SK"/>
        </w:rPr>
        <w:t xml:space="preserve">o daný </w:t>
      </w:r>
      <w:r w:rsidR="009463CF" w:rsidRPr="006F41EB">
        <w:rPr>
          <w:rFonts w:ascii="Corbel" w:hAnsi="Corbel" w:cs="Arial"/>
          <w:sz w:val="22"/>
          <w:szCs w:val="22"/>
          <w:lang w:val="sk-SK"/>
        </w:rPr>
        <w:t>počet dní</w:t>
      </w:r>
      <w:r w:rsidR="00843379" w:rsidRPr="006F41EB">
        <w:rPr>
          <w:rFonts w:ascii="Corbel" w:hAnsi="Corbel" w:cs="Arial"/>
          <w:sz w:val="22"/>
          <w:szCs w:val="22"/>
          <w:lang w:val="sk-SK"/>
        </w:rPr>
        <w:t>, počas ktorých nemohol Zhotoviteľ vykonávať Predmet zmluvy</w:t>
      </w:r>
      <w:r w:rsidR="00053F2E" w:rsidRPr="006F41EB">
        <w:rPr>
          <w:rFonts w:ascii="Corbel" w:hAnsi="Corbel" w:cs="Arial"/>
          <w:sz w:val="22"/>
          <w:szCs w:val="22"/>
          <w:lang w:val="sk-SK"/>
        </w:rPr>
        <w:t xml:space="preserve">, </w:t>
      </w:r>
      <w:r w:rsidR="00CC5B8F" w:rsidRPr="006F41EB">
        <w:rPr>
          <w:rFonts w:ascii="Corbel" w:hAnsi="Corbel" w:cs="Arial"/>
          <w:sz w:val="22"/>
          <w:szCs w:val="22"/>
          <w:lang w:val="sk-SK"/>
        </w:rPr>
        <w:t>posunie automaticky celková lehota na dokončenie Diela</w:t>
      </w:r>
      <w:r w:rsidR="00053F2E" w:rsidRPr="006F41EB">
        <w:rPr>
          <w:rFonts w:ascii="Corbel" w:hAnsi="Corbel" w:cs="Arial"/>
          <w:sz w:val="22"/>
          <w:szCs w:val="22"/>
          <w:lang w:val="sk-SK"/>
        </w:rPr>
        <w:t xml:space="preserve"> a nie je to potrebné potvrdzovať formou dodatku k tejto Zmluve. Objednávateľ </w:t>
      </w:r>
      <w:r w:rsidR="009D4FEA" w:rsidRPr="006F41EB">
        <w:rPr>
          <w:rFonts w:ascii="Corbel" w:hAnsi="Corbel" w:cs="Arial"/>
          <w:sz w:val="22"/>
          <w:szCs w:val="22"/>
          <w:lang w:val="sk-SK"/>
        </w:rPr>
        <w:t xml:space="preserve">si so Zhotoviteľom dané skutočnosti zachytia formou </w:t>
      </w:r>
      <w:r w:rsidR="00B25286" w:rsidRPr="006F41EB">
        <w:rPr>
          <w:rFonts w:ascii="Corbel" w:hAnsi="Corbel" w:cs="Arial"/>
          <w:sz w:val="22"/>
          <w:szCs w:val="22"/>
          <w:lang w:val="sk-SK"/>
        </w:rPr>
        <w:t>interného zápisu.</w:t>
      </w:r>
      <w:r w:rsidR="003D72BD">
        <w:rPr>
          <w:rFonts w:ascii="Corbel" w:hAnsi="Corbel" w:cs="Arial"/>
          <w:sz w:val="22"/>
          <w:szCs w:val="22"/>
          <w:lang w:val="sk-SK"/>
        </w:rPr>
        <w:t xml:space="preserve"> </w:t>
      </w:r>
      <w:r w:rsidR="003B05CE" w:rsidRPr="006F41EB">
        <w:rPr>
          <w:rFonts w:ascii="Corbel" w:hAnsi="Corbel" w:cs="Arial"/>
          <w:sz w:val="22"/>
          <w:szCs w:val="22"/>
          <w:lang w:val="sk-SK"/>
        </w:rPr>
        <w:t xml:space="preserve">To isté platí aj v prípade prerušenia prác </w:t>
      </w:r>
      <w:r w:rsidRPr="006F41EB">
        <w:rPr>
          <w:rFonts w:ascii="Corbel" w:hAnsi="Corbel" w:cs="Arial"/>
          <w:sz w:val="22"/>
          <w:szCs w:val="22"/>
          <w:lang w:val="sk-SK"/>
        </w:rPr>
        <w:t>spôsobných vyššou mocou</w:t>
      </w:r>
      <w:r w:rsidR="004E52BB" w:rsidRPr="006F41EB">
        <w:rPr>
          <w:rFonts w:ascii="Corbel" w:hAnsi="Corbel" w:cs="Arial"/>
          <w:sz w:val="22"/>
          <w:szCs w:val="22"/>
          <w:lang w:val="sk-SK"/>
        </w:rPr>
        <w:t xml:space="preserve"> (najmä vojna, povodeň, zemetrasenie, výbuch, generálny štrajk</w:t>
      </w:r>
      <w:r w:rsidR="00C51DAE" w:rsidRPr="006F41EB">
        <w:rPr>
          <w:rFonts w:ascii="Corbel" w:hAnsi="Corbel" w:cs="Arial"/>
          <w:sz w:val="22"/>
          <w:szCs w:val="22"/>
          <w:lang w:val="sk-SK"/>
        </w:rPr>
        <w:t>, pandémia, vojnový konflikt...</w:t>
      </w:r>
      <w:r w:rsidR="004E52BB" w:rsidRPr="006F41EB">
        <w:rPr>
          <w:rFonts w:ascii="Corbel" w:hAnsi="Corbel" w:cs="Arial"/>
          <w:sz w:val="22"/>
          <w:szCs w:val="22"/>
          <w:lang w:val="sk-SK"/>
        </w:rPr>
        <w:t>), ktor</w:t>
      </w:r>
      <w:r w:rsidR="005E0C6F">
        <w:rPr>
          <w:rFonts w:ascii="Corbel" w:hAnsi="Corbel" w:cs="Arial"/>
          <w:sz w:val="22"/>
          <w:szCs w:val="22"/>
          <w:lang w:val="sk-SK"/>
        </w:rPr>
        <w:t>á</w:t>
      </w:r>
      <w:r w:rsidR="004E52BB" w:rsidRPr="006F41EB">
        <w:rPr>
          <w:rFonts w:ascii="Corbel" w:hAnsi="Corbel" w:cs="Arial"/>
          <w:sz w:val="22"/>
          <w:szCs w:val="22"/>
          <w:lang w:val="sk-SK"/>
        </w:rPr>
        <w:t xml:space="preserve"> by mohl</w:t>
      </w:r>
      <w:r w:rsidR="005E0C6F">
        <w:rPr>
          <w:rFonts w:ascii="Corbel" w:hAnsi="Corbel" w:cs="Arial"/>
          <w:sz w:val="22"/>
          <w:szCs w:val="22"/>
          <w:lang w:val="sk-SK"/>
        </w:rPr>
        <w:t>a</w:t>
      </w:r>
      <w:r w:rsidR="004E52BB" w:rsidRPr="006F41EB">
        <w:rPr>
          <w:rFonts w:ascii="Corbel" w:hAnsi="Corbel" w:cs="Arial"/>
          <w:sz w:val="22"/>
          <w:szCs w:val="22"/>
          <w:lang w:val="sk-SK"/>
        </w:rPr>
        <w:t xml:space="preserve"> ohroziť kvalitu prác alebo prekážky, ktorá nastala nezávisle od jeho vôle a bráni splneniu jeho povinnosti a ak nemožno rozumne predpokladať, že by Zhotoviteľ túto prekážku odvrátil alebo jej následky</w:t>
      </w:r>
      <w:r w:rsidR="00DC46C9" w:rsidRPr="006F41EB">
        <w:rPr>
          <w:rFonts w:ascii="Corbel" w:hAnsi="Corbel" w:cs="Arial"/>
          <w:sz w:val="22"/>
          <w:szCs w:val="22"/>
          <w:lang w:val="sk-SK"/>
        </w:rPr>
        <w:t xml:space="preserve">. </w:t>
      </w:r>
    </w:p>
    <w:p w14:paraId="7D486CB9" w14:textId="77777777" w:rsidR="004E52BB" w:rsidRPr="00B40829" w:rsidRDefault="004E52BB" w:rsidP="004E52BB">
      <w:pPr>
        <w:pStyle w:val="Zkladntext"/>
        <w:tabs>
          <w:tab w:val="left" w:pos="-3402"/>
          <w:tab w:val="left" w:pos="540"/>
        </w:tabs>
        <w:ind w:left="360"/>
        <w:rPr>
          <w:rFonts w:ascii="Corbel" w:hAnsi="Corbel" w:cs="Arial"/>
          <w:sz w:val="22"/>
          <w:szCs w:val="22"/>
        </w:rPr>
      </w:pPr>
    </w:p>
    <w:p w14:paraId="5E7FF568" w14:textId="50EB41A7" w:rsidR="004E52BB" w:rsidRPr="00B40829" w:rsidRDefault="003760BA" w:rsidP="004E52BB">
      <w:pPr>
        <w:pStyle w:val="Zkladntext"/>
        <w:numPr>
          <w:ilvl w:val="0"/>
          <w:numId w:val="6"/>
        </w:numPr>
        <w:tabs>
          <w:tab w:val="left" w:pos="-3402"/>
          <w:tab w:val="left" w:pos="540"/>
        </w:tabs>
        <w:ind w:left="540" w:hanging="540"/>
        <w:rPr>
          <w:rFonts w:ascii="Corbel" w:hAnsi="Corbel" w:cs="Arial"/>
          <w:sz w:val="22"/>
          <w:szCs w:val="22"/>
        </w:rPr>
      </w:pPr>
      <w:r>
        <w:rPr>
          <w:rFonts w:ascii="Corbel" w:hAnsi="Corbel" w:cs="Arial"/>
          <w:sz w:val="22"/>
          <w:szCs w:val="22"/>
          <w:lang w:val="sk-SK"/>
        </w:rPr>
        <w:t xml:space="preserve">       </w:t>
      </w:r>
      <w:r w:rsidR="004E52BB" w:rsidRPr="00B40829">
        <w:rPr>
          <w:rFonts w:ascii="Corbel" w:hAnsi="Corbel" w:cs="Arial"/>
          <w:sz w:val="22"/>
          <w:szCs w:val="22"/>
        </w:rPr>
        <w:t xml:space="preserve">Omeškanie Zhotoviteľa vzniknuté z dôvodu omeškania subdodávateľa alebo tretej strany, ktorú použil na zhotovenie Diela sa považuje za omeškanie Zhotoviteľa. </w:t>
      </w:r>
    </w:p>
    <w:p w14:paraId="6DF68EE4" w14:textId="77777777" w:rsidR="004E52BB" w:rsidRPr="00B40829" w:rsidRDefault="004E52BB" w:rsidP="004E52BB">
      <w:pPr>
        <w:pStyle w:val="Zkladntext"/>
        <w:tabs>
          <w:tab w:val="left" w:pos="-3402"/>
          <w:tab w:val="left" w:pos="540"/>
        </w:tabs>
        <w:rPr>
          <w:rFonts w:ascii="Corbel" w:hAnsi="Corbel" w:cs="Arial"/>
          <w:sz w:val="22"/>
          <w:szCs w:val="22"/>
        </w:rPr>
      </w:pPr>
    </w:p>
    <w:p w14:paraId="26D4A130" w14:textId="6D63EB76" w:rsidR="004E52BB" w:rsidRDefault="003760BA" w:rsidP="004E52BB">
      <w:pPr>
        <w:pStyle w:val="Zkladntext"/>
        <w:numPr>
          <w:ilvl w:val="0"/>
          <w:numId w:val="6"/>
        </w:numPr>
        <w:tabs>
          <w:tab w:val="left" w:pos="-3402"/>
          <w:tab w:val="num" w:pos="540"/>
        </w:tabs>
        <w:ind w:left="540" w:hanging="540"/>
        <w:rPr>
          <w:rFonts w:ascii="Corbel" w:hAnsi="Corbel" w:cs="Arial"/>
          <w:sz w:val="22"/>
          <w:szCs w:val="22"/>
        </w:rPr>
      </w:pPr>
      <w:r>
        <w:rPr>
          <w:rFonts w:ascii="Corbel" w:hAnsi="Corbel" w:cs="Arial"/>
          <w:sz w:val="22"/>
          <w:szCs w:val="22"/>
          <w:lang w:val="sk-SK"/>
        </w:rPr>
        <w:t xml:space="preserve">       </w:t>
      </w:r>
      <w:r w:rsidR="00CB65E3">
        <w:rPr>
          <w:rFonts w:ascii="Corbel" w:hAnsi="Corbel" w:cs="Arial"/>
          <w:sz w:val="22"/>
          <w:szCs w:val="22"/>
          <w:lang w:val="sk-SK"/>
        </w:rPr>
        <w:t xml:space="preserve"> </w:t>
      </w:r>
      <w:r w:rsidR="004E52BB" w:rsidRPr="00B40829">
        <w:rPr>
          <w:rFonts w:ascii="Corbel" w:hAnsi="Corbel" w:cs="Arial"/>
          <w:sz w:val="22"/>
          <w:szCs w:val="22"/>
        </w:rPr>
        <w:t>Objednávateľ má právo písomne vyzvať Zhotoviteľa na prerušenie zhotovenia Diela. V prípade prerušenia zhotovenia Diela na základe výzvy Objednávateľa sa doba zhotovenia Diela automaticky predlžuje o dobu prerušenia zhotovenia Diela. V prípade prerušenia zhotovenia Diela je Zhotoviteľ povinný vykonať len práce, ktoré zabránia vzniku škody na doposiaľ zhotovenom Diele a je povinný Objednávateľa upozorniť na vznik hroziacej škody alebo poškodenia Diela. Objednávateľ je povinný zaplatiť Zhotoviteľovi cenu za Dielo za všetky práce vykonané ku dňu prerušenia zhotovenia Diela.</w:t>
      </w:r>
    </w:p>
    <w:p w14:paraId="2D4D0F32" w14:textId="004CB86D" w:rsidR="00675D7A" w:rsidRDefault="00675D7A" w:rsidP="00675D7A">
      <w:pPr>
        <w:pStyle w:val="Zkladntext"/>
        <w:tabs>
          <w:tab w:val="left" w:pos="-3402"/>
          <w:tab w:val="num" w:pos="540"/>
        </w:tabs>
        <w:ind w:left="540"/>
        <w:rPr>
          <w:rFonts w:ascii="Corbel" w:hAnsi="Corbel" w:cs="Arial"/>
          <w:sz w:val="22"/>
          <w:szCs w:val="22"/>
        </w:rPr>
      </w:pPr>
    </w:p>
    <w:p w14:paraId="6807D947" w14:textId="77777777" w:rsidR="004E52BB" w:rsidRPr="00B40829" w:rsidRDefault="004E52BB" w:rsidP="004E52BB">
      <w:pPr>
        <w:pStyle w:val="Zkladntext"/>
        <w:rPr>
          <w:rFonts w:ascii="Corbel" w:hAnsi="Corbel" w:cs="Arial"/>
          <w:noProof w:val="0"/>
          <w:sz w:val="22"/>
          <w:szCs w:val="22"/>
          <w:lang w:val="sk-SK" w:eastAsia="en-US"/>
        </w:rPr>
      </w:pPr>
    </w:p>
    <w:p w14:paraId="10276B36" w14:textId="171D6CB7" w:rsidR="004E52BB" w:rsidRPr="00B40829" w:rsidRDefault="004E52BB" w:rsidP="004E52BB">
      <w:pPr>
        <w:pStyle w:val="Nzov"/>
        <w:jc w:val="center"/>
        <w:rPr>
          <w:rFonts w:ascii="Corbel" w:hAnsi="Corbel" w:cs="Arial"/>
          <w:sz w:val="22"/>
          <w:szCs w:val="22"/>
        </w:rPr>
      </w:pPr>
      <w:r w:rsidRPr="00B40829">
        <w:rPr>
          <w:rFonts w:ascii="Corbel" w:hAnsi="Corbel" w:cs="Arial"/>
          <w:sz w:val="22"/>
          <w:szCs w:val="22"/>
        </w:rPr>
        <w:t>Článok V.</w:t>
      </w:r>
    </w:p>
    <w:p w14:paraId="5348B81B" w14:textId="77777777" w:rsidR="004E52BB" w:rsidRPr="00B40829" w:rsidRDefault="004E52BB" w:rsidP="004E52BB">
      <w:pPr>
        <w:pStyle w:val="Nzov"/>
        <w:jc w:val="center"/>
        <w:rPr>
          <w:rFonts w:ascii="Corbel" w:hAnsi="Corbel" w:cs="Arial"/>
          <w:sz w:val="22"/>
          <w:szCs w:val="22"/>
        </w:rPr>
      </w:pPr>
      <w:r w:rsidRPr="00B40829">
        <w:rPr>
          <w:rFonts w:ascii="Corbel" w:hAnsi="Corbel" w:cs="Arial"/>
          <w:sz w:val="22"/>
          <w:szCs w:val="22"/>
        </w:rPr>
        <w:t>Cena za Dielo</w:t>
      </w:r>
    </w:p>
    <w:p w14:paraId="27CBB435" w14:textId="77777777" w:rsidR="004E52BB" w:rsidRPr="00B40829" w:rsidRDefault="004E52BB" w:rsidP="004E52BB">
      <w:pPr>
        <w:pStyle w:val="Zkladntext2"/>
        <w:tabs>
          <w:tab w:val="left" w:pos="709"/>
        </w:tabs>
        <w:ind w:left="60"/>
        <w:rPr>
          <w:rFonts w:ascii="Corbel" w:hAnsi="Corbel"/>
          <w:noProof w:val="0"/>
          <w:sz w:val="22"/>
          <w:szCs w:val="22"/>
          <w:lang w:eastAsia="en-US"/>
        </w:rPr>
      </w:pPr>
    </w:p>
    <w:p w14:paraId="4CCD2B45" w14:textId="28F3FC17" w:rsidR="004E52BB" w:rsidRPr="00B40829" w:rsidRDefault="004E52BB" w:rsidP="004E52BB">
      <w:pPr>
        <w:pStyle w:val="Zkladntext2"/>
        <w:numPr>
          <w:ilvl w:val="0"/>
          <w:numId w:val="8"/>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 xml:space="preserve">Cena za Dielo, ktorá je spracovaná v súlade s ustanoveniami zákona č. 18/1996 Z. z. o cenách, v znení neskorších predpisov (ďalej len: „zákon o cenách“), je stanovená dohodou. Súčasťou Zmluvy je </w:t>
      </w:r>
      <w:r w:rsidR="009E4AA3">
        <w:rPr>
          <w:rFonts w:ascii="Corbel" w:hAnsi="Corbel"/>
          <w:noProof w:val="0"/>
          <w:sz w:val="22"/>
          <w:szCs w:val="22"/>
          <w:lang w:eastAsia="en-US"/>
        </w:rPr>
        <w:t xml:space="preserve">aj Návrh na plnenie kritéria na vyhodnotenie ponúk – </w:t>
      </w:r>
      <w:proofErr w:type="spellStart"/>
      <w:r w:rsidR="009E4AA3">
        <w:rPr>
          <w:rFonts w:ascii="Corbel" w:hAnsi="Corbel"/>
          <w:noProof w:val="0"/>
          <w:sz w:val="22"/>
          <w:szCs w:val="22"/>
          <w:lang w:eastAsia="en-US"/>
        </w:rPr>
        <w:t>kusovník</w:t>
      </w:r>
      <w:proofErr w:type="spellEnd"/>
      <w:r w:rsidR="009E4AA3">
        <w:rPr>
          <w:rFonts w:ascii="Corbel" w:hAnsi="Corbel"/>
          <w:noProof w:val="0"/>
          <w:sz w:val="22"/>
          <w:szCs w:val="22"/>
          <w:lang w:eastAsia="en-US"/>
        </w:rPr>
        <w:t xml:space="preserve"> </w:t>
      </w:r>
      <w:r w:rsidR="00540CBD">
        <w:rPr>
          <w:rFonts w:ascii="Corbel" w:hAnsi="Corbel"/>
          <w:noProof w:val="0"/>
          <w:sz w:val="22"/>
          <w:szCs w:val="22"/>
          <w:lang w:eastAsia="en-US"/>
        </w:rPr>
        <w:t xml:space="preserve"> a celkový</w:t>
      </w:r>
      <w:r w:rsidR="009E4AA3">
        <w:rPr>
          <w:rFonts w:ascii="Corbel" w:hAnsi="Corbel"/>
          <w:noProof w:val="0"/>
          <w:sz w:val="22"/>
          <w:szCs w:val="22"/>
          <w:lang w:eastAsia="en-US"/>
        </w:rPr>
        <w:t xml:space="preserve">– </w:t>
      </w:r>
      <w:r w:rsidR="00540CBD">
        <w:rPr>
          <w:rFonts w:ascii="Corbel" w:hAnsi="Corbel"/>
          <w:noProof w:val="0"/>
          <w:sz w:val="22"/>
          <w:szCs w:val="22"/>
          <w:lang w:eastAsia="en-US"/>
        </w:rPr>
        <w:t>P</w:t>
      </w:r>
      <w:r w:rsidR="009E4AA3">
        <w:rPr>
          <w:rFonts w:ascii="Corbel" w:hAnsi="Corbel"/>
          <w:noProof w:val="0"/>
          <w:sz w:val="22"/>
          <w:szCs w:val="22"/>
          <w:lang w:eastAsia="en-US"/>
        </w:rPr>
        <w:t xml:space="preserve">ríloha č. </w:t>
      </w:r>
      <w:ins w:id="9" w:author="Batková Lenka" w:date="2022-06-24T08:23:00Z">
        <w:r w:rsidR="001D1A9F">
          <w:rPr>
            <w:rFonts w:ascii="Corbel" w:hAnsi="Corbel"/>
            <w:noProof w:val="0"/>
            <w:sz w:val="22"/>
            <w:szCs w:val="22"/>
            <w:lang w:eastAsia="en-US"/>
          </w:rPr>
          <w:t>2</w:t>
        </w:r>
      </w:ins>
      <w:del w:id="10" w:author="Batková Lenka" w:date="2022-06-24T08:23:00Z">
        <w:r w:rsidR="00540CBD" w:rsidDel="001D1A9F">
          <w:rPr>
            <w:rFonts w:ascii="Corbel" w:hAnsi="Corbel"/>
            <w:noProof w:val="0"/>
            <w:sz w:val="22"/>
            <w:szCs w:val="22"/>
            <w:lang w:eastAsia="en-US"/>
          </w:rPr>
          <w:delText>3a</w:delText>
        </w:r>
      </w:del>
      <w:r w:rsidR="00540CBD">
        <w:rPr>
          <w:rFonts w:ascii="Corbel" w:hAnsi="Corbel"/>
          <w:noProof w:val="0"/>
          <w:sz w:val="22"/>
          <w:szCs w:val="22"/>
          <w:lang w:eastAsia="en-US"/>
        </w:rPr>
        <w:t xml:space="preserve"> a 3</w:t>
      </w:r>
      <w:del w:id="11" w:author="Batková Lenka" w:date="2022-06-24T08:23:00Z">
        <w:r w:rsidR="00540CBD" w:rsidDel="001D1A9F">
          <w:rPr>
            <w:rFonts w:ascii="Corbel" w:hAnsi="Corbel"/>
            <w:noProof w:val="0"/>
            <w:sz w:val="22"/>
            <w:szCs w:val="22"/>
            <w:lang w:eastAsia="en-US"/>
          </w:rPr>
          <w:delText>b</w:delText>
        </w:r>
      </w:del>
      <w:r w:rsidR="009E4AA3">
        <w:rPr>
          <w:rFonts w:ascii="Corbel" w:hAnsi="Corbel"/>
          <w:noProof w:val="0"/>
          <w:sz w:val="22"/>
          <w:szCs w:val="22"/>
          <w:lang w:eastAsia="en-US"/>
        </w:rPr>
        <w:t xml:space="preserve"> tejto Zmluvy.</w:t>
      </w:r>
      <w:r w:rsidRPr="00B40829">
        <w:rPr>
          <w:rFonts w:ascii="Corbel" w:hAnsi="Corbel"/>
          <w:noProof w:val="0"/>
          <w:sz w:val="22"/>
          <w:szCs w:val="22"/>
          <w:lang w:eastAsia="en-US"/>
        </w:rPr>
        <w:t xml:space="preserve"> Zmluvné strany výslovne uvádzajú, že </w:t>
      </w:r>
      <w:r w:rsidR="00540CBD">
        <w:rPr>
          <w:rFonts w:ascii="Corbel" w:hAnsi="Corbel"/>
          <w:noProof w:val="0"/>
          <w:sz w:val="22"/>
          <w:szCs w:val="22"/>
          <w:lang w:eastAsia="en-US"/>
        </w:rPr>
        <w:t>P</w:t>
      </w:r>
      <w:r w:rsidR="009E4AA3">
        <w:rPr>
          <w:rFonts w:ascii="Corbel" w:hAnsi="Corbel"/>
          <w:noProof w:val="0"/>
          <w:sz w:val="22"/>
          <w:szCs w:val="22"/>
          <w:lang w:eastAsia="en-US"/>
        </w:rPr>
        <w:t xml:space="preserve">ríloha č. </w:t>
      </w:r>
      <w:ins w:id="12" w:author="Batková Lenka" w:date="2022-06-24T08:23:00Z">
        <w:r w:rsidR="001D1A9F">
          <w:rPr>
            <w:rFonts w:ascii="Corbel" w:hAnsi="Corbel"/>
            <w:noProof w:val="0"/>
            <w:sz w:val="22"/>
            <w:szCs w:val="22"/>
            <w:lang w:eastAsia="en-US"/>
          </w:rPr>
          <w:t>2</w:t>
        </w:r>
      </w:ins>
      <w:del w:id="13" w:author="Batková Lenka" w:date="2022-06-24T08:23:00Z">
        <w:r w:rsidR="00540CBD" w:rsidDel="001D1A9F">
          <w:rPr>
            <w:rFonts w:ascii="Corbel" w:hAnsi="Corbel"/>
            <w:noProof w:val="0"/>
            <w:sz w:val="22"/>
            <w:szCs w:val="22"/>
            <w:lang w:eastAsia="en-US"/>
          </w:rPr>
          <w:delText>3a</w:delText>
        </w:r>
      </w:del>
      <w:r w:rsidR="00540CBD">
        <w:rPr>
          <w:rFonts w:ascii="Corbel" w:hAnsi="Corbel"/>
          <w:noProof w:val="0"/>
          <w:sz w:val="22"/>
          <w:szCs w:val="22"/>
          <w:lang w:eastAsia="en-US"/>
        </w:rPr>
        <w:t xml:space="preserve"> a 3</w:t>
      </w:r>
      <w:del w:id="14" w:author="Batková Lenka" w:date="2022-06-24T08:23:00Z">
        <w:r w:rsidR="00540CBD" w:rsidDel="001D1A9F">
          <w:rPr>
            <w:rFonts w:ascii="Corbel" w:hAnsi="Corbel"/>
            <w:noProof w:val="0"/>
            <w:sz w:val="22"/>
            <w:szCs w:val="22"/>
            <w:lang w:eastAsia="en-US"/>
          </w:rPr>
          <w:delText>b</w:delText>
        </w:r>
      </w:del>
      <w:r w:rsidR="009E4AA3">
        <w:rPr>
          <w:rFonts w:ascii="Corbel" w:hAnsi="Corbel"/>
          <w:noProof w:val="0"/>
          <w:sz w:val="22"/>
          <w:szCs w:val="22"/>
          <w:lang w:eastAsia="en-US"/>
        </w:rPr>
        <w:t xml:space="preserve"> tejto Zmluvy</w:t>
      </w:r>
      <w:r w:rsidRPr="00B40829">
        <w:rPr>
          <w:rFonts w:ascii="Corbel" w:hAnsi="Corbel"/>
          <w:noProof w:val="0"/>
          <w:sz w:val="22"/>
          <w:szCs w:val="22"/>
          <w:lang w:eastAsia="en-US"/>
        </w:rPr>
        <w:t xml:space="preserve"> je úpln</w:t>
      </w:r>
      <w:r w:rsidR="009E4AA3">
        <w:rPr>
          <w:rFonts w:ascii="Corbel" w:hAnsi="Corbel"/>
          <w:noProof w:val="0"/>
          <w:sz w:val="22"/>
          <w:szCs w:val="22"/>
          <w:lang w:eastAsia="en-US"/>
        </w:rPr>
        <w:t>á</w:t>
      </w:r>
      <w:r w:rsidRPr="00B40829">
        <w:rPr>
          <w:rFonts w:ascii="Corbel" w:hAnsi="Corbel"/>
          <w:noProof w:val="0"/>
          <w:sz w:val="22"/>
          <w:szCs w:val="22"/>
          <w:lang w:eastAsia="en-US"/>
        </w:rPr>
        <w:t xml:space="preserve"> a záväzn</w:t>
      </w:r>
      <w:r w:rsidR="009E4AA3">
        <w:rPr>
          <w:rFonts w:ascii="Corbel" w:hAnsi="Corbel"/>
          <w:noProof w:val="0"/>
          <w:sz w:val="22"/>
          <w:szCs w:val="22"/>
          <w:lang w:eastAsia="en-US"/>
        </w:rPr>
        <w:t>á</w:t>
      </w:r>
      <w:r w:rsidRPr="00B40829">
        <w:rPr>
          <w:rFonts w:ascii="Corbel" w:hAnsi="Corbel"/>
          <w:noProof w:val="0"/>
          <w:sz w:val="22"/>
          <w:szCs w:val="22"/>
          <w:lang w:eastAsia="en-US"/>
        </w:rPr>
        <w:t>.</w:t>
      </w:r>
    </w:p>
    <w:p w14:paraId="7601E3FC" w14:textId="77777777" w:rsidR="004E52BB" w:rsidRPr="00B40829" w:rsidRDefault="004E52BB" w:rsidP="004E52BB">
      <w:pPr>
        <w:pStyle w:val="Zkladntext2"/>
        <w:snapToGrid w:val="0"/>
        <w:ind w:left="540" w:hanging="540"/>
        <w:jc w:val="both"/>
        <w:rPr>
          <w:rFonts w:ascii="Corbel" w:hAnsi="Corbel"/>
          <w:noProof w:val="0"/>
          <w:sz w:val="22"/>
          <w:szCs w:val="22"/>
          <w:lang w:eastAsia="en-US"/>
        </w:rPr>
      </w:pPr>
    </w:p>
    <w:p w14:paraId="4194264B" w14:textId="77777777" w:rsidR="004E52BB" w:rsidRPr="00B40829" w:rsidRDefault="004E52BB" w:rsidP="004E52BB">
      <w:pPr>
        <w:pStyle w:val="Zkladntext2"/>
        <w:numPr>
          <w:ilvl w:val="0"/>
          <w:numId w:val="8"/>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Zmluvné strany dohodli cenu Predmetu zmluvy nasledovne:</w:t>
      </w:r>
    </w:p>
    <w:p w14:paraId="6B8DECE0" w14:textId="77777777" w:rsidR="004E52BB" w:rsidRPr="00B40829" w:rsidRDefault="004E52BB" w:rsidP="004E52BB">
      <w:pPr>
        <w:pStyle w:val="Zkladntext2"/>
        <w:snapToGrid w:val="0"/>
        <w:jc w:val="both"/>
        <w:rPr>
          <w:rFonts w:ascii="Corbel" w:hAnsi="Corbel"/>
          <w:noProof w:val="0"/>
          <w:sz w:val="22"/>
          <w:szCs w:val="22"/>
          <w:lang w:eastAsia="en-US"/>
        </w:rPr>
      </w:pPr>
    </w:p>
    <w:p w14:paraId="3EC54137" w14:textId="100AF0F4" w:rsidR="004E52BB" w:rsidRPr="00B40829" w:rsidRDefault="004E52BB" w:rsidP="004E52BB">
      <w:pPr>
        <w:pStyle w:val="Zkladntext2"/>
        <w:numPr>
          <w:ilvl w:val="0"/>
          <w:numId w:val="7"/>
        </w:numPr>
        <w:tabs>
          <w:tab w:val="num" w:pos="3240"/>
        </w:tabs>
        <w:spacing w:before="0"/>
        <w:ind w:left="900"/>
        <w:rPr>
          <w:rFonts w:ascii="Corbel" w:hAnsi="Corbel"/>
          <w:noProof w:val="0"/>
          <w:sz w:val="22"/>
          <w:szCs w:val="22"/>
          <w:lang w:eastAsia="en-US"/>
        </w:rPr>
      </w:pPr>
      <w:r w:rsidRPr="00B40829">
        <w:rPr>
          <w:rFonts w:ascii="Corbel" w:hAnsi="Corbel"/>
          <w:noProof w:val="0"/>
          <w:sz w:val="22"/>
          <w:szCs w:val="22"/>
          <w:lang w:eastAsia="en-US"/>
        </w:rPr>
        <w:t xml:space="preserve">Cena za </w:t>
      </w:r>
      <w:r w:rsidR="00CD5D5B">
        <w:rPr>
          <w:rFonts w:ascii="Corbel" w:hAnsi="Corbel"/>
          <w:noProof w:val="0"/>
          <w:sz w:val="22"/>
          <w:szCs w:val="22"/>
          <w:lang w:eastAsia="en-US"/>
        </w:rPr>
        <w:t>D</w:t>
      </w:r>
      <w:r w:rsidRPr="00B40829">
        <w:rPr>
          <w:rFonts w:ascii="Corbel" w:hAnsi="Corbel"/>
          <w:noProof w:val="0"/>
          <w:sz w:val="22"/>
          <w:szCs w:val="22"/>
          <w:lang w:eastAsia="en-US"/>
        </w:rPr>
        <w:t>ielo bez DPH:</w:t>
      </w:r>
      <w:r w:rsidRPr="00B40829">
        <w:rPr>
          <w:rFonts w:ascii="Corbel" w:hAnsi="Corbel"/>
          <w:noProof w:val="0"/>
          <w:sz w:val="22"/>
          <w:szCs w:val="22"/>
          <w:lang w:eastAsia="en-US"/>
        </w:rPr>
        <w:tab/>
      </w:r>
      <w:r w:rsidRPr="00B40829">
        <w:rPr>
          <w:rFonts w:ascii="Corbel" w:hAnsi="Corbel"/>
          <w:noProof w:val="0"/>
          <w:sz w:val="22"/>
          <w:szCs w:val="22"/>
          <w:lang w:eastAsia="en-US"/>
        </w:rPr>
        <w:tab/>
      </w:r>
      <w:r w:rsidRPr="00B40829">
        <w:rPr>
          <w:rFonts w:ascii="Corbel" w:hAnsi="Corbel"/>
          <w:noProof w:val="0"/>
          <w:sz w:val="22"/>
          <w:szCs w:val="22"/>
          <w:lang w:eastAsia="en-US"/>
        </w:rPr>
        <w:tab/>
        <w:t>[•] EUR</w:t>
      </w:r>
    </w:p>
    <w:p w14:paraId="3063ADED" w14:textId="63F78C5A" w:rsidR="004E52BB" w:rsidRPr="00B40829" w:rsidRDefault="004E52BB" w:rsidP="004E52BB">
      <w:pPr>
        <w:pStyle w:val="Zkladntext2"/>
        <w:numPr>
          <w:ilvl w:val="0"/>
          <w:numId w:val="7"/>
        </w:numPr>
        <w:tabs>
          <w:tab w:val="num" w:pos="3240"/>
        </w:tabs>
        <w:spacing w:before="0"/>
        <w:ind w:left="900"/>
        <w:rPr>
          <w:rFonts w:ascii="Corbel" w:hAnsi="Corbel"/>
          <w:noProof w:val="0"/>
          <w:sz w:val="22"/>
          <w:szCs w:val="22"/>
          <w:lang w:eastAsia="en-US"/>
        </w:rPr>
      </w:pPr>
      <w:r w:rsidRPr="00B40829">
        <w:rPr>
          <w:rFonts w:ascii="Corbel" w:hAnsi="Corbel"/>
          <w:noProof w:val="0"/>
          <w:sz w:val="22"/>
          <w:szCs w:val="22"/>
          <w:lang w:eastAsia="en-US"/>
        </w:rPr>
        <w:t>DPH 20%:</w:t>
      </w:r>
      <w:r w:rsidRPr="00B40829">
        <w:rPr>
          <w:rFonts w:ascii="Corbel" w:hAnsi="Corbel"/>
          <w:noProof w:val="0"/>
          <w:sz w:val="22"/>
          <w:szCs w:val="22"/>
          <w:lang w:eastAsia="en-US"/>
        </w:rPr>
        <w:tab/>
      </w:r>
      <w:r w:rsidRPr="00B40829">
        <w:rPr>
          <w:rFonts w:ascii="Corbel" w:hAnsi="Corbel"/>
          <w:noProof w:val="0"/>
          <w:sz w:val="22"/>
          <w:szCs w:val="22"/>
          <w:lang w:eastAsia="en-US"/>
        </w:rPr>
        <w:tab/>
      </w:r>
      <w:r w:rsidRPr="00B40829">
        <w:rPr>
          <w:rFonts w:ascii="Corbel" w:hAnsi="Corbel"/>
          <w:noProof w:val="0"/>
          <w:sz w:val="22"/>
          <w:szCs w:val="22"/>
          <w:lang w:eastAsia="en-US"/>
        </w:rPr>
        <w:tab/>
        <w:t xml:space="preserve">[•] EUR  </w:t>
      </w:r>
    </w:p>
    <w:p w14:paraId="7B1439DB" w14:textId="0A64D716" w:rsidR="004E52BB" w:rsidRPr="00B40829" w:rsidRDefault="004E52BB" w:rsidP="004E52BB">
      <w:pPr>
        <w:pStyle w:val="Zkladntext2"/>
        <w:numPr>
          <w:ilvl w:val="0"/>
          <w:numId w:val="7"/>
        </w:numPr>
        <w:tabs>
          <w:tab w:val="num" w:pos="3240"/>
        </w:tabs>
        <w:spacing w:before="0"/>
        <w:ind w:left="900"/>
        <w:rPr>
          <w:rFonts w:ascii="Corbel" w:hAnsi="Corbel"/>
          <w:noProof w:val="0"/>
          <w:sz w:val="22"/>
          <w:szCs w:val="22"/>
          <w:lang w:eastAsia="en-US"/>
        </w:rPr>
      </w:pPr>
      <w:r w:rsidRPr="00B40829">
        <w:rPr>
          <w:rFonts w:ascii="Corbel" w:hAnsi="Corbel"/>
          <w:noProof w:val="0"/>
          <w:sz w:val="22"/>
          <w:szCs w:val="22"/>
          <w:lang w:eastAsia="en-US"/>
        </w:rPr>
        <w:t xml:space="preserve">Celková cena </w:t>
      </w:r>
      <w:r w:rsidR="00CD5D5B">
        <w:rPr>
          <w:rFonts w:ascii="Corbel" w:hAnsi="Corbel"/>
          <w:noProof w:val="0"/>
          <w:sz w:val="22"/>
          <w:szCs w:val="22"/>
          <w:lang w:eastAsia="en-US"/>
        </w:rPr>
        <w:t>D</w:t>
      </w:r>
      <w:r w:rsidRPr="00B40829">
        <w:rPr>
          <w:rFonts w:ascii="Corbel" w:hAnsi="Corbel"/>
          <w:noProof w:val="0"/>
          <w:sz w:val="22"/>
          <w:szCs w:val="22"/>
          <w:lang w:eastAsia="en-US"/>
        </w:rPr>
        <w:t>iela s DPH:</w:t>
      </w:r>
      <w:r w:rsidRPr="00B40829">
        <w:rPr>
          <w:rFonts w:ascii="Corbel" w:hAnsi="Corbel"/>
          <w:noProof w:val="0"/>
          <w:sz w:val="22"/>
          <w:szCs w:val="22"/>
          <w:lang w:eastAsia="en-US"/>
        </w:rPr>
        <w:tab/>
      </w:r>
      <w:r w:rsidRPr="00B40829">
        <w:rPr>
          <w:rFonts w:ascii="Corbel" w:hAnsi="Corbel"/>
          <w:noProof w:val="0"/>
          <w:sz w:val="22"/>
          <w:szCs w:val="22"/>
          <w:lang w:eastAsia="en-US"/>
        </w:rPr>
        <w:tab/>
      </w:r>
      <w:r w:rsidRPr="00B40829">
        <w:rPr>
          <w:rFonts w:ascii="Corbel" w:hAnsi="Corbel"/>
          <w:noProof w:val="0"/>
          <w:sz w:val="22"/>
          <w:szCs w:val="22"/>
          <w:lang w:eastAsia="en-US"/>
        </w:rPr>
        <w:tab/>
        <w:t>[•] EUR</w:t>
      </w:r>
    </w:p>
    <w:p w14:paraId="51FC81D1" w14:textId="77777777" w:rsidR="004E52BB" w:rsidRPr="00B40829" w:rsidRDefault="004E52BB" w:rsidP="004E52BB">
      <w:pPr>
        <w:pStyle w:val="Zkladntext2"/>
        <w:ind w:left="705" w:hanging="705"/>
        <w:rPr>
          <w:rFonts w:ascii="Corbel" w:hAnsi="Corbel"/>
          <w:noProof w:val="0"/>
          <w:sz w:val="22"/>
          <w:szCs w:val="22"/>
          <w:lang w:eastAsia="en-US"/>
        </w:rPr>
      </w:pPr>
    </w:p>
    <w:p w14:paraId="5F0D011F" w14:textId="77777777" w:rsidR="004E52BB" w:rsidRPr="00B40829" w:rsidRDefault="004E52BB" w:rsidP="004E52BB">
      <w:pPr>
        <w:pStyle w:val="Zkladntext2"/>
        <w:ind w:left="540"/>
        <w:rPr>
          <w:rFonts w:ascii="Corbel" w:hAnsi="Corbel"/>
          <w:noProof w:val="0"/>
          <w:sz w:val="22"/>
          <w:szCs w:val="22"/>
          <w:lang w:eastAsia="en-US"/>
        </w:rPr>
      </w:pPr>
      <w:r w:rsidRPr="00B40829">
        <w:rPr>
          <w:rFonts w:ascii="Corbel" w:hAnsi="Corbel"/>
          <w:noProof w:val="0"/>
          <w:sz w:val="22"/>
          <w:szCs w:val="22"/>
          <w:lang w:eastAsia="en-US"/>
        </w:rPr>
        <w:t>Slovom: [•] EUR.</w:t>
      </w:r>
    </w:p>
    <w:p w14:paraId="10F0E612" w14:textId="77777777" w:rsidR="004E52BB" w:rsidRPr="00B40829" w:rsidRDefault="004E52BB" w:rsidP="004E52BB">
      <w:pPr>
        <w:pStyle w:val="Zkladntext2"/>
        <w:snapToGrid w:val="0"/>
        <w:ind w:left="540"/>
        <w:jc w:val="both"/>
        <w:rPr>
          <w:rFonts w:ascii="Corbel" w:hAnsi="Corbel"/>
          <w:noProof w:val="0"/>
          <w:sz w:val="22"/>
          <w:szCs w:val="22"/>
          <w:lang w:eastAsia="en-US"/>
        </w:rPr>
      </w:pPr>
    </w:p>
    <w:p w14:paraId="04B6F1EC" w14:textId="5CFE4ADD" w:rsidR="004E52BB" w:rsidRPr="00BF1490" w:rsidRDefault="004E52BB" w:rsidP="004E52BB">
      <w:pPr>
        <w:pStyle w:val="Zkladntext2"/>
        <w:numPr>
          <w:ilvl w:val="0"/>
          <w:numId w:val="8"/>
        </w:numPr>
        <w:snapToGrid w:val="0"/>
        <w:spacing w:before="0"/>
        <w:ind w:left="540" w:hanging="540"/>
        <w:jc w:val="both"/>
        <w:rPr>
          <w:rFonts w:ascii="Corbel" w:hAnsi="Corbel"/>
          <w:noProof w:val="0"/>
          <w:sz w:val="22"/>
          <w:szCs w:val="22"/>
          <w:lang w:eastAsia="en-US"/>
        </w:rPr>
      </w:pPr>
      <w:r w:rsidRPr="00BF1490">
        <w:rPr>
          <w:rFonts w:ascii="Corbel" w:hAnsi="Corbel"/>
          <w:noProof w:val="0"/>
          <w:sz w:val="22"/>
          <w:szCs w:val="22"/>
          <w:lang w:eastAsia="en-US"/>
        </w:rPr>
        <w:t>Vyššie uvedená Cena za Dielo zahrňuje všetky náklady potrebné k vykonaniu Diela v rozsahu definovanom touto Zmluvou, a to najmä, nie však výlučne náklady na zameranie miestností</w:t>
      </w:r>
      <w:r w:rsidR="00BF1490" w:rsidRPr="00BF1490">
        <w:rPr>
          <w:rFonts w:ascii="Corbel" w:hAnsi="Corbel"/>
          <w:noProof w:val="0"/>
          <w:sz w:val="22"/>
          <w:szCs w:val="22"/>
          <w:lang w:eastAsia="en-US"/>
        </w:rPr>
        <w:t xml:space="preserve"> a schodiska</w:t>
      </w:r>
      <w:r w:rsidRPr="00BF1490">
        <w:rPr>
          <w:rFonts w:ascii="Corbel" w:hAnsi="Corbel"/>
          <w:noProof w:val="0"/>
          <w:sz w:val="22"/>
          <w:szCs w:val="22"/>
          <w:lang w:eastAsia="en-US"/>
        </w:rPr>
        <w:t xml:space="preserve">, na materiál potrebný k zhotoveniu interiérového </w:t>
      </w:r>
      <w:r w:rsidR="00AC3A3F">
        <w:rPr>
          <w:rFonts w:ascii="Corbel" w:hAnsi="Corbel"/>
          <w:noProof w:val="0"/>
          <w:sz w:val="22"/>
          <w:szCs w:val="22"/>
          <w:lang w:eastAsia="en-US"/>
        </w:rPr>
        <w:t>zariadenia</w:t>
      </w:r>
      <w:r w:rsidR="00BF1490" w:rsidRPr="00BF1490">
        <w:rPr>
          <w:rFonts w:ascii="Corbel" w:hAnsi="Corbel"/>
          <w:noProof w:val="0"/>
          <w:sz w:val="22"/>
          <w:szCs w:val="22"/>
          <w:lang w:eastAsia="en-US"/>
        </w:rPr>
        <w:t xml:space="preserve"> a obloženia schodiska</w:t>
      </w:r>
      <w:r w:rsidRPr="00BF1490">
        <w:rPr>
          <w:rFonts w:ascii="Corbel" w:hAnsi="Corbel"/>
          <w:noProof w:val="0"/>
          <w:sz w:val="22"/>
          <w:szCs w:val="22"/>
          <w:lang w:eastAsia="en-US"/>
        </w:rPr>
        <w:t xml:space="preserve">, </w:t>
      </w:r>
      <w:r w:rsidRPr="00BF1490">
        <w:rPr>
          <w:rFonts w:ascii="Corbel" w:hAnsi="Corbel"/>
          <w:noProof w:val="0"/>
          <w:sz w:val="22"/>
          <w:szCs w:val="22"/>
          <w:lang w:eastAsia="en-US"/>
        </w:rPr>
        <w:lastRenderedPageBreak/>
        <w:t xml:space="preserve">náklady za jeho zhotovenie, vynesenie, montáž, osadenie, vrátane dopravných nákladov, cla, akýchkoľvek poplatkov, poistného, zabezpečenie bezpečnosti a poriadku v Nehnuteľnosti, odvozu a likvidáciu odpadov, ako aj náklady na </w:t>
      </w:r>
      <w:r w:rsidR="00303FB5" w:rsidRPr="00BF1490">
        <w:rPr>
          <w:rFonts w:ascii="Corbel" w:hAnsi="Corbel"/>
          <w:noProof w:val="0"/>
          <w:sz w:val="22"/>
          <w:szCs w:val="22"/>
          <w:lang w:eastAsia="en-US"/>
        </w:rPr>
        <w:t>parkovanie v areáli Objednávateľa</w:t>
      </w:r>
      <w:r w:rsidRPr="00BF1490">
        <w:rPr>
          <w:rFonts w:ascii="Corbel" w:hAnsi="Corbel"/>
          <w:noProof w:val="0"/>
          <w:sz w:val="22"/>
          <w:szCs w:val="22"/>
          <w:lang w:eastAsia="en-US"/>
        </w:rPr>
        <w:t xml:space="preserve"> a pod.  </w:t>
      </w:r>
    </w:p>
    <w:p w14:paraId="796B92BE" w14:textId="77777777" w:rsidR="004E52BB" w:rsidRPr="00B40829" w:rsidRDefault="004E52BB" w:rsidP="004E52BB">
      <w:pPr>
        <w:pStyle w:val="Zkladntext"/>
        <w:tabs>
          <w:tab w:val="left" w:pos="-3402"/>
        </w:tabs>
        <w:rPr>
          <w:rFonts w:ascii="Corbel" w:hAnsi="Corbel" w:cs="Arial"/>
          <w:noProof w:val="0"/>
          <w:sz w:val="22"/>
          <w:szCs w:val="22"/>
          <w:lang w:val="sk-SK" w:eastAsia="en-US"/>
        </w:rPr>
      </w:pPr>
    </w:p>
    <w:p w14:paraId="2EE98314" w14:textId="073D2A28" w:rsidR="004E52BB" w:rsidRPr="00B40829" w:rsidRDefault="004E52BB" w:rsidP="004E52BB">
      <w:pPr>
        <w:pStyle w:val="Zkladntext2"/>
        <w:numPr>
          <w:ilvl w:val="0"/>
          <w:numId w:val="8"/>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 xml:space="preserve">Plnenie, ktoré Zhotoviteľ vykoná bez písomného príkazu Objednávateľa alebo odchylne od VD </w:t>
      </w:r>
      <w:del w:id="15" w:author="Batková Lenka" w:date="2022-06-24T08:24:00Z">
        <w:r w:rsidRPr="00B40829" w:rsidDel="009501FD">
          <w:rPr>
            <w:rFonts w:ascii="Corbel" w:hAnsi="Corbel"/>
            <w:noProof w:val="0"/>
            <w:sz w:val="22"/>
            <w:szCs w:val="22"/>
            <w:lang w:eastAsia="en-US"/>
          </w:rPr>
          <w:delText xml:space="preserve">a VDD </w:delText>
        </w:r>
      </w:del>
      <w:r w:rsidRPr="00B40829">
        <w:rPr>
          <w:rFonts w:ascii="Corbel" w:hAnsi="Corbel"/>
          <w:noProof w:val="0"/>
          <w:sz w:val="22"/>
          <w:szCs w:val="22"/>
          <w:lang w:eastAsia="en-US"/>
        </w:rPr>
        <w:t>a dojednaných zmluvných podmienok, Objednávateľ neuhradí a Zhotoviteľ ich na výzvu Objednávateľa na vlastné náklady odstráni. V prípade, že ich na výzvu Objednávateľa neodstráni, urobí tak Objednávateľ na náklady Zhotoviteľa.</w:t>
      </w:r>
    </w:p>
    <w:p w14:paraId="4F565A13" w14:textId="77777777" w:rsidR="004E52BB" w:rsidRPr="00B40829" w:rsidRDefault="004E52BB" w:rsidP="004E52BB">
      <w:pPr>
        <w:pStyle w:val="Zkladntext2"/>
        <w:snapToGrid w:val="0"/>
        <w:jc w:val="both"/>
        <w:rPr>
          <w:rFonts w:ascii="Corbel" w:hAnsi="Corbel"/>
          <w:noProof w:val="0"/>
          <w:sz w:val="22"/>
          <w:szCs w:val="22"/>
          <w:lang w:eastAsia="en-US"/>
        </w:rPr>
      </w:pPr>
    </w:p>
    <w:p w14:paraId="4B0F6884" w14:textId="77777777" w:rsidR="004E52BB" w:rsidRPr="00B40829" w:rsidRDefault="004E52BB" w:rsidP="00B758E1">
      <w:pPr>
        <w:pStyle w:val="Zarkazkladnhotextu"/>
        <w:tabs>
          <w:tab w:val="left" w:pos="720"/>
        </w:tabs>
        <w:rPr>
          <w:rFonts w:ascii="Corbel" w:hAnsi="Corbel"/>
          <w:b/>
          <w:sz w:val="22"/>
          <w:szCs w:val="22"/>
        </w:rPr>
      </w:pPr>
    </w:p>
    <w:p w14:paraId="29295B68" w14:textId="1A9FDAF9"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Článok VI.</w:t>
      </w:r>
    </w:p>
    <w:p w14:paraId="32A47B40" w14:textId="2E53C5DB"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Platobné podmienky a</w:t>
      </w:r>
      <w:r w:rsidR="00AA18B1">
        <w:rPr>
          <w:rFonts w:ascii="Corbel" w:hAnsi="Corbel"/>
          <w:b/>
          <w:sz w:val="22"/>
          <w:szCs w:val="22"/>
        </w:rPr>
        <w:t xml:space="preserve"> </w:t>
      </w:r>
      <w:r w:rsidRPr="00B40829">
        <w:rPr>
          <w:rFonts w:ascii="Corbel" w:hAnsi="Corbel"/>
          <w:b/>
          <w:sz w:val="22"/>
          <w:szCs w:val="22"/>
        </w:rPr>
        <w:t>fakturácia</w:t>
      </w:r>
    </w:p>
    <w:p w14:paraId="6B191140" w14:textId="77777777" w:rsidR="004E52BB" w:rsidRPr="00B40829" w:rsidRDefault="004E52BB" w:rsidP="004E52BB">
      <w:pPr>
        <w:pStyle w:val="Zarkazkladnhotextu"/>
        <w:tabs>
          <w:tab w:val="left" w:pos="720"/>
        </w:tabs>
        <w:jc w:val="center"/>
        <w:rPr>
          <w:rFonts w:ascii="Corbel" w:hAnsi="Corbel"/>
          <w:b/>
          <w:sz w:val="22"/>
          <w:szCs w:val="22"/>
        </w:rPr>
      </w:pPr>
    </w:p>
    <w:p w14:paraId="3BB7BDA2" w14:textId="1E163513" w:rsidR="004E52BB" w:rsidRPr="00B40829" w:rsidRDefault="004E52BB" w:rsidP="004E52BB">
      <w:pPr>
        <w:pStyle w:val="Zkladntext2"/>
        <w:numPr>
          <w:ilvl w:val="0"/>
          <w:numId w:val="9"/>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 xml:space="preserve">Cena za Dielo bude fakturovaná </w:t>
      </w:r>
      <w:r w:rsidR="00810010">
        <w:rPr>
          <w:rFonts w:ascii="Corbel" w:hAnsi="Corbel"/>
          <w:noProof w:val="0"/>
          <w:sz w:val="22"/>
          <w:szCs w:val="22"/>
          <w:lang w:eastAsia="en-US"/>
        </w:rPr>
        <w:t xml:space="preserve">na dvakrát – za blok C osobitne a za blok </w:t>
      </w:r>
      <w:r w:rsidR="00B7214B">
        <w:rPr>
          <w:rFonts w:ascii="Corbel" w:hAnsi="Corbel"/>
          <w:noProof w:val="0"/>
          <w:sz w:val="22"/>
          <w:szCs w:val="22"/>
          <w:lang w:eastAsia="en-US"/>
        </w:rPr>
        <w:t>E</w:t>
      </w:r>
      <w:r w:rsidR="00810010">
        <w:rPr>
          <w:rFonts w:ascii="Corbel" w:hAnsi="Corbel"/>
          <w:noProof w:val="0"/>
          <w:sz w:val="22"/>
          <w:szCs w:val="22"/>
          <w:lang w:eastAsia="en-US"/>
        </w:rPr>
        <w:t xml:space="preserve"> osobitne,</w:t>
      </w:r>
      <w:r w:rsidRPr="00B40829">
        <w:rPr>
          <w:rFonts w:ascii="Corbel" w:hAnsi="Corbel"/>
          <w:noProof w:val="0"/>
          <w:sz w:val="22"/>
          <w:szCs w:val="22"/>
          <w:lang w:eastAsia="en-US"/>
        </w:rPr>
        <w:t xml:space="preserve"> za predpokladu, že Predmet zmluvy je riadne dodaný a namontovaný, a to na základe vopred predloženého súpisu riadne dodaného a namontovaného </w:t>
      </w:r>
      <w:r w:rsidR="001D3382">
        <w:rPr>
          <w:rFonts w:ascii="Corbel" w:hAnsi="Corbel"/>
          <w:noProof w:val="0"/>
          <w:sz w:val="22"/>
          <w:szCs w:val="22"/>
          <w:lang w:eastAsia="en-US"/>
        </w:rPr>
        <w:t>D</w:t>
      </w:r>
      <w:r w:rsidR="00810010">
        <w:rPr>
          <w:rFonts w:ascii="Corbel" w:hAnsi="Corbel"/>
          <w:noProof w:val="0"/>
          <w:sz w:val="22"/>
          <w:szCs w:val="22"/>
          <w:lang w:eastAsia="en-US"/>
        </w:rPr>
        <w:t>iela</w:t>
      </w:r>
      <w:r w:rsidRPr="00B40829">
        <w:rPr>
          <w:rFonts w:ascii="Corbel" w:hAnsi="Corbel"/>
          <w:noProof w:val="0"/>
          <w:sz w:val="22"/>
          <w:szCs w:val="22"/>
          <w:lang w:eastAsia="en-US"/>
        </w:rPr>
        <w:t xml:space="preserve"> Zhotoviteľom a odsúhlaseného oprávnenou osobou Objednávateľa. Súpis musí obsahovať: názov zariadenia interiéru, mernú jednotku, fakturované množstvo, jednotkovú cenu a cenu spolu bez DPH</w:t>
      </w:r>
      <w:r w:rsidR="00F54950">
        <w:rPr>
          <w:rFonts w:ascii="Corbel" w:hAnsi="Corbel"/>
          <w:noProof w:val="0"/>
          <w:sz w:val="22"/>
          <w:szCs w:val="22"/>
          <w:lang w:eastAsia="en-US"/>
        </w:rPr>
        <w:t xml:space="preserve"> a s DPH</w:t>
      </w:r>
      <w:r w:rsidRPr="00B40829">
        <w:rPr>
          <w:rFonts w:ascii="Corbel" w:hAnsi="Corbel"/>
          <w:noProof w:val="0"/>
          <w:sz w:val="22"/>
          <w:szCs w:val="22"/>
          <w:lang w:eastAsia="en-US"/>
        </w:rPr>
        <w:t xml:space="preserve">  v</w:t>
      </w:r>
      <w:r w:rsidR="00F54950">
        <w:rPr>
          <w:rFonts w:ascii="Corbel" w:hAnsi="Corbel"/>
          <w:noProof w:val="0"/>
          <w:sz w:val="22"/>
          <w:szCs w:val="22"/>
          <w:lang w:eastAsia="en-US"/>
        </w:rPr>
        <w:t xml:space="preserve"> súlade s </w:t>
      </w:r>
      <w:r w:rsidR="001D3E57">
        <w:rPr>
          <w:rFonts w:ascii="Corbel" w:hAnsi="Corbel"/>
          <w:noProof w:val="0"/>
          <w:sz w:val="22"/>
          <w:szCs w:val="22"/>
          <w:lang w:eastAsia="en-US"/>
        </w:rPr>
        <w:t xml:space="preserve"> Prílohou č. </w:t>
      </w:r>
      <w:ins w:id="16" w:author="Batková Lenka" w:date="2022-06-24T08:24:00Z">
        <w:r w:rsidR="006800DE">
          <w:rPr>
            <w:rFonts w:ascii="Corbel" w:hAnsi="Corbel"/>
            <w:noProof w:val="0"/>
            <w:sz w:val="22"/>
            <w:szCs w:val="22"/>
            <w:lang w:eastAsia="en-US"/>
          </w:rPr>
          <w:t>2</w:t>
        </w:r>
      </w:ins>
      <w:del w:id="17" w:author="Batková Lenka" w:date="2022-06-24T08:24:00Z">
        <w:r w:rsidR="00540CBD" w:rsidDel="006800DE">
          <w:rPr>
            <w:rFonts w:ascii="Corbel" w:hAnsi="Corbel"/>
            <w:noProof w:val="0"/>
            <w:sz w:val="22"/>
            <w:szCs w:val="22"/>
            <w:lang w:eastAsia="en-US"/>
          </w:rPr>
          <w:delText>3a</w:delText>
        </w:r>
      </w:del>
      <w:r w:rsidR="001D3E57">
        <w:rPr>
          <w:rFonts w:ascii="Corbel" w:hAnsi="Corbel"/>
          <w:noProof w:val="0"/>
          <w:sz w:val="22"/>
          <w:szCs w:val="22"/>
          <w:lang w:eastAsia="en-US"/>
        </w:rPr>
        <w:t xml:space="preserve"> a č.</w:t>
      </w:r>
      <w:r w:rsidR="00540CBD">
        <w:rPr>
          <w:rFonts w:ascii="Corbel" w:hAnsi="Corbel"/>
          <w:noProof w:val="0"/>
          <w:sz w:val="22"/>
          <w:szCs w:val="22"/>
          <w:lang w:eastAsia="en-US"/>
        </w:rPr>
        <w:t>3</w:t>
      </w:r>
      <w:del w:id="18" w:author="Batková Lenka" w:date="2022-06-24T08:24:00Z">
        <w:r w:rsidR="00540CBD" w:rsidDel="006800DE">
          <w:rPr>
            <w:rFonts w:ascii="Corbel" w:hAnsi="Corbel"/>
            <w:noProof w:val="0"/>
            <w:sz w:val="22"/>
            <w:szCs w:val="22"/>
            <w:lang w:eastAsia="en-US"/>
          </w:rPr>
          <w:delText>b</w:delText>
        </w:r>
      </w:del>
      <w:r w:rsidR="001D3E57">
        <w:rPr>
          <w:rFonts w:ascii="Corbel" w:hAnsi="Corbel"/>
          <w:noProof w:val="0"/>
          <w:sz w:val="22"/>
          <w:szCs w:val="22"/>
          <w:lang w:eastAsia="en-US"/>
        </w:rPr>
        <w:t xml:space="preserve"> tejto Zmluvy</w:t>
      </w:r>
      <w:r w:rsidRPr="00B40829">
        <w:rPr>
          <w:rFonts w:ascii="Corbel" w:hAnsi="Corbel"/>
          <w:noProof w:val="0"/>
          <w:sz w:val="22"/>
          <w:szCs w:val="22"/>
          <w:lang w:eastAsia="en-US"/>
        </w:rPr>
        <w:t>. Zariadenie interiéru</w:t>
      </w:r>
      <w:r w:rsidR="00F54950">
        <w:rPr>
          <w:rFonts w:ascii="Corbel" w:hAnsi="Corbel"/>
          <w:noProof w:val="0"/>
          <w:sz w:val="22"/>
          <w:szCs w:val="22"/>
          <w:lang w:eastAsia="en-US"/>
        </w:rPr>
        <w:t xml:space="preserve"> a obloženie schodiska</w:t>
      </w:r>
      <w:r w:rsidR="00AA18B1">
        <w:rPr>
          <w:rFonts w:ascii="Corbel" w:hAnsi="Corbel"/>
          <w:noProof w:val="0"/>
          <w:sz w:val="22"/>
          <w:szCs w:val="22"/>
          <w:lang w:eastAsia="en-US"/>
        </w:rPr>
        <w:t xml:space="preserve"> </w:t>
      </w:r>
      <w:r w:rsidRPr="00B40829">
        <w:rPr>
          <w:rFonts w:ascii="Corbel" w:hAnsi="Corbel"/>
          <w:noProof w:val="0"/>
          <w:sz w:val="22"/>
          <w:szCs w:val="22"/>
          <w:lang w:eastAsia="en-US"/>
        </w:rPr>
        <w:t>sa považuje za riadne dodané a namontované, iba v prípade, ak bolo dodané a namontované v súlade s</w:t>
      </w:r>
      <w:del w:id="19" w:author="Batková Lenka" w:date="2022-06-24T10:37:00Z">
        <w:r w:rsidRPr="00B40829" w:rsidDel="00F2757A">
          <w:rPr>
            <w:rFonts w:ascii="Corbel" w:hAnsi="Corbel"/>
            <w:noProof w:val="0"/>
            <w:sz w:val="22"/>
            <w:szCs w:val="22"/>
            <w:lang w:eastAsia="en-US"/>
          </w:rPr>
          <w:delText> </w:delText>
        </w:r>
      </w:del>
      <w:ins w:id="20" w:author="Batková Lenka" w:date="2022-06-24T10:37:00Z">
        <w:r w:rsidR="00F2757A">
          <w:rPr>
            <w:rFonts w:ascii="Corbel" w:hAnsi="Corbel"/>
            <w:noProof w:val="0"/>
            <w:sz w:val="22"/>
            <w:szCs w:val="22"/>
            <w:lang w:eastAsia="en-US"/>
          </w:rPr>
          <w:t> </w:t>
        </w:r>
      </w:ins>
      <w:r w:rsidRPr="00B40829">
        <w:rPr>
          <w:rFonts w:ascii="Corbel" w:hAnsi="Corbel"/>
          <w:noProof w:val="0"/>
          <w:sz w:val="22"/>
          <w:szCs w:val="22"/>
          <w:lang w:eastAsia="en-US"/>
        </w:rPr>
        <w:t>VD</w:t>
      </w:r>
      <w:ins w:id="21" w:author="Batková Lenka" w:date="2022-06-24T10:37:00Z">
        <w:r w:rsidR="00F2757A">
          <w:rPr>
            <w:rFonts w:ascii="Corbel" w:hAnsi="Corbel"/>
            <w:noProof w:val="0"/>
            <w:sz w:val="22"/>
            <w:szCs w:val="22"/>
            <w:lang w:eastAsia="en-US"/>
          </w:rPr>
          <w:t>.</w:t>
        </w:r>
      </w:ins>
      <w:r w:rsidRPr="00B40829">
        <w:rPr>
          <w:rFonts w:ascii="Corbel" w:hAnsi="Corbel"/>
          <w:noProof w:val="0"/>
          <w:sz w:val="22"/>
          <w:szCs w:val="22"/>
          <w:lang w:eastAsia="en-US"/>
        </w:rPr>
        <w:t xml:space="preserve"> </w:t>
      </w:r>
      <w:del w:id="22" w:author="Batková Lenka" w:date="2022-06-24T10:37:00Z">
        <w:r w:rsidRPr="00B40829" w:rsidDel="00F2757A">
          <w:rPr>
            <w:rFonts w:ascii="Corbel" w:hAnsi="Corbel"/>
            <w:noProof w:val="0"/>
            <w:sz w:val="22"/>
            <w:szCs w:val="22"/>
            <w:lang w:eastAsia="en-US"/>
          </w:rPr>
          <w:delText>a</w:delText>
        </w:r>
      </w:del>
      <w:r w:rsidRPr="00B40829">
        <w:rPr>
          <w:rFonts w:ascii="Corbel" w:hAnsi="Corbel"/>
          <w:noProof w:val="0"/>
          <w:sz w:val="22"/>
          <w:szCs w:val="22"/>
          <w:lang w:eastAsia="en-US"/>
        </w:rPr>
        <w:t> </w:t>
      </w:r>
      <w:del w:id="23" w:author="Batková Lenka" w:date="2022-06-24T10:38:00Z">
        <w:r w:rsidRPr="00B40829" w:rsidDel="00BC4379">
          <w:rPr>
            <w:rFonts w:ascii="Corbel" w:hAnsi="Corbel"/>
            <w:noProof w:val="0"/>
            <w:sz w:val="22"/>
            <w:szCs w:val="22"/>
            <w:lang w:eastAsia="en-US"/>
          </w:rPr>
          <w:delText>VDD</w:delText>
        </w:r>
      </w:del>
      <w:r w:rsidRPr="00B40829">
        <w:rPr>
          <w:rFonts w:ascii="Corbel" w:hAnsi="Corbel"/>
          <w:noProof w:val="0"/>
          <w:sz w:val="22"/>
          <w:szCs w:val="22"/>
          <w:lang w:eastAsia="en-US"/>
        </w:rPr>
        <w:t xml:space="preserve">. </w:t>
      </w:r>
    </w:p>
    <w:p w14:paraId="12F2D396" w14:textId="77777777" w:rsidR="004E52BB" w:rsidRPr="00B40829" w:rsidRDefault="004E52BB" w:rsidP="004E52BB">
      <w:pPr>
        <w:pStyle w:val="Zkladntext2"/>
        <w:snapToGrid w:val="0"/>
        <w:ind w:left="540"/>
        <w:jc w:val="both"/>
        <w:rPr>
          <w:rFonts w:ascii="Corbel" w:hAnsi="Corbel"/>
          <w:noProof w:val="0"/>
          <w:sz w:val="22"/>
          <w:szCs w:val="22"/>
          <w:lang w:eastAsia="en-US"/>
        </w:rPr>
      </w:pPr>
    </w:p>
    <w:p w14:paraId="08ABCBE8" w14:textId="47DB4636" w:rsidR="004E52BB" w:rsidRPr="00B40829" w:rsidRDefault="004E52BB" w:rsidP="004E52BB">
      <w:pPr>
        <w:pStyle w:val="Zkladntext2"/>
        <w:numPr>
          <w:ilvl w:val="0"/>
          <w:numId w:val="9"/>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 xml:space="preserve">Ak  Zhotoviteľ bude realizovať časť </w:t>
      </w:r>
      <w:r w:rsidR="00A72384">
        <w:rPr>
          <w:rFonts w:ascii="Corbel" w:hAnsi="Corbel"/>
          <w:noProof w:val="0"/>
          <w:sz w:val="22"/>
          <w:szCs w:val="22"/>
          <w:lang w:eastAsia="en-US"/>
        </w:rPr>
        <w:t>P</w:t>
      </w:r>
      <w:r w:rsidRPr="00B40829">
        <w:rPr>
          <w:rFonts w:ascii="Corbel" w:hAnsi="Corbel"/>
          <w:noProof w:val="0"/>
          <w:sz w:val="22"/>
          <w:szCs w:val="22"/>
          <w:lang w:eastAsia="en-US"/>
        </w:rPr>
        <w:t xml:space="preserve">redmetu </w:t>
      </w:r>
      <w:r w:rsidR="00A72384">
        <w:rPr>
          <w:rFonts w:ascii="Corbel" w:hAnsi="Corbel"/>
          <w:noProof w:val="0"/>
          <w:sz w:val="22"/>
          <w:szCs w:val="22"/>
          <w:lang w:eastAsia="en-US"/>
        </w:rPr>
        <w:t>z</w:t>
      </w:r>
      <w:r w:rsidRPr="00B40829">
        <w:rPr>
          <w:rFonts w:ascii="Corbel" w:hAnsi="Corbel"/>
          <w:noProof w:val="0"/>
          <w:sz w:val="22"/>
          <w:szCs w:val="22"/>
          <w:lang w:eastAsia="en-US"/>
        </w:rPr>
        <w:t xml:space="preserve">mluvy subdodávateľmi, je povinný  v termíne do </w:t>
      </w:r>
      <w:r w:rsidR="004A6EE1">
        <w:rPr>
          <w:rFonts w:ascii="Corbel" w:hAnsi="Corbel"/>
          <w:noProof w:val="0"/>
          <w:sz w:val="22"/>
          <w:szCs w:val="22"/>
          <w:lang w:eastAsia="en-US"/>
        </w:rPr>
        <w:t>30</w:t>
      </w:r>
      <w:r w:rsidRPr="00B40829">
        <w:rPr>
          <w:rFonts w:ascii="Corbel" w:hAnsi="Corbel"/>
          <w:noProof w:val="0"/>
          <w:sz w:val="22"/>
          <w:szCs w:val="22"/>
          <w:lang w:eastAsia="en-US"/>
        </w:rPr>
        <w:t xml:space="preserve"> dní od uhradenia faktúry Objednávateľom preukázať písomným potvrdením subdodávateľa, že si voči nemu splnil finančné záväzky v rozsahu vykonaných prác a že nemá voči nemu žiadne záväzky po lehote splatnosti vyplývajúce z realizácie tohto Diela. V prípade, že túto skutočnosť nepreukáže, Objednávateľ si môže uplatniť pokutu v zmysle článku XV., ods. 1, písm. i). Ak si Zhotoviteľ so svojimi subdodávateľmi alebo niektorým z nich dohodol dlhšiu lehotu splatnosti faktúr, resp. záväzkov, preukáže túto skutočnosť potvrdením subdodávateľa. </w:t>
      </w:r>
    </w:p>
    <w:p w14:paraId="07F5BD8D" w14:textId="77777777" w:rsidR="0064187E" w:rsidRDefault="0064187E" w:rsidP="0064187E">
      <w:pPr>
        <w:pStyle w:val="Zkladntext2"/>
        <w:snapToGrid w:val="0"/>
        <w:spacing w:before="0"/>
        <w:ind w:left="540"/>
        <w:jc w:val="both"/>
        <w:rPr>
          <w:rFonts w:ascii="Corbel" w:hAnsi="Corbel"/>
          <w:noProof w:val="0"/>
          <w:sz w:val="22"/>
          <w:szCs w:val="22"/>
          <w:lang w:eastAsia="en-US"/>
        </w:rPr>
      </w:pPr>
    </w:p>
    <w:p w14:paraId="1EB9CED3" w14:textId="6C968821" w:rsidR="004E52BB" w:rsidRPr="00B40829" w:rsidRDefault="004E52BB" w:rsidP="004E52BB">
      <w:pPr>
        <w:pStyle w:val="Zkladntext2"/>
        <w:numPr>
          <w:ilvl w:val="0"/>
          <w:numId w:val="9"/>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Faktúra bude a musí obsahovať</w:t>
      </w:r>
      <w:r w:rsidR="0064187E">
        <w:rPr>
          <w:rFonts w:ascii="Corbel" w:hAnsi="Corbel"/>
          <w:noProof w:val="0"/>
          <w:sz w:val="22"/>
          <w:szCs w:val="22"/>
          <w:lang w:eastAsia="en-US"/>
        </w:rPr>
        <w:t xml:space="preserve"> </w:t>
      </w:r>
      <w:r w:rsidRPr="00B40829">
        <w:rPr>
          <w:rFonts w:ascii="Corbel" w:hAnsi="Corbel"/>
          <w:noProof w:val="0"/>
          <w:sz w:val="22"/>
          <w:szCs w:val="22"/>
          <w:lang w:eastAsia="en-US"/>
        </w:rPr>
        <w:t>v zmysle ustanovenia § 74 zákona č. 222/2004 Z. z. o dani z pridanej hodnoty v znení zmien a dodatkov tieto náležitosti:</w:t>
      </w:r>
    </w:p>
    <w:p w14:paraId="59403BE8"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Označenie faktúry a jej poradové číslo;</w:t>
      </w:r>
    </w:p>
    <w:p w14:paraId="10472985"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Označenie Objednávateľa obchodným menom, sídlom, IČO a IČ DPH;</w:t>
      </w:r>
    </w:p>
    <w:p w14:paraId="15109EEC"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Označenie Zhotoviteľa obchodným menom, sídlom, IČO, IČ DPH;</w:t>
      </w:r>
    </w:p>
    <w:p w14:paraId="39AD81C7"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Dátum dodania Predmetu zmluvy, dátum vyhotovenia faktúry, lehotu jej splatnosti,;</w:t>
      </w:r>
    </w:p>
    <w:p w14:paraId="5058720E"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Označenie peňažného ústavu a čísla účtu, na ktorý má byť platené;</w:t>
      </w:r>
    </w:p>
    <w:p w14:paraId="6C1C56DA"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Označenie obdobia, v priebehu ktorého boli vykonané fakturované dodávky a práce;</w:t>
      </w:r>
    </w:p>
    <w:p w14:paraId="163CEC3F"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Fakturovaná čiastka v EUR, hodnota DPH v % a v EUR;  výšku dane spolu v EUR;</w:t>
      </w:r>
    </w:p>
    <w:p w14:paraId="3A3FFAE3"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Číslo zmluvy a číslo objednávky Objednávateľa;</w:t>
      </w:r>
    </w:p>
    <w:p w14:paraId="4388B3AD"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Pečiatku a podpis oprávnenej osoby;</w:t>
      </w:r>
    </w:p>
    <w:p w14:paraId="6E61CC30" w14:textId="5EC672DC"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 xml:space="preserve">Prílohou faktúry bude Objednávateľom potvrdený súpis </w:t>
      </w:r>
      <w:r w:rsidR="0090642E">
        <w:rPr>
          <w:rFonts w:ascii="Corbel" w:hAnsi="Corbel"/>
          <w:noProof w:val="0"/>
          <w:sz w:val="22"/>
          <w:szCs w:val="22"/>
          <w:lang w:eastAsia="en-US"/>
        </w:rPr>
        <w:t>riadne</w:t>
      </w:r>
      <w:r w:rsidRPr="00B40829">
        <w:rPr>
          <w:rFonts w:ascii="Corbel" w:hAnsi="Corbel"/>
          <w:noProof w:val="0"/>
          <w:sz w:val="22"/>
          <w:szCs w:val="22"/>
          <w:lang w:eastAsia="en-US"/>
        </w:rPr>
        <w:t xml:space="preserve"> dodaného</w:t>
      </w:r>
      <w:r w:rsidR="007D5A0E">
        <w:rPr>
          <w:rFonts w:ascii="Corbel" w:hAnsi="Corbel"/>
          <w:noProof w:val="0"/>
          <w:sz w:val="22"/>
          <w:szCs w:val="22"/>
          <w:lang w:eastAsia="en-US"/>
        </w:rPr>
        <w:t xml:space="preserve"> a namontovaného </w:t>
      </w:r>
      <w:r w:rsidRPr="00B40829">
        <w:rPr>
          <w:rFonts w:ascii="Corbel" w:hAnsi="Corbel"/>
          <w:noProof w:val="0"/>
          <w:sz w:val="22"/>
          <w:szCs w:val="22"/>
          <w:lang w:eastAsia="en-US"/>
        </w:rPr>
        <w:t xml:space="preserve"> </w:t>
      </w:r>
      <w:r w:rsidR="007D5A0E">
        <w:rPr>
          <w:rFonts w:ascii="Corbel" w:hAnsi="Corbel"/>
          <w:noProof w:val="0"/>
          <w:sz w:val="22"/>
          <w:szCs w:val="22"/>
          <w:lang w:eastAsia="en-US"/>
        </w:rPr>
        <w:t>Diela</w:t>
      </w:r>
      <w:r w:rsidRPr="00B40829">
        <w:rPr>
          <w:rFonts w:ascii="Corbel" w:hAnsi="Corbel"/>
          <w:noProof w:val="0"/>
          <w:sz w:val="22"/>
          <w:szCs w:val="22"/>
          <w:lang w:eastAsia="en-US"/>
        </w:rPr>
        <w:t xml:space="preserve"> za fakturačné obdobie v súlade s</w:t>
      </w:r>
      <w:r w:rsidR="00954856">
        <w:rPr>
          <w:rFonts w:ascii="Corbel" w:hAnsi="Corbel"/>
          <w:noProof w:val="0"/>
          <w:sz w:val="22"/>
          <w:szCs w:val="22"/>
          <w:lang w:eastAsia="en-US"/>
        </w:rPr>
        <w:t> prílohami tejto Zmluvy.</w:t>
      </w:r>
      <w:r w:rsidRPr="00B40829">
        <w:rPr>
          <w:rFonts w:ascii="Corbel" w:hAnsi="Corbel"/>
          <w:noProof w:val="0"/>
          <w:sz w:val="22"/>
          <w:szCs w:val="22"/>
          <w:lang w:eastAsia="en-US"/>
        </w:rPr>
        <w:t xml:space="preserve"> </w:t>
      </w:r>
    </w:p>
    <w:p w14:paraId="46E44A5C" w14:textId="77777777" w:rsidR="004E52BB" w:rsidRPr="00B40829" w:rsidRDefault="004E52BB" w:rsidP="004E52BB">
      <w:pPr>
        <w:pStyle w:val="Zkladntext2"/>
        <w:ind w:left="709" w:hanging="705"/>
        <w:rPr>
          <w:rFonts w:ascii="Corbel" w:hAnsi="Corbel"/>
          <w:noProof w:val="0"/>
          <w:sz w:val="22"/>
          <w:szCs w:val="22"/>
          <w:lang w:eastAsia="en-US"/>
        </w:rPr>
      </w:pPr>
    </w:p>
    <w:p w14:paraId="3F05954C" w14:textId="77777777" w:rsidR="004E52BB" w:rsidRPr="00B40829" w:rsidRDefault="004E52BB" w:rsidP="004E52BB">
      <w:pPr>
        <w:pStyle w:val="Zkladntext2"/>
        <w:numPr>
          <w:ilvl w:val="0"/>
          <w:numId w:val="9"/>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Objednávateľ neposkytne Zhotoviteľovi žiadne preddavky ani zálohy.</w:t>
      </w:r>
    </w:p>
    <w:p w14:paraId="543D5156" w14:textId="77777777" w:rsidR="004E52BB" w:rsidRPr="00B40829" w:rsidRDefault="004E52BB" w:rsidP="004E52BB">
      <w:pPr>
        <w:pStyle w:val="Zkladntext2"/>
        <w:ind w:left="709"/>
        <w:rPr>
          <w:rFonts w:ascii="Corbel" w:hAnsi="Corbel"/>
          <w:noProof w:val="0"/>
          <w:sz w:val="22"/>
          <w:szCs w:val="22"/>
          <w:lang w:eastAsia="en-US"/>
        </w:rPr>
      </w:pPr>
    </w:p>
    <w:p w14:paraId="4F662A15" w14:textId="77777777" w:rsidR="004E52BB" w:rsidRPr="00B40829" w:rsidRDefault="004E52BB" w:rsidP="004E52BB">
      <w:pPr>
        <w:pStyle w:val="Zkladntext2"/>
        <w:numPr>
          <w:ilvl w:val="0"/>
          <w:numId w:val="9"/>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Splatnosť faktúry je 30 dní odo dňa jej doručenia Objednávateľovi.</w:t>
      </w:r>
    </w:p>
    <w:p w14:paraId="4C572763" w14:textId="77777777" w:rsidR="004E52BB" w:rsidRPr="00B40829" w:rsidRDefault="004E52BB" w:rsidP="00A320DE">
      <w:pPr>
        <w:pStyle w:val="Zkladntext2"/>
        <w:jc w:val="both"/>
        <w:rPr>
          <w:rFonts w:ascii="Corbel" w:hAnsi="Corbel"/>
          <w:noProof w:val="0"/>
          <w:sz w:val="22"/>
          <w:szCs w:val="22"/>
          <w:lang w:eastAsia="en-US"/>
        </w:rPr>
      </w:pPr>
    </w:p>
    <w:p w14:paraId="468ED21D" w14:textId="77777777" w:rsidR="004E52BB" w:rsidRPr="00B40829" w:rsidRDefault="004E52BB" w:rsidP="004E52BB">
      <w:pPr>
        <w:pStyle w:val="Zkladntext2"/>
        <w:numPr>
          <w:ilvl w:val="0"/>
          <w:numId w:val="9"/>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Faktúra sa považuje za uhradenú dňom pripísania peňažných prostriedkov na účet Zhotoviteľa.</w:t>
      </w:r>
    </w:p>
    <w:p w14:paraId="701F7182" w14:textId="77777777" w:rsidR="004E52BB" w:rsidRPr="00B40829" w:rsidRDefault="004E52BB" w:rsidP="004E52BB">
      <w:pPr>
        <w:pStyle w:val="Zkladntext2"/>
        <w:snapToGrid w:val="0"/>
        <w:ind w:left="4"/>
        <w:jc w:val="both"/>
        <w:rPr>
          <w:rFonts w:ascii="Corbel" w:hAnsi="Corbel"/>
          <w:noProof w:val="0"/>
          <w:sz w:val="22"/>
          <w:szCs w:val="22"/>
          <w:lang w:eastAsia="en-US"/>
        </w:rPr>
      </w:pPr>
    </w:p>
    <w:p w14:paraId="5458CC40" w14:textId="5A497E60" w:rsidR="00A320DE" w:rsidRDefault="004E52BB" w:rsidP="00A320DE">
      <w:pPr>
        <w:pStyle w:val="Zkladntext2"/>
        <w:numPr>
          <w:ilvl w:val="0"/>
          <w:numId w:val="9"/>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 xml:space="preserve">Objednávateľ je oprávnený vrátiť faktúru do 10 pracovných dní odo dňa jej doručenia Objednávateľovi bez zaplatenia v prípade, že neobsahuje dohodnuté náležitosti. Objednávateľ </w:t>
      </w:r>
      <w:r w:rsidRPr="00B40829">
        <w:rPr>
          <w:rFonts w:ascii="Corbel" w:hAnsi="Corbel"/>
          <w:noProof w:val="0"/>
          <w:sz w:val="22"/>
          <w:szCs w:val="22"/>
          <w:lang w:eastAsia="en-US"/>
        </w:rPr>
        <w:lastRenderedPageBreak/>
        <w:t>je povinný uviesť dôvod vrátenia. V takomto prípade Zhotoviteľ vystaví novú faktúru a začne plynúť nová lehota splatnosti faktúry odo dňa doručenia opravenej faktúry Objednávateľovi.</w:t>
      </w:r>
    </w:p>
    <w:p w14:paraId="50820E67" w14:textId="77777777" w:rsidR="00A320DE" w:rsidRDefault="00A320DE" w:rsidP="00A320DE">
      <w:pPr>
        <w:pStyle w:val="Zkladntext2"/>
        <w:snapToGrid w:val="0"/>
        <w:spacing w:before="0"/>
        <w:ind w:left="540"/>
        <w:jc w:val="both"/>
        <w:rPr>
          <w:rFonts w:ascii="Corbel" w:hAnsi="Corbel"/>
          <w:noProof w:val="0"/>
          <w:sz w:val="22"/>
          <w:szCs w:val="22"/>
          <w:lang w:eastAsia="en-US"/>
        </w:rPr>
      </w:pPr>
    </w:p>
    <w:p w14:paraId="3FF8FA59" w14:textId="1996454D" w:rsidR="00A320DE" w:rsidRPr="00782EC2" w:rsidRDefault="00A320DE" w:rsidP="00782EC2">
      <w:pPr>
        <w:pStyle w:val="Zkladntext2"/>
        <w:numPr>
          <w:ilvl w:val="0"/>
          <w:numId w:val="9"/>
        </w:numPr>
        <w:snapToGrid w:val="0"/>
        <w:spacing w:before="0"/>
        <w:ind w:left="540" w:hanging="540"/>
        <w:jc w:val="both"/>
        <w:rPr>
          <w:rFonts w:ascii="Corbel" w:hAnsi="Corbel"/>
          <w:noProof w:val="0"/>
          <w:sz w:val="22"/>
          <w:szCs w:val="22"/>
          <w:lang w:eastAsia="en-US"/>
        </w:rPr>
      </w:pPr>
      <w:r w:rsidRPr="00A320DE">
        <w:rPr>
          <w:rFonts w:ascii="Corbel" w:hAnsi="Corbel"/>
          <w:noProof w:val="0"/>
          <w:sz w:val="22"/>
          <w:szCs w:val="22"/>
          <w:lang w:eastAsia="en-US"/>
        </w:rPr>
        <w:t xml:space="preserve">Objednávateľ zadrží </w:t>
      </w:r>
      <w:r w:rsidR="005D3250">
        <w:rPr>
          <w:rFonts w:ascii="Corbel" w:hAnsi="Corbel"/>
          <w:noProof w:val="0"/>
          <w:sz w:val="22"/>
          <w:szCs w:val="22"/>
          <w:lang w:eastAsia="en-US"/>
        </w:rPr>
        <w:t>Z</w:t>
      </w:r>
      <w:r w:rsidRPr="00A320DE">
        <w:rPr>
          <w:rFonts w:ascii="Corbel" w:hAnsi="Corbel"/>
          <w:noProof w:val="0"/>
          <w:sz w:val="22"/>
          <w:szCs w:val="22"/>
          <w:lang w:eastAsia="en-US"/>
        </w:rPr>
        <w:t xml:space="preserve">hotoviteľovi </w:t>
      </w:r>
      <w:r w:rsidR="005F0ACD">
        <w:rPr>
          <w:rFonts w:ascii="Corbel" w:hAnsi="Corbel"/>
          <w:noProof w:val="0"/>
          <w:sz w:val="22"/>
          <w:szCs w:val="22"/>
          <w:lang w:eastAsia="en-US"/>
        </w:rPr>
        <w:t>5</w:t>
      </w:r>
      <w:r w:rsidR="00D875FF">
        <w:rPr>
          <w:rFonts w:ascii="Corbel" w:hAnsi="Corbel"/>
          <w:noProof w:val="0"/>
          <w:sz w:val="22"/>
          <w:szCs w:val="22"/>
          <w:lang w:eastAsia="en-US"/>
        </w:rPr>
        <w:t xml:space="preserve"> % </w:t>
      </w:r>
      <w:r w:rsidRPr="00A320DE">
        <w:rPr>
          <w:rFonts w:ascii="Corbel" w:hAnsi="Corbel"/>
          <w:noProof w:val="0"/>
          <w:sz w:val="22"/>
          <w:szCs w:val="22"/>
          <w:lang w:eastAsia="en-US"/>
        </w:rPr>
        <w:t xml:space="preserve">celkovej ceny </w:t>
      </w:r>
      <w:r w:rsidR="00C255FB">
        <w:rPr>
          <w:rFonts w:ascii="Corbel" w:hAnsi="Corbel"/>
          <w:noProof w:val="0"/>
          <w:sz w:val="22"/>
          <w:szCs w:val="22"/>
          <w:lang w:eastAsia="en-US"/>
        </w:rPr>
        <w:t>D</w:t>
      </w:r>
      <w:r w:rsidRPr="00A320DE">
        <w:rPr>
          <w:rFonts w:ascii="Corbel" w:hAnsi="Corbel"/>
          <w:noProof w:val="0"/>
          <w:sz w:val="22"/>
          <w:szCs w:val="22"/>
          <w:lang w:eastAsia="en-US"/>
        </w:rPr>
        <w:t>iela s DPH, t. j. z každej vystavenej faktúry</w:t>
      </w:r>
      <w:r w:rsidR="005F0ACD">
        <w:rPr>
          <w:rFonts w:ascii="Corbel" w:hAnsi="Corbel"/>
          <w:noProof w:val="0"/>
          <w:sz w:val="22"/>
          <w:szCs w:val="22"/>
          <w:lang w:eastAsia="en-US"/>
        </w:rPr>
        <w:t>.</w:t>
      </w:r>
      <w:r w:rsidR="00236802">
        <w:rPr>
          <w:rFonts w:ascii="Corbel" w:hAnsi="Corbel"/>
          <w:noProof w:val="0"/>
          <w:sz w:val="22"/>
          <w:szCs w:val="22"/>
          <w:lang w:eastAsia="en-US"/>
        </w:rPr>
        <w:t xml:space="preserve"> </w:t>
      </w:r>
      <w:r w:rsidRPr="00A320DE">
        <w:rPr>
          <w:rFonts w:ascii="Corbel" w:hAnsi="Corbel"/>
          <w:noProof w:val="0"/>
          <w:sz w:val="22"/>
          <w:szCs w:val="22"/>
          <w:lang w:eastAsia="en-US"/>
        </w:rPr>
        <w:t>Zádržn</w:t>
      </w:r>
      <w:r w:rsidR="001F2167">
        <w:rPr>
          <w:rFonts w:ascii="Corbel" w:hAnsi="Corbel"/>
          <w:noProof w:val="0"/>
          <w:sz w:val="22"/>
          <w:szCs w:val="22"/>
          <w:lang w:eastAsia="en-US"/>
        </w:rPr>
        <w:t xml:space="preserve">é (ďalej len „zádržné 1“) </w:t>
      </w:r>
      <w:r w:rsidR="00D2287C">
        <w:rPr>
          <w:rFonts w:ascii="Corbel" w:hAnsi="Corbel"/>
          <w:noProof w:val="0"/>
          <w:sz w:val="22"/>
          <w:szCs w:val="22"/>
          <w:lang w:eastAsia="en-US"/>
        </w:rPr>
        <w:t xml:space="preserve"> </w:t>
      </w:r>
      <w:r w:rsidRPr="00A320DE">
        <w:rPr>
          <w:rFonts w:ascii="Corbel" w:hAnsi="Corbel"/>
          <w:noProof w:val="0"/>
          <w:sz w:val="22"/>
          <w:szCs w:val="22"/>
          <w:lang w:eastAsia="en-US"/>
        </w:rPr>
        <w:t>zabezpečuje odstránenie vád poča</w:t>
      </w:r>
      <w:r>
        <w:rPr>
          <w:rFonts w:ascii="Corbel" w:hAnsi="Corbel"/>
          <w:noProof w:val="0"/>
          <w:sz w:val="22"/>
          <w:szCs w:val="22"/>
          <w:lang w:eastAsia="en-US"/>
        </w:rPr>
        <w:t xml:space="preserve">s </w:t>
      </w:r>
      <w:r w:rsidRPr="00A320DE">
        <w:rPr>
          <w:rFonts w:ascii="Corbel" w:hAnsi="Corbel"/>
          <w:noProof w:val="0"/>
          <w:sz w:val="22"/>
          <w:szCs w:val="22"/>
          <w:lang w:eastAsia="en-US"/>
        </w:rPr>
        <w:t>záručnej doby</w:t>
      </w:r>
      <w:r w:rsidR="005F0ACD">
        <w:rPr>
          <w:rFonts w:ascii="Corbel" w:hAnsi="Corbel"/>
          <w:noProof w:val="0"/>
          <w:sz w:val="22"/>
          <w:szCs w:val="22"/>
          <w:lang w:eastAsia="en-US"/>
        </w:rPr>
        <w:t xml:space="preserve">. Naviac zadrží </w:t>
      </w:r>
      <w:r w:rsidR="005B17DB">
        <w:rPr>
          <w:rFonts w:ascii="Corbel" w:hAnsi="Corbel"/>
          <w:noProof w:val="0"/>
          <w:sz w:val="22"/>
          <w:szCs w:val="22"/>
          <w:lang w:eastAsia="en-US"/>
        </w:rPr>
        <w:t xml:space="preserve">Objednávateľ </w:t>
      </w:r>
      <w:r w:rsidR="005F45C5">
        <w:rPr>
          <w:rFonts w:ascii="Corbel" w:hAnsi="Corbel"/>
          <w:noProof w:val="0"/>
          <w:sz w:val="22"/>
          <w:szCs w:val="22"/>
          <w:lang w:eastAsia="en-US"/>
        </w:rPr>
        <w:t xml:space="preserve"> </w:t>
      </w:r>
      <w:r w:rsidR="005B17DB">
        <w:rPr>
          <w:rFonts w:ascii="Corbel" w:hAnsi="Corbel"/>
          <w:noProof w:val="0"/>
          <w:sz w:val="22"/>
          <w:szCs w:val="22"/>
          <w:lang w:eastAsia="en-US"/>
        </w:rPr>
        <w:t xml:space="preserve">Zhotoviteľovi </w:t>
      </w:r>
      <w:r w:rsidR="00CA7C73">
        <w:rPr>
          <w:rFonts w:ascii="Corbel" w:hAnsi="Corbel"/>
          <w:noProof w:val="0"/>
          <w:sz w:val="22"/>
          <w:szCs w:val="22"/>
          <w:lang w:eastAsia="en-US"/>
        </w:rPr>
        <w:t xml:space="preserve">ďalších 5 % </w:t>
      </w:r>
      <w:r w:rsidR="00236802" w:rsidRPr="00A320DE">
        <w:rPr>
          <w:rFonts w:ascii="Corbel" w:hAnsi="Corbel"/>
          <w:noProof w:val="0"/>
          <w:sz w:val="22"/>
          <w:szCs w:val="22"/>
          <w:lang w:eastAsia="en-US"/>
        </w:rPr>
        <w:t xml:space="preserve">celkovej ceny </w:t>
      </w:r>
      <w:r w:rsidR="00C255FB">
        <w:rPr>
          <w:rFonts w:ascii="Corbel" w:hAnsi="Corbel"/>
          <w:noProof w:val="0"/>
          <w:sz w:val="22"/>
          <w:szCs w:val="22"/>
          <w:lang w:eastAsia="en-US"/>
        </w:rPr>
        <w:t>D</w:t>
      </w:r>
      <w:r w:rsidR="00236802" w:rsidRPr="00A320DE">
        <w:rPr>
          <w:rFonts w:ascii="Corbel" w:hAnsi="Corbel"/>
          <w:noProof w:val="0"/>
          <w:sz w:val="22"/>
          <w:szCs w:val="22"/>
          <w:lang w:eastAsia="en-US"/>
        </w:rPr>
        <w:t>iela s DPH</w:t>
      </w:r>
      <w:r w:rsidR="00236802">
        <w:rPr>
          <w:rFonts w:ascii="Corbel" w:hAnsi="Corbel"/>
          <w:noProof w:val="0"/>
          <w:sz w:val="22"/>
          <w:szCs w:val="22"/>
          <w:lang w:eastAsia="en-US"/>
        </w:rPr>
        <w:t xml:space="preserve"> </w:t>
      </w:r>
      <w:r w:rsidR="00CA7C73">
        <w:rPr>
          <w:rFonts w:ascii="Corbel" w:hAnsi="Corbel"/>
          <w:noProof w:val="0"/>
          <w:sz w:val="22"/>
          <w:szCs w:val="22"/>
          <w:lang w:eastAsia="en-US"/>
        </w:rPr>
        <w:t xml:space="preserve">v prípade, ak pri preberacom konaní budú </w:t>
      </w:r>
      <w:r w:rsidR="00D7297E">
        <w:rPr>
          <w:rFonts w:ascii="Corbel" w:hAnsi="Corbel"/>
          <w:noProof w:val="0"/>
          <w:sz w:val="22"/>
          <w:szCs w:val="22"/>
          <w:lang w:eastAsia="en-US"/>
        </w:rPr>
        <w:t xml:space="preserve">Zhotoviteľovi </w:t>
      </w:r>
      <w:r w:rsidR="00CA7C73">
        <w:rPr>
          <w:rFonts w:ascii="Corbel" w:hAnsi="Corbel"/>
          <w:noProof w:val="0"/>
          <w:sz w:val="22"/>
          <w:szCs w:val="22"/>
          <w:lang w:eastAsia="en-US"/>
        </w:rPr>
        <w:t xml:space="preserve">vytknuté </w:t>
      </w:r>
      <w:r w:rsidR="00236802">
        <w:rPr>
          <w:rFonts w:ascii="Corbel" w:hAnsi="Corbel"/>
          <w:noProof w:val="0"/>
          <w:sz w:val="22"/>
          <w:szCs w:val="22"/>
          <w:lang w:eastAsia="en-US"/>
        </w:rPr>
        <w:t>vady</w:t>
      </w:r>
      <w:r w:rsidR="00782EC2">
        <w:rPr>
          <w:rFonts w:ascii="Corbel" w:hAnsi="Corbel"/>
          <w:noProof w:val="0"/>
          <w:sz w:val="22"/>
          <w:szCs w:val="22"/>
          <w:lang w:eastAsia="en-US"/>
        </w:rPr>
        <w:t xml:space="preserve">, </w:t>
      </w:r>
      <w:r w:rsidR="00782EC2" w:rsidRPr="00782EC2">
        <w:rPr>
          <w:rFonts w:ascii="Corbel" w:hAnsi="Corbel"/>
          <w:noProof w:val="0"/>
          <w:sz w:val="22"/>
          <w:szCs w:val="22"/>
          <w:lang w:eastAsia="en-US"/>
        </w:rPr>
        <w:t>ktoré v žiadnom rozsahu neobmedzujú funkčnosť a užívanie Diela</w:t>
      </w:r>
      <w:r w:rsidR="00D7297E" w:rsidRPr="00782EC2">
        <w:rPr>
          <w:rFonts w:ascii="Corbel" w:hAnsi="Corbel"/>
          <w:noProof w:val="0"/>
          <w:sz w:val="22"/>
          <w:szCs w:val="22"/>
          <w:lang w:eastAsia="en-US"/>
        </w:rPr>
        <w:t xml:space="preserve">. </w:t>
      </w:r>
      <w:r w:rsidR="00D2287C" w:rsidRPr="00782EC2">
        <w:rPr>
          <w:rFonts w:ascii="Corbel" w:hAnsi="Corbel"/>
          <w:noProof w:val="0"/>
          <w:sz w:val="22"/>
          <w:szCs w:val="22"/>
          <w:lang w:eastAsia="en-US"/>
        </w:rPr>
        <w:t>Toto zádržné</w:t>
      </w:r>
      <w:r w:rsidR="001F2167" w:rsidRPr="00782EC2">
        <w:rPr>
          <w:rFonts w:ascii="Corbel" w:hAnsi="Corbel"/>
          <w:noProof w:val="0"/>
          <w:sz w:val="22"/>
          <w:szCs w:val="22"/>
          <w:lang w:eastAsia="en-US"/>
        </w:rPr>
        <w:t xml:space="preserve"> (ďalej len „zádržné 2“)</w:t>
      </w:r>
      <w:r w:rsidR="00D2287C" w:rsidRPr="00782EC2">
        <w:rPr>
          <w:rFonts w:ascii="Corbel" w:hAnsi="Corbel"/>
          <w:noProof w:val="0"/>
          <w:sz w:val="22"/>
          <w:szCs w:val="22"/>
          <w:lang w:eastAsia="en-US"/>
        </w:rPr>
        <w:t xml:space="preserve"> bude zabezpečovať odstránenie všetkých vád, nedostatkov a nedorobkov zistených pri odovzdaní Diela</w:t>
      </w:r>
      <w:r w:rsidR="003B487B" w:rsidRPr="00782EC2">
        <w:rPr>
          <w:rFonts w:ascii="Corbel" w:hAnsi="Corbel"/>
          <w:noProof w:val="0"/>
          <w:sz w:val="22"/>
          <w:szCs w:val="22"/>
          <w:lang w:eastAsia="en-US"/>
        </w:rPr>
        <w:t>.</w:t>
      </w:r>
    </w:p>
    <w:p w14:paraId="694C1211" w14:textId="77777777" w:rsidR="00A320DE" w:rsidRDefault="00A320DE" w:rsidP="00A320DE">
      <w:pPr>
        <w:pStyle w:val="Zkladntext2"/>
        <w:snapToGrid w:val="0"/>
        <w:spacing w:before="0"/>
        <w:ind w:left="540"/>
        <w:jc w:val="both"/>
        <w:rPr>
          <w:rFonts w:ascii="Corbel" w:hAnsi="Corbel"/>
          <w:noProof w:val="0"/>
          <w:sz w:val="22"/>
          <w:szCs w:val="22"/>
          <w:lang w:eastAsia="en-US"/>
        </w:rPr>
      </w:pPr>
    </w:p>
    <w:p w14:paraId="24E67AFD" w14:textId="6B649A93" w:rsidR="00A320DE" w:rsidRDefault="00A320DE" w:rsidP="00A320DE">
      <w:pPr>
        <w:pStyle w:val="Zkladntext2"/>
        <w:numPr>
          <w:ilvl w:val="0"/>
          <w:numId w:val="9"/>
        </w:numPr>
        <w:snapToGrid w:val="0"/>
        <w:spacing w:before="0"/>
        <w:ind w:left="540" w:hanging="540"/>
        <w:jc w:val="both"/>
        <w:rPr>
          <w:rFonts w:ascii="Corbel" w:hAnsi="Corbel"/>
          <w:noProof w:val="0"/>
          <w:sz w:val="22"/>
          <w:szCs w:val="22"/>
          <w:lang w:eastAsia="en-US"/>
        </w:rPr>
      </w:pPr>
      <w:r w:rsidRPr="00A320DE">
        <w:rPr>
          <w:rFonts w:ascii="Corbel" w:hAnsi="Corbel"/>
          <w:noProof w:val="0"/>
          <w:sz w:val="22"/>
          <w:szCs w:val="22"/>
          <w:lang w:eastAsia="en-US"/>
        </w:rPr>
        <w:t>Objednávateľ sa zaväzuje vrátiť zádržné</w:t>
      </w:r>
      <w:r w:rsidR="007B453E">
        <w:rPr>
          <w:rFonts w:ascii="Corbel" w:hAnsi="Corbel"/>
          <w:noProof w:val="0"/>
          <w:sz w:val="22"/>
          <w:szCs w:val="22"/>
          <w:lang w:eastAsia="en-US"/>
        </w:rPr>
        <w:t xml:space="preserve"> (aj 1 aj 2)</w:t>
      </w:r>
      <w:r w:rsidRPr="00A320DE">
        <w:rPr>
          <w:rFonts w:ascii="Corbel" w:hAnsi="Corbel"/>
          <w:noProof w:val="0"/>
          <w:sz w:val="22"/>
          <w:szCs w:val="22"/>
          <w:lang w:eastAsia="en-US"/>
        </w:rPr>
        <w:t xml:space="preserve"> na účet </w:t>
      </w:r>
      <w:r w:rsidR="005D3250">
        <w:rPr>
          <w:rFonts w:ascii="Corbel" w:hAnsi="Corbel"/>
          <w:noProof w:val="0"/>
          <w:sz w:val="22"/>
          <w:szCs w:val="22"/>
          <w:lang w:eastAsia="en-US"/>
        </w:rPr>
        <w:t>Z</w:t>
      </w:r>
      <w:r w:rsidRPr="00A320DE">
        <w:rPr>
          <w:rFonts w:ascii="Corbel" w:hAnsi="Corbel"/>
          <w:noProof w:val="0"/>
          <w:sz w:val="22"/>
          <w:szCs w:val="22"/>
          <w:lang w:eastAsia="en-US"/>
        </w:rPr>
        <w:t xml:space="preserve">hotoviteľa vždy na základe písomnej žiadosti </w:t>
      </w:r>
      <w:r w:rsidR="005D3250">
        <w:rPr>
          <w:rFonts w:ascii="Corbel" w:hAnsi="Corbel"/>
          <w:noProof w:val="0"/>
          <w:sz w:val="22"/>
          <w:szCs w:val="22"/>
          <w:lang w:eastAsia="en-US"/>
        </w:rPr>
        <w:t>Z</w:t>
      </w:r>
      <w:r w:rsidRPr="00A320DE">
        <w:rPr>
          <w:rFonts w:ascii="Corbel" w:hAnsi="Corbel"/>
          <w:noProof w:val="0"/>
          <w:sz w:val="22"/>
          <w:szCs w:val="22"/>
          <w:lang w:eastAsia="en-US"/>
        </w:rPr>
        <w:t>hotoviteľa nasledovne:</w:t>
      </w:r>
    </w:p>
    <w:p w14:paraId="5EDAF235" w14:textId="77777777" w:rsidR="008F204A" w:rsidRPr="00A320DE" w:rsidRDefault="008F204A" w:rsidP="008F204A">
      <w:pPr>
        <w:pStyle w:val="Zkladntext2"/>
        <w:snapToGrid w:val="0"/>
        <w:spacing w:before="0"/>
        <w:ind w:left="540"/>
        <w:jc w:val="both"/>
        <w:rPr>
          <w:rFonts w:ascii="Corbel" w:hAnsi="Corbel"/>
          <w:noProof w:val="0"/>
          <w:sz w:val="22"/>
          <w:szCs w:val="22"/>
          <w:lang w:eastAsia="en-US"/>
        </w:rPr>
      </w:pPr>
    </w:p>
    <w:p w14:paraId="7E724E10" w14:textId="660CC49A" w:rsidR="005D3250" w:rsidRDefault="00A320DE" w:rsidP="0046297A">
      <w:pPr>
        <w:pStyle w:val="Odsekzoznamu"/>
        <w:numPr>
          <w:ilvl w:val="0"/>
          <w:numId w:val="39"/>
        </w:numPr>
        <w:jc w:val="both"/>
        <w:rPr>
          <w:rFonts w:ascii="Corbel" w:hAnsi="Corbel" w:cs="Arial"/>
          <w:noProof w:val="0"/>
          <w:sz w:val="22"/>
          <w:szCs w:val="22"/>
          <w:lang w:val="sk-SK" w:eastAsia="en-US"/>
        </w:rPr>
      </w:pPr>
      <w:r w:rsidRPr="00A320DE">
        <w:rPr>
          <w:rFonts w:ascii="Corbel" w:hAnsi="Corbel" w:cs="Arial"/>
          <w:noProof w:val="0"/>
          <w:sz w:val="22"/>
          <w:szCs w:val="22"/>
          <w:lang w:val="sk-SK" w:eastAsia="en-US"/>
        </w:rPr>
        <w:t xml:space="preserve">V prípade, ak </w:t>
      </w:r>
      <w:r w:rsidR="005D3250">
        <w:rPr>
          <w:rFonts w:ascii="Corbel" w:hAnsi="Corbel" w:cs="Arial"/>
          <w:noProof w:val="0"/>
          <w:sz w:val="22"/>
          <w:szCs w:val="22"/>
          <w:lang w:val="sk-SK" w:eastAsia="en-US"/>
        </w:rPr>
        <w:t>Z</w:t>
      </w:r>
      <w:r w:rsidRPr="00A320DE">
        <w:rPr>
          <w:rFonts w:ascii="Corbel" w:hAnsi="Corbel" w:cs="Arial"/>
          <w:noProof w:val="0"/>
          <w:sz w:val="22"/>
          <w:szCs w:val="22"/>
          <w:lang w:val="sk-SK" w:eastAsia="en-US"/>
        </w:rPr>
        <w:t>hotoviteľ odstráni všetky vady počas záručnej doby, bude mu zádržné</w:t>
      </w:r>
      <w:r w:rsidR="008F204A">
        <w:rPr>
          <w:rFonts w:ascii="Corbel" w:hAnsi="Corbel" w:cs="Arial"/>
          <w:noProof w:val="0"/>
          <w:sz w:val="22"/>
          <w:szCs w:val="22"/>
          <w:lang w:val="sk-SK" w:eastAsia="en-US"/>
        </w:rPr>
        <w:t xml:space="preserve"> 1</w:t>
      </w:r>
      <w:r w:rsidRPr="00A320DE">
        <w:rPr>
          <w:rFonts w:ascii="Corbel" w:hAnsi="Corbel" w:cs="Arial"/>
          <w:noProof w:val="0"/>
          <w:sz w:val="22"/>
          <w:szCs w:val="22"/>
          <w:lang w:val="sk-SK" w:eastAsia="en-US"/>
        </w:rPr>
        <w:t xml:space="preserve"> vo výške 5 % z celkovej ceny za </w:t>
      </w:r>
      <w:r w:rsidR="00C255FB">
        <w:rPr>
          <w:rFonts w:ascii="Corbel" w:hAnsi="Corbel" w:cs="Arial"/>
          <w:noProof w:val="0"/>
          <w:sz w:val="22"/>
          <w:szCs w:val="22"/>
          <w:lang w:val="sk-SK" w:eastAsia="en-US"/>
        </w:rPr>
        <w:t>D</w:t>
      </w:r>
      <w:r w:rsidRPr="00A320DE">
        <w:rPr>
          <w:rFonts w:ascii="Corbel" w:hAnsi="Corbel" w:cs="Arial"/>
          <w:noProof w:val="0"/>
          <w:sz w:val="22"/>
          <w:szCs w:val="22"/>
          <w:lang w:val="sk-SK" w:eastAsia="en-US"/>
        </w:rPr>
        <w:t xml:space="preserve">ielo s DPH uvoľnené, na základe jeho písomnej žiadosti, do </w:t>
      </w:r>
      <w:r w:rsidR="00BA4D04">
        <w:rPr>
          <w:rFonts w:ascii="Corbel" w:hAnsi="Corbel" w:cs="Arial"/>
          <w:noProof w:val="0"/>
          <w:sz w:val="22"/>
          <w:szCs w:val="22"/>
          <w:lang w:val="sk-SK" w:eastAsia="en-US"/>
        </w:rPr>
        <w:t>20</w:t>
      </w:r>
      <w:r w:rsidRPr="00A320DE">
        <w:rPr>
          <w:rFonts w:ascii="Corbel" w:hAnsi="Corbel" w:cs="Arial"/>
          <w:noProof w:val="0"/>
          <w:sz w:val="22"/>
          <w:szCs w:val="22"/>
          <w:lang w:val="sk-SK" w:eastAsia="en-US"/>
        </w:rPr>
        <w:t xml:space="preserve"> dní odo dňa doručenia jeho písomnej žiadosti. V prípade, že sa vyskytnú počas záručnej doby vady </w:t>
      </w:r>
      <w:r w:rsidR="00C255FB">
        <w:rPr>
          <w:rFonts w:ascii="Corbel" w:hAnsi="Corbel" w:cs="Arial"/>
          <w:noProof w:val="0"/>
          <w:sz w:val="22"/>
          <w:szCs w:val="22"/>
          <w:lang w:val="sk-SK" w:eastAsia="en-US"/>
        </w:rPr>
        <w:t>D</w:t>
      </w:r>
      <w:r w:rsidRPr="00A320DE">
        <w:rPr>
          <w:rFonts w:ascii="Corbel" w:hAnsi="Corbel" w:cs="Arial"/>
          <w:noProof w:val="0"/>
          <w:sz w:val="22"/>
          <w:szCs w:val="22"/>
          <w:lang w:val="sk-SK" w:eastAsia="en-US"/>
        </w:rPr>
        <w:t xml:space="preserve">iela a </w:t>
      </w:r>
      <w:r w:rsidR="005D3250">
        <w:rPr>
          <w:rFonts w:ascii="Corbel" w:hAnsi="Corbel" w:cs="Arial"/>
          <w:noProof w:val="0"/>
          <w:sz w:val="22"/>
          <w:szCs w:val="22"/>
          <w:lang w:val="sk-SK" w:eastAsia="en-US"/>
        </w:rPr>
        <w:t>Z</w:t>
      </w:r>
      <w:r w:rsidRPr="00A320DE">
        <w:rPr>
          <w:rFonts w:ascii="Corbel" w:hAnsi="Corbel" w:cs="Arial"/>
          <w:noProof w:val="0"/>
          <w:sz w:val="22"/>
          <w:szCs w:val="22"/>
          <w:lang w:val="sk-SK" w:eastAsia="en-US"/>
        </w:rPr>
        <w:t xml:space="preserve">hotoviteľ ich riadne a včas neodstráni, môže </w:t>
      </w:r>
      <w:r w:rsidR="005D3250">
        <w:rPr>
          <w:rFonts w:ascii="Corbel" w:hAnsi="Corbel" w:cs="Arial"/>
          <w:noProof w:val="0"/>
          <w:sz w:val="22"/>
          <w:szCs w:val="22"/>
          <w:lang w:val="sk-SK" w:eastAsia="en-US"/>
        </w:rPr>
        <w:t>O</w:t>
      </w:r>
      <w:r w:rsidRPr="00A320DE">
        <w:rPr>
          <w:rFonts w:ascii="Corbel" w:hAnsi="Corbel" w:cs="Arial"/>
          <w:noProof w:val="0"/>
          <w:sz w:val="22"/>
          <w:szCs w:val="22"/>
          <w:lang w:val="sk-SK" w:eastAsia="en-US"/>
        </w:rPr>
        <w:t xml:space="preserve">bjednávateľ zabezpečiť ich odstránenie na náklady </w:t>
      </w:r>
      <w:r w:rsidR="005D3250">
        <w:rPr>
          <w:rFonts w:ascii="Corbel" w:hAnsi="Corbel" w:cs="Arial"/>
          <w:noProof w:val="0"/>
          <w:sz w:val="22"/>
          <w:szCs w:val="22"/>
          <w:lang w:val="sk-SK" w:eastAsia="en-US"/>
        </w:rPr>
        <w:t>Z</w:t>
      </w:r>
      <w:r w:rsidRPr="00A320DE">
        <w:rPr>
          <w:rFonts w:ascii="Corbel" w:hAnsi="Corbel" w:cs="Arial"/>
          <w:noProof w:val="0"/>
          <w:sz w:val="22"/>
          <w:szCs w:val="22"/>
          <w:lang w:val="sk-SK" w:eastAsia="en-US"/>
        </w:rPr>
        <w:t xml:space="preserve">hotoviteľa. Zmluvné strany sa dohodli, že pohľadávku, ktorá tým </w:t>
      </w:r>
      <w:r w:rsidR="005D3250">
        <w:rPr>
          <w:rFonts w:ascii="Corbel" w:hAnsi="Corbel" w:cs="Arial"/>
          <w:noProof w:val="0"/>
          <w:sz w:val="22"/>
          <w:szCs w:val="22"/>
          <w:lang w:val="sk-SK" w:eastAsia="en-US"/>
        </w:rPr>
        <w:t>O</w:t>
      </w:r>
      <w:r w:rsidRPr="00A320DE">
        <w:rPr>
          <w:rFonts w:ascii="Corbel" w:hAnsi="Corbel" w:cs="Arial"/>
          <w:noProof w:val="0"/>
          <w:sz w:val="22"/>
          <w:szCs w:val="22"/>
          <w:lang w:val="sk-SK" w:eastAsia="en-US"/>
        </w:rPr>
        <w:t xml:space="preserve">bjednávateľovi vznikne môže </w:t>
      </w:r>
      <w:r w:rsidR="005D3250">
        <w:rPr>
          <w:rFonts w:ascii="Corbel" w:hAnsi="Corbel" w:cs="Arial"/>
          <w:noProof w:val="0"/>
          <w:sz w:val="22"/>
          <w:szCs w:val="22"/>
          <w:lang w:val="sk-SK" w:eastAsia="en-US"/>
        </w:rPr>
        <w:t>O</w:t>
      </w:r>
      <w:r w:rsidRPr="00A320DE">
        <w:rPr>
          <w:rFonts w:ascii="Corbel" w:hAnsi="Corbel" w:cs="Arial"/>
          <w:noProof w:val="0"/>
          <w:sz w:val="22"/>
          <w:szCs w:val="22"/>
          <w:lang w:val="sk-SK" w:eastAsia="en-US"/>
        </w:rPr>
        <w:t>bjednávateľ jednostranne započítať so zádržným</w:t>
      </w:r>
      <w:r w:rsidR="008F3BA5">
        <w:rPr>
          <w:rFonts w:ascii="Corbel" w:hAnsi="Corbel" w:cs="Arial"/>
          <w:noProof w:val="0"/>
          <w:sz w:val="22"/>
          <w:szCs w:val="22"/>
          <w:lang w:val="sk-SK" w:eastAsia="en-US"/>
        </w:rPr>
        <w:t xml:space="preserve"> </w:t>
      </w:r>
      <w:r w:rsidR="005A00A6">
        <w:rPr>
          <w:rFonts w:ascii="Corbel" w:hAnsi="Corbel" w:cs="Arial"/>
          <w:noProof w:val="0"/>
          <w:sz w:val="22"/>
          <w:szCs w:val="22"/>
          <w:lang w:val="sk-SK" w:eastAsia="en-US"/>
        </w:rPr>
        <w:t>1</w:t>
      </w:r>
      <w:r w:rsidRPr="00A320DE">
        <w:rPr>
          <w:rFonts w:ascii="Corbel" w:hAnsi="Corbel" w:cs="Arial"/>
          <w:noProof w:val="0"/>
          <w:sz w:val="22"/>
          <w:szCs w:val="22"/>
          <w:lang w:val="sk-SK" w:eastAsia="en-US"/>
        </w:rPr>
        <w:t xml:space="preserve">. V prípade započítania bude </w:t>
      </w:r>
      <w:r w:rsidR="005D3250">
        <w:rPr>
          <w:rFonts w:ascii="Corbel" w:hAnsi="Corbel" w:cs="Arial"/>
          <w:noProof w:val="0"/>
          <w:sz w:val="22"/>
          <w:szCs w:val="22"/>
          <w:lang w:val="sk-SK" w:eastAsia="en-US"/>
        </w:rPr>
        <w:t>Z</w:t>
      </w:r>
      <w:r w:rsidRPr="00A320DE">
        <w:rPr>
          <w:rFonts w:ascii="Corbel" w:hAnsi="Corbel" w:cs="Arial"/>
          <w:noProof w:val="0"/>
          <w:sz w:val="22"/>
          <w:szCs w:val="22"/>
          <w:lang w:val="sk-SK" w:eastAsia="en-US"/>
        </w:rPr>
        <w:t>hotoviteľovi vrátené zádržné</w:t>
      </w:r>
      <w:r w:rsidR="005A00A6">
        <w:rPr>
          <w:rFonts w:ascii="Corbel" w:hAnsi="Corbel" w:cs="Arial"/>
          <w:noProof w:val="0"/>
          <w:sz w:val="22"/>
          <w:szCs w:val="22"/>
          <w:lang w:val="sk-SK" w:eastAsia="en-US"/>
        </w:rPr>
        <w:t xml:space="preserve"> 1</w:t>
      </w:r>
      <w:r w:rsidRPr="00A320DE">
        <w:rPr>
          <w:rFonts w:ascii="Corbel" w:hAnsi="Corbel" w:cs="Arial"/>
          <w:noProof w:val="0"/>
          <w:sz w:val="22"/>
          <w:szCs w:val="22"/>
          <w:lang w:val="sk-SK" w:eastAsia="en-US"/>
        </w:rPr>
        <w:t xml:space="preserve"> predstavujúce sumu vo výške 5 % z ceny za </w:t>
      </w:r>
      <w:r w:rsidR="00C255FB">
        <w:rPr>
          <w:rFonts w:ascii="Corbel" w:hAnsi="Corbel" w:cs="Arial"/>
          <w:noProof w:val="0"/>
          <w:sz w:val="22"/>
          <w:szCs w:val="22"/>
          <w:lang w:val="sk-SK" w:eastAsia="en-US"/>
        </w:rPr>
        <w:t>D</w:t>
      </w:r>
      <w:r w:rsidRPr="00A320DE">
        <w:rPr>
          <w:rFonts w:ascii="Corbel" w:hAnsi="Corbel" w:cs="Arial"/>
          <w:noProof w:val="0"/>
          <w:sz w:val="22"/>
          <w:szCs w:val="22"/>
          <w:lang w:val="sk-SK" w:eastAsia="en-US"/>
        </w:rPr>
        <w:t>ielo s DPH znížené o započítané pohľadávky. O uvoľnenie zádržného</w:t>
      </w:r>
      <w:r w:rsidR="005A00A6">
        <w:rPr>
          <w:rFonts w:ascii="Corbel" w:hAnsi="Corbel" w:cs="Arial"/>
          <w:noProof w:val="0"/>
          <w:sz w:val="22"/>
          <w:szCs w:val="22"/>
          <w:lang w:val="sk-SK" w:eastAsia="en-US"/>
        </w:rPr>
        <w:t xml:space="preserve"> 1</w:t>
      </w:r>
      <w:r w:rsidRPr="00A320DE">
        <w:rPr>
          <w:rFonts w:ascii="Corbel" w:hAnsi="Corbel" w:cs="Arial"/>
          <w:noProof w:val="0"/>
          <w:sz w:val="22"/>
          <w:szCs w:val="22"/>
          <w:lang w:val="sk-SK" w:eastAsia="en-US"/>
        </w:rPr>
        <w:t xml:space="preserve"> môže </w:t>
      </w:r>
      <w:r w:rsidR="005D3250">
        <w:rPr>
          <w:rFonts w:ascii="Corbel" w:hAnsi="Corbel" w:cs="Arial"/>
          <w:noProof w:val="0"/>
          <w:sz w:val="22"/>
          <w:szCs w:val="22"/>
          <w:lang w:val="sk-SK" w:eastAsia="en-US"/>
        </w:rPr>
        <w:t>Z</w:t>
      </w:r>
      <w:r w:rsidRPr="00A320DE">
        <w:rPr>
          <w:rFonts w:ascii="Corbel" w:hAnsi="Corbel" w:cs="Arial"/>
          <w:noProof w:val="0"/>
          <w:sz w:val="22"/>
          <w:szCs w:val="22"/>
          <w:lang w:val="sk-SK" w:eastAsia="en-US"/>
        </w:rPr>
        <w:t>hotoviteľ písomne požiadať najskôr po uplynutí záručnej doby a odstránení všetkých reklamovaných vád na základe písomnej žiadosti.</w:t>
      </w:r>
    </w:p>
    <w:p w14:paraId="1AAE7387" w14:textId="3F3B9F13" w:rsidR="005A5D67" w:rsidRPr="00802CCC" w:rsidRDefault="005A00A6" w:rsidP="005A5D67">
      <w:pPr>
        <w:pStyle w:val="Odsekzoznamu"/>
        <w:numPr>
          <w:ilvl w:val="0"/>
          <w:numId w:val="39"/>
        </w:numPr>
        <w:jc w:val="both"/>
        <w:rPr>
          <w:rFonts w:ascii="Corbel" w:hAnsi="Corbel" w:cs="Arial"/>
          <w:noProof w:val="0"/>
          <w:sz w:val="22"/>
          <w:szCs w:val="22"/>
          <w:lang w:val="sk-SK" w:eastAsia="en-US"/>
        </w:rPr>
      </w:pPr>
      <w:r w:rsidRPr="00802CCC">
        <w:rPr>
          <w:rFonts w:ascii="Corbel" w:hAnsi="Corbel" w:cs="Arial"/>
          <w:noProof w:val="0"/>
          <w:sz w:val="22"/>
          <w:szCs w:val="22"/>
          <w:lang w:val="sk-SK" w:eastAsia="en-US"/>
        </w:rPr>
        <w:t>V prípade, ak Zhotoviteľ odstráni všetky nedorobky</w:t>
      </w:r>
      <w:r w:rsidR="00284E5A" w:rsidRPr="00802CCC">
        <w:rPr>
          <w:rFonts w:ascii="Corbel" w:hAnsi="Corbel" w:cs="Arial"/>
          <w:noProof w:val="0"/>
          <w:sz w:val="22"/>
          <w:szCs w:val="22"/>
          <w:lang w:val="sk-SK" w:eastAsia="en-US"/>
        </w:rPr>
        <w:t>, ktoré v žiadnom rozsahu neobmedzujú funkčnosť a užívanie Diela</w:t>
      </w:r>
      <w:r w:rsidRPr="00802CCC">
        <w:rPr>
          <w:rFonts w:ascii="Corbel" w:hAnsi="Corbel" w:cs="Arial"/>
          <w:noProof w:val="0"/>
          <w:sz w:val="22"/>
          <w:szCs w:val="22"/>
          <w:lang w:val="sk-SK" w:eastAsia="en-US"/>
        </w:rPr>
        <w:t xml:space="preserve"> v lehotách stanovených v</w:t>
      </w:r>
      <w:r w:rsidR="00952C9F" w:rsidRPr="00802CCC">
        <w:rPr>
          <w:rFonts w:ascii="Corbel" w:hAnsi="Corbel" w:cs="Arial"/>
          <w:noProof w:val="0"/>
          <w:sz w:val="22"/>
          <w:szCs w:val="22"/>
          <w:lang w:val="sk-SK" w:eastAsia="en-US"/>
        </w:rPr>
        <w:t> Protokole o</w:t>
      </w:r>
      <w:r w:rsidR="00AC61B9" w:rsidRPr="00802CCC">
        <w:rPr>
          <w:rFonts w:ascii="Corbel" w:hAnsi="Corbel" w:cs="Arial"/>
          <w:noProof w:val="0"/>
          <w:sz w:val="22"/>
          <w:szCs w:val="22"/>
          <w:lang w:val="sk-SK" w:eastAsia="en-US"/>
        </w:rPr>
        <w:t> odovzdaní a prevzatí Diela</w:t>
      </w:r>
      <w:r w:rsidRPr="00802CCC">
        <w:rPr>
          <w:rFonts w:ascii="Corbel" w:hAnsi="Corbel" w:cs="Arial"/>
          <w:noProof w:val="0"/>
          <w:sz w:val="22"/>
          <w:szCs w:val="22"/>
          <w:lang w:val="sk-SK" w:eastAsia="en-US"/>
        </w:rPr>
        <w:t xml:space="preserve">, bude mu </w:t>
      </w:r>
      <w:r w:rsidR="0079655B" w:rsidRPr="00802CCC">
        <w:rPr>
          <w:rFonts w:ascii="Corbel" w:hAnsi="Corbel" w:cs="Arial"/>
          <w:noProof w:val="0"/>
          <w:sz w:val="22"/>
          <w:szCs w:val="22"/>
          <w:lang w:val="sk-SK" w:eastAsia="en-US"/>
        </w:rPr>
        <w:t>z</w:t>
      </w:r>
      <w:r w:rsidRPr="00802CCC">
        <w:rPr>
          <w:rFonts w:ascii="Corbel" w:hAnsi="Corbel" w:cs="Arial"/>
          <w:noProof w:val="0"/>
          <w:sz w:val="22"/>
          <w:szCs w:val="22"/>
          <w:lang w:val="sk-SK" w:eastAsia="en-US"/>
        </w:rPr>
        <w:t>ádržné</w:t>
      </w:r>
      <w:r w:rsidR="0079655B" w:rsidRPr="00802CCC">
        <w:rPr>
          <w:rFonts w:ascii="Corbel" w:hAnsi="Corbel" w:cs="Arial"/>
          <w:noProof w:val="0"/>
          <w:sz w:val="22"/>
          <w:szCs w:val="22"/>
          <w:lang w:val="sk-SK" w:eastAsia="en-US"/>
        </w:rPr>
        <w:t xml:space="preserve"> 2</w:t>
      </w:r>
      <w:r w:rsidRPr="00802CCC">
        <w:rPr>
          <w:rFonts w:ascii="Corbel" w:hAnsi="Corbel" w:cs="Arial"/>
          <w:noProof w:val="0"/>
          <w:sz w:val="22"/>
          <w:szCs w:val="22"/>
          <w:lang w:val="sk-SK" w:eastAsia="en-US"/>
        </w:rPr>
        <w:t xml:space="preserve"> vo výške 5% z celkovej Ceny za Dielo uvoľ</w:t>
      </w:r>
      <w:r w:rsidR="00BA4D04" w:rsidRPr="00802CCC">
        <w:rPr>
          <w:rFonts w:ascii="Corbel" w:hAnsi="Corbel" w:cs="Arial"/>
          <w:noProof w:val="0"/>
          <w:sz w:val="22"/>
          <w:szCs w:val="22"/>
          <w:lang w:val="sk-SK" w:eastAsia="en-US"/>
        </w:rPr>
        <w:t>nené</w:t>
      </w:r>
      <w:r w:rsidRPr="00802CCC">
        <w:rPr>
          <w:rFonts w:ascii="Corbel" w:hAnsi="Corbel" w:cs="Arial"/>
          <w:noProof w:val="0"/>
          <w:sz w:val="22"/>
          <w:szCs w:val="22"/>
          <w:lang w:val="sk-SK" w:eastAsia="en-US"/>
        </w:rPr>
        <w:t>, na základe jeho písomnej žiadosti, ktorej neoddeliteľnou prílohou je protokol o odstránení vád a nedorobkov podpísaný oboma zmluvnými stranami</w:t>
      </w:r>
      <w:r w:rsidR="00BA4D04" w:rsidRPr="00802CCC">
        <w:rPr>
          <w:rFonts w:ascii="Corbel" w:hAnsi="Corbel" w:cs="Arial"/>
          <w:noProof w:val="0"/>
          <w:sz w:val="22"/>
          <w:szCs w:val="22"/>
          <w:lang w:val="sk-SK" w:eastAsia="en-US"/>
        </w:rPr>
        <w:t>, do 20 dní odo dňa doručenia jeho písomnej žiadosti.</w:t>
      </w:r>
      <w:r w:rsidRPr="00802CCC">
        <w:rPr>
          <w:rFonts w:ascii="Corbel" w:hAnsi="Corbel" w:cs="Arial"/>
          <w:noProof w:val="0"/>
          <w:sz w:val="22"/>
          <w:szCs w:val="22"/>
          <w:lang w:val="sk-SK" w:eastAsia="en-US"/>
        </w:rPr>
        <w:t xml:space="preserve"> V prípade, ak Zhotoviteľ vady neodstráni, zabezpečí ich odstránenie Objednávateľ na náklady Zhotoviteľa. Zmluvné strany sa dohodli, že Objednávateľ je oprávnený pohľadávku, ktorá mu vznikla z titulu odstránenia vád na náklady Zhotoviteľa, jednostranne započítať so </w:t>
      </w:r>
      <w:r w:rsidR="0079655B" w:rsidRPr="00802CCC">
        <w:rPr>
          <w:rFonts w:ascii="Corbel" w:hAnsi="Corbel" w:cs="Arial"/>
          <w:noProof w:val="0"/>
          <w:sz w:val="22"/>
          <w:szCs w:val="22"/>
          <w:lang w:val="sk-SK" w:eastAsia="en-US"/>
        </w:rPr>
        <w:t>z</w:t>
      </w:r>
      <w:r w:rsidRPr="00802CCC">
        <w:rPr>
          <w:rFonts w:ascii="Corbel" w:hAnsi="Corbel" w:cs="Arial"/>
          <w:noProof w:val="0"/>
          <w:sz w:val="22"/>
          <w:szCs w:val="22"/>
          <w:lang w:val="sk-SK" w:eastAsia="en-US"/>
        </w:rPr>
        <w:t>ádržným</w:t>
      </w:r>
      <w:r w:rsidR="0079655B" w:rsidRPr="00802CCC">
        <w:rPr>
          <w:rFonts w:ascii="Corbel" w:hAnsi="Corbel" w:cs="Arial"/>
          <w:noProof w:val="0"/>
          <w:sz w:val="22"/>
          <w:szCs w:val="22"/>
          <w:lang w:val="sk-SK" w:eastAsia="en-US"/>
        </w:rPr>
        <w:t xml:space="preserve"> 2</w:t>
      </w:r>
      <w:r w:rsidRPr="00802CCC">
        <w:rPr>
          <w:rFonts w:ascii="Corbel" w:hAnsi="Corbel" w:cs="Arial"/>
          <w:noProof w:val="0"/>
          <w:sz w:val="22"/>
          <w:szCs w:val="22"/>
          <w:lang w:val="sk-SK" w:eastAsia="en-US"/>
        </w:rPr>
        <w:t xml:space="preserve">. V prípade započítania bude Zhotoviteľovi vrátené </w:t>
      </w:r>
      <w:r w:rsidR="00791D31" w:rsidRPr="00802CCC">
        <w:rPr>
          <w:rFonts w:ascii="Corbel" w:hAnsi="Corbel" w:cs="Arial"/>
          <w:noProof w:val="0"/>
          <w:sz w:val="22"/>
          <w:szCs w:val="22"/>
          <w:lang w:val="sk-SK" w:eastAsia="en-US"/>
        </w:rPr>
        <w:t>z</w:t>
      </w:r>
      <w:r w:rsidRPr="00802CCC">
        <w:rPr>
          <w:rFonts w:ascii="Corbel" w:hAnsi="Corbel" w:cs="Arial"/>
          <w:noProof w:val="0"/>
          <w:sz w:val="22"/>
          <w:szCs w:val="22"/>
          <w:lang w:val="sk-SK" w:eastAsia="en-US"/>
        </w:rPr>
        <w:t>ádržné</w:t>
      </w:r>
      <w:r w:rsidR="00791D31" w:rsidRPr="00802CCC">
        <w:rPr>
          <w:rFonts w:ascii="Corbel" w:hAnsi="Corbel" w:cs="Arial"/>
          <w:noProof w:val="0"/>
          <w:sz w:val="22"/>
          <w:szCs w:val="22"/>
          <w:lang w:val="sk-SK" w:eastAsia="en-US"/>
        </w:rPr>
        <w:t xml:space="preserve"> 2</w:t>
      </w:r>
      <w:r w:rsidRPr="00802CCC">
        <w:rPr>
          <w:rFonts w:ascii="Corbel" w:hAnsi="Corbel" w:cs="Arial"/>
          <w:noProof w:val="0"/>
          <w:sz w:val="22"/>
          <w:szCs w:val="22"/>
          <w:lang w:val="sk-SK" w:eastAsia="en-US"/>
        </w:rPr>
        <w:t>, znížené o sumu pohľadávky Objednávateľa s titulu odstránenia vád.</w:t>
      </w:r>
    </w:p>
    <w:p w14:paraId="08187FC9" w14:textId="77777777" w:rsidR="005A00A6" w:rsidRDefault="005A00A6" w:rsidP="005D3250">
      <w:pPr>
        <w:pStyle w:val="Odsekzoznamu"/>
        <w:jc w:val="both"/>
        <w:rPr>
          <w:rFonts w:ascii="Corbel" w:hAnsi="Corbel" w:cs="Arial"/>
          <w:noProof w:val="0"/>
          <w:sz w:val="22"/>
          <w:szCs w:val="22"/>
          <w:lang w:val="sk-SK" w:eastAsia="en-US"/>
        </w:rPr>
      </w:pPr>
    </w:p>
    <w:p w14:paraId="1DE07819" w14:textId="7EA66F24" w:rsidR="001C12EE" w:rsidRPr="008575DF" w:rsidRDefault="00A320DE" w:rsidP="008575DF">
      <w:pPr>
        <w:pStyle w:val="Zkladntext2"/>
        <w:numPr>
          <w:ilvl w:val="0"/>
          <w:numId w:val="9"/>
        </w:numPr>
        <w:snapToGrid w:val="0"/>
        <w:spacing w:before="0"/>
        <w:ind w:left="540" w:hanging="540"/>
        <w:jc w:val="both"/>
        <w:rPr>
          <w:rFonts w:ascii="Corbel" w:hAnsi="Corbel"/>
          <w:noProof w:val="0"/>
          <w:sz w:val="22"/>
          <w:szCs w:val="22"/>
          <w:lang w:eastAsia="en-US"/>
        </w:rPr>
      </w:pPr>
      <w:r w:rsidRPr="005D3250">
        <w:rPr>
          <w:rFonts w:ascii="Corbel" w:hAnsi="Corbel"/>
          <w:noProof w:val="0"/>
          <w:sz w:val="22"/>
          <w:szCs w:val="22"/>
          <w:lang w:eastAsia="en-US"/>
        </w:rPr>
        <w:t xml:space="preserve">Inštitút zádržného umožňuje </w:t>
      </w:r>
      <w:r w:rsidR="005D3250">
        <w:rPr>
          <w:rFonts w:ascii="Corbel" w:hAnsi="Corbel"/>
          <w:noProof w:val="0"/>
          <w:sz w:val="22"/>
          <w:szCs w:val="22"/>
          <w:lang w:eastAsia="en-US"/>
        </w:rPr>
        <w:t>O</w:t>
      </w:r>
      <w:r w:rsidRPr="005D3250">
        <w:rPr>
          <w:rFonts w:ascii="Corbel" w:hAnsi="Corbel"/>
          <w:noProof w:val="0"/>
          <w:sz w:val="22"/>
          <w:szCs w:val="22"/>
          <w:lang w:eastAsia="en-US"/>
        </w:rPr>
        <w:t xml:space="preserve">bjednávateľ nahradiť predložením bankovej záruky poskytnutej bankou so sídlom v Slovenskej republike, pobočkou zahraničnej banky v Slovenskej republike alebo zahraničnou bankou (ďalej len „banka“). V záručnej listine musí banka písomne vyhlásiť, že neodvolateľne, bez akýchkoľvek námietok uspokojí nároky </w:t>
      </w:r>
      <w:r w:rsidR="005D3250">
        <w:rPr>
          <w:rFonts w:ascii="Corbel" w:hAnsi="Corbel"/>
          <w:noProof w:val="0"/>
          <w:sz w:val="22"/>
          <w:szCs w:val="22"/>
          <w:lang w:eastAsia="en-US"/>
        </w:rPr>
        <w:t>O</w:t>
      </w:r>
      <w:r w:rsidRPr="005D3250">
        <w:rPr>
          <w:rFonts w:ascii="Corbel" w:hAnsi="Corbel"/>
          <w:noProof w:val="0"/>
          <w:sz w:val="22"/>
          <w:szCs w:val="22"/>
          <w:lang w:eastAsia="en-US"/>
        </w:rPr>
        <w:t xml:space="preserve">bjednávateľa vzniknuté v súvislosti s potrebou odstránenia vád vzniknutých počas </w:t>
      </w:r>
      <w:r w:rsidR="008575DF">
        <w:rPr>
          <w:rFonts w:ascii="Corbel" w:hAnsi="Corbel"/>
          <w:noProof w:val="0"/>
          <w:sz w:val="22"/>
          <w:szCs w:val="22"/>
          <w:lang w:eastAsia="en-US"/>
        </w:rPr>
        <w:t>48 mesačnej záručnej doby</w:t>
      </w:r>
      <w:r w:rsidRPr="005D3250">
        <w:rPr>
          <w:rFonts w:ascii="Corbel" w:hAnsi="Corbel"/>
          <w:noProof w:val="0"/>
          <w:sz w:val="22"/>
          <w:szCs w:val="22"/>
          <w:lang w:eastAsia="en-US"/>
        </w:rPr>
        <w:t xml:space="preserve"> do výšky 5 % z celkovej ceny realizovaného </w:t>
      </w:r>
      <w:r w:rsidR="00C255FB">
        <w:rPr>
          <w:rFonts w:ascii="Corbel" w:hAnsi="Corbel"/>
          <w:noProof w:val="0"/>
          <w:sz w:val="22"/>
          <w:szCs w:val="22"/>
          <w:lang w:eastAsia="en-US"/>
        </w:rPr>
        <w:t>D</w:t>
      </w:r>
      <w:r w:rsidRPr="005D3250">
        <w:rPr>
          <w:rFonts w:ascii="Corbel" w:hAnsi="Corbel"/>
          <w:noProof w:val="0"/>
          <w:sz w:val="22"/>
          <w:szCs w:val="22"/>
          <w:lang w:eastAsia="en-US"/>
        </w:rPr>
        <w:t>iela s</w:t>
      </w:r>
      <w:r w:rsidR="008575DF">
        <w:rPr>
          <w:rFonts w:ascii="Corbel" w:hAnsi="Corbel"/>
          <w:noProof w:val="0"/>
          <w:sz w:val="22"/>
          <w:szCs w:val="22"/>
          <w:lang w:eastAsia="en-US"/>
        </w:rPr>
        <w:t> </w:t>
      </w:r>
      <w:r w:rsidRPr="005D3250">
        <w:rPr>
          <w:rFonts w:ascii="Corbel" w:hAnsi="Corbel"/>
          <w:noProof w:val="0"/>
          <w:sz w:val="22"/>
          <w:szCs w:val="22"/>
          <w:lang w:eastAsia="en-US"/>
        </w:rPr>
        <w:t>DPH</w:t>
      </w:r>
      <w:r w:rsidR="008575DF">
        <w:rPr>
          <w:rFonts w:ascii="Corbel" w:hAnsi="Corbel"/>
          <w:noProof w:val="0"/>
          <w:sz w:val="22"/>
          <w:szCs w:val="22"/>
          <w:lang w:eastAsia="en-US"/>
        </w:rPr>
        <w:t>, resp. do odstránenia vád a nedorobkov uvedených v </w:t>
      </w:r>
      <w:r w:rsidR="00AC61B9">
        <w:rPr>
          <w:rFonts w:ascii="Corbel" w:hAnsi="Corbel"/>
          <w:noProof w:val="0"/>
          <w:sz w:val="22"/>
          <w:szCs w:val="22"/>
          <w:lang w:eastAsia="en-US"/>
        </w:rPr>
        <w:t>P</w:t>
      </w:r>
      <w:r w:rsidR="008575DF">
        <w:rPr>
          <w:rFonts w:ascii="Corbel" w:hAnsi="Corbel"/>
          <w:noProof w:val="0"/>
          <w:sz w:val="22"/>
          <w:szCs w:val="22"/>
          <w:lang w:eastAsia="en-US"/>
        </w:rPr>
        <w:t>rotokole o odovzdaní a prevzatí Diela</w:t>
      </w:r>
      <w:r w:rsidR="001E0323">
        <w:rPr>
          <w:rFonts w:ascii="Corbel" w:hAnsi="Corbel"/>
          <w:noProof w:val="0"/>
          <w:sz w:val="22"/>
          <w:szCs w:val="22"/>
          <w:lang w:eastAsia="en-US"/>
        </w:rPr>
        <w:t>.</w:t>
      </w:r>
    </w:p>
    <w:p w14:paraId="1975E3C0" w14:textId="77777777" w:rsidR="001C12EE" w:rsidRPr="005D3250" w:rsidRDefault="001C12EE" w:rsidP="005D3250">
      <w:pPr>
        <w:pStyle w:val="Odsekzoznamu"/>
        <w:jc w:val="both"/>
        <w:rPr>
          <w:rFonts w:ascii="Corbel" w:hAnsi="Corbel" w:cs="Arial"/>
          <w:noProof w:val="0"/>
          <w:sz w:val="22"/>
          <w:szCs w:val="22"/>
          <w:lang w:val="sk-SK" w:eastAsia="en-US"/>
        </w:rPr>
      </w:pPr>
    </w:p>
    <w:p w14:paraId="6BBE8F4A" w14:textId="38F40166" w:rsidR="00A320DE" w:rsidRDefault="00A320DE" w:rsidP="00791D31">
      <w:pPr>
        <w:pStyle w:val="Zkladntext2"/>
        <w:numPr>
          <w:ilvl w:val="0"/>
          <w:numId w:val="9"/>
        </w:numPr>
        <w:snapToGrid w:val="0"/>
        <w:spacing w:before="0"/>
        <w:ind w:left="540" w:hanging="540"/>
        <w:jc w:val="both"/>
        <w:rPr>
          <w:rFonts w:ascii="Corbel" w:hAnsi="Corbel"/>
          <w:noProof w:val="0"/>
          <w:sz w:val="22"/>
          <w:szCs w:val="22"/>
          <w:lang w:eastAsia="en-US"/>
        </w:rPr>
      </w:pPr>
      <w:r w:rsidRPr="005720B9">
        <w:rPr>
          <w:rFonts w:ascii="Corbel" w:hAnsi="Corbel"/>
          <w:noProof w:val="0"/>
          <w:sz w:val="22"/>
          <w:szCs w:val="22"/>
          <w:lang w:eastAsia="en-US"/>
        </w:rPr>
        <w:t xml:space="preserve">Doba platnosti a účinnosti bankovej záruky musí byť počas celého obdobia </w:t>
      </w:r>
      <w:r w:rsidR="008575DF" w:rsidRPr="005720B9">
        <w:rPr>
          <w:rFonts w:ascii="Corbel" w:hAnsi="Corbel"/>
          <w:noProof w:val="0"/>
          <w:sz w:val="22"/>
          <w:szCs w:val="22"/>
          <w:lang w:eastAsia="en-US"/>
        </w:rPr>
        <w:t>48 mesačnej</w:t>
      </w:r>
      <w:r w:rsidRPr="005720B9">
        <w:rPr>
          <w:rFonts w:ascii="Corbel" w:hAnsi="Corbel"/>
          <w:noProof w:val="0"/>
          <w:sz w:val="22"/>
          <w:szCs w:val="22"/>
          <w:lang w:eastAsia="en-US"/>
        </w:rPr>
        <w:t xml:space="preserve"> záručnej doby</w:t>
      </w:r>
      <w:r w:rsidR="008575DF" w:rsidRPr="005720B9">
        <w:rPr>
          <w:rFonts w:ascii="Corbel" w:hAnsi="Corbel"/>
          <w:noProof w:val="0"/>
          <w:sz w:val="22"/>
          <w:szCs w:val="22"/>
          <w:lang w:eastAsia="en-US"/>
        </w:rPr>
        <w:t>, resp. obdobia na odstránenie vád a nedorobkov.</w:t>
      </w:r>
      <w:r w:rsidRPr="005720B9">
        <w:rPr>
          <w:rFonts w:ascii="Corbel" w:hAnsi="Corbel"/>
          <w:noProof w:val="0"/>
          <w:sz w:val="22"/>
          <w:szCs w:val="22"/>
          <w:lang w:eastAsia="en-US"/>
        </w:rPr>
        <w:t xml:space="preserve"> Zhotoviteľ je oprávnený predložiť bankovú záruku vo výške 5 % </w:t>
      </w:r>
      <w:r w:rsidR="008575DF" w:rsidRPr="005720B9">
        <w:rPr>
          <w:rFonts w:ascii="Corbel" w:hAnsi="Corbel"/>
          <w:noProof w:val="0"/>
          <w:sz w:val="22"/>
          <w:szCs w:val="22"/>
          <w:lang w:eastAsia="en-US"/>
        </w:rPr>
        <w:t>, resp. 10 %</w:t>
      </w:r>
      <w:r w:rsidRPr="005720B9">
        <w:rPr>
          <w:rFonts w:ascii="Corbel" w:hAnsi="Corbel"/>
          <w:noProof w:val="0"/>
          <w:sz w:val="22"/>
          <w:szCs w:val="22"/>
          <w:lang w:eastAsia="en-US"/>
        </w:rPr>
        <w:t xml:space="preserve"> z každej vystavenej faktúry, alebo najneskôr spolu s vystavenou faktúrou predloží bankovú záruku vo výške 5 % </w:t>
      </w:r>
      <w:r w:rsidR="008575DF" w:rsidRPr="005720B9">
        <w:rPr>
          <w:rFonts w:ascii="Corbel" w:hAnsi="Corbel"/>
          <w:noProof w:val="0"/>
          <w:sz w:val="22"/>
          <w:szCs w:val="22"/>
          <w:lang w:eastAsia="en-US"/>
        </w:rPr>
        <w:t xml:space="preserve">, resp. 10 % </w:t>
      </w:r>
      <w:r w:rsidRPr="005720B9">
        <w:rPr>
          <w:rFonts w:ascii="Corbel" w:hAnsi="Corbel"/>
          <w:noProof w:val="0"/>
          <w:sz w:val="22"/>
          <w:szCs w:val="22"/>
          <w:lang w:eastAsia="en-US"/>
        </w:rPr>
        <w:t xml:space="preserve">z celého realizovaného </w:t>
      </w:r>
      <w:r w:rsidR="00C255FB">
        <w:rPr>
          <w:rFonts w:ascii="Corbel" w:hAnsi="Corbel"/>
          <w:noProof w:val="0"/>
          <w:sz w:val="22"/>
          <w:szCs w:val="22"/>
          <w:lang w:eastAsia="en-US"/>
        </w:rPr>
        <w:t>D</w:t>
      </w:r>
      <w:r w:rsidRPr="005720B9">
        <w:rPr>
          <w:rFonts w:ascii="Corbel" w:hAnsi="Corbel"/>
          <w:noProof w:val="0"/>
          <w:sz w:val="22"/>
          <w:szCs w:val="22"/>
          <w:lang w:eastAsia="en-US"/>
        </w:rPr>
        <w:t>iela s DPH.</w:t>
      </w:r>
    </w:p>
    <w:p w14:paraId="0512EDEA" w14:textId="77777777" w:rsidR="00FB783D" w:rsidRPr="005720B9" w:rsidRDefault="00FB783D" w:rsidP="00FB783D">
      <w:pPr>
        <w:pStyle w:val="Zkladntext2"/>
        <w:snapToGrid w:val="0"/>
        <w:spacing w:before="0"/>
        <w:ind w:left="540"/>
        <w:jc w:val="both"/>
        <w:rPr>
          <w:rFonts w:ascii="Corbel" w:hAnsi="Corbel"/>
          <w:noProof w:val="0"/>
          <w:sz w:val="22"/>
          <w:szCs w:val="22"/>
          <w:lang w:eastAsia="en-US"/>
        </w:rPr>
      </w:pPr>
    </w:p>
    <w:p w14:paraId="42C4A35D" w14:textId="2C447CC5" w:rsidR="00A320DE" w:rsidRPr="000B54F0" w:rsidRDefault="00A320DE" w:rsidP="00A320DE">
      <w:pPr>
        <w:pStyle w:val="Zkladntext2"/>
        <w:numPr>
          <w:ilvl w:val="0"/>
          <w:numId w:val="9"/>
        </w:numPr>
        <w:snapToGrid w:val="0"/>
        <w:spacing w:before="0"/>
        <w:ind w:left="540" w:hanging="540"/>
        <w:jc w:val="both"/>
        <w:rPr>
          <w:rFonts w:ascii="Corbel" w:hAnsi="Corbel"/>
          <w:noProof w:val="0"/>
          <w:sz w:val="22"/>
          <w:szCs w:val="22"/>
          <w:lang w:eastAsia="en-US"/>
        </w:rPr>
      </w:pPr>
      <w:r w:rsidRPr="005720B9">
        <w:rPr>
          <w:rFonts w:ascii="Corbel" w:hAnsi="Corbel"/>
          <w:noProof w:val="0"/>
          <w:sz w:val="22"/>
          <w:szCs w:val="22"/>
          <w:lang w:eastAsia="en-US"/>
        </w:rPr>
        <w:lastRenderedPageBreak/>
        <w:t xml:space="preserve">Objednávateľ je oprávnený uspokojiť zo zádržného svoje nároky z vád </w:t>
      </w:r>
      <w:r w:rsidR="00C255FB">
        <w:rPr>
          <w:rFonts w:ascii="Corbel" w:hAnsi="Corbel"/>
          <w:noProof w:val="0"/>
          <w:sz w:val="22"/>
          <w:szCs w:val="22"/>
          <w:lang w:eastAsia="en-US"/>
        </w:rPr>
        <w:t>D</w:t>
      </w:r>
      <w:r w:rsidRPr="005720B9">
        <w:rPr>
          <w:rFonts w:ascii="Corbel" w:hAnsi="Corbel"/>
          <w:noProof w:val="0"/>
          <w:sz w:val="22"/>
          <w:szCs w:val="22"/>
          <w:lang w:eastAsia="en-US"/>
        </w:rPr>
        <w:t xml:space="preserve">iela, nároky na zaplatenie zmluvnej pokuty, náhradu škody a iné nároky, ktoré nebudú </w:t>
      </w:r>
      <w:r w:rsidR="00A807DE">
        <w:rPr>
          <w:rFonts w:ascii="Corbel" w:hAnsi="Corbel"/>
          <w:noProof w:val="0"/>
          <w:sz w:val="22"/>
          <w:szCs w:val="22"/>
          <w:lang w:eastAsia="en-US"/>
        </w:rPr>
        <w:t>Z</w:t>
      </w:r>
      <w:r w:rsidRPr="005720B9">
        <w:rPr>
          <w:rFonts w:ascii="Corbel" w:hAnsi="Corbel"/>
          <w:noProof w:val="0"/>
          <w:sz w:val="22"/>
          <w:szCs w:val="22"/>
          <w:lang w:eastAsia="en-US"/>
        </w:rPr>
        <w:t xml:space="preserve">hotoviteľom riadne a včas uspokojené. </w:t>
      </w:r>
    </w:p>
    <w:p w14:paraId="09C977DE" w14:textId="270F7A1C" w:rsidR="004E52BB" w:rsidRPr="005720B9" w:rsidRDefault="004E52BB" w:rsidP="004E52BB">
      <w:pPr>
        <w:jc w:val="center"/>
        <w:rPr>
          <w:rFonts w:ascii="Corbel" w:hAnsi="Corbel" w:cs="Arial"/>
          <w:b/>
          <w:snapToGrid w:val="0"/>
          <w:sz w:val="22"/>
          <w:szCs w:val="22"/>
        </w:rPr>
      </w:pPr>
      <w:r w:rsidRPr="005720B9">
        <w:rPr>
          <w:rFonts w:ascii="Corbel" w:hAnsi="Corbel" w:cs="Arial"/>
          <w:b/>
          <w:snapToGrid w:val="0"/>
          <w:sz w:val="22"/>
          <w:szCs w:val="22"/>
        </w:rPr>
        <w:t>Článok VII.</w:t>
      </w:r>
    </w:p>
    <w:p w14:paraId="1108415D" w14:textId="77777777" w:rsidR="004E52BB" w:rsidRPr="005720B9" w:rsidRDefault="004E52BB" w:rsidP="004E52BB">
      <w:pPr>
        <w:pStyle w:val="Nadpis4"/>
        <w:rPr>
          <w:rFonts w:ascii="Corbel" w:hAnsi="Corbel" w:cs="Arial"/>
          <w:sz w:val="22"/>
          <w:szCs w:val="22"/>
        </w:rPr>
      </w:pPr>
      <w:r w:rsidRPr="005720B9">
        <w:rPr>
          <w:rFonts w:ascii="Corbel" w:hAnsi="Corbel" w:cs="Arial"/>
          <w:sz w:val="22"/>
          <w:szCs w:val="22"/>
        </w:rPr>
        <w:t>Zmluvné záruky a záručná doba</w:t>
      </w:r>
    </w:p>
    <w:p w14:paraId="04C04BBB" w14:textId="77777777" w:rsidR="004E52BB" w:rsidRPr="005720B9" w:rsidRDefault="004E52BB" w:rsidP="004E52BB">
      <w:pPr>
        <w:jc w:val="center"/>
        <w:rPr>
          <w:rFonts w:ascii="Corbel" w:hAnsi="Corbel" w:cs="Arial"/>
          <w:b/>
          <w:snapToGrid w:val="0"/>
          <w:sz w:val="22"/>
          <w:szCs w:val="22"/>
        </w:rPr>
      </w:pPr>
    </w:p>
    <w:p w14:paraId="6025E839" w14:textId="77777777"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Zhotoviteľ zodpovedá za to, že Dielo je v zmysle Predmetu zmluvy vykonané  riadne v súlade s touto Zmluvou.</w:t>
      </w:r>
    </w:p>
    <w:p w14:paraId="294AC1C1" w14:textId="77777777" w:rsidR="004E52BB" w:rsidRPr="005720B9" w:rsidRDefault="004E52BB" w:rsidP="004E52BB">
      <w:pPr>
        <w:pStyle w:val="Zarkazkladnhotextu"/>
        <w:tabs>
          <w:tab w:val="left" w:pos="-5954"/>
        </w:tabs>
        <w:ind w:left="540" w:hanging="540"/>
        <w:rPr>
          <w:rFonts w:ascii="Corbel" w:hAnsi="Corbel"/>
          <w:sz w:val="22"/>
          <w:szCs w:val="22"/>
        </w:rPr>
      </w:pPr>
    </w:p>
    <w:p w14:paraId="33F7C3EF" w14:textId="4D0E2A71"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 xml:space="preserve">Zhotoviteľ sa zaväzuje dodať Predmet zmluvy, uvedený v článku III. tejto Zmluvy v súlade s VD </w:t>
      </w:r>
      <w:del w:id="24" w:author="Batková Lenka" w:date="2022-06-24T08:28:00Z">
        <w:r w:rsidRPr="005720B9" w:rsidDel="00EE3786">
          <w:rPr>
            <w:rFonts w:ascii="Corbel" w:hAnsi="Corbel"/>
            <w:sz w:val="22"/>
            <w:szCs w:val="22"/>
          </w:rPr>
          <w:delText xml:space="preserve">a VDD </w:delText>
        </w:r>
      </w:del>
      <w:r w:rsidRPr="005720B9">
        <w:rPr>
          <w:rFonts w:ascii="Corbel" w:hAnsi="Corbel"/>
          <w:sz w:val="22"/>
          <w:szCs w:val="22"/>
        </w:rPr>
        <w:t xml:space="preserve">a slovenskými technickými normami alebo zahraničnými  normami,  ktorými sa prevzali európske normy, vzťahujúcimi sa na Predmet zmluvy a poskytnúť záruku minimálne </w:t>
      </w:r>
      <w:r w:rsidR="003C02A6" w:rsidRPr="00A765CB">
        <w:rPr>
          <w:rFonts w:ascii="Corbel" w:hAnsi="Corbel"/>
          <w:b/>
          <w:bCs/>
          <w:sz w:val="22"/>
          <w:szCs w:val="22"/>
          <w:u w:val="single"/>
        </w:rPr>
        <w:t>48</w:t>
      </w:r>
      <w:r w:rsidRPr="00A765CB">
        <w:rPr>
          <w:rFonts w:ascii="Corbel" w:hAnsi="Corbel"/>
          <w:b/>
          <w:bCs/>
          <w:sz w:val="22"/>
          <w:szCs w:val="22"/>
          <w:u w:val="single"/>
        </w:rPr>
        <w:t xml:space="preserve"> mesiacov na celé Dielo</w:t>
      </w:r>
      <w:r w:rsidRPr="005720B9">
        <w:rPr>
          <w:rFonts w:ascii="Corbel" w:hAnsi="Corbel"/>
          <w:sz w:val="22"/>
          <w:szCs w:val="22"/>
        </w:rPr>
        <w:t>, s výnimkou prác, materiálov a zariadení, na ktoré bola subdodávateľmi poskytnutá dlhšia záručná doba.</w:t>
      </w:r>
    </w:p>
    <w:p w14:paraId="432471DA" w14:textId="77777777" w:rsidR="004E52BB" w:rsidRPr="005720B9" w:rsidRDefault="004E52BB" w:rsidP="004E52BB">
      <w:pPr>
        <w:pStyle w:val="Zarkazkladnhotextu"/>
        <w:tabs>
          <w:tab w:val="left" w:pos="-5954"/>
        </w:tabs>
        <w:ind w:left="540" w:hanging="540"/>
        <w:rPr>
          <w:rFonts w:ascii="Corbel" w:hAnsi="Corbel"/>
          <w:sz w:val="22"/>
          <w:szCs w:val="22"/>
        </w:rPr>
      </w:pPr>
    </w:p>
    <w:p w14:paraId="6830A3B7" w14:textId="6E0FFF12"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Záručná doba začína plynúť dňom nasledujúcim po dni podpisu Protokolu o odovzdaní a prevzatí Diela</w:t>
      </w:r>
      <w:r w:rsidR="00BB4D39" w:rsidRPr="005720B9">
        <w:rPr>
          <w:rFonts w:ascii="Corbel" w:hAnsi="Corbel"/>
          <w:sz w:val="22"/>
          <w:szCs w:val="22"/>
        </w:rPr>
        <w:t xml:space="preserve">. </w:t>
      </w:r>
      <w:r w:rsidRPr="005720B9">
        <w:rPr>
          <w:rFonts w:ascii="Corbel" w:hAnsi="Corbel"/>
          <w:sz w:val="22"/>
          <w:szCs w:val="22"/>
        </w:rPr>
        <w:t>Plynutie záručnej doby sa preruší dňom uplatnenia práva Objednávateľa na odstránenie vád doručením reklamácie.</w:t>
      </w:r>
    </w:p>
    <w:p w14:paraId="2D05966C" w14:textId="77777777" w:rsidR="004E52BB" w:rsidRPr="005720B9" w:rsidRDefault="004E52BB" w:rsidP="004E52BB">
      <w:pPr>
        <w:pStyle w:val="Zarkazkladnhotextu"/>
        <w:tabs>
          <w:tab w:val="left" w:pos="-5954"/>
        </w:tabs>
        <w:snapToGrid w:val="0"/>
        <w:ind w:left="540" w:hanging="540"/>
        <w:jc w:val="both"/>
        <w:rPr>
          <w:rFonts w:ascii="Corbel" w:hAnsi="Corbel"/>
          <w:sz w:val="22"/>
          <w:szCs w:val="22"/>
        </w:rPr>
      </w:pPr>
    </w:p>
    <w:p w14:paraId="4A687923" w14:textId="56BEF8C8"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 xml:space="preserve">Materiály a výrobky, ktoré nezodpovedajú </w:t>
      </w:r>
      <w:r w:rsidR="00CE310C" w:rsidRPr="005720B9">
        <w:rPr>
          <w:rFonts w:ascii="Corbel" w:hAnsi="Corbel"/>
          <w:sz w:val="22"/>
          <w:szCs w:val="22"/>
        </w:rPr>
        <w:t>Z</w:t>
      </w:r>
      <w:r w:rsidRPr="005720B9">
        <w:rPr>
          <w:rFonts w:ascii="Corbel" w:hAnsi="Corbel"/>
          <w:sz w:val="22"/>
          <w:szCs w:val="22"/>
        </w:rPr>
        <w:t>mluve a požadovaným skúškam, musí Zhotoviteľ na vlastné náklady odstrániť a nahradiť bezchybnými.</w:t>
      </w:r>
    </w:p>
    <w:p w14:paraId="24FC0DA1" w14:textId="77777777" w:rsidR="004E52BB" w:rsidRPr="005720B9" w:rsidRDefault="004E52BB" w:rsidP="004E52BB">
      <w:pPr>
        <w:pStyle w:val="Zarkazkladnhotextu"/>
        <w:tabs>
          <w:tab w:val="left" w:pos="-5954"/>
        </w:tabs>
        <w:ind w:left="540" w:hanging="540"/>
        <w:rPr>
          <w:rFonts w:ascii="Corbel" w:hAnsi="Corbel"/>
          <w:sz w:val="22"/>
          <w:szCs w:val="22"/>
        </w:rPr>
      </w:pPr>
    </w:p>
    <w:p w14:paraId="74A3B220" w14:textId="77BA4699"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 xml:space="preserve">Objednávateľ je povinný umožniť Zhotoviteľovi prístup do priestorov, kde sa majú  vady </w:t>
      </w:r>
      <w:r w:rsidR="00CE310C" w:rsidRPr="005720B9">
        <w:rPr>
          <w:rFonts w:ascii="Corbel" w:hAnsi="Corbel"/>
          <w:sz w:val="22"/>
          <w:szCs w:val="22"/>
        </w:rPr>
        <w:t>D</w:t>
      </w:r>
      <w:r w:rsidRPr="005720B9">
        <w:rPr>
          <w:rFonts w:ascii="Corbel" w:hAnsi="Corbel"/>
          <w:sz w:val="22"/>
          <w:szCs w:val="22"/>
        </w:rPr>
        <w:t>iela, zistené počas záručnej doby, odstraňovať.</w:t>
      </w:r>
    </w:p>
    <w:p w14:paraId="46F57142" w14:textId="77777777" w:rsidR="004E52BB" w:rsidRPr="005720B9" w:rsidRDefault="004E52BB" w:rsidP="004E52BB">
      <w:pPr>
        <w:pStyle w:val="Zarkazkladnhotextu"/>
        <w:tabs>
          <w:tab w:val="left" w:pos="-5954"/>
        </w:tabs>
        <w:ind w:left="540" w:hanging="540"/>
        <w:rPr>
          <w:rFonts w:ascii="Corbel" w:hAnsi="Corbel"/>
          <w:sz w:val="22"/>
          <w:szCs w:val="22"/>
        </w:rPr>
      </w:pPr>
    </w:p>
    <w:p w14:paraId="5106BFBA" w14:textId="1E689168"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Reklamácia vád bude vykonaná písomne. Zhotoviteľ je povinný sa vyjadriť k reklamácii do 3 pracovných dní od jej písomného doručenia</w:t>
      </w:r>
      <w:r w:rsidR="00CE310C" w:rsidRPr="005720B9">
        <w:rPr>
          <w:rFonts w:ascii="Corbel" w:hAnsi="Corbel"/>
          <w:sz w:val="22"/>
          <w:szCs w:val="22"/>
        </w:rPr>
        <w:t xml:space="preserve"> (aj mailov</w:t>
      </w:r>
      <w:r w:rsidR="00042DA5" w:rsidRPr="005720B9">
        <w:rPr>
          <w:rFonts w:ascii="Corbel" w:hAnsi="Corbel"/>
          <w:sz w:val="22"/>
          <w:szCs w:val="22"/>
        </w:rPr>
        <w:t>á forma)</w:t>
      </w:r>
      <w:r w:rsidRPr="005720B9">
        <w:rPr>
          <w:rFonts w:ascii="Corbel" w:hAnsi="Corbel"/>
          <w:sz w:val="22"/>
          <w:szCs w:val="22"/>
        </w:rPr>
        <w:t xml:space="preserve"> a dohodnúť s Objednávateľom spôsob a primeranú lehotu odstránenia vád. Havarijné stavy je povinný Zhotoviteľ odstrániť bezodkladne po ich nahlásení Objednávateľom. Odstránenie vád Zhotoviteľ vykoná na svoje vlastné náklady.</w:t>
      </w:r>
    </w:p>
    <w:p w14:paraId="0AF618BE" w14:textId="77777777" w:rsidR="004E52BB" w:rsidRPr="005720B9" w:rsidRDefault="004E52BB" w:rsidP="004E52BB">
      <w:pPr>
        <w:pStyle w:val="Zarkazkladnhotextu"/>
        <w:tabs>
          <w:tab w:val="left" w:pos="-5954"/>
        </w:tabs>
        <w:snapToGrid w:val="0"/>
        <w:ind w:left="540" w:hanging="540"/>
        <w:jc w:val="both"/>
        <w:rPr>
          <w:rFonts w:ascii="Corbel" w:hAnsi="Corbel"/>
          <w:sz w:val="22"/>
          <w:szCs w:val="22"/>
        </w:rPr>
      </w:pPr>
    </w:p>
    <w:p w14:paraId="1E1FE028" w14:textId="77777777"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napToGrid w:val="0"/>
          <w:sz w:val="22"/>
          <w:szCs w:val="22"/>
        </w:rPr>
        <w:t>Na výzvu Objednávateľa je Zhotoviteľ povinný počas doby trvania záručnej doby odstrániť všetky vady a nedostatky Diela, vzájomne odsúhlasené, na svoju zodpovednosť a náklady, bez ohľadu či už vznikli chybou konštrukcie, prevedením dopravy, montážou alebo použitím nevhodného materiálu, alebo z iného dôvodu, za ktorý Zhotoviteľ zodpovedá.</w:t>
      </w:r>
    </w:p>
    <w:p w14:paraId="47E71BAC" w14:textId="77777777" w:rsidR="004E52BB" w:rsidRPr="005720B9" w:rsidRDefault="004E52BB" w:rsidP="004E52BB">
      <w:pPr>
        <w:pStyle w:val="Zarkazkladnhotextu"/>
        <w:tabs>
          <w:tab w:val="left" w:pos="-5954"/>
        </w:tabs>
        <w:ind w:left="705"/>
        <w:rPr>
          <w:rFonts w:ascii="Corbel" w:hAnsi="Corbel"/>
          <w:sz w:val="22"/>
          <w:szCs w:val="22"/>
        </w:rPr>
      </w:pPr>
    </w:p>
    <w:p w14:paraId="081D77B8" w14:textId="77777777"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Zhotoviteľ preberá záväzok k odstráneniu všetkých vzájomne odsúhlasených vád v záručnej dobe a súčasne sa zaväzuje, že v priebehu vykonávania rôznych prác, súvisiacich s touto Zmluvou, bude realizovať opatrenia zamedzujúce vzniku nekvalitne prevedených prác, alebo poškodení už zrealizovaných prác a to počínajúc kontrolou dodávaných materiálov a výrobkov a ich atestov, kontrolou dodržiavania technologických postupov, vrátene prác a činností svojich prípadných subdodávateľov.</w:t>
      </w:r>
    </w:p>
    <w:p w14:paraId="6D868656" w14:textId="77777777" w:rsidR="004E52BB" w:rsidRPr="005720B9" w:rsidRDefault="004E52BB" w:rsidP="004E52BB">
      <w:pPr>
        <w:pStyle w:val="Zarkazkladnhotextu"/>
        <w:tabs>
          <w:tab w:val="left" w:pos="-5954"/>
        </w:tabs>
        <w:ind w:left="705"/>
        <w:rPr>
          <w:rFonts w:ascii="Corbel" w:hAnsi="Corbel"/>
          <w:sz w:val="22"/>
          <w:szCs w:val="22"/>
        </w:rPr>
      </w:pPr>
    </w:p>
    <w:p w14:paraId="5CDC8FCB" w14:textId="77777777"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Záručná doba na reklamovanú časť Diela sa predlžuje o dobu odo dňa uplatnenia oprávnenej reklamácie do dňa podpísania protokolu o odstránení vady oboma Zmluvnými stranami.</w:t>
      </w:r>
    </w:p>
    <w:p w14:paraId="14855702" w14:textId="77777777" w:rsidR="004E52BB" w:rsidRPr="005720B9" w:rsidRDefault="004E52BB" w:rsidP="004E52BB">
      <w:pPr>
        <w:pStyle w:val="Zarkazkladnhotextu"/>
        <w:tabs>
          <w:tab w:val="left" w:pos="-5954"/>
        </w:tabs>
        <w:ind w:left="705"/>
        <w:rPr>
          <w:rFonts w:ascii="Corbel" w:hAnsi="Corbel"/>
          <w:color w:val="FF00FF"/>
          <w:sz w:val="22"/>
          <w:szCs w:val="22"/>
        </w:rPr>
      </w:pPr>
    </w:p>
    <w:p w14:paraId="6BB16AF8" w14:textId="5D22111F" w:rsidR="004E52BB"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Pre zabezpečenie riadnej obsluhy a údržby je Zhotoviteľ povinný odovzdať Objednávateľovi pokyny k užívaniu a údržbe zhotoveného Diela a jeho jednotlivých častí. Pokiaľ takéto pokyny nebudú Objednávateľovi odovzdané, nemôže Zhotoviteľ pri reklamáciách odmietnuť vadu s tým, že vada vznikla nedostatočnou alebo vadnou údržbou alebo obsluhou.</w:t>
      </w:r>
    </w:p>
    <w:p w14:paraId="17067C50" w14:textId="77777777" w:rsidR="000B54F0" w:rsidRDefault="000B54F0" w:rsidP="000B54F0">
      <w:pPr>
        <w:pStyle w:val="Zarkazkladnhotextu"/>
        <w:tabs>
          <w:tab w:val="left" w:pos="-5954"/>
        </w:tabs>
        <w:snapToGrid w:val="0"/>
        <w:ind w:left="540"/>
        <w:jc w:val="both"/>
        <w:rPr>
          <w:rFonts w:ascii="Corbel" w:hAnsi="Corbel"/>
          <w:sz w:val="22"/>
          <w:szCs w:val="22"/>
        </w:rPr>
      </w:pPr>
    </w:p>
    <w:p w14:paraId="21537771" w14:textId="77777777" w:rsidR="000B54F0" w:rsidRDefault="000B54F0" w:rsidP="000B54F0">
      <w:pPr>
        <w:pStyle w:val="Zarkazkladnhotextu"/>
        <w:tabs>
          <w:tab w:val="left" w:pos="-5954"/>
        </w:tabs>
        <w:snapToGrid w:val="0"/>
        <w:ind w:left="540"/>
        <w:jc w:val="both"/>
        <w:rPr>
          <w:rFonts w:ascii="Corbel" w:hAnsi="Corbel"/>
          <w:sz w:val="22"/>
          <w:szCs w:val="22"/>
        </w:rPr>
      </w:pPr>
    </w:p>
    <w:p w14:paraId="0E938D05" w14:textId="77777777" w:rsidR="000B54F0" w:rsidRDefault="000B54F0" w:rsidP="00E736AC">
      <w:pPr>
        <w:pStyle w:val="Zarkazkladnhotextu"/>
        <w:tabs>
          <w:tab w:val="left" w:pos="-5954"/>
        </w:tabs>
        <w:snapToGrid w:val="0"/>
        <w:jc w:val="both"/>
        <w:rPr>
          <w:rFonts w:ascii="Corbel" w:hAnsi="Corbel"/>
          <w:sz w:val="22"/>
          <w:szCs w:val="22"/>
        </w:rPr>
      </w:pPr>
    </w:p>
    <w:p w14:paraId="0FDCBE95" w14:textId="77777777" w:rsidR="000B54F0" w:rsidRPr="009F6EA9" w:rsidRDefault="000B54F0" w:rsidP="000B54F0">
      <w:pPr>
        <w:pStyle w:val="Zarkazkladnhotextu"/>
        <w:tabs>
          <w:tab w:val="left" w:pos="-5954"/>
        </w:tabs>
        <w:snapToGrid w:val="0"/>
        <w:ind w:left="540"/>
        <w:jc w:val="both"/>
        <w:rPr>
          <w:rFonts w:ascii="Corbel" w:hAnsi="Corbel"/>
          <w:sz w:val="22"/>
          <w:szCs w:val="22"/>
        </w:rPr>
      </w:pPr>
    </w:p>
    <w:p w14:paraId="10619BE4" w14:textId="22A96C4A"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 xml:space="preserve">Článok </w:t>
      </w:r>
      <w:r w:rsidR="00A84049">
        <w:rPr>
          <w:rFonts w:ascii="Corbel" w:hAnsi="Corbel"/>
          <w:b/>
          <w:sz w:val="22"/>
          <w:szCs w:val="22"/>
        </w:rPr>
        <w:t>VII</w:t>
      </w:r>
      <w:r w:rsidR="005720B9">
        <w:rPr>
          <w:rFonts w:ascii="Corbel" w:hAnsi="Corbel"/>
          <w:b/>
          <w:sz w:val="22"/>
          <w:szCs w:val="22"/>
        </w:rPr>
        <w:t>I</w:t>
      </w:r>
      <w:r w:rsidRPr="00B40829">
        <w:rPr>
          <w:rFonts w:ascii="Corbel" w:hAnsi="Corbel"/>
          <w:b/>
          <w:sz w:val="22"/>
          <w:szCs w:val="22"/>
        </w:rPr>
        <w:t>.</w:t>
      </w:r>
    </w:p>
    <w:p w14:paraId="0BA62D9B" w14:textId="77777777"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Ďalšie práva a  záväzky Objednávateľa</w:t>
      </w:r>
    </w:p>
    <w:p w14:paraId="01305A7F" w14:textId="77777777" w:rsidR="004E52BB" w:rsidRPr="00B40829" w:rsidRDefault="004E52BB" w:rsidP="004E52BB">
      <w:pPr>
        <w:pStyle w:val="Zarkazkladnhotextu"/>
        <w:tabs>
          <w:tab w:val="left" w:pos="720"/>
        </w:tabs>
        <w:jc w:val="center"/>
        <w:rPr>
          <w:rFonts w:ascii="Corbel" w:hAnsi="Corbel"/>
          <w:b/>
          <w:sz w:val="22"/>
          <w:szCs w:val="22"/>
        </w:rPr>
      </w:pPr>
    </w:p>
    <w:p w14:paraId="370C5CAE" w14:textId="77777777" w:rsidR="004E52BB" w:rsidRPr="00B40829" w:rsidRDefault="004E52BB" w:rsidP="004E52BB">
      <w:pPr>
        <w:pStyle w:val="Zarkazkladnhotextu"/>
        <w:numPr>
          <w:ilvl w:val="0"/>
          <w:numId w:val="11"/>
        </w:numPr>
        <w:snapToGrid w:val="0"/>
        <w:ind w:left="540" w:hanging="540"/>
        <w:jc w:val="both"/>
        <w:rPr>
          <w:rFonts w:ascii="Corbel" w:hAnsi="Corbel"/>
          <w:sz w:val="22"/>
          <w:szCs w:val="22"/>
        </w:rPr>
      </w:pPr>
      <w:r w:rsidRPr="00B40829">
        <w:rPr>
          <w:rFonts w:ascii="Corbel" w:hAnsi="Corbel"/>
          <w:sz w:val="22"/>
          <w:szCs w:val="22"/>
        </w:rPr>
        <w:t>Zhotoviteľ má k dispozícii podklady podľa článku III. bod 2. písm. a. tejto Zmluvy a je oprávnený si ich ponechať po celú dobu plnenia svojich Zmluvných záväzkov, pokiaľ nebude dohodnuté inak.</w:t>
      </w:r>
    </w:p>
    <w:p w14:paraId="704C4EEF" w14:textId="77777777" w:rsidR="004E52BB" w:rsidRPr="00B40829" w:rsidRDefault="004E52BB" w:rsidP="004E52BB">
      <w:pPr>
        <w:pStyle w:val="Zarkazkladnhotextu"/>
        <w:snapToGrid w:val="0"/>
        <w:jc w:val="both"/>
        <w:rPr>
          <w:rFonts w:ascii="Corbel" w:hAnsi="Corbel"/>
          <w:sz w:val="22"/>
          <w:szCs w:val="22"/>
        </w:rPr>
      </w:pPr>
    </w:p>
    <w:p w14:paraId="3A7D1651" w14:textId="77777777" w:rsidR="004E52BB" w:rsidRPr="00B40829" w:rsidRDefault="004E52BB" w:rsidP="004E52BB">
      <w:pPr>
        <w:pStyle w:val="Zarkazkladnhotextu"/>
        <w:numPr>
          <w:ilvl w:val="0"/>
          <w:numId w:val="11"/>
        </w:numPr>
        <w:snapToGrid w:val="0"/>
        <w:ind w:left="540" w:hanging="540"/>
        <w:jc w:val="both"/>
        <w:rPr>
          <w:rFonts w:ascii="Corbel" w:hAnsi="Corbel"/>
          <w:sz w:val="22"/>
          <w:szCs w:val="22"/>
        </w:rPr>
      </w:pPr>
      <w:r w:rsidRPr="00B40829">
        <w:rPr>
          <w:rFonts w:ascii="Corbel" w:hAnsi="Corbel"/>
          <w:sz w:val="22"/>
          <w:szCs w:val="22"/>
        </w:rPr>
        <w:t xml:space="preserve">Objednávateľ sa zaväzuje, že na vyzvanie Zhotoviteľa mu poskytne súčinnosť v nevyhnutne potrebnom rozsahu pri obstarávaní podkladov, doplňujúcich údajov, spresnení, vyjadrení a stanovísk, ktorých potreba vznikne v priebehu plnenia tejto Zmluvy, a to bez zbytočného odkladu po výzve Zhotoviteľa. </w:t>
      </w:r>
    </w:p>
    <w:p w14:paraId="6BCE060D" w14:textId="77777777" w:rsidR="004E52BB" w:rsidRPr="00B40829" w:rsidRDefault="004E52BB" w:rsidP="004E52BB">
      <w:pPr>
        <w:pStyle w:val="Zarkazkladnhotextu"/>
        <w:snapToGrid w:val="0"/>
        <w:ind w:left="540" w:hanging="540"/>
        <w:jc w:val="both"/>
        <w:rPr>
          <w:rFonts w:ascii="Corbel" w:hAnsi="Corbel"/>
          <w:sz w:val="22"/>
          <w:szCs w:val="22"/>
        </w:rPr>
      </w:pPr>
    </w:p>
    <w:p w14:paraId="606799AB" w14:textId="6E6BFF2C" w:rsidR="004E52BB" w:rsidRPr="003A6CB6" w:rsidRDefault="004E52BB" w:rsidP="00F41BD8">
      <w:pPr>
        <w:pStyle w:val="Zarkazkladnhotextu"/>
        <w:numPr>
          <w:ilvl w:val="0"/>
          <w:numId w:val="11"/>
        </w:numPr>
        <w:snapToGrid w:val="0"/>
        <w:ind w:left="540" w:hanging="540"/>
        <w:jc w:val="both"/>
        <w:rPr>
          <w:rFonts w:ascii="Corbel" w:hAnsi="Corbel"/>
          <w:color w:val="FF00FF"/>
          <w:sz w:val="22"/>
          <w:szCs w:val="22"/>
        </w:rPr>
      </w:pPr>
      <w:r w:rsidRPr="003A6CB6">
        <w:rPr>
          <w:rFonts w:ascii="Corbel" w:hAnsi="Corbel"/>
          <w:sz w:val="22"/>
          <w:szCs w:val="22"/>
        </w:rPr>
        <w:t xml:space="preserve">Objednávateľ sa zaväzuje, že Nehnuteľnosť, resp. jej jednotlivé miestnosti budú upravené tak, aby Zhotoviteľ mohol na nej začať práce podľa VD </w:t>
      </w:r>
      <w:del w:id="25" w:author="Batková Lenka" w:date="2022-06-24T09:55:00Z">
        <w:r w:rsidRPr="003A6CB6" w:rsidDel="00995104">
          <w:rPr>
            <w:rFonts w:ascii="Corbel" w:hAnsi="Corbel"/>
            <w:sz w:val="22"/>
            <w:szCs w:val="22"/>
          </w:rPr>
          <w:delText xml:space="preserve">a VDD </w:delText>
        </w:r>
      </w:del>
      <w:r w:rsidRPr="003A6CB6">
        <w:rPr>
          <w:rFonts w:ascii="Corbel" w:hAnsi="Corbel"/>
          <w:sz w:val="22"/>
          <w:szCs w:val="22"/>
        </w:rPr>
        <w:t xml:space="preserve">a podľa podmienok dohodnutých v tejto Zmluve a v prácach riadne pokračovať. </w:t>
      </w:r>
    </w:p>
    <w:p w14:paraId="7CDD5BBE" w14:textId="77777777" w:rsidR="003A6CB6" w:rsidRPr="003A6CB6" w:rsidRDefault="003A6CB6" w:rsidP="003A6CB6">
      <w:pPr>
        <w:pStyle w:val="Zarkazkladnhotextu"/>
        <w:snapToGrid w:val="0"/>
        <w:ind w:left="540"/>
        <w:jc w:val="both"/>
        <w:rPr>
          <w:rFonts w:ascii="Corbel" w:hAnsi="Corbel"/>
          <w:color w:val="FF00FF"/>
          <w:sz w:val="22"/>
          <w:szCs w:val="22"/>
        </w:rPr>
      </w:pPr>
    </w:p>
    <w:p w14:paraId="017F20DF" w14:textId="77777777" w:rsidR="004E52BB" w:rsidRPr="00B40829" w:rsidRDefault="004E52BB" w:rsidP="004E52BB">
      <w:pPr>
        <w:pStyle w:val="Zarkazkladnhotextu"/>
        <w:numPr>
          <w:ilvl w:val="0"/>
          <w:numId w:val="11"/>
        </w:numPr>
        <w:snapToGrid w:val="0"/>
        <w:ind w:left="540" w:hanging="540"/>
        <w:jc w:val="both"/>
        <w:rPr>
          <w:rFonts w:ascii="Corbel" w:hAnsi="Corbel"/>
          <w:sz w:val="22"/>
          <w:szCs w:val="22"/>
        </w:rPr>
      </w:pPr>
      <w:r w:rsidRPr="00B40829">
        <w:rPr>
          <w:rFonts w:ascii="Corbel" w:hAnsi="Corbel"/>
          <w:sz w:val="22"/>
          <w:szCs w:val="22"/>
        </w:rPr>
        <w:t xml:space="preserve">Objednávateľ je povinný postarať sa o to, aby práce Zhotoviteľa neboli právami tretích osôb obmedzované nad nevyhnutne potrebnú mieru. Poplatky a prípadné pokuty a majetkové sankcie za užívanie verejných plôch uhrádza Zhotoviteľ počas celej doby realizácie Diela. </w:t>
      </w:r>
    </w:p>
    <w:p w14:paraId="5FFAEAF1" w14:textId="77777777" w:rsidR="004E52BB" w:rsidRPr="00B40829" w:rsidRDefault="004E52BB" w:rsidP="004E52BB">
      <w:pPr>
        <w:pStyle w:val="Zarkazkladnhotextu"/>
        <w:tabs>
          <w:tab w:val="left" w:pos="-5954"/>
        </w:tabs>
        <w:snapToGrid w:val="0"/>
        <w:jc w:val="both"/>
        <w:rPr>
          <w:rFonts w:ascii="Corbel" w:hAnsi="Corbel"/>
          <w:sz w:val="22"/>
          <w:szCs w:val="22"/>
        </w:rPr>
      </w:pPr>
    </w:p>
    <w:p w14:paraId="38141663" w14:textId="77777777" w:rsidR="004E52BB" w:rsidRPr="00B40829" w:rsidRDefault="004E52BB" w:rsidP="004E52BB">
      <w:pPr>
        <w:pStyle w:val="Zarkazkladnhotextu"/>
        <w:tabs>
          <w:tab w:val="left" w:pos="720"/>
        </w:tabs>
        <w:rPr>
          <w:rFonts w:ascii="Corbel" w:hAnsi="Corbel"/>
          <w:b/>
          <w:sz w:val="22"/>
          <w:szCs w:val="22"/>
        </w:rPr>
      </w:pPr>
    </w:p>
    <w:p w14:paraId="75ABB0F3" w14:textId="37AAB64B"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 xml:space="preserve">Článok </w:t>
      </w:r>
      <w:r w:rsidR="006217B5">
        <w:rPr>
          <w:rFonts w:ascii="Corbel" w:hAnsi="Corbel"/>
          <w:b/>
          <w:sz w:val="22"/>
          <w:szCs w:val="22"/>
        </w:rPr>
        <w:t>I</w:t>
      </w:r>
      <w:r w:rsidRPr="00B40829">
        <w:rPr>
          <w:rFonts w:ascii="Corbel" w:hAnsi="Corbel"/>
          <w:b/>
          <w:sz w:val="22"/>
          <w:szCs w:val="22"/>
        </w:rPr>
        <w:t>X.</w:t>
      </w:r>
    </w:p>
    <w:p w14:paraId="56B04413" w14:textId="77777777"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Ďalšie práva a záväzky Zhotoviteľa</w:t>
      </w:r>
    </w:p>
    <w:p w14:paraId="43307906" w14:textId="77777777" w:rsidR="004E52BB" w:rsidRPr="00B40829" w:rsidRDefault="004E52BB" w:rsidP="004E52BB">
      <w:pPr>
        <w:pStyle w:val="Zarkazkladnhotextu"/>
        <w:ind w:left="705"/>
        <w:rPr>
          <w:rFonts w:ascii="Corbel" w:hAnsi="Corbel"/>
          <w:sz w:val="22"/>
          <w:szCs w:val="22"/>
        </w:rPr>
      </w:pPr>
    </w:p>
    <w:p w14:paraId="359FB924" w14:textId="4ED9CF81" w:rsidR="004E52BB" w:rsidRPr="00B40829" w:rsidRDefault="004E52BB" w:rsidP="004E52BB">
      <w:pPr>
        <w:numPr>
          <w:ilvl w:val="0"/>
          <w:numId w:val="12"/>
        </w:numPr>
        <w:tabs>
          <w:tab w:val="left" w:pos="540"/>
        </w:tabs>
        <w:ind w:left="540" w:hanging="540"/>
        <w:jc w:val="both"/>
        <w:rPr>
          <w:rFonts w:ascii="Corbel" w:hAnsi="Corbel" w:cs="Arial"/>
          <w:snapToGrid w:val="0"/>
          <w:sz w:val="22"/>
          <w:szCs w:val="22"/>
        </w:rPr>
      </w:pPr>
      <w:r w:rsidRPr="00B40829">
        <w:rPr>
          <w:rFonts w:ascii="Corbel" w:hAnsi="Corbel" w:cs="Arial"/>
          <w:sz w:val="22"/>
          <w:szCs w:val="22"/>
        </w:rPr>
        <w:t>Zhotoviteľ vykonáva činnosti, spojené s </w:t>
      </w:r>
      <w:r w:rsidR="00A72384">
        <w:rPr>
          <w:rFonts w:ascii="Corbel" w:hAnsi="Corbel" w:cs="Arial"/>
          <w:sz w:val="22"/>
          <w:szCs w:val="22"/>
        </w:rPr>
        <w:t>P</w:t>
      </w:r>
      <w:r w:rsidRPr="00B40829">
        <w:rPr>
          <w:rFonts w:ascii="Corbel" w:hAnsi="Corbel" w:cs="Arial"/>
          <w:sz w:val="22"/>
          <w:szCs w:val="22"/>
        </w:rPr>
        <w:t xml:space="preserve">redmetom </w:t>
      </w:r>
      <w:r w:rsidR="00A72384">
        <w:rPr>
          <w:rFonts w:ascii="Corbel" w:hAnsi="Corbel" w:cs="Arial"/>
          <w:sz w:val="22"/>
          <w:szCs w:val="22"/>
        </w:rPr>
        <w:t>z</w:t>
      </w:r>
      <w:r w:rsidRPr="00B40829">
        <w:rPr>
          <w:rFonts w:ascii="Corbel" w:hAnsi="Corbel" w:cs="Arial"/>
          <w:sz w:val="22"/>
          <w:szCs w:val="22"/>
        </w:rPr>
        <w:t xml:space="preserve">mluvy, na vlastnú zodpovednosť podľa </w:t>
      </w:r>
      <w:r w:rsidR="00E21426">
        <w:rPr>
          <w:rFonts w:ascii="Corbel" w:hAnsi="Corbel" w:cs="Arial"/>
          <w:sz w:val="22"/>
          <w:szCs w:val="22"/>
        </w:rPr>
        <w:t>Z</w:t>
      </w:r>
      <w:r w:rsidRPr="00B40829">
        <w:rPr>
          <w:rFonts w:ascii="Corbel" w:hAnsi="Corbel" w:cs="Arial"/>
          <w:sz w:val="22"/>
          <w:szCs w:val="22"/>
        </w:rPr>
        <w:t>mluvy, pričom rešpektuje technické špecifikácie a právne predpisy.</w:t>
      </w:r>
    </w:p>
    <w:p w14:paraId="4B8E6B60" w14:textId="77777777" w:rsidR="004E52BB" w:rsidRPr="00B40829" w:rsidRDefault="004E52BB" w:rsidP="004E52BB">
      <w:pPr>
        <w:tabs>
          <w:tab w:val="left" w:pos="540"/>
        </w:tabs>
        <w:ind w:left="540" w:hanging="540"/>
        <w:jc w:val="both"/>
        <w:rPr>
          <w:rFonts w:ascii="Corbel" w:hAnsi="Corbel" w:cs="Arial"/>
          <w:snapToGrid w:val="0"/>
          <w:sz w:val="22"/>
          <w:szCs w:val="22"/>
        </w:rPr>
      </w:pPr>
    </w:p>
    <w:p w14:paraId="31BA1ECA" w14:textId="77ECC935"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 xml:space="preserve">Zhotoviteľ bude zabezpečovať realizáciu prác v súlade s plnením </w:t>
      </w:r>
      <w:r w:rsidR="00A72384">
        <w:rPr>
          <w:rFonts w:ascii="Corbel" w:hAnsi="Corbel"/>
          <w:sz w:val="22"/>
          <w:szCs w:val="22"/>
        </w:rPr>
        <w:t>P</w:t>
      </w:r>
      <w:r w:rsidRPr="00B40829">
        <w:rPr>
          <w:rFonts w:ascii="Corbel" w:hAnsi="Corbel"/>
          <w:sz w:val="22"/>
          <w:szCs w:val="22"/>
        </w:rPr>
        <w:t xml:space="preserve">redmetu </w:t>
      </w:r>
      <w:r w:rsidR="00A72384">
        <w:rPr>
          <w:rFonts w:ascii="Corbel" w:hAnsi="Corbel"/>
          <w:sz w:val="22"/>
          <w:szCs w:val="22"/>
        </w:rPr>
        <w:t>z</w:t>
      </w:r>
      <w:r w:rsidRPr="00B40829">
        <w:rPr>
          <w:rFonts w:ascii="Corbel" w:hAnsi="Corbel"/>
          <w:sz w:val="22"/>
          <w:szCs w:val="22"/>
        </w:rPr>
        <w:t xml:space="preserve">mluvy podľa článku  IV. tejto Zmluvy a v zmysle Harmonogramu, ktorý tvorí </w:t>
      </w:r>
      <w:r w:rsidR="00E736AC">
        <w:rPr>
          <w:rFonts w:ascii="Corbel" w:hAnsi="Corbel"/>
          <w:sz w:val="22"/>
          <w:szCs w:val="22"/>
        </w:rPr>
        <w:t>P</w:t>
      </w:r>
      <w:r w:rsidRPr="00B40829">
        <w:rPr>
          <w:rFonts w:ascii="Corbel" w:hAnsi="Corbel"/>
          <w:sz w:val="22"/>
          <w:szCs w:val="22"/>
        </w:rPr>
        <w:t xml:space="preserve">rílohu č. </w:t>
      </w:r>
      <w:r w:rsidR="005D06BA">
        <w:rPr>
          <w:rFonts w:ascii="Corbel" w:hAnsi="Corbel"/>
          <w:sz w:val="22"/>
          <w:szCs w:val="22"/>
        </w:rPr>
        <w:t>4</w:t>
      </w:r>
      <w:r w:rsidRPr="00B40829">
        <w:rPr>
          <w:rFonts w:ascii="Corbel" w:hAnsi="Corbel"/>
          <w:sz w:val="22"/>
          <w:szCs w:val="22"/>
        </w:rPr>
        <w:t xml:space="preserve"> tejto Zmluvy.</w:t>
      </w:r>
    </w:p>
    <w:p w14:paraId="4C3BE7D9" w14:textId="77777777" w:rsidR="004E52BB" w:rsidRPr="00B40829" w:rsidRDefault="004E52BB" w:rsidP="004E52BB">
      <w:pPr>
        <w:pStyle w:val="Zarkazkladnhotextu"/>
        <w:tabs>
          <w:tab w:val="left" w:pos="540"/>
        </w:tabs>
        <w:snapToGrid w:val="0"/>
        <w:ind w:left="540" w:hanging="540"/>
        <w:jc w:val="both"/>
        <w:rPr>
          <w:rFonts w:ascii="Corbel" w:hAnsi="Corbel"/>
          <w:sz w:val="22"/>
          <w:szCs w:val="22"/>
        </w:rPr>
      </w:pPr>
    </w:p>
    <w:p w14:paraId="313A6013" w14:textId="3C33A1D7"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zodpovedá za ochranu priestoru Nehnuteľnosti, za jeho zabezpečenie a za škody vzniknuté porušením svojich povinností podľa § 373 až 386 Obchodného zákonníka.</w:t>
      </w:r>
    </w:p>
    <w:p w14:paraId="2784967D" w14:textId="77777777" w:rsidR="004E52BB" w:rsidRPr="00B40829" w:rsidRDefault="004E52BB" w:rsidP="004E52BB">
      <w:pPr>
        <w:pStyle w:val="Zarkazkladnhotextu"/>
        <w:tabs>
          <w:tab w:val="left" w:pos="540"/>
        </w:tabs>
        <w:snapToGrid w:val="0"/>
        <w:jc w:val="both"/>
        <w:rPr>
          <w:rFonts w:ascii="Corbel" w:hAnsi="Corbel"/>
          <w:color w:val="FF00FF"/>
          <w:sz w:val="22"/>
          <w:szCs w:val="22"/>
        </w:rPr>
      </w:pPr>
    </w:p>
    <w:p w14:paraId="248E0E3B" w14:textId="542D6C98"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 xml:space="preserve">Zhotoviteľ je pri realizácii </w:t>
      </w:r>
      <w:r w:rsidR="00A72384">
        <w:rPr>
          <w:rFonts w:ascii="Corbel" w:hAnsi="Corbel"/>
          <w:sz w:val="22"/>
          <w:szCs w:val="22"/>
        </w:rPr>
        <w:t>P</w:t>
      </w:r>
      <w:r w:rsidRPr="00B40829">
        <w:rPr>
          <w:rFonts w:ascii="Corbel" w:hAnsi="Corbel"/>
          <w:sz w:val="22"/>
          <w:szCs w:val="22"/>
        </w:rPr>
        <w:t xml:space="preserve">redmetu </w:t>
      </w:r>
      <w:r w:rsidR="00A72384">
        <w:rPr>
          <w:rFonts w:ascii="Corbel" w:hAnsi="Corbel"/>
          <w:sz w:val="22"/>
          <w:szCs w:val="22"/>
        </w:rPr>
        <w:t>z</w:t>
      </w:r>
      <w:r w:rsidRPr="00B40829">
        <w:rPr>
          <w:rFonts w:ascii="Corbel" w:hAnsi="Corbel"/>
          <w:sz w:val="22"/>
          <w:szCs w:val="22"/>
        </w:rPr>
        <w:t>mluvy povinný dodržiavať predpisy a opatrenia na zabezpečenie bezpečnosti a ochrany zdravia všetkých osôb v Nehnuteľnosti.</w:t>
      </w:r>
    </w:p>
    <w:p w14:paraId="78C4B895" w14:textId="77777777" w:rsidR="004E52BB" w:rsidRPr="00B40829" w:rsidRDefault="004E52BB" w:rsidP="004E52BB">
      <w:pPr>
        <w:pStyle w:val="Zarkazkladnhotextu"/>
        <w:tabs>
          <w:tab w:val="left" w:pos="540"/>
        </w:tabs>
        <w:ind w:left="540" w:hanging="540"/>
        <w:rPr>
          <w:rFonts w:ascii="Corbel" w:hAnsi="Corbel"/>
          <w:sz w:val="22"/>
          <w:szCs w:val="22"/>
        </w:rPr>
      </w:pPr>
    </w:p>
    <w:p w14:paraId="2DEA3373" w14:textId="018C21E9"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 xml:space="preserve">Zhotoviteľ je povinný pri realizácii </w:t>
      </w:r>
      <w:r w:rsidR="00A72384">
        <w:rPr>
          <w:rFonts w:ascii="Corbel" w:hAnsi="Corbel"/>
          <w:sz w:val="22"/>
          <w:szCs w:val="22"/>
        </w:rPr>
        <w:t>P</w:t>
      </w:r>
      <w:r w:rsidRPr="00B40829">
        <w:rPr>
          <w:rFonts w:ascii="Corbel" w:hAnsi="Corbel"/>
          <w:sz w:val="22"/>
          <w:szCs w:val="22"/>
        </w:rPr>
        <w:t xml:space="preserve">redmetu </w:t>
      </w:r>
      <w:r w:rsidR="00A72384">
        <w:rPr>
          <w:rFonts w:ascii="Corbel" w:hAnsi="Corbel"/>
          <w:sz w:val="22"/>
          <w:szCs w:val="22"/>
        </w:rPr>
        <w:t>z</w:t>
      </w:r>
      <w:r w:rsidRPr="00B40829">
        <w:rPr>
          <w:rFonts w:ascii="Corbel" w:hAnsi="Corbel"/>
          <w:sz w:val="22"/>
          <w:szCs w:val="22"/>
        </w:rPr>
        <w:t>mluvy dodržiavať predpisy a aj protipožiarne opatrenia, vyplývajúce z povahy vykonávanej práce. Za ich prípadné porušenie a vzniknutú škodu zodpovedá v plnom rozsahu.</w:t>
      </w:r>
    </w:p>
    <w:p w14:paraId="0CC49E6B" w14:textId="77777777" w:rsidR="004E52BB" w:rsidRPr="00B40829" w:rsidRDefault="004E52BB" w:rsidP="004E52BB">
      <w:pPr>
        <w:pStyle w:val="Zarkazkladnhotextu"/>
        <w:tabs>
          <w:tab w:val="left" w:pos="540"/>
        </w:tabs>
        <w:snapToGrid w:val="0"/>
        <w:ind w:left="540" w:hanging="540"/>
        <w:jc w:val="both"/>
        <w:rPr>
          <w:rFonts w:ascii="Corbel" w:hAnsi="Corbel"/>
          <w:sz w:val="22"/>
          <w:szCs w:val="22"/>
        </w:rPr>
      </w:pPr>
    </w:p>
    <w:p w14:paraId="6DFE27F7" w14:textId="77777777"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bude vzniknutý odpad likvidovať a je povinný viesť evidenciu o odpadoch a evidenciu o spôsobe ich zneškodňovania v súlade so zákonom č. 223/2001 Z. z., o odpadoch v znení neskorších predpisov a jeho vykonávacích vyhlášok MŽP č. 284/2001 Z. z., ktorou sa stanovuje katalóg odpadov a č. 283/2001 Z. z. o vykonávaní niektorých ustanovení zákona o odpadoch v znení neskorších predpisov. Zhotoviteľ sa zaväzuje, že všetok vzniknutý odpad bude likvidovať v súlade s platnou legislatívou.</w:t>
      </w:r>
    </w:p>
    <w:p w14:paraId="4A50184E" w14:textId="77777777" w:rsidR="004E52BB" w:rsidRPr="00B40829" w:rsidRDefault="004E52BB" w:rsidP="004E52BB">
      <w:pPr>
        <w:tabs>
          <w:tab w:val="left" w:pos="540"/>
        </w:tabs>
        <w:ind w:left="540" w:hanging="540"/>
        <w:jc w:val="both"/>
        <w:rPr>
          <w:rFonts w:ascii="Corbel" w:hAnsi="Corbel" w:cs="Arial"/>
          <w:snapToGrid w:val="0"/>
          <w:sz w:val="22"/>
          <w:szCs w:val="22"/>
        </w:rPr>
      </w:pPr>
    </w:p>
    <w:p w14:paraId="7DC13FA0" w14:textId="4A3E8749"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má právo vykonávať všetky práce spôsobom, ktorý považuje za najvýhodnejší k riadnemu zhotoveniu Diela pri rešpektovaní VD</w:t>
      </w:r>
      <w:del w:id="26" w:author="Batková Lenka" w:date="2022-06-24T10:37:00Z">
        <w:r w:rsidRPr="00B40829" w:rsidDel="00F2757A">
          <w:rPr>
            <w:rFonts w:ascii="Corbel" w:hAnsi="Corbel"/>
            <w:sz w:val="22"/>
            <w:szCs w:val="22"/>
          </w:rPr>
          <w:delText>, VDD,</w:delText>
        </w:r>
      </w:del>
      <w:r w:rsidRPr="00B40829">
        <w:rPr>
          <w:rFonts w:ascii="Corbel" w:hAnsi="Corbel"/>
          <w:sz w:val="22"/>
          <w:szCs w:val="22"/>
        </w:rPr>
        <w:t xml:space="preserve"> tejto Zmluvy, Zmluvných termínov,  Harmonogramu a dohôd Zmluvných strán. Pri zabezpečovaní postupu prác je Zhotoviteľ povinný dbať na oprávnené záujmy tretích strán v mieste zhotovovaného Diela. </w:t>
      </w:r>
    </w:p>
    <w:p w14:paraId="79B2CE6A" w14:textId="77777777" w:rsidR="004E52BB" w:rsidRPr="00B40829" w:rsidRDefault="004E52BB" w:rsidP="004E52BB">
      <w:pPr>
        <w:pStyle w:val="Odsekzoznamu"/>
        <w:rPr>
          <w:rFonts w:ascii="Corbel" w:hAnsi="Corbel" w:cs="Arial"/>
          <w:sz w:val="22"/>
          <w:szCs w:val="22"/>
        </w:rPr>
      </w:pPr>
    </w:p>
    <w:p w14:paraId="5BA5AAEC" w14:textId="77777777" w:rsidR="004E52BB" w:rsidRPr="00B80F1F"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80F1F">
        <w:rPr>
          <w:rFonts w:ascii="Corbel" w:hAnsi="Corbel"/>
          <w:sz w:val="22"/>
          <w:szCs w:val="22"/>
        </w:rPr>
        <w:lastRenderedPageBreak/>
        <w:t>Zhotoviteľ je povinný viesť denné záznamy o priebehu montážnych a iných prác riadne po celú dobu plnenia záväzkov v montážnom denníku v jednom origináli s dvoma prepismi. Denné záznamy sa zapisujú zásadne v ten deň, kedy boli práce vykonané, výhradne v slovenskom jazyku. Oprávnená osoba Objednávateľa má právo sledovať obsah denníka a k zápisom pripájať svoje stanovisko.</w:t>
      </w:r>
    </w:p>
    <w:p w14:paraId="7D9B07A8" w14:textId="77777777" w:rsidR="004E52BB" w:rsidRPr="00B40829" w:rsidRDefault="004E52BB" w:rsidP="004E52BB">
      <w:pPr>
        <w:pStyle w:val="Odsekzoznamu"/>
        <w:rPr>
          <w:rFonts w:ascii="Corbel" w:hAnsi="Corbel" w:cs="Arial"/>
          <w:sz w:val="22"/>
          <w:szCs w:val="22"/>
        </w:rPr>
      </w:pPr>
    </w:p>
    <w:p w14:paraId="3F81B5C3" w14:textId="77777777"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Povinnosť viesť montážny denník končí dňom odstránenia poslednej z vád a nedorobkov.</w:t>
      </w:r>
    </w:p>
    <w:p w14:paraId="6E26CBE2" w14:textId="77777777" w:rsidR="004E52BB" w:rsidRPr="00B40829" w:rsidRDefault="004E52BB" w:rsidP="004E52BB">
      <w:pPr>
        <w:pStyle w:val="Zarkazkladnhotextu"/>
        <w:tabs>
          <w:tab w:val="left" w:pos="540"/>
        </w:tabs>
        <w:snapToGrid w:val="0"/>
        <w:ind w:left="540" w:hanging="540"/>
        <w:jc w:val="both"/>
        <w:rPr>
          <w:rFonts w:ascii="Corbel" w:hAnsi="Corbel"/>
          <w:sz w:val="22"/>
          <w:szCs w:val="22"/>
        </w:rPr>
      </w:pPr>
    </w:p>
    <w:p w14:paraId="61689955" w14:textId="77777777"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sa zaväzuje, že všetci zamestnanci Zhotoviteľa a jeho subdodávateľov budú používať všetky potrebné osobné ochranné pomôcky.</w:t>
      </w:r>
    </w:p>
    <w:p w14:paraId="04CF3204" w14:textId="77777777" w:rsidR="004E52BB" w:rsidRPr="00B40829" w:rsidRDefault="004E52BB" w:rsidP="004E52BB">
      <w:pPr>
        <w:pStyle w:val="Zarkazkladnhotextu"/>
        <w:tabs>
          <w:tab w:val="left" w:pos="540"/>
        </w:tabs>
        <w:ind w:left="540" w:hanging="540"/>
        <w:rPr>
          <w:rFonts w:ascii="Corbel" w:hAnsi="Corbel"/>
          <w:sz w:val="22"/>
          <w:szCs w:val="22"/>
        </w:rPr>
      </w:pPr>
    </w:p>
    <w:p w14:paraId="1BBE78A8" w14:textId="77777777"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je povinný pri plnení svojho záväzku podľa tejto Zmluvy udržovať všeobecný poriadok v Nehnuteľnosti a jej okolí najmä na vlastný náklad udržovať čistotu komunikácií, udržiavať ich neustálu priechodnosť a prejazdnosť tretími osobami. Zhotoviteľ je povinný na svoje náklady odstraňovať všetky odpady, obaly, nečistoty vzniknuté pri jeho práci. Pri nesplnení tejto povinnosti je Objednávateľ oprávnený zabezpečiť nápravu prostredníctvom tretej osoby na náklady Zhotoviteľa. Vyúčtovanie týchto nákladov prevedie Objednávateľ na ťarchu Zhotoviteľa mesačnou faktúrou, ktorá bude vzájomne započítaná.</w:t>
      </w:r>
    </w:p>
    <w:p w14:paraId="75277728" w14:textId="77777777" w:rsidR="004E52BB" w:rsidRPr="00B40829" w:rsidRDefault="004E52BB" w:rsidP="004E52BB">
      <w:pPr>
        <w:pStyle w:val="Zarkazkladnhotextu"/>
        <w:tabs>
          <w:tab w:val="left" w:pos="540"/>
        </w:tabs>
        <w:ind w:left="540" w:hanging="540"/>
        <w:rPr>
          <w:rFonts w:ascii="Corbel" w:hAnsi="Corbel"/>
          <w:sz w:val="22"/>
          <w:szCs w:val="22"/>
        </w:rPr>
      </w:pPr>
    </w:p>
    <w:p w14:paraId="0613273B" w14:textId="77777777"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je povinný na vlastné náklady predchádzať vzniku škôd v súvislosti s plnením jeho záväzku z tejto Zmluvy.</w:t>
      </w:r>
    </w:p>
    <w:p w14:paraId="27D4B2EA" w14:textId="77777777" w:rsidR="004E52BB" w:rsidRPr="00B40829" w:rsidRDefault="004E52BB" w:rsidP="004E52BB">
      <w:pPr>
        <w:pStyle w:val="Zarkazkladnhotextu"/>
        <w:tabs>
          <w:tab w:val="left" w:pos="540"/>
        </w:tabs>
        <w:snapToGrid w:val="0"/>
        <w:ind w:left="540" w:hanging="540"/>
        <w:jc w:val="both"/>
        <w:rPr>
          <w:rFonts w:ascii="Corbel" w:hAnsi="Corbel"/>
          <w:sz w:val="22"/>
          <w:szCs w:val="22"/>
        </w:rPr>
      </w:pPr>
    </w:p>
    <w:p w14:paraId="25E0827E" w14:textId="3859DDA6"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je povinný odovzdať vypratanú Nehnuteľnosť zbavenú akýchkoľvek zvyškov materiálu alebo nečistôt, ktoré majú súvislosť s plnením záväzku podľa tejto Zmluvy</w:t>
      </w:r>
      <w:r w:rsidR="00A90A56">
        <w:rPr>
          <w:rFonts w:ascii="Corbel" w:hAnsi="Corbel"/>
          <w:sz w:val="22"/>
          <w:szCs w:val="22"/>
        </w:rPr>
        <w:t xml:space="preserve"> do 3 pracovných dní odo dňa </w:t>
      </w:r>
      <w:r w:rsidR="00BD5864">
        <w:rPr>
          <w:rFonts w:ascii="Corbel" w:hAnsi="Corbel"/>
          <w:sz w:val="22"/>
          <w:szCs w:val="22"/>
        </w:rPr>
        <w:t>uvedenom v Protokole o </w:t>
      </w:r>
      <w:r w:rsidR="009955BB">
        <w:rPr>
          <w:rFonts w:ascii="Corbel" w:hAnsi="Corbel"/>
          <w:sz w:val="22"/>
          <w:szCs w:val="22"/>
        </w:rPr>
        <w:t xml:space="preserve">odovzdaní a </w:t>
      </w:r>
      <w:r w:rsidR="00BD5864">
        <w:rPr>
          <w:rFonts w:ascii="Corbel" w:hAnsi="Corbel"/>
          <w:sz w:val="22"/>
          <w:szCs w:val="22"/>
        </w:rPr>
        <w:t>prevzatí Diela.</w:t>
      </w:r>
    </w:p>
    <w:p w14:paraId="30FADA31" w14:textId="77777777" w:rsidR="004E52BB" w:rsidRPr="00B40829" w:rsidRDefault="004E52BB" w:rsidP="004E52BB">
      <w:pPr>
        <w:pStyle w:val="Zarkazkladnhotextu"/>
        <w:tabs>
          <w:tab w:val="left" w:pos="851"/>
        </w:tabs>
        <w:snapToGrid w:val="0"/>
        <w:jc w:val="both"/>
        <w:rPr>
          <w:rFonts w:ascii="Corbel" w:hAnsi="Corbel"/>
          <w:sz w:val="22"/>
          <w:szCs w:val="22"/>
        </w:rPr>
      </w:pPr>
    </w:p>
    <w:p w14:paraId="2291490B" w14:textId="77777777"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sa zaväzuje odškodniť Objednávateľa za akékoľvek nároky tretích osôb –subdodávateľov, ktorí si ich uplatnia voči Objednávateľovi v súvislosti so zhotovením Diela na základe tejto Zmluvy.</w:t>
      </w:r>
    </w:p>
    <w:p w14:paraId="3AABEA29" w14:textId="77777777" w:rsidR="004E52BB" w:rsidRPr="00B40829" w:rsidRDefault="004E52BB" w:rsidP="004E52BB">
      <w:pPr>
        <w:pStyle w:val="Zarkazkladnhotextu"/>
        <w:tabs>
          <w:tab w:val="left" w:pos="851"/>
        </w:tabs>
        <w:snapToGrid w:val="0"/>
        <w:jc w:val="both"/>
        <w:rPr>
          <w:rFonts w:ascii="Corbel" w:hAnsi="Corbel"/>
          <w:sz w:val="22"/>
          <w:szCs w:val="22"/>
        </w:rPr>
      </w:pPr>
    </w:p>
    <w:p w14:paraId="70430574" w14:textId="77777777"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sa zaväzuje uhradiť akékoľvek pokuty alebo sankcie, ktoré budú Objednávateľovi uložené v dôsledku činnosti Zhotoviteľa.</w:t>
      </w:r>
    </w:p>
    <w:p w14:paraId="563515D2" w14:textId="77777777" w:rsidR="004E52BB" w:rsidRPr="00B40829" w:rsidRDefault="004E52BB" w:rsidP="004E52BB">
      <w:pPr>
        <w:pStyle w:val="Zarkazkladnhotextu"/>
        <w:tabs>
          <w:tab w:val="left" w:pos="540"/>
        </w:tabs>
        <w:snapToGrid w:val="0"/>
        <w:jc w:val="both"/>
        <w:rPr>
          <w:rFonts w:ascii="Corbel" w:hAnsi="Corbel"/>
          <w:sz w:val="22"/>
          <w:szCs w:val="22"/>
        </w:rPr>
      </w:pPr>
    </w:p>
    <w:p w14:paraId="4D92FBAB" w14:textId="421F4CAB"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sa zaväzuje pri plnení Predmetu zmluvy dodržiavať všetky právne predpisy týkajúce sa bezpečnosti a ochrany zdravia pri práci, hygieny, požiarnej ochrany, ochrany životného prostredia a zabezpečí výkon Predmetu zmluvy tak, aby nebola ohrozená bezpečnosť jeho zamestnancov ani zamestnancov Objednávateľa, prípadne ďalších osôb, ktoré sa so súhlasom Objednávateľa zdržujú v mieste výkonu Predmetu zmluvy v súlade s článkom XI</w:t>
      </w:r>
      <w:r w:rsidR="00AA455F">
        <w:rPr>
          <w:rFonts w:ascii="Corbel" w:hAnsi="Corbel"/>
          <w:sz w:val="22"/>
          <w:szCs w:val="22"/>
        </w:rPr>
        <w:t>I</w:t>
      </w:r>
      <w:r w:rsidRPr="00B40829">
        <w:rPr>
          <w:rFonts w:ascii="Corbel" w:hAnsi="Corbel"/>
          <w:sz w:val="22"/>
          <w:szCs w:val="22"/>
        </w:rPr>
        <w:t>. tejto Zmluvy a príslušnými všeobecne záväznými právnymi predpismi.</w:t>
      </w:r>
    </w:p>
    <w:p w14:paraId="1ACDBBEB" w14:textId="77777777" w:rsidR="004E52BB" w:rsidRPr="00B40829" w:rsidRDefault="004E52BB" w:rsidP="004E52BB">
      <w:pPr>
        <w:pStyle w:val="Zarkazkladnhotextu"/>
        <w:tabs>
          <w:tab w:val="left" w:pos="540"/>
        </w:tabs>
        <w:snapToGrid w:val="0"/>
        <w:jc w:val="both"/>
        <w:rPr>
          <w:rFonts w:ascii="Corbel" w:hAnsi="Corbel"/>
          <w:color w:val="FF00FF"/>
          <w:sz w:val="22"/>
          <w:szCs w:val="22"/>
        </w:rPr>
      </w:pPr>
    </w:p>
    <w:p w14:paraId="57B222F7" w14:textId="1E1B8916" w:rsidR="004E52BB"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sa zaväzuje, že práva a povinnosti z tejto Zmluvy neprevedie na tretiu osobu bez predchádzajúceho písomného súhlasu Objednávateľa. Táto skutočnosť sa netýka jednotlivých povinností pri výkone Diela, na výkon ktorých použije Zhotoviteľ subdodávateľov, pričom za plnenia nimi vykonané zodpovedá akoby ich vykonal on sám.</w:t>
      </w:r>
    </w:p>
    <w:p w14:paraId="799AF963" w14:textId="77777777" w:rsidR="00802CCC" w:rsidRDefault="00802CCC" w:rsidP="00802CCC">
      <w:pPr>
        <w:pStyle w:val="Zarkazkladnhotextu"/>
        <w:tabs>
          <w:tab w:val="left" w:pos="540"/>
        </w:tabs>
        <w:snapToGrid w:val="0"/>
        <w:ind w:left="540"/>
        <w:jc w:val="both"/>
        <w:rPr>
          <w:rFonts w:ascii="Corbel" w:hAnsi="Corbel"/>
          <w:sz w:val="22"/>
          <w:szCs w:val="22"/>
        </w:rPr>
      </w:pPr>
    </w:p>
    <w:p w14:paraId="3DED0B08" w14:textId="77777777" w:rsidR="00802CCC" w:rsidRPr="00802CCC" w:rsidRDefault="00802CCC" w:rsidP="00802CCC">
      <w:pPr>
        <w:pStyle w:val="Zarkazkladnhotextu"/>
        <w:tabs>
          <w:tab w:val="left" w:pos="540"/>
        </w:tabs>
        <w:snapToGrid w:val="0"/>
        <w:ind w:left="540"/>
        <w:jc w:val="both"/>
        <w:rPr>
          <w:rFonts w:ascii="Corbel" w:hAnsi="Corbel"/>
          <w:sz w:val="22"/>
          <w:szCs w:val="22"/>
        </w:rPr>
      </w:pPr>
    </w:p>
    <w:p w14:paraId="67F44A99" w14:textId="4E8507DD"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Článok X.</w:t>
      </w:r>
    </w:p>
    <w:p w14:paraId="21DECCDD" w14:textId="77777777"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Kontrola prevedenia Diela</w:t>
      </w:r>
    </w:p>
    <w:p w14:paraId="7B6608BB" w14:textId="77777777" w:rsidR="004E52BB" w:rsidRPr="00B40829" w:rsidRDefault="004E52BB" w:rsidP="004E52BB">
      <w:pPr>
        <w:pStyle w:val="Zarkazkladnhotextu"/>
        <w:tabs>
          <w:tab w:val="left" w:pos="720"/>
        </w:tabs>
        <w:ind w:hanging="283"/>
        <w:jc w:val="center"/>
        <w:rPr>
          <w:rFonts w:ascii="Corbel" w:hAnsi="Corbel"/>
          <w:b/>
          <w:sz w:val="22"/>
          <w:szCs w:val="22"/>
        </w:rPr>
      </w:pPr>
    </w:p>
    <w:p w14:paraId="1469F4F5" w14:textId="77777777" w:rsidR="004E52BB" w:rsidRPr="00B40829" w:rsidRDefault="004E52BB" w:rsidP="004E52BB">
      <w:pPr>
        <w:pStyle w:val="Zarkazkladnhotextu"/>
        <w:numPr>
          <w:ilvl w:val="0"/>
          <w:numId w:val="17"/>
        </w:numPr>
        <w:tabs>
          <w:tab w:val="num" w:pos="540"/>
          <w:tab w:val="left" w:pos="720"/>
        </w:tabs>
        <w:ind w:left="540" w:hanging="540"/>
        <w:jc w:val="both"/>
        <w:rPr>
          <w:rFonts w:ascii="Corbel" w:hAnsi="Corbel"/>
          <w:sz w:val="22"/>
          <w:szCs w:val="22"/>
        </w:rPr>
      </w:pPr>
      <w:r w:rsidRPr="00B40829">
        <w:rPr>
          <w:rFonts w:ascii="Corbel" w:hAnsi="Corbel"/>
          <w:sz w:val="22"/>
          <w:szCs w:val="22"/>
        </w:rPr>
        <w:t>Objednávateľ je oprávnený kontrolovať spôsob prevedenia Diela prostredníctvom osoby na to poverenej. Zoznam poverených osôb bude Zhotoviteľovi písomne oznámený pri podpise Zmluvy a zmeny v tomto zozname mu budú oznámené bez zbytočného odkladu.</w:t>
      </w:r>
    </w:p>
    <w:p w14:paraId="3FE71AC5" w14:textId="77777777" w:rsidR="004E52BB" w:rsidRPr="00B40829" w:rsidRDefault="004E52BB" w:rsidP="004E52BB">
      <w:pPr>
        <w:pStyle w:val="Zarkazkladnhotextu"/>
        <w:tabs>
          <w:tab w:val="num" w:pos="540"/>
          <w:tab w:val="left" w:pos="720"/>
        </w:tabs>
        <w:ind w:left="540" w:hanging="540"/>
        <w:jc w:val="both"/>
        <w:rPr>
          <w:rFonts w:ascii="Corbel" w:hAnsi="Corbel"/>
          <w:sz w:val="22"/>
          <w:szCs w:val="22"/>
        </w:rPr>
      </w:pPr>
    </w:p>
    <w:p w14:paraId="1FFAC126" w14:textId="77777777" w:rsidR="004E52BB" w:rsidRPr="00B40829" w:rsidRDefault="004E52BB" w:rsidP="004E52BB">
      <w:pPr>
        <w:pStyle w:val="Zarkazkladnhotextu"/>
        <w:numPr>
          <w:ilvl w:val="0"/>
          <w:numId w:val="17"/>
        </w:numPr>
        <w:tabs>
          <w:tab w:val="num" w:pos="540"/>
          <w:tab w:val="left" w:pos="720"/>
        </w:tabs>
        <w:ind w:left="540" w:hanging="540"/>
        <w:jc w:val="both"/>
        <w:rPr>
          <w:rFonts w:ascii="Corbel" w:hAnsi="Corbel"/>
          <w:sz w:val="22"/>
          <w:szCs w:val="22"/>
        </w:rPr>
      </w:pPr>
      <w:r w:rsidRPr="00B40829">
        <w:rPr>
          <w:rFonts w:ascii="Corbel" w:hAnsi="Corbel"/>
          <w:sz w:val="22"/>
          <w:szCs w:val="22"/>
        </w:rPr>
        <w:lastRenderedPageBreak/>
        <w:t>K vykonávaniu tejto kontroly má osoba poverená Objednávateľom kedykoľvek prístup do Nehnuteľnosti a do jednotlivých miestností, v ktorých sa vykonáva Predmet zmluvy a Zhotoviteľ je povinný poskytnúť tejto osobe súčinnosť tak, aby mohla riadne skontrolovať spôsob prevedenia Diela.</w:t>
      </w:r>
    </w:p>
    <w:p w14:paraId="71D09084" w14:textId="77777777" w:rsidR="004E52BB" w:rsidRPr="00B40829" w:rsidRDefault="004E52BB" w:rsidP="004E52BB">
      <w:pPr>
        <w:pStyle w:val="Zarkazkladnhotextu"/>
        <w:tabs>
          <w:tab w:val="num" w:pos="540"/>
          <w:tab w:val="left" w:pos="720"/>
        </w:tabs>
        <w:ind w:left="540" w:hanging="540"/>
        <w:jc w:val="both"/>
        <w:rPr>
          <w:rFonts w:ascii="Corbel" w:hAnsi="Corbel"/>
          <w:sz w:val="22"/>
          <w:szCs w:val="22"/>
        </w:rPr>
      </w:pPr>
    </w:p>
    <w:p w14:paraId="6944FD41" w14:textId="77777777" w:rsidR="004E52BB" w:rsidRPr="00B40829" w:rsidRDefault="004E52BB" w:rsidP="004E52BB">
      <w:pPr>
        <w:pStyle w:val="Zarkazkladnhotextu"/>
        <w:numPr>
          <w:ilvl w:val="0"/>
          <w:numId w:val="17"/>
        </w:numPr>
        <w:tabs>
          <w:tab w:val="num" w:pos="540"/>
          <w:tab w:val="left" w:pos="720"/>
        </w:tabs>
        <w:ind w:left="540" w:hanging="540"/>
        <w:jc w:val="both"/>
        <w:rPr>
          <w:rFonts w:ascii="Corbel" w:hAnsi="Corbel"/>
          <w:sz w:val="22"/>
          <w:szCs w:val="22"/>
        </w:rPr>
      </w:pPr>
      <w:r w:rsidRPr="00B40829">
        <w:rPr>
          <w:rFonts w:ascii="Corbel" w:hAnsi="Corbel"/>
          <w:sz w:val="22"/>
          <w:szCs w:val="22"/>
        </w:rPr>
        <w:t>V prípade zistenia vád, je Objednávateľ oprávnený požadovať, aby Zhotoviteľ takéto vady odstránil a Dielo vykonal riadnym spôsobom. Odstránenie vád je Zhotoviteľ povinný realizovať na svoje náklady a v lehote určenej Objednávateľom.</w:t>
      </w:r>
    </w:p>
    <w:p w14:paraId="16B496A2" w14:textId="77777777" w:rsidR="004E52BB" w:rsidRPr="00B40829" w:rsidRDefault="004E52BB" w:rsidP="004E52BB">
      <w:pPr>
        <w:pStyle w:val="Zarkazkladnhotextu"/>
        <w:tabs>
          <w:tab w:val="left" w:pos="720"/>
        </w:tabs>
        <w:jc w:val="both"/>
        <w:rPr>
          <w:rFonts w:ascii="Corbel" w:hAnsi="Corbel"/>
          <w:sz w:val="22"/>
          <w:szCs w:val="22"/>
        </w:rPr>
      </w:pPr>
    </w:p>
    <w:p w14:paraId="29038D89" w14:textId="77777777" w:rsidR="004E52BB" w:rsidRPr="00B40829" w:rsidRDefault="004E52BB" w:rsidP="004E52BB">
      <w:pPr>
        <w:pStyle w:val="Zarkazkladnhotextu"/>
        <w:tabs>
          <w:tab w:val="left" w:pos="720"/>
        </w:tabs>
        <w:jc w:val="both"/>
        <w:rPr>
          <w:rFonts w:ascii="Corbel" w:hAnsi="Corbel"/>
          <w:color w:val="339966"/>
          <w:sz w:val="22"/>
          <w:szCs w:val="22"/>
        </w:rPr>
      </w:pPr>
    </w:p>
    <w:p w14:paraId="08597B98" w14:textId="2474A61B"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Článok XI.</w:t>
      </w:r>
    </w:p>
    <w:p w14:paraId="6BE719E2" w14:textId="77777777"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 xml:space="preserve">Poistenie </w:t>
      </w:r>
    </w:p>
    <w:p w14:paraId="1BD8DEA0" w14:textId="77777777" w:rsidR="004E52BB" w:rsidRPr="00B40829" w:rsidRDefault="004E52BB" w:rsidP="004E52BB">
      <w:pPr>
        <w:pStyle w:val="Zarkazkladnhotextu"/>
        <w:tabs>
          <w:tab w:val="left" w:pos="720"/>
        </w:tabs>
        <w:jc w:val="center"/>
        <w:rPr>
          <w:rFonts w:ascii="Corbel" w:hAnsi="Corbel"/>
          <w:b/>
          <w:sz w:val="22"/>
          <w:szCs w:val="22"/>
        </w:rPr>
      </w:pPr>
    </w:p>
    <w:p w14:paraId="69E16CC6" w14:textId="5899E11E" w:rsidR="004E52BB" w:rsidRPr="00B40829" w:rsidRDefault="004E52BB" w:rsidP="004E52BB">
      <w:pPr>
        <w:numPr>
          <w:ilvl w:val="0"/>
          <w:numId w:val="24"/>
        </w:numPr>
        <w:ind w:left="540" w:hanging="540"/>
        <w:jc w:val="both"/>
        <w:rPr>
          <w:rFonts w:ascii="Corbel" w:hAnsi="Corbel" w:cs="Arial"/>
          <w:sz w:val="22"/>
          <w:szCs w:val="22"/>
        </w:rPr>
      </w:pPr>
      <w:r w:rsidRPr="00B40829">
        <w:rPr>
          <w:rFonts w:ascii="Corbel" w:hAnsi="Corbel" w:cs="Arial"/>
          <w:sz w:val="22"/>
          <w:szCs w:val="22"/>
        </w:rPr>
        <w:t>Zhotoviteľ je povinný uzavrieť a udržiavať v platnosti poistnú zmluvu</w:t>
      </w:r>
      <w:r w:rsidR="00571593">
        <w:rPr>
          <w:rFonts w:ascii="Corbel" w:hAnsi="Corbel" w:cs="Arial"/>
          <w:sz w:val="22"/>
          <w:szCs w:val="22"/>
        </w:rPr>
        <w:t xml:space="preserve"> (počas celého obdobia trvania Zmluvy)</w:t>
      </w:r>
      <w:r w:rsidRPr="00B40829">
        <w:rPr>
          <w:rFonts w:ascii="Corbel" w:hAnsi="Corbel" w:cs="Arial"/>
          <w:sz w:val="22"/>
          <w:szCs w:val="22"/>
        </w:rPr>
        <w:t xml:space="preserve"> na poistenie zodpovednosti za škodu spôsobenú na živote, zdraví a majetku Objednávateľa a tretích osôb minimálne vo výške </w:t>
      </w:r>
      <w:r w:rsidR="009A0B56">
        <w:rPr>
          <w:rFonts w:ascii="Corbel" w:hAnsi="Corbel" w:cs="Arial"/>
          <w:sz w:val="22"/>
          <w:szCs w:val="22"/>
        </w:rPr>
        <w:t>460 000 Eur</w:t>
      </w:r>
      <w:r w:rsidRPr="00B40829">
        <w:rPr>
          <w:rFonts w:ascii="Corbel" w:hAnsi="Corbel" w:cs="Arial"/>
          <w:sz w:val="22"/>
          <w:szCs w:val="22"/>
        </w:rPr>
        <w:t xml:space="preserve">. Poistná zmluva, resp. jej fotokópia, a doklady o úhrade poistného </w:t>
      </w:r>
      <w:r w:rsidR="001279A2">
        <w:rPr>
          <w:rFonts w:ascii="Corbel" w:hAnsi="Corbel" w:cs="Arial"/>
          <w:sz w:val="22"/>
          <w:szCs w:val="22"/>
        </w:rPr>
        <w:t>predloží Zhotoviteľ Objednávateľ najnes</w:t>
      </w:r>
      <w:r w:rsidR="00C177D0">
        <w:rPr>
          <w:rFonts w:ascii="Corbel" w:hAnsi="Corbel" w:cs="Arial"/>
          <w:sz w:val="22"/>
          <w:szCs w:val="22"/>
        </w:rPr>
        <w:t>k</w:t>
      </w:r>
      <w:r w:rsidR="001279A2">
        <w:rPr>
          <w:rFonts w:ascii="Corbel" w:hAnsi="Corbel" w:cs="Arial"/>
          <w:sz w:val="22"/>
          <w:szCs w:val="22"/>
        </w:rPr>
        <w:t xml:space="preserve">ôr v čase podpisu </w:t>
      </w:r>
      <w:r w:rsidRPr="00B40829">
        <w:rPr>
          <w:rFonts w:ascii="Corbel" w:hAnsi="Corbel" w:cs="Arial"/>
          <w:sz w:val="22"/>
          <w:szCs w:val="22"/>
        </w:rPr>
        <w:t>Protokolu o</w:t>
      </w:r>
      <w:r w:rsidR="00EE2D0A">
        <w:rPr>
          <w:rFonts w:ascii="Corbel" w:hAnsi="Corbel" w:cs="Arial"/>
          <w:sz w:val="22"/>
          <w:szCs w:val="22"/>
        </w:rPr>
        <w:t> odovzdaní priestorov</w:t>
      </w:r>
      <w:r w:rsidR="00A3787C">
        <w:rPr>
          <w:rFonts w:ascii="Corbel" w:hAnsi="Corbel" w:cs="Arial"/>
          <w:sz w:val="22"/>
          <w:szCs w:val="22"/>
        </w:rPr>
        <w:t xml:space="preserve">, a </w:t>
      </w:r>
      <w:r w:rsidR="00A3787C" w:rsidRPr="00A3787C">
        <w:rPr>
          <w:rFonts w:ascii="Corbel" w:hAnsi="Corbel" w:cs="Arial"/>
          <w:sz w:val="22"/>
          <w:szCs w:val="22"/>
        </w:rPr>
        <w:t xml:space="preserve">opätovne kedykoľvek počas vykonávania </w:t>
      </w:r>
      <w:r w:rsidR="00A3787C">
        <w:rPr>
          <w:rFonts w:ascii="Corbel" w:hAnsi="Corbel" w:cs="Arial"/>
          <w:sz w:val="22"/>
          <w:szCs w:val="22"/>
        </w:rPr>
        <w:t>D</w:t>
      </w:r>
      <w:r w:rsidR="00A3787C" w:rsidRPr="00A3787C">
        <w:rPr>
          <w:rFonts w:ascii="Corbel" w:hAnsi="Corbel" w:cs="Arial"/>
          <w:sz w:val="22"/>
          <w:szCs w:val="22"/>
        </w:rPr>
        <w:t xml:space="preserve">iela do 3 dní, pokiaľ o to </w:t>
      </w:r>
      <w:r w:rsidR="00A3787C">
        <w:rPr>
          <w:rFonts w:ascii="Corbel" w:hAnsi="Corbel" w:cs="Arial"/>
          <w:sz w:val="22"/>
          <w:szCs w:val="22"/>
        </w:rPr>
        <w:t>Objednvateľ</w:t>
      </w:r>
      <w:r w:rsidR="00A3787C" w:rsidRPr="00A3787C">
        <w:rPr>
          <w:rFonts w:ascii="Corbel" w:hAnsi="Corbel" w:cs="Arial"/>
          <w:sz w:val="22"/>
          <w:szCs w:val="22"/>
        </w:rPr>
        <w:t xml:space="preserve"> požiada</w:t>
      </w:r>
      <w:r w:rsidR="00D432E9">
        <w:rPr>
          <w:rFonts w:ascii="Corbel" w:hAnsi="Corbel" w:cs="Arial"/>
          <w:sz w:val="22"/>
          <w:szCs w:val="22"/>
        </w:rPr>
        <w:t>.</w:t>
      </w:r>
      <w:r w:rsidRPr="00B40829">
        <w:rPr>
          <w:rFonts w:ascii="Corbel" w:hAnsi="Corbel" w:cs="Arial"/>
          <w:sz w:val="22"/>
          <w:szCs w:val="22"/>
        </w:rPr>
        <w:t xml:space="preserve"> V prípade, ak Zhotoviteľ v danom termíne takúto poistnú zmluvu neuzatvorí, je to dôvod na odstúpenie od Zmluvy zo strany Objednávateľa.</w:t>
      </w:r>
    </w:p>
    <w:p w14:paraId="3BCF24D5" w14:textId="77777777" w:rsidR="004E52BB" w:rsidRPr="00B40829" w:rsidRDefault="004E52BB" w:rsidP="004E52BB">
      <w:pPr>
        <w:jc w:val="both"/>
        <w:rPr>
          <w:rFonts w:ascii="Corbel" w:hAnsi="Corbel" w:cs="Arial"/>
          <w:sz w:val="22"/>
          <w:szCs w:val="22"/>
        </w:rPr>
      </w:pPr>
    </w:p>
    <w:p w14:paraId="14C4D3AD" w14:textId="0EBAA38E" w:rsidR="004E52BB" w:rsidRPr="00B40829" w:rsidRDefault="004E52BB" w:rsidP="004E52BB">
      <w:pPr>
        <w:numPr>
          <w:ilvl w:val="0"/>
          <w:numId w:val="24"/>
        </w:numPr>
        <w:ind w:left="540" w:hanging="540"/>
        <w:jc w:val="both"/>
        <w:rPr>
          <w:rFonts w:ascii="Corbel" w:hAnsi="Corbel" w:cs="Arial"/>
          <w:sz w:val="22"/>
          <w:szCs w:val="22"/>
        </w:rPr>
      </w:pPr>
      <w:r w:rsidRPr="00B40829">
        <w:rPr>
          <w:rFonts w:ascii="Corbel" w:hAnsi="Corbel" w:cs="Arial"/>
          <w:sz w:val="22"/>
          <w:szCs w:val="22"/>
        </w:rPr>
        <w:t>Ak Zhotoviteľ poruší povinnosť udržiavať v platnosti poistenie požadované touto Zmluvou alebo nepredloží Objednávateľovi všetky doklady o úhrade poistenia podľa tejto Zmluvy</w:t>
      </w:r>
      <w:r w:rsidR="004547B4">
        <w:rPr>
          <w:rFonts w:ascii="Corbel" w:hAnsi="Corbel" w:cs="Arial"/>
          <w:sz w:val="22"/>
          <w:szCs w:val="22"/>
        </w:rPr>
        <w:t>.</w:t>
      </w:r>
    </w:p>
    <w:p w14:paraId="5DF95496" w14:textId="77777777" w:rsidR="004E52BB" w:rsidRPr="00B40829" w:rsidRDefault="004E52BB" w:rsidP="004E52BB">
      <w:pPr>
        <w:jc w:val="both"/>
        <w:rPr>
          <w:rFonts w:ascii="Corbel" w:hAnsi="Corbel" w:cs="Arial"/>
          <w:sz w:val="22"/>
          <w:szCs w:val="22"/>
        </w:rPr>
      </w:pPr>
    </w:p>
    <w:p w14:paraId="412ED5EF" w14:textId="153A077B" w:rsidR="004E52BB" w:rsidRDefault="004E52BB" w:rsidP="004E52BB">
      <w:pPr>
        <w:numPr>
          <w:ilvl w:val="0"/>
          <w:numId w:val="24"/>
        </w:numPr>
        <w:ind w:left="540" w:hanging="540"/>
        <w:jc w:val="both"/>
        <w:rPr>
          <w:rFonts w:ascii="Corbel" w:hAnsi="Corbel" w:cs="Arial"/>
          <w:sz w:val="22"/>
          <w:szCs w:val="22"/>
        </w:rPr>
      </w:pPr>
      <w:r w:rsidRPr="00B40829">
        <w:rPr>
          <w:rFonts w:ascii="Corbel" w:hAnsi="Corbel" w:cs="Arial"/>
          <w:sz w:val="22"/>
          <w:szCs w:val="22"/>
        </w:rPr>
        <w:t>Ak Zhotoviteľ nedodrží podmienky stanovené poistnými zmluvami uzatvorenými v súlade s touto Zmluvou, musí odškodniť Objednávateľa za všetky škody a nároky, ktoré mu vzniknú následkom nedodržania týchto podmienok.</w:t>
      </w:r>
    </w:p>
    <w:p w14:paraId="09A2334A" w14:textId="77777777" w:rsidR="004E52BB" w:rsidRPr="00B40829" w:rsidRDefault="004E52BB" w:rsidP="000F1DD8">
      <w:pPr>
        <w:jc w:val="both"/>
        <w:rPr>
          <w:rFonts w:ascii="Corbel" w:hAnsi="Corbel" w:cs="Arial"/>
          <w:sz w:val="22"/>
          <w:szCs w:val="22"/>
        </w:rPr>
      </w:pPr>
    </w:p>
    <w:p w14:paraId="2E964AB1" w14:textId="2A152D81"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Článok XI</w:t>
      </w:r>
      <w:r w:rsidR="00850B8B">
        <w:rPr>
          <w:rFonts w:ascii="Corbel" w:hAnsi="Corbel"/>
          <w:b/>
          <w:sz w:val="22"/>
          <w:szCs w:val="22"/>
        </w:rPr>
        <w:t>I</w:t>
      </w:r>
      <w:r w:rsidRPr="00B40829">
        <w:rPr>
          <w:rFonts w:ascii="Corbel" w:hAnsi="Corbel"/>
          <w:b/>
          <w:sz w:val="22"/>
          <w:szCs w:val="22"/>
        </w:rPr>
        <w:t>.</w:t>
      </w:r>
    </w:p>
    <w:p w14:paraId="56BC339A" w14:textId="77777777" w:rsidR="004E52BB" w:rsidRPr="00B40829" w:rsidRDefault="004E52BB" w:rsidP="004E52BB">
      <w:pPr>
        <w:jc w:val="center"/>
        <w:rPr>
          <w:rFonts w:ascii="Corbel" w:hAnsi="Corbel" w:cs="Arial"/>
          <w:b/>
          <w:sz w:val="22"/>
          <w:szCs w:val="22"/>
        </w:rPr>
      </w:pPr>
      <w:r w:rsidRPr="00B40829">
        <w:rPr>
          <w:rFonts w:ascii="Corbel" w:hAnsi="Corbel" w:cs="Arial"/>
          <w:b/>
          <w:sz w:val="22"/>
          <w:szCs w:val="22"/>
        </w:rPr>
        <w:t>Bezpečnosť a ochrana zdravia pri práci</w:t>
      </w:r>
    </w:p>
    <w:p w14:paraId="0D1489D8" w14:textId="77777777" w:rsidR="004E52BB" w:rsidRPr="00B40829" w:rsidRDefault="004E52BB" w:rsidP="004E52BB">
      <w:pPr>
        <w:ind w:left="1003"/>
        <w:jc w:val="center"/>
        <w:rPr>
          <w:rFonts w:ascii="Corbel" w:hAnsi="Corbel" w:cs="Arial"/>
          <w:b/>
          <w:sz w:val="22"/>
          <w:szCs w:val="22"/>
        </w:rPr>
      </w:pPr>
    </w:p>
    <w:p w14:paraId="14DA8AE7" w14:textId="0557D6F3" w:rsidR="00CD25F5" w:rsidRPr="00CD25F5" w:rsidRDefault="00344004" w:rsidP="00CD25F5">
      <w:pPr>
        <w:pStyle w:val="Zarkazkladnhotextu"/>
        <w:numPr>
          <w:ilvl w:val="3"/>
          <w:numId w:val="17"/>
        </w:numPr>
        <w:tabs>
          <w:tab w:val="left" w:pos="540"/>
        </w:tabs>
        <w:snapToGrid w:val="0"/>
        <w:jc w:val="both"/>
        <w:rPr>
          <w:rFonts w:ascii="Corbel" w:hAnsi="Corbel"/>
          <w:b/>
          <w:sz w:val="22"/>
          <w:szCs w:val="22"/>
        </w:rPr>
      </w:pPr>
      <w:r w:rsidRPr="00CD25F5">
        <w:rPr>
          <w:rFonts w:ascii="Corbel" w:hAnsi="Corbel"/>
          <w:sz w:val="22"/>
          <w:szCs w:val="22"/>
        </w:rPr>
        <w:t xml:space="preserve">Zhotoviteľ v plnom rozsahu zodpovedá za požiarnu ochranu </w:t>
      </w:r>
      <w:r w:rsidR="00D97618">
        <w:rPr>
          <w:rFonts w:ascii="Corbel" w:hAnsi="Corbel"/>
          <w:sz w:val="22"/>
          <w:szCs w:val="22"/>
        </w:rPr>
        <w:t>D</w:t>
      </w:r>
      <w:r w:rsidRPr="00CD25F5">
        <w:rPr>
          <w:rFonts w:ascii="Corbel" w:hAnsi="Corbel"/>
          <w:sz w:val="22"/>
          <w:szCs w:val="22"/>
        </w:rPr>
        <w:t xml:space="preserve">iela a bezpečnosť a ochranu  zdravia pri práci a bezpečnosť technických zariadení pri realizácii stavebných, rekonštrukčných, montážnych a inštalačných  prác v súlade s ustanoveniami príslušných všeobecne záväzných právnych predpisov, najmä vyhlášky MPSVaR č. 147/2013 Z. z., vyhlášky MV SR č. 94/2004 Z. z., zákona č. 124/2006 Z. z. o bezpečnosti a ochrane zdravia pri práci a o zmene a doplnení niektorých zákonov a zákona č. 314/2001 Z. z. o ochrane pred požiarmi. Zhotoviteľ môže použiť iba materiály a výrobky ktoré spĺňajú podmienky a požiadavky uvedené v zákone č. 133/2013 Z. z. o stavebných výrobkoch. </w:t>
      </w:r>
    </w:p>
    <w:p w14:paraId="32D2ACF0" w14:textId="77777777" w:rsidR="00CD25F5" w:rsidRPr="00CD25F5" w:rsidRDefault="00CD25F5" w:rsidP="00CD25F5">
      <w:pPr>
        <w:pStyle w:val="Zarkazkladnhotextu"/>
        <w:tabs>
          <w:tab w:val="left" w:pos="540"/>
        </w:tabs>
        <w:snapToGrid w:val="0"/>
        <w:ind w:left="360"/>
        <w:jc w:val="both"/>
        <w:rPr>
          <w:rFonts w:ascii="Corbel" w:hAnsi="Corbel"/>
          <w:b/>
          <w:sz w:val="22"/>
          <w:szCs w:val="22"/>
        </w:rPr>
      </w:pPr>
    </w:p>
    <w:p w14:paraId="120A808B" w14:textId="047F7F40" w:rsidR="00CD25F5" w:rsidRPr="00CD25F5" w:rsidRDefault="00344004" w:rsidP="00CD25F5">
      <w:pPr>
        <w:pStyle w:val="Zarkazkladnhotextu"/>
        <w:numPr>
          <w:ilvl w:val="3"/>
          <w:numId w:val="17"/>
        </w:numPr>
        <w:tabs>
          <w:tab w:val="left" w:pos="540"/>
        </w:tabs>
        <w:snapToGrid w:val="0"/>
        <w:jc w:val="both"/>
        <w:rPr>
          <w:rFonts w:ascii="Corbel" w:hAnsi="Corbel"/>
          <w:b/>
          <w:sz w:val="22"/>
          <w:szCs w:val="22"/>
        </w:rPr>
      </w:pPr>
      <w:r w:rsidRPr="00CD25F5">
        <w:rPr>
          <w:rFonts w:ascii="Corbel" w:hAnsi="Corbel"/>
          <w:sz w:val="22"/>
          <w:szCs w:val="22"/>
        </w:rPr>
        <w:t xml:space="preserve">Nástroje, prístroje, zariadenia, materiály a pracovné prostriedky sa môžu používať na pracoviskách </w:t>
      </w:r>
      <w:r w:rsidR="00431F60">
        <w:rPr>
          <w:rFonts w:ascii="Corbel" w:hAnsi="Corbel"/>
          <w:sz w:val="22"/>
          <w:szCs w:val="22"/>
        </w:rPr>
        <w:t>O</w:t>
      </w:r>
      <w:r w:rsidRPr="00CD25F5">
        <w:rPr>
          <w:rFonts w:ascii="Corbel" w:hAnsi="Corbel"/>
          <w:sz w:val="22"/>
          <w:szCs w:val="22"/>
        </w:rPr>
        <w:t xml:space="preserve">bjednávateľa, ak zodpovedajú platným legislatívnym predpisom a sú v bezchybnom technickom stave. </w:t>
      </w:r>
    </w:p>
    <w:p w14:paraId="5C5C3F4A" w14:textId="77777777" w:rsidR="00CD25F5" w:rsidRPr="00CD25F5" w:rsidRDefault="00CD25F5" w:rsidP="00CD25F5">
      <w:pPr>
        <w:pStyle w:val="Zarkazkladnhotextu"/>
        <w:tabs>
          <w:tab w:val="left" w:pos="540"/>
        </w:tabs>
        <w:snapToGrid w:val="0"/>
        <w:ind w:left="360"/>
        <w:jc w:val="both"/>
        <w:rPr>
          <w:rFonts w:ascii="Corbel" w:hAnsi="Corbel"/>
          <w:b/>
          <w:sz w:val="22"/>
          <w:szCs w:val="22"/>
        </w:rPr>
      </w:pPr>
    </w:p>
    <w:p w14:paraId="13F7B91A" w14:textId="7F2DD0AC"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CD25F5">
        <w:rPr>
          <w:rFonts w:ascii="Corbel" w:hAnsi="Corbel"/>
          <w:sz w:val="22"/>
          <w:szCs w:val="22"/>
        </w:rPr>
        <w:t xml:space="preserve">Práce s otvoreným ohňom, zváranie, rezania plameňom a iné, sa smú vykonávať iba vtedy, ak bolo vopred vystavené povolenie na tieto činnosti. Povolenie na práce s otvoreným ohňom je potrebné včas žiadať prostredníctvom </w:t>
      </w:r>
      <w:r w:rsidR="00431F60">
        <w:rPr>
          <w:rFonts w:ascii="Corbel" w:hAnsi="Corbel"/>
          <w:sz w:val="22"/>
          <w:szCs w:val="22"/>
        </w:rPr>
        <w:t>O</w:t>
      </w:r>
      <w:r w:rsidRPr="00CD25F5">
        <w:rPr>
          <w:rFonts w:ascii="Corbel" w:hAnsi="Corbel"/>
          <w:sz w:val="22"/>
          <w:szCs w:val="22"/>
        </w:rPr>
        <w:t xml:space="preserve">bjednávateľa. Pri týchto prácach musí </w:t>
      </w:r>
      <w:r w:rsidR="00431F60">
        <w:rPr>
          <w:rFonts w:ascii="Corbel" w:hAnsi="Corbel"/>
          <w:sz w:val="22"/>
          <w:szCs w:val="22"/>
        </w:rPr>
        <w:t>Z</w:t>
      </w:r>
      <w:r w:rsidRPr="00CD25F5">
        <w:rPr>
          <w:rFonts w:ascii="Corbel" w:hAnsi="Corbel"/>
          <w:sz w:val="22"/>
          <w:szCs w:val="22"/>
        </w:rPr>
        <w:t>hotoviteľ zabezpečiť a udržiavať vhodné hasiace prístroje na dosah ruky v dostatočnom množstve.</w:t>
      </w:r>
    </w:p>
    <w:p w14:paraId="7FF37BDC" w14:textId="77777777" w:rsidR="00F2503E" w:rsidRDefault="00F2503E" w:rsidP="00F2503E">
      <w:pPr>
        <w:pStyle w:val="Zarkazkladnhotextu"/>
        <w:tabs>
          <w:tab w:val="left" w:pos="540"/>
        </w:tabs>
        <w:snapToGrid w:val="0"/>
        <w:ind w:left="360"/>
        <w:jc w:val="both"/>
        <w:rPr>
          <w:rFonts w:ascii="Corbel" w:hAnsi="Corbel"/>
          <w:b/>
          <w:sz w:val="22"/>
          <w:szCs w:val="22"/>
        </w:rPr>
      </w:pPr>
    </w:p>
    <w:p w14:paraId="44B7FFCE" w14:textId="77777777"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 xml:space="preserve">Zhotoviteľ je povinný vykonávať školenie svojich pracovníkov na zaistenie bezpečnosti a ochrany zdravia pri práci a požiarnej ochrany, preverovať ich znalosti a sústavne zabezpečovať kontrolu ich dodržiavania. </w:t>
      </w:r>
    </w:p>
    <w:p w14:paraId="342786C9" w14:textId="77777777" w:rsidR="00F2503E" w:rsidRPr="00F2503E" w:rsidRDefault="00F2503E" w:rsidP="00F2503E">
      <w:pPr>
        <w:pStyle w:val="Zarkazkladnhotextu"/>
        <w:tabs>
          <w:tab w:val="left" w:pos="540"/>
        </w:tabs>
        <w:snapToGrid w:val="0"/>
        <w:ind w:left="360"/>
        <w:jc w:val="both"/>
        <w:rPr>
          <w:rFonts w:ascii="Corbel" w:hAnsi="Corbel"/>
          <w:b/>
          <w:sz w:val="22"/>
          <w:szCs w:val="22"/>
        </w:rPr>
      </w:pPr>
    </w:p>
    <w:p w14:paraId="76B8E922" w14:textId="77777777"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lastRenderedPageBreak/>
        <w:t>Ak budú na jednom pracovisku súčasne pôsobiť zamestnanci viacerých zhotoviteľov/externých firiem-dodávateľov, sú povinní spolupracovať na dodržiavaní predpisov a pravidiel. Za vytvorenie potrebných podmienok na úseku bezpečnosti a ochrany zdravia pri práci a požiarnej ochrany zodpovedá každý z nich v plnom rozsahu. Bezpečnosť a zdravie zamestnancov všetkých zúčastnených zhotoviteľov nesmie byť v žiadnom okamihu vzájomným pôsobením ohrozené. Pred začatím práce sa musia vzájomne informovať o nebezpečenstvách, možných ohrozeniach a preventívnych opatreniach, ktoré sú s prácami spojené.</w:t>
      </w:r>
    </w:p>
    <w:p w14:paraId="2F0EE9A6" w14:textId="77777777" w:rsidR="00F2503E" w:rsidRPr="00F2503E" w:rsidRDefault="00F2503E" w:rsidP="00F2503E">
      <w:pPr>
        <w:pStyle w:val="Zarkazkladnhotextu"/>
        <w:tabs>
          <w:tab w:val="left" w:pos="540"/>
        </w:tabs>
        <w:snapToGrid w:val="0"/>
        <w:ind w:left="360"/>
        <w:jc w:val="both"/>
        <w:rPr>
          <w:rFonts w:ascii="Corbel" w:hAnsi="Corbel"/>
          <w:b/>
          <w:sz w:val="22"/>
          <w:szCs w:val="22"/>
        </w:rPr>
      </w:pPr>
    </w:p>
    <w:p w14:paraId="23768BDC" w14:textId="7CA0F1D2"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 xml:space="preserve">Zhotoviteľ je zodpovedný za to, že jeho zamestnanci, ako aj pracovníci jeho dodávateľov a subdodávateľov pôsobiaci na území </w:t>
      </w:r>
      <w:r w:rsidR="00431F60">
        <w:rPr>
          <w:rFonts w:ascii="Corbel" w:hAnsi="Corbel"/>
          <w:sz w:val="22"/>
          <w:szCs w:val="22"/>
        </w:rPr>
        <w:t>Objednávateľa</w:t>
      </w:r>
      <w:r w:rsidRPr="00F2503E">
        <w:rPr>
          <w:rFonts w:ascii="Corbel" w:hAnsi="Corbel"/>
          <w:sz w:val="22"/>
          <w:szCs w:val="22"/>
        </w:rPr>
        <w:t xml:space="preserve"> majú platné pracovné doklady, doklady odbornej kvalifikácie-spôsobilosti, osvedčenia, oprávnenia a iné, ktoré sú potrebné k výkonu realizovaných prác a činností.</w:t>
      </w:r>
    </w:p>
    <w:p w14:paraId="35420D99" w14:textId="77777777" w:rsidR="00F2503E" w:rsidRPr="00F2503E" w:rsidRDefault="00F2503E" w:rsidP="00F2503E">
      <w:pPr>
        <w:pStyle w:val="Zarkazkladnhotextu"/>
        <w:tabs>
          <w:tab w:val="left" w:pos="540"/>
        </w:tabs>
        <w:snapToGrid w:val="0"/>
        <w:ind w:left="360"/>
        <w:jc w:val="both"/>
        <w:rPr>
          <w:rFonts w:ascii="Corbel" w:hAnsi="Corbel"/>
          <w:b/>
          <w:sz w:val="22"/>
          <w:szCs w:val="22"/>
        </w:rPr>
      </w:pPr>
    </w:p>
    <w:p w14:paraId="382EB5AC" w14:textId="271CE9EC"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 xml:space="preserve"> Ak </w:t>
      </w:r>
      <w:r w:rsidR="00431F60">
        <w:rPr>
          <w:rFonts w:ascii="Corbel" w:hAnsi="Corbel"/>
          <w:sz w:val="22"/>
          <w:szCs w:val="22"/>
        </w:rPr>
        <w:t>Z</w:t>
      </w:r>
      <w:r w:rsidRPr="00F2503E">
        <w:rPr>
          <w:rFonts w:ascii="Corbel" w:hAnsi="Corbel"/>
          <w:sz w:val="22"/>
          <w:szCs w:val="22"/>
        </w:rPr>
        <w:t xml:space="preserve">hotoviteľ zistí, že pri jeho činnostiach sa vytvorilo ohrozenie alebo škody, je povinný neodkladne o danej situácii informovať </w:t>
      </w:r>
      <w:r w:rsidR="00431F60">
        <w:rPr>
          <w:rFonts w:ascii="Corbel" w:hAnsi="Corbel"/>
          <w:sz w:val="22"/>
          <w:szCs w:val="22"/>
        </w:rPr>
        <w:t>O</w:t>
      </w:r>
      <w:r w:rsidRPr="00F2503E">
        <w:rPr>
          <w:rFonts w:ascii="Corbel" w:hAnsi="Corbel"/>
          <w:sz w:val="22"/>
          <w:szCs w:val="22"/>
        </w:rPr>
        <w:t xml:space="preserve">bjednávateľa.  </w:t>
      </w:r>
    </w:p>
    <w:p w14:paraId="56038C46" w14:textId="77777777" w:rsidR="00F2503E" w:rsidRPr="00F2503E" w:rsidRDefault="00F2503E" w:rsidP="00F2503E">
      <w:pPr>
        <w:pStyle w:val="Zarkazkladnhotextu"/>
        <w:tabs>
          <w:tab w:val="left" w:pos="540"/>
        </w:tabs>
        <w:snapToGrid w:val="0"/>
        <w:ind w:left="360"/>
        <w:jc w:val="both"/>
        <w:rPr>
          <w:rFonts w:ascii="Corbel" w:hAnsi="Corbel"/>
          <w:b/>
          <w:sz w:val="22"/>
          <w:szCs w:val="22"/>
        </w:rPr>
      </w:pPr>
    </w:p>
    <w:p w14:paraId="7B4D4638" w14:textId="36E141C1"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 xml:space="preserve">V záujme bezpečnosti a ochrany zdravia pri práci je </w:t>
      </w:r>
      <w:r w:rsidR="00431F60">
        <w:rPr>
          <w:rFonts w:ascii="Corbel" w:hAnsi="Corbel"/>
          <w:sz w:val="22"/>
          <w:szCs w:val="22"/>
        </w:rPr>
        <w:t>Z</w:t>
      </w:r>
      <w:r w:rsidRPr="00F2503E">
        <w:rPr>
          <w:rFonts w:ascii="Corbel" w:hAnsi="Corbel"/>
          <w:sz w:val="22"/>
          <w:szCs w:val="22"/>
        </w:rPr>
        <w:t xml:space="preserve">hotoviteľ povinný dodržiavať všeobecne záväzné právne predpisy na zaistenie bezpečnosti a ochrany zdravia pri práci a požiarnej ochrany ako aj ostatné právne predpisy a pokyny na zaistenie bezpečnosti a ochrany zdravia pri práci a požiarnej ochrany, vybaviť svojich pracovníkov osobnými ochrannými pracovnými prostriedkami, dodržiavať zásady bezpečného správania sa na stavenisku ako aj pracoviskách, určené pracovné postupy, zabezpečiť, aby jeho pracovníci nepožívali alkoholické nápoje a iné omamné a psychotropné látky v pracovnom čase a nenastupovali pod ich vplyvom do práce, oznamovali svojmu nadriadenému nedostatky ktoré by mohli ohroziť bezpečnosť alebo zdravie pri práci, a podľa svojich možností zúčastňovali sa na ich odstraňovaní, a konali tak, aby svojou činnosťou neohrozovali seba ako aj ostatných účastníkov na pracoviskách. Vo všetkých priestoroch </w:t>
      </w:r>
      <w:r w:rsidR="00FB54E1">
        <w:rPr>
          <w:rFonts w:ascii="Corbel" w:hAnsi="Corbel"/>
          <w:sz w:val="22"/>
          <w:szCs w:val="22"/>
        </w:rPr>
        <w:t>O</w:t>
      </w:r>
      <w:r w:rsidRPr="00F2503E">
        <w:rPr>
          <w:rFonts w:ascii="Corbel" w:hAnsi="Corbel"/>
          <w:sz w:val="22"/>
          <w:szCs w:val="22"/>
        </w:rPr>
        <w:t>bjednávateľa platí zákaz požívania alkoholických nápojov a iných omamných látok a prísny zákaz fajčiť.</w:t>
      </w:r>
    </w:p>
    <w:p w14:paraId="33FC8356" w14:textId="77777777" w:rsidR="00F2503E" w:rsidRPr="00F2503E" w:rsidRDefault="00F2503E" w:rsidP="00F2503E">
      <w:pPr>
        <w:pStyle w:val="Zarkazkladnhotextu"/>
        <w:tabs>
          <w:tab w:val="left" w:pos="540"/>
        </w:tabs>
        <w:snapToGrid w:val="0"/>
        <w:ind w:left="360"/>
        <w:jc w:val="both"/>
        <w:rPr>
          <w:rFonts w:ascii="Corbel" w:hAnsi="Corbel"/>
          <w:b/>
          <w:sz w:val="22"/>
          <w:szCs w:val="22"/>
        </w:rPr>
      </w:pPr>
    </w:p>
    <w:p w14:paraId="0EB4095F" w14:textId="77777777"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Zhotoviteľ preberá plnú zodpovednosť za  zabezpečenie prvej pomoci pre svojich zamestnancov, zamestnancov jeho dodávateľov a subdodávateľov a seba na pracoviskách a v priestoroch objednávateľa.</w:t>
      </w:r>
    </w:p>
    <w:p w14:paraId="1F78AAF7" w14:textId="77777777" w:rsidR="00F2503E" w:rsidRPr="00F2503E" w:rsidRDefault="00F2503E" w:rsidP="00F2503E">
      <w:pPr>
        <w:pStyle w:val="Zarkazkladnhotextu"/>
        <w:tabs>
          <w:tab w:val="left" w:pos="540"/>
        </w:tabs>
        <w:snapToGrid w:val="0"/>
        <w:ind w:left="360"/>
        <w:jc w:val="both"/>
        <w:rPr>
          <w:rFonts w:ascii="Corbel" w:hAnsi="Corbel"/>
          <w:b/>
          <w:sz w:val="22"/>
          <w:szCs w:val="22"/>
        </w:rPr>
      </w:pPr>
    </w:p>
    <w:p w14:paraId="40617577" w14:textId="77777777"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Zhotoviteľ je povinný pri prácach na dopravných ako aj peších komunikáciách a iných pracovných priestoroch vykonávať vhodné bezpečnostné opatrenia (úseky viditeľne označiť príslušnými príkazmi, zákazmi a pokynmi, zabezpečiť odklonenie dopravných prostriedkov a chodcov, vyznačiť existujúce ohrozenia a riziká, zabezpečiť dostatočné oplotenie, ohradenie prípadne iné potrebné zábrany), ak jeho činnosťou ohrozenie bude vyvolané.</w:t>
      </w:r>
    </w:p>
    <w:p w14:paraId="4AF46844" w14:textId="77777777" w:rsidR="00F2503E" w:rsidRPr="00F2503E" w:rsidRDefault="00F2503E" w:rsidP="00F2503E">
      <w:pPr>
        <w:pStyle w:val="Zarkazkladnhotextu"/>
        <w:tabs>
          <w:tab w:val="left" w:pos="540"/>
        </w:tabs>
        <w:snapToGrid w:val="0"/>
        <w:ind w:left="360"/>
        <w:jc w:val="both"/>
        <w:rPr>
          <w:rFonts w:ascii="Corbel" w:hAnsi="Corbel"/>
          <w:b/>
          <w:sz w:val="22"/>
          <w:szCs w:val="22"/>
        </w:rPr>
      </w:pPr>
    </w:p>
    <w:p w14:paraId="4DC68074" w14:textId="0CD45A94"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 xml:space="preserve">Pracovné úrazy ktoré sa prihodia na území </w:t>
      </w:r>
      <w:r w:rsidR="00FB54E1">
        <w:rPr>
          <w:rFonts w:ascii="Corbel" w:hAnsi="Corbel"/>
          <w:sz w:val="22"/>
          <w:szCs w:val="22"/>
        </w:rPr>
        <w:t>O</w:t>
      </w:r>
      <w:r w:rsidRPr="00F2503E">
        <w:rPr>
          <w:rFonts w:ascii="Corbel" w:hAnsi="Corbel"/>
          <w:sz w:val="22"/>
          <w:szCs w:val="22"/>
        </w:rPr>
        <w:t>bjednávateľa, je mu potrebné bezodkladne oznámiť.</w:t>
      </w:r>
    </w:p>
    <w:p w14:paraId="10E84B3C" w14:textId="77777777" w:rsidR="00F2503E" w:rsidRPr="00F2503E" w:rsidRDefault="00F2503E" w:rsidP="00F2503E">
      <w:pPr>
        <w:pStyle w:val="Zarkazkladnhotextu"/>
        <w:tabs>
          <w:tab w:val="left" w:pos="540"/>
        </w:tabs>
        <w:snapToGrid w:val="0"/>
        <w:ind w:left="360"/>
        <w:jc w:val="both"/>
        <w:rPr>
          <w:rFonts w:ascii="Corbel" w:hAnsi="Corbel"/>
          <w:b/>
          <w:sz w:val="22"/>
          <w:szCs w:val="22"/>
        </w:rPr>
      </w:pPr>
    </w:p>
    <w:p w14:paraId="5995155B" w14:textId="2E0FA306" w:rsidR="000F5CC0" w:rsidRPr="000F5CC0"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 xml:space="preserve">Zhotoviteľ je povinný informovať </w:t>
      </w:r>
      <w:r w:rsidR="00FB54E1">
        <w:rPr>
          <w:rFonts w:ascii="Corbel" w:hAnsi="Corbel"/>
          <w:sz w:val="22"/>
          <w:szCs w:val="22"/>
        </w:rPr>
        <w:t>O</w:t>
      </w:r>
      <w:r w:rsidRPr="00F2503E">
        <w:rPr>
          <w:rFonts w:ascii="Corbel" w:hAnsi="Corbel"/>
          <w:sz w:val="22"/>
          <w:szCs w:val="22"/>
        </w:rPr>
        <w:t xml:space="preserve">bjednávateľa o všetkých jeho zamestnancoch a ďalších osobách, ako sú dodávatelia a subdodávatelia, ktoré sa budú zdržovať a vykonávať činnosti na pracoviskách a v priestoroch </w:t>
      </w:r>
      <w:r w:rsidR="00FB54E1">
        <w:rPr>
          <w:rFonts w:ascii="Corbel" w:hAnsi="Corbel"/>
          <w:sz w:val="22"/>
          <w:szCs w:val="22"/>
        </w:rPr>
        <w:t>O</w:t>
      </w:r>
      <w:r w:rsidRPr="00F2503E">
        <w:rPr>
          <w:rFonts w:ascii="Corbel" w:hAnsi="Corbel"/>
          <w:sz w:val="22"/>
          <w:szCs w:val="22"/>
        </w:rPr>
        <w:t xml:space="preserve">bjednávateľa v dostatočnom predstihu tak, aby mohol objednávateľ za súčinnosti so </w:t>
      </w:r>
      <w:r w:rsidR="00FB54E1">
        <w:rPr>
          <w:rFonts w:ascii="Corbel" w:hAnsi="Corbel"/>
          <w:sz w:val="22"/>
          <w:szCs w:val="22"/>
        </w:rPr>
        <w:t>Z</w:t>
      </w:r>
      <w:r w:rsidRPr="00F2503E">
        <w:rPr>
          <w:rFonts w:ascii="Corbel" w:hAnsi="Corbel"/>
          <w:sz w:val="22"/>
          <w:szCs w:val="22"/>
        </w:rPr>
        <w:t>hotoviteľom všetkým dotknutým osobám vykonať vstupné informovanie na úseku bezpečnosti a ochrany zdravia pri práci a ochrany pred požiarmi, pred začatím prác</w:t>
      </w:r>
      <w:r w:rsidR="005341A5">
        <w:rPr>
          <w:rFonts w:ascii="Corbel" w:hAnsi="Corbel"/>
          <w:sz w:val="22"/>
          <w:szCs w:val="22"/>
        </w:rPr>
        <w:t>.</w:t>
      </w:r>
      <w:r w:rsidRPr="00F2503E">
        <w:rPr>
          <w:rFonts w:ascii="Corbel" w:hAnsi="Corbel"/>
          <w:sz w:val="22"/>
          <w:szCs w:val="22"/>
        </w:rPr>
        <w:t xml:space="preserve"> Pracovné činnosti na pracoviskách a v priestoroch </w:t>
      </w:r>
      <w:r w:rsidR="00750E42">
        <w:rPr>
          <w:rFonts w:ascii="Corbel" w:hAnsi="Corbel"/>
          <w:sz w:val="22"/>
          <w:szCs w:val="22"/>
        </w:rPr>
        <w:t>O</w:t>
      </w:r>
      <w:r w:rsidRPr="00F2503E">
        <w:rPr>
          <w:rFonts w:ascii="Corbel" w:hAnsi="Corbel"/>
          <w:sz w:val="22"/>
          <w:szCs w:val="22"/>
        </w:rPr>
        <w:t>bjednávateľa môžu vykonávať iba takto preukázateľne informované osoby.</w:t>
      </w:r>
    </w:p>
    <w:p w14:paraId="7368D65D" w14:textId="77777777" w:rsidR="000F5CC0" w:rsidRPr="000F5CC0" w:rsidRDefault="000F5CC0" w:rsidP="000F5CC0">
      <w:pPr>
        <w:pStyle w:val="Zarkazkladnhotextu"/>
        <w:tabs>
          <w:tab w:val="left" w:pos="540"/>
        </w:tabs>
        <w:snapToGrid w:val="0"/>
        <w:ind w:left="360"/>
        <w:jc w:val="both"/>
        <w:rPr>
          <w:rFonts w:ascii="Corbel" w:hAnsi="Corbel"/>
          <w:b/>
          <w:sz w:val="22"/>
          <w:szCs w:val="22"/>
        </w:rPr>
      </w:pPr>
    </w:p>
    <w:p w14:paraId="26F5809A" w14:textId="3E0E2ED0" w:rsidR="000F5CC0" w:rsidRPr="000F5CC0" w:rsidRDefault="00344004" w:rsidP="000F5CC0">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 xml:space="preserve">Zhotoviteľ je povinný zabezpečiť vždy pred odchodom pracovníkov z pracoviska, kde realizuje dohodnuté práce, vykonanie kontroly z hľadiska bezpečnosti ako aj požiarnej bezpečnosti. Zistené nedostatky je povinný okamžite odstrániť, príp. oznámiť </w:t>
      </w:r>
      <w:r w:rsidR="00D97618">
        <w:rPr>
          <w:rFonts w:ascii="Corbel" w:hAnsi="Corbel"/>
          <w:sz w:val="22"/>
          <w:szCs w:val="22"/>
        </w:rPr>
        <w:t>O</w:t>
      </w:r>
      <w:r w:rsidRPr="00F2503E">
        <w:rPr>
          <w:rFonts w:ascii="Corbel" w:hAnsi="Corbel"/>
          <w:sz w:val="22"/>
          <w:szCs w:val="22"/>
        </w:rPr>
        <w:t>bjednávateľovi a na ohlasovňu požiarov v danom objekte (vrátnicu pre daný objekt).</w:t>
      </w:r>
    </w:p>
    <w:p w14:paraId="2117FBAB" w14:textId="77777777" w:rsidR="000F5CC0" w:rsidRPr="000F5CC0" w:rsidRDefault="000F5CC0" w:rsidP="000F5CC0">
      <w:pPr>
        <w:pStyle w:val="Zarkazkladnhotextu"/>
        <w:tabs>
          <w:tab w:val="left" w:pos="540"/>
        </w:tabs>
        <w:snapToGrid w:val="0"/>
        <w:ind w:left="360"/>
        <w:jc w:val="both"/>
        <w:rPr>
          <w:rFonts w:ascii="Corbel" w:hAnsi="Corbel"/>
          <w:b/>
          <w:sz w:val="22"/>
          <w:szCs w:val="22"/>
        </w:rPr>
      </w:pPr>
    </w:p>
    <w:p w14:paraId="488BBA3C" w14:textId="6916B39D" w:rsidR="00344004" w:rsidRPr="000F5CC0" w:rsidRDefault="00344004" w:rsidP="000F5CC0">
      <w:pPr>
        <w:pStyle w:val="Zarkazkladnhotextu"/>
        <w:numPr>
          <w:ilvl w:val="3"/>
          <w:numId w:val="17"/>
        </w:numPr>
        <w:tabs>
          <w:tab w:val="left" w:pos="540"/>
        </w:tabs>
        <w:snapToGrid w:val="0"/>
        <w:jc w:val="both"/>
        <w:rPr>
          <w:rFonts w:ascii="Corbel" w:hAnsi="Corbel"/>
          <w:b/>
          <w:sz w:val="22"/>
          <w:szCs w:val="22"/>
        </w:rPr>
      </w:pPr>
      <w:r w:rsidRPr="000F5CC0">
        <w:rPr>
          <w:rFonts w:ascii="Corbel" w:hAnsi="Corbel"/>
          <w:sz w:val="22"/>
          <w:szCs w:val="22"/>
        </w:rPr>
        <w:t>Zhotoviteľ ručí v plnom rozsahu za všetky dôsledky spôsobené porušením a zanedbaním          týchto povinností a predpisov.</w:t>
      </w:r>
    </w:p>
    <w:p w14:paraId="66E38639" w14:textId="77777777" w:rsidR="00344004" w:rsidRPr="00CD25F5" w:rsidRDefault="00344004" w:rsidP="000F5CC0">
      <w:pPr>
        <w:pStyle w:val="Zarkazkladnhotextu"/>
        <w:tabs>
          <w:tab w:val="left" w:pos="540"/>
        </w:tabs>
        <w:snapToGrid w:val="0"/>
        <w:ind w:left="360"/>
        <w:jc w:val="both"/>
        <w:rPr>
          <w:rFonts w:ascii="Corbel" w:hAnsi="Corbel"/>
          <w:sz w:val="22"/>
          <w:szCs w:val="22"/>
        </w:rPr>
      </w:pPr>
    </w:p>
    <w:p w14:paraId="2BEA7790" w14:textId="7502FF18"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Článok X</w:t>
      </w:r>
      <w:r w:rsidR="00850B8B">
        <w:rPr>
          <w:rFonts w:ascii="Corbel" w:hAnsi="Corbel"/>
          <w:b/>
          <w:sz w:val="22"/>
          <w:szCs w:val="22"/>
        </w:rPr>
        <w:t>I</w:t>
      </w:r>
      <w:r w:rsidR="004F64DC">
        <w:rPr>
          <w:rFonts w:ascii="Corbel" w:hAnsi="Corbel"/>
          <w:b/>
          <w:sz w:val="22"/>
          <w:szCs w:val="22"/>
        </w:rPr>
        <w:t>II</w:t>
      </w:r>
      <w:r w:rsidRPr="00B40829">
        <w:rPr>
          <w:rFonts w:ascii="Corbel" w:hAnsi="Corbel"/>
          <w:b/>
          <w:sz w:val="22"/>
          <w:szCs w:val="22"/>
        </w:rPr>
        <w:t>.</w:t>
      </w:r>
    </w:p>
    <w:p w14:paraId="5CF994C5" w14:textId="77777777"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Odovzdanie a prevzatie Diela</w:t>
      </w:r>
    </w:p>
    <w:p w14:paraId="6DCD3204" w14:textId="77777777" w:rsidR="004E52BB" w:rsidRPr="00B40829" w:rsidRDefault="004E52BB" w:rsidP="004E52BB">
      <w:pPr>
        <w:pStyle w:val="Zarkazkladnhotextu"/>
        <w:tabs>
          <w:tab w:val="left" w:pos="720"/>
        </w:tabs>
        <w:jc w:val="center"/>
        <w:rPr>
          <w:rFonts w:ascii="Corbel" w:hAnsi="Corbel"/>
          <w:b/>
          <w:sz w:val="22"/>
          <w:szCs w:val="22"/>
        </w:rPr>
      </w:pPr>
    </w:p>
    <w:p w14:paraId="5C1363EF" w14:textId="7D3EDBB1" w:rsidR="009B014A" w:rsidRPr="00A67681" w:rsidRDefault="004E52BB" w:rsidP="00A67681">
      <w:pPr>
        <w:pStyle w:val="Zarkazkladnhotextu"/>
        <w:numPr>
          <w:ilvl w:val="0"/>
          <w:numId w:val="18"/>
        </w:numPr>
        <w:tabs>
          <w:tab w:val="num" w:pos="540"/>
          <w:tab w:val="left" w:pos="720"/>
        </w:tabs>
        <w:ind w:left="540" w:hanging="540"/>
        <w:jc w:val="both"/>
        <w:rPr>
          <w:rFonts w:ascii="Corbel" w:hAnsi="Corbel"/>
          <w:sz w:val="22"/>
          <w:szCs w:val="22"/>
        </w:rPr>
      </w:pPr>
      <w:r w:rsidRPr="00A67681">
        <w:rPr>
          <w:rFonts w:ascii="Corbel" w:hAnsi="Corbel"/>
          <w:sz w:val="22"/>
          <w:szCs w:val="22"/>
        </w:rPr>
        <w:t>Celé Dielo sa považuje za skončené po ukončení všetkých prác v zmysle Zmluvy</w:t>
      </w:r>
      <w:r w:rsidR="00286A9A" w:rsidRPr="00A67681">
        <w:rPr>
          <w:rFonts w:ascii="Corbel" w:hAnsi="Corbel"/>
          <w:sz w:val="22"/>
          <w:szCs w:val="22"/>
        </w:rPr>
        <w:t xml:space="preserve">, resp. k prebratiu Diela môže dôjsť aj </w:t>
      </w:r>
      <w:r w:rsidR="00E11691" w:rsidRPr="00A67681">
        <w:rPr>
          <w:rFonts w:ascii="Corbel" w:hAnsi="Corbel"/>
          <w:sz w:val="22"/>
          <w:szCs w:val="22"/>
        </w:rPr>
        <w:t>s  nedorobkami</w:t>
      </w:r>
      <w:r w:rsidR="009B014A" w:rsidRPr="00A67681">
        <w:rPr>
          <w:rFonts w:ascii="Corbel" w:hAnsi="Corbel"/>
          <w:sz w:val="22"/>
          <w:szCs w:val="22"/>
        </w:rPr>
        <w:t xml:space="preserve">, ktoré v žiadanom rozsahu neobmedzujú funkčnosť a užívanie </w:t>
      </w:r>
      <w:r w:rsidR="002218D3">
        <w:rPr>
          <w:rFonts w:ascii="Corbel" w:hAnsi="Corbel"/>
          <w:sz w:val="22"/>
          <w:szCs w:val="22"/>
        </w:rPr>
        <w:t>D</w:t>
      </w:r>
      <w:r w:rsidR="009B014A" w:rsidRPr="00A67681">
        <w:rPr>
          <w:rFonts w:ascii="Corbel" w:hAnsi="Corbel"/>
          <w:sz w:val="22"/>
          <w:szCs w:val="22"/>
        </w:rPr>
        <w:t xml:space="preserve">iela do doby kompletného ukončenia </w:t>
      </w:r>
      <w:r w:rsidR="002218D3">
        <w:rPr>
          <w:rFonts w:ascii="Corbel" w:hAnsi="Corbel"/>
          <w:sz w:val="22"/>
          <w:szCs w:val="22"/>
        </w:rPr>
        <w:t>D</w:t>
      </w:r>
      <w:r w:rsidR="009B014A" w:rsidRPr="00A67681">
        <w:rPr>
          <w:rFonts w:ascii="Corbel" w:hAnsi="Corbel"/>
          <w:sz w:val="22"/>
          <w:szCs w:val="22"/>
        </w:rPr>
        <w:t>iela.</w:t>
      </w:r>
    </w:p>
    <w:p w14:paraId="7143CA48" w14:textId="77777777" w:rsidR="004E52BB" w:rsidRPr="00A67681" w:rsidRDefault="004E52BB" w:rsidP="00A67681">
      <w:pPr>
        <w:pStyle w:val="Zarkazkladnhotextu"/>
        <w:tabs>
          <w:tab w:val="left" w:pos="720"/>
        </w:tabs>
        <w:ind w:left="540"/>
        <w:jc w:val="both"/>
        <w:rPr>
          <w:rFonts w:ascii="Corbel" w:hAnsi="Corbel"/>
          <w:sz w:val="22"/>
          <w:szCs w:val="22"/>
          <w:highlight w:val="yellow"/>
        </w:rPr>
      </w:pPr>
    </w:p>
    <w:p w14:paraId="29DA6565" w14:textId="506AA394" w:rsidR="004E52BB" w:rsidRDefault="004E52BB" w:rsidP="00161ED4">
      <w:pPr>
        <w:pStyle w:val="Zarkazkladnhotextu"/>
        <w:numPr>
          <w:ilvl w:val="0"/>
          <w:numId w:val="18"/>
        </w:numPr>
        <w:tabs>
          <w:tab w:val="left" w:pos="540"/>
        </w:tabs>
        <w:ind w:left="540" w:hanging="540"/>
        <w:jc w:val="both"/>
        <w:rPr>
          <w:rFonts w:ascii="Corbel" w:hAnsi="Corbel"/>
          <w:sz w:val="22"/>
          <w:szCs w:val="22"/>
        </w:rPr>
      </w:pPr>
      <w:r w:rsidRPr="00456C20">
        <w:rPr>
          <w:rFonts w:ascii="Corbel" w:hAnsi="Corbel"/>
          <w:sz w:val="22"/>
          <w:szCs w:val="22"/>
        </w:rPr>
        <w:t>Objednávateľ prevezme Dielo dokončené v súlade s touto Zmluvou na základe písomného Protokolu o odovzdaní a prevzatí Diela.</w:t>
      </w:r>
      <w:r w:rsidR="000F1DD8" w:rsidRPr="00456C20">
        <w:rPr>
          <w:rFonts w:ascii="Corbel" w:hAnsi="Corbel"/>
          <w:sz w:val="22"/>
          <w:szCs w:val="22"/>
        </w:rPr>
        <w:t xml:space="preserve"> – zvlášť za blok E a zvlášť za blok C na AD.</w:t>
      </w:r>
      <w:r w:rsidRPr="00456C20">
        <w:rPr>
          <w:rFonts w:ascii="Corbel" w:hAnsi="Corbel"/>
          <w:sz w:val="22"/>
          <w:szCs w:val="22"/>
        </w:rPr>
        <w:t xml:space="preserve"> Protokol bude podpísaný zástupcami Zmluvných strán</w:t>
      </w:r>
      <w:r w:rsidR="00504269">
        <w:rPr>
          <w:rFonts w:ascii="Corbel" w:hAnsi="Corbel"/>
          <w:sz w:val="22"/>
          <w:szCs w:val="22"/>
        </w:rPr>
        <w:t xml:space="preserve"> uvedenými v čl. I. tejto Zmluvy, pokiaľ sa zmluvné strany nedohodnú inak.</w:t>
      </w:r>
    </w:p>
    <w:p w14:paraId="0FC71576" w14:textId="77777777" w:rsidR="00A72C4C" w:rsidRPr="00B40829" w:rsidRDefault="00A72C4C" w:rsidP="00530BA3">
      <w:pPr>
        <w:pStyle w:val="Zarkazkladnhotextu"/>
        <w:tabs>
          <w:tab w:val="left" w:pos="540"/>
        </w:tabs>
        <w:jc w:val="both"/>
        <w:rPr>
          <w:rFonts w:ascii="Corbel" w:hAnsi="Corbel"/>
          <w:sz w:val="22"/>
          <w:szCs w:val="22"/>
        </w:rPr>
      </w:pPr>
    </w:p>
    <w:p w14:paraId="04F54F6D" w14:textId="77777777" w:rsidR="004E52BB" w:rsidRPr="00A72C4C" w:rsidRDefault="004E52BB" w:rsidP="004E52BB">
      <w:pPr>
        <w:pStyle w:val="Zarkazkladnhotextu"/>
        <w:numPr>
          <w:ilvl w:val="0"/>
          <w:numId w:val="18"/>
        </w:numPr>
        <w:tabs>
          <w:tab w:val="left" w:pos="540"/>
        </w:tabs>
        <w:ind w:left="540" w:hanging="540"/>
        <w:jc w:val="both"/>
        <w:rPr>
          <w:rFonts w:ascii="Corbel" w:hAnsi="Corbel"/>
          <w:sz w:val="22"/>
          <w:szCs w:val="22"/>
        </w:rPr>
      </w:pPr>
      <w:r w:rsidRPr="00A72C4C">
        <w:rPr>
          <w:rFonts w:ascii="Corbel" w:hAnsi="Corbel"/>
          <w:sz w:val="22"/>
          <w:szCs w:val="22"/>
        </w:rPr>
        <w:t>Pripravenosť Diela na prevzatie oznámi Zhotoviteľ písomne Objednávateľovi a vyzve ho na jeho prevzatie. Objednávateľ sa zaväzuje prevziať Dielo do piatich (5) pracovných dní, odo dňa doručenia výzvy Zhotoviteľa na prevzatie Diela.</w:t>
      </w:r>
    </w:p>
    <w:p w14:paraId="51F4ADD6" w14:textId="77777777" w:rsidR="004E52BB" w:rsidRPr="00B40829" w:rsidRDefault="004E52BB" w:rsidP="004E52BB">
      <w:pPr>
        <w:pStyle w:val="Zarkazkladnhotextu"/>
        <w:tabs>
          <w:tab w:val="left" w:pos="720"/>
        </w:tabs>
        <w:jc w:val="both"/>
        <w:rPr>
          <w:rFonts w:ascii="Corbel" w:hAnsi="Corbel"/>
          <w:sz w:val="22"/>
          <w:szCs w:val="22"/>
        </w:rPr>
      </w:pPr>
    </w:p>
    <w:p w14:paraId="32BDCF26" w14:textId="77777777" w:rsidR="004E52BB" w:rsidRPr="00B40829" w:rsidRDefault="004E52BB" w:rsidP="004E52BB">
      <w:pPr>
        <w:pStyle w:val="Zarkazkladnhotextu"/>
        <w:numPr>
          <w:ilvl w:val="0"/>
          <w:numId w:val="18"/>
        </w:numPr>
        <w:tabs>
          <w:tab w:val="num" w:pos="540"/>
          <w:tab w:val="left" w:pos="720"/>
        </w:tabs>
        <w:ind w:hanging="643"/>
        <w:jc w:val="both"/>
        <w:rPr>
          <w:rFonts w:ascii="Corbel" w:hAnsi="Corbel"/>
          <w:sz w:val="22"/>
          <w:szCs w:val="22"/>
        </w:rPr>
      </w:pPr>
      <w:r w:rsidRPr="00B40829">
        <w:rPr>
          <w:rFonts w:ascii="Corbel" w:hAnsi="Corbel"/>
          <w:sz w:val="22"/>
          <w:szCs w:val="22"/>
        </w:rPr>
        <w:t>Protokol o odovzdaní a prevzatí Diela bude obsahovať a jeho súčasťou bude:</w:t>
      </w:r>
    </w:p>
    <w:p w14:paraId="36C0A791" w14:textId="77777777" w:rsidR="004E52BB" w:rsidRPr="00B40829" w:rsidRDefault="004E52BB" w:rsidP="004E52BB">
      <w:pPr>
        <w:pStyle w:val="Zarkazkladnhotextu"/>
        <w:numPr>
          <w:ilvl w:val="1"/>
          <w:numId w:val="18"/>
        </w:numPr>
        <w:tabs>
          <w:tab w:val="num" w:pos="900"/>
        </w:tabs>
        <w:ind w:left="900"/>
        <w:jc w:val="both"/>
        <w:rPr>
          <w:rFonts w:ascii="Corbel" w:hAnsi="Corbel"/>
          <w:sz w:val="22"/>
          <w:szCs w:val="22"/>
        </w:rPr>
      </w:pPr>
      <w:r w:rsidRPr="00B40829">
        <w:rPr>
          <w:rFonts w:ascii="Corbel" w:hAnsi="Corbel"/>
          <w:sz w:val="22"/>
          <w:szCs w:val="22"/>
        </w:rPr>
        <w:t>Dátum začatia a ukončenia preberacieho konania;</w:t>
      </w:r>
    </w:p>
    <w:p w14:paraId="17E93973" w14:textId="77777777" w:rsidR="004E52BB" w:rsidRPr="00B40829" w:rsidRDefault="004E52BB" w:rsidP="004E52BB">
      <w:pPr>
        <w:pStyle w:val="Zarkazkladnhotextu"/>
        <w:numPr>
          <w:ilvl w:val="1"/>
          <w:numId w:val="18"/>
        </w:numPr>
        <w:tabs>
          <w:tab w:val="num" w:pos="900"/>
        </w:tabs>
        <w:ind w:left="900"/>
        <w:jc w:val="both"/>
        <w:rPr>
          <w:rFonts w:ascii="Corbel" w:hAnsi="Corbel"/>
          <w:sz w:val="22"/>
          <w:szCs w:val="22"/>
        </w:rPr>
      </w:pPr>
      <w:r w:rsidRPr="00B40829">
        <w:rPr>
          <w:rFonts w:ascii="Corbel" w:hAnsi="Corbel"/>
          <w:sz w:val="22"/>
          <w:szCs w:val="22"/>
        </w:rPr>
        <w:t>Dátum skutočného začatia prác;</w:t>
      </w:r>
    </w:p>
    <w:p w14:paraId="694DA719" w14:textId="77777777" w:rsidR="004E52BB" w:rsidRDefault="004E52BB" w:rsidP="004E52BB">
      <w:pPr>
        <w:pStyle w:val="Zarkazkladnhotextu"/>
        <w:numPr>
          <w:ilvl w:val="1"/>
          <w:numId w:val="18"/>
        </w:numPr>
        <w:tabs>
          <w:tab w:val="num" w:pos="900"/>
        </w:tabs>
        <w:ind w:left="900"/>
        <w:jc w:val="both"/>
        <w:rPr>
          <w:rFonts w:ascii="Corbel" w:hAnsi="Corbel"/>
          <w:sz w:val="22"/>
          <w:szCs w:val="22"/>
        </w:rPr>
      </w:pPr>
      <w:r w:rsidRPr="00B40829">
        <w:rPr>
          <w:rFonts w:ascii="Corbel" w:hAnsi="Corbel"/>
          <w:sz w:val="22"/>
          <w:szCs w:val="22"/>
        </w:rPr>
        <w:t>Dátum dokončenia Predmetu zmluvy;</w:t>
      </w:r>
    </w:p>
    <w:p w14:paraId="3A2B0838" w14:textId="4F993A48" w:rsidR="00A72C4C" w:rsidRPr="00B40829" w:rsidRDefault="00F40F5E" w:rsidP="004E52BB">
      <w:pPr>
        <w:pStyle w:val="Zarkazkladnhotextu"/>
        <w:numPr>
          <w:ilvl w:val="1"/>
          <w:numId w:val="18"/>
        </w:numPr>
        <w:tabs>
          <w:tab w:val="num" w:pos="900"/>
        </w:tabs>
        <w:ind w:left="900"/>
        <w:jc w:val="both"/>
        <w:rPr>
          <w:rFonts w:ascii="Corbel" w:hAnsi="Corbel"/>
          <w:sz w:val="22"/>
          <w:szCs w:val="22"/>
        </w:rPr>
      </w:pPr>
      <w:r>
        <w:rPr>
          <w:rFonts w:ascii="Corbel" w:hAnsi="Corbel"/>
          <w:sz w:val="22"/>
          <w:szCs w:val="22"/>
        </w:rPr>
        <w:t>Súpis vád a nedorobkov;</w:t>
      </w:r>
    </w:p>
    <w:p w14:paraId="63105E5E" w14:textId="77777777" w:rsidR="004E52BB" w:rsidRPr="00A72C4C" w:rsidRDefault="004E52BB" w:rsidP="004E52BB">
      <w:pPr>
        <w:pStyle w:val="Zarkazkladnhotextu"/>
        <w:numPr>
          <w:ilvl w:val="1"/>
          <w:numId w:val="18"/>
        </w:numPr>
        <w:tabs>
          <w:tab w:val="num" w:pos="900"/>
        </w:tabs>
        <w:ind w:left="900"/>
        <w:jc w:val="both"/>
        <w:rPr>
          <w:rFonts w:ascii="Corbel" w:hAnsi="Corbel"/>
          <w:sz w:val="22"/>
          <w:szCs w:val="22"/>
        </w:rPr>
      </w:pPr>
      <w:r w:rsidRPr="00B40829">
        <w:rPr>
          <w:rFonts w:ascii="Corbel" w:hAnsi="Corbel"/>
          <w:sz w:val="22"/>
          <w:szCs w:val="22"/>
        </w:rPr>
        <w:t xml:space="preserve">Atesty, certifikáty a návody k jednotlivým častiam predmetu Diela v súlade s platnou </w:t>
      </w:r>
      <w:r w:rsidRPr="00A72C4C">
        <w:rPr>
          <w:rFonts w:ascii="Corbel" w:hAnsi="Corbel"/>
          <w:sz w:val="22"/>
          <w:szCs w:val="22"/>
        </w:rPr>
        <w:t>právnou úpravou, ktoré budú tvoriť prílohu Protokolu;</w:t>
      </w:r>
    </w:p>
    <w:p w14:paraId="77EB2092" w14:textId="1E7E8F98" w:rsidR="004E52BB" w:rsidRPr="00A72C4C" w:rsidRDefault="004E52BB" w:rsidP="00CB1F67">
      <w:pPr>
        <w:pStyle w:val="Zarkazkladnhotextu"/>
        <w:numPr>
          <w:ilvl w:val="1"/>
          <w:numId w:val="18"/>
        </w:numPr>
        <w:tabs>
          <w:tab w:val="num" w:pos="900"/>
        </w:tabs>
        <w:ind w:left="900"/>
        <w:jc w:val="both"/>
        <w:rPr>
          <w:rFonts w:ascii="Corbel" w:hAnsi="Corbel"/>
          <w:sz w:val="22"/>
          <w:szCs w:val="22"/>
        </w:rPr>
      </w:pPr>
      <w:r w:rsidRPr="00A72C4C">
        <w:rPr>
          <w:rFonts w:ascii="Corbel" w:hAnsi="Corbel"/>
          <w:sz w:val="22"/>
          <w:szCs w:val="22"/>
        </w:rPr>
        <w:t>Doklady o likvidácii odpadu, ktoré budú tvoriť prílohu Protokolu;</w:t>
      </w:r>
    </w:p>
    <w:p w14:paraId="4338AFB3" w14:textId="77777777" w:rsidR="004E52BB" w:rsidRPr="00B40829" w:rsidRDefault="004E52BB" w:rsidP="004E52BB">
      <w:pPr>
        <w:pStyle w:val="Zarkazkladnhotextu"/>
        <w:numPr>
          <w:ilvl w:val="1"/>
          <w:numId w:val="18"/>
        </w:numPr>
        <w:tabs>
          <w:tab w:val="num" w:pos="900"/>
        </w:tabs>
        <w:ind w:left="900"/>
        <w:jc w:val="both"/>
        <w:rPr>
          <w:rFonts w:ascii="Corbel" w:hAnsi="Corbel"/>
          <w:sz w:val="22"/>
          <w:szCs w:val="22"/>
        </w:rPr>
      </w:pPr>
      <w:r w:rsidRPr="00B40829">
        <w:rPr>
          <w:rFonts w:ascii="Corbel" w:hAnsi="Corbel"/>
          <w:sz w:val="22"/>
          <w:szCs w:val="22"/>
        </w:rPr>
        <w:t>Vyhlásenie Objednávateľa, že Predmet zmluvy preberá ku konkrétnemu dňu, resp. uvedenie dôvodov, pre ktoré Predmet zmluvy nepreberá;</w:t>
      </w:r>
    </w:p>
    <w:p w14:paraId="70B94855" w14:textId="77777777" w:rsidR="004E52BB" w:rsidRPr="00B40829" w:rsidRDefault="004E52BB" w:rsidP="004E52BB">
      <w:pPr>
        <w:pStyle w:val="Zarkazkladnhotextu"/>
        <w:numPr>
          <w:ilvl w:val="1"/>
          <w:numId w:val="18"/>
        </w:numPr>
        <w:tabs>
          <w:tab w:val="num" w:pos="900"/>
        </w:tabs>
        <w:ind w:left="900"/>
        <w:jc w:val="both"/>
        <w:rPr>
          <w:rFonts w:ascii="Corbel" w:hAnsi="Corbel"/>
          <w:sz w:val="22"/>
          <w:szCs w:val="22"/>
        </w:rPr>
      </w:pPr>
      <w:r w:rsidRPr="00B40829">
        <w:rPr>
          <w:rFonts w:ascii="Corbel" w:hAnsi="Corbel"/>
          <w:sz w:val="22"/>
          <w:szCs w:val="22"/>
        </w:rPr>
        <w:t>Súpis odovzdaných dokladov a vyhlásenie Zmluvných strán, že dňom odovzdania a prevzatia Diela začína plynúť záručná doba a vyhlásenie Zhotoviteľa o dĺžke trvania záručnej doby, resp. o dĺžke trvania záručných dôb;</w:t>
      </w:r>
    </w:p>
    <w:p w14:paraId="0F18CAB6" w14:textId="77777777" w:rsidR="004E52BB" w:rsidRPr="00B40829" w:rsidRDefault="004E52BB" w:rsidP="004E52BB">
      <w:pPr>
        <w:pStyle w:val="Zarkazkladnhotextu"/>
        <w:numPr>
          <w:ilvl w:val="1"/>
          <w:numId w:val="18"/>
        </w:numPr>
        <w:tabs>
          <w:tab w:val="num" w:pos="900"/>
        </w:tabs>
        <w:ind w:left="900"/>
        <w:jc w:val="both"/>
        <w:rPr>
          <w:rFonts w:ascii="Corbel" w:hAnsi="Corbel"/>
          <w:sz w:val="22"/>
          <w:szCs w:val="22"/>
        </w:rPr>
      </w:pPr>
      <w:r w:rsidRPr="00B40829">
        <w:rPr>
          <w:rFonts w:ascii="Corbel" w:hAnsi="Corbel"/>
          <w:sz w:val="22"/>
          <w:szCs w:val="22"/>
        </w:rPr>
        <w:t>Dátum, mená a podpisy osôb poverených na podpis Protokolu Zmluvnými stranami.</w:t>
      </w:r>
    </w:p>
    <w:p w14:paraId="452555E6" w14:textId="77777777" w:rsidR="004E52BB" w:rsidRPr="00B40829" w:rsidRDefault="004E52BB" w:rsidP="004E52BB">
      <w:pPr>
        <w:pStyle w:val="Zarkazkladnhotextu"/>
        <w:tabs>
          <w:tab w:val="left" w:pos="720"/>
        </w:tabs>
        <w:jc w:val="both"/>
        <w:rPr>
          <w:rFonts w:ascii="Corbel" w:hAnsi="Corbel"/>
          <w:sz w:val="22"/>
          <w:szCs w:val="22"/>
        </w:rPr>
      </w:pPr>
    </w:p>
    <w:p w14:paraId="63FE9C68" w14:textId="77777777" w:rsidR="00857A66" w:rsidRDefault="004E52BB" w:rsidP="00857A66">
      <w:pPr>
        <w:pStyle w:val="Zarkazkladnhotextu"/>
        <w:numPr>
          <w:ilvl w:val="0"/>
          <w:numId w:val="18"/>
        </w:numPr>
        <w:tabs>
          <w:tab w:val="num" w:pos="540"/>
          <w:tab w:val="left" w:pos="720"/>
        </w:tabs>
        <w:ind w:left="540" w:hanging="540"/>
        <w:jc w:val="both"/>
        <w:rPr>
          <w:rFonts w:ascii="Corbel" w:hAnsi="Corbel"/>
          <w:sz w:val="22"/>
          <w:szCs w:val="22"/>
        </w:rPr>
      </w:pPr>
      <w:r w:rsidRPr="00B40829">
        <w:rPr>
          <w:rFonts w:ascii="Corbel" w:hAnsi="Corbel"/>
          <w:sz w:val="22"/>
          <w:szCs w:val="22"/>
        </w:rPr>
        <w:t>Za deň odovzdania Diela alebo deň úspešného ukončenia Diela sa považuje deň podpisu Protokolu o odovzdaní a prevzatí Diela.</w:t>
      </w:r>
    </w:p>
    <w:p w14:paraId="0F745881" w14:textId="77777777" w:rsidR="00857A66" w:rsidRDefault="00857A66" w:rsidP="00857A66">
      <w:pPr>
        <w:pStyle w:val="Zarkazkladnhotextu"/>
        <w:tabs>
          <w:tab w:val="left" w:pos="720"/>
        </w:tabs>
        <w:ind w:left="540"/>
        <w:jc w:val="both"/>
        <w:rPr>
          <w:rFonts w:ascii="Corbel" w:hAnsi="Corbel"/>
          <w:sz w:val="22"/>
          <w:szCs w:val="22"/>
        </w:rPr>
      </w:pPr>
    </w:p>
    <w:p w14:paraId="6C6D412C" w14:textId="70EE03C2" w:rsidR="00857A66" w:rsidRDefault="00857A66" w:rsidP="00857A66">
      <w:pPr>
        <w:pStyle w:val="Zarkazkladnhotextu"/>
        <w:numPr>
          <w:ilvl w:val="0"/>
          <w:numId w:val="18"/>
        </w:numPr>
        <w:tabs>
          <w:tab w:val="num" w:pos="540"/>
          <w:tab w:val="left" w:pos="720"/>
        </w:tabs>
        <w:ind w:left="540" w:hanging="540"/>
        <w:jc w:val="both"/>
        <w:rPr>
          <w:rFonts w:ascii="Corbel" w:hAnsi="Corbel"/>
          <w:sz w:val="22"/>
          <w:szCs w:val="22"/>
        </w:rPr>
      </w:pPr>
      <w:r w:rsidRPr="00857A66">
        <w:rPr>
          <w:rFonts w:ascii="Corbel" w:hAnsi="Corbel"/>
          <w:sz w:val="22"/>
          <w:szCs w:val="22"/>
        </w:rPr>
        <w:t xml:space="preserve">Zhotoviteľ je povinný odstrániť vady, ktoré boli zistené pri preberacom konaní a sú uvedené v </w:t>
      </w:r>
      <w:r w:rsidR="00080524">
        <w:rPr>
          <w:rFonts w:ascii="Corbel" w:hAnsi="Corbel"/>
          <w:sz w:val="22"/>
          <w:szCs w:val="22"/>
        </w:rPr>
        <w:t>P</w:t>
      </w:r>
      <w:r w:rsidRPr="00857A66">
        <w:rPr>
          <w:rFonts w:ascii="Corbel" w:hAnsi="Corbel"/>
          <w:sz w:val="22"/>
          <w:szCs w:val="22"/>
        </w:rPr>
        <w:t xml:space="preserve">rotokole o odovzdaní a prevzatí </w:t>
      </w:r>
      <w:r w:rsidR="00080524">
        <w:rPr>
          <w:rFonts w:ascii="Corbel" w:hAnsi="Corbel"/>
          <w:sz w:val="22"/>
          <w:szCs w:val="22"/>
        </w:rPr>
        <w:t>D</w:t>
      </w:r>
      <w:r w:rsidRPr="00857A66">
        <w:rPr>
          <w:rFonts w:ascii="Corbel" w:hAnsi="Corbel"/>
          <w:sz w:val="22"/>
          <w:szCs w:val="22"/>
        </w:rPr>
        <w:t xml:space="preserve">iela, a to v lehote dohodnutej písomne s </w:t>
      </w:r>
      <w:r w:rsidR="00080524">
        <w:rPr>
          <w:rFonts w:ascii="Corbel" w:hAnsi="Corbel"/>
          <w:sz w:val="22"/>
          <w:szCs w:val="22"/>
        </w:rPr>
        <w:t>O</w:t>
      </w:r>
      <w:r w:rsidRPr="00857A66">
        <w:rPr>
          <w:rFonts w:ascii="Corbel" w:hAnsi="Corbel"/>
          <w:sz w:val="22"/>
          <w:szCs w:val="22"/>
        </w:rPr>
        <w:t xml:space="preserve">bjednávateľom, inak v lehote primeranej rozsahu a povahe týchto vád. V prípade, že </w:t>
      </w:r>
      <w:r w:rsidR="00080524">
        <w:rPr>
          <w:rFonts w:ascii="Corbel" w:hAnsi="Corbel"/>
          <w:sz w:val="22"/>
          <w:szCs w:val="22"/>
        </w:rPr>
        <w:t>Z</w:t>
      </w:r>
      <w:r w:rsidRPr="00857A66">
        <w:rPr>
          <w:rFonts w:ascii="Corbel" w:hAnsi="Corbel"/>
          <w:sz w:val="22"/>
          <w:szCs w:val="22"/>
        </w:rPr>
        <w:t xml:space="preserve">hotoviteľ nezačne práce na odstraňovaní týchto vád včas alebo ich včas neodstráni, je </w:t>
      </w:r>
      <w:r w:rsidR="00BA5CA1">
        <w:rPr>
          <w:rFonts w:ascii="Corbel" w:hAnsi="Corbel"/>
          <w:sz w:val="22"/>
          <w:szCs w:val="22"/>
        </w:rPr>
        <w:t>O</w:t>
      </w:r>
      <w:r w:rsidRPr="00857A66">
        <w:rPr>
          <w:rFonts w:ascii="Corbel" w:hAnsi="Corbel"/>
          <w:sz w:val="22"/>
          <w:szCs w:val="22"/>
        </w:rPr>
        <w:t>bjednávateľ oprávnený objednať si ich odstránenie u tretej osoby na náklady zhotoviteľa.</w:t>
      </w:r>
    </w:p>
    <w:p w14:paraId="2314495C" w14:textId="77777777" w:rsidR="00857A66" w:rsidRDefault="00857A66" w:rsidP="00857A66">
      <w:pPr>
        <w:pStyle w:val="Zarkazkladnhotextu"/>
        <w:tabs>
          <w:tab w:val="left" w:pos="720"/>
        </w:tabs>
        <w:ind w:left="540"/>
        <w:jc w:val="both"/>
        <w:rPr>
          <w:rFonts w:ascii="Corbel" w:hAnsi="Corbel"/>
          <w:sz w:val="22"/>
          <w:szCs w:val="22"/>
        </w:rPr>
      </w:pPr>
    </w:p>
    <w:p w14:paraId="0DF8E43B" w14:textId="7859B852" w:rsidR="00857A66" w:rsidRPr="00857A66" w:rsidRDefault="00857A66" w:rsidP="00857A66">
      <w:pPr>
        <w:pStyle w:val="Zarkazkladnhotextu"/>
        <w:numPr>
          <w:ilvl w:val="0"/>
          <w:numId w:val="18"/>
        </w:numPr>
        <w:tabs>
          <w:tab w:val="num" w:pos="540"/>
          <w:tab w:val="left" w:pos="720"/>
        </w:tabs>
        <w:ind w:left="540" w:hanging="540"/>
        <w:jc w:val="both"/>
        <w:rPr>
          <w:rFonts w:ascii="Corbel" w:hAnsi="Corbel"/>
          <w:sz w:val="22"/>
          <w:szCs w:val="22"/>
        </w:rPr>
      </w:pPr>
      <w:r w:rsidRPr="00857A66">
        <w:rPr>
          <w:rFonts w:ascii="Corbel" w:hAnsi="Corbel"/>
          <w:sz w:val="22"/>
          <w:szCs w:val="22"/>
        </w:rPr>
        <w:t xml:space="preserve">Po odstránení nedostatkov podľa predošlého bodu tohto článku </w:t>
      </w:r>
      <w:r w:rsidR="00BA5CA1">
        <w:rPr>
          <w:rFonts w:ascii="Corbel" w:hAnsi="Corbel"/>
          <w:sz w:val="22"/>
          <w:szCs w:val="22"/>
        </w:rPr>
        <w:t>Z</w:t>
      </w:r>
      <w:r w:rsidRPr="00857A66">
        <w:rPr>
          <w:rFonts w:ascii="Corbel" w:hAnsi="Corbel"/>
          <w:sz w:val="22"/>
          <w:szCs w:val="22"/>
        </w:rPr>
        <w:t>mluvy a/alebo prípadných vád a nedorobkov uvedených v</w:t>
      </w:r>
      <w:r w:rsidR="00BA5CA1">
        <w:rPr>
          <w:rFonts w:ascii="Corbel" w:hAnsi="Corbel"/>
          <w:sz w:val="22"/>
          <w:szCs w:val="22"/>
        </w:rPr>
        <w:t> Protokole o odovzdaní a prevzatí Diela,</w:t>
      </w:r>
      <w:r w:rsidRPr="00857A66">
        <w:rPr>
          <w:rFonts w:ascii="Corbel" w:hAnsi="Corbel"/>
          <w:sz w:val="22"/>
          <w:szCs w:val="22"/>
        </w:rPr>
        <w:t xml:space="preserve"> vyznačia </w:t>
      </w:r>
      <w:r w:rsidR="00BA5CA1">
        <w:rPr>
          <w:rFonts w:ascii="Corbel" w:hAnsi="Corbel"/>
          <w:sz w:val="22"/>
          <w:szCs w:val="22"/>
        </w:rPr>
        <w:t>Z</w:t>
      </w:r>
      <w:r w:rsidRPr="00857A66">
        <w:rPr>
          <w:rFonts w:ascii="Corbel" w:hAnsi="Corbel"/>
          <w:sz w:val="22"/>
          <w:szCs w:val="22"/>
        </w:rPr>
        <w:t>mluvné strany v</w:t>
      </w:r>
      <w:r w:rsidR="00CC1850">
        <w:rPr>
          <w:rFonts w:ascii="Corbel" w:hAnsi="Corbel"/>
          <w:sz w:val="22"/>
          <w:szCs w:val="22"/>
        </w:rPr>
        <w:t> v danom protokole</w:t>
      </w:r>
      <w:r w:rsidRPr="00857A66">
        <w:rPr>
          <w:rFonts w:ascii="Corbel" w:hAnsi="Corbel"/>
          <w:sz w:val="22"/>
          <w:szCs w:val="22"/>
        </w:rPr>
        <w:t xml:space="preserve"> dátum, ktorým došlo k prevzatiu/odovzdaniu úplne dokončeného </w:t>
      </w:r>
      <w:r w:rsidR="00CC1850">
        <w:rPr>
          <w:rFonts w:ascii="Corbel" w:hAnsi="Corbel"/>
          <w:sz w:val="22"/>
          <w:szCs w:val="22"/>
        </w:rPr>
        <w:t>D</w:t>
      </w:r>
      <w:r w:rsidRPr="00857A66">
        <w:rPr>
          <w:rFonts w:ascii="Corbel" w:hAnsi="Corbel"/>
          <w:sz w:val="22"/>
          <w:szCs w:val="22"/>
        </w:rPr>
        <w:t>iela bez vád a nedorobkov alebo jeho dokončených častí bez vád a</w:t>
      </w:r>
      <w:r w:rsidR="00CC1850">
        <w:rPr>
          <w:rFonts w:ascii="Corbel" w:hAnsi="Corbel"/>
          <w:sz w:val="22"/>
          <w:szCs w:val="22"/>
        </w:rPr>
        <w:t> </w:t>
      </w:r>
      <w:r w:rsidRPr="00857A66">
        <w:rPr>
          <w:rFonts w:ascii="Corbel" w:hAnsi="Corbel"/>
          <w:sz w:val="22"/>
          <w:szCs w:val="22"/>
        </w:rPr>
        <w:t>nedorobkov</w:t>
      </w:r>
      <w:r w:rsidR="00CC1850">
        <w:rPr>
          <w:rFonts w:ascii="Corbel" w:hAnsi="Corbel"/>
          <w:sz w:val="22"/>
          <w:szCs w:val="22"/>
        </w:rPr>
        <w:t>.</w:t>
      </w:r>
    </w:p>
    <w:p w14:paraId="46493F87" w14:textId="77777777" w:rsidR="004E52BB" w:rsidRPr="00B40829" w:rsidRDefault="004E52BB" w:rsidP="004E52BB">
      <w:pPr>
        <w:pStyle w:val="Zarkazkladnhotextu"/>
        <w:tabs>
          <w:tab w:val="left" w:pos="720"/>
        </w:tabs>
        <w:jc w:val="both"/>
        <w:rPr>
          <w:rFonts w:ascii="Corbel" w:hAnsi="Corbel"/>
          <w:sz w:val="22"/>
          <w:szCs w:val="22"/>
        </w:rPr>
      </w:pPr>
    </w:p>
    <w:p w14:paraId="0316F62A" w14:textId="77777777" w:rsidR="004E52BB" w:rsidRPr="00B40829" w:rsidRDefault="004E52BB" w:rsidP="004E52BB">
      <w:pPr>
        <w:pStyle w:val="Zarkazkladnhotextu"/>
        <w:numPr>
          <w:ilvl w:val="0"/>
          <w:numId w:val="18"/>
        </w:numPr>
        <w:tabs>
          <w:tab w:val="left" w:pos="540"/>
        </w:tabs>
        <w:ind w:left="540" w:hanging="540"/>
        <w:jc w:val="both"/>
        <w:rPr>
          <w:rFonts w:ascii="Corbel" w:hAnsi="Corbel"/>
          <w:sz w:val="22"/>
          <w:szCs w:val="22"/>
        </w:rPr>
      </w:pPr>
      <w:r w:rsidRPr="00B40829">
        <w:rPr>
          <w:rFonts w:ascii="Corbel" w:hAnsi="Corbel"/>
          <w:sz w:val="22"/>
          <w:szCs w:val="22"/>
        </w:rPr>
        <w:t>Zodpovednosť Zhotoviteľa za prípadné vady Diela, podliehajúce záruke, nie je odovzdaním Diela dotknutá.</w:t>
      </w:r>
    </w:p>
    <w:p w14:paraId="09EBEBC7" w14:textId="77777777" w:rsidR="00F40F5E" w:rsidRPr="00B40829" w:rsidRDefault="00F40F5E" w:rsidP="004E52BB">
      <w:pPr>
        <w:pStyle w:val="Zarkazkladnhotextu"/>
        <w:tabs>
          <w:tab w:val="left" w:pos="720"/>
        </w:tabs>
        <w:rPr>
          <w:rFonts w:ascii="Corbel" w:hAnsi="Corbel"/>
          <w:sz w:val="22"/>
          <w:szCs w:val="22"/>
        </w:rPr>
      </w:pPr>
    </w:p>
    <w:p w14:paraId="7459A149" w14:textId="6C9AEC92" w:rsidR="004E52BB" w:rsidRPr="00AB2120" w:rsidRDefault="004E52BB" w:rsidP="00E04294">
      <w:pPr>
        <w:pStyle w:val="Zarkazkladnhotextu"/>
        <w:numPr>
          <w:ilvl w:val="0"/>
          <w:numId w:val="18"/>
        </w:numPr>
        <w:tabs>
          <w:tab w:val="left" w:pos="540"/>
        </w:tabs>
        <w:snapToGrid w:val="0"/>
        <w:ind w:left="540" w:hanging="540"/>
        <w:jc w:val="both"/>
        <w:rPr>
          <w:rFonts w:ascii="Corbel" w:hAnsi="Corbel"/>
          <w:sz w:val="22"/>
          <w:szCs w:val="22"/>
        </w:rPr>
      </w:pPr>
      <w:r w:rsidRPr="00B40829">
        <w:rPr>
          <w:rFonts w:ascii="Corbel" w:hAnsi="Corbel"/>
          <w:sz w:val="22"/>
          <w:szCs w:val="22"/>
        </w:rPr>
        <w:t xml:space="preserve">Odovzdanie Diela sa uskutočňuje v Nehnuteľnosti. </w:t>
      </w:r>
    </w:p>
    <w:p w14:paraId="2D8D5346" w14:textId="528BAD63" w:rsidR="004E52BB" w:rsidRPr="00B40829" w:rsidRDefault="004E52BB" w:rsidP="004E52BB">
      <w:pPr>
        <w:pStyle w:val="Zarkazkladnhotextu"/>
        <w:tabs>
          <w:tab w:val="left" w:pos="720"/>
        </w:tabs>
        <w:ind w:left="284"/>
        <w:jc w:val="center"/>
        <w:rPr>
          <w:rFonts w:ascii="Corbel" w:hAnsi="Corbel"/>
          <w:b/>
          <w:sz w:val="22"/>
          <w:szCs w:val="22"/>
        </w:rPr>
      </w:pPr>
      <w:r w:rsidRPr="00B40829">
        <w:rPr>
          <w:rFonts w:ascii="Corbel" w:hAnsi="Corbel"/>
          <w:b/>
          <w:sz w:val="22"/>
          <w:szCs w:val="22"/>
        </w:rPr>
        <w:lastRenderedPageBreak/>
        <w:t>Článok X</w:t>
      </w:r>
      <w:r w:rsidR="00E04294">
        <w:rPr>
          <w:rFonts w:ascii="Corbel" w:hAnsi="Corbel"/>
          <w:b/>
          <w:sz w:val="22"/>
          <w:szCs w:val="22"/>
        </w:rPr>
        <w:t>I</w:t>
      </w:r>
      <w:r w:rsidRPr="00B40829">
        <w:rPr>
          <w:rFonts w:ascii="Corbel" w:hAnsi="Corbel"/>
          <w:b/>
          <w:sz w:val="22"/>
          <w:szCs w:val="22"/>
        </w:rPr>
        <w:t>V.</w:t>
      </w:r>
    </w:p>
    <w:p w14:paraId="21C071AF" w14:textId="77777777" w:rsidR="004E52BB" w:rsidRPr="00B40829" w:rsidRDefault="004E52BB" w:rsidP="004E52BB">
      <w:pPr>
        <w:pStyle w:val="Zarkazkladnhotextu"/>
        <w:tabs>
          <w:tab w:val="left" w:pos="720"/>
        </w:tabs>
        <w:ind w:left="284"/>
        <w:jc w:val="center"/>
        <w:rPr>
          <w:rFonts w:ascii="Corbel" w:hAnsi="Corbel"/>
          <w:b/>
          <w:sz w:val="22"/>
          <w:szCs w:val="22"/>
        </w:rPr>
      </w:pPr>
      <w:r w:rsidRPr="00B40829">
        <w:rPr>
          <w:rFonts w:ascii="Corbel" w:hAnsi="Corbel"/>
          <w:b/>
          <w:sz w:val="22"/>
          <w:szCs w:val="22"/>
        </w:rPr>
        <w:t>Odstúpenie od Zmluvy</w:t>
      </w:r>
    </w:p>
    <w:p w14:paraId="6ED60476" w14:textId="77777777" w:rsidR="004E52BB" w:rsidRPr="00B40829" w:rsidRDefault="004E52BB" w:rsidP="004E52BB">
      <w:pPr>
        <w:pStyle w:val="Zarkazkladnhotextu"/>
        <w:tabs>
          <w:tab w:val="left" w:pos="720"/>
        </w:tabs>
        <w:rPr>
          <w:rFonts w:ascii="Corbel" w:hAnsi="Corbel"/>
          <w:sz w:val="22"/>
          <w:szCs w:val="22"/>
        </w:rPr>
      </w:pPr>
    </w:p>
    <w:p w14:paraId="2376246C" w14:textId="77777777" w:rsidR="004E52BB" w:rsidRPr="00B40829" w:rsidRDefault="004E52BB" w:rsidP="004E52BB">
      <w:pPr>
        <w:pStyle w:val="Zarkazkladnhotextu"/>
        <w:numPr>
          <w:ilvl w:val="0"/>
          <w:numId w:val="13"/>
        </w:numPr>
        <w:tabs>
          <w:tab w:val="left" w:pos="540"/>
        </w:tabs>
        <w:snapToGrid w:val="0"/>
        <w:ind w:left="540" w:hanging="540"/>
        <w:jc w:val="both"/>
        <w:rPr>
          <w:rFonts w:ascii="Corbel" w:hAnsi="Corbel"/>
          <w:sz w:val="22"/>
          <w:szCs w:val="22"/>
        </w:rPr>
      </w:pPr>
      <w:r w:rsidRPr="00B40829">
        <w:rPr>
          <w:rFonts w:ascii="Corbel" w:hAnsi="Corbel"/>
          <w:sz w:val="22"/>
          <w:szCs w:val="22"/>
        </w:rPr>
        <w:t>Zmluvné strany môžu požadovať zmenu Zmluvy, alebo od Zmluvy odstúpiť za podmienok daných príslušnými ustanoveniami § 344 a nasl. Obchodného zákonníka.</w:t>
      </w:r>
    </w:p>
    <w:p w14:paraId="065FF8F6" w14:textId="77777777" w:rsidR="004E52BB" w:rsidRPr="00B40829" w:rsidRDefault="004E52BB" w:rsidP="004E52BB">
      <w:pPr>
        <w:pStyle w:val="Zarkazkladnhotextu"/>
        <w:tabs>
          <w:tab w:val="left" w:pos="720"/>
        </w:tabs>
        <w:rPr>
          <w:rFonts w:ascii="Corbel" w:hAnsi="Corbel"/>
          <w:sz w:val="22"/>
          <w:szCs w:val="22"/>
        </w:rPr>
      </w:pPr>
    </w:p>
    <w:p w14:paraId="2ADEB1E9" w14:textId="77777777" w:rsidR="004E52BB" w:rsidRPr="00B40829" w:rsidRDefault="004E52BB" w:rsidP="004E52BB">
      <w:pPr>
        <w:pStyle w:val="Zarkazkladnhotextu"/>
        <w:numPr>
          <w:ilvl w:val="0"/>
          <w:numId w:val="13"/>
        </w:numPr>
        <w:tabs>
          <w:tab w:val="left" w:pos="540"/>
          <w:tab w:val="left" w:pos="851"/>
        </w:tabs>
        <w:snapToGrid w:val="0"/>
        <w:ind w:hanging="720"/>
        <w:jc w:val="both"/>
        <w:rPr>
          <w:rFonts w:ascii="Corbel" w:hAnsi="Corbel"/>
          <w:sz w:val="22"/>
          <w:szCs w:val="22"/>
        </w:rPr>
      </w:pPr>
      <w:r w:rsidRPr="00B40829">
        <w:rPr>
          <w:rFonts w:ascii="Corbel" w:hAnsi="Corbel"/>
          <w:sz w:val="22"/>
          <w:szCs w:val="22"/>
        </w:rPr>
        <w:t>Za podstatné porušenie Zmluvy sa pritom považuje najmä:</w:t>
      </w:r>
    </w:p>
    <w:p w14:paraId="3C5C087E" w14:textId="0DBF726E"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omeškanie s plnením dohodnutých termínov o viac ako 15 dní, okrem prípadov, že v priebehu výkonu Diela sa vyskytli skutočnosti, ktoré neboli známe v čase spracovania VD</w:t>
      </w:r>
      <w:del w:id="27" w:author="Batková Lenka" w:date="2022-06-24T10:37:00Z">
        <w:r w:rsidRPr="00B40829" w:rsidDel="00F2757A">
          <w:rPr>
            <w:rFonts w:ascii="Corbel" w:hAnsi="Corbel"/>
            <w:sz w:val="22"/>
            <w:szCs w:val="22"/>
          </w:rPr>
          <w:delText xml:space="preserve"> a</w:delText>
        </w:r>
        <w:r w:rsidR="005673BE" w:rsidDel="00F2757A">
          <w:rPr>
            <w:rFonts w:ascii="Corbel" w:hAnsi="Corbel"/>
            <w:sz w:val="22"/>
            <w:szCs w:val="22"/>
          </w:rPr>
          <w:delText> </w:delText>
        </w:r>
        <w:r w:rsidRPr="00B40829" w:rsidDel="00F2757A">
          <w:rPr>
            <w:rFonts w:ascii="Corbel" w:hAnsi="Corbel"/>
            <w:sz w:val="22"/>
            <w:szCs w:val="22"/>
          </w:rPr>
          <w:delText>VDD</w:delText>
        </w:r>
      </w:del>
      <w:r w:rsidR="005673BE">
        <w:rPr>
          <w:rFonts w:ascii="Corbel" w:hAnsi="Corbel"/>
          <w:sz w:val="22"/>
          <w:szCs w:val="22"/>
        </w:rPr>
        <w:t>,</w:t>
      </w:r>
    </w:p>
    <w:p w14:paraId="31BEA33D" w14:textId="17F578DE"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omeškanie so začatím odstraňovania vád Diela alebo iných jeho nedostatkov, resp. omeškanie s odstránením týchto vád o viac ako 15 dní;</w:t>
      </w:r>
      <w:r w:rsidR="00D15A53">
        <w:rPr>
          <w:rFonts w:ascii="Corbel" w:hAnsi="Corbel"/>
          <w:sz w:val="22"/>
          <w:szCs w:val="22"/>
        </w:rPr>
        <w:t xml:space="preserve"> v prípade havarijných stavov to neplatí</w:t>
      </w:r>
      <w:r w:rsidR="005673BE">
        <w:rPr>
          <w:rFonts w:ascii="Corbel" w:hAnsi="Corbel"/>
          <w:sz w:val="22"/>
          <w:szCs w:val="22"/>
        </w:rPr>
        <w:t>,</w:t>
      </w:r>
    </w:p>
    <w:p w14:paraId="7989305A" w14:textId="77777777"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nekvalitné dodávky výrobkov a materiálov Zhotoviteľom,</w:t>
      </w:r>
    </w:p>
    <w:p w14:paraId="1F10DAB1" w14:textId="77777777"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opakované nedodržanie platných predpisov BOZP a požiarnej ochrany pracovníkmi Zhotoviteľa,</w:t>
      </w:r>
    </w:p>
    <w:p w14:paraId="64A284A7" w14:textId="77777777"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opakované zistenie alkoholu, resp. iných omamných látok u pracovníkov Zhotoviteľa,</w:t>
      </w:r>
    </w:p>
    <w:p w14:paraId="49C7D807" w14:textId="77777777"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ak Zhotoviteľ v dôsledku platobnej neschopnosti neuhradí platby svojim subdodávateľom,</w:t>
      </w:r>
    </w:p>
    <w:p w14:paraId="12B76AD3" w14:textId="77777777"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ak bol na majetok Zhotoviteľa podaný návrh na vyhlásenie konkurzu, návrh na povolenie reštrukturalizácie alebo návrh na vykonanie exekúcie,</w:t>
      </w:r>
    </w:p>
    <w:p w14:paraId="3F42ABAB" w14:textId="77777777"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omeškanie Objednávateľa s úhradou faktúry viac ako 30 dní po lehote splatnosti,</w:t>
      </w:r>
    </w:p>
    <w:p w14:paraId="7BC0A52C" w14:textId="77777777"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neposkytnutie požadovanej súčinnosti Objednávateľa Zhotoviteľovi na riadne a včasné vykonanie Diela ani do 30 dní po doručení písomného upozornenia Zhotoviteľa,</w:t>
      </w:r>
    </w:p>
    <w:p w14:paraId="288D71F6" w14:textId="42484382"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porušenie ktorejkoľvek povinnosti podľa č. III. bod 9,</w:t>
      </w:r>
    </w:p>
    <w:p w14:paraId="5559B046" w14:textId="1F81668F" w:rsidR="004E52BB" w:rsidRDefault="004E52BB" w:rsidP="004E52BB">
      <w:pPr>
        <w:pStyle w:val="Zarkazkladnhotextu"/>
        <w:numPr>
          <w:ilvl w:val="0"/>
          <w:numId w:val="27"/>
        </w:numPr>
        <w:tabs>
          <w:tab w:val="left" w:pos="900"/>
        </w:tabs>
        <w:snapToGrid w:val="0"/>
        <w:ind w:left="900"/>
        <w:jc w:val="both"/>
        <w:rPr>
          <w:rFonts w:ascii="Corbel" w:hAnsi="Corbel"/>
          <w:sz w:val="22"/>
          <w:szCs w:val="22"/>
        </w:rPr>
      </w:pPr>
      <w:r w:rsidRPr="00E04294">
        <w:rPr>
          <w:rFonts w:ascii="Corbel" w:hAnsi="Corbel"/>
          <w:sz w:val="22"/>
          <w:szCs w:val="22"/>
        </w:rPr>
        <w:t>neuzatvorenie poistnej zmluvy podľa č. XI</w:t>
      </w:r>
      <w:r w:rsidR="00892B9F">
        <w:rPr>
          <w:rFonts w:ascii="Corbel" w:hAnsi="Corbel"/>
          <w:sz w:val="22"/>
          <w:szCs w:val="22"/>
        </w:rPr>
        <w:t>,</w:t>
      </w:r>
    </w:p>
    <w:p w14:paraId="17A9D83F" w14:textId="152214D5" w:rsidR="00917E00" w:rsidRPr="00E04294" w:rsidRDefault="00917E00" w:rsidP="004E52BB">
      <w:pPr>
        <w:pStyle w:val="Zarkazkladnhotextu"/>
        <w:numPr>
          <w:ilvl w:val="0"/>
          <w:numId w:val="27"/>
        </w:numPr>
        <w:tabs>
          <w:tab w:val="left" w:pos="900"/>
        </w:tabs>
        <w:snapToGrid w:val="0"/>
        <w:ind w:left="900"/>
        <w:jc w:val="both"/>
        <w:rPr>
          <w:rFonts w:ascii="Corbel" w:hAnsi="Corbel"/>
          <w:sz w:val="22"/>
          <w:szCs w:val="22"/>
        </w:rPr>
      </w:pPr>
      <w:r>
        <w:rPr>
          <w:rFonts w:ascii="Corbel" w:hAnsi="Corbel"/>
          <w:sz w:val="22"/>
          <w:szCs w:val="22"/>
        </w:rPr>
        <w:t>porušenie povinností uvedených v č. III. bod 7</w:t>
      </w:r>
    </w:p>
    <w:p w14:paraId="2AB78EE6" w14:textId="5B3AA74A" w:rsidR="0098740D" w:rsidRPr="00E04294" w:rsidRDefault="00E04294" w:rsidP="004E52BB">
      <w:pPr>
        <w:pStyle w:val="Zarkazkladnhotextu"/>
        <w:numPr>
          <w:ilvl w:val="0"/>
          <w:numId w:val="27"/>
        </w:numPr>
        <w:tabs>
          <w:tab w:val="left" w:pos="900"/>
        </w:tabs>
        <w:snapToGrid w:val="0"/>
        <w:ind w:left="900"/>
        <w:jc w:val="both"/>
        <w:rPr>
          <w:rFonts w:ascii="Corbel" w:hAnsi="Corbel"/>
          <w:sz w:val="22"/>
          <w:szCs w:val="22"/>
        </w:rPr>
      </w:pPr>
      <w:r w:rsidRPr="00E04294">
        <w:rPr>
          <w:rFonts w:ascii="Corbel" w:hAnsi="Corbel"/>
          <w:sz w:val="22"/>
          <w:szCs w:val="22"/>
        </w:rPr>
        <w:t>u</w:t>
      </w:r>
      <w:r w:rsidR="0098740D" w:rsidRPr="00E04294">
        <w:rPr>
          <w:rFonts w:ascii="Corbel" w:hAnsi="Corbel"/>
          <w:sz w:val="22"/>
          <w:szCs w:val="22"/>
        </w:rPr>
        <w:t>stanovenia uvedené v</w:t>
      </w:r>
      <w:r w:rsidRPr="00E04294">
        <w:rPr>
          <w:rFonts w:ascii="Corbel" w:hAnsi="Corbel"/>
          <w:sz w:val="22"/>
          <w:szCs w:val="22"/>
        </w:rPr>
        <w:t> zákone o verejnom obstarávaní</w:t>
      </w:r>
    </w:p>
    <w:p w14:paraId="6CCC5953" w14:textId="77777777" w:rsidR="004E52BB" w:rsidRPr="00B40829" w:rsidRDefault="004E52BB" w:rsidP="004E52BB">
      <w:pPr>
        <w:pStyle w:val="Zarkazkladnhotextu"/>
        <w:tabs>
          <w:tab w:val="left" w:pos="851"/>
        </w:tabs>
        <w:snapToGrid w:val="0"/>
        <w:ind w:left="567"/>
        <w:jc w:val="both"/>
        <w:rPr>
          <w:rFonts w:ascii="Corbel" w:hAnsi="Corbel"/>
          <w:sz w:val="22"/>
          <w:szCs w:val="22"/>
        </w:rPr>
      </w:pPr>
    </w:p>
    <w:p w14:paraId="3DC14441" w14:textId="77777777" w:rsidR="00DA200B" w:rsidRDefault="004E52BB" w:rsidP="004E52BB">
      <w:pPr>
        <w:pStyle w:val="Zarkazkladnhotextu"/>
        <w:numPr>
          <w:ilvl w:val="0"/>
          <w:numId w:val="13"/>
        </w:numPr>
        <w:tabs>
          <w:tab w:val="left" w:pos="540"/>
        </w:tabs>
        <w:snapToGrid w:val="0"/>
        <w:ind w:left="540" w:hanging="540"/>
        <w:jc w:val="both"/>
        <w:rPr>
          <w:rFonts w:ascii="Corbel" w:hAnsi="Corbel"/>
          <w:sz w:val="22"/>
          <w:szCs w:val="22"/>
        </w:rPr>
      </w:pPr>
      <w:r w:rsidRPr="00B40829">
        <w:rPr>
          <w:rFonts w:ascii="Corbel" w:hAnsi="Corbel"/>
          <w:sz w:val="22"/>
          <w:szCs w:val="22"/>
        </w:rPr>
        <w:t>Odstúpenie od Zmluvy nadobudne účinnosť dňom doručenia písomného oznámenia o odstúpení od Zmluvy druhej Zmluvnej strane. Deň doručenia oznámenia o odstúpení od Zmluvy sa bude považovať za deň zániku Zmluvy</w:t>
      </w:r>
      <w:r w:rsidR="0026685B">
        <w:rPr>
          <w:rFonts w:ascii="Corbel" w:hAnsi="Corbel"/>
          <w:sz w:val="22"/>
          <w:szCs w:val="22"/>
        </w:rPr>
        <w:t>.</w:t>
      </w:r>
      <w:r w:rsidR="00DA200B">
        <w:rPr>
          <w:rFonts w:ascii="Corbel" w:hAnsi="Corbel"/>
          <w:sz w:val="22"/>
          <w:szCs w:val="22"/>
        </w:rPr>
        <w:t xml:space="preserve"> </w:t>
      </w:r>
    </w:p>
    <w:p w14:paraId="34451799" w14:textId="77777777" w:rsidR="00DA200B" w:rsidRDefault="00DA200B" w:rsidP="00DA200B">
      <w:pPr>
        <w:pStyle w:val="Zarkazkladnhotextu"/>
        <w:tabs>
          <w:tab w:val="left" w:pos="540"/>
        </w:tabs>
        <w:snapToGrid w:val="0"/>
        <w:ind w:left="540"/>
        <w:jc w:val="both"/>
        <w:rPr>
          <w:rFonts w:ascii="Corbel" w:hAnsi="Corbel"/>
          <w:sz w:val="22"/>
          <w:szCs w:val="22"/>
        </w:rPr>
      </w:pPr>
    </w:p>
    <w:p w14:paraId="768BB491" w14:textId="3F7D1CA9" w:rsidR="004E52BB" w:rsidRPr="00B40829" w:rsidRDefault="00DA200B" w:rsidP="004E52BB">
      <w:pPr>
        <w:pStyle w:val="Zarkazkladnhotextu"/>
        <w:numPr>
          <w:ilvl w:val="0"/>
          <w:numId w:val="13"/>
        </w:numPr>
        <w:tabs>
          <w:tab w:val="left" w:pos="540"/>
        </w:tabs>
        <w:snapToGrid w:val="0"/>
        <w:ind w:left="540" w:hanging="540"/>
        <w:jc w:val="both"/>
        <w:rPr>
          <w:rFonts w:ascii="Corbel" w:hAnsi="Corbel"/>
          <w:sz w:val="22"/>
          <w:szCs w:val="22"/>
        </w:rPr>
      </w:pPr>
      <w:r w:rsidRPr="00FB5364">
        <w:rPr>
          <w:rFonts w:ascii="Corbel" w:hAnsi="Corbel"/>
          <w:sz w:val="22"/>
          <w:szCs w:val="22"/>
        </w:rPr>
        <w:t>V prípade, ak od Zmluvy odstúpi Objednávateľ, je Zhotoviteľ povinný protokolárne odovzdať Dielo najneskôr do 10 dní odo dňa doručenia písomného oznámenia o odstúpení od Zmluvy.</w:t>
      </w:r>
    </w:p>
    <w:p w14:paraId="529B4AB8" w14:textId="77777777" w:rsidR="004E52BB" w:rsidRPr="00B40829" w:rsidRDefault="004E52BB" w:rsidP="001C7455">
      <w:pPr>
        <w:pStyle w:val="Zarkazkladnhotextu"/>
        <w:rPr>
          <w:rFonts w:ascii="Corbel" w:hAnsi="Corbel"/>
          <w:sz w:val="22"/>
          <w:szCs w:val="22"/>
        </w:rPr>
      </w:pPr>
    </w:p>
    <w:p w14:paraId="2A8E526E" w14:textId="2B943358" w:rsidR="004E52BB" w:rsidRPr="00B40829" w:rsidRDefault="004E52BB" w:rsidP="004E52BB">
      <w:pPr>
        <w:pStyle w:val="Zarkazkladnhotextu"/>
        <w:numPr>
          <w:ilvl w:val="0"/>
          <w:numId w:val="13"/>
        </w:numPr>
        <w:snapToGrid w:val="0"/>
        <w:ind w:left="540" w:hanging="540"/>
        <w:jc w:val="both"/>
        <w:rPr>
          <w:rFonts w:ascii="Corbel" w:hAnsi="Corbel"/>
          <w:sz w:val="22"/>
          <w:szCs w:val="22"/>
        </w:rPr>
      </w:pPr>
      <w:r w:rsidRPr="00B40829">
        <w:rPr>
          <w:rFonts w:ascii="Corbel" w:hAnsi="Corbel"/>
          <w:sz w:val="22"/>
          <w:szCs w:val="22"/>
        </w:rPr>
        <w:t xml:space="preserve">V prípade odstúpenia od Zmluvy uhradí Objednávateľ Zhotoviteľovi cenu za dodaný Predmet zmluvy v súlade s VD </w:t>
      </w:r>
      <w:del w:id="28" w:author="Batková Lenka" w:date="2022-06-24T10:37:00Z">
        <w:r w:rsidRPr="00B40829" w:rsidDel="00BC4379">
          <w:rPr>
            <w:rFonts w:ascii="Corbel" w:hAnsi="Corbel"/>
            <w:sz w:val="22"/>
            <w:szCs w:val="22"/>
          </w:rPr>
          <w:delText xml:space="preserve">a VDD </w:delText>
        </w:r>
      </w:del>
      <w:r w:rsidRPr="00B40829">
        <w:rPr>
          <w:rFonts w:ascii="Corbel" w:hAnsi="Corbel"/>
          <w:sz w:val="22"/>
          <w:szCs w:val="22"/>
        </w:rPr>
        <w:t xml:space="preserve">ku dňu nadobudnutia účinnosti odstúpenia od Zmluvy. </w:t>
      </w:r>
    </w:p>
    <w:p w14:paraId="30FD1AC8" w14:textId="77777777" w:rsidR="004E52BB" w:rsidRPr="00B40829" w:rsidRDefault="004E52BB" w:rsidP="004E52BB">
      <w:pPr>
        <w:pStyle w:val="Zarkazkladnhotextu"/>
        <w:snapToGrid w:val="0"/>
        <w:jc w:val="both"/>
        <w:rPr>
          <w:rFonts w:ascii="Corbel" w:hAnsi="Corbel"/>
          <w:sz w:val="22"/>
          <w:szCs w:val="22"/>
        </w:rPr>
      </w:pPr>
    </w:p>
    <w:p w14:paraId="78F935CE" w14:textId="77777777" w:rsidR="004E52BB" w:rsidRPr="00B40829" w:rsidRDefault="004E52BB" w:rsidP="004E52BB">
      <w:pPr>
        <w:pStyle w:val="Zarkazkladnhotextu"/>
        <w:numPr>
          <w:ilvl w:val="0"/>
          <w:numId w:val="13"/>
        </w:numPr>
        <w:snapToGrid w:val="0"/>
        <w:ind w:left="540" w:hanging="540"/>
        <w:jc w:val="both"/>
        <w:rPr>
          <w:rFonts w:ascii="Corbel" w:hAnsi="Corbel"/>
          <w:sz w:val="22"/>
          <w:szCs w:val="22"/>
        </w:rPr>
      </w:pPr>
      <w:r w:rsidRPr="00B40829">
        <w:rPr>
          <w:rFonts w:ascii="Corbel" w:hAnsi="Corbel"/>
          <w:sz w:val="22"/>
          <w:szCs w:val="22"/>
        </w:rPr>
        <w:t>Odstúpením od Zmluvy nezaniká nárok Objednávateľa na zmluvnú pokutu, resp. zmluvné pokuty.</w:t>
      </w:r>
    </w:p>
    <w:p w14:paraId="5EDEDD08" w14:textId="77777777" w:rsidR="00A67681" w:rsidRDefault="00A67681" w:rsidP="00802CCC">
      <w:pPr>
        <w:pStyle w:val="Zarkazkladnhotextu"/>
        <w:tabs>
          <w:tab w:val="left" w:pos="567"/>
          <w:tab w:val="left" w:pos="720"/>
        </w:tabs>
        <w:rPr>
          <w:rFonts w:ascii="Corbel" w:hAnsi="Corbel"/>
          <w:b/>
          <w:sz w:val="22"/>
          <w:szCs w:val="22"/>
        </w:rPr>
      </w:pPr>
    </w:p>
    <w:p w14:paraId="6F4A0562" w14:textId="77777777" w:rsidR="00A67681" w:rsidRPr="00B40829" w:rsidRDefault="00A67681" w:rsidP="004E52BB">
      <w:pPr>
        <w:pStyle w:val="Zarkazkladnhotextu"/>
        <w:tabs>
          <w:tab w:val="left" w:pos="720"/>
        </w:tabs>
        <w:rPr>
          <w:rFonts w:ascii="Corbel" w:hAnsi="Corbel"/>
          <w:b/>
          <w:sz w:val="22"/>
          <w:szCs w:val="22"/>
        </w:rPr>
      </w:pPr>
    </w:p>
    <w:p w14:paraId="52D42214" w14:textId="311AD3A3" w:rsidR="004E52BB" w:rsidRPr="00B40829" w:rsidRDefault="004E52BB" w:rsidP="004E52BB">
      <w:pPr>
        <w:pStyle w:val="Zarkazkladnhotextu"/>
        <w:tabs>
          <w:tab w:val="left" w:pos="720"/>
        </w:tabs>
        <w:ind w:left="354"/>
        <w:jc w:val="center"/>
        <w:rPr>
          <w:rFonts w:ascii="Corbel" w:hAnsi="Corbel"/>
          <w:b/>
          <w:sz w:val="22"/>
          <w:szCs w:val="22"/>
        </w:rPr>
      </w:pPr>
      <w:r w:rsidRPr="00B40829">
        <w:rPr>
          <w:rFonts w:ascii="Corbel" w:hAnsi="Corbel"/>
          <w:b/>
          <w:sz w:val="22"/>
          <w:szCs w:val="22"/>
        </w:rPr>
        <w:t>Článok XV.</w:t>
      </w:r>
    </w:p>
    <w:p w14:paraId="2F2C42D8" w14:textId="77777777" w:rsidR="004E52BB" w:rsidRPr="00B40829" w:rsidRDefault="004E52BB" w:rsidP="004E52BB">
      <w:pPr>
        <w:pStyle w:val="Zarkazkladnhotextu"/>
        <w:tabs>
          <w:tab w:val="left" w:pos="720"/>
        </w:tabs>
        <w:ind w:left="354"/>
        <w:jc w:val="center"/>
        <w:rPr>
          <w:rFonts w:ascii="Corbel" w:hAnsi="Corbel"/>
          <w:b/>
          <w:color w:val="FF0000"/>
          <w:sz w:val="22"/>
          <w:szCs w:val="22"/>
        </w:rPr>
      </w:pPr>
      <w:r w:rsidRPr="00B40829">
        <w:rPr>
          <w:rFonts w:ascii="Corbel" w:hAnsi="Corbel"/>
          <w:b/>
          <w:sz w:val="22"/>
          <w:szCs w:val="22"/>
        </w:rPr>
        <w:t>Zabezpečenie záväzkov</w:t>
      </w:r>
    </w:p>
    <w:p w14:paraId="500D14C9" w14:textId="77777777" w:rsidR="004E52BB" w:rsidRPr="00B40829" w:rsidRDefault="004E52BB" w:rsidP="004E52BB">
      <w:pPr>
        <w:pStyle w:val="Zarkazkladnhotextu"/>
        <w:tabs>
          <w:tab w:val="left" w:pos="720"/>
        </w:tabs>
        <w:ind w:left="354"/>
        <w:jc w:val="center"/>
        <w:rPr>
          <w:rFonts w:ascii="Corbel" w:hAnsi="Corbel"/>
          <w:b/>
          <w:sz w:val="22"/>
          <w:szCs w:val="22"/>
        </w:rPr>
      </w:pPr>
    </w:p>
    <w:p w14:paraId="20E34554" w14:textId="77777777" w:rsidR="004E52BB" w:rsidRPr="00B40829" w:rsidRDefault="004E52BB" w:rsidP="004E52BB">
      <w:pPr>
        <w:pStyle w:val="Zarkazkladnhotextu"/>
        <w:numPr>
          <w:ilvl w:val="0"/>
          <w:numId w:val="29"/>
        </w:numPr>
        <w:snapToGrid w:val="0"/>
        <w:ind w:left="567" w:hanging="567"/>
        <w:jc w:val="both"/>
        <w:rPr>
          <w:rFonts w:ascii="Corbel" w:hAnsi="Corbel"/>
          <w:sz w:val="22"/>
          <w:szCs w:val="22"/>
        </w:rPr>
      </w:pPr>
      <w:r w:rsidRPr="00B40829">
        <w:rPr>
          <w:rFonts w:ascii="Corbel" w:hAnsi="Corbel"/>
          <w:sz w:val="22"/>
          <w:szCs w:val="22"/>
        </w:rPr>
        <w:t>Zmluvné strany sa dohodli, že v prípade porušenia záväzkov Zhotoviteľa je Objednávateľ oprávnený uplatniť si nižšie uvedené zmluvné pokuty u Zhotoviteľa a Zhotoviteľ je povinný tieto pokuty Objednávateľovi uhradiť:</w:t>
      </w:r>
    </w:p>
    <w:p w14:paraId="49E766FB" w14:textId="77777777" w:rsidR="004E52BB" w:rsidRPr="00B40829" w:rsidRDefault="004E52BB" w:rsidP="004E52BB">
      <w:pPr>
        <w:pStyle w:val="Zarkazkladnhotextu"/>
        <w:tabs>
          <w:tab w:val="left" w:pos="851"/>
        </w:tabs>
        <w:snapToGrid w:val="0"/>
        <w:ind w:left="360"/>
        <w:jc w:val="both"/>
        <w:rPr>
          <w:rFonts w:ascii="Corbel" w:hAnsi="Corbel"/>
          <w:sz w:val="22"/>
          <w:szCs w:val="22"/>
        </w:rPr>
      </w:pPr>
      <w:r w:rsidRPr="00B40829">
        <w:rPr>
          <w:rFonts w:ascii="Corbel" w:hAnsi="Corbel"/>
          <w:sz w:val="22"/>
          <w:szCs w:val="22"/>
        </w:rPr>
        <w:tab/>
      </w:r>
    </w:p>
    <w:p w14:paraId="4D667F41" w14:textId="60EC3AE1" w:rsidR="004E52BB" w:rsidRPr="00B40829" w:rsidRDefault="004E52BB" w:rsidP="004E52BB">
      <w:pPr>
        <w:pStyle w:val="Zarkazkladnhotextu"/>
        <w:numPr>
          <w:ilvl w:val="1"/>
          <w:numId w:val="21"/>
        </w:numPr>
        <w:tabs>
          <w:tab w:val="left" w:pos="900"/>
        </w:tabs>
        <w:snapToGrid w:val="0"/>
        <w:ind w:left="900"/>
        <w:jc w:val="both"/>
        <w:rPr>
          <w:rFonts w:ascii="Corbel" w:hAnsi="Corbel"/>
          <w:sz w:val="22"/>
          <w:szCs w:val="22"/>
        </w:rPr>
      </w:pPr>
      <w:r w:rsidRPr="00B40829">
        <w:rPr>
          <w:rFonts w:ascii="Corbel" w:hAnsi="Corbel"/>
          <w:sz w:val="22"/>
          <w:szCs w:val="22"/>
        </w:rPr>
        <w:t xml:space="preserve">Za nedodržanie termínu nástupu na </w:t>
      </w:r>
      <w:r w:rsidR="00EB6FFD">
        <w:rPr>
          <w:rFonts w:ascii="Corbel" w:hAnsi="Corbel"/>
          <w:sz w:val="22"/>
          <w:szCs w:val="22"/>
        </w:rPr>
        <w:t>začati</w:t>
      </w:r>
      <w:r w:rsidR="00881731">
        <w:rPr>
          <w:rFonts w:ascii="Corbel" w:hAnsi="Corbel"/>
          <w:sz w:val="22"/>
          <w:szCs w:val="22"/>
        </w:rPr>
        <w:t>e</w:t>
      </w:r>
      <w:r w:rsidR="00EB6FFD">
        <w:rPr>
          <w:rFonts w:ascii="Corbel" w:hAnsi="Corbel"/>
          <w:sz w:val="22"/>
          <w:szCs w:val="22"/>
        </w:rPr>
        <w:t xml:space="preserve"> prác</w:t>
      </w:r>
      <w:r w:rsidRPr="00B40829">
        <w:rPr>
          <w:rFonts w:ascii="Corbel" w:hAnsi="Corbel"/>
          <w:sz w:val="22"/>
          <w:szCs w:val="22"/>
        </w:rPr>
        <w:t xml:space="preserve"> zmluvnú pokutu vo výške 0,20% z celkovej Ceny za Dielo bez DPH za každý začatý kalendárny deň omeškania.</w:t>
      </w:r>
    </w:p>
    <w:p w14:paraId="702CB2CF" w14:textId="77777777" w:rsidR="004E52BB" w:rsidRPr="00B40829" w:rsidRDefault="004E52BB" w:rsidP="004E52BB">
      <w:pPr>
        <w:pStyle w:val="Zarkazkladnhotextu"/>
        <w:numPr>
          <w:ilvl w:val="1"/>
          <w:numId w:val="21"/>
        </w:numPr>
        <w:tabs>
          <w:tab w:val="left" w:pos="900"/>
        </w:tabs>
        <w:snapToGrid w:val="0"/>
        <w:ind w:left="900"/>
        <w:jc w:val="both"/>
        <w:rPr>
          <w:rFonts w:ascii="Corbel" w:hAnsi="Corbel"/>
          <w:sz w:val="22"/>
          <w:szCs w:val="22"/>
        </w:rPr>
      </w:pPr>
      <w:r w:rsidRPr="00B40829">
        <w:rPr>
          <w:rFonts w:ascii="Corbel" w:hAnsi="Corbel"/>
          <w:sz w:val="22"/>
          <w:szCs w:val="22"/>
        </w:rPr>
        <w:t>Za nedodržanie termínu dokončenia Diela zmluvnú pokutu vo výške 0,20 % z celkovej Ceny za Dielo bez DPH za každý začatý kalendárny deň omeškania.</w:t>
      </w:r>
    </w:p>
    <w:p w14:paraId="7DD49300" w14:textId="77777777" w:rsidR="004E52BB" w:rsidRPr="00B40829" w:rsidRDefault="004E52BB" w:rsidP="004E52BB">
      <w:pPr>
        <w:pStyle w:val="Zarkazkladnhotextu"/>
        <w:numPr>
          <w:ilvl w:val="1"/>
          <w:numId w:val="21"/>
        </w:numPr>
        <w:tabs>
          <w:tab w:val="left" w:pos="900"/>
        </w:tabs>
        <w:snapToGrid w:val="0"/>
        <w:ind w:left="900"/>
        <w:jc w:val="both"/>
        <w:rPr>
          <w:rFonts w:ascii="Corbel" w:hAnsi="Corbel"/>
          <w:sz w:val="22"/>
          <w:szCs w:val="22"/>
        </w:rPr>
      </w:pPr>
      <w:r w:rsidRPr="00B40829">
        <w:rPr>
          <w:rFonts w:ascii="Corbel" w:hAnsi="Corbel"/>
          <w:sz w:val="22"/>
          <w:szCs w:val="22"/>
        </w:rPr>
        <w:lastRenderedPageBreak/>
        <w:t>Za nedodržanie ktoréhokoľvek termínu podľa tejto Zmluvy a Harmonogramu zmluvnú pokutu vo výške 0,20% z celkovej Ceny za Dielo bez DPH za každý začatý kalendárny deň omeškania.</w:t>
      </w:r>
    </w:p>
    <w:p w14:paraId="5F18651A" w14:textId="521B3179" w:rsidR="004E52BB" w:rsidRPr="00B40829" w:rsidRDefault="004E52BB" w:rsidP="004E52BB">
      <w:pPr>
        <w:pStyle w:val="Zarkazkladnhotextu"/>
        <w:numPr>
          <w:ilvl w:val="1"/>
          <w:numId w:val="21"/>
        </w:numPr>
        <w:tabs>
          <w:tab w:val="left" w:pos="900"/>
        </w:tabs>
        <w:snapToGrid w:val="0"/>
        <w:ind w:left="900"/>
        <w:jc w:val="both"/>
        <w:rPr>
          <w:rFonts w:ascii="Corbel" w:hAnsi="Corbel"/>
          <w:sz w:val="22"/>
          <w:szCs w:val="22"/>
        </w:rPr>
      </w:pPr>
      <w:r w:rsidRPr="00B40829">
        <w:rPr>
          <w:rFonts w:ascii="Corbel" w:hAnsi="Corbel"/>
          <w:sz w:val="22"/>
          <w:szCs w:val="22"/>
        </w:rPr>
        <w:t>Za omeškanie s odstránením vád a nedorobkov v termíne uvedenom v</w:t>
      </w:r>
      <w:r w:rsidR="00940748">
        <w:rPr>
          <w:rFonts w:ascii="Corbel" w:hAnsi="Corbel"/>
          <w:sz w:val="22"/>
          <w:szCs w:val="22"/>
        </w:rPr>
        <w:t> Protokole o </w:t>
      </w:r>
      <w:r w:rsidRPr="00B40829">
        <w:rPr>
          <w:rFonts w:ascii="Corbel" w:hAnsi="Corbel"/>
          <w:sz w:val="22"/>
          <w:szCs w:val="22"/>
        </w:rPr>
        <w:t>odovzd</w:t>
      </w:r>
      <w:r w:rsidR="00940748">
        <w:rPr>
          <w:rFonts w:ascii="Corbel" w:hAnsi="Corbel"/>
          <w:sz w:val="22"/>
          <w:szCs w:val="22"/>
        </w:rPr>
        <w:t xml:space="preserve">aní </w:t>
      </w:r>
      <w:r w:rsidRPr="00B40829">
        <w:rPr>
          <w:rFonts w:ascii="Corbel" w:hAnsi="Corbel"/>
          <w:sz w:val="22"/>
          <w:szCs w:val="22"/>
        </w:rPr>
        <w:t xml:space="preserve"> a</w:t>
      </w:r>
      <w:r w:rsidR="00940748">
        <w:rPr>
          <w:rFonts w:ascii="Corbel" w:hAnsi="Corbel"/>
          <w:sz w:val="22"/>
          <w:szCs w:val="22"/>
        </w:rPr>
        <w:t> </w:t>
      </w:r>
      <w:r w:rsidRPr="00B40829">
        <w:rPr>
          <w:rFonts w:ascii="Corbel" w:hAnsi="Corbel"/>
          <w:sz w:val="22"/>
          <w:szCs w:val="22"/>
        </w:rPr>
        <w:t>pre</w:t>
      </w:r>
      <w:r w:rsidR="00940748">
        <w:rPr>
          <w:rFonts w:ascii="Corbel" w:hAnsi="Corbel"/>
          <w:sz w:val="22"/>
          <w:szCs w:val="22"/>
        </w:rPr>
        <w:t>vzatí Diela</w:t>
      </w:r>
      <w:r w:rsidRPr="00B40829">
        <w:rPr>
          <w:rFonts w:ascii="Corbel" w:hAnsi="Corbel"/>
          <w:sz w:val="22"/>
          <w:szCs w:val="22"/>
        </w:rPr>
        <w:t xml:space="preserve">, alebo v dohodách o odstránení reklamovaných vád v záručnej dobe sa Zhotoviteľ zaväzuje zaplatiť zmluvnú pokutu v sume 200,- € za každý deň omeškania Zhotoviteľa až do doby ich skutočného odstránenia. </w:t>
      </w:r>
    </w:p>
    <w:p w14:paraId="45EB8B42" w14:textId="77777777" w:rsidR="004E52BB" w:rsidRPr="00B40829" w:rsidRDefault="004E52BB" w:rsidP="004E52BB">
      <w:pPr>
        <w:pStyle w:val="Zarkazkladnhotextu"/>
        <w:numPr>
          <w:ilvl w:val="1"/>
          <w:numId w:val="21"/>
        </w:numPr>
        <w:tabs>
          <w:tab w:val="left" w:pos="900"/>
        </w:tabs>
        <w:snapToGrid w:val="0"/>
        <w:ind w:left="900"/>
        <w:jc w:val="both"/>
        <w:rPr>
          <w:rFonts w:ascii="Corbel" w:hAnsi="Corbel"/>
          <w:sz w:val="22"/>
          <w:szCs w:val="22"/>
        </w:rPr>
      </w:pPr>
      <w:r w:rsidRPr="00B40829">
        <w:rPr>
          <w:rFonts w:ascii="Corbel" w:hAnsi="Corbel"/>
          <w:sz w:val="22"/>
          <w:szCs w:val="22"/>
        </w:rPr>
        <w:t>V prípade zistenia požitia alkoholu, resp. omamných látok, a porušenia zákazu fajčenia, u pracovníkov Zhotoviteľa, zmluvnú pokutu v sume 200,- € za každého pracovníka, ktorý postupoval v rozpore s touto Zmluvou. Týmto nezaniká nárok Objednávateľa na odstúpenie od Zmluvy.</w:t>
      </w:r>
    </w:p>
    <w:p w14:paraId="784A43A2" w14:textId="77777777" w:rsidR="004E52BB" w:rsidRPr="00B40829" w:rsidRDefault="004E52BB" w:rsidP="004E52BB">
      <w:pPr>
        <w:pStyle w:val="Zarkazkladnhotextu"/>
        <w:numPr>
          <w:ilvl w:val="1"/>
          <w:numId w:val="21"/>
        </w:numPr>
        <w:tabs>
          <w:tab w:val="left" w:pos="900"/>
        </w:tabs>
        <w:snapToGrid w:val="0"/>
        <w:ind w:left="900"/>
        <w:jc w:val="both"/>
        <w:rPr>
          <w:rFonts w:ascii="Corbel" w:hAnsi="Corbel"/>
          <w:sz w:val="22"/>
          <w:szCs w:val="22"/>
        </w:rPr>
      </w:pPr>
      <w:r w:rsidRPr="00B40829">
        <w:rPr>
          <w:rFonts w:ascii="Corbel" w:hAnsi="Corbel"/>
          <w:sz w:val="22"/>
          <w:szCs w:val="22"/>
        </w:rPr>
        <w:t>Za nedodržanie povinností vyplývajúcich z bezpečnosti a ochrany zdravia pri práci, požiarnej ochrany, ochrany životného prostredia zmluvnú pokutu v sume 200,- € za každé jednotlivé porušenie.</w:t>
      </w:r>
    </w:p>
    <w:p w14:paraId="541183D4" w14:textId="77777777" w:rsidR="004E52BB" w:rsidRPr="00B40829" w:rsidRDefault="004E52BB" w:rsidP="004E52BB">
      <w:pPr>
        <w:pStyle w:val="Zarkazkladnhotextu"/>
        <w:numPr>
          <w:ilvl w:val="1"/>
          <w:numId w:val="21"/>
        </w:numPr>
        <w:tabs>
          <w:tab w:val="left" w:pos="900"/>
        </w:tabs>
        <w:snapToGrid w:val="0"/>
        <w:ind w:left="900"/>
        <w:jc w:val="both"/>
        <w:rPr>
          <w:rFonts w:ascii="Corbel" w:hAnsi="Corbel"/>
          <w:sz w:val="22"/>
          <w:szCs w:val="22"/>
        </w:rPr>
      </w:pPr>
      <w:r w:rsidRPr="00B40829">
        <w:rPr>
          <w:rFonts w:ascii="Corbel" w:hAnsi="Corbel"/>
          <w:sz w:val="22"/>
          <w:szCs w:val="22"/>
        </w:rPr>
        <w:t>Za akýkoľvek rozpor medzi skutočným stavom a tvrdeniami Zhotoviteľa týkajúcimi sa najmä, nie však výlučne, vyhlásení Zhotoviteľa o disponovaní s takými oprávneniami, kapacitami a odbornými znalosťami, ktoré sú k Predmetu zmluvy potrebné, zmluvnú pokutu v sume 200,- € za každé jednotlivé porušenie.</w:t>
      </w:r>
    </w:p>
    <w:p w14:paraId="3EFB3E19" w14:textId="77777777" w:rsidR="004E52BB" w:rsidRPr="007E6BA8" w:rsidRDefault="004E52BB" w:rsidP="004E52BB">
      <w:pPr>
        <w:pStyle w:val="Zarkazkladnhotextu"/>
        <w:numPr>
          <w:ilvl w:val="1"/>
          <w:numId w:val="21"/>
        </w:numPr>
        <w:tabs>
          <w:tab w:val="left" w:pos="900"/>
        </w:tabs>
        <w:snapToGrid w:val="0"/>
        <w:ind w:left="900"/>
        <w:jc w:val="both"/>
        <w:rPr>
          <w:rFonts w:ascii="Corbel" w:hAnsi="Corbel"/>
          <w:sz w:val="22"/>
          <w:szCs w:val="22"/>
        </w:rPr>
      </w:pPr>
      <w:r w:rsidRPr="007E6BA8">
        <w:rPr>
          <w:rFonts w:ascii="Corbel" w:hAnsi="Corbel"/>
          <w:sz w:val="22"/>
          <w:szCs w:val="22"/>
        </w:rPr>
        <w:t>Za odstúpenie od Zmluvy, pri jej podstatnom porušení zo strany Zhotoviteľa, zmluvnú pokutu vo výške 25 % z celkovej Ceny za Dielo bez DPH po odpočítaní už vyfakturovanej a uhradenej sumy Ceny za Dielo.</w:t>
      </w:r>
    </w:p>
    <w:p w14:paraId="5D5BB2D3" w14:textId="77777777" w:rsidR="00FB5364" w:rsidRDefault="004E52BB" w:rsidP="00FB5364">
      <w:pPr>
        <w:pStyle w:val="Zarkazkladnhotextu"/>
        <w:numPr>
          <w:ilvl w:val="1"/>
          <w:numId w:val="21"/>
        </w:numPr>
        <w:tabs>
          <w:tab w:val="left" w:pos="900"/>
        </w:tabs>
        <w:snapToGrid w:val="0"/>
        <w:ind w:left="900"/>
        <w:jc w:val="both"/>
        <w:rPr>
          <w:rFonts w:ascii="Corbel" w:hAnsi="Corbel"/>
          <w:sz w:val="22"/>
          <w:szCs w:val="22"/>
        </w:rPr>
      </w:pPr>
      <w:r w:rsidRPr="00B40829">
        <w:rPr>
          <w:rFonts w:ascii="Corbel" w:hAnsi="Corbel"/>
          <w:sz w:val="22"/>
          <w:szCs w:val="22"/>
        </w:rPr>
        <w:t>Za nepreukázanie splnenia finančných záväzkov voči subdodávateľom v zmysle článku VI. ods. 2, zmluvnú pokutu vo výške 200,- € za každý začatý kalendárny deň omeškania Zhotoviteľa,</w:t>
      </w:r>
    </w:p>
    <w:p w14:paraId="61C2F4E1" w14:textId="3354DE0C" w:rsidR="00FB5364" w:rsidRDefault="00DA200B" w:rsidP="00FB5364">
      <w:pPr>
        <w:pStyle w:val="Zarkazkladnhotextu"/>
        <w:numPr>
          <w:ilvl w:val="1"/>
          <w:numId w:val="21"/>
        </w:numPr>
        <w:tabs>
          <w:tab w:val="left" w:pos="900"/>
        </w:tabs>
        <w:snapToGrid w:val="0"/>
        <w:ind w:left="900"/>
        <w:jc w:val="both"/>
        <w:rPr>
          <w:rFonts w:ascii="Corbel" w:hAnsi="Corbel"/>
          <w:sz w:val="22"/>
          <w:szCs w:val="22"/>
        </w:rPr>
      </w:pPr>
      <w:r>
        <w:rPr>
          <w:rFonts w:ascii="Corbel" w:hAnsi="Corbel"/>
          <w:sz w:val="22"/>
          <w:szCs w:val="22"/>
        </w:rPr>
        <w:t>Za porušenie povinnost</w:t>
      </w:r>
      <w:r w:rsidR="00FF404D">
        <w:rPr>
          <w:rFonts w:ascii="Corbel" w:hAnsi="Corbel"/>
          <w:sz w:val="22"/>
          <w:szCs w:val="22"/>
        </w:rPr>
        <w:t>i uvedenej</w:t>
      </w:r>
      <w:r>
        <w:rPr>
          <w:rFonts w:ascii="Corbel" w:hAnsi="Corbel"/>
          <w:sz w:val="22"/>
          <w:szCs w:val="22"/>
        </w:rPr>
        <w:t xml:space="preserve"> v čl.</w:t>
      </w:r>
      <w:r w:rsidR="00FF404D">
        <w:rPr>
          <w:rFonts w:ascii="Corbel" w:hAnsi="Corbel"/>
          <w:sz w:val="22"/>
          <w:szCs w:val="22"/>
        </w:rPr>
        <w:t xml:space="preserve"> </w:t>
      </w:r>
      <w:r>
        <w:rPr>
          <w:rFonts w:ascii="Corbel" w:hAnsi="Corbel"/>
          <w:sz w:val="22"/>
          <w:szCs w:val="22"/>
        </w:rPr>
        <w:t>XIV. bod 4</w:t>
      </w:r>
      <w:r w:rsidR="009B555D">
        <w:rPr>
          <w:rFonts w:ascii="Corbel" w:hAnsi="Corbel"/>
          <w:sz w:val="22"/>
          <w:szCs w:val="22"/>
        </w:rPr>
        <w:t>, zmluvnú pokutu vo výške 2</w:t>
      </w:r>
      <w:r w:rsidR="00FA794D">
        <w:rPr>
          <w:rFonts w:ascii="Corbel" w:hAnsi="Corbel"/>
          <w:sz w:val="22"/>
          <w:szCs w:val="22"/>
        </w:rPr>
        <w:t>0</w:t>
      </w:r>
      <w:r w:rsidR="009B555D">
        <w:rPr>
          <w:rFonts w:ascii="Corbel" w:hAnsi="Corbel"/>
          <w:sz w:val="22"/>
          <w:szCs w:val="22"/>
        </w:rPr>
        <w:t>0</w:t>
      </w:r>
      <w:r w:rsidR="004550BB">
        <w:rPr>
          <w:rFonts w:ascii="Corbel" w:hAnsi="Corbel"/>
          <w:sz w:val="22"/>
          <w:szCs w:val="22"/>
        </w:rPr>
        <w:t>,-</w:t>
      </w:r>
      <w:r w:rsidR="009B555D">
        <w:rPr>
          <w:rFonts w:ascii="Corbel" w:hAnsi="Corbel"/>
          <w:sz w:val="22"/>
          <w:szCs w:val="22"/>
        </w:rPr>
        <w:t xml:space="preserve"> </w:t>
      </w:r>
      <w:r w:rsidR="004550BB">
        <w:rPr>
          <w:rFonts w:ascii="Corbel" w:hAnsi="Corbel"/>
          <w:sz w:val="22"/>
          <w:szCs w:val="22"/>
        </w:rPr>
        <w:t>€</w:t>
      </w:r>
      <w:r w:rsidR="009B555D">
        <w:rPr>
          <w:rFonts w:ascii="Corbel" w:hAnsi="Corbel"/>
          <w:sz w:val="22"/>
          <w:szCs w:val="22"/>
        </w:rPr>
        <w:t xml:space="preserve">  za každý deň omeškania Zhotoviteľa s odovzdaním Diela</w:t>
      </w:r>
      <w:r w:rsidR="004547B4">
        <w:rPr>
          <w:rFonts w:ascii="Corbel" w:hAnsi="Corbel"/>
          <w:sz w:val="22"/>
          <w:szCs w:val="22"/>
        </w:rPr>
        <w:t>,</w:t>
      </w:r>
    </w:p>
    <w:p w14:paraId="6573D72E" w14:textId="2666140C" w:rsidR="004E52BB" w:rsidRDefault="004547B4" w:rsidP="00925877">
      <w:pPr>
        <w:pStyle w:val="Zarkazkladnhotextu"/>
        <w:numPr>
          <w:ilvl w:val="1"/>
          <w:numId w:val="21"/>
        </w:numPr>
        <w:tabs>
          <w:tab w:val="left" w:pos="900"/>
        </w:tabs>
        <w:snapToGrid w:val="0"/>
        <w:ind w:left="900"/>
        <w:jc w:val="both"/>
        <w:rPr>
          <w:rFonts w:ascii="Corbel" w:hAnsi="Corbel"/>
          <w:color w:val="FF00FF"/>
          <w:sz w:val="22"/>
          <w:szCs w:val="22"/>
        </w:rPr>
      </w:pPr>
      <w:r w:rsidRPr="004547B4">
        <w:rPr>
          <w:rFonts w:ascii="Corbel" w:hAnsi="Corbel"/>
          <w:sz w:val="22"/>
          <w:szCs w:val="22"/>
        </w:rPr>
        <w:t>Za nedodržanie povinností uvedených v čl. XI. Poistenie, je Zhotoviteľ povinný zaplatiť Objednávateľovi zmluvnú pokutu v sume</w:t>
      </w:r>
      <w:r w:rsidRPr="004547B4">
        <w:rPr>
          <w:rFonts w:ascii="Corbel" w:hAnsi="Corbel"/>
          <w:color w:val="FF00FF"/>
          <w:sz w:val="22"/>
          <w:szCs w:val="22"/>
        </w:rPr>
        <w:t xml:space="preserve"> </w:t>
      </w:r>
      <w:r w:rsidRPr="004547B4">
        <w:rPr>
          <w:rFonts w:ascii="Corbel" w:hAnsi="Corbel"/>
          <w:sz w:val="22"/>
          <w:szCs w:val="22"/>
        </w:rPr>
        <w:t>200,- € za každý začatý kalendárny deň omeškania odo dňa nasledujúceho po dni, kedy preukázateľne uplynula platnosť poistnej zmluvy, resp. odkedy mal predložiť platné doklady a nepredložil ich</w:t>
      </w:r>
      <w:r w:rsidR="006D68BD">
        <w:rPr>
          <w:rFonts w:ascii="Corbel" w:hAnsi="Corbel"/>
          <w:sz w:val="22"/>
          <w:szCs w:val="22"/>
        </w:rPr>
        <w:t>,</w:t>
      </w:r>
    </w:p>
    <w:p w14:paraId="779FF856" w14:textId="500E37C1" w:rsidR="008139F4" w:rsidRPr="006D68BD" w:rsidRDefault="008139F4" w:rsidP="00925877">
      <w:pPr>
        <w:pStyle w:val="Zarkazkladnhotextu"/>
        <w:numPr>
          <w:ilvl w:val="1"/>
          <w:numId w:val="21"/>
        </w:numPr>
        <w:tabs>
          <w:tab w:val="left" w:pos="900"/>
        </w:tabs>
        <w:snapToGrid w:val="0"/>
        <w:ind w:left="900"/>
        <w:jc w:val="both"/>
        <w:rPr>
          <w:rFonts w:ascii="Corbel" w:hAnsi="Corbel"/>
          <w:color w:val="FF0000"/>
          <w:sz w:val="22"/>
          <w:szCs w:val="22"/>
        </w:rPr>
      </w:pPr>
      <w:r w:rsidRPr="006D68BD">
        <w:rPr>
          <w:rFonts w:ascii="Corbel" w:hAnsi="Corbel"/>
          <w:color w:val="FF0000"/>
          <w:sz w:val="22"/>
          <w:szCs w:val="22"/>
        </w:rPr>
        <w:t>Za nedodržanie VD</w:t>
      </w:r>
      <w:del w:id="29" w:author="Batková Lenka" w:date="2022-06-24T10:37:00Z">
        <w:r w:rsidRPr="006D68BD" w:rsidDel="00BC4379">
          <w:rPr>
            <w:rFonts w:ascii="Corbel" w:hAnsi="Corbel"/>
            <w:color w:val="FF0000"/>
            <w:sz w:val="22"/>
            <w:szCs w:val="22"/>
          </w:rPr>
          <w:delText>D</w:delText>
        </w:r>
      </w:del>
      <w:r w:rsidR="0075057B" w:rsidRPr="006D68BD">
        <w:rPr>
          <w:rFonts w:ascii="Corbel" w:hAnsi="Corbel"/>
          <w:color w:val="FF0000"/>
          <w:sz w:val="22"/>
          <w:szCs w:val="22"/>
        </w:rPr>
        <w:t xml:space="preserve">, ktorá </w:t>
      </w:r>
      <w:ins w:id="30" w:author="Batková Lenka" w:date="2022-06-24T10:38:00Z">
        <w:r w:rsidR="00BC4379">
          <w:rPr>
            <w:rFonts w:ascii="Corbel" w:hAnsi="Corbel"/>
            <w:color w:val="FF0000"/>
            <w:sz w:val="22"/>
            <w:szCs w:val="22"/>
          </w:rPr>
          <w:t xml:space="preserve">je </w:t>
        </w:r>
      </w:ins>
      <w:ins w:id="31" w:author="Batková Lenka" w:date="2022-06-24T10:39:00Z">
        <w:r w:rsidR="000964E0">
          <w:rPr>
            <w:rFonts w:ascii="Corbel" w:hAnsi="Corbel"/>
            <w:color w:val="FF0000"/>
            <w:sz w:val="22"/>
            <w:szCs w:val="22"/>
          </w:rPr>
          <w:t>P</w:t>
        </w:r>
      </w:ins>
      <w:ins w:id="32" w:author="Batková Lenka" w:date="2022-06-24T10:38:00Z">
        <w:r w:rsidR="00BC4379">
          <w:rPr>
            <w:rFonts w:ascii="Corbel" w:hAnsi="Corbel"/>
            <w:color w:val="FF0000"/>
            <w:sz w:val="22"/>
            <w:szCs w:val="22"/>
          </w:rPr>
          <w:t xml:space="preserve">rílohou č. 1 tejto </w:t>
        </w:r>
      </w:ins>
      <w:ins w:id="33" w:author="Batková Lenka" w:date="2022-06-24T10:40:00Z">
        <w:r w:rsidR="000964E0">
          <w:rPr>
            <w:rFonts w:ascii="Corbel" w:hAnsi="Corbel"/>
            <w:color w:val="FF0000"/>
            <w:sz w:val="22"/>
            <w:szCs w:val="22"/>
          </w:rPr>
          <w:t>Z</w:t>
        </w:r>
      </w:ins>
      <w:ins w:id="34" w:author="Batková Lenka" w:date="2022-06-24T10:38:00Z">
        <w:r w:rsidR="00BC4379">
          <w:rPr>
            <w:rFonts w:ascii="Corbel" w:hAnsi="Corbel"/>
            <w:color w:val="FF0000"/>
            <w:sz w:val="22"/>
            <w:szCs w:val="22"/>
          </w:rPr>
          <w:t>mluvy</w:t>
        </w:r>
      </w:ins>
      <w:del w:id="35" w:author="Batková Lenka" w:date="2022-06-24T10:38:00Z">
        <w:r w:rsidR="0075057B" w:rsidRPr="006D68BD" w:rsidDel="00BC4379">
          <w:rPr>
            <w:rFonts w:ascii="Corbel" w:hAnsi="Corbel"/>
            <w:color w:val="FF0000"/>
            <w:sz w:val="22"/>
            <w:szCs w:val="22"/>
          </w:rPr>
          <w:delText>bola objednávateľom odsúhlasená pred podpisom tejto Zmluvy</w:delText>
        </w:r>
        <w:r w:rsidR="006B2A49" w:rsidRPr="006D68BD" w:rsidDel="00BC4379">
          <w:rPr>
            <w:rFonts w:ascii="Corbel" w:hAnsi="Corbel"/>
            <w:color w:val="FF0000"/>
            <w:sz w:val="22"/>
            <w:szCs w:val="22"/>
          </w:rPr>
          <w:delText>,</w:delText>
        </w:r>
      </w:del>
      <w:r w:rsidR="006B2A49" w:rsidRPr="006D68BD">
        <w:rPr>
          <w:rFonts w:ascii="Corbel" w:hAnsi="Corbel"/>
          <w:color w:val="FF0000"/>
          <w:sz w:val="22"/>
          <w:szCs w:val="22"/>
        </w:rPr>
        <w:t xml:space="preserve"> zmluvnú pokutu vo výške</w:t>
      </w:r>
      <w:r w:rsidR="006D68BD" w:rsidRPr="006D68BD">
        <w:rPr>
          <w:rFonts w:ascii="Corbel" w:hAnsi="Corbel"/>
          <w:color w:val="FF0000"/>
          <w:sz w:val="22"/>
          <w:szCs w:val="22"/>
        </w:rPr>
        <w:t xml:space="preserve"> 5000 Eur za každé jedno porušenie.</w:t>
      </w:r>
    </w:p>
    <w:p w14:paraId="708AF0DA" w14:textId="77777777" w:rsidR="004547B4" w:rsidRPr="00B40829" w:rsidRDefault="004547B4" w:rsidP="004547B4">
      <w:pPr>
        <w:pStyle w:val="Zarkazkladnhotextu"/>
        <w:tabs>
          <w:tab w:val="left" w:pos="900"/>
        </w:tabs>
        <w:snapToGrid w:val="0"/>
        <w:ind w:left="900"/>
        <w:jc w:val="both"/>
        <w:rPr>
          <w:rFonts w:ascii="Corbel" w:hAnsi="Corbel"/>
          <w:color w:val="FF00FF"/>
          <w:sz w:val="22"/>
          <w:szCs w:val="22"/>
        </w:rPr>
      </w:pPr>
    </w:p>
    <w:p w14:paraId="2812EE15" w14:textId="77777777" w:rsidR="004E52BB" w:rsidRPr="00B40829" w:rsidRDefault="004E52BB" w:rsidP="004E52BB">
      <w:pPr>
        <w:pStyle w:val="Zarkazkladnhotextu"/>
        <w:numPr>
          <w:ilvl w:val="0"/>
          <w:numId w:val="29"/>
        </w:numPr>
        <w:tabs>
          <w:tab w:val="left" w:pos="-4962"/>
        </w:tabs>
        <w:snapToGrid w:val="0"/>
        <w:ind w:left="567" w:hanging="567"/>
        <w:jc w:val="both"/>
        <w:rPr>
          <w:rFonts w:ascii="Corbel" w:hAnsi="Corbel"/>
          <w:sz w:val="22"/>
          <w:szCs w:val="22"/>
        </w:rPr>
      </w:pPr>
      <w:r w:rsidRPr="00B40829">
        <w:rPr>
          <w:rFonts w:ascii="Corbel" w:hAnsi="Corbel"/>
          <w:sz w:val="22"/>
          <w:szCs w:val="22"/>
        </w:rPr>
        <w:t>Jednotlivé zmluvné pokuty uvedené v tomto článku Zmluvy alebo v iných ustanoveniach tejto Zmluvy sú splatné do 15 dní odo dňa doručenia písomného uplatnenia si zmluvnej pokuty Objednávateľom, pokiaľ jednotlivé ustanovenia Zmluvy neustanovujú inak. Objednávateľ má právo uplatniť si zmluvné pokuty za jednotlivé porušenia tejto Zmluvy alebo iných všeobecne záväzných právnych predpisov.</w:t>
      </w:r>
    </w:p>
    <w:p w14:paraId="79446475" w14:textId="77777777" w:rsidR="004E52BB" w:rsidRPr="00B40829" w:rsidRDefault="004E52BB" w:rsidP="004E52BB">
      <w:pPr>
        <w:pStyle w:val="Zarkazkladnhotextu"/>
        <w:tabs>
          <w:tab w:val="left" w:pos="-4962"/>
        </w:tabs>
        <w:ind w:left="567" w:hanging="567"/>
        <w:rPr>
          <w:rFonts w:ascii="Corbel" w:hAnsi="Corbel"/>
          <w:color w:val="FF00FF"/>
          <w:sz w:val="22"/>
          <w:szCs w:val="22"/>
        </w:rPr>
      </w:pPr>
    </w:p>
    <w:p w14:paraId="4FCECB9F" w14:textId="77777777" w:rsidR="004E52BB" w:rsidRPr="00B40829" w:rsidRDefault="004E52BB" w:rsidP="004E52BB">
      <w:pPr>
        <w:pStyle w:val="Zarkazkladnhotextu"/>
        <w:numPr>
          <w:ilvl w:val="0"/>
          <w:numId w:val="29"/>
        </w:numPr>
        <w:tabs>
          <w:tab w:val="left" w:pos="-4962"/>
        </w:tabs>
        <w:snapToGrid w:val="0"/>
        <w:ind w:left="567" w:hanging="567"/>
        <w:jc w:val="both"/>
        <w:rPr>
          <w:rFonts w:ascii="Corbel" w:hAnsi="Corbel"/>
          <w:sz w:val="22"/>
          <w:szCs w:val="22"/>
        </w:rPr>
      </w:pPr>
      <w:r w:rsidRPr="00B40829">
        <w:rPr>
          <w:rFonts w:ascii="Corbel" w:hAnsi="Corbel"/>
          <w:sz w:val="22"/>
          <w:szCs w:val="22"/>
        </w:rPr>
        <w:t>Zaplatením zmluvnej pokuty nezaniká nárok Objednávateľa na náhradu škody v zmysle ust. § 373 a nasl. zákona č. 513/1991 Zb. Obchodný zákonník v znení neskorších predpisov.</w:t>
      </w:r>
    </w:p>
    <w:p w14:paraId="358908CA" w14:textId="4575AB7E" w:rsidR="004E52BB" w:rsidRPr="00B40829" w:rsidRDefault="004E52BB" w:rsidP="004E52BB">
      <w:pPr>
        <w:pStyle w:val="Zarkazkladnhotextu"/>
        <w:tabs>
          <w:tab w:val="left" w:pos="720"/>
        </w:tabs>
        <w:rPr>
          <w:rFonts w:ascii="Corbel" w:hAnsi="Corbel"/>
          <w:color w:val="FF6600"/>
          <w:sz w:val="22"/>
          <w:szCs w:val="22"/>
        </w:rPr>
      </w:pPr>
    </w:p>
    <w:p w14:paraId="6522EECB" w14:textId="77777777" w:rsidR="004E52BB" w:rsidRPr="00B40829" w:rsidRDefault="004E52BB" w:rsidP="004E52BB">
      <w:pPr>
        <w:pStyle w:val="Zarkazkladnhotextu"/>
        <w:tabs>
          <w:tab w:val="left" w:pos="720"/>
        </w:tabs>
        <w:jc w:val="center"/>
        <w:rPr>
          <w:rFonts w:ascii="Corbel" w:hAnsi="Corbel"/>
          <w:b/>
          <w:sz w:val="22"/>
          <w:szCs w:val="22"/>
        </w:rPr>
      </w:pPr>
    </w:p>
    <w:p w14:paraId="082FD18B" w14:textId="6F6D0C16"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Článok X</w:t>
      </w:r>
      <w:r w:rsidR="00850B8B">
        <w:rPr>
          <w:rFonts w:ascii="Corbel" w:hAnsi="Corbel"/>
          <w:b/>
          <w:sz w:val="22"/>
          <w:szCs w:val="22"/>
        </w:rPr>
        <w:t>VI</w:t>
      </w:r>
      <w:r w:rsidRPr="00B40829">
        <w:rPr>
          <w:rFonts w:ascii="Corbel" w:hAnsi="Corbel"/>
          <w:b/>
          <w:sz w:val="22"/>
          <w:szCs w:val="22"/>
        </w:rPr>
        <w:t>.</w:t>
      </w:r>
    </w:p>
    <w:p w14:paraId="2D867546" w14:textId="77777777"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Prehlásenia a záruky Zmluvných strán</w:t>
      </w:r>
    </w:p>
    <w:p w14:paraId="1A4DC59D" w14:textId="77777777" w:rsidR="004E52BB" w:rsidRPr="00B40829" w:rsidRDefault="004E52BB" w:rsidP="004E52BB">
      <w:pPr>
        <w:pStyle w:val="Zarkazkladnhotextu"/>
        <w:tabs>
          <w:tab w:val="left" w:pos="720"/>
        </w:tabs>
        <w:jc w:val="center"/>
        <w:rPr>
          <w:rFonts w:ascii="Corbel" w:hAnsi="Corbel"/>
          <w:b/>
          <w:sz w:val="22"/>
          <w:szCs w:val="22"/>
        </w:rPr>
      </w:pPr>
    </w:p>
    <w:p w14:paraId="34A2E0F1" w14:textId="77777777" w:rsidR="004E52BB" w:rsidRPr="00B40829" w:rsidRDefault="004E52BB" w:rsidP="004E52BB">
      <w:pPr>
        <w:pStyle w:val="Zarkazkladnhotextu"/>
        <w:numPr>
          <w:ilvl w:val="3"/>
          <w:numId w:val="21"/>
        </w:numPr>
        <w:tabs>
          <w:tab w:val="num" w:pos="540"/>
        </w:tabs>
        <w:snapToGrid w:val="0"/>
        <w:ind w:left="540" w:hanging="540"/>
        <w:jc w:val="both"/>
        <w:rPr>
          <w:rFonts w:ascii="Corbel" w:hAnsi="Corbel"/>
          <w:sz w:val="22"/>
          <w:szCs w:val="22"/>
        </w:rPr>
      </w:pPr>
      <w:r w:rsidRPr="00B40829">
        <w:rPr>
          <w:rFonts w:ascii="Corbel" w:hAnsi="Corbel"/>
          <w:sz w:val="22"/>
          <w:szCs w:val="22"/>
        </w:rPr>
        <w:t>Objednávateľ týmto prehlasuje a ručí Zhotoviteľovi, že:</w:t>
      </w:r>
    </w:p>
    <w:p w14:paraId="679C4D46" w14:textId="77777777" w:rsidR="004E52BB" w:rsidRPr="00B40829" w:rsidRDefault="004E52BB" w:rsidP="004E52BB">
      <w:pPr>
        <w:pStyle w:val="Zarkazkladnhotextu"/>
        <w:tabs>
          <w:tab w:val="left" w:pos="720"/>
        </w:tabs>
        <w:ind w:left="705"/>
        <w:rPr>
          <w:rFonts w:ascii="Corbel" w:hAnsi="Corbel"/>
          <w:sz w:val="22"/>
          <w:szCs w:val="22"/>
        </w:rPr>
      </w:pPr>
    </w:p>
    <w:p w14:paraId="724D5A75" w14:textId="77777777" w:rsidR="004E52BB" w:rsidRPr="00B40829" w:rsidRDefault="004E52BB" w:rsidP="004E52BB">
      <w:pPr>
        <w:pStyle w:val="Zarkazkladnhotextu"/>
        <w:numPr>
          <w:ilvl w:val="0"/>
          <w:numId w:val="19"/>
        </w:numPr>
        <w:tabs>
          <w:tab w:val="left" w:pos="-5387"/>
          <w:tab w:val="left" w:pos="567"/>
          <w:tab w:val="num" w:pos="900"/>
        </w:tabs>
        <w:snapToGrid w:val="0"/>
        <w:ind w:left="540" w:firstLine="0"/>
        <w:jc w:val="both"/>
        <w:rPr>
          <w:rFonts w:ascii="Corbel" w:hAnsi="Corbel"/>
          <w:sz w:val="22"/>
          <w:szCs w:val="22"/>
        </w:rPr>
      </w:pPr>
      <w:r w:rsidRPr="00B40829">
        <w:rPr>
          <w:rFonts w:ascii="Corbel" w:hAnsi="Corbel"/>
          <w:sz w:val="22"/>
          <w:szCs w:val="22"/>
        </w:rPr>
        <w:t>Objednávateľ je vlastníkom Nehnuteľnosti podľa článku II. tejto Zmluvy v 1/1,</w:t>
      </w:r>
    </w:p>
    <w:p w14:paraId="1C942727" w14:textId="77777777" w:rsidR="004E52BB" w:rsidRPr="00B40829" w:rsidRDefault="004E52BB" w:rsidP="004E52BB">
      <w:pPr>
        <w:pStyle w:val="Zarkazkladnhotextu"/>
        <w:numPr>
          <w:ilvl w:val="0"/>
          <w:numId w:val="19"/>
        </w:numPr>
        <w:tabs>
          <w:tab w:val="left" w:pos="-5387"/>
          <w:tab w:val="left" w:pos="567"/>
          <w:tab w:val="left" w:pos="851"/>
        </w:tabs>
        <w:snapToGrid w:val="0"/>
        <w:ind w:hanging="1800"/>
        <w:jc w:val="both"/>
        <w:rPr>
          <w:rFonts w:ascii="Corbel" w:hAnsi="Corbel"/>
          <w:sz w:val="22"/>
          <w:szCs w:val="22"/>
        </w:rPr>
      </w:pPr>
      <w:r w:rsidRPr="00B40829">
        <w:rPr>
          <w:rFonts w:ascii="Corbel" w:hAnsi="Corbel"/>
          <w:sz w:val="22"/>
          <w:szCs w:val="22"/>
        </w:rPr>
        <w:t xml:space="preserve"> všetky informácie a písomnosti poskytnuté Zhotoviteľovi boli a sú úplné, pravdivé a pravé,</w:t>
      </w:r>
    </w:p>
    <w:p w14:paraId="7AAEC554" w14:textId="77777777" w:rsidR="004E52BB" w:rsidRPr="00B40829" w:rsidRDefault="004E52BB" w:rsidP="004E52BB">
      <w:pPr>
        <w:pStyle w:val="Zarkazkladnhotextu"/>
        <w:numPr>
          <w:ilvl w:val="0"/>
          <w:numId w:val="19"/>
        </w:numPr>
        <w:tabs>
          <w:tab w:val="left" w:pos="-5387"/>
          <w:tab w:val="left" w:pos="567"/>
          <w:tab w:val="left" w:pos="900"/>
        </w:tabs>
        <w:snapToGrid w:val="0"/>
        <w:ind w:hanging="1800"/>
        <w:jc w:val="both"/>
        <w:rPr>
          <w:rFonts w:ascii="Corbel" w:hAnsi="Corbel"/>
          <w:sz w:val="22"/>
          <w:szCs w:val="22"/>
        </w:rPr>
      </w:pPr>
      <w:r w:rsidRPr="00B40829">
        <w:rPr>
          <w:rFonts w:ascii="Corbel" w:hAnsi="Corbel"/>
          <w:sz w:val="22"/>
          <w:szCs w:val="22"/>
        </w:rPr>
        <w:t>osoba podpisujúca túto Zmluvu je osobou oprávnenou konať a zaväzovať Objednávateľa.</w:t>
      </w:r>
    </w:p>
    <w:p w14:paraId="1DD51045" w14:textId="77777777" w:rsidR="004E52BB" w:rsidRPr="00B40829" w:rsidRDefault="004E52BB" w:rsidP="004E52BB">
      <w:pPr>
        <w:pStyle w:val="Zarkazkladnhotextu"/>
        <w:tabs>
          <w:tab w:val="left" w:pos="-5387"/>
          <w:tab w:val="left" w:pos="567"/>
          <w:tab w:val="left" w:pos="900"/>
        </w:tabs>
        <w:snapToGrid w:val="0"/>
        <w:ind w:left="540"/>
        <w:jc w:val="both"/>
        <w:rPr>
          <w:rFonts w:ascii="Corbel" w:hAnsi="Corbel"/>
          <w:sz w:val="22"/>
          <w:szCs w:val="22"/>
        </w:rPr>
      </w:pPr>
    </w:p>
    <w:p w14:paraId="11DDD826" w14:textId="77777777" w:rsidR="004E52BB" w:rsidRPr="00B40829" w:rsidRDefault="004E52BB" w:rsidP="004E52BB">
      <w:pPr>
        <w:pStyle w:val="Zarkazkladnhotextu"/>
        <w:numPr>
          <w:ilvl w:val="1"/>
          <w:numId w:val="30"/>
        </w:numPr>
        <w:tabs>
          <w:tab w:val="left" w:pos="-5387"/>
          <w:tab w:val="left" w:pos="-4536"/>
          <w:tab w:val="left" w:pos="567"/>
        </w:tabs>
        <w:snapToGrid w:val="0"/>
        <w:ind w:hanging="720"/>
        <w:jc w:val="both"/>
        <w:rPr>
          <w:rFonts w:ascii="Corbel" w:hAnsi="Corbel"/>
          <w:sz w:val="22"/>
          <w:szCs w:val="22"/>
        </w:rPr>
      </w:pPr>
      <w:r w:rsidRPr="00B40829">
        <w:rPr>
          <w:rFonts w:ascii="Corbel" w:hAnsi="Corbel"/>
          <w:sz w:val="22"/>
          <w:szCs w:val="22"/>
        </w:rPr>
        <w:t>Zhotoviteľ týmto prehlasuje a ručí Objednávateľovi, že:</w:t>
      </w:r>
    </w:p>
    <w:p w14:paraId="06B9DC4F" w14:textId="77777777" w:rsidR="004E52BB" w:rsidRPr="00B40829" w:rsidRDefault="004E52BB" w:rsidP="004E52BB">
      <w:pPr>
        <w:pStyle w:val="Zarkazkladnhotextu"/>
        <w:tabs>
          <w:tab w:val="left" w:pos="-5387"/>
          <w:tab w:val="left" w:pos="567"/>
          <w:tab w:val="left" w:pos="851"/>
        </w:tabs>
        <w:snapToGrid w:val="0"/>
        <w:ind w:left="360"/>
        <w:jc w:val="both"/>
        <w:rPr>
          <w:rFonts w:ascii="Corbel" w:hAnsi="Corbel"/>
          <w:sz w:val="22"/>
          <w:szCs w:val="22"/>
        </w:rPr>
      </w:pPr>
    </w:p>
    <w:p w14:paraId="23458683" w14:textId="77777777" w:rsidR="004E52BB" w:rsidRPr="00B40829" w:rsidRDefault="004E52BB" w:rsidP="004E52BB">
      <w:pPr>
        <w:pStyle w:val="Zarkazkladnhotextu"/>
        <w:numPr>
          <w:ilvl w:val="2"/>
          <w:numId w:val="30"/>
        </w:numPr>
        <w:tabs>
          <w:tab w:val="left" w:pos="-5387"/>
          <w:tab w:val="left" w:pos="567"/>
          <w:tab w:val="left" w:pos="900"/>
        </w:tabs>
        <w:snapToGrid w:val="0"/>
        <w:ind w:left="900"/>
        <w:jc w:val="both"/>
        <w:rPr>
          <w:rFonts w:ascii="Corbel" w:hAnsi="Corbel"/>
          <w:sz w:val="22"/>
          <w:szCs w:val="22"/>
        </w:rPr>
      </w:pPr>
      <w:r w:rsidRPr="00B40829">
        <w:rPr>
          <w:rFonts w:ascii="Corbel" w:hAnsi="Corbel"/>
          <w:sz w:val="22"/>
          <w:szCs w:val="22"/>
        </w:rPr>
        <w:t>podpísanie a plnenie tejto Zmluvy zo strany Zhotoviteľa je v súlade so všeobecne platnými a záväznými právnymi predpismi Slovenskej republiky,</w:t>
      </w:r>
    </w:p>
    <w:p w14:paraId="3D4611D4" w14:textId="77777777" w:rsidR="004E52BB" w:rsidRPr="00B40829" w:rsidRDefault="004E52BB" w:rsidP="004E52BB">
      <w:pPr>
        <w:pStyle w:val="Zarkazkladnhotextu"/>
        <w:numPr>
          <w:ilvl w:val="2"/>
          <w:numId w:val="30"/>
        </w:numPr>
        <w:tabs>
          <w:tab w:val="left" w:pos="-5387"/>
          <w:tab w:val="left" w:pos="567"/>
          <w:tab w:val="left" w:pos="900"/>
        </w:tabs>
        <w:snapToGrid w:val="0"/>
        <w:ind w:left="900"/>
        <w:jc w:val="both"/>
        <w:rPr>
          <w:rFonts w:ascii="Corbel" w:hAnsi="Corbel"/>
          <w:sz w:val="22"/>
          <w:szCs w:val="22"/>
        </w:rPr>
      </w:pPr>
      <w:r w:rsidRPr="00B40829">
        <w:rPr>
          <w:rFonts w:ascii="Corbel" w:hAnsi="Corbel"/>
          <w:sz w:val="22"/>
          <w:szCs w:val="22"/>
        </w:rPr>
        <w:t>nie je vedené proti nemu žiadne súdne ani exekučné konanie, ktoré by mohlo ovplyvniť jeho schopnosť plniť si svoje záväzky vyplývajúce z tejto Zmluvy,</w:t>
      </w:r>
    </w:p>
    <w:p w14:paraId="4426BB5F" w14:textId="77777777" w:rsidR="004E52BB" w:rsidRPr="00B40829" w:rsidRDefault="004E52BB" w:rsidP="004E52BB">
      <w:pPr>
        <w:pStyle w:val="Zarkazkladnhotextu"/>
        <w:numPr>
          <w:ilvl w:val="2"/>
          <w:numId w:val="30"/>
        </w:numPr>
        <w:tabs>
          <w:tab w:val="left" w:pos="-5387"/>
          <w:tab w:val="left" w:pos="567"/>
          <w:tab w:val="left" w:pos="900"/>
        </w:tabs>
        <w:snapToGrid w:val="0"/>
        <w:ind w:left="900"/>
        <w:jc w:val="both"/>
        <w:rPr>
          <w:rFonts w:ascii="Corbel" w:hAnsi="Corbel"/>
          <w:sz w:val="22"/>
          <w:szCs w:val="22"/>
        </w:rPr>
      </w:pPr>
      <w:r w:rsidRPr="00B40829">
        <w:rPr>
          <w:rFonts w:ascii="Corbel" w:hAnsi="Corbel"/>
          <w:sz w:val="22"/>
          <w:szCs w:val="22"/>
        </w:rPr>
        <w:t>všetky informácie a písomnosti poskytnuté Objednávateľovi boli a sú úplné, pravdivé a pravé,</w:t>
      </w:r>
    </w:p>
    <w:p w14:paraId="1CEEFEAF" w14:textId="77777777" w:rsidR="004E52BB" w:rsidRPr="00B40829" w:rsidRDefault="004E52BB" w:rsidP="004E52BB">
      <w:pPr>
        <w:pStyle w:val="Zarkazkladnhotextu"/>
        <w:numPr>
          <w:ilvl w:val="2"/>
          <w:numId w:val="30"/>
        </w:numPr>
        <w:tabs>
          <w:tab w:val="left" w:pos="-5387"/>
          <w:tab w:val="left" w:pos="567"/>
          <w:tab w:val="left" w:pos="900"/>
        </w:tabs>
        <w:snapToGrid w:val="0"/>
        <w:ind w:left="900"/>
        <w:jc w:val="both"/>
        <w:rPr>
          <w:rFonts w:ascii="Corbel" w:hAnsi="Corbel"/>
          <w:sz w:val="22"/>
          <w:szCs w:val="22"/>
        </w:rPr>
      </w:pPr>
      <w:r w:rsidRPr="00B40829">
        <w:rPr>
          <w:rFonts w:ascii="Corbel" w:hAnsi="Corbel"/>
          <w:sz w:val="22"/>
          <w:szCs w:val="22"/>
        </w:rPr>
        <w:t>osoby podpisujúce túto Zmluvu sú osobami oprávnenými konať a zaväzovať Zhotoviteľa.</w:t>
      </w:r>
    </w:p>
    <w:p w14:paraId="17AD4AE1" w14:textId="77777777" w:rsidR="004E52BB" w:rsidRPr="00B40829" w:rsidRDefault="004E52BB" w:rsidP="004E52BB">
      <w:pPr>
        <w:pStyle w:val="Zarkazkladnhotextu"/>
        <w:tabs>
          <w:tab w:val="left" w:pos="-5387"/>
          <w:tab w:val="left" w:pos="567"/>
          <w:tab w:val="left" w:pos="851"/>
        </w:tabs>
        <w:snapToGrid w:val="0"/>
        <w:ind w:left="708"/>
        <w:jc w:val="both"/>
        <w:rPr>
          <w:rFonts w:ascii="Corbel" w:hAnsi="Corbel"/>
          <w:sz w:val="22"/>
          <w:szCs w:val="22"/>
        </w:rPr>
      </w:pPr>
    </w:p>
    <w:p w14:paraId="00339E87" w14:textId="1F36532E" w:rsidR="004E52BB" w:rsidRDefault="004E52BB" w:rsidP="004E52BB">
      <w:pPr>
        <w:pStyle w:val="Zarkazkladnhotextu"/>
        <w:numPr>
          <w:ilvl w:val="1"/>
          <w:numId w:val="30"/>
        </w:numPr>
        <w:tabs>
          <w:tab w:val="left" w:pos="-5387"/>
          <w:tab w:val="left" w:pos="540"/>
          <w:tab w:val="left" w:pos="567"/>
        </w:tabs>
        <w:snapToGrid w:val="0"/>
        <w:ind w:left="540" w:hanging="540"/>
        <w:jc w:val="both"/>
        <w:rPr>
          <w:rFonts w:ascii="Corbel" w:hAnsi="Corbel"/>
          <w:sz w:val="22"/>
          <w:szCs w:val="22"/>
        </w:rPr>
      </w:pPr>
      <w:r w:rsidRPr="00B40829">
        <w:rPr>
          <w:rFonts w:ascii="Corbel" w:hAnsi="Corbel"/>
          <w:sz w:val="22"/>
          <w:szCs w:val="22"/>
        </w:rPr>
        <w:t>Zhotoviteľ prehlasuje a potvrdzuje, že sa riadne oboznámil s rozsahom a povahou Predmetu zmluvy, že sú mu známe technické, kvalitatívne a ostatné podmienky potrebné k uskutočneniu Predmetu zmluvy a že disponuje takými oprávneniami, kapacitami a odbornými znalosťami, ktoré sú k Predmetu zmluvy potrebné.</w:t>
      </w:r>
    </w:p>
    <w:p w14:paraId="39C25614" w14:textId="77777777" w:rsidR="00C80F44" w:rsidRPr="008C129A" w:rsidRDefault="00C80F44" w:rsidP="00C80F44">
      <w:pPr>
        <w:pStyle w:val="Zarkazkladnhotextu"/>
        <w:tabs>
          <w:tab w:val="left" w:pos="-5387"/>
          <w:tab w:val="left" w:pos="540"/>
          <w:tab w:val="left" w:pos="567"/>
        </w:tabs>
        <w:snapToGrid w:val="0"/>
        <w:ind w:left="540"/>
        <w:jc w:val="both"/>
        <w:rPr>
          <w:rFonts w:ascii="Corbel" w:hAnsi="Corbel"/>
          <w:sz w:val="22"/>
          <w:szCs w:val="22"/>
        </w:rPr>
      </w:pPr>
    </w:p>
    <w:p w14:paraId="57554A2D" w14:textId="157AC764" w:rsidR="004E52BB" w:rsidRPr="00B40829" w:rsidRDefault="004E52BB" w:rsidP="004E52BB">
      <w:pPr>
        <w:pStyle w:val="Odsekzoznamu"/>
        <w:ind w:left="0"/>
        <w:jc w:val="center"/>
        <w:rPr>
          <w:rFonts w:ascii="Corbel" w:hAnsi="Corbel" w:cs="Arial"/>
          <w:b/>
          <w:sz w:val="22"/>
          <w:szCs w:val="22"/>
        </w:rPr>
      </w:pPr>
      <w:r w:rsidRPr="00B40829">
        <w:rPr>
          <w:rFonts w:ascii="Corbel" w:hAnsi="Corbel" w:cs="Arial"/>
          <w:b/>
          <w:sz w:val="22"/>
          <w:szCs w:val="22"/>
        </w:rPr>
        <w:t>Článok X</w:t>
      </w:r>
      <w:r w:rsidR="00E72FF6">
        <w:rPr>
          <w:rFonts w:ascii="Corbel" w:hAnsi="Corbel" w:cs="Arial"/>
          <w:b/>
          <w:sz w:val="22"/>
          <w:szCs w:val="22"/>
          <w:lang w:val="sk-SK"/>
        </w:rPr>
        <w:t>VII</w:t>
      </w:r>
      <w:r w:rsidRPr="00B40829">
        <w:rPr>
          <w:rFonts w:ascii="Corbel" w:hAnsi="Corbel" w:cs="Arial"/>
          <w:b/>
          <w:sz w:val="22"/>
          <w:szCs w:val="22"/>
        </w:rPr>
        <w:t>.</w:t>
      </w:r>
    </w:p>
    <w:p w14:paraId="7E0B95D5" w14:textId="77777777" w:rsidR="004E52BB" w:rsidRPr="00B40829" w:rsidRDefault="004E52BB" w:rsidP="004E52BB">
      <w:pPr>
        <w:pStyle w:val="Odsekzoznamu"/>
        <w:ind w:left="0"/>
        <w:jc w:val="center"/>
        <w:rPr>
          <w:rFonts w:ascii="Corbel" w:hAnsi="Corbel" w:cs="Arial"/>
          <w:b/>
          <w:sz w:val="22"/>
          <w:szCs w:val="22"/>
        </w:rPr>
      </w:pPr>
      <w:r w:rsidRPr="00B40829">
        <w:rPr>
          <w:rFonts w:ascii="Corbel" w:hAnsi="Corbel" w:cs="Arial"/>
          <w:b/>
          <w:sz w:val="22"/>
          <w:szCs w:val="22"/>
        </w:rPr>
        <w:t>Doručovanie</w:t>
      </w:r>
    </w:p>
    <w:p w14:paraId="1D8013C7" w14:textId="77777777" w:rsidR="004E52BB" w:rsidRPr="00B40829" w:rsidRDefault="004E52BB" w:rsidP="004E52BB">
      <w:pPr>
        <w:pStyle w:val="Odsekzoznamu"/>
        <w:ind w:left="0"/>
        <w:rPr>
          <w:rFonts w:ascii="Corbel" w:hAnsi="Corbel" w:cs="Arial"/>
          <w:b/>
          <w:sz w:val="22"/>
          <w:szCs w:val="22"/>
        </w:rPr>
      </w:pPr>
    </w:p>
    <w:p w14:paraId="55837576" w14:textId="77777777" w:rsidR="004E52BB" w:rsidRPr="00B40829" w:rsidRDefault="004E52BB" w:rsidP="004E52BB">
      <w:pPr>
        <w:numPr>
          <w:ilvl w:val="0"/>
          <w:numId w:val="14"/>
        </w:numPr>
        <w:ind w:left="540" w:hanging="540"/>
        <w:jc w:val="both"/>
        <w:rPr>
          <w:rFonts w:ascii="Corbel" w:hAnsi="Corbel" w:cs="Arial"/>
          <w:sz w:val="22"/>
          <w:szCs w:val="22"/>
        </w:rPr>
      </w:pPr>
      <w:r w:rsidRPr="00B40829">
        <w:rPr>
          <w:rFonts w:ascii="Corbel" w:hAnsi="Corbel" w:cs="Arial"/>
          <w:sz w:val="22"/>
          <w:szCs w:val="22"/>
        </w:rPr>
        <w:t xml:space="preserve">Písomnosti týkajúce sa záväzkov medzi Zmluvnými stranami, ktoré vyplývajú z tejto Zmluvy sa Zmluvné strany zaväzujú doručovať poštou vo forme doporučenej listovej zásielky alebo osobne proti podpisu poverenému zástupcovi zmluvnej strany. Poštou doručuje Zmluvná strana - odosielateľ písomnosti druhej Zmluvnej strane - adresátovi na adresu jeho sídla uvedeného v záhlaví tejto Zmluvy, resp. adresu písomne oznámenú Zmluvnou stranou ako korešpondenčnú adresu. Ak nie je možné doručiť písomnosť na túto adresu, povinnosť odosielateľa je splnená v deň, keď ju pošta vrátila odosielateľovi ako nedoručiteľnú zásielku a to bez ohľadu na dôvod, pre ktorý sa ju nepodarilo doručiť. </w:t>
      </w:r>
    </w:p>
    <w:p w14:paraId="2F3E043D" w14:textId="77777777" w:rsidR="004E52BB" w:rsidRPr="00B40829" w:rsidRDefault="004E52BB" w:rsidP="004E52BB">
      <w:pPr>
        <w:tabs>
          <w:tab w:val="num" w:pos="540"/>
        </w:tabs>
        <w:ind w:left="540" w:hanging="540"/>
        <w:jc w:val="both"/>
        <w:rPr>
          <w:rFonts w:ascii="Corbel" w:hAnsi="Corbel" w:cs="Arial"/>
          <w:sz w:val="22"/>
          <w:szCs w:val="22"/>
        </w:rPr>
      </w:pPr>
    </w:p>
    <w:p w14:paraId="79355FDD" w14:textId="77777777" w:rsidR="004E52BB" w:rsidRPr="00B40829" w:rsidRDefault="004E52BB" w:rsidP="004E52BB">
      <w:pPr>
        <w:numPr>
          <w:ilvl w:val="0"/>
          <w:numId w:val="14"/>
        </w:numPr>
        <w:ind w:left="540" w:hanging="540"/>
        <w:jc w:val="both"/>
        <w:rPr>
          <w:rFonts w:ascii="Corbel" w:hAnsi="Corbel" w:cs="Arial"/>
          <w:sz w:val="22"/>
          <w:szCs w:val="22"/>
        </w:rPr>
      </w:pPr>
      <w:r w:rsidRPr="00B40829">
        <w:rPr>
          <w:rFonts w:ascii="Corbel" w:hAnsi="Corbel" w:cs="Arial"/>
          <w:sz w:val="22"/>
          <w:szCs w:val="22"/>
        </w:rPr>
        <w:t xml:space="preserve">Zmluvné strany sa výslovne dohodli na oprávnení doručovať písomnosti týkajúce sa záväzku medzi Zmluvnými stranami, ktoré vyplývajú z tejto Zmluvy i prostredníctvom e-mailu. Písomnosť doručenú prostredníctvom e-mailu treba doplniť najneskôr do (3) troch dní predložením originálu, pokiaľ sa zmluvné strany nedohodnú inak. </w:t>
      </w:r>
    </w:p>
    <w:p w14:paraId="2A45C1C2" w14:textId="77777777" w:rsidR="00DC5421" w:rsidRDefault="00DC5421" w:rsidP="00C80F44">
      <w:pPr>
        <w:jc w:val="both"/>
        <w:rPr>
          <w:rFonts w:ascii="Corbel" w:hAnsi="Corbel" w:cs="Arial"/>
          <w:sz w:val="22"/>
          <w:szCs w:val="22"/>
        </w:rPr>
      </w:pPr>
    </w:p>
    <w:p w14:paraId="2C0F6B44" w14:textId="6692CBCB" w:rsidR="008F05FF" w:rsidRDefault="004E52BB" w:rsidP="008F05FF">
      <w:pPr>
        <w:numPr>
          <w:ilvl w:val="0"/>
          <w:numId w:val="14"/>
        </w:numPr>
        <w:ind w:left="540" w:hanging="540"/>
        <w:jc w:val="both"/>
        <w:rPr>
          <w:rFonts w:ascii="Corbel" w:hAnsi="Corbel" w:cs="Arial"/>
          <w:sz w:val="22"/>
          <w:szCs w:val="22"/>
        </w:rPr>
      </w:pPr>
      <w:r w:rsidRPr="00DC5421">
        <w:rPr>
          <w:rFonts w:ascii="Corbel" w:hAnsi="Corbel" w:cs="Arial"/>
          <w:sz w:val="22"/>
          <w:szCs w:val="22"/>
        </w:rPr>
        <w:t>Zmluvné strany sú povinné navzájom si bezodkladne oznámiť zmenu adresy uvedenej ako sídlo spoločnosti alebo ako korešpondenčnú adresu a akékoľvek zmeny v kontaktných osobách alebo iných údajoch.</w:t>
      </w:r>
    </w:p>
    <w:p w14:paraId="28A11E83" w14:textId="77777777" w:rsidR="008F05FF" w:rsidRDefault="008F05FF" w:rsidP="008F05FF">
      <w:pPr>
        <w:ind w:left="540"/>
        <w:jc w:val="both"/>
        <w:rPr>
          <w:rFonts w:ascii="Corbel" w:hAnsi="Corbel" w:cs="Arial"/>
          <w:sz w:val="22"/>
          <w:szCs w:val="22"/>
        </w:rPr>
      </w:pPr>
    </w:p>
    <w:p w14:paraId="4EE9D447" w14:textId="03B19765" w:rsidR="00A67681" w:rsidRPr="000B54F0" w:rsidRDefault="004E52BB" w:rsidP="00802CCC">
      <w:pPr>
        <w:numPr>
          <w:ilvl w:val="0"/>
          <w:numId w:val="14"/>
        </w:numPr>
        <w:ind w:left="540" w:hanging="540"/>
        <w:jc w:val="both"/>
        <w:rPr>
          <w:rFonts w:ascii="Corbel" w:hAnsi="Corbel" w:cs="Arial"/>
          <w:sz w:val="22"/>
          <w:szCs w:val="22"/>
        </w:rPr>
      </w:pPr>
      <w:r w:rsidRPr="008F05FF">
        <w:rPr>
          <w:rFonts w:ascii="Corbel" w:hAnsi="Corbel"/>
          <w:sz w:val="22"/>
          <w:szCs w:val="22"/>
        </w:rPr>
        <w:t>Každá Zmluvná strana je oprávnená v priebehu plnenia tejto Zmluvy poveriť/splnomocniť zastupovaním ďalšie osoby a poverených zástupcov odvolať. Toto poverenie/splnomocnenie bude účinné až po doručení oznámenia o tomto poverení druhej Zmluvnej stran</w:t>
      </w:r>
      <w:r w:rsidR="000B54F0">
        <w:rPr>
          <w:rFonts w:ascii="Corbel" w:hAnsi="Corbel"/>
          <w:sz w:val="22"/>
          <w:szCs w:val="22"/>
        </w:rPr>
        <w:t>e.</w:t>
      </w:r>
    </w:p>
    <w:p w14:paraId="40887FAF" w14:textId="77777777" w:rsidR="000B54F0" w:rsidRDefault="000B54F0" w:rsidP="000B54F0">
      <w:pPr>
        <w:ind w:left="540"/>
        <w:jc w:val="both"/>
        <w:rPr>
          <w:rFonts w:ascii="Corbel" w:hAnsi="Corbel"/>
          <w:sz w:val="22"/>
          <w:szCs w:val="22"/>
        </w:rPr>
      </w:pPr>
    </w:p>
    <w:p w14:paraId="75BF014F" w14:textId="77777777" w:rsidR="000B54F0" w:rsidRPr="00802CCC" w:rsidRDefault="000B54F0" w:rsidP="000B54F0">
      <w:pPr>
        <w:ind w:left="540"/>
        <w:jc w:val="both"/>
        <w:rPr>
          <w:rFonts w:ascii="Corbel" w:hAnsi="Corbel" w:cs="Arial"/>
          <w:sz w:val="22"/>
          <w:szCs w:val="22"/>
        </w:rPr>
      </w:pPr>
    </w:p>
    <w:p w14:paraId="4AAD476D" w14:textId="5EEFE839"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Článok X</w:t>
      </w:r>
      <w:r w:rsidR="00466A9B">
        <w:rPr>
          <w:rFonts w:ascii="Corbel" w:hAnsi="Corbel"/>
          <w:b/>
          <w:sz w:val="22"/>
          <w:szCs w:val="22"/>
        </w:rPr>
        <w:t>VIII</w:t>
      </w:r>
      <w:r w:rsidR="008F05FF">
        <w:rPr>
          <w:rFonts w:ascii="Corbel" w:hAnsi="Corbel"/>
          <w:b/>
          <w:sz w:val="22"/>
          <w:szCs w:val="22"/>
        </w:rPr>
        <w:t>.</w:t>
      </w:r>
    </w:p>
    <w:p w14:paraId="7499FE42" w14:textId="77777777"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Záverečné ustanovenia</w:t>
      </w:r>
    </w:p>
    <w:p w14:paraId="52BC1426" w14:textId="77777777" w:rsidR="004E52BB" w:rsidRPr="00B40829" w:rsidRDefault="004E52BB" w:rsidP="004E52BB">
      <w:pPr>
        <w:pStyle w:val="Zarkazkladnhotextu"/>
        <w:tabs>
          <w:tab w:val="left" w:pos="-6237"/>
        </w:tabs>
        <w:rPr>
          <w:rFonts w:ascii="Corbel" w:hAnsi="Corbel"/>
          <w:b/>
          <w:sz w:val="22"/>
          <w:szCs w:val="22"/>
        </w:rPr>
      </w:pPr>
    </w:p>
    <w:p w14:paraId="145DDE7C" w14:textId="77777777" w:rsidR="004E52BB" w:rsidRPr="00B40829" w:rsidRDefault="004E52BB" w:rsidP="004E52BB">
      <w:pPr>
        <w:pStyle w:val="Zarkazkladnhotextu"/>
        <w:numPr>
          <w:ilvl w:val="0"/>
          <w:numId w:val="15"/>
        </w:numPr>
        <w:tabs>
          <w:tab w:val="left" w:pos="-6237"/>
        </w:tabs>
        <w:snapToGrid w:val="0"/>
        <w:ind w:left="540" w:hanging="540"/>
        <w:jc w:val="both"/>
        <w:rPr>
          <w:rFonts w:ascii="Corbel" w:hAnsi="Corbel"/>
          <w:sz w:val="22"/>
          <w:szCs w:val="22"/>
        </w:rPr>
      </w:pPr>
      <w:r w:rsidRPr="00B40829">
        <w:rPr>
          <w:rFonts w:ascii="Corbel" w:hAnsi="Corbel"/>
          <w:sz w:val="22"/>
          <w:szCs w:val="22"/>
        </w:rPr>
        <w:t>Táto Zmluva nadobúda platnosť dňom jej podpisu obidvoma Zmluvnými stranami a účinnosť dňom nasledujúcim po dni jej zverejnenia v Centrálnom registri zmlúv.</w:t>
      </w:r>
    </w:p>
    <w:p w14:paraId="702CE501" w14:textId="77777777" w:rsidR="004E52BB" w:rsidRPr="00B40829" w:rsidRDefault="004E52BB" w:rsidP="004E52BB">
      <w:pPr>
        <w:pStyle w:val="Zarkazkladnhotextu"/>
        <w:tabs>
          <w:tab w:val="left" w:pos="-6237"/>
        </w:tabs>
        <w:ind w:left="540" w:hanging="540"/>
        <w:rPr>
          <w:rFonts w:ascii="Corbel" w:hAnsi="Corbel"/>
          <w:sz w:val="22"/>
          <w:szCs w:val="22"/>
        </w:rPr>
      </w:pPr>
    </w:p>
    <w:p w14:paraId="055A4CC8" w14:textId="77777777" w:rsidR="004E52BB" w:rsidRPr="00B40829" w:rsidRDefault="004E52BB" w:rsidP="004E52BB">
      <w:pPr>
        <w:pStyle w:val="Zarkazkladnhotextu"/>
        <w:numPr>
          <w:ilvl w:val="0"/>
          <w:numId w:val="15"/>
        </w:numPr>
        <w:tabs>
          <w:tab w:val="left" w:pos="-6237"/>
        </w:tabs>
        <w:snapToGrid w:val="0"/>
        <w:ind w:left="540" w:hanging="540"/>
        <w:jc w:val="both"/>
        <w:rPr>
          <w:rFonts w:ascii="Corbel" w:hAnsi="Corbel"/>
          <w:sz w:val="22"/>
          <w:szCs w:val="22"/>
        </w:rPr>
      </w:pPr>
      <w:r w:rsidRPr="00B40829">
        <w:rPr>
          <w:rFonts w:ascii="Corbel" w:hAnsi="Corbel"/>
          <w:sz w:val="22"/>
          <w:szCs w:val="22"/>
        </w:rPr>
        <w:t>Všetky zmeny a dodatky tejto Zmluvy sú platné len vtedy, ak budú riadne očíslované, vyhotovené v písomnej podobe a budú podpísané oprávnenými štatutárnymi zástupcami obidvoch strán.</w:t>
      </w:r>
    </w:p>
    <w:p w14:paraId="74403A0B" w14:textId="77777777" w:rsidR="004E52BB" w:rsidRPr="00B40829" w:rsidRDefault="004E52BB" w:rsidP="004E52BB">
      <w:pPr>
        <w:pStyle w:val="Zarkazkladnhotextu"/>
        <w:tabs>
          <w:tab w:val="left" w:pos="-6237"/>
        </w:tabs>
        <w:ind w:left="540" w:hanging="540"/>
        <w:rPr>
          <w:rFonts w:ascii="Corbel" w:hAnsi="Corbel"/>
          <w:sz w:val="22"/>
          <w:szCs w:val="22"/>
        </w:rPr>
      </w:pPr>
    </w:p>
    <w:p w14:paraId="5EFFAA56" w14:textId="4343E79D" w:rsidR="004E52BB" w:rsidRDefault="004E52BB" w:rsidP="004E52BB">
      <w:pPr>
        <w:pStyle w:val="Zarkazkladnhotextu"/>
        <w:numPr>
          <w:ilvl w:val="0"/>
          <w:numId w:val="15"/>
        </w:numPr>
        <w:tabs>
          <w:tab w:val="left" w:pos="-6237"/>
        </w:tabs>
        <w:snapToGrid w:val="0"/>
        <w:ind w:left="540" w:hanging="540"/>
        <w:jc w:val="both"/>
        <w:rPr>
          <w:rFonts w:ascii="Corbel" w:hAnsi="Corbel"/>
          <w:sz w:val="22"/>
          <w:szCs w:val="22"/>
        </w:rPr>
      </w:pPr>
      <w:r w:rsidRPr="00B40829">
        <w:rPr>
          <w:rFonts w:ascii="Corbel" w:hAnsi="Corbel"/>
          <w:sz w:val="22"/>
          <w:szCs w:val="22"/>
        </w:rPr>
        <w:t>Zhotoviteľ súhlasí s kompletným zverejnením zmluvy v Centrálnom registri zmlúv</w:t>
      </w:r>
      <w:r w:rsidR="008F05FF">
        <w:rPr>
          <w:rFonts w:ascii="Corbel" w:hAnsi="Corbel"/>
          <w:sz w:val="22"/>
          <w:szCs w:val="22"/>
        </w:rPr>
        <w:t xml:space="preserve"> vedenom Úradom vlády Slovenskej republiky</w:t>
      </w:r>
      <w:r w:rsidRPr="00B40829">
        <w:rPr>
          <w:rFonts w:ascii="Corbel" w:hAnsi="Corbel"/>
          <w:sz w:val="22"/>
          <w:szCs w:val="22"/>
        </w:rPr>
        <w:t xml:space="preserve"> vrátane príloh.</w:t>
      </w:r>
    </w:p>
    <w:p w14:paraId="27D97C48" w14:textId="77777777" w:rsidR="008650BC" w:rsidRDefault="008650BC" w:rsidP="008650BC">
      <w:pPr>
        <w:pStyle w:val="Zarkazkladnhotextu"/>
        <w:tabs>
          <w:tab w:val="left" w:pos="-6237"/>
        </w:tabs>
        <w:snapToGrid w:val="0"/>
        <w:ind w:left="540"/>
        <w:jc w:val="both"/>
        <w:rPr>
          <w:rFonts w:ascii="Corbel" w:hAnsi="Corbel"/>
          <w:sz w:val="22"/>
          <w:szCs w:val="22"/>
        </w:rPr>
      </w:pPr>
    </w:p>
    <w:p w14:paraId="1BA738F5" w14:textId="4F7B840C" w:rsidR="008650BC" w:rsidRPr="00B40829" w:rsidRDefault="008650BC" w:rsidP="004E52BB">
      <w:pPr>
        <w:pStyle w:val="Zarkazkladnhotextu"/>
        <w:numPr>
          <w:ilvl w:val="0"/>
          <w:numId w:val="15"/>
        </w:numPr>
        <w:tabs>
          <w:tab w:val="left" w:pos="-6237"/>
        </w:tabs>
        <w:snapToGrid w:val="0"/>
        <w:ind w:left="540" w:hanging="540"/>
        <w:jc w:val="both"/>
        <w:rPr>
          <w:rFonts w:ascii="Corbel" w:hAnsi="Corbel"/>
          <w:sz w:val="22"/>
          <w:szCs w:val="22"/>
        </w:rPr>
      </w:pPr>
      <w:r>
        <w:rPr>
          <w:rFonts w:ascii="Corbel" w:hAnsi="Corbel"/>
          <w:sz w:val="22"/>
          <w:szCs w:val="22"/>
        </w:rPr>
        <w:lastRenderedPageBreak/>
        <w:t>Táto Zmluva je vyhotovená v</w:t>
      </w:r>
      <w:r w:rsidR="005D732C">
        <w:rPr>
          <w:rFonts w:ascii="Corbel" w:hAnsi="Corbel"/>
          <w:sz w:val="22"/>
          <w:szCs w:val="22"/>
        </w:rPr>
        <w:t xml:space="preserve"> štyroch </w:t>
      </w:r>
      <w:r w:rsidR="00A72A12">
        <w:rPr>
          <w:rFonts w:ascii="Corbel" w:hAnsi="Corbel"/>
          <w:sz w:val="22"/>
          <w:szCs w:val="22"/>
        </w:rPr>
        <w:t xml:space="preserve">origináloch, pričom </w:t>
      </w:r>
      <w:r w:rsidR="005D732C">
        <w:rPr>
          <w:rFonts w:ascii="Corbel" w:hAnsi="Corbel"/>
          <w:sz w:val="22"/>
          <w:szCs w:val="22"/>
        </w:rPr>
        <w:t>dva</w:t>
      </w:r>
      <w:r w:rsidR="00A72A12">
        <w:rPr>
          <w:rFonts w:ascii="Corbel" w:hAnsi="Corbel"/>
          <w:sz w:val="22"/>
          <w:szCs w:val="22"/>
        </w:rPr>
        <w:t xml:space="preserve"> originál</w:t>
      </w:r>
      <w:r w:rsidR="009B7E47">
        <w:rPr>
          <w:rFonts w:ascii="Corbel" w:hAnsi="Corbel"/>
          <w:sz w:val="22"/>
          <w:szCs w:val="22"/>
        </w:rPr>
        <w:t>y</w:t>
      </w:r>
      <w:r w:rsidR="00A72A12">
        <w:rPr>
          <w:rFonts w:ascii="Corbel" w:hAnsi="Corbel"/>
          <w:sz w:val="22"/>
          <w:szCs w:val="22"/>
        </w:rPr>
        <w:t xml:space="preserve"> sú určené pre Objednávateľa a dva pre Zhotoviteľa.</w:t>
      </w:r>
    </w:p>
    <w:p w14:paraId="11368647" w14:textId="77777777" w:rsidR="004E52BB" w:rsidRPr="00B40829" w:rsidRDefault="004E52BB" w:rsidP="004E52BB">
      <w:pPr>
        <w:pStyle w:val="Zarkazkladnhotextu"/>
        <w:tabs>
          <w:tab w:val="left" w:pos="-6237"/>
        </w:tabs>
        <w:ind w:left="540" w:hanging="540"/>
        <w:rPr>
          <w:rFonts w:ascii="Corbel" w:hAnsi="Corbel"/>
          <w:sz w:val="22"/>
          <w:szCs w:val="22"/>
        </w:rPr>
      </w:pPr>
    </w:p>
    <w:p w14:paraId="73CA0DE2" w14:textId="77777777" w:rsidR="004E52BB" w:rsidRPr="00B40829" w:rsidRDefault="004E52BB" w:rsidP="004E52BB">
      <w:pPr>
        <w:pStyle w:val="Zarkazkladnhotextu"/>
        <w:numPr>
          <w:ilvl w:val="0"/>
          <w:numId w:val="15"/>
        </w:numPr>
        <w:tabs>
          <w:tab w:val="left" w:pos="-6237"/>
        </w:tabs>
        <w:snapToGrid w:val="0"/>
        <w:ind w:left="540" w:hanging="540"/>
        <w:jc w:val="both"/>
        <w:rPr>
          <w:rFonts w:ascii="Corbel" w:hAnsi="Corbel"/>
          <w:sz w:val="22"/>
          <w:szCs w:val="22"/>
        </w:rPr>
      </w:pPr>
      <w:r w:rsidRPr="00B40829">
        <w:rPr>
          <w:rFonts w:ascii="Corbel" w:hAnsi="Corbel"/>
          <w:sz w:val="22"/>
          <w:szCs w:val="22"/>
        </w:rPr>
        <w:t xml:space="preserve">Práva a povinnosti Zmluvných strán, ktoré nie sú výslovne upravené touto Zmluvou, a všetky z nej zamýšľané vzťahy sa budú riadiť, interpretovať a uplatňovať podľa príslušných ustanovení Obchodného zákonníka v platnom znení a podľa slovenských právnych predpisov. </w:t>
      </w:r>
    </w:p>
    <w:p w14:paraId="29838ADE" w14:textId="77777777" w:rsidR="004E52BB" w:rsidRPr="00B40829" w:rsidRDefault="004E52BB" w:rsidP="004E52BB">
      <w:pPr>
        <w:pStyle w:val="Zarkazkladnhotextu"/>
        <w:tabs>
          <w:tab w:val="left" w:pos="-6237"/>
        </w:tabs>
        <w:ind w:left="540" w:hanging="540"/>
        <w:rPr>
          <w:rFonts w:ascii="Corbel" w:hAnsi="Corbel"/>
          <w:sz w:val="22"/>
          <w:szCs w:val="22"/>
        </w:rPr>
      </w:pPr>
    </w:p>
    <w:p w14:paraId="3673328D" w14:textId="77777777" w:rsidR="004E52BB" w:rsidRPr="00B40829" w:rsidRDefault="004E52BB" w:rsidP="004E52BB">
      <w:pPr>
        <w:pStyle w:val="Zarkazkladnhotextu"/>
        <w:numPr>
          <w:ilvl w:val="0"/>
          <w:numId w:val="15"/>
        </w:numPr>
        <w:tabs>
          <w:tab w:val="left" w:pos="-6237"/>
        </w:tabs>
        <w:snapToGrid w:val="0"/>
        <w:ind w:left="540" w:hanging="540"/>
        <w:jc w:val="both"/>
        <w:rPr>
          <w:rFonts w:ascii="Corbel" w:hAnsi="Corbel"/>
          <w:sz w:val="22"/>
          <w:szCs w:val="22"/>
        </w:rPr>
      </w:pPr>
      <w:r w:rsidRPr="00B40829">
        <w:rPr>
          <w:rFonts w:ascii="Corbel" w:hAnsi="Corbel"/>
          <w:sz w:val="22"/>
          <w:szCs w:val="22"/>
        </w:rPr>
        <w:t>Vzťahy a spory vzniknuté z tejto Zmluvy sa riadia všeobecne záväznými právnymi predpismi. Strany sa zaväzujú riešiť prípadné spory, vzniknuté z tejto Zmluvy, vždy najskôr vzájomným rokovaním. V prípade akéhokoľvek nesúladu medzi obsahom tejto Zmluvy a akýmkoľvek z jej dodatkov sú rozhodujúcimi podmienky a dohody uvedené v tejto Zmluve. V prípade, že nedôjde pri spore ku dohode medzi Zmluvnými stranami, môže ktorákoľvek zo Zmluvných strán požiadať o rozhodnutie príslušný súd.</w:t>
      </w:r>
    </w:p>
    <w:p w14:paraId="0E63E068" w14:textId="77777777" w:rsidR="004E52BB" w:rsidRPr="00B40829" w:rsidRDefault="004E52BB" w:rsidP="004E52BB">
      <w:pPr>
        <w:pStyle w:val="Zarkazkladnhotextu"/>
        <w:tabs>
          <w:tab w:val="left" w:pos="-6237"/>
        </w:tabs>
        <w:ind w:left="540" w:hanging="540"/>
        <w:rPr>
          <w:rFonts w:ascii="Corbel" w:hAnsi="Corbel"/>
          <w:sz w:val="22"/>
          <w:szCs w:val="22"/>
        </w:rPr>
      </w:pPr>
    </w:p>
    <w:p w14:paraId="28A4A4FD" w14:textId="77777777" w:rsidR="004E52BB" w:rsidRPr="00B40829" w:rsidRDefault="004E52BB" w:rsidP="004E52BB">
      <w:pPr>
        <w:pStyle w:val="Zarkazkladnhotextu"/>
        <w:numPr>
          <w:ilvl w:val="0"/>
          <w:numId w:val="15"/>
        </w:numPr>
        <w:tabs>
          <w:tab w:val="left" w:pos="-6237"/>
        </w:tabs>
        <w:snapToGrid w:val="0"/>
        <w:ind w:left="540" w:hanging="540"/>
        <w:jc w:val="both"/>
        <w:rPr>
          <w:rFonts w:ascii="Corbel" w:hAnsi="Corbel"/>
          <w:sz w:val="22"/>
          <w:szCs w:val="22"/>
        </w:rPr>
      </w:pPr>
      <w:r w:rsidRPr="00B40829">
        <w:rPr>
          <w:rFonts w:ascii="Corbel" w:hAnsi="Corbel"/>
          <w:sz w:val="22"/>
          <w:szCs w:val="22"/>
        </w:rPr>
        <w:t>Táto Zmluva je záväzná aj pre prípadných právnych nástupcov Zmluvných strán bez ohľadu na to, či u niektorej zo strán tejto Zmluvy došlo k premene, zlúčeniu, splynutiu alebo rozdeleniu alebo k prevodu väčšiny vlastníckych podielov na inú spoločnosť, resp. k</w:t>
      </w:r>
      <w:r w:rsidRPr="00B40829">
        <w:rPr>
          <w:rFonts w:ascii="Corbel" w:hAnsi="Corbel"/>
          <w:sz w:val="22"/>
          <w:szCs w:val="22"/>
        </w:rPr>
        <w:t> </w:t>
      </w:r>
      <w:r w:rsidRPr="00B40829">
        <w:rPr>
          <w:rFonts w:ascii="Corbel" w:hAnsi="Corbel"/>
          <w:sz w:val="22"/>
          <w:szCs w:val="22"/>
        </w:rPr>
        <w:t>inej právnej skutočnosti, ktorý má ekvivalentný účinok.</w:t>
      </w:r>
    </w:p>
    <w:p w14:paraId="4F5A4205" w14:textId="77777777" w:rsidR="004E52BB" w:rsidRPr="00B40829" w:rsidRDefault="004E52BB" w:rsidP="004E52BB">
      <w:pPr>
        <w:pStyle w:val="Zarkazkladnhotextu"/>
        <w:tabs>
          <w:tab w:val="left" w:pos="-6237"/>
        </w:tabs>
        <w:ind w:left="540" w:hanging="540"/>
        <w:rPr>
          <w:rFonts w:ascii="Corbel" w:hAnsi="Corbel"/>
          <w:sz w:val="22"/>
          <w:szCs w:val="22"/>
        </w:rPr>
      </w:pPr>
    </w:p>
    <w:p w14:paraId="54A397ED" w14:textId="77777777" w:rsidR="004E52BB" w:rsidRPr="00B40829" w:rsidRDefault="004E52BB" w:rsidP="004E52BB">
      <w:pPr>
        <w:pStyle w:val="Zarkazkladnhotextu"/>
        <w:numPr>
          <w:ilvl w:val="0"/>
          <w:numId w:val="15"/>
        </w:numPr>
        <w:tabs>
          <w:tab w:val="left" w:pos="-6237"/>
        </w:tabs>
        <w:snapToGrid w:val="0"/>
        <w:ind w:left="540" w:hanging="540"/>
        <w:jc w:val="both"/>
        <w:rPr>
          <w:rFonts w:ascii="Corbel" w:hAnsi="Corbel"/>
          <w:sz w:val="22"/>
          <w:szCs w:val="22"/>
        </w:rPr>
      </w:pPr>
      <w:r w:rsidRPr="00B40829">
        <w:rPr>
          <w:rFonts w:ascii="Corbel" w:hAnsi="Corbel"/>
          <w:sz w:val="22"/>
          <w:szCs w:val="22"/>
        </w:rPr>
        <w:t>Ak sa niektoré ustanovenie tejto Zmluvy sa stane neplatným, alebo neuskutočniteľným, platnosť ostatných ustanovení tejto Zmluvy tým nie je dotknutá. Pre tento prípad sa Zmluvné strany zaväzujú, že takéto neplatné alebo neuskutočniteľné ustanovenie nahradia ustanovením iným, ktoré ho v právnom aj obchodnom zmysle najbližšie nahradzuje.</w:t>
      </w:r>
    </w:p>
    <w:p w14:paraId="23083E55" w14:textId="77777777" w:rsidR="004E52BB" w:rsidRPr="00B40829" w:rsidRDefault="004E52BB" w:rsidP="004E52BB">
      <w:pPr>
        <w:pStyle w:val="Zarkazkladnhotextu"/>
        <w:tabs>
          <w:tab w:val="left" w:pos="-6237"/>
        </w:tabs>
        <w:ind w:left="540" w:hanging="540"/>
        <w:rPr>
          <w:rFonts w:ascii="Corbel" w:hAnsi="Corbel"/>
          <w:sz w:val="22"/>
          <w:szCs w:val="22"/>
        </w:rPr>
      </w:pPr>
    </w:p>
    <w:p w14:paraId="0E4C178D" w14:textId="3C36D3ED" w:rsidR="004E52BB" w:rsidRPr="00B40829" w:rsidRDefault="004E52BB" w:rsidP="004E52BB">
      <w:pPr>
        <w:pStyle w:val="Zarkazkladnhotextu"/>
        <w:numPr>
          <w:ilvl w:val="0"/>
          <w:numId w:val="15"/>
        </w:numPr>
        <w:tabs>
          <w:tab w:val="left" w:pos="-6237"/>
        </w:tabs>
        <w:snapToGrid w:val="0"/>
        <w:ind w:left="540" w:hanging="540"/>
        <w:jc w:val="both"/>
        <w:rPr>
          <w:rFonts w:ascii="Corbel" w:hAnsi="Corbel"/>
          <w:sz w:val="22"/>
          <w:szCs w:val="22"/>
        </w:rPr>
      </w:pPr>
      <w:r w:rsidRPr="00B40829">
        <w:rPr>
          <w:rFonts w:ascii="Corbel" w:hAnsi="Corbel"/>
          <w:sz w:val="22"/>
          <w:szCs w:val="22"/>
        </w:rPr>
        <w:t>Neoddeliteľnou súčasťou tejto Zmluvy sú nasledujúce prílohy:</w:t>
      </w:r>
    </w:p>
    <w:p w14:paraId="0D1866E4" w14:textId="77777777" w:rsidR="004E52BB" w:rsidRPr="00B40829" w:rsidRDefault="004E52BB" w:rsidP="004E52BB">
      <w:pPr>
        <w:pStyle w:val="Zarkazkladnhotextu"/>
        <w:tabs>
          <w:tab w:val="left" w:pos="-6237"/>
        </w:tabs>
        <w:snapToGrid w:val="0"/>
        <w:jc w:val="both"/>
        <w:rPr>
          <w:rFonts w:ascii="Corbel" w:hAnsi="Corbel"/>
          <w:sz w:val="22"/>
          <w:szCs w:val="22"/>
        </w:rPr>
      </w:pPr>
    </w:p>
    <w:p w14:paraId="7C2FED33" w14:textId="37E5E39E" w:rsidR="004E52BB" w:rsidRPr="00B40829" w:rsidRDefault="004E52BB" w:rsidP="004E52BB">
      <w:pPr>
        <w:pStyle w:val="Zarkazkladnhotextu"/>
        <w:numPr>
          <w:ilvl w:val="2"/>
          <w:numId w:val="19"/>
        </w:numPr>
        <w:tabs>
          <w:tab w:val="left" w:pos="-6237"/>
          <w:tab w:val="num" w:pos="1260"/>
        </w:tabs>
        <w:snapToGrid w:val="0"/>
        <w:ind w:hanging="3420"/>
        <w:jc w:val="both"/>
        <w:rPr>
          <w:rFonts w:ascii="Corbel" w:hAnsi="Corbel"/>
          <w:sz w:val="22"/>
          <w:szCs w:val="22"/>
        </w:rPr>
      </w:pPr>
      <w:r w:rsidRPr="00B40829">
        <w:rPr>
          <w:rFonts w:ascii="Corbel" w:hAnsi="Corbel"/>
          <w:sz w:val="22"/>
          <w:szCs w:val="22"/>
        </w:rPr>
        <w:t>Výkresová dokumentácia</w:t>
      </w:r>
      <w:r w:rsidR="00185EE1">
        <w:rPr>
          <w:rFonts w:ascii="Corbel" w:hAnsi="Corbel"/>
          <w:sz w:val="22"/>
          <w:szCs w:val="22"/>
        </w:rPr>
        <w:t xml:space="preserve"> </w:t>
      </w:r>
      <w:r w:rsidR="001E1285">
        <w:rPr>
          <w:rFonts w:ascii="Corbel" w:hAnsi="Corbel"/>
          <w:sz w:val="22"/>
          <w:szCs w:val="22"/>
        </w:rPr>
        <w:t>s opisom predmetu zákazky</w:t>
      </w:r>
    </w:p>
    <w:p w14:paraId="14C81134" w14:textId="5D0B3F4D" w:rsidR="00A11E02" w:rsidDel="00A73EE1" w:rsidRDefault="004E52BB" w:rsidP="00A11E02">
      <w:pPr>
        <w:pStyle w:val="Zarkazkladnhotextu"/>
        <w:numPr>
          <w:ilvl w:val="2"/>
          <w:numId w:val="19"/>
        </w:numPr>
        <w:tabs>
          <w:tab w:val="left" w:pos="-6237"/>
          <w:tab w:val="num" w:pos="1260"/>
        </w:tabs>
        <w:snapToGrid w:val="0"/>
        <w:ind w:hanging="3420"/>
        <w:jc w:val="both"/>
        <w:rPr>
          <w:del w:id="36" w:author="Batková Lenka" w:date="2022-06-24T08:15:00Z"/>
          <w:rFonts w:ascii="Corbel" w:hAnsi="Corbel"/>
          <w:sz w:val="22"/>
          <w:szCs w:val="22"/>
        </w:rPr>
      </w:pPr>
      <w:del w:id="37" w:author="Batková Lenka" w:date="2022-06-24T08:15:00Z">
        <w:r w:rsidRPr="00B40829" w:rsidDel="00A73EE1">
          <w:rPr>
            <w:rFonts w:ascii="Corbel" w:hAnsi="Corbel"/>
            <w:sz w:val="22"/>
            <w:szCs w:val="22"/>
          </w:rPr>
          <w:delText>Výrobná a dielenská dokumentácia</w:delText>
        </w:r>
        <w:r w:rsidR="00C81729" w:rsidDel="00A73EE1">
          <w:rPr>
            <w:rFonts w:ascii="Corbel" w:hAnsi="Corbel"/>
            <w:sz w:val="22"/>
            <w:szCs w:val="22"/>
          </w:rPr>
          <w:delText xml:space="preserve"> vypracovaná Zhotoviteľom</w:delText>
        </w:r>
        <w:r w:rsidR="0055484F" w:rsidDel="00A73EE1">
          <w:rPr>
            <w:rFonts w:ascii="Corbel" w:hAnsi="Corbel"/>
            <w:sz w:val="22"/>
            <w:szCs w:val="22"/>
          </w:rPr>
          <w:delText xml:space="preserve"> </w:delText>
        </w:r>
      </w:del>
    </w:p>
    <w:p w14:paraId="479D4B4C" w14:textId="058B9546" w:rsidR="004E52BB" w:rsidRDefault="00A11E02" w:rsidP="00A11E02">
      <w:pPr>
        <w:pStyle w:val="Zarkazkladnhotextu"/>
        <w:tabs>
          <w:tab w:val="left" w:pos="-6237"/>
          <w:tab w:val="num" w:pos="3960"/>
        </w:tabs>
        <w:snapToGrid w:val="0"/>
        <w:ind w:left="540"/>
        <w:jc w:val="both"/>
        <w:rPr>
          <w:rFonts w:ascii="Corbel" w:hAnsi="Corbel"/>
          <w:sz w:val="22"/>
          <w:szCs w:val="22"/>
        </w:rPr>
      </w:pPr>
      <w:del w:id="38" w:author="Batková Lenka" w:date="2022-06-24T08:15:00Z">
        <w:r w:rsidDel="00A73EE1">
          <w:rPr>
            <w:rFonts w:ascii="Corbel" w:hAnsi="Corbel"/>
            <w:sz w:val="22"/>
            <w:szCs w:val="22"/>
          </w:rPr>
          <w:delText>3a</w:delText>
        </w:r>
      </w:del>
      <w:ins w:id="39" w:author="Batková Lenka" w:date="2022-06-24T08:15:00Z">
        <w:r w:rsidR="00A73EE1">
          <w:rPr>
            <w:rFonts w:ascii="Corbel" w:hAnsi="Corbel"/>
            <w:sz w:val="22"/>
            <w:szCs w:val="22"/>
          </w:rPr>
          <w:t>2</w:t>
        </w:r>
      </w:ins>
      <w:r>
        <w:rPr>
          <w:rFonts w:ascii="Corbel" w:hAnsi="Corbel"/>
          <w:sz w:val="22"/>
          <w:szCs w:val="22"/>
        </w:rPr>
        <w:t xml:space="preserve">.           </w:t>
      </w:r>
      <w:r w:rsidR="00583900" w:rsidRPr="00A11E02">
        <w:rPr>
          <w:rFonts w:ascii="Corbel" w:hAnsi="Corbel"/>
          <w:sz w:val="22"/>
          <w:szCs w:val="22"/>
        </w:rPr>
        <w:t xml:space="preserve">Návrh na plnenie kritéria na vyhodnotenie ponúk – </w:t>
      </w:r>
      <w:r>
        <w:rPr>
          <w:rFonts w:ascii="Corbel" w:hAnsi="Corbel"/>
          <w:sz w:val="22"/>
          <w:szCs w:val="22"/>
        </w:rPr>
        <w:t>kusovník</w:t>
      </w:r>
    </w:p>
    <w:p w14:paraId="2A36A407" w14:textId="76AAF93E" w:rsidR="00583900" w:rsidRDefault="00A11E02" w:rsidP="00A11E02">
      <w:pPr>
        <w:pStyle w:val="Zarkazkladnhotextu"/>
        <w:tabs>
          <w:tab w:val="left" w:pos="-6237"/>
          <w:tab w:val="num" w:pos="3960"/>
        </w:tabs>
        <w:snapToGrid w:val="0"/>
        <w:ind w:left="540"/>
        <w:jc w:val="both"/>
        <w:rPr>
          <w:rFonts w:ascii="Corbel" w:hAnsi="Corbel"/>
          <w:sz w:val="22"/>
          <w:szCs w:val="22"/>
        </w:rPr>
      </w:pPr>
      <w:del w:id="40" w:author="Batková Lenka" w:date="2022-06-24T08:15:00Z">
        <w:r w:rsidDel="00A73EE1">
          <w:rPr>
            <w:rFonts w:ascii="Corbel" w:hAnsi="Corbel"/>
            <w:sz w:val="22"/>
            <w:szCs w:val="22"/>
          </w:rPr>
          <w:delText>3b</w:delText>
        </w:r>
      </w:del>
      <w:ins w:id="41" w:author="Batková Lenka" w:date="2022-06-24T08:15:00Z">
        <w:r w:rsidR="00A73EE1">
          <w:rPr>
            <w:rFonts w:ascii="Corbel" w:hAnsi="Corbel"/>
            <w:sz w:val="22"/>
            <w:szCs w:val="22"/>
          </w:rPr>
          <w:t>3</w:t>
        </w:r>
      </w:ins>
      <w:r>
        <w:rPr>
          <w:rFonts w:ascii="Corbel" w:hAnsi="Corbel"/>
          <w:sz w:val="22"/>
          <w:szCs w:val="22"/>
        </w:rPr>
        <w:t xml:space="preserve">.           </w:t>
      </w:r>
      <w:r w:rsidR="00583900">
        <w:rPr>
          <w:rFonts w:ascii="Corbel" w:hAnsi="Corbel"/>
          <w:sz w:val="22"/>
          <w:szCs w:val="22"/>
        </w:rPr>
        <w:t xml:space="preserve">Návrh na plnenie kritéria na vyhodnotenie ponúk </w:t>
      </w:r>
      <w:r>
        <w:rPr>
          <w:rFonts w:ascii="Corbel" w:hAnsi="Corbel"/>
          <w:sz w:val="22"/>
          <w:szCs w:val="22"/>
        </w:rPr>
        <w:t>–</w:t>
      </w:r>
      <w:r w:rsidR="00583900">
        <w:rPr>
          <w:rFonts w:ascii="Corbel" w:hAnsi="Corbel"/>
          <w:sz w:val="22"/>
          <w:szCs w:val="22"/>
        </w:rPr>
        <w:t xml:space="preserve"> </w:t>
      </w:r>
      <w:r w:rsidR="00651AF6">
        <w:rPr>
          <w:rFonts w:ascii="Corbel" w:hAnsi="Corbel"/>
          <w:sz w:val="22"/>
          <w:szCs w:val="22"/>
        </w:rPr>
        <w:t>celkový</w:t>
      </w:r>
    </w:p>
    <w:p w14:paraId="78A503FA" w14:textId="6735347D" w:rsidR="00A11E02" w:rsidRDefault="00A11E02" w:rsidP="00A11E02">
      <w:pPr>
        <w:pStyle w:val="Zarkazkladnhotextu"/>
        <w:tabs>
          <w:tab w:val="left" w:pos="-6237"/>
          <w:tab w:val="num" w:pos="3960"/>
        </w:tabs>
        <w:snapToGrid w:val="0"/>
        <w:jc w:val="both"/>
        <w:rPr>
          <w:rFonts w:ascii="Corbel" w:hAnsi="Corbel"/>
          <w:sz w:val="22"/>
          <w:szCs w:val="22"/>
        </w:rPr>
      </w:pPr>
      <w:r>
        <w:rPr>
          <w:rFonts w:ascii="Corbel" w:hAnsi="Corbel"/>
          <w:sz w:val="22"/>
          <w:szCs w:val="22"/>
        </w:rPr>
        <w:t xml:space="preserve">            4.             </w:t>
      </w:r>
      <w:r w:rsidR="002218D3">
        <w:rPr>
          <w:rFonts w:ascii="Corbel" w:hAnsi="Corbel"/>
          <w:sz w:val="22"/>
          <w:szCs w:val="22"/>
        </w:rPr>
        <w:t xml:space="preserve"> </w:t>
      </w:r>
      <w:r w:rsidRPr="00B40829">
        <w:rPr>
          <w:rFonts w:ascii="Corbel" w:hAnsi="Corbel"/>
          <w:sz w:val="22"/>
          <w:szCs w:val="22"/>
        </w:rPr>
        <w:t>Vecný</w:t>
      </w:r>
      <w:r w:rsidR="00DD15E3">
        <w:rPr>
          <w:rFonts w:ascii="Corbel" w:hAnsi="Corbel"/>
          <w:sz w:val="22"/>
          <w:szCs w:val="22"/>
        </w:rPr>
        <w:t xml:space="preserve"> a </w:t>
      </w:r>
      <w:r w:rsidRPr="00B40829">
        <w:rPr>
          <w:rFonts w:ascii="Corbel" w:hAnsi="Corbel"/>
          <w:sz w:val="22"/>
          <w:szCs w:val="22"/>
        </w:rPr>
        <w:t>časový</w:t>
      </w:r>
      <w:r w:rsidR="00DD15E3">
        <w:rPr>
          <w:rFonts w:ascii="Corbel" w:hAnsi="Corbel"/>
          <w:sz w:val="22"/>
          <w:szCs w:val="22"/>
        </w:rPr>
        <w:t xml:space="preserve"> </w:t>
      </w:r>
      <w:r w:rsidRPr="00B40829">
        <w:rPr>
          <w:rFonts w:ascii="Corbel" w:hAnsi="Corbel"/>
          <w:sz w:val="22"/>
          <w:szCs w:val="22"/>
        </w:rPr>
        <w:t>harmonogram</w:t>
      </w:r>
    </w:p>
    <w:p w14:paraId="39519D95" w14:textId="77777777" w:rsidR="0055484F" w:rsidRDefault="00A11E02" w:rsidP="0055484F">
      <w:pPr>
        <w:pStyle w:val="Zarkazkladnhotextu"/>
        <w:tabs>
          <w:tab w:val="left" w:pos="-6237"/>
          <w:tab w:val="num" w:pos="3960"/>
        </w:tabs>
        <w:snapToGrid w:val="0"/>
        <w:jc w:val="both"/>
        <w:rPr>
          <w:rFonts w:ascii="Corbel" w:hAnsi="Corbel"/>
          <w:sz w:val="22"/>
          <w:szCs w:val="22"/>
        </w:rPr>
      </w:pPr>
      <w:r>
        <w:rPr>
          <w:rFonts w:ascii="Corbel" w:hAnsi="Corbel"/>
          <w:sz w:val="22"/>
          <w:szCs w:val="22"/>
        </w:rPr>
        <w:t xml:space="preserve">            5.              </w:t>
      </w:r>
      <w:r w:rsidR="007F7DFD">
        <w:rPr>
          <w:rFonts w:ascii="Corbel" w:hAnsi="Corbel"/>
          <w:sz w:val="22"/>
          <w:szCs w:val="22"/>
        </w:rPr>
        <w:t>Zoznam subdodávateľov</w:t>
      </w:r>
    </w:p>
    <w:p w14:paraId="5863AA8B" w14:textId="6CB5874B" w:rsidR="001C1F93" w:rsidRPr="005A5D67" w:rsidRDefault="0055484F" w:rsidP="0055484F">
      <w:pPr>
        <w:pStyle w:val="Zarkazkladnhotextu"/>
        <w:tabs>
          <w:tab w:val="left" w:pos="-6237"/>
          <w:tab w:val="num" w:pos="3960"/>
        </w:tabs>
        <w:snapToGrid w:val="0"/>
        <w:jc w:val="both"/>
        <w:rPr>
          <w:rFonts w:ascii="Corbel" w:hAnsi="Corbel"/>
          <w:b/>
          <w:bCs/>
          <w:i/>
          <w:iCs/>
          <w:sz w:val="22"/>
          <w:szCs w:val="22"/>
        </w:rPr>
      </w:pPr>
      <w:r w:rsidRPr="005A5D67">
        <w:rPr>
          <w:rFonts w:ascii="Corbel" w:hAnsi="Corbel"/>
          <w:b/>
          <w:bCs/>
          <w:i/>
          <w:iCs/>
          <w:sz w:val="22"/>
          <w:szCs w:val="22"/>
        </w:rPr>
        <w:t xml:space="preserve">            </w:t>
      </w:r>
      <w:r w:rsidR="00C60BD2" w:rsidRPr="005A5D67">
        <w:rPr>
          <w:rFonts w:ascii="Corbel" w:hAnsi="Corbel"/>
          <w:b/>
          <w:bCs/>
          <w:i/>
          <w:iCs/>
          <w:sz w:val="22"/>
          <w:szCs w:val="22"/>
        </w:rPr>
        <w:t xml:space="preserve">6. </w:t>
      </w:r>
      <w:r w:rsidR="004B1D84" w:rsidRPr="005A5D67">
        <w:rPr>
          <w:rFonts w:ascii="Corbel" w:hAnsi="Corbel"/>
          <w:b/>
          <w:bCs/>
          <w:i/>
          <w:iCs/>
          <w:sz w:val="22"/>
          <w:szCs w:val="22"/>
        </w:rPr>
        <w:t xml:space="preserve">           </w:t>
      </w:r>
      <w:r w:rsidR="002218D3" w:rsidRPr="005A5D67">
        <w:rPr>
          <w:rFonts w:ascii="Corbel" w:hAnsi="Corbel"/>
          <w:b/>
          <w:bCs/>
          <w:i/>
          <w:iCs/>
          <w:sz w:val="22"/>
          <w:szCs w:val="22"/>
        </w:rPr>
        <w:t xml:space="preserve"> </w:t>
      </w:r>
      <w:r w:rsidR="005A5D67">
        <w:rPr>
          <w:rFonts w:ascii="Corbel" w:hAnsi="Corbel"/>
          <w:b/>
          <w:bCs/>
          <w:i/>
          <w:iCs/>
          <w:sz w:val="22"/>
          <w:szCs w:val="22"/>
        </w:rPr>
        <w:t xml:space="preserve"> </w:t>
      </w:r>
      <w:r w:rsidR="002218D3" w:rsidRPr="005A5D67">
        <w:rPr>
          <w:rFonts w:ascii="Corbel" w:hAnsi="Corbel"/>
          <w:b/>
          <w:bCs/>
          <w:i/>
          <w:iCs/>
          <w:sz w:val="22"/>
          <w:szCs w:val="22"/>
        </w:rPr>
        <w:t xml:space="preserve"> </w:t>
      </w:r>
      <w:r w:rsidR="004B1D84" w:rsidRPr="005A5D67">
        <w:rPr>
          <w:rFonts w:ascii="Corbel" w:hAnsi="Corbel"/>
          <w:b/>
          <w:bCs/>
          <w:i/>
          <w:iCs/>
          <w:sz w:val="22"/>
          <w:szCs w:val="22"/>
        </w:rPr>
        <w:t>Prehľad ekvivalentných materiálov, výrobkov a zariadení (ak bol v ponuke predlož</w:t>
      </w:r>
      <w:r w:rsidR="00C5660A" w:rsidRPr="005A5D67">
        <w:rPr>
          <w:rFonts w:ascii="Corbel" w:hAnsi="Corbel"/>
          <w:b/>
          <w:bCs/>
          <w:i/>
          <w:iCs/>
          <w:sz w:val="22"/>
          <w:szCs w:val="22"/>
        </w:rPr>
        <w:t xml:space="preserve">ený </w:t>
      </w:r>
    </w:p>
    <w:p w14:paraId="1112EB1E" w14:textId="225D815A" w:rsidR="00C60BD2" w:rsidRPr="00B40829" w:rsidRDefault="001C1F93" w:rsidP="0055484F">
      <w:pPr>
        <w:pStyle w:val="Zarkazkladnhotextu"/>
        <w:tabs>
          <w:tab w:val="left" w:pos="-6237"/>
          <w:tab w:val="num" w:pos="3960"/>
        </w:tabs>
        <w:snapToGrid w:val="0"/>
        <w:jc w:val="both"/>
        <w:rPr>
          <w:rFonts w:ascii="Corbel" w:hAnsi="Corbel"/>
          <w:sz w:val="22"/>
          <w:szCs w:val="22"/>
        </w:rPr>
      </w:pPr>
      <w:r w:rsidRPr="005A5D67">
        <w:rPr>
          <w:rFonts w:ascii="Corbel" w:hAnsi="Corbel"/>
          <w:b/>
          <w:bCs/>
          <w:i/>
          <w:iCs/>
          <w:sz w:val="22"/>
          <w:szCs w:val="22"/>
        </w:rPr>
        <w:t xml:space="preserve">                           </w:t>
      </w:r>
      <w:r w:rsidR="002218D3" w:rsidRPr="005A5D67">
        <w:rPr>
          <w:rFonts w:ascii="Corbel" w:hAnsi="Corbel"/>
          <w:b/>
          <w:bCs/>
          <w:i/>
          <w:iCs/>
          <w:sz w:val="22"/>
          <w:szCs w:val="22"/>
        </w:rPr>
        <w:t xml:space="preserve"> </w:t>
      </w:r>
      <w:r w:rsidR="00C5660A" w:rsidRPr="005A5D67">
        <w:rPr>
          <w:rFonts w:ascii="Corbel" w:hAnsi="Corbel"/>
          <w:b/>
          <w:bCs/>
          <w:i/>
          <w:iCs/>
          <w:sz w:val="22"/>
          <w:szCs w:val="22"/>
        </w:rPr>
        <w:t xml:space="preserve">uchádzačom, ak nie, táto príloha Zmluvy </w:t>
      </w:r>
      <w:r w:rsidR="0055484F" w:rsidRPr="005A5D67">
        <w:rPr>
          <w:rFonts w:ascii="Corbel" w:hAnsi="Corbel"/>
          <w:b/>
          <w:bCs/>
          <w:i/>
          <w:iCs/>
          <w:sz w:val="22"/>
          <w:szCs w:val="22"/>
        </w:rPr>
        <w:t>nebude uplatňovaná</w:t>
      </w:r>
      <w:r w:rsidR="004B1D84" w:rsidRPr="005A5D67">
        <w:rPr>
          <w:rFonts w:ascii="Corbel" w:hAnsi="Corbel"/>
          <w:b/>
          <w:bCs/>
          <w:i/>
          <w:iCs/>
          <w:sz w:val="22"/>
          <w:szCs w:val="22"/>
        </w:rPr>
        <w:t>)</w:t>
      </w:r>
      <w:r w:rsidR="004B1D84">
        <w:rPr>
          <w:rFonts w:ascii="Corbel" w:hAnsi="Corbel"/>
          <w:sz w:val="22"/>
          <w:szCs w:val="22"/>
        </w:rPr>
        <w:tab/>
      </w:r>
      <w:r w:rsidR="00C60BD2">
        <w:rPr>
          <w:rFonts w:ascii="Corbel" w:hAnsi="Corbel"/>
          <w:sz w:val="22"/>
          <w:szCs w:val="22"/>
        </w:rPr>
        <w:tab/>
      </w:r>
    </w:p>
    <w:p w14:paraId="2B327783" w14:textId="77777777" w:rsidR="004E52BB" w:rsidRDefault="004E52BB" w:rsidP="004E52BB">
      <w:pPr>
        <w:rPr>
          <w:rFonts w:ascii="Corbel" w:hAnsi="Corbel" w:cs="Arial"/>
          <w:sz w:val="22"/>
          <w:szCs w:val="22"/>
        </w:rPr>
      </w:pPr>
    </w:p>
    <w:p w14:paraId="304610B9" w14:textId="77777777" w:rsidR="006C0A12" w:rsidRDefault="006C0A12" w:rsidP="004E52BB">
      <w:pPr>
        <w:rPr>
          <w:rFonts w:ascii="Corbel" w:hAnsi="Corbel" w:cs="Arial"/>
          <w:sz w:val="22"/>
          <w:szCs w:val="22"/>
        </w:rPr>
      </w:pPr>
    </w:p>
    <w:p w14:paraId="489E9CA6" w14:textId="77777777" w:rsidR="000B54F0" w:rsidRPr="00B40829" w:rsidRDefault="000B54F0" w:rsidP="004E52BB">
      <w:pPr>
        <w:rPr>
          <w:rFonts w:ascii="Corbel" w:hAnsi="Corbel" w:cs="Arial"/>
          <w:sz w:val="22"/>
          <w:szCs w:val="22"/>
        </w:rPr>
      </w:pPr>
    </w:p>
    <w:p w14:paraId="4A1FB60E" w14:textId="05BC0CE0" w:rsidR="004E52BB" w:rsidRPr="00B40829" w:rsidRDefault="004E52BB" w:rsidP="004E52BB">
      <w:pPr>
        <w:rPr>
          <w:rFonts w:ascii="Corbel" w:hAnsi="Corbel" w:cs="Arial"/>
          <w:sz w:val="22"/>
          <w:szCs w:val="22"/>
        </w:rPr>
      </w:pPr>
      <w:r w:rsidRPr="00B40829">
        <w:rPr>
          <w:rFonts w:ascii="Corbel" w:hAnsi="Corbel" w:cs="Arial"/>
          <w:sz w:val="22"/>
          <w:szCs w:val="22"/>
        </w:rPr>
        <w:t>V Bratislave, dňa</w:t>
      </w:r>
      <w:r w:rsidRPr="00B40829">
        <w:rPr>
          <w:rFonts w:ascii="Corbel" w:hAnsi="Corbel" w:cs="Arial"/>
          <w:sz w:val="22"/>
          <w:szCs w:val="22"/>
        </w:rPr>
        <w:tab/>
      </w:r>
      <w:r w:rsidRPr="00B40829">
        <w:rPr>
          <w:rFonts w:ascii="Corbel" w:hAnsi="Corbel" w:cs="Arial"/>
          <w:sz w:val="22"/>
          <w:szCs w:val="22"/>
        </w:rPr>
        <w:tab/>
      </w:r>
      <w:r w:rsidRPr="00B40829">
        <w:rPr>
          <w:rFonts w:ascii="Corbel" w:hAnsi="Corbel" w:cs="Arial"/>
          <w:sz w:val="22"/>
          <w:szCs w:val="22"/>
        </w:rPr>
        <w:tab/>
      </w:r>
      <w:r w:rsidRPr="00B40829">
        <w:rPr>
          <w:rFonts w:ascii="Corbel" w:hAnsi="Corbel" w:cs="Arial"/>
          <w:sz w:val="22"/>
          <w:szCs w:val="22"/>
        </w:rPr>
        <w:tab/>
      </w:r>
      <w:r w:rsidRPr="00B40829">
        <w:rPr>
          <w:rFonts w:ascii="Corbel" w:hAnsi="Corbel" w:cs="Arial"/>
          <w:sz w:val="22"/>
          <w:szCs w:val="22"/>
        </w:rPr>
        <w:tab/>
        <w:t>V</w:t>
      </w:r>
      <w:r w:rsidR="00504964">
        <w:rPr>
          <w:rFonts w:ascii="Corbel" w:hAnsi="Corbel" w:cs="Arial"/>
          <w:sz w:val="22"/>
          <w:szCs w:val="22"/>
        </w:rPr>
        <w:t xml:space="preserve">------------------- </w:t>
      </w:r>
      <w:r w:rsidRPr="00B40829">
        <w:rPr>
          <w:rFonts w:ascii="Corbel" w:hAnsi="Corbel" w:cs="Arial"/>
          <w:sz w:val="22"/>
          <w:szCs w:val="22"/>
        </w:rPr>
        <w:t>,dňa</w:t>
      </w:r>
    </w:p>
    <w:p w14:paraId="0D1BEDCB" w14:textId="77777777" w:rsidR="004E52BB" w:rsidRDefault="004E52BB" w:rsidP="004E52BB">
      <w:pPr>
        <w:rPr>
          <w:rFonts w:ascii="Corbel" w:hAnsi="Corbel" w:cs="Arial"/>
          <w:sz w:val="22"/>
          <w:szCs w:val="22"/>
        </w:rPr>
      </w:pPr>
    </w:p>
    <w:p w14:paraId="35270A83" w14:textId="77777777" w:rsidR="000B54F0" w:rsidRPr="00B40829" w:rsidRDefault="000B54F0" w:rsidP="004E52BB">
      <w:pPr>
        <w:rPr>
          <w:rFonts w:ascii="Corbel" w:hAnsi="Corbel" w:cs="Arial"/>
          <w:sz w:val="22"/>
          <w:szCs w:val="22"/>
        </w:rPr>
      </w:pPr>
    </w:p>
    <w:p w14:paraId="037E2ABD" w14:textId="78A6C08D" w:rsidR="004E52BB" w:rsidRDefault="004E52BB" w:rsidP="004E52BB">
      <w:pPr>
        <w:rPr>
          <w:rFonts w:ascii="Corbel" w:hAnsi="Corbel" w:cs="Arial"/>
          <w:sz w:val="22"/>
          <w:szCs w:val="22"/>
        </w:rPr>
      </w:pPr>
      <w:r w:rsidRPr="00B40829">
        <w:rPr>
          <w:rFonts w:ascii="Corbel" w:hAnsi="Corbel" w:cs="Arial"/>
          <w:sz w:val="22"/>
          <w:szCs w:val="22"/>
        </w:rPr>
        <w:t>Objednávateľ:</w:t>
      </w:r>
      <w:r w:rsidRPr="00B40829">
        <w:rPr>
          <w:rFonts w:ascii="Corbel" w:hAnsi="Corbel" w:cs="Arial"/>
          <w:sz w:val="22"/>
          <w:szCs w:val="22"/>
        </w:rPr>
        <w:tab/>
      </w:r>
      <w:r w:rsidRPr="00B40829">
        <w:rPr>
          <w:rFonts w:ascii="Corbel" w:hAnsi="Corbel" w:cs="Arial"/>
          <w:sz w:val="22"/>
          <w:szCs w:val="22"/>
        </w:rPr>
        <w:tab/>
      </w:r>
      <w:r w:rsidRPr="00B40829">
        <w:rPr>
          <w:rFonts w:ascii="Corbel" w:hAnsi="Corbel" w:cs="Arial"/>
          <w:sz w:val="22"/>
          <w:szCs w:val="22"/>
        </w:rPr>
        <w:tab/>
      </w:r>
      <w:r w:rsidRPr="00B40829">
        <w:rPr>
          <w:rFonts w:ascii="Corbel" w:hAnsi="Corbel" w:cs="Arial"/>
          <w:sz w:val="22"/>
          <w:szCs w:val="22"/>
        </w:rPr>
        <w:tab/>
      </w:r>
      <w:r w:rsidRPr="00B40829">
        <w:rPr>
          <w:rFonts w:ascii="Corbel" w:hAnsi="Corbel" w:cs="Arial"/>
          <w:sz w:val="22"/>
          <w:szCs w:val="22"/>
        </w:rPr>
        <w:tab/>
      </w:r>
      <w:r w:rsidRPr="00B40829">
        <w:rPr>
          <w:rFonts w:ascii="Corbel" w:hAnsi="Corbel" w:cs="Arial"/>
          <w:sz w:val="22"/>
          <w:szCs w:val="22"/>
        </w:rPr>
        <w:tab/>
        <w:t>Zhotoviteľ:</w:t>
      </w:r>
    </w:p>
    <w:p w14:paraId="6A55EF3E" w14:textId="77777777" w:rsidR="008C129A" w:rsidRDefault="008C129A" w:rsidP="004E52BB">
      <w:pPr>
        <w:rPr>
          <w:rFonts w:ascii="Corbel" w:hAnsi="Corbel" w:cs="Arial"/>
          <w:sz w:val="22"/>
          <w:szCs w:val="22"/>
        </w:rPr>
      </w:pPr>
    </w:p>
    <w:p w14:paraId="2C438382" w14:textId="77777777" w:rsidR="006C0A12" w:rsidRDefault="006C0A12" w:rsidP="004E52BB">
      <w:pPr>
        <w:rPr>
          <w:rFonts w:ascii="Corbel" w:hAnsi="Corbel" w:cs="Arial"/>
          <w:sz w:val="22"/>
          <w:szCs w:val="22"/>
        </w:rPr>
      </w:pPr>
    </w:p>
    <w:p w14:paraId="488BC0CB" w14:textId="77777777" w:rsidR="000B54F0" w:rsidRDefault="000B54F0" w:rsidP="004E52BB">
      <w:pPr>
        <w:rPr>
          <w:rFonts w:ascii="Corbel" w:hAnsi="Corbel" w:cs="Arial"/>
          <w:sz w:val="22"/>
          <w:szCs w:val="22"/>
        </w:rPr>
      </w:pPr>
    </w:p>
    <w:p w14:paraId="152FB76E" w14:textId="77777777" w:rsidR="006C0A12" w:rsidRDefault="006C0A12" w:rsidP="004E52BB">
      <w:pPr>
        <w:rPr>
          <w:rFonts w:ascii="Corbel" w:hAnsi="Corbel" w:cs="Arial"/>
          <w:sz w:val="22"/>
          <w:szCs w:val="22"/>
        </w:rPr>
      </w:pPr>
    </w:p>
    <w:p w14:paraId="5B8778AE" w14:textId="3A94C718" w:rsidR="00BC75B8" w:rsidRPr="00B40829" w:rsidRDefault="00D06B05" w:rsidP="004E52BB">
      <w:pPr>
        <w:rPr>
          <w:rFonts w:ascii="Corbel" w:hAnsi="Corbel" w:cs="Arial"/>
          <w:sz w:val="22"/>
          <w:szCs w:val="22"/>
        </w:rPr>
      </w:pPr>
      <w:r>
        <w:rPr>
          <w:rFonts w:ascii="Corbel" w:hAnsi="Corbel" w:cs="Arial"/>
          <w:sz w:val="22"/>
          <w:szCs w:val="22"/>
        </w:rPr>
        <w:t>--------------------------------------</w:t>
      </w:r>
      <w:r w:rsidR="008C129A">
        <w:rPr>
          <w:rFonts w:ascii="Corbel" w:hAnsi="Corbel" w:cs="Arial"/>
          <w:sz w:val="22"/>
          <w:szCs w:val="22"/>
        </w:rPr>
        <w:tab/>
      </w:r>
      <w:r w:rsidR="008C129A">
        <w:rPr>
          <w:rFonts w:ascii="Corbel" w:hAnsi="Corbel" w:cs="Arial"/>
          <w:sz w:val="22"/>
          <w:szCs w:val="22"/>
        </w:rPr>
        <w:tab/>
      </w:r>
      <w:r w:rsidR="008C129A">
        <w:rPr>
          <w:rFonts w:ascii="Corbel" w:hAnsi="Corbel" w:cs="Arial"/>
          <w:sz w:val="22"/>
          <w:szCs w:val="22"/>
        </w:rPr>
        <w:tab/>
      </w:r>
      <w:r w:rsidR="008C129A">
        <w:rPr>
          <w:rFonts w:ascii="Corbel" w:hAnsi="Corbel" w:cs="Arial"/>
          <w:sz w:val="22"/>
          <w:szCs w:val="22"/>
        </w:rPr>
        <w:tab/>
        <w:t>--------------------------------------</w:t>
      </w:r>
    </w:p>
    <w:p w14:paraId="3811E2FB" w14:textId="77777777" w:rsidR="00D06B05" w:rsidRDefault="00D06B05" w:rsidP="004E52BB">
      <w:pPr>
        <w:rPr>
          <w:rFonts w:ascii="Corbel" w:hAnsi="Corbel"/>
          <w:sz w:val="22"/>
          <w:szCs w:val="22"/>
        </w:rPr>
      </w:pPr>
      <w:r w:rsidRPr="00B40829">
        <w:rPr>
          <w:rFonts w:ascii="Corbel" w:hAnsi="Corbel"/>
          <w:sz w:val="22"/>
          <w:szCs w:val="22"/>
        </w:rPr>
        <w:t>prof. JUDr. Marek Števček, PhD.</w:t>
      </w:r>
    </w:p>
    <w:p w14:paraId="1A3A4BA9" w14:textId="1D1C306C" w:rsidR="004E52BB" w:rsidRDefault="00D06B05" w:rsidP="004E52BB">
      <w:pPr>
        <w:rPr>
          <w:rFonts w:ascii="Corbel" w:hAnsi="Corbel"/>
          <w:sz w:val="22"/>
          <w:szCs w:val="22"/>
        </w:rPr>
      </w:pPr>
      <w:r>
        <w:rPr>
          <w:rFonts w:ascii="Corbel" w:hAnsi="Corbel"/>
          <w:sz w:val="22"/>
          <w:szCs w:val="22"/>
        </w:rPr>
        <w:t xml:space="preserve">                </w:t>
      </w:r>
      <w:r w:rsidRPr="00B40829">
        <w:rPr>
          <w:rFonts w:ascii="Corbel" w:hAnsi="Corbel"/>
          <w:sz w:val="22"/>
          <w:szCs w:val="22"/>
        </w:rPr>
        <w:t>rektor</w:t>
      </w:r>
      <w:r>
        <w:rPr>
          <w:rFonts w:ascii="Corbel" w:hAnsi="Corbel"/>
          <w:sz w:val="22"/>
          <w:szCs w:val="22"/>
        </w:rPr>
        <w:t xml:space="preserve"> UK</w:t>
      </w:r>
    </w:p>
    <w:p w14:paraId="71224A9B" w14:textId="77777777" w:rsidR="00373716" w:rsidRDefault="00373716" w:rsidP="004E52BB">
      <w:pPr>
        <w:rPr>
          <w:rFonts w:ascii="Corbel" w:hAnsi="Corbel"/>
          <w:sz w:val="22"/>
          <w:szCs w:val="22"/>
        </w:rPr>
      </w:pPr>
    </w:p>
    <w:p w14:paraId="301ADA71" w14:textId="77777777" w:rsidR="00373716" w:rsidRDefault="00373716" w:rsidP="004E52BB">
      <w:pPr>
        <w:rPr>
          <w:rFonts w:ascii="Corbel" w:hAnsi="Corbel"/>
          <w:sz w:val="22"/>
          <w:szCs w:val="22"/>
        </w:rPr>
      </w:pPr>
    </w:p>
    <w:p w14:paraId="1D957B90" w14:textId="77777777" w:rsidR="00373716" w:rsidRDefault="00373716" w:rsidP="004E52BB">
      <w:pPr>
        <w:rPr>
          <w:rFonts w:ascii="Corbel" w:hAnsi="Corbel"/>
          <w:sz w:val="22"/>
          <w:szCs w:val="22"/>
        </w:rPr>
      </w:pPr>
    </w:p>
    <w:p w14:paraId="6D269D92" w14:textId="77777777" w:rsidR="00373716" w:rsidRDefault="00373716" w:rsidP="004E52BB">
      <w:pPr>
        <w:rPr>
          <w:rFonts w:ascii="Corbel" w:hAnsi="Corbel"/>
          <w:sz w:val="22"/>
          <w:szCs w:val="22"/>
        </w:rPr>
      </w:pPr>
    </w:p>
    <w:p w14:paraId="7BD544AE" w14:textId="77777777" w:rsidR="00373716" w:rsidRDefault="00373716" w:rsidP="004E52BB">
      <w:pPr>
        <w:rPr>
          <w:rFonts w:ascii="Corbel" w:hAnsi="Corbel"/>
          <w:sz w:val="22"/>
          <w:szCs w:val="22"/>
        </w:rPr>
      </w:pPr>
    </w:p>
    <w:p w14:paraId="0CF710F5" w14:textId="5B28DE82" w:rsidR="00373716" w:rsidRPr="00377B3A" w:rsidRDefault="00373716" w:rsidP="00373716">
      <w:pPr>
        <w:spacing w:line="228" w:lineRule="exact"/>
        <w:ind w:right="279"/>
        <w:jc w:val="right"/>
        <w:rPr>
          <w:rFonts w:ascii="Corbel" w:eastAsia="Arial" w:hAnsi="Corbel"/>
          <w:b/>
          <w:bCs/>
          <w:noProof w:val="0"/>
          <w:sz w:val="22"/>
          <w:szCs w:val="22"/>
          <w:lang w:eastAsia="ar-SA"/>
        </w:rPr>
      </w:pPr>
      <w:r w:rsidRPr="00377B3A">
        <w:rPr>
          <w:rFonts w:ascii="Corbel" w:eastAsia="Arial" w:hAnsi="Corbel"/>
          <w:b/>
          <w:bCs/>
          <w:sz w:val="22"/>
          <w:szCs w:val="22"/>
          <w:lang w:eastAsia="ar-SA"/>
        </w:rPr>
        <w:lastRenderedPageBreak/>
        <w:t xml:space="preserve">Príloha č. </w:t>
      </w:r>
      <w:r w:rsidR="00746739" w:rsidRPr="00377B3A">
        <w:rPr>
          <w:rFonts w:ascii="Corbel" w:eastAsia="Arial" w:hAnsi="Corbel"/>
          <w:b/>
          <w:bCs/>
          <w:sz w:val="22"/>
          <w:szCs w:val="22"/>
          <w:lang w:eastAsia="ar-SA"/>
        </w:rPr>
        <w:t>5</w:t>
      </w:r>
      <w:r w:rsidRPr="00377B3A">
        <w:rPr>
          <w:rFonts w:ascii="Corbel" w:eastAsia="Arial" w:hAnsi="Corbel"/>
          <w:b/>
          <w:bCs/>
          <w:sz w:val="22"/>
          <w:szCs w:val="22"/>
          <w:lang w:eastAsia="ar-SA"/>
        </w:rPr>
        <w:t xml:space="preserve"> k Zmluve o dielo</w:t>
      </w:r>
    </w:p>
    <w:p w14:paraId="7D523C93" w14:textId="77777777" w:rsidR="00373716" w:rsidRPr="00377B3A" w:rsidRDefault="00373716" w:rsidP="00373716">
      <w:pPr>
        <w:spacing w:before="5" w:line="190" w:lineRule="exact"/>
        <w:rPr>
          <w:rFonts w:ascii="Corbel" w:eastAsia="Arial" w:hAnsi="Corbel"/>
          <w:sz w:val="22"/>
          <w:szCs w:val="22"/>
          <w:lang w:eastAsia="ar-SA"/>
        </w:rPr>
      </w:pPr>
    </w:p>
    <w:p w14:paraId="56EACEBC" w14:textId="77777777" w:rsidR="00373716" w:rsidRPr="00377B3A" w:rsidRDefault="00373716" w:rsidP="00373716">
      <w:pPr>
        <w:spacing w:line="200" w:lineRule="exact"/>
        <w:rPr>
          <w:rFonts w:ascii="Corbel" w:eastAsia="Arial" w:hAnsi="Corbel"/>
          <w:sz w:val="22"/>
          <w:szCs w:val="22"/>
          <w:lang w:eastAsia="ar-SA"/>
        </w:rPr>
      </w:pPr>
    </w:p>
    <w:p w14:paraId="0909DB8A" w14:textId="77777777" w:rsidR="00373716" w:rsidRPr="00377B3A" w:rsidRDefault="00373716" w:rsidP="00373716">
      <w:pPr>
        <w:spacing w:line="200" w:lineRule="exact"/>
        <w:rPr>
          <w:rFonts w:ascii="Corbel" w:eastAsia="Arial" w:hAnsi="Corbel"/>
          <w:sz w:val="22"/>
          <w:szCs w:val="22"/>
          <w:lang w:eastAsia="ar-SA"/>
        </w:rPr>
      </w:pPr>
    </w:p>
    <w:p w14:paraId="5A37FD6C" w14:textId="77777777" w:rsidR="00373716" w:rsidRPr="00377B3A" w:rsidRDefault="00373716" w:rsidP="00373716">
      <w:pPr>
        <w:spacing w:line="200" w:lineRule="exact"/>
        <w:rPr>
          <w:rFonts w:ascii="Corbel" w:eastAsia="Arial" w:hAnsi="Corbel"/>
          <w:sz w:val="22"/>
          <w:szCs w:val="22"/>
          <w:lang w:eastAsia="ar-SA"/>
        </w:rPr>
      </w:pPr>
    </w:p>
    <w:p w14:paraId="3101EC3B" w14:textId="77777777" w:rsidR="00373716" w:rsidRPr="00377B3A" w:rsidRDefault="00373716" w:rsidP="00373716">
      <w:pPr>
        <w:ind w:left="2361" w:right="2641"/>
        <w:jc w:val="center"/>
        <w:rPr>
          <w:rFonts w:ascii="Corbel" w:eastAsia="Arial" w:hAnsi="Corbel"/>
          <w:b/>
          <w:bCs/>
          <w:sz w:val="22"/>
          <w:szCs w:val="22"/>
          <w:lang w:eastAsia="ar-SA"/>
        </w:rPr>
      </w:pPr>
      <w:r w:rsidRPr="00377B3A">
        <w:rPr>
          <w:rFonts w:ascii="Corbel" w:eastAsia="Arial" w:hAnsi="Corbel"/>
          <w:b/>
          <w:bCs/>
          <w:sz w:val="22"/>
          <w:szCs w:val="22"/>
          <w:lang w:eastAsia="ar-SA"/>
        </w:rPr>
        <w:t xml:space="preserve">Zoznam subdodávateľov </w:t>
      </w:r>
    </w:p>
    <w:p w14:paraId="31D05EAA" w14:textId="77777777" w:rsidR="00373716" w:rsidRPr="00377B3A" w:rsidRDefault="00373716" w:rsidP="00373716">
      <w:pPr>
        <w:spacing w:line="200" w:lineRule="exact"/>
        <w:rPr>
          <w:rFonts w:ascii="Corbel" w:eastAsia="Arial" w:hAnsi="Corbel"/>
          <w:sz w:val="22"/>
          <w:szCs w:val="22"/>
          <w:lang w:eastAsia="ar-SA"/>
        </w:rPr>
      </w:pPr>
    </w:p>
    <w:p w14:paraId="21CC6152" w14:textId="77777777" w:rsidR="00373716" w:rsidRPr="00377B3A" w:rsidRDefault="00373716" w:rsidP="00373716">
      <w:pPr>
        <w:spacing w:line="200" w:lineRule="exact"/>
        <w:jc w:val="both"/>
        <w:rPr>
          <w:rFonts w:ascii="Corbel" w:eastAsia="Arial" w:hAnsi="Corbel"/>
          <w:sz w:val="22"/>
          <w:szCs w:val="22"/>
          <w:lang w:eastAsia="ar-SA"/>
        </w:rPr>
      </w:pPr>
    </w:p>
    <w:p w14:paraId="38BE5E28" w14:textId="77777777" w:rsidR="00373716" w:rsidRPr="00377B3A" w:rsidRDefault="00373716" w:rsidP="00373716">
      <w:pPr>
        <w:spacing w:line="273" w:lineRule="auto"/>
        <w:ind w:left="116" w:right="247"/>
        <w:jc w:val="both"/>
        <w:rPr>
          <w:rFonts w:ascii="Corbel" w:eastAsia="Arial" w:hAnsi="Corbel"/>
          <w:sz w:val="22"/>
          <w:szCs w:val="22"/>
          <w:lang w:eastAsia="ar-SA"/>
        </w:rPr>
      </w:pPr>
      <w:r w:rsidRPr="00377B3A">
        <w:rPr>
          <w:rFonts w:ascii="Corbel" w:eastAsia="Arial" w:hAnsi="Corbel"/>
          <w:sz w:val="22"/>
          <w:szCs w:val="22"/>
          <w:lang w:eastAsia="ar-SA"/>
        </w:rPr>
        <w:t>V súlade s ustanovením § 41 Zákona o verejnom  obstarávaní verejný obstarávateľ požaduje od úspešného uchádzača, aby najneskôr v momente uzatvorenia zmluvy uviedol:</w:t>
      </w:r>
    </w:p>
    <w:p w14:paraId="7A2EF66D" w14:textId="77777777" w:rsidR="00373716" w:rsidRPr="00377B3A" w:rsidRDefault="00373716" w:rsidP="00373716">
      <w:pPr>
        <w:spacing w:line="273" w:lineRule="auto"/>
        <w:ind w:left="116" w:right="247"/>
        <w:jc w:val="both"/>
        <w:rPr>
          <w:rFonts w:ascii="Corbel" w:eastAsia="Arial" w:hAnsi="Corbel"/>
          <w:sz w:val="22"/>
          <w:szCs w:val="22"/>
          <w:lang w:eastAsia="ar-SA"/>
        </w:rPr>
      </w:pPr>
    </w:p>
    <w:p w14:paraId="76B0A1E4" w14:textId="77777777" w:rsidR="00373716" w:rsidRPr="00377B3A" w:rsidRDefault="00373716" w:rsidP="00373716">
      <w:pPr>
        <w:spacing w:before="8" w:line="190" w:lineRule="exact"/>
        <w:rPr>
          <w:rFonts w:ascii="Corbel" w:eastAsia="Arial" w:hAnsi="Corbel"/>
          <w:sz w:val="22"/>
          <w:szCs w:val="22"/>
          <w:lang w:eastAsia="ar-SA"/>
        </w:rPr>
      </w:pPr>
    </w:p>
    <w:p w14:paraId="713F900D" w14:textId="77777777" w:rsidR="00373716" w:rsidRPr="00377B3A" w:rsidRDefault="00373716" w:rsidP="00373716">
      <w:pPr>
        <w:pStyle w:val="Odsekzoznamu"/>
        <w:widowControl w:val="0"/>
        <w:numPr>
          <w:ilvl w:val="0"/>
          <w:numId w:val="42"/>
        </w:numPr>
        <w:ind w:right="302"/>
        <w:contextualSpacing/>
        <w:rPr>
          <w:rFonts w:ascii="Corbel" w:eastAsia="Arial" w:hAnsi="Corbel"/>
          <w:sz w:val="22"/>
          <w:szCs w:val="22"/>
          <w:lang w:eastAsia="ar-SA"/>
        </w:rPr>
      </w:pPr>
      <w:r w:rsidRPr="00377B3A">
        <w:rPr>
          <w:rFonts w:ascii="Corbel" w:eastAsia="Arial" w:hAnsi="Corbel"/>
          <w:sz w:val="22"/>
          <w:szCs w:val="22"/>
          <w:lang w:eastAsia="ar-SA"/>
        </w:rPr>
        <w:t xml:space="preserve">zoznam všetkých navrhovaných subdodávateľov v rozsahu obchodné meno, sídlo, IČO, </w:t>
      </w:r>
    </w:p>
    <w:p w14:paraId="2E86360A" w14:textId="77777777" w:rsidR="00373716" w:rsidRPr="00377B3A" w:rsidRDefault="00373716" w:rsidP="00373716">
      <w:pPr>
        <w:pStyle w:val="Odsekzoznamu"/>
        <w:widowControl w:val="0"/>
        <w:numPr>
          <w:ilvl w:val="0"/>
          <w:numId w:val="42"/>
        </w:numPr>
        <w:ind w:right="302"/>
        <w:contextualSpacing/>
        <w:rPr>
          <w:rFonts w:ascii="Corbel" w:eastAsia="Arial" w:hAnsi="Corbel"/>
          <w:sz w:val="22"/>
          <w:szCs w:val="22"/>
          <w:lang w:eastAsia="ar-SA"/>
        </w:rPr>
      </w:pPr>
      <w:r w:rsidRPr="00377B3A">
        <w:rPr>
          <w:rFonts w:ascii="Corbel" w:eastAsia="Arial" w:hAnsi="Corbel"/>
          <w:sz w:val="22"/>
          <w:szCs w:val="22"/>
          <w:lang w:eastAsia="ar-SA"/>
        </w:rPr>
        <w:t>údaje o osobe  oprávnenej konať  za  subdodávateľa v rozsahu meno a priezvisko, adresa pobytu, datum narodenia, tel. č. a e-mail</w:t>
      </w:r>
    </w:p>
    <w:p w14:paraId="6DD3E616" w14:textId="77777777" w:rsidR="00373716" w:rsidRPr="00377B3A" w:rsidRDefault="00373716" w:rsidP="00373716">
      <w:pPr>
        <w:pStyle w:val="Odsekzoznamu"/>
        <w:widowControl w:val="0"/>
        <w:numPr>
          <w:ilvl w:val="0"/>
          <w:numId w:val="42"/>
        </w:numPr>
        <w:ind w:right="-20"/>
        <w:contextualSpacing/>
        <w:rPr>
          <w:rFonts w:ascii="Corbel" w:eastAsia="Arial" w:hAnsi="Corbel"/>
          <w:sz w:val="22"/>
          <w:szCs w:val="22"/>
          <w:lang w:eastAsia="ar-SA"/>
        </w:rPr>
      </w:pPr>
      <w:r w:rsidRPr="00377B3A">
        <w:rPr>
          <w:rFonts w:ascii="Corbel" w:eastAsia="Arial" w:hAnsi="Corbel"/>
          <w:sz w:val="22"/>
          <w:szCs w:val="22"/>
          <w:lang w:eastAsia="ar-SA"/>
        </w:rPr>
        <w:t>uvedenie predmetu subdodávky</w:t>
      </w:r>
    </w:p>
    <w:p w14:paraId="752ECCA1" w14:textId="77777777" w:rsidR="00373716" w:rsidRPr="00377B3A" w:rsidRDefault="00373716" w:rsidP="00373716">
      <w:pPr>
        <w:pStyle w:val="Odsekzoznamu"/>
        <w:widowControl w:val="0"/>
        <w:numPr>
          <w:ilvl w:val="0"/>
          <w:numId w:val="42"/>
        </w:numPr>
        <w:spacing w:line="223" w:lineRule="exact"/>
        <w:ind w:right="-20"/>
        <w:contextualSpacing/>
        <w:rPr>
          <w:rFonts w:ascii="Corbel" w:eastAsia="Arial" w:hAnsi="Corbel"/>
          <w:sz w:val="22"/>
          <w:szCs w:val="22"/>
          <w:lang w:eastAsia="ar-SA"/>
        </w:rPr>
      </w:pPr>
      <w:r w:rsidRPr="00377B3A">
        <w:rPr>
          <w:rFonts w:ascii="Corbel" w:eastAsia="Arial" w:hAnsi="Corbel"/>
          <w:sz w:val="22"/>
          <w:szCs w:val="22"/>
          <w:lang w:eastAsia="ar-SA"/>
        </w:rPr>
        <w:t>percentuálny podiel zákazky zabezpečovaný subdodávateľom.</w:t>
      </w:r>
    </w:p>
    <w:p w14:paraId="1F6D3965" w14:textId="77777777" w:rsidR="00373716" w:rsidRPr="00377B3A" w:rsidRDefault="00373716" w:rsidP="00373716">
      <w:pPr>
        <w:pStyle w:val="Odsekzoznamu"/>
        <w:spacing w:line="223" w:lineRule="exact"/>
        <w:ind w:right="-20"/>
        <w:rPr>
          <w:rFonts w:ascii="Corbel" w:eastAsia="Arial" w:hAnsi="Corbel"/>
          <w:sz w:val="22"/>
          <w:szCs w:val="22"/>
          <w:lang w:eastAsia="ar-SA"/>
        </w:rPr>
      </w:pPr>
    </w:p>
    <w:p w14:paraId="3C3FA9BD" w14:textId="77777777" w:rsidR="00373716" w:rsidRPr="00377B3A" w:rsidRDefault="00373716" w:rsidP="00373716">
      <w:pPr>
        <w:spacing w:line="200" w:lineRule="exact"/>
        <w:rPr>
          <w:rFonts w:ascii="Corbel" w:eastAsia="Arial" w:hAnsi="Corbel"/>
          <w:sz w:val="22"/>
          <w:szCs w:val="22"/>
          <w:lang w:eastAsia="ar-SA"/>
        </w:rPr>
      </w:pPr>
    </w:p>
    <w:p w14:paraId="715F8D86" w14:textId="77777777" w:rsidR="00373716" w:rsidRPr="00377B3A" w:rsidRDefault="00373716" w:rsidP="00373716">
      <w:pPr>
        <w:spacing w:before="12" w:line="260" w:lineRule="exact"/>
        <w:rPr>
          <w:rFonts w:ascii="Corbel" w:eastAsia="Arial" w:hAnsi="Corbel"/>
          <w:sz w:val="22"/>
          <w:szCs w:val="22"/>
          <w:lang w:eastAsia="ar-SA"/>
        </w:rPr>
      </w:pPr>
    </w:p>
    <w:tbl>
      <w:tblPr>
        <w:tblW w:w="0" w:type="auto"/>
        <w:jc w:val="center"/>
        <w:tblLayout w:type="fixed"/>
        <w:tblCellMar>
          <w:left w:w="0" w:type="dxa"/>
          <w:right w:w="0" w:type="dxa"/>
        </w:tblCellMar>
        <w:tblLook w:val="01E0" w:firstRow="1" w:lastRow="1" w:firstColumn="1" w:lastColumn="1" w:noHBand="0" w:noVBand="0"/>
      </w:tblPr>
      <w:tblGrid>
        <w:gridCol w:w="698"/>
        <w:gridCol w:w="2221"/>
        <w:gridCol w:w="2218"/>
        <w:gridCol w:w="2126"/>
        <w:gridCol w:w="1737"/>
      </w:tblGrid>
      <w:tr w:rsidR="00373716" w:rsidRPr="00377B3A" w14:paraId="024F7810" w14:textId="77777777" w:rsidTr="00373716">
        <w:trPr>
          <w:trHeight w:hRule="exact" w:val="1003"/>
          <w:jc w:val="center"/>
        </w:trPr>
        <w:tc>
          <w:tcPr>
            <w:tcW w:w="698" w:type="dxa"/>
            <w:tcBorders>
              <w:top w:val="single" w:sz="4" w:space="0" w:color="000000"/>
              <w:left w:val="single" w:sz="4" w:space="0" w:color="000000"/>
              <w:bottom w:val="single" w:sz="4" w:space="0" w:color="000000"/>
              <w:right w:val="single" w:sz="4" w:space="0" w:color="000000"/>
            </w:tcBorders>
            <w:vAlign w:val="center"/>
            <w:hideMark/>
          </w:tcPr>
          <w:p w14:paraId="79C55406" w14:textId="77777777" w:rsidR="00373716" w:rsidRPr="00377B3A" w:rsidRDefault="00373716">
            <w:pPr>
              <w:spacing w:line="229" w:lineRule="exact"/>
              <w:ind w:left="105" w:right="-20"/>
              <w:jc w:val="center"/>
              <w:rPr>
                <w:rFonts w:ascii="Corbel" w:eastAsia="Arial" w:hAnsi="Corbel"/>
                <w:b/>
                <w:bCs/>
                <w:sz w:val="22"/>
                <w:szCs w:val="22"/>
                <w:lang w:eastAsia="ar-SA"/>
              </w:rPr>
            </w:pPr>
            <w:r w:rsidRPr="00377B3A">
              <w:rPr>
                <w:rFonts w:ascii="Corbel" w:eastAsia="Arial" w:hAnsi="Corbel"/>
                <w:b/>
                <w:bCs/>
                <w:sz w:val="22"/>
                <w:szCs w:val="22"/>
                <w:lang w:eastAsia="ar-SA"/>
              </w:rPr>
              <w:t>P.č.</w:t>
            </w:r>
          </w:p>
        </w:tc>
        <w:tc>
          <w:tcPr>
            <w:tcW w:w="2221" w:type="dxa"/>
            <w:tcBorders>
              <w:top w:val="single" w:sz="4" w:space="0" w:color="000000"/>
              <w:left w:val="single" w:sz="4" w:space="0" w:color="000000"/>
              <w:bottom w:val="single" w:sz="4" w:space="0" w:color="000000"/>
              <w:right w:val="single" w:sz="4" w:space="0" w:color="000000"/>
            </w:tcBorders>
            <w:vAlign w:val="center"/>
            <w:hideMark/>
          </w:tcPr>
          <w:p w14:paraId="22355E3F" w14:textId="77777777" w:rsidR="00373716" w:rsidRPr="00377B3A" w:rsidRDefault="00373716">
            <w:pPr>
              <w:spacing w:line="229" w:lineRule="exact"/>
              <w:ind w:left="102" w:right="-20"/>
              <w:jc w:val="center"/>
              <w:rPr>
                <w:rFonts w:ascii="Corbel" w:eastAsia="Arial" w:hAnsi="Corbel"/>
                <w:b/>
                <w:bCs/>
                <w:sz w:val="22"/>
                <w:szCs w:val="22"/>
                <w:lang w:eastAsia="ar-SA"/>
              </w:rPr>
            </w:pPr>
            <w:r w:rsidRPr="00377B3A">
              <w:rPr>
                <w:rFonts w:ascii="Corbel" w:eastAsia="Arial" w:hAnsi="Corbel"/>
                <w:b/>
                <w:bCs/>
                <w:sz w:val="22"/>
                <w:szCs w:val="22"/>
                <w:lang w:eastAsia="ar-SA"/>
              </w:rPr>
              <w:t>Subdodávateľ</w:t>
            </w:r>
          </w:p>
        </w:tc>
        <w:tc>
          <w:tcPr>
            <w:tcW w:w="2218" w:type="dxa"/>
            <w:tcBorders>
              <w:top w:val="single" w:sz="4" w:space="0" w:color="000000"/>
              <w:left w:val="single" w:sz="4" w:space="0" w:color="000000"/>
              <w:bottom w:val="single" w:sz="4" w:space="0" w:color="000000"/>
              <w:right w:val="single" w:sz="4" w:space="0" w:color="000000"/>
            </w:tcBorders>
            <w:vAlign w:val="center"/>
            <w:hideMark/>
          </w:tcPr>
          <w:p w14:paraId="746D584C" w14:textId="77777777" w:rsidR="00373716" w:rsidRPr="00377B3A" w:rsidRDefault="00373716">
            <w:pPr>
              <w:spacing w:line="229" w:lineRule="exact"/>
              <w:ind w:left="102" w:right="-20"/>
              <w:jc w:val="center"/>
              <w:rPr>
                <w:rFonts w:ascii="Corbel" w:eastAsia="Arial" w:hAnsi="Corbel"/>
                <w:b/>
                <w:bCs/>
                <w:sz w:val="22"/>
                <w:szCs w:val="22"/>
                <w:lang w:eastAsia="ar-SA"/>
              </w:rPr>
            </w:pPr>
            <w:r w:rsidRPr="00377B3A">
              <w:rPr>
                <w:rFonts w:ascii="Corbel" w:eastAsia="Arial" w:hAnsi="Corbel"/>
                <w:b/>
                <w:bCs/>
                <w:sz w:val="22"/>
                <w:szCs w:val="22"/>
                <w:lang w:eastAsia="ar-SA"/>
              </w:rPr>
              <w:t>Údaje o osobe</w:t>
            </w:r>
          </w:p>
          <w:p w14:paraId="21E14B68" w14:textId="77777777" w:rsidR="00373716" w:rsidRPr="00377B3A" w:rsidRDefault="00373716">
            <w:pPr>
              <w:spacing w:before="34"/>
              <w:ind w:left="102" w:right="-20"/>
              <w:jc w:val="center"/>
              <w:rPr>
                <w:rFonts w:ascii="Corbel" w:eastAsia="Arial" w:hAnsi="Corbel"/>
                <w:b/>
                <w:bCs/>
                <w:sz w:val="22"/>
                <w:szCs w:val="22"/>
                <w:lang w:eastAsia="ar-SA"/>
              </w:rPr>
            </w:pPr>
            <w:r w:rsidRPr="00377B3A">
              <w:rPr>
                <w:rFonts w:ascii="Corbel" w:eastAsia="Arial" w:hAnsi="Corbel"/>
                <w:b/>
                <w:bCs/>
                <w:sz w:val="22"/>
                <w:szCs w:val="22"/>
                <w:lang w:eastAsia="ar-SA"/>
              </w:rPr>
              <w:t>oprávnenej konať</w:t>
            </w:r>
          </w:p>
          <w:p w14:paraId="5B16888E" w14:textId="77777777" w:rsidR="00373716" w:rsidRPr="00377B3A" w:rsidRDefault="00373716">
            <w:pPr>
              <w:spacing w:before="34"/>
              <w:ind w:left="102" w:right="-20"/>
              <w:jc w:val="center"/>
              <w:rPr>
                <w:rFonts w:ascii="Corbel" w:eastAsia="Arial" w:hAnsi="Corbel"/>
                <w:b/>
                <w:bCs/>
                <w:sz w:val="22"/>
                <w:szCs w:val="22"/>
                <w:lang w:eastAsia="ar-SA"/>
              </w:rPr>
            </w:pPr>
            <w:r w:rsidRPr="00377B3A">
              <w:rPr>
                <w:rFonts w:ascii="Corbel" w:eastAsia="Arial" w:hAnsi="Corbel"/>
                <w:b/>
                <w:bCs/>
                <w:sz w:val="22"/>
                <w:szCs w:val="22"/>
                <w:lang w:eastAsia="ar-SA"/>
              </w:rPr>
              <w:t>za subdodávateľa</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A819D22" w14:textId="77777777" w:rsidR="00373716" w:rsidRPr="00377B3A" w:rsidRDefault="00373716">
            <w:pPr>
              <w:spacing w:line="229" w:lineRule="exact"/>
              <w:ind w:left="105" w:right="-20"/>
              <w:jc w:val="center"/>
              <w:rPr>
                <w:rFonts w:ascii="Corbel" w:eastAsia="Arial" w:hAnsi="Corbel"/>
                <w:b/>
                <w:bCs/>
                <w:sz w:val="22"/>
                <w:szCs w:val="22"/>
                <w:lang w:eastAsia="ar-SA"/>
              </w:rPr>
            </w:pPr>
            <w:r w:rsidRPr="00377B3A">
              <w:rPr>
                <w:rFonts w:ascii="Corbel" w:eastAsia="Arial" w:hAnsi="Corbel"/>
                <w:b/>
                <w:bCs/>
                <w:sz w:val="22"/>
                <w:szCs w:val="22"/>
                <w:lang w:eastAsia="ar-SA"/>
              </w:rPr>
              <w:t>Predmet</w:t>
            </w:r>
          </w:p>
          <w:p w14:paraId="2975EA42" w14:textId="77777777" w:rsidR="00373716" w:rsidRPr="00377B3A" w:rsidRDefault="00373716">
            <w:pPr>
              <w:spacing w:before="34"/>
              <w:ind w:left="105" w:right="-20"/>
              <w:jc w:val="center"/>
              <w:rPr>
                <w:rFonts w:ascii="Corbel" w:eastAsia="Arial" w:hAnsi="Corbel"/>
                <w:b/>
                <w:bCs/>
                <w:sz w:val="22"/>
                <w:szCs w:val="22"/>
                <w:lang w:eastAsia="ar-SA"/>
              </w:rPr>
            </w:pPr>
            <w:r w:rsidRPr="00377B3A">
              <w:rPr>
                <w:rFonts w:ascii="Corbel" w:eastAsia="Arial" w:hAnsi="Corbel"/>
                <w:b/>
                <w:bCs/>
                <w:sz w:val="22"/>
                <w:szCs w:val="22"/>
                <w:lang w:eastAsia="ar-SA"/>
              </w:rPr>
              <w:t>subdodávky</w:t>
            </w:r>
          </w:p>
        </w:tc>
        <w:tc>
          <w:tcPr>
            <w:tcW w:w="1737" w:type="dxa"/>
            <w:tcBorders>
              <w:top w:val="single" w:sz="4" w:space="0" w:color="000000"/>
              <w:left w:val="single" w:sz="4" w:space="0" w:color="000000"/>
              <w:bottom w:val="single" w:sz="4" w:space="0" w:color="000000"/>
              <w:right w:val="single" w:sz="4" w:space="0" w:color="000000"/>
            </w:tcBorders>
            <w:vAlign w:val="center"/>
            <w:hideMark/>
          </w:tcPr>
          <w:p w14:paraId="2BA8B5B4" w14:textId="77777777" w:rsidR="00373716" w:rsidRPr="00377B3A" w:rsidRDefault="00373716">
            <w:pPr>
              <w:spacing w:line="229" w:lineRule="exact"/>
              <w:ind w:left="102" w:right="-20"/>
              <w:jc w:val="center"/>
              <w:rPr>
                <w:rFonts w:ascii="Corbel" w:eastAsia="Arial" w:hAnsi="Corbel"/>
                <w:b/>
                <w:bCs/>
                <w:sz w:val="22"/>
                <w:szCs w:val="22"/>
                <w:lang w:eastAsia="ar-SA"/>
              </w:rPr>
            </w:pPr>
            <w:r w:rsidRPr="00377B3A">
              <w:rPr>
                <w:rFonts w:ascii="Corbel" w:eastAsia="Arial" w:hAnsi="Corbel"/>
                <w:b/>
                <w:bCs/>
                <w:sz w:val="22"/>
                <w:szCs w:val="22"/>
                <w:lang w:eastAsia="ar-SA"/>
              </w:rPr>
              <w:t>% podiel subdodávok</w:t>
            </w:r>
          </w:p>
        </w:tc>
      </w:tr>
      <w:tr w:rsidR="00373716" w:rsidRPr="00377B3A" w14:paraId="5D94B64F" w14:textId="77777777" w:rsidTr="00373716">
        <w:trPr>
          <w:trHeight w:hRule="exact" w:val="939"/>
          <w:jc w:val="center"/>
        </w:trPr>
        <w:tc>
          <w:tcPr>
            <w:tcW w:w="698" w:type="dxa"/>
            <w:tcBorders>
              <w:top w:val="single" w:sz="4" w:space="0" w:color="000000"/>
              <w:left w:val="single" w:sz="4" w:space="0" w:color="000000"/>
              <w:bottom w:val="single" w:sz="4" w:space="0" w:color="000000"/>
              <w:right w:val="single" w:sz="4" w:space="0" w:color="000000"/>
            </w:tcBorders>
          </w:tcPr>
          <w:p w14:paraId="3DBD9DBC" w14:textId="77777777" w:rsidR="00373716" w:rsidRPr="00377B3A" w:rsidRDefault="00373716">
            <w:pPr>
              <w:spacing w:before="12" w:line="220" w:lineRule="exact"/>
              <w:rPr>
                <w:rFonts w:ascii="Corbel" w:eastAsia="Arial" w:hAnsi="Corbel"/>
                <w:sz w:val="22"/>
                <w:szCs w:val="22"/>
                <w:lang w:eastAsia="ar-SA"/>
              </w:rPr>
            </w:pPr>
          </w:p>
          <w:p w14:paraId="2E58F750" w14:textId="77777777" w:rsidR="00373716" w:rsidRPr="00377B3A" w:rsidRDefault="00373716">
            <w:pPr>
              <w:ind w:left="226" w:right="206"/>
              <w:jc w:val="center"/>
              <w:rPr>
                <w:rFonts w:ascii="Corbel" w:eastAsia="Arial" w:hAnsi="Corbel"/>
                <w:sz w:val="22"/>
                <w:szCs w:val="22"/>
                <w:lang w:eastAsia="ar-SA"/>
              </w:rPr>
            </w:pPr>
            <w:r w:rsidRPr="00377B3A">
              <w:rPr>
                <w:rFonts w:ascii="Corbel" w:eastAsia="Arial" w:hAnsi="Corbel"/>
                <w:sz w:val="22"/>
                <w:szCs w:val="22"/>
                <w:lang w:eastAsia="ar-SA"/>
              </w:rPr>
              <w:t>1.</w:t>
            </w:r>
          </w:p>
        </w:tc>
        <w:tc>
          <w:tcPr>
            <w:tcW w:w="2221" w:type="dxa"/>
            <w:tcBorders>
              <w:top w:val="single" w:sz="4" w:space="0" w:color="000000"/>
              <w:left w:val="single" w:sz="4" w:space="0" w:color="000000"/>
              <w:bottom w:val="single" w:sz="4" w:space="0" w:color="000000"/>
              <w:right w:val="single" w:sz="4" w:space="0" w:color="000000"/>
            </w:tcBorders>
          </w:tcPr>
          <w:p w14:paraId="26148384" w14:textId="77777777" w:rsidR="00373716" w:rsidRPr="00377B3A" w:rsidRDefault="00373716">
            <w:pPr>
              <w:rPr>
                <w:rFonts w:ascii="Corbel" w:eastAsia="Arial" w:hAnsi="Corbel"/>
                <w:sz w:val="22"/>
                <w:szCs w:val="22"/>
                <w:lang w:eastAsia="ar-SA"/>
              </w:rPr>
            </w:pPr>
          </w:p>
        </w:tc>
        <w:tc>
          <w:tcPr>
            <w:tcW w:w="2218" w:type="dxa"/>
            <w:tcBorders>
              <w:top w:val="single" w:sz="4" w:space="0" w:color="000000"/>
              <w:left w:val="single" w:sz="4" w:space="0" w:color="000000"/>
              <w:bottom w:val="single" w:sz="4" w:space="0" w:color="000000"/>
              <w:right w:val="single" w:sz="4" w:space="0" w:color="000000"/>
            </w:tcBorders>
          </w:tcPr>
          <w:p w14:paraId="7C06356B" w14:textId="77777777" w:rsidR="00373716" w:rsidRPr="00377B3A" w:rsidRDefault="00373716">
            <w:pPr>
              <w:rPr>
                <w:rFonts w:ascii="Corbel" w:eastAsia="Arial" w:hAnsi="Corbel"/>
                <w:sz w:val="22"/>
                <w:szCs w:val="22"/>
                <w:lang w:eastAsia="ar-SA"/>
              </w:rPr>
            </w:pPr>
          </w:p>
        </w:tc>
        <w:tc>
          <w:tcPr>
            <w:tcW w:w="2126" w:type="dxa"/>
            <w:tcBorders>
              <w:top w:val="single" w:sz="4" w:space="0" w:color="000000"/>
              <w:left w:val="single" w:sz="4" w:space="0" w:color="000000"/>
              <w:bottom w:val="single" w:sz="4" w:space="0" w:color="000000"/>
              <w:right w:val="single" w:sz="4" w:space="0" w:color="000000"/>
            </w:tcBorders>
          </w:tcPr>
          <w:p w14:paraId="153C3B3E" w14:textId="77777777" w:rsidR="00373716" w:rsidRPr="00377B3A" w:rsidRDefault="00373716">
            <w:pPr>
              <w:rPr>
                <w:rFonts w:ascii="Corbel" w:eastAsia="Arial" w:hAnsi="Corbel"/>
                <w:sz w:val="22"/>
                <w:szCs w:val="22"/>
                <w:lang w:eastAsia="ar-SA"/>
              </w:rPr>
            </w:pPr>
          </w:p>
        </w:tc>
        <w:tc>
          <w:tcPr>
            <w:tcW w:w="1737" w:type="dxa"/>
            <w:tcBorders>
              <w:top w:val="single" w:sz="4" w:space="0" w:color="000000"/>
              <w:left w:val="single" w:sz="4" w:space="0" w:color="000000"/>
              <w:bottom w:val="single" w:sz="4" w:space="0" w:color="000000"/>
              <w:right w:val="single" w:sz="4" w:space="0" w:color="000000"/>
            </w:tcBorders>
          </w:tcPr>
          <w:p w14:paraId="42B96641" w14:textId="77777777" w:rsidR="00373716" w:rsidRPr="00377B3A" w:rsidRDefault="00373716">
            <w:pPr>
              <w:rPr>
                <w:rFonts w:ascii="Corbel" w:eastAsia="Arial" w:hAnsi="Corbel"/>
                <w:sz w:val="22"/>
                <w:szCs w:val="22"/>
                <w:lang w:eastAsia="ar-SA"/>
              </w:rPr>
            </w:pPr>
          </w:p>
        </w:tc>
      </w:tr>
      <w:tr w:rsidR="00373716" w:rsidRPr="00377B3A" w14:paraId="2F0B4FB2" w14:textId="77777777" w:rsidTr="00373716">
        <w:trPr>
          <w:trHeight w:hRule="exact" w:val="938"/>
          <w:jc w:val="center"/>
        </w:trPr>
        <w:tc>
          <w:tcPr>
            <w:tcW w:w="698" w:type="dxa"/>
            <w:tcBorders>
              <w:top w:val="single" w:sz="4" w:space="0" w:color="000000"/>
              <w:left w:val="single" w:sz="4" w:space="0" w:color="000000"/>
              <w:bottom w:val="single" w:sz="4" w:space="0" w:color="000000"/>
              <w:right w:val="single" w:sz="4" w:space="0" w:color="000000"/>
            </w:tcBorders>
          </w:tcPr>
          <w:p w14:paraId="2D22E7B7" w14:textId="77777777" w:rsidR="00373716" w:rsidRPr="00377B3A" w:rsidRDefault="00373716">
            <w:pPr>
              <w:spacing w:before="11" w:line="220" w:lineRule="exact"/>
              <w:rPr>
                <w:rFonts w:ascii="Corbel" w:eastAsia="Arial" w:hAnsi="Corbel"/>
                <w:sz w:val="22"/>
                <w:szCs w:val="22"/>
                <w:lang w:eastAsia="ar-SA"/>
              </w:rPr>
            </w:pPr>
          </w:p>
          <w:p w14:paraId="2F202A5A" w14:textId="77777777" w:rsidR="00373716" w:rsidRPr="00377B3A" w:rsidRDefault="00373716">
            <w:pPr>
              <w:ind w:left="226" w:right="206"/>
              <w:jc w:val="center"/>
              <w:rPr>
                <w:rFonts w:ascii="Corbel" w:eastAsia="Arial" w:hAnsi="Corbel"/>
                <w:sz w:val="22"/>
                <w:szCs w:val="22"/>
                <w:lang w:eastAsia="ar-SA"/>
              </w:rPr>
            </w:pPr>
            <w:r w:rsidRPr="00377B3A">
              <w:rPr>
                <w:rFonts w:ascii="Corbel" w:eastAsia="Arial" w:hAnsi="Corbel"/>
                <w:sz w:val="22"/>
                <w:szCs w:val="22"/>
                <w:lang w:eastAsia="ar-SA"/>
              </w:rPr>
              <w:t>2.</w:t>
            </w:r>
          </w:p>
        </w:tc>
        <w:tc>
          <w:tcPr>
            <w:tcW w:w="2221" w:type="dxa"/>
            <w:tcBorders>
              <w:top w:val="single" w:sz="4" w:space="0" w:color="000000"/>
              <w:left w:val="single" w:sz="4" w:space="0" w:color="000000"/>
              <w:bottom w:val="single" w:sz="4" w:space="0" w:color="000000"/>
              <w:right w:val="single" w:sz="4" w:space="0" w:color="000000"/>
            </w:tcBorders>
          </w:tcPr>
          <w:p w14:paraId="0005947E" w14:textId="77777777" w:rsidR="00373716" w:rsidRPr="00377B3A" w:rsidRDefault="00373716">
            <w:pPr>
              <w:rPr>
                <w:rFonts w:ascii="Corbel" w:eastAsia="Arial" w:hAnsi="Corbel"/>
                <w:sz w:val="22"/>
                <w:szCs w:val="22"/>
                <w:lang w:eastAsia="ar-SA"/>
              </w:rPr>
            </w:pPr>
          </w:p>
        </w:tc>
        <w:tc>
          <w:tcPr>
            <w:tcW w:w="2218" w:type="dxa"/>
            <w:tcBorders>
              <w:top w:val="single" w:sz="4" w:space="0" w:color="000000"/>
              <w:left w:val="single" w:sz="4" w:space="0" w:color="000000"/>
              <w:bottom w:val="single" w:sz="4" w:space="0" w:color="000000"/>
              <w:right w:val="single" w:sz="4" w:space="0" w:color="000000"/>
            </w:tcBorders>
          </w:tcPr>
          <w:p w14:paraId="711E586C" w14:textId="77777777" w:rsidR="00373716" w:rsidRPr="00377B3A" w:rsidRDefault="00373716">
            <w:pPr>
              <w:rPr>
                <w:rFonts w:ascii="Corbel" w:eastAsia="Arial" w:hAnsi="Corbel"/>
                <w:sz w:val="22"/>
                <w:szCs w:val="22"/>
                <w:lang w:eastAsia="ar-SA"/>
              </w:rPr>
            </w:pPr>
          </w:p>
        </w:tc>
        <w:tc>
          <w:tcPr>
            <w:tcW w:w="2126" w:type="dxa"/>
            <w:tcBorders>
              <w:top w:val="single" w:sz="4" w:space="0" w:color="000000"/>
              <w:left w:val="single" w:sz="4" w:space="0" w:color="000000"/>
              <w:bottom w:val="single" w:sz="4" w:space="0" w:color="000000"/>
              <w:right w:val="single" w:sz="4" w:space="0" w:color="000000"/>
            </w:tcBorders>
          </w:tcPr>
          <w:p w14:paraId="34331F59" w14:textId="77777777" w:rsidR="00373716" w:rsidRPr="00377B3A" w:rsidRDefault="00373716">
            <w:pPr>
              <w:rPr>
                <w:rFonts w:ascii="Corbel" w:eastAsia="Arial" w:hAnsi="Corbel"/>
                <w:sz w:val="22"/>
                <w:szCs w:val="22"/>
                <w:lang w:eastAsia="ar-SA"/>
              </w:rPr>
            </w:pPr>
          </w:p>
        </w:tc>
        <w:tc>
          <w:tcPr>
            <w:tcW w:w="1737" w:type="dxa"/>
            <w:tcBorders>
              <w:top w:val="single" w:sz="4" w:space="0" w:color="000000"/>
              <w:left w:val="single" w:sz="4" w:space="0" w:color="000000"/>
              <w:bottom w:val="single" w:sz="4" w:space="0" w:color="000000"/>
              <w:right w:val="single" w:sz="4" w:space="0" w:color="000000"/>
            </w:tcBorders>
          </w:tcPr>
          <w:p w14:paraId="28466131" w14:textId="77777777" w:rsidR="00373716" w:rsidRPr="00377B3A" w:rsidRDefault="00373716">
            <w:pPr>
              <w:rPr>
                <w:rFonts w:ascii="Corbel" w:eastAsia="Arial" w:hAnsi="Corbel"/>
                <w:sz w:val="22"/>
                <w:szCs w:val="22"/>
                <w:lang w:eastAsia="ar-SA"/>
              </w:rPr>
            </w:pPr>
          </w:p>
        </w:tc>
      </w:tr>
      <w:tr w:rsidR="00373716" w:rsidRPr="00377B3A" w14:paraId="3ABDC37D" w14:textId="77777777" w:rsidTr="00373716">
        <w:trPr>
          <w:trHeight w:hRule="exact" w:val="941"/>
          <w:jc w:val="center"/>
        </w:trPr>
        <w:tc>
          <w:tcPr>
            <w:tcW w:w="698" w:type="dxa"/>
            <w:tcBorders>
              <w:top w:val="single" w:sz="4" w:space="0" w:color="000000"/>
              <w:left w:val="single" w:sz="4" w:space="0" w:color="000000"/>
              <w:bottom w:val="single" w:sz="4" w:space="0" w:color="000000"/>
              <w:right w:val="single" w:sz="4" w:space="0" w:color="000000"/>
            </w:tcBorders>
          </w:tcPr>
          <w:p w14:paraId="5FFD30A9" w14:textId="77777777" w:rsidR="00373716" w:rsidRPr="00377B3A" w:rsidRDefault="00373716">
            <w:pPr>
              <w:spacing w:before="11" w:line="220" w:lineRule="exact"/>
              <w:rPr>
                <w:rFonts w:ascii="Corbel" w:eastAsia="Arial" w:hAnsi="Corbel"/>
                <w:sz w:val="22"/>
                <w:szCs w:val="22"/>
                <w:lang w:eastAsia="ar-SA"/>
              </w:rPr>
            </w:pPr>
          </w:p>
          <w:p w14:paraId="0F40AACD" w14:textId="77777777" w:rsidR="00373716" w:rsidRPr="00377B3A" w:rsidRDefault="00373716">
            <w:pPr>
              <w:ind w:left="226" w:right="206"/>
              <w:jc w:val="center"/>
              <w:rPr>
                <w:rFonts w:ascii="Corbel" w:eastAsia="Arial" w:hAnsi="Corbel"/>
                <w:sz w:val="22"/>
                <w:szCs w:val="22"/>
                <w:lang w:eastAsia="ar-SA"/>
              </w:rPr>
            </w:pPr>
            <w:r w:rsidRPr="00377B3A">
              <w:rPr>
                <w:rFonts w:ascii="Corbel" w:eastAsia="Arial" w:hAnsi="Corbel"/>
                <w:sz w:val="22"/>
                <w:szCs w:val="22"/>
                <w:lang w:eastAsia="ar-SA"/>
              </w:rPr>
              <w:t>3.</w:t>
            </w:r>
          </w:p>
        </w:tc>
        <w:tc>
          <w:tcPr>
            <w:tcW w:w="2221" w:type="dxa"/>
            <w:tcBorders>
              <w:top w:val="single" w:sz="4" w:space="0" w:color="000000"/>
              <w:left w:val="single" w:sz="4" w:space="0" w:color="000000"/>
              <w:bottom w:val="single" w:sz="4" w:space="0" w:color="000000"/>
              <w:right w:val="single" w:sz="4" w:space="0" w:color="000000"/>
            </w:tcBorders>
          </w:tcPr>
          <w:p w14:paraId="3EE52110" w14:textId="77777777" w:rsidR="00373716" w:rsidRPr="00377B3A" w:rsidRDefault="00373716">
            <w:pPr>
              <w:rPr>
                <w:rFonts w:ascii="Corbel" w:eastAsia="Arial" w:hAnsi="Corbel"/>
                <w:sz w:val="22"/>
                <w:szCs w:val="22"/>
                <w:lang w:eastAsia="ar-SA"/>
              </w:rPr>
            </w:pPr>
          </w:p>
        </w:tc>
        <w:tc>
          <w:tcPr>
            <w:tcW w:w="2218" w:type="dxa"/>
            <w:tcBorders>
              <w:top w:val="single" w:sz="4" w:space="0" w:color="000000"/>
              <w:left w:val="single" w:sz="4" w:space="0" w:color="000000"/>
              <w:bottom w:val="single" w:sz="4" w:space="0" w:color="000000"/>
              <w:right w:val="single" w:sz="4" w:space="0" w:color="000000"/>
            </w:tcBorders>
          </w:tcPr>
          <w:p w14:paraId="77322B31" w14:textId="77777777" w:rsidR="00373716" w:rsidRPr="00377B3A" w:rsidRDefault="00373716">
            <w:pPr>
              <w:rPr>
                <w:rFonts w:ascii="Corbel" w:eastAsia="Arial" w:hAnsi="Corbel"/>
                <w:sz w:val="22"/>
                <w:szCs w:val="22"/>
                <w:lang w:eastAsia="ar-SA"/>
              </w:rPr>
            </w:pPr>
          </w:p>
        </w:tc>
        <w:tc>
          <w:tcPr>
            <w:tcW w:w="2126" w:type="dxa"/>
            <w:tcBorders>
              <w:top w:val="single" w:sz="4" w:space="0" w:color="000000"/>
              <w:left w:val="single" w:sz="4" w:space="0" w:color="000000"/>
              <w:bottom w:val="single" w:sz="4" w:space="0" w:color="000000"/>
              <w:right w:val="single" w:sz="4" w:space="0" w:color="000000"/>
            </w:tcBorders>
          </w:tcPr>
          <w:p w14:paraId="5AAFE279" w14:textId="77777777" w:rsidR="00373716" w:rsidRPr="00377B3A" w:rsidRDefault="00373716">
            <w:pPr>
              <w:rPr>
                <w:rFonts w:ascii="Corbel" w:eastAsia="Arial" w:hAnsi="Corbel"/>
                <w:sz w:val="22"/>
                <w:szCs w:val="22"/>
                <w:lang w:eastAsia="ar-SA"/>
              </w:rPr>
            </w:pPr>
          </w:p>
        </w:tc>
        <w:tc>
          <w:tcPr>
            <w:tcW w:w="1737" w:type="dxa"/>
            <w:tcBorders>
              <w:top w:val="single" w:sz="4" w:space="0" w:color="000000"/>
              <w:left w:val="single" w:sz="4" w:space="0" w:color="000000"/>
              <w:bottom w:val="single" w:sz="4" w:space="0" w:color="000000"/>
              <w:right w:val="single" w:sz="4" w:space="0" w:color="000000"/>
            </w:tcBorders>
          </w:tcPr>
          <w:p w14:paraId="2890168C" w14:textId="77777777" w:rsidR="00373716" w:rsidRPr="00377B3A" w:rsidRDefault="00373716">
            <w:pPr>
              <w:rPr>
                <w:rFonts w:ascii="Corbel" w:eastAsia="Arial" w:hAnsi="Corbel"/>
                <w:sz w:val="22"/>
                <w:szCs w:val="22"/>
                <w:lang w:eastAsia="ar-SA"/>
              </w:rPr>
            </w:pPr>
          </w:p>
        </w:tc>
      </w:tr>
    </w:tbl>
    <w:p w14:paraId="1D0168F4" w14:textId="77777777" w:rsidR="00373716" w:rsidRPr="00377B3A" w:rsidRDefault="00373716" w:rsidP="00373716">
      <w:pPr>
        <w:spacing w:line="200" w:lineRule="exact"/>
        <w:rPr>
          <w:rFonts w:ascii="Corbel" w:eastAsia="Arial" w:hAnsi="Corbel"/>
          <w:sz w:val="22"/>
          <w:szCs w:val="22"/>
          <w:lang w:eastAsia="ar-SA"/>
        </w:rPr>
      </w:pPr>
    </w:p>
    <w:p w14:paraId="5A242A9C" w14:textId="77777777" w:rsidR="00373716" w:rsidRPr="00377B3A" w:rsidRDefault="00373716" w:rsidP="00373716">
      <w:pPr>
        <w:spacing w:before="1" w:line="220" w:lineRule="exact"/>
        <w:rPr>
          <w:rFonts w:ascii="Corbel" w:eastAsia="Arial" w:hAnsi="Corbel"/>
          <w:sz w:val="22"/>
          <w:szCs w:val="22"/>
          <w:lang w:eastAsia="ar-SA"/>
        </w:rPr>
      </w:pPr>
    </w:p>
    <w:p w14:paraId="388397EF" w14:textId="77777777" w:rsidR="00373716" w:rsidRPr="00377B3A" w:rsidRDefault="00373716" w:rsidP="00373716">
      <w:pPr>
        <w:spacing w:before="1" w:line="220" w:lineRule="exact"/>
        <w:rPr>
          <w:rFonts w:ascii="Corbel" w:eastAsia="Arial" w:hAnsi="Corbel"/>
          <w:sz w:val="22"/>
          <w:szCs w:val="22"/>
          <w:lang w:eastAsia="ar-SA"/>
        </w:rPr>
      </w:pPr>
    </w:p>
    <w:p w14:paraId="2B688FEE" w14:textId="77777777" w:rsidR="00373716" w:rsidRPr="00377B3A" w:rsidRDefault="00373716" w:rsidP="00373716">
      <w:pPr>
        <w:spacing w:before="1" w:line="220" w:lineRule="exact"/>
        <w:rPr>
          <w:rFonts w:ascii="Corbel" w:eastAsia="Arial" w:hAnsi="Corbel"/>
          <w:sz w:val="22"/>
          <w:szCs w:val="22"/>
          <w:lang w:eastAsia="ar-SA"/>
        </w:rPr>
      </w:pPr>
    </w:p>
    <w:p w14:paraId="65666AB6" w14:textId="77777777" w:rsidR="00373716" w:rsidRPr="00377B3A" w:rsidRDefault="00373716" w:rsidP="00373716">
      <w:pPr>
        <w:spacing w:before="34"/>
        <w:ind w:left="116" w:right="-20"/>
        <w:rPr>
          <w:rFonts w:ascii="Corbel" w:eastAsia="Arial" w:hAnsi="Corbel"/>
          <w:sz w:val="22"/>
          <w:szCs w:val="22"/>
          <w:lang w:eastAsia="ar-SA"/>
        </w:rPr>
      </w:pPr>
      <w:r w:rsidRPr="00377B3A">
        <w:rPr>
          <w:rFonts w:ascii="Corbel" w:eastAsia="Arial" w:hAnsi="Corbel"/>
          <w:sz w:val="22"/>
          <w:szCs w:val="22"/>
          <w:lang w:eastAsia="ar-SA"/>
        </w:rPr>
        <w:t xml:space="preserve">V </w:t>
      </w:r>
      <w:r w:rsidRPr="00377B3A">
        <w:rPr>
          <w:rFonts w:ascii="Corbel" w:eastAsia="Arial" w:hAnsi="Corbel"/>
          <w:i/>
          <w:iCs/>
          <w:sz w:val="22"/>
          <w:szCs w:val="22"/>
        </w:rPr>
        <w:t>[doplní uchádzač]</w:t>
      </w:r>
      <w:r w:rsidRPr="00377B3A">
        <w:rPr>
          <w:rFonts w:ascii="Corbel" w:eastAsia="Arial" w:hAnsi="Corbel"/>
          <w:sz w:val="22"/>
          <w:szCs w:val="22"/>
          <w:lang w:eastAsia="ar-SA"/>
        </w:rPr>
        <w:t xml:space="preserve"> dňa </w:t>
      </w:r>
      <w:r w:rsidRPr="00377B3A">
        <w:rPr>
          <w:rFonts w:ascii="Corbel" w:eastAsia="Arial" w:hAnsi="Corbel"/>
          <w:i/>
          <w:iCs/>
          <w:sz w:val="22"/>
          <w:szCs w:val="22"/>
        </w:rPr>
        <w:t>[doplní uchádzač]</w:t>
      </w:r>
    </w:p>
    <w:p w14:paraId="2518AC60" w14:textId="77777777" w:rsidR="00373716" w:rsidRPr="00377B3A" w:rsidRDefault="00373716" w:rsidP="00373716">
      <w:pPr>
        <w:spacing w:line="200" w:lineRule="exact"/>
        <w:rPr>
          <w:rFonts w:ascii="Corbel" w:eastAsia="Arial" w:hAnsi="Corbel"/>
          <w:sz w:val="22"/>
          <w:szCs w:val="22"/>
          <w:lang w:eastAsia="ar-SA"/>
        </w:rPr>
      </w:pPr>
    </w:p>
    <w:p w14:paraId="3E9993B3" w14:textId="77777777" w:rsidR="00373716" w:rsidRPr="00377B3A" w:rsidRDefault="00373716" w:rsidP="00373716">
      <w:pPr>
        <w:spacing w:line="200" w:lineRule="exact"/>
        <w:rPr>
          <w:rFonts w:ascii="Corbel" w:eastAsia="Arial" w:hAnsi="Corbel"/>
          <w:sz w:val="22"/>
          <w:szCs w:val="22"/>
          <w:lang w:eastAsia="ar-SA"/>
        </w:rPr>
      </w:pPr>
    </w:p>
    <w:p w14:paraId="24C4160B" w14:textId="77777777" w:rsidR="00373716" w:rsidRPr="00377B3A" w:rsidRDefault="00373716" w:rsidP="00373716">
      <w:pPr>
        <w:spacing w:before="14" w:line="280" w:lineRule="exact"/>
        <w:rPr>
          <w:rFonts w:ascii="Corbel" w:eastAsia="Arial" w:hAnsi="Corbel"/>
          <w:sz w:val="22"/>
          <w:szCs w:val="22"/>
          <w:lang w:eastAsia="ar-SA"/>
        </w:rPr>
      </w:pPr>
    </w:p>
    <w:p w14:paraId="118E5993" w14:textId="77777777" w:rsidR="00373716" w:rsidRPr="00377B3A" w:rsidRDefault="00373716" w:rsidP="00373716">
      <w:pPr>
        <w:spacing w:before="14" w:line="280" w:lineRule="exact"/>
        <w:rPr>
          <w:rFonts w:ascii="Corbel" w:eastAsia="Arial" w:hAnsi="Corbel"/>
          <w:sz w:val="22"/>
          <w:szCs w:val="22"/>
          <w:lang w:eastAsia="ar-SA"/>
        </w:rPr>
      </w:pPr>
    </w:p>
    <w:p w14:paraId="1D0F0B03" w14:textId="77777777" w:rsidR="00373716" w:rsidRPr="00377B3A" w:rsidRDefault="00373716" w:rsidP="00373716">
      <w:pPr>
        <w:tabs>
          <w:tab w:val="left" w:pos="5900"/>
        </w:tabs>
        <w:spacing w:line="225" w:lineRule="exact"/>
        <w:ind w:left="116" w:right="-20"/>
        <w:rPr>
          <w:rFonts w:ascii="Corbel" w:eastAsia="Arial" w:hAnsi="Corbel"/>
          <w:sz w:val="22"/>
          <w:szCs w:val="22"/>
          <w:lang w:eastAsia="ar-SA"/>
        </w:rPr>
      </w:pPr>
      <w:r w:rsidRPr="00377B3A">
        <w:rPr>
          <w:rFonts w:ascii="Corbel" w:eastAsia="Arial" w:hAnsi="Corbel"/>
          <w:sz w:val="22"/>
          <w:szCs w:val="22"/>
          <w:lang w:eastAsia="ar-SA"/>
        </w:rPr>
        <w:t>Meno, priezvisko a podpis oprávnenej osoby uchádzača:</w:t>
      </w:r>
      <w:r w:rsidRPr="00377B3A">
        <w:rPr>
          <w:rFonts w:ascii="Corbel" w:eastAsia="Arial" w:hAnsi="Corbel"/>
          <w:sz w:val="22"/>
          <w:szCs w:val="22"/>
          <w:lang w:eastAsia="ar-SA"/>
        </w:rPr>
        <w:tab/>
        <w:t>............................................</w:t>
      </w:r>
    </w:p>
    <w:p w14:paraId="652624D0" w14:textId="77777777" w:rsidR="00373716" w:rsidRPr="00377B3A" w:rsidRDefault="00373716" w:rsidP="00373716">
      <w:pPr>
        <w:tabs>
          <w:tab w:val="left" w:pos="4820"/>
          <w:tab w:val="left" w:pos="5670"/>
        </w:tabs>
        <w:suppressAutoHyphens/>
        <w:jc w:val="both"/>
        <w:rPr>
          <w:rFonts w:ascii="Corbel" w:eastAsia="Arial" w:hAnsi="Corbel"/>
          <w:sz w:val="22"/>
          <w:szCs w:val="22"/>
          <w:lang w:eastAsia="ar-SA"/>
        </w:rPr>
      </w:pPr>
      <w:r w:rsidRPr="00377B3A">
        <w:rPr>
          <w:rFonts w:ascii="Corbel" w:eastAsia="Arial" w:hAnsi="Corbel"/>
          <w:sz w:val="22"/>
          <w:szCs w:val="22"/>
          <w:lang w:eastAsia="ar-SA"/>
        </w:rPr>
        <w:tab/>
      </w:r>
      <w:r w:rsidRPr="00377B3A">
        <w:rPr>
          <w:rFonts w:ascii="Corbel" w:eastAsia="Arial" w:hAnsi="Corbel"/>
          <w:sz w:val="22"/>
          <w:szCs w:val="22"/>
          <w:lang w:eastAsia="ar-SA"/>
        </w:rPr>
        <w:tab/>
      </w:r>
      <w:r w:rsidRPr="00377B3A">
        <w:rPr>
          <w:rFonts w:ascii="Corbel" w:eastAsia="Arial" w:hAnsi="Corbel"/>
          <w:sz w:val="22"/>
          <w:szCs w:val="22"/>
          <w:lang w:eastAsia="ar-SA"/>
        </w:rPr>
        <w:tab/>
      </w:r>
      <w:r w:rsidRPr="00377B3A">
        <w:rPr>
          <w:rFonts w:ascii="Corbel" w:eastAsia="Arial" w:hAnsi="Corbel"/>
          <w:i/>
          <w:iCs/>
          <w:sz w:val="22"/>
          <w:szCs w:val="22"/>
        </w:rPr>
        <w:t>[doplní uchádzač]</w:t>
      </w:r>
    </w:p>
    <w:p w14:paraId="035F3EA5" w14:textId="77777777" w:rsidR="00373716" w:rsidRDefault="00373716" w:rsidP="00373716">
      <w:pPr>
        <w:tabs>
          <w:tab w:val="left" w:pos="4820"/>
          <w:tab w:val="left" w:pos="5670"/>
        </w:tabs>
        <w:suppressAutoHyphens/>
        <w:jc w:val="both"/>
        <w:rPr>
          <w:rFonts w:ascii="Corbel" w:eastAsia="Arial" w:hAnsi="Corbel"/>
          <w:szCs w:val="20"/>
          <w:lang w:eastAsia="ar-SA"/>
        </w:rPr>
      </w:pPr>
    </w:p>
    <w:p w14:paraId="77F2F5D0" w14:textId="77777777" w:rsidR="00373716" w:rsidRDefault="00373716" w:rsidP="00373716">
      <w:pPr>
        <w:tabs>
          <w:tab w:val="left" w:pos="4820"/>
          <w:tab w:val="left" w:pos="5670"/>
        </w:tabs>
        <w:suppressAutoHyphens/>
        <w:ind w:left="851"/>
        <w:jc w:val="both"/>
        <w:rPr>
          <w:rFonts w:ascii="Corbel" w:eastAsia="Arial" w:hAnsi="Corbel"/>
          <w:szCs w:val="20"/>
          <w:lang w:eastAsia="ar-SA"/>
        </w:rPr>
      </w:pPr>
    </w:p>
    <w:p w14:paraId="3ECD1D68" w14:textId="77777777" w:rsidR="00373716" w:rsidRDefault="00373716" w:rsidP="00373716">
      <w:pPr>
        <w:tabs>
          <w:tab w:val="left" w:pos="4820"/>
          <w:tab w:val="left" w:pos="5670"/>
        </w:tabs>
        <w:suppressAutoHyphens/>
        <w:ind w:left="851"/>
        <w:jc w:val="both"/>
        <w:rPr>
          <w:rFonts w:ascii="Corbel" w:eastAsia="Arial" w:hAnsi="Corbel"/>
          <w:szCs w:val="20"/>
          <w:lang w:eastAsia="ar-SA"/>
        </w:rPr>
      </w:pPr>
    </w:p>
    <w:p w14:paraId="5DEDE789" w14:textId="77777777" w:rsidR="00373716" w:rsidRDefault="00373716" w:rsidP="00373716">
      <w:pPr>
        <w:tabs>
          <w:tab w:val="left" w:pos="4820"/>
          <w:tab w:val="left" w:pos="5670"/>
        </w:tabs>
        <w:suppressAutoHyphens/>
        <w:ind w:left="993" w:firstLine="141"/>
        <w:jc w:val="both"/>
        <w:rPr>
          <w:rFonts w:ascii="Corbel" w:eastAsia="Arial" w:hAnsi="Corbel"/>
          <w:szCs w:val="20"/>
          <w:lang w:eastAsia="ar-SA"/>
        </w:rPr>
      </w:pPr>
    </w:p>
    <w:p w14:paraId="0AD85AEC" w14:textId="77777777" w:rsidR="00373716" w:rsidRDefault="00373716" w:rsidP="00373716">
      <w:pPr>
        <w:suppressAutoHyphens/>
        <w:jc w:val="both"/>
        <w:rPr>
          <w:rFonts w:ascii="Corbel" w:eastAsia="Arial" w:hAnsi="Corbel"/>
          <w:szCs w:val="20"/>
          <w:lang w:eastAsia="ar-SA"/>
        </w:rPr>
      </w:pPr>
    </w:p>
    <w:p w14:paraId="2C93989B" w14:textId="77777777" w:rsidR="00373716" w:rsidRPr="00B40829" w:rsidRDefault="00373716" w:rsidP="004E52BB">
      <w:pPr>
        <w:rPr>
          <w:rFonts w:ascii="Corbel" w:hAnsi="Corbel" w:cs="Arial"/>
          <w:sz w:val="22"/>
          <w:szCs w:val="22"/>
        </w:rPr>
      </w:pPr>
    </w:p>
    <w:sectPr w:rsidR="00373716" w:rsidRPr="00B40829" w:rsidSect="000B54F0">
      <w:footerReference w:type="default" r:id="rId11"/>
      <w:pgSz w:w="11906" w:h="16838"/>
      <w:pgMar w:top="1134"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692EB" w14:textId="77777777" w:rsidR="00405B93" w:rsidRDefault="00405B93" w:rsidP="00820671">
      <w:r>
        <w:separator/>
      </w:r>
    </w:p>
  </w:endnote>
  <w:endnote w:type="continuationSeparator" w:id="0">
    <w:p w14:paraId="0D974461" w14:textId="77777777" w:rsidR="00405B93" w:rsidRDefault="00405B93" w:rsidP="00820671">
      <w:r>
        <w:continuationSeparator/>
      </w:r>
    </w:p>
  </w:endnote>
  <w:endnote w:type="continuationNotice" w:id="1">
    <w:p w14:paraId="13D94F10" w14:textId="77777777" w:rsidR="00405B93" w:rsidRDefault="00405B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rbel">
    <w:altName w:val="Corbel"/>
    <w:panose1 w:val="020B0503020204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2772456"/>
      <w:docPartObj>
        <w:docPartGallery w:val="Page Numbers (Bottom of Page)"/>
        <w:docPartUnique/>
      </w:docPartObj>
    </w:sdtPr>
    <w:sdtEndPr>
      <w:rPr>
        <w:sz w:val="16"/>
        <w:szCs w:val="16"/>
      </w:rPr>
    </w:sdtEndPr>
    <w:sdtContent>
      <w:p w14:paraId="0E6223FE" w14:textId="6170E96C" w:rsidR="00820671" w:rsidRPr="00820671" w:rsidRDefault="00820671">
        <w:pPr>
          <w:pStyle w:val="Pta"/>
          <w:jc w:val="right"/>
          <w:rPr>
            <w:sz w:val="16"/>
            <w:szCs w:val="16"/>
          </w:rPr>
        </w:pPr>
        <w:r w:rsidRPr="00820671">
          <w:rPr>
            <w:sz w:val="16"/>
            <w:szCs w:val="16"/>
          </w:rPr>
          <w:fldChar w:fldCharType="begin"/>
        </w:r>
        <w:r w:rsidRPr="00820671">
          <w:rPr>
            <w:sz w:val="16"/>
            <w:szCs w:val="16"/>
          </w:rPr>
          <w:instrText>PAGE   \* MERGEFORMAT</w:instrText>
        </w:r>
        <w:r w:rsidRPr="00820671">
          <w:rPr>
            <w:sz w:val="16"/>
            <w:szCs w:val="16"/>
          </w:rPr>
          <w:fldChar w:fldCharType="separate"/>
        </w:r>
        <w:r w:rsidRPr="00820671">
          <w:rPr>
            <w:sz w:val="16"/>
            <w:szCs w:val="16"/>
          </w:rPr>
          <w:t>2</w:t>
        </w:r>
        <w:r w:rsidRPr="00820671">
          <w:rPr>
            <w:sz w:val="16"/>
            <w:szCs w:val="16"/>
          </w:rPr>
          <w:fldChar w:fldCharType="end"/>
        </w:r>
      </w:p>
    </w:sdtContent>
  </w:sdt>
  <w:p w14:paraId="48AAEE7F" w14:textId="77777777" w:rsidR="00820671" w:rsidRDefault="0082067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7A907" w14:textId="77777777" w:rsidR="00405B93" w:rsidRDefault="00405B93" w:rsidP="00820671">
      <w:r>
        <w:separator/>
      </w:r>
    </w:p>
  </w:footnote>
  <w:footnote w:type="continuationSeparator" w:id="0">
    <w:p w14:paraId="1896144E" w14:textId="77777777" w:rsidR="00405B93" w:rsidRDefault="00405B93" w:rsidP="00820671">
      <w:r>
        <w:continuationSeparator/>
      </w:r>
    </w:p>
  </w:footnote>
  <w:footnote w:type="continuationNotice" w:id="1">
    <w:p w14:paraId="1AFFC975" w14:textId="77777777" w:rsidR="00405B93" w:rsidRDefault="00405B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16A0D"/>
    <w:multiLevelType w:val="hybridMultilevel"/>
    <w:tmpl w:val="9AB0FC5E"/>
    <w:lvl w:ilvl="0" w:tplc="09647DE6">
      <w:start w:val="1"/>
      <w:numFmt w:val="decimal"/>
      <w:lvlText w:val="%1."/>
      <w:lvlJc w:val="left"/>
      <w:pPr>
        <w:tabs>
          <w:tab w:val="num" w:pos="180"/>
        </w:tabs>
        <w:ind w:left="900" w:hanging="360"/>
      </w:pPr>
      <w:rPr>
        <w:rFonts w:hint="default"/>
      </w:rPr>
    </w:lvl>
    <w:lvl w:ilvl="1" w:tplc="35AA1EA6">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8177A10"/>
    <w:multiLevelType w:val="hybridMultilevel"/>
    <w:tmpl w:val="83E2FC6E"/>
    <w:lvl w:ilvl="0" w:tplc="FFFFFFF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09786936"/>
    <w:multiLevelType w:val="hybridMultilevel"/>
    <w:tmpl w:val="1012F29A"/>
    <w:lvl w:ilvl="0" w:tplc="367C97E8">
      <w:start w:val="1"/>
      <w:numFmt w:val="decimal"/>
      <w:lvlText w:val="%1."/>
      <w:lvlJc w:val="left"/>
      <w:pPr>
        <w:tabs>
          <w:tab w:val="num" w:pos="644"/>
        </w:tabs>
        <w:ind w:left="644" w:hanging="360"/>
      </w:pPr>
      <w:rPr>
        <w:rFonts w:hint="default"/>
      </w:rPr>
    </w:lvl>
    <w:lvl w:ilvl="1" w:tplc="041B0019" w:tentative="1">
      <w:start w:val="1"/>
      <w:numFmt w:val="lowerLetter"/>
      <w:lvlText w:val="%2."/>
      <w:lvlJc w:val="left"/>
      <w:pPr>
        <w:tabs>
          <w:tab w:val="num" w:pos="1364"/>
        </w:tabs>
        <w:ind w:left="1364" w:hanging="360"/>
      </w:pPr>
    </w:lvl>
    <w:lvl w:ilvl="2" w:tplc="041B001B" w:tentative="1">
      <w:start w:val="1"/>
      <w:numFmt w:val="lowerRoman"/>
      <w:lvlText w:val="%3."/>
      <w:lvlJc w:val="right"/>
      <w:pPr>
        <w:tabs>
          <w:tab w:val="num" w:pos="2084"/>
        </w:tabs>
        <w:ind w:left="2084" w:hanging="180"/>
      </w:pPr>
    </w:lvl>
    <w:lvl w:ilvl="3" w:tplc="041B000F" w:tentative="1">
      <w:start w:val="1"/>
      <w:numFmt w:val="decimal"/>
      <w:lvlText w:val="%4."/>
      <w:lvlJc w:val="left"/>
      <w:pPr>
        <w:tabs>
          <w:tab w:val="num" w:pos="2804"/>
        </w:tabs>
        <w:ind w:left="2804" w:hanging="360"/>
      </w:pPr>
    </w:lvl>
    <w:lvl w:ilvl="4" w:tplc="041B0019" w:tentative="1">
      <w:start w:val="1"/>
      <w:numFmt w:val="lowerLetter"/>
      <w:lvlText w:val="%5."/>
      <w:lvlJc w:val="left"/>
      <w:pPr>
        <w:tabs>
          <w:tab w:val="num" w:pos="3524"/>
        </w:tabs>
        <w:ind w:left="3524" w:hanging="360"/>
      </w:pPr>
    </w:lvl>
    <w:lvl w:ilvl="5" w:tplc="041B001B" w:tentative="1">
      <w:start w:val="1"/>
      <w:numFmt w:val="lowerRoman"/>
      <w:lvlText w:val="%6."/>
      <w:lvlJc w:val="right"/>
      <w:pPr>
        <w:tabs>
          <w:tab w:val="num" w:pos="4244"/>
        </w:tabs>
        <w:ind w:left="4244" w:hanging="180"/>
      </w:pPr>
    </w:lvl>
    <w:lvl w:ilvl="6" w:tplc="041B000F" w:tentative="1">
      <w:start w:val="1"/>
      <w:numFmt w:val="decimal"/>
      <w:lvlText w:val="%7."/>
      <w:lvlJc w:val="left"/>
      <w:pPr>
        <w:tabs>
          <w:tab w:val="num" w:pos="4964"/>
        </w:tabs>
        <w:ind w:left="4964" w:hanging="360"/>
      </w:pPr>
    </w:lvl>
    <w:lvl w:ilvl="7" w:tplc="041B0019" w:tentative="1">
      <w:start w:val="1"/>
      <w:numFmt w:val="lowerLetter"/>
      <w:lvlText w:val="%8."/>
      <w:lvlJc w:val="left"/>
      <w:pPr>
        <w:tabs>
          <w:tab w:val="num" w:pos="5684"/>
        </w:tabs>
        <w:ind w:left="5684" w:hanging="360"/>
      </w:pPr>
    </w:lvl>
    <w:lvl w:ilvl="8" w:tplc="041B001B" w:tentative="1">
      <w:start w:val="1"/>
      <w:numFmt w:val="lowerRoman"/>
      <w:lvlText w:val="%9."/>
      <w:lvlJc w:val="right"/>
      <w:pPr>
        <w:tabs>
          <w:tab w:val="num" w:pos="6404"/>
        </w:tabs>
        <w:ind w:left="6404" w:hanging="180"/>
      </w:pPr>
    </w:lvl>
  </w:abstractNum>
  <w:abstractNum w:abstractNumId="3" w15:restartNumberingAfterBreak="0">
    <w:nsid w:val="132240F2"/>
    <w:multiLevelType w:val="multilevel"/>
    <w:tmpl w:val="9AA2DBB2"/>
    <w:numStyleLink w:val="tl7"/>
  </w:abstractNum>
  <w:abstractNum w:abstractNumId="4" w15:restartNumberingAfterBreak="0">
    <w:nsid w:val="188E4587"/>
    <w:multiLevelType w:val="hybridMultilevel"/>
    <w:tmpl w:val="E41A480E"/>
    <w:lvl w:ilvl="0" w:tplc="DF321D86">
      <w:start w:val="1"/>
      <w:numFmt w:val="decimal"/>
      <w:lvlText w:val="%1."/>
      <w:lvlJc w:val="left"/>
      <w:pPr>
        <w:tabs>
          <w:tab w:val="num" w:pos="643"/>
        </w:tabs>
        <w:ind w:left="643" w:hanging="360"/>
      </w:pPr>
      <w:rPr>
        <w:rFonts w:hint="default"/>
      </w:rPr>
    </w:lvl>
    <w:lvl w:ilvl="1" w:tplc="041B0019">
      <w:start w:val="1"/>
      <w:numFmt w:val="lowerLetter"/>
      <w:lvlText w:val="%2."/>
      <w:lvlJc w:val="left"/>
      <w:pPr>
        <w:tabs>
          <w:tab w:val="num" w:pos="1363"/>
        </w:tabs>
        <w:ind w:left="1363" w:hanging="360"/>
      </w:pPr>
    </w:lvl>
    <w:lvl w:ilvl="2" w:tplc="041B001B">
      <w:start w:val="1"/>
      <w:numFmt w:val="lowerRoman"/>
      <w:lvlText w:val="%3."/>
      <w:lvlJc w:val="right"/>
      <w:pPr>
        <w:tabs>
          <w:tab w:val="num" w:pos="2083"/>
        </w:tabs>
        <w:ind w:left="2083" w:hanging="180"/>
      </w:pPr>
    </w:lvl>
    <w:lvl w:ilvl="3" w:tplc="C436F146">
      <w:start w:val="1"/>
      <w:numFmt w:val="decimal"/>
      <w:lvlText w:val="%4."/>
      <w:lvlJc w:val="left"/>
      <w:pPr>
        <w:tabs>
          <w:tab w:val="num" w:pos="-360"/>
        </w:tabs>
        <w:ind w:left="360" w:hanging="360"/>
      </w:pPr>
      <w:rPr>
        <w:rFonts w:hint="default"/>
        <w:b w:val="0"/>
        <w:bCs/>
      </w:rPr>
    </w:lvl>
    <w:lvl w:ilvl="4" w:tplc="041B0019">
      <w:start w:val="1"/>
      <w:numFmt w:val="lowerLetter"/>
      <w:lvlText w:val="%5."/>
      <w:lvlJc w:val="left"/>
      <w:pPr>
        <w:tabs>
          <w:tab w:val="num" w:pos="3523"/>
        </w:tabs>
        <w:ind w:left="3523" w:hanging="360"/>
      </w:pPr>
    </w:lvl>
    <w:lvl w:ilvl="5" w:tplc="041B001B" w:tentative="1">
      <w:start w:val="1"/>
      <w:numFmt w:val="lowerRoman"/>
      <w:lvlText w:val="%6."/>
      <w:lvlJc w:val="right"/>
      <w:pPr>
        <w:tabs>
          <w:tab w:val="num" w:pos="4243"/>
        </w:tabs>
        <w:ind w:left="4243" w:hanging="180"/>
      </w:pPr>
    </w:lvl>
    <w:lvl w:ilvl="6" w:tplc="041B000F" w:tentative="1">
      <w:start w:val="1"/>
      <w:numFmt w:val="decimal"/>
      <w:lvlText w:val="%7."/>
      <w:lvlJc w:val="left"/>
      <w:pPr>
        <w:tabs>
          <w:tab w:val="num" w:pos="4963"/>
        </w:tabs>
        <w:ind w:left="4963" w:hanging="360"/>
      </w:pPr>
    </w:lvl>
    <w:lvl w:ilvl="7" w:tplc="041B0019" w:tentative="1">
      <w:start w:val="1"/>
      <w:numFmt w:val="lowerLetter"/>
      <w:lvlText w:val="%8."/>
      <w:lvlJc w:val="left"/>
      <w:pPr>
        <w:tabs>
          <w:tab w:val="num" w:pos="5683"/>
        </w:tabs>
        <w:ind w:left="5683" w:hanging="360"/>
      </w:pPr>
    </w:lvl>
    <w:lvl w:ilvl="8" w:tplc="041B001B" w:tentative="1">
      <w:start w:val="1"/>
      <w:numFmt w:val="lowerRoman"/>
      <w:lvlText w:val="%9."/>
      <w:lvlJc w:val="right"/>
      <w:pPr>
        <w:tabs>
          <w:tab w:val="num" w:pos="6403"/>
        </w:tabs>
        <w:ind w:left="6403" w:hanging="180"/>
      </w:pPr>
    </w:lvl>
  </w:abstractNum>
  <w:abstractNum w:abstractNumId="5" w15:restartNumberingAfterBreak="0">
    <w:nsid w:val="20813A8C"/>
    <w:multiLevelType w:val="hybridMultilevel"/>
    <w:tmpl w:val="ADCC0076"/>
    <w:lvl w:ilvl="0" w:tplc="C79AF982">
      <w:start w:val="2"/>
      <w:numFmt w:val="upperRoman"/>
      <w:lvlText w:val="%1."/>
      <w:lvlJc w:val="left"/>
      <w:pPr>
        <w:tabs>
          <w:tab w:val="num" w:pos="3240"/>
        </w:tabs>
        <w:ind w:left="3240" w:hanging="720"/>
      </w:pPr>
      <w:rPr>
        <w:rFonts w:hint="default"/>
      </w:rPr>
    </w:lvl>
    <w:lvl w:ilvl="1" w:tplc="041B0019">
      <w:start w:val="1"/>
      <w:numFmt w:val="lowerLetter"/>
      <w:lvlText w:val="%2."/>
      <w:lvlJc w:val="left"/>
      <w:pPr>
        <w:tabs>
          <w:tab w:val="num" w:pos="3600"/>
        </w:tabs>
        <w:ind w:left="3600" w:hanging="360"/>
      </w:pPr>
    </w:lvl>
    <w:lvl w:ilvl="2" w:tplc="041B001B">
      <w:start w:val="1"/>
      <w:numFmt w:val="lowerRoman"/>
      <w:lvlText w:val="%3."/>
      <w:lvlJc w:val="right"/>
      <w:pPr>
        <w:tabs>
          <w:tab w:val="num" w:pos="4320"/>
        </w:tabs>
        <w:ind w:left="4320" w:hanging="180"/>
      </w:pPr>
    </w:lvl>
    <w:lvl w:ilvl="3" w:tplc="041B000F" w:tentative="1">
      <w:start w:val="1"/>
      <w:numFmt w:val="decimal"/>
      <w:lvlText w:val="%4."/>
      <w:lvlJc w:val="left"/>
      <w:pPr>
        <w:tabs>
          <w:tab w:val="num" w:pos="5040"/>
        </w:tabs>
        <w:ind w:left="5040" w:hanging="360"/>
      </w:pPr>
    </w:lvl>
    <w:lvl w:ilvl="4" w:tplc="041B0019" w:tentative="1">
      <w:start w:val="1"/>
      <w:numFmt w:val="lowerLetter"/>
      <w:lvlText w:val="%5."/>
      <w:lvlJc w:val="left"/>
      <w:pPr>
        <w:tabs>
          <w:tab w:val="num" w:pos="5760"/>
        </w:tabs>
        <w:ind w:left="5760" w:hanging="360"/>
      </w:pPr>
    </w:lvl>
    <w:lvl w:ilvl="5" w:tplc="041B001B" w:tentative="1">
      <w:start w:val="1"/>
      <w:numFmt w:val="lowerRoman"/>
      <w:lvlText w:val="%6."/>
      <w:lvlJc w:val="right"/>
      <w:pPr>
        <w:tabs>
          <w:tab w:val="num" w:pos="6480"/>
        </w:tabs>
        <w:ind w:left="6480" w:hanging="180"/>
      </w:pPr>
    </w:lvl>
    <w:lvl w:ilvl="6" w:tplc="041B000F" w:tentative="1">
      <w:start w:val="1"/>
      <w:numFmt w:val="decimal"/>
      <w:lvlText w:val="%7."/>
      <w:lvlJc w:val="left"/>
      <w:pPr>
        <w:tabs>
          <w:tab w:val="num" w:pos="7200"/>
        </w:tabs>
        <w:ind w:left="7200" w:hanging="360"/>
      </w:pPr>
    </w:lvl>
    <w:lvl w:ilvl="7" w:tplc="041B0019" w:tentative="1">
      <w:start w:val="1"/>
      <w:numFmt w:val="lowerLetter"/>
      <w:lvlText w:val="%8."/>
      <w:lvlJc w:val="left"/>
      <w:pPr>
        <w:tabs>
          <w:tab w:val="num" w:pos="7920"/>
        </w:tabs>
        <w:ind w:left="7920" w:hanging="360"/>
      </w:pPr>
    </w:lvl>
    <w:lvl w:ilvl="8" w:tplc="041B001B" w:tentative="1">
      <w:start w:val="1"/>
      <w:numFmt w:val="lowerRoman"/>
      <w:lvlText w:val="%9."/>
      <w:lvlJc w:val="right"/>
      <w:pPr>
        <w:tabs>
          <w:tab w:val="num" w:pos="8640"/>
        </w:tabs>
        <w:ind w:left="8640" w:hanging="180"/>
      </w:pPr>
    </w:lvl>
  </w:abstractNum>
  <w:abstractNum w:abstractNumId="6" w15:restartNumberingAfterBreak="0">
    <w:nsid w:val="23B16694"/>
    <w:multiLevelType w:val="hybridMultilevel"/>
    <w:tmpl w:val="1B66A022"/>
    <w:lvl w:ilvl="0" w:tplc="09647DE6">
      <w:start w:val="1"/>
      <w:numFmt w:val="decimal"/>
      <w:lvlText w:val="%1."/>
      <w:lvlJc w:val="left"/>
      <w:pPr>
        <w:tabs>
          <w:tab w:val="num" w:pos="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27D7108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C80B6D"/>
    <w:multiLevelType w:val="hybridMultilevel"/>
    <w:tmpl w:val="5A5C16E0"/>
    <w:lvl w:ilvl="0" w:tplc="30CA3ED2">
      <w:start w:val="1"/>
      <w:numFmt w:val="decimal"/>
      <w:lvlText w:val="12.%1"/>
      <w:lvlJc w:val="left"/>
      <w:pPr>
        <w:tabs>
          <w:tab w:val="num" w:pos="624"/>
        </w:tabs>
        <w:ind w:left="624" w:hanging="624"/>
      </w:pPr>
      <w:rPr>
        <w:b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9" w15:restartNumberingAfterBreak="0">
    <w:nsid w:val="320D6896"/>
    <w:multiLevelType w:val="multilevel"/>
    <w:tmpl w:val="9AA2DBB2"/>
    <w:styleLink w:val="tl7"/>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0" w15:restartNumberingAfterBreak="0">
    <w:nsid w:val="3241134E"/>
    <w:multiLevelType w:val="multilevel"/>
    <w:tmpl w:val="DD9AE02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0"/>
        </w:tabs>
        <w:ind w:left="720" w:hanging="360"/>
      </w:pPr>
      <w:rPr>
        <w:rFonts w:hint="default"/>
      </w:rPr>
    </w:lvl>
    <w:lvl w:ilvl="2">
      <w:start w:val="1"/>
      <w:numFmt w:val="lowerLetter"/>
      <w:lvlText w:val="%3."/>
      <w:lvlJc w:val="left"/>
      <w:pPr>
        <w:tabs>
          <w:tab w:val="num" w:pos="1068"/>
        </w:tabs>
        <w:ind w:left="1068" w:hanging="360"/>
      </w:pPr>
      <w:rPr>
        <w:rFonts w:hint="default"/>
      </w:rPr>
    </w:lvl>
    <w:lvl w:ilvl="3">
      <w:start w:val="1"/>
      <w:numFmt w:val="decimal"/>
      <w:isLgl/>
      <w:lvlText w:val="%1.%2.%3.%4"/>
      <w:lvlJc w:val="left"/>
      <w:pPr>
        <w:tabs>
          <w:tab w:val="num" w:pos="1962"/>
        </w:tabs>
        <w:ind w:left="1962" w:hanging="1080"/>
      </w:pPr>
      <w:rPr>
        <w:rFonts w:hint="default"/>
      </w:rPr>
    </w:lvl>
    <w:lvl w:ilvl="4">
      <w:start w:val="1"/>
      <w:numFmt w:val="decimal"/>
      <w:isLgl/>
      <w:lvlText w:val="%1.%2.%3.%4.%5"/>
      <w:lvlJc w:val="left"/>
      <w:pPr>
        <w:tabs>
          <w:tab w:val="num" w:pos="2136"/>
        </w:tabs>
        <w:ind w:left="2136" w:hanging="1080"/>
      </w:pPr>
      <w:rPr>
        <w:rFonts w:hint="default"/>
      </w:rPr>
    </w:lvl>
    <w:lvl w:ilvl="5">
      <w:start w:val="1"/>
      <w:numFmt w:val="decimal"/>
      <w:isLgl/>
      <w:lvlText w:val="%1.%2.%3.%4.%5.%6"/>
      <w:lvlJc w:val="left"/>
      <w:pPr>
        <w:tabs>
          <w:tab w:val="num" w:pos="2670"/>
        </w:tabs>
        <w:ind w:left="2670" w:hanging="1440"/>
      </w:pPr>
      <w:rPr>
        <w:rFonts w:hint="default"/>
      </w:rPr>
    </w:lvl>
    <w:lvl w:ilvl="6">
      <w:start w:val="1"/>
      <w:numFmt w:val="decimal"/>
      <w:isLgl/>
      <w:lvlText w:val="%1.%2.%3.%4.%5.%6.%7"/>
      <w:lvlJc w:val="left"/>
      <w:pPr>
        <w:tabs>
          <w:tab w:val="num" w:pos="2844"/>
        </w:tabs>
        <w:ind w:left="2844" w:hanging="1440"/>
      </w:pPr>
      <w:rPr>
        <w:rFonts w:hint="default"/>
      </w:rPr>
    </w:lvl>
    <w:lvl w:ilvl="7">
      <w:start w:val="1"/>
      <w:numFmt w:val="decimal"/>
      <w:isLgl/>
      <w:lvlText w:val="%1.%2.%3.%4.%5.%6.%7.%8"/>
      <w:lvlJc w:val="left"/>
      <w:pPr>
        <w:tabs>
          <w:tab w:val="num" w:pos="3378"/>
        </w:tabs>
        <w:ind w:left="3378" w:hanging="1800"/>
      </w:pPr>
      <w:rPr>
        <w:rFonts w:hint="default"/>
      </w:rPr>
    </w:lvl>
    <w:lvl w:ilvl="8">
      <w:start w:val="1"/>
      <w:numFmt w:val="decimal"/>
      <w:isLgl/>
      <w:lvlText w:val="%1.%2.%3.%4.%5.%6.%7.%8.%9"/>
      <w:lvlJc w:val="left"/>
      <w:pPr>
        <w:tabs>
          <w:tab w:val="num" w:pos="3552"/>
        </w:tabs>
        <w:ind w:left="3552" w:hanging="1800"/>
      </w:pPr>
      <w:rPr>
        <w:rFonts w:hint="default"/>
      </w:rPr>
    </w:lvl>
  </w:abstractNum>
  <w:abstractNum w:abstractNumId="11" w15:restartNumberingAfterBreak="0">
    <w:nsid w:val="34E91926"/>
    <w:multiLevelType w:val="hybridMultilevel"/>
    <w:tmpl w:val="7B7EEDD6"/>
    <w:lvl w:ilvl="0" w:tplc="FFFFFFFF">
      <w:start w:val="1"/>
      <w:numFmt w:val="lowerLetter"/>
      <w:lvlText w:val="%1)"/>
      <w:lvlJc w:val="right"/>
      <w:pPr>
        <w:ind w:left="720" w:hanging="360"/>
      </w:pPr>
      <w:rPr>
        <w:rFonts w:ascii="Tahoma" w:eastAsia="Calibri" w:hAnsi="Tahoma" w:cs="Tahoma" w:hint="default"/>
      </w:rPr>
    </w:lvl>
    <w:lvl w:ilvl="1" w:tplc="90CEC11A">
      <w:start w:val="1"/>
      <w:numFmt w:val="decimal"/>
      <w:lvlText w:val="%2."/>
      <w:lvlJc w:val="left"/>
      <w:pPr>
        <w:tabs>
          <w:tab w:val="num" w:pos="1440"/>
        </w:tabs>
        <w:ind w:left="1440" w:hanging="360"/>
      </w:pPr>
      <w:rPr>
        <w:rFonts w:hint="default"/>
      </w:rPr>
    </w:lvl>
    <w:lvl w:ilvl="2" w:tplc="FFFFFFFF">
      <w:start w:val="1"/>
      <w:numFmt w:val="lowerRoman"/>
      <w:lvlText w:val="%3."/>
      <w:lvlJc w:val="right"/>
      <w:pPr>
        <w:ind w:left="2160" w:hanging="180"/>
      </w:pPr>
    </w:lvl>
    <w:lvl w:ilvl="3" w:tplc="C1021F3E">
      <w:start w:val="1"/>
      <w:numFmt w:val="bullet"/>
      <w:lvlText w:val="-"/>
      <w:lvlJc w:val="left"/>
      <w:pPr>
        <w:tabs>
          <w:tab w:val="num" w:pos="2880"/>
        </w:tabs>
        <w:ind w:left="2880" w:hanging="360"/>
      </w:pPr>
      <w:rPr>
        <w:rFonts w:ascii="Tahoma" w:eastAsia="Times New Roman" w:hAnsi="Tahoma" w:cs="Tahoma"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4FB3428"/>
    <w:multiLevelType w:val="hybridMultilevel"/>
    <w:tmpl w:val="9B86EA70"/>
    <w:lvl w:ilvl="0" w:tplc="91D8A53A">
      <w:start w:val="1"/>
      <w:numFmt w:val="decimal"/>
      <w:lvlText w:val="%1."/>
      <w:lvlJc w:val="left"/>
      <w:pPr>
        <w:ind w:left="720" w:hanging="360"/>
      </w:pPr>
      <w:rPr>
        <w:rFonts w:hint="default"/>
        <w:b w:val="0"/>
        <w:color w:val="000000" w:themeColor="text1"/>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61214F2"/>
    <w:multiLevelType w:val="hybridMultilevel"/>
    <w:tmpl w:val="02CE0BDC"/>
    <w:lvl w:ilvl="0" w:tplc="09647DE6">
      <w:start w:val="1"/>
      <w:numFmt w:val="decimal"/>
      <w:lvlText w:val="%1."/>
      <w:lvlJc w:val="left"/>
      <w:pPr>
        <w:tabs>
          <w:tab w:val="num" w:pos="0"/>
        </w:tabs>
        <w:ind w:left="720" w:hanging="360"/>
      </w:pPr>
      <w:rPr>
        <w:rFonts w:hint="default"/>
      </w:rPr>
    </w:lvl>
    <w:lvl w:ilvl="1" w:tplc="FFFFFFFF">
      <w:start w:val="1"/>
      <w:numFmt w:val="lowerLetter"/>
      <w:lvlText w:val="%2."/>
      <w:lvlJc w:val="left"/>
      <w:pPr>
        <w:tabs>
          <w:tab w:val="num" w:pos="1440"/>
        </w:tabs>
        <w:ind w:left="1440" w:hanging="360"/>
      </w:pPr>
    </w:lvl>
    <w:lvl w:ilvl="2" w:tplc="EC44AD92">
      <w:start w:val="1"/>
      <w:numFmt w:val="lowerLetter"/>
      <w:lvlText w:val="%3."/>
      <w:lvlJc w:val="left"/>
      <w:pPr>
        <w:tabs>
          <w:tab w:val="num" w:pos="1620"/>
        </w:tabs>
        <w:ind w:left="2340" w:hanging="360"/>
      </w:pPr>
      <w:rPr>
        <w:rFonts w:hint="default"/>
      </w:rPr>
    </w:lvl>
    <w:lvl w:ilvl="3" w:tplc="35AA1EA6">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6495E9B"/>
    <w:multiLevelType w:val="hybridMultilevel"/>
    <w:tmpl w:val="45DECE68"/>
    <w:lvl w:ilvl="0" w:tplc="09647DE6">
      <w:start w:val="1"/>
      <w:numFmt w:val="decimal"/>
      <w:lvlText w:val="%1."/>
      <w:lvlJc w:val="left"/>
      <w:pPr>
        <w:tabs>
          <w:tab w:val="num" w:pos="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38210487"/>
    <w:multiLevelType w:val="hybridMultilevel"/>
    <w:tmpl w:val="7CF64F0E"/>
    <w:lvl w:ilvl="0" w:tplc="AB5C8FF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385D0ADD"/>
    <w:multiLevelType w:val="hybridMultilevel"/>
    <w:tmpl w:val="DCBE299C"/>
    <w:lvl w:ilvl="0" w:tplc="09647DE6">
      <w:start w:val="1"/>
      <w:numFmt w:val="decimal"/>
      <w:lvlText w:val="%1."/>
      <w:lvlJc w:val="left"/>
      <w:pPr>
        <w:tabs>
          <w:tab w:val="num" w:pos="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3DBA4EC8"/>
    <w:multiLevelType w:val="hybridMultilevel"/>
    <w:tmpl w:val="4CBA108A"/>
    <w:lvl w:ilvl="0" w:tplc="09647DE6">
      <w:start w:val="1"/>
      <w:numFmt w:val="decimal"/>
      <w:lvlText w:val="%1."/>
      <w:lvlJc w:val="left"/>
      <w:pPr>
        <w:tabs>
          <w:tab w:val="num" w:pos="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42BC6E8A"/>
    <w:multiLevelType w:val="hybridMultilevel"/>
    <w:tmpl w:val="FD72A4D8"/>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9" w15:restartNumberingAfterBreak="0">
    <w:nsid w:val="42E21D51"/>
    <w:multiLevelType w:val="hybridMultilevel"/>
    <w:tmpl w:val="A15E408C"/>
    <w:lvl w:ilvl="0" w:tplc="09647DE6">
      <w:start w:val="1"/>
      <w:numFmt w:val="decimal"/>
      <w:lvlText w:val="%1."/>
      <w:lvlJc w:val="left"/>
      <w:pPr>
        <w:tabs>
          <w:tab w:val="num" w:pos="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41A6694"/>
    <w:multiLevelType w:val="hybridMultilevel"/>
    <w:tmpl w:val="F90CF978"/>
    <w:lvl w:ilvl="0" w:tplc="09647DE6">
      <w:start w:val="1"/>
      <w:numFmt w:val="decimal"/>
      <w:lvlText w:val="%1."/>
      <w:lvlJc w:val="left"/>
      <w:pPr>
        <w:tabs>
          <w:tab w:val="num" w:pos="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44D73744"/>
    <w:multiLevelType w:val="hybridMultilevel"/>
    <w:tmpl w:val="F3720C36"/>
    <w:lvl w:ilvl="0" w:tplc="09647DE6">
      <w:start w:val="1"/>
      <w:numFmt w:val="decimal"/>
      <w:lvlText w:val="%1."/>
      <w:lvlJc w:val="left"/>
      <w:pPr>
        <w:tabs>
          <w:tab w:val="num" w:pos="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48FD58F4"/>
    <w:multiLevelType w:val="multilevel"/>
    <w:tmpl w:val="2A24F948"/>
    <w:lvl w:ilvl="0">
      <w:start w:val="2"/>
      <w:numFmt w:val="decimal"/>
      <w:lvlText w:val="%1"/>
      <w:lvlJc w:val="left"/>
      <w:pPr>
        <w:tabs>
          <w:tab w:val="num" w:pos="360"/>
        </w:tabs>
        <w:ind w:left="360" w:hanging="360"/>
      </w:pPr>
    </w:lvl>
    <w:lvl w:ilvl="1">
      <w:start w:val="1"/>
      <w:numFmt w:val="decimal"/>
      <w:lvlText w:val="%2."/>
      <w:lvlJc w:val="left"/>
      <w:pPr>
        <w:tabs>
          <w:tab w:val="num" w:pos="208"/>
        </w:tabs>
        <w:ind w:left="928" w:hanging="360"/>
      </w:pPr>
      <w:rPr>
        <w:rFonts w:hint="default"/>
      </w:rPr>
    </w:lvl>
    <w:lvl w:ilvl="2">
      <w:start w:val="1"/>
      <w:numFmt w:val="decimal"/>
      <w:lvlText w:val="%1.%2.%3"/>
      <w:lvlJc w:val="left"/>
      <w:pPr>
        <w:tabs>
          <w:tab w:val="num" w:pos="720"/>
        </w:tabs>
        <w:ind w:left="720" w:hanging="720"/>
      </w:pPr>
      <w:rPr>
        <w:strike w:val="0"/>
        <w:dstrike w:val="0"/>
        <w:color w:val="auto"/>
        <w:u w:val="none"/>
        <w:effect w:val="none"/>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3" w15:restartNumberingAfterBreak="0">
    <w:nsid w:val="4DD24191"/>
    <w:multiLevelType w:val="hybridMultilevel"/>
    <w:tmpl w:val="2F3A2D4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4F2C07E3"/>
    <w:multiLevelType w:val="hybridMultilevel"/>
    <w:tmpl w:val="93AEFB58"/>
    <w:lvl w:ilvl="0" w:tplc="B14414B0">
      <w:numFmt w:val="bullet"/>
      <w:lvlText w:val="-"/>
      <w:lvlJc w:val="left"/>
      <w:pPr>
        <w:ind w:left="1440" w:hanging="360"/>
      </w:pPr>
      <w:rPr>
        <w:rFonts w:ascii="Calibri" w:eastAsia="Calibri" w:hAnsi="Calibri"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52AD0F50"/>
    <w:multiLevelType w:val="hybridMultilevel"/>
    <w:tmpl w:val="3E0A619E"/>
    <w:lvl w:ilvl="0" w:tplc="88DE33B8">
      <w:start w:val="1"/>
      <w:numFmt w:val="decimal"/>
      <w:lvlText w:val="%1."/>
      <w:lvlJc w:val="left"/>
      <w:pPr>
        <w:tabs>
          <w:tab w:val="num" w:pos="1363"/>
        </w:tabs>
        <w:ind w:left="1363"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79F2555"/>
    <w:multiLevelType w:val="hybridMultilevel"/>
    <w:tmpl w:val="1C4E506E"/>
    <w:lvl w:ilvl="0" w:tplc="09822710">
      <w:numFmt w:val="bullet"/>
      <w:lvlText w:val="-"/>
      <w:lvlJc w:val="left"/>
      <w:pPr>
        <w:ind w:left="720" w:hanging="360"/>
      </w:pPr>
      <w:rPr>
        <w:rFonts w:ascii="Tahoma" w:eastAsia="Times New Roman" w:hAnsi="Tahoma" w:cs="Tahoma"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1124251"/>
    <w:multiLevelType w:val="hybridMultilevel"/>
    <w:tmpl w:val="2C088CF4"/>
    <w:lvl w:ilvl="0" w:tplc="6D12CF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62B1666E"/>
    <w:multiLevelType w:val="hybridMultilevel"/>
    <w:tmpl w:val="ACACB188"/>
    <w:lvl w:ilvl="0" w:tplc="859AD19C">
      <w:start w:val="1"/>
      <w:numFmt w:val="lowerLetter"/>
      <w:lvlText w:val="%1."/>
      <w:lvlJc w:val="left"/>
      <w:pPr>
        <w:tabs>
          <w:tab w:val="num" w:pos="345"/>
        </w:tabs>
        <w:ind w:left="1065" w:hanging="360"/>
      </w:pPr>
      <w:rPr>
        <w:rFonts w:hint="default"/>
      </w:rPr>
    </w:lvl>
    <w:lvl w:ilvl="1" w:tplc="FFFFFFFF">
      <w:start w:val="1"/>
      <w:numFmt w:val="bullet"/>
      <w:lvlText w:val="o"/>
      <w:lvlJc w:val="left"/>
      <w:pPr>
        <w:ind w:left="1785" w:hanging="360"/>
      </w:pPr>
      <w:rPr>
        <w:rFonts w:ascii="Courier New" w:hAnsi="Courier New" w:cs="Courier New" w:hint="default"/>
      </w:rPr>
    </w:lvl>
    <w:lvl w:ilvl="2" w:tplc="FFFFFFFF" w:tentative="1">
      <w:start w:val="1"/>
      <w:numFmt w:val="bullet"/>
      <w:lvlText w:val=""/>
      <w:lvlJc w:val="left"/>
      <w:pPr>
        <w:ind w:left="2505" w:hanging="360"/>
      </w:pPr>
      <w:rPr>
        <w:rFonts w:ascii="Wingdings" w:hAnsi="Wingdings" w:hint="default"/>
      </w:rPr>
    </w:lvl>
    <w:lvl w:ilvl="3" w:tplc="FFFFFFFF" w:tentative="1">
      <w:start w:val="1"/>
      <w:numFmt w:val="bullet"/>
      <w:lvlText w:val=""/>
      <w:lvlJc w:val="left"/>
      <w:pPr>
        <w:ind w:left="3225" w:hanging="360"/>
      </w:pPr>
      <w:rPr>
        <w:rFonts w:ascii="Symbol" w:hAnsi="Symbol" w:hint="default"/>
      </w:rPr>
    </w:lvl>
    <w:lvl w:ilvl="4" w:tplc="FFFFFFFF" w:tentative="1">
      <w:start w:val="1"/>
      <w:numFmt w:val="bullet"/>
      <w:lvlText w:val="o"/>
      <w:lvlJc w:val="left"/>
      <w:pPr>
        <w:ind w:left="3945" w:hanging="360"/>
      </w:pPr>
      <w:rPr>
        <w:rFonts w:ascii="Courier New" w:hAnsi="Courier New" w:cs="Courier New" w:hint="default"/>
      </w:rPr>
    </w:lvl>
    <w:lvl w:ilvl="5" w:tplc="FFFFFFFF" w:tentative="1">
      <w:start w:val="1"/>
      <w:numFmt w:val="bullet"/>
      <w:lvlText w:val=""/>
      <w:lvlJc w:val="left"/>
      <w:pPr>
        <w:ind w:left="4665" w:hanging="360"/>
      </w:pPr>
      <w:rPr>
        <w:rFonts w:ascii="Wingdings" w:hAnsi="Wingdings" w:hint="default"/>
      </w:rPr>
    </w:lvl>
    <w:lvl w:ilvl="6" w:tplc="FFFFFFFF" w:tentative="1">
      <w:start w:val="1"/>
      <w:numFmt w:val="bullet"/>
      <w:lvlText w:val=""/>
      <w:lvlJc w:val="left"/>
      <w:pPr>
        <w:ind w:left="5385" w:hanging="360"/>
      </w:pPr>
      <w:rPr>
        <w:rFonts w:ascii="Symbol" w:hAnsi="Symbol" w:hint="default"/>
      </w:rPr>
    </w:lvl>
    <w:lvl w:ilvl="7" w:tplc="FFFFFFFF" w:tentative="1">
      <w:start w:val="1"/>
      <w:numFmt w:val="bullet"/>
      <w:lvlText w:val="o"/>
      <w:lvlJc w:val="left"/>
      <w:pPr>
        <w:ind w:left="6105" w:hanging="360"/>
      </w:pPr>
      <w:rPr>
        <w:rFonts w:ascii="Courier New" w:hAnsi="Courier New" w:cs="Courier New" w:hint="default"/>
      </w:rPr>
    </w:lvl>
    <w:lvl w:ilvl="8" w:tplc="FFFFFFFF" w:tentative="1">
      <w:start w:val="1"/>
      <w:numFmt w:val="bullet"/>
      <w:lvlText w:val=""/>
      <w:lvlJc w:val="left"/>
      <w:pPr>
        <w:ind w:left="6825" w:hanging="360"/>
      </w:pPr>
      <w:rPr>
        <w:rFonts w:ascii="Wingdings" w:hAnsi="Wingdings" w:hint="default"/>
      </w:rPr>
    </w:lvl>
  </w:abstractNum>
  <w:abstractNum w:abstractNumId="29" w15:restartNumberingAfterBreak="0">
    <w:nsid w:val="656B744E"/>
    <w:multiLevelType w:val="hybridMultilevel"/>
    <w:tmpl w:val="2B56DE40"/>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30" w15:restartNumberingAfterBreak="0">
    <w:nsid w:val="67A33813"/>
    <w:multiLevelType w:val="hybridMultilevel"/>
    <w:tmpl w:val="90661486"/>
    <w:lvl w:ilvl="0" w:tplc="35AA1EA6">
      <w:start w:val="1"/>
      <w:numFmt w:val="lowerLetter"/>
      <w:lvlText w:val="%1."/>
      <w:lvlJc w:val="left"/>
      <w:pPr>
        <w:tabs>
          <w:tab w:val="num" w:pos="2340"/>
        </w:tabs>
        <w:ind w:left="2340" w:hanging="360"/>
      </w:pPr>
      <w:rPr>
        <w:rFonts w:hint="default"/>
      </w:rPr>
    </w:lvl>
    <w:lvl w:ilvl="1" w:tplc="041B0019">
      <w:start w:val="1"/>
      <w:numFmt w:val="lowerLetter"/>
      <w:lvlText w:val="%2."/>
      <w:lvlJc w:val="left"/>
      <w:pPr>
        <w:tabs>
          <w:tab w:val="num" w:pos="3060"/>
        </w:tabs>
        <w:ind w:left="3060" w:hanging="360"/>
      </w:pPr>
    </w:lvl>
    <w:lvl w:ilvl="2" w:tplc="BE7ACB92">
      <w:start w:val="1"/>
      <w:numFmt w:val="decimal"/>
      <w:lvlText w:val="%3."/>
      <w:lvlJc w:val="left"/>
      <w:pPr>
        <w:tabs>
          <w:tab w:val="num" w:pos="3960"/>
        </w:tabs>
        <w:ind w:left="3960" w:hanging="360"/>
      </w:pPr>
      <w:rPr>
        <w:rFonts w:hint="default"/>
      </w:rPr>
    </w:lvl>
    <w:lvl w:ilvl="3" w:tplc="041B000F" w:tentative="1">
      <w:start w:val="1"/>
      <w:numFmt w:val="decimal"/>
      <w:lvlText w:val="%4."/>
      <w:lvlJc w:val="left"/>
      <w:pPr>
        <w:tabs>
          <w:tab w:val="num" w:pos="4500"/>
        </w:tabs>
        <w:ind w:left="4500" w:hanging="360"/>
      </w:pPr>
    </w:lvl>
    <w:lvl w:ilvl="4" w:tplc="041B0019" w:tentative="1">
      <w:start w:val="1"/>
      <w:numFmt w:val="lowerLetter"/>
      <w:lvlText w:val="%5."/>
      <w:lvlJc w:val="left"/>
      <w:pPr>
        <w:tabs>
          <w:tab w:val="num" w:pos="5220"/>
        </w:tabs>
        <w:ind w:left="5220" w:hanging="360"/>
      </w:pPr>
    </w:lvl>
    <w:lvl w:ilvl="5" w:tplc="041B001B" w:tentative="1">
      <w:start w:val="1"/>
      <w:numFmt w:val="lowerRoman"/>
      <w:lvlText w:val="%6."/>
      <w:lvlJc w:val="right"/>
      <w:pPr>
        <w:tabs>
          <w:tab w:val="num" w:pos="5940"/>
        </w:tabs>
        <w:ind w:left="5940" w:hanging="180"/>
      </w:pPr>
    </w:lvl>
    <w:lvl w:ilvl="6" w:tplc="041B000F" w:tentative="1">
      <w:start w:val="1"/>
      <w:numFmt w:val="decimal"/>
      <w:lvlText w:val="%7."/>
      <w:lvlJc w:val="left"/>
      <w:pPr>
        <w:tabs>
          <w:tab w:val="num" w:pos="6660"/>
        </w:tabs>
        <w:ind w:left="6660" w:hanging="360"/>
      </w:pPr>
    </w:lvl>
    <w:lvl w:ilvl="7" w:tplc="041B0019" w:tentative="1">
      <w:start w:val="1"/>
      <w:numFmt w:val="lowerLetter"/>
      <w:lvlText w:val="%8."/>
      <w:lvlJc w:val="left"/>
      <w:pPr>
        <w:tabs>
          <w:tab w:val="num" w:pos="7380"/>
        </w:tabs>
        <w:ind w:left="7380" w:hanging="360"/>
      </w:pPr>
    </w:lvl>
    <w:lvl w:ilvl="8" w:tplc="041B001B" w:tentative="1">
      <w:start w:val="1"/>
      <w:numFmt w:val="lowerRoman"/>
      <w:lvlText w:val="%9."/>
      <w:lvlJc w:val="right"/>
      <w:pPr>
        <w:tabs>
          <w:tab w:val="num" w:pos="8100"/>
        </w:tabs>
        <w:ind w:left="8100" w:hanging="180"/>
      </w:pPr>
    </w:lvl>
  </w:abstractNum>
  <w:abstractNum w:abstractNumId="31" w15:restartNumberingAfterBreak="0">
    <w:nsid w:val="6D6F7C64"/>
    <w:multiLevelType w:val="multilevel"/>
    <w:tmpl w:val="93187ECC"/>
    <w:lvl w:ilvl="0">
      <w:start w:val="3"/>
      <w:numFmt w:val="lowerLetter"/>
      <w:lvlText w:val="%1."/>
      <w:lvlJc w:val="left"/>
      <w:pPr>
        <w:tabs>
          <w:tab w:val="num" w:pos="720"/>
        </w:tabs>
        <w:ind w:left="720" w:hanging="360"/>
      </w:pPr>
      <w:rPr>
        <w:rFonts w:hint="default"/>
      </w:rPr>
    </w:lvl>
    <w:lvl w:ilvl="1">
      <w:start w:val="2"/>
      <w:numFmt w:val="decimal"/>
      <w:lvlText w:val="%2."/>
      <w:lvlJc w:val="left"/>
      <w:pPr>
        <w:tabs>
          <w:tab w:val="num" w:pos="0"/>
        </w:tabs>
        <w:ind w:left="720" w:hanging="360"/>
      </w:pPr>
      <w:rPr>
        <w:rFonts w:hint="default"/>
      </w:rPr>
    </w:lvl>
    <w:lvl w:ilvl="2">
      <w:start w:val="1"/>
      <w:numFmt w:val="lowerLetter"/>
      <w:lvlText w:val="%3."/>
      <w:lvlJc w:val="left"/>
      <w:pPr>
        <w:tabs>
          <w:tab w:val="num" w:pos="1068"/>
        </w:tabs>
        <w:ind w:left="1068" w:hanging="360"/>
      </w:pPr>
      <w:rPr>
        <w:rFonts w:hint="default"/>
      </w:rPr>
    </w:lvl>
    <w:lvl w:ilvl="3">
      <w:start w:val="1"/>
      <w:numFmt w:val="decimal"/>
      <w:isLgl/>
      <w:lvlText w:val="%1.%2.%3.%4"/>
      <w:lvlJc w:val="left"/>
      <w:pPr>
        <w:tabs>
          <w:tab w:val="num" w:pos="1962"/>
        </w:tabs>
        <w:ind w:left="1962" w:hanging="1080"/>
      </w:pPr>
      <w:rPr>
        <w:rFonts w:hint="default"/>
      </w:rPr>
    </w:lvl>
    <w:lvl w:ilvl="4">
      <w:start w:val="1"/>
      <w:numFmt w:val="decimal"/>
      <w:isLgl/>
      <w:lvlText w:val="%1.%2.%3.%4.%5"/>
      <w:lvlJc w:val="left"/>
      <w:pPr>
        <w:tabs>
          <w:tab w:val="num" w:pos="2136"/>
        </w:tabs>
        <w:ind w:left="2136" w:hanging="1080"/>
      </w:pPr>
      <w:rPr>
        <w:rFonts w:hint="default"/>
      </w:rPr>
    </w:lvl>
    <w:lvl w:ilvl="5">
      <w:start w:val="1"/>
      <w:numFmt w:val="decimal"/>
      <w:isLgl/>
      <w:lvlText w:val="%1.%2.%3.%4.%5.%6"/>
      <w:lvlJc w:val="left"/>
      <w:pPr>
        <w:tabs>
          <w:tab w:val="num" w:pos="2670"/>
        </w:tabs>
        <w:ind w:left="2670" w:hanging="1440"/>
      </w:pPr>
      <w:rPr>
        <w:rFonts w:hint="default"/>
      </w:rPr>
    </w:lvl>
    <w:lvl w:ilvl="6">
      <w:start w:val="1"/>
      <w:numFmt w:val="decimal"/>
      <w:isLgl/>
      <w:lvlText w:val="%1.%2.%3.%4.%5.%6.%7"/>
      <w:lvlJc w:val="left"/>
      <w:pPr>
        <w:tabs>
          <w:tab w:val="num" w:pos="2844"/>
        </w:tabs>
        <w:ind w:left="2844" w:hanging="1440"/>
      </w:pPr>
      <w:rPr>
        <w:rFonts w:hint="default"/>
      </w:rPr>
    </w:lvl>
    <w:lvl w:ilvl="7">
      <w:start w:val="1"/>
      <w:numFmt w:val="decimal"/>
      <w:isLgl/>
      <w:lvlText w:val="%1.%2.%3.%4.%5.%6.%7.%8"/>
      <w:lvlJc w:val="left"/>
      <w:pPr>
        <w:tabs>
          <w:tab w:val="num" w:pos="3378"/>
        </w:tabs>
        <w:ind w:left="3378" w:hanging="1800"/>
      </w:pPr>
      <w:rPr>
        <w:rFonts w:hint="default"/>
      </w:rPr>
    </w:lvl>
    <w:lvl w:ilvl="8">
      <w:start w:val="1"/>
      <w:numFmt w:val="decimal"/>
      <w:isLgl/>
      <w:lvlText w:val="%1.%2.%3.%4.%5.%6.%7.%8.%9"/>
      <w:lvlJc w:val="left"/>
      <w:pPr>
        <w:tabs>
          <w:tab w:val="num" w:pos="3552"/>
        </w:tabs>
        <w:ind w:left="3552" w:hanging="1800"/>
      </w:pPr>
      <w:rPr>
        <w:rFonts w:hint="default"/>
      </w:rPr>
    </w:lvl>
  </w:abstractNum>
  <w:abstractNum w:abstractNumId="32" w15:restartNumberingAfterBreak="0">
    <w:nsid w:val="6F283290"/>
    <w:multiLevelType w:val="multilevel"/>
    <w:tmpl w:val="C3D65C46"/>
    <w:styleLink w:val="tl2"/>
    <w:lvl w:ilvl="0">
      <w:start w:val="6"/>
      <w:numFmt w:val="decimal"/>
      <w:lvlText w:val="%1"/>
      <w:lvlJc w:val="left"/>
      <w:pPr>
        <w:tabs>
          <w:tab w:val="num" w:pos="645"/>
        </w:tabs>
        <w:ind w:left="645" w:hanging="645"/>
      </w:pPr>
    </w:lvl>
    <w:lvl w:ilvl="1">
      <w:start w:val="1"/>
      <w:numFmt w:val="decimal"/>
      <w:lvlText w:val="%1.%2"/>
      <w:lvlJc w:val="left"/>
      <w:pPr>
        <w:tabs>
          <w:tab w:val="num" w:pos="705"/>
        </w:tabs>
        <w:ind w:left="705" w:hanging="645"/>
      </w:p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3" w15:restartNumberingAfterBreak="0">
    <w:nsid w:val="703C6E9C"/>
    <w:multiLevelType w:val="hybridMultilevel"/>
    <w:tmpl w:val="968CF6F4"/>
    <w:lvl w:ilvl="0" w:tplc="6D443C86">
      <w:start w:val="1"/>
      <w:numFmt w:val="decimal"/>
      <w:lvlText w:val="%1."/>
      <w:lvlJc w:val="left"/>
      <w:pPr>
        <w:ind w:left="720" w:hanging="360"/>
      </w:pPr>
    </w:lvl>
    <w:lvl w:ilvl="1" w:tplc="2E980AE4">
      <w:start w:val="1"/>
      <w:numFmt w:val="lowerLetter"/>
      <w:lvlText w:val="%2."/>
      <w:lvlJc w:val="left"/>
      <w:pPr>
        <w:ind w:left="1440" w:hanging="360"/>
      </w:pPr>
    </w:lvl>
    <w:lvl w:ilvl="2" w:tplc="4A980AFC">
      <w:start w:val="1"/>
      <w:numFmt w:val="lowerRoman"/>
      <w:lvlText w:val="%3."/>
      <w:lvlJc w:val="right"/>
      <w:pPr>
        <w:ind w:left="2160" w:hanging="180"/>
      </w:pPr>
    </w:lvl>
    <w:lvl w:ilvl="3" w:tplc="E49008A6">
      <w:start w:val="1"/>
      <w:numFmt w:val="decimal"/>
      <w:lvlText w:val="%4."/>
      <w:lvlJc w:val="left"/>
      <w:pPr>
        <w:ind w:left="2880" w:hanging="360"/>
      </w:pPr>
    </w:lvl>
    <w:lvl w:ilvl="4" w:tplc="08ACE840">
      <w:start w:val="1"/>
      <w:numFmt w:val="lowerLetter"/>
      <w:lvlText w:val="%5."/>
      <w:lvlJc w:val="left"/>
      <w:pPr>
        <w:ind w:left="3600" w:hanging="360"/>
      </w:pPr>
    </w:lvl>
    <w:lvl w:ilvl="5" w:tplc="A12A3FA2">
      <w:start w:val="1"/>
      <w:numFmt w:val="lowerRoman"/>
      <w:lvlText w:val="%6."/>
      <w:lvlJc w:val="right"/>
      <w:pPr>
        <w:ind w:left="4320" w:hanging="180"/>
      </w:pPr>
    </w:lvl>
    <w:lvl w:ilvl="6" w:tplc="982678BA">
      <w:start w:val="1"/>
      <w:numFmt w:val="decimal"/>
      <w:lvlText w:val="%7."/>
      <w:lvlJc w:val="left"/>
      <w:pPr>
        <w:ind w:left="5040" w:hanging="360"/>
      </w:pPr>
    </w:lvl>
    <w:lvl w:ilvl="7" w:tplc="DFF40E18">
      <w:start w:val="1"/>
      <w:numFmt w:val="lowerLetter"/>
      <w:lvlText w:val="%8."/>
      <w:lvlJc w:val="left"/>
      <w:pPr>
        <w:ind w:left="5760" w:hanging="360"/>
      </w:pPr>
    </w:lvl>
    <w:lvl w:ilvl="8" w:tplc="06EA7DCA">
      <w:start w:val="1"/>
      <w:numFmt w:val="lowerRoman"/>
      <w:lvlText w:val="%9."/>
      <w:lvlJc w:val="right"/>
      <w:pPr>
        <w:ind w:left="6480" w:hanging="180"/>
      </w:pPr>
    </w:lvl>
  </w:abstractNum>
  <w:abstractNum w:abstractNumId="34" w15:restartNumberingAfterBreak="0">
    <w:nsid w:val="709F413E"/>
    <w:multiLevelType w:val="hybridMultilevel"/>
    <w:tmpl w:val="4F249CE0"/>
    <w:lvl w:ilvl="0" w:tplc="09647DE6">
      <w:start w:val="1"/>
      <w:numFmt w:val="decimal"/>
      <w:lvlText w:val="%1."/>
      <w:lvlJc w:val="left"/>
      <w:pPr>
        <w:tabs>
          <w:tab w:val="num" w:pos="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73B1290A"/>
    <w:multiLevelType w:val="multilevel"/>
    <w:tmpl w:val="C3D65C46"/>
    <w:numStyleLink w:val="tl2"/>
  </w:abstractNum>
  <w:abstractNum w:abstractNumId="36" w15:restartNumberingAfterBreak="0">
    <w:nsid w:val="741B0AEB"/>
    <w:multiLevelType w:val="hybridMultilevel"/>
    <w:tmpl w:val="12941088"/>
    <w:lvl w:ilvl="0" w:tplc="09647DE6">
      <w:start w:val="1"/>
      <w:numFmt w:val="decimal"/>
      <w:lvlText w:val="%1."/>
      <w:lvlJc w:val="left"/>
      <w:pPr>
        <w:tabs>
          <w:tab w:val="num" w:pos="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757A0A06"/>
    <w:multiLevelType w:val="hybridMultilevel"/>
    <w:tmpl w:val="F954D6E6"/>
    <w:lvl w:ilvl="0" w:tplc="BAF286CC">
      <w:start w:val="1"/>
      <w:numFmt w:val="decimal"/>
      <w:lvlText w:val="%1."/>
      <w:lvlJc w:val="left"/>
      <w:pPr>
        <w:tabs>
          <w:tab w:val="num" w:pos="0"/>
        </w:tabs>
        <w:ind w:left="720" w:hanging="360"/>
      </w:pPr>
      <w:rPr>
        <w:rFonts w:hint="default"/>
        <w:color w:val="000000" w:themeColor="text1"/>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B6A6FCE"/>
    <w:multiLevelType w:val="hybridMultilevel"/>
    <w:tmpl w:val="72D28038"/>
    <w:lvl w:ilvl="0" w:tplc="46FE0B4A">
      <w:start w:val="1"/>
      <w:numFmt w:val="decimal"/>
      <w:lvlText w:val="%1."/>
      <w:lvlJc w:val="left"/>
      <w:pPr>
        <w:tabs>
          <w:tab w:val="num" w:pos="0"/>
        </w:tabs>
        <w:ind w:left="720" w:hanging="360"/>
      </w:pPr>
      <w:rPr>
        <w:rFonts w:hint="default"/>
        <w:color w:val="auto"/>
      </w:rPr>
    </w:lvl>
    <w:lvl w:ilvl="1" w:tplc="041B0019">
      <w:start w:val="1"/>
      <w:numFmt w:val="lowerLetter"/>
      <w:lvlText w:val="%2."/>
      <w:lvlJc w:val="left"/>
      <w:pPr>
        <w:tabs>
          <w:tab w:val="num" w:pos="1440"/>
        </w:tabs>
        <w:ind w:left="1440" w:hanging="360"/>
      </w:pPr>
    </w:lvl>
    <w:lvl w:ilvl="2" w:tplc="35AA1EA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7BA95344"/>
    <w:multiLevelType w:val="hybridMultilevel"/>
    <w:tmpl w:val="8544F39A"/>
    <w:lvl w:ilvl="0" w:tplc="B80C44BE">
      <w:start w:val="1"/>
      <w:numFmt w:val="decimal"/>
      <w:lvlText w:val="%1."/>
      <w:lvlJc w:val="left"/>
      <w:pPr>
        <w:tabs>
          <w:tab w:val="num" w:pos="643"/>
        </w:tabs>
        <w:ind w:left="643" w:hanging="360"/>
      </w:pPr>
      <w:rPr>
        <w:rFonts w:hint="default"/>
      </w:rPr>
    </w:lvl>
    <w:lvl w:ilvl="1" w:tplc="041B0019">
      <w:start w:val="1"/>
      <w:numFmt w:val="lowerLetter"/>
      <w:lvlText w:val="%2."/>
      <w:lvlJc w:val="left"/>
      <w:pPr>
        <w:tabs>
          <w:tab w:val="num" w:pos="1363"/>
        </w:tabs>
        <w:ind w:left="1363" w:hanging="360"/>
      </w:pPr>
    </w:lvl>
    <w:lvl w:ilvl="2" w:tplc="041B001B" w:tentative="1">
      <w:start w:val="1"/>
      <w:numFmt w:val="lowerRoman"/>
      <w:lvlText w:val="%3."/>
      <w:lvlJc w:val="right"/>
      <w:pPr>
        <w:tabs>
          <w:tab w:val="num" w:pos="2083"/>
        </w:tabs>
        <w:ind w:left="2083" w:hanging="180"/>
      </w:pPr>
    </w:lvl>
    <w:lvl w:ilvl="3" w:tplc="041B000F" w:tentative="1">
      <w:start w:val="1"/>
      <w:numFmt w:val="decimal"/>
      <w:lvlText w:val="%4."/>
      <w:lvlJc w:val="left"/>
      <w:pPr>
        <w:tabs>
          <w:tab w:val="num" w:pos="2803"/>
        </w:tabs>
        <w:ind w:left="2803" w:hanging="360"/>
      </w:pPr>
    </w:lvl>
    <w:lvl w:ilvl="4" w:tplc="041B0019" w:tentative="1">
      <w:start w:val="1"/>
      <w:numFmt w:val="lowerLetter"/>
      <w:lvlText w:val="%5."/>
      <w:lvlJc w:val="left"/>
      <w:pPr>
        <w:tabs>
          <w:tab w:val="num" w:pos="3523"/>
        </w:tabs>
        <w:ind w:left="3523" w:hanging="360"/>
      </w:pPr>
    </w:lvl>
    <w:lvl w:ilvl="5" w:tplc="041B001B" w:tentative="1">
      <w:start w:val="1"/>
      <w:numFmt w:val="lowerRoman"/>
      <w:lvlText w:val="%6."/>
      <w:lvlJc w:val="right"/>
      <w:pPr>
        <w:tabs>
          <w:tab w:val="num" w:pos="4243"/>
        </w:tabs>
        <w:ind w:left="4243" w:hanging="180"/>
      </w:pPr>
    </w:lvl>
    <w:lvl w:ilvl="6" w:tplc="041B000F" w:tentative="1">
      <w:start w:val="1"/>
      <w:numFmt w:val="decimal"/>
      <w:lvlText w:val="%7."/>
      <w:lvlJc w:val="left"/>
      <w:pPr>
        <w:tabs>
          <w:tab w:val="num" w:pos="4963"/>
        </w:tabs>
        <w:ind w:left="4963" w:hanging="360"/>
      </w:pPr>
    </w:lvl>
    <w:lvl w:ilvl="7" w:tplc="041B0019" w:tentative="1">
      <w:start w:val="1"/>
      <w:numFmt w:val="lowerLetter"/>
      <w:lvlText w:val="%8."/>
      <w:lvlJc w:val="left"/>
      <w:pPr>
        <w:tabs>
          <w:tab w:val="num" w:pos="5683"/>
        </w:tabs>
        <w:ind w:left="5683" w:hanging="360"/>
      </w:pPr>
    </w:lvl>
    <w:lvl w:ilvl="8" w:tplc="041B001B" w:tentative="1">
      <w:start w:val="1"/>
      <w:numFmt w:val="lowerRoman"/>
      <w:lvlText w:val="%9."/>
      <w:lvlJc w:val="right"/>
      <w:pPr>
        <w:tabs>
          <w:tab w:val="num" w:pos="6403"/>
        </w:tabs>
        <w:ind w:left="6403" w:hanging="180"/>
      </w:pPr>
    </w:lvl>
  </w:abstractNum>
  <w:abstractNum w:abstractNumId="40" w15:restartNumberingAfterBreak="0">
    <w:nsid w:val="7FB63749"/>
    <w:multiLevelType w:val="hybridMultilevel"/>
    <w:tmpl w:val="BB2401EA"/>
    <w:lvl w:ilvl="0" w:tplc="09647DE6">
      <w:start w:val="1"/>
      <w:numFmt w:val="decimal"/>
      <w:lvlText w:val="%1."/>
      <w:lvlJc w:val="left"/>
      <w:pPr>
        <w:tabs>
          <w:tab w:val="num" w:pos="0"/>
        </w:tabs>
        <w:ind w:left="720" w:hanging="360"/>
      </w:pPr>
      <w:rPr>
        <w:rFonts w:hint="default"/>
      </w:rPr>
    </w:lvl>
    <w:lvl w:ilvl="1" w:tplc="041B0019">
      <w:start w:val="1"/>
      <w:numFmt w:val="lowerLetter"/>
      <w:lvlText w:val="%2."/>
      <w:lvlJc w:val="left"/>
      <w:pPr>
        <w:tabs>
          <w:tab w:val="num" w:pos="1440"/>
        </w:tabs>
        <w:ind w:left="1440" w:hanging="360"/>
      </w:pPr>
    </w:lvl>
    <w:lvl w:ilvl="2" w:tplc="351E1D4A">
      <w:start w:val="1"/>
      <w:numFmt w:val="lowerLetter"/>
      <w:lvlText w:val="%3."/>
      <w:lvlJc w:val="left"/>
      <w:pPr>
        <w:tabs>
          <w:tab w:val="num" w:pos="1620"/>
        </w:tabs>
        <w:ind w:left="2340" w:hanging="360"/>
      </w:pPr>
      <w:rPr>
        <w:rFonts w:hint="default"/>
      </w:rPr>
    </w:lvl>
    <w:lvl w:ilvl="3" w:tplc="351E1D4A">
      <w:start w:val="1"/>
      <w:numFmt w:val="lowerLetter"/>
      <w:lvlText w:val="%4."/>
      <w:lvlJc w:val="left"/>
      <w:pPr>
        <w:tabs>
          <w:tab w:val="num" w:pos="2160"/>
        </w:tabs>
        <w:ind w:left="2880" w:hanging="360"/>
      </w:pPr>
      <w:rPr>
        <w:rFonts w:hint="default"/>
      </w:rPr>
    </w:lvl>
    <w:lvl w:ilvl="4" w:tplc="041B0019">
      <w:start w:val="1"/>
      <w:numFmt w:val="lowerLetter"/>
      <w:lvlText w:val="%5."/>
      <w:lvlJc w:val="left"/>
      <w:pPr>
        <w:tabs>
          <w:tab w:val="num" w:pos="3600"/>
        </w:tabs>
        <w:ind w:left="3600" w:hanging="360"/>
      </w:pPr>
    </w:lvl>
    <w:lvl w:ilvl="5" w:tplc="D5DCE66E">
      <w:start w:val="1"/>
      <w:numFmt w:val="lowerLetter"/>
      <w:lvlText w:val="%6)"/>
      <w:lvlJc w:val="left"/>
      <w:pPr>
        <w:ind w:left="4500" w:hanging="360"/>
      </w:pPr>
      <w:rPr>
        <w:rFonts w:ascii="Arial" w:hAnsi="Arial" w:cs="Arial" w:hint="default"/>
      </w:r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2"/>
  </w:num>
  <w:num w:numId="2">
    <w:abstractNumId w:val="13"/>
  </w:num>
  <w:num w:numId="3">
    <w:abstractNumId w:val="11"/>
  </w:num>
  <w:num w:numId="4">
    <w:abstractNumId w:val="12"/>
  </w:num>
  <w:num w:numId="5">
    <w:abstractNumId w:val="15"/>
  </w:num>
  <w:num w:numId="6">
    <w:abstractNumId w:val="0"/>
  </w:num>
  <w:num w:numId="7">
    <w:abstractNumId w:val="10"/>
  </w:num>
  <w:num w:numId="8">
    <w:abstractNumId w:val="20"/>
  </w:num>
  <w:num w:numId="9">
    <w:abstractNumId w:val="38"/>
  </w:num>
  <w:num w:numId="10">
    <w:abstractNumId w:val="34"/>
  </w:num>
  <w:num w:numId="11">
    <w:abstractNumId w:val="37"/>
  </w:num>
  <w:num w:numId="12">
    <w:abstractNumId w:val="36"/>
  </w:num>
  <w:num w:numId="13">
    <w:abstractNumId w:val="14"/>
  </w:num>
  <w:num w:numId="14">
    <w:abstractNumId w:val="17"/>
  </w:num>
  <w:num w:numId="15">
    <w:abstractNumId w:val="21"/>
  </w:num>
  <w:num w:numId="16">
    <w:abstractNumId w:val="2"/>
  </w:num>
  <w:num w:numId="17">
    <w:abstractNumId w:val="4"/>
  </w:num>
  <w:num w:numId="18">
    <w:abstractNumId w:val="39"/>
  </w:num>
  <w:num w:numId="19">
    <w:abstractNumId w:val="30"/>
  </w:num>
  <w:num w:numId="20">
    <w:abstractNumId w:val="9"/>
  </w:num>
  <w:num w:numId="21">
    <w:abstractNumId w:val="3"/>
    <w:lvlOverride w:ilvl="0">
      <w:lvl w:ilvl="0">
        <w:start w:val="1"/>
        <w:numFmt w:val="none"/>
        <w:lvlText w:val="a."/>
        <w:lvlJc w:val="left"/>
        <w:pPr>
          <w:tabs>
            <w:tab w:val="num" w:pos="720"/>
          </w:tabs>
          <w:ind w:left="720" w:hanging="360"/>
        </w:pPr>
        <w:rPr>
          <w:rFonts w:hint="default"/>
        </w:rPr>
      </w:lvl>
    </w:lvlOverride>
    <w:lvlOverride w:ilvl="1">
      <w:lvl w:ilvl="1">
        <w:start w:val="1"/>
        <w:numFmt w:val="lowerLetter"/>
        <w:lvlText w:val="%2."/>
        <w:lvlJc w:val="left"/>
        <w:pPr>
          <w:tabs>
            <w:tab w:val="num" w:pos="1440"/>
          </w:tabs>
          <w:ind w:left="1440" w:hanging="360"/>
        </w:pPr>
        <w:rPr>
          <w:color w:val="000000" w:themeColor="text1"/>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tentative="1">
        <w:start w:val="1"/>
        <w:numFmt w:val="lowerLetter"/>
        <w:lvlText w:val="%5."/>
        <w:lvlJc w:val="left"/>
        <w:pPr>
          <w:tabs>
            <w:tab w:val="num" w:pos="3600"/>
          </w:tabs>
          <w:ind w:left="3600" w:hanging="360"/>
        </w:pPr>
      </w:lvl>
    </w:lvlOverride>
    <w:lvlOverride w:ilvl="5">
      <w:lvl w:ilvl="5" w:tentative="1">
        <w:start w:val="1"/>
        <w:numFmt w:val="lowerRoman"/>
        <w:lvlText w:val="%6."/>
        <w:lvlJc w:val="right"/>
        <w:pPr>
          <w:tabs>
            <w:tab w:val="num" w:pos="4320"/>
          </w:tabs>
          <w:ind w:left="4320" w:hanging="18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lowerLetter"/>
        <w:lvlText w:val="%8."/>
        <w:lvlJc w:val="left"/>
        <w:pPr>
          <w:tabs>
            <w:tab w:val="num" w:pos="5760"/>
          </w:tabs>
          <w:ind w:left="5760" w:hanging="360"/>
        </w:pPr>
      </w:lvl>
    </w:lvlOverride>
    <w:lvlOverride w:ilvl="8">
      <w:lvl w:ilvl="8" w:tentative="1">
        <w:start w:val="1"/>
        <w:numFmt w:val="lowerRoman"/>
        <w:lvlText w:val="%9."/>
        <w:lvlJc w:val="right"/>
        <w:pPr>
          <w:tabs>
            <w:tab w:val="num" w:pos="6480"/>
          </w:tabs>
          <w:ind w:left="6480" w:hanging="180"/>
        </w:pPr>
      </w:lvl>
    </w:lvlOverride>
  </w:num>
  <w:num w:numId="22">
    <w:abstractNumId w:val="19"/>
  </w:num>
  <w:num w:numId="23">
    <w:abstractNumId w:val="40"/>
  </w:num>
  <w:num w:numId="24">
    <w:abstractNumId w:val="6"/>
  </w:num>
  <w:num w:numId="25">
    <w:abstractNumId w:val="5"/>
  </w:num>
  <w:num w:numId="26">
    <w:abstractNumId w:val="16"/>
  </w:num>
  <w:num w:numId="27">
    <w:abstractNumId w:val="28"/>
  </w:num>
  <w:num w:numId="28">
    <w:abstractNumId w:val="26"/>
  </w:num>
  <w:num w:numId="29">
    <w:abstractNumId w:val="25"/>
  </w:num>
  <w:num w:numId="30">
    <w:abstractNumId w:val="31"/>
  </w:num>
  <w:num w:numId="31">
    <w:abstractNumId w:val="27"/>
  </w:num>
  <w:num w:numId="32">
    <w:abstractNumId w:val="7"/>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3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18"/>
  </w:num>
  <w:num w:numId="39">
    <w:abstractNumId w:val="29"/>
  </w:num>
  <w:num w:numId="40">
    <w:abstractNumId w:val="33"/>
  </w:num>
  <w:num w:numId="41">
    <w:abstractNumId w:val="24"/>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tková Lenka">
    <w15:presenceInfo w15:providerId="None" w15:userId="Batková Len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2BB"/>
    <w:rsid w:val="00003629"/>
    <w:rsid w:val="00036749"/>
    <w:rsid w:val="00042DA5"/>
    <w:rsid w:val="00045CB8"/>
    <w:rsid w:val="0005015E"/>
    <w:rsid w:val="00051F22"/>
    <w:rsid w:val="00053F2E"/>
    <w:rsid w:val="00060F4E"/>
    <w:rsid w:val="000727DF"/>
    <w:rsid w:val="00072982"/>
    <w:rsid w:val="000769B7"/>
    <w:rsid w:val="00080524"/>
    <w:rsid w:val="00087034"/>
    <w:rsid w:val="000949CE"/>
    <w:rsid w:val="000964E0"/>
    <w:rsid w:val="000A7438"/>
    <w:rsid w:val="000B2FC4"/>
    <w:rsid w:val="000B54F0"/>
    <w:rsid w:val="000D3BCC"/>
    <w:rsid w:val="000F1DD8"/>
    <w:rsid w:val="000F5CC0"/>
    <w:rsid w:val="00103998"/>
    <w:rsid w:val="00125C07"/>
    <w:rsid w:val="00126127"/>
    <w:rsid w:val="001279A2"/>
    <w:rsid w:val="00136EAA"/>
    <w:rsid w:val="001423FB"/>
    <w:rsid w:val="001467C1"/>
    <w:rsid w:val="001573EA"/>
    <w:rsid w:val="001609C8"/>
    <w:rsid w:val="0016617E"/>
    <w:rsid w:val="00177C14"/>
    <w:rsid w:val="00185EE1"/>
    <w:rsid w:val="00186556"/>
    <w:rsid w:val="001A11CD"/>
    <w:rsid w:val="001A3EFC"/>
    <w:rsid w:val="001A5616"/>
    <w:rsid w:val="001B07F2"/>
    <w:rsid w:val="001B2CFC"/>
    <w:rsid w:val="001B630D"/>
    <w:rsid w:val="001C12EE"/>
    <w:rsid w:val="001C1F93"/>
    <w:rsid w:val="001C7455"/>
    <w:rsid w:val="001C7E5E"/>
    <w:rsid w:val="001D1A9F"/>
    <w:rsid w:val="001D3382"/>
    <w:rsid w:val="001D3E57"/>
    <w:rsid w:val="001E0323"/>
    <w:rsid w:val="001E1285"/>
    <w:rsid w:val="001F2167"/>
    <w:rsid w:val="001F3ED9"/>
    <w:rsid w:val="00216A25"/>
    <w:rsid w:val="002174BA"/>
    <w:rsid w:val="002218D3"/>
    <w:rsid w:val="002225C3"/>
    <w:rsid w:val="00225805"/>
    <w:rsid w:val="00236802"/>
    <w:rsid w:val="00244CA5"/>
    <w:rsid w:val="002566C4"/>
    <w:rsid w:val="00257544"/>
    <w:rsid w:val="0026661E"/>
    <w:rsid w:val="0026685B"/>
    <w:rsid w:val="0027016A"/>
    <w:rsid w:val="002704F3"/>
    <w:rsid w:val="00284E5A"/>
    <w:rsid w:val="00286A9A"/>
    <w:rsid w:val="0029459E"/>
    <w:rsid w:val="002A070A"/>
    <w:rsid w:val="002A667F"/>
    <w:rsid w:val="002A6CB4"/>
    <w:rsid w:val="002B4667"/>
    <w:rsid w:val="002B76BD"/>
    <w:rsid w:val="002C646B"/>
    <w:rsid w:val="002E097A"/>
    <w:rsid w:val="002E23BD"/>
    <w:rsid w:val="002E5A75"/>
    <w:rsid w:val="002F2CF7"/>
    <w:rsid w:val="002F7C21"/>
    <w:rsid w:val="00303119"/>
    <w:rsid w:val="00303FB5"/>
    <w:rsid w:val="003050BA"/>
    <w:rsid w:val="00344004"/>
    <w:rsid w:val="00355FE2"/>
    <w:rsid w:val="00357B20"/>
    <w:rsid w:val="00373716"/>
    <w:rsid w:val="003760BA"/>
    <w:rsid w:val="00377B3A"/>
    <w:rsid w:val="003836E8"/>
    <w:rsid w:val="00386FFD"/>
    <w:rsid w:val="003A6CB6"/>
    <w:rsid w:val="003B05CE"/>
    <w:rsid w:val="003B487B"/>
    <w:rsid w:val="003C02A6"/>
    <w:rsid w:val="003D53D4"/>
    <w:rsid w:val="003D72BD"/>
    <w:rsid w:val="003E3EAF"/>
    <w:rsid w:val="00405A43"/>
    <w:rsid w:val="00405B93"/>
    <w:rsid w:val="00421195"/>
    <w:rsid w:val="00431F60"/>
    <w:rsid w:val="00437E28"/>
    <w:rsid w:val="004507E2"/>
    <w:rsid w:val="00450D44"/>
    <w:rsid w:val="004547B4"/>
    <w:rsid w:val="004550BB"/>
    <w:rsid w:val="00456C20"/>
    <w:rsid w:val="0046297A"/>
    <w:rsid w:val="00463EBC"/>
    <w:rsid w:val="00466A9B"/>
    <w:rsid w:val="0046751B"/>
    <w:rsid w:val="00473876"/>
    <w:rsid w:val="00481E93"/>
    <w:rsid w:val="00496E83"/>
    <w:rsid w:val="004A6EE1"/>
    <w:rsid w:val="004B1D84"/>
    <w:rsid w:val="004D4DF6"/>
    <w:rsid w:val="004E52BB"/>
    <w:rsid w:val="004F64DC"/>
    <w:rsid w:val="00504269"/>
    <w:rsid w:val="00504964"/>
    <w:rsid w:val="005135FA"/>
    <w:rsid w:val="0052525C"/>
    <w:rsid w:val="00530BA3"/>
    <w:rsid w:val="005341A5"/>
    <w:rsid w:val="00540CBD"/>
    <w:rsid w:val="00553E2F"/>
    <w:rsid w:val="0055484F"/>
    <w:rsid w:val="005673BE"/>
    <w:rsid w:val="00571593"/>
    <w:rsid w:val="005720B9"/>
    <w:rsid w:val="00574FF8"/>
    <w:rsid w:val="00583900"/>
    <w:rsid w:val="005A00A6"/>
    <w:rsid w:val="005A5D67"/>
    <w:rsid w:val="005B17DB"/>
    <w:rsid w:val="005C5038"/>
    <w:rsid w:val="005D038F"/>
    <w:rsid w:val="005D06BA"/>
    <w:rsid w:val="005D3250"/>
    <w:rsid w:val="005D732C"/>
    <w:rsid w:val="005E0A79"/>
    <w:rsid w:val="005E0C6F"/>
    <w:rsid w:val="005F0ACD"/>
    <w:rsid w:val="005F45C5"/>
    <w:rsid w:val="00602CF2"/>
    <w:rsid w:val="00616A77"/>
    <w:rsid w:val="006217B5"/>
    <w:rsid w:val="006314AC"/>
    <w:rsid w:val="0064187E"/>
    <w:rsid w:val="00651AF6"/>
    <w:rsid w:val="006534EB"/>
    <w:rsid w:val="0067515F"/>
    <w:rsid w:val="00675D7A"/>
    <w:rsid w:val="006800DE"/>
    <w:rsid w:val="00680667"/>
    <w:rsid w:val="006A0A0C"/>
    <w:rsid w:val="006B2A49"/>
    <w:rsid w:val="006B5F1D"/>
    <w:rsid w:val="006C0A12"/>
    <w:rsid w:val="006C2806"/>
    <w:rsid w:val="006D08A9"/>
    <w:rsid w:val="006D68BD"/>
    <w:rsid w:val="006D6EBD"/>
    <w:rsid w:val="006E25C7"/>
    <w:rsid w:val="006F41EB"/>
    <w:rsid w:val="006F756D"/>
    <w:rsid w:val="0070252A"/>
    <w:rsid w:val="00730445"/>
    <w:rsid w:val="00744F78"/>
    <w:rsid w:val="00746739"/>
    <w:rsid w:val="0075057B"/>
    <w:rsid w:val="00750E42"/>
    <w:rsid w:val="00766C95"/>
    <w:rsid w:val="0077212B"/>
    <w:rsid w:val="007741B7"/>
    <w:rsid w:val="0077688E"/>
    <w:rsid w:val="00782EC2"/>
    <w:rsid w:val="0078626C"/>
    <w:rsid w:val="00791D31"/>
    <w:rsid w:val="0079655B"/>
    <w:rsid w:val="007A386F"/>
    <w:rsid w:val="007A61D1"/>
    <w:rsid w:val="007B453E"/>
    <w:rsid w:val="007B5532"/>
    <w:rsid w:val="007D0D4C"/>
    <w:rsid w:val="007D5A0E"/>
    <w:rsid w:val="007E03F0"/>
    <w:rsid w:val="007E2FEE"/>
    <w:rsid w:val="007E6BA8"/>
    <w:rsid w:val="007F4063"/>
    <w:rsid w:val="007F595B"/>
    <w:rsid w:val="007F7DFD"/>
    <w:rsid w:val="00802CCC"/>
    <w:rsid w:val="00805FEB"/>
    <w:rsid w:val="00810010"/>
    <w:rsid w:val="008128D6"/>
    <w:rsid w:val="008139F4"/>
    <w:rsid w:val="00820671"/>
    <w:rsid w:val="008346E7"/>
    <w:rsid w:val="0084144D"/>
    <w:rsid w:val="00843379"/>
    <w:rsid w:val="00850B8B"/>
    <w:rsid w:val="008551D7"/>
    <w:rsid w:val="008575DF"/>
    <w:rsid w:val="00857A66"/>
    <w:rsid w:val="00860BA5"/>
    <w:rsid w:val="008650BC"/>
    <w:rsid w:val="008813AA"/>
    <w:rsid w:val="00881731"/>
    <w:rsid w:val="00892530"/>
    <w:rsid w:val="00892B9F"/>
    <w:rsid w:val="008A34E9"/>
    <w:rsid w:val="008B62BD"/>
    <w:rsid w:val="008C129A"/>
    <w:rsid w:val="008D42FB"/>
    <w:rsid w:val="008E3E72"/>
    <w:rsid w:val="008F05FF"/>
    <w:rsid w:val="008F204A"/>
    <w:rsid w:val="008F3BA5"/>
    <w:rsid w:val="00903AC2"/>
    <w:rsid w:val="0090642E"/>
    <w:rsid w:val="0091129C"/>
    <w:rsid w:val="00915563"/>
    <w:rsid w:val="00917E00"/>
    <w:rsid w:val="00940748"/>
    <w:rsid w:val="009463CF"/>
    <w:rsid w:val="009501FD"/>
    <w:rsid w:val="00952C9F"/>
    <w:rsid w:val="00954856"/>
    <w:rsid w:val="00975F14"/>
    <w:rsid w:val="00983477"/>
    <w:rsid w:val="00983D91"/>
    <w:rsid w:val="0098740D"/>
    <w:rsid w:val="00995104"/>
    <w:rsid w:val="0099551F"/>
    <w:rsid w:val="009955BB"/>
    <w:rsid w:val="009A0B56"/>
    <w:rsid w:val="009A6416"/>
    <w:rsid w:val="009A6708"/>
    <w:rsid w:val="009A6EA4"/>
    <w:rsid w:val="009B014A"/>
    <w:rsid w:val="009B555D"/>
    <w:rsid w:val="009B7623"/>
    <w:rsid w:val="009B7E47"/>
    <w:rsid w:val="009C2C38"/>
    <w:rsid w:val="009C520B"/>
    <w:rsid w:val="009C5215"/>
    <w:rsid w:val="009D4FEA"/>
    <w:rsid w:val="009E1229"/>
    <w:rsid w:val="009E1BDE"/>
    <w:rsid w:val="009E4AA3"/>
    <w:rsid w:val="009F3F72"/>
    <w:rsid w:val="009F6EA9"/>
    <w:rsid w:val="00A0476B"/>
    <w:rsid w:val="00A11E02"/>
    <w:rsid w:val="00A26740"/>
    <w:rsid w:val="00A320DE"/>
    <w:rsid w:val="00A36EFB"/>
    <w:rsid w:val="00A3787C"/>
    <w:rsid w:val="00A61D3A"/>
    <w:rsid w:val="00A67681"/>
    <w:rsid w:val="00A72384"/>
    <w:rsid w:val="00A72A12"/>
    <w:rsid w:val="00A72C4C"/>
    <w:rsid w:val="00A73EE1"/>
    <w:rsid w:val="00A765CB"/>
    <w:rsid w:val="00A76B46"/>
    <w:rsid w:val="00A807DE"/>
    <w:rsid w:val="00A84049"/>
    <w:rsid w:val="00A90A56"/>
    <w:rsid w:val="00A97804"/>
    <w:rsid w:val="00AA18B1"/>
    <w:rsid w:val="00AA26EC"/>
    <w:rsid w:val="00AA455F"/>
    <w:rsid w:val="00AB2120"/>
    <w:rsid w:val="00AB2C16"/>
    <w:rsid w:val="00AC15A6"/>
    <w:rsid w:val="00AC39D3"/>
    <w:rsid w:val="00AC3A3F"/>
    <w:rsid w:val="00AC61B9"/>
    <w:rsid w:val="00AC630F"/>
    <w:rsid w:val="00AD3BB0"/>
    <w:rsid w:val="00AD651A"/>
    <w:rsid w:val="00AF158F"/>
    <w:rsid w:val="00B060D1"/>
    <w:rsid w:val="00B100AA"/>
    <w:rsid w:val="00B22709"/>
    <w:rsid w:val="00B25286"/>
    <w:rsid w:val="00B40829"/>
    <w:rsid w:val="00B51683"/>
    <w:rsid w:val="00B7214B"/>
    <w:rsid w:val="00B758E1"/>
    <w:rsid w:val="00B80F1F"/>
    <w:rsid w:val="00B91C95"/>
    <w:rsid w:val="00B92837"/>
    <w:rsid w:val="00BA4D04"/>
    <w:rsid w:val="00BA5CA1"/>
    <w:rsid w:val="00BB4D39"/>
    <w:rsid w:val="00BC4379"/>
    <w:rsid w:val="00BC75B8"/>
    <w:rsid w:val="00BD30B3"/>
    <w:rsid w:val="00BD5864"/>
    <w:rsid w:val="00BD5957"/>
    <w:rsid w:val="00BE31FB"/>
    <w:rsid w:val="00BF1490"/>
    <w:rsid w:val="00BF2F16"/>
    <w:rsid w:val="00BF7B90"/>
    <w:rsid w:val="00C00D80"/>
    <w:rsid w:val="00C10DF3"/>
    <w:rsid w:val="00C177D0"/>
    <w:rsid w:val="00C220B5"/>
    <w:rsid w:val="00C23233"/>
    <w:rsid w:val="00C255FB"/>
    <w:rsid w:val="00C51DAE"/>
    <w:rsid w:val="00C5660A"/>
    <w:rsid w:val="00C60BD2"/>
    <w:rsid w:val="00C76515"/>
    <w:rsid w:val="00C7757C"/>
    <w:rsid w:val="00C80F44"/>
    <w:rsid w:val="00C81729"/>
    <w:rsid w:val="00C9383F"/>
    <w:rsid w:val="00CA6511"/>
    <w:rsid w:val="00CA7C73"/>
    <w:rsid w:val="00CB1F67"/>
    <w:rsid w:val="00CB65E3"/>
    <w:rsid w:val="00CB7D14"/>
    <w:rsid w:val="00CC1850"/>
    <w:rsid w:val="00CC5B8F"/>
    <w:rsid w:val="00CD25F5"/>
    <w:rsid w:val="00CD5D5B"/>
    <w:rsid w:val="00CE1A7C"/>
    <w:rsid w:val="00CE310C"/>
    <w:rsid w:val="00CF0FBA"/>
    <w:rsid w:val="00CF3F6E"/>
    <w:rsid w:val="00D06B05"/>
    <w:rsid w:val="00D14038"/>
    <w:rsid w:val="00D15A53"/>
    <w:rsid w:val="00D2057B"/>
    <w:rsid w:val="00D2090A"/>
    <w:rsid w:val="00D20F87"/>
    <w:rsid w:val="00D2287C"/>
    <w:rsid w:val="00D26C1C"/>
    <w:rsid w:val="00D432E9"/>
    <w:rsid w:val="00D556C1"/>
    <w:rsid w:val="00D5741A"/>
    <w:rsid w:val="00D57739"/>
    <w:rsid w:val="00D7297E"/>
    <w:rsid w:val="00D875FF"/>
    <w:rsid w:val="00D97618"/>
    <w:rsid w:val="00DA200B"/>
    <w:rsid w:val="00DA4BFA"/>
    <w:rsid w:val="00DB2DB0"/>
    <w:rsid w:val="00DC46C9"/>
    <w:rsid w:val="00DC4BBF"/>
    <w:rsid w:val="00DC5421"/>
    <w:rsid w:val="00DD01B5"/>
    <w:rsid w:val="00DD15E3"/>
    <w:rsid w:val="00E04294"/>
    <w:rsid w:val="00E11691"/>
    <w:rsid w:val="00E21426"/>
    <w:rsid w:val="00E22715"/>
    <w:rsid w:val="00E24FBD"/>
    <w:rsid w:val="00E45162"/>
    <w:rsid w:val="00E47B61"/>
    <w:rsid w:val="00E47E1E"/>
    <w:rsid w:val="00E64B52"/>
    <w:rsid w:val="00E72FF6"/>
    <w:rsid w:val="00E736AC"/>
    <w:rsid w:val="00E8056E"/>
    <w:rsid w:val="00E80AA2"/>
    <w:rsid w:val="00E85380"/>
    <w:rsid w:val="00EA717E"/>
    <w:rsid w:val="00EB6FFD"/>
    <w:rsid w:val="00EE2D0A"/>
    <w:rsid w:val="00EE3786"/>
    <w:rsid w:val="00EF1639"/>
    <w:rsid w:val="00EF4F90"/>
    <w:rsid w:val="00F2228E"/>
    <w:rsid w:val="00F2503E"/>
    <w:rsid w:val="00F2757A"/>
    <w:rsid w:val="00F35216"/>
    <w:rsid w:val="00F36FC8"/>
    <w:rsid w:val="00F40F5E"/>
    <w:rsid w:val="00F52A0E"/>
    <w:rsid w:val="00F54950"/>
    <w:rsid w:val="00F56105"/>
    <w:rsid w:val="00F565CE"/>
    <w:rsid w:val="00F736FD"/>
    <w:rsid w:val="00F931EA"/>
    <w:rsid w:val="00FA0CCE"/>
    <w:rsid w:val="00FA52ED"/>
    <w:rsid w:val="00FA6B7D"/>
    <w:rsid w:val="00FA794D"/>
    <w:rsid w:val="00FB5364"/>
    <w:rsid w:val="00FB54E1"/>
    <w:rsid w:val="00FB658B"/>
    <w:rsid w:val="00FB783D"/>
    <w:rsid w:val="00FF0D1B"/>
    <w:rsid w:val="00FF40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AA6A6"/>
  <w15:chartTrackingRefBased/>
  <w15:docId w15:val="{E423006E-B3F3-438D-A864-51533AD4A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E52BB"/>
    <w:pPr>
      <w:spacing w:after="0" w:line="240" w:lineRule="auto"/>
    </w:pPr>
    <w:rPr>
      <w:rFonts w:ascii="Arial" w:eastAsia="Times New Roman" w:hAnsi="Arial" w:cs="Times New Roman"/>
      <w:noProof/>
      <w:sz w:val="20"/>
      <w:szCs w:val="24"/>
      <w:lang w:eastAsia="sk-SK"/>
    </w:rPr>
  </w:style>
  <w:style w:type="paragraph" w:styleId="Nadpis1">
    <w:name w:val="heading 1"/>
    <w:aliases w:val=" Char"/>
    <w:basedOn w:val="Normlny"/>
    <w:next w:val="Normlny"/>
    <w:link w:val="Nadpis1Char"/>
    <w:qFormat/>
    <w:rsid w:val="004E52BB"/>
    <w:pPr>
      <w:keepNext/>
      <w:tabs>
        <w:tab w:val="num" w:pos="540"/>
      </w:tabs>
      <w:jc w:val="center"/>
      <w:outlineLvl w:val="0"/>
    </w:pPr>
    <w:rPr>
      <w:sz w:val="40"/>
      <w:szCs w:val="40"/>
    </w:rPr>
  </w:style>
  <w:style w:type="paragraph" w:styleId="Nadpis4">
    <w:name w:val="heading 4"/>
    <w:basedOn w:val="Normlny"/>
    <w:next w:val="Normlny"/>
    <w:link w:val="Nadpis4Char"/>
    <w:qFormat/>
    <w:rsid w:val="004E52BB"/>
    <w:pPr>
      <w:keepNext/>
      <w:tabs>
        <w:tab w:val="num" w:pos="576"/>
      </w:tabs>
      <w:jc w:val="center"/>
      <w:outlineLvl w:val="3"/>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 Char Char"/>
    <w:basedOn w:val="Predvolenpsmoodseku"/>
    <w:link w:val="Nadpis1"/>
    <w:rsid w:val="004E52BB"/>
    <w:rPr>
      <w:rFonts w:ascii="Arial" w:eastAsia="Times New Roman" w:hAnsi="Arial" w:cs="Times New Roman"/>
      <w:noProof/>
      <w:sz w:val="40"/>
      <w:szCs w:val="40"/>
      <w:lang w:eastAsia="sk-SK"/>
    </w:rPr>
  </w:style>
  <w:style w:type="character" w:customStyle="1" w:styleId="Nadpis4Char">
    <w:name w:val="Nadpis 4 Char"/>
    <w:basedOn w:val="Predvolenpsmoodseku"/>
    <w:link w:val="Nadpis4"/>
    <w:rsid w:val="004E52BB"/>
    <w:rPr>
      <w:rFonts w:ascii="Arial" w:eastAsia="Times New Roman" w:hAnsi="Arial" w:cs="Times New Roman"/>
      <w:b/>
      <w:bCs/>
      <w:noProof/>
      <w:sz w:val="20"/>
      <w:szCs w:val="24"/>
      <w:lang w:eastAsia="sk-SK"/>
    </w:rPr>
  </w:style>
  <w:style w:type="paragraph" w:styleId="Zarkazkladnhotextu">
    <w:name w:val="Body Text Indent"/>
    <w:basedOn w:val="Normlny"/>
    <w:link w:val="ZarkazkladnhotextuChar"/>
    <w:rsid w:val="004E52BB"/>
    <w:rPr>
      <w:rFonts w:cs="Arial"/>
      <w:szCs w:val="20"/>
    </w:rPr>
  </w:style>
  <w:style w:type="character" w:customStyle="1" w:styleId="ZarkazkladnhotextuChar">
    <w:name w:val="Zarážka základného textu Char"/>
    <w:basedOn w:val="Predvolenpsmoodseku"/>
    <w:link w:val="Zarkazkladnhotextu"/>
    <w:rsid w:val="004E52BB"/>
    <w:rPr>
      <w:rFonts w:ascii="Arial" w:eastAsia="Times New Roman" w:hAnsi="Arial" w:cs="Arial"/>
      <w:noProof/>
      <w:sz w:val="20"/>
      <w:szCs w:val="20"/>
      <w:lang w:eastAsia="sk-SK"/>
    </w:rPr>
  </w:style>
  <w:style w:type="paragraph" w:styleId="Zkladntext">
    <w:name w:val="Body Text"/>
    <w:basedOn w:val="Normlny"/>
    <w:link w:val="ZkladntextChar"/>
    <w:rsid w:val="004E52BB"/>
    <w:pPr>
      <w:jc w:val="both"/>
    </w:pPr>
    <w:rPr>
      <w:lang w:val="x-none" w:eastAsia="x-none"/>
    </w:rPr>
  </w:style>
  <w:style w:type="character" w:customStyle="1" w:styleId="ZkladntextChar">
    <w:name w:val="Základný text Char"/>
    <w:basedOn w:val="Predvolenpsmoodseku"/>
    <w:link w:val="Zkladntext"/>
    <w:rsid w:val="004E52BB"/>
    <w:rPr>
      <w:rFonts w:ascii="Arial" w:eastAsia="Times New Roman" w:hAnsi="Arial" w:cs="Times New Roman"/>
      <w:noProof/>
      <w:sz w:val="20"/>
      <w:szCs w:val="24"/>
      <w:lang w:val="x-none" w:eastAsia="x-none"/>
    </w:rPr>
  </w:style>
  <w:style w:type="paragraph" w:styleId="Zkladntext2">
    <w:name w:val="Body Text 2"/>
    <w:basedOn w:val="Normlny"/>
    <w:link w:val="Zkladntext2Char"/>
    <w:rsid w:val="004E52BB"/>
    <w:pPr>
      <w:spacing w:before="20"/>
    </w:pPr>
    <w:rPr>
      <w:rFonts w:cs="Arial"/>
      <w:sz w:val="14"/>
      <w:szCs w:val="14"/>
    </w:rPr>
  </w:style>
  <w:style w:type="character" w:customStyle="1" w:styleId="Zkladntext2Char">
    <w:name w:val="Základný text 2 Char"/>
    <w:basedOn w:val="Predvolenpsmoodseku"/>
    <w:link w:val="Zkladntext2"/>
    <w:rsid w:val="004E52BB"/>
    <w:rPr>
      <w:rFonts w:ascii="Arial" w:eastAsia="Times New Roman" w:hAnsi="Arial" w:cs="Arial"/>
      <w:noProof/>
      <w:sz w:val="14"/>
      <w:szCs w:val="14"/>
      <w:lang w:eastAsia="sk-SK"/>
    </w:rPr>
  </w:style>
  <w:style w:type="paragraph" w:styleId="Textkomentra">
    <w:name w:val="annotation text"/>
    <w:basedOn w:val="Normlny"/>
    <w:link w:val="TextkomentraChar"/>
    <w:uiPriority w:val="99"/>
    <w:rsid w:val="004E52BB"/>
    <w:pPr>
      <w:widowControl w:val="0"/>
    </w:pPr>
    <w:rPr>
      <w:rFonts w:ascii="Times New Roman" w:hAnsi="Times New Roman"/>
      <w:noProof w:val="0"/>
      <w:szCs w:val="20"/>
      <w:lang w:val="en-GB" w:eastAsia="en-GB"/>
    </w:rPr>
  </w:style>
  <w:style w:type="character" w:customStyle="1" w:styleId="TextkomentraChar">
    <w:name w:val="Text komentára Char"/>
    <w:basedOn w:val="Predvolenpsmoodseku"/>
    <w:link w:val="Textkomentra"/>
    <w:uiPriority w:val="99"/>
    <w:rsid w:val="004E52BB"/>
    <w:rPr>
      <w:rFonts w:ascii="Times New Roman" w:eastAsia="Times New Roman" w:hAnsi="Times New Roman" w:cs="Times New Roman"/>
      <w:sz w:val="20"/>
      <w:szCs w:val="20"/>
      <w:lang w:val="en-GB" w:eastAsia="en-GB"/>
    </w:rPr>
  </w:style>
  <w:style w:type="paragraph" w:styleId="Odsekzoznamu">
    <w:name w:val="List Paragraph"/>
    <w:aliases w:val="body,Odsek zoznamu2,ODRAZKY PRVA UROVEN"/>
    <w:basedOn w:val="Normlny"/>
    <w:link w:val="OdsekzoznamuChar"/>
    <w:uiPriority w:val="34"/>
    <w:qFormat/>
    <w:rsid w:val="004E52BB"/>
    <w:pPr>
      <w:ind w:left="708"/>
    </w:pPr>
    <w:rPr>
      <w:lang w:val="x-none" w:eastAsia="x-none"/>
    </w:rPr>
  </w:style>
  <w:style w:type="character" w:customStyle="1" w:styleId="OdsekzoznamuChar">
    <w:name w:val="Odsek zoznamu Char"/>
    <w:aliases w:val="body Char,Odsek zoznamu2 Char,ODRAZKY PRVA UROVEN Char"/>
    <w:link w:val="Odsekzoznamu"/>
    <w:uiPriority w:val="34"/>
    <w:qFormat/>
    <w:locked/>
    <w:rsid w:val="004E52BB"/>
    <w:rPr>
      <w:rFonts w:ascii="Arial" w:eastAsia="Times New Roman" w:hAnsi="Arial" w:cs="Times New Roman"/>
      <w:noProof/>
      <w:sz w:val="20"/>
      <w:szCs w:val="24"/>
      <w:lang w:val="x-none" w:eastAsia="x-none"/>
    </w:rPr>
  </w:style>
  <w:style w:type="paragraph" w:styleId="Nzov">
    <w:name w:val="Title"/>
    <w:aliases w:val="moj123"/>
    <w:basedOn w:val="Normlny"/>
    <w:link w:val="NzovChar"/>
    <w:qFormat/>
    <w:rsid w:val="004E52BB"/>
    <w:rPr>
      <w:rFonts w:ascii="Times New Roman" w:hAnsi="Times New Roman"/>
      <w:b/>
      <w:noProof w:val="0"/>
      <w:sz w:val="24"/>
      <w:szCs w:val="20"/>
      <w:lang w:eastAsia="en-US"/>
    </w:rPr>
  </w:style>
  <w:style w:type="character" w:customStyle="1" w:styleId="NzovChar">
    <w:name w:val="Názov Char"/>
    <w:aliases w:val="moj123 Char"/>
    <w:basedOn w:val="Predvolenpsmoodseku"/>
    <w:link w:val="Nzov"/>
    <w:rsid w:val="004E52BB"/>
    <w:rPr>
      <w:rFonts w:ascii="Times New Roman" w:eastAsia="Times New Roman" w:hAnsi="Times New Roman" w:cs="Times New Roman"/>
      <w:b/>
      <w:sz w:val="24"/>
      <w:szCs w:val="20"/>
    </w:rPr>
  </w:style>
  <w:style w:type="paragraph" w:customStyle="1" w:styleId="tl04">
    <w:name w:val="Štýl04"/>
    <w:basedOn w:val="Normlny"/>
    <w:rsid w:val="004E52BB"/>
    <w:pPr>
      <w:jc w:val="both"/>
    </w:pPr>
    <w:rPr>
      <w:noProof w:val="0"/>
      <w:sz w:val="22"/>
      <w:szCs w:val="20"/>
      <w:lang w:eastAsia="en-US"/>
    </w:rPr>
  </w:style>
  <w:style w:type="numbering" w:customStyle="1" w:styleId="tl7">
    <w:name w:val="Štýl7"/>
    <w:uiPriority w:val="99"/>
    <w:rsid w:val="004E52BB"/>
    <w:pPr>
      <w:numPr>
        <w:numId w:val="20"/>
      </w:numPr>
    </w:pPr>
  </w:style>
  <w:style w:type="paragraph" w:customStyle="1" w:styleId="Husto">
    <w:name w:val="Husto"/>
    <w:basedOn w:val="Normlny"/>
    <w:rsid w:val="00496E83"/>
    <w:pPr>
      <w:jc w:val="both"/>
    </w:pPr>
    <w:rPr>
      <w:rFonts w:ascii="Times New Roman" w:hAnsi="Times New Roman"/>
      <w:noProof w:val="0"/>
      <w:sz w:val="24"/>
    </w:rPr>
  </w:style>
  <w:style w:type="paragraph" w:customStyle="1" w:styleId="CharChar14">
    <w:name w:val="Char Char14"/>
    <w:basedOn w:val="Normlny"/>
    <w:rsid w:val="00496E83"/>
    <w:pPr>
      <w:spacing w:after="160" w:line="240" w:lineRule="exact"/>
    </w:pPr>
    <w:rPr>
      <w:rFonts w:ascii="Tahoma" w:hAnsi="Tahoma"/>
      <w:noProof w:val="0"/>
      <w:szCs w:val="20"/>
      <w:lang w:val="en-US" w:eastAsia="en-US"/>
    </w:rPr>
  </w:style>
  <w:style w:type="paragraph" w:customStyle="1" w:styleId="Default">
    <w:name w:val="Default"/>
    <w:rsid w:val="00496E83"/>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Hlavika">
    <w:name w:val="header"/>
    <w:basedOn w:val="Normlny"/>
    <w:link w:val="HlavikaChar"/>
    <w:uiPriority w:val="99"/>
    <w:unhideWhenUsed/>
    <w:rsid w:val="00820671"/>
    <w:pPr>
      <w:tabs>
        <w:tab w:val="center" w:pos="4536"/>
        <w:tab w:val="right" w:pos="9072"/>
      </w:tabs>
    </w:pPr>
  </w:style>
  <w:style w:type="character" w:customStyle="1" w:styleId="HlavikaChar">
    <w:name w:val="Hlavička Char"/>
    <w:basedOn w:val="Predvolenpsmoodseku"/>
    <w:link w:val="Hlavika"/>
    <w:uiPriority w:val="99"/>
    <w:rsid w:val="00820671"/>
    <w:rPr>
      <w:rFonts w:ascii="Arial" w:eastAsia="Times New Roman" w:hAnsi="Arial" w:cs="Times New Roman"/>
      <w:noProof/>
      <w:sz w:val="20"/>
      <w:szCs w:val="24"/>
      <w:lang w:eastAsia="sk-SK"/>
    </w:rPr>
  </w:style>
  <w:style w:type="paragraph" w:styleId="Pta">
    <w:name w:val="footer"/>
    <w:basedOn w:val="Normlny"/>
    <w:link w:val="PtaChar"/>
    <w:uiPriority w:val="99"/>
    <w:unhideWhenUsed/>
    <w:rsid w:val="00820671"/>
    <w:pPr>
      <w:tabs>
        <w:tab w:val="center" w:pos="4536"/>
        <w:tab w:val="right" w:pos="9072"/>
      </w:tabs>
    </w:pPr>
  </w:style>
  <w:style w:type="character" w:customStyle="1" w:styleId="PtaChar">
    <w:name w:val="Päta Char"/>
    <w:basedOn w:val="Predvolenpsmoodseku"/>
    <w:link w:val="Pta"/>
    <w:uiPriority w:val="99"/>
    <w:rsid w:val="00820671"/>
    <w:rPr>
      <w:rFonts w:ascii="Arial" w:eastAsia="Times New Roman" w:hAnsi="Arial" w:cs="Times New Roman"/>
      <w:noProof/>
      <w:sz w:val="20"/>
      <w:szCs w:val="24"/>
      <w:lang w:eastAsia="sk-SK"/>
    </w:rPr>
  </w:style>
  <w:style w:type="character" w:styleId="Odkaznakomentr">
    <w:name w:val="annotation reference"/>
    <w:basedOn w:val="Predvolenpsmoodseku"/>
    <w:uiPriority w:val="99"/>
    <w:semiHidden/>
    <w:unhideWhenUsed/>
    <w:rsid w:val="00553E2F"/>
    <w:rPr>
      <w:sz w:val="16"/>
      <w:szCs w:val="16"/>
    </w:rPr>
  </w:style>
  <w:style w:type="paragraph" w:styleId="Predmetkomentra">
    <w:name w:val="annotation subject"/>
    <w:basedOn w:val="Textkomentra"/>
    <w:next w:val="Textkomentra"/>
    <w:link w:val="PredmetkomentraChar"/>
    <w:uiPriority w:val="99"/>
    <w:semiHidden/>
    <w:unhideWhenUsed/>
    <w:rsid w:val="00553E2F"/>
    <w:pPr>
      <w:widowControl/>
    </w:pPr>
    <w:rPr>
      <w:rFonts w:ascii="Arial" w:hAnsi="Arial"/>
      <w:b/>
      <w:bCs/>
      <w:noProof/>
      <w:lang w:val="sk-SK" w:eastAsia="sk-SK"/>
    </w:rPr>
  </w:style>
  <w:style w:type="character" w:customStyle="1" w:styleId="PredmetkomentraChar">
    <w:name w:val="Predmet komentára Char"/>
    <w:basedOn w:val="TextkomentraChar"/>
    <w:link w:val="Predmetkomentra"/>
    <w:uiPriority w:val="99"/>
    <w:semiHidden/>
    <w:rsid w:val="00553E2F"/>
    <w:rPr>
      <w:rFonts w:ascii="Arial" w:eastAsia="Times New Roman" w:hAnsi="Arial" w:cs="Times New Roman"/>
      <w:b/>
      <w:bCs/>
      <w:noProof/>
      <w:sz w:val="20"/>
      <w:szCs w:val="20"/>
      <w:lang w:val="en-GB" w:eastAsia="sk-SK"/>
    </w:rPr>
  </w:style>
  <w:style w:type="paragraph" w:customStyle="1" w:styleId="Odsek">
    <w:name w:val="Odsek"/>
    <w:basedOn w:val="Normlny"/>
    <w:next w:val="Normlny"/>
    <w:uiPriority w:val="99"/>
    <w:qFormat/>
    <w:rsid w:val="00C23233"/>
    <w:pPr>
      <w:tabs>
        <w:tab w:val="left" w:pos="2835"/>
      </w:tabs>
      <w:autoSpaceDE w:val="0"/>
      <w:autoSpaceDN w:val="0"/>
      <w:spacing w:before="120"/>
      <w:jc w:val="both"/>
    </w:pPr>
    <w:rPr>
      <w:noProof w:val="0"/>
      <w:color w:val="000000"/>
      <w:sz w:val="24"/>
      <w:lang w:eastAsia="cs-CZ"/>
    </w:rPr>
  </w:style>
  <w:style w:type="paragraph" w:customStyle="1" w:styleId="tl">
    <w:name w:val="Štýl"/>
    <w:qFormat/>
    <w:rsid w:val="00C23233"/>
    <w:pPr>
      <w:widowControl w:val="0"/>
      <w:autoSpaceDE w:val="0"/>
      <w:autoSpaceDN w:val="0"/>
      <w:adjustRightInd w:val="0"/>
      <w:spacing w:after="0" w:line="240" w:lineRule="auto"/>
    </w:pPr>
    <w:rPr>
      <w:rFonts w:ascii="Arial" w:eastAsia="Times New Roman" w:hAnsi="Arial" w:cs="Arial"/>
      <w:sz w:val="24"/>
      <w:szCs w:val="24"/>
      <w:lang w:eastAsia="sk-SK"/>
    </w:rPr>
  </w:style>
  <w:style w:type="numbering" w:customStyle="1" w:styleId="tl2">
    <w:name w:val="Štýl2"/>
    <w:uiPriority w:val="99"/>
    <w:rsid w:val="001C12EE"/>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767086">
      <w:bodyDiv w:val="1"/>
      <w:marLeft w:val="0"/>
      <w:marRight w:val="0"/>
      <w:marTop w:val="0"/>
      <w:marBottom w:val="0"/>
      <w:divBdr>
        <w:top w:val="none" w:sz="0" w:space="0" w:color="auto"/>
        <w:left w:val="none" w:sz="0" w:space="0" w:color="auto"/>
        <w:bottom w:val="none" w:sz="0" w:space="0" w:color="auto"/>
        <w:right w:val="none" w:sz="0" w:space="0" w:color="auto"/>
      </w:divBdr>
    </w:div>
    <w:div w:id="634677580">
      <w:bodyDiv w:val="1"/>
      <w:marLeft w:val="0"/>
      <w:marRight w:val="0"/>
      <w:marTop w:val="0"/>
      <w:marBottom w:val="0"/>
      <w:divBdr>
        <w:top w:val="none" w:sz="0" w:space="0" w:color="auto"/>
        <w:left w:val="none" w:sz="0" w:space="0" w:color="auto"/>
        <w:bottom w:val="none" w:sz="0" w:space="0" w:color="auto"/>
        <w:right w:val="none" w:sz="0" w:space="0" w:color="auto"/>
      </w:divBdr>
    </w:div>
    <w:div w:id="1015111185">
      <w:bodyDiv w:val="1"/>
      <w:marLeft w:val="0"/>
      <w:marRight w:val="0"/>
      <w:marTop w:val="0"/>
      <w:marBottom w:val="0"/>
      <w:divBdr>
        <w:top w:val="none" w:sz="0" w:space="0" w:color="auto"/>
        <w:left w:val="none" w:sz="0" w:space="0" w:color="auto"/>
        <w:bottom w:val="none" w:sz="0" w:space="0" w:color="auto"/>
        <w:right w:val="none" w:sz="0" w:space="0" w:color="auto"/>
      </w:divBdr>
    </w:div>
    <w:div w:id="1071005650">
      <w:bodyDiv w:val="1"/>
      <w:marLeft w:val="0"/>
      <w:marRight w:val="0"/>
      <w:marTop w:val="0"/>
      <w:marBottom w:val="0"/>
      <w:divBdr>
        <w:top w:val="none" w:sz="0" w:space="0" w:color="auto"/>
        <w:left w:val="none" w:sz="0" w:space="0" w:color="auto"/>
        <w:bottom w:val="none" w:sz="0" w:space="0" w:color="auto"/>
        <w:right w:val="none" w:sz="0" w:space="0" w:color="auto"/>
      </w:divBdr>
    </w:div>
    <w:div w:id="184493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268c47e-392d-4bda-be85-a5756f4dce8a">
      <UserInfo>
        <DisplayName/>
        <AccountId xsi:nil="true"/>
        <AccountType/>
      </UserInfo>
    </SharedWithUsers>
    <lcf76f155ced4ddcb4097134ff3c332f xmlns="b851f6ae-ae00-4f5e-81ad-6a76ccf99225">
      <Terms xmlns="http://schemas.microsoft.com/office/infopath/2007/PartnerControls"/>
    </lcf76f155ced4ddcb4097134ff3c332f>
    <TaxCatchAll xmlns="e268c47e-392d-4bda-be85-a5756f4dce8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5" ma:contentTypeDescription="Umožňuje vytvoriť nový dokument." ma:contentTypeScope="" ma:versionID="65fda1f24d099d202beca52e11a64bbf">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4bc048e28b186611711ca623406f60ca"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524CD4-B493-4278-92BD-D04089422C00}">
  <ds:schemaRefs>
    <ds:schemaRef ds:uri="http://schemas.microsoft.com/office/2006/metadata/properties"/>
    <ds:schemaRef ds:uri="http://schemas.microsoft.com/office/infopath/2007/PartnerControls"/>
    <ds:schemaRef ds:uri="e268c47e-392d-4bda-be85-a5756f4dce8a"/>
    <ds:schemaRef ds:uri="b851f6ae-ae00-4f5e-81ad-6a76ccf99225"/>
  </ds:schemaRefs>
</ds:datastoreItem>
</file>

<file path=customXml/itemProps2.xml><?xml version="1.0" encoding="utf-8"?>
<ds:datastoreItem xmlns:ds="http://schemas.openxmlformats.org/officeDocument/2006/customXml" ds:itemID="{03E0AE6B-2735-4968-8632-D15D756C2F3A}">
  <ds:schemaRefs>
    <ds:schemaRef ds:uri="http://schemas.openxmlformats.org/officeDocument/2006/bibliography"/>
  </ds:schemaRefs>
</ds:datastoreItem>
</file>

<file path=customXml/itemProps3.xml><?xml version="1.0" encoding="utf-8"?>
<ds:datastoreItem xmlns:ds="http://schemas.openxmlformats.org/officeDocument/2006/customXml" ds:itemID="{0053456E-E296-47F2-9726-1AFA9E287E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95E704-2A0C-4CF6-B4EB-2A7EBBA05B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17</Pages>
  <Words>7137</Words>
  <Characters>40682</Characters>
  <Application>Microsoft Office Word</Application>
  <DocSecurity>0</DocSecurity>
  <Lines>339</Lines>
  <Paragraphs>95</Paragraphs>
  <ScaleCrop>false</ScaleCrop>
  <Company/>
  <LinksUpToDate>false</LinksUpToDate>
  <CharactersWithSpaces>47724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Batková Lenka</dc:creator>
  <cp:keywords/>
  <dc:description/>
  <cp:lastModifiedBy>Batková Lenka</cp:lastModifiedBy>
  <cp:revision>380</cp:revision>
  <cp:lastPrinted>2022-05-12T09:50:00Z</cp:lastPrinted>
  <dcterms:created xsi:type="dcterms:W3CDTF">2022-04-06T11:52:00Z</dcterms:created>
  <dcterms:modified xsi:type="dcterms:W3CDTF">2022-06-24T08:40:00Z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0x010100F0F3CBCB5346C549BEAF0EA9F12E1B51</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