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Zmluva o službách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1F1365BC" w14:textId="14F8E3D8" w:rsidR="00333F48" w:rsidRDefault="00333F48" w:rsidP="00333F48">
      <w:pPr>
        <w:pStyle w:val="Identifikacestran"/>
        <w:spacing w:line="240" w:lineRule="auto"/>
        <w:jc w:val="center"/>
        <w:rPr>
          <w:rFonts w:ascii="Calibri" w:hAnsi="Calibri" w:cs="Segoe UI"/>
          <w:b/>
          <w:bCs/>
          <w:sz w:val="32"/>
          <w:szCs w:val="32"/>
        </w:rPr>
      </w:pPr>
      <w:r w:rsidRPr="00275B30">
        <w:rPr>
          <w:rFonts w:ascii="Calibri" w:hAnsi="Calibri" w:cs="Segoe UI"/>
          <w:b/>
          <w:bCs/>
          <w:sz w:val="32"/>
          <w:szCs w:val="32"/>
        </w:rPr>
        <w:t xml:space="preserve">v dopravnom regióne </w:t>
      </w:r>
      <w:r w:rsidR="005A1FB5" w:rsidRPr="00275B30">
        <w:rPr>
          <w:rFonts w:ascii="Calibri" w:hAnsi="Calibri" w:cs="Segoe UI"/>
          <w:b/>
          <w:bCs/>
          <w:sz w:val="32"/>
          <w:szCs w:val="32"/>
        </w:rPr>
        <w:t>Kysuce</w:t>
      </w:r>
    </w:p>
    <w:p w14:paraId="4632A3CE" w14:textId="77777777" w:rsidR="00333F48" w:rsidRDefault="00333F48"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7777777"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 xml:space="preserve">Článok  1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2652719F" w14:textId="77777777" w:rsidR="00C86F4C" w:rsidRPr="000526A6" w:rsidRDefault="00C86F4C" w:rsidP="00333F48">
      <w:pPr>
        <w:pStyle w:val="Identifikacestran"/>
        <w:spacing w:line="276" w:lineRule="auto"/>
        <w:jc w:val="center"/>
        <w:rPr>
          <w:rFonts w:ascii="Calibri" w:hAnsi="Calibri" w:cs="Segoe UI"/>
          <w:b/>
          <w:bCs/>
          <w:sz w:val="22"/>
          <w:szCs w:val="22"/>
        </w:rPr>
      </w:pPr>
    </w:p>
    <w:p w14:paraId="7E87C68B" w14:textId="072894D6" w:rsidR="00333F48" w:rsidRPr="000526A6" w:rsidRDefault="00333F48" w:rsidP="00333F48">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sidR="00E86ABE">
        <w:rPr>
          <w:rFonts w:ascii="Calibri" w:hAnsi="Calibri" w:cs="Segoe UI"/>
          <w:b/>
          <w:sz w:val="22"/>
          <w:szCs w:val="22"/>
        </w:rPr>
        <w:tab/>
      </w:r>
      <w:r w:rsidR="00E86ABE">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39D8B2D0" w14:textId="2AF95395" w:rsidR="00333F48" w:rsidRPr="000526A6" w:rsidRDefault="00333F48" w:rsidP="00333F48">
      <w:pPr>
        <w:pStyle w:val="Identifikacestran"/>
        <w:spacing w:line="276" w:lineRule="auto"/>
        <w:rPr>
          <w:rFonts w:ascii="Calibri" w:hAnsi="Calibri" w:cs="Segoe UI"/>
          <w:sz w:val="22"/>
          <w:szCs w:val="22"/>
        </w:rPr>
      </w:pPr>
      <w:r>
        <w:rPr>
          <w:rFonts w:ascii="Calibri" w:hAnsi="Calibri" w:cs="Segoe UI"/>
          <w:sz w:val="22"/>
          <w:szCs w:val="22"/>
        </w:rPr>
        <w:t>Sídlo: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A61E4">
        <w:rPr>
          <w:rFonts w:ascii="Calibri" w:hAnsi="Calibri" w:cs="Segoe UI"/>
          <w:sz w:val="22"/>
          <w:szCs w:val="22"/>
        </w:rPr>
        <w:t xml:space="preserve">Ul. </w:t>
      </w:r>
      <w:r w:rsidRPr="00BE00DA">
        <w:rPr>
          <w:rFonts w:ascii="Calibri" w:hAnsi="Calibri" w:cs="Segoe UI"/>
          <w:sz w:val="22"/>
          <w:szCs w:val="22"/>
        </w:rPr>
        <w:t xml:space="preserve">Komenského  48,  011 </w:t>
      </w:r>
      <w:r w:rsidR="00A974C7">
        <w:rPr>
          <w:rFonts w:ascii="Calibri" w:hAnsi="Calibri" w:cs="Segoe UI"/>
          <w:sz w:val="22"/>
          <w:szCs w:val="22"/>
        </w:rPr>
        <w:t>0</w:t>
      </w:r>
      <w:r w:rsidRPr="00BE00DA">
        <w:rPr>
          <w:rFonts w:ascii="Calibri" w:hAnsi="Calibri" w:cs="Segoe UI"/>
          <w:sz w:val="22"/>
          <w:szCs w:val="22"/>
        </w:rPr>
        <w:t>9  Žilina</w:t>
      </w:r>
    </w:p>
    <w:p w14:paraId="4950BA31" w14:textId="395417E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IČO: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37 808 427</w:t>
      </w:r>
    </w:p>
    <w:p w14:paraId="3903C178" w14:textId="07050E9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DIČ:</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202 162 66 95</w:t>
      </w:r>
    </w:p>
    <w:p w14:paraId="680D7412" w14:textId="6E0A9065" w:rsidR="00C86F4C" w:rsidRDefault="00C86F4C" w:rsidP="00333F48">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021E000" w14:textId="030A3BF3" w:rsidR="00333F48" w:rsidRDefault="00333F48" w:rsidP="00333F48">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sidR="00E86ABE">
        <w:rPr>
          <w:rFonts w:ascii="Calibri" w:hAnsi="Calibri" w:cs="Segoe UI"/>
          <w:sz w:val="22"/>
          <w:szCs w:val="22"/>
        </w:rPr>
        <w:tab/>
      </w:r>
      <w:r w:rsidR="00A974C7">
        <w:rPr>
          <w:rFonts w:ascii="Calibri" w:hAnsi="Calibri" w:cs="Segoe UI"/>
          <w:sz w:val="22"/>
          <w:szCs w:val="22"/>
        </w:rPr>
        <w:t>SK95 8180 0000 0070 0050 3697</w:t>
      </w:r>
    </w:p>
    <w:p w14:paraId="0E9B3DD0" w14:textId="42AD3254" w:rsidR="00333F48" w:rsidRPr="000526A6" w:rsidRDefault="00E86ABE" w:rsidP="00333F48">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r>
      <w:r w:rsidR="00C86F4C">
        <w:rPr>
          <w:rFonts w:ascii="Calibri" w:hAnsi="Calibri" w:cs="Segoe UI"/>
          <w:sz w:val="22"/>
          <w:szCs w:val="22"/>
        </w:rPr>
        <w:t xml:space="preserve">Štátna pokladnica </w:t>
      </w:r>
    </w:p>
    <w:p w14:paraId="749F17EC" w14:textId="3CC93375" w:rsidR="00333F48" w:rsidRPr="000526A6"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sidR="00E86ABE">
        <w:rPr>
          <w:rFonts w:ascii="Calibri" w:hAnsi="Calibri" w:cs="Segoe UI"/>
          <w:sz w:val="22"/>
          <w:szCs w:val="22"/>
        </w:rPr>
        <w:tab/>
      </w:r>
      <w:r w:rsidR="00E86ABE">
        <w:rPr>
          <w:rFonts w:ascii="Calibri" w:hAnsi="Calibri" w:cs="Segoe UI"/>
          <w:sz w:val="22"/>
          <w:szCs w:val="22"/>
        </w:rPr>
        <w:tab/>
      </w:r>
      <w:r>
        <w:rPr>
          <w:rFonts w:ascii="Calibri" w:hAnsi="Calibri" w:cs="Segoe UI"/>
          <w:sz w:val="22"/>
          <w:szCs w:val="22"/>
        </w:rPr>
        <w:t xml:space="preserve">Ing. Erika Jurinová, predsedníčka </w:t>
      </w:r>
    </w:p>
    <w:p w14:paraId="3B540062" w14:textId="77777777" w:rsidR="00A974C7" w:rsidRDefault="00A974C7" w:rsidP="00333F48">
      <w:pPr>
        <w:pStyle w:val="Identifikacestran"/>
        <w:spacing w:line="276" w:lineRule="auto"/>
        <w:rPr>
          <w:rFonts w:ascii="Calibri" w:hAnsi="Calibri" w:cs="Segoe UI"/>
          <w:sz w:val="22"/>
          <w:szCs w:val="22"/>
        </w:rPr>
      </w:pPr>
    </w:p>
    <w:p w14:paraId="5366EFB2"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Pr="000526A6"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2124C5" w14:textId="77777777" w:rsidR="00E86ABE" w:rsidRDefault="00E86ABE" w:rsidP="00E86ABE">
      <w:pPr>
        <w:pStyle w:val="Identifikacestran"/>
        <w:spacing w:line="276" w:lineRule="auto"/>
        <w:rPr>
          <w:rFonts w:ascii="Calibri" w:hAnsi="Calibri" w:cs="Segoe UI"/>
          <w:i/>
          <w:sz w:val="22"/>
          <w:szCs w:val="22"/>
        </w:rPr>
      </w:pPr>
    </w:p>
    <w:p w14:paraId="1A91C6D6" w14:textId="05E3947B" w:rsidR="00333F48" w:rsidRDefault="00E86ABE" w:rsidP="00E86AB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DC75BD">
        <w:rPr>
          <w:rFonts w:ascii="Calibri" w:hAnsi="Calibri" w:cs="Segoe UI"/>
          <w:i/>
          <w:sz w:val="22"/>
          <w:szCs w:val="22"/>
          <w:highlight w:val="yellow"/>
        </w:rPr>
        <w:t>do</w:t>
      </w:r>
      <w:r w:rsidR="00CA61E4">
        <w:rPr>
          <w:rFonts w:ascii="Calibri" w:hAnsi="Calibri" w:cs="Segoe UI"/>
          <w:i/>
          <w:sz w:val="22"/>
          <w:szCs w:val="22"/>
          <w:highlight w:val="yellow"/>
        </w:rPr>
        <w:t xml:space="preserve"> </w:t>
      </w:r>
      <w:r w:rsidRPr="00E86ABE">
        <w:rPr>
          <w:rFonts w:ascii="Calibri" w:hAnsi="Calibri" w:cs="Segoe UI"/>
          <w:i/>
          <w:sz w:val="22"/>
          <w:szCs w:val="22"/>
          <w:highlight w:val="yellow"/>
        </w:rPr>
        <w:t xml:space="preserve"> ponuk</w:t>
      </w:r>
      <w:r w:rsidR="00DC75BD">
        <w:rPr>
          <w:rFonts w:ascii="Calibri" w:hAnsi="Calibri" w:cs="Segoe UI"/>
          <w:i/>
          <w:sz w:val="22"/>
          <w:szCs w:val="22"/>
          <w:highlight w:val="yellow"/>
        </w:rPr>
        <w:t>y</w:t>
      </w:r>
      <w:r w:rsidRPr="00E86ABE">
        <w:rPr>
          <w:rFonts w:ascii="Calibri" w:hAnsi="Calibri" w:cs="Segoe UI"/>
          <w:i/>
          <w:sz w:val="22"/>
          <w:szCs w:val="22"/>
          <w:highlight w:val="yellow"/>
        </w:rPr>
        <w:t>)</w:t>
      </w:r>
    </w:p>
    <w:p w14:paraId="6585C0B4" w14:textId="6FF91E80" w:rsidR="00333F48" w:rsidRPr="00E86ABE" w:rsidRDefault="00333F48" w:rsidP="00333F48">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00E86ABE" w:rsidRPr="00E86ABE">
        <w:rPr>
          <w:rFonts w:ascii="Calibri" w:hAnsi="Calibri" w:cs="Segoe UI"/>
          <w:b/>
          <w:sz w:val="22"/>
          <w:szCs w:val="22"/>
          <w:highlight w:val="yellow"/>
        </w:rPr>
        <w:t xml:space="preserve"> </w:t>
      </w:r>
      <w:r w:rsidR="00E86ABE" w:rsidRPr="00E86ABE">
        <w:rPr>
          <w:rFonts w:ascii="Calibri" w:hAnsi="Calibri" w:cs="Segoe UI"/>
          <w:b/>
          <w:sz w:val="22"/>
          <w:szCs w:val="22"/>
          <w:highlight w:val="yellow"/>
        </w:rPr>
        <w:tab/>
      </w:r>
      <w:r w:rsidR="00E86ABE" w:rsidRPr="00E86ABE">
        <w:rPr>
          <w:rFonts w:ascii="Calibri" w:hAnsi="Calibri" w:cs="Segoe UI"/>
          <w:b/>
          <w:sz w:val="22"/>
          <w:szCs w:val="22"/>
          <w:highlight w:val="yellow"/>
        </w:rPr>
        <w:tab/>
        <w:t>............................................</w:t>
      </w:r>
      <w:r w:rsidRPr="00E86ABE">
        <w:rPr>
          <w:rFonts w:ascii="Calibri" w:hAnsi="Calibri" w:cs="Segoe UI"/>
          <w:b/>
          <w:sz w:val="22"/>
          <w:szCs w:val="22"/>
          <w:highlight w:val="yellow"/>
        </w:rPr>
        <w:t xml:space="preserve">  </w:t>
      </w:r>
    </w:p>
    <w:p w14:paraId="573EA5BC" w14:textId="62DAEF67"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1969102A" w14:textId="51AFFA2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6E9DE030" w14:textId="7EF598F3"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r w:rsidRPr="00E86ABE">
        <w:rPr>
          <w:rFonts w:ascii="Calibri" w:hAnsi="Calibri" w:cs="Segoe UI"/>
          <w:sz w:val="22"/>
          <w:szCs w:val="22"/>
          <w:highlight w:val="yellow"/>
        </w:rPr>
        <w:t xml:space="preserve"> </w:t>
      </w:r>
    </w:p>
    <w:p w14:paraId="39AE95D6" w14:textId="3507290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9B70B14" w14:textId="0E21D79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E310462" w14:textId="56E2DD2A" w:rsidR="00333F48" w:rsidRPr="00E86ABE" w:rsidRDefault="00E86ABE"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 xml:space="preserve">............................................  </w:t>
      </w:r>
    </w:p>
    <w:p w14:paraId="39822933" w14:textId="62A2F18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735E45" w14:textId="0F8C1ACF" w:rsidR="00333F48" w:rsidRPr="000526A6" w:rsidRDefault="00333F48" w:rsidP="00333F48">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2108D3">
        <w:rPr>
          <w:rFonts w:ascii="Calibri" w:hAnsi="Calibri" w:cs="Segoe UI"/>
          <w:b/>
          <w:sz w:val="22"/>
          <w:szCs w:val="22"/>
        </w:rPr>
        <w:t>Dopravca</w:t>
      </w:r>
      <w:r w:rsidRPr="000526A6">
        <w:rPr>
          <w:rFonts w:ascii="Calibri" w:hAnsi="Calibri" w:cs="Segoe UI"/>
          <w:sz w:val="22"/>
          <w:szCs w:val="22"/>
        </w:rPr>
        <w:t>”)</w:t>
      </w:r>
      <w:r w:rsidRPr="000526A6">
        <w:rPr>
          <w:rFonts w:ascii="Calibri" w:hAnsi="Calibri" w:cs="Segoe UI"/>
          <w:i/>
          <w:sz w:val="22"/>
          <w:szCs w:val="22"/>
        </w:rPr>
        <w:t xml:space="preserve"> </w:t>
      </w:r>
    </w:p>
    <w:p w14:paraId="01444EA7" w14:textId="77777777" w:rsidR="00333F48" w:rsidRDefault="00333F48" w:rsidP="00333F48">
      <w:pPr>
        <w:pStyle w:val="Zkladntext"/>
        <w:spacing w:line="240" w:lineRule="auto"/>
        <w:rPr>
          <w:rFonts w:ascii="Calibri" w:hAnsi="Calibri" w:cs="Segoe UI"/>
          <w:sz w:val="22"/>
          <w:szCs w:val="22"/>
          <w:lang w:val="sk-SK"/>
        </w:rPr>
      </w:pPr>
    </w:p>
    <w:p w14:paraId="348A0B59" w14:textId="79D8C1C0" w:rsidR="00333F48" w:rsidRPr="00A974C7" w:rsidRDefault="00333F48" w:rsidP="00333F48">
      <w:pPr>
        <w:pStyle w:val="Zkladntext"/>
        <w:spacing w:line="240" w:lineRule="auto"/>
        <w:rPr>
          <w:rFonts w:ascii="Calibri" w:hAnsi="Calibri" w:cs="Segoe UI"/>
          <w:sz w:val="22"/>
          <w:szCs w:val="22"/>
          <w:lang w:val="sk-SK"/>
        </w:rPr>
      </w:pPr>
      <w:r w:rsidRPr="00A974C7">
        <w:rPr>
          <w:rFonts w:ascii="Calibri" w:hAnsi="Calibri" w:cs="Segoe UI"/>
          <w:sz w:val="22"/>
          <w:szCs w:val="22"/>
          <w:lang w:val="sk-SK"/>
        </w:rPr>
        <w:t xml:space="preserve">(Objednávateľ a Dopravca ďalej spoločne ako </w:t>
      </w:r>
      <w:r w:rsidRPr="00A974C7">
        <w:rPr>
          <w:rFonts w:ascii="Calibri" w:hAnsi="Calibri" w:cs="Segoe UI"/>
          <w:b/>
          <w:sz w:val="22"/>
          <w:szCs w:val="22"/>
          <w:lang w:val="sk-SK"/>
        </w:rPr>
        <w:t>„Zmluvné strany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 jednotlivo ako</w:t>
      </w:r>
      <w:r w:rsidR="00C40946" w:rsidRPr="00A974C7">
        <w:rPr>
          <w:rFonts w:ascii="Calibri" w:hAnsi="Calibri" w:cs="Segoe UI"/>
          <w:sz w:val="22"/>
          <w:szCs w:val="22"/>
          <w:lang w:val="sk-SK"/>
        </w:rPr>
        <w:t xml:space="preserve"> </w:t>
      </w:r>
      <w:r w:rsidRPr="00A974C7">
        <w:rPr>
          <w:rFonts w:ascii="Calibri" w:hAnsi="Calibri" w:cs="Segoe UI"/>
          <w:b/>
          <w:sz w:val="22"/>
          <w:szCs w:val="22"/>
          <w:lang w:val="sk-SK"/>
        </w:rPr>
        <w:t>„Zmluvná strana</w:t>
      </w:r>
      <w:r w:rsidRPr="00A974C7">
        <w:rPr>
          <w:rFonts w:ascii="Calibri" w:hAnsi="Calibri" w:cs="Segoe UI"/>
          <w:sz w:val="22"/>
          <w:szCs w:val="22"/>
          <w:lang w:val="sk-SK"/>
        </w:rPr>
        <w:t>")</w:t>
      </w:r>
    </w:p>
    <w:p w14:paraId="2138F3E2" w14:textId="77777777" w:rsidR="00A974C7" w:rsidRDefault="00A974C7"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1F623C1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C40946">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17AD0679" w14:textId="0FA59BAA" w:rsidR="00333F48" w:rsidRDefault="00333F48" w:rsidP="00A72F05">
      <w:pPr>
        <w:pStyle w:val="Nadpis2"/>
        <w:spacing w:after="0" w:line="276" w:lineRule="auto"/>
        <w:ind w:left="708"/>
        <w:rPr>
          <w:rFonts w:ascii="Calibri" w:hAnsi="Calibri" w:cs="Segoe UI"/>
          <w:bCs/>
          <w:sz w:val="22"/>
          <w:szCs w:val="22"/>
          <w:lang w:val="sk-SK"/>
        </w:rPr>
      </w:pPr>
      <w:r w:rsidRPr="00A974C7">
        <w:rPr>
          <w:rFonts w:ascii="Calibri" w:hAnsi="Calibri" w:cs="Segoe UI"/>
          <w:sz w:val="22"/>
          <w:szCs w:val="22"/>
          <w:lang w:val="sk-SK"/>
        </w:rPr>
        <w:t>2.1</w:t>
      </w:r>
      <w:r w:rsidR="00C40946">
        <w:rPr>
          <w:rFonts w:ascii="Calibri" w:hAnsi="Calibri" w:cs="Segoe UI"/>
          <w:sz w:val="22"/>
          <w:szCs w:val="22"/>
          <w:lang w:val="sk-SK"/>
        </w:rPr>
        <w:t xml:space="preserve"> </w:t>
      </w:r>
      <w:r w:rsidR="00C40946">
        <w:rPr>
          <w:rFonts w:ascii="Calibri" w:hAnsi="Calibri" w:cs="Segoe UI"/>
          <w:sz w:val="22"/>
          <w:szCs w:val="22"/>
          <w:lang w:val="sk-SK"/>
        </w:rPr>
        <w:tab/>
      </w:r>
      <w:r w:rsidRPr="00BE00DA">
        <w:rPr>
          <w:rFonts w:ascii="Calibri" w:hAnsi="Calibri" w:cs="Segoe UI"/>
          <w:sz w:val="22"/>
          <w:szCs w:val="22"/>
          <w:lang w:val="sk-SK"/>
        </w:rPr>
        <w:t>Táto zmluva je uzatvorená</w:t>
      </w:r>
      <w:r w:rsidR="00C40946">
        <w:rPr>
          <w:rFonts w:ascii="Calibri" w:hAnsi="Calibri" w:cs="Segoe UI"/>
          <w:sz w:val="22"/>
          <w:szCs w:val="22"/>
          <w:lang w:val="sk-SK"/>
        </w:rPr>
        <w:t xml:space="preserve"> </w:t>
      </w:r>
      <w:r w:rsidR="00766AB7">
        <w:rPr>
          <w:rFonts w:ascii="Calibri" w:hAnsi="Calibri" w:cs="Segoe UI"/>
          <w:sz w:val="22"/>
          <w:szCs w:val="22"/>
          <w:lang w:val="sk-SK"/>
        </w:rPr>
        <w:t xml:space="preserve">medzi Objednávateľom a Dopravcom </w:t>
      </w:r>
      <w:r w:rsidRPr="00BE00DA">
        <w:rPr>
          <w:rFonts w:ascii="Calibri" w:hAnsi="Calibri" w:cs="Segoe UI"/>
          <w:sz w:val="22"/>
          <w:szCs w:val="22"/>
          <w:lang w:val="sk-SK"/>
        </w:rPr>
        <w:t>v súlade s</w:t>
      </w:r>
      <w:r w:rsidR="00C40946">
        <w:rPr>
          <w:rFonts w:ascii="Calibri" w:hAnsi="Calibri" w:cs="Segoe UI"/>
          <w:sz w:val="22"/>
          <w:szCs w:val="22"/>
          <w:lang w:val="sk-SK"/>
        </w:rPr>
        <w:t xml:space="preserve"> </w:t>
      </w:r>
      <w:r w:rsidRPr="00BE00DA">
        <w:rPr>
          <w:rFonts w:ascii="Calibri" w:hAnsi="Calibri" w:cs="Segoe UI"/>
          <w:bCs/>
          <w:sz w:val="22"/>
          <w:szCs w:val="22"/>
        </w:rPr>
        <w:t xml:space="preserve">§ 21 zákona </w:t>
      </w:r>
      <w:r w:rsidR="000E408C">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C40946">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C40946">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1370/2007 o službách vo verejnom záujme v železničnej a cestnej osobnej doprave, ktorým sa zrušujú nariadenia Rady (EHS) č.</w:t>
      </w:r>
      <w:r w:rsidR="00C40946">
        <w:rPr>
          <w:rFonts w:ascii="Calibri" w:hAnsi="Calibri" w:cs="Segoe UI"/>
          <w:bCs/>
          <w:sz w:val="22"/>
          <w:szCs w:val="22"/>
        </w:rPr>
        <w:t xml:space="preserve"> </w:t>
      </w:r>
      <w:r w:rsidRPr="00BE00DA">
        <w:rPr>
          <w:rFonts w:ascii="Calibri" w:hAnsi="Calibri" w:cs="Segoe UI"/>
          <w:bCs/>
          <w:sz w:val="22"/>
          <w:szCs w:val="22"/>
        </w:rPr>
        <w:t xml:space="preserve">1191/69 </w:t>
      </w:r>
      <w:r w:rsidRPr="00BE00DA">
        <w:rPr>
          <w:rFonts w:ascii="Calibri" w:hAnsi="Calibri" w:cs="Segoe UI"/>
          <w:bCs/>
          <w:sz w:val="22"/>
          <w:szCs w:val="22"/>
        </w:rPr>
        <w:lastRenderedPageBreak/>
        <w:t>a (EHS) č.</w:t>
      </w:r>
      <w:r w:rsidR="00C40946">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C40946">
        <w:rPr>
          <w:rFonts w:ascii="Calibri" w:hAnsi="Calibri" w:cs="Segoe UI"/>
          <w:bCs/>
          <w:sz w:val="22"/>
          <w:szCs w:val="22"/>
        </w:rPr>
        <w:t xml:space="preserve"> </w:t>
      </w:r>
      <w:r w:rsidRPr="00BE00DA">
        <w:rPr>
          <w:rFonts w:ascii="Calibri" w:hAnsi="Calibri" w:cs="Segoe UI"/>
          <w:bCs/>
          <w:sz w:val="22"/>
          <w:szCs w:val="22"/>
        </w:rPr>
        <w:t>343/2015 Z. z. o verejnom obstarávaní</w:t>
      </w:r>
      <w:r w:rsidR="00C40946">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C40946">
        <w:rPr>
          <w:rFonts w:ascii="Calibri" w:hAnsi="Calibri" w:cs="Segoe UI"/>
          <w:bCs/>
          <w:sz w:val="22"/>
          <w:szCs w:val="22"/>
        </w:rPr>
        <w:t xml:space="preserve"> </w:t>
      </w:r>
      <w:r w:rsidRPr="00BE00DA">
        <w:rPr>
          <w:rFonts w:ascii="Calibri" w:hAnsi="Calibri" w:cs="Segoe UI"/>
          <w:bCs/>
          <w:sz w:val="22"/>
          <w:szCs w:val="22"/>
        </w:rPr>
        <w:t>§ 269 ods.</w:t>
      </w:r>
      <w:r w:rsidR="00C40946">
        <w:rPr>
          <w:rFonts w:ascii="Calibri" w:hAnsi="Calibri" w:cs="Segoe UI"/>
          <w:bCs/>
          <w:sz w:val="22"/>
          <w:szCs w:val="22"/>
        </w:rPr>
        <w:t xml:space="preserve"> </w:t>
      </w:r>
      <w:r w:rsidRPr="00BE00DA">
        <w:rPr>
          <w:rFonts w:ascii="Calibri" w:hAnsi="Calibri" w:cs="Segoe UI"/>
          <w:bCs/>
          <w:sz w:val="22"/>
          <w:szCs w:val="22"/>
        </w:rPr>
        <w:t>2</w:t>
      </w:r>
      <w:r w:rsidR="00C40946">
        <w:rPr>
          <w:rFonts w:ascii="Calibri" w:hAnsi="Calibri" w:cs="Segoe UI"/>
          <w:bCs/>
          <w:sz w:val="22"/>
          <w:szCs w:val="22"/>
        </w:rPr>
        <w:t xml:space="preserve"> </w:t>
      </w:r>
      <w:r w:rsidRPr="00BE00DA">
        <w:rPr>
          <w:rFonts w:ascii="Calibri" w:hAnsi="Calibri" w:cs="Segoe UI"/>
          <w:bCs/>
          <w:sz w:val="22"/>
          <w:szCs w:val="22"/>
        </w:rPr>
        <w:t>zákona č.</w:t>
      </w:r>
      <w:r w:rsidR="00C40946">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A72F05">
        <w:rPr>
          <w:rFonts w:ascii="Calibri" w:hAnsi="Calibri" w:cs="Segoe UI"/>
          <w:bCs/>
          <w:sz w:val="22"/>
          <w:szCs w:val="22"/>
          <w:lang w:val="sk-SK"/>
        </w:rPr>
        <w:t xml:space="preserve">  a </w:t>
      </w:r>
      <w:r w:rsidR="00C40946">
        <w:rPr>
          <w:rFonts w:ascii="Calibri" w:hAnsi="Calibri" w:cs="Segoe UI"/>
          <w:bCs/>
          <w:sz w:val="22"/>
          <w:szCs w:val="22"/>
          <w:lang w:val="sk-SK"/>
        </w:rPr>
        <w:t xml:space="preserve"> </w:t>
      </w:r>
      <w:r w:rsidR="00A72F05" w:rsidRPr="00C40946">
        <w:rPr>
          <w:rFonts w:ascii="Calibri" w:hAnsi="Calibri" w:cs="Segoe UI"/>
          <w:sz w:val="22"/>
          <w:szCs w:val="22"/>
          <w:lang w:val="sk-SK"/>
        </w:rPr>
        <w:t>je uzatvorená ako výsledok verejného obstarávania, ktoré uskutočnil Objednávateľ</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postupom</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verejnej súťaže podľa</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66 ods. 7 zákona č.</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xml:space="preserve">343/2015 Z. z. o verejnom obstarávaní a o zmene a doplnení niektorých zákonov v znení neskorších predpisov na predmet </w:t>
      </w:r>
      <w:r w:rsidR="00A72F05">
        <w:rPr>
          <w:rFonts w:ascii="Calibri" w:hAnsi="Calibri" w:cs="Segoe UI"/>
          <w:sz w:val="22"/>
          <w:szCs w:val="22"/>
          <w:lang w:val="sk-SK"/>
        </w:rPr>
        <w:t xml:space="preserve">nadlimitnej zákazky s názvom: </w:t>
      </w:r>
      <w:r w:rsidR="00A72F05" w:rsidRPr="00A72F05">
        <w:rPr>
          <w:rFonts w:ascii="Calibri" w:hAnsi="Calibri" w:cs="Segoe UI"/>
          <w:i/>
          <w:sz w:val="22"/>
          <w:szCs w:val="22"/>
          <w:lang w:val="sk-SK"/>
        </w:rPr>
        <w:t>„Poskytovanie služieb prímestskej autobusovej dopravy vo verejnom záujme pre ŽSK v rámci regiónov Kysuce a Orava na obdobie rokov 2020-2021“</w:t>
      </w:r>
      <w:r w:rsidR="00A72F05">
        <w:rPr>
          <w:rFonts w:ascii="Calibri" w:hAnsi="Calibri" w:cs="Segoe UI"/>
          <w:sz w:val="22"/>
          <w:szCs w:val="22"/>
          <w:lang w:val="sk-SK"/>
        </w:rPr>
        <w:t xml:space="preserve">  </w:t>
      </w:r>
      <w:r w:rsidR="00A72F05" w:rsidRPr="00EB2F76">
        <w:rPr>
          <w:rFonts w:ascii="Calibri" w:hAnsi="Calibri" w:cs="Segoe UI"/>
          <w:bCs/>
          <w:sz w:val="22"/>
          <w:szCs w:val="22"/>
          <w:lang w:val="sk-SK"/>
        </w:rPr>
        <w:t xml:space="preserve"> </w:t>
      </w:r>
      <w:r w:rsidRPr="00EB2F76">
        <w:rPr>
          <w:rFonts w:ascii="Calibri" w:hAnsi="Calibri" w:cs="Segoe UI"/>
          <w:bCs/>
          <w:sz w:val="22"/>
          <w:szCs w:val="22"/>
          <w:lang w:val="sk-SK"/>
        </w:rPr>
        <w:t>(ďalej len ako</w:t>
      </w:r>
      <w:r w:rsidR="00C40946">
        <w:rPr>
          <w:rFonts w:ascii="Calibri" w:hAnsi="Calibri" w:cs="Segoe UI"/>
          <w:bCs/>
          <w:sz w:val="22"/>
          <w:szCs w:val="22"/>
          <w:lang w:val="sk-SK"/>
        </w:rPr>
        <w:t xml:space="preserve"> </w:t>
      </w:r>
      <w:r w:rsidRPr="00EB2F76">
        <w:rPr>
          <w:rFonts w:ascii="Calibri" w:hAnsi="Calibri" w:cs="Segoe UI"/>
          <w:b/>
          <w:bCs/>
          <w:sz w:val="22"/>
          <w:szCs w:val="22"/>
          <w:lang w:val="sk-SK"/>
        </w:rPr>
        <w:t>„Zmluva“</w:t>
      </w:r>
      <w:r w:rsidRPr="00EB2F76">
        <w:rPr>
          <w:rFonts w:ascii="Calibri" w:hAnsi="Calibri" w:cs="Segoe UI"/>
          <w:bCs/>
          <w:sz w:val="22"/>
          <w:szCs w:val="22"/>
          <w:lang w:val="sk-SK"/>
        </w:rPr>
        <w:t>).</w:t>
      </w:r>
      <w:r w:rsidR="00C40946">
        <w:rPr>
          <w:rFonts w:ascii="Calibri" w:hAnsi="Calibri" w:cs="Segoe UI"/>
          <w:bCs/>
          <w:sz w:val="22"/>
          <w:szCs w:val="22"/>
          <w:lang w:val="sk-SK"/>
        </w:rPr>
        <w:t xml:space="preserve"> </w:t>
      </w:r>
    </w:p>
    <w:p w14:paraId="63DE006F" w14:textId="77777777" w:rsidR="00333F48" w:rsidRDefault="00333F48" w:rsidP="00333F48">
      <w:pPr>
        <w:pStyle w:val="Nadpis2"/>
        <w:spacing w:after="0" w:line="276" w:lineRule="auto"/>
        <w:ind w:left="0" w:firstLine="0"/>
        <w:rPr>
          <w:rFonts w:ascii="Calibri" w:hAnsi="Calibri" w:cs="Segoe UI"/>
          <w:bCs/>
          <w:sz w:val="22"/>
          <w:szCs w:val="22"/>
          <w:lang w:val="sk-SK"/>
        </w:rPr>
      </w:pPr>
    </w:p>
    <w:bookmarkEnd w:id="0"/>
    <w:p w14:paraId="40C27CA8" w14:textId="512E8AFB"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2</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Dopravca vyhlasuje</w:t>
      </w:r>
      <w:r w:rsidR="00C40946" w:rsidRPr="00A974C7">
        <w:rPr>
          <w:rFonts w:ascii="Calibri" w:hAnsi="Calibri" w:cs="Segoe UI"/>
          <w:sz w:val="22"/>
          <w:szCs w:val="22"/>
          <w:lang w:val="sk-SK"/>
        </w:rPr>
        <w:t>, že je ku dňu uzavretia Zmluvy</w:t>
      </w:r>
      <w:r w:rsidRPr="00A974C7">
        <w:rPr>
          <w:rFonts w:ascii="Calibri" w:hAnsi="Calibri" w:cs="Segoe UI"/>
          <w:sz w:val="22"/>
          <w:szCs w:val="22"/>
          <w:lang w:val="sk-SK"/>
        </w:rPr>
        <w:t xml:space="preserve"> zapísaný v Registri partnerov verejného sektora v súlade so zákonom č.</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315/2016 Z. z. o registri partnerov verejného sektora a o zmene a doplnení niektorých zákonov v znení neskorších predpisov </w:t>
      </w:r>
      <w:r w:rsidR="00F85FEC" w:rsidRPr="00A974C7">
        <w:rPr>
          <w:rFonts w:ascii="Calibri" w:hAnsi="Calibri" w:cs="Segoe UI"/>
          <w:sz w:val="22"/>
          <w:szCs w:val="22"/>
          <w:lang w:val="sk-SK"/>
        </w:rPr>
        <w:t xml:space="preserve">(ďalej len </w:t>
      </w:r>
      <w:r w:rsidR="00F85FEC" w:rsidRPr="00A974C7">
        <w:rPr>
          <w:rFonts w:ascii="Calibri" w:hAnsi="Calibri" w:cs="Segoe UI"/>
          <w:b/>
          <w:sz w:val="22"/>
          <w:szCs w:val="22"/>
          <w:lang w:val="sk-SK"/>
        </w:rPr>
        <w:t>„zákon č.</w:t>
      </w:r>
      <w:r w:rsidR="00C40946" w:rsidRPr="00A974C7">
        <w:rPr>
          <w:rFonts w:ascii="Calibri" w:hAnsi="Calibri" w:cs="Segoe UI"/>
          <w:b/>
          <w:sz w:val="22"/>
          <w:szCs w:val="22"/>
          <w:lang w:val="sk-SK"/>
        </w:rPr>
        <w:t xml:space="preserve"> </w:t>
      </w:r>
      <w:r w:rsidR="00F85FEC" w:rsidRPr="00A974C7">
        <w:rPr>
          <w:rFonts w:ascii="Calibri" w:hAnsi="Calibri" w:cs="Segoe UI"/>
          <w:b/>
          <w:sz w:val="22"/>
          <w:szCs w:val="22"/>
          <w:lang w:val="sk-SK"/>
        </w:rPr>
        <w:t>315/2016 Z. z.“)</w:t>
      </w:r>
      <w:r w:rsidRPr="00A974C7">
        <w:rPr>
          <w:rFonts w:ascii="Calibri" w:hAnsi="Calibri" w:cs="Segoe UI"/>
          <w:b/>
          <w:sz w:val="22"/>
          <w:szCs w:val="22"/>
          <w:lang w:val="sk-SK"/>
        </w:rPr>
        <w:t xml:space="preserve"> </w:t>
      </w:r>
      <w:r w:rsidRPr="00A974C7">
        <w:rPr>
          <w:rFonts w:ascii="Calibri" w:hAnsi="Calibri" w:cs="Segoe UI"/>
          <w:sz w:val="22"/>
          <w:szCs w:val="22"/>
          <w:lang w:val="sk-SK"/>
        </w:rPr>
        <w:t>a vyhlasuje, že všetky údaje a dokumenty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uvedené v tomto registri o Dopravcovi a 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konečnom užívateľovi výhod</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sú úplné a pravdivé. </w:t>
      </w:r>
    </w:p>
    <w:p w14:paraId="00351E90"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10E23283" w14:textId="0E536493"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3</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rPr>
        <w:t>Dopravc</w:t>
      </w:r>
      <w:r w:rsidRPr="00A974C7">
        <w:rPr>
          <w:rFonts w:ascii="Calibri" w:hAnsi="Calibri" w:cs="Segoe UI"/>
          <w:sz w:val="22"/>
          <w:szCs w:val="22"/>
          <w:lang w:val="sk-SK"/>
        </w:rPr>
        <w:t>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vyhlasuje</w:t>
      </w:r>
      <w:r w:rsidRPr="00A974C7">
        <w:rPr>
          <w:rFonts w:ascii="Calibri" w:hAnsi="Calibri" w:cs="Segoe UI"/>
          <w:sz w:val="22"/>
          <w:szCs w:val="22"/>
        </w:rPr>
        <w:t>, že</w:t>
      </w:r>
      <w:r w:rsidR="00C40946" w:rsidRPr="00A974C7">
        <w:rPr>
          <w:rFonts w:ascii="Calibri" w:hAnsi="Calibri" w:cs="Segoe UI"/>
          <w:sz w:val="22"/>
          <w:szCs w:val="22"/>
        </w:rPr>
        <w:t xml:space="preserve"> </w:t>
      </w:r>
      <w:r w:rsidRPr="00A974C7">
        <w:rPr>
          <w:rFonts w:ascii="Calibri" w:hAnsi="Calibri" w:cs="Segoe UI"/>
          <w:sz w:val="22"/>
          <w:szCs w:val="22"/>
          <w:lang w:val="sk-SK"/>
        </w:rPr>
        <w:t>spĺňa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všetky podmienky a požiadavky stanovené v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že je oprávnený túto Zmluvu uzatvoriť a že je spôsobilý riadne a včas plniť </w:t>
      </w:r>
      <w:r w:rsidR="00766AB7" w:rsidRPr="00A974C7">
        <w:rPr>
          <w:rFonts w:ascii="Calibri" w:hAnsi="Calibri" w:cs="Segoe UI"/>
          <w:sz w:val="22"/>
          <w:szCs w:val="22"/>
          <w:lang w:val="sk-SK"/>
        </w:rPr>
        <w:t xml:space="preserve">všetky a akékoľvek </w:t>
      </w:r>
      <w:r w:rsidRPr="00A974C7">
        <w:rPr>
          <w:rFonts w:ascii="Calibri" w:hAnsi="Calibri" w:cs="Segoe UI"/>
          <w:sz w:val="22"/>
          <w:szCs w:val="22"/>
          <w:lang w:val="sk-SK"/>
        </w:rPr>
        <w:t>záväzky  vyplývajúce</w:t>
      </w:r>
      <w:r w:rsidR="001F5B7D" w:rsidRPr="00A974C7">
        <w:rPr>
          <w:rFonts w:ascii="Calibri" w:hAnsi="Calibri" w:cs="Segoe UI"/>
          <w:sz w:val="22"/>
          <w:szCs w:val="22"/>
          <w:lang w:val="sk-SK"/>
        </w:rPr>
        <w:t xml:space="preserve"> z tejto Zmluvy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p>
    <w:p w14:paraId="50B887E8"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5242BFF4" w14:textId="07381894"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V prípade, ak počas trvania Zmluvy dôjde k zmene identifikačných údajov</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uvedených</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článku 1</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00097124" w:rsidRPr="00A974C7">
        <w:rPr>
          <w:rFonts w:ascii="Calibri" w:hAnsi="Calibri" w:cs="Segoe UI"/>
          <w:sz w:val="22"/>
          <w:szCs w:val="22"/>
          <w:lang w:val="sk-SK"/>
        </w:rPr>
        <w:t xml:space="preserve">zmenou dotknutá </w:t>
      </w:r>
      <w:r w:rsidRPr="00A974C7">
        <w:rPr>
          <w:rFonts w:ascii="Calibri" w:hAnsi="Calibri" w:cs="Segoe UI"/>
          <w:sz w:val="22"/>
          <w:szCs w:val="22"/>
          <w:lang w:val="sk-SK"/>
        </w:rPr>
        <w:t>Zmluvná strana sa zaväzuje túto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zmenu písomne oznámiť druhej Zmluvnej strane bez zbytočného odkladu, pričom Zmluvné strany neuzatvárajú o takej zmene dodatok k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prípade zmeny bankového spojenia alebo zmeny účtu je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Dopravca povinný spolu s oznámením o jeho zmene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hodnoverne preukázať Objednávateľovi skutočnosť, že je majiteľom účtu a 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buď predložením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úradne overenej kópie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o vedení</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alebo originálom potvrdenia banky o</w:t>
      </w:r>
      <w:r w:rsidR="001F5B7D" w:rsidRPr="00A974C7">
        <w:rPr>
          <w:rFonts w:ascii="Calibri" w:hAnsi="Calibri" w:cs="Segoe UI"/>
          <w:sz w:val="22"/>
          <w:szCs w:val="22"/>
          <w:lang w:val="sk-SK"/>
        </w:rPr>
        <w:t> </w:t>
      </w:r>
      <w:r w:rsidRPr="00A974C7">
        <w:rPr>
          <w:rFonts w:ascii="Calibri" w:hAnsi="Calibri" w:cs="Segoe UI"/>
          <w:sz w:val="22"/>
          <w:szCs w:val="22"/>
          <w:lang w:val="sk-SK"/>
        </w:rPr>
        <w:t>vedení</w:t>
      </w:r>
      <w:r w:rsidR="001F5B7D" w:rsidRPr="00A974C7">
        <w:rPr>
          <w:rFonts w:ascii="Calibri" w:hAnsi="Calibri" w:cs="Segoe UI"/>
          <w:sz w:val="22"/>
          <w:szCs w:val="22"/>
          <w:lang w:val="sk-SK"/>
        </w:rPr>
        <w:t xml:space="preserve"> oznámeného</w:t>
      </w:r>
      <w:r w:rsidRPr="00A974C7">
        <w:rPr>
          <w:rFonts w:ascii="Calibri" w:hAnsi="Calibri" w:cs="Segoe UI"/>
          <w:sz w:val="22"/>
          <w:szCs w:val="22"/>
          <w:lang w:val="sk-SK"/>
        </w:rPr>
        <w:t xml:space="preserve"> 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 </w:t>
      </w:r>
    </w:p>
    <w:p w14:paraId="65CADC8A"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327B7F5D" w14:textId="0CC1FAE0" w:rsidR="00333F48" w:rsidRPr="00BE00DA"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5</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Za zmenu identifikačných údajov podľa bodu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2.</w:t>
      </w:r>
      <w:r w:rsidR="001F5B7D"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 sa nepovažuje nahradenie pôvodného Dopravcu novým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právnym subjektom z dôvodu právneho nástupníctva v dôsledku reorganizácie, zlúčenia, splynutia, úpadku alebo obdobnej právnej skutočnosti</w:t>
      </w:r>
      <w:r w:rsidR="001F5B7D">
        <w:rPr>
          <w:rFonts w:ascii="Calibri" w:hAnsi="Calibri" w:cs="Segoe UI"/>
          <w:sz w:val="22"/>
          <w:szCs w:val="22"/>
          <w:lang w:val="sk-SK"/>
        </w:rPr>
        <w:t xml:space="preserve"> na strane Dopravcu. </w:t>
      </w:r>
      <w:r w:rsidRPr="00BE00DA">
        <w:rPr>
          <w:rFonts w:ascii="Calibri" w:hAnsi="Calibri" w:cs="Segoe UI"/>
          <w:sz w:val="22"/>
          <w:szCs w:val="22"/>
          <w:lang w:val="sk-SK"/>
        </w:rPr>
        <w:t xml:space="preserve"> </w:t>
      </w:r>
    </w:p>
    <w:p w14:paraId="7AF74FC1" w14:textId="44336CEE"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C40946">
        <w:rPr>
          <w:rFonts w:ascii="Calibri" w:hAnsi="Calibri" w:cs="Segoe UI"/>
          <w:b/>
          <w:bCs/>
          <w:color w:val="000000" w:themeColor="text1"/>
          <w:sz w:val="22"/>
          <w:szCs w:val="22"/>
        </w:rPr>
        <w:t xml:space="preserve"> </w:t>
      </w:r>
      <w:bookmarkStart w:id="1" w:name="_Ref227048549"/>
    </w:p>
    <w:p w14:paraId="7CBBA648" w14:textId="4EDB4DB2"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C40946">
        <w:rPr>
          <w:rFonts w:ascii="Calibri" w:hAnsi="Calibri" w:cs="Segoe UI"/>
          <w:b/>
          <w:sz w:val="22"/>
          <w:szCs w:val="22"/>
        </w:rPr>
        <w:t xml:space="preserve"> </w:t>
      </w:r>
      <w:r w:rsidRPr="00B8598D">
        <w:rPr>
          <w:rFonts w:ascii="Calibri" w:hAnsi="Calibri" w:cs="Segoe UI"/>
          <w:b/>
          <w:sz w:val="22"/>
          <w:szCs w:val="22"/>
        </w:rPr>
        <w:t>A</w:t>
      </w:r>
      <w:r w:rsidR="00C40946">
        <w:rPr>
          <w:rFonts w:ascii="Calibri" w:hAnsi="Calibri" w:cs="Segoe UI"/>
          <w:b/>
          <w:sz w:val="22"/>
          <w:szCs w:val="22"/>
        </w:rPr>
        <w:t xml:space="preserve"> </w:t>
      </w:r>
      <w:r w:rsidRPr="00B8598D">
        <w:rPr>
          <w:rFonts w:ascii="Calibri" w:hAnsi="Calibri" w:cs="Segoe UI"/>
          <w:b/>
          <w:sz w:val="22"/>
          <w:szCs w:val="22"/>
        </w:rPr>
        <w:t>DEFINÍCIE</w:t>
      </w:r>
      <w:r w:rsidR="00C40946">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0E3069FF"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C40946">
        <w:rPr>
          <w:rFonts w:ascii="Calibri" w:hAnsi="Calibri" w:cs="Segoe UI"/>
          <w:sz w:val="22"/>
          <w:szCs w:val="22"/>
          <w:lang w:val="sk-SK"/>
        </w:rPr>
        <w:t xml:space="preserve"> </w:t>
      </w:r>
      <w:r w:rsidRPr="002108D3">
        <w:rPr>
          <w:rFonts w:ascii="Calibri" w:hAnsi="Calibri" w:cs="Segoe UI"/>
          <w:sz w:val="22"/>
          <w:szCs w:val="22"/>
          <w:lang w:val="sk-SK"/>
        </w:rPr>
        <w:t>Zmluvy</w:t>
      </w:r>
      <w:r w:rsidR="00C40946">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C40946">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00275B30" w:rsidRPr="00275B30">
        <w:rPr>
          <w:rFonts w:ascii="Calibri" w:hAnsi="Calibri" w:cs="Segoe UI"/>
          <w:sz w:val="22"/>
          <w:szCs w:val="22"/>
          <w:lang w:val="sk-SK"/>
        </w:rPr>
        <w:t>,</w:t>
      </w:r>
      <w:r w:rsidR="00C40946">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C40946">
        <w:rPr>
          <w:rFonts w:ascii="Calibri" w:hAnsi="Calibri" w:cs="Segoe UI"/>
          <w:sz w:val="22"/>
          <w:szCs w:val="22"/>
          <w:lang w:val="sk-SK"/>
        </w:rPr>
        <w:t xml:space="preserve"> </w:t>
      </w:r>
      <w:r w:rsidRPr="002108D3">
        <w:rPr>
          <w:rFonts w:ascii="Calibri" w:hAnsi="Calibri" w:cs="Segoe UI"/>
          <w:sz w:val="22"/>
          <w:szCs w:val="22"/>
        </w:rPr>
        <w:t>práv a povinností</w:t>
      </w:r>
      <w:r w:rsidR="00C40946">
        <w:rPr>
          <w:rFonts w:ascii="Calibri" w:hAnsi="Calibri" w:cs="Segoe UI"/>
          <w:sz w:val="22"/>
          <w:szCs w:val="22"/>
        </w:rPr>
        <w:t xml:space="preserve"> </w:t>
      </w:r>
      <w:r w:rsidRPr="002108D3">
        <w:rPr>
          <w:rFonts w:ascii="Calibri" w:hAnsi="Calibri" w:cs="Segoe UI"/>
          <w:sz w:val="22"/>
          <w:szCs w:val="22"/>
          <w:lang w:val="sk-SK"/>
        </w:rPr>
        <w:t>Zmluvných strán pri poskytovaní služieb pravidelnej, osobnej,</w:t>
      </w:r>
      <w:r w:rsidR="00C40946">
        <w:rPr>
          <w:rFonts w:ascii="Calibri" w:hAnsi="Calibri" w:cs="Segoe UI"/>
          <w:sz w:val="22"/>
          <w:szCs w:val="22"/>
          <w:lang w:val="sk-SK"/>
        </w:rPr>
        <w:t xml:space="preserve"> </w:t>
      </w:r>
      <w:r w:rsidRPr="002108D3">
        <w:rPr>
          <w:rFonts w:ascii="Calibri" w:hAnsi="Calibri" w:cs="Segoe UI"/>
          <w:sz w:val="22"/>
          <w:szCs w:val="22"/>
          <w:lang w:val="sk-SK"/>
        </w:rPr>
        <w:t>prímestskej</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C40946">
        <w:rPr>
          <w:rFonts w:ascii="Calibri" w:hAnsi="Calibri" w:cs="Segoe UI"/>
          <w:sz w:val="22"/>
          <w:szCs w:val="22"/>
          <w:lang w:val="sk-SK"/>
        </w:rPr>
        <w:t xml:space="preserve"> </w:t>
      </w:r>
      <w:r w:rsidRPr="00EB2F76">
        <w:rPr>
          <w:rFonts w:ascii="Calibri" w:hAnsi="Calibri" w:cs="Segoe UI"/>
          <w:sz w:val="22"/>
          <w:szCs w:val="22"/>
          <w:lang w:val="sk-SK"/>
        </w:rPr>
        <w:t>(ďalej len ako</w:t>
      </w:r>
      <w:r w:rsidR="00C40946">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5C1E0BD4"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C40946">
        <w:rPr>
          <w:rFonts w:ascii="Calibri" w:hAnsi="Calibri" w:cs="Segoe UI"/>
          <w:sz w:val="22"/>
          <w:szCs w:val="22"/>
          <w:lang w:val="sk-SK"/>
        </w:rPr>
        <w:t xml:space="preserve"> </w:t>
      </w:r>
      <w:r w:rsidRPr="00EB2F76">
        <w:rPr>
          <w:rFonts w:ascii="Calibri" w:hAnsi="Calibri" w:cs="Segoe UI"/>
          <w:sz w:val="22"/>
          <w:szCs w:val="22"/>
          <w:lang w:val="sk-SK"/>
        </w:rPr>
        <w:t>v Zmluve</w:t>
      </w:r>
      <w:r w:rsidR="00C40946">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23774">
        <w:rPr>
          <w:rFonts w:ascii="Calibri" w:hAnsi="Calibri" w:cs="Segoe UI"/>
          <w:sz w:val="22"/>
          <w:szCs w:val="22"/>
          <w:lang w:val="sk-SK"/>
        </w:rPr>
        <w:t xml:space="preserve">s touto Zmluvou a všetkými prílohami tejto Zmluvy, ako aj v súlade so </w:t>
      </w:r>
      <w:r w:rsidRPr="00EB2F76">
        <w:rPr>
          <w:rFonts w:ascii="Calibri" w:hAnsi="Calibri" w:cs="Segoe UI"/>
          <w:sz w:val="22"/>
          <w:szCs w:val="22"/>
          <w:lang w:val="sk-SK"/>
        </w:rPr>
        <w:t>všeobecne záväznými právnymi predpismi</w:t>
      </w:r>
      <w:r w:rsidR="00C40946">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45FAB5C3"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C40946">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C40946">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C40946">
        <w:rPr>
          <w:rFonts w:ascii="Calibri" w:hAnsi="Calibri" w:cs="Segoe UI"/>
          <w:sz w:val="22"/>
          <w:szCs w:val="22"/>
          <w:lang w:val="sk-SK"/>
        </w:rPr>
        <w:t xml:space="preserve"> </w:t>
      </w:r>
      <w:r w:rsidRPr="00AB5CC3">
        <w:rPr>
          <w:rFonts w:ascii="Calibri" w:hAnsi="Calibri" w:cs="Segoe UI"/>
          <w:b/>
          <w:sz w:val="22"/>
          <w:szCs w:val="22"/>
          <w:lang w:val="sk-SK"/>
        </w:rPr>
        <w:t>Prílohe č.</w:t>
      </w:r>
      <w:r w:rsidR="00C40946">
        <w:rPr>
          <w:rFonts w:ascii="Calibri" w:hAnsi="Calibri" w:cs="Segoe UI"/>
          <w:b/>
          <w:sz w:val="22"/>
          <w:szCs w:val="22"/>
          <w:lang w:val="sk-SK"/>
        </w:rPr>
        <w:t xml:space="preserve"> </w:t>
      </w:r>
      <w:r w:rsidRPr="00AB5CC3">
        <w:rPr>
          <w:rFonts w:ascii="Calibri" w:hAnsi="Calibri" w:cs="Segoe UI"/>
          <w:b/>
          <w:sz w:val="22"/>
          <w:szCs w:val="22"/>
          <w:lang w:val="sk-SK"/>
        </w:rPr>
        <w:t>1</w:t>
      </w:r>
      <w:r w:rsidR="00C40946">
        <w:rPr>
          <w:rFonts w:ascii="Calibri" w:hAnsi="Calibri" w:cs="Segoe UI"/>
          <w:sz w:val="22"/>
          <w:szCs w:val="22"/>
          <w:lang w:val="sk-SK"/>
        </w:rPr>
        <w:t xml:space="preserve"> </w:t>
      </w:r>
      <w:r w:rsidRPr="00AB5CC3">
        <w:rPr>
          <w:rFonts w:ascii="Calibri" w:hAnsi="Calibri" w:cs="Segoe UI"/>
          <w:sz w:val="22"/>
          <w:szCs w:val="22"/>
          <w:lang w:val="sk-SK"/>
        </w:rPr>
        <w:t>Zmluvy.</w:t>
      </w:r>
      <w:r w:rsidR="00C40946">
        <w:rPr>
          <w:rFonts w:ascii="Calibri" w:hAnsi="Calibri" w:cs="Segoe UI"/>
          <w:sz w:val="22"/>
          <w:szCs w:val="22"/>
          <w:lang w:val="sk-SK"/>
        </w:rPr>
        <w:t xml:space="preserve"> </w:t>
      </w:r>
    </w:p>
    <w:p w14:paraId="4A8E8D7F" w14:textId="7C18EC08"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C40946">
        <w:rPr>
          <w:rFonts w:ascii="Calibri" w:hAnsi="Calibri" w:cs="Segoe UI"/>
          <w:sz w:val="22"/>
          <w:szCs w:val="22"/>
          <w:lang w:val="sk-SK"/>
        </w:rPr>
        <w:t xml:space="preserve"> </w:t>
      </w:r>
      <w:r w:rsidR="00C40946">
        <w:rPr>
          <w:rFonts w:ascii="Calibri" w:hAnsi="Calibri" w:cs="Segoe UI"/>
          <w:sz w:val="22"/>
          <w:szCs w:val="22"/>
          <w:lang w:val="sk-SK"/>
        </w:rPr>
        <w:tab/>
      </w:r>
      <w:r>
        <w:rPr>
          <w:rFonts w:ascii="Calibri" w:hAnsi="Calibri" w:cs="Segoe UI"/>
          <w:sz w:val="22"/>
          <w:szCs w:val="22"/>
          <w:lang w:val="sk-SK"/>
        </w:rPr>
        <w:t>V prípade, ak Zmluva, ani jej prílohy neobsahujú definíciu pojmu,</w:t>
      </w:r>
      <w:r w:rsidR="00C40946">
        <w:rPr>
          <w:rFonts w:ascii="Calibri" w:hAnsi="Calibri" w:cs="Segoe UI"/>
          <w:sz w:val="22"/>
          <w:szCs w:val="22"/>
          <w:lang w:val="sk-SK"/>
        </w:rPr>
        <w:t xml:space="preserve"> </w:t>
      </w:r>
      <w:r>
        <w:rPr>
          <w:rFonts w:ascii="Calibri" w:hAnsi="Calibri" w:cs="Segoe UI"/>
          <w:sz w:val="22"/>
          <w:szCs w:val="22"/>
          <w:lang w:val="sk-SK"/>
        </w:rPr>
        <w:t>použije sa na výklad</w:t>
      </w:r>
      <w:r w:rsidR="00C40946">
        <w:rPr>
          <w:rFonts w:ascii="Calibri" w:hAnsi="Calibri" w:cs="Segoe UI"/>
          <w:sz w:val="22"/>
          <w:szCs w:val="22"/>
          <w:lang w:val="sk-SK"/>
        </w:rPr>
        <w:t xml:space="preserve"> </w:t>
      </w:r>
      <w:r>
        <w:rPr>
          <w:rFonts w:ascii="Calibri" w:hAnsi="Calibri" w:cs="Segoe UI"/>
          <w:sz w:val="22"/>
          <w:szCs w:val="22"/>
          <w:lang w:val="sk-SK"/>
        </w:rPr>
        <w:t>pojmu</w:t>
      </w:r>
      <w:r w:rsidR="00C40946">
        <w:rPr>
          <w:rFonts w:ascii="Calibri" w:hAnsi="Calibri" w:cs="Segoe UI"/>
          <w:sz w:val="22"/>
          <w:szCs w:val="22"/>
          <w:lang w:val="sk-SK"/>
        </w:rPr>
        <w:t xml:space="preserve"> </w:t>
      </w:r>
      <w:r>
        <w:rPr>
          <w:rFonts w:ascii="Calibri" w:hAnsi="Calibri" w:cs="Segoe UI"/>
          <w:sz w:val="22"/>
          <w:szCs w:val="22"/>
          <w:lang w:val="sk-SK"/>
        </w:rPr>
        <w:t xml:space="preserve">zákonná definícia pojmu, najmä </w:t>
      </w:r>
      <w:r w:rsidR="00EE12C3">
        <w:rPr>
          <w:rFonts w:ascii="Calibri" w:hAnsi="Calibri" w:cs="Segoe UI"/>
          <w:sz w:val="22"/>
          <w:szCs w:val="22"/>
          <w:lang w:val="sk-SK"/>
        </w:rPr>
        <w:t>v zmysle</w:t>
      </w:r>
      <w:r>
        <w:rPr>
          <w:rFonts w:ascii="Calibri" w:hAnsi="Calibri" w:cs="Segoe UI"/>
          <w:sz w:val="22"/>
          <w:szCs w:val="22"/>
          <w:lang w:val="sk-SK"/>
        </w:rPr>
        <w:t xml:space="preserve"> zákona č.</w:t>
      </w:r>
      <w:r w:rsidR="00C40946">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C40946">
        <w:rPr>
          <w:rFonts w:ascii="Calibri" w:hAnsi="Calibri" w:cs="Segoe UI"/>
          <w:sz w:val="22"/>
          <w:szCs w:val="22"/>
          <w:lang w:val="sk-SK"/>
        </w:rPr>
        <w:t xml:space="preserve"> </w:t>
      </w:r>
    </w:p>
    <w:p w14:paraId="2A1652CF" w14:textId="2806EEDD"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C40946">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5963282C"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 poskytovanie</w:t>
      </w:r>
      <w:r w:rsidR="00C40946">
        <w:rPr>
          <w:rFonts w:ascii="Calibri" w:hAnsi="Calibri" w:cs="Segoe UI"/>
          <w:sz w:val="22"/>
          <w:szCs w:val="22"/>
          <w:lang w:val="sk-SK"/>
        </w:rPr>
        <w:t xml:space="preserve"> </w:t>
      </w:r>
      <w:r w:rsidRPr="002108D3">
        <w:rPr>
          <w:rFonts w:ascii="Calibri" w:hAnsi="Calibri" w:cs="Segoe UI"/>
          <w:sz w:val="22"/>
          <w:szCs w:val="22"/>
          <w:lang w:val="sk-SK"/>
        </w:rPr>
        <w:t>Služby</w:t>
      </w:r>
      <w:r w:rsidR="00B41798">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C40946">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3A7874">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Pr>
          <w:rFonts w:ascii="Calibri" w:hAnsi="Calibri" w:cs="Segoe UI"/>
          <w:sz w:val="22"/>
          <w:szCs w:val="22"/>
          <w:lang w:val="sk-SK"/>
        </w:rPr>
        <w:t>, ktorý sa</w:t>
      </w:r>
      <w:r w:rsidR="00C40946">
        <w:rPr>
          <w:rFonts w:ascii="Calibri" w:hAnsi="Calibri" w:cs="Segoe UI"/>
          <w:sz w:val="22"/>
          <w:szCs w:val="22"/>
          <w:lang w:val="sk-SK"/>
        </w:rPr>
        <w:t xml:space="preserve"> </w:t>
      </w:r>
      <w:r>
        <w:rPr>
          <w:rFonts w:ascii="Calibri" w:hAnsi="Calibri" w:cs="Segoe UI"/>
          <w:sz w:val="22"/>
          <w:szCs w:val="22"/>
          <w:lang w:val="sk-SK"/>
        </w:rPr>
        <w:t>nachádza</w:t>
      </w:r>
      <w:r w:rsidR="00C40946">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C40946">
        <w:rPr>
          <w:rFonts w:ascii="Calibri" w:hAnsi="Calibri" w:cs="Segoe UI"/>
          <w:sz w:val="22"/>
          <w:szCs w:val="22"/>
          <w:lang w:val="sk-SK"/>
        </w:rPr>
        <w:t xml:space="preserve"> </w:t>
      </w:r>
    </w:p>
    <w:p w14:paraId="2622640A" w14:textId="147C183A" w:rsidR="00333F48" w:rsidRPr="002A7907"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 xml:space="preserve">záväzok Dopravcu pred začatím poskytovania Služby </w:t>
      </w:r>
      <w:r w:rsidR="000A2686">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2435EF1E" w:rsidR="00333F48" w:rsidRPr="002108D3"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(b)</w:t>
      </w:r>
      <w:r w:rsidR="00C40946">
        <w:rPr>
          <w:rFonts w:ascii="Calibri" w:hAnsi="Calibri" w:cs="Segoe UI"/>
          <w:sz w:val="22"/>
          <w:szCs w:val="22"/>
          <w:lang w:val="sk-SK"/>
        </w:rPr>
        <w:tab/>
      </w:r>
      <w:r w:rsidRPr="002108D3">
        <w:rPr>
          <w:rFonts w:ascii="Calibri" w:hAnsi="Calibri" w:cs="Segoe UI"/>
          <w:sz w:val="22"/>
          <w:szCs w:val="22"/>
          <w:lang w:val="sk-SK"/>
        </w:rPr>
        <w:t>záväzok</w:t>
      </w:r>
      <w:r w:rsidR="00C40946">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0A2686">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205E00A4" w:rsidR="00333F48"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C40946">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C40946">
        <w:rPr>
          <w:rFonts w:ascii="Calibri" w:hAnsi="Calibri" w:cs="Segoe UI"/>
          <w:sz w:val="22"/>
          <w:szCs w:val="22"/>
          <w:lang w:val="sk-SK"/>
        </w:rPr>
        <w:t xml:space="preserve"> </w:t>
      </w:r>
      <w:r>
        <w:rPr>
          <w:rFonts w:ascii="Calibri" w:hAnsi="Calibri" w:cs="Segoe UI"/>
          <w:sz w:val="22"/>
          <w:szCs w:val="22"/>
          <w:lang w:val="sk-SK"/>
        </w:rPr>
        <w:t>a s Integrátorom;</w:t>
      </w:r>
      <w:r w:rsidR="00C40946">
        <w:rPr>
          <w:rFonts w:ascii="Calibri" w:hAnsi="Calibri" w:cs="Segoe UI"/>
          <w:sz w:val="22"/>
          <w:szCs w:val="22"/>
          <w:lang w:val="sk-SK"/>
        </w:rPr>
        <w:t xml:space="preserve"> </w:t>
      </w:r>
    </w:p>
    <w:p w14:paraId="0C53BD72" w14:textId="7B4B2F47" w:rsidR="00333F48"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(d)</w:t>
      </w:r>
      <w:r w:rsidR="00C40946">
        <w:rPr>
          <w:rFonts w:ascii="Calibri" w:hAnsi="Calibri" w:cs="Segoe UI"/>
          <w:sz w:val="22"/>
          <w:szCs w:val="22"/>
          <w:lang w:val="sk-SK"/>
        </w:rPr>
        <w:t xml:space="preserve">  </w:t>
      </w:r>
      <w:r>
        <w:rPr>
          <w:rFonts w:ascii="Calibri" w:hAnsi="Calibri" w:cs="Segoe UI"/>
          <w:sz w:val="22"/>
          <w:szCs w:val="22"/>
          <w:lang w:val="sk-SK"/>
        </w:rPr>
        <w:t>z</w:t>
      </w:r>
      <w:r w:rsidRPr="002108D3">
        <w:rPr>
          <w:rFonts w:ascii="Calibri" w:hAnsi="Calibri" w:cs="Segoe UI"/>
          <w:sz w:val="22"/>
          <w:szCs w:val="22"/>
          <w:lang w:val="sk-SK"/>
        </w:rPr>
        <w:t>áväzok Objednávateľa</w:t>
      </w:r>
      <w:r w:rsidR="00C40946">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255BEE3A" w:rsidR="00333F48" w:rsidRPr="002108D3" w:rsidRDefault="00333F48" w:rsidP="00333F48">
      <w:pPr>
        <w:pStyle w:val="Nadpis2"/>
        <w:spacing w:line="276" w:lineRule="auto"/>
        <w:ind w:left="720" w:firstLine="0"/>
        <w:rPr>
          <w:rFonts w:ascii="Calibri" w:hAnsi="Calibri" w:cs="Segoe UI"/>
          <w:sz w:val="22"/>
          <w:szCs w:val="22"/>
        </w:rPr>
      </w:pPr>
      <w:r w:rsidRPr="002108D3">
        <w:rPr>
          <w:rFonts w:ascii="Calibri" w:hAnsi="Calibri" w:cs="Segoe UI"/>
          <w:sz w:val="22"/>
          <w:szCs w:val="22"/>
        </w:rPr>
        <w:t>a to za</w:t>
      </w:r>
      <w:r w:rsidR="00C40946">
        <w:rPr>
          <w:rFonts w:ascii="Calibri" w:hAnsi="Calibri" w:cs="Segoe UI"/>
          <w:sz w:val="22"/>
          <w:szCs w:val="22"/>
        </w:rPr>
        <w:t xml:space="preserve"> </w:t>
      </w:r>
      <w:r w:rsidRPr="002108D3">
        <w:rPr>
          <w:rFonts w:ascii="Calibri" w:hAnsi="Calibri" w:cs="Segoe UI"/>
          <w:sz w:val="22"/>
          <w:szCs w:val="22"/>
          <w:lang w:val="sk-SK"/>
        </w:rPr>
        <w:t>podmienok</w:t>
      </w:r>
      <w:r w:rsidR="00C40946">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C40946">
        <w:rPr>
          <w:rFonts w:ascii="Calibri" w:hAnsi="Calibri" w:cs="Segoe UI"/>
          <w:sz w:val="22"/>
          <w:szCs w:val="22"/>
          <w:lang w:val="sk-SK"/>
        </w:rPr>
        <w:t xml:space="preserve"> </w:t>
      </w:r>
    </w:p>
    <w:p w14:paraId="2A02C7DC" w14:textId="22F3D51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C40946">
        <w:rPr>
          <w:rFonts w:ascii="Calibri" w:hAnsi="Calibri" w:cs="Segoe UI"/>
          <w:b/>
          <w:bCs/>
          <w:color w:val="000000" w:themeColor="text1"/>
          <w:sz w:val="22"/>
          <w:szCs w:val="22"/>
        </w:rPr>
        <w:t xml:space="preserve"> </w:t>
      </w:r>
    </w:p>
    <w:p w14:paraId="47BA1A37" w14:textId="51BD252A"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C40946">
        <w:rPr>
          <w:rFonts w:ascii="Calibri" w:hAnsi="Calibri" w:cs="Calibri"/>
          <w:sz w:val="22"/>
          <w:szCs w:val="22"/>
          <w:lang w:val="sk-SK"/>
        </w:rPr>
        <w:t xml:space="preserve"> </w:t>
      </w:r>
      <w:r w:rsidRPr="00B8598D">
        <w:rPr>
          <w:rFonts w:ascii="Calibri" w:hAnsi="Calibri" w:cs="Calibri"/>
          <w:sz w:val="22"/>
          <w:szCs w:val="22"/>
          <w:lang w:val="sk-SK"/>
        </w:rPr>
        <w:t>ZAČATIA</w:t>
      </w:r>
      <w:r w:rsidR="00C40946">
        <w:rPr>
          <w:rFonts w:ascii="Calibri" w:hAnsi="Calibri" w:cs="Calibri"/>
          <w:sz w:val="22"/>
          <w:szCs w:val="22"/>
          <w:lang w:val="sk-SK"/>
        </w:rPr>
        <w:t xml:space="preserve"> </w:t>
      </w:r>
      <w:r w:rsidRPr="00B8598D">
        <w:rPr>
          <w:rFonts w:ascii="Calibri" w:hAnsi="Calibri" w:cs="Calibri"/>
          <w:sz w:val="22"/>
          <w:szCs w:val="22"/>
          <w:lang w:val="sk-SK"/>
        </w:rPr>
        <w:t>POSKYTOVANIA SLUŽBY,</w:t>
      </w:r>
      <w:r w:rsidR="00C40946">
        <w:rPr>
          <w:rFonts w:ascii="Calibri" w:hAnsi="Calibri" w:cs="Calibri"/>
          <w:sz w:val="22"/>
          <w:szCs w:val="22"/>
          <w:lang w:val="sk-SK"/>
        </w:rPr>
        <w:t xml:space="preserve"> </w:t>
      </w:r>
      <w:r w:rsidRPr="00B8598D">
        <w:rPr>
          <w:rFonts w:ascii="Calibri" w:hAnsi="Calibri" w:cs="Calibri"/>
          <w:sz w:val="22"/>
          <w:szCs w:val="22"/>
          <w:lang w:val="sk-SK"/>
        </w:rPr>
        <w:t>ROZSAHU</w:t>
      </w:r>
      <w:r w:rsidR="00C40946">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2D5408B3" w14:textId="77777777" w:rsidR="00333F48" w:rsidRPr="007554C7" w:rsidRDefault="00333F48" w:rsidP="00333F48">
      <w:pPr>
        <w:pStyle w:val="Nadpis2"/>
        <w:rPr>
          <w:lang w:val="sk-SK"/>
        </w:rPr>
      </w:pPr>
    </w:p>
    <w:p w14:paraId="0BDE7C85" w14:textId="77777777" w:rsidR="00333F48" w:rsidRDefault="00333F48" w:rsidP="00782F23">
      <w:pPr>
        <w:pStyle w:val="Nadpis2"/>
        <w:numPr>
          <w:ilvl w:val="1"/>
          <w:numId w:val="14"/>
        </w:numPr>
        <w:spacing w:line="276" w:lineRule="auto"/>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07ADE6E1" w:rsidR="00333F48" w:rsidRPr="003A7874" w:rsidRDefault="006F5939" w:rsidP="00782F23">
      <w:pPr>
        <w:pStyle w:val="Nadpis2"/>
        <w:numPr>
          <w:ilvl w:val="0"/>
          <w:numId w:val="15"/>
        </w:numPr>
        <w:spacing w:line="276" w:lineRule="auto"/>
        <w:rPr>
          <w:rFonts w:ascii="Calibri" w:hAnsi="Calibri" w:cs="Calibri"/>
          <w:sz w:val="22"/>
          <w:szCs w:val="22"/>
          <w:lang w:val="sk-SK"/>
        </w:rPr>
      </w:pPr>
      <w:r w:rsidRPr="003A7874">
        <w:rPr>
          <w:rFonts w:ascii="Calibri" w:hAnsi="Calibri" w:cs="Calibri"/>
          <w:sz w:val="22"/>
          <w:szCs w:val="22"/>
          <w:lang w:val="sk-SK"/>
        </w:rPr>
        <w:t xml:space="preserve">začne poskytovať Službu od 30.11.2019 (vrátane), ak k uzavretiu Zmluvy dôjde do 31.8.2019 (vrátane). Ak k uzavretiu Zmluvy dôjde po 31.8.2019, Dopravca sa zaväzuje začať poskytovať Službu najneskôr do 4 (štyroch) mesiacov </w:t>
      </w:r>
      <w:r w:rsidR="00C537A4" w:rsidRPr="003A7874">
        <w:rPr>
          <w:rFonts w:ascii="Calibri" w:hAnsi="Calibri" w:cs="Calibri"/>
          <w:sz w:val="22"/>
          <w:szCs w:val="22"/>
          <w:lang w:val="sk-SK"/>
        </w:rPr>
        <w:t>od účinnosti Zmluvy;</w:t>
      </w:r>
      <w:r w:rsidR="00C40946">
        <w:rPr>
          <w:rFonts w:ascii="Calibri" w:hAnsi="Calibri" w:cs="Calibri"/>
          <w:sz w:val="22"/>
          <w:szCs w:val="22"/>
          <w:lang w:val="sk-SK"/>
        </w:rPr>
        <w:t xml:space="preserve">  </w:t>
      </w:r>
    </w:p>
    <w:p w14:paraId="63BCE6B6" w14:textId="467F21A2" w:rsidR="00333F48" w:rsidRPr="00E13CC3" w:rsidRDefault="00333F48" w:rsidP="00782F23">
      <w:pPr>
        <w:pStyle w:val="Nadpis2"/>
        <w:numPr>
          <w:ilvl w:val="0"/>
          <w:numId w:val="15"/>
        </w:numPr>
        <w:spacing w:line="276" w:lineRule="auto"/>
        <w:rPr>
          <w:rFonts w:ascii="Calibri" w:hAnsi="Calibri" w:cs="Calibri"/>
          <w:sz w:val="22"/>
          <w:szCs w:val="22"/>
          <w:lang w:val="sk-SK"/>
        </w:rPr>
      </w:pPr>
      <w:r w:rsidRPr="00E13CC3">
        <w:rPr>
          <w:rFonts w:ascii="Calibri" w:hAnsi="Calibri" w:cs="Calibri"/>
          <w:sz w:val="22"/>
          <w:szCs w:val="22"/>
          <w:lang w:val="sk-SK"/>
        </w:rPr>
        <w:t>bude poskytovať Službu</w:t>
      </w:r>
      <w:r w:rsidR="00C40946">
        <w:rPr>
          <w:rFonts w:ascii="Calibri" w:hAnsi="Calibri" w:cs="Calibri"/>
          <w:sz w:val="22"/>
          <w:szCs w:val="22"/>
          <w:lang w:val="sk-SK"/>
        </w:rPr>
        <w:t xml:space="preserve"> </w:t>
      </w:r>
      <w:r w:rsidRPr="00275B30">
        <w:rPr>
          <w:rFonts w:ascii="Calibri" w:hAnsi="Calibri" w:cs="Calibri"/>
          <w:b/>
          <w:sz w:val="22"/>
          <w:szCs w:val="22"/>
          <w:lang w:val="sk-SK"/>
        </w:rPr>
        <w:t>v</w:t>
      </w:r>
      <w:r w:rsidR="00C537A4">
        <w:rPr>
          <w:rFonts w:ascii="Calibri" w:hAnsi="Calibri" w:cs="Calibri"/>
          <w:b/>
          <w:sz w:val="22"/>
          <w:szCs w:val="22"/>
          <w:lang w:val="sk-SK"/>
        </w:rPr>
        <w:t> </w:t>
      </w:r>
      <w:r w:rsidRPr="00275B30">
        <w:rPr>
          <w:rFonts w:ascii="Calibri" w:hAnsi="Calibri" w:cs="Calibri"/>
          <w:b/>
          <w:sz w:val="22"/>
          <w:szCs w:val="22"/>
          <w:lang w:val="sk-SK"/>
        </w:rPr>
        <w:t>rozsahu</w:t>
      </w:r>
      <w:r w:rsidR="00C537A4">
        <w:rPr>
          <w:rFonts w:ascii="Calibri" w:hAnsi="Calibri" w:cs="Calibri"/>
          <w:b/>
          <w:sz w:val="22"/>
          <w:szCs w:val="22"/>
          <w:lang w:val="sk-SK"/>
        </w:rPr>
        <w:t xml:space="preserve"> </w:t>
      </w:r>
      <w:r w:rsidR="00C537A4" w:rsidRPr="003A7874">
        <w:rPr>
          <w:rFonts w:ascii="Calibri" w:hAnsi="Calibri" w:cs="Calibri"/>
          <w:b/>
          <w:sz w:val="22"/>
          <w:szCs w:val="22"/>
          <w:lang w:val="sk-SK"/>
        </w:rPr>
        <w:t>3 550 000</w:t>
      </w:r>
      <w:r w:rsidRPr="00275B30">
        <w:rPr>
          <w:rFonts w:ascii="Calibri" w:hAnsi="Calibri" w:cs="Calibri"/>
          <w:b/>
          <w:sz w:val="22"/>
          <w:szCs w:val="22"/>
          <w:lang w:val="sk-SK"/>
        </w:rPr>
        <w:t xml:space="preserve"> </w:t>
      </w:r>
      <w:r w:rsidR="00DB420E">
        <w:rPr>
          <w:rFonts w:ascii="Calibri" w:hAnsi="Calibri" w:cs="Calibri"/>
          <w:b/>
          <w:sz w:val="22"/>
          <w:szCs w:val="22"/>
          <w:lang w:val="sk-SK"/>
        </w:rPr>
        <w:t>(</w:t>
      </w:r>
      <w:r w:rsidR="00DB420E" w:rsidRPr="00321A04">
        <w:rPr>
          <w:rFonts w:ascii="Calibri" w:hAnsi="Calibri" w:cs="Calibri"/>
          <w:sz w:val="22"/>
          <w:szCs w:val="22"/>
          <w:lang w:val="sk-SK"/>
        </w:rPr>
        <w:t>slovom</w:t>
      </w:r>
      <w:r w:rsidR="00ED11CB">
        <w:rPr>
          <w:rFonts w:ascii="Calibri" w:hAnsi="Calibri" w:cs="Calibri"/>
          <w:sz w:val="22"/>
          <w:szCs w:val="22"/>
          <w:lang w:val="sk-SK"/>
        </w:rPr>
        <w:t>:</w:t>
      </w:r>
      <w:r w:rsidR="00DB420E" w:rsidRPr="00321A04">
        <w:rPr>
          <w:rFonts w:ascii="Calibri" w:hAnsi="Calibri" w:cs="Calibri"/>
          <w:sz w:val="22"/>
          <w:szCs w:val="22"/>
          <w:lang w:val="sk-SK"/>
        </w:rPr>
        <w:t xml:space="preserve"> „tri milióny päťstopäťdesiattisíc“</w:t>
      </w:r>
      <w:r w:rsidR="00321A04">
        <w:rPr>
          <w:rFonts w:ascii="Calibri" w:hAnsi="Calibri" w:cs="Calibri"/>
          <w:b/>
          <w:sz w:val="22"/>
          <w:szCs w:val="22"/>
          <w:lang w:val="sk-SK"/>
        </w:rPr>
        <w:t>)</w:t>
      </w:r>
      <w:r w:rsidRPr="00275B30">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C40946">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C40946">
        <w:rPr>
          <w:rFonts w:ascii="Calibri" w:hAnsi="Calibri" w:cs="Calibri"/>
          <w:b/>
          <w:sz w:val="22"/>
          <w:szCs w:val="22"/>
          <w:lang w:val="sk-SK"/>
        </w:rPr>
        <w:t xml:space="preserve"> </w:t>
      </w:r>
      <w:r w:rsidRPr="00275B30">
        <w:rPr>
          <w:rFonts w:ascii="Calibri" w:hAnsi="Calibri" w:cs="Calibri"/>
          <w:b/>
          <w:sz w:val="22"/>
          <w:szCs w:val="22"/>
          <w:lang w:val="sk-SK"/>
        </w:rPr>
        <w:t>Služby“).</w:t>
      </w:r>
      <w:r w:rsidR="00C40946">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C40946">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C40946">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ktoré tvoria</w:t>
      </w:r>
      <w:r w:rsidR="00C40946">
        <w:rPr>
          <w:rFonts w:ascii="Calibri" w:hAnsi="Calibri" w:cs="Calibri"/>
          <w:sz w:val="22"/>
          <w:szCs w:val="22"/>
          <w:lang w:val="sk-SK"/>
        </w:rPr>
        <w:t xml:space="preserve"> </w:t>
      </w:r>
      <w:r w:rsidRPr="00E13CC3">
        <w:rPr>
          <w:rFonts w:ascii="Calibri" w:hAnsi="Calibri" w:cs="Calibri"/>
          <w:b/>
          <w:sz w:val="22"/>
          <w:szCs w:val="22"/>
          <w:lang w:val="sk-SK"/>
        </w:rPr>
        <w:t>Prílohu č.</w:t>
      </w:r>
      <w:r w:rsidR="00C40946">
        <w:rPr>
          <w:rFonts w:ascii="Calibri" w:hAnsi="Calibri" w:cs="Calibri"/>
          <w:b/>
          <w:sz w:val="22"/>
          <w:szCs w:val="22"/>
          <w:lang w:val="sk-SK"/>
        </w:rPr>
        <w:t xml:space="preserve"> </w:t>
      </w:r>
      <w:r w:rsidRPr="00E13CC3">
        <w:rPr>
          <w:rFonts w:ascii="Calibri" w:hAnsi="Calibri" w:cs="Calibri"/>
          <w:b/>
          <w:sz w:val="22"/>
          <w:szCs w:val="22"/>
          <w:lang w:val="sk-SK"/>
        </w:rPr>
        <w:t>3</w:t>
      </w:r>
      <w:r w:rsidR="00C40946">
        <w:rPr>
          <w:rFonts w:ascii="Calibri" w:hAnsi="Calibri" w:cs="Calibri"/>
          <w:sz w:val="22"/>
          <w:szCs w:val="22"/>
          <w:lang w:val="sk-SK"/>
        </w:rPr>
        <w:t xml:space="preserve"> </w:t>
      </w:r>
      <w:r w:rsidRPr="00E13CC3">
        <w:rPr>
          <w:rFonts w:ascii="Calibri" w:hAnsi="Calibri" w:cs="Calibri"/>
          <w:sz w:val="22"/>
          <w:szCs w:val="22"/>
          <w:lang w:val="sk-SK"/>
        </w:rPr>
        <w:t>Zmluvy.</w:t>
      </w:r>
      <w:r w:rsidR="00C40946">
        <w:rPr>
          <w:rFonts w:ascii="Calibri" w:hAnsi="Calibri" w:cs="Calibri"/>
          <w:sz w:val="22"/>
          <w:szCs w:val="22"/>
          <w:lang w:val="sk-SK"/>
        </w:rPr>
        <w:t xml:space="preserve">  </w:t>
      </w:r>
    </w:p>
    <w:p w14:paraId="60EBC209" w14:textId="2D60285D" w:rsidR="00333F48" w:rsidRDefault="00333F48" w:rsidP="00782F23">
      <w:pPr>
        <w:pStyle w:val="Nadpis2"/>
        <w:numPr>
          <w:ilvl w:val="0"/>
          <w:numId w:val="15"/>
        </w:numPr>
        <w:spacing w:line="276" w:lineRule="auto"/>
        <w:rPr>
          <w:rFonts w:ascii="Calibri" w:hAnsi="Calibri" w:cs="Calibri"/>
          <w:sz w:val="22"/>
          <w:szCs w:val="22"/>
          <w:lang w:val="sk-SK"/>
        </w:rPr>
      </w:pPr>
      <w:r w:rsidRPr="00EC7CAC">
        <w:rPr>
          <w:rFonts w:ascii="Calibri" w:hAnsi="Calibri" w:cs="Calibri"/>
          <w:sz w:val="22"/>
          <w:szCs w:val="22"/>
          <w:lang w:val="sk-SK"/>
        </w:rPr>
        <w:t>bude poskytovať Službu</w:t>
      </w:r>
      <w:r w:rsidR="00C40946">
        <w:rPr>
          <w:rFonts w:ascii="Calibri" w:hAnsi="Calibri" w:cs="Calibri"/>
          <w:sz w:val="22"/>
          <w:szCs w:val="22"/>
          <w:lang w:val="sk-SK"/>
        </w:rPr>
        <w:t xml:space="preserve"> </w:t>
      </w:r>
      <w:r>
        <w:rPr>
          <w:rFonts w:ascii="Calibri" w:hAnsi="Calibri" w:cs="Calibri"/>
          <w:b/>
          <w:sz w:val="22"/>
          <w:szCs w:val="22"/>
          <w:lang w:val="sk-SK"/>
        </w:rPr>
        <w:t>Veľkými</w:t>
      </w:r>
      <w:r w:rsidR="00C40946">
        <w:rPr>
          <w:rFonts w:ascii="Calibri" w:hAnsi="Calibri" w:cs="Calibri"/>
          <w:b/>
          <w:sz w:val="22"/>
          <w:szCs w:val="22"/>
          <w:lang w:val="sk-SK"/>
        </w:rPr>
        <w:t xml:space="preserve"> </w:t>
      </w:r>
      <w:r w:rsidRPr="00C537A4">
        <w:rPr>
          <w:rFonts w:ascii="Calibri" w:hAnsi="Calibri" w:cs="Calibri"/>
          <w:b/>
          <w:sz w:val="22"/>
          <w:szCs w:val="22"/>
          <w:lang w:val="sk-SK"/>
        </w:rPr>
        <w:t>autobusmi</w:t>
      </w:r>
      <w:r w:rsidR="00C40946">
        <w:rPr>
          <w:rFonts w:ascii="Calibri" w:hAnsi="Calibri" w:cs="Calibri"/>
          <w:b/>
          <w:sz w:val="22"/>
          <w:szCs w:val="22"/>
          <w:lang w:val="sk-SK"/>
        </w:rPr>
        <w:t xml:space="preserve"> </w:t>
      </w:r>
      <w:r w:rsidRPr="00C537A4">
        <w:rPr>
          <w:rFonts w:ascii="Calibri" w:hAnsi="Calibri" w:cs="Calibri"/>
          <w:sz w:val="22"/>
          <w:szCs w:val="22"/>
          <w:lang w:val="sk-SK"/>
        </w:rPr>
        <w:t xml:space="preserve">v počte minimálne </w:t>
      </w:r>
      <w:r w:rsidR="00C537A4" w:rsidRPr="001459BF">
        <w:rPr>
          <w:rFonts w:ascii="Calibri" w:hAnsi="Calibri" w:cs="Calibri"/>
          <w:b/>
          <w:sz w:val="22"/>
          <w:szCs w:val="22"/>
          <w:lang w:val="sk-SK"/>
        </w:rPr>
        <w:t xml:space="preserve">8 </w:t>
      </w:r>
      <w:r w:rsidR="001459BF" w:rsidRPr="001459BF">
        <w:rPr>
          <w:rFonts w:ascii="Calibri" w:hAnsi="Calibri" w:cs="Calibri"/>
          <w:b/>
          <w:sz w:val="22"/>
          <w:szCs w:val="22"/>
          <w:lang w:val="sk-SK"/>
        </w:rPr>
        <w:t xml:space="preserve">(osem)  </w:t>
      </w:r>
      <w:r w:rsidR="00C537A4" w:rsidRPr="001459BF">
        <w:rPr>
          <w:rFonts w:ascii="Calibri" w:hAnsi="Calibri" w:cs="Calibri"/>
          <w:sz w:val="22"/>
          <w:szCs w:val="22"/>
          <w:lang w:val="sk-SK"/>
        </w:rPr>
        <w:t xml:space="preserve">kusov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C40946">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1C76DC93" w:rsidR="00333F48" w:rsidRPr="00C40946" w:rsidRDefault="00333F48" w:rsidP="00782F23">
      <w:pPr>
        <w:pStyle w:val="Nadpis2"/>
        <w:numPr>
          <w:ilvl w:val="1"/>
          <w:numId w:val="14"/>
        </w:numPr>
        <w:spacing w:after="0" w:line="276" w:lineRule="auto"/>
        <w:ind w:left="426" w:hanging="426"/>
        <w:rPr>
          <w:rFonts w:ascii="Calibri" w:hAnsi="Calibri" w:cs="Calibri"/>
          <w:sz w:val="22"/>
          <w:szCs w:val="22"/>
          <w:lang w:val="sk-SK"/>
        </w:rPr>
      </w:pPr>
      <w:r w:rsidRPr="00C40946">
        <w:rPr>
          <w:rFonts w:ascii="Calibri" w:hAnsi="Calibri" w:cs="Calibri"/>
          <w:sz w:val="22"/>
          <w:szCs w:val="22"/>
          <w:lang w:val="sk-SK"/>
        </w:rPr>
        <w:t xml:space="preserve">Objednávateľ </w:t>
      </w:r>
      <w:r w:rsidR="008157A1">
        <w:rPr>
          <w:rFonts w:ascii="Calibri" w:hAnsi="Calibri" w:cs="Calibri"/>
          <w:sz w:val="22"/>
          <w:szCs w:val="22"/>
          <w:lang w:val="sk-SK"/>
        </w:rPr>
        <w:t xml:space="preserve">na základe tejto Zmluvy a po splnení zákonných podmienok udelí Dopravcovi príslušné dopravné licencie </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na Autobusových linkách</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uvedených v Prílohe č. 3</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Zmluvy v znení prípadných neskorších zmien Autobusových liniek</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v dôsledku</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75684A25" w:rsidR="00333F48" w:rsidRDefault="003A7874" w:rsidP="00C40946">
      <w:pPr>
        <w:pStyle w:val="Nadpis2"/>
        <w:spacing w:line="276" w:lineRule="auto"/>
        <w:ind w:left="708"/>
        <w:rPr>
          <w:rFonts w:ascii="Calibri" w:hAnsi="Calibri" w:cs="Calibri"/>
          <w:sz w:val="22"/>
          <w:szCs w:val="22"/>
          <w:lang w:val="sk-SK"/>
        </w:rPr>
      </w:pPr>
      <w:r>
        <w:rPr>
          <w:rFonts w:ascii="Calibri" w:hAnsi="Calibri" w:cs="Calibri"/>
          <w:sz w:val="22"/>
          <w:szCs w:val="22"/>
          <w:lang w:val="sk-SK"/>
        </w:rPr>
        <w:lastRenderedPageBreak/>
        <w:t xml:space="preserve">5.3 </w:t>
      </w:r>
      <w:r w:rsidR="00C40946">
        <w:rPr>
          <w:rFonts w:ascii="Calibri" w:hAnsi="Calibri" w:cs="Calibri"/>
          <w:sz w:val="22"/>
          <w:szCs w:val="22"/>
          <w:lang w:val="sk-SK"/>
        </w:rPr>
        <w:tab/>
      </w:r>
      <w:r w:rsidR="00333F48" w:rsidRPr="008E1929">
        <w:rPr>
          <w:rFonts w:ascii="Calibri" w:hAnsi="Calibri" w:cs="Calibri"/>
          <w:sz w:val="22"/>
          <w:szCs w:val="22"/>
          <w:lang w:val="sk-SK"/>
        </w:rPr>
        <w:t xml:space="preserve">Pred začatím poskytovania Služby </w:t>
      </w:r>
      <w:r w:rsidR="00333F48">
        <w:rPr>
          <w:rFonts w:ascii="Calibri" w:hAnsi="Calibri" w:cs="Calibri"/>
          <w:sz w:val="22"/>
          <w:szCs w:val="22"/>
          <w:lang w:val="sk-SK"/>
        </w:rPr>
        <w:t xml:space="preserve">môže dôjsť </w:t>
      </w:r>
      <w:r w:rsidR="00333F48" w:rsidRPr="008E1929">
        <w:rPr>
          <w:rFonts w:ascii="Calibri" w:hAnsi="Calibri" w:cs="Calibri"/>
          <w:sz w:val="22"/>
          <w:szCs w:val="22"/>
          <w:lang w:val="sk-SK"/>
        </w:rPr>
        <w:t>k</w:t>
      </w:r>
      <w:r w:rsidR="00C40946">
        <w:rPr>
          <w:rFonts w:ascii="Calibri" w:hAnsi="Calibri" w:cs="Calibri"/>
          <w:sz w:val="22"/>
          <w:szCs w:val="22"/>
          <w:lang w:val="sk-SK"/>
        </w:rPr>
        <w:t xml:space="preserve"> </w:t>
      </w:r>
      <w:r w:rsidR="00333F48">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3A7874">
        <w:rPr>
          <w:rFonts w:ascii="Calibri" w:hAnsi="Calibri" w:cs="Calibri"/>
          <w:sz w:val="22"/>
          <w:szCs w:val="22"/>
          <w:lang w:val="sk-SK"/>
        </w:rPr>
        <w:t>spojov</w:t>
      </w:r>
      <w:r w:rsidR="00333F48" w:rsidRPr="003A7874">
        <w:rPr>
          <w:rFonts w:ascii="Calibri" w:hAnsi="Calibri" w:cs="Calibri"/>
          <w:sz w:val="22"/>
          <w:szCs w:val="22"/>
          <w:lang w:val="sk-SK"/>
        </w:rPr>
        <w:t xml:space="preserve"> </w:t>
      </w:r>
      <w:r>
        <w:rPr>
          <w:rFonts w:ascii="Calibri" w:hAnsi="Calibri" w:cs="Calibri"/>
          <w:sz w:val="22"/>
          <w:szCs w:val="22"/>
          <w:lang w:val="sk-SK"/>
        </w:rPr>
        <w:t xml:space="preserve">podľa </w:t>
      </w:r>
      <w:r w:rsidR="00333F48" w:rsidRPr="008E1929">
        <w:rPr>
          <w:rFonts w:ascii="Calibri" w:hAnsi="Calibri" w:cs="Calibri"/>
          <w:sz w:val="22"/>
          <w:szCs w:val="22"/>
          <w:lang w:val="sk-SK"/>
        </w:rPr>
        <w:t>Cestovných poriadkov,</w:t>
      </w:r>
      <w:r w:rsidR="00C40946">
        <w:rPr>
          <w:rFonts w:ascii="Calibri" w:hAnsi="Calibri" w:cs="Calibri"/>
          <w:sz w:val="22"/>
          <w:szCs w:val="22"/>
          <w:lang w:val="sk-SK"/>
        </w:rPr>
        <w:t xml:space="preserve"> </w:t>
      </w:r>
      <w:r w:rsidR="00333F48" w:rsidRPr="008E1929">
        <w:rPr>
          <w:rFonts w:ascii="Calibri" w:hAnsi="Calibri" w:cs="Calibri"/>
          <w:sz w:val="22"/>
          <w:szCs w:val="22"/>
          <w:lang w:val="sk-SK"/>
        </w:rPr>
        <w:t xml:space="preserve">ktoré tvoria </w:t>
      </w:r>
      <w:r w:rsidR="00333F48" w:rsidRPr="0041659E">
        <w:rPr>
          <w:rFonts w:ascii="Calibri" w:hAnsi="Calibri" w:cs="Calibri"/>
          <w:b/>
          <w:sz w:val="22"/>
          <w:szCs w:val="22"/>
          <w:lang w:val="sk-SK"/>
        </w:rPr>
        <w:t>Prílohu č. 3 Zmluvy</w:t>
      </w:r>
      <w:r w:rsidR="00333F48">
        <w:rPr>
          <w:rFonts w:ascii="Calibri" w:hAnsi="Calibri" w:cs="Calibri"/>
          <w:sz w:val="22"/>
          <w:szCs w:val="22"/>
          <w:lang w:val="sk-SK"/>
        </w:rPr>
        <w:t>.</w:t>
      </w:r>
      <w:r w:rsidR="00C40946">
        <w:rPr>
          <w:rFonts w:ascii="Calibri" w:hAnsi="Calibri" w:cs="Calibri"/>
          <w:sz w:val="22"/>
          <w:szCs w:val="22"/>
          <w:lang w:val="sk-SK"/>
        </w:rPr>
        <w:t xml:space="preserve">  </w:t>
      </w:r>
    </w:p>
    <w:p w14:paraId="16303E92" w14:textId="0A7120EE"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3" w:name="_Ref271622322"/>
      <w:r w:rsidR="00C40946">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C40946">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C40946">
        <w:rPr>
          <w:rFonts w:ascii="Calibri" w:hAnsi="Calibri" w:cs="Calibri"/>
          <w:sz w:val="22"/>
          <w:szCs w:val="22"/>
          <w:lang w:val="sk-SK"/>
        </w:rPr>
        <w:t xml:space="preserve"> </w:t>
      </w:r>
      <w:r w:rsidR="0052503D">
        <w:rPr>
          <w:rFonts w:ascii="Calibri" w:hAnsi="Calibri" w:cs="Calibri"/>
          <w:sz w:val="22"/>
          <w:szCs w:val="22"/>
          <w:lang w:val="sk-SK"/>
        </w:rPr>
        <w:t>písm. b)</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C40946">
        <w:rPr>
          <w:rFonts w:ascii="Calibri" w:hAnsi="Calibri" w:cs="Calibri"/>
          <w:sz w:val="22"/>
          <w:szCs w:val="22"/>
          <w:lang w:val="sk-SK"/>
        </w:rPr>
        <w:t xml:space="preserve"> </w:t>
      </w:r>
      <w:bookmarkEnd w:id="3"/>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C40946">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DB420E">
        <w:rPr>
          <w:rFonts w:ascii="Calibri" w:hAnsi="Calibri" w:cs="Calibri"/>
          <w:sz w:val="22"/>
          <w:szCs w:val="22"/>
          <w:lang w:val="sk-SK"/>
        </w:rPr>
        <w:t xml:space="preserve">, najviac však o 10 % oproti </w:t>
      </w:r>
      <w:r w:rsidR="004E3336">
        <w:rPr>
          <w:rFonts w:ascii="Calibri" w:hAnsi="Calibri" w:cs="Calibri"/>
          <w:sz w:val="22"/>
          <w:szCs w:val="22"/>
          <w:lang w:val="sk-SK"/>
        </w:rPr>
        <w:t>V</w:t>
      </w:r>
      <w:r w:rsidR="00C537A4" w:rsidRPr="00DB420E">
        <w:rPr>
          <w:rFonts w:ascii="Calibri" w:hAnsi="Calibri" w:cs="Calibri"/>
          <w:sz w:val="22"/>
          <w:szCs w:val="22"/>
          <w:lang w:val="sk-SK"/>
        </w:rPr>
        <w:t>ýchodiskovému rozsahu Služby</w:t>
      </w:r>
      <w:r w:rsidRPr="00DB420E">
        <w:rPr>
          <w:rFonts w:ascii="Calibri" w:hAnsi="Calibri" w:cs="Calibri"/>
          <w:sz w:val="22"/>
          <w:szCs w:val="22"/>
          <w:lang w:val="sk-SK"/>
        </w:rPr>
        <w:t>.</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 xml:space="preserve">Maximálny ročný rozsah Služby je </w:t>
      </w:r>
      <w:r w:rsidR="00C537A4" w:rsidRPr="00DB420E">
        <w:rPr>
          <w:rFonts w:ascii="Calibri" w:hAnsi="Calibri" w:cs="Calibri"/>
          <w:b/>
          <w:sz w:val="22"/>
          <w:szCs w:val="22"/>
          <w:lang w:val="sk-SK"/>
        </w:rPr>
        <w:t xml:space="preserve">3 905 000 </w:t>
      </w:r>
      <w:r w:rsidR="00DB420E">
        <w:rPr>
          <w:rFonts w:ascii="Calibri" w:hAnsi="Calibri" w:cs="Calibri"/>
          <w:b/>
          <w:sz w:val="22"/>
          <w:szCs w:val="22"/>
          <w:lang w:val="sk-SK"/>
        </w:rPr>
        <w:t>(</w:t>
      </w:r>
      <w:r w:rsidR="00DB420E" w:rsidRPr="00DB420E">
        <w:rPr>
          <w:rFonts w:ascii="Calibri" w:hAnsi="Calibri" w:cs="Calibri"/>
          <w:sz w:val="22"/>
          <w:szCs w:val="22"/>
          <w:lang w:val="sk-SK"/>
        </w:rPr>
        <w:t>slovom</w:t>
      </w:r>
      <w:r w:rsidR="00ED11CB">
        <w:rPr>
          <w:rFonts w:ascii="Calibri" w:hAnsi="Calibri" w:cs="Calibri"/>
          <w:sz w:val="22"/>
          <w:szCs w:val="22"/>
          <w:lang w:val="sk-SK"/>
        </w:rPr>
        <w:t>:</w:t>
      </w:r>
      <w:r w:rsidR="00DB420E">
        <w:rPr>
          <w:rFonts w:ascii="Calibri" w:hAnsi="Calibri" w:cs="Calibri"/>
          <w:b/>
          <w:sz w:val="22"/>
          <w:szCs w:val="22"/>
          <w:lang w:val="sk-SK"/>
        </w:rPr>
        <w:t xml:space="preserve"> </w:t>
      </w:r>
      <w:r w:rsidR="00DB420E" w:rsidRPr="00DB420E">
        <w:rPr>
          <w:rFonts w:ascii="Calibri" w:hAnsi="Calibri" w:cs="Calibri"/>
          <w:sz w:val="22"/>
          <w:szCs w:val="22"/>
          <w:lang w:val="sk-SK"/>
        </w:rPr>
        <w:t>„tri milióny deväťstopäťtisíc“</w:t>
      </w:r>
      <w:r w:rsidR="00DB420E">
        <w:rPr>
          <w:rFonts w:ascii="Calibri" w:hAnsi="Calibri" w:cs="Calibri"/>
          <w:b/>
          <w:sz w:val="22"/>
          <w:szCs w:val="22"/>
          <w:lang w:val="sk-SK"/>
        </w:rPr>
        <w:t>)</w:t>
      </w:r>
      <w:r w:rsidRPr="00DB420E">
        <w:rPr>
          <w:rFonts w:ascii="Calibri" w:hAnsi="Calibri" w:cs="Calibri"/>
          <w:b/>
          <w:sz w:val="22"/>
          <w:szCs w:val="22"/>
          <w:lang w:val="sk-SK"/>
        </w:rPr>
        <w:t xml:space="preserve"> </w:t>
      </w:r>
      <w:r w:rsidRPr="00275B30">
        <w:rPr>
          <w:rFonts w:ascii="Calibri" w:hAnsi="Calibri" w:cs="Calibri"/>
          <w:b/>
          <w:color w:val="000000" w:themeColor="text1"/>
          <w:sz w:val="22"/>
          <w:szCs w:val="22"/>
          <w:lang w:val="sk-SK"/>
        </w:rPr>
        <w:t>Tarifných kilometrov a</w:t>
      </w:r>
      <w:r w:rsidR="00C40946">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C537A4" w:rsidRPr="00DB420E">
        <w:rPr>
          <w:rFonts w:ascii="Calibri" w:hAnsi="Calibri" w:cs="Calibri"/>
          <w:b/>
          <w:sz w:val="22"/>
          <w:szCs w:val="22"/>
          <w:lang w:val="sk-SK"/>
        </w:rPr>
        <w:t>3 195 000</w:t>
      </w:r>
      <w:r w:rsidRPr="00DB420E">
        <w:rPr>
          <w:rFonts w:ascii="Calibri" w:hAnsi="Calibri" w:cs="Calibri"/>
          <w:b/>
          <w:sz w:val="22"/>
          <w:szCs w:val="22"/>
          <w:lang w:val="sk-SK"/>
        </w:rPr>
        <w:t xml:space="preserve"> </w:t>
      </w:r>
      <w:r w:rsidR="00DB420E" w:rsidRPr="00ED11CB">
        <w:rPr>
          <w:rFonts w:ascii="Calibri" w:hAnsi="Calibri" w:cs="Calibri"/>
          <w:sz w:val="22"/>
          <w:szCs w:val="22"/>
          <w:lang w:val="sk-SK"/>
        </w:rPr>
        <w:t>(slovom</w:t>
      </w:r>
      <w:r w:rsidR="00ED11CB">
        <w:rPr>
          <w:rFonts w:ascii="Calibri" w:hAnsi="Calibri" w:cs="Calibri"/>
          <w:sz w:val="22"/>
          <w:szCs w:val="22"/>
          <w:lang w:val="sk-SK"/>
        </w:rPr>
        <w:t xml:space="preserve">: </w:t>
      </w:r>
      <w:r w:rsidR="00DB420E" w:rsidRPr="00DB420E">
        <w:rPr>
          <w:rFonts w:ascii="Calibri" w:hAnsi="Calibri" w:cs="Calibri"/>
          <w:sz w:val="22"/>
          <w:szCs w:val="22"/>
          <w:lang w:val="sk-SK"/>
        </w:rPr>
        <w:t xml:space="preserve"> </w:t>
      </w:r>
      <w:r w:rsidR="00ED11CB">
        <w:rPr>
          <w:rFonts w:ascii="Calibri" w:hAnsi="Calibri" w:cs="Calibri"/>
          <w:sz w:val="22"/>
          <w:szCs w:val="22"/>
          <w:lang w:val="sk-SK"/>
        </w:rPr>
        <w:t>„</w:t>
      </w:r>
      <w:r w:rsidR="00DB420E" w:rsidRPr="00DB420E">
        <w:rPr>
          <w:rFonts w:ascii="Calibri" w:hAnsi="Calibri" w:cs="Calibri"/>
          <w:sz w:val="22"/>
          <w:szCs w:val="22"/>
          <w:lang w:val="sk-SK"/>
        </w:rPr>
        <w:t>tri milióny jednostodeväťdesiatpäťtisíc“</w:t>
      </w:r>
      <w:r w:rsidR="00DB420E" w:rsidRPr="00ED11CB">
        <w:rPr>
          <w:rFonts w:ascii="Calibri" w:hAnsi="Calibri" w:cs="Calibri"/>
          <w:sz w:val="22"/>
          <w:szCs w:val="22"/>
          <w:lang w:val="sk-SK"/>
        </w:rPr>
        <w:t xml:space="preserve">) </w:t>
      </w:r>
      <w:r w:rsidRPr="00275B30">
        <w:rPr>
          <w:rFonts w:ascii="Calibri" w:hAnsi="Calibri" w:cs="Calibri"/>
          <w:b/>
          <w:color w:val="000000" w:themeColor="text1"/>
          <w:sz w:val="22"/>
          <w:szCs w:val="22"/>
          <w:lang w:val="sk-SK"/>
        </w:rPr>
        <w:t>Tarifných kilometrov.</w:t>
      </w:r>
      <w:r w:rsidR="00C40946">
        <w:rPr>
          <w:rFonts w:ascii="Calibri" w:hAnsi="Calibri" w:cs="Calibri"/>
          <w:color w:val="000000" w:themeColor="text1"/>
          <w:sz w:val="22"/>
          <w:szCs w:val="22"/>
          <w:lang w:val="sk-SK"/>
        </w:rPr>
        <w:t xml:space="preserve"> </w:t>
      </w:r>
    </w:p>
    <w:p w14:paraId="53DD14E5" w14:textId="3108F09A" w:rsidR="00333F48" w:rsidRDefault="00333F48"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sidR="00C40946">
        <w:rPr>
          <w:rFonts w:ascii="Calibri" w:hAnsi="Calibri" w:cs="Calibri"/>
          <w:sz w:val="22"/>
          <w:szCs w:val="22"/>
          <w:lang w:val="sk-SK"/>
        </w:rPr>
        <w:t xml:space="preserve">  </w:t>
      </w:r>
      <w:r w:rsidR="00ED11CB">
        <w:rPr>
          <w:rFonts w:ascii="Calibri" w:hAnsi="Calibri" w:cs="Calibri"/>
          <w:sz w:val="22"/>
          <w:szCs w:val="22"/>
          <w:lang w:val="sk-SK"/>
        </w:rPr>
        <w:t xml:space="preserve">    </w:t>
      </w:r>
      <w:r>
        <w:rPr>
          <w:rFonts w:ascii="Calibri" w:hAnsi="Calibri" w:cs="Calibri"/>
          <w:sz w:val="22"/>
          <w:szCs w:val="22"/>
          <w:lang w:val="sk-SK"/>
        </w:rPr>
        <w:t>Zmeny v rozsahu poskytovania</w:t>
      </w:r>
      <w:r w:rsidR="00C40946">
        <w:rPr>
          <w:rFonts w:ascii="Calibri" w:hAnsi="Calibri" w:cs="Calibri"/>
          <w:sz w:val="22"/>
          <w:szCs w:val="22"/>
          <w:lang w:val="sk-SK"/>
        </w:rPr>
        <w:t xml:space="preserve"> </w:t>
      </w:r>
      <w:r w:rsidRPr="00310A78">
        <w:rPr>
          <w:rFonts w:ascii="Calibri" w:hAnsi="Calibri" w:cs="Calibri"/>
          <w:sz w:val="22"/>
          <w:szCs w:val="22"/>
          <w:lang w:val="sk-SK"/>
        </w:rPr>
        <w:t>Služby môžu byť vynútené</w:t>
      </w:r>
      <w:r w:rsidR="00C40946">
        <w:rPr>
          <w:rFonts w:ascii="Calibri" w:hAnsi="Calibri" w:cs="Calibri"/>
          <w:sz w:val="22"/>
          <w:szCs w:val="22"/>
          <w:lang w:val="sk-SK"/>
        </w:rPr>
        <w:t xml:space="preserve"> </w:t>
      </w:r>
      <w:r w:rsidRPr="00310A78">
        <w:rPr>
          <w:rFonts w:ascii="Calibri" w:hAnsi="Calibri" w:cs="Calibri"/>
          <w:sz w:val="22"/>
          <w:szCs w:val="22"/>
          <w:lang w:val="sk-SK"/>
        </w:rPr>
        <w:t>a Objednávateľom požadované najmä v súvislosti so zmenou dopravných potrieb v</w:t>
      </w:r>
      <w:r>
        <w:rPr>
          <w:rFonts w:ascii="Calibri" w:hAnsi="Calibri" w:cs="Calibri"/>
          <w:sz w:val="22"/>
          <w:szCs w:val="22"/>
          <w:lang w:val="sk-SK"/>
        </w:rPr>
        <w:t xml:space="preserve"> území </w:t>
      </w:r>
      <w:r w:rsidRPr="00310A78">
        <w:rPr>
          <w:rFonts w:ascii="Calibri" w:hAnsi="Calibri" w:cs="Calibri"/>
          <w:sz w:val="22"/>
          <w:szCs w:val="22"/>
          <w:lang w:val="sk-SK"/>
        </w:rPr>
        <w:t>ako napr. 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vznik alebo zánik pracovných príležitostí, </w:t>
      </w:r>
      <w:r>
        <w:rPr>
          <w:rFonts w:ascii="Calibri" w:hAnsi="Calibri" w:cs="Calibri"/>
          <w:sz w:val="22"/>
          <w:szCs w:val="22"/>
          <w:lang w:val="sk-SK"/>
        </w:rPr>
        <w:t xml:space="preserve">alebo </w:t>
      </w:r>
      <w:r w:rsidRPr="00310A78">
        <w:rPr>
          <w:rFonts w:ascii="Calibri" w:hAnsi="Calibri" w:cs="Calibri"/>
          <w:sz w:val="22"/>
          <w:szCs w:val="22"/>
          <w:lang w:val="sk-SK"/>
        </w:rPr>
        <w:t>v súvislosti s</w:t>
      </w:r>
      <w:r w:rsidR="00C40946">
        <w:rPr>
          <w:rFonts w:ascii="Calibri" w:hAnsi="Calibri" w:cs="Calibri"/>
          <w:sz w:val="22"/>
          <w:szCs w:val="22"/>
          <w:lang w:val="sk-SK"/>
        </w:rPr>
        <w:t xml:space="preserve"> </w:t>
      </w:r>
      <w:r>
        <w:rPr>
          <w:rFonts w:ascii="Calibri" w:hAnsi="Calibri" w:cs="Calibri"/>
          <w:sz w:val="22"/>
          <w:szCs w:val="22"/>
          <w:lang w:val="sk-SK"/>
        </w:rPr>
        <w:t>koordináciou spojov (</w:t>
      </w:r>
      <w:r w:rsidR="00275B30">
        <w:rPr>
          <w:rFonts w:ascii="Calibri" w:hAnsi="Calibri" w:cs="Calibri"/>
          <w:sz w:val="22"/>
          <w:szCs w:val="22"/>
          <w:lang w:val="sk-SK"/>
        </w:rPr>
        <w:t>dopravnou optimalizáciou)</w:t>
      </w:r>
      <w:r>
        <w:rPr>
          <w:rFonts w:ascii="Calibri" w:hAnsi="Calibri" w:cs="Calibri"/>
          <w:sz w:val="22"/>
          <w:szCs w:val="22"/>
          <w:lang w:val="sk-SK"/>
        </w:rPr>
        <w:t xml:space="preserve"> 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r w:rsidR="00C40946">
        <w:rPr>
          <w:rFonts w:ascii="Calibri" w:hAnsi="Calibri" w:cs="Calibri"/>
          <w:sz w:val="22"/>
          <w:szCs w:val="22"/>
          <w:lang w:val="sk-SK"/>
        </w:rPr>
        <w:t xml:space="preserve"> </w:t>
      </w:r>
      <w:r>
        <w:rPr>
          <w:rFonts w:ascii="Calibri" w:hAnsi="Calibri" w:cs="Calibri"/>
          <w:sz w:val="22"/>
          <w:szCs w:val="22"/>
          <w:lang w:val="sk-SK"/>
        </w:rPr>
        <w:t>alebo</w:t>
      </w:r>
      <w:r w:rsidR="00C40946">
        <w:rPr>
          <w:rFonts w:ascii="Calibri" w:hAnsi="Calibri" w:cs="Calibri"/>
          <w:sz w:val="22"/>
          <w:szCs w:val="22"/>
          <w:lang w:val="sk-SK"/>
        </w:rPr>
        <w:t xml:space="preserve"> </w:t>
      </w:r>
      <w:r>
        <w:rPr>
          <w:rFonts w:ascii="Calibri" w:hAnsi="Calibri" w:cs="Calibri"/>
          <w:sz w:val="22"/>
          <w:szCs w:val="22"/>
          <w:lang w:val="sk-SK"/>
        </w:rPr>
        <w:t>z iných rozhodujúcich okolností v zmysle zákona č.</w:t>
      </w:r>
      <w:r w:rsidR="00C40946">
        <w:rPr>
          <w:rFonts w:ascii="Calibri" w:hAnsi="Calibri" w:cs="Calibri"/>
          <w:sz w:val="22"/>
          <w:szCs w:val="22"/>
          <w:lang w:val="sk-SK"/>
        </w:rPr>
        <w:t xml:space="preserve"> </w:t>
      </w:r>
      <w:r>
        <w:rPr>
          <w:rFonts w:ascii="Calibri" w:hAnsi="Calibri" w:cs="Calibri"/>
          <w:sz w:val="22"/>
          <w:szCs w:val="22"/>
          <w:lang w:val="sk-SK"/>
        </w:rPr>
        <w:t xml:space="preserve">56/2012 Z. z. o cestnej doprave v znení neskorších predpisov. </w:t>
      </w:r>
    </w:p>
    <w:p w14:paraId="63777553" w14:textId="154F1DC3"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C40946">
        <w:rPr>
          <w:rFonts w:ascii="Calibri" w:hAnsi="Calibri" w:cs="Calibri"/>
          <w:b w:val="0"/>
          <w:i w:val="0"/>
          <w:szCs w:val="22"/>
          <w:lang w:val="sk-SK"/>
        </w:rPr>
        <w:t xml:space="preserve"> </w:t>
      </w:r>
    </w:p>
    <w:p w14:paraId="7114F6CB" w14:textId="72787DC5" w:rsidR="00AD4007" w:rsidRPr="009C08E3" w:rsidRDefault="00AD4007" w:rsidP="00782F23">
      <w:pPr>
        <w:pStyle w:val="Clanek11"/>
        <w:numPr>
          <w:ilvl w:val="0"/>
          <w:numId w:val="43"/>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písm. b)</w:t>
      </w:r>
      <w:r w:rsidR="00EF32CD">
        <w:rPr>
          <w:rFonts w:ascii="Calibri" w:hAnsi="Calibri" w:cs="Calibri"/>
          <w:i w:val="0"/>
          <w:szCs w:val="22"/>
          <w:lang w:val="sk-SK"/>
        </w:rPr>
        <w:t xml:space="preserve"> </w:t>
      </w:r>
      <w:r w:rsidR="00EF32CD" w:rsidRPr="00EF32CD">
        <w:rPr>
          <w:rFonts w:ascii="Calibri" w:hAnsi="Calibri" w:cs="Calibri"/>
          <w:b w:val="0"/>
          <w:i w:val="0"/>
          <w:szCs w:val="22"/>
          <w:lang w:val="sk-SK"/>
        </w:rPr>
        <w:t>Zmluvy</w:t>
      </w:r>
      <w:r w:rsidR="00A8218E" w:rsidRPr="00ED11CB">
        <w:rPr>
          <w:rFonts w:ascii="Calibri" w:hAnsi="Calibri" w:cs="Calibri"/>
          <w:b w:val="0"/>
          <w:i w:val="0"/>
          <w:szCs w:val="22"/>
          <w:lang w:val="sk-SK"/>
        </w:rPr>
        <w:t xml:space="preserve">, </w:t>
      </w:r>
      <w:r w:rsidR="00A8218E" w:rsidRPr="009C08E3">
        <w:rPr>
          <w:rFonts w:ascii="Calibri" w:hAnsi="Calibri" w:cs="Calibri"/>
          <w:b w:val="0"/>
          <w:i w:val="0"/>
          <w:szCs w:val="22"/>
          <w:lang w:val="sk-SK"/>
        </w:rPr>
        <w:t>ak</w:t>
      </w:r>
      <w:r w:rsidRPr="009C08E3">
        <w:rPr>
          <w:rFonts w:ascii="Calibri" w:hAnsi="Calibri" w:cs="Calibri"/>
          <w:b w:val="0"/>
          <w:i w:val="0"/>
          <w:szCs w:val="22"/>
          <w:lang w:val="sk-SK"/>
        </w:rPr>
        <w:t xml:space="preserve"> </w:t>
      </w:r>
      <w:r w:rsidR="008A46A6" w:rsidRPr="00DB420E">
        <w:rPr>
          <w:rFonts w:ascii="Calibri" w:hAnsi="Calibri" w:cs="Calibri"/>
          <w:b w:val="0"/>
          <w:i w:val="0"/>
          <w:szCs w:val="22"/>
          <w:lang w:val="sk-SK"/>
        </w:rPr>
        <w:t xml:space="preserve">zmena nevyžaduje zmenu </w:t>
      </w:r>
      <w:r w:rsidR="00EF32CD">
        <w:rPr>
          <w:rFonts w:ascii="Calibri" w:hAnsi="Calibri" w:cs="Calibri"/>
          <w:b w:val="0"/>
          <w:i w:val="0"/>
          <w:szCs w:val="22"/>
          <w:lang w:val="sk-SK"/>
        </w:rPr>
        <w:t>dopravnej licencie</w:t>
      </w:r>
      <w:r w:rsidR="008A46A6" w:rsidRPr="00DB420E">
        <w:rPr>
          <w:rFonts w:ascii="Calibri" w:hAnsi="Calibri" w:cs="Calibri"/>
          <w:b w:val="0"/>
          <w:i w:val="0"/>
          <w:szCs w:val="22"/>
          <w:lang w:val="sk-SK"/>
        </w:rPr>
        <w:t xml:space="preserve"> a Objednávateľ uplatní požiadavku na takúto zmenu najmenej 15 dní pred účinnosťou zmeny. Ak požadovaná zmena vyžaduje zmenu </w:t>
      </w:r>
      <w:r w:rsidR="00EF32CD">
        <w:rPr>
          <w:rFonts w:ascii="Calibri" w:hAnsi="Calibri" w:cs="Calibri"/>
          <w:b w:val="0"/>
          <w:i w:val="0"/>
          <w:szCs w:val="22"/>
          <w:lang w:val="sk-SK"/>
        </w:rPr>
        <w:t xml:space="preserve">dopravnej </w:t>
      </w:r>
      <w:r w:rsidR="008A46A6" w:rsidRPr="00DB420E">
        <w:rPr>
          <w:rFonts w:ascii="Calibri" w:hAnsi="Calibri" w:cs="Calibri"/>
          <w:b w:val="0"/>
          <w:i w:val="0"/>
          <w:szCs w:val="22"/>
          <w:lang w:val="sk-SK"/>
        </w:rPr>
        <w:t xml:space="preserve">licencie, zaväzuje sa Dopravca akceptovať požadovanú zmenu, ak Objednávateľ uplatní požiadavku na takúto zmenu najmenej 3 </w:t>
      </w:r>
      <w:r w:rsidR="00ED11CB">
        <w:rPr>
          <w:rFonts w:ascii="Calibri" w:hAnsi="Calibri" w:cs="Calibri"/>
          <w:b w:val="0"/>
          <w:i w:val="0"/>
          <w:szCs w:val="22"/>
          <w:lang w:val="sk-SK"/>
        </w:rPr>
        <w:t xml:space="preserve">(tri) </w:t>
      </w:r>
      <w:r w:rsidR="008A46A6" w:rsidRPr="00DB420E">
        <w:rPr>
          <w:rFonts w:ascii="Calibri" w:hAnsi="Calibri" w:cs="Calibri"/>
          <w:b w:val="0"/>
          <w:i w:val="0"/>
          <w:szCs w:val="22"/>
          <w:lang w:val="sk-SK"/>
        </w:rPr>
        <w:t>mesiace pre</w:t>
      </w:r>
      <w:r w:rsidR="00ED11CB">
        <w:rPr>
          <w:rFonts w:ascii="Calibri" w:hAnsi="Calibri" w:cs="Calibri"/>
          <w:b w:val="0"/>
          <w:i w:val="0"/>
          <w:szCs w:val="22"/>
          <w:lang w:val="sk-SK"/>
        </w:rPr>
        <w:t>d</w:t>
      </w:r>
      <w:r w:rsidR="008A46A6" w:rsidRPr="00DB420E">
        <w:rPr>
          <w:rFonts w:ascii="Calibri" w:hAnsi="Calibri" w:cs="Calibri"/>
          <w:b w:val="0"/>
          <w:i w:val="0"/>
          <w:szCs w:val="22"/>
          <w:lang w:val="sk-SK"/>
        </w:rPr>
        <w:t xml:space="preserve"> jej účinnosťou</w:t>
      </w:r>
      <w:r w:rsidR="00EF32CD">
        <w:rPr>
          <w:rFonts w:ascii="Calibri" w:hAnsi="Calibri" w:cs="Calibri"/>
          <w:b w:val="0"/>
          <w:i w:val="0"/>
          <w:szCs w:val="22"/>
          <w:lang w:val="sk-SK"/>
        </w:rPr>
        <w:t>;</w:t>
      </w:r>
      <w:r w:rsidR="008A46A6" w:rsidRPr="00DB420E">
        <w:rPr>
          <w:rFonts w:ascii="Calibri" w:hAnsi="Calibri" w:cs="Calibri"/>
          <w:b w:val="0"/>
          <w:i w:val="0"/>
          <w:szCs w:val="22"/>
          <w:lang w:val="sk-SK"/>
        </w:rPr>
        <w:t xml:space="preserve"> </w:t>
      </w:r>
    </w:p>
    <w:p w14:paraId="78DCCCB6" w14:textId="7990FF27" w:rsidR="00333F48" w:rsidRPr="009C08E3" w:rsidRDefault="00AD4007"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C40946">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45B0EB82" w:rsidR="00333F48" w:rsidRPr="00AD0800" w:rsidRDefault="00333F48"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C40946">
        <w:rPr>
          <w:rFonts w:ascii="Calibri" w:hAnsi="Calibri" w:cs="Calibri"/>
          <w:i w:val="0"/>
          <w:szCs w:val="22"/>
          <w:lang w:val="sk-SK"/>
        </w:rPr>
        <w:t xml:space="preserve"> </w:t>
      </w:r>
      <w:r w:rsidRPr="009C08E3">
        <w:rPr>
          <w:rFonts w:ascii="Calibri" w:hAnsi="Calibri" w:cs="Calibri"/>
          <w:i w:val="0"/>
          <w:szCs w:val="22"/>
          <w:lang w:val="sk-SK"/>
        </w:rPr>
        <w:t>(vrátane)</w:t>
      </w:r>
      <w:r w:rsidR="00C40946">
        <w:rPr>
          <w:rFonts w:ascii="Calibri" w:hAnsi="Calibri" w:cs="Calibri"/>
          <w:i w:val="0"/>
          <w:szCs w:val="22"/>
          <w:lang w:val="sk-SK"/>
        </w:rPr>
        <w:t xml:space="preserve"> </w:t>
      </w:r>
      <w:r w:rsidRPr="009C08E3">
        <w:rPr>
          <w:rFonts w:ascii="Calibri" w:hAnsi="Calibri" w:cs="Calibri"/>
          <w:i w:val="0"/>
          <w:szCs w:val="22"/>
          <w:lang w:val="sk-SK"/>
        </w:rPr>
        <w:t>do 10 % (vrátane)</w:t>
      </w:r>
      <w:r w:rsidR="00C40946">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(šesť</w:t>
      </w:r>
      <w:r w:rsidR="00ED11CB">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sidRPr="00AD0800">
        <w:rPr>
          <w:rFonts w:ascii="Calibri" w:hAnsi="Calibri" w:cs="Calibri"/>
          <w:b w:val="0"/>
          <w:i w:val="0"/>
          <w:color w:val="000000" w:themeColor="text1"/>
          <w:szCs w:val="22"/>
          <w:lang w:val="sk-SK"/>
        </w:rPr>
        <w:t>mesiacov pred účinnosťou zmeny.</w:t>
      </w:r>
      <w:r w:rsidR="00C40946">
        <w:rPr>
          <w:rFonts w:ascii="Calibri" w:hAnsi="Calibri" w:cs="Calibri"/>
          <w:b w:val="0"/>
          <w:i w:val="0"/>
          <w:color w:val="000000" w:themeColor="text1"/>
          <w:szCs w:val="22"/>
          <w:lang w:val="sk-SK"/>
        </w:rPr>
        <w:t xml:space="preserve"> </w:t>
      </w:r>
    </w:p>
    <w:bookmarkEnd w:id="4"/>
    <w:bookmarkEnd w:id="5"/>
    <w:p w14:paraId="1FAF0F6F" w14:textId="2F47B929" w:rsidR="006C6FD0" w:rsidRDefault="00333F48" w:rsidP="006C6FD0">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C40946">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C40946">
        <w:rPr>
          <w:rFonts w:ascii="Calibri" w:hAnsi="Calibri" w:cs="Calibri"/>
          <w:b w:val="0"/>
          <w:i w:val="0"/>
          <w:szCs w:val="22"/>
          <w:lang w:val="sk-SK"/>
        </w:rPr>
        <w:t xml:space="preserve"> </w:t>
      </w:r>
      <w:r>
        <w:rPr>
          <w:rFonts w:ascii="Calibri" w:hAnsi="Calibri" w:cs="Calibri"/>
          <w:b w:val="0"/>
          <w:i w:val="0"/>
          <w:szCs w:val="22"/>
          <w:lang w:val="sk-SK"/>
        </w:rPr>
        <w:t>Zmluvy bude</w:t>
      </w:r>
      <w:r w:rsidR="00C40946">
        <w:rPr>
          <w:rFonts w:ascii="Calibri" w:hAnsi="Calibri" w:cs="Calibri"/>
          <w:b w:val="0"/>
          <w:i w:val="0"/>
          <w:szCs w:val="22"/>
          <w:lang w:val="sk-SK"/>
        </w:rPr>
        <w:t xml:space="preserve"> </w:t>
      </w:r>
      <w:r>
        <w:rPr>
          <w:rFonts w:ascii="Calibri" w:hAnsi="Calibri" w:cs="Calibri"/>
          <w:b w:val="0"/>
          <w:i w:val="0"/>
          <w:szCs w:val="22"/>
          <w:lang w:val="sk-SK"/>
        </w:rPr>
        <w:t>zohľadnená</w:t>
      </w:r>
      <w:r w:rsidR="00C40946">
        <w:rPr>
          <w:rFonts w:ascii="Calibri" w:hAnsi="Calibri" w:cs="Calibri"/>
          <w:b w:val="0"/>
          <w:i w:val="0"/>
          <w:szCs w:val="22"/>
          <w:lang w:val="sk-SK"/>
        </w:rPr>
        <w:t xml:space="preserve"> </w:t>
      </w:r>
      <w:r>
        <w:rPr>
          <w:rFonts w:ascii="Calibri" w:hAnsi="Calibri" w:cs="Calibri"/>
          <w:b w:val="0"/>
          <w:i w:val="0"/>
          <w:szCs w:val="22"/>
          <w:lang w:val="sk-SK"/>
        </w:rPr>
        <w:t xml:space="preserve">pri úprave </w:t>
      </w:r>
      <w:r w:rsidR="00EF32CD">
        <w:rPr>
          <w:rFonts w:ascii="Calibri" w:hAnsi="Calibri" w:cs="Calibri"/>
          <w:b w:val="0"/>
          <w:i w:val="0"/>
          <w:szCs w:val="22"/>
          <w:lang w:val="sk-SK"/>
        </w:rPr>
        <w:t xml:space="preserve">Príspevku </w:t>
      </w:r>
      <w:r>
        <w:rPr>
          <w:rFonts w:ascii="Calibri" w:hAnsi="Calibri" w:cs="Calibri"/>
          <w:b w:val="0"/>
          <w:i w:val="0"/>
          <w:szCs w:val="22"/>
          <w:lang w:val="sk-SK"/>
        </w:rPr>
        <w:t>podľa</w:t>
      </w:r>
      <w:r w:rsidR="00C40946">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C40946">
        <w:rPr>
          <w:rFonts w:ascii="Calibri" w:hAnsi="Calibri" w:cs="Calibri"/>
          <w:b w:val="0"/>
          <w:i w:val="0"/>
          <w:color w:val="000000" w:themeColor="text1"/>
          <w:szCs w:val="22"/>
          <w:lang w:val="sk-SK"/>
        </w:rPr>
        <w:t xml:space="preserve"> </w:t>
      </w:r>
      <w:r w:rsidR="00EF32CD">
        <w:rPr>
          <w:rFonts w:ascii="Calibri" w:hAnsi="Calibri" w:cs="Calibri"/>
          <w:b w:val="0"/>
          <w:i w:val="0"/>
          <w:color w:val="000000" w:themeColor="text1"/>
          <w:szCs w:val="22"/>
          <w:lang w:val="sk-SK"/>
        </w:rPr>
        <w:t xml:space="preserve">Príspevku </w:t>
      </w:r>
      <w:r>
        <w:rPr>
          <w:rFonts w:ascii="Calibri" w:hAnsi="Calibri" w:cs="Calibri"/>
          <w:b w:val="0"/>
          <w:i w:val="0"/>
          <w:color w:val="000000" w:themeColor="text1"/>
          <w:szCs w:val="22"/>
          <w:lang w:val="sk-SK"/>
        </w:rPr>
        <w:t xml:space="preserve"> podľa článku</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C40946">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C40946">
        <w:rPr>
          <w:rFonts w:ascii="Calibri" w:hAnsi="Calibri" w:cs="Calibri"/>
          <w:b w:val="0"/>
          <w:i w:val="0"/>
          <w:szCs w:val="22"/>
          <w:lang w:val="sk-SK"/>
        </w:rPr>
        <w:t xml:space="preserve"> </w:t>
      </w:r>
      <w:r w:rsidR="006C6FD0">
        <w:rPr>
          <w:rFonts w:ascii="Calibri" w:hAnsi="Calibri" w:cs="Calibri"/>
          <w:b w:val="0"/>
          <w:i w:val="0"/>
          <w:szCs w:val="22"/>
          <w:lang w:val="sk-SK"/>
        </w:rPr>
        <w:t xml:space="preserve">v súvislosti so zmenou rozsahu Služby spočívajúcej vo zvýšení alebo znížení dopravných výkonov nárok na žiadne akékoľvek iné platby ani na úhradu žiadnych akýchkoľvek ďalších priamych a/alebo nepriamych nákladov, pokiaľ nie je v Zmluve výslovne dohodnuté inak. </w:t>
      </w:r>
    </w:p>
    <w:p w14:paraId="57BBFD71" w14:textId="45A8C987"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C40946">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C40946">
        <w:rPr>
          <w:rFonts w:ascii="Calibri" w:hAnsi="Calibri" w:cs="Calibri"/>
          <w:sz w:val="22"/>
          <w:szCs w:val="22"/>
          <w:lang w:val="sk-SK"/>
        </w:rPr>
        <w:t xml:space="preserve"> </w:t>
      </w:r>
      <w:r>
        <w:rPr>
          <w:rFonts w:ascii="Calibri" w:hAnsi="Calibri" w:cs="Calibri"/>
          <w:sz w:val="22"/>
          <w:szCs w:val="22"/>
          <w:lang w:val="sk-SK"/>
        </w:rPr>
        <w:t>Zmluvy</w:t>
      </w:r>
      <w:r w:rsidR="00C40946">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C40946">
        <w:rPr>
          <w:rFonts w:ascii="Calibri" w:hAnsi="Calibri" w:cs="Calibri"/>
          <w:sz w:val="22"/>
          <w:szCs w:val="22"/>
          <w:lang w:val="sk-SK"/>
        </w:rPr>
        <w:t xml:space="preserve"> </w:t>
      </w:r>
      <w:r>
        <w:rPr>
          <w:rFonts w:ascii="Calibri" w:hAnsi="Calibri" w:cs="Calibri"/>
          <w:sz w:val="22"/>
          <w:szCs w:val="22"/>
          <w:lang w:val="sk-SK"/>
        </w:rPr>
        <w:t>dá pokyn na</w:t>
      </w:r>
      <w:r w:rsidR="00C40946">
        <w:rPr>
          <w:rFonts w:ascii="Calibri" w:hAnsi="Calibri" w:cs="Calibri"/>
          <w:sz w:val="22"/>
          <w:szCs w:val="22"/>
          <w:lang w:val="sk-SK"/>
        </w:rPr>
        <w:t xml:space="preserve"> </w:t>
      </w:r>
      <w:r>
        <w:rPr>
          <w:rFonts w:ascii="Calibri" w:hAnsi="Calibri" w:cs="Calibri"/>
          <w:sz w:val="22"/>
          <w:szCs w:val="22"/>
          <w:lang w:val="sk-SK"/>
        </w:rPr>
        <w:t xml:space="preserve">zmenu </w:t>
      </w:r>
      <w:r w:rsidR="002E7312">
        <w:rPr>
          <w:rFonts w:ascii="Calibri" w:hAnsi="Calibri" w:cs="Calibri"/>
          <w:sz w:val="22"/>
          <w:szCs w:val="22"/>
          <w:lang w:val="sk-SK"/>
        </w:rPr>
        <w:t>c</w:t>
      </w:r>
      <w:r>
        <w:rPr>
          <w:rFonts w:ascii="Calibri" w:hAnsi="Calibri" w:cs="Calibri"/>
          <w:sz w:val="22"/>
          <w:szCs w:val="22"/>
          <w:lang w:val="sk-SK"/>
        </w:rPr>
        <w:t>estovných poriadkov</w:t>
      </w:r>
      <w:r w:rsidR="00C40946">
        <w:rPr>
          <w:rFonts w:ascii="Calibri" w:hAnsi="Calibri" w:cs="Calibri"/>
          <w:sz w:val="22"/>
          <w:szCs w:val="22"/>
          <w:lang w:val="sk-SK"/>
        </w:rPr>
        <w:t xml:space="preserve"> </w:t>
      </w:r>
      <w:r>
        <w:rPr>
          <w:rFonts w:ascii="Calibri" w:hAnsi="Calibri" w:cs="Calibri"/>
          <w:sz w:val="22"/>
          <w:szCs w:val="22"/>
          <w:lang w:val="sk-SK"/>
        </w:rPr>
        <w:t>a/alebo dopravných licencií,</w:t>
      </w:r>
      <w:r w:rsidR="00C40946">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C40946">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067EB9">
        <w:rPr>
          <w:rFonts w:ascii="Calibri" w:hAnsi="Calibri" w:cs="Calibri"/>
          <w:sz w:val="22"/>
          <w:szCs w:val="22"/>
          <w:lang w:val="sk-SK"/>
        </w:rPr>
        <w:t xml:space="preserve">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Na základe tohto</w:t>
      </w:r>
      <w:r w:rsidR="00C40946">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C40946">
        <w:rPr>
          <w:rFonts w:ascii="Calibri" w:hAnsi="Calibri" w:cs="Calibri"/>
          <w:sz w:val="22"/>
          <w:szCs w:val="22"/>
          <w:lang w:val="sk-SK"/>
        </w:rPr>
        <w:t xml:space="preserve"> </w:t>
      </w:r>
      <w:r w:rsidR="006D34B8">
        <w:rPr>
          <w:rFonts w:ascii="Calibri" w:hAnsi="Calibri" w:cs="Calibri"/>
          <w:sz w:val="22"/>
          <w:szCs w:val="22"/>
          <w:lang w:val="sk-SK"/>
        </w:rPr>
        <w:t>riadne</w:t>
      </w:r>
      <w:r w:rsidR="00C40946">
        <w:rPr>
          <w:rFonts w:ascii="Calibri" w:hAnsi="Calibri" w:cs="Calibri"/>
          <w:sz w:val="22"/>
          <w:szCs w:val="22"/>
          <w:lang w:val="sk-SK"/>
        </w:rPr>
        <w:t xml:space="preserve"> </w:t>
      </w:r>
      <w:r w:rsidR="000E6150">
        <w:rPr>
          <w:rFonts w:ascii="Calibri" w:hAnsi="Calibri" w:cs="Calibri"/>
          <w:sz w:val="22"/>
          <w:szCs w:val="22"/>
          <w:lang w:val="sk-SK"/>
        </w:rPr>
        <w:t xml:space="preserve">a včas </w:t>
      </w:r>
      <w:r>
        <w:rPr>
          <w:rFonts w:ascii="Calibri" w:hAnsi="Calibri" w:cs="Calibri"/>
          <w:sz w:val="22"/>
          <w:szCs w:val="22"/>
          <w:lang w:val="sk-SK"/>
        </w:rPr>
        <w:t>p</w:t>
      </w:r>
      <w:r w:rsidRPr="008A594D">
        <w:rPr>
          <w:rFonts w:ascii="Calibri" w:hAnsi="Calibri" w:cs="Calibri"/>
          <w:sz w:val="22"/>
          <w:szCs w:val="22"/>
          <w:lang w:val="sk-SK"/>
        </w:rPr>
        <w:t>odá</w:t>
      </w:r>
      <w:r w:rsidR="00C40946">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C40946">
        <w:rPr>
          <w:rFonts w:ascii="Calibri" w:hAnsi="Calibri" w:cs="Calibri"/>
          <w:sz w:val="22"/>
          <w:szCs w:val="22"/>
          <w:lang w:val="sk-SK"/>
        </w:rPr>
        <w:t xml:space="preserve"> </w:t>
      </w:r>
      <w:r w:rsidRPr="008A594D">
        <w:rPr>
          <w:rFonts w:ascii="Calibri" w:hAnsi="Calibri" w:cs="Calibri"/>
          <w:sz w:val="22"/>
          <w:szCs w:val="22"/>
          <w:lang w:val="sk-SK"/>
        </w:rPr>
        <w:t>podľa druhu zmeny</w:t>
      </w:r>
      <w:r w:rsidR="00C40946">
        <w:rPr>
          <w:rFonts w:ascii="Calibri" w:hAnsi="Calibri" w:cs="Calibri"/>
          <w:sz w:val="22"/>
          <w:szCs w:val="22"/>
          <w:lang w:val="sk-SK"/>
        </w:rPr>
        <w:t xml:space="preserve"> </w:t>
      </w:r>
      <w:r w:rsidRPr="008A594D">
        <w:rPr>
          <w:rFonts w:ascii="Calibri" w:hAnsi="Calibri" w:cs="Calibri"/>
          <w:sz w:val="22"/>
          <w:szCs w:val="22"/>
          <w:lang w:val="sk-SK"/>
        </w:rPr>
        <w:t>buď</w:t>
      </w:r>
      <w:r w:rsidR="00C40946">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w:t>
      </w:r>
      <w:r w:rsidRPr="008A594D">
        <w:rPr>
          <w:rFonts w:ascii="Calibri" w:hAnsi="Calibri" w:cs="Calibri"/>
          <w:sz w:val="22"/>
          <w:szCs w:val="22"/>
          <w:lang w:val="sk-SK"/>
        </w:rPr>
        <w:lastRenderedPageBreak/>
        <w:t xml:space="preserve">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t>cestovného poriadku, ak sa zmena rozsahu Služby týka iba zmeny cestovného poriadku</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C40946">
        <w:rPr>
          <w:rFonts w:ascii="Calibri" w:hAnsi="Calibri" w:cs="Calibri"/>
          <w:sz w:val="22"/>
          <w:szCs w:val="22"/>
          <w:lang w:val="sk-SK"/>
        </w:rPr>
        <w:t xml:space="preserve"> </w:t>
      </w:r>
    </w:p>
    <w:p w14:paraId="61F6BD34" w14:textId="609DF4DA"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C40946">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C40946">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C40946">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A24891">
        <w:rPr>
          <w:rFonts w:ascii="Calibri" w:hAnsi="Calibri" w:cs="Calibri"/>
          <w:sz w:val="22"/>
          <w:szCs w:val="22"/>
          <w:lang w:val="sk-SK"/>
        </w:rPr>
        <w:t xml:space="preserve"> buď  vôbec alebo mali byť prevádzkované  v menšom rozsahu</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C40946">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C40946">
        <w:rPr>
          <w:rFonts w:ascii="Calibri" w:hAnsi="Calibri" w:cs="Calibri"/>
          <w:sz w:val="22"/>
          <w:szCs w:val="22"/>
          <w:lang w:val="sk-SK"/>
        </w:rPr>
        <w:t xml:space="preserve"> </w:t>
      </w:r>
      <w:r w:rsidRPr="008A594D">
        <w:rPr>
          <w:rFonts w:ascii="Calibri" w:hAnsi="Calibri" w:cs="Calibri"/>
          <w:sz w:val="22"/>
          <w:szCs w:val="22"/>
          <w:lang w:val="sk-SK"/>
        </w:rPr>
        <w:t>t</w:t>
      </w:r>
      <w:r w:rsidR="00C116CC">
        <w:rPr>
          <w:rFonts w:ascii="Calibri" w:hAnsi="Calibri" w:cs="Calibri"/>
          <w:sz w:val="22"/>
          <w:szCs w:val="22"/>
          <w:lang w:val="sk-SK"/>
        </w:rPr>
        <w:t>.</w:t>
      </w:r>
      <w:r w:rsidRPr="008A594D">
        <w:rPr>
          <w:rFonts w:ascii="Calibri" w:hAnsi="Calibri" w:cs="Calibri"/>
          <w:sz w:val="22"/>
          <w:szCs w:val="22"/>
          <w:lang w:val="sk-SK"/>
        </w:rPr>
        <w:t>j.</w:t>
      </w:r>
      <w:r w:rsidR="00C40946">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C40946">
        <w:rPr>
          <w:rFonts w:ascii="Calibri" w:hAnsi="Calibri" w:cs="Calibri"/>
          <w:sz w:val="22"/>
          <w:szCs w:val="22"/>
          <w:lang w:val="sk-SK"/>
        </w:rPr>
        <w:t xml:space="preserve"> </w:t>
      </w:r>
      <w:r>
        <w:rPr>
          <w:rFonts w:ascii="Calibri" w:hAnsi="Calibri" w:cs="Calibri"/>
          <w:sz w:val="22"/>
          <w:szCs w:val="22"/>
          <w:lang w:val="sk-SK"/>
        </w:rPr>
        <w:t>nebudú považovať za Službu.</w:t>
      </w:r>
      <w:r w:rsidR="00C40946">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C40946">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C40946">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C40946">
        <w:rPr>
          <w:rFonts w:ascii="Calibri" w:hAnsi="Calibri" w:cs="Calibri"/>
          <w:sz w:val="22"/>
          <w:szCs w:val="22"/>
          <w:lang w:val="sk-SK"/>
        </w:rPr>
        <w:t xml:space="preserve"> </w:t>
      </w:r>
    </w:p>
    <w:p w14:paraId="51C555F9" w14:textId="4B36DD1A" w:rsidR="00333F48" w:rsidRPr="004D2EEC" w:rsidRDefault="00C40946"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 xml:space="preserve"> </w:t>
      </w:r>
      <w:r w:rsidR="00333F48">
        <w:rPr>
          <w:rFonts w:ascii="Calibri" w:hAnsi="Calibri" w:cs="Calibri"/>
          <w:b w:val="0"/>
          <w:i w:val="0"/>
          <w:szCs w:val="22"/>
          <w:lang w:val="sk-SK"/>
        </w:rPr>
        <w:t>5.10</w:t>
      </w:r>
      <w:r>
        <w:rPr>
          <w:rFonts w:ascii="Calibri" w:hAnsi="Calibri" w:cs="Calibri"/>
          <w:b w:val="0"/>
          <w:i w:val="0"/>
          <w:szCs w:val="22"/>
          <w:lang w:val="sk-SK"/>
        </w:rPr>
        <w:tab/>
      </w:r>
      <w:r w:rsidR="00333F48" w:rsidRPr="008F717D">
        <w:rPr>
          <w:rFonts w:ascii="Calibri" w:hAnsi="Calibri" w:cs="Calibri"/>
          <w:b w:val="0"/>
          <w:i w:val="0"/>
          <w:szCs w:val="22"/>
          <w:lang w:val="sk-SK"/>
        </w:rPr>
        <w:t xml:space="preserve">Objednávateľ je oprávnený požadovať a Dopravca sa zaväzuje </w:t>
      </w:r>
      <w:r w:rsidR="00C116CC">
        <w:rPr>
          <w:rFonts w:ascii="Calibri" w:hAnsi="Calibri" w:cs="Calibri"/>
          <w:b w:val="0"/>
          <w:i w:val="0"/>
          <w:szCs w:val="22"/>
          <w:lang w:val="sk-SK"/>
        </w:rPr>
        <w:t xml:space="preserve">bezvýhradne  </w:t>
      </w:r>
      <w:r w:rsidR="00333F48" w:rsidRPr="008F717D">
        <w:rPr>
          <w:rFonts w:ascii="Calibri" w:hAnsi="Calibri" w:cs="Calibri"/>
          <w:b w:val="0"/>
          <w:i w:val="0"/>
          <w:szCs w:val="22"/>
          <w:lang w:val="sk-SK"/>
        </w:rPr>
        <w:t>akceptovať</w:t>
      </w:r>
      <w:r>
        <w:rPr>
          <w:rFonts w:ascii="Calibri" w:hAnsi="Calibri" w:cs="Calibri"/>
          <w:b w:val="0"/>
          <w:i w:val="0"/>
          <w:szCs w:val="22"/>
          <w:lang w:val="sk-SK"/>
        </w:rPr>
        <w:t xml:space="preserve"> </w:t>
      </w:r>
      <w:r w:rsidR="00333F48" w:rsidRPr="008F717D">
        <w:rPr>
          <w:rFonts w:ascii="Calibri" w:hAnsi="Calibri" w:cs="Calibri"/>
          <w:b w:val="0"/>
          <w:i w:val="0"/>
          <w:szCs w:val="22"/>
          <w:lang w:val="sk-SK"/>
        </w:rPr>
        <w:t>pokyn Objednávateľa na</w:t>
      </w:r>
      <w:r w:rsidR="00333F48">
        <w:rPr>
          <w:rFonts w:ascii="Calibri" w:hAnsi="Calibri" w:cs="Calibri"/>
          <w:szCs w:val="22"/>
          <w:lang w:val="sk-SK"/>
        </w:rPr>
        <w:t xml:space="preserve"> </w:t>
      </w:r>
      <w:r w:rsidR="00333F48">
        <w:rPr>
          <w:rFonts w:ascii="Calibri" w:hAnsi="Calibri" w:cs="Calibri"/>
          <w:b w:val="0"/>
          <w:i w:val="0"/>
          <w:szCs w:val="22"/>
          <w:lang w:val="sk-SK"/>
        </w:rPr>
        <w:t xml:space="preserve">aktualizáciu Cestovných poriadkov. </w:t>
      </w:r>
      <w:r w:rsidR="00333F48" w:rsidRPr="004D2EEC">
        <w:rPr>
          <w:rFonts w:ascii="Calibri" w:hAnsi="Calibri" w:cs="Calibri"/>
          <w:b w:val="0"/>
          <w:i w:val="0"/>
          <w:szCs w:val="22"/>
          <w:lang w:val="sk-SK"/>
        </w:rPr>
        <w:t>Aktualizáciou</w:t>
      </w:r>
      <w:r>
        <w:rPr>
          <w:rFonts w:ascii="Calibri" w:hAnsi="Calibri" w:cs="Calibri"/>
          <w:b w:val="0"/>
          <w:i w:val="0"/>
          <w:szCs w:val="22"/>
          <w:lang w:val="sk-SK"/>
        </w:rPr>
        <w:t xml:space="preserve"> </w:t>
      </w:r>
      <w:r w:rsidR="00333F48" w:rsidRPr="004D2EEC">
        <w:rPr>
          <w:rFonts w:ascii="Calibri" w:hAnsi="Calibri" w:cs="Calibri"/>
          <w:b w:val="0"/>
          <w:i w:val="0"/>
          <w:szCs w:val="22"/>
          <w:lang w:val="sk-SK"/>
        </w:rPr>
        <w:t>Cestovných poriadkov</w:t>
      </w:r>
      <w:r w:rsidR="00333F48">
        <w:rPr>
          <w:rFonts w:ascii="Calibri" w:hAnsi="Calibri" w:cs="Calibri"/>
          <w:b w:val="0"/>
          <w:i w:val="0"/>
          <w:szCs w:val="22"/>
          <w:lang w:val="sk-SK"/>
        </w:rPr>
        <w:t xml:space="preserve"> počas poskytovania Služby</w:t>
      </w:r>
      <w:r w:rsidR="00333F48" w:rsidRPr="004D2EEC">
        <w:rPr>
          <w:rFonts w:ascii="Calibri" w:hAnsi="Calibri" w:cs="Calibri"/>
          <w:b w:val="0"/>
          <w:i w:val="0"/>
          <w:szCs w:val="22"/>
          <w:lang w:val="sk-SK"/>
        </w:rPr>
        <w:t xml:space="preserve"> sa na účely Zmluvy považujú zmeny, ktoré vyplynú: </w:t>
      </w:r>
    </w:p>
    <w:p w14:paraId="1A800262" w14:textId="3662A4A1"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zo zmien cestovných poriadkov železničnej dopravy;</w:t>
      </w:r>
      <w:r w:rsidR="00C40946">
        <w:rPr>
          <w:rFonts w:ascii="Calibri" w:hAnsi="Calibri" w:cs="Calibri"/>
          <w:sz w:val="22"/>
          <w:szCs w:val="22"/>
          <w:lang w:val="sk-SK"/>
        </w:rPr>
        <w:t xml:space="preserve"> </w:t>
      </w:r>
    </w:p>
    <w:p w14:paraId="3BE823AC" w14:textId="516C2DAD"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 koordinácie spojov</w:t>
      </w:r>
      <w:r w:rsidR="00C40946">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363D5AF8"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sidR="0095176D">
        <w:rPr>
          <w:rFonts w:ascii="Calibri" w:hAnsi="Calibri" w:cs="Calibri"/>
          <w:sz w:val="22"/>
          <w:szCs w:val="22"/>
          <w:lang w:val="sk-SK"/>
        </w:rPr>
        <w:t xml:space="preserve">íležitostí a podobne. </w:t>
      </w:r>
      <w:r>
        <w:rPr>
          <w:rFonts w:ascii="Calibri" w:hAnsi="Calibri" w:cs="Calibri"/>
          <w:sz w:val="22"/>
          <w:szCs w:val="22"/>
          <w:lang w:val="sk-SK"/>
        </w:rPr>
        <w:t xml:space="preserve"> </w:t>
      </w:r>
    </w:p>
    <w:p w14:paraId="3AAB8BF5" w14:textId="5E604C5E"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Pr>
          <w:rFonts w:ascii="Calibri" w:hAnsi="Calibri" w:cs="Calibri"/>
          <w:sz w:val="22"/>
          <w:szCs w:val="22"/>
          <w:lang w:val="sk-SK"/>
        </w:rPr>
        <w:t xml:space="preserve"> </w:t>
      </w:r>
      <w:r w:rsidR="00333F48">
        <w:rPr>
          <w:rFonts w:ascii="Calibri" w:hAnsi="Calibri" w:cs="Calibri"/>
          <w:sz w:val="22"/>
          <w:szCs w:val="22"/>
          <w:lang w:val="sk-SK"/>
        </w:rPr>
        <w:t>V prípade, ak</w:t>
      </w:r>
      <w:r>
        <w:rPr>
          <w:rFonts w:ascii="Calibri" w:hAnsi="Calibri" w:cs="Calibri"/>
          <w:sz w:val="22"/>
          <w:szCs w:val="22"/>
          <w:lang w:val="sk-SK"/>
        </w:rPr>
        <w:t xml:space="preserve"> </w:t>
      </w:r>
      <w:r w:rsidR="00333F48">
        <w:rPr>
          <w:rFonts w:ascii="Calibri" w:hAnsi="Calibri" w:cs="Calibri"/>
          <w:sz w:val="22"/>
          <w:szCs w:val="22"/>
          <w:lang w:val="sk-SK"/>
        </w:rPr>
        <w:t>aktualizácia Cestovných poriadkov</w:t>
      </w:r>
      <w:r>
        <w:rPr>
          <w:rFonts w:ascii="Calibri" w:hAnsi="Calibri" w:cs="Calibri"/>
          <w:sz w:val="22"/>
          <w:szCs w:val="22"/>
          <w:lang w:val="sk-SK"/>
        </w:rPr>
        <w:t xml:space="preserve"> </w:t>
      </w:r>
      <w:r w:rsidR="00333F48">
        <w:rPr>
          <w:rFonts w:ascii="Calibri" w:hAnsi="Calibri" w:cs="Calibri"/>
          <w:sz w:val="22"/>
          <w:szCs w:val="22"/>
          <w:lang w:val="sk-SK"/>
        </w:rPr>
        <w:t>bude spojená so</w:t>
      </w:r>
      <w:r>
        <w:rPr>
          <w:rFonts w:ascii="Calibri" w:hAnsi="Calibri" w:cs="Calibri"/>
          <w:sz w:val="22"/>
          <w:szCs w:val="22"/>
          <w:lang w:val="sk-SK"/>
        </w:rPr>
        <w:t xml:space="preserve"> </w:t>
      </w:r>
      <w:r w:rsidR="00333F48" w:rsidRPr="00310A78">
        <w:rPr>
          <w:rFonts w:ascii="Calibri" w:hAnsi="Calibri" w:cs="Calibri"/>
          <w:sz w:val="22"/>
          <w:szCs w:val="22"/>
          <w:lang w:val="sk-SK"/>
        </w:rPr>
        <w:t>zvýšen</w:t>
      </w:r>
      <w:r w:rsidR="00333F48">
        <w:rPr>
          <w:rFonts w:ascii="Calibri" w:hAnsi="Calibri" w:cs="Calibri"/>
          <w:sz w:val="22"/>
          <w:szCs w:val="22"/>
          <w:lang w:val="sk-SK"/>
        </w:rPr>
        <w:t>ím</w:t>
      </w:r>
      <w:r>
        <w:rPr>
          <w:rFonts w:ascii="Calibri" w:hAnsi="Calibri" w:cs="Calibri"/>
          <w:sz w:val="22"/>
          <w:szCs w:val="22"/>
          <w:lang w:val="sk-SK"/>
        </w:rPr>
        <w:t xml:space="preserve"> </w:t>
      </w:r>
      <w:r w:rsidR="00333F48">
        <w:rPr>
          <w:rFonts w:ascii="Calibri" w:hAnsi="Calibri" w:cs="Calibri"/>
          <w:sz w:val="22"/>
          <w:szCs w:val="22"/>
          <w:lang w:val="sk-SK"/>
        </w:rPr>
        <w:t>alebo znížením</w:t>
      </w:r>
      <w:r>
        <w:rPr>
          <w:rFonts w:ascii="Calibri" w:hAnsi="Calibri" w:cs="Calibri"/>
          <w:sz w:val="22"/>
          <w:szCs w:val="22"/>
          <w:lang w:val="sk-SK"/>
        </w:rPr>
        <w:t xml:space="preserve"> </w:t>
      </w:r>
      <w:r w:rsidR="00333F48">
        <w:rPr>
          <w:rFonts w:ascii="Calibri" w:hAnsi="Calibri" w:cs="Calibri"/>
          <w:sz w:val="22"/>
          <w:szCs w:val="22"/>
          <w:lang w:val="sk-SK"/>
        </w:rPr>
        <w:t>dopravných výkonov</w:t>
      </w:r>
      <w:r>
        <w:rPr>
          <w:rFonts w:ascii="Calibri" w:hAnsi="Calibri" w:cs="Calibri"/>
          <w:sz w:val="22"/>
          <w:szCs w:val="22"/>
          <w:lang w:val="sk-SK"/>
        </w:rPr>
        <w:t xml:space="preserve"> </w:t>
      </w:r>
      <w:r w:rsidR="00333F48">
        <w:rPr>
          <w:rFonts w:ascii="Calibri" w:hAnsi="Calibri" w:cs="Calibri"/>
          <w:sz w:val="22"/>
          <w:szCs w:val="22"/>
          <w:lang w:val="sk-SK"/>
        </w:rPr>
        <w:t>oproti Východiskovému rozsahu Služby podľa bodu 5.1</w:t>
      </w:r>
      <w:r>
        <w:rPr>
          <w:rFonts w:ascii="Calibri" w:hAnsi="Calibri" w:cs="Calibri"/>
          <w:sz w:val="22"/>
          <w:szCs w:val="22"/>
          <w:lang w:val="sk-SK"/>
        </w:rPr>
        <w:t xml:space="preserve"> </w:t>
      </w:r>
      <w:r w:rsidR="0052503D">
        <w:rPr>
          <w:rFonts w:ascii="Calibri" w:hAnsi="Calibri" w:cs="Calibri"/>
          <w:sz w:val="22"/>
          <w:szCs w:val="22"/>
          <w:lang w:val="sk-SK"/>
        </w:rPr>
        <w:t>písm. b)</w:t>
      </w:r>
      <w:r>
        <w:rPr>
          <w:rFonts w:ascii="Calibri" w:hAnsi="Calibri" w:cs="Calibri"/>
          <w:sz w:val="22"/>
          <w:szCs w:val="22"/>
          <w:lang w:val="sk-SK"/>
        </w:rPr>
        <w:t xml:space="preserve"> </w:t>
      </w:r>
      <w:r w:rsidR="00333F48">
        <w:rPr>
          <w:rFonts w:ascii="Calibri" w:hAnsi="Calibri" w:cs="Calibri"/>
          <w:sz w:val="22"/>
          <w:szCs w:val="22"/>
          <w:lang w:val="sk-SK"/>
        </w:rPr>
        <w:t>Zmluvy</w:t>
      </w:r>
      <w:r w:rsidR="00333F48" w:rsidRPr="00310A78">
        <w:rPr>
          <w:rFonts w:ascii="Calibri" w:hAnsi="Calibri" w:cs="Calibri"/>
          <w:sz w:val="22"/>
          <w:szCs w:val="22"/>
          <w:lang w:val="sk-SK"/>
        </w:rPr>
        <w:t>,</w:t>
      </w:r>
      <w:r>
        <w:rPr>
          <w:rFonts w:ascii="Calibri" w:hAnsi="Calibri" w:cs="Calibri"/>
          <w:sz w:val="22"/>
          <w:szCs w:val="22"/>
          <w:lang w:val="sk-SK"/>
        </w:rPr>
        <w:t xml:space="preserve"> </w:t>
      </w:r>
      <w:r w:rsidR="00333F48">
        <w:rPr>
          <w:rFonts w:ascii="Calibri" w:hAnsi="Calibri" w:cs="Calibri"/>
          <w:sz w:val="22"/>
          <w:szCs w:val="22"/>
          <w:lang w:val="sk-SK"/>
        </w:rPr>
        <w:t>postupuje sa</w:t>
      </w:r>
      <w:r>
        <w:rPr>
          <w:rFonts w:ascii="Calibri" w:hAnsi="Calibri" w:cs="Calibri"/>
          <w:sz w:val="22"/>
          <w:szCs w:val="22"/>
          <w:lang w:val="sk-SK"/>
        </w:rPr>
        <w:t xml:space="preserve"> </w:t>
      </w:r>
      <w:r w:rsidR="00333F48">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sidR="00333F48">
        <w:rPr>
          <w:rFonts w:ascii="Calibri" w:hAnsi="Calibri" w:cs="Calibri"/>
          <w:sz w:val="22"/>
          <w:szCs w:val="22"/>
          <w:lang w:val="sk-SK"/>
        </w:rPr>
        <w:t xml:space="preserve">. </w:t>
      </w:r>
    </w:p>
    <w:p w14:paraId="6224FED5" w14:textId="2F5E8D90"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sidR="00333F48">
        <w:rPr>
          <w:rFonts w:ascii="Calibri" w:hAnsi="Calibri" w:cs="Calibri"/>
          <w:sz w:val="22"/>
          <w:szCs w:val="22"/>
          <w:lang w:val="sk-SK"/>
        </w:rPr>
        <w:t>V prípade, ak aktualizované Cestovné poriadky majú vplyv</w:t>
      </w:r>
      <w:r>
        <w:rPr>
          <w:rFonts w:ascii="Calibri" w:hAnsi="Calibri" w:cs="Calibri"/>
          <w:sz w:val="22"/>
          <w:szCs w:val="22"/>
          <w:lang w:val="sk-SK"/>
        </w:rPr>
        <w:t xml:space="preserve"> </w:t>
      </w:r>
      <w:r w:rsidR="00333F48">
        <w:rPr>
          <w:rFonts w:ascii="Calibri" w:hAnsi="Calibri" w:cs="Calibri"/>
          <w:sz w:val="22"/>
          <w:szCs w:val="22"/>
          <w:lang w:val="sk-SK"/>
        </w:rPr>
        <w:t>na zmenu tarifnej kilometrickej dĺžky jednotlivých Spojov,</w:t>
      </w:r>
      <w:r>
        <w:rPr>
          <w:rFonts w:ascii="Calibri" w:hAnsi="Calibri" w:cs="Calibri"/>
          <w:sz w:val="22"/>
          <w:szCs w:val="22"/>
          <w:lang w:val="sk-SK"/>
        </w:rPr>
        <w:t xml:space="preserve"> </w:t>
      </w:r>
      <w:r w:rsidR="00333F48">
        <w:rPr>
          <w:rFonts w:ascii="Calibri" w:hAnsi="Calibri" w:cs="Calibri"/>
          <w:sz w:val="22"/>
          <w:szCs w:val="22"/>
          <w:lang w:val="sk-SK"/>
        </w:rPr>
        <w:t>Objednávateľ spolu s aktualizovanými Cestovnými poriadkami oznámi Dopravcovi novú tarifnú kilometrickú</w:t>
      </w:r>
      <w:r>
        <w:rPr>
          <w:rFonts w:ascii="Calibri" w:hAnsi="Calibri" w:cs="Calibri"/>
          <w:sz w:val="22"/>
          <w:szCs w:val="22"/>
          <w:lang w:val="sk-SK"/>
        </w:rPr>
        <w:t xml:space="preserve"> </w:t>
      </w:r>
      <w:r w:rsidR="00333F48">
        <w:rPr>
          <w:rFonts w:ascii="Calibri" w:hAnsi="Calibri" w:cs="Calibri"/>
          <w:sz w:val="22"/>
          <w:szCs w:val="22"/>
          <w:lang w:val="sk-SK"/>
        </w:rPr>
        <w:t>dĺžku jednotlivých Spojov</w:t>
      </w:r>
      <w:r w:rsidR="00F544D0" w:rsidRPr="00321A04">
        <w:rPr>
          <w:rFonts w:ascii="Calibri" w:hAnsi="Calibri" w:cs="Calibri"/>
          <w:sz w:val="22"/>
          <w:szCs w:val="22"/>
          <w:lang w:val="sk-SK"/>
        </w:rPr>
        <w:t>,</w:t>
      </w:r>
      <w:r w:rsidR="00F544D0">
        <w:rPr>
          <w:rFonts w:ascii="Calibri" w:hAnsi="Calibri" w:cs="Calibri"/>
          <w:color w:val="FF0000"/>
          <w:sz w:val="22"/>
          <w:szCs w:val="22"/>
          <w:lang w:val="sk-SK"/>
        </w:rPr>
        <w:t xml:space="preserve"> </w:t>
      </w:r>
      <w:r w:rsidR="00F544D0" w:rsidRPr="00321A04">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14:paraId="4051207F" w14:textId="17A4ED8E"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C40946">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C40946">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C40946">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C40946">
        <w:rPr>
          <w:rFonts w:ascii="Calibri" w:hAnsi="Calibri" w:cs="Calibri"/>
          <w:sz w:val="22"/>
          <w:szCs w:val="22"/>
          <w:lang w:val="sk-SK"/>
        </w:rPr>
        <w:t xml:space="preserve"> </w:t>
      </w:r>
    </w:p>
    <w:p w14:paraId="0358904B" w14:textId="6D97390D"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C40946">
        <w:rPr>
          <w:rFonts w:ascii="Calibri" w:hAnsi="Calibri" w:cs="Calibri"/>
          <w:color w:val="000000" w:themeColor="text1"/>
          <w:sz w:val="22"/>
          <w:szCs w:val="22"/>
          <w:lang w:val="sk-SK"/>
        </w:rPr>
        <w:t xml:space="preserve"> </w:t>
      </w:r>
      <w:r w:rsidR="00ED11CB">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Dopravca sa zaväzuje, že pri aktualizácii Cestovných poriadkov alebo</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C04AC">
        <w:rPr>
          <w:rFonts w:ascii="Calibri" w:hAnsi="Calibri" w:cs="Calibri"/>
          <w:color w:val="000000" w:themeColor="text1"/>
          <w:sz w:val="22"/>
          <w:szCs w:val="22"/>
          <w:lang w:val="sk-SK"/>
        </w:rPr>
        <w:t xml:space="preserve">na základe </w:t>
      </w:r>
      <w:r w:rsidRPr="00FF0ACD">
        <w:rPr>
          <w:rFonts w:ascii="Calibri" w:hAnsi="Calibri" w:cs="Calibri"/>
          <w:color w:val="000000" w:themeColor="text1"/>
          <w:sz w:val="22"/>
          <w:szCs w:val="22"/>
          <w:lang w:val="sk-SK"/>
        </w:rPr>
        <w:t>Pokyn</w:t>
      </w:r>
      <w:r w:rsidR="002C04AC">
        <w:rPr>
          <w:rFonts w:ascii="Calibri" w:hAnsi="Calibri" w:cs="Calibri"/>
          <w:color w:val="000000" w:themeColor="text1"/>
          <w:sz w:val="22"/>
          <w:szCs w:val="22"/>
          <w:lang w:val="sk-SK"/>
        </w:rPr>
        <w:t>u</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Objednávateľa</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C40946">
        <w:rPr>
          <w:rFonts w:ascii="Calibri" w:hAnsi="Calibri" w:cs="Calibri"/>
          <w:color w:val="000000" w:themeColor="text1"/>
          <w:sz w:val="22"/>
          <w:szCs w:val="22"/>
          <w:lang w:val="sk-SK"/>
        </w:rPr>
        <w:t xml:space="preserve"> </w:t>
      </w:r>
    </w:p>
    <w:p w14:paraId="77A42CCA" w14:textId="292FACBA"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C40946">
        <w:rPr>
          <w:rFonts w:ascii="Calibri" w:hAnsi="Calibri" w:cs="Calibri"/>
          <w:sz w:val="22"/>
          <w:szCs w:val="22"/>
          <w:lang w:val="sk-SK"/>
        </w:rPr>
        <w:t xml:space="preserve"> </w:t>
      </w:r>
      <w:r w:rsidR="00DC75BD">
        <w:rPr>
          <w:rFonts w:ascii="Calibri" w:hAnsi="Calibri" w:cs="Calibri"/>
          <w:sz w:val="22"/>
          <w:szCs w:val="22"/>
          <w:lang w:val="sk-SK"/>
        </w:rPr>
        <w:t xml:space="preserve">  </w:t>
      </w:r>
      <w:r w:rsidRPr="0043529C">
        <w:rPr>
          <w:rFonts w:ascii="Calibri" w:hAnsi="Calibri" w:cs="Calibri"/>
          <w:sz w:val="22"/>
          <w:szCs w:val="22"/>
          <w:lang w:val="sk-SK"/>
        </w:rPr>
        <w:t>Objednávateľ je oprávnený</w:t>
      </w:r>
      <w:r w:rsidR="00C40946">
        <w:rPr>
          <w:rFonts w:ascii="Calibri" w:hAnsi="Calibri" w:cs="Calibri"/>
          <w:sz w:val="22"/>
          <w:szCs w:val="22"/>
          <w:lang w:val="sk-SK"/>
        </w:rPr>
        <w:t xml:space="preserve"> </w:t>
      </w:r>
      <w:r w:rsidR="00077076">
        <w:rPr>
          <w:rFonts w:ascii="Calibri" w:hAnsi="Calibri" w:cs="Calibri"/>
          <w:sz w:val="22"/>
          <w:szCs w:val="22"/>
          <w:lang w:val="sk-SK"/>
        </w:rPr>
        <w:t xml:space="preserve">na základe  </w:t>
      </w:r>
      <w:r>
        <w:rPr>
          <w:rFonts w:ascii="Calibri" w:hAnsi="Calibri" w:cs="Calibri"/>
          <w:sz w:val="22"/>
          <w:szCs w:val="22"/>
          <w:lang w:val="sk-SK"/>
        </w:rPr>
        <w:t>Pokyn</w:t>
      </w:r>
      <w:r w:rsidR="00077076">
        <w:rPr>
          <w:rFonts w:ascii="Calibri" w:hAnsi="Calibri" w:cs="Calibri"/>
          <w:sz w:val="22"/>
          <w:szCs w:val="22"/>
          <w:lang w:val="sk-SK"/>
        </w:rPr>
        <w:t>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C40946">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C40946">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C40946">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C40946">
        <w:rPr>
          <w:rFonts w:ascii="Calibri" w:hAnsi="Calibri" w:cs="Calibri"/>
          <w:sz w:val="22"/>
          <w:szCs w:val="22"/>
          <w:lang w:val="sk-SK"/>
        </w:rPr>
        <w:t xml:space="preserve"> </w:t>
      </w:r>
      <w:r w:rsidRPr="009C08E3">
        <w:rPr>
          <w:rFonts w:ascii="Calibri" w:hAnsi="Calibri" w:cs="Calibri"/>
          <w:sz w:val="22"/>
          <w:szCs w:val="22"/>
          <w:lang w:val="sk-SK"/>
        </w:rPr>
        <w:t>Veľkými autobusmi</w:t>
      </w:r>
      <w:r w:rsidR="00C40946">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DC75BD">
        <w:rPr>
          <w:rFonts w:ascii="Calibri" w:hAnsi="Calibri" w:cs="Calibri"/>
          <w:b/>
          <w:color w:val="000000" w:themeColor="text1"/>
          <w:sz w:val="22"/>
          <w:szCs w:val="22"/>
          <w:lang w:val="sk-SK"/>
        </w:rPr>
        <w:t xml:space="preserve">minimálne </w:t>
      </w:r>
      <w:r w:rsidR="00F544D0" w:rsidRPr="00DC75BD">
        <w:rPr>
          <w:rFonts w:ascii="Calibri" w:hAnsi="Calibri" w:cs="Calibri"/>
          <w:b/>
          <w:color w:val="000000" w:themeColor="text1"/>
          <w:sz w:val="22"/>
          <w:szCs w:val="22"/>
          <w:lang w:val="sk-SK"/>
        </w:rPr>
        <w:t xml:space="preserve">8 </w:t>
      </w:r>
      <w:r w:rsidR="00DC75BD" w:rsidRPr="00DC75BD">
        <w:rPr>
          <w:rFonts w:ascii="Calibri" w:hAnsi="Calibri" w:cs="Calibri"/>
          <w:b/>
          <w:color w:val="000000" w:themeColor="text1"/>
          <w:sz w:val="22"/>
          <w:szCs w:val="22"/>
          <w:lang w:val="sk-SK"/>
        </w:rPr>
        <w:t xml:space="preserve">(osem)  </w:t>
      </w:r>
      <w:r w:rsidR="00F544D0" w:rsidRPr="00DC75BD">
        <w:rPr>
          <w:rFonts w:ascii="Calibri" w:hAnsi="Calibri" w:cs="Calibri"/>
          <w:color w:val="000000" w:themeColor="text1"/>
          <w:sz w:val="22"/>
          <w:szCs w:val="22"/>
          <w:lang w:val="sk-SK"/>
        </w:rPr>
        <w:t>kusov</w:t>
      </w:r>
      <w:r w:rsidR="00C40946" w:rsidRPr="00DC75BD">
        <w:rPr>
          <w:rFonts w:ascii="Calibri" w:hAnsi="Calibri" w:cs="Calibri"/>
          <w:color w:val="000000" w:themeColor="text1"/>
          <w:sz w:val="22"/>
          <w:szCs w:val="22"/>
          <w:lang w:val="sk-SK"/>
        </w:rPr>
        <w:t xml:space="preserve"> </w:t>
      </w:r>
      <w:r w:rsidRPr="002F6F20">
        <w:rPr>
          <w:rFonts w:ascii="Calibri" w:hAnsi="Calibri" w:cs="Calibri"/>
          <w:sz w:val="22"/>
          <w:szCs w:val="22"/>
          <w:lang w:val="sk-SK"/>
        </w:rPr>
        <w:t>s prihliadnutím</w:t>
      </w:r>
      <w:r w:rsidR="00C40946">
        <w:rPr>
          <w:rFonts w:ascii="Calibri" w:hAnsi="Calibri" w:cs="Calibri"/>
          <w:sz w:val="22"/>
          <w:szCs w:val="22"/>
          <w:lang w:val="sk-SK"/>
        </w:rPr>
        <w:t xml:space="preserve"> </w:t>
      </w:r>
      <w:r w:rsidRPr="002F6F20">
        <w:rPr>
          <w:rFonts w:ascii="Calibri" w:hAnsi="Calibri" w:cs="Calibri"/>
          <w:sz w:val="22"/>
          <w:szCs w:val="22"/>
          <w:lang w:val="sk-SK"/>
        </w:rPr>
        <w:t>k možnosti zostaviť</w:t>
      </w:r>
      <w:r w:rsidR="00C40946">
        <w:rPr>
          <w:rFonts w:ascii="Calibri" w:hAnsi="Calibri" w:cs="Calibri"/>
          <w:sz w:val="22"/>
          <w:szCs w:val="22"/>
          <w:lang w:val="sk-SK"/>
        </w:rPr>
        <w:t xml:space="preserve"> </w:t>
      </w:r>
      <w:r w:rsidRPr="00FF0ACD">
        <w:rPr>
          <w:rFonts w:ascii="Calibri" w:hAnsi="Calibri" w:cs="Calibri"/>
          <w:sz w:val="22"/>
          <w:szCs w:val="22"/>
          <w:lang w:val="sk-SK"/>
        </w:rPr>
        <w:t>Obehy vozidiel</w:t>
      </w:r>
      <w:r w:rsidR="00C40946">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C40946">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C40946">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C40946">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67935D56"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C40946">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C40946">
        <w:rPr>
          <w:rFonts w:ascii="Calibri" w:hAnsi="Calibri" w:cs="Calibri"/>
          <w:sz w:val="22"/>
          <w:szCs w:val="22"/>
          <w:lang w:val="sk-SK"/>
        </w:rPr>
        <w:t xml:space="preserve"> </w:t>
      </w:r>
      <w:r w:rsidRPr="008A594D">
        <w:rPr>
          <w:rFonts w:ascii="Calibri" w:hAnsi="Calibri" w:cs="Calibri"/>
          <w:sz w:val="22"/>
          <w:szCs w:val="22"/>
          <w:lang w:val="sk-SK"/>
        </w:rPr>
        <w:t>dôjsť</w:t>
      </w:r>
      <w:r w:rsidR="00C40946">
        <w:rPr>
          <w:rFonts w:ascii="Calibri" w:hAnsi="Calibri" w:cs="Calibri"/>
          <w:sz w:val="22"/>
          <w:szCs w:val="22"/>
          <w:lang w:val="sk-SK"/>
        </w:rPr>
        <w:t xml:space="preserve"> </w:t>
      </w:r>
      <w:r w:rsidRPr="008A594D">
        <w:rPr>
          <w:rFonts w:ascii="Calibri" w:hAnsi="Calibri" w:cs="Calibri"/>
          <w:sz w:val="22"/>
          <w:szCs w:val="22"/>
          <w:lang w:val="sk-SK"/>
        </w:rPr>
        <w:t>k</w:t>
      </w:r>
      <w:r w:rsidR="00C40946">
        <w:rPr>
          <w:rFonts w:ascii="Calibri" w:hAnsi="Calibri" w:cs="Calibri"/>
          <w:sz w:val="22"/>
          <w:szCs w:val="22"/>
          <w:lang w:val="sk-SK"/>
        </w:rPr>
        <w:t xml:space="preserve"> </w:t>
      </w:r>
      <w:r w:rsidR="009A481E">
        <w:rPr>
          <w:rFonts w:ascii="Calibri" w:hAnsi="Calibri" w:cs="Calibri"/>
          <w:sz w:val="22"/>
          <w:szCs w:val="22"/>
          <w:lang w:val="sk-SK"/>
        </w:rPr>
        <w:t xml:space="preserve">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C40946">
        <w:rPr>
          <w:rFonts w:ascii="Calibri" w:hAnsi="Calibri" w:cs="Calibri"/>
          <w:sz w:val="22"/>
          <w:szCs w:val="22"/>
          <w:lang w:val="sk-SK"/>
        </w:rPr>
        <w:t xml:space="preserve"> </w:t>
      </w:r>
      <w:r>
        <w:rPr>
          <w:rFonts w:ascii="Calibri" w:hAnsi="Calibri" w:cs="Calibri"/>
          <w:sz w:val="22"/>
          <w:szCs w:val="22"/>
          <w:lang w:val="sk-SK"/>
        </w:rPr>
        <w:t>uzávierok,</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 spoja.</w:t>
      </w:r>
      <w:r w:rsidR="00C40946">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C40946">
        <w:rPr>
          <w:rFonts w:ascii="Calibri" w:hAnsi="Calibri" w:cs="Calibri"/>
          <w:sz w:val="22"/>
          <w:szCs w:val="22"/>
          <w:lang w:val="sk-SK"/>
        </w:rPr>
        <w:t xml:space="preserve"> </w:t>
      </w:r>
      <w:r w:rsidRPr="008A594D">
        <w:rPr>
          <w:rFonts w:ascii="Calibri" w:hAnsi="Calibri" w:cs="Calibri"/>
          <w:sz w:val="22"/>
          <w:szCs w:val="22"/>
          <w:lang w:val="sk-SK"/>
        </w:rPr>
        <w:t>iba tie zmeny,</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alebo</w:t>
      </w:r>
      <w:r w:rsidR="00C40946">
        <w:rPr>
          <w:rFonts w:ascii="Calibri" w:hAnsi="Calibri" w:cs="Calibri"/>
          <w:sz w:val="22"/>
          <w:szCs w:val="22"/>
          <w:lang w:val="sk-SK"/>
        </w:rPr>
        <w:t xml:space="preserve"> </w:t>
      </w:r>
      <w:r w:rsidRPr="008A594D">
        <w:rPr>
          <w:rFonts w:ascii="Calibri" w:hAnsi="Calibri" w:cs="Calibri"/>
          <w:sz w:val="22"/>
          <w:szCs w:val="22"/>
          <w:lang w:val="sk-SK"/>
        </w:rPr>
        <w:t>ktoré boli na</w:t>
      </w:r>
      <w:r w:rsidR="00C40946">
        <w:rPr>
          <w:rFonts w:ascii="Calibri" w:hAnsi="Calibri" w:cs="Calibri"/>
          <w:sz w:val="22"/>
          <w:szCs w:val="22"/>
          <w:lang w:val="sk-SK"/>
        </w:rPr>
        <w:t xml:space="preserve"> </w:t>
      </w:r>
      <w:r w:rsidRPr="008A594D">
        <w:rPr>
          <w:rFonts w:ascii="Calibri" w:hAnsi="Calibri" w:cs="Calibri"/>
          <w:sz w:val="22"/>
          <w:szCs w:val="22"/>
          <w:lang w:val="sk-SK"/>
        </w:rPr>
        <w:t>základe oznámenia</w:t>
      </w:r>
      <w:r w:rsidR="00C40946">
        <w:rPr>
          <w:rFonts w:ascii="Calibri" w:hAnsi="Calibri" w:cs="Calibri"/>
          <w:sz w:val="22"/>
          <w:szCs w:val="22"/>
          <w:lang w:val="sk-SK"/>
        </w:rPr>
        <w:t xml:space="preserve"> </w:t>
      </w:r>
      <w:r w:rsidRPr="008A594D">
        <w:rPr>
          <w:rFonts w:ascii="Calibri" w:hAnsi="Calibri" w:cs="Calibri"/>
          <w:sz w:val="22"/>
          <w:szCs w:val="22"/>
          <w:lang w:val="sk-SK"/>
        </w:rPr>
        <w:t>Dopravcu</w:t>
      </w:r>
      <w:r w:rsidR="00C40946">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321A04">
        <w:rPr>
          <w:rFonts w:ascii="Calibri" w:hAnsi="Calibri" w:cs="Calibri"/>
          <w:sz w:val="22"/>
          <w:szCs w:val="22"/>
          <w:lang w:val="sk-SK"/>
        </w:rPr>
        <w:t>,</w:t>
      </w:r>
      <w:r w:rsidR="00F41884">
        <w:rPr>
          <w:rFonts w:ascii="Calibri" w:hAnsi="Calibri" w:cs="Calibri"/>
          <w:color w:val="FF0000"/>
          <w:sz w:val="22"/>
          <w:szCs w:val="22"/>
          <w:lang w:val="sk-SK"/>
        </w:rPr>
        <w:t xml:space="preserve"> </w:t>
      </w:r>
      <w:r w:rsidR="00FA4EB5" w:rsidRPr="00321A04">
        <w:rPr>
          <w:rFonts w:ascii="Calibri" w:hAnsi="Calibri" w:cs="Calibri"/>
          <w:sz w:val="22"/>
          <w:szCs w:val="22"/>
          <w:lang w:val="sk-SK"/>
        </w:rPr>
        <w:t>alebo ktoré boli vynútené neprejazdnosťou časti trasy, trvali najviac 48 hodín a Dopravca o nich bezodkladne informoval Objednávateľa</w:t>
      </w:r>
      <w:r w:rsidRPr="008A594D">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24E55C99"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C40946">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C40946">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C40946">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C40946">
        <w:rPr>
          <w:rFonts w:ascii="Calibri" w:hAnsi="Calibri" w:cs="Calibri"/>
          <w:i w:val="0"/>
          <w:szCs w:val="22"/>
          <w:lang w:val="sk-SK"/>
        </w:rPr>
        <w:t xml:space="preserve"> </w:t>
      </w:r>
      <w:r w:rsidR="0052503D" w:rsidRPr="00B81F46">
        <w:rPr>
          <w:rFonts w:ascii="Calibri" w:hAnsi="Calibri" w:cs="Calibri"/>
          <w:i w:val="0"/>
          <w:szCs w:val="22"/>
          <w:lang w:val="sk-SK"/>
        </w:rPr>
        <w:t>písm. b)</w:t>
      </w:r>
      <w:r w:rsidR="00C40946">
        <w:rPr>
          <w:rFonts w:ascii="Calibri" w:hAnsi="Calibri" w:cs="Calibri"/>
          <w:b w:val="0"/>
          <w:i w:val="0"/>
          <w:szCs w:val="22"/>
          <w:lang w:val="sk-SK"/>
        </w:rPr>
        <w:t xml:space="preserve"> </w:t>
      </w:r>
      <w:r w:rsidRPr="00DC75BD">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C40946">
        <w:rPr>
          <w:rFonts w:ascii="Calibri" w:hAnsi="Calibri" w:cs="Calibri"/>
          <w:b w:val="0"/>
          <w:i w:val="0"/>
          <w:szCs w:val="22"/>
          <w:lang w:val="sk-SK"/>
        </w:rPr>
        <w:t xml:space="preserve"> </w:t>
      </w:r>
      <w:r w:rsidRPr="009341A7">
        <w:rPr>
          <w:rFonts w:ascii="Calibri" w:hAnsi="Calibri" w:cs="Calibri"/>
          <w:i w:val="0"/>
          <w:szCs w:val="22"/>
          <w:lang w:val="sk-SK"/>
        </w:rPr>
        <w:t>o viac než 10 %</w:t>
      </w:r>
      <w:r w:rsidR="00C40946">
        <w:rPr>
          <w:rFonts w:ascii="Calibri" w:hAnsi="Calibri" w:cs="Calibri"/>
          <w:b w:val="0"/>
          <w:i w:val="0"/>
          <w:szCs w:val="22"/>
          <w:lang w:val="sk-SK"/>
        </w:rPr>
        <w:t xml:space="preserve"> </w:t>
      </w:r>
      <w:r w:rsidRPr="009341A7">
        <w:rPr>
          <w:rFonts w:ascii="Calibri" w:hAnsi="Calibri" w:cs="Calibri"/>
          <w:b w:val="0"/>
          <w:i w:val="0"/>
          <w:szCs w:val="22"/>
          <w:lang w:val="sk-SK"/>
        </w:rPr>
        <w:t>sú</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C40946">
        <w:rPr>
          <w:rFonts w:ascii="Calibri" w:hAnsi="Calibri" w:cs="Calibri"/>
          <w:i w:val="0"/>
          <w:szCs w:val="22"/>
          <w:lang w:val="sk-SK"/>
        </w:rPr>
        <w:t xml:space="preserve"> </w:t>
      </w:r>
      <w:r w:rsidRPr="009341A7">
        <w:rPr>
          <w:rFonts w:ascii="Calibri" w:hAnsi="Calibri" w:cs="Calibri"/>
          <w:i w:val="0"/>
          <w:szCs w:val="22"/>
          <w:lang w:val="sk-SK"/>
        </w:rPr>
        <w:t xml:space="preserve">na základe vzájomnej </w:t>
      </w:r>
      <w:r w:rsidR="003C7C5B">
        <w:rPr>
          <w:rFonts w:ascii="Calibri" w:hAnsi="Calibri" w:cs="Calibri"/>
          <w:i w:val="0"/>
          <w:szCs w:val="22"/>
          <w:lang w:val="sk-SK"/>
        </w:rPr>
        <w:t xml:space="preserve">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3C7C5B">
        <w:rPr>
          <w:rFonts w:ascii="Calibri" w:hAnsi="Calibri" w:cs="Calibri"/>
          <w:b w:val="0"/>
          <w:i w:val="0"/>
          <w:szCs w:val="22"/>
          <w:lang w:val="sk-SK"/>
        </w:rPr>
        <w:t xml:space="preserve">v </w:t>
      </w:r>
      <w:r>
        <w:rPr>
          <w:rFonts w:ascii="Calibri" w:hAnsi="Calibri" w:cs="Calibri"/>
          <w:b w:val="0"/>
          <w:i w:val="0"/>
          <w:szCs w:val="22"/>
          <w:lang w:val="sk-SK"/>
        </w:rPr>
        <w:t xml:space="preserve"> súlad</w:t>
      </w:r>
      <w:r w:rsidR="003C7C5B">
        <w:rPr>
          <w:rFonts w:ascii="Calibri" w:hAnsi="Calibri" w:cs="Calibri"/>
          <w:b w:val="0"/>
          <w:i w:val="0"/>
          <w:szCs w:val="22"/>
          <w:lang w:val="sk-SK"/>
        </w:rPr>
        <w:t>e</w:t>
      </w:r>
      <w:r>
        <w:rPr>
          <w:rFonts w:ascii="Calibri" w:hAnsi="Calibri" w:cs="Calibri"/>
          <w:b w:val="0"/>
          <w:i w:val="0"/>
          <w:szCs w:val="22"/>
          <w:lang w:val="sk-SK"/>
        </w:rPr>
        <w:t xml:space="preserve"> so zákonom č.</w:t>
      </w:r>
      <w:r w:rsidR="00C40946">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C40946">
        <w:rPr>
          <w:rFonts w:ascii="Calibri" w:hAnsi="Calibri" w:cs="Calibri"/>
          <w:b w:val="0"/>
          <w:i w:val="0"/>
          <w:szCs w:val="22"/>
          <w:lang w:val="sk-SK"/>
        </w:rPr>
        <w:t xml:space="preserve"> </w:t>
      </w:r>
      <w:r>
        <w:rPr>
          <w:rFonts w:ascii="Calibri" w:hAnsi="Calibri" w:cs="Calibri"/>
          <w:b w:val="0"/>
          <w:i w:val="0"/>
          <w:szCs w:val="22"/>
          <w:lang w:val="sk-SK"/>
        </w:rPr>
        <w:t xml:space="preserve"> </w:t>
      </w:r>
    </w:p>
    <w:p w14:paraId="7B4D516D" w14:textId="1645C3FB"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C40946">
        <w:rPr>
          <w:rFonts w:ascii="Calibri" w:hAnsi="Calibri" w:cs="Segoe UI"/>
          <w:b/>
          <w:bCs/>
          <w:color w:val="000000" w:themeColor="text1"/>
          <w:sz w:val="22"/>
          <w:szCs w:val="22"/>
        </w:rPr>
        <w:t xml:space="preserve"> </w:t>
      </w:r>
    </w:p>
    <w:p w14:paraId="6039BD67" w14:textId="0893F911"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C40946">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073C70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C40946">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5C9945F2" w14:textId="4F030E04" w:rsidR="00333F48" w:rsidRPr="00A15CBB" w:rsidRDefault="00A15CBB" w:rsidP="00333F48">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rPr>
        <w:t xml:space="preserve"> </w:t>
      </w:r>
      <w:r w:rsidRPr="00A15CBB">
        <w:rPr>
          <w:rFonts w:ascii="Calibri" w:hAnsi="Calibri" w:cs="Calibri"/>
          <w:i/>
          <w:position w:val="-14"/>
          <w:sz w:val="22"/>
          <w:szCs w:val="22"/>
          <w:highlight w:val="yellow"/>
        </w:rPr>
        <w:t>(vyplní Dopravca do ponuky)</w:t>
      </w:r>
    </w:p>
    <w:p w14:paraId="39BB3991" w14:textId="77777777" w:rsidR="00467FFC" w:rsidRDefault="00467FFC" w:rsidP="00467FFC">
      <w:pPr>
        <w:pStyle w:val="Odsekzoznamu"/>
        <w:rPr>
          <w:rFonts w:cs="Calibri"/>
          <w:b/>
          <w:position w:val="-14"/>
        </w:rPr>
      </w:pPr>
    </w:p>
    <w:p w14:paraId="758357D2" w14:textId="6846D5ED" w:rsidR="00D7080F" w:rsidRPr="00467FFC" w:rsidRDefault="00467FFC" w:rsidP="00DC75BD">
      <w:pPr>
        <w:pStyle w:val="Odsekzoznamu"/>
        <w:jc w:val="both"/>
        <w:rPr>
          <w:iCs/>
          <w:color w:val="000000" w:themeColor="text1"/>
        </w:rPr>
      </w:pPr>
      <w:r>
        <w:rPr>
          <w:rFonts w:cs="Calibri"/>
          <w:b/>
          <w:position w:val="-14"/>
        </w:rPr>
        <w:t xml:space="preserve">a)   </w:t>
      </w:r>
      <w:r w:rsidR="00333F48" w:rsidRPr="00467FFC">
        <w:rPr>
          <w:rFonts w:cs="Calibri"/>
          <w:b/>
          <w:position w:val="-14"/>
        </w:rPr>
        <w:t>jednotková cena</w:t>
      </w:r>
      <w:r w:rsidR="00C40946" w:rsidRPr="00467FFC">
        <w:rPr>
          <w:rFonts w:cs="Calibri"/>
          <w:b/>
          <w:position w:val="-14"/>
        </w:rPr>
        <w:t xml:space="preserve"> </w:t>
      </w:r>
      <w:r w:rsidR="00333F48" w:rsidRPr="00467FFC">
        <w:rPr>
          <w:rFonts w:cs="Calibri"/>
          <w:b/>
          <w:position w:val="-14"/>
        </w:rPr>
        <w:t>za 1</w:t>
      </w:r>
      <w:r w:rsidR="00C40946" w:rsidRPr="00467FFC">
        <w:rPr>
          <w:rFonts w:cs="Calibri"/>
          <w:b/>
          <w:position w:val="-14"/>
        </w:rPr>
        <w:t xml:space="preserve"> </w:t>
      </w:r>
      <w:r w:rsidR="00333F48" w:rsidRPr="00467FFC">
        <w:rPr>
          <w:rFonts w:cs="Calibri"/>
          <w:b/>
          <w:position w:val="-14"/>
        </w:rPr>
        <w:t>(jeden)</w:t>
      </w:r>
      <w:r w:rsidR="00C40946" w:rsidRPr="00467FFC">
        <w:rPr>
          <w:rFonts w:cs="Calibri"/>
          <w:b/>
          <w:position w:val="-14"/>
        </w:rPr>
        <w:t xml:space="preserve"> </w:t>
      </w:r>
      <w:r w:rsidR="00333F48" w:rsidRPr="00467FFC">
        <w:rPr>
          <w:rFonts w:cs="Calibri"/>
          <w:b/>
          <w:position w:val="-14"/>
        </w:rPr>
        <w:t>Tarifný kilometer</w:t>
      </w:r>
      <w:r w:rsidR="00A81B86" w:rsidRPr="00467FFC">
        <w:rPr>
          <w:rFonts w:cs="Calibri"/>
          <w:b/>
          <w:position w:val="-14"/>
        </w:rPr>
        <w:t>,</w:t>
      </w:r>
      <w:r w:rsidR="00A81B86" w:rsidRPr="00467FFC">
        <w:rPr>
          <w:rFonts w:cs="Calibri"/>
          <w:b/>
          <w:color w:val="FF0000"/>
          <w:position w:val="-14"/>
        </w:rPr>
        <w:t xml:space="preserve"> </w:t>
      </w:r>
      <w:r w:rsidR="00A81B86" w:rsidRPr="00467FFC">
        <w:rPr>
          <w:rFonts w:cs="Calibri"/>
          <w:b/>
          <w:position w:val="-14"/>
        </w:rPr>
        <w:t>zaokrúhlená na 4 desatinné miesta</w:t>
      </w:r>
      <w:r w:rsidR="00C40946" w:rsidRPr="00467FFC">
        <w:rPr>
          <w:rFonts w:cs="Calibri"/>
          <w:b/>
          <w:position w:val="-14"/>
        </w:rPr>
        <w:t xml:space="preserve"> </w:t>
      </w:r>
      <w:r w:rsidR="00333F48" w:rsidRPr="00467FFC">
        <w:rPr>
          <w:rFonts w:cs="Calibri"/>
          <w:b/>
          <w:position w:val="-14"/>
        </w:rPr>
        <w:t xml:space="preserve">je </w:t>
      </w:r>
      <w:r w:rsidR="00A15CBB" w:rsidRPr="00467FFC">
        <w:rPr>
          <w:rFonts w:cs="Calibri"/>
          <w:b/>
          <w:position w:val="-14"/>
          <w:highlight w:val="yellow"/>
        </w:rPr>
        <w:t>........................</w:t>
      </w:r>
      <w:r w:rsidR="00C40946" w:rsidRPr="00467FFC">
        <w:rPr>
          <w:rFonts w:cs="Calibri"/>
          <w:b/>
          <w:position w:val="-14"/>
        </w:rPr>
        <w:t xml:space="preserve">  </w:t>
      </w:r>
      <w:r w:rsidR="00333F48" w:rsidRPr="00467FFC">
        <w:rPr>
          <w:rFonts w:cs="Calibri"/>
          <w:b/>
          <w:position w:val="-14"/>
        </w:rPr>
        <w:t>EUR</w:t>
      </w:r>
      <w:r w:rsidR="00166A6D" w:rsidRPr="00467FFC">
        <w:rPr>
          <w:rFonts w:cs="Calibri"/>
          <w:b/>
          <w:position w:val="-14"/>
        </w:rPr>
        <w:t xml:space="preserve"> bez DPH</w:t>
      </w:r>
      <w:r w:rsidR="00333F48" w:rsidRPr="00467FFC">
        <w:rPr>
          <w:rFonts w:cs="Calibri"/>
          <w:b/>
          <w:position w:val="-14"/>
        </w:rPr>
        <w:t xml:space="preserve"> (slovom: </w:t>
      </w:r>
      <w:r w:rsidR="00A15CBB" w:rsidRPr="00467FFC">
        <w:rPr>
          <w:rFonts w:cs="Calibri"/>
          <w:b/>
          <w:position w:val="-14"/>
          <w:highlight w:val="yellow"/>
        </w:rPr>
        <w:t>.............................................................</w:t>
      </w:r>
      <w:r w:rsidR="00333F48" w:rsidRPr="00467FFC">
        <w:rPr>
          <w:rFonts w:cs="Calibri"/>
          <w:b/>
          <w:position w:val="-14"/>
          <w:highlight w:val="yellow"/>
        </w:rPr>
        <w:t>)</w:t>
      </w:r>
      <w:r w:rsidR="00C40946" w:rsidRPr="00467FFC">
        <w:rPr>
          <w:rFonts w:cs="Calibri"/>
          <w:b/>
          <w:color w:val="FF0000"/>
          <w:position w:val="-14"/>
        </w:rPr>
        <w:t xml:space="preserve"> </w:t>
      </w:r>
      <w:r w:rsidR="003F2C6E" w:rsidRPr="00467FFC">
        <w:rPr>
          <w:rFonts w:cs="Calibri"/>
          <w:b/>
          <w:color w:val="FF0000"/>
          <w:position w:val="-14"/>
        </w:rPr>
        <w:t xml:space="preserve">  </w:t>
      </w:r>
      <w:r w:rsidR="003F2C6E" w:rsidRPr="00467FFC">
        <w:rPr>
          <w:rFonts w:cs="Calibri"/>
          <w:b/>
          <w:color w:val="000000" w:themeColor="text1"/>
          <w:position w:val="-14"/>
        </w:rPr>
        <w:t>(ďalej len „cena“)</w:t>
      </w:r>
      <w:r w:rsidR="00D7080F" w:rsidRPr="00467FFC">
        <w:rPr>
          <w:rFonts w:cs="Calibri"/>
          <w:b/>
          <w:color w:val="000000" w:themeColor="text1"/>
          <w:position w:val="-14"/>
        </w:rPr>
        <w:t xml:space="preserve">.     </w:t>
      </w:r>
      <w:r w:rsidR="00D7080F" w:rsidRPr="00467FFC">
        <w:rPr>
          <w:rFonts w:cs="Calibri"/>
          <w:color w:val="000000" w:themeColor="text1"/>
          <w:position w:val="-14"/>
        </w:rPr>
        <w:t xml:space="preserve">Objednávateľ </w:t>
      </w:r>
      <w:r w:rsidR="003F2C6E" w:rsidRPr="00467FFC">
        <w:rPr>
          <w:rFonts w:cs="Calibri"/>
          <w:color w:val="000000" w:themeColor="text1"/>
          <w:position w:val="-14"/>
        </w:rPr>
        <w:t xml:space="preserve"> </w:t>
      </w:r>
      <w:r w:rsidR="00D7080F" w:rsidRPr="00467FFC">
        <w:rPr>
          <w:rFonts w:cs="Calibri"/>
          <w:color w:val="000000" w:themeColor="text1"/>
          <w:position w:val="-14"/>
        </w:rPr>
        <w:t xml:space="preserve">a Dopravca sa výslovne dohodli, že súčasťou ceny nie sú </w:t>
      </w:r>
      <w:r w:rsidR="00D7080F" w:rsidRPr="00467FFC">
        <w:rPr>
          <w:iCs/>
          <w:color w:val="000000" w:themeColor="text1"/>
        </w:rPr>
        <w:t>P</w:t>
      </w:r>
      <w:r w:rsidR="00367D8F" w:rsidRPr="00467FFC">
        <w:rPr>
          <w:iCs/>
          <w:color w:val="000000" w:themeColor="text1"/>
        </w:rPr>
        <w:t>oplatok</w:t>
      </w:r>
      <w:r w:rsidR="00D7080F" w:rsidRPr="00467FFC">
        <w:rPr>
          <w:iCs/>
          <w:color w:val="000000" w:themeColor="text1"/>
        </w:rPr>
        <w:t xml:space="preserve"> za prístup (vstup)  spoja  prímestskej dopravy  na autobusové stanice</w:t>
      </w:r>
      <w:r w:rsidR="00367D8F" w:rsidRPr="00467FFC">
        <w:rPr>
          <w:iCs/>
          <w:color w:val="000000" w:themeColor="text1"/>
        </w:rPr>
        <w:t xml:space="preserve"> a poplatok za zmenu cestovného poriadku mimo výročnej zmeny cestovných poriadkov</w:t>
      </w:r>
      <w:r w:rsidR="00D7080F" w:rsidRPr="00467FFC">
        <w:rPr>
          <w:iCs/>
          <w:color w:val="000000" w:themeColor="text1"/>
        </w:rPr>
        <w:t>, ktoré sa platia v zmysle  § 23 ods.  1  zákona č.  56/2012 Z. z. o cestnej doprave</w:t>
      </w:r>
      <w:r w:rsidR="00AA17E6">
        <w:rPr>
          <w:iCs/>
          <w:color w:val="000000" w:themeColor="text1"/>
        </w:rPr>
        <w:t xml:space="preserve"> v znení neskorších predpisov</w:t>
      </w:r>
      <w:r w:rsidR="00D7080F" w:rsidRPr="00467FFC">
        <w:rPr>
          <w:iCs/>
          <w:color w:val="000000" w:themeColor="text1"/>
        </w:rPr>
        <w:t>.</w:t>
      </w:r>
    </w:p>
    <w:p w14:paraId="4C42D6D0" w14:textId="6D6EB470" w:rsidR="00333F48" w:rsidRPr="00A81B86" w:rsidRDefault="00C40946"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321A0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C86E2F6"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C40946">
              <w:rPr>
                <w:rFonts w:ascii="Calibri" w:hAnsi="Calibri" w:cs="Calibri"/>
                <w:b/>
                <w:lang w:val="sk-SK"/>
              </w:rPr>
              <w:t xml:space="preserve"> </w:t>
            </w:r>
          </w:p>
          <w:p w14:paraId="68718299" w14:textId="70C00D18" w:rsidR="002C48FF" w:rsidRPr="002F6F20" w:rsidRDefault="00A81B86" w:rsidP="00321A04">
            <w:pPr>
              <w:pStyle w:val="Normal2"/>
              <w:ind w:left="0"/>
              <w:jc w:val="center"/>
              <w:rPr>
                <w:rFonts w:ascii="Calibri" w:hAnsi="Calibri" w:cs="Calibri"/>
                <w:b/>
                <w:lang w:val="sk-SK"/>
              </w:rPr>
            </w:pPr>
            <w:r w:rsidRPr="00321A04">
              <w:rPr>
                <w:rFonts w:ascii="Calibri" w:hAnsi="Calibri" w:cs="Calibri"/>
                <w:b/>
                <w:lang w:val="sk-SK"/>
              </w:rPr>
              <w:t xml:space="preserve">Jednotková </w:t>
            </w:r>
            <w:r w:rsidR="002C48FF" w:rsidRPr="00DA6955">
              <w:rPr>
                <w:rFonts w:ascii="Calibri" w:hAnsi="Calibri" w:cs="Calibri"/>
                <w:b/>
                <w:lang w:val="sk-SK"/>
              </w:rPr>
              <w:t>cena za 1</w:t>
            </w:r>
            <w:r w:rsidR="00C40946">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6"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6"/>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321A04" w:rsidRDefault="00A81B86" w:rsidP="00166A6D">
            <w:pPr>
              <w:pStyle w:val="Normal2"/>
              <w:ind w:left="0"/>
              <w:jc w:val="center"/>
              <w:rPr>
                <w:rFonts w:ascii="Calibri" w:hAnsi="Calibri" w:cs="Calibri"/>
                <w:b/>
                <w:lang w:val="sk-SK"/>
              </w:rPr>
            </w:pPr>
            <w:r w:rsidRPr="00321A04">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321A04">
              <w:rPr>
                <w:rFonts w:ascii="Calibri" w:hAnsi="Calibri" w:cs="Calibri"/>
                <w:b/>
                <w:lang w:val="sk-SK"/>
              </w:rPr>
              <w:t>CC</w:t>
            </w:r>
            <w:r w:rsidRPr="00321A04">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06C3D59B" w14:textId="77777777" w:rsidR="00DC75BD" w:rsidRDefault="00DC75BD" w:rsidP="00333F48">
      <w:pPr>
        <w:pStyle w:val="Odsekzoznamu"/>
        <w:rPr>
          <w:rFonts w:cs="Calibri"/>
        </w:rPr>
      </w:pPr>
    </w:p>
    <w:p w14:paraId="21E64126" w14:textId="77777777" w:rsidR="00DC75BD" w:rsidRDefault="00DC75BD" w:rsidP="00333F48">
      <w:pPr>
        <w:pStyle w:val="Odsekzoznamu"/>
        <w:rPr>
          <w:rFonts w:cs="Calibri"/>
        </w:rPr>
      </w:pPr>
    </w:p>
    <w:p w14:paraId="75DA84FD" w14:textId="77777777" w:rsidR="00333F48" w:rsidRDefault="00333F48" w:rsidP="00333F48">
      <w:pPr>
        <w:pStyle w:val="Odsekzoznamu"/>
        <w:rPr>
          <w:rFonts w:cs="Calibri"/>
        </w:rPr>
      </w:pPr>
    </w:p>
    <w:p w14:paraId="634EF07C" w14:textId="1ADDC3CA" w:rsidR="00333F48" w:rsidRPr="00467FFC" w:rsidRDefault="00333F48" w:rsidP="00467FFC">
      <w:pPr>
        <w:pStyle w:val="Odsekzoznamu"/>
        <w:numPr>
          <w:ilvl w:val="0"/>
          <w:numId w:val="53"/>
        </w:numPr>
        <w:rPr>
          <w:rFonts w:cs="Calibri"/>
        </w:rPr>
      </w:pPr>
      <w:r w:rsidRPr="00467FFC">
        <w:rPr>
          <w:rFonts w:cs="Calibri"/>
          <w:b/>
        </w:rPr>
        <w:t>Východiskový</w:t>
      </w:r>
      <w:r w:rsidR="00C40946" w:rsidRPr="00467FFC">
        <w:rPr>
          <w:rFonts w:cs="Calibri"/>
          <w:b/>
        </w:rPr>
        <w:t xml:space="preserve"> </w:t>
      </w:r>
      <w:r w:rsidRPr="00467FFC">
        <w:rPr>
          <w:rFonts w:cs="Calibri"/>
          <w:b/>
        </w:rPr>
        <w:t>ročný nábeh vozidiel</w:t>
      </w:r>
      <w:r w:rsidRPr="00467FFC">
        <w:rPr>
          <w:rFonts w:cs="Calibri"/>
        </w:rPr>
        <w:t xml:space="preserve"> je: </w:t>
      </w:r>
      <w:r w:rsidR="00A15CBB" w:rsidRPr="00467FFC">
        <w:rPr>
          <w:rFonts w:cs="Calibri"/>
          <w:b/>
          <w:position w:val="-14"/>
          <w:highlight w:val="yellow"/>
        </w:rPr>
        <w:t>........................</w:t>
      </w:r>
      <w:r w:rsidR="00A15CBB" w:rsidRPr="00467FFC">
        <w:rPr>
          <w:rFonts w:cs="Calibri"/>
          <w:b/>
          <w:position w:val="-14"/>
        </w:rPr>
        <w:t xml:space="preserve">  </w:t>
      </w:r>
    </w:p>
    <w:p w14:paraId="666CB07E" w14:textId="569AA979" w:rsidR="00333F48" w:rsidRPr="00467FFC" w:rsidRDefault="00333F48" w:rsidP="00467FFC">
      <w:pPr>
        <w:pStyle w:val="Odsekzoznamu"/>
        <w:numPr>
          <w:ilvl w:val="0"/>
          <w:numId w:val="53"/>
        </w:numPr>
        <w:rPr>
          <w:rFonts w:cs="Calibri"/>
        </w:rPr>
      </w:pPr>
      <w:r w:rsidRPr="00467FFC">
        <w:rPr>
          <w:rFonts w:cs="Calibri"/>
          <w:b/>
        </w:rPr>
        <w:t>Východiskový počet Používaných vozidiel</w:t>
      </w:r>
      <w:r w:rsidR="00A81B86" w:rsidRPr="00467FFC">
        <w:rPr>
          <w:rFonts w:cs="Calibri"/>
          <w:b/>
        </w:rPr>
        <w:t xml:space="preserve"> (vrátane prevádzkovej zálohy)</w:t>
      </w:r>
      <w:r w:rsidR="00A81B86" w:rsidRPr="00467FFC">
        <w:rPr>
          <w:rFonts w:cs="Calibri"/>
          <w:b/>
          <w:color w:val="FF0000"/>
        </w:rPr>
        <w:t xml:space="preserve"> </w:t>
      </w:r>
      <w:r w:rsidRPr="00467FFC">
        <w:rPr>
          <w:rFonts w:cs="Calibri"/>
        </w:rPr>
        <w:t>je:</w:t>
      </w:r>
      <w:r w:rsidR="00C40946" w:rsidRPr="00467FFC">
        <w:rPr>
          <w:rFonts w:cs="Calibri"/>
        </w:rPr>
        <w:t xml:space="preserve"> </w:t>
      </w:r>
      <w:r w:rsidR="00A15CBB" w:rsidRPr="00467FFC">
        <w:rPr>
          <w:rFonts w:cs="Calibri"/>
          <w:b/>
          <w:position w:val="-14"/>
          <w:highlight w:val="yellow"/>
        </w:rPr>
        <w:t>........................</w:t>
      </w:r>
      <w:r w:rsidR="00A15CBB" w:rsidRPr="00467FFC">
        <w:rPr>
          <w:rFonts w:cs="Calibri"/>
          <w:b/>
          <w:position w:val="-14"/>
        </w:rPr>
        <w:t xml:space="preserve">  </w:t>
      </w:r>
    </w:p>
    <w:p w14:paraId="276B1869" w14:textId="3D7BE9BC" w:rsidR="00333F48" w:rsidRDefault="00C40946" w:rsidP="00B8598D">
      <w:pPr>
        <w:spacing w:line="276" w:lineRule="auto"/>
        <w:ind w:left="709" w:hanging="709"/>
        <w:rPr>
          <w:rFonts w:ascii="Calibri" w:hAnsi="Calibri" w:cs="Calibri"/>
          <w:b/>
          <w:color w:val="FF0000"/>
          <w:position w:val="-14"/>
          <w:sz w:val="22"/>
          <w:szCs w:val="22"/>
        </w:rPr>
      </w:pPr>
      <w:r>
        <w:rPr>
          <w:rFonts w:ascii="Calibri" w:hAnsi="Calibri" w:cs="Calibri"/>
          <w:b/>
          <w:color w:val="FF0000"/>
          <w:position w:val="-14"/>
          <w:sz w:val="22"/>
          <w:szCs w:val="22"/>
        </w:rPr>
        <w:t xml:space="preserve">   </w:t>
      </w:r>
    </w:p>
    <w:p w14:paraId="431FD884" w14:textId="6088A3D4" w:rsidR="009E08AB" w:rsidRPr="0012337C" w:rsidRDefault="009E08AB" w:rsidP="00782F23">
      <w:pPr>
        <w:pStyle w:val="Clanek11"/>
        <w:numPr>
          <w:ilvl w:val="1"/>
          <w:numId w:val="37"/>
        </w:numPr>
        <w:rPr>
          <w:rFonts w:ascii="Calibri" w:hAnsi="Calibri" w:cs="Calibri"/>
          <w:b w:val="0"/>
          <w:i w:val="0"/>
          <w:lang w:val="sk-SK"/>
        </w:rPr>
      </w:pPr>
      <w:r w:rsidRPr="0012337C">
        <w:rPr>
          <w:rFonts w:ascii="Calibri" w:hAnsi="Calibri" w:cs="Calibri"/>
          <w:b w:val="0"/>
          <w:i w:val="0"/>
          <w:lang w:val="sk-SK"/>
        </w:rPr>
        <w:t xml:space="preserve">Zmluvné strany sa dohodli, že jednotková cena za </w:t>
      </w:r>
      <w:r w:rsidR="00CC5BE3">
        <w:rPr>
          <w:rFonts w:ascii="Calibri" w:hAnsi="Calibri" w:cs="Calibri"/>
          <w:b w:val="0"/>
          <w:i w:val="0"/>
          <w:lang w:val="sk-SK"/>
        </w:rPr>
        <w:t xml:space="preserve"> jeden </w:t>
      </w:r>
      <w:r w:rsidRPr="0012337C">
        <w:rPr>
          <w:rFonts w:ascii="Calibri" w:hAnsi="Calibri" w:cs="Calibri"/>
          <w:b w:val="0"/>
          <w:i w:val="0"/>
          <w:lang w:val="sk-SK"/>
        </w:rPr>
        <w:t>Tarifný kilometer</w:t>
      </w:r>
      <w:r w:rsidR="00986B67">
        <w:rPr>
          <w:rFonts w:ascii="Calibri" w:hAnsi="Calibri" w:cs="Calibri"/>
          <w:b w:val="0"/>
          <w:i w:val="0"/>
          <w:lang w:val="sk-SK"/>
        </w:rPr>
        <w:t xml:space="preserve"> uvedená v Tabuľke č.  1 Zmluvy </w:t>
      </w:r>
      <w:r w:rsidRPr="0012337C">
        <w:rPr>
          <w:rFonts w:ascii="Calibri" w:hAnsi="Calibri" w:cs="Calibri"/>
          <w:b w:val="0"/>
          <w:i w:val="0"/>
          <w:lang w:val="sk-SK"/>
        </w:rPr>
        <w:t xml:space="preserve"> bude </w:t>
      </w:r>
      <w:r w:rsidR="00CC5BE3">
        <w:rPr>
          <w:rFonts w:ascii="Calibri" w:hAnsi="Calibri" w:cs="Calibri"/>
          <w:b w:val="0"/>
          <w:i w:val="0"/>
          <w:lang w:val="sk-SK"/>
        </w:rPr>
        <w:t xml:space="preserve">na účely štvrťročného zúčtovania Príspevku  </w:t>
      </w:r>
      <w:r w:rsidRPr="0012337C">
        <w:rPr>
          <w:rFonts w:ascii="Calibri" w:hAnsi="Calibri" w:cs="Calibri"/>
          <w:b w:val="0"/>
          <w:i w:val="0"/>
          <w:lang w:val="sk-SK"/>
        </w:rPr>
        <w:t xml:space="preserve">aktualizovaná </w:t>
      </w:r>
      <w:r w:rsidR="00CC5BE3">
        <w:rPr>
          <w:rFonts w:ascii="Calibri" w:hAnsi="Calibri" w:cs="Calibri"/>
          <w:b w:val="0"/>
          <w:i w:val="0"/>
          <w:lang w:val="sk-SK"/>
        </w:rPr>
        <w:t xml:space="preserve">štvrťročne a to po skončení príslušného  kalendárneho štvrťroka  </w:t>
      </w:r>
      <w:r w:rsidRPr="0012337C">
        <w:rPr>
          <w:rFonts w:ascii="Calibri" w:hAnsi="Calibri" w:cs="Calibri"/>
          <w:b w:val="0"/>
          <w:i w:val="0"/>
          <w:lang w:val="sk-SK"/>
        </w:rPr>
        <w:t>v mesiaci bezpros</w:t>
      </w:r>
      <w:r w:rsidR="00CC5BE3">
        <w:rPr>
          <w:rFonts w:ascii="Calibri" w:hAnsi="Calibri" w:cs="Calibri"/>
          <w:b w:val="0"/>
          <w:i w:val="0"/>
          <w:lang w:val="sk-SK"/>
        </w:rPr>
        <w:t xml:space="preserve">tredne nasledujúcom po skončenom </w:t>
      </w:r>
      <w:r w:rsidRPr="0012337C">
        <w:rPr>
          <w:rFonts w:ascii="Calibri" w:hAnsi="Calibri" w:cs="Calibri"/>
          <w:b w:val="0"/>
          <w:i w:val="0"/>
          <w:lang w:val="sk-SK"/>
        </w:rPr>
        <w:t xml:space="preserve"> </w:t>
      </w:r>
      <w:r w:rsidR="00CC5BE3">
        <w:rPr>
          <w:rFonts w:ascii="Calibri" w:hAnsi="Calibri" w:cs="Calibri"/>
          <w:b w:val="0"/>
          <w:i w:val="0"/>
          <w:lang w:val="sk-SK"/>
        </w:rPr>
        <w:t>štvrťroku</w:t>
      </w:r>
      <w:r w:rsidRPr="0012337C">
        <w:rPr>
          <w:rFonts w:ascii="Calibri" w:hAnsi="Calibri" w:cs="Calibri"/>
          <w:b w:val="0"/>
          <w:i w:val="0"/>
          <w:lang w:val="sk-SK"/>
        </w:rPr>
        <w:t>, a to postupom podľa bodov</w:t>
      </w:r>
      <w:r w:rsidR="00C40946" w:rsidRPr="0012337C">
        <w:rPr>
          <w:rFonts w:ascii="Calibri" w:hAnsi="Calibri" w:cs="Calibri"/>
          <w:b w:val="0"/>
          <w:i w:val="0"/>
          <w:lang w:val="sk-SK"/>
        </w:rPr>
        <w:t xml:space="preserve"> </w:t>
      </w:r>
      <w:r w:rsidRPr="0012337C">
        <w:rPr>
          <w:rFonts w:ascii="Calibri" w:hAnsi="Calibri" w:cs="Calibri"/>
          <w:b w:val="0"/>
          <w:i w:val="0"/>
          <w:lang w:val="sk-SK"/>
        </w:rPr>
        <w:t>6.2.1 až</w:t>
      </w:r>
      <w:r w:rsidR="00C40946" w:rsidRPr="0012337C">
        <w:rPr>
          <w:rFonts w:ascii="Calibri" w:hAnsi="Calibri" w:cs="Calibri"/>
          <w:b w:val="0"/>
          <w:i w:val="0"/>
          <w:lang w:val="sk-SK"/>
        </w:rPr>
        <w:t xml:space="preserve"> </w:t>
      </w:r>
      <w:r w:rsidRPr="0012337C">
        <w:rPr>
          <w:rFonts w:ascii="Calibri" w:hAnsi="Calibri" w:cs="Calibri"/>
          <w:b w:val="0"/>
          <w:i w:val="0"/>
          <w:lang w:val="sk-SK"/>
        </w:rPr>
        <w:t>6.2.5</w:t>
      </w:r>
      <w:r w:rsidR="00C40946" w:rsidRPr="0012337C">
        <w:rPr>
          <w:rFonts w:ascii="Calibri" w:hAnsi="Calibri" w:cs="Calibri"/>
          <w:b w:val="0"/>
          <w:i w:val="0"/>
          <w:lang w:val="sk-SK"/>
        </w:rPr>
        <w:t xml:space="preserve"> </w:t>
      </w:r>
      <w:r w:rsidRPr="0012337C">
        <w:rPr>
          <w:rFonts w:ascii="Calibri" w:hAnsi="Calibri" w:cs="Calibri"/>
          <w:b w:val="0"/>
          <w:i w:val="0"/>
          <w:lang w:val="sk-SK"/>
        </w:rPr>
        <w:t>Zmluvy.</w:t>
      </w:r>
      <w:r w:rsidR="00C40946" w:rsidRPr="0012337C">
        <w:rPr>
          <w:rFonts w:ascii="Calibri" w:hAnsi="Calibri" w:cs="Calibri"/>
          <w:b w:val="0"/>
          <w:i w:val="0"/>
          <w:lang w:val="sk-SK"/>
        </w:rPr>
        <w:t xml:space="preserve"> </w:t>
      </w:r>
    </w:p>
    <w:p w14:paraId="15F0CEEA" w14:textId="77777777" w:rsidR="00CC5BE3" w:rsidRDefault="00CC5BE3"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4807903F"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C40946">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C40946">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5CDF41C"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C40946">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68C55F4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C40946">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C40946">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27422C8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C40946">
        <w:rPr>
          <w:rFonts w:ascii="Calibri" w:hAnsi="Calibri" w:cs="Calibri"/>
          <w:b w:val="0"/>
          <w:i w:val="0"/>
          <w:lang w:val="sk-SK"/>
        </w:rPr>
        <w:t xml:space="preserve"> </w:t>
      </w:r>
    </w:p>
    <w:p w14:paraId="195E1E3B" w14:textId="77777777" w:rsidR="00DC75BD" w:rsidRDefault="00DC75BD" w:rsidP="00B63749">
      <w:pPr>
        <w:pStyle w:val="Clanek11"/>
        <w:tabs>
          <w:tab w:val="clear" w:pos="941"/>
        </w:tabs>
        <w:ind w:left="374" w:firstLine="0"/>
        <w:jc w:val="left"/>
        <w:rPr>
          <w:rFonts w:ascii="Calibri" w:hAnsi="Calibri" w:cs="Calibri"/>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0CA86801" w:rsidR="00B63749" w:rsidRPr="00F66798" w:rsidRDefault="00C40946"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321A04">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5D37B698"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C40946">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593C3D7E"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C40946">
        <w:rPr>
          <w:rFonts w:ascii="Calibri" w:hAnsi="Calibri" w:cs="Calibri"/>
          <w:b w:val="0"/>
          <w:i w:val="0"/>
          <w:szCs w:val="22"/>
          <w:lang w:val="sk-SK"/>
        </w:rPr>
        <w:t xml:space="preserve"> </w:t>
      </w:r>
    </w:p>
    <w:p w14:paraId="6E3D38E2" w14:textId="0517DCD8"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lastRenderedPageBreak/>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predstavuje priemer hodnôt Priemernej mesačnej nominálnej mzdy zamestnanca hospodárstva SR zverejnených Štatistickým úradom SR za dva kvartály predchádzajúce štvrťroku,</w:t>
      </w:r>
      <w:r w:rsidR="00C40946">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C40946">
        <w:rPr>
          <w:rFonts w:ascii="Calibri" w:hAnsi="Calibri" w:cs="Calibri"/>
          <w:b w:val="0"/>
          <w:i w:val="0"/>
          <w:color w:val="000000" w:themeColor="text1"/>
          <w:szCs w:val="22"/>
          <w:lang w:val="sk-SK"/>
        </w:rPr>
        <w:t xml:space="preserve"> </w:t>
      </w:r>
    </w:p>
    <w:p w14:paraId="3DBC3362" w14:textId="30D086C7"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C40946">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C40946">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47CB3886"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C40946">
        <w:rPr>
          <w:rFonts w:ascii="Calibri" w:hAnsi="Calibri" w:cs="Calibri"/>
          <w:b w:val="0"/>
          <w:i w:val="0"/>
          <w:lang w:val="sk-SK"/>
        </w:rPr>
        <w:t xml:space="preserve"> </w:t>
      </w:r>
      <w:r w:rsidRPr="00F66798">
        <w:rPr>
          <w:rFonts w:ascii="Calibri" w:hAnsi="Calibri" w:cs="Calibri"/>
          <w:b w:val="0"/>
          <w:i w:val="0"/>
          <w:lang w:val="sk-SK"/>
        </w:rPr>
        <w:t>km uvedená v Tabuľke č.</w:t>
      </w:r>
      <w:r w:rsidR="00C40946">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321A04">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C40946">
        <w:rPr>
          <w:rFonts w:ascii="Calibri" w:hAnsi="Calibri" w:cs="Calibri"/>
          <w:b w:val="0"/>
          <w:i w:val="0"/>
          <w:lang w:val="sk-SK"/>
        </w:rPr>
        <w:t xml:space="preserve"> </w:t>
      </w:r>
      <w:r w:rsidRPr="00F66798">
        <w:rPr>
          <w:rFonts w:ascii="Calibri" w:hAnsi="Calibri" w:cs="Calibri"/>
          <w:b w:val="0"/>
          <w:i w:val="0"/>
          <w:lang w:val="sk-SK"/>
        </w:rPr>
        <w:t>vzorca:</w:t>
      </w:r>
    </w:p>
    <w:p w14:paraId="4670F77D" w14:textId="0701DD20"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C40946">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17EF4985" w:rsidR="00B63749" w:rsidRPr="00F66798" w:rsidRDefault="00A81B86"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44A3FE90" w:rsidR="00B63749" w:rsidRDefault="0032676D"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E5EB4C1"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C40946">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378A9EB0" w:rsidR="0032676D" w:rsidRPr="0032676D" w:rsidRDefault="0032676D" w:rsidP="0032676D">
      <w:pPr>
        <w:pStyle w:val="Clanek11"/>
        <w:tabs>
          <w:tab w:val="clear" w:pos="941"/>
        </w:tabs>
        <w:ind w:left="426" w:firstLine="0"/>
        <w:rPr>
          <w:rFonts w:ascii="Calibri" w:hAnsi="Calibri" w:cs="Calibri"/>
          <w:b w:val="0"/>
          <w:i w:val="0"/>
          <w:color w:val="FF0000"/>
          <w:szCs w:val="22"/>
          <w:lang w:val="sk-SK"/>
        </w:rPr>
      </w:pPr>
      <w:r w:rsidRPr="00321A04">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321A04">
        <w:rPr>
          <w:rFonts w:ascii="Calibri" w:hAnsi="Calibri" w:cs="Calibri"/>
          <w:i w:val="0"/>
          <w:szCs w:val="22"/>
          <w:lang w:val="sk-SK"/>
        </w:rPr>
        <w:t>CC</w:t>
      </w:r>
      <w:r w:rsidRPr="00321A04">
        <w:rPr>
          <w:rFonts w:ascii="Calibri" w:hAnsi="Calibri" w:cs="Calibri"/>
          <w:i w:val="0"/>
          <w:szCs w:val="22"/>
          <w:vertAlign w:val="subscript"/>
          <w:lang w:val="sk-SK"/>
        </w:rPr>
        <w:t>OPREU</w:t>
      </w:r>
      <w:r w:rsidRPr="00321A04">
        <w:rPr>
          <w:rFonts w:ascii="Calibri" w:hAnsi="Calibri" w:cs="Calibri"/>
          <w:b w:val="0"/>
          <w:i w:val="0"/>
          <w:szCs w:val="22"/>
          <w:lang w:val="sk-SK"/>
        </w:rPr>
        <w:t xml:space="preserve"> za 1 Tarifný kilometer sa upraví o preukázaný vplyv takýchto zmien.</w:t>
      </w:r>
      <w:r w:rsidR="00C40946">
        <w:rPr>
          <w:rFonts w:ascii="Calibri" w:hAnsi="Calibri" w:cs="Calibri"/>
          <w:b w:val="0"/>
          <w:i w:val="0"/>
          <w:color w:val="FF0000"/>
          <w:szCs w:val="22"/>
          <w:lang w:val="sk-SK"/>
        </w:rPr>
        <w:t xml:space="preserve"> </w:t>
      </w:r>
      <w:r w:rsidRPr="0032676D">
        <w:rPr>
          <w:rFonts w:ascii="Calibri" w:hAnsi="Calibri" w:cs="Calibri"/>
          <w:b w:val="0"/>
          <w:i w:val="0"/>
          <w:color w:val="FF0000"/>
          <w:szCs w:val="22"/>
          <w:lang w:val="sk-SK"/>
        </w:rPr>
        <w:t xml:space="preserve"> </w:t>
      </w:r>
    </w:p>
    <w:p w14:paraId="1B7A9D18" w14:textId="77777777" w:rsidR="00333F48" w:rsidRDefault="00333F48" w:rsidP="00333F48">
      <w:pPr>
        <w:pStyle w:val="Clanek11"/>
        <w:tabs>
          <w:tab w:val="clear" w:pos="941"/>
        </w:tabs>
        <w:ind w:left="935" w:firstLine="6"/>
        <w:rPr>
          <w:rFonts w:ascii="Calibri" w:hAnsi="Calibri" w:cs="Calibri"/>
          <w:b w:val="0"/>
          <w:i w:val="0"/>
          <w:szCs w:val="22"/>
          <w:lang w:val="sk-SK"/>
        </w:rPr>
      </w:pPr>
    </w:p>
    <w:p w14:paraId="49E967C7" w14:textId="77777777" w:rsidR="00333F48" w:rsidRPr="00425AF5" w:rsidRDefault="00333F48" w:rsidP="00782F23">
      <w:pPr>
        <w:pStyle w:val="Clanek11"/>
        <w:numPr>
          <w:ilvl w:val="2"/>
          <w:numId w:val="16"/>
        </w:numPr>
        <w:rPr>
          <w:rFonts w:ascii="Calibri" w:hAnsi="Calibri" w:cs="Calibri"/>
          <w:b w:val="0"/>
          <w:i w:val="0"/>
          <w:u w:val="single"/>
          <w:lang w:val="sk-SK"/>
        </w:rPr>
      </w:pPr>
      <w:bookmarkStart w:id="7"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A3C89F"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C40946">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C40946">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C40946">
        <w:rPr>
          <w:rFonts w:ascii="Calibri" w:hAnsi="Calibri" w:cs="Calibri"/>
          <w:b w:val="0"/>
          <w:i w:val="0"/>
          <w:lang w:val="sk-SK"/>
        </w:rPr>
        <w:t xml:space="preserve"> </w:t>
      </w:r>
      <w:r w:rsidRPr="000D47A4">
        <w:rPr>
          <w:rFonts w:ascii="Calibri" w:hAnsi="Calibri" w:cs="Calibri"/>
          <w:i w:val="0"/>
          <w:lang w:val="sk-SK"/>
        </w:rPr>
        <w:t>k zvýšeniu alebo zníženiu</w:t>
      </w:r>
      <w:r w:rsidR="00C40946">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C40946">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C40946">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C40946">
        <w:rPr>
          <w:rFonts w:ascii="Calibri" w:hAnsi="Calibri" w:cs="Calibri"/>
          <w:i w:val="0"/>
          <w:lang w:val="sk-SK"/>
        </w:rPr>
        <w:t xml:space="preserve"> </w:t>
      </w:r>
      <w:r w:rsidRPr="00A6369E">
        <w:rPr>
          <w:rFonts w:ascii="Calibri" w:hAnsi="Calibri" w:cs="Calibri"/>
          <w:i w:val="0"/>
          <w:lang w:val="sk-SK"/>
        </w:rPr>
        <w:t>6.1</w:t>
      </w:r>
      <w:r w:rsidR="00C40946">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C40946">
        <w:rPr>
          <w:rFonts w:ascii="Calibri" w:hAnsi="Calibri" w:cs="Calibri"/>
          <w:b w:val="0"/>
          <w:i w:val="0"/>
          <w:lang w:val="sk-SK"/>
        </w:rPr>
        <w:t xml:space="preserve"> </w:t>
      </w:r>
      <w:r>
        <w:rPr>
          <w:rFonts w:ascii="Calibri" w:hAnsi="Calibri" w:cs="Calibri"/>
          <w:b w:val="0"/>
          <w:i w:val="0"/>
          <w:lang w:val="sk-SK"/>
        </w:rPr>
        <w:t>Východiskového</w:t>
      </w:r>
      <w:r w:rsidR="00C40946">
        <w:rPr>
          <w:rFonts w:ascii="Calibri" w:hAnsi="Calibri" w:cs="Calibri"/>
          <w:b w:val="0"/>
          <w:i w:val="0"/>
          <w:lang w:val="sk-SK"/>
        </w:rPr>
        <w:t xml:space="preserve"> </w:t>
      </w:r>
      <w:r>
        <w:rPr>
          <w:rFonts w:ascii="Calibri" w:hAnsi="Calibri" w:cs="Calibri"/>
          <w:b w:val="0"/>
          <w:i w:val="0"/>
          <w:lang w:val="sk-SK"/>
        </w:rPr>
        <w:t>ročnému nábehu vozidiel v bode</w:t>
      </w:r>
      <w:r w:rsidR="00C40946">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C40946">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C40946">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7"/>
      <w:r w:rsidRPr="000D47A4">
        <w:rPr>
          <w:rFonts w:ascii="Calibri" w:hAnsi="Calibri" w:cs="Calibri"/>
          <w:b w:val="0"/>
          <w:i w:val="0"/>
          <w:lang w:val="sk-SK"/>
        </w:rPr>
        <w:t xml:space="preserve"> nasledovne:</w:t>
      </w:r>
    </w:p>
    <w:p w14:paraId="4ABA8597" w14:textId="77777777" w:rsidR="00DC75BD" w:rsidRPr="000D47A4" w:rsidRDefault="00DC75BD" w:rsidP="00333F48">
      <w:pPr>
        <w:pStyle w:val="Clanek11"/>
        <w:tabs>
          <w:tab w:val="clear" w:pos="941"/>
        </w:tabs>
        <w:rPr>
          <w:rFonts w:ascii="Calibri" w:hAnsi="Calibri" w:cs="Calibri"/>
          <w:b w:val="0"/>
          <w:i w:val="0"/>
          <w:lang w:val="sk-SK"/>
        </w:rPr>
      </w:pPr>
    </w:p>
    <w:p w14:paraId="546EA7DD" w14:textId="4D2079C8"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lastRenderedPageBreak/>
        <w:t xml:space="preserve">Podkladom pre určenie novej hodnoty </w:t>
      </w:r>
      <w:r w:rsidRPr="00ED531A">
        <w:rPr>
          <w:rFonts w:ascii="Calibri" w:hAnsi="Calibri" w:cs="Calibri"/>
          <w:b w:val="0"/>
          <w:i w:val="0"/>
          <w:lang w:val="sk-SK"/>
        </w:rPr>
        <w:t>priemerného ročného nábehu vozidiel je</w:t>
      </w:r>
      <w:r w:rsidR="00C40946">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čet Používaných vozidiel podľa návrhu Dopravcu</w:t>
      </w:r>
      <w:r w:rsidR="00C40946">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C40946">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C40946">
        <w:rPr>
          <w:rFonts w:ascii="Calibri" w:hAnsi="Calibri" w:cs="Calibri"/>
          <w:b w:val="0"/>
          <w:i w:val="0"/>
          <w:szCs w:val="22"/>
          <w:lang w:val="sk-SK"/>
        </w:rPr>
        <w:t xml:space="preserve"> </w:t>
      </w:r>
      <w:r w:rsidRPr="00A6369E">
        <w:rPr>
          <w:rFonts w:ascii="Calibri" w:hAnsi="Calibri" w:cs="Calibri"/>
          <w:b w:val="0"/>
          <w:i w:val="0"/>
          <w:szCs w:val="22"/>
          <w:lang w:val="sk-SK"/>
        </w:rPr>
        <w:t>z</w:t>
      </w:r>
      <w:r w:rsidR="00C40946">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eprimeranosti</w:t>
      </w:r>
      <w:r w:rsidR="00C40946">
        <w:rPr>
          <w:rFonts w:ascii="Calibri" w:hAnsi="Calibri" w:cs="Calibri"/>
          <w:b w:val="0"/>
          <w:i w:val="0"/>
          <w:szCs w:val="22"/>
          <w:lang w:val="sk-SK"/>
        </w:rPr>
        <w:t xml:space="preserve"> </w:t>
      </w:r>
      <w:r w:rsidR="00C62ECC" w:rsidRPr="00321A04">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C40946">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C40946">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C40946">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C40946">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C40946">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A93CBA6" w:rsidR="00333F48" w:rsidRPr="00094991" w:rsidRDefault="00333F48" w:rsidP="00782F23">
      <w:pPr>
        <w:pStyle w:val="Clanek11"/>
        <w:numPr>
          <w:ilvl w:val="3"/>
          <w:numId w:val="17"/>
        </w:numPr>
        <w:rPr>
          <w:rFonts w:ascii="Calibri" w:hAnsi="Calibri" w:cs="Calibri"/>
          <w:b w:val="0"/>
          <w:i w:val="0"/>
          <w:szCs w:val="22"/>
          <w:lang w:val="sk-SK"/>
        </w:rPr>
      </w:pPr>
      <w:r>
        <w:rPr>
          <w:rFonts w:ascii="Calibri" w:hAnsi="Calibri" w:cs="Calibri"/>
          <w:b w:val="0"/>
          <w:i w:val="0"/>
          <w:lang w:val="sk-SK"/>
        </w:rPr>
        <w:t>Zmluvné strany sa dohodli, že ak</w:t>
      </w:r>
      <w:r w:rsidR="00C40946">
        <w:rPr>
          <w:rFonts w:ascii="Calibri" w:hAnsi="Calibri" w:cs="Calibri"/>
          <w:b w:val="0"/>
          <w:i w:val="0"/>
          <w:lang w:val="sk-SK"/>
        </w:rPr>
        <w:t xml:space="preserve"> </w:t>
      </w:r>
      <w:r>
        <w:rPr>
          <w:rFonts w:ascii="Calibri" w:hAnsi="Calibri" w:cs="Calibri"/>
          <w:b w:val="0"/>
          <w:i w:val="0"/>
          <w:lang w:val="sk-SK"/>
        </w:rPr>
        <w:t>má Dopravca</w:t>
      </w:r>
      <w:r w:rsidR="00C40946">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C40946">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C40946">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C40946">
        <w:rPr>
          <w:rFonts w:ascii="Calibri" w:hAnsi="Calibri" w:cs="Calibri"/>
          <w:b w:val="0"/>
          <w:i w:val="0"/>
          <w:lang w:val="sk-SK"/>
        </w:rPr>
        <w:t xml:space="preserve"> </w:t>
      </w:r>
      <w:r>
        <w:rPr>
          <w:rFonts w:ascii="Calibri" w:hAnsi="Calibri" w:cs="Calibri"/>
          <w:b w:val="0"/>
          <w:i w:val="0"/>
          <w:lang w:val="sk-SK"/>
        </w:rPr>
        <w:t>k úprave ceny nedochádza.</w:t>
      </w:r>
      <w:r w:rsidR="00C40946">
        <w:rPr>
          <w:rFonts w:ascii="Calibri" w:hAnsi="Calibri" w:cs="Calibri"/>
          <w:b w:val="0"/>
          <w:i w:val="0"/>
          <w:lang w:val="sk-SK"/>
        </w:rPr>
        <w:t xml:space="preserve"> </w:t>
      </w:r>
    </w:p>
    <w:p w14:paraId="51A0ECA5" w14:textId="24C53B18" w:rsidR="00333F48" w:rsidRPr="00A37DF3" w:rsidRDefault="00333F48" w:rsidP="00782F23">
      <w:pPr>
        <w:pStyle w:val="Clanek11"/>
        <w:numPr>
          <w:ilvl w:val="3"/>
          <w:numId w:val="17"/>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C40946">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321A04">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FDCAED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8"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8"/>
      <w:r w:rsidR="00C40946">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3BC1E88E" w14:textId="75FD1048" w:rsidR="00333F48" w:rsidRDefault="005743AA" w:rsidP="00046FF7">
      <w:pPr>
        <w:pStyle w:val="Clanek11"/>
        <w:tabs>
          <w:tab w:val="clear" w:pos="941"/>
        </w:tabs>
        <w:ind w:left="2127" w:hanging="1134"/>
        <w:jc w:val="left"/>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p>
    <w:p w14:paraId="5BF874AD" w14:textId="461768CB" w:rsidR="000676AC" w:rsidRDefault="005743AA" w:rsidP="00333F48">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21ED97DE" w:rsidR="00C21120" w:rsidRDefault="00C21120" w:rsidP="00046FF7">
      <w:pPr>
        <w:pStyle w:val="Clanek11"/>
        <w:tabs>
          <w:tab w:val="clear" w:pos="941"/>
        </w:tabs>
        <w:ind w:left="2127" w:hanging="1134"/>
        <w:jc w:val="left"/>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r w:rsidRPr="005743AA">
        <w:rPr>
          <w:rFonts w:ascii="Calibri" w:hAnsi="Calibri" w:cs="Calibri"/>
          <w:b w:val="0"/>
          <w:i w:val="0"/>
          <w:strike/>
          <w:szCs w:val="22"/>
          <w:lang w:val="sk-SK"/>
        </w:rPr>
        <w:br/>
      </w:r>
    </w:p>
    <w:p w14:paraId="190357E5" w14:textId="50D167AD"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C40946">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C40946">
        <w:rPr>
          <w:rFonts w:ascii="Calibri" w:hAnsi="Calibri" w:cs="Calibri"/>
          <w:b w:val="0"/>
          <w:i w:val="0"/>
          <w:szCs w:val="22"/>
          <w:lang w:val="sk-SK"/>
        </w:rPr>
        <w:t xml:space="preserve"> </w:t>
      </w:r>
      <w:r w:rsidRPr="00A37DF3">
        <w:rPr>
          <w:rFonts w:ascii="Calibri" w:hAnsi="Calibri" w:cs="Calibri"/>
          <w:b w:val="0"/>
          <w:i w:val="0"/>
          <w:szCs w:val="22"/>
          <w:lang w:val="sk-SK"/>
        </w:rPr>
        <w:t>bodu</w:t>
      </w:r>
      <w:r w:rsidR="00C40946">
        <w:rPr>
          <w:rFonts w:ascii="Calibri" w:hAnsi="Calibri" w:cs="Calibri"/>
          <w:b w:val="0"/>
          <w:i w:val="0"/>
          <w:szCs w:val="22"/>
          <w:lang w:val="sk-SK"/>
        </w:rPr>
        <w:t xml:space="preserve"> </w:t>
      </w:r>
      <w:r w:rsidRPr="00A37DF3">
        <w:rPr>
          <w:rFonts w:ascii="Calibri" w:hAnsi="Calibri" w:cs="Calibri"/>
          <w:b w:val="0"/>
          <w:i w:val="0"/>
          <w:szCs w:val="22"/>
          <w:lang w:val="sk-SK"/>
        </w:rPr>
        <w:t>6.2.2.</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C40946">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0448CF9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2F42CCF2"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6009F379" w14:textId="22F01DC3"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C40946">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C40946">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1ACE3630"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C40946">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321A04">
        <w:rPr>
          <w:rFonts w:ascii="Calibri" w:hAnsi="Calibri" w:cs="Calibri"/>
          <w:bCs w:val="0"/>
          <w:i w:val="0"/>
          <w:iCs w:val="0"/>
          <w:szCs w:val="22"/>
          <w:lang w:val="sk-SK"/>
        </w:rPr>
        <w:t>+ CC</w:t>
      </w:r>
      <w:r w:rsidR="001D7052" w:rsidRPr="00321A04">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C40946">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7B80803A"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7CF44698"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782F23">
      <w:pPr>
        <w:pStyle w:val="Clanek11"/>
        <w:numPr>
          <w:ilvl w:val="2"/>
          <w:numId w:val="16"/>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r w:rsidR="003200D0" w:rsidRPr="007A28E4">
        <w:rPr>
          <w:rFonts w:ascii="Calibri" w:hAnsi="Calibri" w:cs="Calibri"/>
          <w:i w:val="0"/>
          <w:u w:val="single"/>
          <w:lang w:val="sk-SK"/>
        </w:rPr>
        <w:t>C</w:t>
      </w:r>
      <w:r w:rsidRPr="007A28E4">
        <w:rPr>
          <w:rFonts w:ascii="Calibri" w:hAnsi="Calibri" w:cs="Calibri"/>
          <w:i w:val="0"/>
          <w:u w:val="single"/>
          <w:lang w:val="sk-SK"/>
        </w:rPr>
        <w:t>yklobusov</w:t>
      </w:r>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166A56EC" w:rsidR="00333F48" w:rsidRPr="0094012B" w:rsidRDefault="00333F48" w:rsidP="00333F48">
      <w:pPr>
        <w:pStyle w:val="Clanek11"/>
        <w:tabs>
          <w:tab w:val="clear" w:pos="941"/>
        </w:tabs>
        <w:rPr>
          <w:rStyle w:val="Odkaznakomentr"/>
          <w:rFonts w:ascii="Calibri" w:hAnsi="Calibri" w:cs="Calibri"/>
          <w:b w:val="0"/>
          <w:bCs w:val="0"/>
          <w:i w:val="0"/>
          <w:iCs w:val="0"/>
          <w:strike/>
          <w:sz w:val="22"/>
          <w:szCs w:val="22"/>
          <w:lang w:val="sk-SK" w:eastAsia="cs-CZ"/>
        </w:rPr>
      </w:pPr>
      <w:r w:rsidRPr="007A28E4">
        <w:rPr>
          <w:rFonts w:ascii="Calibri" w:hAnsi="Calibri" w:cs="Calibri"/>
          <w:i w:val="0"/>
          <w:szCs w:val="22"/>
          <w:lang w:val="sk-SK"/>
        </w:rPr>
        <w:t>6.2.5.1</w:t>
      </w:r>
      <w:r w:rsidR="00C40946">
        <w:rPr>
          <w:rFonts w:ascii="Calibri" w:hAnsi="Calibri" w:cs="Calibri"/>
          <w:i w:val="0"/>
          <w:szCs w:val="22"/>
          <w:lang w:val="sk-SK"/>
        </w:rPr>
        <w:t xml:space="preserve"> </w:t>
      </w:r>
      <w:r w:rsidRPr="007A28E4">
        <w:rPr>
          <w:rFonts w:ascii="Calibri" w:hAnsi="Calibri" w:cs="Calibri"/>
          <w:i w:val="0"/>
          <w:szCs w:val="22"/>
          <w:lang w:val="sk-SK"/>
        </w:rPr>
        <w:t>Štvrťročne zaktualizovaná</w:t>
      </w:r>
      <w:r w:rsidR="00C40946">
        <w:rPr>
          <w:rFonts w:ascii="Calibri" w:hAnsi="Calibri" w:cs="Calibri"/>
          <w:i w:val="0"/>
          <w:szCs w:val="22"/>
          <w:lang w:val="sk-SK"/>
        </w:rPr>
        <w:t xml:space="preserve"> </w:t>
      </w:r>
      <w:r w:rsidRPr="007A28E4">
        <w:rPr>
          <w:rFonts w:ascii="Calibri" w:hAnsi="Calibri" w:cs="Calibri"/>
          <w:i w:val="0"/>
          <w:szCs w:val="22"/>
          <w:lang w:val="sk-SK"/>
        </w:rPr>
        <w:t>j</w:t>
      </w:r>
      <w:r w:rsidRPr="007A28E4">
        <w:rPr>
          <w:rFonts w:ascii="Calibri" w:hAnsi="Calibri" w:cs="Calibri"/>
          <w:i w:val="0"/>
          <w:lang w:val="sk-SK"/>
        </w:rPr>
        <w:t>ednotková cena za jeden Tarifný kilometer</w:t>
      </w:r>
      <w:r w:rsidR="00C40946">
        <w:rPr>
          <w:rStyle w:val="Odkaznakomentr"/>
          <w:rFonts w:cs="Calibri"/>
          <w:b w:val="0"/>
          <w:bCs w:val="0"/>
          <w:iCs w:val="0"/>
          <w:sz w:val="22"/>
          <w:szCs w:val="22"/>
          <w:lang w:eastAsia="cs-CZ"/>
        </w:rPr>
        <w:t xml:space="preserve"> </w:t>
      </w:r>
      <w:r w:rsidRPr="007A28E4">
        <w:rPr>
          <w:rStyle w:val="Odkaznakomentr"/>
          <w:rFonts w:ascii="Calibri" w:hAnsi="Calibri" w:cs="Calibri"/>
          <w:b w:val="0"/>
          <w:bCs w:val="0"/>
          <w:i w:val="0"/>
          <w:iCs w:val="0"/>
          <w:sz w:val="22"/>
          <w:szCs w:val="22"/>
          <w:lang w:val="sk-SK" w:eastAsia="cs-CZ"/>
        </w:rPr>
        <w:t>môže byť ďalej</w:t>
      </w:r>
      <w:r w:rsidRPr="0094012B">
        <w:rPr>
          <w:rStyle w:val="Odkaznakomentr"/>
          <w:rFonts w:ascii="Calibri" w:hAnsi="Calibri" w:cs="Calibri"/>
          <w:b w:val="0"/>
          <w:bCs w:val="0"/>
          <w:i w:val="0"/>
          <w:iCs w:val="0"/>
          <w:sz w:val="22"/>
          <w:szCs w:val="22"/>
          <w:lang w:val="sk-SK" w:eastAsia="cs-CZ"/>
        </w:rPr>
        <w:t xml:space="preserve"> zvýšená v prípade, ak bude Vozidlo</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 xml:space="preserve">na základe Pokynu Objednávateľa a </w:t>
      </w:r>
      <w:r w:rsidRPr="0094012B">
        <w:rPr>
          <w:rStyle w:val="Odkaznakomentr"/>
          <w:rFonts w:ascii="Calibri" w:hAnsi="Calibri" w:cs="Calibri"/>
          <w:b w:val="0"/>
          <w:bCs w:val="0"/>
          <w:i w:val="0"/>
          <w:iCs w:val="0"/>
          <w:sz w:val="22"/>
          <w:szCs w:val="22"/>
          <w:lang w:val="sk-SK" w:eastAsia="cs-CZ"/>
        </w:rPr>
        <w:t>v súlade s aktuálne platným Cestovným poriadkom povinne vybavené aj prípojným vozidlom</w:t>
      </w:r>
      <w:r>
        <w:rPr>
          <w:rStyle w:val="Odkaznakomentr"/>
          <w:rFonts w:ascii="Calibri" w:hAnsi="Calibri" w:cs="Calibri"/>
          <w:b w:val="0"/>
          <w:bCs w:val="0"/>
          <w:i w:val="0"/>
          <w:iCs w:val="0"/>
          <w:sz w:val="22"/>
          <w:szCs w:val="22"/>
          <w:lang w:val="sk-SK" w:eastAsia="cs-CZ"/>
        </w:rPr>
        <w:t>/vozíkom</w:t>
      </w:r>
      <w:r w:rsidRPr="0094012B">
        <w:rPr>
          <w:rStyle w:val="Odkaznakomentr"/>
          <w:rFonts w:ascii="Calibri" w:hAnsi="Calibri" w:cs="Calibri"/>
          <w:b w:val="0"/>
          <w:bCs w:val="0"/>
          <w:i w:val="0"/>
          <w:iCs w:val="0"/>
          <w:sz w:val="22"/>
          <w:szCs w:val="22"/>
          <w:lang w:val="sk-SK" w:eastAsia="cs-CZ"/>
        </w:rPr>
        <w:t xml:space="preserve"> na prepravu </w:t>
      </w:r>
      <w:r w:rsidRPr="00C769E3">
        <w:rPr>
          <w:rStyle w:val="Odkaznakomentr"/>
          <w:rFonts w:ascii="Calibri" w:hAnsi="Calibri" w:cs="Calibri"/>
          <w:b w:val="0"/>
          <w:bCs w:val="0"/>
          <w:i w:val="0"/>
          <w:iCs w:val="0"/>
          <w:sz w:val="22"/>
          <w:szCs w:val="22"/>
          <w:lang w:val="sk-SK" w:eastAsia="cs-CZ"/>
        </w:rPr>
        <w:t>bicyklov</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 xml:space="preserve">v stave a vo výbave podľa </w:t>
      </w:r>
      <w:r w:rsidR="00BE06FF">
        <w:rPr>
          <w:rStyle w:val="Odkaznakomentr"/>
          <w:rFonts w:ascii="Calibri" w:hAnsi="Calibri" w:cs="Calibri"/>
          <w:b w:val="0"/>
          <w:bCs w:val="0"/>
          <w:i w:val="0"/>
          <w:iCs w:val="0"/>
          <w:sz w:val="22"/>
          <w:szCs w:val="22"/>
          <w:lang w:val="sk-SK" w:eastAsia="cs-CZ"/>
        </w:rPr>
        <w:t>aktuálne platných</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Technicko-prevádzkových štandardov.</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V takomto prípade,</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bude</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jednotková cena za každý tarifný</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kilometer</w:t>
      </w:r>
      <w:r w:rsidR="00C40946">
        <w:rPr>
          <w:rStyle w:val="Odkaznakomentr"/>
          <w:rFonts w:ascii="Calibri" w:hAnsi="Calibri" w:cs="Calibri"/>
          <w:b w:val="0"/>
          <w:bCs w:val="0"/>
          <w:i w:val="0"/>
          <w:iCs w:val="0"/>
          <w:sz w:val="22"/>
          <w:szCs w:val="22"/>
          <w:lang w:val="sk-SK" w:eastAsia="cs-CZ"/>
        </w:rPr>
        <w:t xml:space="preserve"> </w:t>
      </w:r>
      <w:r w:rsidRPr="00C769E3">
        <w:rPr>
          <w:rStyle w:val="Odkaznakomentr"/>
          <w:rFonts w:ascii="Calibri" w:hAnsi="Calibri" w:cs="Calibri"/>
          <w:b w:val="0"/>
          <w:bCs w:val="0"/>
          <w:i w:val="0"/>
          <w:iCs w:val="0"/>
          <w:sz w:val="22"/>
          <w:szCs w:val="22"/>
          <w:lang w:val="sk-SK" w:eastAsia="cs-CZ"/>
        </w:rPr>
        <w:t>jazdy</w:t>
      </w:r>
      <w:r w:rsidR="00C40946">
        <w:rPr>
          <w:rStyle w:val="Odkaznakomentr"/>
          <w:rFonts w:ascii="Calibri" w:hAnsi="Calibri" w:cs="Calibri"/>
          <w:b w:val="0"/>
          <w:bCs w:val="0"/>
          <w:i w:val="0"/>
          <w:iCs w:val="0"/>
          <w:sz w:val="22"/>
          <w:szCs w:val="22"/>
          <w:lang w:val="sk-SK" w:eastAsia="cs-CZ"/>
        </w:rPr>
        <w:t xml:space="preserve"> </w:t>
      </w:r>
      <w:r w:rsidR="00ED5A0D" w:rsidRPr="001D22AE">
        <w:rPr>
          <w:rStyle w:val="Odkaznakomentr"/>
          <w:rFonts w:ascii="Calibri" w:hAnsi="Calibri" w:cs="Calibri"/>
          <w:b w:val="0"/>
          <w:bCs w:val="0"/>
          <w:i w:val="0"/>
          <w:iCs w:val="0"/>
          <w:sz w:val="22"/>
          <w:szCs w:val="22"/>
          <w:lang w:val="sk-SK" w:eastAsia="cs-CZ"/>
        </w:rPr>
        <w:t>Cyklobusu</w:t>
      </w:r>
      <w:r w:rsidR="00C40946">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navýšená</w:t>
      </w:r>
      <w:r w:rsidR="00C40946">
        <w:rPr>
          <w:rStyle w:val="Odkaznakomentr"/>
          <w:rFonts w:ascii="Calibri" w:hAnsi="Calibri" w:cs="Calibri"/>
          <w:bCs w:val="0"/>
          <w:i w:val="0"/>
          <w:iCs w:val="0"/>
          <w:sz w:val="22"/>
          <w:szCs w:val="22"/>
          <w:lang w:val="sk-SK" w:eastAsia="cs-CZ"/>
        </w:rPr>
        <w:t xml:space="preserve"> </w:t>
      </w:r>
      <w:r w:rsidRPr="001D22AE">
        <w:rPr>
          <w:rStyle w:val="Odkaznakomentr"/>
          <w:rFonts w:ascii="Calibri" w:hAnsi="Calibri" w:cs="Calibri"/>
          <w:bCs w:val="0"/>
          <w:i w:val="0"/>
          <w:iCs w:val="0"/>
          <w:sz w:val="22"/>
          <w:szCs w:val="22"/>
          <w:lang w:val="sk-SK" w:eastAsia="cs-CZ"/>
        </w:rPr>
        <w:t>o</w:t>
      </w:r>
      <w:r w:rsidR="001D22AE" w:rsidRPr="001D22AE">
        <w:rPr>
          <w:rStyle w:val="Odkaznakomentr"/>
          <w:rFonts w:ascii="Calibri" w:hAnsi="Calibri" w:cs="Calibri"/>
          <w:bCs w:val="0"/>
          <w:i w:val="0"/>
          <w:iCs w:val="0"/>
          <w:sz w:val="22"/>
          <w:szCs w:val="22"/>
          <w:lang w:val="sk-SK" w:eastAsia="cs-CZ"/>
        </w:rPr>
        <w:t> </w:t>
      </w:r>
      <w:r w:rsidRPr="001D22AE">
        <w:rPr>
          <w:rStyle w:val="Odkaznakomentr"/>
          <w:rFonts w:ascii="Calibri" w:hAnsi="Calibri" w:cs="Calibri"/>
          <w:bCs w:val="0"/>
          <w:i w:val="0"/>
          <w:iCs w:val="0"/>
          <w:sz w:val="22"/>
          <w:szCs w:val="22"/>
          <w:lang w:val="sk-SK" w:eastAsia="cs-CZ"/>
        </w:rPr>
        <w:t>1</w:t>
      </w:r>
      <w:r w:rsidR="001D22AE" w:rsidRPr="00046FF7">
        <w:rPr>
          <w:rStyle w:val="Odkaznakomentr"/>
          <w:rFonts w:ascii="Calibri" w:hAnsi="Calibri" w:cs="Calibri"/>
          <w:bCs w:val="0"/>
          <w:i w:val="0"/>
          <w:iCs w:val="0"/>
          <w:sz w:val="22"/>
          <w:szCs w:val="22"/>
          <w:lang w:val="sk-SK" w:eastAsia="cs-CZ"/>
        </w:rPr>
        <w:t>0</w:t>
      </w:r>
      <w:r w:rsidR="001D22AE" w:rsidRPr="001D22AE">
        <w:rPr>
          <w:rStyle w:val="Odkaznakomentr"/>
          <w:rFonts w:ascii="Calibri" w:hAnsi="Calibri" w:cs="Calibri"/>
          <w:bCs w:val="0"/>
          <w:i w:val="0"/>
          <w:iCs w:val="0"/>
          <w:color w:val="FF0000"/>
          <w:sz w:val="22"/>
          <w:szCs w:val="22"/>
          <w:lang w:val="sk-SK" w:eastAsia="cs-CZ"/>
        </w:rPr>
        <w:t xml:space="preserve"> </w:t>
      </w:r>
      <w:r w:rsidRPr="001D22AE">
        <w:rPr>
          <w:rStyle w:val="Odkaznakomentr"/>
          <w:rFonts w:ascii="Calibri" w:hAnsi="Calibri" w:cs="Calibri"/>
          <w:bCs w:val="0"/>
          <w:i w:val="0"/>
          <w:iCs w:val="0"/>
          <w:sz w:val="22"/>
          <w:szCs w:val="22"/>
          <w:lang w:val="sk-SK" w:eastAsia="cs-CZ"/>
        </w:rPr>
        <w:t>%.</w:t>
      </w:r>
      <w:r w:rsidR="00C40946">
        <w:rPr>
          <w:rStyle w:val="Odkaznakomentr"/>
          <w:rFonts w:ascii="Calibri" w:hAnsi="Calibri" w:cs="Calibri"/>
          <w:b w:val="0"/>
          <w:bCs w:val="0"/>
          <w:i w:val="0"/>
          <w:iCs w:val="0"/>
          <w:sz w:val="22"/>
          <w:szCs w:val="22"/>
          <w:lang w:val="sk-SK" w:eastAsia="cs-CZ"/>
        </w:rPr>
        <w:t xml:space="preserve"> </w:t>
      </w:r>
      <w:r w:rsidRPr="001D22AE">
        <w:rPr>
          <w:rStyle w:val="Odkaznakomentr"/>
          <w:rFonts w:ascii="Calibri" w:hAnsi="Calibri" w:cs="Calibri"/>
          <w:b w:val="0"/>
          <w:bCs w:val="0"/>
          <w:i w:val="0"/>
          <w:iCs w:val="0"/>
          <w:sz w:val="22"/>
          <w:szCs w:val="22"/>
          <w:lang w:val="sk-SK" w:eastAsia="cs-CZ"/>
        </w:rPr>
        <w:t>Takto</w:t>
      </w:r>
      <w:r w:rsidRPr="0094012B">
        <w:rPr>
          <w:rStyle w:val="Odkaznakomentr"/>
          <w:rFonts w:ascii="Calibri" w:hAnsi="Calibri" w:cs="Calibri"/>
          <w:b w:val="0"/>
          <w:bCs w:val="0"/>
          <w:i w:val="0"/>
          <w:iCs w:val="0"/>
          <w:sz w:val="22"/>
          <w:szCs w:val="22"/>
          <w:lang w:val="sk-SK" w:eastAsia="cs-CZ"/>
        </w:rPr>
        <w:t xml:space="preserve"> upravená </w:t>
      </w:r>
      <w:r>
        <w:rPr>
          <w:rStyle w:val="Odkaznakomentr"/>
          <w:rFonts w:ascii="Calibri" w:hAnsi="Calibri" w:cs="Calibri"/>
          <w:b w:val="0"/>
          <w:bCs w:val="0"/>
          <w:i w:val="0"/>
          <w:iCs w:val="0"/>
          <w:sz w:val="22"/>
          <w:szCs w:val="22"/>
          <w:lang w:val="sk-SK" w:eastAsia="cs-CZ"/>
        </w:rPr>
        <w:t>jednotková</w:t>
      </w:r>
      <w:r w:rsidR="00C40946">
        <w:rPr>
          <w:rStyle w:val="Odkaznakomentr"/>
          <w:rFonts w:ascii="Calibri" w:hAnsi="Calibri" w:cs="Calibri"/>
          <w:b w:val="0"/>
          <w:bCs w:val="0"/>
          <w:i w:val="0"/>
          <w:iCs w:val="0"/>
          <w:sz w:val="22"/>
          <w:szCs w:val="22"/>
          <w:lang w:val="sk-SK" w:eastAsia="cs-CZ"/>
        </w:rPr>
        <w:t xml:space="preserve"> </w:t>
      </w:r>
      <w:r w:rsidRPr="0094012B">
        <w:rPr>
          <w:rStyle w:val="Odkaznakomentr"/>
          <w:rFonts w:ascii="Calibri" w:hAnsi="Calibri" w:cs="Calibri"/>
          <w:b w:val="0"/>
          <w:bCs w:val="0"/>
          <w:i w:val="0"/>
          <w:iCs w:val="0"/>
          <w:sz w:val="22"/>
          <w:szCs w:val="22"/>
          <w:lang w:val="sk-SK" w:eastAsia="cs-CZ"/>
        </w:rPr>
        <w:t xml:space="preserve">cena za 1 </w:t>
      </w:r>
      <w:r>
        <w:rPr>
          <w:rStyle w:val="Odkaznakomentr"/>
          <w:rFonts w:ascii="Calibri" w:hAnsi="Calibri" w:cs="Calibri"/>
          <w:b w:val="0"/>
          <w:bCs w:val="0"/>
          <w:i w:val="0"/>
          <w:iCs w:val="0"/>
          <w:sz w:val="22"/>
          <w:szCs w:val="22"/>
          <w:lang w:val="sk-SK" w:eastAsia="cs-CZ"/>
        </w:rPr>
        <w:t xml:space="preserve">Tarifný </w:t>
      </w:r>
      <w:r w:rsidR="003200D0">
        <w:rPr>
          <w:rStyle w:val="Odkaznakomentr"/>
          <w:rFonts w:ascii="Calibri" w:hAnsi="Calibri" w:cs="Calibri"/>
          <w:b w:val="0"/>
          <w:bCs w:val="0"/>
          <w:i w:val="0"/>
          <w:iCs w:val="0"/>
          <w:sz w:val="22"/>
          <w:szCs w:val="22"/>
          <w:lang w:val="sk-SK" w:eastAsia="cs-CZ"/>
        </w:rPr>
        <w:t>kilometer</w:t>
      </w:r>
      <w:r w:rsidRPr="0094012B">
        <w:rPr>
          <w:rStyle w:val="Odkaznakomentr"/>
          <w:rFonts w:ascii="Calibri" w:hAnsi="Calibri" w:cs="Calibri"/>
          <w:b w:val="0"/>
          <w:bCs w:val="0"/>
          <w:i w:val="0"/>
          <w:iCs w:val="0"/>
          <w:sz w:val="22"/>
          <w:szCs w:val="22"/>
          <w:lang w:val="sk-SK" w:eastAsia="cs-CZ"/>
        </w:rPr>
        <w:t xml:space="preserve"> bude </w:t>
      </w:r>
      <w:r>
        <w:rPr>
          <w:rStyle w:val="Odkaznakomentr"/>
          <w:rFonts w:ascii="Calibri" w:hAnsi="Calibri" w:cs="Calibri"/>
          <w:b w:val="0"/>
          <w:bCs w:val="0"/>
          <w:i w:val="0"/>
          <w:iCs w:val="0"/>
          <w:sz w:val="22"/>
          <w:szCs w:val="22"/>
          <w:lang w:val="sk-SK" w:eastAsia="cs-CZ"/>
        </w:rPr>
        <w:t>zaokrúhlená</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na</w:t>
      </w:r>
      <w:r w:rsidR="00C40946">
        <w:rPr>
          <w:rStyle w:val="Odkaznakomentr"/>
          <w:rFonts w:ascii="Calibri" w:hAnsi="Calibri" w:cs="Calibri"/>
          <w:b w:val="0"/>
          <w:bCs w:val="0"/>
          <w:i w:val="0"/>
          <w:iCs w:val="0"/>
          <w:sz w:val="22"/>
          <w:szCs w:val="22"/>
          <w:lang w:val="sk-SK" w:eastAsia="cs-CZ"/>
        </w:rPr>
        <w:t xml:space="preserve"> </w:t>
      </w:r>
      <w:r>
        <w:rPr>
          <w:rStyle w:val="Odkaznakomentr"/>
          <w:rFonts w:ascii="Calibri" w:hAnsi="Calibri" w:cs="Calibri"/>
          <w:b w:val="0"/>
          <w:bCs w:val="0"/>
          <w:i w:val="0"/>
          <w:iCs w:val="0"/>
          <w:sz w:val="22"/>
          <w:szCs w:val="22"/>
          <w:lang w:val="sk-SK" w:eastAsia="cs-CZ"/>
        </w:rPr>
        <w:t>4 desatinné miesta</w:t>
      </w:r>
      <w:r w:rsidR="007A28E4">
        <w:rPr>
          <w:rStyle w:val="Odkaznakomentr"/>
          <w:rFonts w:ascii="Calibri" w:hAnsi="Calibri" w:cs="Calibri"/>
          <w:b w:val="0"/>
          <w:bCs w:val="0"/>
          <w:i w:val="0"/>
          <w:iCs w:val="0"/>
          <w:sz w:val="22"/>
          <w:szCs w:val="22"/>
          <w:lang w:val="sk-SK" w:eastAsia="cs-CZ"/>
        </w:rPr>
        <w:t xml:space="preserve">. </w:t>
      </w: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5FC48CDA" w:rsidR="00333F48" w:rsidRPr="009F0989" w:rsidRDefault="00333F48" w:rsidP="00333F48">
      <w:pPr>
        <w:pStyle w:val="Nadpis2"/>
        <w:ind w:left="0" w:firstLine="0"/>
        <w:jc w:val="center"/>
        <w:rPr>
          <w:rFonts w:ascii="Calibri" w:hAnsi="Calibri"/>
          <w:b/>
          <w:sz w:val="22"/>
          <w:szCs w:val="22"/>
          <w:lang w:val="sk-SK"/>
        </w:rPr>
      </w:pPr>
      <w:bookmarkStart w:id="9" w:name="_Ref444697427"/>
      <w:r w:rsidRPr="009F0989">
        <w:rPr>
          <w:rFonts w:ascii="Calibri" w:hAnsi="Calibri"/>
          <w:b/>
          <w:sz w:val="22"/>
          <w:szCs w:val="22"/>
          <w:lang w:val="sk-SK"/>
        </w:rPr>
        <w:t>ZÚČTOVANIE,</w:t>
      </w:r>
      <w:r w:rsidR="00C40946">
        <w:rPr>
          <w:rFonts w:ascii="Calibri" w:hAnsi="Calibri"/>
          <w:b/>
          <w:sz w:val="22"/>
          <w:szCs w:val="22"/>
          <w:lang w:val="sk-SK"/>
        </w:rPr>
        <w:t xml:space="preserve"> </w:t>
      </w:r>
      <w:r w:rsidRPr="009F0989">
        <w:rPr>
          <w:rFonts w:ascii="Calibri" w:hAnsi="Calibri"/>
          <w:b/>
          <w:sz w:val="22"/>
          <w:szCs w:val="22"/>
          <w:lang w:val="sk-SK"/>
        </w:rPr>
        <w:t>DOPLATOK</w:t>
      </w:r>
      <w:r w:rsidR="00C40946">
        <w:rPr>
          <w:rFonts w:ascii="Calibri" w:hAnsi="Calibri"/>
          <w:b/>
          <w:sz w:val="22"/>
          <w:szCs w:val="22"/>
          <w:lang w:val="sk-SK"/>
        </w:rPr>
        <w:t xml:space="preserve"> </w:t>
      </w:r>
      <w:r w:rsidRPr="009F0989">
        <w:rPr>
          <w:rFonts w:ascii="Calibri" w:hAnsi="Calibri"/>
          <w:b/>
          <w:sz w:val="22"/>
          <w:szCs w:val="22"/>
          <w:lang w:val="sk-SK"/>
        </w:rPr>
        <w:t>A</w:t>
      </w:r>
      <w:r w:rsidR="00FA30AE">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652EC3B7" w:rsidR="00ED5A0D" w:rsidRPr="007A28E4" w:rsidRDefault="00ED5A0D" w:rsidP="00782F23">
      <w:pPr>
        <w:pStyle w:val="Clanek11"/>
        <w:numPr>
          <w:ilvl w:val="1"/>
          <w:numId w:val="17"/>
        </w:numPr>
        <w:rPr>
          <w:rFonts w:ascii="Calibri" w:hAnsi="Calibri" w:cs="Calibri"/>
          <w:b w:val="0"/>
          <w:i w:val="0"/>
          <w:szCs w:val="22"/>
          <w:lang w:val="sk-SK"/>
        </w:rPr>
      </w:pPr>
      <w:bookmarkStart w:id="10" w:name="_Ref277570218"/>
      <w:bookmarkEnd w:id="9"/>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C40946">
        <w:rPr>
          <w:rFonts w:ascii="Calibri" w:hAnsi="Calibri" w:cs="Calibri"/>
          <w:b w:val="0"/>
          <w:i w:val="0"/>
          <w:szCs w:val="22"/>
          <w:lang w:val="sk-SK"/>
        </w:rPr>
        <w:t xml:space="preserve"> </w:t>
      </w:r>
    </w:p>
    <w:p w14:paraId="5D7D5AFF" w14:textId="068A181F" w:rsidR="00333F48" w:rsidRPr="00ED5A0D" w:rsidRDefault="00333F48" w:rsidP="00782F23">
      <w:pPr>
        <w:pStyle w:val="Clanek11"/>
        <w:numPr>
          <w:ilvl w:val="1"/>
          <w:numId w:val="17"/>
        </w:numPr>
        <w:rPr>
          <w:rFonts w:ascii="Calibri" w:hAnsi="Calibri" w:cs="Calibri"/>
          <w:b w:val="0"/>
          <w:i w:val="0"/>
          <w:szCs w:val="22"/>
          <w:lang w:val="sk-SK"/>
        </w:rPr>
      </w:pPr>
      <w:r w:rsidRPr="007A28E4">
        <w:rPr>
          <w:rFonts w:ascii="Calibri" w:hAnsi="Calibri" w:cs="Calibri"/>
          <w:b w:val="0"/>
          <w:i w:val="0"/>
          <w:szCs w:val="22"/>
          <w:lang w:val="sk-SK"/>
        </w:rPr>
        <w:t>Na účely výpočtu</w:t>
      </w:r>
      <w:r w:rsidR="00C40946">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C40946">
        <w:rPr>
          <w:rFonts w:ascii="Calibri" w:hAnsi="Calibri" w:cs="Calibri"/>
          <w:b w:val="0"/>
          <w:i w:val="0"/>
          <w:szCs w:val="22"/>
          <w:lang w:val="sk-SK"/>
        </w:rPr>
        <w:t xml:space="preserve"> </w:t>
      </w:r>
      <w:r w:rsidRPr="007A28E4">
        <w:rPr>
          <w:rFonts w:ascii="Calibri" w:hAnsi="Calibri" w:cs="Calibri"/>
          <w:b w:val="0"/>
          <w:i w:val="0"/>
          <w:szCs w:val="22"/>
          <w:lang w:val="sk-SK"/>
        </w:rPr>
        <w:t>stanovená tarifná kilometrická dĺžka</w:t>
      </w:r>
      <w:r w:rsidRPr="00ED5A0D">
        <w:rPr>
          <w:rFonts w:ascii="Calibri" w:hAnsi="Calibri" w:cs="Calibri"/>
          <w:b w:val="0"/>
          <w:i w:val="0"/>
          <w:szCs w:val="22"/>
          <w:lang w:val="sk-SK"/>
        </w:rPr>
        <w:t xml:space="preserve"> jednotlivých Spojov.</w:t>
      </w:r>
      <w:r w:rsidR="00C40946">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kilometrické dĺžky jednotlivých Spojov v čase uzavretia Zmluvy sú dané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046FF7">
        <w:rPr>
          <w:rFonts w:ascii="Calibri" w:hAnsi="Calibri" w:cs="Calibri"/>
          <w:b w:val="0"/>
          <w:i w:val="0"/>
          <w:szCs w:val="22"/>
          <w:lang w:val="sk-SK"/>
        </w:rPr>
        <w:t>,</w:t>
      </w:r>
      <w:r w:rsidR="00C40946">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C40946">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C40946">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C40946">
        <w:rPr>
          <w:rFonts w:ascii="Calibri" w:hAnsi="Calibri" w:cs="Calibri"/>
          <w:b w:val="0"/>
          <w:i w:val="0"/>
          <w:szCs w:val="22"/>
          <w:lang w:val="sk-SK"/>
        </w:rPr>
        <w:t xml:space="preserve"> </w:t>
      </w:r>
      <w:r w:rsidRPr="00ED5A0D">
        <w:rPr>
          <w:rFonts w:ascii="Calibri" w:hAnsi="Calibri" w:cs="Calibri"/>
          <w:b w:val="0"/>
          <w:i w:val="0"/>
          <w:szCs w:val="22"/>
          <w:lang w:val="sk-SK"/>
        </w:rPr>
        <w:t>môže dôjsť k zmene kilometrickej dĺžky jednotlivých Spojov, pričom túto zmenu – novú kilometrickú dĺžku jednotlivých Spojov -</w:t>
      </w:r>
      <w:r w:rsidR="00C40946">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C40946">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Pokiaľ Dopravca s novou kilometrickou dĺžkou Spoja nesúhlasí, je oprávnený v lehote do</w:t>
      </w:r>
      <w:r w:rsidR="00C40946">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enia o novej kilometrickej dĺžk</w:t>
      </w:r>
      <w:r w:rsidR="001D22AE" w:rsidRPr="008318B2">
        <w:rPr>
          <w:rFonts w:ascii="Calibri" w:hAnsi="Calibri" w:cs="Calibri"/>
          <w:b w:val="0"/>
          <w:i w:val="0"/>
          <w:szCs w:val="22"/>
          <w:lang w:val="sk-SK"/>
        </w:rPr>
        <w:t>e</w:t>
      </w:r>
      <w:r w:rsidRPr="00ED5A0D">
        <w:rPr>
          <w:rFonts w:ascii="Calibri" w:hAnsi="Calibri" w:cs="Calibri"/>
          <w:b w:val="0"/>
          <w:i w:val="0"/>
          <w:szCs w:val="22"/>
          <w:lang w:val="sk-SK"/>
        </w:rPr>
        <w:t xml:space="preserve"> Spoja</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C40946">
        <w:rPr>
          <w:rFonts w:ascii="Calibri" w:hAnsi="Calibri" w:cs="Calibri"/>
          <w:b w:val="0"/>
          <w:i w:val="0"/>
          <w:szCs w:val="22"/>
          <w:lang w:val="sk-SK"/>
        </w:rPr>
        <w:t xml:space="preserve"> </w:t>
      </w:r>
      <w:r w:rsidRPr="00ED5A0D">
        <w:rPr>
          <w:rFonts w:ascii="Calibri" w:hAnsi="Calibri" w:cs="Calibri"/>
          <w:b w:val="0"/>
          <w:i w:val="0"/>
          <w:szCs w:val="22"/>
          <w:lang w:val="sk-SK"/>
        </w:rPr>
        <w:t>merania,</w:t>
      </w:r>
      <w:r w:rsidR="00C40946">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C40946">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8318B2">
        <w:rPr>
          <w:rFonts w:ascii="Calibri" w:hAnsi="Calibri" w:cs="Calibri"/>
          <w:b w:val="0"/>
          <w:i w:val="0"/>
          <w:szCs w:val="22"/>
          <w:lang w:val="sk-SK"/>
        </w:rPr>
        <w:t>Toto meranie sa uskutoční na náklady Dopravcu.</w:t>
      </w:r>
      <w:r w:rsidR="00C40946">
        <w:rPr>
          <w:rFonts w:ascii="Calibri" w:hAnsi="Calibri" w:cs="Calibri"/>
          <w:b w:val="0"/>
          <w:i w:val="0"/>
          <w:szCs w:val="22"/>
          <w:lang w:val="sk-SK"/>
        </w:rPr>
        <w:t xml:space="preserve">  </w:t>
      </w:r>
    </w:p>
    <w:p w14:paraId="2D18C639" w14:textId="71FFFA65"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ktoré </w:t>
      </w:r>
      <w:r w:rsidR="001D22AE" w:rsidRPr="008318B2">
        <w:rPr>
          <w:rFonts w:ascii="Calibri" w:hAnsi="Calibri" w:cs="Calibri"/>
          <w:b w:val="0"/>
          <w:i w:val="0"/>
          <w:szCs w:val="22"/>
          <w:lang w:val="sk-SK"/>
        </w:rPr>
        <w:t>vznikli v súlade s bodom 5.14 Zmluvy,</w:t>
      </w:r>
      <w:r w:rsidR="001D22AE">
        <w:rPr>
          <w:rFonts w:ascii="Calibri" w:hAnsi="Calibri" w:cs="Calibri"/>
          <w:b w:val="0"/>
          <w:i w:val="0"/>
          <w:color w:val="FF0000"/>
          <w:szCs w:val="22"/>
          <w:lang w:val="sk-SK"/>
        </w:rPr>
        <w:t xml:space="preserve"> </w:t>
      </w:r>
      <w:r w:rsidRPr="007A28E4">
        <w:rPr>
          <w:rFonts w:ascii="Calibri" w:hAnsi="Calibri" w:cs="Calibri"/>
          <w:b w:val="0"/>
          <w:i w:val="0"/>
          <w:szCs w:val="22"/>
          <w:lang w:val="sk-SK"/>
        </w:rPr>
        <w:t>netrvajú dlhšie ako 30 kalendárnych dní (vrátane) a ktoré majú za následok zmenu kilometrickej dĺžky Spoja,</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8136B7">
        <w:rPr>
          <w:rFonts w:ascii="Calibri" w:hAnsi="Calibri" w:cs="Calibri"/>
          <w:b w:val="0"/>
          <w:i w:val="0"/>
          <w:szCs w:val="22"/>
          <w:lang w:val="sk-SK"/>
        </w:rPr>
        <w:t>v</w:t>
      </w:r>
      <w:r w:rsidRPr="007A28E4">
        <w:rPr>
          <w:rFonts w:ascii="Calibri" w:hAnsi="Calibri" w:cs="Calibri"/>
          <w:b w:val="0"/>
          <w:i w:val="0"/>
          <w:szCs w:val="22"/>
          <w:lang w:val="sk-SK"/>
        </w:rPr>
        <w:t xml:space="preserve">o vyúčtovaní za príslušný kalendárny </w:t>
      </w:r>
      <w:r w:rsidR="001D22AE" w:rsidRPr="008318B2">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515B52F8"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Tarifná kilometrická dĺžka jednotlivých</w:t>
      </w:r>
      <w:r w:rsidR="00C40946">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C40946">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C40946">
        <w:rPr>
          <w:rFonts w:ascii="Calibri" w:hAnsi="Calibri" w:cs="Calibri"/>
          <w:i w:val="0"/>
          <w:lang w:val="sk-SK"/>
        </w:rPr>
        <w:t xml:space="preserve"> </w:t>
      </w:r>
    </w:p>
    <w:p w14:paraId="65F0953F" w14:textId="77777777" w:rsidR="00AA0F9B" w:rsidRDefault="00AA0F9B" w:rsidP="00333F48">
      <w:pPr>
        <w:pStyle w:val="Clanek11"/>
        <w:tabs>
          <w:tab w:val="clear" w:pos="941"/>
        </w:tabs>
        <w:ind w:left="734" w:firstLine="0"/>
        <w:rPr>
          <w:rFonts w:ascii="Calibri" w:hAnsi="Calibri" w:cs="Calibri"/>
          <w:i w:val="0"/>
          <w:lang w:val="sk-SK"/>
        </w:rPr>
      </w:pPr>
    </w:p>
    <w:p w14:paraId="026039BD" w14:textId="77777777" w:rsidR="00AA0F9B" w:rsidRDefault="00AA0F9B" w:rsidP="00333F48">
      <w:pPr>
        <w:pStyle w:val="Clanek11"/>
        <w:tabs>
          <w:tab w:val="clear" w:pos="941"/>
        </w:tabs>
        <w:ind w:left="734" w:firstLine="0"/>
        <w:rPr>
          <w:rFonts w:ascii="Calibri" w:hAnsi="Calibri" w:cs="Calibri"/>
          <w:i w:val="0"/>
          <w:lang w:val="sk-SK"/>
        </w:rPr>
      </w:pPr>
    </w:p>
    <w:p w14:paraId="4093C746" w14:textId="77777777" w:rsidR="00AA0F9B" w:rsidRDefault="00AA0F9B" w:rsidP="00333F48">
      <w:pPr>
        <w:pStyle w:val="Clanek11"/>
        <w:tabs>
          <w:tab w:val="clear" w:pos="941"/>
        </w:tabs>
        <w:ind w:left="734" w:firstLine="0"/>
        <w:rPr>
          <w:rFonts w:ascii="Calibri" w:hAnsi="Calibri" w:cs="Calibri"/>
          <w:i w:val="0"/>
          <w:lang w:val="sk-SK"/>
        </w:rPr>
      </w:pPr>
    </w:p>
    <w:p w14:paraId="0050AA71" w14:textId="77777777" w:rsidR="00AA0F9B" w:rsidRPr="007A28E4" w:rsidRDefault="00AA0F9B" w:rsidP="00333F48">
      <w:pPr>
        <w:pStyle w:val="Clanek11"/>
        <w:tabs>
          <w:tab w:val="clear" w:pos="941"/>
        </w:tabs>
        <w:ind w:left="734" w:firstLine="0"/>
        <w:rPr>
          <w:rFonts w:ascii="Calibri" w:hAnsi="Calibri" w:cs="Calibri"/>
          <w:i w:val="0"/>
          <w:lang w:val="sk-SK"/>
        </w:rPr>
      </w:pPr>
    </w:p>
    <w:bookmarkEnd w:id="10"/>
    <w:p w14:paraId="0A9FFF33" w14:textId="144E93FE" w:rsidR="00333F48" w:rsidRDefault="00333F48" w:rsidP="00782F23">
      <w:pPr>
        <w:pStyle w:val="Clanek11"/>
        <w:numPr>
          <w:ilvl w:val="1"/>
          <w:numId w:val="17"/>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C40946">
        <w:rPr>
          <w:rFonts w:ascii="Calibri" w:hAnsi="Calibri" w:cs="Calibri"/>
          <w:b w:val="0"/>
          <w:i w:val="0"/>
          <w:szCs w:val="22"/>
          <w:lang w:val="sk-SK"/>
        </w:rPr>
        <w:t xml:space="preserve"> </w:t>
      </w:r>
      <w:r w:rsidR="007A28E4">
        <w:rPr>
          <w:rFonts w:ascii="Calibri" w:hAnsi="Calibri" w:cs="Calibri"/>
          <w:b w:val="0"/>
          <w:i w:val="0"/>
          <w:szCs w:val="22"/>
          <w:lang w:val="sk-SK"/>
        </w:rPr>
        <w:t>P</w:t>
      </w:r>
      <w:r w:rsidRPr="007A28E4">
        <w:rPr>
          <w:rFonts w:ascii="Calibri" w:hAnsi="Calibri" w:cs="Calibri"/>
          <w:b w:val="0"/>
          <w:i w:val="0"/>
          <w:szCs w:val="22"/>
          <w:lang w:val="sk-SK"/>
        </w:rPr>
        <w:t>osilového spoja sa jeho kilometrická dĺžka</w:t>
      </w:r>
      <w:r w:rsidR="00C40946">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C40946">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C40946">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C40946">
        <w:rPr>
          <w:rFonts w:ascii="Calibri" w:hAnsi="Calibri" w:cs="Calibri"/>
          <w:b w:val="0"/>
          <w:i w:val="0"/>
          <w:szCs w:val="22"/>
          <w:lang w:val="sk-SK"/>
        </w:rPr>
        <w:t xml:space="preserve"> </w:t>
      </w:r>
      <w:r w:rsidRPr="00247176">
        <w:rPr>
          <w:rFonts w:ascii="Calibri" w:hAnsi="Calibri" w:cs="Calibri"/>
          <w:b w:val="0"/>
          <w:i w:val="0"/>
          <w:szCs w:val="22"/>
          <w:lang w:val="sk-SK"/>
        </w:rPr>
        <w:t xml:space="preserve">kilometrická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8318B2">
        <w:rPr>
          <w:rFonts w:ascii="Calibri" w:hAnsi="Calibri" w:cs="Calibri"/>
          <w:b w:val="0"/>
          <w:i w:val="0"/>
          <w:szCs w:val="22"/>
          <w:lang w:val="sk-SK"/>
        </w:rPr>
        <w:t>Dopravca je povinný na Posilové spoje využiť Používané</w:t>
      </w:r>
      <w:r w:rsidR="00C40946">
        <w:rPr>
          <w:rFonts w:ascii="Calibri" w:hAnsi="Calibri" w:cs="Calibri"/>
          <w:b w:val="0"/>
          <w:i w:val="0"/>
          <w:szCs w:val="22"/>
          <w:lang w:val="sk-SK"/>
        </w:rPr>
        <w:t xml:space="preserve"> </w:t>
      </w:r>
      <w:r w:rsidR="001D22AE" w:rsidRPr="008318B2">
        <w:rPr>
          <w:rFonts w:ascii="Calibri" w:hAnsi="Calibri" w:cs="Calibri"/>
          <w:b w:val="0"/>
          <w:i w:val="0"/>
          <w:szCs w:val="22"/>
          <w:lang w:val="sk-SK"/>
        </w:rPr>
        <w:t>vozidlá s čo najmenšou dĺžkou aktuálne potrebného návozu a odvozu.</w:t>
      </w:r>
      <w:r w:rsidR="00C40946">
        <w:rPr>
          <w:rFonts w:ascii="Calibri" w:hAnsi="Calibri" w:cs="Calibri"/>
          <w:b w:val="0"/>
          <w:i w:val="0"/>
          <w:szCs w:val="22"/>
          <w:lang w:val="sk-SK"/>
        </w:rPr>
        <w:t xml:space="preserve"> </w:t>
      </w:r>
    </w:p>
    <w:p w14:paraId="1A0831F0" w14:textId="77777777" w:rsidR="002D3D30" w:rsidRPr="00247176" w:rsidRDefault="002D3D30" w:rsidP="002D3D30">
      <w:pPr>
        <w:pStyle w:val="Clanek11"/>
        <w:tabs>
          <w:tab w:val="clear" w:pos="941"/>
        </w:tabs>
        <w:ind w:left="724" w:firstLine="0"/>
        <w:rPr>
          <w:rFonts w:ascii="Calibri" w:hAnsi="Calibri" w:cs="Calibri"/>
          <w:b w:val="0"/>
          <w:i w:val="0"/>
          <w:szCs w:val="22"/>
          <w:lang w:val="sk-SK"/>
        </w:rPr>
      </w:pPr>
    </w:p>
    <w:p w14:paraId="5342E531" w14:textId="054E9A4B" w:rsidR="00333F48" w:rsidRPr="00EF6B78" w:rsidRDefault="00333F48" w:rsidP="00333F48">
      <w:pPr>
        <w:spacing w:line="276" w:lineRule="auto"/>
        <w:rPr>
          <w:rFonts w:ascii="Calibri" w:hAnsi="Calibri" w:cs="Calibri"/>
          <w:b/>
          <w:sz w:val="22"/>
          <w:szCs w:val="22"/>
        </w:rPr>
      </w:pPr>
      <w:bookmarkStart w:id="11" w:name="_Ref271622156"/>
      <w:r w:rsidRPr="007A28E4">
        <w:rPr>
          <w:rFonts w:ascii="Calibri" w:hAnsi="Calibri" w:cs="Calibri"/>
          <w:sz w:val="22"/>
          <w:szCs w:val="22"/>
        </w:rPr>
        <w:t>6.6</w:t>
      </w:r>
      <w:r w:rsidR="00C40946">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C40946">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C40946">
        <w:rPr>
          <w:rFonts w:ascii="Calibri" w:hAnsi="Calibri" w:cs="Calibri"/>
          <w:b/>
          <w:sz w:val="22"/>
          <w:szCs w:val="22"/>
        </w:rPr>
        <w:t xml:space="preserve"> </w:t>
      </w:r>
      <w:r w:rsidR="00A1482C" w:rsidRPr="007A28E4">
        <w:rPr>
          <w:rFonts w:ascii="Calibri" w:hAnsi="Calibri" w:cs="Calibri"/>
          <w:b/>
          <w:sz w:val="22"/>
          <w:szCs w:val="22"/>
        </w:rPr>
        <w:t>Doplatku.</w:t>
      </w:r>
      <w:r w:rsidR="00C40946">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1"/>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7DCC4514"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C40946">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C40946">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1504D75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w:t>
      </w:r>
      <w:r w:rsidR="00C40946">
        <w:rPr>
          <w:rFonts w:ascii="Calibri" w:hAnsi="Calibri" w:cs="Calibri"/>
          <w:bCs/>
        </w:rPr>
        <w:t xml:space="preserve"> </w:t>
      </w:r>
      <w:r w:rsidRPr="00EF6B78">
        <w:rPr>
          <w:rFonts w:ascii="Calibri" w:hAnsi="Calibri" w:cs="Calibri"/>
          <w:bCs/>
        </w:rPr>
        <w:t>Tarifný kilometer</w:t>
      </w:r>
      <w:r w:rsidR="00C40946">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73FA2D08"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2" w:name="_Hlk529372798"/>
      <w:r w:rsidRPr="007A28E4">
        <w:rPr>
          <w:rFonts w:ascii="Calibri" w:hAnsi="Calibri" w:cs="Calibri"/>
          <w:bCs/>
        </w:rPr>
        <w:t xml:space="preserve">je súčet kilometrickej dĺžky Spojov podľa Cestovných poriadkov za skutočne realizované spoje bez </w:t>
      </w:r>
      <w:r w:rsidR="00A1482C" w:rsidRPr="007A28E4">
        <w:rPr>
          <w:rFonts w:ascii="Calibri" w:hAnsi="Calibri" w:cs="Calibri"/>
          <w:bCs/>
        </w:rPr>
        <w:t>C</w:t>
      </w:r>
      <w:r w:rsidRPr="007A28E4">
        <w:rPr>
          <w:rFonts w:ascii="Calibri" w:hAnsi="Calibri" w:cs="Calibri"/>
          <w:bCs/>
        </w:rPr>
        <w:t>yklobusov za kalendárny štvrťrok.</w:t>
      </w:r>
      <w:bookmarkEnd w:id="12"/>
    </w:p>
    <w:p w14:paraId="0691E07D" w14:textId="5F6C4B9C"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posilových spojov</w:t>
      </w:r>
      <w:r w:rsidR="00C40946">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6CB6727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kilometrickej dĺžky </w:t>
      </w:r>
      <w:r w:rsidR="00A1482C" w:rsidRPr="007A28E4">
        <w:rPr>
          <w:rFonts w:ascii="Calibri" w:hAnsi="Calibri" w:cs="Calibri"/>
          <w:bCs/>
        </w:rPr>
        <w:t>Cyklobusov</w:t>
      </w:r>
      <w:r w:rsidRPr="007A28E4">
        <w:rPr>
          <w:rFonts w:ascii="Calibri" w:hAnsi="Calibri" w:cs="Calibri"/>
          <w:bCs/>
        </w:rPr>
        <w:t xml:space="preserve"> podľa Cestovných poriadkov</w:t>
      </w:r>
      <w:r w:rsidR="00C40946">
        <w:rPr>
          <w:rFonts w:ascii="Calibri" w:hAnsi="Calibri" w:cs="Calibri"/>
          <w:bCs/>
        </w:rPr>
        <w:t xml:space="preserve"> </w:t>
      </w:r>
      <w:r w:rsidRPr="007A28E4">
        <w:rPr>
          <w:rFonts w:ascii="Calibri" w:hAnsi="Calibri" w:cs="Calibri"/>
          <w:bCs/>
        </w:rPr>
        <w:t>za skutočne realizované spoje</w:t>
      </w:r>
      <w:r w:rsidR="00C40946">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je súčet kilometrickej dĺžky nerealizovaných spojov podľa Cestovných poriadkov odsúhlasených Objednávateľom za kalendárny štvrťrok.</w:t>
      </w:r>
    </w:p>
    <w:p w14:paraId="6726A3B2" w14:textId="77777777" w:rsidR="00333F48" w:rsidRPr="00EF6B78" w:rsidRDefault="00333F48" w:rsidP="00333F48">
      <w:pPr>
        <w:rPr>
          <w:rFonts w:ascii="Calibri" w:hAnsi="Calibri" w:cs="Calibri"/>
          <w:b/>
          <w:bCs/>
        </w:rPr>
      </w:pPr>
    </w:p>
    <w:p w14:paraId="5062CB4A" w14:textId="4E4DE18F"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C40946">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5588303" w:rsidR="00333F48" w:rsidRPr="00EF6B78" w:rsidRDefault="00333F48" w:rsidP="00333F48">
      <w:pPr>
        <w:ind w:left="935"/>
        <w:rPr>
          <w:rFonts w:ascii="Calibri" w:hAnsi="Calibri" w:cs="Calibri"/>
          <w:bCs/>
        </w:rPr>
      </w:pPr>
      <w:r w:rsidRPr="00EF6B78">
        <w:rPr>
          <w:rFonts w:ascii="Calibri" w:hAnsi="Calibri" w:cs="Calibri"/>
          <w:bCs/>
        </w:rPr>
        <w:t>kde</w:t>
      </w:r>
      <w:r w:rsidR="00C40946">
        <w:rPr>
          <w:rFonts w:ascii="Calibri" w:hAnsi="Calibri" w:cs="Calibri"/>
          <w:bCs/>
        </w:rPr>
        <w:t xml:space="preserve"> </w:t>
      </w:r>
    </w:p>
    <w:p w14:paraId="476D97C8" w14:textId="278D4232"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C40946">
        <w:rPr>
          <w:rFonts w:ascii="Calibri" w:hAnsi="Calibri" w:cs="Calibri"/>
          <w:bCs/>
        </w:rPr>
        <w:t xml:space="preserve"> </w:t>
      </w:r>
    </w:p>
    <w:p w14:paraId="5264A21B" w14:textId="33BE2D4A"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C40946">
        <w:rPr>
          <w:rFonts w:ascii="Calibri" w:hAnsi="Calibri" w:cs="Calibri"/>
          <w:bCs/>
        </w:rPr>
        <w:t xml:space="preserve"> </w:t>
      </w:r>
      <w:r w:rsidRPr="00EF6B78">
        <w:rPr>
          <w:rFonts w:ascii="Calibri" w:hAnsi="Calibri" w:cs="Calibri"/>
          <w:bCs/>
        </w:rPr>
        <w:t>Cena Služby za uplynulý kalendárny štvrťrok</w:t>
      </w:r>
      <w:r w:rsidR="00C40946">
        <w:rPr>
          <w:rFonts w:ascii="Calibri" w:hAnsi="Calibri" w:cs="Calibri"/>
          <w:bCs/>
        </w:rPr>
        <w:t xml:space="preserve"> </w:t>
      </w:r>
    </w:p>
    <w:p w14:paraId="79ABC677" w14:textId="67E6F9FB"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C40946">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5FE17E4F"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C40946">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E1BF063"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t>Doplatok môže mať</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C40946">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64423BA9" w:rsidR="00333F48" w:rsidRPr="002F6F20" w:rsidRDefault="00333F48" w:rsidP="00333F48">
      <w:pPr>
        <w:spacing w:line="276" w:lineRule="auto"/>
        <w:ind w:left="709" w:hanging="709"/>
        <w:rPr>
          <w:rFonts w:ascii="Calibri" w:hAnsi="Calibri" w:cs="Calibri"/>
          <w:sz w:val="22"/>
          <w:szCs w:val="22"/>
        </w:rPr>
      </w:pPr>
      <w:bookmarkStart w:id="13"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C40946">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0998D4EB" w14:textId="0FA48574" w:rsidR="00333F48" w:rsidRDefault="00333F48" w:rsidP="00782F23">
      <w:pPr>
        <w:pStyle w:val="Odsekzoznamu"/>
        <w:numPr>
          <w:ilvl w:val="0"/>
          <w:numId w:val="9"/>
        </w:numPr>
        <w:rPr>
          <w:rFonts w:cs="Calibri"/>
          <w:color w:val="000000" w:themeColor="text1"/>
        </w:rPr>
      </w:pPr>
      <w:r w:rsidRPr="007A28E4">
        <w:rPr>
          <w:rFonts w:cs="Calibri"/>
          <w:b/>
        </w:rPr>
        <w:t>Výkaz výkonov</w:t>
      </w:r>
      <w:r w:rsidR="00C40946">
        <w:rPr>
          <w:rFonts w:cs="Calibri"/>
        </w:rPr>
        <w:t xml:space="preserve"> </w:t>
      </w:r>
      <w:r w:rsidRPr="007A28E4">
        <w:rPr>
          <w:rFonts w:cs="Calibri"/>
        </w:rPr>
        <w:t>v Tarifných kilometrov</w:t>
      </w:r>
      <w:r w:rsidR="00C40946">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C40946">
        <w:rPr>
          <w:rFonts w:cs="Calibri"/>
          <w:color w:val="000000" w:themeColor="text1"/>
        </w:rPr>
        <w:t xml:space="preserve"> </w:t>
      </w:r>
      <w:r w:rsidR="0090042F" w:rsidRPr="007A28E4">
        <w:rPr>
          <w:rFonts w:cs="Calibri"/>
          <w:color w:val="000000" w:themeColor="text1"/>
        </w:rPr>
        <w:t>C</w:t>
      </w:r>
      <w:r w:rsidRPr="007A28E4">
        <w:rPr>
          <w:rFonts w:cs="Calibri"/>
          <w:color w:val="000000" w:themeColor="text1"/>
        </w:rPr>
        <w:t xml:space="preserve">yklobusy, </w:t>
      </w:r>
      <w:r w:rsidR="007362A7" w:rsidRPr="007A28E4">
        <w:rPr>
          <w:rFonts w:cs="Calibri"/>
          <w:color w:val="000000" w:themeColor="text1"/>
        </w:rPr>
        <w:t>P</w:t>
      </w:r>
      <w:r w:rsidRPr="007A28E4">
        <w:rPr>
          <w:rFonts w:cs="Calibri"/>
          <w:color w:val="000000" w:themeColor="text1"/>
        </w:rPr>
        <w:t>osilové spoje</w:t>
      </w:r>
      <w:r w:rsidR="00C40946">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31A76BA5" w14:textId="77777777" w:rsidR="00AA0F9B" w:rsidRPr="00AA0F9B" w:rsidRDefault="00AA0F9B" w:rsidP="00AA0F9B">
      <w:pPr>
        <w:rPr>
          <w:rFonts w:cs="Calibri"/>
          <w:color w:val="000000" w:themeColor="text1"/>
        </w:rPr>
      </w:pPr>
    </w:p>
    <w:p w14:paraId="472D0147" w14:textId="33E1A49D"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lastRenderedPageBreak/>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C40946">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C40946">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2EF88000"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C40946">
        <w:rPr>
          <w:rFonts w:ascii="Calibri" w:hAnsi="Calibri" w:cs="Calibri"/>
          <w:sz w:val="22"/>
          <w:szCs w:val="22"/>
        </w:rPr>
        <w:t xml:space="preserve"> </w:t>
      </w:r>
      <w:r>
        <w:rPr>
          <w:rFonts w:ascii="Calibri" w:hAnsi="Calibri" w:cs="Calibri"/>
          <w:sz w:val="22"/>
          <w:szCs w:val="22"/>
        </w:rPr>
        <w:t>najneskôr do</w:t>
      </w:r>
      <w:r w:rsidR="00C40946">
        <w:rPr>
          <w:rFonts w:ascii="Calibri" w:hAnsi="Calibri" w:cs="Calibri"/>
          <w:sz w:val="22"/>
          <w:szCs w:val="22"/>
        </w:rPr>
        <w:t xml:space="preserve"> </w:t>
      </w:r>
      <w:r w:rsidR="001D22AE" w:rsidRPr="00046FF7">
        <w:rPr>
          <w:rFonts w:ascii="Calibri" w:hAnsi="Calibri" w:cs="Calibri"/>
          <w:sz w:val="22"/>
          <w:szCs w:val="22"/>
        </w:rPr>
        <w:t>7</w:t>
      </w:r>
      <w:r w:rsidR="008318B2">
        <w:rPr>
          <w:rFonts w:ascii="Calibri" w:hAnsi="Calibri" w:cs="Calibri"/>
          <w:sz w:val="22"/>
          <w:szCs w:val="22"/>
        </w:rPr>
        <w:t>-</w:t>
      </w:r>
      <w:r>
        <w:rPr>
          <w:rFonts w:ascii="Calibri" w:hAnsi="Calibri" w:cs="Calibri"/>
          <w:sz w:val="22"/>
          <w:szCs w:val="22"/>
        </w:rPr>
        <w:t>ich kalendárnych dní</w:t>
      </w:r>
      <w:r w:rsidR="00C40946">
        <w:rPr>
          <w:rFonts w:ascii="Calibri" w:hAnsi="Calibri" w:cs="Calibri"/>
          <w:sz w:val="22"/>
          <w:szCs w:val="22"/>
        </w:rPr>
        <w:t xml:space="preserve"> </w:t>
      </w:r>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48CF11D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C40946">
        <w:rPr>
          <w:rFonts w:ascii="Calibri" w:hAnsi="Calibri" w:cs="Calibri"/>
          <w:bCs/>
          <w:iCs/>
          <w:sz w:val="22"/>
          <w:szCs w:val="22"/>
        </w:rPr>
        <w:t xml:space="preserve"> </w:t>
      </w:r>
      <w:r w:rsidRPr="007A28E4">
        <w:rPr>
          <w:rFonts w:ascii="Calibri" w:hAnsi="Calibri" w:cs="Calibri"/>
          <w:bCs/>
          <w:iCs/>
          <w:sz w:val="22"/>
          <w:szCs w:val="22"/>
        </w:rPr>
        <w:t>oznámi</w:t>
      </w:r>
      <w:r w:rsidR="00C40946">
        <w:rPr>
          <w:rFonts w:ascii="Calibri" w:hAnsi="Calibri" w:cs="Calibri"/>
          <w:bCs/>
          <w:iCs/>
          <w:sz w:val="22"/>
          <w:szCs w:val="22"/>
        </w:rPr>
        <w:t xml:space="preserve"> </w:t>
      </w:r>
      <w:r w:rsidRPr="007A28E4">
        <w:rPr>
          <w:rFonts w:ascii="Calibri" w:hAnsi="Calibri" w:cs="Calibri"/>
          <w:bCs/>
          <w:iCs/>
          <w:sz w:val="22"/>
          <w:szCs w:val="22"/>
        </w:rPr>
        <w:t>Objednávateľ</w:t>
      </w:r>
      <w:r w:rsidR="00C40946">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295C8E5"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C40946">
        <w:rPr>
          <w:rFonts w:cs="Calibri"/>
        </w:rPr>
        <w:t xml:space="preserve"> </w:t>
      </w:r>
      <w:r w:rsidRPr="00F72D69">
        <w:rPr>
          <w:rFonts w:cs="Calibri"/>
        </w:rPr>
        <w:t>výkazu výkonov</w:t>
      </w:r>
      <w:r w:rsidR="00C40946">
        <w:rPr>
          <w:rFonts w:cs="Calibri"/>
        </w:rPr>
        <w:t xml:space="preserve"> </w:t>
      </w:r>
      <w:r>
        <w:rPr>
          <w:rFonts w:cs="Calibri"/>
        </w:rPr>
        <w:t>a výkazu</w:t>
      </w:r>
      <w:r w:rsidR="00C40946">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C40946">
        <w:rPr>
          <w:rFonts w:cs="Calibri"/>
        </w:rPr>
        <w:t xml:space="preserve"> </w:t>
      </w:r>
      <w:r w:rsidRPr="00F72D69">
        <w:rPr>
          <w:rFonts w:cs="Calibri"/>
        </w:rPr>
        <w:t>a) tohto bodu Zmluvy,</w:t>
      </w:r>
      <w:r w:rsidR="00C40946">
        <w:rPr>
          <w:rFonts w:cs="Calibri"/>
        </w:rPr>
        <w:t xml:space="preserve"> </w:t>
      </w:r>
      <w:r w:rsidRPr="00F72D69">
        <w:rPr>
          <w:rFonts w:cs="Calibri"/>
        </w:rPr>
        <w:t>najneskôr</w:t>
      </w:r>
      <w:r w:rsidR="00C40946">
        <w:rPr>
          <w:rFonts w:cs="Calibri"/>
        </w:rPr>
        <w:t xml:space="preserve"> </w:t>
      </w:r>
      <w:r w:rsidRPr="00F72D69">
        <w:rPr>
          <w:rFonts w:cs="Calibri"/>
        </w:rPr>
        <w:t>do 10 kalendárnych</w:t>
      </w:r>
      <w:r w:rsidR="00C40946">
        <w:rPr>
          <w:rFonts w:cs="Calibri"/>
        </w:rPr>
        <w:t xml:space="preserve"> </w:t>
      </w:r>
      <w:r w:rsidRPr="00F72D69">
        <w:rPr>
          <w:rFonts w:cs="Calibri"/>
        </w:rPr>
        <w:t>dní</w:t>
      </w:r>
      <w:r w:rsidR="00C40946">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55BBD06D"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C40946">
        <w:rPr>
          <w:rFonts w:cs="Calibri"/>
        </w:rPr>
        <w:t xml:space="preserve"> </w:t>
      </w:r>
      <w:r w:rsidRPr="007A28E4">
        <w:rPr>
          <w:rFonts w:cs="Calibri"/>
          <w:b/>
        </w:rPr>
        <w:t>štvrťročné zúčtovanie</w:t>
      </w:r>
      <w:r w:rsidRPr="007A28E4">
        <w:rPr>
          <w:rFonts w:cs="Calibri"/>
        </w:rPr>
        <w:t xml:space="preserve"> a predloží ho Dopravcovi do 25</w:t>
      </w:r>
      <w:r w:rsidR="008318B2">
        <w:rPr>
          <w:rFonts w:cs="Calibri"/>
        </w:rPr>
        <w:t>-tich</w:t>
      </w:r>
      <w:r w:rsidR="00C40946">
        <w:rPr>
          <w:rFonts w:cs="Calibri"/>
        </w:rPr>
        <w:t xml:space="preserve"> </w:t>
      </w:r>
      <w:r w:rsidRPr="007A28E4">
        <w:rPr>
          <w:rFonts w:cs="Calibri"/>
        </w:rPr>
        <w:t>kalendárnych</w:t>
      </w:r>
      <w:r w:rsidR="00C40946">
        <w:rPr>
          <w:rFonts w:cs="Calibri"/>
        </w:rPr>
        <w:t xml:space="preserve"> </w:t>
      </w:r>
      <w:r w:rsidRPr="007A28E4">
        <w:rPr>
          <w:rFonts w:cs="Calibri"/>
        </w:rPr>
        <w:t>dní</w:t>
      </w:r>
      <w:r w:rsidR="00C40946">
        <w:rPr>
          <w:rFonts w:cs="Calibri"/>
        </w:rPr>
        <w:t xml:space="preserve"> </w:t>
      </w:r>
      <w:r w:rsidRPr="007A28E4">
        <w:rPr>
          <w:rFonts w:cs="Calibri"/>
        </w:rPr>
        <w:t>po skončení kalendárneho štvrťroka pod podmienkou, že Dopravca predložil</w:t>
      </w:r>
      <w:r w:rsidR="00C40946">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C40946">
        <w:rPr>
          <w:rFonts w:cs="Calibri"/>
        </w:rPr>
        <w:t xml:space="preserve"> </w:t>
      </w:r>
      <w:r w:rsidRPr="007A28E4">
        <w:rPr>
          <w:rFonts w:cs="Calibri"/>
        </w:rPr>
        <w:t>Štvrťročné zúčtovanie za posledný štvrťrok kalendárneho roka sa na účely § 22</w:t>
      </w:r>
      <w:r w:rsidR="00C40946">
        <w:rPr>
          <w:rFonts w:cs="Calibri"/>
        </w:rPr>
        <w:t xml:space="preserve"> </w:t>
      </w:r>
      <w:r w:rsidRPr="007A28E4">
        <w:rPr>
          <w:rFonts w:cs="Calibri"/>
        </w:rPr>
        <w:t>ods. 3</w:t>
      </w:r>
      <w:r w:rsidR="00C40946">
        <w:rPr>
          <w:rFonts w:cs="Calibri"/>
        </w:rPr>
        <w:t xml:space="preserve"> </w:t>
      </w:r>
      <w:r w:rsidRPr="007A28E4">
        <w:rPr>
          <w:rFonts w:cs="Calibri"/>
        </w:rPr>
        <w:t>zákona č.</w:t>
      </w:r>
      <w:r w:rsidR="00C40946">
        <w:rPr>
          <w:rFonts w:cs="Calibri"/>
        </w:rPr>
        <w:t xml:space="preserve"> </w:t>
      </w:r>
      <w:r w:rsidRPr="007A28E4">
        <w:rPr>
          <w:rFonts w:cs="Calibri"/>
        </w:rPr>
        <w:t>56/2012 Z. z. o cestnej doprave</w:t>
      </w:r>
      <w:r w:rsidR="00C40946">
        <w:rPr>
          <w:rFonts w:cs="Calibri"/>
        </w:rPr>
        <w:t xml:space="preserve"> </w:t>
      </w:r>
      <w:r w:rsidR="003200D0" w:rsidRPr="007A28E4">
        <w:rPr>
          <w:rFonts w:cs="Calibri"/>
        </w:rPr>
        <w:t>v znení neskorších predpisov</w:t>
      </w:r>
      <w:r w:rsidR="00C40946">
        <w:rPr>
          <w:rFonts w:cs="Calibri"/>
        </w:rPr>
        <w:t xml:space="preserve"> </w:t>
      </w:r>
      <w:r w:rsidRPr="007A28E4">
        <w:rPr>
          <w:rFonts w:cs="Calibri"/>
        </w:rPr>
        <w:t>považuje za celkové vyúčtovanie po skončení rozpočtového roka.</w:t>
      </w:r>
      <w:r w:rsidR="00C40946">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09E36C12" w:rsidR="00333F48" w:rsidRPr="007A28E4" w:rsidRDefault="00333F48" w:rsidP="003B61E8">
      <w:pPr>
        <w:pStyle w:val="Odsekzoznamu"/>
        <w:numPr>
          <w:ilvl w:val="0"/>
          <w:numId w:val="7"/>
        </w:numPr>
        <w:jc w:val="both"/>
        <w:rPr>
          <w:rFonts w:cs="Calibri"/>
        </w:rPr>
      </w:pPr>
      <w:r w:rsidRPr="007A28E4">
        <w:rPr>
          <w:rFonts w:cs="Calibri"/>
        </w:rPr>
        <w:t>Dopravca je oprávnený podať voči štvrťročnému zúčtovaniu</w:t>
      </w:r>
      <w:r w:rsidR="00C40946">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C40946">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046FF7">
        <w:rPr>
          <w:rFonts w:cs="Calibri"/>
        </w:rPr>
        <w:t>7 kale</w:t>
      </w:r>
      <w:r w:rsidR="00046FF7" w:rsidRPr="00046FF7">
        <w:rPr>
          <w:rFonts w:cs="Calibri"/>
        </w:rPr>
        <w:t>ndárnych</w:t>
      </w:r>
      <w:r w:rsidRPr="007A28E4">
        <w:rPr>
          <w:rFonts w:cs="Calibri"/>
        </w:rPr>
        <w:t xml:space="preserve"> dní od predloženia štvrťročného zúčtovania.</w:t>
      </w:r>
      <w:r w:rsidR="00C40946">
        <w:rPr>
          <w:rFonts w:cs="Calibri"/>
        </w:rPr>
        <w:t xml:space="preserve"> </w:t>
      </w:r>
      <w:r w:rsidRPr="007A28E4">
        <w:rPr>
          <w:rFonts w:cs="Calibri"/>
        </w:rPr>
        <w:t>Na</w:t>
      </w:r>
      <w:r w:rsidR="00C40946">
        <w:rPr>
          <w:rFonts w:cs="Calibri"/>
        </w:rPr>
        <w:t xml:space="preserve"> </w:t>
      </w:r>
      <w:r w:rsidRPr="007A28E4">
        <w:rPr>
          <w:rFonts w:cs="Calibri"/>
        </w:rPr>
        <w:t>neskôr</w:t>
      </w:r>
      <w:r w:rsidR="00C40946">
        <w:rPr>
          <w:rFonts w:cs="Calibri"/>
        </w:rPr>
        <w:t xml:space="preserve"> </w:t>
      </w:r>
      <w:r w:rsidRPr="007A28E4">
        <w:rPr>
          <w:rFonts w:cs="Calibri"/>
        </w:rPr>
        <w:t>podané</w:t>
      </w:r>
      <w:r w:rsidR="00C40946">
        <w:rPr>
          <w:rFonts w:cs="Calibri"/>
        </w:rPr>
        <w:t xml:space="preserve"> </w:t>
      </w:r>
      <w:r w:rsidRPr="007A28E4">
        <w:rPr>
          <w:rFonts w:cs="Calibri"/>
        </w:rPr>
        <w:t>námietky alebo na nezdôvodnen</w:t>
      </w:r>
      <w:r w:rsidR="00957755" w:rsidRPr="007A28E4">
        <w:rPr>
          <w:rFonts w:cs="Calibri"/>
        </w:rPr>
        <w:t>é námietky sa nebude prihliadať;</w:t>
      </w:r>
      <w:r w:rsidR="00C40946">
        <w:rPr>
          <w:rFonts w:cs="Calibri"/>
        </w:rPr>
        <w:t xml:space="preserve"> </w:t>
      </w:r>
      <w:r w:rsidR="00957755" w:rsidRPr="007A28E4">
        <w:rPr>
          <w:rFonts w:cs="Calibri"/>
        </w:rPr>
        <w:t xml:space="preserve">túto skutočnosť Objednávateľ oznámi Dopravcovi. </w:t>
      </w:r>
      <w:r w:rsidRPr="007A28E4">
        <w:rPr>
          <w:rFonts w:cs="Calibri"/>
        </w:rPr>
        <w:t>Ak</w:t>
      </w:r>
      <w:r w:rsidR="00C40946">
        <w:rPr>
          <w:rFonts w:cs="Calibri"/>
        </w:rPr>
        <w:t xml:space="preserve"> </w:t>
      </w:r>
      <w:r w:rsidRPr="007A28E4">
        <w:rPr>
          <w:rFonts w:cs="Calibri"/>
        </w:rPr>
        <w:t>Dopravca</w:t>
      </w:r>
      <w:r w:rsidR="00C40946">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C40946">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C40946">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C40946">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6346DCCD"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C40946">
        <w:rPr>
          <w:rFonts w:cs="Calibri"/>
          <w:color w:val="000000" w:themeColor="text1"/>
        </w:rPr>
        <w:t xml:space="preserve"> </w:t>
      </w:r>
      <w:r w:rsidR="007546B0" w:rsidRPr="007A28E4">
        <w:rPr>
          <w:rFonts w:cs="Calibri"/>
          <w:color w:val="000000" w:themeColor="text1"/>
        </w:rPr>
        <w:t xml:space="preserve"> </w:t>
      </w:r>
      <w:r w:rsidR="00EC579C" w:rsidRPr="007A28E4">
        <w:rPr>
          <w:rFonts w:cs="Calibri"/>
          <w:color w:val="000000" w:themeColor="text1"/>
        </w:rPr>
        <w:t>Objednávateľ je povinný zaplatiť</w:t>
      </w:r>
      <w:r w:rsidR="00C40946">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27FF5FB1" w:rsidR="007546B0" w:rsidRDefault="00EC579C" w:rsidP="00C40946">
      <w:pPr>
        <w:pStyle w:val="Odsekzoznamu"/>
        <w:ind w:left="1429"/>
        <w:jc w:val="both"/>
        <w:rPr>
          <w:rFonts w:cs="Calibri"/>
          <w:color w:val="000000" w:themeColor="text1"/>
        </w:rPr>
      </w:pPr>
      <w:r>
        <w:rPr>
          <w:rFonts w:cs="Calibri"/>
          <w:color w:val="000000" w:themeColor="text1"/>
        </w:rPr>
        <w:t>ea) po uplynutí</w:t>
      </w:r>
      <w:r w:rsidR="00C40946">
        <w:rPr>
          <w:rFonts w:cs="Calibri"/>
          <w:color w:val="000000" w:themeColor="text1"/>
        </w:rPr>
        <w:t xml:space="preserve"> </w:t>
      </w:r>
      <w:r>
        <w:rPr>
          <w:rFonts w:cs="Calibri"/>
          <w:color w:val="000000" w:themeColor="text1"/>
        </w:rPr>
        <w:t>lehoty na podanie námietok</w:t>
      </w:r>
      <w:r w:rsidR="00C40946">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C40946">
        <w:rPr>
          <w:rFonts w:cs="Calibri"/>
          <w:color w:val="000000" w:themeColor="text1"/>
        </w:rPr>
        <w:t xml:space="preserve"> </w:t>
      </w:r>
    </w:p>
    <w:p w14:paraId="64DCD37D" w14:textId="6F48C5C9" w:rsidR="007546B0" w:rsidRPr="00A54CA2" w:rsidRDefault="00EC579C" w:rsidP="00A54CA2">
      <w:pPr>
        <w:pStyle w:val="Odsekzoznamu"/>
        <w:ind w:left="1429"/>
        <w:jc w:val="both"/>
        <w:rPr>
          <w:rFonts w:cs="Calibri"/>
          <w:color w:val="000000" w:themeColor="text1"/>
        </w:rPr>
      </w:pPr>
      <w:r>
        <w:rPr>
          <w:rFonts w:cs="Calibri"/>
          <w:color w:val="000000" w:themeColor="text1"/>
        </w:rPr>
        <w:t>eb) alebo od doručenia oznámenia</w:t>
      </w:r>
      <w:r w:rsidR="00C40946">
        <w:rPr>
          <w:rFonts w:cs="Calibri"/>
          <w:color w:val="000000" w:themeColor="text1"/>
        </w:rPr>
        <w:t xml:space="preserve"> </w:t>
      </w:r>
      <w:r w:rsidR="007724C9">
        <w:rPr>
          <w:rFonts w:cs="Calibri"/>
          <w:color w:val="000000" w:themeColor="text1"/>
        </w:rPr>
        <w:t>Objednávateľa</w:t>
      </w:r>
      <w:r w:rsidR="00C40946">
        <w:rPr>
          <w:rFonts w:cs="Calibri"/>
          <w:color w:val="000000" w:themeColor="text1"/>
        </w:rPr>
        <w:t xml:space="preserve"> </w:t>
      </w:r>
      <w:r w:rsidR="007724C9">
        <w:rPr>
          <w:rFonts w:cs="Calibri"/>
          <w:color w:val="000000" w:themeColor="text1"/>
        </w:rPr>
        <w:t>Dopravcovi</w:t>
      </w:r>
      <w:r w:rsidR="00C40946">
        <w:rPr>
          <w:rFonts w:cs="Calibri"/>
          <w:color w:val="000000" w:themeColor="text1"/>
        </w:rPr>
        <w:t xml:space="preserve"> </w:t>
      </w:r>
      <w:r w:rsidR="007724C9">
        <w:rPr>
          <w:rFonts w:cs="Calibri"/>
          <w:color w:val="000000" w:themeColor="text1"/>
        </w:rPr>
        <w:t>v zmysle</w:t>
      </w:r>
      <w:r w:rsidR="00C40946">
        <w:rPr>
          <w:rFonts w:cs="Calibri"/>
          <w:color w:val="000000" w:themeColor="text1"/>
        </w:rPr>
        <w:t xml:space="preserve"> </w:t>
      </w:r>
      <w:r w:rsidR="007724C9">
        <w:rPr>
          <w:rFonts w:cs="Calibri"/>
          <w:color w:val="000000" w:themeColor="text1"/>
        </w:rPr>
        <w:t xml:space="preserve">písmena </w:t>
      </w:r>
      <w:r w:rsidR="007724C9" w:rsidRPr="00A54CA2">
        <w:rPr>
          <w:rFonts w:cs="Calibri"/>
          <w:color w:val="000000" w:themeColor="text1"/>
        </w:rPr>
        <w:t>d)</w:t>
      </w:r>
      <w:r w:rsidR="00C40946" w:rsidRPr="00A54CA2">
        <w:rPr>
          <w:rFonts w:cs="Calibri"/>
          <w:color w:val="000000" w:themeColor="text1"/>
        </w:rPr>
        <w:t xml:space="preserve"> </w:t>
      </w:r>
      <w:r w:rsidR="007724C9" w:rsidRPr="00A54CA2">
        <w:rPr>
          <w:rFonts w:cs="Calibri"/>
          <w:color w:val="000000" w:themeColor="text1"/>
        </w:rPr>
        <w:t>tohto</w:t>
      </w:r>
      <w:r w:rsidR="00C40946" w:rsidRPr="00A54CA2">
        <w:rPr>
          <w:rFonts w:cs="Calibri"/>
          <w:color w:val="000000" w:themeColor="text1"/>
        </w:rPr>
        <w:t xml:space="preserve"> </w:t>
      </w:r>
      <w:r w:rsidR="007724C9" w:rsidRPr="00A54CA2">
        <w:rPr>
          <w:rFonts w:cs="Calibri"/>
          <w:color w:val="000000" w:themeColor="text1"/>
        </w:rPr>
        <w:t>bodu Zmluvy</w:t>
      </w:r>
      <w:r w:rsidR="00C40946" w:rsidRPr="00A54CA2">
        <w:rPr>
          <w:rFonts w:cs="Calibri"/>
          <w:color w:val="000000" w:themeColor="text1"/>
        </w:rPr>
        <w:t xml:space="preserve"> </w:t>
      </w:r>
      <w:r w:rsidR="007724C9" w:rsidRPr="00A54CA2">
        <w:rPr>
          <w:rFonts w:cs="Calibri"/>
          <w:color w:val="000000" w:themeColor="text1"/>
        </w:rPr>
        <w:t>v prípade, ak Dopravca využil svoje právo podať námietky.</w:t>
      </w:r>
      <w:r w:rsidR="00C40946" w:rsidRPr="00A54CA2">
        <w:rPr>
          <w:rFonts w:cs="Calibri"/>
          <w:color w:val="000000" w:themeColor="text1"/>
        </w:rPr>
        <w:t xml:space="preserve"> </w:t>
      </w:r>
    </w:p>
    <w:p w14:paraId="06AA4612" w14:textId="77777777" w:rsidR="007724C9" w:rsidRPr="007546B0" w:rsidRDefault="007724C9" w:rsidP="00C40946">
      <w:pPr>
        <w:pStyle w:val="Odsekzoznamu"/>
        <w:jc w:val="both"/>
        <w:rPr>
          <w:rFonts w:cs="Calibri"/>
          <w:color w:val="000000" w:themeColor="text1"/>
        </w:rPr>
      </w:pPr>
    </w:p>
    <w:p w14:paraId="4D4EC3FB" w14:textId="4E66B35D" w:rsidR="00333F48" w:rsidRPr="007A28E4" w:rsidRDefault="00333F48" w:rsidP="00C40946">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C40946">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C40946">
        <w:rPr>
          <w:rFonts w:cs="Calibri"/>
          <w:color w:val="000000" w:themeColor="text1"/>
        </w:rPr>
        <w:t xml:space="preserve"> </w:t>
      </w:r>
      <w:r w:rsidRPr="007A28E4">
        <w:rPr>
          <w:rFonts w:cs="Calibri"/>
          <w:color w:val="000000" w:themeColor="text1"/>
        </w:rPr>
        <w:t>Dopravca</w:t>
      </w:r>
      <w:r w:rsidR="00C40946">
        <w:rPr>
          <w:rFonts w:cs="Calibri"/>
          <w:color w:val="000000" w:themeColor="text1"/>
        </w:rPr>
        <w:t xml:space="preserve"> </w:t>
      </w:r>
      <w:r w:rsidR="007362A7" w:rsidRPr="007A28E4">
        <w:rPr>
          <w:rFonts w:cs="Calibri"/>
          <w:color w:val="000000" w:themeColor="text1"/>
        </w:rPr>
        <w:t>je</w:t>
      </w:r>
      <w:r w:rsidR="00C40946">
        <w:rPr>
          <w:rFonts w:cs="Calibri"/>
          <w:color w:val="000000" w:themeColor="text1"/>
        </w:rPr>
        <w:t xml:space="preserve"> </w:t>
      </w:r>
      <w:r w:rsidRPr="007A28E4">
        <w:rPr>
          <w:rFonts w:cs="Calibri"/>
          <w:color w:val="000000" w:themeColor="text1"/>
        </w:rPr>
        <w:t>povinný vrátiť</w:t>
      </w:r>
      <w:r w:rsidR="00C40946">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C40946">
        <w:rPr>
          <w:rFonts w:cs="Calibri"/>
          <w:color w:val="000000" w:themeColor="text1"/>
        </w:rPr>
        <w:t xml:space="preserve"> </w:t>
      </w:r>
      <w:r w:rsidR="007724C9" w:rsidRPr="007A28E4">
        <w:rPr>
          <w:rFonts w:cs="Calibri"/>
          <w:color w:val="000000" w:themeColor="text1"/>
        </w:rPr>
        <w:t>v lehote najneskôr do</w:t>
      </w:r>
      <w:r w:rsidR="00C40946">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C40946">
        <w:rPr>
          <w:rFonts w:cs="Calibri"/>
          <w:color w:val="000000" w:themeColor="text1"/>
        </w:rPr>
        <w:t xml:space="preserve"> </w:t>
      </w:r>
    </w:p>
    <w:p w14:paraId="61C14ACD" w14:textId="77777777" w:rsidR="007724C9" w:rsidRPr="002D3D30" w:rsidRDefault="007724C9" w:rsidP="00C40946">
      <w:pPr>
        <w:pStyle w:val="Odsekzoznamu"/>
        <w:ind w:left="1429"/>
        <w:jc w:val="both"/>
        <w:rPr>
          <w:rFonts w:cs="Calibri"/>
          <w:color w:val="000000" w:themeColor="text1"/>
        </w:rPr>
      </w:pPr>
      <w:r w:rsidRPr="002D3D30">
        <w:rPr>
          <w:rFonts w:cs="Calibri"/>
          <w:color w:val="000000" w:themeColor="text1"/>
        </w:rPr>
        <w:lastRenderedPageBreak/>
        <w:t xml:space="preserve">fa) po uplynutí lehoty na podanie námietok v prípade, ak Dopravca nevyužil svoje právo podať námietky, </w:t>
      </w:r>
    </w:p>
    <w:p w14:paraId="4F5F7369" w14:textId="7E48F9F1" w:rsidR="007724C9" w:rsidRDefault="007724C9" w:rsidP="00C40946">
      <w:pPr>
        <w:pStyle w:val="Odsekzoznamu"/>
        <w:ind w:left="1429"/>
        <w:jc w:val="both"/>
        <w:rPr>
          <w:rFonts w:cs="Calibri"/>
          <w:color w:val="000000" w:themeColor="text1"/>
        </w:rPr>
      </w:pPr>
      <w:r w:rsidRPr="002D3D30">
        <w:rPr>
          <w:rFonts w:cs="Calibri"/>
          <w:color w:val="000000" w:themeColor="text1"/>
        </w:rPr>
        <w:t>fb) alebo</w:t>
      </w:r>
      <w:r w:rsidR="00C40946" w:rsidRPr="002D3D30">
        <w:rPr>
          <w:rFonts w:cs="Calibri"/>
          <w:color w:val="000000" w:themeColor="text1"/>
        </w:rPr>
        <w:t xml:space="preserve"> </w:t>
      </w:r>
      <w:r w:rsidRPr="002D3D30">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C40946">
      <w:pPr>
        <w:pStyle w:val="Odsekzoznamu"/>
        <w:ind w:left="1429"/>
        <w:jc w:val="both"/>
        <w:rPr>
          <w:rFonts w:cs="Calibri"/>
        </w:rPr>
      </w:pPr>
    </w:p>
    <w:p w14:paraId="6DF21D46" w14:textId="352E4187" w:rsidR="00A67E02" w:rsidRPr="00A67E02" w:rsidRDefault="00A67E02" w:rsidP="00C40946">
      <w:pPr>
        <w:pStyle w:val="Odsekzoznamu"/>
        <w:ind w:left="1429"/>
        <w:jc w:val="both"/>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8318B2">
        <w:rPr>
          <w:rFonts w:cs="Calibri"/>
        </w:rPr>
        <w:t>do konca mesiaca, v ktorom bude vykonané prvé štvrťročné vyúčtovanie</w:t>
      </w:r>
      <w:r w:rsidR="00C40946">
        <w:rPr>
          <w:rFonts w:cs="Calibri"/>
          <w:color w:val="FF0000"/>
        </w:rPr>
        <w:t xml:space="preserve"> </w:t>
      </w:r>
      <w:r w:rsidRPr="00114BBE">
        <w:rPr>
          <w:rFonts w:cs="Calibri"/>
        </w:rPr>
        <w:t xml:space="preserve">je stanovená ako 95 % </w:t>
      </w:r>
      <w:r w:rsidRPr="008318B2">
        <w:rPr>
          <w:rFonts w:cs="Calibri"/>
        </w:rPr>
        <w:t>zo súčinu</w:t>
      </w:r>
      <w:r w:rsidR="00C40946">
        <w:rPr>
          <w:rFonts w:cs="Calibri"/>
        </w:rPr>
        <w:t xml:space="preserve"> </w:t>
      </w:r>
      <w:r w:rsidRPr="00114BBE">
        <w:rPr>
          <w:rFonts w:cs="Calibri"/>
        </w:rPr>
        <w:t>1/12 násobku Východ</w:t>
      </w:r>
      <w:r w:rsidR="00046FF7">
        <w:rPr>
          <w:rFonts w:cs="Calibri"/>
        </w:rPr>
        <w:t xml:space="preserve">iskového rozsahu služby v tkm a </w:t>
      </w:r>
      <w:r w:rsidRPr="00114BBE">
        <w:rPr>
          <w:rFonts w:cs="Calibri"/>
        </w:rPr>
        <w:t xml:space="preserve">ceny za 1 tkm </w:t>
      </w:r>
    </w:p>
    <w:p w14:paraId="7CE590F2" w14:textId="0C90538B" w:rsidR="00A67E02" w:rsidRDefault="002D3D30" w:rsidP="00C40946">
      <w:pPr>
        <w:pStyle w:val="Odsekzoznamu"/>
        <w:ind w:left="1429" w:hanging="709"/>
        <w:jc w:val="both"/>
        <w:rPr>
          <w:rFonts w:cs="Calibri"/>
        </w:rPr>
      </w:pPr>
      <w:r>
        <w:rPr>
          <w:rFonts w:cs="Calibri"/>
        </w:rPr>
        <w:t xml:space="preserve">             </w:t>
      </w:r>
      <w:r w:rsidR="00C40946">
        <w:rPr>
          <w:rFonts w:cs="Calibri"/>
        </w:rPr>
        <w:t xml:space="preserve">   </w:t>
      </w:r>
      <w:r w:rsidR="00A67E02"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191EF4F"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C40946">
        <w:rPr>
          <w:rFonts w:cs="Calibri"/>
        </w:rPr>
        <w:t xml:space="preserve"> </w:t>
      </w:r>
      <w:r w:rsidRPr="00114BBE">
        <w:rPr>
          <w:rFonts w:cs="Calibri"/>
        </w:rPr>
        <w:t>mesiaca bezprostredne nasledujúcom po mesiaci,</w:t>
      </w:r>
      <w:r w:rsidR="00C40946">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74AED46B" w:rsidR="00333F48" w:rsidRPr="0092772E" w:rsidRDefault="00333F48" w:rsidP="00333F48">
      <w:pPr>
        <w:pStyle w:val="Odsekzoznamu"/>
        <w:ind w:left="1429"/>
        <w:jc w:val="center"/>
        <w:rPr>
          <w:rFonts w:cs="Calibri"/>
        </w:rPr>
      </w:pPr>
      <w:r w:rsidRPr="0092772E">
        <w:rPr>
          <w:rFonts w:cs="Calibri"/>
        </w:rPr>
        <w:t>kde</w:t>
      </w:r>
      <w:r w:rsidR="00C40946">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1D5BDED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C40946">
        <w:rPr>
          <w:rFonts w:ascii="Calibri" w:eastAsia="Calibri" w:hAnsi="Calibri" w:cs="Calibri"/>
          <w:sz w:val="22"/>
          <w:szCs w:val="22"/>
        </w:rPr>
        <w:t xml:space="preserve"> </w:t>
      </w:r>
    </w:p>
    <w:p w14:paraId="61FDB51B" w14:textId="567266BC"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C40946">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C40946">
        <w:rPr>
          <w:rFonts w:ascii="Calibri" w:eastAsia="Calibri" w:hAnsi="Calibri" w:cs="Calibri"/>
          <w:sz w:val="22"/>
          <w:szCs w:val="22"/>
        </w:rPr>
        <w:t xml:space="preserve"> </w:t>
      </w:r>
    </w:p>
    <w:p w14:paraId="5D19B52F" w14:textId="77777777" w:rsidR="00333F48" w:rsidRDefault="00333F48" w:rsidP="00333F48">
      <w:pPr>
        <w:spacing w:line="276" w:lineRule="auto"/>
        <w:rPr>
          <w:rFonts w:ascii="Calibri" w:hAnsi="Calibri" w:cs="Calibri"/>
          <w:sz w:val="22"/>
          <w:szCs w:val="22"/>
          <w:highlight w:val="lightGray"/>
        </w:rPr>
      </w:pPr>
    </w:p>
    <w:p w14:paraId="3CB2CC6C" w14:textId="77777777" w:rsidR="00333F48" w:rsidRDefault="00333F48" w:rsidP="00333F48">
      <w:pPr>
        <w:pStyle w:val="Odsekzoznamu"/>
        <w:rPr>
          <w:rFonts w:cs="Calibri"/>
        </w:rPr>
      </w:pPr>
    </w:p>
    <w:p w14:paraId="32591E1B" w14:textId="77777777" w:rsidR="00333F48" w:rsidRDefault="00333F48" w:rsidP="00333F48">
      <w:pPr>
        <w:pStyle w:val="Odsekzoznamu"/>
        <w:rPr>
          <w:rFonts w:cs="Calibri"/>
        </w:rPr>
      </w:pPr>
    </w:p>
    <w:p w14:paraId="7EF19ABB" w14:textId="667E72B5" w:rsidR="00467FFC" w:rsidRPr="00AA0F9B" w:rsidRDefault="00333F48" w:rsidP="00467FFC">
      <w:pPr>
        <w:pStyle w:val="Odsekzoznamu"/>
        <w:numPr>
          <w:ilvl w:val="0"/>
          <w:numId w:val="7"/>
        </w:numPr>
        <w:rPr>
          <w:rFonts w:cs="Calibri"/>
          <w:bCs/>
          <w:iCs/>
        </w:rPr>
      </w:pPr>
      <w:r w:rsidRPr="00AA0F9B">
        <w:rPr>
          <w:rFonts w:cs="Calibri"/>
          <w:bCs/>
          <w:iCs/>
        </w:rPr>
        <w:t xml:space="preserve">Mesačná Záloha je splatná do </w:t>
      </w:r>
      <w:r w:rsidR="00970580" w:rsidRPr="00AA0F9B">
        <w:rPr>
          <w:rFonts w:cs="Calibri"/>
          <w:bCs/>
          <w:iCs/>
        </w:rPr>
        <w:t xml:space="preserve">25-teho dňa  príslušného kalendárneho mesiaca. </w:t>
      </w:r>
      <w:r w:rsidRPr="00AA0F9B">
        <w:rPr>
          <w:rFonts w:cs="Calibri"/>
          <w:bCs/>
          <w:iCs/>
        </w:rPr>
        <w:tab/>
      </w:r>
    </w:p>
    <w:p w14:paraId="36D1AA1D" w14:textId="4EA5AA1D" w:rsidR="00333F48" w:rsidRPr="007362A7" w:rsidRDefault="00333F48" w:rsidP="007724C9">
      <w:pPr>
        <w:spacing w:line="276" w:lineRule="auto"/>
        <w:ind w:left="709" w:hanging="709"/>
        <w:rPr>
          <w:rFonts w:ascii="Calibri" w:hAnsi="Calibri" w:cs="Calibri"/>
          <w:bCs/>
          <w:iCs/>
          <w:strike/>
          <w:sz w:val="22"/>
          <w:szCs w:val="22"/>
        </w:rPr>
      </w:pPr>
    </w:p>
    <w:bookmarkEnd w:id="13"/>
    <w:p w14:paraId="5BF42105" w14:textId="77777777"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34C96">
        <w:rPr>
          <w:rFonts w:ascii="Calibri" w:hAnsi="Calibri" w:cs="Calibri"/>
          <w:bCs/>
          <w:iCs/>
          <w:sz w:val="22"/>
          <w:szCs w:val="22"/>
        </w:rPr>
        <w:tab/>
      </w:r>
      <w:r w:rsidR="00134C96">
        <w:rPr>
          <w:rFonts w:ascii="Calibri" w:hAnsi="Calibri" w:cs="Calibri"/>
          <w:bCs/>
          <w:iCs/>
          <w:sz w:val="22"/>
          <w:szCs w:val="22"/>
        </w:rPr>
        <w:tab/>
      </w:r>
      <w:r w:rsidR="00333F48">
        <w:rPr>
          <w:rFonts w:ascii="Calibri" w:hAnsi="Calibri" w:cs="Calibri"/>
          <w:bCs/>
          <w:iCs/>
          <w:sz w:val="22"/>
          <w:szCs w:val="22"/>
        </w:rPr>
        <w:t>Povinnosť</w:t>
      </w:r>
      <w:r w:rsidR="00C40946">
        <w:rPr>
          <w:rFonts w:ascii="Calibri" w:hAnsi="Calibri" w:cs="Calibri"/>
          <w:bCs/>
          <w:iCs/>
          <w:sz w:val="22"/>
          <w:szCs w:val="22"/>
        </w:rPr>
        <w:t xml:space="preserve"> </w:t>
      </w:r>
      <w:r w:rsidR="00333F48">
        <w:rPr>
          <w:rFonts w:ascii="Calibri" w:hAnsi="Calibri" w:cs="Calibri"/>
          <w:bCs/>
          <w:iCs/>
          <w:sz w:val="22"/>
          <w:szCs w:val="22"/>
        </w:rPr>
        <w:t>Objednávateľa</w:t>
      </w:r>
      <w:r w:rsidR="00C40946">
        <w:rPr>
          <w:rFonts w:ascii="Calibri" w:hAnsi="Calibri" w:cs="Calibri"/>
          <w:bCs/>
          <w:iCs/>
          <w:sz w:val="22"/>
          <w:szCs w:val="22"/>
        </w:rPr>
        <w:t xml:space="preserve"> </w:t>
      </w:r>
      <w:r w:rsidR="00333F48">
        <w:rPr>
          <w:rFonts w:ascii="Calibri" w:hAnsi="Calibri" w:cs="Calibri"/>
          <w:bCs/>
          <w:iCs/>
          <w:sz w:val="22"/>
          <w:szCs w:val="22"/>
        </w:rPr>
        <w:t>zaplatiť</w:t>
      </w:r>
      <w:r w:rsidR="00C40946">
        <w:rPr>
          <w:rFonts w:ascii="Calibri" w:hAnsi="Calibri" w:cs="Calibri"/>
          <w:bCs/>
          <w:iCs/>
          <w:sz w:val="22"/>
          <w:szCs w:val="22"/>
        </w:rPr>
        <w:t xml:space="preserve"> </w:t>
      </w:r>
      <w:r w:rsidR="00333F48">
        <w:rPr>
          <w:rFonts w:ascii="Calibri" w:hAnsi="Calibri" w:cs="Calibri"/>
          <w:bCs/>
          <w:iCs/>
          <w:sz w:val="22"/>
          <w:szCs w:val="22"/>
        </w:rPr>
        <w:t>mesačnú Zálohu</w:t>
      </w:r>
      <w:r w:rsidR="00C40946">
        <w:rPr>
          <w:rFonts w:ascii="Calibri" w:hAnsi="Calibri" w:cs="Calibri"/>
          <w:bCs/>
          <w:iCs/>
          <w:sz w:val="22"/>
          <w:szCs w:val="22"/>
        </w:rPr>
        <w:t xml:space="preserve"> </w:t>
      </w:r>
      <w:r w:rsidR="00333F48">
        <w:rPr>
          <w:rFonts w:ascii="Calibri" w:hAnsi="Calibri" w:cs="Calibri"/>
          <w:bCs/>
          <w:iCs/>
          <w:sz w:val="22"/>
          <w:szCs w:val="22"/>
        </w:rPr>
        <w:t>alebo</w:t>
      </w:r>
      <w:r w:rsidR="00C40946">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C40946">
        <w:rPr>
          <w:rFonts w:ascii="Calibri" w:hAnsi="Calibri" w:cs="Calibri"/>
          <w:bCs/>
          <w:iCs/>
          <w:sz w:val="22"/>
          <w:szCs w:val="22"/>
        </w:rPr>
        <w:t xml:space="preserve"> </w:t>
      </w:r>
      <w:r w:rsidR="00333F48">
        <w:rPr>
          <w:rFonts w:ascii="Calibri" w:hAnsi="Calibri" w:cs="Calibri"/>
          <w:bCs/>
          <w:iCs/>
          <w:sz w:val="22"/>
          <w:szCs w:val="22"/>
        </w:rPr>
        <w:t>je splnená</w:t>
      </w:r>
      <w:r w:rsidR="00C40946">
        <w:rPr>
          <w:rFonts w:ascii="Calibri" w:hAnsi="Calibri" w:cs="Calibri"/>
          <w:bCs/>
          <w:iCs/>
          <w:sz w:val="22"/>
          <w:szCs w:val="22"/>
        </w:rPr>
        <w:t xml:space="preserve"> </w:t>
      </w:r>
      <w:r w:rsidR="00333F48">
        <w:rPr>
          <w:rFonts w:ascii="Calibri" w:hAnsi="Calibri" w:cs="Calibri"/>
          <w:bCs/>
          <w:iCs/>
          <w:sz w:val="22"/>
          <w:szCs w:val="22"/>
        </w:rPr>
        <w:t>dňom odpísania</w:t>
      </w:r>
      <w:r w:rsidR="00C40946">
        <w:rPr>
          <w:rFonts w:ascii="Calibri" w:hAnsi="Calibri" w:cs="Calibri"/>
          <w:bCs/>
          <w:iCs/>
          <w:sz w:val="22"/>
          <w:szCs w:val="22"/>
        </w:rPr>
        <w:t xml:space="preserve"> </w:t>
      </w:r>
      <w:r w:rsidR="00333F48">
        <w:rPr>
          <w:rFonts w:ascii="Calibri" w:hAnsi="Calibri" w:cs="Calibri"/>
          <w:bCs/>
          <w:iCs/>
          <w:sz w:val="22"/>
          <w:szCs w:val="22"/>
        </w:rPr>
        <w:t>príslušnej čiastky</w:t>
      </w:r>
      <w:r w:rsidR="00C40946">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C40946">
        <w:rPr>
          <w:rFonts w:ascii="Calibri" w:hAnsi="Calibri" w:cs="Calibri"/>
          <w:bCs/>
          <w:iCs/>
          <w:sz w:val="22"/>
          <w:szCs w:val="22"/>
        </w:rPr>
        <w:t xml:space="preserve"> </w:t>
      </w:r>
      <w:r w:rsidR="00333F48">
        <w:rPr>
          <w:rFonts w:ascii="Calibri" w:hAnsi="Calibri" w:cs="Calibri"/>
          <w:bCs/>
          <w:iCs/>
          <w:sz w:val="22"/>
          <w:szCs w:val="22"/>
        </w:rPr>
        <w:t xml:space="preserve"> Povinnosť Dopravcu vrátiť</w:t>
      </w:r>
      <w:r w:rsidR="00C40946">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r w:rsidR="00C0401E">
        <w:rPr>
          <w:rFonts w:ascii="Calibri" w:hAnsi="Calibri" w:cs="Calibri"/>
          <w:bCs/>
          <w:iCs/>
          <w:sz w:val="22"/>
          <w:szCs w:val="22"/>
        </w:rPr>
        <w:t xml:space="preserve"> </w:t>
      </w:r>
    </w:p>
    <w:p w14:paraId="0D2EA807" w14:textId="128F7642" w:rsidR="00C0401E" w:rsidRDefault="00C0401E"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w:t>
      </w:r>
      <w:r w:rsidR="00CB4CAE">
        <w:rPr>
          <w:rFonts w:ascii="Calibri" w:hAnsi="Calibri" w:cs="Calibri"/>
          <w:bCs/>
          <w:iCs/>
          <w:sz w:val="22"/>
          <w:szCs w:val="22"/>
        </w:rPr>
        <w:t xml:space="preserve"> v znení neskorších predpisov</w:t>
      </w:r>
      <w:r>
        <w:rPr>
          <w:rFonts w:ascii="Calibri" w:hAnsi="Calibri" w:cs="Calibri"/>
          <w:bCs/>
          <w:iCs/>
          <w:sz w:val="22"/>
          <w:szCs w:val="22"/>
        </w:rPr>
        <w:t xml:space="preserve">,   bude znášať  Objednávateľ.  </w:t>
      </w:r>
    </w:p>
    <w:p w14:paraId="4D63FC08" w14:textId="77777777" w:rsidR="00C0401E" w:rsidRDefault="00C0401E" w:rsidP="00333F48">
      <w:pPr>
        <w:jc w:val="center"/>
        <w:rPr>
          <w:b/>
          <w:sz w:val="28"/>
          <w:szCs w:val="28"/>
        </w:rPr>
      </w:pPr>
    </w:p>
    <w:p w14:paraId="62B4FC67"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5443D6E8"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499853CE"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73D3D149"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34FC48BD" w14:textId="29A7247B"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C40946">
        <w:rPr>
          <w:rFonts w:ascii="Calibri" w:hAnsi="Calibri" w:cs="Segoe UI"/>
          <w:b/>
          <w:bCs/>
          <w:color w:val="000000" w:themeColor="text1"/>
          <w:sz w:val="22"/>
          <w:szCs w:val="22"/>
        </w:rPr>
        <w:t xml:space="preserve"> </w:t>
      </w:r>
    </w:p>
    <w:p w14:paraId="4D7F431E" w14:textId="2F58F3E4"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C40946">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Pr="007C1FB4" w:rsidRDefault="00333F48" w:rsidP="00333F48">
      <w:pPr>
        <w:spacing w:line="276" w:lineRule="auto"/>
        <w:rPr>
          <w:rFonts w:ascii="Calibri" w:hAnsi="Calibri"/>
          <w:sz w:val="22"/>
          <w:szCs w:val="22"/>
        </w:rPr>
      </w:pPr>
      <w:r w:rsidRPr="00D620C8">
        <w:rPr>
          <w:rFonts w:ascii="Calibri" w:hAnsi="Calibri"/>
          <w:sz w:val="22"/>
          <w:szCs w:val="22"/>
        </w:rPr>
        <w:lastRenderedPageBreak/>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7C05330E" w14:textId="77777777" w:rsidR="00333F48" w:rsidRPr="007C1FB4" w:rsidRDefault="00333F48" w:rsidP="00333F48">
      <w:pPr>
        <w:spacing w:line="276" w:lineRule="auto"/>
        <w:rPr>
          <w:rFonts w:ascii="Calibri" w:hAnsi="Calibri"/>
          <w:sz w:val="22"/>
          <w:szCs w:val="22"/>
        </w:rPr>
      </w:pPr>
    </w:p>
    <w:p w14:paraId="6E849D97" w14:textId="3E8E6055" w:rsidR="00333F48" w:rsidRPr="007C1FB4" w:rsidRDefault="00333F48" w:rsidP="00782F23">
      <w:pPr>
        <w:pStyle w:val="Odsekzoznamu"/>
        <w:numPr>
          <w:ilvl w:val="0"/>
          <w:numId w:val="11"/>
        </w:numPr>
        <w:jc w:val="both"/>
        <w:rPr>
          <w:color w:val="FF0000"/>
        </w:rPr>
      </w:pPr>
      <w:r w:rsidRPr="007C1FB4">
        <w:t>v súlade zo svojimi záväzkami, ktoré vyplývajú z </w:t>
      </w:r>
      <w:r w:rsidRPr="007C1FB4">
        <w:rPr>
          <w:b/>
        </w:rPr>
        <w:t>Ponuky</w:t>
      </w:r>
      <w:r w:rsidR="00C40946">
        <w:rPr>
          <w:b/>
        </w:rPr>
        <w:t xml:space="preserve"> </w:t>
      </w:r>
      <w:r w:rsidRPr="007C1FB4">
        <w:rPr>
          <w:b/>
        </w:rPr>
        <w:t xml:space="preserve">Dopravcu, </w:t>
      </w:r>
      <w:r w:rsidRPr="007C1FB4">
        <w:t>ktorá tvorí</w:t>
      </w:r>
      <w:r w:rsidR="00C40946">
        <w:rPr>
          <w:b/>
        </w:rPr>
        <w:t xml:space="preserve"> </w:t>
      </w:r>
      <w:r w:rsidR="00134C96">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C40946">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24A34995" w14:textId="676CC8F9" w:rsidR="00134C96" w:rsidRDefault="00634855" w:rsidP="00782F23">
      <w:pPr>
        <w:pStyle w:val="Odsekzoznamu"/>
        <w:numPr>
          <w:ilvl w:val="0"/>
          <w:numId w:val="11"/>
        </w:numPr>
        <w:jc w:val="both"/>
      </w:pPr>
      <w:ins w:id="14" w:author="Marcela T." w:date="2019-02-27T17:35:00Z">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w:t>
        </w:r>
        <w:r>
          <w:t xml:space="preserve"> Zmluvné strany sa dohodli, že Objednávateľ nie  je oprávnený po dobu trvania Zmluvy Technické a prevádzkové štandardy (ďalej aj len ako </w:t>
        </w:r>
        <w:r>
          <w:rPr>
            <w:b/>
            <w:bCs/>
          </w:rPr>
          <w:t>„TPŠ“</w:t>
        </w:r>
        <w:r>
          <w:t>),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15" w:author="Marcela T." w:date="2019-02-27T17:35:00Z">
        <w:r w:rsidR="00333F48" w:rsidRPr="007C1FB4" w:rsidDel="00634855">
          <w:delText>v súlade s požiadavkami, stanovenými v </w:delText>
        </w:r>
        <w:r w:rsidR="00333F48" w:rsidRPr="007C1FB4" w:rsidDel="00634855">
          <w:rPr>
            <w:b/>
          </w:rPr>
          <w:delText xml:space="preserve">Technických a prevádzkových štandardoch, </w:delText>
        </w:r>
        <w:r w:rsidR="00333F48" w:rsidRPr="007C1FB4" w:rsidDel="00634855">
          <w:delText xml:space="preserve">ktorých znenie v čase uzavretia Zmluvy tvorí </w:delText>
        </w:r>
        <w:r w:rsidR="001C5345" w:rsidRPr="007C1FB4" w:rsidDel="00634855">
          <w:rPr>
            <w:b/>
          </w:rPr>
          <w:delText>P</w:delText>
        </w:r>
        <w:r w:rsidR="00333F48" w:rsidRPr="007C1FB4" w:rsidDel="00634855">
          <w:rPr>
            <w:b/>
          </w:rPr>
          <w:delText>rílohu č. 4</w:delText>
        </w:r>
        <w:r w:rsidR="00333F48" w:rsidRPr="007C1FB4" w:rsidDel="00634855">
          <w:delText xml:space="preserve"> Zmluvy. Zmluvné strany sa dohodli, že Objednávateľ</w:delText>
        </w:r>
        <w:r w:rsidR="00C40946" w:rsidDel="00634855">
          <w:delText xml:space="preserve"> </w:delText>
        </w:r>
        <w:r w:rsidR="00333F48" w:rsidRPr="007C1FB4" w:rsidDel="00634855">
          <w:delText xml:space="preserve">je oprávnený po dobu trvania Zmluvy Technické a prevádzkové </w:delText>
        </w:r>
        <w:r w:rsidR="00333F48" w:rsidRPr="00114BBE" w:rsidDel="00634855">
          <w:delText>štandardy</w:delText>
        </w:r>
        <w:r w:rsidR="00C40946" w:rsidDel="00634855">
          <w:delText xml:space="preserve"> </w:delText>
        </w:r>
        <w:r w:rsidR="00333F48" w:rsidRPr="00114BBE" w:rsidDel="00634855">
          <w:delText>(ďalej aj</w:delText>
        </w:r>
        <w:r w:rsidR="00C40946" w:rsidDel="00634855">
          <w:delText xml:space="preserve"> </w:delText>
        </w:r>
        <w:r w:rsidR="00333F48" w:rsidRPr="00114BBE" w:rsidDel="00634855">
          <w:delText xml:space="preserve">len ako </w:delText>
        </w:r>
        <w:r w:rsidR="00333F48" w:rsidRPr="00114BBE" w:rsidDel="00634855">
          <w:rPr>
            <w:b/>
          </w:rPr>
          <w:delText>„TPŠ“</w:delText>
        </w:r>
        <w:r w:rsidR="00333F48" w:rsidRPr="00114BBE" w:rsidDel="00634855">
          <w:delText>)</w:delText>
        </w:r>
        <w:r w:rsidR="00C40946" w:rsidDel="00634855">
          <w:delText xml:space="preserve"> </w:delText>
        </w:r>
        <w:r w:rsidR="00333F48" w:rsidRPr="00114BBE" w:rsidDel="00634855">
          <w:delText>aktualizovať. Aktualizované znenie Technic</w:delText>
        </w:r>
        <w:r w:rsidR="00BC792B" w:rsidRPr="00114BBE" w:rsidDel="00634855">
          <w:delText xml:space="preserve">kých a prevádzkových štandardov </w:delText>
        </w:r>
        <w:r w:rsidR="007C1FB4" w:rsidRPr="00114BBE" w:rsidDel="00634855">
          <w:delText xml:space="preserve">Objednávateľ </w:delText>
        </w:r>
        <w:r w:rsidR="00BC792B" w:rsidRPr="00114BBE" w:rsidDel="00634855">
          <w:delText>písomne oznámi</w:delText>
        </w:r>
        <w:r w:rsidR="00C40946" w:rsidDel="00634855">
          <w:delText xml:space="preserve"> </w:delText>
        </w:r>
        <w:r w:rsidR="007C1FB4" w:rsidRPr="00114BBE" w:rsidDel="00634855">
          <w:delText xml:space="preserve">Dopravcovi </w:delText>
        </w:r>
        <w:r w:rsidR="00BC792B" w:rsidRPr="00114BBE" w:rsidDel="00634855">
          <w:delText xml:space="preserve">dostatočne vopred, spravidla </w:delText>
        </w:r>
        <w:r w:rsidR="00046FF7" w:rsidRPr="008318B2" w:rsidDel="00634855">
          <w:delText>dva mesiace</w:delText>
        </w:r>
        <w:r w:rsidR="00BC792B" w:rsidRPr="008318B2" w:rsidDel="00634855">
          <w:delText xml:space="preserve"> </w:delText>
        </w:r>
        <w:r w:rsidR="00BC792B" w:rsidRPr="00114BBE" w:rsidDel="00634855">
          <w:delText xml:space="preserve">pred zavedením zmeny. Aktualizované znenie </w:delText>
        </w:r>
        <w:r w:rsidR="00333F48" w:rsidRPr="00114BBE" w:rsidDel="00634855">
          <w:delText xml:space="preserve">je pre Dopravcu záväzné od </w:delText>
        </w:r>
        <w:r w:rsidR="00A31499" w:rsidRPr="00114BBE" w:rsidDel="00634855">
          <w:delText xml:space="preserve">termínu zavedenia zmeny </w:delText>
        </w:r>
        <w:r w:rsidR="00333F48" w:rsidRPr="00114BBE" w:rsidDel="00634855">
          <w:delText>Objednávateľ</w:delText>
        </w:r>
        <w:r w:rsidR="00A31499" w:rsidRPr="00114BBE" w:rsidDel="00634855">
          <w:delText>om</w:delText>
        </w:r>
        <w:r w:rsidR="00333F48" w:rsidRPr="00114BBE" w:rsidDel="00634855">
          <w:delText>. Dopravca je povinný takú zmenu Technických a prevádzkových štandardov akceptovať;</w:delText>
        </w:r>
      </w:del>
      <w:r w:rsidR="00333F48" w:rsidRPr="00114BBE">
        <w:t xml:space="preserve"> </w:t>
      </w:r>
    </w:p>
    <w:p w14:paraId="73C433AC" w14:textId="77777777" w:rsidR="00134C96" w:rsidRDefault="00134C96" w:rsidP="00134C96">
      <w:pPr>
        <w:pStyle w:val="Odsekzoznamu"/>
      </w:pPr>
    </w:p>
    <w:p w14:paraId="585041CA" w14:textId="27530739" w:rsidR="00333F48" w:rsidRPr="00134C96" w:rsidRDefault="00333F48" w:rsidP="00782F23">
      <w:pPr>
        <w:pStyle w:val="Odsekzoznamu"/>
        <w:numPr>
          <w:ilvl w:val="0"/>
          <w:numId w:val="11"/>
        </w:numPr>
        <w:jc w:val="both"/>
      </w:pPr>
      <w:r w:rsidRPr="00134C96">
        <w:t>podľa aktuálne</w:t>
      </w:r>
      <w:r w:rsidR="00C40946" w:rsidRPr="00134C96">
        <w:t xml:space="preserve"> </w:t>
      </w:r>
      <w:r w:rsidRPr="00134C96">
        <w:t xml:space="preserve">schválených </w:t>
      </w:r>
      <w:r w:rsidRPr="00134C96">
        <w:rPr>
          <w:b/>
        </w:rPr>
        <w:t>Cestovných poriadkov</w:t>
      </w:r>
      <w:r w:rsidRPr="00134C96">
        <w:t>;</w:t>
      </w:r>
      <w:r w:rsidR="00C40946" w:rsidRPr="00134C96">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4AA355D5" w14:textId="77777777" w:rsidR="00134C96" w:rsidRDefault="00333F48" w:rsidP="00782F23">
      <w:pPr>
        <w:pStyle w:val="Odsekzoznamu"/>
        <w:numPr>
          <w:ilvl w:val="0"/>
          <w:numId w:val="11"/>
        </w:numPr>
        <w:jc w:val="both"/>
      </w:pPr>
      <w:r w:rsidRPr="00134C96">
        <w:t>v súlade s</w:t>
      </w:r>
      <w:r w:rsidR="00114BBE" w:rsidRPr="00134C96">
        <w:t> </w:t>
      </w:r>
      <w:r w:rsidRPr="00134C96">
        <w:rPr>
          <w:b/>
        </w:rPr>
        <w:t>Tarifou</w:t>
      </w:r>
      <w:r w:rsidR="00114BBE" w:rsidRPr="00134C96">
        <w:rPr>
          <w:b/>
        </w:rPr>
        <w:t xml:space="preserve"> a cenníkom cestovného</w:t>
      </w:r>
      <w:r w:rsidRPr="00134C96">
        <w:t>, ktor</w:t>
      </w:r>
      <w:r w:rsidR="00114BBE" w:rsidRPr="00134C96">
        <w:t>ých</w:t>
      </w:r>
      <w:r w:rsidR="00C40946" w:rsidRPr="00134C96">
        <w:t xml:space="preserve"> </w:t>
      </w:r>
      <w:r w:rsidRPr="00134C96">
        <w:t>znenie</w:t>
      </w:r>
      <w:r w:rsidR="00C40946" w:rsidRPr="00134C96">
        <w:t xml:space="preserve"> </w:t>
      </w:r>
      <w:r w:rsidRPr="00134C96">
        <w:t>v čase uzavretia Zmluvy</w:t>
      </w:r>
      <w:r w:rsidR="00C40946" w:rsidRPr="00134C96">
        <w:t xml:space="preserve"> </w:t>
      </w:r>
      <w:r w:rsidRPr="00134C96">
        <w:t xml:space="preserve">tvorí </w:t>
      </w:r>
      <w:r w:rsidR="001C5345" w:rsidRPr="00134C96">
        <w:rPr>
          <w:b/>
        </w:rPr>
        <w:t>P</w:t>
      </w:r>
      <w:r w:rsidRPr="00134C96">
        <w:rPr>
          <w:b/>
        </w:rPr>
        <w:t xml:space="preserve">rílohu č. </w:t>
      </w:r>
      <w:r w:rsidR="00114BBE" w:rsidRPr="00134C96">
        <w:rPr>
          <w:b/>
        </w:rPr>
        <w:t>6</w:t>
      </w:r>
      <w:r w:rsidR="00C40946" w:rsidRPr="00134C96">
        <w:t xml:space="preserve"> </w:t>
      </w:r>
      <w:r w:rsidRPr="00134C96">
        <w:t>Zmluvy</w:t>
      </w:r>
      <w:r w:rsidR="001C5345" w:rsidRPr="00134C96">
        <w:t>.</w:t>
      </w:r>
      <w:r w:rsidR="00C40946" w:rsidRPr="00134C96">
        <w:t xml:space="preserve"> </w:t>
      </w:r>
      <w:r w:rsidRPr="00134C96">
        <w:t>Zmluvné strany sa dohodli, že Objednávateľ je oprávnený po dobu trvania Zmluvy Tarifu</w:t>
      </w:r>
      <w:r w:rsidR="001C5345" w:rsidRPr="00134C96">
        <w:t xml:space="preserve"> a</w:t>
      </w:r>
      <w:r w:rsidR="00C40946" w:rsidRPr="00134C96">
        <w:t xml:space="preserve"> </w:t>
      </w:r>
      <w:r w:rsidR="00AC616F" w:rsidRPr="00134C96">
        <w:t>c</w:t>
      </w:r>
      <w:r w:rsidR="001C5345" w:rsidRPr="00134C96">
        <w:t>enník cestovného</w:t>
      </w:r>
      <w:r w:rsidR="00C40946" w:rsidRPr="00134C96">
        <w:t xml:space="preserve"> </w:t>
      </w:r>
      <w:r w:rsidRPr="00134C96">
        <w:t>aktualizovať. Aktualizované znenie Tarify</w:t>
      </w:r>
      <w:r w:rsidR="00C40946" w:rsidRPr="00134C96">
        <w:t xml:space="preserve"> </w:t>
      </w:r>
      <w:r w:rsidR="001C5345" w:rsidRPr="00134C96">
        <w:t xml:space="preserve">a </w:t>
      </w:r>
      <w:r w:rsidR="00AC616F" w:rsidRPr="00134C96">
        <w:t>c</w:t>
      </w:r>
      <w:r w:rsidR="001C5345" w:rsidRPr="00134C96">
        <w:t>enníka cestovného</w:t>
      </w:r>
      <w:r w:rsidR="00C40946" w:rsidRPr="00134C96">
        <w:t xml:space="preserve"> </w:t>
      </w:r>
      <w:r w:rsidR="007C1FB4" w:rsidRPr="00134C96">
        <w:t xml:space="preserve">Objednávateľ </w:t>
      </w:r>
      <w:r w:rsidR="00BC792B" w:rsidRPr="00134C96">
        <w:t>písomne oznámi</w:t>
      </w:r>
      <w:r w:rsidR="00C40946" w:rsidRPr="00134C96">
        <w:t xml:space="preserve"> </w:t>
      </w:r>
      <w:r w:rsidR="00BC792B" w:rsidRPr="00134C96">
        <w:t>Dopravcovi dostatočne vopred, spravidla jeden mesiac pred zavedením zmeny.</w:t>
      </w:r>
      <w:r w:rsidR="00C40946" w:rsidRPr="00134C96">
        <w:t xml:space="preserve">  </w:t>
      </w:r>
      <w:r w:rsidR="00BC792B" w:rsidRPr="00134C96">
        <w:t xml:space="preserve">Aktualizované znenie </w:t>
      </w:r>
      <w:r w:rsidRPr="00134C96">
        <w:t xml:space="preserve">je pre Dopravcu záväzné </w:t>
      </w:r>
      <w:r w:rsidRPr="00134C96">
        <w:rPr>
          <w:rFonts w:cs="Calibri"/>
        </w:rPr>
        <w:t xml:space="preserve">od </w:t>
      </w:r>
      <w:r w:rsidR="00A31499" w:rsidRPr="00134C96">
        <w:rPr>
          <w:rFonts w:cs="Calibri"/>
        </w:rPr>
        <w:t xml:space="preserve">termínu zavedenia zmeny </w:t>
      </w:r>
      <w:r w:rsidRPr="00134C96">
        <w:rPr>
          <w:rFonts w:cs="Calibri"/>
        </w:rPr>
        <w:t>Objednávateľ</w:t>
      </w:r>
      <w:r w:rsidR="00A31499" w:rsidRPr="00134C96">
        <w:rPr>
          <w:rFonts w:cs="Calibri"/>
        </w:rPr>
        <w:t>om</w:t>
      </w:r>
      <w:r w:rsidRPr="00134C96">
        <w:rPr>
          <w:rFonts w:cs="Calibri"/>
        </w:rPr>
        <w:t>. Dopravca</w:t>
      </w:r>
      <w:r w:rsidRPr="00134C96">
        <w:t xml:space="preserve"> je povinný takú zmenu Tarify </w:t>
      </w:r>
      <w:r w:rsidR="001C5345" w:rsidRPr="00134C96">
        <w:t xml:space="preserve">a </w:t>
      </w:r>
      <w:r w:rsidR="00114BBE" w:rsidRPr="00134C96">
        <w:t>c</w:t>
      </w:r>
      <w:r w:rsidR="001C5345" w:rsidRPr="00134C96">
        <w:t xml:space="preserve">enníka cestovného </w:t>
      </w:r>
      <w:r w:rsidRPr="00134C96">
        <w:t xml:space="preserve">akceptovať; </w:t>
      </w:r>
    </w:p>
    <w:p w14:paraId="3961F1DB" w14:textId="77777777" w:rsidR="00134C96" w:rsidRDefault="00134C96" w:rsidP="00134C96">
      <w:pPr>
        <w:pStyle w:val="Odsekzoznamu"/>
      </w:pPr>
    </w:p>
    <w:p w14:paraId="27E6624D" w14:textId="64851529" w:rsidR="00333F48" w:rsidRPr="00134C96" w:rsidRDefault="00333F48" w:rsidP="00782F23">
      <w:pPr>
        <w:pStyle w:val="Odsekzoznamu"/>
        <w:numPr>
          <w:ilvl w:val="0"/>
          <w:numId w:val="11"/>
        </w:numPr>
        <w:jc w:val="both"/>
      </w:pPr>
      <w:r w:rsidRPr="00134C96">
        <w:t xml:space="preserve">v súlade so </w:t>
      </w:r>
      <w:r w:rsidRPr="00134C96">
        <w:rPr>
          <w:b/>
        </w:rPr>
        <w:t>Zmluvnými prepravnými podmienkami</w:t>
      </w:r>
      <w:r w:rsidRPr="00134C96">
        <w:t>,</w:t>
      </w:r>
      <w:r w:rsidR="00C40946" w:rsidRPr="00134C96">
        <w:t xml:space="preserve"> </w:t>
      </w:r>
      <w:r w:rsidRPr="00134C96">
        <w:t>ktorých</w:t>
      </w:r>
      <w:r w:rsidR="00C40946" w:rsidRPr="00134C96">
        <w:t xml:space="preserve"> </w:t>
      </w:r>
      <w:r w:rsidRPr="00134C96">
        <w:t>znenie v čase uzavretia Zmluvy</w:t>
      </w:r>
      <w:r w:rsidR="00C40946" w:rsidRPr="00134C96">
        <w:t xml:space="preserve"> </w:t>
      </w:r>
      <w:r w:rsidRPr="00134C96">
        <w:t xml:space="preserve">tvorí </w:t>
      </w:r>
      <w:r w:rsidR="00BC792B" w:rsidRPr="00134C96">
        <w:rPr>
          <w:b/>
        </w:rPr>
        <w:t>P</w:t>
      </w:r>
      <w:r w:rsidRPr="00134C96">
        <w:rPr>
          <w:b/>
        </w:rPr>
        <w:t>rílohu č.</w:t>
      </w:r>
      <w:r w:rsidR="00C40946" w:rsidRPr="00134C96">
        <w:rPr>
          <w:b/>
        </w:rPr>
        <w:t xml:space="preserve"> </w:t>
      </w:r>
      <w:r w:rsidRPr="00134C96">
        <w:rPr>
          <w:b/>
        </w:rPr>
        <w:t>5</w:t>
      </w:r>
      <w:r w:rsidR="00C40946" w:rsidRPr="00134C96">
        <w:t xml:space="preserve"> </w:t>
      </w:r>
      <w:r w:rsidRPr="00134C96">
        <w:t>Zmluvy.</w:t>
      </w:r>
      <w:r w:rsidR="00C40946" w:rsidRPr="00134C96">
        <w:t xml:space="preserve"> </w:t>
      </w:r>
      <w:r w:rsidRPr="00134C96">
        <w:t>Zmluvné strany sa dohodli, že Objednávateľ alebo ním splnomocnený Integrátor je oprávnený po dobu trvania Zmluvy Zmluvné prepravné podmienky aktualizovať. Aktualizované znenie Zmluvných prepravných podmienok</w:t>
      </w:r>
      <w:r w:rsidR="00C40946" w:rsidRPr="00134C96">
        <w:t xml:space="preserve"> </w:t>
      </w:r>
      <w:r w:rsidR="007C1FB4" w:rsidRPr="00134C96">
        <w:t>Objednávateľ písomne oznámi</w:t>
      </w:r>
      <w:r w:rsidR="00C40946" w:rsidRPr="00134C96">
        <w:t xml:space="preserve"> </w:t>
      </w:r>
      <w:r w:rsidR="007C1FB4" w:rsidRPr="00134C96">
        <w:t>Dopravcovi dostatočne vopred, spravidla jeden mesiac pred zavedením zmeny. Aktualizované z</w:t>
      </w:r>
      <w:r w:rsidR="00A31499" w:rsidRPr="00134C96">
        <w:t>n</w:t>
      </w:r>
      <w:r w:rsidR="007C1FB4" w:rsidRPr="00134C96">
        <w:t xml:space="preserve">enie </w:t>
      </w:r>
      <w:r w:rsidRPr="00134C96">
        <w:t xml:space="preserve">je pre Dopravcu záväzné od </w:t>
      </w:r>
      <w:r w:rsidR="00A31499" w:rsidRPr="00134C96">
        <w:t>termínu zavedenia zmeny</w:t>
      </w:r>
      <w:r w:rsidR="00C40946" w:rsidRPr="00134C96">
        <w:t xml:space="preserve"> </w:t>
      </w:r>
      <w:r w:rsidRPr="00134C96">
        <w:t>Objednávateľ</w:t>
      </w:r>
      <w:r w:rsidR="00A31499" w:rsidRPr="00134C96">
        <w:t>om</w:t>
      </w:r>
      <w:r w:rsidRPr="00134C96">
        <w:t>.</w:t>
      </w:r>
      <w:r w:rsidR="00C40946" w:rsidRPr="00134C96">
        <w:t xml:space="preserve"> </w:t>
      </w:r>
      <w:r w:rsidRPr="00134C96">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4B6B69DE" w14:textId="77777777" w:rsidR="00134C96" w:rsidRDefault="00333F48" w:rsidP="00782F23">
      <w:pPr>
        <w:pStyle w:val="Odsekzoznamu"/>
        <w:numPr>
          <w:ilvl w:val="0"/>
          <w:numId w:val="11"/>
        </w:numPr>
        <w:jc w:val="both"/>
      </w:pPr>
      <w:r w:rsidRPr="00134C96">
        <w:lastRenderedPageBreak/>
        <w:t xml:space="preserve">vozidlami, ktorých </w:t>
      </w:r>
      <w:r w:rsidRPr="00134C96">
        <w:rPr>
          <w:b/>
        </w:rPr>
        <w:t>priemerný vek</w:t>
      </w:r>
      <w:r w:rsidRPr="00134C96">
        <w:t xml:space="preserve"> </w:t>
      </w:r>
      <w:r w:rsidRPr="00134C96">
        <w:rPr>
          <w:b/>
        </w:rPr>
        <w:t xml:space="preserve">za celú dobu poskytovania Služby nesmie prekročiť </w:t>
      </w:r>
      <w:r w:rsidR="00046FF7" w:rsidRPr="00134C96">
        <w:rPr>
          <w:b/>
        </w:rPr>
        <w:t>10</w:t>
      </w:r>
      <w:r w:rsidRPr="00134C96">
        <w:rPr>
          <w:b/>
        </w:rPr>
        <w:t xml:space="preserve"> rokov</w:t>
      </w:r>
      <w:r w:rsidRPr="00134C96">
        <w:t xml:space="preserve">, pričom vek žiadneho jednotlivého </w:t>
      </w:r>
      <w:r w:rsidRPr="00134C96">
        <w:rPr>
          <w:b/>
        </w:rPr>
        <w:t>Používaného vozidla</w:t>
      </w:r>
      <w:r w:rsidRPr="00134C96">
        <w:t xml:space="preserve"> (vrátane zálohových vozidiel) nesmie presiahnuť </w:t>
      </w:r>
      <w:r w:rsidRPr="00134C96">
        <w:rPr>
          <w:b/>
        </w:rPr>
        <w:t>14 rokov</w:t>
      </w:r>
      <w:r w:rsidRPr="00134C96">
        <w:t>;</w:t>
      </w:r>
      <w:r w:rsidR="00C40946" w:rsidRPr="00134C96">
        <w:t xml:space="preserve"> </w:t>
      </w:r>
    </w:p>
    <w:p w14:paraId="2E2084BB" w14:textId="77777777" w:rsidR="00134C96" w:rsidRDefault="00134C96" w:rsidP="00134C96">
      <w:pPr>
        <w:pStyle w:val="Odsekzoznamu"/>
      </w:pPr>
    </w:p>
    <w:p w14:paraId="77B2F631" w14:textId="77777777" w:rsidR="00134C96" w:rsidRDefault="00134C96" w:rsidP="00782F23">
      <w:pPr>
        <w:pStyle w:val="Odsekzoznamu"/>
        <w:numPr>
          <w:ilvl w:val="0"/>
          <w:numId w:val="11"/>
        </w:numPr>
        <w:jc w:val="both"/>
      </w:pPr>
      <w:r w:rsidRPr="00134C96">
        <w:t xml:space="preserve">v </w:t>
      </w:r>
      <w:r w:rsidR="00333F48" w:rsidRPr="00134C96">
        <w:t>súlade s technickými normami SR a EÚ, ako aj v súlade so všeobecne záväznými právnymi predpismi, najmä zákonom č.</w:t>
      </w:r>
      <w:r w:rsidR="00C40946" w:rsidRPr="00134C96">
        <w:t xml:space="preserve"> </w:t>
      </w:r>
      <w:r w:rsidR="00333F48" w:rsidRPr="00134C96">
        <w:t>56/2012 Z. z.</w:t>
      </w:r>
      <w:r w:rsidR="00C40946" w:rsidRPr="00134C96">
        <w:t xml:space="preserve"> </w:t>
      </w:r>
      <w:r w:rsidR="00333F48" w:rsidRPr="00134C96">
        <w:t>o cestnej doprave v znení neskorších predpisov</w:t>
      </w:r>
      <w:r w:rsidR="00C40946" w:rsidRPr="00134C96">
        <w:t xml:space="preserve"> </w:t>
      </w:r>
      <w:r w:rsidR="00333F48" w:rsidRPr="00134C96">
        <w:t>a súvisiacimi vykonávacími predpismi;</w:t>
      </w:r>
      <w:r w:rsidR="00C40946" w:rsidRPr="00134C96">
        <w:t xml:space="preserve">   </w:t>
      </w:r>
    </w:p>
    <w:p w14:paraId="1A7FC340" w14:textId="77777777" w:rsidR="00134C96" w:rsidRDefault="00134C96" w:rsidP="00134C96">
      <w:pPr>
        <w:pStyle w:val="Odsekzoznamu"/>
      </w:pPr>
    </w:p>
    <w:p w14:paraId="4980819D" w14:textId="77777777" w:rsidR="00134C96" w:rsidRPr="00134C96" w:rsidRDefault="00333F48" w:rsidP="00782F23">
      <w:pPr>
        <w:pStyle w:val="Odsekzoznamu"/>
        <w:numPr>
          <w:ilvl w:val="0"/>
          <w:numId w:val="11"/>
        </w:numPr>
        <w:jc w:val="both"/>
      </w:pPr>
      <w:r w:rsidRPr="00134C96">
        <w:t xml:space="preserve">v súlade s konkretizovanými povinnosťami Technických a prevádzkových štandardov, </w:t>
      </w:r>
      <w:r w:rsidR="00057554" w:rsidRPr="00134C96">
        <w:t>ktoré sú</w:t>
      </w:r>
      <w:r w:rsidR="00C40946" w:rsidRPr="00134C96">
        <w:t xml:space="preserve"> </w:t>
      </w:r>
      <w:r w:rsidRPr="00134C96">
        <w:t>špecifikovaných v </w:t>
      </w:r>
      <w:r w:rsidR="00057554" w:rsidRPr="00134C96">
        <w:rPr>
          <w:b/>
        </w:rPr>
        <w:t>P</w:t>
      </w:r>
      <w:r w:rsidRPr="00134C96">
        <w:rPr>
          <w:b/>
        </w:rPr>
        <w:t>rílohe č.</w:t>
      </w:r>
      <w:r w:rsidR="00C40946" w:rsidRPr="00134C96">
        <w:rPr>
          <w:b/>
        </w:rPr>
        <w:t xml:space="preserve"> </w:t>
      </w:r>
      <w:r w:rsidRPr="00134C96">
        <w:rPr>
          <w:b/>
        </w:rPr>
        <w:t>7</w:t>
      </w:r>
      <w:r w:rsidR="00C40946" w:rsidRPr="00134C96">
        <w:t xml:space="preserve"> </w:t>
      </w:r>
      <w:r w:rsidR="008318B2" w:rsidRPr="00134C96">
        <w:t>Zmluvy -</w:t>
      </w:r>
      <w:r w:rsidR="00C40946" w:rsidRPr="00134C96">
        <w:t xml:space="preserve"> </w:t>
      </w:r>
      <w:r w:rsidR="00057554" w:rsidRPr="00134C96">
        <w:rPr>
          <w:b/>
        </w:rPr>
        <w:t>Sadzobník zmluvných pokút</w:t>
      </w:r>
      <w:r w:rsidR="00C40946" w:rsidRPr="00134C96">
        <w:rPr>
          <w:b/>
        </w:rPr>
        <w:t xml:space="preserve"> </w:t>
      </w:r>
      <w:r w:rsidRPr="00134C96">
        <w:rPr>
          <w:b/>
        </w:rPr>
        <w:t>za porušenie Technických a prevádzkových štandardov</w:t>
      </w:r>
      <w:r w:rsidR="007C1FB4" w:rsidRPr="00134C96">
        <w:rPr>
          <w:b/>
        </w:rPr>
        <w:t>;</w:t>
      </w:r>
      <w:r w:rsidR="00C40946" w:rsidRPr="00134C96">
        <w:rPr>
          <w:b/>
        </w:rPr>
        <w:t xml:space="preserve"> </w:t>
      </w:r>
    </w:p>
    <w:p w14:paraId="33D59462" w14:textId="77777777" w:rsidR="00134C96" w:rsidRDefault="00134C96" w:rsidP="00134C96">
      <w:pPr>
        <w:pStyle w:val="Odsekzoznamu"/>
      </w:pPr>
    </w:p>
    <w:p w14:paraId="7D37F111" w14:textId="77777777" w:rsidR="00134C96" w:rsidRPr="00134C96" w:rsidRDefault="00333F48" w:rsidP="00782F23">
      <w:pPr>
        <w:pStyle w:val="Odsekzoznamu"/>
        <w:numPr>
          <w:ilvl w:val="0"/>
          <w:numId w:val="11"/>
        </w:numPr>
        <w:jc w:val="both"/>
      </w:pPr>
      <w:r w:rsidRPr="00134C96">
        <w:t>v súlade s pravidlami časovej nadväznosti Spojov a s pravidlami ich dodržiav</w:t>
      </w:r>
      <w:r w:rsidR="00575DE5" w:rsidRPr="00134C96">
        <w:t>ania</w:t>
      </w:r>
      <w:r w:rsidRPr="00134C96">
        <w:t>, ktoré budú Dopravcovi primerane vopred oznámené Objednávateľom a to v prípade</w:t>
      </w:r>
      <w:r w:rsidR="00C40946" w:rsidRPr="00134C96">
        <w:t xml:space="preserve"> </w:t>
      </w:r>
      <w:r w:rsidRPr="00134C96">
        <w:t>Autobusových liniek, ktoré budú v priebehu trvania tejto Zmluvy integrované na spoje</w:t>
      </w:r>
      <w:r w:rsidR="00C40946" w:rsidRPr="00134C96">
        <w:t xml:space="preserve"> </w:t>
      </w:r>
      <w:r w:rsidRPr="00134C96">
        <w:rPr>
          <w:rFonts w:cs="Calibri"/>
        </w:rPr>
        <w:t xml:space="preserve">železničnej dopravy a/alebo mestskej hromadnej dopravy; </w:t>
      </w:r>
    </w:p>
    <w:p w14:paraId="2B56F081" w14:textId="77777777" w:rsidR="00134C96" w:rsidRDefault="00134C96" w:rsidP="00134C96">
      <w:pPr>
        <w:pStyle w:val="Odsekzoznamu"/>
      </w:pPr>
    </w:p>
    <w:p w14:paraId="23427F69" w14:textId="66281914" w:rsidR="00333F48" w:rsidRPr="007C1FB4" w:rsidRDefault="00333F48" w:rsidP="00782F23">
      <w:pPr>
        <w:pStyle w:val="Odsekzoznamu"/>
        <w:numPr>
          <w:ilvl w:val="0"/>
          <w:numId w:val="11"/>
        </w:numPr>
        <w:jc w:val="both"/>
      </w:pPr>
      <w:r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76428F4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C40946">
        <w:rPr>
          <w:rFonts w:ascii="Calibri" w:hAnsi="Calibri"/>
          <w:sz w:val="22"/>
          <w:szCs w:val="22"/>
        </w:rPr>
        <w:t xml:space="preserve"> </w:t>
      </w:r>
      <w:r w:rsidR="00A31499" w:rsidRPr="00AC616F">
        <w:rPr>
          <w:rFonts w:ascii="Calibri" w:hAnsi="Calibri"/>
          <w:sz w:val="22"/>
          <w:szCs w:val="22"/>
        </w:rPr>
        <w:t>podľa bodu 6.2.4 Zmluvy</w:t>
      </w:r>
      <w:r w:rsidR="00C40946">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C40946">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C40946">
        <w:rPr>
          <w:rFonts w:ascii="Calibri" w:hAnsi="Calibri"/>
          <w:sz w:val="22"/>
          <w:szCs w:val="22"/>
        </w:rPr>
        <w:t xml:space="preserve"> </w:t>
      </w:r>
      <w:r w:rsidRPr="007C1FB4">
        <w:rPr>
          <w:rFonts w:ascii="Calibri" w:hAnsi="Calibri"/>
          <w:sz w:val="22"/>
          <w:szCs w:val="22"/>
        </w:rPr>
        <w:t>56/2012 Z. z.</w:t>
      </w:r>
      <w:r w:rsidR="00C40946">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67BAF816"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7.3</w:t>
      </w:r>
      <w:r w:rsidRPr="007C1FB4">
        <w:rPr>
          <w:rFonts w:ascii="Calibri" w:hAnsi="Calibri"/>
          <w:sz w:val="22"/>
          <w:szCs w:val="22"/>
        </w:rPr>
        <w:tab/>
        <w:t>V prípade rozporu medzi požiadavkami obsiahnutými v dokumentoch,</w:t>
      </w:r>
      <w:r w:rsidR="00C40946">
        <w:rPr>
          <w:rFonts w:ascii="Calibri" w:hAnsi="Calibri"/>
          <w:sz w:val="22"/>
          <w:szCs w:val="22"/>
        </w:rPr>
        <w:t xml:space="preserve"> </w:t>
      </w:r>
      <w:r w:rsidRPr="007C1FB4">
        <w:rPr>
          <w:rFonts w:ascii="Calibri" w:hAnsi="Calibri"/>
          <w:sz w:val="22"/>
          <w:szCs w:val="22"/>
        </w:rPr>
        <w:t>na ktoré odkazuje bod</w:t>
      </w:r>
      <w:r w:rsidR="00C40946">
        <w:rPr>
          <w:rFonts w:ascii="Calibri" w:hAnsi="Calibri"/>
          <w:sz w:val="22"/>
          <w:szCs w:val="22"/>
        </w:rPr>
        <w:t xml:space="preserve"> </w:t>
      </w:r>
      <w:r w:rsidRPr="007C1FB4">
        <w:rPr>
          <w:rFonts w:ascii="Calibri" w:hAnsi="Calibri"/>
          <w:sz w:val="22"/>
          <w:szCs w:val="22"/>
        </w:rPr>
        <w:t>7.1 Zmluvy,</w:t>
      </w:r>
      <w:r w:rsidR="00C40946">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C40946">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2D321D9"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C40946">
        <w:rPr>
          <w:rFonts w:ascii="Calibri" w:hAnsi="Calibri"/>
          <w:sz w:val="22"/>
          <w:szCs w:val="22"/>
        </w:rPr>
        <w:t xml:space="preserve"> </w:t>
      </w:r>
      <w:r w:rsidRPr="00A67E02">
        <w:rPr>
          <w:rFonts w:ascii="Calibri" w:hAnsi="Calibri"/>
          <w:sz w:val="22"/>
          <w:szCs w:val="22"/>
        </w:rPr>
        <w:t xml:space="preserve">písomne </w:t>
      </w:r>
      <w:r w:rsidR="00A67E02" w:rsidRPr="008318B2">
        <w:rPr>
          <w:rFonts w:ascii="Calibri" w:hAnsi="Calibri"/>
          <w:sz w:val="22"/>
          <w:szCs w:val="22"/>
        </w:rPr>
        <w:t>spolu s výkazom výkono</w:t>
      </w:r>
      <w:r w:rsidR="00046FF7" w:rsidRPr="008318B2">
        <w:rPr>
          <w:rFonts w:ascii="Calibri" w:hAnsi="Calibri"/>
          <w:sz w:val="22"/>
          <w:szCs w:val="22"/>
        </w:rPr>
        <w:t>v za posledný mesiac štvrťroka</w:t>
      </w:r>
      <w:r w:rsidR="00046FF7">
        <w:rPr>
          <w:rFonts w:ascii="Calibri" w:hAnsi="Calibri"/>
          <w:color w:val="FF0000"/>
          <w:sz w:val="22"/>
          <w:szCs w:val="22"/>
        </w:rPr>
        <w:t xml:space="preserve"> </w:t>
      </w:r>
      <w:r w:rsidRPr="00AC616F">
        <w:rPr>
          <w:rFonts w:ascii="Calibri" w:hAnsi="Calibri"/>
          <w:sz w:val="22"/>
          <w:szCs w:val="22"/>
        </w:rPr>
        <w:t xml:space="preserve">prehľad vozidlového parku, ktorý bol použitý pri </w:t>
      </w:r>
      <w:r w:rsidRPr="00AC616F">
        <w:rPr>
          <w:rFonts w:ascii="Calibri" w:hAnsi="Calibri"/>
          <w:sz w:val="22"/>
          <w:szCs w:val="22"/>
        </w:rPr>
        <w:lastRenderedPageBreak/>
        <w:t xml:space="preserve">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A67E02">
        <w:rPr>
          <w:rFonts w:ascii="Calibri" w:hAnsi="Calibri"/>
          <w:strike/>
          <w:sz w:val="22"/>
          <w:szCs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716537E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 xml:space="preserve">Dopravca je povinný po celú dobu trvania Zmluvy pri poskytovaní Služby mať </w:t>
      </w:r>
      <w:r w:rsidR="0027539A">
        <w:rPr>
          <w:rFonts w:ascii="Calibri" w:hAnsi="Calibri"/>
          <w:sz w:val="22"/>
          <w:szCs w:val="22"/>
        </w:rPr>
        <w:t xml:space="preserve">platné a účinné </w:t>
      </w:r>
      <w:r w:rsidRPr="007C1FB4">
        <w:rPr>
          <w:rFonts w:ascii="Calibri" w:hAnsi="Calibri"/>
          <w:sz w:val="22"/>
          <w:szCs w:val="22"/>
        </w:rPr>
        <w:t>všetky potrebné povolenia a licencie na prevádzkovanie Autobusových liniek na príslušných Spojoch, a v prípade potreby o</w:t>
      </w:r>
      <w:r w:rsidR="00C40946">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C40946">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B917974"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C40946">
        <w:rPr>
          <w:rFonts w:ascii="Calibri" w:hAnsi="Calibri"/>
          <w:sz w:val="22"/>
          <w:szCs w:val="22"/>
        </w:rPr>
        <w:t xml:space="preserve"> </w:t>
      </w:r>
      <w:r w:rsidRPr="007C1FB4">
        <w:rPr>
          <w:rFonts w:ascii="Calibri" w:hAnsi="Calibri"/>
          <w:sz w:val="22"/>
          <w:szCs w:val="22"/>
        </w:rPr>
        <w:t>iných predpisov,</w:t>
      </w:r>
      <w:r w:rsidR="00C40946">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046FF7">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4F48004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C40946">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C40946">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58E6E591"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C40946">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046FF7">
        <w:rPr>
          <w:rFonts w:ascii="Calibri" w:hAnsi="Calibri"/>
          <w:sz w:val="22"/>
          <w:szCs w:val="22"/>
        </w:rPr>
        <w:t>v poč</w:t>
      </w:r>
      <w:r w:rsidR="00FA5B3D">
        <w:rPr>
          <w:rFonts w:ascii="Calibri" w:hAnsi="Calibri"/>
          <w:sz w:val="22"/>
          <w:szCs w:val="22"/>
        </w:rPr>
        <w:t xml:space="preserve">te 6 </w:t>
      </w:r>
      <w:r w:rsidR="00595321">
        <w:rPr>
          <w:rFonts w:ascii="Calibri" w:hAnsi="Calibri"/>
          <w:sz w:val="22"/>
          <w:szCs w:val="22"/>
        </w:rPr>
        <w:t xml:space="preserve"> (šesť) </w:t>
      </w:r>
      <w:r w:rsidR="00FA5B3D">
        <w:rPr>
          <w:rFonts w:ascii="Calibri" w:hAnsi="Calibri"/>
          <w:sz w:val="22"/>
          <w:szCs w:val="22"/>
        </w:rPr>
        <w:t xml:space="preserve">autobusov, z toho 1  (jeden) Veľký autobus. </w:t>
      </w:r>
    </w:p>
    <w:p w14:paraId="1F44D7A9" w14:textId="6553EF1B" w:rsidR="00333F48" w:rsidRPr="007C1FB4" w:rsidRDefault="00C40946" w:rsidP="00333F48">
      <w:pPr>
        <w:spacing w:line="276" w:lineRule="auto"/>
        <w:ind w:left="705" w:hanging="705"/>
        <w:rPr>
          <w:rFonts w:ascii="Calibri" w:hAnsi="Calibri" w:cs="Segoe UI"/>
          <w:i/>
          <w:sz w:val="22"/>
          <w:szCs w:val="22"/>
        </w:rPr>
      </w:pPr>
      <w:r>
        <w:rPr>
          <w:rFonts w:ascii="Calibri" w:hAnsi="Calibri"/>
          <w:sz w:val="22"/>
          <w:szCs w:val="22"/>
        </w:rPr>
        <w:t xml:space="preserve">   </w:t>
      </w:r>
      <w:r w:rsidR="00333F48" w:rsidRPr="007C1FB4">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4BCB5104"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16" w:name="_Ref271622594"/>
      <w:bookmarkStart w:id="17" w:name="_Ref274704069"/>
      <w:r w:rsidRPr="00CF5794">
        <w:rPr>
          <w:rFonts w:ascii="Calibri" w:hAnsi="Calibri" w:cs="Segoe UI"/>
          <w:bCs w:val="0"/>
          <w:i w:val="0"/>
          <w:color w:val="000000" w:themeColor="text1"/>
          <w:szCs w:val="22"/>
          <w:lang w:val="sk-SK"/>
        </w:rPr>
        <w:t>Článok</w:t>
      </w:r>
      <w:r w:rsidR="00C40946">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7BF4FDF9"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C40946">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5B227403"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lastRenderedPageBreak/>
        <w:t>8.1</w:t>
      </w:r>
      <w:r w:rsidRPr="002F6F20">
        <w:rPr>
          <w:rFonts w:ascii="Calibri" w:hAnsi="Calibri" w:cs="Calibri"/>
          <w:sz w:val="22"/>
          <w:szCs w:val="22"/>
          <w:lang w:val="sk-SK"/>
        </w:rPr>
        <w:tab/>
        <w:t>Dopravca sa zaväzuje,</w:t>
      </w:r>
      <w:r w:rsidR="00C40946">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8F53FA0" w:rsidR="00333F48" w:rsidRDefault="00333F48" w:rsidP="00782F23">
      <w:pPr>
        <w:pStyle w:val="Nadpis2"/>
        <w:numPr>
          <w:ilvl w:val="0"/>
          <w:numId w:val="12"/>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C40946">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C40946">
        <w:rPr>
          <w:rFonts w:ascii="Calibri" w:hAnsi="Calibri" w:cs="Calibri"/>
          <w:sz w:val="22"/>
          <w:szCs w:val="22"/>
          <w:lang w:val="sk-SK"/>
        </w:rPr>
        <w:t xml:space="preserve"> </w:t>
      </w:r>
      <w:r w:rsidRPr="003C7E6A">
        <w:rPr>
          <w:rFonts w:ascii="Calibri" w:hAnsi="Calibri" w:cs="Calibri"/>
          <w:sz w:val="22"/>
          <w:szCs w:val="22"/>
          <w:lang w:val="sk-SK"/>
        </w:rPr>
        <w:t>podá na</w:t>
      </w:r>
      <w:r w:rsidR="00C40946">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C40946">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B73F6A5" w:rsidR="00333F48"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C40946">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C40946">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C40946">
        <w:rPr>
          <w:rFonts w:ascii="Calibri" w:hAnsi="Calibri" w:cs="Calibri"/>
          <w:sz w:val="22"/>
          <w:szCs w:val="22"/>
          <w:lang w:val="sk-SK"/>
        </w:rPr>
        <w:t xml:space="preserve"> </w:t>
      </w:r>
    </w:p>
    <w:p w14:paraId="27E8C203" w14:textId="77777777"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00C65D93"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C40946">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C40946">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299570F" w14:textId="69C524EC" w:rsidR="00333F48" w:rsidRPr="00046FF7" w:rsidRDefault="00E7737C" w:rsidP="00782F23">
      <w:pPr>
        <w:pStyle w:val="Nadpis2"/>
        <w:numPr>
          <w:ilvl w:val="0"/>
          <w:numId w:val="12"/>
        </w:numPr>
        <w:spacing w:line="276" w:lineRule="auto"/>
        <w:rPr>
          <w:rFonts w:ascii="Calibri" w:hAnsi="Calibri" w:cs="Calibri"/>
          <w:sz w:val="22"/>
          <w:szCs w:val="22"/>
          <w:lang w:val="sk-SK"/>
        </w:rPr>
      </w:pPr>
      <w:r w:rsidRPr="00046FF7">
        <w:rPr>
          <w:rFonts w:ascii="Calibri" w:hAnsi="Calibri" w:cs="Calibri"/>
          <w:sz w:val="22"/>
          <w:szCs w:val="22"/>
          <w:lang w:val="sk-SK"/>
        </w:rPr>
        <w:t>poskytne Objednávateľovi všetku potrebnú súčinnosť, nevyhnutnú na zabezpečenie využitia doter</w:t>
      </w:r>
      <w:r w:rsidR="00046FF7" w:rsidRPr="00046FF7">
        <w:rPr>
          <w:rFonts w:ascii="Calibri" w:hAnsi="Calibri" w:cs="Calibri"/>
          <w:sz w:val="22"/>
          <w:szCs w:val="22"/>
          <w:lang w:val="sk-SK"/>
        </w:rPr>
        <w:t>az vydaných Dopravných kariet,</w:t>
      </w:r>
      <w:r w:rsidRPr="00046FF7">
        <w:rPr>
          <w:rFonts w:ascii="Calibri" w:hAnsi="Calibri" w:cs="Calibri"/>
          <w:sz w:val="22"/>
          <w:szCs w:val="22"/>
          <w:lang w:val="sk-SK"/>
        </w:rPr>
        <w:t xml:space="preserve"> </w:t>
      </w:r>
      <w:r w:rsidR="00333F48" w:rsidRPr="00046FF7">
        <w:rPr>
          <w:rFonts w:ascii="Calibri" w:hAnsi="Calibri" w:cs="Calibri"/>
          <w:sz w:val="22"/>
          <w:szCs w:val="22"/>
          <w:lang w:val="sk-SK"/>
        </w:rPr>
        <w:t>a</w:t>
      </w:r>
      <w:r w:rsidR="00C40946">
        <w:rPr>
          <w:rFonts w:ascii="Calibri" w:hAnsi="Calibri" w:cs="Calibri"/>
          <w:sz w:val="22"/>
          <w:szCs w:val="22"/>
          <w:lang w:val="sk-SK"/>
        </w:rPr>
        <w:t xml:space="preserve"> </w:t>
      </w:r>
      <w:r w:rsidR="00333F48" w:rsidRPr="00046FF7">
        <w:rPr>
          <w:rFonts w:ascii="Calibri" w:hAnsi="Calibri" w:cs="Calibri"/>
          <w:sz w:val="22"/>
          <w:szCs w:val="22"/>
          <w:lang w:val="sk-SK"/>
        </w:rPr>
        <w:t xml:space="preserve">to všetko </w:t>
      </w:r>
      <w:r w:rsidRPr="00046FF7">
        <w:rPr>
          <w:rFonts w:ascii="Calibri" w:hAnsi="Calibri" w:cs="Calibri"/>
          <w:sz w:val="22"/>
          <w:szCs w:val="22"/>
          <w:lang w:val="sk-SK"/>
        </w:rPr>
        <w:t>najneskôr 30</w:t>
      </w:r>
      <w:r w:rsidR="00C40946">
        <w:rPr>
          <w:rFonts w:ascii="Calibri" w:hAnsi="Calibri" w:cs="Calibri"/>
          <w:sz w:val="22"/>
          <w:szCs w:val="22"/>
          <w:lang w:val="sk-SK"/>
        </w:rPr>
        <w:t xml:space="preserve"> </w:t>
      </w:r>
      <w:r w:rsidRPr="00046FF7">
        <w:rPr>
          <w:rFonts w:ascii="Calibri" w:hAnsi="Calibri" w:cs="Calibri"/>
          <w:sz w:val="22"/>
          <w:szCs w:val="22"/>
          <w:lang w:val="sk-SK"/>
        </w:rPr>
        <w:t>dní pred začatím</w:t>
      </w:r>
      <w:r w:rsidR="00C40946">
        <w:rPr>
          <w:rFonts w:ascii="Calibri" w:hAnsi="Calibri" w:cs="Calibri"/>
          <w:sz w:val="22"/>
          <w:szCs w:val="22"/>
          <w:lang w:val="sk-SK"/>
        </w:rPr>
        <w:t xml:space="preserve"> </w:t>
      </w:r>
      <w:r w:rsidRPr="00046FF7">
        <w:rPr>
          <w:rFonts w:ascii="Calibri" w:hAnsi="Calibri" w:cs="Calibri"/>
          <w:sz w:val="22"/>
          <w:szCs w:val="22"/>
          <w:lang w:val="sk-SK"/>
        </w:rPr>
        <w:t xml:space="preserve">poskytovania Služby </w:t>
      </w:r>
      <w:r w:rsidR="00333F48" w:rsidRPr="00046FF7">
        <w:rPr>
          <w:rFonts w:ascii="Calibri" w:hAnsi="Calibri" w:cs="Calibri"/>
          <w:sz w:val="22"/>
          <w:szCs w:val="22"/>
          <w:lang w:val="sk-SK"/>
        </w:rPr>
        <w:t xml:space="preserve">tak, aby Služba mohla byť začať poskytovaná riadne </w:t>
      </w:r>
      <w:r w:rsidRPr="00046FF7">
        <w:rPr>
          <w:rFonts w:ascii="Calibri" w:hAnsi="Calibri" w:cs="Calibri"/>
          <w:sz w:val="22"/>
          <w:szCs w:val="22"/>
          <w:lang w:val="sk-SK"/>
        </w:rPr>
        <w:t xml:space="preserve">a </w:t>
      </w:r>
      <w:r w:rsidR="001E025A" w:rsidRPr="00046FF7">
        <w:rPr>
          <w:rFonts w:ascii="Calibri" w:hAnsi="Calibri" w:cs="Calibri"/>
          <w:sz w:val="22"/>
          <w:szCs w:val="22"/>
          <w:lang w:val="sk-SK"/>
        </w:rPr>
        <w:t>čo najskôr po podpise Zmluvy</w:t>
      </w:r>
      <w:r w:rsidR="00333F48" w:rsidRPr="00046FF7">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1D3A2661" w:rsidR="00532A9D" w:rsidRPr="00532A9D" w:rsidRDefault="00080963" w:rsidP="00AC616F">
      <w:pPr>
        <w:pStyle w:val="Nadpis2"/>
        <w:spacing w:line="276" w:lineRule="auto"/>
        <w:ind w:left="709" w:hanging="709"/>
        <w:rPr>
          <w:rFonts w:ascii="Calibri" w:hAnsi="Calibri" w:cs="Calibri"/>
          <w:sz w:val="22"/>
          <w:szCs w:val="22"/>
          <w:lang w:val="sk-SK"/>
        </w:rPr>
      </w:pPr>
      <w:r w:rsidRPr="00AC616F">
        <w:rPr>
          <w:rFonts w:ascii="Calibri" w:hAnsi="Calibri" w:cs="Calibri"/>
          <w:sz w:val="22"/>
          <w:szCs w:val="22"/>
          <w:lang w:val="sk-SK"/>
        </w:rPr>
        <w:t xml:space="preserve"> 8.3</w:t>
      </w:r>
      <w:r w:rsidR="00134C96">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C40946">
        <w:rPr>
          <w:rFonts w:ascii="Calibri" w:hAnsi="Calibri" w:cs="Calibri"/>
          <w:sz w:val="22"/>
          <w:szCs w:val="22"/>
        </w:rPr>
        <w:t xml:space="preserve"> </w:t>
      </w:r>
      <w:r w:rsidR="00532A9D" w:rsidRPr="00532A9D">
        <w:rPr>
          <w:rFonts w:ascii="Calibri" w:hAnsi="Calibri" w:cs="Calibri"/>
          <w:sz w:val="22"/>
          <w:szCs w:val="22"/>
        </w:rPr>
        <w:t xml:space="preserve"> </w:t>
      </w:r>
    </w:p>
    <w:bookmarkEnd w:id="16"/>
    <w:bookmarkEnd w:id="17"/>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5D35508B"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134C96">
      <w:pPr>
        <w:pStyle w:val="gmail-msolistparagraph"/>
        <w:spacing w:before="0" w:beforeAutospacing="0" w:after="0" w:afterAutospacing="0" w:line="276" w:lineRule="auto"/>
        <w:ind w:left="709" w:hanging="709"/>
        <w:jc w:val="both"/>
        <w:rPr>
          <w:rFonts w:ascii="Calibri" w:hAnsi="Calibri"/>
          <w:sz w:val="22"/>
          <w:szCs w:val="22"/>
        </w:rPr>
      </w:pPr>
    </w:p>
    <w:p w14:paraId="0B705277" w14:textId="284C50BA" w:rsidR="00A418CC"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C40946">
        <w:rPr>
          <w:rFonts w:ascii="Calibri" w:hAnsi="Calibri"/>
          <w:sz w:val="22"/>
          <w:szCs w:val="22"/>
        </w:rPr>
        <w:t xml:space="preserve"> </w:t>
      </w:r>
      <w:r w:rsidR="00193584" w:rsidRPr="00AC616F">
        <w:rPr>
          <w:rFonts w:ascii="Calibri" w:hAnsi="Calibri"/>
          <w:sz w:val="22"/>
          <w:szCs w:val="22"/>
        </w:rPr>
        <w:t xml:space="preserve">- </w:t>
      </w:r>
      <w:r w:rsidR="00046FF7">
        <w:rPr>
          <w:rFonts w:ascii="Calibri" w:hAnsi="Calibri"/>
          <w:b/>
          <w:sz w:val="22"/>
          <w:szCs w:val="22"/>
        </w:rPr>
        <w:t xml:space="preserve">IDS ŽK.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C40946">
        <w:rPr>
          <w:rFonts w:ascii="Calibri" w:hAnsi="Calibri"/>
          <w:sz w:val="22"/>
          <w:szCs w:val="22"/>
        </w:rPr>
        <w:t xml:space="preserve"> </w:t>
      </w:r>
      <w:r w:rsidR="00BE493C" w:rsidRPr="00AC616F">
        <w:rPr>
          <w:rFonts w:ascii="Calibri" w:hAnsi="Calibri"/>
          <w:sz w:val="22"/>
          <w:szCs w:val="22"/>
        </w:rPr>
        <w:t>a mesto Žilina založili</w:t>
      </w:r>
      <w:r w:rsidR="00C40946">
        <w:rPr>
          <w:rFonts w:ascii="Calibri" w:hAnsi="Calibri"/>
          <w:sz w:val="22"/>
          <w:szCs w:val="22"/>
        </w:rPr>
        <w:t xml:space="preserve"> </w:t>
      </w:r>
      <w:r w:rsidR="00193584" w:rsidRPr="00AC616F">
        <w:rPr>
          <w:rFonts w:ascii="Calibri" w:hAnsi="Calibri"/>
          <w:sz w:val="22"/>
          <w:szCs w:val="22"/>
        </w:rPr>
        <w:t>obchodnú spoločnosť</w:t>
      </w:r>
      <w:r w:rsidR="00C40946">
        <w:rPr>
          <w:rFonts w:ascii="Calibri" w:hAnsi="Calibri"/>
          <w:sz w:val="22"/>
          <w:szCs w:val="22"/>
        </w:rPr>
        <w:t xml:space="preserve"> </w:t>
      </w:r>
      <w:r w:rsidRPr="00AC616F">
        <w:rPr>
          <w:rFonts w:ascii="Calibri" w:hAnsi="Calibri"/>
          <w:sz w:val="22"/>
          <w:szCs w:val="22"/>
        </w:rPr>
        <w:t>Integrovaná doprava Žilinského kraja, s. r. o.</w:t>
      </w:r>
      <w:r w:rsidR="00C40946">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C40946">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C40946">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C40946">
        <w:rPr>
          <w:rFonts w:ascii="Calibri" w:hAnsi="Calibri"/>
          <w:sz w:val="22"/>
          <w:szCs w:val="22"/>
        </w:rPr>
        <w:t xml:space="preserve"> </w:t>
      </w:r>
      <w:r w:rsidR="00BE493C" w:rsidRPr="00AC616F">
        <w:rPr>
          <w:rFonts w:ascii="Calibri" w:hAnsi="Calibri"/>
          <w:sz w:val="22"/>
          <w:szCs w:val="22"/>
        </w:rPr>
        <w:t>pri rozvoji a prevádzke IDS ŽK</w:t>
      </w:r>
      <w:r w:rsidR="00346A47">
        <w:rPr>
          <w:rFonts w:ascii="Calibri" w:hAnsi="Calibri"/>
          <w:sz w:val="22"/>
          <w:szCs w:val="22"/>
        </w:rPr>
        <w:t>.</w:t>
      </w:r>
      <w:r w:rsidR="00C40946">
        <w:rPr>
          <w:rFonts w:ascii="Calibri" w:hAnsi="Calibri"/>
          <w:sz w:val="22"/>
          <w:szCs w:val="22"/>
        </w:rPr>
        <w:t xml:space="preserve"> </w:t>
      </w:r>
      <w:r w:rsidR="00180054" w:rsidRPr="00AC616F">
        <w:rPr>
          <w:rFonts w:ascii="Calibri" w:hAnsi="Calibri"/>
          <w:sz w:val="22"/>
          <w:szCs w:val="22"/>
        </w:rPr>
        <w:t xml:space="preserve"> </w:t>
      </w:r>
    </w:p>
    <w:p w14:paraId="7D2F9CAA" w14:textId="77777777" w:rsidR="00134C96" w:rsidRDefault="00134C96" w:rsidP="00134C96">
      <w:pPr>
        <w:pStyle w:val="Odsekzoznamu"/>
      </w:pPr>
    </w:p>
    <w:p w14:paraId="12214754" w14:textId="7E1CEA0F" w:rsidR="00C30DE8" w:rsidRPr="00134C96" w:rsidRDefault="00C30DE8"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34C96">
        <w:rPr>
          <w:rFonts w:ascii="Calibri" w:hAnsi="Calibri" w:cs="Segoe UI"/>
          <w:sz w:val="22"/>
          <w:szCs w:val="22"/>
        </w:rPr>
        <w:t>Dopravca sa</w:t>
      </w:r>
      <w:r w:rsidR="00C40946" w:rsidRPr="00134C96">
        <w:rPr>
          <w:rFonts w:ascii="Calibri" w:hAnsi="Calibri" w:cs="Segoe UI"/>
          <w:sz w:val="22"/>
          <w:szCs w:val="22"/>
        </w:rPr>
        <w:t xml:space="preserve"> </w:t>
      </w:r>
      <w:r w:rsidRPr="00134C96">
        <w:rPr>
          <w:rFonts w:ascii="Calibri" w:hAnsi="Calibri" w:cs="Segoe UI"/>
          <w:sz w:val="22"/>
          <w:szCs w:val="22"/>
        </w:rPr>
        <w:t xml:space="preserve">preto uzavretím tejto Zmluvy zaväzuje, že počas trvania tejto Zmluvy: </w:t>
      </w:r>
    </w:p>
    <w:p w14:paraId="21BA1033" w14:textId="1B67144C" w:rsidR="00C30DE8" w:rsidRDefault="00C30DE8" w:rsidP="00782F23">
      <w:pPr>
        <w:pStyle w:val="Clanek11"/>
        <w:numPr>
          <w:ilvl w:val="0"/>
          <w:numId w:val="13"/>
        </w:numPr>
        <w:spacing w:line="276" w:lineRule="auto"/>
        <w:rPr>
          <w:rFonts w:ascii="Calibri" w:hAnsi="Calibri" w:cs="Segoe UI"/>
          <w:b w:val="0"/>
          <w:i w:val="0"/>
          <w:szCs w:val="22"/>
          <w:lang w:val="sk-SK"/>
        </w:rPr>
      </w:pPr>
      <w:r w:rsidRPr="00AC616F">
        <w:rPr>
          <w:rFonts w:ascii="Calibri" w:hAnsi="Calibri" w:cs="Segoe UI"/>
          <w:b w:val="0"/>
          <w:i w:val="0"/>
          <w:szCs w:val="22"/>
          <w:lang w:val="sk-SK"/>
        </w:rPr>
        <w:t xml:space="preserve"> sa zapojí</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do rozvoja a prevádzky</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integrovaného dopravného systému na území Žilinského samosprávneho kraja a priľahlých záujmových</w:t>
      </w:r>
      <w:r>
        <w:rPr>
          <w:rFonts w:ascii="Calibri" w:hAnsi="Calibri" w:cs="Segoe UI"/>
          <w:b w:val="0"/>
          <w:i w:val="0"/>
          <w:szCs w:val="22"/>
          <w:lang w:val="sk-SK"/>
        </w:rPr>
        <w:t xml:space="preserve"> regiónov</w:t>
      </w:r>
      <w:r w:rsidR="00C40946">
        <w:rPr>
          <w:rFonts w:ascii="Calibri" w:hAnsi="Calibri" w:cs="Segoe UI"/>
          <w:b w:val="0"/>
          <w:i w:val="0"/>
          <w:szCs w:val="22"/>
          <w:lang w:val="sk-SK"/>
        </w:rPr>
        <w:t xml:space="preserve"> </w:t>
      </w:r>
      <w:r>
        <w:rPr>
          <w:rFonts w:ascii="Calibri" w:hAnsi="Calibri" w:cs="Segoe UI"/>
          <w:b w:val="0"/>
          <w:i w:val="0"/>
          <w:szCs w:val="22"/>
          <w:lang w:val="sk-SK"/>
        </w:rPr>
        <w:t>(IDS</w:t>
      </w:r>
      <w:r w:rsidR="00C40946">
        <w:rPr>
          <w:rFonts w:ascii="Calibri" w:hAnsi="Calibri" w:cs="Segoe UI"/>
          <w:b w:val="0"/>
          <w:i w:val="0"/>
          <w:szCs w:val="22"/>
          <w:lang w:val="sk-SK"/>
        </w:rPr>
        <w:t xml:space="preserve"> </w:t>
      </w:r>
      <w:r>
        <w:rPr>
          <w:rFonts w:ascii="Calibri" w:hAnsi="Calibri" w:cs="Segoe UI"/>
          <w:b w:val="0"/>
          <w:i w:val="0"/>
          <w:szCs w:val="22"/>
          <w:lang w:val="sk-SK"/>
        </w:rPr>
        <w:t>ŽK) a to aj bez osobitnej zmluvy medzi Dopravcom a Integrátorom,</w:t>
      </w:r>
      <w:r w:rsidR="00C40946">
        <w:rPr>
          <w:rFonts w:ascii="Calibri" w:hAnsi="Calibri" w:cs="Segoe UI"/>
          <w:b w:val="0"/>
          <w:i w:val="0"/>
          <w:szCs w:val="22"/>
          <w:lang w:val="sk-SK"/>
        </w:rPr>
        <w:t xml:space="preserve"> </w:t>
      </w:r>
    </w:p>
    <w:p w14:paraId="7A0C2E38" w14:textId="2ECBC8EA" w:rsidR="00C30DE8" w:rsidRDefault="00C30DE8"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C40946">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C40946">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C40946">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05DD16F0" w:rsidR="00172931"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IDS ŽK</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p>
    <w:p w14:paraId="417C07A9" w14:textId="30EC7602" w:rsidR="00C30DE8"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C40946">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2D1C8427" w:rsidR="00172931" w:rsidRDefault="00172931"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C40946">
        <w:rPr>
          <w:rFonts w:ascii="Calibri" w:hAnsi="Calibri" w:cs="Segoe UI"/>
          <w:b w:val="0"/>
          <w:i w:val="0"/>
          <w:szCs w:val="22"/>
          <w:lang w:val="sk-SK"/>
        </w:rPr>
        <w:t xml:space="preserve"> </w:t>
      </w:r>
    </w:p>
    <w:p w14:paraId="55659C08" w14:textId="05479FC3"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134C96">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C40946">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C40946">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7A1033">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C40946">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C40946">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C40946">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C40946">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C40946">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C40946">
        <w:rPr>
          <w:rFonts w:ascii="Calibri" w:hAnsi="Calibri" w:cs="Segoe UI"/>
          <w:b w:val="0"/>
          <w:i w:val="0"/>
          <w:szCs w:val="22"/>
          <w:lang w:val="sk-SK"/>
        </w:rPr>
        <w:t xml:space="preserve"> </w:t>
      </w:r>
      <w:r>
        <w:rPr>
          <w:rFonts w:ascii="Calibri" w:hAnsi="Calibri" w:cs="Segoe UI"/>
          <w:b w:val="0"/>
          <w:i w:val="0"/>
          <w:szCs w:val="22"/>
          <w:lang w:val="sk-SK"/>
        </w:rPr>
        <w:t>podobu</w:t>
      </w:r>
      <w:r w:rsidR="00C40946">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poskytnúť ich tretím osobám. Také poskytnutie informácií nie je porušením obchodného tajomstva ani dôvernosti informácií.</w:t>
      </w:r>
    </w:p>
    <w:p w14:paraId="65431803" w14:textId="3AEC703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134C96">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046FF7" w:rsidRPr="00046FF7">
        <w:rPr>
          <w:rFonts w:ascii="Calibri" w:hAnsi="Calibri"/>
          <w:b w:val="0"/>
          <w:i w:val="0"/>
          <w:szCs w:val="22"/>
          <w:lang w:val="sk-SK"/>
        </w:rPr>
        <w:t>Integrátora</w:t>
      </w:r>
      <w:r w:rsidR="00020AA0" w:rsidRPr="00046FF7">
        <w:rPr>
          <w:rFonts w:ascii="Calibri" w:hAnsi="Calibri"/>
          <w:b w:val="0"/>
          <w:i w:val="0"/>
          <w:szCs w:val="22"/>
          <w:lang w:val="sk-SK"/>
        </w:rPr>
        <w:t xml:space="preserve">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046FF7">
        <w:rPr>
          <w:rFonts w:ascii="Calibri" w:hAnsi="Calibri"/>
          <w:b w:val="0"/>
          <w:i w:val="0"/>
          <w:szCs w:val="22"/>
          <w:lang w:val="sk-SK"/>
        </w:rPr>
        <w:t>Integrátora</w:t>
      </w:r>
      <w:r w:rsidR="00020AA0">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r w:rsidR="00A418CC" w:rsidRPr="00020AA0">
        <w:rPr>
          <w:rFonts w:ascii="Calibri" w:hAnsi="Calibri"/>
          <w:b w:val="0"/>
          <w:i w:val="0"/>
          <w:szCs w:val="22"/>
        </w:rPr>
        <w:t xml:space="preserve">estovaciu prevádzku, ktorou Dopravca preukáže splnenie požiadaviek: </w:t>
      </w:r>
    </w:p>
    <w:p w14:paraId="60BC22C2" w14:textId="37505CDB"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C40946">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00A418CC" w:rsidRPr="00020AA0">
        <w:rPr>
          <w:rFonts w:ascii="Calibri" w:hAnsi="Calibri"/>
          <w:sz w:val="22"/>
          <w:szCs w:val="22"/>
        </w:rPr>
        <w:t xml:space="preserve">podľa podmienok uvedených v bodoch </w:t>
      </w:r>
      <w:r w:rsidR="0066784D" w:rsidRPr="00020AA0">
        <w:rPr>
          <w:rFonts w:ascii="Calibri" w:hAnsi="Calibri"/>
          <w:sz w:val="22"/>
          <w:szCs w:val="22"/>
        </w:rPr>
        <w:t>9.</w:t>
      </w:r>
      <w:r w:rsidR="000F59F8">
        <w:rPr>
          <w:rFonts w:ascii="Calibri" w:hAnsi="Calibri"/>
          <w:sz w:val="22"/>
          <w:szCs w:val="22"/>
        </w:rPr>
        <w:t>8</w:t>
      </w:r>
      <w:r w:rsidR="0066784D" w:rsidRPr="00020AA0">
        <w:rPr>
          <w:rFonts w:ascii="Calibri" w:hAnsi="Calibri"/>
          <w:sz w:val="22"/>
          <w:szCs w:val="22"/>
        </w:rPr>
        <w:t xml:space="preserve"> až 9.1</w:t>
      </w:r>
      <w:r w:rsidR="000F59F8">
        <w:rPr>
          <w:rFonts w:ascii="Calibri" w:hAnsi="Calibri"/>
          <w:sz w:val="22"/>
          <w:szCs w:val="22"/>
        </w:rPr>
        <w:t>3</w:t>
      </w:r>
      <w:r w:rsidR="00C40946">
        <w:rPr>
          <w:rFonts w:ascii="Calibri" w:hAnsi="Calibri"/>
          <w:sz w:val="22"/>
          <w:szCs w:val="22"/>
        </w:rPr>
        <w:t xml:space="preserve"> </w:t>
      </w:r>
      <w:r w:rsidRPr="00020AA0">
        <w:rPr>
          <w:rFonts w:ascii="Calibri" w:hAnsi="Calibri"/>
          <w:sz w:val="22"/>
          <w:szCs w:val="22"/>
        </w:rPr>
        <w:t>Zmluvy</w:t>
      </w:r>
      <w:r w:rsidR="00C40946">
        <w:rPr>
          <w:rFonts w:ascii="Calibri" w:hAnsi="Calibri"/>
          <w:sz w:val="22"/>
          <w:szCs w:val="22"/>
        </w:rPr>
        <w:t xml:space="preserve"> </w:t>
      </w:r>
      <w:r w:rsidRPr="00020AA0">
        <w:rPr>
          <w:rFonts w:ascii="Calibri" w:hAnsi="Calibri"/>
          <w:sz w:val="22"/>
          <w:szCs w:val="22"/>
        </w:rPr>
        <w:t>a v Prílohe č.</w:t>
      </w:r>
      <w:r w:rsidR="00C40946">
        <w:rPr>
          <w:rFonts w:ascii="Calibri" w:hAnsi="Calibri"/>
          <w:sz w:val="22"/>
          <w:szCs w:val="22"/>
        </w:rPr>
        <w:t xml:space="preserve"> </w:t>
      </w:r>
      <w:r w:rsidRPr="00020AA0">
        <w:rPr>
          <w:rFonts w:ascii="Calibri" w:hAnsi="Calibri"/>
          <w:sz w:val="22"/>
          <w:szCs w:val="22"/>
        </w:rPr>
        <w:t>8</w:t>
      </w:r>
      <w:r w:rsidR="00C40946">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C40946">
        <w:rPr>
          <w:rFonts w:ascii="Calibri" w:hAnsi="Calibri"/>
          <w:sz w:val="22"/>
          <w:szCs w:val="22"/>
        </w:rPr>
        <w:t xml:space="preserve"> </w:t>
      </w:r>
      <w:r w:rsidR="00020AA0">
        <w:rPr>
          <w:rFonts w:ascii="Calibri" w:hAnsi="Calibri"/>
          <w:sz w:val="22"/>
          <w:szCs w:val="22"/>
        </w:rPr>
        <w:t>Popis dátovej komunikácie</w:t>
      </w:r>
      <w:r w:rsidR="00C40946">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49B9F4C7" w:rsidR="00580C42" w:rsidRDefault="00A418CC" w:rsidP="00782F23">
      <w:pPr>
        <w:pStyle w:val="gmail-msolistparagraph"/>
        <w:numPr>
          <w:ilvl w:val="0"/>
          <w:numId w:val="38"/>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lastRenderedPageBreak/>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Pr="00020AA0">
        <w:rPr>
          <w:rFonts w:ascii="Calibri" w:hAnsi="Calibri"/>
          <w:sz w:val="22"/>
          <w:szCs w:val="22"/>
        </w:rPr>
        <w:t xml:space="preserve">podľa podmienok uvedených v bodoch </w:t>
      </w:r>
      <w:r w:rsidR="0066784D" w:rsidRPr="00020AA0">
        <w:rPr>
          <w:rFonts w:ascii="Calibri" w:hAnsi="Calibri"/>
          <w:sz w:val="22"/>
          <w:szCs w:val="22"/>
        </w:rPr>
        <w:t>9.1</w:t>
      </w:r>
      <w:r w:rsidR="000F59F8">
        <w:rPr>
          <w:rFonts w:ascii="Calibri" w:hAnsi="Calibri"/>
          <w:sz w:val="22"/>
          <w:szCs w:val="22"/>
        </w:rPr>
        <w:t>4</w:t>
      </w:r>
      <w:r w:rsidR="0066784D" w:rsidRPr="00020AA0">
        <w:rPr>
          <w:rFonts w:ascii="Calibri" w:hAnsi="Calibri"/>
          <w:sz w:val="22"/>
          <w:szCs w:val="22"/>
        </w:rPr>
        <w:t xml:space="preserve"> až</w:t>
      </w:r>
      <w:r w:rsidR="00C40946">
        <w:rPr>
          <w:rFonts w:ascii="Calibri" w:hAnsi="Calibri"/>
          <w:sz w:val="22"/>
          <w:szCs w:val="22"/>
        </w:rPr>
        <w:t xml:space="preserve"> </w:t>
      </w:r>
      <w:r w:rsidR="00E62417" w:rsidRPr="00020AA0">
        <w:rPr>
          <w:rFonts w:ascii="Calibri" w:hAnsi="Calibri"/>
          <w:sz w:val="22"/>
          <w:szCs w:val="22"/>
        </w:rPr>
        <w:t>9.1</w:t>
      </w:r>
      <w:r w:rsidR="000F59F8">
        <w:rPr>
          <w:rFonts w:ascii="Calibri" w:hAnsi="Calibri"/>
          <w:sz w:val="22"/>
          <w:szCs w:val="22"/>
        </w:rPr>
        <w:t>7</w:t>
      </w:r>
      <w:r w:rsidR="00C40946">
        <w:rPr>
          <w:rFonts w:ascii="Calibri" w:hAnsi="Calibri"/>
          <w:sz w:val="22"/>
          <w:szCs w:val="22"/>
        </w:rPr>
        <w:t xml:space="preserve"> </w:t>
      </w:r>
      <w:r w:rsidR="00A40E70" w:rsidRPr="00020AA0">
        <w:rPr>
          <w:rFonts w:ascii="Calibri" w:hAnsi="Calibri"/>
          <w:sz w:val="22"/>
          <w:szCs w:val="22"/>
        </w:rPr>
        <w:t>Zmluvy</w:t>
      </w:r>
      <w:r w:rsidR="00C40946">
        <w:rPr>
          <w:rFonts w:ascii="Calibri" w:hAnsi="Calibri"/>
          <w:sz w:val="22"/>
          <w:szCs w:val="22"/>
        </w:rPr>
        <w:t xml:space="preserve"> </w:t>
      </w:r>
      <w:r w:rsidR="00580C42" w:rsidRPr="00020AA0">
        <w:rPr>
          <w:rFonts w:ascii="Calibri" w:hAnsi="Calibri"/>
          <w:sz w:val="22"/>
          <w:szCs w:val="22"/>
        </w:rPr>
        <w:t>a v Prílohe č.</w:t>
      </w:r>
      <w:r w:rsidR="00C40946">
        <w:rPr>
          <w:rFonts w:ascii="Calibri" w:hAnsi="Calibri"/>
          <w:sz w:val="22"/>
          <w:szCs w:val="22"/>
        </w:rPr>
        <w:t xml:space="preserve"> </w:t>
      </w:r>
      <w:r w:rsidR="00580C42" w:rsidRPr="00020AA0">
        <w:rPr>
          <w:rFonts w:ascii="Calibri" w:hAnsi="Calibri"/>
          <w:sz w:val="22"/>
          <w:szCs w:val="22"/>
        </w:rPr>
        <w:t>8</w:t>
      </w:r>
      <w:r w:rsidR="00C40946">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C40946">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1B13368A" w:rsidR="006C2062" w:rsidRDefault="00A418CC"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C40946">
        <w:rPr>
          <w:rFonts w:ascii="Calibri" w:hAnsi="Calibri" w:cs="Calibri"/>
          <w:sz w:val="22"/>
          <w:szCs w:val="22"/>
        </w:rPr>
        <w:t xml:space="preserve"> </w:t>
      </w:r>
      <w:r w:rsidRPr="006C2062">
        <w:rPr>
          <w:rFonts w:ascii="Calibri" w:hAnsi="Calibri" w:cs="Calibri"/>
          <w:sz w:val="22"/>
          <w:szCs w:val="22"/>
        </w:rPr>
        <w:t xml:space="preserve"> Ak Clearingové centrum</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C40946">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002B6567" w:rsidRPr="006C2062">
        <w:rPr>
          <w:rFonts w:ascii="Calibri" w:hAnsi="Calibri" w:cs="Calibri"/>
          <w:sz w:val="22"/>
          <w:szCs w:val="22"/>
        </w:rPr>
        <w:t>nebude</w:t>
      </w:r>
      <w:r w:rsidR="00C40946">
        <w:rPr>
          <w:rFonts w:ascii="Calibri" w:hAnsi="Calibri" w:cs="Calibri"/>
          <w:sz w:val="22"/>
          <w:szCs w:val="22"/>
        </w:rPr>
        <w:t xml:space="preserve"> </w:t>
      </w:r>
      <w:r w:rsidRPr="006C2062">
        <w:rPr>
          <w:rFonts w:ascii="Calibri" w:hAnsi="Calibri" w:cs="Calibri"/>
          <w:sz w:val="22"/>
          <w:szCs w:val="22"/>
        </w:rPr>
        <w:t>z akýchkoľvek</w:t>
      </w:r>
      <w:r w:rsidR="00C40946">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C40946">
        <w:rPr>
          <w:rFonts w:ascii="Calibri" w:hAnsi="Calibri" w:cs="Calibri"/>
          <w:sz w:val="22"/>
          <w:szCs w:val="22"/>
        </w:rPr>
        <w:t xml:space="preserve"> </w:t>
      </w:r>
      <w:r w:rsidR="002B6567" w:rsidRPr="006C2062">
        <w:rPr>
          <w:rFonts w:ascii="Calibri" w:hAnsi="Calibri" w:cs="Calibri"/>
          <w:sz w:val="22"/>
          <w:szCs w:val="22"/>
        </w:rPr>
        <w:t>Služby</w:t>
      </w:r>
      <w:r w:rsidR="00C40946">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C40946">
        <w:rPr>
          <w:rFonts w:ascii="Calibri" w:hAnsi="Calibri" w:cs="Calibri"/>
          <w:sz w:val="22"/>
          <w:szCs w:val="22"/>
        </w:rPr>
        <w:t xml:space="preserve"> </w:t>
      </w:r>
      <w:r w:rsidR="00EE138E" w:rsidRPr="006C2062">
        <w:rPr>
          <w:rFonts w:ascii="Calibri" w:hAnsi="Calibri" w:cs="Calibri"/>
          <w:sz w:val="22"/>
          <w:szCs w:val="22"/>
        </w:rPr>
        <w:t>vo vzťahu k tomu</w:t>
      </w:r>
      <w:r w:rsidR="00C40946">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ktoré je funkčné;</w:t>
      </w:r>
      <w:r w:rsidR="00C40946">
        <w:rPr>
          <w:rFonts w:ascii="Calibri" w:hAnsi="Calibri" w:cs="Calibri"/>
          <w:sz w:val="22"/>
          <w:szCs w:val="22"/>
        </w:rPr>
        <w:t xml:space="preserve"> </w:t>
      </w:r>
      <w:r w:rsidR="00EE138E" w:rsidRPr="006C2062">
        <w:rPr>
          <w:rFonts w:ascii="Calibri" w:hAnsi="Calibri" w:cs="Calibri"/>
          <w:sz w:val="22"/>
          <w:szCs w:val="22"/>
        </w:rPr>
        <w:t>ak</w:t>
      </w:r>
      <w:r w:rsidR="00C40946">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C40946">
        <w:rPr>
          <w:rFonts w:ascii="Calibri" w:hAnsi="Calibri" w:cs="Calibri"/>
          <w:sz w:val="22"/>
          <w:szCs w:val="22"/>
        </w:rPr>
        <w:t xml:space="preserve">  </w:t>
      </w:r>
    </w:p>
    <w:p w14:paraId="07DA930F" w14:textId="77777777" w:rsidR="00D30ECD" w:rsidRPr="006C2062" w:rsidRDefault="00D30ECD" w:rsidP="00D30ECD">
      <w:pPr>
        <w:pStyle w:val="gmail-msolistparagraph"/>
        <w:spacing w:before="0" w:beforeAutospacing="0" w:after="0" w:afterAutospacing="0" w:line="254" w:lineRule="auto"/>
        <w:ind w:left="709"/>
        <w:jc w:val="both"/>
        <w:rPr>
          <w:rFonts w:ascii="Calibri" w:hAnsi="Calibri" w:cs="Calibri"/>
          <w:sz w:val="22"/>
          <w:szCs w:val="22"/>
        </w:rPr>
      </w:pPr>
    </w:p>
    <w:p w14:paraId="5CF96F4D" w14:textId="0B1FD8A8" w:rsidR="00957118" w:rsidRPr="006C2062" w:rsidRDefault="00957118"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C40946">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C40946">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C40946">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C2595B5" w:rsidR="00957118" w:rsidRPr="006C2062" w:rsidRDefault="00C40946" w:rsidP="00782F23">
      <w:pPr>
        <w:pStyle w:val="Odsekzoznamu"/>
        <w:numPr>
          <w:ilvl w:val="1"/>
          <w:numId w:val="35"/>
        </w:numPr>
        <w:spacing w:after="160"/>
        <w:ind w:left="709" w:hanging="567"/>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046FF7">
        <w:t>Integrátora</w:t>
      </w:r>
      <w:r w:rsidR="00957118" w:rsidRPr="00046FF7">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046FF7">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957118">
      <w:pPr>
        <w:pStyle w:val="Odsekzoznamu"/>
        <w:rPr>
          <w:rFonts w:eastAsia="Times New Roman" w:cs="Calibri"/>
          <w:lang w:eastAsia="sk-SK"/>
        </w:rPr>
      </w:pPr>
    </w:p>
    <w:p w14:paraId="3E177D5F" w14:textId="129A7DC3" w:rsidR="00957118" w:rsidRPr="006C2062" w:rsidRDefault="00957118" w:rsidP="00782F23">
      <w:pPr>
        <w:pStyle w:val="Odsekzoznamu"/>
        <w:numPr>
          <w:ilvl w:val="1"/>
          <w:numId w:val="35"/>
        </w:numPr>
        <w:spacing w:after="160"/>
        <w:ind w:left="709" w:hanging="709"/>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C40946">
        <w:rPr>
          <w:rFonts w:eastAsia="Times New Roman" w:cs="Calibri"/>
          <w:lang w:eastAsia="sk-SK"/>
        </w:rPr>
        <w:t xml:space="preserve"> </w:t>
      </w:r>
    </w:p>
    <w:p w14:paraId="263185A6" w14:textId="77777777" w:rsidR="00957118" w:rsidRPr="006C2062" w:rsidRDefault="00957118" w:rsidP="00957118">
      <w:pPr>
        <w:pStyle w:val="Odsekzoznamu"/>
        <w:rPr>
          <w:rFonts w:eastAsia="Times New Roman" w:cs="Calibri"/>
          <w:lang w:eastAsia="sk-SK"/>
        </w:rPr>
      </w:pPr>
    </w:p>
    <w:p w14:paraId="52F7BB5A" w14:textId="77777777" w:rsidR="00957118" w:rsidRPr="006C2062" w:rsidRDefault="00957118" w:rsidP="00782F23">
      <w:pPr>
        <w:pStyle w:val="Odsekzoznamu"/>
        <w:numPr>
          <w:ilvl w:val="1"/>
          <w:numId w:val="35"/>
        </w:numPr>
        <w:spacing w:after="160"/>
        <w:rPr>
          <w:rFonts w:cs="Calibri"/>
          <w:lang w:eastAsia="sk-SK"/>
        </w:rPr>
      </w:pPr>
      <w:r w:rsidRPr="006C2062">
        <w:rPr>
          <w:rFonts w:cs="Calibri"/>
          <w:lang w:eastAsia="sk-SK"/>
        </w:rPr>
        <w:t xml:space="preserve">Dopravcovi budú dané k dispozícii testovacie DK, testovacie greenlisty a blacklist. </w:t>
      </w:r>
    </w:p>
    <w:p w14:paraId="04DB5965" w14:textId="77777777" w:rsidR="00957118" w:rsidRPr="006C2062" w:rsidRDefault="00957118" w:rsidP="00957118">
      <w:pPr>
        <w:pStyle w:val="Odsekzoznamu"/>
        <w:spacing w:after="160"/>
        <w:ind w:left="360"/>
        <w:rPr>
          <w:rFonts w:cs="Calibri"/>
          <w:lang w:eastAsia="sk-SK"/>
        </w:rPr>
      </w:pPr>
    </w:p>
    <w:p w14:paraId="6E01282B" w14:textId="77777777" w:rsidR="00957118" w:rsidRPr="006C2062" w:rsidRDefault="00957118" w:rsidP="00782F23">
      <w:pPr>
        <w:pStyle w:val="Odsekzoznamu"/>
        <w:numPr>
          <w:ilvl w:val="1"/>
          <w:numId w:val="35"/>
        </w:numPr>
        <w:ind w:left="709" w:hanging="709"/>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957118">
      <w:pPr>
        <w:pStyle w:val="Odsekzoznamu"/>
        <w:ind w:left="360"/>
        <w:rPr>
          <w:rFonts w:cs="Calibri"/>
          <w:lang w:eastAsia="sk-SK"/>
        </w:rPr>
      </w:pPr>
    </w:p>
    <w:p w14:paraId="7A76E311" w14:textId="0810C35F" w:rsidR="00957118" w:rsidRPr="006C2062" w:rsidRDefault="00957118" w:rsidP="00782F23">
      <w:pPr>
        <w:pStyle w:val="Odsekzoznamu"/>
        <w:numPr>
          <w:ilvl w:val="1"/>
          <w:numId w:val="35"/>
        </w:numPr>
        <w:rPr>
          <w:rFonts w:cs="Calibri"/>
          <w:lang w:eastAsia="sk-SK"/>
        </w:rPr>
      </w:pPr>
      <w:r w:rsidRPr="006C2062">
        <w:rPr>
          <w:rFonts w:cs="Calibri"/>
          <w:lang w:eastAsia="sk-SK"/>
        </w:rPr>
        <w:t>Overenie správnosti odbavenia podľa Tarify</w:t>
      </w:r>
      <w:r w:rsidRPr="006C2062">
        <w:rPr>
          <w:rFonts w:eastAsia="Times New Roman" w:cs="Calibri"/>
          <w:lang w:eastAsia="sk-SK"/>
        </w:rPr>
        <w:t>, platnej v čase</w:t>
      </w:r>
      <w:r w:rsidR="00C40946">
        <w:rPr>
          <w:rFonts w:eastAsia="Times New Roman" w:cs="Calibri"/>
          <w:lang w:eastAsia="sk-SK"/>
        </w:rPr>
        <w:t xml:space="preserve"> </w:t>
      </w:r>
      <w:r w:rsidRPr="006C2062">
        <w:rPr>
          <w:rFonts w:eastAsia="Times New Roman" w:cs="Calibri"/>
          <w:lang w:eastAsia="sk-SK"/>
        </w:rPr>
        <w:t xml:space="preserve">vykonania Testovacej prevádzky, </w:t>
      </w:r>
      <w:r w:rsidRPr="006C2062">
        <w:rPr>
          <w:rFonts w:cs="Calibri"/>
          <w:lang w:eastAsia="sk-SK"/>
        </w:rPr>
        <w:t>bude úspešné, ak Dopravca splní tieto úlohy:</w:t>
      </w:r>
    </w:p>
    <w:p w14:paraId="3DF206D3" w14:textId="35459570"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Eshopu;</w:t>
      </w:r>
    </w:p>
    <w:p w14:paraId="08FCAC0A" w14:textId="73913EB1"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 nákup dlhodobého časového cestovného lístka na zóny zapísané na DK, a to ako platbou v hotovosti, tak aj z Elektronickej peňaženky; </w:t>
      </w:r>
    </w:p>
    <w:p w14:paraId="6060B7E0" w14:textId="1B94FFF3"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v hotovosti;</w:t>
      </w:r>
    </w:p>
    <w:p w14:paraId="797AE7B6" w14:textId="4A2DC90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C40946">
        <w:rPr>
          <w:rFonts w:ascii="Calibri" w:hAnsi="Calibri" w:cs="Calibri"/>
          <w:sz w:val="22"/>
          <w:szCs w:val="22"/>
          <w:lang w:eastAsia="sk-SK"/>
        </w:rPr>
        <w:t xml:space="preserve"> </w:t>
      </w:r>
    </w:p>
    <w:p w14:paraId="7B181B10" w14:textId="69ACAD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w:t>
      </w:r>
      <w:r w:rsidRPr="006C2062">
        <w:rPr>
          <w:rFonts w:ascii="Calibri" w:hAnsi="Calibri" w:cs="Calibri"/>
          <w:sz w:val="22"/>
          <w:szCs w:val="22"/>
          <w:lang w:eastAsia="sk-SK"/>
        </w:rPr>
        <w:lastRenderedPageBreak/>
        <w:t xml:space="preserve">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167FA1D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realizáciu reklamačného procesu vyššie uvedených úloh. </w:t>
      </w:r>
    </w:p>
    <w:p w14:paraId="4EBFB68C" w14:textId="6A636CF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C40946">
        <w:rPr>
          <w:rFonts w:ascii="Calibri" w:hAnsi="Calibri" w:cs="Calibri"/>
          <w:sz w:val="22"/>
          <w:szCs w:val="22"/>
          <w:lang w:eastAsia="sk-SK"/>
        </w:rPr>
        <w:t xml:space="preserve">        </w:t>
      </w:r>
    </w:p>
    <w:p w14:paraId="2BCAE9A2" w14:textId="5321BE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C40946">
        <w:rPr>
          <w:rFonts w:ascii="Calibri" w:hAnsi="Calibri" w:cs="Calibri"/>
          <w:sz w:val="22"/>
          <w:szCs w:val="22"/>
          <w:lang w:eastAsia="sk-SK"/>
        </w:rPr>
        <w:t xml:space="preserve"> </w:t>
      </w:r>
    </w:p>
    <w:p w14:paraId="2271BE5A" w14:textId="7499BAB4"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Pri všetkých úlohách musí byť správne interpretovaný obsah greenlistu a blacklistu</w:t>
      </w:r>
      <w:r w:rsidR="00C40946">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77365AD" w:rsidR="00957118" w:rsidRPr="006C2062" w:rsidRDefault="00C40946"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05986D0A"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4</w:t>
      </w:r>
      <w:r w:rsidR="00134C96">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807A09">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C40946">
        <w:rPr>
          <w:rFonts w:ascii="Calibri" w:hAnsi="Calibri" w:cs="Calibri"/>
          <w:b/>
          <w:sz w:val="22"/>
          <w:szCs w:val="22"/>
          <w:lang w:eastAsia="sk-SK"/>
        </w:rPr>
        <w:t xml:space="preserve"> </w:t>
      </w:r>
      <w:r w:rsidRPr="006C2062">
        <w:rPr>
          <w:rFonts w:ascii="Calibri" w:hAnsi="Calibri" w:cs="Calibri"/>
          <w:b/>
          <w:sz w:val="22"/>
          <w:szCs w:val="22"/>
          <w:lang w:eastAsia="sk-SK"/>
        </w:rPr>
        <w:t>8</w:t>
      </w:r>
      <w:r w:rsidR="00C40946">
        <w:rPr>
          <w:rFonts w:ascii="Calibri" w:hAnsi="Calibri" w:cs="Calibri"/>
          <w:sz w:val="22"/>
          <w:szCs w:val="22"/>
          <w:lang w:eastAsia="sk-SK"/>
        </w:rPr>
        <w:t xml:space="preserve"> </w:t>
      </w:r>
      <w:r w:rsidRPr="006C2062">
        <w:rPr>
          <w:rFonts w:ascii="Calibri" w:hAnsi="Calibri" w:cs="Calibri"/>
          <w:sz w:val="22"/>
          <w:szCs w:val="22"/>
          <w:lang w:eastAsia="sk-SK"/>
        </w:rPr>
        <w:t>Zmluvy -</w:t>
      </w:r>
      <w:r w:rsidR="00C40946">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9B02E54"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5</w:t>
      </w:r>
      <w:r w:rsidR="00134C96">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00807A09">
        <w:rPr>
          <w:rFonts w:ascii="Calibri" w:hAnsi="Calibri" w:cs="Calibri"/>
          <w:sz w:val="22"/>
          <w:szCs w:val="22"/>
          <w:lang w:eastAsia="sk-SK"/>
        </w:rPr>
        <w:t xml:space="preserve">. </w:t>
      </w:r>
      <w:r w:rsidRPr="006C2062">
        <w:rPr>
          <w:rFonts w:ascii="Calibri" w:hAnsi="Calibri" w:cs="Calibri"/>
          <w:sz w:val="22"/>
          <w:szCs w:val="22"/>
          <w:lang w:eastAsia="sk-SK"/>
        </w:rPr>
        <w:t>Dopravca musí pre potreby testu zaregistrovať zariadenie určené na testovanie.</w:t>
      </w:r>
      <w:r w:rsidR="00C40946">
        <w:rPr>
          <w:rFonts w:ascii="Calibri" w:hAnsi="Calibri" w:cs="Calibri"/>
          <w:sz w:val="22"/>
          <w:szCs w:val="22"/>
          <w:lang w:eastAsia="sk-SK"/>
        </w:rPr>
        <w:t xml:space="preserve"> </w:t>
      </w:r>
    </w:p>
    <w:p w14:paraId="3BCC858C" w14:textId="77777777" w:rsidR="00957118" w:rsidRPr="006C2062" w:rsidRDefault="00957118" w:rsidP="00957118">
      <w:pPr>
        <w:spacing w:line="276" w:lineRule="auto"/>
        <w:rPr>
          <w:rFonts w:ascii="Calibri" w:hAnsi="Calibri" w:cs="Calibri"/>
          <w:sz w:val="22"/>
          <w:szCs w:val="22"/>
          <w:lang w:eastAsia="sk-SK"/>
        </w:rPr>
      </w:pPr>
    </w:p>
    <w:p w14:paraId="302C1D88" w14:textId="795F016F" w:rsidR="00957118" w:rsidRPr="006C2062" w:rsidRDefault="00134C96" w:rsidP="00134C96">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0F59F8">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C40946">
        <w:rPr>
          <w:rFonts w:ascii="Calibri" w:hAnsi="Calibri" w:cs="Calibri"/>
          <w:sz w:val="22"/>
          <w:szCs w:val="22"/>
          <w:lang w:eastAsia="sk-SK"/>
        </w:rPr>
        <w:t xml:space="preserve">  </w:t>
      </w:r>
    </w:p>
    <w:p w14:paraId="2775C3CC" w14:textId="77777777" w:rsidR="00957118" w:rsidRPr="006C2062" w:rsidRDefault="00957118" w:rsidP="00134C96">
      <w:pPr>
        <w:spacing w:line="276" w:lineRule="auto"/>
        <w:ind w:left="709" w:hanging="709"/>
        <w:rPr>
          <w:rFonts w:ascii="Calibri" w:hAnsi="Calibri" w:cs="Calibri"/>
          <w:sz w:val="22"/>
          <w:szCs w:val="22"/>
          <w:lang w:eastAsia="sk-SK"/>
        </w:rPr>
      </w:pPr>
    </w:p>
    <w:p w14:paraId="6BE53755" w14:textId="08C7357C"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7</w:t>
      </w:r>
      <w:r w:rsidR="00134C96">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C40946">
        <w:rPr>
          <w:rFonts w:ascii="Calibri" w:hAnsi="Calibri" w:cs="Calibri"/>
          <w:sz w:val="22"/>
          <w:szCs w:val="22"/>
          <w:lang w:eastAsia="sk-SK"/>
        </w:rPr>
        <w:t xml:space="preserve"> </w:t>
      </w:r>
    </w:p>
    <w:p w14:paraId="5388A9FE" w14:textId="46586F33"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zasielanie informácií o polohe a udalostiach vo vozidle do di</w:t>
      </w:r>
      <w:r w:rsidR="00807A09">
        <w:rPr>
          <w:rFonts w:ascii="Calibri" w:hAnsi="Calibri" w:cs="Calibri"/>
          <w:sz w:val="22"/>
          <w:szCs w:val="22"/>
          <w:lang w:eastAsia="sk-SK"/>
        </w:rPr>
        <w:t>s</w:t>
      </w:r>
      <w:r w:rsidRPr="006C2062">
        <w:rPr>
          <w:rFonts w:ascii="Calibri" w:hAnsi="Calibri" w:cs="Calibri"/>
          <w:sz w:val="22"/>
          <w:szCs w:val="22"/>
          <w:lang w:eastAsia="sk-SK"/>
        </w:rPr>
        <w:t>pečingu Dopravcu a následne aj do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w:t>
      </w:r>
    </w:p>
    <w:p w14:paraId="3CEE67B0" w14:textId="66416AFD"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od vodiča do dispečingu Dopravcu a následne aj do Centrálneho dispečingu</w:t>
      </w:r>
      <w:r w:rsidR="009D3251">
        <w:rPr>
          <w:rFonts w:ascii="Calibri" w:hAnsi="Calibri" w:cs="Calibri"/>
          <w:sz w:val="22"/>
          <w:szCs w:val="22"/>
          <w:lang w:eastAsia="sk-SK"/>
        </w:rPr>
        <w:t xml:space="preserve"> </w:t>
      </w:r>
      <w:r w:rsidR="00807A09">
        <w:rPr>
          <w:rFonts w:ascii="Calibri" w:hAnsi="Calibri"/>
          <w:sz w:val="22"/>
          <w:szCs w:val="22"/>
        </w:rPr>
        <w:t>Integrátora,</w:t>
      </w:r>
    </w:p>
    <w:p w14:paraId="210CB2CA" w14:textId="3928347B"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z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 xml:space="preserve"> do dispečingu Dopravcu a následne k</w:t>
      </w:r>
      <w:r w:rsidR="00807A09">
        <w:rPr>
          <w:rFonts w:ascii="Calibri" w:hAnsi="Calibri" w:cs="Calibri"/>
          <w:sz w:val="22"/>
          <w:szCs w:val="22"/>
          <w:lang w:eastAsia="sk-SK"/>
        </w:rPr>
        <w:t> </w:t>
      </w:r>
      <w:r w:rsidRPr="006C2062">
        <w:rPr>
          <w:rFonts w:ascii="Calibri" w:hAnsi="Calibri" w:cs="Calibri"/>
          <w:sz w:val="22"/>
          <w:szCs w:val="22"/>
          <w:lang w:eastAsia="sk-SK"/>
        </w:rPr>
        <w:t>vodičom</w:t>
      </w:r>
      <w:r w:rsidR="00807A09">
        <w:rPr>
          <w:rFonts w:ascii="Calibri" w:hAnsi="Calibri" w:cs="Calibri"/>
          <w:sz w:val="22"/>
          <w:szCs w:val="22"/>
          <w:lang w:eastAsia="sk-SK"/>
        </w:rPr>
        <w:t>,</w:t>
      </w:r>
    </w:p>
    <w:p w14:paraId="7F33BFC7" w14:textId="57753D47"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potvrdzovacích správ o spracovaní pokynov zo správ</w:t>
      </w:r>
      <w:r w:rsidR="00807A09">
        <w:rPr>
          <w:rFonts w:ascii="Calibri" w:hAnsi="Calibri" w:cs="Calibri"/>
          <w:sz w:val="22"/>
          <w:szCs w:val="22"/>
          <w:lang w:eastAsia="sk-SK"/>
        </w:rPr>
        <w:t>,</w:t>
      </w:r>
    </w:p>
    <w:p w14:paraId="7F5131AC" w14:textId="551410D6"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správnu realizáciu pokynov k aktualizácii dát o zastávkach, cestovných poriadkoch a p</w:t>
      </w:r>
      <w:r w:rsidR="00807A09">
        <w:rPr>
          <w:rFonts w:ascii="Calibri" w:hAnsi="Calibri" w:cs="Calibri"/>
          <w:sz w:val="22"/>
          <w:szCs w:val="22"/>
          <w:lang w:eastAsia="sk-SK"/>
        </w:rPr>
        <w:t>arametroch v systémoch dopravcu,</w:t>
      </w:r>
    </w:p>
    <w:p w14:paraId="68EB8167" w14:textId="4DEE450C" w:rsidR="00957118" w:rsidRPr="006C2062" w:rsidRDefault="00957118" w:rsidP="006C2062">
      <w:pPr>
        <w:spacing w:after="160"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správne zobrazenie informácií pre cestujúcich na vnútornom a vonkajšom informačnom displeji.</w:t>
      </w:r>
      <w:r w:rsidR="00C40946">
        <w:rPr>
          <w:rFonts w:ascii="Calibri" w:hAnsi="Calibri" w:cs="Calibri"/>
          <w:sz w:val="22"/>
          <w:szCs w:val="22"/>
          <w:lang w:eastAsia="sk-SK"/>
        </w:rPr>
        <w:t xml:space="preserve"> </w:t>
      </w:r>
    </w:p>
    <w:p w14:paraId="00B58483" w14:textId="2E6C4415"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ADD7096"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Zoznam subdodávateľov</w:t>
      </w:r>
      <w:r w:rsidR="00C40946" w:rsidRPr="00471F2A">
        <w:rPr>
          <w:rFonts w:ascii="Calibri" w:hAnsi="Calibri" w:cstheme="majorHAnsi"/>
          <w:color w:val="000000" w:themeColor="text1"/>
          <w:sz w:val="22"/>
          <w:szCs w:val="22"/>
          <w:lang w:val="sk-SK"/>
        </w:rPr>
        <w:t xml:space="preserve"> </w:t>
      </w:r>
      <w:r w:rsidR="00DE5C80" w:rsidRPr="00471F2A">
        <w:rPr>
          <w:rFonts w:ascii="Calibri" w:hAnsi="Calibri" w:cstheme="majorHAnsi"/>
          <w:color w:val="000000" w:themeColor="text1"/>
          <w:sz w:val="22"/>
          <w:szCs w:val="22"/>
          <w:lang w:val="sk-SK"/>
        </w:rPr>
        <w:t>Dopravcu</w:t>
      </w:r>
      <w:r w:rsidRPr="00471F2A">
        <w:rPr>
          <w:rFonts w:ascii="Calibri" w:hAnsi="Calibri" w:cstheme="majorHAnsi"/>
          <w:color w:val="000000" w:themeColor="text1"/>
          <w:sz w:val="22"/>
          <w:szCs w:val="22"/>
          <w:lang w:val="sk-SK"/>
        </w:rPr>
        <w:t xml:space="preserve"> známych v čase uzavretia zmluvy je uvedený </w:t>
      </w:r>
      <w:r w:rsidRPr="00471F2A">
        <w:rPr>
          <w:rFonts w:ascii="Calibri" w:hAnsi="Calibri" w:cstheme="majorHAnsi"/>
          <w:b/>
          <w:color w:val="000000" w:themeColor="text1"/>
          <w:sz w:val="22"/>
          <w:szCs w:val="22"/>
          <w:lang w:val="sk-SK"/>
        </w:rPr>
        <w:t>v Prílohe</w:t>
      </w:r>
      <w:r w:rsidR="00C40946" w:rsidRPr="00471F2A">
        <w:rPr>
          <w:rFonts w:ascii="Calibri" w:hAnsi="Calibri" w:cstheme="majorHAnsi"/>
          <w:b/>
          <w:color w:val="000000" w:themeColor="text1"/>
          <w:sz w:val="22"/>
          <w:szCs w:val="22"/>
          <w:lang w:val="sk-SK"/>
        </w:rPr>
        <w:t xml:space="preserve"> </w:t>
      </w:r>
      <w:r w:rsidRPr="00471F2A">
        <w:rPr>
          <w:rFonts w:ascii="Calibri" w:hAnsi="Calibri" w:cstheme="majorHAnsi"/>
          <w:b/>
          <w:color w:val="000000" w:themeColor="text1"/>
          <w:sz w:val="22"/>
          <w:szCs w:val="22"/>
          <w:lang w:val="sk-SK"/>
        </w:rPr>
        <w:t>č.</w:t>
      </w:r>
      <w:r w:rsidR="00134C96" w:rsidRPr="00471F2A">
        <w:rPr>
          <w:rFonts w:ascii="Calibri" w:hAnsi="Calibri" w:cstheme="majorHAnsi"/>
          <w:b/>
          <w:color w:val="000000" w:themeColor="text1"/>
          <w:sz w:val="22"/>
          <w:szCs w:val="22"/>
          <w:lang w:val="sk-SK"/>
        </w:rPr>
        <w:t> </w:t>
      </w:r>
      <w:r w:rsidR="00AA4DD8" w:rsidRPr="00471F2A">
        <w:rPr>
          <w:rFonts w:ascii="Calibri" w:hAnsi="Calibri" w:cstheme="majorHAnsi"/>
          <w:b/>
          <w:color w:val="000000" w:themeColor="text1"/>
          <w:sz w:val="22"/>
          <w:szCs w:val="22"/>
          <w:lang w:val="sk-SK"/>
        </w:rPr>
        <w:t xml:space="preserve">9 </w:t>
      </w:r>
      <w:r w:rsidR="00AA4DD8" w:rsidRPr="00471F2A">
        <w:rPr>
          <w:rFonts w:ascii="Calibri" w:hAnsi="Calibri" w:cstheme="majorHAnsi"/>
          <w:color w:val="000000" w:themeColor="text1"/>
          <w:sz w:val="22"/>
          <w:szCs w:val="22"/>
          <w:lang w:val="sk-SK"/>
        </w:rPr>
        <w:t>Zmluvy</w:t>
      </w:r>
      <w:r w:rsidR="006D5457" w:rsidRPr="00471F2A">
        <w:rPr>
          <w:rFonts w:ascii="Calibri" w:hAnsi="Calibri" w:cstheme="majorHAnsi"/>
          <w:color w:val="000000" w:themeColor="text1"/>
          <w:sz w:val="22"/>
          <w:szCs w:val="22"/>
          <w:lang w:val="sk-SK"/>
        </w:rPr>
        <w:t xml:space="preserve"> -</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b/>
          <w:color w:val="000000" w:themeColor="text1"/>
          <w:sz w:val="22"/>
          <w:szCs w:val="22"/>
          <w:lang w:val="sk-SK"/>
        </w:rPr>
        <w:t>Zoznam subdodávateľov</w:t>
      </w:r>
      <w:r w:rsidR="00AA4DD8"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p>
    <w:p w14:paraId="1133F9EE" w14:textId="41A0538A"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lastRenderedPageBreak/>
        <w:t xml:space="preserve">Pri </w:t>
      </w:r>
      <w:r w:rsidR="00AA4DD8" w:rsidRPr="00471F2A">
        <w:rPr>
          <w:rFonts w:ascii="Calibri" w:hAnsi="Calibri" w:cstheme="majorHAnsi"/>
          <w:color w:val="000000" w:themeColor="text1"/>
          <w:sz w:val="22"/>
          <w:szCs w:val="22"/>
          <w:lang w:val="sk-SK"/>
        </w:rPr>
        <w:t>poskytovaní časti Služby podľa</w:t>
      </w:r>
      <w:r w:rsidRPr="00471F2A">
        <w:rPr>
          <w:rFonts w:ascii="Calibri" w:hAnsi="Calibri" w:cstheme="majorHAnsi"/>
          <w:color w:val="000000" w:themeColor="text1"/>
          <w:sz w:val="22"/>
          <w:szCs w:val="22"/>
          <w:lang w:val="sk-SK"/>
        </w:rPr>
        <w:t xml:space="preserve"> tejto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 xml:space="preserve">mluvy subdodávateľom má </w:t>
      </w:r>
      <w:r w:rsidR="00AA4DD8"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zodpovednosť, akoby plnenie vykonával sám.</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Ak z tejto Zmluvy vyplýva pre Dopravcu určitá povinnosť,</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je Dopravca povinný zabezpečiť jej splnenie aj vo vzťahu k</w:t>
      </w:r>
      <w:r w:rsidR="004520F1" w:rsidRPr="00471F2A">
        <w:rPr>
          <w:rFonts w:ascii="Calibri" w:hAnsi="Calibri" w:cstheme="majorHAnsi"/>
          <w:color w:val="000000" w:themeColor="text1"/>
          <w:sz w:val="22"/>
          <w:szCs w:val="22"/>
          <w:lang w:val="sk-SK"/>
        </w:rPr>
        <w:t>u každému</w:t>
      </w:r>
      <w:r w:rsidR="00185E7E" w:rsidRPr="00471F2A">
        <w:rPr>
          <w:rFonts w:ascii="Calibri" w:hAnsi="Calibri" w:cstheme="majorHAnsi"/>
          <w:color w:val="000000" w:themeColor="text1"/>
          <w:sz w:val="22"/>
          <w:szCs w:val="22"/>
          <w:lang w:val="sk-SK"/>
        </w:rPr>
        <w:t xml:space="preserve"> subdodávateľovi </w:t>
      </w:r>
      <w:r w:rsidR="004520F1" w:rsidRPr="00471F2A">
        <w:rPr>
          <w:rFonts w:ascii="Calibri" w:hAnsi="Calibri" w:cstheme="majorHAnsi"/>
          <w:color w:val="000000" w:themeColor="text1"/>
          <w:sz w:val="22"/>
          <w:szCs w:val="22"/>
          <w:lang w:val="sk-SK"/>
        </w:rPr>
        <w:t xml:space="preserve">a/alebo zo strany každého subdodávateľa  </w:t>
      </w:r>
      <w:r w:rsidR="00185E7E" w:rsidRPr="00471F2A">
        <w:rPr>
          <w:rFonts w:ascii="Calibri" w:hAnsi="Calibri" w:cstheme="majorHAnsi"/>
          <w:color w:val="000000" w:themeColor="text1"/>
          <w:sz w:val="22"/>
          <w:szCs w:val="22"/>
          <w:lang w:val="sk-SK"/>
        </w:rPr>
        <w:t>v rámci ním vykonávanej subdodávky.</w:t>
      </w:r>
      <w:r w:rsidR="00C40946" w:rsidRPr="00471F2A">
        <w:rPr>
          <w:rFonts w:ascii="Calibri" w:hAnsi="Calibri" w:cstheme="majorHAnsi"/>
          <w:color w:val="000000" w:themeColor="text1"/>
          <w:sz w:val="22"/>
          <w:szCs w:val="22"/>
          <w:lang w:val="sk-SK"/>
        </w:rPr>
        <w:t xml:space="preserve"> </w:t>
      </w:r>
    </w:p>
    <w:p w14:paraId="1483C01A"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D6D5B65"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207C753" w14:textId="22DB5293" w:rsidR="00111002" w:rsidRPr="00471F2A" w:rsidRDefault="00AA4DD8" w:rsidP="00782F23">
      <w:pPr>
        <w:pStyle w:val="Zkladntext"/>
        <w:numPr>
          <w:ilvl w:val="1"/>
          <w:numId w:val="19"/>
        </w:numPr>
        <w:tabs>
          <w:tab w:val="left" w:pos="720"/>
        </w:tabs>
        <w:overflowPunct/>
        <w:autoSpaceDE/>
        <w:autoSpaceDN/>
        <w:adjustRightInd/>
        <w:spacing w:before="120" w:after="240" w:line="276" w:lineRule="auto"/>
        <w:ind w:hanging="502"/>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oznámiť </w:t>
      </w:r>
      <w:r w:rsidRPr="00471F2A">
        <w:rPr>
          <w:rFonts w:ascii="Calibri" w:hAnsi="Calibri" w:cstheme="majorHAnsi"/>
          <w:color w:val="000000" w:themeColor="text1"/>
          <w:sz w:val="22"/>
          <w:szCs w:val="22"/>
          <w:lang w:val="sk-SK"/>
        </w:rPr>
        <w:t>Objednávateľovi</w:t>
      </w:r>
      <w:r w:rsidR="00111002" w:rsidRPr="00471F2A">
        <w:rPr>
          <w:rFonts w:ascii="Calibri" w:hAnsi="Calibri" w:cstheme="majorHAnsi"/>
          <w:color w:val="000000" w:themeColor="text1"/>
          <w:sz w:val="22"/>
          <w:szCs w:val="22"/>
          <w:lang w:val="sk-SK"/>
        </w:rPr>
        <w:t xml:space="preserve"> bez zbytočného odkladu akúkoľvek zmenu údajov o</w:t>
      </w:r>
      <w:r w:rsidR="004520F1" w:rsidRPr="00471F2A">
        <w:rPr>
          <w:rFonts w:ascii="Calibri" w:hAnsi="Calibri" w:cstheme="majorHAnsi"/>
          <w:color w:val="000000" w:themeColor="text1"/>
          <w:sz w:val="22"/>
          <w:szCs w:val="22"/>
          <w:lang w:val="sk-SK"/>
        </w:rPr>
        <w:t xml:space="preserve"> každom </w:t>
      </w:r>
      <w:r w:rsidR="00111002" w:rsidRPr="00471F2A">
        <w:rPr>
          <w:rFonts w:ascii="Calibri" w:hAnsi="Calibri" w:cstheme="majorHAnsi"/>
          <w:color w:val="000000" w:themeColor="text1"/>
          <w:sz w:val="22"/>
          <w:szCs w:val="22"/>
          <w:lang w:val="sk-SK"/>
        </w:rPr>
        <w:t>subdodávateľovi</w:t>
      </w:r>
      <w:r w:rsidR="00CD1EAC" w:rsidRPr="00471F2A">
        <w:rPr>
          <w:rFonts w:ascii="Calibri" w:hAnsi="Calibri" w:cstheme="majorHAnsi"/>
          <w:color w:val="000000" w:themeColor="text1"/>
          <w:sz w:val="22"/>
          <w:szCs w:val="22"/>
          <w:lang w:val="sk-SK"/>
        </w:rPr>
        <w:t xml:space="preserve">. V prípade, ak táto zmena má vplyv aj na </w:t>
      </w:r>
      <w:r w:rsidR="00021072" w:rsidRPr="00471F2A">
        <w:rPr>
          <w:rFonts w:ascii="Calibri" w:hAnsi="Calibri" w:cstheme="majorHAnsi"/>
          <w:color w:val="000000" w:themeColor="text1"/>
          <w:sz w:val="22"/>
          <w:szCs w:val="22"/>
          <w:lang w:val="sk-SK"/>
        </w:rPr>
        <w:t>udelenú</w:t>
      </w:r>
      <w:r w:rsidR="00CD1EAC" w:rsidRPr="00471F2A">
        <w:rPr>
          <w:rFonts w:ascii="Calibri" w:hAnsi="Calibri" w:cstheme="majorHAnsi"/>
          <w:color w:val="000000" w:themeColor="text1"/>
          <w:sz w:val="22"/>
          <w:szCs w:val="22"/>
          <w:lang w:val="sk-SK"/>
        </w:rPr>
        <w:t xml:space="preserve"> dopravnú licenciu, tak Dopravca je povinný</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riadne a včas</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požiadať</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príslušný Dopravný správny orgán o zmenu </w:t>
      </w:r>
      <w:r w:rsidR="00021072" w:rsidRPr="00471F2A">
        <w:rPr>
          <w:rFonts w:ascii="Calibri" w:hAnsi="Calibri" w:cstheme="majorHAnsi"/>
          <w:color w:val="000000" w:themeColor="text1"/>
          <w:sz w:val="22"/>
          <w:szCs w:val="22"/>
          <w:lang w:val="sk-SK"/>
        </w:rPr>
        <w:t>udelenej</w:t>
      </w:r>
      <w:r w:rsidR="00CD1EAC" w:rsidRPr="00471F2A">
        <w:rPr>
          <w:rFonts w:ascii="Calibri" w:hAnsi="Calibri" w:cstheme="majorHAnsi"/>
          <w:color w:val="000000" w:themeColor="text1"/>
          <w:sz w:val="22"/>
          <w:szCs w:val="22"/>
          <w:lang w:val="sk-SK"/>
        </w:rPr>
        <w:t xml:space="preserve"> dopravnej licencie.</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 xml:space="preserve"> </w:t>
      </w:r>
    </w:p>
    <w:p w14:paraId="4F7686E7" w14:textId="5FE5A33F" w:rsidR="00111002" w:rsidRPr="00471F2A" w:rsidRDefault="00111002" w:rsidP="00782F23">
      <w:pPr>
        <w:pStyle w:val="Zkladntext"/>
        <w:numPr>
          <w:ilvl w:val="1"/>
          <w:numId w:val="19"/>
        </w:numPr>
        <w:tabs>
          <w:tab w:val="left" w:pos="720"/>
        </w:tabs>
        <w:overflowPunct/>
        <w:autoSpaceDE/>
        <w:autoSpaceDN/>
        <w:adjustRightInd/>
        <w:spacing w:before="120" w:after="240" w:line="276" w:lineRule="auto"/>
        <w:ind w:left="567" w:hanging="567"/>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Pravidlá</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pre zmenu subdodávateľov počas </w:t>
      </w:r>
      <w:r w:rsidR="006D5457" w:rsidRPr="00471F2A">
        <w:rPr>
          <w:rFonts w:ascii="Calibri" w:hAnsi="Calibri" w:cstheme="majorHAnsi"/>
          <w:color w:val="000000" w:themeColor="text1"/>
          <w:sz w:val="22"/>
          <w:szCs w:val="22"/>
          <w:lang w:val="sk-SK"/>
        </w:rPr>
        <w:t>trvania</w:t>
      </w:r>
      <w:r w:rsidRPr="00471F2A">
        <w:rPr>
          <w:rFonts w:ascii="Calibri" w:hAnsi="Calibri" w:cstheme="majorHAnsi"/>
          <w:color w:val="000000" w:themeColor="text1"/>
          <w:sz w:val="22"/>
          <w:szCs w:val="22"/>
          <w:lang w:val="sk-SK"/>
        </w:rPr>
        <w:t xml:space="preserve">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w:t>
      </w:r>
    </w:p>
    <w:p w14:paraId="11223E43" w14:textId="77777777" w:rsidR="006D5457" w:rsidRPr="00471F2A" w:rsidRDefault="00AA4DD8" w:rsidP="00B30517">
      <w:pPr>
        <w:pStyle w:val="Zkladntext"/>
        <w:spacing w:before="120" w:after="240" w:line="276" w:lineRule="auto"/>
        <w:ind w:left="567"/>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najneskôr </w:t>
      </w:r>
      <w:r w:rsidRPr="00471F2A">
        <w:rPr>
          <w:rFonts w:ascii="Calibri" w:hAnsi="Calibri" w:cstheme="majorHAnsi"/>
          <w:color w:val="000000" w:themeColor="text1"/>
          <w:sz w:val="22"/>
          <w:szCs w:val="22"/>
          <w:lang w:val="sk-SK"/>
        </w:rPr>
        <w:t>3</w:t>
      </w:r>
      <w:r w:rsidR="00111002" w:rsidRPr="00471F2A">
        <w:rPr>
          <w:rFonts w:ascii="Calibri" w:hAnsi="Calibri" w:cstheme="majorHAnsi"/>
          <w:color w:val="000000" w:themeColor="text1"/>
          <w:sz w:val="22"/>
          <w:szCs w:val="22"/>
          <w:lang w:val="sk-SK"/>
        </w:rPr>
        <w:t xml:space="preserve">0 </w:t>
      </w:r>
      <w:r w:rsidR="00C00E9D" w:rsidRPr="00471F2A">
        <w:rPr>
          <w:rFonts w:ascii="Calibri" w:hAnsi="Calibri" w:cstheme="majorHAnsi"/>
          <w:color w:val="000000" w:themeColor="text1"/>
          <w:sz w:val="22"/>
          <w:szCs w:val="22"/>
          <w:lang w:val="sk-SK"/>
        </w:rPr>
        <w:t xml:space="preserve">kalendárnych </w:t>
      </w:r>
      <w:r w:rsidR="00111002" w:rsidRPr="00471F2A">
        <w:rPr>
          <w:rFonts w:ascii="Calibri" w:hAnsi="Calibri" w:cstheme="majorHAnsi"/>
          <w:color w:val="000000" w:themeColor="text1"/>
          <w:sz w:val="22"/>
          <w:szCs w:val="22"/>
          <w:lang w:val="sk-SK"/>
        </w:rPr>
        <w:t xml:space="preserve">dní pred dňom, ktorý predchádza dňu v ktorom </w:t>
      </w:r>
      <w:r w:rsidR="006D5457" w:rsidRPr="00471F2A">
        <w:rPr>
          <w:rFonts w:ascii="Calibri" w:hAnsi="Calibri" w:cstheme="majorHAnsi"/>
          <w:color w:val="000000" w:themeColor="text1"/>
          <w:sz w:val="22"/>
          <w:szCs w:val="22"/>
          <w:lang w:val="sk-SK"/>
        </w:rPr>
        <w:t xml:space="preserve">má </w:t>
      </w:r>
      <w:r w:rsidR="00111002" w:rsidRPr="00471F2A">
        <w:rPr>
          <w:rFonts w:ascii="Calibri" w:hAnsi="Calibri" w:cstheme="majorHAnsi"/>
          <w:color w:val="000000" w:themeColor="text1"/>
          <w:sz w:val="22"/>
          <w:szCs w:val="22"/>
          <w:lang w:val="sk-SK"/>
        </w:rPr>
        <w:t>nasta</w:t>
      </w:r>
      <w:r w:rsidR="006D5457" w:rsidRPr="00471F2A">
        <w:rPr>
          <w:rFonts w:ascii="Calibri" w:hAnsi="Calibri" w:cstheme="majorHAnsi"/>
          <w:color w:val="000000" w:themeColor="text1"/>
          <w:sz w:val="22"/>
          <w:szCs w:val="22"/>
          <w:lang w:val="sk-SK"/>
        </w:rPr>
        <w:t>ť</w:t>
      </w:r>
      <w:r w:rsidR="00111002" w:rsidRPr="00471F2A">
        <w:rPr>
          <w:rFonts w:ascii="Calibri" w:hAnsi="Calibri" w:cstheme="majorHAnsi"/>
          <w:color w:val="000000" w:themeColor="text1"/>
          <w:sz w:val="22"/>
          <w:szCs w:val="22"/>
          <w:lang w:val="sk-SK"/>
        </w:rPr>
        <w:t xml:space="preserve"> zmena subdodávateľa</w:t>
      </w:r>
      <w:r w:rsidR="006D5457" w:rsidRPr="00471F2A">
        <w:rPr>
          <w:rFonts w:ascii="Calibri" w:hAnsi="Calibri" w:cstheme="majorHAnsi"/>
          <w:color w:val="000000" w:themeColor="text1"/>
          <w:sz w:val="22"/>
          <w:szCs w:val="22"/>
          <w:lang w:val="sk-SK"/>
        </w:rPr>
        <w:t xml:space="preserve">: </w:t>
      </w:r>
    </w:p>
    <w:p w14:paraId="69BB4ADB" w14:textId="64AFA96C" w:rsidR="006D5457" w:rsidRPr="00471F2A" w:rsidRDefault="00111002"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subdodávky vo vzťahu</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k tejto zmluve, predmet subdodávky </w:t>
      </w:r>
      <w:r w:rsidR="00C00E9D" w:rsidRPr="00471F2A">
        <w:rPr>
          <w:rFonts w:ascii="Calibri" w:hAnsi="Calibri" w:cstheme="majorHAnsi"/>
          <w:color w:val="000000" w:themeColor="text1"/>
          <w:sz w:val="22"/>
          <w:szCs w:val="22"/>
          <w:lang w:val="sk-SK"/>
        </w:rPr>
        <w:t>(označenie Autobusových liniek alebo Spojov na nich</w:t>
      </w:r>
      <w:r w:rsidR="00C15A41" w:rsidRPr="00471F2A">
        <w:rPr>
          <w:rFonts w:ascii="Calibri" w:hAnsi="Calibri" w:cstheme="majorHAnsi"/>
          <w:color w:val="000000" w:themeColor="text1"/>
          <w:sz w:val="22"/>
          <w:szCs w:val="22"/>
          <w:lang w:val="sk-SK"/>
        </w:rPr>
        <w:t>, ktoré má prevádzkovať subdodávateľ</w:t>
      </w:r>
      <w:r w:rsidR="00C00E9D"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471F2A">
        <w:rPr>
          <w:rFonts w:ascii="Calibri" w:hAnsi="Calibri" w:cstheme="majorHAnsi"/>
          <w:color w:val="000000" w:themeColor="text1"/>
          <w:sz w:val="22"/>
          <w:szCs w:val="22"/>
          <w:lang w:val="sk-SK"/>
        </w:rPr>
        <w:t>;</w:t>
      </w:r>
    </w:p>
    <w:p w14:paraId="5133AE71" w14:textId="352A0AFD" w:rsidR="006D5457" w:rsidRPr="00471F2A" w:rsidRDefault="00CD1EAC"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riadne podať na</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príslušný Dopravný správny orgán </w:t>
      </w:r>
      <w:r w:rsidRPr="00471F2A">
        <w:rPr>
          <w:rFonts w:ascii="Calibri" w:hAnsi="Calibri" w:cstheme="majorHAnsi"/>
          <w:color w:val="000000" w:themeColor="text1"/>
          <w:sz w:val="22"/>
          <w:szCs w:val="22"/>
          <w:lang w:val="sk-SK"/>
        </w:rPr>
        <w:t xml:space="preserve">návrh na </w:t>
      </w:r>
      <w:r w:rsidR="006D5457" w:rsidRPr="00471F2A">
        <w:rPr>
          <w:rFonts w:ascii="Calibri" w:hAnsi="Calibri" w:cstheme="majorHAnsi"/>
          <w:color w:val="000000" w:themeColor="text1"/>
          <w:sz w:val="22"/>
          <w:szCs w:val="22"/>
          <w:lang w:val="sk-SK"/>
        </w:rPr>
        <w:t xml:space="preserve">zmenu </w:t>
      </w:r>
      <w:r w:rsidR="00021072" w:rsidRPr="00471F2A">
        <w:rPr>
          <w:rFonts w:ascii="Calibri" w:hAnsi="Calibri" w:cstheme="majorHAnsi"/>
          <w:color w:val="000000" w:themeColor="text1"/>
          <w:sz w:val="22"/>
          <w:szCs w:val="22"/>
          <w:lang w:val="sk-SK"/>
        </w:rPr>
        <w:t>udelenej</w:t>
      </w:r>
      <w:r w:rsidR="006D5457" w:rsidRPr="00471F2A">
        <w:rPr>
          <w:rFonts w:ascii="Calibri" w:hAnsi="Calibri" w:cstheme="majorHAnsi"/>
          <w:color w:val="000000" w:themeColor="text1"/>
          <w:sz w:val="22"/>
          <w:szCs w:val="22"/>
          <w:lang w:val="sk-SK"/>
        </w:rPr>
        <w:t xml:space="preserve"> dopravnej licencie na tie Autobusové linky, ktoré majú byť prevádzkované</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subdodávateľom. </w:t>
      </w:r>
    </w:p>
    <w:p w14:paraId="46B7FAB2" w14:textId="1EA90BC3" w:rsidR="00CD1EAC" w:rsidRPr="00471F2A" w:rsidRDefault="00CD1EAC" w:rsidP="00782F23">
      <w:pPr>
        <w:pStyle w:val="Zkladntext"/>
        <w:numPr>
          <w:ilvl w:val="1"/>
          <w:numId w:val="19"/>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Za subdodávateľa sa na účely tejto Zmluvy považuje aj vykonávajúci dopravca v zmysle § 10 ods. 7</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doprave v znení neskorších predpisov. </w:t>
      </w:r>
    </w:p>
    <w:p w14:paraId="1B1949BF" w14:textId="52A9FF5F" w:rsidR="00111002" w:rsidRPr="00471F2A" w:rsidRDefault="006D5457" w:rsidP="00A23554">
      <w:pPr>
        <w:pStyle w:val="Zkladntext"/>
        <w:spacing w:before="120" w:after="240" w:line="276" w:lineRule="auto"/>
        <w:ind w:left="709" w:hanging="709"/>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6</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315/2016 Z. z.</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Nový subdodávateľ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musí spĺňať podmienky </w:t>
      </w:r>
      <w:r w:rsidR="00021072" w:rsidRPr="00471F2A">
        <w:rPr>
          <w:rFonts w:ascii="Calibri" w:hAnsi="Calibri" w:cstheme="majorHAnsi"/>
          <w:color w:val="000000" w:themeColor="text1"/>
          <w:sz w:val="22"/>
          <w:szCs w:val="22"/>
          <w:lang w:val="sk-SK"/>
        </w:rPr>
        <w:t>udelenej</w:t>
      </w:r>
      <w:r w:rsidRPr="00471F2A">
        <w:rPr>
          <w:rFonts w:ascii="Calibri" w:hAnsi="Calibri" w:cstheme="majorHAnsi"/>
          <w:color w:val="000000" w:themeColor="text1"/>
          <w:sz w:val="22"/>
          <w:szCs w:val="22"/>
          <w:lang w:val="sk-SK"/>
        </w:rPr>
        <w:t xml:space="preserve"> dopravnej licencie podľa § 10 ods.</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3 a 4</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dopravne v znení neskorších predpisov. </w:t>
      </w:r>
    </w:p>
    <w:p w14:paraId="342ED803" w14:textId="4B6BC25E" w:rsidR="00111002" w:rsidRPr="00471F2A" w:rsidRDefault="006D5457" w:rsidP="00A23554">
      <w:pPr>
        <w:pStyle w:val="Zkladntext"/>
        <w:spacing w:before="120" w:after="240" w:line="276" w:lineRule="auto"/>
        <w:ind w:left="709" w:hanging="709"/>
        <w:rPr>
          <w:rFonts w:ascii="Calibri" w:hAnsi="Calibri" w:cstheme="majorHAnsi"/>
          <w:b/>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7</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471F2A">
        <w:rPr>
          <w:rFonts w:ascii="Calibri" w:hAnsi="Calibri" w:cstheme="majorHAnsi"/>
          <w:color w:val="000000" w:themeColor="text1"/>
          <w:sz w:val="22"/>
          <w:szCs w:val="22"/>
          <w:lang w:val="sk-SK"/>
        </w:rPr>
        <w:t>Služby podľa tejto Zmluvy</w:t>
      </w:r>
      <w:r w:rsidR="00111002" w:rsidRPr="00471F2A">
        <w:rPr>
          <w:rFonts w:ascii="Calibri" w:hAnsi="Calibri" w:cstheme="majorHAnsi"/>
          <w:color w:val="000000" w:themeColor="text1"/>
          <w:sz w:val="22"/>
          <w:szCs w:val="22"/>
          <w:lang w:val="sk-SK"/>
        </w:rPr>
        <w:t xml:space="preserve"> subdodávateľom nastane u </w:t>
      </w:r>
      <w:r w:rsidR="00C00E9D" w:rsidRPr="00471F2A">
        <w:rPr>
          <w:rFonts w:ascii="Calibri" w:hAnsi="Calibri" w:cstheme="majorHAnsi"/>
          <w:color w:val="000000" w:themeColor="text1"/>
          <w:sz w:val="22"/>
          <w:szCs w:val="22"/>
          <w:lang w:val="sk-SK"/>
        </w:rPr>
        <w:t>Dopravcu</w:t>
      </w:r>
      <w:r w:rsidR="00111002" w:rsidRPr="00471F2A">
        <w:rPr>
          <w:rFonts w:ascii="Calibri" w:hAnsi="Calibri" w:cstheme="majorHAnsi"/>
          <w:color w:val="000000" w:themeColor="text1"/>
          <w:sz w:val="22"/>
          <w:szCs w:val="22"/>
          <w:lang w:val="sk-SK"/>
        </w:rPr>
        <w:t xml:space="preserve"> až po uzavretí </w:t>
      </w:r>
      <w:r w:rsidR="00CD1EAC" w:rsidRPr="00471F2A">
        <w:rPr>
          <w:rFonts w:ascii="Calibri" w:hAnsi="Calibri" w:cstheme="majorHAnsi"/>
          <w:color w:val="000000" w:themeColor="text1"/>
          <w:sz w:val="22"/>
          <w:szCs w:val="22"/>
          <w:lang w:val="sk-SK"/>
        </w:rPr>
        <w:t>Z</w:t>
      </w:r>
      <w:r w:rsidR="00111002" w:rsidRPr="00471F2A">
        <w:rPr>
          <w:rFonts w:ascii="Calibri" w:hAnsi="Calibri" w:cstheme="majorHAnsi"/>
          <w:color w:val="000000" w:themeColor="text1"/>
          <w:sz w:val="22"/>
          <w:szCs w:val="22"/>
          <w:lang w:val="sk-SK"/>
        </w:rPr>
        <w:t>mluvy</w:t>
      </w:r>
      <w:r w:rsidR="00111002" w:rsidRPr="00471F2A">
        <w:rPr>
          <w:rFonts w:ascii="Calibri" w:hAnsi="Calibri" w:cstheme="majorHAnsi"/>
          <w:b/>
          <w:color w:val="000000" w:themeColor="text1"/>
          <w:sz w:val="22"/>
          <w:szCs w:val="22"/>
          <w:lang w:val="sk-SK"/>
        </w:rPr>
        <w:t>.</w:t>
      </w:r>
    </w:p>
    <w:p w14:paraId="0421CAB4" w14:textId="5D2EBBCC" w:rsidR="00111002" w:rsidRPr="00471F2A" w:rsidRDefault="00111002" w:rsidP="00782F23">
      <w:pPr>
        <w:pStyle w:val="Zkladntext"/>
        <w:numPr>
          <w:ilvl w:val="1"/>
          <w:numId w:val="21"/>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Zhotoviteľ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môže poveriť vykonaním časti </w:t>
      </w:r>
      <w:r w:rsidR="00CD1EAC" w:rsidRPr="00471F2A">
        <w:rPr>
          <w:rFonts w:ascii="Calibri" w:hAnsi="Calibri" w:cstheme="majorHAnsi"/>
          <w:color w:val="000000" w:themeColor="text1"/>
          <w:sz w:val="22"/>
          <w:szCs w:val="22"/>
          <w:lang w:val="sk-SK"/>
        </w:rPr>
        <w:t>Služieb podľa tejto</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len tých subdodávateľov, ktorí</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sú uvedení v Zozname subdodávateľov, ktorý tvorí Prílohu č. </w:t>
      </w:r>
      <w:r w:rsidR="00CD1EAC" w:rsidRPr="00471F2A">
        <w:rPr>
          <w:rFonts w:ascii="Calibri" w:hAnsi="Calibri" w:cstheme="majorHAnsi"/>
          <w:color w:val="000000" w:themeColor="text1"/>
          <w:sz w:val="22"/>
          <w:szCs w:val="22"/>
          <w:lang w:val="sk-SK"/>
        </w:rPr>
        <w:t>9</w:t>
      </w:r>
      <w:r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v znení</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prípadných </w:t>
      </w:r>
      <w:r w:rsidRPr="00471F2A">
        <w:rPr>
          <w:rFonts w:ascii="Calibri" w:hAnsi="Calibri" w:cstheme="majorHAnsi"/>
          <w:color w:val="000000" w:themeColor="text1"/>
          <w:sz w:val="22"/>
          <w:szCs w:val="22"/>
          <w:lang w:val="sk-SK"/>
        </w:rPr>
        <w:t>neskorších</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písomných oznámení o zmene subdodávateľa alebo o doplnení nového subdodávateľa</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to všetko pod podmienkou, že</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príslušný Dopravný </w:t>
      </w:r>
      <w:r w:rsidR="00021072" w:rsidRPr="00471F2A">
        <w:rPr>
          <w:rFonts w:ascii="Calibri" w:hAnsi="Calibri" w:cstheme="majorHAnsi"/>
          <w:color w:val="000000" w:themeColor="text1"/>
          <w:sz w:val="22"/>
          <w:szCs w:val="22"/>
          <w:lang w:val="sk-SK"/>
        </w:rPr>
        <w:lastRenderedPageBreak/>
        <w:t>správny orgán</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právoplatne </w:t>
      </w:r>
      <w:r w:rsidR="007F44C5" w:rsidRPr="00471F2A">
        <w:rPr>
          <w:rFonts w:ascii="Calibri" w:hAnsi="Calibri" w:cstheme="majorHAnsi"/>
          <w:color w:val="000000" w:themeColor="text1"/>
          <w:sz w:val="22"/>
          <w:szCs w:val="22"/>
          <w:lang w:val="sk-SK"/>
        </w:rPr>
        <w:t>povolí</w:t>
      </w:r>
      <w:r w:rsidR="00021072" w:rsidRPr="00471F2A">
        <w:rPr>
          <w:rFonts w:ascii="Calibri" w:hAnsi="Calibri" w:cstheme="majorHAnsi"/>
          <w:color w:val="000000" w:themeColor="text1"/>
          <w:sz w:val="22"/>
          <w:szCs w:val="22"/>
          <w:lang w:val="sk-SK"/>
        </w:rPr>
        <w:t xml:space="preserve"> zmenu </w:t>
      </w:r>
      <w:r w:rsidR="007F44C5" w:rsidRPr="00471F2A">
        <w:rPr>
          <w:rFonts w:ascii="Calibri" w:hAnsi="Calibri" w:cstheme="majorHAnsi"/>
          <w:color w:val="000000" w:themeColor="text1"/>
          <w:sz w:val="22"/>
          <w:szCs w:val="22"/>
          <w:lang w:val="sk-SK"/>
        </w:rPr>
        <w:t xml:space="preserve">udelenej </w:t>
      </w:r>
      <w:r w:rsidR="00021072" w:rsidRPr="00471F2A">
        <w:rPr>
          <w:rFonts w:ascii="Calibri" w:hAnsi="Calibri" w:cstheme="majorHAnsi"/>
          <w:color w:val="000000" w:themeColor="text1"/>
          <w:sz w:val="22"/>
          <w:szCs w:val="22"/>
          <w:lang w:val="sk-SK"/>
        </w:rPr>
        <w:t>dopravnej licencie spočívajúcu v zmene spôsobu</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jej prevádzkovania</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využitím vykonávajúceho dopravcu alebo subdodávateľa. </w:t>
      </w:r>
    </w:p>
    <w:p w14:paraId="1F6A062D" w14:textId="339C9E8C" w:rsidR="006D5457" w:rsidRPr="00471F2A" w:rsidRDefault="006D5457" w:rsidP="00C22AD6">
      <w:pPr>
        <w:pStyle w:val="Zkladntext"/>
        <w:numPr>
          <w:ilvl w:val="1"/>
          <w:numId w:val="21"/>
        </w:numPr>
        <w:spacing w:line="276" w:lineRule="auto"/>
        <w:rPr>
          <w:rFonts w:ascii="Calibri" w:hAnsi="Calibri" w:cstheme="majorHAnsi"/>
          <w:sz w:val="22"/>
          <w:szCs w:val="22"/>
          <w:lang w:val="sk-SK"/>
        </w:rPr>
      </w:pPr>
      <w:r w:rsidRPr="00471F2A">
        <w:rPr>
          <w:rFonts w:ascii="Calibri" w:hAnsi="Calibri" w:cstheme="majorHAnsi"/>
          <w:color w:val="000000" w:themeColor="text1"/>
          <w:sz w:val="22"/>
          <w:szCs w:val="22"/>
          <w:lang w:val="sk-SK"/>
        </w:rPr>
        <w:t>V prípade, ak ide o osobu, ktorej kapacitami</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Dopravca</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v Procese verejného obstarávania</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preukázal </w:t>
      </w:r>
      <w:r w:rsidRPr="00471F2A">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471F2A">
        <w:rPr>
          <w:rFonts w:ascii="Calibri" w:hAnsi="Calibri" w:cstheme="majorHAnsi"/>
          <w:color w:val="000000" w:themeColor="text1"/>
          <w:sz w:val="22"/>
          <w:szCs w:val="22"/>
          <w:lang w:val="sk-SK"/>
        </w:rPr>
        <w:t>Zmluvy.</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471F2A">
        <w:rPr>
          <w:rFonts w:ascii="Calibri" w:hAnsi="Calibri" w:cstheme="majorHAnsi"/>
          <w:color w:val="000000" w:themeColor="text1"/>
          <w:sz w:val="22"/>
          <w:szCs w:val="22"/>
          <w:lang w:val="sk-SK"/>
        </w:rPr>
        <w:t>P</w:t>
      </w:r>
      <w:r w:rsidRPr="00471F2A">
        <w:rPr>
          <w:rFonts w:ascii="Calibri" w:hAnsi="Calibri" w:cstheme="majorHAnsi"/>
          <w:color w:val="000000" w:themeColor="text1"/>
          <w:sz w:val="22"/>
          <w:szCs w:val="22"/>
          <w:lang w:val="sk-SK"/>
        </w:rPr>
        <w:t xml:space="preserve">rocese verejného obstarávania technickú alebo odbornú spôsobilosť. </w:t>
      </w:r>
      <w:r w:rsidRPr="00471F2A">
        <w:rPr>
          <w:rFonts w:ascii="Calibri" w:hAnsi="Calibri" w:cstheme="majorHAnsi"/>
          <w:sz w:val="22"/>
          <w:szCs w:val="22"/>
          <w:lang w:val="sk-SK"/>
        </w:rPr>
        <w:t>V prípade</w:t>
      </w:r>
      <w:r w:rsidR="00CD1EAC" w:rsidRPr="00471F2A">
        <w:rPr>
          <w:rFonts w:ascii="Calibri" w:hAnsi="Calibri" w:cstheme="majorHAnsi"/>
          <w:sz w:val="22"/>
          <w:szCs w:val="22"/>
          <w:lang w:val="sk-SK"/>
        </w:rPr>
        <w:t>, ak z dôvodu hodného osobitného zreteľa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nastane potreba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zmeniť osobu, ktorej kapacitami Dopravca v Procese verejného obstarávania preukázal technickú alebo odbornú spôsobilosť,</w:t>
      </w:r>
      <w:r w:rsidR="00C40946" w:rsidRPr="00471F2A">
        <w:rPr>
          <w:rFonts w:ascii="Calibri" w:hAnsi="Calibri" w:cstheme="majorHAnsi"/>
          <w:sz w:val="22"/>
          <w:szCs w:val="22"/>
          <w:lang w:val="sk-SK"/>
        </w:rPr>
        <w:t xml:space="preserve"> </w:t>
      </w:r>
      <w:r w:rsidRPr="00471F2A">
        <w:rPr>
          <w:rFonts w:ascii="Calibri" w:hAnsi="Calibri" w:cstheme="majorHAnsi"/>
          <w:sz w:val="22"/>
          <w:szCs w:val="22"/>
          <w:lang w:val="sk-SK"/>
        </w:rPr>
        <w:t xml:space="preserve">je </w:t>
      </w:r>
      <w:r w:rsidR="00CD1EAC" w:rsidRPr="00471F2A">
        <w:rPr>
          <w:rFonts w:ascii="Calibri" w:hAnsi="Calibri" w:cstheme="majorHAnsi"/>
          <w:sz w:val="22"/>
          <w:szCs w:val="22"/>
          <w:lang w:val="sk-SK"/>
        </w:rPr>
        <w:t xml:space="preserve">Dopravca </w:t>
      </w:r>
      <w:r w:rsidRPr="00471F2A">
        <w:rPr>
          <w:rFonts w:ascii="Calibri" w:hAnsi="Calibri" w:cstheme="majorHAnsi"/>
          <w:sz w:val="22"/>
          <w:szCs w:val="22"/>
          <w:lang w:val="sk-SK"/>
        </w:rPr>
        <w:t>povinný preukázať Objednávateľovi, že nov</w:t>
      </w:r>
      <w:r w:rsidR="00CD1EAC" w:rsidRPr="00471F2A">
        <w:rPr>
          <w:rFonts w:ascii="Calibri" w:hAnsi="Calibri" w:cstheme="majorHAnsi"/>
          <w:sz w:val="22"/>
          <w:szCs w:val="22"/>
          <w:lang w:val="sk-SK"/>
        </w:rPr>
        <w:t>á osoba</w:t>
      </w:r>
      <w:r w:rsidRPr="00471F2A">
        <w:rPr>
          <w:rFonts w:ascii="Calibri" w:hAnsi="Calibri" w:cstheme="majorHAnsi"/>
          <w:sz w:val="22"/>
          <w:szCs w:val="22"/>
          <w:lang w:val="sk-SK"/>
        </w:rPr>
        <w:t xml:space="preserve"> spĺňa všetky požiadavky, ktoré vyžadoval Objednávateľ v </w:t>
      </w:r>
      <w:r w:rsidR="00CD1EAC" w:rsidRPr="00471F2A">
        <w:rPr>
          <w:rFonts w:ascii="Calibri" w:hAnsi="Calibri" w:cstheme="majorHAnsi"/>
          <w:sz w:val="22"/>
          <w:szCs w:val="22"/>
          <w:lang w:val="sk-SK"/>
        </w:rPr>
        <w:t>P</w:t>
      </w:r>
      <w:r w:rsidRPr="00471F2A">
        <w:rPr>
          <w:rFonts w:ascii="Calibri" w:hAnsi="Calibri" w:cstheme="majorHAnsi"/>
          <w:sz w:val="22"/>
          <w:szCs w:val="22"/>
          <w:lang w:val="sk-SK"/>
        </w:rPr>
        <w:t xml:space="preserve">rocese verejného obstarávania </w:t>
      </w:r>
      <w:r w:rsidR="007F44C5" w:rsidRPr="00471F2A">
        <w:rPr>
          <w:rFonts w:ascii="Calibri" w:hAnsi="Calibri" w:cstheme="majorHAnsi"/>
          <w:sz w:val="22"/>
          <w:szCs w:val="22"/>
          <w:lang w:val="sk-SK"/>
        </w:rPr>
        <w:t>voči pôvodnej</w:t>
      </w:r>
      <w:r w:rsidR="00CD1EAC" w:rsidRPr="00471F2A">
        <w:rPr>
          <w:rFonts w:ascii="Calibri" w:hAnsi="Calibri" w:cstheme="majorHAnsi"/>
          <w:sz w:val="22"/>
          <w:szCs w:val="22"/>
          <w:lang w:val="sk-SK"/>
        </w:rPr>
        <w:t xml:space="preserve"> </w:t>
      </w:r>
      <w:r w:rsidR="007F44C5" w:rsidRPr="00471F2A">
        <w:rPr>
          <w:rFonts w:ascii="Calibri" w:hAnsi="Calibri" w:cstheme="majorHAnsi"/>
          <w:sz w:val="22"/>
          <w:szCs w:val="22"/>
          <w:lang w:val="sk-SK"/>
        </w:rPr>
        <w:t>osobe</w:t>
      </w:r>
      <w:r w:rsidRPr="00471F2A">
        <w:rPr>
          <w:rFonts w:ascii="Calibri" w:hAnsi="Calibri" w:cstheme="majorHAnsi"/>
          <w:sz w:val="22"/>
          <w:szCs w:val="22"/>
          <w:lang w:val="sk-SK"/>
        </w:rPr>
        <w:t>.</w:t>
      </w:r>
    </w:p>
    <w:p w14:paraId="1E22AEE7" w14:textId="77777777" w:rsidR="00C22AD6" w:rsidRPr="00471F2A" w:rsidRDefault="00C22AD6" w:rsidP="00C22AD6">
      <w:pPr>
        <w:pStyle w:val="Zkladntext"/>
        <w:spacing w:line="276" w:lineRule="auto"/>
        <w:ind w:left="375"/>
        <w:rPr>
          <w:rFonts w:ascii="Calibri" w:hAnsi="Calibri" w:cstheme="majorHAnsi"/>
          <w:color w:val="000000" w:themeColor="text1"/>
          <w:sz w:val="22"/>
          <w:szCs w:val="22"/>
          <w:lang w:val="sk-SK"/>
        </w:rPr>
      </w:pPr>
    </w:p>
    <w:p w14:paraId="42CE23DD" w14:textId="3BE559B3" w:rsidR="00333F48" w:rsidRPr="00471F2A" w:rsidRDefault="00333F48" w:rsidP="00333F48">
      <w:pPr>
        <w:pStyle w:val="Identifikacestran"/>
        <w:spacing w:line="276" w:lineRule="auto"/>
        <w:jc w:val="center"/>
        <w:rPr>
          <w:rFonts w:ascii="Calibri" w:hAnsi="Calibri" w:cs="Segoe UI"/>
          <w:b/>
          <w:bCs/>
          <w:color w:val="000000" w:themeColor="text1"/>
          <w:sz w:val="22"/>
          <w:szCs w:val="22"/>
        </w:rPr>
      </w:pPr>
      <w:r w:rsidRPr="00471F2A">
        <w:rPr>
          <w:rFonts w:ascii="Calibri" w:hAnsi="Calibri" w:cs="Segoe UI"/>
          <w:b/>
          <w:bCs/>
          <w:color w:val="000000" w:themeColor="text1"/>
          <w:sz w:val="22"/>
          <w:szCs w:val="22"/>
        </w:rPr>
        <w:t>Článok</w:t>
      </w:r>
      <w:r w:rsidR="00C40946" w:rsidRPr="00471F2A">
        <w:rPr>
          <w:rFonts w:ascii="Calibri" w:hAnsi="Calibri" w:cs="Segoe UI"/>
          <w:b/>
          <w:bCs/>
          <w:color w:val="000000" w:themeColor="text1"/>
          <w:sz w:val="22"/>
          <w:szCs w:val="22"/>
        </w:rPr>
        <w:t xml:space="preserve"> </w:t>
      </w:r>
      <w:r w:rsidRPr="00471F2A">
        <w:rPr>
          <w:rFonts w:ascii="Calibri" w:hAnsi="Calibri" w:cs="Segoe UI"/>
          <w:b/>
          <w:bCs/>
          <w:color w:val="000000" w:themeColor="text1"/>
          <w:sz w:val="22"/>
          <w:szCs w:val="22"/>
        </w:rPr>
        <w:t>1</w:t>
      </w:r>
      <w:r w:rsidR="003C38BD" w:rsidRPr="00471F2A">
        <w:rPr>
          <w:rFonts w:ascii="Calibri" w:hAnsi="Calibri" w:cs="Segoe UI"/>
          <w:b/>
          <w:bCs/>
          <w:color w:val="000000" w:themeColor="text1"/>
          <w:sz w:val="22"/>
          <w:szCs w:val="22"/>
        </w:rPr>
        <w:t>1</w:t>
      </w:r>
    </w:p>
    <w:p w14:paraId="79429E69" w14:textId="1BF03E72" w:rsidR="00333F48" w:rsidRPr="00471F2A" w:rsidRDefault="00333F48" w:rsidP="00333F48">
      <w:pPr>
        <w:pStyle w:val="Odsekzoznamu"/>
        <w:ind w:left="0"/>
        <w:jc w:val="center"/>
        <w:rPr>
          <w:b/>
        </w:rPr>
      </w:pPr>
      <w:r w:rsidRPr="00471F2A">
        <w:rPr>
          <w:b/>
        </w:rPr>
        <w:t>SPOLOČNÉ USTANOVENIA</w:t>
      </w:r>
      <w:r w:rsidR="00C40946" w:rsidRPr="00471F2A">
        <w:rPr>
          <w:b/>
        </w:rPr>
        <w:t xml:space="preserve"> </w:t>
      </w:r>
    </w:p>
    <w:p w14:paraId="1A7B3767" w14:textId="77777777" w:rsidR="00C22AD6" w:rsidRPr="00471F2A" w:rsidRDefault="00C22AD6" w:rsidP="00333F48">
      <w:pPr>
        <w:pStyle w:val="Odsekzoznamu"/>
        <w:ind w:left="0"/>
        <w:jc w:val="center"/>
        <w:rPr>
          <w:b/>
        </w:rPr>
      </w:pPr>
    </w:p>
    <w:p w14:paraId="0BC42D24" w14:textId="1B251FE8" w:rsidR="00BB769A" w:rsidRPr="00471F2A" w:rsidRDefault="00BB769A" w:rsidP="00BB769A">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11.1</w:t>
      </w:r>
      <w:r w:rsidR="00892F63" w:rsidRPr="00471F2A">
        <w:rPr>
          <w:rFonts w:ascii="Calibri" w:hAnsi="Calibri" w:cs="Segoe UI"/>
          <w:sz w:val="22"/>
          <w:szCs w:val="22"/>
          <w:lang w:val="sk-SK"/>
        </w:rPr>
        <w:tab/>
      </w:r>
      <w:r w:rsidR="00905BF5" w:rsidRPr="00471F2A">
        <w:rPr>
          <w:rFonts w:ascii="Calibri" w:hAnsi="Calibri" w:cs="Segoe UI"/>
          <w:sz w:val="22"/>
          <w:szCs w:val="22"/>
          <w:lang w:val="sk-SK"/>
        </w:rPr>
        <w:t xml:space="preserve">Dopravca je povinný viesť </w:t>
      </w:r>
      <w:r w:rsidR="00D554BE" w:rsidRPr="00471F2A">
        <w:rPr>
          <w:rFonts w:ascii="Calibri" w:hAnsi="Calibri" w:cs="Segoe UI"/>
          <w:sz w:val="22"/>
          <w:szCs w:val="22"/>
          <w:lang w:val="sk-SK"/>
        </w:rPr>
        <w:t xml:space="preserve"> úplnú a prehľadnú </w:t>
      </w:r>
      <w:r w:rsidR="00905BF5" w:rsidRPr="00471F2A">
        <w:rPr>
          <w:rFonts w:ascii="Calibri" w:hAnsi="Calibri" w:cs="Segoe UI"/>
          <w:sz w:val="22"/>
          <w:szCs w:val="22"/>
          <w:lang w:val="sk-SK"/>
        </w:rPr>
        <w:t>evidenciu nákladov a výnosov z poskytovania Služby podľa tejto Zmluvy oddelene od evidencie nákladov a výnosov z ostatných poskytovaných dopravných služieb alebo iných vykonávaných činností.</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 xml:space="preserve"> Dopravca je za týmto účelom povinný viesť</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oddelené účtovníctvo.</w:t>
      </w:r>
      <w:r w:rsidR="00C40946" w:rsidRPr="00471F2A">
        <w:rPr>
          <w:rFonts w:ascii="Calibri" w:hAnsi="Calibri" w:cs="Segoe UI"/>
          <w:sz w:val="22"/>
          <w:szCs w:val="22"/>
          <w:lang w:val="sk-SK"/>
        </w:rPr>
        <w:t xml:space="preserve"> </w:t>
      </w:r>
    </w:p>
    <w:p w14:paraId="00046F76" w14:textId="2EDC2875" w:rsidR="00E935F9" w:rsidRPr="00471F2A" w:rsidRDefault="00BB769A" w:rsidP="00E935F9">
      <w:pPr>
        <w:pStyle w:val="Nadpis2"/>
        <w:spacing w:line="276" w:lineRule="auto"/>
        <w:ind w:left="709" w:hanging="709"/>
        <w:rPr>
          <w:rFonts w:ascii="Calibri" w:hAnsi="Calibri" w:cs="Calibri"/>
          <w:color w:val="000000" w:themeColor="text1"/>
          <w:sz w:val="22"/>
          <w:szCs w:val="22"/>
          <w:lang w:val="sk-SK"/>
        </w:rPr>
      </w:pPr>
      <w:r w:rsidRPr="00471F2A">
        <w:rPr>
          <w:rFonts w:ascii="Calibri" w:hAnsi="Calibri" w:cs="Segoe UI"/>
          <w:sz w:val="22"/>
          <w:szCs w:val="22"/>
          <w:lang w:val="sk-SK"/>
        </w:rPr>
        <w:t>11.2</w:t>
      </w:r>
      <w:r w:rsidR="00892F63" w:rsidRPr="00471F2A">
        <w:rPr>
          <w:rFonts w:ascii="Calibri" w:hAnsi="Calibri" w:cs="Segoe UI"/>
          <w:sz w:val="22"/>
          <w:szCs w:val="22"/>
          <w:lang w:val="sk-SK"/>
        </w:rPr>
        <w:tab/>
      </w:r>
      <w:r w:rsidR="00807961" w:rsidRPr="00471F2A">
        <w:rPr>
          <w:rFonts w:ascii="Calibri" w:hAnsi="Calibri" w:cs="Calibri"/>
          <w:color w:val="000000" w:themeColor="text1"/>
          <w:sz w:val="22"/>
          <w:szCs w:val="22"/>
          <w:lang w:val="sk-SK"/>
        </w:rPr>
        <w:t xml:space="preserve">Dopravca </w:t>
      </w:r>
      <w:r w:rsidR="00905BF5" w:rsidRPr="00471F2A">
        <w:rPr>
          <w:rFonts w:ascii="Calibri" w:hAnsi="Calibri" w:cs="Calibri"/>
          <w:color w:val="000000" w:themeColor="text1"/>
          <w:sz w:val="22"/>
          <w:szCs w:val="22"/>
          <w:lang w:val="sk-SK"/>
        </w:rPr>
        <w:t>sa zaväzuje, že pri plnení tejto Zmluvy bude postupovať podľa platných daňových a účtovných všeobec</w:t>
      </w:r>
      <w:r w:rsidR="00D554BE" w:rsidRPr="00471F2A">
        <w:rPr>
          <w:rFonts w:ascii="Calibri" w:hAnsi="Calibri" w:cs="Calibri"/>
          <w:color w:val="000000" w:themeColor="text1"/>
          <w:sz w:val="22"/>
          <w:szCs w:val="22"/>
          <w:lang w:val="sk-SK"/>
        </w:rPr>
        <w:t xml:space="preserve">ne záväzných právnych predpisov v Slovenskej republike. </w:t>
      </w:r>
    </w:p>
    <w:p w14:paraId="4534A9E1" w14:textId="6DA58D19" w:rsidR="008C65DB" w:rsidRPr="00471F2A" w:rsidRDefault="00E935F9"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11.3</w:t>
      </w:r>
      <w:r w:rsidR="00892F63" w:rsidRPr="00471F2A">
        <w:rPr>
          <w:rFonts w:ascii="Calibri" w:hAnsi="Calibri" w:cs="Segoe UI"/>
          <w:sz w:val="22"/>
          <w:szCs w:val="22"/>
          <w:lang w:val="sk-SK"/>
        </w:rPr>
        <w:tab/>
      </w:r>
      <w:r w:rsidR="008C65DB" w:rsidRPr="00471F2A">
        <w:rPr>
          <w:rFonts w:ascii="Calibri" w:hAnsi="Calibri" w:cs="Segoe UI"/>
          <w:sz w:val="22"/>
          <w:szCs w:val="22"/>
          <w:lang w:val="sk-SK"/>
        </w:rPr>
        <w:t xml:space="preserve">Dopravca je oprávnený použiť Príspevok len na úhradu plnenia záväzku poskytovať Službu podľa tejto Zmluvy. </w:t>
      </w:r>
    </w:p>
    <w:p w14:paraId="1065F66F" w14:textId="2B90FD40" w:rsidR="00185E7E" w:rsidRPr="00471F2A" w:rsidRDefault="008C65DB"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11.4</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 je povinný strpieť výkon kontroly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vytvoriť podmienky pre kontrolu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plnenia povinností Dopravcu podľa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tejto Zmluvy a/alebo kontrolu použitia Príspevku.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Kontrolu môže vykonať</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najmä prostredníctvom</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zamestnancov odboru dopravy,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Integrátora</w:t>
      </w:r>
      <w:r w:rsidR="00185E7E" w:rsidRPr="00471F2A">
        <w:rPr>
          <w:rFonts w:ascii="Calibri" w:hAnsi="Calibri" w:cs="Segoe UI"/>
          <w:sz w:val="22"/>
          <w:szCs w:val="22"/>
          <w:lang w:val="sk-SK"/>
        </w:rPr>
        <w:t xml:space="preserve"> a jeho zamestnancov</w:t>
      </w:r>
      <w:r w:rsidR="00E935F9" w:rsidRPr="00471F2A">
        <w:rPr>
          <w:rFonts w:ascii="Calibri" w:hAnsi="Calibri" w:cs="Segoe UI"/>
          <w:sz w:val="22"/>
          <w:szCs w:val="22"/>
          <w:lang w:val="sk-SK"/>
        </w:rPr>
        <w:t>,</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 xml:space="preserve"> </w:t>
      </w:r>
      <w:r w:rsidR="00185E7E" w:rsidRPr="00471F2A">
        <w:rPr>
          <w:rFonts w:ascii="Calibri" w:hAnsi="Calibri" w:cs="Segoe UI"/>
          <w:sz w:val="22"/>
          <w:szCs w:val="22"/>
          <w:lang w:val="sk-SK"/>
        </w:rPr>
        <w:t xml:space="preserve">Útvaru hlavného kontrolóra Žilinského samosprávneho kraja, </w:t>
      </w:r>
      <w:r w:rsidR="00DD4BE1" w:rsidRPr="00471F2A">
        <w:rPr>
          <w:rFonts w:ascii="Calibri" w:hAnsi="Calibri" w:cs="Segoe UI"/>
          <w:sz w:val="22"/>
          <w:szCs w:val="22"/>
          <w:lang w:val="sk-SK"/>
        </w:rPr>
        <w:t>k</w:t>
      </w:r>
      <w:r w:rsidR="00E935F9" w:rsidRPr="00471F2A">
        <w:rPr>
          <w:rFonts w:ascii="Calibri" w:hAnsi="Calibri" w:cs="Segoe UI"/>
          <w:sz w:val="22"/>
          <w:szCs w:val="22"/>
          <w:lang w:val="sk-SK"/>
        </w:rPr>
        <w:t>omisie Zastupiteľstva alebo iných osôb splnomo</w:t>
      </w:r>
      <w:r w:rsidR="00185E7E" w:rsidRPr="00471F2A">
        <w:rPr>
          <w:rFonts w:ascii="Calibri" w:hAnsi="Calibri" w:cs="Segoe UI"/>
          <w:sz w:val="22"/>
          <w:szCs w:val="22"/>
          <w:lang w:val="sk-SK"/>
        </w:rPr>
        <w:t>cnených Objednávateľom.</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Kontrolu môžu vykonať aj iné</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príslušné</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kontroln</w:t>
      </w:r>
      <w:r w:rsidR="00185E7E" w:rsidRPr="00471F2A">
        <w:rPr>
          <w:rFonts w:ascii="Calibri" w:hAnsi="Calibri" w:cs="Segoe UI"/>
          <w:sz w:val="22"/>
          <w:szCs w:val="22"/>
          <w:lang w:val="sk-SK"/>
        </w:rPr>
        <w:t>é</w:t>
      </w:r>
      <w:r w:rsidR="00E935F9" w:rsidRPr="00471F2A">
        <w:rPr>
          <w:rFonts w:ascii="Calibri" w:hAnsi="Calibri" w:cs="Segoe UI"/>
          <w:sz w:val="22"/>
          <w:szCs w:val="22"/>
          <w:lang w:val="sk-SK"/>
        </w:rPr>
        <w:t xml:space="preserve"> orgán</w:t>
      </w:r>
      <w:r w:rsidR="00185E7E" w:rsidRPr="00471F2A">
        <w:rPr>
          <w:rFonts w:ascii="Calibri" w:hAnsi="Calibri" w:cs="Segoe UI"/>
          <w:sz w:val="22"/>
          <w:szCs w:val="22"/>
          <w:lang w:val="sk-SK"/>
        </w:rPr>
        <w:t>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SR alebo EÚ</w:t>
      </w:r>
      <w:r w:rsidR="00185E7E" w:rsidRPr="00471F2A">
        <w:rPr>
          <w:rFonts w:ascii="Calibri" w:hAnsi="Calibri" w:cs="Segoe UI"/>
          <w:sz w:val="22"/>
          <w:szCs w:val="22"/>
          <w:lang w:val="sk-SK"/>
        </w:rPr>
        <w:t xml:space="preserve"> v rozsahu svojej kompetencie.</w:t>
      </w:r>
      <w:r w:rsidR="00C40946" w:rsidRPr="00471F2A">
        <w:rPr>
          <w:rFonts w:ascii="Calibri" w:hAnsi="Calibri" w:cs="Segoe UI"/>
          <w:sz w:val="22"/>
          <w:szCs w:val="22"/>
          <w:lang w:val="sk-SK"/>
        </w:rPr>
        <w:t xml:space="preserve">   </w:t>
      </w:r>
    </w:p>
    <w:p w14:paraId="32ABAB8F" w14:textId="044E4D11" w:rsidR="00E935F9" w:rsidRPr="00471F2A" w:rsidRDefault="00185E7E" w:rsidP="00E935F9">
      <w:pPr>
        <w:pStyle w:val="Nadpis2"/>
        <w:spacing w:line="276" w:lineRule="auto"/>
        <w:ind w:left="709" w:hanging="709"/>
        <w:rPr>
          <w:rFonts w:ascii="Calibri" w:hAnsi="Calibri" w:cs="Arial"/>
          <w:color w:val="000000" w:themeColor="text1"/>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5</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sa zaväzuje, že sa podrobí administratívnej finančnej kontrole a kontrole na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mieste v zmysle</w:t>
      </w:r>
      <w:r w:rsidR="00C40946" w:rsidRPr="00471F2A">
        <w:rPr>
          <w:rFonts w:ascii="Calibri" w:hAnsi="Calibri" w:cs="Segoe UI"/>
          <w:sz w:val="22"/>
          <w:szCs w:val="22"/>
          <w:lang w:val="sk-SK"/>
        </w:rPr>
        <w:t xml:space="preserve"> </w:t>
      </w:r>
      <w:r w:rsidR="00E935F9" w:rsidRPr="00471F2A">
        <w:rPr>
          <w:rFonts w:ascii="Calibri" w:hAnsi="Calibri" w:cs="Arial"/>
          <w:color w:val="000000" w:themeColor="text1"/>
          <w:sz w:val="22"/>
          <w:szCs w:val="22"/>
          <w:lang w:val="sk-SK"/>
        </w:rPr>
        <w:t>zákona č.</w:t>
      </w:r>
      <w:r w:rsidR="00C40946" w:rsidRPr="00471F2A">
        <w:rPr>
          <w:rFonts w:ascii="Calibri" w:hAnsi="Calibri" w:cs="Arial"/>
          <w:color w:val="000000" w:themeColor="text1"/>
          <w:sz w:val="22"/>
          <w:szCs w:val="22"/>
          <w:lang w:val="sk-SK"/>
        </w:rPr>
        <w:t xml:space="preserve"> </w:t>
      </w:r>
      <w:r w:rsidR="00E935F9" w:rsidRPr="00471F2A">
        <w:rPr>
          <w:rFonts w:ascii="Calibri" w:hAnsi="Calibri" w:cs="Arial"/>
          <w:color w:val="000000" w:themeColor="text1"/>
          <w:sz w:val="22"/>
          <w:szCs w:val="22"/>
          <w:lang w:val="sk-SK"/>
        </w:rPr>
        <w:t xml:space="preserve">357/2015 Z. z. o finančnej kontrole a audite a o zmene a doplnení niektorých zákonov v znení neskorších predpisov, ako aj že </w:t>
      </w:r>
      <w:r w:rsidR="00D554BE" w:rsidRPr="00471F2A">
        <w:rPr>
          <w:rFonts w:ascii="Calibri" w:hAnsi="Calibri" w:cs="Arial"/>
          <w:color w:val="000000" w:themeColor="text1"/>
          <w:sz w:val="22"/>
          <w:szCs w:val="22"/>
          <w:lang w:val="sk-SK"/>
        </w:rPr>
        <w:t xml:space="preserve">sa </w:t>
      </w:r>
      <w:r w:rsidR="00E935F9" w:rsidRPr="00471F2A">
        <w:rPr>
          <w:rFonts w:ascii="Calibri" w:hAnsi="Calibri" w:cs="Arial"/>
          <w:color w:val="000000" w:themeColor="text1"/>
          <w:sz w:val="22"/>
          <w:szCs w:val="22"/>
          <w:lang w:val="sk-SK"/>
        </w:rPr>
        <w:t>podrobí akejkoľvek inej kontrole vykonávanej podľa platných právnych predpisov SR a EÚ.</w:t>
      </w:r>
      <w:r w:rsidR="00C40946" w:rsidRPr="00471F2A">
        <w:rPr>
          <w:rFonts w:ascii="Calibri" w:hAnsi="Calibri" w:cs="Arial"/>
          <w:color w:val="000000" w:themeColor="text1"/>
          <w:sz w:val="22"/>
          <w:szCs w:val="22"/>
          <w:lang w:val="sk-SK"/>
        </w:rPr>
        <w:t xml:space="preserve"> </w:t>
      </w:r>
    </w:p>
    <w:p w14:paraId="7EE15F5E" w14:textId="433FA163" w:rsidR="00DD4BE1" w:rsidRPr="00471F2A"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6</w:t>
      </w:r>
      <w:r w:rsidR="00892F63" w:rsidRPr="00471F2A">
        <w:rPr>
          <w:rFonts w:ascii="Calibri" w:hAnsi="Calibri" w:cs="Segoe UI"/>
          <w:sz w:val="22"/>
          <w:szCs w:val="22"/>
          <w:lang w:val="sk-SK"/>
        </w:rPr>
        <w:tab/>
      </w:r>
      <w:r w:rsidR="00333F48" w:rsidRPr="00471F2A">
        <w:rPr>
          <w:rFonts w:ascii="Calibri" w:hAnsi="Calibri" w:cs="Segoe UI"/>
          <w:sz w:val="22"/>
          <w:szCs w:val="22"/>
          <w:lang w:val="sk-SK"/>
        </w:rPr>
        <w:t>Dopravca nie je oprávnený jednostranne započítavať akékoľvek pohľadávky z tejto Zmluvy voči pohľadávkam</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 ani nie je oprávnený</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bez predchádzajúceho písomného súhlasu</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postúpiť </w:t>
      </w:r>
      <w:r w:rsidR="00AB091B" w:rsidRPr="00471F2A">
        <w:rPr>
          <w:rFonts w:ascii="Calibri" w:hAnsi="Calibri" w:cs="Segoe UI"/>
          <w:sz w:val="22"/>
          <w:szCs w:val="22"/>
          <w:lang w:val="sk-SK"/>
        </w:rPr>
        <w:t xml:space="preserve">(scudziť) akékoľvek </w:t>
      </w:r>
      <w:r w:rsidR="00333F48" w:rsidRPr="00471F2A">
        <w:rPr>
          <w:rFonts w:ascii="Calibri" w:hAnsi="Calibri" w:cs="Segoe UI"/>
          <w:sz w:val="22"/>
          <w:szCs w:val="22"/>
          <w:lang w:val="sk-SK"/>
        </w:rPr>
        <w:t>pohľadávky z tejto Zmluvy alebo</w:t>
      </w:r>
      <w:r w:rsidR="00AB091B" w:rsidRPr="00471F2A">
        <w:rPr>
          <w:rFonts w:ascii="Calibri" w:hAnsi="Calibri" w:cs="Segoe UI"/>
          <w:sz w:val="22"/>
          <w:szCs w:val="22"/>
          <w:lang w:val="sk-SK"/>
        </w:rPr>
        <w:t xml:space="preserve"> ich založiť alebo inak zaťažiť v prospech tretích osôb. </w:t>
      </w:r>
    </w:p>
    <w:p w14:paraId="271491DC" w14:textId="0FBDBA7D" w:rsidR="00333F48" w:rsidRPr="00471F2A"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7</w:t>
      </w:r>
      <w:r w:rsidR="00892F63" w:rsidRPr="00471F2A">
        <w:rPr>
          <w:rFonts w:ascii="Calibri" w:hAnsi="Calibri" w:cs="Segoe UI"/>
          <w:sz w:val="22"/>
          <w:szCs w:val="22"/>
          <w:lang w:val="sk-SK"/>
        </w:rPr>
        <w:tab/>
      </w:r>
      <w:r w:rsidR="00D82C7E"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si vyhradzuje právo pozastaviť platbu akejkoľvek mesačnej Zálohy alebo</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Doplatku v prípade, ak je Dopravca v omeškaní s plnením ktorejkoľvek svojej povinnosti </w:t>
      </w:r>
      <w:r w:rsidR="00333F48" w:rsidRPr="00471F2A">
        <w:rPr>
          <w:rFonts w:ascii="Calibri" w:hAnsi="Calibri" w:cs="Segoe UI"/>
          <w:sz w:val="22"/>
          <w:szCs w:val="22"/>
          <w:lang w:val="sk-SK"/>
        </w:rPr>
        <w:lastRenderedPageBreak/>
        <w:t>podľa tejto Zmluvy.</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Tým nie je dotknutý nárok Objednávateľa na uplatnenie zmluvných pokút alebo náhradu škody. </w:t>
      </w:r>
    </w:p>
    <w:p w14:paraId="5CED65E5" w14:textId="07580324" w:rsidR="00956B65" w:rsidRPr="00471F2A" w:rsidRDefault="00956B65"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 xml:space="preserve">11.8      Dopravca sa zaväzuje písomne  informovať Objednávateľa o prijatí akejkoľvek investičnej dotácie/finančného príspevku zo strany orgánov verejnej správy a/alebo Európskej únie a jej výške vo vzťahu k plneniu tejto Zmluvy. </w:t>
      </w:r>
    </w:p>
    <w:p w14:paraId="04093C65" w14:textId="77777777" w:rsidR="00C22AD6" w:rsidRPr="00471F2A" w:rsidRDefault="00C22AD6" w:rsidP="00460168">
      <w:pPr>
        <w:pStyle w:val="Identifikacestran"/>
        <w:spacing w:line="240" w:lineRule="auto"/>
        <w:jc w:val="center"/>
        <w:rPr>
          <w:rFonts w:ascii="Calibri" w:hAnsi="Calibri" w:cs="Segoe UI"/>
          <w:b/>
          <w:bCs/>
          <w:color w:val="000000" w:themeColor="text1"/>
          <w:sz w:val="22"/>
          <w:szCs w:val="22"/>
        </w:rPr>
      </w:pPr>
      <w:bookmarkStart w:id="18" w:name="_Toc132117394"/>
      <w:bookmarkStart w:id="19" w:name="_Ref132344497"/>
      <w:bookmarkStart w:id="20" w:name="_Ref157575707"/>
      <w:bookmarkStart w:id="21" w:name="_Toc159144282"/>
      <w:bookmarkStart w:id="22" w:name="_Toc167858633"/>
    </w:p>
    <w:p w14:paraId="715E973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4DC702C"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7C83B9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47A340D6"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CFB2CEE"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AF78279"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2DFE957" w14:textId="26ABD015"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r w:rsidRPr="0014596B">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0873E4CC" w:rsidR="00333F48" w:rsidRDefault="00333F48" w:rsidP="00460168">
      <w:pPr>
        <w:pStyle w:val="Odsekzoznamu"/>
        <w:spacing w:line="240" w:lineRule="auto"/>
        <w:ind w:left="0"/>
        <w:jc w:val="center"/>
        <w:rPr>
          <w:b/>
        </w:rPr>
      </w:pPr>
      <w:r w:rsidRPr="0014596B">
        <w:rPr>
          <w:b/>
        </w:rPr>
        <w:t>ZMLUVNÉ POKUTY</w:t>
      </w:r>
      <w:r w:rsidR="00C40946">
        <w:rPr>
          <w:b/>
        </w:rPr>
        <w:t xml:space="preserve"> </w:t>
      </w:r>
    </w:p>
    <w:p w14:paraId="0690E67B" w14:textId="5557ED07" w:rsidR="00624DCF" w:rsidRPr="00892F63" w:rsidRDefault="003B14D9"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strike/>
          <w:szCs w:val="22"/>
          <w:lang w:val="sk-SK"/>
        </w:rPr>
      </w:pPr>
      <w:r w:rsidRPr="00892F63">
        <w:rPr>
          <w:rFonts w:ascii="Calibri" w:hAnsi="Calibri" w:cstheme="majorHAnsi"/>
          <w:sz w:val="22"/>
          <w:szCs w:val="22"/>
          <w:lang w:val="sk-SK"/>
        </w:rPr>
        <w:t>Zmluvné strany sa dohodli, že za porušenie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povinnosti Dopravcu začať poskytovať Službu v lehote podľa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bodu</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5.1 písm. 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Zmluvy,</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je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Objednávateľ oprávnený</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požadovať od Dopravcu zaplatenie zmluvnej pokuty vo výške</w:t>
      </w:r>
      <w:r w:rsidR="000329C4"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60 000 EUR (slovom: šesťdesiat</w:t>
      </w:r>
      <w:r w:rsidR="000329C4" w:rsidRPr="00892F63">
        <w:rPr>
          <w:rFonts w:ascii="Calibri" w:hAnsi="Calibri" w:cstheme="majorHAnsi"/>
          <w:sz w:val="22"/>
          <w:szCs w:val="22"/>
          <w:lang w:val="sk-SK"/>
        </w:rPr>
        <w:t>tisíc) za prvý deň omeškania Dopravcu so začatím poskytovania Služby a</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30 000</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E</w:t>
      </w:r>
      <w:r w:rsidRPr="00892F63">
        <w:rPr>
          <w:rFonts w:ascii="Calibri" w:hAnsi="Calibri" w:cstheme="majorHAnsi"/>
          <w:sz w:val="22"/>
          <w:szCs w:val="22"/>
          <w:lang w:val="sk-SK"/>
        </w:rPr>
        <w:t>UR</w:t>
      </w:r>
      <w:r w:rsidR="00C40946" w:rsidRPr="00892F63">
        <w:rPr>
          <w:rFonts w:ascii="Calibri" w:hAnsi="Calibri" w:cstheme="majorHAnsi"/>
          <w:sz w:val="22"/>
          <w:szCs w:val="22"/>
          <w:lang w:val="sk-SK"/>
        </w:rPr>
        <w:t xml:space="preserve"> </w:t>
      </w:r>
      <w:r w:rsidR="0072119B" w:rsidRPr="00892F63">
        <w:rPr>
          <w:rFonts w:ascii="Calibri" w:hAnsi="Calibri" w:cstheme="majorHAnsi"/>
          <w:sz w:val="22"/>
          <w:szCs w:val="22"/>
          <w:lang w:val="sk-SK"/>
        </w:rPr>
        <w:t xml:space="preserve">(slovom: </w:t>
      </w:r>
      <w:r w:rsidR="006C2062" w:rsidRPr="00892F63">
        <w:rPr>
          <w:rFonts w:ascii="Calibri" w:hAnsi="Calibri" w:cstheme="majorHAnsi"/>
          <w:sz w:val="22"/>
          <w:szCs w:val="22"/>
          <w:lang w:val="sk-SK"/>
        </w:rPr>
        <w:t>tridsaťtisíc</w:t>
      </w:r>
      <w:r w:rsidR="0072119B" w:rsidRPr="00892F63">
        <w:rPr>
          <w:rFonts w:ascii="Calibri" w:hAnsi="Calibri" w:cstheme="majorHAnsi"/>
          <w:sz w:val="22"/>
          <w:szCs w:val="22"/>
          <w:lang w:val="sk-SK"/>
        </w:rPr>
        <w:t>)</w:t>
      </w:r>
      <w:r w:rsidR="00C40946" w:rsidRPr="00892F63">
        <w:rPr>
          <w:rFonts w:ascii="Calibri" w:hAnsi="Calibri" w:cstheme="majorHAnsi"/>
          <w:sz w:val="22"/>
          <w:szCs w:val="22"/>
          <w:lang w:val="sk-SK"/>
        </w:rPr>
        <w:t xml:space="preserve"> </w:t>
      </w:r>
      <w:r w:rsidR="00126647" w:rsidRPr="00892F63">
        <w:rPr>
          <w:rFonts w:ascii="Calibri" w:hAnsi="Calibri" w:cstheme="majorHAnsi"/>
          <w:sz w:val="22"/>
          <w:szCs w:val="22"/>
          <w:lang w:val="sk-SK"/>
        </w:rPr>
        <w:t xml:space="preserve">za každý </w:t>
      </w:r>
      <w:r w:rsidR="000329C4" w:rsidRPr="00892F63">
        <w:rPr>
          <w:rFonts w:ascii="Calibri" w:hAnsi="Calibri" w:cstheme="majorHAnsi"/>
          <w:sz w:val="22"/>
          <w:szCs w:val="22"/>
          <w:lang w:val="sk-SK"/>
        </w:rPr>
        <w:t xml:space="preserve">ďalší </w:t>
      </w:r>
      <w:r w:rsidR="00126647" w:rsidRPr="00892F63">
        <w:rPr>
          <w:rFonts w:ascii="Calibri" w:hAnsi="Calibri" w:cstheme="majorHAnsi"/>
          <w:sz w:val="22"/>
          <w:szCs w:val="22"/>
          <w:lang w:val="sk-SK"/>
        </w:rPr>
        <w:t xml:space="preserve">deň </w:t>
      </w:r>
      <w:r w:rsidRPr="00892F63">
        <w:rPr>
          <w:rFonts w:ascii="Calibri" w:hAnsi="Calibri" w:cstheme="majorHAnsi"/>
          <w:sz w:val="22"/>
          <w:szCs w:val="22"/>
          <w:lang w:val="sk-SK"/>
        </w:rPr>
        <w:t>omeškania Dopravcu so začatím poskytovania Služby</w:t>
      </w:r>
      <w:r w:rsidR="000329C4" w:rsidRPr="00892F63">
        <w:rPr>
          <w:rFonts w:ascii="Calibri" w:hAnsi="Calibri" w:cstheme="majorHAnsi"/>
          <w:sz w:val="22"/>
          <w:szCs w:val="22"/>
          <w:lang w:val="sk-SK"/>
        </w:rPr>
        <w:t>.</w:t>
      </w:r>
      <w:r w:rsidRPr="00892F63">
        <w:rPr>
          <w:rFonts w:ascii="Calibri" w:hAnsi="Calibri" w:cstheme="majorHAnsi"/>
          <w:sz w:val="22"/>
          <w:szCs w:val="22"/>
          <w:lang w:val="sk-SK"/>
        </w:rPr>
        <w:t xml:space="preserve"> </w:t>
      </w:r>
    </w:p>
    <w:p w14:paraId="517C557F" w14:textId="419E164D" w:rsidR="00624DCF" w:rsidRPr="006C2062" w:rsidRDefault="00624DCF"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C40946">
        <w:rPr>
          <w:rFonts w:ascii="Calibri" w:hAnsi="Calibri" w:cstheme="majorHAnsi"/>
          <w:sz w:val="22"/>
          <w:szCs w:val="22"/>
          <w:lang w:val="sk-SK"/>
        </w:rPr>
        <w:t xml:space="preserve"> </w:t>
      </w:r>
      <w:r w:rsidRPr="006C2062">
        <w:rPr>
          <w:rFonts w:ascii="Calibri" w:hAnsi="Calibri" w:cs="Segoe UI"/>
          <w:sz w:val="22"/>
          <w:szCs w:val="22"/>
          <w:lang w:val="sk-SK"/>
        </w:rPr>
        <w:t>a</w:t>
      </w:r>
      <w:r w:rsidR="00C40946">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C40946">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C40946">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 zml</w:t>
      </w:r>
      <w:r w:rsidR="008318B2">
        <w:rPr>
          <w:rFonts w:ascii="Calibri" w:hAnsi="Calibri" w:cstheme="majorHAnsi"/>
          <w:sz w:val="22"/>
          <w:szCs w:val="22"/>
          <w:lang w:val="sk-SK"/>
        </w:rPr>
        <w:t>uvnej pokuty vo výške 30 000</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8318B2">
        <w:rPr>
          <w:rFonts w:ascii="Calibri" w:hAnsi="Calibri" w:cstheme="majorHAnsi"/>
          <w:sz w:val="22"/>
          <w:szCs w:val="22"/>
          <w:lang w:val="sk-SK"/>
        </w:rPr>
        <w:t>tridsať</w:t>
      </w:r>
      <w:r w:rsidR="006C2062" w:rsidRPr="006C2062">
        <w:rPr>
          <w:rFonts w:ascii="Calibri" w:hAnsi="Calibri" w:cstheme="majorHAnsi"/>
          <w:sz w:val="22"/>
          <w:szCs w:val="22"/>
          <w:lang w:val="sk-SK"/>
        </w:rPr>
        <w:t>tisíc</w:t>
      </w:r>
      <w:r w:rsidRPr="006C2062">
        <w:rPr>
          <w:rFonts w:ascii="Calibri" w:hAnsi="Calibri" w:cstheme="majorHAnsi"/>
          <w:sz w:val="22"/>
          <w:szCs w:val="22"/>
          <w:lang w:val="sk-SK"/>
        </w:rPr>
        <w:t xml:space="preserve">) za každý deň </w:t>
      </w:r>
      <w:r w:rsidR="000329C4" w:rsidRPr="00807A09">
        <w:rPr>
          <w:rFonts w:ascii="Calibri" w:hAnsi="Calibri" w:cstheme="majorHAnsi"/>
          <w:sz w:val="22"/>
          <w:szCs w:val="22"/>
          <w:lang w:val="sk-SK"/>
        </w:rPr>
        <w:t>prerušenia poskytovania Služby Dopravcom.</w:t>
      </w:r>
      <w:r w:rsidR="00C40946">
        <w:rPr>
          <w:rFonts w:ascii="Calibri" w:hAnsi="Calibri" w:cstheme="majorHAnsi"/>
          <w:b/>
          <w:strike/>
          <w:sz w:val="22"/>
          <w:szCs w:val="22"/>
          <w:lang w:val="sk-SK"/>
        </w:rPr>
        <w:t xml:space="preserve"> </w:t>
      </w:r>
      <w:r w:rsidR="00C40946">
        <w:rPr>
          <w:rFonts w:ascii="Calibri" w:hAnsi="Calibri" w:cstheme="majorHAnsi"/>
          <w:sz w:val="22"/>
          <w:szCs w:val="22"/>
          <w:lang w:val="sk-SK"/>
        </w:rPr>
        <w:t xml:space="preserve"> </w:t>
      </w:r>
    </w:p>
    <w:p w14:paraId="6078CEE8" w14:textId="3EF4AB12" w:rsidR="00931CAD" w:rsidRPr="006C2062" w:rsidRDefault="0083694C"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C5772E" w:rsidRPr="00807A09">
        <w:rPr>
          <w:rFonts w:ascii="Calibri" w:hAnsi="Calibri" w:cstheme="majorHAnsi"/>
          <w:sz w:val="22"/>
          <w:szCs w:val="22"/>
          <w:lang w:val="sk-SK"/>
        </w:rPr>
        <w:t xml:space="preserve">5 000 </w:t>
      </w:r>
      <w:r w:rsidR="00931CAD"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807A09" w:rsidRPr="00807A09">
        <w:rPr>
          <w:rFonts w:ascii="Calibri" w:hAnsi="Calibri" w:cstheme="majorHAnsi"/>
          <w:sz w:val="22"/>
          <w:szCs w:val="22"/>
          <w:lang w:val="sk-SK"/>
        </w:rPr>
        <w:t>päťtisíc</w:t>
      </w:r>
      <w:r w:rsidR="00931CAD" w:rsidRPr="006C2062">
        <w:rPr>
          <w:rFonts w:ascii="Calibri" w:hAnsi="Calibri" w:cstheme="majorHAnsi"/>
          <w:sz w:val="22"/>
          <w:szCs w:val="22"/>
          <w:lang w:val="sk-SK"/>
        </w:rPr>
        <w:t>)</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807A09">
        <w:rPr>
          <w:rFonts w:ascii="Calibri" w:hAnsi="Calibri" w:cstheme="majorHAnsi"/>
          <w:sz w:val="22"/>
          <w:szCs w:val="22"/>
          <w:lang w:val="sk-SK"/>
        </w:rPr>
        <w:t>.</w:t>
      </w:r>
      <w:r w:rsidR="00C40946">
        <w:rPr>
          <w:rFonts w:ascii="Calibri" w:hAnsi="Calibri" w:cstheme="majorHAnsi"/>
          <w:b/>
          <w:sz w:val="22"/>
          <w:szCs w:val="22"/>
          <w:lang w:val="sk-SK"/>
        </w:rPr>
        <w:t xml:space="preserve"> </w:t>
      </w:r>
      <w:r w:rsidR="00C40946">
        <w:rPr>
          <w:rFonts w:ascii="Calibri" w:hAnsi="Calibri" w:cstheme="majorHAnsi"/>
          <w:sz w:val="22"/>
          <w:szCs w:val="22"/>
          <w:lang w:val="sk-SK"/>
        </w:rPr>
        <w:t xml:space="preserve"> </w:t>
      </w:r>
    </w:p>
    <w:p w14:paraId="1A0706EF" w14:textId="51D60BA6" w:rsidR="00E14C5B" w:rsidRPr="008457BA" w:rsidRDefault="00E14C5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je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100 000</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EUR</w:t>
      </w:r>
      <w:r w:rsidR="00C40946">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807A09" w:rsidRPr="00DB420E">
        <w:rPr>
          <w:rFonts w:ascii="Calibri" w:hAnsi="Calibri" w:cstheme="majorHAnsi"/>
          <w:sz w:val="22"/>
          <w:szCs w:val="22"/>
          <w:lang w:val="sk-SK"/>
        </w:rPr>
        <w:t>sto</w:t>
      </w:r>
      <w:r w:rsidR="008457BA" w:rsidRPr="00DB420E">
        <w:rPr>
          <w:rFonts w:ascii="Calibri" w:hAnsi="Calibri" w:cstheme="majorHAnsi"/>
          <w:sz w:val="22"/>
          <w:szCs w:val="22"/>
          <w:lang w:val="sk-SK"/>
        </w:rPr>
        <w:t>tisíc</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za každý štvrťrok, v ktorom bolo takéto porušenie zistené.</w:t>
      </w:r>
      <w:r w:rsidR="00C40946">
        <w:rPr>
          <w:rFonts w:ascii="Calibri" w:hAnsi="Calibri" w:cstheme="majorHAnsi"/>
          <w:sz w:val="22"/>
          <w:szCs w:val="22"/>
          <w:lang w:val="sk-SK"/>
        </w:rPr>
        <w:t xml:space="preserve">  </w:t>
      </w:r>
    </w:p>
    <w:p w14:paraId="1AA1B500" w14:textId="4E0BB387" w:rsidR="00FB4DAD" w:rsidRPr="003B14D9"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Pr>
          <w:rFonts w:ascii="Calibri" w:hAnsi="Calibri" w:cstheme="majorHAnsi"/>
          <w:sz w:val="22"/>
          <w:szCs w:val="22"/>
          <w:lang w:val="sk-SK"/>
        </w:rPr>
        <w:t>konkretizovaných</w:t>
      </w:r>
      <w:r w:rsidR="00C40946">
        <w:rPr>
          <w:rFonts w:ascii="Calibri" w:hAnsi="Calibri" w:cstheme="majorHAnsi"/>
          <w:sz w:val="22"/>
          <w:szCs w:val="22"/>
          <w:lang w:val="sk-SK"/>
        </w:rPr>
        <w:t xml:space="preserve"> </w:t>
      </w:r>
      <w:r>
        <w:rPr>
          <w:rFonts w:ascii="Calibri" w:hAnsi="Calibri" w:cstheme="majorHAnsi"/>
          <w:sz w:val="22"/>
          <w:szCs w:val="22"/>
          <w:lang w:val="sk-SK"/>
        </w:rPr>
        <w:t>povinností</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C40946">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C40946">
        <w:rPr>
          <w:rFonts w:ascii="Calibri" w:hAnsi="Calibri" w:cstheme="majorHAnsi"/>
          <w:sz w:val="22"/>
          <w:szCs w:val="22"/>
          <w:lang w:val="sk-SK"/>
        </w:rPr>
        <w:t xml:space="preserve"> </w:t>
      </w:r>
      <w:r>
        <w:rPr>
          <w:rFonts w:ascii="Calibri" w:hAnsi="Calibri" w:cstheme="majorHAnsi"/>
          <w:sz w:val="22"/>
          <w:szCs w:val="22"/>
          <w:lang w:val="sk-SK"/>
        </w:rPr>
        <w:t>Zmluvy -</w:t>
      </w:r>
      <w:r w:rsidR="00C40946">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C40946">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C40946">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C40946">
        <w:rPr>
          <w:rFonts w:ascii="Calibri" w:hAnsi="Calibri" w:cstheme="majorHAnsi"/>
          <w:b/>
          <w:sz w:val="22"/>
          <w:szCs w:val="22"/>
          <w:lang w:val="sk-SK"/>
        </w:rPr>
        <w:t xml:space="preserve"> </w:t>
      </w:r>
    </w:p>
    <w:p w14:paraId="36D42668" w14:textId="69CFEB6C" w:rsidR="00FB4DAD" w:rsidRPr="00471454"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bodu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7.8</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Objednávateľ </w:t>
      </w:r>
      <w:r w:rsidRPr="00471454">
        <w:rPr>
          <w:rFonts w:ascii="Calibri" w:hAnsi="Calibri" w:cstheme="majorHAnsi"/>
          <w:sz w:val="22"/>
          <w:szCs w:val="22"/>
          <w:lang w:val="sk-SK"/>
        </w:rPr>
        <w:lastRenderedPageBreak/>
        <w:t>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7128B8" w:rsidRPr="00471454">
        <w:rPr>
          <w:rFonts w:ascii="Calibri" w:hAnsi="Calibri" w:cstheme="majorHAnsi"/>
          <w:sz w:val="22"/>
          <w:szCs w:val="22"/>
          <w:lang w:val="sk-SK"/>
        </w:rPr>
        <w:t>15</w:t>
      </w:r>
      <w:r w:rsidR="00C5772E">
        <w:rPr>
          <w:rFonts w:ascii="Calibri" w:hAnsi="Calibri" w:cstheme="majorHAnsi"/>
          <w:sz w:val="22"/>
          <w:szCs w:val="22"/>
          <w:lang w:val="sk-SK"/>
        </w:rPr>
        <w:t> </w:t>
      </w:r>
      <w:r w:rsidR="007128B8" w:rsidRPr="00471454">
        <w:rPr>
          <w:rFonts w:ascii="Calibri" w:hAnsi="Calibri" w:cstheme="majorHAnsi"/>
          <w:sz w:val="22"/>
          <w:szCs w:val="22"/>
          <w:lang w:val="sk-SK"/>
        </w:rPr>
        <w:t>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C5772E" w:rsidRPr="00807A09">
        <w:rPr>
          <w:rFonts w:ascii="Calibri" w:hAnsi="Calibri" w:cstheme="majorHAnsi"/>
          <w:sz w:val="22"/>
          <w:szCs w:val="22"/>
          <w:lang w:val="sk-SK"/>
        </w:rPr>
        <w:t>pätnásť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C40946">
        <w:rPr>
          <w:rFonts w:ascii="Calibri" w:hAnsi="Calibri" w:cstheme="majorHAnsi"/>
          <w:sz w:val="22"/>
          <w:szCs w:val="22"/>
          <w:lang w:val="sk-SK"/>
        </w:rPr>
        <w:t xml:space="preserve"> </w:t>
      </w:r>
    </w:p>
    <w:p w14:paraId="03D223D9" w14:textId="6F642B83" w:rsidR="008E6D7B" w:rsidRPr="00C22AD6" w:rsidRDefault="008E6D7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C40946">
        <w:rPr>
          <w:rFonts w:ascii="Calibri" w:hAnsi="Calibri" w:cstheme="majorHAnsi"/>
          <w:sz w:val="22"/>
          <w:szCs w:val="22"/>
          <w:lang w:val="sk-SK"/>
        </w:rPr>
        <w:t xml:space="preserve"> </w:t>
      </w:r>
      <w:r w:rsidR="008318B2">
        <w:rPr>
          <w:rFonts w:ascii="Calibri" w:hAnsi="Calibri" w:cstheme="majorHAnsi"/>
          <w:sz w:val="22"/>
          <w:szCs w:val="22"/>
          <w:lang w:val="sk-SK"/>
        </w:rPr>
        <w:t>vyplývajú z bodu</w:t>
      </w:r>
      <w:r w:rsidR="00C40946">
        <w:rPr>
          <w:rFonts w:ascii="Calibri" w:hAnsi="Calibri" w:cstheme="majorHAnsi"/>
          <w:sz w:val="22"/>
          <w:szCs w:val="22"/>
          <w:lang w:val="sk-SK"/>
        </w:rPr>
        <w:t xml:space="preserve"> </w:t>
      </w:r>
      <w:r w:rsidR="008318B2">
        <w:rPr>
          <w:rFonts w:ascii="Calibri" w:hAnsi="Calibri" w:cstheme="majorHAnsi"/>
          <w:sz w:val="22"/>
          <w:szCs w:val="22"/>
          <w:lang w:val="sk-SK"/>
        </w:rPr>
        <w:t>8.1</w:t>
      </w:r>
      <w:r w:rsidR="00C40946">
        <w:rPr>
          <w:rFonts w:ascii="Calibri" w:hAnsi="Calibri" w:cstheme="majorHAnsi"/>
          <w:sz w:val="22"/>
          <w:szCs w:val="22"/>
          <w:lang w:val="sk-SK"/>
        </w:rPr>
        <w:t xml:space="preserve"> </w:t>
      </w:r>
      <w:r w:rsidR="008318B2">
        <w:rPr>
          <w:rFonts w:ascii="Calibri" w:hAnsi="Calibri" w:cstheme="majorHAnsi"/>
          <w:sz w:val="22"/>
          <w:szCs w:val="22"/>
          <w:lang w:val="sk-SK"/>
        </w:rPr>
        <w:t>Zmluvy</w:t>
      </w:r>
      <w:r w:rsidRPr="00471454">
        <w:rPr>
          <w:rFonts w:ascii="Calibri" w:hAnsi="Calibri" w:cstheme="majorHAnsi"/>
          <w:sz w:val="22"/>
          <w:szCs w:val="22"/>
          <w:lang w:val="sk-SK"/>
        </w:rPr>
        <w:t>,</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w:t>
      </w:r>
      <w:r w:rsidR="00DB420E">
        <w:rPr>
          <w:rFonts w:ascii="Calibri" w:hAnsi="Calibri" w:cstheme="majorHAnsi"/>
          <w:sz w:val="22"/>
          <w:szCs w:val="22"/>
          <w:lang w:val="sk-SK"/>
        </w:rPr>
        <w:t>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5</w:t>
      </w:r>
      <w:r w:rsidR="00807A09">
        <w:rPr>
          <w:rFonts w:ascii="Calibri" w:hAnsi="Calibri" w:cstheme="majorHAnsi"/>
          <w:color w:val="FF0000"/>
          <w:sz w:val="22"/>
          <w:szCs w:val="22"/>
          <w:lang w:val="sk-SK"/>
        </w:rPr>
        <w:t xml:space="preserve">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päť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45537E4" w14:textId="77777777" w:rsidR="00C22AD6" w:rsidRPr="00471454" w:rsidRDefault="00C22AD6" w:rsidP="00C22AD6">
      <w:pPr>
        <w:pStyle w:val="Zkladntext"/>
        <w:overflowPunct/>
        <w:autoSpaceDE/>
        <w:autoSpaceDN/>
        <w:adjustRightInd/>
        <w:spacing w:after="240" w:line="276" w:lineRule="auto"/>
        <w:textAlignment w:val="auto"/>
        <w:rPr>
          <w:rFonts w:ascii="Calibri" w:hAnsi="Calibri" w:cstheme="majorHAnsi"/>
          <w:sz w:val="22"/>
          <w:szCs w:val="22"/>
        </w:rPr>
      </w:pPr>
    </w:p>
    <w:p w14:paraId="73A01E47" w14:textId="223FB2DE" w:rsidR="00A27733" w:rsidRPr="00471454" w:rsidRDefault="00A27733"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 xml:space="preserve">5 </w:t>
      </w:r>
      <w:r w:rsidRPr="00471454">
        <w:rPr>
          <w:rFonts w:ascii="Calibri" w:hAnsi="Calibri" w:cstheme="majorHAnsi"/>
          <w:sz w:val="22"/>
          <w:szCs w:val="22"/>
          <w:lang w:val="sk-SK"/>
        </w:rPr>
        <w:t>000 EUR</w:t>
      </w:r>
      <w:r w:rsidR="00C40946">
        <w:rPr>
          <w:rFonts w:ascii="Calibri" w:hAnsi="Calibri" w:cstheme="majorHAnsi"/>
          <w:sz w:val="22"/>
          <w:szCs w:val="22"/>
          <w:lang w:val="sk-SK"/>
        </w:rPr>
        <w:t xml:space="preserve"> </w:t>
      </w:r>
      <w:r w:rsidR="00471454" w:rsidRPr="00471454">
        <w:rPr>
          <w:rFonts w:ascii="Calibri" w:hAnsi="Calibri" w:cstheme="majorHAnsi"/>
          <w:sz w:val="22"/>
          <w:szCs w:val="22"/>
          <w:lang w:val="sk-SK"/>
        </w:rPr>
        <w:t xml:space="preserve">(slovom </w:t>
      </w:r>
      <w:r w:rsidR="00807A09">
        <w:rPr>
          <w:rFonts w:ascii="Calibri" w:hAnsi="Calibri" w:cstheme="majorHAnsi"/>
          <w:sz w:val="22"/>
          <w:szCs w:val="22"/>
          <w:lang w:val="sk-SK"/>
        </w:rPr>
        <w:t>päť</w:t>
      </w:r>
      <w:r w:rsidR="00C5772E" w:rsidRPr="00807A09">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3680753" w14:textId="2BDDA156" w:rsidR="00C90FE2" w:rsidRPr="00471454" w:rsidRDefault="00C90FE2"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10</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pri</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w:t>
      </w:r>
      <w:r w:rsidR="008318B2">
        <w:rPr>
          <w:rFonts w:ascii="Calibri" w:hAnsi="Calibri" w:cstheme="majorHAnsi"/>
          <w:sz w:val="22"/>
          <w:szCs w:val="22"/>
          <w:lang w:val="sk-SK"/>
        </w:rPr>
        <w:t xml:space="preserve"> doplnení nového subdodávateľa</w:t>
      </w:r>
      <w:r w:rsidR="00B00BB7">
        <w:rPr>
          <w:rFonts w:ascii="Calibri" w:hAnsi="Calibri" w:cstheme="majorHAnsi"/>
          <w:sz w:val="22"/>
          <w:szCs w:val="22"/>
          <w:lang w:val="sk-SK"/>
        </w:rPr>
        <w:t>,</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w:t>
      </w:r>
      <w:r w:rsidR="00DB420E">
        <w:rPr>
          <w:rFonts w:ascii="Calibri" w:hAnsi="Calibri" w:cstheme="majorHAnsi"/>
          <w:sz w:val="22"/>
          <w:szCs w:val="22"/>
          <w:lang w:val="sk-SK"/>
        </w:rPr>
        <w:t>ovej</w:t>
      </w:r>
      <w:r w:rsidR="00C40946">
        <w:rPr>
          <w:rFonts w:ascii="Calibri" w:hAnsi="Calibri" w:cstheme="majorHAnsi"/>
          <w:sz w:val="22"/>
          <w:szCs w:val="22"/>
          <w:lang w:val="sk-SK"/>
        </w:rPr>
        <w:t xml:space="preserve"> </w:t>
      </w:r>
      <w:r w:rsidR="00DB420E">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DB420E" w:rsidRPr="00DB420E">
        <w:rPr>
          <w:rFonts w:ascii="Calibri" w:hAnsi="Calibri" w:cstheme="majorHAnsi"/>
          <w:sz w:val="22"/>
          <w:szCs w:val="22"/>
          <w:lang w:val="sk-SK"/>
        </w:rPr>
        <w:t>1</w:t>
      </w:r>
      <w:r w:rsidR="008318B2">
        <w:rPr>
          <w:rFonts w:ascii="Calibri" w:hAnsi="Calibri" w:cstheme="majorHAnsi"/>
          <w:sz w:val="22"/>
          <w:szCs w:val="22"/>
          <w:lang w:val="sk-SK"/>
        </w:rPr>
        <w:t>0 000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DB420E" w:rsidRPr="00DB420E">
        <w:rPr>
          <w:rFonts w:ascii="Calibri" w:hAnsi="Calibri" w:cstheme="majorHAnsi"/>
          <w:sz w:val="22"/>
          <w:szCs w:val="22"/>
          <w:lang w:val="sk-SK"/>
        </w:rPr>
        <w:t>desať</w:t>
      </w:r>
      <w:r w:rsidR="00471454" w:rsidRPr="00DB420E">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C5772E" w:rsidRPr="00DB420E">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DB420E">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C40946">
        <w:rPr>
          <w:rFonts w:ascii="Calibri" w:hAnsi="Calibri" w:cstheme="majorHAnsi"/>
          <w:sz w:val="22"/>
          <w:szCs w:val="22"/>
          <w:lang w:val="sk-SK"/>
        </w:rPr>
        <w:t xml:space="preserve"> </w:t>
      </w:r>
    </w:p>
    <w:p w14:paraId="78EDE1F3" w14:textId="4BF23370" w:rsidR="000D3C85" w:rsidRPr="00471454" w:rsidRDefault="000D3C85"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w:t>
      </w:r>
      <w:r w:rsidR="008318B2">
        <w:rPr>
          <w:rFonts w:ascii="Calibri" w:hAnsi="Calibri" w:cstheme="majorHAnsi"/>
          <w:sz w:val="22"/>
          <w:szCs w:val="22"/>
          <w:lang w:val="sk-SK"/>
        </w:rPr>
        <w:t>plýva z</w:t>
      </w:r>
      <w:r w:rsidR="00C40946">
        <w:rPr>
          <w:rFonts w:ascii="Calibri" w:hAnsi="Calibri" w:cstheme="majorHAnsi"/>
          <w:sz w:val="22"/>
          <w:szCs w:val="22"/>
          <w:lang w:val="sk-SK"/>
        </w:rPr>
        <w:t xml:space="preserve"> </w:t>
      </w:r>
      <w:r w:rsidR="008318B2">
        <w:rPr>
          <w:rFonts w:ascii="Calibri" w:hAnsi="Calibri" w:cstheme="majorHAnsi"/>
          <w:sz w:val="22"/>
          <w:szCs w:val="22"/>
          <w:lang w:val="sk-SK"/>
        </w:rPr>
        <w:t>článku</w:t>
      </w:r>
      <w:r w:rsidR="00C40946">
        <w:rPr>
          <w:rFonts w:ascii="Calibri" w:hAnsi="Calibri" w:cstheme="majorHAnsi"/>
          <w:sz w:val="22"/>
          <w:szCs w:val="22"/>
          <w:lang w:val="sk-SK"/>
        </w:rPr>
        <w:t xml:space="preserve"> </w:t>
      </w:r>
      <w:r w:rsidR="008318B2">
        <w:rPr>
          <w:rFonts w:ascii="Calibri" w:hAnsi="Calibri" w:cstheme="majorHAnsi"/>
          <w:sz w:val="22"/>
          <w:szCs w:val="22"/>
          <w:lang w:val="sk-SK"/>
        </w:rPr>
        <w:t>11</w:t>
      </w:r>
      <w:r w:rsidR="00C40946">
        <w:rPr>
          <w:rFonts w:ascii="Calibri" w:hAnsi="Calibri" w:cstheme="majorHAnsi"/>
          <w:sz w:val="22"/>
          <w:szCs w:val="22"/>
          <w:lang w:val="sk-SK"/>
        </w:rPr>
        <w:t xml:space="preserve"> </w:t>
      </w:r>
      <w:r w:rsidR="008318B2">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DE0CD0" w:rsidRPr="00471454">
        <w:rPr>
          <w:rFonts w:ascii="Calibri" w:hAnsi="Calibri" w:cstheme="majorHAnsi"/>
          <w:sz w:val="22"/>
          <w:szCs w:val="22"/>
          <w:lang w:val="sk-SK"/>
        </w:rPr>
        <w:t>10 000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desať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prípad porušenia.</w:t>
      </w:r>
      <w:r w:rsidR="00C40946">
        <w:rPr>
          <w:rFonts w:ascii="Calibri" w:hAnsi="Calibri" w:cstheme="majorHAnsi"/>
          <w:sz w:val="22"/>
          <w:szCs w:val="22"/>
          <w:lang w:val="sk-SK"/>
        </w:rPr>
        <w:t xml:space="preserve"> </w:t>
      </w:r>
    </w:p>
    <w:p w14:paraId="59022F92" w14:textId="11D82961" w:rsidR="005B4C37" w:rsidRPr="00471454"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C40946">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8318B2">
        <w:rPr>
          <w:rFonts w:ascii="Calibri" w:hAnsi="Calibri" w:cstheme="majorHAnsi"/>
          <w:sz w:val="22"/>
          <w:szCs w:val="22"/>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kolúzneho správania alebo v prípade, ak </w:t>
      </w:r>
      <w:r w:rsidRPr="008318B2">
        <w:rPr>
          <w:rFonts w:ascii="Calibri" w:hAnsi="Calibri" w:cstheme="majorHAnsi"/>
          <w:sz w:val="22"/>
          <w:szCs w:val="22"/>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C40946">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 </w:t>
      </w:r>
    </w:p>
    <w:p w14:paraId="43E7DD77" w14:textId="16674EC3" w:rsidR="005B4C37" w:rsidRPr="000C68D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C40946">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C40946">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C40946">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14:paraId="2D00332C" w14:textId="4B98E65B" w:rsidR="00DA32FD" w:rsidRPr="00471454" w:rsidRDefault="00121ECA" w:rsidP="00782F23">
      <w:pPr>
        <w:pStyle w:val="Zkladntext"/>
        <w:numPr>
          <w:ilvl w:val="1"/>
          <w:numId w:val="22"/>
        </w:numPr>
        <w:overflowPunct/>
        <w:autoSpaceDE/>
        <w:autoSpaceDN/>
        <w:adjustRightInd/>
        <w:spacing w:after="240" w:line="276" w:lineRule="auto"/>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DB998F3" w:rsidR="00C9004B" w:rsidRPr="00A17593" w:rsidRDefault="00C9004B"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C40946">
        <w:rPr>
          <w:rFonts w:ascii="Calibri" w:hAnsi="Calibri" w:cs="Segoe UI"/>
          <w:sz w:val="22"/>
          <w:szCs w:val="22"/>
          <w:lang w:val="sk-SK"/>
        </w:rPr>
        <w:t xml:space="preserve"> </w:t>
      </w:r>
      <w:r w:rsidRPr="00A17593">
        <w:rPr>
          <w:rFonts w:ascii="Calibri" w:hAnsi="Calibri" w:cs="Segoe UI"/>
          <w:sz w:val="22"/>
          <w:szCs w:val="22"/>
          <w:lang w:val="sk-SK"/>
        </w:rPr>
        <w:lastRenderedPageBreak/>
        <w:t>prírodných katastrofách (ako napr. zemetrasenie</w:t>
      </w:r>
      <w:r w:rsidR="00543570" w:rsidRPr="00A17593">
        <w:rPr>
          <w:rFonts w:ascii="Calibri" w:hAnsi="Calibri" w:cs="Segoe UI"/>
          <w:sz w:val="22"/>
          <w:szCs w:val="22"/>
          <w:lang w:val="sk-SK"/>
        </w:rPr>
        <w:t>, povodeň,</w:t>
      </w:r>
      <w:r w:rsidR="00C40946">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C40946">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C40946">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C40946">
        <w:rPr>
          <w:rFonts w:ascii="Calibri" w:hAnsi="Calibri" w:cs="Segoe UI"/>
          <w:sz w:val="22"/>
          <w:szCs w:val="22"/>
          <w:lang w:val="sk-SK"/>
        </w:rPr>
        <w:t xml:space="preserve"> </w:t>
      </w:r>
    </w:p>
    <w:p w14:paraId="677E137E" w14:textId="2F220688"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6BB4461C" w:rsidR="00333F48" w:rsidRDefault="00333F48" w:rsidP="00333F48">
      <w:pPr>
        <w:pStyle w:val="Odsekzoznamu"/>
        <w:ind w:left="0"/>
        <w:jc w:val="center"/>
        <w:rPr>
          <w:b/>
        </w:rPr>
      </w:pPr>
      <w:r w:rsidRPr="00C90FE2">
        <w:rPr>
          <w:b/>
        </w:rPr>
        <w:t>POISTENIE</w:t>
      </w:r>
      <w:r w:rsidR="00C40946">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7ACDF892" w:rsidR="00333F48" w:rsidRDefault="000C3A17" w:rsidP="00782F23">
      <w:pPr>
        <w:pStyle w:val="Odsekzoznamu"/>
        <w:numPr>
          <w:ilvl w:val="1"/>
          <w:numId w:val="23"/>
        </w:numPr>
        <w:ind w:left="709" w:hanging="709"/>
        <w:jc w:val="both"/>
      </w:pPr>
      <w:r w:rsidRPr="00DA20FA">
        <w:t>Dopravca je povinný mať</w:t>
      </w:r>
      <w:r w:rsidR="00C40946">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C40946">
        <w:t xml:space="preserve"> </w:t>
      </w:r>
      <w:r w:rsidR="00DA20FA" w:rsidRPr="00DA20FA">
        <w:t>podľa zákona č. 381/2001</w:t>
      </w:r>
      <w:r w:rsidR="00C40946">
        <w:t xml:space="preserve"> </w:t>
      </w:r>
      <w:r w:rsidR="00DA20FA" w:rsidRPr="00DA20FA">
        <w:t>Z. z.</w:t>
      </w:r>
      <w:r w:rsidR="00C40946">
        <w:t xml:space="preserve"> </w:t>
      </w:r>
      <w:r w:rsidR="00DA20FA" w:rsidRPr="00DA20FA">
        <w:t>o povinnom zmluvnom poistení zodpovednosti za škodu spôsobenú prevádzkou motorového vozidla</w:t>
      </w:r>
      <w:r w:rsidR="00C40946">
        <w:t xml:space="preserve"> </w:t>
      </w:r>
      <w:r w:rsidR="00DA20FA" w:rsidRPr="00DA20FA">
        <w:t xml:space="preserve">a o zmene a doplnení niektorých zákonov v znení neskorších predpisov. </w:t>
      </w:r>
    </w:p>
    <w:p w14:paraId="3AB54F23" w14:textId="77777777" w:rsidR="00DA20FA" w:rsidRDefault="00DA20FA" w:rsidP="00DA20FA">
      <w:pPr>
        <w:pStyle w:val="Odsekzoznamu"/>
        <w:ind w:left="420"/>
        <w:jc w:val="both"/>
      </w:pPr>
    </w:p>
    <w:p w14:paraId="58A9CFC0" w14:textId="77064FCB" w:rsidR="00DA20FA" w:rsidRPr="00471454" w:rsidRDefault="00DA20FA" w:rsidP="00782F23">
      <w:pPr>
        <w:pStyle w:val="Odsekzoznamu"/>
        <w:numPr>
          <w:ilvl w:val="1"/>
          <w:numId w:val="23"/>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C40946">
        <w:t xml:space="preserve"> </w:t>
      </w:r>
      <w:r w:rsidRPr="00471454">
        <w:t xml:space="preserve">minimálne vo výške </w:t>
      </w:r>
      <w:r w:rsidR="001C29AA" w:rsidRPr="008318B2">
        <w:t>200 000</w:t>
      </w:r>
      <w:r w:rsidR="00C40946">
        <w:t xml:space="preserve"> </w:t>
      </w:r>
      <w:r w:rsidRPr="00471454">
        <w:t xml:space="preserve">EUR (slovom: </w:t>
      </w:r>
      <w:r w:rsidR="001C29AA" w:rsidRPr="008318B2">
        <w:t>dvestotisíc</w:t>
      </w:r>
      <w:r w:rsidRPr="00471454">
        <w:t xml:space="preserve">). </w:t>
      </w:r>
    </w:p>
    <w:p w14:paraId="12C65F3F" w14:textId="77777777" w:rsidR="00DA20FA" w:rsidRDefault="00DA20FA" w:rsidP="00DA20FA">
      <w:pPr>
        <w:pStyle w:val="Odsekzoznamu"/>
        <w:ind w:left="420"/>
        <w:jc w:val="both"/>
        <w:rPr>
          <w:highlight w:val="yellow"/>
        </w:rPr>
      </w:pPr>
    </w:p>
    <w:p w14:paraId="5F40B0BA" w14:textId="6B1A0F6B" w:rsidR="00DA20FA" w:rsidRPr="001C29AA" w:rsidRDefault="00A9344F" w:rsidP="00D35A36">
      <w:pPr>
        <w:pStyle w:val="Odsekzoznamu"/>
        <w:numPr>
          <w:ilvl w:val="1"/>
          <w:numId w:val="23"/>
        </w:numPr>
        <w:ind w:left="709" w:hanging="709"/>
        <w:jc w:val="both"/>
      </w:pPr>
      <w:r w:rsidRPr="001C29AA">
        <w:t xml:space="preserve">Dopravca odovzdal Objednávateľovi v rámci súčinnosti pri uzatvorení tejto Zmluvy bankovú záruku </w:t>
      </w:r>
      <w:r w:rsidR="000F4524">
        <w:t>na zabezpečenie  plnenia Zmluvy</w:t>
      </w:r>
      <w:r w:rsidRPr="001C29AA">
        <w:t xml:space="preserve"> vo výške </w:t>
      </w:r>
      <w:r w:rsidR="001C29AA" w:rsidRPr="003D7F8A">
        <w:rPr>
          <w:b/>
        </w:rPr>
        <w:t>750 000</w:t>
      </w:r>
      <w:r w:rsidRPr="003D7F8A">
        <w:rPr>
          <w:b/>
        </w:rPr>
        <w:t xml:space="preserve"> EUR</w:t>
      </w:r>
      <w:r w:rsidRPr="001C29AA">
        <w:t xml:space="preserve"> (slovom: </w:t>
      </w:r>
      <w:r w:rsidR="001C29AA" w:rsidRPr="008318B2">
        <w:t xml:space="preserve">sedemsto </w:t>
      </w:r>
      <w:r w:rsidR="008318B2">
        <w:t>päťdesiat</w:t>
      </w:r>
      <w:r w:rsidR="001C29AA" w:rsidRPr="008318B2">
        <w:t xml:space="preserve">tisíc </w:t>
      </w:r>
      <w:r w:rsidRPr="001C29AA">
        <w:t xml:space="preserve">EUR) (ďalej len ako </w:t>
      </w:r>
      <w:r w:rsidRPr="001C29AA">
        <w:rPr>
          <w:b/>
        </w:rPr>
        <w:t>„Banková záruka“</w:t>
      </w:r>
      <w:r w:rsidRPr="001C29AA">
        <w:t xml:space="preserve">). </w:t>
      </w:r>
    </w:p>
    <w:p w14:paraId="4FC8BC4A" w14:textId="77777777" w:rsidR="00A9344F" w:rsidRPr="001C29AA" w:rsidRDefault="00A9344F" w:rsidP="00D35A36">
      <w:pPr>
        <w:pStyle w:val="Odsekzoznamu"/>
        <w:ind w:left="420"/>
        <w:jc w:val="both"/>
      </w:pPr>
    </w:p>
    <w:p w14:paraId="2C3767D0" w14:textId="044E212A" w:rsidR="003D7F8A" w:rsidRPr="003D7F8A" w:rsidRDefault="00A9344F" w:rsidP="00D35A36">
      <w:pPr>
        <w:pStyle w:val="Odsekzoznamu"/>
        <w:numPr>
          <w:ilvl w:val="1"/>
          <w:numId w:val="23"/>
        </w:numPr>
        <w:ind w:left="709" w:hanging="709"/>
        <w:jc w:val="both"/>
        <w:rPr>
          <w:rFonts w:cs="Arial"/>
        </w:rPr>
      </w:pPr>
      <w:r w:rsidRPr="001C29AA">
        <w:t>Banková záruka slúži k </w:t>
      </w:r>
      <w:r w:rsidR="008318B2">
        <w:t xml:space="preserve">zabezpečeniu riadneho </w:t>
      </w:r>
      <w:r w:rsidR="00CC0F09">
        <w:t xml:space="preserve">a včasného </w:t>
      </w:r>
      <w:r w:rsidR="008318B2">
        <w:t xml:space="preserve">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rsidR="003D7F8A">
        <w:t xml:space="preserve"> </w:t>
      </w:r>
      <w:r w:rsidR="009269D8">
        <w:t xml:space="preserve"> </w:t>
      </w:r>
    </w:p>
    <w:p w14:paraId="768EBD30" w14:textId="77777777" w:rsidR="003D7F8A" w:rsidRPr="003D7F8A" w:rsidRDefault="003D7F8A" w:rsidP="00D35A36">
      <w:pPr>
        <w:pStyle w:val="Odsekzoznamu"/>
        <w:rPr>
          <w:rFonts w:eastAsia="Times New Roman" w:cs="Arial"/>
          <w:lang w:eastAsia="cs-CZ"/>
        </w:rPr>
      </w:pPr>
    </w:p>
    <w:p w14:paraId="1ED58A72" w14:textId="70C41FA2" w:rsidR="003D7F8A" w:rsidRPr="003D7F8A" w:rsidRDefault="003D7F8A" w:rsidP="00D35A36">
      <w:pPr>
        <w:pStyle w:val="Odsekzoznamu"/>
        <w:numPr>
          <w:ilvl w:val="1"/>
          <w:numId w:val="23"/>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012D00FF" w14:textId="714BC326"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368BF85A" w14:textId="15EDFC14"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32C353A3" w14:textId="5B89A176" w:rsidR="003D7F8A" w:rsidRPr="003D7F8A" w:rsidRDefault="003D7F8A" w:rsidP="00D35A36">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57C43FEF" w14:textId="77777777" w:rsidR="003D7F8A" w:rsidRDefault="003D7F8A" w:rsidP="00D35A36">
      <w:pPr>
        <w:pStyle w:val="Odsekzoznamu"/>
      </w:pPr>
    </w:p>
    <w:p w14:paraId="5CCA41C1" w14:textId="4B05C566" w:rsidR="00242E81" w:rsidRDefault="00242E81" w:rsidP="00D35A36">
      <w:pPr>
        <w:pStyle w:val="Odsekzoznamu"/>
        <w:numPr>
          <w:ilvl w:val="1"/>
          <w:numId w:val="23"/>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w:t>
      </w:r>
      <w:r w:rsidR="008F0965" w:rsidRPr="0067680B">
        <w:rPr>
          <w:color w:val="000000" w:themeColor="text1"/>
        </w:rPr>
        <w:t>výške</w:t>
      </w:r>
      <w:r w:rsidRPr="0067680B">
        <w:rPr>
          <w:color w:val="000000" w:themeColor="text1"/>
        </w:rPr>
        <w:t xml:space="preserve"> na účet Objednávateľa. Objednávateľ vráti takto zložené prostriedky resp. zostatok Dopravcovi </w:t>
      </w:r>
      <w:r w:rsidR="0067680B" w:rsidRPr="0067680B">
        <w:rPr>
          <w:color w:val="000000" w:themeColor="text1"/>
        </w:rPr>
        <w:t xml:space="preserve">  </w:t>
      </w:r>
      <w:r w:rsidR="0027635D">
        <w:rPr>
          <w:color w:val="000000" w:themeColor="text1"/>
        </w:rPr>
        <w:t xml:space="preserve">po </w:t>
      </w:r>
      <w:r w:rsidR="0067680B" w:rsidRPr="0067680B">
        <w:rPr>
          <w:color w:val="000000" w:themeColor="text1"/>
        </w:rPr>
        <w:t xml:space="preserve">uplynutí  </w:t>
      </w:r>
      <w:r w:rsidR="00E1347D">
        <w:rPr>
          <w:color w:val="000000" w:themeColor="text1"/>
        </w:rPr>
        <w:t>6 (šiestich) kalendárnych týždňov</w:t>
      </w:r>
      <w:r w:rsidR="0067680B" w:rsidRPr="0067680B">
        <w:rPr>
          <w:color w:val="000000" w:themeColor="text1"/>
        </w:rPr>
        <w:t xml:space="preserve"> </w:t>
      </w:r>
      <w:r w:rsidR="00AD68D0" w:rsidRPr="0067680B">
        <w:rPr>
          <w:color w:val="000000" w:themeColor="text1"/>
        </w:rPr>
        <w:t xml:space="preserve"> </w:t>
      </w:r>
      <w:r w:rsidR="0067680B" w:rsidRPr="0067680B">
        <w:rPr>
          <w:color w:val="000000" w:themeColor="text1"/>
        </w:rPr>
        <w:t xml:space="preserve">po </w:t>
      </w:r>
      <w:r w:rsidRPr="0067680B">
        <w:rPr>
          <w:color w:val="000000" w:themeColor="text1"/>
        </w:rPr>
        <w:t xml:space="preserve">skončení </w:t>
      </w:r>
      <w:r w:rsidR="0067680B" w:rsidRPr="0067680B">
        <w:rPr>
          <w:color w:val="000000" w:themeColor="text1"/>
        </w:rPr>
        <w:t xml:space="preserve">platnosti a účinnosti Zmluvy. </w:t>
      </w:r>
      <w:r w:rsidRPr="0067680B">
        <w:rPr>
          <w:color w:val="000000" w:themeColor="text1"/>
        </w:rPr>
        <w:t xml:space="preserve"> </w:t>
      </w:r>
      <w:r w:rsidR="0067680B">
        <w:rPr>
          <w:color w:val="000000" w:themeColor="text1"/>
        </w:rPr>
        <w:t xml:space="preserve">Dopravca je povinný do  tridsiatich (30) dní po každom čerpaní zo zložených finančných prostriedkov,  doplniť výšku zložených finančných prostriedkov na pôvodnú sumu.  </w:t>
      </w:r>
    </w:p>
    <w:p w14:paraId="45210454" w14:textId="77777777" w:rsidR="009269D8" w:rsidRDefault="009269D8" w:rsidP="009269D8">
      <w:pPr>
        <w:pStyle w:val="Odsekzoznamu"/>
        <w:ind w:left="709"/>
        <w:jc w:val="both"/>
        <w:rPr>
          <w:color w:val="000000" w:themeColor="text1"/>
        </w:rPr>
      </w:pPr>
    </w:p>
    <w:p w14:paraId="67270753" w14:textId="7AF53954" w:rsidR="009269D8" w:rsidRDefault="009269D8" w:rsidP="009269D8">
      <w:pPr>
        <w:pStyle w:val="Odsekzoznamu"/>
        <w:numPr>
          <w:ilvl w:val="1"/>
          <w:numId w:val="23"/>
        </w:numPr>
        <w:ind w:left="709" w:hanging="709"/>
        <w:jc w:val="both"/>
      </w:pPr>
      <w:r w:rsidRPr="009269D8">
        <w:rPr>
          <w:color w:val="000000" w:themeColor="text1"/>
        </w:rPr>
        <w:t xml:space="preserve">Platnosť bankovej </w:t>
      </w:r>
      <w:r w:rsidRPr="009269D8">
        <w:t>záruky</w:t>
      </w:r>
      <w:r w:rsidR="000F4524">
        <w:t xml:space="preserve"> </w:t>
      </w:r>
      <w:r w:rsidRPr="009269D8">
        <w:t xml:space="preserve">končí uplynutím </w:t>
      </w:r>
      <w:r w:rsidR="00E1347D">
        <w:t>6  (šiestich) kalendárnych týždňov</w:t>
      </w:r>
      <w:r w:rsidRPr="009269D8">
        <w:t xml:space="preserve"> po skončení platnosti a účinnosti Zmluvy.   </w:t>
      </w:r>
    </w:p>
    <w:p w14:paraId="445AFAFC" w14:textId="77777777" w:rsidR="00C22AD6" w:rsidRDefault="00C22AD6" w:rsidP="00C22AD6">
      <w:pPr>
        <w:pStyle w:val="Odsekzoznamu"/>
        <w:ind w:left="709"/>
        <w:jc w:val="both"/>
      </w:pPr>
    </w:p>
    <w:p w14:paraId="6927092F" w14:textId="1B19EDF8" w:rsidR="009269D8" w:rsidRDefault="009269D8" w:rsidP="009269D8">
      <w:pPr>
        <w:pStyle w:val="Odsekzoznamu"/>
        <w:numPr>
          <w:ilvl w:val="1"/>
          <w:numId w:val="23"/>
        </w:numPr>
        <w:jc w:val="both"/>
      </w:pPr>
      <w:r>
        <w:t xml:space="preserve"> </w:t>
      </w:r>
      <w:r w:rsidR="00C22AD6">
        <w:t xml:space="preserve">    </w:t>
      </w:r>
      <w:r w:rsidRPr="009269D8">
        <w:t xml:space="preserve">Banková záruka zanikne: </w:t>
      </w:r>
      <w:r>
        <w:t xml:space="preserve"> </w:t>
      </w:r>
    </w:p>
    <w:p w14:paraId="5A35F3C2" w14:textId="77777777" w:rsidR="000F4524" w:rsidRDefault="000F4524" w:rsidP="000F4524">
      <w:pPr>
        <w:pStyle w:val="Odsekzoznamu"/>
        <w:ind w:left="420"/>
        <w:jc w:val="both"/>
      </w:pPr>
    </w:p>
    <w:p w14:paraId="557D6B98" w14:textId="596A0BB3" w:rsidR="009269D8" w:rsidRPr="009269D8" w:rsidRDefault="009269D8" w:rsidP="009269D8">
      <w:pPr>
        <w:pStyle w:val="Odsekzoznamu"/>
        <w:numPr>
          <w:ilvl w:val="0"/>
          <w:numId w:val="51"/>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263FC522"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B10759C" w:rsidR="00A9344F" w:rsidRDefault="00A9344F" w:rsidP="00333F48">
      <w:pPr>
        <w:pStyle w:val="Odsekzoznamu"/>
        <w:ind w:left="0"/>
        <w:jc w:val="center"/>
        <w:rPr>
          <w:b/>
        </w:rPr>
      </w:pPr>
      <w:r>
        <w:rPr>
          <w:b/>
        </w:rPr>
        <w:t>KOMUNIKÁCIA</w:t>
      </w:r>
      <w:r w:rsidR="00C40946">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67F7CD53" w:rsidR="00D53B75" w:rsidRPr="00471454" w:rsidRDefault="00A9344F" w:rsidP="00782F23">
      <w:pPr>
        <w:pStyle w:val="Odsekzoznamu"/>
        <w:numPr>
          <w:ilvl w:val="1"/>
          <w:numId w:val="24"/>
        </w:numPr>
        <w:ind w:left="709" w:hanging="709"/>
        <w:jc w:val="both"/>
      </w:pPr>
      <w:r w:rsidRPr="00471454">
        <w:t>Zmluvné strany sa dohodli, že</w:t>
      </w:r>
      <w:r w:rsidR="00C40946">
        <w:t xml:space="preserve"> </w:t>
      </w:r>
      <w:r w:rsidRPr="00471454">
        <w:t xml:space="preserve">komunikácia </w:t>
      </w:r>
      <w:r w:rsidR="00B16A3F" w:rsidRPr="00471454">
        <w:t>Z</w:t>
      </w:r>
      <w:r w:rsidRPr="00471454">
        <w:t>mluvných strán</w:t>
      </w:r>
      <w:r w:rsidR="00C40946">
        <w:t xml:space="preserve"> </w:t>
      </w:r>
      <w:r w:rsidRPr="00471454">
        <w:t>podľa tejto Zmluvy</w:t>
      </w:r>
      <w:r w:rsidR="00C40946">
        <w:t xml:space="preserve"> </w:t>
      </w:r>
      <w:r w:rsidR="00B16A3F" w:rsidRPr="00471454">
        <w:t xml:space="preserve">bude </w:t>
      </w:r>
      <w:r w:rsidR="00EC10EB" w:rsidRPr="00471454">
        <w:t>s výnimkou prípadov uvedených v bode</w:t>
      </w:r>
      <w:r w:rsidR="00C40946">
        <w:t xml:space="preserve"> </w:t>
      </w:r>
      <w:r w:rsidR="00EC10EB" w:rsidRPr="00471454">
        <w:t>14.2</w:t>
      </w:r>
      <w:r w:rsidR="00C40946">
        <w:t xml:space="preserve"> </w:t>
      </w:r>
      <w:r w:rsidR="00EC10EB" w:rsidRPr="00471454">
        <w:t>Zmluvy</w:t>
      </w:r>
      <w:r w:rsidR="00C40946">
        <w:t xml:space="preserve"> </w:t>
      </w:r>
      <w:r w:rsidR="00B16A3F" w:rsidRPr="00471454">
        <w:t xml:space="preserve">prebiehať </w:t>
      </w:r>
      <w:r w:rsidR="00314443" w:rsidRPr="00471454">
        <w:t>v slovenskom alebo českom jazyku</w:t>
      </w:r>
      <w:r w:rsidR="00A3121E" w:rsidRPr="00471454">
        <w:t xml:space="preserve"> nasledovne:</w:t>
      </w:r>
      <w:r w:rsidR="00C40946">
        <w:t xml:space="preserve"> </w:t>
      </w:r>
      <w:r w:rsidR="00B16A3F" w:rsidRPr="00471454">
        <w:t>v písomnej forme a</w:t>
      </w:r>
      <w:r w:rsidR="00C40946">
        <w:t xml:space="preserve"> </w:t>
      </w:r>
      <w:r w:rsidR="00B16A3F" w:rsidRPr="00471454">
        <w:t>to buď v listinnej</w:t>
      </w:r>
      <w:r w:rsidR="00C40946">
        <w:t xml:space="preserve"> </w:t>
      </w:r>
      <w:r w:rsidR="00B16A3F" w:rsidRPr="00471454">
        <w:t>podobe alebo elektronickej podobe</w:t>
      </w:r>
      <w:r w:rsidR="00C40946">
        <w:t xml:space="preserve"> </w:t>
      </w:r>
      <w:r w:rsidR="00B16A3F" w:rsidRPr="00471454">
        <w:t>a bude doručovaná druhej Zmluvnej strane niektorým z týchto spôsobov:</w:t>
      </w:r>
      <w:r w:rsidR="00C40946">
        <w:t xml:space="preserve"> </w:t>
      </w:r>
    </w:p>
    <w:p w14:paraId="28E21C89" w14:textId="77777777" w:rsidR="00D53B75" w:rsidRPr="00471454" w:rsidRDefault="00FC061E" w:rsidP="00782F23">
      <w:pPr>
        <w:pStyle w:val="Odsekzoznamu"/>
        <w:numPr>
          <w:ilvl w:val="0"/>
          <w:numId w:val="26"/>
        </w:numPr>
        <w:ind w:left="1134" w:hanging="283"/>
        <w:jc w:val="both"/>
      </w:pPr>
      <w:r w:rsidRPr="00471454">
        <w:t>o</w:t>
      </w:r>
      <w:r w:rsidR="00B16A3F" w:rsidRPr="00471454">
        <w:t xml:space="preserve">sobne, </w:t>
      </w:r>
    </w:p>
    <w:p w14:paraId="056D6CB8" w14:textId="77777777" w:rsidR="00D53B75" w:rsidRDefault="00B16A3F" w:rsidP="00782F23">
      <w:pPr>
        <w:pStyle w:val="Odsekzoznamu"/>
        <w:numPr>
          <w:ilvl w:val="0"/>
          <w:numId w:val="26"/>
        </w:numPr>
        <w:ind w:left="1134" w:hanging="283"/>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782F23">
      <w:pPr>
        <w:pStyle w:val="Odsekzoznamu"/>
        <w:numPr>
          <w:ilvl w:val="0"/>
          <w:numId w:val="26"/>
        </w:numPr>
        <w:ind w:left="1134" w:hanging="283"/>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782F23">
      <w:pPr>
        <w:pStyle w:val="Odsekzoznamu"/>
        <w:numPr>
          <w:ilvl w:val="0"/>
          <w:numId w:val="26"/>
        </w:numPr>
        <w:ind w:left="1134" w:hanging="283"/>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782F23">
      <w:pPr>
        <w:pStyle w:val="Odsekzoznamu"/>
        <w:numPr>
          <w:ilvl w:val="1"/>
          <w:numId w:val="24"/>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3E2F38C5" w:rsidR="00EC10EB" w:rsidRDefault="00EC10EB" w:rsidP="00782F23">
      <w:pPr>
        <w:pStyle w:val="Odsekzoznamu"/>
        <w:numPr>
          <w:ilvl w:val="0"/>
          <w:numId w:val="25"/>
        </w:numPr>
        <w:ind w:left="1134" w:hanging="283"/>
        <w:jc w:val="both"/>
      </w:pPr>
      <w:r w:rsidRPr="00EC10EB">
        <w:t>dokumenty, ktorými sa mení rozsah Služby v zmysle bodov</w:t>
      </w:r>
      <w:r w:rsidR="00C40946">
        <w:t xml:space="preserve"> </w:t>
      </w:r>
      <w:r w:rsidRPr="00EC10EB">
        <w:t>5.4 až 5.8</w:t>
      </w:r>
      <w:r w:rsidR="00C40946">
        <w:t xml:space="preserve"> </w:t>
      </w:r>
      <w:r w:rsidRPr="00EC10EB">
        <w:t>Zmluvy,</w:t>
      </w:r>
      <w:r w:rsidR="00C40946">
        <w:t xml:space="preserve"> </w:t>
      </w:r>
    </w:p>
    <w:p w14:paraId="2CBE65F6" w14:textId="77777777" w:rsidR="00EC10EB" w:rsidRDefault="00EC10EB" w:rsidP="00782F23">
      <w:pPr>
        <w:pStyle w:val="Odsekzoznamu"/>
        <w:numPr>
          <w:ilvl w:val="0"/>
          <w:numId w:val="25"/>
        </w:numPr>
        <w:ind w:left="1134" w:hanging="283"/>
        <w:jc w:val="both"/>
      </w:pPr>
      <w:r w:rsidRPr="00EC10EB">
        <w:t xml:space="preserve">štvrťročné zúčtovanie Objednávateľa podľa bodu 6.8 písm. c) Zmluvy, </w:t>
      </w:r>
    </w:p>
    <w:p w14:paraId="1F5A624A" w14:textId="39B2B1B7" w:rsidR="00EC10EB" w:rsidRDefault="00EC10EB" w:rsidP="00782F23">
      <w:pPr>
        <w:pStyle w:val="Odsekzoznamu"/>
        <w:numPr>
          <w:ilvl w:val="0"/>
          <w:numId w:val="25"/>
        </w:numPr>
        <w:ind w:left="1134" w:hanging="283"/>
        <w:jc w:val="both"/>
      </w:pPr>
      <w:r w:rsidRPr="00EC10EB">
        <w:t>námietky Dopravcu podľa</w:t>
      </w:r>
      <w:r w:rsidR="00C40946">
        <w:t xml:space="preserve"> </w:t>
      </w:r>
      <w:r w:rsidRPr="00EC10EB">
        <w:t>bodu</w:t>
      </w:r>
      <w:r w:rsidR="00C40946">
        <w:t xml:space="preserve"> </w:t>
      </w:r>
      <w:r w:rsidRPr="00EC10EB">
        <w:t>6.8 písm. d)</w:t>
      </w:r>
      <w:r w:rsidR="00C40946">
        <w:t xml:space="preserve"> </w:t>
      </w:r>
      <w:r w:rsidRPr="00EC10EB">
        <w:t>Zmluvy,</w:t>
      </w:r>
      <w:r w:rsidR="00C40946">
        <w:t xml:space="preserve"> </w:t>
      </w:r>
    </w:p>
    <w:p w14:paraId="69797524" w14:textId="366D4961" w:rsidR="00EC10EB" w:rsidRDefault="00EC10EB" w:rsidP="00782F23">
      <w:pPr>
        <w:pStyle w:val="Odsekzoznamu"/>
        <w:numPr>
          <w:ilvl w:val="0"/>
          <w:numId w:val="25"/>
        </w:numPr>
        <w:ind w:left="1134" w:hanging="283"/>
        <w:jc w:val="both"/>
      </w:pPr>
      <w:r w:rsidRPr="00EC10EB">
        <w:t xml:space="preserve">oznámenia Objednávateľa </w:t>
      </w:r>
      <w:r w:rsidR="006222D2">
        <w:t>o aktualizácii Príloh č.</w:t>
      </w:r>
      <w:r w:rsidR="00C40946">
        <w:t xml:space="preserve"> </w:t>
      </w:r>
      <w:r w:rsidR="006222D2">
        <w:t>4 ,5 a 6 Zmluvy podľa článku</w:t>
      </w:r>
      <w:r w:rsidR="00C40946">
        <w:t xml:space="preserve"> </w:t>
      </w:r>
      <w:r w:rsidR="006222D2">
        <w:t>7</w:t>
      </w:r>
      <w:r w:rsidR="00C40946">
        <w:t xml:space="preserve"> </w:t>
      </w:r>
      <w:r w:rsidR="006222D2">
        <w:t>Zmluvy</w:t>
      </w:r>
      <w:r w:rsidR="00D53B75">
        <w:t>,</w:t>
      </w:r>
    </w:p>
    <w:p w14:paraId="738FD21F" w14:textId="74F8C227" w:rsidR="00D53B75" w:rsidRDefault="00A3121E" w:rsidP="00782F23">
      <w:pPr>
        <w:pStyle w:val="Odsekzoznamu"/>
        <w:numPr>
          <w:ilvl w:val="0"/>
          <w:numId w:val="25"/>
        </w:numPr>
        <w:ind w:left="1134" w:hanging="283"/>
        <w:jc w:val="both"/>
      </w:pPr>
      <w:r>
        <w:t>oznámenia Dopravcu o zmene alebo doplnení subdodávateľa</w:t>
      </w:r>
      <w:r w:rsidR="00C40946">
        <w:t xml:space="preserve"> </w:t>
      </w:r>
      <w:r>
        <w:t>alebo o zmene údajov o subdodávateľovi - aktualizácia Prílohy č.</w:t>
      </w:r>
      <w:r w:rsidR="00C40946">
        <w:t xml:space="preserve"> </w:t>
      </w:r>
      <w:r>
        <w:t>9</w:t>
      </w:r>
      <w:r w:rsidR="00C40946">
        <w:t xml:space="preserve"> </w:t>
      </w:r>
      <w:r>
        <w:t>podľa článku</w:t>
      </w:r>
      <w:r w:rsidR="00C40946">
        <w:t xml:space="preserve"> </w:t>
      </w:r>
      <w:r>
        <w:t>10</w:t>
      </w:r>
      <w:r w:rsidR="00C40946">
        <w:t xml:space="preserve"> </w:t>
      </w:r>
      <w:r>
        <w:t>Zmluvy</w:t>
      </w:r>
      <w:r w:rsidR="00D53B75">
        <w:t xml:space="preserve">, </w:t>
      </w:r>
    </w:p>
    <w:p w14:paraId="6F7CEC9D" w14:textId="6EC84BC1" w:rsidR="00A3121E" w:rsidRDefault="00D53B75" w:rsidP="00782F23">
      <w:pPr>
        <w:pStyle w:val="Odsekzoznamu"/>
        <w:numPr>
          <w:ilvl w:val="0"/>
          <w:numId w:val="25"/>
        </w:numPr>
        <w:ind w:left="1134" w:hanging="283"/>
        <w:jc w:val="both"/>
      </w:pPr>
      <w:r>
        <w:t>oznámenie Objednávateľa</w:t>
      </w:r>
      <w:r w:rsidR="00C40946">
        <w:t xml:space="preserve"> </w:t>
      </w:r>
      <w:r>
        <w:t>o rozsahu splnomocnenia Integrátora konať v mene a na účet Objednávateľa v zmysle bodu</w:t>
      </w:r>
      <w:r w:rsidR="00C40946">
        <w:t xml:space="preserve"> </w:t>
      </w:r>
      <w:r>
        <w:t>9.4</w:t>
      </w:r>
      <w:r w:rsidR="00C40946">
        <w:t xml:space="preserve"> </w:t>
      </w:r>
      <w:r>
        <w:t xml:space="preserve">Zmluvy, </w:t>
      </w:r>
    </w:p>
    <w:p w14:paraId="268E3EE5" w14:textId="3A2A18B5" w:rsidR="003A4993" w:rsidRDefault="003A4993" w:rsidP="00782F23">
      <w:pPr>
        <w:pStyle w:val="Odsekzoznamu"/>
        <w:numPr>
          <w:ilvl w:val="0"/>
          <w:numId w:val="25"/>
        </w:numPr>
        <w:ind w:left="1134" w:hanging="283"/>
        <w:jc w:val="both"/>
      </w:pPr>
      <w:r>
        <w:t xml:space="preserve">oznámenie o zmene </w:t>
      </w:r>
      <w:r w:rsidRPr="00BE00DA">
        <w:rPr>
          <w:rFonts w:cs="Segoe UI"/>
        </w:rPr>
        <w:t>identifikačných údajov</w:t>
      </w:r>
      <w:r w:rsidR="00C40946">
        <w:rPr>
          <w:rFonts w:cs="Segoe UI"/>
        </w:rPr>
        <w:t xml:space="preserve"> </w:t>
      </w:r>
      <w:r w:rsidRPr="00BE00DA">
        <w:rPr>
          <w:rFonts w:cs="Segoe UI"/>
        </w:rPr>
        <w:t>uvedených</w:t>
      </w:r>
      <w:r w:rsidR="00C40946">
        <w:rPr>
          <w:rFonts w:cs="Segoe UI"/>
        </w:rPr>
        <w:t xml:space="preserve"> </w:t>
      </w:r>
      <w:r w:rsidRPr="00BE00DA">
        <w:rPr>
          <w:rFonts w:cs="Segoe UI"/>
        </w:rPr>
        <w:t>v</w:t>
      </w:r>
      <w:r>
        <w:rPr>
          <w:rFonts w:cs="Segoe UI"/>
        </w:rPr>
        <w:t> článku 1</w:t>
      </w:r>
      <w:r w:rsidR="00C40946">
        <w:rPr>
          <w:rFonts w:cs="Segoe UI"/>
        </w:rPr>
        <w:t xml:space="preserve"> </w:t>
      </w:r>
      <w:r>
        <w:rPr>
          <w:rFonts w:cs="Segoe UI"/>
        </w:rPr>
        <w:t>Zmluvy alebo oznámenie o zmene kontaktných osôb uvedených v článku</w:t>
      </w:r>
      <w:r w:rsidR="00C40946">
        <w:rPr>
          <w:rFonts w:cs="Segoe UI"/>
        </w:rPr>
        <w:t xml:space="preserve"> </w:t>
      </w:r>
      <w:r>
        <w:rPr>
          <w:rFonts w:cs="Segoe UI"/>
        </w:rPr>
        <w:t>14</w:t>
      </w:r>
      <w:r w:rsidR="00C40946">
        <w:rPr>
          <w:rFonts w:cs="Segoe UI"/>
        </w:rPr>
        <w:t xml:space="preserve"> </w:t>
      </w:r>
      <w:r>
        <w:rPr>
          <w:rFonts w:cs="Segoe UI"/>
        </w:rPr>
        <w:t>Zmluvy,</w:t>
      </w:r>
      <w:r w:rsidR="00C40946">
        <w:rPr>
          <w:rFonts w:cs="Segoe UI"/>
        </w:rPr>
        <w:t xml:space="preserve"> </w:t>
      </w:r>
    </w:p>
    <w:p w14:paraId="3A0F9469" w14:textId="0B504954" w:rsidR="00D53B75" w:rsidRDefault="00D53B75" w:rsidP="00782F23">
      <w:pPr>
        <w:pStyle w:val="Odsekzoznamu"/>
        <w:numPr>
          <w:ilvl w:val="0"/>
          <w:numId w:val="25"/>
        </w:numPr>
        <w:ind w:left="1134" w:hanging="283"/>
        <w:jc w:val="both"/>
      </w:pPr>
      <w:r>
        <w:t>dokumenty,</w:t>
      </w:r>
      <w:r w:rsidR="00C40946">
        <w:t xml:space="preserve"> </w:t>
      </w:r>
      <w:r w:rsidRPr="00EC10EB">
        <w:t xml:space="preserve">ktorými zaniká právny vzťah založený touto Zmluvou, </w:t>
      </w:r>
    </w:p>
    <w:p w14:paraId="02BD42FC" w14:textId="78BBD8EB" w:rsidR="00707670" w:rsidRDefault="00707670" w:rsidP="00782F23">
      <w:pPr>
        <w:pStyle w:val="Odsekzoznamu"/>
        <w:numPr>
          <w:ilvl w:val="0"/>
          <w:numId w:val="25"/>
        </w:numPr>
        <w:ind w:left="1134" w:hanging="283"/>
        <w:jc w:val="both"/>
      </w:pPr>
      <w:r>
        <w:t>dokumenty, ktorými Objednávateľ uplatňuje opciu podľa tejto Zmluvy alebo</w:t>
      </w:r>
      <w:r w:rsidR="00C40946">
        <w:t xml:space="preserve"> </w:t>
      </w:r>
      <w:r>
        <w:t xml:space="preserve">súťažných podkladov v Procese verejného obstarávania, </w:t>
      </w:r>
    </w:p>
    <w:p w14:paraId="31BF71EC" w14:textId="77777777" w:rsidR="00EC10EB" w:rsidRDefault="00EC10EB" w:rsidP="00EC10EB">
      <w:pPr>
        <w:pStyle w:val="Odsekzoznamu"/>
      </w:pPr>
    </w:p>
    <w:p w14:paraId="1882434E" w14:textId="44557CB4" w:rsidR="00D53B75" w:rsidRDefault="00EC10EB" w:rsidP="001E1221">
      <w:pPr>
        <w:pStyle w:val="Odsekzoznamu"/>
        <w:ind w:left="709"/>
        <w:jc w:val="both"/>
      </w:pPr>
      <w:r w:rsidRPr="00471454">
        <w:t>budú vyhotovené v</w:t>
      </w:r>
      <w:r w:rsidR="00314443" w:rsidRPr="00471454">
        <w:t> slovenskom jazyku v</w:t>
      </w:r>
      <w:r w:rsidR="00C40946">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e-Governmente) v znení neskorších predpisov</w:t>
      </w:r>
      <w:r w:rsidRPr="00D53B75">
        <w:t xml:space="preserve"> a budú doručované druhej Zmluvnej strane niektorým z týchto spôsobov: </w:t>
      </w:r>
    </w:p>
    <w:p w14:paraId="585CC646" w14:textId="77777777" w:rsidR="00D53B75" w:rsidRDefault="00EC10EB" w:rsidP="00782F23">
      <w:pPr>
        <w:pStyle w:val="Odsekzoznamu"/>
        <w:numPr>
          <w:ilvl w:val="0"/>
          <w:numId w:val="27"/>
        </w:numPr>
        <w:ind w:left="1134" w:hanging="283"/>
      </w:pPr>
      <w:r w:rsidRPr="00D53B75">
        <w:t xml:space="preserve">osobne, </w:t>
      </w:r>
    </w:p>
    <w:p w14:paraId="7A2F5B72" w14:textId="77777777" w:rsidR="00D53B75" w:rsidRDefault="00EC10EB" w:rsidP="00782F23">
      <w:pPr>
        <w:pStyle w:val="Odsekzoznamu"/>
        <w:numPr>
          <w:ilvl w:val="0"/>
          <w:numId w:val="27"/>
        </w:numPr>
        <w:ind w:left="1134" w:hanging="283"/>
      </w:pPr>
      <w:r w:rsidRPr="00D53B75">
        <w:t xml:space="preserve">poštou </w:t>
      </w:r>
      <w:r w:rsidR="00D53B75" w:rsidRPr="00D53B75">
        <w:t xml:space="preserve">alebo kuriérom </w:t>
      </w:r>
      <w:r w:rsidRPr="00D53B75">
        <w:t xml:space="preserve">ako doporučená zásielka, </w:t>
      </w:r>
    </w:p>
    <w:p w14:paraId="05D41376" w14:textId="0010D771" w:rsidR="00EC10EB" w:rsidRPr="00D53B75" w:rsidRDefault="00EC10EB" w:rsidP="00782F23">
      <w:pPr>
        <w:pStyle w:val="Odsekzoznamu"/>
        <w:numPr>
          <w:ilvl w:val="0"/>
          <w:numId w:val="27"/>
        </w:numPr>
        <w:ind w:left="1134" w:hanging="283"/>
      </w:pPr>
      <w:r w:rsidRPr="00D53B75">
        <w:t>do elektronickej schránky</w:t>
      </w:r>
      <w:r w:rsidR="00C40946">
        <w:t xml:space="preserve"> </w:t>
      </w:r>
      <w:r w:rsidRPr="00D53B75">
        <w:t>ako elektronický dokument, ktorý sa doručuje do vlastných rúk</w:t>
      </w:r>
      <w:r w:rsidR="00D53B75" w:rsidRPr="00D53B75">
        <w:t>.</w:t>
      </w:r>
      <w:r w:rsidR="00C40946">
        <w:t xml:space="preserve"> </w:t>
      </w:r>
    </w:p>
    <w:p w14:paraId="33FB50D6" w14:textId="422F1B55" w:rsidR="00571B17" w:rsidRPr="00571B17" w:rsidRDefault="00B16A3F" w:rsidP="00782F23">
      <w:pPr>
        <w:pStyle w:val="Zkladntext"/>
        <w:numPr>
          <w:ilvl w:val="1"/>
          <w:numId w:val="24"/>
        </w:numPr>
        <w:spacing w:before="240"/>
        <w:ind w:left="709" w:hanging="709"/>
        <w:rPr>
          <w:rFonts w:ascii="Calibri" w:hAnsi="Calibri" w:cstheme="majorHAnsi"/>
          <w:sz w:val="22"/>
          <w:szCs w:val="22"/>
          <w:lang w:val="sk-SK"/>
        </w:rPr>
      </w:pPr>
      <w:r w:rsidRPr="00571B17">
        <w:rPr>
          <w:rFonts w:ascii="Calibri" w:hAnsi="Calibri" w:cstheme="majorHAnsi"/>
          <w:sz w:val="22"/>
          <w:szCs w:val="22"/>
        </w:rPr>
        <w:t xml:space="preserve">Listinná zásielka sa považuje za doručenú v deň jej prevzatia adresátom. Listinná zásielka sa považuje za doručenú aj dňom, kedy ju adresát odmietol prevziať alebo dňom uplynutia </w:t>
      </w:r>
      <w:r w:rsidRPr="00571B17">
        <w:rPr>
          <w:rFonts w:ascii="Calibri" w:hAnsi="Calibri" w:cstheme="majorHAnsi"/>
          <w:sz w:val="22"/>
          <w:szCs w:val="22"/>
        </w:rPr>
        <w:lastRenderedPageBreak/>
        <w:t>úložnej lehoty na pošte, prípadne dňom, ktorý bude označený na zásielke ako deň neúspešného doručenia z dôvodu „Adresát neznámy“, a to aj v prípade, ak sa adresát o tom nedozvie.</w:t>
      </w:r>
      <w:r w:rsidR="00C40946">
        <w:rPr>
          <w:rFonts w:ascii="Calibri" w:hAnsi="Calibri" w:cstheme="majorHAnsi"/>
          <w:sz w:val="22"/>
          <w:szCs w:val="22"/>
        </w:rPr>
        <w:t xml:space="preserve"> </w:t>
      </w:r>
    </w:p>
    <w:p w14:paraId="4B58F9B5" w14:textId="6336BFC3" w:rsidR="00B16A3F" w:rsidRPr="00543570" w:rsidRDefault="00B16A3F"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C40946">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4BD8F81C" w:rsidR="003A4993" w:rsidRPr="00543570" w:rsidRDefault="00571B17"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C40946">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v okamihu obdržania potvrdenia o prijatí e-mailu odoslaného na e-mailovú adresu kontaktnej osoby</w:t>
      </w:r>
      <w:r w:rsidR="00C40946">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26ADF70F"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 osoba za Objednávateľa:</w:t>
      </w:r>
      <w:r w:rsidR="001E1221">
        <w:rPr>
          <w:rFonts w:ascii="Calibri" w:hAnsi="Calibri" w:cstheme="majorHAnsi"/>
          <w:b/>
          <w:sz w:val="22"/>
          <w:szCs w:val="22"/>
          <w:lang w:val="sk-SK"/>
        </w:rPr>
        <w:t xml:space="preserve"> </w:t>
      </w:r>
      <w:r w:rsidR="001E1221" w:rsidRPr="001E1221">
        <w:rPr>
          <w:rFonts w:ascii="Calibri" w:hAnsi="Calibri" w:cstheme="majorHAnsi"/>
          <w:i/>
          <w:sz w:val="22"/>
          <w:szCs w:val="22"/>
          <w:lang w:val="sk-SK"/>
        </w:rPr>
        <w:t>(vyplní sa k podpisu zmluvy)</w:t>
      </w:r>
      <w:r w:rsidRPr="001E1221">
        <w:rPr>
          <w:rFonts w:ascii="Calibri" w:hAnsi="Calibri" w:cstheme="majorHAnsi"/>
          <w:i/>
          <w:sz w:val="22"/>
          <w:szCs w:val="22"/>
          <w:lang w:val="sk-SK"/>
        </w:rPr>
        <w:t xml:space="preserve"> </w:t>
      </w:r>
    </w:p>
    <w:p w14:paraId="58D1B871" w14:textId="3F0B1B2D"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Meno a priezvisko:</w:t>
      </w:r>
      <w:r w:rsidR="00C40946">
        <w:rPr>
          <w:rFonts w:ascii="Calibri" w:hAnsi="Calibri" w:cstheme="majorHAnsi"/>
          <w:sz w:val="22"/>
          <w:szCs w:val="22"/>
          <w:lang w:val="sk-SK"/>
        </w:rPr>
        <w:t xml:space="preserve"> </w:t>
      </w:r>
      <w:r w:rsidR="001E1221">
        <w:rPr>
          <w:rFonts w:ascii="Calibri" w:hAnsi="Calibri" w:cstheme="majorHAnsi"/>
          <w:sz w:val="22"/>
          <w:szCs w:val="22"/>
          <w:lang w:val="sk-SK"/>
        </w:rPr>
        <w:tab/>
        <w:t>...................................................</w:t>
      </w:r>
    </w:p>
    <w:p w14:paraId="009D9E1F" w14:textId="0DF65AEE"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sidR="001E1221">
        <w:rPr>
          <w:rFonts w:ascii="Calibri" w:hAnsi="Calibri" w:cstheme="majorHAnsi"/>
          <w:sz w:val="22"/>
          <w:szCs w:val="22"/>
          <w:lang w:val="sk-SK"/>
        </w:rPr>
        <w:tab/>
        <w:t>...................................................</w:t>
      </w:r>
    </w:p>
    <w:p w14:paraId="39C7C149" w14:textId="319A4BE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3F4EE5F0" w14:textId="0B592A2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sidR="001E1221">
        <w:rPr>
          <w:rFonts w:ascii="Calibri" w:hAnsi="Calibri" w:cstheme="majorHAnsi"/>
          <w:sz w:val="22"/>
          <w:szCs w:val="22"/>
          <w:lang w:val="sk-SK"/>
        </w:rPr>
        <w:tab/>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50D7F404" w14:textId="379B8D5F"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ID elektronickej schránky: </w:t>
      </w:r>
      <w:r w:rsidR="00475A8D">
        <w:rPr>
          <w:rFonts w:ascii="Calibri" w:hAnsi="Calibri" w:cstheme="majorHAnsi"/>
          <w:sz w:val="22"/>
          <w:szCs w:val="22"/>
          <w:lang w:val="sk-SK"/>
        </w:rPr>
        <w:t>...................................................</w:t>
      </w:r>
    </w:p>
    <w:p w14:paraId="07B91067" w14:textId="0467A69B"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C40946">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C40946">
        <w:rPr>
          <w:rFonts w:ascii="Calibri" w:hAnsi="Calibri" w:cstheme="majorHAnsi"/>
          <w:b/>
          <w:sz w:val="22"/>
          <w:szCs w:val="22"/>
          <w:lang w:val="sk-SK"/>
        </w:rPr>
        <w:t xml:space="preserve"> </w:t>
      </w:r>
      <w:r w:rsidR="0074612F" w:rsidRPr="001E1221">
        <w:rPr>
          <w:rFonts w:ascii="Calibri" w:hAnsi="Calibri" w:cstheme="majorHAnsi"/>
          <w:i/>
          <w:sz w:val="22"/>
          <w:szCs w:val="22"/>
          <w:lang w:val="sk-SK"/>
        </w:rPr>
        <w:t>(vyplní sa k podpisu zmluvy)</w:t>
      </w:r>
    </w:p>
    <w:p w14:paraId="6DC9C07A" w14:textId="718B32E6"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6FEA0167"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7F44BAA2"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0AB8E08D"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77BCE628" w14:textId="24D68684"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ID elektronickej schránky: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3B6DAFDA" w:rsidR="00FC061E" w:rsidRDefault="00FC061E" w:rsidP="00475A8D">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475A8D">
        <w:rPr>
          <w:rFonts w:ascii="Calibri" w:hAnsi="Calibri" w:cs="Segoe UI"/>
          <w:sz w:val="22"/>
          <w:szCs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C40946">
        <w:rPr>
          <w:rFonts w:ascii="Calibri" w:hAnsi="Calibri" w:cs="Segoe UI"/>
          <w:sz w:val="22"/>
          <w:szCs w:val="22"/>
          <w:lang w:val="sk-SK"/>
        </w:rPr>
        <w:t xml:space="preserve"> </w:t>
      </w:r>
      <w:r>
        <w:rPr>
          <w:rFonts w:ascii="Calibri" w:hAnsi="Calibri" w:cs="Segoe UI"/>
          <w:sz w:val="22"/>
          <w:szCs w:val="22"/>
          <w:lang w:val="sk-SK"/>
        </w:rPr>
        <w:t>v bode</w:t>
      </w:r>
      <w:r w:rsidR="00C40946">
        <w:rPr>
          <w:rFonts w:ascii="Calibri" w:hAnsi="Calibri" w:cs="Segoe UI"/>
          <w:sz w:val="22"/>
          <w:szCs w:val="22"/>
          <w:lang w:val="sk-SK"/>
        </w:rPr>
        <w:t xml:space="preserve"> </w:t>
      </w:r>
      <w:r>
        <w:rPr>
          <w:rFonts w:ascii="Calibri" w:hAnsi="Calibri" w:cs="Segoe UI"/>
          <w:sz w:val="22"/>
          <w:szCs w:val="22"/>
          <w:lang w:val="sk-SK"/>
        </w:rPr>
        <w:t>14.6 alebo</w:t>
      </w:r>
      <w:r w:rsidR="00C40946">
        <w:rPr>
          <w:rFonts w:ascii="Calibri" w:hAnsi="Calibri" w:cs="Segoe UI"/>
          <w:sz w:val="22"/>
          <w:szCs w:val="22"/>
          <w:lang w:val="sk-SK"/>
        </w:rPr>
        <w:t xml:space="preserve"> </w:t>
      </w:r>
      <w:r>
        <w:rPr>
          <w:rFonts w:ascii="Calibri" w:hAnsi="Calibri" w:cs="Segoe UI"/>
          <w:sz w:val="22"/>
          <w:szCs w:val="22"/>
          <w:lang w:val="sk-SK"/>
        </w:rPr>
        <w:t>14. 7</w:t>
      </w:r>
      <w:r w:rsidR="00C40946">
        <w:rPr>
          <w:rFonts w:ascii="Calibri" w:hAnsi="Calibri" w:cs="Segoe UI"/>
          <w:sz w:val="22"/>
          <w:szCs w:val="22"/>
          <w:lang w:val="sk-SK"/>
        </w:rPr>
        <w:t xml:space="preserve"> </w:t>
      </w:r>
      <w:r w:rsidRPr="00BE00DA">
        <w:rPr>
          <w:rFonts w:ascii="Calibri" w:hAnsi="Calibri" w:cs="Segoe UI"/>
          <w:sz w:val="22"/>
          <w:szCs w:val="22"/>
          <w:lang w:val="sk-SK"/>
        </w:rPr>
        <w:t>Zmluvy,</w:t>
      </w:r>
      <w:r w:rsidR="00C40946">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C40946">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C40946">
        <w:rPr>
          <w:rFonts w:ascii="Calibri" w:hAnsi="Calibri" w:cs="Segoe UI"/>
          <w:sz w:val="22"/>
          <w:szCs w:val="22"/>
          <w:lang w:val="sk-SK"/>
        </w:rPr>
        <w:t xml:space="preserve"> </w:t>
      </w:r>
      <w:r w:rsidRPr="00BE00DA">
        <w:rPr>
          <w:rFonts w:ascii="Calibri" w:hAnsi="Calibri" w:cs="Segoe UI"/>
          <w:sz w:val="22"/>
          <w:szCs w:val="22"/>
          <w:lang w:val="sk-SK"/>
        </w:rPr>
        <w:t>Zmluve.</w:t>
      </w:r>
      <w:r w:rsidR="00C40946">
        <w:rPr>
          <w:rFonts w:ascii="Calibri" w:hAnsi="Calibri" w:cs="Segoe UI"/>
          <w:sz w:val="22"/>
          <w:szCs w:val="22"/>
          <w:lang w:val="sk-SK"/>
        </w:rPr>
        <w:t xml:space="preserve"> </w:t>
      </w:r>
    </w:p>
    <w:bookmarkEnd w:id="18"/>
    <w:bookmarkEnd w:id="19"/>
    <w:bookmarkEnd w:id="20"/>
    <w:bookmarkEnd w:id="21"/>
    <w:bookmarkEnd w:id="22"/>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3148F49E"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69674BEF" w:rsidR="00333F48" w:rsidRPr="00CC7BED" w:rsidRDefault="00333F48" w:rsidP="00333F48">
      <w:pPr>
        <w:pStyle w:val="Odsekzoznamu"/>
        <w:ind w:left="0"/>
        <w:jc w:val="center"/>
        <w:rPr>
          <w:b/>
        </w:rPr>
      </w:pPr>
      <w:r w:rsidRPr="00DD4BE1">
        <w:rPr>
          <w:b/>
        </w:rPr>
        <w:t>DOBA TRVANIA ZMLUVY</w:t>
      </w:r>
      <w:r w:rsidR="00C40946">
        <w:rPr>
          <w:b/>
        </w:rPr>
        <w:t xml:space="preserve"> </w:t>
      </w:r>
    </w:p>
    <w:p w14:paraId="018A3882" w14:textId="7492519E"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t>1</w:t>
      </w:r>
      <w:r>
        <w:rPr>
          <w:rFonts w:ascii="Calibri" w:hAnsi="Calibri" w:cs="Segoe UI"/>
          <w:b w:val="0"/>
          <w:i w:val="0"/>
          <w:szCs w:val="22"/>
          <w:lang w:val="sk-SK"/>
        </w:rPr>
        <w:t>5.1</w:t>
      </w:r>
      <w:r w:rsidR="008B0054">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EA685BB" w14:textId="3BEF6064" w:rsidR="00707670" w:rsidRDefault="00333F48" w:rsidP="008B0054">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B0054">
        <w:rPr>
          <w:rFonts w:ascii="Calibri" w:hAnsi="Calibri" w:cs="Segoe UI"/>
          <w:b w:val="0"/>
          <w:i w:val="0"/>
          <w:szCs w:val="22"/>
          <w:lang w:val="sk-SK"/>
        </w:rPr>
        <w:tab/>
      </w:r>
      <w:r w:rsidR="0018327C" w:rsidRPr="00471454">
        <w:rPr>
          <w:rFonts w:ascii="Calibri" w:hAnsi="Calibri" w:cs="Segoe UI"/>
          <w:b w:val="0"/>
          <w:i w:val="0"/>
          <w:szCs w:val="22"/>
          <w:lang w:val="sk-SK"/>
        </w:rPr>
        <w:t>Táto</w:t>
      </w:r>
      <w:r w:rsidR="0018327C">
        <w:rPr>
          <w:rFonts w:ascii="Calibri" w:hAnsi="Calibri" w:cs="Segoe UI"/>
          <w:b w:val="0"/>
          <w:i w:val="0"/>
          <w:szCs w:val="22"/>
          <w:lang w:val="sk-SK"/>
        </w:rPr>
        <w:t xml:space="preserve"> </w:t>
      </w:r>
      <w:r w:rsidR="0018327C" w:rsidRPr="00471454">
        <w:rPr>
          <w:rFonts w:ascii="Calibri" w:hAnsi="Calibri" w:cs="Segoe UI"/>
          <w:b w:val="0"/>
          <w:i w:val="0"/>
          <w:szCs w:val="22"/>
          <w:lang w:val="sk-SK"/>
        </w:rPr>
        <w:t xml:space="preserve">Zmluva sa uzatvára </w:t>
      </w:r>
      <w:r w:rsidR="0018327C" w:rsidRPr="00471454">
        <w:rPr>
          <w:rFonts w:ascii="Calibri" w:hAnsi="Calibri" w:cs="Segoe UI"/>
          <w:i w:val="0"/>
          <w:szCs w:val="22"/>
          <w:lang w:val="sk-SK"/>
        </w:rPr>
        <w:t>na dobu určitú</w:t>
      </w:r>
      <w:r w:rsidR="006134F5">
        <w:rPr>
          <w:rFonts w:ascii="Calibri" w:hAnsi="Calibri" w:cs="Segoe UI"/>
          <w:i w:val="0"/>
          <w:szCs w:val="22"/>
          <w:lang w:val="sk-SK"/>
        </w:rPr>
        <w:t xml:space="preserve"> od nadobudnutia účinnosti Zmluvy   do  uplynutia</w:t>
      </w:r>
      <w:r w:rsidR="008E3D62">
        <w:rPr>
          <w:rFonts w:ascii="Calibri" w:hAnsi="Calibri" w:cs="Segoe UI"/>
          <w:i w:val="0"/>
          <w:szCs w:val="22"/>
          <w:lang w:val="sk-SK"/>
        </w:rPr>
        <w:t xml:space="preserve">  24 (dvadsaťštyri) kalendárnych mesiacov od začatia poskytovania Služby. </w:t>
      </w:r>
      <w:r w:rsidR="00C40946" w:rsidRPr="0074612F">
        <w:rPr>
          <w:rFonts w:ascii="Calibri" w:hAnsi="Calibri" w:cs="Segoe UI"/>
          <w:b w:val="0"/>
          <w:i w:val="0"/>
          <w:color w:val="FF0000"/>
          <w:szCs w:val="22"/>
          <w:lang w:val="sk-SK"/>
        </w:rPr>
        <w:t xml:space="preserve"> </w:t>
      </w:r>
    </w:p>
    <w:p w14:paraId="300A4A3E" w14:textId="49870328" w:rsidR="009B0F8A" w:rsidRPr="004D4D93" w:rsidRDefault="005542CE" w:rsidP="008B0054">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 xml:space="preserve">     </w:t>
      </w: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Zmluvné strany sa dohodli, že  p</w:t>
      </w:r>
      <w:r w:rsidRPr="009B0F8A">
        <w:rPr>
          <w:rFonts w:ascii="Calibri" w:hAnsi="Calibri" w:cs="Segoe UI"/>
          <w:b w:val="0"/>
          <w:i w:val="0"/>
          <w:color w:val="000000" w:themeColor="text1"/>
          <w:szCs w:val="22"/>
          <w:lang w:val="sk-SK"/>
        </w:rPr>
        <w:t>latnosť a účinnosť tejto Zmluvy sa</w:t>
      </w:r>
      <w:r w:rsidR="009B0F8A" w:rsidRPr="009B0F8A">
        <w:rPr>
          <w:rFonts w:ascii="Calibri" w:hAnsi="Calibri" w:cs="Segoe UI"/>
          <w:b w:val="0"/>
          <w:i w:val="0"/>
          <w:color w:val="000000" w:themeColor="text1"/>
          <w:szCs w:val="22"/>
          <w:lang w:val="sk-SK"/>
        </w:rPr>
        <w:t xml:space="preserve"> môže </w:t>
      </w:r>
      <w:r w:rsidRPr="009B0F8A">
        <w:rPr>
          <w:rFonts w:ascii="Calibri" w:hAnsi="Calibri" w:cs="Segoe UI"/>
          <w:b w:val="0"/>
          <w:i w:val="0"/>
          <w:color w:val="000000" w:themeColor="text1"/>
          <w:szCs w:val="22"/>
          <w:lang w:val="sk-SK"/>
        </w:rPr>
        <w:t xml:space="preserve"> na základe </w:t>
      </w:r>
      <w:r w:rsidRPr="009B0F8A">
        <w:rPr>
          <w:rFonts w:ascii="Calibri" w:hAnsi="Calibri" w:cs="Segoe UI"/>
          <w:b w:val="0"/>
          <w:i w:val="0"/>
          <w:color w:val="000000" w:themeColor="text1"/>
          <w:szCs w:val="22"/>
          <w:lang w:val="sk-SK"/>
        </w:rPr>
        <w:lastRenderedPageBreak/>
        <w:t xml:space="preserve">požiadavky Objednávateľa  </w:t>
      </w:r>
      <w:r w:rsidR="009B0F8A">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sidR="009B0F8A">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004D4D93">
        <w:rPr>
          <w:rFonts w:ascii="Calibri" w:hAnsi="Calibri" w:cs="Segoe UI"/>
          <w:b w:val="0"/>
          <w:i w:val="0"/>
          <w:color w:val="000000" w:themeColor="text1"/>
          <w:szCs w:val="22"/>
          <w:lang w:val="sk-SK"/>
        </w:rPr>
        <w:t xml:space="preserve"> </w:t>
      </w:r>
      <w:r w:rsidR="004D4D93" w:rsidRPr="004D4D93">
        <w:rPr>
          <w:rFonts w:ascii="Calibri" w:hAnsi="Calibri" w:cs="Segoe UI"/>
          <w:b w:val="0"/>
          <w:bCs w:val="0"/>
          <w:i w:val="0"/>
          <w:szCs w:val="22"/>
        </w:rPr>
        <w:t>Európskeho parlamentu a Rady (ES)</w:t>
      </w:r>
      <w:r w:rsidR="004D4D93" w:rsidRPr="004D4D93">
        <w:rPr>
          <w:rFonts w:ascii="Calibri" w:hAnsi="Calibri" w:cs="Segoe UI"/>
          <w:b w:val="0"/>
          <w:bCs w:val="0"/>
          <w:i w:val="0"/>
          <w:szCs w:val="22"/>
          <w:lang w:val="sk-SK"/>
        </w:rPr>
        <w:t xml:space="preserve"> </w:t>
      </w:r>
      <w:r w:rsidR="004D4D93" w:rsidRPr="004D4D93">
        <w:rPr>
          <w:rFonts w:ascii="Calibri" w:hAnsi="Calibri" w:cs="Segoe UI"/>
          <w:b w:val="0"/>
          <w:bCs w:val="0"/>
          <w:i w:val="0"/>
          <w:szCs w:val="22"/>
        </w:rPr>
        <w:t>č. 1370/2007 o službách vo verejnom záujme v železničnej a cestnej osobnej doprave, ktorým sa zrušujú nariadenia Rady (EHS) č. 1191/69 a (EHS) č. 1</w:t>
      </w:r>
      <w:r w:rsidR="004D4D93">
        <w:rPr>
          <w:rFonts w:ascii="Calibri" w:hAnsi="Calibri" w:cs="Segoe UI"/>
          <w:b w:val="0"/>
          <w:bCs w:val="0"/>
          <w:i w:val="0"/>
          <w:szCs w:val="22"/>
        </w:rPr>
        <w:t>107/70 v znení neskorších zmien</w:t>
      </w:r>
      <w:r w:rsidR="004D4D93">
        <w:rPr>
          <w:rFonts w:ascii="Calibri" w:hAnsi="Calibri" w:cs="Segoe UI"/>
          <w:b w:val="0"/>
          <w:bCs w:val="0"/>
          <w:i w:val="0"/>
          <w:szCs w:val="22"/>
          <w:lang w:val="sk-SK"/>
        </w:rPr>
        <w:t xml:space="preserve">. </w:t>
      </w:r>
    </w:p>
    <w:p w14:paraId="5F7778FF" w14:textId="77777777" w:rsidR="001A4ED0" w:rsidRDefault="009F1C01" w:rsidP="008B0054">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sidR="004D4D93">
        <w:rPr>
          <w:rFonts w:ascii="Calibri" w:hAnsi="Calibri" w:cs="Segoe UI"/>
          <w:b w:val="0"/>
          <w:i w:val="0"/>
          <w:color w:val="000000" w:themeColor="text1"/>
          <w:szCs w:val="22"/>
          <w:lang w:val="sk-SK"/>
        </w:rPr>
        <w:t xml:space="preserve"> Objednávateľom</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akceptovať</w:t>
      </w:r>
      <w:r w:rsidR="00707670" w:rsidRPr="00471454">
        <w:rPr>
          <w:rFonts w:ascii="Calibri" w:hAnsi="Calibri" w:cs="Segoe UI"/>
          <w:b w:val="0"/>
          <w:i w:val="0"/>
          <w:color w:val="000000" w:themeColor="text1"/>
          <w:szCs w:val="22"/>
          <w:lang w:val="sk-SK"/>
        </w:rPr>
        <w:t>.</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Objednávateľ</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písomne oznámi</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Dopravcovi, či si</w:t>
      </w:r>
      <w:r w:rsidR="00C40946">
        <w:rPr>
          <w:rFonts w:ascii="Calibri" w:hAnsi="Calibri" w:cs="Segoe UI"/>
          <w:b w:val="0"/>
          <w:i w:val="0"/>
          <w:color w:val="000000" w:themeColor="text1"/>
          <w:szCs w:val="22"/>
          <w:lang w:val="sk-SK"/>
        </w:rPr>
        <w:t xml:space="preserve"> </w:t>
      </w:r>
      <w:r w:rsidR="00E60D2A" w:rsidRPr="00471454">
        <w:rPr>
          <w:rFonts w:ascii="Calibri" w:hAnsi="Calibri" w:cs="Segoe UI"/>
          <w:b w:val="0"/>
          <w:i w:val="0"/>
          <w:color w:val="000000" w:themeColor="text1"/>
          <w:szCs w:val="22"/>
          <w:lang w:val="sk-SK"/>
        </w:rPr>
        <w:t>o</w:t>
      </w:r>
      <w:r w:rsidR="00707670" w:rsidRPr="00471454">
        <w:rPr>
          <w:rFonts w:ascii="Calibri" w:hAnsi="Calibri" w:cs="Segoe UI"/>
          <w:b w:val="0"/>
          <w:i w:val="0"/>
          <w:color w:val="000000" w:themeColor="text1"/>
          <w:szCs w:val="22"/>
          <w:lang w:val="sk-SK"/>
        </w:rPr>
        <w:t>pciu uplatňuje najneskôr</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tri mesiace pred uplynutím doby určitej</w:t>
      </w:r>
      <w:r w:rsidRPr="00471454">
        <w:rPr>
          <w:rFonts w:ascii="Calibri" w:hAnsi="Calibri" w:cs="Segoe UI"/>
          <w:b w:val="0"/>
          <w:i w:val="0"/>
          <w:color w:val="000000" w:themeColor="text1"/>
          <w:szCs w:val="22"/>
          <w:lang w:val="sk-SK"/>
        </w:rPr>
        <w:t xml:space="preserve"> a ak si opciu uplatní,</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sidR="001A4ED0">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sidR="001A4ED0">
        <w:rPr>
          <w:rFonts w:ascii="Calibri" w:hAnsi="Calibri" w:cs="Segoe UI"/>
          <w:b w:val="0"/>
          <w:i w:val="0"/>
          <w:color w:val="000000" w:themeColor="text1"/>
          <w:szCs w:val="22"/>
          <w:lang w:val="sk-SK"/>
        </w:rPr>
        <w:t xml:space="preserve">, ktorého predmetom bude: </w:t>
      </w:r>
    </w:p>
    <w:p w14:paraId="25DFA698" w14:textId="6DE217B3" w:rsidR="00333F48"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2A4087FA" w14:textId="77777777" w:rsidR="004653D0"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3CF06867" w14:textId="2BA6497D" w:rsidR="004653D0" w:rsidRPr="0091544C"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1006D224" w14:textId="3155D4BA" w:rsidR="00333F48" w:rsidRPr="009C6007" w:rsidRDefault="00B34361" w:rsidP="00782F23">
      <w:pPr>
        <w:pStyle w:val="Clanek11"/>
        <w:numPr>
          <w:ilvl w:val="1"/>
          <w:numId w:val="40"/>
        </w:numPr>
        <w:spacing w:line="276" w:lineRule="auto"/>
        <w:rPr>
          <w:rFonts w:ascii="Calibri" w:hAnsi="Calibri" w:cs="Segoe UI"/>
          <w:b w:val="0"/>
          <w:i w:val="0"/>
          <w:szCs w:val="22"/>
          <w:lang w:val="sk-SK"/>
        </w:rPr>
      </w:pPr>
      <w:r>
        <w:rPr>
          <w:rFonts w:ascii="Calibri" w:hAnsi="Calibri" w:cs="Segoe UI"/>
          <w:b w:val="0"/>
          <w:i w:val="0"/>
          <w:szCs w:val="22"/>
          <w:lang w:val="sk-SK"/>
        </w:rPr>
        <w:t>Táto Zmluva</w:t>
      </w:r>
      <w:r w:rsidR="00C40946">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Pr>
          <w:rFonts w:ascii="Calibri" w:hAnsi="Calibri" w:cs="Segoe UI"/>
          <w:b w:val="0"/>
          <w:i w:val="0"/>
          <w:szCs w:val="22"/>
          <w:lang w:val="sk-SK"/>
        </w:rPr>
        <w:t>zrušuje</w:t>
      </w:r>
      <w:r w:rsidR="00333F48" w:rsidRPr="00DD7C2E">
        <w:rPr>
          <w:rFonts w:ascii="Calibri" w:hAnsi="Calibri" w:cs="Segoe UI"/>
          <w:b w:val="0"/>
          <w:i w:val="0"/>
          <w:szCs w:val="22"/>
        </w:rPr>
        <w:t xml:space="preserve">: </w:t>
      </w:r>
    </w:p>
    <w:p w14:paraId="127B9960"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w:t>
      </w:r>
      <w:r w:rsidR="00C40946">
        <w:rPr>
          <w:rFonts w:ascii="Calibri" w:hAnsi="Calibri" w:cs="Segoe UI"/>
          <w:b w:val="0"/>
          <w:i w:val="0"/>
          <w:szCs w:val="22"/>
        </w:rPr>
        <w:t xml:space="preserve"> </w:t>
      </w:r>
      <w:r>
        <w:rPr>
          <w:rFonts w:ascii="Calibri" w:hAnsi="Calibri" w:cs="Segoe UI"/>
          <w:b w:val="0"/>
          <w:i w:val="0"/>
          <w:szCs w:val="22"/>
        </w:rPr>
        <w:t>doby</w:t>
      </w:r>
      <w:r>
        <w:rPr>
          <w:rFonts w:ascii="Calibri" w:hAnsi="Calibri" w:cs="Segoe UI"/>
          <w:b w:val="0"/>
          <w:i w:val="0"/>
          <w:szCs w:val="22"/>
          <w:lang w:val="sk-SK"/>
        </w:rPr>
        <w:t>, na ktorú bola uzavretá</w:t>
      </w:r>
      <w:r w:rsidR="00425795">
        <w:rPr>
          <w:rFonts w:ascii="Calibri" w:hAnsi="Calibri" w:cs="Segoe UI"/>
          <w:b w:val="0"/>
          <w:i w:val="0"/>
          <w:szCs w:val="22"/>
          <w:lang w:val="sk-SK"/>
        </w:rPr>
        <w:t>;</w:t>
      </w:r>
      <w:r>
        <w:rPr>
          <w:rFonts w:ascii="Calibri" w:hAnsi="Calibri" w:cs="Segoe UI"/>
          <w:b w:val="0"/>
          <w:i w:val="0"/>
          <w:szCs w:val="22"/>
          <w:lang w:val="sk-SK"/>
        </w:rPr>
        <w:t xml:space="preserve"> </w:t>
      </w:r>
    </w:p>
    <w:p w14:paraId="54E334C8"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sidR="00C40946">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w:t>
      </w:r>
      <w:r w:rsidR="00C40946">
        <w:rPr>
          <w:rFonts w:ascii="Calibri" w:hAnsi="Calibri" w:cs="Segoe UI"/>
          <w:b w:val="0"/>
          <w:i w:val="0"/>
          <w:szCs w:val="22"/>
          <w:lang w:val="sk-SK"/>
        </w:rPr>
        <w:t xml:space="preserve"> </w:t>
      </w:r>
      <w:r w:rsidR="00041157">
        <w:rPr>
          <w:rFonts w:ascii="Calibri" w:hAnsi="Calibri" w:cs="Segoe UI"/>
          <w:b w:val="0"/>
          <w:i w:val="0"/>
          <w:szCs w:val="22"/>
          <w:lang w:val="sk-SK"/>
        </w:rPr>
        <w:t xml:space="preserve">a </w:t>
      </w:r>
      <w:r w:rsidR="00B34361">
        <w:rPr>
          <w:rFonts w:ascii="Calibri" w:hAnsi="Calibri" w:cs="Segoe UI"/>
          <w:b w:val="0"/>
          <w:i w:val="0"/>
          <w:szCs w:val="22"/>
          <w:lang w:val="sk-SK"/>
        </w:rPr>
        <w:t>ku dňu v nej uvedenej;</w:t>
      </w:r>
    </w:p>
    <w:p w14:paraId="530AA675" w14:textId="2B6CCDA6" w:rsidR="00333F48"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w:t>
      </w:r>
      <w:r w:rsidR="00E875F8">
        <w:rPr>
          <w:rFonts w:ascii="Calibri" w:hAnsi="Calibri" w:cs="Segoe UI"/>
          <w:b w:val="0"/>
          <w:i w:val="0"/>
          <w:szCs w:val="22"/>
          <w:lang w:val="sk-SK"/>
        </w:rPr>
        <w:t>, ak</w:t>
      </w:r>
      <w:r w:rsidR="00C40946">
        <w:rPr>
          <w:rFonts w:ascii="Calibri" w:hAnsi="Calibri" w:cs="Segoe UI"/>
          <w:b w:val="0"/>
          <w:i w:val="0"/>
          <w:szCs w:val="22"/>
          <w:lang w:val="sk-SK"/>
        </w:rPr>
        <w:t xml:space="preserve"> </w:t>
      </w:r>
      <w:r w:rsidR="00E875F8">
        <w:rPr>
          <w:rFonts w:ascii="Calibri" w:hAnsi="Calibri" w:cs="Segoe UI"/>
          <w:b w:val="0"/>
          <w:i w:val="0"/>
          <w:szCs w:val="22"/>
          <w:lang w:val="sk-SK"/>
        </w:rPr>
        <w:t>Objednávateľ alebo Dopravca využije svoje právo Zmluvu vypovedať z dôvodov ďalej uvedených v</w:t>
      </w:r>
      <w:r w:rsidR="0023444E">
        <w:rPr>
          <w:rFonts w:ascii="Calibri" w:hAnsi="Calibri" w:cs="Segoe UI"/>
          <w:b w:val="0"/>
          <w:i w:val="0"/>
          <w:szCs w:val="22"/>
          <w:lang w:val="sk-SK"/>
        </w:rPr>
        <w:t xml:space="preserve"> tejto </w:t>
      </w:r>
      <w:r w:rsidR="00E875F8">
        <w:rPr>
          <w:rFonts w:ascii="Calibri" w:hAnsi="Calibri" w:cs="Segoe UI"/>
          <w:b w:val="0"/>
          <w:i w:val="0"/>
          <w:szCs w:val="22"/>
          <w:lang w:val="sk-SK"/>
        </w:rPr>
        <w:t>Zmluve;</w:t>
      </w:r>
    </w:p>
    <w:p w14:paraId="61D08F2F" w14:textId="463B50EB" w:rsidR="00333F48" w:rsidRPr="0074612F" w:rsidRDefault="00333F48" w:rsidP="00782F23">
      <w:pPr>
        <w:pStyle w:val="Clanek11"/>
        <w:numPr>
          <w:ilvl w:val="0"/>
          <w:numId w:val="41"/>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w:t>
      </w:r>
      <w:r w:rsidR="002814E0" w:rsidRPr="0074612F">
        <w:rPr>
          <w:rFonts w:ascii="Calibri" w:hAnsi="Calibri" w:cs="Segoe UI"/>
          <w:b w:val="0"/>
          <w:i w:val="0"/>
          <w:szCs w:val="22"/>
          <w:lang w:val="sk-SK"/>
        </w:rPr>
        <w:t xml:space="preserve"> zo zákonných dôvodov</w:t>
      </w:r>
      <w:r w:rsidR="00FB442B" w:rsidRPr="0074612F">
        <w:rPr>
          <w:rFonts w:ascii="Calibri" w:hAnsi="Calibri" w:cs="Segoe UI"/>
          <w:b w:val="0"/>
          <w:i w:val="0"/>
          <w:szCs w:val="22"/>
          <w:lang w:val="sk-SK"/>
        </w:rPr>
        <w:t xml:space="preserve"> alebo z</w:t>
      </w:r>
      <w:r w:rsidR="0074612F">
        <w:rPr>
          <w:rFonts w:ascii="Calibri" w:hAnsi="Calibri" w:cs="Segoe UI"/>
          <w:b w:val="0"/>
          <w:i w:val="0"/>
          <w:szCs w:val="22"/>
          <w:lang w:val="sk-SK"/>
        </w:rPr>
        <w:t> </w:t>
      </w:r>
      <w:r w:rsidR="00FB442B" w:rsidRPr="0074612F">
        <w:rPr>
          <w:rFonts w:ascii="Calibri" w:hAnsi="Calibri" w:cs="Segoe UI"/>
          <w:b w:val="0"/>
          <w:i w:val="0"/>
          <w:szCs w:val="22"/>
          <w:lang w:val="sk-SK"/>
        </w:rPr>
        <w:t>dôvodov</w:t>
      </w:r>
      <w:r w:rsidR="0074612F">
        <w:rPr>
          <w:rFonts w:ascii="Calibri" w:hAnsi="Calibri" w:cs="Segoe UI"/>
          <w:b w:val="0"/>
          <w:i w:val="0"/>
          <w:szCs w:val="22"/>
          <w:lang w:val="sk-SK"/>
        </w:rPr>
        <w:t xml:space="preserve"> </w:t>
      </w:r>
      <w:r w:rsidR="00FB442B" w:rsidRPr="0074612F">
        <w:rPr>
          <w:rFonts w:ascii="Calibri" w:hAnsi="Calibri" w:cs="Segoe UI"/>
          <w:b w:val="0"/>
          <w:i w:val="0"/>
          <w:szCs w:val="22"/>
          <w:lang w:val="sk-SK"/>
        </w:rPr>
        <w:t>vymedzených tejto Zmluve</w:t>
      </w:r>
      <w:r w:rsidR="002814E0" w:rsidRPr="0074612F">
        <w:rPr>
          <w:rFonts w:ascii="Calibri" w:hAnsi="Calibri" w:cs="Segoe UI"/>
          <w:b w:val="0"/>
          <w:i w:val="0"/>
          <w:szCs w:val="22"/>
          <w:lang w:val="sk-SK"/>
        </w:rPr>
        <w:t xml:space="preserve">. </w:t>
      </w:r>
    </w:p>
    <w:p w14:paraId="1911D5E5" w14:textId="77777777" w:rsidR="00333F48" w:rsidRDefault="00333F48" w:rsidP="00782F23">
      <w:pPr>
        <w:pStyle w:val="Clanek11"/>
        <w:numPr>
          <w:ilvl w:val="1"/>
          <w:numId w:val="28"/>
        </w:numPr>
        <w:spacing w:line="276" w:lineRule="auto"/>
        <w:rPr>
          <w:rFonts w:ascii="Calibri" w:hAnsi="Calibri" w:cs="Segoe UI"/>
          <w:b w:val="0"/>
          <w:i w:val="0"/>
          <w:szCs w:val="22"/>
          <w:lang w:val="sk-SK"/>
        </w:rPr>
      </w:pPr>
      <w:bookmarkStart w:id="23"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25F70A26" w:rsidR="00624DCF" w:rsidRPr="00471454" w:rsidRDefault="00624DCF"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8.1</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051B45C0" w:rsidR="00AD5F88"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C40946">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FC8D631" w:rsidR="00624DCF"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prírodných katastrofách (ako napr. zemetrasenie)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750E03C5" w14:textId="453728A4" w:rsidR="00FB442B" w:rsidRPr="00471454" w:rsidRDefault="00314443"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 xml:space="preserve">na nápravu, ktorú </w:t>
      </w:r>
      <w:r w:rsidR="006A3ACC" w:rsidRPr="00471454">
        <w:rPr>
          <w:rFonts w:ascii="Calibri" w:hAnsi="Calibri" w:cs="Segoe UI"/>
          <w:b w:val="0"/>
          <w:i w:val="0"/>
          <w:szCs w:val="22"/>
          <w:lang w:val="sk-SK"/>
        </w:rPr>
        <w:lastRenderedPageBreak/>
        <w:t>mu poskytne Objednávateľ.</w:t>
      </w:r>
      <w:r w:rsidR="00C40946">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23"/>
    </w:p>
    <w:p w14:paraId="35B3A22A" w14:textId="39C98CA7" w:rsidR="00FB442B" w:rsidRPr="00DE0A9E" w:rsidRDefault="00FB442B"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C40946">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701EFC15" w14:textId="77777777" w:rsidR="00DE0A9E" w:rsidRDefault="00DE0A9E" w:rsidP="00DE0A9E">
      <w:pPr>
        <w:pStyle w:val="Clanek11"/>
        <w:tabs>
          <w:tab w:val="clear" w:pos="941"/>
        </w:tabs>
        <w:spacing w:line="276" w:lineRule="auto"/>
        <w:ind w:left="1134" w:firstLine="0"/>
        <w:rPr>
          <w:rFonts w:ascii="Calibri" w:hAnsi="Calibri" w:cs="Segoe UI"/>
          <w:b w:val="0"/>
          <w:i w:val="0"/>
          <w:szCs w:val="22"/>
          <w:lang w:val="sk-SK"/>
        </w:rPr>
      </w:pPr>
    </w:p>
    <w:p w14:paraId="6FB9B008" w14:textId="77777777" w:rsidR="00DE0A9E" w:rsidRDefault="00DE0A9E" w:rsidP="00DE0A9E">
      <w:pPr>
        <w:pStyle w:val="Clanek11"/>
        <w:tabs>
          <w:tab w:val="clear" w:pos="941"/>
        </w:tabs>
        <w:spacing w:line="276" w:lineRule="auto"/>
        <w:ind w:left="1134" w:firstLine="0"/>
        <w:rPr>
          <w:rFonts w:ascii="Calibri" w:hAnsi="Calibri" w:cs="Segoe UI"/>
          <w:b w:val="0"/>
          <w:i w:val="0"/>
          <w:szCs w:val="22"/>
          <w:lang w:val="sk-SK"/>
        </w:rPr>
      </w:pPr>
    </w:p>
    <w:p w14:paraId="41A30D3B" w14:textId="77777777" w:rsidR="00DE0A9E" w:rsidRPr="00471454" w:rsidRDefault="00DE0A9E" w:rsidP="00DE0A9E">
      <w:pPr>
        <w:pStyle w:val="Clanek11"/>
        <w:tabs>
          <w:tab w:val="clear" w:pos="941"/>
        </w:tabs>
        <w:spacing w:line="276" w:lineRule="auto"/>
        <w:ind w:left="1134" w:firstLine="0"/>
        <w:rPr>
          <w:rFonts w:ascii="Calibri" w:hAnsi="Calibri" w:cstheme="majorHAnsi"/>
          <w:szCs w:val="22"/>
        </w:rPr>
      </w:pPr>
    </w:p>
    <w:p w14:paraId="63585DF6" w14:textId="533ABC27" w:rsidR="008D07C5" w:rsidRPr="00471454" w:rsidRDefault="008D07C5"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990E2E">
        <w:rPr>
          <w:rFonts w:ascii="Calibri" w:hAnsi="Calibri" w:cs="Segoe UI"/>
          <w:b w:val="0"/>
          <w:i w:val="0"/>
          <w:szCs w:val="22"/>
          <w:lang w:val="sk-SK"/>
        </w:rPr>
        <w:t>EUR (slovom</w:t>
      </w:r>
      <w:r w:rsidR="00C22AD6">
        <w:rPr>
          <w:rFonts w:ascii="Calibri" w:hAnsi="Calibri" w:cs="Segoe UI"/>
          <w:b w:val="0"/>
          <w:i w:val="0"/>
          <w:szCs w:val="22"/>
          <w:lang w:val="sk-SK"/>
        </w:rPr>
        <w:t>:</w:t>
      </w:r>
      <w:r w:rsidR="00990E2E">
        <w:rPr>
          <w:rFonts w:ascii="Calibri" w:hAnsi="Calibri" w:cs="Segoe UI"/>
          <w:b w:val="0"/>
          <w:i w:val="0"/>
          <w:szCs w:val="22"/>
          <w:lang w:val="sk-SK"/>
        </w:rPr>
        <w:t xml:space="preserve"> „štyri</w:t>
      </w:r>
      <w:r w:rsidR="00C22AD6">
        <w:rPr>
          <w:rFonts w:ascii="Calibri" w:hAnsi="Calibri" w:cs="Segoe UI"/>
          <w:b w:val="0"/>
          <w:i w:val="0"/>
          <w:szCs w:val="22"/>
          <w:lang w:val="sk-SK"/>
        </w:rPr>
        <w:t xml:space="preserve"> </w:t>
      </w:r>
      <w:r w:rsidR="00990E2E">
        <w:rPr>
          <w:rFonts w:ascii="Calibri" w:hAnsi="Calibri" w:cs="Segoe UI"/>
          <w:b w:val="0"/>
          <w:i w:val="0"/>
          <w:szCs w:val="22"/>
          <w:lang w:val="sk-SK"/>
        </w:rPr>
        <w:t>milióny“</w:t>
      </w:r>
      <w:r w:rsidR="0053056A">
        <w:rPr>
          <w:rFonts w:ascii="Calibri" w:hAnsi="Calibri" w:cs="Segoe UI"/>
          <w:b w:val="0"/>
          <w:i w:val="0"/>
          <w:szCs w:val="22"/>
          <w:lang w:val="sk-SK"/>
        </w:rPr>
        <w:t>)</w:t>
      </w:r>
      <w:r w:rsidRPr="00471454">
        <w:rPr>
          <w:rFonts w:ascii="Calibri" w:hAnsi="Calibri" w:cs="Segoe UI"/>
          <w:b w:val="0"/>
          <w:i w:val="0"/>
          <w:szCs w:val="22"/>
          <w:lang w:val="sk-SK"/>
        </w:rPr>
        <w:t>. 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 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4760FA00" w14:textId="254426B2"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C40946">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C40946">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A308C9D" w14:textId="77777777" w:rsidR="00DE0A9E" w:rsidRPr="00DE0A9E" w:rsidRDefault="00FB442B" w:rsidP="00DE0A9E">
      <w:pPr>
        <w:pStyle w:val="Clanek11"/>
        <w:numPr>
          <w:ilvl w:val="0"/>
          <w:numId w:val="33"/>
        </w:numPr>
        <w:spacing w:line="276" w:lineRule="auto"/>
        <w:ind w:left="1134" w:hanging="283"/>
        <w:rPr>
          <w:rFonts w:ascii="Calibri" w:hAnsi="Calibri" w:cstheme="majorHAnsi"/>
          <w:szCs w:val="22"/>
        </w:rPr>
      </w:pPr>
      <w:r w:rsidRPr="00DE0A9E">
        <w:rPr>
          <w:rFonts w:ascii="Calibri" w:hAnsi="Calibri" w:cstheme="majorHAnsi"/>
          <w:b w:val="0"/>
          <w:i w:val="0"/>
          <w:szCs w:val="22"/>
        </w:rPr>
        <w:t>v prípade, ak</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u </w:t>
      </w:r>
      <w:r w:rsidR="008F18B5" w:rsidRPr="00DE0A9E">
        <w:rPr>
          <w:rFonts w:ascii="Calibri" w:hAnsi="Calibri" w:cstheme="majorHAnsi"/>
          <w:b w:val="0"/>
          <w:i w:val="0"/>
          <w:szCs w:val="22"/>
        </w:rPr>
        <w:t>Dopravcu</w:t>
      </w:r>
      <w:r w:rsidRPr="00DE0A9E">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o verejnom obstarávaní</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a</w:t>
      </w:r>
      <w:r w:rsidR="008F18B5" w:rsidRPr="00DE0A9E">
        <w:rPr>
          <w:rFonts w:ascii="Calibri" w:hAnsi="Calibri" w:cstheme="majorHAnsi"/>
          <w:b w:val="0"/>
          <w:i w:val="0"/>
          <w:szCs w:val="22"/>
        </w:rPr>
        <w:t> o zmene a doplnení niektorých zákonov v znení neskorších predpisov</w:t>
      </w:r>
      <w:r w:rsidR="00DE0A9E" w:rsidRPr="00DE0A9E">
        <w:rPr>
          <w:rFonts w:ascii="Calibri" w:hAnsi="Calibri" w:cstheme="majorHAnsi"/>
          <w:b w:val="0"/>
          <w:i w:val="0"/>
          <w:szCs w:val="22"/>
        </w:rPr>
        <w:t xml:space="preserve">.  </w:t>
      </w:r>
      <w:r w:rsidR="00DE0A9E" w:rsidRPr="00DE0A9E">
        <w:rPr>
          <w:rFonts w:ascii="Calibri" w:hAnsi="Calibri" w:cs="Segoe UI"/>
          <w:b w:val="0"/>
          <w:i w:val="0"/>
          <w:szCs w:val="22"/>
          <w:lang w:val="sk-SK"/>
        </w:rPr>
        <w:t>Výpovedná lehota je v tomto prípade 3 (tri) kalendárne mesiace a začína plynúť prvým dňom mesiaca bezprostredne nasledujúceho po mesiaci, v ktorom bola výpoveď doručená Dopravcovi</w:t>
      </w:r>
      <w:r w:rsidR="00DE0A9E" w:rsidRPr="00471454">
        <w:rPr>
          <w:rFonts w:ascii="Calibri" w:hAnsi="Calibri" w:cs="Segoe UI"/>
          <w:b w:val="0"/>
          <w:i w:val="0"/>
          <w:szCs w:val="22"/>
          <w:lang w:val="sk-SK"/>
        </w:rPr>
        <w:t xml:space="preserve">; </w:t>
      </w:r>
    </w:p>
    <w:p w14:paraId="03452BF1" w14:textId="6D2A4660"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kolúzneho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C40946">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72114BE3" w14:textId="083F44FC" w:rsidR="00EE3C8B" w:rsidRDefault="000A205C" w:rsidP="00782F23">
      <w:pPr>
        <w:pStyle w:val="Clanek11"/>
        <w:numPr>
          <w:ilvl w:val="1"/>
          <w:numId w:val="28"/>
        </w:numPr>
        <w:spacing w:line="276" w:lineRule="auto"/>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C40946">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1D33B655" w:rsidR="00EE3C8B" w:rsidRDefault="00E875F8" w:rsidP="00782F23">
      <w:pPr>
        <w:pStyle w:val="Clanek11"/>
        <w:numPr>
          <w:ilvl w:val="0"/>
          <w:numId w:val="31"/>
        </w:numPr>
        <w:spacing w:line="276" w:lineRule="auto"/>
        <w:ind w:left="1134"/>
        <w:rPr>
          <w:rFonts w:ascii="Calibri" w:hAnsi="Calibri" w:cs="Segoe UI"/>
          <w:b w:val="0"/>
          <w:i w:val="0"/>
          <w:szCs w:val="22"/>
          <w:lang w:val="sk-SK"/>
        </w:rPr>
      </w:pPr>
      <w:r>
        <w:rPr>
          <w:rFonts w:ascii="Calibri" w:hAnsi="Calibri" w:cs="Segoe UI"/>
          <w:b w:val="0"/>
          <w:i w:val="0"/>
          <w:szCs w:val="22"/>
          <w:lang w:val="sk-SK"/>
        </w:rPr>
        <w:t>v prípade, ak je</w:t>
      </w:r>
      <w:r w:rsidR="00C40946">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C40946">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ktorý má podobu nedoplatku Objednávateľa,</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C40946">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1C29AA" w:rsidRPr="00DB420E">
        <w:rPr>
          <w:rFonts w:ascii="Calibri" w:hAnsi="Calibri" w:cs="Segoe UI"/>
          <w:b w:val="0"/>
          <w:i w:val="0"/>
          <w:szCs w:val="22"/>
          <w:lang w:val="sk-SK"/>
        </w:rPr>
        <w:t>6 (šesť)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C40946">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4AB38980" w:rsidR="00EE3C8B" w:rsidRPr="001C29AA" w:rsidRDefault="00EE3C8B" w:rsidP="00782F23">
      <w:pPr>
        <w:pStyle w:val="Clanek11"/>
        <w:numPr>
          <w:ilvl w:val="0"/>
          <w:numId w:val="31"/>
        </w:numPr>
        <w:spacing w:line="276" w:lineRule="auto"/>
        <w:ind w:left="1134"/>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námietky Dopravcu proti štvrťročnému zúčtovaniu a k dohode Zmluvných strán nedošlo ani po dvoch </w:t>
      </w:r>
      <w:r w:rsidRPr="001C29AA">
        <w:rPr>
          <w:rFonts w:ascii="Calibri" w:hAnsi="Calibri" w:cs="Segoe UI"/>
          <w:b w:val="0"/>
          <w:i w:val="0"/>
          <w:szCs w:val="22"/>
          <w:lang w:val="sk-SK"/>
        </w:rPr>
        <w:lastRenderedPageBreak/>
        <w:t>spoločných rokovaniach Zmluvných strán.</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1C29AA" w:rsidRPr="00990E2E">
        <w:rPr>
          <w:rFonts w:ascii="Calibri" w:hAnsi="Calibri" w:cs="Segoe UI"/>
          <w:b w:val="0"/>
          <w:i w:val="0"/>
          <w:szCs w:val="22"/>
          <w:lang w:val="sk-SK"/>
        </w:rPr>
        <w:t>6 (</w:t>
      </w:r>
      <w:r w:rsidR="00990E2E">
        <w:rPr>
          <w:rFonts w:ascii="Calibri" w:hAnsi="Calibri" w:cs="Segoe UI"/>
          <w:b w:val="0"/>
          <w:i w:val="0"/>
          <w:szCs w:val="22"/>
          <w:lang w:val="sk-SK"/>
        </w:rPr>
        <w:t xml:space="preserve"> slovom: </w:t>
      </w:r>
      <w:r w:rsidR="001C29AA" w:rsidRPr="00990E2E">
        <w:rPr>
          <w:rFonts w:ascii="Calibri" w:hAnsi="Calibri" w:cs="Segoe UI"/>
          <w:b w:val="0"/>
          <w:i w:val="0"/>
          <w:szCs w:val="22"/>
          <w:lang w:val="sk-SK"/>
        </w:rPr>
        <w:t>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060B763C" w14:textId="33847A7F" w:rsidR="008F18B5" w:rsidRDefault="008F18B5" w:rsidP="00D116E4">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2468BF">
        <w:rPr>
          <w:rFonts w:ascii="Calibri" w:eastAsia="Batang" w:hAnsi="Calibri" w:cstheme="majorHAnsi"/>
          <w:sz w:val="22"/>
          <w:szCs w:val="22"/>
          <w:lang w:bidi="he-IL"/>
        </w:rPr>
        <w:t>6</w:t>
      </w:r>
      <w:r w:rsidR="00D116E4">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C40946">
        <w:rPr>
          <w:rFonts w:ascii="Calibri" w:eastAsia="Batang" w:hAnsi="Calibri" w:cstheme="majorHAnsi"/>
          <w:sz w:val="22"/>
          <w:szCs w:val="22"/>
          <w:lang w:bidi="he-IL"/>
        </w:rPr>
        <w:t xml:space="preserve"> </w:t>
      </w:r>
    </w:p>
    <w:p w14:paraId="00C385D6" w14:textId="340E3BAD" w:rsidR="008F18B5" w:rsidRDefault="008F18B5" w:rsidP="00782F23">
      <w:pPr>
        <w:pStyle w:val="Normalnyislovany"/>
        <w:numPr>
          <w:ilvl w:val="0"/>
          <w:numId w:val="30"/>
        </w:numPr>
        <w:spacing w:line="276" w:lineRule="auto"/>
        <w:ind w:left="1134"/>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C40946">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1C4E95CA" w:rsidR="008F18B5" w:rsidRPr="008F18B5" w:rsidRDefault="008F18B5" w:rsidP="00782F23">
      <w:pPr>
        <w:pStyle w:val="Normalnyislovany"/>
        <w:numPr>
          <w:ilvl w:val="0"/>
          <w:numId w:val="30"/>
        </w:numPr>
        <w:spacing w:line="276" w:lineRule="auto"/>
        <w:ind w:left="1134"/>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C40946">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2412311F" w:rsidR="008F18B5" w:rsidRDefault="008F18B5"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C40946">
        <w:rPr>
          <w:rFonts w:ascii="Calibri" w:hAnsi="Calibri"/>
          <w:sz w:val="22"/>
          <w:szCs w:val="22"/>
        </w:rPr>
        <w:t xml:space="preserve"> </w:t>
      </w:r>
      <w:r w:rsidR="00F73F2B">
        <w:rPr>
          <w:rFonts w:ascii="Calibri" w:hAnsi="Calibri"/>
          <w:sz w:val="22"/>
          <w:szCs w:val="22"/>
        </w:rPr>
        <w:t>Z. z.</w:t>
      </w:r>
      <w:r w:rsidR="00C40946">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C40946">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C40946">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57374493"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C40946">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3009470A" w:rsidR="009F1C01" w:rsidRDefault="009F1C01" w:rsidP="00B76CE9">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B76CE9">
        <w:rPr>
          <w:rFonts w:ascii="Calibri" w:hAnsi="Calibri" w:cs="Segoe UI"/>
          <w:sz w:val="22"/>
          <w:szCs w:val="22"/>
        </w:rPr>
        <w:tab/>
      </w:r>
      <w:r w:rsidRPr="009F1C01">
        <w:rPr>
          <w:rFonts w:ascii="Calibri" w:hAnsi="Calibri" w:cs="Segoe UI"/>
          <w:sz w:val="22"/>
          <w:szCs w:val="22"/>
        </w:rPr>
        <w:t>Zmluvné strany sa dohodli že</w:t>
      </w:r>
      <w:r w:rsidR="00C40946">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C40946">
        <w:rPr>
          <w:rFonts w:ascii="Calibri" w:hAnsi="Calibri" w:cs="Segoe UI"/>
          <w:sz w:val="22"/>
          <w:szCs w:val="22"/>
        </w:rPr>
        <w:t xml:space="preserve"> </w:t>
      </w:r>
      <w:r>
        <w:rPr>
          <w:rFonts w:ascii="Calibri" w:hAnsi="Calibri" w:cs="Segoe UI"/>
          <w:sz w:val="22"/>
          <w:szCs w:val="22"/>
        </w:rPr>
        <w:t>predpokladá,</w:t>
      </w:r>
      <w:r w:rsidR="00C40946">
        <w:rPr>
          <w:rFonts w:ascii="Calibri" w:hAnsi="Calibri" w:cs="Segoe UI"/>
          <w:sz w:val="22"/>
          <w:szCs w:val="22"/>
        </w:rPr>
        <w:t xml:space="preserve"> </w:t>
      </w:r>
      <w:r>
        <w:rPr>
          <w:rFonts w:ascii="Calibri" w:hAnsi="Calibri" w:cs="Segoe UI"/>
          <w:sz w:val="22"/>
          <w:szCs w:val="22"/>
        </w:rPr>
        <w:t>že budú riešené formou oznámení a pokynov Objednávateľa,</w:t>
      </w:r>
      <w:r w:rsidR="00C40946">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C40946">
        <w:rPr>
          <w:rFonts w:ascii="Calibri" w:hAnsi="Calibri" w:cs="Segoe UI"/>
          <w:sz w:val="22"/>
          <w:szCs w:val="22"/>
        </w:rPr>
        <w:t xml:space="preserve"> </w:t>
      </w:r>
      <w:r>
        <w:rPr>
          <w:rFonts w:ascii="Calibri" w:hAnsi="Calibri" w:cs="Segoe UI"/>
          <w:sz w:val="22"/>
          <w:szCs w:val="22"/>
        </w:rPr>
        <w:t>dodatku</w:t>
      </w:r>
      <w:r w:rsidR="00C40946">
        <w:rPr>
          <w:rFonts w:ascii="Calibri" w:hAnsi="Calibri" w:cs="Segoe UI"/>
          <w:sz w:val="22"/>
          <w:szCs w:val="22"/>
        </w:rPr>
        <w:t xml:space="preserve"> </w:t>
      </w:r>
      <w:r>
        <w:rPr>
          <w:rFonts w:ascii="Calibri" w:hAnsi="Calibri" w:cs="Segoe UI"/>
          <w:sz w:val="22"/>
          <w:szCs w:val="22"/>
        </w:rPr>
        <w:t>s</w:t>
      </w:r>
      <w:r w:rsidR="00C40946">
        <w:rPr>
          <w:rFonts w:ascii="Calibri" w:hAnsi="Calibri" w:cs="Segoe UI"/>
          <w:sz w:val="22"/>
          <w:szCs w:val="22"/>
        </w:rPr>
        <w:t xml:space="preserve"> </w:t>
      </w:r>
      <w:r>
        <w:rPr>
          <w:rFonts w:ascii="Calibri" w:hAnsi="Calibri" w:cs="Segoe UI"/>
          <w:sz w:val="22"/>
          <w:szCs w:val="22"/>
        </w:rPr>
        <w:t>§ 18</w:t>
      </w:r>
      <w:r w:rsidR="00C40946">
        <w:rPr>
          <w:rFonts w:ascii="Calibri" w:hAnsi="Calibri" w:cs="Segoe UI"/>
          <w:sz w:val="22"/>
          <w:szCs w:val="22"/>
        </w:rPr>
        <w:t xml:space="preserve"> </w:t>
      </w:r>
      <w:r>
        <w:rPr>
          <w:rFonts w:ascii="Calibri" w:hAnsi="Calibri" w:cs="Segoe UI"/>
          <w:sz w:val="22"/>
          <w:szCs w:val="22"/>
        </w:rPr>
        <w:t>zákona č.</w:t>
      </w:r>
      <w:r w:rsidR="00C40946">
        <w:rPr>
          <w:rFonts w:ascii="Calibri" w:hAnsi="Calibri" w:cs="Segoe UI"/>
          <w:sz w:val="22"/>
          <w:szCs w:val="22"/>
        </w:rPr>
        <w:t xml:space="preserve"> </w:t>
      </w:r>
      <w:r>
        <w:rPr>
          <w:rFonts w:ascii="Calibri" w:hAnsi="Calibri" w:cs="Segoe UI"/>
          <w:sz w:val="22"/>
          <w:szCs w:val="22"/>
        </w:rPr>
        <w:t>343/2015</w:t>
      </w:r>
      <w:r w:rsidR="00C40946">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C40946">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14949644" w:rsidR="00333F48" w:rsidRDefault="009F1C01" w:rsidP="009F1C01">
      <w:pPr>
        <w:overflowPunct/>
        <w:autoSpaceDE/>
        <w:autoSpaceDN/>
        <w:adjustRightInd/>
        <w:spacing w:line="276" w:lineRule="auto"/>
        <w:textAlignment w:val="auto"/>
        <w:rPr>
          <w:rFonts w:ascii="Calibri" w:hAnsi="Calibri" w:cs="Segoe UI"/>
          <w:sz w:val="22"/>
          <w:szCs w:val="22"/>
        </w:rPr>
      </w:pPr>
      <w:r>
        <w:rPr>
          <w:rFonts w:ascii="Calibri" w:hAnsi="Calibri" w:cs="Segoe UI"/>
          <w:sz w:val="22"/>
          <w:szCs w:val="22"/>
        </w:rPr>
        <w:t>16.2</w:t>
      </w:r>
      <w:r w:rsidR="00B76CE9">
        <w:rPr>
          <w:rFonts w:ascii="Calibri" w:hAnsi="Calibri" w:cs="Segoe UI"/>
          <w:sz w:val="22"/>
          <w:szCs w:val="22"/>
        </w:rPr>
        <w:tab/>
      </w:r>
      <w:r w:rsidR="003D3B6A">
        <w:rPr>
          <w:rFonts w:ascii="Calibri" w:hAnsi="Calibri" w:cs="Segoe UI"/>
          <w:sz w:val="22"/>
          <w:szCs w:val="22"/>
        </w:rPr>
        <w:t>Len formou dodatku k tejto Zmluve</w:t>
      </w:r>
      <w:r w:rsidR="00C40946">
        <w:rPr>
          <w:rFonts w:ascii="Calibri" w:hAnsi="Calibri" w:cs="Segoe UI"/>
          <w:sz w:val="22"/>
          <w:szCs w:val="22"/>
        </w:rPr>
        <w:t xml:space="preserve"> </w:t>
      </w:r>
      <w:r w:rsidR="003D3B6A">
        <w:rPr>
          <w:rFonts w:ascii="Calibri" w:hAnsi="Calibri" w:cs="Segoe UI"/>
          <w:sz w:val="22"/>
          <w:szCs w:val="22"/>
        </w:rPr>
        <w:t>je možné dohodnúť:</w:t>
      </w:r>
      <w:r w:rsidR="00C40946">
        <w:rPr>
          <w:rFonts w:ascii="Calibri" w:hAnsi="Calibri" w:cs="Segoe UI"/>
          <w:sz w:val="22"/>
          <w:szCs w:val="22"/>
        </w:rPr>
        <w:t xml:space="preserve"> </w:t>
      </w:r>
    </w:p>
    <w:p w14:paraId="7A810B15" w14:textId="77777777" w:rsidR="00684DF8" w:rsidRDefault="00684DF8" w:rsidP="009F1C01">
      <w:pPr>
        <w:overflowPunct/>
        <w:autoSpaceDE/>
        <w:autoSpaceDN/>
        <w:adjustRightInd/>
        <w:spacing w:line="276" w:lineRule="auto"/>
        <w:textAlignment w:val="auto"/>
        <w:rPr>
          <w:rFonts w:ascii="Calibri" w:hAnsi="Calibri" w:cs="Segoe UI"/>
          <w:sz w:val="22"/>
          <w:szCs w:val="22"/>
        </w:rPr>
      </w:pPr>
    </w:p>
    <w:p w14:paraId="43930B6E" w14:textId="64355C18"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rozsahu Služby podľa bodu</w:t>
      </w:r>
      <w:r w:rsidR="00C40946">
        <w:rPr>
          <w:rFonts w:cs="Segoe UI"/>
        </w:rPr>
        <w:t xml:space="preserve"> </w:t>
      </w:r>
      <w:r>
        <w:rPr>
          <w:rFonts w:cs="Segoe UI"/>
        </w:rPr>
        <w:t>5.15</w:t>
      </w:r>
      <w:r w:rsidR="00C40946">
        <w:rPr>
          <w:rFonts w:cs="Segoe UI"/>
        </w:rPr>
        <w:t xml:space="preserve"> </w:t>
      </w:r>
      <w:r>
        <w:rPr>
          <w:rFonts w:cs="Segoe UI"/>
        </w:rPr>
        <w:t xml:space="preserve">Zmluvy; </w:t>
      </w:r>
    </w:p>
    <w:p w14:paraId="7B2A5CE4" w14:textId="1CD52C34" w:rsidR="009F1C01" w:rsidRDefault="009F1C01" w:rsidP="00782F23">
      <w:pPr>
        <w:pStyle w:val="Odsekzoznamu"/>
        <w:numPr>
          <w:ilvl w:val="0"/>
          <w:numId w:val="32"/>
        </w:numPr>
        <w:ind w:left="1134" w:hanging="425"/>
        <w:jc w:val="both"/>
        <w:rPr>
          <w:rFonts w:cs="Segoe UI"/>
        </w:rPr>
      </w:pPr>
      <w:r>
        <w:rPr>
          <w:rFonts w:cs="Segoe UI"/>
        </w:rPr>
        <w:t>uplatnenie opcie na predĺženie doby trvania Zmluvy podľa bodu</w:t>
      </w:r>
      <w:r w:rsidR="00C40946">
        <w:rPr>
          <w:rFonts w:cs="Segoe UI"/>
        </w:rPr>
        <w:t xml:space="preserve"> </w:t>
      </w:r>
      <w:r>
        <w:rPr>
          <w:rFonts w:cs="Segoe UI"/>
        </w:rPr>
        <w:t>15.2</w:t>
      </w:r>
      <w:r w:rsidR="00C40946">
        <w:rPr>
          <w:rFonts w:cs="Segoe UI"/>
        </w:rPr>
        <w:t xml:space="preserve"> </w:t>
      </w:r>
      <w:r>
        <w:rPr>
          <w:rFonts w:cs="Segoe UI"/>
        </w:rPr>
        <w:t>Zmluvy;</w:t>
      </w:r>
    </w:p>
    <w:p w14:paraId="233A802E" w14:textId="52182072"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Prílohy č.</w:t>
      </w:r>
      <w:r w:rsidR="00C40946">
        <w:rPr>
          <w:rFonts w:cs="Segoe UI"/>
        </w:rPr>
        <w:t xml:space="preserve"> </w:t>
      </w:r>
      <w:r>
        <w:rPr>
          <w:rFonts w:cs="Segoe UI"/>
        </w:rPr>
        <w:t>7</w:t>
      </w:r>
      <w:r w:rsidR="00C40946">
        <w:rPr>
          <w:rFonts w:cs="Segoe UI"/>
        </w:rPr>
        <w:t xml:space="preserve"> </w:t>
      </w:r>
      <w:r>
        <w:rPr>
          <w:rFonts w:cs="Segoe UI"/>
        </w:rPr>
        <w:t>Zmluvy -</w:t>
      </w:r>
      <w:r w:rsidR="00C40946">
        <w:rPr>
          <w:rFonts w:cs="Segoe UI"/>
        </w:rPr>
        <w:t xml:space="preserve"> </w:t>
      </w:r>
      <w:r>
        <w:rPr>
          <w:rFonts w:cs="Segoe UI"/>
        </w:rPr>
        <w:t xml:space="preserve">Sadzobník zmluvných pokút za porušenie Technických a prevádzkových štandardov; </w:t>
      </w:r>
    </w:p>
    <w:p w14:paraId="356FA13F" w14:textId="3B5321E8" w:rsidR="003D3B6A" w:rsidRDefault="003D3B6A" w:rsidP="00782F23">
      <w:pPr>
        <w:pStyle w:val="Odsekzoznamu"/>
        <w:numPr>
          <w:ilvl w:val="0"/>
          <w:numId w:val="32"/>
        </w:numPr>
        <w:ind w:left="1134" w:hanging="425"/>
        <w:jc w:val="both"/>
        <w:rPr>
          <w:rFonts w:cs="Segoe UI"/>
        </w:rPr>
      </w:pPr>
      <w:r w:rsidRPr="003D3B6A">
        <w:rPr>
          <w:rFonts w:cs="Segoe UI"/>
        </w:rPr>
        <w:t xml:space="preserve">iné </w:t>
      </w:r>
      <w:r w:rsidR="004351BB">
        <w:rPr>
          <w:rFonts w:cs="Segoe UI"/>
        </w:rPr>
        <w:t>nepredvídateľné zmeny.</w:t>
      </w:r>
      <w:r>
        <w:rPr>
          <w:rFonts w:cs="Segoe UI"/>
        </w:rPr>
        <w:t xml:space="preserve"> </w:t>
      </w:r>
    </w:p>
    <w:p w14:paraId="15C9EEFF" w14:textId="77777777" w:rsidR="00467FFC" w:rsidRDefault="00467FFC" w:rsidP="00333F48">
      <w:pPr>
        <w:pStyle w:val="Identifikacestran"/>
        <w:spacing w:line="276" w:lineRule="auto"/>
        <w:jc w:val="center"/>
        <w:rPr>
          <w:rFonts w:ascii="Calibri" w:hAnsi="Calibri" w:cs="Segoe UI"/>
          <w:b/>
          <w:bCs/>
          <w:color w:val="000000" w:themeColor="text1"/>
          <w:sz w:val="22"/>
          <w:szCs w:val="22"/>
        </w:rPr>
      </w:pPr>
    </w:p>
    <w:p w14:paraId="7C5F9FAE" w14:textId="56D12629"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538F970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Pri plnení tejto zmluvy sa riadia Zmluvné strany v prvom rade jej ustanoveniami. Skutočnosti a otázky 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C40946">
        <w:rPr>
          <w:rFonts w:ascii="Calibri" w:hAnsi="Calibri"/>
          <w:sz w:val="22"/>
          <w:szCs w:val="22"/>
          <w:lang w:val="sk-SK"/>
        </w:rPr>
        <w:t xml:space="preserve"> </w:t>
      </w:r>
      <w:r w:rsidRPr="00D643F9">
        <w:rPr>
          <w:rFonts w:ascii="Calibri" w:hAnsi="Calibri"/>
          <w:sz w:val="22"/>
          <w:szCs w:val="22"/>
          <w:lang w:val="sk-SK"/>
        </w:rPr>
        <w:t>zákona č.</w:t>
      </w:r>
      <w:r w:rsidR="00C40946">
        <w:rPr>
          <w:rFonts w:ascii="Calibri" w:hAnsi="Calibri"/>
          <w:sz w:val="22"/>
          <w:szCs w:val="22"/>
          <w:lang w:val="sk-SK"/>
        </w:rPr>
        <w:t xml:space="preserve"> </w:t>
      </w:r>
      <w:r w:rsidRPr="00D643F9">
        <w:rPr>
          <w:rFonts w:ascii="Calibri" w:hAnsi="Calibri"/>
          <w:sz w:val="22"/>
          <w:szCs w:val="22"/>
          <w:lang w:val="sk-SK"/>
        </w:rPr>
        <w:t>56/2012</w:t>
      </w:r>
      <w:r w:rsidR="00C40946">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C40946">
        <w:rPr>
          <w:rFonts w:ascii="Calibri" w:hAnsi="Calibri"/>
          <w:sz w:val="22"/>
          <w:szCs w:val="22"/>
          <w:lang w:val="sk-SK"/>
        </w:rPr>
        <w:t xml:space="preserve"> </w:t>
      </w:r>
      <w:r w:rsidRPr="00D643F9">
        <w:rPr>
          <w:rFonts w:ascii="Calibri" w:hAnsi="Calibri"/>
          <w:sz w:val="22"/>
          <w:szCs w:val="22"/>
          <w:lang w:val="sk-SK"/>
        </w:rPr>
        <w:t>Obchodného zákonníka a</w:t>
      </w:r>
      <w:r w:rsidR="00C40946">
        <w:rPr>
          <w:rFonts w:ascii="Calibri" w:hAnsi="Calibri"/>
          <w:sz w:val="22"/>
          <w:szCs w:val="22"/>
          <w:lang w:val="sk-SK"/>
        </w:rPr>
        <w:t xml:space="preserve"> </w:t>
      </w:r>
      <w:r w:rsidRPr="00D643F9">
        <w:rPr>
          <w:rFonts w:ascii="Calibri" w:hAnsi="Calibri"/>
          <w:sz w:val="22"/>
          <w:szCs w:val="22"/>
          <w:lang w:val="sk-SK"/>
        </w:rPr>
        <w:t>ďalšími súvisiacimi</w:t>
      </w:r>
      <w:r w:rsidR="00C40946">
        <w:rPr>
          <w:rFonts w:ascii="Calibri" w:hAnsi="Calibri"/>
          <w:sz w:val="22"/>
          <w:szCs w:val="22"/>
          <w:lang w:val="sk-SK"/>
        </w:rPr>
        <w:t xml:space="preserve"> </w:t>
      </w:r>
      <w:r w:rsidRPr="00D643F9">
        <w:rPr>
          <w:rFonts w:ascii="Calibri" w:hAnsi="Calibri"/>
          <w:sz w:val="22"/>
          <w:szCs w:val="22"/>
          <w:lang w:val="sk-SK"/>
        </w:rPr>
        <w:t>právnymi predpismi</w:t>
      </w:r>
      <w:r w:rsidR="00C40946">
        <w:rPr>
          <w:rFonts w:ascii="Calibri" w:hAnsi="Calibri"/>
          <w:sz w:val="22"/>
          <w:szCs w:val="22"/>
          <w:lang w:val="sk-SK"/>
        </w:rPr>
        <w:t xml:space="preserve"> </w:t>
      </w:r>
      <w:r w:rsidRPr="00D643F9">
        <w:rPr>
          <w:rFonts w:ascii="Calibri" w:hAnsi="Calibri"/>
          <w:sz w:val="22"/>
          <w:szCs w:val="22"/>
          <w:lang w:val="sk-SK"/>
        </w:rPr>
        <w:t>najmä</w:t>
      </w:r>
      <w:r w:rsidR="00C40946">
        <w:rPr>
          <w:rFonts w:ascii="Calibri" w:hAnsi="Calibri"/>
          <w:sz w:val="22"/>
          <w:szCs w:val="22"/>
          <w:lang w:val="sk-SK"/>
        </w:rPr>
        <w:t xml:space="preserve"> </w:t>
      </w:r>
      <w:r w:rsidRPr="00D643F9">
        <w:rPr>
          <w:rFonts w:ascii="Calibri" w:hAnsi="Calibri"/>
          <w:sz w:val="22"/>
          <w:szCs w:val="22"/>
          <w:lang w:val="sk-SK"/>
        </w:rPr>
        <w:t>zákonom</w:t>
      </w:r>
      <w:r w:rsidR="00C40946">
        <w:rPr>
          <w:rFonts w:ascii="Calibri" w:hAnsi="Calibri"/>
          <w:sz w:val="22"/>
          <w:szCs w:val="22"/>
          <w:lang w:val="sk-SK"/>
        </w:rPr>
        <w:t xml:space="preserve"> </w:t>
      </w:r>
      <w:r w:rsidRPr="00D643F9">
        <w:rPr>
          <w:rFonts w:ascii="Calibri" w:hAnsi="Calibri"/>
          <w:sz w:val="22"/>
          <w:szCs w:val="22"/>
          <w:lang w:val="sk-SK"/>
        </w:rPr>
        <w:t>č.</w:t>
      </w:r>
      <w:r w:rsidR="00B76CE9">
        <w:rPr>
          <w:rFonts w:ascii="Calibri" w:hAnsi="Calibri"/>
          <w:sz w:val="22"/>
          <w:szCs w:val="22"/>
          <w:lang w:val="sk-SK"/>
        </w:rPr>
        <w:t> </w:t>
      </w:r>
      <w:r w:rsidRPr="00D643F9">
        <w:rPr>
          <w:rFonts w:ascii="Calibri" w:hAnsi="Calibri"/>
          <w:sz w:val="22"/>
          <w:szCs w:val="22"/>
          <w:lang w:val="sk-SK"/>
        </w:rPr>
        <w:t>343/2015</w:t>
      </w:r>
      <w:r w:rsidR="00C40946">
        <w:rPr>
          <w:rFonts w:ascii="Calibri" w:hAnsi="Calibri"/>
          <w:sz w:val="22"/>
          <w:szCs w:val="22"/>
          <w:lang w:val="sk-SK"/>
        </w:rPr>
        <w:t xml:space="preserve"> </w:t>
      </w:r>
      <w:r w:rsidRPr="00D643F9">
        <w:rPr>
          <w:rFonts w:ascii="Calibri" w:hAnsi="Calibri"/>
          <w:sz w:val="22"/>
          <w:szCs w:val="22"/>
          <w:lang w:val="sk-SK"/>
        </w:rPr>
        <w:t>Z. z. a zákonom č.</w:t>
      </w:r>
      <w:r w:rsidR="00C40946">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lastRenderedPageBreak/>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5A316D7E" w14:textId="1B4EFFCF"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C40946">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C40946">
        <w:rPr>
          <w:rFonts w:ascii="Calibri" w:hAnsi="Calibri"/>
          <w:sz w:val="22"/>
          <w:szCs w:val="22"/>
          <w:lang w:val="sk-SK"/>
        </w:rPr>
        <w:t xml:space="preserve"> </w:t>
      </w:r>
    </w:p>
    <w:p w14:paraId="7F488EFA"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1DA21AE3"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6EEE38EC"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35424EB2" w14:textId="3C52F18F"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C40946">
        <w:rPr>
          <w:rFonts w:ascii="Calibri" w:hAnsi="Calibri"/>
          <w:sz w:val="22"/>
          <w:szCs w:val="22"/>
          <w:lang w:val="sk-SK"/>
        </w:rPr>
        <w:t xml:space="preserve"> </w:t>
      </w:r>
    </w:p>
    <w:p w14:paraId="49C937C8" w14:textId="77777777"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476DCAA6" w14:textId="20C74642"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sidR="00C40946">
        <w:rPr>
          <w:rFonts w:ascii="Calibri" w:hAnsi="Calibri" w:cs="Segoe UI"/>
          <w:szCs w:val="22"/>
        </w:rPr>
        <w:t xml:space="preserve"> </w:t>
      </w:r>
      <w:r w:rsidRPr="00D643F9">
        <w:rPr>
          <w:rFonts w:ascii="Calibri" w:hAnsi="Calibri" w:cs="Segoe UI"/>
          <w:bCs/>
          <w:szCs w:val="22"/>
        </w:rPr>
        <w:t>Dopravcu</w:t>
      </w:r>
      <w:r w:rsidR="00C40946">
        <w:rPr>
          <w:rFonts w:ascii="Calibri" w:hAnsi="Calibri" w:cs="Segoe UI"/>
          <w:bCs/>
          <w:szCs w:val="22"/>
        </w:rPr>
        <w:t xml:space="preserve"> </w:t>
      </w:r>
    </w:p>
    <w:p w14:paraId="5A0417B9" w14:textId="6689EF24"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sidR="00C40946">
        <w:rPr>
          <w:rFonts w:ascii="Calibri" w:hAnsi="Calibri" w:cs="Segoe UI"/>
          <w:szCs w:val="22"/>
        </w:rPr>
        <w:t xml:space="preserve"> </w:t>
      </w:r>
      <w:r w:rsidRPr="00D643F9">
        <w:rPr>
          <w:rFonts w:ascii="Calibri" w:hAnsi="Calibri" w:cs="Segoe UI"/>
          <w:szCs w:val="22"/>
        </w:rPr>
        <w:t xml:space="preserve">a ich Cestovných poriadkov </w:t>
      </w:r>
    </w:p>
    <w:p w14:paraId="6A0EF0BE" w14:textId="77777777"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A368F60" w14:textId="1D76A10C" w:rsidR="00333F48" w:rsidRPr="000D3CCF"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sidR="00B76CE9">
        <w:rPr>
          <w:rFonts w:ascii="Calibri" w:hAnsi="Calibri" w:cs="Segoe UI"/>
          <w:color w:val="000000" w:themeColor="text1"/>
          <w:szCs w:val="22"/>
        </w:rPr>
        <w:tab/>
      </w:r>
      <w:r w:rsidR="00592B06"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7A27345B" w14:textId="6E2F59AF" w:rsidR="00333F48"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sidR="00B76CE9">
        <w:rPr>
          <w:rFonts w:ascii="Calibri" w:hAnsi="Calibri" w:cs="Segoe UI"/>
          <w:color w:val="000000" w:themeColor="text1"/>
          <w:szCs w:val="22"/>
        </w:rPr>
        <w:tab/>
      </w:r>
      <w:r w:rsidR="004C2854" w:rsidRPr="00DB420E">
        <w:rPr>
          <w:rFonts w:ascii="Calibri" w:hAnsi="Calibri" w:cs="Segoe UI"/>
          <w:szCs w:val="22"/>
        </w:rPr>
        <w:t>Tarifa a c</w:t>
      </w:r>
      <w:r w:rsidRPr="00DB420E">
        <w:rPr>
          <w:rFonts w:ascii="Calibri" w:hAnsi="Calibri" w:cs="Segoe UI"/>
          <w:szCs w:val="22"/>
        </w:rPr>
        <w:t xml:space="preserve">enník </w:t>
      </w:r>
      <w:r w:rsidR="00445DB4" w:rsidRPr="00DB420E">
        <w:rPr>
          <w:rFonts w:ascii="Calibri" w:hAnsi="Calibri" w:cs="Segoe UI"/>
          <w:szCs w:val="22"/>
        </w:rPr>
        <w:t>pre pravidelnú prímestskú autobusovú dopravu</w:t>
      </w:r>
    </w:p>
    <w:p w14:paraId="0E69C3C8" w14:textId="2971BDAA" w:rsidR="00333F48" w:rsidRPr="00D643F9" w:rsidRDefault="00B76CE9" w:rsidP="00B76CE9">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003B14D9" w:rsidRPr="000D3CCF">
        <w:rPr>
          <w:rFonts w:ascii="Calibri" w:hAnsi="Calibri" w:cs="Segoe UI"/>
          <w:szCs w:val="22"/>
        </w:rPr>
        <w:t>Sadzobník</w:t>
      </w:r>
      <w:r w:rsidR="00C40946">
        <w:rPr>
          <w:rFonts w:ascii="Calibri" w:hAnsi="Calibri" w:cs="Segoe UI"/>
          <w:szCs w:val="22"/>
        </w:rPr>
        <w:t xml:space="preserve"> </w:t>
      </w:r>
      <w:r w:rsidR="003B14D9" w:rsidRPr="000D3CCF">
        <w:rPr>
          <w:rFonts w:ascii="Calibri" w:hAnsi="Calibri" w:cs="Segoe UI"/>
          <w:szCs w:val="22"/>
        </w:rPr>
        <w:t>zmluvných pokút</w:t>
      </w:r>
      <w:r w:rsidR="00C40946">
        <w:rPr>
          <w:rFonts w:ascii="Calibri" w:hAnsi="Calibri" w:cs="Segoe UI"/>
          <w:szCs w:val="22"/>
        </w:rPr>
        <w:t xml:space="preserve"> </w:t>
      </w:r>
      <w:r w:rsidR="00333F48" w:rsidRPr="000D3CCF">
        <w:rPr>
          <w:rFonts w:ascii="Calibri" w:hAnsi="Calibri" w:cs="Segoe UI"/>
          <w:szCs w:val="22"/>
        </w:rPr>
        <w:t>za porušenie Technických a prevádzkových</w:t>
      </w:r>
      <w:r w:rsidR="00333F48" w:rsidRPr="00D643F9">
        <w:rPr>
          <w:rFonts w:ascii="Calibri" w:hAnsi="Calibri" w:cs="Segoe UI"/>
          <w:szCs w:val="22"/>
        </w:rPr>
        <w:t xml:space="preserve"> štandardov</w:t>
      </w:r>
    </w:p>
    <w:p w14:paraId="0A888EC0" w14:textId="4F59E2A9"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8</w:t>
      </w:r>
      <w:r w:rsidR="00B76CE9">
        <w:rPr>
          <w:rFonts w:ascii="Calibri" w:hAnsi="Calibri" w:cs="Segoe UI"/>
          <w:szCs w:val="22"/>
        </w:rPr>
        <w:tab/>
      </w:r>
      <w:r w:rsidRPr="00D643F9">
        <w:rPr>
          <w:rFonts w:ascii="Calibri" w:hAnsi="Calibri" w:cs="Segoe UI"/>
          <w:szCs w:val="22"/>
        </w:rPr>
        <w:t xml:space="preserve">Popis dátovej komunikácie </w:t>
      </w:r>
    </w:p>
    <w:p w14:paraId="33D90CFB" w14:textId="6CC91B0A"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9</w:t>
      </w:r>
      <w:r w:rsidR="00B76CE9">
        <w:rPr>
          <w:rFonts w:ascii="Calibri" w:hAnsi="Calibri" w:cs="Segoe UI"/>
          <w:szCs w:val="22"/>
        </w:rPr>
        <w:tab/>
      </w:r>
      <w:r w:rsidRPr="00D643F9">
        <w:rPr>
          <w:rFonts w:ascii="Calibri" w:hAnsi="Calibri" w:cs="Segoe UI"/>
          <w:szCs w:val="22"/>
        </w:rPr>
        <w:t xml:space="preserve">Zoznam subdodávateľov </w:t>
      </w:r>
    </w:p>
    <w:p w14:paraId="28D3B9A0" w14:textId="77777777" w:rsidR="000F1AC6" w:rsidRPr="00D643F9" w:rsidRDefault="000F1AC6"/>
    <w:p w14:paraId="4F2C71A6" w14:textId="297E21B4" w:rsidR="00684DF8" w:rsidRDefault="00D643F9" w:rsidP="00782F23">
      <w:pPr>
        <w:pStyle w:val="Odsekzoznamu"/>
        <w:numPr>
          <w:ilvl w:val="1"/>
          <w:numId w:val="34"/>
        </w:numPr>
        <w:ind w:left="709" w:hanging="709"/>
        <w:jc w:val="both"/>
      </w:pPr>
      <w:r>
        <w:t>Ak v priebehu trvania Zmluvy dôjde k aktualizácii Príloh Zmluvy alebo k ich zmene,</w:t>
      </w:r>
      <w:r w:rsidR="00C40946">
        <w:t xml:space="preserve"> </w:t>
      </w:r>
      <w:r>
        <w:t>postupom, ktorý predpokladá táto Zmluva,</w:t>
      </w:r>
      <w:r w:rsidR="00C40946">
        <w:t xml:space="preserve"> </w:t>
      </w:r>
      <w:r>
        <w:t xml:space="preserve"> Objednávateľ sa zaväzuje zverejňovať</w:t>
      </w:r>
      <w:r w:rsidR="00C40946">
        <w:t xml:space="preserve"> </w:t>
      </w:r>
      <w:r>
        <w:t>a</w:t>
      </w:r>
      <w:r w:rsidR="00684DF8" w:rsidRPr="00D643F9">
        <w:t xml:space="preserve">ktuálne znenie </w:t>
      </w:r>
      <w:r>
        <w:t>všetkých</w:t>
      </w:r>
      <w:r w:rsidR="00C40946">
        <w:t xml:space="preserve"> </w:t>
      </w:r>
      <w:r w:rsidR="00684DF8" w:rsidRPr="00D643F9">
        <w:t>Príloh Zmluvy</w:t>
      </w:r>
      <w:r w:rsidR="00C40946">
        <w:t xml:space="preserve"> </w:t>
      </w:r>
      <w:r w:rsidR="00684DF8" w:rsidRPr="00D643F9">
        <w:t xml:space="preserve">na </w:t>
      </w:r>
      <w:r>
        <w:t>svojom</w:t>
      </w:r>
      <w:r w:rsidR="00C40946">
        <w:t xml:space="preserve"> </w:t>
      </w:r>
      <w:r>
        <w:t xml:space="preserve">webovom sídle. </w:t>
      </w:r>
    </w:p>
    <w:p w14:paraId="7710D5FA" w14:textId="77777777"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obdrží po štyri vyhotovenia a Zhotoviteľ po dvoch vyhotoveniach Zmluvy. </w:t>
      </w:r>
    </w:p>
    <w:p w14:paraId="5BEDCE81" w14:textId="7777777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4D182047" w14:textId="4112C673"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w:t>
      </w:r>
      <w:r w:rsidR="004351BB">
        <w:rPr>
          <w:rFonts w:ascii="Calibri" w:hAnsi="Calibri"/>
          <w:sz w:val="22"/>
          <w:szCs w:val="22"/>
          <w:lang w:val="sk-SK"/>
        </w:rPr>
        <w:t xml:space="preserve"> Žiline, </w:t>
      </w:r>
      <w:r>
        <w:rPr>
          <w:rFonts w:ascii="Calibri" w:hAnsi="Calibri"/>
          <w:sz w:val="22"/>
          <w:szCs w:val="22"/>
          <w:lang w:val="sk-SK"/>
        </w:rPr>
        <w:t xml:space="preserve"> dňa</w:t>
      </w:r>
      <w:r w:rsidR="00C40946">
        <w:rPr>
          <w:rFonts w:ascii="Calibri" w:hAnsi="Calibri"/>
          <w:sz w:val="22"/>
          <w:szCs w:val="22"/>
          <w:lang w:val="sk-SK"/>
        </w:rPr>
        <w:t xml:space="preserve"> </w:t>
      </w: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4351BB">
        <w:rPr>
          <w:rFonts w:ascii="Calibri" w:hAnsi="Calibri"/>
          <w:sz w:val="22"/>
          <w:szCs w:val="22"/>
          <w:lang w:val="sk-SK"/>
        </w:rPr>
        <w:t xml:space="preserve">     </w:t>
      </w:r>
      <w:r>
        <w:rPr>
          <w:rFonts w:ascii="Calibri" w:hAnsi="Calibri"/>
          <w:sz w:val="22"/>
          <w:szCs w:val="22"/>
          <w:lang w:val="sk-SK"/>
        </w:rPr>
        <w:t>V ...................., dňa .................</w:t>
      </w:r>
    </w:p>
    <w:p w14:paraId="2EFD567C" w14:textId="77777777" w:rsidR="007D3F18" w:rsidRDefault="007D3F18" w:rsidP="007D3F18">
      <w:pPr>
        <w:pStyle w:val="Identifikacestran"/>
        <w:spacing w:line="276" w:lineRule="auto"/>
        <w:rPr>
          <w:rFonts w:ascii="Calibri" w:hAnsi="Calibri" w:cs="Segoe UI"/>
          <w:i/>
          <w:sz w:val="22"/>
          <w:szCs w:val="22"/>
        </w:rPr>
      </w:pPr>
      <w:r>
        <w:rPr>
          <w:rFonts w:ascii="Calibri" w:hAnsi="Calibri"/>
          <w:sz w:val="22"/>
          <w:szCs w:val="22"/>
        </w:rPr>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319B0F79" w14:textId="0A3F070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3EEA0B6" w14:textId="77777777" w:rsidR="00467FFC" w:rsidRDefault="00467FFC"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9613DBC" w14:textId="0BC7647E" w:rsidR="00D643F9" w:rsidRDefault="00D643F9"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w:t>
      </w:r>
    </w:p>
    <w:p w14:paraId="128A2972" w14:textId="19FC0522" w:rsidR="00D643F9"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lastRenderedPageBreak/>
        <w:t xml:space="preserve">                  </w:t>
      </w:r>
      <w:r w:rsidR="00D643F9">
        <w:rPr>
          <w:rFonts w:ascii="Calibri" w:hAnsi="Calibri"/>
          <w:sz w:val="22"/>
          <w:szCs w:val="22"/>
          <w:lang w:val="sk-SK"/>
        </w:rPr>
        <w:t>Objednávateľ</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 xml:space="preserve">    </w:t>
      </w:r>
      <w:r w:rsidR="00D643F9">
        <w:rPr>
          <w:rFonts w:ascii="Calibri" w:hAnsi="Calibri"/>
          <w:sz w:val="22"/>
          <w:szCs w:val="22"/>
          <w:lang w:val="sk-SK"/>
        </w:rPr>
        <w:t>Dopravca</w:t>
      </w:r>
    </w:p>
    <w:p w14:paraId="745DA597" w14:textId="2E9FEA14"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007D3F18">
        <w:rPr>
          <w:rFonts w:ascii="Calibri" w:hAnsi="Calibri"/>
          <w:sz w:val="22"/>
          <w:szCs w:val="22"/>
          <w:lang w:val="sk-SK"/>
        </w:rPr>
        <w:t xml:space="preserve">                                                        </w:t>
      </w:r>
      <w:r w:rsidR="007D3F18" w:rsidRPr="007D3F18">
        <w:rPr>
          <w:rFonts w:ascii="Calibri" w:hAnsi="Calibri"/>
          <w:sz w:val="22"/>
          <w:szCs w:val="22"/>
          <w:highlight w:val="yellow"/>
          <w:lang w:val="sk-SK"/>
        </w:rPr>
        <w:t>obchodné meno</w:t>
      </w:r>
      <w:r w:rsidR="007D3F18">
        <w:rPr>
          <w:rFonts w:ascii="Calibri" w:hAnsi="Calibri"/>
          <w:sz w:val="22"/>
          <w:szCs w:val="22"/>
          <w:lang w:val="sk-SK"/>
        </w:rPr>
        <w:t xml:space="preserve"> </w:t>
      </w:r>
    </w:p>
    <w:p w14:paraId="47EB9CB4" w14:textId="5AD95D2E"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5FD88407" w14:textId="57685859"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sectPr w:rsidR="007D3F18"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E7EB67" w14:textId="77777777" w:rsidR="00D26C3F" w:rsidRDefault="00D26C3F">
      <w:pPr>
        <w:spacing w:line="240" w:lineRule="auto"/>
      </w:pPr>
      <w:r>
        <w:separator/>
      </w:r>
    </w:p>
  </w:endnote>
  <w:endnote w:type="continuationSeparator" w:id="0">
    <w:p w14:paraId="03D02B6F" w14:textId="77777777" w:rsidR="00D26C3F" w:rsidRDefault="00D26C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5CCC9567" w:rsidR="005542CE" w:rsidRPr="00421B53" w:rsidRDefault="005542CE" w:rsidP="00E86ABE">
    <w:pPr>
      <w:pStyle w:val="Pta"/>
      <w:pBdr>
        <w:top w:val="dotted" w:sz="6" w:space="1" w:color="auto"/>
      </w:pBdr>
      <w:tabs>
        <w:tab w:val="left" w:pos="4135"/>
        <w:tab w:val="center" w:pos="4457"/>
      </w:tabs>
      <w:jc w:val="left"/>
      <w:rPr>
        <w:rStyle w:val="slostrany"/>
        <w:rFonts w:ascii="Segoe UI" w:hAnsi="Segoe UI" w:cs="Segoe UI"/>
      </w:rPr>
    </w:pPr>
    <w:r>
      <w:rPr>
        <w:rStyle w:val="slostrany"/>
        <w:rFonts w:ascii="Segoe UI" w:hAnsi="Segoe UI" w:cs="Segoe UI"/>
      </w:rPr>
      <w:tab/>
    </w:r>
    <w:r>
      <w:rPr>
        <w:rStyle w:val="slostrany"/>
        <w:rFonts w:ascii="Segoe UI" w:hAnsi="Segoe UI" w:cs="Segoe UI"/>
      </w:rPr>
      <w:tab/>
    </w: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B90F98">
      <w:rPr>
        <w:rStyle w:val="slostrany"/>
        <w:rFonts w:ascii="Segoe UI" w:hAnsi="Segoe UI" w:cs="Segoe UI"/>
        <w:noProof/>
      </w:rPr>
      <w:t>14</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B90F98">
      <w:rPr>
        <w:rStyle w:val="slostrany"/>
        <w:rFonts w:ascii="Segoe UI" w:hAnsi="Segoe UI" w:cs="Segoe UI"/>
        <w:noProof/>
      </w:rPr>
      <w:t>32</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53F3C" w14:textId="77777777" w:rsidR="00D26C3F" w:rsidRDefault="00D26C3F">
      <w:pPr>
        <w:spacing w:line="240" w:lineRule="auto"/>
      </w:pPr>
      <w:r>
        <w:separator/>
      </w:r>
    </w:p>
  </w:footnote>
  <w:footnote w:type="continuationSeparator" w:id="0">
    <w:p w14:paraId="599F2AE5" w14:textId="77777777" w:rsidR="00D26C3F" w:rsidRDefault="00D26C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5542CE" w:rsidRDefault="005542CE"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5D3525"/>
    <w:multiLevelType w:val="multilevel"/>
    <w:tmpl w:val="AC8299E6"/>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val="0"/>
        <w:sz w:val="22"/>
        <w:szCs w:val="22"/>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1B2DFC"/>
    <w:multiLevelType w:val="multilevel"/>
    <w:tmpl w:val="F94EA96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7"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2" w15:restartNumberingAfterBreak="0">
    <w:nsid w:val="33574D24"/>
    <w:multiLevelType w:val="hybridMultilevel"/>
    <w:tmpl w:val="7D5A7E7A"/>
    <w:lvl w:ilvl="0" w:tplc="7BACD8C4">
      <w:start w:val="1"/>
      <w:numFmt w:val="lowerLetter"/>
      <w:lvlText w:val="%1)"/>
      <w:lvlJc w:val="left"/>
      <w:pPr>
        <w:ind w:left="720" w:hanging="360"/>
      </w:pPr>
      <w:rPr>
        <w:rFonts w:cs="Calibr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6E6C57"/>
    <w:multiLevelType w:val="multilevel"/>
    <w:tmpl w:val="376ED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8"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9" w15:restartNumberingAfterBreak="0">
    <w:nsid w:val="42655E62"/>
    <w:multiLevelType w:val="hybridMultilevel"/>
    <w:tmpl w:val="F78AEDB0"/>
    <w:lvl w:ilvl="0" w:tplc="6B88AD0A">
      <w:start w:val="2"/>
      <w:numFmt w:val="lowerLetter"/>
      <w:lvlText w:val="%1)"/>
      <w:lvlJc w:val="left"/>
      <w:pPr>
        <w:ind w:left="1470" w:hanging="360"/>
      </w:pPr>
      <w:rPr>
        <w:rFonts w:hint="default"/>
      </w:r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30" w15:restartNumberingAfterBreak="0">
    <w:nsid w:val="432E0CE7"/>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7BC340F"/>
    <w:multiLevelType w:val="multilevel"/>
    <w:tmpl w:val="BD0E41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AC2BA5"/>
    <w:multiLevelType w:val="hybridMultilevel"/>
    <w:tmpl w:val="D08E6CD8"/>
    <w:lvl w:ilvl="0" w:tplc="B8D0B5F4">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5"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1"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4" w15:restartNumberingAfterBreak="0">
    <w:nsid w:val="6B35256B"/>
    <w:multiLevelType w:val="hybridMultilevel"/>
    <w:tmpl w:val="C05ADC9E"/>
    <w:lvl w:ilvl="0" w:tplc="33C44628">
      <w:start w:val="1"/>
      <w:numFmt w:val="lowerLetter"/>
      <w:lvlText w:val="%1)"/>
      <w:lvlJc w:val="left"/>
      <w:pPr>
        <w:ind w:left="786" w:hanging="360"/>
      </w:pPr>
      <w:rPr>
        <w:rFonts w:hint="default"/>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6"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50"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7CF75977"/>
    <w:multiLevelType w:val="hybridMultilevel"/>
    <w:tmpl w:val="59AEE018"/>
    <w:lvl w:ilvl="0" w:tplc="A9FA7890">
      <w:start w:val="1"/>
      <w:numFmt w:val="lowerRoman"/>
      <w:lvlText w:val="%1)"/>
      <w:lvlJc w:val="left"/>
      <w:pPr>
        <w:ind w:left="1500" w:hanging="720"/>
      </w:pPr>
      <w:rPr>
        <w:rFonts w:hint="default"/>
      </w:rPr>
    </w:lvl>
    <w:lvl w:ilvl="1" w:tplc="8D322598">
      <w:start w:val="1"/>
      <w:numFmt w:val="lowerLetter"/>
      <w:lvlText w:val="(%2)"/>
      <w:lvlJc w:val="left"/>
      <w:pPr>
        <w:ind w:left="2208" w:hanging="708"/>
      </w:pPr>
      <w:rPr>
        <w:rFonts w:hint="default"/>
      </w:r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6"/>
  </w:num>
  <w:num w:numId="2">
    <w:abstractNumId w:val="37"/>
  </w:num>
  <w:num w:numId="3">
    <w:abstractNumId w:val="20"/>
  </w:num>
  <w:num w:numId="4">
    <w:abstractNumId w:val="28"/>
  </w:num>
  <w:num w:numId="5">
    <w:abstractNumId w:val="23"/>
  </w:num>
  <w:num w:numId="6">
    <w:abstractNumId w:val="48"/>
  </w:num>
  <w:num w:numId="7">
    <w:abstractNumId w:val="24"/>
  </w:num>
  <w:num w:numId="8">
    <w:abstractNumId w:val="51"/>
  </w:num>
  <w:num w:numId="9">
    <w:abstractNumId w:val="45"/>
  </w:num>
  <w:num w:numId="10">
    <w:abstractNumId w:val="30"/>
  </w:num>
  <w:num w:numId="11">
    <w:abstractNumId w:val="27"/>
  </w:num>
  <w:num w:numId="12">
    <w:abstractNumId w:val="5"/>
  </w:num>
  <w:num w:numId="13">
    <w:abstractNumId w:val="21"/>
  </w:num>
  <w:num w:numId="14">
    <w:abstractNumId w:val="7"/>
  </w:num>
  <w:num w:numId="15">
    <w:abstractNumId w:val="39"/>
  </w:num>
  <w:num w:numId="16">
    <w:abstractNumId w:val="25"/>
  </w:num>
  <w:num w:numId="17">
    <w:abstractNumId w:val="43"/>
  </w:num>
  <w:num w:numId="18">
    <w:abstractNumId w:val="42"/>
  </w:num>
  <w:num w:numId="19">
    <w:abstractNumId w:val="8"/>
  </w:num>
  <w:num w:numId="20">
    <w:abstractNumId w:val="4"/>
  </w:num>
  <w:num w:numId="21">
    <w:abstractNumId w:val="38"/>
  </w:num>
  <w:num w:numId="22">
    <w:abstractNumId w:val="2"/>
  </w:num>
  <w:num w:numId="23">
    <w:abstractNumId w:val="19"/>
  </w:num>
  <w:num w:numId="24">
    <w:abstractNumId w:val="36"/>
  </w:num>
  <w:num w:numId="25">
    <w:abstractNumId w:val="14"/>
  </w:num>
  <w:num w:numId="26">
    <w:abstractNumId w:val="3"/>
  </w:num>
  <w:num w:numId="27">
    <w:abstractNumId w:val="52"/>
  </w:num>
  <w:num w:numId="28">
    <w:abstractNumId w:val="6"/>
  </w:num>
  <w:num w:numId="29">
    <w:abstractNumId w:val="47"/>
  </w:num>
  <w:num w:numId="30">
    <w:abstractNumId w:val="41"/>
  </w:num>
  <w:num w:numId="31">
    <w:abstractNumId w:val="49"/>
  </w:num>
  <w:num w:numId="32">
    <w:abstractNumId w:val="50"/>
  </w:num>
  <w:num w:numId="33">
    <w:abstractNumId w:val="44"/>
  </w:num>
  <w:num w:numId="34">
    <w:abstractNumId w:val="9"/>
  </w:num>
  <w:num w:numId="3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18"/>
  </w:num>
  <w:num w:numId="38">
    <w:abstractNumId w:val="29"/>
  </w:num>
  <w:num w:numId="39">
    <w:abstractNumId w:val="10"/>
  </w:num>
  <w:num w:numId="40">
    <w:abstractNumId w:val="31"/>
  </w:num>
  <w:num w:numId="41">
    <w:abstractNumId w:val="0"/>
  </w:num>
  <w:num w:numId="42">
    <w:abstractNumId w:val="17"/>
  </w:num>
  <w:num w:numId="43">
    <w:abstractNumId w:val="15"/>
  </w:num>
  <w:num w:numId="44">
    <w:abstractNumId w:val="35"/>
  </w:num>
  <w:num w:numId="45">
    <w:abstractNumId w:val="13"/>
  </w:num>
  <w:num w:numId="46">
    <w:abstractNumId w:val="12"/>
  </w:num>
  <w:num w:numId="47">
    <w:abstractNumId w:val="46"/>
  </w:num>
  <w:num w:numId="48">
    <w:abstractNumId w:val="1"/>
  </w:num>
  <w:num w:numId="49">
    <w:abstractNumId w:val="32"/>
  </w:num>
  <w:num w:numId="50">
    <w:abstractNumId w:val="26"/>
  </w:num>
  <w:num w:numId="51">
    <w:abstractNumId w:val="34"/>
  </w:num>
  <w:num w:numId="52">
    <w:abstractNumId w:val="22"/>
  </w:num>
  <w:num w:numId="53">
    <w:abstractNumId w:val="33"/>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02542"/>
    <w:rsid w:val="00013F1A"/>
    <w:rsid w:val="00017006"/>
    <w:rsid w:val="00020AA0"/>
    <w:rsid w:val="00021072"/>
    <w:rsid w:val="00026DA8"/>
    <w:rsid w:val="000329C4"/>
    <w:rsid w:val="00041157"/>
    <w:rsid w:val="00045B79"/>
    <w:rsid w:val="00046FF7"/>
    <w:rsid w:val="000501CB"/>
    <w:rsid w:val="00051062"/>
    <w:rsid w:val="000541F9"/>
    <w:rsid w:val="00057554"/>
    <w:rsid w:val="00064117"/>
    <w:rsid w:val="00065914"/>
    <w:rsid w:val="000676AC"/>
    <w:rsid w:val="00067EB9"/>
    <w:rsid w:val="00076C02"/>
    <w:rsid w:val="00077076"/>
    <w:rsid w:val="000772ED"/>
    <w:rsid w:val="00077511"/>
    <w:rsid w:val="00080963"/>
    <w:rsid w:val="00096144"/>
    <w:rsid w:val="00097124"/>
    <w:rsid w:val="000A07C9"/>
    <w:rsid w:val="000A205C"/>
    <w:rsid w:val="000A2686"/>
    <w:rsid w:val="000B25B3"/>
    <w:rsid w:val="000C19EF"/>
    <w:rsid w:val="000C3A17"/>
    <w:rsid w:val="000C68D7"/>
    <w:rsid w:val="000D3C85"/>
    <w:rsid w:val="000D3CCF"/>
    <w:rsid w:val="000E3F4A"/>
    <w:rsid w:val="000E408C"/>
    <w:rsid w:val="000E6150"/>
    <w:rsid w:val="000F1AC6"/>
    <w:rsid w:val="000F3BA1"/>
    <w:rsid w:val="000F4524"/>
    <w:rsid w:val="000F59F8"/>
    <w:rsid w:val="0010016B"/>
    <w:rsid w:val="00101493"/>
    <w:rsid w:val="00103757"/>
    <w:rsid w:val="00106CBF"/>
    <w:rsid w:val="00111002"/>
    <w:rsid w:val="00112CDE"/>
    <w:rsid w:val="00114BBE"/>
    <w:rsid w:val="00121ECA"/>
    <w:rsid w:val="0012337C"/>
    <w:rsid w:val="00123AAD"/>
    <w:rsid w:val="00126647"/>
    <w:rsid w:val="00130FA5"/>
    <w:rsid w:val="0013405E"/>
    <w:rsid w:val="00134C96"/>
    <w:rsid w:val="00145027"/>
    <w:rsid w:val="0014596B"/>
    <w:rsid w:val="001459BF"/>
    <w:rsid w:val="00152BF7"/>
    <w:rsid w:val="00166A6D"/>
    <w:rsid w:val="001703DB"/>
    <w:rsid w:val="00172931"/>
    <w:rsid w:val="00180054"/>
    <w:rsid w:val="00180D8D"/>
    <w:rsid w:val="00182DB8"/>
    <w:rsid w:val="0018327C"/>
    <w:rsid w:val="001835EE"/>
    <w:rsid w:val="00185E7E"/>
    <w:rsid w:val="00186F37"/>
    <w:rsid w:val="00193584"/>
    <w:rsid w:val="00195964"/>
    <w:rsid w:val="001A49D1"/>
    <w:rsid w:val="001A4ED0"/>
    <w:rsid w:val="001B6136"/>
    <w:rsid w:val="001C29AA"/>
    <w:rsid w:val="001C5345"/>
    <w:rsid w:val="001D22AE"/>
    <w:rsid w:val="001D7052"/>
    <w:rsid w:val="001E025A"/>
    <w:rsid w:val="001E1221"/>
    <w:rsid w:val="001E76AB"/>
    <w:rsid w:val="001F5B7D"/>
    <w:rsid w:val="00201D01"/>
    <w:rsid w:val="00212B2E"/>
    <w:rsid w:val="0021754A"/>
    <w:rsid w:val="002204AB"/>
    <w:rsid w:val="00221BFC"/>
    <w:rsid w:val="00230141"/>
    <w:rsid w:val="00231182"/>
    <w:rsid w:val="0023444E"/>
    <w:rsid w:val="0023621D"/>
    <w:rsid w:val="00236BA9"/>
    <w:rsid w:val="00236CD1"/>
    <w:rsid w:val="00242E81"/>
    <w:rsid w:val="00245677"/>
    <w:rsid w:val="002468BF"/>
    <w:rsid w:val="00251D2A"/>
    <w:rsid w:val="0026167E"/>
    <w:rsid w:val="00274713"/>
    <w:rsid w:val="0027539A"/>
    <w:rsid w:val="00275B30"/>
    <w:rsid w:val="0027635D"/>
    <w:rsid w:val="002814E0"/>
    <w:rsid w:val="002A2752"/>
    <w:rsid w:val="002B6567"/>
    <w:rsid w:val="002C04AC"/>
    <w:rsid w:val="002C48FF"/>
    <w:rsid w:val="002D3D30"/>
    <w:rsid w:val="002D6F44"/>
    <w:rsid w:val="002E5EFE"/>
    <w:rsid w:val="002E7312"/>
    <w:rsid w:val="003020A5"/>
    <w:rsid w:val="00310A51"/>
    <w:rsid w:val="00314443"/>
    <w:rsid w:val="003200D0"/>
    <w:rsid w:val="00321A04"/>
    <w:rsid w:val="00323774"/>
    <w:rsid w:val="0032676D"/>
    <w:rsid w:val="00333F48"/>
    <w:rsid w:val="003373D5"/>
    <w:rsid w:val="00346A47"/>
    <w:rsid w:val="0035580B"/>
    <w:rsid w:val="00364EA2"/>
    <w:rsid w:val="00367D8F"/>
    <w:rsid w:val="0037164B"/>
    <w:rsid w:val="003874EE"/>
    <w:rsid w:val="00397F23"/>
    <w:rsid w:val="003A4993"/>
    <w:rsid w:val="003A5A73"/>
    <w:rsid w:val="003A7874"/>
    <w:rsid w:val="003B14D9"/>
    <w:rsid w:val="003B61E8"/>
    <w:rsid w:val="003C38BD"/>
    <w:rsid w:val="003C6677"/>
    <w:rsid w:val="003C7C5B"/>
    <w:rsid w:val="003D3B6A"/>
    <w:rsid w:val="003D7F8A"/>
    <w:rsid w:val="003E5EE2"/>
    <w:rsid w:val="003E6573"/>
    <w:rsid w:val="003F2C6E"/>
    <w:rsid w:val="003F5370"/>
    <w:rsid w:val="004227AC"/>
    <w:rsid w:val="00424621"/>
    <w:rsid w:val="00425795"/>
    <w:rsid w:val="004351BB"/>
    <w:rsid w:val="00435932"/>
    <w:rsid w:val="00445DB4"/>
    <w:rsid w:val="004520F1"/>
    <w:rsid w:val="00455F7C"/>
    <w:rsid w:val="00460168"/>
    <w:rsid w:val="004653D0"/>
    <w:rsid w:val="00467FFC"/>
    <w:rsid w:val="00471454"/>
    <w:rsid w:val="00471F2A"/>
    <w:rsid w:val="00473457"/>
    <w:rsid w:val="00474ADC"/>
    <w:rsid w:val="00475A8D"/>
    <w:rsid w:val="004869B3"/>
    <w:rsid w:val="004977A6"/>
    <w:rsid w:val="004A298B"/>
    <w:rsid w:val="004A2E26"/>
    <w:rsid w:val="004A4CA0"/>
    <w:rsid w:val="004A60BC"/>
    <w:rsid w:val="004C2854"/>
    <w:rsid w:val="004D42AF"/>
    <w:rsid w:val="004D4D93"/>
    <w:rsid w:val="004E3336"/>
    <w:rsid w:val="004E5593"/>
    <w:rsid w:val="004F2CF0"/>
    <w:rsid w:val="004F5597"/>
    <w:rsid w:val="0050264E"/>
    <w:rsid w:val="005137FF"/>
    <w:rsid w:val="00513F37"/>
    <w:rsid w:val="005173E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D6135"/>
    <w:rsid w:val="005D67A9"/>
    <w:rsid w:val="005D7F81"/>
    <w:rsid w:val="005E3D3C"/>
    <w:rsid w:val="005E4BCD"/>
    <w:rsid w:val="005F2E52"/>
    <w:rsid w:val="006134F5"/>
    <w:rsid w:val="00620120"/>
    <w:rsid w:val="006222D2"/>
    <w:rsid w:val="00624DCF"/>
    <w:rsid w:val="00625F03"/>
    <w:rsid w:val="0063104E"/>
    <w:rsid w:val="00634855"/>
    <w:rsid w:val="00636E2C"/>
    <w:rsid w:val="0064399B"/>
    <w:rsid w:val="0064633E"/>
    <w:rsid w:val="00662035"/>
    <w:rsid w:val="0066784D"/>
    <w:rsid w:val="00674148"/>
    <w:rsid w:val="0067680B"/>
    <w:rsid w:val="00680112"/>
    <w:rsid w:val="00684DF8"/>
    <w:rsid w:val="006874D5"/>
    <w:rsid w:val="006A2343"/>
    <w:rsid w:val="006A3ACC"/>
    <w:rsid w:val="006C2062"/>
    <w:rsid w:val="006C6FD0"/>
    <w:rsid w:val="006C72F3"/>
    <w:rsid w:val="006D12C1"/>
    <w:rsid w:val="006D310B"/>
    <w:rsid w:val="006D34B8"/>
    <w:rsid w:val="006D5457"/>
    <w:rsid w:val="006F1945"/>
    <w:rsid w:val="006F54F3"/>
    <w:rsid w:val="006F5939"/>
    <w:rsid w:val="006F6BC1"/>
    <w:rsid w:val="006F70DB"/>
    <w:rsid w:val="00707670"/>
    <w:rsid w:val="007128B8"/>
    <w:rsid w:val="00716454"/>
    <w:rsid w:val="0072119B"/>
    <w:rsid w:val="007245A8"/>
    <w:rsid w:val="00725341"/>
    <w:rsid w:val="007362A7"/>
    <w:rsid w:val="0074329B"/>
    <w:rsid w:val="0074612F"/>
    <w:rsid w:val="00751A5C"/>
    <w:rsid w:val="00753022"/>
    <w:rsid w:val="007546B0"/>
    <w:rsid w:val="00764375"/>
    <w:rsid w:val="00766AB7"/>
    <w:rsid w:val="007676D5"/>
    <w:rsid w:val="007711F3"/>
    <w:rsid w:val="007724C9"/>
    <w:rsid w:val="00782F23"/>
    <w:rsid w:val="007935A5"/>
    <w:rsid w:val="00793DC3"/>
    <w:rsid w:val="00796734"/>
    <w:rsid w:val="007A1033"/>
    <w:rsid w:val="007A28E4"/>
    <w:rsid w:val="007A4BF7"/>
    <w:rsid w:val="007C0D86"/>
    <w:rsid w:val="007C1FB4"/>
    <w:rsid w:val="007D3F18"/>
    <w:rsid w:val="007F242D"/>
    <w:rsid w:val="007F44C5"/>
    <w:rsid w:val="007F6952"/>
    <w:rsid w:val="008036E9"/>
    <w:rsid w:val="00807961"/>
    <w:rsid w:val="00807A09"/>
    <w:rsid w:val="008136B7"/>
    <w:rsid w:val="0081450B"/>
    <w:rsid w:val="008157A1"/>
    <w:rsid w:val="008223FF"/>
    <w:rsid w:val="008318B2"/>
    <w:rsid w:val="0083694C"/>
    <w:rsid w:val="00842149"/>
    <w:rsid w:val="0084544D"/>
    <w:rsid w:val="008457BA"/>
    <w:rsid w:val="00847098"/>
    <w:rsid w:val="008519B0"/>
    <w:rsid w:val="008578B9"/>
    <w:rsid w:val="00873DAD"/>
    <w:rsid w:val="0087582F"/>
    <w:rsid w:val="0087683A"/>
    <w:rsid w:val="00876894"/>
    <w:rsid w:val="00877A3A"/>
    <w:rsid w:val="00882AC0"/>
    <w:rsid w:val="00886AA3"/>
    <w:rsid w:val="00892F63"/>
    <w:rsid w:val="008A46A6"/>
    <w:rsid w:val="008A4B79"/>
    <w:rsid w:val="008A527E"/>
    <w:rsid w:val="008B0054"/>
    <w:rsid w:val="008B20D1"/>
    <w:rsid w:val="008B7B5A"/>
    <w:rsid w:val="008C0FE7"/>
    <w:rsid w:val="008C1114"/>
    <w:rsid w:val="008C16C4"/>
    <w:rsid w:val="008C65DB"/>
    <w:rsid w:val="008C7736"/>
    <w:rsid w:val="008D07C5"/>
    <w:rsid w:val="008E3D62"/>
    <w:rsid w:val="008E59C1"/>
    <w:rsid w:val="008E6D7B"/>
    <w:rsid w:val="008F0965"/>
    <w:rsid w:val="008F18B5"/>
    <w:rsid w:val="0090042F"/>
    <w:rsid w:val="00905BF5"/>
    <w:rsid w:val="009071A2"/>
    <w:rsid w:val="0091167F"/>
    <w:rsid w:val="0091544C"/>
    <w:rsid w:val="009269D8"/>
    <w:rsid w:val="00931CAD"/>
    <w:rsid w:val="00933655"/>
    <w:rsid w:val="009479B1"/>
    <w:rsid w:val="00950C41"/>
    <w:rsid w:val="0095176D"/>
    <w:rsid w:val="00956B65"/>
    <w:rsid w:val="00957118"/>
    <w:rsid w:val="00957755"/>
    <w:rsid w:val="00970580"/>
    <w:rsid w:val="00972C29"/>
    <w:rsid w:val="0098420E"/>
    <w:rsid w:val="00986B67"/>
    <w:rsid w:val="00990E2E"/>
    <w:rsid w:val="00992EBF"/>
    <w:rsid w:val="00994C14"/>
    <w:rsid w:val="009A481E"/>
    <w:rsid w:val="009A7C87"/>
    <w:rsid w:val="009B0F8A"/>
    <w:rsid w:val="009C02C9"/>
    <w:rsid w:val="009C08E3"/>
    <w:rsid w:val="009D1281"/>
    <w:rsid w:val="009D14D6"/>
    <w:rsid w:val="009D3251"/>
    <w:rsid w:val="009E08AB"/>
    <w:rsid w:val="009E0DA6"/>
    <w:rsid w:val="009F1C01"/>
    <w:rsid w:val="00A06FFE"/>
    <w:rsid w:val="00A07AAE"/>
    <w:rsid w:val="00A13AE9"/>
    <w:rsid w:val="00A14015"/>
    <w:rsid w:val="00A1482C"/>
    <w:rsid w:val="00A15CBB"/>
    <w:rsid w:val="00A17593"/>
    <w:rsid w:val="00A230B7"/>
    <w:rsid w:val="00A23554"/>
    <w:rsid w:val="00A24891"/>
    <w:rsid w:val="00A27733"/>
    <w:rsid w:val="00A3121E"/>
    <w:rsid w:val="00A31499"/>
    <w:rsid w:val="00A37DF3"/>
    <w:rsid w:val="00A40E70"/>
    <w:rsid w:val="00A418CC"/>
    <w:rsid w:val="00A54CA2"/>
    <w:rsid w:val="00A56528"/>
    <w:rsid w:val="00A631E8"/>
    <w:rsid w:val="00A6369E"/>
    <w:rsid w:val="00A6584B"/>
    <w:rsid w:val="00A67E02"/>
    <w:rsid w:val="00A72F05"/>
    <w:rsid w:val="00A81B86"/>
    <w:rsid w:val="00A8218E"/>
    <w:rsid w:val="00A87353"/>
    <w:rsid w:val="00A928D7"/>
    <w:rsid w:val="00A9344F"/>
    <w:rsid w:val="00A96326"/>
    <w:rsid w:val="00A974C7"/>
    <w:rsid w:val="00AA0F9B"/>
    <w:rsid w:val="00AA17E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42058"/>
    <w:rsid w:val="00B464E4"/>
    <w:rsid w:val="00B56503"/>
    <w:rsid w:val="00B63749"/>
    <w:rsid w:val="00B7279B"/>
    <w:rsid w:val="00B76CE9"/>
    <w:rsid w:val="00B81F46"/>
    <w:rsid w:val="00B8598D"/>
    <w:rsid w:val="00B85A14"/>
    <w:rsid w:val="00B90F98"/>
    <w:rsid w:val="00BA0490"/>
    <w:rsid w:val="00BA2410"/>
    <w:rsid w:val="00BA31C7"/>
    <w:rsid w:val="00BA565B"/>
    <w:rsid w:val="00BB080D"/>
    <w:rsid w:val="00BB133B"/>
    <w:rsid w:val="00BB1D05"/>
    <w:rsid w:val="00BB769A"/>
    <w:rsid w:val="00BC792B"/>
    <w:rsid w:val="00BE06FF"/>
    <w:rsid w:val="00BE493C"/>
    <w:rsid w:val="00BE4FB0"/>
    <w:rsid w:val="00BF060E"/>
    <w:rsid w:val="00BF5FE6"/>
    <w:rsid w:val="00C00E9D"/>
    <w:rsid w:val="00C0401E"/>
    <w:rsid w:val="00C04ADE"/>
    <w:rsid w:val="00C116CC"/>
    <w:rsid w:val="00C13AE5"/>
    <w:rsid w:val="00C15A41"/>
    <w:rsid w:val="00C21120"/>
    <w:rsid w:val="00C22AD6"/>
    <w:rsid w:val="00C30DE8"/>
    <w:rsid w:val="00C325F8"/>
    <w:rsid w:val="00C3613B"/>
    <w:rsid w:val="00C40946"/>
    <w:rsid w:val="00C40ECA"/>
    <w:rsid w:val="00C43123"/>
    <w:rsid w:val="00C537A4"/>
    <w:rsid w:val="00C5772E"/>
    <w:rsid w:val="00C62ECC"/>
    <w:rsid w:val="00C639D6"/>
    <w:rsid w:val="00C74259"/>
    <w:rsid w:val="00C807FA"/>
    <w:rsid w:val="00C82E30"/>
    <w:rsid w:val="00C86F4C"/>
    <w:rsid w:val="00C9004B"/>
    <w:rsid w:val="00C90FE2"/>
    <w:rsid w:val="00C9316C"/>
    <w:rsid w:val="00C948AF"/>
    <w:rsid w:val="00CA61E4"/>
    <w:rsid w:val="00CB4CAE"/>
    <w:rsid w:val="00CC0F09"/>
    <w:rsid w:val="00CC14AA"/>
    <w:rsid w:val="00CC5BE3"/>
    <w:rsid w:val="00CD1A05"/>
    <w:rsid w:val="00CD1EAC"/>
    <w:rsid w:val="00CE313B"/>
    <w:rsid w:val="00CE6D6E"/>
    <w:rsid w:val="00CE6E6D"/>
    <w:rsid w:val="00CF577E"/>
    <w:rsid w:val="00CF5794"/>
    <w:rsid w:val="00D070BD"/>
    <w:rsid w:val="00D116E4"/>
    <w:rsid w:val="00D14172"/>
    <w:rsid w:val="00D26C3F"/>
    <w:rsid w:val="00D30ECD"/>
    <w:rsid w:val="00D35A36"/>
    <w:rsid w:val="00D53B75"/>
    <w:rsid w:val="00D554BE"/>
    <w:rsid w:val="00D643F9"/>
    <w:rsid w:val="00D67620"/>
    <w:rsid w:val="00D7080F"/>
    <w:rsid w:val="00D71F78"/>
    <w:rsid w:val="00D82C7E"/>
    <w:rsid w:val="00D91B1F"/>
    <w:rsid w:val="00DA204F"/>
    <w:rsid w:val="00DA20FA"/>
    <w:rsid w:val="00DA24FC"/>
    <w:rsid w:val="00DA32FD"/>
    <w:rsid w:val="00DA5121"/>
    <w:rsid w:val="00DB359B"/>
    <w:rsid w:val="00DB420E"/>
    <w:rsid w:val="00DB5BA6"/>
    <w:rsid w:val="00DC75BD"/>
    <w:rsid w:val="00DD0558"/>
    <w:rsid w:val="00DD4BE1"/>
    <w:rsid w:val="00DD706B"/>
    <w:rsid w:val="00DE0A9E"/>
    <w:rsid w:val="00DE0CD0"/>
    <w:rsid w:val="00DE5C80"/>
    <w:rsid w:val="00DF45CD"/>
    <w:rsid w:val="00DF66AC"/>
    <w:rsid w:val="00E04C46"/>
    <w:rsid w:val="00E1347D"/>
    <w:rsid w:val="00E1347F"/>
    <w:rsid w:val="00E14C5B"/>
    <w:rsid w:val="00E258F4"/>
    <w:rsid w:val="00E262AA"/>
    <w:rsid w:val="00E30C88"/>
    <w:rsid w:val="00E37CE0"/>
    <w:rsid w:val="00E4198B"/>
    <w:rsid w:val="00E42D33"/>
    <w:rsid w:val="00E60D2A"/>
    <w:rsid w:val="00E6156B"/>
    <w:rsid w:val="00E62417"/>
    <w:rsid w:val="00E709BA"/>
    <w:rsid w:val="00E71191"/>
    <w:rsid w:val="00E7737C"/>
    <w:rsid w:val="00E84889"/>
    <w:rsid w:val="00E86ABE"/>
    <w:rsid w:val="00E875F8"/>
    <w:rsid w:val="00E935F9"/>
    <w:rsid w:val="00EA0499"/>
    <w:rsid w:val="00EB5433"/>
    <w:rsid w:val="00EC10EB"/>
    <w:rsid w:val="00EC579C"/>
    <w:rsid w:val="00ED11CB"/>
    <w:rsid w:val="00ED5A0D"/>
    <w:rsid w:val="00EE12C3"/>
    <w:rsid w:val="00EE138E"/>
    <w:rsid w:val="00EE3BB7"/>
    <w:rsid w:val="00EE3C8B"/>
    <w:rsid w:val="00EE70EB"/>
    <w:rsid w:val="00EF2A0F"/>
    <w:rsid w:val="00EF32CD"/>
    <w:rsid w:val="00EF584A"/>
    <w:rsid w:val="00EF6B78"/>
    <w:rsid w:val="00F00A45"/>
    <w:rsid w:val="00F03AFF"/>
    <w:rsid w:val="00F04D69"/>
    <w:rsid w:val="00F070DE"/>
    <w:rsid w:val="00F10285"/>
    <w:rsid w:val="00F15C19"/>
    <w:rsid w:val="00F41884"/>
    <w:rsid w:val="00F431FA"/>
    <w:rsid w:val="00F5294D"/>
    <w:rsid w:val="00F544D0"/>
    <w:rsid w:val="00F54676"/>
    <w:rsid w:val="00F56DCA"/>
    <w:rsid w:val="00F73F2B"/>
    <w:rsid w:val="00F85FEC"/>
    <w:rsid w:val="00F87F81"/>
    <w:rsid w:val="00F90D75"/>
    <w:rsid w:val="00F979C9"/>
    <w:rsid w:val="00FA30AE"/>
    <w:rsid w:val="00FA33E5"/>
    <w:rsid w:val="00FA4EB5"/>
    <w:rsid w:val="00FA5B3D"/>
    <w:rsid w:val="00FA7956"/>
    <w:rsid w:val="00FB442B"/>
    <w:rsid w:val="00FB4DAD"/>
    <w:rsid w:val="00FC061E"/>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6BBEAA54-FFC0-4DE7-A382-CC75C1A25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9"/>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CBDF0-5886-4EE3-A62F-3EFE232A8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11776</Words>
  <Characters>67126</Characters>
  <Application>Microsoft Office Word</Application>
  <DocSecurity>0</DocSecurity>
  <Lines>559</Lines>
  <Paragraphs>157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4</cp:revision>
  <cp:lastPrinted>2019-02-27T16:36:00Z</cp:lastPrinted>
  <dcterms:created xsi:type="dcterms:W3CDTF">2019-02-27T16:36:00Z</dcterms:created>
  <dcterms:modified xsi:type="dcterms:W3CDTF">2019-02-27T16:36:00Z</dcterms:modified>
</cp:coreProperties>
</file>