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E96569" w14:textId="39135B6F" w:rsidR="00333F48" w:rsidRPr="000526A6" w:rsidRDefault="00333F48" w:rsidP="00333F48">
      <w:pPr>
        <w:pStyle w:val="Identifikacestran"/>
        <w:spacing w:line="240" w:lineRule="auto"/>
        <w:jc w:val="center"/>
        <w:rPr>
          <w:rFonts w:ascii="Calibri" w:hAnsi="Calibri" w:cs="Segoe UI"/>
          <w:b/>
          <w:bCs/>
          <w:sz w:val="32"/>
          <w:szCs w:val="32"/>
        </w:rPr>
      </w:pPr>
      <w:bookmarkStart w:id="0" w:name="_GoBack"/>
      <w:bookmarkEnd w:id="0"/>
      <w:r w:rsidRPr="000526A6">
        <w:rPr>
          <w:rFonts w:ascii="Calibri" w:hAnsi="Calibri" w:cs="Segoe UI"/>
          <w:b/>
          <w:bCs/>
          <w:sz w:val="32"/>
          <w:szCs w:val="32"/>
        </w:rPr>
        <w:t>Zmluva o službách</w:t>
      </w:r>
      <w:r w:rsidR="00D51A3E">
        <w:rPr>
          <w:rFonts w:ascii="Calibri" w:hAnsi="Calibri" w:cs="Segoe UI"/>
          <w:b/>
          <w:bCs/>
          <w:sz w:val="32"/>
          <w:szCs w:val="32"/>
        </w:rPr>
        <w:t xml:space="preserve"> </w:t>
      </w:r>
    </w:p>
    <w:p w14:paraId="3CE45811" w14:textId="77777777" w:rsidR="00333F48" w:rsidRPr="000526A6" w:rsidRDefault="00333F48" w:rsidP="00333F48">
      <w:pPr>
        <w:pStyle w:val="Identifikacestran"/>
        <w:spacing w:line="240" w:lineRule="auto"/>
        <w:jc w:val="center"/>
        <w:rPr>
          <w:rFonts w:ascii="Calibri" w:hAnsi="Calibri" w:cs="Segoe UI"/>
          <w:b/>
          <w:bCs/>
          <w:sz w:val="32"/>
          <w:szCs w:val="32"/>
        </w:rPr>
      </w:pPr>
      <w:r w:rsidRPr="000526A6">
        <w:rPr>
          <w:rFonts w:ascii="Calibri" w:hAnsi="Calibri" w:cs="Segoe UI"/>
          <w:b/>
          <w:bCs/>
          <w:sz w:val="32"/>
          <w:szCs w:val="32"/>
        </w:rPr>
        <w:t xml:space="preserve"> prímestskej autobusovej dopravy vo verejnom</w:t>
      </w:r>
      <w:r w:rsidRPr="0060590A">
        <w:rPr>
          <w:rFonts w:ascii="Calibri" w:hAnsi="Calibri" w:cs="Segoe UI"/>
          <w:b/>
          <w:bCs/>
          <w:sz w:val="32"/>
          <w:szCs w:val="32"/>
        </w:rPr>
        <w:t xml:space="preserve"> záujme</w:t>
      </w:r>
      <w:r w:rsidRPr="000526A6">
        <w:rPr>
          <w:rFonts w:ascii="Calibri" w:hAnsi="Calibri" w:cs="Segoe UI"/>
          <w:b/>
          <w:bCs/>
          <w:sz w:val="32"/>
          <w:szCs w:val="32"/>
        </w:rPr>
        <w:t xml:space="preserve"> </w:t>
      </w:r>
    </w:p>
    <w:p w14:paraId="4632A3CE" w14:textId="36A77DD4" w:rsidR="00333F48" w:rsidRPr="00346A76" w:rsidRDefault="00333F48" w:rsidP="00333F48">
      <w:pPr>
        <w:pStyle w:val="Identifikacestran"/>
        <w:spacing w:line="240" w:lineRule="auto"/>
        <w:jc w:val="center"/>
        <w:rPr>
          <w:rFonts w:ascii="Calibri" w:hAnsi="Calibri"/>
          <w:b/>
        </w:rPr>
      </w:pPr>
      <w:r w:rsidRPr="00275B30">
        <w:rPr>
          <w:rFonts w:ascii="Calibri" w:hAnsi="Calibri" w:cs="Segoe UI"/>
          <w:b/>
          <w:bCs/>
          <w:sz w:val="32"/>
          <w:szCs w:val="32"/>
        </w:rPr>
        <w:t xml:space="preserve">v dopravnom regióne </w:t>
      </w:r>
      <w:r w:rsidR="00065977">
        <w:rPr>
          <w:rFonts w:ascii="Calibri" w:hAnsi="Calibri" w:cs="Segoe UI"/>
          <w:b/>
          <w:bCs/>
          <w:sz w:val="32"/>
          <w:szCs w:val="32"/>
        </w:rPr>
        <w:t xml:space="preserve">Orava </w:t>
      </w:r>
    </w:p>
    <w:p w14:paraId="76F43AC8" w14:textId="77777777" w:rsidR="00A41221" w:rsidRDefault="00A41221" w:rsidP="00333F48">
      <w:pPr>
        <w:pStyle w:val="Identifikacestran"/>
        <w:spacing w:line="240" w:lineRule="auto"/>
        <w:jc w:val="center"/>
        <w:rPr>
          <w:rFonts w:ascii="Calibri" w:hAnsi="Calibri" w:cs="Segoe UI"/>
          <w:b/>
          <w:bCs/>
          <w:szCs w:val="24"/>
        </w:rPr>
      </w:pPr>
    </w:p>
    <w:p w14:paraId="1FC2ECC1" w14:textId="77777777" w:rsidR="00333F48" w:rsidRPr="00011463" w:rsidRDefault="00333F48" w:rsidP="00333F48">
      <w:pPr>
        <w:pStyle w:val="Identifikacestran"/>
        <w:spacing w:line="240" w:lineRule="auto"/>
        <w:jc w:val="center"/>
        <w:rPr>
          <w:rFonts w:ascii="Calibri" w:hAnsi="Calibri" w:cs="Segoe UI"/>
          <w:b/>
          <w:bCs/>
          <w:szCs w:val="24"/>
        </w:rPr>
      </w:pPr>
      <w:r w:rsidRPr="00011463">
        <w:rPr>
          <w:rFonts w:ascii="Calibri" w:hAnsi="Calibri" w:cs="Segoe UI"/>
          <w:b/>
          <w:bCs/>
          <w:szCs w:val="24"/>
        </w:rPr>
        <w:t xml:space="preserve">číslo zmluvy </w:t>
      </w:r>
      <w:r>
        <w:rPr>
          <w:rFonts w:ascii="Calibri" w:hAnsi="Calibri" w:cs="Segoe UI"/>
          <w:b/>
          <w:bCs/>
          <w:szCs w:val="24"/>
        </w:rPr>
        <w:t>Objednávateľa</w:t>
      </w:r>
      <w:r w:rsidRPr="00011463">
        <w:rPr>
          <w:rFonts w:ascii="Calibri" w:hAnsi="Calibri" w:cs="Segoe UI"/>
          <w:b/>
          <w:bCs/>
          <w:szCs w:val="24"/>
        </w:rPr>
        <w:t>: ……………..</w:t>
      </w:r>
    </w:p>
    <w:p w14:paraId="14017691" w14:textId="77777777" w:rsidR="00333F48" w:rsidRPr="00BE00DA" w:rsidRDefault="00333F48" w:rsidP="00333F48">
      <w:pPr>
        <w:pStyle w:val="Identifikacestran"/>
        <w:spacing w:line="276" w:lineRule="auto"/>
        <w:jc w:val="center"/>
        <w:rPr>
          <w:rFonts w:ascii="Calibri" w:hAnsi="Calibri" w:cs="Segoe UI"/>
          <w:b/>
          <w:bCs/>
          <w:sz w:val="22"/>
          <w:szCs w:val="22"/>
        </w:rPr>
      </w:pPr>
    </w:p>
    <w:p w14:paraId="172E52F9" w14:textId="7119902B" w:rsidR="00333F48" w:rsidRPr="00B8598D" w:rsidRDefault="00333F48" w:rsidP="00333F48">
      <w:pPr>
        <w:pStyle w:val="Identifikacestran"/>
        <w:spacing w:line="276" w:lineRule="auto"/>
        <w:jc w:val="center"/>
        <w:rPr>
          <w:rFonts w:ascii="Calibri" w:hAnsi="Calibri" w:cs="Segoe UI"/>
          <w:b/>
          <w:bCs/>
          <w:sz w:val="22"/>
          <w:szCs w:val="22"/>
        </w:rPr>
      </w:pPr>
      <w:r w:rsidRPr="00B8598D">
        <w:rPr>
          <w:rFonts w:ascii="Calibri" w:hAnsi="Calibri" w:cs="Segoe UI"/>
          <w:b/>
          <w:bCs/>
          <w:sz w:val="22"/>
          <w:szCs w:val="22"/>
        </w:rPr>
        <w:t>Článok</w:t>
      </w:r>
      <w:r w:rsidR="00D51A3E">
        <w:rPr>
          <w:rFonts w:ascii="Calibri" w:hAnsi="Calibri" w:cs="Segoe UI"/>
          <w:b/>
          <w:bCs/>
          <w:sz w:val="22"/>
          <w:szCs w:val="22"/>
        </w:rPr>
        <w:t xml:space="preserve"> </w:t>
      </w:r>
      <w:r w:rsidRPr="00B8598D">
        <w:rPr>
          <w:rFonts w:ascii="Calibri" w:hAnsi="Calibri" w:cs="Segoe UI"/>
          <w:b/>
          <w:bCs/>
          <w:sz w:val="22"/>
          <w:szCs w:val="22"/>
        </w:rPr>
        <w:t>1</w:t>
      </w:r>
      <w:r w:rsidR="00D51A3E">
        <w:rPr>
          <w:rFonts w:ascii="Calibri" w:hAnsi="Calibri" w:cs="Segoe UI"/>
          <w:b/>
          <w:bCs/>
          <w:sz w:val="22"/>
          <w:szCs w:val="22"/>
        </w:rPr>
        <w:t xml:space="preserve"> </w:t>
      </w:r>
    </w:p>
    <w:p w14:paraId="6731DA12" w14:textId="77777777" w:rsidR="00333F48" w:rsidRDefault="00333F48" w:rsidP="00333F48">
      <w:pPr>
        <w:pStyle w:val="Identifikacestran"/>
        <w:spacing w:line="276" w:lineRule="auto"/>
        <w:jc w:val="center"/>
        <w:rPr>
          <w:rFonts w:ascii="Calibri" w:hAnsi="Calibri" w:cs="Segoe UI"/>
          <w:b/>
          <w:bCs/>
          <w:sz w:val="22"/>
          <w:szCs w:val="22"/>
        </w:rPr>
      </w:pPr>
      <w:r w:rsidRPr="00B8598D">
        <w:rPr>
          <w:rFonts w:ascii="Calibri" w:hAnsi="Calibri" w:cs="Segoe UI"/>
          <w:b/>
          <w:bCs/>
          <w:sz w:val="22"/>
          <w:szCs w:val="22"/>
        </w:rPr>
        <w:t>ZMLUVNÉ STRANY</w:t>
      </w:r>
    </w:p>
    <w:p w14:paraId="58CCA87C" w14:textId="77777777" w:rsidR="00A41221" w:rsidRPr="000526A6" w:rsidRDefault="00A41221" w:rsidP="00333F48">
      <w:pPr>
        <w:pStyle w:val="Identifikacestran"/>
        <w:spacing w:line="276" w:lineRule="auto"/>
        <w:jc w:val="center"/>
        <w:rPr>
          <w:rFonts w:ascii="Calibri" w:hAnsi="Calibri" w:cs="Segoe UI"/>
          <w:b/>
          <w:bCs/>
          <w:sz w:val="22"/>
          <w:szCs w:val="22"/>
        </w:rPr>
      </w:pPr>
    </w:p>
    <w:p w14:paraId="7384B8F8" w14:textId="77777777" w:rsidR="00A41221" w:rsidRPr="000526A6" w:rsidRDefault="00A41221" w:rsidP="00A41221">
      <w:pPr>
        <w:pStyle w:val="Identifikacestran"/>
        <w:spacing w:line="276" w:lineRule="auto"/>
        <w:rPr>
          <w:rFonts w:ascii="Calibri" w:hAnsi="Calibri" w:cs="Segoe UI"/>
          <w:b/>
          <w:sz w:val="22"/>
          <w:szCs w:val="22"/>
        </w:rPr>
      </w:pPr>
      <w:r w:rsidRPr="0060590A">
        <w:rPr>
          <w:rFonts w:ascii="Calibri" w:hAnsi="Calibri" w:cs="Segoe UI"/>
          <w:sz w:val="22"/>
          <w:szCs w:val="22"/>
        </w:rPr>
        <w:t>Objednávateľ</w:t>
      </w:r>
      <w:r w:rsidRPr="002108D3">
        <w:rPr>
          <w:rFonts w:ascii="Calibri" w:hAnsi="Calibri" w:cs="Segoe UI"/>
          <w:sz w:val="22"/>
          <w:szCs w:val="22"/>
        </w:rPr>
        <w:t xml:space="preserve">: </w:t>
      </w:r>
      <w:r>
        <w:rPr>
          <w:rFonts w:ascii="Calibri" w:hAnsi="Calibri" w:cs="Segoe UI"/>
          <w:b/>
          <w:sz w:val="22"/>
          <w:szCs w:val="22"/>
        </w:rPr>
        <w:tab/>
      </w:r>
      <w:r>
        <w:rPr>
          <w:rFonts w:ascii="Calibri" w:hAnsi="Calibri" w:cs="Segoe UI"/>
          <w:b/>
          <w:sz w:val="22"/>
          <w:szCs w:val="22"/>
        </w:rPr>
        <w:tab/>
      </w:r>
      <w:r w:rsidRPr="000526A6">
        <w:rPr>
          <w:rFonts w:ascii="Calibri" w:hAnsi="Calibri" w:cs="Segoe UI"/>
          <w:b/>
          <w:sz w:val="22"/>
          <w:szCs w:val="22"/>
        </w:rPr>
        <w:t>Žilinský</w:t>
      </w:r>
      <w:r w:rsidRPr="0060590A">
        <w:rPr>
          <w:rFonts w:ascii="Calibri" w:hAnsi="Calibri" w:cs="Segoe UI"/>
          <w:b/>
          <w:sz w:val="22"/>
          <w:szCs w:val="22"/>
        </w:rPr>
        <w:t xml:space="preserve"> samosprávny</w:t>
      </w:r>
      <w:r w:rsidRPr="000526A6">
        <w:rPr>
          <w:rFonts w:ascii="Calibri" w:hAnsi="Calibri" w:cs="Segoe UI"/>
          <w:b/>
          <w:sz w:val="22"/>
          <w:szCs w:val="22"/>
        </w:rPr>
        <w:t xml:space="preserve"> kraj  </w:t>
      </w:r>
    </w:p>
    <w:p w14:paraId="45B8F4E2" w14:textId="77777777" w:rsidR="00A41221" w:rsidRPr="000526A6" w:rsidRDefault="00A41221" w:rsidP="00A41221">
      <w:pPr>
        <w:pStyle w:val="Identifikacestran"/>
        <w:spacing w:line="276" w:lineRule="auto"/>
        <w:rPr>
          <w:rFonts w:ascii="Calibri" w:hAnsi="Calibri" w:cs="Segoe UI"/>
          <w:sz w:val="22"/>
          <w:szCs w:val="22"/>
        </w:rPr>
      </w:pPr>
      <w:r>
        <w:rPr>
          <w:rFonts w:ascii="Calibri" w:hAnsi="Calibri" w:cs="Segoe UI"/>
          <w:sz w:val="22"/>
          <w:szCs w:val="22"/>
        </w:rPr>
        <w:t>Sídlo:</w:t>
      </w:r>
      <w:r>
        <w:rPr>
          <w:rFonts w:ascii="Calibri" w:hAnsi="Calibri" w:cs="Segoe UI"/>
          <w:sz w:val="22"/>
          <w:szCs w:val="22"/>
        </w:rPr>
        <w:tab/>
      </w:r>
      <w:r>
        <w:rPr>
          <w:rFonts w:ascii="Calibri" w:hAnsi="Calibri" w:cs="Segoe UI"/>
          <w:sz w:val="22"/>
          <w:szCs w:val="22"/>
        </w:rPr>
        <w:tab/>
      </w:r>
      <w:r>
        <w:rPr>
          <w:rFonts w:ascii="Calibri" w:hAnsi="Calibri" w:cs="Segoe UI"/>
          <w:sz w:val="22"/>
          <w:szCs w:val="22"/>
        </w:rPr>
        <w:tab/>
        <w:t xml:space="preserve">Ul. </w:t>
      </w:r>
      <w:r w:rsidRPr="00BE00DA">
        <w:rPr>
          <w:rFonts w:ascii="Calibri" w:hAnsi="Calibri" w:cs="Segoe UI"/>
          <w:sz w:val="22"/>
          <w:szCs w:val="22"/>
        </w:rPr>
        <w:t xml:space="preserve">Komenského  48,  011 </w:t>
      </w:r>
      <w:r>
        <w:rPr>
          <w:rFonts w:ascii="Calibri" w:hAnsi="Calibri" w:cs="Segoe UI"/>
          <w:sz w:val="22"/>
          <w:szCs w:val="22"/>
        </w:rPr>
        <w:t>0</w:t>
      </w:r>
      <w:r w:rsidRPr="00BE00DA">
        <w:rPr>
          <w:rFonts w:ascii="Calibri" w:hAnsi="Calibri" w:cs="Segoe UI"/>
          <w:sz w:val="22"/>
          <w:szCs w:val="22"/>
        </w:rPr>
        <w:t>9  Žilina</w:t>
      </w:r>
    </w:p>
    <w:p w14:paraId="6397666E" w14:textId="77777777" w:rsidR="00A41221" w:rsidRDefault="00A41221" w:rsidP="00A41221">
      <w:pPr>
        <w:pStyle w:val="Identifikacestran"/>
        <w:spacing w:line="276" w:lineRule="auto"/>
        <w:rPr>
          <w:rFonts w:ascii="Calibri" w:hAnsi="Calibri" w:cs="Segoe UI"/>
          <w:sz w:val="22"/>
          <w:szCs w:val="22"/>
        </w:rPr>
      </w:pPr>
      <w:r w:rsidRPr="000526A6">
        <w:rPr>
          <w:rFonts w:ascii="Calibri" w:hAnsi="Calibri" w:cs="Segoe UI"/>
          <w:sz w:val="22"/>
          <w:szCs w:val="22"/>
        </w:rPr>
        <w:t>IČO:</w:t>
      </w:r>
      <w:r>
        <w:rPr>
          <w:rFonts w:ascii="Calibri" w:hAnsi="Calibri" w:cs="Segoe UI"/>
          <w:sz w:val="22"/>
          <w:szCs w:val="22"/>
        </w:rPr>
        <w:tab/>
      </w:r>
      <w:r>
        <w:rPr>
          <w:rFonts w:ascii="Calibri" w:hAnsi="Calibri" w:cs="Segoe UI"/>
          <w:sz w:val="22"/>
          <w:szCs w:val="22"/>
        </w:rPr>
        <w:tab/>
      </w:r>
      <w:r>
        <w:rPr>
          <w:rFonts w:ascii="Calibri" w:hAnsi="Calibri" w:cs="Segoe UI"/>
          <w:sz w:val="22"/>
          <w:szCs w:val="22"/>
        </w:rPr>
        <w:tab/>
        <w:t>37 808 427</w:t>
      </w:r>
    </w:p>
    <w:p w14:paraId="42416C1E" w14:textId="77777777" w:rsidR="00A41221" w:rsidRDefault="00A41221" w:rsidP="00A41221">
      <w:pPr>
        <w:pStyle w:val="Identifikacestran"/>
        <w:spacing w:line="276" w:lineRule="auto"/>
        <w:rPr>
          <w:rFonts w:ascii="Calibri" w:hAnsi="Calibri" w:cs="Segoe UI"/>
          <w:sz w:val="22"/>
          <w:szCs w:val="22"/>
        </w:rPr>
      </w:pPr>
      <w:r w:rsidRPr="000526A6">
        <w:rPr>
          <w:rFonts w:ascii="Calibri" w:hAnsi="Calibri" w:cs="Segoe UI"/>
          <w:sz w:val="22"/>
          <w:szCs w:val="22"/>
        </w:rPr>
        <w:t>DIČ:</w:t>
      </w:r>
      <w:r>
        <w:rPr>
          <w:rFonts w:ascii="Calibri" w:hAnsi="Calibri" w:cs="Segoe UI"/>
          <w:sz w:val="22"/>
          <w:szCs w:val="22"/>
        </w:rPr>
        <w:tab/>
      </w:r>
      <w:r>
        <w:rPr>
          <w:rFonts w:ascii="Calibri" w:hAnsi="Calibri" w:cs="Segoe UI"/>
          <w:sz w:val="22"/>
          <w:szCs w:val="22"/>
        </w:rPr>
        <w:tab/>
      </w:r>
      <w:r>
        <w:rPr>
          <w:rFonts w:ascii="Calibri" w:hAnsi="Calibri" w:cs="Segoe UI"/>
          <w:sz w:val="22"/>
          <w:szCs w:val="22"/>
        </w:rPr>
        <w:tab/>
        <w:t>202 162 66 95</w:t>
      </w:r>
    </w:p>
    <w:p w14:paraId="62DD92CA" w14:textId="77777777" w:rsidR="00A41221" w:rsidRDefault="00A41221" w:rsidP="00A41221">
      <w:pPr>
        <w:pStyle w:val="Identifikacestran"/>
        <w:spacing w:line="276" w:lineRule="auto"/>
        <w:rPr>
          <w:rFonts w:ascii="Calibri" w:hAnsi="Calibri" w:cs="Segoe UI"/>
          <w:sz w:val="22"/>
          <w:szCs w:val="22"/>
        </w:rPr>
      </w:pPr>
      <w:r>
        <w:rPr>
          <w:rFonts w:ascii="Calibri" w:hAnsi="Calibri" w:cs="Segoe UI"/>
          <w:sz w:val="22"/>
          <w:szCs w:val="22"/>
        </w:rPr>
        <w:t xml:space="preserve">IČ DPH:                             nie je platiteľom DPH </w:t>
      </w:r>
    </w:p>
    <w:p w14:paraId="69552BB1" w14:textId="77777777" w:rsidR="00A41221" w:rsidRDefault="00A41221" w:rsidP="00A41221">
      <w:pPr>
        <w:pStyle w:val="Identifikacestran"/>
        <w:spacing w:line="276" w:lineRule="auto"/>
        <w:rPr>
          <w:rFonts w:ascii="Calibri" w:hAnsi="Calibri" w:cs="Segoe UI"/>
          <w:sz w:val="22"/>
          <w:szCs w:val="22"/>
        </w:rPr>
      </w:pPr>
      <w:r>
        <w:rPr>
          <w:rFonts w:ascii="Calibri" w:hAnsi="Calibri" w:cs="Segoe UI"/>
          <w:sz w:val="22"/>
          <w:szCs w:val="22"/>
        </w:rPr>
        <w:t xml:space="preserve">Číslo účtu IBAN: </w:t>
      </w:r>
      <w:r>
        <w:rPr>
          <w:rFonts w:ascii="Calibri" w:hAnsi="Calibri" w:cs="Segoe UI"/>
          <w:sz w:val="22"/>
          <w:szCs w:val="22"/>
        </w:rPr>
        <w:tab/>
        <w:t>SK95 8180 0000 0070 0050 3697</w:t>
      </w:r>
    </w:p>
    <w:p w14:paraId="037A1D1D" w14:textId="77777777" w:rsidR="00A41221" w:rsidRPr="000526A6" w:rsidRDefault="00A41221" w:rsidP="00A41221">
      <w:pPr>
        <w:pStyle w:val="Identifikacestran"/>
        <w:spacing w:line="276" w:lineRule="auto"/>
        <w:rPr>
          <w:rFonts w:ascii="Calibri" w:hAnsi="Calibri" w:cs="Segoe UI"/>
          <w:sz w:val="22"/>
          <w:szCs w:val="22"/>
        </w:rPr>
      </w:pPr>
      <w:r>
        <w:rPr>
          <w:rFonts w:ascii="Calibri" w:hAnsi="Calibri" w:cs="Segoe UI"/>
          <w:sz w:val="22"/>
          <w:szCs w:val="22"/>
        </w:rPr>
        <w:t xml:space="preserve">Bankové spojenie: </w:t>
      </w:r>
      <w:r>
        <w:rPr>
          <w:rFonts w:ascii="Calibri" w:hAnsi="Calibri" w:cs="Segoe UI"/>
          <w:sz w:val="22"/>
          <w:szCs w:val="22"/>
        </w:rPr>
        <w:tab/>
        <w:t xml:space="preserve">Štátna pokladnica </w:t>
      </w:r>
    </w:p>
    <w:p w14:paraId="7EBBA604" w14:textId="77777777" w:rsidR="00A41221" w:rsidRPr="000526A6" w:rsidRDefault="00A41221" w:rsidP="00A41221">
      <w:pPr>
        <w:pStyle w:val="Identifikacestran"/>
        <w:spacing w:line="276" w:lineRule="auto"/>
        <w:rPr>
          <w:rFonts w:ascii="Calibri" w:hAnsi="Calibri" w:cs="Segoe UI"/>
          <w:sz w:val="22"/>
          <w:szCs w:val="22"/>
        </w:rPr>
      </w:pPr>
      <w:r w:rsidRPr="000526A6">
        <w:rPr>
          <w:rFonts w:ascii="Calibri" w:hAnsi="Calibri" w:cs="Segoe UI"/>
          <w:sz w:val="22"/>
          <w:szCs w:val="22"/>
        </w:rPr>
        <w:t xml:space="preserve">konajúci: </w:t>
      </w:r>
      <w:r>
        <w:rPr>
          <w:rFonts w:ascii="Calibri" w:hAnsi="Calibri" w:cs="Segoe UI"/>
          <w:sz w:val="22"/>
          <w:szCs w:val="22"/>
        </w:rPr>
        <w:tab/>
      </w:r>
      <w:r>
        <w:rPr>
          <w:rFonts w:ascii="Calibri" w:hAnsi="Calibri" w:cs="Segoe UI"/>
          <w:sz w:val="22"/>
          <w:szCs w:val="22"/>
        </w:rPr>
        <w:tab/>
        <w:t xml:space="preserve">Ing. Erika Jurinová, predsedníčka </w:t>
      </w:r>
    </w:p>
    <w:p w14:paraId="16659DE4" w14:textId="77777777" w:rsidR="00333F48" w:rsidRPr="000526A6" w:rsidRDefault="00333F48" w:rsidP="00333F48">
      <w:pPr>
        <w:pStyle w:val="Identifikacestran"/>
        <w:spacing w:line="276" w:lineRule="auto"/>
        <w:jc w:val="center"/>
        <w:rPr>
          <w:rFonts w:ascii="Calibri" w:hAnsi="Calibri" w:cs="Segoe UI"/>
          <w:b/>
          <w:sz w:val="22"/>
          <w:szCs w:val="22"/>
        </w:rPr>
      </w:pPr>
    </w:p>
    <w:p w14:paraId="5366EFB2" w14:textId="7CBCC378" w:rsidR="00333F48" w:rsidRPr="000526A6" w:rsidRDefault="00333F48" w:rsidP="00333F48">
      <w:pPr>
        <w:pStyle w:val="Identifikacestran"/>
        <w:spacing w:line="276" w:lineRule="auto"/>
        <w:rPr>
          <w:rFonts w:ascii="Calibri" w:hAnsi="Calibri" w:cs="Segoe UI"/>
          <w:i/>
          <w:sz w:val="22"/>
          <w:szCs w:val="22"/>
        </w:rPr>
      </w:pPr>
      <w:r w:rsidRPr="000526A6">
        <w:rPr>
          <w:rFonts w:ascii="Calibri" w:hAnsi="Calibri" w:cs="Segoe UI"/>
          <w:sz w:val="22"/>
          <w:szCs w:val="22"/>
        </w:rPr>
        <w:t>(ďalej len</w:t>
      </w:r>
      <w:r w:rsidR="00D51A3E">
        <w:rPr>
          <w:rFonts w:ascii="Calibri" w:hAnsi="Calibri" w:cs="Segoe UI"/>
          <w:sz w:val="22"/>
          <w:szCs w:val="22"/>
        </w:rPr>
        <w:t xml:space="preserve"> </w:t>
      </w:r>
      <w:r w:rsidRPr="000526A6">
        <w:rPr>
          <w:rFonts w:ascii="Calibri" w:hAnsi="Calibri" w:cs="Segoe UI"/>
          <w:sz w:val="22"/>
          <w:szCs w:val="22"/>
        </w:rPr>
        <w:t>„</w:t>
      </w:r>
      <w:r w:rsidRPr="000526A6">
        <w:rPr>
          <w:rFonts w:ascii="Calibri" w:hAnsi="Calibri" w:cs="Segoe UI"/>
          <w:b/>
          <w:sz w:val="22"/>
          <w:szCs w:val="22"/>
        </w:rPr>
        <w:t>Objednávateľ</w:t>
      </w:r>
      <w:r w:rsidRPr="000526A6">
        <w:rPr>
          <w:rFonts w:ascii="Calibri" w:hAnsi="Calibri" w:cs="Segoe UI"/>
          <w:sz w:val="22"/>
          <w:szCs w:val="22"/>
        </w:rPr>
        <w:t>”)</w:t>
      </w:r>
      <w:r w:rsidRPr="000526A6">
        <w:rPr>
          <w:rFonts w:ascii="Calibri" w:hAnsi="Calibri" w:cs="Segoe UI"/>
          <w:i/>
          <w:sz w:val="22"/>
          <w:szCs w:val="22"/>
        </w:rPr>
        <w:t xml:space="preserve"> </w:t>
      </w:r>
    </w:p>
    <w:p w14:paraId="2F065E86" w14:textId="77777777" w:rsidR="00333F48" w:rsidRPr="000526A6" w:rsidRDefault="00333F48" w:rsidP="00333F48">
      <w:pPr>
        <w:pStyle w:val="Identifikacestran"/>
        <w:spacing w:line="276" w:lineRule="auto"/>
        <w:jc w:val="center"/>
        <w:rPr>
          <w:rFonts w:ascii="Calibri" w:hAnsi="Calibri" w:cs="Segoe UI"/>
          <w:b/>
          <w:sz w:val="22"/>
          <w:szCs w:val="22"/>
        </w:rPr>
      </w:pPr>
    </w:p>
    <w:p w14:paraId="226512DF" w14:textId="77777777" w:rsidR="00333F48" w:rsidRDefault="00333F48" w:rsidP="00333F48">
      <w:pPr>
        <w:pStyle w:val="Identifikacestran"/>
        <w:spacing w:line="276" w:lineRule="auto"/>
        <w:jc w:val="left"/>
        <w:rPr>
          <w:rFonts w:ascii="Calibri" w:hAnsi="Calibri" w:cs="Segoe UI"/>
          <w:b/>
          <w:sz w:val="22"/>
          <w:szCs w:val="22"/>
        </w:rPr>
      </w:pPr>
      <w:r>
        <w:rPr>
          <w:rFonts w:ascii="Calibri" w:hAnsi="Calibri" w:cs="Segoe UI"/>
          <w:b/>
          <w:sz w:val="22"/>
          <w:szCs w:val="22"/>
        </w:rPr>
        <w:t>a</w:t>
      </w:r>
    </w:p>
    <w:p w14:paraId="6057C5C9" w14:textId="77777777" w:rsidR="00D51A3E" w:rsidRPr="00A41221" w:rsidRDefault="00D51A3E" w:rsidP="00A41221">
      <w:pPr>
        <w:pStyle w:val="Identifikacestran"/>
        <w:spacing w:line="276" w:lineRule="auto"/>
        <w:jc w:val="left"/>
        <w:rPr>
          <w:rFonts w:ascii="Calibri" w:hAnsi="Calibri"/>
          <w:b/>
          <w:sz w:val="22"/>
        </w:rPr>
      </w:pPr>
    </w:p>
    <w:p w14:paraId="69DA5A49" w14:textId="49356DAC" w:rsidR="00D51A3E" w:rsidRDefault="00D51A3E" w:rsidP="00D51A3E">
      <w:pPr>
        <w:pStyle w:val="Identifikacestran"/>
        <w:spacing w:line="276" w:lineRule="auto"/>
        <w:rPr>
          <w:rFonts w:ascii="Calibri" w:hAnsi="Calibri" w:cs="Segoe UI"/>
          <w:i/>
          <w:sz w:val="22"/>
          <w:szCs w:val="22"/>
        </w:rPr>
      </w:pPr>
      <w:r w:rsidRPr="00E86ABE">
        <w:rPr>
          <w:rFonts w:ascii="Calibri" w:hAnsi="Calibri" w:cs="Segoe UI"/>
          <w:i/>
          <w:sz w:val="22"/>
          <w:szCs w:val="22"/>
          <w:highlight w:val="yellow"/>
        </w:rPr>
        <w:t xml:space="preserve">(vyplní Dopravca </w:t>
      </w:r>
      <w:r w:rsidR="00A41221">
        <w:rPr>
          <w:rFonts w:ascii="Calibri" w:hAnsi="Calibri" w:cs="Segoe UI"/>
          <w:i/>
          <w:sz w:val="22"/>
          <w:szCs w:val="22"/>
          <w:highlight w:val="yellow"/>
        </w:rPr>
        <w:t>d</w:t>
      </w:r>
      <w:r w:rsidRPr="00E86ABE">
        <w:rPr>
          <w:rFonts w:ascii="Calibri" w:hAnsi="Calibri" w:cs="Segoe UI"/>
          <w:i/>
          <w:sz w:val="22"/>
          <w:szCs w:val="22"/>
          <w:highlight w:val="yellow"/>
        </w:rPr>
        <w:t>o ponuky)</w:t>
      </w:r>
    </w:p>
    <w:p w14:paraId="78C68B7E" w14:textId="70A3CA8D" w:rsidR="00D51A3E" w:rsidRPr="00E86ABE" w:rsidRDefault="00D51A3E" w:rsidP="00D51A3E">
      <w:pPr>
        <w:pStyle w:val="Identifikacestran"/>
        <w:spacing w:line="276" w:lineRule="auto"/>
        <w:rPr>
          <w:rFonts w:ascii="Calibri" w:hAnsi="Calibri" w:cs="Segoe UI"/>
          <w:b/>
          <w:sz w:val="22"/>
          <w:szCs w:val="22"/>
          <w:highlight w:val="yellow"/>
        </w:rPr>
      </w:pPr>
      <w:r w:rsidRPr="00E86ABE">
        <w:rPr>
          <w:rFonts w:ascii="Calibri" w:hAnsi="Calibri" w:cs="Segoe UI"/>
          <w:sz w:val="22"/>
          <w:szCs w:val="22"/>
          <w:highlight w:val="yellow"/>
        </w:rPr>
        <w:t>Dopravca:</w:t>
      </w:r>
      <w:r w:rsidRPr="00E86ABE">
        <w:rPr>
          <w:rFonts w:ascii="Calibri" w:hAnsi="Calibri" w:cs="Segoe UI"/>
          <w:b/>
          <w:sz w:val="22"/>
          <w:szCs w:val="22"/>
          <w:highlight w:val="yellow"/>
        </w:rPr>
        <w:t xml:space="preserve"> </w:t>
      </w:r>
      <w:r w:rsidRPr="00E86ABE">
        <w:rPr>
          <w:rFonts w:ascii="Calibri" w:hAnsi="Calibri" w:cs="Segoe UI"/>
          <w:b/>
          <w:sz w:val="22"/>
          <w:szCs w:val="22"/>
          <w:highlight w:val="yellow"/>
        </w:rPr>
        <w:tab/>
      </w:r>
      <w:r w:rsidRPr="00E86ABE">
        <w:rPr>
          <w:rFonts w:ascii="Calibri" w:hAnsi="Calibri" w:cs="Segoe UI"/>
          <w:b/>
          <w:sz w:val="22"/>
          <w:szCs w:val="22"/>
          <w:highlight w:val="yellow"/>
        </w:rPr>
        <w:tab/>
        <w:t>............................................</w:t>
      </w:r>
      <w:r>
        <w:rPr>
          <w:rFonts w:ascii="Calibri" w:hAnsi="Calibri" w:cs="Segoe UI"/>
          <w:b/>
          <w:sz w:val="22"/>
          <w:szCs w:val="22"/>
          <w:highlight w:val="yellow"/>
        </w:rPr>
        <w:t xml:space="preserve"> </w:t>
      </w:r>
    </w:p>
    <w:p w14:paraId="73E24CF8" w14:textId="569E7C15" w:rsidR="00D51A3E" w:rsidRPr="00E86ABE" w:rsidRDefault="00D51A3E" w:rsidP="00D51A3E">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Sídlo:</w:t>
      </w:r>
      <w:r w:rsidRPr="00E86ABE">
        <w:rPr>
          <w:rFonts w:ascii="Calibri" w:hAnsi="Calibri" w:cs="Segoe UI"/>
          <w:sz w:val="22"/>
          <w:szCs w:val="22"/>
          <w:highlight w:val="yellow"/>
        </w:rPr>
        <w:tab/>
      </w:r>
      <w:r w:rsidRPr="00E86ABE">
        <w:rPr>
          <w:rFonts w:ascii="Calibri" w:hAnsi="Calibri" w:cs="Segoe UI"/>
          <w:sz w:val="22"/>
          <w:szCs w:val="22"/>
          <w:highlight w:val="yellow"/>
        </w:rPr>
        <w:tab/>
      </w:r>
      <w:r w:rsidRPr="00E86ABE">
        <w:rPr>
          <w:rFonts w:ascii="Calibri" w:hAnsi="Calibri" w:cs="Segoe UI"/>
          <w:sz w:val="22"/>
          <w:szCs w:val="22"/>
          <w:highlight w:val="yellow"/>
        </w:rPr>
        <w:tab/>
      </w:r>
      <w:r w:rsidRPr="00E86ABE">
        <w:rPr>
          <w:rFonts w:ascii="Calibri" w:hAnsi="Calibri" w:cs="Segoe UI"/>
          <w:b/>
          <w:sz w:val="22"/>
          <w:szCs w:val="22"/>
          <w:highlight w:val="yellow"/>
        </w:rPr>
        <w:t>............................................</w:t>
      </w:r>
      <w:r>
        <w:rPr>
          <w:rFonts w:ascii="Calibri" w:hAnsi="Calibri" w:cs="Segoe UI"/>
          <w:b/>
          <w:sz w:val="22"/>
          <w:szCs w:val="22"/>
          <w:highlight w:val="yellow"/>
        </w:rPr>
        <w:t xml:space="preserve"> </w:t>
      </w:r>
    </w:p>
    <w:p w14:paraId="4BAFAB06" w14:textId="190B0B05" w:rsidR="00D51A3E" w:rsidRPr="00E86ABE" w:rsidRDefault="00D51A3E" w:rsidP="00D51A3E">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IČO:</w:t>
      </w:r>
      <w:r w:rsidRPr="00E86ABE">
        <w:rPr>
          <w:rFonts w:ascii="Calibri" w:hAnsi="Calibri" w:cs="Segoe UI"/>
          <w:sz w:val="22"/>
          <w:szCs w:val="22"/>
          <w:highlight w:val="yellow"/>
        </w:rPr>
        <w:tab/>
      </w:r>
      <w:r w:rsidRPr="00E86ABE">
        <w:rPr>
          <w:rFonts w:ascii="Calibri" w:hAnsi="Calibri" w:cs="Segoe UI"/>
          <w:sz w:val="22"/>
          <w:szCs w:val="22"/>
          <w:highlight w:val="yellow"/>
        </w:rPr>
        <w:tab/>
      </w:r>
      <w:r w:rsidRPr="00E86ABE">
        <w:rPr>
          <w:rFonts w:ascii="Calibri" w:hAnsi="Calibri" w:cs="Segoe UI"/>
          <w:sz w:val="22"/>
          <w:szCs w:val="22"/>
          <w:highlight w:val="yellow"/>
        </w:rPr>
        <w:tab/>
      </w:r>
      <w:r w:rsidRPr="00E86ABE">
        <w:rPr>
          <w:rFonts w:ascii="Calibri" w:hAnsi="Calibri" w:cs="Segoe UI"/>
          <w:b/>
          <w:sz w:val="22"/>
          <w:szCs w:val="22"/>
          <w:highlight w:val="yellow"/>
        </w:rPr>
        <w:t>............................................</w:t>
      </w:r>
      <w:r>
        <w:rPr>
          <w:rFonts w:ascii="Calibri" w:hAnsi="Calibri" w:cs="Segoe UI"/>
          <w:b/>
          <w:sz w:val="22"/>
          <w:szCs w:val="22"/>
          <w:highlight w:val="yellow"/>
        </w:rPr>
        <w:t xml:space="preserve"> </w:t>
      </w:r>
    </w:p>
    <w:p w14:paraId="2D40D26F" w14:textId="77D9AABF" w:rsidR="00D51A3E" w:rsidRPr="00E86ABE" w:rsidRDefault="00D51A3E" w:rsidP="00D51A3E">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DIČ:</w:t>
      </w:r>
      <w:r w:rsidRPr="00E86ABE">
        <w:rPr>
          <w:rFonts w:ascii="Calibri" w:hAnsi="Calibri" w:cs="Segoe UI"/>
          <w:sz w:val="22"/>
          <w:szCs w:val="22"/>
          <w:highlight w:val="yellow"/>
        </w:rPr>
        <w:tab/>
      </w:r>
      <w:r w:rsidRPr="00E86ABE">
        <w:rPr>
          <w:rFonts w:ascii="Calibri" w:hAnsi="Calibri" w:cs="Segoe UI"/>
          <w:sz w:val="22"/>
          <w:szCs w:val="22"/>
          <w:highlight w:val="yellow"/>
        </w:rPr>
        <w:tab/>
      </w:r>
      <w:r w:rsidRPr="00E86ABE">
        <w:rPr>
          <w:rFonts w:ascii="Calibri" w:hAnsi="Calibri" w:cs="Segoe UI"/>
          <w:sz w:val="22"/>
          <w:szCs w:val="22"/>
          <w:highlight w:val="yellow"/>
        </w:rPr>
        <w:tab/>
      </w:r>
      <w:r w:rsidRPr="00E86ABE">
        <w:rPr>
          <w:rFonts w:ascii="Calibri" w:hAnsi="Calibri" w:cs="Segoe UI"/>
          <w:b/>
          <w:sz w:val="22"/>
          <w:szCs w:val="22"/>
          <w:highlight w:val="yellow"/>
        </w:rPr>
        <w:t>............................................</w:t>
      </w:r>
      <w:r>
        <w:rPr>
          <w:rFonts w:ascii="Calibri" w:hAnsi="Calibri" w:cs="Segoe UI"/>
          <w:b/>
          <w:sz w:val="22"/>
          <w:szCs w:val="22"/>
          <w:highlight w:val="yellow"/>
        </w:rPr>
        <w:t xml:space="preserve"> </w:t>
      </w:r>
    </w:p>
    <w:p w14:paraId="2AD5AA37" w14:textId="747853B9" w:rsidR="00D51A3E" w:rsidRPr="00E86ABE" w:rsidRDefault="00D51A3E" w:rsidP="00D51A3E">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IČ DPH:</w:t>
      </w:r>
      <w:r w:rsidRPr="00E86ABE">
        <w:rPr>
          <w:rFonts w:ascii="Calibri" w:hAnsi="Calibri" w:cs="Segoe UI"/>
          <w:sz w:val="22"/>
          <w:szCs w:val="22"/>
          <w:highlight w:val="yellow"/>
        </w:rPr>
        <w:tab/>
      </w:r>
      <w:r w:rsidRPr="00E86ABE">
        <w:rPr>
          <w:rFonts w:ascii="Calibri" w:hAnsi="Calibri" w:cs="Segoe UI"/>
          <w:sz w:val="22"/>
          <w:szCs w:val="22"/>
          <w:highlight w:val="yellow"/>
        </w:rPr>
        <w:tab/>
      </w:r>
      <w:r w:rsidRPr="00E86ABE">
        <w:rPr>
          <w:rFonts w:ascii="Calibri" w:hAnsi="Calibri" w:cs="Segoe UI"/>
          <w:sz w:val="22"/>
          <w:szCs w:val="22"/>
          <w:highlight w:val="yellow"/>
        </w:rPr>
        <w:tab/>
      </w:r>
      <w:r w:rsidRPr="00E86ABE">
        <w:rPr>
          <w:rFonts w:ascii="Calibri" w:hAnsi="Calibri" w:cs="Segoe UI"/>
          <w:b/>
          <w:sz w:val="22"/>
          <w:szCs w:val="22"/>
          <w:highlight w:val="yellow"/>
        </w:rPr>
        <w:t>............................................</w:t>
      </w:r>
      <w:r>
        <w:rPr>
          <w:rFonts w:ascii="Calibri" w:hAnsi="Calibri" w:cs="Segoe UI"/>
          <w:b/>
          <w:sz w:val="22"/>
          <w:szCs w:val="22"/>
          <w:highlight w:val="yellow"/>
        </w:rPr>
        <w:t xml:space="preserve"> </w:t>
      </w:r>
    </w:p>
    <w:p w14:paraId="61EFDB2B" w14:textId="4730E774" w:rsidR="00D51A3E" w:rsidRPr="00E86ABE" w:rsidRDefault="00D51A3E" w:rsidP="00D51A3E">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zapísaný v:</w:t>
      </w:r>
      <w:r w:rsidRPr="00E86ABE">
        <w:rPr>
          <w:rFonts w:ascii="Calibri" w:hAnsi="Calibri" w:cs="Segoe UI"/>
          <w:sz w:val="22"/>
          <w:szCs w:val="22"/>
          <w:highlight w:val="yellow"/>
        </w:rPr>
        <w:tab/>
      </w:r>
      <w:r w:rsidRPr="00E86ABE">
        <w:rPr>
          <w:rFonts w:ascii="Calibri" w:hAnsi="Calibri" w:cs="Segoe UI"/>
          <w:sz w:val="22"/>
          <w:szCs w:val="22"/>
          <w:highlight w:val="yellow"/>
        </w:rPr>
        <w:tab/>
      </w:r>
      <w:r w:rsidRPr="00E86ABE">
        <w:rPr>
          <w:rFonts w:ascii="Calibri" w:hAnsi="Calibri" w:cs="Segoe UI"/>
          <w:b/>
          <w:sz w:val="22"/>
          <w:szCs w:val="22"/>
          <w:highlight w:val="yellow"/>
        </w:rPr>
        <w:t>............................................</w:t>
      </w:r>
      <w:r>
        <w:rPr>
          <w:rFonts w:ascii="Calibri" w:hAnsi="Calibri" w:cs="Segoe UI"/>
          <w:b/>
          <w:sz w:val="22"/>
          <w:szCs w:val="22"/>
          <w:highlight w:val="yellow"/>
        </w:rPr>
        <w:t xml:space="preserve"> </w:t>
      </w:r>
    </w:p>
    <w:p w14:paraId="49B7DCA2" w14:textId="3A2C21BC" w:rsidR="00D51A3E" w:rsidRPr="00E86ABE" w:rsidRDefault="00D51A3E" w:rsidP="00D51A3E">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Číslo účtu IBAN:</w:t>
      </w:r>
      <w:r w:rsidRPr="00E86ABE">
        <w:rPr>
          <w:rFonts w:ascii="Calibri" w:hAnsi="Calibri" w:cs="Segoe UI"/>
          <w:sz w:val="22"/>
          <w:szCs w:val="22"/>
          <w:highlight w:val="yellow"/>
        </w:rPr>
        <w:tab/>
      </w:r>
      <w:r w:rsidRPr="00E86ABE">
        <w:rPr>
          <w:rFonts w:ascii="Calibri" w:hAnsi="Calibri" w:cs="Segoe UI"/>
          <w:b/>
          <w:sz w:val="22"/>
          <w:szCs w:val="22"/>
          <w:highlight w:val="yellow"/>
        </w:rPr>
        <w:t>............................................</w:t>
      </w:r>
      <w:r>
        <w:rPr>
          <w:rFonts w:ascii="Calibri" w:hAnsi="Calibri" w:cs="Segoe UI"/>
          <w:b/>
          <w:sz w:val="22"/>
          <w:szCs w:val="22"/>
          <w:highlight w:val="yellow"/>
        </w:rPr>
        <w:t xml:space="preserve"> </w:t>
      </w:r>
    </w:p>
    <w:p w14:paraId="2D980ECA" w14:textId="4A1705E8" w:rsidR="00D51A3E" w:rsidRPr="00E86ABE" w:rsidRDefault="00D51A3E" w:rsidP="00D51A3E">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 xml:space="preserve">Bankové spojenie: </w:t>
      </w:r>
      <w:r w:rsidRPr="00E86ABE">
        <w:rPr>
          <w:rFonts w:ascii="Calibri" w:hAnsi="Calibri" w:cs="Segoe UI"/>
          <w:sz w:val="22"/>
          <w:szCs w:val="22"/>
          <w:highlight w:val="yellow"/>
        </w:rPr>
        <w:tab/>
      </w:r>
      <w:r w:rsidRPr="00E86ABE">
        <w:rPr>
          <w:rFonts w:ascii="Calibri" w:hAnsi="Calibri" w:cs="Segoe UI"/>
          <w:b/>
          <w:sz w:val="22"/>
          <w:szCs w:val="22"/>
          <w:highlight w:val="yellow"/>
        </w:rPr>
        <w:t>............................................</w:t>
      </w:r>
      <w:r>
        <w:rPr>
          <w:rFonts w:ascii="Calibri" w:hAnsi="Calibri" w:cs="Segoe UI"/>
          <w:b/>
          <w:sz w:val="22"/>
          <w:szCs w:val="22"/>
          <w:highlight w:val="yellow"/>
        </w:rPr>
        <w:t xml:space="preserve"> </w:t>
      </w:r>
    </w:p>
    <w:p w14:paraId="3D7C305A" w14:textId="704A8299" w:rsidR="00D51A3E" w:rsidRPr="000526A6" w:rsidRDefault="00D51A3E" w:rsidP="00D51A3E">
      <w:pPr>
        <w:pStyle w:val="Identifikacestran"/>
        <w:spacing w:line="276" w:lineRule="auto"/>
        <w:rPr>
          <w:rFonts w:ascii="Calibri" w:hAnsi="Calibri" w:cs="Segoe UI"/>
          <w:sz w:val="22"/>
          <w:szCs w:val="22"/>
        </w:rPr>
      </w:pPr>
      <w:r w:rsidRPr="00E86ABE">
        <w:rPr>
          <w:rFonts w:ascii="Calibri" w:hAnsi="Calibri" w:cs="Segoe UI"/>
          <w:sz w:val="22"/>
          <w:szCs w:val="22"/>
          <w:highlight w:val="yellow"/>
        </w:rPr>
        <w:t>konajúci:</w:t>
      </w:r>
      <w:r w:rsidRPr="00E86ABE">
        <w:rPr>
          <w:rFonts w:ascii="Calibri" w:hAnsi="Calibri" w:cs="Segoe UI"/>
          <w:sz w:val="22"/>
          <w:szCs w:val="22"/>
          <w:highlight w:val="yellow"/>
        </w:rPr>
        <w:tab/>
      </w:r>
      <w:r w:rsidRPr="00E86ABE">
        <w:rPr>
          <w:rFonts w:ascii="Calibri" w:hAnsi="Calibri" w:cs="Segoe UI"/>
          <w:sz w:val="22"/>
          <w:szCs w:val="22"/>
          <w:highlight w:val="yellow"/>
        </w:rPr>
        <w:tab/>
      </w:r>
      <w:r w:rsidRPr="00E86ABE">
        <w:rPr>
          <w:rFonts w:ascii="Calibri" w:hAnsi="Calibri" w:cs="Segoe UI"/>
          <w:b/>
          <w:sz w:val="22"/>
          <w:szCs w:val="22"/>
          <w:highlight w:val="yellow"/>
        </w:rPr>
        <w:t>............................................</w:t>
      </w:r>
      <w:r>
        <w:rPr>
          <w:rFonts w:ascii="Calibri" w:hAnsi="Calibri" w:cs="Segoe UI"/>
          <w:b/>
          <w:sz w:val="22"/>
          <w:szCs w:val="22"/>
          <w:highlight w:val="yellow"/>
        </w:rPr>
        <w:t xml:space="preserve"> </w:t>
      </w:r>
    </w:p>
    <w:p w14:paraId="51F4679D" w14:textId="77777777" w:rsidR="00333F48" w:rsidRPr="000526A6" w:rsidRDefault="00333F48" w:rsidP="00333F48">
      <w:pPr>
        <w:pStyle w:val="Identifikacestran"/>
        <w:spacing w:line="276" w:lineRule="auto"/>
        <w:jc w:val="center"/>
        <w:rPr>
          <w:rFonts w:ascii="Calibri" w:hAnsi="Calibri" w:cs="Segoe UI"/>
          <w:b/>
          <w:sz w:val="22"/>
          <w:szCs w:val="22"/>
        </w:rPr>
      </w:pPr>
    </w:p>
    <w:p w14:paraId="2837D71D" w14:textId="7581284E" w:rsidR="00333F48" w:rsidRPr="00A41221" w:rsidRDefault="00333F48" w:rsidP="00333F48">
      <w:pPr>
        <w:pStyle w:val="Identifikacestran"/>
        <w:spacing w:line="276" w:lineRule="auto"/>
        <w:rPr>
          <w:rFonts w:ascii="Calibri" w:hAnsi="Calibri" w:cs="Segoe UI"/>
          <w:i/>
          <w:sz w:val="22"/>
          <w:szCs w:val="22"/>
        </w:rPr>
      </w:pPr>
      <w:r w:rsidRPr="00A41221">
        <w:rPr>
          <w:rFonts w:ascii="Calibri" w:hAnsi="Calibri" w:cs="Segoe UI"/>
          <w:sz w:val="22"/>
          <w:szCs w:val="22"/>
        </w:rPr>
        <w:t>(ďalej len</w:t>
      </w:r>
      <w:r w:rsidR="00D51A3E" w:rsidRPr="00A41221">
        <w:rPr>
          <w:rFonts w:ascii="Calibri" w:hAnsi="Calibri" w:cs="Segoe UI"/>
          <w:sz w:val="22"/>
          <w:szCs w:val="22"/>
        </w:rPr>
        <w:t xml:space="preserve"> </w:t>
      </w:r>
      <w:r w:rsidRPr="00A41221">
        <w:rPr>
          <w:rFonts w:ascii="Calibri" w:hAnsi="Calibri" w:cs="Segoe UI"/>
          <w:sz w:val="22"/>
          <w:szCs w:val="22"/>
        </w:rPr>
        <w:t>„</w:t>
      </w:r>
      <w:r w:rsidRPr="00A41221">
        <w:rPr>
          <w:rFonts w:ascii="Calibri" w:hAnsi="Calibri" w:cs="Segoe UI"/>
          <w:b/>
          <w:sz w:val="22"/>
          <w:szCs w:val="22"/>
        </w:rPr>
        <w:t>Dopravca</w:t>
      </w:r>
      <w:r w:rsidRPr="00A41221">
        <w:rPr>
          <w:rFonts w:ascii="Calibri" w:hAnsi="Calibri" w:cs="Segoe UI"/>
          <w:sz w:val="22"/>
          <w:szCs w:val="22"/>
        </w:rPr>
        <w:t>”)</w:t>
      </w:r>
      <w:r w:rsidRPr="00A41221">
        <w:rPr>
          <w:rFonts w:ascii="Calibri" w:hAnsi="Calibri" w:cs="Segoe UI"/>
          <w:i/>
          <w:sz w:val="22"/>
          <w:szCs w:val="22"/>
        </w:rPr>
        <w:t xml:space="preserve"> </w:t>
      </w:r>
    </w:p>
    <w:p w14:paraId="01444EA7" w14:textId="77777777" w:rsidR="00333F48" w:rsidRPr="00A41221" w:rsidRDefault="00333F48" w:rsidP="00333F48">
      <w:pPr>
        <w:pStyle w:val="Zkladntext"/>
        <w:spacing w:line="240" w:lineRule="auto"/>
        <w:rPr>
          <w:rFonts w:ascii="Calibri" w:hAnsi="Calibri" w:cs="Segoe UI"/>
          <w:sz w:val="22"/>
          <w:szCs w:val="22"/>
          <w:lang w:val="sk-SK"/>
        </w:rPr>
      </w:pPr>
    </w:p>
    <w:p w14:paraId="348A0B59" w14:textId="6FEEB770" w:rsidR="00333F48" w:rsidRPr="00A41221" w:rsidRDefault="00333F48" w:rsidP="00333F48">
      <w:pPr>
        <w:pStyle w:val="Zkladntext"/>
        <w:spacing w:line="240" w:lineRule="auto"/>
        <w:rPr>
          <w:rFonts w:ascii="Calibri" w:hAnsi="Calibri" w:cs="Segoe UI"/>
          <w:sz w:val="22"/>
          <w:szCs w:val="22"/>
          <w:lang w:val="sk-SK"/>
        </w:rPr>
      </w:pPr>
      <w:r w:rsidRPr="00A41221">
        <w:rPr>
          <w:rFonts w:ascii="Calibri" w:hAnsi="Calibri" w:cs="Segoe UI"/>
          <w:sz w:val="22"/>
          <w:szCs w:val="22"/>
          <w:lang w:val="sk-SK"/>
        </w:rPr>
        <w:t xml:space="preserve">(Objednávateľ a Dopravca ďalej spoločne ako </w:t>
      </w:r>
      <w:r w:rsidRPr="00A41221">
        <w:rPr>
          <w:rFonts w:ascii="Calibri" w:hAnsi="Calibri" w:cs="Segoe UI"/>
          <w:b/>
          <w:sz w:val="22"/>
          <w:szCs w:val="22"/>
          <w:lang w:val="sk-SK"/>
        </w:rPr>
        <w:t>„Zmluvné strany</w:t>
      </w:r>
      <w:r w:rsidRPr="00A41221">
        <w:rPr>
          <w:rFonts w:ascii="Calibri" w:hAnsi="Calibri" w:cs="Segoe UI"/>
          <w:sz w:val="22"/>
          <w:szCs w:val="22"/>
          <w:lang w:val="sk-SK"/>
        </w:rPr>
        <w:t>“</w:t>
      </w:r>
      <w:r w:rsidR="00D51A3E" w:rsidRPr="00A41221">
        <w:rPr>
          <w:rFonts w:ascii="Calibri" w:hAnsi="Calibri" w:cs="Segoe UI"/>
          <w:sz w:val="22"/>
          <w:szCs w:val="22"/>
          <w:lang w:val="sk-SK"/>
        </w:rPr>
        <w:t xml:space="preserve"> </w:t>
      </w:r>
      <w:r w:rsidRPr="00A41221">
        <w:rPr>
          <w:rFonts w:ascii="Calibri" w:hAnsi="Calibri" w:cs="Segoe UI"/>
          <w:sz w:val="22"/>
          <w:szCs w:val="22"/>
          <w:lang w:val="sk-SK"/>
        </w:rPr>
        <w:t>a jednotlivo ako</w:t>
      </w:r>
      <w:r w:rsidR="00D51A3E" w:rsidRPr="00A41221">
        <w:rPr>
          <w:rFonts w:ascii="Calibri" w:hAnsi="Calibri" w:cs="Segoe UI"/>
          <w:sz w:val="22"/>
          <w:szCs w:val="22"/>
          <w:lang w:val="sk-SK"/>
        </w:rPr>
        <w:t xml:space="preserve"> </w:t>
      </w:r>
      <w:r w:rsidRPr="00A41221">
        <w:rPr>
          <w:rFonts w:ascii="Calibri" w:hAnsi="Calibri" w:cs="Segoe UI"/>
          <w:b/>
          <w:sz w:val="22"/>
          <w:szCs w:val="22"/>
          <w:lang w:val="sk-SK"/>
        </w:rPr>
        <w:t>„Zmluvná strana</w:t>
      </w:r>
      <w:r w:rsidRPr="00A41221">
        <w:rPr>
          <w:rFonts w:ascii="Calibri" w:hAnsi="Calibri" w:cs="Segoe UI"/>
          <w:sz w:val="22"/>
          <w:szCs w:val="22"/>
          <w:lang w:val="sk-SK"/>
        </w:rPr>
        <w:t>")</w:t>
      </w:r>
    </w:p>
    <w:p w14:paraId="12801401" w14:textId="77777777" w:rsidR="00A41221" w:rsidRDefault="00A41221" w:rsidP="00333F48">
      <w:pPr>
        <w:pStyle w:val="Identifikacestran"/>
        <w:spacing w:line="276" w:lineRule="auto"/>
        <w:jc w:val="center"/>
        <w:rPr>
          <w:rFonts w:ascii="Calibri" w:hAnsi="Calibri" w:cs="Segoe UI"/>
          <w:b/>
          <w:bCs/>
          <w:color w:val="000000" w:themeColor="text1"/>
          <w:sz w:val="22"/>
          <w:szCs w:val="22"/>
        </w:rPr>
      </w:pPr>
      <w:bookmarkStart w:id="1" w:name="_Ref147410451"/>
    </w:p>
    <w:p w14:paraId="2EE23565" w14:textId="27BEDED1" w:rsidR="00333F48" w:rsidRPr="00B8598D" w:rsidRDefault="00333F48" w:rsidP="00333F48">
      <w:pPr>
        <w:pStyle w:val="Identifikacestran"/>
        <w:spacing w:line="276" w:lineRule="auto"/>
        <w:jc w:val="center"/>
        <w:rPr>
          <w:rFonts w:ascii="Calibri" w:hAnsi="Calibri" w:cs="Segoe UI"/>
          <w:b/>
          <w:bCs/>
          <w:color w:val="000000" w:themeColor="text1"/>
          <w:sz w:val="22"/>
          <w:szCs w:val="22"/>
        </w:rPr>
      </w:pPr>
      <w:r w:rsidRPr="00B8598D">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B8598D">
        <w:rPr>
          <w:rFonts w:ascii="Calibri" w:hAnsi="Calibri" w:cs="Segoe UI"/>
          <w:b/>
          <w:bCs/>
          <w:color w:val="000000" w:themeColor="text1"/>
          <w:sz w:val="22"/>
          <w:szCs w:val="22"/>
        </w:rPr>
        <w:t>2</w:t>
      </w:r>
      <w:r w:rsidR="00D51A3E">
        <w:rPr>
          <w:rFonts w:ascii="Calibri" w:hAnsi="Calibri" w:cs="Segoe UI"/>
          <w:b/>
          <w:bCs/>
          <w:color w:val="000000" w:themeColor="text1"/>
          <w:sz w:val="22"/>
          <w:szCs w:val="22"/>
        </w:rPr>
        <w:t xml:space="preserve"> </w:t>
      </w:r>
    </w:p>
    <w:p w14:paraId="37271D6D" w14:textId="77777777" w:rsidR="00333F48" w:rsidRPr="002108D3" w:rsidRDefault="00333F48" w:rsidP="00333F48">
      <w:pPr>
        <w:pStyle w:val="Identifikacestran"/>
        <w:spacing w:line="276" w:lineRule="auto"/>
        <w:jc w:val="center"/>
        <w:rPr>
          <w:rFonts w:ascii="Calibri" w:hAnsi="Calibri" w:cs="Segoe UI"/>
          <w:b/>
          <w:bCs/>
          <w:color w:val="000000" w:themeColor="text1"/>
          <w:sz w:val="22"/>
          <w:szCs w:val="22"/>
        </w:rPr>
      </w:pPr>
      <w:r w:rsidRPr="00B8598D">
        <w:rPr>
          <w:rFonts w:ascii="Calibri" w:hAnsi="Calibri" w:cs="Segoe UI"/>
          <w:b/>
          <w:bCs/>
          <w:color w:val="000000" w:themeColor="text1"/>
          <w:sz w:val="22"/>
          <w:szCs w:val="22"/>
        </w:rPr>
        <w:t>ÚVODNÉ USTANOVENIA</w:t>
      </w:r>
      <w:r w:rsidRPr="002108D3">
        <w:rPr>
          <w:rFonts w:ascii="Calibri" w:hAnsi="Calibri" w:cs="Segoe UI"/>
          <w:b/>
          <w:bCs/>
          <w:color w:val="000000" w:themeColor="text1"/>
          <w:sz w:val="22"/>
          <w:szCs w:val="22"/>
        </w:rPr>
        <w:t xml:space="preserve"> </w:t>
      </w:r>
    </w:p>
    <w:p w14:paraId="72A0A37E" w14:textId="77777777" w:rsidR="00333F48" w:rsidRDefault="00333F48" w:rsidP="00333F48">
      <w:pPr>
        <w:pStyle w:val="Nadpis2"/>
        <w:spacing w:after="0" w:line="276" w:lineRule="auto"/>
        <w:ind w:left="0" w:firstLine="0"/>
        <w:rPr>
          <w:rFonts w:ascii="Calibri" w:hAnsi="Calibri" w:cs="Segoe UI"/>
          <w:b/>
          <w:sz w:val="22"/>
          <w:szCs w:val="22"/>
          <w:lang w:val="sk-SK"/>
        </w:rPr>
      </w:pPr>
    </w:p>
    <w:p w14:paraId="56C3902B" w14:textId="42D4AEE7" w:rsidR="00333F48" w:rsidRPr="00346A76" w:rsidRDefault="00333F48" w:rsidP="00346A76">
      <w:pPr>
        <w:pStyle w:val="Nadpis2"/>
        <w:spacing w:after="0" w:line="276" w:lineRule="auto"/>
        <w:ind w:left="709" w:hanging="709"/>
        <w:rPr>
          <w:rFonts w:ascii="Calibri" w:hAnsi="Calibri"/>
          <w:b/>
          <w:sz w:val="22"/>
          <w:lang w:val="sk-SK"/>
        </w:rPr>
      </w:pPr>
      <w:r w:rsidRPr="000E27C4">
        <w:rPr>
          <w:rFonts w:ascii="Calibri" w:hAnsi="Calibri" w:cs="Segoe UI"/>
          <w:sz w:val="22"/>
          <w:szCs w:val="22"/>
          <w:lang w:val="sk-SK"/>
        </w:rPr>
        <w:t>2.1.</w:t>
      </w:r>
      <w:r w:rsidR="00D51A3E" w:rsidRPr="00A41221">
        <w:rPr>
          <w:rFonts w:ascii="Calibri" w:hAnsi="Calibri"/>
          <w:b/>
          <w:sz w:val="22"/>
          <w:lang w:val="sk-SK"/>
        </w:rPr>
        <w:tab/>
      </w:r>
      <w:r w:rsidRPr="00BE00DA">
        <w:rPr>
          <w:rFonts w:ascii="Calibri" w:hAnsi="Calibri" w:cs="Segoe UI"/>
          <w:sz w:val="22"/>
          <w:szCs w:val="22"/>
          <w:lang w:val="sk-SK"/>
        </w:rPr>
        <w:t>Táto zmluva je uzatvorená</w:t>
      </w:r>
      <w:r w:rsidR="00D51A3E">
        <w:rPr>
          <w:rFonts w:ascii="Calibri" w:hAnsi="Calibri" w:cs="Segoe UI"/>
          <w:sz w:val="22"/>
          <w:szCs w:val="22"/>
          <w:lang w:val="sk-SK"/>
        </w:rPr>
        <w:t xml:space="preserve"> </w:t>
      </w:r>
      <w:r w:rsidR="00A41221">
        <w:rPr>
          <w:rFonts w:ascii="Calibri" w:hAnsi="Calibri" w:cs="Segoe UI"/>
          <w:sz w:val="22"/>
          <w:szCs w:val="22"/>
          <w:lang w:val="sk-SK"/>
        </w:rPr>
        <w:t xml:space="preserve"> medzi Objednávateľom a Dopravcom </w:t>
      </w:r>
      <w:r w:rsidRPr="00BE00DA">
        <w:rPr>
          <w:rFonts w:ascii="Calibri" w:hAnsi="Calibri" w:cs="Segoe UI"/>
          <w:sz w:val="22"/>
          <w:szCs w:val="22"/>
          <w:lang w:val="sk-SK"/>
        </w:rPr>
        <w:t>v súlade s</w:t>
      </w:r>
      <w:r w:rsidR="00D51A3E">
        <w:rPr>
          <w:rFonts w:ascii="Calibri" w:hAnsi="Calibri" w:cs="Segoe UI"/>
          <w:sz w:val="22"/>
          <w:szCs w:val="22"/>
          <w:lang w:val="sk-SK"/>
        </w:rPr>
        <w:t xml:space="preserve"> </w:t>
      </w:r>
      <w:r w:rsidRPr="00BE00DA">
        <w:rPr>
          <w:rFonts w:ascii="Calibri" w:hAnsi="Calibri" w:cs="Segoe UI"/>
          <w:bCs/>
          <w:sz w:val="22"/>
          <w:szCs w:val="22"/>
        </w:rPr>
        <w:t xml:space="preserve">§ 21 zákona </w:t>
      </w:r>
      <w:r w:rsidR="00A41221">
        <w:rPr>
          <w:rFonts w:ascii="Calibri" w:hAnsi="Calibri" w:cs="Segoe UI"/>
          <w:bCs/>
          <w:sz w:val="22"/>
          <w:szCs w:val="22"/>
          <w:lang w:val="sk-SK"/>
        </w:rPr>
        <w:t xml:space="preserve">      </w:t>
      </w:r>
      <w:r w:rsidRPr="00BE00DA">
        <w:rPr>
          <w:rFonts w:ascii="Calibri" w:hAnsi="Calibri" w:cs="Segoe UI"/>
          <w:bCs/>
          <w:sz w:val="22"/>
          <w:szCs w:val="22"/>
        </w:rPr>
        <w:t>č.</w:t>
      </w:r>
      <w:r w:rsidR="00D51A3E">
        <w:rPr>
          <w:rFonts w:ascii="Calibri" w:hAnsi="Calibri" w:cs="Segoe UI"/>
          <w:bCs/>
          <w:sz w:val="22"/>
          <w:szCs w:val="22"/>
        </w:rPr>
        <w:t xml:space="preserve"> </w:t>
      </w:r>
      <w:r w:rsidRPr="00BE00DA">
        <w:rPr>
          <w:rFonts w:ascii="Calibri" w:hAnsi="Calibri" w:cs="Segoe UI"/>
          <w:bCs/>
          <w:sz w:val="22"/>
          <w:szCs w:val="22"/>
        </w:rPr>
        <w:t>56/2012 Z. z. o cestnej doprave v znení neskorších predpisov,</w:t>
      </w:r>
      <w:r w:rsidR="00D51A3E">
        <w:rPr>
          <w:rFonts w:ascii="Calibri" w:hAnsi="Calibri" w:cs="Segoe UI"/>
          <w:bCs/>
          <w:sz w:val="22"/>
          <w:szCs w:val="22"/>
        </w:rPr>
        <w:t xml:space="preserve"> </w:t>
      </w:r>
      <w:r w:rsidRPr="00BE00DA">
        <w:rPr>
          <w:rFonts w:ascii="Calibri" w:hAnsi="Calibri" w:cs="Segoe UI"/>
          <w:bCs/>
          <w:sz w:val="22"/>
          <w:szCs w:val="22"/>
        </w:rPr>
        <w:t>v súlade s Nariadením Európskeho parlamentu a Rady (ES)</w:t>
      </w:r>
      <w:r w:rsidR="00A41221">
        <w:rPr>
          <w:rFonts w:ascii="Calibri" w:hAnsi="Calibri" w:cs="Segoe UI"/>
          <w:bCs/>
          <w:sz w:val="22"/>
          <w:szCs w:val="22"/>
          <w:lang w:val="sk-SK"/>
        </w:rPr>
        <w:t xml:space="preserve"> </w:t>
      </w:r>
      <w:r w:rsidRPr="00BE00DA">
        <w:rPr>
          <w:rFonts w:ascii="Calibri" w:hAnsi="Calibri" w:cs="Segoe UI"/>
          <w:bCs/>
          <w:sz w:val="22"/>
          <w:szCs w:val="22"/>
        </w:rPr>
        <w:t>č.</w:t>
      </w:r>
      <w:r w:rsidR="00D51A3E">
        <w:rPr>
          <w:rFonts w:ascii="Calibri" w:hAnsi="Calibri" w:cs="Segoe UI"/>
          <w:bCs/>
          <w:sz w:val="22"/>
          <w:szCs w:val="22"/>
        </w:rPr>
        <w:t xml:space="preserve"> </w:t>
      </w:r>
      <w:r w:rsidRPr="00BE00DA">
        <w:rPr>
          <w:rFonts w:ascii="Calibri" w:hAnsi="Calibri" w:cs="Segoe UI"/>
          <w:bCs/>
          <w:sz w:val="22"/>
          <w:szCs w:val="22"/>
        </w:rPr>
        <w:t xml:space="preserve">1370/2007 o službách vo verejnom záujme v železničnej a cestnej osobnej doprave, ktorým sa zrušujú nariadenia Rady (EHS) </w:t>
      </w:r>
      <w:r w:rsidR="00A41221">
        <w:rPr>
          <w:rFonts w:ascii="Calibri" w:hAnsi="Calibri" w:cs="Segoe UI"/>
          <w:bCs/>
          <w:sz w:val="22"/>
          <w:szCs w:val="22"/>
          <w:lang w:val="sk-SK"/>
        </w:rPr>
        <w:t xml:space="preserve">                 </w:t>
      </w:r>
      <w:r w:rsidRPr="00BE00DA">
        <w:rPr>
          <w:rFonts w:ascii="Calibri" w:hAnsi="Calibri" w:cs="Segoe UI"/>
          <w:bCs/>
          <w:sz w:val="22"/>
          <w:szCs w:val="22"/>
        </w:rPr>
        <w:t>č.</w:t>
      </w:r>
      <w:r w:rsidR="00D51A3E">
        <w:rPr>
          <w:rFonts w:ascii="Calibri" w:hAnsi="Calibri" w:cs="Segoe UI"/>
          <w:bCs/>
          <w:sz w:val="22"/>
          <w:szCs w:val="22"/>
        </w:rPr>
        <w:t xml:space="preserve"> </w:t>
      </w:r>
      <w:r w:rsidRPr="00BE00DA">
        <w:rPr>
          <w:rFonts w:ascii="Calibri" w:hAnsi="Calibri" w:cs="Segoe UI"/>
          <w:bCs/>
          <w:sz w:val="22"/>
          <w:szCs w:val="22"/>
        </w:rPr>
        <w:lastRenderedPageBreak/>
        <w:t>1191/69 a (EHS) č.</w:t>
      </w:r>
      <w:r w:rsidR="00D51A3E">
        <w:rPr>
          <w:rFonts w:ascii="Calibri" w:hAnsi="Calibri" w:cs="Segoe UI"/>
          <w:bCs/>
          <w:sz w:val="22"/>
          <w:szCs w:val="22"/>
        </w:rPr>
        <w:t xml:space="preserve"> </w:t>
      </w:r>
      <w:r w:rsidRPr="00BE00DA">
        <w:rPr>
          <w:rFonts w:ascii="Calibri" w:hAnsi="Calibri" w:cs="Segoe UI"/>
          <w:bCs/>
          <w:sz w:val="22"/>
          <w:szCs w:val="22"/>
        </w:rPr>
        <w:t>1107/70 v znení neskorších zmien, v súlade so zákonom č.</w:t>
      </w:r>
      <w:r w:rsidR="00D51A3E">
        <w:rPr>
          <w:rFonts w:ascii="Calibri" w:hAnsi="Calibri" w:cs="Segoe UI"/>
          <w:bCs/>
          <w:sz w:val="22"/>
          <w:szCs w:val="22"/>
        </w:rPr>
        <w:t xml:space="preserve"> </w:t>
      </w:r>
      <w:r w:rsidRPr="00BE00DA">
        <w:rPr>
          <w:rFonts w:ascii="Calibri" w:hAnsi="Calibri" w:cs="Segoe UI"/>
          <w:bCs/>
          <w:sz w:val="22"/>
          <w:szCs w:val="22"/>
        </w:rPr>
        <w:t>343/2015 Z. z. o verejnom obstarávaní</w:t>
      </w:r>
      <w:r w:rsidR="00D51A3E">
        <w:rPr>
          <w:rFonts w:ascii="Calibri" w:hAnsi="Calibri" w:cs="Segoe UI"/>
          <w:bCs/>
          <w:sz w:val="22"/>
          <w:szCs w:val="22"/>
        </w:rPr>
        <w:t xml:space="preserve"> </w:t>
      </w:r>
      <w:r w:rsidRPr="00BE00DA">
        <w:rPr>
          <w:rFonts w:ascii="Calibri" w:hAnsi="Calibri" w:cs="Segoe UI"/>
          <w:bCs/>
          <w:sz w:val="22"/>
          <w:szCs w:val="22"/>
        </w:rPr>
        <w:t>a o zmene a doplnení niektorých zákonov v znení neskorších predpisov a podľa</w:t>
      </w:r>
      <w:r w:rsidR="00D51A3E">
        <w:rPr>
          <w:rFonts w:ascii="Calibri" w:hAnsi="Calibri" w:cs="Segoe UI"/>
          <w:bCs/>
          <w:sz w:val="22"/>
          <w:szCs w:val="22"/>
        </w:rPr>
        <w:t xml:space="preserve"> </w:t>
      </w:r>
      <w:r w:rsidRPr="00BE00DA">
        <w:rPr>
          <w:rFonts w:ascii="Calibri" w:hAnsi="Calibri" w:cs="Segoe UI"/>
          <w:bCs/>
          <w:sz w:val="22"/>
          <w:szCs w:val="22"/>
        </w:rPr>
        <w:t>§ 269 ods.</w:t>
      </w:r>
      <w:r w:rsidR="00D51A3E">
        <w:rPr>
          <w:rFonts w:ascii="Calibri" w:hAnsi="Calibri" w:cs="Segoe UI"/>
          <w:bCs/>
          <w:sz w:val="22"/>
          <w:szCs w:val="22"/>
        </w:rPr>
        <w:t xml:space="preserve"> </w:t>
      </w:r>
      <w:r w:rsidRPr="00BE00DA">
        <w:rPr>
          <w:rFonts w:ascii="Calibri" w:hAnsi="Calibri" w:cs="Segoe UI"/>
          <w:bCs/>
          <w:sz w:val="22"/>
          <w:szCs w:val="22"/>
        </w:rPr>
        <w:t>2</w:t>
      </w:r>
      <w:r w:rsidR="00D51A3E">
        <w:rPr>
          <w:rFonts w:ascii="Calibri" w:hAnsi="Calibri" w:cs="Segoe UI"/>
          <w:bCs/>
          <w:sz w:val="22"/>
          <w:szCs w:val="22"/>
        </w:rPr>
        <w:t xml:space="preserve"> </w:t>
      </w:r>
      <w:r w:rsidRPr="00BE00DA">
        <w:rPr>
          <w:rFonts w:ascii="Calibri" w:hAnsi="Calibri" w:cs="Segoe UI"/>
          <w:bCs/>
          <w:sz w:val="22"/>
          <w:szCs w:val="22"/>
        </w:rPr>
        <w:t>zákona č.</w:t>
      </w:r>
      <w:r w:rsidR="00D51A3E">
        <w:rPr>
          <w:rFonts w:ascii="Calibri" w:hAnsi="Calibri" w:cs="Segoe UI"/>
          <w:bCs/>
          <w:sz w:val="22"/>
          <w:szCs w:val="22"/>
        </w:rPr>
        <w:t xml:space="preserve"> </w:t>
      </w:r>
      <w:r w:rsidRPr="00BE00DA">
        <w:rPr>
          <w:rFonts w:ascii="Calibri" w:hAnsi="Calibri" w:cs="Segoe UI"/>
          <w:bCs/>
          <w:sz w:val="22"/>
          <w:szCs w:val="22"/>
        </w:rPr>
        <w:t>513/1991 Zb. Obchodný zákonník v znení neskorších predpisov</w:t>
      </w:r>
      <w:r w:rsidR="00D51A3E">
        <w:rPr>
          <w:rFonts w:ascii="Calibri" w:hAnsi="Calibri" w:cs="Segoe UI"/>
          <w:bCs/>
          <w:sz w:val="22"/>
          <w:szCs w:val="22"/>
          <w:lang w:val="sk-SK"/>
        </w:rPr>
        <w:t xml:space="preserve"> </w:t>
      </w:r>
      <w:r w:rsidR="00346A76">
        <w:rPr>
          <w:rFonts w:ascii="Calibri" w:hAnsi="Calibri" w:cs="Segoe UI"/>
          <w:bCs/>
          <w:sz w:val="22"/>
          <w:szCs w:val="22"/>
          <w:lang w:val="sk-SK"/>
        </w:rPr>
        <w:t xml:space="preserve"> a </w:t>
      </w:r>
      <w:r w:rsidR="00D51A3E" w:rsidRPr="00C40946">
        <w:rPr>
          <w:rFonts w:ascii="Calibri" w:hAnsi="Calibri" w:cs="Segoe UI"/>
          <w:sz w:val="22"/>
          <w:szCs w:val="22"/>
          <w:lang w:val="sk-SK"/>
        </w:rPr>
        <w:t xml:space="preserve"> je uzatvorená ako výsledok verejného obstarávania, ktoré uskutočnil Objednávateľ</w:t>
      </w:r>
      <w:r w:rsidR="00D51A3E">
        <w:rPr>
          <w:rFonts w:ascii="Calibri" w:hAnsi="Calibri" w:cs="Segoe UI"/>
          <w:sz w:val="22"/>
          <w:szCs w:val="22"/>
          <w:lang w:val="sk-SK"/>
        </w:rPr>
        <w:t xml:space="preserve"> </w:t>
      </w:r>
      <w:r w:rsidR="00D51A3E" w:rsidRPr="00C40946">
        <w:rPr>
          <w:rFonts w:ascii="Calibri" w:hAnsi="Calibri" w:cs="Segoe UI"/>
          <w:sz w:val="22"/>
          <w:szCs w:val="22"/>
          <w:lang w:val="sk-SK"/>
        </w:rPr>
        <w:t>postupom</w:t>
      </w:r>
      <w:r w:rsidR="00D51A3E">
        <w:rPr>
          <w:rFonts w:ascii="Calibri" w:hAnsi="Calibri" w:cs="Segoe UI"/>
          <w:sz w:val="22"/>
          <w:szCs w:val="22"/>
          <w:lang w:val="sk-SK"/>
        </w:rPr>
        <w:t xml:space="preserve"> </w:t>
      </w:r>
      <w:r w:rsidR="00D51A3E" w:rsidRPr="00C40946">
        <w:rPr>
          <w:rFonts w:ascii="Calibri" w:hAnsi="Calibri" w:cs="Segoe UI"/>
          <w:sz w:val="22"/>
          <w:szCs w:val="22"/>
          <w:lang w:val="sk-SK"/>
        </w:rPr>
        <w:t>verejnej súťaže podľa</w:t>
      </w:r>
      <w:r w:rsidR="00D51A3E">
        <w:rPr>
          <w:rFonts w:ascii="Calibri" w:hAnsi="Calibri" w:cs="Segoe UI"/>
          <w:sz w:val="22"/>
          <w:szCs w:val="22"/>
          <w:lang w:val="sk-SK"/>
        </w:rPr>
        <w:t xml:space="preserve"> </w:t>
      </w:r>
      <w:r w:rsidR="00D51A3E" w:rsidRPr="00C40946">
        <w:rPr>
          <w:rFonts w:ascii="Calibri" w:hAnsi="Calibri" w:cs="Segoe UI"/>
          <w:sz w:val="22"/>
          <w:szCs w:val="22"/>
          <w:lang w:val="sk-SK"/>
        </w:rPr>
        <w:t>§ 66 ods. 7 zákona č.</w:t>
      </w:r>
      <w:r w:rsidR="00D51A3E">
        <w:rPr>
          <w:rFonts w:ascii="Calibri" w:hAnsi="Calibri" w:cs="Segoe UI"/>
          <w:sz w:val="22"/>
          <w:szCs w:val="22"/>
          <w:lang w:val="sk-SK"/>
        </w:rPr>
        <w:t xml:space="preserve"> </w:t>
      </w:r>
      <w:r w:rsidR="00D51A3E" w:rsidRPr="00C40946">
        <w:rPr>
          <w:rFonts w:ascii="Calibri" w:hAnsi="Calibri" w:cs="Segoe UI"/>
          <w:sz w:val="22"/>
          <w:szCs w:val="22"/>
          <w:lang w:val="sk-SK"/>
        </w:rPr>
        <w:t xml:space="preserve">343/2015 Z. z. o verejnom obstarávaní a o zmene a doplnení niektorých zákonov v znení neskorších predpisov na predmet </w:t>
      </w:r>
      <w:r w:rsidR="00D51A3E">
        <w:rPr>
          <w:rFonts w:ascii="Calibri" w:hAnsi="Calibri" w:cs="Segoe UI"/>
          <w:sz w:val="22"/>
          <w:szCs w:val="22"/>
          <w:lang w:val="sk-SK"/>
        </w:rPr>
        <w:t xml:space="preserve">nadlimitnej zákazky s názvom: </w:t>
      </w:r>
      <w:r w:rsidR="00D51A3E" w:rsidRPr="00346A76">
        <w:rPr>
          <w:rFonts w:ascii="Calibri" w:hAnsi="Calibri"/>
          <w:i/>
          <w:sz w:val="22"/>
          <w:lang w:val="sk-SK"/>
        </w:rPr>
        <w:t>„Poskytovanie služieb prímestskej autobusovej dopravy vo verejnom záujme pre ŽSK v rámci regiónov Kysuce a Orava na obdobie rokov 2020-2021“</w:t>
      </w:r>
      <w:bookmarkEnd w:id="1"/>
      <w:r w:rsidR="000E27C4">
        <w:rPr>
          <w:rFonts w:ascii="Calibri" w:hAnsi="Calibri"/>
          <w:sz w:val="22"/>
          <w:lang w:val="sk-SK"/>
        </w:rPr>
        <w:t xml:space="preserve">  (ďalej len ako </w:t>
      </w:r>
      <w:r w:rsidR="000E27C4" w:rsidRPr="000E27C4">
        <w:rPr>
          <w:rFonts w:ascii="Calibri" w:hAnsi="Calibri"/>
          <w:b/>
          <w:sz w:val="22"/>
          <w:lang w:val="sk-SK"/>
        </w:rPr>
        <w:t>„Zmluva“</w:t>
      </w:r>
      <w:r w:rsidR="000E27C4">
        <w:rPr>
          <w:rFonts w:ascii="Calibri" w:hAnsi="Calibri"/>
          <w:sz w:val="22"/>
          <w:lang w:val="sk-SK"/>
        </w:rPr>
        <w:t xml:space="preserve">). </w:t>
      </w:r>
    </w:p>
    <w:p w14:paraId="277EA667" w14:textId="77777777" w:rsidR="00333F48" w:rsidRPr="00346A76" w:rsidRDefault="00333F48" w:rsidP="00346A76">
      <w:pPr>
        <w:pStyle w:val="Nadpis2"/>
        <w:spacing w:after="0" w:line="276" w:lineRule="auto"/>
        <w:ind w:left="709" w:hanging="709"/>
        <w:rPr>
          <w:rFonts w:ascii="Calibri" w:hAnsi="Calibri"/>
          <w:b/>
          <w:sz w:val="22"/>
          <w:lang w:val="sk-SK"/>
        </w:rPr>
      </w:pPr>
    </w:p>
    <w:p w14:paraId="40C27CA8" w14:textId="3309E670" w:rsidR="00333F48" w:rsidRDefault="00333F48" w:rsidP="00346A76">
      <w:pPr>
        <w:pStyle w:val="Nadpis2"/>
        <w:spacing w:after="0" w:line="276" w:lineRule="auto"/>
        <w:ind w:left="709" w:hanging="709"/>
        <w:rPr>
          <w:rFonts w:ascii="Calibri" w:hAnsi="Calibri" w:cs="Segoe UI"/>
          <w:sz w:val="22"/>
          <w:szCs w:val="22"/>
          <w:lang w:val="sk-SK"/>
        </w:rPr>
      </w:pPr>
      <w:r w:rsidRPr="000E27C4">
        <w:rPr>
          <w:rFonts w:ascii="Calibri" w:hAnsi="Calibri" w:cs="Segoe UI"/>
          <w:sz w:val="22"/>
          <w:szCs w:val="22"/>
          <w:lang w:val="sk-SK"/>
        </w:rPr>
        <w:t>2.</w:t>
      </w:r>
      <w:r w:rsidR="00346A76" w:rsidRPr="000E27C4">
        <w:rPr>
          <w:rFonts w:ascii="Calibri" w:hAnsi="Calibri" w:cs="Segoe UI"/>
          <w:sz w:val="22"/>
          <w:szCs w:val="22"/>
          <w:lang w:val="sk-SK"/>
        </w:rPr>
        <w:t>2</w:t>
      </w:r>
      <w:r w:rsidR="00D51A3E" w:rsidRPr="000E27C4">
        <w:rPr>
          <w:rFonts w:ascii="Calibri" w:hAnsi="Calibri" w:cs="Segoe UI"/>
          <w:sz w:val="22"/>
          <w:szCs w:val="22"/>
          <w:lang w:val="sk-SK"/>
        </w:rPr>
        <w:tab/>
      </w:r>
      <w:r w:rsidR="00D51A3E" w:rsidRPr="00D51A3E">
        <w:rPr>
          <w:rFonts w:ascii="Calibri" w:hAnsi="Calibri" w:cs="Segoe UI"/>
          <w:sz w:val="22"/>
          <w:szCs w:val="22"/>
          <w:lang w:val="sk-SK"/>
        </w:rPr>
        <w:t>D</w:t>
      </w:r>
      <w:r w:rsidRPr="00BE00DA">
        <w:rPr>
          <w:rFonts w:ascii="Calibri" w:hAnsi="Calibri" w:cs="Segoe UI"/>
          <w:sz w:val="22"/>
          <w:szCs w:val="22"/>
          <w:lang w:val="sk-SK"/>
        </w:rPr>
        <w:t>opravca vyhlasuje, že je ku dňu uzavretia Zmluvy</w:t>
      </w:r>
      <w:r w:rsidR="00D51A3E">
        <w:rPr>
          <w:rFonts w:ascii="Calibri" w:hAnsi="Calibri" w:cs="Segoe UI"/>
          <w:sz w:val="22"/>
          <w:szCs w:val="22"/>
          <w:lang w:val="sk-SK"/>
        </w:rPr>
        <w:t xml:space="preserve"> </w:t>
      </w:r>
      <w:r w:rsidRPr="00BE00DA">
        <w:rPr>
          <w:rFonts w:ascii="Calibri" w:hAnsi="Calibri" w:cs="Segoe UI"/>
          <w:sz w:val="22"/>
          <w:szCs w:val="22"/>
          <w:lang w:val="sk-SK"/>
        </w:rPr>
        <w:t>zapísaný v Registri partnerov verejného sektora v súlade so zákonom č.</w:t>
      </w:r>
      <w:r w:rsidR="00D51A3E">
        <w:rPr>
          <w:rFonts w:ascii="Calibri" w:hAnsi="Calibri" w:cs="Segoe UI"/>
          <w:sz w:val="22"/>
          <w:szCs w:val="22"/>
          <w:lang w:val="sk-SK"/>
        </w:rPr>
        <w:t xml:space="preserve"> </w:t>
      </w:r>
      <w:r w:rsidRPr="00BE00DA">
        <w:rPr>
          <w:rFonts w:ascii="Calibri" w:hAnsi="Calibri" w:cs="Segoe UI"/>
          <w:sz w:val="22"/>
          <w:szCs w:val="22"/>
          <w:lang w:val="sk-SK"/>
        </w:rPr>
        <w:t xml:space="preserve">315/2016 Z. z. o registri partnerov verejného sektora a o zmene a doplnení niektorých zákonov v znení neskorších predpisov </w:t>
      </w:r>
      <w:r w:rsidR="00F85FEC">
        <w:rPr>
          <w:rFonts w:ascii="Calibri" w:hAnsi="Calibri" w:cs="Segoe UI"/>
          <w:sz w:val="22"/>
          <w:szCs w:val="22"/>
          <w:lang w:val="sk-SK"/>
        </w:rPr>
        <w:t xml:space="preserve">(ďalej len </w:t>
      </w:r>
      <w:r w:rsidR="00F85FEC" w:rsidRPr="00F85FEC">
        <w:rPr>
          <w:rFonts w:ascii="Calibri" w:hAnsi="Calibri" w:cs="Segoe UI"/>
          <w:b/>
          <w:sz w:val="22"/>
          <w:szCs w:val="22"/>
          <w:lang w:val="sk-SK"/>
        </w:rPr>
        <w:t xml:space="preserve">„zákon </w:t>
      </w:r>
      <w:r w:rsidR="000E27C4">
        <w:rPr>
          <w:rFonts w:ascii="Calibri" w:hAnsi="Calibri" w:cs="Segoe UI"/>
          <w:b/>
          <w:sz w:val="22"/>
          <w:szCs w:val="22"/>
          <w:lang w:val="sk-SK"/>
        </w:rPr>
        <w:t xml:space="preserve">    </w:t>
      </w:r>
      <w:r w:rsidR="00F85FEC" w:rsidRPr="00F85FEC">
        <w:rPr>
          <w:rFonts w:ascii="Calibri" w:hAnsi="Calibri" w:cs="Segoe UI"/>
          <w:b/>
          <w:sz w:val="22"/>
          <w:szCs w:val="22"/>
          <w:lang w:val="sk-SK"/>
        </w:rPr>
        <w:t>č.</w:t>
      </w:r>
      <w:r w:rsidR="00D51A3E">
        <w:rPr>
          <w:rFonts w:ascii="Calibri" w:hAnsi="Calibri" w:cs="Segoe UI"/>
          <w:b/>
          <w:sz w:val="22"/>
          <w:szCs w:val="22"/>
          <w:lang w:val="sk-SK"/>
        </w:rPr>
        <w:t xml:space="preserve"> </w:t>
      </w:r>
      <w:r w:rsidR="00F85FEC" w:rsidRPr="00F85FEC">
        <w:rPr>
          <w:rFonts w:ascii="Calibri" w:hAnsi="Calibri" w:cs="Segoe UI"/>
          <w:b/>
          <w:sz w:val="22"/>
          <w:szCs w:val="22"/>
          <w:lang w:val="sk-SK"/>
        </w:rPr>
        <w:t>315/2016 Z. z.“</w:t>
      </w:r>
      <w:r w:rsidR="00F85FEC">
        <w:rPr>
          <w:rFonts w:ascii="Calibri" w:hAnsi="Calibri" w:cs="Segoe UI"/>
          <w:sz w:val="22"/>
          <w:szCs w:val="22"/>
          <w:lang w:val="sk-SK"/>
        </w:rPr>
        <w:t>)</w:t>
      </w:r>
      <w:r w:rsidRPr="00BE00DA">
        <w:rPr>
          <w:rFonts w:ascii="Calibri" w:hAnsi="Calibri" w:cs="Segoe UI"/>
          <w:sz w:val="22"/>
          <w:szCs w:val="22"/>
          <w:lang w:val="sk-SK"/>
        </w:rPr>
        <w:t xml:space="preserve"> a vyhlasuje, že všetky údaje a dokumenty</w:t>
      </w:r>
      <w:r w:rsidR="00D51A3E">
        <w:rPr>
          <w:rFonts w:ascii="Calibri" w:hAnsi="Calibri" w:cs="Segoe UI"/>
          <w:sz w:val="22"/>
          <w:szCs w:val="22"/>
          <w:lang w:val="sk-SK"/>
        </w:rPr>
        <w:t xml:space="preserve"> </w:t>
      </w:r>
      <w:r w:rsidRPr="00BE00DA">
        <w:rPr>
          <w:rFonts w:ascii="Calibri" w:hAnsi="Calibri" w:cs="Segoe UI"/>
          <w:sz w:val="22"/>
          <w:szCs w:val="22"/>
          <w:lang w:val="sk-SK"/>
        </w:rPr>
        <w:t>uvedené v tomto registri o Dopravcovi a o</w:t>
      </w:r>
      <w:r w:rsidR="00D51A3E">
        <w:rPr>
          <w:rFonts w:ascii="Calibri" w:hAnsi="Calibri" w:cs="Segoe UI"/>
          <w:sz w:val="22"/>
          <w:szCs w:val="22"/>
          <w:lang w:val="sk-SK"/>
        </w:rPr>
        <w:t xml:space="preserve"> </w:t>
      </w:r>
      <w:r w:rsidRPr="00BE00DA">
        <w:rPr>
          <w:rFonts w:ascii="Calibri" w:hAnsi="Calibri" w:cs="Segoe UI"/>
          <w:sz w:val="22"/>
          <w:szCs w:val="22"/>
          <w:lang w:val="sk-SK"/>
        </w:rPr>
        <w:t>konečnom užívateľovi výhod</w:t>
      </w:r>
      <w:r w:rsidR="00D51A3E">
        <w:rPr>
          <w:rFonts w:ascii="Calibri" w:hAnsi="Calibri" w:cs="Segoe UI"/>
          <w:sz w:val="22"/>
          <w:szCs w:val="22"/>
          <w:lang w:val="sk-SK"/>
        </w:rPr>
        <w:t xml:space="preserve"> </w:t>
      </w:r>
      <w:r w:rsidRPr="00BE00DA">
        <w:rPr>
          <w:rFonts w:ascii="Calibri" w:hAnsi="Calibri" w:cs="Segoe UI"/>
          <w:sz w:val="22"/>
          <w:szCs w:val="22"/>
          <w:lang w:val="sk-SK"/>
        </w:rPr>
        <w:t xml:space="preserve">sú úplné a pravdivé. </w:t>
      </w:r>
    </w:p>
    <w:p w14:paraId="00351E90" w14:textId="77777777" w:rsidR="00333F48" w:rsidRDefault="00333F48" w:rsidP="00346A76">
      <w:pPr>
        <w:pStyle w:val="Nadpis2"/>
        <w:spacing w:after="0" w:line="276" w:lineRule="auto"/>
        <w:ind w:left="709" w:hanging="709"/>
        <w:rPr>
          <w:rFonts w:ascii="Calibri" w:hAnsi="Calibri" w:cs="Segoe UI"/>
          <w:sz w:val="22"/>
          <w:szCs w:val="22"/>
          <w:lang w:val="sk-SK"/>
        </w:rPr>
      </w:pPr>
    </w:p>
    <w:p w14:paraId="10E23283" w14:textId="52F8B2D7" w:rsidR="00333F48" w:rsidRDefault="00333F48" w:rsidP="00346A76">
      <w:pPr>
        <w:pStyle w:val="Nadpis2"/>
        <w:spacing w:after="0" w:line="276" w:lineRule="auto"/>
        <w:ind w:left="709" w:hanging="709"/>
        <w:rPr>
          <w:rFonts w:ascii="Calibri" w:hAnsi="Calibri" w:cs="Segoe UI"/>
          <w:sz w:val="22"/>
          <w:szCs w:val="22"/>
          <w:lang w:val="sk-SK"/>
        </w:rPr>
      </w:pPr>
      <w:r w:rsidRPr="000E27C4">
        <w:rPr>
          <w:rFonts w:ascii="Calibri" w:hAnsi="Calibri" w:cs="Segoe UI"/>
          <w:sz w:val="22"/>
          <w:szCs w:val="22"/>
          <w:lang w:val="sk-SK"/>
        </w:rPr>
        <w:t>2.</w:t>
      </w:r>
      <w:r w:rsidR="00346A76" w:rsidRPr="000E27C4">
        <w:rPr>
          <w:rFonts w:ascii="Calibri" w:hAnsi="Calibri" w:cs="Segoe UI"/>
          <w:sz w:val="22"/>
          <w:szCs w:val="22"/>
          <w:lang w:val="sk-SK"/>
        </w:rPr>
        <w:t>3</w:t>
      </w:r>
      <w:r w:rsidR="00D51A3E">
        <w:rPr>
          <w:rFonts w:ascii="Calibri" w:hAnsi="Calibri" w:cs="Segoe UI"/>
          <w:sz w:val="22"/>
          <w:szCs w:val="22"/>
          <w:lang w:val="sk-SK"/>
        </w:rPr>
        <w:t xml:space="preserve"> </w:t>
      </w:r>
      <w:r w:rsidR="00D51A3E">
        <w:rPr>
          <w:rFonts w:ascii="Calibri" w:hAnsi="Calibri" w:cs="Segoe UI"/>
          <w:sz w:val="22"/>
          <w:szCs w:val="22"/>
          <w:lang w:val="sk-SK"/>
        </w:rPr>
        <w:tab/>
      </w:r>
      <w:r w:rsidRPr="00BE00DA">
        <w:rPr>
          <w:rFonts w:ascii="Calibri" w:hAnsi="Calibri" w:cs="Segoe UI"/>
          <w:sz w:val="22"/>
          <w:szCs w:val="22"/>
        </w:rPr>
        <w:t>Dopravc</w:t>
      </w:r>
      <w:r w:rsidRPr="00BE00DA">
        <w:rPr>
          <w:rFonts w:ascii="Calibri" w:hAnsi="Calibri" w:cs="Segoe UI"/>
          <w:sz w:val="22"/>
          <w:szCs w:val="22"/>
          <w:lang w:val="sk-SK"/>
        </w:rPr>
        <w:t>a</w:t>
      </w:r>
      <w:r w:rsidR="00D51A3E">
        <w:rPr>
          <w:rFonts w:ascii="Calibri" w:hAnsi="Calibri" w:cs="Segoe UI"/>
          <w:sz w:val="22"/>
          <w:szCs w:val="22"/>
          <w:lang w:val="sk-SK"/>
        </w:rPr>
        <w:t xml:space="preserve"> </w:t>
      </w:r>
      <w:r w:rsidRPr="00BE00DA">
        <w:rPr>
          <w:rFonts w:ascii="Calibri" w:hAnsi="Calibri" w:cs="Segoe UI"/>
          <w:sz w:val="22"/>
          <w:szCs w:val="22"/>
          <w:lang w:val="sk-SK"/>
        </w:rPr>
        <w:t>vyhlasuje</w:t>
      </w:r>
      <w:r w:rsidRPr="00BE00DA">
        <w:rPr>
          <w:rFonts w:ascii="Calibri" w:hAnsi="Calibri" w:cs="Segoe UI"/>
          <w:sz w:val="22"/>
          <w:szCs w:val="22"/>
        </w:rPr>
        <w:t>, že</w:t>
      </w:r>
      <w:r w:rsidR="00D51A3E">
        <w:rPr>
          <w:rFonts w:ascii="Calibri" w:hAnsi="Calibri" w:cs="Segoe UI"/>
          <w:sz w:val="22"/>
          <w:szCs w:val="22"/>
        </w:rPr>
        <w:t xml:space="preserve"> </w:t>
      </w:r>
      <w:r w:rsidRPr="00BE00DA">
        <w:rPr>
          <w:rFonts w:ascii="Calibri" w:hAnsi="Calibri" w:cs="Segoe UI"/>
          <w:sz w:val="22"/>
          <w:szCs w:val="22"/>
          <w:lang w:val="sk-SK"/>
        </w:rPr>
        <w:t>spĺňa</w:t>
      </w:r>
      <w:r w:rsidR="00D51A3E">
        <w:rPr>
          <w:rFonts w:ascii="Calibri" w:hAnsi="Calibri" w:cs="Segoe UI"/>
          <w:sz w:val="22"/>
          <w:szCs w:val="22"/>
          <w:lang w:val="sk-SK"/>
        </w:rPr>
        <w:t xml:space="preserve"> </w:t>
      </w:r>
      <w:r w:rsidRPr="00BE00DA">
        <w:rPr>
          <w:rFonts w:ascii="Calibri" w:hAnsi="Calibri" w:cs="Segoe UI"/>
          <w:sz w:val="22"/>
          <w:szCs w:val="22"/>
          <w:lang w:val="sk-SK"/>
        </w:rPr>
        <w:t>všetky podmienky a požiadavky stanovené v tejto Zmluve,</w:t>
      </w:r>
      <w:r w:rsidR="00D51A3E">
        <w:rPr>
          <w:rFonts w:ascii="Calibri" w:hAnsi="Calibri" w:cs="Segoe UI"/>
          <w:sz w:val="22"/>
          <w:szCs w:val="22"/>
          <w:lang w:val="sk-SK"/>
        </w:rPr>
        <w:t xml:space="preserve"> </w:t>
      </w:r>
      <w:r w:rsidRPr="00BE00DA">
        <w:rPr>
          <w:rFonts w:ascii="Calibri" w:hAnsi="Calibri" w:cs="Segoe UI"/>
          <w:sz w:val="22"/>
          <w:szCs w:val="22"/>
          <w:lang w:val="sk-SK"/>
        </w:rPr>
        <w:t xml:space="preserve">že je oprávnený túto Zmluvu uzatvoriť a že je spôsobilý riadne a včas plniť </w:t>
      </w:r>
      <w:r w:rsidR="000E27C4">
        <w:rPr>
          <w:rFonts w:ascii="Calibri" w:hAnsi="Calibri" w:cs="Segoe UI"/>
          <w:sz w:val="22"/>
          <w:szCs w:val="22"/>
          <w:lang w:val="sk-SK"/>
        </w:rPr>
        <w:t xml:space="preserve">všetky a akékoľvek </w:t>
      </w:r>
      <w:r w:rsidRPr="00BE00DA">
        <w:rPr>
          <w:rFonts w:ascii="Calibri" w:hAnsi="Calibri" w:cs="Segoe UI"/>
          <w:sz w:val="22"/>
          <w:szCs w:val="22"/>
          <w:lang w:val="sk-SK"/>
        </w:rPr>
        <w:t>záväzky z nej vyplývajúce.</w:t>
      </w:r>
      <w:r w:rsidR="00D51A3E">
        <w:rPr>
          <w:rFonts w:ascii="Calibri" w:hAnsi="Calibri" w:cs="Segoe UI"/>
          <w:sz w:val="22"/>
          <w:szCs w:val="22"/>
          <w:lang w:val="sk-SK"/>
        </w:rPr>
        <w:t xml:space="preserve"> </w:t>
      </w:r>
    </w:p>
    <w:p w14:paraId="50B887E8" w14:textId="77777777" w:rsidR="00333F48" w:rsidRDefault="00333F48" w:rsidP="00346A76">
      <w:pPr>
        <w:pStyle w:val="Nadpis2"/>
        <w:spacing w:after="0" w:line="276" w:lineRule="auto"/>
        <w:ind w:left="709" w:hanging="709"/>
        <w:rPr>
          <w:rFonts w:ascii="Calibri" w:hAnsi="Calibri" w:cs="Segoe UI"/>
          <w:sz w:val="22"/>
          <w:szCs w:val="22"/>
          <w:lang w:val="sk-SK"/>
        </w:rPr>
      </w:pPr>
    </w:p>
    <w:p w14:paraId="5242BFF4" w14:textId="0692E3DD" w:rsidR="00333F48" w:rsidRDefault="00333F48" w:rsidP="00346A76">
      <w:pPr>
        <w:pStyle w:val="Nadpis2"/>
        <w:spacing w:after="0" w:line="276" w:lineRule="auto"/>
        <w:ind w:left="709" w:hanging="709"/>
        <w:rPr>
          <w:rFonts w:ascii="Calibri" w:hAnsi="Calibri" w:cs="Segoe UI"/>
          <w:sz w:val="22"/>
          <w:szCs w:val="22"/>
          <w:lang w:val="sk-SK"/>
        </w:rPr>
      </w:pPr>
      <w:r w:rsidRPr="000E27C4">
        <w:rPr>
          <w:rFonts w:ascii="Calibri" w:hAnsi="Calibri" w:cs="Segoe UI"/>
          <w:sz w:val="22"/>
          <w:szCs w:val="22"/>
          <w:lang w:val="sk-SK"/>
        </w:rPr>
        <w:t>2.</w:t>
      </w:r>
      <w:r w:rsidR="00346A76" w:rsidRPr="000E27C4">
        <w:rPr>
          <w:rFonts w:ascii="Calibri" w:hAnsi="Calibri" w:cs="Segoe UI"/>
          <w:sz w:val="22"/>
          <w:szCs w:val="22"/>
          <w:lang w:val="sk-SK"/>
        </w:rPr>
        <w:t>4</w:t>
      </w:r>
      <w:r w:rsidR="00D51A3E">
        <w:rPr>
          <w:rFonts w:ascii="Calibri" w:hAnsi="Calibri" w:cs="Segoe UI"/>
          <w:sz w:val="22"/>
          <w:szCs w:val="22"/>
          <w:lang w:val="sk-SK"/>
        </w:rPr>
        <w:t xml:space="preserve"> </w:t>
      </w:r>
      <w:r w:rsidR="00D51A3E">
        <w:rPr>
          <w:rFonts w:ascii="Calibri" w:hAnsi="Calibri" w:cs="Segoe UI"/>
          <w:sz w:val="22"/>
          <w:szCs w:val="22"/>
          <w:lang w:val="sk-SK"/>
        </w:rPr>
        <w:tab/>
      </w:r>
      <w:r w:rsidRPr="00BE00DA">
        <w:rPr>
          <w:rFonts w:ascii="Calibri" w:hAnsi="Calibri" w:cs="Segoe UI"/>
          <w:sz w:val="22"/>
          <w:szCs w:val="22"/>
          <w:lang w:val="sk-SK"/>
        </w:rPr>
        <w:t>V prípade, ak počas trvania Zmluvy dôjde k zmene identifikačných údajov</w:t>
      </w:r>
      <w:r w:rsidR="00D51A3E">
        <w:rPr>
          <w:rFonts w:ascii="Calibri" w:hAnsi="Calibri" w:cs="Segoe UI"/>
          <w:sz w:val="22"/>
          <w:szCs w:val="22"/>
          <w:lang w:val="sk-SK"/>
        </w:rPr>
        <w:t xml:space="preserve"> </w:t>
      </w:r>
      <w:r w:rsidRPr="00BE00DA">
        <w:rPr>
          <w:rFonts w:ascii="Calibri" w:hAnsi="Calibri" w:cs="Segoe UI"/>
          <w:sz w:val="22"/>
          <w:szCs w:val="22"/>
          <w:lang w:val="sk-SK"/>
        </w:rPr>
        <w:t>uvedených</w:t>
      </w:r>
      <w:r w:rsidR="00D51A3E">
        <w:rPr>
          <w:rFonts w:ascii="Calibri" w:hAnsi="Calibri" w:cs="Segoe UI"/>
          <w:sz w:val="22"/>
          <w:szCs w:val="22"/>
          <w:lang w:val="sk-SK"/>
        </w:rPr>
        <w:t xml:space="preserve"> </w:t>
      </w:r>
      <w:r w:rsidRPr="00BE00DA">
        <w:rPr>
          <w:rFonts w:ascii="Calibri" w:hAnsi="Calibri" w:cs="Segoe UI"/>
          <w:sz w:val="22"/>
          <w:szCs w:val="22"/>
          <w:lang w:val="sk-SK"/>
        </w:rPr>
        <w:t>v</w:t>
      </w:r>
      <w:r>
        <w:rPr>
          <w:rFonts w:ascii="Calibri" w:hAnsi="Calibri" w:cs="Segoe UI"/>
          <w:sz w:val="22"/>
          <w:szCs w:val="22"/>
          <w:lang w:val="sk-SK"/>
        </w:rPr>
        <w:t> článku 1</w:t>
      </w:r>
      <w:r w:rsidR="00D51A3E">
        <w:rPr>
          <w:rFonts w:ascii="Calibri" w:hAnsi="Calibri" w:cs="Segoe UI"/>
          <w:sz w:val="22"/>
          <w:szCs w:val="22"/>
          <w:lang w:val="sk-SK"/>
        </w:rPr>
        <w:t xml:space="preserve"> </w:t>
      </w:r>
      <w:r w:rsidRPr="00BE00DA">
        <w:rPr>
          <w:rFonts w:ascii="Calibri" w:hAnsi="Calibri" w:cs="Segoe UI"/>
          <w:sz w:val="22"/>
          <w:szCs w:val="22"/>
          <w:lang w:val="sk-SK"/>
        </w:rPr>
        <w:t>Zmluvy,</w:t>
      </w:r>
      <w:r w:rsidR="00D51A3E">
        <w:rPr>
          <w:rFonts w:ascii="Calibri" w:hAnsi="Calibri" w:cs="Segoe UI"/>
          <w:sz w:val="22"/>
          <w:szCs w:val="22"/>
          <w:lang w:val="sk-SK"/>
        </w:rPr>
        <w:t xml:space="preserve"> </w:t>
      </w:r>
      <w:r w:rsidR="00097124">
        <w:rPr>
          <w:rFonts w:ascii="Calibri" w:hAnsi="Calibri" w:cs="Segoe UI"/>
          <w:sz w:val="22"/>
          <w:szCs w:val="22"/>
          <w:lang w:val="sk-SK"/>
        </w:rPr>
        <w:t xml:space="preserve">zmenou dotknutá </w:t>
      </w:r>
      <w:r w:rsidRPr="00BE00DA">
        <w:rPr>
          <w:rFonts w:ascii="Calibri" w:hAnsi="Calibri" w:cs="Segoe UI"/>
          <w:sz w:val="22"/>
          <w:szCs w:val="22"/>
          <w:lang w:val="sk-SK"/>
        </w:rPr>
        <w:t>Zmluvná strana sa zaväzuje túto</w:t>
      </w:r>
      <w:r w:rsidR="00D51A3E">
        <w:rPr>
          <w:rFonts w:ascii="Calibri" w:hAnsi="Calibri" w:cs="Segoe UI"/>
          <w:sz w:val="22"/>
          <w:szCs w:val="22"/>
          <w:lang w:val="sk-SK"/>
        </w:rPr>
        <w:t xml:space="preserve"> </w:t>
      </w:r>
      <w:r w:rsidRPr="00BE00DA">
        <w:rPr>
          <w:rFonts w:ascii="Calibri" w:hAnsi="Calibri" w:cs="Segoe UI"/>
          <w:sz w:val="22"/>
          <w:szCs w:val="22"/>
          <w:lang w:val="sk-SK"/>
        </w:rPr>
        <w:t>zmenu písomne oznámiť druhej Zmluvnej strane bez zbytočného odkladu, pričom Zmluvné strany neuzatvárajú o takej zmene dodatok k tejto Zmluve.</w:t>
      </w:r>
      <w:r w:rsidR="00D51A3E">
        <w:rPr>
          <w:rFonts w:ascii="Calibri" w:hAnsi="Calibri" w:cs="Segoe UI"/>
          <w:sz w:val="22"/>
          <w:szCs w:val="22"/>
          <w:lang w:val="sk-SK"/>
        </w:rPr>
        <w:t xml:space="preserve"> </w:t>
      </w:r>
      <w:r w:rsidRPr="00BE00DA">
        <w:rPr>
          <w:rFonts w:ascii="Calibri" w:hAnsi="Calibri" w:cs="Segoe UI"/>
          <w:sz w:val="22"/>
          <w:szCs w:val="22"/>
          <w:lang w:val="sk-SK"/>
        </w:rPr>
        <w:t>V prípade zmeny bankového spojenia alebo zmeny účtu je</w:t>
      </w:r>
      <w:r w:rsidR="00D51A3E">
        <w:rPr>
          <w:rFonts w:ascii="Calibri" w:hAnsi="Calibri" w:cs="Segoe UI"/>
          <w:sz w:val="22"/>
          <w:szCs w:val="22"/>
          <w:lang w:val="sk-SK"/>
        </w:rPr>
        <w:t xml:space="preserve"> </w:t>
      </w:r>
      <w:r w:rsidRPr="00BE00DA">
        <w:rPr>
          <w:rFonts w:ascii="Calibri" w:hAnsi="Calibri" w:cs="Segoe UI"/>
          <w:sz w:val="22"/>
          <w:szCs w:val="22"/>
          <w:lang w:val="sk-SK"/>
        </w:rPr>
        <w:t>Dopravca povinný spolu s oznámením o jeho zmene</w:t>
      </w:r>
      <w:r w:rsidR="00D51A3E">
        <w:rPr>
          <w:rFonts w:ascii="Calibri" w:hAnsi="Calibri" w:cs="Segoe UI"/>
          <w:sz w:val="22"/>
          <w:szCs w:val="22"/>
          <w:lang w:val="sk-SK"/>
        </w:rPr>
        <w:t xml:space="preserve"> </w:t>
      </w:r>
      <w:r w:rsidRPr="00BE00DA">
        <w:rPr>
          <w:rFonts w:ascii="Calibri" w:hAnsi="Calibri" w:cs="Segoe UI"/>
          <w:sz w:val="22"/>
          <w:szCs w:val="22"/>
          <w:lang w:val="sk-SK"/>
        </w:rPr>
        <w:t>hodnoverne preukázať Objednávateľovi skutočnosť, že je majiteľom účtu a to</w:t>
      </w:r>
      <w:r w:rsidR="00D51A3E">
        <w:rPr>
          <w:rFonts w:ascii="Calibri" w:hAnsi="Calibri" w:cs="Segoe UI"/>
          <w:sz w:val="22"/>
          <w:szCs w:val="22"/>
          <w:lang w:val="sk-SK"/>
        </w:rPr>
        <w:t xml:space="preserve"> </w:t>
      </w:r>
      <w:r w:rsidRPr="00BE00DA">
        <w:rPr>
          <w:rFonts w:ascii="Calibri" w:hAnsi="Calibri" w:cs="Segoe UI"/>
          <w:sz w:val="22"/>
          <w:szCs w:val="22"/>
          <w:lang w:val="sk-SK"/>
        </w:rPr>
        <w:t>buď predložením</w:t>
      </w:r>
      <w:r w:rsidR="00D51A3E">
        <w:rPr>
          <w:rFonts w:ascii="Calibri" w:hAnsi="Calibri" w:cs="Segoe UI"/>
          <w:sz w:val="22"/>
          <w:szCs w:val="22"/>
          <w:lang w:val="sk-SK"/>
        </w:rPr>
        <w:t xml:space="preserve"> </w:t>
      </w:r>
      <w:r w:rsidRPr="00BE00DA">
        <w:rPr>
          <w:rFonts w:ascii="Calibri" w:hAnsi="Calibri" w:cs="Segoe UI"/>
          <w:sz w:val="22"/>
          <w:szCs w:val="22"/>
          <w:lang w:val="sk-SK"/>
        </w:rPr>
        <w:t>úradne overenej kópie</w:t>
      </w:r>
      <w:r w:rsidR="00D51A3E">
        <w:rPr>
          <w:rFonts w:ascii="Calibri" w:hAnsi="Calibri" w:cs="Segoe UI"/>
          <w:sz w:val="22"/>
          <w:szCs w:val="22"/>
          <w:lang w:val="sk-SK"/>
        </w:rPr>
        <w:t xml:space="preserve"> </w:t>
      </w:r>
      <w:r w:rsidRPr="00BE00DA">
        <w:rPr>
          <w:rFonts w:ascii="Calibri" w:hAnsi="Calibri" w:cs="Segoe UI"/>
          <w:sz w:val="22"/>
          <w:szCs w:val="22"/>
          <w:lang w:val="sk-SK"/>
        </w:rPr>
        <w:t>zmluvy</w:t>
      </w:r>
      <w:r w:rsidR="00D51A3E">
        <w:rPr>
          <w:rFonts w:ascii="Calibri" w:hAnsi="Calibri" w:cs="Segoe UI"/>
          <w:sz w:val="22"/>
          <w:szCs w:val="22"/>
          <w:lang w:val="sk-SK"/>
        </w:rPr>
        <w:t xml:space="preserve"> </w:t>
      </w:r>
      <w:r w:rsidRPr="00BE00DA">
        <w:rPr>
          <w:rFonts w:ascii="Calibri" w:hAnsi="Calibri" w:cs="Segoe UI"/>
          <w:sz w:val="22"/>
          <w:szCs w:val="22"/>
          <w:lang w:val="sk-SK"/>
        </w:rPr>
        <w:t>o vedení</w:t>
      </w:r>
      <w:r w:rsidR="00D51A3E">
        <w:rPr>
          <w:rFonts w:ascii="Calibri" w:hAnsi="Calibri" w:cs="Segoe UI"/>
          <w:sz w:val="22"/>
          <w:szCs w:val="22"/>
          <w:lang w:val="sk-SK"/>
        </w:rPr>
        <w:t xml:space="preserve"> </w:t>
      </w:r>
      <w:r w:rsidRPr="00BE00DA">
        <w:rPr>
          <w:rFonts w:ascii="Calibri" w:hAnsi="Calibri" w:cs="Segoe UI"/>
          <w:sz w:val="22"/>
          <w:szCs w:val="22"/>
          <w:lang w:val="sk-SK"/>
        </w:rPr>
        <w:t>účtu</w:t>
      </w:r>
      <w:r w:rsidR="00D51A3E">
        <w:rPr>
          <w:rFonts w:ascii="Calibri" w:hAnsi="Calibri" w:cs="Segoe UI"/>
          <w:sz w:val="22"/>
          <w:szCs w:val="22"/>
          <w:lang w:val="sk-SK"/>
        </w:rPr>
        <w:t xml:space="preserve"> </w:t>
      </w:r>
      <w:r w:rsidRPr="00BE00DA">
        <w:rPr>
          <w:rFonts w:ascii="Calibri" w:hAnsi="Calibri" w:cs="Segoe UI"/>
          <w:sz w:val="22"/>
          <w:szCs w:val="22"/>
          <w:lang w:val="sk-SK"/>
        </w:rPr>
        <w:t>alebo originálom potvrdenia banky o</w:t>
      </w:r>
      <w:r w:rsidR="000E27C4">
        <w:rPr>
          <w:rFonts w:ascii="Calibri" w:hAnsi="Calibri" w:cs="Segoe UI"/>
          <w:sz w:val="22"/>
          <w:szCs w:val="22"/>
          <w:lang w:val="sk-SK"/>
        </w:rPr>
        <w:t> </w:t>
      </w:r>
      <w:r w:rsidRPr="00BE00DA">
        <w:rPr>
          <w:rFonts w:ascii="Calibri" w:hAnsi="Calibri" w:cs="Segoe UI"/>
          <w:sz w:val="22"/>
          <w:szCs w:val="22"/>
          <w:lang w:val="sk-SK"/>
        </w:rPr>
        <w:t>vedení</w:t>
      </w:r>
      <w:r w:rsidR="000E27C4">
        <w:rPr>
          <w:rFonts w:ascii="Calibri" w:hAnsi="Calibri" w:cs="Segoe UI"/>
          <w:sz w:val="22"/>
          <w:szCs w:val="22"/>
          <w:lang w:val="sk-SK"/>
        </w:rPr>
        <w:t xml:space="preserve"> oznámeného</w:t>
      </w:r>
      <w:r w:rsidRPr="00BE00DA">
        <w:rPr>
          <w:rFonts w:ascii="Calibri" w:hAnsi="Calibri" w:cs="Segoe UI"/>
          <w:sz w:val="22"/>
          <w:szCs w:val="22"/>
          <w:lang w:val="sk-SK"/>
        </w:rPr>
        <w:t xml:space="preserve"> účtu.</w:t>
      </w:r>
      <w:r w:rsidR="00D51A3E">
        <w:rPr>
          <w:rFonts w:ascii="Calibri" w:hAnsi="Calibri" w:cs="Segoe UI"/>
          <w:sz w:val="22"/>
          <w:szCs w:val="22"/>
          <w:lang w:val="sk-SK"/>
        </w:rPr>
        <w:t xml:space="preserve"> </w:t>
      </w:r>
    </w:p>
    <w:p w14:paraId="65CADC8A" w14:textId="77777777" w:rsidR="00333F48" w:rsidRDefault="00333F48" w:rsidP="00346A76">
      <w:pPr>
        <w:pStyle w:val="Nadpis2"/>
        <w:spacing w:after="0" w:line="276" w:lineRule="auto"/>
        <w:ind w:left="709" w:hanging="709"/>
        <w:rPr>
          <w:rFonts w:ascii="Calibri" w:hAnsi="Calibri" w:cs="Segoe UI"/>
          <w:sz w:val="22"/>
          <w:szCs w:val="22"/>
          <w:lang w:val="sk-SK"/>
        </w:rPr>
      </w:pPr>
    </w:p>
    <w:p w14:paraId="327B7F5D" w14:textId="4D64E74A" w:rsidR="00333F48" w:rsidRPr="00BE00DA" w:rsidRDefault="00333F48" w:rsidP="00346A76">
      <w:pPr>
        <w:pStyle w:val="Nadpis2"/>
        <w:spacing w:after="0" w:line="276" w:lineRule="auto"/>
        <w:ind w:left="709" w:hanging="709"/>
        <w:rPr>
          <w:rFonts w:ascii="Calibri" w:hAnsi="Calibri" w:cs="Segoe UI"/>
          <w:sz w:val="22"/>
          <w:szCs w:val="22"/>
          <w:lang w:val="sk-SK"/>
        </w:rPr>
      </w:pPr>
      <w:r w:rsidRPr="000E27C4">
        <w:rPr>
          <w:rFonts w:ascii="Calibri" w:hAnsi="Calibri" w:cs="Segoe UI"/>
          <w:sz w:val="22"/>
          <w:szCs w:val="22"/>
          <w:lang w:val="sk-SK"/>
        </w:rPr>
        <w:t>2.</w:t>
      </w:r>
      <w:r w:rsidR="00346A76" w:rsidRPr="000E27C4">
        <w:rPr>
          <w:rFonts w:ascii="Calibri" w:hAnsi="Calibri" w:cs="Segoe UI"/>
          <w:sz w:val="22"/>
          <w:szCs w:val="22"/>
          <w:lang w:val="sk-SK"/>
        </w:rPr>
        <w:t>5</w:t>
      </w:r>
      <w:r w:rsidR="00D51A3E">
        <w:rPr>
          <w:rFonts w:ascii="Calibri" w:hAnsi="Calibri" w:cs="Segoe UI"/>
          <w:sz w:val="22"/>
          <w:szCs w:val="22"/>
          <w:lang w:val="sk-SK"/>
        </w:rPr>
        <w:t xml:space="preserve"> </w:t>
      </w:r>
      <w:r w:rsidR="00D51A3E">
        <w:rPr>
          <w:rFonts w:ascii="Calibri" w:hAnsi="Calibri" w:cs="Segoe UI"/>
          <w:sz w:val="22"/>
          <w:szCs w:val="22"/>
          <w:lang w:val="sk-SK"/>
        </w:rPr>
        <w:tab/>
      </w:r>
      <w:r w:rsidRPr="00BE00DA">
        <w:rPr>
          <w:rFonts w:ascii="Calibri" w:hAnsi="Calibri" w:cs="Segoe UI"/>
          <w:sz w:val="22"/>
          <w:szCs w:val="22"/>
          <w:lang w:val="sk-SK"/>
        </w:rPr>
        <w:t>Za zmenu identifikačných údajov podľa bodu</w:t>
      </w:r>
      <w:r w:rsidR="00D51A3E">
        <w:rPr>
          <w:rFonts w:ascii="Calibri" w:hAnsi="Calibri" w:cs="Segoe UI"/>
          <w:sz w:val="22"/>
          <w:szCs w:val="22"/>
          <w:lang w:val="sk-SK"/>
        </w:rPr>
        <w:t xml:space="preserve"> </w:t>
      </w:r>
      <w:r>
        <w:rPr>
          <w:rFonts w:ascii="Calibri" w:hAnsi="Calibri" w:cs="Segoe UI"/>
          <w:sz w:val="22"/>
          <w:szCs w:val="22"/>
          <w:lang w:val="sk-SK"/>
        </w:rPr>
        <w:t>2</w:t>
      </w:r>
      <w:r w:rsidRPr="00BE00DA">
        <w:rPr>
          <w:rFonts w:ascii="Calibri" w:hAnsi="Calibri" w:cs="Segoe UI"/>
          <w:sz w:val="22"/>
          <w:szCs w:val="22"/>
          <w:lang w:val="sk-SK"/>
        </w:rPr>
        <w:t>.</w:t>
      </w:r>
      <w:r w:rsidR="00346A76">
        <w:rPr>
          <w:rFonts w:ascii="Calibri" w:hAnsi="Calibri" w:cs="Segoe UI"/>
          <w:sz w:val="22"/>
          <w:szCs w:val="22"/>
          <w:lang w:val="sk-SK"/>
        </w:rPr>
        <w:t>4</w:t>
      </w:r>
      <w:r w:rsidR="00D51A3E">
        <w:rPr>
          <w:rFonts w:ascii="Calibri" w:hAnsi="Calibri" w:cs="Segoe UI"/>
          <w:sz w:val="22"/>
          <w:szCs w:val="22"/>
          <w:lang w:val="sk-SK"/>
        </w:rPr>
        <w:t xml:space="preserve"> </w:t>
      </w:r>
      <w:r w:rsidRPr="00BE00DA">
        <w:rPr>
          <w:rFonts w:ascii="Calibri" w:hAnsi="Calibri" w:cs="Segoe UI"/>
          <w:sz w:val="22"/>
          <w:szCs w:val="22"/>
          <w:lang w:val="sk-SK"/>
        </w:rPr>
        <w:t>Zmluvy sa nepovažuje nahradenie pôvodného Dopravcu novým</w:t>
      </w:r>
      <w:r w:rsidR="00D51A3E">
        <w:rPr>
          <w:rFonts w:ascii="Calibri" w:hAnsi="Calibri" w:cs="Segoe UI"/>
          <w:sz w:val="22"/>
          <w:szCs w:val="22"/>
          <w:lang w:val="sk-SK"/>
        </w:rPr>
        <w:t xml:space="preserve"> </w:t>
      </w:r>
      <w:r w:rsidRPr="00BE00DA">
        <w:rPr>
          <w:rFonts w:ascii="Calibri" w:hAnsi="Calibri" w:cs="Segoe UI"/>
          <w:sz w:val="22"/>
          <w:szCs w:val="22"/>
          <w:lang w:val="sk-SK"/>
        </w:rPr>
        <w:t>právnym subjektom z dôvodu právneho nástupníctva v dôsledku reorganizácie, zlúčenia, splynutia, úpadku ale</w:t>
      </w:r>
      <w:r w:rsidR="000E27C4">
        <w:rPr>
          <w:rFonts w:ascii="Calibri" w:hAnsi="Calibri" w:cs="Segoe UI"/>
          <w:sz w:val="22"/>
          <w:szCs w:val="22"/>
          <w:lang w:val="sk-SK"/>
        </w:rPr>
        <w:t xml:space="preserve">bo obdobnej právnej skutočnosti na strane Dopravcu. </w:t>
      </w:r>
      <w:r w:rsidR="00D51A3E">
        <w:rPr>
          <w:rFonts w:ascii="Calibri" w:hAnsi="Calibri" w:cs="Segoe UI"/>
          <w:sz w:val="22"/>
          <w:szCs w:val="22"/>
          <w:lang w:val="sk-SK"/>
        </w:rPr>
        <w:t xml:space="preserve"> </w:t>
      </w:r>
    </w:p>
    <w:p w14:paraId="46D1D579" w14:textId="77777777" w:rsidR="00333F48" w:rsidRPr="00BE00DA" w:rsidRDefault="00333F48" w:rsidP="00333F48">
      <w:pPr>
        <w:pStyle w:val="Nadpis2"/>
        <w:spacing w:line="276" w:lineRule="auto"/>
        <w:ind w:left="0" w:firstLine="0"/>
        <w:rPr>
          <w:rFonts w:ascii="Calibri" w:hAnsi="Calibri" w:cs="Segoe UI"/>
          <w:b/>
          <w:sz w:val="22"/>
          <w:szCs w:val="22"/>
          <w:lang w:val="sk-SK"/>
        </w:rPr>
      </w:pPr>
    </w:p>
    <w:p w14:paraId="7AF74FC1" w14:textId="75757358" w:rsidR="00333F48" w:rsidRPr="00B8598D" w:rsidRDefault="00333F48" w:rsidP="00333F48">
      <w:pPr>
        <w:pStyle w:val="Identifikacestran"/>
        <w:spacing w:line="276" w:lineRule="auto"/>
        <w:jc w:val="center"/>
        <w:rPr>
          <w:rFonts w:ascii="Calibri" w:hAnsi="Calibri" w:cs="Segoe UI"/>
          <w:b/>
          <w:bCs/>
          <w:color w:val="000000" w:themeColor="text1"/>
          <w:sz w:val="22"/>
          <w:szCs w:val="22"/>
        </w:rPr>
      </w:pPr>
      <w:r w:rsidRPr="00B8598D">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B8598D">
        <w:rPr>
          <w:rFonts w:ascii="Calibri" w:hAnsi="Calibri" w:cs="Segoe UI"/>
          <w:b/>
          <w:bCs/>
          <w:color w:val="000000" w:themeColor="text1"/>
          <w:sz w:val="22"/>
          <w:szCs w:val="22"/>
        </w:rPr>
        <w:t>3</w:t>
      </w:r>
      <w:r w:rsidR="00D51A3E">
        <w:rPr>
          <w:rFonts w:ascii="Calibri" w:hAnsi="Calibri" w:cs="Segoe UI"/>
          <w:b/>
          <w:bCs/>
          <w:color w:val="000000" w:themeColor="text1"/>
          <w:sz w:val="22"/>
          <w:szCs w:val="22"/>
        </w:rPr>
        <w:t xml:space="preserve"> </w:t>
      </w:r>
      <w:bookmarkStart w:id="2" w:name="_Ref227048549"/>
    </w:p>
    <w:p w14:paraId="7CBBA648" w14:textId="4BADDEE7" w:rsidR="00333F48" w:rsidRPr="00BE00DA" w:rsidRDefault="00333F48" w:rsidP="00333F48">
      <w:pPr>
        <w:pStyle w:val="Identifikacestran"/>
        <w:spacing w:line="276" w:lineRule="auto"/>
        <w:jc w:val="center"/>
        <w:rPr>
          <w:rFonts w:ascii="Calibri" w:hAnsi="Calibri" w:cs="Segoe UI"/>
          <w:b/>
          <w:sz w:val="22"/>
          <w:szCs w:val="22"/>
        </w:rPr>
      </w:pPr>
      <w:r w:rsidRPr="00B8598D">
        <w:rPr>
          <w:rFonts w:ascii="Calibri" w:hAnsi="Calibri" w:cs="Segoe UI"/>
          <w:b/>
          <w:sz w:val="22"/>
          <w:szCs w:val="22"/>
        </w:rPr>
        <w:t>ÚČEL ZMLUVY</w:t>
      </w:r>
      <w:bookmarkEnd w:id="2"/>
      <w:r w:rsidR="00D51A3E">
        <w:rPr>
          <w:rFonts w:ascii="Calibri" w:hAnsi="Calibri" w:cs="Segoe UI"/>
          <w:b/>
          <w:sz w:val="22"/>
          <w:szCs w:val="22"/>
        </w:rPr>
        <w:t xml:space="preserve"> </w:t>
      </w:r>
      <w:r w:rsidRPr="00B8598D">
        <w:rPr>
          <w:rFonts w:ascii="Calibri" w:hAnsi="Calibri" w:cs="Segoe UI"/>
          <w:b/>
          <w:sz w:val="22"/>
          <w:szCs w:val="22"/>
        </w:rPr>
        <w:t>A</w:t>
      </w:r>
      <w:r w:rsidR="00D51A3E">
        <w:rPr>
          <w:rFonts w:ascii="Calibri" w:hAnsi="Calibri" w:cs="Segoe UI"/>
          <w:b/>
          <w:sz w:val="22"/>
          <w:szCs w:val="22"/>
        </w:rPr>
        <w:t xml:space="preserve"> </w:t>
      </w:r>
      <w:r w:rsidRPr="00B8598D">
        <w:rPr>
          <w:rFonts w:ascii="Calibri" w:hAnsi="Calibri" w:cs="Segoe UI"/>
          <w:b/>
          <w:sz w:val="22"/>
          <w:szCs w:val="22"/>
        </w:rPr>
        <w:t>DEFINÍCIE</w:t>
      </w:r>
      <w:r w:rsidR="00D51A3E">
        <w:rPr>
          <w:rFonts w:ascii="Calibri" w:hAnsi="Calibri" w:cs="Segoe UI"/>
          <w:b/>
          <w:sz w:val="22"/>
          <w:szCs w:val="22"/>
        </w:rPr>
        <w:t xml:space="preserve"> </w:t>
      </w:r>
      <w:r w:rsidRPr="00B8598D">
        <w:rPr>
          <w:rFonts w:ascii="Calibri" w:hAnsi="Calibri" w:cs="Segoe UI"/>
          <w:b/>
          <w:sz w:val="22"/>
          <w:szCs w:val="22"/>
        </w:rPr>
        <w:t>POJMOV</w:t>
      </w:r>
    </w:p>
    <w:p w14:paraId="45E70C12" w14:textId="77777777" w:rsidR="00333F48" w:rsidRPr="002108D3" w:rsidRDefault="00333F48" w:rsidP="00333F48">
      <w:pPr>
        <w:pStyle w:val="Nadpis2"/>
        <w:spacing w:line="276" w:lineRule="auto"/>
        <w:ind w:left="709" w:hanging="709"/>
        <w:rPr>
          <w:rFonts w:ascii="Calibri" w:hAnsi="Calibri" w:cs="Segoe UI"/>
          <w:sz w:val="22"/>
          <w:szCs w:val="22"/>
          <w:lang w:val="sk-SK"/>
        </w:rPr>
      </w:pPr>
    </w:p>
    <w:p w14:paraId="4BC6E861" w14:textId="7446BEFD" w:rsidR="00333F48" w:rsidRPr="002108D3" w:rsidRDefault="00333F48" w:rsidP="00333F48">
      <w:pPr>
        <w:pStyle w:val="Nadpis2"/>
        <w:spacing w:line="276" w:lineRule="auto"/>
        <w:ind w:left="709" w:hanging="709"/>
        <w:rPr>
          <w:rFonts w:ascii="Calibri" w:hAnsi="Calibri" w:cs="Segoe UI"/>
          <w:sz w:val="22"/>
          <w:szCs w:val="22"/>
        </w:rPr>
      </w:pPr>
      <w:bookmarkStart w:id="3" w:name="_Ref337650906"/>
      <w:r w:rsidRPr="002108D3">
        <w:rPr>
          <w:rFonts w:ascii="Calibri" w:hAnsi="Calibri" w:cs="Segoe UI"/>
          <w:sz w:val="22"/>
          <w:szCs w:val="22"/>
          <w:lang w:val="sk-SK"/>
        </w:rPr>
        <w:t>3</w:t>
      </w:r>
      <w:r w:rsidRPr="002108D3">
        <w:rPr>
          <w:rFonts w:ascii="Calibri" w:hAnsi="Calibri" w:cs="Segoe UI"/>
          <w:sz w:val="22"/>
          <w:szCs w:val="22"/>
        </w:rPr>
        <w:t>.1</w:t>
      </w:r>
      <w:r w:rsidRPr="002108D3">
        <w:rPr>
          <w:rFonts w:ascii="Calibri" w:hAnsi="Calibri" w:cs="Segoe UI"/>
          <w:sz w:val="22"/>
          <w:szCs w:val="22"/>
        </w:rPr>
        <w:tab/>
      </w:r>
      <w:r w:rsidRPr="002108D3">
        <w:rPr>
          <w:rFonts w:ascii="Calibri" w:hAnsi="Calibri" w:cs="Segoe UI"/>
          <w:sz w:val="22"/>
          <w:szCs w:val="22"/>
          <w:lang w:val="sk-SK"/>
        </w:rPr>
        <w:t>Účelom</w:t>
      </w:r>
      <w:r w:rsidR="00D51A3E">
        <w:rPr>
          <w:rFonts w:ascii="Calibri" w:hAnsi="Calibri" w:cs="Segoe UI"/>
          <w:sz w:val="22"/>
          <w:szCs w:val="22"/>
          <w:lang w:val="sk-SK"/>
        </w:rPr>
        <w:t xml:space="preserve"> </w:t>
      </w:r>
      <w:r w:rsidRPr="002108D3">
        <w:rPr>
          <w:rFonts w:ascii="Calibri" w:hAnsi="Calibri" w:cs="Segoe UI"/>
          <w:sz w:val="22"/>
          <w:szCs w:val="22"/>
          <w:lang w:val="sk-SK"/>
        </w:rPr>
        <w:t>Zmluvy</w:t>
      </w:r>
      <w:r w:rsidR="00D51A3E">
        <w:rPr>
          <w:rFonts w:ascii="Calibri" w:hAnsi="Calibri" w:cs="Segoe UI"/>
          <w:sz w:val="22"/>
          <w:szCs w:val="22"/>
          <w:lang w:val="sk-SK"/>
        </w:rPr>
        <w:t xml:space="preserve"> </w:t>
      </w:r>
      <w:r w:rsidRPr="002108D3">
        <w:rPr>
          <w:rFonts w:ascii="Calibri" w:hAnsi="Calibri" w:cs="Segoe UI"/>
          <w:sz w:val="22"/>
          <w:szCs w:val="22"/>
        </w:rPr>
        <w:t xml:space="preserve">je </w:t>
      </w:r>
      <w:r w:rsidRPr="002108D3">
        <w:rPr>
          <w:rFonts w:ascii="Calibri" w:hAnsi="Calibri" w:cs="Segoe UI"/>
          <w:sz w:val="22"/>
          <w:szCs w:val="22"/>
          <w:lang w:val="sk-SK"/>
        </w:rPr>
        <w:t>zabezpečenie</w:t>
      </w:r>
      <w:r w:rsidR="00D51A3E">
        <w:rPr>
          <w:rFonts w:ascii="Calibri" w:hAnsi="Calibri" w:cs="Segoe UI"/>
          <w:sz w:val="22"/>
          <w:szCs w:val="22"/>
          <w:lang w:val="sk-SK"/>
        </w:rPr>
        <w:t xml:space="preserve"> </w:t>
      </w:r>
      <w:r w:rsidRPr="002108D3">
        <w:rPr>
          <w:rFonts w:ascii="Calibri" w:hAnsi="Calibri" w:cs="Segoe UI"/>
          <w:sz w:val="22"/>
          <w:szCs w:val="22"/>
          <w:lang w:val="sk-SK"/>
        </w:rPr>
        <w:t>dopravnej obslužnosti</w:t>
      </w:r>
      <w:r w:rsidR="00D51A3E">
        <w:rPr>
          <w:rFonts w:ascii="Calibri" w:hAnsi="Calibri" w:cs="Segoe UI"/>
          <w:sz w:val="22"/>
          <w:szCs w:val="22"/>
          <w:lang w:val="sk-SK"/>
        </w:rPr>
        <w:t xml:space="preserve"> </w:t>
      </w:r>
      <w:r w:rsidRPr="00275B30">
        <w:rPr>
          <w:rFonts w:ascii="Calibri" w:hAnsi="Calibri" w:cs="Segoe UI"/>
          <w:sz w:val="22"/>
          <w:szCs w:val="22"/>
          <w:lang w:val="sk-SK"/>
        </w:rPr>
        <w:t xml:space="preserve">v dopravnom regióne </w:t>
      </w:r>
      <w:r w:rsidR="003A2FEB">
        <w:rPr>
          <w:rFonts w:ascii="Calibri" w:hAnsi="Calibri" w:cs="Segoe UI"/>
          <w:sz w:val="22"/>
          <w:szCs w:val="22"/>
          <w:lang w:val="sk-SK"/>
        </w:rPr>
        <w:t>Orava</w:t>
      </w:r>
      <w:r w:rsidR="00275B30" w:rsidRPr="00275B30">
        <w:rPr>
          <w:rFonts w:ascii="Calibri" w:hAnsi="Calibri" w:cs="Segoe UI"/>
          <w:sz w:val="22"/>
          <w:szCs w:val="22"/>
          <w:lang w:val="sk-SK"/>
        </w:rPr>
        <w:t>,</w:t>
      </w:r>
      <w:r w:rsidR="00D51A3E">
        <w:rPr>
          <w:rFonts w:ascii="Calibri" w:hAnsi="Calibri" w:cs="Segoe UI"/>
          <w:sz w:val="22"/>
          <w:szCs w:val="22"/>
          <w:lang w:val="sk-SK"/>
        </w:rPr>
        <w:t xml:space="preserve"> </w:t>
      </w:r>
      <w:r>
        <w:rPr>
          <w:rFonts w:ascii="Calibri" w:hAnsi="Calibri" w:cs="Segoe UI"/>
          <w:sz w:val="22"/>
          <w:szCs w:val="22"/>
          <w:lang w:val="sk-SK"/>
        </w:rPr>
        <w:t xml:space="preserve">ktorý sa </w:t>
      </w:r>
      <w:r w:rsidRPr="002108D3">
        <w:rPr>
          <w:rFonts w:ascii="Calibri" w:hAnsi="Calibri" w:cs="Segoe UI"/>
          <w:sz w:val="22"/>
          <w:szCs w:val="22"/>
          <w:lang w:val="sk-SK"/>
        </w:rPr>
        <w:t>nachádza v územnom obvode Žilinského kraja</w:t>
      </w:r>
      <w:r w:rsidRPr="002108D3">
        <w:rPr>
          <w:rFonts w:ascii="Calibri" w:hAnsi="Calibri" w:cs="Segoe UI"/>
          <w:sz w:val="22"/>
          <w:szCs w:val="22"/>
        </w:rPr>
        <w:t xml:space="preserve">, a to </w:t>
      </w:r>
      <w:r>
        <w:rPr>
          <w:rFonts w:ascii="Calibri" w:hAnsi="Calibri" w:cs="Segoe UI"/>
          <w:sz w:val="22"/>
          <w:szCs w:val="22"/>
          <w:lang w:val="sk-SK"/>
        </w:rPr>
        <w:t>určením</w:t>
      </w:r>
      <w:r w:rsidR="00D51A3E">
        <w:rPr>
          <w:rFonts w:ascii="Calibri" w:hAnsi="Calibri" w:cs="Segoe UI"/>
          <w:sz w:val="22"/>
          <w:szCs w:val="22"/>
          <w:lang w:val="sk-SK"/>
        </w:rPr>
        <w:t xml:space="preserve"> </w:t>
      </w:r>
      <w:r w:rsidRPr="002108D3">
        <w:rPr>
          <w:rFonts w:ascii="Calibri" w:hAnsi="Calibri" w:cs="Segoe UI"/>
          <w:sz w:val="22"/>
          <w:szCs w:val="22"/>
        </w:rPr>
        <w:t>práv a povinností</w:t>
      </w:r>
      <w:r w:rsidR="00D51A3E">
        <w:rPr>
          <w:rFonts w:ascii="Calibri" w:hAnsi="Calibri" w:cs="Segoe UI"/>
          <w:sz w:val="22"/>
          <w:szCs w:val="22"/>
        </w:rPr>
        <w:t xml:space="preserve"> </w:t>
      </w:r>
      <w:r w:rsidRPr="002108D3">
        <w:rPr>
          <w:rFonts w:ascii="Calibri" w:hAnsi="Calibri" w:cs="Segoe UI"/>
          <w:sz w:val="22"/>
          <w:szCs w:val="22"/>
          <w:lang w:val="sk-SK"/>
        </w:rPr>
        <w:t>Zmluvných strán pri</w:t>
      </w:r>
      <w:r w:rsidR="003A2FEB">
        <w:rPr>
          <w:rFonts w:ascii="Calibri" w:hAnsi="Calibri" w:cs="Segoe UI"/>
          <w:sz w:val="22"/>
          <w:szCs w:val="22"/>
          <w:lang w:val="sk-SK"/>
        </w:rPr>
        <w:t xml:space="preserve"> </w:t>
      </w:r>
      <w:r w:rsidRPr="002108D3">
        <w:rPr>
          <w:rFonts w:ascii="Calibri" w:hAnsi="Calibri" w:cs="Segoe UI"/>
          <w:sz w:val="22"/>
          <w:szCs w:val="22"/>
          <w:lang w:val="sk-SK"/>
        </w:rPr>
        <w:t>poskytovaní služieb pravidelnej, osobnej,</w:t>
      </w:r>
      <w:r w:rsidR="00D51A3E">
        <w:rPr>
          <w:rFonts w:ascii="Calibri" w:hAnsi="Calibri" w:cs="Segoe UI"/>
          <w:sz w:val="22"/>
          <w:szCs w:val="22"/>
          <w:lang w:val="sk-SK"/>
        </w:rPr>
        <w:t xml:space="preserve"> </w:t>
      </w:r>
      <w:r w:rsidRPr="002108D3">
        <w:rPr>
          <w:rFonts w:ascii="Calibri" w:hAnsi="Calibri" w:cs="Segoe UI"/>
          <w:sz w:val="22"/>
          <w:szCs w:val="22"/>
          <w:lang w:val="sk-SK"/>
        </w:rPr>
        <w:t>prímestskej</w:t>
      </w:r>
      <w:r w:rsidR="00D51A3E">
        <w:rPr>
          <w:rFonts w:ascii="Calibri" w:hAnsi="Calibri" w:cs="Segoe UI"/>
          <w:sz w:val="22"/>
          <w:szCs w:val="22"/>
          <w:lang w:val="sk-SK"/>
        </w:rPr>
        <w:t xml:space="preserve"> </w:t>
      </w:r>
      <w:r w:rsidRPr="002108D3">
        <w:rPr>
          <w:rFonts w:ascii="Calibri" w:hAnsi="Calibri" w:cs="Segoe UI"/>
          <w:sz w:val="22"/>
          <w:szCs w:val="22"/>
          <w:lang w:val="sk-SK"/>
        </w:rPr>
        <w:t xml:space="preserve">autobusovej dopravy vo verejnom </w:t>
      </w:r>
      <w:r w:rsidRPr="00275B30">
        <w:rPr>
          <w:rFonts w:ascii="Calibri" w:hAnsi="Calibri" w:cs="Segoe UI"/>
          <w:sz w:val="22"/>
          <w:szCs w:val="22"/>
          <w:lang w:val="sk-SK"/>
        </w:rPr>
        <w:t>záujme</w:t>
      </w:r>
      <w:r w:rsidR="00D51A3E">
        <w:rPr>
          <w:rFonts w:ascii="Calibri" w:hAnsi="Calibri" w:cs="Segoe UI"/>
          <w:sz w:val="22"/>
          <w:szCs w:val="22"/>
          <w:lang w:val="sk-SK"/>
        </w:rPr>
        <w:t xml:space="preserve"> </w:t>
      </w:r>
      <w:r w:rsidRPr="00275B30">
        <w:rPr>
          <w:rFonts w:ascii="Calibri" w:hAnsi="Calibri" w:cs="Segoe UI"/>
          <w:sz w:val="22"/>
          <w:szCs w:val="22"/>
          <w:lang w:val="sk-SK"/>
        </w:rPr>
        <w:t>v dopravnom regióne</w:t>
      </w:r>
      <w:r w:rsidR="003A2FEB">
        <w:rPr>
          <w:rFonts w:ascii="Calibri" w:hAnsi="Calibri" w:cs="Segoe UI"/>
          <w:sz w:val="22"/>
          <w:szCs w:val="22"/>
          <w:lang w:val="sk-SK"/>
        </w:rPr>
        <w:t xml:space="preserve"> Orava</w:t>
      </w:r>
      <w:r w:rsidRPr="00275B30">
        <w:rPr>
          <w:rFonts w:ascii="Calibri" w:hAnsi="Calibri" w:cs="Segoe UI"/>
          <w:sz w:val="22"/>
          <w:szCs w:val="22"/>
          <w:lang w:val="sk-SK"/>
        </w:rPr>
        <w:t xml:space="preserve"> ,</w:t>
      </w:r>
      <w:r w:rsidRPr="002108D3">
        <w:rPr>
          <w:rFonts w:ascii="Calibri" w:hAnsi="Calibri" w:cs="Segoe UI"/>
          <w:sz w:val="22"/>
          <w:szCs w:val="22"/>
          <w:lang w:val="sk-SK"/>
        </w:rPr>
        <w:t xml:space="preserve"> a to</w:t>
      </w:r>
      <w:r w:rsidR="00D51A3E">
        <w:rPr>
          <w:rFonts w:ascii="Calibri" w:hAnsi="Calibri" w:cs="Segoe UI"/>
          <w:sz w:val="22"/>
          <w:szCs w:val="22"/>
          <w:lang w:val="sk-SK"/>
        </w:rPr>
        <w:t xml:space="preserve"> </w:t>
      </w:r>
      <w:r w:rsidRPr="002108D3">
        <w:rPr>
          <w:rFonts w:ascii="Calibri" w:hAnsi="Calibri" w:cs="Segoe UI"/>
          <w:sz w:val="22"/>
          <w:szCs w:val="22"/>
          <w:lang w:val="sk-SK"/>
        </w:rPr>
        <w:t>po dobu trvania Zmluvy,</w:t>
      </w:r>
      <w:r w:rsidR="00D51A3E">
        <w:rPr>
          <w:rFonts w:ascii="Calibri" w:hAnsi="Calibri" w:cs="Segoe UI"/>
          <w:sz w:val="22"/>
          <w:szCs w:val="22"/>
          <w:lang w:val="sk-SK"/>
        </w:rPr>
        <w:t xml:space="preserve"> </w:t>
      </w:r>
      <w:r w:rsidRPr="002108D3">
        <w:rPr>
          <w:rFonts w:ascii="Calibri" w:hAnsi="Calibri" w:cs="Segoe UI"/>
          <w:sz w:val="22"/>
          <w:szCs w:val="22"/>
          <w:lang w:val="sk-SK"/>
        </w:rPr>
        <w:t xml:space="preserve">v rozsahu a za podmienok stanovených </w:t>
      </w:r>
      <w:r w:rsidRPr="00EB2F76">
        <w:rPr>
          <w:rFonts w:ascii="Calibri" w:hAnsi="Calibri" w:cs="Segoe UI"/>
          <w:sz w:val="22"/>
          <w:szCs w:val="22"/>
          <w:lang w:val="sk-SK"/>
        </w:rPr>
        <w:t>ďalej v Zmluve</w:t>
      </w:r>
      <w:bookmarkEnd w:id="3"/>
      <w:r w:rsidR="00D51A3E">
        <w:rPr>
          <w:rFonts w:ascii="Calibri" w:hAnsi="Calibri" w:cs="Segoe UI"/>
          <w:sz w:val="22"/>
          <w:szCs w:val="22"/>
          <w:lang w:val="sk-SK"/>
        </w:rPr>
        <w:t xml:space="preserve"> </w:t>
      </w:r>
      <w:r w:rsidRPr="00EB2F76">
        <w:rPr>
          <w:rFonts w:ascii="Calibri" w:hAnsi="Calibri" w:cs="Segoe UI"/>
          <w:sz w:val="22"/>
          <w:szCs w:val="22"/>
          <w:lang w:val="sk-SK"/>
        </w:rPr>
        <w:t>(ďalej len ako</w:t>
      </w:r>
      <w:r w:rsidR="00D51A3E">
        <w:rPr>
          <w:rFonts w:ascii="Calibri" w:hAnsi="Calibri" w:cs="Segoe UI"/>
          <w:sz w:val="22"/>
          <w:szCs w:val="22"/>
          <w:lang w:val="sk-SK"/>
        </w:rPr>
        <w:t xml:space="preserve"> </w:t>
      </w:r>
      <w:r w:rsidRPr="00EB2F76">
        <w:rPr>
          <w:rFonts w:ascii="Calibri" w:hAnsi="Calibri" w:cs="Segoe UI"/>
          <w:sz w:val="22"/>
          <w:szCs w:val="22"/>
        </w:rPr>
        <w:t>„</w:t>
      </w:r>
      <w:r w:rsidRPr="00EB2F76">
        <w:rPr>
          <w:rFonts w:ascii="Calibri" w:hAnsi="Calibri" w:cs="Segoe UI"/>
          <w:b/>
          <w:sz w:val="22"/>
          <w:szCs w:val="22"/>
        </w:rPr>
        <w:t>Služba</w:t>
      </w:r>
      <w:r w:rsidRPr="00EB2F76">
        <w:rPr>
          <w:rFonts w:ascii="Calibri" w:hAnsi="Calibri" w:cs="Segoe UI"/>
          <w:sz w:val="22"/>
          <w:szCs w:val="22"/>
        </w:rPr>
        <w:t>“).</w:t>
      </w:r>
    </w:p>
    <w:p w14:paraId="28CDA2E9" w14:textId="65C8035D" w:rsidR="00333F48" w:rsidRPr="002108D3" w:rsidRDefault="00333F48" w:rsidP="00333F48">
      <w:pPr>
        <w:pStyle w:val="Nadpis2"/>
        <w:spacing w:line="276" w:lineRule="auto"/>
        <w:ind w:left="709" w:hanging="709"/>
        <w:rPr>
          <w:rFonts w:ascii="Calibri" w:hAnsi="Calibri" w:cs="Segoe UI"/>
          <w:sz w:val="22"/>
          <w:szCs w:val="22"/>
        </w:rPr>
      </w:pPr>
      <w:r w:rsidRPr="002108D3">
        <w:rPr>
          <w:rFonts w:ascii="Calibri" w:hAnsi="Calibri" w:cs="Segoe UI"/>
          <w:sz w:val="22"/>
          <w:szCs w:val="22"/>
          <w:lang w:val="sk-SK"/>
        </w:rPr>
        <w:t>3</w:t>
      </w:r>
      <w:r w:rsidRPr="002108D3">
        <w:rPr>
          <w:rFonts w:ascii="Calibri" w:hAnsi="Calibri" w:cs="Segoe UI"/>
          <w:sz w:val="22"/>
          <w:szCs w:val="22"/>
        </w:rPr>
        <w:t>.2</w:t>
      </w:r>
      <w:r w:rsidRPr="002108D3">
        <w:rPr>
          <w:rFonts w:ascii="Calibri" w:hAnsi="Calibri" w:cs="Segoe UI"/>
          <w:sz w:val="22"/>
          <w:szCs w:val="22"/>
        </w:rPr>
        <w:tab/>
      </w:r>
      <w:r w:rsidRPr="00EB2F76">
        <w:rPr>
          <w:rFonts w:ascii="Calibri" w:hAnsi="Calibri" w:cs="Segoe UI"/>
          <w:sz w:val="22"/>
          <w:szCs w:val="22"/>
          <w:lang w:val="sk-SK"/>
        </w:rPr>
        <w:t>Dopravca sa zaväzuje, že bude s odbornou starostlivosťou, za podmienok stanovených</w:t>
      </w:r>
      <w:r w:rsidR="00D51A3E">
        <w:rPr>
          <w:rFonts w:ascii="Calibri" w:hAnsi="Calibri" w:cs="Segoe UI"/>
          <w:sz w:val="22"/>
          <w:szCs w:val="22"/>
          <w:lang w:val="sk-SK"/>
        </w:rPr>
        <w:t xml:space="preserve"> </w:t>
      </w:r>
      <w:r w:rsidRPr="00EB2F76">
        <w:rPr>
          <w:rFonts w:ascii="Calibri" w:hAnsi="Calibri" w:cs="Segoe UI"/>
          <w:sz w:val="22"/>
          <w:szCs w:val="22"/>
          <w:lang w:val="sk-SK"/>
        </w:rPr>
        <w:t>v Zmluve</w:t>
      </w:r>
      <w:r w:rsidR="00D51A3E">
        <w:rPr>
          <w:rFonts w:ascii="Calibri" w:hAnsi="Calibri" w:cs="Segoe UI"/>
          <w:sz w:val="22"/>
          <w:szCs w:val="22"/>
          <w:lang w:val="sk-SK"/>
        </w:rPr>
        <w:t xml:space="preserve"> </w:t>
      </w:r>
      <w:r w:rsidRPr="00EB2F76">
        <w:rPr>
          <w:rFonts w:ascii="Calibri" w:hAnsi="Calibri" w:cs="Segoe UI"/>
          <w:sz w:val="22"/>
          <w:szCs w:val="22"/>
          <w:lang w:val="sk-SK"/>
        </w:rPr>
        <w:t xml:space="preserve">a v súlade </w:t>
      </w:r>
      <w:r w:rsidR="003A2FEB">
        <w:rPr>
          <w:rFonts w:ascii="Calibri" w:hAnsi="Calibri" w:cs="Segoe UI"/>
          <w:sz w:val="22"/>
          <w:szCs w:val="22"/>
          <w:lang w:val="sk-SK"/>
        </w:rPr>
        <w:t xml:space="preserve"> s touto Zmluvou a všetkými jej prílohami, ako aj v súlade  so  </w:t>
      </w:r>
      <w:r w:rsidRPr="00EB2F76">
        <w:rPr>
          <w:rFonts w:ascii="Calibri" w:hAnsi="Calibri" w:cs="Segoe UI"/>
          <w:sz w:val="22"/>
          <w:szCs w:val="22"/>
          <w:lang w:val="sk-SK"/>
        </w:rPr>
        <w:t>všeobecne záväznými právnymi predpismi</w:t>
      </w:r>
      <w:r w:rsidR="00D51A3E">
        <w:rPr>
          <w:rFonts w:ascii="Calibri" w:hAnsi="Calibri" w:cs="Segoe UI"/>
          <w:sz w:val="22"/>
          <w:szCs w:val="22"/>
          <w:lang w:val="sk-SK"/>
        </w:rPr>
        <w:t xml:space="preserve"> </w:t>
      </w:r>
      <w:r w:rsidRPr="00EB2F76">
        <w:rPr>
          <w:rFonts w:ascii="Calibri" w:hAnsi="Calibri" w:cs="Segoe UI"/>
          <w:sz w:val="22"/>
          <w:szCs w:val="22"/>
          <w:lang w:val="sk-SK"/>
        </w:rPr>
        <w:t>SR a EÚ poskytovať Službu</w:t>
      </w:r>
      <w:r w:rsidRPr="00EB2F76">
        <w:rPr>
          <w:rFonts w:ascii="Calibri" w:hAnsi="Calibri" w:cs="Segoe UI"/>
          <w:sz w:val="22"/>
          <w:szCs w:val="22"/>
        </w:rPr>
        <w:t>.</w:t>
      </w:r>
    </w:p>
    <w:p w14:paraId="73EF9E08" w14:textId="218A6788" w:rsidR="00333F48" w:rsidRPr="002108D3" w:rsidRDefault="00333F48" w:rsidP="00333F48">
      <w:pPr>
        <w:pStyle w:val="Nadpis2"/>
        <w:spacing w:line="276" w:lineRule="auto"/>
        <w:ind w:left="709" w:hanging="709"/>
        <w:rPr>
          <w:rFonts w:ascii="Calibri" w:hAnsi="Calibri" w:cs="Segoe UI"/>
          <w:sz w:val="22"/>
          <w:szCs w:val="22"/>
          <w:lang w:val="sk-SK"/>
        </w:rPr>
      </w:pPr>
      <w:r>
        <w:rPr>
          <w:rFonts w:ascii="Calibri" w:hAnsi="Calibri" w:cs="Segoe UI"/>
          <w:sz w:val="22"/>
          <w:szCs w:val="22"/>
          <w:lang w:val="sk-SK"/>
        </w:rPr>
        <w:lastRenderedPageBreak/>
        <w:t>3.3</w:t>
      </w:r>
      <w:r w:rsidR="00D51A3E">
        <w:rPr>
          <w:rFonts w:ascii="Calibri" w:hAnsi="Calibri" w:cs="Segoe UI"/>
          <w:sz w:val="22"/>
          <w:szCs w:val="22"/>
          <w:lang w:val="sk-SK"/>
        </w:rPr>
        <w:t xml:space="preserve"> </w:t>
      </w:r>
      <w:r w:rsidR="00275B30">
        <w:rPr>
          <w:rFonts w:ascii="Calibri" w:hAnsi="Calibri" w:cs="Segoe UI"/>
          <w:sz w:val="22"/>
          <w:szCs w:val="22"/>
          <w:lang w:val="sk-SK"/>
        </w:rPr>
        <w:tab/>
      </w:r>
      <w:r>
        <w:rPr>
          <w:rFonts w:ascii="Calibri" w:hAnsi="Calibri" w:cs="Segoe UI"/>
          <w:sz w:val="22"/>
          <w:szCs w:val="22"/>
          <w:lang w:val="sk-SK"/>
        </w:rPr>
        <w:t xml:space="preserve"> </w:t>
      </w:r>
      <w:r w:rsidRPr="00AB5CC3">
        <w:rPr>
          <w:rFonts w:ascii="Calibri" w:hAnsi="Calibri" w:cs="Segoe UI"/>
          <w:sz w:val="22"/>
          <w:szCs w:val="22"/>
          <w:lang w:val="sk-SK"/>
        </w:rPr>
        <w:t>Definície pojmov používaných v Zmluve a jej prílohách</w:t>
      </w:r>
      <w:r w:rsidR="00D51A3E">
        <w:rPr>
          <w:rFonts w:ascii="Calibri" w:hAnsi="Calibri" w:cs="Segoe UI"/>
          <w:sz w:val="22"/>
          <w:szCs w:val="22"/>
          <w:lang w:val="sk-SK"/>
        </w:rPr>
        <w:t xml:space="preserve"> </w:t>
      </w:r>
      <w:r w:rsidRPr="00AB5CC3">
        <w:rPr>
          <w:rFonts w:ascii="Calibri" w:hAnsi="Calibri" w:cs="Segoe UI"/>
          <w:sz w:val="22"/>
          <w:szCs w:val="22"/>
          <w:lang w:val="sk-SK"/>
        </w:rPr>
        <w:t>sú uvedené buď priamo v Zmluve alebo v</w:t>
      </w:r>
      <w:r w:rsidR="00D51A3E">
        <w:rPr>
          <w:rFonts w:ascii="Calibri" w:hAnsi="Calibri" w:cs="Segoe UI"/>
          <w:sz w:val="22"/>
          <w:szCs w:val="22"/>
          <w:lang w:val="sk-SK"/>
        </w:rPr>
        <w:t xml:space="preserve"> </w:t>
      </w:r>
      <w:r w:rsidRPr="00AB5CC3">
        <w:rPr>
          <w:rFonts w:ascii="Calibri" w:hAnsi="Calibri" w:cs="Segoe UI"/>
          <w:b/>
          <w:sz w:val="22"/>
          <w:szCs w:val="22"/>
          <w:lang w:val="sk-SK"/>
        </w:rPr>
        <w:t>Prílohe č.</w:t>
      </w:r>
      <w:r w:rsidR="00D51A3E">
        <w:rPr>
          <w:rFonts w:ascii="Calibri" w:hAnsi="Calibri" w:cs="Segoe UI"/>
          <w:b/>
          <w:sz w:val="22"/>
          <w:szCs w:val="22"/>
          <w:lang w:val="sk-SK"/>
        </w:rPr>
        <w:t xml:space="preserve"> </w:t>
      </w:r>
      <w:r w:rsidRPr="00AB5CC3">
        <w:rPr>
          <w:rFonts w:ascii="Calibri" w:hAnsi="Calibri" w:cs="Segoe UI"/>
          <w:b/>
          <w:sz w:val="22"/>
          <w:szCs w:val="22"/>
          <w:lang w:val="sk-SK"/>
        </w:rPr>
        <w:t>1</w:t>
      </w:r>
      <w:r w:rsidR="00D51A3E">
        <w:rPr>
          <w:rFonts w:ascii="Calibri" w:hAnsi="Calibri" w:cs="Segoe UI"/>
          <w:sz w:val="22"/>
          <w:szCs w:val="22"/>
          <w:lang w:val="sk-SK"/>
        </w:rPr>
        <w:t xml:space="preserve"> </w:t>
      </w:r>
      <w:r w:rsidRPr="00AB5CC3">
        <w:rPr>
          <w:rFonts w:ascii="Calibri" w:hAnsi="Calibri" w:cs="Segoe UI"/>
          <w:sz w:val="22"/>
          <w:szCs w:val="22"/>
          <w:lang w:val="sk-SK"/>
        </w:rPr>
        <w:t>Zmluvy.</w:t>
      </w:r>
      <w:r w:rsidR="00D51A3E">
        <w:rPr>
          <w:rFonts w:ascii="Calibri" w:hAnsi="Calibri" w:cs="Segoe UI"/>
          <w:sz w:val="22"/>
          <w:szCs w:val="22"/>
          <w:lang w:val="sk-SK"/>
        </w:rPr>
        <w:t xml:space="preserve"> </w:t>
      </w:r>
    </w:p>
    <w:p w14:paraId="4A8E8D7F" w14:textId="5919DF67" w:rsidR="00333F48" w:rsidRPr="00EB2F76" w:rsidRDefault="00333F48" w:rsidP="00333F48">
      <w:pPr>
        <w:pStyle w:val="Nadpis2"/>
        <w:spacing w:line="276" w:lineRule="auto"/>
        <w:ind w:left="709" w:hanging="709"/>
        <w:rPr>
          <w:rFonts w:ascii="Calibri" w:hAnsi="Calibri" w:cs="Segoe UI"/>
          <w:sz w:val="22"/>
          <w:szCs w:val="22"/>
          <w:lang w:val="sk-SK"/>
        </w:rPr>
      </w:pPr>
      <w:r>
        <w:rPr>
          <w:rFonts w:ascii="Calibri" w:hAnsi="Calibri" w:cs="Segoe UI"/>
          <w:sz w:val="22"/>
          <w:szCs w:val="22"/>
          <w:lang w:val="sk-SK"/>
        </w:rPr>
        <w:t>3.4</w:t>
      </w:r>
      <w:r w:rsidR="00374DB0">
        <w:rPr>
          <w:rFonts w:ascii="Calibri" w:hAnsi="Calibri" w:cs="Segoe UI"/>
          <w:sz w:val="22"/>
          <w:szCs w:val="22"/>
          <w:lang w:val="sk-SK"/>
        </w:rPr>
        <w:tab/>
      </w:r>
      <w:r>
        <w:rPr>
          <w:rFonts w:ascii="Calibri" w:hAnsi="Calibri" w:cs="Segoe UI"/>
          <w:sz w:val="22"/>
          <w:szCs w:val="22"/>
          <w:lang w:val="sk-SK"/>
        </w:rPr>
        <w:t> </w:t>
      </w:r>
      <w:r w:rsidR="00A41221">
        <w:rPr>
          <w:rFonts w:ascii="Calibri" w:hAnsi="Calibri" w:cs="Segoe UI"/>
          <w:sz w:val="22"/>
          <w:szCs w:val="22"/>
          <w:lang w:val="sk-SK"/>
        </w:rPr>
        <w:t xml:space="preserve">V </w:t>
      </w:r>
      <w:r>
        <w:rPr>
          <w:rFonts w:ascii="Calibri" w:hAnsi="Calibri" w:cs="Segoe UI"/>
          <w:sz w:val="22"/>
          <w:szCs w:val="22"/>
          <w:lang w:val="sk-SK"/>
        </w:rPr>
        <w:t>prípade, ak Zmluva, ani jej prílohy neobsahujú definíciu pojmu,</w:t>
      </w:r>
      <w:r w:rsidR="00D51A3E">
        <w:rPr>
          <w:rFonts w:ascii="Calibri" w:hAnsi="Calibri" w:cs="Segoe UI"/>
          <w:sz w:val="22"/>
          <w:szCs w:val="22"/>
          <w:lang w:val="sk-SK"/>
        </w:rPr>
        <w:t xml:space="preserve"> </w:t>
      </w:r>
      <w:r>
        <w:rPr>
          <w:rFonts w:ascii="Calibri" w:hAnsi="Calibri" w:cs="Segoe UI"/>
          <w:sz w:val="22"/>
          <w:szCs w:val="22"/>
          <w:lang w:val="sk-SK"/>
        </w:rPr>
        <w:t>použije sa na výklad</w:t>
      </w:r>
      <w:r w:rsidR="00D51A3E">
        <w:rPr>
          <w:rFonts w:ascii="Calibri" w:hAnsi="Calibri" w:cs="Segoe UI"/>
          <w:sz w:val="22"/>
          <w:szCs w:val="22"/>
          <w:lang w:val="sk-SK"/>
        </w:rPr>
        <w:t xml:space="preserve"> </w:t>
      </w:r>
      <w:r>
        <w:rPr>
          <w:rFonts w:ascii="Calibri" w:hAnsi="Calibri" w:cs="Segoe UI"/>
          <w:sz w:val="22"/>
          <w:szCs w:val="22"/>
          <w:lang w:val="sk-SK"/>
        </w:rPr>
        <w:t>pojmu</w:t>
      </w:r>
      <w:r w:rsidR="00D51A3E">
        <w:rPr>
          <w:rFonts w:ascii="Calibri" w:hAnsi="Calibri" w:cs="Segoe UI"/>
          <w:sz w:val="22"/>
          <w:szCs w:val="22"/>
          <w:lang w:val="sk-SK"/>
        </w:rPr>
        <w:t xml:space="preserve"> </w:t>
      </w:r>
      <w:r>
        <w:rPr>
          <w:rFonts w:ascii="Calibri" w:hAnsi="Calibri" w:cs="Segoe UI"/>
          <w:sz w:val="22"/>
          <w:szCs w:val="22"/>
          <w:lang w:val="sk-SK"/>
        </w:rPr>
        <w:t>zákonná definícia pojmu, najmä</w:t>
      </w:r>
      <w:r w:rsidR="003A2FEB">
        <w:rPr>
          <w:rFonts w:ascii="Calibri" w:hAnsi="Calibri" w:cs="Segoe UI"/>
          <w:sz w:val="22"/>
          <w:szCs w:val="22"/>
          <w:lang w:val="sk-SK"/>
        </w:rPr>
        <w:t xml:space="preserve"> v zmysle  </w:t>
      </w:r>
      <w:r>
        <w:rPr>
          <w:rFonts w:ascii="Calibri" w:hAnsi="Calibri" w:cs="Segoe UI"/>
          <w:sz w:val="22"/>
          <w:szCs w:val="22"/>
          <w:lang w:val="sk-SK"/>
        </w:rPr>
        <w:t>zákona č.</w:t>
      </w:r>
      <w:r w:rsidR="00D51A3E">
        <w:rPr>
          <w:rFonts w:ascii="Calibri" w:hAnsi="Calibri" w:cs="Segoe UI"/>
          <w:sz w:val="22"/>
          <w:szCs w:val="22"/>
          <w:lang w:val="sk-SK"/>
        </w:rPr>
        <w:t xml:space="preserve"> </w:t>
      </w:r>
      <w:r>
        <w:rPr>
          <w:rFonts w:ascii="Calibri" w:hAnsi="Calibri" w:cs="Segoe UI"/>
          <w:sz w:val="22"/>
          <w:szCs w:val="22"/>
          <w:lang w:val="sk-SK"/>
        </w:rPr>
        <w:t>56/2012 Z. z. o cestnej doprave v znení neskorších predpisov.</w:t>
      </w:r>
      <w:r w:rsidR="00D51A3E">
        <w:rPr>
          <w:rFonts w:ascii="Calibri" w:hAnsi="Calibri" w:cs="Segoe UI"/>
          <w:sz w:val="22"/>
          <w:szCs w:val="22"/>
          <w:lang w:val="sk-SK"/>
        </w:rPr>
        <w:t xml:space="preserve"> </w:t>
      </w:r>
    </w:p>
    <w:p w14:paraId="2A1652CF" w14:textId="73FC63DA" w:rsidR="00333F48" w:rsidRPr="00B8598D" w:rsidRDefault="00333F48" w:rsidP="00333F48">
      <w:pPr>
        <w:pStyle w:val="Identifikacestran"/>
        <w:spacing w:line="276" w:lineRule="auto"/>
        <w:jc w:val="center"/>
        <w:rPr>
          <w:rFonts w:ascii="Calibri" w:hAnsi="Calibri" w:cs="Segoe UI"/>
          <w:b/>
          <w:bCs/>
          <w:color w:val="000000" w:themeColor="text1"/>
          <w:sz w:val="22"/>
          <w:szCs w:val="22"/>
        </w:rPr>
      </w:pPr>
      <w:r w:rsidRPr="00B8598D">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B8598D">
        <w:rPr>
          <w:rFonts w:ascii="Calibri" w:hAnsi="Calibri" w:cs="Segoe UI"/>
          <w:b/>
          <w:bCs/>
          <w:color w:val="000000" w:themeColor="text1"/>
          <w:sz w:val="22"/>
          <w:szCs w:val="22"/>
        </w:rPr>
        <w:t>4</w:t>
      </w:r>
      <w:r w:rsidR="00D51A3E">
        <w:rPr>
          <w:rFonts w:ascii="Calibri" w:hAnsi="Calibri" w:cs="Segoe UI"/>
          <w:b/>
          <w:bCs/>
          <w:color w:val="000000" w:themeColor="text1"/>
          <w:sz w:val="22"/>
          <w:szCs w:val="22"/>
        </w:rPr>
        <w:t xml:space="preserve"> </w:t>
      </w:r>
    </w:p>
    <w:p w14:paraId="357389B8" w14:textId="77777777" w:rsidR="00333F48" w:rsidRDefault="00333F48" w:rsidP="00333F48">
      <w:pPr>
        <w:pStyle w:val="Nadpis1"/>
        <w:tabs>
          <w:tab w:val="num" w:pos="709"/>
        </w:tabs>
        <w:spacing w:before="0" w:line="276" w:lineRule="auto"/>
        <w:ind w:left="0" w:firstLine="0"/>
        <w:jc w:val="center"/>
        <w:rPr>
          <w:rFonts w:ascii="Calibri" w:hAnsi="Calibri" w:cs="Segoe UI"/>
          <w:sz w:val="22"/>
          <w:szCs w:val="22"/>
          <w:lang w:val="sk-SK"/>
        </w:rPr>
      </w:pPr>
      <w:r w:rsidRPr="00B8598D">
        <w:rPr>
          <w:rFonts w:ascii="Calibri" w:hAnsi="Calibri" w:cs="Segoe UI"/>
          <w:sz w:val="22"/>
          <w:szCs w:val="22"/>
        </w:rPr>
        <w:t>P</w:t>
      </w:r>
      <w:r w:rsidRPr="00B8598D">
        <w:rPr>
          <w:rFonts w:ascii="Calibri" w:hAnsi="Calibri" w:cs="Segoe UI"/>
          <w:sz w:val="22"/>
          <w:szCs w:val="22"/>
          <w:lang w:val="sk-SK"/>
        </w:rPr>
        <w:t>R</w:t>
      </w:r>
      <w:r w:rsidRPr="00B8598D">
        <w:rPr>
          <w:rFonts w:ascii="Calibri" w:hAnsi="Calibri" w:cs="Segoe UI"/>
          <w:sz w:val="22"/>
          <w:szCs w:val="22"/>
        </w:rPr>
        <w:t>edm</w:t>
      </w:r>
      <w:r w:rsidRPr="00B8598D">
        <w:rPr>
          <w:rFonts w:ascii="Calibri" w:hAnsi="Calibri" w:cs="Segoe UI"/>
          <w:sz w:val="22"/>
          <w:szCs w:val="22"/>
          <w:lang w:val="sk-SK"/>
        </w:rPr>
        <w:t>E</w:t>
      </w:r>
      <w:r w:rsidRPr="00B8598D">
        <w:rPr>
          <w:rFonts w:ascii="Calibri" w:hAnsi="Calibri" w:cs="Segoe UI"/>
          <w:sz w:val="22"/>
          <w:szCs w:val="22"/>
        </w:rPr>
        <w:t xml:space="preserve">t </w:t>
      </w:r>
      <w:r w:rsidRPr="00B8598D">
        <w:rPr>
          <w:rFonts w:ascii="Calibri" w:hAnsi="Calibri" w:cs="Segoe UI"/>
          <w:sz w:val="22"/>
          <w:szCs w:val="22"/>
          <w:lang w:val="sk-SK"/>
        </w:rPr>
        <w:t>Z</w:t>
      </w:r>
      <w:r w:rsidRPr="00B8598D">
        <w:rPr>
          <w:rFonts w:ascii="Calibri" w:hAnsi="Calibri" w:cs="Segoe UI"/>
          <w:sz w:val="22"/>
          <w:szCs w:val="22"/>
        </w:rPr>
        <w:t>mluvy</w:t>
      </w:r>
    </w:p>
    <w:p w14:paraId="72EDC16D" w14:textId="7246F61E" w:rsidR="00333F48" w:rsidRPr="002108D3" w:rsidRDefault="00333F48" w:rsidP="00333F48">
      <w:pPr>
        <w:pStyle w:val="Nadpis2"/>
        <w:spacing w:line="276" w:lineRule="auto"/>
        <w:ind w:left="709" w:hanging="709"/>
        <w:rPr>
          <w:rFonts w:ascii="Calibri" w:hAnsi="Calibri" w:cs="Segoe UI"/>
          <w:sz w:val="22"/>
          <w:szCs w:val="22"/>
        </w:rPr>
      </w:pPr>
      <w:r w:rsidRPr="002108D3">
        <w:rPr>
          <w:rFonts w:ascii="Calibri" w:hAnsi="Calibri" w:cs="Segoe UI"/>
          <w:sz w:val="22"/>
          <w:szCs w:val="22"/>
        </w:rPr>
        <w:t>4.1</w:t>
      </w:r>
      <w:r w:rsidRPr="002108D3">
        <w:rPr>
          <w:rFonts w:ascii="Calibri" w:hAnsi="Calibri" w:cs="Segoe UI"/>
          <w:sz w:val="22"/>
          <w:szCs w:val="22"/>
        </w:rPr>
        <w:tab/>
      </w:r>
      <w:r w:rsidRPr="002108D3">
        <w:rPr>
          <w:rFonts w:ascii="Calibri" w:hAnsi="Calibri" w:cs="Segoe UI"/>
          <w:sz w:val="22"/>
          <w:szCs w:val="22"/>
          <w:lang w:val="sk-SK"/>
        </w:rPr>
        <w:t>Predmetom Zmluvy je</w:t>
      </w:r>
      <w:r w:rsidR="003A2FEB">
        <w:rPr>
          <w:rFonts w:ascii="Calibri" w:hAnsi="Calibri" w:cs="Segoe UI"/>
          <w:sz w:val="22"/>
          <w:szCs w:val="22"/>
          <w:lang w:val="sk-SK"/>
        </w:rPr>
        <w:t xml:space="preserve"> </w:t>
      </w:r>
      <w:r w:rsidRPr="002108D3">
        <w:rPr>
          <w:rFonts w:ascii="Calibri" w:hAnsi="Calibri" w:cs="Segoe UI"/>
          <w:sz w:val="22"/>
          <w:szCs w:val="22"/>
          <w:lang w:val="sk-SK"/>
        </w:rPr>
        <w:t>poskytovanie</w:t>
      </w:r>
      <w:r w:rsidR="00D51A3E">
        <w:rPr>
          <w:rFonts w:ascii="Calibri" w:hAnsi="Calibri" w:cs="Segoe UI"/>
          <w:sz w:val="22"/>
          <w:szCs w:val="22"/>
          <w:lang w:val="sk-SK"/>
        </w:rPr>
        <w:t xml:space="preserve"> </w:t>
      </w:r>
      <w:r w:rsidRPr="002108D3">
        <w:rPr>
          <w:rFonts w:ascii="Calibri" w:hAnsi="Calibri" w:cs="Segoe UI"/>
          <w:sz w:val="22"/>
          <w:szCs w:val="22"/>
          <w:lang w:val="sk-SK"/>
        </w:rPr>
        <w:t>Služby</w:t>
      </w:r>
      <w:r w:rsidR="00D51A3E">
        <w:rPr>
          <w:rFonts w:ascii="Calibri" w:hAnsi="Calibri" w:cs="Segoe UI"/>
          <w:sz w:val="22"/>
          <w:szCs w:val="22"/>
          <w:lang w:val="sk-SK"/>
        </w:rPr>
        <w:t xml:space="preserve"> </w:t>
      </w:r>
      <w:r w:rsidR="003A2FEB">
        <w:rPr>
          <w:rFonts w:ascii="Calibri" w:hAnsi="Calibri" w:cs="Segoe UI"/>
          <w:sz w:val="22"/>
          <w:szCs w:val="22"/>
          <w:lang w:val="sk-SK"/>
        </w:rPr>
        <w:t xml:space="preserve"> zo strany Dopravcu </w:t>
      </w:r>
      <w:r w:rsidRPr="002108D3">
        <w:rPr>
          <w:rFonts w:ascii="Calibri" w:hAnsi="Calibri" w:cs="Segoe UI"/>
          <w:sz w:val="22"/>
          <w:szCs w:val="22"/>
          <w:lang w:val="sk-SK"/>
        </w:rPr>
        <w:t>t.j.</w:t>
      </w:r>
      <w:r w:rsidR="00D51A3E">
        <w:rPr>
          <w:rFonts w:ascii="Calibri" w:hAnsi="Calibri" w:cs="Segoe UI"/>
          <w:sz w:val="22"/>
          <w:szCs w:val="22"/>
          <w:lang w:val="sk-SK"/>
        </w:rPr>
        <w:t xml:space="preserve"> </w:t>
      </w:r>
      <w:r w:rsidRPr="002108D3">
        <w:rPr>
          <w:rFonts w:ascii="Calibri" w:hAnsi="Calibri" w:cs="Segoe UI"/>
          <w:sz w:val="22"/>
          <w:szCs w:val="22"/>
          <w:lang w:val="sk-SK"/>
        </w:rPr>
        <w:t>poskytovanie služieb pravidelnej</w:t>
      </w:r>
      <w:r w:rsidR="008704EF">
        <w:rPr>
          <w:rFonts w:ascii="Calibri" w:hAnsi="Calibri" w:cs="Segoe UI"/>
          <w:sz w:val="22"/>
          <w:szCs w:val="22"/>
          <w:lang w:val="sk-SK"/>
        </w:rPr>
        <w:t xml:space="preserve">, </w:t>
      </w:r>
      <w:r w:rsidRPr="002108D3">
        <w:rPr>
          <w:rFonts w:ascii="Calibri" w:hAnsi="Calibri" w:cs="Segoe UI"/>
          <w:sz w:val="22"/>
          <w:szCs w:val="22"/>
          <w:lang w:val="sk-SK"/>
        </w:rPr>
        <w:t xml:space="preserve">prímestskej autobusovej dopravy vo verejnom záujme </w:t>
      </w:r>
      <w:r w:rsidRPr="00275B30">
        <w:rPr>
          <w:rFonts w:ascii="Calibri" w:hAnsi="Calibri" w:cs="Segoe UI"/>
          <w:sz w:val="22"/>
          <w:szCs w:val="22"/>
          <w:lang w:val="sk-SK"/>
        </w:rPr>
        <w:t xml:space="preserve">v dopravnom regióne </w:t>
      </w:r>
      <w:r w:rsidR="003A2FEB">
        <w:rPr>
          <w:rFonts w:ascii="Calibri" w:hAnsi="Calibri" w:cs="Segoe UI"/>
          <w:sz w:val="22"/>
          <w:szCs w:val="22"/>
          <w:lang w:val="sk-SK"/>
        </w:rPr>
        <w:t>Orava</w:t>
      </w:r>
      <w:r>
        <w:rPr>
          <w:rFonts w:ascii="Calibri" w:hAnsi="Calibri" w:cs="Segoe UI"/>
          <w:sz w:val="22"/>
          <w:szCs w:val="22"/>
          <w:lang w:val="sk-SK"/>
        </w:rPr>
        <w:t>, ktorý sa</w:t>
      </w:r>
      <w:r w:rsidR="00D51A3E">
        <w:rPr>
          <w:rFonts w:ascii="Calibri" w:hAnsi="Calibri" w:cs="Segoe UI"/>
          <w:sz w:val="22"/>
          <w:szCs w:val="22"/>
          <w:lang w:val="sk-SK"/>
        </w:rPr>
        <w:t xml:space="preserve"> </w:t>
      </w:r>
      <w:r>
        <w:rPr>
          <w:rFonts w:ascii="Calibri" w:hAnsi="Calibri" w:cs="Segoe UI"/>
          <w:sz w:val="22"/>
          <w:szCs w:val="22"/>
          <w:lang w:val="sk-SK"/>
        </w:rPr>
        <w:t>nachádza</w:t>
      </w:r>
      <w:r w:rsidR="00D51A3E">
        <w:rPr>
          <w:rFonts w:ascii="Calibri" w:hAnsi="Calibri" w:cs="Segoe UI"/>
          <w:sz w:val="22"/>
          <w:szCs w:val="22"/>
          <w:lang w:val="sk-SK"/>
        </w:rPr>
        <w:t xml:space="preserve"> </w:t>
      </w:r>
      <w:r w:rsidRPr="002108D3">
        <w:rPr>
          <w:rFonts w:ascii="Calibri" w:hAnsi="Calibri" w:cs="Segoe UI"/>
          <w:sz w:val="22"/>
          <w:szCs w:val="22"/>
          <w:lang w:val="sk-SK"/>
        </w:rPr>
        <w:t>v územnom obvode Ži</w:t>
      </w:r>
      <w:r>
        <w:rPr>
          <w:rFonts w:ascii="Calibri" w:hAnsi="Calibri" w:cs="Segoe UI"/>
          <w:sz w:val="22"/>
          <w:szCs w:val="22"/>
          <w:lang w:val="sk-SK"/>
        </w:rPr>
        <w:t>linského kraja a to:</w:t>
      </w:r>
      <w:r w:rsidR="00D51A3E">
        <w:rPr>
          <w:rFonts w:ascii="Calibri" w:hAnsi="Calibri" w:cs="Segoe UI"/>
          <w:sz w:val="22"/>
          <w:szCs w:val="22"/>
          <w:lang w:val="sk-SK"/>
        </w:rPr>
        <w:t xml:space="preserve"> </w:t>
      </w:r>
    </w:p>
    <w:p w14:paraId="2622640A" w14:textId="3019A5F0" w:rsidR="00333F48" w:rsidRPr="002A7907" w:rsidRDefault="00333F48" w:rsidP="003A2FEB">
      <w:pPr>
        <w:pStyle w:val="Nadpis2"/>
        <w:spacing w:line="276" w:lineRule="auto"/>
        <w:ind w:left="1276" w:hanging="425"/>
        <w:rPr>
          <w:rFonts w:ascii="Calibri" w:hAnsi="Calibri" w:cs="Segoe UI"/>
          <w:sz w:val="22"/>
          <w:szCs w:val="22"/>
          <w:lang w:val="sk-SK"/>
        </w:rPr>
      </w:pPr>
      <w:r w:rsidRPr="002108D3">
        <w:rPr>
          <w:rFonts w:ascii="Calibri" w:hAnsi="Calibri" w:cs="Segoe UI"/>
          <w:sz w:val="22"/>
          <w:szCs w:val="22"/>
        </w:rPr>
        <w:t>(a)</w:t>
      </w:r>
      <w:r w:rsidRPr="002108D3">
        <w:rPr>
          <w:rFonts w:ascii="Calibri" w:hAnsi="Calibri" w:cs="Segoe UI"/>
          <w:sz w:val="22"/>
          <w:szCs w:val="22"/>
        </w:rPr>
        <w:tab/>
      </w:r>
      <w:r>
        <w:rPr>
          <w:rFonts w:ascii="Calibri" w:hAnsi="Calibri" w:cs="Segoe UI"/>
          <w:sz w:val="22"/>
          <w:szCs w:val="22"/>
          <w:lang w:val="sk-SK"/>
        </w:rPr>
        <w:t>záväzok Dopravcu pred začatím poskytovania Služby</w:t>
      </w:r>
      <w:r w:rsidR="003A2FEB">
        <w:rPr>
          <w:rFonts w:ascii="Calibri" w:hAnsi="Calibri" w:cs="Segoe UI"/>
          <w:sz w:val="22"/>
          <w:szCs w:val="22"/>
          <w:lang w:val="sk-SK"/>
        </w:rPr>
        <w:t xml:space="preserve"> </w:t>
      </w:r>
      <w:r>
        <w:rPr>
          <w:rFonts w:ascii="Calibri" w:hAnsi="Calibri" w:cs="Segoe UI"/>
          <w:sz w:val="22"/>
          <w:szCs w:val="22"/>
          <w:lang w:val="sk-SK"/>
        </w:rPr>
        <w:t xml:space="preserve">splniť povinnosti uvedené v Zmluve; </w:t>
      </w:r>
    </w:p>
    <w:p w14:paraId="1064ADC6" w14:textId="5AE8C4E7" w:rsidR="00333F48" w:rsidRPr="002108D3" w:rsidRDefault="00333F48" w:rsidP="003A2FEB">
      <w:pPr>
        <w:pStyle w:val="Nadpis2"/>
        <w:spacing w:line="276" w:lineRule="auto"/>
        <w:ind w:left="1276" w:hanging="425"/>
        <w:rPr>
          <w:rFonts w:ascii="Calibri" w:hAnsi="Calibri" w:cs="Segoe UI"/>
          <w:sz w:val="22"/>
          <w:szCs w:val="22"/>
          <w:lang w:val="sk-SK"/>
        </w:rPr>
      </w:pPr>
      <w:r>
        <w:rPr>
          <w:rFonts w:ascii="Calibri" w:hAnsi="Calibri" w:cs="Segoe UI"/>
          <w:sz w:val="22"/>
          <w:szCs w:val="22"/>
          <w:lang w:val="sk-SK"/>
        </w:rPr>
        <w:t>(b)</w:t>
      </w:r>
      <w:r w:rsidR="00062DE4">
        <w:rPr>
          <w:rFonts w:ascii="Calibri" w:hAnsi="Calibri" w:cs="Segoe UI"/>
          <w:sz w:val="22"/>
          <w:szCs w:val="22"/>
          <w:lang w:val="sk-SK"/>
        </w:rPr>
        <w:tab/>
      </w:r>
      <w:r w:rsidRPr="002108D3">
        <w:rPr>
          <w:rFonts w:ascii="Calibri" w:hAnsi="Calibri" w:cs="Segoe UI"/>
          <w:sz w:val="22"/>
          <w:szCs w:val="22"/>
          <w:lang w:val="sk-SK"/>
        </w:rPr>
        <w:t>záväzok</w:t>
      </w:r>
      <w:r w:rsidR="00D51A3E">
        <w:rPr>
          <w:rFonts w:ascii="Calibri" w:hAnsi="Calibri" w:cs="Segoe UI"/>
          <w:sz w:val="22"/>
          <w:szCs w:val="22"/>
          <w:lang w:val="sk-SK"/>
        </w:rPr>
        <w:t xml:space="preserve"> </w:t>
      </w:r>
      <w:r w:rsidRPr="002108D3">
        <w:rPr>
          <w:rFonts w:ascii="Calibri" w:hAnsi="Calibri" w:cs="Segoe UI"/>
          <w:sz w:val="22"/>
          <w:szCs w:val="22"/>
          <w:lang w:val="sk-SK"/>
        </w:rPr>
        <w:t>Dopravcu poskytovať Službu</w:t>
      </w:r>
      <w:r w:rsidR="003A2FEB">
        <w:rPr>
          <w:rFonts w:ascii="Calibri" w:hAnsi="Calibri" w:cs="Segoe UI"/>
          <w:sz w:val="22"/>
          <w:szCs w:val="22"/>
          <w:lang w:val="sk-SK"/>
        </w:rPr>
        <w:t xml:space="preserve"> </w:t>
      </w:r>
      <w:r w:rsidRPr="002108D3">
        <w:rPr>
          <w:rFonts w:ascii="Calibri" w:hAnsi="Calibri" w:cs="Segoe UI"/>
          <w:sz w:val="22"/>
          <w:szCs w:val="22"/>
          <w:lang w:val="sk-SK"/>
        </w:rPr>
        <w:t xml:space="preserve"> riadne a včas</w:t>
      </w:r>
      <w:r w:rsidRPr="002108D3">
        <w:rPr>
          <w:rFonts w:ascii="Calibri" w:hAnsi="Calibri" w:cs="Segoe UI"/>
          <w:sz w:val="22"/>
          <w:szCs w:val="22"/>
        </w:rPr>
        <w:t>;</w:t>
      </w:r>
    </w:p>
    <w:p w14:paraId="016B4C1E" w14:textId="489990A8" w:rsidR="00333F48" w:rsidRDefault="00333F48" w:rsidP="003A2FEB">
      <w:pPr>
        <w:pStyle w:val="Nadpis2"/>
        <w:spacing w:line="276" w:lineRule="auto"/>
        <w:ind w:left="1276" w:hanging="425"/>
        <w:rPr>
          <w:rFonts w:ascii="Calibri" w:hAnsi="Calibri" w:cs="Segoe UI"/>
          <w:sz w:val="22"/>
          <w:szCs w:val="22"/>
          <w:lang w:val="sk-SK"/>
        </w:rPr>
      </w:pPr>
      <w:r w:rsidRPr="002108D3">
        <w:rPr>
          <w:rFonts w:ascii="Calibri" w:hAnsi="Calibri" w:cs="Segoe UI"/>
          <w:sz w:val="22"/>
          <w:szCs w:val="22"/>
        </w:rPr>
        <w:t>(</w:t>
      </w:r>
      <w:r>
        <w:rPr>
          <w:rFonts w:ascii="Calibri" w:hAnsi="Calibri" w:cs="Segoe UI"/>
          <w:sz w:val="22"/>
          <w:szCs w:val="22"/>
          <w:lang w:val="sk-SK"/>
        </w:rPr>
        <w:t>c</w:t>
      </w:r>
      <w:r w:rsidRPr="002108D3">
        <w:rPr>
          <w:rFonts w:ascii="Calibri" w:hAnsi="Calibri" w:cs="Segoe UI"/>
          <w:sz w:val="22"/>
          <w:szCs w:val="22"/>
        </w:rPr>
        <w:t>)</w:t>
      </w:r>
      <w:r w:rsidRPr="002108D3">
        <w:rPr>
          <w:rFonts w:ascii="Calibri" w:hAnsi="Calibri" w:cs="Segoe UI"/>
          <w:sz w:val="22"/>
          <w:szCs w:val="22"/>
        </w:rPr>
        <w:tab/>
      </w:r>
      <w:r w:rsidRPr="002108D3">
        <w:rPr>
          <w:rFonts w:ascii="Calibri" w:hAnsi="Calibri" w:cs="Segoe UI"/>
          <w:sz w:val="22"/>
          <w:szCs w:val="22"/>
          <w:lang w:val="sk-SK"/>
        </w:rPr>
        <w:t>záväzok Dopravcu zapojiť sa</w:t>
      </w:r>
      <w:r w:rsidR="00D51A3E">
        <w:rPr>
          <w:rFonts w:ascii="Calibri" w:hAnsi="Calibri" w:cs="Segoe UI"/>
          <w:sz w:val="22"/>
          <w:szCs w:val="22"/>
          <w:lang w:val="sk-SK"/>
        </w:rPr>
        <w:t xml:space="preserve"> </w:t>
      </w:r>
      <w:r w:rsidRPr="002108D3">
        <w:rPr>
          <w:rFonts w:ascii="Calibri" w:hAnsi="Calibri" w:cs="Segoe UI"/>
          <w:sz w:val="22"/>
          <w:szCs w:val="22"/>
          <w:lang w:val="sk-SK"/>
        </w:rPr>
        <w:t>po dobu trvania Zmluvy</w:t>
      </w:r>
      <w:r w:rsidR="00D51A3E">
        <w:rPr>
          <w:rFonts w:ascii="Calibri" w:hAnsi="Calibri" w:cs="Segoe UI"/>
          <w:sz w:val="22"/>
          <w:szCs w:val="22"/>
          <w:lang w:val="sk-SK"/>
        </w:rPr>
        <w:t xml:space="preserve"> </w:t>
      </w:r>
      <w:r w:rsidRPr="002108D3">
        <w:rPr>
          <w:rFonts w:ascii="Calibri" w:hAnsi="Calibri" w:cs="Segoe UI"/>
          <w:sz w:val="22"/>
          <w:szCs w:val="22"/>
          <w:lang w:val="sk-SK"/>
        </w:rPr>
        <w:t>do integrovaného dopravného systému na území Žilinského</w:t>
      </w:r>
      <w:r w:rsidR="00D51A3E">
        <w:rPr>
          <w:rFonts w:ascii="Calibri" w:hAnsi="Calibri" w:cs="Segoe UI"/>
          <w:sz w:val="22"/>
          <w:szCs w:val="22"/>
          <w:lang w:val="sk-SK"/>
        </w:rPr>
        <w:t xml:space="preserve"> </w:t>
      </w:r>
      <w:r w:rsidRPr="002108D3">
        <w:rPr>
          <w:rFonts w:ascii="Calibri" w:hAnsi="Calibri" w:cs="Segoe UI"/>
          <w:sz w:val="22"/>
          <w:szCs w:val="22"/>
          <w:lang w:val="sk-SK"/>
        </w:rPr>
        <w:t xml:space="preserve">kraja a priľahlých </w:t>
      </w:r>
      <w:r>
        <w:rPr>
          <w:rFonts w:ascii="Calibri" w:hAnsi="Calibri" w:cs="Segoe UI"/>
          <w:sz w:val="22"/>
          <w:szCs w:val="22"/>
          <w:lang w:val="sk-SK"/>
        </w:rPr>
        <w:t xml:space="preserve">záujmových </w:t>
      </w:r>
      <w:r w:rsidRPr="002108D3">
        <w:rPr>
          <w:rFonts w:ascii="Calibri" w:hAnsi="Calibri" w:cs="Segoe UI"/>
          <w:sz w:val="22"/>
          <w:szCs w:val="22"/>
          <w:lang w:val="sk-SK"/>
        </w:rPr>
        <w:t xml:space="preserve">regiónov </w:t>
      </w:r>
      <w:r w:rsidRPr="00EB2F76">
        <w:rPr>
          <w:rFonts w:ascii="Calibri" w:hAnsi="Calibri" w:cs="Segoe UI"/>
          <w:sz w:val="22"/>
          <w:szCs w:val="22"/>
          <w:lang w:val="sk-SK"/>
        </w:rPr>
        <w:t>(ďalej len ako</w:t>
      </w:r>
      <w:r w:rsidR="00D51A3E">
        <w:rPr>
          <w:rFonts w:ascii="Calibri" w:hAnsi="Calibri" w:cs="Segoe UI"/>
          <w:b/>
          <w:sz w:val="22"/>
          <w:szCs w:val="22"/>
          <w:lang w:val="sk-SK"/>
        </w:rPr>
        <w:t xml:space="preserve"> </w:t>
      </w:r>
      <w:r w:rsidRPr="002108D3">
        <w:rPr>
          <w:rFonts w:ascii="Calibri" w:hAnsi="Calibri" w:cs="Segoe UI"/>
          <w:b/>
          <w:sz w:val="22"/>
          <w:szCs w:val="22"/>
          <w:lang w:val="sk-SK"/>
        </w:rPr>
        <w:t>„ID</w:t>
      </w:r>
      <w:r>
        <w:rPr>
          <w:rFonts w:ascii="Calibri" w:hAnsi="Calibri" w:cs="Segoe UI"/>
          <w:b/>
          <w:sz w:val="22"/>
          <w:szCs w:val="22"/>
          <w:lang w:val="sk-SK"/>
        </w:rPr>
        <w:t>S</w:t>
      </w:r>
      <w:r w:rsidRPr="002108D3">
        <w:rPr>
          <w:rFonts w:ascii="Calibri" w:hAnsi="Calibri" w:cs="Segoe UI"/>
          <w:b/>
          <w:sz w:val="22"/>
          <w:szCs w:val="22"/>
          <w:lang w:val="sk-SK"/>
        </w:rPr>
        <w:t xml:space="preserve"> ŽK</w:t>
      </w:r>
      <w:r w:rsidRPr="002108D3">
        <w:rPr>
          <w:rFonts w:ascii="Calibri" w:hAnsi="Calibri" w:cs="Segoe UI"/>
          <w:sz w:val="22"/>
          <w:szCs w:val="22"/>
          <w:lang w:val="sk-SK"/>
        </w:rPr>
        <w:t>“) a za týmto účelom spolupracovať s Objednávate</w:t>
      </w:r>
      <w:r>
        <w:rPr>
          <w:rFonts w:ascii="Calibri" w:hAnsi="Calibri" w:cs="Segoe UI"/>
          <w:sz w:val="22"/>
          <w:szCs w:val="22"/>
          <w:lang w:val="sk-SK"/>
        </w:rPr>
        <w:t>ľom, ako aj</w:t>
      </w:r>
      <w:r w:rsidR="00D51A3E">
        <w:rPr>
          <w:rFonts w:ascii="Calibri" w:hAnsi="Calibri" w:cs="Segoe UI"/>
          <w:sz w:val="22"/>
          <w:szCs w:val="22"/>
          <w:lang w:val="sk-SK"/>
        </w:rPr>
        <w:t xml:space="preserve"> </w:t>
      </w:r>
      <w:r>
        <w:rPr>
          <w:rFonts w:ascii="Calibri" w:hAnsi="Calibri" w:cs="Segoe UI"/>
          <w:sz w:val="22"/>
          <w:szCs w:val="22"/>
          <w:lang w:val="sk-SK"/>
        </w:rPr>
        <w:t>a s Integrátorom;</w:t>
      </w:r>
      <w:r w:rsidR="00D51A3E">
        <w:rPr>
          <w:rFonts w:ascii="Calibri" w:hAnsi="Calibri" w:cs="Segoe UI"/>
          <w:sz w:val="22"/>
          <w:szCs w:val="22"/>
          <w:lang w:val="sk-SK"/>
        </w:rPr>
        <w:t xml:space="preserve"> </w:t>
      </w:r>
    </w:p>
    <w:p w14:paraId="0C53BD72" w14:textId="6B276CB3" w:rsidR="00333F48" w:rsidRDefault="00333F48" w:rsidP="003A2FEB">
      <w:pPr>
        <w:pStyle w:val="Nadpis2"/>
        <w:spacing w:line="276" w:lineRule="auto"/>
        <w:ind w:left="1276" w:hanging="425"/>
        <w:rPr>
          <w:rFonts w:ascii="Calibri" w:hAnsi="Calibri" w:cs="Segoe UI"/>
          <w:sz w:val="22"/>
          <w:szCs w:val="22"/>
          <w:lang w:val="sk-SK"/>
        </w:rPr>
      </w:pPr>
      <w:r>
        <w:rPr>
          <w:rFonts w:ascii="Calibri" w:hAnsi="Calibri" w:cs="Segoe UI"/>
          <w:sz w:val="22"/>
          <w:szCs w:val="22"/>
          <w:lang w:val="sk-SK"/>
        </w:rPr>
        <w:t>(d)</w:t>
      </w:r>
      <w:r w:rsidR="00062DE4">
        <w:rPr>
          <w:rFonts w:ascii="Calibri" w:hAnsi="Calibri" w:cs="Segoe UI"/>
          <w:sz w:val="22"/>
          <w:szCs w:val="22"/>
          <w:lang w:val="sk-SK"/>
        </w:rPr>
        <w:tab/>
      </w:r>
      <w:r>
        <w:rPr>
          <w:rFonts w:ascii="Calibri" w:hAnsi="Calibri" w:cs="Segoe UI"/>
          <w:sz w:val="22"/>
          <w:szCs w:val="22"/>
          <w:lang w:val="sk-SK"/>
        </w:rPr>
        <w:t>z</w:t>
      </w:r>
      <w:r w:rsidRPr="002108D3">
        <w:rPr>
          <w:rFonts w:ascii="Calibri" w:hAnsi="Calibri" w:cs="Segoe UI"/>
          <w:sz w:val="22"/>
          <w:szCs w:val="22"/>
          <w:lang w:val="sk-SK"/>
        </w:rPr>
        <w:t>áväzok Objednávateľa</w:t>
      </w:r>
      <w:r w:rsidR="00D51A3E">
        <w:rPr>
          <w:rFonts w:ascii="Calibri" w:hAnsi="Calibri" w:cs="Segoe UI"/>
          <w:sz w:val="22"/>
          <w:szCs w:val="22"/>
          <w:lang w:val="sk-SK"/>
        </w:rPr>
        <w:t xml:space="preserve"> </w:t>
      </w:r>
      <w:r w:rsidRPr="002108D3">
        <w:rPr>
          <w:rFonts w:ascii="Calibri" w:hAnsi="Calibri" w:cs="Segoe UI"/>
          <w:sz w:val="22"/>
          <w:szCs w:val="22"/>
          <w:lang w:val="sk-SK"/>
        </w:rPr>
        <w:t>zaplatiť Dopravcovi za riadne poskytovanie Služby</w:t>
      </w:r>
      <w:r>
        <w:rPr>
          <w:rFonts w:ascii="Calibri" w:hAnsi="Calibri" w:cs="Segoe UI"/>
          <w:sz w:val="22"/>
          <w:szCs w:val="22"/>
          <w:lang w:val="sk-SK"/>
        </w:rPr>
        <w:t xml:space="preserve"> Príspevok;</w:t>
      </w:r>
    </w:p>
    <w:p w14:paraId="62750675" w14:textId="74A4A3A8" w:rsidR="00333F48" w:rsidRPr="003A2FEB" w:rsidRDefault="00333F48" w:rsidP="003A2FEB">
      <w:pPr>
        <w:pStyle w:val="Nadpis2"/>
        <w:spacing w:line="276" w:lineRule="auto"/>
        <w:ind w:left="1276" w:hanging="425"/>
        <w:rPr>
          <w:rFonts w:ascii="Calibri" w:hAnsi="Calibri"/>
          <w:sz w:val="22"/>
          <w:lang w:val="sk-SK"/>
        </w:rPr>
      </w:pPr>
      <w:r w:rsidRPr="002108D3">
        <w:rPr>
          <w:rFonts w:ascii="Calibri" w:hAnsi="Calibri" w:cs="Segoe UI"/>
          <w:sz w:val="22"/>
          <w:szCs w:val="22"/>
        </w:rPr>
        <w:t>a to za</w:t>
      </w:r>
      <w:r w:rsidR="00D51A3E">
        <w:rPr>
          <w:rFonts w:ascii="Calibri" w:hAnsi="Calibri" w:cs="Segoe UI"/>
          <w:sz w:val="22"/>
          <w:szCs w:val="22"/>
        </w:rPr>
        <w:t xml:space="preserve"> </w:t>
      </w:r>
      <w:r w:rsidRPr="002108D3">
        <w:rPr>
          <w:rFonts w:ascii="Calibri" w:hAnsi="Calibri" w:cs="Segoe UI"/>
          <w:sz w:val="22"/>
          <w:szCs w:val="22"/>
          <w:lang w:val="sk-SK"/>
        </w:rPr>
        <w:t>podmienok</w:t>
      </w:r>
      <w:r w:rsidR="00D51A3E">
        <w:rPr>
          <w:rFonts w:ascii="Calibri" w:hAnsi="Calibri" w:cs="Segoe UI"/>
          <w:sz w:val="22"/>
          <w:szCs w:val="22"/>
          <w:lang w:val="sk-SK"/>
        </w:rPr>
        <w:t xml:space="preserve"> </w:t>
      </w:r>
      <w:r w:rsidRPr="002108D3">
        <w:rPr>
          <w:rFonts w:ascii="Calibri" w:hAnsi="Calibri" w:cs="Segoe UI"/>
          <w:sz w:val="22"/>
          <w:szCs w:val="22"/>
          <w:lang w:val="sk-SK"/>
        </w:rPr>
        <w:t>stanovených v Zmluve.</w:t>
      </w:r>
      <w:r w:rsidR="00D51A3E">
        <w:rPr>
          <w:rFonts w:ascii="Calibri" w:hAnsi="Calibri" w:cs="Segoe UI"/>
          <w:sz w:val="22"/>
          <w:szCs w:val="22"/>
          <w:lang w:val="sk-SK"/>
        </w:rPr>
        <w:t xml:space="preserve"> </w:t>
      </w:r>
    </w:p>
    <w:p w14:paraId="2A02C7DC" w14:textId="0D3C8E16" w:rsidR="00333F48" w:rsidRPr="00B8598D" w:rsidRDefault="00333F48" w:rsidP="00333F48">
      <w:pPr>
        <w:pStyle w:val="Identifikacestran"/>
        <w:spacing w:line="276" w:lineRule="auto"/>
        <w:jc w:val="center"/>
        <w:rPr>
          <w:rFonts w:ascii="Calibri" w:hAnsi="Calibri" w:cs="Segoe UI"/>
          <w:b/>
          <w:bCs/>
          <w:color w:val="000000" w:themeColor="text1"/>
          <w:sz w:val="22"/>
          <w:szCs w:val="22"/>
        </w:rPr>
      </w:pPr>
      <w:r w:rsidRPr="00B8598D">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B8598D">
        <w:rPr>
          <w:rFonts w:ascii="Calibri" w:hAnsi="Calibri" w:cs="Segoe UI"/>
          <w:b/>
          <w:bCs/>
          <w:color w:val="000000" w:themeColor="text1"/>
          <w:sz w:val="22"/>
          <w:szCs w:val="22"/>
        </w:rPr>
        <w:t>5</w:t>
      </w:r>
      <w:r w:rsidR="00D51A3E">
        <w:rPr>
          <w:rFonts w:ascii="Calibri" w:hAnsi="Calibri" w:cs="Segoe UI"/>
          <w:b/>
          <w:bCs/>
          <w:color w:val="000000" w:themeColor="text1"/>
          <w:sz w:val="22"/>
          <w:szCs w:val="22"/>
        </w:rPr>
        <w:t xml:space="preserve"> </w:t>
      </w:r>
    </w:p>
    <w:p w14:paraId="47BA1A37" w14:textId="2343A32F" w:rsidR="00333F48" w:rsidRPr="00B8598D" w:rsidRDefault="00333F48" w:rsidP="00333F48">
      <w:pPr>
        <w:pStyle w:val="Nadpis1"/>
        <w:spacing w:before="0" w:line="276" w:lineRule="auto"/>
        <w:jc w:val="center"/>
        <w:rPr>
          <w:rFonts w:ascii="Calibri" w:hAnsi="Calibri" w:cs="Calibri"/>
          <w:sz w:val="22"/>
          <w:szCs w:val="22"/>
          <w:lang w:val="sk-SK"/>
        </w:rPr>
      </w:pPr>
      <w:r w:rsidRPr="00B8598D">
        <w:rPr>
          <w:rFonts w:ascii="Calibri" w:hAnsi="Calibri" w:cs="Calibri"/>
          <w:sz w:val="22"/>
          <w:szCs w:val="22"/>
          <w:lang w:val="sk-SK"/>
        </w:rPr>
        <w:t>VYMEDZENIE</w:t>
      </w:r>
      <w:r w:rsidR="00D51A3E">
        <w:rPr>
          <w:rFonts w:ascii="Calibri" w:hAnsi="Calibri" w:cs="Calibri"/>
          <w:sz w:val="22"/>
          <w:szCs w:val="22"/>
          <w:lang w:val="sk-SK"/>
        </w:rPr>
        <w:t xml:space="preserve"> </w:t>
      </w:r>
      <w:r w:rsidRPr="00B8598D">
        <w:rPr>
          <w:rFonts w:ascii="Calibri" w:hAnsi="Calibri" w:cs="Calibri"/>
          <w:sz w:val="22"/>
          <w:szCs w:val="22"/>
          <w:lang w:val="sk-SK"/>
        </w:rPr>
        <w:t>ZAČATIA</w:t>
      </w:r>
      <w:r w:rsidR="00D51A3E">
        <w:rPr>
          <w:rFonts w:ascii="Calibri" w:hAnsi="Calibri" w:cs="Calibri"/>
          <w:sz w:val="22"/>
          <w:szCs w:val="22"/>
          <w:lang w:val="sk-SK"/>
        </w:rPr>
        <w:t xml:space="preserve"> </w:t>
      </w:r>
      <w:r w:rsidRPr="00B8598D">
        <w:rPr>
          <w:rFonts w:ascii="Calibri" w:hAnsi="Calibri" w:cs="Calibri"/>
          <w:sz w:val="22"/>
          <w:szCs w:val="22"/>
          <w:lang w:val="sk-SK"/>
        </w:rPr>
        <w:t>POSKYTOVANIA SLUŽBY,</w:t>
      </w:r>
      <w:r w:rsidR="00D51A3E">
        <w:rPr>
          <w:rFonts w:ascii="Calibri" w:hAnsi="Calibri" w:cs="Calibri"/>
          <w:sz w:val="22"/>
          <w:szCs w:val="22"/>
          <w:lang w:val="sk-SK"/>
        </w:rPr>
        <w:t xml:space="preserve"> </w:t>
      </w:r>
      <w:r w:rsidRPr="00B8598D">
        <w:rPr>
          <w:rFonts w:ascii="Calibri" w:hAnsi="Calibri" w:cs="Calibri"/>
          <w:sz w:val="22"/>
          <w:szCs w:val="22"/>
          <w:lang w:val="sk-SK"/>
        </w:rPr>
        <w:t>ROZSAHU</w:t>
      </w:r>
      <w:r w:rsidR="00D51A3E">
        <w:rPr>
          <w:rFonts w:ascii="Calibri" w:hAnsi="Calibri" w:cs="Calibri"/>
          <w:sz w:val="22"/>
          <w:szCs w:val="22"/>
          <w:lang w:val="sk-SK"/>
        </w:rPr>
        <w:t xml:space="preserve"> </w:t>
      </w:r>
      <w:r w:rsidRPr="00B8598D">
        <w:rPr>
          <w:rFonts w:ascii="Calibri" w:hAnsi="Calibri" w:cs="Calibri"/>
          <w:sz w:val="22"/>
          <w:szCs w:val="22"/>
          <w:lang w:val="sk-SK"/>
        </w:rPr>
        <w:t>SLUŽBY</w:t>
      </w:r>
    </w:p>
    <w:p w14:paraId="498C7AE9" w14:textId="77777777" w:rsidR="00333F48" w:rsidRPr="00EC747D" w:rsidRDefault="00333F48" w:rsidP="00333F48">
      <w:pPr>
        <w:pStyle w:val="Nadpis1"/>
        <w:spacing w:before="0" w:line="276" w:lineRule="auto"/>
        <w:jc w:val="center"/>
        <w:rPr>
          <w:rFonts w:ascii="Calibri" w:hAnsi="Calibri" w:cs="Calibri"/>
          <w:sz w:val="22"/>
          <w:szCs w:val="22"/>
          <w:lang w:val="sk-SK"/>
        </w:rPr>
      </w:pPr>
      <w:r w:rsidRPr="00B8598D">
        <w:rPr>
          <w:rFonts w:ascii="Calibri" w:hAnsi="Calibri" w:cs="Calibri"/>
          <w:sz w:val="22"/>
          <w:szCs w:val="22"/>
          <w:lang w:val="sk-SK"/>
        </w:rPr>
        <w:t>A PRAVIDIEL PRE ZMENU ROZSAHU SLUŽBY</w:t>
      </w:r>
    </w:p>
    <w:p w14:paraId="0BDE7C85" w14:textId="77777777" w:rsidR="00333F48" w:rsidRDefault="00333F48" w:rsidP="002074CA">
      <w:pPr>
        <w:pStyle w:val="Nadpis2"/>
        <w:numPr>
          <w:ilvl w:val="1"/>
          <w:numId w:val="13"/>
        </w:numPr>
        <w:spacing w:line="276" w:lineRule="auto"/>
        <w:ind w:left="709" w:hanging="709"/>
        <w:rPr>
          <w:rFonts w:ascii="Calibri" w:hAnsi="Calibri" w:cs="Calibri"/>
          <w:sz w:val="22"/>
          <w:szCs w:val="22"/>
          <w:lang w:val="sk-SK"/>
        </w:rPr>
      </w:pPr>
      <w:r>
        <w:rPr>
          <w:rFonts w:ascii="Calibri" w:hAnsi="Calibri" w:cs="Calibri"/>
          <w:sz w:val="22"/>
          <w:szCs w:val="22"/>
          <w:lang w:val="sk-SK"/>
        </w:rPr>
        <w:t xml:space="preserve">Dopravca sa zaväzuje, že: </w:t>
      </w:r>
    </w:p>
    <w:p w14:paraId="715BA459" w14:textId="7458BADE" w:rsidR="00333F48" w:rsidRPr="008704EF" w:rsidRDefault="003A2FEB" w:rsidP="002074CA">
      <w:pPr>
        <w:pStyle w:val="Nadpis2"/>
        <w:numPr>
          <w:ilvl w:val="0"/>
          <w:numId w:val="14"/>
        </w:numPr>
        <w:spacing w:line="276" w:lineRule="auto"/>
        <w:ind w:left="1276" w:hanging="425"/>
        <w:rPr>
          <w:rFonts w:ascii="Calibri" w:hAnsi="Calibri" w:cs="Calibri"/>
          <w:sz w:val="22"/>
          <w:szCs w:val="22"/>
          <w:lang w:val="sk-SK"/>
        </w:rPr>
      </w:pPr>
      <w:r>
        <w:rPr>
          <w:rFonts w:ascii="Calibri" w:hAnsi="Calibri" w:cs="Calibri"/>
          <w:sz w:val="22"/>
          <w:szCs w:val="22"/>
          <w:lang w:val="sk-SK"/>
        </w:rPr>
        <w:t>z</w:t>
      </w:r>
      <w:r w:rsidR="006F5939" w:rsidRPr="008704EF">
        <w:rPr>
          <w:rFonts w:ascii="Calibri" w:hAnsi="Calibri" w:cs="Calibri"/>
          <w:sz w:val="22"/>
          <w:szCs w:val="22"/>
          <w:lang w:val="sk-SK"/>
        </w:rPr>
        <w:t>ačne</w:t>
      </w:r>
      <w:r>
        <w:rPr>
          <w:rFonts w:ascii="Calibri" w:hAnsi="Calibri" w:cs="Calibri"/>
          <w:sz w:val="22"/>
          <w:szCs w:val="22"/>
          <w:lang w:val="sk-SK"/>
        </w:rPr>
        <w:t xml:space="preserve">  </w:t>
      </w:r>
      <w:r w:rsidR="006F5939" w:rsidRPr="008704EF">
        <w:rPr>
          <w:rFonts w:ascii="Calibri" w:hAnsi="Calibri" w:cs="Calibri"/>
          <w:sz w:val="22"/>
          <w:szCs w:val="22"/>
          <w:lang w:val="sk-SK"/>
        </w:rPr>
        <w:t xml:space="preserve">poskytovať Službu od 30.11.2019 (vrátane), ak k uzavretiu Zmluvy dôjde do 31.8.2019 (vrátane). Ak k uzavretiu Zmluvy dôjde po 31.8.2019, Dopravca sa zaväzuje začať poskytovať Službu najneskôr do 4 (štyroch) mesiacov </w:t>
      </w:r>
      <w:r w:rsidR="00C537A4" w:rsidRPr="008704EF">
        <w:rPr>
          <w:rFonts w:ascii="Calibri" w:hAnsi="Calibri" w:cs="Calibri"/>
          <w:sz w:val="22"/>
          <w:szCs w:val="22"/>
          <w:lang w:val="sk-SK"/>
        </w:rPr>
        <w:t>od účinnosti Zmluvy;</w:t>
      </w:r>
      <w:r w:rsidR="00D51A3E">
        <w:rPr>
          <w:rFonts w:ascii="Calibri" w:hAnsi="Calibri" w:cs="Calibri"/>
          <w:sz w:val="22"/>
          <w:szCs w:val="22"/>
          <w:lang w:val="sk-SK"/>
        </w:rPr>
        <w:t xml:space="preserve"> </w:t>
      </w:r>
    </w:p>
    <w:p w14:paraId="63BCE6B6" w14:textId="44588567" w:rsidR="00333F48" w:rsidRPr="00E13CC3" w:rsidRDefault="00333F48" w:rsidP="002074CA">
      <w:pPr>
        <w:pStyle w:val="Nadpis2"/>
        <w:numPr>
          <w:ilvl w:val="0"/>
          <w:numId w:val="14"/>
        </w:numPr>
        <w:spacing w:line="276" w:lineRule="auto"/>
        <w:ind w:left="1276" w:hanging="425"/>
        <w:rPr>
          <w:rFonts w:ascii="Calibri" w:hAnsi="Calibri" w:cs="Calibri"/>
          <w:sz w:val="22"/>
          <w:szCs w:val="22"/>
          <w:lang w:val="sk-SK"/>
        </w:rPr>
      </w:pPr>
      <w:r w:rsidRPr="00E13CC3">
        <w:rPr>
          <w:rFonts w:ascii="Calibri" w:hAnsi="Calibri" w:cs="Calibri"/>
          <w:sz w:val="22"/>
          <w:szCs w:val="22"/>
          <w:lang w:val="sk-SK"/>
        </w:rPr>
        <w:t>bude poskytovať Službu</w:t>
      </w:r>
      <w:r w:rsidR="00D51A3E">
        <w:rPr>
          <w:rFonts w:ascii="Calibri" w:hAnsi="Calibri" w:cs="Calibri"/>
          <w:sz w:val="22"/>
          <w:szCs w:val="22"/>
          <w:lang w:val="sk-SK"/>
        </w:rPr>
        <w:t xml:space="preserve"> </w:t>
      </w:r>
      <w:r w:rsidRPr="00275B30">
        <w:rPr>
          <w:rFonts w:ascii="Calibri" w:hAnsi="Calibri" w:cs="Calibri"/>
          <w:b/>
          <w:sz w:val="22"/>
          <w:szCs w:val="22"/>
          <w:lang w:val="sk-SK"/>
        </w:rPr>
        <w:t>v</w:t>
      </w:r>
      <w:r w:rsidR="003A2FEB">
        <w:rPr>
          <w:rFonts w:ascii="Calibri" w:hAnsi="Calibri" w:cs="Calibri"/>
          <w:b/>
          <w:sz w:val="22"/>
          <w:szCs w:val="22"/>
          <w:lang w:val="sk-SK"/>
        </w:rPr>
        <w:t> </w:t>
      </w:r>
      <w:r w:rsidRPr="00275B30">
        <w:rPr>
          <w:rFonts w:ascii="Calibri" w:hAnsi="Calibri" w:cs="Calibri"/>
          <w:b/>
          <w:sz w:val="22"/>
          <w:szCs w:val="22"/>
          <w:lang w:val="sk-SK"/>
        </w:rPr>
        <w:t>rozsahu</w:t>
      </w:r>
      <w:r w:rsidR="003A2FEB">
        <w:rPr>
          <w:rFonts w:ascii="Calibri" w:hAnsi="Calibri" w:cs="Calibri"/>
          <w:b/>
          <w:sz w:val="22"/>
          <w:szCs w:val="22"/>
          <w:lang w:val="sk-SK"/>
        </w:rPr>
        <w:t xml:space="preserve"> 5 880 000 </w:t>
      </w:r>
      <w:r w:rsidR="008704EF" w:rsidRPr="002074CA">
        <w:rPr>
          <w:rFonts w:ascii="Calibri" w:hAnsi="Calibri"/>
          <w:sz w:val="22"/>
          <w:lang w:val="sk-SK"/>
        </w:rPr>
        <w:t>(</w:t>
      </w:r>
      <w:r w:rsidR="008704EF" w:rsidRPr="008704EF">
        <w:rPr>
          <w:rFonts w:ascii="Calibri" w:hAnsi="Calibri" w:cs="Calibri"/>
          <w:sz w:val="22"/>
          <w:szCs w:val="22"/>
          <w:lang w:val="sk-SK"/>
        </w:rPr>
        <w:t>slovom</w:t>
      </w:r>
      <w:r w:rsidR="003A2FEB">
        <w:rPr>
          <w:rFonts w:ascii="Calibri" w:hAnsi="Calibri" w:cs="Calibri"/>
          <w:sz w:val="22"/>
          <w:szCs w:val="22"/>
          <w:lang w:val="sk-SK"/>
        </w:rPr>
        <w:t>: päť miliónov osemstoosemdesiat</w:t>
      </w:r>
      <w:r w:rsidR="009E7F1B">
        <w:rPr>
          <w:rFonts w:ascii="Calibri" w:hAnsi="Calibri" w:cs="Calibri"/>
          <w:sz w:val="22"/>
          <w:szCs w:val="22"/>
          <w:lang w:val="sk-SK"/>
        </w:rPr>
        <w:t>tisíc</w:t>
      </w:r>
      <w:r w:rsidR="003A2FEB">
        <w:rPr>
          <w:rFonts w:ascii="Calibri" w:hAnsi="Calibri" w:cs="Calibri"/>
          <w:sz w:val="22"/>
          <w:szCs w:val="22"/>
          <w:lang w:val="sk-SK"/>
        </w:rPr>
        <w:t>)</w:t>
      </w:r>
      <w:r w:rsidR="009E7F1B">
        <w:rPr>
          <w:rFonts w:ascii="Calibri" w:hAnsi="Calibri" w:cs="Calibri"/>
          <w:sz w:val="22"/>
          <w:szCs w:val="22"/>
          <w:lang w:val="sk-SK"/>
        </w:rPr>
        <w:t xml:space="preserve"> </w:t>
      </w:r>
      <w:r w:rsidRPr="00275B30">
        <w:rPr>
          <w:rFonts w:ascii="Calibri" w:hAnsi="Calibri" w:cs="Calibri"/>
          <w:b/>
          <w:sz w:val="22"/>
          <w:szCs w:val="22"/>
          <w:lang w:val="sk-SK"/>
        </w:rPr>
        <w:t>Tarifných kilometrov/kalendárny rok</w:t>
      </w:r>
      <w:r w:rsidR="00D51A3E">
        <w:rPr>
          <w:rFonts w:ascii="Calibri" w:hAnsi="Calibri" w:cs="Calibri"/>
          <w:b/>
          <w:sz w:val="22"/>
          <w:szCs w:val="22"/>
          <w:lang w:val="sk-SK"/>
        </w:rPr>
        <w:t xml:space="preserve"> </w:t>
      </w:r>
      <w:r w:rsidRPr="00275B30">
        <w:rPr>
          <w:rFonts w:ascii="Calibri" w:hAnsi="Calibri" w:cs="Calibri"/>
          <w:sz w:val="22"/>
          <w:szCs w:val="22"/>
          <w:lang w:val="sk-SK"/>
        </w:rPr>
        <w:t xml:space="preserve">(ďalej ako </w:t>
      </w:r>
      <w:r w:rsidRPr="00275B30">
        <w:rPr>
          <w:rFonts w:ascii="Calibri" w:hAnsi="Calibri" w:cs="Calibri"/>
          <w:b/>
          <w:sz w:val="22"/>
          <w:szCs w:val="22"/>
          <w:lang w:val="sk-SK"/>
        </w:rPr>
        <w:t>„Východiskový rozsah</w:t>
      </w:r>
      <w:r w:rsidR="00D51A3E">
        <w:rPr>
          <w:rFonts w:ascii="Calibri" w:hAnsi="Calibri" w:cs="Calibri"/>
          <w:b/>
          <w:sz w:val="22"/>
          <w:szCs w:val="22"/>
          <w:lang w:val="sk-SK"/>
        </w:rPr>
        <w:t xml:space="preserve"> </w:t>
      </w:r>
      <w:r w:rsidRPr="00275B30">
        <w:rPr>
          <w:rFonts w:ascii="Calibri" w:hAnsi="Calibri" w:cs="Calibri"/>
          <w:b/>
          <w:sz w:val="22"/>
          <w:szCs w:val="22"/>
          <w:lang w:val="sk-SK"/>
        </w:rPr>
        <w:t>Služby“).</w:t>
      </w:r>
      <w:r w:rsidR="00D51A3E">
        <w:rPr>
          <w:rFonts w:ascii="Calibri" w:hAnsi="Calibri" w:cs="Calibri"/>
          <w:b/>
          <w:sz w:val="22"/>
          <w:szCs w:val="22"/>
          <w:lang w:val="sk-SK"/>
        </w:rPr>
        <w:t xml:space="preserve"> </w:t>
      </w:r>
      <w:r w:rsidRPr="00275B30">
        <w:rPr>
          <w:rFonts w:ascii="Calibri" w:hAnsi="Calibri" w:cs="Calibri"/>
          <w:sz w:val="22"/>
          <w:szCs w:val="22"/>
          <w:lang w:val="sk-SK"/>
        </w:rPr>
        <w:t>Východiskový rozsah Služby je</w:t>
      </w:r>
      <w:r w:rsidR="00D51A3E">
        <w:rPr>
          <w:rFonts w:ascii="Calibri" w:hAnsi="Calibri" w:cs="Calibri"/>
          <w:sz w:val="22"/>
          <w:szCs w:val="22"/>
          <w:lang w:val="sk-SK"/>
        </w:rPr>
        <w:t xml:space="preserve"> </w:t>
      </w:r>
      <w:r w:rsidRPr="00275B30">
        <w:rPr>
          <w:rFonts w:ascii="Calibri" w:hAnsi="Calibri" w:cs="Calibri"/>
          <w:sz w:val="22"/>
          <w:szCs w:val="22"/>
          <w:lang w:val="sk-SK"/>
        </w:rPr>
        <w:t xml:space="preserve">daný </w:t>
      </w:r>
      <w:r w:rsidRPr="00275B30">
        <w:rPr>
          <w:rFonts w:ascii="Calibri" w:hAnsi="Calibri" w:cs="Calibri"/>
          <w:b/>
          <w:sz w:val="22"/>
          <w:szCs w:val="22"/>
          <w:lang w:val="sk-SK"/>
        </w:rPr>
        <w:t>Cestovnými</w:t>
      </w:r>
      <w:r w:rsidR="00D51A3E">
        <w:rPr>
          <w:rFonts w:ascii="Calibri" w:hAnsi="Calibri" w:cs="Calibri"/>
          <w:b/>
          <w:sz w:val="22"/>
          <w:szCs w:val="22"/>
          <w:lang w:val="sk-SK"/>
        </w:rPr>
        <w:t xml:space="preserve"> </w:t>
      </w:r>
      <w:r w:rsidRPr="00E13CC3">
        <w:rPr>
          <w:rFonts w:ascii="Calibri" w:hAnsi="Calibri" w:cs="Calibri"/>
          <w:b/>
          <w:sz w:val="22"/>
          <w:szCs w:val="22"/>
          <w:lang w:val="sk-SK"/>
        </w:rPr>
        <w:t>poriadkami</w:t>
      </w:r>
      <w:r w:rsidRPr="00E13CC3">
        <w:rPr>
          <w:rFonts w:ascii="Calibri" w:hAnsi="Calibri" w:cs="Calibri"/>
          <w:sz w:val="22"/>
          <w:szCs w:val="22"/>
          <w:lang w:val="sk-SK"/>
        </w:rPr>
        <w:t xml:space="preserve"> , ktoré tvoria</w:t>
      </w:r>
      <w:r w:rsidR="00D51A3E">
        <w:rPr>
          <w:rFonts w:ascii="Calibri" w:hAnsi="Calibri" w:cs="Calibri"/>
          <w:sz w:val="22"/>
          <w:szCs w:val="22"/>
          <w:lang w:val="sk-SK"/>
        </w:rPr>
        <w:t xml:space="preserve"> </w:t>
      </w:r>
      <w:r w:rsidRPr="00E13CC3">
        <w:rPr>
          <w:rFonts w:ascii="Calibri" w:hAnsi="Calibri" w:cs="Calibri"/>
          <w:b/>
          <w:sz w:val="22"/>
          <w:szCs w:val="22"/>
          <w:lang w:val="sk-SK"/>
        </w:rPr>
        <w:t>Prílohu č.</w:t>
      </w:r>
      <w:r w:rsidR="00D51A3E">
        <w:rPr>
          <w:rFonts w:ascii="Calibri" w:hAnsi="Calibri" w:cs="Calibri"/>
          <w:b/>
          <w:sz w:val="22"/>
          <w:szCs w:val="22"/>
          <w:lang w:val="sk-SK"/>
        </w:rPr>
        <w:t xml:space="preserve"> </w:t>
      </w:r>
      <w:r w:rsidRPr="00E13CC3">
        <w:rPr>
          <w:rFonts w:ascii="Calibri" w:hAnsi="Calibri" w:cs="Calibri"/>
          <w:b/>
          <w:sz w:val="22"/>
          <w:szCs w:val="22"/>
          <w:lang w:val="sk-SK"/>
        </w:rPr>
        <w:t>3</w:t>
      </w:r>
      <w:r w:rsidR="00D51A3E">
        <w:rPr>
          <w:rFonts w:ascii="Calibri" w:hAnsi="Calibri" w:cs="Calibri"/>
          <w:sz w:val="22"/>
          <w:szCs w:val="22"/>
          <w:lang w:val="sk-SK"/>
        </w:rPr>
        <w:t xml:space="preserve"> </w:t>
      </w:r>
      <w:r w:rsidRPr="00E13CC3">
        <w:rPr>
          <w:rFonts w:ascii="Calibri" w:hAnsi="Calibri" w:cs="Calibri"/>
          <w:sz w:val="22"/>
          <w:szCs w:val="22"/>
          <w:lang w:val="sk-SK"/>
        </w:rPr>
        <w:t>Zmluvy.</w:t>
      </w:r>
      <w:r w:rsidR="00D51A3E">
        <w:rPr>
          <w:rFonts w:ascii="Calibri" w:hAnsi="Calibri" w:cs="Calibri"/>
          <w:sz w:val="22"/>
          <w:szCs w:val="22"/>
          <w:lang w:val="sk-SK"/>
        </w:rPr>
        <w:t xml:space="preserve"> </w:t>
      </w:r>
    </w:p>
    <w:p w14:paraId="60EBC209" w14:textId="7219024D" w:rsidR="00333F48" w:rsidRPr="00FF0ACD" w:rsidRDefault="00333F48" w:rsidP="002074CA">
      <w:pPr>
        <w:pStyle w:val="Nadpis2"/>
        <w:numPr>
          <w:ilvl w:val="0"/>
          <w:numId w:val="14"/>
        </w:numPr>
        <w:spacing w:line="276" w:lineRule="auto"/>
        <w:ind w:left="1276" w:hanging="425"/>
        <w:rPr>
          <w:rFonts w:ascii="Calibri" w:hAnsi="Calibri" w:cs="Calibri"/>
          <w:sz w:val="22"/>
          <w:szCs w:val="22"/>
          <w:lang w:val="sk-SK"/>
        </w:rPr>
      </w:pPr>
      <w:r w:rsidRPr="00EC7CAC">
        <w:rPr>
          <w:rFonts w:ascii="Calibri" w:hAnsi="Calibri" w:cs="Calibri"/>
          <w:sz w:val="22"/>
          <w:szCs w:val="22"/>
          <w:lang w:val="sk-SK"/>
        </w:rPr>
        <w:t>bude poskytovať Službu</w:t>
      </w:r>
      <w:r w:rsidR="00D51A3E">
        <w:rPr>
          <w:rFonts w:ascii="Calibri" w:hAnsi="Calibri" w:cs="Calibri"/>
          <w:sz w:val="22"/>
          <w:szCs w:val="22"/>
          <w:lang w:val="sk-SK"/>
        </w:rPr>
        <w:t xml:space="preserve"> </w:t>
      </w:r>
      <w:r>
        <w:rPr>
          <w:rFonts w:ascii="Calibri" w:hAnsi="Calibri" w:cs="Calibri"/>
          <w:b/>
          <w:sz w:val="22"/>
          <w:szCs w:val="22"/>
          <w:lang w:val="sk-SK"/>
        </w:rPr>
        <w:t>Veľkými</w:t>
      </w:r>
      <w:r w:rsidR="00D51A3E">
        <w:rPr>
          <w:rFonts w:ascii="Calibri" w:hAnsi="Calibri" w:cs="Calibri"/>
          <w:b/>
          <w:sz w:val="22"/>
          <w:szCs w:val="22"/>
          <w:lang w:val="sk-SK"/>
        </w:rPr>
        <w:t xml:space="preserve"> </w:t>
      </w:r>
      <w:r w:rsidRPr="00C537A4">
        <w:rPr>
          <w:rFonts w:ascii="Calibri" w:hAnsi="Calibri" w:cs="Calibri"/>
          <w:b/>
          <w:sz w:val="22"/>
          <w:szCs w:val="22"/>
          <w:lang w:val="sk-SK"/>
        </w:rPr>
        <w:t>autobusmi</w:t>
      </w:r>
      <w:r w:rsidR="00D51A3E">
        <w:rPr>
          <w:rFonts w:ascii="Calibri" w:hAnsi="Calibri" w:cs="Calibri"/>
          <w:b/>
          <w:sz w:val="22"/>
          <w:szCs w:val="22"/>
          <w:lang w:val="sk-SK"/>
        </w:rPr>
        <w:t xml:space="preserve"> </w:t>
      </w:r>
      <w:r w:rsidRPr="00C537A4">
        <w:rPr>
          <w:rFonts w:ascii="Calibri" w:hAnsi="Calibri" w:cs="Calibri"/>
          <w:sz w:val="22"/>
          <w:szCs w:val="22"/>
          <w:lang w:val="sk-SK"/>
        </w:rPr>
        <w:t>v počte minimálne</w:t>
      </w:r>
      <w:r w:rsidR="003A2FEB">
        <w:rPr>
          <w:rFonts w:ascii="Calibri" w:hAnsi="Calibri" w:cs="Calibri"/>
          <w:sz w:val="22"/>
          <w:szCs w:val="22"/>
          <w:lang w:val="sk-SK"/>
        </w:rPr>
        <w:t xml:space="preserve"> </w:t>
      </w:r>
      <w:r w:rsidR="003A2FEB" w:rsidRPr="00446885">
        <w:rPr>
          <w:rFonts w:ascii="Calibri" w:hAnsi="Calibri" w:cs="Calibri"/>
          <w:b/>
          <w:sz w:val="22"/>
          <w:szCs w:val="22"/>
          <w:lang w:val="sk-SK"/>
        </w:rPr>
        <w:t xml:space="preserve">35  (tridsaťpäť)  </w:t>
      </w:r>
      <w:r w:rsidR="00C537A4" w:rsidRPr="00446885">
        <w:rPr>
          <w:rFonts w:ascii="Calibri" w:hAnsi="Calibri" w:cs="Calibri"/>
          <w:b/>
          <w:sz w:val="22"/>
          <w:szCs w:val="22"/>
          <w:lang w:val="sk-SK"/>
        </w:rPr>
        <w:t xml:space="preserve"> </w:t>
      </w:r>
      <w:r w:rsidR="00C537A4" w:rsidRPr="009E7F1B">
        <w:rPr>
          <w:rFonts w:ascii="Calibri" w:hAnsi="Calibri" w:cs="Calibri"/>
          <w:sz w:val="22"/>
          <w:szCs w:val="22"/>
          <w:lang w:val="sk-SK"/>
        </w:rPr>
        <w:t>kusov</w:t>
      </w:r>
      <w:r w:rsidR="00C537A4" w:rsidRPr="008704EF">
        <w:rPr>
          <w:rFonts w:ascii="Calibri" w:hAnsi="Calibri" w:cs="Calibri"/>
          <w:sz w:val="22"/>
          <w:szCs w:val="22"/>
          <w:lang w:val="sk-SK"/>
        </w:rPr>
        <w:t xml:space="preserve"> </w:t>
      </w:r>
      <w:r w:rsidRPr="00EC7CAC">
        <w:rPr>
          <w:rFonts w:ascii="Calibri" w:hAnsi="Calibri" w:cs="Calibri"/>
          <w:sz w:val="22"/>
          <w:szCs w:val="22"/>
          <w:lang w:val="sk-SK"/>
        </w:rPr>
        <w:t xml:space="preserve">a v súlade s Pokynom </w:t>
      </w:r>
      <w:r w:rsidRPr="00FF0ACD">
        <w:rPr>
          <w:rFonts w:ascii="Calibri" w:hAnsi="Calibri" w:cs="Calibri"/>
          <w:sz w:val="22"/>
          <w:szCs w:val="22"/>
          <w:lang w:val="sk-SK"/>
        </w:rPr>
        <w:t>Objednávateľa podľa bodu 5.13</w:t>
      </w:r>
      <w:r w:rsidR="00D51A3E">
        <w:rPr>
          <w:rFonts w:ascii="Calibri" w:hAnsi="Calibri" w:cs="Calibri"/>
          <w:sz w:val="22"/>
          <w:szCs w:val="22"/>
          <w:lang w:val="sk-SK"/>
        </w:rPr>
        <w:t xml:space="preserve"> </w:t>
      </w:r>
      <w:r w:rsidRPr="00FF0ACD">
        <w:rPr>
          <w:rFonts w:ascii="Calibri" w:hAnsi="Calibri" w:cs="Calibri"/>
          <w:sz w:val="22"/>
          <w:szCs w:val="22"/>
          <w:lang w:val="sk-SK"/>
        </w:rPr>
        <w:t>Zmluvy.</w:t>
      </w:r>
    </w:p>
    <w:p w14:paraId="2B81FFBA" w14:textId="240347DC" w:rsidR="00333F48" w:rsidRPr="009E110D" w:rsidRDefault="00333F48" w:rsidP="002074CA">
      <w:pPr>
        <w:pStyle w:val="Nadpis2"/>
        <w:numPr>
          <w:ilvl w:val="1"/>
          <w:numId w:val="13"/>
        </w:numPr>
        <w:spacing w:after="0" w:line="276" w:lineRule="auto"/>
        <w:ind w:left="709" w:hanging="709"/>
        <w:rPr>
          <w:rFonts w:ascii="Calibri" w:hAnsi="Calibri" w:cs="Calibri"/>
          <w:sz w:val="22"/>
          <w:szCs w:val="22"/>
          <w:lang w:val="sk-SK"/>
        </w:rPr>
      </w:pPr>
      <w:r w:rsidRPr="009E110D">
        <w:rPr>
          <w:rFonts w:ascii="Calibri" w:hAnsi="Calibri" w:cs="Calibri"/>
          <w:sz w:val="22"/>
          <w:szCs w:val="22"/>
          <w:lang w:val="sk-SK"/>
        </w:rPr>
        <w:t>Objednávateľ</w:t>
      </w:r>
      <w:r w:rsidR="006E0F90">
        <w:rPr>
          <w:rFonts w:ascii="Calibri" w:hAnsi="Calibri" w:cs="Calibri"/>
          <w:sz w:val="22"/>
          <w:szCs w:val="22"/>
          <w:lang w:val="sk-SK"/>
        </w:rPr>
        <w:t xml:space="preserve"> na základe tejto Zmluvy  a po splnení zákonných podmienok udelí Dopravcovi príslušné dopravné licencie </w:t>
      </w:r>
      <w:r w:rsidRPr="009E110D">
        <w:rPr>
          <w:rFonts w:ascii="Calibri" w:hAnsi="Calibri" w:cs="Calibri"/>
          <w:sz w:val="22"/>
          <w:szCs w:val="22"/>
          <w:lang w:val="sk-SK"/>
        </w:rPr>
        <w:t>na Autobusových linkách</w:t>
      </w:r>
      <w:r w:rsidR="00D51A3E" w:rsidRPr="009E110D">
        <w:rPr>
          <w:rFonts w:ascii="Calibri" w:hAnsi="Calibri" w:cs="Calibri"/>
          <w:sz w:val="22"/>
          <w:szCs w:val="22"/>
          <w:lang w:val="sk-SK"/>
        </w:rPr>
        <w:t xml:space="preserve"> </w:t>
      </w:r>
      <w:r w:rsidRPr="009E110D">
        <w:rPr>
          <w:rFonts w:ascii="Calibri" w:hAnsi="Calibri" w:cs="Calibri"/>
          <w:sz w:val="22"/>
          <w:szCs w:val="22"/>
          <w:lang w:val="sk-SK"/>
        </w:rPr>
        <w:t>uvedených v Prílohe č. 3</w:t>
      </w:r>
      <w:r w:rsidR="00D51A3E" w:rsidRPr="009E110D">
        <w:rPr>
          <w:rFonts w:ascii="Calibri" w:hAnsi="Calibri" w:cs="Calibri"/>
          <w:sz w:val="22"/>
          <w:szCs w:val="22"/>
          <w:lang w:val="sk-SK"/>
        </w:rPr>
        <w:t xml:space="preserve"> </w:t>
      </w:r>
      <w:r w:rsidRPr="009E110D">
        <w:rPr>
          <w:rFonts w:ascii="Calibri" w:hAnsi="Calibri" w:cs="Calibri"/>
          <w:sz w:val="22"/>
          <w:szCs w:val="22"/>
          <w:lang w:val="sk-SK"/>
        </w:rPr>
        <w:t>Zmluvy v znení prípadných neskorších zmien Autobusových liniek</w:t>
      </w:r>
      <w:r w:rsidR="00D51A3E" w:rsidRPr="009E110D">
        <w:rPr>
          <w:rFonts w:ascii="Calibri" w:hAnsi="Calibri" w:cs="Calibri"/>
          <w:sz w:val="22"/>
          <w:szCs w:val="22"/>
          <w:lang w:val="sk-SK"/>
        </w:rPr>
        <w:t xml:space="preserve"> </w:t>
      </w:r>
      <w:r w:rsidRPr="009E110D">
        <w:rPr>
          <w:rFonts w:ascii="Calibri" w:hAnsi="Calibri" w:cs="Calibri"/>
          <w:sz w:val="22"/>
          <w:szCs w:val="22"/>
          <w:lang w:val="sk-SK"/>
        </w:rPr>
        <w:t>v dôsledku</w:t>
      </w:r>
      <w:r w:rsidR="00D51A3E" w:rsidRPr="009E110D">
        <w:rPr>
          <w:rFonts w:ascii="Calibri" w:hAnsi="Calibri" w:cs="Calibri"/>
          <w:sz w:val="22"/>
          <w:szCs w:val="22"/>
          <w:lang w:val="sk-SK"/>
        </w:rPr>
        <w:t xml:space="preserve"> </w:t>
      </w:r>
      <w:r w:rsidRPr="009E110D">
        <w:rPr>
          <w:rFonts w:ascii="Calibri" w:hAnsi="Calibri" w:cs="Calibri"/>
          <w:sz w:val="22"/>
          <w:szCs w:val="22"/>
          <w:lang w:val="sk-SK"/>
        </w:rPr>
        <w:t xml:space="preserve">zmeny rozsahu Služby alebo aktualizácie Cestovných poriadkov. </w:t>
      </w:r>
    </w:p>
    <w:p w14:paraId="353C5D9C" w14:textId="77777777" w:rsidR="00333F48" w:rsidRDefault="00333F48" w:rsidP="00333F48">
      <w:pPr>
        <w:pStyle w:val="Nadpis2"/>
        <w:spacing w:after="0" w:line="276" w:lineRule="auto"/>
        <w:ind w:left="360" w:firstLine="0"/>
        <w:rPr>
          <w:rFonts w:ascii="Calibri" w:hAnsi="Calibri" w:cs="Calibri"/>
          <w:sz w:val="22"/>
          <w:szCs w:val="22"/>
          <w:lang w:val="sk-SK"/>
        </w:rPr>
      </w:pPr>
    </w:p>
    <w:p w14:paraId="67DFF7BF" w14:textId="16B29B8A" w:rsidR="00333F48" w:rsidRDefault="00333F48" w:rsidP="002074CA">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t>5.3</w:t>
      </w:r>
      <w:r w:rsidR="009E110D">
        <w:rPr>
          <w:rFonts w:ascii="Calibri" w:hAnsi="Calibri" w:cs="Calibri"/>
          <w:sz w:val="22"/>
          <w:szCs w:val="22"/>
          <w:lang w:val="sk-SK"/>
        </w:rPr>
        <w:tab/>
      </w:r>
      <w:r w:rsidRPr="008E1929">
        <w:rPr>
          <w:rFonts w:ascii="Calibri" w:hAnsi="Calibri" w:cs="Calibri"/>
          <w:sz w:val="22"/>
          <w:szCs w:val="22"/>
          <w:lang w:val="sk-SK"/>
        </w:rPr>
        <w:t xml:space="preserve">Pred začatím poskytovania Služby </w:t>
      </w:r>
      <w:r>
        <w:rPr>
          <w:rFonts w:ascii="Calibri" w:hAnsi="Calibri" w:cs="Calibri"/>
          <w:sz w:val="22"/>
          <w:szCs w:val="22"/>
          <w:lang w:val="sk-SK"/>
        </w:rPr>
        <w:t xml:space="preserve">môže dôjsť </w:t>
      </w:r>
      <w:r w:rsidRPr="008E1929">
        <w:rPr>
          <w:rFonts w:ascii="Calibri" w:hAnsi="Calibri" w:cs="Calibri"/>
          <w:sz w:val="22"/>
          <w:szCs w:val="22"/>
          <w:lang w:val="sk-SK"/>
        </w:rPr>
        <w:t>k</w:t>
      </w:r>
      <w:r w:rsidR="00D51A3E">
        <w:rPr>
          <w:rFonts w:ascii="Calibri" w:hAnsi="Calibri" w:cs="Calibri"/>
          <w:sz w:val="22"/>
          <w:szCs w:val="22"/>
          <w:lang w:val="sk-SK"/>
        </w:rPr>
        <w:t xml:space="preserve"> </w:t>
      </w:r>
      <w:r>
        <w:rPr>
          <w:rFonts w:ascii="Calibri" w:hAnsi="Calibri" w:cs="Calibri"/>
          <w:sz w:val="22"/>
          <w:szCs w:val="22"/>
          <w:lang w:val="sk-SK"/>
        </w:rPr>
        <w:t>úprave časového rozloženia</w:t>
      </w:r>
      <w:r w:rsidR="00C537A4">
        <w:rPr>
          <w:rFonts w:ascii="Calibri" w:hAnsi="Calibri" w:cs="Calibri"/>
          <w:sz w:val="22"/>
          <w:szCs w:val="22"/>
          <w:lang w:val="sk-SK"/>
        </w:rPr>
        <w:t xml:space="preserve"> </w:t>
      </w:r>
      <w:r w:rsidR="00C537A4" w:rsidRPr="008704EF">
        <w:rPr>
          <w:rFonts w:ascii="Calibri" w:hAnsi="Calibri" w:cs="Calibri"/>
          <w:sz w:val="22"/>
          <w:szCs w:val="22"/>
          <w:lang w:val="sk-SK"/>
        </w:rPr>
        <w:t>spojov</w:t>
      </w:r>
      <w:r w:rsidRPr="008704EF">
        <w:rPr>
          <w:rFonts w:ascii="Calibri" w:hAnsi="Calibri" w:cs="Calibri"/>
          <w:sz w:val="22"/>
          <w:szCs w:val="22"/>
          <w:lang w:val="sk-SK"/>
        </w:rPr>
        <w:t xml:space="preserve"> </w:t>
      </w:r>
      <w:r>
        <w:rPr>
          <w:rFonts w:ascii="Calibri" w:hAnsi="Calibri" w:cs="Calibri"/>
          <w:sz w:val="22"/>
          <w:szCs w:val="22"/>
          <w:lang w:val="sk-SK"/>
        </w:rPr>
        <w:t xml:space="preserve">podľa </w:t>
      </w:r>
      <w:r w:rsidRPr="008E1929">
        <w:rPr>
          <w:rFonts w:ascii="Calibri" w:hAnsi="Calibri" w:cs="Calibri"/>
          <w:sz w:val="22"/>
          <w:szCs w:val="22"/>
          <w:lang w:val="sk-SK"/>
        </w:rPr>
        <w:t>Cestovných poriadkov,</w:t>
      </w:r>
      <w:r w:rsidR="00D51A3E">
        <w:rPr>
          <w:rFonts w:ascii="Calibri" w:hAnsi="Calibri" w:cs="Calibri"/>
          <w:sz w:val="22"/>
          <w:szCs w:val="22"/>
          <w:lang w:val="sk-SK"/>
        </w:rPr>
        <w:t xml:space="preserve"> </w:t>
      </w:r>
      <w:r w:rsidRPr="008E1929">
        <w:rPr>
          <w:rFonts w:ascii="Calibri" w:hAnsi="Calibri" w:cs="Calibri"/>
          <w:sz w:val="22"/>
          <w:szCs w:val="22"/>
          <w:lang w:val="sk-SK"/>
        </w:rPr>
        <w:t xml:space="preserve">ktoré tvoria </w:t>
      </w:r>
      <w:r w:rsidRPr="0041659E">
        <w:rPr>
          <w:rFonts w:ascii="Calibri" w:hAnsi="Calibri" w:cs="Calibri"/>
          <w:b/>
          <w:sz w:val="22"/>
          <w:szCs w:val="22"/>
          <w:lang w:val="sk-SK"/>
        </w:rPr>
        <w:t>Prílohu č. 3 Zmluvy</w:t>
      </w:r>
      <w:r>
        <w:rPr>
          <w:rFonts w:ascii="Calibri" w:hAnsi="Calibri" w:cs="Calibri"/>
          <w:sz w:val="22"/>
          <w:szCs w:val="22"/>
          <w:lang w:val="sk-SK"/>
        </w:rPr>
        <w:t>.</w:t>
      </w:r>
      <w:r w:rsidR="00D51A3E">
        <w:rPr>
          <w:rFonts w:ascii="Calibri" w:hAnsi="Calibri" w:cs="Calibri"/>
          <w:sz w:val="22"/>
          <w:szCs w:val="22"/>
          <w:lang w:val="sk-SK"/>
        </w:rPr>
        <w:t xml:space="preserve"> </w:t>
      </w:r>
    </w:p>
    <w:p w14:paraId="16303E92" w14:textId="44732D24" w:rsidR="00333F48" w:rsidRDefault="00333F48" w:rsidP="00333F48">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lastRenderedPageBreak/>
        <w:t>5.4</w:t>
      </w:r>
      <w:bookmarkStart w:id="4" w:name="_Ref271622322"/>
      <w:r w:rsidR="009E110D">
        <w:rPr>
          <w:rFonts w:ascii="Calibri" w:hAnsi="Calibri" w:cs="Calibri"/>
          <w:sz w:val="22"/>
          <w:szCs w:val="22"/>
          <w:lang w:val="sk-SK"/>
        </w:rPr>
        <w:tab/>
      </w:r>
      <w:r w:rsidRPr="00310A78">
        <w:rPr>
          <w:rFonts w:ascii="Calibri" w:hAnsi="Calibri" w:cs="Calibri"/>
          <w:sz w:val="22"/>
          <w:szCs w:val="22"/>
          <w:lang w:val="sk-SK"/>
        </w:rPr>
        <w:t>Objednávateľ je oprávnený požadovať a Dopravca sa zaväzuje akceptovať</w:t>
      </w:r>
      <w:r w:rsidR="00D51A3E">
        <w:rPr>
          <w:rFonts w:ascii="Calibri" w:hAnsi="Calibri" w:cs="Calibri"/>
          <w:sz w:val="22"/>
          <w:szCs w:val="22"/>
          <w:lang w:val="sk-SK"/>
        </w:rPr>
        <w:t xml:space="preserve"> </w:t>
      </w:r>
      <w:r>
        <w:rPr>
          <w:rFonts w:ascii="Calibri" w:hAnsi="Calibri" w:cs="Calibri"/>
          <w:b/>
          <w:sz w:val="22"/>
          <w:szCs w:val="22"/>
          <w:lang w:val="sk-SK"/>
        </w:rPr>
        <w:t>zmeny</w:t>
      </w:r>
      <w:r w:rsidRPr="00310A78">
        <w:rPr>
          <w:rFonts w:ascii="Calibri" w:hAnsi="Calibri" w:cs="Calibri"/>
          <w:b/>
          <w:sz w:val="22"/>
          <w:szCs w:val="22"/>
          <w:lang w:val="sk-SK"/>
        </w:rPr>
        <w:t xml:space="preserve"> v rozsahu poskytovania Služby oproti</w:t>
      </w:r>
      <w:r w:rsidRPr="00310A78">
        <w:rPr>
          <w:rFonts w:ascii="Calibri" w:hAnsi="Calibri" w:cs="Calibri"/>
          <w:sz w:val="22"/>
          <w:szCs w:val="22"/>
          <w:lang w:val="sk-SK"/>
        </w:rPr>
        <w:t xml:space="preserve"> </w:t>
      </w:r>
      <w:r w:rsidRPr="00310A78">
        <w:rPr>
          <w:rFonts w:ascii="Calibri" w:hAnsi="Calibri" w:cs="Calibri"/>
          <w:b/>
          <w:sz w:val="22"/>
          <w:szCs w:val="22"/>
          <w:lang w:val="sk-SK"/>
        </w:rPr>
        <w:t>Východiskovému rozsahu Služby</w:t>
      </w:r>
      <w:r w:rsidRPr="00310A78">
        <w:rPr>
          <w:rFonts w:ascii="Calibri" w:hAnsi="Calibri" w:cs="Calibri"/>
          <w:sz w:val="22"/>
          <w:szCs w:val="22"/>
          <w:lang w:val="sk-SK"/>
        </w:rPr>
        <w:t xml:space="preserve"> </w:t>
      </w:r>
      <w:r>
        <w:rPr>
          <w:rFonts w:ascii="Calibri" w:hAnsi="Calibri" w:cs="Calibri"/>
          <w:sz w:val="22"/>
          <w:szCs w:val="22"/>
          <w:lang w:val="sk-SK"/>
        </w:rPr>
        <w:t xml:space="preserve">podľa </w:t>
      </w:r>
      <w:r w:rsidRPr="00310A78">
        <w:rPr>
          <w:rFonts w:ascii="Calibri" w:hAnsi="Calibri" w:cs="Calibri"/>
          <w:sz w:val="22"/>
          <w:szCs w:val="22"/>
          <w:lang w:val="sk-SK"/>
        </w:rPr>
        <w:t>bodu 5.1</w:t>
      </w:r>
      <w:r w:rsidR="00D51A3E">
        <w:rPr>
          <w:rFonts w:ascii="Calibri" w:hAnsi="Calibri" w:cs="Calibri"/>
          <w:sz w:val="22"/>
          <w:szCs w:val="22"/>
          <w:lang w:val="sk-SK"/>
        </w:rPr>
        <w:t xml:space="preserve"> </w:t>
      </w:r>
      <w:r w:rsidR="0052503D">
        <w:rPr>
          <w:rFonts w:ascii="Calibri" w:hAnsi="Calibri" w:cs="Calibri"/>
          <w:sz w:val="22"/>
          <w:szCs w:val="22"/>
          <w:lang w:val="sk-SK"/>
        </w:rPr>
        <w:t>písm. b)</w:t>
      </w:r>
      <w:r w:rsidR="00D51A3E">
        <w:rPr>
          <w:rFonts w:ascii="Calibri" w:hAnsi="Calibri" w:cs="Calibri"/>
          <w:sz w:val="22"/>
          <w:szCs w:val="22"/>
          <w:lang w:val="sk-SK"/>
        </w:rPr>
        <w:t xml:space="preserve"> </w:t>
      </w:r>
      <w:r w:rsidRPr="00310A78">
        <w:rPr>
          <w:rFonts w:ascii="Calibri" w:hAnsi="Calibri" w:cs="Calibri"/>
          <w:sz w:val="22"/>
          <w:szCs w:val="22"/>
          <w:lang w:val="sk-SK"/>
        </w:rPr>
        <w:t xml:space="preserve">Zmluvy za </w:t>
      </w:r>
      <w:r w:rsidRPr="00FF0ACD">
        <w:rPr>
          <w:rFonts w:ascii="Calibri" w:hAnsi="Calibri" w:cs="Calibri"/>
          <w:sz w:val="22"/>
          <w:szCs w:val="22"/>
          <w:lang w:val="sk-SK"/>
        </w:rPr>
        <w:t xml:space="preserve">podmienok stanovených </w:t>
      </w:r>
      <w:r>
        <w:rPr>
          <w:rFonts w:ascii="Calibri" w:hAnsi="Calibri" w:cs="Calibri"/>
          <w:sz w:val="22"/>
          <w:szCs w:val="22"/>
          <w:lang w:val="sk-SK"/>
        </w:rPr>
        <w:t xml:space="preserve">ďalej </w:t>
      </w:r>
      <w:r w:rsidRPr="00FF0ACD">
        <w:rPr>
          <w:rFonts w:ascii="Calibri" w:hAnsi="Calibri" w:cs="Calibri"/>
          <w:sz w:val="22"/>
          <w:szCs w:val="22"/>
          <w:lang w:val="sk-SK"/>
        </w:rPr>
        <w:t>v tejto Zmluve.</w:t>
      </w:r>
      <w:r w:rsidR="00D51A3E">
        <w:rPr>
          <w:rFonts w:ascii="Calibri" w:hAnsi="Calibri" w:cs="Calibri"/>
          <w:sz w:val="22"/>
          <w:szCs w:val="22"/>
          <w:lang w:val="sk-SK"/>
        </w:rPr>
        <w:t xml:space="preserve"> </w:t>
      </w:r>
      <w:bookmarkEnd w:id="4"/>
      <w:r w:rsidRPr="00FF0ACD">
        <w:rPr>
          <w:rFonts w:ascii="Calibri" w:hAnsi="Calibri" w:cs="Calibri"/>
          <w:sz w:val="22"/>
          <w:szCs w:val="22"/>
          <w:lang w:val="sk-SK"/>
        </w:rPr>
        <w:t>Dopravca berie</w:t>
      </w:r>
      <w:r w:rsidRPr="00310A78">
        <w:rPr>
          <w:rFonts w:ascii="Calibri" w:hAnsi="Calibri" w:cs="Calibri"/>
          <w:sz w:val="22"/>
          <w:szCs w:val="22"/>
          <w:lang w:val="sk-SK"/>
        </w:rPr>
        <w:t xml:space="preserve"> na v</w:t>
      </w:r>
      <w:r>
        <w:rPr>
          <w:rFonts w:ascii="Calibri" w:hAnsi="Calibri" w:cs="Calibri"/>
          <w:sz w:val="22"/>
          <w:szCs w:val="22"/>
          <w:lang w:val="sk-SK"/>
        </w:rPr>
        <w:t>edomie a súhlasí s tým, že zmeny v </w:t>
      </w:r>
      <w:r w:rsidRPr="00310A78">
        <w:rPr>
          <w:rFonts w:ascii="Calibri" w:hAnsi="Calibri" w:cs="Calibri"/>
          <w:sz w:val="22"/>
          <w:szCs w:val="22"/>
          <w:lang w:val="sk-SK"/>
        </w:rPr>
        <w:t>rozsahu</w:t>
      </w:r>
      <w:r>
        <w:rPr>
          <w:rFonts w:ascii="Calibri" w:hAnsi="Calibri" w:cs="Calibri"/>
          <w:sz w:val="22"/>
          <w:szCs w:val="22"/>
          <w:lang w:val="sk-SK"/>
        </w:rPr>
        <w:t xml:space="preserve"> </w:t>
      </w:r>
      <w:r w:rsidRPr="00275B30">
        <w:rPr>
          <w:rFonts w:ascii="Calibri" w:hAnsi="Calibri" w:cs="Calibri"/>
          <w:sz w:val="22"/>
          <w:szCs w:val="22"/>
          <w:lang w:val="sk-SK"/>
        </w:rPr>
        <w:t>poskytovania Služby môžu znamenať</w:t>
      </w:r>
      <w:r w:rsidR="00D51A3E">
        <w:rPr>
          <w:rFonts w:ascii="Calibri" w:hAnsi="Calibri" w:cs="Calibri"/>
          <w:sz w:val="22"/>
          <w:szCs w:val="22"/>
          <w:lang w:val="sk-SK"/>
        </w:rPr>
        <w:t xml:space="preserve"> </w:t>
      </w:r>
      <w:r w:rsidRPr="00275B30">
        <w:rPr>
          <w:rFonts w:ascii="Calibri" w:hAnsi="Calibri" w:cs="Calibri"/>
          <w:sz w:val="22"/>
          <w:szCs w:val="22"/>
          <w:lang w:val="sk-SK"/>
        </w:rPr>
        <w:t>tak zvýšenie dopravných výkonov, ako aj ich zníženie</w:t>
      </w:r>
      <w:r w:rsidR="00C537A4" w:rsidRPr="00043161">
        <w:rPr>
          <w:rFonts w:ascii="Calibri" w:hAnsi="Calibri" w:cs="Calibri"/>
          <w:sz w:val="22"/>
          <w:szCs w:val="22"/>
          <w:lang w:val="sk-SK"/>
        </w:rPr>
        <w:t xml:space="preserve">, najviac však o 10 % oproti </w:t>
      </w:r>
      <w:r w:rsidR="006E0F90">
        <w:rPr>
          <w:rFonts w:ascii="Calibri" w:hAnsi="Calibri" w:cs="Calibri"/>
          <w:sz w:val="22"/>
          <w:szCs w:val="22"/>
          <w:lang w:val="sk-SK"/>
        </w:rPr>
        <w:t xml:space="preserve"> Východiskovému  </w:t>
      </w:r>
      <w:r w:rsidR="00C537A4" w:rsidRPr="00043161">
        <w:rPr>
          <w:rFonts w:ascii="Calibri" w:hAnsi="Calibri" w:cs="Calibri"/>
          <w:sz w:val="22"/>
          <w:szCs w:val="22"/>
          <w:lang w:val="sk-SK"/>
        </w:rPr>
        <w:t xml:space="preserve"> rozsahu Služby</w:t>
      </w:r>
      <w:r w:rsidRPr="00275B30">
        <w:rPr>
          <w:rFonts w:ascii="Calibri" w:hAnsi="Calibri" w:cs="Calibri"/>
          <w:sz w:val="22"/>
          <w:szCs w:val="22"/>
          <w:lang w:val="sk-SK"/>
        </w:rPr>
        <w:t xml:space="preserve">. </w:t>
      </w:r>
      <w:r w:rsidRPr="00275B30">
        <w:rPr>
          <w:rFonts w:ascii="Calibri" w:hAnsi="Calibri" w:cs="Calibri"/>
          <w:b/>
          <w:color w:val="000000" w:themeColor="text1"/>
          <w:sz w:val="22"/>
          <w:szCs w:val="22"/>
          <w:lang w:val="sk-SK"/>
        </w:rPr>
        <w:t>Maximálny ročný rozsah Služby je</w:t>
      </w:r>
      <w:r w:rsidR="006E0F90">
        <w:rPr>
          <w:rFonts w:ascii="Calibri" w:hAnsi="Calibri" w:cs="Calibri"/>
          <w:b/>
          <w:color w:val="000000" w:themeColor="text1"/>
          <w:sz w:val="22"/>
          <w:szCs w:val="22"/>
          <w:lang w:val="sk-SK"/>
        </w:rPr>
        <w:t xml:space="preserve"> 6 468 000 </w:t>
      </w:r>
      <w:r w:rsidR="00C537A4" w:rsidRPr="00043161">
        <w:rPr>
          <w:rFonts w:ascii="Calibri" w:hAnsi="Calibri" w:cs="Calibri"/>
          <w:b/>
          <w:sz w:val="22"/>
          <w:szCs w:val="22"/>
          <w:lang w:val="sk-SK"/>
        </w:rPr>
        <w:t xml:space="preserve"> </w:t>
      </w:r>
      <w:r w:rsidR="008704EF" w:rsidRPr="00043161">
        <w:rPr>
          <w:rFonts w:ascii="Calibri" w:hAnsi="Calibri" w:cs="Calibri"/>
          <w:b/>
          <w:sz w:val="22"/>
          <w:szCs w:val="22"/>
          <w:lang w:val="sk-SK"/>
        </w:rPr>
        <w:t>(</w:t>
      </w:r>
      <w:r w:rsidR="008704EF" w:rsidRPr="002074CA">
        <w:rPr>
          <w:rFonts w:ascii="Calibri" w:hAnsi="Calibri"/>
          <w:b/>
          <w:sz w:val="22"/>
          <w:lang w:val="sk-SK"/>
        </w:rPr>
        <w:t>slovom</w:t>
      </w:r>
      <w:r w:rsidR="006E0F90">
        <w:rPr>
          <w:rFonts w:ascii="Calibri" w:hAnsi="Calibri"/>
          <w:b/>
          <w:sz w:val="22"/>
          <w:lang w:val="sk-SK"/>
        </w:rPr>
        <w:t>:  šesť miliónov štyristošesťdesiatosemtisíc) T</w:t>
      </w:r>
      <w:r w:rsidRPr="00275B30">
        <w:rPr>
          <w:rFonts w:ascii="Calibri" w:hAnsi="Calibri" w:cs="Calibri"/>
          <w:b/>
          <w:color w:val="000000" w:themeColor="text1"/>
          <w:sz w:val="22"/>
          <w:szCs w:val="22"/>
          <w:lang w:val="sk-SK"/>
        </w:rPr>
        <w:t>arifných kilometrov a</w:t>
      </w:r>
      <w:r w:rsidR="00D51A3E">
        <w:rPr>
          <w:rFonts w:ascii="Calibri" w:hAnsi="Calibri" w:cs="Calibri"/>
          <w:b/>
          <w:color w:val="000000" w:themeColor="text1"/>
          <w:sz w:val="22"/>
          <w:szCs w:val="22"/>
          <w:lang w:val="sk-SK"/>
        </w:rPr>
        <w:t xml:space="preserve"> </w:t>
      </w:r>
      <w:r w:rsidRPr="00275B30">
        <w:rPr>
          <w:rFonts w:ascii="Calibri" w:hAnsi="Calibri" w:cs="Calibri"/>
          <w:b/>
          <w:color w:val="000000" w:themeColor="text1"/>
          <w:sz w:val="22"/>
          <w:szCs w:val="22"/>
          <w:lang w:val="sk-SK"/>
        </w:rPr>
        <w:t>Minimálny ročný rozsah Služby je</w:t>
      </w:r>
      <w:r w:rsidR="00C537A4">
        <w:rPr>
          <w:rFonts w:ascii="Calibri" w:hAnsi="Calibri" w:cs="Calibri"/>
          <w:b/>
          <w:color w:val="000000" w:themeColor="text1"/>
          <w:sz w:val="22"/>
          <w:szCs w:val="22"/>
          <w:lang w:val="sk-SK"/>
        </w:rPr>
        <w:t xml:space="preserve"> </w:t>
      </w:r>
      <w:r w:rsidR="006E0F90">
        <w:rPr>
          <w:rFonts w:ascii="Calibri" w:hAnsi="Calibri" w:cs="Calibri"/>
          <w:b/>
          <w:color w:val="000000" w:themeColor="text1"/>
          <w:sz w:val="22"/>
          <w:szCs w:val="22"/>
          <w:lang w:val="sk-SK"/>
        </w:rPr>
        <w:t xml:space="preserve"> 5 292 000 </w:t>
      </w:r>
      <w:r w:rsidR="00043161">
        <w:rPr>
          <w:rFonts w:ascii="Calibri" w:hAnsi="Calibri" w:cs="Calibri"/>
          <w:b/>
          <w:sz w:val="22"/>
          <w:szCs w:val="22"/>
          <w:lang w:val="sk-SK"/>
        </w:rPr>
        <w:t>(</w:t>
      </w:r>
      <w:r w:rsidR="00043161" w:rsidRPr="002074CA">
        <w:rPr>
          <w:rFonts w:ascii="Calibri" w:hAnsi="Calibri"/>
          <w:b/>
          <w:sz w:val="22"/>
          <w:lang w:val="sk-SK"/>
        </w:rPr>
        <w:t>slovom</w:t>
      </w:r>
      <w:r w:rsidR="006E0F90">
        <w:rPr>
          <w:rFonts w:ascii="Calibri" w:hAnsi="Calibri"/>
          <w:b/>
          <w:sz w:val="22"/>
          <w:lang w:val="sk-SK"/>
        </w:rPr>
        <w:t xml:space="preserve">:  päť miliónov dvestodeväťdesiatdvatisíc)  </w:t>
      </w:r>
      <w:r w:rsidRPr="00275B30">
        <w:rPr>
          <w:rFonts w:ascii="Calibri" w:hAnsi="Calibri" w:cs="Calibri"/>
          <w:b/>
          <w:color w:val="000000" w:themeColor="text1"/>
          <w:sz w:val="22"/>
          <w:szCs w:val="22"/>
          <w:lang w:val="sk-SK"/>
        </w:rPr>
        <w:t>Tarifných kilometrov.</w:t>
      </w:r>
      <w:r w:rsidR="00D51A3E">
        <w:rPr>
          <w:rFonts w:ascii="Calibri" w:hAnsi="Calibri" w:cs="Calibri"/>
          <w:color w:val="000000" w:themeColor="text1"/>
          <w:sz w:val="22"/>
          <w:szCs w:val="22"/>
          <w:lang w:val="sk-SK"/>
        </w:rPr>
        <w:t xml:space="preserve"> </w:t>
      </w:r>
    </w:p>
    <w:p w14:paraId="53DD14E5" w14:textId="3E3863A3" w:rsidR="00333F48" w:rsidRDefault="009E110D" w:rsidP="00333F48">
      <w:pPr>
        <w:pStyle w:val="Nadpis2"/>
        <w:spacing w:after="0" w:line="276" w:lineRule="auto"/>
        <w:ind w:left="709" w:hanging="709"/>
        <w:rPr>
          <w:rFonts w:ascii="Calibri" w:hAnsi="Calibri" w:cs="Calibri"/>
          <w:sz w:val="22"/>
          <w:szCs w:val="22"/>
          <w:lang w:val="sk-SK"/>
        </w:rPr>
      </w:pPr>
      <w:r>
        <w:rPr>
          <w:rFonts w:ascii="Calibri" w:hAnsi="Calibri" w:cs="Calibri"/>
          <w:sz w:val="22"/>
          <w:szCs w:val="22"/>
          <w:lang w:val="sk-SK"/>
        </w:rPr>
        <w:t>5.5</w:t>
      </w:r>
      <w:r>
        <w:rPr>
          <w:rFonts w:ascii="Calibri" w:hAnsi="Calibri" w:cs="Calibri"/>
          <w:sz w:val="22"/>
          <w:szCs w:val="22"/>
          <w:lang w:val="sk-SK"/>
        </w:rPr>
        <w:tab/>
      </w:r>
      <w:r w:rsidR="00333F48">
        <w:rPr>
          <w:rFonts w:ascii="Calibri" w:hAnsi="Calibri" w:cs="Calibri"/>
          <w:sz w:val="22"/>
          <w:szCs w:val="22"/>
          <w:lang w:val="sk-SK"/>
        </w:rPr>
        <w:t>Zmeny v rozsahu poskytovania</w:t>
      </w:r>
      <w:r w:rsidR="00D51A3E">
        <w:rPr>
          <w:rFonts w:ascii="Calibri" w:hAnsi="Calibri" w:cs="Calibri"/>
          <w:sz w:val="22"/>
          <w:szCs w:val="22"/>
          <w:lang w:val="sk-SK"/>
        </w:rPr>
        <w:t xml:space="preserve"> </w:t>
      </w:r>
      <w:r w:rsidR="00333F48" w:rsidRPr="00310A78">
        <w:rPr>
          <w:rFonts w:ascii="Calibri" w:hAnsi="Calibri" w:cs="Calibri"/>
          <w:sz w:val="22"/>
          <w:szCs w:val="22"/>
          <w:lang w:val="sk-SK"/>
        </w:rPr>
        <w:t>Služby môžu byť vynútené</w:t>
      </w:r>
      <w:r w:rsidR="00D51A3E">
        <w:rPr>
          <w:rFonts w:ascii="Calibri" w:hAnsi="Calibri" w:cs="Calibri"/>
          <w:sz w:val="22"/>
          <w:szCs w:val="22"/>
          <w:lang w:val="sk-SK"/>
        </w:rPr>
        <w:t xml:space="preserve"> </w:t>
      </w:r>
      <w:r w:rsidR="00333F48" w:rsidRPr="00310A78">
        <w:rPr>
          <w:rFonts w:ascii="Calibri" w:hAnsi="Calibri" w:cs="Calibri"/>
          <w:sz w:val="22"/>
          <w:szCs w:val="22"/>
          <w:lang w:val="sk-SK"/>
        </w:rPr>
        <w:t>a Objednávateľom požadované najmä v súvislosti so zmenou dopravných potrieb v</w:t>
      </w:r>
      <w:r w:rsidR="00333F48">
        <w:rPr>
          <w:rFonts w:ascii="Calibri" w:hAnsi="Calibri" w:cs="Calibri"/>
          <w:sz w:val="22"/>
          <w:szCs w:val="22"/>
          <w:lang w:val="sk-SK"/>
        </w:rPr>
        <w:t xml:space="preserve"> území </w:t>
      </w:r>
      <w:r w:rsidR="00333F48" w:rsidRPr="00310A78">
        <w:rPr>
          <w:rFonts w:ascii="Calibri" w:hAnsi="Calibri" w:cs="Calibri"/>
          <w:sz w:val="22"/>
          <w:szCs w:val="22"/>
          <w:lang w:val="sk-SK"/>
        </w:rPr>
        <w:t>ako napr. vznik alebo zánik školy, školského zariadenia,</w:t>
      </w:r>
      <w:r w:rsidR="00D51A3E">
        <w:rPr>
          <w:rFonts w:ascii="Calibri" w:hAnsi="Calibri" w:cs="Calibri"/>
          <w:sz w:val="22"/>
          <w:szCs w:val="22"/>
          <w:lang w:val="sk-SK"/>
        </w:rPr>
        <w:t xml:space="preserve"> </w:t>
      </w:r>
      <w:r w:rsidR="00333F48" w:rsidRPr="00310A78">
        <w:rPr>
          <w:rFonts w:ascii="Calibri" w:hAnsi="Calibri" w:cs="Calibri"/>
          <w:sz w:val="22"/>
          <w:szCs w:val="22"/>
          <w:lang w:val="sk-SK"/>
        </w:rPr>
        <w:t xml:space="preserve">vznik alebo zánik pracovných príležitostí, </w:t>
      </w:r>
      <w:r w:rsidR="00333F48">
        <w:rPr>
          <w:rFonts w:ascii="Calibri" w:hAnsi="Calibri" w:cs="Calibri"/>
          <w:sz w:val="22"/>
          <w:szCs w:val="22"/>
          <w:lang w:val="sk-SK"/>
        </w:rPr>
        <w:t xml:space="preserve">alebo </w:t>
      </w:r>
      <w:r w:rsidR="00333F48" w:rsidRPr="00310A78">
        <w:rPr>
          <w:rFonts w:ascii="Calibri" w:hAnsi="Calibri" w:cs="Calibri"/>
          <w:sz w:val="22"/>
          <w:szCs w:val="22"/>
          <w:lang w:val="sk-SK"/>
        </w:rPr>
        <w:t>v súvislosti s</w:t>
      </w:r>
      <w:r w:rsidR="00D51A3E">
        <w:rPr>
          <w:rFonts w:ascii="Calibri" w:hAnsi="Calibri" w:cs="Calibri"/>
          <w:sz w:val="22"/>
          <w:szCs w:val="22"/>
          <w:lang w:val="sk-SK"/>
        </w:rPr>
        <w:t xml:space="preserve"> </w:t>
      </w:r>
      <w:r w:rsidR="00333F48">
        <w:rPr>
          <w:rFonts w:ascii="Calibri" w:hAnsi="Calibri" w:cs="Calibri"/>
          <w:sz w:val="22"/>
          <w:szCs w:val="22"/>
          <w:lang w:val="sk-SK"/>
        </w:rPr>
        <w:t>koordináciou spojov (</w:t>
      </w:r>
      <w:r w:rsidR="00275B30">
        <w:rPr>
          <w:rFonts w:ascii="Calibri" w:hAnsi="Calibri" w:cs="Calibri"/>
          <w:sz w:val="22"/>
          <w:szCs w:val="22"/>
          <w:lang w:val="sk-SK"/>
        </w:rPr>
        <w:t>dopravnou optimalizáciou)</w:t>
      </w:r>
      <w:r w:rsidR="00333F48">
        <w:rPr>
          <w:rFonts w:ascii="Calibri" w:hAnsi="Calibri" w:cs="Calibri"/>
          <w:sz w:val="22"/>
          <w:szCs w:val="22"/>
          <w:lang w:val="sk-SK"/>
        </w:rPr>
        <w:t xml:space="preserve"> autobusových liniek a/alebo</w:t>
      </w:r>
      <w:r w:rsidR="00D51A3E">
        <w:rPr>
          <w:rFonts w:ascii="Calibri" w:hAnsi="Calibri" w:cs="Calibri"/>
          <w:sz w:val="22"/>
          <w:szCs w:val="22"/>
          <w:lang w:val="sk-SK"/>
        </w:rPr>
        <w:t xml:space="preserve"> </w:t>
      </w:r>
      <w:r w:rsidR="00333F48">
        <w:rPr>
          <w:rFonts w:ascii="Calibri" w:hAnsi="Calibri" w:cs="Calibri"/>
          <w:sz w:val="22"/>
          <w:szCs w:val="22"/>
          <w:lang w:val="sk-SK"/>
        </w:rPr>
        <w:t>železničnej dopravy a/alebo mestskej hromadnej dopravy,</w:t>
      </w:r>
      <w:r w:rsidR="00D51A3E">
        <w:rPr>
          <w:rFonts w:ascii="Calibri" w:hAnsi="Calibri" w:cs="Calibri"/>
          <w:sz w:val="22"/>
          <w:szCs w:val="22"/>
          <w:lang w:val="sk-SK"/>
        </w:rPr>
        <w:t xml:space="preserve"> </w:t>
      </w:r>
      <w:r w:rsidR="00333F48">
        <w:rPr>
          <w:rFonts w:ascii="Calibri" w:hAnsi="Calibri" w:cs="Calibri"/>
          <w:sz w:val="22"/>
          <w:szCs w:val="22"/>
          <w:lang w:val="sk-SK"/>
        </w:rPr>
        <w:t>alebo</w:t>
      </w:r>
      <w:r w:rsidR="00D51A3E">
        <w:rPr>
          <w:rFonts w:ascii="Calibri" w:hAnsi="Calibri" w:cs="Calibri"/>
          <w:sz w:val="22"/>
          <w:szCs w:val="22"/>
          <w:lang w:val="sk-SK"/>
        </w:rPr>
        <w:t xml:space="preserve"> </w:t>
      </w:r>
      <w:r w:rsidR="00333F48">
        <w:rPr>
          <w:rFonts w:ascii="Calibri" w:hAnsi="Calibri" w:cs="Calibri"/>
          <w:sz w:val="22"/>
          <w:szCs w:val="22"/>
          <w:lang w:val="sk-SK"/>
        </w:rPr>
        <w:t>z iných rozhodujúcich okolností v zmysle zákona č.</w:t>
      </w:r>
      <w:r w:rsidR="00D51A3E">
        <w:rPr>
          <w:rFonts w:ascii="Calibri" w:hAnsi="Calibri" w:cs="Calibri"/>
          <w:sz w:val="22"/>
          <w:szCs w:val="22"/>
          <w:lang w:val="sk-SK"/>
        </w:rPr>
        <w:t xml:space="preserve"> </w:t>
      </w:r>
      <w:r w:rsidR="00333F48">
        <w:rPr>
          <w:rFonts w:ascii="Calibri" w:hAnsi="Calibri" w:cs="Calibri"/>
          <w:sz w:val="22"/>
          <w:szCs w:val="22"/>
          <w:lang w:val="sk-SK"/>
        </w:rPr>
        <w:t xml:space="preserve">56/2012 Z. z. o cestnej doprave v znení neskorších predpisov. </w:t>
      </w:r>
    </w:p>
    <w:p w14:paraId="63777553" w14:textId="4E20F7A5" w:rsidR="00333F48" w:rsidRDefault="00333F48" w:rsidP="00333F48">
      <w:pPr>
        <w:pStyle w:val="Clanek11"/>
        <w:numPr>
          <w:ilvl w:val="1"/>
          <w:numId w:val="0"/>
        </w:numPr>
        <w:tabs>
          <w:tab w:val="num" w:pos="709"/>
        </w:tabs>
        <w:spacing w:after="0" w:line="276" w:lineRule="auto"/>
        <w:ind w:left="709" w:hanging="709"/>
        <w:rPr>
          <w:rFonts w:ascii="Calibri" w:hAnsi="Calibri" w:cs="Calibri"/>
          <w:b w:val="0"/>
          <w:i w:val="0"/>
          <w:szCs w:val="22"/>
          <w:lang w:val="sk-SK"/>
        </w:rPr>
      </w:pPr>
      <w:bookmarkStart w:id="5" w:name="_Ref271622624"/>
      <w:bookmarkStart w:id="6" w:name="_Ref274704720"/>
      <w:r w:rsidRPr="009341A7">
        <w:rPr>
          <w:rFonts w:ascii="Calibri" w:hAnsi="Calibri" w:cs="Calibri"/>
          <w:b w:val="0"/>
          <w:i w:val="0"/>
          <w:szCs w:val="22"/>
          <w:lang w:val="sk-SK"/>
        </w:rPr>
        <w:t>5.</w:t>
      </w:r>
      <w:r>
        <w:rPr>
          <w:rFonts w:ascii="Calibri" w:hAnsi="Calibri" w:cs="Calibri"/>
          <w:b w:val="0"/>
          <w:i w:val="0"/>
          <w:szCs w:val="22"/>
          <w:lang w:val="sk-SK"/>
        </w:rPr>
        <w:t>6</w:t>
      </w:r>
      <w:r w:rsidRPr="009341A7">
        <w:rPr>
          <w:rFonts w:ascii="Calibri" w:hAnsi="Calibri" w:cs="Calibri"/>
          <w:b w:val="0"/>
          <w:i w:val="0"/>
          <w:szCs w:val="22"/>
          <w:lang w:val="sk-SK"/>
        </w:rPr>
        <w:tab/>
        <w:t xml:space="preserve">Dopravca sa zaväzuje akceptovať </w:t>
      </w:r>
      <w:r w:rsidRPr="009341A7">
        <w:rPr>
          <w:rFonts w:ascii="Calibri" w:hAnsi="Calibri" w:cs="Calibri"/>
          <w:i w:val="0"/>
          <w:szCs w:val="22"/>
          <w:lang w:val="sk-SK"/>
        </w:rPr>
        <w:t xml:space="preserve">Objednávateľom požadované zmeny v rozsahu poskytovania Služby </w:t>
      </w:r>
      <w:r>
        <w:rPr>
          <w:rFonts w:ascii="Calibri" w:hAnsi="Calibri" w:cs="Calibri"/>
          <w:b w:val="0"/>
          <w:i w:val="0"/>
          <w:szCs w:val="22"/>
          <w:lang w:val="sk-SK"/>
        </w:rPr>
        <w:t xml:space="preserve">spočívajúce </w:t>
      </w:r>
      <w:r w:rsidRPr="00310A78">
        <w:rPr>
          <w:rFonts w:ascii="Calibri" w:hAnsi="Calibri" w:cs="Calibri"/>
          <w:b w:val="0"/>
          <w:i w:val="0"/>
          <w:szCs w:val="22"/>
          <w:lang w:val="sk-SK"/>
        </w:rPr>
        <w:t>v</w:t>
      </w:r>
      <w:r>
        <w:rPr>
          <w:rFonts w:ascii="Calibri" w:hAnsi="Calibri" w:cs="Calibri"/>
          <w:b w:val="0"/>
          <w:i w:val="0"/>
          <w:szCs w:val="22"/>
          <w:lang w:val="sk-SK"/>
        </w:rPr>
        <w:t>o zvýšení alebo znížení rozsahu poskytovania Služby v nasledovnom rozsahu:</w:t>
      </w:r>
      <w:r w:rsidR="00D51A3E">
        <w:rPr>
          <w:rFonts w:ascii="Calibri" w:hAnsi="Calibri" w:cs="Calibri"/>
          <w:b w:val="0"/>
          <w:i w:val="0"/>
          <w:szCs w:val="22"/>
          <w:lang w:val="sk-SK"/>
        </w:rPr>
        <w:t xml:space="preserve"> </w:t>
      </w:r>
    </w:p>
    <w:p w14:paraId="7114F6CB" w14:textId="7F78265E" w:rsidR="00AD4007" w:rsidRPr="009C08E3" w:rsidRDefault="00AD4007" w:rsidP="002074CA">
      <w:pPr>
        <w:pStyle w:val="Clanek11"/>
        <w:numPr>
          <w:ilvl w:val="0"/>
          <w:numId w:val="38"/>
        </w:numPr>
        <w:spacing w:after="0" w:line="276" w:lineRule="auto"/>
        <w:ind w:left="1276" w:hanging="425"/>
        <w:rPr>
          <w:rFonts w:ascii="Calibri" w:hAnsi="Calibri" w:cs="Calibri"/>
          <w:b w:val="0"/>
          <w:i w:val="0"/>
          <w:szCs w:val="22"/>
          <w:lang w:val="sk-SK"/>
        </w:rPr>
      </w:pPr>
      <w:r w:rsidRPr="009C08E3">
        <w:rPr>
          <w:rFonts w:ascii="Calibri" w:hAnsi="Calibri" w:cs="Calibri"/>
          <w:i w:val="0"/>
          <w:szCs w:val="22"/>
          <w:lang w:val="sk-SK"/>
        </w:rPr>
        <w:t>do 1 % Východiskového rozsahu Služby podľa bodu 5.1</w:t>
      </w:r>
      <w:r w:rsidRPr="009C08E3">
        <w:rPr>
          <w:rFonts w:ascii="Calibri" w:hAnsi="Calibri" w:cs="Calibri"/>
          <w:b w:val="0"/>
          <w:i w:val="0"/>
          <w:szCs w:val="22"/>
          <w:lang w:val="sk-SK"/>
        </w:rPr>
        <w:t xml:space="preserve"> </w:t>
      </w:r>
      <w:r w:rsidRPr="009C08E3">
        <w:rPr>
          <w:rFonts w:ascii="Calibri" w:hAnsi="Calibri" w:cs="Calibri"/>
          <w:i w:val="0"/>
          <w:szCs w:val="22"/>
          <w:lang w:val="sk-SK"/>
        </w:rPr>
        <w:t xml:space="preserve">písm. </w:t>
      </w:r>
      <w:r w:rsidR="006E0F90">
        <w:rPr>
          <w:rFonts w:ascii="Calibri" w:hAnsi="Calibri" w:cs="Calibri"/>
          <w:i w:val="0"/>
          <w:szCs w:val="22"/>
          <w:lang w:val="sk-SK"/>
        </w:rPr>
        <w:t xml:space="preserve">b)  </w:t>
      </w:r>
      <w:r w:rsidR="006E0F90" w:rsidRPr="00EE1109">
        <w:rPr>
          <w:rFonts w:ascii="Calibri" w:hAnsi="Calibri" w:cs="Calibri"/>
          <w:b w:val="0"/>
          <w:i w:val="0"/>
          <w:szCs w:val="22"/>
          <w:lang w:val="sk-SK"/>
        </w:rPr>
        <w:t xml:space="preserve">Zmluvy, </w:t>
      </w:r>
      <w:r w:rsidR="00A8218E" w:rsidRPr="00EE1109">
        <w:rPr>
          <w:rFonts w:ascii="Calibri" w:hAnsi="Calibri" w:cs="Calibri"/>
          <w:b w:val="0"/>
          <w:i w:val="0"/>
          <w:szCs w:val="22"/>
          <w:lang w:val="sk-SK"/>
        </w:rPr>
        <w:t xml:space="preserve"> ak</w:t>
      </w:r>
      <w:r w:rsidRPr="009C08E3">
        <w:rPr>
          <w:rFonts w:ascii="Calibri" w:hAnsi="Calibri" w:cs="Calibri"/>
          <w:b w:val="0"/>
          <w:i w:val="0"/>
          <w:szCs w:val="22"/>
          <w:lang w:val="sk-SK"/>
        </w:rPr>
        <w:t xml:space="preserve"> </w:t>
      </w:r>
      <w:r w:rsidR="008A46A6" w:rsidRPr="00043161">
        <w:rPr>
          <w:rFonts w:ascii="Calibri" w:hAnsi="Calibri" w:cs="Calibri"/>
          <w:b w:val="0"/>
          <w:i w:val="0"/>
          <w:szCs w:val="22"/>
          <w:lang w:val="sk-SK"/>
        </w:rPr>
        <w:t xml:space="preserve">zmena nevyžaduje zmenu </w:t>
      </w:r>
      <w:r w:rsidR="006E0F90">
        <w:rPr>
          <w:rFonts w:ascii="Calibri" w:hAnsi="Calibri" w:cs="Calibri"/>
          <w:b w:val="0"/>
          <w:i w:val="0"/>
          <w:szCs w:val="22"/>
          <w:lang w:val="sk-SK"/>
        </w:rPr>
        <w:t xml:space="preserve"> dopravnej licencie </w:t>
      </w:r>
      <w:r w:rsidR="008A46A6" w:rsidRPr="00043161">
        <w:rPr>
          <w:rFonts w:ascii="Calibri" w:hAnsi="Calibri" w:cs="Calibri"/>
          <w:b w:val="0"/>
          <w:i w:val="0"/>
          <w:szCs w:val="22"/>
          <w:lang w:val="sk-SK"/>
        </w:rPr>
        <w:t xml:space="preserve"> a Objednávateľ uplatní požiadavku na takúto zmenu najmenej 15 dní pred účinnosťou zmeny. Ak požadovaná zmena vyžaduje zmenu</w:t>
      </w:r>
      <w:r w:rsidR="006E0F90">
        <w:rPr>
          <w:rFonts w:ascii="Calibri" w:hAnsi="Calibri" w:cs="Calibri"/>
          <w:b w:val="0"/>
          <w:i w:val="0"/>
          <w:szCs w:val="22"/>
          <w:lang w:val="sk-SK"/>
        </w:rPr>
        <w:t xml:space="preserve"> dopravnej </w:t>
      </w:r>
      <w:r w:rsidR="008A46A6" w:rsidRPr="00043161">
        <w:rPr>
          <w:rFonts w:ascii="Calibri" w:hAnsi="Calibri" w:cs="Calibri"/>
          <w:b w:val="0"/>
          <w:i w:val="0"/>
          <w:szCs w:val="22"/>
          <w:lang w:val="sk-SK"/>
        </w:rPr>
        <w:t xml:space="preserve"> licencie, zaväzuje sa Dopravca akceptovať požadovanú zmenu, ak Objednávateľ uplatní požiadavku na takúto zmenu najmenej 3 </w:t>
      </w:r>
      <w:r w:rsidR="00EE1109">
        <w:rPr>
          <w:rFonts w:ascii="Calibri" w:hAnsi="Calibri" w:cs="Calibri"/>
          <w:b w:val="0"/>
          <w:i w:val="0"/>
          <w:szCs w:val="22"/>
          <w:lang w:val="sk-SK"/>
        </w:rPr>
        <w:t xml:space="preserve">(tri) </w:t>
      </w:r>
      <w:r w:rsidR="008A46A6" w:rsidRPr="00043161">
        <w:rPr>
          <w:rFonts w:ascii="Calibri" w:hAnsi="Calibri" w:cs="Calibri"/>
          <w:b w:val="0"/>
          <w:i w:val="0"/>
          <w:szCs w:val="22"/>
          <w:lang w:val="sk-SK"/>
        </w:rPr>
        <w:t>mesiace pre</w:t>
      </w:r>
      <w:r w:rsidR="00EE1109">
        <w:rPr>
          <w:rFonts w:ascii="Calibri" w:hAnsi="Calibri" w:cs="Calibri"/>
          <w:b w:val="0"/>
          <w:i w:val="0"/>
          <w:szCs w:val="22"/>
          <w:lang w:val="sk-SK"/>
        </w:rPr>
        <w:t>d</w:t>
      </w:r>
      <w:r w:rsidR="008A46A6" w:rsidRPr="00043161">
        <w:rPr>
          <w:rFonts w:ascii="Calibri" w:hAnsi="Calibri" w:cs="Calibri"/>
          <w:b w:val="0"/>
          <w:i w:val="0"/>
          <w:szCs w:val="22"/>
          <w:lang w:val="sk-SK"/>
        </w:rPr>
        <w:t xml:space="preserve"> jej účinnosťou</w:t>
      </w:r>
      <w:r w:rsidR="00A8218E" w:rsidRPr="009C08E3">
        <w:rPr>
          <w:rFonts w:ascii="Calibri" w:hAnsi="Calibri" w:cs="Calibri"/>
          <w:b w:val="0"/>
          <w:i w:val="0"/>
          <w:szCs w:val="22"/>
          <w:lang w:val="sk-SK"/>
        </w:rPr>
        <w:t>;</w:t>
      </w:r>
      <w:r w:rsidR="00D51A3E">
        <w:rPr>
          <w:rFonts w:ascii="Calibri" w:hAnsi="Calibri" w:cs="Calibri"/>
          <w:b w:val="0"/>
          <w:i w:val="0"/>
          <w:szCs w:val="22"/>
          <w:lang w:val="sk-SK"/>
        </w:rPr>
        <w:t xml:space="preserve"> </w:t>
      </w:r>
    </w:p>
    <w:p w14:paraId="78DCCCB6" w14:textId="2DFD8416" w:rsidR="00333F48" w:rsidRPr="009C08E3" w:rsidRDefault="00AD4007" w:rsidP="002074CA">
      <w:pPr>
        <w:pStyle w:val="Clanek11"/>
        <w:numPr>
          <w:ilvl w:val="0"/>
          <w:numId w:val="38"/>
        </w:numPr>
        <w:spacing w:after="0" w:line="276" w:lineRule="auto"/>
        <w:ind w:left="1276" w:hanging="425"/>
        <w:rPr>
          <w:rFonts w:ascii="Calibri" w:hAnsi="Calibri" w:cs="Calibri"/>
          <w:b w:val="0"/>
          <w:i w:val="0"/>
          <w:color w:val="000000" w:themeColor="text1"/>
          <w:szCs w:val="22"/>
          <w:lang w:val="sk-SK"/>
        </w:rPr>
      </w:pPr>
      <w:r w:rsidRPr="009C08E3">
        <w:rPr>
          <w:rFonts w:ascii="Calibri" w:hAnsi="Calibri" w:cs="Calibri"/>
          <w:i w:val="0"/>
          <w:szCs w:val="22"/>
          <w:lang w:val="sk-SK"/>
        </w:rPr>
        <w:t>od 1 % (vrátane)</w:t>
      </w:r>
      <w:r w:rsidRPr="009C08E3">
        <w:rPr>
          <w:rFonts w:ascii="Calibri" w:hAnsi="Calibri" w:cs="Calibri"/>
          <w:b w:val="0"/>
          <w:i w:val="0"/>
          <w:szCs w:val="22"/>
          <w:lang w:val="sk-SK"/>
        </w:rPr>
        <w:t xml:space="preserve"> </w:t>
      </w:r>
      <w:r w:rsidR="00333F48" w:rsidRPr="009C08E3">
        <w:rPr>
          <w:rFonts w:ascii="Calibri" w:hAnsi="Calibri" w:cs="Calibri"/>
          <w:i w:val="0"/>
          <w:szCs w:val="22"/>
          <w:lang w:val="sk-SK"/>
        </w:rPr>
        <w:t>do 5 %</w:t>
      </w:r>
      <w:r w:rsidR="00D51A3E">
        <w:rPr>
          <w:rFonts w:ascii="Calibri" w:hAnsi="Calibri" w:cs="Calibri"/>
          <w:szCs w:val="22"/>
          <w:lang w:val="sk-SK"/>
        </w:rPr>
        <w:t xml:space="preserve"> </w:t>
      </w:r>
      <w:r w:rsidR="00333F48" w:rsidRPr="009C08E3">
        <w:rPr>
          <w:rFonts w:ascii="Calibri" w:hAnsi="Calibri" w:cs="Calibri"/>
          <w:i w:val="0"/>
          <w:szCs w:val="22"/>
          <w:lang w:val="sk-SK"/>
        </w:rPr>
        <w:t>Východiskové</w:t>
      </w:r>
      <w:r w:rsidR="00EE3BB7" w:rsidRPr="009C08E3">
        <w:rPr>
          <w:rFonts w:ascii="Calibri" w:hAnsi="Calibri" w:cs="Calibri"/>
          <w:i w:val="0"/>
          <w:szCs w:val="22"/>
          <w:lang w:val="sk-SK"/>
        </w:rPr>
        <w:t>ho</w:t>
      </w:r>
      <w:r w:rsidR="00333F48" w:rsidRPr="009C08E3">
        <w:rPr>
          <w:rFonts w:ascii="Calibri" w:hAnsi="Calibri" w:cs="Calibri"/>
          <w:i w:val="0"/>
          <w:szCs w:val="22"/>
          <w:lang w:val="sk-SK"/>
        </w:rPr>
        <w:t xml:space="preserve"> rozsahu Služby podľa bodu 5.1</w:t>
      </w:r>
      <w:r w:rsidR="00333F48" w:rsidRPr="009C08E3">
        <w:rPr>
          <w:rFonts w:ascii="Calibri" w:hAnsi="Calibri" w:cs="Calibri"/>
          <w:b w:val="0"/>
          <w:i w:val="0"/>
          <w:szCs w:val="22"/>
          <w:lang w:val="sk-SK"/>
        </w:rPr>
        <w:t xml:space="preserve"> </w:t>
      </w:r>
      <w:r w:rsidR="0052503D" w:rsidRPr="009C08E3">
        <w:rPr>
          <w:rFonts w:ascii="Calibri" w:hAnsi="Calibri" w:cs="Calibri"/>
          <w:i w:val="0"/>
          <w:szCs w:val="22"/>
          <w:lang w:val="sk-SK"/>
        </w:rPr>
        <w:t>písm. b)</w:t>
      </w:r>
      <w:r w:rsidR="00D51A3E">
        <w:rPr>
          <w:rFonts w:ascii="Calibri" w:hAnsi="Calibri" w:cs="Calibri"/>
          <w:b w:val="0"/>
          <w:i w:val="0"/>
          <w:szCs w:val="22"/>
          <w:lang w:val="sk-SK"/>
        </w:rPr>
        <w:t xml:space="preserve"> </w:t>
      </w:r>
      <w:r w:rsidR="00333F48" w:rsidRPr="009C08E3">
        <w:rPr>
          <w:rFonts w:ascii="Calibri" w:hAnsi="Calibri" w:cs="Calibri"/>
          <w:b w:val="0"/>
          <w:i w:val="0"/>
          <w:szCs w:val="22"/>
          <w:lang w:val="sk-SK"/>
        </w:rPr>
        <w:t>Zmluvy,</w:t>
      </w:r>
      <w:r w:rsidR="00D51A3E">
        <w:rPr>
          <w:rFonts w:ascii="Calibri" w:hAnsi="Calibri" w:cs="Calibri"/>
          <w:b w:val="0"/>
          <w:i w:val="0"/>
          <w:szCs w:val="22"/>
          <w:lang w:val="sk-SK"/>
        </w:rPr>
        <w:t xml:space="preserve"> </w:t>
      </w:r>
      <w:r w:rsidR="00333F48" w:rsidRPr="009C08E3">
        <w:rPr>
          <w:rFonts w:ascii="Calibri" w:hAnsi="Calibri" w:cs="Calibri"/>
          <w:b w:val="0"/>
          <w:i w:val="0"/>
          <w:szCs w:val="22"/>
          <w:lang w:val="sk-SK"/>
        </w:rPr>
        <w:t xml:space="preserve">ak požiadavku na takúto zmenu Objednávateľ písomne oznámi Dopravcovi </w:t>
      </w:r>
      <w:r w:rsidR="00333F48" w:rsidRPr="009C08E3">
        <w:rPr>
          <w:rFonts w:ascii="Calibri" w:hAnsi="Calibri" w:cs="Calibri"/>
          <w:b w:val="0"/>
          <w:i w:val="0"/>
          <w:color w:val="000000" w:themeColor="text1"/>
          <w:szCs w:val="22"/>
          <w:lang w:val="sk-SK"/>
        </w:rPr>
        <w:t xml:space="preserve">najmenej 3 (tri) mesiace pred účinnosťou zmeny; </w:t>
      </w:r>
    </w:p>
    <w:p w14:paraId="49A660F8" w14:textId="1A817760" w:rsidR="00333F48" w:rsidRPr="00AD0800" w:rsidRDefault="00333F48" w:rsidP="002074CA">
      <w:pPr>
        <w:pStyle w:val="Clanek11"/>
        <w:numPr>
          <w:ilvl w:val="0"/>
          <w:numId w:val="38"/>
        </w:numPr>
        <w:spacing w:after="0" w:line="276" w:lineRule="auto"/>
        <w:ind w:left="1276" w:hanging="425"/>
        <w:rPr>
          <w:rFonts w:ascii="Calibri" w:hAnsi="Calibri" w:cs="Calibri"/>
          <w:b w:val="0"/>
          <w:i w:val="0"/>
          <w:color w:val="000000" w:themeColor="text1"/>
          <w:szCs w:val="22"/>
          <w:lang w:val="sk-SK"/>
        </w:rPr>
      </w:pPr>
      <w:r w:rsidRPr="009C08E3">
        <w:rPr>
          <w:rFonts w:ascii="Calibri" w:hAnsi="Calibri" w:cs="Calibri"/>
          <w:i w:val="0"/>
          <w:szCs w:val="22"/>
          <w:lang w:val="sk-SK"/>
        </w:rPr>
        <w:t>od 5 %</w:t>
      </w:r>
      <w:r w:rsidR="00D51A3E">
        <w:rPr>
          <w:rFonts w:ascii="Calibri" w:hAnsi="Calibri" w:cs="Calibri"/>
          <w:i w:val="0"/>
          <w:szCs w:val="22"/>
          <w:lang w:val="sk-SK"/>
        </w:rPr>
        <w:t xml:space="preserve"> </w:t>
      </w:r>
      <w:r w:rsidRPr="009C08E3">
        <w:rPr>
          <w:rFonts w:ascii="Calibri" w:hAnsi="Calibri" w:cs="Calibri"/>
          <w:i w:val="0"/>
          <w:szCs w:val="22"/>
          <w:lang w:val="sk-SK"/>
        </w:rPr>
        <w:t>(vrátane)</w:t>
      </w:r>
      <w:r w:rsidR="00D51A3E">
        <w:rPr>
          <w:rFonts w:ascii="Calibri" w:hAnsi="Calibri" w:cs="Calibri"/>
          <w:i w:val="0"/>
          <w:szCs w:val="22"/>
          <w:lang w:val="sk-SK"/>
        </w:rPr>
        <w:t xml:space="preserve"> </w:t>
      </w:r>
      <w:r w:rsidRPr="009C08E3">
        <w:rPr>
          <w:rFonts w:ascii="Calibri" w:hAnsi="Calibri" w:cs="Calibri"/>
          <w:i w:val="0"/>
          <w:szCs w:val="22"/>
          <w:lang w:val="sk-SK"/>
        </w:rPr>
        <w:t>do 10 % (vrátane)</w:t>
      </w:r>
      <w:r w:rsidR="00D51A3E">
        <w:rPr>
          <w:rFonts w:ascii="Calibri" w:hAnsi="Calibri" w:cs="Calibri"/>
          <w:i w:val="0"/>
          <w:szCs w:val="22"/>
          <w:lang w:val="sk-SK"/>
        </w:rPr>
        <w:t xml:space="preserve"> </w:t>
      </w:r>
      <w:r w:rsidRPr="009C08E3">
        <w:rPr>
          <w:rFonts w:ascii="Calibri" w:hAnsi="Calibri" w:cs="Calibri"/>
          <w:i w:val="0"/>
          <w:szCs w:val="22"/>
          <w:lang w:val="sk-SK"/>
        </w:rPr>
        <w:t>Východiskové</w:t>
      </w:r>
      <w:r w:rsidR="00EE3BB7" w:rsidRPr="009C08E3">
        <w:rPr>
          <w:rFonts w:ascii="Calibri" w:hAnsi="Calibri" w:cs="Calibri"/>
          <w:i w:val="0"/>
          <w:szCs w:val="22"/>
          <w:lang w:val="sk-SK"/>
        </w:rPr>
        <w:t>ho</w:t>
      </w:r>
      <w:r w:rsidRPr="009C08E3">
        <w:rPr>
          <w:rFonts w:ascii="Calibri" w:hAnsi="Calibri" w:cs="Calibri"/>
          <w:i w:val="0"/>
          <w:szCs w:val="22"/>
          <w:lang w:val="sk-SK"/>
        </w:rPr>
        <w:t xml:space="preserve"> rozsahu Služby podľa bodu 5.1</w:t>
      </w:r>
      <w:r w:rsidRPr="009C08E3">
        <w:rPr>
          <w:rFonts w:ascii="Calibri" w:hAnsi="Calibri" w:cs="Calibri"/>
          <w:b w:val="0"/>
          <w:i w:val="0"/>
          <w:szCs w:val="22"/>
          <w:lang w:val="sk-SK"/>
        </w:rPr>
        <w:t xml:space="preserve"> </w:t>
      </w:r>
      <w:r w:rsidR="0052503D" w:rsidRPr="009C08E3">
        <w:rPr>
          <w:rFonts w:ascii="Calibri" w:hAnsi="Calibri" w:cs="Calibri"/>
          <w:i w:val="0"/>
          <w:szCs w:val="22"/>
          <w:lang w:val="sk-SK"/>
        </w:rPr>
        <w:t>písm. b)</w:t>
      </w:r>
      <w:r w:rsidR="00D51A3E">
        <w:rPr>
          <w:rFonts w:ascii="Calibri" w:hAnsi="Calibri" w:cs="Calibri"/>
          <w:b w:val="0"/>
          <w:i w:val="0"/>
          <w:szCs w:val="22"/>
          <w:lang w:val="sk-SK"/>
        </w:rPr>
        <w:t xml:space="preserve"> </w:t>
      </w:r>
      <w:r w:rsidRPr="009C08E3">
        <w:rPr>
          <w:rFonts w:ascii="Calibri" w:hAnsi="Calibri" w:cs="Calibri"/>
          <w:b w:val="0"/>
          <w:i w:val="0"/>
          <w:szCs w:val="22"/>
          <w:lang w:val="sk-SK"/>
        </w:rPr>
        <w:t>Zmluvy,</w:t>
      </w:r>
      <w:r w:rsidR="00D51A3E">
        <w:rPr>
          <w:rFonts w:ascii="Calibri" w:hAnsi="Calibri" w:cs="Calibri"/>
          <w:b w:val="0"/>
          <w:i w:val="0"/>
          <w:szCs w:val="22"/>
          <w:lang w:val="sk-SK"/>
        </w:rPr>
        <w:t xml:space="preserve"> </w:t>
      </w:r>
      <w:r w:rsidRPr="009C08E3">
        <w:rPr>
          <w:rFonts w:ascii="Calibri" w:hAnsi="Calibri" w:cs="Calibri"/>
          <w:b w:val="0"/>
          <w:i w:val="0"/>
          <w:szCs w:val="22"/>
          <w:lang w:val="sk-SK"/>
        </w:rPr>
        <w:t xml:space="preserve">ak požiadavku na takúto zmenu Objednávateľ písomne oznámi </w:t>
      </w:r>
      <w:r w:rsidRPr="009C08E3">
        <w:rPr>
          <w:rFonts w:ascii="Calibri" w:hAnsi="Calibri" w:cs="Calibri"/>
          <w:b w:val="0"/>
          <w:i w:val="0"/>
          <w:color w:val="000000" w:themeColor="text1"/>
          <w:szCs w:val="22"/>
          <w:lang w:val="sk-SK"/>
        </w:rPr>
        <w:t>Dopravcovi</w:t>
      </w:r>
      <w:r w:rsidRPr="00AD0800">
        <w:rPr>
          <w:rFonts w:ascii="Calibri" w:hAnsi="Calibri" w:cs="Calibri"/>
          <w:b w:val="0"/>
          <w:i w:val="0"/>
          <w:color w:val="000000" w:themeColor="text1"/>
          <w:szCs w:val="22"/>
          <w:lang w:val="sk-SK"/>
        </w:rPr>
        <w:t xml:space="preserve"> najmenej 6 </w:t>
      </w:r>
      <w:r w:rsidR="002074CA">
        <w:rPr>
          <w:rFonts w:ascii="Calibri" w:hAnsi="Calibri" w:cs="Calibri"/>
          <w:b w:val="0"/>
          <w:i w:val="0"/>
          <w:color w:val="000000" w:themeColor="text1"/>
          <w:szCs w:val="22"/>
          <w:lang w:val="sk-SK"/>
        </w:rPr>
        <w:t xml:space="preserve">  (šesť)  </w:t>
      </w:r>
      <w:r w:rsidRPr="00AD0800">
        <w:rPr>
          <w:rFonts w:ascii="Calibri" w:hAnsi="Calibri" w:cs="Calibri"/>
          <w:b w:val="0"/>
          <w:i w:val="0"/>
          <w:color w:val="000000" w:themeColor="text1"/>
          <w:szCs w:val="22"/>
          <w:lang w:val="sk-SK"/>
        </w:rPr>
        <w:t>mesiacov pred účinnosťou zmeny.</w:t>
      </w:r>
      <w:r w:rsidR="00D51A3E">
        <w:rPr>
          <w:rFonts w:ascii="Calibri" w:hAnsi="Calibri" w:cs="Calibri"/>
          <w:b w:val="0"/>
          <w:i w:val="0"/>
          <w:color w:val="000000" w:themeColor="text1"/>
          <w:szCs w:val="22"/>
          <w:lang w:val="sk-SK"/>
        </w:rPr>
        <w:t xml:space="preserve"> </w:t>
      </w:r>
    </w:p>
    <w:bookmarkEnd w:id="5"/>
    <w:bookmarkEnd w:id="6"/>
    <w:p w14:paraId="0EE2F7DE" w14:textId="77777777" w:rsidR="00333F48" w:rsidRDefault="00333F48" w:rsidP="00333F48">
      <w:pPr>
        <w:pStyle w:val="Nadpis2"/>
        <w:rPr>
          <w:rFonts w:ascii="Calibri" w:hAnsi="Calibri" w:cs="Calibri"/>
          <w:highlight w:val="lightGray"/>
          <w:lang w:val="sk-SK"/>
        </w:rPr>
      </w:pPr>
    </w:p>
    <w:p w14:paraId="344BB719" w14:textId="14534074" w:rsidR="00333F48" w:rsidRDefault="00333F48" w:rsidP="00333F48">
      <w:pPr>
        <w:pStyle w:val="Clanek11"/>
        <w:numPr>
          <w:ilvl w:val="1"/>
          <w:numId w:val="0"/>
        </w:numPr>
        <w:spacing w:line="276" w:lineRule="auto"/>
        <w:ind w:left="709" w:hanging="709"/>
        <w:rPr>
          <w:rFonts w:ascii="Calibri" w:hAnsi="Calibri" w:cs="Calibri"/>
          <w:b w:val="0"/>
          <w:i w:val="0"/>
          <w:szCs w:val="22"/>
          <w:lang w:val="sk-SK"/>
        </w:rPr>
      </w:pPr>
      <w:r>
        <w:rPr>
          <w:rFonts w:ascii="Calibri" w:hAnsi="Calibri" w:cs="Calibri"/>
          <w:b w:val="0"/>
          <w:i w:val="0"/>
          <w:szCs w:val="22"/>
          <w:lang w:val="sk-SK"/>
        </w:rPr>
        <w:t>5.7</w:t>
      </w:r>
      <w:r w:rsidR="009E110D">
        <w:rPr>
          <w:rFonts w:ascii="Calibri" w:hAnsi="Calibri" w:cs="Calibri"/>
          <w:b w:val="0"/>
          <w:i w:val="0"/>
          <w:szCs w:val="22"/>
          <w:lang w:val="sk-SK"/>
        </w:rPr>
        <w:tab/>
      </w:r>
      <w:r>
        <w:rPr>
          <w:rFonts w:ascii="Calibri" w:hAnsi="Calibri" w:cs="Calibri"/>
          <w:b w:val="0"/>
          <w:i w:val="0"/>
          <w:szCs w:val="22"/>
          <w:lang w:val="sk-SK"/>
        </w:rPr>
        <w:t>Požiadavka na zmenu v rozsahu poskytovania Služby v zmysle bodu 5.6</w:t>
      </w:r>
      <w:r w:rsidR="00D51A3E">
        <w:rPr>
          <w:rFonts w:ascii="Calibri" w:hAnsi="Calibri" w:cs="Calibri"/>
          <w:b w:val="0"/>
          <w:i w:val="0"/>
          <w:szCs w:val="22"/>
          <w:lang w:val="sk-SK"/>
        </w:rPr>
        <w:t xml:space="preserve"> </w:t>
      </w:r>
      <w:r>
        <w:rPr>
          <w:rFonts w:ascii="Calibri" w:hAnsi="Calibri" w:cs="Calibri"/>
          <w:b w:val="0"/>
          <w:i w:val="0"/>
          <w:szCs w:val="22"/>
          <w:lang w:val="sk-SK"/>
        </w:rPr>
        <w:t>Zmluvy bude</w:t>
      </w:r>
      <w:r w:rsidR="00D51A3E">
        <w:rPr>
          <w:rFonts w:ascii="Calibri" w:hAnsi="Calibri" w:cs="Calibri"/>
          <w:b w:val="0"/>
          <w:i w:val="0"/>
          <w:szCs w:val="22"/>
          <w:lang w:val="sk-SK"/>
        </w:rPr>
        <w:t xml:space="preserve"> </w:t>
      </w:r>
      <w:r>
        <w:rPr>
          <w:rFonts w:ascii="Calibri" w:hAnsi="Calibri" w:cs="Calibri"/>
          <w:b w:val="0"/>
          <w:i w:val="0"/>
          <w:szCs w:val="22"/>
          <w:lang w:val="sk-SK"/>
        </w:rPr>
        <w:t>zohľadnená</w:t>
      </w:r>
      <w:r w:rsidR="00D51A3E">
        <w:rPr>
          <w:rFonts w:ascii="Calibri" w:hAnsi="Calibri" w:cs="Calibri"/>
          <w:b w:val="0"/>
          <w:i w:val="0"/>
          <w:szCs w:val="22"/>
          <w:lang w:val="sk-SK"/>
        </w:rPr>
        <w:t xml:space="preserve"> </w:t>
      </w:r>
      <w:r>
        <w:rPr>
          <w:rFonts w:ascii="Calibri" w:hAnsi="Calibri" w:cs="Calibri"/>
          <w:b w:val="0"/>
          <w:i w:val="0"/>
          <w:szCs w:val="22"/>
          <w:lang w:val="sk-SK"/>
        </w:rPr>
        <w:t>pri úprave</w:t>
      </w:r>
      <w:r w:rsidR="002074CA">
        <w:rPr>
          <w:rFonts w:ascii="Calibri" w:hAnsi="Calibri" w:cs="Calibri"/>
          <w:b w:val="0"/>
          <w:i w:val="0"/>
          <w:szCs w:val="22"/>
          <w:lang w:val="sk-SK"/>
        </w:rPr>
        <w:t xml:space="preserve">  Príspevku </w:t>
      </w:r>
      <w:r>
        <w:rPr>
          <w:rFonts w:ascii="Calibri" w:hAnsi="Calibri" w:cs="Calibri"/>
          <w:b w:val="0"/>
          <w:i w:val="0"/>
          <w:szCs w:val="22"/>
          <w:lang w:val="sk-SK"/>
        </w:rPr>
        <w:t>podľa</w:t>
      </w:r>
      <w:r w:rsidR="00D51A3E">
        <w:rPr>
          <w:rFonts w:ascii="Calibri" w:hAnsi="Calibri" w:cs="Calibri"/>
          <w:b w:val="0"/>
          <w:i w:val="0"/>
          <w:szCs w:val="22"/>
          <w:lang w:val="sk-SK"/>
        </w:rPr>
        <w:t xml:space="preserve"> </w:t>
      </w:r>
      <w:r w:rsidRPr="000354CC">
        <w:rPr>
          <w:rFonts w:ascii="Calibri" w:hAnsi="Calibri" w:cs="Calibri"/>
          <w:b w:val="0"/>
          <w:i w:val="0"/>
          <w:szCs w:val="22"/>
          <w:lang w:val="sk-SK"/>
        </w:rPr>
        <w:t xml:space="preserve">článku </w:t>
      </w:r>
      <w:r w:rsidRPr="000354CC">
        <w:rPr>
          <w:rFonts w:ascii="Calibri" w:hAnsi="Calibri" w:cs="Calibri"/>
          <w:b w:val="0"/>
          <w:i w:val="0"/>
          <w:color w:val="000000" w:themeColor="text1"/>
          <w:szCs w:val="22"/>
          <w:lang w:val="sk-SK"/>
        </w:rPr>
        <w:t>6 Zmluvy</w:t>
      </w:r>
      <w:r>
        <w:rPr>
          <w:rFonts w:ascii="Calibri" w:hAnsi="Calibri" w:cs="Calibri"/>
          <w:b w:val="0"/>
          <w:i w:val="0"/>
          <w:color w:val="000000" w:themeColor="text1"/>
          <w:szCs w:val="22"/>
          <w:lang w:val="sk-SK"/>
        </w:rPr>
        <w:t>.</w:t>
      </w:r>
      <w:r w:rsidR="00D51A3E">
        <w:rPr>
          <w:rFonts w:ascii="Calibri" w:hAnsi="Calibri" w:cs="Calibri"/>
          <w:b w:val="0"/>
          <w:i w:val="0"/>
          <w:color w:val="000000" w:themeColor="text1"/>
          <w:szCs w:val="22"/>
          <w:lang w:val="sk-SK"/>
        </w:rPr>
        <w:t xml:space="preserve"> </w:t>
      </w:r>
      <w:r>
        <w:rPr>
          <w:rFonts w:ascii="Calibri" w:hAnsi="Calibri" w:cs="Calibri"/>
          <w:b w:val="0"/>
          <w:i w:val="0"/>
          <w:color w:val="000000" w:themeColor="text1"/>
          <w:szCs w:val="22"/>
          <w:lang w:val="sk-SK"/>
        </w:rPr>
        <w:t>Okrem úpravy</w:t>
      </w:r>
      <w:r w:rsidR="002074CA">
        <w:rPr>
          <w:rFonts w:ascii="Calibri" w:hAnsi="Calibri" w:cs="Calibri"/>
          <w:b w:val="0"/>
          <w:i w:val="0"/>
          <w:color w:val="000000" w:themeColor="text1"/>
          <w:szCs w:val="22"/>
          <w:lang w:val="sk-SK"/>
        </w:rPr>
        <w:t xml:space="preserve">  Príspevku </w:t>
      </w:r>
      <w:r>
        <w:rPr>
          <w:rFonts w:ascii="Calibri" w:hAnsi="Calibri" w:cs="Calibri"/>
          <w:b w:val="0"/>
          <w:i w:val="0"/>
          <w:color w:val="000000" w:themeColor="text1"/>
          <w:szCs w:val="22"/>
          <w:lang w:val="sk-SK"/>
        </w:rPr>
        <w:t xml:space="preserve"> podľa článku</w:t>
      </w:r>
      <w:r w:rsidR="00D51A3E">
        <w:rPr>
          <w:rFonts w:ascii="Calibri" w:hAnsi="Calibri" w:cs="Calibri"/>
          <w:b w:val="0"/>
          <w:i w:val="0"/>
          <w:color w:val="000000" w:themeColor="text1"/>
          <w:szCs w:val="22"/>
          <w:lang w:val="sk-SK"/>
        </w:rPr>
        <w:t xml:space="preserve"> </w:t>
      </w:r>
      <w:r>
        <w:rPr>
          <w:rFonts w:ascii="Calibri" w:hAnsi="Calibri" w:cs="Calibri"/>
          <w:b w:val="0"/>
          <w:i w:val="0"/>
          <w:color w:val="000000" w:themeColor="text1"/>
          <w:szCs w:val="22"/>
          <w:lang w:val="sk-SK"/>
        </w:rPr>
        <w:t>6</w:t>
      </w:r>
      <w:r w:rsidR="00D51A3E">
        <w:rPr>
          <w:rFonts w:ascii="Calibri" w:hAnsi="Calibri" w:cs="Calibri"/>
          <w:b w:val="0"/>
          <w:i w:val="0"/>
          <w:color w:val="000000" w:themeColor="text1"/>
          <w:szCs w:val="22"/>
          <w:lang w:val="sk-SK"/>
        </w:rPr>
        <w:t xml:space="preserve"> </w:t>
      </w:r>
      <w:r>
        <w:rPr>
          <w:rFonts w:ascii="Calibri" w:hAnsi="Calibri" w:cs="Calibri"/>
          <w:b w:val="0"/>
          <w:i w:val="0"/>
          <w:color w:val="000000" w:themeColor="text1"/>
          <w:szCs w:val="22"/>
          <w:lang w:val="sk-SK"/>
        </w:rPr>
        <w:t>Zmluvy</w:t>
      </w:r>
      <w:r w:rsidR="00D51A3E">
        <w:rPr>
          <w:rFonts w:ascii="Calibri" w:hAnsi="Calibri" w:cs="Calibri"/>
          <w:b w:val="0"/>
          <w:i w:val="0"/>
          <w:color w:val="000000" w:themeColor="text1"/>
          <w:szCs w:val="22"/>
          <w:lang w:val="sk-SK"/>
        </w:rPr>
        <w:t xml:space="preserve"> </w:t>
      </w:r>
      <w:r w:rsidRPr="000354CC">
        <w:rPr>
          <w:rFonts w:ascii="Calibri" w:hAnsi="Calibri" w:cs="Calibri"/>
          <w:b w:val="0"/>
          <w:i w:val="0"/>
          <w:szCs w:val="22"/>
          <w:lang w:val="sk-SK"/>
        </w:rPr>
        <w:t xml:space="preserve">nemá </w:t>
      </w:r>
      <w:r>
        <w:rPr>
          <w:rFonts w:ascii="Calibri" w:hAnsi="Calibri" w:cs="Calibri"/>
          <w:b w:val="0"/>
          <w:i w:val="0"/>
          <w:szCs w:val="22"/>
          <w:lang w:val="sk-SK"/>
        </w:rPr>
        <w:t>Dopravca</w:t>
      </w:r>
      <w:r w:rsidR="00D51A3E">
        <w:rPr>
          <w:rFonts w:ascii="Calibri" w:hAnsi="Calibri" w:cs="Calibri"/>
          <w:b w:val="0"/>
          <w:i w:val="0"/>
          <w:szCs w:val="22"/>
          <w:lang w:val="sk-SK"/>
        </w:rPr>
        <w:t xml:space="preserve"> </w:t>
      </w:r>
      <w:r>
        <w:rPr>
          <w:rFonts w:ascii="Calibri" w:hAnsi="Calibri" w:cs="Calibri"/>
          <w:b w:val="0"/>
          <w:i w:val="0"/>
          <w:szCs w:val="22"/>
          <w:lang w:val="sk-SK"/>
        </w:rPr>
        <w:t xml:space="preserve">v súvislosti so zmenou rozsahu Služby spočívajúcej vo zvýšení alebo znížení dopravných výkonov, nárok na žiadne </w:t>
      </w:r>
      <w:r w:rsidR="002074CA">
        <w:rPr>
          <w:rFonts w:ascii="Calibri" w:hAnsi="Calibri" w:cs="Calibri"/>
          <w:b w:val="0"/>
          <w:i w:val="0"/>
          <w:szCs w:val="22"/>
          <w:lang w:val="sk-SK"/>
        </w:rPr>
        <w:t xml:space="preserve"> akékoľvek iné  </w:t>
      </w:r>
      <w:r>
        <w:rPr>
          <w:rFonts w:ascii="Calibri" w:hAnsi="Calibri" w:cs="Calibri"/>
          <w:b w:val="0"/>
          <w:i w:val="0"/>
          <w:szCs w:val="22"/>
          <w:lang w:val="sk-SK"/>
        </w:rPr>
        <w:t>platby ani na úhradu žiadnych</w:t>
      </w:r>
      <w:r w:rsidR="002074CA">
        <w:rPr>
          <w:rFonts w:ascii="Calibri" w:hAnsi="Calibri" w:cs="Calibri"/>
          <w:b w:val="0"/>
          <w:i w:val="0"/>
          <w:szCs w:val="22"/>
          <w:lang w:val="sk-SK"/>
        </w:rPr>
        <w:t xml:space="preserve"> akýchkoľvek </w:t>
      </w:r>
      <w:r>
        <w:rPr>
          <w:rFonts w:ascii="Calibri" w:hAnsi="Calibri" w:cs="Calibri"/>
          <w:b w:val="0"/>
          <w:i w:val="0"/>
          <w:szCs w:val="22"/>
          <w:lang w:val="sk-SK"/>
        </w:rPr>
        <w:t>ďalších</w:t>
      </w:r>
      <w:r w:rsidR="002074CA">
        <w:rPr>
          <w:rFonts w:ascii="Calibri" w:hAnsi="Calibri" w:cs="Calibri"/>
          <w:b w:val="0"/>
          <w:i w:val="0"/>
          <w:szCs w:val="22"/>
          <w:lang w:val="sk-SK"/>
        </w:rPr>
        <w:t xml:space="preserve">  priamych a/alebo nepriamy </w:t>
      </w:r>
      <w:r>
        <w:rPr>
          <w:rFonts w:ascii="Calibri" w:hAnsi="Calibri" w:cs="Calibri"/>
          <w:b w:val="0"/>
          <w:i w:val="0"/>
          <w:szCs w:val="22"/>
          <w:lang w:val="sk-SK"/>
        </w:rPr>
        <w:t xml:space="preserve"> nákladov, pokiaľ nie je v Zmluve výslovne dohodnuté inak. </w:t>
      </w:r>
    </w:p>
    <w:p w14:paraId="57BBFD71" w14:textId="58DC6C9E" w:rsidR="00333F48" w:rsidRPr="008A594D" w:rsidRDefault="00333F48" w:rsidP="00333F48">
      <w:pPr>
        <w:pStyle w:val="Nadpis2"/>
        <w:spacing w:line="276" w:lineRule="auto"/>
        <w:ind w:left="709" w:hanging="709"/>
        <w:rPr>
          <w:rFonts w:ascii="Calibri" w:hAnsi="Calibri" w:cs="Calibri"/>
          <w:sz w:val="22"/>
          <w:szCs w:val="22"/>
          <w:lang w:val="sk-SK"/>
        </w:rPr>
      </w:pPr>
      <w:r w:rsidRPr="00FB6EE4">
        <w:rPr>
          <w:rFonts w:ascii="Calibri" w:hAnsi="Calibri" w:cs="Calibri"/>
          <w:sz w:val="22"/>
          <w:szCs w:val="22"/>
          <w:lang w:val="sk-SK"/>
        </w:rPr>
        <w:t>5.8</w:t>
      </w:r>
      <w:r w:rsidR="009E110D">
        <w:rPr>
          <w:rFonts w:ascii="Calibri" w:hAnsi="Calibri" w:cs="Calibri"/>
          <w:sz w:val="22"/>
          <w:szCs w:val="22"/>
          <w:lang w:val="sk-SK"/>
        </w:rPr>
        <w:tab/>
      </w:r>
      <w:r w:rsidRPr="00FB6EE4">
        <w:rPr>
          <w:rFonts w:ascii="Calibri" w:hAnsi="Calibri" w:cs="Calibri"/>
          <w:sz w:val="22"/>
          <w:szCs w:val="22"/>
          <w:lang w:val="sk-SK"/>
        </w:rPr>
        <w:t>Zmenu</w:t>
      </w:r>
      <w:r w:rsidRPr="008A594D">
        <w:rPr>
          <w:rFonts w:ascii="Calibri" w:hAnsi="Calibri" w:cs="Calibri"/>
          <w:sz w:val="22"/>
          <w:szCs w:val="22"/>
          <w:lang w:val="sk-SK"/>
        </w:rPr>
        <w:t xml:space="preserve"> rozsahu Služby podľa bodu 5.</w:t>
      </w:r>
      <w:r>
        <w:rPr>
          <w:rFonts w:ascii="Calibri" w:hAnsi="Calibri" w:cs="Calibri"/>
          <w:sz w:val="22"/>
          <w:szCs w:val="22"/>
          <w:lang w:val="sk-SK"/>
        </w:rPr>
        <w:t>6</w:t>
      </w:r>
      <w:r w:rsidR="00D51A3E">
        <w:rPr>
          <w:rFonts w:ascii="Calibri" w:hAnsi="Calibri" w:cs="Calibri"/>
          <w:sz w:val="22"/>
          <w:szCs w:val="22"/>
          <w:lang w:val="sk-SK"/>
        </w:rPr>
        <w:t xml:space="preserve"> </w:t>
      </w:r>
      <w:r>
        <w:rPr>
          <w:rFonts w:ascii="Calibri" w:hAnsi="Calibri" w:cs="Calibri"/>
          <w:sz w:val="22"/>
          <w:szCs w:val="22"/>
          <w:lang w:val="sk-SK"/>
        </w:rPr>
        <w:t>Zmluvy</w:t>
      </w:r>
      <w:r w:rsidR="00D51A3E">
        <w:rPr>
          <w:rFonts w:ascii="Calibri" w:hAnsi="Calibri" w:cs="Calibri"/>
          <w:sz w:val="22"/>
          <w:szCs w:val="22"/>
          <w:lang w:val="sk-SK"/>
        </w:rPr>
        <w:t xml:space="preserve"> </w:t>
      </w:r>
      <w:r w:rsidRPr="008A594D">
        <w:rPr>
          <w:rFonts w:ascii="Calibri" w:hAnsi="Calibri" w:cs="Calibri"/>
          <w:sz w:val="22"/>
          <w:szCs w:val="22"/>
          <w:lang w:val="sk-SK"/>
        </w:rPr>
        <w:t>Objednávateľ písomne oznámi Dopravcovi tak, že</w:t>
      </w:r>
      <w:r w:rsidR="00D51A3E">
        <w:rPr>
          <w:rFonts w:ascii="Calibri" w:hAnsi="Calibri" w:cs="Calibri"/>
          <w:sz w:val="22"/>
          <w:szCs w:val="22"/>
          <w:lang w:val="sk-SK"/>
        </w:rPr>
        <w:t xml:space="preserve"> </w:t>
      </w:r>
      <w:r>
        <w:rPr>
          <w:rFonts w:ascii="Calibri" w:hAnsi="Calibri" w:cs="Calibri"/>
          <w:sz w:val="22"/>
          <w:szCs w:val="22"/>
          <w:lang w:val="sk-SK"/>
        </w:rPr>
        <w:t>dá pokyn na</w:t>
      </w:r>
      <w:r w:rsidR="00D51A3E">
        <w:rPr>
          <w:rFonts w:ascii="Calibri" w:hAnsi="Calibri" w:cs="Calibri"/>
          <w:sz w:val="22"/>
          <w:szCs w:val="22"/>
          <w:lang w:val="sk-SK"/>
        </w:rPr>
        <w:t xml:space="preserve"> </w:t>
      </w:r>
      <w:r>
        <w:rPr>
          <w:rFonts w:ascii="Calibri" w:hAnsi="Calibri" w:cs="Calibri"/>
          <w:sz w:val="22"/>
          <w:szCs w:val="22"/>
          <w:lang w:val="sk-SK"/>
        </w:rPr>
        <w:t xml:space="preserve">zmenu </w:t>
      </w:r>
      <w:r w:rsidR="002074CA">
        <w:rPr>
          <w:rFonts w:ascii="Calibri" w:hAnsi="Calibri" w:cs="Calibri"/>
          <w:sz w:val="22"/>
          <w:szCs w:val="22"/>
          <w:lang w:val="sk-SK"/>
        </w:rPr>
        <w:t>cestovných</w:t>
      </w:r>
      <w:r>
        <w:rPr>
          <w:rFonts w:ascii="Calibri" w:hAnsi="Calibri" w:cs="Calibri"/>
          <w:sz w:val="22"/>
          <w:szCs w:val="22"/>
          <w:lang w:val="sk-SK"/>
        </w:rPr>
        <w:t xml:space="preserve"> poriadkov</w:t>
      </w:r>
      <w:r w:rsidR="00D51A3E">
        <w:rPr>
          <w:rFonts w:ascii="Calibri" w:hAnsi="Calibri" w:cs="Calibri"/>
          <w:sz w:val="22"/>
          <w:szCs w:val="22"/>
          <w:lang w:val="sk-SK"/>
        </w:rPr>
        <w:t xml:space="preserve"> </w:t>
      </w:r>
      <w:r>
        <w:rPr>
          <w:rFonts w:ascii="Calibri" w:hAnsi="Calibri" w:cs="Calibri"/>
          <w:sz w:val="22"/>
          <w:szCs w:val="22"/>
          <w:lang w:val="sk-SK"/>
        </w:rPr>
        <w:t>a/alebo dopravných licencií,</w:t>
      </w:r>
      <w:r w:rsidR="00D51A3E">
        <w:rPr>
          <w:rFonts w:ascii="Calibri" w:hAnsi="Calibri" w:cs="Calibri"/>
          <w:sz w:val="22"/>
          <w:szCs w:val="22"/>
          <w:lang w:val="sk-SK"/>
        </w:rPr>
        <w:t xml:space="preserve"> </w:t>
      </w:r>
      <w:r w:rsidRPr="008A594D">
        <w:rPr>
          <w:rFonts w:ascii="Calibri" w:hAnsi="Calibri" w:cs="Calibri"/>
          <w:sz w:val="22"/>
          <w:szCs w:val="22"/>
          <w:lang w:val="sk-SK"/>
        </w:rPr>
        <w:t>ktorých sa zmena týka</w:t>
      </w:r>
      <w:r w:rsidR="00D51A3E">
        <w:rPr>
          <w:rFonts w:ascii="Calibri" w:hAnsi="Calibri" w:cs="Calibri"/>
          <w:sz w:val="22"/>
          <w:szCs w:val="22"/>
          <w:lang w:val="sk-SK"/>
        </w:rPr>
        <w:t xml:space="preserve"> </w:t>
      </w:r>
      <w:r>
        <w:rPr>
          <w:rFonts w:ascii="Calibri" w:hAnsi="Calibri" w:cs="Calibri"/>
          <w:sz w:val="22"/>
          <w:szCs w:val="22"/>
          <w:lang w:val="sk-SK"/>
        </w:rPr>
        <w:t xml:space="preserve">a uvedie </w:t>
      </w:r>
      <w:r w:rsidRPr="008A594D">
        <w:rPr>
          <w:rFonts w:ascii="Calibri" w:hAnsi="Calibri" w:cs="Calibri"/>
          <w:sz w:val="22"/>
          <w:szCs w:val="22"/>
          <w:lang w:val="sk-SK"/>
        </w:rPr>
        <w:t xml:space="preserve">odkedy má </w:t>
      </w:r>
      <w:r w:rsidR="002074CA">
        <w:rPr>
          <w:rFonts w:ascii="Calibri" w:hAnsi="Calibri" w:cs="Calibri"/>
          <w:sz w:val="22"/>
          <w:szCs w:val="22"/>
          <w:lang w:val="sk-SK"/>
        </w:rPr>
        <w:t xml:space="preserve"> požadovaná  </w:t>
      </w:r>
      <w:r w:rsidRPr="008A594D">
        <w:rPr>
          <w:rFonts w:ascii="Calibri" w:hAnsi="Calibri" w:cs="Calibri"/>
          <w:sz w:val="22"/>
          <w:szCs w:val="22"/>
          <w:lang w:val="sk-SK"/>
        </w:rPr>
        <w:t xml:space="preserve">zmena </w:t>
      </w:r>
      <w:r>
        <w:rPr>
          <w:rFonts w:ascii="Calibri" w:hAnsi="Calibri" w:cs="Calibri"/>
          <w:sz w:val="22"/>
          <w:szCs w:val="22"/>
          <w:lang w:val="sk-SK"/>
        </w:rPr>
        <w:t>začať platiť</w:t>
      </w:r>
      <w:r w:rsidRPr="008A594D">
        <w:rPr>
          <w:rFonts w:ascii="Calibri" w:hAnsi="Calibri" w:cs="Calibri"/>
          <w:sz w:val="22"/>
          <w:szCs w:val="22"/>
          <w:lang w:val="sk-SK"/>
        </w:rPr>
        <w:t>.</w:t>
      </w:r>
      <w:r w:rsidR="00D51A3E">
        <w:rPr>
          <w:rFonts w:ascii="Calibri" w:hAnsi="Calibri" w:cs="Calibri"/>
          <w:sz w:val="22"/>
          <w:szCs w:val="22"/>
          <w:lang w:val="sk-SK"/>
        </w:rPr>
        <w:t xml:space="preserve"> </w:t>
      </w:r>
      <w:r w:rsidRPr="008A594D">
        <w:rPr>
          <w:rFonts w:ascii="Calibri" w:hAnsi="Calibri" w:cs="Calibri"/>
          <w:sz w:val="22"/>
          <w:szCs w:val="22"/>
          <w:lang w:val="sk-SK"/>
        </w:rPr>
        <w:t>Na základe tohto</w:t>
      </w:r>
      <w:r w:rsidR="00D51A3E">
        <w:rPr>
          <w:rFonts w:ascii="Calibri" w:hAnsi="Calibri" w:cs="Calibri"/>
          <w:sz w:val="22"/>
          <w:szCs w:val="22"/>
          <w:lang w:val="sk-SK"/>
        </w:rPr>
        <w:t xml:space="preserve"> </w:t>
      </w:r>
      <w:r>
        <w:rPr>
          <w:rFonts w:ascii="Calibri" w:hAnsi="Calibri" w:cs="Calibri"/>
          <w:sz w:val="22"/>
          <w:szCs w:val="22"/>
          <w:lang w:val="sk-SK"/>
        </w:rPr>
        <w:t xml:space="preserve">pokynu </w:t>
      </w:r>
      <w:r w:rsidRPr="008A594D">
        <w:rPr>
          <w:rFonts w:ascii="Calibri" w:hAnsi="Calibri" w:cs="Calibri"/>
          <w:sz w:val="22"/>
          <w:szCs w:val="22"/>
          <w:lang w:val="sk-SK"/>
        </w:rPr>
        <w:t>Objednávateľa, sa Dopravca zaväzuje, že</w:t>
      </w:r>
      <w:r w:rsidR="00D51A3E">
        <w:rPr>
          <w:rFonts w:ascii="Calibri" w:hAnsi="Calibri" w:cs="Calibri"/>
          <w:sz w:val="22"/>
          <w:szCs w:val="22"/>
          <w:lang w:val="sk-SK"/>
        </w:rPr>
        <w:t xml:space="preserve"> </w:t>
      </w:r>
      <w:r w:rsidR="006D34B8">
        <w:rPr>
          <w:rFonts w:ascii="Calibri" w:hAnsi="Calibri" w:cs="Calibri"/>
          <w:sz w:val="22"/>
          <w:szCs w:val="22"/>
          <w:lang w:val="sk-SK"/>
        </w:rPr>
        <w:t>riadne</w:t>
      </w:r>
      <w:r w:rsidR="002074CA">
        <w:rPr>
          <w:rFonts w:ascii="Calibri" w:hAnsi="Calibri" w:cs="Calibri"/>
          <w:sz w:val="22"/>
          <w:szCs w:val="22"/>
          <w:lang w:val="sk-SK"/>
        </w:rPr>
        <w:t xml:space="preserve"> a včas  </w:t>
      </w:r>
      <w:r w:rsidR="00D51A3E">
        <w:rPr>
          <w:rFonts w:ascii="Calibri" w:hAnsi="Calibri" w:cs="Calibri"/>
          <w:sz w:val="22"/>
          <w:szCs w:val="22"/>
          <w:lang w:val="sk-SK"/>
        </w:rPr>
        <w:t xml:space="preserve"> </w:t>
      </w:r>
      <w:r>
        <w:rPr>
          <w:rFonts w:ascii="Calibri" w:hAnsi="Calibri" w:cs="Calibri"/>
          <w:sz w:val="22"/>
          <w:szCs w:val="22"/>
          <w:lang w:val="sk-SK"/>
        </w:rPr>
        <w:t>p</w:t>
      </w:r>
      <w:r w:rsidRPr="008A594D">
        <w:rPr>
          <w:rFonts w:ascii="Calibri" w:hAnsi="Calibri" w:cs="Calibri"/>
          <w:sz w:val="22"/>
          <w:szCs w:val="22"/>
          <w:lang w:val="sk-SK"/>
        </w:rPr>
        <w:t>odá</w:t>
      </w:r>
      <w:r w:rsidR="00D51A3E">
        <w:rPr>
          <w:rFonts w:ascii="Calibri" w:hAnsi="Calibri" w:cs="Calibri"/>
          <w:sz w:val="22"/>
          <w:szCs w:val="22"/>
          <w:lang w:val="sk-SK"/>
        </w:rPr>
        <w:t xml:space="preserve"> </w:t>
      </w:r>
      <w:r w:rsidRPr="008A594D">
        <w:rPr>
          <w:rFonts w:ascii="Calibri" w:hAnsi="Calibri" w:cs="Calibri"/>
          <w:sz w:val="22"/>
          <w:szCs w:val="22"/>
          <w:lang w:val="sk-SK"/>
        </w:rPr>
        <w:t>na Dopravný správny orgán</w:t>
      </w:r>
      <w:r w:rsidR="00D51A3E">
        <w:rPr>
          <w:rFonts w:ascii="Calibri" w:hAnsi="Calibri" w:cs="Calibri"/>
          <w:sz w:val="22"/>
          <w:szCs w:val="22"/>
          <w:lang w:val="sk-SK"/>
        </w:rPr>
        <w:t xml:space="preserve"> </w:t>
      </w:r>
      <w:r w:rsidRPr="008A594D">
        <w:rPr>
          <w:rFonts w:ascii="Calibri" w:hAnsi="Calibri" w:cs="Calibri"/>
          <w:sz w:val="22"/>
          <w:szCs w:val="22"/>
          <w:lang w:val="sk-SK"/>
        </w:rPr>
        <w:t>podľa druhu zmeny</w:t>
      </w:r>
      <w:r w:rsidR="00D51A3E">
        <w:rPr>
          <w:rFonts w:ascii="Calibri" w:hAnsi="Calibri" w:cs="Calibri"/>
          <w:sz w:val="22"/>
          <w:szCs w:val="22"/>
          <w:lang w:val="sk-SK"/>
        </w:rPr>
        <w:t xml:space="preserve"> </w:t>
      </w:r>
      <w:r w:rsidRPr="008A594D">
        <w:rPr>
          <w:rFonts w:ascii="Calibri" w:hAnsi="Calibri" w:cs="Calibri"/>
          <w:sz w:val="22"/>
          <w:szCs w:val="22"/>
          <w:lang w:val="sk-SK"/>
        </w:rPr>
        <w:t>buď</w:t>
      </w:r>
      <w:r w:rsidR="00D51A3E">
        <w:rPr>
          <w:rFonts w:ascii="Calibri" w:hAnsi="Calibri" w:cs="Calibri"/>
          <w:sz w:val="22"/>
          <w:szCs w:val="22"/>
          <w:lang w:val="sk-SK"/>
        </w:rPr>
        <w:t xml:space="preserve"> </w:t>
      </w:r>
      <w:r w:rsidRPr="008A594D">
        <w:rPr>
          <w:rFonts w:ascii="Calibri" w:hAnsi="Calibri" w:cs="Calibri"/>
          <w:sz w:val="22"/>
          <w:szCs w:val="22"/>
          <w:lang w:val="sk-SK"/>
        </w:rPr>
        <w:t>návrh na začatie konania o udelenie,</w:t>
      </w:r>
      <w:r w:rsidR="00D51A3E">
        <w:rPr>
          <w:rFonts w:ascii="Calibri" w:hAnsi="Calibri" w:cs="Calibri"/>
          <w:sz w:val="22"/>
          <w:szCs w:val="22"/>
          <w:lang w:val="sk-SK"/>
        </w:rPr>
        <w:t xml:space="preserve"> </w:t>
      </w:r>
      <w:r w:rsidRPr="008A594D">
        <w:rPr>
          <w:rFonts w:ascii="Calibri" w:hAnsi="Calibri" w:cs="Calibri"/>
          <w:sz w:val="22"/>
          <w:szCs w:val="22"/>
          <w:lang w:val="sk-SK"/>
        </w:rPr>
        <w:t xml:space="preserve">odňatie alebo zmenu dopravnej licencie spolu s návrhom </w:t>
      </w:r>
      <w:r>
        <w:rPr>
          <w:rFonts w:ascii="Calibri" w:hAnsi="Calibri" w:cs="Calibri"/>
          <w:sz w:val="22"/>
          <w:szCs w:val="22"/>
          <w:lang w:val="sk-SK"/>
        </w:rPr>
        <w:t xml:space="preserve">nových </w:t>
      </w:r>
      <w:r w:rsidRPr="008A594D">
        <w:rPr>
          <w:rFonts w:ascii="Calibri" w:hAnsi="Calibri" w:cs="Calibri"/>
          <w:sz w:val="22"/>
          <w:szCs w:val="22"/>
          <w:lang w:val="sk-SK"/>
        </w:rPr>
        <w:t xml:space="preserve">cestovných poriadkov alebo návrh na schválenie </w:t>
      </w:r>
      <w:r>
        <w:rPr>
          <w:rFonts w:ascii="Calibri" w:hAnsi="Calibri" w:cs="Calibri"/>
          <w:sz w:val="22"/>
          <w:szCs w:val="22"/>
          <w:lang w:val="sk-SK"/>
        </w:rPr>
        <w:t xml:space="preserve">nového </w:t>
      </w:r>
      <w:r w:rsidRPr="008A594D">
        <w:rPr>
          <w:rFonts w:ascii="Calibri" w:hAnsi="Calibri" w:cs="Calibri"/>
          <w:sz w:val="22"/>
          <w:szCs w:val="22"/>
          <w:lang w:val="sk-SK"/>
        </w:rPr>
        <w:lastRenderedPageBreak/>
        <w:t>cestovného poriadku, ak sa zmena rozsahu Služby týka iba zmeny cestovného poriadku</w:t>
      </w:r>
      <w:r>
        <w:rPr>
          <w:rFonts w:ascii="Calibri" w:hAnsi="Calibri" w:cs="Calibri"/>
          <w:sz w:val="22"/>
          <w:szCs w:val="22"/>
          <w:lang w:val="sk-SK"/>
        </w:rPr>
        <w:t>;</w:t>
      </w:r>
      <w:r w:rsidR="00D51A3E">
        <w:rPr>
          <w:rFonts w:ascii="Calibri" w:hAnsi="Calibri" w:cs="Calibri"/>
          <w:sz w:val="22"/>
          <w:szCs w:val="22"/>
          <w:lang w:val="sk-SK"/>
        </w:rPr>
        <w:t xml:space="preserve"> </w:t>
      </w:r>
      <w:r>
        <w:rPr>
          <w:rFonts w:ascii="Calibri" w:hAnsi="Calibri" w:cs="Calibri"/>
          <w:sz w:val="22"/>
          <w:szCs w:val="22"/>
          <w:lang w:val="sk-SK"/>
        </w:rPr>
        <w:t>a to tak, aby zmena začala platiť od dátumu uvedenom v pokyne Objednávateľa na zmenu cestovných poriadkov a/alebo dopravných licencií.</w:t>
      </w:r>
      <w:r w:rsidR="00D51A3E">
        <w:rPr>
          <w:rFonts w:ascii="Calibri" w:hAnsi="Calibri" w:cs="Calibri"/>
          <w:sz w:val="22"/>
          <w:szCs w:val="22"/>
          <w:lang w:val="sk-SK"/>
        </w:rPr>
        <w:t xml:space="preserve"> </w:t>
      </w:r>
    </w:p>
    <w:p w14:paraId="61F6BD34" w14:textId="19A24531" w:rsidR="00333F48" w:rsidRDefault="00333F48" w:rsidP="00333F48">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t>5.9</w:t>
      </w:r>
      <w:r w:rsidR="009E110D">
        <w:rPr>
          <w:rFonts w:ascii="Calibri" w:hAnsi="Calibri" w:cs="Calibri"/>
          <w:sz w:val="22"/>
          <w:szCs w:val="22"/>
          <w:lang w:val="sk-SK"/>
        </w:rPr>
        <w:tab/>
      </w:r>
      <w:r w:rsidRPr="008A594D">
        <w:rPr>
          <w:rFonts w:ascii="Calibri" w:hAnsi="Calibri" w:cs="Calibri"/>
          <w:sz w:val="22"/>
          <w:szCs w:val="22"/>
          <w:lang w:val="sk-SK"/>
        </w:rPr>
        <w:t>V prípade, ak Dopravca poruší povinnosť, ktorá pre neho vyplýva z bodu 5.</w:t>
      </w:r>
      <w:r>
        <w:rPr>
          <w:rFonts w:ascii="Calibri" w:hAnsi="Calibri" w:cs="Calibri"/>
          <w:sz w:val="22"/>
          <w:szCs w:val="22"/>
          <w:lang w:val="sk-SK"/>
        </w:rPr>
        <w:t>8</w:t>
      </w:r>
      <w:r w:rsidR="00D51A3E">
        <w:rPr>
          <w:rFonts w:ascii="Calibri" w:hAnsi="Calibri" w:cs="Calibri"/>
          <w:sz w:val="22"/>
          <w:szCs w:val="22"/>
          <w:lang w:val="sk-SK"/>
        </w:rPr>
        <w:t xml:space="preserve"> </w:t>
      </w:r>
      <w:r w:rsidRPr="008A594D">
        <w:rPr>
          <w:rFonts w:ascii="Calibri" w:hAnsi="Calibri" w:cs="Calibri"/>
          <w:sz w:val="22"/>
          <w:szCs w:val="22"/>
          <w:lang w:val="sk-SK"/>
        </w:rPr>
        <w:t>Zmluvy a toto porušenie bude mať za následok, že zmena rozsahu Služby nie je zavedená</w:t>
      </w:r>
      <w:r w:rsidR="00D51A3E">
        <w:rPr>
          <w:rFonts w:ascii="Calibri" w:hAnsi="Calibri" w:cs="Calibri"/>
          <w:sz w:val="22"/>
          <w:szCs w:val="22"/>
          <w:lang w:val="sk-SK"/>
        </w:rPr>
        <w:t xml:space="preserve"> </w:t>
      </w:r>
      <w:r w:rsidRPr="008A594D">
        <w:rPr>
          <w:rFonts w:ascii="Calibri" w:hAnsi="Calibri" w:cs="Calibri"/>
          <w:sz w:val="22"/>
          <w:szCs w:val="22"/>
          <w:lang w:val="sk-SK"/>
        </w:rPr>
        <w:t xml:space="preserve">v termíne </w:t>
      </w:r>
      <w:r>
        <w:rPr>
          <w:rFonts w:ascii="Calibri" w:hAnsi="Calibri" w:cs="Calibri"/>
          <w:sz w:val="22"/>
          <w:szCs w:val="22"/>
          <w:lang w:val="sk-SK"/>
        </w:rPr>
        <w:t>požadovanom</w:t>
      </w:r>
      <w:r w:rsidRPr="008A594D">
        <w:rPr>
          <w:rFonts w:ascii="Calibri" w:hAnsi="Calibri" w:cs="Calibri"/>
          <w:sz w:val="22"/>
          <w:szCs w:val="22"/>
          <w:lang w:val="sk-SK"/>
        </w:rPr>
        <w:t xml:space="preserve"> Objednávateľom,</w:t>
      </w:r>
      <w:r w:rsidR="00D51A3E">
        <w:rPr>
          <w:rFonts w:ascii="Calibri" w:hAnsi="Calibri" w:cs="Calibri"/>
          <w:sz w:val="22"/>
          <w:szCs w:val="22"/>
          <w:lang w:val="sk-SK"/>
        </w:rPr>
        <w:t xml:space="preserve"> </w:t>
      </w:r>
      <w:r w:rsidRPr="008A594D">
        <w:rPr>
          <w:rFonts w:ascii="Calibri" w:hAnsi="Calibri" w:cs="Calibri"/>
          <w:sz w:val="22"/>
          <w:szCs w:val="22"/>
          <w:lang w:val="sk-SK"/>
        </w:rPr>
        <w:t>Zmluvné strany sa dohodli, že tie autobusové linky a/alebo spoje na autobusových</w:t>
      </w:r>
      <w:r w:rsidR="00D51A3E">
        <w:rPr>
          <w:rFonts w:ascii="Calibri" w:hAnsi="Calibri" w:cs="Calibri"/>
          <w:sz w:val="22"/>
          <w:szCs w:val="22"/>
          <w:lang w:val="sk-SK"/>
        </w:rPr>
        <w:t xml:space="preserve"> </w:t>
      </w:r>
      <w:r w:rsidRPr="008A594D">
        <w:rPr>
          <w:rFonts w:ascii="Calibri" w:hAnsi="Calibri" w:cs="Calibri"/>
          <w:sz w:val="22"/>
          <w:szCs w:val="22"/>
          <w:lang w:val="sk-SK"/>
        </w:rPr>
        <w:t>linkách, ktoré boli zmenou dotknuté tak, že nemali byť ďalej prevádzkované</w:t>
      </w:r>
      <w:r w:rsidR="002074CA">
        <w:rPr>
          <w:rFonts w:ascii="Calibri" w:hAnsi="Calibri" w:cs="Calibri"/>
          <w:sz w:val="22"/>
          <w:szCs w:val="22"/>
          <w:lang w:val="sk-SK"/>
        </w:rPr>
        <w:t xml:space="preserve"> buď vôbec alebo by mali byť prevádzkované v menšom rozsahu,  </w:t>
      </w:r>
      <w:r w:rsidRPr="008A594D">
        <w:rPr>
          <w:rFonts w:ascii="Calibri" w:hAnsi="Calibri" w:cs="Calibri"/>
          <w:sz w:val="22"/>
          <w:szCs w:val="22"/>
          <w:lang w:val="sk-SK"/>
        </w:rPr>
        <w:t xml:space="preserve"> prestávajú byť okamihom, kedy mala </w:t>
      </w:r>
      <w:r>
        <w:rPr>
          <w:rFonts w:ascii="Calibri" w:hAnsi="Calibri" w:cs="Calibri"/>
          <w:sz w:val="22"/>
          <w:szCs w:val="22"/>
          <w:lang w:val="sk-SK"/>
        </w:rPr>
        <w:t>zmena nadobudnúť</w:t>
      </w:r>
      <w:r w:rsidR="00D51A3E">
        <w:rPr>
          <w:rFonts w:ascii="Calibri" w:hAnsi="Calibri" w:cs="Calibri"/>
          <w:sz w:val="22"/>
          <w:szCs w:val="22"/>
          <w:lang w:val="sk-SK"/>
        </w:rPr>
        <w:t xml:space="preserve"> </w:t>
      </w:r>
      <w:r>
        <w:rPr>
          <w:rFonts w:ascii="Calibri" w:hAnsi="Calibri" w:cs="Calibri"/>
          <w:sz w:val="22"/>
          <w:szCs w:val="22"/>
          <w:lang w:val="sk-SK"/>
        </w:rPr>
        <w:t>platnosť</w:t>
      </w:r>
      <w:r w:rsidRPr="008A594D">
        <w:rPr>
          <w:rFonts w:ascii="Calibri" w:hAnsi="Calibri" w:cs="Calibri"/>
          <w:sz w:val="22"/>
          <w:szCs w:val="22"/>
          <w:lang w:val="sk-SK"/>
        </w:rPr>
        <w:t>,</w:t>
      </w:r>
      <w:r w:rsidR="00D51A3E">
        <w:rPr>
          <w:rFonts w:ascii="Calibri" w:hAnsi="Calibri" w:cs="Calibri"/>
          <w:sz w:val="22"/>
          <w:szCs w:val="22"/>
          <w:lang w:val="sk-SK"/>
        </w:rPr>
        <w:t xml:space="preserve"> </w:t>
      </w:r>
      <w:r w:rsidRPr="008A594D">
        <w:rPr>
          <w:rFonts w:ascii="Calibri" w:hAnsi="Calibri" w:cs="Calibri"/>
          <w:sz w:val="22"/>
          <w:szCs w:val="22"/>
          <w:lang w:val="sk-SK"/>
        </w:rPr>
        <w:t xml:space="preserve">predmetom </w:t>
      </w:r>
      <w:r>
        <w:rPr>
          <w:rFonts w:ascii="Calibri" w:hAnsi="Calibri" w:cs="Calibri"/>
          <w:sz w:val="22"/>
          <w:szCs w:val="22"/>
          <w:lang w:val="sk-SK"/>
        </w:rPr>
        <w:t>tejto</w:t>
      </w:r>
      <w:r w:rsidRPr="008A594D">
        <w:rPr>
          <w:rFonts w:ascii="Calibri" w:hAnsi="Calibri" w:cs="Calibri"/>
          <w:sz w:val="22"/>
          <w:szCs w:val="22"/>
          <w:lang w:val="sk-SK"/>
        </w:rPr>
        <w:t xml:space="preserve"> Zmluvy</w:t>
      </w:r>
      <w:r w:rsidR="00D51A3E">
        <w:rPr>
          <w:rFonts w:ascii="Calibri" w:hAnsi="Calibri" w:cs="Calibri"/>
          <w:sz w:val="22"/>
          <w:szCs w:val="22"/>
          <w:lang w:val="sk-SK"/>
        </w:rPr>
        <w:t xml:space="preserve"> </w:t>
      </w:r>
      <w:r w:rsidRPr="008A594D">
        <w:rPr>
          <w:rFonts w:ascii="Calibri" w:hAnsi="Calibri" w:cs="Calibri"/>
          <w:sz w:val="22"/>
          <w:szCs w:val="22"/>
          <w:lang w:val="sk-SK"/>
        </w:rPr>
        <w:t>t</w:t>
      </w:r>
      <w:r w:rsidR="008704EF">
        <w:rPr>
          <w:rFonts w:ascii="Calibri" w:hAnsi="Calibri" w:cs="Calibri"/>
          <w:sz w:val="22"/>
          <w:szCs w:val="22"/>
          <w:lang w:val="sk-SK"/>
        </w:rPr>
        <w:t>.</w:t>
      </w:r>
      <w:r w:rsidRPr="008A594D">
        <w:rPr>
          <w:rFonts w:ascii="Calibri" w:hAnsi="Calibri" w:cs="Calibri"/>
          <w:sz w:val="22"/>
          <w:szCs w:val="22"/>
          <w:lang w:val="sk-SK"/>
        </w:rPr>
        <w:t>j.</w:t>
      </w:r>
      <w:r w:rsidR="00D51A3E">
        <w:rPr>
          <w:rFonts w:ascii="Calibri" w:hAnsi="Calibri" w:cs="Calibri"/>
          <w:sz w:val="22"/>
          <w:szCs w:val="22"/>
          <w:lang w:val="sk-SK"/>
        </w:rPr>
        <w:t xml:space="preserve"> </w:t>
      </w:r>
      <w:r w:rsidRPr="008A594D">
        <w:rPr>
          <w:rFonts w:ascii="Calibri" w:hAnsi="Calibri" w:cs="Calibri"/>
          <w:sz w:val="22"/>
          <w:szCs w:val="22"/>
          <w:lang w:val="sk-SK"/>
        </w:rPr>
        <w:t>dopravné výkony na nich realizované sa</w:t>
      </w:r>
      <w:r w:rsidR="00D51A3E">
        <w:rPr>
          <w:rFonts w:ascii="Calibri" w:hAnsi="Calibri" w:cs="Calibri"/>
          <w:sz w:val="22"/>
          <w:szCs w:val="22"/>
          <w:lang w:val="sk-SK"/>
        </w:rPr>
        <w:t xml:space="preserve"> </w:t>
      </w:r>
      <w:r>
        <w:rPr>
          <w:rFonts w:ascii="Calibri" w:hAnsi="Calibri" w:cs="Calibri"/>
          <w:sz w:val="22"/>
          <w:szCs w:val="22"/>
          <w:lang w:val="sk-SK"/>
        </w:rPr>
        <w:t>nebudú považovať za Službu.</w:t>
      </w:r>
      <w:r w:rsidR="00D51A3E">
        <w:rPr>
          <w:rFonts w:ascii="Calibri" w:hAnsi="Calibri" w:cs="Calibri"/>
          <w:sz w:val="22"/>
          <w:szCs w:val="22"/>
          <w:lang w:val="sk-SK"/>
        </w:rPr>
        <w:t xml:space="preserve"> </w:t>
      </w:r>
      <w:r w:rsidRPr="008A594D">
        <w:rPr>
          <w:rFonts w:ascii="Calibri" w:hAnsi="Calibri" w:cs="Calibri"/>
          <w:sz w:val="22"/>
          <w:szCs w:val="22"/>
          <w:lang w:val="sk-SK"/>
        </w:rPr>
        <w:t>Tým nie je dotknuté právo Objednávateľa požadovať voči Dopravcovi zaplatenie zmluvnej pokuty a</w:t>
      </w:r>
      <w:r w:rsidR="00D51A3E">
        <w:rPr>
          <w:rFonts w:ascii="Calibri" w:hAnsi="Calibri" w:cs="Calibri"/>
          <w:sz w:val="22"/>
          <w:szCs w:val="22"/>
          <w:lang w:val="sk-SK"/>
        </w:rPr>
        <w:t xml:space="preserve"> </w:t>
      </w:r>
      <w:r w:rsidRPr="008A594D">
        <w:rPr>
          <w:rFonts w:ascii="Calibri" w:hAnsi="Calibri" w:cs="Calibri"/>
          <w:sz w:val="22"/>
          <w:szCs w:val="22"/>
          <w:lang w:val="sk-SK"/>
        </w:rPr>
        <w:t>náhrad</w:t>
      </w:r>
      <w:r w:rsidR="006F54F3">
        <w:rPr>
          <w:rFonts w:ascii="Calibri" w:hAnsi="Calibri" w:cs="Calibri"/>
          <w:sz w:val="22"/>
          <w:szCs w:val="22"/>
          <w:lang w:val="sk-SK"/>
        </w:rPr>
        <w:t>u</w:t>
      </w:r>
      <w:r w:rsidR="00D51A3E">
        <w:rPr>
          <w:rFonts w:ascii="Calibri" w:hAnsi="Calibri" w:cs="Calibri"/>
          <w:sz w:val="22"/>
          <w:szCs w:val="22"/>
          <w:lang w:val="sk-SK"/>
        </w:rPr>
        <w:t xml:space="preserve"> </w:t>
      </w:r>
      <w:r w:rsidRPr="008A594D">
        <w:rPr>
          <w:rFonts w:ascii="Calibri" w:hAnsi="Calibri" w:cs="Calibri"/>
          <w:sz w:val="22"/>
          <w:szCs w:val="22"/>
          <w:lang w:val="sk-SK"/>
        </w:rPr>
        <w:t>škody vo výške presahujúcej výšku zmluvnej pokuty.</w:t>
      </w:r>
      <w:r w:rsidR="00D51A3E">
        <w:rPr>
          <w:rFonts w:ascii="Calibri" w:hAnsi="Calibri" w:cs="Calibri"/>
          <w:sz w:val="22"/>
          <w:szCs w:val="22"/>
          <w:lang w:val="sk-SK"/>
        </w:rPr>
        <w:t xml:space="preserve"> </w:t>
      </w:r>
    </w:p>
    <w:p w14:paraId="51C555F9" w14:textId="1B3FD85F" w:rsidR="00333F48" w:rsidRPr="004D2EEC" w:rsidRDefault="00333F48" w:rsidP="00333F48">
      <w:pPr>
        <w:pStyle w:val="Clanek11"/>
        <w:numPr>
          <w:ilvl w:val="1"/>
          <w:numId w:val="0"/>
        </w:numPr>
        <w:spacing w:line="276" w:lineRule="auto"/>
        <w:ind w:left="709" w:hanging="709"/>
        <w:rPr>
          <w:rFonts w:ascii="Calibri" w:hAnsi="Calibri" w:cs="Calibri"/>
          <w:b w:val="0"/>
          <w:i w:val="0"/>
          <w:szCs w:val="22"/>
          <w:lang w:val="sk-SK"/>
        </w:rPr>
      </w:pPr>
      <w:r>
        <w:rPr>
          <w:rFonts w:ascii="Calibri" w:hAnsi="Calibri" w:cs="Calibri"/>
          <w:b w:val="0"/>
          <w:i w:val="0"/>
          <w:szCs w:val="22"/>
          <w:lang w:val="sk-SK"/>
        </w:rPr>
        <w:t>5.10</w:t>
      </w:r>
      <w:r w:rsidR="009E110D">
        <w:rPr>
          <w:rFonts w:ascii="Calibri" w:hAnsi="Calibri" w:cs="Calibri"/>
          <w:b w:val="0"/>
          <w:i w:val="0"/>
          <w:szCs w:val="22"/>
          <w:lang w:val="sk-SK"/>
        </w:rPr>
        <w:tab/>
      </w:r>
      <w:r w:rsidRPr="008F717D">
        <w:rPr>
          <w:rFonts w:ascii="Calibri" w:hAnsi="Calibri" w:cs="Calibri"/>
          <w:b w:val="0"/>
          <w:i w:val="0"/>
          <w:szCs w:val="22"/>
          <w:lang w:val="sk-SK"/>
        </w:rPr>
        <w:t>Objednávateľ je oprávnený požadovať a Dopravca sa zaväzuje</w:t>
      </w:r>
      <w:r w:rsidR="002074CA">
        <w:rPr>
          <w:rFonts w:ascii="Calibri" w:hAnsi="Calibri" w:cs="Calibri"/>
          <w:b w:val="0"/>
          <w:i w:val="0"/>
          <w:szCs w:val="22"/>
          <w:lang w:val="sk-SK"/>
        </w:rPr>
        <w:t xml:space="preserve"> bezvýhradne</w:t>
      </w:r>
      <w:r w:rsidRPr="008F717D">
        <w:rPr>
          <w:rFonts w:ascii="Calibri" w:hAnsi="Calibri" w:cs="Calibri"/>
          <w:b w:val="0"/>
          <w:i w:val="0"/>
          <w:szCs w:val="22"/>
          <w:lang w:val="sk-SK"/>
        </w:rPr>
        <w:t xml:space="preserve"> akceptovať</w:t>
      </w:r>
      <w:r w:rsidR="00D51A3E">
        <w:rPr>
          <w:rFonts w:ascii="Calibri" w:hAnsi="Calibri" w:cs="Calibri"/>
          <w:b w:val="0"/>
          <w:i w:val="0"/>
          <w:szCs w:val="22"/>
          <w:lang w:val="sk-SK"/>
        </w:rPr>
        <w:t xml:space="preserve"> </w:t>
      </w:r>
      <w:r w:rsidRPr="008F717D">
        <w:rPr>
          <w:rFonts w:ascii="Calibri" w:hAnsi="Calibri" w:cs="Calibri"/>
          <w:b w:val="0"/>
          <w:i w:val="0"/>
          <w:szCs w:val="22"/>
          <w:lang w:val="sk-SK"/>
        </w:rPr>
        <w:t>pokyn Objednávateľa na</w:t>
      </w:r>
      <w:r>
        <w:rPr>
          <w:rFonts w:ascii="Calibri" w:hAnsi="Calibri" w:cs="Calibri"/>
          <w:szCs w:val="22"/>
          <w:lang w:val="sk-SK"/>
        </w:rPr>
        <w:t xml:space="preserve"> </w:t>
      </w:r>
      <w:r>
        <w:rPr>
          <w:rFonts w:ascii="Calibri" w:hAnsi="Calibri" w:cs="Calibri"/>
          <w:b w:val="0"/>
          <w:i w:val="0"/>
          <w:szCs w:val="22"/>
          <w:lang w:val="sk-SK"/>
        </w:rPr>
        <w:t xml:space="preserve">aktualizáciu Cestovných poriadkov. </w:t>
      </w:r>
      <w:r w:rsidRPr="004D2EEC">
        <w:rPr>
          <w:rFonts w:ascii="Calibri" w:hAnsi="Calibri" w:cs="Calibri"/>
          <w:b w:val="0"/>
          <w:i w:val="0"/>
          <w:szCs w:val="22"/>
          <w:lang w:val="sk-SK"/>
        </w:rPr>
        <w:t>Aktualizáciou</w:t>
      </w:r>
      <w:r w:rsidR="00D51A3E">
        <w:rPr>
          <w:rFonts w:ascii="Calibri" w:hAnsi="Calibri" w:cs="Calibri"/>
          <w:b w:val="0"/>
          <w:i w:val="0"/>
          <w:szCs w:val="22"/>
          <w:lang w:val="sk-SK"/>
        </w:rPr>
        <w:t xml:space="preserve"> </w:t>
      </w:r>
      <w:r w:rsidRPr="004D2EEC">
        <w:rPr>
          <w:rFonts w:ascii="Calibri" w:hAnsi="Calibri" w:cs="Calibri"/>
          <w:b w:val="0"/>
          <w:i w:val="0"/>
          <w:szCs w:val="22"/>
          <w:lang w:val="sk-SK"/>
        </w:rPr>
        <w:t>Cestovných poriadkov</w:t>
      </w:r>
      <w:r>
        <w:rPr>
          <w:rFonts w:ascii="Calibri" w:hAnsi="Calibri" w:cs="Calibri"/>
          <w:b w:val="0"/>
          <w:i w:val="0"/>
          <w:szCs w:val="22"/>
          <w:lang w:val="sk-SK"/>
        </w:rPr>
        <w:t xml:space="preserve"> počas poskytovania Služby</w:t>
      </w:r>
      <w:r w:rsidRPr="004D2EEC">
        <w:rPr>
          <w:rFonts w:ascii="Calibri" w:hAnsi="Calibri" w:cs="Calibri"/>
          <w:b w:val="0"/>
          <w:i w:val="0"/>
          <w:szCs w:val="22"/>
          <w:lang w:val="sk-SK"/>
        </w:rPr>
        <w:t xml:space="preserve"> sa na účely Zmluvy považujú zmeny, ktoré vyplynú: </w:t>
      </w:r>
    </w:p>
    <w:p w14:paraId="1A800262" w14:textId="79E6A790" w:rsidR="00333F48" w:rsidRDefault="00333F48" w:rsidP="002074CA">
      <w:pPr>
        <w:pStyle w:val="Nadpis2"/>
        <w:numPr>
          <w:ilvl w:val="0"/>
          <w:numId w:val="39"/>
        </w:numPr>
        <w:spacing w:line="276" w:lineRule="auto"/>
        <w:ind w:left="1276" w:hanging="567"/>
        <w:rPr>
          <w:rFonts w:ascii="Calibri" w:hAnsi="Calibri" w:cs="Calibri"/>
          <w:sz w:val="22"/>
          <w:szCs w:val="22"/>
          <w:lang w:val="sk-SK"/>
        </w:rPr>
      </w:pPr>
      <w:r>
        <w:rPr>
          <w:rFonts w:ascii="Calibri" w:hAnsi="Calibri" w:cs="Calibri"/>
          <w:sz w:val="22"/>
          <w:szCs w:val="22"/>
          <w:lang w:val="sk-SK"/>
        </w:rPr>
        <w:t>zo zmien cestovných poriadkov železničnej dopravy;</w:t>
      </w:r>
      <w:r w:rsidR="00D51A3E">
        <w:rPr>
          <w:rFonts w:ascii="Calibri" w:hAnsi="Calibri" w:cs="Calibri"/>
          <w:sz w:val="22"/>
          <w:szCs w:val="22"/>
          <w:lang w:val="sk-SK"/>
        </w:rPr>
        <w:t xml:space="preserve"> </w:t>
      </w:r>
    </w:p>
    <w:p w14:paraId="3BE823AC" w14:textId="0CA663CB" w:rsidR="00333F48" w:rsidRDefault="00333F48" w:rsidP="002074CA">
      <w:pPr>
        <w:pStyle w:val="Nadpis2"/>
        <w:numPr>
          <w:ilvl w:val="0"/>
          <w:numId w:val="39"/>
        </w:numPr>
        <w:spacing w:line="276" w:lineRule="auto"/>
        <w:ind w:left="1276" w:hanging="567"/>
        <w:rPr>
          <w:rFonts w:ascii="Calibri" w:hAnsi="Calibri" w:cs="Calibri"/>
          <w:sz w:val="22"/>
          <w:szCs w:val="22"/>
          <w:lang w:val="sk-SK"/>
        </w:rPr>
      </w:pPr>
      <w:r>
        <w:rPr>
          <w:rFonts w:ascii="Calibri" w:hAnsi="Calibri" w:cs="Calibri"/>
          <w:sz w:val="22"/>
          <w:szCs w:val="22"/>
          <w:lang w:val="sk-SK"/>
        </w:rPr>
        <w:t>z koordinácie spojov</w:t>
      </w:r>
      <w:r w:rsidR="00D51A3E">
        <w:rPr>
          <w:rFonts w:ascii="Calibri" w:hAnsi="Calibri" w:cs="Calibri"/>
          <w:sz w:val="22"/>
          <w:szCs w:val="22"/>
          <w:lang w:val="sk-SK"/>
        </w:rPr>
        <w:t xml:space="preserve"> </w:t>
      </w:r>
      <w:r>
        <w:rPr>
          <w:rFonts w:ascii="Calibri" w:hAnsi="Calibri" w:cs="Calibri"/>
          <w:sz w:val="22"/>
          <w:szCs w:val="22"/>
          <w:lang w:val="sk-SK"/>
        </w:rPr>
        <w:t>(</w:t>
      </w:r>
      <w:r w:rsidR="009C08E3">
        <w:rPr>
          <w:rFonts w:ascii="Calibri" w:hAnsi="Calibri" w:cs="Calibri"/>
          <w:sz w:val="22"/>
          <w:szCs w:val="22"/>
          <w:lang w:val="sk-SK"/>
        </w:rPr>
        <w:t>dopravnej optimalizácie</w:t>
      </w:r>
      <w:r>
        <w:rPr>
          <w:rFonts w:ascii="Calibri" w:hAnsi="Calibri" w:cs="Calibri"/>
          <w:sz w:val="22"/>
          <w:szCs w:val="22"/>
          <w:lang w:val="sk-SK"/>
        </w:rPr>
        <w:t>)</w:t>
      </w:r>
      <w:r w:rsidR="00D51A3E">
        <w:rPr>
          <w:rFonts w:ascii="Calibri" w:hAnsi="Calibri" w:cs="Calibri"/>
          <w:sz w:val="22"/>
          <w:szCs w:val="22"/>
          <w:lang w:val="sk-SK"/>
        </w:rPr>
        <w:t xml:space="preserve"> </w:t>
      </w:r>
      <w:r>
        <w:rPr>
          <w:rFonts w:ascii="Calibri" w:hAnsi="Calibri" w:cs="Calibri"/>
          <w:sz w:val="22"/>
          <w:szCs w:val="22"/>
          <w:lang w:val="sk-SK"/>
        </w:rPr>
        <w:t>autobusových liniek a/alebo</w:t>
      </w:r>
      <w:r w:rsidR="00D51A3E">
        <w:rPr>
          <w:rFonts w:ascii="Calibri" w:hAnsi="Calibri" w:cs="Calibri"/>
          <w:sz w:val="22"/>
          <w:szCs w:val="22"/>
          <w:lang w:val="sk-SK"/>
        </w:rPr>
        <w:t xml:space="preserve"> </w:t>
      </w:r>
      <w:r>
        <w:rPr>
          <w:rFonts w:ascii="Calibri" w:hAnsi="Calibri" w:cs="Calibri"/>
          <w:sz w:val="22"/>
          <w:szCs w:val="22"/>
          <w:lang w:val="sk-SK"/>
        </w:rPr>
        <w:t>železničnej dopravy a/alebo mestskej hromadnej dopravy;</w:t>
      </w:r>
    </w:p>
    <w:p w14:paraId="53AD4E8E" w14:textId="5637DE50" w:rsidR="00333F48" w:rsidRDefault="00333F48" w:rsidP="002074CA">
      <w:pPr>
        <w:pStyle w:val="Nadpis2"/>
        <w:numPr>
          <w:ilvl w:val="0"/>
          <w:numId w:val="39"/>
        </w:numPr>
        <w:spacing w:line="276" w:lineRule="auto"/>
        <w:ind w:left="1276" w:hanging="567"/>
        <w:rPr>
          <w:rFonts w:ascii="Calibri" w:hAnsi="Calibri" w:cs="Calibri"/>
          <w:sz w:val="22"/>
          <w:szCs w:val="22"/>
          <w:lang w:val="sk-SK"/>
        </w:rPr>
      </w:pPr>
      <w:r>
        <w:rPr>
          <w:rFonts w:ascii="Calibri" w:hAnsi="Calibri" w:cs="Calibri"/>
          <w:sz w:val="22"/>
          <w:szCs w:val="22"/>
          <w:lang w:val="sk-SK"/>
        </w:rPr>
        <w:t xml:space="preserve">alebo z iných rozhodujúcich okolností </w:t>
      </w:r>
      <w:r w:rsidRPr="00EC747D">
        <w:rPr>
          <w:rFonts w:ascii="Calibri" w:hAnsi="Calibri" w:cs="Calibri"/>
          <w:sz w:val="22"/>
          <w:szCs w:val="22"/>
          <w:lang w:val="sk-SK"/>
        </w:rPr>
        <w:t xml:space="preserve">ako napríklad </w:t>
      </w:r>
      <w:r w:rsidRPr="00310A78">
        <w:rPr>
          <w:rFonts w:ascii="Calibri" w:hAnsi="Calibri" w:cs="Calibri"/>
          <w:sz w:val="22"/>
          <w:szCs w:val="22"/>
          <w:lang w:val="sk-SK"/>
        </w:rPr>
        <w:t>vznik alebo zánik školy, školského zariadenia,</w:t>
      </w:r>
      <w:r w:rsidR="00D51A3E">
        <w:rPr>
          <w:rFonts w:ascii="Calibri" w:hAnsi="Calibri" w:cs="Calibri"/>
          <w:sz w:val="22"/>
          <w:szCs w:val="22"/>
          <w:lang w:val="sk-SK"/>
        </w:rPr>
        <w:t xml:space="preserve"> </w:t>
      </w:r>
      <w:r w:rsidRPr="00310A78">
        <w:rPr>
          <w:rFonts w:ascii="Calibri" w:hAnsi="Calibri" w:cs="Calibri"/>
          <w:sz w:val="22"/>
          <w:szCs w:val="22"/>
          <w:lang w:val="sk-SK"/>
        </w:rPr>
        <w:t>vznik alebo zánik pracovných pr</w:t>
      </w:r>
      <w:r>
        <w:rPr>
          <w:rFonts w:ascii="Calibri" w:hAnsi="Calibri" w:cs="Calibri"/>
          <w:sz w:val="22"/>
          <w:szCs w:val="22"/>
          <w:lang w:val="sk-SK"/>
        </w:rPr>
        <w:t>íležitostí</w:t>
      </w:r>
      <w:r w:rsidR="002074CA">
        <w:rPr>
          <w:rFonts w:ascii="Calibri" w:hAnsi="Calibri" w:cs="Calibri"/>
          <w:sz w:val="22"/>
          <w:szCs w:val="22"/>
          <w:lang w:val="sk-SK"/>
        </w:rPr>
        <w:t xml:space="preserve"> a podobne. </w:t>
      </w:r>
      <w:r>
        <w:rPr>
          <w:rFonts w:ascii="Calibri" w:hAnsi="Calibri" w:cs="Calibri"/>
          <w:sz w:val="22"/>
          <w:szCs w:val="22"/>
          <w:lang w:val="sk-SK"/>
        </w:rPr>
        <w:t xml:space="preserve"> </w:t>
      </w:r>
    </w:p>
    <w:p w14:paraId="3AAB8BF5" w14:textId="2EDACAAF" w:rsidR="00333F48" w:rsidRDefault="00333F48" w:rsidP="002074CA">
      <w:pPr>
        <w:pStyle w:val="Nadpis2"/>
        <w:spacing w:line="276" w:lineRule="auto"/>
        <w:ind w:left="709" w:firstLine="0"/>
        <w:rPr>
          <w:rFonts w:ascii="Calibri" w:hAnsi="Calibri" w:cs="Calibri"/>
          <w:sz w:val="22"/>
          <w:szCs w:val="22"/>
          <w:lang w:val="sk-SK"/>
        </w:rPr>
      </w:pPr>
      <w:r>
        <w:rPr>
          <w:rFonts w:ascii="Calibri" w:hAnsi="Calibri" w:cs="Calibri"/>
          <w:sz w:val="22"/>
          <w:szCs w:val="22"/>
          <w:lang w:val="sk-SK"/>
        </w:rPr>
        <w:t>V prípade, ak</w:t>
      </w:r>
      <w:r w:rsidR="00D51A3E">
        <w:rPr>
          <w:rFonts w:ascii="Calibri" w:hAnsi="Calibri" w:cs="Calibri"/>
          <w:sz w:val="22"/>
          <w:szCs w:val="22"/>
          <w:lang w:val="sk-SK"/>
        </w:rPr>
        <w:t xml:space="preserve"> </w:t>
      </w:r>
      <w:r>
        <w:rPr>
          <w:rFonts w:ascii="Calibri" w:hAnsi="Calibri" w:cs="Calibri"/>
          <w:sz w:val="22"/>
          <w:szCs w:val="22"/>
          <w:lang w:val="sk-SK"/>
        </w:rPr>
        <w:t>aktualizácia Cestovných poriadkov</w:t>
      </w:r>
      <w:r w:rsidR="00D51A3E">
        <w:rPr>
          <w:rFonts w:ascii="Calibri" w:hAnsi="Calibri" w:cs="Calibri"/>
          <w:sz w:val="22"/>
          <w:szCs w:val="22"/>
          <w:lang w:val="sk-SK"/>
        </w:rPr>
        <w:t xml:space="preserve"> </w:t>
      </w:r>
      <w:r>
        <w:rPr>
          <w:rFonts w:ascii="Calibri" w:hAnsi="Calibri" w:cs="Calibri"/>
          <w:sz w:val="22"/>
          <w:szCs w:val="22"/>
          <w:lang w:val="sk-SK"/>
        </w:rPr>
        <w:t>bude spojená so</w:t>
      </w:r>
      <w:r w:rsidR="00D51A3E">
        <w:rPr>
          <w:rFonts w:ascii="Calibri" w:hAnsi="Calibri" w:cs="Calibri"/>
          <w:sz w:val="22"/>
          <w:szCs w:val="22"/>
          <w:lang w:val="sk-SK"/>
        </w:rPr>
        <w:t xml:space="preserve"> </w:t>
      </w:r>
      <w:r w:rsidRPr="00310A78">
        <w:rPr>
          <w:rFonts w:ascii="Calibri" w:hAnsi="Calibri" w:cs="Calibri"/>
          <w:sz w:val="22"/>
          <w:szCs w:val="22"/>
          <w:lang w:val="sk-SK"/>
        </w:rPr>
        <w:t>zvýšen</w:t>
      </w:r>
      <w:r>
        <w:rPr>
          <w:rFonts w:ascii="Calibri" w:hAnsi="Calibri" w:cs="Calibri"/>
          <w:sz w:val="22"/>
          <w:szCs w:val="22"/>
          <w:lang w:val="sk-SK"/>
        </w:rPr>
        <w:t>ím</w:t>
      </w:r>
      <w:r w:rsidR="00D51A3E">
        <w:rPr>
          <w:rFonts w:ascii="Calibri" w:hAnsi="Calibri" w:cs="Calibri"/>
          <w:sz w:val="22"/>
          <w:szCs w:val="22"/>
          <w:lang w:val="sk-SK"/>
        </w:rPr>
        <w:t xml:space="preserve"> </w:t>
      </w:r>
      <w:r>
        <w:rPr>
          <w:rFonts w:ascii="Calibri" w:hAnsi="Calibri" w:cs="Calibri"/>
          <w:sz w:val="22"/>
          <w:szCs w:val="22"/>
          <w:lang w:val="sk-SK"/>
        </w:rPr>
        <w:t>alebo znížením</w:t>
      </w:r>
      <w:r w:rsidR="00D51A3E">
        <w:rPr>
          <w:rFonts w:ascii="Calibri" w:hAnsi="Calibri" w:cs="Calibri"/>
          <w:sz w:val="22"/>
          <w:szCs w:val="22"/>
          <w:lang w:val="sk-SK"/>
        </w:rPr>
        <w:t xml:space="preserve"> </w:t>
      </w:r>
      <w:r>
        <w:rPr>
          <w:rFonts w:ascii="Calibri" w:hAnsi="Calibri" w:cs="Calibri"/>
          <w:sz w:val="22"/>
          <w:szCs w:val="22"/>
          <w:lang w:val="sk-SK"/>
        </w:rPr>
        <w:t>dopravných výkonov</w:t>
      </w:r>
      <w:r w:rsidR="00D51A3E">
        <w:rPr>
          <w:rFonts w:ascii="Calibri" w:hAnsi="Calibri" w:cs="Calibri"/>
          <w:sz w:val="22"/>
          <w:szCs w:val="22"/>
          <w:lang w:val="sk-SK"/>
        </w:rPr>
        <w:t xml:space="preserve"> </w:t>
      </w:r>
      <w:r>
        <w:rPr>
          <w:rFonts w:ascii="Calibri" w:hAnsi="Calibri" w:cs="Calibri"/>
          <w:sz w:val="22"/>
          <w:szCs w:val="22"/>
          <w:lang w:val="sk-SK"/>
        </w:rPr>
        <w:t>oproti Východiskovému rozsahu Služby podľa bodu 5.1</w:t>
      </w:r>
      <w:r w:rsidR="00D51A3E">
        <w:rPr>
          <w:rFonts w:ascii="Calibri" w:hAnsi="Calibri" w:cs="Calibri"/>
          <w:sz w:val="22"/>
          <w:szCs w:val="22"/>
          <w:lang w:val="sk-SK"/>
        </w:rPr>
        <w:t xml:space="preserve"> </w:t>
      </w:r>
      <w:r w:rsidR="0052503D">
        <w:rPr>
          <w:rFonts w:ascii="Calibri" w:hAnsi="Calibri" w:cs="Calibri"/>
          <w:sz w:val="22"/>
          <w:szCs w:val="22"/>
          <w:lang w:val="sk-SK"/>
        </w:rPr>
        <w:t>písm. b)</w:t>
      </w:r>
      <w:r w:rsidR="00D51A3E">
        <w:rPr>
          <w:rFonts w:ascii="Calibri" w:hAnsi="Calibri" w:cs="Calibri"/>
          <w:sz w:val="22"/>
          <w:szCs w:val="22"/>
          <w:lang w:val="sk-SK"/>
        </w:rPr>
        <w:t xml:space="preserve"> </w:t>
      </w:r>
      <w:r>
        <w:rPr>
          <w:rFonts w:ascii="Calibri" w:hAnsi="Calibri" w:cs="Calibri"/>
          <w:sz w:val="22"/>
          <w:szCs w:val="22"/>
          <w:lang w:val="sk-SK"/>
        </w:rPr>
        <w:t>Zmluvy</w:t>
      </w:r>
      <w:r w:rsidRPr="00310A78">
        <w:rPr>
          <w:rFonts w:ascii="Calibri" w:hAnsi="Calibri" w:cs="Calibri"/>
          <w:sz w:val="22"/>
          <w:szCs w:val="22"/>
          <w:lang w:val="sk-SK"/>
        </w:rPr>
        <w:t>,</w:t>
      </w:r>
      <w:r w:rsidR="00D51A3E">
        <w:rPr>
          <w:rFonts w:ascii="Calibri" w:hAnsi="Calibri" w:cs="Calibri"/>
          <w:sz w:val="22"/>
          <w:szCs w:val="22"/>
          <w:lang w:val="sk-SK"/>
        </w:rPr>
        <w:t xml:space="preserve"> </w:t>
      </w:r>
      <w:r>
        <w:rPr>
          <w:rFonts w:ascii="Calibri" w:hAnsi="Calibri" w:cs="Calibri"/>
          <w:sz w:val="22"/>
          <w:szCs w:val="22"/>
          <w:lang w:val="sk-SK"/>
        </w:rPr>
        <w:t>postupuje sa</w:t>
      </w:r>
      <w:r w:rsidR="00D51A3E">
        <w:rPr>
          <w:rFonts w:ascii="Calibri" w:hAnsi="Calibri" w:cs="Calibri"/>
          <w:sz w:val="22"/>
          <w:szCs w:val="22"/>
          <w:lang w:val="sk-SK"/>
        </w:rPr>
        <w:t xml:space="preserve"> </w:t>
      </w:r>
      <w:r>
        <w:rPr>
          <w:rFonts w:ascii="Calibri" w:hAnsi="Calibri" w:cs="Calibri"/>
          <w:sz w:val="22"/>
          <w:szCs w:val="22"/>
          <w:lang w:val="sk-SK"/>
        </w:rPr>
        <w:t>ako pri zmene rozsahu Služby</w:t>
      </w:r>
      <w:r w:rsidR="009A481E">
        <w:rPr>
          <w:rFonts w:ascii="Calibri" w:hAnsi="Calibri" w:cs="Calibri"/>
          <w:sz w:val="22"/>
          <w:szCs w:val="22"/>
          <w:lang w:val="sk-SK"/>
        </w:rPr>
        <w:t xml:space="preserve"> podľa bodu 5.6 Zmluvy</w:t>
      </w:r>
      <w:r>
        <w:rPr>
          <w:rFonts w:ascii="Calibri" w:hAnsi="Calibri" w:cs="Calibri"/>
          <w:sz w:val="22"/>
          <w:szCs w:val="22"/>
          <w:lang w:val="sk-SK"/>
        </w:rPr>
        <w:t xml:space="preserve">. </w:t>
      </w:r>
    </w:p>
    <w:p w14:paraId="6224FED5" w14:textId="476AC406" w:rsidR="00333F48" w:rsidRDefault="00333F48" w:rsidP="002074CA">
      <w:pPr>
        <w:pStyle w:val="Nadpis2"/>
        <w:spacing w:line="276" w:lineRule="auto"/>
        <w:ind w:left="709" w:hanging="1"/>
        <w:rPr>
          <w:rFonts w:ascii="Calibri" w:hAnsi="Calibri" w:cs="Calibri"/>
          <w:sz w:val="22"/>
          <w:szCs w:val="22"/>
          <w:lang w:val="sk-SK"/>
        </w:rPr>
      </w:pPr>
      <w:r>
        <w:rPr>
          <w:rFonts w:ascii="Calibri" w:hAnsi="Calibri" w:cs="Calibri"/>
          <w:sz w:val="22"/>
          <w:szCs w:val="22"/>
          <w:lang w:val="sk-SK"/>
        </w:rPr>
        <w:t>V prípade, ak aktualizované Cestovné poriadky majú vplyv</w:t>
      </w:r>
      <w:r w:rsidR="00D51A3E">
        <w:rPr>
          <w:rFonts w:ascii="Calibri" w:hAnsi="Calibri" w:cs="Calibri"/>
          <w:sz w:val="22"/>
          <w:szCs w:val="22"/>
          <w:lang w:val="sk-SK"/>
        </w:rPr>
        <w:t xml:space="preserve"> </w:t>
      </w:r>
      <w:r>
        <w:rPr>
          <w:rFonts w:ascii="Calibri" w:hAnsi="Calibri" w:cs="Calibri"/>
          <w:sz w:val="22"/>
          <w:szCs w:val="22"/>
          <w:lang w:val="sk-SK"/>
        </w:rPr>
        <w:t xml:space="preserve">na zmenu tarifnej </w:t>
      </w:r>
      <w:proofErr w:type="spellStart"/>
      <w:r>
        <w:rPr>
          <w:rFonts w:ascii="Calibri" w:hAnsi="Calibri" w:cs="Calibri"/>
          <w:sz w:val="22"/>
          <w:szCs w:val="22"/>
          <w:lang w:val="sk-SK"/>
        </w:rPr>
        <w:t>kilometrickej</w:t>
      </w:r>
      <w:proofErr w:type="spellEnd"/>
      <w:r>
        <w:rPr>
          <w:rFonts w:ascii="Calibri" w:hAnsi="Calibri" w:cs="Calibri"/>
          <w:sz w:val="22"/>
          <w:szCs w:val="22"/>
          <w:lang w:val="sk-SK"/>
        </w:rPr>
        <w:t xml:space="preserve"> dĺžky jednotlivých Spojov,</w:t>
      </w:r>
      <w:r w:rsidR="00D51A3E">
        <w:rPr>
          <w:rFonts w:ascii="Calibri" w:hAnsi="Calibri" w:cs="Calibri"/>
          <w:sz w:val="22"/>
          <w:szCs w:val="22"/>
          <w:lang w:val="sk-SK"/>
        </w:rPr>
        <w:t xml:space="preserve"> </w:t>
      </w:r>
      <w:r>
        <w:rPr>
          <w:rFonts w:ascii="Calibri" w:hAnsi="Calibri" w:cs="Calibri"/>
          <w:sz w:val="22"/>
          <w:szCs w:val="22"/>
          <w:lang w:val="sk-SK"/>
        </w:rPr>
        <w:t xml:space="preserve">Objednávateľ spolu s aktualizovanými Cestovnými poriadkami oznámi Dopravcovi novú tarifnú </w:t>
      </w:r>
      <w:proofErr w:type="spellStart"/>
      <w:r>
        <w:rPr>
          <w:rFonts w:ascii="Calibri" w:hAnsi="Calibri" w:cs="Calibri"/>
          <w:sz w:val="22"/>
          <w:szCs w:val="22"/>
          <w:lang w:val="sk-SK"/>
        </w:rPr>
        <w:t>kilometrickú</w:t>
      </w:r>
      <w:proofErr w:type="spellEnd"/>
      <w:r w:rsidR="00D51A3E">
        <w:rPr>
          <w:rFonts w:ascii="Calibri" w:hAnsi="Calibri" w:cs="Calibri"/>
          <w:sz w:val="22"/>
          <w:szCs w:val="22"/>
          <w:lang w:val="sk-SK"/>
        </w:rPr>
        <w:t xml:space="preserve"> </w:t>
      </w:r>
      <w:r>
        <w:rPr>
          <w:rFonts w:ascii="Calibri" w:hAnsi="Calibri" w:cs="Calibri"/>
          <w:sz w:val="22"/>
          <w:szCs w:val="22"/>
          <w:lang w:val="sk-SK"/>
        </w:rPr>
        <w:t>dĺžku jednotlivých Spojov</w:t>
      </w:r>
      <w:r w:rsidR="00F544D0" w:rsidRPr="008704EF">
        <w:rPr>
          <w:rFonts w:ascii="Calibri" w:hAnsi="Calibri" w:cs="Calibri"/>
          <w:sz w:val="22"/>
          <w:szCs w:val="22"/>
          <w:lang w:val="sk-SK"/>
        </w:rPr>
        <w:t>,</w:t>
      </w:r>
      <w:r w:rsidR="00F544D0" w:rsidRPr="002074CA">
        <w:rPr>
          <w:rFonts w:ascii="Calibri" w:hAnsi="Calibri"/>
          <w:sz w:val="22"/>
          <w:lang w:val="sk-SK"/>
        </w:rPr>
        <w:t xml:space="preserve"> </w:t>
      </w:r>
      <w:r w:rsidR="00F544D0" w:rsidRPr="008704EF">
        <w:rPr>
          <w:rFonts w:ascii="Calibri" w:hAnsi="Calibri" w:cs="Calibri"/>
          <w:sz w:val="22"/>
          <w:szCs w:val="22"/>
          <w:lang w:val="sk-SK"/>
        </w:rPr>
        <w:t>stanovenú na základe digitálnej mapy.</w:t>
      </w:r>
      <w:r w:rsidR="00D51A3E">
        <w:rPr>
          <w:rFonts w:ascii="Calibri" w:hAnsi="Calibri" w:cs="Calibri"/>
          <w:color w:val="FF0000"/>
          <w:sz w:val="22"/>
          <w:szCs w:val="22"/>
          <w:lang w:val="sk-SK"/>
        </w:rPr>
        <w:t xml:space="preserve"> </w:t>
      </w:r>
    </w:p>
    <w:p w14:paraId="4051207F" w14:textId="341E45BD" w:rsidR="00333F48" w:rsidRDefault="00333F48" w:rsidP="00333F48">
      <w:pPr>
        <w:pStyle w:val="Nadpis2"/>
        <w:spacing w:line="276" w:lineRule="auto"/>
        <w:ind w:left="709" w:hanging="709"/>
        <w:rPr>
          <w:rFonts w:ascii="Calibri" w:hAnsi="Calibri" w:cs="Calibri"/>
          <w:sz w:val="22"/>
          <w:szCs w:val="22"/>
          <w:lang w:val="sk-SK"/>
        </w:rPr>
      </w:pPr>
      <w:r w:rsidRPr="002F6F20">
        <w:rPr>
          <w:rFonts w:ascii="Calibri" w:hAnsi="Calibri" w:cs="Calibri"/>
          <w:sz w:val="22"/>
          <w:szCs w:val="22"/>
          <w:lang w:val="sk-SK"/>
        </w:rPr>
        <w:t>5.</w:t>
      </w:r>
      <w:r>
        <w:rPr>
          <w:rFonts w:ascii="Calibri" w:hAnsi="Calibri" w:cs="Calibri"/>
          <w:sz w:val="22"/>
          <w:szCs w:val="22"/>
          <w:lang w:val="sk-SK"/>
        </w:rPr>
        <w:t>11</w:t>
      </w:r>
      <w:r w:rsidRPr="002F6F20">
        <w:rPr>
          <w:rFonts w:ascii="Calibri" w:hAnsi="Calibri" w:cs="Calibri"/>
          <w:sz w:val="22"/>
          <w:szCs w:val="22"/>
          <w:lang w:val="sk-SK"/>
        </w:rPr>
        <w:tab/>
      </w:r>
      <w:r>
        <w:rPr>
          <w:rFonts w:ascii="Calibri" w:hAnsi="Calibri" w:cs="Calibri"/>
          <w:sz w:val="22"/>
          <w:szCs w:val="22"/>
          <w:lang w:val="sk-SK"/>
        </w:rPr>
        <w:t>Aktualizovaný</w:t>
      </w:r>
      <w:r w:rsidR="00D51A3E">
        <w:rPr>
          <w:rFonts w:ascii="Calibri" w:hAnsi="Calibri" w:cs="Calibri"/>
          <w:sz w:val="22"/>
          <w:szCs w:val="22"/>
          <w:lang w:val="sk-SK"/>
        </w:rPr>
        <w:t xml:space="preserve"> </w:t>
      </w:r>
      <w:r w:rsidRPr="00A906F1">
        <w:rPr>
          <w:rFonts w:ascii="Calibri" w:hAnsi="Calibri" w:cs="Calibri"/>
          <w:sz w:val="22"/>
          <w:szCs w:val="22"/>
          <w:lang w:val="sk-SK"/>
        </w:rPr>
        <w:t>C</w:t>
      </w:r>
      <w:r>
        <w:rPr>
          <w:rFonts w:ascii="Calibri" w:hAnsi="Calibri" w:cs="Calibri"/>
          <w:sz w:val="22"/>
          <w:szCs w:val="22"/>
          <w:lang w:val="sk-SK"/>
        </w:rPr>
        <w:t>estovný poriadok</w:t>
      </w:r>
      <w:r w:rsidR="00D51A3E">
        <w:rPr>
          <w:rFonts w:ascii="Calibri" w:hAnsi="Calibri" w:cs="Calibri"/>
          <w:sz w:val="22"/>
          <w:szCs w:val="22"/>
          <w:lang w:val="sk-SK"/>
        </w:rPr>
        <w:t xml:space="preserve"> </w:t>
      </w:r>
      <w:r w:rsidRPr="00A906F1">
        <w:rPr>
          <w:rFonts w:ascii="Calibri" w:hAnsi="Calibri" w:cs="Calibri"/>
          <w:sz w:val="22"/>
          <w:szCs w:val="22"/>
          <w:lang w:val="sk-SK"/>
        </w:rPr>
        <w:t>sa</w:t>
      </w:r>
      <w:r>
        <w:rPr>
          <w:rFonts w:ascii="Calibri" w:hAnsi="Calibri" w:cs="Calibri"/>
          <w:sz w:val="22"/>
          <w:szCs w:val="22"/>
          <w:lang w:val="sk-SK"/>
        </w:rPr>
        <w:t xml:space="preserve"> stane</w:t>
      </w:r>
      <w:r w:rsidRPr="002F6F20">
        <w:rPr>
          <w:rFonts w:ascii="Calibri" w:hAnsi="Calibri" w:cs="Calibri"/>
          <w:sz w:val="22"/>
          <w:szCs w:val="22"/>
          <w:lang w:val="sk-SK"/>
        </w:rPr>
        <w:t xml:space="preserve"> pre Dopravcu</w:t>
      </w:r>
      <w:r w:rsidR="00D51A3E">
        <w:rPr>
          <w:rFonts w:ascii="Calibri" w:hAnsi="Calibri" w:cs="Calibri"/>
          <w:sz w:val="22"/>
          <w:szCs w:val="22"/>
          <w:lang w:val="sk-SK"/>
        </w:rPr>
        <w:t xml:space="preserve"> </w:t>
      </w:r>
      <w:r w:rsidRPr="002F6F20">
        <w:rPr>
          <w:rFonts w:ascii="Calibri" w:hAnsi="Calibri" w:cs="Calibri"/>
          <w:sz w:val="22"/>
          <w:szCs w:val="22"/>
          <w:lang w:val="sk-SK"/>
        </w:rPr>
        <w:t>záväzným schválením Dopravným správnym orgánom a</w:t>
      </w:r>
      <w:r>
        <w:rPr>
          <w:rFonts w:ascii="Calibri" w:hAnsi="Calibri" w:cs="Calibri"/>
          <w:sz w:val="22"/>
          <w:szCs w:val="22"/>
          <w:lang w:val="sk-SK"/>
        </w:rPr>
        <w:t> platí od dátumu v ňom uvedenom ako deň platnosti.</w:t>
      </w:r>
      <w:r w:rsidR="00D51A3E">
        <w:rPr>
          <w:rFonts w:ascii="Calibri" w:hAnsi="Calibri" w:cs="Calibri"/>
          <w:sz w:val="22"/>
          <w:szCs w:val="22"/>
          <w:lang w:val="sk-SK"/>
        </w:rPr>
        <w:t xml:space="preserve"> </w:t>
      </w:r>
    </w:p>
    <w:p w14:paraId="0358904B" w14:textId="7B5C685C" w:rsidR="00333F48" w:rsidRPr="00A40244" w:rsidRDefault="00333F48" w:rsidP="00333F48">
      <w:pPr>
        <w:pStyle w:val="Nadpis2"/>
        <w:spacing w:line="276" w:lineRule="auto"/>
        <w:ind w:left="709" w:hanging="709"/>
        <w:rPr>
          <w:rFonts w:ascii="Calibri" w:hAnsi="Calibri" w:cs="Calibri"/>
          <w:color w:val="000000" w:themeColor="text1"/>
          <w:sz w:val="22"/>
          <w:szCs w:val="22"/>
          <w:lang w:val="sk-SK"/>
        </w:rPr>
      </w:pPr>
      <w:r>
        <w:rPr>
          <w:rFonts w:ascii="Calibri" w:hAnsi="Calibri" w:cs="Calibri"/>
          <w:sz w:val="22"/>
          <w:szCs w:val="22"/>
          <w:lang w:val="sk-SK"/>
        </w:rPr>
        <w:t>5.</w:t>
      </w:r>
      <w:r w:rsidRPr="00A40244">
        <w:rPr>
          <w:rFonts w:ascii="Calibri" w:hAnsi="Calibri" w:cs="Calibri"/>
          <w:color w:val="000000" w:themeColor="text1"/>
          <w:sz w:val="22"/>
          <w:szCs w:val="22"/>
          <w:lang w:val="sk-SK"/>
        </w:rPr>
        <w:t>12</w:t>
      </w:r>
      <w:r w:rsidR="009E110D">
        <w:rPr>
          <w:rFonts w:ascii="Calibri" w:hAnsi="Calibri" w:cs="Calibri"/>
          <w:color w:val="000000" w:themeColor="text1"/>
          <w:sz w:val="22"/>
          <w:szCs w:val="22"/>
          <w:lang w:val="sk-SK"/>
        </w:rPr>
        <w:tab/>
      </w:r>
      <w:r w:rsidRPr="00A40244">
        <w:rPr>
          <w:rFonts w:ascii="Calibri" w:hAnsi="Calibri" w:cs="Calibri"/>
          <w:color w:val="000000" w:themeColor="text1"/>
          <w:sz w:val="22"/>
          <w:szCs w:val="22"/>
          <w:lang w:val="sk-SK"/>
        </w:rPr>
        <w:t>Dopravca sa zaväzuje, že pri aktualizácii Cestovných poriadkov alebo</w:t>
      </w:r>
      <w:r w:rsidR="00D51A3E">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pri zmene</w:t>
      </w:r>
      <w:r w:rsidR="00D51A3E">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rozsahu Služby,</w:t>
      </w:r>
      <w:r w:rsidR="00D51A3E">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 xml:space="preserve">spracuje a predloží Objednávateľovi aktualizované </w:t>
      </w:r>
      <w:r w:rsidRPr="00A40244">
        <w:rPr>
          <w:rFonts w:ascii="Calibri" w:hAnsi="Calibri" w:cs="Calibri"/>
          <w:b/>
          <w:color w:val="000000" w:themeColor="text1"/>
          <w:sz w:val="22"/>
          <w:szCs w:val="22"/>
          <w:lang w:val="sk-SK"/>
        </w:rPr>
        <w:t>Obehy vozidiel</w:t>
      </w:r>
      <w:r w:rsidRPr="00A40244">
        <w:rPr>
          <w:rFonts w:ascii="Calibri" w:hAnsi="Calibri" w:cs="Calibri"/>
          <w:color w:val="000000" w:themeColor="text1"/>
          <w:sz w:val="22"/>
          <w:szCs w:val="22"/>
          <w:lang w:val="sk-SK"/>
        </w:rPr>
        <w:t xml:space="preserve"> najneskôr do 10 pracovných dní</w:t>
      </w:r>
      <w:r w:rsidR="00D51A3E">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 xml:space="preserve">pred začatím prevádzky. Objednávateľ je oprávnený </w:t>
      </w:r>
      <w:r w:rsidR="002074CA">
        <w:rPr>
          <w:rFonts w:ascii="Calibri" w:hAnsi="Calibri" w:cs="Calibri"/>
          <w:color w:val="000000" w:themeColor="text1"/>
          <w:sz w:val="22"/>
          <w:szCs w:val="22"/>
          <w:lang w:val="sk-SK"/>
        </w:rPr>
        <w:t xml:space="preserve"> na základe Pokynu O</w:t>
      </w:r>
      <w:r w:rsidRPr="00A40244">
        <w:rPr>
          <w:rFonts w:ascii="Calibri" w:hAnsi="Calibri" w:cs="Calibri"/>
          <w:color w:val="000000" w:themeColor="text1"/>
          <w:sz w:val="22"/>
          <w:szCs w:val="22"/>
          <w:lang w:val="sk-SK"/>
        </w:rPr>
        <w:t>bjednávateľa</w:t>
      </w:r>
      <w:r w:rsidR="00D51A3E">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uložiť</w:t>
      </w:r>
      <w:r w:rsidR="00D51A3E">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Dopravcovi povinnosť</w:t>
      </w:r>
      <w:r w:rsidR="00D51A3E">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upraviť Obehy vozidiel</w:t>
      </w:r>
      <w:r w:rsidR="00D51A3E">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v rozsahu Pokynu Objednáv</w:t>
      </w:r>
      <w:r>
        <w:rPr>
          <w:rFonts w:ascii="Calibri" w:hAnsi="Calibri" w:cs="Calibri"/>
          <w:color w:val="000000" w:themeColor="text1"/>
          <w:sz w:val="22"/>
          <w:szCs w:val="22"/>
          <w:lang w:val="sk-SK"/>
        </w:rPr>
        <w:t>ateľa.</w:t>
      </w:r>
      <w:r w:rsidR="00D51A3E">
        <w:rPr>
          <w:rFonts w:ascii="Calibri" w:hAnsi="Calibri" w:cs="Calibri"/>
          <w:color w:val="000000" w:themeColor="text1"/>
          <w:sz w:val="22"/>
          <w:szCs w:val="22"/>
          <w:lang w:val="sk-SK"/>
        </w:rPr>
        <w:t xml:space="preserve"> </w:t>
      </w:r>
    </w:p>
    <w:p w14:paraId="77A42CCA" w14:textId="231C85F0" w:rsidR="00333F48" w:rsidRPr="002D453B" w:rsidRDefault="00333F48" w:rsidP="00333F48">
      <w:pPr>
        <w:pStyle w:val="Nadpis2"/>
        <w:spacing w:line="276" w:lineRule="auto"/>
        <w:ind w:left="705" w:hanging="705"/>
        <w:rPr>
          <w:rFonts w:ascii="Calibri" w:hAnsi="Calibri" w:cs="Calibri"/>
          <w:sz w:val="22"/>
          <w:szCs w:val="22"/>
          <w:highlight w:val="lightGray"/>
          <w:lang w:val="sk-SK"/>
        </w:rPr>
      </w:pPr>
      <w:r w:rsidRPr="0043529C">
        <w:rPr>
          <w:rFonts w:ascii="Calibri" w:hAnsi="Calibri" w:cs="Calibri"/>
          <w:sz w:val="22"/>
          <w:szCs w:val="22"/>
          <w:lang w:val="sk-SK"/>
        </w:rPr>
        <w:t>5.13.</w:t>
      </w:r>
      <w:r w:rsidR="009E110D">
        <w:rPr>
          <w:rFonts w:ascii="Calibri" w:hAnsi="Calibri" w:cs="Calibri"/>
          <w:sz w:val="22"/>
          <w:szCs w:val="22"/>
          <w:lang w:val="sk-SK"/>
        </w:rPr>
        <w:tab/>
      </w:r>
      <w:r w:rsidRPr="0043529C">
        <w:rPr>
          <w:rFonts w:ascii="Calibri" w:hAnsi="Calibri" w:cs="Calibri"/>
          <w:sz w:val="22"/>
          <w:szCs w:val="22"/>
          <w:lang w:val="sk-SK"/>
        </w:rPr>
        <w:t>Objednávateľ je oprávnený</w:t>
      </w:r>
      <w:r w:rsidR="00D51A3E">
        <w:rPr>
          <w:rFonts w:ascii="Calibri" w:hAnsi="Calibri" w:cs="Calibri"/>
          <w:sz w:val="22"/>
          <w:szCs w:val="22"/>
          <w:lang w:val="sk-SK"/>
        </w:rPr>
        <w:t xml:space="preserve"> </w:t>
      </w:r>
      <w:r w:rsidR="002074CA">
        <w:rPr>
          <w:rFonts w:ascii="Calibri" w:hAnsi="Calibri" w:cs="Calibri"/>
          <w:sz w:val="22"/>
          <w:szCs w:val="22"/>
          <w:lang w:val="sk-SK"/>
        </w:rPr>
        <w:t>na základe Pokynu</w:t>
      </w:r>
      <w:r>
        <w:rPr>
          <w:rFonts w:ascii="Calibri" w:hAnsi="Calibri" w:cs="Calibri"/>
          <w:sz w:val="22"/>
          <w:szCs w:val="22"/>
          <w:lang w:val="sk-SK"/>
        </w:rPr>
        <w:t xml:space="preserve"> Objednávateľa</w:t>
      </w:r>
      <w:r w:rsidRPr="0043529C">
        <w:rPr>
          <w:rFonts w:ascii="Calibri" w:hAnsi="Calibri" w:cs="Calibri"/>
          <w:sz w:val="22"/>
          <w:szCs w:val="22"/>
          <w:lang w:val="sk-SK"/>
        </w:rPr>
        <w:t xml:space="preserve"> </w:t>
      </w:r>
      <w:r w:rsidRPr="00FF0ACD">
        <w:rPr>
          <w:rFonts w:ascii="Calibri" w:hAnsi="Calibri" w:cs="Calibri"/>
          <w:b/>
          <w:sz w:val="22"/>
          <w:szCs w:val="22"/>
          <w:lang w:val="sk-SK"/>
        </w:rPr>
        <w:t>určiť,</w:t>
      </w:r>
      <w:r w:rsidRPr="0043529C">
        <w:rPr>
          <w:rFonts w:ascii="Calibri" w:hAnsi="Calibri" w:cs="Calibri"/>
          <w:sz w:val="22"/>
          <w:szCs w:val="22"/>
          <w:lang w:val="sk-SK"/>
        </w:rPr>
        <w:t xml:space="preserve"> ktoré </w:t>
      </w:r>
      <w:r w:rsidRPr="0043529C">
        <w:rPr>
          <w:rFonts w:ascii="Calibri" w:hAnsi="Calibri" w:cs="Calibri"/>
          <w:b/>
          <w:sz w:val="22"/>
          <w:szCs w:val="22"/>
          <w:lang w:val="sk-SK"/>
        </w:rPr>
        <w:t>Spoje</w:t>
      </w:r>
      <w:r w:rsidR="00D51A3E">
        <w:rPr>
          <w:rFonts w:ascii="Calibri" w:hAnsi="Calibri" w:cs="Calibri"/>
          <w:b/>
          <w:sz w:val="22"/>
          <w:szCs w:val="22"/>
          <w:lang w:val="sk-SK"/>
        </w:rPr>
        <w:t xml:space="preserve"> </w:t>
      </w:r>
      <w:r w:rsidRPr="0043529C">
        <w:rPr>
          <w:rFonts w:ascii="Calibri" w:hAnsi="Calibri" w:cs="Calibri"/>
          <w:sz w:val="22"/>
          <w:szCs w:val="22"/>
          <w:lang w:val="sk-SK"/>
        </w:rPr>
        <w:t xml:space="preserve">budú </w:t>
      </w:r>
      <w:r w:rsidRPr="00FF0ACD">
        <w:rPr>
          <w:rFonts w:ascii="Calibri" w:hAnsi="Calibri" w:cs="Calibri"/>
          <w:b/>
          <w:sz w:val="22"/>
          <w:szCs w:val="22"/>
          <w:lang w:val="sk-SK"/>
        </w:rPr>
        <w:t>prevádzkované</w:t>
      </w:r>
      <w:r w:rsidR="00D51A3E">
        <w:rPr>
          <w:rFonts w:ascii="Calibri" w:hAnsi="Calibri" w:cs="Calibri"/>
          <w:b/>
          <w:sz w:val="22"/>
          <w:szCs w:val="22"/>
          <w:lang w:val="sk-SK"/>
        </w:rPr>
        <w:t xml:space="preserve"> </w:t>
      </w:r>
      <w:r>
        <w:rPr>
          <w:rFonts w:ascii="Calibri" w:hAnsi="Calibri" w:cs="Calibri"/>
          <w:b/>
          <w:sz w:val="22"/>
          <w:szCs w:val="22"/>
          <w:lang w:val="sk-SK"/>
        </w:rPr>
        <w:t>Veľkým autobuso</w:t>
      </w:r>
      <w:r w:rsidRPr="002F6F20">
        <w:rPr>
          <w:rFonts w:ascii="Calibri" w:hAnsi="Calibri" w:cs="Calibri"/>
          <w:b/>
          <w:sz w:val="22"/>
          <w:szCs w:val="22"/>
          <w:lang w:val="sk-SK"/>
        </w:rPr>
        <w:t>m</w:t>
      </w:r>
      <w:r w:rsidRPr="002F6F20">
        <w:rPr>
          <w:rFonts w:ascii="Calibri" w:hAnsi="Calibri" w:cs="Calibri"/>
          <w:sz w:val="22"/>
          <w:szCs w:val="22"/>
          <w:lang w:val="sk-SK"/>
        </w:rPr>
        <w:t>, a to pri rešpektovaní povinnosti Dopravcu disponovať</w:t>
      </w:r>
      <w:r w:rsidR="00D51A3E">
        <w:rPr>
          <w:rFonts w:ascii="Calibri" w:hAnsi="Calibri" w:cs="Calibri"/>
          <w:sz w:val="22"/>
          <w:szCs w:val="22"/>
          <w:lang w:val="sk-SK"/>
        </w:rPr>
        <w:t xml:space="preserve"> </w:t>
      </w:r>
      <w:r w:rsidRPr="002F6F20">
        <w:rPr>
          <w:rFonts w:ascii="Calibri" w:hAnsi="Calibri" w:cs="Calibri"/>
          <w:sz w:val="22"/>
          <w:szCs w:val="22"/>
          <w:lang w:val="sk-SK"/>
        </w:rPr>
        <w:t>pri poskytovaní Služby</w:t>
      </w:r>
      <w:r w:rsidR="00D51A3E">
        <w:rPr>
          <w:rFonts w:ascii="Calibri" w:hAnsi="Calibri" w:cs="Calibri"/>
          <w:sz w:val="22"/>
          <w:szCs w:val="22"/>
          <w:lang w:val="sk-SK"/>
        </w:rPr>
        <w:t xml:space="preserve"> </w:t>
      </w:r>
      <w:r w:rsidRPr="009C08E3">
        <w:rPr>
          <w:rFonts w:ascii="Calibri" w:hAnsi="Calibri" w:cs="Calibri"/>
          <w:sz w:val="22"/>
          <w:szCs w:val="22"/>
          <w:lang w:val="sk-SK"/>
        </w:rPr>
        <w:t>Veľkými autobusmi</w:t>
      </w:r>
      <w:r w:rsidR="00D51A3E">
        <w:rPr>
          <w:rFonts w:ascii="Calibri" w:hAnsi="Calibri" w:cs="Calibri"/>
          <w:b/>
          <w:sz w:val="22"/>
          <w:szCs w:val="22"/>
          <w:lang w:val="sk-SK"/>
        </w:rPr>
        <w:t xml:space="preserve"> </w:t>
      </w:r>
      <w:r w:rsidRPr="009C08E3">
        <w:rPr>
          <w:rFonts w:ascii="Calibri" w:hAnsi="Calibri" w:cs="Calibri"/>
          <w:sz w:val="22"/>
          <w:szCs w:val="22"/>
          <w:lang w:val="sk-SK"/>
        </w:rPr>
        <w:t xml:space="preserve">v počte </w:t>
      </w:r>
      <w:r w:rsidRPr="00F544D0">
        <w:rPr>
          <w:rFonts w:ascii="Calibri" w:hAnsi="Calibri" w:cs="Calibri"/>
          <w:sz w:val="22"/>
          <w:szCs w:val="22"/>
          <w:lang w:val="sk-SK"/>
        </w:rPr>
        <w:t xml:space="preserve">minimálne </w:t>
      </w:r>
      <w:r w:rsidR="002074CA" w:rsidRPr="00EE1109">
        <w:rPr>
          <w:rFonts w:ascii="Calibri" w:hAnsi="Calibri" w:cs="Calibri"/>
          <w:b/>
          <w:sz w:val="22"/>
          <w:szCs w:val="22"/>
          <w:lang w:val="sk-SK"/>
        </w:rPr>
        <w:t>35  (tridsaťpäť)</w:t>
      </w:r>
      <w:r w:rsidR="002074CA">
        <w:rPr>
          <w:rFonts w:ascii="Calibri" w:hAnsi="Calibri" w:cs="Calibri"/>
          <w:sz w:val="22"/>
          <w:szCs w:val="22"/>
          <w:lang w:val="sk-SK"/>
        </w:rPr>
        <w:t xml:space="preserve"> </w:t>
      </w:r>
      <w:r w:rsidR="00F544D0" w:rsidRPr="002074CA">
        <w:rPr>
          <w:rFonts w:ascii="Calibri" w:hAnsi="Calibri"/>
          <w:sz w:val="22"/>
          <w:lang w:val="sk-SK"/>
        </w:rPr>
        <w:t xml:space="preserve"> </w:t>
      </w:r>
      <w:r w:rsidR="00F544D0" w:rsidRPr="00043161">
        <w:rPr>
          <w:rFonts w:ascii="Calibri" w:hAnsi="Calibri" w:cs="Calibri"/>
          <w:sz w:val="22"/>
          <w:szCs w:val="22"/>
          <w:lang w:val="sk-SK"/>
        </w:rPr>
        <w:t>kusov</w:t>
      </w:r>
      <w:r w:rsidR="002074CA">
        <w:rPr>
          <w:rFonts w:ascii="Calibri" w:hAnsi="Calibri" w:cs="Calibri"/>
          <w:sz w:val="22"/>
          <w:szCs w:val="22"/>
          <w:lang w:val="sk-SK"/>
        </w:rPr>
        <w:t xml:space="preserve"> a </w:t>
      </w:r>
      <w:r w:rsidRPr="002F6F20">
        <w:rPr>
          <w:rFonts w:ascii="Calibri" w:hAnsi="Calibri" w:cs="Calibri"/>
          <w:sz w:val="22"/>
          <w:szCs w:val="22"/>
          <w:lang w:val="sk-SK"/>
        </w:rPr>
        <w:t>s prihliadnutím</w:t>
      </w:r>
      <w:r w:rsidR="00D51A3E">
        <w:rPr>
          <w:rFonts w:ascii="Calibri" w:hAnsi="Calibri" w:cs="Calibri"/>
          <w:sz w:val="22"/>
          <w:szCs w:val="22"/>
          <w:lang w:val="sk-SK"/>
        </w:rPr>
        <w:t xml:space="preserve"> </w:t>
      </w:r>
      <w:r w:rsidRPr="002F6F20">
        <w:rPr>
          <w:rFonts w:ascii="Calibri" w:hAnsi="Calibri" w:cs="Calibri"/>
          <w:sz w:val="22"/>
          <w:szCs w:val="22"/>
          <w:lang w:val="sk-SK"/>
        </w:rPr>
        <w:t>k možnosti zostaviť</w:t>
      </w:r>
      <w:r w:rsidR="00D51A3E">
        <w:rPr>
          <w:rFonts w:ascii="Calibri" w:hAnsi="Calibri" w:cs="Calibri"/>
          <w:sz w:val="22"/>
          <w:szCs w:val="22"/>
          <w:lang w:val="sk-SK"/>
        </w:rPr>
        <w:t xml:space="preserve"> </w:t>
      </w:r>
      <w:r w:rsidRPr="00FF0ACD">
        <w:rPr>
          <w:rFonts w:ascii="Calibri" w:hAnsi="Calibri" w:cs="Calibri"/>
          <w:sz w:val="22"/>
          <w:szCs w:val="22"/>
          <w:lang w:val="sk-SK"/>
        </w:rPr>
        <w:t>Obehy vozidiel</w:t>
      </w:r>
      <w:r w:rsidR="00D51A3E">
        <w:rPr>
          <w:rFonts w:ascii="Calibri" w:hAnsi="Calibri" w:cs="Calibri"/>
          <w:sz w:val="22"/>
          <w:szCs w:val="22"/>
          <w:lang w:val="sk-SK"/>
        </w:rPr>
        <w:t xml:space="preserve"> </w:t>
      </w:r>
      <w:r w:rsidRPr="002F6F20">
        <w:rPr>
          <w:rFonts w:ascii="Calibri" w:hAnsi="Calibri" w:cs="Calibri"/>
          <w:sz w:val="22"/>
          <w:szCs w:val="22"/>
          <w:lang w:val="sk-SK"/>
        </w:rPr>
        <w:t>s ohľadom na technické možnosti dispozície s vozidlovým parkom a</w:t>
      </w:r>
      <w:r w:rsidR="00D51A3E">
        <w:rPr>
          <w:rFonts w:ascii="Calibri" w:hAnsi="Calibri" w:cs="Calibri"/>
          <w:sz w:val="22"/>
          <w:szCs w:val="22"/>
          <w:lang w:val="sk-SK"/>
        </w:rPr>
        <w:t xml:space="preserve"> </w:t>
      </w:r>
      <w:r w:rsidRPr="002F6F20">
        <w:rPr>
          <w:rFonts w:ascii="Calibri" w:hAnsi="Calibri" w:cs="Calibri"/>
          <w:sz w:val="22"/>
          <w:szCs w:val="22"/>
          <w:lang w:val="sk-SK"/>
        </w:rPr>
        <w:t>obmedzenia vyplývajúce</w:t>
      </w:r>
      <w:r w:rsidR="00D51A3E">
        <w:rPr>
          <w:rFonts w:ascii="Calibri" w:hAnsi="Calibri" w:cs="Calibri"/>
          <w:sz w:val="22"/>
          <w:szCs w:val="22"/>
          <w:lang w:val="sk-SK"/>
        </w:rPr>
        <w:t xml:space="preserve"> </w:t>
      </w:r>
      <w:r w:rsidRPr="002F6F20">
        <w:rPr>
          <w:rFonts w:ascii="Calibri" w:hAnsi="Calibri" w:cs="Calibri"/>
          <w:sz w:val="22"/>
          <w:szCs w:val="22"/>
          <w:lang w:val="sk-SK"/>
        </w:rPr>
        <w:t>z platných právnych predpisov.</w:t>
      </w:r>
      <w:r w:rsidR="00D51A3E">
        <w:rPr>
          <w:rFonts w:ascii="Calibri" w:hAnsi="Calibri" w:cs="Calibri"/>
          <w:sz w:val="22"/>
          <w:szCs w:val="22"/>
          <w:lang w:val="sk-SK"/>
        </w:rPr>
        <w:t xml:space="preserve"> </w:t>
      </w:r>
      <w:r w:rsidR="00B81F46">
        <w:rPr>
          <w:rFonts w:ascii="Calibri" w:hAnsi="Calibri" w:cs="Calibri"/>
          <w:sz w:val="22"/>
          <w:szCs w:val="22"/>
          <w:lang w:val="sk-SK"/>
        </w:rPr>
        <w:t xml:space="preserve">Dopravca sa zaväzuje takýto Pokyn Objednávateľa akceptovať. </w:t>
      </w:r>
    </w:p>
    <w:p w14:paraId="70572D47" w14:textId="184B0D0D" w:rsidR="00333F48" w:rsidRDefault="00333F48" w:rsidP="00333F48">
      <w:pPr>
        <w:pStyle w:val="Nadpis2"/>
        <w:spacing w:line="276" w:lineRule="auto"/>
        <w:ind w:left="709" w:hanging="709"/>
        <w:rPr>
          <w:rFonts w:ascii="Calibri" w:hAnsi="Calibri" w:cs="Calibri"/>
          <w:color w:val="000000" w:themeColor="text1"/>
          <w:sz w:val="22"/>
          <w:szCs w:val="22"/>
          <w:lang w:val="sk-SK"/>
        </w:rPr>
      </w:pPr>
      <w:r w:rsidRPr="0072505C">
        <w:rPr>
          <w:rFonts w:ascii="Calibri" w:hAnsi="Calibri" w:cs="Calibri"/>
          <w:sz w:val="22"/>
          <w:szCs w:val="22"/>
          <w:lang w:val="sk-SK"/>
        </w:rPr>
        <w:lastRenderedPageBreak/>
        <w:t>5.1</w:t>
      </w:r>
      <w:r>
        <w:rPr>
          <w:rFonts w:ascii="Calibri" w:hAnsi="Calibri" w:cs="Calibri"/>
          <w:sz w:val="22"/>
          <w:szCs w:val="22"/>
          <w:lang w:val="sk-SK"/>
        </w:rPr>
        <w:t>4</w:t>
      </w:r>
      <w:r w:rsidRPr="0072505C">
        <w:rPr>
          <w:rFonts w:ascii="Calibri" w:hAnsi="Calibri" w:cs="Calibri"/>
          <w:sz w:val="22"/>
          <w:szCs w:val="22"/>
          <w:lang w:val="sk-SK"/>
        </w:rPr>
        <w:tab/>
        <w:t>Zmluvné</w:t>
      </w:r>
      <w:r w:rsidRPr="008A594D">
        <w:rPr>
          <w:rFonts w:ascii="Calibri" w:hAnsi="Calibri" w:cs="Calibri"/>
          <w:sz w:val="22"/>
          <w:szCs w:val="22"/>
          <w:lang w:val="sk-SK"/>
        </w:rPr>
        <w:t xml:space="preserve"> strany berú na vedomie, že počas platnosti príslušných</w:t>
      </w:r>
      <w:r w:rsidR="00D51A3E">
        <w:rPr>
          <w:rFonts w:ascii="Calibri" w:hAnsi="Calibri" w:cs="Calibri"/>
          <w:sz w:val="22"/>
          <w:szCs w:val="22"/>
          <w:lang w:val="sk-SK"/>
        </w:rPr>
        <w:t xml:space="preserve"> </w:t>
      </w:r>
      <w:r>
        <w:rPr>
          <w:rFonts w:ascii="Calibri" w:hAnsi="Calibri" w:cs="Calibri"/>
          <w:sz w:val="22"/>
          <w:szCs w:val="22"/>
          <w:lang w:val="sk-SK"/>
        </w:rPr>
        <w:t>Cestovných poriadkov</w:t>
      </w:r>
      <w:r w:rsidRPr="008A594D">
        <w:rPr>
          <w:rFonts w:ascii="Calibri" w:hAnsi="Calibri" w:cs="Calibri"/>
          <w:sz w:val="22"/>
          <w:szCs w:val="22"/>
          <w:lang w:val="sk-SK"/>
        </w:rPr>
        <w:t xml:space="preserve"> môže</w:t>
      </w:r>
      <w:r w:rsidR="00D51A3E">
        <w:rPr>
          <w:rFonts w:ascii="Calibri" w:hAnsi="Calibri" w:cs="Calibri"/>
          <w:sz w:val="22"/>
          <w:szCs w:val="22"/>
          <w:lang w:val="sk-SK"/>
        </w:rPr>
        <w:t xml:space="preserve"> </w:t>
      </w:r>
      <w:r w:rsidRPr="008A594D">
        <w:rPr>
          <w:rFonts w:ascii="Calibri" w:hAnsi="Calibri" w:cs="Calibri"/>
          <w:sz w:val="22"/>
          <w:szCs w:val="22"/>
          <w:lang w:val="sk-SK"/>
        </w:rPr>
        <w:t>dôjsť</w:t>
      </w:r>
      <w:r w:rsidR="00D51A3E">
        <w:rPr>
          <w:rFonts w:ascii="Calibri" w:hAnsi="Calibri" w:cs="Calibri"/>
          <w:sz w:val="22"/>
          <w:szCs w:val="22"/>
          <w:lang w:val="sk-SK"/>
        </w:rPr>
        <w:t xml:space="preserve"> </w:t>
      </w:r>
      <w:r w:rsidRPr="008A594D">
        <w:rPr>
          <w:rFonts w:ascii="Calibri" w:hAnsi="Calibri" w:cs="Calibri"/>
          <w:sz w:val="22"/>
          <w:szCs w:val="22"/>
          <w:lang w:val="sk-SK"/>
        </w:rPr>
        <w:t>k</w:t>
      </w:r>
      <w:r w:rsidR="009A481E">
        <w:rPr>
          <w:rFonts w:ascii="Calibri" w:hAnsi="Calibri" w:cs="Calibri"/>
          <w:sz w:val="22"/>
          <w:szCs w:val="22"/>
          <w:lang w:val="sk-SK"/>
        </w:rPr>
        <w:t xml:space="preserve"> dočasným zmenám, alebo úpravám organizácie </w:t>
      </w:r>
      <w:r w:rsidR="00DF45CD">
        <w:rPr>
          <w:rFonts w:ascii="Calibri" w:hAnsi="Calibri" w:cs="Calibri"/>
          <w:sz w:val="22"/>
          <w:szCs w:val="22"/>
          <w:lang w:val="sk-SK"/>
        </w:rPr>
        <w:t xml:space="preserve">prevádzky Používaných vozidiel v dôsledku </w:t>
      </w:r>
      <w:r w:rsidRPr="008A594D">
        <w:rPr>
          <w:rFonts w:ascii="Calibri" w:hAnsi="Calibri" w:cs="Calibri"/>
          <w:sz w:val="22"/>
          <w:szCs w:val="22"/>
          <w:lang w:val="sk-SK"/>
        </w:rPr>
        <w:t>dočasnej zmen</w:t>
      </w:r>
      <w:r w:rsidR="00DF45CD">
        <w:rPr>
          <w:rFonts w:ascii="Calibri" w:hAnsi="Calibri" w:cs="Calibri"/>
          <w:sz w:val="22"/>
          <w:szCs w:val="22"/>
          <w:lang w:val="sk-SK"/>
        </w:rPr>
        <w:t>y</w:t>
      </w:r>
      <w:r w:rsidRPr="008A594D">
        <w:rPr>
          <w:rFonts w:ascii="Calibri" w:hAnsi="Calibri" w:cs="Calibri"/>
          <w:sz w:val="22"/>
          <w:szCs w:val="22"/>
          <w:lang w:val="sk-SK"/>
        </w:rPr>
        <w:t xml:space="preserve"> trasy autobusovej linky alebo spoja na nej v dôsledku výluk,</w:t>
      </w:r>
      <w:r w:rsidR="00D51A3E">
        <w:rPr>
          <w:rFonts w:ascii="Calibri" w:hAnsi="Calibri" w:cs="Calibri"/>
          <w:sz w:val="22"/>
          <w:szCs w:val="22"/>
          <w:lang w:val="sk-SK"/>
        </w:rPr>
        <w:t xml:space="preserve"> </w:t>
      </w:r>
      <w:r>
        <w:rPr>
          <w:rFonts w:ascii="Calibri" w:hAnsi="Calibri" w:cs="Calibri"/>
          <w:sz w:val="22"/>
          <w:szCs w:val="22"/>
          <w:lang w:val="sk-SK"/>
        </w:rPr>
        <w:t>uzávierok,</w:t>
      </w:r>
      <w:r w:rsidR="00D51A3E">
        <w:rPr>
          <w:rFonts w:ascii="Calibri" w:hAnsi="Calibri" w:cs="Calibri"/>
          <w:sz w:val="22"/>
          <w:szCs w:val="22"/>
          <w:lang w:val="sk-SK"/>
        </w:rPr>
        <w:t xml:space="preserve"> </w:t>
      </w:r>
      <w:r w:rsidRPr="008A594D">
        <w:rPr>
          <w:rFonts w:ascii="Calibri" w:hAnsi="Calibri" w:cs="Calibri"/>
          <w:sz w:val="22"/>
          <w:szCs w:val="22"/>
          <w:lang w:val="sk-SK"/>
        </w:rPr>
        <w:t xml:space="preserve">obchádzok </w:t>
      </w:r>
      <w:r w:rsidRPr="00FF0ACD">
        <w:rPr>
          <w:rFonts w:ascii="Calibri" w:hAnsi="Calibri" w:cs="Calibri"/>
          <w:color w:val="000000" w:themeColor="text1"/>
          <w:sz w:val="22"/>
          <w:szCs w:val="22"/>
          <w:lang w:val="sk-SK"/>
        </w:rPr>
        <w:t xml:space="preserve">alebo </w:t>
      </w:r>
      <w:r w:rsidR="00DF45CD" w:rsidRPr="009C08E3">
        <w:rPr>
          <w:rFonts w:ascii="Calibri" w:hAnsi="Calibri" w:cs="Calibri"/>
          <w:color w:val="000000" w:themeColor="text1"/>
          <w:sz w:val="22"/>
          <w:szCs w:val="22"/>
          <w:lang w:val="sk-SK"/>
        </w:rPr>
        <w:t xml:space="preserve">vedením </w:t>
      </w:r>
      <w:proofErr w:type="spellStart"/>
      <w:r w:rsidR="00B85A14" w:rsidRPr="009C08E3">
        <w:rPr>
          <w:rFonts w:ascii="Calibri" w:hAnsi="Calibri" w:cs="Calibri"/>
          <w:color w:val="000000" w:themeColor="text1"/>
          <w:sz w:val="22"/>
          <w:szCs w:val="22"/>
          <w:lang w:val="sk-SK"/>
        </w:rPr>
        <w:t>P</w:t>
      </w:r>
      <w:r w:rsidRPr="009C08E3">
        <w:rPr>
          <w:rFonts w:ascii="Calibri" w:hAnsi="Calibri" w:cs="Calibri"/>
          <w:color w:val="000000" w:themeColor="text1"/>
          <w:sz w:val="22"/>
          <w:szCs w:val="22"/>
          <w:lang w:val="sk-SK"/>
        </w:rPr>
        <w:t>osilového</w:t>
      </w:r>
      <w:proofErr w:type="spellEnd"/>
      <w:r w:rsidRPr="009C08E3">
        <w:rPr>
          <w:rFonts w:ascii="Calibri" w:hAnsi="Calibri" w:cs="Calibri"/>
          <w:color w:val="000000" w:themeColor="text1"/>
          <w:sz w:val="22"/>
          <w:szCs w:val="22"/>
          <w:lang w:val="sk-SK"/>
        </w:rPr>
        <w:t xml:space="preserve"> spoja.</w:t>
      </w:r>
      <w:r w:rsidR="00D51A3E">
        <w:rPr>
          <w:rFonts w:ascii="Calibri" w:hAnsi="Calibri" w:cs="Calibri"/>
          <w:color w:val="000000" w:themeColor="text1"/>
          <w:sz w:val="22"/>
          <w:szCs w:val="22"/>
          <w:lang w:val="sk-SK"/>
        </w:rPr>
        <w:t xml:space="preserve"> </w:t>
      </w:r>
      <w:r w:rsidRPr="008A594D">
        <w:rPr>
          <w:rFonts w:ascii="Calibri" w:hAnsi="Calibri" w:cs="Calibri"/>
          <w:sz w:val="22"/>
          <w:szCs w:val="22"/>
          <w:lang w:val="sk-SK"/>
        </w:rPr>
        <w:t>Pre účely Zmluvy sa považujú za relevantné</w:t>
      </w:r>
      <w:r w:rsidR="00D51A3E">
        <w:rPr>
          <w:rFonts w:ascii="Calibri" w:hAnsi="Calibri" w:cs="Calibri"/>
          <w:sz w:val="22"/>
          <w:szCs w:val="22"/>
          <w:lang w:val="sk-SK"/>
        </w:rPr>
        <w:t xml:space="preserve"> </w:t>
      </w:r>
      <w:r w:rsidRPr="008A594D">
        <w:rPr>
          <w:rFonts w:ascii="Calibri" w:hAnsi="Calibri" w:cs="Calibri"/>
          <w:sz w:val="22"/>
          <w:szCs w:val="22"/>
          <w:lang w:val="sk-SK"/>
        </w:rPr>
        <w:t>iba tie zmeny,</w:t>
      </w:r>
      <w:r w:rsidR="00D51A3E">
        <w:rPr>
          <w:rFonts w:ascii="Calibri" w:hAnsi="Calibri" w:cs="Calibri"/>
          <w:sz w:val="22"/>
          <w:szCs w:val="22"/>
          <w:lang w:val="sk-SK"/>
        </w:rPr>
        <w:t xml:space="preserve"> </w:t>
      </w:r>
      <w:r w:rsidRPr="008A594D">
        <w:rPr>
          <w:rFonts w:ascii="Calibri" w:hAnsi="Calibri" w:cs="Calibri"/>
          <w:sz w:val="22"/>
          <w:szCs w:val="22"/>
          <w:lang w:val="sk-SK"/>
        </w:rPr>
        <w:t xml:space="preserve">ktoré boli Dopravcovi </w:t>
      </w:r>
      <w:r>
        <w:rPr>
          <w:rFonts w:ascii="Calibri" w:hAnsi="Calibri" w:cs="Calibri"/>
          <w:sz w:val="22"/>
          <w:szCs w:val="22"/>
          <w:lang w:val="sk-SK"/>
        </w:rPr>
        <w:t xml:space="preserve">písomne </w:t>
      </w:r>
      <w:r w:rsidRPr="008A594D">
        <w:rPr>
          <w:rFonts w:ascii="Calibri" w:hAnsi="Calibri" w:cs="Calibri"/>
          <w:sz w:val="22"/>
          <w:szCs w:val="22"/>
          <w:lang w:val="sk-SK"/>
        </w:rPr>
        <w:t>oznámené Objednávateľom,</w:t>
      </w:r>
      <w:r w:rsidR="00D51A3E">
        <w:rPr>
          <w:rFonts w:ascii="Calibri" w:hAnsi="Calibri" w:cs="Calibri"/>
          <w:sz w:val="22"/>
          <w:szCs w:val="22"/>
          <w:lang w:val="sk-SK"/>
        </w:rPr>
        <w:t xml:space="preserve"> </w:t>
      </w:r>
      <w:r w:rsidRPr="008A594D">
        <w:rPr>
          <w:rFonts w:ascii="Calibri" w:hAnsi="Calibri" w:cs="Calibri"/>
          <w:sz w:val="22"/>
          <w:szCs w:val="22"/>
          <w:lang w:val="sk-SK"/>
        </w:rPr>
        <w:t>alebo</w:t>
      </w:r>
      <w:r w:rsidR="00D51A3E">
        <w:rPr>
          <w:rFonts w:ascii="Calibri" w:hAnsi="Calibri" w:cs="Calibri"/>
          <w:sz w:val="22"/>
          <w:szCs w:val="22"/>
          <w:lang w:val="sk-SK"/>
        </w:rPr>
        <w:t xml:space="preserve"> </w:t>
      </w:r>
      <w:r w:rsidRPr="008A594D">
        <w:rPr>
          <w:rFonts w:ascii="Calibri" w:hAnsi="Calibri" w:cs="Calibri"/>
          <w:sz w:val="22"/>
          <w:szCs w:val="22"/>
          <w:lang w:val="sk-SK"/>
        </w:rPr>
        <w:t>ktoré boli na</w:t>
      </w:r>
      <w:r w:rsidR="00D51A3E">
        <w:rPr>
          <w:rFonts w:ascii="Calibri" w:hAnsi="Calibri" w:cs="Calibri"/>
          <w:sz w:val="22"/>
          <w:szCs w:val="22"/>
          <w:lang w:val="sk-SK"/>
        </w:rPr>
        <w:t xml:space="preserve"> </w:t>
      </w:r>
      <w:r w:rsidRPr="008A594D">
        <w:rPr>
          <w:rFonts w:ascii="Calibri" w:hAnsi="Calibri" w:cs="Calibri"/>
          <w:sz w:val="22"/>
          <w:szCs w:val="22"/>
          <w:lang w:val="sk-SK"/>
        </w:rPr>
        <w:t>základe oznámenia</w:t>
      </w:r>
      <w:r w:rsidR="00D51A3E">
        <w:rPr>
          <w:rFonts w:ascii="Calibri" w:hAnsi="Calibri" w:cs="Calibri"/>
          <w:sz w:val="22"/>
          <w:szCs w:val="22"/>
          <w:lang w:val="sk-SK"/>
        </w:rPr>
        <w:t xml:space="preserve"> </w:t>
      </w:r>
      <w:r w:rsidRPr="008A594D">
        <w:rPr>
          <w:rFonts w:ascii="Calibri" w:hAnsi="Calibri" w:cs="Calibri"/>
          <w:sz w:val="22"/>
          <w:szCs w:val="22"/>
          <w:lang w:val="sk-SK"/>
        </w:rPr>
        <w:t>Dopravcu</w:t>
      </w:r>
      <w:r w:rsidR="00D51A3E">
        <w:rPr>
          <w:rFonts w:ascii="Calibri" w:hAnsi="Calibri" w:cs="Calibri"/>
          <w:sz w:val="22"/>
          <w:szCs w:val="22"/>
          <w:lang w:val="sk-SK"/>
        </w:rPr>
        <w:t xml:space="preserve"> </w:t>
      </w:r>
      <w:r>
        <w:rPr>
          <w:rFonts w:ascii="Calibri" w:hAnsi="Calibri" w:cs="Calibri"/>
          <w:sz w:val="22"/>
          <w:szCs w:val="22"/>
          <w:lang w:val="sk-SK"/>
        </w:rPr>
        <w:t xml:space="preserve">písomne </w:t>
      </w:r>
      <w:r w:rsidRPr="008A594D">
        <w:rPr>
          <w:rFonts w:ascii="Calibri" w:hAnsi="Calibri" w:cs="Calibri"/>
          <w:sz w:val="22"/>
          <w:szCs w:val="22"/>
          <w:lang w:val="sk-SK"/>
        </w:rPr>
        <w:t>odsúhlasené Objednávateľom, vrátane dĺžky obchádzkovej trasy a počtu dotknutých Spojov</w:t>
      </w:r>
      <w:r w:rsidR="00FA4EB5" w:rsidRPr="00043161">
        <w:rPr>
          <w:rFonts w:ascii="Calibri" w:hAnsi="Calibri" w:cs="Calibri"/>
          <w:sz w:val="22"/>
          <w:szCs w:val="22"/>
          <w:lang w:val="sk-SK"/>
        </w:rPr>
        <w:t>,</w:t>
      </w:r>
      <w:r w:rsidR="00FA4EB5" w:rsidRPr="002074CA">
        <w:rPr>
          <w:rFonts w:ascii="Calibri" w:hAnsi="Calibri"/>
          <w:sz w:val="22"/>
          <w:lang w:val="sk-SK"/>
        </w:rPr>
        <w:t xml:space="preserve"> </w:t>
      </w:r>
      <w:r w:rsidR="00FA4EB5" w:rsidRPr="00043161">
        <w:rPr>
          <w:rFonts w:ascii="Calibri" w:hAnsi="Calibri" w:cs="Calibri"/>
          <w:sz w:val="22"/>
          <w:szCs w:val="22"/>
          <w:lang w:val="sk-SK"/>
        </w:rPr>
        <w:t xml:space="preserve">alebo ktoré boli vynútené </w:t>
      </w:r>
      <w:proofErr w:type="spellStart"/>
      <w:r w:rsidR="00FA4EB5" w:rsidRPr="00043161">
        <w:rPr>
          <w:rFonts w:ascii="Calibri" w:hAnsi="Calibri" w:cs="Calibri"/>
          <w:sz w:val="22"/>
          <w:szCs w:val="22"/>
          <w:lang w:val="sk-SK"/>
        </w:rPr>
        <w:t>neprejazdnosťou</w:t>
      </w:r>
      <w:proofErr w:type="spellEnd"/>
      <w:r w:rsidR="00FA4EB5" w:rsidRPr="00043161">
        <w:rPr>
          <w:rFonts w:ascii="Calibri" w:hAnsi="Calibri" w:cs="Calibri"/>
          <w:sz w:val="22"/>
          <w:szCs w:val="22"/>
          <w:lang w:val="sk-SK"/>
        </w:rPr>
        <w:t xml:space="preserve"> časti trasy, trvali najviac 48 hodín a Dopravca o nich bezodkladne informoval Objednávateľa</w:t>
      </w:r>
      <w:r w:rsidRPr="00043161">
        <w:rPr>
          <w:rStyle w:val="Odkaznakomentr"/>
          <w:rFonts w:ascii="Calibri" w:hAnsi="Calibri" w:cs="Calibri"/>
          <w:lang w:val="sk-SK"/>
        </w:rPr>
        <w:t xml:space="preserve">. </w:t>
      </w:r>
      <w:r w:rsidRPr="008A594D">
        <w:rPr>
          <w:rFonts w:ascii="Calibri" w:hAnsi="Calibri" w:cs="Calibri"/>
          <w:sz w:val="22"/>
          <w:szCs w:val="22"/>
          <w:lang w:val="sk-SK"/>
        </w:rPr>
        <w:t>Rozsah t</w:t>
      </w:r>
      <w:r>
        <w:rPr>
          <w:rFonts w:ascii="Calibri" w:hAnsi="Calibri" w:cs="Calibri"/>
          <w:sz w:val="22"/>
          <w:szCs w:val="22"/>
          <w:lang w:val="sk-SK"/>
        </w:rPr>
        <w:t>ý</w:t>
      </w:r>
      <w:r w:rsidRPr="008A594D">
        <w:rPr>
          <w:rFonts w:ascii="Calibri" w:hAnsi="Calibri" w:cs="Calibri"/>
          <w:sz w:val="22"/>
          <w:szCs w:val="22"/>
          <w:lang w:val="sk-SK"/>
        </w:rPr>
        <w:t xml:space="preserve">chto zmien sa nezapočítava do zmien rozsahu </w:t>
      </w:r>
      <w:r w:rsidRPr="00FF0ACD">
        <w:rPr>
          <w:rFonts w:ascii="Calibri" w:hAnsi="Calibri" w:cs="Calibri"/>
          <w:sz w:val="22"/>
          <w:szCs w:val="22"/>
          <w:lang w:val="sk-SK"/>
        </w:rPr>
        <w:t xml:space="preserve">Služby podľa </w:t>
      </w:r>
      <w:r w:rsidR="00DF45CD">
        <w:rPr>
          <w:rFonts w:ascii="Calibri" w:hAnsi="Calibri" w:cs="Calibri"/>
          <w:sz w:val="22"/>
          <w:szCs w:val="22"/>
          <w:lang w:val="sk-SK"/>
        </w:rPr>
        <w:t xml:space="preserve">bodu 5.4 </w:t>
      </w:r>
      <w:r w:rsidRPr="00FF0ACD">
        <w:rPr>
          <w:rFonts w:ascii="Calibri" w:hAnsi="Calibri" w:cs="Calibri"/>
          <w:sz w:val="22"/>
          <w:szCs w:val="22"/>
          <w:lang w:val="sk-SK"/>
        </w:rPr>
        <w:t>tejto Zmluvy</w:t>
      </w:r>
      <w:r w:rsidRPr="00FF0ACD">
        <w:rPr>
          <w:rFonts w:ascii="Calibri" w:hAnsi="Calibri" w:cs="Calibri"/>
          <w:color w:val="000000" w:themeColor="text1"/>
          <w:sz w:val="22"/>
          <w:szCs w:val="22"/>
          <w:lang w:val="sk-SK"/>
        </w:rPr>
        <w:t>.</w:t>
      </w:r>
      <w:r w:rsidRPr="000354CC">
        <w:rPr>
          <w:rFonts w:ascii="Calibri" w:hAnsi="Calibri" w:cs="Calibri"/>
          <w:color w:val="000000" w:themeColor="text1"/>
          <w:sz w:val="22"/>
          <w:szCs w:val="22"/>
          <w:lang w:val="sk-SK"/>
        </w:rPr>
        <w:t xml:space="preserve"> </w:t>
      </w:r>
    </w:p>
    <w:p w14:paraId="1622B15B" w14:textId="12405C6E" w:rsidR="00333F48" w:rsidRDefault="00333F48" w:rsidP="00333F48">
      <w:pPr>
        <w:pStyle w:val="Clanek11"/>
        <w:numPr>
          <w:ilvl w:val="1"/>
          <w:numId w:val="0"/>
        </w:numPr>
        <w:spacing w:line="276" w:lineRule="auto"/>
        <w:ind w:left="709" w:hanging="709"/>
        <w:rPr>
          <w:rFonts w:ascii="Calibri" w:hAnsi="Calibri" w:cs="Calibri"/>
          <w:b w:val="0"/>
          <w:i w:val="0"/>
          <w:szCs w:val="22"/>
          <w:lang w:val="sk-SK"/>
        </w:rPr>
      </w:pPr>
      <w:r>
        <w:rPr>
          <w:rFonts w:ascii="Calibri" w:hAnsi="Calibri" w:cs="Calibri"/>
          <w:b w:val="0"/>
          <w:i w:val="0"/>
          <w:szCs w:val="22"/>
          <w:lang w:val="sk-SK"/>
        </w:rPr>
        <w:t>5.15</w:t>
      </w:r>
      <w:r w:rsidR="009E110D">
        <w:rPr>
          <w:rFonts w:ascii="Calibri" w:hAnsi="Calibri" w:cs="Calibri"/>
          <w:b w:val="0"/>
          <w:i w:val="0"/>
          <w:szCs w:val="22"/>
          <w:lang w:val="sk-SK"/>
        </w:rPr>
        <w:tab/>
      </w:r>
      <w:r w:rsidRPr="00741DA6">
        <w:rPr>
          <w:rFonts w:ascii="Calibri" w:hAnsi="Calibri" w:cs="Calibri"/>
          <w:b w:val="0"/>
          <w:i w:val="0"/>
          <w:szCs w:val="22"/>
          <w:lang w:val="sk-SK"/>
        </w:rPr>
        <w:t>Zmluvné strany sa dohodli</w:t>
      </w:r>
      <w:r w:rsidRPr="00310A78">
        <w:rPr>
          <w:rFonts w:ascii="Calibri" w:hAnsi="Calibri" w:cs="Calibri"/>
          <w:b w:val="0"/>
          <w:i w:val="0"/>
          <w:szCs w:val="22"/>
          <w:lang w:val="sk-SK"/>
        </w:rPr>
        <w:t>,</w:t>
      </w:r>
      <w:r w:rsidR="00D51A3E">
        <w:rPr>
          <w:rFonts w:ascii="Calibri" w:hAnsi="Calibri" w:cs="Calibri"/>
          <w:b w:val="0"/>
          <w:i w:val="0"/>
          <w:szCs w:val="22"/>
          <w:lang w:val="sk-SK"/>
        </w:rPr>
        <w:t xml:space="preserve"> </w:t>
      </w:r>
      <w:r w:rsidRPr="009341A7">
        <w:rPr>
          <w:rFonts w:ascii="Calibri" w:hAnsi="Calibri" w:cs="Calibri"/>
          <w:b w:val="0"/>
          <w:i w:val="0"/>
          <w:szCs w:val="22"/>
          <w:lang w:val="sk-SK"/>
        </w:rPr>
        <w:t xml:space="preserve">že </w:t>
      </w:r>
      <w:r w:rsidRPr="009341A7">
        <w:rPr>
          <w:rFonts w:ascii="Calibri" w:hAnsi="Calibri" w:cs="Calibri"/>
          <w:i w:val="0"/>
          <w:szCs w:val="22"/>
          <w:lang w:val="sk-SK"/>
        </w:rPr>
        <w:t>akékoľvek</w:t>
      </w:r>
      <w:r w:rsidRPr="009341A7">
        <w:rPr>
          <w:rFonts w:ascii="Calibri" w:hAnsi="Calibri" w:cs="Calibri"/>
          <w:b w:val="0"/>
          <w:i w:val="0"/>
          <w:szCs w:val="22"/>
          <w:lang w:val="sk-SK"/>
        </w:rPr>
        <w:t xml:space="preserve"> </w:t>
      </w:r>
      <w:r w:rsidRPr="009341A7">
        <w:rPr>
          <w:rFonts w:ascii="Calibri" w:hAnsi="Calibri" w:cs="Calibri"/>
          <w:i w:val="0"/>
          <w:szCs w:val="22"/>
          <w:lang w:val="sk-SK"/>
        </w:rPr>
        <w:t>zmeny</w:t>
      </w:r>
      <w:r w:rsidR="00D51A3E">
        <w:rPr>
          <w:rFonts w:ascii="Calibri" w:hAnsi="Calibri" w:cs="Calibri"/>
          <w:i w:val="0"/>
          <w:szCs w:val="22"/>
          <w:lang w:val="sk-SK"/>
        </w:rPr>
        <w:t xml:space="preserve"> </w:t>
      </w:r>
      <w:r w:rsidRPr="009341A7">
        <w:rPr>
          <w:rFonts w:ascii="Calibri" w:hAnsi="Calibri" w:cs="Calibri"/>
          <w:i w:val="0"/>
          <w:szCs w:val="22"/>
          <w:lang w:val="sk-SK"/>
        </w:rPr>
        <w:t>v rozsahu poskytovania Služby</w:t>
      </w:r>
      <w:r w:rsidRPr="00310A78">
        <w:rPr>
          <w:rFonts w:ascii="Calibri" w:hAnsi="Calibri" w:cs="Calibri"/>
          <w:b w:val="0"/>
          <w:i w:val="0"/>
          <w:szCs w:val="22"/>
          <w:lang w:val="sk-SK"/>
        </w:rPr>
        <w:t xml:space="preserve"> </w:t>
      </w:r>
      <w:r w:rsidRPr="00741DA6">
        <w:rPr>
          <w:rFonts w:ascii="Calibri" w:hAnsi="Calibri" w:cs="Calibri"/>
          <w:i w:val="0"/>
          <w:szCs w:val="22"/>
          <w:lang w:val="sk-SK"/>
        </w:rPr>
        <w:t>oproti Východiskovému rozsahu Služby</w:t>
      </w:r>
      <w:r w:rsidR="00D51A3E">
        <w:rPr>
          <w:rFonts w:ascii="Calibri" w:hAnsi="Calibri" w:cs="Calibri"/>
          <w:i w:val="0"/>
          <w:szCs w:val="22"/>
          <w:lang w:val="sk-SK"/>
        </w:rPr>
        <w:t xml:space="preserve"> </w:t>
      </w:r>
      <w:r w:rsidRPr="00741DA6">
        <w:rPr>
          <w:rFonts w:ascii="Calibri" w:hAnsi="Calibri" w:cs="Calibri"/>
          <w:i w:val="0"/>
          <w:szCs w:val="22"/>
          <w:lang w:val="sk-SK"/>
        </w:rPr>
        <w:t xml:space="preserve">podľa </w:t>
      </w:r>
      <w:r w:rsidRPr="00B81F46">
        <w:rPr>
          <w:rFonts w:ascii="Calibri" w:hAnsi="Calibri" w:cs="Calibri"/>
          <w:i w:val="0"/>
          <w:szCs w:val="22"/>
          <w:lang w:val="sk-SK"/>
        </w:rPr>
        <w:t>bodu 5.1</w:t>
      </w:r>
      <w:r w:rsidR="00D51A3E">
        <w:rPr>
          <w:rFonts w:ascii="Calibri" w:hAnsi="Calibri" w:cs="Calibri"/>
          <w:i w:val="0"/>
          <w:szCs w:val="22"/>
          <w:lang w:val="sk-SK"/>
        </w:rPr>
        <w:t xml:space="preserve"> </w:t>
      </w:r>
      <w:r w:rsidR="0052503D" w:rsidRPr="00B81F46">
        <w:rPr>
          <w:rFonts w:ascii="Calibri" w:hAnsi="Calibri" w:cs="Calibri"/>
          <w:i w:val="0"/>
          <w:szCs w:val="22"/>
          <w:lang w:val="sk-SK"/>
        </w:rPr>
        <w:t>písm. b)</w:t>
      </w:r>
      <w:r w:rsidR="00D51A3E">
        <w:rPr>
          <w:rFonts w:ascii="Calibri" w:hAnsi="Calibri" w:cs="Calibri"/>
          <w:b w:val="0"/>
          <w:i w:val="0"/>
          <w:szCs w:val="22"/>
          <w:lang w:val="sk-SK"/>
        </w:rPr>
        <w:t xml:space="preserve"> </w:t>
      </w:r>
      <w:r w:rsidRPr="00EE1109">
        <w:rPr>
          <w:rFonts w:ascii="Calibri" w:hAnsi="Calibri" w:cs="Calibri"/>
          <w:b w:val="0"/>
          <w:i w:val="0"/>
          <w:szCs w:val="22"/>
          <w:lang w:val="sk-SK"/>
        </w:rPr>
        <w:t>Zmluvy</w:t>
      </w:r>
      <w:r>
        <w:rPr>
          <w:rFonts w:ascii="Calibri" w:hAnsi="Calibri" w:cs="Calibri"/>
          <w:b w:val="0"/>
          <w:i w:val="0"/>
          <w:szCs w:val="22"/>
          <w:lang w:val="sk-SK"/>
        </w:rPr>
        <w:t xml:space="preserve"> spočívajúce</w:t>
      </w:r>
      <w:r w:rsidRPr="00310A78">
        <w:rPr>
          <w:rFonts w:ascii="Calibri" w:hAnsi="Calibri" w:cs="Calibri"/>
          <w:b w:val="0"/>
          <w:i w:val="0"/>
          <w:szCs w:val="22"/>
          <w:lang w:val="sk-SK"/>
        </w:rPr>
        <w:t xml:space="preserve"> v</w:t>
      </w:r>
      <w:r>
        <w:rPr>
          <w:rFonts w:ascii="Calibri" w:hAnsi="Calibri" w:cs="Calibri"/>
          <w:b w:val="0"/>
          <w:i w:val="0"/>
          <w:szCs w:val="22"/>
          <w:lang w:val="sk-SK"/>
        </w:rPr>
        <w:t>o zvýšení alebo znížení rozsahu poskytovania Služby</w:t>
      </w:r>
      <w:r w:rsidR="00D51A3E">
        <w:rPr>
          <w:rFonts w:ascii="Calibri" w:hAnsi="Calibri" w:cs="Calibri"/>
          <w:b w:val="0"/>
          <w:i w:val="0"/>
          <w:szCs w:val="22"/>
          <w:lang w:val="sk-SK"/>
        </w:rPr>
        <w:t xml:space="preserve"> </w:t>
      </w:r>
      <w:r w:rsidRPr="009341A7">
        <w:rPr>
          <w:rFonts w:ascii="Calibri" w:hAnsi="Calibri" w:cs="Calibri"/>
          <w:i w:val="0"/>
          <w:szCs w:val="22"/>
          <w:lang w:val="sk-SK"/>
        </w:rPr>
        <w:t>o viac než 10 %</w:t>
      </w:r>
      <w:r w:rsidR="00D51A3E">
        <w:rPr>
          <w:rFonts w:ascii="Calibri" w:hAnsi="Calibri" w:cs="Calibri"/>
          <w:b w:val="0"/>
          <w:i w:val="0"/>
          <w:szCs w:val="22"/>
          <w:lang w:val="sk-SK"/>
        </w:rPr>
        <w:t xml:space="preserve"> </w:t>
      </w:r>
      <w:r w:rsidRPr="009341A7">
        <w:rPr>
          <w:rFonts w:ascii="Calibri" w:hAnsi="Calibri" w:cs="Calibri"/>
          <w:b w:val="0"/>
          <w:i w:val="0"/>
          <w:szCs w:val="22"/>
          <w:lang w:val="sk-SK"/>
        </w:rPr>
        <w:t>sú</w:t>
      </w:r>
      <w:r w:rsidR="00D51A3E">
        <w:rPr>
          <w:rFonts w:ascii="Calibri" w:hAnsi="Calibri" w:cs="Calibri"/>
          <w:b w:val="0"/>
          <w:i w:val="0"/>
          <w:szCs w:val="22"/>
          <w:lang w:val="sk-SK"/>
        </w:rPr>
        <w:t xml:space="preserve"> </w:t>
      </w:r>
      <w:r w:rsidRPr="009341A7">
        <w:rPr>
          <w:rFonts w:ascii="Calibri" w:hAnsi="Calibri" w:cs="Calibri"/>
          <w:b w:val="0"/>
          <w:i w:val="0"/>
          <w:szCs w:val="22"/>
          <w:lang w:val="sk-SK"/>
        </w:rPr>
        <w:t xml:space="preserve">možné </w:t>
      </w:r>
      <w:r w:rsidRPr="009341A7">
        <w:rPr>
          <w:rFonts w:ascii="Calibri" w:hAnsi="Calibri" w:cs="Calibri"/>
          <w:i w:val="0"/>
          <w:szCs w:val="22"/>
          <w:lang w:val="sk-SK"/>
        </w:rPr>
        <w:t>iba</w:t>
      </w:r>
      <w:r w:rsidR="00D51A3E">
        <w:rPr>
          <w:rFonts w:ascii="Calibri" w:hAnsi="Calibri" w:cs="Calibri"/>
          <w:i w:val="0"/>
          <w:szCs w:val="22"/>
          <w:lang w:val="sk-SK"/>
        </w:rPr>
        <w:t xml:space="preserve"> </w:t>
      </w:r>
      <w:r w:rsidRPr="009341A7">
        <w:rPr>
          <w:rFonts w:ascii="Calibri" w:hAnsi="Calibri" w:cs="Calibri"/>
          <w:i w:val="0"/>
          <w:szCs w:val="22"/>
          <w:lang w:val="sk-SK"/>
        </w:rPr>
        <w:t>na základe vzájomnej</w:t>
      </w:r>
      <w:r w:rsidR="002074CA">
        <w:rPr>
          <w:rFonts w:ascii="Calibri" w:hAnsi="Calibri" w:cs="Calibri"/>
          <w:i w:val="0"/>
          <w:szCs w:val="22"/>
          <w:lang w:val="sk-SK"/>
        </w:rPr>
        <w:t xml:space="preserve"> písomnej </w:t>
      </w:r>
      <w:r w:rsidRPr="009341A7">
        <w:rPr>
          <w:rFonts w:ascii="Calibri" w:hAnsi="Calibri" w:cs="Calibri"/>
          <w:i w:val="0"/>
          <w:szCs w:val="22"/>
          <w:lang w:val="sk-SK"/>
        </w:rPr>
        <w:t>dohody</w:t>
      </w:r>
      <w:r>
        <w:rPr>
          <w:rFonts w:ascii="Calibri" w:hAnsi="Calibri" w:cs="Calibri"/>
          <w:b w:val="0"/>
          <w:i w:val="0"/>
          <w:szCs w:val="22"/>
          <w:lang w:val="sk-SK"/>
        </w:rPr>
        <w:t xml:space="preserve"> Zmluvných strán </w:t>
      </w:r>
      <w:r w:rsidR="002074CA">
        <w:rPr>
          <w:rFonts w:ascii="Calibri" w:hAnsi="Calibri" w:cs="Calibri"/>
          <w:b w:val="0"/>
          <w:i w:val="0"/>
          <w:szCs w:val="22"/>
          <w:lang w:val="sk-SK"/>
        </w:rPr>
        <w:t>v súlade</w:t>
      </w:r>
      <w:r>
        <w:rPr>
          <w:rFonts w:ascii="Calibri" w:hAnsi="Calibri" w:cs="Calibri"/>
          <w:b w:val="0"/>
          <w:i w:val="0"/>
          <w:szCs w:val="22"/>
          <w:lang w:val="sk-SK"/>
        </w:rPr>
        <w:t xml:space="preserve"> so zákonom č.</w:t>
      </w:r>
      <w:r w:rsidR="00D51A3E">
        <w:rPr>
          <w:rFonts w:ascii="Calibri" w:hAnsi="Calibri" w:cs="Calibri"/>
          <w:b w:val="0"/>
          <w:i w:val="0"/>
          <w:szCs w:val="22"/>
          <w:lang w:val="sk-SK"/>
        </w:rPr>
        <w:t xml:space="preserve"> </w:t>
      </w:r>
      <w:r>
        <w:rPr>
          <w:rFonts w:ascii="Calibri" w:hAnsi="Calibri" w:cs="Calibri"/>
          <w:b w:val="0"/>
          <w:i w:val="0"/>
          <w:szCs w:val="22"/>
          <w:lang w:val="sk-SK"/>
        </w:rPr>
        <w:t>343/2015 Z. z. o verejnom obstarávaní a o zmene a doplnení niektorých zákonov v znení neskorších predpisov.</w:t>
      </w:r>
      <w:r w:rsidR="00D51A3E">
        <w:rPr>
          <w:rFonts w:ascii="Calibri" w:hAnsi="Calibri" w:cs="Calibri"/>
          <w:b w:val="0"/>
          <w:i w:val="0"/>
          <w:szCs w:val="22"/>
          <w:lang w:val="sk-SK"/>
        </w:rPr>
        <w:t xml:space="preserve"> </w:t>
      </w:r>
    </w:p>
    <w:p w14:paraId="6AB6A10D" w14:textId="77777777" w:rsidR="00B8598D" w:rsidRDefault="00B8598D" w:rsidP="00333F48">
      <w:pPr>
        <w:pStyle w:val="Clanek11"/>
        <w:numPr>
          <w:ilvl w:val="1"/>
          <w:numId w:val="0"/>
        </w:numPr>
        <w:spacing w:line="276" w:lineRule="auto"/>
        <w:ind w:left="709" w:hanging="709"/>
        <w:rPr>
          <w:rFonts w:ascii="Calibri" w:hAnsi="Calibri" w:cs="Calibri"/>
          <w:b w:val="0"/>
          <w:i w:val="0"/>
          <w:szCs w:val="22"/>
          <w:lang w:val="sk-SK"/>
        </w:rPr>
      </w:pPr>
    </w:p>
    <w:p w14:paraId="7B4D516D" w14:textId="73916397" w:rsidR="00333F48" w:rsidRPr="00B8598D" w:rsidRDefault="00333F48" w:rsidP="00333F48">
      <w:pPr>
        <w:pStyle w:val="Identifikacestran"/>
        <w:spacing w:line="276" w:lineRule="auto"/>
        <w:jc w:val="center"/>
        <w:rPr>
          <w:rFonts w:ascii="Calibri" w:hAnsi="Calibri" w:cs="Segoe UI"/>
          <w:b/>
          <w:bCs/>
          <w:color w:val="000000" w:themeColor="text1"/>
          <w:sz w:val="22"/>
          <w:szCs w:val="22"/>
        </w:rPr>
      </w:pPr>
      <w:r w:rsidRPr="00B8598D">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B8598D">
        <w:rPr>
          <w:rFonts w:ascii="Calibri" w:hAnsi="Calibri" w:cs="Segoe UI"/>
          <w:b/>
          <w:bCs/>
          <w:color w:val="000000" w:themeColor="text1"/>
          <w:sz w:val="22"/>
          <w:szCs w:val="22"/>
        </w:rPr>
        <w:t>6</w:t>
      </w:r>
      <w:r w:rsidR="00D51A3E">
        <w:rPr>
          <w:rFonts w:ascii="Calibri" w:hAnsi="Calibri" w:cs="Segoe UI"/>
          <w:b/>
          <w:bCs/>
          <w:color w:val="000000" w:themeColor="text1"/>
          <w:sz w:val="22"/>
          <w:szCs w:val="22"/>
        </w:rPr>
        <w:t xml:space="preserve"> </w:t>
      </w:r>
    </w:p>
    <w:p w14:paraId="6039BD67" w14:textId="175E13C8" w:rsidR="00333F48" w:rsidRPr="002F6F20" w:rsidRDefault="00333F48" w:rsidP="00333F48">
      <w:pPr>
        <w:pStyle w:val="Nadpis1"/>
        <w:spacing w:before="0" w:line="276" w:lineRule="auto"/>
        <w:jc w:val="center"/>
        <w:rPr>
          <w:rFonts w:ascii="Calibri" w:hAnsi="Calibri" w:cs="Calibri"/>
          <w:sz w:val="22"/>
          <w:szCs w:val="22"/>
          <w:lang w:val="sk-SK"/>
        </w:rPr>
      </w:pPr>
      <w:r w:rsidRPr="00B8598D">
        <w:rPr>
          <w:rFonts w:ascii="Calibri" w:hAnsi="Calibri" w:cs="Calibri"/>
          <w:sz w:val="22"/>
          <w:szCs w:val="22"/>
          <w:lang w:val="sk-SK"/>
        </w:rPr>
        <w:t>PRÍSPEVOK ZA SLUŽBU, PRAVIDLÁ jEHO VýPOČTU A</w:t>
      </w:r>
      <w:r w:rsidR="00D51A3E">
        <w:rPr>
          <w:rFonts w:ascii="Calibri" w:hAnsi="Calibri" w:cs="Calibri"/>
          <w:sz w:val="22"/>
          <w:szCs w:val="22"/>
          <w:lang w:val="sk-SK"/>
        </w:rPr>
        <w:t xml:space="preserve"> </w:t>
      </w:r>
      <w:r w:rsidRPr="00B8598D">
        <w:rPr>
          <w:rFonts w:ascii="Calibri" w:hAnsi="Calibri" w:cs="Calibri"/>
          <w:sz w:val="22"/>
          <w:szCs w:val="22"/>
          <w:lang w:val="sk-SK"/>
        </w:rPr>
        <w:t>HARMONOGRAM ÚHRAD</w:t>
      </w:r>
    </w:p>
    <w:p w14:paraId="22240D88" w14:textId="77777777" w:rsidR="00333F48" w:rsidRDefault="00333F48" w:rsidP="00333F48">
      <w:pPr>
        <w:spacing w:line="276" w:lineRule="auto"/>
        <w:ind w:left="709" w:hanging="709"/>
        <w:rPr>
          <w:rFonts w:ascii="Calibri" w:hAnsi="Calibri" w:cs="Calibri"/>
          <w:position w:val="-14"/>
          <w:sz w:val="22"/>
          <w:szCs w:val="22"/>
        </w:rPr>
      </w:pPr>
    </w:p>
    <w:p w14:paraId="0B0C90B3" w14:textId="77777777" w:rsidR="00333F48" w:rsidRPr="00237C9C" w:rsidRDefault="00333F48" w:rsidP="00333F48">
      <w:pPr>
        <w:spacing w:line="276" w:lineRule="auto"/>
        <w:ind w:left="709" w:hanging="709"/>
        <w:jc w:val="center"/>
        <w:rPr>
          <w:rFonts w:ascii="Calibri" w:hAnsi="Calibri" w:cs="Calibri"/>
          <w:b/>
          <w:position w:val="-14"/>
          <w:sz w:val="22"/>
          <w:szCs w:val="22"/>
        </w:rPr>
      </w:pPr>
      <w:r w:rsidRPr="009F0989">
        <w:rPr>
          <w:rFonts w:ascii="Calibri" w:hAnsi="Calibri" w:cs="Calibri"/>
          <w:b/>
          <w:position w:val="-14"/>
          <w:sz w:val="22"/>
          <w:szCs w:val="22"/>
        </w:rPr>
        <w:t>JEDNOTKOVÁ CENA A PRAVIDLÁ JEJ AKTUALIZÁCIE</w:t>
      </w:r>
    </w:p>
    <w:p w14:paraId="7C17DEE5" w14:textId="77777777" w:rsidR="00333F48" w:rsidRDefault="00333F48" w:rsidP="00333F48">
      <w:pPr>
        <w:spacing w:line="276" w:lineRule="auto"/>
        <w:ind w:left="709" w:hanging="709"/>
        <w:rPr>
          <w:rFonts w:ascii="Calibri" w:hAnsi="Calibri" w:cs="Calibri"/>
          <w:position w:val="-14"/>
          <w:sz w:val="22"/>
          <w:szCs w:val="22"/>
        </w:rPr>
      </w:pPr>
    </w:p>
    <w:p w14:paraId="2F68A546" w14:textId="62D7AA5C" w:rsidR="00333F48" w:rsidRDefault="00333F48" w:rsidP="00333F48">
      <w:pPr>
        <w:spacing w:line="276" w:lineRule="auto"/>
        <w:ind w:left="709" w:hanging="709"/>
        <w:rPr>
          <w:rFonts w:ascii="Calibri" w:hAnsi="Calibri" w:cs="Calibri"/>
          <w:position w:val="-14"/>
          <w:sz w:val="22"/>
          <w:szCs w:val="22"/>
        </w:rPr>
      </w:pPr>
      <w:r>
        <w:rPr>
          <w:rFonts w:ascii="Calibri" w:hAnsi="Calibri" w:cs="Calibri"/>
          <w:position w:val="-14"/>
          <w:sz w:val="22"/>
          <w:szCs w:val="22"/>
        </w:rPr>
        <w:t>6.1</w:t>
      </w:r>
      <w:r w:rsidR="00D51A3E">
        <w:rPr>
          <w:rFonts w:ascii="Calibri" w:hAnsi="Calibri" w:cs="Calibri"/>
          <w:position w:val="-14"/>
          <w:sz w:val="22"/>
          <w:szCs w:val="22"/>
        </w:rPr>
        <w:t xml:space="preserve"> </w:t>
      </w:r>
      <w:r w:rsidR="00210E13">
        <w:rPr>
          <w:rFonts w:ascii="Calibri" w:hAnsi="Calibri" w:cs="Calibri"/>
          <w:position w:val="-14"/>
          <w:sz w:val="22"/>
          <w:szCs w:val="22"/>
        </w:rPr>
        <w:t xml:space="preserve"> </w:t>
      </w:r>
      <w:r>
        <w:rPr>
          <w:rFonts w:ascii="Calibri" w:hAnsi="Calibri" w:cs="Calibri"/>
          <w:position w:val="-14"/>
          <w:sz w:val="22"/>
          <w:szCs w:val="22"/>
        </w:rPr>
        <w:t xml:space="preserve">Zmluvné </w:t>
      </w:r>
      <w:r w:rsidRPr="00F769FD">
        <w:rPr>
          <w:rFonts w:ascii="Calibri" w:hAnsi="Calibri" w:cs="Calibri"/>
          <w:position w:val="-14"/>
          <w:sz w:val="22"/>
          <w:szCs w:val="22"/>
        </w:rPr>
        <w:t xml:space="preserve">strany sa dohodli, </w:t>
      </w:r>
      <w:r>
        <w:rPr>
          <w:rFonts w:ascii="Calibri" w:hAnsi="Calibri" w:cs="Calibri"/>
          <w:position w:val="-14"/>
          <w:sz w:val="22"/>
          <w:szCs w:val="22"/>
        </w:rPr>
        <w:t xml:space="preserve">že </w:t>
      </w:r>
    </w:p>
    <w:p w14:paraId="744B9FC0" w14:textId="2F13DEFB" w:rsidR="005C3860" w:rsidRPr="00A15CBB" w:rsidRDefault="005C3860" w:rsidP="005C3860">
      <w:pPr>
        <w:spacing w:line="276" w:lineRule="auto"/>
        <w:ind w:left="709" w:hanging="709"/>
        <w:rPr>
          <w:rFonts w:ascii="Calibri" w:hAnsi="Calibri" w:cs="Calibri"/>
          <w:i/>
          <w:position w:val="-14"/>
          <w:sz w:val="22"/>
          <w:szCs w:val="22"/>
        </w:rPr>
      </w:pPr>
      <w:r w:rsidRPr="00A15CBB">
        <w:rPr>
          <w:rFonts w:ascii="Calibri" w:hAnsi="Calibri" w:cs="Calibri"/>
          <w:i/>
          <w:position w:val="-14"/>
          <w:sz w:val="22"/>
          <w:szCs w:val="22"/>
          <w:highlight w:val="yellow"/>
        </w:rPr>
        <w:t>(vyplní Dopravca do ponuky)</w:t>
      </w:r>
    </w:p>
    <w:p w14:paraId="143C7B2B" w14:textId="6B4AB74E" w:rsidR="005C3860" w:rsidRPr="003E345A" w:rsidRDefault="005C3860" w:rsidP="003E345A">
      <w:pPr>
        <w:pStyle w:val="Odsekzoznamu"/>
        <w:numPr>
          <w:ilvl w:val="0"/>
          <w:numId w:val="10"/>
        </w:numPr>
        <w:jc w:val="both"/>
        <w:rPr>
          <w:color w:val="000000" w:themeColor="text1"/>
          <w:position w:val="-14"/>
        </w:rPr>
      </w:pPr>
      <w:r w:rsidRPr="00A15CBB">
        <w:rPr>
          <w:rFonts w:cs="Calibri"/>
          <w:b/>
          <w:position w:val="-14"/>
        </w:rPr>
        <w:t>jednotková cena za 1 (jeden) Tarifný kilometer,</w:t>
      </w:r>
      <w:r w:rsidRPr="00A15CBB">
        <w:rPr>
          <w:rFonts w:cs="Calibri"/>
          <w:b/>
          <w:color w:val="FF0000"/>
          <w:position w:val="-14"/>
        </w:rPr>
        <w:t xml:space="preserve"> </w:t>
      </w:r>
      <w:r w:rsidRPr="00A15CBB">
        <w:rPr>
          <w:rFonts w:cs="Calibri"/>
          <w:b/>
          <w:position w:val="-14"/>
        </w:rPr>
        <w:t xml:space="preserve">zaokrúhlená na 4 desatinné miesta je </w:t>
      </w:r>
      <w:r w:rsidRPr="00A15CBB">
        <w:rPr>
          <w:rFonts w:cs="Calibri"/>
          <w:b/>
          <w:position w:val="-14"/>
          <w:highlight w:val="yellow"/>
        </w:rPr>
        <w:t>........................</w:t>
      </w:r>
      <w:r w:rsidRPr="00A15CBB">
        <w:rPr>
          <w:rFonts w:cs="Calibri"/>
          <w:b/>
          <w:position w:val="-14"/>
        </w:rPr>
        <w:t xml:space="preserve">  EUR bez DPH (slovom: </w:t>
      </w:r>
      <w:r w:rsidRPr="00A15CBB">
        <w:rPr>
          <w:rFonts w:cs="Calibri"/>
          <w:b/>
          <w:position w:val="-14"/>
          <w:highlight w:val="yellow"/>
        </w:rPr>
        <w:t>.............................................................)</w:t>
      </w:r>
      <w:r w:rsidRPr="00A15CBB">
        <w:rPr>
          <w:rFonts w:cs="Calibri"/>
          <w:b/>
          <w:color w:val="FF0000"/>
          <w:position w:val="-14"/>
        </w:rPr>
        <w:t xml:space="preserve"> </w:t>
      </w:r>
      <w:r w:rsidR="003E345A">
        <w:rPr>
          <w:rFonts w:cs="Calibri"/>
          <w:b/>
          <w:color w:val="FF0000"/>
          <w:position w:val="-14"/>
        </w:rPr>
        <w:t xml:space="preserve">  </w:t>
      </w:r>
      <w:r w:rsidR="003E345A" w:rsidRPr="003E345A">
        <w:rPr>
          <w:rFonts w:cs="Calibri"/>
          <w:b/>
          <w:color w:val="000000" w:themeColor="text1"/>
          <w:position w:val="-14"/>
        </w:rPr>
        <w:t xml:space="preserve">(ďalej len „cena“).   </w:t>
      </w:r>
      <w:r w:rsidR="003E345A" w:rsidRPr="003E345A">
        <w:rPr>
          <w:rFonts w:cs="Calibri"/>
          <w:color w:val="000000" w:themeColor="text1"/>
          <w:position w:val="-14"/>
        </w:rPr>
        <w:t>Objednávateľ a Dopravca sa výslovne dohodli, že súčasťou ceny nie sú Poplatok za prístup (vstup)  spoja prímestskej dopravy  na autobusové stanice a poplatok za zmenu cestovného poriadku mimo výročnej  zmeny cestovných poriadkov, ktoré sa platia v zmysle  § 23  ods. 1  zákona č.  5</w:t>
      </w:r>
      <w:r w:rsidR="00EE1109">
        <w:rPr>
          <w:rFonts w:cs="Calibri"/>
          <w:color w:val="000000" w:themeColor="text1"/>
          <w:position w:val="-14"/>
        </w:rPr>
        <w:t xml:space="preserve">6/2012  Z. z. o cestnej doprave v znení neskorších predpisov. </w:t>
      </w:r>
      <w:r w:rsidR="003E345A" w:rsidRPr="003E345A">
        <w:rPr>
          <w:rFonts w:cs="Calibri"/>
          <w:color w:val="000000" w:themeColor="text1"/>
          <w:position w:val="-14"/>
        </w:rPr>
        <w:t xml:space="preserve">  </w:t>
      </w:r>
    </w:p>
    <w:p w14:paraId="4C42D6D0" w14:textId="62C0E8B6" w:rsidR="00333F48" w:rsidRPr="00A81B86" w:rsidRDefault="00D51A3E" w:rsidP="00A81B86">
      <w:pPr>
        <w:spacing w:line="276" w:lineRule="auto"/>
        <w:ind w:left="709" w:hanging="709"/>
        <w:rPr>
          <w:rFonts w:ascii="Calibri" w:hAnsi="Calibri" w:cs="Calibri"/>
          <w:color w:val="FF0000"/>
        </w:rPr>
      </w:pPr>
      <w:r>
        <w:rPr>
          <w:rFonts w:ascii="Calibri" w:hAnsi="Calibri" w:cs="Calibri"/>
          <w:b/>
          <w:position w:val="-14"/>
          <w:sz w:val="22"/>
          <w:szCs w:val="22"/>
        </w:rPr>
        <w:t xml:space="preserve"> </w:t>
      </w:r>
      <w:r w:rsidR="00333F48">
        <w:rPr>
          <w:rFonts w:ascii="Calibri" w:hAnsi="Calibri" w:cs="Calibri"/>
          <w:color w:val="000000" w:themeColor="text1"/>
        </w:rPr>
        <w:t xml:space="preserve"> </w:t>
      </w:r>
      <w:r w:rsidR="00333F48" w:rsidRPr="00B63749">
        <w:rPr>
          <w:rFonts w:ascii="Calibri" w:hAnsi="Calibri" w:cs="Calibri"/>
          <w:color w:val="000000" w:themeColor="text1"/>
        </w:rPr>
        <w:t>Tabuľka č.</w:t>
      </w:r>
      <w:r>
        <w:rPr>
          <w:rFonts w:ascii="Calibri" w:hAnsi="Calibri" w:cs="Calibri"/>
          <w:color w:val="000000" w:themeColor="text1"/>
        </w:rPr>
        <w:t xml:space="preserve"> </w:t>
      </w:r>
      <w:r w:rsidR="00333F48" w:rsidRPr="00B63749">
        <w:rPr>
          <w:rFonts w:ascii="Calibri" w:hAnsi="Calibri" w:cs="Calibri"/>
          <w:color w:val="000000" w:themeColor="text1"/>
        </w:rPr>
        <w:t>1</w:t>
      </w:r>
      <w:r w:rsidR="00B8598D" w:rsidRPr="00B63749">
        <w:rPr>
          <w:rFonts w:ascii="Calibri" w:hAnsi="Calibri" w:cs="Calibri"/>
          <w:color w:val="000000" w:themeColor="text1"/>
        </w:rPr>
        <w:t xml:space="preserve"> - jednotkové ceny</w:t>
      </w:r>
      <w:r>
        <w:rPr>
          <w:rFonts w:ascii="Calibri" w:hAnsi="Calibri" w:cs="Calibri"/>
          <w:color w:val="000000" w:themeColor="text1"/>
        </w:rPr>
        <w:t xml:space="preserve"> </w:t>
      </w:r>
      <w:r w:rsidR="00B8598D" w:rsidRPr="00B63749">
        <w:rPr>
          <w:rFonts w:ascii="Calibri" w:hAnsi="Calibri" w:cs="Calibri"/>
          <w:color w:val="000000" w:themeColor="text1"/>
        </w:rPr>
        <w:t>v eurách</w:t>
      </w:r>
      <w:r>
        <w:rPr>
          <w:rFonts w:ascii="Calibri" w:hAnsi="Calibri" w:cs="Calibri"/>
          <w:color w:val="000000" w:themeColor="text1"/>
        </w:rPr>
        <w:t xml:space="preserve"> </w:t>
      </w:r>
      <w:r w:rsidR="00B8598D" w:rsidRPr="00B63749">
        <w:rPr>
          <w:rFonts w:ascii="Calibri" w:hAnsi="Calibri" w:cs="Calibri"/>
          <w:color w:val="000000" w:themeColor="text1"/>
        </w:rPr>
        <w:t>bez DPH</w:t>
      </w:r>
      <w:r w:rsidR="00A81B86">
        <w:rPr>
          <w:rFonts w:ascii="Calibri" w:hAnsi="Calibri" w:cs="Calibri"/>
          <w:color w:val="000000" w:themeColor="text1"/>
        </w:rPr>
        <w:t xml:space="preserve"> </w:t>
      </w:r>
      <w:r w:rsidR="00A81B86" w:rsidRPr="008704EF">
        <w:rPr>
          <w:rFonts w:ascii="Calibri" w:hAnsi="Calibri" w:cs="Calibri"/>
        </w:rPr>
        <w:t>z ponuky Dopravcu</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09"/>
        <w:gridCol w:w="1400"/>
        <w:gridCol w:w="1413"/>
        <w:gridCol w:w="1416"/>
        <w:gridCol w:w="1416"/>
      </w:tblGrid>
      <w:tr w:rsidR="002C48FF" w:rsidRPr="002F6F20" w14:paraId="3B5A2B69" w14:textId="71288E2D" w:rsidTr="00A81B86">
        <w:trPr>
          <w:cantSplit/>
        </w:trPr>
        <w:tc>
          <w:tcPr>
            <w:tcW w:w="1409" w:type="dxa"/>
            <w:vAlign w:val="center"/>
          </w:tcPr>
          <w:p w14:paraId="3B37BD55" w14:textId="193506EF" w:rsidR="002C48FF" w:rsidRDefault="002C48FF" w:rsidP="00166A6D">
            <w:pPr>
              <w:pStyle w:val="Normal2"/>
              <w:ind w:left="0"/>
              <w:jc w:val="center"/>
              <w:rPr>
                <w:rFonts w:ascii="Calibri" w:hAnsi="Calibri" w:cs="Calibri"/>
                <w:b/>
                <w:strike/>
                <w:lang w:val="sk-SK"/>
              </w:rPr>
            </w:pPr>
            <w:r w:rsidRPr="002F6F20">
              <w:rPr>
                <w:rFonts w:ascii="Calibri" w:hAnsi="Calibri" w:cs="Calibri"/>
                <w:b/>
                <w:lang w:val="sk-SK"/>
              </w:rPr>
              <w:t>Spolu</w:t>
            </w:r>
            <w:r w:rsidR="00D51A3E">
              <w:rPr>
                <w:rFonts w:ascii="Calibri" w:hAnsi="Calibri" w:cs="Calibri"/>
                <w:b/>
                <w:lang w:val="sk-SK"/>
              </w:rPr>
              <w:t xml:space="preserve"> </w:t>
            </w:r>
          </w:p>
          <w:p w14:paraId="68718299" w14:textId="1D2E79CE" w:rsidR="002C48FF" w:rsidRPr="002F6F20" w:rsidRDefault="00A81B86" w:rsidP="00A81B86">
            <w:pPr>
              <w:pStyle w:val="Normal2"/>
              <w:ind w:left="0"/>
              <w:jc w:val="center"/>
              <w:rPr>
                <w:rFonts w:ascii="Calibri" w:hAnsi="Calibri" w:cs="Calibri"/>
                <w:b/>
                <w:lang w:val="sk-SK"/>
              </w:rPr>
            </w:pPr>
            <w:r w:rsidRPr="008704EF">
              <w:rPr>
                <w:rFonts w:ascii="Calibri" w:hAnsi="Calibri" w:cs="Calibri"/>
                <w:b/>
                <w:lang w:val="sk-SK"/>
              </w:rPr>
              <w:t xml:space="preserve">Jednotková </w:t>
            </w:r>
            <w:r w:rsidR="002C48FF" w:rsidRPr="00DA6955">
              <w:rPr>
                <w:rFonts w:ascii="Calibri" w:hAnsi="Calibri" w:cs="Calibri"/>
                <w:b/>
                <w:lang w:val="sk-SK"/>
              </w:rPr>
              <w:t>cena za 1</w:t>
            </w:r>
            <w:r w:rsidR="00D51A3E">
              <w:rPr>
                <w:rFonts w:ascii="Calibri" w:hAnsi="Calibri" w:cs="Calibri"/>
                <w:b/>
                <w:lang w:val="sk-SK"/>
              </w:rPr>
              <w:t xml:space="preserve"> </w:t>
            </w:r>
            <w:r w:rsidR="002C48FF" w:rsidRPr="00DA6955">
              <w:rPr>
                <w:rFonts w:ascii="Calibri" w:hAnsi="Calibri" w:cs="Calibri"/>
                <w:b/>
                <w:lang w:val="sk-SK"/>
              </w:rPr>
              <w:t>Tarifný kilometer</w:t>
            </w:r>
            <w:r w:rsidR="002C48FF">
              <w:rPr>
                <w:rFonts w:ascii="Calibri" w:hAnsi="Calibri" w:cs="Calibri"/>
                <w:b/>
                <w:lang w:val="sk-SK"/>
              </w:rPr>
              <w:t xml:space="preserve"> </w:t>
            </w:r>
          </w:p>
        </w:tc>
        <w:tc>
          <w:tcPr>
            <w:tcW w:w="1409" w:type="dxa"/>
            <w:vAlign w:val="center"/>
          </w:tcPr>
          <w:p w14:paraId="65AC2430" w14:textId="77777777" w:rsidR="002C48FF" w:rsidRPr="002F6F20" w:rsidRDefault="002C48FF" w:rsidP="00166A6D">
            <w:pPr>
              <w:pStyle w:val="Normal2"/>
              <w:ind w:left="0"/>
              <w:jc w:val="center"/>
              <w:rPr>
                <w:rFonts w:ascii="Calibri" w:hAnsi="Calibri" w:cs="Calibri"/>
                <w:b/>
                <w:lang w:val="sk-SK"/>
              </w:rPr>
            </w:pPr>
            <w:r w:rsidRPr="002F6F20">
              <w:rPr>
                <w:rFonts w:ascii="Calibri" w:hAnsi="Calibri" w:cs="Calibri"/>
                <w:b/>
                <w:lang w:val="sk-SK"/>
              </w:rPr>
              <w:t>časť ceny za</w:t>
            </w:r>
          </w:p>
          <w:p w14:paraId="17F521E7" w14:textId="77777777" w:rsidR="002C48FF" w:rsidRPr="002F6F20" w:rsidRDefault="002C48FF" w:rsidP="00166A6D">
            <w:pPr>
              <w:pStyle w:val="Normal2"/>
              <w:ind w:left="0"/>
              <w:jc w:val="center"/>
              <w:rPr>
                <w:rFonts w:ascii="Calibri" w:hAnsi="Calibri" w:cs="Calibri"/>
                <w:b/>
                <w:lang w:val="sk-SK"/>
              </w:rPr>
            </w:pPr>
            <w:r w:rsidRPr="002F6F20">
              <w:rPr>
                <w:rFonts w:ascii="Calibri" w:hAnsi="Calibri" w:cs="Calibri"/>
                <w:b/>
                <w:lang w:val="sk-SK"/>
              </w:rPr>
              <w:t>PHM</w:t>
            </w:r>
          </w:p>
          <w:p w14:paraId="322253F1" w14:textId="77777777" w:rsidR="002C48FF" w:rsidRPr="002F6F20" w:rsidRDefault="002C48FF" w:rsidP="00166A6D">
            <w:pPr>
              <w:pStyle w:val="Normal2"/>
              <w:ind w:left="0"/>
              <w:jc w:val="center"/>
              <w:rPr>
                <w:rFonts w:ascii="Calibri" w:hAnsi="Calibri" w:cs="Calibri"/>
                <w:b/>
                <w:lang w:val="sk-SK"/>
              </w:rPr>
            </w:pPr>
          </w:p>
        </w:tc>
        <w:tc>
          <w:tcPr>
            <w:tcW w:w="1400" w:type="dxa"/>
            <w:vAlign w:val="center"/>
          </w:tcPr>
          <w:p w14:paraId="69FB00CA" w14:textId="77777777" w:rsidR="002C48FF" w:rsidRPr="00B63749" w:rsidRDefault="002C48FF" w:rsidP="00166A6D">
            <w:pPr>
              <w:pStyle w:val="Normal2"/>
              <w:ind w:left="0"/>
              <w:jc w:val="center"/>
              <w:rPr>
                <w:rFonts w:ascii="Calibri" w:hAnsi="Calibri" w:cs="Calibri"/>
                <w:b/>
                <w:lang w:val="sk-SK"/>
              </w:rPr>
            </w:pPr>
            <w:r w:rsidRPr="00B63749">
              <w:rPr>
                <w:rFonts w:ascii="Calibri" w:hAnsi="Calibri" w:cs="Calibri"/>
                <w:b/>
                <w:lang w:val="sk-SK"/>
              </w:rPr>
              <w:t>časť ceny za</w:t>
            </w:r>
          </w:p>
          <w:p w14:paraId="5D5A4715" w14:textId="0E83421B" w:rsidR="002C48FF" w:rsidRPr="002F6F20" w:rsidRDefault="002C48FF" w:rsidP="00166A6D">
            <w:pPr>
              <w:pStyle w:val="Normal2"/>
              <w:ind w:left="0"/>
              <w:jc w:val="center"/>
              <w:rPr>
                <w:rFonts w:ascii="Calibri" w:hAnsi="Calibri" w:cs="Calibri"/>
                <w:b/>
                <w:lang w:val="sk-SK"/>
              </w:rPr>
            </w:pPr>
            <w:r w:rsidRPr="00B63749">
              <w:rPr>
                <w:rFonts w:ascii="Calibri" w:hAnsi="Calibri" w:cs="Calibri"/>
                <w:b/>
                <w:lang w:val="sk-SK"/>
              </w:rPr>
              <w:t xml:space="preserve"> náklady práce</w:t>
            </w:r>
          </w:p>
          <w:p w14:paraId="6B65DA93" w14:textId="77777777" w:rsidR="002C48FF" w:rsidRPr="002F6F20" w:rsidRDefault="002C48FF" w:rsidP="00166A6D">
            <w:pPr>
              <w:pStyle w:val="Normal2"/>
              <w:ind w:left="0"/>
              <w:jc w:val="center"/>
              <w:rPr>
                <w:rFonts w:ascii="Calibri" w:hAnsi="Calibri" w:cs="Calibri"/>
                <w:b/>
                <w:lang w:val="sk-SK"/>
              </w:rPr>
            </w:pPr>
          </w:p>
        </w:tc>
        <w:tc>
          <w:tcPr>
            <w:tcW w:w="1413" w:type="dxa"/>
            <w:vAlign w:val="center"/>
          </w:tcPr>
          <w:p w14:paraId="3D7F3376" w14:textId="77777777" w:rsidR="002C48FF" w:rsidRPr="002F6F20" w:rsidRDefault="002C48FF" w:rsidP="00166A6D">
            <w:pPr>
              <w:pStyle w:val="Normal2"/>
              <w:ind w:left="0"/>
              <w:jc w:val="center"/>
              <w:rPr>
                <w:rFonts w:ascii="Calibri" w:hAnsi="Calibri" w:cs="Calibri"/>
                <w:b/>
                <w:lang w:val="sk-SK"/>
              </w:rPr>
            </w:pPr>
            <w:r w:rsidRPr="002F6F20">
              <w:rPr>
                <w:rFonts w:ascii="Calibri" w:hAnsi="Calibri" w:cs="Calibri"/>
                <w:b/>
                <w:lang w:val="sk-SK"/>
              </w:rPr>
              <w:t>časť ceny za Opravy, réžiu a iné</w:t>
            </w:r>
          </w:p>
        </w:tc>
        <w:tc>
          <w:tcPr>
            <w:tcW w:w="1416" w:type="dxa"/>
            <w:shd w:val="clear" w:color="auto" w:fill="auto"/>
            <w:vAlign w:val="center"/>
          </w:tcPr>
          <w:p w14:paraId="53E60BA9" w14:textId="7E68E280" w:rsidR="002C48FF" w:rsidRPr="002F6F20" w:rsidRDefault="002C48FF" w:rsidP="003F5370">
            <w:pPr>
              <w:pStyle w:val="Normal2"/>
              <w:ind w:left="0"/>
              <w:jc w:val="center"/>
              <w:rPr>
                <w:rFonts w:ascii="Calibri" w:hAnsi="Calibri" w:cs="Calibri"/>
                <w:b/>
                <w:lang w:val="sk-SK"/>
              </w:rPr>
            </w:pPr>
            <w:r w:rsidRPr="00B63749">
              <w:rPr>
                <w:rFonts w:ascii="Calibri" w:hAnsi="Calibri" w:cs="Calibri"/>
                <w:b/>
                <w:lang w:val="sk-SK"/>
              </w:rPr>
              <w:t xml:space="preserve">časť ceny za </w:t>
            </w:r>
            <w:bookmarkStart w:id="7" w:name="_Hlk529134424"/>
            <w:r w:rsidRPr="00B63749">
              <w:rPr>
                <w:rFonts w:ascii="Calibri" w:hAnsi="Calibri" w:cs="Calibri"/>
                <w:b/>
                <w:lang w:val="sk-SK"/>
              </w:rPr>
              <w:t xml:space="preserve">Odpisy </w:t>
            </w:r>
            <w:r w:rsidR="003F5370" w:rsidRPr="00B63749">
              <w:rPr>
                <w:rFonts w:ascii="Calibri" w:hAnsi="Calibri" w:cs="Calibri"/>
                <w:b/>
                <w:lang w:val="sk-SK"/>
              </w:rPr>
              <w:t>a/</w:t>
            </w:r>
            <w:r w:rsidRPr="00B63749">
              <w:rPr>
                <w:rFonts w:ascii="Calibri" w:hAnsi="Calibri" w:cs="Calibri"/>
                <w:b/>
                <w:lang w:val="sk-SK"/>
              </w:rPr>
              <w:t xml:space="preserve">alebo nájom na </w:t>
            </w:r>
            <w:bookmarkEnd w:id="7"/>
            <w:r w:rsidR="003F5370" w:rsidRPr="00B63749">
              <w:rPr>
                <w:rFonts w:ascii="Calibri" w:hAnsi="Calibri" w:cs="Calibri"/>
                <w:b/>
                <w:lang w:val="sk-SK"/>
              </w:rPr>
              <w:t>Používané vozidlá</w:t>
            </w:r>
          </w:p>
        </w:tc>
        <w:tc>
          <w:tcPr>
            <w:tcW w:w="1416" w:type="dxa"/>
            <w:tcBorders>
              <w:bottom w:val="single" w:sz="4" w:space="0" w:color="auto"/>
            </w:tcBorders>
          </w:tcPr>
          <w:p w14:paraId="73F3BC2D" w14:textId="77777777" w:rsidR="002C48FF" w:rsidRPr="00B63749" w:rsidRDefault="002C48FF" w:rsidP="00166A6D">
            <w:pPr>
              <w:pStyle w:val="Normal2"/>
              <w:ind w:left="0"/>
              <w:jc w:val="center"/>
              <w:rPr>
                <w:rFonts w:ascii="Calibri" w:hAnsi="Calibri" w:cs="Calibri"/>
                <w:b/>
                <w:highlight w:val="green"/>
                <w:lang w:val="sk-SK"/>
              </w:rPr>
            </w:pPr>
          </w:p>
          <w:p w14:paraId="0387CBA6" w14:textId="16F8955B" w:rsidR="002C48FF" w:rsidRPr="008704EF" w:rsidRDefault="00A81B86" w:rsidP="00166A6D">
            <w:pPr>
              <w:pStyle w:val="Normal2"/>
              <w:ind w:left="0"/>
              <w:jc w:val="center"/>
              <w:rPr>
                <w:rFonts w:ascii="Calibri" w:hAnsi="Calibri" w:cs="Calibri"/>
                <w:b/>
                <w:lang w:val="sk-SK"/>
              </w:rPr>
            </w:pPr>
            <w:r w:rsidRPr="008704EF">
              <w:rPr>
                <w:rFonts w:ascii="Calibri" w:hAnsi="Calibri" w:cs="Calibri"/>
                <w:b/>
                <w:lang w:val="sk-SK"/>
              </w:rPr>
              <w:t xml:space="preserve">časť ceny za </w:t>
            </w:r>
          </w:p>
          <w:p w14:paraId="3BE35AFF" w14:textId="32E7D94A" w:rsidR="002C48FF" w:rsidRPr="00B63749" w:rsidRDefault="002C48FF" w:rsidP="00166A6D">
            <w:pPr>
              <w:pStyle w:val="Normal2"/>
              <w:ind w:left="0"/>
              <w:jc w:val="center"/>
              <w:rPr>
                <w:rFonts w:ascii="Calibri" w:hAnsi="Calibri" w:cs="Calibri"/>
                <w:b/>
                <w:highlight w:val="green"/>
                <w:lang w:val="sk-SK"/>
              </w:rPr>
            </w:pPr>
            <w:r w:rsidRPr="00B63749">
              <w:rPr>
                <w:rFonts w:ascii="Calibri" w:hAnsi="Calibri" w:cs="Calibri"/>
                <w:b/>
                <w:lang w:val="sk-SK"/>
              </w:rPr>
              <w:t>Zisk</w:t>
            </w:r>
          </w:p>
        </w:tc>
      </w:tr>
      <w:tr w:rsidR="00A81B86" w:rsidRPr="002F6F20" w14:paraId="2B20424C" w14:textId="1C26ABDA" w:rsidTr="00592B06">
        <w:trPr>
          <w:cantSplit/>
        </w:trPr>
        <w:tc>
          <w:tcPr>
            <w:tcW w:w="1409" w:type="dxa"/>
            <w:vAlign w:val="center"/>
          </w:tcPr>
          <w:p w14:paraId="0D402CE5" w14:textId="77777777" w:rsidR="00A81B86" w:rsidRPr="006023AE" w:rsidRDefault="00A81B86" w:rsidP="00166A6D">
            <w:pPr>
              <w:pStyle w:val="Normal2"/>
              <w:ind w:left="0"/>
              <w:jc w:val="center"/>
              <w:rPr>
                <w:rFonts w:ascii="Calibri" w:hAnsi="Calibri" w:cs="Calibri"/>
                <w:b/>
                <w:lang w:val="sk-SK"/>
              </w:rPr>
            </w:pPr>
            <w:r w:rsidRPr="006023AE">
              <w:rPr>
                <w:rFonts w:ascii="Calibri" w:hAnsi="Calibri" w:cs="Calibri"/>
                <w:b/>
                <w:bCs/>
                <w:iCs/>
                <w:lang w:val="sk-SK"/>
              </w:rPr>
              <w:t>C</w:t>
            </w:r>
            <w:r w:rsidRPr="006023AE">
              <w:rPr>
                <w:rFonts w:ascii="Calibri" w:hAnsi="Calibri" w:cs="Calibri"/>
                <w:b/>
                <w:bCs/>
                <w:iCs/>
                <w:vertAlign w:val="subscript"/>
                <w:lang w:val="sk-SK"/>
              </w:rPr>
              <w:t>SPOLU</w:t>
            </w:r>
            <w:r>
              <w:rPr>
                <w:rFonts w:ascii="Calibri" w:hAnsi="Calibri" w:cs="Calibri"/>
                <w:b/>
                <w:bCs/>
                <w:iCs/>
                <w:vertAlign w:val="subscript"/>
                <w:lang w:val="sk-SK"/>
              </w:rPr>
              <w:t>0</w:t>
            </w:r>
          </w:p>
        </w:tc>
        <w:tc>
          <w:tcPr>
            <w:tcW w:w="1409" w:type="dxa"/>
          </w:tcPr>
          <w:p w14:paraId="7207072F" w14:textId="77777777" w:rsidR="00A81B86" w:rsidRPr="006023AE" w:rsidRDefault="00A81B86" w:rsidP="00166A6D">
            <w:pPr>
              <w:pStyle w:val="Normal2"/>
              <w:ind w:left="0"/>
              <w:jc w:val="center"/>
              <w:rPr>
                <w:rFonts w:ascii="Calibri" w:hAnsi="Calibri" w:cs="Calibri"/>
                <w:b/>
                <w:highlight w:val="yellow"/>
                <w:lang w:val="sk-SK"/>
              </w:rPr>
            </w:pPr>
            <w:r w:rsidRPr="006023AE">
              <w:rPr>
                <w:rFonts w:ascii="Calibri" w:hAnsi="Calibri" w:cs="Calibri"/>
                <w:b/>
                <w:lang w:val="sk-SK"/>
              </w:rPr>
              <w:t>CC</w:t>
            </w:r>
            <w:r w:rsidRPr="006023AE">
              <w:rPr>
                <w:rFonts w:ascii="Calibri" w:hAnsi="Calibri" w:cs="Calibri"/>
                <w:b/>
                <w:vertAlign w:val="subscript"/>
                <w:lang w:val="sk-SK"/>
              </w:rPr>
              <w:t>PHM0</w:t>
            </w:r>
          </w:p>
        </w:tc>
        <w:tc>
          <w:tcPr>
            <w:tcW w:w="1400" w:type="dxa"/>
          </w:tcPr>
          <w:p w14:paraId="12AB868B" w14:textId="77777777" w:rsidR="00A81B86" w:rsidRPr="006023AE" w:rsidRDefault="00A81B86" w:rsidP="00166A6D">
            <w:pPr>
              <w:pStyle w:val="Normal2"/>
              <w:ind w:left="0"/>
              <w:jc w:val="center"/>
              <w:rPr>
                <w:rFonts w:ascii="Calibri" w:hAnsi="Calibri" w:cs="Calibri"/>
                <w:b/>
                <w:highlight w:val="yellow"/>
                <w:lang w:val="sk-SK"/>
              </w:rPr>
            </w:pPr>
            <w:r w:rsidRPr="006023AE">
              <w:rPr>
                <w:rFonts w:ascii="Calibri" w:hAnsi="Calibri" w:cs="Calibri"/>
                <w:b/>
                <w:bCs/>
                <w:iCs/>
                <w:lang w:val="sk-SK"/>
              </w:rPr>
              <w:t>CC</w:t>
            </w:r>
            <w:r w:rsidRPr="006023AE">
              <w:rPr>
                <w:rFonts w:ascii="Calibri" w:hAnsi="Calibri" w:cs="Calibri"/>
                <w:b/>
                <w:bCs/>
                <w:iCs/>
                <w:vertAlign w:val="subscript"/>
                <w:lang w:val="sk-SK"/>
              </w:rPr>
              <w:t>CP0</w:t>
            </w:r>
          </w:p>
        </w:tc>
        <w:tc>
          <w:tcPr>
            <w:tcW w:w="1413" w:type="dxa"/>
          </w:tcPr>
          <w:p w14:paraId="59554EB2" w14:textId="77777777" w:rsidR="00A81B86" w:rsidRPr="006023AE" w:rsidRDefault="00A81B86" w:rsidP="00166A6D">
            <w:pPr>
              <w:pStyle w:val="Normal2"/>
              <w:ind w:left="0"/>
              <w:jc w:val="center"/>
              <w:rPr>
                <w:rFonts w:ascii="Calibri" w:hAnsi="Calibri" w:cs="Calibri"/>
                <w:b/>
                <w:highlight w:val="yellow"/>
                <w:lang w:val="sk-SK"/>
              </w:rPr>
            </w:pPr>
            <w:r w:rsidRPr="006023AE">
              <w:rPr>
                <w:rFonts w:ascii="Calibri" w:hAnsi="Calibri" w:cs="Calibri"/>
                <w:b/>
                <w:lang w:val="sk-SK"/>
              </w:rPr>
              <w:t>CC</w:t>
            </w:r>
            <w:r w:rsidRPr="006023AE">
              <w:rPr>
                <w:rFonts w:ascii="Calibri" w:hAnsi="Calibri" w:cs="Calibri"/>
                <w:b/>
                <w:vertAlign w:val="subscript"/>
                <w:lang w:val="sk-SK"/>
              </w:rPr>
              <w:t>OPRE0</w:t>
            </w:r>
          </w:p>
        </w:tc>
        <w:tc>
          <w:tcPr>
            <w:tcW w:w="1416" w:type="dxa"/>
          </w:tcPr>
          <w:p w14:paraId="38B8F874" w14:textId="77777777" w:rsidR="00A81B86" w:rsidRPr="006023AE" w:rsidRDefault="00A81B86" w:rsidP="00166A6D">
            <w:pPr>
              <w:pStyle w:val="Normal2"/>
              <w:ind w:left="0"/>
              <w:jc w:val="center"/>
              <w:rPr>
                <w:rFonts w:ascii="Calibri" w:hAnsi="Calibri" w:cs="Calibri"/>
                <w:b/>
                <w:highlight w:val="yellow"/>
                <w:lang w:val="sk-SK"/>
              </w:rPr>
            </w:pPr>
            <w:r w:rsidRPr="006023AE">
              <w:rPr>
                <w:rFonts w:ascii="Calibri" w:hAnsi="Calibri" w:cs="Calibri"/>
                <w:b/>
                <w:lang w:val="sk-SK"/>
              </w:rPr>
              <w:t>CC</w:t>
            </w:r>
            <w:r w:rsidRPr="006023AE">
              <w:rPr>
                <w:rFonts w:ascii="Calibri" w:hAnsi="Calibri" w:cs="Calibri"/>
                <w:b/>
                <w:vertAlign w:val="subscript"/>
                <w:lang w:val="sk-SK"/>
              </w:rPr>
              <w:t>ODFN0</w:t>
            </w:r>
          </w:p>
        </w:tc>
        <w:tc>
          <w:tcPr>
            <w:tcW w:w="1416" w:type="dxa"/>
          </w:tcPr>
          <w:p w14:paraId="129B7B0D" w14:textId="51598AFD" w:rsidR="00A81B86" w:rsidRPr="006023AE" w:rsidRDefault="00A81B86" w:rsidP="00A81B86">
            <w:pPr>
              <w:pStyle w:val="Normal2"/>
              <w:ind w:left="0"/>
              <w:jc w:val="center"/>
              <w:rPr>
                <w:rFonts w:ascii="Calibri" w:hAnsi="Calibri" w:cs="Calibri"/>
                <w:b/>
                <w:lang w:val="sk-SK"/>
              </w:rPr>
            </w:pPr>
            <w:r w:rsidRPr="008704EF">
              <w:rPr>
                <w:rFonts w:ascii="Calibri" w:hAnsi="Calibri" w:cs="Calibri"/>
                <w:b/>
                <w:lang w:val="sk-SK"/>
              </w:rPr>
              <w:t>CC</w:t>
            </w:r>
            <w:r w:rsidRPr="008704EF">
              <w:rPr>
                <w:rFonts w:ascii="Calibri" w:hAnsi="Calibri" w:cs="Calibri"/>
                <w:b/>
                <w:vertAlign w:val="subscript"/>
                <w:lang w:val="sk-SK"/>
              </w:rPr>
              <w:t>ZISK</w:t>
            </w:r>
          </w:p>
        </w:tc>
      </w:tr>
      <w:tr w:rsidR="00A81B86" w:rsidRPr="002F6F20" w14:paraId="547D074E" w14:textId="71CC65AE" w:rsidTr="00592B06">
        <w:trPr>
          <w:cantSplit/>
        </w:trPr>
        <w:tc>
          <w:tcPr>
            <w:tcW w:w="1409" w:type="dxa"/>
            <w:vAlign w:val="center"/>
          </w:tcPr>
          <w:p w14:paraId="0F9C3461" w14:textId="77777777" w:rsidR="00A81B86" w:rsidRPr="006023AE" w:rsidRDefault="00A81B86" w:rsidP="00166A6D">
            <w:pPr>
              <w:pStyle w:val="Normal2"/>
              <w:ind w:left="0"/>
              <w:jc w:val="center"/>
              <w:rPr>
                <w:rFonts w:ascii="Calibri" w:hAnsi="Calibri" w:cs="Calibri"/>
                <w:b/>
                <w:bCs/>
                <w:iCs/>
                <w:lang w:val="sk-SK"/>
              </w:rPr>
            </w:pPr>
          </w:p>
        </w:tc>
        <w:tc>
          <w:tcPr>
            <w:tcW w:w="1409" w:type="dxa"/>
          </w:tcPr>
          <w:p w14:paraId="76922DC0" w14:textId="77777777" w:rsidR="00A81B86" w:rsidRPr="006023AE" w:rsidRDefault="00A81B86" w:rsidP="00166A6D">
            <w:pPr>
              <w:pStyle w:val="Normal2"/>
              <w:ind w:left="0"/>
              <w:jc w:val="center"/>
              <w:rPr>
                <w:rFonts w:ascii="Calibri" w:hAnsi="Calibri" w:cs="Calibri"/>
                <w:b/>
                <w:lang w:val="sk-SK"/>
              </w:rPr>
            </w:pPr>
          </w:p>
        </w:tc>
        <w:tc>
          <w:tcPr>
            <w:tcW w:w="1400" w:type="dxa"/>
          </w:tcPr>
          <w:p w14:paraId="60F207A6" w14:textId="77777777" w:rsidR="00A81B86" w:rsidRPr="006023AE" w:rsidRDefault="00A81B86" w:rsidP="00166A6D">
            <w:pPr>
              <w:pStyle w:val="Normal2"/>
              <w:ind w:left="0"/>
              <w:jc w:val="center"/>
              <w:rPr>
                <w:rFonts w:ascii="Calibri" w:hAnsi="Calibri" w:cs="Calibri"/>
                <w:b/>
                <w:bCs/>
                <w:iCs/>
                <w:lang w:val="sk-SK"/>
              </w:rPr>
            </w:pPr>
          </w:p>
        </w:tc>
        <w:tc>
          <w:tcPr>
            <w:tcW w:w="1413" w:type="dxa"/>
          </w:tcPr>
          <w:p w14:paraId="401C5088" w14:textId="77777777" w:rsidR="00A81B86" w:rsidRPr="006023AE" w:rsidRDefault="00A81B86" w:rsidP="00166A6D">
            <w:pPr>
              <w:pStyle w:val="Normal2"/>
              <w:ind w:left="0"/>
              <w:jc w:val="center"/>
              <w:rPr>
                <w:rFonts w:ascii="Calibri" w:hAnsi="Calibri" w:cs="Calibri"/>
                <w:b/>
                <w:lang w:val="sk-SK"/>
              </w:rPr>
            </w:pPr>
          </w:p>
        </w:tc>
        <w:tc>
          <w:tcPr>
            <w:tcW w:w="1416" w:type="dxa"/>
          </w:tcPr>
          <w:p w14:paraId="194A5A75" w14:textId="77777777" w:rsidR="00A81B86" w:rsidRPr="006023AE" w:rsidRDefault="00A81B86" w:rsidP="00166A6D">
            <w:pPr>
              <w:pStyle w:val="Normal2"/>
              <w:ind w:left="0"/>
              <w:jc w:val="center"/>
              <w:rPr>
                <w:rFonts w:ascii="Calibri" w:hAnsi="Calibri" w:cs="Calibri"/>
                <w:b/>
                <w:lang w:val="sk-SK"/>
              </w:rPr>
            </w:pPr>
          </w:p>
        </w:tc>
        <w:tc>
          <w:tcPr>
            <w:tcW w:w="1416" w:type="dxa"/>
          </w:tcPr>
          <w:p w14:paraId="4965BABF" w14:textId="35BBD28B" w:rsidR="00A81B86" w:rsidRPr="006023AE" w:rsidRDefault="00A81B86" w:rsidP="00166A6D">
            <w:pPr>
              <w:pStyle w:val="Normal2"/>
              <w:ind w:left="0"/>
              <w:jc w:val="center"/>
              <w:rPr>
                <w:rFonts w:ascii="Calibri" w:hAnsi="Calibri" w:cs="Calibri"/>
                <w:b/>
                <w:lang w:val="sk-SK"/>
              </w:rPr>
            </w:pPr>
          </w:p>
        </w:tc>
      </w:tr>
    </w:tbl>
    <w:p w14:paraId="5B8E1C24" w14:textId="77777777" w:rsidR="00333F48" w:rsidRDefault="00333F48" w:rsidP="00333F48">
      <w:pPr>
        <w:pStyle w:val="Odsekzoznamu"/>
        <w:rPr>
          <w:rFonts w:cs="Calibri"/>
        </w:rPr>
      </w:pPr>
    </w:p>
    <w:p w14:paraId="39118DF3" w14:textId="77777777" w:rsidR="005C3860" w:rsidRDefault="005C3860" w:rsidP="005C3860">
      <w:pPr>
        <w:pStyle w:val="Odsekzoznamu"/>
        <w:rPr>
          <w:rFonts w:cs="Calibri"/>
        </w:rPr>
      </w:pPr>
    </w:p>
    <w:p w14:paraId="717F8342" w14:textId="78C2F46B" w:rsidR="005C3860" w:rsidRPr="004F565F" w:rsidRDefault="005C3860" w:rsidP="004F565F">
      <w:pPr>
        <w:pStyle w:val="Odsekzoznamu"/>
        <w:numPr>
          <w:ilvl w:val="0"/>
          <w:numId w:val="10"/>
        </w:numPr>
        <w:rPr>
          <w:rFonts w:cs="Calibri"/>
        </w:rPr>
      </w:pPr>
      <w:r w:rsidRPr="004F565F">
        <w:rPr>
          <w:rFonts w:cs="Calibri"/>
          <w:b/>
        </w:rPr>
        <w:lastRenderedPageBreak/>
        <w:t>Východiskový ročný nábeh vozidiel</w:t>
      </w:r>
      <w:r w:rsidRPr="004F565F">
        <w:rPr>
          <w:rFonts w:cs="Calibri"/>
        </w:rPr>
        <w:t xml:space="preserve"> je: </w:t>
      </w:r>
      <w:r w:rsidRPr="004F565F">
        <w:rPr>
          <w:rFonts w:cs="Calibri"/>
          <w:b/>
          <w:position w:val="-14"/>
          <w:highlight w:val="yellow"/>
        </w:rPr>
        <w:t>........................</w:t>
      </w:r>
      <w:r w:rsidRPr="004F565F">
        <w:rPr>
          <w:rFonts w:cs="Calibri"/>
          <w:b/>
          <w:position w:val="-14"/>
        </w:rPr>
        <w:t xml:space="preserve">  </w:t>
      </w:r>
    </w:p>
    <w:p w14:paraId="43DB6EF7" w14:textId="77777777" w:rsidR="005C3860" w:rsidRPr="00A15CBB" w:rsidRDefault="005C3860" w:rsidP="004F565F">
      <w:pPr>
        <w:pStyle w:val="Odsekzoznamu"/>
        <w:numPr>
          <w:ilvl w:val="0"/>
          <w:numId w:val="10"/>
        </w:numPr>
        <w:rPr>
          <w:rFonts w:cs="Calibri"/>
        </w:rPr>
      </w:pPr>
      <w:r w:rsidRPr="00A15CBB">
        <w:rPr>
          <w:rFonts w:cs="Calibri"/>
          <w:b/>
        </w:rPr>
        <w:t>Východiskový počet Používaných vozidiel (vrátane prevádzkovej zálohy)</w:t>
      </w:r>
      <w:r w:rsidRPr="00A15CBB">
        <w:rPr>
          <w:rFonts w:cs="Calibri"/>
          <w:b/>
          <w:color w:val="FF0000"/>
        </w:rPr>
        <w:t xml:space="preserve"> </w:t>
      </w:r>
      <w:r w:rsidRPr="00A15CBB">
        <w:rPr>
          <w:rFonts w:cs="Calibri"/>
        </w:rPr>
        <w:t xml:space="preserve">je: </w:t>
      </w:r>
      <w:r w:rsidRPr="00A15CBB">
        <w:rPr>
          <w:rFonts w:cs="Calibri"/>
          <w:b/>
          <w:position w:val="-14"/>
          <w:highlight w:val="yellow"/>
        </w:rPr>
        <w:t>........................</w:t>
      </w:r>
      <w:r w:rsidRPr="00A15CBB">
        <w:rPr>
          <w:rFonts w:cs="Calibri"/>
          <w:b/>
          <w:position w:val="-14"/>
        </w:rPr>
        <w:t xml:space="preserve">  </w:t>
      </w:r>
    </w:p>
    <w:p w14:paraId="431FD884" w14:textId="3EB64D92" w:rsidR="009E08AB" w:rsidRPr="00EE1109" w:rsidRDefault="009E08AB" w:rsidP="004F565F">
      <w:pPr>
        <w:spacing w:line="240" w:lineRule="auto"/>
        <w:ind w:left="709"/>
        <w:rPr>
          <w:rFonts w:ascii="Calibri" w:hAnsi="Calibri"/>
          <w:b/>
          <w:i/>
          <w:sz w:val="22"/>
          <w:szCs w:val="22"/>
        </w:rPr>
      </w:pPr>
      <w:r w:rsidRPr="00EE1109">
        <w:rPr>
          <w:rFonts w:ascii="Calibri" w:hAnsi="Calibri"/>
          <w:sz w:val="22"/>
          <w:szCs w:val="22"/>
        </w:rPr>
        <w:t>Zmluvné strany sa dohodli, že jednotková cena za</w:t>
      </w:r>
      <w:r w:rsidR="003E345A" w:rsidRPr="00EE1109">
        <w:rPr>
          <w:rFonts w:ascii="Calibri" w:hAnsi="Calibri"/>
          <w:sz w:val="22"/>
          <w:szCs w:val="22"/>
        </w:rPr>
        <w:t xml:space="preserve"> jeden </w:t>
      </w:r>
      <w:r w:rsidRPr="00EE1109">
        <w:rPr>
          <w:rFonts w:ascii="Calibri" w:hAnsi="Calibri"/>
          <w:sz w:val="22"/>
          <w:szCs w:val="22"/>
        </w:rPr>
        <w:t>Tarifný kilometer</w:t>
      </w:r>
      <w:r w:rsidR="003E345A" w:rsidRPr="00EE1109">
        <w:rPr>
          <w:rFonts w:ascii="Calibri" w:hAnsi="Calibri"/>
          <w:sz w:val="22"/>
          <w:szCs w:val="22"/>
        </w:rPr>
        <w:t xml:space="preserve"> uvedená v Tabuľke č.  1  Zmluvy  </w:t>
      </w:r>
      <w:r w:rsidRPr="00EE1109">
        <w:rPr>
          <w:rFonts w:ascii="Calibri" w:hAnsi="Calibri"/>
          <w:sz w:val="22"/>
          <w:szCs w:val="22"/>
        </w:rPr>
        <w:t>bude</w:t>
      </w:r>
      <w:r w:rsidR="003E345A" w:rsidRPr="00EE1109">
        <w:rPr>
          <w:rFonts w:ascii="Calibri" w:hAnsi="Calibri"/>
          <w:sz w:val="22"/>
          <w:szCs w:val="22"/>
        </w:rPr>
        <w:t xml:space="preserve"> na účely štvrťročného zúčtovania Príspevku aktualizovaná štvrťročne </w:t>
      </w:r>
      <w:r w:rsidR="004F565F" w:rsidRPr="00EE1109">
        <w:rPr>
          <w:rFonts w:ascii="Calibri" w:hAnsi="Calibri"/>
          <w:sz w:val="22"/>
          <w:szCs w:val="22"/>
        </w:rPr>
        <w:t xml:space="preserve">a to po skončení príslušného kalendárneho štvrťroka v mesiaci </w:t>
      </w:r>
      <w:r w:rsidRPr="00EE1109">
        <w:rPr>
          <w:rFonts w:ascii="Calibri" w:hAnsi="Calibri"/>
          <w:sz w:val="22"/>
          <w:szCs w:val="22"/>
        </w:rPr>
        <w:t xml:space="preserve">bezprostredne nasledujúcom po </w:t>
      </w:r>
      <w:r w:rsidR="004F565F" w:rsidRPr="00EE1109">
        <w:rPr>
          <w:rFonts w:ascii="Calibri" w:hAnsi="Calibri"/>
          <w:sz w:val="22"/>
          <w:szCs w:val="22"/>
        </w:rPr>
        <w:t>skončenom štvrťroku</w:t>
      </w:r>
      <w:r w:rsidRPr="00EE1109">
        <w:rPr>
          <w:rFonts w:ascii="Calibri" w:hAnsi="Calibri"/>
          <w:sz w:val="22"/>
          <w:szCs w:val="22"/>
        </w:rPr>
        <w:t>, a to postupom podľa bodov</w:t>
      </w:r>
      <w:r w:rsidR="00D51A3E" w:rsidRPr="00EE1109">
        <w:rPr>
          <w:rFonts w:ascii="Calibri" w:hAnsi="Calibri"/>
          <w:i/>
          <w:sz w:val="22"/>
          <w:szCs w:val="22"/>
        </w:rPr>
        <w:t xml:space="preserve"> </w:t>
      </w:r>
      <w:r w:rsidRPr="00EE1109">
        <w:rPr>
          <w:rFonts w:ascii="Calibri" w:hAnsi="Calibri"/>
          <w:sz w:val="22"/>
          <w:szCs w:val="22"/>
        </w:rPr>
        <w:t>6.2.1 až</w:t>
      </w:r>
      <w:r w:rsidR="00D51A3E" w:rsidRPr="00EE1109">
        <w:rPr>
          <w:rFonts w:ascii="Calibri" w:hAnsi="Calibri"/>
          <w:i/>
          <w:sz w:val="22"/>
          <w:szCs w:val="22"/>
        </w:rPr>
        <w:t xml:space="preserve"> </w:t>
      </w:r>
      <w:r w:rsidRPr="00EE1109">
        <w:rPr>
          <w:rFonts w:ascii="Calibri" w:hAnsi="Calibri"/>
          <w:sz w:val="22"/>
          <w:szCs w:val="22"/>
        </w:rPr>
        <w:t>6.2.5</w:t>
      </w:r>
      <w:r w:rsidR="00D51A3E" w:rsidRPr="00EE1109">
        <w:rPr>
          <w:rFonts w:ascii="Calibri" w:hAnsi="Calibri"/>
          <w:i/>
          <w:sz w:val="22"/>
          <w:szCs w:val="22"/>
        </w:rPr>
        <w:t xml:space="preserve"> </w:t>
      </w:r>
      <w:r w:rsidRPr="00EE1109">
        <w:rPr>
          <w:rFonts w:ascii="Calibri" w:hAnsi="Calibri"/>
          <w:sz w:val="22"/>
          <w:szCs w:val="22"/>
        </w:rPr>
        <w:t>Zmluvy.</w:t>
      </w:r>
      <w:r w:rsidR="00D51A3E" w:rsidRPr="00EE1109">
        <w:rPr>
          <w:rFonts w:ascii="Calibri" w:hAnsi="Calibri"/>
          <w:i/>
          <w:sz w:val="22"/>
          <w:szCs w:val="22"/>
        </w:rPr>
        <w:t xml:space="preserve"> </w:t>
      </w:r>
    </w:p>
    <w:p w14:paraId="347E2D5E" w14:textId="77777777" w:rsidR="00B63749" w:rsidRDefault="00B63749" w:rsidP="00B63749">
      <w:pPr>
        <w:pStyle w:val="Clanek11"/>
        <w:tabs>
          <w:tab w:val="clear" w:pos="941"/>
        </w:tabs>
        <w:ind w:left="426" w:firstLine="0"/>
        <w:rPr>
          <w:rFonts w:ascii="Calibri" w:hAnsi="Calibri" w:cs="Calibri"/>
          <w:i w:val="0"/>
          <w:lang w:val="sk-SK"/>
        </w:rPr>
      </w:pPr>
    </w:p>
    <w:p w14:paraId="679F40E5" w14:textId="77777777" w:rsidR="00B63749" w:rsidRPr="00425AF5" w:rsidRDefault="00B63749" w:rsidP="00B63749">
      <w:pPr>
        <w:pStyle w:val="Clanek11"/>
        <w:tabs>
          <w:tab w:val="clear" w:pos="941"/>
        </w:tabs>
        <w:rPr>
          <w:rFonts w:ascii="Calibri" w:hAnsi="Calibri" w:cs="Calibri"/>
          <w:i w:val="0"/>
          <w:u w:val="single"/>
          <w:lang w:val="sk-SK"/>
        </w:rPr>
      </w:pPr>
      <w:r w:rsidRPr="00D16F2C">
        <w:rPr>
          <w:rFonts w:ascii="Calibri" w:hAnsi="Calibri" w:cs="Calibri"/>
          <w:i w:val="0"/>
          <w:lang w:val="sk-SK"/>
        </w:rPr>
        <w:t xml:space="preserve">6.2.1 </w:t>
      </w:r>
      <w:r w:rsidRPr="00425AF5">
        <w:rPr>
          <w:rFonts w:ascii="Calibri" w:hAnsi="Calibri" w:cs="Calibri"/>
          <w:i w:val="0"/>
          <w:u w:val="single"/>
          <w:lang w:val="sk-SK"/>
        </w:rPr>
        <w:t xml:space="preserve">Aktualizácia časti ceny za PHM </w:t>
      </w:r>
    </w:p>
    <w:p w14:paraId="2CFDDF7F" w14:textId="77777777" w:rsidR="00B63749" w:rsidRPr="00F66798" w:rsidRDefault="00B63749" w:rsidP="00B63749">
      <w:pPr>
        <w:pStyle w:val="Clanek11"/>
        <w:tabs>
          <w:tab w:val="clear" w:pos="941"/>
        </w:tabs>
        <w:ind w:left="734" w:firstLine="0"/>
        <w:rPr>
          <w:rFonts w:ascii="Calibri" w:hAnsi="Calibri" w:cs="Calibri"/>
          <w:b w:val="0"/>
          <w:i w:val="0"/>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PHM0</w:t>
      </w:r>
      <w:r w:rsidRPr="00F66798" w:rsidDel="0078311C">
        <w:rPr>
          <w:rFonts w:ascii="Calibri" w:hAnsi="Calibri" w:cs="Calibri"/>
          <w:b w:val="0"/>
          <w:i w:val="0"/>
          <w:lang w:val="sk-SK"/>
        </w:rPr>
        <w:t xml:space="preserve"> </w:t>
      </w:r>
      <w:r w:rsidRPr="00F66798">
        <w:rPr>
          <w:rFonts w:ascii="Calibri" w:hAnsi="Calibri" w:cs="Calibri"/>
          <w:b w:val="0"/>
          <w:i w:val="0"/>
          <w:lang w:val="sk-SK"/>
        </w:rPr>
        <w:t xml:space="preserve">za 1 Tarifný km uvedená </w:t>
      </w:r>
      <w:r w:rsidRPr="00F66798">
        <w:rPr>
          <w:rFonts w:ascii="Calibri" w:hAnsi="Calibri" w:cs="Calibri"/>
          <w:b w:val="0"/>
          <w:i w:val="0"/>
          <w:color w:val="000000" w:themeColor="text1"/>
          <w:lang w:val="sk-SK"/>
        </w:rPr>
        <w:t xml:space="preserve">v Tabuľke č. 1 Zmluvy bude </w:t>
      </w:r>
      <w:r w:rsidRPr="00A81B86">
        <w:rPr>
          <w:rFonts w:ascii="Calibri" w:hAnsi="Calibri" w:cs="Calibri"/>
          <w:b w:val="0"/>
          <w:i w:val="0"/>
          <w:color w:val="000000" w:themeColor="text1"/>
          <w:lang w:val="sk-SK"/>
        </w:rPr>
        <w:t xml:space="preserve">zo </w:t>
      </w:r>
      <w:r w:rsidRPr="00A81B86">
        <w:rPr>
          <w:rFonts w:ascii="Calibri" w:hAnsi="Calibri" w:cs="Calibri"/>
          <w:b w:val="0"/>
          <w:i w:val="0"/>
          <w:lang w:val="sk-SK"/>
        </w:rPr>
        <w:t>strany Objednávateľa</w:t>
      </w:r>
      <w:r w:rsidRPr="00F66798">
        <w:rPr>
          <w:rFonts w:ascii="Calibri" w:hAnsi="Calibri" w:cs="Calibri"/>
          <w:b w:val="0"/>
          <w:i w:val="0"/>
          <w:lang w:val="sk-SK"/>
        </w:rPr>
        <w:t xml:space="preserve"> upravovaná (tzn. zvýšená alebo znížená) v závislosti na zmene Priemerných cien pohonných látok v SR pre ukazovateľ „Motorová nafta“ zverejňovaných Štatistickým úradom SR</w:t>
      </w:r>
      <w:r>
        <w:rPr>
          <w:rFonts w:ascii="Calibri" w:hAnsi="Calibri" w:cs="Calibri"/>
          <w:b w:val="0"/>
          <w:i w:val="0"/>
          <w:lang w:val="sk-SK"/>
        </w:rPr>
        <w:t>.</w:t>
      </w:r>
      <w:r w:rsidRPr="00F66798">
        <w:rPr>
          <w:rFonts w:ascii="Calibri" w:hAnsi="Calibri" w:cs="Calibri"/>
          <w:b w:val="0"/>
          <w:i w:val="0"/>
          <w:lang w:val="sk-SK"/>
        </w:rPr>
        <w:t xml:space="preserve"> </w:t>
      </w:r>
      <w:r w:rsidRPr="00F66798">
        <w:rPr>
          <w:rFonts w:ascii="Calibri" w:hAnsi="Calibri" w:cs="Calibri"/>
          <w:b w:val="0"/>
          <w:i w:val="0"/>
          <w:szCs w:val="22"/>
          <w:lang w:val="sk-SK"/>
        </w:rPr>
        <w:t>Aktualizovaná hodnota bude vypočítaná podľa nasledujúceho vzorca:</w:t>
      </w:r>
    </w:p>
    <w:p w14:paraId="2273E5A7" w14:textId="77777777" w:rsidR="00B63749" w:rsidRPr="00F66798" w:rsidRDefault="00B63749" w:rsidP="00B63749">
      <w:pPr>
        <w:pStyle w:val="Clanek11"/>
        <w:tabs>
          <w:tab w:val="clear" w:pos="941"/>
        </w:tabs>
        <w:ind w:firstLine="0"/>
        <w:jc w:val="center"/>
        <w:rPr>
          <w:rFonts w:ascii="Calibri" w:hAnsi="Calibri" w:cs="Calibri"/>
          <w:i w:val="0"/>
          <w:szCs w:val="22"/>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PHMU</w:t>
      </w:r>
      <w:r w:rsidRPr="00F66798">
        <w:rPr>
          <w:rFonts w:ascii="Calibri" w:hAnsi="Calibri" w:cs="Calibri"/>
          <w:i w:val="0"/>
          <w:szCs w:val="22"/>
          <w:lang w:val="sk-SK"/>
        </w:rPr>
        <w:t xml:space="preserve"> = CC</w:t>
      </w:r>
      <w:r w:rsidRPr="00F66798">
        <w:rPr>
          <w:rFonts w:ascii="Calibri" w:hAnsi="Calibri" w:cs="Calibri"/>
          <w:i w:val="0"/>
          <w:szCs w:val="22"/>
          <w:vertAlign w:val="subscript"/>
          <w:lang w:val="sk-SK"/>
        </w:rPr>
        <w:t>PHM0</w:t>
      </w:r>
      <w:r w:rsidRPr="00F66798">
        <w:rPr>
          <w:rFonts w:ascii="Calibri" w:hAnsi="Calibri" w:cs="Calibri"/>
          <w:i w:val="0"/>
          <w:szCs w:val="22"/>
          <w:lang w:val="sk-SK"/>
        </w:rPr>
        <w:t xml:space="preserve"> x [K</w:t>
      </w:r>
      <w:r w:rsidRPr="00F66798">
        <w:rPr>
          <w:rFonts w:ascii="Calibri" w:hAnsi="Calibri" w:cs="Calibri"/>
          <w:i w:val="0"/>
          <w:szCs w:val="22"/>
          <w:vertAlign w:val="subscript"/>
          <w:lang w:val="sk-SK"/>
        </w:rPr>
        <w:t>PHMU</w:t>
      </w:r>
      <w:r w:rsidRPr="00F66798">
        <w:rPr>
          <w:rFonts w:ascii="Calibri" w:hAnsi="Calibri" w:cs="Calibri"/>
          <w:i w:val="0"/>
          <w:szCs w:val="22"/>
          <w:lang w:val="sk-SK"/>
        </w:rPr>
        <w:t xml:space="preserve"> / K</w:t>
      </w:r>
      <w:r w:rsidRPr="00F66798">
        <w:rPr>
          <w:rFonts w:ascii="Calibri" w:hAnsi="Calibri" w:cs="Calibri"/>
          <w:i w:val="0"/>
          <w:szCs w:val="22"/>
          <w:vertAlign w:val="subscript"/>
          <w:lang w:val="sk-SK"/>
        </w:rPr>
        <w:t>PHM0</w:t>
      </w:r>
      <w:r w:rsidRPr="00F66798">
        <w:rPr>
          <w:rFonts w:ascii="Calibri" w:hAnsi="Calibri" w:cs="Calibri"/>
          <w:i w:val="0"/>
          <w:szCs w:val="22"/>
          <w:lang w:val="sk-SK"/>
        </w:rPr>
        <w:t>]</w:t>
      </w:r>
    </w:p>
    <w:p w14:paraId="533DFB54" w14:textId="77777777" w:rsidR="00B63749" w:rsidRPr="00F66798" w:rsidRDefault="00B63749" w:rsidP="00B63749">
      <w:pPr>
        <w:pStyle w:val="Clanek11"/>
        <w:tabs>
          <w:tab w:val="clear" w:pos="941"/>
        </w:tabs>
        <w:ind w:left="708" w:firstLine="0"/>
        <w:rPr>
          <w:rFonts w:ascii="Calibri" w:hAnsi="Calibri" w:cs="Calibri"/>
          <w:b w:val="0"/>
          <w:i w:val="0"/>
          <w:lang w:val="sk-SK"/>
        </w:rPr>
      </w:pPr>
      <w:r w:rsidRPr="00F66798">
        <w:rPr>
          <w:rFonts w:ascii="Calibri" w:hAnsi="Calibri" w:cs="Calibri"/>
          <w:b w:val="0"/>
          <w:i w:val="0"/>
          <w:lang w:val="sk-SK"/>
        </w:rPr>
        <w:t>kde</w:t>
      </w:r>
    </w:p>
    <w:p w14:paraId="0BDFA02F" w14:textId="75E74099" w:rsidR="00B63749" w:rsidRPr="00F66798" w:rsidRDefault="00B63749" w:rsidP="00B63749">
      <w:pPr>
        <w:pStyle w:val="Clanek11"/>
        <w:tabs>
          <w:tab w:val="clear" w:pos="941"/>
        </w:tabs>
        <w:ind w:left="708" w:firstLine="0"/>
        <w:rPr>
          <w:rFonts w:ascii="Calibri" w:hAnsi="Calibri" w:cs="Calibri"/>
          <w:b w:val="0"/>
          <w:i w:val="0"/>
          <w:lang w:val="sk-SK"/>
        </w:rPr>
      </w:pPr>
      <w:r w:rsidRPr="00F66798">
        <w:rPr>
          <w:rFonts w:ascii="Calibri" w:hAnsi="Calibri" w:cs="Calibri"/>
          <w:i w:val="0"/>
          <w:lang w:val="sk-SK"/>
        </w:rPr>
        <w:t>CC</w:t>
      </w:r>
      <w:r w:rsidRPr="00F66798">
        <w:rPr>
          <w:rFonts w:ascii="Calibri" w:hAnsi="Calibri" w:cs="Calibri"/>
          <w:i w:val="0"/>
          <w:vertAlign w:val="subscript"/>
          <w:lang w:val="sk-SK"/>
        </w:rPr>
        <w:t>PHMU</w:t>
      </w:r>
      <w:r w:rsidRPr="00F66798">
        <w:rPr>
          <w:rFonts w:ascii="Calibri" w:hAnsi="Calibri" w:cs="Calibri"/>
          <w:b w:val="0"/>
          <w:i w:val="0"/>
          <w:lang w:val="sk-SK"/>
        </w:rPr>
        <w:tab/>
        <w:t xml:space="preserve"> predstavuje príslušnú časť ceny za 1 Tarifný km pre uplynulý štvrťrok upravenú podľa</w:t>
      </w:r>
      <w:r w:rsidR="00D51A3E">
        <w:rPr>
          <w:rFonts w:ascii="Calibri" w:hAnsi="Calibri" w:cs="Calibri"/>
          <w:b w:val="0"/>
          <w:i w:val="0"/>
          <w:lang w:val="sk-SK"/>
        </w:rPr>
        <w:t xml:space="preserve"> </w:t>
      </w:r>
      <w:r w:rsidRPr="00F66798">
        <w:rPr>
          <w:rFonts w:ascii="Calibri" w:hAnsi="Calibri" w:cs="Calibri"/>
          <w:b w:val="0"/>
          <w:i w:val="0"/>
          <w:lang w:val="sk-SK"/>
        </w:rPr>
        <w:t>tohto ustanovenia. Hodnota bude následne zaokrúhlená</w:t>
      </w:r>
      <w:r w:rsidR="00D51A3E">
        <w:rPr>
          <w:rFonts w:ascii="Calibri" w:hAnsi="Calibri" w:cs="Calibri"/>
          <w:b w:val="0"/>
          <w:i w:val="0"/>
          <w:lang w:val="sk-SK"/>
        </w:rPr>
        <w:t xml:space="preserve"> </w:t>
      </w:r>
      <w:r w:rsidRPr="00F66798">
        <w:rPr>
          <w:rFonts w:ascii="Calibri" w:hAnsi="Calibri" w:cs="Calibri"/>
          <w:b w:val="0"/>
          <w:i w:val="0"/>
          <w:lang w:val="sk-SK"/>
        </w:rPr>
        <w:t>na 4 desatinné miesta.</w:t>
      </w:r>
    </w:p>
    <w:p w14:paraId="1D10D64F" w14:textId="589C10C0" w:rsidR="00B63749" w:rsidRPr="00F66798" w:rsidRDefault="00B63749" w:rsidP="00B63749">
      <w:pPr>
        <w:pStyle w:val="Clanek11"/>
        <w:tabs>
          <w:tab w:val="clear" w:pos="941"/>
        </w:tabs>
        <w:ind w:left="708" w:firstLine="0"/>
        <w:rPr>
          <w:rFonts w:ascii="Calibri" w:hAnsi="Calibri" w:cs="Calibri"/>
          <w:b w:val="0"/>
          <w:i w:val="0"/>
          <w:lang w:val="sk-SK"/>
        </w:rPr>
      </w:pPr>
      <w:r w:rsidRPr="00F66798">
        <w:rPr>
          <w:rFonts w:ascii="Calibri" w:hAnsi="Calibri" w:cs="Calibri"/>
          <w:i w:val="0"/>
          <w:lang w:val="sk-SK"/>
        </w:rPr>
        <w:t>CC</w:t>
      </w:r>
      <w:r w:rsidRPr="00F66798">
        <w:rPr>
          <w:rFonts w:ascii="Calibri" w:hAnsi="Calibri" w:cs="Calibri"/>
          <w:i w:val="0"/>
          <w:vertAlign w:val="subscript"/>
          <w:lang w:val="sk-SK"/>
        </w:rPr>
        <w:t>PHM0</w:t>
      </w:r>
      <w:r w:rsidRPr="00F66798">
        <w:rPr>
          <w:rFonts w:ascii="Calibri" w:hAnsi="Calibri" w:cs="Calibri"/>
          <w:b w:val="0"/>
          <w:i w:val="0"/>
          <w:lang w:val="sk-SK"/>
        </w:rPr>
        <w:tab/>
        <w:t xml:space="preserve"> predstavuje príslušnú časť</w:t>
      </w:r>
      <w:r w:rsidR="00D51A3E">
        <w:rPr>
          <w:rFonts w:ascii="Calibri" w:hAnsi="Calibri" w:cs="Calibri"/>
          <w:b w:val="0"/>
          <w:i w:val="0"/>
          <w:lang w:val="sk-SK"/>
        </w:rPr>
        <w:t xml:space="preserve"> </w:t>
      </w:r>
      <w:r w:rsidRPr="00F66798">
        <w:rPr>
          <w:rFonts w:ascii="Calibri" w:hAnsi="Calibri" w:cs="Calibri"/>
          <w:b w:val="0"/>
          <w:i w:val="0"/>
          <w:lang w:val="sk-SK"/>
        </w:rPr>
        <w:t>ceny za 1 Tarifný km podľa Ponuky Dopravcu</w:t>
      </w:r>
    </w:p>
    <w:p w14:paraId="29FA671F" w14:textId="70838E60" w:rsidR="00B63749" w:rsidRPr="00F66798" w:rsidRDefault="00B63749" w:rsidP="00B63749">
      <w:pPr>
        <w:pStyle w:val="Clanek11"/>
        <w:tabs>
          <w:tab w:val="clear" w:pos="941"/>
        </w:tabs>
        <w:ind w:left="708" w:firstLine="0"/>
        <w:rPr>
          <w:rFonts w:ascii="Calibri" w:hAnsi="Calibri" w:cs="Calibri"/>
          <w:b w:val="0"/>
          <w:i w:val="0"/>
          <w:lang w:val="sk-SK"/>
        </w:rPr>
      </w:pPr>
      <w:r w:rsidRPr="00F66798">
        <w:rPr>
          <w:rFonts w:ascii="Calibri" w:hAnsi="Calibri" w:cs="Calibri"/>
          <w:i w:val="0"/>
          <w:lang w:val="sk-SK"/>
        </w:rPr>
        <w:t>KP</w:t>
      </w:r>
      <w:r w:rsidRPr="00F66798">
        <w:rPr>
          <w:rFonts w:ascii="Calibri" w:hAnsi="Calibri" w:cs="Calibri"/>
          <w:i w:val="0"/>
          <w:vertAlign w:val="subscript"/>
          <w:lang w:val="sk-SK"/>
        </w:rPr>
        <w:t>PHMU</w:t>
      </w:r>
      <w:r w:rsidRPr="00F66798">
        <w:rPr>
          <w:rFonts w:ascii="Calibri" w:hAnsi="Calibri" w:cs="Calibri"/>
          <w:b w:val="0"/>
          <w:i w:val="0"/>
          <w:lang w:val="sk-SK"/>
        </w:rPr>
        <w:tab/>
        <w:t>predstavuje priemernú cenu motorovej nafty v SR za štvrťrok,</w:t>
      </w:r>
      <w:r w:rsidR="00D51A3E">
        <w:rPr>
          <w:rFonts w:ascii="Calibri" w:hAnsi="Calibri" w:cs="Calibri"/>
          <w:b w:val="0"/>
          <w:i w:val="0"/>
          <w:lang w:val="sk-SK"/>
        </w:rPr>
        <w:t xml:space="preserve"> </w:t>
      </w:r>
      <w:r w:rsidRPr="00F66798">
        <w:rPr>
          <w:rFonts w:ascii="Calibri" w:hAnsi="Calibri" w:cs="Calibri"/>
          <w:b w:val="0"/>
          <w:i w:val="0"/>
          <w:lang w:val="sk-SK"/>
        </w:rPr>
        <w:t xml:space="preserve">pre ktorý je vypočítaná </w:t>
      </w:r>
      <w:r w:rsidRPr="00F66798">
        <w:rPr>
          <w:rFonts w:ascii="Calibri" w:hAnsi="Calibri" w:cs="Calibri"/>
          <w:i w:val="0"/>
          <w:lang w:val="sk-SK"/>
        </w:rPr>
        <w:t>CC</w:t>
      </w:r>
      <w:r w:rsidRPr="00F66798">
        <w:rPr>
          <w:rFonts w:ascii="Calibri" w:hAnsi="Calibri" w:cs="Calibri"/>
          <w:i w:val="0"/>
          <w:vertAlign w:val="subscript"/>
          <w:lang w:val="sk-SK"/>
        </w:rPr>
        <w:t>PHMU</w:t>
      </w:r>
      <w:r w:rsidR="00D51A3E">
        <w:rPr>
          <w:rFonts w:ascii="Calibri" w:hAnsi="Calibri" w:cs="Calibri"/>
          <w:b w:val="0"/>
          <w:i w:val="0"/>
          <w:lang w:val="sk-SK"/>
        </w:rPr>
        <w:t xml:space="preserve"> </w:t>
      </w:r>
    </w:p>
    <w:p w14:paraId="0652E29D" w14:textId="77777777" w:rsidR="00B63749" w:rsidRPr="00F66798" w:rsidRDefault="00B63749" w:rsidP="00B63749">
      <w:pPr>
        <w:pStyle w:val="Clanek11"/>
        <w:tabs>
          <w:tab w:val="clear" w:pos="941"/>
        </w:tabs>
        <w:ind w:left="708" w:firstLine="0"/>
        <w:rPr>
          <w:rFonts w:ascii="Calibri" w:hAnsi="Calibri" w:cs="Calibri"/>
          <w:b w:val="0"/>
          <w:i w:val="0"/>
          <w:lang w:val="sk-SK"/>
        </w:rPr>
      </w:pPr>
      <w:r w:rsidRPr="00F66798">
        <w:rPr>
          <w:rFonts w:ascii="Calibri" w:hAnsi="Calibri" w:cs="Calibri"/>
          <w:i w:val="0"/>
          <w:lang w:val="sk-SK"/>
        </w:rPr>
        <w:t>KP</w:t>
      </w:r>
      <w:r w:rsidRPr="00F66798">
        <w:rPr>
          <w:rFonts w:ascii="Calibri" w:hAnsi="Calibri" w:cs="Calibri"/>
          <w:i w:val="0"/>
          <w:vertAlign w:val="subscript"/>
          <w:lang w:val="sk-SK"/>
        </w:rPr>
        <w:t>PHM0</w:t>
      </w:r>
      <w:r w:rsidRPr="00F66798">
        <w:rPr>
          <w:rFonts w:ascii="Calibri" w:hAnsi="Calibri" w:cs="Calibri"/>
          <w:i w:val="0"/>
          <w:lang w:val="sk-SK"/>
        </w:rPr>
        <w:tab/>
      </w:r>
      <w:r w:rsidRPr="00F66798">
        <w:rPr>
          <w:rFonts w:ascii="Calibri" w:hAnsi="Calibri" w:cs="Calibri"/>
          <w:b w:val="0"/>
          <w:i w:val="0"/>
          <w:lang w:val="sk-SK"/>
        </w:rPr>
        <w:t>predstavuje priemernú cenu motorovej nafty v SR za štvrťrok predchádzajúci štvrťroku, v ktorom bola predložená Ponuka Dopravcu v Procese verejného obstarávania.</w:t>
      </w:r>
    </w:p>
    <w:p w14:paraId="34CC460D" w14:textId="6D458C7A" w:rsidR="00B63749" w:rsidRPr="00F66798" w:rsidRDefault="00B63749" w:rsidP="00B63749">
      <w:pPr>
        <w:pStyle w:val="Clanek11"/>
        <w:tabs>
          <w:tab w:val="clear" w:pos="941"/>
        </w:tabs>
        <w:ind w:left="708" w:firstLine="0"/>
        <w:rPr>
          <w:rFonts w:ascii="Calibri" w:hAnsi="Calibri" w:cs="Calibri"/>
          <w:b w:val="0"/>
          <w:i w:val="0"/>
          <w:lang w:val="sk-SK"/>
        </w:rPr>
      </w:pPr>
      <w:r w:rsidRPr="00F66798">
        <w:rPr>
          <w:rFonts w:ascii="Calibri" w:hAnsi="Calibri" w:cs="Calibri"/>
          <w:b w:val="0"/>
          <w:i w:val="0"/>
          <w:lang w:val="sk-SK"/>
        </w:rPr>
        <w:t xml:space="preserve">Hodnoty </w:t>
      </w:r>
      <w:r w:rsidRPr="00F66798">
        <w:rPr>
          <w:rFonts w:ascii="Calibri" w:hAnsi="Calibri" w:cs="Calibri"/>
          <w:i w:val="0"/>
          <w:lang w:val="sk-SK"/>
        </w:rPr>
        <w:t>KP</w:t>
      </w:r>
      <w:r w:rsidRPr="00F66798">
        <w:rPr>
          <w:rFonts w:ascii="Calibri" w:hAnsi="Calibri" w:cs="Calibri"/>
          <w:i w:val="0"/>
          <w:vertAlign w:val="subscript"/>
          <w:lang w:val="sk-SK"/>
        </w:rPr>
        <w:t>PHMU</w:t>
      </w:r>
      <w:r w:rsidRPr="00F66798">
        <w:rPr>
          <w:rFonts w:ascii="Calibri" w:hAnsi="Calibri" w:cs="Calibri"/>
          <w:b w:val="0"/>
          <w:i w:val="0"/>
          <w:lang w:val="sk-SK"/>
        </w:rPr>
        <w:t xml:space="preserve"> a </w:t>
      </w:r>
      <w:r w:rsidRPr="00F66798">
        <w:rPr>
          <w:rFonts w:ascii="Calibri" w:hAnsi="Calibri" w:cs="Calibri"/>
          <w:i w:val="0"/>
          <w:lang w:val="sk-SK"/>
        </w:rPr>
        <w:t>KP</w:t>
      </w:r>
      <w:r w:rsidRPr="00F66798">
        <w:rPr>
          <w:rFonts w:ascii="Calibri" w:hAnsi="Calibri" w:cs="Calibri"/>
          <w:i w:val="0"/>
          <w:vertAlign w:val="subscript"/>
          <w:lang w:val="sk-SK"/>
        </w:rPr>
        <w:t>PHM0</w:t>
      </w:r>
      <w:r w:rsidRPr="00F66798">
        <w:rPr>
          <w:rFonts w:ascii="Calibri" w:hAnsi="Calibri" w:cs="Calibri"/>
          <w:b w:val="0"/>
          <w:i w:val="0"/>
          <w:lang w:val="sk-SK"/>
        </w:rPr>
        <w:t xml:space="preserve"> vychádzajú z priemerných mesačných cien motorovej nafty v SR zverejnených Štatistickým úradom SR. Sú vypočítané ako priemer cien za tri mesiace tvoriace príslušné štvrťroky.</w:t>
      </w:r>
      <w:r w:rsidR="00D51A3E">
        <w:rPr>
          <w:rFonts w:ascii="Calibri" w:hAnsi="Calibri" w:cs="Calibri"/>
          <w:b w:val="0"/>
          <w:i w:val="0"/>
          <w:lang w:val="sk-SK"/>
        </w:rPr>
        <w:t xml:space="preserve"> </w:t>
      </w:r>
    </w:p>
    <w:p w14:paraId="1BA83039" w14:textId="77777777" w:rsidR="00B63749" w:rsidRPr="00F66798" w:rsidRDefault="00B63749" w:rsidP="00B63749">
      <w:pPr>
        <w:pStyle w:val="Clanek11"/>
        <w:tabs>
          <w:tab w:val="clear" w:pos="941"/>
        </w:tabs>
        <w:ind w:left="935" w:firstLine="6"/>
        <w:rPr>
          <w:rFonts w:ascii="Calibri" w:hAnsi="Calibri" w:cs="Calibri"/>
          <w:b w:val="0"/>
          <w:i w:val="0"/>
          <w:szCs w:val="22"/>
          <w:lang w:val="sk-SK"/>
        </w:rPr>
      </w:pPr>
    </w:p>
    <w:p w14:paraId="1E4EC9D5" w14:textId="77777777" w:rsidR="00B63749" w:rsidRPr="00F66798" w:rsidRDefault="00B63749" w:rsidP="00B63749">
      <w:pPr>
        <w:pStyle w:val="Clanek11"/>
        <w:tabs>
          <w:tab w:val="clear" w:pos="941"/>
        </w:tabs>
        <w:ind w:left="374" w:firstLine="0"/>
        <w:jc w:val="left"/>
        <w:rPr>
          <w:rFonts w:ascii="Calibri" w:hAnsi="Calibri" w:cs="Calibri"/>
          <w:i w:val="0"/>
          <w:szCs w:val="22"/>
          <w:u w:val="single"/>
          <w:lang w:val="sk-SK"/>
        </w:rPr>
      </w:pPr>
      <w:r w:rsidRPr="00F66798">
        <w:rPr>
          <w:rFonts w:ascii="Calibri" w:hAnsi="Calibri" w:cs="Calibri"/>
          <w:i w:val="0"/>
          <w:szCs w:val="22"/>
          <w:lang w:val="sk-SK"/>
        </w:rPr>
        <w:t xml:space="preserve">6.2.2 </w:t>
      </w:r>
      <w:r w:rsidRPr="00F66798">
        <w:rPr>
          <w:rFonts w:ascii="Calibri" w:hAnsi="Calibri" w:cs="Calibri"/>
          <w:i w:val="0"/>
          <w:szCs w:val="22"/>
          <w:u w:val="single"/>
          <w:lang w:val="sk-SK"/>
        </w:rPr>
        <w:t xml:space="preserve">Aktualizácia časti ceny za </w:t>
      </w:r>
      <w:r>
        <w:rPr>
          <w:rFonts w:ascii="Calibri" w:hAnsi="Calibri" w:cs="Calibri"/>
          <w:i w:val="0"/>
          <w:szCs w:val="22"/>
          <w:u w:val="single"/>
          <w:lang w:val="sk-SK"/>
        </w:rPr>
        <w:t xml:space="preserve">Náklady </w:t>
      </w:r>
      <w:r w:rsidRPr="00F66798">
        <w:rPr>
          <w:rFonts w:ascii="Calibri" w:hAnsi="Calibri" w:cs="Calibri"/>
          <w:i w:val="0"/>
          <w:szCs w:val="22"/>
          <w:u w:val="single"/>
          <w:lang w:val="sk-SK"/>
        </w:rPr>
        <w:t>práce</w:t>
      </w:r>
    </w:p>
    <w:p w14:paraId="4FA1C306" w14:textId="54C70F79" w:rsidR="00B63749" w:rsidRPr="00F66798" w:rsidRDefault="00D51A3E" w:rsidP="00B63749">
      <w:pPr>
        <w:pStyle w:val="Clanek11"/>
        <w:tabs>
          <w:tab w:val="clear" w:pos="941"/>
        </w:tabs>
        <w:ind w:left="374" w:firstLine="0"/>
        <w:rPr>
          <w:rFonts w:ascii="Calibri" w:hAnsi="Calibri" w:cs="Calibri"/>
          <w:i w:val="0"/>
          <w:szCs w:val="22"/>
          <w:lang w:val="sk-SK"/>
        </w:rPr>
      </w:pPr>
      <w:r>
        <w:rPr>
          <w:rFonts w:ascii="Calibri" w:hAnsi="Calibri" w:cs="Calibri"/>
          <w:i w:val="0"/>
          <w:szCs w:val="22"/>
          <w:lang w:val="sk-SK"/>
        </w:rPr>
        <w:t xml:space="preserve"> </w:t>
      </w:r>
      <w:r w:rsidR="00B63749" w:rsidRPr="00F66798">
        <w:rPr>
          <w:rFonts w:ascii="Calibri" w:hAnsi="Calibri" w:cs="Calibri"/>
          <w:i w:val="0"/>
          <w:szCs w:val="22"/>
          <w:lang w:val="sk-SK"/>
        </w:rPr>
        <w:t>CC</w:t>
      </w:r>
      <w:r w:rsidR="00B63749" w:rsidRPr="00F66798">
        <w:rPr>
          <w:rFonts w:ascii="Calibri" w:hAnsi="Calibri" w:cs="Calibri"/>
          <w:i w:val="0"/>
          <w:szCs w:val="22"/>
          <w:vertAlign w:val="subscript"/>
          <w:lang w:val="sk-SK"/>
        </w:rPr>
        <w:t xml:space="preserve">CP0 </w:t>
      </w:r>
      <w:r w:rsidR="00B63749" w:rsidRPr="00F66798">
        <w:rPr>
          <w:rFonts w:ascii="Calibri" w:hAnsi="Calibri" w:cs="Calibri"/>
          <w:b w:val="0"/>
          <w:i w:val="0"/>
          <w:lang w:val="sk-SK"/>
        </w:rPr>
        <w:t xml:space="preserve">za 1 Tarifný km </w:t>
      </w:r>
      <w:r w:rsidR="00B63749" w:rsidRPr="00F66798">
        <w:rPr>
          <w:rFonts w:ascii="Calibri" w:hAnsi="Calibri" w:cs="Calibri"/>
          <w:b w:val="0"/>
          <w:i w:val="0"/>
          <w:color w:val="000000" w:themeColor="text1"/>
          <w:lang w:val="sk-SK"/>
        </w:rPr>
        <w:t>uvedená v Tabuľke č.</w:t>
      </w:r>
      <w:r>
        <w:rPr>
          <w:rFonts w:ascii="Calibri" w:hAnsi="Calibri" w:cs="Calibri"/>
          <w:b w:val="0"/>
          <w:i w:val="0"/>
          <w:color w:val="000000" w:themeColor="text1"/>
          <w:lang w:val="sk-SK"/>
        </w:rPr>
        <w:t xml:space="preserve"> </w:t>
      </w:r>
      <w:r w:rsidR="00B63749" w:rsidRPr="00F66798">
        <w:rPr>
          <w:rFonts w:ascii="Calibri" w:hAnsi="Calibri" w:cs="Calibri"/>
          <w:b w:val="0"/>
          <w:i w:val="0"/>
          <w:color w:val="000000" w:themeColor="text1"/>
          <w:lang w:val="sk-SK"/>
        </w:rPr>
        <w:t>1</w:t>
      </w:r>
      <w:r>
        <w:rPr>
          <w:rFonts w:ascii="Calibri" w:hAnsi="Calibri" w:cs="Calibri"/>
          <w:b w:val="0"/>
          <w:i w:val="0"/>
          <w:color w:val="000000" w:themeColor="text1"/>
          <w:lang w:val="sk-SK"/>
        </w:rPr>
        <w:t xml:space="preserve"> </w:t>
      </w:r>
      <w:r w:rsidR="00B63749" w:rsidRPr="00F66798">
        <w:rPr>
          <w:rFonts w:ascii="Calibri" w:hAnsi="Calibri" w:cs="Calibri"/>
          <w:b w:val="0"/>
          <w:i w:val="0"/>
          <w:color w:val="000000" w:themeColor="text1"/>
          <w:lang w:val="sk-SK"/>
        </w:rPr>
        <w:t xml:space="preserve">Zmluvy </w:t>
      </w:r>
      <w:r w:rsidR="00B63749" w:rsidRPr="00F66798">
        <w:rPr>
          <w:rFonts w:ascii="Calibri" w:hAnsi="Calibri" w:cs="Calibri"/>
          <w:b w:val="0"/>
          <w:i w:val="0"/>
          <w:lang w:val="sk-SK"/>
        </w:rPr>
        <w:t xml:space="preserve">bude </w:t>
      </w:r>
      <w:r w:rsidR="00A81B86" w:rsidRPr="008704EF">
        <w:rPr>
          <w:rFonts w:ascii="Calibri" w:hAnsi="Calibri" w:cs="Calibri"/>
          <w:b w:val="0"/>
          <w:i w:val="0"/>
          <w:lang w:val="sk-SK"/>
        </w:rPr>
        <w:t xml:space="preserve">zo strany Objednávateľa </w:t>
      </w:r>
      <w:r w:rsidR="00B63749" w:rsidRPr="00F66798">
        <w:rPr>
          <w:rFonts w:ascii="Calibri" w:hAnsi="Calibri" w:cs="Calibri"/>
          <w:b w:val="0"/>
          <w:i w:val="0"/>
          <w:lang w:val="sk-SK"/>
        </w:rPr>
        <w:t xml:space="preserve">upravovaná podľa vývoja Priemernej mesačnej nominálnej mzdy zamestnanca v hospodárstve SR, ktorú zverejňuje Štatistický úrad SR. </w:t>
      </w:r>
      <w:r w:rsidR="00B63749" w:rsidRPr="00F66798">
        <w:rPr>
          <w:rFonts w:ascii="Calibri" w:hAnsi="Calibri" w:cs="Calibri"/>
          <w:b w:val="0"/>
          <w:i w:val="0"/>
          <w:szCs w:val="22"/>
          <w:lang w:val="sk-SK"/>
        </w:rPr>
        <w:t xml:space="preserve">Aktualizovaná hodnota bude vypočítaná podľa nasledujúceho vzorca: </w:t>
      </w:r>
    </w:p>
    <w:p w14:paraId="0BC3A46F" w14:textId="77777777" w:rsidR="00B63749" w:rsidRPr="00F66798" w:rsidRDefault="00B63749" w:rsidP="00B63749">
      <w:pPr>
        <w:pStyle w:val="Clanek11"/>
        <w:tabs>
          <w:tab w:val="clear" w:pos="941"/>
        </w:tabs>
        <w:ind w:firstLine="0"/>
        <w:jc w:val="center"/>
        <w:rPr>
          <w:rFonts w:ascii="Calibri" w:hAnsi="Calibri" w:cs="Calibri"/>
          <w:i w:val="0"/>
          <w:szCs w:val="22"/>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CPU</w:t>
      </w:r>
      <w:r w:rsidRPr="00F66798">
        <w:rPr>
          <w:rFonts w:ascii="Calibri" w:hAnsi="Calibri" w:cs="Calibri"/>
          <w:i w:val="0"/>
          <w:szCs w:val="22"/>
          <w:lang w:val="sk-SK"/>
        </w:rPr>
        <w:t xml:space="preserve"> = CC</w:t>
      </w:r>
      <w:r w:rsidRPr="00F66798">
        <w:rPr>
          <w:rFonts w:ascii="Calibri" w:hAnsi="Calibri" w:cs="Calibri"/>
          <w:i w:val="0"/>
          <w:szCs w:val="22"/>
          <w:vertAlign w:val="subscript"/>
          <w:lang w:val="sk-SK"/>
        </w:rPr>
        <w:t>CP0</w:t>
      </w:r>
      <w:r w:rsidRPr="00F66798">
        <w:rPr>
          <w:rFonts w:ascii="Calibri" w:hAnsi="Calibri" w:cs="Calibri"/>
          <w:i w:val="0"/>
          <w:szCs w:val="22"/>
          <w:lang w:val="sk-SK"/>
        </w:rPr>
        <w:t xml:space="preserve"> x [K</w:t>
      </w:r>
      <w:r w:rsidRPr="00F66798">
        <w:rPr>
          <w:rFonts w:ascii="Calibri" w:hAnsi="Calibri" w:cs="Calibri"/>
          <w:i w:val="0"/>
          <w:szCs w:val="22"/>
          <w:vertAlign w:val="subscript"/>
          <w:lang w:val="sk-SK"/>
        </w:rPr>
        <w:t>CPU</w:t>
      </w:r>
      <w:r w:rsidRPr="00F66798">
        <w:rPr>
          <w:rFonts w:ascii="Calibri" w:hAnsi="Calibri" w:cs="Calibri"/>
          <w:i w:val="0"/>
          <w:szCs w:val="22"/>
          <w:lang w:val="sk-SK"/>
        </w:rPr>
        <w:t xml:space="preserve"> / K</w:t>
      </w:r>
      <w:r w:rsidRPr="00F66798">
        <w:rPr>
          <w:rFonts w:ascii="Calibri" w:hAnsi="Calibri" w:cs="Calibri"/>
          <w:i w:val="0"/>
          <w:szCs w:val="22"/>
          <w:vertAlign w:val="subscript"/>
          <w:lang w:val="sk-SK"/>
        </w:rPr>
        <w:t>CP0</w:t>
      </w:r>
      <w:r w:rsidRPr="00F66798">
        <w:rPr>
          <w:rFonts w:ascii="Calibri" w:hAnsi="Calibri" w:cs="Calibri"/>
          <w:i w:val="0"/>
          <w:szCs w:val="22"/>
          <w:lang w:val="sk-SK"/>
        </w:rPr>
        <w:t>]</w:t>
      </w:r>
    </w:p>
    <w:p w14:paraId="6B87F556" w14:textId="77777777" w:rsidR="00B63749" w:rsidRPr="00F66798" w:rsidRDefault="00B63749" w:rsidP="00B63749">
      <w:pPr>
        <w:pStyle w:val="Clanek11"/>
        <w:tabs>
          <w:tab w:val="clear" w:pos="941"/>
        </w:tabs>
        <w:ind w:firstLine="0"/>
        <w:rPr>
          <w:rFonts w:ascii="Calibri" w:hAnsi="Calibri" w:cs="Calibri"/>
          <w:b w:val="0"/>
          <w:i w:val="0"/>
          <w:szCs w:val="22"/>
          <w:lang w:val="sk-SK"/>
        </w:rPr>
      </w:pPr>
      <w:r w:rsidRPr="00F66798">
        <w:rPr>
          <w:rFonts w:ascii="Calibri" w:hAnsi="Calibri" w:cs="Calibri"/>
          <w:b w:val="0"/>
          <w:i w:val="0"/>
          <w:szCs w:val="22"/>
          <w:lang w:val="sk-SK"/>
        </w:rPr>
        <w:t>kde</w:t>
      </w:r>
    </w:p>
    <w:p w14:paraId="59DBDB3A" w14:textId="3220801E" w:rsidR="00B63749" w:rsidRPr="00F66798" w:rsidRDefault="00B63749" w:rsidP="00B63749">
      <w:pPr>
        <w:pStyle w:val="Clanek11"/>
        <w:tabs>
          <w:tab w:val="clear" w:pos="941"/>
        </w:tabs>
        <w:ind w:firstLine="0"/>
        <w:rPr>
          <w:rFonts w:ascii="Calibri" w:hAnsi="Calibri" w:cs="Calibri"/>
          <w:b w:val="0"/>
          <w:i w:val="0"/>
          <w:szCs w:val="22"/>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CPU</w:t>
      </w:r>
      <w:r w:rsidRPr="00F66798">
        <w:rPr>
          <w:rFonts w:ascii="Calibri" w:hAnsi="Calibri" w:cs="Calibri"/>
          <w:i w:val="0"/>
          <w:szCs w:val="22"/>
          <w:lang w:val="sk-SK"/>
        </w:rPr>
        <w:tab/>
        <w:t xml:space="preserve"> </w:t>
      </w:r>
      <w:r w:rsidRPr="00F66798">
        <w:rPr>
          <w:rFonts w:ascii="Calibri" w:hAnsi="Calibri" w:cs="Calibri"/>
          <w:b w:val="0"/>
          <w:i w:val="0"/>
          <w:szCs w:val="22"/>
          <w:lang w:val="sk-SK"/>
        </w:rPr>
        <w:t>predstavuje príslušnú časť ceny za 1 Tarifný km pre uplynulý štvrťrok upravenú podľa</w:t>
      </w:r>
      <w:r w:rsidR="00D51A3E">
        <w:rPr>
          <w:rFonts w:ascii="Calibri" w:hAnsi="Calibri" w:cs="Calibri"/>
          <w:b w:val="0"/>
          <w:i w:val="0"/>
          <w:szCs w:val="22"/>
          <w:lang w:val="sk-SK"/>
        </w:rPr>
        <w:t xml:space="preserve"> </w:t>
      </w:r>
      <w:r w:rsidRPr="00F66798">
        <w:rPr>
          <w:rFonts w:ascii="Calibri" w:hAnsi="Calibri" w:cs="Calibri"/>
          <w:b w:val="0"/>
          <w:i w:val="0"/>
          <w:szCs w:val="22"/>
          <w:lang w:val="sk-SK"/>
        </w:rPr>
        <w:t>tohto ustanovenia. Hodnota bude následne zaokrúhlená</w:t>
      </w:r>
      <w:r w:rsidR="00D51A3E">
        <w:rPr>
          <w:rFonts w:ascii="Calibri" w:hAnsi="Calibri" w:cs="Calibri"/>
          <w:b w:val="0"/>
          <w:i w:val="0"/>
          <w:szCs w:val="22"/>
          <w:lang w:val="sk-SK"/>
        </w:rPr>
        <w:t xml:space="preserve"> </w:t>
      </w:r>
      <w:r w:rsidRPr="00F66798">
        <w:rPr>
          <w:rFonts w:ascii="Calibri" w:hAnsi="Calibri" w:cs="Calibri"/>
          <w:b w:val="0"/>
          <w:i w:val="0"/>
          <w:szCs w:val="22"/>
          <w:lang w:val="sk-SK"/>
        </w:rPr>
        <w:t xml:space="preserve">na 4 desatinné miesta. </w:t>
      </w:r>
    </w:p>
    <w:p w14:paraId="62762AFE" w14:textId="77777777" w:rsidR="00B63749" w:rsidRDefault="00B63749" w:rsidP="00B63749">
      <w:pPr>
        <w:pStyle w:val="Clanek11"/>
        <w:tabs>
          <w:tab w:val="clear" w:pos="941"/>
        </w:tabs>
        <w:ind w:firstLine="0"/>
        <w:rPr>
          <w:rFonts w:ascii="Calibri" w:hAnsi="Calibri" w:cs="Calibri"/>
          <w:b w:val="0"/>
          <w:i w:val="0"/>
          <w:szCs w:val="22"/>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CP0</w:t>
      </w:r>
      <w:r w:rsidRPr="00F66798">
        <w:rPr>
          <w:rFonts w:ascii="Calibri" w:hAnsi="Calibri" w:cs="Calibri"/>
          <w:b w:val="0"/>
          <w:i w:val="0"/>
          <w:szCs w:val="22"/>
          <w:vertAlign w:val="subscript"/>
          <w:lang w:val="sk-SK"/>
        </w:rPr>
        <w:tab/>
      </w:r>
      <w:r w:rsidRPr="00F66798">
        <w:rPr>
          <w:rFonts w:ascii="Calibri" w:hAnsi="Calibri" w:cs="Calibri"/>
          <w:b w:val="0"/>
          <w:i w:val="0"/>
          <w:szCs w:val="22"/>
          <w:lang w:val="sk-SK"/>
        </w:rPr>
        <w:t xml:space="preserve">predstavuje príslušnú časť ceny za 1 Tarifný km podľa Ponuky Dopravcu </w:t>
      </w:r>
    </w:p>
    <w:p w14:paraId="6A5C33D4" w14:textId="2B882C32" w:rsidR="00B63749" w:rsidRPr="00F66798" w:rsidRDefault="00B63749" w:rsidP="00B63749">
      <w:pPr>
        <w:pStyle w:val="Clanek11"/>
        <w:tabs>
          <w:tab w:val="clear" w:pos="941"/>
        </w:tabs>
        <w:ind w:firstLine="0"/>
        <w:rPr>
          <w:rFonts w:ascii="Calibri" w:hAnsi="Calibri" w:cs="Calibri"/>
          <w:i w:val="0"/>
          <w:szCs w:val="22"/>
          <w:lang w:val="sk-SK"/>
        </w:rPr>
      </w:pPr>
      <w:r w:rsidRPr="00F66798">
        <w:rPr>
          <w:rFonts w:ascii="Calibri" w:hAnsi="Calibri" w:cs="Calibri"/>
          <w:i w:val="0"/>
          <w:szCs w:val="22"/>
          <w:lang w:val="sk-SK"/>
        </w:rPr>
        <w:t>K</w:t>
      </w:r>
      <w:r w:rsidRPr="00F66798">
        <w:rPr>
          <w:rFonts w:ascii="Calibri" w:hAnsi="Calibri" w:cs="Calibri"/>
          <w:i w:val="0"/>
          <w:szCs w:val="22"/>
          <w:vertAlign w:val="subscript"/>
          <w:lang w:val="sk-SK"/>
        </w:rPr>
        <w:t>CPU</w:t>
      </w:r>
      <w:r w:rsidRPr="00F66798">
        <w:rPr>
          <w:rFonts w:ascii="Calibri" w:hAnsi="Calibri" w:cs="Calibri"/>
          <w:b w:val="0"/>
          <w:i w:val="0"/>
          <w:szCs w:val="22"/>
          <w:vertAlign w:val="subscript"/>
          <w:lang w:val="sk-SK"/>
        </w:rPr>
        <w:tab/>
      </w:r>
      <w:r w:rsidRPr="00F66798">
        <w:rPr>
          <w:rFonts w:ascii="Calibri" w:hAnsi="Calibri" w:cs="Calibri"/>
          <w:b w:val="0"/>
          <w:i w:val="0"/>
          <w:szCs w:val="22"/>
          <w:lang w:val="sk-SK"/>
        </w:rPr>
        <w:t>predstavuje Priemernú mesačnú nominálnu mzdu zamestnanca</w:t>
      </w:r>
      <w:r w:rsidR="00D51A3E">
        <w:rPr>
          <w:rFonts w:ascii="Calibri" w:hAnsi="Calibri" w:cs="Calibri"/>
          <w:b w:val="0"/>
          <w:i w:val="0"/>
          <w:szCs w:val="22"/>
          <w:lang w:val="sk-SK"/>
        </w:rPr>
        <w:t xml:space="preserve"> </w:t>
      </w:r>
      <w:r w:rsidRPr="00F66798">
        <w:rPr>
          <w:rFonts w:ascii="Calibri" w:hAnsi="Calibri" w:cs="Calibri"/>
          <w:b w:val="0"/>
          <w:i w:val="0"/>
          <w:szCs w:val="22"/>
          <w:lang w:val="sk-SK"/>
        </w:rPr>
        <w:t xml:space="preserve">hospodárstva SR zverejnenú Štatistickým úradom SR za štvrťrok predchádzajúci štvrťroku, pre ktorý je vypočítaná </w:t>
      </w:r>
      <w:r w:rsidRPr="00F66798">
        <w:rPr>
          <w:rFonts w:ascii="Calibri" w:hAnsi="Calibri" w:cs="Calibri"/>
          <w:i w:val="0"/>
          <w:szCs w:val="22"/>
          <w:lang w:val="sk-SK"/>
        </w:rPr>
        <w:t>CC</w:t>
      </w:r>
      <w:r w:rsidRPr="00F66798">
        <w:rPr>
          <w:rFonts w:ascii="Calibri" w:hAnsi="Calibri" w:cs="Calibri"/>
          <w:i w:val="0"/>
          <w:szCs w:val="22"/>
          <w:vertAlign w:val="subscript"/>
          <w:lang w:val="sk-SK"/>
        </w:rPr>
        <w:t>CPU</w:t>
      </w:r>
      <w:r w:rsidR="00D51A3E">
        <w:rPr>
          <w:rFonts w:ascii="Calibri" w:hAnsi="Calibri" w:cs="Calibri"/>
          <w:b w:val="0"/>
          <w:i w:val="0"/>
          <w:szCs w:val="22"/>
          <w:lang w:val="sk-SK"/>
        </w:rPr>
        <w:t xml:space="preserve"> </w:t>
      </w:r>
    </w:p>
    <w:p w14:paraId="6E3D38E2" w14:textId="1F410F5D" w:rsidR="00B63749" w:rsidRPr="00F66798" w:rsidRDefault="00B63749" w:rsidP="00B63749">
      <w:pPr>
        <w:pStyle w:val="Clanek11"/>
        <w:tabs>
          <w:tab w:val="clear" w:pos="941"/>
        </w:tabs>
        <w:ind w:left="935" w:firstLine="6"/>
        <w:rPr>
          <w:rFonts w:ascii="Calibri" w:hAnsi="Calibri" w:cs="Calibri"/>
          <w:b w:val="0"/>
          <w:i w:val="0"/>
          <w:color w:val="000000" w:themeColor="text1"/>
          <w:szCs w:val="22"/>
          <w:lang w:val="sk-SK"/>
        </w:rPr>
      </w:pPr>
      <w:r w:rsidRPr="00F66798">
        <w:rPr>
          <w:rFonts w:ascii="Calibri" w:hAnsi="Calibri" w:cs="Calibri"/>
          <w:i w:val="0"/>
          <w:szCs w:val="22"/>
          <w:lang w:val="sk-SK"/>
        </w:rPr>
        <w:t>K</w:t>
      </w:r>
      <w:r w:rsidRPr="00F66798">
        <w:rPr>
          <w:rFonts w:ascii="Calibri" w:hAnsi="Calibri" w:cs="Calibri"/>
          <w:i w:val="0"/>
          <w:szCs w:val="22"/>
          <w:vertAlign w:val="subscript"/>
          <w:lang w:val="sk-SK"/>
        </w:rPr>
        <w:t>CP0</w:t>
      </w:r>
      <w:r w:rsidRPr="00F66798">
        <w:rPr>
          <w:rFonts w:ascii="Calibri" w:hAnsi="Calibri" w:cs="Calibri"/>
          <w:i w:val="0"/>
          <w:szCs w:val="22"/>
          <w:vertAlign w:val="subscript"/>
          <w:lang w:val="sk-SK"/>
        </w:rPr>
        <w:tab/>
      </w:r>
      <w:r w:rsidRPr="00F66798">
        <w:rPr>
          <w:rFonts w:ascii="Calibri" w:hAnsi="Calibri" w:cs="Calibri"/>
          <w:b w:val="0"/>
          <w:i w:val="0"/>
          <w:szCs w:val="22"/>
          <w:lang w:val="sk-SK"/>
        </w:rPr>
        <w:t xml:space="preserve">predstavuje priemer hodnôt Priemernej mesačnej nominálnej mzdy zamestnanca hospodárstva SR zverejnených Štatistickým úradom SR za dva kvartály predchádzajúce </w:t>
      </w:r>
      <w:r w:rsidRPr="00F66798">
        <w:rPr>
          <w:rFonts w:ascii="Calibri" w:hAnsi="Calibri" w:cs="Calibri"/>
          <w:b w:val="0"/>
          <w:i w:val="0"/>
          <w:szCs w:val="22"/>
          <w:lang w:val="sk-SK"/>
        </w:rPr>
        <w:lastRenderedPageBreak/>
        <w:t>štvrťroku,</w:t>
      </w:r>
      <w:r w:rsidR="00D51A3E">
        <w:rPr>
          <w:rFonts w:ascii="Calibri" w:hAnsi="Calibri" w:cs="Calibri"/>
          <w:b w:val="0"/>
          <w:i w:val="0"/>
          <w:szCs w:val="22"/>
          <w:lang w:val="sk-SK"/>
        </w:rPr>
        <w:t xml:space="preserve"> </w:t>
      </w:r>
      <w:r w:rsidRPr="00F66798">
        <w:rPr>
          <w:rFonts w:ascii="Calibri" w:hAnsi="Calibri" w:cs="Calibri"/>
          <w:b w:val="0"/>
          <w:i w:val="0"/>
          <w:color w:val="000000" w:themeColor="text1"/>
          <w:szCs w:val="22"/>
          <w:lang w:val="sk-SK"/>
        </w:rPr>
        <w:t>v ktorom bola predložená Ponuka Dopravcu v Procese verejného obstarávania</w:t>
      </w:r>
      <w:r w:rsidR="00D51A3E">
        <w:rPr>
          <w:rFonts w:ascii="Calibri" w:hAnsi="Calibri" w:cs="Calibri"/>
          <w:b w:val="0"/>
          <w:i w:val="0"/>
          <w:color w:val="000000" w:themeColor="text1"/>
          <w:szCs w:val="22"/>
          <w:lang w:val="sk-SK"/>
        </w:rPr>
        <w:t xml:space="preserve"> </w:t>
      </w:r>
    </w:p>
    <w:p w14:paraId="3DBC3362" w14:textId="65C3D844" w:rsidR="00B63749" w:rsidRPr="00F66798" w:rsidRDefault="00B63749" w:rsidP="00B63749">
      <w:pPr>
        <w:pStyle w:val="Clanek11"/>
        <w:tabs>
          <w:tab w:val="clear" w:pos="941"/>
        </w:tabs>
        <w:ind w:left="426" w:firstLine="0"/>
        <w:rPr>
          <w:rFonts w:ascii="Calibri" w:hAnsi="Calibri" w:cs="Calibri"/>
          <w:noProof/>
          <w:lang w:val="sk-SK"/>
        </w:rPr>
      </w:pPr>
      <w:r w:rsidRPr="00F66798">
        <w:rPr>
          <w:rFonts w:ascii="Calibri" w:hAnsi="Calibri" w:cs="Calibri"/>
          <w:b w:val="0"/>
          <w:i w:val="0"/>
          <w:szCs w:val="22"/>
          <w:lang w:val="sk-SK"/>
        </w:rPr>
        <w:t xml:space="preserve">V prípade, ak dôjde k medziročnému zníženiu priemernej nominálnej mesačnej mzdy v hospodárstve SR a vypočítaná hodnota </w:t>
      </w:r>
      <w:r w:rsidRPr="00F66798">
        <w:rPr>
          <w:rFonts w:ascii="Calibri" w:hAnsi="Calibri" w:cs="Calibri"/>
          <w:i w:val="0"/>
          <w:szCs w:val="22"/>
          <w:lang w:val="sk-SK"/>
        </w:rPr>
        <w:t>CC</w:t>
      </w:r>
      <w:r w:rsidRPr="00F66798">
        <w:rPr>
          <w:rFonts w:ascii="Calibri" w:hAnsi="Calibri" w:cs="Calibri"/>
          <w:i w:val="0"/>
          <w:szCs w:val="22"/>
          <w:vertAlign w:val="subscript"/>
          <w:lang w:val="sk-SK"/>
        </w:rPr>
        <w:t>CPU</w:t>
      </w:r>
      <w:r w:rsidRPr="00F66798">
        <w:rPr>
          <w:rFonts w:ascii="Calibri" w:hAnsi="Calibri" w:cs="Calibri"/>
          <w:b w:val="0"/>
          <w:i w:val="0"/>
          <w:szCs w:val="22"/>
          <w:lang w:val="sk-SK"/>
        </w:rPr>
        <w:t xml:space="preserve"> klesne pod východiskovú úroveň alebo pod úroveň dosiahnutú za rovnaký štvrťrok predchádzajúceho roka,</w:t>
      </w:r>
      <w:r w:rsidR="00D51A3E">
        <w:rPr>
          <w:rFonts w:ascii="Calibri" w:hAnsi="Calibri" w:cs="Calibri"/>
          <w:b w:val="0"/>
          <w:i w:val="0"/>
          <w:szCs w:val="22"/>
          <w:lang w:val="sk-SK"/>
        </w:rPr>
        <w:t xml:space="preserve"> </w:t>
      </w:r>
      <w:r w:rsidRPr="00F66798">
        <w:rPr>
          <w:rFonts w:ascii="Calibri" w:hAnsi="Calibri" w:cs="Calibri"/>
          <w:b w:val="0"/>
          <w:i w:val="0"/>
          <w:szCs w:val="22"/>
          <w:lang w:val="sk-SK"/>
        </w:rPr>
        <w:t>výška časti ceny za cenu práce sa neznižuje. Zostane zachovaná až do doby vzrastu</w:t>
      </w:r>
      <w:r w:rsidR="00D51A3E">
        <w:rPr>
          <w:rFonts w:ascii="Calibri" w:hAnsi="Calibri" w:cs="Calibri"/>
          <w:b w:val="0"/>
          <w:i w:val="0"/>
          <w:szCs w:val="22"/>
          <w:lang w:val="sk-SK"/>
        </w:rPr>
        <w:t xml:space="preserve"> </w:t>
      </w:r>
      <w:r w:rsidRPr="00F66798">
        <w:rPr>
          <w:rFonts w:ascii="Calibri" w:hAnsi="Calibri" w:cs="Calibri"/>
          <w:b w:val="0"/>
          <w:i w:val="0"/>
          <w:szCs w:val="22"/>
          <w:lang w:val="sk-SK"/>
        </w:rPr>
        <w:t>priemernej mesačnej</w:t>
      </w:r>
      <w:r w:rsidR="00D51A3E">
        <w:rPr>
          <w:rFonts w:ascii="Calibri" w:hAnsi="Calibri" w:cs="Calibri"/>
          <w:b w:val="0"/>
          <w:i w:val="0"/>
          <w:szCs w:val="22"/>
          <w:lang w:val="sk-SK"/>
        </w:rPr>
        <w:t xml:space="preserve"> </w:t>
      </w:r>
      <w:r w:rsidRPr="00F66798">
        <w:rPr>
          <w:rFonts w:ascii="Calibri" w:hAnsi="Calibri" w:cs="Calibri"/>
          <w:b w:val="0"/>
          <w:i w:val="0"/>
          <w:szCs w:val="22"/>
          <w:lang w:val="sk-SK"/>
        </w:rPr>
        <w:t xml:space="preserve">mzdy v hospodárstve a nadväzne aj vypočítanej hodnoty </w:t>
      </w:r>
      <w:r w:rsidRPr="00F66798">
        <w:rPr>
          <w:rFonts w:ascii="Calibri" w:hAnsi="Calibri" w:cs="Calibri"/>
          <w:i w:val="0"/>
          <w:szCs w:val="22"/>
          <w:lang w:val="sk-SK"/>
        </w:rPr>
        <w:t>CC</w:t>
      </w:r>
      <w:r w:rsidRPr="00F66798">
        <w:rPr>
          <w:rFonts w:ascii="Calibri" w:hAnsi="Calibri" w:cs="Calibri"/>
          <w:i w:val="0"/>
          <w:szCs w:val="22"/>
          <w:vertAlign w:val="subscript"/>
          <w:lang w:val="sk-SK"/>
        </w:rPr>
        <w:t>CPU</w:t>
      </w:r>
      <w:r w:rsidRPr="00F66798">
        <w:rPr>
          <w:rFonts w:ascii="Calibri" w:hAnsi="Calibri" w:cs="Calibri"/>
          <w:b w:val="0"/>
          <w:i w:val="0"/>
          <w:szCs w:val="22"/>
          <w:lang w:val="sk-SK"/>
        </w:rPr>
        <w:t xml:space="preserve"> nad jej úroveň pred prvým znížením.</w:t>
      </w:r>
      <w:r w:rsidRPr="00F66798">
        <w:rPr>
          <w:rFonts w:ascii="Calibri" w:hAnsi="Calibri" w:cs="Calibri"/>
          <w:noProof/>
          <w:lang w:val="sk-SK"/>
        </w:rPr>
        <w:t xml:space="preserve"> </w:t>
      </w:r>
    </w:p>
    <w:p w14:paraId="7EF1035D" w14:textId="77777777" w:rsidR="00B63749" w:rsidRPr="00F66798" w:rsidRDefault="00B63749" w:rsidP="00B63749">
      <w:pPr>
        <w:pStyle w:val="Clanek11"/>
        <w:tabs>
          <w:tab w:val="clear" w:pos="941"/>
        </w:tabs>
        <w:ind w:firstLine="0"/>
        <w:rPr>
          <w:rFonts w:ascii="Calibri" w:hAnsi="Calibri" w:cs="Calibri"/>
          <w:b w:val="0"/>
          <w:i w:val="0"/>
          <w:szCs w:val="22"/>
          <w:u w:val="single"/>
          <w:lang w:val="sk-SK"/>
        </w:rPr>
      </w:pPr>
      <w:r w:rsidRPr="00F66798">
        <w:rPr>
          <w:rFonts w:ascii="Calibri" w:hAnsi="Calibri" w:cs="Calibri"/>
          <w:i w:val="0"/>
          <w:lang w:val="sk-SK"/>
        </w:rPr>
        <w:t xml:space="preserve">6.2.3 </w:t>
      </w:r>
      <w:r w:rsidRPr="00F66798">
        <w:rPr>
          <w:rFonts w:ascii="Calibri" w:hAnsi="Calibri" w:cs="Calibri"/>
          <w:i w:val="0"/>
          <w:u w:val="single"/>
          <w:lang w:val="sk-SK"/>
        </w:rPr>
        <w:t>Aktualizácia časti ceny za Opravy, réžiu a iné</w:t>
      </w:r>
    </w:p>
    <w:p w14:paraId="48783408" w14:textId="11E013E0" w:rsidR="00B63749" w:rsidRPr="00F66798" w:rsidRDefault="00B63749" w:rsidP="00B63749">
      <w:pPr>
        <w:pStyle w:val="Clanek11"/>
        <w:tabs>
          <w:tab w:val="clear" w:pos="941"/>
        </w:tabs>
        <w:ind w:left="734" w:firstLine="0"/>
        <w:rPr>
          <w:rFonts w:ascii="Calibri" w:hAnsi="Calibri" w:cs="Calibri"/>
          <w:b w:val="0"/>
          <w:i w:val="0"/>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OPRE0</w:t>
      </w:r>
      <w:r w:rsidRPr="00F66798">
        <w:rPr>
          <w:rFonts w:ascii="Calibri" w:hAnsi="Calibri" w:cs="Calibri"/>
          <w:b w:val="0"/>
          <w:i w:val="0"/>
          <w:lang w:val="sk-SK"/>
        </w:rPr>
        <w:t xml:space="preserve"> za 1 Tarifný</w:t>
      </w:r>
      <w:r w:rsidR="00D51A3E">
        <w:rPr>
          <w:rFonts w:ascii="Calibri" w:hAnsi="Calibri" w:cs="Calibri"/>
          <w:b w:val="0"/>
          <w:i w:val="0"/>
          <w:lang w:val="sk-SK"/>
        </w:rPr>
        <w:t xml:space="preserve"> </w:t>
      </w:r>
      <w:r w:rsidRPr="00F66798">
        <w:rPr>
          <w:rFonts w:ascii="Calibri" w:hAnsi="Calibri" w:cs="Calibri"/>
          <w:b w:val="0"/>
          <w:i w:val="0"/>
          <w:lang w:val="sk-SK"/>
        </w:rPr>
        <w:t>km uvedená v Tabuľke č.</w:t>
      </w:r>
      <w:r w:rsidR="00D51A3E">
        <w:rPr>
          <w:rFonts w:ascii="Calibri" w:hAnsi="Calibri" w:cs="Calibri"/>
          <w:b w:val="0"/>
          <w:i w:val="0"/>
          <w:lang w:val="sk-SK"/>
        </w:rPr>
        <w:t xml:space="preserve"> </w:t>
      </w:r>
      <w:r w:rsidRPr="00F66798">
        <w:rPr>
          <w:rFonts w:ascii="Calibri" w:hAnsi="Calibri" w:cs="Calibri"/>
          <w:b w:val="0"/>
          <w:i w:val="0"/>
          <w:lang w:val="sk-SK"/>
        </w:rPr>
        <w:t xml:space="preserve">1 </w:t>
      </w:r>
      <w:r w:rsidRPr="00F66798">
        <w:rPr>
          <w:rFonts w:ascii="Calibri" w:hAnsi="Calibri" w:cs="Calibri"/>
          <w:b w:val="0"/>
          <w:i w:val="0"/>
          <w:color w:val="000000" w:themeColor="text1"/>
          <w:lang w:val="sk-SK"/>
        </w:rPr>
        <w:t xml:space="preserve">Zmluvy bude </w:t>
      </w:r>
      <w:r w:rsidR="00A81B86" w:rsidRPr="008704EF">
        <w:rPr>
          <w:rFonts w:ascii="Calibri" w:hAnsi="Calibri" w:cs="Calibri"/>
          <w:b w:val="0"/>
          <w:i w:val="0"/>
          <w:lang w:val="sk-SK"/>
        </w:rPr>
        <w:t xml:space="preserve">zo strany Objednávateľa </w:t>
      </w:r>
      <w:r w:rsidRPr="00F66798">
        <w:rPr>
          <w:rFonts w:ascii="Calibri" w:hAnsi="Calibri" w:cs="Calibri"/>
          <w:b w:val="0"/>
          <w:i w:val="0"/>
          <w:lang w:val="sk-SK"/>
        </w:rPr>
        <w:t>upravovaná (tzn. zvýšená alebo znížená) podľa vývoja „Indexu spotrebiteľských cien oproti bázickému obdobiu“, ukazovateľa „Spotrebiteľské ceny úhrnom“, zverejňovaného Štatistickým úradom SR. Aktualizovaná hodnota bude vypočítaná podľa nasledujúceho</w:t>
      </w:r>
      <w:r w:rsidR="00D51A3E">
        <w:rPr>
          <w:rFonts w:ascii="Calibri" w:hAnsi="Calibri" w:cs="Calibri"/>
          <w:b w:val="0"/>
          <w:i w:val="0"/>
          <w:lang w:val="sk-SK"/>
        </w:rPr>
        <w:t xml:space="preserve"> </w:t>
      </w:r>
      <w:r w:rsidRPr="00F66798">
        <w:rPr>
          <w:rFonts w:ascii="Calibri" w:hAnsi="Calibri" w:cs="Calibri"/>
          <w:b w:val="0"/>
          <w:i w:val="0"/>
          <w:lang w:val="sk-SK"/>
        </w:rPr>
        <w:t>vzorca:</w:t>
      </w:r>
    </w:p>
    <w:p w14:paraId="4670F77D" w14:textId="005455FB" w:rsidR="00B63749" w:rsidRPr="00F66798" w:rsidRDefault="00B63749" w:rsidP="00B63749">
      <w:pPr>
        <w:pStyle w:val="Clanek11"/>
        <w:tabs>
          <w:tab w:val="clear" w:pos="941"/>
        </w:tabs>
        <w:ind w:firstLine="0"/>
        <w:jc w:val="center"/>
        <w:rPr>
          <w:rFonts w:ascii="Calibri" w:hAnsi="Calibri" w:cs="Calibri"/>
          <w:i w:val="0"/>
          <w:szCs w:val="22"/>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OPREU</w:t>
      </w:r>
      <w:r w:rsidRPr="00F66798">
        <w:rPr>
          <w:rFonts w:ascii="Calibri" w:hAnsi="Calibri" w:cs="Calibri"/>
          <w:i w:val="0"/>
          <w:szCs w:val="22"/>
          <w:lang w:val="sk-SK"/>
        </w:rPr>
        <w:t xml:space="preserve"> = CC</w:t>
      </w:r>
      <w:r w:rsidRPr="00F66798">
        <w:rPr>
          <w:rFonts w:ascii="Calibri" w:hAnsi="Calibri" w:cs="Calibri"/>
          <w:i w:val="0"/>
          <w:szCs w:val="22"/>
          <w:vertAlign w:val="subscript"/>
          <w:lang w:val="sk-SK"/>
        </w:rPr>
        <w:t>OPRE0</w:t>
      </w:r>
      <w:r w:rsidR="00D51A3E">
        <w:rPr>
          <w:rFonts w:ascii="Calibri" w:hAnsi="Calibri" w:cs="Calibri"/>
          <w:i w:val="0"/>
          <w:szCs w:val="22"/>
          <w:vertAlign w:val="subscript"/>
          <w:lang w:val="sk-SK"/>
        </w:rPr>
        <w:t xml:space="preserve"> </w:t>
      </w:r>
      <w:r w:rsidRPr="00F66798">
        <w:rPr>
          <w:rFonts w:ascii="Calibri" w:hAnsi="Calibri" w:cs="Calibri"/>
          <w:i w:val="0"/>
          <w:szCs w:val="22"/>
          <w:lang w:val="sk-SK"/>
        </w:rPr>
        <w:t>x [K</w:t>
      </w:r>
      <w:r w:rsidRPr="00F66798">
        <w:rPr>
          <w:rFonts w:ascii="Calibri" w:hAnsi="Calibri" w:cs="Calibri"/>
          <w:i w:val="0"/>
          <w:szCs w:val="22"/>
          <w:vertAlign w:val="subscript"/>
          <w:lang w:val="sk-SK"/>
        </w:rPr>
        <w:t>OPREU</w:t>
      </w:r>
      <w:r w:rsidRPr="00F66798">
        <w:rPr>
          <w:rFonts w:ascii="Calibri" w:hAnsi="Calibri" w:cs="Calibri"/>
          <w:i w:val="0"/>
          <w:szCs w:val="22"/>
          <w:lang w:val="sk-SK"/>
        </w:rPr>
        <w:t xml:space="preserve"> / K</w:t>
      </w:r>
      <w:r w:rsidRPr="00F66798">
        <w:rPr>
          <w:rFonts w:ascii="Calibri" w:hAnsi="Calibri" w:cs="Calibri"/>
          <w:i w:val="0"/>
          <w:szCs w:val="22"/>
          <w:vertAlign w:val="subscript"/>
          <w:lang w:val="sk-SK"/>
        </w:rPr>
        <w:t>OPRE0</w:t>
      </w:r>
      <w:r w:rsidRPr="00F66798">
        <w:rPr>
          <w:rFonts w:ascii="Calibri" w:hAnsi="Calibri" w:cs="Calibri"/>
          <w:i w:val="0"/>
          <w:szCs w:val="22"/>
          <w:lang w:val="sk-SK"/>
        </w:rPr>
        <w:t>]</w:t>
      </w:r>
    </w:p>
    <w:p w14:paraId="76D3556B" w14:textId="77777777" w:rsidR="00B63749" w:rsidRPr="00F66798" w:rsidRDefault="00B63749" w:rsidP="00B63749">
      <w:pPr>
        <w:pStyle w:val="Clanek11"/>
        <w:tabs>
          <w:tab w:val="clear" w:pos="941"/>
        </w:tabs>
        <w:ind w:firstLine="0"/>
        <w:rPr>
          <w:rFonts w:ascii="Calibri" w:hAnsi="Calibri" w:cs="Calibri"/>
          <w:b w:val="0"/>
          <w:i w:val="0"/>
          <w:szCs w:val="22"/>
          <w:lang w:val="sk-SK"/>
        </w:rPr>
      </w:pPr>
      <w:r w:rsidRPr="00F66798">
        <w:rPr>
          <w:rFonts w:ascii="Calibri" w:hAnsi="Calibri" w:cs="Calibri"/>
          <w:b w:val="0"/>
          <w:i w:val="0"/>
          <w:szCs w:val="22"/>
          <w:lang w:val="sk-SK"/>
        </w:rPr>
        <w:t>kde</w:t>
      </w:r>
    </w:p>
    <w:p w14:paraId="2480D000" w14:textId="7E1C2930" w:rsidR="00B63749" w:rsidRPr="00F66798" w:rsidRDefault="00A81B86" w:rsidP="00B63749">
      <w:pPr>
        <w:pStyle w:val="Clanek11"/>
        <w:tabs>
          <w:tab w:val="clear" w:pos="941"/>
        </w:tabs>
        <w:ind w:firstLine="0"/>
        <w:rPr>
          <w:rFonts w:ascii="Calibri" w:hAnsi="Calibri" w:cs="Calibri"/>
          <w:b w:val="0"/>
          <w:i w:val="0"/>
          <w:szCs w:val="22"/>
          <w:lang w:val="sk-SK"/>
        </w:rPr>
      </w:pPr>
      <w:r w:rsidRPr="008704EF">
        <w:rPr>
          <w:rFonts w:ascii="Calibri" w:hAnsi="Calibri" w:cs="Calibri"/>
          <w:i w:val="0"/>
          <w:szCs w:val="22"/>
          <w:lang w:val="sk-SK"/>
        </w:rPr>
        <w:t>C</w:t>
      </w:r>
      <w:r w:rsidR="00B63749" w:rsidRPr="00F66798">
        <w:rPr>
          <w:rFonts w:ascii="Calibri" w:hAnsi="Calibri" w:cs="Calibri"/>
          <w:i w:val="0"/>
          <w:szCs w:val="22"/>
          <w:lang w:val="sk-SK"/>
        </w:rPr>
        <w:t>C</w:t>
      </w:r>
      <w:r w:rsidR="00B63749" w:rsidRPr="00F66798">
        <w:rPr>
          <w:rFonts w:ascii="Calibri" w:hAnsi="Calibri" w:cs="Calibri"/>
          <w:i w:val="0"/>
          <w:szCs w:val="22"/>
          <w:vertAlign w:val="subscript"/>
          <w:lang w:val="sk-SK"/>
        </w:rPr>
        <w:t>OPREU</w:t>
      </w:r>
      <w:r w:rsidR="00B63749" w:rsidRPr="00F66798">
        <w:rPr>
          <w:rFonts w:ascii="Calibri" w:hAnsi="Calibri" w:cs="Calibri"/>
          <w:i w:val="0"/>
          <w:szCs w:val="22"/>
          <w:lang w:val="sk-SK"/>
        </w:rPr>
        <w:tab/>
      </w:r>
      <w:r w:rsidR="00B63749" w:rsidRPr="00F66798">
        <w:rPr>
          <w:rFonts w:ascii="Calibri" w:hAnsi="Calibri" w:cs="Calibri"/>
          <w:b w:val="0"/>
          <w:i w:val="0"/>
          <w:szCs w:val="22"/>
          <w:lang w:val="sk-SK"/>
        </w:rPr>
        <w:t>predstavuje</w:t>
      </w:r>
      <w:r w:rsidR="00D51A3E">
        <w:rPr>
          <w:rFonts w:ascii="Calibri" w:hAnsi="Calibri" w:cs="Calibri"/>
          <w:b w:val="0"/>
          <w:i w:val="0"/>
          <w:szCs w:val="22"/>
          <w:lang w:val="sk-SK"/>
        </w:rPr>
        <w:t xml:space="preserve"> </w:t>
      </w:r>
      <w:r w:rsidR="00B63749" w:rsidRPr="00F66798">
        <w:rPr>
          <w:rFonts w:ascii="Calibri" w:hAnsi="Calibri" w:cs="Calibri"/>
          <w:b w:val="0"/>
          <w:i w:val="0"/>
          <w:szCs w:val="22"/>
          <w:lang w:val="sk-SK"/>
        </w:rPr>
        <w:t>príslušnú časť ceny za 1 Tarifný km pre uplynulý štvrťrok upraven</w:t>
      </w:r>
      <w:r w:rsidR="00B63749">
        <w:rPr>
          <w:rFonts w:ascii="Calibri" w:hAnsi="Calibri" w:cs="Calibri"/>
          <w:b w:val="0"/>
          <w:i w:val="0"/>
          <w:szCs w:val="22"/>
          <w:lang w:val="sk-SK"/>
        </w:rPr>
        <w:t>ú</w:t>
      </w:r>
      <w:r w:rsidR="00B63749" w:rsidRPr="00F66798">
        <w:rPr>
          <w:rFonts w:ascii="Calibri" w:hAnsi="Calibri" w:cs="Calibri"/>
          <w:b w:val="0"/>
          <w:i w:val="0"/>
          <w:szCs w:val="22"/>
          <w:lang w:val="sk-SK"/>
        </w:rPr>
        <w:t xml:space="preserve"> podľa</w:t>
      </w:r>
      <w:r w:rsidR="00D51A3E">
        <w:rPr>
          <w:rFonts w:ascii="Calibri" w:hAnsi="Calibri" w:cs="Calibri"/>
          <w:b w:val="0"/>
          <w:i w:val="0"/>
          <w:szCs w:val="22"/>
          <w:lang w:val="sk-SK"/>
        </w:rPr>
        <w:t xml:space="preserve"> </w:t>
      </w:r>
      <w:r w:rsidR="00B63749" w:rsidRPr="00F66798">
        <w:rPr>
          <w:rFonts w:ascii="Calibri" w:hAnsi="Calibri" w:cs="Calibri"/>
          <w:b w:val="0"/>
          <w:i w:val="0"/>
          <w:szCs w:val="22"/>
          <w:lang w:val="sk-SK"/>
        </w:rPr>
        <w:t>tohto ustanovenia. Hodnota bude následne zaokrúhlená</w:t>
      </w:r>
      <w:r w:rsidR="00D51A3E">
        <w:rPr>
          <w:rFonts w:ascii="Calibri" w:hAnsi="Calibri" w:cs="Calibri"/>
          <w:b w:val="0"/>
          <w:i w:val="0"/>
          <w:szCs w:val="22"/>
          <w:lang w:val="sk-SK"/>
        </w:rPr>
        <w:t xml:space="preserve"> </w:t>
      </w:r>
      <w:r w:rsidR="00B63749" w:rsidRPr="00F66798">
        <w:rPr>
          <w:rFonts w:ascii="Calibri" w:hAnsi="Calibri" w:cs="Calibri"/>
          <w:b w:val="0"/>
          <w:i w:val="0"/>
          <w:szCs w:val="22"/>
          <w:lang w:val="sk-SK"/>
        </w:rPr>
        <w:t>na 4 desatinné miesta.</w:t>
      </w:r>
    </w:p>
    <w:p w14:paraId="7CB859A7" w14:textId="1ED38252" w:rsidR="00B63749" w:rsidRDefault="0032676D" w:rsidP="00B63749">
      <w:pPr>
        <w:pStyle w:val="Clanek11"/>
        <w:tabs>
          <w:tab w:val="clear" w:pos="941"/>
        </w:tabs>
        <w:ind w:firstLine="0"/>
        <w:rPr>
          <w:rFonts w:ascii="Calibri" w:hAnsi="Calibri" w:cs="Calibri"/>
          <w:b w:val="0"/>
          <w:i w:val="0"/>
          <w:szCs w:val="22"/>
          <w:lang w:val="sk-SK"/>
        </w:rPr>
      </w:pPr>
      <w:r w:rsidRPr="008704EF">
        <w:rPr>
          <w:rFonts w:ascii="Calibri" w:hAnsi="Calibri" w:cs="Calibri"/>
          <w:i w:val="0"/>
          <w:szCs w:val="22"/>
          <w:lang w:val="sk-SK"/>
        </w:rPr>
        <w:t>C</w:t>
      </w:r>
      <w:r w:rsidR="00B63749" w:rsidRPr="00F66798">
        <w:rPr>
          <w:rFonts w:ascii="Calibri" w:hAnsi="Calibri" w:cs="Calibri"/>
          <w:i w:val="0"/>
          <w:szCs w:val="22"/>
          <w:lang w:val="sk-SK"/>
        </w:rPr>
        <w:t>C</w:t>
      </w:r>
      <w:r w:rsidR="00B63749" w:rsidRPr="00F66798">
        <w:rPr>
          <w:rFonts w:ascii="Calibri" w:hAnsi="Calibri" w:cs="Calibri"/>
          <w:i w:val="0"/>
          <w:szCs w:val="22"/>
          <w:vertAlign w:val="subscript"/>
          <w:lang w:val="sk-SK"/>
        </w:rPr>
        <w:t>OPRE0</w:t>
      </w:r>
      <w:r w:rsidR="00B63749" w:rsidRPr="00F66798">
        <w:rPr>
          <w:rFonts w:ascii="Calibri" w:hAnsi="Calibri" w:cs="Calibri"/>
          <w:i w:val="0"/>
          <w:szCs w:val="22"/>
          <w:vertAlign w:val="subscript"/>
          <w:lang w:val="sk-SK"/>
        </w:rPr>
        <w:tab/>
      </w:r>
      <w:r w:rsidR="00B63749" w:rsidRPr="00F66798">
        <w:rPr>
          <w:rFonts w:ascii="Calibri" w:hAnsi="Calibri" w:cs="Calibri"/>
          <w:b w:val="0"/>
          <w:i w:val="0"/>
          <w:szCs w:val="22"/>
          <w:lang w:val="sk-SK"/>
        </w:rPr>
        <w:t>predstavuje</w:t>
      </w:r>
      <w:r w:rsidR="00D51A3E">
        <w:rPr>
          <w:rFonts w:ascii="Calibri" w:hAnsi="Calibri" w:cs="Calibri"/>
          <w:b w:val="0"/>
          <w:i w:val="0"/>
          <w:szCs w:val="22"/>
          <w:lang w:val="sk-SK"/>
        </w:rPr>
        <w:t xml:space="preserve"> </w:t>
      </w:r>
      <w:r w:rsidR="00B63749">
        <w:rPr>
          <w:rFonts w:ascii="Calibri" w:hAnsi="Calibri" w:cs="Calibri"/>
          <w:b w:val="0"/>
          <w:i w:val="0"/>
          <w:szCs w:val="22"/>
          <w:lang w:val="sk-SK"/>
        </w:rPr>
        <w:t>príslušnú</w:t>
      </w:r>
      <w:r w:rsidR="00B63749" w:rsidRPr="00F66798">
        <w:rPr>
          <w:rFonts w:ascii="Calibri" w:hAnsi="Calibri" w:cs="Calibri"/>
          <w:b w:val="0"/>
          <w:i w:val="0"/>
          <w:szCs w:val="22"/>
          <w:lang w:val="sk-SK"/>
        </w:rPr>
        <w:t xml:space="preserve"> časť</w:t>
      </w:r>
      <w:r w:rsidR="00D51A3E">
        <w:rPr>
          <w:rFonts w:ascii="Calibri" w:hAnsi="Calibri" w:cs="Calibri"/>
          <w:b w:val="0"/>
          <w:i w:val="0"/>
          <w:szCs w:val="22"/>
          <w:lang w:val="sk-SK"/>
        </w:rPr>
        <w:t xml:space="preserve"> </w:t>
      </w:r>
      <w:r w:rsidR="00B63749" w:rsidRPr="00F66798">
        <w:rPr>
          <w:rFonts w:ascii="Calibri" w:hAnsi="Calibri" w:cs="Calibri"/>
          <w:b w:val="0"/>
          <w:i w:val="0"/>
          <w:szCs w:val="22"/>
          <w:lang w:val="sk-SK"/>
        </w:rPr>
        <w:t>ceny za 1 Tarifný km podľa Ponuky</w:t>
      </w:r>
      <w:r w:rsidR="00D51A3E">
        <w:rPr>
          <w:rFonts w:ascii="Calibri" w:hAnsi="Calibri" w:cs="Calibri"/>
          <w:b w:val="0"/>
          <w:i w:val="0"/>
          <w:szCs w:val="22"/>
          <w:lang w:val="sk-SK"/>
        </w:rPr>
        <w:t xml:space="preserve"> </w:t>
      </w:r>
      <w:r w:rsidR="00B63749" w:rsidRPr="00F66798">
        <w:rPr>
          <w:rFonts w:ascii="Calibri" w:hAnsi="Calibri" w:cs="Calibri"/>
          <w:b w:val="0"/>
          <w:i w:val="0"/>
          <w:szCs w:val="22"/>
          <w:lang w:val="sk-SK"/>
        </w:rPr>
        <w:t>Dopravcu</w:t>
      </w:r>
    </w:p>
    <w:p w14:paraId="47544AB6" w14:textId="06C043F5" w:rsidR="00B63749" w:rsidRPr="00F66798" w:rsidRDefault="00B63749" w:rsidP="00B63749">
      <w:pPr>
        <w:pStyle w:val="Clanek11"/>
        <w:tabs>
          <w:tab w:val="clear" w:pos="941"/>
        </w:tabs>
        <w:ind w:firstLine="0"/>
        <w:rPr>
          <w:rFonts w:ascii="Calibri" w:hAnsi="Calibri" w:cs="Calibri"/>
          <w:i w:val="0"/>
          <w:szCs w:val="22"/>
          <w:lang w:val="sk-SK"/>
        </w:rPr>
      </w:pPr>
      <w:r w:rsidRPr="00F66798">
        <w:rPr>
          <w:rFonts w:ascii="Calibri" w:hAnsi="Calibri" w:cs="Calibri"/>
          <w:i w:val="0"/>
          <w:szCs w:val="22"/>
          <w:lang w:val="sk-SK"/>
        </w:rPr>
        <w:t>K</w:t>
      </w:r>
      <w:r w:rsidRPr="00F66798">
        <w:rPr>
          <w:rFonts w:ascii="Calibri" w:hAnsi="Calibri" w:cs="Calibri"/>
          <w:i w:val="0"/>
          <w:szCs w:val="22"/>
          <w:vertAlign w:val="subscript"/>
          <w:lang w:val="sk-SK"/>
        </w:rPr>
        <w:t>OPREU</w:t>
      </w:r>
      <w:r w:rsidRPr="00F66798">
        <w:rPr>
          <w:rFonts w:ascii="Calibri" w:hAnsi="Calibri" w:cs="Calibri"/>
          <w:b w:val="0"/>
          <w:i w:val="0"/>
          <w:szCs w:val="22"/>
          <w:vertAlign w:val="subscript"/>
          <w:lang w:val="sk-SK"/>
        </w:rPr>
        <w:tab/>
      </w:r>
      <w:r w:rsidRPr="00F66798">
        <w:rPr>
          <w:rFonts w:ascii="Calibri" w:hAnsi="Calibri" w:cs="Calibri"/>
          <w:b w:val="0"/>
          <w:i w:val="0"/>
          <w:szCs w:val="22"/>
          <w:lang w:val="sk-SK"/>
        </w:rPr>
        <w:t xml:space="preserve">vyjadruje priemernú úroveň spotrebiteľských cien v SR za štvrťrok, pre ktorý je vypočítaná </w:t>
      </w:r>
      <w:r w:rsidRPr="00F66798">
        <w:rPr>
          <w:rFonts w:ascii="Calibri" w:hAnsi="Calibri" w:cs="Calibri"/>
          <w:i w:val="0"/>
          <w:szCs w:val="22"/>
          <w:lang w:val="sk-SK"/>
        </w:rPr>
        <w:t>CC</w:t>
      </w:r>
      <w:r w:rsidRPr="00F66798">
        <w:rPr>
          <w:rFonts w:ascii="Calibri" w:hAnsi="Calibri" w:cs="Calibri"/>
          <w:i w:val="0"/>
          <w:szCs w:val="22"/>
          <w:vertAlign w:val="subscript"/>
          <w:lang w:val="sk-SK"/>
        </w:rPr>
        <w:t>OPREU</w:t>
      </w:r>
      <w:r w:rsidR="00D51A3E">
        <w:rPr>
          <w:rFonts w:ascii="Calibri" w:hAnsi="Calibri" w:cs="Calibri"/>
          <w:b w:val="0"/>
          <w:i w:val="0"/>
          <w:szCs w:val="22"/>
          <w:lang w:val="sk-SK"/>
        </w:rPr>
        <w:t xml:space="preserve"> </w:t>
      </w:r>
    </w:p>
    <w:p w14:paraId="07C30974" w14:textId="77777777" w:rsidR="00B63749" w:rsidRPr="00F66798" w:rsidRDefault="00B63749" w:rsidP="00B63749">
      <w:pPr>
        <w:pStyle w:val="Clanek11"/>
        <w:tabs>
          <w:tab w:val="clear" w:pos="941"/>
        </w:tabs>
        <w:ind w:left="935" w:firstLine="6"/>
        <w:rPr>
          <w:rFonts w:ascii="Calibri" w:hAnsi="Calibri" w:cs="Calibri"/>
          <w:b w:val="0"/>
          <w:i w:val="0"/>
          <w:color w:val="000000" w:themeColor="text1"/>
          <w:szCs w:val="22"/>
          <w:lang w:val="sk-SK"/>
        </w:rPr>
      </w:pPr>
      <w:r w:rsidRPr="00F66798">
        <w:rPr>
          <w:rFonts w:ascii="Calibri" w:hAnsi="Calibri" w:cs="Calibri"/>
          <w:i w:val="0"/>
          <w:color w:val="000000" w:themeColor="text1"/>
          <w:szCs w:val="22"/>
          <w:lang w:val="sk-SK"/>
        </w:rPr>
        <w:t>K</w:t>
      </w:r>
      <w:r w:rsidRPr="00F66798">
        <w:rPr>
          <w:rFonts w:ascii="Calibri" w:hAnsi="Calibri" w:cs="Calibri"/>
          <w:i w:val="0"/>
          <w:color w:val="000000" w:themeColor="text1"/>
          <w:szCs w:val="22"/>
          <w:vertAlign w:val="subscript"/>
          <w:lang w:val="sk-SK"/>
        </w:rPr>
        <w:t>OPRE0</w:t>
      </w:r>
      <w:r w:rsidRPr="00F66798">
        <w:rPr>
          <w:rFonts w:ascii="Calibri" w:hAnsi="Calibri" w:cs="Calibri"/>
          <w:i w:val="0"/>
          <w:color w:val="000000" w:themeColor="text1"/>
          <w:szCs w:val="22"/>
          <w:vertAlign w:val="subscript"/>
          <w:lang w:val="sk-SK"/>
        </w:rPr>
        <w:tab/>
      </w:r>
      <w:r w:rsidRPr="00F66798">
        <w:rPr>
          <w:rFonts w:ascii="Calibri" w:hAnsi="Calibri" w:cs="Calibri"/>
          <w:b w:val="0"/>
          <w:i w:val="0"/>
          <w:color w:val="000000" w:themeColor="text1"/>
          <w:szCs w:val="22"/>
          <w:lang w:val="sk-SK"/>
        </w:rPr>
        <w:t>vyjadruje priemernú úroveň spotrebiteľských cien v SR za obdobie predchádzajúce mesiacu, v ktorom bola predložená Ponuka Dopravcu v Procese verejného obstarávania.</w:t>
      </w:r>
    </w:p>
    <w:p w14:paraId="604E58BE" w14:textId="77777777" w:rsidR="00B63749" w:rsidRPr="002F6F20" w:rsidRDefault="00B63749" w:rsidP="00B63749">
      <w:pPr>
        <w:pStyle w:val="Clanek11"/>
        <w:tabs>
          <w:tab w:val="clear" w:pos="941"/>
        </w:tabs>
        <w:ind w:left="935" w:firstLine="6"/>
        <w:rPr>
          <w:rFonts w:ascii="Calibri" w:hAnsi="Calibri" w:cs="Calibri"/>
          <w:b w:val="0"/>
          <w:i w:val="0"/>
          <w:szCs w:val="22"/>
          <w:lang w:val="sk-SK"/>
        </w:rPr>
      </w:pPr>
      <w:r w:rsidRPr="00F66798">
        <w:rPr>
          <w:rFonts w:ascii="Calibri" w:hAnsi="Calibri" w:cs="Calibri"/>
          <w:b w:val="0"/>
          <w:i w:val="0"/>
          <w:szCs w:val="22"/>
          <w:lang w:val="sk-SK"/>
        </w:rPr>
        <w:t xml:space="preserve">Hodnoty </w:t>
      </w:r>
      <w:r w:rsidRPr="00F66798">
        <w:rPr>
          <w:rFonts w:ascii="Calibri" w:hAnsi="Calibri" w:cs="Calibri"/>
          <w:i w:val="0"/>
          <w:szCs w:val="22"/>
          <w:lang w:val="sk-SK"/>
        </w:rPr>
        <w:t>K</w:t>
      </w:r>
      <w:r w:rsidRPr="00F66798">
        <w:rPr>
          <w:rFonts w:ascii="Calibri" w:hAnsi="Calibri" w:cs="Calibri"/>
          <w:i w:val="0"/>
          <w:szCs w:val="22"/>
          <w:vertAlign w:val="subscript"/>
          <w:lang w:val="sk-SK"/>
        </w:rPr>
        <w:t>OPREU</w:t>
      </w:r>
      <w:r w:rsidRPr="00F66798">
        <w:rPr>
          <w:rFonts w:ascii="Calibri" w:hAnsi="Calibri" w:cs="Calibri"/>
          <w:b w:val="0"/>
          <w:i w:val="0"/>
          <w:szCs w:val="22"/>
          <w:lang w:val="sk-SK"/>
        </w:rPr>
        <w:t xml:space="preserve"> a </w:t>
      </w:r>
      <w:r w:rsidRPr="00F66798">
        <w:rPr>
          <w:rFonts w:ascii="Calibri" w:hAnsi="Calibri" w:cs="Calibri"/>
          <w:i w:val="0"/>
          <w:szCs w:val="22"/>
          <w:lang w:val="sk-SK"/>
        </w:rPr>
        <w:t>K</w:t>
      </w:r>
      <w:r w:rsidRPr="00F66798">
        <w:rPr>
          <w:rFonts w:ascii="Calibri" w:hAnsi="Calibri" w:cs="Calibri"/>
          <w:i w:val="0"/>
          <w:szCs w:val="22"/>
          <w:vertAlign w:val="subscript"/>
          <w:lang w:val="sk-SK"/>
        </w:rPr>
        <w:t xml:space="preserve">OPRE0 </w:t>
      </w:r>
      <w:r w:rsidRPr="00F66798">
        <w:rPr>
          <w:rFonts w:ascii="Calibri" w:hAnsi="Calibri" w:cs="Calibri"/>
          <w:b w:val="0"/>
          <w:i w:val="0"/>
          <w:szCs w:val="22"/>
          <w:lang w:val="sk-SK"/>
        </w:rPr>
        <w:t xml:space="preserve">vychádzajú z „Indexu spotrebiteľských cien oproti bázickému obdobiu“, ukazovateľa „Spotrebiteľské ceny úhrnom“ zverejňovaného Štatistickým úradom SR. Hodnota </w:t>
      </w:r>
      <w:r w:rsidRPr="00F66798">
        <w:rPr>
          <w:rFonts w:ascii="Calibri" w:hAnsi="Calibri" w:cs="Calibri"/>
          <w:i w:val="0"/>
          <w:szCs w:val="22"/>
          <w:lang w:val="sk-SK"/>
        </w:rPr>
        <w:t>K</w:t>
      </w:r>
      <w:r w:rsidRPr="00F66798">
        <w:rPr>
          <w:rFonts w:ascii="Calibri" w:hAnsi="Calibri" w:cs="Calibri"/>
          <w:i w:val="0"/>
          <w:szCs w:val="22"/>
          <w:vertAlign w:val="subscript"/>
          <w:lang w:val="sk-SK"/>
        </w:rPr>
        <w:t>OPREU</w:t>
      </w:r>
      <w:r w:rsidRPr="00F66798">
        <w:rPr>
          <w:rFonts w:ascii="Calibri" w:hAnsi="Calibri" w:cs="Calibri"/>
          <w:b w:val="0"/>
          <w:i w:val="0"/>
          <w:szCs w:val="22"/>
          <w:lang w:val="sk-SK"/>
        </w:rPr>
        <w:t xml:space="preserve"> sa vypočíta ako priemer hodnôt za tri mesiace tvoriace príslušný štvrťrok.</w:t>
      </w:r>
      <w:r>
        <w:rPr>
          <w:rFonts w:ascii="Calibri" w:hAnsi="Calibri" w:cs="Calibri"/>
          <w:b w:val="0"/>
          <w:i w:val="0"/>
          <w:szCs w:val="22"/>
          <w:lang w:val="sk-SK"/>
        </w:rPr>
        <w:t xml:space="preserve"> </w:t>
      </w:r>
    </w:p>
    <w:p w14:paraId="7C6FBC25" w14:textId="06AF6590" w:rsidR="0032676D" w:rsidRPr="00210E13" w:rsidRDefault="0032676D" w:rsidP="0032676D">
      <w:pPr>
        <w:pStyle w:val="Clanek11"/>
        <w:tabs>
          <w:tab w:val="clear" w:pos="941"/>
        </w:tabs>
        <w:ind w:left="426" w:firstLine="0"/>
        <w:rPr>
          <w:rFonts w:ascii="Calibri" w:hAnsi="Calibri"/>
          <w:b w:val="0"/>
          <w:i w:val="0"/>
          <w:lang w:val="sk-SK"/>
        </w:rPr>
      </w:pPr>
      <w:r w:rsidRPr="008704EF">
        <w:rPr>
          <w:rFonts w:ascii="Calibri" w:hAnsi="Calibri" w:cs="Calibri"/>
          <w:b w:val="0"/>
          <w:i w:val="0"/>
          <w:szCs w:val="22"/>
          <w:lang w:val="sk-SK"/>
        </w:rPr>
        <w:t xml:space="preserve">V prípade, že sa v dôsledku zmien legislatívy SR zmenia štátom určované a Dopravcom neovplyvniteľné náklady na položky, tvoriace časť Ceny za opravy, réžiu a iné (sadzby mýta, dane z motorových vozidiel, nové dane a poplatky), a to v porovnaní so stavom, platným v lehote predkladania Ponuky, hodnota </w:t>
      </w:r>
      <w:r w:rsidRPr="008704EF">
        <w:rPr>
          <w:rFonts w:ascii="Calibri" w:hAnsi="Calibri" w:cs="Calibri"/>
          <w:i w:val="0"/>
          <w:szCs w:val="22"/>
          <w:lang w:val="sk-SK"/>
        </w:rPr>
        <w:t>CC</w:t>
      </w:r>
      <w:r w:rsidRPr="008704EF">
        <w:rPr>
          <w:rFonts w:ascii="Calibri" w:hAnsi="Calibri" w:cs="Calibri"/>
          <w:i w:val="0"/>
          <w:szCs w:val="22"/>
          <w:vertAlign w:val="subscript"/>
          <w:lang w:val="sk-SK"/>
        </w:rPr>
        <w:t>OPREU</w:t>
      </w:r>
      <w:r w:rsidRPr="008704EF">
        <w:rPr>
          <w:rFonts w:ascii="Calibri" w:hAnsi="Calibri" w:cs="Calibri"/>
          <w:b w:val="0"/>
          <w:i w:val="0"/>
          <w:szCs w:val="22"/>
          <w:lang w:val="sk-SK"/>
        </w:rPr>
        <w:t xml:space="preserve"> za 1 Tarifný kilometer sa upraví o preukázaný vplyv takýchto zmien.</w:t>
      </w:r>
      <w:r w:rsidR="00D51A3E" w:rsidRPr="00210E13">
        <w:rPr>
          <w:rFonts w:ascii="Calibri" w:hAnsi="Calibri"/>
          <w:b w:val="0"/>
          <w:i w:val="0"/>
          <w:lang w:val="sk-SK"/>
        </w:rPr>
        <w:t xml:space="preserve"> </w:t>
      </w:r>
    </w:p>
    <w:p w14:paraId="49E967C7" w14:textId="77777777" w:rsidR="00333F48" w:rsidRPr="00425AF5" w:rsidRDefault="00333F48" w:rsidP="00C00C1D">
      <w:pPr>
        <w:pStyle w:val="Clanek11"/>
        <w:numPr>
          <w:ilvl w:val="2"/>
          <w:numId w:val="15"/>
        </w:numPr>
        <w:rPr>
          <w:rFonts w:ascii="Calibri" w:hAnsi="Calibri" w:cs="Calibri"/>
          <w:b w:val="0"/>
          <w:i w:val="0"/>
          <w:u w:val="single"/>
          <w:lang w:val="sk-SK"/>
        </w:rPr>
      </w:pPr>
      <w:bookmarkStart w:id="8" w:name="_Ref277539865"/>
      <w:r w:rsidRPr="00425AF5">
        <w:rPr>
          <w:rFonts w:ascii="Calibri" w:hAnsi="Calibri" w:cs="Calibri"/>
          <w:i w:val="0"/>
          <w:lang w:val="sk-SK"/>
        </w:rPr>
        <w:t xml:space="preserve"> </w:t>
      </w:r>
      <w:r w:rsidRPr="00425AF5">
        <w:rPr>
          <w:rFonts w:ascii="Calibri" w:hAnsi="Calibri" w:cs="Calibri"/>
          <w:i w:val="0"/>
          <w:u w:val="single"/>
          <w:lang w:val="sk-SK"/>
        </w:rPr>
        <w:t>Aktualizácia v dôsledku zmeny priemerného ročného nábehu vozidiel</w:t>
      </w:r>
    </w:p>
    <w:p w14:paraId="1A3F10C4" w14:textId="77777777" w:rsidR="00333F48" w:rsidRPr="000B786F" w:rsidRDefault="00333F48" w:rsidP="00333F48">
      <w:pPr>
        <w:pStyle w:val="Clanek11"/>
        <w:tabs>
          <w:tab w:val="clear" w:pos="941"/>
        </w:tabs>
        <w:ind w:left="734" w:firstLine="0"/>
        <w:rPr>
          <w:rFonts w:ascii="Calibri" w:hAnsi="Calibri" w:cs="Calibri"/>
          <w:b w:val="0"/>
          <w:i w:val="0"/>
          <w:lang w:val="sk-SK"/>
        </w:rPr>
      </w:pPr>
    </w:p>
    <w:p w14:paraId="0072F005" w14:textId="70960AF7" w:rsidR="00333F48" w:rsidRDefault="00333F48" w:rsidP="00333F48">
      <w:pPr>
        <w:pStyle w:val="Clanek11"/>
        <w:tabs>
          <w:tab w:val="clear" w:pos="941"/>
        </w:tabs>
        <w:rPr>
          <w:rFonts w:ascii="Calibri" w:hAnsi="Calibri" w:cs="Calibri"/>
          <w:b w:val="0"/>
          <w:i w:val="0"/>
          <w:lang w:val="sk-SK"/>
        </w:rPr>
      </w:pPr>
      <w:r>
        <w:rPr>
          <w:rFonts w:ascii="Calibri" w:hAnsi="Calibri" w:cs="Calibri"/>
          <w:b w:val="0"/>
          <w:i w:val="0"/>
          <w:lang w:val="sk-SK"/>
        </w:rPr>
        <w:t>6.2.4.1</w:t>
      </w:r>
      <w:r w:rsidR="00D51A3E">
        <w:rPr>
          <w:rFonts w:ascii="Calibri" w:hAnsi="Calibri" w:cs="Calibri"/>
          <w:b w:val="0"/>
          <w:i w:val="0"/>
          <w:lang w:val="sk-SK"/>
        </w:rPr>
        <w:t xml:space="preserve"> </w:t>
      </w:r>
      <w:r w:rsidRPr="000D47A4">
        <w:rPr>
          <w:rFonts w:ascii="Calibri" w:hAnsi="Calibri" w:cs="Calibri"/>
          <w:b w:val="0"/>
          <w:i w:val="0"/>
          <w:lang w:val="sk-SK"/>
        </w:rPr>
        <w:t>V prípade, ak v dôsledku aktualizácie</w:t>
      </w:r>
      <w:r w:rsidR="00D51A3E">
        <w:rPr>
          <w:rFonts w:ascii="Calibri" w:hAnsi="Calibri" w:cs="Calibri"/>
          <w:b w:val="0"/>
          <w:i w:val="0"/>
          <w:lang w:val="sk-SK"/>
        </w:rPr>
        <w:t xml:space="preserve"> </w:t>
      </w:r>
      <w:r w:rsidRPr="000D47A4">
        <w:rPr>
          <w:rFonts w:ascii="Calibri" w:hAnsi="Calibri" w:cs="Calibri"/>
          <w:b w:val="0"/>
          <w:i w:val="0"/>
          <w:lang w:val="sk-SK"/>
        </w:rPr>
        <w:t>Cestovných poriadkov</w:t>
      </w:r>
      <w:r>
        <w:rPr>
          <w:rFonts w:ascii="Calibri" w:hAnsi="Calibri" w:cs="Calibri"/>
          <w:b w:val="0"/>
          <w:i w:val="0"/>
          <w:lang w:val="sk-SK"/>
        </w:rPr>
        <w:t xml:space="preserve"> </w:t>
      </w:r>
      <w:r w:rsidRPr="000D47A4">
        <w:rPr>
          <w:rFonts w:ascii="Calibri" w:hAnsi="Calibri" w:cs="Calibri"/>
          <w:b w:val="0"/>
          <w:i w:val="0"/>
          <w:lang w:val="sk-SK"/>
        </w:rPr>
        <w:t>dôjde</w:t>
      </w:r>
      <w:r w:rsidR="00D51A3E">
        <w:rPr>
          <w:rFonts w:ascii="Calibri" w:hAnsi="Calibri" w:cs="Calibri"/>
          <w:b w:val="0"/>
          <w:i w:val="0"/>
          <w:lang w:val="sk-SK"/>
        </w:rPr>
        <w:t xml:space="preserve"> </w:t>
      </w:r>
      <w:r w:rsidRPr="000D47A4">
        <w:rPr>
          <w:rFonts w:ascii="Calibri" w:hAnsi="Calibri" w:cs="Calibri"/>
          <w:i w:val="0"/>
          <w:lang w:val="sk-SK"/>
        </w:rPr>
        <w:t>k zvýšeniu alebo zníženiu</w:t>
      </w:r>
      <w:r w:rsidR="00D51A3E">
        <w:rPr>
          <w:rFonts w:ascii="Calibri" w:hAnsi="Calibri" w:cs="Calibri"/>
          <w:b w:val="0"/>
          <w:i w:val="0"/>
          <w:lang w:val="sk-SK"/>
        </w:rPr>
        <w:t xml:space="preserve"> </w:t>
      </w:r>
      <w:r w:rsidRPr="000D47A4">
        <w:rPr>
          <w:rFonts w:ascii="Calibri" w:hAnsi="Calibri" w:cs="Calibri"/>
          <w:i w:val="0"/>
          <w:lang w:val="sk-SK"/>
        </w:rPr>
        <w:t>priemerného ročného nábehu vozidiel</w:t>
      </w:r>
      <w:r w:rsidRPr="000D47A4">
        <w:rPr>
          <w:rFonts w:ascii="Calibri" w:hAnsi="Calibri" w:cs="Calibri"/>
          <w:b w:val="0"/>
          <w:i w:val="0"/>
          <w:lang w:val="sk-SK"/>
        </w:rPr>
        <w:t xml:space="preserve"> </w:t>
      </w:r>
      <w:r w:rsidRPr="000D47A4">
        <w:rPr>
          <w:rFonts w:ascii="Calibri" w:hAnsi="Calibri" w:cs="Calibri"/>
          <w:i w:val="0"/>
          <w:lang w:val="sk-SK"/>
        </w:rPr>
        <w:t>o viac ako</w:t>
      </w:r>
      <w:r w:rsidR="00D51A3E">
        <w:rPr>
          <w:rFonts w:ascii="Calibri" w:hAnsi="Calibri" w:cs="Calibri"/>
          <w:i w:val="0"/>
          <w:lang w:val="sk-SK"/>
        </w:rPr>
        <w:t xml:space="preserve"> </w:t>
      </w:r>
      <w:r w:rsidRPr="000D47A4">
        <w:rPr>
          <w:rFonts w:ascii="Calibri" w:hAnsi="Calibri" w:cs="Calibri"/>
          <w:i w:val="0"/>
          <w:lang w:val="sk-SK"/>
        </w:rPr>
        <w:t>5%</w:t>
      </w:r>
      <w:r w:rsidRPr="000D47A4">
        <w:rPr>
          <w:rFonts w:ascii="Calibri" w:hAnsi="Calibri" w:cs="Calibri"/>
          <w:b w:val="0"/>
          <w:i w:val="0"/>
          <w:lang w:val="sk-SK"/>
        </w:rPr>
        <w:t xml:space="preserve"> </w:t>
      </w:r>
      <w:r w:rsidRPr="00A6369E">
        <w:rPr>
          <w:rFonts w:ascii="Calibri" w:hAnsi="Calibri" w:cs="Calibri"/>
          <w:i w:val="0"/>
          <w:lang w:val="sk-SK"/>
        </w:rPr>
        <w:t>oproti</w:t>
      </w:r>
      <w:r w:rsidR="00D51A3E">
        <w:rPr>
          <w:rFonts w:ascii="Calibri" w:hAnsi="Calibri" w:cs="Calibri"/>
          <w:i w:val="0"/>
          <w:lang w:val="sk-SK"/>
        </w:rPr>
        <w:t xml:space="preserve"> </w:t>
      </w:r>
      <w:r w:rsidRPr="00A6369E">
        <w:rPr>
          <w:rFonts w:ascii="Calibri" w:hAnsi="Calibri" w:cs="Calibri"/>
          <w:i w:val="0"/>
          <w:lang w:val="sk-SK"/>
        </w:rPr>
        <w:t>Východiskovému ročnému nábehu vozidiel</w:t>
      </w:r>
      <w:r w:rsidRPr="00A6369E">
        <w:rPr>
          <w:rFonts w:ascii="Calibri" w:hAnsi="Calibri" w:cs="Calibri"/>
          <w:b w:val="0"/>
          <w:i w:val="0"/>
          <w:lang w:val="sk-SK"/>
        </w:rPr>
        <w:t xml:space="preserve"> </w:t>
      </w:r>
      <w:r w:rsidRPr="00A6369E">
        <w:rPr>
          <w:rFonts w:ascii="Calibri" w:hAnsi="Calibri" w:cs="Calibri"/>
          <w:i w:val="0"/>
          <w:lang w:val="sk-SK"/>
        </w:rPr>
        <w:t>v bode</w:t>
      </w:r>
      <w:r w:rsidR="00D51A3E">
        <w:rPr>
          <w:rFonts w:ascii="Calibri" w:hAnsi="Calibri" w:cs="Calibri"/>
          <w:i w:val="0"/>
          <w:lang w:val="sk-SK"/>
        </w:rPr>
        <w:t xml:space="preserve"> </w:t>
      </w:r>
      <w:r w:rsidRPr="00A6369E">
        <w:rPr>
          <w:rFonts w:ascii="Calibri" w:hAnsi="Calibri" w:cs="Calibri"/>
          <w:i w:val="0"/>
          <w:lang w:val="sk-SK"/>
        </w:rPr>
        <w:t>6.1</w:t>
      </w:r>
      <w:r w:rsidR="00D51A3E">
        <w:rPr>
          <w:rFonts w:ascii="Calibri" w:hAnsi="Calibri" w:cs="Calibri"/>
          <w:i w:val="0"/>
          <w:lang w:val="sk-SK"/>
        </w:rPr>
        <w:t xml:space="preserve"> </w:t>
      </w:r>
      <w:r w:rsidRPr="00A6369E">
        <w:rPr>
          <w:rFonts w:ascii="Calibri" w:hAnsi="Calibri" w:cs="Calibri"/>
          <w:i w:val="0"/>
          <w:lang w:val="sk-SK"/>
        </w:rPr>
        <w:t>Zmluvy</w:t>
      </w:r>
      <w:r w:rsidRPr="000D47A4">
        <w:rPr>
          <w:rFonts w:ascii="Calibri" w:hAnsi="Calibri" w:cs="Calibri"/>
          <w:b w:val="0"/>
          <w:i w:val="0"/>
          <w:lang w:val="sk-SK"/>
        </w:rPr>
        <w:t xml:space="preserve"> a uvedenú zmenu </w:t>
      </w:r>
      <w:r>
        <w:rPr>
          <w:rFonts w:ascii="Calibri" w:hAnsi="Calibri" w:cs="Calibri"/>
          <w:b w:val="0"/>
          <w:i w:val="0"/>
          <w:lang w:val="sk-SK"/>
        </w:rPr>
        <w:t>oproti</w:t>
      </w:r>
      <w:r w:rsidR="00D51A3E">
        <w:rPr>
          <w:rFonts w:ascii="Calibri" w:hAnsi="Calibri" w:cs="Calibri"/>
          <w:b w:val="0"/>
          <w:i w:val="0"/>
          <w:lang w:val="sk-SK"/>
        </w:rPr>
        <w:t xml:space="preserve"> </w:t>
      </w:r>
      <w:r>
        <w:rPr>
          <w:rFonts w:ascii="Calibri" w:hAnsi="Calibri" w:cs="Calibri"/>
          <w:b w:val="0"/>
          <w:i w:val="0"/>
          <w:lang w:val="sk-SK"/>
        </w:rPr>
        <w:t>Východiskového</w:t>
      </w:r>
      <w:r w:rsidR="00D51A3E">
        <w:rPr>
          <w:rFonts w:ascii="Calibri" w:hAnsi="Calibri" w:cs="Calibri"/>
          <w:b w:val="0"/>
          <w:i w:val="0"/>
          <w:lang w:val="sk-SK"/>
        </w:rPr>
        <w:t xml:space="preserve"> </w:t>
      </w:r>
      <w:r>
        <w:rPr>
          <w:rFonts w:ascii="Calibri" w:hAnsi="Calibri" w:cs="Calibri"/>
          <w:b w:val="0"/>
          <w:i w:val="0"/>
          <w:lang w:val="sk-SK"/>
        </w:rPr>
        <w:t>ročnému nábehu vozidiel v bode</w:t>
      </w:r>
      <w:r w:rsidR="00D51A3E">
        <w:rPr>
          <w:rFonts w:ascii="Calibri" w:hAnsi="Calibri" w:cs="Calibri"/>
          <w:b w:val="0"/>
          <w:i w:val="0"/>
          <w:lang w:val="sk-SK"/>
        </w:rPr>
        <w:t xml:space="preserve"> </w:t>
      </w:r>
      <w:r>
        <w:rPr>
          <w:rFonts w:ascii="Calibri" w:hAnsi="Calibri" w:cs="Calibri"/>
          <w:b w:val="0"/>
          <w:i w:val="0"/>
          <w:lang w:val="sk-SK"/>
        </w:rPr>
        <w:t xml:space="preserve">6.1 Zmluvy </w:t>
      </w:r>
      <w:r w:rsidRPr="000D47A4">
        <w:rPr>
          <w:rFonts w:ascii="Calibri" w:hAnsi="Calibri" w:cs="Calibri"/>
          <w:b w:val="0"/>
          <w:i w:val="0"/>
          <w:lang w:val="sk-SK"/>
        </w:rPr>
        <w:t>písomne odsúhlasia obe zmluvné strany,</w:t>
      </w:r>
      <w:r w:rsidR="00D51A3E">
        <w:rPr>
          <w:rFonts w:ascii="Calibri" w:hAnsi="Calibri" w:cs="Calibri"/>
          <w:b w:val="0"/>
          <w:i w:val="0"/>
          <w:lang w:val="sk-SK"/>
        </w:rPr>
        <w:t xml:space="preserve"> </w:t>
      </w:r>
      <w:r w:rsidRPr="000D47A4">
        <w:rPr>
          <w:rFonts w:ascii="Calibri" w:hAnsi="Calibri" w:cs="Calibri"/>
          <w:b w:val="0"/>
          <w:i w:val="0"/>
          <w:lang w:val="sk-SK"/>
        </w:rPr>
        <w:t xml:space="preserve">Objednávateľ zaktualizuje </w:t>
      </w:r>
      <w:r w:rsidRPr="000D47A4">
        <w:rPr>
          <w:rFonts w:ascii="Calibri" w:hAnsi="Calibri" w:cs="Calibri"/>
          <w:i w:val="0"/>
          <w:szCs w:val="22"/>
          <w:lang w:val="sk-SK"/>
        </w:rPr>
        <w:t>CC</w:t>
      </w:r>
      <w:r w:rsidRPr="000D47A4">
        <w:rPr>
          <w:rFonts w:ascii="Calibri" w:hAnsi="Calibri" w:cs="Calibri"/>
          <w:i w:val="0"/>
          <w:szCs w:val="22"/>
          <w:vertAlign w:val="subscript"/>
          <w:lang w:val="sk-SK"/>
        </w:rPr>
        <w:t xml:space="preserve">CPU </w:t>
      </w:r>
      <w:r w:rsidRPr="000D47A4">
        <w:rPr>
          <w:rFonts w:ascii="Calibri" w:hAnsi="Calibri" w:cs="Calibri"/>
          <w:b w:val="0"/>
          <w:i w:val="0"/>
          <w:szCs w:val="22"/>
          <w:lang w:val="sk-SK"/>
        </w:rPr>
        <w:t>a</w:t>
      </w:r>
      <w:r w:rsidRPr="000D47A4">
        <w:rPr>
          <w:rFonts w:ascii="Calibri" w:hAnsi="Calibri" w:cs="Calibri"/>
          <w:i w:val="0"/>
          <w:szCs w:val="22"/>
          <w:vertAlign w:val="subscript"/>
          <w:lang w:val="sk-SK"/>
        </w:rPr>
        <w:t xml:space="preserve"> </w:t>
      </w:r>
      <w:r w:rsidRPr="000D47A4">
        <w:rPr>
          <w:rFonts w:ascii="Calibri" w:hAnsi="Calibri" w:cs="Calibri"/>
          <w:i w:val="0"/>
          <w:szCs w:val="22"/>
          <w:lang w:val="sk-SK"/>
        </w:rPr>
        <w:t>CC</w:t>
      </w:r>
      <w:r w:rsidRPr="000D47A4">
        <w:rPr>
          <w:rFonts w:ascii="Calibri" w:hAnsi="Calibri" w:cs="Calibri"/>
          <w:i w:val="0"/>
          <w:szCs w:val="22"/>
          <w:vertAlign w:val="subscript"/>
          <w:lang w:val="sk-SK"/>
        </w:rPr>
        <w:t xml:space="preserve">ODFNU </w:t>
      </w:r>
      <w:r w:rsidRPr="000D47A4">
        <w:rPr>
          <w:rFonts w:ascii="Calibri" w:hAnsi="Calibri" w:cs="Calibri"/>
          <w:b w:val="0"/>
          <w:i w:val="0"/>
          <w:lang w:val="sk-SK"/>
        </w:rPr>
        <w:t xml:space="preserve">pre ukončený štvrťrok podľa </w:t>
      </w:r>
      <w:r>
        <w:rPr>
          <w:rFonts w:ascii="Calibri" w:hAnsi="Calibri" w:cs="Calibri"/>
          <w:b w:val="0"/>
          <w:i w:val="0"/>
          <w:lang w:val="sk-SK"/>
        </w:rPr>
        <w:t>bodov</w:t>
      </w:r>
      <w:r w:rsidR="00D51A3E">
        <w:rPr>
          <w:rFonts w:ascii="Calibri" w:hAnsi="Calibri" w:cs="Calibri"/>
          <w:b w:val="0"/>
          <w:i w:val="0"/>
          <w:lang w:val="sk-SK"/>
        </w:rPr>
        <w:t xml:space="preserve"> </w:t>
      </w:r>
      <w:r>
        <w:rPr>
          <w:rFonts w:ascii="Calibri" w:hAnsi="Calibri" w:cs="Calibri"/>
          <w:b w:val="0"/>
          <w:i w:val="0"/>
          <w:lang w:val="sk-SK"/>
        </w:rPr>
        <w:t>6.2.4.2 až 6.2.4.4</w:t>
      </w:r>
      <w:r w:rsidRPr="000D47A4">
        <w:rPr>
          <w:rFonts w:ascii="Calibri" w:hAnsi="Calibri" w:cs="Calibri"/>
          <w:b w:val="0"/>
          <w:i w:val="0"/>
          <w:lang w:val="sk-SK"/>
        </w:rPr>
        <w:t xml:space="preserve"> </w:t>
      </w:r>
      <w:r>
        <w:rPr>
          <w:rFonts w:ascii="Calibri" w:hAnsi="Calibri" w:cs="Calibri"/>
          <w:b w:val="0"/>
          <w:i w:val="0"/>
          <w:lang w:val="sk-SK"/>
        </w:rPr>
        <w:t>Z</w:t>
      </w:r>
      <w:r w:rsidRPr="000D47A4">
        <w:rPr>
          <w:rFonts w:ascii="Calibri" w:hAnsi="Calibri" w:cs="Calibri"/>
          <w:b w:val="0"/>
          <w:i w:val="0"/>
          <w:lang w:val="sk-SK"/>
        </w:rPr>
        <w:t>mluvy</w:t>
      </w:r>
      <w:bookmarkEnd w:id="8"/>
      <w:r w:rsidRPr="000D47A4">
        <w:rPr>
          <w:rFonts w:ascii="Calibri" w:hAnsi="Calibri" w:cs="Calibri"/>
          <w:b w:val="0"/>
          <w:i w:val="0"/>
          <w:lang w:val="sk-SK"/>
        </w:rPr>
        <w:t xml:space="preserve"> nasledovne:</w:t>
      </w:r>
    </w:p>
    <w:p w14:paraId="0F6D5657" w14:textId="77777777" w:rsidR="00EE1109" w:rsidRDefault="00EE1109" w:rsidP="00333F48">
      <w:pPr>
        <w:pStyle w:val="Clanek11"/>
        <w:tabs>
          <w:tab w:val="clear" w:pos="941"/>
        </w:tabs>
        <w:rPr>
          <w:rFonts w:ascii="Calibri" w:hAnsi="Calibri" w:cs="Calibri"/>
          <w:b w:val="0"/>
          <w:i w:val="0"/>
          <w:lang w:val="sk-SK"/>
        </w:rPr>
      </w:pPr>
    </w:p>
    <w:p w14:paraId="2191BE0B" w14:textId="77777777" w:rsidR="00EE1109" w:rsidRPr="000D47A4" w:rsidRDefault="00EE1109" w:rsidP="00333F48">
      <w:pPr>
        <w:pStyle w:val="Clanek11"/>
        <w:tabs>
          <w:tab w:val="clear" w:pos="941"/>
        </w:tabs>
        <w:rPr>
          <w:rFonts w:ascii="Calibri" w:hAnsi="Calibri" w:cs="Calibri"/>
          <w:b w:val="0"/>
          <w:i w:val="0"/>
          <w:lang w:val="sk-SK"/>
        </w:rPr>
      </w:pPr>
    </w:p>
    <w:p w14:paraId="546EA7DD" w14:textId="34442FBF" w:rsidR="00333F48" w:rsidRPr="002F6F20" w:rsidRDefault="00333F48" w:rsidP="00333F48">
      <w:pPr>
        <w:pStyle w:val="Clanek11"/>
        <w:tabs>
          <w:tab w:val="clear" w:pos="941"/>
        </w:tabs>
        <w:ind w:left="993" w:firstLine="0"/>
        <w:rPr>
          <w:rFonts w:ascii="Calibri" w:hAnsi="Calibri" w:cs="Calibri"/>
          <w:b w:val="0"/>
          <w:i w:val="0"/>
          <w:szCs w:val="22"/>
          <w:lang w:val="sk-SK"/>
        </w:rPr>
      </w:pPr>
      <w:r w:rsidRPr="00ED531A">
        <w:rPr>
          <w:rFonts w:ascii="Calibri" w:hAnsi="Calibri" w:cs="Calibri"/>
          <w:b w:val="0"/>
          <w:i w:val="0"/>
          <w:szCs w:val="22"/>
          <w:lang w:val="sk-SK"/>
        </w:rPr>
        <w:t xml:space="preserve">Podkladom pre určenie novej hodnoty </w:t>
      </w:r>
      <w:r w:rsidRPr="00ED531A">
        <w:rPr>
          <w:rFonts w:ascii="Calibri" w:hAnsi="Calibri" w:cs="Calibri"/>
          <w:b w:val="0"/>
          <w:i w:val="0"/>
          <w:lang w:val="sk-SK"/>
        </w:rPr>
        <w:t>priemerného ročného nábehu vozidiel je</w:t>
      </w:r>
      <w:r w:rsidR="00D51A3E">
        <w:rPr>
          <w:rFonts w:ascii="Calibri" w:hAnsi="Calibri" w:cs="Calibri"/>
          <w:b w:val="0"/>
          <w:i w:val="0"/>
          <w:szCs w:val="22"/>
          <w:lang w:val="sk-SK"/>
        </w:rPr>
        <w:t xml:space="preserve"> </w:t>
      </w:r>
      <w:r w:rsidRPr="003A5A73">
        <w:rPr>
          <w:rFonts w:ascii="Calibri" w:hAnsi="Calibri" w:cs="Calibri"/>
          <w:b w:val="0"/>
          <w:i w:val="0"/>
          <w:szCs w:val="22"/>
          <w:lang w:val="sk-SK"/>
        </w:rPr>
        <w:t>plánovaný ročný rozsah Služby</w:t>
      </w:r>
      <w:r w:rsidRPr="003A5A73">
        <w:rPr>
          <w:rFonts w:ascii="Calibri" w:hAnsi="Calibri" w:cs="Calibri"/>
          <w:b w:val="0"/>
          <w:i w:val="0"/>
          <w:lang w:val="sk-SK"/>
        </w:rPr>
        <w:t xml:space="preserve"> a</w:t>
      </w:r>
      <w:r w:rsidRPr="00ED531A">
        <w:rPr>
          <w:rFonts w:ascii="Calibri" w:hAnsi="Calibri" w:cs="Calibri"/>
          <w:b w:val="0"/>
          <w:i w:val="0"/>
          <w:lang w:val="sk-SK"/>
        </w:rPr>
        <w:t> </w:t>
      </w:r>
      <w:r w:rsidRPr="00A6369E">
        <w:rPr>
          <w:rFonts w:ascii="Calibri" w:hAnsi="Calibri" w:cs="Calibri"/>
          <w:b w:val="0"/>
          <w:i w:val="0"/>
          <w:lang w:val="sk-SK"/>
        </w:rPr>
        <w:t>Objednávateľom odsúhlasený po</w:t>
      </w:r>
      <w:r w:rsidRPr="00A6369E">
        <w:rPr>
          <w:rFonts w:ascii="Calibri" w:hAnsi="Calibri" w:cs="Calibri"/>
          <w:b w:val="0"/>
          <w:i w:val="0"/>
          <w:szCs w:val="22"/>
          <w:lang w:val="sk-SK"/>
        </w:rPr>
        <w:t xml:space="preserve">čet Používaných </w:t>
      </w:r>
      <w:r w:rsidRPr="00A6369E">
        <w:rPr>
          <w:rFonts w:ascii="Calibri" w:hAnsi="Calibri" w:cs="Calibri"/>
          <w:b w:val="0"/>
          <w:i w:val="0"/>
          <w:szCs w:val="22"/>
          <w:lang w:val="sk-SK"/>
        </w:rPr>
        <w:lastRenderedPageBreak/>
        <w:t>vozidiel podľa návrhu Dopravcu</w:t>
      </w:r>
      <w:r w:rsidR="00D51A3E">
        <w:rPr>
          <w:rFonts w:ascii="Calibri" w:hAnsi="Calibri" w:cs="Calibri"/>
          <w:b w:val="0"/>
          <w:i w:val="0"/>
          <w:szCs w:val="22"/>
          <w:lang w:val="sk-SK"/>
        </w:rPr>
        <w:t xml:space="preserve"> </w:t>
      </w:r>
      <w:r w:rsidRPr="00A6369E">
        <w:rPr>
          <w:rFonts w:ascii="Calibri" w:hAnsi="Calibri" w:cs="Calibri"/>
          <w:b w:val="0"/>
          <w:i w:val="0"/>
          <w:szCs w:val="22"/>
          <w:lang w:val="sk-SK"/>
        </w:rPr>
        <w:t>vyplývajúci</w:t>
      </w:r>
      <w:r w:rsidR="00D51A3E">
        <w:rPr>
          <w:rFonts w:ascii="Calibri" w:hAnsi="Calibri" w:cs="Calibri"/>
          <w:b w:val="0"/>
          <w:i w:val="0"/>
          <w:szCs w:val="22"/>
          <w:lang w:val="sk-SK"/>
        </w:rPr>
        <w:t xml:space="preserve"> </w:t>
      </w:r>
      <w:r w:rsidRPr="00A6369E">
        <w:rPr>
          <w:rFonts w:ascii="Calibri" w:hAnsi="Calibri" w:cs="Calibri"/>
          <w:b w:val="0"/>
          <w:i w:val="0"/>
          <w:szCs w:val="22"/>
          <w:lang w:val="sk-SK"/>
        </w:rPr>
        <w:t>zo spracovaných Obehov, doložený zdôvodnením zmeny počtu vozidiel, ktoré bude vychádzať najmä</w:t>
      </w:r>
      <w:r w:rsidR="00D51A3E">
        <w:rPr>
          <w:rFonts w:ascii="Calibri" w:hAnsi="Calibri" w:cs="Calibri"/>
          <w:b w:val="0"/>
          <w:i w:val="0"/>
          <w:szCs w:val="22"/>
          <w:lang w:val="sk-SK"/>
        </w:rPr>
        <w:t xml:space="preserve"> </w:t>
      </w:r>
      <w:r w:rsidRPr="00A6369E">
        <w:rPr>
          <w:rFonts w:ascii="Calibri" w:hAnsi="Calibri" w:cs="Calibri"/>
          <w:b w:val="0"/>
          <w:i w:val="0"/>
          <w:szCs w:val="22"/>
          <w:lang w:val="sk-SK"/>
        </w:rPr>
        <w:t>z</w:t>
      </w:r>
      <w:r w:rsidR="00D51A3E">
        <w:rPr>
          <w:rFonts w:ascii="Calibri" w:hAnsi="Calibri" w:cs="Calibri"/>
          <w:b w:val="0"/>
          <w:i w:val="0"/>
          <w:szCs w:val="22"/>
          <w:lang w:val="sk-SK"/>
        </w:rPr>
        <w:t xml:space="preserve"> </w:t>
      </w:r>
      <w:r w:rsidR="00A37DF3">
        <w:rPr>
          <w:rFonts w:ascii="Calibri" w:hAnsi="Calibri" w:cs="Calibri"/>
          <w:b w:val="0"/>
          <w:i w:val="0"/>
          <w:szCs w:val="22"/>
          <w:lang w:val="sk-SK"/>
        </w:rPr>
        <w:t>n</w:t>
      </w:r>
      <w:r w:rsidR="002C48FF" w:rsidRPr="00A6369E">
        <w:rPr>
          <w:rFonts w:ascii="Calibri" w:hAnsi="Calibri" w:cs="Calibri"/>
          <w:b w:val="0"/>
          <w:i w:val="0"/>
          <w:szCs w:val="22"/>
          <w:lang w:val="sk-SK"/>
        </w:rPr>
        <w:t xml:space="preserve">eprimeranosti </w:t>
      </w:r>
      <w:r w:rsidR="00C62ECC" w:rsidRPr="008704EF">
        <w:rPr>
          <w:rFonts w:ascii="Calibri" w:hAnsi="Calibri" w:cs="Calibri"/>
          <w:b w:val="0"/>
          <w:i w:val="0"/>
          <w:szCs w:val="22"/>
          <w:lang w:val="sk-SK"/>
        </w:rPr>
        <w:t xml:space="preserve">zabezpečovania </w:t>
      </w:r>
      <w:r w:rsidRPr="00A6369E">
        <w:rPr>
          <w:rFonts w:ascii="Calibri" w:hAnsi="Calibri" w:cs="Calibri"/>
          <w:b w:val="0"/>
          <w:i w:val="0"/>
          <w:szCs w:val="22"/>
          <w:lang w:val="sk-SK"/>
        </w:rPr>
        <w:t>Služby v zmenenom rozsahu prostredníctvom Východiskového</w:t>
      </w:r>
      <w:r w:rsidR="00D51A3E">
        <w:rPr>
          <w:rFonts w:ascii="Calibri" w:hAnsi="Calibri" w:cs="Calibri"/>
          <w:b w:val="0"/>
          <w:i w:val="0"/>
          <w:szCs w:val="22"/>
          <w:lang w:val="sk-SK"/>
        </w:rPr>
        <w:t xml:space="preserve"> </w:t>
      </w:r>
      <w:r w:rsidRPr="00A6369E">
        <w:rPr>
          <w:rFonts w:ascii="Calibri" w:hAnsi="Calibri" w:cs="Calibri"/>
          <w:b w:val="0"/>
          <w:i w:val="0"/>
          <w:szCs w:val="22"/>
          <w:lang w:val="sk-SK"/>
        </w:rPr>
        <w:t>počtu Používaných vozidiel alebo doterajšieho Aktualizovaného počtu Používaných vozidiel s ohľadom na technické možnosti dispozície</w:t>
      </w:r>
      <w:r w:rsidR="00D51A3E">
        <w:rPr>
          <w:rFonts w:ascii="Calibri" w:hAnsi="Calibri" w:cs="Calibri"/>
          <w:b w:val="0"/>
          <w:i w:val="0"/>
          <w:szCs w:val="22"/>
          <w:lang w:val="sk-SK"/>
        </w:rPr>
        <w:t xml:space="preserve"> </w:t>
      </w:r>
      <w:r w:rsidRPr="00A6369E">
        <w:rPr>
          <w:rFonts w:ascii="Calibri" w:hAnsi="Calibri" w:cs="Calibri"/>
          <w:b w:val="0"/>
          <w:i w:val="0"/>
          <w:szCs w:val="22"/>
          <w:lang w:val="sk-SK"/>
        </w:rPr>
        <w:t>s vozidlovým parkom</w:t>
      </w:r>
      <w:r w:rsidR="00D51A3E">
        <w:rPr>
          <w:rFonts w:ascii="Calibri" w:hAnsi="Calibri" w:cs="Calibri"/>
          <w:b w:val="0"/>
          <w:i w:val="0"/>
          <w:szCs w:val="22"/>
          <w:lang w:val="sk-SK"/>
        </w:rPr>
        <w:t xml:space="preserve"> </w:t>
      </w:r>
      <w:r w:rsidRPr="00A6369E">
        <w:rPr>
          <w:rFonts w:ascii="Calibri" w:hAnsi="Calibri" w:cs="Calibri"/>
          <w:b w:val="0"/>
          <w:i w:val="0"/>
          <w:szCs w:val="22"/>
          <w:lang w:val="sk-SK"/>
        </w:rPr>
        <w:t>Dopravcu, na</w:t>
      </w:r>
      <w:r w:rsidR="00D51A3E">
        <w:rPr>
          <w:rFonts w:ascii="Calibri" w:hAnsi="Calibri" w:cs="Calibri"/>
          <w:b w:val="0"/>
          <w:i w:val="0"/>
          <w:szCs w:val="22"/>
          <w:lang w:val="sk-SK"/>
        </w:rPr>
        <w:t xml:space="preserve"> </w:t>
      </w:r>
      <w:r w:rsidRPr="00A6369E">
        <w:rPr>
          <w:rFonts w:ascii="Calibri" w:hAnsi="Calibri" w:cs="Calibri"/>
          <w:b w:val="0"/>
          <w:i w:val="0"/>
          <w:szCs w:val="22"/>
          <w:lang w:val="sk-SK"/>
        </w:rPr>
        <w:t>zákon č.</w:t>
      </w:r>
      <w:r w:rsidR="00D51A3E">
        <w:rPr>
          <w:rFonts w:ascii="Calibri" w:hAnsi="Calibri" w:cs="Calibri"/>
          <w:b w:val="0"/>
          <w:i w:val="0"/>
          <w:szCs w:val="22"/>
          <w:lang w:val="sk-SK"/>
        </w:rPr>
        <w:t xml:space="preserve"> </w:t>
      </w:r>
      <w:r w:rsidRPr="00A6369E">
        <w:rPr>
          <w:rFonts w:ascii="Calibri" w:hAnsi="Calibri" w:cs="Calibri"/>
          <w:b w:val="0"/>
          <w:i w:val="0"/>
          <w:szCs w:val="22"/>
          <w:lang w:val="sk-SK"/>
        </w:rPr>
        <w:t>56/2012 Z. z. o cestnej doprave v znení neskorších predpisov</w:t>
      </w:r>
      <w:r w:rsidR="00D51A3E">
        <w:rPr>
          <w:rFonts w:ascii="Calibri" w:hAnsi="Calibri" w:cs="Calibri"/>
          <w:b w:val="0"/>
          <w:i w:val="0"/>
          <w:szCs w:val="22"/>
          <w:lang w:val="sk-SK"/>
        </w:rPr>
        <w:t xml:space="preserve"> </w:t>
      </w:r>
      <w:r w:rsidRPr="00ED531A">
        <w:rPr>
          <w:rFonts w:ascii="Calibri" w:hAnsi="Calibri" w:cs="Calibri"/>
          <w:b w:val="0"/>
          <w:i w:val="0"/>
          <w:szCs w:val="22"/>
          <w:lang w:val="sk-SK"/>
        </w:rPr>
        <w:t>a obmedzenia vyplývajúceho z právnych predpisov upravujúcich bezpečnosť a ochranu zdravia pri práci</w:t>
      </w:r>
      <w:r w:rsidR="00D51A3E">
        <w:rPr>
          <w:rFonts w:ascii="Calibri" w:hAnsi="Calibri" w:cs="Calibri"/>
          <w:b w:val="0"/>
          <w:i w:val="0"/>
          <w:szCs w:val="22"/>
          <w:lang w:val="sk-SK"/>
        </w:rPr>
        <w:t xml:space="preserve"> </w:t>
      </w:r>
      <w:r w:rsidRPr="00ED531A">
        <w:rPr>
          <w:rFonts w:ascii="Calibri" w:hAnsi="Calibri" w:cs="Calibri"/>
          <w:b w:val="0"/>
          <w:i w:val="0"/>
          <w:szCs w:val="22"/>
          <w:lang w:val="sk-SK"/>
        </w:rPr>
        <w:t>a doby odpočinku vodičov.</w:t>
      </w:r>
      <w:r>
        <w:rPr>
          <w:rFonts w:ascii="Calibri" w:hAnsi="Calibri" w:cs="Calibri"/>
          <w:b w:val="0"/>
          <w:i w:val="0"/>
          <w:szCs w:val="22"/>
          <w:lang w:val="sk-SK"/>
        </w:rPr>
        <w:t xml:space="preserve"> </w:t>
      </w:r>
    </w:p>
    <w:p w14:paraId="342A9E08" w14:textId="7E3ECBC4" w:rsidR="00333F48" w:rsidRPr="00094991" w:rsidRDefault="00333F48" w:rsidP="00C00C1D">
      <w:pPr>
        <w:pStyle w:val="Clanek11"/>
        <w:numPr>
          <w:ilvl w:val="3"/>
          <w:numId w:val="16"/>
        </w:numPr>
        <w:rPr>
          <w:rFonts w:ascii="Calibri" w:hAnsi="Calibri" w:cs="Calibri"/>
          <w:b w:val="0"/>
          <w:i w:val="0"/>
          <w:szCs w:val="22"/>
          <w:lang w:val="sk-SK"/>
        </w:rPr>
      </w:pPr>
      <w:r>
        <w:rPr>
          <w:rFonts w:ascii="Calibri" w:hAnsi="Calibri" w:cs="Calibri"/>
          <w:b w:val="0"/>
          <w:i w:val="0"/>
          <w:lang w:val="sk-SK"/>
        </w:rPr>
        <w:t>Zmluvné strany sa dohodli, že ak</w:t>
      </w:r>
      <w:r w:rsidR="00D51A3E">
        <w:rPr>
          <w:rFonts w:ascii="Calibri" w:hAnsi="Calibri" w:cs="Calibri"/>
          <w:b w:val="0"/>
          <w:i w:val="0"/>
          <w:lang w:val="sk-SK"/>
        </w:rPr>
        <w:t xml:space="preserve"> </w:t>
      </w:r>
      <w:r>
        <w:rPr>
          <w:rFonts w:ascii="Calibri" w:hAnsi="Calibri" w:cs="Calibri"/>
          <w:b w:val="0"/>
          <w:i w:val="0"/>
          <w:lang w:val="sk-SK"/>
        </w:rPr>
        <w:t>má Dopravca</w:t>
      </w:r>
      <w:r w:rsidR="00D51A3E">
        <w:rPr>
          <w:rFonts w:ascii="Calibri" w:hAnsi="Calibri" w:cs="Calibri"/>
          <w:b w:val="0"/>
          <w:i w:val="0"/>
          <w:lang w:val="sk-SK"/>
        </w:rPr>
        <w:t xml:space="preserve"> </w:t>
      </w:r>
      <w:r w:rsidRPr="002F6F20">
        <w:rPr>
          <w:rFonts w:ascii="Calibri" w:hAnsi="Calibri" w:cs="Calibri"/>
          <w:b w:val="0"/>
          <w:i w:val="0"/>
          <w:lang w:val="sk-SK"/>
        </w:rPr>
        <w:t>s</w:t>
      </w:r>
      <w:r>
        <w:rPr>
          <w:rFonts w:ascii="Calibri" w:hAnsi="Calibri" w:cs="Calibri"/>
          <w:b w:val="0"/>
          <w:i w:val="0"/>
          <w:lang w:val="sk-SK"/>
        </w:rPr>
        <w:t xml:space="preserve"> Objednávateľom uzavretých viacero zmlúv o službách </w:t>
      </w:r>
      <w:r w:rsidRPr="002F6F20">
        <w:rPr>
          <w:rFonts w:ascii="Calibri" w:hAnsi="Calibri" w:cs="Calibri"/>
          <w:b w:val="0"/>
          <w:i w:val="0"/>
          <w:lang w:val="sk-SK"/>
        </w:rPr>
        <w:t>a v </w:t>
      </w:r>
      <w:r w:rsidRPr="000D47A4">
        <w:rPr>
          <w:rFonts w:ascii="Calibri" w:hAnsi="Calibri" w:cs="Calibri"/>
          <w:b w:val="0"/>
          <w:i w:val="0"/>
          <w:lang w:val="sk-SK"/>
        </w:rPr>
        <w:t>rámci zmeny Cestovných poriadkov dôjde k</w:t>
      </w:r>
      <w:r>
        <w:rPr>
          <w:rFonts w:ascii="Calibri" w:hAnsi="Calibri" w:cs="Calibri"/>
          <w:b w:val="0"/>
          <w:i w:val="0"/>
          <w:lang w:val="sk-SK"/>
        </w:rPr>
        <w:t> zvýšeniu</w:t>
      </w:r>
      <w:r w:rsidR="00D51A3E">
        <w:rPr>
          <w:rFonts w:ascii="Calibri" w:hAnsi="Calibri" w:cs="Calibri"/>
          <w:b w:val="0"/>
          <w:i w:val="0"/>
          <w:lang w:val="sk-SK"/>
        </w:rPr>
        <w:t xml:space="preserve"> </w:t>
      </w:r>
      <w:r w:rsidRPr="002F6F20">
        <w:rPr>
          <w:rFonts w:ascii="Calibri" w:hAnsi="Calibri" w:cs="Calibri"/>
          <w:b w:val="0"/>
          <w:i w:val="0"/>
          <w:lang w:val="sk-SK"/>
        </w:rPr>
        <w:t>počtu Vozid</w:t>
      </w:r>
      <w:r>
        <w:rPr>
          <w:rFonts w:ascii="Calibri" w:hAnsi="Calibri" w:cs="Calibri"/>
          <w:b w:val="0"/>
          <w:i w:val="0"/>
          <w:lang w:val="sk-SK"/>
        </w:rPr>
        <w:t>i</w:t>
      </w:r>
      <w:r w:rsidRPr="002F6F20">
        <w:rPr>
          <w:rFonts w:ascii="Calibri" w:hAnsi="Calibri" w:cs="Calibri"/>
          <w:b w:val="0"/>
          <w:i w:val="0"/>
          <w:lang w:val="sk-SK"/>
        </w:rPr>
        <w:t xml:space="preserve">el </w:t>
      </w:r>
      <w:r>
        <w:rPr>
          <w:rFonts w:ascii="Calibri" w:hAnsi="Calibri" w:cs="Calibri"/>
          <w:b w:val="0"/>
          <w:i w:val="0"/>
          <w:lang w:val="sk-SK"/>
        </w:rPr>
        <w:t>potrebných pre zabezpečenie Služby</w:t>
      </w:r>
      <w:r w:rsidRPr="002F6F20">
        <w:rPr>
          <w:rFonts w:ascii="Calibri" w:hAnsi="Calibri" w:cs="Calibri"/>
          <w:b w:val="0"/>
          <w:i w:val="0"/>
          <w:lang w:val="sk-SK"/>
        </w:rPr>
        <w:t xml:space="preserve"> </w:t>
      </w:r>
      <w:r>
        <w:rPr>
          <w:rFonts w:ascii="Calibri" w:hAnsi="Calibri" w:cs="Calibri"/>
          <w:b w:val="0"/>
          <w:i w:val="0"/>
          <w:lang w:val="sk-SK"/>
        </w:rPr>
        <w:t>podľa tejto Zmluvy</w:t>
      </w:r>
      <w:r w:rsidRPr="002F6F20">
        <w:rPr>
          <w:rFonts w:ascii="Calibri" w:hAnsi="Calibri" w:cs="Calibri"/>
          <w:b w:val="0"/>
          <w:i w:val="0"/>
          <w:lang w:val="sk-SK"/>
        </w:rPr>
        <w:t xml:space="preserve">, </w:t>
      </w:r>
      <w:r>
        <w:rPr>
          <w:rFonts w:ascii="Calibri" w:hAnsi="Calibri" w:cs="Calibri"/>
          <w:b w:val="0"/>
          <w:i w:val="0"/>
          <w:lang w:val="sk-SK"/>
        </w:rPr>
        <w:t xml:space="preserve">ale táto zmena preukázateľne nemá vplyv na minimálny počet Vozidiel na zabezpečenie </w:t>
      </w:r>
      <w:r w:rsidRPr="002F6F20">
        <w:rPr>
          <w:rFonts w:ascii="Calibri" w:hAnsi="Calibri" w:cs="Calibri"/>
          <w:b w:val="0"/>
          <w:i w:val="0"/>
          <w:lang w:val="sk-SK"/>
        </w:rPr>
        <w:t xml:space="preserve">jednotlivých </w:t>
      </w:r>
      <w:r>
        <w:rPr>
          <w:rFonts w:ascii="Calibri" w:hAnsi="Calibri" w:cs="Calibri"/>
          <w:b w:val="0"/>
          <w:i w:val="0"/>
          <w:lang w:val="sk-SK"/>
        </w:rPr>
        <w:t>Spojov</w:t>
      </w:r>
      <w:r w:rsidRPr="002F6F20">
        <w:rPr>
          <w:rFonts w:ascii="Calibri" w:hAnsi="Calibri" w:cs="Calibri"/>
          <w:b w:val="0"/>
          <w:i w:val="0"/>
          <w:lang w:val="sk-SK"/>
        </w:rPr>
        <w:t xml:space="preserve"> </w:t>
      </w:r>
      <w:r>
        <w:rPr>
          <w:rFonts w:ascii="Calibri" w:hAnsi="Calibri" w:cs="Calibri"/>
          <w:b w:val="0"/>
          <w:i w:val="0"/>
          <w:lang w:val="sk-SK"/>
        </w:rPr>
        <w:t>podľa cestovných poriadkov</w:t>
      </w:r>
      <w:r w:rsidR="00D51A3E">
        <w:rPr>
          <w:rFonts w:ascii="Calibri" w:hAnsi="Calibri" w:cs="Calibri"/>
          <w:b w:val="0"/>
          <w:i w:val="0"/>
          <w:lang w:val="sk-SK"/>
        </w:rPr>
        <w:t xml:space="preserve"> </w:t>
      </w:r>
      <w:r>
        <w:rPr>
          <w:rFonts w:ascii="Calibri" w:hAnsi="Calibri" w:cs="Calibri"/>
          <w:b w:val="0"/>
          <w:i w:val="0"/>
          <w:lang w:val="sk-SK"/>
        </w:rPr>
        <w:t>v rámci všetkých zmlúv o službách, ktoré sú uzatvorené medzi Dopravcom a Objednávateľom,</w:t>
      </w:r>
      <w:r w:rsidR="00D51A3E">
        <w:rPr>
          <w:rFonts w:ascii="Calibri" w:hAnsi="Calibri" w:cs="Calibri"/>
          <w:b w:val="0"/>
          <w:i w:val="0"/>
          <w:lang w:val="sk-SK"/>
        </w:rPr>
        <w:t xml:space="preserve"> </w:t>
      </w:r>
      <w:r>
        <w:rPr>
          <w:rFonts w:ascii="Calibri" w:hAnsi="Calibri" w:cs="Calibri"/>
          <w:b w:val="0"/>
          <w:i w:val="0"/>
          <w:lang w:val="sk-SK"/>
        </w:rPr>
        <w:t>k úprave ceny nedochádza.</w:t>
      </w:r>
      <w:r w:rsidR="00D51A3E">
        <w:rPr>
          <w:rFonts w:ascii="Calibri" w:hAnsi="Calibri" w:cs="Calibri"/>
          <w:b w:val="0"/>
          <w:i w:val="0"/>
          <w:lang w:val="sk-SK"/>
        </w:rPr>
        <w:t xml:space="preserve"> </w:t>
      </w:r>
    </w:p>
    <w:p w14:paraId="51A0ECA5" w14:textId="293306B2" w:rsidR="00333F48" w:rsidRPr="00A37DF3" w:rsidRDefault="00333F48" w:rsidP="00C00C1D">
      <w:pPr>
        <w:pStyle w:val="Clanek11"/>
        <w:numPr>
          <w:ilvl w:val="3"/>
          <w:numId w:val="16"/>
        </w:numPr>
        <w:rPr>
          <w:rFonts w:ascii="Calibri" w:hAnsi="Calibri" w:cs="Calibri"/>
          <w:b w:val="0"/>
          <w:i w:val="0"/>
          <w:lang w:val="sk-SK"/>
        </w:rPr>
      </w:pPr>
      <w:r w:rsidRPr="00ED531A">
        <w:rPr>
          <w:rFonts w:ascii="Calibri" w:hAnsi="Calibri" w:cs="Calibri"/>
          <w:b w:val="0"/>
          <w:i w:val="0"/>
          <w:lang w:val="sk-SK"/>
        </w:rPr>
        <w:t xml:space="preserve">V prípade vzájomne písomne odsúhlaseného </w:t>
      </w:r>
      <w:r w:rsidRPr="00094991">
        <w:rPr>
          <w:rFonts w:ascii="Calibri" w:hAnsi="Calibri" w:cs="Calibri"/>
          <w:i w:val="0"/>
          <w:lang w:val="sk-SK"/>
        </w:rPr>
        <w:t>zvýšenia alebo zníženia</w:t>
      </w:r>
      <w:r w:rsidR="00D51A3E">
        <w:rPr>
          <w:rFonts w:ascii="Calibri" w:hAnsi="Calibri" w:cs="Calibri"/>
          <w:i w:val="0"/>
          <w:lang w:val="sk-SK"/>
        </w:rPr>
        <w:t xml:space="preserve"> </w:t>
      </w:r>
      <w:r w:rsidRPr="00094991">
        <w:rPr>
          <w:rFonts w:ascii="Calibri" w:hAnsi="Calibri" w:cs="Calibri"/>
          <w:i w:val="0"/>
          <w:lang w:val="sk-SK"/>
        </w:rPr>
        <w:t xml:space="preserve">priemerného ročného nábehu vozidiel za ukončený štvrťrok o viac ako </w:t>
      </w:r>
      <w:r w:rsidR="005743AA" w:rsidRPr="008704EF">
        <w:rPr>
          <w:rFonts w:ascii="Calibri" w:hAnsi="Calibri" w:cs="Calibri"/>
          <w:i w:val="0"/>
          <w:lang w:val="sk-SK"/>
        </w:rPr>
        <w:t>3</w:t>
      </w:r>
      <w:r w:rsidR="005743AA">
        <w:rPr>
          <w:rFonts w:ascii="Calibri" w:hAnsi="Calibri" w:cs="Calibri"/>
          <w:i w:val="0"/>
          <w:lang w:val="sk-SK"/>
        </w:rPr>
        <w:t xml:space="preserve"> </w:t>
      </w:r>
      <w:r w:rsidRPr="00094991">
        <w:rPr>
          <w:rFonts w:ascii="Calibri" w:hAnsi="Calibri" w:cs="Calibri"/>
          <w:i w:val="0"/>
          <w:lang w:val="sk-SK"/>
        </w:rPr>
        <w:t>% oproti Východiskovému ročnému nábehu vozidiel v bode</w:t>
      </w:r>
      <w:r w:rsidR="00D51A3E">
        <w:rPr>
          <w:rFonts w:ascii="Calibri" w:hAnsi="Calibri" w:cs="Calibri"/>
          <w:i w:val="0"/>
          <w:lang w:val="sk-SK"/>
        </w:rPr>
        <w:t xml:space="preserve"> </w:t>
      </w:r>
      <w:r w:rsidRPr="00094991">
        <w:rPr>
          <w:rFonts w:ascii="Calibri" w:hAnsi="Calibri" w:cs="Calibri"/>
          <w:i w:val="0"/>
          <w:lang w:val="sk-SK"/>
        </w:rPr>
        <w:t>6.1</w:t>
      </w:r>
      <w:r w:rsidR="00D51A3E">
        <w:rPr>
          <w:rFonts w:ascii="Calibri" w:hAnsi="Calibri" w:cs="Calibri"/>
          <w:i w:val="0"/>
          <w:lang w:val="sk-SK"/>
        </w:rPr>
        <w:t xml:space="preserve"> </w:t>
      </w:r>
      <w:r w:rsidRPr="00094991">
        <w:rPr>
          <w:rFonts w:ascii="Calibri" w:hAnsi="Calibri" w:cs="Calibri"/>
          <w:i w:val="0"/>
          <w:lang w:val="sk-SK"/>
        </w:rPr>
        <w:t>Zmluvy</w:t>
      </w:r>
      <w:r w:rsidRPr="000D47A4">
        <w:rPr>
          <w:rFonts w:ascii="Calibri" w:hAnsi="Calibri" w:cs="Calibri"/>
          <w:b w:val="0"/>
          <w:i w:val="0"/>
          <w:lang w:val="sk-SK"/>
        </w:rPr>
        <w:t xml:space="preserve"> </w:t>
      </w:r>
      <w:r>
        <w:rPr>
          <w:rFonts w:ascii="Calibri" w:hAnsi="Calibri" w:cs="Calibri"/>
          <w:b w:val="0"/>
          <w:i w:val="0"/>
          <w:lang w:val="sk-SK"/>
        </w:rPr>
        <w:t xml:space="preserve">sa zaktualizujú ceny podľa nasledujúcich </w:t>
      </w:r>
      <w:r w:rsidRPr="00A37DF3">
        <w:rPr>
          <w:rFonts w:ascii="Calibri" w:hAnsi="Calibri" w:cs="Calibri"/>
          <w:b w:val="0"/>
          <w:i w:val="0"/>
          <w:lang w:val="sk-SK"/>
        </w:rPr>
        <w:t>vzorcov:</w:t>
      </w:r>
    </w:p>
    <w:p w14:paraId="25A366B6" w14:textId="5431124B" w:rsidR="00333F48" w:rsidRPr="00A37DF3" w:rsidRDefault="00333F48" w:rsidP="00333F48">
      <w:pPr>
        <w:pStyle w:val="Clanek11"/>
        <w:tabs>
          <w:tab w:val="clear" w:pos="941"/>
        </w:tabs>
        <w:ind w:firstLine="0"/>
        <w:jc w:val="center"/>
        <w:rPr>
          <w:rFonts w:ascii="Calibri" w:hAnsi="Calibri" w:cs="Calibri"/>
          <w:i w:val="0"/>
          <w:szCs w:val="22"/>
          <w:lang w:val="sk-SK"/>
        </w:rPr>
      </w:pPr>
      <w:r w:rsidRPr="00A37DF3">
        <w:rPr>
          <w:rFonts w:ascii="Calibri" w:hAnsi="Calibri" w:cs="Calibri"/>
          <w:i w:val="0"/>
          <w:szCs w:val="22"/>
          <w:lang w:val="sk-SK"/>
        </w:rPr>
        <w:t>CC</w:t>
      </w:r>
      <w:r w:rsidRPr="00A37DF3">
        <w:rPr>
          <w:rFonts w:ascii="Calibri" w:hAnsi="Calibri" w:cs="Calibri"/>
          <w:i w:val="0"/>
          <w:szCs w:val="22"/>
          <w:vertAlign w:val="subscript"/>
          <w:lang w:val="sk-SK"/>
        </w:rPr>
        <w:t>ODFNU</w:t>
      </w:r>
      <w:r w:rsidRPr="00A37DF3">
        <w:rPr>
          <w:rFonts w:ascii="Calibri" w:hAnsi="Calibri" w:cs="Calibri"/>
          <w:i w:val="0"/>
          <w:szCs w:val="22"/>
          <w:lang w:val="sk-SK"/>
        </w:rPr>
        <w:t xml:space="preserve"> = </w:t>
      </w:r>
      <w:bookmarkStart w:id="9" w:name="_Hlk529957530"/>
      <w:r w:rsidRPr="00A37DF3">
        <w:rPr>
          <w:rFonts w:ascii="Calibri" w:hAnsi="Calibri" w:cs="Calibri"/>
          <w:i w:val="0"/>
          <w:szCs w:val="22"/>
          <w:lang w:val="sk-SK"/>
        </w:rPr>
        <w:t>CC</w:t>
      </w:r>
      <w:r w:rsidRPr="00A37DF3">
        <w:rPr>
          <w:rFonts w:ascii="Calibri" w:hAnsi="Calibri" w:cs="Calibri"/>
          <w:i w:val="0"/>
          <w:szCs w:val="22"/>
          <w:vertAlign w:val="subscript"/>
          <w:lang w:val="sk-SK"/>
        </w:rPr>
        <w:t>ODFN0</w:t>
      </w:r>
      <w:bookmarkEnd w:id="9"/>
      <w:r w:rsidR="00D51A3E">
        <w:rPr>
          <w:rFonts w:ascii="Calibri" w:hAnsi="Calibri" w:cs="Calibri"/>
          <w:i w:val="0"/>
          <w:szCs w:val="22"/>
          <w:vertAlign w:val="subscript"/>
          <w:lang w:val="sk-SK"/>
        </w:rPr>
        <w:t xml:space="preserve"> </w:t>
      </w:r>
      <w:r w:rsidRPr="00A37DF3">
        <w:rPr>
          <w:rFonts w:ascii="Calibri" w:hAnsi="Calibri" w:cs="Calibri"/>
          <w:i w:val="0"/>
          <w:szCs w:val="22"/>
          <w:lang w:val="sk-SK"/>
        </w:rPr>
        <w:t>x [(RS</w:t>
      </w:r>
      <w:r w:rsidRPr="00A37DF3">
        <w:rPr>
          <w:rFonts w:ascii="Calibri" w:hAnsi="Calibri" w:cs="Calibri"/>
          <w:i w:val="0"/>
          <w:szCs w:val="22"/>
          <w:vertAlign w:val="subscript"/>
          <w:lang w:val="sk-SK"/>
        </w:rPr>
        <w:t>V</w:t>
      </w:r>
      <w:r w:rsidRPr="00A37DF3">
        <w:rPr>
          <w:rFonts w:ascii="Calibri" w:hAnsi="Calibri" w:cs="Calibri"/>
          <w:i w:val="0"/>
          <w:szCs w:val="22"/>
          <w:lang w:val="sk-SK"/>
        </w:rPr>
        <w:t>/PA</w:t>
      </w:r>
      <w:r w:rsidRPr="00A37DF3">
        <w:rPr>
          <w:rFonts w:ascii="Calibri" w:hAnsi="Calibri" w:cs="Calibri"/>
          <w:i w:val="0"/>
          <w:szCs w:val="22"/>
          <w:vertAlign w:val="subscript"/>
          <w:lang w:val="sk-SK"/>
        </w:rPr>
        <w:t>V</w:t>
      </w:r>
      <w:r w:rsidRPr="00A37DF3">
        <w:rPr>
          <w:rFonts w:ascii="Calibri" w:hAnsi="Calibri" w:cs="Calibri"/>
          <w:i w:val="0"/>
          <w:szCs w:val="22"/>
          <w:lang w:val="sk-SK"/>
        </w:rPr>
        <w:t xml:space="preserve"> )/ [(RS</w:t>
      </w:r>
      <w:r w:rsidRPr="00A37DF3">
        <w:rPr>
          <w:rFonts w:ascii="Calibri" w:hAnsi="Calibri" w:cs="Calibri"/>
          <w:i w:val="0"/>
          <w:szCs w:val="22"/>
          <w:vertAlign w:val="subscript"/>
          <w:lang w:val="sk-SK"/>
        </w:rPr>
        <w:t>U</w:t>
      </w:r>
      <w:r w:rsidRPr="00A37DF3">
        <w:rPr>
          <w:rFonts w:ascii="Calibri" w:hAnsi="Calibri" w:cs="Calibri"/>
          <w:i w:val="0"/>
          <w:szCs w:val="22"/>
          <w:lang w:val="sk-SK"/>
        </w:rPr>
        <w:t>/PA</w:t>
      </w:r>
      <w:r w:rsidRPr="00A37DF3">
        <w:rPr>
          <w:rFonts w:ascii="Calibri" w:hAnsi="Calibri" w:cs="Calibri"/>
          <w:i w:val="0"/>
          <w:szCs w:val="22"/>
          <w:vertAlign w:val="subscript"/>
          <w:lang w:val="sk-SK"/>
        </w:rPr>
        <w:t>U</w:t>
      </w:r>
      <w:r w:rsidRPr="00A37DF3">
        <w:rPr>
          <w:rFonts w:ascii="Calibri" w:hAnsi="Calibri" w:cs="Calibri"/>
          <w:i w:val="0"/>
          <w:szCs w:val="22"/>
          <w:lang w:val="sk-SK"/>
        </w:rPr>
        <w:t xml:space="preserve"> )]</w:t>
      </w:r>
    </w:p>
    <w:p w14:paraId="08A815C2" w14:textId="1DB2CB49" w:rsidR="00333F48" w:rsidRPr="00A37DF3" w:rsidRDefault="00333F48" w:rsidP="00333F48">
      <w:pPr>
        <w:pStyle w:val="Clanek11"/>
        <w:tabs>
          <w:tab w:val="clear" w:pos="941"/>
        </w:tabs>
        <w:ind w:firstLine="0"/>
        <w:jc w:val="center"/>
        <w:rPr>
          <w:rFonts w:ascii="Calibri" w:hAnsi="Calibri" w:cs="Calibri"/>
          <w:i w:val="0"/>
          <w:szCs w:val="22"/>
          <w:lang w:val="sk-SK"/>
        </w:rPr>
      </w:pPr>
      <w:r w:rsidRPr="00A37DF3">
        <w:rPr>
          <w:rFonts w:ascii="Calibri" w:hAnsi="Calibri" w:cs="Calibri"/>
          <w:i w:val="0"/>
          <w:szCs w:val="22"/>
          <w:lang w:val="sk-SK"/>
        </w:rPr>
        <w:t>CC</w:t>
      </w:r>
      <w:r w:rsidRPr="00A37DF3">
        <w:rPr>
          <w:rFonts w:ascii="Calibri" w:hAnsi="Calibri" w:cs="Calibri"/>
          <w:i w:val="0"/>
          <w:szCs w:val="22"/>
          <w:vertAlign w:val="subscript"/>
          <w:lang w:val="sk-SK"/>
        </w:rPr>
        <w:t>CPU</w:t>
      </w:r>
      <w:r w:rsidR="00C21120" w:rsidRPr="00A37DF3">
        <w:rPr>
          <w:rFonts w:ascii="Calibri" w:hAnsi="Calibri" w:cs="Calibri"/>
          <w:i w:val="0"/>
          <w:szCs w:val="22"/>
          <w:vertAlign w:val="subscript"/>
          <w:lang w:val="sk-SK"/>
        </w:rPr>
        <w:t>U</w:t>
      </w:r>
      <w:r w:rsidRPr="00A37DF3">
        <w:rPr>
          <w:rFonts w:ascii="Calibri" w:hAnsi="Calibri" w:cs="Calibri"/>
          <w:i w:val="0"/>
          <w:szCs w:val="22"/>
          <w:lang w:val="sk-SK"/>
        </w:rPr>
        <w:t xml:space="preserve"> = CC</w:t>
      </w:r>
      <w:r w:rsidRPr="00A37DF3">
        <w:rPr>
          <w:rFonts w:ascii="Calibri" w:hAnsi="Calibri" w:cs="Calibri"/>
          <w:i w:val="0"/>
          <w:szCs w:val="22"/>
          <w:vertAlign w:val="subscript"/>
          <w:lang w:val="sk-SK"/>
        </w:rPr>
        <w:t>CPU</w:t>
      </w:r>
      <w:r w:rsidRPr="00A37DF3">
        <w:rPr>
          <w:rFonts w:ascii="Calibri" w:hAnsi="Calibri" w:cs="Calibri"/>
          <w:i w:val="0"/>
          <w:szCs w:val="22"/>
          <w:lang w:val="sk-SK"/>
        </w:rPr>
        <w:t xml:space="preserve"> x [(RS</w:t>
      </w:r>
      <w:r w:rsidRPr="00A37DF3">
        <w:rPr>
          <w:rFonts w:ascii="Calibri" w:hAnsi="Calibri" w:cs="Calibri"/>
          <w:i w:val="0"/>
          <w:szCs w:val="22"/>
          <w:vertAlign w:val="subscript"/>
          <w:lang w:val="sk-SK"/>
        </w:rPr>
        <w:t>V</w:t>
      </w:r>
      <w:r w:rsidRPr="00A37DF3">
        <w:rPr>
          <w:rFonts w:ascii="Calibri" w:hAnsi="Calibri" w:cs="Calibri"/>
          <w:i w:val="0"/>
          <w:szCs w:val="22"/>
          <w:lang w:val="sk-SK"/>
        </w:rPr>
        <w:t>/PA</w:t>
      </w:r>
      <w:r w:rsidRPr="00A37DF3">
        <w:rPr>
          <w:rFonts w:ascii="Calibri" w:hAnsi="Calibri" w:cs="Calibri"/>
          <w:i w:val="0"/>
          <w:szCs w:val="22"/>
          <w:vertAlign w:val="subscript"/>
          <w:lang w:val="sk-SK"/>
        </w:rPr>
        <w:t>V</w:t>
      </w:r>
      <w:r w:rsidRPr="00A37DF3">
        <w:rPr>
          <w:rFonts w:ascii="Calibri" w:hAnsi="Calibri" w:cs="Calibri"/>
          <w:i w:val="0"/>
          <w:szCs w:val="22"/>
          <w:lang w:val="sk-SK"/>
        </w:rPr>
        <w:t xml:space="preserve"> )/ [(RS</w:t>
      </w:r>
      <w:r w:rsidRPr="00A37DF3">
        <w:rPr>
          <w:rFonts w:ascii="Calibri" w:hAnsi="Calibri" w:cs="Calibri"/>
          <w:i w:val="0"/>
          <w:szCs w:val="22"/>
          <w:vertAlign w:val="subscript"/>
          <w:lang w:val="sk-SK"/>
        </w:rPr>
        <w:t>U</w:t>
      </w:r>
      <w:r w:rsidRPr="00A37DF3">
        <w:rPr>
          <w:rFonts w:ascii="Calibri" w:hAnsi="Calibri" w:cs="Calibri"/>
          <w:i w:val="0"/>
          <w:szCs w:val="22"/>
          <w:lang w:val="sk-SK"/>
        </w:rPr>
        <w:t>/PA</w:t>
      </w:r>
      <w:r w:rsidRPr="00A37DF3">
        <w:rPr>
          <w:rFonts w:ascii="Calibri" w:hAnsi="Calibri" w:cs="Calibri"/>
          <w:i w:val="0"/>
          <w:szCs w:val="22"/>
          <w:vertAlign w:val="subscript"/>
          <w:lang w:val="sk-SK"/>
        </w:rPr>
        <w:t>U</w:t>
      </w:r>
      <w:r w:rsidRPr="00A37DF3">
        <w:rPr>
          <w:rFonts w:ascii="Calibri" w:hAnsi="Calibri" w:cs="Calibri"/>
          <w:i w:val="0"/>
          <w:szCs w:val="22"/>
          <w:lang w:val="sk-SK"/>
        </w:rPr>
        <w:t xml:space="preserve"> )]</w:t>
      </w:r>
    </w:p>
    <w:p w14:paraId="33576B73" w14:textId="77777777" w:rsidR="00333F48" w:rsidRPr="00A37DF3" w:rsidRDefault="00333F48" w:rsidP="00333F48">
      <w:pPr>
        <w:pStyle w:val="Clanek11"/>
        <w:tabs>
          <w:tab w:val="clear" w:pos="941"/>
        </w:tabs>
        <w:ind w:firstLine="0"/>
        <w:rPr>
          <w:rFonts w:ascii="Calibri" w:hAnsi="Calibri" w:cs="Calibri"/>
          <w:b w:val="0"/>
          <w:i w:val="0"/>
          <w:szCs w:val="22"/>
          <w:lang w:val="sk-SK"/>
        </w:rPr>
      </w:pPr>
      <w:r w:rsidRPr="00A37DF3">
        <w:rPr>
          <w:rFonts w:ascii="Calibri" w:hAnsi="Calibri" w:cs="Calibri"/>
          <w:b w:val="0"/>
          <w:i w:val="0"/>
          <w:szCs w:val="22"/>
          <w:lang w:val="sk-SK"/>
        </w:rPr>
        <w:t>kde</w:t>
      </w:r>
    </w:p>
    <w:p w14:paraId="5BF874AD" w14:textId="6F3474D3" w:rsidR="000676AC" w:rsidRDefault="005743AA" w:rsidP="00333F48">
      <w:pPr>
        <w:pStyle w:val="Clanek11"/>
        <w:tabs>
          <w:tab w:val="clear" w:pos="941"/>
        </w:tabs>
        <w:ind w:firstLine="0"/>
        <w:rPr>
          <w:rFonts w:ascii="Calibri" w:hAnsi="Calibri" w:cs="Calibri"/>
          <w:b w:val="0"/>
          <w:i w:val="0"/>
          <w:szCs w:val="22"/>
          <w:lang w:val="sk-SK"/>
        </w:rPr>
      </w:pPr>
      <w:r w:rsidRPr="008704EF">
        <w:rPr>
          <w:rFonts w:ascii="Calibri" w:hAnsi="Calibri" w:cs="Calibri"/>
          <w:i w:val="0"/>
          <w:szCs w:val="22"/>
          <w:lang w:val="sk-SK"/>
        </w:rPr>
        <w:t>C</w:t>
      </w:r>
      <w:r w:rsidR="00333F48" w:rsidRPr="00A37DF3">
        <w:rPr>
          <w:rFonts w:ascii="Calibri" w:hAnsi="Calibri" w:cs="Calibri"/>
          <w:i w:val="0"/>
          <w:szCs w:val="22"/>
          <w:lang w:val="sk-SK"/>
        </w:rPr>
        <w:t>C</w:t>
      </w:r>
      <w:r w:rsidR="00333F48" w:rsidRPr="00A37DF3">
        <w:rPr>
          <w:rFonts w:ascii="Calibri" w:hAnsi="Calibri" w:cs="Calibri"/>
          <w:i w:val="0"/>
          <w:szCs w:val="22"/>
          <w:vertAlign w:val="subscript"/>
          <w:lang w:val="sk-SK"/>
        </w:rPr>
        <w:t>ODFNU</w:t>
      </w:r>
      <w:r w:rsidR="00333F48" w:rsidRPr="00A37DF3">
        <w:rPr>
          <w:rFonts w:ascii="Calibri" w:hAnsi="Calibri" w:cs="Calibri"/>
          <w:i w:val="0"/>
          <w:szCs w:val="22"/>
          <w:lang w:val="sk-SK"/>
        </w:rPr>
        <w:tab/>
      </w:r>
      <w:r w:rsidR="00333F48" w:rsidRPr="00A37DF3">
        <w:rPr>
          <w:rFonts w:ascii="Calibri" w:hAnsi="Calibri" w:cs="Calibri"/>
          <w:b w:val="0"/>
          <w:i w:val="0"/>
          <w:szCs w:val="22"/>
          <w:lang w:val="sk-SK"/>
        </w:rPr>
        <w:t>predstavuje</w:t>
      </w:r>
      <w:r w:rsidR="00D51A3E">
        <w:rPr>
          <w:rFonts w:ascii="Calibri" w:hAnsi="Calibri" w:cs="Calibri"/>
          <w:b w:val="0"/>
          <w:i w:val="0"/>
          <w:szCs w:val="22"/>
          <w:lang w:val="sk-SK"/>
        </w:rPr>
        <w:t xml:space="preserve"> </w:t>
      </w:r>
      <w:r w:rsidR="000676AC" w:rsidRPr="00A37DF3">
        <w:rPr>
          <w:rFonts w:ascii="Calibri" w:hAnsi="Calibri" w:cs="Calibri"/>
          <w:b w:val="0"/>
          <w:i w:val="0"/>
          <w:szCs w:val="22"/>
          <w:lang w:val="sk-SK"/>
        </w:rPr>
        <w:t xml:space="preserve">príslušnú </w:t>
      </w:r>
      <w:r w:rsidR="00333F48" w:rsidRPr="00A37DF3">
        <w:rPr>
          <w:rFonts w:ascii="Calibri" w:hAnsi="Calibri" w:cs="Calibri"/>
          <w:b w:val="0"/>
          <w:i w:val="0"/>
          <w:szCs w:val="22"/>
          <w:lang w:val="sk-SK"/>
        </w:rPr>
        <w:t>časť ceny</w:t>
      </w:r>
      <w:r w:rsidR="00D51A3E">
        <w:rPr>
          <w:rFonts w:ascii="Calibri" w:hAnsi="Calibri" w:cs="Calibri"/>
          <w:b w:val="0"/>
          <w:i w:val="0"/>
          <w:szCs w:val="22"/>
          <w:lang w:val="sk-SK"/>
        </w:rPr>
        <w:t xml:space="preserve"> </w:t>
      </w:r>
      <w:r w:rsidR="00333F48" w:rsidRPr="00A37DF3">
        <w:rPr>
          <w:rFonts w:ascii="Calibri" w:hAnsi="Calibri" w:cs="Calibri"/>
          <w:b w:val="0"/>
          <w:i w:val="0"/>
          <w:szCs w:val="22"/>
          <w:lang w:val="sk-SK"/>
        </w:rPr>
        <w:t>za</w:t>
      </w:r>
      <w:r w:rsidR="00D51A3E">
        <w:rPr>
          <w:rFonts w:ascii="Calibri" w:hAnsi="Calibri" w:cs="Calibri"/>
          <w:b w:val="0"/>
          <w:i w:val="0"/>
          <w:szCs w:val="22"/>
          <w:lang w:val="sk-SK"/>
        </w:rPr>
        <w:t xml:space="preserve"> </w:t>
      </w:r>
      <w:r w:rsidR="00333F48" w:rsidRPr="00A37DF3">
        <w:rPr>
          <w:rFonts w:ascii="Calibri" w:hAnsi="Calibri" w:cs="Calibri"/>
          <w:b w:val="0"/>
          <w:i w:val="0"/>
          <w:szCs w:val="22"/>
          <w:lang w:val="sk-SK"/>
        </w:rPr>
        <w:t>1 Tarifný km pre uplynulý štvrťrok upravený podľa</w:t>
      </w:r>
      <w:r w:rsidR="00D51A3E">
        <w:rPr>
          <w:rFonts w:ascii="Calibri" w:hAnsi="Calibri" w:cs="Calibri"/>
          <w:b w:val="0"/>
          <w:i w:val="0"/>
          <w:szCs w:val="22"/>
          <w:lang w:val="sk-SK"/>
        </w:rPr>
        <w:t xml:space="preserve"> </w:t>
      </w:r>
      <w:r w:rsidR="00333F48" w:rsidRPr="00A37DF3">
        <w:rPr>
          <w:rFonts w:ascii="Calibri" w:hAnsi="Calibri" w:cs="Calibri"/>
          <w:b w:val="0"/>
          <w:i w:val="0"/>
          <w:szCs w:val="22"/>
          <w:lang w:val="sk-SK"/>
        </w:rPr>
        <w:t>tohto ustanovenia. Hodnota bude následne zaokrúhlená</w:t>
      </w:r>
      <w:r w:rsidR="00D51A3E">
        <w:rPr>
          <w:rFonts w:ascii="Calibri" w:hAnsi="Calibri" w:cs="Calibri"/>
          <w:b w:val="0"/>
          <w:i w:val="0"/>
          <w:szCs w:val="22"/>
          <w:lang w:val="sk-SK"/>
        </w:rPr>
        <w:t xml:space="preserve"> </w:t>
      </w:r>
      <w:r w:rsidR="00333F48" w:rsidRPr="00A37DF3">
        <w:rPr>
          <w:rFonts w:ascii="Calibri" w:hAnsi="Calibri" w:cs="Calibri"/>
          <w:b w:val="0"/>
          <w:i w:val="0"/>
          <w:szCs w:val="22"/>
          <w:lang w:val="sk-SK"/>
        </w:rPr>
        <w:t>na 4 desatinné miesta.</w:t>
      </w:r>
      <w:r w:rsidR="00333F48">
        <w:rPr>
          <w:rFonts w:ascii="Calibri" w:hAnsi="Calibri" w:cs="Calibri"/>
          <w:b w:val="0"/>
          <w:i w:val="0"/>
          <w:szCs w:val="22"/>
          <w:lang w:val="sk-SK"/>
        </w:rPr>
        <w:br/>
      </w:r>
      <w:r w:rsidRPr="008704EF">
        <w:rPr>
          <w:rFonts w:ascii="Calibri" w:hAnsi="Calibri" w:cs="Calibri"/>
          <w:i w:val="0"/>
          <w:szCs w:val="22"/>
          <w:lang w:val="sk-SK"/>
        </w:rPr>
        <w:t>C</w:t>
      </w:r>
      <w:r w:rsidR="00333F48" w:rsidRPr="00A37DF3">
        <w:rPr>
          <w:rFonts w:ascii="Calibri" w:hAnsi="Calibri" w:cs="Calibri"/>
          <w:i w:val="0"/>
          <w:szCs w:val="22"/>
          <w:lang w:val="sk-SK"/>
        </w:rPr>
        <w:t>C</w:t>
      </w:r>
      <w:r w:rsidR="00333F48" w:rsidRPr="00A37DF3">
        <w:rPr>
          <w:rFonts w:ascii="Calibri" w:hAnsi="Calibri" w:cs="Calibri"/>
          <w:i w:val="0"/>
          <w:szCs w:val="22"/>
          <w:vertAlign w:val="subscript"/>
          <w:lang w:val="sk-SK"/>
        </w:rPr>
        <w:t>ODFN0</w:t>
      </w:r>
      <w:r w:rsidR="00333F48" w:rsidRPr="00A37DF3">
        <w:rPr>
          <w:rFonts w:ascii="Calibri" w:hAnsi="Calibri" w:cs="Calibri"/>
          <w:i w:val="0"/>
          <w:szCs w:val="22"/>
          <w:vertAlign w:val="subscript"/>
          <w:lang w:val="sk-SK"/>
        </w:rPr>
        <w:tab/>
      </w:r>
      <w:r w:rsidR="00333F48" w:rsidRPr="00A37DF3">
        <w:rPr>
          <w:rFonts w:ascii="Calibri" w:hAnsi="Calibri" w:cs="Calibri"/>
          <w:b w:val="0"/>
          <w:i w:val="0"/>
          <w:szCs w:val="22"/>
          <w:lang w:val="sk-SK"/>
        </w:rPr>
        <w:t>predstavuje</w:t>
      </w:r>
      <w:r w:rsidR="00D51A3E">
        <w:rPr>
          <w:rFonts w:ascii="Calibri" w:hAnsi="Calibri" w:cs="Calibri"/>
          <w:b w:val="0"/>
          <w:i w:val="0"/>
          <w:szCs w:val="22"/>
          <w:lang w:val="sk-SK"/>
        </w:rPr>
        <w:t xml:space="preserve"> </w:t>
      </w:r>
      <w:r w:rsidR="000676AC" w:rsidRPr="00A37DF3">
        <w:rPr>
          <w:rFonts w:ascii="Calibri" w:hAnsi="Calibri" w:cs="Calibri"/>
          <w:b w:val="0"/>
          <w:i w:val="0"/>
          <w:szCs w:val="22"/>
          <w:lang w:val="sk-SK"/>
        </w:rPr>
        <w:t xml:space="preserve">príslušnú </w:t>
      </w:r>
      <w:r w:rsidR="00333F48" w:rsidRPr="00A37DF3">
        <w:rPr>
          <w:rFonts w:ascii="Calibri" w:hAnsi="Calibri" w:cs="Calibri"/>
          <w:b w:val="0"/>
          <w:i w:val="0"/>
          <w:szCs w:val="22"/>
          <w:lang w:val="sk-SK"/>
        </w:rPr>
        <w:t>časť</w:t>
      </w:r>
      <w:r w:rsidR="00D51A3E">
        <w:rPr>
          <w:rFonts w:ascii="Calibri" w:hAnsi="Calibri" w:cs="Calibri"/>
          <w:b w:val="0"/>
          <w:i w:val="0"/>
          <w:szCs w:val="22"/>
          <w:lang w:val="sk-SK"/>
        </w:rPr>
        <w:t xml:space="preserve"> </w:t>
      </w:r>
      <w:r w:rsidR="00333F48" w:rsidRPr="00A37DF3">
        <w:rPr>
          <w:rFonts w:ascii="Calibri" w:hAnsi="Calibri" w:cs="Calibri"/>
          <w:b w:val="0"/>
          <w:i w:val="0"/>
          <w:szCs w:val="22"/>
          <w:lang w:val="sk-SK"/>
        </w:rPr>
        <w:t>ceny</w:t>
      </w:r>
      <w:r w:rsidR="00D51A3E">
        <w:rPr>
          <w:rFonts w:ascii="Calibri" w:hAnsi="Calibri" w:cs="Calibri"/>
          <w:b w:val="0"/>
          <w:i w:val="0"/>
          <w:szCs w:val="22"/>
          <w:lang w:val="sk-SK"/>
        </w:rPr>
        <w:t xml:space="preserve"> </w:t>
      </w:r>
      <w:r w:rsidR="00333F48" w:rsidRPr="00A37DF3">
        <w:rPr>
          <w:rFonts w:ascii="Calibri" w:hAnsi="Calibri" w:cs="Calibri"/>
          <w:b w:val="0"/>
          <w:i w:val="0"/>
          <w:szCs w:val="22"/>
          <w:lang w:val="sk-SK"/>
        </w:rPr>
        <w:t>za 1 Tarifný km podľa Ponuky</w:t>
      </w:r>
      <w:r w:rsidR="00D51A3E">
        <w:rPr>
          <w:rFonts w:ascii="Calibri" w:hAnsi="Calibri" w:cs="Calibri"/>
          <w:b w:val="0"/>
          <w:i w:val="0"/>
          <w:szCs w:val="22"/>
          <w:lang w:val="sk-SK"/>
        </w:rPr>
        <w:t xml:space="preserve"> </w:t>
      </w:r>
      <w:r w:rsidR="00333F48" w:rsidRPr="00A37DF3">
        <w:rPr>
          <w:rFonts w:ascii="Calibri" w:hAnsi="Calibri" w:cs="Calibri"/>
          <w:b w:val="0"/>
          <w:i w:val="0"/>
          <w:szCs w:val="22"/>
          <w:lang w:val="sk-SK"/>
        </w:rPr>
        <w:t xml:space="preserve">Dopravcu </w:t>
      </w:r>
    </w:p>
    <w:p w14:paraId="68C2311F" w14:textId="53A74CDF" w:rsidR="00C21120" w:rsidRDefault="00C21120" w:rsidP="00210E13">
      <w:pPr>
        <w:pStyle w:val="Clanek11"/>
        <w:tabs>
          <w:tab w:val="clear" w:pos="941"/>
        </w:tabs>
        <w:ind w:firstLine="0"/>
        <w:rPr>
          <w:rFonts w:ascii="Calibri" w:hAnsi="Calibri" w:cs="Calibri"/>
          <w:i w:val="0"/>
          <w:szCs w:val="22"/>
          <w:lang w:val="sk-SK"/>
        </w:rPr>
      </w:pPr>
      <w:r w:rsidRPr="002F6F20">
        <w:rPr>
          <w:rFonts w:ascii="Calibri" w:hAnsi="Calibri" w:cs="Calibri"/>
          <w:i w:val="0"/>
          <w:szCs w:val="22"/>
          <w:lang w:val="sk-SK"/>
        </w:rPr>
        <w:t>CC</w:t>
      </w:r>
      <w:r w:rsidRPr="002F6F20">
        <w:rPr>
          <w:rFonts w:ascii="Calibri" w:hAnsi="Calibri" w:cs="Calibri"/>
          <w:i w:val="0"/>
          <w:szCs w:val="22"/>
          <w:vertAlign w:val="subscript"/>
          <w:lang w:val="sk-SK"/>
        </w:rPr>
        <w:t>CP</w:t>
      </w:r>
      <w:r>
        <w:rPr>
          <w:rFonts w:ascii="Calibri" w:hAnsi="Calibri" w:cs="Calibri"/>
          <w:i w:val="0"/>
          <w:szCs w:val="22"/>
          <w:vertAlign w:val="subscript"/>
          <w:lang w:val="sk-SK"/>
        </w:rPr>
        <w:t>U</w:t>
      </w:r>
      <w:r w:rsidR="00A37DF3">
        <w:rPr>
          <w:rFonts w:ascii="Calibri" w:hAnsi="Calibri" w:cs="Calibri"/>
          <w:i w:val="0"/>
          <w:szCs w:val="22"/>
          <w:vertAlign w:val="subscript"/>
          <w:lang w:val="sk-SK"/>
        </w:rPr>
        <w:t>U</w:t>
      </w:r>
      <w:r>
        <w:rPr>
          <w:rFonts w:ascii="Calibri" w:hAnsi="Calibri" w:cs="Calibri"/>
          <w:i w:val="0"/>
          <w:szCs w:val="22"/>
          <w:vertAlign w:val="subscript"/>
          <w:lang w:val="sk-SK"/>
        </w:rPr>
        <w:tab/>
      </w:r>
      <w:r w:rsidRPr="00A37DF3">
        <w:rPr>
          <w:rFonts w:ascii="Calibri" w:hAnsi="Calibri" w:cs="Calibri"/>
          <w:b w:val="0"/>
          <w:i w:val="0"/>
          <w:szCs w:val="22"/>
          <w:lang w:val="sk-SK"/>
        </w:rPr>
        <w:t>predstavuje príslušnú časť ceny za 1 Tarifný km pre uplynulý štvrťrok upravený podľa tohto ustanovenia.</w:t>
      </w:r>
      <w:r>
        <w:rPr>
          <w:rFonts w:ascii="Calibri" w:hAnsi="Calibri" w:cs="Calibri"/>
          <w:i w:val="0"/>
          <w:szCs w:val="22"/>
          <w:lang w:val="sk-SK"/>
        </w:rPr>
        <w:t xml:space="preserve"> </w:t>
      </w:r>
    </w:p>
    <w:p w14:paraId="190357E5" w14:textId="3C0B3CF7" w:rsidR="00333F48" w:rsidRPr="00A37DF3" w:rsidRDefault="00333F48" w:rsidP="00333F48">
      <w:pPr>
        <w:pStyle w:val="Clanek11"/>
        <w:tabs>
          <w:tab w:val="clear" w:pos="941"/>
        </w:tabs>
        <w:ind w:firstLine="0"/>
        <w:rPr>
          <w:rFonts w:ascii="Calibri" w:hAnsi="Calibri" w:cs="Calibri"/>
          <w:b w:val="0"/>
          <w:i w:val="0"/>
          <w:szCs w:val="22"/>
          <w:lang w:val="sk-SK"/>
        </w:rPr>
      </w:pPr>
      <w:r w:rsidRPr="00A37DF3">
        <w:rPr>
          <w:rFonts w:ascii="Calibri" w:hAnsi="Calibri" w:cs="Calibri"/>
          <w:i w:val="0"/>
          <w:szCs w:val="22"/>
          <w:lang w:val="sk-SK"/>
        </w:rPr>
        <w:t>CC</w:t>
      </w:r>
      <w:r w:rsidRPr="00A37DF3">
        <w:rPr>
          <w:rFonts w:ascii="Calibri" w:hAnsi="Calibri" w:cs="Calibri"/>
          <w:i w:val="0"/>
          <w:szCs w:val="22"/>
          <w:vertAlign w:val="subscript"/>
          <w:lang w:val="sk-SK"/>
        </w:rPr>
        <w:t>CPU</w:t>
      </w:r>
      <w:r w:rsidRPr="00A37DF3">
        <w:rPr>
          <w:rFonts w:ascii="Calibri" w:hAnsi="Calibri" w:cs="Calibri"/>
          <w:i w:val="0"/>
          <w:szCs w:val="22"/>
          <w:lang w:val="sk-SK"/>
        </w:rPr>
        <w:tab/>
        <w:t xml:space="preserve"> </w:t>
      </w:r>
      <w:r w:rsidRPr="00A37DF3">
        <w:rPr>
          <w:rFonts w:ascii="Calibri" w:hAnsi="Calibri" w:cs="Calibri"/>
          <w:i w:val="0"/>
          <w:szCs w:val="22"/>
          <w:lang w:val="sk-SK"/>
        </w:rPr>
        <w:tab/>
      </w:r>
      <w:r w:rsidRPr="00A37DF3">
        <w:rPr>
          <w:rFonts w:ascii="Calibri" w:hAnsi="Calibri" w:cs="Calibri"/>
          <w:b w:val="0"/>
          <w:i w:val="0"/>
          <w:szCs w:val="22"/>
          <w:lang w:val="sk-SK"/>
        </w:rPr>
        <w:t>predstavuje</w:t>
      </w:r>
      <w:r w:rsidR="00D51A3E">
        <w:rPr>
          <w:rFonts w:ascii="Calibri" w:hAnsi="Calibri" w:cs="Calibri"/>
          <w:b w:val="0"/>
          <w:i w:val="0"/>
          <w:szCs w:val="22"/>
          <w:lang w:val="sk-SK"/>
        </w:rPr>
        <w:t xml:space="preserve"> </w:t>
      </w:r>
      <w:r w:rsidR="000676AC" w:rsidRPr="00A37DF3">
        <w:rPr>
          <w:rFonts w:ascii="Calibri" w:hAnsi="Calibri" w:cs="Calibri"/>
          <w:b w:val="0"/>
          <w:i w:val="0"/>
          <w:szCs w:val="22"/>
          <w:lang w:val="sk-SK"/>
        </w:rPr>
        <w:t xml:space="preserve">príslušnú </w:t>
      </w:r>
      <w:r w:rsidRPr="00A37DF3">
        <w:rPr>
          <w:rFonts w:ascii="Calibri" w:hAnsi="Calibri" w:cs="Calibri"/>
          <w:b w:val="0"/>
          <w:i w:val="0"/>
          <w:szCs w:val="22"/>
          <w:lang w:val="sk-SK"/>
        </w:rPr>
        <w:t>časť ceny</w:t>
      </w:r>
      <w:r w:rsidR="00D51A3E">
        <w:rPr>
          <w:rFonts w:ascii="Calibri" w:hAnsi="Calibri" w:cs="Calibri"/>
          <w:b w:val="0"/>
          <w:i w:val="0"/>
          <w:szCs w:val="22"/>
          <w:lang w:val="sk-SK"/>
        </w:rPr>
        <w:t xml:space="preserve"> </w:t>
      </w:r>
      <w:r w:rsidRPr="00A37DF3">
        <w:rPr>
          <w:rFonts w:ascii="Calibri" w:hAnsi="Calibri" w:cs="Calibri"/>
          <w:b w:val="0"/>
          <w:i w:val="0"/>
          <w:szCs w:val="22"/>
          <w:lang w:val="sk-SK"/>
        </w:rPr>
        <w:t>za 1 Tarifný</w:t>
      </w:r>
      <w:r w:rsidR="00D51A3E">
        <w:rPr>
          <w:rFonts w:ascii="Calibri" w:hAnsi="Calibri" w:cs="Calibri"/>
          <w:b w:val="0"/>
          <w:i w:val="0"/>
          <w:szCs w:val="22"/>
          <w:lang w:val="sk-SK"/>
        </w:rPr>
        <w:t xml:space="preserve"> </w:t>
      </w:r>
      <w:r w:rsidRPr="00A37DF3">
        <w:rPr>
          <w:rFonts w:ascii="Calibri" w:hAnsi="Calibri" w:cs="Calibri"/>
          <w:b w:val="0"/>
          <w:i w:val="0"/>
          <w:szCs w:val="22"/>
          <w:lang w:val="sk-SK"/>
        </w:rPr>
        <w:t>km pre uplynulý štvrťrok upravený podľa</w:t>
      </w:r>
      <w:r w:rsidR="00D51A3E">
        <w:rPr>
          <w:rFonts w:ascii="Calibri" w:hAnsi="Calibri" w:cs="Calibri"/>
          <w:b w:val="0"/>
          <w:i w:val="0"/>
          <w:szCs w:val="22"/>
          <w:lang w:val="sk-SK"/>
        </w:rPr>
        <w:t xml:space="preserve"> </w:t>
      </w:r>
      <w:r w:rsidRPr="00A37DF3">
        <w:rPr>
          <w:rFonts w:ascii="Calibri" w:hAnsi="Calibri" w:cs="Calibri"/>
          <w:b w:val="0"/>
          <w:i w:val="0"/>
          <w:szCs w:val="22"/>
          <w:lang w:val="sk-SK"/>
        </w:rPr>
        <w:t>bodu</w:t>
      </w:r>
      <w:r w:rsidR="00D51A3E">
        <w:rPr>
          <w:rFonts w:ascii="Calibri" w:hAnsi="Calibri" w:cs="Calibri"/>
          <w:b w:val="0"/>
          <w:i w:val="0"/>
          <w:szCs w:val="22"/>
          <w:lang w:val="sk-SK"/>
        </w:rPr>
        <w:t xml:space="preserve"> </w:t>
      </w:r>
      <w:r w:rsidRPr="00A37DF3">
        <w:rPr>
          <w:rFonts w:ascii="Calibri" w:hAnsi="Calibri" w:cs="Calibri"/>
          <w:b w:val="0"/>
          <w:i w:val="0"/>
          <w:szCs w:val="22"/>
          <w:lang w:val="sk-SK"/>
        </w:rPr>
        <w:t>6.2.2.</w:t>
      </w:r>
      <w:r w:rsidR="00D51A3E">
        <w:rPr>
          <w:rFonts w:ascii="Calibri" w:hAnsi="Calibri" w:cs="Calibri"/>
          <w:b w:val="0"/>
          <w:i w:val="0"/>
          <w:szCs w:val="22"/>
          <w:lang w:val="sk-SK"/>
        </w:rPr>
        <w:t xml:space="preserve"> </w:t>
      </w:r>
      <w:r w:rsidRPr="00A37DF3">
        <w:rPr>
          <w:rFonts w:ascii="Calibri" w:hAnsi="Calibri" w:cs="Calibri"/>
          <w:b w:val="0"/>
          <w:i w:val="0"/>
          <w:szCs w:val="22"/>
          <w:lang w:val="sk-SK"/>
        </w:rPr>
        <w:t>Zmluvy. Hodnota bude následne zaokrúhlená</w:t>
      </w:r>
      <w:r w:rsidR="00D51A3E">
        <w:rPr>
          <w:rFonts w:ascii="Calibri" w:hAnsi="Calibri" w:cs="Calibri"/>
          <w:b w:val="0"/>
          <w:i w:val="0"/>
          <w:szCs w:val="22"/>
          <w:lang w:val="sk-SK"/>
        </w:rPr>
        <w:t xml:space="preserve"> </w:t>
      </w:r>
      <w:r w:rsidRPr="00A37DF3">
        <w:rPr>
          <w:rFonts w:ascii="Calibri" w:hAnsi="Calibri" w:cs="Calibri"/>
          <w:b w:val="0"/>
          <w:i w:val="0"/>
          <w:szCs w:val="22"/>
          <w:lang w:val="sk-SK"/>
        </w:rPr>
        <w:t>na 4 desatinné miesta.</w:t>
      </w:r>
    </w:p>
    <w:p w14:paraId="304FAA88" w14:textId="556E8AF3" w:rsidR="00333F48" w:rsidRPr="00A37DF3" w:rsidRDefault="00333F48" w:rsidP="00333F48">
      <w:pPr>
        <w:pStyle w:val="Clanek11"/>
        <w:tabs>
          <w:tab w:val="clear" w:pos="941"/>
        </w:tabs>
        <w:ind w:firstLine="0"/>
        <w:rPr>
          <w:rFonts w:ascii="Calibri" w:hAnsi="Calibri" w:cs="Calibri"/>
          <w:b w:val="0"/>
          <w:i w:val="0"/>
          <w:color w:val="FF0000"/>
          <w:szCs w:val="22"/>
          <w:lang w:val="sk-SK"/>
        </w:rPr>
      </w:pPr>
      <w:r w:rsidRPr="00A37DF3">
        <w:rPr>
          <w:rFonts w:ascii="Calibri" w:hAnsi="Calibri" w:cs="Calibri"/>
          <w:i w:val="0"/>
          <w:szCs w:val="22"/>
          <w:lang w:val="sk-SK"/>
        </w:rPr>
        <w:t>RS</w:t>
      </w:r>
      <w:r w:rsidRPr="00A37DF3">
        <w:rPr>
          <w:rFonts w:ascii="Calibri" w:hAnsi="Calibri" w:cs="Calibri"/>
          <w:i w:val="0"/>
          <w:szCs w:val="22"/>
          <w:vertAlign w:val="subscript"/>
          <w:lang w:val="sk-SK"/>
        </w:rPr>
        <w:t>V</w:t>
      </w:r>
      <w:r w:rsidRPr="00A37DF3">
        <w:rPr>
          <w:rFonts w:ascii="Calibri" w:hAnsi="Calibri" w:cs="Calibri"/>
          <w:i w:val="0"/>
          <w:szCs w:val="22"/>
          <w:vertAlign w:val="subscript"/>
          <w:lang w:val="sk-SK"/>
        </w:rPr>
        <w:tab/>
      </w:r>
      <w:r w:rsidRPr="00A37DF3">
        <w:rPr>
          <w:rFonts w:ascii="Calibri" w:hAnsi="Calibri" w:cs="Calibri"/>
          <w:b w:val="0"/>
          <w:i w:val="0"/>
          <w:szCs w:val="22"/>
          <w:lang w:val="sk-SK"/>
        </w:rPr>
        <w:t>predstavuje ročný Východiskový rozsah Služby podľa bodu 5.1</w:t>
      </w:r>
      <w:r w:rsidR="00D51A3E">
        <w:rPr>
          <w:rFonts w:ascii="Calibri" w:hAnsi="Calibri" w:cs="Calibri"/>
          <w:b w:val="0"/>
          <w:i w:val="0"/>
          <w:szCs w:val="22"/>
          <w:lang w:val="sk-SK"/>
        </w:rPr>
        <w:t xml:space="preserve"> </w:t>
      </w:r>
      <w:r w:rsidRPr="00A37DF3">
        <w:rPr>
          <w:rFonts w:ascii="Calibri" w:hAnsi="Calibri" w:cs="Calibri"/>
          <w:b w:val="0"/>
          <w:i w:val="0"/>
          <w:szCs w:val="22"/>
          <w:lang w:val="sk-SK"/>
        </w:rPr>
        <w:t>Zmluvy</w:t>
      </w:r>
    </w:p>
    <w:p w14:paraId="7B4E020A" w14:textId="712E84E8" w:rsidR="00333F48" w:rsidRPr="00A37DF3" w:rsidRDefault="00333F48" w:rsidP="00333F48">
      <w:pPr>
        <w:pStyle w:val="Clanek11"/>
        <w:tabs>
          <w:tab w:val="clear" w:pos="941"/>
        </w:tabs>
        <w:ind w:left="935" w:firstLine="6"/>
        <w:rPr>
          <w:rFonts w:ascii="Calibri" w:hAnsi="Calibri" w:cs="Calibri"/>
          <w:b w:val="0"/>
          <w:i w:val="0"/>
          <w:color w:val="FF0000"/>
          <w:szCs w:val="22"/>
          <w:lang w:val="sk-SK"/>
        </w:rPr>
      </w:pPr>
      <w:r w:rsidRPr="00A37DF3">
        <w:rPr>
          <w:rFonts w:ascii="Calibri" w:hAnsi="Calibri" w:cs="Calibri"/>
          <w:i w:val="0"/>
          <w:szCs w:val="22"/>
          <w:lang w:val="sk-SK"/>
        </w:rPr>
        <w:t>PA</w:t>
      </w:r>
      <w:r w:rsidRPr="00A37DF3">
        <w:rPr>
          <w:rFonts w:ascii="Calibri" w:hAnsi="Calibri" w:cs="Calibri"/>
          <w:i w:val="0"/>
          <w:szCs w:val="22"/>
          <w:vertAlign w:val="subscript"/>
          <w:lang w:val="sk-SK"/>
        </w:rPr>
        <w:t>V</w:t>
      </w:r>
      <w:r w:rsidRPr="00A37DF3">
        <w:rPr>
          <w:rFonts w:ascii="Calibri" w:hAnsi="Calibri" w:cs="Calibri"/>
          <w:i w:val="0"/>
          <w:szCs w:val="22"/>
          <w:vertAlign w:val="subscript"/>
          <w:lang w:val="sk-SK"/>
        </w:rPr>
        <w:tab/>
      </w:r>
      <w:r w:rsidRPr="00A37DF3">
        <w:rPr>
          <w:rFonts w:ascii="Calibri" w:hAnsi="Calibri" w:cs="Calibri"/>
          <w:b w:val="0"/>
          <w:i w:val="0"/>
          <w:szCs w:val="22"/>
          <w:lang w:val="sk-SK"/>
        </w:rPr>
        <w:t>predstavuje Východiskový počet Používaných vozidiel podľa bodu 6.1</w:t>
      </w:r>
      <w:r w:rsidR="00D51A3E">
        <w:rPr>
          <w:rFonts w:ascii="Calibri" w:hAnsi="Calibri" w:cs="Calibri"/>
          <w:b w:val="0"/>
          <w:i w:val="0"/>
          <w:szCs w:val="22"/>
          <w:lang w:val="sk-SK"/>
        </w:rPr>
        <w:t xml:space="preserve"> </w:t>
      </w:r>
      <w:r w:rsidRPr="00A37DF3">
        <w:rPr>
          <w:rFonts w:ascii="Calibri" w:hAnsi="Calibri" w:cs="Calibri"/>
          <w:b w:val="0"/>
          <w:i w:val="0"/>
          <w:szCs w:val="22"/>
          <w:lang w:val="sk-SK"/>
        </w:rPr>
        <w:t>Zmluvy</w:t>
      </w:r>
    </w:p>
    <w:p w14:paraId="7AB12347" w14:textId="77777777" w:rsidR="00333F48" w:rsidRPr="00A37DF3" w:rsidRDefault="00333F48" w:rsidP="00333F48">
      <w:pPr>
        <w:pStyle w:val="Clanek11"/>
        <w:tabs>
          <w:tab w:val="clear" w:pos="941"/>
        </w:tabs>
        <w:ind w:left="935" w:firstLine="6"/>
        <w:rPr>
          <w:rFonts w:ascii="Calibri" w:hAnsi="Calibri" w:cs="Calibri"/>
          <w:b w:val="0"/>
          <w:i w:val="0"/>
          <w:color w:val="FF0000"/>
          <w:szCs w:val="22"/>
          <w:lang w:val="sk-SK"/>
        </w:rPr>
      </w:pPr>
      <w:r w:rsidRPr="00A37DF3">
        <w:rPr>
          <w:rFonts w:ascii="Calibri" w:hAnsi="Calibri" w:cs="Calibri"/>
          <w:i w:val="0"/>
          <w:szCs w:val="22"/>
          <w:lang w:val="sk-SK"/>
        </w:rPr>
        <w:t>RS</w:t>
      </w:r>
      <w:r w:rsidRPr="00A37DF3">
        <w:rPr>
          <w:rFonts w:ascii="Calibri" w:hAnsi="Calibri" w:cs="Calibri"/>
          <w:i w:val="0"/>
          <w:szCs w:val="22"/>
          <w:vertAlign w:val="subscript"/>
          <w:lang w:val="sk-SK"/>
        </w:rPr>
        <w:t>U</w:t>
      </w:r>
      <w:r w:rsidRPr="00A37DF3">
        <w:rPr>
          <w:rFonts w:ascii="Calibri" w:hAnsi="Calibri" w:cs="Calibri"/>
          <w:i w:val="0"/>
          <w:szCs w:val="22"/>
          <w:vertAlign w:val="subscript"/>
          <w:lang w:val="sk-SK"/>
        </w:rPr>
        <w:tab/>
      </w:r>
      <w:r w:rsidRPr="00A37DF3">
        <w:rPr>
          <w:rFonts w:ascii="Calibri" w:hAnsi="Calibri" w:cs="Calibri"/>
          <w:b w:val="0"/>
          <w:i w:val="0"/>
          <w:szCs w:val="22"/>
          <w:lang w:val="sk-SK"/>
        </w:rPr>
        <w:t>predstavuje odsúhlasený priemerný ročný rozsah služby za ukončený štvrťrok</w:t>
      </w:r>
    </w:p>
    <w:p w14:paraId="78A35F7D" w14:textId="77777777" w:rsidR="00333F48" w:rsidRDefault="00333F48" w:rsidP="00333F48">
      <w:pPr>
        <w:pStyle w:val="Clanek11"/>
        <w:tabs>
          <w:tab w:val="clear" w:pos="941"/>
        </w:tabs>
        <w:ind w:left="935" w:firstLine="6"/>
        <w:rPr>
          <w:rFonts w:ascii="Calibri" w:hAnsi="Calibri" w:cs="Calibri"/>
          <w:b w:val="0"/>
          <w:i w:val="0"/>
          <w:color w:val="FF0000"/>
          <w:szCs w:val="22"/>
          <w:lang w:val="sk-SK"/>
        </w:rPr>
      </w:pPr>
      <w:r w:rsidRPr="00A37DF3">
        <w:rPr>
          <w:rFonts w:ascii="Calibri" w:hAnsi="Calibri" w:cs="Calibri"/>
          <w:i w:val="0"/>
          <w:szCs w:val="22"/>
          <w:lang w:val="sk-SK"/>
        </w:rPr>
        <w:t>PA</w:t>
      </w:r>
      <w:r w:rsidRPr="00A37DF3">
        <w:rPr>
          <w:rFonts w:ascii="Calibri" w:hAnsi="Calibri" w:cs="Calibri"/>
          <w:i w:val="0"/>
          <w:szCs w:val="22"/>
          <w:vertAlign w:val="subscript"/>
          <w:lang w:val="sk-SK"/>
        </w:rPr>
        <w:t>U</w:t>
      </w:r>
      <w:r w:rsidRPr="00A37DF3">
        <w:rPr>
          <w:rFonts w:ascii="Calibri" w:hAnsi="Calibri" w:cs="Calibri"/>
          <w:i w:val="0"/>
          <w:szCs w:val="22"/>
          <w:vertAlign w:val="subscript"/>
          <w:lang w:val="sk-SK"/>
        </w:rPr>
        <w:tab/>
      </w:r>
      <w:r w:rsidRPr="00A37DF3">
        <w:rPr>
          <w:rFonts w:ascii="Calibri" w:hAnsi="Calibri" w:cs="Calibri"/>
          <w:b w:val="0"/>
          <w:i w:val="0"/>
          <w:szCs w:val="22"/>
          <w:lang w:val="sk-SK"/>
        </w:rPr>
        <w:t>predstavuje odsúhlasený priemerný počet autobusov za ukončený štvrťrok</w:t>
      </w:r>
    </w:p>
    <w:p w14:paraId="2E9332A0" w14:textId="77777777" w:rsidR="00333F48" w:rsidRDefault="00333F48" w:rsidP="00333F48">
      <w:pPr>
        <w:pStyle w:val="Clanek11"/>
        <w:tabs>
          <w:tab w:val="clear" w:pos="941"/>
        </w:tabs>
        <w:ind w:left="935" w:firstLine="6"/>
        <w:rPr>
          <w:rFonts w:ascii="Calibri" w:hAnsi="Calibri" w:cs="Calibri"/>
          <w:i w:val="0"/>
          <w:szCs w:val="22"/>
          <w:lang w:val="sk-SK"/>
        </w:rPr>
      </w:pPr>
    </w:p>
    <w:p w14:paraId="6009F379" w14:textId="14045C0E" w:rsidR="00333F48" w:rsidRDefault="00333F48" w:rsidP="00333F48">
      <w:pPr>
        <w:pStyle w:val="Clanek11"/>
        <w:tabs>
          <w:tab w:val="clear" w:pos="941"/>
        </w:tabs>
        <w:rPr>
          <w:rFonts w:ascii="Calibri" w:hAnsi="Calibri" w:cs="Calibri"/>
          <w:b w:val="0"/>
          <w:i w:val="0"/>
          <w:lang w:val="sk-SK"/>
        </w:rPr>
      </w:pPr>
      <w:r w:rsidRPr="00094991">
        <w:rPr>
          <w:rFonts w:ascii="Calibri" w:hAnsi="Calibri" w:cs="Calibri"/>
          <w:b w:val="0"/>
          <w:i w:val="0"/>
          <w:szCs w:val="22"/>
          <w:lang w:val="sk-SK"/>
        </w:rPr>
        <w:t>6.2.4.4</w:t>
      </w:r>
      <w:r>
        <w:rPr>
          <w:rFonts w:ascii="Calibri" w:hAnsi="Calibri" w:cs="Calibri"/>
          <w:i w:val="0"/>
          <w:szCs w:val="22"/>
          <w:lang w:val="sk-SK"/>
        </w:rPr>
        <w:t xml:space="preserve"> V prípade, že za ukončený štvrťrok zvýšenie alebo zníženie priemerného ročného</w:t>
      </w:r>
      <w:r w:rsidR="00D51A3E">
        <w:rPr>
          <w:rFonts w:ascii="Calibri" w:hAnsi="Calibri" w:cs="Calibri"/>
          <w:i w:val="0"/>
          <w:szCs w:val="22"/>
          <w:lang w:val="sk-SK"/>
        </w:rPr>
        <w:t xml:space="preserve"> </w:t>
      </w:r>
      <w:r>
        <w:rPr>
          <w:rFonts w:ascii="Calibri" w:hAnsi="Calibri" w:cs="Calibri"/>
          <w:i w:val="0"/>
          <w:szCs w:val="22"/>
          <w:lang w:val="sk-SK"/>
        </w:rPr>
        <w:t>nábehu vozidiel</w:t>
      </w:r>
      <w:r w:rsidR="00A37DF3">
        <w:rPr>
          <w:rFonts w:ascii="Calibri" w:hAnsi="Calibri" w:cs="Calibri"/>
          <w:i w:val="0"/>
          <w:szCs w:val="22"/>
          <w:lang w:val="sk-SK"/>
        </w:rPr>
        <w:t xml:space="preserve"> dosiahne nanajvýš 3 % o</w:t>
      </w:r>
      <w:r w:rsidRPr="002F6F20">
        <w:rPr>
          <w:rFonts w:ascii="Calibri" w:hAnsi="Calibri" w:cs="Calibri"/>
          <w:b w:val="0"/>
          <w:i w:val="0"/>
          <w:lang w:val="sk-SK"/>
        </w:rPr>
        <w:t>proti</w:t>
      </w:r>
      <w:r>
        <w:rPr>
          <w:rFonts w:ascii="Calibri" w:hAnsi="Calibri" w:cs="Calibri"/>
          <w:b w:val="0"/>
          <w:i w:val="0"/>
          <w:lang w:val="sk-SK"/>
        </w:rPr>
        <w:t xml:space="preserve"> </w:t>
      </w:r>
      <w:r w:rsidRPr="00094991">
        <w:rPr>
          <w:rFonts w:ascii="Calibri" w:hAnsi="Calibri" w:cs="Calibri"/>
          <w:i w:val="0"/>
          <w:lang w:val="sk-SK"/>
        </w:rPr>
        <w:t>Východiskovému ročnému nábehu vozidiel v bode</w:t>
      </w:r>
      <w:r w:rsidR="00D51A3E">
        <w:rPr>
          <w:rFonts w:ascii="Calibri" w:hAnsi="Calibri" w:cs="Calibri"/>
          <w:i w:val="0"/>
          <w:lang w:val="sk-SK"/>
        </w:rPr>
        <w:t xml:space="preserve"> </w:t>
      </w:r>
      <w:r w:rsidRPr="00094991">
        <w:rPr>
          <w:rFonts w:ascii="Calibri" w:hAnsi="Calibri" w:cs="Calibri"/>
          <w:i w:val="0"/>
          <w:lang w:val="sk-SK"/>
        </w:rPr>
        <w:t>6.1</w:t>
      </w:r>
      <w:r w:rsidR="00D51A3E">
        <w:rPr>
          <w:rFonts w:ascii="Calibri" w:hAnsi="Calibri" w:cs="Calibri"/>
          <w:i w:val="0"/>
          <w:lang w:val="sk-SK"/>
        </w:rPr>
        <w:t xml:space="preserve"> </w:t>
      </w:r>
      <w:r w:rsidRPr="00094991">
        <w:rPr>
          <w:rFonts w:ascii="Calibri" w:hAnsi="Calibri" w:cs="Calibri"/>
          <w:i w:val="0"/>
          <w:lang w:val="sk-SK"/>
        </w:rPr>
        <w:t>Zmluvy</w:t>
      </w:r>
      <w:r w:rsidRPr="000D47A4">
        <w:rPr>
          <w:rFonts w:ascii="Calibri" w:hAnsi="Calibri" w:cs="Calibri"/>
          <w:b w:val="0"/>
          <w:i w:val="0"/>
          <w:lang w:val="sk-SK"/>
        </w:rPr>
        <w:t xml:space="preserve"> </w:t>
      </w:r>
      <w:r>
        <w:rPr>
          <w:rFonts w:ascii="Calibri" w:hAnsi="Calibri" w:cs="Calibri"/>
          <w:b w:val="0"/>
          <w:i w:val="0"/>
          <w:lang w:val="sk-SK"/>
        </w:rPr>
        <w:t>,</w:t>
      </w:r>
      <w:r w:rsidR="00D51A3E">
        <w:rPr>
          <w:rFonts w:ascii="Calibri" w:hAnsi="Calibri" w:cs="Calibri"/>
          <w:b w:val="0"/>
          <w:i w:val="0"/>
          <w:lang w:val="sk-SK"/>
        </w:rPr>
        <w:t xml:space="preserve"> </w:t>
      </w:r>
      <w:r>
        <w:rPr>
          <w:rFonts w:ascii="Calibri" w:hAnsi="Calibri" w:cs="Calibri"/>
          <w:b w:val="0"/>
          <w:i w:val="0"/>
          <w:lang w:val="sk-SK"/>
        </w:rPr>
        <w:t>sa pre účely výpočtu použije nasledujúci vzorec:</w:t>
      </w:r>
    </w:p>
    <w:p w14:paraId="78CE5081" w14:textId="145A3B3C" w:rsidR="00333F48" w:rsidRDefault="00333F48" w:rsidP="00333F48">
      <w:pPr>
        <w:pStyle w:val="Clanek11"/>
        <w:tabs>
          <w:tab w:val="clear" w:pos="941"/>
        </w:tabs>
        <w:ind w:left="935" w:firstLine="6"/>
        <w:jc w:val="center"/>
        <w:rPr>
          <w:rFonts w:ascii="Calibri" w:hAnsi="Calibri" w:cs="Calibri"/>
          <w:i w:val="0"/>
          <w:szCs w:val="22"/>
          <w:vertAlign w:val="subscript"/>
          <w:lang w:val="sk-SK"/>
        </w:rPr>
      </w:pPr>
      <w:r w:rsidRPr="002F6F20">
        <w:rPr>
          <w:rFonts w:ascii="Calibri" w:hAnsi="Calibri" w:cs="Calibri"/>
          <w:i w:val="0"/>
          <w:szCs w:val="22"/>
          <w:lang w:val="sk-SK"/>
        </w:rPr>
        <w:t>CC</w:t>
      </w:r>
      <w:r w:rsidRPr="002F6F20">
        <w:rPr>
          <w:rFonts w:ascii="Calibri" w:hAnsi="Calibri" w:cs="Calibri"/>
          <w:i w:val="0"/>
          <w:szCs w:val="22"/>
          <w:vertAlign w:val="subscript"/>
          <w:lang w:val="sk-SK"/>
        </w:rPr>
        <w:t>ODFN</w:t>
      </w:r>
      <w:r>
        <w:rPr>
          <w:rFonts w:ascii="Calibri" w:hAnsi="Calibri" w:cs="Calibri"/>
          <w:i w:val="0"/>
          <w:szCs w:val="22"/>
          <w:vertAlign w:val="subscript"/>
          <w:lang w:val="sk-SK"/>
        </w:rPr>
        <w:t>U</w:t>
      </w:r>
      <w:r w:rsidRPr="002F6F20">
        <w:rPr>
          <w:rFonts w:ascii="Calibri" w:hAnsi="Calibri" w:cs="Calibri"/>
          <w:i w:val="0"/>
          <w:szCs w:val="22"/>
          <w:lang w:val="sk-SK"/>
        </w:rPr>
        <w:t xml:space="preserve"> = CC</w:t>
      </w:r>
      <w:r w:rsidRPr="002F6F20">
        <w:rPr>
          <w:rFonts w:ascii="Calibri" w:hAnsi="Calibri" w:cs="Calibri"/>
          <w:i w:val="0"/>
          <w:szCs w:val="22"/>
          <w:vertAlign w:val="subscript"/>
          <w:lang w:val="sk-SK"/>
        </w:rPr>
        <w:t>ODFN0</w:t>
      </w:r>
    </w:p>
    <w:p w14:paraId="649F231E" w14:textId="72092CFA" w:rsidR="00C21120" w:rsidRDefault="00C21120" w:rsidP="00C21120">
      <w:pPr>
        <w:pStyle w:val="Clanek11"/>
        <w:tabs>
          <w:tab w:val="clear" w:pos="941"/>
        </w:tabs>
        <w:ind w:left="935" w:firstLine="6"/>
        <w:jc w:val="center"/>
        <w:rPr>
          <w:rFonts w:ascii="Calibri" w:hAnsi="Calibri" w:cs="Calibri"/>
          <w:i w:val="0"/>
          <w:szCs w:val="22"/>
          <w:vertAlign w:val="subscript"/>
          <w:lang w:val="sk-SK"/>
        </w:rPr>
      </w:pPr>
      <w:r w:rsidRPr="002F6F20">
        <w:rPr>
          <w:rFonts w:ascii="Calibri" w:hAnsi="Calibri" w:cs="Calibri"/>
          <w:i w:val="0"/>
          <w:szCs w:val="22"/>
          <w:lang w:val="sk-SK"/>
        </w:rPr>
        <w:t>CC</w:t>
      </w:r>
      <w:r w:rsidRPr="002F6F20">
        <w:rPr>
          <w:rFonts w:ascii="Calibri" w:hAnsi="Calibri" w:cs="Calibri"/>
          <w:i w:val="0"/>
          <w:szCs w:val="22"/>
          <w:vertAlign w:val="subscript"/>
          <w:lang w:val="sk-SK"/>
        </w:rPr>
        <w:t>CP</w:t>
      </w:r>
      <w:r>
        <w:rPr>
          <w:rFonts w:ascii="Calibri" w:hAnsi="Calibri" w:cs="Calibri"/>
          <w:i w:val="0"/>
          <w:szCs w:val="22"/>
          <w:vertAlign w:val="subscript"/>
          <w:lang w:val="sk-SK"/>
        </w:rPr>
        <w:t>UU</w:t>
      </w:r>
      <w:r w:rsidRPr="002F6F20">
        <w:rPr>
          <w:rFonts w:ascii="Calibri" w:hAnsi="Calibri" w:cs="Calibri"/>
          <w:i w:val="0"/>
          <w:szCs w:val="22"/>
          <w:lang w:val="sk-SK"/>
        </w:rPr>
        <w:t xml:space="preserve"> = CC</w:t>
      </w:r>
      <w:r w:rsidRPr="002F6F20">
        <w:rPr>
          <w:rFonts w:ascii="Calibri" w:hAnsi="Calibri" w:cs="Calibri"/>
          <w:i w:val="0"/>
          <w:szCs w:val="22"/>
          <w:vertAlign w:val="subscript"/>
          <w:lang w:val="sk-SK"/>
        </w:rPr>
        <w:t>CP</w:t>
      </w:r>
      <w:r>
        <w:rPr>
          <w:rFonts w:ascii="Calibri" w:hAnsi="Calibri" w:cs="Calibri"/>
          <w:i w:val="0"/>
          <w:szCs w:val="22"/>
          <w:vertAlign w:val="subscript"/>
          <w:lang w:val="sk-SK"/>
        </w:rPr>
        <w:t>U</w:t>
      </w:r>
    </w:p>
    <w:p w14:paraId="4540B1BF" w14:textId="77777777" w:rsidR="00C21120" w:rsidRDefault="00C21120" w:rsidP="00333F48">
      <w:pPr>
        <w:pStyle w:val="Clanek11"/>
        <w:tabs>
          <w:tab w:val="clear" w:pos="941"/>
        </w:tabs>
        <w:ind w:left="935" w:firstLine="6"/>
        <w:jc w:val="center"/>
        <w:rPr>
          <w:rFonts w:ascii="Calibri" w:hAnsi="Calibri" w:cs="Calibri"/>
          <w:b w:val="0"/>
          <w:i w:val="0"/>
          <w:color w:val="FF0000"/>
          <w:szCs w:val="22"/>
          <w:lang w:val="sk-SK"/>
        </w:rPr>
      </w:pPr>
    </w:p>
    <w:p w14:paraId="1DF3661E" w14:textId="77777777" w:rsidR="00333F48" w:rsidRDefault="00333F48" w:rsidP="00333F48">
      <w:pPr>
        <w:pStyle w:val="Clanek11"/>
        <w:tabs>
          <w:tab w:val="clear" w:pos="941"/>
        </w:tabs>
        <w:ind w:left="935" w:firstLine="6"/>
        <w:rPr>
          <w:rFonts w:ascii="Calibri" w:hAnsi="Calibri" w:cs="Calibri"/>
          <w:b w:val="0"/>
          <w:i w:val="0"/>
          <w:color w:val="FF0000"/>
          <w:szCs w:val="22"/>
          <w:lang w:val="sk-SK"/>
        </w:rPr>
      </w:pPr>
    </w:p>
    <w:p w14:paraId="1DA14D1D" w14:textId="45FFB775" w:rsidR="00333F48" w:rsidRDefault="00A37DF3" w:rsidP="00A37DF3">
      <w:pPr>
        <w:pStyle w:val="Clanek11"/>
        <w:tabs>
          <w:tab w:val="clear" w:pos="941"/>
        </w:tabs>
        <w:rPr>
          <w:rFonts w:ascii="Calibri" w:hAnsi="Calibri" w:cs="Calibri"/>
          <w:b w:val="0"/>
          <w:i w:val="0"/>
          <w:szCs w:val="22"/>
          <w:lang w:val="sk-SK"/>
        </w:rPr>
      </w:pPr>
      <w:r>
        <w:rPr>
          <w:rFonts w:ascii="Calibri" w:hAnsi="Calibri" w:cs="Calibri"/>
          <w:b w:val="0"/>
          <w:i w:val="0"/>
          <w:szCs w:val="22"/>
          <w:lang w:val="sk-SK"/>
        </w:rPr>
        <w:t xml:space="preserve">6.2.4.5 </w:t>
      </w:r>
      <w:r w:rsidR="00333F48">
        <w:rPr>
          <w:rFonts w:ascii="Calibri" w:hAnsi="Calibri" w:cs="Calibri"/>
          <w:b w:val="0"/>
          <w:i w:val="0"/>
          <w:szCs w:val="22"/>
          <w:lang w:val="sk-SK"/>
        </w:rPr>
        <w:t>Aktualizované ceny pre ukončený štvrťrok sú nasledovné:</w:t>
      </w:r>
    </w:p>
    <w:p w14:paraId="50181E90" w14:textId="007B88C3" w:rsidR="00333F48" w:rsidRDefault="00333F48" w:rsidP="00333F48">
      <w:pPr>
        <w:pStyle w:val="Clanek11"/>
        <w:tabs>
          <w:tab w:val="clear" w:pos="941"/>
        </w:tabs>
        <w:ind w:left="792" w:firstLine="0"/>
        <w:jc w:val="center"/>
        <w:rPr>
          <w:rFonts w:ascii="Calibri" w:hAnsi="Calibri" w:cs="Calibri"/>
          <w:i w:val="0"/>
          <w:szCs w:val="22"/>
          <w:vertAlign w:val="subscript"/>
          <w:lang w:val="sk-SK"/>
        </w:rPr>
      </w:pPr>
      <w:r w:rsidRPr="00610180">
        <w:rPr>
          <w:rFonts w:ascii="Calibri" w:hAnsi="Calibri" w:cs="Calibri"/>
          <w:i w:val="0"/>
        </w:rPr>
        <w:lastRenderedPageBreak/>
        <w:t>C</w:t>
      </w:r>
      <w:r w:rsidRPr="00610180">
        <w:rPr>
          <w:rFonts w:ascii="Calibri" w:hAnsi="Calibri" w:cs="Calibri"/>
          <w:i w:val="0"/>
          <w:vertAlign w:val="subscript"/>
        </w:rPr>
        <w:t>Q</w:t>
      </w:r>
      <w:r w:rsidRPr="00610180">
        <w:rPr>
          <w:rFonts w:ascii="Calibri" w:hAnsi="Calibri" w:cs="Calibri"/>
          <w:bCs w:val="0"/>
          <w:i w:val="0"/>
          <w:vertAlign w:val="subscript"/>
        </w:rPr>
        <w:t>SPOL</w:t>
      </w:r>
      <w:r>
        <w:rPr>
          <w:rFonts w:ascii="Calibri" w:hAnsi="Calibri" w:cs="Calibri"/>
          <w:bCs w:val="0"/>
          <w:i w:val="0"/>
          <w:vertAlign w:val="subscript"/>
          <w:lang w:val="sk-SK"/>
        </w:rPr>
        <w:t>U</w:t>
      </w:r>
      <w:r w:rsidRPr="00610180">
        <w:rPr>
          <w:rFonts w:ascii="Calibri" w:hAnsi="Calibri" w:cs="Calibri"/>
          <w:b w:val="0"/>
          <w:i w:val="0"/>
          <w:szCs w:val="22"/>
          <w:lang w:val="sk-SK"/>
        </w:rPr>
        <w:t xml:space="preserve"> =</w:t>
      </w:r>
      <w:r w:rsidR="00D51A3E">
        <w:rPr>
          <w:rFonts w:ascii="Calibri" w:hAnsi="Calibri" w:cs="Calibri"/>
          <w:b w:val="0"/>
          <w:i w:val="0"/>
          <w:szCs w:val="22"/>
          <w:lang w:val="sk-SK"/>
        </w:rPr>
        <w:t xml:space="preserve"> </w:t>
      </w:r>
      <w:r w:rsidRPr="00401507">
        <w:rPr>
          <w:rFonts w:ascii="Calibri" w:hAnsi="Calibri" w:cs="Calibri"/>
          <w:i w:val="0"/>
          <w:szCs w:val="22"/>
          <w:lang w:val="sk-SK"/>
        </w:rPr>
        <w:t>CC</w:t>
      </w:r>
      <w:r w:rsidRPr="00401507">
        <w:rPr>
          <w:rFonts w:ascii="Calibri" w:hAnsi="Calibri" w:cs="Calibri"/>
          <w:i w:val="0"/>
          <w:szCs w:val="22"/>
          <w:vertAlign w:val="subscript"/>
          <w:lang w:val="sk-SK"/>
        </w:rPr>
        <w:t>PHMU</w:t>
      </w:r>
      <w:r w:rsidRPr="00401507">
        <w:rPr>
          <w:rFonts w:ascii="Calibri" w:hAnsi="Calibri" w:cs="Calibri"/>
          <w:i w:val="0"/>
          <w:szCs w:val="22"/>
          <w:lang w:val="sk-SK"/>
        </w:rPr>
        <w:t xml:space="preserve"> + CC</w:t>
      </w:r>
      <w:r w:rsidRPr="00401507">
        <w:rPr>
          <w:rFonts w:ascii="Calibri" w:hAnsi="Calibri" w:cs="Calibri"/>
          <w:i w:val="0"/>
          <w:szCs w:val="22"/>
          <w:vertAlign w:val="subscript"/>
          <w:lang w:val="sk-SK"/>
        </w:rPr>
        <w:t>CPU</w:t>
      </w:r>
      <w:r w:rsidR="008C0FE7">
        <w:rPr>
          <w:rFonts w:ascii="Calibri" w:hAnsi="Calibri" w:cs="Calibri"/>
          <w:i w:val="0"/>
          <w:szCs w:val="22"/>
          <w:vertAlign w:val="subscript"/>
          <w:lang w:val="sk-SK"/>
        </w:rPr>
        <w:t>U</w:t>
      </w:r>
      <w:r w:rsidRPr="00401507">
        <w:rPr>
          <w:rFonts w:ascii="Calibri" w:hAnsi="Calibri" w:cs="Calibri"/>
          <w:i w:val="0"/>
          <w:szCs w:val="22"/>
          <w:lang w:val="sk-SK"/>
        </w:rPr>
        <w:t xml:space="preserve"> </w:t>
      </w:r>
      <w:r w:rsidRPr="00401507">
        <w:rPr>
          <w:rFonts w:ascii="Calibri" w:hAnsi="Calibri" w:cs="Calibri"/>
          <w:bCs w:val="0"/>
          <w:i w:val="0"/>
          <w:iCs w:val="0"/>
          <w:szCs w:val="22"/>
          <w:lang w:val="sk-SK"/>
        </w:rPr>
        <w:t>+ CC</w:t>
      </w:r>
      <w:r w:rsidRPr="00401507">
        <w:rPr>
          <w:rFonts w:ascii="Calibri" w:hAnsi="Calibri" w:cs="Calibri"/>
          <w:bCs w:val="0"/>
          <w:i w:val="0"/>
          <w:iCs w:val="0"/>
          <w:szCs w:val="22"/>
          <w:vertAlign w:val="subscript"/>
          <w:lang w:val="sk-SK"/>
        </w:rPr>
        <w:t>OPREU</w:t>
      </w:r>
      <w:r w:rsidRPr="00401507">
        <w:rPr>
          <w:rFonts w:ascii="Calibri" w:hAnsi="Calibri" w:cs="Calibri"/>
          <w:bCs w:val="0"/>
          <w:i w:val="0"/>
          <w:iCs w:val="0"/>
          <w:szCs w:val="22"/>
          <w:lang w:val="sk-SK"/>
        </w:rPr>
        <w:t xml:space="preserve"> +</w:t>
      </w:r>
      <w:r w:rsidR="001D7052">
        <w:rPr>
          <w:rFonts w:ascii="Calibri" w:hAnsi="Calibri" w:cs="Calibri"/>
          <w:bCs w:val="0"/>
          <w:i w:val="0"/>
          <w:iCs w:val="0"/>
          <w:szCs w:val="22"/>
          <w:lang w:val="sk-SK"/>
        </w:rPr>
        <w:t xml:space="preserve"> </w:t>
      </w:r>
      <w:r w:rsidRPr="00401507">
        <w:rPr>
          <w:rFonts w:ascii="Calibri" w:hAnsi="Calibri" w:cs="Calibri"/>
          <w:bCs w:val="0"/>
          <w:i w:val="0"/>
          <w:iCs w:val="0"/>
          <w:szCs w:val="22"/>
          <w:lang w:val="sk-SK"/>
        </w:rPr>
        <w:t>CC</w:t>
      </w:r>
      <w:r w:rsidRPr="00401507">
        <w:rPr>
          <w:rFonts w:ascii="Calibri" w:hAnsi="Calibri" w:cs="Calibri"/>
          <w:bCs w:val="0"/>
          <w:i w:val="0"/>
          <w:iCs w:val="0"/>
          <w:szCs w:val="22"/>
          <w:vertAlign w:val="subscript"/>
          <w:lang w:val="sk-SK"/>
        </w:rPr>
        <w:t>ODFNU</w:t>
      </w:r>
      <w:r w:rsidR="001D7052">
        <w:rPr>
          <w:rFonts w:ascii="Calibri" w:hAnsi="Calibri" w:cs="Calibri"/>
          <w:bCs w:val="0"/>
          <w:i w:val="0"/>
          <w:iCs w:val="0"/>
          <w:szCs w:val="22"/>
          <w:vertAlign w:val="subscript"/>
          <w:lang w:val="sk-SK"/>
        </w:rPr>
        <w:t xml:space="preserve"> </w:t>
      </w:r>
      <w:r w:rsidR="001D7052" w:rsidRPr="008704EF">
        <w:rPr>
          <w:rFonts w:ascii="Calibri" w:hAnsi="Calibri" w:cs="Calibri"/>
          <w:bCs w:val="0"/>
          <w:i w:val="0"/>
          <w:iCs w:val="0"/>
          <w:szCs w:val="22"/>
          <w:lang w:val="sk-SK"/>
        </w:rPr>
        <w:t>+ CC</w:t>
      </w:r>
      <w:r w:rsidR="001D7052" w:rsidRPr="008704EF">
        <w:rPr>
          <w:rFonts w:ascii="Calibri" w:hAnsi="Calibri" w:cs="Calibri"/>
          <w:bCs w:val="0"/>
          <w:i w:val="0"/>
          <w:iCs w:val="0"/>
          <w:szCs w:val="22"/>
          <w:vertAlign w:val="subscript"/>
          <w:lang w:val="sk-SK"/>
        </w:rPr>
        <w:t xml:space="preserve">ZISK </w:t>
      </w:r>
      <w:r w:rsidRPr="00401507">
        <w:rPr>
          <w:rFonts w:ascii="Calibri" w:hAnsi="Calibri" w:cs="Calibri"/>
          <w:i w:val="0"/>
        </w:rPr>
        <w:br/>
      </w:r>
      <w:r w:rsidRPr="00401507">
        <w:rPr>
          <w:rFonts w:ascii="Calibri" w:hAnsi="Calibri" w:cs="Calibri"/>
          <w:i w:val="0"/>
          <w:lang w:val="sk-SK"/>
        </w:rPr>
        <w:t>C</w:t>
      </w:r>
      <w:r w:rsidRPr="00401507">
        <w:rPr>
          <w:rFonts w:ascii="Calibri" w:hAnsi="Calibri" w:cs="Calibri"/>
          <w:i w:val="0"/>
          <w:vertAlign w:val="subscript"/>
        </w:rPr>
        <w:t>Q</w:t>
      </w:r>
      <w:r w:rsidRPr="00401507">
        <w:rPr>
          <w:rFonts w:ascii="Calibri" w:hAnsi="Calibri" w:cs="Calibri"/>
          <w:i w:val="0"/>
          <w:vertAlign w:val="subscript"/>
          <w:lang w:val="sk-SK"/>
        </w:rPr>
        <w:t>NERU</w:t>
      </w:r>
      <w:r w:rsidRPr="00401507">
        <w:rPr>
          <w:rFonts w:ascii="Calibri" w:hAnsi="Calibri" w:cs="Calibri"/>
          <w:i w:val="0"/>
          <w:szCs w:val="22"/>
          <w:lang w:val="sk-SK"/>
        </w:rPr>
        <w:t xml:space="preserve"> =</w:t>
      </w:r>
      <w:r w:rsidR="00D51A3E">
        <w:rPr>
          <w:rFonts w:ascii="Calibri" w:hAnsi="Calibri" w:cs="Calibri"/>
          <w:i w:val="0"/>
          <w:szCs w:val="22"/>
          <w:lang w:val="sk-SK"/>
        </w:rPr>
        <w:t xml:space="preserve"> </w:t>
      </w:r>
      <w:r w:rsidRPr="00401507">
        <w:rPr>
          <w:rFonts w:ascii="Calibri" w:hAnsi="Calibri" w:cs="Calibri"/>
          <w:i w:val="0"/>
          <w:szCs w:val="22"/>
          <w:lang w:val="sk-SK"/>
        </w:rPr>
        <w:t>CC</w:t>
      </w:r>
      <w:r w:rsidRPr="00401507">
        <w:rPr>
          <w:rFonts w:ascii="Calibri" w:hAnsi="Calibri" w:cs="Calibri"/>
          <w:i w:val="0"/>
          <w:szCs w:val="22"/>
          <w:vertAlign w:val="subscript"/>
          <w:lang w:val="sk-SK"/>
        </w:rPr>
        <w:t>CPU</w:t>
      </w:r>
      <w:r w:rsidR="008C0FE7">
        <w:rPr>
          <w:rFonts w:ascii="Calibri" w:hAnsi="Calibri" w:cs="Calibri"/>
          <w:i w:val="0"/>
          <w:szCs w:val="22"/>
          <w:vertAlign w:val="subscript"/>
          <w:lang w:val="sk-SK"/>
        </w:rPr>
        <w:t>U</w:t>
      </w:r>
      <w:r w:rsidRPr="00401507">
        <w:rPr>
          <w:rFonts w:ascii="Calibri" w:hAnsi="Calibri" w:cs="Calibri"/>
          <w:i w:val="0"/>
          <w:szCs w:val="22"/>
          <w:lang w:val="sk-SK"/>
        </w:rPr>
        <w:t xml:space="preserve"> + CC</w:t>
      </w:r>
      <w:r w:rsidRPr="00401507">
        <w:rPr>
          <w:rFonts w:ascii="Calibri" w:hAnsi="Calibri" w:cs="Calibri"/>
          <w:i w:val="0"/>
          <w:szCs w:val="22"/>
          <w:vertAlign w:val="subscript"/>
          <w:lang w:val="sk-SK"/>
        </w:rPr>
        <w:t>ODFNU</w:t>
      </w:r>
    </w:p>
    <w:p w14:paraId="485949A9" w14:textId="4028C8EF" w:rsidR="00333F48" w:rsidRDefault="00333F48" w:rsidP="00333F48">
      <w:pPr>
        <w:pStyle w:val="Clanek11"/>
        <w:tabs>
          <w:tab w:val="clear" w:pos="941"/>
        </w:tabs>
        <w:ind w:left="792" w:firstLine="0"/>
        <w:rPr>
          <w:rFonts w:ascii="Calibri" w:hAnsi="Calibri" w:cs="Calibri"/>
          <w:b w:val="0"/>
          <w:i w:val="0"/>
          <w:szCs w:val="22"/>
          <w:lang w:val="sk-SK"/>
        </w:rPr>
      </w:pPr>
      <w:r w:rsidRPr="002F6F20">
        <w:rPr>
          <w:rFonts w:ascii="Calibri" w:hAnsi="Calibri" w:cs="Calibri"/>
          <w:i w:val="0"/>
          <w:szCs w:val="22"/>
          <w:lang w:val="sk-SK"/>
        </w:rPr>
        <w:t>C</w:t>
      </w:r>
      <w:r>
        <w:rPr>
          <w:rFonts w:ascii="Calibri" w:hAnsi="Calibri" w:cs="Calibri"/>
          <w:i w:val="0"/>
          <w:szCs w:val="22"/>
          <w:vertAlign w:val="subscript"/>
          <w:lang w:val="sk-SK"/>
        </w:rPr>
        <w:t>QSPOLU</w:t>
      </w:r>
      <w:r>
        <w:rPr>
          <w:rFonts w:ascii="Calibri" w:hAnsi="Calibri" w:cs="Calibri"/>
          <w:i w:val="0"/>
          <w:szCs w:val="22"/>
          <w:vertAlign w:val="subscript"/>
          <w:lang w:val="sk-SK"/>
        </w:rPr>
        <w:tab/>
      </w:r>
      <w:r w:rsidRPr="002F6F20">
        <w:rPr>
          <w:rFonts w:ascii="Calibri" w:hAnsi="Calibri" w:cs="Calibri"/>
          <w:i w:val="0"/>
          <w:szCs w:val="22"/>
          <w:vertAlign w:val="subscript"/>
          <w:lang w:val="sk-SK"/>
        </w:rPr>
        <w:tab/>
      </w:r>
      <w:r w:rsidRPr="00813372">
        <w:rPr>
          <w:rFonts w:ascii="Calibri" w:hAnsi="Calibri" w:cs="Calibri"/>
          <w:b w:val="0"/>
          <w:i w:val="0"/>
          <w:szCs w:val="22"/>
          <w:lang w:val="sk-SK"/>
        </w:rPr>
        <w:t>predstavuje</w:t>
      </w:r>
      <w:r w:rsidR="00D51A3E">
        <w:rPr>
          <w:rFonts w:ascii="Calibri" w:hAnsi="Calibri" w:cs="Calibri"/>
          <w:b w:val="0"/>
          <w:i w:val="0"/>
          <w:szCs w:val="22"/>
          <w:lang w:val="sk-SK"/>
        </w:rPr>
        <w:t xml:space="preserve"> </w:t>
      </w:r>
      <w:r>
        <w:rPr>
          <w:rFonts w:ascii="Calibri" w:hAnsi="Calibri" w:cs="Calibri"/>
          <w:b w:val="0"/>
          <w:i w:val="0"/>
          <w:szCs w:val="22"/>
          <w:lang w:val="sk-SK"/>
        </w:rPr>
        <w:t xml:space="preserve">aktualizovanú cenu za </w:t>
      </w:r>
      <w:r w:rsidRPr="0094012B">
        <w:rPr>
          <w:rFonts w:ascii="Calibri" w:hAnsi="Calibri" w:cs="Calibri"/>
          <w:b w:val="0"/>
          <w:i w:val="0"/>
          <w:szCs w:val="22"/>
          <w:lang w:val="sk-SK"/>
        </w:rPr>
        <w:t>1 Tarifný kilometer za ukončený</w:t>
      </w:r>
      <w:r>
        <w:rPr>
          <w:rFonts w:ascii="Calibri" w:hAnsi="Calibri" w:cs="Calibri"/>
          <w:b w:val="0"/>
          <w:i w:val="0"/>
          <w:szCs w:val="22"/>
          <w:lang w:val="sk-SK"/>
        </w:rPr>
        <w:t xml:space="preserve"> štvrťrok</w:t>
      </w:r>
    </w:p>
    <w:p w14:paraId="246BBFF3" w14:textId="67EF8EA3" w:rsidR="00333F48" w:rsidRDefault="00333F48" w:rsidP="00333F48">
      <w:pPr>
        <w:pStyle w:val="Clanek11"/>
        <w:tabs>
          <w:tab w:val="clear" w:pos="941"/>
        </w:tabs>
        <w:ind w:left="792" w:firstLine="0"/>
        <w:rPr>
          <w:rFonts w:ascii="Calibri" w:hAnsi="Calibri" w:cs="Calibri"/>
          <w:b w:val="0"/>
          <w:i w:val="0"/>
          <w:szCs w:val="22"/>
          <w:lang w:val="sk-SK"/>
        </w:rPr>
      </w:pPr>
      <w:r w:rsidRPr="002F6F20">
        <w:rPr>
          <w:rFonts w:ascii="Calibri" w:hAnsi="Calibri" w:cs="Calibri"/>
          <w:i w:val="0"/>
          <w:szCs w:val="22"/>
          <w:lang w:val="sk-SK"/>
        </w:rPr>
        <w:t>C</w:t>
      </w:r>
      <w:r>
        <w:rPr>
          <w:rFonts w:ascii="Calibri" w:hAnsi="Calibri" w:cs="Calibri"/>
          <w:i w:val="0"/>
          <w:szCs w:val="22"/>
          <w:vertAlign w:val="subscript"/>
          <w:lang w:val="sk-SK"/>
        </w:rPr>
        <w:t>QNERU</w:t>
      </w:r>
      <w:r>
        <w:rPr>
          <w:rFonts w:ascii="Calibri" w:hAnsi="Calibri" w:cs="Calibri"/>
          <w:i w:val="0"/>
          <w:szCs w:val="22"/>
          <w:vertAlign w:val="subscript"/>
          <w:lang w:val="sk-SK"/>
        </w:rPr>
        <w:tab/>
      </w:r>
      <w:r>
        <w:rPr>
          <w:rFonts w:ascii="Calibri" w:hAnsi="Calibri" w:cs="Calibri"/>
          <w:i w:val="0"/>
          <w:szCs w:val="22"/>
          <w:vertAlign w:val="subscript"/>
          <w:lang w:val="sk-SK"/>
        </w:rPr>
        <w:tab/>
      </w:r>
      <w:r w:rsidRPr="00813372">
        <w:rPr>
          <w:rFonts w:ascii="Calibri" w:hAnsi="Calibri" w:cs="Calibri"/>
          <w:b w:val="0"/>
          <w:i w:val="0"/>
          <w:szCs w:val="22"/>
          <w:lang w:val="sk-SK"/>
        </w:rPr>
        <w:t>predstavuje</w:t>
      </w:r>
      <w:r w:rsidR="00D51A3E">
        <w:rPr>
          <w:rFonts w:ascii="Calibri" w:hAnsi="Calibri" w:cs="Calibri"/>
          <w:b w:val="0"/>
          <w:i w:val="0"/>
          <w:szCs w:val="22"/>
          <w:lang w:val="sk-SK"/>
        </w:rPr>
        <w:t xml:space="preserve"> </w:t>
      </w:r>
      <w:r>
        <w:rPr>
          <w:rFonts w:ascii="Calibri" w:hAnsi="Calibri" w:cs="Calibri"/>
          <w:b w:val="0"/>
          <w:i w:val="0"/>
          <w:szCs w:val="22"/>
          <w:lang w:val="sk-SK"/>
        </w:rPr>
        <w:t>aktualizovanú cenu za 1 Tarifný kilometer nerealizovaných spojov bez zavinenia dopravcu za ukončený štvrťrok</w:t>
      </w:r>
    </w:p>
    <w:p w14:paraId="4287EBE1" w14:textId="77777777" w:rsidR="00BE06FF" w:rsidRPr="00610180" w:rsidRDefault="00BE06FF" w:rsidP="00333F48">
      <w:pPr>
        <w:pStyle w:val="Clanek11"/>
        <w:tabs>
          <w:tab w:val="clear" w:pos="941"/>
        </w:tabs>
        <w:ind w:left="792" w:firstLine="0"/>
        <w:rPr>
          <w:rFonts w:ascii="Calibri" w:hAnsi="Calibri" w:cs="Calibri"/>
          <w:b w:val="0"/>
          <w:i w:val="0"/>
          <w:szCs w:val="22"/>
          <w:lang w:val="sk-SK"/>
        </w:rPr>
      </w:pPr>
    </w:p>
    <w:p w14:paraId="7370EA48" w14:textId="77777777" w:rsidR="00333F48" w:rsidRPr="007A28E4" w:rsidRDefault="00333F48" w:rsidP="00C00C1D">
      <w:pPr>
        <w:pStyle w:val="Clanek11"/>
        <w:numPr>
          <w:ilvl w:val="2"/>
          <w:numId w:val="15"/>
        </w:numPr>
        <w:rPr>
          <w:rFonts w:ascii="Calibri" w:hAnsi="Calibri" w:cs="Calibri"/>
          <w:b w:val="0"/>
          <w:i w:val="0"/>
          <w:u w:val="single"/>
          <w:lang w:val="sk-SK"/>
        </w:rPr>
      </w:pPr>
      <w:r w:rsidRPr="007A28E4">
        <w:rPr>
          <w:rFonts w:ascii="Calibri" w:hAnsi="Calibri" w:cs="Calibri"/>
          <w:i w:val="0"/>
          <w:u w:val="single"/>
          <w:lang w:val="sk-SK"/>
        </w:rPr>
        <w:t xml:space="preserve">Aktualizácia v dôsledku použitia </w:t>
      </w:r>
      <w:proofErr w:type="spellStart"/>
      <w:r w:rsidR="003200D0" w:rsidRPr="007A28E4">
        <w:rPr>
          <w:rFonts w:ascii="Calibri" w:hAnsi="Calibri" w:cs="Calibri"/>
          <w:i w:val="0"/>
          <w:u w:val="single"/>
          <w:lang w:val="sk-SK"/>
        </w:rPr>
        <w:t>C</w:t>
      </w:r>
      <w:r w:rsidRPr="007A28E4">
        <w:rPr>
          <w:rFonts w:ascii="Calibri" w:hAnsi="Calibri" w:cs="Calibri"/>
          <w:i w:val="0"/>
          <w:u w:val="single"/>
          <w:lang w:val="sk-SK"/>
        </w:rPr>
        <w:t>yklobusov</w:t>
      </w:r>
      <w:proofErr w:type="spellEnd"/>
    </w:p>
    <w:p w14:paraId="4DD8BA4D" w14:textId="77777777" w:rsidR="00333F48" w:rsidRDefault="00333F48" w:rsidP="00333F48">
      <w:pPr>
        <w:pStyle w:val="Clanek11"/>
        <w:tabs>
          <w:tab w:val="clear" w:pos="941"/>
        </w:tabs>
        <w:rPr>
          <w:rFonts w:ascii="Calibri" w:hAnsi="Calibri" w:cs="Calibri"/>
          <w:i w:val="0"/>
          <w:szCs w:val="22"/>
          <w:lang w:val="sk-SK"/>
        </w:rPr>
      </w:pPr>
    </w:p>
    <w:p w14:paraId="0E6FF66A" w14:textId="01629FE2" w:rsidR="00333F48" w:rsidRPr="0094012B" w:rsidRDefault="00333F48" w:rsidP="00333F48">
      <w:pPr>
        <w:pStyle w:val="Clanek11"/>
        <w:tabs>
          <w:tab w:val="clear" w:pos="941"/>
        </w:tabs>
        <w:rPr>
          <w:rStyle w:val="Odkaznakomentr"/>
          <w:rFonts w:ascii="Calibri" w:hAnsi="Calibri" w:cs="Calibri"/>
          <w:b w:val="0"/>
          <w:bCs w:val="0"/>
          <w:i w:val="0"/>
          <w:iCs w:val="0"/>
          <w:strike/>
          <w:sz w:val="22"/>
          <w:szCs w:val="22"/>
          <w:lang w:val="sk-SK" w:eastAsia="cs-CZ"/>
        </w:rPr>
      </w:pPr>
      <w:r w:rsidRPr="007A28E4">
        <w:rPr>
          <w:rFonts w:ascii="Calibri" w:hAnsi="Calibri" w:cs="Calibri"/>
          <w:i w:val="0"/>
          <w:szCs w:val="22"/>
          <w:lang w:val="sk-SK"/>
        </w:rPr>
        <w:t>6.2.5.1</w:t>
      </w:r>
      <w:r w:rsidR="00D51A3E">
        <w:rPr>
          <w:rFonts w:ascii="Calibri" w:hAnsi="Calibri" w:cs="Calibri"/>
          <w:i w:val="0"/>
          <w:szCs w:val="22"/>
          <w:lang w:val="sk-SK"/>
        </w:rPr>
        <w:t xml:space="preserve"> </w:t>
      </w:r>
      <w:del w:id="10" w:author="Cenigová Erika" w:date="2019-03-25T09:26:00Z">
        <w:r w:rsidRPr="007A28E4" w:rsidDel="0004785E">
          <w:rPr>
            <w:rFonts w:ascii="Calibri" w:hAnsi="Calibri" w:cs="Calibri"/>
            <w:i w:val="0"/>
            <w:szCs w:val="22"/>
            <w:lang w:val="sk-SK"/>
          </w:rPr>
          <w:delText>Štvrťročne zaktualizovaná</w:delText>
        </w:r>
        <w:r w:rsidR="00D51A3E" w:rsidDel="0004785E">
          <w:rPr>
            <w:rFonts w:ascii="Calibri" w:hAnsi="Calibri" w:cs="Calibri"/>
            <w:i w:val="0"/>
            <w:szCs w:val="22"/>
            <w:lang w:val="sk-SK"/>
          </w:rPr>
          <w:delText xml:space="preserve"> </w:delText>
        </w:r>
        <w:r w:rsidRPr="007A28E4" w:rsidDel="0004785E">
          <w:rPr>
            <w:rFonts w:ascii="Calibri" w:hAnsi="Calibri" w:cs="Calibri"/>
            <w:i w:val="0"/>
            <w:szCs w:val="22"/>
            <w:lang w:val="sk-SK"/>
          </w:rPr>
          <w:delText>j</w:delText>
        </w:r>
        <w:r w:rsidRPr="007A28E4" w:rsidDel="0004785E">
          <w:rPr>
            <w:rFonts w:ascii="Calibri" w:hAnsi="Calibri" w:cs="Calibri"/>
            <w:i w:val="0"/>
            <w:lang w:val="sk-SK"/>
          </w:rPr>
          <w:delText>ednotková cena za jeden Tarifný kilometer</w:delText>
        </w:r>
        <w:r w:rsidR="00D51A3E" w:rsidDel="0004785E">
          <w:rPr>
            <w:rStyle w:val="Odkaznakomentr"/>
            <w:rFonts w:cs="Calibri"/>
            <w:b w:val="0"/>
            <w:bCs w:val="0"/>
            <w:iCs w:val="0"/>
            <w:sz w:val="22"/>
            <w:szCs w:val="22"/>
            <w:lang w:eastAsia="cs-CZ"/>
          </w:rPr>
          <w:delText xml:space="preserve"> </w:delText>
        </w:r>
        <w:r w:rsidRPr="007A28E4" w:rsidDel="0004785E">
          <w:rPr>
            <w:rStyle w:val="Odkaznakomentr"/>
            <w:rFonts w:ascii="Calibri" w:hAnsi="Calibri" w:cs="Calibri"/>
            <w:b w:val="0"/>
            <w:bCs w:val="0"/>
            <w:i w:val="0"/>
            <w:iCs w:val="0"/>
            <w:sz w:val="22"/>
            <w:szCs w:val="22"/>
            <w:lang w:val="sk-SK" w:eastAsia="cs-CZ"/>
          </w:rPr>
          <w:delText>môže byť ďalej</w:delText>
        </w:r>
        <w:r w:rsidRPr="0094012B" w:rsidDel="0004785E">
          <w:rPr>
            <w:rStyle w:val="Odkaznakomentr"/>
            <w:rFonts w:ascii="Calibri" w:hAnsi="Calibri" w:cs="Calibri"/>
            <w:b w:val="0"/>
            <w:bCs w:val="0"/>
            <w:i w:val="0"/>
            <w:iCs w:val="0"/>
            <w:sz w:val="22"/>
            <w:szCs w:val="22"/>
            <w:lang w:val="sk-SK" w:eastAsia="cs-CZ"/>
          </w:rPr>
          <w:delText xml:space="preserve"> zvýšená v prípade, ak bude Vozidlo</w:delText>
        </w:r>
        <w:r w:rsidR="00D51A3E" w:rsidDel="0004785E">
          <w:rPr>
            <w:rStyle w:val="Odkaznakomentr"/>
            <w:rFonts w:ascii="Calibri" w:hAnsi="Calibri" w:cs="Calibri"/>
            <w:b w:val="0"/>
            <w:bCs w:val="0"/>
            <w:i w:val="0"/>
            <w:iCs w:val="0"/>
            <w:sz w:val="22"/>
            <w:szCs w:val="22"/>
            <w:lang w:val="sk-SK" w:eastAsia="cs-CZ"/>
          </w:rPr>
          <w:delText xml:space="preserve"> </w:delText>
        </w:r>
        <w:r w:rsidDel="0004785E">
          <w:rPr>
            <w:rStyle w:val="Odkaznakomentr"/>
            <w:rFonts w:ascii="Calibri" w:hAnsi="Calibri" w:cs="Calibri"/>
            <w:b w:val="0"/>
            <w:bCs w:val="0"/>
            <w:i w:val="0"/>
            <w:iCs w:val="0"/>
            <w:sz w:val="22"/>
            <w:szCs w:val="22"/>
            <w:lang w:val="sk-SK" w:eastAsia="cs-CZ"/>
          </w:rPr>
          <w:delText xml:space="preserve">na základe Pokynu Objednávateľa a </w:delText>
        </w:r>
        <w:r w:rsidRPr="0094012B" w:rsidDel="0004785E">
          <w:rPr>
            <w:rStyle w:val="Odkaznakomentr"/>
            <w:rFonts w:ascii="Calibri" w:hAnsi="Calibri" w:cs="Calibri"/>
            <w:b w:val="0"/>
            <w:bCs w:val="0"/>
            <w:i w:val="0"/>
            <w:iCs w:val="0"/>
            <w:sz w:val="22"/>
            <w:szCs w:val="22"/>
            <w:lang w:val="sk-SK" w:eastAsia="cs-CZ"/>
          </w:rPr>
          <w:delText>v súlade s aktuálne platným Cestovným poriadkom povinne vybavené aj prípojným vozidlom</w:delText>
        </w:r>
        <w:r w:rsidDel="0004785E">
          <w:rPr>
            <w:rStyle w:val="Odkaznakomentr"/>
            <w:rFonts w:ascii="Calibri" w:hAnsi="Calibri" w:cs="Calibri"/>
            <w:b w:val="0"/>
            <w:bCs w:val="0"/>
            <w:i w:val="0"/>
            <w:iCs w:val="0"/>
            <w:sz w:val="22"/>
            <w:szCs w:val="22"/>
            <w:lang w:val="sk-SK" w:eastAsia="cs-CZ"/>
          </w:rPr>
          <w:delText>/vozíkom</w:delText>
        </w:r>
        <w:r w:rsidRPr="0094012B" w:rsidDel="0004785E">
          <w:rPr>
            <w:rStyle w:val="Odkaznakomentr"/>
            <w:rFonts w:ascii="Calibri" w:hAnsi="Calibri" w:cs="Calibri"/>
            <w:b w:val="0"/>
            <w:bCs w:val="0"/>
            <w:i w:val="0"/>
            <w:iCs w:val="0"/>
            <w:sz w:val="22"/>
            <w:szCs w:val="22"/>
            <w:lang w:val="sk-SK" w:eastAsia="cs-CZ"/>
          </w:rPr>
          <w:delText xml:space="preserve"> na prepravu </w:delText>
        </w:r>
        <w:r w:rsidRPr="00C769E3" w:rsidDel="0004785E">
          <w:rPr>
            <w:rStyle w:val="Odkaznakomentr"/>
            <w:rFonts w:ascii="Calibri" w:hAnsi="Calibri" w:cs="Calibri"/>
            <w:b w:val="0"/>
            <w:bCs w:val="0"/>
            <w:i w:val="0"/>
            <w:iCs w:val="0"/>
            <w:sz w:val="22"/>
            <w:szCs w:val="22"/>
            <w:lang w:val="sk-SK" w:eastAsia="cs-CZ"/>
          </w:rPr>
          <w:delText>bicyklov</w:delText>
        </w:r>
        <w:r w:rsidR="00D51A3E" w:rsidDel="0004785E">
          <w:rPr>
            <w:rStyle w:val="Odkaznakomentr"/>
            <w:rFonts w:ascii="Calibri" w:hAnsi="Calibri" w:cs="Calibri"/>
            <w:b w:val="0"/>
            <w:bCs w:val="0"/>
            <w:i w:val="0"/>
            <w:iCs w:val="0"/>
            <w:sz w:val="22"/>
            <w:szCs w:val="22"/>
            <w:lang w:val="sk-SK" w:eastAsia="cs-CZ"/>
          </w:rPr>
          <w:delText xml:space="preserve"> </w:delText>
        </w:r>
        <w:r w:rsidRPr="00C769E3" w:rsidDel="0004785E">
          <w:rPr>
            <w:rStyle w:val="Odkaznakomentr"/>
            <w:rFonts w:ascii="Calibri" w:hAnsi="Calibri" w:cs="Calibri"/>
            <w:b w:val="0"/>
            <w:bCs w:val="0"/>
            <w:i w:val="0"/>
            <w:iCs w:val="0"/>
            <w:sz w:val="22"/>
            <w:szCs w:val="22"/>
            <w:lang w:val="sk-SK" w:eastAsia="cs-CZ"/>
          </w:rPr>
          <w:delText xml:space="preserve">v stave a vo výbave podľa </w:delText>
        </w:r>
        <w:r w:rsidR="00BE06FF" w:rsidDel="0004785E">
          <w:rPr>
            <w:rStyle w:val="Odkaznakomentr"/>
            <w:rFonts w:ascii="Calibri" w:hAnsi="Calibri" w:cs="Calibri"/>
            <w:b w:val="0"/>
            <w:bCs w:val="0"/>
            <w:i w:val="0"/>
            <w:iCs w:val="0"/>
            <w:sz w:val="22"/>
            <w:szCs w:val="22"/>
            <w:lang w:val="sk-SK" w:eastAsia="cs-CZ"/>
          </w:rPr>
          <w:delText>aktuálne platných</w:delText>
        </w:r>
        <w:r w:rsidR="00D51A3E" w:rsidDel="0004785E">
          <w:rPr>
            <w:rStyle w:val="Odkaznakomentr"/>
            <w:rFonts w:ascii="Calibri" w:hAnsi="Calibri" w:cs="Calibri"/>
            <w:b w:val="0"/>
            <w:bCs w:val="0"/>
            <w:i w:val="0"/>
            <w:iCs w:val="0"/>
            <w:sz w:val="22"/>
            <w:szCs w:val="22"/>
            <w:lang w:val="sk-SK" w:eastAsia="cs-CZ"/>
          </w:rPr>
          <w:delText xml:space="preserve"> </w:delText>
        </w:r>
        <w:r w:rsidRPr="00C769E3" w:rsidDel="0004785E">
          <w:rPr>
            <w:rStyle w:val="Odkaznakomentr"/>
            <w:rFonts w:ascii="Calibri" w:hAnsi="Calibri" w:cs="Calibri"/>
            <w:b w:val="0"/>
            <w:bCs w:val="0"/>
            <w:i w:val="0"/>
            <w:iCs w:val="0"/>
            <w:sz w:val="22"/>
            <w:szCs w:val="22"/>
            <w:lang w:val="sk-SK" w:eastAsia="cs-CZ"/>
          </w:rPr>
          <w:delText>Technicko-prevádzkových štandardov.</w:delText>
        </w:r>
        <w:r w:rsidR="00D51A3E" w:rsidDel="0004785E">
          <w:rPr>
            <w:rStyle w:val="Odkaznakomentr"/>
            <w:rFonts w:ascii="Calibri" w:hAnsi="Calibri" w:cs="Calibri"/>
            <w:b w:val="0"/>
            <w:bCs w:val="0"/>
            <w:i w:val="0"/>
            <w:iCs w:val="0"/>
            <w:sz w:val="22"/>
            <w:szCs w:val="22"/>
            <w:lang w:val="sk-SK" w:eastAsia="cs-CZ"/>
          </w:rPr>
          <w:delText xml:space="preserve"> </w:delText>
        </w:r>
        <w:r w:rsidRPr="00C769E3" w:rsidDel="0004785E">
          <w:rPr>
            <w:rStyle w:val="Odkaznakomentr"/>
            <w:rFonts w:ascii="Calibri" w:hAnsi="Calibri" w:cs="Calibri"/>
            <w:b w:val="0"/>
            <w:bCs w:val="0"/>
            <w:i w:val="0"/>
            <w:iCs w:val="0"/>
            <w:sz w:val="22"/>
            <w:szCs w:val="22"/>
            <w:lang w:val="sk-SK" w:eastAsia="cs-CZ"/>
          </w:rPr>
          <w:delText>V takomto prípade,</w:delText>
        </w:r>
        <w:r w:rsidR="00D51A3E" w:rsidDel="0004785E">
          <w:rPr>
            <w:rStyle w:val="Odkaznakomentr"/>
            <w:rFonts w:ascii="Calibri" w:hAnsi="Calibri" w:cs="Calibri"/>
            <w:b w:val="0"/>
            <w:bCs w:val="0"/>
            <w:i w:val="0"/>
            <w:iCs w:val="0"/>
            <w:sz w:val="22"/>
            <w:szCs w:val="22"/>
            <w:lang w:val="sk-SK" w:eastAsia="cs-CZ"/>
          </w:rPr>
          <w:delText xml:space="preserve"> </w:delText>
        </w:r>
        <w:r w:rsidRPr="00C769E3" w:rsidDel="0004785E">
          <w:rPr>
            <w:rStyle w:val="Odkaznakomentr"/>
            <w:rFonts w:ascii="Calibri" w:hAnsi="Calibri" w:cs="Calibri"/>
            <w:b w:val="0"/>
            <w:bCs w:val="0"/>
            <w:i w:val="0"/>
            <w:iCs w:val="0"/>
            <w:sz w:val="22"/>
            <w:szCs w:val="22"/>
            <w:lang w:val="sk-SK" w:eastAsia="cs-CZ"/>
          </w:rPr>
          <w:delText>bude</w:delText>
        </w:r>
        <w:r w:rsidR="00D51A3E" w:rsidDel="0004785E">
          <w:rPr>
            <w:rStyle w:val="Odkaznakomentr"/>
            <w:rFonts w:ascii="Calibri" w:hAnsi="Calibri" w:cs="Calibri"/>
            <w:b w:val="0"/>
            <w:bCs w:val="0"/>
            <w:i w:val="0"/>
            <w:iCs w:val="0"/>
            <w:sz w:val="22"/>
            <w:szCs w:val="22"/>
            <w:lang w:val="sk-SK" w:eastAsia="cs-CZ"/>
          </w:rPr>
          <w:delText xml:space="preserve"> </w:delText>
        </w:r>
        <w:r w:rsidRPr="00C769E3" w:rsidDel="0004785E">
          <w:rPr>
            <w:rStyle w:val="Odkaznakomentr"/>
            <w:rFonts w:ascii="Calibri" w:hAnsi="Calibri" w:cs="Calibri"/>
            <w:b w:val="0"/>
            <w:bCs w:val="0"/>
            <w:i w:val="0"/>
            <w:iCs w:val="0"/>
            <w:sz w:val="22"/>
            <w:szCs w:val="22"/>
            <w:lang w:val="sk-SK" w:eastAsia="cs-CZ"/>
          </w:rPr>
          <w:delText>jednotková cena za každý tarifný</w:delText>
        </w:r>
        <w:r w:rsidR="00D51A3E" w:rsidDel="0004785E">
          <w:rPr>
            <w:rStyle w:val="Odkaznakomentr"/>
            <w:rFonts w:ascii="Calibri" w:hAnsi="Calibri" w:cs="Calibri"/>
            <w:b w:val="0"/>
            <w:bCs w:val="0"/>
            <w:i w:val="0"/>
            <w:iCs w:val="0"/>
            <w:sz w:val="22"/>
            <w:szCs w:val="22"/>
            <w:lang w:val="sk-SK" w:eastAsia="cs-CZ"/>
          </w:rPr>
          <w:delText xml:space="preserve"> </w:delText>
        </w:r>
        <w:r w:rsidRPr="00C769E3" w:rsidDel="0004785E">
          <w:rPr>
            <w:rStyle w:val="Odkaznakomentr"/>
            <w:rFonts w:ascii="Calibri" w:hAnsi="Calibri" w:cs="Calibri"/>
            <w:b w:val="0"/>
            <w:bCs w:val="0"/>
            <w:i w:val="0"/>
            <w:iCs w:val="0"/>
            <w:sz w:val="22"/>
            <w:szCs w:val="22"/>
            <w:lang w:val="sk-SK" w:eastAsia="cs-CZ"/>
          </w:rPr>
          <w:delText>kilometer</w:delText>
        </w:r>
        <w:r w:rsidR="00D51A3E" w:rsidDel="0004785E">
          <w:rPr>
            <w:rStyle w:val="Odkaznakomentr"/>
            <w:rFonts w:ascii="Calibri" w:hAnsi="Calibri" w:cs="Calibri"/>
            <w:b w:val="0"/>
            <w:bCs w:val="0"/>
            <w:i w:val="0"/>
            <w:iCs w:val="0"/>
            <w:sz w:val="22"/>
            <w:szCs w:val="22"/>
            <w:lang w:val="sk-SK" w:eastAsia="cs-CZ"/>
          </w:rPr>
          <w:delText xml:space="preserve"> </w:delText>
        </w:r>
        <w:r w:rsidRPr="00C769E3" w:rsidDel="0004785E">
          <w:rPr>
            <w:rStyle w:val="Odkaznakomentr"/>
            <w:rFonts w:ascii="Calibri" w:hAnsi="Calibri" w:cs="Calibri"/>
            <w:b w:val="0"/>
            <w:bCs w:val="0"/>
            <w:i w:val="0"/>
            <w:iCs w:val="0"/>
            <w:sz w:val="22"/>
            <w:szCs w:val="22"/>
            <w:lang w:val="sk-SK" w:eastAsia="cs-CZ"/>
          </w:rPr>
          <w:delText>jazdy</w:delText>
        </w:r>
        <w:r w:rsidR="00D51A3E" w:rsidDel="0004785E">
          <w:rPr>
            <w:rStyle w:val="Odkaznakomentr"/>
            <w:rFonts w:ascii="Calibri" w:hAnsi="Calibri" w:cs="Calibri"/>
            <w:b w:val="0"/>
            <w:bCs w:val="0"/>
            <w:i w:val="0"/>
            <w:iCs w:val="0"/>
            <w:sz w:val="22"/>
            <w:szCs w:val="22"/>
            <w:lang w:val="sk-SK" w:eastAsia="cs-CZ"/>
          </w:rPr>
          <w:delText xml:space="preserve"> </w:delText>
        </w:r>
        <w:r w:rsidR="00ED5A0D" w:rsidRPr="001D22AE" w:rsidDel="0004785E">
          <w:rPr>
            <w:rStyle w:val="Odkaznakomentr"/>
            <w:rFonts w:ascii="Calibri" w:hAnsi="Calibri" w:cs="Calibri"/>
            <w:b w:val="0"/>
            <w:bCs w:val="0"/>
            <w:i w:val="0"/>
            <w:iCs w:val="0"/>
            <w:sz w:val="22"/>
            <w:szCs w:val="22"/>
            <w:lang w:val="sk-SK" w:eastAsia="cs-CZ"/>
          </w:rPr>
          <w:delText>Cyklobusu</w:delText>
        </w:r>
        <w:r w:rsidR="00D51A3E" w:rsidDel="0004785E">
          <w:rPr>
            <w:rStyle w:val="Odkaznakomentr"/>
            <w:rFonts w:ascii="Calibri" w:hAnsi="Calibri" w:cs="Calibri"/>
            <w:b w:val="0"/>
            <w:bCs w:val="0"/>
            <w:i w:val="0"/>
            <w:iCs w:val="0"/>
            <w:sz w:val="22"/>
            <w:szCs w:val="22"/>
            <w:lang w:val="sk-SK" w:eastAsia="cs-CZ"/>
          </w:rPr>
          <w:delText xml:space="preserve"> </w:delText>
        </w:r>
        <w:r w:rsidRPr="001D22AE" w:rsidDel="0004785E">
          <w:rPr>
            <w:rStyle w:val="Odkaznakomentr"/>
            <w:rFonts w:ascii="Calibri" w:hAnsi="Calibri" w:cs="Calibri"/>
            <w:bCs w:val="0"/>
            <w:i w:val="0"/>
            <w:iCs w:val="0"/>
            <w:sz w:val="22"/>
            <w:szCs w:val="22"/>
            <w:lang w:val="sk-SK" w:eastAsia="cs-CZ"/>
          </w:rPr>
          <w:delText>navýšená</w:delText>
        </w:r>
        <w:r w:rsidR="00D51A3E" w:rsidDel="0004785E">
          <w:rPr>
            <w:rStyle w:val="Odkaznakomentr"/>
            <w:rFonts w:ascii="Calibri" w:hAnsi="Calibri" w:cs="Calibri"/>
            <w:bCs w:val="0"/>
            <w:i w:val="0"/>
            <w:iCs w:val="0"/>
            <w:sz w:val="22"/>
            <w:szCs w:val="22"/>
            <w:lang w:val="sk-SK" w:eastAsia="cs-CZ"/>
          </w:rPr>
          <w:delText xml:space="preserve"> </w:delText>
        </w:r>
        <w:r w:rsidRPr="001D22AE" w:rsidDel="0004785E">
          <w:rPr>
            <w:rStyle w:val="Odkaznakomentr"/>
            <w:rFonts w:ascii="Calibri" w:hAnsi="Calibri" w:cs="Calibri"/>
            <w:bCs w:val="0"/>
            <w:i w:val="0"/>
            <w:iCs w:val="0"/>
            <w:sz w:val="22"/>
            <w:szCs w:val="22"/>
            <w:lang w:val="sk-SK" w:eastAsia="cs-CZ"/>
          </w:rPr>
          <w:delText>o</w:delText>
        </w:r>
        <w:r w:rsidR="001D22AE" w:rsidRPr="001D22AE" w:rsidDel="0004785E">
          <w:rPr>
            <w:rStyle w:val="Odkaznakomentr"/>
            <w:rFonts w:ascii="Calibri" w:hAnsi="Calibri" w:cs="Calibri"/>
            <w:bCs w:val="0"/>
            <w:i w:val="0"/>
            <w:iCs w:val="0"/>
            <w:sz w:val="22"/>
            <w:szCs w:val="22"/>
            <w:lang w:val="sk-SK" w:eastAsia="cs-CZ"/>
          </w:rPr>
          <w:delText> </w:delText>
        </w:r>
        <w:r w:rsidRPr="001D22AE" w:rsidDel="0004785E">
          <w:rPr>
            <w:rStyle w:val="Odkaznakomentr"/>
            <w:rFonts w:ascii="Calibri" w:hAnsi="Calibri" w:cs="Calibri"/>
            <w:bCs w:val="0"/>
            <w:i w:val="0"/>
            <w:iCs w:val="0"/>
            <w:sz w:val="22"/>
            <w:szCs w:val="22"/>
            <w:lang w:val="sk-SK" w:eastAsia="cs-CZ"/>
          </w:rPr>
          <w:delText>1</w:delText>
        </w:r>
        <w:r w:rsidR="001D22AE" w:rsidRPr="008704EF" w:rsidDel="0004785E">
          <w:rPr>
            <w:rStyle w:val="Odkaznakomentr"/>
            <w:rFonts w:ascii="Calibri" w:hAnsi="Calibri" w:cs="Calibri"/>
            <w:bCs w:val="0"/>
            <w:i w:val="0"/>
            <w:iCs w:val="0"/>
            <w:sz w:val="22"/>
            <w:szCs w:val="22"/>
            <w:lang w:val="sk-SK" w:eastAsia="cs-CZ"/>
          </w:rPr>
          <w:delText>0</w:delText>
        </w:r>
        <w:r w:rsidR="001D22AE" w:rsidRPr="001D22AE" w:rsidDel="0004785E">
          <w:rPr>
            <w:rStyle w:val="Odkaznakomentr"/>
            <w:rFonts w:ascii="Calibri" w:hAnsi="Calibri" w:cs="Calibri"/>
            <w:bCs w:val="0"/>
            <w:i w:val="0"/>
            <w:iCs w:val="0"/>
            <w:color w:val="FF0000"/>
            <w:sz w:val="22"/>
            <w:szCs w:val="22"/>
            <w:lang w:val="sk-SK" w:eastAsia="cs-CZ"/>
          </w:rPr>
          <w:delText xml:space="preserve"> </w:delText>
        </w:r>
        <w:r w:rsidRPr="001D22AE" w:rsidDel="0004785E">
          <w:rPr>
            <w:rStyle w:val="Odkaznakomentr"/>
            <w:rFonts w:ascii="Calibri" w:hAnsi="Calibri" w:cs="Calibri"/>
            <w:bCs w:val="0"/>
            <w:i w:val="0"/>
            <w:iCs w:val="0"/>
            <w:sz w:val="22"/>
            <w:szCs w:val="22"/>
            <w:lang w:val="sk-SK" w:eastAsia="cs-CZ"/>
          </w:rPr>
          <w:delText>%.</w:delText>
        </w:r>
        <w:r w:rsidR="00D51A3E" w:rsidDel="0004785E">
          <w:rPr>
            <w:rStyle w:val="Odkaznakomentr"/>
            <w:rFonts w:ascii="Calibri" w:hAnsi="Calibri" w:cs="Calibri"/>
            <w:b w:val="0"/>
            <w:bCs w:val="0"/>
            <w:i w:val="0"/>
            <w:iCs w:val="0"/>
            <w:sz w:val="22"/>
            <w:szCs w:val="22"/>
            <w:lang w:val="sk-SK" w:eastAsia="cs-CZ"/>
          </w:rPr>
          <w:delText xml:space="preserve"> </w:delText>
        </w:r>
        <w:r w:rsidRPr="001D22AE" w:rsidDel="0004785E">
          <w:rPr>
            <w:rStyle w:val="Odkaznakomentr"/>
            <w:rFonts w:ascii="Calibri" w:hAnsi="Calibri" w:cs="Calibri"/>
            <w:b w:val="0"/>
            <w:bCs w:val="0"/>
            <w:i w:val="0"/>
            <w:iCs w:val="0"/>
            <w:sz w:val="22"/>
            <w:szCs w:val="22"/>
            <w:lang w:val="sk-SK" w:eastAsia="cs-CZ"/>
          </w:rPr>
          <w:delText>Takto</w:delText>
        </w:r>
        <w:r w:rsidRPr="0094012B" w:rsidDel="0004785E">
          <w:rPr>
            <w:rStyle w:val="Odkaznakomentr"/>
            <w:rFonts w:ascii="Calibri" w:hAnsi="Calibri" w:cs="Calibri"/>
            <w:b w:val="0"/>
            <w:bCs w:val="0"/>
            <w:i w:val="0"/>
            <w:iCs w:val="0"/>
            <w:sz w:val="22"/>
            <w:szCs w:val="22"/>
            <w:lang w:val="sk-SK" w:eastAsia="cs-CZ"/>
          </w:rPr>
          <w:delText xml:space="preserve"> upravená </w:delText>
        </w:r>
        <w:r w:rsidDel="0004785E">
          <w:rPr>
            <w:rStyle w:val="Odkaznakomentr"/>
            <w:rFonts w:ascii="Calibri" w:hAnsi="Calibri" w:cs="Calibri"/>
            <w:b w:val="0"/>
            <w:bCs w:val="0"/>
            <w:i w:val="0"/>
            <w:iCs w:val="0"/>
            <w:sz w:val="22"/>
            <w:szCs w:val="22"/>
            <w:lang w:val="sk-SK" w:eastAsia="cs-CZ"/>
          </w:rPr>
          <w:delText>jednotková</w:delText>
        </w:r>
        <w:r w:rsidR="00D51A3E" w:rsidDel="0004785E">
          <w:rPr>
            <w:rStyle w:val="Odkaznakomentr"/>
            <w:rFonts w:ascii="Calibri" w:hAnsi="Calibri" w:cs="Calibri"/>
            <w:b w:val="0"/>
            <w:bCs w:val="0"/>
            <w:i w:val="0"/>
            <w:iCs w:val="0"/>
            <w:sz w:val="22"/>
            <w:szCs w:val="22"/>
            <w:lang w:val="sk-SK" w:eastAsia="cs-CZ"/>
          </w:rPr>
          <w:delText xml:space="preserve"> </w:delText>
        </w:r>
        <w:r w:rsidRPr="0094012B" w:rsidDel="0004785E">
          <w:rPr>
            <w:rStyle w:val="Odkaznakomentr"/>
            <w:rFonts w:ascii="Calibri" w:hAnsi="Calibri" w:cs="Calibri"/>
            <w:b w:val="0"/>
            <w:bCs w:val="0"/>
            <w:i w:val="0"/>
            <w:iCs w:val="0"/>
            <w:sz w:val="22"/>
            <w:szCs w:val="22"/>
            <w:lang w:val="sk-SK" w:eastAsia="cs-CZ"/>
          </w:rPr>
          <w:delText xml:space="preserve">cena za 1 </w:delText>
        </w:r>
        <w:r w:rsidDel="0004785E">
          <w:rPr>
            <w:rStyle w:val="Odkaznakomentr"/>
            <w:rFonts w:ascii="Calibri" w:hAnsi="Calibri" w:cs="Calibri"/>
            <w:b w:val="0"/>
            <w:bCs w:val="0"/>
            <w:i w:val="0"/>
            <w:iCs w:val="0"/>
            <w:sz w:val="22"/>
            <w:szCs w:val="22"/>
            <w:lang w:val="sk-SK" w:eastAsia="cs-CZ"/>
          </w:rPr>
          <w:delText xml:space="preserve">Tarifný </w:delText>
        </w:r>
        <w:r w:rsidR="003200D0" w:rsidDel="0004785E">
          <w:rPr>
            <w:rStyle w:val="Odkaznakomentr"/>
            <w:rFonts w:ascii="Calibri" w:hAnsi="Calibri" w:cs="Calibri"/>
            <w:b w:val="0"/>
            <w:bCs w:val="0"/>
            <w:i w:val="0"/>
            <w:iCs w:val="0"/>
            <w:sz w:val="22"/>
            <w:szCs w:val="22"/>
            <w:lang w:val="sk-SK" w:eastAsia="cs-CZ"/>
          </w:rPr>
          <w:delText>kilometer</w:delText>
        </w:r>
        <w:r w:rsidRPr="0094012B" w:rsidDel="0004785E">
          <w:rPr>
            <w:rStyle w:val="Odkaznakomentr"/>
            <w:rFonts w:ascii="Calibri" w:hAnsi="Calibri" w:cs="Calibri"/>
            <w:b w:val="0"/>
            <w:bCs w:val="0"/>
            <w:i w:val="0"/>
            <w:iCs w:val="0"/>
            <w:sz w:val="22"/>
            <w:szCs w:val="22"/>
            <w:lang w:val="sk-SK" w:eastAsia="cs-CZ"/>
          </w:rPr>
          <w:delText xml:space="preserve"> bude </w:delText>
        </w:r>
        <w:r w:rsidDel="0004785E">
          <w:rPr>
            <w:rStyle w:val="Odkaznakomentr"/>
            <w:rFonts w:ascii="Calibri" w:hAnsi="Calibri" w:cs="Calibri"/>
            <w:b w:val="0"/>
            <w:bCs w:val="0"/>
            <w:i w:val="0"/>
            <w:iCs w:val="0"/>
            <w:sz w:val="22"/>
            <w:szCs w:val="22"/>
            <w:lang w:val="sk-SK" w:eastAsia="cs-CZ"/>
          </w:rPr>
          <w:delText>zaokrúhlená</w:delText>
        </w:r>
        <w:r w:rsidR="00D51A3E" w:rsidDel="0004785E">
          <w:rPr>
            <w:rStyle w:val="Odkaznakomentr"/>
            <w:rFonts w:ascii="Calibri" w:hAnsi="Calibri" w:cs="Calibri"/>
            <w:b w:val="0"/>
            <w:bCs w:val="0"/>
            <w:i w:val="0"/>
            <w:iCs w:val="0"/>
            <w:sz w:val="22"/>
            <w:szCs w:val="22"/>
            <w:lang w:val="sk-SK" w:eastAsia="cs-CZ"/>
          </w:rPr>
          <w:delText xml:space="preserve"> </w:delText>
        </w:r>
        <w:r w:rsidDel="0004785E">
          <w:rPr>
            <w:rStyle w:val="Odkaznakomentr"/>
            <w:rFonts w:ascii="Calibri" w:hAnsi="Calibri" w:cs="Calibri"/>
            <w:b w:val="0"/>
            <w:bCs w:val="0"/>
            <w:i w:val="0"/>
            <w:iCs w:val="0"/>
            <w:sz w:val="22"/>
            <w:szCs w:val="22"/>
            <w:lang w:val="sk-SK" w:eastAsia="cs-CZ"/>
          </w:rPr>
          <w:delText>na</w:delText>
        </w:r>
        <w:r w:rsidR="00D51A3E" w:rsidDel="0004785E">
          <w:rPr>
            <w:rStyle w:val="Odkaznakomentr"/>
            <w:rFonts w:ascii="Calibri" w:hAnsi="Calibri" w:cs="Calibri"/>
            <w:b w:val="0"/>
            <w:bCs w:val="0"/>
            <w:i w:val="0"/>
            <w:iCs w:val="0"/>
            <w:sz w:val="22"/>
            <w:szCs w:val="22"/>
            <w:lang w:val="sk-SK" w:eastAsia="cs-CZ"/>
          </w:rPr>
          <w:delText xml:space="preserve"> </w:delText>
        </w:r>
        <w:r w:rsidDel="0004785E">
          <w:rPr>
            <w:rStyle w:val="Odkaznakomentr"/>
            <w:rFonts w:ascii="Calibri" w:hAnsi="Calibri" w:cs="Calibri"/>
            <w:b w:val="0"/>
            <w:bCs w:val="0"/>
            <w:i w:val="0"/>
            <w:iCs w:val="0"/>
            <w:sz w:val="22"/>
            <w:szCs w:val="22"/>
            <w:lang w:val="sk-SK" w:eastAsia="cs-CZ"/>
          </w:rPr>
          <w:delText>4 desatinné miesta</w:delText>
        </w:r>
        <w:r w:rsidR="007A28E4" w:rsidDel="0004785E">
          <w:rPr>
            <w:rStyle w:val="Odkaznakomentr"/>
            <w:rFonts w:ascii="Calibri" w:hAnsi="Calibri" w:cs="Calibri"/>
            <w:b w:val="0"/>
            <w:bCs w:val="0"/>
            <w:i w:val="0"/>
            <w:iCs w:val="0"/>
            <w:sz w:val="22"/>
            <w:szCs w:val="22"/>
            <w:lang w:val="sk-SK" w:eastAsia="cs-CZ"/>
          </w:rPr>
          <w:delText xml:space="preserve">. </w:delText>
        </w:r>
      </w:del>
    </w:p>
    <w:p w14:paraId="09DCFADF" w14:textId="77777777" w:rsidR="0004785E" w:rsidRPr="006F1149" w:rsidRDefault="0004785E" w:rsidP="0004785E">
      <w:pPr>
        <w:pStyle w:val="Odsekzoznamu"/>
        <w:tabs>
          <w:tab w:val="left" w:pos="284"/>
        </w:tabs>
        <w:spacing w:after="120" w:line="240" w:lineRule="auto"/>
        <w:ind w:left="993"/>
        <w:jc w:val="both"/>
        <w:rPr>
          <w:ins w:id="11" w:author="Cenigová Erika" w:date="2019-03-25T09:26:00Z"/>
          <w:rFonts w:cstheme="majorHAnsi"/>
        </w:rPr>
      </w:pPr>
      <w:ins w:id="12" w:author="Cenigová Erika" w:date="2019-03-25T09:26:00Z">
        <w:r w:rsidRPr="006F1149">
          <w:rPr>
            <w:rFonts w:eastAsia="Arial" w:cstheme="majorHAnsi"/>
            <w:b/>
          </w:rPr>
          <w:t>Štvrťročne zaktualizovaná jednotková cena za jeden Tarifný kilometer</w:t>
        </w:r>
        <w:r w:rsidRPr="006F1149">
          <w:rPr>
            <w:rFonts w:eastAsia="Arial" w:cstheme="majorHAnsi"/>
          </w:rPr>
          <w:t xml:space="preserve"> môže byť ďalej zvýšená v prípade, ak bude Vozidlo na základe </w:t>
        </w:r>
        <w:r w:rsidRPr="006F1149">
          <w:rPr>
            <w:rFonts w:eastAsia="Arial" w:cstheme="majorHAnsi"/>
            <w:u w:val="single"/>
          </w:rPr>
          <w:t>dohody Zmluvných strán</w:t>
        </w:r>
        <w:r w:rsidRPr="006F1149">
          <w:rPr>
            <w:rFonts w:eastAsia="Arial" w:cstheme="majorHAnsi"/>
          </w:rPr>
          <w:t xml:space="preserve"> a v súlade s aktuálne platným Cestovným poriadkom povinne vybavené aj prípojným vozidlom/vozíkom na prepravu bicyklov alebo cyklonosičom v stave a vo výbave podľa aktuálne platných Technicko-prevádzkových štandardov. V takomto prípade, bude jednotková cena za každý tarifný kilometer jazdy </w:t>
        </w:r>
        <w:proofErr w:type="spellStart"/>
        <w:r w:rsidRPr="006F1149">
          <w:rPr>
            <w:rFonts w:eastAsia="Arial" w:cstheme="majorHAnsi"/>
          </w:rPr>
          <w:t>Cyklobusu</w:t>
        </w:r>
        <w:proofErr w:type="spellEnd"/>
        <w:r w:rsidRPr="006F1149">
          <w:rPr>
            <w:rFonts w:eastAsia="Arial" w:cstheme="majorHAnsi"/>
          </w:rPr>
          <w:t xml:space="preserve"> navýšená o 10 %. Takto upravená jednotková cena za 1 Tarifný kilometer bude zaokrúhlená na 4 desatinné miesta. Príplatok za cyklonosič sa bude aplikovať, a to pomerne ku kapacite </w:t>
        </w:r>
        <w:proofErr w:type="spellStart"/>
        <w:r w:rsidRPr="006F1149">
          <w:rPr>
            <w:rFonts w:eastAsia="Arial" w:cstheme="majorHAnsi"/>
          </w:rPr>
          <w:t>cyklovozíka</w:t>
        </w:r>
        <w:proofErr w:type="spellEnd"/>
        <w:r w:rsidRPr="006F1149">
          <w:rPr>
            <w:rFonts w:eastAsia="Arial" w:cstheme="majorHAnsi"/>
          </w:rPr>
          <w:t xml:space="preserve">, </w:t>
        </w:r>
        <w:proofErr w:type="spellStart"/>
        <w:r w:rsidRPr="006F1149">
          <w:rPr>
            <w:rFonts w:eastAsia="Arial" w:cstheme="majorHAnsi"/>
          </w:rPr>
          <w:t>tj</w:t>
        </w:r>
        <w:proofErr w:type="spellEnd"/>
        <w:r w:rsidRPr="006F1149">
          <w:rPr>
            <w:rFonts w:eastAsia="Arial" w:cstheme="majorHAnsi"/>
          </w:rPr>
          <w:t>. 6/20.</w:t>
        </w:r>
      </w:ins>
    </w:p>
    <w:p w14:paraId="784CFD32" w14:textId="77777777" w:rsidR="00333F48" w:rsidRDefault="00333F48" w:rsidP="00333F48">
      <w:pPr>
        <w:pStyle w:val="Clanek11"/>
        <w:tabs>
          <w:tab w:val="clear" w:pos="941"/>
        </w:tabs>
        <w:ind w:left="734" w:firstLine="0"/>
        <w:rPr>
          <w:rStyle w:val="Odkaznakomentr"/>
          <w:rFonts w:ascii="Calibri" w:hAnsi="Calibri" w:cs="Calibri"/>
          <w:b w:val="0"/>
          <w:bCs w:val="0"/>
          <w:i w:val="0"/>
          <w:iCs w:val="0"/>
          <w:sz w:val="22"/>
          <w:szCs w:val="22"/>
          <w:lang w:val="sk-SK" w:eastAsia="cs-CZ"/>
        </w:rPr>
      </w:pPr>
    </w:p>
    <w:p w14:paraId="0B3A0A5D" w14:textId="71B3AF53" w:rsidR="00333F48" w:rsidRPr="009F0989" w:rsidRDefault="00333F48" w:rsidP="00333F48">
      <w:pPr>
        <w:pStyle w:val="Nadpis2"/>
        <w:ind w:left="0" w:firstLine="0"/>
        <w:jc w:val="center"/>
        <w:rPr>
          <w:rFonts w:ascii="Calibri" w:hAnsi="Calibri"/>
          <w:b/>
          <w:sz w:val="22"/>
          <w:szCs w:val="22"/>
          <w:lang w:val="sk-SK"/>
        </w:rPr>
      </w:pPr>
      <w:bookmarkStart w:id="13" w:name="_Ref444697427"/>
      <w:r w:rsidRPr="009F0989">
        <w:rPr>
          <w:rFonts w:ascii="Calibri" w:hAnsi="Calibri"/>
          <w:b/>
          <w:sz w:val="22"/>
          <w:szCs w:val="22"/>
          <w:lang w:val="sk-SK"/>
        </w:rPr>
        <w:t>ZÚČTOVANIE,</w:t>
      </w:r>
      <w:r w:rsidR="00D51A3E">
        <w:rPr>
          <w:rFonts w:ascii="Calibri" w:hAnsi="Calibri"/>
          <w:b/>
          <w:sz w:val="22"/>
          <w:szCs w:val="22"/>
          <w:lang w:val="sk-SK"/>
        </w:rPr>
        <w:t xml:space="preserve"> </w:t>
      </w:r>
      <w:r w:rsidRPr="009F0989">
        <w:rPr>
          <w:rFonts w:ascii="Calibri" w:hAnsi="Calibri"/>
          <w:b/>
          <w:sz w:val="22"/>
          <w:szCs w:val="22"/>
          <w:lang w:val="sk-SK"/>
        </w:rPr>
        <w:t>DOPLATOK</w:t>
      </w:r>
      <w:r w:rsidR="00D51A3E">
        <w:rPr>
          <w:rFonts w:ascii="Calibri" w:hAnsi="Calibri"/>
          <w:b/>
          <w:sz w:val="22"/>
          <w:szCs w:val="22"/>
          <w:lang w:val="sk-SK"/>
        </w:rPr>
        <w:t xml:space="preserve"> </w:t>
      </w:r>
      <w:r w:rsidRPr="009F0989">
        <w:rPr>
          <w:rFonts w:ascii="Calibri" w:hAnsi="Calibri"/>
          <w:b/>
          <w:sz w:val="22"/>
          <w:szCs w:val="22"/>
          <w:lang w:val="sk-SK"/>
        </w:rPr>
        <w:t>A</w:t>
      </w:r>
      <w:r w:rsidR="00210E13">
        <w:rPr>
          <w:rFonts w:ascii="Calibri" w:hAnsi="Calibri"/>
          <w:b/>
          <w:sz w:val="22"/>
          <w:szCs w:val="22"/>
          <w:lang w:val="sk-SK"/>
        </w:rPr>
        <w:t xml:space="preserve"> MESAČNÉ  </w:t>
      </w:r>
      <w:r w:rsidRPr="009F0989">
        <w:rPr>
          <w:rFonts w:ascii="Calibri" w:hAnsi="Calibri"/>
          <w:b/>
          <w:sz w:val="22"/>
          <w:szCs w:val="22"/>
          <w:lang w:val="sk-SK"/>
        </w:rPr>
        <w:t>ZÁLOHOVÉ PLATBY</w:t>
      </w:r>
    </w:p>
    <w:p w14:paraId="4CAC4855" w14:textId="77777777" w:rsidR="00333F48" w:rsidRPr="009F0989" w:rsidRDefault="00333F48" w:rsidP="00333F48">
      <w:pPr>
        <w:pStyle w:val="Nadpis2"/>
        <w:rPr>
          <w:highlight w:val="cyan"/>
          <w:lang w:val="sk-SK"/>
        </w:rPr>
      </w:pPr>
    </w:p>
    <w:p w14:paraId="085FC7B7" w14:textId="58E354FD" w:rsidR="00ED5A0D" w:rsidRPr="007A28E4" w:rsidRDefault="00ED5A0D" w:rsidP="00C00C1D">
      <w:pPr>
        <w:pStyle w:val="Clanek11"/>
        <w:numPr>
          <w:ilvl w:val="1"/>
          <w:numId w:val="16"/>
        </w:numPr>
        <w:rPr>
          <w:rFonts w:ascii="Calibri" w:hAnsi="Calibri" w:cs="Calibri"/>
          <w:b w:val="0"/>
          <w:i w:val="0"/>
          <w:szCs w:val="22"/>
          <w:lang w:val="sk-SK"/>
        </w:rPr>
      </w:pPr>
      <w:bookmarkStart w:id="14" w:name="_Ref277570218"/>
      <w:bookmarkEnd w:id="13"/>
      <w:r w:rsidRPr="007A28E4">
        <w:rPr>
          <w:rFonts w:ascii="Calibri" w:hAnsi="Calibri" w:cs="Calibri"/>
          <w:i w:val="0"/>
          <w:szCs w:val="22"/>
          <w:lang w:val="sk-SK"/>
        </w:rPr>
        <w:t>Príspevok</w:t>
      </w:r>
      <w:r w:rsidRPr="007A28E4">
        <w:rPr>
          <w:rFonts w:ascii="Calibri" w:hAnsi="Calibri" w:cs="Calibri"/>
          <w:b w:val="0"/>
          <w:i w:val="0"/>
          <w:szCs w:val="22"/>
          <w:lang w:val="sk-SK"/>
        </w:rPr>
        <w:t xml:space="preserve"> bude vypočítaný</w:t>
      </w:r>
      <w:r w:rsidR="00333F48" w:rsidRPr="007A28E4">
        <w:rPr>
          <w:rFonts w:ascii="Calibri" w:hAnsi="Calibri" w:cs="Calibri"/>
          <w:b w:val="0"/>
          <w:i w:val="0"/>
          <w:szCs w:val="22"/>
          <w:lang w:val="sk-SK"/>
        </w:rPr>
        <w:t xml:space="preserve"> a </w:t>
      </w:r>
      <w:r w:rsidR="00333F48" w:rsidRPr="007A28E4">
        <w:rPr>
          <w:rFonts w:ascii="Calibri" w:hAnsi="Calibri" w:cs="Calibri"/>
          <w:i w:val="0"/>
          <w:szCs w:val="22"/>
          <w:lang w:val="sk-SK"/>
        </w:rPr>
        <w:t>Doplatok</w:t>
      </w:r>
      <w:r w:rsidR="00333F48" w:rsidRPr="007A28E4">
        <w:rPr>
          <w:rFonts w:ascii="Calibri" w:hAnsi="Calibri" w:cs="Calibri"/>
          <w:b w:val="0"/>
          <w:i w:val="0"/>
          <w:szCs w:val="22"/>
          <w:lang w:val="sk-SK"/>
        </w:rPr>
        <w:t xml:space="preserve"> bude uhradený vždy </w:t>
      </w:r>
      <w:r w:rsidR="00333F48" w:rsidRPr="007A28E4">
        <w:rPr>
          <w:rFonts w:ascii="Calibri" w:hAnsi="Calibri" w:cs="Calibri"/>
          <w:i w:val="0"/>
          <w:szCs w:val="22"/>
          <w:lang w:val="sk-SK"/>
        </w:rPr>
        <w:t>za obdobie jedného štvrťroka.</w:t>
      </w:r>
      <w:r w:rsidR="00D51A3E">
        <w:rPr>
          <w:rFonts w:ascii="Calibri" w:hAnsi="Calibri" w:cs="Calibri"/>
          <w:b w:val="0"/>
          <w:i w:val="0"/>
          <w:szCs w:val="22"/>
          <w:lang w:val="sk-SK"/>
        </w:rPr>
        <w:t xml:space="preserve"> </w:t>
      </w:r>
    </w:p>
    <w:p w14:paraId="5D7D5AFF" w14:textId="210C93A9" w:rsidR="00333F48" w:rsidRPr="00ED5A0D" w:rsidRDefault="00333F48" w:rsidP="00C00C1D">
      <w:pPr>
        <w:pStyle w:val="Clanek11"/>
        <w:numPr>
          <w:ilvl w:val="1"/>
          <w:numId w:val="16"/>
        </w:numPr>
        <w:rPr>
          <w:rFonts w:ascii="Calibri" w:hAnsi="Calibri" w:cs="Calibri"/>
          <w:b w:val="0"/>
          <w:i w:val="0"/>
          <w:szCs w:val="22"/>
          <w:lang w:val="sk-SK"/>
        </w:rPr>
      </w:pPr>
      <w:r w:rsidRPr="007A28E4">
        <w:rPr>
          <w:rFonts w:ascii="Calibri" w:hAnsi="Calibri" w:cs="Calibri"/>
          <w:b w:val="0"/>
          <w:i w:val="0"/>
          <w:szCs w:val="22"/>
          <w:lang w:val="sk-SK"/>
        </w:rPr>
        <w:t>Na účely výpočtu</w:t>
      </w:r>
      <w:r w:rsidR="00D51A3E">
        <w:rPr>
          <w:rFonts w:ascii="Calibri" w:hAnsi="Calibri" w:cs="Calibri"/>
          <w:b w:val="0"/>
          <w:i w:val="0"/>
          <w:szCs w:val="22"/>
          <w:lang w:val="sk-SK"/>
        </w:rPr>
        <w:t xml:space="preserve"> </w:t>
      </w:r>
      <w:r w:rsidR="00A1482C" w:rsidRPr="007A28E4">
        <w:rPr>
          <w:rFonts w:ascii="Calibri" w:hAnsi="Calibri" w:cs="Calibri"/>
          <w:b w:val="0"/>
          <w:i w:val="0"/>
          <w:szCs w:val="22"/>
          <w:lang w:val="sk-SK"/>
        </w:rPr>
        <w:t>Príspevku</w:t>
      </w:r>
      <w:r w:rsidRPr="007A28E4">
        <w:rPr>
          <w:rFonts w:ascii="Calibri" w:hAnsi="Calibri" w:cs="Calibri"/>
          <w:i w:val="0"/>
          <w:szCs w:val="22"/>
          <w:lang w:val="sk-SK"/>
        </w:rPr>
        <w:t xml:space="preserve"> </w:t>
      </w:r>
      <w:r w:rsidRPr="007A28E4">
        <w:rPr>
          <w:rFonts w:ascii="Calibri" w:hAnsi="Calibri" w:cs="Calibri"/>
          <w:b w:val="0"/>
          <w:i w:val="0"/>
          <w:szCs w:val="22"/>
          <w:lang w:val="sk-SK"/>
        </w:rPr>
        <w:t>je Objednávateľom</w:t>
      </w:r>
      <w:r w:rsidR="00D51A3E">
        <w:rPr>
          <w:rFonts w:ascii="Calibri" w:hAnsi="Calibri" w:cs="Calibri"/>
          <w:b w:val="0"/>
          <w:i w:val="0"/>
          <w:szCs w:val="22"/>
          <w:lang w:val="sk-SK"/>
        </w:rPr>
        <w:t xml:space="preserve"> </w:t>
      </w:r>
      <w:r w:rsidRPr="007A28E4">
        <w:rPr>
          <w:rFonts w:ascii="Calibri" w:hAnsi="Calibri" w:cs="Calibri"/>
          <w:b w:val="0"/>
          <w:i w:val="0"/>
          <w:szCs w:val="22"/>
          <w:lang w:val="sk-SK"/>
        </w:rPr>
        <w:t xml:space="preserve">stanovená tarifná </w:t>
      </w:r>
      <w:proofErr w:type="spellStart"/>
      <w:r w:rsidRPr="007A28E4">
        <w:rPr>
          <w:rFonts w:ascii="Calibri" w:hAnsi="Calibri" w:cs="Calibri"/>
          <w:b w:val="0"/>
          <w:i w:val="0"/>
          <w:szCs w:val="22"/>
          <w:lang w:val="sk-SK"/>
        </w:rPr>
        <w:t>kilometrická</w:t>
      </w:r>
      <w:proofErr w:type="spellEnd"/>
      <w:r w:rsidRPr="007A28E4">
        <w:rPr>
          <w:rFonts w:ascii="Calibri" w:hAnsi="Calibri" w:cs="Calibri"/>
          <w:b w:val="0"/>
          <w:i w:val="0"/>
          <w:szCs w:val="22"/>
          <w:lang w:val="sk-SK"/>
        </w:rPr>
        <w:t xml:space="preserve"> dĺžka</w:t>
      </w:r>
      <w:r w:rsidRPr="00ED5A0D">
        <w:rPr>
          <w:rFonts w:ascii="Calibri" w:hAnsi="Calibri" w:cs="Calibri"/>
          <w:b w:val="0"/>
          <w:i w:val="0"/>
          <w:szCs w:val="22"/>
          <w:lang w:val="sk-SK"/>
        </w:rPr>
        <w:t xml:space="preserve"> jednotlivých Spojov.</w:t>
      </w:r>
      <w:r w:rsidR="00D51A3E">
        <w:rPr>
          <w:rFonts w:ascii="Calibri" w:hAnsi="Calibri" w:cs="Calibri"/>
          <w:b w:val="0"/>
          <w:i w:val="0"/>
          <w:szCs w:val="22"/>
          <w:lang w:val="sk-SK"/>
        </w:rPr>
        <w:t xml:space="preserve"> </w:t>
      </w:r>
      <w:r w:rsidRPr="00ED5A0D">
        <w:rPr>
          <w:rFonts w:ascii="Calibri" w:hAnsi="Calibri" w:cs="Calibri"/>
          <w:b w:val="0"/>
          <w:i w:val="0"/>
          <w:szCs w:val="22"/>
          <w:lang w:val="sk-SK"/>
        </w:rPr>
        <w:t>Tarifné</w:t>
      </w:r>
      <w:r w:rsidR="00D51A3E">
        <w:rPr>
          <w:rFonts w:ascii="Calibri" w:hAnsi="Calibri" w:cs="Calibri"/>
          <w:b w:val="0"/>
          <w:i w:val="0"/>
          <w:szCs w:val="22"/>
          <w:lang w:val="sk-SK"/>
        </w:rPr>
        <w:t xml:space="preserve"> </w:t>
      </w:r>
      <w:proofErr w:type="spellStart"/>
      <w:r w:rsidRPr="00ED5A0D">
        <w:rPr>
          <w:rFonts w:ascii="Calibri" w:hAnsi="Calibri" w:cs="Calibri"/>
          <w:b w:val="0"/>
          <w:i w:val="0"/>
          <w:szCs w:val="22"/>
          <w:lang w:val="sk-SK"/>
        </w:rPr>
        <w:t>kilometrické</w:t>
      </w:r>
      <w:proofErr w:type="spellEnd"/>
      <w:r w:rsidRPr="00ED5A0D">
        <w:rPr>
          <w:rFonts w:ascii="Calibri" w:hAnsi="Calibri" w:cs="Calibri"/>
          <w:b w:val="0"/>
          <w:i w:val="0"/>
          <w:szCs w:val="22"/>
          <w:lang w:val="sk-SK"/>
        </w:rPr>
        <w:t xml:space="preserve"> dĺžky jednotlivých Spojov v čase uzavretia Zmluvy sú dané</w:t>
      </w:r>
      <w:r w:rsidR="00D51A3E">
        <w:rPr>
          <w:rFonts w:ascii="Calibri" w:hAnsi="Calibri" w:cs="Calibri"/>
          <w:b w:val="0"/>
          <w:i w:val="0"/>
          <w:szCs w:val="22"/>
          <w:lang w:val="sk-SK"/>
        </w:rPr>
        <w:t xml:space="preserve"> </w:t>
      </w:r>
      <w:r w:rsidRPr="00ED5A0D">
        <w:rPr>
          <w:rFonts w:ascii="Calibri" w:hAnsi="Calibri" w:cs="Calibri"/>
          <w:b w:val="0"/>
          <w:i w:val="0"/>
          <w:szCs w:val="22"/>
          <w:lang w:val="sk-SK"/>
        </w:rPr>
        <w:t>Cestovnými poriadkami</w:t>
      </w:r>
      <w:r w:rsidR="00CE7760">
        <w:rPr>
          <w:rFonts w:ascii="Calibri" w:hAnsi="Calibri" w:cs="Calibri"/>
          <w:b w:val="0"/>
          <w:i w:val="0"/>
          <w:szCs w:val="22"/>
          <w:lang w:val="sk-SK"/>
        </w:rPr>
        <w:t xml:space="preserve"> </w:t>
      </w:r>
      <w:r w:rsidRPr="00ED5A0D">
        <w:rPr>
          <w:rFonts w:ascii="Calibri" w:hAnsi="Calibri" w:cs="Calibri"/>
          <w:b w:val="0"/>
          <w:i w:val="0"/>
          <w:szCs w:val="22"/>
          <w:lang w:val="sk-SK"/>
        </w:rPr>
        <w:t>v prílohe č. 3</w:t>
      </w:r>
      <w:r w:rsidR="00D51A3E">
        <w:rPr>
          <w:rFonts w:ascii="Calibri" w:hAnsi="Calibri" w:cs="Calibri"/>
          <w:b w:val="0"/>
          <w:i w:val="0"/>
          <w:szCs w:val="22"/>
          <w:lang w:val="sk-SK"/>
        </w:rPr>
        <w:t xml:space="preserve"> </w:t>
      </w:r>
      <w:r w:rsidRPr="00ED5A0D">
        <w:rPr>
          <w:rFonts w:ascii="Calibri" w:hAnsi="Calibri" w:cs="Calibri"/>
          <w:b w:val="0"/>
          <w:i w:val="0"/>
          <w:szCs w:val="22"/>
          <w:lang w:val="sk-SK"/>
        </w:rPr>
        <w:t>Zmluvy</w:t>
      </w:r>
      <w:r w:rsidR="007A28E4">
        <w:rPr>
          <w:rFonts w:ascii="Calibri" w:hAnsi="Calibri" w:cs="Calibri"/>
          <w:b w:val="0"/>
          <w:i w:val="0"/>
          <w:szCs w:val="22"/>
          <w:lang w:val="sk-SK"/>
        </w:rPr>
        <w:t xml:space="preserve">. </w:t>
      </w:r>
      <w:r w:rsidR="008C0FE7">
        <w:rPr>
          <w:rFonts w:ascii="Calibri" w:hAnsi="Calibri" w:cs="Calibri"/>
          <w:b w:val="0"/>
          <w:i w:val="0"/>
          <w:szCs w:val="22"/>
          <w:lang w:val="sk-SK"/>
        </w:rPr>
        <w:t>V</w:t>
      </w:r>
      <w:r w:rsidRPr="00ED5A0D">
        <w:rPr>
          <w:rFonts w:ascii="Calibri" w:hAnsi="Calibri" w:cs="Calibri"/>
          <w:b w:val="0"/>
          <w:i w:val="0"/>
          <w:szCs w:val="22"/>
          <w:lang w:val="sk-SK"/>
        </w:rPr>
        <w:t> dôsledku aktualizácie Cestovných poriadkov alebo v dôsledku uzávierok, obchádzok alebo výluk, ktoré trvajú dlhšie ako</w:t>
      </w:r>
      <w:r w:rsidR="00D51A3E">
        <w:rPr>
          <w:rFonts w:ascii="Calibri" w:hAnsi="Calibri" w:cs="Calibri"/>
          <w:b w:val="0"/>
          <w:i w:val="0"/>
          <w:szCs w:val="22"/>
          <w:lang w:val="sk-SK"/>
        </w:rPr>
        <w:t xml:space="preserve"> </w:t>
      </w:r>
      <w:r w:rsidRPr="00ED5A0D">
        <w:rPr>
          <w:rFonts w:ascii="Calibri" w:hAnsi="Calibri" w:cs="Calibri"/>
          <w:b w:val="0"/>
          <w:i w:val="0"/>
          <w:szCs w:val="22"/>
          <w:lang w:val="sk-SK"/>
        </w:rPr>
        <w:t>30 kalendárnych dní a ktoré</w:t>
      </w:r>
      <w:r w:rsidR="00D51A3E">
        <w:rPr>
          <w:rFonts w:ascii="Calibri" w:hAnsi="Calibri" w:cs="Calibri"/>
          <w:b w:val="0"/>
          <w:i w:val="0"/>
          <w:szCs w:val="22"/>
          <w:lang w:val="sk-SK"/>
        </w:rPr>
        <w:t xml:space="preserve"> </w:t>
      </w:r>
      <w:r w:rsidRPr="00ED5A0D">
        <w:rPr>
          <w:rFonts w:ascii="Calibri" w:hAnsi="Calibri" w:cs="Calibri"/>
          <w:b w:val="0"/>
          <w:i w:val="0"/>
          <w:szCs w:val="22"/>
          <w:lang w:val="sk-SK"/>
        </w:rPr>
        <w:t>znemožňujú Dopravcovi využiť štandardnú dopravnú trasu,</w:t>
      </w:r>
      <w:r w:rsidR="00D51A3E">
        <w:rPr>
          <w:rFonts w:ascii="Calibri" w:hAnsi="Calibri" w:cs="Calibri"/>
          <w:b w:val="0"/>
          <w:i w:val="0"/>
          <w:szCs w:val="22"/>
          <w:lang w:val="sk-SK"/>
        </w:rPr>
        <w:t xml:space="preserve"> </w:t>
      </w:r>
      <w:r w:rsidRPr="00ED5A0D">
        <w:rPr>
          <w:rFonts w:ascii="Calibri" w:hAnsi="Calibri" w:cs="Calibri"/>
          <w:b w:val="0"/>
          <w:i w:val="0"/>
          <w:szCs w:val="22"/>
          <w:lang w:val="sk-SK"/>
        </w:rPr>
        <w:t xml:space="preserve">môže dôjsť k zmene </w:t>
      </w:r>
      <w:proofErr w:type="spellStart"/>
      <w:r w:rsidRPr="00ED5A0D">
        <w:rPr>
          <w:rFonts w:ascii="Calibri" w:hAnsi="Calibri" w:cs="Calibri"/>
          <w:b w:val="0"/>
          <w:i w:val="0"/>
          <w:szCs w:val="22"/>
          <w:lang w:val="sk-SK"/>
        </w:rPr>
        <w:t>kilometrickej</w:t>
      </w:r>
      <w:proofErr w:type="spellEnd"/>
      <w:r w:rsidRPr="00ED5A0D">
        <w:rPr>
          <w:rFonts w:ascii="Calibri" w:hAnsi="Calibri" w:cs="Calibri"/>
          <w:b w:val="0"/>
          <w:i w:val="0"/>
          <w:szCs w:val="22"/>
          <w:lang w:val="sk-SK"/>
        </w:rPr>
        <w:t xml:space="preserve"> dĺžky jednotlivých Spojov, pričom túto zmenu – novú </w:t>
      </w:r>
      <w:proofErr w:type="spellStart"/>
      <w:r w:rsidRPr="00ED5A0D">
        <w:rPr>
          <w:rFonts w:ascii="Calibri" w:hAnsi="Calibri" w:cs="Calibri"/>
          <w:b w:val="0"/>
          <w:i w:val="0"/>
          <w:szCs w:val="22"/>
          <w:lang w:val="sk-SK"/>
        </w:rPr>
        <w:t>kilometrickú</w:t>
      </w:r>
      <w:proofErr w:type="spellEnd"/>
      <w:r w:rsidRPr="00ED5A0D">
        <w:rPr>
          <w:rFonts w:ascii="Calibri" w:hAnsi="Calibri" w:cs="Calibri"/>
          <w:b w:val="0"/>
          <w:i w:val="0"/>
          <w:szCs w:val="22"/>
          <w:lang w:val="sk-SK"/>
        </w:rPr>
        <w:t xml:space="preserve"> dĺžku jednotlivých Spojov -</w:t>
      </w:r>
      <w:r w:rsidR="00D51A3E">
        <w:rPr>
          <w:rFonts w:ascii="Calibri" w:hAnsi="Calibri" w:cs="Calibri"/>
          <w:b w:val="0"/>
          <w:i w:val="0"/>
          <w:szCs w:val="22"/>
          <w:lang w:val="sk-SK"/>
        </w:rPr>
        <w:t xml:space="preserve"> </w:t>
      </w:r>
      <w:r w:rsidRPr="00ED5A0D">
        <w:rPr>
          <w:rFonts w:ascii="Calibri" w:hAnsi="Calibri" w:cs="Calibri"/>
          <w:b w:val="0"/>
          <w:i w:val="0"/>
          <w:szCs w:val="22"/>
          <w:lang w:val="sk-SK"/>
        </w:rPr>
        <w:t>oznámi Objednávateľ</w:t>
      </w:r>
      <w:r w:rsidR="00D51A3E">
        <w:rPr>
          <w:rFonts w:ascii="Calibri" w:hAnsi="Calibri" w:cs="Calibri"/>
          <w:b w:val="0"/>
          <w:i w:val="0"/>
          <w:szCs w:val="22"/>
          <w:lang w:val="sk-SK"/>
        </w:rPr>
        <w:t xml:space="preserve"> </w:t>
      </w:r>
      <w:r w:rsidRPr="00ED5A0D">
        <w:rPr>
          <w:rFonts w:ascii="Calibri" w:hAnsi="Calibri" w:cs="Calibri"/>
          <w:b w:val="0"/>
          <w:i w:val="0"/>
          <w:szCs w:val="22"/>
          <w:lang w:val="sk-SK"/>
        </w:rPr>
        <w:t>Dopravcovi.</w:t>
      </w:r>
      <w:r w:rsidR="00D51A3E">
        <w:rPr>
          <w:rFonts w:ascii="Calibri" w:hAnsi="Calibri" w:cs="Calibri"/>
          <w:b w:val="0"/>
          <w:i w:val="0"/>
          <w:szCs w:val="22"/>
          <w:lang w:val="sk-SK"/>
        </w:rPr>
        <w:t xml:space="preserve"> </w:t>
      </w:r>
      <w:r w:rsidRPr="00ED5A0D">
        <w:rPr>
          <w:rFonts w:ascii="Calibri" w:hAnsi="Calibri" w:cs="Calibri"/>
          <w:b w:val="0"/>
          <w:i w:val="0"/>
          <w:szCs w:val="22"/>
          <w:lang w:val="sk-SK"/>
        </w:rPr>
        <w:t xml:space="preserve">Pokiaľ Dopravca s novou </w:t>
      </w:r>
      <w:proofErr w:type="spellStart"/>
      <w:r w:rsidRPr="00ED5A0D">
        <w:rPr>
          <w:rFonts w:ascii="Calibri" w:hAnsi="Calibri" w:cs="Calibri"/>
          <w:b w:val="0"/>
          <w:i w:val="0"/>
          <w:szCs w:val="22"/>
          <w:lang w:val="sk-SK"/>
        </w:rPr>
        <w:t>kilometrickou</w:t>
      </w:r>
      <w:proofErr w:type="spellEnd"/>
      <w:r w:rsidRPr="00ED5A0D">
        <w:rPr>
          <w:rFonts w:ascii="Calibri" w:hAnsi="Calibri" w:cs="Calibri"/>
          <w:b w:val="0"/>
          <w:i w:val="0"/>
          <w:szCs w:val="22"/>
          <w:lang w:val="sk-SK"/>
        </w:rPr>
        <w:t xml:space="preserve"> dĺžkou Spoja nesúhlasí, je oprávnený v lehote do</w:t>
      </w:r>
      <w:r w:rsidR="00D51A3E">
        <w:rPr>
          <w:rFonts w:ascii="Calibri" w:hAnsi="Calibri" w:cs="Calibri"/>
          <w:b w:val="0"/>
          <w:i w:val="0"/>
          <w:szCs w:val="22"/>
          <w:lang w:val="sk-SK"/>
        </w:rPr>
        <w:t xml:space="preserve"> </w:t>
      </w:r>
      <w:r w:rsidRPr="00ED5A0D">
        <w:rPr>
          <w:rFonts w:ascii="Calibri" w:hAnsi="Calibri" w:cs="Calibri"/>
          <w:b w:val="0"/>
          <w:i w:val="0"/>
          <w:szCs w:val="22"/>
          <w:lang w:val="sk-SK"/>
        </w:rPr>
        <w:t>15 kalendárnych dní od doručenia oznám</w:t>
      </w:r>
      <w:r w:rsidR="001D22AE">
        <w:rPr>
          <w:rFonts w:ascii="Calibri" w:hAnsi="Calibri" w:cs="Calibri"/>
          <w:b w:val="0"/>
          <w:i w:val="0"/>
          <w:szCs w:val="22"/>
          <w:lang w:val="sk-SK"/>
        </w:rPr>
        <w:t xml:space="preserve">enia o novej </w:t>
      </w:r>
      <w:proofErr w:type="spellStart"/>
      <w:r w:rsidR="001D22AE">
        <w:rPr>
          <w:rFonts w:ascii="Calibri" w:hAnsi="Calibri" w:cs="Calibri"/>
          <w:b w:val="0"/>
          <w:i w:val="0"/>
          <w:szCs w:val="22"/>
          <w:lang w:val="sk-SK"/>
        </w:rPr>
        <w:t>kilometrickej</w:t>
      </w:r>
      <w:proofErr w:type="spellEnd"/>
      <w:r w:rsidR="001D22AE">
        <w:rPr>
          <w:rFonts w:ascii="Calibri" w:hAnsi="Calibri" w:cs="Calibri"/>
          <w:b w:val="0"/>
          <w:i w:val="0"/>
          <w:szCs w:val="22"/>
          <w:lang w:val="sk-SK"/>
        </w:rPr>
        <w:t xml:space="preserve"> dĺžk</w:t>
      </w:r>
      <w:r w:rsidR="001D22AE" w:rsidRPr="00CE7760">
        <w:rPr>
          <w:rFonts w:ascii="Calibri" w:hAnsi="Calibri" w:cs="Calibri"/>
          <w:b w:val="0"/>
          <w:i w:val="0"/>
          <w:szCs w:val="22"/>
          <w:lang w:val="sk-SK"/>
        </w:rPr>
        <w:t>e</w:t>
      </w:r>
      <w:r w:rsidRPr="00ED5A0D">
        <w:rPr>
          <w:rFonts w:ascii="Calibri" w:hAnsi="Calibri" w:cs="Calibri"/>
          <w:b w:val="0"/>
          <w:i w:val="0"/>
          <w:szCs w:val="22"/>
          <w:lang w:val="sk-SK"/>
        </w:rPr>
        <w:t xml:space="preserve"> Spoja</w:t>
      </w:r>
      <w:r w:rsidR="00D51A3E">
        <w:rPr>
          <w:rFonts w:ascii="Calibri" w:hAnsi="Calibri" w:cs="Calibri"/>
          <w:b w:val="0"/>
          <w:i w:val="0"/>
          <w:szCs w:val="22"/>
          <w:lang w:val="sk-SK"/>
        </w:rPr>
        <w:t xml:space="preserve"> </w:t>
      </w:r>
      <w:r w:rsidRPr="00ED5A0D">
        <w:rPr>
          <w:rFonts w:ascii="Calibri" w:hAnsi="Calibri" w:cs="Calibri"/>
          <w:b w:val="0"/>
          <w:i w:val="0"/>
          <w:szCs w:val="22"/>
          <w:lang w:val="sk-SK"/>
        </w:rPr>
        <w:t>požiadať Objednávateľa o vykonanie spoločného</w:t>
      </w:r>
      <w:r w:rsidR="00D51A3E">
        <w:rPr>
          <w:rFonts w:ascii="Calibri" w:hAnsi="Calibri" w:cs="Calibri"/>
          <w:b w:val="0"/>
          <w:i w:val="0"/>
          <w:szCs w:val="22"/>
          <w:lang w:val="sk-SK"/>
        </w:rPr>
        <w:t xml:space="preserve"> </w:t>
      </w:r>
      <w:r w:rsidRPr="00ED5A0D">
        <w:rPr>
          <w:rFonts w:ascii="Calibri" w:hAnsi="Calibri" w:cs="Calibri"/>
          <w:b w:val="0"/>
          <w:i w:val="0"/>
          <w:szCs w:val="22"/>
          <w:lang w:val="sk-SK"/>
        </w:rPr>
        <w:t>merania,</w:t>
      </w:r>
      <w:r w:rsidR="00D51A3E">
        <w:rPr>
          <w:rFonts w:ascii="Calibri" w:hAnsi="Calibri" w:cs="Calibri"/>
          <w:b w:val="0"/>
          <w:i w:val="0"/>
          <w:szCs w:val="22"/>
          <w:lang w:val="sk-SK"/>
        </w:rPr>
        <w:t xml:space="preserve"> </w:t>
      </w:r>
      <w:r w:rsidRPr="00ED5A0D">
        <w:rPr>
          <w:rFonts w:ascii="Calibri" w:hAnsi="Calibri" w:cs="Calibri"/>
          <w:b w:val="0"/>
          <w:i w:val="0"/>
          <w:szCs w:val="22"/>
          <w:lang w:val="sk-SK"/>
        </w:rPr>
        <w:t>ktoré je následne Objednávateľ povinný vykonať</w:t>
      </w:r>
      <w:r w:rsidR="00D51A3E">
        <w:rPr>
          <w:rFonts w:ascii="Calibri" w:hAnsi="Calibri" w:cs="Calibri"/>
          <w:b w:val="0"/>
          <w:i w:val="0"/>
          <w:szCs w:val="22"/>
          <w:lang w:val="sk-SK"/>
        </w:rPr>
        <w:t xml:space="preserve"> </w:t>
      </w:r>
      <w:r w:rsidRPr="00ED5A0D">
        <w:rPr>
          <w:rFonts w:ascii="Calibri" w:hAnsi="Calibri" w:cs="Calibri"/>
          <w:b w:val="0"/>
          <w:i w:val="0"/>
          <w:szCs w:val="22"/>
          <w:lang w:val="sk-SK"/>
        </w:rPr>
        <w:t>za účasti Dopravcu v lehote do 15 kalendárnych dní od doručenia žiadosti Dopravcu.</w:t>
      </w:r>
      <w:r w:rsidR="001D22AE">
        <w:rPr>
          <w:rFonts w:ascii="Calibri" w:hAnsi="Calibri" w:cs="Calibri"/>
          <w:b w:val="0"/>
          <w:i w:val="0"/>
          <w:szCs w:val="22"/>
          <w:lang w:val="sk-SK"/>
        </w:rPr>
        <w:t xml:space="preserve"> </w:t>
      </w:r>
      <w:r w:rsidR="001D22AE" w:rsidRPr="00CE7760">
        <w:rPr>
          <w:rFonts w:ascii="Calibri" w:hAnsi="Calibri" w:cs="Calibri"/>
          <w:b w:val="0"/>
          <w:i w:val="0"/>
          <w:szCs w:val="22"/>
          <w:lang w:val="sk-SK"/>
        </w:rPr>
        <w:t>Toto meranie sa uskutoční na náklady Dopravcu.</w:t>
      </w:r>
      <w:r w:rsidR="00D51A3E" w:rsidRPr="0029049B">
        <w:rPr>
          <w:rFonts w:ascii="Calibri" w:hAnsi="Calibri"/>
          <w:b w:val="0"/>
          <w:i w:val="0"/>
          <w:color w:val="FF0000"/>
          <w:lang w:val="sk-SK"/>
        </w:rPr>
        <w:t xml:space="preserve"> </w:t>
      </w:r>
    </w:p>
    <w:p w14:paraId="2D18C639" w14:textId="5F350FD0" w:rsidR="00333F48" w:rsidRPr="00C95E1A" w:rsidRDefault="00333F48" w:rsidP="00333F48">
      <w:pPr>
        <w:pStyle w:val="Clanek11"/>
        <w:tabs>
          <w:tab w:val="clear" w:pos="941"/>
        </w:tabs>
        <w:ind w:left="734" w:firstLine="0"/>
        <w:rPr>
          <w:rFonts w:ascii="Calibri" w:hAnsi="Calibri" w:cs="Calibri"/>
          <w:b w:val="0"/>
          <w:i w:val="0"/>
          <w:szCs w:val="22"/>
          <w:lang w:val="sk-SK"/>
        </w:rPr>
      </w:pPr>
      <w:r w:rsidRPr="007A28E4">
        <w:rPr>
          <w:rFonts w:ascii="Calibri" w:hAnsi="Calibri" w:cs="Calibri"/>
          <w:b w:val="0"/>
          <w:i w:val="0"/>
          <w:szCs w:val="22"/>
          <w:lang w:val="sk-SK"/>
        </w:rPr>
        <w:t>Dočasné zmeny štandardnej dopravnej trasy v dôsledku uzávierok, obchádzok alebo výluk,</w:t>
      </w:r>
      <w:r w:rsidR="00D51A3E">
        <w:rPr>
          <w:rFonts w:ascii="Calibri" w:hAnsi="Calibri" w:cs="Calibri"/>
          <w:b w:val="0"/>
          <w:i w:val="0"/>
          <w:szCs w:val="22"/>
          <w:lang w:val="sk-SK"/>
        </w:rPr>
        <w:t xml:space="preserve"> </w:t>
      </w:r>
      <w:r w:rsidRPr="007A28E4">
        <w:rPr>
          <w:rFonts w:ascii="Calibri" w:hAnsi="Calibri" w:cs="Calibri"/>
          <w:b w:val="0"/>
          <w:i w:val="0"/>
          <w:szCs w:val="22"/>
          <w:lang w:val="sk-SK"/>
        </w:rPr>
        <w:t xml:space="preserve">ktoré </w:t>
      </w:r>
      <w:r w:rsidR="001D22AE" w:rsidRPr="00CE7760">
        <w:rPr>
          <w:rFonts w:ascii="Calibri" w:hAnsi="Calibri" w:cs="Calibri"/>
          <w:b w:val="0"/>
          <w:i w:val="0"/>
          <w:szCs w:val="22"/>
          <w:lang w:val="sk-SK"/>
        </w:rPr>
        <w:t>vznikli v súlade s bodom 5.14 Zmluvy,</w:t>
      </w:r>
      <w:r w:rsidR="001D22AE" w:rsidRPr="0029049B">
        <w:rPr>
          <w:rFonts w:ascii="Calibri" w:hAnsi="Calibri"/>
          <w:b w:val="0"/>
          <w:i w:val="0"/>
          <w:lang w:val="sk-SK"/>
        </w:rPr>
        <w:t xml:space="preserve"> </w:t>
      </w:r>
      <w:r w:rsidRPr="007A28E4">
        <w:rPr>
          <w:rFonts w:ascii="Calibri" w:hAnsi="Calibri" w:cs="Calibri"/>
          <w:b w:val="0"/>
          <w:i w:val="0"/>
          <w:szCs w:val="22"/>
          <w:lang w:val="sk-SK"/>
        </w:rPr>
        <w:t xml:space="preserve">netrvajú dlhšie ako 30 kalendárnych dní (vrátane) a ktoré majú za následok zmenu </w:t>
      </w:r>
      <w:proofErr w:type="spellStart"/>
      <w:r w:rsidRPr="007A28E4">
        <w:rPr>
          <w:rFonts w:ascii="Calibri" w:hAnsi="Calibri" w:cs="Calibri"/>
          <w:b w:val="0"/>
          <w:i w:val="0"/>
          <w:szCs w:val="22"/>
          <w:lang w:val="sk-SK"/>
        </w:rPr>
        <w:t>kilometrickej</w:t>
      </w:r>
      <w:proofErr w:type="spellEnd"/>
      <w:r w:rsidRPr="007A28E4">
        <w:rPr>
          <w:rFonts w:ascii="Calibri" w:hAnsi="Calibri" w:cs="Calibri"/>
          <w:b w:val="0"/>
          <w:i w:val="0"/>
          <w:szCs w:val="22"/>
          <w:lang w:val="sk-SK"/>
        </w:rPr>
        <w:t xml:space="preserve"> dĺžky Spoja,</w:t>
      </w:r>
      <w:r w:rsidR="00D51A3E">
        <w:rPr>
          <w:rFonts w:ascii="Calibri" w:hAnsi="Calibri" w:cs="Calibri"/>
          <w:b w:val="0"/>
          <w:i w:val="0"/>
          <w:szCs w:val="22"/>
          <w:lang w:val="sk-SK"/>
        </w:rPr>
        <w:t xml:space="preserve"> </w:t>
      </w:r>
      <w:r w:rsidRPr="007A28E4">
        <w:rPr>
          <w:rFonts w:ascii="Calibri" w:hAnsi="Calibri" w:cs="Calibri"/>
          <w:b w:val="0"/>
          <w:i w:val="0"/>
          <w:szCs w:val="22"/>
          <w:lang w:val="sk-SK"/>
        </w:rPr>
        <w:t xml:space="preserve">uplatňuje Dopravca </w:t>
      </w:r>
      <w:r w:rsidR="0029049B">
        <w:rPr>
          <w:rFonts w:ascii="Calibri" w:hAnsi="Calibri" w:cs="Calibri"/>
          <w:b w:val="0"/>
          <w:i w:val="0"/>
          <w:szCs w:val="22"/>
          <w:lang w:val="sk-SK"/>
        </w:rPr>
        <w:t xml:space="preserve">vo </w:t>
      </w:r>
      <w:r w:rsidRPr="007A28E4">
        <w:rPr>
          <w:rFonts w:ascii="Calibri" w:hAnsi="Calibri" w:cs="Calibri"/>
          <w:b w:val="0"/>
          <w:i w:val="0"/>
          <w:szCs w:val="22"/>
          <w:lang w:val="sk-SK"/>
        </w:rPr>
        <w:t xml:space="preserve"> vyúčtovaní za príslušný kalendárny </w:t>
      </w:r>
      <w:r w:rsidR="001D22AE" w:rsidRPr="00CE7760">
        <w:rPr>
          <w:rFonts w:ascii="Calibri" w:hAnsi="Calibri" w:cs="Calibri"/>
          <w:b w:val="0"/>
          <w:i w:val="0"/>
          <w:szCs w:val="22"/>
          <w:lang w:val="sk-SK"/>
        </w:rPr>
        <w:t xml:space="preserve">štvrťrok </w:t>
      </w:r>
      <w:r w:rsidRPr="007A28E4">
        <w:rPr>
          <w:rFonts w:ascii="Calibri" w:hAnsi="Calibri" w:cs="Calibri"/>
          <w:b w:val="0"/>
          <w:i w:val="0"/>
          <w:szCs w:val="22"/>
          <w:lang w:val="sk-SK"/>
        </w:rPr>
        <w:t xml:space="preserve">podľa skutočného počtu najazdených tarifných kilometrov, vrátane dĺžky dočasnej zmeny štandardnej dopravnej trasy, avšak Dopravca je povinný Objednávateľa na túto dočasnú zmenu výslovne </w:t>
      </w:r>
      <w:r w:rsidR="00F00A45" w:rsidRPr="007A28E4">
        <w:rPr>
          <w:rFonts w:ascii="Calibri" w:hAnsi="Calibri" w:cs="Calibri"/>
          <w:b w:val="0"/>
          <w:i w:val="0"/>
          <w:szCs w:val="22"/>
          <w:lang w:val="sk-SK"/>
        </w:rPr>
        <w:t xml:space="preserve">a bezodkladne </w:t>
      </w:r>
      <w:r w:rsidRPr="007A28E4">
        <w:rPr>
          <w:rFonts w:ascii="Calibri" w:hAnsi="Calibri" w:cs="Calibri"/>
          <w:b w:val="0"/>
          <w:i w:val="0"/>
          <w:szCs w:val="22"/>
          <w:lang w:val="sk-SK"/>
        </w:rPr>
        <w:t>upozorniť.</w:t>
      </w:r>
      <w:r>
        <w:rPr>
          <w:rFonts w:ascii="Calibri" w:hAnsi="Calibri" w:cs="Calibri"/>
          <w:b w:val="0"/>
          <w:i w:val="0"/>
          <w:szCs w:val="22"/>
          <w:lang w:val="sk-SK"/>
        </w:rPr>
        <w:t xml:space="preserve"> </w:t>
      </w:r>
    </w:p>
    <w:p w14:paraId="2A794D87" w14:textId="02C5CBCB" w:rsidR="00333F48" w:rsidRDefault="00333F48" w:rsidP="00333F48">
      <w:pPr>
        <w:pStyle w:val="Clanek11"/>
        <w:tabs>
          <w:tab w:val="clear" w:pos="941"/>
        </w:tabs>
        <w:ind w:left="734" w:firstLine="0"/>
        <w:rPr>
          <w:rFonts w:ascii="Calibri" w:hAnsi="Calibri" w:cs="Calibri"/>
          <w:i w:val="0"/>
          <w:lang w:val="sk-SK"/>
        </w:rPr>
      </w:pPr>
      <w:r w:rsidRPr="007A28E4">
        <w:rPr>
          <w:rFonts w:ascii="Calibri" w:hAnsi="Calibri" w:cs="Calibri"/>
          <w:i w:val="0"/>
          <w:lang w:val="sk-SK"/>
        </w:rPr>
        <w:lastRenderedPageBreak/>
        <w:t xml:space="preserve">Tarifná </w:t>
      </w:r>
      <w:proofErr w:type="spellStart"/>
      <w:r w:rsidRPr="007A28E4">
        <w:rPr>
          <w:rFonts w:ascii="Calibri" w:hAnsi="Calibri" w:cs="Calibri"/>
          <w:i w:val="0"/>
          <w:lang w:val="sk-SK"/>
        </w:rPr>
        <w:t>kilometrická</w:t>
      </w:r>
      <w:proofErr w:type="spellEnd"/>
      <w:r w:rsidRPr="007A28E4">
        <w:rPr>
          <w:rFonts w:ascii="Calibri" w:hAnsi="Calibri" w:cs="Calibri"/>
          <w:i w:val="0"/>
          <w:lang w:val="sk-SK"/>
        </w:rPr>
        <w:t xml:space="preserve"> dĺžka jednotlivých</w:t>
      </w:r>
      <w:r w:rsidR="00D51A3E">
        <w:rPr>
          <w:rFonts w:ascii="Calibri" w:hAnsi="Calibri" w:cs="Calibri"/>
          <w:i w:val="0"/>
          <w:lang w:val="sk-SK"/>
        </w:rPr>
        <w:t xml:space="preserve"> </w:t>
      </w:r>
      <w:r w:rsidRPr="007A28E4">
        <w:rPr>
          <w:rFonts w:ascii="Calibri" w:hAnsi="Calibri" w:cs="Calibri"/>
          <w:i w:val="0"/>
          <w:lang w:val="sk-SK"/>
        </w:rPr>
        <w:t>Spojov stanovená podľa tohto bodu Zmluvy je záväzná pre výpočet</w:t>
      </w:r>
      <w:r w:rsidR="00D51A3E">
        <w:rPr>
          <w:rFonts w:ascii="Calibri" w:hAnsi="Calibri" w:cs="Calibri"/>
          <w:i w:val="0"/>
          <w:lang w:val="sk-SK"/>
        </w:rPr>
        <w:t xml:space="preserve"> </w:t>
      </w:r>
      <w:r w:rsidR="00A1482C" w:rsidRPr="007A28E4">
        <w:rPr>
          <w:rFonts w:ascii="Calibri" w:hAnsi="Calibri" w:cs="Calibri"/>
          <w:i w:val="0"/>
          <w:lang w:val="sk-SK"/>
        </w:rPr>
        <w:t>Príspevku</w:t>
      </w:r>
      <w:r w:rsidRPr="007A28E4">
        <w:rPr>
          <w:rFonts w:ascii="Calibri" w:hAnsi="Calibri" w:cs="Calibri"/>
          <w:i w:val="0"/>
          <w:lang w:val="sk-SK"/>
        </w:rPr>
        <w:t>.</w:t>
      </w:r>
      <w:r w:rsidR="00D51A3E">
        <w:rPr>
          <w:rFonts w:ascii="Calibri" w:hAnsi="Calibri" w:cs="Calibri"/>
          <w:i w:val="0"/>
          <w:lang w:val="sk-SK"/>
        </w:rPr>
        <w:t xml:space="preserve"> </w:t>
      </w:r>
    </w:p>
    <w:p w14:paraId="539AA257" w14:textId="77777777" w:rsidR="0029049B" w:rsidRDefault="0029049B" w:rsidP="00333F48">
      <w:pPr>
        <w:pStyle w:val="Clanek11"/>
        <w:tabs>
          <w:tab w:val="clear" w:pos="941"/>
        </w:tabs>
        <w:ind w:left="734" w:firstLine="0"/>
        <w:rPr>
          <w:rFonts w:ascii="Calibri" w:hAnsi="Calibri" w:cs="Calibri"/>
          <w:i w:val="0"/>
          <w:lang w:val="sk-SK"/>
        </w:rPr>
      </w:pPr>
    </w:p>
    <w:p w14:paraId="3DDF5914" w14:textId="77777777" w:rsidR="0029049B" w:rsidRDefault="0029049B" w:rsidP="00333F48">
      <w:pPr>
        <w:pStyle w:val="Clanek11"/>
        <w:tabs>
          <w:tab w:val="clear" w:pos="941"/>
        </w:tabs>
        <w:ind w:left="734" w:firstLine="0"/>
        <w:rPr>
          <w:rFonts w:ascii="Calibri" w:hAnsi="Calibri" w:cs="Calibri"/>
          <w:i w:val="0"/>
          <w:lang w:val="sk-SK"/>
        </w:rPr>
      </w:pPr>
    </w:p>
    <w:p w14:paraId="3C691C0C" w14:textId="77777777" w:rsidR="0029049B" w:rsidRPr="007A28E4" w:rsidRDefault="0029049B" w:rsidP="00333F48">
      <w:pPr>
        <w:pStyle w:val="Clanek11"/>
        <w:tabs>
          <w:tab w:val="clear" w:pos="941"/>
        </w:tabs>
        <w:ind w:left="734" w:firstLine="0"/>
        <w:rPr>
          <w:rFonts w:ascii="Calibri" w:hAnsi="Calibri" w:cs="Calibri"/>
          <w:i w:val="0"/>
          <w:lang w:val="sk-SK"/>
        </w:rPr>
      </w:pPr>
    </w:p>
    <w:bookmarkEnd w:id="14"/>
    <w:p w14:paraId="0A9FFF33" w14:textId="71015084" w:rsidR="00333F48" w:rsidRPr="00247176" w:rsidRDefault="00333F48" w:rsidP="00C00C1D">
      <w:pPr>
        <w:pStyle w:val="Clanek11"/>
        <w:numPr>
          <w:ilvl w:val="1"/>
          <w:numId w:val="16"/>
        </w:numPr>
        <w:ind w:hanging="754"/>
        <w:rPr>
          <w:rFonts w:ascii="Calibri" w:hAnsi="Calibri" w:cs="Calibri"/>
          <w:b w:val="0"/>
          <w:i w:val="0"/>
          <w:szCs w:val="22"/>
          <w:lang w:val="sk-SK"/>
        </w:rPr>
      </w:pPr>
      <w:r w:rsidRPr="007A28E4">
        <w:rPr>
          <w:rFonts w:ascii="Calibri" w:hAnsi="Calibri" w:cs="Calibri"/>
          <w:b w:val="0"/>
          <w:i w:val="0"/>
          <w:szCs w:val="22"/>
          <w:lang w:val="sk-SK"/>
        </w:rPr>
        <w:t xml:space="preserve">Na účely výpočtu </w:t>
      </w:r>
      <w:r w:rsidR="00A1482C" w:rsidRPr="007A28E4">
        <w:rPr>
          <w:rFonts w:ascii="Calibri" w:hAnsi="Calibri" w:cs="Calibri"/>
          <w:b w:val="0"/>
          <w:i w:val="0"/>
          <w:szCs w:val="22"/>
          <w:lang w:val="sk-SK"/>
        </w:rPr>
        <w:t xml:space="preserve">Príspevku </w:t>
      </w:r>
      <w:r w:rsidRPr="007A28E4">
        <w:rPr>
          <w:rFonts w:ascii="Calibri" w:hAnsi="Calibri" w:cs="Calibri"/>
          <w:b w:val="0"/>
          <w:i w:val="0"/>
          <w:szCs w:val="22"/>
          <w:lang w:val="sk-SK"/>
        </w:rPr>
        <w:t>za nasadenie</w:t>
      </w:r>
      <w:r w:rsidR="00D51A3E">
        <w:rPr>
          <w:rFonts w:ascii="Calibri" w:hAnsi="Calibri" w:cs="Calibri"/>
          <w:b w:val="0"/>
          <w:i w:val="0"/>
          <w:szCs w:val="22"/>
          <w:lang w:val="sk-SK"/>
        </w:rPr>
        <w:t xml:space="preserve"> </w:t>
      </w:r>
      <w:proofErr w:type="spellStart"/>
      <w:r w:rsidR="007A28E4">
        <w:rPr>
          <w:rFonts w:ascii="Calibri" w:hAnsi="Calibri" w:cs="Calibri"/>
          <w:b w:val="0"/>
          <w:i w:val="0"/>
          <w:szCs w:val="22"/>
          <w:lang w:val="sk-SK"/>
        </w:rPr>
        <w:t>P</w:t>
      </w:r>
      <w:r w:rsidRPr="007A28E4">
        <w:rPr>
          <w:rFonts w:ascii="Calibri" w:hAnsi="Calibri" w:cs="Calibri"/>
          <w:b w:val="0"/>
          <w:i w:val="0"/>
          <w:szCs w:val="22"/>
          <w:lang w:val="sk-SK"/>
        </w:rPr>
        <w:t>osilového</w:t>
      </w:r>
      <w:proofErr w:type="spellEnd"/>
      <w:r w:rsidRPr="007A28E4">
        <w:rPr>
          <w:rFonts w:ascii="Calibri" w:hAnsi="Calibri" w:cs="Calibri"/>
          <w:b w:val="0"/>
          <w:i w:val="0"/>
          <w:szCs w:val="22"/>
          <w:lang w:val="sk-SK"/>
        </w:rPr>
        <w:t xml:space="preserve"> spoja sa jeho </w:t>
      </w:r>
      <w:proofErr w:type="spellStart"/>
      <w:r w:rsidRPr="007A28E4">
        <w:rPr>
          <w:rFonts w:ascii="Calibri" w:hAnsi="Calibri" w:cs="Calibri"/>
          <w:b w:val="0"/>
          <w:i w:val="0"/>
          <w:szCs w:val="22"/>
          <w:lang w:val="sk-SK"/>
        </w:rPr>
        <w:t>kilometrická</w:t>
      </w:r>
      <w:proofErr w:type="spellEnd"/>
      <w:r w:rsidRPr="007A28E4">
        <w:rPr>
          <w:rFonts w:ascii="Calibri" w:hAnsi="Calibri" w:cs="Calibri"/>
          <w:b w:val="0"/>
          <w:i w:val="0"/>
          <w:szCs w:val="22"/>
          <w:lang w:val="sk-SK"/>
        </w:rPr>
        <w:t xml:space="preserve"> dĺžka</w:t>
      </w:r>
      <w:r w:rsidR="00D51A3E">
        <w:rPr>
          <w:rFonts w:ascii="Calibri" w:hAnsi="Calibri" w:cs="Calibri"/>
          <w:b w:val="0"/>
          <w:i w:val="0"/>
          <w:szCs w:val="22"/>
          <w:lang w:val="sk-SK"/>
        </w:rPr>
        <w:t xml:space="preserve"> </w:t>
      </w:r>
      <w:r w:rsidRPr="007A28E4">
        <w:rPr>
          <w:rFonts w:ascii="Calibri" w:hAnsi="Calibri" w:cs="Calibri"/>
          <w:b w:val="0"/>
          <w:i w:val="0"/>
          <w:szCs w:val="22"/>
          <w:lang w:val="sk-SK"/>
        </w:rPr>
        <w:t>do</w:t>
      </w:r>
      <w:r w:rsidRPr="00247176">
        <w:rPr>
          <w:rFonts w:ascii="Calibri" w:hAnsi="Calibri" w:cs="Calibri"/>
          <w:b w:val="0"/>
          <w:i w:val="0"/>
          <w:szCs w:val="22"/>
          <w:lang w:val="sk-SK"/>
        </w:rPr>
        <w:t xml:space="preserve"> cieľovej zastávky stanoví v súlade s bodom</w:t>
      </w:r>
      <w:r w:rsidR="00D51A3E">
        <w:rPr>
          <w:rFonts w:ascii="Calibri" w:hAnsi="Calibri" w:cs="Calibri"/>
          <w:b w:val="0"/>
          <w:i w:val="0"/>
          <w:szCs w:val="22"/>
          <w:lang w:val="sk-SK"/>
        </w:rPr>
        <w:t xml:space="preserve"> </w:t>
      </w:r>
      <w:r w:rsidRPr="00247176">
        <w:rPr>
          <w:rFonts w:ascii="Calibri" w:hAnsi="Calibri" w:cs="Calibri"/>
          <w:b w:val="0"/>
          <w:i w:val="0"/>
          <w:szCs w:val="22"/>
          <w:lang w:val="sk-SK"/>
        </w:rPr>
        <w:t>6.4 Zmluvy</w:t>
      </w:r>
      <w:r w:rsidR="00D51A3E">
        <w:rPr>
          <w:rFonts w:ascii="Calibri" w:hAnsi="Calibri" w:cs="Calibri"/>
          <w:b w:val="0"/>
          <w:i w:val="0"/>
          <w:szCs w:val="22"/>
          <w:lang w:val="sk-SK"/>
        </w:rPr>
        <w:t xml:space="preserve"> </w:t>
      </w:r>
      <w:r w:rsidRPr="00247176">
        <w:rPr>
          <w:rFonts w:ascii="Calibri" w:hAnsi="Calibri" w:cs="Calibri"/>
          <w:b w:val="0"/>
          <w:i w:val="0"/>
          <w:szCs w:val="22"/>
          <w:lang w:val="sk-SK"/>
        </w:rPr>
        <w:t>a započíta sa do nej aj</w:t>
      </w:r>
      <w:r w:rsidR="00D51A3E">
        <w:rPr>
          <w:rFonts w:ascii="Calibri" w:hAnsi="Calibri" w:cs="Calibri"/>
          <w:b w:val="0"/>
          <w:i w:val="0"/>
          <w:szCs w:val="22"/>
          <w:lang w:val="sk-SK"/>
        </w:rPr>
        <w:t xml:space="preserve"> </w:t>
      </w:r>
      <w:proofErr w:type="spellStart"/>
      <w:r w:rsidRPr="00247176">
        <w:rPr>
          <w:rFonts w:ascii="Calibri" w:hAnsi="Calibri" w:cs="Calibri"/>
          <w:b w:val="0"/>
          <w:i w:val="0"/>
          <w:szCs w:val="22"/>
          <w:lang w:val="sk-SK"/>
        </w:rPr>
        <w:t>kilometrická</w:t>
      </w:r>
      <w:proofErr w:type="spellEnd"/>
      <w:r w:rsidRPr="00247176">
        <w:rPr>
          <w:rFonts w:ascii="Calibri" w:hAnsi="Calibri" w:cs="Calibri"/>
          <w:b w:val="0"/>
          <w:i w:val="0"/>
          <w:szCs w:val="22"/>
          <w:lang w:val="sk-SK"/>
        </w:rPr>
        <w:t xml:space="preserve"> dĺžka </w:t>
      </w:r>
      <w:r w:rsidR="008C0FE7">
        <w:rPr>
          <w:rFonts w:ascii="Calibri" w:hAnsi="Calibri" w:cs="Calibri"/>
          <w:b w:val="0"/>
          <w:i w:val="0"/>
          <w:szCs w:val="22"/>
          <w:lang w:val="sk-SK"/>
        </w:rPr>
        <w:t xml:space="preserve">návozu Používaného vozidla do jeho východiskovej zastávky a jeho odvozu z konečnej zastávky. </w:t>
      </w:r>
      <w:r w:rsidR="001D22AE" w:rsidRPr="00CE7760">
        <w:rPr>
          <w:rFonts w:ascii="Calibri" w:hAnsi="Calibri" w:cs="Calibri"/>
          <w:b w:val="0"/>
          <w:i w:val="0"/>
          <w:szCs w:val="22"/>
          <w:lang w:val="sk-SK"/>
        </w:rPr>
        <w:t xml:space="preserve">Dopravca je povinný na </w:t>
      </w:r>
      <w:proofErr w:type="spellStart"/>
      <w:r w:rsidR="001D22AE" w:rsidRPr="00CE7760">
        <w:rPr>
          <w:rFonts w:ascii="Calibri" w:hAnsi="Calibri" w:cs="Calibri"/>
          <w:b w:val="0"/>
          <w:i w:val="0"/>
          <w:szCs w:val="22"/>
          <w:lang w:val="sk-SK"/>
        </w:rPr>
        <w:t>Posilové</w:t>
      </w:r>
      <w:proofErr w:type="spellEnd"/>
      <w:r w:rsidR="001D22AE" w:rsidRPr="00CE7760">
        <w:rPr>
          <w:rFonts w:ascii="Calibri" w:hAnsi="Calibri" w:cs="Calibri"/>
          <w:b w:val="0"/>
          <w:i w:val="0"/>
          <w:szCs w:val="22"/>
          <w:lang w:val="sk-SK"/>
        </w:rPr>
        <w:t xml:space="preserve"> spoje využiť Používané</w:t>
      </w:r>
      <w:r w:rsidR="00D51A3E">
        <w:rPr>
          <w:rFonts w:ascii="Calibri" w:hAnsi="Calibri" w:cs="Calibri"/>
          <w:b w:val="0"/>
          <w:i w:val="0"/>
          <w:szCs w:val="22"/>
          <w:lang w:val="sk-SK"/>
        </w:rPr>
        <w:t xml:space="preserve"> </w:t>
      </w:r>
      <w:r w:rsidR="001D22AE" w:rsidRPr="00CE7760">
        <w:rPr>
          <w:rFonts w:ascii="Calibri" w:hAnsi="Calibri" w:cs="Calibri"/>
          <w:b w:val="0"/>
          <w:i w:val="0"/>
          <w:szCs w:val="22"/>
          <w:lang w:val="sk-SK"/>
        </w:rPr>
        <w:t>vozidlá s čo najmenšou dĺžkou aktuálne potrebného návozu a odvozu.</w:t>
      </w:r>
      <w:r w:rsidR="00D51A3E">
        <w:rPr>
          <w:rFonts w:ascii="Calibri" w:hAnsi="Calibri" w:cs="Calibri"/>
          <w:b w:val="0"/>
          <w:i w:val="0"/>
          <w:szCs w:val="22"/>
          <w:lang w:val="sk-SK"/>
        </w:rPr>
        <w:t xml:space="preserve"> </w:t>
      </w:r>
    </w:p>
    <w:p w14:paraId="210B8D92" w14:textId="77777777" w:rsidR="00A1482C" w:rsidRPr="00EF6B78" w:rsidRDefault="00A1482C" w:rsidP="00333F48">
      <w:pPr>
        <w:spacing w:line="276" w:lineRule="auto"/>
        <w:ind w:left="709" w:hanging="709"/>
        <w:rPr>
          <w:rFonts w:ascii="Calibri" w:hAnsi="Calibri" w:cs="Calibri"/>
          <w:position w:val="-14"/>
          <w:sz w:val="22"/>
          <w:szCs w:val="22"/>
        </w:rPr>
      </w:pPr>
    </w:p>
    <w:p w14:paraId="5342E531" w14:textId="42C301E6" w:rsidR="00333F48" w:rsidRPr="00EF6B78" w:rsidRDefault="00333F48" w:rsidP="00333F48">
      <w:pPr>
        <w:spacing w:line="276" w:lineRule="auto"/>
        <w:rPr>
          <w:rFonts w:ascii="Calibri" w:hAnsi="Calibri" w:cs="Calibri"/>
          <w:b/>
          <w:sz w:val="22"/>
          <w:szCs w:val="22"/>
        </w:rPr>
      </w:pPr>
      <w:bookmarkStart w:id="15" w:name="_Ref271622156"/>
      <w:r w:rsidRPr="007A28E4">
        <w:rPr>
          <w:rFonts w:ascii="Calibri" w:hAnsi="Calibri" w:cs="Calibri"/>
          <w:sz w:val="22"/>
          <w:szCs w:val="22"/>
        </w:rPr>
        <w:t>6.6</w:t>
      </w:r>
      <w:r w:rsidR="00D51A3E">
        <w:rPr>
          <w:rFonts w:ascii="Calibri" w:hAnsi="Calibri" w:cs="Calibri"/>
          <w:sz w:val="22"/>
          <w:szCs w:val="22"/>
        </w:rPr>
        <w:t xml:space="preserve"> </w:t>
      </w:r>
      <w:r w:rsidRPr="007A28E4">
        <w:rPr>
          <w:rFonts w:ascii="Calibri" w:hAnsi="Calibri" w:cs="Calibri"/>
          <w:b/>
          <w:sz w:val="22"/>
          <w:szCs w:val="22"/>
        </w:rPr>
        <w:t xml:space="preserve">Výpočet </w:t>
      </w:r>
      <w:r w:rsidR="00A1482C" w:rsidRPr="007A28E4">
        <w:rPr>
          <w:rFonts w:ascii="Calibri" w:hAnsi="Calibri" w:cs="Calibri"/>
          <w:b/>
          <w:sz w:val="22"/>
          <w:szCs w:val="22"/>
        </w:rPr>
        <w:t>Príspevku</w:t>
      </w:r>
      <w:r w:rsidRPr="007A28E4">
        <w:rPr>
          <w:rFonts w:ascii="Calibri" w:hAnsi="Calibri" w:cs="Calibri"/>
          <w:b/>
          <w:sz w:val="22"/>
          <w:szCs w:val="22"/>
        </w:rPr>
        <w:t xml:space="preserve"> za riadne poskytovanie Služby je daný</w:t>
      </w:r>
      <w:r w:rsidR="00D51A3E">
        <w:rPr>
          <w:rFonts w:ascii="Calibri" w:hAnsi="Calibri" w:cs="Calibri"/>
          <w:b/>
          <w:sz w:val="22"/>
          <w:szCs w:val="22"/>
        </w:rPr>
        <w:t xml:space="preserve"> </w:t>
      </w:r>
      <w:r w:rsidR="00A1482C" w:rsidRPr="007A28E4">
        <w:rPr>
          <w:rFonts w:ascii="Calibri" w:hAnsi="Calibri" w:cs="Calibri"/>
          <w:b/>
          <w:sz w:val="22"/>
          <w:szCs w:val="22"/>
        </w:rPr>
        <w:t>vzorcami na výpočet Ceny Služby a na výpočet</w:t>
      </w:r>
      <w:r w:rsidR="00D51A3E">
        <w:rPr>
          <w:rFonts w:ascii="Calibri" w:hAnsi="Calibri" w:cs="Calibri"/>
          <w:b/>
          <w:sz w:val="22"/>
          <w:szCs w:val="22"/>
        </w:rPr>
        <w:t xml:space="preserve"> </w:t>
      </w:r>
      <w:r w:rsidR="00A1482C" w:rsidRPr="007A28E4">
        <w:rPr>
          <w:rFonts w:ascii="Calibri" w:hAnsi="Calibri" w:cs="Calibri"/>
          <w:b/>
          <w:sz w:val="22"/>
          <w:szCs w:val="22"/>
        </w:rPr>
        <w:t>Doplatku.</w:t>
      </w:r>
      <w:r w:rsidR="00D51A3E">
        <w:rPr>
          <w:rFonts w:ascii="Calibri" w:hAnsi="Calibri" w:cs="Calibri"/>
          <w:b/>
          <w:sz w:val="22"/>
          <w:szCs w:val="22"/>
        </w:rPr>
        <w:t xml:space="preserve"> </w:t>
      </w:r>
      <w:r w:rsidR="00A1482C" w:rsidRPr="007A28E4">
        <w:rPr>
          <w:rFonts w:ascii="Calibri" w:hAnsi="Calibri" w:cs="Calibri"/>
          <w:b/>
          <w:sz w:val="22"/>
          <w:szCs w:val="22"/>
        </w:rPr>
        <w:t xml:space="preserve">Vzorec na výpočet Ceny Služby </w:t>
      </w:r>
      <w:bookmarkEnd w:id="15"/>
      <w:r w:rsidR="00A1482C" w:rsidRPr="007A28E4">
        <w:rPr>
          <w:rFonts w:ascii="Calibri" w:hAnsi="Calibri" w:cs="Calibri"/>
          <w:b/>
          <w:sz w:val="22"/>
          <w:szCs w:val="22"/>
        </w:rPr>
        <w:t>je</w:t>
      </w:r>
      <w:r w:rsidRPr="007A28E4">
        <w:rPr>
          <w:rFonts w:ascii="Calibri" w:hAnsi="Calibri" w:cs="Calibri"/>
          <w:b/>
          <w:sz w:val="22"/>
          <w:szCs w:val="22"/>
        </w:rPr>
        <w:t>:</w:t>
      </w:r>
      <w:r w:rsidRPr="00EF6B78">
        <w:rPr>
          <w:rFonts w:ascii="Calibri" w:hAnsi="Calibri" w:cs="Calibri"/>
          <w:b/>
          <w:sz w:val="22"/>
          <w:szCs w:val="22"/>
        </w:rPr>
        <w:t xml:space="preserve"> </w:t>
      </w:r>
    </w:p>
    <w:p w14:paraId="485F69C2" w14:textId="6A40DDF0" w:rsidR="00333F48" w:rsidRPr="00EF6B78" w:rsidRDefault="00333F48" w:rsidP="00333F48">
      <w:pPr>
        <w:ind w:left="935"/>
        <w:rPr>
          <w:rFonts w:ascii="Calibri" w:hAnsi="Calibri" w:cs="Calibri"/>
          <w:bCs/>
        </w:rPr>
      </w:pPr>
      <w:r w:rsidRPr="00EF6B78">
        <w:rPr>
          <w:rFonts w:ascii="Calibri" w:hAnsi="Calibri" w:cs="Calibri"/>
          <w:bCs/>
        </w:rPr>
        <w:t>CS</w:t>
      </w:r>
      <w:r w:rsidRPr="00EF6B78">
        <w:rPr>
          <w:rFonts w:ascii="Calibri" w:hAnsi="Calibri" w:cs="Calibri"/>
          <w:bCs/>
          <w:vertAlign w:val="subscript"/>
        </w:rPr>
        <w:t xml:space="preserve">QU </w:t>
      </w:r>
      <w:r w:rsidRPr="00EF6B78">
        <w:rPr>
          <w:rFonts w:ascii="Calibri" w:hAnsi="Calibri" w:cs="Calibri"/>
          <w:bCs/>
        </w:rPr>
        <w:t>= C</w:t>
      </w:r>
      <w:r w:rsidRPr="00EF6B78">
        <w:rPr>
          <w:rFonts w:ascii="Calibri" w:hAnsi="Calibri" w:cs="Calibri"/>
          <w:bCs/>
          <w:vertAlign w:val="subscript"/>
        </w:rPr>
        <w:t>QSPOLU</w:t>
      </w:r>
      <w:r w:rsidRPr="00EF6B78">
        <w:rPr>
          <w:rFonts w:ascii="Calibri" w:hAnsi="Calibri" w:cs="Calibri"/>
          <w:bCs/>
        </w:rPr>
        <w:t xml:space="preserve"> x (KM</w:t>
      </w:r>
      <w:r w:rsidRPr="00EF6B78">
        <w:rPr>
          <w:rFonts w:ascii="Calibri" w:hAnsi="Calibri" w:cs="Calibri"/>
          <w:bCs/>
          <w:vertAlign w:val="subscript"/>
        </w:rPr>
        <w:t>QCP</w:t>
      </w:r>
      <w:r w:rsidR="00D51A3E">
        <w:rPr>
          <w:rFonts w:ascii="Calibri" w:hAnsi="Calibri" w:cs="Calibri"/>
          <w:bCs/>
          <w:vertAlign w:val="subscript"/>
        </w:rPr>
        <w:t xml:space="preserve"> </w:t>
      </w:r>
      <w:r w:rsidRPr="00EF6B78">
        <w:rPr>
          <w:rFonts w:ascii="Calibri" w:hAnsi="Calibri" w:cs="Calibri"/>
          <w:bCs/>
        </w:rPr>
        <w:t>+ KM</w:t>
      </w:r>
      <w:r w:rsidRPr="00EF6B78">
        <w:rPr>
          <w:rFonts w:ascii="Calibri" w:hAnsi="Calibri" w:cs="Calibri"/>
          <w:bCs/>
          <w:vertAlign w:val="subscript"/>
        </w:rPr>
        <w:t>QOB</w:t>
      </w:r>
      <w:r w:rsidRPr="00EF6B78">
        <w:rPr>
          <w:rFonts w:ascii="Calibri" w:hAnsi="Calibri" w:cs="Calibri"/>
          <w:bCs/>
        </w:rPr>
        <w:t xml:space="preserve"> + </w:t>
      </w:r>
      <w:r w:rsidRPr="001D22AE">
        <w:rPr>
          <w:rFonts w:ascii="Calibri" w:hAnsi="Calibri" w:cs="Calibri"/>
          <w:bCs/>
        </w:rPr>
        <w:t xml:space="preserve">1,1 x </w:t>
      </w:r>
      <w:r w:rsidRPr="00EF6B78">
        <w:rPr>
          <w:rFonts w:ascii="Calibri" w:hAnsi="Calibri" w:cs="Calibri"/>
          <w:bCs/>
        </w:rPr>
        <w:t>KM</w:t>
      </w:r>
      <w:r w:rsidRPr="00EF6B78">
        <w:rPr>
          <w:rFonts w:ascii="Calibri" w:hAnsi="Calibri" w:cs="Calibri"/>
          <w:bCs/>
          <w:vertAlign w:val="subscript"/>
        </w:rPr>
        <w:t>QBIC</w:t>
      </w:r>
      <w:r w:rsidRPr="00EF6B78">
        <w:rPr>
          <w:rFonts w:ascii="Calibri" w:hAnsi="Calibri" w:cs="Calibri"/>
          <w:bCs/>
        </w:rPr>
        <w:t xml:space="preserve"> )+ C</w:t>
      </w:r>
      <w:r w:rsidRPr="00EF6B78">
        <w:rPr>
          <w:rFonts w:ascii="Calibri" w:hAnsi="Calibri" w:cs="Calibri"/>
          <w:bCs/>
          <w:vertAlign w:val="subscript"/>
        </w:rPr>
        <w:t>QNERU</w:t>
      </w:r>
      <w:r w:rsidRPr="00EF6B78">
        <w:rPr>
          <w:rFonts w:ascii="Calibri" w:hAnsi="Calibri" w:cs="Calibri"/>
          <w:bCs/>
        </w:rPr>
        <w:t xml:space="preserve"> x KM</w:t>
      </w:r>
      <w:r w:rsidRPr="00EF6B78">
        <w:rPr>
          <w:rFonts w:ascii="Calibri" w:hAnsi="Calibri" w:cs="Calibri"/>
          <w:bCs/>
          <w:vertAlign w:val="subscript"/>
        </w:rPr>
        <w:t>QNER</w:t>
      </w:r>
      <w:r w:rsidR="00D51A3E">
        <w:rPr>
          <w:rFonts w:ascii="Calibri" w:hAnsi="Calibri" w:cs="Calibri"/>
          <w:bCs/>
          <w:vertAlign w:val="subscript"/>
        </w:rPr>
        <w:t xml:space="preserve"> </w:t>
      </w:r>
    </w:p>
    <w:p w14:paraId="0F6912F8" w14:textId="77777777" w:rsidR="00333F48" w:rsidRPr="00EF6B78" w:rsidRDefault="00333F48" w:rsidP="00333F48">
      <w:pPr>
        <w:ind w:left="935"/>
        <w:rPr>
          <w:rFonts w:ascii="Calibri" w:hAnsi="Calibri" w:cs="Calibri"/>
          <w:bCs/>
          <w:vertAlign w:val="subscript"/>
        </w:rPr>
      </w:pPr>
    </w:p>
    <w:p w14:paraId="4D095F41" w14:textId="77777777" w:rsidR="00333F48" w:rsidRPr="00EF6B78" w:rsidRDefault="00333F48" w:rsidP="00333F48">
      <w:pPr>
        <w:ind w:left="935"/>
        <w:rPr>
          <w:rFonts w:ascii="Calibri" w:hAnsi="Calibri" w:cs="Calibri"/>
          <w:bCs/>
        </w:rPr>
      </w:pPr>
      <w:r w:rsidRPr="00EF6B78">
        <w:rPr>
          <w:rFonts w:ascii="Calibri" w:hAnsi="Calibri" w:cs="Calibri"/>
          <w:bCs/>
        </w:rPr>
        <w:t>CS</w:t>
      </w:r>
      <w:r w:rsidRPr="00EF6B78">
        <w:rPr>
          <w:rFonts w:ascii="Calibri" w:hAnsi="Calibri" w:cs="Calibri"/>
          <w:bCs/>
          <w:vertAlign w:val="subscript"/>
        </w:rPr>
        <w:t>QU</w:t>
      </w:r>
      <w:r w:rsidRPr="00EF6B78">
        <w:rPr>
          <w:rFonts w:ascii="Calibri" w:hAnsi="Calibri" w:cs="Calibri"/>
          <w:bCs/>
          <w:vertAlign w:val="subscript"/>
        </w:rPr>
        <w:tab/>
      </w:r>
      <w:r w:rsidRPr="00EF6B78">
        <w:rPr>
          <w:rFonts w:ascii="Calibri" w:hAnsi="Calibri" w:cs="Calibri"/>
          <w:bCs/>
          <w:vertAlign w:val="subscript"/>
        </w:rPr>
        <w:tab/>
      </w:r>
      <w:r w:rsidRPr="00EF6B78">
        <w:rPr>
          <w:rFonts w:ascii="Calibri" w:hAnsi="Calibri" w:cs="Calibri"/>
          <w:bCs/>
        </w:rPr>
        <w:t>je Cena Služby za uplynulý štvrťrok</w:t>
      </w:r>
    </w:p>
    <w:p w14:paraId="7B980C10" w14:textId="5CB14389" w:rsidR="00333F48" w:rsidRPr="00EF6B78" w:rsidRDefault="00333F48" w:rsidP="00333F48">
      <w:pPr>
        <w:ind w:left="2124" w:hanging="1189"/>
        <w:rPr>
          <w:rFonts w:ascii="Calibri" w:hAnsi="Calibri" w:cs="Calibri"/>
          <w:bCs/>
        </w:rPr>
      </w:pPr>
      <w:r w:rsidRPr="00EF6B78">
        <w:rPr>
          <w:rFonts w:ascii="Calibri" w:hAnsi="Calibri" w:cs="Calibri"/>
          <w:bCs/>
        </w:rPr>
        <w:t>C</w:t>
      </w:r>
      <w:r w:rsidRPr="00EF6B78">
        <w:rPr>
          <w:rFonts w:ascii="Calibri" w:hAnsi="Calibri" w:cs="Calibri"/>
          <w:bCs/>
          <w:vertAlign w:val="subscript"/>
        </w:rPr>
        <w:t>QSPOLU</w:t>
      </w:r>
      <w:r w:rsidRPr="00EF6B78">
        <w:rPr>
          <w:rFonts w:ascii="Calibri" w:hAnsi="Calibri" w:cs="Calibri"/>
          <w:bCs/>
          <w:vertAlign w:val="subscript"/>
        </w:rPr>
        <w:tab/>
      </w:r>
      <w:r w:rsidRPr="00EF6B78">
        <w:rPr>
          <w:rFonts w:ascii="Calibri" w:hAnsi="Calibri" w:cs="Calibri"/>
          <w:bCs/>
        </w:rPr>
        <w:t>je Jednotková cena</w:t>
      </w:r>
      <w:r w:rsidR="00D51A3E">
        <w:rPr>
          <w:rFonts w:ascii="Calibri" w:hAnsi="Calibri" w:cs="Calibri"/>
          <w:bCs/>
        </w:rPr>
        <w:t xml:space="preserve"> </w:t>
      </w:r>
      <w:r w:rsidRPr="00EF6B78">
        <w:rPr>
          <w:rFonts w:ascii="Calibri" w:hAnsi="Calibri" w:cs="Calibri"/>
          <w:bCs/>
        </w:rPr>
        <w:t>za</w:t>
      </w:r>
      <w:r w:rsidR="00D51A3E">
        <w:rPr>
          <w:rFonts w:ascii="Calibri" w:hAnsi="Calibri" w:cs="Calibri"/>
          <w:bCs/>
        </w:rPr>
        <w:t xml:space="preserve"> </w:t>
      </w:r>
      <w:r w:rsidRPr="00EF6B78">
        <w:rPr>
          <w:rFonts w:ascii="Calibri" w:hAnsi="Calibri" w:cs="Calibri"/>
          <w:bCs/>
        </w:rPr>
        <w:t>Tarifný kilometer</w:t>
      </w:r>
      <w:r w:rsidR="00D51A3E">
        <w:rPr>
          <w:rFonts w:ascii="Calibri" w:hAnsi="Calibri" w:cs="Calibri"/>
          <w:bCs/>
        </w:rPr>
        <w:t xml:space="preserve"> </w:t>
      </w:r>
      <w:r w:rsidRPr="00EF6B78">
        <w:rPr>
          <w:rFonts w:ascii="Calibri" w:hAnsi="Calibri" w:cs="Calibri"/>
          <w:bCs/>
        </w:rPr>
        <w:t>zaktualizovaná za uplynulý štvrťrok podľa pravid</w:t>
      </w:r>
      <w:r w:rsidR="00EF6B78">
        <w:rPr>
          <w:rFonts w:ascii="Calibri" w:hAnsi="Calibri" w:cs="Calibri"/>
          <w:bCs/>
        </w:rPr>
        <w:t>i</w:t>
      </w:r>
      <w:r w:rsidRPr="00EF6B78">
        <w:rPr>
          <w:rFonts w:ascii="Calibri" w:hAnsi="Calibri" w:cs="Calibri"/>
          <w:bCs/>
        </w:rPr>
        <w:t>el v tejto Zmluve</w:t>
      </w:r>
    </w:p>
    <w:p w14:paraId="1313BEA5" w14:textId="6F6FC3FF" w:rsidR="00333F48" w:rsidRPr="00EF6B78" w:rsidRDefault="00333F48" w:rsidP="00333F48">
      <w:pPr>
        <w:ind w:left="2124" w:hanging="1189"/>
        <w:rPr>
          <w:rFonts w:ascii="Calibri" w:hAnsi="Calibri" w:cs="Calibri"/>
        </w:rPr>
      </w:pPr>
      <w:r w:rsidRPr="00EF6B78">
        <w:rPr>
          <w:rFonts w:ascii="Calibri" w:hAnsi="Calibri" w:cs="Calibri"/>
          <w:bCs/>
        </w:rPr>
        <w:t>C</w:t>
      </w:r>
      <w:r w:rsidRPr="00EF6B78">
        <w:rPr>
          <w:rFonts w:ascii="Calibri" w:hAnsi="Calibri" w:cs="Calibri"/>
          <w:bCs/>
          <w:vertAlign w:val="subscript"/>
        </w:rPr>
        <w:t>QNERU</w:t>
      </w:r>
      <w:r w:rsidRPr="00EF6B78">
        <w:rPr>
          <w:rFonts w:ascii="Calibri" w:hAnsi="Calibri" w:cs="Calibri"/>
          <w:bCs/>
          <w:vertAlign w:val="subscript"/>
        </w:rPr>
        <w:tab/>
      </w:r>
      <w:r w:rsidRPr="00EF6B78">
        <w:rPr>
          <w:rFonts w:ascii="Calibri" w:hAnsi="Calibri" w:cs="Calibri"/>
          <w:bCs/>
        </w:rPr>
        <w:t>je Jednotková cena</w:t>
      </w:r>
      <w:r w:rsidR="00D51A3E">
        <w:rPr>
          <w:rFonts w:ascii="Calibri" w:hAnsi="Calibri" w:cs="Calibri"/>
          <w:bCs/>
        </w:rPr>
        <w:t xml:space="preserve"> </w:t>
      </w:r>
      <w:r w:rsidRPr="00EF6B78">
        <w:rPr>
          <w:rFonts w:ascii="Calibri" w:hAnsi="Calibri" w:cs="Calibri"/>
          <w:bCs/>
        </w:rPr>
        <w:t>za nerealizovaný Tarifný kilometer zaktualizovaná za uplynulý štvrťrok podľa pravidiel v tejto Zmluve.</w:t>
      </w:r>
    </w:p>
    <w:p w14:paraId="5935F8AD" w14:textId="436B41E8" w:rsidR="00333F48" w:rsidRPr="007A28E4" w:rsidRDefault="00333F48" w:rsidP="00333F48">
      <w:pPr>
        <w:ind w:left="2124" w:hanging="1189"/>
        <w:rPr>
          <w:rFonts w:ascii="Calibri" w:hAnsi="Calibri" w:cs="Calibri"/>
          <w:bCs/>
        </w:rPr>
      </w:pPr>
      <w:r w:rsidRPr="007A28E4">
        <w:rPr>
          <w:rFonts w:ascii="Calibri" w:hAnsi="Calibri" w:cs="Calibri"/>
          <w:bCs/>
        </w:rPr>
        <w:t>KM</w:t>
      </w:r>
      <w:r w:rsidRPr="007A28E4">
        <w:rPr>
          <w:rFonts w:ascii="Calibri" w:hAnsi="Calibri" w:cs="Calibri"/>
          <w:bCs/>
          <w:vertAlign w:val="subscript"/>
        </w:rPr>
        <w:t>QCP</w:t>
      </w:r>
      <w:r w:rsidRPr="007A28E4">
        <w:rPr>
          <w:rFonts w:ascii="Calibri" w:hAnsi="Calibri" w:cs="Calibri"/>
          <w:bCs/>
          <w:vertAlign w:val="subscript"/>
        </w:rPr>
        <w:tab/>
      </w:r>
      <w:bookmarkStart w:id="16" w:name="_Hlk529372798"/>
      <w:r w:rsidRPr="007A28E4">
        <w:rPr>
          <w:rFonts w:ascii="Calibri" w:hAnsi="Calibri" w:cs="Calibri"/>
          <w:bCs/>
        </w:rPr>
        <w:t xml:space="preserve">je súčet </w:t>
      </w:r>
      <w:proofErr w:type="spellStart"/>
      <w:r w:rsidRPr="007A28E4">
        <w:rPr>
          <w:rFonts w:ascii="Calibri" w:hAnsi="Calibri" w:cs="Calibri"/>
          <w:bCs/>
        </w:rPr>
        <w:t>kilometrickej</w:t>
      </w:r>
      <w:proofErr w:type="spellEnd"/>
      <w:r w:rsidRPr="007A28E4">
        <w:rPr>
          <w:rFonts w:ascii="Calibri" w:hAnsi="Calibri" w:cs="Calibri"/>
          <w:bCs/>
        </w:rPr>
        <w:t xml:space="preserve"> dĺžky Spojov podľa Cestovných poriadkov za skutočne realizované spoje bez </w:t>
      </w:r>
      <w:proofErr w:type="spellStart"/>
      <w:r w:rsidR="00A1482C" w:rsidRPr="007A28E4">
        <w:rPr>
          <w:rFonts w:ascii="Calibri" w:hAnsi="Calibri" w:cs="Calibri"/>
          <w:bCs/>
        </w:rPr>
        <w:t>C</w:t>
      </w:r>
      <w:r w:rsidRPr="007A28E4">
        <w:rPr>
          <w:rFonts w:ascii="Calibri" w:hAnsi="Calibri" w:cs="Calibri"/>
          <w:bCs/>
        </w:rPr>
        <w:t>yklobusov</w:t>
      </w:r>
      <w:proofErr w:type="spellEnd"/>
      <w:r w:rsidRPr="007A28E4">
        <w:rPr>
          <w:rFonts w:ascii="Calibri" w:hAnsi="Calibri" w:cs="Calibri"/>
          <w:bCs/>
        </w:rPr>
        <w:t xml:space="preserve"> za kalendárny štvrťrok.</w:t>
      </w:r>
      <w:bookmarkEnd w:id="16"/>
    </w:p>
    <w:p w14:paraId="0691E07D" w14:textId="10E557EF" w:rsidR="00333F48" w:rsidRPr="00EF6B78" w:rsidRDefault="00333F48" w:rsidP="00333F48">
      <w:pPr>
        <w:ind w:left="2124" w:hanging="1189"/>
        <w:rPr>
          <w:rFonts w:ascii="Calibri" w:hAnsi="Calibri" w:cs="Calibri"/>
        </w:rPr>
      </w:pPr>
      <w:r w:rsidRPr="007A28E4">
        <w:rPr>
          <w:rFonts w:ascii="Calibri" w:hAnsi="Calibri" w:cs="Calibri"/>
          <w:bCs/>
        </w:rPr>
        <w:t>KM</w:t>
      </w:r>
      <w:r w:rsidRPr="007A28E4">
        <w:rPr>
          <w:rFonts w:ascii="Calibri" w:hAnsi="Calibri" w:cs="Calibri"/>
          <w:bCs/>
          <w:vertAlign w:val="subscript"/>
        </w:rPr>
        <w:t>QOB</w:t>
      </w:r>
      <w:r w:rsidRPr="007A28E4">
        <w:rPr>
          <w:rFonts w:ascii="Calibri" w:hAnsi="Calibri" w:cs="Calibri"/>
          <w:bCs/>
          <w:vertAlign w:val="subscript"/>
        </w:rPr>
        <w:tab/>
      </w:r>
      <w:r w:rsidRPr="007A28E4">
        <w:rPr>
          <w:rFonts w:ascii="Calibri" w:hAnsi="Calibri" w:cs="Calibri"/>
          <w:bCs/>
        </w:rPr>
        <w:t xml:space="preserve">je skutočne realizovaný </w:t>
      </w:r>
      <w:r w:rsidR="00EF6B78" w:rsidRPr="007A28E4">
        <w:rPr>
          <w:rFonts w:ascii="Calibri" w:hAnsi="Calibri" w:cs="Calibri"/>
          <w:bCs/>
        </w:rPr>
        <w:t xml:space="preserve">prírastok </w:t>
      </w:r>
      <w:r w:rsidRPr="007A28E4">
        <w:rPr>
          <w:rFonts w:ascii="Calibri" w:hAnsi="Calibri" w:cs="Calibri"/>
          <w:bCs/>
        </w:rPr>
        <w:t>počt</w:t>
      </w:r>
      <w:r w:rsidR="00EF6B78" w:rsidRPr="007A28E4">
        <w:rPr>
          <w:rFonts w:ascii="Calibri" w:hAnsi="Calibri" w:cs="Calibri"/>
          <w:bCs/>
        </w:rPr>
        <w:t>u</w:t>
      </w:r>
      <w:r w:rsidRPr="007A28E4">
        <w:rPr>
          <w:rFonts w:ascii="Calibri" w:hAnsi="Calibri" w:cs="Calibri"/>
          <w:bCs/>
        </w:rPr>
        <w:t xml:space="preserve"> Tarifných kilometrom pri</w:t>
      </w:r>
      <w:r w:rsidRPr="00EF6B78">
        <w:rPr>
          <w:rFonts w:ascii="Calibri" w:hAnsi="Calibri" w:cs="Calibri"/>
          <w:bCs/>
        </w:rPr>
        <w:t xml:space="preserve"> realizácii obchádzok, výluk a </w:t>
      </w:r>
      <w:proofErr w:type="spellStart"/>
      <w:r w:rsidRPr="00EF6B78">
        <w:rPr>
          <w:rFonts w:ascii="Calibri" w:hAnsi="Calibri" w:cs="Calibri"/>
          <w:bCs/>
        </w:rPr>
        <w:t>posilových</w:t>
      </w:r>
      <w:proofErr w:type="spellEnd"/>
      <w:r w:rsidRPr="00EF6B78">
        <w:rPr>
          <w:rFonts w:ascii="Calibri" w:hAnsi="Calibri" w:cs="Calibri"/>
          <w:bCs/>
        </w:rPr>
        <w:t xml:space="preserve"> spojov</w:t>
      </w:r>
      <w:r w:rsidR="00D51A3E">
        <w:rPr>
          <w:rFonts w:ascii="Calibri" w:hAnsi="Calibri" w:cs="Calibri"/>
          <w:bCs/>
        </w:rPr>
        <w:t xml:space="preserve"> </w:t>
      </w:r>
      <w:r w:rsidRPr="00EF6B78">
        <w:rPr>
          <w:rFonts w:ascii="Calibri" w:hAnsi="Calibri" w:cs="Calibri"/>
          <w:bCs/>
        </w:rPr>
        <w:t>podľa pokynov Objedn</w:t>
      </w:r>
      <w:r w:rsidR="00EF6B78">
        <w:rPr>
          <w:rFonts w:ascii="Calibri" w:hAnsi="Calibri" w:cs="Calibri"/>
          <w:bCs/>
        </w:rPr>
        <w:t>á</w:t>
      </w:r>
      <w:r w:rsidRPr="00EF6B78">
        <w:rPr>
          <w:rFonts w:ascii="Calibri" w:hAnsi="Calibri" w:cs="Calibri"/>
          <w:bCs/>
        </w:rPr>
        <w:t xml:space="preserve">vateľa za kalendárny štvrťrok. </w:t>
      </w:r>
    </w:p>
    <w:p w14:paraId="255DD482" w14:textId="485A3E80" w:rsidR="00333F48" w:rsidRPr="00EF6B78" w:rsidRDefault="00333F48" w:rsidP="00333F48">
      <w:pPr>
        <w:ind w:left="2124" w:hanging="1189"/>
        <w:rPr>
          <w:rFonts w:ascii="Calibri" w:hAnsi="Calibri" w:cs="Calibri"/>
          <w:bCs/>
        </w:rPr>
      </w:pPr>
      <w:r w:rsidRPr="007A28E4">
        <w:rPr>
          <w:rFonts w:ascii="Calibri" w:hAnsi="Calibri" w:cs="Calibri"/>
          <w:bCs/>
        </w:rPr>
        <w:t>KM</w:t>
      </w:r>
      <w:r w:rsidRPr="007A28E4">
        <w:rPr>
          <w:rFonts w:ascii="Calibri" w:hAnsi="Calibri" w:cs="Calibri"/>
          <w:bCs/>
          <w:vertAlign w:val="subscript"/>
        </w:rPr>
        <w:t>QBIC</w:t>
      </w:r>
      <w:r w:rsidRPr="007A28E4">
        <w:rPr>
          <w:rFonts w:ascii="Calibri" w:hAnsi="Calibri" w:cs="Calibri"/>
          <w:bCs/>
          <w:vertAlign w:val="subscript"/>
        </w:rPr>
        <w:tab/>
      </w:r>
      <w:r w:rsidRPr="007A28E4">
        <w:rPr>
          <w:rFonts w:ascii="Calibri" w:hAnsi="Calibri" w:cs="Calibri"/>
          <w:bCs/>
        </w:rPr>
        <w:t xml:space="preserve">je súčet </w:t>
      </w:r>
      <w:proofErr w:type="spellStart"/>
      <w:r w:rsidRPr="007A28E4">
        <w:rPr>
          <w:rFonts w:ascii="Calibri" w:hAnsi="Calibri" w:cs="Calibri"/>
          <w:bCs/>
        </w:rPr>
        <w:t>kilometrickej</w:t>
      </w:r>
      <w:proofErr w:type="spellEnd"/>
      <w:r w:rsidRPr="007A28E4">
        <w:rPr>
          <w:rFonts w:ascii="Calibri" w:hAnsi="Calibri" w:cs="Calibri"/>
          <w:bCs/>
        </w:rPr>
        <w:t xml:space="preserve"> dĺžky </w:t>
      </w:r>
      <w:proofErr w:type="spellStart"/>
      <w:r w:rsidR="00A1482C" w:rsidRPr="007A28E4">
        <w:rPr>
          <w:rFonts w:ascii="Calibri" w:hAnsi="Calibri" w:cs="Calibri"/>
          <w:bCs/>
        </w:rPr>
        <w:t>Cyklobusov</w:t>
      </w:r>
      <w:proofErr w:type="spellEnd"/>
      <w:r w:rsidRPr="007A28E4">
        <w:rPr>
          <w:rFonts w:ascii="Calibri" w:hAnsi="Calibri" w:cs="Calibri"/>
          <w:bCs/>
        </w:rPr>
        <w:t xml:space="preserve"> podľa Cestovných poriadkov</w:t>
      </w:r>
      <w:r w:rsidR="00D51A3E">
        <w:rPr>
          <w:rFonts w:ascii="Calibri" w:hAnsi="Calibri" w:cs="Calibri"/>
          <w:bCs/>
        </w:rPr>
        <w:t xml:space="preserve"> </w:t>
      </w:r>
      <w:r w:rsidRPr="007A28E4">
        <w:rPr>
          <w:rFonts w:ascii="Calibri" w:hAnsi="Calibri" w:cs="Calibri"/>
          <w:bCs/>
        </w:rPr>
        <w:t>za skutočne realizované spoje</w:t>
      </w:r>
      <w:r w:rsidR="00D51A3E">
        <w:rPr>
          <w:rFonts w:ascii="Calibri" w:hAnsi="Calibri" w:cs="Calibri"/>
          <w:bCs/>
        </w:rPr>
        <w:t xml:space="preserve"> </w:t>
      </w:r>
      <w:r w:rsidRPr="007A28E4">
        <w:rPr>
          <w:rFonts w:ascii="Calibri" w:hAnsi="Calibri" w:cs="Calibri"/>
          <w:bCs/>
        </w:rPr>
        <w:t>za kalendárny štvrťrok.</w:t>
      </w:r>
    </w:p>
    <w:p w14:paraId="1BAE4271" w14:textId="77777777" w:rsidR="00333F48" w:rsidRPr="00EF6B78" w:rsidRDefault="00333F48" w:rsidP="00333F48">
      <w:pPr>
        <w:ind w:left="2124" w:hanging="1189"/>
        <w:rPr>
          <w:rFonts w:ascii="Calibri" w:hAnsi="Calibri" w:cs="Calibri"/>
        </w:rPr>
      </w:pPr>
      <w:r w:rsidRPr="00EF6B78">
        <w:rPr>
          <w:rFonts w:ascii="Calibri" w:hAnsi="Calibri" w:cs="Calibri"/>
          <w:bCs/>
        </w:rPr>
        <w:t>KM</w:t>
      </w:r>
      <w:r w:rsidRPr="00EF6B78">
        <w:rPr>
          <w:rFonts w:ascii="Calibri" w:hAnsi="Calibri" w:cs="Calibri"/>
          <w:bCs/>
          <w:vertAlign w:val="subscript"/>
        </w:rPr>
        <w:t>QNER</w:t>
      </w:r>
      <w:r w:rsidRPr="00EF6B78">
        <w:rPr>
          <w:rFonts w:ascii="Calibri" w:hAnsi="Calibri" w:cs="Calibri"/>
          <w:bCs/>
          <w:vertAlign w:val="subscript"/>
        </w:rPr>
        <w:tab/>
      </w:r>
      <w:r w:rsidRPr="00EF6B78">
        <w:rPr>
          <w:rFonts w:ascii="Calibri" w:hAnsi="Calibri" w:cs="Calibri"/>
          <w:bCs/>
        </w:rPr>
        <w:t xml:space="preserve">je súčet </w:t>
      </w:r>
      <w:proofErr w:type="spellStart"/>
      <w:r w:rsidRPr="00EF6B78">
        <w:rPr>
          <w:rFonts w:ascii="Calibri" w:hAnsi="Calibri" w:cs="Calibri"/>
          <w:bCs/>
        </w:rPr>
        <w:t>kilometrickej</w:t>
      </w:r>
      <w:proofErr w:type="spellEnd"/>
      <w:r w:rsidRPr="00EF6B78">
        <w:rPr>
          <w:rFonts w:ascii="Calibri" w:hAnsi="Calibri" w:cs="Calibri"/>
          <w:bCs/>
        </w:rPr>
        <w:t xml:space="preserve"> dĺžky nerealizovaných spojov podľa Cestovných poriadkov odsúhlasených Objednávateľom za kalendárny štvrťrok.</w:t>
      </w:r>
    </w:p>
    <w:p w14:paraId="073799E8" w14:textId="77777777" w:rsidR="00333F48" w:rsidRPr="00EF6B78" w:rsidRDefault="00333F48" w:rsidP="00333F48">
      <w:pPr>
        <w:ind w:left="2124" w:hanging="1189"/>
        <w:rPr>
          <w:rFonts w:ascii="Calibri" w:hAnsi="Calibri" w:cs="Calibri"/>
        </w:rPr>
      </w:pPr>
    </w:p>
    <w:p w14:paraId="5062CB4A" w14:textId="11E0F5B6" w:rsidR="00333F48" w:rsidRPr="00EF6B78" w:rsidRDefault="00333F48" w:rsidP="00333F48">
      <w:pPr>
        <w:spacing w:line="276" w:lineRule="auto"/>
        <w:rPr>
          <w:rFonts w:ascii="Calibri" w:hAnsi="Calibri" w:cs="Calibri"/>
          <w:b/>
          <w:sz w:val="22"/>
          <w:szCs w:val="22"/>
        </w:rPr>
      </w:pPr>
      <w:r w:rsidRPr="00EF6B78">
        <w:rPr>
          <w:rFonts w:ascii="Calibri" w:hAnsi="Calibri" w:cs="Calibri"/>
          <w:sz w:val="22"/>
          <w:szCs w:val="22"/>
        </w:rPr>
        <w:t>6.7</w:t>
      </w:r>
      <w:r w:rsidR="00D51A3E">
        <w:rPr>
          <w:rFonts w:ascii="Calibri" w:hAnsi="Calibri" w:cs="Calibri"/>
          <w:b/>
          <w:sz w:val="22"/>
          <w:szCs w:val="22"/>
        </w:rPr>
        <w:t xml:space="preserve"> </w:t>
      </w:r>
      <w:r w:rsidRPr="00EF6B78">
        <w:rPr>
          <w:rFonts w:ascii="Calibri" w:hAnsi="Calibri" w:cs="Calibri"/>
          <w:b/>
          <w:sz w:val="22"/>
          <w:szCs w:val="22"/>
        </w:rPr>
        <w:t xml:space="preserve">Výpočet Doplatku je daný nasledujúcim vzorcom: </w:t>
      </w:r>
    </w:p>
    <w:p w14:paraId="791DB7BC" w14:textId="77777777" w:rsidR="00333F48" w:rsidRPr="00EF6B78" w:rsidRDefault="00333F48" w:rsidP="00333F48">
      <w:pPr>
        <w:ind w:left="935"/>
        <w:rPr>
          <w:rFonts w:ascii="Calibri" w:hAnsi="Calibri" w:cs="Calibri"/>
          <w:bCs/>
        </w:rPr>
      </w:pPr>
    </w:p>
    <w:p w14:paraId="041EB00C" w14:textId="77777777" w:rsidR="00333F48" w:rsidRPr="00EF6B78" w:rsidRDefault="00333F48" w:rsidP="00333F48">
      <w:pPr>
        <w:ind w:left="935"/>
        <w:rPr>
          <w:rFonts w:ascii="Calibri" w:hAnsi="Calibri" w:cs="Calibri"/>
          <w:bCs/>
          <w:vertAlign w:val="subscript"/>
        </w:rPr>
      </w:pPr>
      <w:r w:rsidRPr="00EF6B78">
        <w:rPr>
          <w:rFonts w:ascii="Calibri" w:hAnsi="Calibri" w:cs="Calibri"/>
          <w:bCs/>
        </w:rPr>
        <w:t>DOP</w:t>
      </w:r>
      <w:r w:rsidRPr="00EF6B78">
        <w:rPr>
          <w:rFonts w:ascii="Calibri" w:hAnsi="Calibri" w:cs="Calibri"/>
          <w:bCs/>
          <w:vertAlign w:val="subscript"/>
        </w:rPr>
        <w:t xml:space="preserve">QU </w:t>
      </w:r>
      <w:r w:rsidRPr="00EF6B78">
        <w:rPr>
          <w:rFonts w:ascii="Calibri" w:hAnsi="Calibri" w:cs="Calibri"/>
          <w:bCs/>
        </w:rPr>
        <w:t>= CS</w:t>
      </w:r>
      <w:r w:rsidRPr="00EF6B78">
        <w:rPr>
          <w:rFonts w:ascii="Calibri" w:hAnsi="Calibri" w:cs="Calibri"/>
          <w:bCs/>
          <w:vertAlign w:val="subscript"/>
        </w:rPr>
        <w:t xml:space="preserve">QU </w:t>
      </w:r>
      <w:r w:rsidRPr="00EF6B78">
        <w:rPr>
          <w:rFonts w:ascii="Calibri" w:hAnsi="Calibri" w:cs="Calibri"/>
          <w:bCs/>
        </w:rPr>
        <w:t>- T</w:t>
      </w:r>
      <w:r w:rsidRPr="00EF6B78">
        <w:rPr>
          <w:rFonts w:ascii="Calibri" w:hAnsi="Calibri" w:cs="Calibri"/>
          <w:bCs/>
          <w:vertAlign w:val="subscript"/>
        </w:rPr>
        <w:t xml:space="preserve">QU </w:t>
      </w:r>
      <w:r w:rsidRPr="00EF6B78">
        <w:rPr>
          <w:rFonts w:ascii="Calibri" w:hAnsi="Calibri" w:cs="Calibri"/>
          <w:bCs/>
        </w:rPr>
        <w:t>- Z</w:t>
      </w:r>
      <w:r w:rsidRPr="00EF6B78">
        <w:rPr>
          <w:rFonts w:ascii="Calibri" w:hAnsi="Calibri" w:cs="Calibri"/>
          <w:bCs/>
          <w:vertAlign w:val="subscript"/>
        </w:rPr>
        <w:t xml:space="preserve">QU </w:t>
      </w:r>
    </w:p>
    <w:p w14:paraId="28545C81" w14:textId="79AC73B1" w:rsidR="00333F48" w:rsidRPr="00EF6B78" w:rsidRDefault="00333F48" w:rsidP="00333F48">
      <w:pPr>
        <w:ind w:left="935"/>
        <w:rPr>
          <w:rFonts w:ascii="Calibri" w:hAnsi="Calibri" w:cs="Calibri"/>
          <w:bCs/>
        </w:rPr>
      </w:pPr>
      <w:r w:rsidRPr="00EF6B78">
        <w:rPr>
          <w:rFonts w:ascii="Calibri" w:hAnsi="Calibri" w:cs="Calibri"/>
          <w:bCs/>
        </w:rPr>
        <w:t>kde</w:t>
      </w:r>
      <w:r w:rsidR="00D51A3E">
        <w:rPr>
          <w:rFonts w:ascii="Calibri" w:hAnsi="Calibri" w:cs="Calibri"/>
          <w:bCs/>
        </w:rPr>
        <w:t xml:space="preserve"> </w:t>
      </w:r>
    </w:p>
    <w:p w14:paraId="476D97C8" w14:textId="7DE95161" w:rsidR="00333F48" w:rsidRPr="00EF6B78" w:rsidRDefault="00333F48" w:rsidP="00333F48">
      <w:pPr>
        <w:ind w:left="935"/>
        <w:rPr>
          <w:rFonts w:ascii="Calibri" w:hAnsi="Calibri" w:cs="Calibri"/>
        </w:rPr>
      </w:pPr>
      <w:r w:rsidRPr="00EF6B78">
        <w:rPr>
          <w:rFonts w:ascii="Calibri" w:hAnsi="Calibri" w:cs="Calibri"/>
          <w:bCs/>
        </w:rPr>
        <w:t>DOP</w:t>
      </w:r>
      <w:r w:rsidRPr="00EF6B78">
        <w:rPr>
          <w:rFonts w:ascii="Calibri" w:hAnsi="Calibri" w:cs="Calibri"/>
          <w:bCs/>
          <w:vertAlign w:val="subscript"/>
        </w:rPr>
        <w:t>QU</w:t>
      </w:r>
      <w:r w:rsidRPr="00EF6B78">
        <w:rPr>
          <w:rFonts w:ascii="Calibri" w:hAnsi="Calibri" w:cs="Calibri"/>
          <w:bCs/>
          <w:vertAlign w:val="subscript"/>
        </w:rPr>
        <w:tab/>
      </w:r>
      <w:r w:rsidRPr="00EF6B78">
        <w:rPr>
          <w:rFonts w:ascii="Calibri" w:hAnsi="Calibri" w:cs="Calibri"/>
          <w:bCs/>
        </w:rPr>
        <w:t>je Doplatok za uplynulý kalendárny štvrťrok</w:t>
      </w:r>
      <w:r w:rsidR="00D51A3E">
        <w:rPr>
          <w:rFonts w:ascii="Calibri" w:hAnsi="Calibri" w:cs="Calibri"/>
          <w:bCs/>
        </w:rPr>
        <w:t xml:space="preserve"> </w:t>
      </w:r>
    </w:p>
    <w:p w14:paraId="5264A21B" w14:textId="1543E862" w:rsidR="00333F48" w:rsidRPr="00EF6B78" w:rsidRDefault="00333F48" w:rsidP="00333F48">
      <w:pPr>
        <w:ind w:left="935"/>
        <w:rPr>
          <w:rFonts w:ascii="Calibri" w:hAnsi="Calibri" w:cs="Calibri"/>
          <w:bCs/>
        </w:rPr>
      </w:pPr>
      <w:r w:rsidRPr="00EF6B78">
        <w:rPr>
          <w:rFonts w:ascii="Calibri" w:hAnsi="Calibri" w:cs="Calibri"/>
          <w:bCs/>
        </w:rPr>
        <w:t>CS</w:t>
      </w:r>
      <w:r w:rsidRPr="00EF6B78">
        <w:rPr>
          <w:rFonts w:ascii="Calibri" w:hAnsi="Calibri" w:cs="Calibri"/>
          <w:bCs/>
          <w:vertAlign w:val="subscript"/>
        </w:rPr>
        <w:t>QU</w:t>
      </w:r>
      <w:r w:rsidRPr="00EF6B78">
        <w:rPr>
          <w:rFonts w:ascii="Calibri" w:hAnsi="Calibri" w:cs="Calibri"/>
          <w:bCs/>
          <w:vertAlign w:val="subscript"/>
        </w:rPr>
        <w:tab/>
      </w:r>
      <w:r w:rsidRPr="00EF6B78">
        <w:rPr>
          <w:rFonts w:ascii="Calibri" w:hAnsi="Calibri" w:cs="Calibri"/>
          <w:bCs/>
          <w:vertAlign w:val="subscript"/>
        </w:rPr>
        <w:tab/>
      </w:r>
      <w:r w:rsidRPr="00EF6B78">
        <w:rPr>
          <w:rFonts w:ascii="Calibri" w:hAnsi="Calibri" w:cs="Calibri"/>
          <w:bCs/>
        </w:rPr>
        <w:t>je</w:t>
      </w:r>
      <w:r w:rsidR="00D51A3E">
        <w:rPr>
          <w:rFonts w:ascii="Calibri" w:hAnsi="Calibri" w:cs="Calibri"/>
          <w:bCs/>
        </w:rPr>
        <w:t xml:space="preserve"> </w:t>
      </w:r>
      <w:r w:rsidRPr="00EF6B78">
        <w:rPr>
          <w:rFonts w:ascii="Calibri" w:hAnsi="Calibri" w:cs="Calibri"/>
          <w:bCs/>
        </w:rPr>
        <w:t>Cena Služby za uplynulý kalendárny štvrťrok</w:t>
      </w:r>
      <w:r w:rsidR="00D51A3E">
        <w:rPr>
          <w:rFonts w:ascii="Calibri" w:hAnsi="Calibri" w:cs="Calibri"/>
          <w:bCs/>
        </w:rPr>
        <w:t xml:space="preserve"> </w:t>
      </w:r>
    </w:p>
    <w:p w14:paraId="79ABC677" w14:textId="52AA392C" w:rsidR="00333F48" w:rsidRPr="00EF6B78" w:rsidRDefault="00333F48" w:rsidP="00333F48">
      <w:pPr>
        <w:ind w:left="2124" w:hanging="1189"/>
        <w:rPr>
          <w:rFonts w:ascii="Calibri" w:hAnsi="Calibri" w:cs="Calibri"/>
          <w:bCs/>
          <w:color w:val="FF0000"/>
        </w:rPr>
      </w:pPr>
      <w:r w:rsidRPr="007A28E4">
        <w:rPr>
          <w:rFonts w:ascii="Calibri" w:hAnsi="Calibri" w:cs="Calibri"/>
          <w:bCs/>
        </w:rPr>
        <w:t>T</w:t>
      </w:r>
      <w:r w:rsidRPr="007A28E4">
        <w:rPr>
          <w:rFonts w:ascii="Calibri" w:hAnsi="Calibri" w:cs="Calibri"/>
          <w:bCs/>
          <w:vertAlign w:val="subscript"/>
        </w:rPr>
        <w:t>QU</w:t>
      </w:r>
      <w:r w:rsidR="00D51A3E">
        <w:rPr>
          <w:rFonts w:ascii="Calibri" w:hAnsi="Calibri" w:cs="Calibri"/>
          <w:bCs/>
          <w:vertAlign w:val="subscript"/>
        </w:rPr>
        <w:t xml:space="preserve"> </w:t>
      </w:r>
      <w:r w:rsidRPr="007A28E4">
        <w:rPr>
          <w:rFonts w:ascii="Calibri" w:hAnsi="Calibri" w:cs="Calibri"/>
          <w:bCs/>
          <w:vertAlign w:val="subscript"/>
        </w:rPr>
        <w:tab/>
      </w:r>
      <w:r w:rsidRPr="007A28E4">
        <w:rPr>
          <w:rFonts w:ascii="Calibri" w:hAnsi="Calibri" w:cs="Calibri"/>
          <w:bCs/>
        </w:rPr>
        <w:t xml:space="preserve">sú Tržby a </w:t>
      </w:r>
      <w:r w:rsidR="00E84889" w:rsidRPr="007A28E4">
        <w:rPr>
          <w:rFonts w:ascii="Calibri" w:hAnsi="Calibri" w:cs="Calibri"/>
          <w:bCs/>
        </w:rPr>
        <w:t>I</w:t>
      </w:r>
      <w:r w:rsidRPr="007A28E4">
        <w:rPr>
          <w:rFonts w:ascii="Calibri" w:hAnsi="Calibri" w:cs="Calibri"/>
          <w:bCs/>
        </w:rPr>
        <w:t>né výnosy za uplynulý kalendárny štvrťrok,</w:t>
      </w:r>
      <w:r w:rsidRPr="00EF6B78">
        <w:rPr>
          <w:rFonts w:ascii="Calibri" w:hAnsi="Calibri" w:cs="Calibri"/>
          <w:bCs/>
        </w:rPr>
        <w:t xml:space="preserve"> </w:t>
      </w:r>
    </w:p>
    <w:p w14:paraId="4DE9A935" w14:textId="7050AC37" w:rsidR="00333F48" w:rsidRPr="00EF6B78" w:rsidRDefault="00333F48" w:rsidP="00333F48">
      <w:pPr>
        <w:ind w:left="935"/>
        <w:rPr>
          <w:rFonts w:ascii="Calibri" w:hAnsi="Calibri" w:cs="Calibri"/>
          <w:bCs/>
        </w:rPr>
      </w:pPr>
      <w:r w:rsidRPr="00EF6B78">
        <w:rPr>
          <w:rFonts w:ascii="Calibri" w:hAnsi="Calibri" w:cs="Calibri"/>
          <w:bCs/>
        </w:rPr>
        <w:t>Z</w:t>
      </w:r>
      <w:r w:rsidRPr="00EF6B78">
        <w:rPr>
          <w:rFonts w:ascii="Calibri" w:hAnsi="Calibri" w:cs="Calibri"/>
          <w:bCs/>
          <w:vertAlign w:val="subscript"/>
        </w:rPr>
        <w:t>QU</w:t>
      </w:r>
      <w:r w:rsidRPr="00EF6B78">
        <w:rPr>
          <w:rFonts w:ascii="Calibri" w:hAnsi="Calibri" w:cs="Calibri"/>
          <w:bCs/>
        </w:rPr>
        <w:t xml:space="preserve"> </w:t>
      </w:r>
      <w:r w:rsidRPr="00EF6B78">
        <w:rPr>
          <w:rFonts w:ascii="Calibri" w:hAnsi="Calibri" w:cs="Calibri"/>
          <w:bCs/>
        </w:rPr>
        <w:tab/>
      </w:r>
      <w:r w:rsidRPr="00EF6B78">
        <w:rPr>
          <w:rFonts w:ascii="Calibri" w:hAnsi="Calibri" w:cs="Calibri"/>
          <w:bCs/>
        </w:rPr>
        <w:tab/>
        <w:t>je súčet záloh, posky</w:t>
      </w:r>
      <w:r w:rsidR="00EF6B78">
        <w:rPr>
          <w:rFonts w:ascii="Calibri" w:hAnsi="Calibri" w:cs="Calibri"/>
          <w:bCs/>
        </w:rPr>
        <w:t>t</w:t>
      </w:r>
      <w:r w:rsidRPr="00EF6B78">
        <w:rPr>
          <w:rFonts w:ascii="Calibri" w:hAnsi="Calibri" w:cs="Calibri"/>
          <w:bCs/>
        </w:rPr>
        <w:t>nutých za kalendárny štvrťrok</w:t>
      </w:r>
      <w:r w:rsidR="00D51A3E">
        <w:rPr>
          <w:rFonts w:ascii="Calibri" w:hAnsi="Calibri" w:cs="Calibri"/>
          <w:bCs/>
        </w:rPr>
        <w:t xml:space="preserve"> </w:t>
      </w:r>
    </w:p>
    <w:p w14:paraId="180D3856" w14:textId="77777777" w:rsidR="007362A7" w:rsidRPr="00EF6B78" w:rsidRDefault="007362A7" w:rsidP="00333F48">
      <w:pPr>
        <w:ind w:left="935"/>
        <w:rPr>
          <w:rFonts w:ascii="Calibri" w:hAnsi="Calibri" w:cs="Calibri"/>
          <w:bCs/>
        </w:rPr>
      </w:pPr>
    </w:p>
    <w:p w14:paraId="4E370C2A" w14:textId="230112C1" w:rsidR="007362A7" w:rsidRPr="007362A7" w:rsidRDefault="007362A7" w:rsidP="00333F48">
      <w:pPr>
        <w:ind w:left="935"/>
        <w:rPr>
          <w:rFonts w:ascii="Calibri" w:hAnsi="Calibri" w:cs="Calibri"/>
          <w:bCs/>
          <w:sz w:val="22"/>
          <w:szCs w:val="22"/>
        </w:rPr>
      </w:pPr>
      <w:r w:rsidRPr="007362A7">
        <w:rPr>
          <w:rFonts w:ascii="Calibri" w:hAnsi="Calibri" w:cs="Calibri"/>
          <w:b/>
          <w:color w:val="000000" w:themeColor="text1"/>
          <w:sz w:val="22"/>
          <w:szCs w:val="22"/>
        </w:rPr>
        <w:t>Doplatok môže mať</w:t>
      </w:r>
      <w:r w:rsidR="00D51A3E">
        <w:rPr>
          <w:rFonts w:ascii="Calibri" w:hAnsi="Calibri" w:cs="Calibri"/>
          <w:b/>
          <w:color w:val="000000" w:themeColor="text1"/>
          <w:sz w:val="22"/>
          <w:szCs w:val="22"/>
        </w:rPr>
        <w:t xml:space="preserve"> </w:t>
      </w:r>
      <w:r w:rsidRPr="007362A7">
        <w:rPr>
          <w:rFonts w:ascii="Calibri" w:hAnsi="Calibri" w:cs="Calibri"/>
          <w:b/>
          <w:color w:val="000000" w:themeColor="text1"/>
          <w:sz w:val="22"/>
          <w:szCs w:val="22"/>
        </w:rPr>
        <w:t>podobu buď nedoplatku Objednávateľa</w:t>
      </w:r>
      <w:r w:rsidR="00D51A3E">
        <w:rPr>
          <w:rFonts w:ascii="Calibri" w:hAnsi="Calibri" w:cs="Calibri"/>
          <w:b/>
          <w:color w:val="000000" w:themeColor="text1"/>
          <w:sz w:val="22"/>
          <w:szCs w:val="22"/>
        </w:rPr>
        <w:t xml:space="preserve"> </w:t>
      </w:r>
      <w:r w:rsidRPr="007362A7">
        <w:rPr>
          <w:rFonts w:ascii="Calibri" w:hAnsi="Calibri" w:cs="Calibri"/>
          <w:b/>
          <w:color w:val="000000" w:themeColor="text1"/>
          <w:sz w:val="22"/>
          <w:szCs w:val="22"/>
        </w:rPr>
        <w:t>alebo preplatku Objednávateľa.</w:t>
      </w:r>
      <w:r w:rsidR="00D51A3E">
        <w:rPr>
          <w:rFonts w:ascii="Calibri" w:hAnsi="Calibri" w:cs="Calibri"/>
          <w:b/>
          <w:color w:val="000000" w:themeColor="text1"/>
          <w:sz w:val="22"/>
          <w:szCs w:val="22"/>
        </w:rPr>
        <w:t xml:space="preserve"> </w:t>
      </w:r>
    </w:p>
    <w:p w14:paraId="30DA87B1" w14:textId="77777777" w:rsidR="00333F48" w:rsidRPr="002F6F20" w:rsidRDefault="00333F48" w:rsidP="00333F48">
      <w:pPr>
        <w:spacing w:line="276" w:lineRule="auto"/>
        <w:ind w:left="709" w:hanging="709"/>
        <w:rPr>
          <w:rFonts w:ascii="Calibri" w:hAnsi="Calibri" w:cs="Calibri"/>
          <w:position w:val="-14"/>
          <w:sz w:val="22"/>
          <w:szCs w:val="22"/>
        </w:rPr>
      </w:pPr>
    </w:p>
    <w:p w14:paraId="4A94625F" w14:textId="2B07B22F" w:rsidR="00333F48" w:rsidRPr="002F6F20" w:rsidRDefault="00333F48" w:rsidP="00333F48">
      <w:pPr>
        <w:spacing w:line="276" w:lineRule="auto"/>
        <w:ind w:left="709" w:hanging="709"/>
        <w:rPr>
          <w:rFonts w:ascii="Calibri" w:hAnsi="Calibri" w:cs="Calibri"/>
          <w:sz w:val="22"/>
          <w:szCs w:val="22"/>
        </w:rPr>
      </w:pPr>
      <w:bookmarkStart w:id="17" w:name="_Ref271622118"/>
      <w:r w:rsidRPr="002F6F20">
        <w:rPr>
          <w:rFonts w:ascii="Calibri" w:hAnsi="Calibri" w:cs="Calibri"/>
          <w:sz w:val="22"/>
          <w:szCs w:val="22"/>
        </w:rPr>
        <w:t>6.</w:t>
      </w:r>
      <w:r>
        <w:rPr>
          <w:rFonts w:ascii="Calibri" w:hAnsi="Calibri" w:cs="Calibri"/>
          <w:sz w:val="22"/>
          <w:szCs w:val="22"/>
        </w:rPr>
        <w:t>8</w:t>
      </w:r>
      <w:r w:rsidRPr="002F6F20">
        <w:rPr>
          <w:rFonts w:ascii="Calibri" w:hAnsi="Calibri" w:cs="Calibri"/>
          <w:sz w:val="22"/>
          <w:szCs w:val="22"/>
        </w:rPr>
        <w:tab/>
      </w:r>
      <w:r>
        <w:rPr>
          <w:rFonts w:ascii="Calibri" w:hAnsi="Calibri" w:cs="Calibri"/>
          <w:sz w:val="22"/>
          <w:szCs w:val="22"/>
        </w:rPr>
        <w:t xml:space="preserve">Zmluvné strany sa </w:t>
      </w:r>
      <w:r w:rsidRPr="00483DB5">
        <w:rPr>
          <w:rFonts w:ascii="Calibri" w:hAnsi="Calibri" w:cs="Calibri"/>
          <w:b/>
          <w:sz w:val="22"/>
          <w:szCs w:val="22"/>
        </w:rPr>
        <w:t>za účelom výpočtu Doplatku</w:t>
      </w:r>
      <w:r>
        <w:rPr>
          <w:rFonts w:ascii="Calibri" w:hAnsi="Calibri" w:cs="Calibri"/>
          <w:sz w:val="22"/>
          <w:szCs w:val="22"/>
        </w:rPr>
        <w:t xml:space="preserve"> dohodli, že:</w:t>
      </w:r>
      <w:r w:rsidR="00D51A3E">
        <w:rPr>
          <w:rFonts w:ascii="Calibri" w:hAnsi="Calibri" w:cs="Calibri"/>
          <w:sz w:val="22"/>
          <w:szCs w:val="22"/>
        </w:rPr>
        <w:t xml:space="preserve"> </w:t>
      </w:r>
    </w:p>
    <w:p w14:paraId="398EC4E2" w14:textId="77777777" w:rsidR="00333F48" w:rsidRPr="002F6F20" w:rsidRDefault="00333F48" w:rsidP="00333F48">
      <w:pPr>
        <w:spacing w:line="276" w:lineRule="auto"/>
        <w:ind w:left="709" w:hanging="709"/>
        <w:rPr>
          <w:rFonts w:ascii="Calibri" w:hAnsi="Calibri" w:cs="Calibri"/>
          <w:sz w:val="22"/>
          <w:szCs w:val="22"/>
        </w:rPr>
      </w:pPr>
    </w:p>
    <w:p w14:paraId="3523DAEF" w14:textId="77777777" w:rsidR="00333F48" w:rsidRPr="003A3EA3" w:rsidRDefault="00333F48" w:rsidP="003B61E8">
      <w:pPr>
        <w:numPr>
          <w:ilvl w:val="0"/>
          <w:numId w:val="7"/>
        </w:numPr>
        <w:spacing w:line="276" w:lineRule="auto"/>
        <w:rPr>
          <w:rFonts w:ascii="Calibri" w:hAnsi="Calibri" w:cs="Calibri"/>
          <w:bCs/>
          <w:iCs/>
          <w:sz w:val="22"/>
          <w:szCs w:val="22"/>
        </w:rPr>
      </w:pPr>
      <w:r>
        <w:rPr>
          <w:rFonts w:ascii="Calibri" w:hAnsi="Calibri" w:cs="Calibri"/>
          <w:bCs/>
          <w:iCs/>
          <w:sz w:val="22"/>
          <w:szCs w:val="22"/>
        </w:rPr>
        <w:t>Dopravca</w:t>
      </w:r>
      <w:r w:rsidRPr="002F6F20">
        <w:rPr>
          <w:rFonts w:ascii="Calibri" w:hAnsi="Calibri" w:cs="Calibri"/>
          <w:bCs/>
          <w:iCs/>
          <w:sz w:val="22"/>
          <w:szCs w:val="22"/>
        </w:rPr>
        <w:t xml:space="preserve"> je povin</w:t>
      </w:r>
      <w:r>
        <w:rPr>
          <w:rFonts w:ascii="Calibri" w:hAnsi="Calibri" w:cs="Calibri"/>
          <w:bCs/>
          <w:iCs/>
          <w:sz w:val="22"/>
          <w:szCs w:val="22"/>
        </w:rPr>
        <w:t>ný na základe</w:t>
      </w:r>
      <w:r w:rsidRPr="002F6F20">
        <w:rPr>
          <w:rFonts w:ascii="Calibri" w:hAnsi="Calibri" w:cs="Calibri"/>
          <w:bCs/>
          <w:iCs/>
          <w:sz w:val="22"/>
          <w:szCs w:val="22"/>
        </w:rPr>
        <w:t xml:space="preserve"> skutočnosti </w:t>
      </w:r>
      <w:r>
        <w:rPr>
          <w:rFonts w:ascii="Calibri" w:hAnsi="Calibri" w:cs="Calibri"/>
          <w:bCs/>
          <w:iCs/>
          <w:sz w:val="22"/>
          <w:szCs w:val="22"/>
        </w:rPr>
        <w:t>predložiť Objednávateľovi</w:t>
      </w:r>
      <w:r w:rsidRPr="002F6F20">
        <w:rPr>
          <w:rFonts w:ascii="Calibri" w:hAnsi="Calibri" w:cs="Calibri"/>
          <w:sz w:val="22"/>
          <w:szCs w:val="22"/>
        </w:rPr>
        <w:t>:</w:t>
      </w:r>
    </w:p>
    <w:p w14:paraId="3B92CB95" w14:textId="77777777" w:rsidR="00333F48" w:rsidRPr="002F6F20" w:rsidRDefault="00333F48" w:rsidP="00333F48">
      <w:pPr>
        <w:spacing w:line="276" w:lineRule="auto"/>
        <w:ind w:left="1429"/>
        <w:rPr>
          <w:rFonts w:ascii="Calibri" w:hAnsi="Calibri" w:cs="Calibri"/>
          <w:bCs/>
          <w:iCs/>
          <w:sz w:val="22"/>
          <w:szCs w:val="22"/>
        </w:rPr>
      </w:pPr>
    </w:p>
    <w:p w14:paraId="0998D4EB" w14:textId="12748928" w:rsidR="00333F48" w:rsidRPr="007A28E4" w:rsidRDefault="00333F48" w:rsidP="00C00C1D">
      <w:pPr>
        <w:pStyle w:val="Odsekzoznamu"/>
        <w:numPr>
          <w:ilvl w:val="0"/>
          <w:numId w:val="9"/>
        </w:numPr>
        <w:rPr>
          <w:rFonts w:cs="Calibri"/>
          <w:color w:val="000000" w:themeColor="text1"/>
        </w:rPr>
      </w:pPr>
      <w:r w:rsidRPr="007A28E4">
        <w:rPr>
          <w:rFonts w:cs="Calibri"/>
          <w:b/>
        </w:rPr>
        <w:lastRenderedPageBreak/>
        <w:t>Výkaz výkonov</w:t>
      </w:r>
      <w:r w:rsidR="00D51A3E">
        <w:rPr>
          <w:rFonts w:cs="Calibri"/>
        </w:rPr>
        <w:t xml:space="preserve"> </w:t>
      </w:r>
      <w:r w:rsidRPr="007A28E4">
        <w:rPr>
          <w:rFonts w:cs="Calibri"/>
        </w:rPr>
        <w:t>v Tarifných kilometrov</w:t>
      </w:r>
      <w:r w:rsidR="00D51A3E">
        <w:rPr>
          <w:rFonts w:cs="Calibri"/>
        </w:rPr>
        <w:t xml:space="preserve"> </w:t>
      </w:r>
      <w:r w:rsidR="00A6584B" w:rsidRPr="007A28E4">
        <w:rPr>
          <w:rFonts w:cs="Calibri"/>
        </w:rPr>
        <w:t xml:space="preserve">za príslušný kalendárny mesiac </w:t>
      </w:r>
      <w:r w:rsidRPr="007A28E4">
        <w:rPr>
          <w:rFonts w:cs="Calibri"/>
          <w:color w:val="000000" w:themeColor="text1"/>
        </w:rPr>
        <w:t>s odčlenením km za obchádzky , výluky, uzávierky,</w:t>
      </w:r>
      <w:r w:rsidR="00D51A3E">
        <w:rPr>
          <w:rFonts w:cs="Calibri"/>
          <w:color w:val="000000" w:themeColor="text1"/>
        </w:rPr>
        <w:t xml:space="preserve"> </w:t>
      </w:r>
      <w:proofErr w:type="spellStart"/>
      <w:r w:rsidR="0090042F" w:rsidRPr="007A28E4">
        <w:rPr>
          <w:rFonts w:cs="Calibri"/>
          <w:color w:val="000000" w:themeColor="text1"/>
        </w:rPr>
        <w:t>C</w:t>
      </w:r>
      <w:r w:rsidRPr="007A28E4">
        <w:rPr>
          <w:rFonts w:cs="Calibri"/>
          <w:color w:val="000000" w:themeColor="text1"/>
        </w:rPr>
        <w:t>yklobusy</w:t>
      </w:r>
      <w:proofErr w:type="spellEnd"/>
      <w:r w:rsidRPr="007A28E4">
        <w:rPr>
          <w:rFonts w:cs="Calibri"/>
          <w:color w:val="000000" w:themeColor="text1"/>
        </w:rPr>
        <w:t xml:space="preserve">, </w:t>
      </w:r>
      <w:proofErr w:type="spellStart"/>
      <w:r w:rsidR="007362A7" w:rsidRPr="007A28E4">
        <w:rPr>
          <w:rFonts w:cs="Calibri"/>
          <w:color w:val="000000" w:themeColor="text1"/>
        </w:rPr>
        <w:t>P</w:t>
      </w:r>
      <w:r w:rsidRPr="007A28E4">
        <w:rPr>
          <w:rFonts w:cs="Calibri"/>
          <w:color w:val="000000" w:themeColor="text1"/>
        </w:rPr>
        <w:t>osilové</w:t>
      </w:r>
      <w:proofErr w:type="spellEnd"/>
      <w:r w:rsidRPr="007A28E4">
        <w:rPr>
          <w:rFonts w:cs="Calibri"/>
          <w:color w:val="000000" w:themeColor="text1"/>
        </w:rPr>
        <w:t xml:space="preserve"> spoje</w:t>
      </w:r>
      <w:r w:rsidR="00D51A3E">
        <w:rPr>
          <w:rFonts w:cs="Calibri"/>
          <w:color w:val="000000" w:themeColor="text1"/>
        </w:rPr>
        <w:t xml:space="preserve"> </w:t>
      </w:r>
      <w:r w:rsidRPr="007A28E4">
        <w:rPr>
          <w:rFonts w:cs="Calibri"/>
          <w:color w:val="000000" w:themeColor="text1"/>
        </w:rPr>
        <w:t>a </w:t>
      </w:r>
      <w:r w:rsidR="007362A7" w:rsidRPr="007A28E4">
        <w:rPr>
          <w:rFonts w:cs="Calibri"/>
          <w:color w:val="000000" w:themeColor="text1"/>
        </w:rPr>
        <w:t>N</w:t>
      </w:r>
      <w:r w:rsidRPr="007A28E4">
        <w:rPr>
          <w:rFonts w:cs="Calibri"/>
          <w:color w:val="000000" w:themeColor="text1"/>
        </w:rPr>
        <w:t>erealizované spoje</w:t>
      </w:r>
    </w:p>
    <w:p w14:paraId="472D0147" w14:textId="04B918FC" w:rsidR="00333F48" w:rsidRPr="00F72D69" w:rsidRDefault="00333F48" w:rsidP="00333F48">
      <w:pPr>
        <w:spacing w:line="276" w:lineRule="auto"/>
        <w:ind w:left="1418" w:hanging="709"/>
        <w:rPr>
          <w:rFonts w:ascii="Calibri" w:hAnsi="Calibri" w:cs="Calibri"/>
          <w:strike/>
          <w:color w:val="FF0000"/>
          <w:sz w:val="22"/>
          <w:szCs w:val="22"/>
        </w:rPr>
      </w:pPr>
      <w:r w:rsidRPr="007A28E4">
        <w:rPr>
          <w:rFonts w:ascii="Calibri" w:hAnsi="Calibri" w:cs="Calibri"/>
          <w:sz w:val="22"/>
          <w:szCs w:val="22"/>
        </w:rPr>
        <w:tab/>
        <w:t xml:space="preserve">(ii) </w:t>
      </w:r>
      <w:r w:rsidRPr="007A28E4">
        <w:rPr>
          <w:rFonts w:ascii="Calibri" w:hAnsi="Calibri" w:cs="Calibri"/>
          <w:sz w:val="22"/>
          <w:szCs w:val="22"/>
        </w:rPr>
        <w:tab/>
      </w:r>
      <w:r w:rsidRPr="007A28E4">
        <w:rPr>
          <w:rFonts w:ascii="Calibri" w:hAnsi="Calibri" w:cs="Calibri"/>
          <w:b/>
          <w:sz w:val="22"/>
          <w:szCs w:val="22"/>
        </w:rPr>
        <w:t>Výkaz tržieb a </w:t>
      </w:r>
      <w:r w:rsidR="003200D0" w:rsidRPr="007A28E4">
        <w:rPr>
          <w:rFonts w:ascii="Calibri" w:hAnsi="Calibri" w:cs="Calibri"/>
          <w:b/>
          <w:sz w:val="22"/>
          <w:szCs w:val="22"/>
        </w:rPr>
        <w:t>i</w:t>
      </w:r>
      <w:r w:rsidRPr="007A28E4">
        <w:rPr>
          <w:rFonts w:ascii="Calibri" w:hAnsi="Calibri" w:cs="Calibri"/>
          <w:b/>
          <w:sz w:val="22"/>
          <w:szCs w:val="22"/>
        </w:rPr>
        <w:t>ných výnosov</w:t>
      </w:r>
      <w:r w:rsidRPr="007A28E4">
        <w:rPr>
          <w:rFonts w:ascii="Calibri" w:hAnsi="Calibri" w:cs="Calibri"/>
          <w:sz w:val="22"/>
          <w:szCs w:val="22"/>
        </w:rPr>
        <w:t xml:space="preserve"> -</w:t>
      </w:r>
      <w:r w:rsidR="00D51A3E">
        <w:rPr>
          <w:rFonts w:ascii="Calibri" w:hAnsi="Calibri" w:cs="Calibri"/>
          <w:sz w:val="22"/>
          <w:szCs w:val="22"/>
        </w:rPr>
        <w:t xml:space="preserve"> </w:t>
      </w:r>
      <w:r w:rsidRPr="007A28E4">
        <w:rPr>
          <w:rFonts w:ascii="Calibri" w:hAnsi="Calibri" w:cs="Calibri"/>
          <w:sz w:val="22"/>
          <w:szCs w:val="22"/>
        </w:rPr>
        <w:t>prehľad predaného Cestovného Dopravcom za príslušný kalendárny mesiac</w:t>
      </w:r>
      <w:r w:rsidRPr="007A28E4">
        <w:rPr>
          <w:rFonts w:ascii="Calibri" w:hAnsi="Calibri" w:cs="Calibri"/>
          <w:bCs/>
          <w:iCs/>
          <w:sz w:val="22"/>
          <w:szCs w:val="22"/>
        </w:rPr>
        <w:t xml:space="preserve"> a prehľad </w:t>
      </w:r>
      <w:r w:rsidR="003200D0" w:rsidRPr="007A28E4">
        <w:rPr>
          <w:rFonts w:ascii="Calibri" w:hAnsi="Calibri" w:cs="Calibri"/>
          <w:b/>
          <w:bCs/>
          <w:iCs/>
          <w:sz w:val="22"/>
          <w:szCs w:val="22"/>
        </w:rPr>
        <w:t>I</w:t>
      </w:r>
      <w:r w:rsidRPr="007A28E4">
        <w:rPr>
          <w:rFonts w:ascii="Calibri" w:hAnsi="Calibri" w:cs="Calibri"/>
          <w:b/>
          <w:bCs/>
          <w:iCs/>
          <w:sz w:val="22"/>
          <w:szCs w:val="22"/>
        </w:rPr>
        <w:t>ných výnosov</w:t>
      </w:r>
      <w:r w:rsidRPr="007A28E4">
        <w:rPr>
          <w:rFonts w:ascii="Calibri" w:hAnsi="Calibri" w:cs="Calibri"/>
          <w:bCs/>
          <w:iCs/>
          <w:sz w:val="22"/>
          <w:szCs w:val="22"/>
        </w:rPr>
        <w:t xml:space="preserve"> Dopravcu vytvorených pri poskytovaní Služby</w:t>
      </w:r>
      <w:r w:rsidR="00D51A3E">
        <w:rPr>
          <w:rFonts w:ascii="Calibri" w:hAnsi="Calibri" w:cs="Calibri"/>
          <w:bCs/>
          <w:iCs/>
          <w:sz w:val="22"/>
          <w:szCs w:val="22"/>
        </w:rPr>
        <w:t xml:space="preserve"> </w:t>
      </w:r>
      <w:r w:rsidRPr="007A28E4">
        <w:rPr>
          <w:rFonts w:ascii="Calibri" w:hAnsi="Calibri" w:cs="Calibri"/>
          <w:bCs/>
          <w:iCs/>
          <w:sz w:val="22"/>
          <w:szCs w:val="22"/>
        </w:rPr>
        <w:t>za príslušný kalendárny mesiac</w:t>
      </w:r>
    </w:p>
    <w:p w14:paraId="2496ECB1" w14:textId="77777777" w:rsidR="00333F48" w:rsidRPr="00F72D69" w:rsidRDefault="00333F48" w:rsidP="00333F48">
      <w:pPr>
        <w:spacing w:line="276" w:lineRule="auto"/>
        <w:rPr>
          <w:rFonts w:ascii="Calibri" w:hAnsi="Calibri" w:cs="Calibri"/>
          <w:strike/>
          <w:sz w:val="22"/>
          <w:szCs w:val="22"/>
        </w:rPr>
      </w:pPr>
    </w:p>
    <w:p w14:paraId="4D030B5B" w14:textId="1BCC824A" w:rsidR="00333F48" w:rsidRDefault="00333F48" w:rsidP="00333F48">
      <w:pPr>
        <w:spacing w:line="276" w:lineRule="auto"/>
        <w:ind w:left="1418"/>
        <w:rPr>
          <w:rFonts w:ascii="Calibri" w:hAnsi="Calibri" w:cs="Calibri"/>
          <w:bCs/>
          <w:iCs/>
          <w:sz w:val="22"/>
          <w:szCs w:val="22"/>
        </w:rPr>
      </w:pPr>
      <w:r w:rsidRPr="002F6F20">
        <w:rPr>
          <w:rFonts w:ascii="Calibri" w:hAnsi="Calibri" w:cs="Calibri"/>
          <w:sz w:val="22"/>
          <w:szCs w:val="22"/>
        </w:rPr>
        <w:t>a to</w:t>
      </w:r>
      <w:r w:rsidR="00D51A3E">
        <w:rPr>
          <w:rFonts w:ascii="Calibri" w:hAnsi="Calibri" w:cs="Calibri"/>
          <w:sz w:val="22"/>
          <w:szCs w:val="22"/>
        </w:rPr>
        <w:t xml:space="preserve"> </w:t>
      </w:r>
      <w:r>
        <w:rPr>
          <w:rFonts w:ascii="Calibri" w:hAnsi="Calibri" w:cs="Calibri"/>
          <w:sz w:val="22"/>
          <w:szCs w:val="22"/>
        </w:rPr>
        <w:t>najneskôr do</w:t>
      </w:r>
      <w:r w:rsidR="00D51A3E">
        <w:rPr>
          <w:rFonts w:ascii="Calibri" w:hAnsi="Calibri" w:cs="Calibri"/>
          <w:sz w:val="22"/>
          <w:szCs w:val="22"/>
        </w:rPr>
        <w:t xml:space="preserve"> </w:t>
      </w:r>
      <w:del w:id="18" w:author="Cenigová Erika" w:date="2019-03-25T09:27:00Z">
        <w:r w:rsidR="001D22AE" w:rsidRPr="00CE7760" w:rsidDel="0013279F">
          <w:rPr>
            <w:rFonts w:ascii="Calibri" w:hAnsi="Calibri" w:cs="Calibri"/>
            <w:sz w:val="22"/>
            <w:szCs w:val="22"/>
          </w:rPr>
          <w:delText>7</w:delText>
        </w:r>
        <w:r w:rsidR="007C027A" w:rsidDel="0013279F">
          <w:rPr>
            <w:rFonts w:ascii="Calibri" w:hAnsi="Calibri" w:cs="Calibri"/>
            <w:sz w:val="22"/>
            <w:szCs w:val="22"/>
          </w:rPr>
          <w:delText xml:space="preserve">-ich </w:delText>
        </w:r>
        <w:r w:rsidDel="0013279F">
          <w:rPr>
            <w:rFonts w:ascii="Calibri" w:hAnsi="Calibri" w:cs="Calibri"/>
            <w:sz w:val="22"/>
            <w:szCs w:val="22"/>
          </w:rPr>
          <w:delText>kalendárnych dní</w:delText>
        </w:r>
      </w:del>
      <w:ins w:id="19" w:author="Cenigová Erika" w:date="2019-03-25T09:27:00Z">
        <w:r w:rsidR="0013279F">
          <w:rPr>
            <w:rFonts w:ascii="Calibri" w:hAnsi="Calibri" w:cs="Calibri"/>
            <w:sz w:val="22"/>
            <w:szCs w:val="22"/>
          </w:rPr>
          <w:t xml:space="preserve"> 5 (piatich) pracovných dní </w:t>
        </w:r>
      </w:ins>
      <w:r w:rsidR="00D51A3E">
        <w:rPr>
          <w:rFonts w:ascii="Calibri" w:hAnsi="Calibri" w:cs="Calibri"/>
          <w:sz w:val="22"/>
          <w:szCs w:val="22"/>
        </w:rPr>
        <w:t xml:space="preserve"> </w:t>
      </w:r>
      <w:r w:rsidRPr="002F6F20">
        <w:rPr>
          <w:rFonts w:ascii="Calibri" w:hAnsi="Calibri" w:cs="Calibri"/>
          <w:bCs/>
          <w:iCs/>
          <w:sz w:val="22"/>
          <w:szCs w:val="22"/>
        </w:rPr>
        <w:t xml:space="preserve">po skončení </w:t>
      </w:r>
      <w:r>
        <w:rPr>
          <w:rFonts w:ascii="Calibri" w:hAnsi="Calibri" w:cs="Calibri"/>
          <w:bCs/>
          <w:iCs/>
          <w:sz w:val="22"/>
          <w:szCs w:val="22"/>
        </w:rPr>
        <w:t>príslušného kalendárneho mesiaca</w:t>
      </w:r>
      <w:r w:rsidRPr="002F6F20">
        <w:rPr>
          <w:rFonts w:ascii="Calibri" w:hAnsi="Calibri" w:cs="Calibri"/>
          <w:bCs/>
          <w:iCs/>
          <w:sz w:val="22"/>
          <w:szCs w:val="22"/>
        </w:rPr>
        <w:t>.</w:t>
      </w:r>
    </w:p>
    <w:p w14:paraId="08D77FB9" w14:textId="77777777" w:rsidR="00BC792B" w:rsidRDefault="00BC792B" w:rsidP="00333F48">
      <w:pPr>
        <w:spacing w:line="276" w:lineRule="auto"/>
        <w:ind w:left="1418"/>
        <w:rPr>
          <w:rFonts w:ascii="Calibri" w:hAnsi="Calibri" w:cs="Calibri"/>
          <w:bCs/>
          <w:iCs/>
          <w:sz w:val="22"/>
          <w:szCs w:val="22"/>
        </w:rPr>
      </w:pPr>
    </w:p>
    <w:p w14:paraId="4E4B91A1" w14:textId="2A7FDB23" w:rsidR="00BC792B" w:rsidRPr="002F6F20" w:rsidRDefault="00BC792B" w:rsidP="00333F48">
      <w:pPr>
        <w:spacing w:line="276" w:lineRule="auto"/>
        <w:ind w:left="1418"/>
        <w:rPr>
          <w:rFonts w:ascii="Calibri" w:hAnsi="Calibri" w:cs="Calibri"/>
          <w:bCs/>
          <w:iCs/>
          <w:sz w:val="22"/>
          <w:szCs w:val="22"/>
        </w:rPr>
      </w:pPr>
      <w:r w:rsidRPr="007A28E4">
        <w:rPr>
          <w:rFonts w:ascii="Calibri" w:hAnsi="Calibri" w:cs="Calibri"/>
          <w:bCs/>
          <w:iCs/>
          <w:sz w:val="22"/>
          <w:szCs w:val="22"/>
        </w:rPr>
        <w:t>Formu Výkazu výkonov a Výkazu tržieb Dopravcovi alebo požadovanú štruktúru Výkazu výkonov a Výkazu tržieb</w:t>
      </w:r>
      <w:r w:rsidR="00D51A3E">
        <w:rPr>
          <w:rFonts w:ascii="Calibri" w:hAnsi="Calibri" w:cs="Calibri"/>
          <w:bCs/>
          <w:iCs/>
          <w:sz w:val="22"/>
          <w:szCs w:val="22"/>
        </w:rPr>
        <w:t xml:space="preserve"> </w:t>
      </w:r>
      <w:r w:rsidRPr="007A28E4">
        <w:rPr>
          <w:rFonts w:ascii="Calibri" w:hAnsi="Calibri" w:cs="Calibri"/>
          <w:bCs/>
          <w:iCs/>
          <w:sz w:val="22"/>
          <w:szCs w:val="22"/>
        </w:rPr>
        <w:t>oznámi</w:t>
      </w:r>
      <w:r w:rsidR="00D51A3E">
        <w:rPr>
          <w:rFonts w:ascii="Calibri" w:hAnsi="Calibri" w:cs="Calibri"/>
          <w:bCs/>
          <w:iCs/>
          <w:sz w:val="22"/>
          <w:szCs w:val="22"/>
        </w:rPr>
        <w:t xml:space="preserve"> </w:t>
      </w:r>
      <w:r w:rsidRPr="007A28E4">
        <w:rPr>
          <w:rFonts w:ascii="Calibri" w:hAnsi="Calibri" w:cs="Calibri"/>
          <w:bCs/>
          <w:iCs/>
          <w:sz w:val="22"/>
          <w:szCs w:val="22"/>
        </w:rPr>
        <w:t>Objednávateľ</w:t>
      </w:r>
      <w:r w:rsidR="00D51A3E">
        <w:rPr>
          <w:rFonts w:ascii="Calibri" w:hAnsi="Calibri" w:cs="Calibri"/>
          <w:bCs/>
          <w:iCs/>
          <w:sz w:val="22"/>
          <w:szCs w:val="22"/>
        </w:rPr>
        <w:t xml:space="preserve"> </w:t>
      </w:r>
      <w:r w:rsidRPr="007A28E4">
        <w:rPr>
          <w:rFonts w:ascii="Calibri" w:hAnsi="Calibri" w:cs="Calibri"/>
          <w:bCs/>
          <w:iCs/>
          <w:sz w:val="22"/>
          <w:szCs w:val="22"/>
        </w:rPr>
        <w:t>Dopravcovi bez zbytočného odkladu po uzavretí Zmluvy.</w:t>
      </w:r>
      <w:r>
        <w:rPr>
          <w:rFonts w:ascii="Calibri" w:hAnsi="Calibri" w:cs="Calibri"/>
          <w:bCs/>
          <w:iCs/>
          <w:sz w:val="22"/>
          <w:szCs w:val="22"/>
        </w:rPr>
        <w:t xml:space="preserve"> </w:t>
      </w:r>
    </w:p>
    <w:p w14:paraId="441EBAE2" w14:textId="77777777" w:rsidR="00333F48" w:rsidRPr="002F6F20" w:rsidRDefault="00333F48" w:rsidP="00333F48">
      <w:pPr>
        <w:spacing w:line="276" w:lineRule="auto"/>
        <w:ind w:left="1418" w:hanging="709"/>
        <w:rPr>
          <w:rFonts w:ascii="Calibri" w:hAnsi="Calibri" w:cs="Calibri"/>
          <w:bCs/>
          <w:iCs/>
          <w:sz w:val="22"/>
          <w:szCs w:val="22"/>
        </w:rPr>
      </w:pPr>
    </w:p>
    <w:p w14:paraId="69F4516E" w14:textId="1310C6A7" w:rsidR="00333F48" w:rsidRDefault="00333F48" w:rsidP="003B61E8">
      <w:pPr>
        <w:pStyle w:val="Odsekzoznamu"/>
        <w:numPr>
          <w:ilvl w:val="0"/>
          <w:numId w:val="7"/>
        </w:numPr>
        <w:jc w:val="both"/>
        <w:rPr>
          <w:rFonts w:cs="Calibri"/>
        </w:rPr>
      </w:pPr>
      <w:r w:rsidRPr="00F72D69">
        <w:rPr>
          <w:rFonts w:cs="Calibri"/>
        </w:rPr>
        <w:t xml:space="preserve">Objednávateľ bude vykonávať </w:t>
      </w:r>
      <w:r w:rsidRPr="00F72D69">
        <w:rPr>
          <w:rFonts w:cs="Calibri"/>
          <w:b/>
        </w:rPr>
        <w:t>mesačné overovanie</w:t>
      </w:r>
      <w:r w:rsidRPr="00F72D69">
        <w:rPr>
          <w:rFonts w:cs="Calibri"/>
        </w:rPr>
        <w:t xml:space="preserve"> a následné potvrdzovanie</w:t>
      </w:r>
      <w:r w:rsidR="00D51A3E">
        <w:rPr>
          <w:rFonts w:cs="Calibri"/>
        </w:rPr>
        <w:t xml:space="preserve"> </w:t>
      </w:r>
      <w:r w:rsidRPr="00F72D69">
        <w:rPr>
          <w:rFonts w:cs="Calibri"/>
        </w:rPr>
        <w:t>výkazu výkonov</w:t>
      </w:r>
      <w:r w:rsidR="00D51A3E">
        <w:rPr>
          <w:rFonts w:cs="Calibri"/>
        </w:rPr>
        <w:t xml:space="preserve"> </w:t>
      </w:r>
      <w:r>
        <w:rPr>
          <w:rFonts w:cs="Calibri"/>
        </w:rPr>
        <w:t>a výkazu</w:t>
      </w:r>
      <w:r w:rsidR="00D51A3E">
        <w:rPr>
          <w:rFonts w:cs="Calibri"/>
        </w:rPr>
        <w:t xml:space="preserve"> </w:t>
      </w:r>
      <w:r w:rsidRPr="00F72D69">
        <w:rPr>
          <w:rFonts w:cs="Calibri"/>
        </w:rPr>
        <w:t>tržieb</w:t>
      </w:r>
      <w:r>
        <w:rPr>
          <w:rFonts w:cs="Calibri"/>
        </w:rPr>
        <w:t xml:space="preserve"> a iných výnosov</w:t>
      </w:r>
      <w:r w:rsidRPr="00F72D69">
        <w:rPr>
          <w:rFonts w:cs="Calibri"/>
        </w:rPr>
        <w:t>, ktoré predloží Dopravca v súlade s písmenom</w:t>
      </w:r>
      <w:r w:rsidR="00D51A3E">
        <w:rPr>
          <w:rFonts w:cs="Calibri"/>
        </w:rPr>
        <w:t xml:space="preserve"> </w:t>
      </w:r>
      <w:r w:rsidRPr="00F72D69">
        <w:rPr>
          <w:rFonts w:cs="Calibri"/>
        </w:rPr>
        <w:t>a) tohto bodu Zmluvy,</w:t>
      </w:r>
      <w:r w:rsidR="00D51A3E">
        <w:rPr>
          <w:rFonts w:cs="Calibri"/>
        </w:rPr>
        <w:t xml:space="preserve"> </w:t>
      </w:r>
      <w:r w:rsidRPr="00F72D69">
        <w:rPr>
          <w:rFonts w:cs="Calibri"/>
        </w:rPr>
        <w:t>najneskôr</w:t>
      </w:r>
      <w:r w:rsidR="00D51A3E">
        <w:rPr>
          <w:rFonts w:cs="Calibri"/>
        </w:rPr>
        <w:t xml:space="preserve"> </w:t>
      </w:r>
      <w:r w:rsidRPr="00F72D69">
        <w:rPr>
          <w:rFonts w:cs="Calibri"/>
        </w:rPr>
        <w:t>do 10 kalendárnych</w:t>
      </w:r>
      <w:r w:rsidR="00D51A3E">
        <w:rPr>
          <w:rFonts w:cs="Calibri"/>
        </w:rPr>
        <w:t xml:space="preserve"> </w:t>
      </w:r>
      <w:r w:rsidRPr="00F72D69">
        <w:rPr>
          <w:rFonts w:cs="Calibri"/>
        </w:rPr>
        <w:t>dní</w:t>
      </w:r>
      <w:r w:rsidR="00D51A3E">
        <w:rPr>
          <w:rFonts w:cs="Calibri"/>
        </w:rPr>
        <w:t xml:space="preserve"> </w:t>
      </w:r>
      <w:r w:rsidRPr="00F72D69">
        <w:rPr>
          <w:rFonts w:cs="Calibri"/>
        </w:rPr>
        <w:t>od jeho predloženia Dopravcom.</w:t>
      </w:r>
    </w:p>
    <w:p w14:paraId="5CE4E74A" w14:textId="77777777" w:rsidR="00333F48" w:rsidRPr="00F72D69" w:rsidRDefault="00333F48" w:rsidP="00333F48">
      <w:pPr>
        <w:pStyle w:val="Odsekzoznamu"/>
        <w:ind w:left="1429"/>
        <w:jc w:val="both"/>
        <w:rPr>
          <w:rFonts w:cs="Calibri"/>
        </w:rPr>
      </w:pPr>
      <w:r w:rsidRPr="00F72D69">
        <w:rPr>
          <w:rFonts w:cs="Calibri"/>
        </w:rPr>
        <w:t xml:space="preserve"> </w:t>
      </w:r>
    </w:p>
    <w:p w14:paraId="5489E529" w14:textId="2E4322E7" w:rsidR="00333F48" w:rsidRPr="007A28E4" w:rsidRDefault="00333F48" w:rsidP="003B61E8">
      <w:pPr>
        <w:pStyle w:val="Odsekzoznamu"/>
        <w:numPr>
          <w:ilvl w:val="0"/>
          <w:numId w:val="7"/>
        </w:numPr>
        <w:jc w:val="both"/>
        <w:rPr>
          <w:rFonts w:cs="Calibri"/>
        </w:rPr>
      </w:pPr>
      <w:r w:rsidRPr="007A28E4">
        <w:rPr>
          <w:rFonts w:cs="Calibri"/>
        </w:rPr>
        <w:t>Objednávateľ bude vykonávať</w:t>
      </w:r>
      <w:r w:rsidR="00D51A3E">
        <w:rPr>
          <w:rFonts w:cs="Calibri"/>
        </w:rPr>
        <w:t xml:space="preserve"> </w:t>
      </w:r>
      <w:r w:rsidRPr="007A28E4">
        <w:rPr>
          <w:rFonts w:cs="Calibri"/>
          <w:b/>
        </w:rPr>
        <w:t>štvrťročné zúčtovanie</w:t>
      </w:r>
      <w:r w:rsidRPr="007A28E4">
        <w:rPr>
          <w:rFonts w:cs="Calibri"/>
        </w:rPr>
        <w:t xml:space="preserve"> a predloží ho Dopravcovi do 25</w:t>
      </w:r>
      <w:r w:rsidR="00421A28">
        <w:rPr>
          <w:rFonts w:cs="Calibri"/>
        </w:rPr>
        <w:t xml:space="preserve">-tich </w:t>
      </w:r>
      <w:r w:rsidRPr="007A28E4">
        <w:rPr>
          <w:rFonts w:cs="Calibri"/>
        </w:rPr>
        <w:t>kalendárnych</w:t>
      </w:r>
      <w:r w:rsidR="00D51A3E">
        <w:rPr>
          <w:rFonts w:cs="Calibri"/>
        </w:rPr>
        <w:t xml:space="preserve"> </w:t>
      </w:r>
      <w:r w:rsidRPr="007A28E4">
        <w:rPr>
          <w:rFonts w:cs="Calibri"/>
        </w:rPr>
        <w:t>dní</w:t>
      </w:r>
      <w:r w:rsidR="00D51A3E">
        <w:rPr>
          <w:rFonts w:cs="Calibri"/>
        </w:rPr>
        <w:t xml:space="preserve"> </w:t>
      </w:r>
      <w:r w:rsidRPr="007A28E4">
        <w:rPr>
          <w:rFonts w:cs="Calibri"/>
        </w:rPr>
        <w:t>po skončení kalendárneho štvrťroka pod podmienkou, že Dopravca predložil</w:t>
      </w:r>
      <w:r w:rsidR="00D51A3E">
        <w:rPr>
          <w:rFonts w:cs="Calibri"/>
        </w:rPr>
        <w:t xml:space="preserve"> </w:t>
      </w:r>
      <w:r w:rsidR="003200D0" w:rsidRPr="007A28E4">
        <w:rPr>
          <w:rFonts w:cs="Calibri"/>
        </w:rPr>
        <w:t xml:space="preserve">mesačné </w:t>
      </w:r>
      <w:r w:rsidRPr="007A28E4">
        <w:rPr>
          <w:rFonts w:cs="Calibri"/>
        </w:rPr>
        <w:t>výkazy výkonov a výkazy tržieb a iných výnosov riadne a včas.</w:t>
      </w:r>
      <w:r w:rsidR="00D51A3E">
        <w:rPr>
          <w:rFonts w:cs="Calibri"/>
        </w:rPr>
        <w:t xml:space="preserve"> </w:t>
      </w:r>
      <w:r w:rsidRPr="007A28E4">
        <w:rPr>
          <w:rFonts w:cs="Calibri"/>
        </w:rPr>
        <w:t>Štvrťročné zúčtovanie za posledný štvrťrok kalendárneho roka sa na účely § 22</w:t>
      </w:r>
      <w:r w:rsidR="00D51A3E">
        <w:rPr>
          <w:rFonts w:cs="Calibri"/>
        </w:rPr>
        <w:t xml:space="preserve"> </w:t>
      </w:r>
      <w:r w:rsidRPr="007A28E4">
        <w:rPr>
          <w:rFonts w:cs="Calibri"/>
        </w:rPr>
        <w:t>ods. 3</w:t>
      </w:r>
      <w:r w:rsidR="00D51A3E">
        <w:rPr>
          <w:rFonts w:cs="Calibri"/>
        </w:rPr>
        <w:t xml:space="preserve"> </w:t>
      </w:r>
      <w:r w:rsidRPr="007A28E4">
        <w:rPr>
          <w:rFonts w:cs="Calibri"/>
        </w:rPr>
        <w:t>zákona č.</w:t>
      </w:r>
      <w:r w:rsidR="00D51A3E">
        <w:rPr>
          <w:rFonts w:cs="Calibri"/>
        </w:rPr>
        <w:t xml:space="preserve"> </w:t>
      </w:r>
      <w:r w:rsidRPr="007A28E4">
        <w:rPr>
          <w:rFonts w:cs="Calibri"/>
        </w:rPr>
        <w:t>56/2012 Z. z. o cestnej doprave</w:t>
      </w:r>
      <w:r w:rsidR="00D51A3E">
        <w:rPr>
          <w:rFonts w:cs="Calibri"/>
        </w:rPr>
        <w:t xml:space="preserve"> </w:t>
      </w:r>
      <w:r w:rsidR="003200D0" w:rsidRPr="007A28E4">
        <w:rPr>
          <w:rFonts w:cs="Calibri"/>
        </w:rPr>
        <w:t>v znení neskorších predpisov</w:t>
      </w:r>
      <w:r w:rsidR="00D51A3E">
        <w:rPr>
          <w:rFonts w:cs="Calibri"/>
        </w:rPr>
        <w:t xml:space="preserve"> </w:t>
      </w:r>
      <w:r w:rsidRPr="007A28E4">
        <w:rPr>
          <w:rFonts w:cs="Calibri"/>
        </w:rPr>
        <w:t>považuje za celkové vyúčtovanie po skončení rozpočtového roka.</w:t>
      </w:r>
      <w:r w:rsidR="00D51A3E">
        <w:rPr>
          <w:rFonts w:cs="Calibri"/>
        </w:rPr>
        <w:t xml:space="preserve"> </w:t>
      </w:r>
    </w:p>
    <w:p w14:paraId="49294995" w14:textId="77777777" w:rsidR="00333F48" w:rsidRPr="00F07BC0" w:rsidRDefault="00333F48" w:rsidP="00333F48">
      <w:pPr>
        <w:pStyle w:val="Odsekzoznamu"/>
        <w:rPr>
          <w:rFonts w:cs="Calibri"/>
        </w:rPr>
      </w:pPr>
    </w:p>
    <w:p w14:paraId="4FF8C45A" w14:textId="77777777" w:rsidR="00333F48" w:rsidRPr="006F33AF" w:rsidRDefault="00333F48" w:rsidP="00333F48">
      <w:pPr>
        <w:pStyle w:val="Odsekzoznamu"/>
        <w:ind w:left="1429"/>
        <w:jc w:val="both"/>
        <w:rPr>
          <w:rFonts w:cs="Calibri"/>
        </w:rPr>
      </w:pPr>
    </w:p>
    <w:p w14:paraId="159187C4" w14:textId="2BC7E871" w:rsidR="00333F48" w:rsidRPr="007A28E4" w:rsidRDefault="00333F48" w:rsidP="003B61E8">
      <w:pPr>
        <w:pStyle w:val="Odsekzoznamu"/>
        <w:numPr>
          <w:ilvl w:val="0"/>
          <w:numId w:val="7"/>
        </w:numPr>
        <w:jc w:val="both"/>
        <w:rPr>
          <w:rFonts w:cs="Calibri"/>
        </w:rPr>
      </w:pPr>
      <w:r w:rsidRPr="007A28E4">
        <w:rPr>
          <w:rFonts w:cs="Calibri"/>
        </w:rPr>
        <w:t xml:space="preserve"> Dopravca je oprávnený podať voči štvrťročnému zúčtovaniu</w:t>
      </w:r>
      <w:r w:rsidR="00D51A3E">
        <w:rPr>
          <w:rFonts w:cs="Calibri"/>
        </w:rPr>
        <w:t xml:space="preserve"> </w:t>
      </w:r>
      <w:r w:rsidRPr="007A28E4">
        <w:rPr>
          <w:rFonts w:cs="Calibri"/>
        </w:rPr>
        <w:t xml:space="preserve">Objednávateľa </w:t>
      </w:r>
      <w:r w:rsidR="007724C9" w:rsidRPr="007A28E4">
        <w:rPr>
          <w:rFonts w:cs="Calibri"/>
        </w:rPr>
        <w:t xml:space="preserve">písomné </w:t>
      </w:r>
      <w:r w:rsidRPr="007A28E4">
        <w:rPr>
          <w:rFonts w:cs="Calibri"/>
          <w:b/>
        </w:rPr>
        <w:t>námietky</w:t>
      </w:r>
      <w:r w:rsidR="00957755" w:rsidRPr="007A28E4">
        <w:rPr>
          <w:rFonts w:cs="Calibri"/>
        </w:rPr>
        <w:t xml:space="preserve"> s odôvodnením</w:t>
      </w:r>
      <w:r w:rsidR="00D51A3E">
        <w:rPr>
          <w:rFonts w:cs="Calibri"/>
        </w:rPr>
        <w:t xml:space="preserve"> </w:t>
      </w:r>
      <w:r w:rsidR="00957755" w:rsidRPr="007A28E4">
        <w:rPr>
          <w:rFonts w:cs="Calibri"/>
        </w:rPr>
        <w:t>a tieto doručiť Objednávateľovi</w:t>
      </w:r>
      <w:r w:rsidRPr="007A28E4">
        <w:rPr>
          <w:rFonts w:cs="Calibri"/>
        </w:rPr>
        <w:t xml:space="preserve"> najneskôr do </w:t>
      </w:r>
      <w:r w:rsidR="001D22AE" w:rsidRPr="00CE7760">
        <w:rPr>
          <w:rFonts w:cs="Calibri"/>
        </w:rPr>
        <w:t>7</w:t>
      </w:r>
      <w:r w:rsidR="001D22AE" w:rsidRPr="00421A28">
        <w:rPr>
          <w:color w:val="FF0000"/>
        </w:rPr>
        <w:t xml:space="preserve"> </w:t>
      </w:r>
      <w:r w:rsidR="001D22AE" w:rsidRPr="00CE7760">
        <w:rPr>
          <w:rFonts w:cs="Calibri"/>
        </w:rPr>
        <w:t>kalendárnych</w:t>
      </w:r>
      <w:r w:rsidR="00D51A3E">
        <w:rPr>
          <w:rFonts w:cs="Calibri"/>
        </w:rPr>
        <w:t xml:space="preserve"> </w:t>
      </w:r>
      <w:r w:rsidRPr="007A28E4">
        <w:rPr>
          <w:rFonts w:cs="Calibri"/>
        </w:rPr>
        <w:t>dní od predloženia štvrťročného zúčtovania.</w:t>
      </w:r>
      <w:r w:rsidR="00D51A3E">
        <w:rPr>
          <w:rFonts w:cs="Calibri"/>
        </w:rPr>
        <w:t xml:space="preserve"> </w:t>
      </w:r>
      <w:r w:rsidRPr="007A28E4">
        <w:rPr>
          <w:rFonts w:cs="Calibri"/>
        </w:rPr>
        <w:t>Na</w:t>
      </w:r>
      <w:r w:rsidR="00D51A3E">
        <w:rPr>
          <w:rFonts w:cs="Calibri"/>
        </w:rPr>
        <w:t xml:space="preserve"> </w:t>
      </w:r>
      <w:r w:rsidRPr="007A28E4">
        <w:rPr>
          <w:rFonts w:cs="Calibri"/>
        </w:rPr>
        <w:t>neskôr</w:t>
      </w:r>
      <w:r w:rsidR="00D51A3E">
        <w:rPr>
          <w:rFonts w:cs="Calibri"/>
        </w:rPr>
        <w:t xml:space="preserve"> </w:t>
      </w:r>
      <w:r w:rsidRPr="007A28E4">
        <w:rPr>
          <w:rFonts w:cs="Calibri"/>
        </w:rPr>
        <w:t>podané</w:t>
      </w:r>
      <w:r w:rsidR="00D51A3E">
        <w:rPr>
          <w:rFonts w:cs="Calibri"/>
        </w:rPr>
        <w:t xml:space="preserve"> </w:t>
      </w:r>
      <w:r w:rsidRPr="007A28E4">
        <w:rPr>
          <w:rFonts w:cs="Calibri"/>
        </w:rPr>
        <w:t>námietky alebo na nezdôvodnen</w:t>
      </w:r>
      <w:r w:rsidR="00957755" w:rsidRPr="007A28E4">
        <w:rPr>
          <w:rFonts w:cs="Calibri"/>
        </w:rPr>
        <w:t>é námietky sa nebude prihliadať;</w:t>
      </w:r>
      <w:r w:rsidR="00D51A3E">
        <w:rPr>
          <w:rFonts w:cs="Calibri"/>
        </w:rPr>
        <w:t xml:space="preserve"> </w:t>
      </w:r>
      <w:r w:rsidR="00957755" w:rsidRPr="007A28E4">
        <w:rPr>
          <w:rFonts w:cs="Calibri"/>
        </w:rPr>
        <w:t xml:space="preserve">túto skutočnosť Objednávateľ oznámi Dopravcovi. </w:t>
      </w:r>
      <w:r w:rsidRPr="007A28E4">
        <w:rPr>
          <w:rFonts w:cs="Calibri"/>
        </w:rPr>
        <w:t>Ak</w:t>
      </w:r>
      <w:r w:rsidR="00D51A3E">
        <w:rPr>
          <w:rFonts w:cs="Calibri"/>
        </w:rPr>
        <w:t xml:space="preserve"> </w:t>
      </w:r>
      <w:r w:rsidRPr="007A28E4">
        <w:rPr>
          <w:rFonts w:cs="Calibri"/>
        </w:rPr>
        <w:t>Dopravca</w:t>
      </w:r>
      <w:r w:rsidR="00D51A3E">
        <w:rPr>
          <w:rFonts w:cs="Calibri"/>
        </w:rPr>
        <w:t xml:space="preserve"> </w:t>
      </w:r>
      <w:r w:rsidRPr="007A28E4">
        <w:rPr>
          <w:rFonts w:cs="Calibri"/>
        </w:rPr>
        <w:t>podá včas námietky s</w:t>
      </w:r>
      <w:r w:rsidR="007724C9" w:rsidRPr="007A28E4">
        <w:rPr>
          <w:rFonts w:cs="Calibri"/>
        </w:rPr>
        <w:t> </w:t>
      </w:r>
      <w:r w:rsidRPr="007A28E4">
        <w:rPr>
          <w:rFonts w:cs="Calibri"/>
        </w:rPr>
        <w:t>odôvodnením</w:t>
      </w:r>
      <w:r w:rsidR="007724C9" w:rsidRPr="007A28E4">
        <w:rPr>
          <w:rFonts w:cs="Calibri"/>
        </w:rPr>
        <w:t>,</w:t>
      </w:r>
      <w:r w:rsidR="00D51A3E">
        <w:rPr>
          <w:rFonts w:cs="Calibri"/>
        </w:rPr>
        <w:t xml:space="preserve"> </w:t>
      </w:r>
      <w:r w:rsidRPr="007A28E4">
        <w:rPr>
          <w:rFonts w:cs="Calibri"/>
        </w:rPr>
        <w:t>Objednávat</w:t>
      </w:r>
      <w:r w:rsidR="003200D0" w:rsidRPr="007A28E4">
        <w:rPr>
          <w:rFonts w:cs="Calibri"/>
        </w:rPr>
        <w:t xml:space="preserve">eľ ich </w:t>
      </w:r>
      <w:r w:rsidR="00957755" w:rsidRPr="007A28E4">
        <w:rPr>
          <w:rFonts w:cs="Calibri"/>
        </w:rPr>
        <w:t xml:space="preserve">bez zbytočného odkladu </w:t>
      </w:r>
      <w:r w:rsidR="003200D0" w:rsidRPr="007A28E4">
        <w:rPr>
          <w:rFonts w:cs="Calibri"/>
        </w:rPr>
        <w:t>vyhodnotí</w:t>
      </w:r>
      <w:r w:rsidR="00D51A3E">
        <w:rPr>
          <w:rFonts w:cs="Calibri"/>
        </w:rPr>
        <w:t xml:space="preserve"> </w:t>
      </w:r>
      <w:r w:rsidRPr="007A28E4">
        <w:rPr>
          <w:rFonts w:cs="Calibri"/>
        </w:rPr>
        <w:t>a</w:t>
      </w:r>
      <w:r w:rsidR="003200D0" w:rsidRPr="007A28E4">
        <w:rPr>
          <w:rFonts w:cs="Calibri"/>
        </w:rPr>
        <w:t> </w:t>
      </w:r>
      <w:r w:rsidRPr="007A28E4">
        <w:rPr>
          <w:rFonts w:cs="Calibri"/>
        </w:rPr>
        <w:t>výsledok</w:t>
      </w:r>
      <w:r w:rsidR="003200D0" w:rsidRPr="007A28E4">
        <w:rPr>
          <w:rFonts w:cs="Calibri"/>
        </w:rPr>
        <w:t xml:space="preserve"> </w:t>
      </w:r>
      <w:r w:rsidRPr="007A28E4">
        <w:rPr>
          <w:rFonts w:cs="Calibri"/>
        </w:rPr>
        <w:t>vyhodnotenia oznámi Dopravcovi.</w:t>
      </w:r>
      <w:r w:rsidR="00D51A3E">
        <w:rPr>
          <w:rFonts w:cs="Calibri"/>
        </w:rPr>
        <w:t xml:space="preserve"> </w:t>
      </w:r>
    </w:p>
    <w:p w14:paraId="0B12203B" w14:textId="77777777" w:rsidR="00333F48" w:rsidRPr="002F6F20" w:rsidRDefault="00333F48" w:rsidP="00333F48">
      <w:pPr>
        <w:spacing w:line="276" w:lineRule="auto"/>
        <w:ind w:left="1418" w:hanging="709"/>
        <w:rPr>
          <w:rFonts w:ascii="Calibri" w:hAnsi="Calibri" w:cs="Calibri"/>
          <w:sz w:val="22"/>
          <w:szCs w:val="22"/>
        </w:rPr>
      </w:pPr>
    </w:p>
    <w:p w14:paraId="516B297C" w14:textId="072A3C08" w:rsidR="00EC579C" w:rsidRPr="007A28E4" w:rsidRDefault="00957755" w:rsidP="003B61E8">
      <w:pPr>
        <w:pStyle w:val="Odsekzoznamu"/>
        <w:numPr>
          <w:ilvl w:val="0"/>
          <w:numId w:val="7"/>
        </w:numPr>
        <w:jc w:val="both"/>
        <w:rPr>
          <w:rFonts w:cs="Calibri"/>
          <w:color w:val="000000" w:themeColor="text1"/>
        </w:rPr>
      </w:pPr>
      <w:r w:rsidRPr="007A28E4">
        <w:rPr>
          <w:rFonts w:cs="Calibri"/>
          <w:color w:val="000000" w:themeColor="text1"/>
        </w:rPr>
        <w:t>V prípade, ak n</w:t>
      </w:r>
      <w:r w:rsidR="00333F48" w:rsidRPr="007A28E4">
        <w:rPr>
          <w:rFonts w:cs="Calibri"/>
          <w:color w:val="000000" w:themeColor="text1"/>
        </w:rPr>
        <w:t xml:space="preserve">a základe štvrťročného zúčtovania </w:t>
      </w:r>
      <w:r w:rsidR="007362A7" w:rsidRPr="007A28E4">
        <w:rPr>
          <w:rFonts w:cs="Calibri"/>
          <w:color w:val="000000" w:themeColor="text1"/>
        </w:rPr>
        <w:t xml:space="preserve">predloženého </w:t>
      </w:r>
      <w:r w:rsidR="00333F48" w:rsidRPr="007A28E4">
        <w:rPr>
          <w:rFonts w:cs="Calibri"/>
          <w:color w:val="000000" w:themeColor="text1"/>
        </w:rPr>
        <w:t>Objednávateľ</w:t>
      </w:r>
      <w:r w:rsidR="007362A7" w:rsidRPr="007A28E4">
        <w:rPr>
          <w:rFonts w:cs="Calibri"/>
          <w:color w:val="000000" w:themeColor="text1"/>
        </w:rPr>
        <w:t>om</w:t>
      </w:r>
      <w:r w:rsidR="00333F48" w:rsidRPr="007A28E4">
        <w:rPr>
          <w:rFonts w:cs="Calibri"/>
          <w:color w:val="000000" w:themeColor="text1"/>
        </w:rPr>
        <w:t xml:space="preserve"> </w:t>
      </w:r>
      <w:r w:rsidR="007546B0" w:rsidRPr="007A28E4">
        <w:rPr>
          <w:rFonts w:cs="Calibri"/>
          <w:color w:val="000000" w:themeColor="text1"/>
        </w:rPr>
        <w:t>bude mať Doplatok podobu nedoplatku Objednávateľa,</w:t>
      </w:r>
      <w:r w:rsidR="00D51A3E">
        <w:rPr>
          <w:rFonts w:cs="Calibri"/>
          <w:color w:val="000000" w:themeColor="text1"/>
        </w:rPr>
        <w:t xml:space="preserve"> </w:t>
      </w:r>
      <w:r w:rsidR="00EC579C" w:rsidRPr="007A28E4">
        <w:rPr>
          <w:rFonts w:cs="Calibri"/>
          <w:color w:val="000000" w:themeColor="text1"/>
        </w:rPr>
        <w:t>Objednávateľ je povinný zaplatiť</w:t>
      </w:r>
      <w:r w:rsidR="00D51A3E">
        <w:rPr>
          <w:rFonts w:cs="Calibri"/>
          <w:color w:val="000000" w:themeColor="text1"/>
        </w:rPr>
        <w:t xml:space="preserve"> </w:t>
      </w:r>
      <w:r w:rsidR="00EC579C" w:rsidRPr="007A28E4">
        <w:rPr>
          <w:rFonts w:cs="Calibri"/>
          <w:color w:val="000000" w:themeColor="text1"/>
        </w:rPr>
        <w:t xml:space="preserve">Dopravcovi sumu nedoplatku Objednávateľa v lehote najneskôr do 30 kalendárnych dní: </w:t>
      </w:r>
    </w:p>
    <w:p w14:paraId="434466E5" w14:textId="736F7B5D" w:rsidR="007546B0" w:rsidRDefault="00EC579C" w:rsidP="00114BBE">
      <w:pPr>
        <w:pStyle w:val="Odsekzoznamu"/>
        <w:ind w:left="1429"/>
        <w:jc w:val="both"/>
        <w:rPr>
          <w:rFonts w:cs="Calibri"/>
          <w:color w:val="000000" w:themeColor="text1"/>
        </w:rPr>
      </w:pPr>
      <w:proofErr w:type="spellStart"/>
      <w:r>
        <w:rPr>
          <w:rFonts w:cs="Calibri"/>
          <w:color w:val="000000" w:themeColor="text1"/>
        </w:rPr>
        <w:t>ea</w:t>
      </w:r>
      <w:proofErr w:type="spellEnd"/>
      <w:r>
        <w:rPr>
          <w:rFonts w:cs="Calibri"/>
          <w:color w:val="000000" w:themeColor="text1"/>
        </w:rPr>
        <w:t>) po uplynutí</w:t>
      </w:r>
      <w:r w:rsidR="00D51A3E">
        <w:rPr>
          <w:rFonts w:cs="Calibri"/>
          <w:color w:val="000000" w:themeColor="text1"/>
        </w:rPr>
        <w:t xml:space="preserve"> </w:t>
      </w:r>
      <w:r>
        <w:rPr>
          <w:rFonts w:cs="Calibri"/>
          <w:color w:val="000000" w:themeColor="text1"/>
        </w:rPr>
        <w:t>lehoty na podanie námietok</w:t>
      </w:r>
      <w:r w:rsidR="00D51A3E">
        <w:rPr>
          <w:rFonts w:cs="Calibri"/>
          <w:color w:val="000000" w:themeColor="text1"/>
        </w:rPr>
        <w:t xml:space="preserve"> </w:t>
      </w:r>
      <w:r>
        <w:rPr>
          <w:rFonts w:cs="Calibri"/>
          <w:color w:val="000000" w:themeColor="text1"/>
        </w:rPr>
        <w:t>v prípade, ak Dopravca nevyužil svoje právo podať námietky</w:t>
      </w:r>
      <w:r w:rsidR="007724C9">
        <w:rPr>
          <w:rFonts w:cs="Calibri"/>
          <w:color w:val="000000" w:themeColor="text1"/>
        </w:rPr>
        <w:t>,</w:t>
      </w:r>
      <w:r w:rsidR="00D51A3E">
        <w:rPr>
          <w:rFonts w:cs="Calibri"/>
          <w:color w:val="000000" w:themeColor="text1"/>
        </w:rPr>
        <w:t xml:space="preserve"> </w:t>
      </w:r>
    </w:p>
    <w:p w14:paraId="64DCD37D" w14:textId="60A9607D" w:rsidR="007546B0" w:rsidRDefault="00EC579C" w:rsidP="00421A28">
      <w:pPr>
        <w:pStyle w:val="Odsekzoznamu"/>
        <w:ind w:left="1429" w:firstLine="35"/>
        <w:jc w:val="both"/>
        <w:rPr>
          <w:rFonts w:cs="Calibri"/>
          <w:color w:val="000000" w:themeColor="text1"/>
        </w:rPr>
      </w:pPr>
      <w:proofErr w:type="spellStart"/>
      <w:r>
        <w:rPr>
          <w:rFonts w:cs="Calibri"/>
          <w:color w:val="000000" w:themeColor="text1"/>
        </w:rPr>
        <w:t>eb</w:t>
      </w:r>
      <w:proofErr w:type="spellEnd"/>
      <w:r>
        <w:rPr>
          <w:rFonts w:cs="Calibri"/>
          <w:color w:val="000000" w:themeColor="text1"/>
        </w:rPr>
        <w:t>) alebo od doručenia oznámenia</w:t>
      </w:r>
      <w:r w:rsidR="00D51A3E">
        <w:rPr>
          <w:rFonts w:cs="Calibri"/>
          <w:color w:val="000000" w:themeColor="text1"/>
        </w:rPr>
        <w:t xml:space="preserve"> </w:t>
      </w:r>
      <w:r w:rsidR="007724C9">
        <w:rPr>
          <w:rFonts w:cs="Calibri"/>
          <w:color w:val="000000" w:themeColor="text1"/>
        </w:rPr>
        <w:t>Objednávateľa</w:t>
      </w:r>
      <w:r w:rsidR="00D51A3E">
        <w:rPr>
          <w:rFonts w:cs="Calibri"/>
          <w:color w:val="000000" w:themeColor="text1"/>
        </w:rPr>
        <w:t xml:space="preserve"> </w:t>
      </w:r>
      <w:r w:rsidR="007724C9">
        <w:rPr>
          <w:rFonts w:cs="Calibri"/>
          <w:color w:val="000000" w:themeColor="text1"/>
        </w:rPr>
        <w:t>Dopravcovi</w:t>
      </w:r>
      <w:r w:rsidR="00D51A3E">
        <w:rPr>
          <w:rFonts w:cs="Calibri"/>
          <w:color w:val="000000" w:themeColor="text1"/>
        </w:rPr>
        <w:t xml:space="preserve"> </w:t>
      </w:r>
      <w:r w:rsidR="007724C9">
        <w:rPr>
          <w:rFonts w:cs="Calibri"/>
          <w:color w:val="000000" w:themeColor="text1"/>
        </w:rPr>
        <w:t>v zmysle</w:t>
      </w:r>
      <w:r w:rsidR="00D51A3E">
        <w:rPr>
          <w:rFonts w:cs="Calibri"/>
          <w:color w:val="000000" w:themeColor="text1"/>
        </w:rPr>
        <w:t xml:space="preserve"> </w:t>
      </w:r>
      <w:r w:rsidR="007724C9">
        <w:rPr>
          <w:rFonts w:cs="Calibri"/>
          <w:color w:val="000000" w:themeColor="text1"/>
        </w:rPr>
        <w:t>písmena d)</w:t>
      </w:r>
      <w:r w:rsidR="00D51A3E">
        <w:rPr>
          <w:rFonts w:cs="Calibri"/>
          <w:color w:val="000000" w:themeColor="text1"/>
        </w:rPr>
        <w:t xml:space="preserve"> </w:t>
      </w:r>
      <w:r w:rsidR="007724C9">
        <w:rPr>
          <w:rFonts w:cs="Calibri"/>
          <w:color w:val="000000" w:themeColor="text1"/>
        </w:rPr>
        <w:t>tohto</w:t>
      </w:r>
      <w:r w:rsidR="00D51A3E">
        <w:rPr>
          <w:rFonts w:cs="Calibri"/>
          <w:color w:val="000000" w:themeColor="text1"/>
        </w:rPr>
        <w:t xml:space="preserve"> </w:t>
      </w:r>
      <w:r w:rsidR="007724C9">
        <w:rPr>
          <w:rFonts w:cs="Calibri"/>
          <w:color w:val="000000" w:themeColor="text1"/>
        </w:rPr>
        <w:t>bodu Zmluvy</w:t>
      </w:r>
      <w:r w:rsidR="00D51A3E">
        <w:rPr>
          <w:rFonts w:cs="Calibri"/>
          <w:color w:val="000000" w:themeColor="text1"/>
        </w:rPr>
        <w:t xml:space="preserve"> </w:t>
      </w:r>
      <w:r w:rsidR="007724C9">
        <w:rPr>
          <w:rFonts w:cs="Calibri"/>
          <w:color w:val="000000" w:themeColor="text1"/>
        </w:rPr>
        <w:t>v prípade, ak Dopravca využil svoje právo podať námietky.</w:t>
      </w:r>
      <w:r w:rsidR="00D51A3E">
        <w:rPr>
          <w:rFonts w:cs="Calibri"/>
          <w:color w:val="000000" w:themeColor="text1"/>
        </w:rPr>
        <w:t xml:space="preserve"> </w:t>
      </w:r>
    </w:p>
    <w:p w14:paraId="06AA4612" w14:textId="77777777" w:rsidR="007724C9" w:rsidRPr="007546B0" w:rsidRDefault="007724C9" w:rsidP="00114BBE">
      <w:pPr>
        <w:pStyle w:val="Odsekzoznamu"/>
        <w:jc w:val="both"/>
        <w:rPr>
          <w:rFonts w:cs="Calibri"/>
          <w:color w:val="000000" w:themeColor="text1"/>
        </w:rPr>
      </w:pPr>
    </w:p>
    <w:p w14:paraId="4D4EC3FB" w14:textId="3D69D307" w:rsidR="00333F48" w:rsidRPr="007A28E4" w:rsidRDefault="00333F48" w:rsidP="00114BBE">
      <w:pPr>
        <w:pStyle w:val="Odsekzoznamu"/>
        <w:numPr>
          <w:ilvl w:val="0"/>
          <w:numId w:val="7"/>
        </w:numPr>
        <w:jc w:val="both"/>
        <w:rPr>
          <w:rFonts w:cs="Calibri"/>
        </w:rPr>
      </w:pPr>
      <w:r w:rsidRPr="007A28E4">
        <w:rPr>
          <w:rFonts w:cs="Calibri"/>
          <w:color w:val="000000" w:themeColor="text1"/>
        </w:rPr>
        <w:lastRenderedPageBreak/>
        <w:t xml:space="preserve">V prípade, ak </w:t>
      </w:r>
      <w:r w:rsidR="007724C9" w:rsidRPr="007A28E4">
        <w:rPr>
          <w:rFonts w:cs="Calibri"/>
          <w:color w:val="000000" w:themeColor="text1"/>
        </w:rPr>
        <w:t>na základe štvrťročného zúčtovania predloženého Objednávateľom bude mať</w:t>
      </w:r>
      <w:r w:rsidR="00D51A3E">
        <w:rPr>
          <w:rFonts w:cs="Calibri"/>
          <w:color w:val="000000" w:themeColor="text1"/>
        </w:rPr>
        <w:t xml:space="preserve"> </w:t>
      </w:r>
      <w:r w:rsidRPr="007A28E4">
        <w:rPr>
          <w:rFonts w:cs="Calibri"/>
          <w:color w:val="000000" w:themeColor="text1"/>
        </w:rPr>
        <w:t xml:space="preserve">Doplatok </w:t>
      </w:r>
      <w:r w:rsidR="007724C9" w:rsidRPr="007A28E4">
        <w:rPr>
          <w:rFonts w:cs="Calibri"/>
          <w:color w:val="000000" w:themeColor="text1"/>
        </w:rPr>
        <w:t>po</w:t>
      </w:r>
      <w:r w:rsidRPr="007A28E4">
        <w:rPr>
          <w:rFonts w:cs="Calibri"/>
          <w:color w:val="000000" w:themeColor="text1"/>
        </w:rPr>
        <w:t>dobu preplatku Objednávateľa</w:t>
      </w:r>
      <w:r w:rsidR="007362A7" w:rsidRPr="007A28E4">
        <w:rPr>
          <w:rFonts w:cs="Calibri"/>
          <w:color w:val="000000" w:themeColor="text1"/>
        </w:rPr>
        <w:t>,</w:t>
      </w:r>
      <w:r w:rsidR="00D51A3E">
        <w:rPr>
          <w:rFonts w:cs="Calibri"/>
          <w:color w:val="000000" w:themeColor="text1"/>
        </w:rPr>
        <w:t xml:space="preserve"> </w:t>
      </w:r>
      <w:r w:rsidRPr="007A28E4">
        <w:rPr>
          <w:rFonts w:cs="Calibri"/>
          <w:color w:val="000000" w:themeColor="text1"/>
        </w:rPr>
        <w:t>Dopravca</w:t>
      </w:r>
      <w:r w:rsidR="00D51A3E">
        <w:rPr>
          <w:rFonts w:cs="Calibri"/>
          <w:color w:val="000000" w:themeColor="text1"/>
        </w:rPr>
        <w:t xml:space="preserve"> </w:t>
      </w:r>
      <w:r w:rsidR="007362A7" w:rsidRPr="007A28E4">
        <w:rPr>
          <w:rFonts w:cs="Calibri"/>
          <w:color w:val="000000" w:themeColor="text1"/>
        </w:rPr>
        <w:t>je</w:t>
      </w:r>
      <w:r w:rsidR="00D51A3E">
        <w:rPr>
          <w:rFonts w:cs="Calibri"/>
          <w:color w:val="000000" w:themeColor="text1"/>
        </w:rPr>
        <w:t xml:space="preserve"> </w:t>
      </w:r>
      <w:r w:rsidRPr="007A28E4">
        <w:rPr>
          <w:rFonts w:cs="Calibri"/>
          <w:color w:val="000000" w:themeColor="text1"/>
        </w:rPr>
        <w:t>povinný vrátiť</w:t>
      </w:r>
      <w:r w:rsidR="00D51A3E">
        <w:rPr>
          <w:rFonts w:cs="Calibri"/>
          <w:color w:val="000000" w:themeColor="text1"/>
        </w:rPr>
        <w:t xml:space="preserve"> </w:t>
      </w:r>
      <w:r w:rsidR="007724C9" w:rsidRPr="007A28E4">
        <w:rPr>
          <w:rFonts w:cs="Calibri"/>
          <w:color w:val="000000" w:themeColor="text1"/>
        </w:rPr>
        <w:t xml:space="preserve">Objednávateľovi sumu </w:t>
      </w:r>
      <w:r w:rsidRPr="007A28E4">
        <w:rPr>
          <w:rFonts w:cs="Calibri"/>
          <w:color w:val="000000" w:themeColor="text1"/>
        </w:rPr>
        <w:t>preplatk</w:t>
      </w:r>
      <w:r w:rsidR="007724C9" w:rsidRPr="007A28E4">
        <w:rPr>
          <w:rFonts w:cs="Calibri"/>
          <w:color w:val="000000" w:themeColor="text1"/>
        </w:rPr>
        <w:t>u</w:t>
      </w:r>
      <w:r w:rsidR="00D51A3E">
        <w:rPr>
          <w:rFonts w:cs="Calibri"/>
          <w:color w:val="000000" w:themeColor="text1"/>
        </w:rPr>
        <w:t xml:space="preserve"> </w:t>
      </w:r>
      <w:r w:rsidR="007724C9" w:rsidRPr="007A28E4">
        <w:rPr>
          <w:rFonts w:cs="Calibri"/>
          <w:color w:val="000000" w:themeColor="text1"/>
        </w:rPr>
        <w:t>v lehote najneskôr do</w:t>
      </w:r>
      <w:r w:rsidR="00D51A3E">
        <w:rPr>
          <w:rFonts w:cs="Calibri"/>
          <w:color w:val="000000" w:themeColor="text1"/>
        </w:rPr>
        <w:t xml:space="preserve"> </w:t>
      </w:r>
      <w:r w:rsidR="007362A7" w:rsidRPr="007A28E4">
        <w:rPr>
          <w:rFonts w:cs="Calibri"/>
          <w:color w:val="000000" w:themeColor="text1"/>
        </w:rPr>
        <w:t xml:space="preserve">30 </w:t>
      </w:r>
      <w:r w:rsidR="007724C9" w:rsidRPr="007A28E4">
        <w:rPr>
          <w:rFonts w:cs="Calibri"/>
          <w:color w:val="000000" w:themeColor="text1"/>
        </w:rPr>
        <w:t>kalendárnych dní:</w:t>
      </w:r>
      <w:r w:rsidR="00D51A3E">
        <w:rPr>
          <w:rFonts w:cs="Calibri"/>
          <w:color w:val="000000" w:themeColor="text1"/>
        </w:rPr>
        <w:t xml:space="preserve"> </w:t>
      </w:r>
    </w:p>
    <w:p w14:paraId="61C14ACD" w14:textId="77777777" w:rsidR="007724C9" w:rsidRPr="00421A28" w:rsidRDefault="007724C9" w:rsidP="00421A28">
      <w:pPr>
        <w:pStyle w:val="Odsekzoznamu"/>
        <w:ind w:left="1429"/>
        <w:rPr>
          <w:rFonts w:cs="Calibri"/>
          <w:color w:val="000000" w:themeColor="text1"/>
        </w:rPr>
      </w:pPr>
      <w:r w:rsidRPr="00421A28">
        <w:t>fa</w:t>
      </w:r>
      <w:r w:rsidRPr="00421A28">
        <w:rPr>
          <w:rFonts w:cs="Calibri"/>
          <w:color w:val="000000" w:themeColor="text1"/>
        </w:rPr>
        <w:t xml:space="preserve">) po uplynutí lehoty na podanie námietok v prípade, ak Dopravca nevyužil svoje právo podať námietky, </w:t>
      </w:r>
    </w:p>
    <w:p w14:paraId="4F5F7369" w14:textId="51CD33FB" w:rsidR="007724C9" w:rsidRDefault="007724C9" w:rsidP="00421A28">
      <w:pPr>
        <w:pStyle w:val="Odsekzoznamu"/>
        <w:ind w:left="1429"/>
        <w:rPr>
          <w:rFonts w:cs="Calibri"/>
          <w:color w:val="000000" w:themeColor="text1"/>
        </w:rPr>
      </w:pPr>
      <w:proofErr w:type="spellStart"/>
      <w:r w:rsidRPr="00421A28">
        <w:t>fb</w:t>
      </w:r>
      <w:proofErr w:type="spellEnd"/>
      <w:r w:rsidRPr="00421A28">
        <w:rPr>
          <w:rFonts w:cs="Calibri"/>
          <w:color w:val="000000" w:themeColor="text1"/>
        </w:rPr>
        <w:t>) alebo</w:t>
      </w:r>
      <w:r w:rsidR="00D51A3E" w:rsidRPr="00421A28">
        <w:rPr>
          <w:rFonts w:cs="Calibri"/>
          <w:color w:val="000000" w:themeColor="text1"/>
        </w:rPr>
        <w:t xml:space="preserve"> </w:t>
      </w:r>
      <w:r w:rsidRPr="00421A28">
        <w:rPr>
          <w:rFonts w:cs="Calibri"/>
          <w:color w:val="000000" w:themeColor="text1"/>
        </w:rPr>
        <w:t>od doručenia oznámenia Objednávateľa Dopravcovi v zmysle písmena d) tohto bodu</w:t>
      </w:r>
      <w:r w:rsidRPr="007A28E4">
        <w:rPr>
          <w:rFonts w:cs="Calibri"/>
          <w:color w:val="000000" w:themeColor="text1"/>
        </w:rPr>
        <w:t xml:space="preserve"> Zmluvy v prípade, ak Dopravca využil svoje právo podať námietky. </w:t>
      </w:r>
    </w:p>
    <w:p w14:paraId="49B55505" w14:textId="77777777" w:rsidR="00A67E02" w:rsidRPr="007A28E4" w:rsidRDefault="00A67E02" w:rsidP="00421A28">
      <w:pPr>
        <w:pStyle w:val="Odsekzoznamu"/>
        <w:ind w:left="1429"/>
        <w:rPr>
          <w:rFonts w:cs="Calibri"/>
        </w:rPr>
      </w:pPr>
    </w:p>
    <w:p w14:paraId="6DF21D46" w14:textId="7A4DA26B" w:rsidR="00A67E02" w:rsidRPr="00A67E02" w:rsidRDefault="00A67E02" w:rsidP="00421A28">
      <w:pPr>
        <w:pStyle w:val="Odsekzoznamu"/>
        <w:ind w:left="1429"/>
        <w:rPr>
          <w:rFonts w:cs="Calibri"/>
          <w:strike/>
          <w:highlight w:val="red"/>
        </w:rPr>
      </w:pPr>
      <w:r w:rsidRPr="00A67E02">
        <w:rPr>
          <w:rFonts w:cs="Calibri"/>
          <w:b/>
        </w:rPr>
        <w:t>Výšk</w:t>
      </w:r>
      <w:r w:rsidRPr="00114BBE">
        <w:rPr>
          <w:rFonts w:cs="Calibri"/>
          <w:b/>
        </w:rPr>
        <w:t>a mesačnej Zálohy</w:t>
      </w:r>
      <w:r w:rsidRPr="00114BBE">
        <w:rPr>
          <w:rFonts w:cs="Calibri"/>
        </w:rPr>
        <w:t xml:space="preserve"> platná od prvého dňa začatia poskytovania Služby </w:t>
      </w:r>
      <w:r w:rsidRPr="00CE7760">
        <w:rPr>
          <w:rFonts w:cs="Calibri"/>
        </w:rPr>
        <w:t>do konca mesiaca, v ktorom bude vykonané prvé štvrťročné vyúčtovanie</w:t>
      </w:r>
      <w:r w:rsidR="00D51A3E" w:rsidRPr="00421A28">
        <w:t xml:space="preserve"> </w:t>
      </w:r>
      <w:r w:rsidRPr="00114BBE">
        <w:rPr>
          <w:rFonts w:cs="Calibri"/>
        </w:rPr>
        <w:t xml:space="preserve">je stanovená ako 95 % </w:t>
      </w:r>
      <w:r w:rsidRPr="00CE7760">
        <w:rPr>
          <w:rFonts w:cs="Calibri"/>
        </w:rPr>
        <w:t>zo súčinu</w:t>
      </w:r>
      <w:r w:rsidR="00D51A3E">
        <w:rPr>
          <w:rFonts w:cs="Calibri"/>
        </w:rPr>
        <w:t xml:space="preserve"> </w:t>
      </w:r>
      <w:r w:rsidRPr="00114BBE">
        <w:rPr>
          <w:rFonts w:cs="Calibri"/>
        </w:rPr>
        <w:t>1/12 násobku Východiskového rozsahu služby v </w:t>
      </w:r>
      <w:proofErr w:type="spellStart"/>
      <w:r w:rsidRPr="00114BBE">
        <w:rPr>
          <w:rFonts w:cs="Calibri"/>
        </w:rPr>
        <w:t>tkm</w:t>
      </w:r>
      <w:proofErr w:type="spellEnd"/>
      <w:r w:rsidRPr="00114BBE">
        <w:rPr>
          <w:rFonts w:cs="Calibri"/>
        </w:rPr>
        <w:t xml:space="preserve"> a ceny za 1 </w:t>
      </w:r>
      <w:proofErr w:type="spellStart"/>
      <w:r w:rsidRPr="00114BBE">
        <w:rPr>
          <w:rFonts w:cs="Calibri"/>
        </w:rPr>
        <w:t>tkm</w:t>
      </w:r>
      <w:proofErr w:type="spellEnd"/>
      <w:r w:rsidRPr="00114BBE">
        <w:rPr>
          <w:rFonts w:cs="Calibri"/>
        </w:rPr>
        <w:t xml:space="preserve"> </w:t>
      </w:r>
    </w:p>
    <w:p w14:paraId="7CE590F2" w14:textId="635FB0A5" w:rsidR="00A67E02" w:rsidRDefault="00A67E02" w:rsidP="00421A28">
      <w:pPr>
        <w:pStyle w:val="Odsekzoznamu"/>
        <w:ind w:left="1429"/>
        <w:rPr>
          <w:rFonts w:cs="Calibri"/>
        </w:rPr>
      </w:pPr>
      <w:r w:rsidRPr="00114BBE">
        <w:rPr>
          <w:rFonts w:cs="Calibri"/>
        </w:rPr>
        <w:t xml:space="preserve">V prípade, ak od začiatku poskytovania Služby do konca prvého mesiaca poskytovania Služby neuplynie celý mesiac, poskytne sa Dopravcovi alikvotná časť takto stanovenej Zálohy. </w:t>
      </w:r>
    </w:p>
    <w:p w14:paraId="1BDB744A" w14:textId="77777777" w:rsidR="007724C9" w:rsidRPr="007724C9" w:rsidRDefault="007724C9" w:rsidP="007724C9">
      <w:pPr>
        <w:pStyle w:val="Odsekzoznamu"/>
        <w:ind w:left="1429"/>
        <w:rPr>
          <w:rFonts w:cs="Calibri"/>
          <w:highlight w:val="lightGray"/>
        </w:rPr>
      </w:pPr>
    </w:p>
    <w:p w14:paraId="4D08F8FF" w14:textId="1FEB7161" w:rsidR="00333F48" w:rsidRPr="00114BBE" w:rsidRDefault="00333F48" w:rsidP="003B61E8">
      <w:pPr>
        <w:pStyle w:val="Odsekzoznamu"/>
        <w:numPr>
          <w:ilvl w:val="0"/>
          <w:numId w:val="7"/>
        </w:numPr>
        <w:jc w:val="both"/>
        <w:rPr>
          <w:rFonts w:cs="Calibri"/>
        </w:rPr>
      </w:pPr>
      <w:r w:rsidRPr="00114BBE">
        <w:rPr>
          <w:rFonts w:cs="Calibri"/>
          <w:b/>
        </w:rPr>
        <w:t>Výška mesačnej Zálohy</w:t>
      </w:r>
      <w:r w:rsidRPr="00114BBE">
        <w:rPr>
          <w:rFonts w:cs="Calibri"/>
        </w:rPr>
        <w:t xml:space="preserve"> platná od prvého dňa</w:t>
      </w:r>
      <w:r w:rsidR="00D51A3E">
        <w:rPr>
          <w:rFonts w:cs="Calibri"/>
        </w:rPr>
        <w:t xml:space="preserve"> </w:t>
      </w:r>
      <w:r w:rsidRPr="00114BBE">
        <w:rPr>
          <w:rFonts w:cs="Calibri"/>
        </w:rPr>
        <w:t>mesiaca bezprostredne nasledujúcom po mesiaci,</w:t>
      </w:r>
      <w:r w:rsidR="00D51A3E">
        <w:rPr>
          <w:rFonts w:cs="Calibri"/>
        </w:rPr>
        <w:t xml:space="preserve"> </w:t>
      </w:r>
      <w:r w:rsidRPr="00114BBE">
        <w:rPr>
          <w:rFonts w:cs="Calibri"/>
        </w:rPr>
        <w:t xml:space="preserve">v ktorom prebehlo štvrťročné zúčtovanie je: </w:t>
      </w:r>
    </w:p>
    <w:p w14:paraId="6C453EBA" w14:textId="77777777" w:rsidR="00333F48" w:rsidRPr="00114BBE" w:rsidRDefault="00333F48" w:rsidP="00333F48">
      <w:pPr>
        <w:pStyle w:val="Odsekzoznamu"/>
        <w:rPr>
          <w:rFonts w:cs="Calibri"/>
        </w:rPr>
      </w:pPr>
    </w:p>
    <w:p w14:paraId="37845B95" w14:textId="660C810E" w:rsidR="00333F48" w:rsidRDefault="00333F48" w:rsidP="00333F48">
      <w:pPr>
        <w:pStyle w:val="Odsekzoznamu"/>
        <w:ind w:left="1429"/>
        <w:jc w:val="center"/>
        <w:rPr>
          <w:rFonts w:cs="Calibri"/>
        </w:rPr>
      </w:pPr>
      <w:r w:rsidRPr="00114BBE">
        <w:rPr>
          <w:rFonts w:cs="Calibri"/>
        </w:rPr>
        <w:t>ZAL</w:t>
      </w:r>
      <w:r w:rsidRPr="00114BBE">
        <w:rPr>
          <w:rFonts w:cs="Calibri"/>
          <w:vertAlign w:val="subscript"/>
        </w:rPr>
        <w:t>M</w:t>
      </w:r>
      <w:r w:rsidRPr="00114BBE">
        <w:rPr>
          <w:rFonts w:cs="Calibri"/>
        </w:rPr>
        <w:t xml:space="preserve"> = 0,9</w:t>
      </w:r>
      <w:r w:rsidR="004A298B" w:rsidRPr="00114BBE">
        <w:rPr>
          <w:rFonts w:cs="Calibri"/>
        </w:rPr>
        <w:t>5</w:t>
      </w:r>
      <w:r w:rsidRPr="00114BBE">
        <w:rPr>
          <w:rFonts w:cs="Calibri"/>
        </w:rPr>
        <w:t xml:space="preserve"> x (CS</w:t>
      </w:r>
      <w:r w:rsidRPr="00114BBE">
        <w:rPr>
          <w:rFonts w:cs="Calibri"/>
          <w:vertAlign w:val="subscript"/>
        </w:rPr>
        <w:t>QU</w:t>
      </w:r>
      <w:r w:rsidRPr="00114BBE">
        <w:rPr>
          <w:rFonts w:cs="Calibri"/>
        </w:rPr>
        <w:t xml:space="preserve"> – T</w:t>
      </w:r>
      <w:r w:rsidRPr="00114BBE">
        <w:rPr>
          <w:rFonts w:cs="Calibri"/>
          <w:vertAlign w:val="subscript"/>
        </w:rPr>
        <w:t>QU</w:t>
      </w:r>
      <w:r w:rsidRPr="00114BBE">
        <w:rPr>
          <w:rFonts w:cs="Calibri"/>
        </w:rPr>
        <w:t xml:space="preserve"> )/3</w:t>
      </w:r>
    </w:p>
    <w:p w14:paraId="08BFD805" w14:textId="77777777" w:rsidR="004A298B" w:rsidRPr="0092772E" w:rsidRDefault="004A298B" w:rsidP="00333F48">
      <w:pPr>
        <w:pStyle w:val="Odsekzoznamu"/>
        <w:ind w:left="1429"/>
        <w:jc w:val="center"/>
        <w:rPr>
          <w:rFonts w:cs="Calibri"/>
        </w:rPr>
      </w:pPr>
    </w:p>
    <w:p w14:paraId="6BBA4043" w14:textId="3220AD6D" w:rsidR="00333F48" w:rsidRPr="0092772E" w:rsidRDefault="00333F48" w:rsidP="00333F48">
      <w:pPr>
        <w:pStyle w:val="Odsekzoznamu"/>
        <w:ind w:left="1429"/>
        <w:jc w:val="center"/>
        <w:rPr>
          <w:rFonts w:cs="Calibri"/>
        </w:rPr>
      </w:pPr>
      <w:r w:rsidRPr="0092772E">
        <w:rPr>
          <w:rFonts w:cs="Calibri"/>
        </w:rPr>
        <w:t>kde</w:t>
      </w:r>
      <w:r w:rsidR="00D51A3E">
        <w:rPr>
          <w:rFonts w:cs="Calibri"/>
        </w:rPr>
        <w:t xml:space="preserve"> </w:t>
      </w:r>
    </w:p>
    <w:p w14:paraId="63404213" w14:textId="77777777" w:rsidR="00333F48" w:rsidRPr="0092772E" w:rsidRDefault="00333F48" w:rsidP="00333F48">
      <w:pPr>
        <w:ind w:left="1416"/>
        <w:rPr>
          <w:rFonts w:ascii="Calibri" w:eastAsia="Calibri" w:hAnsi="Calibri" w:cs="Calibri"/>
          <w:sz w:val="22"/>
          <w:szCs w:val="22"/>
        </w:rPr>
      </w:pPr>
      <w:r w:rsidRPr="0092772E">
        <w:rPr>
          <w:rFonts w:ascii="Calibri" w:eastAsia="Calibri" w:hAnsi="Calibri" w:cs="Calibri"/>
          <w:sz w:val="22"/>
          <w:szCs w:val="22"/>
        </w:rPr>
        <w:t>ZAL</w:t>
      </w:r>
      <w:r w:rsidRPr="0092772E">
        <w:rPr>
          <w:rFonts w:ascii="Calibri" w:eastAsia="Calibri" w:hAnsi="Calibri" w:cs="Calibri"/>
          <w:sz w:val="22"/>
          <w:szCs w:val="22"/>
          <w:vertAlign w:val="subscript"/>
        </w:rPr>
        <w:t>M</w:t>
      </w:r>
      <w:r>
        <w:rPr>
          <w:rFonts w:ascii="Calibri" w:eastAsia="Calibri" w:hAnsi="Calibri" w:cs="Calibri"/>
          <w:sz w:val="22"/>
          <w:szCs w:val="22"/>
        </w:rPr>
        <w:tab/>
        <w:t>je Vý</w:t>
      </w:r>
      <w:r w:rsidRPr="0092772E">
        <w:rPr>
          <w:rFonts w:ascii="Calibri" w:eastAsia="Calibri" w:hAnsi="Calibri" w:cs="Calibri"/>
          <w:sz w:val="22"/>
          <w:szCs w:val="22"/>
        </w:rPr>
        <w:t>ška mesačnej Z</w:t>
      </w:r>
      <w:r>
        <w:rPr>
          <w:rFonts w:ascii="Calibri" w:eastAsia="Calibri" w:hAnsi="Calibri" w:cs="Calibri"/>
          <w:sz w:val="22"/>
          <w:szCs w:val="22"/>
        </w:rPr>
        <w:t>á</w:t>
      </w:r>
      <w:r w:rsidRPr="0092772E">
        <w:rPr>
          <w:rFonts w:ascii="Calibri" w:eastAsia="Calibri" w:hAnsi="Calibri" w:cs="Calibri"/>
          <w:sz w:val="22"/>
          <w:szCs w:val="22"/>
        </w:rPr>
        <w:t>lohy</w:t>
      </w:r>
    </w:p>
    <w:p w14:paraId="3333B6EF" w14:textId="57BC463D" w:rsidR="00333F48" w:rsidRPr="0092772E" w:rsidRDefault="00333F48" w:rsidP="00333F48">
      <w:pPr>
        <w:ind w:left="1416"/>
        <w:rPr>
          <w:rFonts w:ascii="Calibri" w:eastAsia="Calibri" w:hAnsi="Calibri" w:cs="Calibri"/>
          <w:sz w:val="22"/>
          <w:szCs w:val="22"/>
        </w:rPr>
      </w:pPr>
      <w:r>
        <w:rPr>
          <w:rFonts w:ascii="Calibri" w:eastAsia="Calibri" w:hAnsi="Calibri" w:cs="Calibri"/>
          <w:sz w:val="22"/>
          <w:szCs w:val="22"/>
        </w:rPr>
        <w:t>CS</w:t>
      </w:r>
      <w:r w:rsidRPr="0092772E">
        <w:rPr>
          <w:rFonts w:ascii="Calibri" w:eastAsia="Calibri" w:hAnsi="Calibri" w:cs="Calibri"/>
          <w:sz w:val="22"/>
          <w:szCs w:val="22"/>
          <w:vertAlign w:val="subscript"/>
        </w:rPr>
        <w:t>Q</w:t>
      </w:r>
      <w:r>
        <w:rPr>
          <w:rFonts w:ascii="Calibri" w:eastAsia="Calibri" w:hAnsi="Calibri" w:cs="Calibri"/>
          <w:sz w:val="22"/>
          <w:szCs w:val="22"/>
          <w:vertAlign w:val="subscript"/>
        </w:rPr>
        <w:t>U</w:t>
      </w:r>
      <w:r w:rsidRPr="0092772E">
        <w:rPr>
          <w:rFonts w:ascii="Calibri" w:eastAsia="Calibri" w:hAnsi="Calibri" w:cs="Calibri"/>
          <w:sz w:val="22"/>
          <w:szCs w:val="22"/>
        </w:rPr>
        <w:tab/>
        <w:t xml:space="preserve">je </w:t>
      </w:r>
      <w:r>
        <w:rPr>
          <w:rFonts w:ascii="Calibri" w:eastAsia="Calibri" w:hAnsi="Calibri" w:cs="Calibri"/>
          <w:sz w:val="22"/>
          <w:szCs w:val="22"/>
        </w:rPr>
        <w:t>cena</w:t>
      </w:r>
      <w:r w:rsidRPr="0092772E">
        <w:rPr>
          <w:rFonts w:ascii="Calibri" w:eastAsia="Calibri" w:hAnsi="Calibri" w:cs="Calibri"/>
          <w:sz w:val="22"/>
          <w:szCs w:val="22"/>
        </w:rPr>
        <w:t xml:space="preserve"> Služby za uplynulý kalendárny štvrťrok</w:t>
      </w:r>
      <w:r w:rsidR="00D51A3E">
        <w:rPr>
          <w:rFonts w:ascii="Calibri" w:eastAsia="Calibri" w:hAnsi="Calibri" w:cs="Calibri"/>
          <w:sz w:val="22"/>
          <w:szCs w:val="22"/>
        </w:rPr>
        <w:t xml:space="preserve"> </w:t>
      </w:r>
    </w:p>
    <w:p w14:paraId="61FDB51B" w14:textId="78D3DE8A" w:rsidR="00333F48" w:rsidRPr="0092772E" w:rsidRDefault="00333F48" w:rsidP="00333F48">
      <w:pPr>
        <w:ind w:left="1416"/>
        <w:rPr>
          <w:rFonts w:ascii="Calibri" w:eastAsia="Calibri" w:hAnsi="Calibri" w:cs="Calibri"/>
          <w:sz w:val="22"/>
          <w:szCs w:val="22"/>
        </w:rPr>
      </w:pPr>
      <w:r w:rsidRPr="0092772E">
        <w:rPr>
          <w:rFonts w:ascii="Calibri" w:eastAsia="Calibri" w:hAnsi="Calibri" w:cs="Calibri"/>
          <w:sz w:val="22"/>
          <w:szCs w:val="22"/>
        </w:rPr>
        <w:t>T</w:t>
      </w:r>
      <w:r w:rsidRPr="0092772E">
        <w:rPr>
          <w:rFonts w:ascii="Calibri" w:eastAsia="Calibri" w:hAnsi="Calibri" w:cs="Calibri"/>
          <w:sz w:val="22"/>
          <w:szCs w:val="22"/>
          <w:vertAlign w:val="subscript"/>
        </w:rPr>
        <w:t>Q</w:t>
      </w:r>
      <w:r>
        <w:rPr>
          <w:rFonts w:ascii="Calibri" w:eastAsia="Calibri" w:hAnsi="Calibri" w:cs="Calibri"/>
          <w:sz w:val="22"/>
          <w:szCs w:val="22"/>
          <w:vertAlign w:val="subscript"/>
        </w:rPr>
        <w:t>U</w:t>
      </w:r>
      <w:r w:rsidR="00D51A3E">
        <w:rPr>
          <w:rFonts w:ascii="Calibri" w:eastAsia="Calibri" w:hAnsi="Calibri" w:cs="Calibri"/>
          <w:sz w:val="22"/>
          <w:szCs w:val="22"/>
        </w:rPr>
        <w:t xml:space="preserve"> </w:t>
      </w:r>
      <w:r w:rsidRPr="0092772E">
        <w:rPr>
          <w:rFonts w:ascii="Calibri" w:eastAsia="Calibri" w:hAnsi="Calibri" w:cs="Calibri"/>
          <w:sz w:val="22"/>
          <w:szCs w:val="22"/>
        </w:rPr>
        <w:tab/>
        <w:t xml:space="preserve">sú </w:t>
      </w:r>
      <w:r>
        <w:rPr>
          <w:rFonts w:ascii="Calibri" w:eastAsia="Calibri" w:hAnsi="Calibri" w:cs="Calibri"/>
          <w:sz w:val="22"/>
          <w:szCs w:val="22"/>
        </w:rPr>
        <w:t>T</w:t>
      </w:r>
      <w:r w:rsidRPr="0092772E">
        <w:rPr>
          <w:rFonts w:ascii="Calibri" w:eastAsia="Calibri" w:hAnsi="Calibri" w:cs="Calibri"/>
          <w:sz w:val="22"/>
          <w:szCs w:val="22"/>
        </w:rPr>
        <w:t>ržby za uplynulý kalendárny štvrťrok</w:t>
      </w:r>
      <w:r w:rsidR="00D51A3E">
        <w:rPr>
          <w:rFonts w:ascii="Calibri" w:eastAsia="Calibri" w:hAnsi="Calibri" w:cs="Calibri"/>
          <w:sz w:val="22"/>
          <w:szCs w:val="22"/>
        </w:rPr>
        <w:t xml:space="preserve"> </w:t>
      </w:r>
    </w:p>
    <w:p w14:paraId="32591E1B" w14:textId="77777777" w:rsidR="00333F48" w:rsidRPr="00421A28" w:rsidRDefault="00333F48" w:rsidP="00421A28">
      <w:pPr>
        <w:pStyle w:val="Odsekzoznamu"/>
      </w:pPr>
    </w:p>
    <w:p w14:paraId="1FE4C79B" w14:textId="5061D3B9" w:rsidR="00333F48" w:rsidRPr="00F46BBD" w:rsidRDefault="00333F48" w:rsidP="003B61E8">
      <w:pPr>
        <w:pStyle w:val="Odsekzoznamu"/>
        <w:numPr>
          <w:ilvl w:val="0"/>
          <w:numId w:val="7"/>
        </w:numPr>
        <w:rPr>
          <w:rFonts w:cs="Calibri"/>
          <w:bCs/>
          <w:iCs/>
        </w:rPr>
      </w:pPr>
      <w:r w:rsidRPr="00F36ED6">
        <w:rPr>
          <w:rFonts w:cs="Calibri"/>
          <w:bCs/>
          <w:iCs/>
        </w:rPr>
        <w:t xml:space="preserve">Mesačná Záloha je splatná do </w:t>
      </w:r>
      <w:r w:rsidR="00421A28">
        <w:rPr>
          <w:rFonts w:cs="Calibri"/>
          <w:bCs/>
          <w:iCs/>
        </w:rPr>
        <w:t xml:space="preserve">25-teho  dňa príslušného kalendárneho mesiaca.  </w:t>
      </w:r>
      <w:r w:rsidRPr="00F46BBD">
        <w:rPr>
          <w:rFonts w:cs="Calibri"/>
          <w:bCs/>
          <w:iCs/>
        </w:rPr>
        <w:tab/>
      </w:r>
    </w:p>
    <w:bookmarkEnd w:id="17"/>
    <w:p w14:paraId="2C4F2A8E" w14:textId="62B4B8C9" w:rsidR="00C0401E" w:rsidRDefault="007724C9" w:rsidP="00C0401E">
      <w:pPr>
        <w:widowControl w:val="0"/>
        <w:tabs>
          <w:tab w:val="left" w:pos="0"/>
          <w:tab w:val="left" w:pos="426"/>
        </w:tabs>
        <w:overflowPunct/>
        <w:autoSpaceDE/>
        <w:autoSpaceDN/>
        <w:adjustRightInd/>
        <w:snapToGrid w:val="0"/>
        <w:spacing w:after="120" w:line="276" w:lineRule="auto"/>
        <w:ind w:left="709" w:hanging="709"/>
        <w:textAlignment w:val="auto"/>
        <w:rPr>
          <w:rFonts w:ascii="Calibri" w:hAnsi="Calibri" w:cs="Calibri"/>
          <w:bCs/>
          <w:iCs/>
          <w:sz w:val="22"/>
          <w:szCs w:val="22"/>
        </w:rPr>
      </w:pPr>
      <w:r>
        <w:rPr>
          <w:rFonts w:ascii="Calibri" w:hAnsi="Calibri" w:cs="Calibri"/>
          <w:bCs/>
          <w:iCs/>
          <w:sz w:val="22"/>
          <w:szCs w:val="22"/>
        </w:rPr>
        <w:t>6.9</w:t>
      </w:r>
      <w:r w:rsidR="00156E78">
        <w:rPr>
          <w:rFonts w:ascii="Calibri" w:hAnsi="Calibri" w:cs="Calibri"/>
          <w:bCs/>
          <w:iCs/>
          <w:sz w:val="22"/>
          <w:szCs w:val="22"/>
        </w:rPr>
        <w:tab/>
      </w:r>
      <w:r w:rsidR="00156E78">
        <w:rPr>
          <w:rFonts w:ascii="Calibri" w:hAnsi="Calibri" w:cs="Calibri"/>
          <w:bCs/>
          <w:iCs/>
          <w:sz w:val="22"/>
          <w:szCs w:val="22"/>
        </w:rPr>
        <w:tab/>
      </w:r>
      <w:r w:rsidR="00333F48">
        <w:rPr>
          <w:rFonts w:ascii="Calibri" w:hAnsi="Calibri" w:cs="Calibri"/>
          <w:bCs/>
          <w:iCs/>
          <w:sz w:val="22"/>
          <w:szCs w:val="22"/>
        </w:rPr>
        <w:t>Povinnosť</w:t>
      </w:r>
      <w:r w:rsidR="00D51A3E">
        <w:rPr>
          <w:rFonts w:ascii="Calibri" w:hAnsi="Calibri" w:cs="Calibri"/>
          <w:bCs/>
          <w:iCs/>
          <w:sz w:val="22"/>
          <w:szCs w:val="22"/>
        </w:rPr>
        <w:t xml:space="preserve"> </w:t>
      </w:r>
      <w:r w:rsidR="00333F48">
        <w:rPr>
          <w:rFonts w:ascii="Calibri" w:hAnsi="Calibri" w:cs="Calibri"/>
          <w:bCs/>
          <w:iCs/>
          <w:sz w:val="22"/>
          <w:szCs w:val="22"/>
        </w:rPr>
        <w:t>Objednávateľa</w:t>
      </w:r>
      <w:r w:rsidR="00D51A3E">
        <w:rPr>
          <w:rFonts w:ascii="Calibri" w:hAnsi="Calibri" w:cs="Calibri"/>
          <w:bCs/>
          <w:iCs/>
          <w:sz w:val="22"/>
          <w:szCs w:val="22"/>
        </w:rPr>
        <w:t xml:space="preserve"> </w:t>
      </w:r>
      <w:r w:rsidR="00333F48">
        <w:rPr>
          <w:rFonts w:ascii="Calibri" w:hAnsi="Calibri" w:cs="Calibri"/>
          <w:bCs/>
          <w:iCs/>
          <w:sz w:val="22"/>
          <w:szCs w:val="22"/>
        </w:rPr>
        <w:t>zaplatiť</w:t>
      </w:r>
      <w:r w:rsidR="00D51A3E">
        <w:rPr>
          <w:rFonts w:ascii="Calibri" w:hAnsi="Calibri" w:cs="Calibri"/>
          <w:bCs/>
          <w:iCs/>
          <w:sz w:val="22"/>
          <w:szCs w:val="22"/>
        </w:rPr>
        <w:t xml:space="preserve"> </w:t>
      </w:r>
      <w:r w:rsidR="00333F48">
        <w:rPr>
          <w:rFonts w:ascii="Calibri" w:hAnsi="Calibri" w:cs="Calibri"/>
          <w:bCs/>
          <w:iCs/>
          <w:sz w:val="22"/>
          <w:szCs w:val="22"/>
        </w:rPr>
        <w:t>mesačnú Zálohu</w:t>
      </w:r>
      <w:r w:rsidR="00D51A3E">
        <w:rPr>
          <w:rFonts w:ascii="Calibri" w:hAnsi="Calibri" w:cs="Calibri"/>
          <w:bCs/>
          <w:iCs/>
          <w:sz w:val="22"/>
          <w:szCs w:val="22"/>
        </w:rPr>
        <w:t xml:space="preserve"> </w:t>
      </w:r>
      <w:r w:rsidR="00333F48">
        <w:rPr>
          <w:rFonts w:ascii="Calibri" w:hAnsi="Calibri" w:cs="Calibri"/>
          <w:bCs/>
          <w:iCs/>
          <w:sz w:val="22"/>
          <w:szCs w:val="22"/>
        </w:rPr>
        <w:t>alebo</w:t>
      </w:r>
      <w:r w:rsidR="00D51A3E">
        <w:rPr>
          <w:rFonts w:ascii="Calibri" w:hAnsi="Calibri" w:cs="Calibri"/>
          <w:bCs/>
          <w:iCs/>
          <w:sz w:val="22"/>
          <w:szCs w:val="22"/>
        </w:rPr>
        <w:t xml:space="preserve"> </w:t>
      </w:r>
      <w:r w:rsidR="00333F48" w:rsidRPr="00011463">
        <w:rPr>
          <w:rFonts w:ascii="Calibri" w:hAnsi="Calibri" w:cs="Calibri"/>
          <w:bCs/>
          <w:iCs/>
          <w:sz w:val="22"/>
          <w:szCs w:val="22"/>
        </w:rPr>
        <w:t>Doplat</w:t>
      </w:r>
      <w:r w:rsidR="00333F48">
        <w:rPr>
          <w:rFonts w:ascii="Calibri" w:hAnsi="Calibri" w:cs="Calibri"/>
          <w:bCs/>
          <w:iCs/>
          <w:sz w:val="22"/>
          <w:szCs w:val="22"/>
        </w:rPr>
        <w:t>o</w:t>
      </w:r>
      <w:r w:rsidR="00333F48" w:rsidRPr="00011463">
        <w:rPr>
          <w:rFonts w:ascii="Calibri" w:hAnsi="Calibri" w:cs="Calibri"/>
          <w:bCs/>
          <w:iCs/>
          <w:sz w:val="22"/>
          <w:szCs w:val="22"/>
        </w:rPr>
        <w:t>k</w:t>
      </w:r>
      <w:r w:rsidR="00D51A3E">
        <w:rPr>
          <w:rFonts w:ascii="Calibri" w:hAnsi="Calibri" w:cs="Calibri"/>
          <w:bCs/>
          <w:iCs/>
          <w:sz w:val="22"/>
          <w:szCs w:val="22"/>
        </w:rPr>
        <w:t xml:space="preserve"> </w:t>
      </w:r>
      <w:r w:rsidR="00333F48">
        <w:rPr>
          <w:rFonts w:ascii="Calibri" w:hAnsi="Calibri" w:cs="Calibri"/>
          <w:bCs/>
          <w:iCs/>
          <w:sz w:val="22"/>
          <w:szCs w:val="22"/>
        </w:rPr>
        <w:t>je splnená</w:t>
      </w:r>
      <w:r w:rsidR="00D51A3E">
        <w:rPr>
          <w:rFonts w:ascii="Calibri" w:hAnsi="Calibri" w:cs="Calibri"/>
          <w:bCs/>
          <w:iCs/>
          <w:sz w:val="22"/>
          <w:szCs w:val="22"/>
        </w:rPr>
        <w:t xml:space="preserve"> </w:t>
      </w:r>
      <w:r w:rsidR="00333F48">
        <w:rPr>
          <w:rFonts w:ascii="Calibri" w:hAnsi="Calibri" w:cs="Calibri"/>
          <w:bCs/>
          <w:iCs/>
          <w:sz w:val="22"/>
          <w:szCs w:val="22"/>
        </w:rPr>
        <w:t>dňom odpísania</w:t>
      </w:r>
      <w:r w:rsidR="00D51A3E">
        <w:rPr>
          <w:rFonts w:ascii="Calibri" w:hAnsi="Calibri" w:cs="Calibri"/>
          <w:bCs/>
          <w:iCs/>
          <w:sz w:val="22"/>
          <w:szCs w:val="22"/>
        </w:rPr>
        <w:t xml:space="preserve"> </w:t>
      </w:r>
      <w:r w:rsidR="00333F48">
        <w:rPr>
          <w:rFonts w:ascii="Calibri" w:hAnsi="Calibri" w:cs="Calibri"/>
          <w:bCs/>
          <w:iCs/>
          <w:sz w:val="22"/>
          <w:szCs w:val="22"/>
        </w:rPr>
        <w:t>príslušnej čiastky</w:t>
      </w:r>
      <w:r w:rsidR="00D51A3E">
        <w:rPr>
          <w:rFonts w:ascii="Calibri" w:hAnsi="Calibri" w:cs="Calibri"/>
          <w:bCs/>
          <w:iCs/>
          <w:sz w:val="22"/>
          <w:szCs w:val="22"/>
        </w:rPr>
        <w:t xml:space="preserve"> </w:t>
      </w:r>
      <w:r w:rsidR="00333F48">
        <w:rPr>
          <w:rFonts w:ascii="Calibri" w:hAnsi="Calibri" w:cs="Calibri"/>
          <w:bCs/>
          <w:iCs/>
          <w:sz w:val="22"/>
          <w:szCs w:val="22"/>
        </w:rPr>
        <w:t>z účtu Objednávateľa na účet Dopravcu.</w:t>
      </w:r>
      <w:r w:rsidR="00D51A3E">
        <w:rPr>
          <w:rFonts w:ascii="Calibri" w:hAnsi="Calibri" w:cs="Calibri"/>
          <w:bCs/>
          <w:iCs/>
          <w:sz w:val="22"/>
          <w:szCs w:val="22"/>
        </w:rPr>
        <w:t xml:space="preserve"> </w:t>
      </w:r>
      <w:r w:rsidR="00333F48">
        <w:rPr>
          <w:rFonts w:ascii="Calibri" w:hAnsi="Calibri" w:cs="Calibri"/>
          <w:bCs/>
          <w:iCs/>
          <w:sz w:val="22"/>
          <w:szCs w:val="22"/>
        </w:rPr>
        <w:t>Povinnosť Dopravcu vrátiť</w:t>
      </w:r>
      <w:r w:rsidR="00D51A3E">
        <w:rPr>
          <w:rFonts w:ascii="Calibri" w:hAnsi="Calibri" w:cs="Calibri"/>
          <w:bCs/>
          <w:iCs/>
          <w:sz w:val="22"/>
          <w:szCs w:val="22"/>
        </w:rPr>
        <w:t xml:space="preserve"> </w:t>
      </w:r>
      <w:r w:rsidR="00333F48">
        <w:rPr>
          <w:rFonts w:ascii="Calibri" w:hAnsi="Calibri" w:cs="Calibri"/>
          <w:bCs/>
          <w:iCs/>
          <w:sz w:val="22"/>
          <w:szCs w:val="22"/>
        </w:rPr>
        <w:t xml:space="preserve">Doplatok je splnená dňom odpísania príslušnej čiastky z účtu Dopravcu na účet Objednávateľa. </w:t>
      </w:r>
    </w:p>
    <w:p w14:paraId="480B9FC5" w14:textId="77777777" w:rsidR="00901571" w:rsidRDefault="00421A28" w:rsidP="00901571">
      <w:pPr>
        <w:widowControl w:val="0"/>
        <w:tabs>
          <w:tab w:val="left" w:pos="0"/>
          <w:tab w:val="left" w:pos="426"/>
        </w:tabs>
        <w:overflowPunct/>
        <w:autoSpaceDE/>
        <w:autoSpaceDN/>
        <w:adjustRightInd/>
        <w:snapToGrid w:val="0"/>
        <w:spacing w:after="120" w:line="276" w:lineRule="auto"/>
        <w:ind w:left="709" w:hanging="709"/>
        <w:textAlignment w:val="auto"/>
        <w:rPr>
          <w:ins w:id="20" w:author="Cenigová Erika" w:date="2019-03-25T09:27:00Z"/>
          <w:rFonts w:ascii="Calibri" w:hAnsi="Calibri" w:cs="Calibri"/>
          <w:bCs/>
          <w:iCs/>
          <w:sz w:val="22"/>
          <w:szCs w:val="22"/>
        </w:rPr>
      </w:pPr>
      <w:r>
        <w:rPr>
          <w:rFonts w:ascii="Calibri" w:hAnsi="Calibri" w:cs="Calibri"/>
          <w:bCs/>
          <w:iCs/>
          <w:sz w:val="22"/>
          <w:szCs w:val="22"/>
        </w:rPr>
        <w:t>6.10      Poplatok za prístup (vstup) spoja prímestskej dopravy na autobusové stanice a poplatok za zmenu cestovného poriadku mimo výročnej zmeny cestovných poriadkov, ktoré sa platia v zmysle § 23 ods.  1  zákona č.  56/2012 Z. z. o cestnej doprave v znení neskorších predpisov, bude znášať Objednávateľ</w:t>
      </w:r>
      <w:del w:id="21" w:author="Cenigová Erika" w:date="2019-03-25T09:27:00Z">
        <w:r w:rsidDel="00901571">
          <w:rPr>
            <w:rFonts w:ascii="Calibri" w:hAnsi="Calibri" w:cs="Calibri"/>
            <w:bCs/>
            <w:iCs/>
            <w:sz w:val="22"/>
            <w:szCs w:val="22"/>
          </w:rPr>
          <w:delText>.</w:delText>
        </w:r>
      </w:del>
      <w:ins w:id="22" w:author="Cenigová Erika" w:date="2019-03-25T09:27:00Z">
        <w:r w:rsidR="00901571">
          <w:rPr>
            <w:rFonts w:ascii="Calibri" w:hAnsi="Calibri" w:cs="Calibri"/>
            <w:bCs/>
            <w:iCs/>
            <w:sz w:val="22"/>
            <w:szCs w:val="22"/>
          </w:rPr>
          <w:t xml:space="preserve">, a to tak, že Objednávateľ bude tieto poplatky refundovať Dopravcom na základe osobitných zmlúv uzavretých medzi vlastníkom/správcom/nájomcom autobusovej stanice, Dopravcom a Objednávateľom.  Objednávateľ je oprávnený poveriť refundáciou a uzatvorením zmlúv Integrátora.   </w:t>
        </w:r>
      </w:ins>
    </w:p>
    <w:p w14:paraId="2477FAE5" w14:textId="0761A535" w:rsidR="00333F48" w:rsidRDefault="00421A28" w:rsidP="00333F48">
      <w:pPr>
        <w:widowControl w:val="0"/>
        <w:tabs>
          <w:tab w:val="left" w:pos="0"/>
          <w:tab w:val="left" w:pos="426"/>
        </w:tabs>
        <w:overflowPunct/>
        <w:autoSpaceDE/>
        <w:autoSpaceDN/>
        <w:adjustRightInd/>
        <w:snapToGrid w:val="0"/>
        <w:spacing w:after="120" w:line="276" w:lineRule="auto"/>
        <w:ind w:left="709" w:hanging="709"/>
        <w:textAlignment w:val="auto"/>
        <w:rPr>
          <w:rFonts w:ascii="Calibri" w:hAnsi="Calibri" w:cs="Calibri"/>
          <w:bCs/>
          <w:iCs/>
          <w:sz w:val="22"/>
          <w:szCs w:val="22"/>
        </w:rPr>
      </w:pPr>
      <w:r>
        <w:rPr>
          <w:rFonts w:ascii="Calibri" w:hAnsi="Calibri" w:cs="Calibri"/>
          <w:bCs/>
          <w:iCs/>
          <w:sz w:val="22"/>
          <w:szCs w:val="22"/>
        </w:rPr>
        <w:t xml:space="preserve"> </w:t>
      </w:r>
    </w:p>
    <w:p w14:paraId="29E0ED4C" w14:textId="77777777" w:rsidR="00333F48" w:rsidRDefault="00333F48" w:rsidP="00333F48">
      <w:pPr>
        <w:jc w:val="center"/>
        <w:rPr>
          <w:b/>
          <w:sz w:val="28"/>
          <w:szCs w:val="28"/>
        </w:rPr>
      </w:pPr>
    </w:p>
    <w:p w14:paraId="34FC48BD" w14:textId="751B8C50" w:rsidR="00333F48" w:rsidRPr="00425795" w:rsidRDefault="00333F48" w:rsidP="00333F48">
      <w:pPr>
        <w:pStyle w:val="Identifikacestran"/>
        <w:spacing w:line="276" w:lineRule="auto"/>
        <w:jc w:val="center"/>
        <w:rPr>
          <w:rFonts w:ascii="Calibri" w:hAnsi="Calibri" w:cs="Segoe UI"/>
          <w:b/>
          <w:bCs/>
          <w:color w:val="000000" w:themeColor="text1"/>
          <w:sz w:val="22"/>
          <w:szCs w:val="22"/>
        </w:rPr>
      </w:pPr>
      <w:r w:rsidRPr="00425795">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425795">
        <w:rPr>
          <w:rFonts w:ascii="Calibri" w:hAnsi="Calibri" w:cs="Segoe UI"/>
          <w:b/>
          <w:bCs/>
          <w:color w:val="000000" w:themeColor="text1"/>
          <w:sz w:val="22"/>
          <w:szCs w:val="22"/>
        </w:rPr>
        <w:t>7</w:t>
      </w:r>
      <w:r w:rsidR="00D51A3E">
        <w:rPr>
          <w:rFonts w:ascii="Calibri" w:hAnsi="Calibri" w:cs="Segoe UI"/>
          <w:b/>
          <w:bCs/>
          <w:color w:val="000000" w:themeColor="text1"/>
          <w:sz w:val="22"/>
          <w:szCs w:val="22"/>
        </w:rPr>
        <w:t xml:space="preserve"> </w:t>
      </w:r>
    </w:p>
    <w:p w14:paraId="4D7F431E" w14:textId="6F0ED107" w:rsidR="00333F48" w:rsidRPr="00D620C8" w:rsidRDefault="00333F48" w:rsidP="00333F48">
      <w:pPr>
        <w:jc w:val="center"/>
        <w:rPr>
          <w:rFonts w:ascii="Calibri" w:hAnsi="Calibri"/>
          <w:b/>
          <w:sz w:val="22"/>
          <w:szCs w:val="22"/>
        </w:rPr>
      </w:pPr>
      <w:r w:rsidRPr="00425795">
        <w:rPr>
          <w:rFonts w:ascii="Calibri" w:hAnsi="Calibri"/>
          <w:b/>
          <w:sz w:val="22"/>
          <w:szCs w:val="22"/>
        </w:rPr>
        <w:t>ZÁKLADNÉ POVINNOSTI DOPRAVCU</w:t>
      </w:r>
      <w:r w:rsidR="00D51A3E">
        <w:rPr>
          <w:rFonts w:ascii="Calibri" w:hAnsi="Calibri"/>
          <w:b/>
          <w:sz w:val="22"/>
          <w:szCs w:val="22"/>
        </w:rPr>
        <w:t xml:space="preserve"> </w:t>
      </w:r>
      <w:r w:rsidRPr="00425795">
        <w:rPr>
          <w:rFonts w:ascii="Calibri" w:hAnsi="Calibri"/>
          <w:b/>
          <w:sz w:val="22"/>
          <w:szCs w:val="22"/>
        </w:rPr>
        <w:t>PRI POSKYTOVANÍ SLUŽBY</w:t>
      </w:r>
    </w:p>
    <w:p w14:paraId="263EA22D" w14:textId="77777777" w:rsidR="00333F48" w:rsidRPr="00D620C8" w:rsidRDefault="00333F48" w:rsidP="00333F48">
      <w:pPr>
        <w:rPr>
          <w:rFonts w:ascii="Calibri" w:hAnsi="Calibri"/>
          <w:b/>
          <w:sz w:val="22"/>
          <w:szCs w:val="22"/>
        </w:rPr>
      </w:pPr>
    </w:p>
    <w:p w14:paraId="4BE06EBD" w14:textId="77777777" w:rsidR="00333F48" w:rsidRDefault="00333F48" w:rsidP="00333F48">
      <w:pPr>
        <w:spacing w:line="276" w:lineRule="auto"/>
        <w:rPr>
          <w:rFonts w:ascii="Calibri" w:hAnsi="Calibri"/>
          <w:sz w:val="22"/>
          <w:szCs w:val="22"/>
        </w:rPr>
      </w:pPr>
      <w:r w:rsidRPr="00D620C8">
        <w:rPr>
          <w:rFonts w:ascii="Calibri" w:hAnsi="Calibri"/>
          <w:sz w:val="22"/>
          <w:szCs w:val="22"/>
        </w:rPr>
        <w:lastRenderedPageBreak/>
        <w:t>7.1</w:t>
      </w:r>
      <w:r w:rsidRPr="00D620C8">
        <w:rPr>
          <w:rFonts w:ascii="Calibri" w:hAnsi="Calibri"/>
          <w:sz w:val="22"/>
          <w:szCs w:val="22"/>
        </w:rPr>
        <w:tab/>
      </w:r>
      <w:r w:rsidRPr="007C1FB4">
        <w:rPr>
          <w:rFonts w:ascii="Calibri" w:hAnsi="Calibri"/>
          <w:sz w:val="22"/>
          <w:szCs w:val="22"/>
        </w:rPr>
        <w:t xml:space="preserve">Dopravca je povinný poskytovať Službu: </w:t>
      </w:r>
    </w:p>
    <w:p w14:paraId="6F2A40A1" w14:textId="77777777" w:rsidR="00421A28" w:rsidRPr="007C1FB4" w:rsidRDefault="00421A28" w:rsidP="00333F48">
      <w:pPr>
        <w:spacing w:line="276" w:lineRule="auto"/>
        <w:rPr>
          <w:rFonts w:ascii="Calibri" w:hAnsi="Calibri"/>
          <w:sz w:val="22"/>
          <w:szCs w:val="22"/>
        </w:rPr>
      </w:pPr>
    </w:p>
    <w:p w14:paraId="6E849D97" w14:textId="3207B72F" w:rsidR="00333F48" w:rsidRPr="007C1FB4" w:rsidRDefault="00333F48" w:rsidP="00421A28">
      <w:pPr>
        <w:pStyle w:val="Odsekzoznamu"/>
        <w:numPr>
          <w:ilvl w:val="0"/>
          <w:numId w:val="41"/>
        </w:numPr>
        <w:jc w:val="both"/>
        <w:rPr>
          <w:color w:val="FF0000"/>
        </w:rPr>
      </w:pPr>
      <w:r w:rsidRPr="007C1FB4">
        <w:t>v súlade zo svojimi záväzkami, ktoré vyplývajú z </w:t>
      </w:r>
      <w:r w:rsidRPr="007C1FB4">
        <w:rPr>
          <w:b/>
        </w:rPr>
        <w:t>Ponuky</w:t>
      </w:r>
      <w:r w:rsidR="00D51A3E">
        <w:rPr>
          <w:b/>
        </w:rPr>
        <w:t xml:space="preserve"> </w:t>
      </w:r>
      <w:r w:rsidRPr="007C1FB4">
        <w:rPr>
          <w:b/>
        </w:rPr>
        <w:t xml:space="preserve">Dopravcu, </w:t>
      </w:r>
      <w:r w:rsidRPr="007C1FB4">
        <w:t>ktorá tvorí</w:t>
      </w:r>
      <w:r w:rsidR="00D51A3E">
        <w:rPr>
          <w:b/>
        </w:rPr>
        <w:t xml:space="preserve"> </w:t>
      </w:r>
      <w:r w:rsidR="00E424A7">
        <w:rPr>
          <w:b/>
          <w:color w:val="000000" w:themeColor="text1"/>
        </w:rPr>
        <w:t>Prílohu č. </w:t>
      </w:r>
      <w:r w:rsidRPr="007C1FB4">
        <w:rPr>
          <w:b/>
          <w:color w:val="000000" w:themeColor="text1"/>
        </w:rPr>
        <w:t>2</w:t>
      </w:r>
      <w:r w:rsidRPr="007C1FB4">
        <w:rPr>
          <w:color w:val="000000" w:themeColor="text1"/>
        </w:rPr>
        <w:t xml:space="preserve"> Zmluvy</w:t>
      </w:r>
      <w:r w:rsidR="003B14D9" w:rsidRPr="007C1FB4">
        <w:rPr>
          <w:color w:val="000000" w:themeColor="text1"/>
        </w:rPr>
        <w:t>, ako aj v súlade so</w:t>
      </w:r>
      <w:r w:rsidR="00D51A3E">
        <w:rPr>
          <w:color w:val="000000" w:themeColor="text1"/>
        </w:rPr>
        <w:t xml:space="preserve"> </w:t>
      </w:r>
      <w:r w:rsidR="003B14D9" w:rsidRPr="007C1FB4">
        <w:rPr>
          <w:color w:val="000000" w:themeColor="text1"/>
        </w:rPr>
        <w:t xml:space="preserve">súťažnými podkladmi a podmienkami v Procese verejného obstarávania; </w:t>
      </w:r>
    </w:p>
    <w:p w14:paraId="709E8D48" w14:textId="77777777" w:rsidR="00333F48" w:rsidRPr="007C1FB4" w:rsidRDefault="00333F48" w:rsidP="00333F48">
      <w:pPr>
        <w:pStyle w:val="Odsekzoznamu"/>
        <w:ind w:left="1065"/>
        <w:rPr>
          <w:color w:val="FF0000"/>
        </w:rPr>
      </w:pPr>
    </w:p>
    <w:p w14:paraId="0D9F04DC" w14:textId="2A13E957" w:rsidR="00333F48" w:rsidRPr="00114BBE" w:rsidRDefault="00647E42" w:rsidP="00421A28">
      <w:pPr>
        <w:pStyle w:val="Odsekzoznamu"/>
        <w:numPr>
          <w:ilvl w:val="0"/>
          <w:numId w:val="41"/>
        </w:numPr>
        <w:jc w:val="both"/>
      </w:pPr>
      <w:ins w:id="23" w:author="Marcela T." w:date="2019-02-27T17:37:00Z">
        <w:r>
          <w:t>v súlade s požiadavkami, stanovenými v </w:t>
        </w:r>
        <w:r>
          <w:rPr>
            <w:b/>
            <w:bCs/>
          </w:rPr>
          <w:t xml:space="preserve">Technických a prevádzkových štandardoch, </w:t>
        </w:r>
        <w:r>
          <w:t xml:space="preserve">ktorých znenie v čase uzavretia Zmluvy tvorí </w:t>
        </w:r>
        <w:r>
          <w:rPr>
            <w:b/>
            <w:bCs/>
          </w:rPr>
          <w:t>Prílohu č. 4</w:t>
        </w:r>
        <w:r>
          <w:t xml:space="preserve"> Zmluvy</w:t>
        </w:r>
      </w:ins>
      <w:ins w:id="24" w:author="Marcela T." w:date="2019-02-27T17:38:00Z">
        <w:r>
          <w:t>,</w:t>
        </w:r>
      </w:ins>
      <w:ins w:id="25" w:author="Marcela T." w:date="2019-02-27T17:37:00Z">
        <w:r>
          <w:t xml:space="preserve"> Zmluvné strany sa dohodli, že Objednávateľ nie  je oprávnený po dobu trvania Zmluvy Technické a prevádzkové štandardy (ďalej aj len ako </w:t>
        </w:r>
        <w:r>
          <w:rPr>
            <w:b/>
            <w:bCs/>
          </w:rPr>
          <w:t>„TPŠ“</w:t>
        </w:r>
        <w:r>
          <w:t>), ktoré tvoria Prílohu č.  4  Zmluvy jednostranne aktualizovať;  tým nie je dotknuté právo Objednávateľa písomne oznámiť Dopravcovi   6 (šesť)  mesiacov vopred  termín prechodu na  Výhľadové Technické  a prevádzkové štandardy pre IDS ŽK obsiahnuté v časti B. Prílohy č.  4  Zmluvy v súvislosti so zavedením IDS ŽK a povinnosť  Dopravcu tento  termín prechodu na Výhľadové Technické a prevádzkové štandardy pre IDS ŽK akceptovať.</w:t>
        </w:r>
      </w:ins>
      <w:del w:id="26" w:author="Marcela T." w:date="2019-02-27T17:37:00Z">
        <w:r w:rsidR="00333F48" w:rsidRPr="007C1FB4" w:rsidDel="00647E42">
          <w:delText>v súlade s požiadavkami, stanovenými v </w:delText>
        </w:r>
        <w:r w:rsidR="00333F48" w:rsidRPr="007C1FB4" w:rsidDel="00647E42">
          <w:rPr>
            <w:b/>
          </w:rPr>
          <w:delText xml:space="preserve">Technických a prevádzkových štandardoch, </w:delText>
        </w:r>
        <w:r w:rsidR="00333F48" w:rsidRPr="007C1FB4" w:rsidDel="00647E42">
          <w:delText xml:space="preserve">ktorých znenie v čase uzavretia Zmluvy tvorí </w:delText>
        </w:r>
        <w:r w:rsidR="001C5345" w:rsidRPr="007C1FB4" w:rsidDel="00647E42">
          <w:rPr>
            <w:b/>
          </w:rPr>
          <w:delText>P</w:delText>
        </w:r>
        <w:r w:rsidR="00333F48" w:rsidRPr="007C1FB4" w:rsidDel="00647E42">
          <w:rPr>
            <w:b/>
          </w:rPr>
          <w:delText>rílohu č. 4</w:delText>
        </w:r>
        <w:r w:rsidR="00333F48" w:rsidRPr="007C1FB4" w:rsidDel="00647E42">
          <w:delText xml:space="preserve"> Zmluvy. Zmluvné strany sa dohodli, že Objednávateľ</w:delText>
        </w:r>
        <w:r w:rsidR="00D51A3E" w:rsidDel="00647E42">
          <w:delText xml:space="preserve"> </w:delText>
        </w:r>
        <w:r w:rsidR="00333F48" w:rsidRPr="007C1FB4" w:rsidDel="00647E42">
          <w:delText xml:space="preserve">je oprávnený po dobu trvania Zmluvy Technické a prevádzkové </w:delText>
        </w:r>
        <w:r w:rsidR="00333F48" w:rsidRPr="00114BBE" w:rsidDel="00647E42">
          <w:delText>štandardy</w:delText>
        </w:r>
        <w:r w:rsidR="00D51A3E" w:rsidDel="00647E42">
          <w:delText xml:space="preserve"> </w:delText>
        </w:r>
        <w:r w:rsidR="00333F48" w:rsidRPr="00114BBE" w:rsidDel="00647E42">
          <w:delText>(ďalej aj</w:delText>
        </w:r>
        <w:r w:rsidR="00D51A3E" w:rsidDel="00647E42">
          <w:delText xml:space="preserve"> </w:delText>
        </w:r>
        <w:r w:rsidR="00333F48" w:rsidRPr="00114BBE" w:rsidDel="00647E42">
          <w:delText xml:space="preserve">len ako </w:delText>
        </w:r>
        <w:r w:rsidR="00333F48" w:rsidRPr="00114BBE" w:rsidDel="00647E42">
          <w:rPr>
            <w:b/>
          </w:rPr>
          <w:delText>„TPŠ“</w:delText>
        </w:r>
        <w:r w:rsidR="00333F48" w:rsidRPr="00114BBE" w:rsidDel="00647E42">
          <w:delText>)</w:delText>
        </w:r>
        <w:r w:rsidR="00D51A3E" w:rsidDel="00647E42">
          <w:delText xml:space="preserve"> </w:delText>
        </w:r>
        <w:r w:rsidR="00333F48" w:rsidRPr="00114BBE" w:rsidDel="00647E42">
          <w:delText>aktualizovať. Aktualizované znenie Technic</w:delText>
        </w:r>
        <w:r w:rsidR="00BC792B" w:rsidRPr="00114BBE" w:rsidDel="00647E42">
          <w:delText xml:space="preserve">kých a prevádzkových štandardov </w:delText>
        </w:r>
        <w:r w:rsidR="007C1FB4" w:rsidRPr="00114BBE" w:rsidDel="00647E42">
          <w:delText xml:space="preserve">Objednávateľ </w:delText>
        </w:r>
        <w:r w:rsidR="00BC792B" w:rsidRPr="00114BBE" w:rsidDel="00647E42">
          <w:delText>písomne oznámi</w:delText>
        </w:r>
        <w:r w:rsidR="00D51A3E" w:rsidDel="00647E42">
          <w:delText xml:space="preserve"> </w:delText>
        </w:r>
        <w:r w:rsidR="007C1FB4" w:rsidRPr="00114BBE" w:rsidDel="00647E42">
          <w:delText xml:space="preserve">Dopravcovi </w:delText>
        </w:r>
        <w:r w:rsidR="00BC792B" w:rsidRPr="00114BBE" w:rsidDel="00647E42">
          <w:delText xml:space="preserve">dostatočne vopred, spravidla </w:delText>
        </w:r>
        <w:r w:rsidR="00A67E02" w:rsidRPr="00CE7760" w:rsidDel="00647E42">
          <w:delText xml:space="preserve">dva mesiace </w:delText>
        </w:r>
        <w:r w:rsidR="00BC792B" w:rsidRPr="00114BBE" w:rsidDel="00647E42">
          <w:delText xml:space="preserve">pred zavedením zmeny. Aktualizované znenie </w:delText>
        </w:r>
        <w:r w:rsidR="00333F48" w:rsidRPr="00114BBE" w:rsidDel="00647E42">
          <w:delText xml:space="preserve">je pre Dopravcu záväzné od </w:delText>
        </w:r>
        <w:r w:rsidR="00A31499" w:rsidRPr="00114BBE" w:rsidDel="00647E42">
          <w:delText xml:space="preserve">termínu zavedenia zmeny </w:delText>
        </w:r>
        <w:r w:rsidR="00333F48" w:rsidRPr="00114BBE" w:rsidDel="00647E42">
          <w:delText>Objednávateľ</w:delText>
        </w:r>
        <w:r w:rsidR="00A31499" w:rsidRPr="00114BBE" w:rsidDel="00647E42">
          <w:delText>om</w:delText>
        </w:r>
        <w:r w:rsidR="00333F48" w:rsidRPr="00114BBE" w:rsidDel="00647E42">
          <w:delText>. Dopravca je povinný takú zmenu Technických a prevádzkových štandardov akceptovať</w:delText>
        </w:r>
      </w:del>
      <w:r w:rsidR="00333F48" w:rsidRPr="00114BBE">
        <w:t xml:space="preserve">; </w:t>
      </w:r>
    </w:p>
    <w:p w14:paraId="288A2F95" w14:textId="77777777" w:rsidR="00333F48" w:rsidRPr="007C1FB4" w:rsidRDefault="00333F48" w:rsidP="00333F48">
      <w:pPr>
        <w:pStyle w:val="Odsekzoznamu"/>
      </w:pPr>
    </w:p>
    <w:p w14:paraId="585041CA" w14:textId="1E17A3E7" w:rsidR="00333F48" w:rsidRPr="0073635B" w:rsidRDefault="00333F48" w:rsidP="00421A28">
      <w:pPr>
        <w:pStyle w:val="Odsekzoznamu"/>
        <w:numPr>
          <w:ilvl w:val="0"/>
          <w:numId w:val="41"/>
        </w:numPr>
      </w:pPr>
      <w:r w:rsidRPr="0073635B">
        <w:t>podľa aktuálne</w:t>
      </w:r>
      <w:r w:rsidR="00D51A3E" w:rsidRPr="0073635B">
        <w:t xml:space="preserve"> </w:t>
      </w:r>
      <w:r w:rsidRPr="0073635B">
        <w:t xml:space="preserve">schválených </w:t>
      </w:r>
      <w:r w:rsidRPr="0073635B">
        <w:rPr>
          <w:b/>
        </w:rPr>
        <w:t>Cestovných poriadkov</w:t>
      </w:r>
      <w:r w:rsidRPr="0073635B">
        <w:t>;</w:t>
      </w:r>
      <w:r w:rsidR="00D51A3E" w:rsidRPr="0073635B">
        <w:t xml:space="preserve"> </w:t>
      </w:r>
    </w:p>
    <w:p w14:paraId="19F8DA58" w14:textId="77777777" w:rsidR="00333F48" w:rsidRPr="007C1FB4" w:rsidRDefault="00333F48" w:rsidP="00333F48">
      <w:pPr>
        <w:spacing w:line="276" w:lineRule="auto"/>
        <w:ind w:left="1416" w:hanging="711"/>
        <w:rPr>
          <w:rFonts w:ascii="Calibri" w:hAnsi="Calibri"/>
          <w:sz w:val="22"/>
          <w:szCs w:val="22"/>
        </w:rPr>
      </w:pPr>
    </w:p>
    <w:p w14:paraId="7ADD3463" w14:textId="633CFD5A" w:rsidR="00333F48" w:rsidRPr="0073635B" w:rsidRDefault="00333F48" w:rsidP="00421A28">
      <w:pPr>
        <w:pStyle w:val="Odsekzoznamu"/>
        <w:numPr>
          <w:ilvl w:val="0"/>
          <w:numId w:val="41"/>
        </w:numPr>
      </w:pPr>
      <w:r w:rsidRPr="0073635B">
        <w:t>v súlade s</w:t>
      </w:r>
      <w:r w:rsidR="00114BBE" w:rsidRPr="0073635B">
        <w:t> </w:t>
      </w:r>
      <w:r w:rsidRPr="0073635B">
        <w:rPr>
          <w:b/>
        </w:rPr>
        <w:t>Tarifou</w:t>
      </w:r>
      <w:r w:rsidR="00114BBE" w:rsidRPr="0073635B">
        <w:rPr>
          <w:b/>
        </w:rPr>
        <w:t xml:space="preserve"> a cenníkom cestovného</w:t>
      </w:r>
      <w:r w:rsidRPr="0073635B">
        <w:t>, ktor</w:t>
      </w:r>
      <w:r w:rsidR="00114BBE" w:rsidRPr="0073635B">
        <w:t>ých</w:t>
      </w:r>
      <w:r w:rsidR="00D51A3E" w:rsidRPr="0073635B">
        <w:t xml:space="preserve"> </w:t>
      </w:r>
      <w:r w:rsidRPr="0073635B">
        <w:t>znenie</w:t>
      </w:r>
      <w:r w:rsidR="00D51A3E" w:rsidRPr="0073635B">
        <w:t xml:space="preserve"> </w:t>
      </w:r>
      <w:r w:rsidRPr="0073635B">
        <w:t>v čase uzavretia Zmluvy</w:t>
      </w:r>
      <w:r w:rsidR="00D51A3E" w:rsidRPr="0073635B">
        <w:t xml:space="preserve"> </w:t>
      </w:r>
      <w:r w:rsidRPr="0073635B">
        <w:t xml:space="preserve">tvorí </w:t>
      </w:r>
      <w:r w:rsidR="001C5345" w:rsidRPr="0073635B">
        <w:rPr>
          <w:b/>
        </w:rPr>
        <w:t>P</w:t>
      </w:r>
      <w:r w:rsidRPr="0073635B">
        <w:rPr>
          <w:b/>
        </w:rPr>
        <w:t xml:space="preserve">rílohu č. </w:t>
      </w:r>
      <w:r w:rsidR="00114BBE" w:rsidRPr="0073635B">
        <w:rPr>
          <w:b/>
        </w:rPr>
        <w:t>6</w:t>
      </w:r>
      <w:r w:rsidR="00D51A3E" w:rsidRPr="0073635B">
        <w:t xml:space="preserve"> </w:t>
      </w:r>
      <w:r w:rsidRPr="0073635B">
        <w:t>Zmluvy</w:t>
      </w:r>
      <w:r w:rsidR="001C5345" w:rsidRPr="0073635B">
        <w:t>.</w:t>
      </w:r>
      <w:r w:rsidR="00D51A3E" w:rsidRPr="0073635B">
        <w:t xml:space="preserve"> </w:t>
      </w:r>
      <w:r w:rsidRPr="0073635B">
        <w:t>Zmluvné strany sa dohodli, že Objednávateľ je oprávnený po dobu trvania Zmluvy Tarifu</w:t>
      </w:r>
      <w:r w:rsidR="001C5345" w:rsidRPr="0073635B">
        <w:t xml:space="preserve"> a</w:t>
      </w:r>
      <w:r w:rsidR="00D51A3E" w:rsidRPr="0073635B">
        <w:t xml:space="preserve"> </w:t>
      </w:r>
      <w:r w:rsidR="00AC616F" w:rsidRPr="0073635B">
        <w:t>c</w:t>
      </w:r>
      <w:r w:rsidR="001C5345" w:rsidRPr="0073635B">
        <w:t>enník cestovného</w:t>
      </w:r>
      <w:r w:rsidR="00D51A3E" w:rsidRPr="0073635B">
        <w:t xml:space="preserve"> </w:t>
      </w:r>
      <w:r w:rsidRPr="0073635B">
        <w:t>aktualizovať. Aktualizované znenie Tarify</w:t>
      </w:r>
      <w:r w:rsidR="00D51A3E" w:rsidRPr="0073635B">
        <w:t xml:space="preserve"> </w:t>
      </w:r>
      <w:r w:rsidR="001C5345" w:rsidRPr="0073635B">
        <w:t xml:space="preserve">a </w:t>
      </w:r>
      <w:r w:rsidR="00AC616F" w:rsidRPr="0073635B">
        <w:t>c</w:t>
      </w:r>
      <w:r w:rsidR="001C5345" w:rsidRPr="0073635B">
        <w:t>enníka cestovného</w:t>
      </w:r>
      <w:r w:rsidR="00D51A3E" w:rsidRPr="0073635B">
        <w:t xml:space="preserve"> </w:t>
      </w:r>
      <w:r w:rsidR="007C1FB4" w:rsidRPr="0073635B">
        <w:t xml:space="preserve">Objednávateľ </w:t>
      </w:r>
      <w:r w:rsidR="00BC792B" w:rsidRPr="0073635B">
        <w:t>písomne oznámi</w:t>
      </w:r>
      <w:r w:rsidR="00D51A3E" w:rsidRPr="0073635B">
        <w:t xml:space="preserve"> </w:t>
      </w:r>
      <w:r w:rsidR="00BC792B" w:rsidRPr="0073635B">
        <w:t>Dopravcovi dostatočne vopred, spravidla jeden mesiac pred zavedením zmeny.</w:t>
      </w:r>
      <w:r w:rsidR="00D51A3E" w:rsidRPr="0073635B">
        <w:t xml:space="preserve"> </w:t>
      </w:r>
      <w:r w:rsidR="00BC792B" w:rsidRPr="0073635B">
        <w:t xml:space="preserve">Aktualizované znenie </w:t>
      </w:r>
      <w:r w:rsidRPr="0073635B">
        <w:t xml:space="preserve">je pre Dopravcu záväzné </w:t>
      </w:r>
      <w:r w:rsidRPr="0073635B">
        <w:rPr>
          <w:rFonts w:cs="Calibri"/>
        </w:rPr>
        <w:t xml:space="preserve">od </w:t>
      </w:r>
      <w:r w:rsidR="00A31499" w:rsidRPr="0073635B">
        <w:rPr>
          <w:rFonts w:cs="Calibri"/>
        </w:rPr>
        <w:t xml:space="preserve">termínu zavedenia zmeny </w:t>
      </w:r>
      <w:r w:rsidRPr="0073635B">
        <w:rPr>
          <w:rFonts w:cs="Calibri"/>
        </w:rPr>
        <w:t>Objednávateľ</w:t>
      </w:r>
      <w:r w:rsidR="00A31499" w:rsidRPr="0073635B">
        <w:rPr>
          <w:rFonts w:cs="Calibri"/>
        </w:rPr>
        <w:t>om</w:t>
      </w:r>
      <w:r w:rsidRPr="0073635B">
        <w:rPr>
          <w:rFonts w:cs="Calibri"/>
        </w:rPr>
        <w:t>. Dopravca</w:t>
      </w:r>
      <w:r w:rsidRPr="0073635B">
        <w:t xml:space="preserve"> je povinný takú zmenu Tarify </w:t>
      </w:r>
      <w:r w:rsidR="001C5345" w:rsidRPr="0073635B">
        <w:t xml:space="preserve">a </w:t>
      </w:r>
      <w:r w:rsidR="00114BBE" w:rsidRPr="0073635B">
        <w:t>c</w:t>
      </w:r>
      <w:r w:rsidR="001C5345" w:rsidRPr="0073635B">
        <w:t xml:space="preserve">enníka cestovného </w:t>
      </w:r>
      <w:r w:rsidRPr="0073635B">
        <w:t xml:space="preserve">akceptovať; </w:t>
      </w:r>
    </w:p>
    <w:p w14:paraId="132FB2AD" w14:textId="77777777" w:rsidR="00333F48" w:rsidRPr="00346A76" w:rsidRDefault="00333F48" w:rsidP="00421A28">
      <w:pPr>
        <w:spacing w:line="276" w:lineRule="auto"/>
        <w:ind w:left="1416" w:hanging="711"/>
      </w:pPr>
    </w:p>
    <w:p w14:paraId="27E6624D" w14:textId="2F7C01DF" w:rsidR="00333F48" w:rsidRPr="0073635B" w:rsidRDefault="00333F48" w:rsidP="00421A28">
      <w:pPr>
        <w:pStyle w:val="Odsekzoznamu"/>
        <w:numPr>
          <w:ilvl w:val="0"/>
          <w:numId w:val="41"/>
        </w:numPr>
      </w:pPr>
      <w:r w:rsidRPr="0073635B">
        <w:t xml:space="preserve">v súlade so </w:t>
      </w:r>
      <w:r w:rsidRPr="0073635B">
        <w:rPr>
          <w:b/>
        </w:rPr>
        <w:t>Zmluvnými prepravnými podmienkami</w:t>
      </w:r>
      <w:r w:rsidRPr="0073635B">
        <w:t>,</w:t>
      </w:r>
      <w:r w:rsidR="00D51A3E" w:rsidRPr="0073635B">
        <w:t xml:space="preserve"> </w:t>
      </w:r>
      <w:r w:rsidRPr="0073635B">
        <w:t>ktorých</w:t>
      </w:r>
      <w:r w:rsidR="00D51A3E" w:rsidRPr="0073635B">
        <w:t xml:space="preserve"> </w:t>
      </w:r>
      <w:r w:rsidRPr="0073635B">
        <w:t>znenie v čase uzavretia Zmluvy</w:t>
      </w:r>
      <w:r w:rsidR="00D51A3E" w:rsidRPr="0073635B">
        <w:t xml:space="preserve"> </w:t>
      </w:r>
      <w:r w:rsidRPr="0073635B">
        <w:t xml:space="preserve">tvorí </w:t>
      </w:r>
      <w:r w:rsidR="00BC792B" w:rsidRPr="0073635B">
        <w:rPr>
          <w:b/>
        </w:rPr>
        <w:t>P</w:t>
      </w:r>
      <w:r w:rsidRPr="0073635B">
        <w:rPr>
          <w:b/>
        </w:rPr>
        <w:t>rílohu č.</w:t>
      </w:r>
      <w:r w:rsidR="00D51A3E" w:rsidRPr="0073635B">
        <w:rPr>
          <w:b/>
        </w:rPr>
        <w:t xml:space="preserve"> </w:t>
      </w:r>
      <w:r w:rsidRPr="0073635B">
        <w:rPr>
          <w:b/>
        </w:rPr>
        <w:t>5</w:t>
      </w:r>
      <w:r w:rsidR="00D51A3E" w:rsidRPr="0073635B">
        <w:t xml:space="preserve"> </w:t>
      </w:r>
      <w:r w:rsidRPr="0073635B">
        <w:t>Zmluvy.</w:t>
      </w:r>
      <w:r w:rsidR="00D51A3E" w:rsidRPr="0073635B">
        <w:t xml:space="preserve"> </w:t>
      </w:r>
      <w:r w:rsidRPr="0073635B">
        <w:t>Zmluvné strany sa dohodli, že Objednávateľ alebo ním splnomocnený Integrátor je oprávnený po dobu trvania Zmluvy Zmluvné prepravné podmienky aktualizovať. Aktualizované znenie Zmluvných prepravných podmienok</w:t>
      </w:r>
      <w:r w:rsidR="00D51A3E" w:rsidRPr="0073635B">
        <w:t xml:space="preserve"> </w:t>
      </w:r>
      <w:r w:rsidR="007C1FB4" w:rsidRPr="0073635B">
        <w:t>Objednávateľ písomne oznámi</w:t>
      </w:r>
      <w:r w:rsidR="00D51A3E" w:rsidRPr="0073635B">
        <w:t xml:space="preserve"> </w:t>
      </w:r>
      <w:r w:rsidR="007C1FB4" w:rsidRPr="0073635B">
        <w:t>Dopravcovi dostatočne vopred, spravidla jeden mesiac pred zavedením zmeny. Aktualizované z</w:t>
      </w:r>
      <w:r w:rsidR="00A31499" w:rsidRPr="0073635B">
        <w:t>n</w:t>
      </w:r>
      <w:r w:rsidR="007C1FB4" w:rsidRPr="0073635B">
        <w:t xml:space="preserve">enie </w:t>
      </w:r>
      <w:r w:rsidRPr="0073635B">
        <w:t xml:space="preserve">je pre Dopravcu záväzné od </w:t>
      </w:r>
      <w:r w:rsidR="00A31499" w:rsidRPr="0073635B">
        <w:t>termínu zavedenia zmeny</w:t>
      </w:r>
      <w:r w:rsidR="00D51A3E" w:rsidRPr="0073635B">
        <w:t xml:space="preserve"> </w:t>
      </w:r>
      <w:r w:rsidRPr="0073635B">
        <w:t>Objednávateľ</w:t>
      </w:r>
      <w:r w:rsidR="00A31499" w:rsidRPr="0073635B">
        <w:t>om</w:t>
      </w:r>
      <w:r w:rsidRPr="0073635B">
        <w:t>.</w:t>
      </w:r>
      <w:r w:rsidR="00D51A3E" w:rsidRPr="0073635B">
        <w:t xml:space="preserve"> </w:t>
      </w:r>
      <w:r w:rsidRPr="0073635B">
        <w:t xml:space="preserve">Dopravca je povinný takú zmenu Zmluvných prepravných podmienok akceptovať; </w:t>
      </w:r>
    </w:p>
    <w:p w14:paraId="4C55FA71" w14:textId="77777777" w:rsidR="007C1FB4" w:rsidRDefault="007C1FB4" w:rsidP="00333F48">
      <w:pPr>
        <w:spacing w:line="276" w:lineRule="auto"/>
        <w:ind w:left="1416" w:hanging="711"/>
        <w:rPr>
          <w:rFonts w:ascii="Calibri" w:hAnsi="Calibri"/>
          <w:sz w:val="22"/>
          <w:szCs w:val="22"/>
        </w:rPr>
      </w:pPr>
    </w:p>
    <w:p w14:paraId="19758C0F" w14:textId="208FF0E0" w:rsidR="007C1FB4" w:rsidRPr="0073635B" w:rsidRDefault="00333F48" w:rsidP="00421A28">
      <w:pPr>
        <w:pStyle w:val="Odsekzoznamu"/>
        <w:numPr>
          <w:ilvl w:val="0"/>
          <w:numId w:val="41"/>
        </w:numPr>
      </w:pPr>
      <w:r w:rsidRPr="0073635B">
        <w:lastRenderedPageBreak/>
        <w:t xml:space="preserve">vozidlami, ktorých </w:t>
      </w:r>
      <w:r w:rsidRPr="0073635B">
        <w:rPr>
          <w:b/>
        </w:rPr>
        <w:t>priemerný vek</w:t>
      </w:r>
      <w:r w:rsidRPr="0073635B">
        <w:t xml:space="preserve"> </w:t>
      </w:r>
      <w:r w:rsidRPr="0073635B">
        <w:rPr>
          <w:b/>
        </w:rPr>
        <w:t xml:space="preserve">za celú dobu poskytovania Služby nesmie prekročiť </w:t>
      </w:r>
      <w:r w:rsidR="00A67E02" w:rsidRPr="0073635B">
        <w:rPr>
          <w:b/>
        </w:rPr>
        <w:t>10</w:t>
      </w:r>
      <w:r w:rsidR="00A67E02" w:rsidRPr="00421A28">
        <w:rPr>
          <w:b/>
          <w:color w:val="FF0000"/>
        </w:rPr>
        <w:t xml:space="preserve"> </w:t>
      </w:r>
      <w:r w:rsidRPr="0073635B">
        <w:rPr>
          <w:b/>
        </w:rPr>
        <w:t>rokov</w:t>
      </w:r>
      <w:r w:rsidRPr="0073635B">
        <w:t xml:space="preserve">, pričom vek žiadneho jednotlivého </w:t>
      </w:r>
      <w:r w:rsidRPr="0073635B">
        <w:rPr>
          <w:b/>
        </w:rPr>
        <w:t>Používaného vozidla</w:t>
      </w:r>
      <w:r w:rsidRPr="0073635B">
        <w:t xml:space="preserve"> (vrátane zálohových vozidiel) nesmie presiahnuť </w:t>
      </w:r>
      <w:del w:id="27" w:author="Cenigová Erika" w:date="2019-03-25T09:28:00Z">
        <w:r w:rsidRPr="0073635B" w:rsidDel="00A04ECA">
          <w:rPr>
            <w:b/>
          </w:rPr>
          <w:delText>14</w:delText>
        </w:r>
      </w:del>
      <w:ins w:id="28" w:author="Cenigová Erika" w:date="2019-03-25T09:28:00Z">
        <w:r w:rsidR="00A04ECA">
          <w:rPr>
            <w:b/>
          </w:rPr>
          <w:t xml:space="preserve"> 16</w:t>
        </w:r>
      </w:ins>
      <w:r w:rsidRPr="0073635B">
        <w:rPr>
          <w:b/>
        </w:rPr>
        <w:t xml:space="preserve"> rokov</w:t>
      </w:r>
      <w:r w:rsidRPr="0073635B">
        <w:t>;</w:t>
      </w:r>
      <w:r w:rsidR="00D51A3E" w:rsidRPr="0073635B">
        <w:t xml:space="preserve"> </w:t>
      </w:r>
    </w:p>
    <w:p w14:paraId="4D8AC81B" w14:textId="77777777" w:rsidR="007C1FB4" w:rsidRPr="00346A76" w:rsidRDefault="007C1FB4" w:rsidP="00421A28">
      <w:pPr>
        <w:spacing w:line="276" w:lineRule="auto"/>
        <w:ind w:left="1416" w:hanging="711"/>
      </w:pPr>
    </w:p>
    <w:p w14:paraId="602B9789" w14:textId="1258AE7A" w:rsidR="007C1FB4" w:rsidRPr="0073635B" w:rsidRDefault="00333F48" w:rsidP="00421A28">
      <w:pPr>
        <w:pStyle w:val="Odsekzoznamu"/>
        <w:numPr>
          <w:ilvl w:val="0"/>
          <w:numId w:val="41"/>
        </w:numPr>
      </w:pPr>
      <w:r w:rsidRPr="00421A28">
        <w:rPr>
          <w:color w:val="000000" w:themeColor="text1"/>
        </w:rPr>
        <w:t>v</w:t>
      </w:r>
      <w:r w:rsidRPr="0073635B">
        <w:rPr>
          <w:color w:val="000000" w:themeColor="text1"/>
        </w:rPr>
        <w:t> </w:t>
      </w:r>
      <w:r w:rsidRPr="0073635B">
        <w:t>súlade s technickými normami SR a EÚ, ako aj v súlade so všeobecne záväznými právnymi predpismi, najmä zákonom č.</w:t>
      </w:r>
      <w:r w:rsidR="00D51A3E" w:rsidRPr="0073635B">
        <w:t xml:space="preserve"> </w:t>
      </w:r>
      <w:r w:rsidRPr="0073635B">
        <w:t>56/2012 Z. z.</w:t>
      </w:r>
      <w:r w:rsidR="00D51A3E" w:rsidRPr="0073635B">
        <w:t xml:space="preserve"> </w:t>
      </w:r>
      <w:r w:rsidRPr="0073635B">
        <w:t>o cestnej doprave v znení neskorších predpisov</w:t>
      </w:r>
      <w:r w:rsidR="00D51A3E" w:rsidRPr="0073635B">
        <w:t xml:space="preserve"> </w:t>
      </w:r>
      <w:r w:rsidRPr="0073635B">
        <w:t>a súvisiacimi vykonávacími predpismi;</w:t>
      </w:r>
      <w:r w:rsidR="00D51A3E" w:rsidRPr="0073635B">
        <w:t xml:space="preserve"> </w:t>
      </w:r>
    </w:p>
    <w:p w14:paraId="036159E9" w14:textId="77777777" w:rsidR="007C1FB4" w:rsidRPr="00346A76" w:rsidRDefault="007C1FB4" w:rsidP="00421A28">
      <w:pPr>
        <w:spacing w:line="276" w:lineRule="auto"/>
        <w:ind w:left="1416" w:hanging="711"/>
      </w:pPr>
    </w:p>
    <w:p w14:paraId="48C2EBC7" w14:textId="157F1D63" w:rsidR="007C1FB4" w:rsidRPr="00421A28" w:rsidRDefault="00333F48" w:rsidP="00421A28">
      <w:pPr>
        <w:pStyle w:val="Odsekzoznamu"/>
        <w:numPr>
          <w:ilvl w:val="0"/>
          <w:numId w:val="41"/>
        </w:numPr>
        <w:rPr>
          <w:b/>
        </w:rPr>
      </w:pPr>
      <w:r w:rsidRPr="0073635B">
        <w:t xml:space="preserve">v súlade s konkretizovanými povinnosťami Technických a prevádzkových štandardov, </w:t>
      </w:r>
      <w:r w:rsidR="00057554" w:rsidRPr="0073635B">
        <w:t>ktoré sú</w:t>
      </w:r>
      <w:r w:rsidR="00D51A3E" w:rsidRPr="0073635B">
        <w:t xml:space="preserve"> </w:t>
      </w:r>
      <w:r w:rsidRPr="0073635B">
        <w:t>špecifikovaných v </w:t>
      </w:r>
      <w:r w:rsidR="00057554" w:rsidRPr="0073635B">
        <w:rPr>
          <w:b/>
        </w:rPr>
        <w:t>P</w:t>
      </w:r>
      <w:r w:rsidRPr="0073635B">
        <w:rPr>
          <w:b/>
        </w:rPr>
        <w:t>rílohe č.</w:t>
      </w:r>
      <w:r w:rsidR="00D51A3E" w:rsidRPr="0073635B">
        <w:rPr>
          <w:b/>
        </w:rPr>
        <w:t xml:space="preserve"> </w:t>
      </w:r>
      <w:r w:rsidRPr="0073635B">
        <w:rPr>
          <w:b/>
        </w:rPr>
        <w:t>7</w:t>
      </w:r>
      <w:r w:rsidR="00D51A3E" w:rsidRPr="0073635B">
        <w:t xml:space="preserve"> </w:t>
      </w:r>
      <w:r w:rsidRPr="0073635B">
        <w:t>Zmluvy -</w:t>
      </w:r>
      <w:r w:rsidR="00D51A3E" w:rsidRPr="0073635B">
        <w:t xml:space="preserve"> </w:t>
      </w:r>
      <w:r w:rsidR="00057554" w:rsidRPr="0073635B">
        <w:rPr>
          <w:b/>
        </w:rPr>
        <w:t>Sadzobník zmluvných pokút</w:t>
      </w:r>
      <w:r w:rsidR="00D51A3E" w:rsidRPr="0073635B">
        <w:rPr>
          <w:b/>
        </w:rPr>
        <w:t xml:space="preserve"> </w:t>
      </w:r>
      <w:r w:rsidRPr="0073635B">
        <w:rPr>
          <w:b/>
        </w:rPr>
        <w:t>za porušenie Technických a prevádzkových štandardov</w:t>
      </w:r>
      <w:r w:rsidR="007C1FB4" w:rsidRPr="0073635B">
        <w:rPr>
          <w:b/>
        </w:rPr>
        <w:t>;</w:t>
      </w:r>
      <w:r w:rsidR="00D51A3E" w:rsidRPr="0073635B">
        <w:rPr>
          <w:b/>
        </w:rPr>
        <w:t xml:space="preserve"> </w:t>
      </w:r>
    </w:p>
    <w:p w14:paraId="42F1603B" w14:textId="77777777" w:rsidR="003C6677" w:rsidRPr="00421A28" w:rsidRDefault="003C6677" w:rsidP="00421A28">
      <w:pPr>
        <w:spacing w:line="276" w:lineRule="auto"/>
        <w:ind w:left="1416" w:hanging="711"/>
        <w:rPr>
          <w:b/>
        </w:rPr>
      </w:pPr>
    </w:p>
    <w:p w14:paraId="78DC0A9B" w14:textId="2552B4EA" w:rsidR="007C1FB4" w:rsidRPr="0073635B" w:rsidRDefault="00333F48" w:rsidP="00421A28">
      <w:pPr>
        <w:pStyle w:val="Odsekzoznamu"/>
        <w:numPr>
          <w:ilvl w:val="0"/>
          <w:numId w:val="41"/>
        </w:numPr>
        <w:rPr>
          <w:rFonts w:cs="Calibri"/>
        </w:rPr>
      </w:pPr>
      <w:r w:rsidRPr="0073635B">
        <w:t>v súlade s pravidlami časovej nadväznosti Spojov a s pravidlami ich dodržiav</w:t>
      </w:r>
      <w:r w:rsidR="00575DE5" w:rsidRPr="0073635B">
        <w:t>ania</w:t>
      </w:r>
      <w:r w:rsidRPr="0073635B">
        <w:t>, ktoré budú Dopravcovi primerane vopred oznámené Objednávateľom a to v prípade</w:t>
      </w:r>
      <w:r w:rsidR="00D51A3E" w:rsidRPr="0073635B">
        <w:t xml:space="preserve"> </w:t>
      </w:r>
      <w:r w:rsidRPr="0073635B">
        <w:t>Autobusových liniek, ktoré budú v priebehu trvania tejto Zmluvy integrované na spoje</w:t>
      </w:r>
      <w:r w:rsidR="00D51A3E" w:rsidRPr="0073635B">
        <w:t xml:space="preserve"> </w:t>
      </w:r>
      <w:r w:rsidRPr="0073635B">
        <w:rPr>
          <w:rFonts w:cs="Calibri"/>
        </w:rPr>
        <w:t xml:space="preserve">železničnej dopravy a/alebo mestskej hromadnej dopravy; </w:t>
      </w:r>
    </w:p>
    <w:p w14:paraId="2C8FC9EE" w14:textId="77777777" w:rsidR="007C1FB4" w:rsidRPr="00346A76" w:rsidRDefault="007C1FB4" w:rsidP="00421A28">
      <w:pPr>
        <w:spacing w:line="276" w:lineRule="auto"/>
        <w:ind w:left="1416" w:hanging="711"/>
      </w:pPr>
    </w:p>
    <w:p w14:paraId="23427F69" w14:textId="77777777" w:rsidR="00333F48" w:rsidRPr="007C1FB4" w:rsidRDefault="007C1FB4" w:rsidP="00421A28">
      <w:pPr>
        <w:pStyle w:val="Odsekzoznamu"/>
        <w:numPr>
          <w:ilvl w:val="0"/>
          <w:numId w:val="41"/>
        </w:numPr>
      </w:pPr>
      <w:r w:rsidRPr="007C1FB4">
        <w:t xml:space="preserve"> </w:t>
      </w:r>
      <w:r w:rsidR="00333F48" w:rsidRPr="007C1FB4">
        <w:t xml:space="preserve">v súlade s ďalšími povinnosťami, ktoré pre Dopravcu vyplývajú z tejto Zmluvy. </w:t>
      </w:r>
    </w:p>
    <w:p w14:paraId="491EB1B7" w14:textId="77777777" w:rsidR="00333F48" w:rsidRPr="007C1FB4" w:rsidRDefault="00333F48" w:rsidP="00333F48">
      <w:pPr>
        <w:spacing w:line="276" w:lineRule="auto"/>
        <w:ind w:left="1416" w:hanging="711"/>
        <w:rPr>
          <w:rFonts w:ascii="Calibri" w:hAnsi="Calibri"/>
          <w:sz w:val="22"/>
          <w:szCs w:val="22"/>
        </w:rPr>
      </w:pPr>
    </w:p>
    <w:p w14:paraId="399499C4" w14:textId="23CC7CFA"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 xml:space="preserve">7.2 </w:t>
      </w:r>
      <w:r w:rsidRPr="007C1FB4">
        <w:rPr>
          <w:rFonts w:ascii="Calibri" w:hAnsi="Calibri"/>
          <w:sz w:val="22"/>
          <w:szCs w:val="22"/>
        </w:rPr>
        <w:tab/>
      </w:r>
      <w:r w:rsidRPr="00AC616F">
        <w:rPr>
          <w:rFonts w:ascii="Calibri" w:hAnsi="Calibri"/>
          <w:sz w:val="22"/>
          <w:szCs w:val="22"/>
        </w:rPr>
        <w:t xml:space="preserve">V prípade takej zmeny spôsobu realizácie Služby, kedy dôjde k aktualizácii </w:t>
      </w:r>
      <w:r w:rsidR="003F5370" w:rsidRPr="00AC616F">
        <w:rPr>
          <w:rFonts w:ascii="Calibri" w:hAnsi="Calibri" w:cs="Calibri"/>
        </w:rPr>
        <w:t>časti ceny za Odpisy a/alebo nájom na Používané vozidlá</w:t>
      </w:r>
      <w:r w:rsidR="00D51A3E">
        <w:rPr>
          <w:rFonts w:ascii="Calibri" w:hAnsi="Calibri"/>
          <w:sz w:val="22"/>
          <w:szCs w:val="22"/>
        </w:rPr>
        <w:t xml:space="preserve"> </w:t>
      </w:r>
      <w:r w:rsidR="00A31499" w:rsidRPr="00AC616F">
        <w:rPr>
          <w:rFonts w:ascii="Calibri" w:hAnsi="Calibri"/>
          <w:sz w:val="22"/>
          <w:szCs w:val="22"/>
        </w:rPr>
        <w:t>podľa bodu 6.2.4 Zmluvy</w:t>
      </w:r>
      <w:r w:rsidR="00D51A3E">
        <w:rPr>
          <w:rFonts w:ascii="Calibri" w:hAnsi="Calibri"/>
          <w:sz w:val="22"/>
          <w:szCs w:val="22"/>
        </w:rPr>
        <w:t xml:space="preserve"> </w:t>
      </w:r>
      <w:r w:rsidRPr="00AC616F">
        <w:rPr>
          <w:rFonts w:ascii="Calibri" w:hAnsi="Calibri"/>
          <w:sz w:val="22"/>
          <w:szCs w:val="22"/>
        </w:rPr>
        <w:t xml:space="preserve">je </w:t>
      </w:r>
      <w:r w:rsidRPr="00AC616F">
        <w:rPr>
          <w:rFonts w:ascii="Calibri" w:hAnsi="Calibri"/>
          <w:b/>
          <w:sz w:val="22"/>
          <w:szCs w:val="22"/>
        </w:rPr>
        <w:t>Dopravca</w:t>
      </w:r>
      <w:r w:rsidRPr="00AC616F">
        <w:rPr>
          <w:rFonts w:ascii="Calibri" w:hAnsi="Calibri"/>
          <w:sz w:val="22"/>
          <w:szCs w:val="22"/>
        </w:rPr>
        <w:t xml:space="preserve"> </w:t>
      </w:r>
      <w:r w:rsidR="003F5370" w:rsidRPr="00AC616F">
        <w:rPr>
          <w:rFonts w:ascii="Calibri" w:hAnsi="Calibri"/>
          <w:sz w:val="22"/>
          <w:szCs w:val="22"/>
        </w:rPr>
        <w:t xml:space="preserve">povinný </w:t>
      </w:r>
      <w:r w:rsidRPr="00AC616F">
        <w:rPr>
          <w:rFonts w:ascii="Calibri" w:hAnsi="Calibri"/>
          <w:sz w:val="22"/>
          <w:szCs w:val="22"/>
        </w:rPr>
        <w:t>požiadať o schválenie</w:t>
      </w:r>
      <w:r w:rsidRPr="007C1FB4">
        <w:rPr>
          <w:rFonts w:ascii="Calibri" w:hAnsi="Calibri"/>
          <w:sz w:val="22"/>
          <w:szCs w:val="22"/>
        </w:rPr>
        <w:t xml:space="preserve"> </w:t>
      </w:r>
      <w:r w:rsidRPr="007C1FB4">
        <w:rPr>
          <w:rFonts w:ascii="Calibri" w:hAnsi="Calibri"/>
          <w:b/>
          <w:sz w:val="22"/>
          <w:szCs w:val="22"/>
        </w:rPr>
        <w:t>Aktualizovaného počtu Používaných vozidiel</w:t>
      </w:r>
      <w:r w:rsidRPr="007C1FB4">
        <w:rPr>
          <w:rFonts w:ascii="Calibri" w:hAnsi="Calibri"/>
          <w:sz w:val="22"/>
          <w:szCs w:val="22"/>
        </w:rPr>
        <w:t xml:space="preserve"> a z neho vyplývajúcej zmeny priemerného ročného nábehu vozidiel. Ten musí byť doložený odôvodnením zmeny počtu vozidiel, ktoré bude vychádzať najmä z nemožnosti zaistiť poskytovanie </w:t>
      </w:r>
      <w:r w:rsidRPr="007C1FB4">
        <w:rPr>
          <w:rFonts w:ascii="Calibri" w:hAnsi="Calibri"/>
          <w:b/>
          <w:sz w:val="22"/>
          <w:szCs w:val="22"/>
        </w:rPr>
        <w:t xml:space="preserve">Služby </w:t>
      </w:r>
      <w:r w:rsidRPr="007C1FB4">
        <w:rPr>
          <w:rFonts w:ascii="Calibri" w:hAnsi="Calibri"/>
          <w:sz w:val="22"/>
          <w:szCs w:val="22"/>
        </w:rPr>
        <w:t xml:space="preserve">v zmenenom rozsahu prostredníctvom </w:t>
      </w:r>
      <w:r w:rsidRPr="007C1FB4">
        <w:rPr>
          <w:rFonts w:ascii="Calibri" w:hAnsi="Calibri"/>
          <w:b/>
          <w:sz w:val="22"/>
          <w:szCs w:val="22"/>
        </w:rPr>
        <w:t>Východiskového počtu Používaných vozidiel</w:t>
      </w:r>
      <w:r w:rsidRPr="007C1FB4">
        <w:rPr>
          <w:rFonts w:ascii="Calibri" w:hAnsi="Calibri"/>
          <w:sz w:val="22"/>
          <w:szCs w:val="22"/>
        </w:rPr>
        <w:t>, alebo doterajšieho Aktualizovaného počtu Používaných vozidiel s ohľadom na technické možnosti dispozície s vozidlovým</w:t>
      </w:r>
      <w:r w:rsidR="00D51A3E">
        <w:rPr>
          <w:rFonts w:ascii="Calibri" w:hAnsi="Calibri"/>
          <w:sz w:val="22"/>
          <w:szCs w:val="22"/>
        </w:rPr>
        <w:t xml:space="preserve"> </w:t>
      </w:r>
      <w:r w:rsidRPr="007C1FB4">
        <w:rPr>
          <w:rFonts w:ascii="Calibri" w:hAnsi="Calibri"/>
          <w:sz w:val="22"/>
          <w:szCs w:val="22"/>
        </w:rPr>
        <w:t>parkom</w:t>
      </w:r>
      <w:r w:rsidR="00A31499">
        <w:rPr>
          <w:rFonts w:ascii="Calibri" w:hAnsi="Calibri"/>
          <w:sz w:val="22"/>
          <w:szCs w:val="22"/>
        </w:rPr>
        <w:t xml:space="preserve"> Dopravcu</w:t>
      </w:r>
      <w:r w:rsidRPr="007C1FB4">
        <w:rPr>
          <w:rFonts w:ascii="Calibri" w:hAnsi="Calibri"/>
          <w:sz w:val="22"/>
          <w:szCs w:val="22"/>
        </w:rPr>
        <w:t>, na zákon č.</w:t>
      </w:r>
      <w:r w:rsidR="00D51A3E">
        <w:rPr>
          <w:rFonts w:ascii="Calibri" w:hAnsi="Calibri"/>
          <w:sz w:val="22"/>
          <w:szCs w:val="22"/>
        </w:rPr>
        <w:t xml:space="preserve"> </w:t>
      </w:r>
      <w:r w:rsidRPr="007C1FB4">
        <w:rPr>
          <w:rFonts w:ascii="Calibri" w:hAnsi="Calibri"/>
          <w:sz w:val="22"/>
          <w:szCs w:val="22"/>
        </w:rPr>
        <w:t>56/2012 Z. z.</w:t>
      </w:r>
      <w:r w:rsidR="00D51A3E">
        <w:rPr>
          <w:rFonts w:ascii="Calibri" w:hAnsi="Calibri"/>
          <w:sz w:val="22"/>
          <w:szCs w:val="22"/>
        </w:rPr>
        <w:t xml:space="preserve"> </w:t>
      </w:r>
      <w:r w:rsidRPr="007C1FB4">
        <w:rPr>
          <w:rFonts w:ascii="Calibri" w:hAnsi="Calibri"/>
          <w:sz w:val="22"/>
          <w:szCs w:val="22"/>
        </w:rPr>
        <w:t xml:space="preserve">o cestnej doprave </w:t>
      </w:r>
      <w:r w:rsidR="00FA33E5" w:rsidRPr="007C1FB4">
        <w:rPr>
          <w:rFonts w:ascii="Calibri" w:hAnsi="Calibri"/>
          <w:sz w:val="22"/>
          <w:szCs w:val="22"/>
        </w:rPr>
        <w:t xml:space="preserve">v znení neskorších predpisov </w:t>
      </w:r>
      <w:r w:rsidRPr="007C1FB4">
        <w:rPr>
          <w:rFonts w:ascii="Calibri" w:hAnsi="Calibri"/>
          <w:sz w:val="22"/>
          <w:szCs w:val="22"/>
        </w:rPr>
        <w:t xml:space="preserve">a obmedzenia vyplývajúce z právnych predpisov upravujúcich bezpečnosť a ochranu zdravia pri práci a dobu odpočinku vodičov. </w:t>
      </w:r>
    </w:p>
    <w:p w14:paraId="14DBB758" w14:textId="77777777" w:rsidR="00333F48" w:rsidRPr="007C1FB4" w:rsidRDefault="00333F48" w:rsidP="00333F48">
      <w:pPr>
        <w:spacing w:line="276" w:lineRule="auto"/>
        <w:rPr>
          <w:rFonts w:ascii="Calibri" w:hAnsi="Calibri"/>
          <w:sz w:val="22"/>
          <w:szCs w:val="22"/>
        </w:rPr>
      </w:pPr>
    </w:p>
    <w:p w14:paraId="4C1554DA" w14:textId="32D19758"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7.3</w:t>
      </w:r>
      <w:r w:rsidRPr="007C1FB4">
        <w:rPr>
          <w:rFonts w:ascii="Calibri" w:hAnsi="Calibri"/>
          <w:sz w:val="22"/>
          <w:szCs w:val="22"/>
        </w:rPr>
        <w:tab/>
        <w:t>V prípade rozporu medzi požiadavkami obsiahnutými v dokumentoch,</w:t>
      </w:r>
      <w:r w:rsidR="00D51A3E">
        <w:rPr>
          <w:rFonts w:ascii="Calibri" w:hAnsi="Calibri"/>
          <w:sz w:val="22"/>
          <w:szCs w:val="22"/>
        </w:rPr>
        <w:t xml:space="preserve"> </w:t>
      </w:r>
      <w:r w:rsidRPr="007C1FB4">
        <w:rPr>
          <w:rFonts w:ascii="Calibri" w:hAnsi="Calibri"/>
          <w:sz w:val="22"/>
          <w:szCs w:val="22"/>
        </w:rPr>
        <w:t>na ktoré odkazuje bod</w:t>
      </w:r>
      <w:r w:rsidR="00D51A3E">
        <w:rPr>
          <w:rFonts w:ascii="Calibri" w:hAnsi="Calibri"/>
          <w:sz w:val="22"/>
          <w:szCs w:val="22"/>
        </w:rPr>
        <w:t xml:space="preserve"> </w:t>
      </w:r>
      <w:r w:rsidRPr="007C1FB4">
        <w:rPr>
          <w:rFonts w:ascii="Calibri" w:hAnsi="Calibri"/>
          <w:sz w:val="22"/>
          <w:szCs w:val="22"/>
        </w:rPr>
        <w:t>7.1 Zmluvy,</w:t>
      </w:r>
      <w:r w:rsidR="00D51A3E">
        <w:rPr>
          <w:rFonts w:ascii="Calibri" w:hAnsi="Calibri"/>
          <w:sz w:val="22"/>
          <w:szCs w:val="22"/>
        </w:rPr>
        <w:t xml:space="preserve"> </w:t>
      </w:r>
      <w:r w:rsidRPr="007C1FB4">
        <w:rPr>
          <w:rFonts w:ascii="Calibri" w:hAnsi="Calibri"/>
          <w:sz w:val="22"/>
          <w:szCs w:val="22"/>
        </w:rPr>
        <w:t>je Dopravca povinný splniť prísnejšiu požiadavku. Objednávateľ je oprávnený kontrolovať u Dopravcu plnenie týchto povinností a Dopravca je povinný poskytnúť Objednávateľovi k takej kontrole potrebnú súčinnosť.</w:t>
      </w:r>
      <w:r w:rsidR="00D51A3E">
        <w:rPr>
          <w:rFonts w:ascii="Calibri" w:hAnsi="Calibri"/>
          <w:sz w:val="22"/>
          <w:szCs w:val="22"/>
        </w:rPr>
        <w:t xml:space="preserve"> </w:t>
      </w:r>
    </w:p>
    <w:p w14:paraId="69651DA3" w14:textId="77777777"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 xml:space="preserve"> </w:t>
      </w:r>
    </w:p>
    <w:p w14:paraId="672EEC60" w14:textId="77777777"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7.4</w:t>
      </w:r>
      <w:r w:rsidRPr="007C1FB4">
        <w:rPr>
          <w:rFonts w:ascii="Calibri" w:hAnsi="Calibri"/>
          <w:sz w:val="22"/>
          <w:szCs w:val="22"/>
        </w:rPr>
        <w:tab/>
        <w:t xml:space="preserve">Dopravca je povinný bezodkladne informovať Objednávateľa o akýchkoľvek zmenách v zložení vozidlového parku a jeho výbave, určenej pre poskytovanie Služby podľa tejto Zmluvy, najmä o všetkých skutočnostiach, ktoré by mohli mať vplyv na plnenie povinností podľa tejto Zmluvy. </w:t>
      </w:r>
    </w:p>
    <w:p w14:paraId="0E2F09E0" w14:textId="77777777" w:rsidR="00333F48" w:rsidRPr="007C1FB4" w:rsidRDefault="00333F48" w:rsidP="00333F48">
      <w:pPr>
        <w:spacing w:line="276" w:lineRule="auto"/>
        <w:ind w:left="705" w:hanging="705"/>
        <w:rPr>
          <w:rFonts w:ascii="Calibri" w:hAnsi="Calibri"/>
          <w:sz w:val="22"/>
          <w:szCs w:val="22"/>
        </w:rPr>
      </w:pPr>
    </w:p>
    <w:p w14:paraId="3D9A988A" w14:textId="06BF8AB5" w:rsidR="00333F48" w:rsidRPr="00A67E02" w:rsidRDefault="00333F48" w:rsidP="00333F48">
      <w:pPr>
        <w:spacing w:line="276" w:lineRule="auto"/>
        <w:ind w:left="705" w:hanging="705"/>
        <w:rPr>
          <w:rFonts w:ascii="Calibri" w:hAnsi="Calibri"/>
          <w:strike/>
          <w:sz w:val="22"/>
          <w:szCs w:val="22"/>
        </w:rPr>
      </w:pPr>
      <w:r w:rsidRPr="00A67E02">
        <w:rPr>
          <w:rFonts w:ascii="Calibri" w:hAnsi="Calibri"/>
          <w:sz w:val="22"/>
          <w:szCs w:val="22"/>
        </w:rPr>
        <w:lastRenderedPageBreak/>
        <w:t>7.5</w:t>
      </w:r>
      <w:r w:rsidRPr="00A67E02">
        <w:rPr>
          <w:rFonts w:ascii="Calibri" w:hAnsi="Calibri"/>
          <w:sz w:val="22"/>
          <w:szCs w:val="22"/>
        </w:rPr>
        <w:tab/>
      </w:r>
      <w:r w:rsidRPr="00A67E02">
        <w:rPr>
          <w:rFonts w:ascii="Calibri" w:hAnsi="Calibri"/>
          <w:b/>
          <w:sz w:val="22"/>
          <w:szCs w:val="22"/>
        </w:rPr>
        <w:t>Dopravca</w:t>
      </w:r>
      <w:r w:rsidRPr="00A67E02">
        <w:rPr>
          <w:rFonts w:ascii="Calibri" w:hAnsi="Calibri"/>
          <w:sz w:val="22"/>
          <w:szCs w:val="22"/>
        </w:rPr>
        <w:t xml:space="preserve"> je povinný doložiť </w:t>
      </w:r>
      <w:r w:rsidRPr="00A67E02">
        <w:rPr>
          <w:rFonts w:ascii="Calibri" w:hAnsi="Calibri"/>
          <w:b/>
          <w:sz w:val="22"/>
          <w:szCs w:val="22"/>
        </w:rPr>
        <w:t>Objednávateľovi</w:t>
      </w:r>
      <w:r w:rsidRPr="00A67E02">
        <w:rPr>
          <w:rFonts w:ascii="Calibri" w:hAnsi="Calibri"/>
          <w:sz w:val="22"/>
          <w:szCs w:val="22"/>
        </w:rPr>
        <w:t xml:space="preserve"> elektronicky aj</w:t>
      </w:r>
      <w:r w:rsidR="00D51A3E">
        <w:rPr>
          <w:rFonts w:ascii="Calibri" w:hAnsi="Calibri"/>
          <w:sz w:val="22"/>
          <w:szCs w:val="22"/>
        </w:rPr>
        <w:t xml:space="preserve"> </w:t>
      </w:r>
      <w:r w:rsidRPr="00A67E02">
        <w:rPr>
          <w:rFonts w:ascii="Calibri" w:hAnsi="Calibri"/>
          <w:sz w:val="22"/>
          <w:szCs w:val="22"/>
        </w:rPr>
        <w:t xml:space="preserve">písomne </w:t>
      </w:r>
      <w:r w:rsidR="00A67E02" w:rsidRPr="00CE7760">
        <w:rPr>
          <w:rFonts w:ascii="Calibri" w:hAnsi="Calibri"/>
          <w:sz w:val="22"/>
          <w:szCs w:val="22"/>
        </w:rPr>
        <w:t>spolu s výkazom výkonov za posledný mesiac štvrťroka</w:t>
      </w:r>
      <w:r w:rsidR="00D51A3E" w:rsidRPr="00421A28">
        <w:rPr>
          <w:rFonts w:ascii="Calibri" w:hAnsi="Calibri"/>
          <w:sz w:val="22"/>
        </w:rPr>
        <w:t xml:space="preserve"> </w:t>
      </w:r>
      <w:r w:rsidRPr="00AC616F">
        <w:rPr>
          <w:rFonts w:ascii="Calibri" w:hAnsi="Calibri"/>
          <w:sz w:val="22"/>
          <w:szCs w:val="22"/>
        </w:rPr>
        <w:t xml:space="preserve">prehľad vozidlového parku, ktorý bol použitý pri poskytovaní </w:t>
      </w:r>
      <w:r w:rsidRPr="00AC616F">
        <w:rPr>
          <w:rFonts w:ascii="Calibri" w:hAnsi="Calibri"/>
          <w:b/>
          <w:sz w:val="22"/>
          <w:szCs w:val="22"/>
        </w:rPr>
        <w:t>Služby</w:t>
      </w:r>
      <w:r w:rsidRPr="00AC616F">
        <w:rPr>
          <w:rFonts w:ascii="Calibri" w:hAnsi="Calibri"/>
          <w:sz w:val="22"/>
          <w:szCs w:val="22"/>
        </w:rPr>
        <w:t xml:space="preserve"> v predchádzajúcom štvrťroku, vrátane</w:t>
      </w:r>
      <w:r w:rsidRPr="007C1FB4">
        <w:rPr>
          <w:rFonts w:ascii="Calibri" w:hAnsi="Calibri"/>
          <w:sz w:val="22"/>
          <w:szCs w:val="22"/>
        </w:rPr>
        <w:t xml:space="preserve"> uvedenia roku výroby každého vozidla a výpočtu priemerného veku vozidlového parku.</w:t>
      </w:r>
      <w:r w:rsidRPr="00421A28">
        <w:rPr>
          <w:rFonts w:ascii="Calibri" w:hAnsi="Calibri"/>
          <w:sz w:val="22"/>
        </w:rPr>
        <w:t xml:space="preserve"> </w:t>
      </w:r>
    </w:p>
    <w:p w14:paraId="6EDAA884" w14:textId="77777777" w:rsidR="00333F48" w:rsidRPr="007C1FB4" w:rsidRDefault="00333F48" w:rsidP="00333F48">
      <w:pPr>
        <w:spacing w:line="276" w:lineRule="auto"/>
        <w:ind w:left="705" w:hanging="705"/>
        <w:rPr>
          <w:rFonts w:ascii="Calibri" w:hAnsi="Calibri"/>
          <w:sz w:val="22"/>
          <w:szCs w:val="22"/>
        </w:rPr>
      </w:pPr>
    </w:p>
    <w:p w14:paraId="557FCD9B" w14:textId="5117F043"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7.6</w:t>
      </w:r>
      <w:r w:rsidRPr="007C1FB4">
        <w:rPr>
          <w:rFonts w:ascii="Calibri" w:hAnsi="Calibri"/>
          <w:sz w:val="22"/>
          <w:szCs w:val="22"/>
        </w:rPr>
        <w:tab/>
        <w:t>Dopravca je povinný po celú dobu trvania Zmluvy pri poskytovaní Služby mať</w:t>
      </w:r>
      <w:r w:rsidR="00421A28">
        <w:rPr>
          <w:rFonts w:ascii="Calibri" w:hAnsi="Calibri"/>
          <w:sz w:val="22"/>
          <w:szCs w:val="22"/>
        </w:rPr>
        <w:t xml:space="preserve"> platné a účinné  </w:t>
      </w:r>
      <w:r w:rsidRPr="007C1FB4">
        <w:rPr>
          <w:rFonts w:ascii="Calibri" w:hAnsi="Calibri"/>
          <w:sz w:val="22"/>
          <w:szCs w:val="22"/>
        </w:rPr>
        <w:t>všetky potrebné povolenia a licencie na prevádzkovanie Autobusových liniek na príslušných Spojoch, a v prípade potreby o</w:t>
      </w:r>
      <w:r w:rsidR="00D51A3E">
        <w:rPr>
          <w:rFonts w:ascii="Calibri" w:hAnsi="Calibri"/>
          <w:sz w:val="22"/>
          <w:szCs w:val="22"/>
        </w:rPr>
        <w:t xml:space="preserve"> </w:t>
      </w:r>
      <w:r w:rsidRPr="007C1FB4">
        <w:rPr>
          <w:rFonts w:ascii="Calibri" w:hAnsi="Calibri"/>
          <w:sz w:val="22"/>
          <w:szCs w:val="22"/>
        </w:rPr>
        <w:t>príslušné povolenia a/alebo licencie na príslušnom Dopravnom správnom orgáne</w:t>
      </w:r>
      <w:r w:rsidR="00D51A3E">
        <w:rPr>
          <w:rFonts w:ascii="Calibri" w:hAnsi="Calibri"/>
          <w:sz w:val="22"/>
          <w:szCs w:val="22"/>
        </w:rPr>
        <w:t xml:space="preserve"> </w:t>
      </w:r>
      <w:r w:rsidRPr="007C1FB4">
        <w:rPr>
          <w:rFonts w:ascii="Calibri" w:hAnsi="Calibri"/>
          <w:sz w:val="22"/>
          <w:szCs w:val="22"/>
        </w:rPr>
        <w:t xml:space="preserve">riadne a včas požiadať. </w:t>
      </w:r>
    </w:p>
    <w:p w14:paraId="22FFA4AD" w14:textId="77777777" w:rsidR="00333F48" w:rsidRPr="007C1FB4" w:rsidRDefault="00333F48" w:rsidP="00333F48">
      <w:pPr>
        <w:spacing w:line="276" w:lineRule="auto"/>
        <w:rPr>
          <w:rFonts w:ascii="Calibri" w:hAnsi="Calibri"/>
          <w:sz w:val="22"/>
          <w:szCs w:val="22"/>
        </w:rPr>
      </w:pPr>
    </w:p>
    <w:p w14:paraId="445D53DE" w14:textId="2988214D"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7.7</w:t>
      </w:r>
      <w:r w:rsidRPr="007C1FB4">
        <w:rPr>
          <w:rFonts w:ascii="Calibri" w:hAnsi="Calibri"/>
          <w:sz w:val="22"/>
          <w:szCs w:val="22"/>
        </w:rPr>
        <w:tab/>
        <w:t>V prípade, že Dopravca získa informáciu, že bude v určitý deň vyhlásený štrajk alebo výluka poľa zákona o kolektívnom vyjednávaní, alebo podľa</w:t>
      </w:r>
      <w:r w:rsidR="00D51A3E">
        <w:rPr>
          <w:rFonts w:ascii="Calibri" w:hAnsi="Calibri"/>
          <w:sz w:val="22"/>
          <w:szCs w:val="22"/>
        </w:rPr>
        <w:t xml:space="preserve"> </w:t>
      </w:r>
      <w:r w:rsidRPr="007C1FB4">
        <w:rPr>
          <w:rFonts w:ascii="Calibri" w:hAnsi="Calibri"/>
          <w:sz w:val="22"/>
          <w:szCs w:val="22"/>
        </w:rPr>
        <w:t>iných predpisov,</w:t>
      </w:r>
      <w:r w:rsidR="00D51A3E">
        <w:rPr>
          <w:rFonts w:ascii="Calibri" w:hAnsi="Calibri"/>
          <w:sz w:val="22"/>
          <w:szCs w:val="22"/>
        </w:rPr>
        <w:t xml:space="preserve"> </w:t>
      </w:r>
      <w:r w:rsidRPr="007C1FB4">
        <w:rPr>
          <w:rFonts w:ascii="Calibri" w:hAnsi="Calibri"/>
          <w:sz w:val="22"/>
          <w:szCs w:val="22"/>
        </w:rPr>
        <w:t xml:space="preserve">ktorou bude, alebo môže byť dotknuté plnenie tejto zmluvy, je Dopravca povinný o tejto skutočnosti bezodkladne informovať Objednávateľa. Dopravca je povinný minimalizovať dopady štrajku alebo výluky na plnenie tejto Zmluvy a súčasne je povinný postupovať pri riešení situácie v maximálnej súčinnosti s Objednávateľom. Dopravca je povinný v maximálnom možnom rozsahu, ktorý je po ňom možné spravodlivo požadovať, zaistiť plnenie Služby v deň štrajku alebo výluky vlastným Používanými vozidlami alebo prostredníctvom náhradných dopravcov. </w:t>
      </w:r>
    </w:p>
    <w:p w14:paraId="555D0D03" w14:textId="77777777" w:rsidR="00333F48" w:rsidRPr="007C1FB4" w:rsidRDefault="00333F48" w:rsidP="00333F48">
      <w:pPr>
        <w:spacing w:line="276" w:lineRule="auto"/>
        <w:ind w:left="705" w:hanging="705"/>
        <w:rPr>
          <w:rFonts w:ascii="Calibri" w:hAnsi="Calibri"/>
          <w:sz w:val="22"/>
          <w:szCs w:val="22"/>
        </w:rPr>
      </w:pPr>
    </w:p>
    <w:p w14:paraId="6DC8FE95" w14:textId="141DF670"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7.8</w:t>
      </w:r>
      <w:r w:rsidRPr="007C1FB4">
        <w:rPr>
          <w:rFonts w:ascii="Calibri" w:hAnsi="Calibri"/>
          <w:sz w:val="22"/>
          <w:szCs w:val="22"/>
        </w:rPr>
        <w:tab/>
        <w:t xml:space="preserve">Dopravca je povinný </w:t>
      </w:r>
      <w:r w:rsidR="00FB4DAD" w:rsidRPr="007C1FB4">
        <w:rPr>
          <w:rFonts w:ascii="Calibri" w:hAnsi="Calibri"/>
          <w:sz w:val="22"/>
          <w:szCs w:val="22"/>
        </w:rPr>
        <w:t>predložiť</w:t>
      </w:r>
      <w:r w:rsidRPr="007C1FB4">
        <w:rPr>
          <w:rFonts w:ascii="Calibri" w:hAnsi="Calibri"/>
          <w:sz w:val="22"/>
          <w:szCs w:val="22"/>
        </w:rPr>
        <w:t xml:space="preserve"> Objednávateľovi </w:t>
      </w:r>
      <w:r w:rsidR="00E7737C" w:rsidRPr="00CE7760">
        <w:rPr>
          <w:rFonts w:ascii="Calibri" w:hAnsi="Calibri"/>
          <w:sz w:val="22"/>
          <w:szCs w:val="22"/>
        </w:rPr>
        <w:t xml:space="preserve">v elektronickej podobe vo formáte CSV </w:t>
      </w:r>
      <w:r w:rsidRPr="007C1FB4">
        <w:rPr>
          <w:rFonts w:ascii="Calibri" w:hAnsi="Calibri"/>
          <w:sz w:val="22"/>
          <w:szCs w:val="22"/>
        </w:rPr>
        <w:t xml:space="preserve">všetky dáta o predaji cestovného v nezmenenej podobe tak, ako boli zapísané a vyčítané z odbavovacieho a predajného zariadenia. Do týchto dát nemá Dopravca právo neskôr akokoľvek zasahovať, alebo ich dodatočne pozmeňovať. Dopravca sa zaväzuje nevykonávať žiadnu manipuláciu s údajmi o predaji cestovného. </w:t>
      </w:r>
    </w:p>
    <w:p w14:paraId="52DB99CE" w14:textId="77777777" w:rsidR="00333F48" w:rsidRPr="007C1FB4" w:rsidRDefault="00333F48" w:rsidP="00333F48">
      <w:pPr>
        <w:spacing w:line="276" w:lineRule="auto"/>
        <w:ind w:left="705" w:hanging="705"/>
        <w:rPr>
          <w:rFonts w:ascii="Calibri" w:hAnsi="Calibri"/>
          <w:sz w:val="22"/>
          <w:szCs w:val="22"/>
        </w:rPr>
      </w:pPr>
    </w:p>
    <w:p w14:paraId="4DA86175" w14:textId="07762C9B"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7.9</w:t>
      </w:r>
      <w:r w:rsidRPr="007C1FB4">
        <w:rPr>
          <w:rFonts w:ascii="Calibri" w:hAnsi="Calibri"/>
          <w:sz w:val="22"/>
          <w:szCs w:val="22"/>
        </w:rPr>
        <w:tab/>
        <w:t>Dopravca je povinný zabezpečovať</w:t>
      </w:r>
      <w:r w:rsidR="00D51A3E">
        <w:rPr>
          <w:rFonts w:ascii="Calibri" w:hAnsi="Calibri"/>
          <w:sz w:val="22"/>
          <w:szCs w:val="22"/>
        </w:rPr>
        <w:t xml:space="preserve"> </w:t>
      </w:r>
      <w:r w:rsidRPr="007C1FB4">
        <w:rPr>
          <w:rFonts w:ascii="Calibri" w:hAnsi="Calibri"/>
          <w:sz w:val="22"/>
          <w:szCs w:val="22"/>
        </w:rPr>
        <w:t>dopravu na ním prevádzkovaných Autobusových linkách v súlade s podmienkami tejto Zmluvy. Dopravca je povinný zabezpečovať prevádzku v súlade s aktuálne schválenými</w:t>
      </w:r>
      <w:r w:rsidR="00D51A3E">
        <w:rPr>
          <w:rFonts w:ascii="Calibri" w:hAnsi="Calibri"/>
          <w:sz w:val="22"/>
          <w:szCs w:val="22"/>
        </w:rPr>
        <w:t xml:space="preserve"> </w:t>
      </w:r>
      <w:r w:rsidRPr="007C1FB4">
        <w:rPr>
          <w:rFonts w:ascii="Calibri" w:hAnsi="Calibri"/>
          <w:sz w:val="22"/>
          <w:szCs w:val="22"/>
        </w:rPr>
        <w:t>Cestovnými poriadkami. Dopravca je povinný dodržiavať podmienky, vyplývajúce z Technických a prevádzkových štandardov.</w:t>
      </w:r>
    </w:p>
    <w:p w14:paraId="4FAF9560" w14:textId="77777777" w:rsidR="00333F48" w:rsidRPr="007C1FB4" w:rsidRDefault="00333F48" w:rsidP="00333F48">
      <w:pPr>
        <w:spacing w:line="276" w:lineRule="auto"/>
        <w:ind w:left="705" w:hanging="705"/>
        <w:rPr>
          <w:rFonts w:ascii="Calibri" w:hAnsi="Calibri"/>
          <w:sz w:val="22"/>
          <w:szCs w:val="22"/>
        </w:rPr>
      </w:pPr>
    </w:p>
    <w:p w14:paraId="1E0275D8" w14:textId="77777777"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7.10</w:t>
      </w:r>
      <w:r w:rsidRPr="007C1FB4">
        <w:rPr>
          <w:rFonts w:ascii="Calibri" w:hAnsi="Calibri"/>
          <w:sz w:val="22"/>
          <w:szCs w:val="22"/>
        </w:rPr>
        <w:tab/>
        <w:t xml:space="preserve">Dopravca nie je oprávnený sám, bez predchádzajúceho výslovného pokynu alebo súhlasu Objednávateľa meniť obsah Cestovných poriadkov. </w:t>
      </w:r>
    </w:p>
    <w:p w14:paraId="5F6F9D82" w14:textId="77777777" w:rsidR="00333F48" w:rsidRPr="007C1FB4" w:rsidRDefault="00333F48" w:rsidP="00333F48">
      <w:pPr>
        <w:spacing w:line="276" w:lineRule="auto"/>
        <w:ind w:left="705" w:hanging="705"/>
        <w:rPr>
          <w:rFonts w:ascii="Calibri" w:hAnsi="Calibri"/>
          <w:sz w:val="22"/>
          <w:szCs w:val="22"/>
        </w:rPr>
      </w:pPr>
    </w:p>
    <w:p w14:paraId="57FA6D5A" w14:textId="77777777"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7.11</w:t>
      </w:r>
      <w:r w:rsidRPr="007C1FB4">
        <w:rPr>
          <w:rFonts w:ascii="Calibri" w:hAnsi="Calibri"/>
          <w:sz w:val="22"/>
          <w:szCs w:val="22"/>
        </w:rPr>
        <w:tab/>
        <w:t xml:space="preserve">Dopravca je povinný dbať pri plnení predmetu Zmluvy na ochranu životného prostredia a dodržiavať platné technické, bezpečnostné, zdravotné, hygienické a iné predpisy, vrátane predpisov týkajúcich sa ochrany životného prostredia. </w:t>
      </w:r>
    </w:p>
    <w:p w14:paraId="3D41E977" w14:textId="77777777" w:rsidR="00333F48" w:rsidRPr="007C1FB4" w:rsidRDefault="00333F48" w:rsidP="00333F48">
      <w:pPr>
        <w:spacing w:line="276" w:lineRule="auto"/>
        <w:ind w:left="705" w:hanging="705"/>
        <w:rPr>
          <w:rFonts w:ascii="Calibri" w:hAnsi="Calibri"/>
          <w:sz w:val="22"/>
          <w:szCs w:val="22"/>
        </w:rPr>
      </w:pPr>
    </w:p>
    <w:p w14:paraId="24A656EB" w14:textId="77777777"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7.12</w:t>
      </w:r>
      <w:r w:rsidRPr="007C1FB4">
        <w:rPr>
          <w:rFonts w:ascii="Calibri" w:hAnsi="Calibri"/>
          <w:sz w:val="22"/>
          <w:szCs w:val="22"/>
        </w:rPr>
        <w:tab/>
        <w:t xml:space="preserve">Dopravca je povinný zabezpečiť po dobu poskytovania Služby funkčnosť odbavovacích a predajných zariadení Používaných vozidiel. </w:t>
      </w:r>
    </w:p>
    <w:p w14:paraId="1C61434D" w14:textId="77777777" w:rsidR="00333F48" w:rsidRPr="007C1FB4" w:rsidRDefault="00333F48" w:rsidP="00333F48">
      <w:pPr>
        <w:spacing w:line="276" w:lineRule="auto"/>
        <w:rPr>
          <w:rFonts w:ascii="Calibri" w:hAnsi="Calibri"/>
          <w:sz w:val="22"/>
          <w:szCs w:val="22"/>
        </w:rPr>
      </w:pPr>
    </w:p>
    <w:p w14:paraId="5A5F90DA" w14:textId="342859CB"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7.13</w:t>
      </w:r>
      <w:r w:rsidRPr="007C1FB4">
        <w:rPr>
          <w:rFonts w:ascii="Calibri" w:hAnsi="Calibri"/>
          <w:sz w:val="22"/>
          <w:szCs w:val="22"/>
        </w:rPr>
        <w:tab/>
        <w:t>Dopravca je povinný zabezpečiť</w:t>
      </w:r>
      <w:r w:rsidR="00D51A3E">
        <w:rPr>
          <w:rFonts w:ascii="Calibri" w:hAnsi="Calibri"/>
          <w:sz w:val="22"/>
          <w:szCs w:val="22"/>
        </w:rPr>
        <w:t xml:space="preserve"> </w:t>
      </w:r>
      <w:r w:rsidRPr="007C1FB4">
        <w:rPr>
          <w:rFonts w:ascii="Calibri" w:hAnsi="Calibri"/>
          <w:sz w:val="22"/>
          <w:szCs w:val="22"/>
        </w:rPr>
        <w:t xml:space="preserve">po dobu poskytovania Služby prevádzkovú zálohu </w:t>
      </w:r>
      <w:r w:rsidR="00E7737C" w:rsidRPr="00CE7760">
        <w:rPr>
          <w:rFonts w:ascii="Calibri" w:hAnsi="Calibri"/>
          <w:sz w:val="22"/>
          <w:szCs w:val="22"/>
        </w:rPr>
        <w:t>v</w:t>
      </w:r>
      <w:r w:rsidR="00421A28">
        <w:rPr>
          <w:rFonts w:ascii="Calibri" w:hAnsi="Calibri"/>
          <w:sz w:val="22"/>
          <w:szCs w:val="22"/>
        </w:rPr>
        <w:t> </w:t>
      </w:r>
      <w:r w:rsidR="00E7737C" w:rsidRPr="00CE7760">
        <w:rPr>
          <w:rFonts w:ascii="Calibri" w:hAnsi="Calibri"/>
          <w:sz w:val="22"/>
          <w:szCs w:val="22"/>
        </w:rPr>
        <w:t>počte</w:t>
      </w:r>
      <w:r w:rsidR="00421A28">
        <w:rPr>
          <w:rFonts w:ascii="Calibri" w:hAnsi="Calibri"/>
          <w:sz w:val="22"/>
          <w:szCs w:val="22"/>
        </w:rPr>
        <w:t xml:space="preserve"> 11 (jedenásť) </w:t>
      </w:r>
      <w:r w:rsidR="00E7737C" w:rsidRPr="00CE7760">
        <w:rPr>
          <w:rFonts w:ascii="Calibri" w:hAnsi="Calibri"/>
          <w:sz w:val="22"/>
          <w:szCs w:val="22"/>
        </w:rPr>
        <w:t xml:space="preserve"> autobusov, z toho </w:t>
      </w:r>
      <w:r w:rsidR="00421A28">
        <w:rPr>
          <w:rFonts w:ascii="Calibri" w:hAnsi="Calibri"/>
          <w:sz w:val="22"/>
          <w:szCs w:val="22"/>
        </w:rPr>
        <w:t xml:space="preserve">3 (tri) Veľké autobusy. </w:t>
      </w:r>
      <w:r w:rsidR="00D51A3E">
        <w:rPr>
          <w:rFonts w:ascii="Calibri" w:hAnsi="Calibri"/>
          <w:sz w:val="22"/>
          <w:szCs w:val="22"/>
        </w:rPr>
        <w:t xml:space="preserve">  </w:t>
      </w:r>
    </w:p>
    <w:p w14:paraId="1F44D7A9" w14:textId="0B097FD7" w:rsidR="00333F48" w:rsidRPr="007C1FB4" w:rsidRDefault="00D51A3E" w:rsidP="00333F48">
      <w:pPr>
        <w:spacing w:line="276" w:lineRule="auto"/>
        <w:ind w:left="705" w:hanging="705"/>
        <w:rPr>
          <w:rFonts w:ascii="Calibri" w:hAnsi="Calibri" w:cs="Segoe UI"/>
          <w:i/>
          <w:sz w:val="22"/>
          <w:szCs w:val="22"/>
        </w:rPr>
      </w:pPr>
      <w:r>
        <w:rPr>
          <w:rFonts w:ascii="Calibri" w:hAnsi="Calibri"/>
          <w:sz w:val="22"/>
          <w:szCs w:val="22"/>
        </w:rPr>
        <w:t xml:space="preserve"> </w:t>
      </w:r>
    </w:p>
    <w:p w14:paraId="2F12276B" w14:textId="77777777" w:rsidR="00A631E8" w:rsidRDefault="00A631E8" w:rsidP="00333F48">
      <w:pPr>
        <w:overflowPunct/>
        <w:autoSpaceDE/>
        <w:autoSpaceDN/>
        <w:adjustRightInd/>
        <w:spacing w:line="276" w:lineRule="auto"/>
        <w:ind w:left="1418" w:hanging="713"/>
        <w:textAlignment w:val="auto"/>
        <w:rPr>
          <w:rFonts w:ascii="Segoe UI" w:hAnsi="Segoe UI" w:cs="Segoe UI"/>
          <w:sz w:val="22"/>
          <w:szCs w:val="22"/>
        </w:rPr>
      </w:pPr>
    </w:p>
    <w:p w14:paraId="667EF01D" w14:textId="2229655E" w:rsidR="00333F48" w:rsidRPr="00CF5794" w:rsidRDefault="00333F48" w:rsidP="003C38BD">
      <w:pPr>
        <w:pStyle w:val="Clanek11"/>
        <w:numPr>
          <w:ilvl w:val="1"/>
          <w:numId w:val="0"/>
        </w:numPr>
        <w:spacing w:after="0"/>
        <w:ind w:left="709" w:hanging="709"/>
        <w:jc w:val="center"/>
        <w:rPr>
          <w:rFonts w:ascii="Calibri" w:hAnsi="Calibri" w:cs="Segoe UI"/>
          <w:bCs w:val="0"/>
          <w:i w:val="0"/>
          <w:color w:val="000000" w:themeColor="text1"/>
          <w:szCs w:val="22"/>
        </w:rPr>
      </w:pPr>
      <w:bookmarkStart w:id="29" w:name="_Ref271622594"/>
      <w:bookmarkStart w:id="30" w:name="_Ref274704069"/>
      <w:r w:rsidRPr="00CF5794">
        <w:rPr>
          <w:rFonts w:ascii="Calibri" w:hAnsi="Calibri" w:cs="Segoe UI"/>
          <w:bCs w:val="0"/>
          <w:i w:val="0"/>
          <w:color w:val="000000" w:themeColor="text1"/>
          <w:szCs w:val="22"/>
          <w:lang w:val="sk-SK"/>
        </w:rPr>
        <w:t>Článok</w:t>
      </w:r>
      <w:r w:rsidR="00D51A3E">
        <w:rPr>
          <w:rFonts w:ascii="Calibri" w:hAnsi="Calibri" w:cs="Segoe UI"/>
          <w:bCs w:val="0"/>
          <w:i w:val="0"/>
          <w:color w:val="000000" w:themeColor="text1"/>
          <w:szCs w:val="22"/>
        </w:rPr>
        <w:t xml:space="preserve"> </w:t>
      </w:r>
      <w:r w:rsidRPr="00CF5794">
        <w:rPr>
          <w:rFonts w:ascii="Calibri" w:hAnsi="Calibri" w:cs="Segoe UI"/>
          <w:bCs w:val="0"/>
          <w:i w:val="0"/>
          <w:color w:val="000000" w:themeColor="text1"/>
          <w:szCs w:val="22"/>
        </w:rPr>
        <w:t>8</w:t>
      </w:r>
    </w:p>
    <w:p w14:paraId="2ECE63E0" w14:textId="2BDB1162" w:rsidR="00333F48" w:rsidRPr="00CF5794" w:rsidRDefault="00A631E8" w:rsidP="003C38BD">
      <w:pPr>
        <w:spacing w:line="240" w:lineRule="auto"/>
        <w:jc w:val="center"/>
        <w:rPr>
          <w:rFonts w:ascii="Calibri" w:hAnsi="Calibri"/>
          <w:b/>
          <w:sz w:val="22"/>
          <w:szCs w:val="22"/>
        </w:rPr>
      </w:pPr>
      <w:r w:rsidRPr="00CF5794">
        <w:rPr>
          <w:rFonts w:ascii="Calibri" w:hAnsi="Calibri"/>
          <w:b/>
          <w:sz w:val="22"/>
          <w:szCs w:val="22"/>
        </w:rPr>
        <w:lastRenderedPageBreak/>
        <w:t>POVINNOSTI DOPRAVCU</w:t>
      </w:r>
      <w:r w:rsidR="00CF5794" w:rsidRPr="00CF5794">
        <w:rPr>
          <w:rFonts w:ascii="Calibri" w:hAnsi="Calibri"/>
          <w:b/>
          <w:sz w:val="22"/>
          <w:szCs w:val="22"/>
        </w:rPr>
        <w:t xml:space="preserve"> PRED NÁSTUPOM</w:t>
      </w:r>
      <w:r w:rsidR="00D51A3E">
        <w:rPr>
          <w:rFonts w:ascii="Calibri" w:hAnsi="Calibri"/>
          <w:b/>
          <w:sz w:val="22"/>
          <w:szCs w:val="22"/>
        </w:rPr>
        <w:t xml:space="preserve"> </w:t>
      </w:r>
      <w:r w:rsidR="00333F48" w:rsidRPr="00CF5794">
        <w:rPr>
          <w:rFonts w:ascii="Calibri" w:hAnsi="Calibri"/>
          <w:b/>
          <w:sz w:val="22"/>
          <w:szCs w:val="22"/>
        </w:rPr>
        <w:t xml:space="preserve">NA AUTOBUSOVÉ LINKY </w:t>
      </w:r>
    </w:p>
    <w:p w14:paraId="3EDA4BF6" w14:textId="77777777" w:rsidR="00333F48" w:rsidRDefault="00333F48" w:rsidP="00333F48">
      <w:pPr>
        <w:pStyle w:val="Nadpis2"/>
        <w:rPr>
          <w:lang w:val="sk-SK"/>
        </w:rPr>
      </w:pPr>
    </w:p>
    <w:p w14:paraId="57A0F010" w14:textId="687A128E" w:rsidR="00333F48" w:rsidRDefault="00333F48" w:rsidP="00333F48">
      <w:pPr>
        <w:pStyle w:val="Nadpis2"/>
        <w:spacing w:line="276" w:lineRule="auto"/>
        <w:ind w:left="0" w:firstLine="0"/>
        <w:rPr>
          <w:rFonts w:ascii="Calibri" w:hAnsi="Calibri" w:cs="Calibri"/>
          <w:sz w:val="22"/>
          <w:szCs w:val="22"/>
          <w:lang w:val="sk-SK"/>
        </w:rPr>
      </w:pPr>
      <w:r>
        <w:rPr>
          <w:rFonts w:ascii="Calibri" w:hAnsi="Calibri" w:cs="Calibri"/>
          <w:sz w:val="22"/>
          <w:szCs w:val="22"/>
          <w:lang w:val="sk-SK"/>
        </w:rPr>
        <w:t>8.1</w:t>
      </w:r>
      <w:r w:rsidRPr="002F6F20">
        <w:rPr>
          <w:rFonts w:ascii="Calibri" w:hAnsi="Calibri" w:cs="Calibri"/>
          <w:sz w:val="22"/>
          <w:szCs w:val="22"/>
          <w:lang w:val="sk-SK"/>
        </w:rPr>
        <w:tab/>
        <w:t>Dopravca sa zaväzuje,</w:t>
      </w:r>
      <w:r w:rsidR="00D51A3E">
        <w:rPr>
          <w:rFonts w:ascii="Calibri" w:hAnsi="Calibri" w:cs="Calibri"/>
          <w:sz w:val="22"/>
          <w:szCs w:val="22"/>
          <w:lang w:val="sk-SK"/>
        </w:rPr>
        <w:t xml:space="preserve"> </w:t>
      </w:r>
      <w:r w:rsidRPr="002F6F20">
        <w:rPr>
          <w:rFonts w:ascii="Calibri" w:hAnsi="Calibri" w:cs="Calibri"/>
          <w:sz w:val="22"/>
          <w:szCs w:val="22"/>
          <w:lang w:val="sk-SK"/>
        </w:rPr>
        <w:t>že</w:t>
      </w:r>
      <w:r>
        <w:rPr>
          <w:rFonts w:ascii="Calibri" w:hAnsi="Calibri" w:cs="Calibri"/>
          <w:sz w:val="22"/>
          <w:szCs w:val="22"/>
          <w:lang w:val="sk-SK"/>
        </w:rPr>
        <w:t xml:space="preserve"> pred začatím poskytovania Služby: </w:t>
      </w:r>
    </w:p>
    <w:p w14:paraId="54266B88" w14:textId="6224B430" w:rsidR="00333F48" w:rsidRDefault="00333F48" w:rsidP="00C00C1D">
      <w:pPr>
        <w:pStyle w:val="Nadpis2"/>
        <w:numPr>
          <w:ilvl w:val="0"/>
          <w:numId w:val="11"/>
        </w:numPr>
        <w:spacing w:line="276" w:lineRule="auto"/>
        <w:rPr>
          <w:rFonts w:ascii="Calibri" w:hAnsi="Calibri" w:cs="Calibri"/>
          <w:sz w:val="22"/>
          <w:szCs w:val="22"/>
          <w:lang w:val="sk-SK"/>
        </w:rPr>
      </w:pPr>
      <w:r w:rsidRPr="003C7E6A">
        <w:rPr>
          <w:rFonts w:ascii="Calibri" w:hAnsi="Calibri" w:cs="Calibri"/>
          <w:sz w:val="22"/>
          <w:szCs w:val="22"/>
          <w:lang w:val="sk-SK"/>
        </w:rPr>
        <w:t>v súlade so zákonom č.</w:t>
      </w:r>
      <w:r w:rsidR="00D51A3E">
        <w:rPr>
          <w:rFonts w:ascii="Calibri" w:hAnsi="Calibri" w:cs="Calibri"/>
          <w:sz w:val="22"/>
          <w:szCs w:val="22"/>
          <w:lang w:val="sk-SK"/>
        </w:rPr>
        <w:t xml:space="preserve"> </w:t>
      </w:r>
      <w:r w:rsidRPr="003C7E6A">
        <w:rPr>
          <w:rFonts w:ascii="Calibri" w:hAnsi="Calibri" w:cs="Calibri"/>
          <w:sz w:val="22"/>
          <w:szCs w:val="22"/>
          <w:lang w:val="sk-SK"/>
        </w:rPr>
        <w:t>56/2012 Z. z. o cestnej doprave v znení neskorších predpisov a jeho vykonávacích právnych predpisov riadne</w:t>
      </w:r>
      <w:r w:rsidR="00D51A3E">
        <w:rPr>
          <w:rFonts w:ascii="Calibri" w:hAnsi="Calibri" w:cs="Calibri"/>
          <w:sz w:val="22"/>
          <w:szCs w:val="22"/>
          <w:lang w:val="sk-SK"/>
        </w:rPr>
        <w:t xml:space="preserve"> </w:t>
      </w:r>
      <w:r w:rsidRPr="003C7E6A">
        <w:rPr>
          <w:rFonts w:ascii="Calibri" w:hAnsi="Calibri" w:cs="Calibri"/>
          <w:sz w:val="22"/>
          <w:szCs w:val="22"/>
          <w:lang w:val="sk-SK"/>
        </w:rPr>
        <w:t>podá na</w:t>
      </w:r>
      <w:r w:rsidR="00D51A3E">
        <w:rPr>
          <w:rFonts w:ascii="Calibri" w:hAnsi="Calibri" w:cs="Calibri"/>
          <w:sz w:val="22"/>
          <w:szCs w:val="22"/>
          <w:lang w:val="sk-SK"/>
        </w:rPr>
        <w:t xml:space="preserve"> </w:t>
      </w:r>
      <w:r w:rsidRPr="003C7E6A">
        <w:rPr>
          <w:rFonts w:ascii="Calibri" w:hAnsi="Calibri" w:cs="Calibri"/>
          <w:sz w:val="22"/>
          <w:szCs w:val="22"/>
          <w:lang w:val="sk-SK"/>
        </w:rPr>
        <w:t>príslušný Dopravný správny orgán návrh na začatie konania o udelenie</w:t>
      </w:r>
      <w:r w:rsidR="00D51A3E">
        <w:rPr>
          <w:rFonts w:ascii="Calibri" w:hAnsi="Calibri" w:cs="Calibri"/>
          <w:sz w:val="22"/>
          <w:szCs w:val="22"/>
          <w:lang w:val="sk-SK"/>
        </w:rPr>
        <w:t xml:space="preserve"> </w:t>
      </w:r>
      <w:r w:rsidRPr="003C7E6A">
        <w:rPr>
          <w:rFonts w:ascii="Calibri" w:hAnsi="Calibri" w:cs="Calibri"/>
          <w:sz w:val="22"/>
          <w:szCs w:val="22"/>
          <w:lang w:val="sk-SK"/>
        </w:rPr>
        <w:t>príslušných dopravných licencií spolu s návrhom Cestovných poriadkov na rozhodnutie a</w:t>
      </w:r>
      <w:r>
        <w:rPr>
          <w:rFonts w:ascii="Calibri" w:hAnsi="Calibri" w:cs="Calibri"/>
          <w:sz w:val="22"/>
          <w:szCs w:val="22"/>
          <w:lang w:val="sk-SK"/>
        </w:rPr>
        <w:t> </w:t>
      </w:r>
      <w:r w:rsidRPr="003C7E6A">
        <w:rPr>
          <w:rFonts w:ascii="Calibri" w:hAnsi="Calibri" w:cs="Calibri"/>
          <w:sz w:val="22"/>
          <w:szCs w:val="22"/>
          <w:lang w:val="sk-SK"/>
        </w:rPr>
        <w:t>schválenie</w:t>
      </w:r>
      <w:r>
        <w:rPr>
          <w:rFonts w:ascii="Calibri" w:hAnsi="Calibri" w:cs="Calibri"/>
          <w:sz w:val="22"/>
          <w:szCs w:val="22"/>
          <w:lang w:val="sk-SK"/>
        </w:rPr>
        <w:t>;</w:t>
      </w:r>
      <w:r w:rsidRPr="003C7E6A">
        <w:rPr>
          <w:rFonts w:ascii="Calibri" w:hAnsi="Calibri" w:cs="Calibri"/>
          <w:sz w:val="22"/>
          <w:szCs w:val="22"/>
          <w:lang w:val="sk-SK"/>
        </w:rPr>
        <w:t xml:space="preserve"> </w:t>
      </w:r>
    </w:p>
    <w:p w14:paraId="60F81273" w14:textId="636E1225" w:rsidR="00333F48" w:rsidRDefault="00333F48" w:rsidP="00C00C1D">
      <w:pPr>
        <w:pStyle w:val="Nadpis2"/>
        <w:numPr>
          <w:ilvl w:val="0"/>
          <w:numId w:val="11"/>
        </w:numPr>
        <w:spacing w:line="276" w:lineRule="auto"/>
        <w:rPr>
          <w:rFonts w:ascii="Calibri" w:hAnsi="Calibri" w:cs="Calibri"/>
          <w:sz w:val="22"/>
          <w:szCs w:val="22"/>
          <w:lang w:val="sk-SK"/>
        </w:rPr>
      </w:pPr>
      <w:r w:rsidRPr="00AC616F">
        <w:rPr>
          <w:rFonts w:ascii="Calibri" w:hAnsi="Calibri" w:cs="Calibri"/>
          <w:sz w:val="22"/>
          <w:szCs w:val="22"/>
          <w:lang w:val="sk-SK"/>
        </w:rPr>
        <w:t>predloží Objednávateľovi</w:t>
      </w:r>
      <w:r w:rsidR="00D51A3E">
        <w:rPr>
          <w:rFonts w:ascii="Calibri" w:hAnsi="Calibri" w:cs="Calibri"/>
          <w:sz w:val="22"/>
          <w:szCs w:val="22"/>
          <w:lang w:val="sk-SK"/>
        </w:rPr>
        <w:t xml:space="preserve"> </w:t>
      </w:r>
      <w:r w:rsidR="00BB080D" w:rsidRPr="00AC616F">
        <w:rPr>
          <w:rFonts w:ascii="Calibri" w:hAnsi="Calibri" w:cs="Calibri"/>
          <w:sz w:val="22"/>
          <w:szCs w:val="22"/>
          <w:lang w:val="sk-SK"/>
        </w:rPr>
        <w:t xml:space="preserve">na schválenie </w:t>
      </w:r>
      <w:r w:rsidRPr="00AC616F">
        <w:rPr>
          <w:rFonts w:ascii="Calibri" w:hAnsi="Calibri" w:cs="Calibri"/>
          <w:sz w:val="22"/>
          <w:szCs w:val="22"/>
          <w:lang w:val="sk-SK"/>
        </w:rPr>
        <w:t>v elektronickej</w:t>
      </w:r>
      <w:r w:rsidRPr="003C7E6A">
        <w:rPr>
          <w:rFonts w:ascii="Calibri" w:hAnsi="Calibri" w:cs="Calibri"/>
          <w:sz w:val="22"/>
          <w:szCs w:val="22"/>
          <w:lang w:val="sk-SK"/>
        </w:rPr>
        <w:t xml:space="preserve"> podobe</w:t>
      </w:r>
      <w:r w:rsidR="00D51A3E">
        <w:rPr>
          <w:rFonts w:ascii="Calibri" w:hAnsi="Calibri" w:cs="Calibri"/>
          <w:sz w:val="22"/>
          <w:szCs w:val="22"/>
          <w:lang w:val="sk-SK"/>
        </w:rPr>
        <w:t xml:space="preserve"> </w:t>
      </w:r>
      <w:r w:rsidRPr="003C7E6A">
        <w:rPr>
          <w:rFonts w:ascii="Calibri" w:hAnsi="Calibri" w:cs="Calibri"/>
          <w:sz w:val="22"/>
          <w:szCs w:val="22"/>
          <w:lang w:val="sk-SK"/>
        </w:rPr>
        <w:t>Aktualizovaný počet Používaných Vozidiel</w:t>
      </w:r>
      <w:r>
        <w:rPr>
          <w:rFonts w:ascii="Calibri" w:hAnsi="Calibri" w:cs="Calibri"/>
          <w:sz w:val="22"/>
          <w:szCs w:val="22"/>
          <w:lang w:val="sk-SK"/>
        </w:rPr>
        <w:t>;</w:t>
      </w:r>
      <w:r w:rsidR="00D51A3E">
        <w:rPr>
          <w:rFonts w:ascii="Calibri" w:hAnsi="Calibri" w:cs="Calibri"/>
          <w:sz w:val="22"/>
          <w:szCs w:val="22"/>
          <w:lang w:val="sk-SK"/>
        </w:rPr>
        <w:t xml:space="preserve"> </w:t>
      </w:r>
    </w:p>
    <w:p w14:paraId="27E8C203" w14:textId="77777777" w:rsidR="00333F48" w:rsidRPr="00AC616F" w:rsidRDefault="00333F48" w:rsidP="00C00C1D">
      <w:pPr>
        <w:pStyle w:val="Nadpis2"/>
        <w:numPr>
          <w:ilvl w:val="0"/>
          <w:numId w:val="11"/>
        </w:numPr>
        <w:spacing w:line="276" w:lineRule="auto"/>
        <w:rPr>
          <w:rFonts w:ascii="Calibri" w:hAnsi="Calibri" w:cs="Calibri"/>
          <w:sz w:val="22"/>
          <w:szCs w:val="22"/>
          <w:lang w:val="sk-SK"/>
        </w:rPr>
      </w:pPr>
      <w:r w:rsidRPr="00AC616F">
        <w:rPr>
          <w:rFonts w:ascii="Calibri" w:hAnsi="Calibri" w:cs="Calibri"/>
          <w:sz w:val="22"/>
          <w:szCs w:val="22"/>
          <w:lang w:val="sk-SK"/>
        </w:rPr>
        <w:t>spracuje a predloží Objednávateľo</w:t>
      </w:r>
      <w:r w:rsidR="00A13AE9" w:rsidRPr="00AC616F">
        <w:rPr>
          <w:rFonts w:ascii="Calibri" w:hAnsi="Calibri" w:cs="Calibri"/>
          <w:sz w:val="22"/>
          <w:szCs w:val="22"/>
          <w:lang w:val="sk-SK"/>
        </w:rPr>
        <w:t>vi aktualizované Obehy vozidiel v zmysle vzoru vzájomne odsúhlaseného s Objednávateľom</w:t>
      </w:r>
    </w:p>
    <w:p w14:paraId="2767A6B6" w14:textId="3FE0D72F" w:rsidR="00333F48" w:rsidRPr="00AC616F" w:rsidRDefault="00333F48" w:rsidP="00C00C1D">
      <w:pPr>
        <w:pStyle w:val="Nadpis2"/>
        <w:numPr>
          <w:ilvl w:val="0"/>
          <w:numId w:val="11"/>
        </w:numPr>
        <w:spacing w:line="276" w:lineRule="auto"/>
        <w:rPr>
          <w:rFonts w:ascii="Calibri" w:hAnsi="Calibri" w:cs="Calibri"/>
          <w:sz w:val="22"/>
          <w:szCs w:val="22"/>
          <w:lang w:val="sk-SK"/>
        </w:rPr>
      </w:pPr>
      <w:r w:rsidRPr="00AC616F">
        <w:rPr>
          <w:rFonts w:ascii="Calibri" w:hAnsi="Calibri" w:cs="Calibri"/>
          <w:sz w:val="22"/>
          <w:szCs w:val="22"/>
          <w:lang w:val="sk-SK"/>
        </w:rPr>
        <w:t>úspešne vykoná Testovaciu prevádzku</w:t>
      </w:r>
      <w:r w:rsidR="00D51A3E">
        <w:rPr>
          <w:rFonts w:ascii="Calibri" w:hAnsi="Calibri" w:cs="Calibri"/>
          <w:sz w:val="22"/>
          <w:szCs w:val="22"/>
          <w:lang w:val="sk-SK"/>
        </w:rPr>
        <w:t xml:space="preserve"> </w:t>
      </w:r>
      <w:r w:rsidR="00195964" w:rsidRPr="00AC616F">
        <w:rPr>
          <w:rFonts w:ascii="Calibri" w:hAnsi="Calibri" w:cs="Calibri"/>
          <w:sz w:val="22"/>
          <w:szCs w:val="22"/>
          <w:lang w:val="sk-SK"/>
        </w:rPr>
        <w:t>podľa bodu 8.2</w:t>
      </w:r>
      <w:r w:rsidR="00725341" w:rsidRPr="00AC616F">
        <w:rPr>
          <w:rFonts w:ascii="Calibri" w:hAnsi="Calibri" w:cs="Calibri"/>
          <w:sz w:val="22"/>
          <w:szCs w:val="22"/>
          <w:lang w:val="sk-SK"/>
        </w:rPr>
        <w:t xml:space="preserve"> a 8.3</w:t>
      </w:r>
      <w:r w:rsidR="00D51A3E">
        <w:rPr>
          <w:rFonts w:ascii="Calibri" w:hAnsi="Calibri" w:cs="Calibri"/>
          <w:sz w:val="22"/>
          <w:szCs w:val="22"/>
          <w:lang w:val="sk-SK"/>
        </w:rPr>
        <w:t xml:space="preserve"> </w:t>
      </w:r>
      <w:r w:rsidR="003C38BD" w:rsidRPr="00AC616F">
        <w:rPr>
          <w:rFonts w:ascii="Calibri" w:hAnsi="Calibri" w:cs="Calibri"/>
          <w:sz w:val="22"/>
          <w:szCs w:val="22"/>
          <w:lang w:val="sk-SK"/>
        </w:rPr>
        <w:t>Zmluvy</w:t>
      </w:r>
      <w:r w:rsidR="00DB5BA6" w:rsidRPr="00AC616F">
        <w:rPr>
          <w:rFonts w:ascii="Calibri" w:hAnsi="Calibri" w:cs="Calibri"/>
          <w:sz w:val="22"/>
          <w:szCs w:val="22"/>
          <w:lang w:val="sk-SK"/>
        </w:rPr>
        <w:t>;</w:t>
      </w:r>
    </w:p>
    <w:p w14:paraId="4D4FBF3E" w14:textId="1337FFAF" w:rsidR="00195964" w:rsidRPr="00CE7760" w:rsidRDefault="00E7737C" w:rsidP="00C00C1D">
      <w:pPr>
        <w:pStyle w:val="Nadpis2"/>
        <w:numPr>
          <w:ilvl w:val="0"/>
          <w:numId w:val="11"/>
        </w:numPr>
        <w:spacing w:line="276" w:lineRule="auto"/>
        <w:rPr>
          <w:rFonts w:ascii="Calibri" w:hAnsi="Calibri" w:cs="Calibri"/>
          <w:sz w:val="22"/>
          <w:szCs w:val="22"/>
          <w:lang w:val="sk-SK"/>
        </w:rPr>
      </w:pPr>
      <w:r w:rsidRPr="00CE7760">
        <w:rPr>
          <w:rFonts w:ascii="Calibri" w:hAnsi="Calibri" w:cs="Calibri"/>
          <w:sz w:val="22"/>
          <w:szCs w:val="22"/>
          <w:lang w:val="sk-SK"/>
        </w:rPr>
        <w:t>poskytne Objednávateľovi všetku potrebnú súčinnosť, nevyhnutnú na zabezpečenie využitia doteraz vydaných Dopravných kariet.</w:t>
      </w:r>
      <w:r w:rsidR="00D51A3E">
        <w:rPr>
          <w:rFonts w:ascii="Calibri" w:hAnsi="Calibri" w:cs="Calibri"/>
          <w:sz w:val="22"/>
          <w:szCs w:val="22"/>
          <w:lang w:val="sk-SK"/>
        </w:rPr>
        <w:t xml:space="preserve"> </w:t>
      </w:r>
    </w:p>
    <w:p w14:paraId="4299570F" w14:textId="1D8354D4" w:rsidR="00333F48" w:rsidRPr="00AC616F" w:rsidRDefault="00333F48" w:rsidP="00421A28">
      <w:pPr>
        <w:pStyle w:val="Nadpis2"/>
        <w:spacing w:line="276" w:lineRule="auto"/>
        <w:ind w:left="710" w:firstLine="0"/>
        <w:rPr>
          <w:rFonts w:ascii="Calibri" w:hAnsi="Calibri" w:cs="Calibri"/>
          <w:sz w:val="22"/>
          <w:szCs w:val="22"/>
          <w:lang w:val="sk-SK"/>
        </w:rPr>
      </w:pPr>
      <w:r w:rsidRPr="00AC616F">
        <w:rPr>
          <w:rFonts w:ascii="Calibri" w:hAnsi="Calibri" w:cs="Calibri"/>
          <w:sz w:val="22"/>
          <w:szCs w:val="22"/>
          <w:lang w:val="sk-SK"/>
        </w:rPr>
        <w:t>a</w:t>
      </w:r>
      <w:r w:rsidR="00D51A3E">
        <w:rPr>
          <w:rFonts w:ascii="Calibri" w:hAnsi="Calibri" w:cs="Calibri"/>
          <w:sz w:val="22"/>
          <w:szCs w:val="22"/>
          <w:lang w:val="sk-SK"/>
        </w:rPr>
        <w:t xml:space="preserve"> </w:t>
      </w:r>
      <w:r w:rsidRPr="00AC616F">
        <w:rPr>
          <w:rFonts w:ascii="Calibri" w:hAnsi="Calibri" w:cs="Calibri"/>
          <w:sz w:val="22"/>
          <w:szCs w:val="22"/>
          <w:lang w:val="sk-SK"/>
        </w:rPr>
        <w:t xml:space="preserve">to všetko </w:t>
      </w:r>
      <w:r w:rsidR="00E7737C" w:rsidRPr="00AC616F">
        <w:rPr>
          <w:rFonts w:ascii="Calibri" w:hAnsi="Calibri" w:cs="Calibri"/>
          <w:sz w:val="22"/>
          <w:szCs w:val="22"/>
          <w:lang w:val="sk-SK"/>
        </w:rPr>
        <w:t>najneskôr 30</w:t>
      </w:r>
      <w:r w:rsidR="00D51A3E">
        <w:rPr>
          <w:rFonts w:ascii="Calibri" w:hAnsi="Calibri" w:cs="Calibri"/>
          <w:sz w:val="22"/>
          <w:szCs w:val="22"/>
          <w:lang w:val="sk-SK"/>
        </w:rPr>
        <w:t xml:space="preserve"> </w:t>
      </w:r>
      <w:r w:rsidR="00E7737C" w:rsidRPr="00AC616F">
        <w:rPr>
          <w:rFonts w:ascii="Calibri" w:hAnsi="Calibri" w:cs="Calibri"/>
          <w:sz w:val="22"/>
          <w:szCs w:val="22"/>
          <w:lang w:val="sk-SK"/>
        </w:rPr>
        <w:t>dní pred začatím</w:t>
      </w:r>
      <w:r w:rsidR="00D51A3E">
        <w:rPr>
          <w:rFonts w:ascii="Calibri" w:hAnsi="Calibri" w:cs="Calibri"/>
          <w:sz w:val="22"/>
          <w:szCs w:val="22"/>
          <w:lang w:val="sk-SK"/>
        </w:rPr>
        <w:t xml:space="preserve"> </w:t>
      </w:r>
      <w:r w:rsidR="00E7737C" w:rsidRPr="00AC616F">
        <w:rPr>
          <w:rFonts w:ascii="Calibri" w:hAnsi="Calibri" w:cs="Calibri"/>
          <w:sz w:val="22"/>
          <w:szCs w:val="22"/>
          <w:lang w:val="sk-SK"/>
        </w:rPr>
        <w:t xml:space="preserve">poskytovania Služby </w:t>
      </w:r>
      <w:r w:rsidRPr="00AC616F">
        <w:rPr>
          <w:rFonts w:ascii="Calibri" w:hAnsi="Calibri" w:cs="Calibri"/>
          <w:sz w:val="22"/>
          <w:szCs w:val="22"/>
          <w:lang w:val="sk-SK"/>
        </w:rPr>
        <w:t xml:space="preserve">tak, aby Služba mohla byť začať poskytovaná riadne </w:t>
      </w:r>
      <w:r w:rsidR="00E7737C">
        <w:rPr>
          <w:rFonts w:ascii="Calibri" w:hAnsi="Calibri" w:cs="Calibri"/>
          <w:sz w:val="22"/>
          <w:szCs w:val="22"/>
          <w:lang w:val="sk-SK"/>
        </w:rPr>
        <w:t xml:space="preserve">a </w:t>
      </w:r>
      <w:r w:rsidR="001E025A" w:rsidRPr="00AC616F">
        <w:rPr>
          <w:rFonts w:ascii="Calibri" w:hAnsi="Calibri" w:cs="Calibri"/>
          <w:sz w:val="22"/>
          <w:szCs w:val="22"/>
          <w:lang w:val="sk-SK"/>
        </w:rPr>
        <w:t>čo najskôr po podpise Zmluvy</w:t>
      </w:r>
      <w:r w:rsidRPr="00AC616F">
        <w:rPr>
          <w:rFonts w:ascii="Calibri" w:hAnsi="Calibri" w:cs="Calibri"/>
          <w:sz w:val="22"/>
          <w:szCs w:val="22"/>
          <w:lang w:val="sk-SK"/>
        </w:rPr>
        <w:t xml:space="preserve">. </w:t>
      </w:r>
    </w:p>
    <w:p w14:paraId="3E88FF67" w14:textId="558AE33B" w:rsidR="00195964" w:rsidRPr="00AC616F" w:rsidRDefault="003F5370" w:rsidP="00AC616F">
      <w:pPr>
        <w:pStyle w:val="Nadpis2"/>
        <w:spacing w:line="276" w:lineRule="auto"/>
        <w:ind w:left="0" w:firstLine="0"/>
        <w:rPr>
          <w:rFonts w:ascii="Calibri" w:hAnsi="Calibri" w:cs="Calibri"/>
          <w:sz w:val="22"/>
          <w:szCs w:val="22"/>
          <w:lang w:val="sk-SK"/>
        </w:rPr>
      </w:pPr>
      <w:r w:rsidRPr="00AC616F">
        <w:rPr>
          <w:rFonts w:ascii="Calibri" w:hAnsi="Calibri" w:cs="Calibri"/>
          <w:sz w:val="22"/>
          <w:szCs w:val="22"/>
          <w:lang w:val="sk-SK"/>
        </w:rPr>
        <w:t>8.</w:t>
      </w:r>
      <w:r w:rsidR="00BA2410" w:rsidRPr="00AC616F">
        <w:rPr>
          <w:rFonts w:ascii="Calibri" w:hAnsi="Calibri" w:cs="Calibri"/>
          <w:sz w:val="22"/>
          <w:szCs w:val="22"/>
          <w:lang w:val="sk-SK"/>
        </w:rPr>
        <w:t>2</w:t>
      </w:r>
      <w:r w:rsidRPr="00AC616F">
        <w:rPr>
          <w:rFonts w:ascii="Calibri" w:hAnsi="Calibri" w:cs="Calibri"/>
          <w:sz w:val="22"/>
          <w:szCs w:val="22"/>
          <w:lang w:val="sk-SK"/>
        </w:rPr>
        <w:tab/>
      </w:r>
      <w:r w:rsidR="00195964" w:rsidRPr="00AC616F">
        <w:rPr>
          <w:rFonts w:ascii="Calibri" w:hAnsi="Calibri" w:cs="Calibri"/>
          <w:sz w:val="22"/>
          <w:szCs w:val="22"/>
          <w:lang w:val="sk-SK"/>
        </w:rPr>
        <w:t xml:space="preserve">Testovacou prevádzkou Dopravca preukáže splnenie požiadaviek: </w:t>
      </w:r>
    </w:p>
    <w:p w14:paraId="787E1441" w14:textId="36D19C22" w:rsidR="00532A9D" w:rsidRPr="00AC616F" w:rsidRDefault="00195964" w:rsidP="00C00C1D">
      <w:pPr>
        <w:pStyle w:val="Nadpis2"/>
        <w:numPr>
          <w:ilvl w:val="0"/>
          <w:numId w:val="35"/>
        </w:numPr>
        <w:spacing w:line="276" w:lineRule="auto"/>
        <w:rPr>
          <w:rFonts w:ascii="Calibri" w:hAnsi="Calibri" w:cs="Calibri"/>
          <w:sz w:val="22"/>
          <w:szCs w:val="22"/>
          <w:lang w:val="sk-SK"/>
        </w:rPr>
      </w:pPr>
      <w:r w:rsidRPr="00AC616F">
        <w:rPr>
          <w:rFonts w:ascii="Calibri" w:hAnsi="Calibri" w:cs="Calibri"/>
          <w:sz w:val="22"/>
          <w:szCs w:val="22"/>
          <w:lang w:val="sk-SK"/>
        </w:rPr>
        <w:t xml:space="preserve">na funkčnosť Odbavovacieho zariadenia </w:t>
      </w:r>
      <w:r w:rsidR="00532A9D" w:rsidRPr="00AC616F">
        <w:rPr>
          <w:rFonts w:ascii="Calibri" w:hAnsi="Calibri" w:cs="Calibri"/>
          <w:sz w:val="22"/>
          <w:szCs w:val="22"/>
          <w:lang w:val="sk-SK"/>
        </w:rPr>
        <w:t>podľa bodu 2.7 TPŠ, časť A</w:t>
      </w:r>
    </w:p>
    <w:p w14:paraId="3F826D24" w14:textId="3F738DC5" w:rsidR="003F5370" w:rsidRPr="00AC616F" w:rsidRDefault="00532A9D" w:rsidP="00C00C1D">
      <w:pPr>
        <w:pStyle w:val="Nadpis2"/>
        <w:numPr>
          <w:ilvl w:val="0"/>
          <w:numId w:val="35"/>
        </w:numPr>
        <w:spacing w:line="276" w:lineRule="auto"/>
        <w:rPr>
          <w:rFonts w:ascii="Calibri" w:hAnsi="Calibri" w:cs="Calibri"/>
          <w:sz w:val="22"/>
          <w:szCs w:val="22"/>
          <w:lang w:val="sk-SK"/>
        </w:rPr>
      </w:pPr>
      <w:r w:rsidRPr="00AC616F">
        <w:rPr>
          <w:rFonts w:ascii="Calibri" w:hAnsi="Calibri" w:cs="Calibri"/>
          <w:sz w:val="22"/>
          <w:szCs w:val="22"/>
          <w:lang w:val="sk-SK"/>
        </w:rPr>
        <w:t xml:space="preserve">na funkčnosť komunikácie Používaných vozidiel s Dispečerským pracoviskom Dopravcu podľa bodu 3. TPŠ, časť A. </w:t>
      </w:r>
    </w:p>
    <w:p w14:paraId="6751F80C" w14:textId="66589824" w:rsidR="00532A9D" w:rsidRPr="00532A9D" w:rsidRDefault="0073635B" w:rsidP="00AC616F">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t xml:space="preserve"> 8.3</w:t>
      </w:r>
      <w:r>
        <w:rPr>
          <w:rFonts w:ascii="Calibri" w:hAnsi="Calibri" w:cs="Calibri"/>
          <w:sz w:val="22"/>
          <w:szCs w:val="22"/>
          <w:lang w:val="sk-SK"/>
        </w:rPr>
        <w:tab/>
      </w:r>
      <w:r w:rsidR="00532A9D" w:rsidRPr="00AC616F">
        <w:rPr>
          <w:rFonts w:ascii="Calibri" w:hAnsi="Calibri" w:cs="Calibri"/>
          <w:sz w:val="22"/>
          <w:szCs w:val="22"/>
        </w:rPr>
        <w:t>Testovacia prevádzka sa považuje za úspešne vykonanú, ak Objednávateľ túto skutočnosť písomne potvrdí. V prípade, ak prvá Testovacia prevádzka nebude úspešne vykonaná, bude vykonaná opakovaná Testovacia prevádzka a to v lehote a spôsobom stanoveným v písomnom pokyne Objednávateľa.</w:t>
      </w:r>
      <w:r w:rsidR="00D51A3E">
        <w:rPr>
          <w:rFonts w:ascii="Calibri" w:hAnsi="Calibri" w:cs="Calibri"/>
          <w:sz w:val="22"/>
          <w:szCs w:val="22"/>
        </w:rPr>
        <w:t xml:space="preserve"> </w:t>
      </w:r>
    </w:p>
    <w:bookmarkEnd w:id="29"/>
    <w:bookmarkEnd w:id="30"/>
    <w:p w14:paraId="25772801" w14:textId="77777777" w:rsidR="003F5370" w:rsidRDefault="003F5370" w:rsidP="00333F48">
      <w:pPr>
        <w:pStyle w:val="Identifikacestran"/>
        <w:spacing w:line="276" w:lineRule="auto"/>
        <w:jc w:val="center"/>
        <w:rPr>
          <w:rFonts w:ascii="Calibri" w:hAnsi="Calibri" w:cs="Segoe UI"/>
          <w:b/>
          <w:bCs/>
          <w:color w:val="000000" w:themeColor="text1"/>
          <w:sz w:val="22"/>
          <w:szCs w:val="22"/>
          <w:highlight w:val="cyan"/>
        </w:rPr>
      </w:pPr>
    </w:p>
    <w:p w14:paraId="16858593" w14:textId="6751A3E5" w:rsidR="00BB080D" w:rsidRPr="0091167F" w:rsidRDefault="00BB080D" w:rsidP="00C30DE8">
      <w:pPr>
        <w:pStyle w:val="Identifikacestran"/>
        <w:spacing w:line="240" w:lineRule="auto"/>
        <w:jc w:val="center"/>
        <w:rPr>
          <w:rFonts w:ascii="Calibri" w:hAnsi="Calibri" w:cs="Segoe UI"/>
          <w:b/>
          <w:bCs/>
          <w:color w:val="000000" w:themeColor="text1"/>
          <w:sz w:val="22"/>
          <w:szCs w:val="22"/>
        </w:rPr>
      </w:pPr>
      <w:r w:rsidRPr="0091167F">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91167F">
        <w:rPr>
          <w:rFonts w:ascii="Calibri" w:hAnsi="Calibri" w:cs="Segoe UI"/>
          <w:b/>
          <w:bCs/>
          <w:color w:val="000000" w:themeColor="text1"/>
          <w:sz w:val="22"/>
          <w:szCs w:val="22"/>
        </w:rPr>
        <w:t>9</w:t>
      </w:r>
    </w:p>
    <w:p w14:paraId="1B621313" w14:textId="77777777" w:rsidR="00BB080D" w:rsidRPr="00CC7BED" w:rsidRDefault="00BB080D" w:rsidP="00C30DE8">
      <w:pPr>
        <w:pStyle w:val="Odsekzoznamu"/>
        <w:spacing w:line="240" w:lineRule="auto"/>
        <w:ind w:left="0"/>
        <w:jc w:val="center"/>
        <w:rPr>
          <w:b/>
        </w:rPr>
      </w:pPr>
      <w:r w:rsidRPr="0091167F">
        <w:rPr>
          <w:b/>
        </w:rPr>
        <w:t>INTEGRÁCIA</w:t>
      </w:r>
      <w:r>
        <w:rPr>
          <w:b/>
        </w:rPr>
        <w:t xml:space="preserve"> </w:t>
      </w:r>
    </w:p>
    <w:p w14:paraId="1C827BFF" w14:textId="77777777" w:rsidR="00193584" w:rsidRDefault="00A418CC" w:rsidP="00C00C1D">
      <w:pPr>
        <w:pStyle w:val="gmail-msolistparagraph"/>
        <w:numPr>
          <w:ilvl w:val="1"/>
          <w:numId w:val="17"/>
        </w:numPr>
        <w:spacing w:before="0" w:beforeAutospacing="0" w:after="0" w:afterAutospacing="0" w:line="276" w:lineRule="auto"/>
        <w:ind w:left="709" w:hanging="709"/>
        <w:jc w:val="both"/>
        <w:rPr>
          <w:rFonts w:ascii="Calibri" w:hAnsi="Calibri"/>
          <w:sz w:val="22"/>
          <w:szCs w:val="22"/>
        </w:rPr>
      </w:pPr>
      <w:r w:rsidRPr="00193584">
        <w:rPr>
          <w:rFonts w:ascii="Calibri" w:hAnsi="Calibri"/>
          <w:sz w:val="22"/>
          <w:szCs w:val="22"/>
        </w:rPr>
        <w:t>Zmluvné stany majú spoločný záujem na kvalitnej a efektívnej verejnej osobnej doprave a sú si vedomé, že spoločensky najvýhodnejšou formou prevádzkovania verejnej osobnej dopravy je integrovaný dopravný systém, umožňujúci koordinovať verejnú osobnú dopravu v rámci celého kraja podľa jednoduchých a zrozumiteľných pravidiel pre cestujúcich pri zaistení zodpovedajúcej kvality a kvantity verejnej dopravy a efektívneho využitia finančných prostriedkov potrebných pre jej fungovanie.</w:t>
      </w:r>
      <w:r w:rsidR="00193584" w:rsidRPr="00193584">
        <w:rPr>
          <w:rFonts w:ascii="Calibri" w:hAnsi="Calibri"/>
          <w:sz w:val="22"/>
          <w:szCs w:val="22"/>
        </w:rPr>
        <w:t xml:space="preserve"> </w:t>
      </w:r>
    </w:p>
    <w:p w14:paraId="54DBB309" w14:textId="77777777" w:rsidR="00193584" w:rsidRDefault="00193584" w:rsidP="0073635B">
      <w:pPr>
        <w:pStyle w:val="gmail-msolistparagraph"/>
        <w:spacing w:before="0" w:beforeAutospacing="0" w:after="0" w:afterAutospacing="0" w:line="276" w:lineRule="auto"/>
        <w:ind w:left="709" w:hanging="709"/>
        <w:jc w:val="both"/>
        <w:rPr>
          <w:rFonts w:ascii="Calibri" w:hAnsi="Calibri"/>
          <w:sz w:val="22"/>
          <w:szCs w:val="22"/>
        </w:rPr>
      </w:pPr>
    </w:p>
    <w:p w14:paraId="0B705277" w14:textId="67EC433F" w:rsidR="00A418CC" w:rsidRPr="00AC616F" w:rsidRDefault="00A418CC" w:rsidP="00C00C1D">
      <w:pPr>
        <w:pStyle w:val="gmail-msolistparagraph"/>
        <w:numPr>
          <w:ilvl w:val="1"/>
          <w:numId w:val="17"/>
        </w:numPr>
        <w:spacing w:before="0" w:beforeAutospacing="0" w:after="0" w:afterAutospacing="0" w:line="276" w:lineRule="auto"/>
        <w:ind w:left="709" w:hanging="709"/>
        <w:jc w:val="both"/>
        <w:rPr>
          <w:rFonts w:ascii="Calibri" w:hAnsi="Calibri"/>
          <w:sz w:val="22"/>
          <w:szCs w:val="22"/>
        </w:rPr>
      </w:pPr>
      <w:r w:rsidRPr="00193584">
        <w:rPr>
          <w:rFonts w:ascii="Calibri" w:hAnsi="Calibri"/>
          <w:sz w:val="22"/>
          <w:szCs w:val="22"/>
        </w:rPr>
        <w:t xml:space="preserve">Objednávateľ vo verejnom záujme rozvíja </w:t>
      </w:r>
      <w:r w:rsidRPr="00AC616F">
        <w:rPr>
          <w:rFonts w:ascii="Calibri" w:hAnsi="Calibri"/>
          <w:sz w:val="22"/>
          <w:szCs w:val="22"/>
        </w:rPr>
        <w:t>Integrovaný dopravný systém Žilinského kraja</w:t>
      </w:r>
      <w:r w:rsidR="00193584" w:rsidRPr="00AC616F">
        <w:rPr>
          <w:rFonts w:ascii="Calibri" w:hAnsi="Calibri"/>
          <w:sz w:val="22"/>
          <w:szCs w:val="22"/>
        </w:rPr>
        <w:t xml:space="preserve"> a priľahlých záujmových regiónov</w:t>
      </w:r>
      <w:r w:rsidR="00D51A3E">
        <w:rPr>
          <w:rFonts w:ascii="Calibri" w:hAnsi="Calibri"/>
          <w:sz w:val="22"/>
          <w:szCs w:val="22"/>
        </w:rPr>
        <w:t xml:space="preserve"> </w:t>
      </w:r>
      <w:r w:rsidR="00193584" w:rsidRPr="00AC616F">
        <w:rPr>
          <w:rFonts w:ascii="Calibri" w:hAnsi="Calibri"/>
          <w:sz w:val="22"/>
          <w:szCs w:val="22"/>
        </w:rPr>
        <w:t xml:space="preserve">- </w:t>
      </w:r>
      <w:r w:rsidR="00193584" w:rsidRPr="00AC616F">
        <w:rPr>
          <w:rFonts w:ascii="Calibri" w:hAnsi="Calibri"/>
          <w:b/>
          <w:sz w:val="22"/>
          <w:szCs w:val="22"/>
        </w:rPr>
        <w:t>IDS ŽK.</w:t>
      </w:r>
      <w:r w:rsidR="00D51A3E">
        <w:rPr>
          <w:rFonts w:ascii="Calibri" w:hAnsi="Calibri"/>
          <w:b/>
          <w:sz w:val="22"/>
          <w:szCs w:val="22"/>
        </w:rPr>
        <w:t xml:space="preserve"> </w:t>
      </w:r>
      <w:r w:rsidRPr="00AC616F">
        <w:rPr>
          <w:rFonts w:ascii="Calibri" w:hAnsi="Calibri"/>
          <w:sz w:val="22"/>
          <w:szCs w:val="22"/>
        </w:rPr>
        <w:t xml:space="preserve">V tejto súvislosti </w:t>
      </w:r>
      <w:r w:rsidR="00BE493C" w:rsidRPr="00AC616F">
        <w:rPr>
          <w:rFonts w:ascii="Calibri" w:hAnsi="Calibri"/>
          <w:sz w:val="22"/>
          <w:szCs w:val="22"/>
        </w:rPr>
        <w:t>Objednávateľ</w:t>
      </w:r>
      <w:r w:rsidR="00D51A3E">
        <w:rPr>
          <w:rFonts w:ascii="Calibri" w:hAnsi="Calibri"/>
          <w:sz w:val="22"/>
          <w:szCs w:val="22"/>
        </w:rPr>
        <w:t xml:space="preserve"> </w:t>
      </w:r>
      <w:r w:rsidR="00BE493C" w:rsidRPr="00AC616F">
        <w:rPr>
          <w:rFonts w:ascii="Calibri" w:hAnsi="Calibri"/>
          <w:sz w:val="22"/>
          <w:szCs w:val="22"/>
        </w:rPr>
        <w:t>a mesto Žilina založili</w:t>
      </w:r>
      <w:r w:rsidR="00D51A3E">
        <w:rPr>
          <w:rFonts w:ascii="Calibri" w:hAnsi="Calibri"/>
          <w:sz w:val="22"/>
          <w:szCs w:val="22"/>
        </w:rPr>
        <w:t xml:space="preserve"> </w:t>
      </w:r>
      <w:r w:rsidR="00193584" w:rsidRPr="00AC616F">
        <w:rPr>
          <w:rFonts w:ascii="Calibri" w:hAnsi="Calibri"/>
          <w:sz w:val="22"/>
          <w:szCs w:val="22"/>
        </w:rPr>
        <w:t>obchodnú spoločnosť</w:t>
      </w:r>
      <w:r w:rsidR="00D51A3E">
        <w:rPr>
          <w:rFonts w:ascii="Calibri" w:hAnsi="Calibri"/>
          <w:sz w:val="22"/>
          <w:szCs w:val="22"/>
        </w:rPr>
        <w:t xml:space="preserve"> </w:t>
      </w:r>
      <w:r w:rsidRPr="00AC616F">
        <w:rPr>
          <w:rFonts w:ascii="Calibri" w:hAnsi="Calibri"/>
          <w:sz w:val="22"/>
          <w:szCs w:val="22"/>
        </w:rPr>
        <w:t>Integrovaná doprava Žilinského kraja, s. r. o.</w:t>
      </w:r>
      <w:r w:rsidR="00D51A3E">
        <w:rPr>
          <w:rFonts w:ascii="Calibri" w:hAnsi="Calibri"/>
          <w:sz w:val="22"/>
          <w:szCs w:val="22"/>
        </w:rPr>
        <w:t xml:space="preserve"> </w:t>
      </w:r>
      <w:r w:rsidR="00992EBF" w:rsidRPr="00AC616F">
        <w:rPr>
          <w:rFonts w:ascii="Calibri" w:hAnsi="Calibri"/>
          <w:sz w:val="22"/>
          <w:szCs w:val="22"/>
        </w:rPr>
        <w:t xml:space="preserve">(ďalej ako </w:t>
      </w:r>
      <w:r w:rsidR="00992EBF" w:rsidRPr="00AC616F">
        <w:rPr>
          <w:rFonts w:ascii="Calibri" w:hAnsi="Calibri"/>
          <w:b/>
          <w:sz w:val="22"/>
          <w:szCs w:val="22"/>
        </w:rPr>
        <w:t>„Integrátor“</w:t>
      </w:r>
      <w:r w:rsidR="00BE493C" w:rsidRPr="00AC616F">
        <w:rPr>
          <w:rFonts w:ascii="Calibri" w:hAnsi="Calibri"/>
          <w:b/>
          <w:sz w:val="22"/>
          <w:szCs w:val="22"/>
        </w:rPr>
        <w:t>),</w:t>
      </w:r>
      <w:r w:rsidR="00D51A3E">
        <w:rPr>
          <w:rFonts w:ascii="Calibri" w:hAnsi="Calibri"/>
          <w:b/>
          <w:sz w:val="22"/>
          <w:szCs w:val="22"/>
        </w:rPr>
        <w:t xml:space="preserve"> </w:t>
      </w:r>
      <w:r w:rsidRPr="00AC616F">
        <w:rPr>
          <w:rFonts w:ascii="Calibri" w:hAnsi="Calibri"/>
          <w:sz w:val="22"/>
          <w:szCs w:val="22"/>
        </w:rPr>
        <w:t>ktor</w:t>
      </w:r>
      <w:r w:rsidR="00193584" w:rsidRPr="00AC616F">
        <w:rPr>
          <w:rFonts w:ascii="Calibri" w:hAnsi="Calibri"/>
          <w:sz w:val="22"/>
          <w:szCs w:val="22"/>
        </w:rPr>
        <w:t>á</w:t>
      </w:r>
      <w:r w:rsidRPr="00AC616F">
        <w:rPr>
          <w:rFonts w:ascii="Calibri" w:hAnsi="Calibri"/>
          <w:sz w:val="22"/>
          <w:szCs w:val="22"/>
        </w:rPr>
        <w:t xml:space="preserve"> pripravuje postupné zavedenie IDS ŽK v jednotlivých </w:t>
      </w:r>
      <w:r w:rsidR="00193584" w:rsidRPr="00AC616F">
        <w:rPr>
          <w:rFonts w:ascii="Calibri" w:hAnsi="Calibri"/>
          <w:sz w:val="22"/>
          <w:szCs w:val="22"/>
        </w:rPr>
        <w:t>dopravných regiónoch</w:t>
      </w:r>
      <w:r w:rsidR="00D51A3E">
        <w:rPr>
          <w:rFonts w:ascii="Calibri" w:hAnsi="Calibri"/>
          <w:sz w:val="22"/>
          <w:szCs w:val="22"/>
        </w:rPr>
        <w:t xml:space="preserve"> </w:t>
      </w:r>
      <w:r w:rsidR="00193584" w:rsidRPr="00AC616F">
        <w:rPr>
          <w:rFonts w:ascii="Calibri" w:hAnsi="Calibri"/>
          <w:sz w:val="22"/>
          <w:szCs w:val="22"/>
        </w:rPr>
        <w:t xml:space="preserve">Žilinského </w:t>
      </w:r>
      <w:r w:rsidRPr="00AC616F">
        <w:rPr>
          <w:rFonts w:ascii="Calibri" w:hAnsi="Calibri"/>
          <w:sz w:val="22"/>
          <w:szCs w:val="22"/>
        </w:rPr>
        <w:t>kraja. V súvislosti s tým je táto Zmluva</w:t>
      </w:r>
      <w:r w:rsidR="00BE493C" w:rsidRPr="00AC616F">
        <w:rPr>
          <w:rFonts w:ascii="Calibri" w:hAnsi="Calibri"/>
          <w:sz w:val="22"/>
          <w:szCs w:val="22"/>
        </w:rPr>
        <w:t xml:space="preserve"> Z</w:t>
      </w:r>
      <w:r w:rsidRPr="00AC616F">
        <w:rPr>
          <w:rFonts w:ascii="Calibri" w:hAnsi="Calibri"/>
          <w:sz w:val="22"/>
          <w:szCs w:val="22"/>
        </w:rPr>
        <w:t>mluvným stranami chápaná ako zmluvný rámec</w:t>
      </w:r>
      <w:r w:rsidR="00992EBF" w:rsidRPr="00AC616F">
        <w:rPr>
          <w:rFonts w:ascii="Calibri" w:hAnsi="Calibri"/>
          <w:sz w:val="22"/>
          <w:szCs w:val="22"/>
        </w:rPr>
        <w:t xml:space="preserve"> pre spoluprácu </w:t>
      </w:r>
      <w:r w:rsidR="00BE493C" w:rsidRPr="00AC616F">
        <w:rPr>
          <w:rFonts w:ascii="Calibri" w:hAnsi="Calibri"/>
          <w:sz w:val="22"/>
          <w:szCs w:val="22"/>
        </w:rPr>
        <w:t>Z</w:t>
      </w:r>
      <w:r w:rsidR="00992EBF" w:rsidRPr="00AC616F">
        <w:rPr>
          <w:rFonts w:ascii="Calibri" w:hAnsi="Calibri"/>
          <w:sz w:val="22"/>
          <w:szCs w:val="22"/>
        </w:rPr>
        <w:t>mluvných strán</w:t>
      </w:r>
      <w:r w:rsidR="00D51A3E">
        <w:rPr>
          <w:rFonts w:ascii="Calibri" w:hAnsi="Calibri"/>
          <w:sz w:val="22"/>
          <w:szCs w:val="22"/>
        </w:rPr>
        <w:t xml:space="preserve"> </w:t>
      </w:r>
      <w:r w:rsidR="00BE493C" w:rsidRPr="00AC616F">
        <w:rPr>
          <w:rFonts w:ascii="Calibri" w:hAnsi="Calibri"/>
          <w:sz w:val="22"/>
          <w:szCs w:val="22"/>
        </w:rPr>
        <w:t>pri rozvoji a prevádzke IDS ŽK</w:t>
      </w:r>
      <w:r w:rsidR="00421A28">
        <w:rPr>
          <w:rFonts w:ascii="Calibri" w:hAnsi="Calibri"/>
          <w:sz w:val="22"/>
          <w:szCs w:val="22"/>
        </w:rPr>
        <w:t>.</w:t>
      </w:r>
    </w:p>
    <w:p w14:paraId="6F184BCF" w14:textId="77777777" w:rsidR="00BE493C" w:rsidRPr="00346A76" w:rsidRDefault="00BE493C" w:rsidP="00181B96">
      <w:pPr>
        <w:pStyle w:val="gmail-msolistparagraph"/>
        <w:spacing w:before="0" w:beforeAutospacing="0" w:after="0" w:afterAutospacing="0" w:line="276" w:lineRule="auto"/>
        <w:jc w:val="both"/>
      </w:pPr>
    </w:p>
    <w:p w14:paraId="12214754" w14:textId="58DF3ABC" w:rsidR="00C30DE8" w:rsidRPr="00AC616F" w:rsidRDefault="00C30DE8" w:rsidP="00421A28">
      <w:pPr>
        <w:pStyle w:val="gmail-msolistparagraph"/>
        <w:spacing w:before="0" w:beforeAutospacing="0" w:after="0" w:afterAutospacing="0" w:line="254" w:lineRule="auto"/>
        <w:jc w:val="both"/>
        <w:rPr>
          <w:rFonts w:ascii="Calibri" w:hAnsi="Calibri" w:cs="Segoe UI"/>
          <w:sz w:val="22"/>
          <w:szCs w:val="22"/>
        </w:rPr>
      </w:pPr>
      <w:r w:rsidRPr="00AC616F">
        <w:rPr>
          <w:rFonts w:ascii="Calibri" w:hAnsi="Calibri"/>
          <w:sz w:val="22"/>
          <w:szCs w:val="22"/>
        </w:rPr>
        <w:t>9.3</w:t>
      </w:r>
      <w:r w:rsidR="0073635B">
        <w:rPr>
          <w:rFonts w:ascii="Calibri" w:hAnsi="Calibri"/>
          <w:sz w:val="22"/>
          <w:szCs w:val="22"/>
        </w:rPr>
        <w:tab/>
      </w:r>
      <w:r w:rsidRPr="00AC616F">
        <w:rPr>
          <w:rFonts w:ascii="Calibri" w:hAnsi="Calibri" w:cs="Segoe UI"/>
          <w:sz w:val="22"/>
          <w:szCs w:val="22"/>
        </w:rPr>
        <w:t>Dopravca sa</w:t>
      </w:r>
      <w:r w:rsidR="00D51A3E">
        <w:rPr>
          <w:rFonts w:ascii="Calibri" w:hAnsi="Calibri" w:cs="Segoe UI"/>
          <w:sz w:val="22"/>
          <w:szCs w:val="22"/>
        </w:rPr>
        <w:t xml:space="preserve"> </w:t>
      </w:r>
      <w:r w:rsidRPr="00AC616F">
        <w:rPr>
          <w:rFonts w:ascii="Calibri" w:hAnsi="Calibri" w:cs="Segoe UI"/>
          <w:sz w:val="22"/>
          <w:szCs w:val="22"/>
        </w:rPr>
        <w:t xml:space="preserve">preto uzavretím tejto Zmluvy zaväzuje, že počas trvania tejto Zmluvy: </w:t>
      </w:r>
    </w:p>
    <w:p w14:paraId="21BA1033" w14:textId="7A556077" w:rsidR="00C30DE8" w:rsidRDefault="00421A28" w:rsidP="00C00C1D">
      <w:pPr>
        <w:pStyle w:val="Clanek11"/>
        <w:numPr>
          <w:ilvl w:val="0"/>
          <w:numId w:val="12"/>
        </w:numPr>
        <w:spacing w:line="276" w:lineRule="auto"/>
        <w:rPr>
          <w:rFonts w:ascii="Calibri" w:hAnsi="Calibri" w:cs="Segoe UI"/>
          <w:b w:val="0"/>
          <w:i w:val="0"/>
          <w:szCs w:val="22"/>
          <w:lang w:val="sk-SK"/>
        </w:rPr>
      </w:pPr>
      <w:r>
        <w:rPr>
          <w:rFonts w:ascii="Calibri" w:hAnsi="Calibri" w:cs="Segoe UI"/>
          <w:b w:val="0"/>
          <w:i w:val="0"/>
          <w:szCs w:val="22"/>
          <w:lang w:val="sk-SK"/>
        </w:rPr>
        <w:t xml:space="preserve">sa </w:t>
      </w:r>
      <w:r w:rsidR="00C30DE8" w:rsidRPr="00AC616F">
        <w:rPr>
          <w:rFonts w:ascii="Calibri" w:hAnsi="Calibri" w:cs="Segoe UI"/>
          <w:b w:val="0"/>
          <w:i w:val="0"/>
          <w:szCs w:val="22"/>
          <w:lang w:val="sk-SK"/>
        </w:rPr>
        <w:t>zapojí</w:t>
      </w:r>
      <w:r w:rsidR="00D51A3E">
        <w:rPr>
          <w:rFonts w:ascii="Calibri" w:hAnsi="Calibri" w:cs="Segoe UI"/>
          <w:b w:val="0"/>
          <w:i w:val="0"/>
          <w:szCs w:val="22"/>
          <w:lang w:val="sk-SK"/>
        </w:rPr>
        <w:t xml:space="preserve"> </w:t>
      </w:r>
      <w:r w:rsidR="00C30DE8" w:rsidRPr="00AC616F">
        <w:rPr>
          <w:rFonts w:ascii="Calibri" w:hAnsi="Calibri" w:cs="Segoe UI"/>
          <w:b w:val="0"/>
          <w:i w:val="0"/>
          <w:szCs w:val="22"/>
          <w:lang w:val="sk-SK"/>
        </w:rPr>
        <w:t>do rozvoja a prevádzky</w:t>
      </w:r>
      <w:r w:rsidR="00D51A3E">
        <w:rPr>
          <w:rFonts w:ascii="Calibri" w:hAnsi="Calibri" w:cs="Segoe UI"/>
          <w:b w:val="0"/>
          <w:i w:val="0"/>
          <w:szCs w:val="22"/>
          <w:lang w:val="sk-SK"/>
        </w:rPr>
        <w:t xml:space="preserve"> </w:t>
      </w:r>
      <w:r w:rsidR="00C30DE8" w:rsidRPr="00AC616F">
        <w:rPr>
          <w:rFonts w:ascii="Calibri" w:hAnsi="Calibri" w:cs="Segoe UI"/>
          <w:b w:val="0"/>
          <w:i w:val="0"/>
          <w:szCs w:val="22"/>
          <w:lang w:val="sk-SK"/>
        </w:rPr>
        <w:t>integrovaného dopravného systému na území Žilinského samosprávneho kraja a priľahlých záujmových</w:t>
      </w:r>
      <w:r w:rsidR="00C30DE8">
        <w:rPr>
          <w:rFonts w:ascii="Calibri" w:hAnsi="Calibri" w:cs="Segoe UI"/>
          <w:b w:val="0"/>
          <w:i w:val="0"/>
          <w:szCs w:val="22"/>
          <w:lang w:val="sk-SK"/>
        </w:rPr>
        <w:t xml:space="preserve"> regiónov</w:t>
      </w:r>
      <w:r w:rsidR="00D51A3E">
        <w:rPr>
          <w:rFonts w:ascii="Calibri" w:hAnsi="Calibri" w:cs="Segoe UI"/>
          <w:b w:val="0"/>
          <w:i w:val="0"/>
          <w:szCs w:val="22"/>
          <w:lang w:val="sk-SK"/>
        </w:rPr>
        <w:t xml:space="preserve"> </w:t>
      </w:r>
      <w:r w:rsidR="00C30DE8">
        <w:rPr>
          <w:rFonts w:ascii="Calibri" w:hAnsi="Calibri" w:cs="Segoe UI"/>
          <w:b w:val="0"/>
          <w:i w:val="0"/>
          <w:szCs w:val="22"/>
          <w:lang w:val="sk-SK"/>
        </w:rPr>
        <w:t>(IDS</w:t>
      </w:r>
      <w:r w:rsidR="00D51A3E">
        <w:rPr>
          <w:rFonts w:ascii="Calibri" w:hAnsi="Calibri" w:cs="Segoe UI"/>
          <w:b w:val="0"/>
          <w:i w:val="0"/>
          <w:szCs w:val="22"/>
          <w:lang w:val="sk-SK"/>
        </w:rPr>
        <w:t xml:space="preserve"> </w:t>
      </w:r>
      <w:r w:rsidR="00C30DE8">
        <w:rPr>
          <w:rFonts w:ascii="Calibri" w:hAnsi="Calibri" w:cs="Segoe UI"/>
          <w:b w:val="0"/>
          <w:i w:val="0"/>
          <w:szCs w:val="22"/>
          <w:lang w:val="sk-SK"/>
        </w:rPr>
        <w:t>ŽK) a to aj bez osobitnej zmluvy medzi Dopravcom a Integrátorom,</w:t>
      </w:r>
      <w:r w:rsidR="00D51A3E">
        <w:rPr>
          <w:rFonts w:ascii="Calibri" w:hAnsi="Calibri" w:cs="Segoe UI"/>
          <w:b w:val="0"/>
          <w:i w:val="0"/>
          <w:szCs w:val="22"/>
          <w:lang w:val="sk-SK"/>
        </w:rPr>
        <w:t xml:space="preserve"> </w:t>
      </w:r>
    </w:p>
    <w:p w14:paraId="7A0C2E38" w14:textId="011EE9D8" w:rsidR="00C30DE8" w:rsidRDefault="00C30DE8" w:rsidP="00C00C1D">
      <w:pPr>
        <w:pStyle w:val="Clanek11"/>
        <w:numPr>
          <w:ilvl w:val="0"/>
          <w:numId w:val="12"/>
        </w:numPr>
        <w:spacing w:line="276" w:lineRule="auto"/>
        <w:rPr>
          <w:rFonts w:ascii="Calibri" w:hAnsi="Calibri" w:cs="Segoe UI"/>
          <w:b w:val="0"/>
          <w:i w:val="0"/>
          <w:szCs w:val="22"/>
          <w:lang w:val="sk-SK"/>
        </w:rPr>
      </w:pPr>
      <w:r>
        <w:rPr>
          <w:rFonts w:ascii="Calibri" w:hAnsi="Calibri" w:cs="Segoe UI"/>
          <w:b w:val="0"/>
          <w:i w:val="0"/>
          <w:szCs w:val="22"/>
          <w:lang w:val="sk-SK"/>
        </w:rPr>
        <w:t xml:space="preserve"> bude spolupracovať</w:t>
      </w:r>
      <w:r w:rsidR="00D51A3E">
        <w:rPr>
          <w:rFonts w:ascii="Calibri" w:hAnsi="Calibri" w:cs="Segoe UI"/>
          <w:b w:val="0"/>
          <w:i w:val="0"/>
          <w:szCs w:val="22"/>
          <w:lang w:val="sk-SK"/>
        </w:rPr>
        <w:t xml:space="preserve"> </w:t>
      </w:r>
      <w:r>
        <w:rPr>
          <w:rFonts w:ascii="Calibri" w:hAnsi="Calibri" w:cs="Segoe UI"/>
          <w:b w:val="0"/>
          <w:i w:val="0"/>
          <w:szCs w:val="22"/>
          <w:lang w:val="sk-SK"/>
        </w:rPr>
        <w:t>pri prevádzkovej integrácii,</w:t>
      </w:r>
      <w:r w:rsidR="00D51A3E">
        <w:rPr>
          <w:rFonts w:ascii="Calibri" w:hAnsi="Calibri" w:cs="Segoe UI"/>
          <w:b w:val="0"/>
          <w:i w:val="0"/>
          <w:szCs w:val="22"/>
          <w:lang w:val="sk-SK"/>
        </w:rPr>
        <w:t xml:space="preserve"> </w:t>
      </w:r>
      <w:r>
        <w:rPr>
          <w:rFonts w:ascii="Calibri" w:hAnsi="Calibri" w:cs="Segoe UI"/>
          <w:b w:val="0"/>
          <w:i w:val="0"/>
          <w:szCs w:val="22"/>
          <w:lang w:val="sk-SK"/>
        </w:rPr>
        <w:t>tarifnej integrácii, administratívnej a dátovej integrácii</w:t>
      </w:r>
      <w:r w:rsidR="00D51A3E">
        <w:rPr>
          <w:rFonts w:ascii="Calibri" w:hAnsi="Calibri" w:cs="Segoe UI"/>
          <w:b w:val="0"/>
          <w:i w:val="0"/>
          <w:szCs w:val="22"/>
          <w:lang w:val="sk-SK"/>
        </w:rPr>
        <w:t xml:space="preserve"> </w:t>
      </w:r>
      <w:r>
        <w:rPr>
          <w:rFonts w:ascii="Calibri" w:hAnsi="Calibri" w:cs="Segoe UI"/>
          <w:b w:val="0"/>
          <w:i w:val="0"/>
          <w:szCs w:val="22"/>
          <w:lang w:val="sk-SK"/>
        </w:rPr>
        <w:t>nielen s Objednávateľom, ale aj s Integrátorom a to</w:t>
      </w:r>
      <w:r w:rsidR="00D51A3E">
        <w:rPr>
          <w:rFonts w:ascii="Calibri" w:hAnsi="Calibri" w:cs="Segoe UI"/>
          <w:b w:val="0"/>
          <w:i w:val="0"/>
          <w:szCs w:val="22"/>
          <w:lang w:val="sk-SK"/>
        </w:rPr>
        <w:t xml:space="preserve"> </w:t>
      </w:r>
      <w:r>
        <w:rPr>
          <w:rFonts w:ascii="Calibri" w:hAnsi="Calibri" w:cs="Segoe UI"/>
          <w:b w:val="0"/>
          <w:i w:val="0"/>
          <w:szCs w:val="22"/>
          <w:lang w:val="sk-SK"/>
        </w:rPr>
        <w:t xml:space="preserve">aj bez osobitnej zmluvy medzi Dopravcom a Integrátorom, </w:t>
      </w:r>
    </w:p>
    <w:p w14:paraId="4056154D" w14:textId="6A003F2E" w:rsidR="00172931" w:rsidRDefault="00C30DE8" w:rsidP="00C00C1D">
      <w:pPr>
        <w:pStyle w:val="Clanek11"/>
        <w:numPr>
          <w:ilvl w:val="0"/>
          <w:numId w:val="12"/>
        </w:numPr>
        <w:spacing w:line="276" w:lineRule="auto"/>
        <w:rPr>
          <w:rFonts w:ascii="Calibri" w:hAnsi="Calibri" w:cs="Segoe UI"/>
          <w:b w:val="0"/>
          <w:i w:val="0"/>
          <w:szCs w:val="22"/>
          <w:lang w:val="sk-SK"/>
        </w:rPr>
      </w:pPr>
      <w:r w:rsidRPr="00172931">
        <w:rPr>
          <w:rFonts w:ascii="Calibri" w:hAnsi="Calibri" w:cs="Segoe UI"/>
          <w:b w:val="0"/>
          <w:i w:val="0"/>
          <w:szCs w:val="22"/>
          <w:lang w:val="sk-SK"/>
        </w:rPr>
        <w:t>na základe písomnej</w:t>
      </w:r>
      <w:r w:rsidR="00D51A3E">
        <w:rPr>
          <w:rFonts w:ascii="Calibri" w:hAnsi="Calibri" w:cs="Segoe UI"/>
          <w:b w:val="0"/>
          <w:i w:val="0"/>
          <w:szCs w:val="22"/>
          <w:lang w:val="sk-SK"/>
        </w:rPr>
        <w:t xml:space="preserve"> </w:t>
      </w:r>
      <w:r w:rsidRPr="00172931">
        <w:rPr>
          <w:rFonts w:ascii="Calibri" w:hAnsi="Calibri" w:cs="Segoe UI"/>
          <w:b w:val="0"/>
          <w:i w:val="0"/>
          <w:szCs w:val="22"/>
          <w:lang w:val="sk-SK"/>
        </w:rPr>
        <w:t>výzvy Integrátora uzatvorí s ním zmluvu o</w:t>
      </w:r>
      <w:r w:rsidR="00172931" w:rsidRPr="00172931">
        <w:rPr>
          <w:rFonts w:ascii="Calibri" w:hAnsi="Calibri" w:cs="Segoe UI"/>
          <w:b w:val="0"/>
          <w:i w:val="0"/>
          <w:szCs w:val="22"/>
          <w:lang w:val="sk-SK"/>
        </w:rPr>
        <w:t> </w:t>
      </w:r>
      <w:r w:rsidRPr="00172931">
        <w:rPr>
          <w:rFonts w:ascii="Calibri" w:hAnsi="Calibri" w:cs="Segoe UI"/>
          <w:b w:val="0"/>
          <w:i w:val="0"/>
          <w:szCs w:val="22"/>
          <w:lang w:val="sk-SK"/>
        </w:rPr>
        <w:t>spolupráci</w:t>
      </w:r>
      <w:r w:rsidR="00D51A3E">
        <w:rPr>
          <w:rFonts w:ascii="Calibri" w:hAnsi="Calibri" w:cs="Segoe UI"/>
          <w:b w:val="0"/>
          <w:i w:val="0"/>
          <w:szCs w:val="22"/>
          <w:lang w:val="sk-SK"/>
        </w:rPr>
        <w:t xml:space="preserve"> </w:t>
      </w:r>
      <w:r w:rsidR="00172931" w:rsidRPr="00172931">
        <w:rPr>
          <w:rFonts w:ascii="Calibri" w:hAnsi="Calibri" w:cs="Segoe UI"/>
          <w:b w:val="0"/>
          <w:i w:val="0"/>
          <w:szCs w:val="22"/>
          <w:lang w:val="sk-SK"/>
        </w:rPr>
        <w:t>pri prevádzke</w:t>
      </w:r>
      <w:r w:rsidR="00D51A3E">
        <w:rPr>
          <w:rFonts w:ascii="Calibri" w:hAnsi="Calibri" w:cs="Segoe UI"/>
          <w:b w:val="0"/>
          <w:i w:val="0"/>
          <w:szCs w:val="22"/>
          <w:lang w:val="sk-SK"/>
        </w:rPr>
        <w:t xml:space="preserve"> </w:t>
      </w:r>
      <w:r w:rsidR="00172931" w:rsidRPr="00172931">
        <w:rPr>
          <w:rFonts w:ascii="Calibri" w:hAnsi="Calibri" w:cs="Segoe UI"/>
          <w:b w:val="0"/>
          <w:i w:val="0"/>
          <w:szCs w:val="22"/>
          <w:lang w:val="sk-SK"/>
        </w:rPr>
        <w:t xml:space="preserve">IDS </w:t>
      </w:r>
      <w:r w:rsidR="00421A28">
        <w:rPr>
          <w:rFonts w:ascii="Calibri" w:hAnsi="Calibri" w:cs="Segoe UI"/>
          <w:b w:val="0"/>
          <w:i w:val="0"/>
          <w:szCs w:val="22"/>
          <w:lang w:val="sk-SK"/>
        </w:rPr>
        <w:t xml:space="preserve">ŽK </w:t>
      </w:r>
      <w:r w:rsidR="00D51A3E">
        <w:rPr>
          <w:rFonts w:ascii="Calibri" w:hAnsi="Calibri" w:cs="Segoe UI"/>
          <w:b w:val="0"/>
          <w:i w:val="0"/>
          <w:szCs w:val="22"/>
          <w:lang w:val="sk-SK"/>
        </w:rPr>
        <w:t xml:space="preserve"> </w:t>
      </w:r>
      <w:r w:rsidRPr="00172931">
        <w:rPr>
          <w:rFonts w:ascii="Calibri" w:hAnsi="Calibri" w:cs="Segoe UI"/>
          <w:b w:val="0"/>
          <w:i w:val="0"/>
          <w:szCs w:val="22"/>
          <w:lang w:val="sk-SK"/>
        </w:rPr>
        <w:t>a t</w:t>
      </w:r>
      <w:r w:rsidR="00172931" w:rsidRPr="00172931">
        <w:rPr>
          <w:rFonts w:ascii="Calibri" w:hAnsi="Calibri" w:cs="Segoe UI"/>
          <w:b w:val="0"/>
          <w:i w:val="0"/>
          <w:szCs w:val="22"/>
          <w:lang w:val="sk-SK"/>
        </w:rPr>
        <w:t>o</w:t>
      </w:r>
      <w:r w:rsidR="00D51A3E">
        <w:rPr>
          <w:rFonts w:ascii="Calibri" w:hAnsi="Calibri" w:cs="Segoe UI"/>
          <w:b w:val="0"/>
          <w:i w:val="0"/>
          <w:szCs w:val="22"/>
          <w:lang w:val="sk-SK"/>
        </w:rPr>
        <w:t xml:space="preserve"> </w:t>
      </w:r>
      <w:r w:rsidR="00172931" w:rsidRPr="00172931">
        <w:rPr>
          <w:rFonts w:ascii="Calibri" w:hAnsi="Calibri" w:cs="Segoe UI"/>
          <w:b w:val="0"/>
          <w:i w:val="0"/>
          <w:szCs w:val="22"/>
          <w:lang w:val="sk-SK"/>
        </w:rPr>
        <w:t>v lehote nie kratšej ako</w:t>
      </w:r>
      <w:r w:rsidR="00D51A3E">
        <w:rPr>
          <w:rFonts w:ascii="Calibri" w:hAnsi="Calibri" w:cs="Segoe UI"/>
          <w:b w:val="0"/>
          <w:i w:val="0"/>
          <w:szCs w:val="22"/>
          <w:lang w:val="sk-SK"/>
        </w:rPr>
        <w:t xml:space="preserve"> </w:t>
      </w:r>
      <w:r w:rsidR="00172931" w:rsidRPr="00172931">
        <w:rPr>
          <w:rFonts w:ascii="Calibri" w:hAnsi="Calibri" w:cs="Segoe UI"/>
          <w:b w:val="0"/>
          <w:i w:val="0"/>
          <w:szCs w:val="22"/>
          <w:lang w:val="sk-SK"/>
        </w:rPr>
        <w:t xml:space="preserve">30 kalendárnych </w:t>
      </w:r>
      <w:r w:rsidRPr="00172931">
        <w:rPr>
          <w:rFonts w:ascii="Calibri" w:hAnsi="Calibri" w:cs="Segoe UI"/>
          <w:b w:val="0"/>
          <w:i w:val="0"/>
          <w:szCs w:val="22"/>
          <w:lang w:val="sk-SK"/>
        </w:rPr>
        <w:t>dní od doručenia vý</w:t>
      </w:r>
      <w:r w:rsidR="00172931" w:rsidRPr="00172931">
        <w:rPr>
          <w:rFonts w:ascii="Calibri" w:hAnsi="Calibri" w:cs="Segoe UI"/>
          <w:b w:val="0"/>
          <w:i w:val="0"/>
          <w:szCs w:val="22"/>
          <w:lang w:val="sk-SK"/>
        </w:rPr>
        <w:t>z</w:t>
      </w:r>
      <w:r w:rsidRPr="00172931">
        <w:rPr>
          <w:rFonts w:ascii="Calibri" w:hAnsi="Calibri" w:cs="Segoe UI"/>
          <w:b w:val="0"/>
          <w:i w:val="0"/>
          <w:szCs w:val="22"/>
          <w:lang w:val="sk-SK"/>
        </w:rPr>
        <w:t>vy</w:t>
      </w:r>
      <w:r w:rsidR="00D51A3E">
        <w:rPr>
          <w:rFonts w:ascii="Calibri" w:hAnsi="Calibri" w:cs="Segoe UI"/>
          <w:b w:val="0"/>
          <w:i w:val="0"/>
          <w:szCs w:val="22"/>
          <w:lang w:val="sk-SK"/>
        </w:rPr>
        <w:t xml:space="preserve"> </w:t>
      </w:r>
      <w:r w:rsidR="00172931" w:rsidRPr="00172931">
        <w:rPr>
          <w:rFonts w:ascii="Calibri" w:hAnsi="Calibri" w:cs="Segoe UI"/>
          <w:b w:val="0"/>
          <w:i w:val="0"/>
          <w:szCs w:val="22"/>
          <w:lang w:val="sk-SK"/>
        </w:rPr>
        <w:t>Integrátora</w:t>
      </w:r>
      <w:r w:rsidR="00172931">
        <w:rPr>
          <w:rFonts w:ascii="Calibri" w:hAnsi="Calibri" w:cs="Segoe UI"/>
          <w:b w:val="0"/>
          <w:i w:val="0"/>
          <w:szCs w:val="22"/>
          <w:lang w:val="sk-SK"/>
        </w:rPr>
        <w:t>,</w:t>
      </w:r>
      <w:r w:rsidR="00D51A3E">
        <w:rPr>
          <w:rFonts w:ascii="Calibri" w:hAnsi="Calibri" w:cs="Segoe UI"/>
          <w:b w:val="0"/>
          <w:i w:val="0"/>
          <w:szCs w:val="22"/>
          <w:lang w:val="sk-SK"/>
        </w:rPr>
        <w:t xml:space="preserve"> </w:t>
      </w:r>
    </w:p>
    <w:p w14:paraId="417C07A9" w14:textId="0DCA7276" w:rsidR="00C30DE8" w:rsidRDefault="00C30DE8" w:rsidP="00C00C1D">
      <w:pPr>
        <w:pStyle w:val="Clanek11"/>
        <w:numPr>
          <w:ilvl w:val="0"/>
          <w:numId w:val="12"/>
        </w:numPr>
        <w:spacing w:line="276" w:lineRule="auto"/>
        <w:rPr>
          <w:rFonts w:ascii="Calibri" w:hAnsi="Calibri" w:cs="Segoe UI"/>
          <w:b w:val="0"/>
          <w:i w:val="0"/>
          <w:szCs w:val="22"/>
          <w:lang w:val="sk-SK"/>
        </w:rPr>
      </w:pPr>
      <w:r w:rsidRPr="00172931">
        <w:rPr>
          <w:rFonts w:ascii="Calibri" w:hAnsi="Calibri" w:cs="Segoe UI"/>
          <w:b w:val="0"/>
          <w:i w:val="0"/>
          <w:szCs w:val="22"/>
          <w:lang w:val="sk-SK"/>
        </w:rPr>
        <w:t>bude pri</w:t>
      </w:r>
      <w:r w:rsidR="00D51A3E">
        <w:rPr>
          <w:rFonts w:ascii="Calibri" w:hAnsi="Calibri" w:cs="Segoe UI"/>
          <w:b w:val="0"/>
          <w:i w:val="0"/>
          <w:szCs w:val="22"/>
          <w:lang w:val="sk-SK"/>
        </w:rPr>
        <w:t xml:space="preserve"> </w:t>
      </w:r>
      <w:r w:rsidR="00172931">
        <w:rPr>
          <w:rFonts w:ascii="Calibri" w:hAnsi="Calibri" w:cs="Segoe UI"/>
          <w:b w:val="0"/>
          <w:i w:val="0"/>
          <w:szCs w:val="22"/>
          <w:lang w:val="sk-SK"/>
        </w:rPr>
        <w:t>rozvoji a prevádzke</w:t>
      </w:r>
      <w:r w:rsidR="00D51A3E">
        <w:rPr>
          <w:rFonts w:ascii="Calibri" w:hAnsi="Calibri" w:cs="Segoe UI"/>
          <w:b w:val="0"/>
          <w:i w:val="0"/>
          <w:szCs w:val="22"/>
          <w:lang w:val="sk-SK"/>
        </w:rPr>
        <w:t xml:space="preserve"> </w:t>
      </w:r>
      <w:r w:rsidRPr="00172931">
        <w:rPr>
          <w:rFonts w:ascii="Calibri" w:hAnsi="Calibri" w:cs="Segoe UI"/>
          <w:b w:val="0"/>
          <w:i w:val="0"/>
          <w:szCs w:val="22"/>
          <w:lang w:val="sk-SK"/>
        </w:rPr>
        <w:t>ID</w:t>
      </w:r>
      <w:r w:rsidR="00172931">
        <w:rPr>
          <w:rFonts w:ascii="Calibri" w:hAnsi="Calibri" w:cs="Segoe UI"/>
          <w:b w:val="0"/>
          <w:i w:val="0"/>
          <w:szCs w:val="22"/>
          <w:lang w:val="sk-SK"/>
        </w:rPr>
        <w:t>S</w:t>
      </w:r>
      <w:r w:rsidRPr="00172931">
        <w:rPr>
          <w:rFonts w:ascii="Calibri" w:hAnsi="Calibri" w:cs="Segoe UI"/>
          <w:b w:val="0"/>
          <w:i w:val="0"/>
          <w:szCs w:val="22"/>
          <w:lang w:val="sk-SK"/>
        </w:rPr>
        <w:t xml:space="preserve"> ŽK poskytovať Objednávateľovi</w:t>
      </w:r>
      <w:r w:rsidR="00172931">
        <w:rPr>
          <w:rFonts w:ascii="Calibri" w:hAnsi="Calibri" w:cs="Segoe UI"/>
          <w:b w:val="0"/>
          <w:i w:val="0"/>
          <w:szCs w:val="22"/>
          <w:lang w:val="sk-SK"/>
        </w:rPr>
        <w:t>,</w:t>
      </w:r>
      <w:r w:rsidR="00D51A3E">
        <w:rPr>
          <w:rFonts w:ascii="Calibri" w:hAnsi="Calibri" w:cs="Segoe UI"/>
          <w:b w:val="0"/>
          <w:i w:val="0"/>
          <w:szCs w:val="22"/>
          <w:lang w:val="sk-SK"/>
        </w:rPr>
        <w:t xml:space="preserve"> </w:t>
      </w:r>
      <w:r w:rsidRPr="00172931">
        <w:rPr>
          <w:rFonts w:ascii="Calibri" w:hAnsi="Calibri" w:cs="Segoe UI"/>
          <w:b w:val="0"/>
          <w:i w:val="0"/>
          <w:szCs w:val="22"/>
          <w:lang w:val="sk-SK"/>
        </w:rPr>
        <w:t>ako aj Integrátorovi všetku potrebnú súčinnosť, ktorú možno</w:t>
      </w:r>
      <w:r w:rsidR="00172931">
        <w:rPr>
          <w:rFonts w:ascii="Calibri" w:hAnsi="Calibri" w:cs="Segoe UI"/>
          <w:b w:val="0"/>
          <w:i w:val="0"/>
          <w:szCs w:val="22"/>
          <w:lang w:val="sk-SK"/>
        </w:rPr>
        <w:t xml:space="preserve"> od neho spravodlivo požadovať, </w:t>
      </w:r>
    </w:p>
    <w:p w14:paraId="4E3EAC52" w14:textId="4110FD76" w:rsidR="00172931" w:rsidRDefault="00172931" w:rsidP="00C00C1D">
      <w:pPr>
        <w:pStyle w:val="Clanek11"/>
        <w:numPr>
          <w:ilvl w:val="0"/>
          <w:numId w:val="12"/>
        </w:numPr>
        <w:spacing w:line="276" w:lineRule="auto"/>
        <w:rPr>
          <w:rFonts w:ascii="Calibri" w:hAnsi="Calibri" w:cs="Segoe UI"/>
          <w:b w:val="0"/>
          <w:i w:val="0"/>
          <w:szCs w:val="22"/>
          <w:lang w:val="sk-SK"/>
        </w:rPr>
      </w:pPr>
      <w:r>
        <w:rPr>
          <w:rFonts w:ascii="Calibri" w:hAnsi="Calibri" w:cs="Segoe UI"/>
          <w:b w:val="0"/>
          <w:i w:val="0"/>
          <w:szCs w:val="22"/>
          <w:lang w:val="sk-SK"/>
        </w:rPr>
        <w:t>bude poskytovať Objednávateľovi alebo priamo Integrátorovi na vyžiadanie všetky potrebné údaje o jednotlivých Spojoch na Autobusových linkách a o výbere cestovného, ktorými disponuje.</w:t>
      </w:r>
      <w:r w:rsidR="00D51A3E">
        <w:rPr>
          <w:rFonts w:ascii="Calibri" w:hAnsi="Calibri" w:cs="Segoe UI"/>
          <w:b w:val="0"/>
          <w:i w:val="0"/>
          <w:szCs w:val="22"/>
          <w:lang w:val="sk-SK"/>
        </w:rPr>
        <w:t xml:space="preserve"> </w:t>
      </w:r>
    </w:p>
    <w:p w14:paraId="55659C08" w14:textId="70B68CD4" w:rsidR="00C30DE8" w:rsidRPr="001D51D9" w:rsidRDefault="00172931" w:rsidP="00C30DE8">
      <w:pPr>
        <w:pStyle w:val="Clanek11"/>
        <w:numPr>
          <w:ilvl w:val="1"/>
          <w:numId w:val="0"/>
        </w:numPr>
        <w:spacing w:line="276" w:lineRule="auto"/>
        <w:ind w:left="709" w:hanging="709"/>
        <w:rPr>
          <w:rFonts w:ascii="Calibri" w:hAnsi="Calibri" w:cs="Segoe UI"/>
          <w:b w:val="0"/>
          <w:i w:val="0"/>
          <w:szCs w:val="22"/>
          <w:lang w:val="sk-SK"/>
        </w:rPr>
      </w:pPr>
      <w:r>
        <w:rPr>
          <w:rFonts w:ascii="Calibri" w:hAnsi="Calibri" w:cs="Segoe UI"/>
          <w:b w:val="0"/>
          <w:i w:val="0"/>
          <w:szCs w:val="22"/>
          <w:lang w:val="sk-SK"/>
        </w:rPr>
        <w:t>9.4</w:t>
      </w:r>
      <w:r w:rsidR="0073635B">
        <w:rPr>
          <w:rFonts w:ascii="Calibri" w:hAnsi="Calibri" w:cs="Segoe UI"/>
          <w:b w:val="0"/>
          <w:i w:val="0"/>
          <w:szCs w:val="22"/>
          <w:lang w:val="sk-SK"/>
        </w:rPr>
        <w:tab/>
      </w:r>
      <w:r w:rsidR="00C30DE8" w:rsidRPr="00102C6F">
        <w:rPr>
          <w:rFonts w:ascii="Calibri" w:hAnsi="Calibri" w:cs="Segoe UI"/>
          <w:b w:val="0"/>
          <w:i w:val="0"/>
          <w:szCs w:val="22"/>
        </w:rPr>
        <w:t>Dopravc</w:t>
      </w:r>
      <w:r w:rsidR="00C30DE8">
        <w:rPr>
          <w:rFonts w:ascii="Calibri" w:hAnsi="Calibri" w:cs="Segoe UI"/>
          <w:b w:val="0"/>
          <w:i w:val="0"/>
          <w:szCs w:val="22"/>
          <w:lang w:val="sk-SK"/>
        </w:rPr>
        <w:t>a</w:t>
      </w:r>
      <w:r w:rsidR="00C30DE8" w:rsidRPr="00102C6F">
        <w:rPr>
          <w:rFonts w:ascii="Calibri" w:hAnsi="Calibri" w:cs="Segoe UI"/>
          <w:b w:val="0"/>
          <w:i w:val="0"/>
          <w:szCs w:val="22"/>
        </w:rPr>
        <w:t xml:space="preserve"> je </w:t>
      </w:r>
      <w:r w:rsidR="00C30DE8">
        <w:rPr>
          <w:rFonts w:ascii="Calibri" w:hAnsi="Calibri" w:cs="Segoe UI"/>
          <w:b w:val="0"/>
          <w:i w:val="0"/>
          <w:szCs w:val="22"/>
          <w:lang w:val="sk-SK"/>
        </w:rPr>
        <w:t>oboznámený a</w:t>
      </w:r>
      <w:r w:rsidR="00D51A3E">
        <w:rPr>
          <w:rFonts w:ascii="Calibri" w:hAnsi="Calibri" w:cs="Segoe UI"/>
          <w:b w:val="0"/>
          <w:i w:val="0"/>
          <w:szCs w:val="22"/>
          <w:lang w:val="sk-SK"/>
        </w:rPr>
        <w:t xml:space="preserve"> </w:t>
      </w:r>
      <w:r w:rsidR="00C30DE8" w:rsidRPr="00102C6F">
        <w:rPr>
          <w:rFonts w:ascii="Calibri" w:hAnsi="Calibri" w:cs="Segoe UI"/>
          <w:b w:val="0"/>
          <w:i w:val="0"/>
          <w:szCs w:val="22"/>
        </w:rPr>
        <w:t>výslovn</w:t>
      </w:r>
      <w:r w:rsidR="00C30DE8">
        <w:rPr>
          <w:rFonts w:ascii="Calibri" w:hAnsi="Calibri" w:cs="Segoe UI"/>
          <w:b w:val="0"/>
          <w:i w:val="0"/>
          <w:szCs w:val="22"/>
          <w:lang w:val="sk-SK"/>
        </w:rPr>
        <w:t>e</w:t>
      </w:r>
      <w:r w:rsidR="00C30DE8" w:rsidRPr="00102C6F">
        <w:rPr>
          <w:rFonts w:ascii="Calibri" w:hAnsi="Calibri" w:cs="Segoe UI"/>
          <w:b w:val="0"/>
          <w:i w:val="0"/>
          <w:szCs w:val="22"/>
        </w:rPr>
        <w:t xml:space="preserve"> </w:t>
      </w:r>
      <w:r w:rsidR="00C30DE8">
        <w:rPr>
          <w:rFonts w:ascii="Calibri" w:hAnsi="Calibri" w:cs="Segoe UI"/>
          <w:b w:val="0"/>
          <w:i w:val="0"/>
          <w:szCs w:val="22"/>
          <w:lang w:val="sk-SK"/>
        </w:rPr>
        <w:t>súhlasí s tým, že Objednávateľ je oprávnený</w:t>
      </w:r>
      <w:r w:rsidR="00D51A3E">
        <w:rPr>
          <w:rFonts w:ascii="Calibri" w:hAnsi="Calibri" w:cs="Segoe UI"/>
          <w:b w:val="0"/>
          <w:i w:val="0"/>
          <w:szCs w:val="22"/>
          <w:lang w:val="sk-SK"/>
        </w:rPr>
        <w:t xml:space="preserve"> </w:t>
      </w:r>
      <w:r w:rsidR="00C30DE8">
        <w:rPr>
          <w:rFonts w:ascii="Calibri" w:hAnsi="Calibri" w:cs="Segoe UI"/>
          <w:b w:val="0"/>
          <w:i w:val="0"/>
          <w:szCs w:val="22"/>
          <w:lang w:val="sk-SK"/>
        </w:rPr>
        <w:t>písomne splnomocniť</w:t>
      </w:r>
      <w:r w:rsidR="00D51A3E">
        <w:rPr>
          <w:rFonts w:ascii="Calibri" w:hAnsi="Calibri" w:cs="Segoe UI"/>
          <w:b w:val="0"/>
          <w:i w:val="0"/>
          <w:szCs w:val="22"/>
          <w:lang w:val="sk-SK"/>
        </w:rPr>
        <w:t xml:space="preserve"> </w:t>
      </w:r>
      <w:r w:rsidR="00C30DE8">
        <w:rPr>
          <w:rFonts w:ascii="Calibri" w:hAnsi="Calibri" w:cs="Segoe UI"/>
          <w:b w:val="0"/>
          <w:i w:val="0"/>
          <w:szCs w:val="22"/>
          <w:lang w:val="sk-SK"/>
        </w:rPr>
        <w:t>Integrátora</w:t>
      </w:r>
      <w:r w:rsidR="00D51A3E">
        <w:rPr>
          <w:rFonts w:ascii="Calibri" w:hAnsi="Calibri" w:cs="Segoe UI"/>
          <w:b w:val="0"/>
          <w:i w:val="0"/>
          <w:szCs w:val="22"/>
          <w:lang w:val="sk-SK"/>
        </w:rPr>
        <w:t xml:space="preserve"> </w:t>
      </w:r>
      <w:r w:rsidR="00C30DE8">
        <w:rPr>
          <w:rFonts w:ascii="Calibri" w:hAnsi="Calibri" w:cs="Segoe UI"/>
          <w:b w:val="0"/>
          <w:i w:val="0"/>
          <w:szCs w:val="22"/>
          <w:lang w:val="sk-SK"/>
        </w:rPr>
        <w:t xml:space="preserve">výkonom </w:t>
      </w:r>
      <w:r w:rsidR="005D405E">
        <w:rPr>
          <w:rFonts w:ascii="Calibri" w:hAnsi="Calibri" w:cs="Segoe UI"/>
          <w:b w:val="0"/>
          <w:i w:val="0"/>
          <w:szCs w:val="22"/>
          <w:lang w:val="sk-SK"/>
        </w:rPr>
        <w:t>vybraných</w:t>
      </w:r>
      <w:r w:rsidR="00C30DE8">
        <w:rPr>
          <w:rFonts w:ascii="Calibri" w:hAnsi="Calibri" w:cs="Segoe UI"/>
          <w:b w:val="0"/>
          <w:i w:val="0"/>
          <w:szCs w:val="22"/>
          <w:lang w:val="sk-SK"/>
        </w:rPr>
        <w:t xml:space="preserve"> práv,</w:t>
      </w:r>
      <w:r w:rsidR="00D51A3E">
        <w:rPr>
          <w:rFonts w:ascii="Calibri" w:hAnsi="Calibri" w:cs="Segoe UI"/>
          <w:b w:val="0"/>
          <w:i w:val="0"/>
          <w:szCs w:val="22"/>
          <w:lang w:val="sk-SK"/>
        </w:rPr>
        <w:t xml:space="preserve"> </w:t>
      </w:r>
      <w:r w:rsidR="00C30DE8">
        <w:rPr>
          <w:rFonts w:ascii="Calibri" w:hAnsi="Calibri" w:cs="Segoe UI"/>
          <w:b w:val="0"/>
          <w:i w:val="0"/>
          <w:szCs w:val="22"/>
          <w:lang w:val="sk-SK"/>
        </w:rPr>
        <w:t>povinností a činností, ktoré pre Objednávateľa vyplývajú z tejto zmluvy</w:t>
      </w:r>
      <w:r w:rsidR="0021754A">
        <w:rPr>
          <w:rFonts w:ascii="Calibri" w:hAnsi="Calibri" w:cs="Segoe UI"/>
          <w:b w:val="0"/>
          <w:i w:val="0"/>
          <w:szCs w:val="22"/>
          <w:lang w:val="sk-SK"/>
        </w:rPr>
        <w:t xml:space="preserve"> (vrátane uplatňovania</w:t>
      </w:r>
      <w:r w:rsidR="001B6136">
        <w:rPr>
          <w:rFonts w:ascii="Calibri" w:hAnsi="Calibri" w:cs="Segoe UI"/>
          <w:b w:val="0"/>
          <w:i w:val="0"/>
          <w:szCs w:val="22"/>
          <w:lang w:val="sk-SK"/>
        </w:rPr>
        <w:t xml:space="preserve"> a vymáhania</w:t>
      </w:r>
      <w:r w:rsidR="0021754A">
        <w:rPr>
          <w:rFonts w:ascii="Calibri" w:hAnsi="Calibri" w:cs="Segoe UI"/>
          <w:b w:val="0"/>
          <w:i w:val="0"/>
          <w:szCs w:val="22"/>
          <w:lang w:val="sk-SK"/>
        </w:rPr>
        <w:t xml:space="preserve"> nárokov </w:t>
      </w:r>
      <w:r w:rsidR="00C3613B">
        <w:rPr>
          <w:rFonts w:ascii="Calibri" w:hAnsi="Calibri" w:cs="Segoe UI"/>
          <w:b w:val="0"/>
          <w:i w:val="0"/>
          <w:szCs w:val="22"/>
          <w:lang w:val="sk-SK"/>
        </w:rPr>
        <w:t xml:space="preserve">Objednávateľa </w:t>
      </w:r>
      <w:r w:rsidR="0021754A">
        <w:rPr>
          <w:rFonts w:ascii="Calibri" w:hAnsi="Calibri" w:cs="Segoe UI"/>
          <w:b w:val="0"/>
          <w:i w:val="0"/>
          <w:szCs w:val="22"/>
          <w:lang w:val="sk-SK"/>
        </w:rPr>
        <w:t>na zmluvné pokuty)</w:t>
      </w:r>
      <w:r w:rsidR="00C30DE8">
        <w:rPr>
          <w:rFonts w:ascii="Calibri" w:hAnsi="Calibri" w:cs="Segoe UI"/>
          <w:b w:val="0"/>
          <w:i w:val="0"/>
          <w:szCs w:val="22"/>
          <w:lang w:val="sk-SK"/>
        </w:rPr>
        <w:t>.</w:t>
      </w:r>
      <w:r w:rsidR="00D51A3E">
        <w:rPr>
          <w:rFonts w:ascii="Calibri" w:hAnsi="Calibri" w:cs="Segoe UI"/>
          <w:b w:val="0"/>
          <w:i w:val="0"/>
          <w:szCs w:val="22"/>
          <w:lang w:val="sk-SK"/>
        </w:rPr>
        <w:t xml:space="preserve"> </w:t>
      </w:r>
      <w:r w:rsidR="00C30DE8">
        <w:rPr>
          <w:rFonts w:ascii="Calibri" w:hAnsi="Calibri" w:cs="Segoe UI"/>
          <w:b w:val="0"/>
          <w:i w:val="0"/>
          <w:szCs w:val="22"/>
          <w:lang w:val="sk-SK"/>
        </w:rPr>
        <w:t>Objednávateľ</w:t>
      </w:r>
      <w:r w:rsidR="00D51A3E">
        <w:rPr>
          <w:rFonts w:ascii="Calibri" w:hAnsi="Calibri" w:cs="Segoe UI"/>
          <w:b w:val="0"/>
          <w:i w:val="0"/>
          <w:szCs w:val="22"/>
          <w:lang w:val="sk-SK"/>
        </w:rPr>
        <w:t xml:space="preserve"> </w:t>
      </w:r>
      <w:r w:rsidR="00C30DE8">
        <w:rPr>
          <w:rFonts w:ascii="Calibri" w:hAnsi="Calibri" w:cs="Segoe UI"/>
          <w:b w:val="0"/>
          <w:i w:val="0"/>
          <w:szCs w:val="22"/>
          <w:lang w:val="sk-SK"/>
        </w:rPr>
        <w:t>písomne oznámi Dopravcovi rozsah splnomocnenia Integrátora konať v mene a na účet Objednávateľa</w:t>
      </w:r>
      <w:r w:rsidR="00D51A3E">
        <w:rPr>
          <w:rFonts w:ascii="Calibri" w:hAnsi="Calibri" w:cs="Segoe UI"/>
          <w:b w:val="0"/>
          <w:i w:val="0"/>
          <w:szCs w:val="22"/>
          <w:lang w:val="sk-SK"/>
        </w:rPr>
        <w:t xml:space="preserve"> </w:t>
      </w:r>
      <w:r w:rsidR="00C30DE8">
        <w:rPr>
          <w:rFonts w:ascii="Calibri" w:hAnsi="Calibri" w:cs="Segoe UI"/>
          <w:b w:val="0"/>
          <w:i w:val="0"/>
          <w:szCs w:val="22"/>
          <w:lang w:val="sk-SK"/>
        </w:rPr>
        <w:t>a Dopravca sa zaväzuje takéto oznámenie akceptovať a vo veci ďalej konať priamo s Integrátorom.</w:t>
      </w:r>
      <w:r w:rsidR="00D51A3E">
        <w:rPr>
          <w:rFonts w:ascii="Calibri" w:hAnsi="Calibri" w:cs="Segoe UI"/>
          <w:b w:val="0"/>
          <w:i w:val="0"/>
          <w:szCs w:val="22"/>
          <w:lang w:val="sk-SK"/>
        </w:rPr>
        <w:t xml:space="preserve"> </w:t>
      </w:r>
      <w:r w:rsidR="00C30DE8">
        <w:rPr>
          <w:rFonts w:ascii="Calibri" w:hAnsi="Calibri" w:cs="Segoe UI"/>
          <w:b w:val="0"/>
          <w:i w:val="0"/>
          <w:szCs w:val="22"/>
          <w:lang w:val="sk-SK"/>
        </w:rPr>
        <w:t>Objednávateľ si vyhradzuje právo v splnomocnení určiť,</w:t>
      </w:r>
      <w:r w:rsidR="00D51A3E">
        <w:rPr>
          <w:rFonts w:ascii="Calibri" w:hAnsi="Calibri" w:cs="Segoe UI"/>
          <w:b w:val="0"/>
          <w:i w:val="0"/>
          <w:szCs w:val="22"/>
          <w:lang w:val="sk-SK"/>
        </w:rPr>
        <w:t xml:space="preserve"> </w:t>
      </w:r>
      <w:r w:rsidR="00C30DE8">
        <w:rPr>
          <w:rFonts w:ascii="Calibri" w:hAnsi="Calibri" w:cs="Segoe UI"/>
          <w:b w:val="0"/>
          <w:i w:val="0"/>
          <w:szCs w:val="22"/>
          <w:lang w:val="sk-SK"/>
        </w:rPr>
        <w:t>o ktorých úkonoch alebo činnostiach vykonaných</w:t>
      </w:r>
      <w:r w:rsidR="00D51A3E">
        <w:rPr>
          <w:rFonts w:ascii="Calibri" w:hAnsi="Calibri" w:cs="Segoe UI"/>
          <w:b w:val="0"/>
          <w:i w:val="0"/>
          <w:szCs w:val="22"/>
          <w:lang w:val="sk-SK"/>
        </w:rPr>
        <w:t xml:space="preserve"> </w:t>
      </w:r>
      <w:r w:rsidR="00C30DE8">
        <w:rPr>
          <w:rFonts w:ascii="Calibri" w:hAnsi="Calibri" w:cs="Segoe UI"/>
          <w:b w:val="0"/>
          <w:i w:val="0"/>
          <w:szCs w:val="22"/>
          <w:lang w:val="sk-SK"/>
        </w:rPr>
        <w:t>Integrátorom</w:t>
      </w:r>
      <w:r w:rsidR="00D51A3E">
        <w:rPr>
          <w:rFonts w:ascii="Calibri" w:hAnsi="Calibri" w:cs="Segoe UI"/>
          <w:b w:val="0"/>
          <w:i w:val="0"/>
          <w:szCs w:val="22"/>
          <w:lang w:val="sk-SK"/>
        </w:rPr>
        <w:t xml:space="preserve"> </w:t>
      </w:r>
      <w:r w:rsidR="00C30DE8">
        <w:rPr>
          <w:rFonts w:ascii="Calibri" w:hAnsi="Calibri" w:cs="Segoe UI"/>
          <w:b w:val="0"/>
          <w:i w:val="0"/>
          <w:szCs w:val="22"/>
          <w:lang w:val="sk-SK"/>
        </w:rPr>
        <w:t>má byť po ich vykonaní</w:t>
      </w:r>
      <w:r w:rsidR="00D51A3E">
        <w:rPr>
          <w:rFonts w:ascii="Calibri" w:hAnsi="Calibri" w:cs="Segoe UI"/>
          <w:b w:val="0"/>
          <w:i w:val="0"/>
          <w:szCs w:val="22"/>
          <w:lang w:val="sk-SK"/>
        </w:rPr>
        <w:t xml:space="preserve"> </w:t>
      </w:r>
      <w:r w:rsidR="00C30DE8">
        <w:rPr>
          <w:rFonts w:ascii="Calibri" w:hAnsi="Calibri" w:cs="Segoe UI"/>
          <w:b w:val="0"/>
          <w:i w:val="0"/>
          <w:szCs w:val="22"/>
          <w:lang w:val="sk-SK"/>
        </w:rPr>
        <w:t>vyrozumený, alebo ktoré úkony</w:t>
      </w:r>
      <w:r w:rsidR="00D51A3E">
        <w:rPr>
          <w:rFonts w:ascii="Calibri" w:hAnsi="Calibri" w:cs="Segoe UI"/>
          <w:b w:val="0"/>
          <w:i w:val="0"/>
          <w:szCs w:val="22"/>
          <w:lang w:val="sk-SK"/>
        </w:rPr>
        <w:t xml:space="preserve"> </w:t>
      </w:r>
      <w:r w:rsidR="00C30DE8">
        <w:rPr>
          <w:rFonts w:ascii="Calibri" w:hAnsi="Calibri" w:cs="Segoe UI"/>
          <w:b w:val="0"/>
          <w:i w:val="0"/>
          <w:szCs w:val="22"/>
          <w:lang w:val="sk-SK"/>
        </w:rPr>
        <w:t>alebo činnosti Integrátora podliehajú pred ich vykonaním predchádzajúcemu súhlasu Objednávateľa.</w:t>
      </w:r>
      <w:r w:rsidR="00D51A3E">
        <w:rPr>
          <w:rFonts w:ascii="Calibri" w:hAnsi="Calibri" w:cs="Segoe UI"/>
          <w:b w:val="0"/>
          <w:i w:val="0"/>
          <w:szCs w:val="22"/>
          <w:lang w:val="sk-SK"/>
        </w:rPr>
        <w:t xml:space="preserve"> </w:t>
      </w:r>
      <w:r>
        <w:rPr>
          <w:rFonts w:ascii="Calibri" w:hAnsi="Calibri" w:cs="Segoe UI"/>
          <w:b w:val="0"/>
          <w:i w:val="0"/>
          <w:szCs w:val="22"/>
          <w:lang w:val="sk-SK"/>
        </w:rPr>
        <w:t>Písomné splnomocnenie Objednávateľa pre Integrátora môže mať</w:t>
      </w:r>
      <w:r w:rsidR="00D51A3E">
        <w:rPr>
          <w:rFonts w:ascii="Calibri" w:hAnsi="Calibri" w:cs="Segoe UI"/>
          <w:b w:val="0"/>
          <w:i w:val="0"/>
          <w:szCs w:val="22"/>
          <w:lang w:val="sk-SK"/>
        </w:rPr>
        <w:t xml:space="preserve"> </w:t>
      </w:r>
      <w:r>
        <w:rPr>
          <w:rFonts w:ascii="Calibri" w:hAnsi="Calibri" w:cs="Segoe UI"/>
          <w:b w:val="0"/>
          <w:i w:val="0"/>
          <w:szCs w:val="22"/>
          <w:lang w:val="sk-SK"/>
        </w:rPr>
        <w:t>podobu</w:t>
      </w:r>
      <w:r w:rsidR="00D51A3E">
        <w:rPr>
          <w:rFonts w:ascii="Calibri" w:hAnsi="Calibri" w:cs="Segoe UI"/>
          <w:b w:val="0"/>
          <w:i w:val="0"/>
          <w:szCs w:val="22"/>
          <w:lang w:val="sk-SK"/>
        </w:rPr>
        <w:t xml:space="preserve"> </w:t>
      </w:r>
      <w:r w:rsidR="00A14015">
        <w:rPr>
          <w:rFonts w:ascii="Calibri" w:hAnsi="Calibri" w:cs="Segoe UI"/>
          <w:b w:val="0"/>
          <w:i w:val="0"/>
          <w:szCs w:val="22"/>
          <w:lang w:val="sk-SK"/>
        </w:rPr>
        <w:t>plnej moci</w:t>
      </w:r>
      <w:r w:rsidR="00D51A3E">
        <w:rPr>
          <w:rFonts w:ascii="Calibri" w:hAnsi="Calibri" w:cs="Segoe UI"/>
          <w:b w:val="0"/>
          <w:i w:val="0"/>
          <w:szCs w:val="22"/>
          <w:lang w:val="sk-SK"/>
        </w:rPr>
        <w:t xml:space="preserve"> </w:t>
      </w:r>
      <w:r>
        <w:rPr>
          <w:rFonts w:ascii="Calibri" w:hAnsi="Calibri" w:cs="Segoe UI"/>
          <w:b w:val="0"/>
          <w:i w:val="0"/>
          <w:szCs w:val="22"/>
          <w:lang w:val="sk-SK"/>
        </w:rPr>
        <w:t xml:space="preserve">a/alebo príkaznej </w:t>
      </w:r>
      <w:r w:rsidR="00A14015">
        <w:rPr>
          <w:rFonts w:ascii="Calibri" w:hAnsi="Calibri" w:cs="Segoe UI"/>
          <w:b w:val="0"/>
          <w:i w:val="0"/>
          <w:szCs w:val="22"/>
          <w:lang w:val="sk-SK"/>
        </w:rPr>
        <w:t>a/</w:t>
      </w:r>
      <w:r>
        <w:rPr>
          <w:rFonts w:ascii="Calibri" w:hAnsi="Calibri" w:cs="Segoe UI"/>
          <w:b w:val="0"/>
          <w:i w:val="0"/>
          <w:szCs w:val="22"/>
          <w:lang w:val="sk-SK"/>
        </w:rPr>
        <w:t xml:space="preserve">alebo mandátnej zmluvy. </w:t>
      </w:r>
    </w:p>
    <w:p w14:paraId="7A63E487" w14:textId="0CD772B9" w:rsidR="00A14015" w:rsidRPr="00020AA0" w:rsidRDefault="00172931" w:rsidP="00020AA0">
      <w:pPr>
        <w:pStyle w:val="Clanek11"/>
        <w:numPr>
          <w:ilvl w:val="1"/>
          <w:numId w:val="0"/>
        </w:numPr>
        <w:spacing w:line="276" w:lineRule="auto"/>
        <w:ind w:left="709" w:hanging="709"/>
        <w:rPr>
          <w:rFonts w:ascii="Calibri" w:hAnsi="Calibri" w:cs="Segoe UI"/>
          <w:b w:val="0"/>
          <w:i w:val="0"/>
          <w:szCs w:val="22"/>
          <w:lang w:val="sk-SK"/>
        </w:rPr>
      </w:pPr>
      <w:r>
        <w:rPr>
          <w:rFonts w:ascii="Calibri" w:hAnsi="Calibri" w:cs="Segoe UI"/>
          <w:b w:val="0"/>
          <w:i w:val="0"/>
          <w:szCs w:val="22"/>
          <w:lang w:val="sk-SK"/>
        </w:rPr>
        <w:t>9.</w:t>
      </w:r>
      <w:r w:rsidR="00020AA0">
        <w:rPr>
          <w:rFonts w:ascii="Calibri" w:hAnsi="Calibri" w:cs="Segoe UI"/>
          <w:b w:val="0"/>
          <w:i w:val="0"/>
          <w:szCs w:val="22"/>
          <w:lang w:val="sk-SK"/>
        </w:rPr>
        <w:t>5</w:t>
      </w:r>
      <w:r w:rsidR="00020AA0">
        <w:rPr>
          <w:rFonts w:ascii="Calibri" w:hAnsi="Calibri" w:cs="Segoe UI"/>
          <w:b w:val="0"/>
          <w:i w:val="0"/>
          <w:szCs w:val="22"/>
          <w:lang w:val="sk-SK"/>
        </w:rPr>
        <w:tab/>
      </w:r>
      <w:r w:rsidR="00020AA0" w:rsidRPr="00020AA0">
        <w:rPr>
          <w:rFonts w:ascii="Calibri" w:hAnsi="Calibri" w:cs="Calibri"/>
          <w:b w:val="0"/>
          <w:i w:val="0"/>
          <w:lang w:val="sk-SK"/>
        </w:rPr>
        <w:t xml:space="preserve">Dopravca vyslovene súhlasí s tým, že informácie získané pri plnení povinnosti podľa tejto Zmluvy a v súvislosti s ňou sa nepovažujú za predmet obchodného tajomstva a Objednávateľ je tak oprávnený v rozsahu stanovenom príslušnými právnymi predpismi (napr. </w:t>
      </w:r>
      <w:proofErr w:type="spellStart"/>
      <w:r w:rsidR="00020AA0" w:rsidRPr="00020AA0">
        <w:rPr>
          <w:rFonts w:ascii="Calibri" w:hAnsi="Calibri" w:cs="Calibri"/>
          <w:b w:val="0"/>
          <w:i w:val="0"/>
          <w:lang w:val="sk-SK"/>
        </w:rPr>
        <w:t>Infozákon</w:t>
      </w:r>
      <w:proofErr w:type="spellEnd"/>
      <w:r w:rsidR="00020AA0" w:rsidRPr="00020AA0">
        <w:rPr>
          <w:rFonts w:ascii="Calibri" w:hAnsi="Calibri" w:cs="Calibri"/>
          <w:b w:val="0"/>
          <w:i w:val="0"/>
          <w:lang w:val="sk-SK"/>
        </w:rPr>
        <w:t>) poskytnúť ich tretím osobám. Také poskytnutie informácií nie je porušením obchodného tajomstva ani dôvernosti informácií.</w:t>
      </w:r>
    </w:p>
    <w:p w14:paraId="65431803" w14:textId="0421B8D7" w:rsidR="00A418CC" w:rsidRPr="00020AA0" w:rsidRDefault="00A14015" w:rsidP="00A14015">
      <w:pPr>
        <w:pStyle w:val="Clanek11"/>
        <w:numPr>
          <w:ilvl w:val="1"/>
          <w:numId w:val="0"/>
        </w:numPr>
        <w:spacing w:line="276" w:lineRule="auto"/>
        <w:ind w:left="709" w:hanging="709"/>
        <w:rPr>
          <w:rFonts w:ascii="Calibri" w:hAnsi="Calibri"/>
          <w:b w:val="0"/>
          <w:i w:val="0"/>
          <w:szCs w:val="22"/>
        </w:rPr>
      </w:pPr>
      <w:r w:rsidRPr="00020AA0">
        <w:rPr>
          <w:rFonts w:ascii="Calibri" w:hAnsi="Calibri" w:cs="Segoe UI"/>
          <w:b w:val="0"/>
          <w:i w:val="0"/>
          <w:szCs w:val="22"/>
          <w:lang w:val="sk-SK"/>
        </w:rPr>
        <w:t>9.6</w:t>
      </w:r>
      <w:r w:rsidR="0073635B">
        <w:rPr>
          <w:rFonts w:ascii="Calibri" w:hAnsi="Calibri" w:cs="Segoe UI"/>
          <w:b w:val="0"/>
          <w:i w:val="0"/>
          <w:szCs w:val="22"/>
          <w:lang w:val="sk-SK"/>
        </w:rPr>
        <w:tab/>
      </w:r>
      <w:r w:rsidR="00A418CC" w:rsidRPr="00020AA0">
        <w:rPr>
          <w:rFonts w:ascii="Calibri" w:hAnsi="Calibri"/>
          <w:b w:val="0"/>
          <w:i w:val="0"/>
          <w:szCs w:val="22"/>
        </w:rPr>
        <w:t xml:space="preserve">Súčasťou prípravy </w:t>
      </w:r>
      <w:r w:rsidRPr="00020AA0">
        <w:rPr>
          <w:rFonts w:ascii="Calibri" w:hAnsi="Calibri"/>
          <w:b w:val="0"/>
          <w:i w:val="0"/>
          <w:szCs w:val="22"/>
        </w:rPr>
        <w:t>Integrátora</w:t>
      </w:r>
      <w:r w:rsidR="00A418CC" w:rsidRPr="00020AA0">
        <w:rPr>
          <w:rFonts w:ascii="Calibri" w:hAnsi="Calibri"/>
          <w:b w:val="0"/>
          <w:i w:val="0"/>
          <w:szCs w:val="22"/>
        </w:rPr>
        <w:t xml:space="preserve"> na prevzatie funkcie garanta prevádzky, správy, rozvoja a kontroly IDS ŽK je zriadenie</w:t>
      </w:r>
      <w:r w:rsidR="00020AA0">
        <w:rPr>
          <w:rFonts w:ascii="Calibri" w:hAnsi="Calibri"/>
          <w:b w:val="0"/>
          <w:i w:val="0"/>
          <w:szCs w:val="22"/>
          <w:lang w:val="sk-SK"/>
        </w:rPr>
        <w:t xml:space="preserve"> Clearingového centra</w:t>
      </w:r>
      <w:r w:rsidR="009D3251">
        <w:rPr>
          <w:rFonts w:ascii="Calibri" w:hAnsi="Calibri"/>
          <w:b w:val="0"/>
          <w:i w:val="0"/>
          <w:szCs w:val="22"/>
          <w:lang w:val="sk-SK"/>
        </w:rPr>
        <w:t xml:space="preserve"> </w:t>
      </w:r>
      <w:r w:rsidR="009D3251" w:rsidRPr="003B046D">
        <w:rPr>
          <w:rFonts w:ascii="Calibri" w:hAnsi="Calibri"/>
          <w:b w:val="0"/>
          <w:i w:val="0"/>
          <w:szCs w:val="22"/>
          <w:lang w:val="sk-SK"/>
        </w:rPr>
        <w:t xml:space="preserve">Integrátora </w:t>
      </w:r>
      <w:r w:rsidR="00020AA0">
        <w:rPr>
          <w:rFonts w:ascii="Calibri" w:hAnsi="Calibri"/>
          <w:b w:val="0"/>
          <w:i w:val="0"/>
          <w:szCs w:val="22"/>
          <w:lang w:val="sk-SK"/>
        </w:rPr>
        <w:t>a Centrálneho dispečingu</w:t>
      </w:r>
      <w:r w:rsidR="009D3251">
        <w:rPr>
          <w:rFonts w:ascii="Calibri" w:hAnsi="Calibri"/>
          <w:b w:val="0"/>
          <w:i w:val="0"/>
          <w:szCs w:val="22"/>
          <w:lang w:val="sk-SK"/>
        </w:rPr>
        <w:t xml:space="preserve"> </w:t>
      </w:r>
      <w:r w:rsidR="009D3251" w:rsidRPr="003B046D">
        <w:rPr>
          <w:rFonts w:ascii="Calibri" w:hAnsi="Calibri"/>
          <w:b w:val="0"/>
          <w:i w:val="0"/>
          <w:szCs w:val="22"/>
          <w:lang w:val="sk-SK"/>
        </w:rPr>
        <w:t>Integrátora</w:t>
      </w:r>
      <w:r w:rsidR="00020AA0">
        <w:rPr>
          <w:rFonts w:ascii="Calibri" w:hAnsi="Calibri"/>
          <w:b w:val="0"/>
          <w:i w:val="0"/>
          <w:szCs w:val="22"/>
          <w:lang w:val="sk-SK"/>
        </w:rPr>
        <w:t>.</w:t>
      </w:r>
      <w:r w:rsidR="00D51A3E">
        <w:rPr>
          <w:rFonts w:ascii="Calibri" w:hAnsi="Calibri"/>
          <w:b w:val="0"/>
          <w:i w:val="0"/>
          <w:szCs w:val="22"/>
          <w:lang w:val="sk-SK"/>
        </w:rPr>
        <w:t xml:space="preserve"> </w:t>
      </w:r>
      <w:r w:rsidR="00A418CC" w:rsidRPr="00020AA0">
        <w:rPr>
          <w:rFonts w:ascii="Calibri" w:hAnsi="Calibri"/>
          <w:b w:val="0"/>
          <w:i w:val="0"/>
          <w:szCs w:val="22"/>
        </w:rPr>
        <w:t xml:space="preserve">Dopravca je v tejto súvislosti povinný najneskôr </w:t>
      </w:r>
      <w:r w:rsidRPr="00020AA0">
        <w:rPr>
          <w:rFonts w:ascii="Calibri" w:hAnsi="Calibri"/>
          <w:b w:val="0"/>
          <w:i w:val="0"/>
          <w:szCs w:val="22"/>
          <w:lang w:val="sk-SK"/>
        </w:rPr>
        <w:t>3</w:t>
      </w:r>
      <w:r w:rsidR="00A418CC" w:rsidRPr="00020AA0">
        <w:rPr>
          <w:rFonts w:ascii="Calibri" w:hAnsi="Calibri"/>
          <w:b w:val="0"/>
          <w:i w:val="0"/>
          <w:szCs w:val="22"/>
        </w:rPr>
        <w:t xml:space="preserve">0 </w:t>
      </w:r>
      <w:r w:rsidRPr="00020AA0">
        <w:rPr>
          <w:rFonts w:ascii="Calibri" w:hAnsi="Calibri"/>
          <w:b w:val="0"/>
          <w:i w:val="0"/>
          <w:szCs w:val="22"/>
          <w:lang w:val="sk-SK"/>
        </w:rPr>
        <w:t xml:space="preserve">kalendárnych </w:t>
      </w:r>
      <w:r w:rsidR="00A418CC" w:rsidRPr="00020AA0">
        <w:rPr>
          <w:rFonts w:ascii="Calibri" w:hAnsi="Calibri"/>
          <w:b w:val="0"/>
          <w:i w:val="0"/>
          <w:szCs w:val="22"/>
        </w:rPr>
        <w:t xml:space="preserve">dní pred začatím poskytovania Služby úspešne vykonať </w:t>
      </w:r>
      <w:r w:rsidR="00580C42" w:rsidRPr="00020AA0">
        <w:rPr>
          <w:rFonts w:ascii="Calibri" w:hAnsi="Calibri"/>
          <w:b w:val="0"/>
          <w:i w:val="0"/>
          <w:szCs w:val="22"/>
          <w:lang w:val="sk-SK"/>
        </w:rPr>
        <w:t>T</w:t>
      </w:r>
      <w:proofErr w:type="spellStart"/>
      <w:r w:rsidR="00A418CC" w:rsidRPr="00020AA0">
        <w:rPr>
          <w:rFonts w:ascii="Calibri" w:hAnsi="Calibri"/>
          <w:b w:val="0"/>
          <w:i w:val="0"/>
          <w:szCs w:val="22"/>
        </w:rPr>
        <w:t>estovaciu</w:t>
      </w:r>
      <w:proofErr w:type="spellEnd"/>
      <w:r w:rsidR="00A418CC" w:rsidRPr="00020AA0">
        <w:rPr>
          <w:rFonts w:ascii="Calibri" w:hAnsi="Calibri"/>
          <w:b w:val="0"/>
          <w:i w:val="0"/>
          <w:szCs w:val="22"/>
        </w:rPr>
        <w:t xml:space="preserve"> prevádzku, ktorou Dopravca preukáže splnenie požiadaviek: </w:t>
      </w:r>
    </w:p>
    <w:p w14:paraId="60BC22C2" w14:textId="7F4D9344" w:rsidR="00020AA0" w:rsidRDefault="00580C42" w:rsidP="009D3251">
      <w:pPr>
        <w:pStyle w:val="gmail-msolistparagraph"/>
        <w:spacing w:before="0" w:beforeAutospacing="0" w:after="0" w:afterAutospacing="0" w:line="254" w:lineRule="auto"/>
        <w:ind w:left="709" w:firstLine="86"/>
        <w:jc w:val="both"/>
        <w:rPr>
          <w:rFonts w:ascii="Calibri" w:hAnsi="Calibri"/>
          <w:sz w:val="22"/>
          <w:szCs w:val="22"/>
          <w:shd w:val="clear" w:color="auto" w:fill="FFFF00"/>
        </w:rPr>
      </w:pPr>
      <w:r w:rsidRPr="00020AA0">
        <w:rPr>
          <w:rFonts w:ascii="Calibri" w:hAnsi="Calibri"/>
          <w:sz w:val="22"/>
          <w:szCs w:val="22"/>
        </w:rPr>
        <w:t>a)</w:t>
      </w:r>
      <w:r w:rsidR="00D51A3E">
        <w:rPr>
          <w:rFonts w:ascii="Calibri" w:hAnsi="Calibri"/>
          <w:sz w:val="22"/>
          <w:szCs w:val="22"/>
        </w:rPr>
        <w:t xml:space="preserve"> </w:t>
      </w:r>
      <w:r w:rsidR="00A418CC" w:rsidRPr="00020AA0">
        <w:rPr>
          <w:rFonts w:ascii="Calibri" w:hAnsi="Calibri"/>
          <w:sz w:val="22"/>
          <w:szCs w:val="22"/>
        </w:rPr>
        <w:t>na funkčnosť</w:t>
      </w:r>
      <w:r w:rsidR="00020AA0">
        <w:rPr>
          <w:rFonts w:ascii="Calibri" w:hAnsi="Calibri"/>
          <w:sz w:val="22"/>
          <w:szCs w:val="22"/>
        </w:rPr>
        <w:t xml:space="preserve"> Odbavovacieho zariadenia </w:t>
      </w:r>
      <w:r w:rsidR="00A418CC" w:rsidRPr="00020AA0">
        <w:rPr>
          <w:rFonts w:ascii="Calibri" w:hAnsi="Calibri"/>
          <w:sz w:val="22"/>
          <w:szCs w:val="22"/>
        </w:rPr>
        <w:t>a</w:t>
      </w:r>
      <w:r w:rsidR="00020AA0">
        <w:rPr>
          <w:rFonts w:ascii="Calibri" w:hAnsi="Calibri"/>
          <w:sz w:val="22"/>
          <w:szCs w:val="22"/>
        </w:rPr>
        <w:t> </w:t>
      </w:r>
      <w:r w:rsidR="00A418CC" w:rsidRPr="00020AA0">
        <w:rPr>
          <w:rFonts w:ascii="Calibri" w:hAnsi="Calibri"/>
          <w:sz w:val="22"/>
          <w:szCs w:val="22"/>
        </w:rPr>
        <w:t>komunikáci</w:t>
      </w:r>
      <w:r w:rsidR="002B6567" w:rsidRPr="00020AA0">
        <w:rPr>
          <w:rFonts w:ascii="Calibri" w:hAnsi="Calibri"/>
          <w:sz w:val="22"/>
          <w:szCs w:val="22"/>
        </w:rPr>
        <w:t>u</w:t>
      </w:r>
      <w:r w:rsidR="00020AA0">
        <w:rPr>
          <w:rFonts w:ascii="Calibri" w:hAnsi="Calibri"/>
          <w:sz w:val="22"/>
          <w:szCs w:val="22"/>
        </w:rPr>
        <w:t xml:space="preserve"> s Clearingovým centrom</w:t>
      </w:r>
      <w:r w:rsidR="009D3251">
        <w:rPr>
          <w:rFonts w:ascii="Calibri" w:hAnsi="Calibri"/>
          <w:sz w:val="22"/>
          <w:szCs w:val="22"/>
        </w:rPr>
        <w:t xml:space="preserve"> </w:t>
      </w:r>
      <w:r w:rsidR="009D3251" w:rsidRPr="003B046D">
        <w:rPr>
          <w:rFonts w:ascii="Calibri" w:hAnsi="Calibri"/>
          <w:sz w:val="22"/>
          <w:szCs w:val="22"/>
        </w:rPr>
        <w:t>Integrátora</w:t>
      </w:r>
      <w:r w:rsidR="00D51A3E">
        <w:rPr>
          <w:rFonts w:ascii="Calibri" w:hAnsi="Calibri"/>
          <w:sz w:val="22"/>
          <w:szCs w:val="22"/>
        </w:rPr>
        <w:t xml:space="preserve"> </w:t>
      </w:r>
      <w:r w:rsidR="00A418CC" w:rsidRPr="00020AA0">
        <w:rPr>
          <w:rFonts w:ascii="Calibri" w:hAnsi="Calibri"/>
          <w:sz w:val="22"/>
          <w:szCs w:val="22"/>
        </w:rPr>
        <w:t xml:space="preserve">podľa podmienok uvedených v bodoch </w:t>
      </w:r>
      <w:r w:rsidR="005D405E">
        <w:rPr>
          <w:rFonts w:ascii="Calibri" w:hAnsi="Calibri"/>
          <w:sz w:val="22"/>
          <w:szCs w:val="22"/>
        </w:rPr>
        <w:t xml:space="preserve">9.8 až  9.13 </w:t>
      </w:r>
      <w:r w:rsidR="00D51A3E">
        <w:rPr>
          <w:rFonts w:ascii="Calibri" w:hAnsi="Calibri"/>
          <w:sz w:val="22"/>
          <w:szCs w:val="22"/>
        </w:rPr>
        <w:t xml:space="preserve"> </w:t>
      </w:r>
      <w:r w:rsidRPr="00020AA0">
        <w:rPr>
          <w:rFonts w:ascii="Calibri" w:hAnsi="Calibri"/>
          <w:sz w:val="22"/>
          <w:szCs w:val="22"/>
        </w:rPr>
        <w:t>Zmluvy</w:t>
      </w:r>
      <w:r w:rsidR="00D51A3E">
        <w:rPr>
          <w:rFonts w:ascii="Calibri" w:hAnsi="Calibri"/>
          <w:sz w:val="22"/>
          <w:szCs w:val="22"/>
        </w:rPr>
        <w:t xml:space="preserve"> </w:t>
      </w:r>
      <w:r w:rsidRPr="00020AA0">
        <w:rPr>
          <w:rFonts w:ascii="Calibri" w:hAnsi="Calibri"/>
          <w:sz w:val="22"/>
          <w:szCs w:val="22"/>
        </w:rPr>
        <w:t>a v Prílohe č.</w:t>
      </w:r>
      <w:r w:rsidR="00D51A3E">
        <w:rPr>
          <w:rFonts w:ascii="Calibri" w:hAnsi="Calibri"/>
          <w:sz w:val="22"/>
          <w:szCs w:val="22"/>
        </w:rPr>
        <w:t xml:space="preserve"> </w:t>
      </w:r>
      <w:r w:rsidRPr="00020AA0">
        <w:rPr>
          <w:rFonts w:ascii="Calibri" w:hAnsi="Calibri"/>
          <w:sz w:val="22"/>
          <w:szCs w:val="22"/>
        </w:rPr>
        <w:t>8</w:t>
      </w:r>
      <w:r w:rsidR="00D51A3E">
        <w:rPr>
          <w:rFonts w:ascii="Calibri" w:hAnsi="Calibri"/>
          <w:sz w:val="22"/>
          <w:szCs w:val="22"/>
        </w:rPr>
        <w:t xml:space="preserve"> </w:t>
      </w:r>
      <w:r w:rsidRPr="00020AA0">
        <w:rPr>
          <w:rFonts w:ascii="Calibri" w:hAnsi="Calibri"/>
          <w:sz w:val="22"/>
          <w:szCs w:val="22"/>
        </w:rPr>
        <w:t xml:space="preserve">Zmluvy </w:t>
      </w:r>
      <w:r w:rsidR="00020AA0">
        <w:rPr>
          <w:rFonts w:ascii="Calibri" w:hAnsi="Calibri"/>
          <w:sz w:val="22"/>
          <w:szCs w:val="22"/>
        </w:rPr>
        <w:t>–</w:t>
      </w:r>
      <w:r w:rsidR="00D51A3E">
        <w:rPr>
          <w:rFonts w:ascii="Calibri" w:hAnsi="Calibri"/>
          <w:sz w:val="22"/>
          <w:szCs w:val="22"/>
        </w:rPr>
        <w:t xml:space="preserve"> </w:t>
      </w:r>
      <w:r w:rsidR="00020AA0">
        <w:rPr>
          <w:rFonts w:ascii="Calibri" w:hAnsi="Calibri"/>
          <w:sz w:val="22"/>
          <w:szCs w:val="22"/>
        </w:rPr>
        <w:t>Popis dátovej komunikácie</w:t>
      </w:r>
      <w:r w:rsidR="00D51A3E">
        <w:rPr>
          <w:rFonts w:ascii="Calibri" w:hAnsi="Calibri"/>
          <w:sz w:val="22"/>
          <w:szCs w:val="22"/>
        </w:rPr>
        <w:t xml:space="preserve"> </w:t>
      </w:r>
    </w:p>
    <w:p w14:paraId="211D0B34" w14:textId="77777777" w:rsidR="00020AA0" w:rsidRDefault="00020AA0" w:rsidP="00020AA0">
      <w:pPr>
        <w:pStyle w:val="gmail-msolistparagraph"/>
        <w:spacing w:before="0" w:beforeAutospacing="0" w:after="0" w:afterAutospacing="0" w:line="254" w:lineRule="auto"/>
        <w:ind w:left="1155"/>
        <w:jc w:val="both"/>
        <w:rPr>
          <w:rFonts w:ascii="Calibri" w:hAnsi="Calibri"/>
          <w:sz w:val="22"/>
          <w:szCs w:val="22"/>
          <w:shd w:val="clear" w:color="auto" w:fill="FFFF00"/>
        </w:rPr>
      </w:pPr>
    </w:p>
    <w:p w14:paraId="6BF98778" w14:textId="519576FD" w:rsidR="00580C42" w:rsidRDefault="00A418CC" w:rsidP="00C00C1D">
      <w:pPr>
        <w:pStyle w:val="gmail-msolistparagraph"/>
        <w:numPr>
          <w:ilvl w:val="0"/>
          <w:numId w:val="36"/>
        </w:numPr>
        <w:spacing w:before="0" w:beforeAutospacing="0" w:after="0" w:afterAutospacing="0" w:line="254" w:lineRule="auto"/>
        <w:ind w:left="1134"/>
        <w:jc w:val="both"/>
        <w:rPr>
          <w:rFonts w:ascii="Calibri" w:hAnsi="Calibri"/>
          <w:sz w:val="22"/>
          <w:szCs w:val="22"/>
          <w:shd w:val="clear" w:color="auto" w:fill="FFFF00"/>
        </w:rPr>
      </w:pPr>
      <w:r w:rsidRPr="00020AA0">
        <w:rPr>
          <w:rFonts w:ascii="Calibri" w:hAnsi="Calibri"/>
          <w:sz w:val="22"/>
          <w:szCs w:val="22"/>
        </w:rPr>
        <w:lastRenderedPageBreak/>
        <w:t>na funkčnosť komunikácie Používaných vozidiel s</w:t>
      </w:r>
      <w:r w:rsidR="00580C42" w:rsidRPr="00020AA0">
        <w:rPr>
          <w:rFonts w:ascii="Calibri" w:hAnsi="Calibri"/>
          <w:sz w:val="22"/>
          <w:szCs w:val="22"/>
        </w:rPr>
        <w:t> Dispečerským praco</w:t>
      </w:r>
      <w:r w:rsidR="00020AA0" w:rsidRPr="00020AA0">
        <w:rPr>
          <w:rFonts w:ascii="Calibri" w:hAnsi="Calibri"/>
          <w:sz w:val="22"/>
          <w:szCs w:val="22"/>
        </w:rPr>
        <w:t xml:space="preserve">viskom Dopravcu </w:t>
      </w:r>
      <w:r w:rsidR="00020AA0">
        <w:rPr>
          <w:rFonts w:ascii="Calibri" w:hAnsi="Calibri"/>
          <w:sz w:val="22"/>
          <w:szCs w:val="22"/>
        </w:rPr>
        <w:t>a </w:t>
      </w:r>
      <w:r w:rsidRPr="00020AA0">
        <w:rPr>
          <w:rFonts w:ascii="Calibri" w:hAnsi="Calibri"/>
          <w:sz w:val="22"/>
          <w:szCs w:val="22"/>
        </w:rPr>
        <w:t>s</w:t>
      </w:r>
      <w:r w:rsidR="00020AA0">
        <w:rPr>
          <w:rFonts w:ascii="Calibri" w:hAnsi="Calibri"/>
          <w:sz w:val="22"/>
          <w:szCs w:val="22"/>
        </w:rPr>
        <w:t> Centrálnym dispečingom</w:t>
      </w:r>
      <w:r w:rsidR="009D3251">
        <w:rPr>
          <w:rFonts w:ascii="Calibri" w:hAnsi="Calibri"/>
          <w:sz w:val="22"/>
          <w:szCs w:val="22"/>
        </w:rPr>
        <w:t xml:space="preserve"> </w:t>
      </w:r>
      <w:r w:rsidR="009D3251" w:rsidRPr="003B046D">
        <w:rPr>
          <w:rFonts w:ascii="Calibri" w:hAnsi="Calibri"/>
          <w:sz w:val="22"/>
          <w:szCs w:val="22"/>
        </w:rPr>
        <w:t>Integrátora</w:t>
      </w:r>
      <w:r w:rsidR="00D51A3E">
        <w:rPr>
          <w:rFonts w:ascii="Calibri" w:hAnsi="Calibri"/>
          <w:sz w:val="22"/>
          <w:szCs w:val="22"/>
        </w:rPr>
        <w:t xml:space="preserve"> </w:t>
      </w:r>
      <w:r w:rsidRPr="00020AA0">
        <w:rPr>
          <w:rFonts w:ascii="Calibri" w:hAnsi="Calibri"/>
          <w:sz w:val="22"/>
          <w:szCs w:val="22"/>
        </w:rPr>
        <w:t xml:space="preserve">podľa podmienok uvedených v bodoch </w:t>
      </w:r>
      <w:r w:rsidR="005D405E">
        <w:rPr>
          <w:rFonts w:ascii="Calibri" w:hAnsi="Calibri"/>
          <w:sz w:val="22"/>
          <w:szCs w:val="22"/>
        </w:rPr>
        <w:t>9.14 až  9.17</w:t>
      </w:r>
      <w:r w:rsidR="00D51A3E">
        <w:rPr>
          <w:rFonts w:ascii="Calibri" w:hAnsi="Calibri"/>
          <w:sz w:val="22"/>
          <w:szCs w:val="22"/>
        </w:rPr>
        <w:t xml:space="preserve"> </w:t>
      </w:r>
      <w:r w:rsidR="00A40E70" w:rsidRPr="00020AA0">
        <w:rPr>
          <w:rFonts w:ascii="Calibri" w:hAnsi="Calibri"/>
          <w:sz w:val="22"/>
          <w:szCs w:val="22"/>
        </w:rPr>
        <w:t>Zmluvy</w:t>
      </w:r>
      <w:r w:rsidR="00D51A3E">
        <w:rPr>
          <w:rFonts w:ascii="Calibri" w:hAnsi="Calibri"/>
          <w:sz w:val="22"/>
          <w:szCs w:val="22"/>
        </w:rPr>
        <w:t xml:space="preserve"> </w:t>
      </w:r>
      <w:r w:rsidR="00580C42" w:rsidRPr="00020AA0">
        <w:rPr>
          <w:rFonts w:ascii="Calibri" w:hAnsi="Calibri"/>
          <w:sz w:val="22"/>
          <w:szCs w:val="22"/>
        </w:rPr>
        <w:t>a v Prílohe č.</w:t>
      </w:r>
      <w:r w:rsidR="00D51A3E">
        <w:rPr>
          <w:rFonts w:ascii="Calibri" w:hAnsi="Calibri"/>
          <w:sz w:val="22"/>
          <w:szCs w:val="22"/>
        </w:rPr>
        <w:t xml:space="preserve"> </w:t>
      </w:r>
      <w:r w:rsidR="00580C42" w:rsidRPr="00020AA0">
        <w:rPr>
          <w:rFonts w:ascii="Calibri" w:hAnsi="Calibri"/>
          <w:sz w:val="22"/>
          <w:szCs w:val="22"/>
        </w:rPr>
        <w:t>8</w:t>
      </w:r>
      <w:r w:rsidR="00D51A3E">
        <w:rPr>
          <w:rFonts w:ascii="Calibri" w:hAnsi="Calibri"/>
          <w:sz w:val="22"/>
          <w:szCs w:val="22"/>
        </w:rPr>
        <w:t xml:space="preserve"> </w:t>
      </w:r>
      <w:r w:rsidR="00580C42" w:rsidRPr="00020AA0">
        <w:rPr>
          <w:rFonts w:ascii="Calibri" w:hAnsi="Calibri"/>
          <w:sz w:val="22"/>
          <w:szCs w:val="22"/>
        </w:rPr>
        <w:t xml:space="preserve">Zmluvy </w:t>
      </w:r>
      <w:r w:rsidR="00020AA0">
        <w:rPr>
          <w:rFonts w:ascii="Calibri" w:hAnsi="Calibri"/>
          <w:sz w:val="22"/>
          <w:szCs w:val="22"/>
        </w:rPr>
        <w:t>– Popis dátovej komunikácie</w:t>
      </w:r>
      <w:r w:rsidR="00D51A3E">
        <w:rPr>
          <w:rFonts w:ascii="Calibri" w:hAnsi="Calibri"/>
          <w:sz w:val="22"/>
          <w:szCs w:val="22"/>
        </w:rPr>
        <w:t xml:space="preserve"> </w:t>
      </w:r>
    </w:p>
    <w:p w14:paraId="4142A326" w14:textId="77777777" w:rsidR="00020AA0" w:rsidRPr="00020AA0" w:rsidRDefault="00020AA0" w:rsidP="00020AA0">
      <w:pPr>
        <w:pStyle w:val="gmail-msolistparagraph"/>
        <w:spacing w:before="0" w:beforeAutospacing="0" w:after="0" w:afterAutospacing="0" w:line="254" w:lineRule="auto"/>
        <w:ind w:left="1134"/>
        <w:jc w:val="both"/>
        <w:rPr>
          <w:rFonts w:ascii="Calibri" w:hAnsi="Calibri"/>
          <w:sz w:val="22"/>
          <w:szCs w:val="22"/>
          <w:shd w:val="clear" w:color="auto" w:fill="FFFF00"/>
        </w:rPr>
      </w:pPr>
    </w:p>
    <w:p w14:paraId="247A8F20" w14:textId="7754654A" w:rsidR="006C2062" w:rsidRPr="006C2062" w:rsidRDefault="00A418CC" w:rsidP="005D405E">
      <w:pPr>
        <w:pStyle w:val="gmail-msolistparagraph"/>
        <w:numPr>
          <w:ilvl w:val="1"/>
          <w:numId w:val="37"/>
        </w:numPr>
        <w:spacing w:before="0" w:beforeAutospacing="0" w:after="0" w:afterAutospacing="0" w:line="254" w:lineRule="auto"/>
        <w:ind w:left="709" w:hanging="664"/>
        <w:jc w:val="both"/>
        <w:rPr>
          <w:rFonts w:ascii="Calibri" w:hAnsi="Calibri" w:cs="Calibri"/>
          <w:sz w:val="22"/>
          <w:szCs w:val="22"/>
        </w:rPr>
      </w:pPr>
      <w:r w:rsidRPr="00020AA0">
        <w:rPr>
          <w:rFonts w:ascii="Calibri" w:hAnsi="Calibri" w:cs="Calibri"/>
          <w:sz w:val="22"/>
          <w:szCs w:val="22"/>
        </w:rPr>
        <w:t xml:space="preserve">Testovacia prevádzka sa považuje za úspešne vykonanú, ak Objednávateľ túto skutočnosť písomne potvrdí. V prípade, ak prvá </w:t>
      </w:r>
      <w:r w:rsidR="00A40E70" w:rsidRPr="00020AA0">
        <w:rPr>
          <w:rFonts w:ascii="Calibri" w:hAnsi="Calibri" w:cs="Calibri"/>
          <w:sz w:val="22"/>
          <w:szCs w:val="22"/>
        </w:rPr>
        <w:t>T</w:t>
      </w:r>
      <w:r w:rsidRPr="00020AA0">
        <w:rPr>
          <w:rFonts w:ascii="Calibri" w:hAnsi="Calibri" w:cs="Calibri"/>
          <w:sz w:val="22"/>
          <w:szCs w:val="22"/>
        </w:rPr>
        <w:t xml:space="preserve">estovacia prevádzka nebude úspešne vykonaná, bude </w:t>
      </w:r>
      <w:r w:rsidRPr="006C2062">
        <w:rPr>
          <w:rFonts w:ascii="Calibri" w:hAnsi="Calibri" w:cs="Calibri"/>
          <w:sz w:val="22"/>
          <w:szCs w:val="22"/>
        </w:rPr>
        <w:t xml:space="preserve">vykonaná opakovaná </w:t>
      </w:r>
      <w:r w:rsidR="00A40E70" w:rsidRPr="006C2062">
        <w:rPr>
          <w:rFonts w:ascii="Calibri" w:hAnsi="Calibri" w:cs="Calibri"/>
          <w:sz w:val="22"/>
          <w:szCs w:val="22"/>
        </w:rPr>
        <w:t>T</w:t>
      </w:r>
      <w:r w:rsidRPr="006C2062">
        <w:rPr>
          <w:rFonts w:ascii="Calibri" w:hAnsi="Calibri" w:cs="Calibri"/>
          <w:sz w:val="22"/>
          <w:szCs w:val="22"/>
        </w:rPr>
        <w:t xml:space="preserve">estovacia prevádzka a to v lehote a spôsobom stanoveným v písomnom pokyne </w:t>
      </w:r>
      <w:r w:rsidR="00A40E70" w:rsidRPr="006C2062">
        <w:rPr>
          <w:rFonts w:ascii="Calibri" w:hAnsi="Calibri" w:cs="Calibri"/>
          <w:sz w:val="22"/>
          <w:szCs w:val="22"/>
        </w:rPr>
        <w:t>O</w:t>
      </w:r>
      <w:r w:rsidRPr="006C2062">
        <w:rPr>
          <w:rFonts w:ascii="Calibri" w:hAnsi="Calibri" w:cs="Calibri"/>
          <w:sz w:val="22"/>
          <w:szCs w:val="22"/>
        </w:rPr>
        <w:t>bjednávateľa.</w:t>
      </w:r>
      <w:r w:rsidR="00D51A3E">
        <w:rPr>
          <w:rFonts w:ascii="Calibri" w:hAnsi="Calibri" w:cs="Calibri"/>
          <w:sz w:val="22"/>
          <w:szCs w:val="22"/>
        </w:rPr>
        <w:t xml:space="preserve"> </w:t>
      </w:r>
      <w:r w:rsidRPr="006C2062">
        <w:rPr>
          <w:rFonts w:ascii="Calibri" w:hAnsi="Calibri" w:cs="Calibri"/>
          <w:sz w:val="22"/>
          <w:szCs w:val="22"/>
        </w:rPr>
        <w:t>Ak Clearingové centrum</w:t>
      </w:r>
      <w:r w:rsidR="009D3251">
        <w:rPr>
          <w:rFonts w:ascii="Calibri" w:hAnsi="Calibri" w:cs="Calibri"/>
          <w:sz w:val="22"/>
          <w:szCs w:val="22"/>
        </w:rPr>
        <w:t xml:space="preserve"> </w:t>
      </w:r>
      <w:r w:rsidR="009D3251" w:rsidRPr="003B046D">
        <w:rPr>
          <w:rFonts w:ascii="Calibri" w:hAnsi="Calibri"/>
          <w:sz w:val="22"/>
          <w:szCs w:val="22"/>
        </w:rPr>
        <w:t>Integrátora</w:t>
      </w:r>
      <w:r w:rsidRPr="003B046D">
        <w:rPr>
          <w:rFonts w:ascii="Calibri" w:hAnsi="Calibri" w:cs="Calibri"/>
          <w:sz w:val="22"/>
          <w:szCs w:val="22"/>
        </w:rPr>
        <w:t xml:space="preserve"> </w:t>
      </w:r>
      <w:r w:rsidRPr="006C2062">
        <w:rPr>
          <w:rFonts w:ascii="Calibri" w:hAnsi="Calibri" w:cs="Calibri"/>
          <w:sz w:val="22"/>
          <w:szCs w:val="22"/>
        </w:rPr>
        <w:t>a</w:t>
      </w:r>
      <w:r w:rsidR="00A40E70" w:rsidRPr="006C2062">
        <w:rPr>
          <w:rFonts w:ascii="Calibri" w:hAnsi="Calibri" w:cs="Calibri"/>
          <w:sz w:val="22"/>
          <w:szCs w:val="22"/>
        </w:rPr>
        <w:t>/alebo</w:t>
      </w:r>
      <w:r w:rsidR="00D51A3E">
        <w:rPr>
          <w:rFonts w:ascii="Calibri" w:hAnsi="Calibri" w:cs="Calibri"/>
          <w:sz w:val="22"/>
          <w:szCs w:val="22"/>
        </w:rPr>
        <w:t xml:space="preserve"> </w:t>
      </w:r>
      <w:r w:rsidRPr="006C2062">
        <w:rPr>
          <w:rFonts w:ascii="Calibri" w:hAnsi="Calibri" w:cs="Calibri"/>
          <w:sz w:val="22"/>
          <w:szCs w:val="22"/>
        </w:rPr>
        <w:t>Centrálny dispečing</w:t>
      </w:r>
      <w:r w:rsidR="009D3251">
        <w:rPr>
          <w:rFonts w:ascii="Calibri" w:hAnsi="Calibri" w:cs="Calibri"/>
          <w:sz w:val="22"/>
          <w:szCs w:val="22"/>
        </w:rPr>
        <w:t xml:space="preserve"> </w:t>
      </w:r>
      <w:r w:rsidR="009D3251" w:rsidRPr="003B046D">
        <w:rPr>
          <w:rFonts w:ascii="Calibri" w:hAnsi="Calibri"/>
          <w:sz w:val="22"/>
          <w:szCs w:val="22"/>
        </w:rPr>
        <w:t>Integrátora</w:t>
      </w:r>
      <w:r w:rsidRPr="003B046D">
        <w:rPr>
          <w:rFonts w:ascii="Calibri" w:hAnsi="Calibri" w:cs="Calibri"/>
          <w:sz w:val="22"/>
          <w:szCs w:val="22"/>
        </w:rPr>
        <w:t xml:space="preserve"> </w:t>
      </w:r>
      <w:r w:rsidR="002B6567" w:rsidRPr="006C2062">
        <w:rPr>
          <w:rFonts w:ascii="Calibri" w:hAnsi="Calibri" w:cs="Calibri"/>
          <w:sz w:val="22"/>
          <w:szCs w:val="22"/>
        </w:rPr>
        <w:t>nebude</w:t>
      </w:r>
      <w:r w:rsidR="00D51A3E">
        <w:rPr>
          <w:rFonts w:ascii="Calibri" w:hAnsi="Calibri" w:cs="Calibri"/>
          <w:sz w:val="22"/>
          <w:szCs w:val="22"/>
        </w:rPr>
        <w:t xml:space="preserve"> </w:t>
      </w:r>
      <w:r w:rsidRPr="006C2062">
        <w:rPr>
          <w:rFonts w:ascii="Calibri" w:hAnsi="Calibri" w:cs="Calibri"/>
          <w:sz w:val="22"/>
          <w:szCs w:val="22"/>
        </w:rPr>
        <w:t>z akýchkoľvek</w:t>
      </w:r>
      <w:r w:rsidR="00D51A3E">
        <w:rPr>
          <w:rFonts w:ascii="Calibri" w:hAnsi="Calibri" w:cs="Calibri"/>
          <w:sz w:val="22"/>
          <w:szCs w:val="22"/>
        </w:rPr>
        <w:t xml:space="preserve"> </w:t>
      </w:r>
      <w:r w:rsidRPr="006C2062">
        <w:rPr>
          <w:rFonts w:ascii="Calibri" w:hAnsi="Calibri" w:cs="Calibri"/>
          <w:sz w:val="22"/>
          <w:szCs w:val="22"/>
        </w:rPr>
        <w:t xml:space="preserve">dôvodov </w:t>
      </w:r>
      <w:r w:rsidR="002B6567" w:rsidRPr="006C2062">
        <w:rPr>
          <w:rFonts w:ascii="Calibri" w:hAnsi="Calibri" w:cs="Calibri"/>
          <w:sz w:val="22"/>
          <w:szCs w:val="22"/>
        </w:rPr>
        <w:t>pred začatím poskytovania</w:t>
      </w:r>
      <w:r w:rsidR="00D51A3E">
        <w:rPr>
          <w:rFonts w:ascii="Calibri" w:hAnsi="Calibri" w:cs="Calibri"/>
          <w:sz w:val="22"/>
          <w:szCs w:val="22"/>
        </w:rPr>
        <w:t xml:space="preserve"> </w:t>
      </w:r>
      <w:r w:rsidR="002B6567" w:rsidRPr="006C2062">
        <w:rPr>
          <w:rFonts w:ascii="Calibri" w:hAnsi="Calibri" w:cs="Calibri"/>
          <w:sz w:val="22"/>
          <w:szCs w:val="22"/>
        </w:rPr>
        <w:t>Služby</w:t>
      </w:r>
      <w:r w:rsidR="00D51A3E">
        <w:rPr>
          <w:rFonts w:ascii="Calibri" w:hAnsi="Calibri" w:cs="Calibri"/>
          <w:sz w:val="22"/>
          <w:szCs w:val="22"/>
        </w:rPr>
        <w:t xml:space="preserve"> </w:t>
      </w:r>
      <w:r w:rsidRPr="006C2062">
        <w:rPr>
          <w:rFonts w:ascii="Calibri" w:hAnsi="Calibri" w:cs="Calibri"/>
          <w:sz w:val="22"/>
          <w:szCs w:val="22"/>
        </w:rPr>
        <w:t>funkčné</w:t>
      </w:r>
      <w:r w:rsidR="00B30517" w:rsidRPr="006C2062">
        <w:rPr>
          <w:rFonts w:ascii="Calibri" w:hAnsi="Calibri" w:cs="Calibri"/>
          <w:sz w:val="22"/>
          <w:szCs w:val="22"/>
        </w:rPr>
        <w:t>/funkčný</w:t>
      </w:r>
      <w:r w:rsidRPr="006C2062">
        <w:rPr>
          <w:rFonts w:ascii="Calibri" w:hAnsi="Calibri" w:cs="Calibri"/>
          <w:sz w:val="22"/>
          <w:szCs w:val="22"/>
        </w:rPr>
        <w:t xml:space="preserve">, vykoná sa </w:t>
      </w:r>
      <w:r w:rsidR="002B6567" w:rsidRPr="006C2062">
        <w:rPr>
          <w:rFonts w:ascii="Calibri" w:hAnsi="Calibri" w:cs="Calibri"/>
          <w:sz w:val="22"/>
          <w:szCs w:val="22"/>
        </w:rPr>
        <w:t>T</w:t>
      </w:r>
      <w:r w:rsidRPr="006C2062">
        <w:rPr>
          <w:rFonts w:ascii="Calibri" w:hAnsi="Calibri" w:cs="Calibri"/>
          <w:sz w:val="22"/>
          <w:szCs w:val="22"/>
        </w:rPr>
        <w:t>estovacia prevádzka</w:t>
      </w:r>
      <w:r w:rsidR="00D51A3E">
        <w:rPr>
          <w:rFonts w:ascii="Calibri" w:hAnsi="Calibri" w:cs="Calibri"/>
          <w:sz w:val="22"/>
          <w:szCs w:val="22"/>
        </w:rPr>
        <w:t xml:space="preserve"> </w:t>
      </w:r>
      <w:r w:rsidR="00EE138E" w:rsidRPr="006C2062">
        <w:rPr>
          <w:rFonts w:ascii="Calibri" w:hAnsi="Calibri" w:cs="Calibri"/>
          <w:sz w:val="22"/>
          <w:szCs w:val="22"/>
        </w:rPr>
        <w:t>vo vzťahu k tomu</w:t>
      </w:r>
      <w:r w:rsidR="00D51A3E">
        <w:rPr>
          <w:rFonts w:ascii="Calibri" w:hAnsi="Calibri" w:cs="Calibri"/>
          <w:sz w:val="22"/>
          <w:szCs w:val="22"/>
        </w:rPr>
        <w:t xml:space="preserve"> </w:t>
      </w:r>
      <w:r w:rsidR="00EE138E" w:rsidRPr="006C2062">
        <w:rPr>
          <w:rFonts w:ascii="Calibri" w:hAnsi="Calibri" w:cs="Calibri"/>
          <w:sz w:val="22"/>
          <w:szCs w:val="22"/>
        </w:rPr>
        <w:t>zariadeniu</w:t>
      </w:r>
      <w:r w:rsidR="009D3251">
        <w:rPr>
          <w:rFonts w:ascii="Calibri" w:hAnsi="Calibri" w:cs="Calibri"/>
          <w:sz w:val="22"/>
          <w:szCs w:val="22"/>
        </w:rPr>
        <w:t xml:space="preserve"> </w:t>
      </w:r>
      <w:r w:rsidR="009D3251" w:rsidRPr="003B046D">
        <w:rPr>
          <w:rFonts w:ascii="Calibri" w:hAnsi="Calibri"/>
          <w:sz w:val="22"/>
          <w:szCs w:val="22"/>
        </w:rPr>
        <w:t>Integrátora</w:t>
      </w:r>
      <w:r w:rsidR="00EE138E" w:rsidRPr="006C2062">
        <w:rPr>
          <w:rFonts w:ascii="Calibri" w:hAnsi="Calibri" w:cs="Calibri"/>
          <w:sz w:val="22"/>
          <w:szCs w:val="22"/>
        </w:rPr>
        <w:t>, ktoré je funkčné;</w:t>
      </w:r>
      <w:r w:rsidR="00D51A3E">
        <w:rPr>
          <w:rFonts w:ascii="Calibri" w:hAnsi="Calibri" w:cs="Calibri"/>
          <w:sz w:val="22"/>
          <w:szCs w:val="22"/>
        </w:rPr>
        <w:t xml:space="preserve"> </w:t>
      </w:r>
      <w:r w:rsidR="00EE138E" w:rsidRPr="006C2062">
        <w:rPr>
          <w:rFonts w:ascii="Calibri" w:hAnsi="Calibri" w:cs="Calibri"/>
          <w:sz w:val="22"/>
          <w:szCs w:val="22"/>
        </w:rPr>
        <w:t>ak</w:t>
      </w:r>
      <w:r w:rsidR="00D51A3E">
        <w:rPr>
          <w:rFonts w:ascii="Calibri" w:hAnsi="Calibri" w:cs="Calibri"/>
          <w:sz w:val="22"/>
          <w:szCs w:val="22"/>
        </w:rPr>
        <w:t xml:space="preserve"> </w:t>
      </w:r>
      <w:r w:rsidR="00EE138E" w:rsidRPr="006C2062">
        <w:rPr>
          <w:rFonts w:ascii="Calibri" w:hAnsi="Calibri" w:cs="Calibri"/>
          <w:sz w:val="22"/>
          <w:szCs w:val="22"/>
        </w:rPr>
        <w:t>nebude funkčné ani jedno zariadenie</w:t>
      </w:r>
      <w:r w:rsidR="009D3251">
        <w:rPr>
          <w:rFonts w:ascii="Calibri" w:hAnsi="Calibri" w:cs="Calibri"/>
          <w:sz w:val="22"/>
          <w:szCs w:val="22"/>
        </w:rPr>
        <w:t xml:space="preserve"> </w:t>
      </w:r>
      <w:r w:rsidR="009D3251" w:rsidRPr="003B046D">
        <w:rPr>
          <w:rFonts w:ascii="Calibri" w:hAnsi="Calibri"/>
          <w:sz w:val="22"/>
          <w:szCs w:val="22"/>
        </w:rPr>
        <w:t>Integrátora</w:t>
      </w:r>
      <w:r w:rsidR="00EE138E" w:rsidRPr="006C2062">
        <w:rPr>
          <w:rFonts w:ascii="Calibri" w:hAnsi="Calibri" w:cs="Calibri"/>
          <w:sz w:val="22"/>
          <w:szCs w:val="22"/>
        </w:rPr>
        <w:t xml:space="preserve">, </w:t>
      </w:r>
      <w:r w:rsidR="00E62417" w:rsidRPr="006C2062">
        <w:rPr>
          <w:rFonts w:ascii="Calibri" w:hAnsi="Calibri" w:cs="Calibri"/>
          <w:sz w:val="22"/>
          <w:szCs w:val="22"/>
        </w:rPr>
        <w:t>vykoná sa Testovacia prevádzka</w:t>
      </w:r>
      <w:r w:rsidR="00EE138E" w:rsidRPr="006C2062">
        <w:rPr>
          <w:rFonts w:ascii="Calibri" w:hAnsi="Calibri" w:cs="Calibri"/>
          <w:sz w:val="22"/>
          <w:szCs w:val="22"/>
        </w:rPr>
        <w:t xml:space="preserve"> </w:t>
      </w:r>
      <w:r w:rsidR="00D14172" w:rsidRPr="006C2062">
        <w:rPr>
          <w:rFonts w:ascii="Calibri" w:hAnsi="Calibri" w:cs="Calibri"/>
          <w:sz w:val="22"/>
          <w:szCs w:val="22"/>
        </w:rPr>
        <w:t xml:space="preserve">len </w:t>
      </w:r>
      <w:r w:rsidR="00EE138E" w:rsidRPr="006C2062">
        <w:rPr>
          <w:rFonts w:ascii="Calibri" w:hAnsi="Calibri" w:cs="Calibri"/>
          <w:sz w:val="22"/>
          <w:szCs w:val="22"/>
        </w:rPr>
        <w:t>v</w:t>
      </w:r>
      <w:r w:rsidR="00D14172" w:rsidRPr="006C2062">
        <w:rPr>
          <w:rFonts w:ascii="Calibri" w:hAnsi="Calibri" w:cs="Calibri"/>
          <w:sz w:val="22"/>
          <w:szCs w:val="22"/>
        </w:rPr>
        <w:t> rozsahu bodu 8.2 Zmluvy</w:t>
      </w:r>
      <w:r w:rsidR="00D51A3E">
        <w:rPr>
          <w:rFonts w:ascii="Calibri" w:hAnsi="Calibri" w:cs="Calibri"/>
          <w:sz w:val="22"/>
          <w:szCs w:val="22"/>
        </w:rPr>
        <w:t xml:space="preserve"> </w:t>
      </w:r>
    </w:p>
    <w:p w14:paraId="5CF96F4D" w14:textId="464D010E" w:rsidR="00957118" w:rsidRPr="006C2062" w:rsidRDefault="00957118" w:rsidP="005D405E">
      <w:pPr>
        <w:pStyle w:val="gmail-msolistparagraph"/>
        <w:numPr>
          <w:ilvl w:val="1"/>
          <w:numId w:val="37"/>
        </w:numPr>
        <w:spacing w:before="0" w:beforeAutospacing="0" w:after="0" w:afterAutospacing="0" w:line="254" w:lineRule="auto"/>
        <w:ind w:left="709" w:hanging="664"/>
        <w:jc w:val="both"/>
        <w:rPr>
          <w:rFonts w:ascii="Calibri" w:hAnsi="Calibri" w:cs="Calibri"/>
          <w:sz w:val="22"/>
          <w:szCs w:val="22"/>
        </w:rPr>
      </w:pPr>
      <w:r w:rsidRPr="006C2062">
        <w:rPr>
          <w:rFonts w:ascii="Calibri" w:eastAsia="Times New Roman" w:hAnsi="Calibri" w:cs="Calibri"/>
          <w:sz w:val="22"/>
          <w:szCs w:val="22"/>
        </w:rPr>
        <w:t xml:space="preserve">Odbavovacie zariadenie musí zabezpečiť bezproblémový proces vybavenia cestujúcich na základe </w:t>
      </w:r>
      <w:r w:rsidRPr="006C2062">
        <w:rPr>
          <w:rFonts w:ascii="Calibri" w:eastAsia="Times New Roman" w:hAnsi="Calibri" w:cs="Calibri"/>
          <w:b/>
          <w:sz w:val="22"/>
          <w:szCs w:val="22"/>
        </w:rPr>
        <w:t>Dopravnej karty</w:t>
      </w:r>
      <w:r w:rsidRPr="006C2062">
        <w:rPr>
          <w:rFonts w:ascii="Calibri" w:eastAsia="Times New Roman" w:hAnsi="Calibri" w:cs="Calibri"/>
          <w:sz w:val="22"/>
          <w:szCs w:val="22"/>
        </w:rPr>
        <w:t xml:space="preserve"> (ďalej len </w:t>
      </w:r>
      <w:r w:rsidRPr="006C2062">
        <w:rPr>
          <w:rFonts w:ascii="Calibri" w:eastAsia="Times New Roman" w:hAnsi="Calibri" w:cs="Calibri"/>
          <w:b/>
          <w:sz w:val="22"/>
          <w:szCs w:val="22"/>
        </w:rPr>
        <w:t>„DK“</w:t>
      </w:r>
      <w:r w:rsidRPr="006C2062">
        <w:rPr>
          <w:rFonts w:ascii="Calibri" w:eastAsia="Times New Roman" w:hAnsi="Calibri" w:cs="Calibri"/>
          <w:sz w:val="22"/>
          <w:szCs w:val="22"/>
        </w:rPr>
        <w:t>). DK musí umožniť predaj cestovného lístka, ako papierového, tak aj na platforme DK podľa aktuálne platnej Tarify. Odbavovacie zariadenie musí akceptovať akékoľvek platné doteraz vydané DK podľa požiadaviek stanovených v </w:t>
      </w:r>
      <w:r w:rsidRPr="006C2062">
        <w:rPr>
          <w:rFonts w:ascii="Calibri" w:eastAsia="Times New Roman" w:hAnsi="Calibri" w:cs="Calibri"/>
          <w:b/>
          <w:sz w:val="22"/>
          <w:szCs w:val="22"/>
        </w:rPr>
        <w:t>Prílohe č.</w:t>
      </w:r>
      <w:r w:rsidR="00D51A3E">
        <w:rPr>
          <w:rFonts w:ascii="Calibri" w:eastAsia="Times New Roman" w:hAnsi="Calibri" w:cs="Calibri"/>
          <w:b/>
          <w:sz w:val="22"/>
          <w:szCs w:val="22"/>
        </w:rPr>
        <w:t xml:space="preserve"> </w:t>
      </w:r>
      <w:r w:rsidRPr="006C2062">
        <w:rPr>
          <w:rFonts w:ascii="Calibri" w:eastAsia="Times New Roman" w:hAnsi="Calibri" w:cs="Calibri"/>
          <w:b/>
          <w:sz w:val="22"/>
          <w:szCs w:val="22"/>
        </w:rPr>
        <w:t>8</w:t>
      </w:r>
      <w:r w:rsidR="00D51A3E">
        <w:rPr>
          <w:rFonts w:ascii="Calibri" w:eastAsia="Times New Roman" w:hAnsi="Calibri" w:cs="Calibri"/>
          <w:sz w:val="22"/>
          <w:szCs w:val="22"/>
        </w:rPr>
        <w:t xml:space="preserve"> </w:t>
      </w:r>
      <w:r w:rsidRPr="006C2062">
        <w:rPr>
          <w:rFonts w:ascii="Calibri" w:eastAsia="Times New Roman" w:hAnsi="Calibri" w:cs="Calibri"/>
          <w:sz w:val="22"/>
          <w:szCs w:val="22"/>
        </w:rPr>
        <w:t>Zmluvy -</w:t>
      </w:r>
      <w:r w:rsidR="00D51A3E">
        <w:rPr>
          <w:rFonts w:ascii="Calibri" w:eastAsia="Times New Roman" w:hAnsi="Calibri" w:cs="Calibri"/>
          <w:sz w:val="22"/>
          <w:szCs w:val="22"/>
        </w:rPr>
        <w:t xml:space="preserve"> </w:t>
      </w:r>
      <w:r w:rsidRPr="006C2062">
        <w:rPr>
          <w:rFonts w:ascii="Calibri" w:hAnsi="Calibri" w:cs="Calibri"/>
          <w:b/>
          <w:sz w:val="22"/>
          <w:szCs w:val="22"/>
        </w:rPr>
        <w:t>Popis dátovej komunikácie</w:t>
      </w:r>
      <w:r w:rsidRPr="006C2062">
        <w:rPr>
          <w:rFonts w:ascii="Calibri" w:hAnsi="Calibri" w:cs="Calibri"/>
          <w:sz w:val="22"/>
          <w:szCs w:val="22"/>
        </w:rPr>
        <w:t xml:space="preserve">. </w:t>
      </w:r>
    </w:p>
    <w:p w14:paraId="682FD169" w14:textId="71B77489" w:rsidR="00957118" w:rsidRPr="006C2062" w:rsidRDefault="00D51A3E" w:rsidP="005D405E">
      <w:pPr>
        <w:pStyle w:val="Odsekzoznamu"/>
        <w:numPr>
          <w:ilvl w:val="1"/>
          <w:numId w:val="34"/>
        </w:numPr>
        <w:spacing w:after="160"/>
        <w:ind w:left="709" w:hanging="664"/>
        <w:jc w:val="both"/>
        <w:rPr>
          <w:rFonts w:eastAsia="Times New Roman" w:cs="Calibri"/>
          <w:lang w:eastAsia="sk-SK"/>
        </w:rPr>
      </w:pPr>
      <w:r>
        <w:rPr>
          <w:rFonts w:eastAsia="Times New Roman" w:cs="Calibri"/>
          <w:lang w:eastAsia="sk-SK"/>
        </w:rPr>
        <w:t xml:space="preserve"> </w:t>
      </w:r>
      <w:r w:rsidR="00957118" w:rsidRPr="006C2062">
        <w:rPr>
          <w:rFonts w:eastAsia="Times New Roman" w:cs="Calibri"/>
          <w:lang w:eastAsia="sk-SK"/>
        </w:rPr>
        <w:t>Odbavovacie zariadenie musí mať dostatočnú pamäťovú kapacitu pre Tarifu, musí zvládať zápis dát priamo do pamäte DK, musí generovať a komunikovať potrebné dáta podľa požiadaviek Clearingového centra</w:t>
      </w:r>
      <w:r w:rsidR="009D3251">
        <w:rPr>
          <w:rFonts w:eastAsia="Times New Roman" w:cs="Calibri"/>
          <w:lang w:eastAsia="sk-SK"/>
        </w:rPr>
        <w:t xml:space="preserve"> </w:t>
      </w:r>
      <w:r w:rsidR="009D3251" w:rsidRPr="003B046D">
        <w:t>Integrátora</w:t>
      </w:r>
      <w:r w:rsidR="00957118" w:rsidRPr="003B046D">
        <w:rPr>
          <w:rFonts w:eastAsia="Times New Roman" w:cs="Calibri"/>
          <w:lang w:eastAsia="sk-SK"/>
        </w:rPr>
        <w:t xml:space="preserve"> </w:t>
      </w:r>
      <w:r w:rsidR="00957118" w:rsidRPr="006C2062">
        <w:rPr>
          <w:rFonts w:eastAsia="Times New Roman" w:cs="Calibri"/>
          <w:lang w:eastAsia="sk-SK"/>
        </w:rPr>
        <w:t xml:space="preserve">stanovených </w:t>
      </w:r>
      <w:r w:rsidR="00957118" w:rsidRPr="006C2062">
        <w:rPr>
          <w:rFonts w:cs="Calibri"/>
        </w:rPr>
        <w:t>v prílohe č.</w:t>
      </w:r>
      <w:r>
        <w:rPr>
          <w:rFonts w:cs="Calibri"/>
        </w:rPr>
        <w:t xml:space="preserve"> </w:t>
      </w:r>
      <w:r w:rsidR="00957118" w:rsidRPr="006C2062">
        <w:rPr>
          <w:rFonts w:cs="Calibri"/>
        </w:rPr>
        <w:t>8</w:t>
      </w:r>
      <w:r>
        <w:rPr>
          <w:rFonts w:cs="Calibri"/>
        </w:rPr>
        <w:t xml:space="preserve"> </w:t>
      </w:r>
      <w:r w:rsidR="00957118" w:rsidRPr="006C2062">
        <w:rPr>
          <w:rFonts w:cs="Calibri"/>
        </w:rPr>
        <w:t>Zmluvy -</w:t>
      </w:r>
      <w:r>
        <w:rPr>
          <w:rFonts w:cs="Calibri"/>
        </w:rPr>
        <w:t xml:space="preserve"> </w:t>
      </w:r>
      <w:r w:rsidR="00957118" w:rsidRPr="006C2062">
        <w:rPr>
          <w:rFonts w:cs="Calibri"/>
        </w:rPr>
        <w:t>Popis dátovej komunikácie, m</w:t>
      </w:r>
      <w:r w:rsidR="00957118" w:rsidRPr="006C2062">
        <w:rPr>
          <w:rFonts w:eastAsia="Times New Roman" w:cs="Calibri"/>
          <w:lang w:eastAsia="sk-SK"/>
        </w:rPr>
        <w:t>usí dokázať pracovať s jednotnými vstupnými dátami popisujúcimi túto Tarifu, ktoré sú súčasťou dát z Clearingového centra</w:t>
      </w:r>
      <w:r w:rsidR="009D3251">
        <w:rPr>
          <w:rFonts w:eastAsia="Times New Roman" w:cs="Calibri"/>
          <w:lang w:eastAsia="sk-SK"/>
        </w:rPr>
        <w:t xml:space="preserve"> </w:t>
      </w:r>
      <w:r w:rsidR="009D3251" w:rsidRPr="003B046D">
        <w:t>Integrátora</w:t>
      </w:r>
      <w:r w:rsidR="00957118" w:rsidRPr="006C2062">
        <w:rPr>
          <w:rFonts w:eastAsia="Times New Roman" w:cs="Calibri"/>
          <w:lang w:eastAsia="sk-SK"/>
        </w:rPr>
        <w:t xml:space="preserve">. Dátová komunikácia prebieha sprostredkovanie cez centrálny server Dopravcu </w:t>
      </w:r>
    </w:p>
    <w:p w14:paraId="0D818D54" w14:textId="77777777" w:rsidR="00957118" w:rsidRPr="006C2062" w:rsidRDefault="00957118" w:rsidP="005D405E">
      <w:pPr>
        <w:pStyle w:val="Odsekzoznamu"/>
        <w:ind w:left="709" w:hanging="664"/>
        <w:rPr>
          <w:rFonts w:eastAsia="Times New Roman" w:cs="Calibri"/>
          <w:lang w:eastAsia="sk-SK"/>
        </w:rPr>
      </w:pPr>
    </w:p>
    <w:p w14:paraId="3E177D5F" w14:textId="1FC05402" w:rsidR="00957118" w:rsidRPr="006C2062" w:rsidRDefault="00957118" w:rsidP="005D405E">
      <w:pPr>
        <w:pStyle w:val="Odsekzoznamu"/>
        <w:numPr>
          <w:ilvl w:val="1"/>
          <w:numId w:val="34"/>
        </w:numPr>
        <w:spacing w:after="160"/>
        <w:ind w:left="709" w:hanging="664"/>
        <w:jc w:val="both"/>
        <w:rPr>
          <w:rFonts w:eastAsia="Times New Roman" w:cs="Calibri"/>
          <w:lang w:eastAsia="sk-SK"/>
        </w:rPr>
      </w:pPr>
      <w:r w:rsidRPr="006C2062">
        <w:rPr>
          <w:rFonts w:eastAsia="Times New Roman" w:cs="Calibri"/>
          <w:lang w:eastAsia="sk-SK"/>
        </w:rPr>
        <w:t>Dopravca v rámci testovania požiadaviek pre odbavenie cestujúceho preukáže pripravenosť svojho odbavovacieho zariadenia pre odbavenie cestujúcich. Testovanie bude prebiehať priamo v Používanom vozidle, ktoré si určí Dopravca, ktoré bude pristavené na miesto vopred stanovené Objednávateľom a absolvuje trasu spoja určeného Objednávateľom.</w:t>
      </w:r>
      <w:r w:rsidR="00D51A3E">
        <w:rPr>
          <w:rFonts w:eastAsia="Times New Roman" w:cs="Calibri"/>
          <w:lang w:eastAsia="sk-SK"/>
        </w:rPr>
        <w:t xml:space="preserve"> </w:t>
      </w:r>
    </w:p>
    <w:p w14:paraId="54E0E681" w14:textId="77777777" w:rsidR="00957118" w:rsidRPr="006C2062" w:rsidRDefault="00957118" w:rsidP="005D405E">
      <w:pPr>
        <w:pStyle w:val="Odsekzoznamu"/>
        <w:spacing w:after="160"/>
        <w:ind w:left="709" w:hanging="664"/>
        <w:jc w:val="both"/>
        <w:rPr>
          <w:rFonts w:eastAsia="Times New Roman" w:cs="Calibri"/>
          <w:lang w:eastAsia="sk-SK"/>
        </w:rPr>
      </w:pPr>
    </w:p>
    <w:p w14:paraId="52F7BB5A" w14:textId="77777777" w:rsidR="00957118" w:rsidRPr="006C2062" w:rsidRDefault="00957118" w:rsidP="005D405E">
      <w:pPr>
        <w:pStyle w:val="Odsekzoznamu"/>
        <w:numPr>
          <w:ilvl w:val="1"/>
          <w:numId w:val="34"/>
        </w:numPr>
        <w:spacing w:after="160"/>
        <w:ind w:left="709" w:hanging="664"/>
        <w:rPr>
          <w:rFonts w:cs="Calibri"/>
          <w:lang w:eastAsia="sk-SK"/>
        </w:rPr>
      </w:pPr>
      <w:r w:rsidRPr="006C2062">
        <w:rPr>
          <w:rFonts w:cs="Calibri"/>
          <w:lang w:eastAsia="sk-SK"/>
        </w:rPr>
        <w:t xml:space="preserve">Dopravcovi budú dané k dispozícii testovacie DK, testovacie </w:t>
      </w:r>
      <w:proofErr w:type="spellStart"/>
      <w:r w:rsidRPr="006C2062">
        <w:rPr>
          <w:rFonts w:cs="Calibri"/>
          <w:lang w:eastAsia="sk-SK"/>
        </w:rPr>
        <w:t>greenlisty</w:t>
      </w:r>
      <w:proofErr w:type="spellEnd"/>
      <w:r w:rsidRPr="006C2062">
        <w:rPr>
          <w:rFonts w:cs="Calibri"/>
          <w:lang w:eastAsia="sk-SK"/>
        </w:rPr>
        <w:t xml:space="preserve"> a </w:t>
      </w:r>
      <w:proofErr w:type="spellStart"/>
      <w:r w:rsidRPr="006C2062">
        <w:rPr>
          <w:rFonts w:cs="Calibri"/>
          <w:lang w:eastAsia="sk-SK"/>
        </w:rPr>
        <w:t>blacklist</w:t>
      </w:r>
      <w:proofErr w:type="spellEnd"/>
      <w:r w:rsidRPr="006C2062">
        <w:rPr>
          <w:rFonts w:cs="Calibri"/>
          <w:lang w:eastAsia="sk-SK"/>
        </w:rPr>
        <w:t xml:space="preserve">. </w:t>
      </w:r>
    </w:p>
    <w:p w14:paraId="04DB5965" w14:textId="77777777" w:rsidR="00957118" w:rsidRPr="006C2062" w:rsidRDefault="00957118" w:rsidP="005D405E">
      <w:pPr>
        <w:pStyle w:val="Odsekzoznamu"/>
        <w:spacing w:after="160"/>
        <w:ind w:left="709" w:hanging="664"/>
        <w:rPr>
          <w:rFonts w:cs="Calibri"/>
          <w:lang w:eastAsia="sk-SK"/>
        </w:rPr>
      </w:pPr>
    </w:p>
    <w:p w14:paraId="6E01282B" w14:textId="77777777" w:rsidR="00957118" w:rsidRPr="006C2062" w:rsidRDefault="00957118" w:rsidP="005D405E">
      <w:pPr>
        <w:pStyle w:val="Odsekzoznamu"/>
        <w:numPr>
          <w:ilvl w:val="1"/>
          <w:numId w:val="34"/>
        </w:numPr>
        <w:ind w:left="709" w:hanging="664"/>
        <w:rPr>
          <w:rFonts w:cs="Calibri"/>
          <w:lang w:eastAsia="sk-SK"/>
        </w:rPr>
      </w:pPr>
      <w:r w:rsidRPr="006C2062">
        <w:rPr>
          <w:rFonts w:cs="Calibri"/>
          <w:lang w:eastAsia="sk-SK"/>
        </w:rPr>
        <w:t xml:space="preserve">Pre účely testu bude mať odbavovacie zariadenie uložené cestovné poriadky liniek podľa pokynu Objednávateľa. </w:t>
      </w:r>
    </w:p>
    <w:p w14:paraId="62B2A528" w14:textId="77777777" w:rsidR="00957118" w:rsidRPr="006C2062" w:rsidRDefault="00957118" w:rsidP="005D405E">
      <w:pPr>
        <w:pStyle w:val="Odsekzoznamu"/>
        <w:ind w:left="709" w:hanging="664"/>
        <w:rPr>
          <w:rFonts w:cs="Calibri"/>
          <w:lang w:eastAsia="sk-SK"/>
        </w:rPr>
      </w:pPr>
    </w:p>
    <w:p w14:paraId="7A76E311" w14:textId="0497DF0A" w:rsidR="00957118" w:rsidRPr="006C2062" w:rsidRDefault="00D51A3E" w:rsidP="005D405E">
      <w:pPr>
        <w:pStyle w:val="Odsekzoznamu"/>
        <w:numPr>
          <w:ilvl w:val="1"/>
          <w:numId w:val="34"/>
        </w:numPr>
        <w:ind w:left="709" w:hanging="664"/>
        <w:rPr>
          <w:rFonts w:cs="Calibri"/>
          <w:lang w:eastAsia="sk-SK"/>
        </w:rPr>
      </w:pPr>
      <w:r>
        <w:rPr>
          <w:rFonts w:cs="Calibri"/>
          <w:lang w:eastAsia="sk-SK"/>
        </w:rPr>
        <w:t xml:space="preserve"> </w:t>
      </w:r>
      <w:r w:rsidR="00957118" w:rsidRPr="006C2062">
        <w:rPr>
          <w:rFonts w:cs="Calibri"/>
          <w:lang w:eastAsia="sk-SK"/>
        </w:rPr>
        <w:t>Overenie správnosti odbavenia podľa Tarify</w:t>
      </w:r>
      <w:r w:rsidR="00957118" w:rsidRPr="006C2062">
        <w:rPr>
          <w:rFonts w:eastAsia="Times New Roman" w:cs="Calibri"/>
          <w:lang w:eastAsia="sk-SK"/>
        </w:rPr>
        <w:t>, platnej v čase</w:t>
      </w:r>
      <w:r>
        <w:rPr>
          <w:rFonts w:eastAsia="Times New Roman" w:cs="Calibri"/>
          <w:lang w:eastAsia="sk-SK"/>
        </w:rPr>
        <w:t xml:space="preserve"> </w:t>
      </w:r>
      <w:r w:rsidR="00957118" w:rsidRPr="006C2062">
        <w:rPr>
          <w:rFonts w:eastAsia="Times New Roman" w:cs="Calibri"/>
          <w:lang w:eastAsia="sk-SK"/>
        </w:rPr>
        <w:t xml:space="preserve">vykonania Testovacej prevádzky, </w:t>
      </w:r>
      <w:r w:rsidR="00957118" w:rsidRPr="006C2062">
        <w:rPr>
          <w:rFonts w:cs="Calibri"/>
          <w:lang w:eastAsia="sk-SK"/>
        </w:rPr>
        <w:t>bude úspešné, ak Dopravca splní tieto úlohy:</w:t>
      </w:r>
    </w:p>
    <w:p w14:paraId="3DF206D3" w14:textId="5DBBEC05" w:rsidR="00957118" w:rsidRPr="006C2062" w:rsidRDefault="00957118" w:rsidP="005D405E">
      <w:pPr>
        <w:spacing w:line="276" w:lineRule="auto"/>
        <w:ind w:left="1276" w:hanging="283"/>
        <w:rPr>
          <w:rFonts w:ascii="Calibri" w:hAnsi="Calibri" w:cs="Calibri"/>
          <w:sz w:val="22"/>
          <w:szCs w:val="22"/>
          <w:lang w:eastAsia="sk-SK"/>
        </w:rPr>
      </w:pPr>
      <w:r w:rsidRPr="006C2062">
        <w:rPr>
          <w:rFonts w:ascii="Calibri" w:hAnsi="Calibri" w:cs="Calibri"/>
          <w:sz w:val="22"/>
          <w:szCs w:val="22"/>
          <w:lang w:eastAsia="sk-SK"/>
        </w:rPr>
        <w:t>-</w:t>
      </w:r>
      <w:r w:rsidR="0073635B">
        <w:rPr>
          <w:rFonts w:ascii="Calibri" w:hAnsi="Calibri" w:cs="Calibri"/>
          <w:sz w:val="22"/>
          <w:szCs w:val="22"/>
          <w:lang w:eastAsia="sk-SK"/>
        </w:rPr>
        <w:tab/>
      </w:r>
      <w:r w:rsidRPr="006C2062">
        <w:rPr>
          <w:rFonts w:ascii="Calibri" w:hAnsi="Calibri" w:cs="Calibri"/>
          <w:sz w:val="22"/>
          <w:szCs w:val="22"/>
          <w:lang w:eastAsia="sk-SK"/>
        </w:rPr>
        <w:t>nabitie kreditu</w:t>
      </w:r>
      <w:r w:rsidR="006C2062">
        <w:rPr>
          <w:rFonts w:ascii="Calibri" w:hAnsi="Calibri" w:cs="Calibri"/>
          <w:sz w:val="22"/>
          <w:szCs w:val="22"/>
          <w:lang w:eastAsia="sk-SK"/>
        </w:rPr>
        <w:t xml:space="preserve"> Elektronickej peňaženky </w:t>
      </w:r>
      <w:r w:rsidRPr="006C2062">
        <w:rPr>
          <w:rFonts w:ascii="Calibri" w:hAnsi="Calibri" w:cs="Calibri"/>
          <w:sz w:val="22"/>
          <w:szCs w:val="22"/>
          <w:lang w:eastAsia="sk-SK"/>
        </w:rPr>
        <w:t>v hotovosti a z </w:t>
      </w:r>
      <w:proofErr w:type="spellStart"/>
      <w:r w:rsidRPr="006C2062">
        <w:rPr>
          <w:rFonts w:ascii="Calibri" w:hAnsi="Calibri" w:cs="Calibri"/>
          <w:sz w:val="22"/>
          <w:szCs w:val="22"/>
          <w:lang w:eastAsia="sk-SK"/>
        </w:rPr>
        <w:t>Eshopu</w:t>
      </w:r>
      <w:proofErr w:type="spellEnd"/>
      <w:r w:rsidRPr="006C2062">
        <w:rPr>
          <w:rFonts w:ascii="Calibri" w:hAnsi="Calibri" w:cs="Calibri"/>
          <w:sz w:val="22"/>
          <w:szCs w:val="22"/>
          <w:lang w:eastAsia="sk-SK"/>
        </w:rPr>
        <w:t>;</w:t>
      </w:r>
    </w:p>
    <w:p w14:paraId="08FCAC0A" w14:textId="5D66E1C5" w:rsidR="00957118" w:rsidRPr="006C2062" w:rsidRDefault="00957118" w:rsidP="005D405E">
      <w:pPr>
        <w:spacing w:line="276" w:lineRule="auto"/>
        <w:ind w:left="1276" w:hanging="283"/>
        <w:rPr>
          <w:rFonts w:ascii="Calibri" w:hAnsi="Calibri" w:cs="Calibri"/>
          <w:sz w:val="22"/>
          <w:szCs w:val="22"/>
          <w:lang w:eastAsia="sk-SK"/>
        </w:rPr>
      </w:pPr>
      <w:r w:rsidRPr="006C2062">
        <w:rPr>
          <w:rFonts w:ascii="Calibri" w:hAnsi="Calibri" w:cs="Calibri"/>
          <w:sz w:val="22"/>
          <w:szCs w:val="22"/>
          <w:lang w:eastAsia="sk-SK"/>
        </w:rPr>
        <w:t>-</w:t>
      </w:r>
      <w:r w:rsidR="0073635B">
        <w:rPr>
          <w:rFonts w:ascii="Calibri" w:hAnsi="Calibri" w:cs="Calibri"/>
          <w:sz w:val="22"/>
          <w:szCs w:val="22"/>
          <w:lang w:eastAsia="sk-SK"/>
        </w:rPr>
        <w:tab/>
      </w:r>
      <w:r w:rsidRPr="006C2062">
        <w:rPr>
          <w:rFonts w:ascii="Calibri" w:hAnsi="Calibri" w:cs="Calibri"/>
          <w:sz w:val="22"/>
          <w:szCs w:val="22"/>
          <w:lang w:eastAsia="sk-SK"/>
        </w:rPr>
        <w:t xml:space="preserve">nákup dlhodobého časového cestovného lístka na zóny zapísané na DK, a to ako platbou v hotovosti, tak aj z Elektronickej peňaženky; </w:t>
      </w:r>
    </w:p>
    <w:p w14:paraId="6060B7E0" w14:textId="40F0A1C2" w:rsidR="00957118" w:rsidRPr="006C2062" w:rsidRDefault="00957118" w:rsidP="005D405E">
      <w:pPr>
        <w:spacing w:line="276" w:lineRule="auto"/>
        <w:ind w:left="1276" w:hanging="283"/>
        <w:rPr>
          <w:rFonts w:ascii="Calibri" w:hAnsi="Calibri" w:cs="Calibri"/>
          <w:sz w:val="22"/>
          <w:szCs w:val="22"/>
          <w:lang w:eastAsia="sk-SK"/>
        </w:rPr>
      </w:pPr>
      <w:r w:rsidRPr="006C2062">
        <w:rPr>
          <w:rFonts w:ascii="Calibri" w:hAnsi="Calibri" w:cs="Calibri"/>
          <w:sz w:val="22"/>
          <w:szCs w:val="22"/>
          <w:lang w:eastAsia="sk-SK"/>
        </w:rPr>
        <w:t>-</w:t>
      </w:r>
      <w:r w:rsidR="005D405E">
        <w:rPr>
          <w:rFonts w:ascii="Calibri" w:hAnsi="Calibri" w:cs="Calibri"/>
          <w:sz w:val="22"/>
          <w:szCs w:val="22"/>
          <w:lang w:eastAsia="sk-SK"/>
        </w:rPr>
        <w:t xml:space="preserve">  predaj</w:t>
      </w:r>
      <w:r w:rsidRPr="006C2062">
        <w:rPr>
          <w:rFonts w:ascii="Calibri" w:hAnsi="Calibri" w:cs="Calibri"/>
          <w:sz w:val="22"/>
          <w:szCs w:val="22"/>
          <w:lang w:eastAsia="sk-SK"/>
        </w:rPr>
        <w:t xml:space="preserve"> jednotlivého cestovného lístka v hotovosti;</w:t>
      </w:r>
    </w:p>
    <w:p w14:paraId="797AE7B6" w14:textId="76A28906" w:rsidR="00957118" w:rsidRPr="006C2062" w:rsidRDefault="00957118" w:rsidP="005D405E">
      <w:pPr>
        <w:spacing w:line="276" w:lineRule="auto"/>
        <w:ind w:left="1276" w:hanging="283"/>
        <w:rPr>
          <w:rFonts w:ascii="Calibri" w:hAnsi="Calibri" w:cs="Calibri"/>
          <w:sz w:val="22"/>
          <w:szCs w:val="22"/>
          <w:lang w:eastAsia="sk-SK"/>
        </w:rPr>
      </w:pPr>
      <w:r w:rsidRPr="006C2062">
        <w:rPr>
          <w:rFonts w:ascii="Calibri" w:hAnsi="Calibri" w:cs="Calibri"/>
          <w:sz w:val="22"/>
          <w:szCs w:val="22"/>
          <w:lang w:eastAsia="sk-SK"/>
        </w:rPr>
        <w:t>-</w:t>
      </w:r>
      <w:r w:rsidR="0073635B">
        <w:rPr>
          <w:rFonts w:ascii="Calibri" w:hAnsi="Calibri" w:cs="Calibri"/>
          <w:sz w:val="22"/>
          <w:szCs w:val="22"/>
          <w:lang w:eastAsia="sk-SK"/>
        </w:rPr>
        <w:tab/>
      </w:r>
      <w:r w:rsidRPr="006C2062">
        <w:rPr>
          <w:rFonts w:ascii="Calibri" w:hAnsi="Calibri" w:cs="Calibri"/>
          <w:sz w:val="22"/>
          <w:szCs w:val="22"/>
          <w:lang w:eastAsia="sk-SK"/>
        </w:rPr>
        <w:t>predaj jednotlivého cestovného lístka z Elektronickej peňaženky DK a vygenerovaným nárokom na prestup podľa</w:t>
      </w:r>
      <w:r w:rsidR="006C2062">
        <w:rPr>
          <w:rFonts w:ascii="Calibri" w:hAnsi="Calibri" w:cs="Calibri"/>
          <w:sz w:val="22"/>
          <w:szCs w:val="22"/>
          <w:lang w:eastAsia="sk-SK"/>
        </w:rPr>
        <w:t xml:space="preserve"> Tarify</w:t>
      </w:r>
      <w:r w:rsidR="00D51A3E">
        <w:rPr>
          <w:rFonts w:ascii="Calibri" w:hAnsi="Calibri" w:cs="Calibri"/>
          <w:sz w:val="22"/>
          <w:szCs w:val="22"/>
          <w:lang w:eastAsia="sk-SK"/>
        </w:rPr>
        <w:t xml:space="preserve"> </w:t>
      </w:r>
    </w:p>
    <w:p w14:paraId="7B181B10" w14:textId="546FA40A" w:rsidR="00957118" w:rsidRPr="006C2062" w:rsidRDefault="00957118" w:rsidP="005D405E">
      <w:pPr>
        <w:spacing w:line="276" w:lineRule="auto"/>
        <w:ind w:left="1276" w:hanging="283"/>
        <w:rPr>
          <w:rFonts w:ascii="Calibri" w:hAnsi="Calibri" w:cs="Calibri"/>
          <w:sz w:val="22"/>
          <w:szCs w:val="22"/>
          <w:lang w:eastAsia="sk-SK"/>
        </w:rPr>
      </w:pPr>
      <w:r w:rsidRPr="006C2062">
        <w:rPr>
          <w:rFonts w:ascii="Calibri" w:hAnsi="Calibri" w:cs="Calibri"/>
          <w:sz w:val="22"/>
          <w:szCs w:val="22"/>
          <w:lang w:eastAsia="sk-SK"/>
        </w:rPr>
        <w:t>-</w:t>
      </w:r>
      <w:r w:rsidR="0073635B">
        <w:rPr>
          <w:rFonts w:ascii="Calibri" w:hAnsi="Calibri" w:cs="Calibri"/>
          <w:sz w:val="22"/>
          <w:szCs w:val="22"/>
          <w:lang w:eastAsia="sk-SK"/>
        </w:rPr>
        <w:tab/>
      </w:r>
      <w:r w:rsidRPr="006C2062">
        <w:rPr>
          <w:rFonts w:ascii="Calibri" w:hAnsi="Calibri" w:cs="Calibri"/>
          <w:sz w:val="22"/>
          <w:szCs w:val="22"/>
          <w:lang w:eastAsia="sk-SK"/>
        </w:rPr>
        <w:t xml:space="preserve">Na DK je vopred uložený dlhodobý časový cestovný lístok pre časť trasy. Odbavenie prebehne automatizovane po priložení DK k zariadeniu, vodič iba nastaví požadovanú cieľovú zastávku, zariadenie uzná zóny pre časť trasy pokrytú dlhodobým časovým predplatným lístkom a predá pre zostávajúcu časť trasy platný jednotlivý cestovný </w:t>
      </w:r>
      <w:r w:rsidRPr="006C2062">
        <w:rPr>
          <w:rFonts w:ascii="Calibri" w:hAnsi="Calibri" w:cs="Calibri"/>
          <w:sz w:val="22"/>
          <w:szCs w:val="22"/>
          <w:lang w:eastAsia="sk-SK"/>
        </w:rPr>
        <w:lastRenderedPageBreak/>
        <w:t xml:space="preserve">lístok podľa Tarify pričom úsek pokrytý dlhodobým časovým predplatným lístkom sa môže nachádzať na začiatku trasy, na jej konci alebo aj kdekoľvek inde v jej rámci. </w:t>
      </w:r>
    </w:p>
    <w:p w14:paraId="66D32F05" w14:textId="59F4ED05" w:rsidR="00957118" w:rsidRPr="006C2062" w:rsidRDefault="00957118" w:rsidP="005D405E">
      <w:pPr>
        <w:spacing w:line="276" w:lineRule="auto"/>
        <w:ind w:left="1276" w:hanging="283"/>
        <w:rPr>
          <w:rFonts w:ascii="Calibri" w:hAnsi="Calibri" w:cs="Calibri"/>
          <w:sz w:val="22"/>
          <w:szCs w:val="22"/>
          <w:lang w:eastAsia="sk-SK"/>
        </w:rPr>
      </w:pPr>
      <w:r w:rsidRPr="006C2062">
        <w:rPr>
          <w:rFonts w:ascii="Calibri" w:hAnsi="Calibri" w:cs="Calibri"/>
          <w:sz w:val="22"/>
          <w:szCs w:val="22"/>
          <w:lang w:eastAsia="sk-SK"/>
        </w:rPr>
        <w:t>-</w:t>
      </w:r>
      <w:r w:rsidR="0073635B">
        <w:rPr>
          <w:rFonts w:ascii="Calibri" w:hAnsi="Calibri" w:cs="Calibri"/>
          <w:sz w:val="22"/>
          <w:szCs w:val="22"/>
          <w:lang w:eastAsia="sk-SK"/>
        </w:rPr>
        <w:tab/>
      </w:r>
      <w:r w:rsidRPr="006C2062">
        <w:rPr>
          <w:rFonts w:ascii="Calibri" w:hAnsi="Calibri" w:cs="Calibri"/>
          <w:sz w:val="22"/>
          <w:szCs w:val="22"/>
          <w:lang w:eastAsia="sk-SK"/>
        </w:rPr>
        <w:t xml:space="preserve">realizáciu reklamačného procesu vyššie uvedených úloh. </w:t>
      </w:r>
    </w:p>
    <w:p w14:paraId="4EBFB68C" w14:textId="3F15DA89" w:rsidR="00957118" w:rsidRPr="006C2062" w:rsidRDefault="00957118" w:rsidP="005D405E">
      <w:pPr>
        <w:spacing w:line="276" w:lineRule="auto"/>
        <w:ind w:left="1276" w:hanging="283"/>
        <w:rPr>
          <w:rFonts w:ascii="Calibri" w:hAnsi="Calibri" w:cs="Calibri"/>
          <w:sz w:val="22"/>
          <w:szCs w:val="22"/>
          <w:lang w:eastAsia="sk-SK"/>
        </w:rPr>
      </w:pPr>
      <w:r w:rsidRPr="006C2062">
        <w:rPr>
          <w:rFonts w:ascii="Calibri" w:hAnsi="Calibri" w:cs="Calibri"/>
          <w:sz w:val="22"/>
          <w:szCs w:val="22"/>
          <w:lang w:eastAsia="sk-SK"/>
        </w:rPr>
        <w:t>-</w:t>
      </w:r>
      <w:r w:rsidR="0073635B">
        <w:rPr>
          <w:rFonts w:ascii="Calibri" w:hAnsi="Calibri" w:cs="Calibri"/>
          <w:sz w:val="22"/>
          <w:szCs w:val="22"/>
          <w:lang w:eastAsia="sk-SK"/>
        </w:rPr>
        <w:tab/>
      </w:r>
      <w:r w:rsidRPr="006C2062">
        <w:rPr>
          <w:rFonts w:ascii="Calibri" w:hAnsi="Calibri" w:cs="Calibri"/>
          <w:sz w:val="22"/>
          <w:szCs w:val="22"/>
          <w:lang w:eastAsia="sk-SK"/>
        </w:rPr>
        <w:t>SW odbavovacieho zariadenia musí zobraziť platné dlhodobé časové lístky a zostatok kreditu elektronickej peňaženky uložené na DK</w:t>
      </w:r>
      <w:r w:rsidR="00D51A3E">
        <w:rPr>
          <w:rFonts w:ascii="Calibri" w:hAnsi="Calibri" w:cs="Calibri"/>
          <w:sz w:val="22"/>
          <w:szCs w:val="22"/>
          <w:lang w:eastAsia="sk-SK"/>
        </w:rPr>
        <w:t xml:space="preserve">  </w:t>
      </w:r>
    </w:p>
    <w:p w14:paraId="2BCAE9A2" w14:textId="446D85BF" w:rsidR="00957118" w:rsidRPr="006C2062" w:rsidRDefault="00957118" w:rsidP="005D405E">
      <w:pPr>
        <w:spacing w:line="276" w:lineRule="auto"/>
        <w:ind w:left="1276" w:hanging="283"/>
        <w:rPr>
          <w:rFonts w:ascii="Calibri" w:hAnsi="Calibri" w:cs="Calibri"/>
          <w:sz w:val="22"/>
          <w:szCs w:val="22"/>
          <w:lang w:eastAsia="sk-SK"/>
        </w:rPr>
      </w:pPr>
      <w:r w:rsidRPr="006C2062">
        <w:rPr>
          <w:rFonts w:ascii="Calibri" w:hAnsi="Calibri" w:cs="Calibri"/>
          <w:sz w:val="22"/>
          <w:szCs w:val="22"/>
          <w:lang w:eastAsia="sk-SK"/>
        </w:rPr>
        <w:t>-</w:t>
      </w:r>
      <w:r w:rsidR="0073635B">
        <w:rPr>
          <w:rFonts w:ascii="Calibri" w:hAnsi="Calibri" w:cs="Calibri"/>
          <w:sz w:val="22"/>
          <w:szCs w:val="22"/>
          <w:lang w:eastAsia="sk-SK"/>
        </w:rPr>
        <w:tab/>
      </w:r>
      <w:r w:rsidRPr="006C2062">
        <w:rPr>
          <w:rFonts w:ascii="Calibri" w:hAnsi="Calibri" w:cs="Calibri"/>
          <w:sz w:val="22"/>
          <w:szCs w:val="22"/>
          <w:lang w:eastAsia="sk-SK"/>
        </w:rPr>
        <w:t>Všetky realizované úlohy musia byť spoľahlivo prenesené do Clearingového centra IDŽK.</w:t>
      </w:r>
      <w:r w:rsidRPr="006C2062">
        <w:rPr>
          <w:rFonts w:ascii="Calibri" w:hAnsi="Calibri" w:cs="Calibri"/>
          <w:sz w:val="22"/>
          <w:szCs w:val="22"/>
        </w:rPr>
        <w:t xml:space="preserve"> </w:t>
      </w:r>
      <w:r w:rsidRPr="006C2062">
        <w:rPr>
          <w:rFonts w:ascii="Calibri" w:hAnsi="Calibri" w:cs="Calibri"/>
          <w:sz w:val="22"/>
          <w:szCs w:val="22"/>
          <w:lang w:eastAsia="sk-SK"/>
        </w:rPr>
        <w:t>Dátová komunikácia prebehne sprostredkovanie cez server Dopravcu</w:t>
      </w:r>
      <w:r w:rsidR="00D51A3E">
        <w:rPr>
          <w:rFonts w:ascii="Calibri" w:hAnsi="Calibri" w:cs="Calibri"/>
          <w:sz w:val="22"/>
          <w:szCs w:val="22"/>
          <w:lang w:eastAsia="sk-SK"/>
        </w:rPr>
        <w:t xml:space="preserve"> </w:t>
      </w:r>
    </w:p>
    <w:p w14:paraId="2271BE5A" w14:textId="38B0D145" w:rsidR="00957118" w:rsidRPr="006C2062" w:rsidRDefault="00957118" w:rsidP="005D405E">
      <w:pPr>
        <w:spacing w:line="276" w:lineRule="auto"/>
        <w:ind w:left="1276" w:hanging="283"/>
        <w:rPr>
          <w:rFonts w:ascii="Calibri" w:hAnsi="Calibri" w:cs="Calibri"/>
          <w:sz w:val="22"/>
          <w:szCs w:val="22"/>
          <w:lang w:eastAsia="sk-SK"/>
        </w:rPr>
      </w:pPr>
      <w:r w:rsidRPr="006C2062">
        <w:rPr>
          <w:rFonts w:ascii="Calibri" w:hAnsi="Calibri" w:cs="Calibri"/>
          <w:sz w:val="22"/>
          <w:szCs w:val="22"/>
          <w:lang w:eastAsia="sk-SK"/>
        </w:rPr>
        <w:t>-</w:t>
      </w:r>
      <w:r w:rsidR="0073635B">
        <w:rPr>
          <w:rFonts w:ascii="Calibri" w:hAnsi="Calibri" w:cs="Calibri"/>
          <w:sz w:val="22"/>
          <w:szCs w:val="22"/>
          <w:lang w:eastAsia="sk-SK"/>
        </w:rPr>
        <w:tab/>
      </w:r>
      <w:r w:rsidRPr="006C2062">
        <w:rPr>
          <w:rFonts w:ascii="Calibri" w:hAnsi="Calibri" w:cs="Calibri"/>
          <w:sz w:val="22"/>
          <w:szCs w:val="22"/>
          <w:lang w:eastAsia="sk-SK"/>
        </w:rPr>
        <w:t xml:space="preserve">Pri všetkých úlohách musí byť správne interpretovaný obsah </w:t>
      </w:r>
      <w:proofErr w:type="spellStart"/>
      <w:r w:rsidRPr="006C2062">
        <w:rPr>
          <w:rFonts w:ascii="Calibri" w:hAnsi="Calibri" w:cs="Calibri"/>
          <w:sz w:val="22"/>
          <w:szCs w:val="22"/>
          <w:lang w:eastAsia="sk-SK"/>
        </w:rPr>
        <w:t>greenlistu</w:t>
      </w:r>
      <w:proofErr w:type="spellEnd"/>
      <w:r w:rsidRPr="006C2062">
        <w:rPr>
          <w:rFonts w:ascii="Calibri" w:hAnsi="Calibri" w:cs="Calibri"/>
          <w:sz w:val="22"/>
          <w:szCs w:val="22"/>
          <w:lang w:eastAsia="sk-SK"/>
        </w:rPr>
        <w:t xml:space="preserve"> a </w:t>
      </w:r>
      <w:proofErr w:type="spellStart"/>
      <w:r w:rsidRPr="006C2062">
        <w:rPr>
          <w:rFonts w:ascii="Calibri" w:hAnsi="Calibri" w:cs="Calibri"/>
          <w:sz w:val="22"/>
          <w:szCs w:val="22"/>
          <w:lang w:eastAsia="sk-SK"/>
        </w:rPr>
        <w:t>blacklistu</w:t>
      </w:r>
      <w:proofErr w:type="spellEnd"/>
      <w:r w:rsidR="00D51A3E">
        <w:rPr>
          <w:rFonts w:ascii="Calibri" w:hAnsi="Calibri" w:cs="Calibri"/>
          <w:sz w:val="22"/>
          <w:szCs w:val="22"/>
          <w:lang w:eastAsia="sk-SK"/>
        </w:rPr>
        <w:t xml:space="preserve"> </w:t>
      </w:r>
    </w:p>
    <w:p w14:paraId="00A035A7" w14:textId="77777777" w:rsidR="00957118" w:rsidRPr="006C2062" w:rsidRDefault="00957118" w:rsidP="00957118">
      <w:pPr>
        <w:spacing w:line="276" w:lineRule="auto"/>
        <w:ind w:left="1817"/>
        <w:rPr>
          <w:rFonts w:ascii="Calibri" w:hAnsi="Calibri" w:cs="Calibri"/>
          <w:sz w:val="22"/>
          <w:szCs w:val="22"/>
          <w:lang w:eastAsia="sk-SK"/>
        </w:rPr>
      </w:pPr>
      <w:r w:rsidRPr="006C2062">
        <w:rPr>
          <w:rFonts w:ascii="Calibri" w:hAnsi="Calibri" w:cs="Calibri"/>
          <w:sz w:val="22"/>
          <w:szCs w:val="22"/>
          <w:lang w:eastAsia="sk-SK"/>
        </w:rPr>
        <w:t> </w:t>
      </w:r>
    </w:p>
    <w:p w14:paraId="1D36E890" w14:textId="35732380" w:rsidR="00957118" w:rsidRPr="006C2062" w:rsidRDefault="00D51A3E" w:rsidP="00957118">
      <w:pPr>
        <w:spacing w:line="276" w:lineRule="auto"/>
        <w:ind w:left="1817"/>
        <w:rPr>
          <w:rFonts w:ascii="Calibri" w:hAnsi="Calibri" w:cs="Calibri"/>
          <w:sz w:val="22"/>
          <w:szCs w:val="22"/>
          <w:lang w:eastAsia="sk-SK"/>
        </w:rPr>
      </w:pPr>
      <w:r>
        <w:rPr>
          <w:rFonts w:ascii="Calibri" w:hAnsi="Calibri" w:cs="Calibri"/>
          <w:sz w:val="22"/>
          <w:szCs w:val="22"/>
          <w:lang w:eastAsia="sk-SK"/>
        </w:rPr>
        <w:t xml:space="preserve"> </w:t>
      </w:r>
    </w:p>
    <w:p w14:paraId="5E84AC30" w14:textId="425CA3AB" w:rsidR="00957118" w:rsidRPr="006C2062" w:rsidRDefault="00957118" w:rsidP="0073635B">
      <w:pPr>
        <w:spacing w:line="276" w:lineRule="auto"/>
        <w:ind w:left="709" w:hanging="709"/>
        <w:rPr>
          <w:rFonts w:ascii="Calibri" w:hAnsi="Calibri" w:cs="Calibri"/>
          <w:sz w:val="22"/>
          <w:szCs w:val="22"/>
          <w:lang w:eastAsia="sk-SK"/>
        </w:rPr>
      </w:pPr>
      <w:r w:rsidRPr="006C2062">
        <w:rPr>
          <w:rFonts w:ascii="Calibri" w:hAnsi="Calibri" w:cs="Calibri"/>
          <w:sz w:val="22"/>
          <w:szCs w:val="22"/>
          <w:lang w:eastAsia="sk-SK"/>
        </w:rPr>
        <w:t>9.1</w:t>
      </w:r>
      <w:r w:rsidR="005D405E">
        <w:rPr>
          <w:rFonts w:ascii="Calibri" w:hAnsi="Calibri" w:cs="Calibri"/>
          <w:sz w:val="22"/>
          <w:szCs w:val="22"/>
          <w:lang w:eastAsia="sk-SK"/>
        </w:rPr>
        <w:t>4</w:t>
      </w:r>
      <w:r w:rsidR="0073635B">
        <w:rPr>
          <w:rFonts w:ascii="Calibri" w:hAnsi="Calibri" w:cs="Calibri"/>
          <w:sz w:val="22"/>
          <w:szCs w:val="22"/>
          <w:lang w:eastAsia="sk-SK"/>
        </w:rPr>
        <w:tab/>
      </w:r>
      <w:r w:rsidRPr="006C2062">
        <w:rPr>
          <w:rFonts w:ascii="Calibri" w:hAnsi="Calibri" w:cs="Calibri"/>
          <w:sz w:val="22"/>
          <w:szCs w:val="22"/>
          <w:lang w:eastAsia="sk-SK"/>
        </w:rPr>
        <w:t>Zariadenie Dopravcu musí zaistiť bezproblémový proces vzájomnej komunikácie Používaného vozidla s vlastným dispečingom Dopravcu, ako aj komunikáciu dispečingu Dopravcu s Centrálnym dispečingom</w:t>
      </w:r>
      <w:r w:rsidR="009D3251">
        <w:rPr>
          <w:rFonts w:ascii="Calibri" w:hAnsi="Calibri" w:cs="Calibri"/>
          <w:sz w:val="22"/>
          <w:szCs w:val="22"/>
          <w:lang w:eastAsia="sk-SK"/>
        </w:rPr>
        <w:t xml:space="preserve"> </w:t>
      </w:r>
      <w:r w:rsidR="009D3251" w:rsidRPr="003B046D">
        <w:rPr>
          <w:rFonts w:ascii="Calibri" w:hAnsi="Calibri"/>
          <w:sz w:val="22"/>
          <w:szCs w:val="22"/>
        </w:rPr>
        <w:t>Integrátora</w:t>
      </w:r>
      <w:r w:rsidRPr="003B046D">
        <w:rPr>
          <w:rFonts w:ascii="Calibri" w:hAnsi="Calibri" w:cs="Calibri"/>
          <w:sz w:val="22"/>
          <w:szCs w:val="22"/>
          <w:lang w:eastAsia="sk-SK"/>
        </w:rPr>
        <w:t xml:space="preserve"> </w:t>
      </w:r>
      <w:r w:rsidRPr="006C2062">
        <w:rPr>
          <w:rFonts w:ascii="Calibri" w:hAnsi="Calibri" w:cs="Calibri"/>
          <w:sz w:val="22"/>
          <w:szCs w:val="22"/>
          <w:lang w:eastAsia="sk-SK"/>
        </w:rPr>
        <w:t>podľa podmienok, stanovených v stanovených v </w:t>
      </w:r>
      <w:r w:rsidRPr="006C2062">
        <w:rPr>
          <w:rFonts w:ascii="Calibri" w:hAnsi="Calibri" w:cs="Calibri"/>
          <w:b/>
          <w:sz w:val="22"/>
          <w:szCs w:val="22"/>
          <w:lang w:eastAsia="sk-SK"/>
        </w:rPr>
        <w:t>Prílohe č.</w:t>
      </w:r>
      <w:r w:rsidR="00D51A3E">
        <w:rPr>
          <w:rFonts w:ascii="Calibri" w:hAnsi="Calibri" w:cs="Calibri"/>
          <w:b/>
          <w:sz w:val="22"/>
          <w:szCs w:val="22"/>
          <w:lang w:eastAsia="sk-SK"/>
        </w:rPr>
        <w:t xml:space="preserve"> </w:t>
      </w:r>
      <w:r w:rsidRPr="006C2062">
        <w:rPr>
          <w:rFonts w:ascii="Calibri" w:hAnsi="Calibri" w:cs="Calibri"/>
          <w:b/>
          <w:sz w:val="22"/>
          <w:szCs w:val="22"/>
          <w:lang w:eastAsia="sk-SK"/>
        </w:rPr>
        <w:t>8</w:t>
      </w:r>
      <w:r w:rsidR="00D51A3E">
        <w:rPr>
          <w:rFonts w:ascii="Calibri" w:hAnsi="Calibri" w:cs="Calibri"/>
          <w:sz w:val="22"/>
          <w:szCs w:val="22"/>
          <w:lang w:eastAsia="sk-SK"/>
        </w:rPr>
        <w:t xml:space="preserve"> </w:t>
      </w:r>
      <w:r w:rsidRPr="006C2062">
        <w:rPr>
          <w:rFonts w:ascii="Calibri" w:hAnsi="Calibri" w:cs="Calibri"/>
          <w:sz w:val="22"/>
          <w:szCs w:val="22"/>
          <w:lang w:eastAsia="sk-SK"/>
        </w:rPr>
        <w:t>Zmluvy -</w:t>
      </w:r>
      <w:r w:rsidR="00D51A3E">
        <w:rPr>
          <w:rFonts w:ascii="Calibri" w:hAnsi="Calibri" w:cs="Calibri"/>
          <w:sz w:val="22"/>
          <w:szCs w:val="22"/>
          <w:lang w:eastAsia="sk-SK"/>
        </w:rPr>
        <w:t xml:space="preserve"> </w:t>
      </w:r>
      <w:r w:rsidRPr="006C2062">
        <w:rPr>
          <w:rFonts w:ascii="Calibri" w:hAnsi="Calibri" w:cs="Calibri"/>
          <w:b/>
          <w:sz w:val="22"/>
          <w:szCs w:val="22"/>
        </w:rPr>
        <w:t>Popis dátovej komunikácie</w:t>
      </w:r>
      <w:r w:rsidRPr="006C2062">
        <w:rPr>
          <w:rFonts w:ascii="Calibri" w:hAnsi="Calibri" w:cs="Calibri"/>
          <w:sz w:val="22"/>
          <w:szCs w:val="22"/>
        </w:rPr>
        <w:t>.</w:t>
      </w:r>
      <w:r w:rsidRPr="006C2062">
        <w:rPr>
          <w:rFonts w:ascii="Calibri" w:hAnsi="Calibri" w:cs="Calibri"/>
          <w:sz w:val="22"/>
          <w:szCs w:val="22"/>
          <w:lang w:eastAsia="sk-SK"/>
        </w:rPr>
        <w:t> </w:t>
      </w:r>
    </w:p>
    <w:p w14:paraId="22CE848B" w14:textId="77777777" w:rsidR="00957118" w:rsidRPr="006C2062" w:rsidRDefault="00957118" w:rsidP="00957118">
      <w:pPr>
        <w:spacing w:line="276" w:lineRule="auto"/>
        <w:rPr>
          <w:rFonts w:ascii="Calibri" w:hAnsi="Calibri" w:cs="Calibri"/>
          <w:sz w:val="22"/>
          <w:szCs w:val="22"/>
          <w:lang w:eastAsia="sk-SK"/>
        </w:rPr>
      </w:pPr>
    </w:p>
    <w:p w14:paraId="67BF9538" w14:textId="4823B6D6" w:rsidR="00957118" w:rsidRPr="006C2062" w:rsidRDefault="00957118" w:rsidP="0073635B">
      <w:pPr>
        <w:spacing w:line="276" w:lineRule="auto"/>
        <w:ind w:left="709" w:hanging="709"/>
        <w:rPr>
          <w:rFonts w:ascii="Calibri" w:hAnsi="Calibri" w:cs="Calibri"/>
          <w:sz w:val="22"/>
          <w:szCs w:val="22"/>
          <w:lang w:eastAsia="sk-SK"/>
        </w:rPr>
      </w:pPr>
      <w:r w:rsidRPr="006C2062">
        <w:rPr>
          <w:rFonts w:ascii="Calibri" w:hAnsi="Calibri" w:cs="Calibri"/>
          <w:sz w:val="22"/>
          <w:szCs w:val="22"/>
          <w:lang w:eastAsia="sk-SK"/>
        </w:rPr>
        <w:t>9.1</w:t>
      </w:r>
      <w:r w:rsidR="005D405E">
        <w:rPr>
          <w:rFonts w:ascii="Calibri" w:hAnsi="Calibri" w:cs="Calibri"/>
          <w:sz w:val="22"/>
          <w:szCs w:val="22"/>
          <w:lang w:eastAsia="sk-SK"/>
        </w:rPr>
        <w:t>5</w:t>
      </w:r>
      <w:r w:rsidR="0073635B">
        <w:rPr>
          <w:rFonts w:ascii="Calibri" w:hAnsi="Calibri" w:cs="Calibri"/>
          <w:sz w:val="22"/>
          <w:szCs w:val="22"/>
          <w:lang w:eastAsia="sk-SK"/>
        </w:rPr>
        <w:tab/>
      </w:r>
      <w:r w:rsidRPr="006C2062">
        <w:rPr>
          <w:rFonts w:ascii="Calibri" w:hAnsi="Calibri" w:cs="Calibri"/>
          <w:sz w:val="22"/>
          <w:szCs w:val="22"/>
          <w:lang w:eastAsia="sk-SK"/>
        </w:rPr>
        <w:t>Objednávateľ poskytne Dopravcovi adresy IP servera a autorizačné údaje pre komunikáciu s Centrálnym dispečingom</w:t>
      </w:r>
      <w:r w:rsidR="009D3251">
        <w:rPr>
          <w:rFonts w:ascii="Calibri" w:hAnsi="Calibri" w:cs="Calibri"/>
          <w:sz w:val="22"/>
          <w:szCs w:val="22"/>
          <w:lang w:eastAsia="sk-SK"/>
        </w:rPr>
        <w:t xml:space="preserve"> </w:t>
      </w:r>
      <w:r w:rsidR="009D3251" w:rsidRPr="003B046D">
        <w:rPr>
          <w:rFonts w:ascii="Calibri" w:hAnsi="Calibri"/>
          <w:sz w:val="22"/>
          <w:szCs w:val="22"/>
        </w:rPr>
        <w:t>Integrátora</w:t>
      </w:r>
      <w:r w:rsidRPr="006C2062">
        <w:rPr>
          <w:rFonts w:ascii="Calibri" w:hAnsi="Calibri" w:cs="Calibri"/>
          <w:sz w:val="22"/>
          <w:szCs w:val="22"/>
          <w:lang w:eastAsia="sk-SK"/>
        </w:rPr>
        <w:t>. Dopravca musí pre potreby testu zaregistrovať zariadenie určené na testovanie.</w:t>
      </w:r>
      <w:r w:rsidR="00D51A3E">
        <w:rPr>
          <w:rFonts w:ascii="Calibri" w:hAnsi="Calibri" w:cs="Calibri"/>
          <w:sz w:val="22"/>
          <w:szCs w:val="22"/>
          <w:lang w:eastAsia="sk-SK"/>
        </w:rPr>
        <w:t xml:space="preserve"> </w:t>
      </w:r>
    </w:p>
    <w:p w14:paraId="3BCC858C" w14:textId="77777777" w:rsidR="00957118" w:rsidRPr="006C2062" w:rsidRDefault="00957118" w:rsidP="005D405E">
      <w:pPr>
        <w:spacing w:line="276" w:lineRule="auto"/>
        <w:ind w:left="709" w:hanging="709"/>
        <w:rPr>
          <w:rFonts w:ascii="Calibri" w:hAnsi="Calibri" w:cs="Calibri"/>
          <w:sz w:val="22"/>
          <w:szCs w:val="22"/>
          <w:lang w:eastAsia="sk-SK"/>
        </w:rPr>
      </w:pPr>
    </w:p>
    <w:p w14:paraId="302C1D88" w14:textId="6F543B18" w:rsidR="00957118" w:rsidRPr="006C2062" w:rsidRDefault="0073635B" w:rsidP="0073635B">
      <w:pPr>
        <w:spacing w:line="276" w:lineRule="auto"/>
        <w:ind w:left="709" w:hanging="709"/>
        <w:rPr>
          <w:rFonts w:ascii="Calibri" w:hAnsi="Calibri" w:cs="Calibri"/>
          <w:sz w:val="22"/>
          <w:szCs w:val="22"/>
          <w:lang w:eastAsia="sk-SK"/>
        </w:rPr>
      </w:pPr>
      <w:r>
        <w:rPr>
          <w:rFonts w:ascii="Calibri" w:hAnsi="Calibri" w:cs="Calibri"/>
          <w:sz w:val="22"/>
          <w:szCs w:val="22"/>
          <w:lang w:eastAsia="sk-SK"/>
        </w:rPr>
        <w:t>9.1</w:t>
      </w:r>
      <w:r w:rsidR="005D405E">
        <w:rPr>
          <w:rFonts w:ascii="Calibri" w:hAnsi="Calibri" w:cs="Calibri"/>
          <w:sz w:val="22"/>
          <w:szCs w:val="22"/>
          <w:lang w:eastAsia="sk-SK"/>
        </w:rPr>
        <w:t>6</w:t>
      </w:r>
      <w:r>
        <w:rPr>
          <w:rFonts w:ascii="Calibri" w:hAnsi="Calibri" w:cs="Calibri"/>
          <w:sz w:val="22"/>
          <w:szCs w:val="22"/>
          <w:lang w:eastAsia="sk-SK"/>
        </w:rPr>
        <w:tab/>
      </w:r>
      <w:r w:rsidR="00957118" w:rsidRPr="006C2062">
        <w:rPr>
          <w:rFonts w:ascii="Calibri" w:hAnsi="Calibri" w:cs="Calibri"/>
          <w:sz w:val="22"/>
          <w:szCs w:val="22"/>
          <w:lang w:eastAsia="sk-SK"/>
        </w:rPr>
        <w:t>Testovanie bude prebiehať priamo v Používanom vozidle Dopravcu, pristavenom na mieste vopred určenom Objednávateľom, ktoré absolvuje trasu Spoja určeného Objednávateľom.</w:t>
      </w:r>
      <w:r w:rsidR="00D51A3E">
        <w:rPr>
          <w:rFonts w:ascii="Calibri" w:hAnsi="Calibri" w:cs="Calibri"/>
          <w:sz w:val="22"/>
          <w:szCs w:val="22"/>
          <w:lang w:eastAsia="sk-SK"/>
        </w:rPr>
        <w:t xml:space="preserve"> </w:t>
      </w:r>
    </w:p>
    <w:p w14:paraId="2775C3CC" w14:textId="77777777" w:rsidR="00957118" w:rsidRPr="006C2062" w:rsidRDefault="00957118" w:rsidP="0073635B">
      <w:pPr>
        <w:spacing w:line="276" w:lineRule="auto"/>
        <w:ind w:left="709" w:hanging="709"/>
        <w:rPr>
          <w:rFonts w:ascii="Calibri" w:hAnsi="Calibri" w:cs="Calibri"/>
          <w:sz w:val="22"/>
          <w:szCs w:val="22"/>
          <w:lang w:eastAsia="sk-SK"/>
        </w:rPr>
      </w:pPr>
    </w:p>
    <w:p w14:paraId="6BE53755" w14:textId="01BB5A0A" w:rsidR="00957118" w:rsidRPr="006C2062" w:rsidRDefault="00957118" w:rsidP="0073635B">
      <w:pPr>
        <w:spacing w:line="276" w:lineRule="auto"/>
        <w:ind w:left="709" w:hanging="709"/>
        <w:rPr>
          <w:rFonts w:ascii="Calibri" w:hAnsi="Calibri" w:cs="Calibri"/>
          <w:sz w:val="22"/>
          <w:szCs w:val="22"/>
          <w:lang w:eastAsia="sk-SK"/>
        </w:rPr>
      </w:pPr>
      <w:r w:rsidRPr="006C2062">
        <w:rPr>
          <w:rFonts w:ascii="Calibri" w:hAnsi="Calibri" w:cs="Calibri"/>
          <w:sz w:val="22"/>
          <w:szCs w:val="22"/>
          <w:lang w:eastAsia="sk-SK"/>
        </w:rPr>
        <w:t>9.1</w:t>
      </w:r>
      <w:r w:rsidR="005D405E">
        <w:rPr>
          <w:rFonts w:ascii="Calibri" w:hAnsi="Calibri" w:cs="Calibri"/>
          <w:sz w:val="22"/>
          <w:szCs w:val="22"/>
          <w:lang w:eastAsia="sk-SK"/>
        </w:rPr>
        <w:t>7</w:t>
      </w:r>
      <w:r w:rsidR="0073635B">
        <w:rPr>
          <w:rFonts w:ascii="Calibri" w:hAnsi="Calibri" w:cs="Calibri"/>
          <w:sz w:val="22"/>
          <w:szCs w:val="22"/>
          <w:lang w:eastAsia="sk-SK"/>
        </w:rPr>
        <w:tab/>
      </w:r>
      <w:r w:rsidRPr="006C2062">
        <w:rPr>
          <w:rFonts w:ascii="Calibri" w:hAnsi="Calibri" w:cs="Calibri"/>
          <w:sz w:val="22"/>
          <w:szCs w:val="22"/>
          <w:lang w:eastAsia="sk-SK"/>
        </w:rPr>
        <w:t>Zariadenie musí preukázať spoľahlivé plnenie nasledujúcich funkcií:</w:t>
      </w:r>
      <w:r w:rsidR="00D51A3E">
        <w:rPr>
          <w:rFonts w:ascii="Calibri" w:hAnsi="Calibri" w:cs="Calibri"/>
          <w:sz w:val="22"/>
          <w:szCs w:val="22"/>
          <w:lang w:eastAsia="sk-SK"/>
        </w:rPr>
        <w:t xml:space="preserve"> </w:t>
      </w:r>
    </w:p>
    <w:p w14:paraId="5388A9FE" w14:textId="404B57D7" w:rsidR="00957118" w:rsidRPr="00063981" w:rsidRDefault="00957118" w:rsidP="005D405E">
      <w:pPr>
        <w:pStyle w:val="Odsekzoznamu"/>
        <w:numPr>
          <w:ilvl w:val="1"/>
          <w:numId w:val="42"/>
        </w:numPr>
        <w:ind w:left="1418" w:hanging="284"/>
        <w:jc w:val="both"/>
      </w:pPr>
      <w:r w:rsidRPr="00063981">
        <w:t>zasielanie informácií o polohe a udalostiach vo vozidle do di</w:t>
      </w:r>
      <w:r w:rsidR="00CE7760" w:rsidRPr="00063981">
        <w:t>s</w:t>
      </w:r>
      <w:r w:rsidRPr="00063981">
        <w:t>pečingu Dopravcu a následne aj do Centrálneho dispečingu</w:t>
      </w:r>
      <w:r w:rsidR="009D3251" w:rsidRPr="00063981">
        <w:t xml:space="preserve"> Integrátora</w:t>
      </w:r>
      <w:r w:rsidRPr="00063981">
        <w:t>;</w:t>
      </w:r>
    </w:p>
    <w:p w14:paraId="3CEE67B0" w14:textId="2F6E5CD5" w:rsidR="00957118" w:rsidRPr="00063981" w:rsidRDefault="00957118" w:rsidP="005D405E">
      <w:pPr>
        <w:pStyle w:val="Odsekzoznamu"/>
        <w:numPr>
          <w:ilvl w:val="1"/>
          <w:numId w:val="42"/>
        </w:numPr>
        <w:ind w:left="1418" w:hanging="284"/>
        <w:jc w:val="both"/>
      </w:pPr>
      <w:r w:rsidRPr="00063981">
        <w:t>prenos správ od vodiča do dispečingu Dopravcu a následne aj do Centrálneho dispečingu</w:t>
      </w:r>
      <w:r w:rsidR="009D3251" w:rsidRPr="00063981">
        <w:t xml:space="preserve"> Integrátora</w:t>
      </w:r>
      <w:r w:rsidRPr="0073635B">
        <w:rPr>
          <w:rFonts w:cs="Calibri"/>
          <w:lang w:eastAsia="sk-SK"/>
        </w:rPr>
        <w:t xml:space="preserve"> </w:t>
      </w:r>
    </w:p>
    <w:p w14:paraId="210CB2CA" w14:textId="3871008F" w:rsidR="00957118" w:rsidRPr="00063981" w:rsidRDefault="00957118" w:rsidP="005D405E">
      <w:pPr>
        <w:pStyle w:val="Odsekzoznamu"/>
        <w:numPr>
          <w:ilvl w:val="1"/>
          <w:numId w:val="42"/>
        </w:numPr>
        <w:ind w:left="1418" w:hanging="284"/>
        <w:jc w:val="both"/>
      </w:pPr>
      <w:r w:rsidRPr="00063981">
        <w:t>prenos správ z Centrálneho dispečingu</w:t>
      </w:r>
      <w:r w:rsidR="009D3251" w:rsidRPr="00063981">
        <w:t xml:space="preserve"> Integrátora</w:t>
      </w:r>
      <w:r w:rsidRPr="00063981">
        <w:t xml:space="preserve"> do dispečingu Dopravcu a následne k vodičom</w:t>
      </w:r>
    </w:p>
    <w:p w14:paraId="7F33BFC7" w14:textId="7A5B72E8" w:rsidR="00957118" w:rsidRPr="00063981" w:rsidRDefault="00957118" w:rsidP="005D405E">
      <w:pPr>
        <w:pStyle w:val="Odsekzoznamu"/>
        <w:numPr>
          <w:ilvl w:val="1"/>
          <w:numId w:val="42"/>
        </w:numPr>
        <w:ind w:left="1418" w:hanging="284"/>
        <w:jc w:val="both"/>
      </w:pPr>
      <w:r w:rsidRPr="00063981">
        <w:t>prenos potvrdzovacích správ o spracovaní pokynov zo správ</w:t>
      </w:r>
    </w:p>
    <w:p w14:paraId="7F5131AC" w14:textId="3C6B435D" w:rsidR="00957118" w:rsidRPr="00063981" w:rsidRDefault="00957118" w:rsidP="005D405E">
      <w:pPr>
        <w:pStyle w:val="Odsekzoznamu"/>
        <w:numPr>
          <w:ilvl w:val="1"/>
          <w:numId w:val="42"/>
        </w:numPr>
        <w:ind w:left="1418" w:hanging="284"/>
        <w:jc w:val="both"/>
      </w:pPr>
      <w:r w:rsidRPr="00063981">
        <w:t>správnu realizáciu pokynov k aktualizácii dát o zastávkach, cestovných poriadkoch a parametroch v systémoch dopravcu</w:t>
      </w:r>
      <w:r w:rsidRPr="0073635B">
        <w:rPr>
          <w:rFonts w:cs="Calibri"/>
          <w:lang w:eastAsia="sk-SK"/>
        </w:rPr>
        <w:t xml:space="preserve"> </w:t>
      </w:r>
    </w:p>
    <w:p w14:paraId="68EB8167" w14:textId="09E33D21" w:rsidR="00957118" w:rsidRPr="00063981" w:rsidRDefault="00957118" w:rsidP="005D405E">
      <w:pPr>
        <w:pStyle w:val="Odsekzoznamu"/>
        <w:numPr>
          <w:ilvl w:val="1"/>
          <w:numId w:val="42"/>
        </w:numPr>
        <w:spacing w:after="160"/>
        <w:ind w:left="1418" w:hanging="284"/>
        <w:jc w:val="both"/>
      </w:pPr>
      <w:r w:rsidRPr="00063981">
        <w:t>správne zobrazenie informácií pre cestujúcich na vnútornom a vonkajšom informačnom displeji.</w:t>
      </w:r>
      <w:r w:rsidR="00D51A3E" w:rsidRPr="00063981">
        <w:t xml:space="preserve"> </w:t>
      </w:r>
    </w:p>
    <w:p w14:paraId="14B1B691" w14:textId="77777777" w:rsidR="00BB080D" w:rsidRPr="006C2062" w:rsidRDefault="00BB080D" w:rsidP="00333F48">
      <w:pPr>
        <w:pStyle w:val="Identifikacestran"/>
        <w:spacing w:line="276" w:lineRule="auto"/>
        <w:jc w:val="center"/>
        <w:rPr>
          <w:rFonts w:ascii="Calibri" w:hAnsi="Calibri" w:cs="Segoe UI"/>
          <w:b/>
          <w:bCs/>
          <w:color w:val="000000" w:themeColor="text1"/>
          <w:sz w:val="22"/>
          <w:szCs w:val="22"/>
        </w:rPr>
      </w:pPr>
    </w:p>
    <w:p w14:paraId="00B58483" w14:textId="10A9DE69" w:rsidR="00333F48" w:rsidRPr="006C2062" w:rsidRDefault="00333F48" w:rsidP="00051062">
      <w:pPr>
        <w:pStyle w:val="Identifikacestran"/>
        <w:spacing w:line="240" w:lineRule="auto"/>
        <w:jc w:val="center"/>
        <w:rPr>
          <w:rFonts w:ascii="Calibri" w:hAnsi="Calibri" w:cs="Segoe UI"/>
          <w:b/>
          <w:bCs/>
          <w:color w:val="000000" w:themeColor="text1"/>
          <w:sz w:val="22"/>
          <w:szCs w:val="22"/>
        </w:rPr>
      </w:pPr>
      <w:r w:rsidRPr="006C2062">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003C38BD" w:rsidRPr="006C2062">
        <w:rPr>
          <w:rFonts w:ascii="Calibri" w:hAnsi="Calibri" w:cs="Segoe UI"/>
          <w:b/>
          <w:bCs/>
          <w:color w:val="000000" w:themeColor="text1"/>
          <w:sz w:val="22"/>
          <w:szCs w:val="22"/>
        </w:rPr>
        <w:t>10</w:t>
      </w:r>
    </w:p>
    <w:p w14:paraId="4EA95308" w14:textId="77777777" w:rsidR="00333F48" w:rsidRPr="006C2062" w:rsidRDefault="00333F48" w:rsidP="00051062">
      <w:pPr>
        <w:pStyle w:val="Odsekzoznamu"/>
        <w:spacing w:line="240" w:lineRule="auto"/>
        <w:ind w:left="0"/>
        <w:jc w:val="center"/>
        <w:rPr>
          <w:b/>
        </w:rPr>
      </w:pPr>
      <w:r w:rsidRPr="006C2062">
        <w:rPr>
          <w:b/>
        </w:rPr>
        <w:t>SUBDODÁVATELIA</w:t>
      </w:r>
    </w:p>
    <w:p w14:paraId="50E331A6" w14:textId="77777777" w:rsidR="00111002" w:rsidRPr="006C2062" w:rsidRDefault="00111002" w:rsidP="00051062">
      <w:pPr>
        <w:pStyle w:val="Odsekzoznamu"/>
        <w:spacing w:line="240" w:lineRule="auto"/>
        <w:ind w:left="0"/>
        <w:jc w:val="center"/>
        <w:rPr>
          <w:b/>
        </w:rPr>
      </w:pPr>
    </w:p>
    <w:p w14:paraId="36F48725" w14:textId="67D53249" w:rsidR="00111002" w:rsidRPr="005D405E" w:rsidRDefault="00111002" w:rsidP="005D405E">
      <w:pPr>
        <w:pStyle w:val="Zkladntext"/>
        <w:numPr>
          <w:ilvl w:val="1"/>
          <w:numId w:val="18"/>
        </w:numPr>
        <w:overflowPunct/>
        <w:autoSpaceDE/>
        <w:autoSpaceDN/>
        <w:adjustRightInd/>
        <w:spacing w:before="120" w:after="240" w:line="276" w:lineRule="auto"/>
        <w:ind w:left="709" w:hanging="709"/>
        <w:textAlignment w:val="auto"/>
        <w:rPr>
          <w:rFonts w:ascii="Calibri" w:hAnsi="Calibri" w:cstheme="majorHAnsi"/>
          <w:color w:val="000000" w:themeColor="text1"/>
          <w:sz w:val="22"/>
          <w:szCs w:val="22"/>
          <w:lang w:val="sk-SK"/>
        </w:rPr>
      </w:pPr>
      <w:r w:rsidRPr="005D405E">
        <w:rPr>
          <w:rFonts w:ascii="Calibri" w:hAnsi="Calibri" w:cstheme="majorHAnsi"/>
          <w:color w:val="000000" w:themeColor="text1"/>
          <w:sz w:val="22"/>
          <w:szCs w:val="22"/>
          <w:lang w:val="sk-SK"/>
        </w:rPr>
        <w:t>Zoznam subdodávateľov</w:t>
      </w:r>
      <w:r w:rsidR="00D51A3E" w:rsidRPr="005D405E">
        <w:rPr>
          <w:rFonts w:ascii="Calibri" w:hAnsi="Calibri" w:cstheme="majorHAnsi"/>
          <w:color w:val="000000" w:themeColor="text1"/>
          <w:sz w:val="22"/>
          <w:szCs w:val="22"/>
          <w:lang w:val="sk-SK"/>
        </w:rPr>
        <w:t xml:space="preserve"> </w:t>
      </w:r>
      <w:r w:rsidR="00DE5C80" w:rsidRPr="005D405E">
        <w:rPr>
          <w:rFonts w:ascii="Calibri" w:hAnsi="Calibri" w:cstheme="majorHAnsi"/>
          <w:color w:val="000000" w:themeColor="text1"/>
          <w:sz w:val="22"/>
          <w:szCs w:val="22"/>
          <w:lang w:val="sk-SK"/>
        </w:rPr>
        <w:t>Dopravcu</w:t>
      </w:r>
      <w:r w:rsidRPr="005D405E">
        <w:rPr>
          <w:rFonts w:ascii="Calibri" w:hAnsi="Calibri" w:cstheme="majorHAnsi"/>
          <w:color w:val="000000" w:themeColor="text1"/>
          <w:sz w:val="22"/>
          <w:szCs w:val="22"/>
          <w:lang w:val="sk-SK"/>
        </w:rPr>
        <w:t xml:space="preserve"> známych v čase uzavretia zmluvy je uvedený </w:t>
      </w:r>
      <w:r w:rsidRPr="005D405E">
        <w:rPr>
          <w:rFonts w:ascii="Calibri" w:hAnsi="Calibri" w:cstheme="majorHAnsi"/>
          <w:b/>
          <w:color w:val="000000" w:themeColor="text1"/>
          <w:sz w:val="22"/>
          <w:szCs w:val="22"/>
          <w:lang w:val="sk-SK"/>
        </w:rPr>
        <w:t>v Prílohe</w:t>
      </w:r>
      <w:r w:rsidR="00D51A3E" w:rsidRPr="005D405E">
        <w:rPr>
          <w:rFonts w:ascii="Calibri" w:hAnsi="Calibri" w:cstheme="majorHAnsi"/>
          <w:b/>
          <w:color w:val="000000" w:themeColor="text1"/>
          <w:sz w:val="22"/>
          <w:szCs w:val="22"/>
          <w:lang w:val="sk-SK"/>
        </w:rPr>
        <w:t xml:space="preserve"> </w:t>
      </w:r>
      <w:r w:rsidRPr="005D405E">
        <w:rPr>
          <w:rFonts w:ascii="Calibri" w:hAnsi="Calibri" w:cstheme="majorHAnsi"/>
          <w:b/>
          <w:color w:val="000000" w:themeColor="text1"/>
          <w:sz w:val="22"/>
          <w:szCs w:val="22"/>
          <w:lang w:val="sk-SK"/>
        </w:rPr>
        <w:t>č.</w:t>
      </w:r>
      <w:r w:rsidR="00D51A3E" w:rsidRPr="005D405E">
        <w:rPr>
          <w:rFonts w:ascii="Calibri" w:hAnsi="Calibri" w:cstheme="majorHAnsi"/>
          <w:b/>
          <w:color w:val="000000" w:themeColor="text1"/>
          <w:sz w:val="22"/>
          <w:szCs w:val="22"/>
          <w:lang w:val="sk-SK"/>
        </w:rPr>
        <w:t xml:space="preserve"> </w:t>
      </w:r>
      <w:r w:rsidR="00AA4DD8" w:rsidRPr="005D405E">
        <w:rPr>
          <w:rFonts w:ascii="Calibri" w:hAnsi="Calibri" w:cstheme="majorHAnsi"/>
          <w:b/>
          <w:color w:val="000000" w:themeColor="text1"/>
          <w:sz w:val="22"/>
          <w:szCs w:val="22"/>
          <w:lang w:val="sk-SK"/>
        </w:rPr>
        <w:t xml:space="preserve">9 </w:t>
      </w:r>
      <w:r w:rsidR="00AA4DD8" w:rsidRPr="005D405E">
        <w:rPr>
          <w:rFonts w:ascii="Calibri" w:hAnsi="Calibri" w:cstheme="majorHAnsi"/>
          <w:color w:val="000000" w:themeColor="text1"/>
          <w:sz w:val="22"/>
          <w:szCs w:val="22"/>
          <w:lang w:val="sk-SK"/>
        </w:rPr>
        <w:t>Zmluvy</w:t>
      </w:r>
      <w:r w:rsidR="006D5457" w:rsidRPr="005D405E">
        <w:rPr>
          <w:rFonts w:ascii="Calibri" w:hAnsi="Calibri" w:cstheme="majorHAnsi"/>
          <w:color w:val="000000" w:themeColor="text1"/>
          <w:sz w:val="22"/>
          <w:szCs w:val="22"/>
          <w:lang w:val="sk-SK"/>
        </w:rPr>
        <w:t xml:space="preserve"> -</w:t>
      </w:r>
      <w:r w:rsidR="00D51A3E" w:rsidRPr="005D405E">
        <w:rPr>
          <w:rFonts w:ascii="Calibri" w:hAnsi="Calibri" w:cstheme="majorHAnsi"/>
          <w:color w:val="000000" w:themeColor="text1"/>
          <w:sz w:val="22"/>
          <w:szCs w:val="22"/>
          <w:lang w:val="sk-SK"/>
        </w:rPr>
        <w:t xml:space="preserve"> </w:t>
      </w:r>
      <w:r w:rsidR="006D5457" w:rsidRPr="005D405E">
        <w:rPr>
          <w:rFonts w:ascii="Calibri" w:hAnsi="Calibri" w:cstheme="majorHAnsi"/>
          <w:b/>
          <w:color w:val="000000" w:themeColor="text1"/>
          <w:sz w:val="22"/>
          <w:szCs w:val="22"/>
          <w:lang w:val="sk-SK"/>
        </w:rPr>
        <w:t>Zoznam subdodávateľov</w:t>
      </w:r>
      <w:r w:rsidR="00AA4DD8" w:rsidRPr="005D405E">
        <w:rPr>
          <w:rFonts w:ascii="Calibri" w:hAnsi="Calibri" w:cstheme="majorHAnsi"/>
          <w:color w:val="000000" w:themeColor="text1"/>
          <w:sz w:val="22"/>
          <w:szCs w:val="22"/>
          <w:lang w:val="sk-SK"/>
        </w:rPr>
        <w:t>.</w:t>
      </w:r>
      <w:r w:rsidR="00D51A3E" w:rsidRPr="005D405E">
        <w:rPr>
          <w:rFonts w:ascii="Calibri" w:hAnsi="Calibri" w:cstheme="majorHAnsi"/>
          <w:color w:val="000000" w:themeColor="text1"/>
          <w:sz w:val="22"/>
          <w:szCs w:val="22"/>
          <w:lang w:val="sk-SK"/>
        </w:rPr>
        <w:t xml:space="preserve"> </w:t>
      </w:r>
    </w:p>
    <w:p w14:paraId="1133F9EE" w14:textId="5E35D085" w:rsidR="00111002" w:rsidRPr="005D405E" w:rsidRDefault="00111002" w:rsidP="005D405E">
      <w:pPr>
        <w:pStyle w:val="Zkladntext"/>
        <w:numPr>
          <w:ilvl w:val="1"/>
          <w:numId w:val="18"/>
        </w:numPr>
        <w:overflowPunct/>
        <w:autoSpaceDE/>
        <w:autoSpaceDN/>
        <w:adjustRightInd/>
        <w:spacing w:before="120" w:after="240" w:line="276" w:lineRule="auto"/>
        <w:ind w:left="709" w:hanging="709"/>
        <w:textAlignment w:val="auto"/>
        <w:rPr>
          <w:rFonts w:ascii="Calibri" w:hAnsi="Calibri" w:cstheme="majorHAnsi"/>
          <w:color w:val="000000" w:themeColor="text1"/>
          <w:sz w:val="22"/>
          <w:szCs w:val="22"/>
          <w:lang w:val="sk-SK"/>
        </w:rPr>
      </w:pPr>
      <w:r w:rsidRPr="005D405E">
        <w:rPr>
          <w:rFonts w:ascii="Calibri" w:hAnsi="Calibri" w:cstheme="majorHAnsi"/>
          <w:color w:val="000000" w:themeColor="text1"/>
          <w:sz w:val="22"/>
          <w:szCs w:val="22"/>
          <w:lang w:val="sk-SK"/>
        </w:rPr>
        <w:t xml:space="preserve">Pri </w:t>
      </w:r>
      <w:r w:rsidR="00AA4DD8" w:rsidRPr="005D405E">
        <w:rPr>
          <w:rFonts w:ascii="Calibri" w:hAnsi="Calibri" w:cstheme="majorHAnsi"/>
          <w:color w:val="000000" w:themeColor="text1"/>
          <w:sz w:val="22"/>
          <w:szCs w:val="22"/>
          <w:lang w:val="sk-SK"/>
        </w:rPr>
        <w:t>poskytovaní časti Služby podľa</w:t>
      </w:r>
      <w:r w:rsidRPr="005D405E">
        <w:rPr>
          <w:rFonts w:ascii="Calibri" w:hAnsi="Calibri" w:cstheme="majorHAnsi"/>
          <w:color w:val="000000" w:themeColor="text1"/>
          <w:sz w:val="22"/>
          <w:szCs w:val="22"/>
          <w:lang w:val="sk-SK"/>
        </w:rPr>
        <w:t xml:space="preserve"> tejto </w:t>
      </w:r>
      <w:r w:rsidR="00AA4DD8" w:rsidRPr="005D405E">
        <w:rPr>
          <w:rFonts w:ascii="Calibri" w:hAnsi="Calibri" w:cstheme="majorHAnsi"/>
          <w:color w:val="000000" w:themeColor="text1"/>
          <w:sz w:val="22"/>
          <w:szCs w:val="22"/>
          <w:lang w:val="sk-SK"/>
        </w:rPr>
        <w:t>Z</w:t>
      </w:r>
      <w:r w:rsidRPr="005D405E">
        <w:rPr>
          <w:rFonts w:ascii="Calibri" w:hAnsi="Calibri" w:cstheme="majorHAnsi"/>
          <w:color w:val="000000" w:themeColor="text1"/>
          <w:sz w:val="22"/>
          <w:szCs w:val="22"/>
          <w:lang w:val="sk-SK"/>
        </w:rPr>
        <w:t xml:space="preserve">mluvy subdodávateľom má </w:t>
      </w:r>
      <w:r w:rsidR="00AA4DD8" w:rsidRPr="005D405E">
        <w:rPr>
          <w:rFonts w:ascii="Calibri" w:hAnsi="Calibri" w:cstheme="majorHAnsi"/>
          <w:color w:val="000000" w:themeColor="text1"/>
          <w:sz w:val="22"/>
          <w:szCs w:val="22"/>
          <w:lang w:val="sk-SK"/>
        </w:rPr>
        <w:t>Dopravca</w:t>
      </w:r>
      <w:r w:rsidRPr="005D405E">
        <w:rPr>
          <w:rFonts w:ascii="Calibri" w:hAnsi="Calibri" w:cstheme="majorHAnsi"/>
          <w:color w:val="000000" w:themeColor="text1"/>
          <w:sz w:val="22"/>
          <w:szCs w:val="22"/>
          <w:lang w:val="sk-SK"/>
        </w:rPr>
        <w:t xml:space="preserve"> zodpovednosť, akoby plnenie vykonával sám.</w:t>
      </w:r>
      <w:r w:rsidR="00D51A3E" w:rsidRPr="005D405E">
        <w:rPr>
          <w:rFonts w:ascii="Calibri" w:hAnsi="Calibri" w:cstheme="majorHAnsi"/>
          <w:color w:val="000000" w:themeColor="text1"/>
          <w:sz w:val="22"/>
          <w:szCs w:val="22"/>
          <w:lang w:val="sk-SK"/>
        </w:rPr>
        <w:t xml:space="preserve"> </w:t>
      </w:r>
      <w:r w:rsidR="00185E7E" w:rsidRPr="005D405E">
        <w:rPr>
          <w:rFonts w:ascii="Calibri" w:hAnsi="Calibri" w:cstheme="majorHAnsi"/>
          <w:color w:val="000000" w:themeColor="text1"/>
          <w:sz w:val="22"/>
          <w:szCs w:val="22"/>
          <w:lang w:val="sk-SK"/>
        </w:rPr>
        <w:t>Ak z tejto Zmluvy vyplýva pre Dopravcu určitá povinnosť,</w:t>
      </w:r>
      <w:r w:rsidR="00D51A3E" w:rsidRPr="005D405E">
        <w:rPr>
          <w:rFonts w:ascii="Calibri" w:hAnsi="Calibri" w:cstheme="majorHAnsi"/>
          <w:color w:val="000000" w:themeColor="text1"/>
          <w:sz w:val="22"/>
          <w:szCs w:val="22"/>
          <w:lang w:val="sk-SK"/>
        </w:rPr>
        <w:t xml:space="preserve"> </w:t>
      </w:r>
      <w:r w:rsidR="00185E7E" w:rsidRPr="005D405E">
        <w:rPr>
          <w:rFonts w:ascii="Calibri" w:hAnsi="Calibri" w:cstheme="majorHAnsi"/>
          <w:color w:val="000000" w:themeColor="text1"/>
          <w:sz w:val="22"/>
          <w:szCs w:val="22"/>
          <w:lang w:val="sk-SK"/>
        </w:rPr>
        <w:t>je Dopravca povinný zabezpečiť jej splnenie aj vo vzťahu</w:t>
      </w:r>
      <w:r w:rsidR="005D405E" w:rsidRPr="005D405E">
        <w:rPr>
          <w:rFonts w:ascii="Calibri" w:hAnsi="Calibri" w:cstheme="majorHAnsi"/>
          <w:color w:val="000000" w:themeColor="text1"/>
          <w:sz w:val="22"/>
          <w:szCs w:val="22"/>
          <w:lang w:val="sk-SK"/>
        </w:rPr>
        <w:t xml:space="preserve"> ku </w:t>
      </w:r>
      <w:r w:rsidR="005D405E" w:rsidRPr="005D405E">
        <w:rPr>
          <w:rFonts w:ascii="Calibri" w:hAnsi="Calibri" w:cstheme="majorHAnsi"/>
          <w:color w:val="000000" w:themeColor="text1"/>
          <w:sz w:val="22"/>
          <w:szCs w:val="22"/>
          <w:lang w:val="sk-SK"/>
        </w:rPr>
        <w:lastRenderedPageBreak/>
        <w:t>každému</w:t>
      </w:r>
      <w:r w:rsidR="00185E7E" w:rsidRPr="005D405E">
        <w:rPr>
          <w:rFonts w:ascii="Calibri" w:hAnsi="Calibri" w:cstheme="majorHAnsi"/>
          <w:color w:val="000000" w:themeColor="text1"/>
          <w:sz w:val="22"/>
          <w:szCs w:val="22"/>
          <w:lang w:val="sk-SK"/>
        </w:rPr>
        <w:t> subdodávateľovi</w:t>
      </w:r>
      <w:r w:rsidR="005D405E" w:rsidRPr="005D405E">
        <w:rPr>
          <w:rFonts w:ascii="Calibri" w:hAnsi="Calibri" w:cstheme="majorHAnsi"/>
          <w:color w:val="000000" w:themeColor="text1"/>
          <w:sz w:val="22"/>
          <w:szCs w:val="22"/>
          <w:lang w:val="sk-SK"/>
        </w:rPr>
        <w:t xml:space="preserve"> a/alebo zo strany každého subdodávateľa </w:t>
      </w:r>
      <w:r w:rsidR="00185E7E" w:rsidRPr="005D405E">
        <w:rPr>
          <w:rFonts w:ascii="Calibri" w:hAnsi="Calibri" w:cstheme="majorHAnsi"/>
          <w:color w:val="000000" w:themeColor="text1"/>
          <w:sz w:val="22"/>
          <w:szCs w:val="22"/>
          <w:lang w:val="sk-SK"/>
        </w:rPr>
        <w:t xml:space="preserve"> v rámci ním vykonávanej subdodávky.</w:t>
      </w:r>
      <w:r w:rsidR="00D51A3E" w:rsidRPr="005D405E">
        <w:rPr>
          <w:rFonts w:ascii="Calibri" w:hAnsi="Calibri" w:cstheme="majorHAnsi"/>
          <w:color w:val="000000" w:themeColor="text1"/>
          <w:sz w:val="22"/>
          <w:szCs w:val="22"/>
          <w:lang w:val="sk-SK"/>
        </w:rPr>
        <w:t xml:space="preserve"> </w:t>
      </w:r>
    </w:p>
    <w:p w14:paraId="1207C753" w14:textId="78F70FC7" w:rsidR="00111002" w:rsidRPr="005D405E" w:rsidRDefault="00AA4DD8" w:rsidP="005D405E">
      <w:pPr>
        <w:pStyle w:val="Zkladntext"/>
        <w:numPr>
          <w:ilvl w:val="1"/>
          <w:numId w:val="18"/>
        </w:numPr>
        <w:tabs>
          <w:tab w:val="left" w:pos="720"/>
        </w:tabs>
        <w:overflowPunct/>
        <w:autoSpaceDE/>
        <w:autoSpaceDN/>
        <w:adjustRightInd/>
        <w:spacing w:before="120" w:after="240" w:line="276" w:lineRule="auto"/>
        <w:ind w:left="709" w:hanging="709"/>
        <w:textAlignment w:val="auto"/>
        <w:rPr>
          <w:rFonts w:ascii="Calibri" w:hAnsi="Calibri" w:cstheme="majorHAnsi"/>
          <w:color w:val="000000" w:themeColor="text1"/>
          <w:sz w:val="22"/>
          <w:szCs w:val="22"/>
          <w:lang w:val="sk-SK"/>
        </w:rPr>
      </w:pPr>
      <w:r w:rsidRPr="005D405E">
        <w:rPr>
          <w:rFonts w:ascii="Calibri" w:hAnsi="Calibri" w:cstheme="majorHAnsi"/>
          <w:color w:val="000000" w:themeColor="text1"/>
          <w:sz w:val="22"/>
          <w:szCs w:val="22"/>
          <w:lang w:val="sk-SK"/>
        </w:rPr>
        <w:t>Dopravca</w:t>
      </w:r>
      <w:r w:rsidR="00111002" w:rsidRPr="005D405E">
        <w:rPr>
          <w:rFonts w:ascii="Calibri" w:hAnsi="Calibri" w:cstheme="majorHAnsi"/>
          <w:color w:val="000000" w:themeColor="text1"/>
          <w:sz w:val="22"/>
          <w:szCs w:val="22"/>
          <w:lang w:val="sk-SK"/>
        </w:rPr>
        <w:t xml:space="preserve"> je povinný oznámiť </w:t>
      </w:r>
      <w:r w:rsidRPr="005D405E">
        <w:rPr>
          <w:rFonts w:ascii="Calibri" w:hAnsi="Calibri" w:cstheme="majorHAnsi"/>
          <w:color w:val="000000" w:themeColor="text1"/>
          <w:sz w:val="22"/>
          <w:szCs w:val="22"/>
          <w:lang w:val="sk-SK"/>
        </w:rPr>
        <w:t>Objednávateľovi</w:t>
      </w:r>
      <w:r w:rsidR="00111002" w:rsidRPr="005D405E">
        <w:rPr>
          <w:rFonts w:ascii="Calibri" w:hAnsi="Calibri" w:cstheme="majorHAnsi"/>
          <w:color w:val="000000" w:themeColor="text1"/>
          <w:sz w:val="22"/>
          <w:szCs w:val="22"/>
          <w:lang w:val="sk-SK"/>
        </w:rPr>
        <w:t xml:space="preserve"> bez zbytočného odkladu akúkoľvek zmenu údajov o</w:t>
      </w:r>
      <w:r w:rsidR="005D405E" w:rsidRPr="005D405E">
        <w:rPr>
          <w:rFonts w:ascii="Calibri" w:hAnsi="Calibri" w:cstheme="majorHAnsi"/>
          <w:color w:val="000000" w:themeColor="text1"/>
          <w:sz w:val="22"/>
          <w:szCs w:val="22"/>
          <w:lang w:val="sk-SK"/>
        </w:rPr>
        <w:t xml:space="preserve"> každom s</w:t>
      </w:r>
      <w:r w:rsidR="00111002" w:rsidRPr="005D405E">
        <w:rPr>
          <w:rFonts w:ascii="Calibri" w:hAnsi="Calibri" w:cstheme="majorHAnsi"/>
          <w:color w:val="000000" w:themeColor="text1"/>
          <w:sz w:val="22"/>
          <w:szCs w:val="22"/>
          <w:lang w:val="sk-SK"/>
        </w:rPr>
        <w:t>ubdodávateľovi</w:t>
      </w:r>
      <w:r w:rsidR="00CD1EAC" w:rsidRPr="005D405E">
        <w:rPr>
          <w:rFonts w:ascii="Calibri" w:hAnsi="Calibri" w:cstheme="majorHAnsi"/>
          <w:color w:val="000000" w:themeColor="text1"/>
          <w:sz w:val="22"/>
          <w:szCs w:val="22"/>
          <w:lang w:val="sk-SK"/>
        </w:rPr>
        <w:t xml:space="preserve">. V prípade, ak táto zmena má vplyv aj na </w:t>
      </w:r>
      <w:r w:rsidR="00021072" w:rsidRPr="005D405E">
        <w:rPr>
          <w:rFonts w:ascii="Calibri" w:hAnsi="Calibri" w:cstheme="majorHAnsi"/>
          <w:color w:val="000000" w:themeColor="text1"/>
          <w:sz w:val="22"/>
          <w:szCs w:val="22"/>
          <w:lang w:val="sk-SK"/>
        </w:rPr>
        <w:t>udelenú</w:t>
      </w:r>
      <w:r w:rsidR="00CD1EAC" w:rsidRPr="005D405E">
        <w:rPr>
          <w:rFonts w:ascii="Calibri" w:hAnsi="Calibri" w:cstheme="majorHAnsi"/>
          <w:color w:val="000000" w:themeColor="text1"/>
          <w:sz w:val="22"/>
          <w:szCs w:val="22"/>
          <w:lang w:val="sk-SK"/>
        </w:rPr>
        <w:t xml:space="preserve"> dopravnú licenciu, tak Dopravca je povinný</w:t>
      </w:r>
      <w:r w:rsidR="00D51A3E" w:rsidRPr="005D405E">
        <w:rPr>
          <w:rFonts w:ascii="Calibri" w:hAnsi="Calibri" w:cstheme="majorHAnsi"/>
          <w:color w:val="000000" w:themeColor="text1"/>
          <w:sz w:val="22"/>
          <w:szCs w:val="22"/>
          <w:lang w:val="sk-SK"/>
        </w:rPr>
        <w:t xml:space="preserve"> </w:t>
      </w:r>
      <w:r w:rsidR="00CD1EAC" w:rsidRPr="005D405E">
        <w:rPr>
          <w:rFonts w:ascii="Calibri" w:hAnsi="Calibri" w:cstheme="majorHAnsi"/>
          <w:color w:val="000000" w:themeColor="text1"/>
          <w:sz w:val="22"/>
          <w:szCs w:val="22"/>
          <w:lang w:val="sk-SK"/>
        </w:rPr>
        <w:t>riadne a včas</w:t>
      </w:r>
      <w:r w:rsidR="00D51A3E" w:rsidRPr="005D405E">
        <w:rPr>
          <w:rFonts w:ascii="Calibri" w:hAnsi="Calibri" w:cstheme="majorHAnsi"/>
          <w:color w:val="000000" w:themeColor="text1"/>
          <w:sz w:val="22"/>
          <w:szCs w:val="22"/>
          <w:lang w:val="sk-SK"/>
        </w:rPr>
        <w:t xml:space="preserve"> </w:t>
      </w:r>
      <w:r w:rsidR="00CD1EAC" w:rsidRPr="005D405E">
        <w:rPr>
          <w:rFonts w:ascii="Calibri" w:hAnsi="Calibri" w:cstheme="majorHAnsi"/>
          <w:color w:val="000000" w:themeColor="text1"/>
          <w:sz w:val="22"/>
          <w:szCs w:val="22"/>
          <w:lang w:val="sk-SK"/>
        </w:rPr>
        <w:t>požiadať</w:t>
      </w:r>
      <w:r w:rsidR="00D51A3E" w:rsidRPr="005D405E">
        <w:rPr>
          <w:rFonts w:ascii="Calibri" w:hAnsi="Calibri" w:cstheme="majorHAnsi"/>
          <w:color w:val="000000" w:themeColor="text1"/>
          <w:sz w:val="22"/>
          <w:szCs w:val="22"/>
          <w:lang w:val="sk-SK"/>
        </w:rPr>
        <w:t xml:space="preserve"> </w:t>
      </w:r>
      <w:r w:rsidR="00CD1EAC" w:rsidRPr="005D405E">
        <w:rPr>
          <w:rFonts w:ascii="Calibri" w:hAnsi="Calibri" w:cstheme="majorHAnsi"/>
          <w:color w:val="000000" w:themeColor="text1"/>
          <w:sz w:val="22"/>
          <w:szCs w:val="22"/>
          <w:lang w:val="sk-SK"/>
        </w:rPr>
        <w:t xml:space="preserve">príslušný Dopravný správny orgán o zmenu </w:t>
      </w:r>
      <w:r w:rsidR="00021072" w:rsidRPr="005D405E">
        <w:rPr>
          <w:rFonts w:ascii="Calibri" w:hAnsi="Calibri" w:cstheme="majorHAnsi"/>
          <w:color w:val="000000" w:themeColor="text1"/>
          <w:sz w:val="22"/>
          <w:szCs w:val="22"/>
          <w:lang w:val="sk-SK"/>
        </w:rPr>
        <w:t>udelenej</w:t>
      </w:r>
      <w:r w:rsidR="00CD1EAC" w:rsidRPr="005D405E">
        <w:rPr>
          <w:rFonts w:ascii="Calibri" w:hAnsi="Calibri" w:cstheme="majorHAnsi"/>
          <w:color w:val="000000" w:themeColor="text1"/>
          <w:sz w:val="22"/>
          <w:szCs w:val="22"/>
          <w:lang w:val="sk-SK"/>
        </w:rPr>
        <w:t xml:space="preserve"> dopravnej licencie.</w:t>
      </w:r>
      <w:r w:rsidR="00D51A3E" w:rsidRPr="005D405E">
        <w:rPr>
          <w:rFonts w:ascii="Calibri" w:hAnsi="Calibri"/>
          <w:color w:val="000000" w:themeColor="text1"/>
          <w:sz w:val="22"/>
          <w:lang w:val="sk-SK"/>
        </w:rPr>
        <w:t xml:space="preserve"> </w:t>
      </w:r>
    </w:p>
    <w:p w14:paraId="4F7686E7" w14:textId="71BED3CD" w:rsidR="00111002" w:rsidRPr="005D405E" w:rsidRDefault="00111002" w:rsidP="005D405E">
      <w:pPr>
        <w:pStyle w:val="Zkladntext"/>
        <w:numPr>
          <w:ilvl w:val="1"/>
          <w:numId w:val="18"/>
        </w:numPr>
        <w:tabs>
          <w:tab w:val="left" w:pos="720"/>
        </w:tabs>
        <w:overflowPunct/>
        <w:autoSpaceDE/>
        <w:autoSpaceDN/>
        <w:adjustRightInd/>
        <w:spacing w:before="120" w:after="240" w:line="276" w:lineRule="auto"/>
        <w:ind w:left="709" w:hanging="709"/>
        <w:textAlignment w:val="auto"/>
        <w:rPr>
          <w:rFonts w:ascii="Calibri" w:hAnsi="Calibri" w:cstheme="majorHAnsi"/>
          <w:color w:val="000000" w:themeColor="text1"/>
          <w:sz w:val="22"/>
          <w:szCs w:val="22"/>
          <w:lang w:val="sk-SK"/>
        </w:rPr>
      </w:pPr>
      <w:r w:rsidRPr="005D405E">
        <w:rPr>
          <w:rFonts w:ascii="Calibri" w:hAnsi="Calibri" w:cstheme="majorHAnsi"/>
          <w:color w:val="000000" w:themeColor="text1"/>
          <w:sz w:val="22"/>
          <w:szCs w:val="22"/>
          <w:lang w:val="sk-SK"/>
        </w:rPr>
        <w:t>Pravidlá</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 xml:space="preserve">pre zmenu subdodávateľov počas </w:t>
      </w:r>
      <w:r w:rsidR="006D5457" w:rsidRPr="005D405E">
        <w:rPr>
          <w:rFonts w:ascii="Calibri" w:hAnsi="Calibri" w:cstheme="majorHAnsi"/>
          <w:color w:val="000000" w:themeColor="text1"/>
          <w:sz w:val="22"/>
          <w:szCs w:val="22"/>
          <w:lang w:val="sk-SK"/>
        </w:rPr>
        <w:t>trvania</w:t>
      </w:r>
      <w:r w:rsidRPr="005D405E">
        <w:rPr>
          <w:rFonts w:ascii="Calibri" w:hAnsi="Calibri" w:cstheme="majorHAnsi"/>
          <w:color w:val="000000" w:themeColor="text1"/>
          <w:sz w:val="22"/>
          <w:szCs w:val="22"/>
          <w:lang w:val="sk-SK"/>
        </w:rPr>
        <w:t xml:space="preserve"> </w:t>
      </w:r>
      <w:r w:rsidR="00AA4DD8" w:rsidRPr="005D405E">
        <w:rPr>
          <w:rFonts w:ascii="Calibri" w:hAnsi="Calibri" w:cstheme="majorHAnsi"/>
          <w:color w:val="000000" w:themeColor="text1"/>
          <w:sz w:val="22"/>
          <w:szCs w:val="22"/>
          <w:lang w:val="sk-SK"/>
        </w:rPr>
        <w:t>Z</w:t>
      </w:r>
      <w:r w:rsidRPr="005D405E">
        <w:rPr>
          <w:rFonts w:ascii="Calibri" w:hAnsi="Calibri" w:cstheme="majorHAnsi"/>
          <w:color w:val="000000" w:themeColor="text1"/>
          <w:sz w:val="22"/>
          <w:szCs w:val="22"/>
          <w:lang w:val="sk-SK"/>
        </w:rPr>
        <w:t>mluvy:</w:t>
      </w:r>
    </w:p>
    <w:p w14:paraId="11223E43" w14:textId="77777777" w:rsidR="006D5457" w:rsidRPr="005D405E" w:rsidRDefault="00AA4DD8" w:rsidP="005D405E">
      <w:pPr>
        <w:pStyle w:val="Zkladntext"/>
        <w:spacing w:before="120" w:after="240" w:line="276" w:lineRule="auto"/>
        <w:ind w:left="709"/>
        <w:rPr>
          <w:rFonts w:ascii="Calibri" w:hAnsi="Calibri" w:cstheme="majorHAnsi"/>
          <w:color w:val="000000" w:themeColor="text1"/>
          <w:sz w:val="22"/>
          <w:szCs w:val="22"/>
          <w:lang w:val="sk-SK"/>
        </w:rPr>
      </w:pPr>
      <w:r w:rsidRPr="005D405E">
        <w:rPr>
          <w:rFonts w:ascii="Calibri" w:hAnsi="Calibri" w:cstheme="majorHAnsi"/>
          <w:color w:val="000000" w:themeColor="text1"/>
          <w:sz w:val="22"/>
          <w:szCs w:val="22"/>
          <w:lang w:val="sk-SK"/>
        </w:rPr>
        <w:t>Dopravca</w:t>
      </w:r>
      <w:r w:rsidR="00111002" w:rsidRPr="005D405E">
        <w:rPr>
          <w:rFonts w:ascii="Calibri" w:hAnsi="Calibri" w:cstheme="majorHAnsi"/>
          <w:color w:val="000000" w:themeColor="text1"/>
          <w:sz w:val="22"/>
          <w:szCs w:val="22"/>
          <w:lang w:val="sk-SK"/>
        </w:rPr>
        <w:t xml:space="preserve"> je povinný najneskôr </w:t>
      </w:r>
      <w:r w:rsidRPr="005D405E">
        <w:rPr>
          <w:rFonts w:ascii="Calibri" w:hAnsi="Calibri" w:cstheme="majorHAnsi"/>
          <w:color w:val="000000" w:themeColor="text1"/>
          <w:sz w:val="22"/>
          <w:szCs w:val="22"/>
          <w:lang w:val="sk-SK"/>
        </w:rPr>
        <w:t>3</w:t>
      </w:r>
      <w:r w:rsidR="00111002" w:rsidRPr="005D405E">
        <w:rPr>
          <w:rFonts w:ascii="Calibri" w:hAnsi="Calibri" w:cstheme="majorHAnsi"/>
          <w:color w:val="000000" w:themeColor="text1"/>
          <w:sz w:val="22"/>
          <w:szCs w:val="22"/>
          <w:lang w:val="sk-SK"/>
        </w:rPr>
        <w:t xml:space="preserve">0 </w:t>
      </w:r>
      <w:r w:rsidR="00C00E9D" w:rsidRPr="005D405E">
        <w:rPr>
          <w:rFonts w:ascii="Calibri" w:hAnsi="Calibri" w:cstheme="majorHAnsi"/>
          <w:color w:val="000000" w:themeColor="text1"/>
          <w:sz w:val="22"/>
          <w:szCs w:val="22"/>
          <w:lang w:val="sk-SK"/>
        </w:rPr>
        <w:t xml:space="preserve">kalendárnych </w:t>
      </w:r>
      <w:r w:rsidR="00111002" w:rsidRPr="005D405E">
        <w:rPr>
          <w:rFonts w:ascii="Calibri" w:hAnsi="Calibri" w:cstheme="majorHAnsi"/>
          <w:color w:val="000000" w:themeColor="text1"/>
          <w:sz w:val="22"/>
          <w:szCs w:val="22"/>
          <w:lang w:val="sk-SK"/>
        </w:rPr>
        <w:t xml:space="preserve">dní pred dňom, ktorý predchádza dňu v ktorom </w:t>
      </w:r>
      <w:r w:rsidR="006D5457" w:rsidRPr="005D405E">
        <w:rPr>
          <w:rFonts w:ascii="Calibri" w:hAnsi="Calibri" w:cstheme="majorHAnsi"/>
          <w:color w:val="000000" w:themeColor="text1"/>
          <w:sz w:val="22"/>
          <w:szCs w:val="22"/>
          <w:lang w:val="sk-SK"/>
        </w:rPr>
        <w:t xml:space="preserve">má </w:t>
      </w:r>
      <w:r w:rsidR="00111002" w:rsidRPr="005D405E">
        <w:rPr>
          <w:rFonts w:ascii="Calibri" w:hAnsi="Calibri" w:cstheme="majorHAnsi"/>
          <w:color w:val="000000" w:themeColor="text1"/>
          <w:sz w:val="22"/>
          <w:szCs w:val="22"/>
          <w:lang w:val="sk-SK"/>
        </w:rPr>
        <w:t>nasta</w:t>
      </w:r>
      <w:r w:rsidR="006D5457" w:rsidRPr="005D405E">
        <w:rPr>
          <w:rFonts w:ascii="Calibri" w:hAnsi="Calibri" w:cstheme="majorHAnsi"/>
          <w:color w:val="000000" w:themeColor="text1"/>
          <w:sz w:val="22"/>
          <w:szCs w:val="22"/>
          <w:lang w:val="sk-SK"/>
        </w:rPr>
        <w:t>ť</w:t>
      </w:r>
      <w:r w:rsidR="00111002" w:rsidRPr="005D405E">
        <w:rPr>
          <w:rFonts w:ascii="Calibri" w:hAnsi="Calibri" w:cstheme="majorHAnsi"/>
          <w:color w:val="000000" w:themeColor="text1"/>
          <w:sz w:val="22"/>
          <w:szCs w:val="22"/>
          <w:lang w:val="sk-SK"/>
        </w:rPr>
        <w:t xml:space="preserve"> zmena subdodávateľa</w:t>
      </w:r>
      <w:r w:rsidR="006D5457" w:rsidRPr="005D405E">
        <w:rPr>
          <w:rFonts w:ascii="Calibri" w:hAnsi="Calibri" w:cstheme="majorHAnsi"/>
          <w:color w:val="000000" w:themeColor="text1"/>
          <w:sz w:val="22"/>
          <w:szCs w:val="22"/>
          <w:lang w:val="sk-SK"/>
        </w:rPr>
        <w:t xml:space="preserve">: </w:t>
      </w:r>
    </w:p>
    <w:p w14:paraId="69BB4ADB" w14:textId="252238FA" w:rsidR="006D5457" w:rsidRPr="005D405E" w:rsidRDefault="00111002" w:rsidP="005D405E">
      <w:pPr>
        <w:pStyle w:val="Zkladntext"/>
        <w:numPr>
          <w:ilvl w:val="0"/>
          <w:numId w:val="19"/>
        </w:numPr>
        <w:spacing w:before="120" w:after="240" w:line="276" w:lineRule="auto"/>
        <w:ind w:left="1276" w:hanging="425"/>
        <w:rPr>
          <w:rFonts w:ascii="Calibri" w:hAnsi="Calibri" w:cstheme="majorHAnsi"/>
          <w:color w:val="000000" w:themeColor="text1"/>
          <w:sz w:val="22"/>
          <w:szCs w:val="22"/>
          <w:lang w:val="sk-SK"/>
        </w:rPr>
      </w:pPr>
      <w:r w:rsidRPr="005D405E">
        <w:rPr>
          <w:rFonts w:ascii="Calibri" w:hAnsi="Calibri" w:cstheme="majorHAnsi"/>
          <w:color w:val="000000" w:themeColor="text1"/>
          <w:sz w:val="22"/>
          <w:szCs w:val="22"/>
          <w:lang w:val="sk-SK"/>
        </w:rPr>
        <w:t xml:space="preserve"> písomne oznámiť Objednávateľovi zámer zmeny subdodávateľa s uvedením identifikačných údajov pôvodného aj nového subdodávateľa, podiel</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subdodávky vo vzťahu</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 xml:space="preserve">k tejto zmluve, predmet subdodávky </w:t>
      </w:r>
      <w:r w:rsidR="00C00E9D" w:rsidRPr="005D405E">
        <w:rPr>
          <w:rFonts w:ascii="Calibri" w:hAnsi="Calibri" w:cstheme="majorHAnsi"/>
          <w:color w:val="000000" w:themeColor="text1"/>
          <w:sz w:val="22"/>
          <w:szCs w:val="22"/>
          <w:lang w:val="sk-SK"/>
        </w:rPr>
        <w:t>(označenie Autobusových liniek alebo Spojov na nich</w:t>
      </w:r>
      <w:r w:rsidR="00C15A41" w:rsidRPr="005D405E">
        <w:rPr>
          <w:rFonts w:ascii="Calibri" w:hAnsi="Calibri" w:cstheme="majorHAnsi"/>
          <w:color w:val="000000" w:themeColor="text1"/>
          <w:sz w:val="22"/>
          <w:szCs w:val="22"/>
          <w:lang w:val="sk-SK"/>
        </w:rPr>
        <w:t>, ktoré má prevádzkovať subdodávateľ</w:t>
      </w:r>
      <w:r w:rsidR="00C00E9D" w:rsidRPr="005D405E">
        <w:rPr>
          <w:rFonts w:ascii="Calibri" w:hAnsi="Calibri" w:cstheme="majorHAnsi"/>
          <w:color w:val="000000" w:themeColor="text1"/>
          <w:sz w:val="22"/>
          <w:szCs w:val="22"/>
          <w:lang w:val="sk-SK"/>
        </w:rPr>
        <w:t>)</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a údaje o osobe oprávnenej konať za subdodávateľa v rozsahu meno a priezvisko, adresa pobytu a dátum narodenia</w:t>
      </w:r>
      <w:r w:rsidR="006D5457" w:rsidRPr="005D405E">
        <w:rPr>
          <w:rFonts w:ascii="Calibri" w:hAnsi="Calibri" w:cstheme="majorHAnsi"/>
          <w:color w:val="000000" w:themeColor="text1"/>
          <w:sz w:val="22"/>
          <w:szCs w:val="22"/>
          <w:lang w:val="sk-SK"/>
        </w:rPr>
        <w:t>;</w:t>
      </w:r>
    </w:p>
    <w:p w14:paraId="5133AE71" w14:textId="77BB4A35" w:rsidR="006D5457" w:rsidRPr="005D405E" w:rsidRDefault="00CD1EAC" w:rsidP="005D405E">
      <w:pPr>
        <w:pStyle w:val="Zkladntext"/>
        <w:numPr>
          <w:ilvl w:val="0"/>
          <w:numId w:val="19"/>
        </w:numPr>
        <w:spacing w:before="120" w:after="240" w:line="276" w:lineRule="auto"/>
        <w:ind w:left="1276" w:hanging="425"/>
        <w:rPr>
          <w:rFonts w:ascii="Calibri" w:hAnsi="Calibri" w:cstheme="majorHAnsi"/>
          <w:color w:val="000000" w:themeColor="text1"/>
          <w:sz w:val="22"/>
          <w:szCs w:val="22"/>
          <w:lang w:val="sk-SK"/>
        </w:rPr>
      </w:pPr>
      <w:r w:rsidRPr="005D405E">
        <w:rPr>
          <w:rFonts w:ascii="Calibri" w:hAnsi="Calibri" w:cstheme="majorHAnsi"/>
          <w:color w:val="000000" w:themeColor="text1"/>
          <w:sz w:val="22"/>
          <w:szCs w:val="22"/>
          <w:lang w:val="sk-SK"/>
        </w:rPr>
        <w:t>riadne podať na</w:t>
      </w:r>
      <w:r w:rsidR="00D51A3E" w:rsidRPr="005D405E">
        <w:rPr>
          <w:rFonts w:ascii="Calibri" w:hAnsi="Calibri" w:cstheme="majorHAnsi"/>
          <w:color w:val="000000" w:themeColor="text1"/>
          <w:sz w:val="22"/>
          <w:szCs w:val="22"/>
          <w:lang w:val="sk-SK"/>
        </w:rPr>
        <w:t xml:space="preserve"> </w:t>
      </w:r>
      <w:r w:rsidR="006D5457" w:rsidRPr="005D405E">
        <w:rPr>
          <w:rFonts w:ascii="Calibri" w:hAnsi="Calibri" w:cstheme="majorHAnsi"/>
          <w:color w:val="000000" w:themeColor="text1"/>
          <w:sz w:val="22"/>
          <w:szCs w:val="22"/>
          <w:lang w:val="sk-SK"/>
        </w:rPr>
        <w:t xml:space="preserve">príslušný Dopravný správny orgán </w:t>
      </w:r>
      <w:r w:rsidRPr="005D405E">
        <w:rPr>
          <w:rFonts w:ascii="Calibri" w:hAnsi="Calibri" w:cstheme="majorHAnsi"/>
          <w:color w:val="000000" w:themeColor="text1"/>
          <w:sz w:val="22"/>
          <w:szCs w:val="22"/>
          <w:lang w:val="sk-SK"/>
        </w:rPr>
        <w:t xml:space="preserve">návrh na </w:t>
      </w:r>
      <w:r w:rsidR="006D5457" w:rsidRPr="005D405E">
        <w:rPr>
          <w:rFonts w:ascii="Calibri" w:hAnsi="Calibri" w:cstheme="majorHAnsi"/>
          <w:color w:val="000000" w:themeColor="text1"/>
          <w:sz w:val="22"/>
          <w:szCs w:val="22"/>
          <w:lang w:val="sk-SK"/>
        </w:rPr>
        <w:t xml:space="preserve">zmenu </w:t>
      </w:r>
      <w:r w:rsidR="00021072" w:rsidRPr="005D405E">
        <w:rPr>
          <w:rFonts w:ascii="Calibri" w:hAnsi="Calibri" w:cstheme="majorHAnsi"/>
          <w:color w:val="000000" w:themeColor="text1"/>
          <w:sz w:val="22"/>
          <w:szCs w:val="22"/>
          <w:lang w:val="sk-SK"/>
        </w:rPr>
        <w:t>udelenej</w:t>
      </w:r>
      <w:r w:rsidR="006D5457" w:rsidRPr="005D405E">
        <w:rPr>
          <w:rFonts w:ascii="Calibri" w:hAnsi="Calibri" w:cstheme="majorHAnsi"/>
          <w:color w:val="000000" w:themeColor="text1"/>
          <w:sz w:val="22"/>
          <w:szCs w:val="22"/>
          <w:lang w:val="sk-SK"/>
        </w:rPr>
        <w:t xml:space="preserve"> dopravnej licencie na tie Autobusové linky, ktoré majú byť prevádzkované</w:t>
      </w:r>
      <w:r w:rsidR="00D51A3E" w:rsidRPr="005D405E">
        <w:rPr>
          <w:rFonts w:ascii="Calibri" w:hAnsi="Calibri" w:cstheme="majorHAnsi"/>
          <w:color w:val="000000" w:themeColor="text1"/>
          <w:sz w:val="22"/>
          <w:szCs w:val="22"/>
          <w:lang w:val="sk-SK"/>
        </w:rPr>
        <w:t xml:space="preserve"> </w:t>
      </w:r>
      <w:r w:rsidR="006D5457" w:rsidRPr="005D405E">
        <w:rPr>
          <w:rFonts w:ascii="Calibri" w:hAnsi="Calibri" w:cstheme="majorHAnsi"/>
          <w:color w:val="000000" w:themeColor="text1"/>
          <w:sz w:val="22"/>
          <w:szCs w:val="22"/>
          <w:lang w:val="sk-SK"/>
        </w:rPr>
        <w:t xml:space="preserve">subdodávateľom. </w:t>
      </w:r>
    </w:p>
    <w:p w14:paraId="46B7FAB2" w14:textId="196D0456" w:rsidR="00CD1EAC" w:rsidRPr="005D405E" w:rsidRDefault="00CD1EAC" w:rsidP="00C00C1D">
      <w:pPr>
        <w:pStyle w:val="Zkladntext"/>
        <w:numPr>
          <w:ilvl w:val="1"/>
          <w:numId w:val="18"/>
        </w:numPr>
        <w:overflowPunct/>
        <w:autoSpaceDE/>
        <w:autoSpaceDN/>
        <w:adjustRightInd/>
        <w:spacing w:before="120" w:after="240" w:line="276" w:lineRule="auto"/>
        <w:ind w:left="709" w:hanging="709"/>
        <w:textAlignment w:val="auto"/>
        <w:rPr>
          <w:rFonts w:ascii="Calibri" w:hAnsi="Calibri" w:cstheme="majorHAnsi"/>
          <w:color w:val="000000" w:themeColor="text1"/>
          <w:sz w:val="22"/>
          <w:szCs w:val="22"/>
          <w:lang w:val="sk-SK"/>
        </w:rPr>
      </w:pPr>
      <w:r w:rsidRPr="005D405E">
        <w:rPr>
          <w:rFonts w:ascii="Calibri" w:hAnsi="Calibri" w:cstheme="majorHAnsi"/>
          <w:color w:val="000000" w:themeColor="text1"/>
          <w:sz w:val="22"/>
          <w:szCs w:val="22"/>
          <w:lang w:val="sk-SK"/>
        </w:rPr>
        <w:t>Za subdodávateľa sa na účely tejto Zmluvy považuje aj vykonávajúci dopravca v zmysle § 10 ods. 7</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zákona č.</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 xml:space="preserve">56/2012 Z. z. o cestnej doprave v znení neskorších predpisov. </w:t>
      </w:r>
    </w:p>
    <w:p w14:paraId="1B1949BF" w14:textId="2D6F4834" w:rsidR="00111002" w:rsidRPr="005D405E" w:rsidRDefault="006D5457" w:rsidP="001371D8">
      <w:pPr>
        <w:pStyle w:val="Zkladntext"/>
        <w:spacing w:before="120" w:after="240" w:line="276" w:lineRule="auto"/>
        <w:ind w:left="709" w:hanging="709"/>
        <w:rPr>
          <w:rFonts w:ascii="Calibri" w:hAnsi="Calibri" w:cstheme="majorHAnsi"/>
          <w:color w:val="000000" w:themeColor="text1"/>
          <w:sz w:val="22"/>
          <w:szCs w:val="22"/>
          <w:lang w:val="sk-SK"/>
        </w:rPr>
      </w:pPr>
      <w:r w:rsidRPr="005D405E">
        <w:rPr>
          <w:rFonts w:ascii="Calibri" w:hAnsi="Calibri" w:cstheme="majorHAnsi"/>
          <w:color w:val="000000" w:themeColor="text1"/>
          <w:sz w:val="22"/>
          <w:szCs w:val="22"/>
          <w:lang w:val="sk-SK"/>
        </w:rPr>
        <w:t>10.</w:t>
      </w:r>
      <w:r w:rsidR="00CD1EAC" w:rsidRPr="005D405E">
        <w:rPr>
          <w:rFonts w:ascii="Calibri" w:hAnsi="Calibri" w:cstheme="majorHAnsi"/>
          <w:color w:val="000000" w:themeColor="text1"/>
          <w:sz w:val="22"/>
          <w:szCs w:val="22"/>
          <w:lang w:val="sk-SK"/>
        </w:rPr>
        <w:t>6</w:t>
      </w:r>
      <w:r w:rsidR="001371D8" w:rsidRPr="005D405E">
        <w:rPr>
          <w:rFonts w:ascii="Calibri" w:hAnsi="Calibri" w:cstheme="majorHAnsi"/>
          <w:color w:val="000000" w:themeColor="text1"/>
          <w:sz w:val="22"/>
          <w:szCs w:val="22"/>
          <w:lang w:val="sk-SK"/>
        </w:rPr>
        <w:tab/>
      </w:r>
      <w:r w:rsidR="00111002" w:rsidRPr="005D405E">
        <w:rPr>
          <w:rFonts w:ascii="Calibri" w:hAnsi="Calibri" w:cstheme="majorHAnsi"/>
          <w:color w:val="000000" w:themeColor="text1"/>
          <w:sz w:val="22"/>
          <w:szCs w:val="22"/>
          <w:lang w:val="sk-SK"/>
        </w:rPr>
        <w:t>Ak nový subdodávateľ má povinnosť zapisovať sa do registra partnerov verejného sektora, takýto subdodávateľ musí byť zapísaný v registri partnerov verejného sektora v zmysle zákona č.</w:t>
      </w:r>
      <w:r w:rsidR="00D51A3E" w:rsidRPr="005D405E">
        <w:rPr>
          <w:rFonts w:ascii="Calibri" w:hAnsi="Calibri" w:cstheme="majorHAnsi"/>
          <w:color w:val="000000" w:themeColor="text1"/>
          <w:sz w:val="22"/>
          <w:szCs w:val="22"/>
          <w:lang w:val="sk-SK"/>
        </w:rPr>
        <w:t xml:space="preserve"> </w:t>
      </w:r>
      <w:r w:rsidR="00111002" w:rsidRPr="005D405E">
        <w:rPr>
          <w:rFonts w:ascii="Calibri" w:hAnsi="Calibri" w:cstheme="majorHAnsi"/>
          <w:color w:val="000000" w:themeColor="text1"/>
          <w:sz w:val="22"/>
          <w:szCs w:val="22"/>
          <w:lang w:val="sk-SK"/>
        </w:rPr>
        <w:t>315/2016 Z. z.</w:t>
      </w:r>
      <w:r w:rsidR="00021072" w:rsidRPr="005D405E">
        <w:rPr>
          <w:rFonts w:ascii="Calibri" w:hAnsi="Calibri" w:cstheme="majorHAnsi"/>
          <w:color w:val="000000" w:themeColor="text1"/>
          <w:sz w:val="22"/>
          <w:szCs w:val="22"/>
          <w:lang w:val="sk-SK"/>
        </w:rPr>
        <w:t>.</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Nový subdodávateľ</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 xml:space="preserve">musí spĺňať podmienky </w:t>
      </w:r>
      <w:r w:rsidR="00021072" w:rsidRPr="005D405E">
        <w:rPr>
          <w:rFonts w:ascii="Calibri" w:hAnsi="Calibri" w:cstheme="majorHAnsi"/>
          <w:color w:val="000000" w:themeColor="text1"/>
          <w:sz w:val="22"/>
          <w:szCs w:val="22"/>
          <w:lang w:val="sk-SK"/>
        </w:rPr>
        <w:t>udelenej</w:t>
      </w:r>
      <w:r w:rsidRPr="005D405E">
        <w:rPr>
          <w:rFonts w:ascii="Calibri" w:hAnsi="Calibri" w:cstheme="majorHAnsi"/>
          <w:color w:val="000000" w:themeColor="text1"/>
          <w:sz w:val="22"/>
          <w:szCs w:val="22"/>
          <w:lang w:val="sk-SK"/>
        </w:rPr>
        <w:t xml:space="preserve"> dopravnej licencie podľa § 10 ods.</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3 a 4</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zákona č.</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 xml:space="preserve">56/2012 Z. z. o cestnej dopravne v znení neskorších predpisov. </w:t>
      </w:r>
    </w:p>
    <w:p w14:paraId="342ED803" w14:textId="0AF2FCDD" w:rsidR="00111002" w:rsidRPr="005D405E" w:rsidRDefault="006D5457" w:rsidP="001371D8">
      <w:pPr>
        <w:pStyle w:val="Zkladntext"/>
        <w:spacing w:before="120" w:after="240" w:line="276" w:lineRule="auto"/>
        <w:ind w:left="709" w:hanging="709"/>
        <w:rPr>
          <w:rFonts w:ascii="Calibri" w:hAnsi="Calibri" w:cstheme="majorHAnsi"/>
          <w:b/>
          <w:color w:val="000000" w:themeColor="text1"/>
          <w:sz w:val="22"/>
          <w:szCs w:val="22"/>
          <w:lang w:val="sk-SK"/>
        </w:rPr>
      </w:pPr>
      <w:r w:rsidRPr="005D405E">
        <w:rPr>
          <w:rFonts w:ascii="Calibri" w:hAnsi="Calibri" w:cstheme="majorHAnsi"/>
          <w:color w:val="000000" w:themeColor="text1"/>
          <w:sz w:val="22"/>
          <w:szCs w:val="22"/>
          <w:lang w:val="sk-SK"/>
        </w:rPr>
        <w:t>10.</w:t>
      </w:r>
      <w:r w:rsidR="00CD1EAC" w:rsidRPr="005D405E">
        <w:rPr>
          <w:rFonts w:ascii="Calibri" w:hAnsi="Calibri" w:cstheme="majorHAnsi"/>
          <w:color w:val="000000" w:themeColor="text1"/>
          <w:sz w:val="22"/>
          <w:szCs w:val="22"/>
          <w:lang w:val="sk-SK"/>
        </w:rPr>
        <w:t>7</w:t>
      </w:r>
      <w:r w:rsidR="001371D8" w:rsidRPr="005D405E">
        <w:rPr>
          <w:rFonts w:ascii="Calibri" w:hAnsi="Calibri" w:cstheme="majorHAnsi"/>
          <w:color w:val="000000" w:themeColor="text1"/>
          <w:sz w:val="22"/>
          <w:szCs w:val="22"/>
          <w:lang w:val="sk-SK"/>
        </w:rPr>
        <w:tab/>
      </w:r>
      <w:r w:rsidR="00111002" w:rsidRPr="005D405E">
        <w:rPr>
          <w:rFonts w:ascii="Calibri" w:hAnsi="Calibri" w:cstheme="majorHAnsi"/>
          <w:color w:val="000000" w:themeColor="text1"/>
          <w:sz w:val="22"/>
          <w:szCs w:val="22"/>
          <w:lang w:val="sk-SK"/>
        </w:rPr>
        <w:t xml:space="preserve">Obdobne ako pri zmene subdodávateľa postupujú zmluvné strany aj vtedy, ak potreba zabezpečiť časť </w:t>
      </w:r>
      <w:r w:rsidR="00C00E9D" w:rsidRPr="005D405E">
        <w:rPr>
          <w:rFonts w:ascii="Calibri" w:hAnsi="Calibri" w:cstheme="majorHAnsi"/>
          <w:color w:val="000000" w:themeColor="text1"/>
          <w:sz w:val="22"/>
          <w:szCs w:val="22"/>
          <w:lang w:val="sk-SK"/>
        </w:rPr>
        <w:t>Služby podľa tejto Zmluvy</w:t>
      </w:r>
      <w:r w:rsidR="00111002" w:rsidRPr="005D405E">
        <w:rPr>
          <w:rFonts w:ascii="Calibri" w:hAnsi="Calibri" w:cstheme="majorHAnsi"/>
          <w:color w:val="000000" w:themeColor="text1"/>
          <w:sz w:val="22"/>
          <w:szCs w:val="22"/>
          <w:lang w:val="sk-SK"/>
        </w:rPr>
        <w:t xml:space="preserve"> subdodávateľom nastane u </w:t>
      </w:r>
      <w:r w:rsidR="00C00E9D" w:rsidRPr="005D405E">
        <w:rPr>
          <w:rFonts w:ascii="Calibri" w:hAnsi="Calibri" w:cstheme="majorHAnsi"/>
          <w:color w:val="000000" w:themeColor="text1"/>
          <w:sz w:val="22"/>
          <w:szCs w:val="22"/>
          <w:lang w:val="sk-SK"/>
        </w:rPr>
        <w:t>Dopravcu</w:t>
      </w:r>
      <w:r w:rsidR="00111002" w:rsidRPr="005D405E">
        <w:rPr>
          <w:rFonts w:ascii="Calibri" w:hAnsi="Calibri" w:cstheme="majorHAnsi"/>
          <w:color w:val="000000" w:themeColor="text1"/>
          <w:sz w:val="22"/>
          <w:szCs w:val="22"/>
          <w:lang w:val="sk-SK"/>
        </w:rPr>
        <w:t xml:space="preserve"> až po uzavretí </w:t>
      </w:r>
      <w:r w:rsidR="00CD1EAC" w:rsidRPr="005D405E">
        <w:rPr>
          <w:rFonts w:ascii="Calibri" w:hAnsi="Calibri" w:cstheme="majorHAnsi"/>
          <w:color w:val="000000" w:themeColor="text1"/>
          <w:sz w:val="22"/>
          <w:szCs w:val="22"/>
          <w:lang w:val="sk-SK"/>
        </w:rPr>
        <w:t>Z</w:t>
      </w:r>
      <w:r w:rsidR="00111002" w:rsidRPr="005D405E">
        <w:rPr>
          <w:rFonts w:ascii="Calibri" w:hAnsi="Calibri" w:cstheme="majorHAnsi"/>
          <w:color w:val="000000" w:themeColor="text1"/>
          <w:sz w:val="22"/>
          <w:szCs w:val="22"/>
          <w:lang w:val="sk-SK"/>
        </w:rPr>
        <w:t>mluvy</w:t>
      </w:r>
      <w:r w:rsidR="00111002" w:rsidRPr="005D405E">
        <w:rPr>
          <w:rFonts w:ascii="Calibri" w:hAnsi="Calibri" w:cstheme="majorHAnsi"/>
          <w:b/>
          <w:color w:val="000000" w:themeColor="text1"/>
          <w:sz w:val="22"/>
          <w:szCs w:val="22"/>
          <w:lang w:val="sk-SK"/>
        </w:rPr>
        <w:t>.</w:t>
      </w:r>
    </w:p>
    <w:p w14:paraId="0421CAB4" w14:textId="4F8648D8" w:rsidR="00111002" w:rsidRPr="005D405E" w:rsidRDefault="00111002" w:rsidP="00C00C1D">
      <w:pPr>
        <w:pStyle w:val="Zkladntext"/>
        <w:numPr>
          <w:ilvl w:val="1"/>
          <w:numId w:val="20"/>
        </w:numPr>
        <w:overflowPunct/>
        <w:autoSpaceDE/>
        <w:autoSpaceDN/>
        <w:adjustRightInd/>
        <w:spacing w:before="120" w:after="240" w:line="276" w:lineRule="auto"/>
        <w:ind w:left="709" w:hanging="709"/>
        <w:textAlignment w:val="auto"/>
        <w:rPr>
          <w:rFonts w:ascii="Calibri" w:hAnsi="Calibri" w:cstheme="majorHAnsi"/>
          <w:color w:val="000000" w:themeColor="text1"/>
          <w:sz w:val="22"/>
          <w:szCs w:val="22"/>
          <w:lang w:val="sk-SK"/>
        </w:rPr>
      </w:pPr>
      <w:r w:rsidRPr="005D405E">
        <w:rPr>
          <w:rFonts w:ascii="Calibri" w:hAnsi="Calibri" w:cstheme="majorHAnsi"/>
          <w:color w:val="000000" w:themeColor="text1"/>
          <w:sz w:val="22"/>
          <w:szCs w:val="22"/>
          <w:lang w:val="sk-SK"/>
        </w:rPr>
        <w:t>Zhotoviteľ</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 xml:space="preserve">môže poveriť vykonaním časti </w:t>
      </w:r>
      <w:r w:rsidR="00CD1EAC" w:rsidRPr="005D405E">
        <w:rPr>
          <w:rFonts w:ascii="Calibri" w:hAnsi="Calibri" w:cstheme="majorHAnsi"/>
          <w:color w:val="000000" w:themeColor="text1"/>
          <w:sz w:val="22"/>
          <w:szCs w:val="22"/>
          <w:lang w:val="sk-SK"/>
        </w:rPr>
        <w:t>Služieb podľa tejto</w:t>
      </w:r>
      <w:r w:rsidR="00D51A3E" w:rsidRPr="005D405E">
        <w:rPr>
          <w:rFonts w:ascii="Calibri" w:hAnsi="Calibri" w:cstheme="majorHAnsi"/>
          <w:color w:val="000000" w:themeColor="text1"/>
          <w:sz w:val="22"/>
          <w:szCs w:val="22"/>
          <w:lang w:val="sk-SK"/>
        </w:rPr>
        <w:t xml:space="preserve"> </w:t>
      </w:r>
      <w:r w:rsidR="00CD1EAC" w:rsidRPr="005D405E">
        <w:rPr>
          <w:rFonts w:ascii="Calibri" w:hAnsi="Calibri" w:cstheme="majorHAnsi"/>
          <w:color w:val="000000" w:themeColor="text1"/>
          <w:sz w:val="22"/>
          <w:szCs w:val="22"/>
          <w:lang w:val="sk-SK"/>
        </w:rPr>
        <w:t>Z</w:t>
      </w:r>
      <w:r w:rsidRPr="005D405E">
        <w:rPr>
          <w:rFonts w:ascii="Calibri" w:hAnsi="Calibri" w:cstheme="majorHAnsi"/>
          <w:color w:val="000000" w:themeColor="text1"/>
          <w:sz w:val="22"/>
          <w:szCs w:val="22"/>
          <w:lang w:val="sk-SK"/>
        </w:rPr>
        <w:t>mluvy len tých subdodávateľov, ktorí</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 xml:space="preserve">sú uvedení v Zozname subdodávateľov, ktorý tvorí Prílohu č. </w:t>
      </w:r>
      <w:r w:rsidR="00CD1EAC" w:rsidRPr="005D405E">
        <w:rPr>
          <w:rFonts w:ascii="Calibri" w:hAnsi="Calibri" w:cstheme="majorHAnsi"/>
          <w:color w:val="000000" w:themeColor="text1"/>
          <w:sz w:val="22"/>
          <w:szCs w:val="22"/>
          <w:lang w:val="sk-SK"/>
        </w:rPr>
        <w:t>9</w:t>
      </w:r>
      <w:r w:rsidRPr="005D405E">
        <w:rPr>
          <w:rFonts w:ascii="Calibri" w:hAnsi="Calibri" w:cstheme="majorHAnsi"/>
          <w:color w:val="000000" w:themeColor="text1"/>
          <w:sz w:val="22"/>
          <w:szCs w:val="22"/>
          <w:lang w:val="sk-SK"/>
        </w:rPr>
        <w:t xml:space="preserve"> </w:t>
      </w:r>
      <w:r w:rsidR="00CD1EAC" w:rsidRPr="005D405E">
        <w:rPr>
          <w:rFonts w:ascii="Calibri" w:hAnsi="Calibri" w:cstheme="majorHAnsi"/>
          <w:color w:val="000000" w:themeColor="text1"/>
          <w:sz w:val="22"/>
          <w:szCs w:val="22"/>
          <w:lang w:val="sk-SK"/>
        </w:rPr>
        <w:t>Z</w:t>
      </w:r>
      <w:r w:rsidRPr="005D405E">
        <w:rPr>
          <w:rFonts w:ascii="Calibri" w:hAnsi="Calibri" w:cstheme="majorHAnsi"/>
          <w:color w:val="000000" w:themeColor="text1"/>
          <w:sz w:val="22"/>
          <w:szCs w:val="22"/>
          <w:lang w:val="sk-SK"/>
        </w:rPr>
        <w:t>mluvy v znení</w:t>
      </w:r>
      <w:r w:rsidR="00D51A3E" w:rsidRPr="005D405E">
        <w:rPr>
          <w:rFonts w:ascii="Calibri" w:hAnsi="Calibri" w:cstheme="majorHAnsi"/>
          <w:color w:val="000000" w:themeColor="text1"/>
          <w:sz w:val="22"/>
          <w:szCs w:val="22"/>
          <w:lang w:val="sk-SK"/>
        </w:rPr>
        <w:t xml:space="preserve"> </w:t>
      </w:r>
      <w:r w:rsidR="00CD1EAC" w:rsidRPr="005D405E">
        <w:rPr>
          <w:rFonts w:ascii="Calibri" w:hAnsi="Calibri" w:cstheme="majorHAnsi"/>
          <w:color w:val="000000" w:themeColor="text1"/>
          <w:sz w:val="22"/>
          <w:szCs w:val="22"/>
          <w:lang w:val="sk-SK"/>
        </w:rPr>
        <w:t xml:space="preserve">prípadných </w:t>
      </w:r>
      <w:r w:rsidRPr="005D405E">
        <w:rPr>
          <w:rFonts w:ascii="Calibri" w:hAnsi="Calibri" w:cstheme="majorHAnsi"/>
          <w:color w:val="000000" w:themeColor="text1"/>
          <w:sz w:val="22"/>
          <w:szCs w:val="22"/>
          <w:lang w:val="sk-SK"/>
        </w:rPr>
        <w:t>neskorších</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písomných oznámení o zmene subdodávateľa alebo o doplnení nového subdodávateľa</w:t>
      </w:r>
      <w:r w:rsidR="00021072" w:rsidRPr="005D405E">
        <w:rPr>
          <w:rFonts w:ascii="Calibri" w:hAnsi="Calibri" w:cstheme="majorHAnsi"/>
          <w:color w:val="000000" w:themeColor="text1"/>
          <w:sz w:val="22"/>
          <w:szCs w:val="22"/>
          <w:lang w:val="sk-SK"/>
        </w:rPr>
        <w:t>;</w:t>
      </w:r>
      <w:r w:rsidR="00D51A3E" w:rsidRPr="005D405E">
        <w:rPr>
          <w:rFonts w:ascii="Calibri" w:hAnsi="Calibri" w:cstheme="majorHAnsi"/>
          <w:color w:val="000000" w:themeColor="text1"/>
          <w:sz w:val="22"/>
          <w:szCs w:val="22"/>
          <w:lang w:val="sk-SK"/>
        </w:rPr>
        <w:t xml:space="preserve"> </w:t>
      </w:r>
      <w:r w:rsidR="00021072" w:rsidRPr="005D405E">
        <w:rPr>
          <w:rFonts w:ascii="Calibri" w:hAnsi="Calibri" w:cstheme="majorHAnsi"/>
          <w:color w:val="000000" w:themeColor="text1"/>
          <w:sz w:val="22"/>
          <w:szCs w:val="22"/>
          <w:lang w:val="sk-SK"/>
        </w:rPr>
        <w:t>to všetko pod podmienkou, že</w:t>
      </w:r>
      <w:r w:rsidR="00D51A3E" w:rsidRPr="005D405E">
        <w:rPr>
          <w:rFonts w:ascii="Calibri" w:hAnsi="Calibri" w:cstheme="majorHAnsi"/>
          <w:color w:val="000000" w:themeColor="text1"/>
          <w:sz w:val="22"/>
          <w:szCs w:val="22"/>
          <w:lang w:val="sk-SK"/>
        </w:rPr>
        <w:t xml:space="preserve"> </w:t>
      </w:r>
      <w:r w:rsidR="00021072" w:rsidRPr="005D405E">
        <w:rPr>
          <w:rFonts w:ascii="Calibri" w:hAnsi="Calibri" w:cstheme="majorHAnsi"/>
          <w:color w:val="000000" w:themeColor="text1"/>
          <w:sz w:val="22"/>
          <w:szCs w:val="22"/>
          <w:lang w:val="sk-SK"/>
        </w:rPr>
        <w:t>príslušný Dopravný správny orgán</w:t>
      </w:r>
      <w:r w:rsidR="00D51A3E" w:rsidRPr="005D405E">
        <w:rPr>
          <w:rFonts w:ascii="Calibri" w:hAnsi="Calibri" w:cstheme="majorHAnsi"/>
          <w:color w:val="000000" w:themeColor="text1"/>
          <w:sz w:val="22"/>
          <w:szCs w:val="22"/>
          <w:lang w:val="sk-SK"/>
        </w:rPr>
        <w:t xml:space="preserve"> </w:t>
      </w:r>
      <w:r w:rsidR="00021072" w:rsidRPr="005D405E">
        <w:rPr>
          <w:rFonts w:ascii="Calibri" w:hAnsi="Calibri" w:cstheme="majorHAnsi"/>
          <w:color w:val="000000" w:themeColor="text1"/>
          <w:sz w:val="22"/>
          <w:szCs w:val="22"/>
          <w:lang w:val="sk-SK"/>
        </w:rPr>
        <w:t xml:space="preserve">právoplatne </w:t>
      </w:r>
      <w:r w:rsidR="007F44C5" w:rsidRPr="005D405E">
        <w:rPr>
          <w:rFonts w:ascii="Calibri" w:hAnsi="Calibri" w:cstheme="majorHAnsi"/>
          <w:color w:val="000000" w:themeColor="text1"/>
          <w:sz w:val="22"/>
          <w:szCs w:val="22"/>
          <w:lang w:val="sk-SK"/>
        </w:rPr>
        <w:t>povolí</w:t>
      </w:r>
      <w:r w:rsidR="00021072" w:rsidRPr="005D405E">
        <w:rPr>
          <w:rFonts w:ascii="Calibri" w:hAnsi="Calibri" w:cstheme="majorHAnsi"/>
          <w:color w:val="000000" w:themeColor="text1"/>
          <w:sz w:val="22"/>
          <w:szCs w:val="22"/>
          <w:lang w:val="sk-SK"/>
        </w:rPr>
        <w:t xml:space="preserve"> zmenu </w:t>
      </w:r>
      <w:r w:rsidR="007F44C5" w:rsidRPr="005D405E">
        <w:rPr>
          <w:rFonts w:ascii="Calibri" w:hAnsi="Calibri" w:cstheme="majorHAnsi"/>
          <w:color w:val="000000" w:themeColor="text1"/>
          <w:sz w:val="22"/>
          <w:szCs w:val="22"/>
          <w:lang w:val="sk-SK"/>
        </w:rPr>
        <w:t xml:space="preserve">udelenej </w:t>
      </w:r>
      <w:r w:rsidR="00021072" w:rsidRPr="005D405E">
        <w:rPr>
          <w:rFonts w:ascii="Calibri" w:hAnsi="Calibri" w:cstheme="majorHAnsi"/>
          <w:color w:val="000000" w:themeColor="text1"/>
          <w:sz w:val="22"/>
          <w:szCs w:val="22"/>
          <w:lang w:val="sk-SK"/>
        </w:rPr>
        <w:t>dopravnej licencie spočívajúcu v zmene spôsobu</w:t>
      </w:r>
      <w:r w:rsidR="00D51A3E" w:rsidRPr="005D405E">
        <w:rPr>
          <w:rFonts w:ascii="Calibri" w:hAnsi="Calibri" w:cstheme="majorHAnsi"/>
          <w:color w:val="000000" w:themeColor="text1"/>
          <w:sz w:val="22"/>
          <w:szCs w:val="22"/>
          <w:lang w:val="sk-SK"/>
        </w:rPr>
        <w:t xml:space="preserve"> </w:t>
      </w:r>
      <w:r w:rsidR="00021072" w:rsidRPr="005D405E">
        <w:rPr>
          <w:rFonts w:ascii="Calibri" w:hAnsi="Calibri" w:cstheme="majorHAnsi"/>
          <w:color w:val="000000" w:themeColor="text1"/>
          <w:sz w:val="22"/>
          <w:szCs w:val="22"/>
          <w:lang w:val="sk-SK"/>
        </w:rPr>
        <w:t>jej prevádzkovania</w:t>
      </w:r>
      <w:r w:rsidR="00D51A3E" w:rsidRPr="005D405E">
        <w:rPr>
          <w:rFonts w:ascii="Calibri" w:hAnsi="Calibri" w:cstheme="majorHAnsi"/>
          <w:color w:val="000000" w:themeColor="text1"/>
          <w:sz w:val="22"/>
          <w:szCs w:val="22"/>
          <w:lang w:val="sk-SK"/>
        </w:rPr>
        <w:t xml:space="preserve"> </w:t>
      </w:r>
      <w:r w:rsidR="00021072" w:rsidRPr="005D405E">
        <w:rPr>
          <w:rFonts w:ascii="Calibri" w:hAnsi="Calibri" w:cstheme="majorHAnsi"/>
          <w:color w:val="000000" w:themeColor="text1"/>
          <w:sz w:val="22"/>
          <w:szCs w:val="22"/>
          <w:lang w:val="sk-SK"/>
        </w:rPr>
        <w:t xml:space="preserve">využitím vykonávajúceho dopravcu alebo subdodávateľa. </w:t>
      </w:r>
    </w:p>
    <w:p w14:paraId="1F6A062D" w14:textId="4A216292" w:rsidR="006D5457" w:rsidRPr="005D405E" w:rsidRDefault="006D5457" w:rsidP="001371D8">
      <w:pPr>
        <w:pStyle w:val="Zkladntext"/>
        <w:spacing w:line="276" w:lineRule="auto"/>
        <w:ind w:left="709" w:hanging="709"/>
        <w:rPr>
          <w:rFonts w:ascii="Calibri" w:hAnsi="Calibri" w:cstheme="majorHAnsi"/>
          <w:color w:val="000000" w:themeColor="text1"/>
          <w:sz w:val="22"/>
          <w:szCs w:val="22"/>
          <w:lang w:val="sk-SK"/>
        </w:rPr>
      </w:pPr>
      <w:r w:rsidRPr="005D405E">
        <w:rPr>
          <w:rFonts w:ascii="Calibri" w:hAnsi="Calibri" w:cstheme="majorHAnsi"/>
          <w:color w:val="000000" w:themeColor="text1"/>
          <w:sz w:val="22"/>
          <w:szCs w:val="22"/>
          <w:lang w:val="sk-SK"/>
        </w:rPr>
        <w:t>10.</w:t>
      </w:r>
      <w:r w:rsidR="00CD1EAC" w:rsidRPr="005D405E">
        <w:rPr>
          <w:rFonts w:ascii="Calibri" w:hAnsi="Calibri" w:cstheme="majorHAnsi"/>
          <w:color w:val="000000" w:themeColor="text1"/>
          <w:sz w:val="22"/>
          <w:szCs w:val="22"/>
          <w:lang w:val="sk-SK"/>
        </w:rPr>
        <w:t>9</w:t>
      </w:r>
      <w:r w:rsidR="001371D8" w:rsidRPr="005D405E">
        <w:rPr>
          <w:rFonts w:ascii="Calibri" w:hAnsi="Calibri" w:cstheme="majorHAnsi"/>
          <w:color w:val="000000" w:themeColor="text1"/>
          <w:sz w:val="22"/>
          <w:szCs w:val="22"/>
          <w:lang w:val="sk-SK"/>
        </w:rPr>
        <w:tab/>
      </w:r>
      <w:r w:rsidRPr="005D405E">
        <w:rPr>
          <w:rFonts w:ascii="Calibri" w:hAnsi="Calibri" w:cstheme="majorHAnsi"/>
          <w:color w:val="000000" w:themeColor="text1"/>
          <w:sz w:val="22"/>
          <w:szCs w:val="22"/>
          <w:lang w:val="sk-SK"/>
        </w:rPr>
        <w:t>V prípade, ak ide o osobu, ktorej kapacitami</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Dopravca</w:t>
      </w:r>
      <w:r w:rsidR="00D51A3E" w:rsidRPr="005D405E">
        <w:rPr>
          <w:rFonts w:ascii="Calibri" w:hAnsi="Calibri" w:cstheme="majorHAnsi"/>
          <w:color w:val="000000" w:themeColor="text1"/>
          <w:sz w:val="22"/>
          <w:szCs w:val="22"/>
          <w:lang w:val="sk-SK"/>
        </w:rPr>
        <w:t xml:space="preserve"> </w:t>
      </w:r>
      <w:r w:rsidRPr="005D405E">
        <w:rPr>
          <w:rFonts w:ascii="Calibri" w:hAnsi="Calibri" w:cstheme="majorHAnsi"/>
          <w:color w:val="000000" w:themeColor="text1"/>
          <w:sz w:val="22"/>
          <w:szCs w:val="22"/>
          <w:lang w:val="sk-SK"/>
        </w:rPr>
        <w:t>v Procese verejného obstarávania</w:t>
      </w:r>
      <w:r w:rsidR="00D51A3E" w:rsidRPr="005D405E">
        <w:rPr>
          <w:rFonts w:ascii="Calibri" w:hAnsi="Calibri" w:cstheme="majorHAnsi"/>
          <w:color w:val="000000" w:themeColor="text1"/>
          <w:sz w:val="22"/>
          <w:szCs w:val="22"/>
          <w:lang w:val="sk-SK"/>
        </w:rPr>
        <w:t xml:space="preserve"> </w:t>
      </w:r>
      <w:r w:rsidR="00CD1EAC" w:rsidRPr="005D405E">
        <w:rPr>
          <w:rFonts w:ascii="Calibri" w:hAnsi="Calibri" w:cstheme="majorHAnsi"/>
          <w:color w:val="000000" w:themeColor="text1"/>
          <w:sz w:val="22"/>
          <w:szCs w:val="22"/>
          <w:lang w:val="sk-SK"/>
        </w:rPr>
        <w:t xml:space="preserve">preukázal </w:t>
      </w:r>
      <w:r w:rsidRPr="005D405E">
        <w:rPr>
          <w:rFonts w:ascii="Calibri" w:hAnsi="Calibri" w:cstheme="majorHAnsi"/>
          <w:color w:val="000000" w:themeColor="text1"/>
          <w:sz w:val="22"/>
          <w:szCs w:val="22"/>
          <w:lang w:val="sk-SK"/>
        </w:rPr>
        <w:t xml:space="preserve">technickú alebo odbornú spôsobilosť, táto osoba poskytne svoje kapacity počas celého trvania tejto </w:t>
      </w:r>
      <w:r w:rsidR="00CD1EAC" w:rsidRPr="005D405E">
        <w:rPr>
          <w:rFonts w:ascii="Calibri" w:hAnsi="Calibri" w:cstheme="majorHAnsi"/>
          <w:color w:val="000000" w:themeColor="text1"/>
          <w:sz w:val="22"/>
          <w:szCs w:val="22"/>
          <w:lang w:val="sk-SK"/>
        </w:rPr>
        <w:t>Zmluvy.</w:t>
      </w:r>
      <w:r w:rsidR="00D51A3E" w:rsidRPr="005D405E">
        <w:rPr>
          <w:rFonts w:ascii="Calibri" w:hAnsi="Calibri" w:cstheme="majorHAnsi"/>
          <w:color w:val="000000" w:themeColor="text1"/>
          <w:sz w:val="22"/>
          <w:szCs w:val="22"/>
          <w:lang w:val="sk-SK"/>
        </w:rPr>
        <w:t xml:space="preserve"> </w:t>
      </w:r>
      <w:r w:rsidR="00CD1EAC" w:rsidRPr="005D405E">
        <w:rPr>
          <w:rFonts w:ascii="Calibri" w:hAnsi="Calibri" w:cstheme="majorHAnsi"/>
          <w:color w:val="000000" w:themeColor="text1"/>
          <w:sz w:val="22"/>
          <w:szCs w:val="22"/>
          <w:lang w:val="sk-SK"/>
        </w:rPr>
        <w:t>Dopravca</w:t>
      </w:r>
      <w:r w:rsidRPr="005D405E">
        <w:rPr>
          <w:rFonts w:ascii="Calibri" w:hAnsi="Calibri" w:cstheme="majorHAnsi"/>
          <w:color w:val="000000" w:themeColor="text1"/>
          <w:sz w:val="22"/>
          <w:szCs w:val="22"/>
          <w:lang w:val="sk-SK"/>
        </w:rPr>
        <w:t xml:space="preserve"> je povinný na vyzvanie Objednávateľa preukázať najneskôr do 10-tich dní, že vykonáva činnosti prostredníctvom osoby, ktorej kapacitami </w:t>
      </w:r>
      <w:r w:rsidRPr="005D405E">
        <w:rPr>
          <w:rFonts w:ascii="Calibri" w:hAnsi="Calibri" w:cstheme="majorHAnsi"/>
          <w:color w:val="000000" w:themeColor="text1"/>
          <w:sz w:val="22"/>
          <w:szCs w:val="22"/>
          <w:lang w:val="sk-SK"/>
        </w:rPr>
        <w:lastRenderedPageBreak/>
        <w:t>preukázal v </w:t>
      </w:r>
      <w:r w:rsidR="00CD1EAC" w:rsidRPr="005D405E">
        <w:rPr>
          <w:rFonts w:ascii="Calibri" w:hAnsi="Calibri" w:cstheme="majorHAnsi"/>
          <w:color w:val="000000" w:themeColor="text1"/>
          <w:sz w:val="22"/>
          <w:szCs w:val="22"/>
          <w:lang w:val="sk-SK"/>
        </w:rPr>
        <w:t>P</w:t>
      </w:r>
      <w:r w:rsidRPr="005D405E">
        <w:rPr>
          <w:rFonts w:ascii="Calibri" w:hAnsi="Calibri" w:cstheme="majorHAnsi"/>
          <w:color w:val="000000" w:themeColor="text1"/>
          <w:sz w:val="22"/>
          <w:szCs w:val="22"/>
          <w:lang w:val="sk-SK"/>
        </w:rPr>
        <w:t xml:space="preserve">rocese verejného obstarávania technickú alebo odbornú spôsobilosť. </w:t>
      </w:r>
      <w:r w:rsidRPr="005D405E">
        <w:rPr>
          <w:rFonts w:ascii="Calibri" w:hAnsi="Calibri" w:cstheme="majorHAnsi"/>
          <w:sz w:val="22"/>
          <w:szCs w:val="22"/>
          <w:lang w:val="sk-SK"/>
        </w:rPr>
        <w:t>V prípade</w:t>
      </w:r>
      <w:r w:rsidR="00CD1EAC" w:rsidRPr="005D405E">
        <w:rPr>
          <w:rFonts w:ascii="Calibri" w:hAnsi="Calibri" w:cstheme="majorHAnsi"/>
          <w:sz w:val="22"/>
          <w:szCs w:val="22"/>
          <w:lang w:val="sk-SK"/>
        </w:rPr>
        <w:t>, ak z dôvodu hodného osobitného zreteľa</w:t>
      </w:r>
      <w:r w:rsidR="00D51A3E" w:rsidRPr="005D405E">
        <w:rPr>
          <w:rFonts w:ascii="Calibri" w:hAnsi="Calibri" w:cstheme="majorHAnsi"/>
          <w:sz w:val="22"/>
          <w:szCs w:val="22"/>
          <w:lang w:val="sk-SK"/>
        </w:rPr>
        <w:t xml:space="preserve"> </w:t>
      </w:r>
      <w:r w:rsidR="00CD1EAC" w:rsidRPr="005D405E">
        <w:rPr>
          <w:rFonts w:ascii="Calibri" w:hAnsi="Calibri" w:cstheme="majorHAnsi"/>
          <w:sz w:val="22"/>
          <w:szCs w:val="22"/>
          <w:lang w:val="sk-SK"/>
        </w:rPr>
        <w:t>nastane potreba</w:t>
      </w:r>
      <w:r w:rsidR="00D51A3E" w:rsidRPr="005D405E">
        <w:rPr>
          <w:rFonts w:ascii="Calibri" w:hAnsi="Calibri" w:cstheme="majorHAnsi"/>
          <w:sz w:val="22"/>
          <w:szCs w:val="22"/>
          <w:lang w:val="sk-SK"/>
        </w:rPr>
        <w:t xml:space="preserve"> </w:t>
      </w:r>
      <w:r w:rsidR="00CD1EAC" w:rsidRPr="005D405E">
        <w:rPr>
          <w:rFonts w:ascii="Calibri" w:hAnsi="Calibri" w:cstheme="majorHAnsi"/>
          <w:sz w:val="22"/>
          <w:szCs w:val="22"/>
          <w:lang w:val="sk-SK"/>
        </w:rPr>
        <w:t>zmeniť osobu, ktorej kapacitami Dopravca v Procese verejného obstarávania preukázal technickú alebo odbornú spôsobilosť,</w:t>
      </w:r>
      <w:r w:rsidR="00D51A3E" w:rsidRPr="005D405E">
        <w:rPr>
          <w:rFonts w:ascii="Calibri" w:hAnsi="Calibri" w:cstheme="majorHAnsi"/>
          <w:sz w:val="22"/>
          <w:szCs w:val="22"/>
          <w:lang w:val="sk-SK"/>
        </w:rPr>
        <w:t xml:space="preserve"> </w:t>
      </w:r>
      <w:r w:rsidRPr="005D405E">
        <w:rPr>
          <w:rFonts w:ascii="Calibri" w:hAnsi="Calibri" w:cstheme="majorHAnsi"/>
          <w:sz w:val="22"/>
          <w:szCs w:val="22"/>
          <w:lang w:val="sk-SK"/>
        </w:rPr>
        <w:t xml:space="preserve">je </w:t>
      </w:r>
      <w:r w:rsidR="00CD1EAC" w:rsidRPr="005D405E">
        <w:rPr>
          <w:rFonts w:ascii="Calibri" w:hAnsi="Calibri" w:cstheme="majorHAnsi"/>
          <w:sz w:val="22"/>
          <w:szCs w:val="22"/>
          <w:lang w:val="sk-SK"/>
        </w:rPr>
        <w:t xml:space="preserve">Dopravca </w:t>
      </w:r>
      <w:r w:rsidRPr="005D405E">
        <w:rPr>
          <w:rFonts w:ascii="Calibri" w:hAnsi="Calibri" w:cstheme="majorHAnsi"/>
          <w:sz w:val="22"/>
          <w:szCs w:val="22"/>
          <w:lang w:val="sk-SK"/>
        </w:rPr>
        <w:t>povinný preukázať Objednávateľovi, že nov</w:t>
      </w:r>
      <w:r w:rsidR="00CD1EAC" w:rsidRPr="005D405E">
        <w:rPr>
          <w:rFonts w:ascii="Calibri" w:hAnsi="Calibri" w:cstheme="majorHAnsi"/>
          <w:sz w:val="22"/>
          <w:szCs w:val="22"/>
          <w:lang w:val="sk-SK"/>
        </w:rPr>
        <w:t>á osoba</w:t>
      </w:r>
      <w:r w:rsidRPr="005D405E">
        <w:rPr>
          <w:rFonts w:ascii="Calibri" w:hAnsi="Calibri" w:cstheme="majorHAnsi"/>
          <w:sz w:val="22"/>
          <w:szCs w:val="22"/>
          <w:lang w:val="sk-SK"/>
        </w:rPr>
        <w:t xml:space="preserve"> spĺňa všetky požiadavky, ktoré vyžadoval Objednávateľ v </w:t>
      </w:r>
      <w:r w:rsidR="00CD1EAC" w:rsidRPr="005D405E">
        <w:rPr>
          <w:rFonts w:ascii="Calibri" w:hAnsi="Calibri" w:cstheme="majorHAnsi"/>
          <w:sz w:val="22"/>
          <w:szCs w:val="22"/>
          <w:lang w:val="sk-SK"/>
        </w:rPr>
        <w:t>P</w:t>
      </w:r>
      <w:r w:rsidRPr="005D405E">
        <w:rPr>
          <w:rFonts w:ascii="Calibri" w:hAnsi="Calibri" w:cstheme="majorHAnsi"/>
          <w:sz w:val="22"/>
          <w:szCs w:val="22"/>
          <w:lang w:val="sk-SK"/>
        </w:rPr>
        <w:t xml:space="preserve">rocese verejného obstarávania </w:t>
      </w:r>
      <w:r w:rsidR="007F44C5" w:rsidRPr="005D405E">
        <w:rPr>
          <w:rFonts w:ascii="Calibri" w:hAnsi="Calibri" w:cstheme="majorHAnsi"/>
          <w:sz w:val="22"/>
          <w:szCs w:val="22"/>
          <w:lang w:val="sk-SK"/>
        </w:rPr>
        <w:t>voči pôvodnej</w:t>
      </w:r>
      <w:r w:rsidR="00CD1EAC" w:rsidRPr="005D405E">
        <w:rPr>
          <w:rFonts w:ascii="Calibri" w:hAnsi="Calibri" w:cstheme="majorHAnsi"/>
          <w:sz w:val="22"/>
          <w:szCs w:val="22"/>
          <w:lang w:val="sk-SK"/>
        </w:rPr>
        <w:t xml:space="preserve"> </w:t>
      </w:r>
      <w:r w:rsidR="007F44C5" w:rsidRPr="005D405E">
        <w:rPr>
          <w:rFonts w:ascii="Calibri" w:hAnsi="Calibri" w:cstheme="majorHAnsi"/>
          <w:sz w:val="22"/>
          <w:szCs w:val="22"/>
          <w:lang w:val="sk-SK"/>
        </w:rPr>
        <w:t>osobe</w:t>
      </w:r>
      <w:r w:rsidRPr="005D405E">
        <w:rPr>
          <w:rFonts w:ascii="Calibri" w:hAnsi="Calibri" w:cstheme="majorHAnsi"/>
          <w:sz w:val="22"/>
          <w:szCs w:val="22"/>
          <w:lang w:val="sk-SK"/>
        </w:rPr>
        <w:t>.</w:t>
      </w:r>
    </w:p>
    <w:p w14:paraId="417BBB53" w14:textId="77777777" w:rsidR="00111002" w:rsidRDefault="00111002" w:rsidP="00333F48">
      <w:pPr>
        <w:overflowPunct/>
        <w:autoSpaceDE/>
        <w:autoSpaceDN/>
        <w:adjustRightInd/>
        <w:spacing w:line="276" w:lineRule="auto"/>
        <w:ind w:left="1418" w:hanging="713"/>
        <w:textAlignment w:val="auto"/>
        <w:rPr>
          <w:rFonts w:ascii="Segoe UI" w:hAnsi="Segoe UI" w:cs="Segoe UI"/>
          <w:sz w:val="22"/>
          <w:szCs w:val="22"/>
        </w:rPr>
      </w:pPr>
    </w:p>
    <w:p w14:paraId="39254FC3" w14:textId="77777777" w:rsidR="005D405E" w:rsidRDefault="005D405E" w:rsidP="00333F48">
      <w:pPr>
        <w:overflowPunct/>
        <w:autoSpaceDE/>
        <w:autoSpaceDN/>
        <w:adjustRightInd/>
        <w:spacing w:line="276" w:lineRule="auto"/>
        <w:ind w:left="1418" w:hanging="713"/>
        <w:textAlignment w:val="auto"/>
        <w:rPr>
          <w:rFonts w:ascii="Segoe UI" w:hAnsi="Segoe UI" w:cs="Segoe UI"/>
          <w:sz w:val="22"/>
          <w:szCs w:val="22"/>
        </w:rPr>
      </w:pPr>
    </w:p>
    <w:p w14:paraId="6771B917" w14:textId="77777777" w:rsidR="005D405E" w:rsidRDefault="005D405E" w:rsidP="00333F48">
      <w:pPr>
        <w:overflowPunct/>
        <w:autoSpaceDE/>
        <w:autoSpaceDN/>
        <w:adjustRightInd/>
        <w:spacing w:line="276" w:lineRule="auto"/>
        <w:ind w:left="1418" w:hanging="713"/>
        <w:textAlignment w:val="auto"/>
        <w:rPr>
          <w:rFonts w:ascii="Segoe UI" w:hAnsi="Segoe UI" w:cs="Segoe UI"/>
          <w:sz w:val="22"/>
          <w:szCs w:val="22"/>
        </w:rPr>
      </w:pPr>
    </w:p>
    <w:p w14:paraId="42CE23DD" w14:textId="1CA6F1CC" w:rsidR="00333F48" w:rsidRPr="0066784D" w:rsidRDefault="00333F48" w:rsidP="00333F48">
      <w:pPr>
        <w:pStyle w:val="Identifikacestran"/>
        <w:spacing w:line="276" w:lineRule="auto"/>
        <w:jc w:val="center"/>
        <w:rPr>
          <w:rFonts w:ascii="Calibri" w:hAnsi="Calibri" w:cs="Segoe UI"/>
          <w:b/>
          <w:bCs/>
          <w:color w:val="000000" w:themeColor="text1"/>
          <w:sz w:val="22"/>
          <w:szCs w:val="22"/>
        </w:rPr>
      </w:pPr>
      <w:r w:rsidRPr="0066784D">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66784D">
        <w:rPr>
          <w:rFonts w:ascii="Calibri" w:hAnsi="Calibri" w:cs="Segoe UI"/>
          <w:b/>
          <w:bCs/>
          <w:color w:val="000000" w:themeColor="text1"/>
          <w:sz w:val="22"/>
          <w:szCs w:val="22"/>
        </w:rPr>
        <w:t>1</w:t>
      </w:r>
      <w:r w:rsidR="003C38BD" w:rsidRPr="0066784D">
        <w:rPr>
          <w:rFonts w:ascii="Calibri" w:hAnsi="Calibri" w:cs="Segoe UI"/>
          <w:b/>
          <w:bCs/>
          <w:color w:val="000000" w:themeColor="text1"/>
          <w:sz w:val="22"/>
          <w:szCs w:val="22"/>
        </w:rPr>
        <w:t>1</w:t>
      </w:r>
    </w:p>
    <w:p w14:paraId="79429E69" w14:textId="76BA37E6" w:rsidR="00333F48" w:rsidRPr="0066784D" w:rsidRDefault="00333F48" w:rsidP="00333F48">
      <w:pPr>
        <w:pStyle w:val="Odsekzoznamu"/>
        <w:ind w:left="0"/>
        <w:jc w:val="center"/>
        <w:rPr>
          <w:b/>
        </w:rPr>
      </w:pPr>
      <w:r w:rsidRPr="0066784D">
        <w:rPr>
          <w:b/>
        </w:rPr>
        <w:t>SPOLOČNÉ USTANOVENIA</w:t>
      </w:r>
      <w:r w:rsidR="00D51A3E">
        <w:rPr>
          <w:b/>
        </w:rPr>
        <w:t xml:space="preserve"> </w:t>
      </w:r>
    </w:p>
    <w:p w14:paraId="0BC42D24" w14:textId="02350226" w:rsidR="00BB769A" w:rsidRPr="00BB769A" w:rsidRDefault="00BB769A" w:rsidP="00BB769A">
      <w:pPr>
        <w:pStyle w:val="Nadpis2"/>
        <w:spacing w:line="276" w:lineRule="auto"/>
        <w:ind w:left="709" w:hanging="709"/>
        <w:rPr>
          <w:rFonts w:ascii="Calibri" w:hAnsi="Calibri" w:cs="Segoe UI"/>
          <w:sz w:val="22"/>
          <w:szCs w:val="22"/>
          <w:lang w:val="sk-SK"/>
        </w:rPr>
      </w:pPr>
      <w:r>
        <w:rPr>
          <w:rFonts w:ascii="Calibri" w:hAnsi="Calibri" w:cs="Segoe UI"/>
          <w:sz w:val="22"/>
          <w:szCs w:val="22"/>
          <w:lang w:val="sk-SK"/>
        </w:rPr>
        <w:t>11.1</w:t>
      </w:r>
      <w:r w:rsidR="003B2635">
        <w:rPr>
          <w:rFonts w:ascii="Calibri" w:hAnsi="Calibri" w:cs="Segoe UI"/>
          <w:sz w:val="22"/>
          <w:szCs w:val="22"/>
          <w:lang w:val="sk-SK"/>
        </w:rPr>
        <w:tab/>
      </w:r>
      <w:r w:rsidR="00905BF5">
        <w:rPr>
          <w:rFonts w:ascii="Calibri" w:hAnsi="Calibri" w:cs="Segoe UI"/>
          <w:sz w:val="22"/>
          <w:szCs w:val="22"/>
          <w:lang w:val="sk-SK"/>
        </w:rPr>
        <w:t>Dopravca je povinný viesť</w:t>
      </w:r>
      <w:r w:rsidR="005D405E">
        <w:rPr>
          <w:rFonts w:ascii="Calibri" w:hAnsi="Calibri" w:cs="Segoe UI"/>
          <w:sz w:val="22"/>
          <w:szCs w:val="22"/>
          <w:lang w:val="sk-SK"/>
        </w:rPr>
        <w:t xml:space="preserve"> úplnú a prehľadnú </w:t>
      </w:r>
      <w:r w:rsidR="00905BF5">
        <w:rPr>
          <w:rFonts w:ascii="Calibri" w:hAnsi="Calibri" w:cs="Segoe UI"/>
          <w:sz w:val="22"/>
          <w:szCs w:val="22"/>
          <w:lang w:val="sk-SK"/>
        </w:rPr>
        <w:t xml:space="preserve"> evidenciu nákladov a výnosov z poskytovania Služby podľa tejto Zmluvy oddelene od evidencie nákladov a výnosov z ostatných poskytovaných dopravných služieb alebo iných vykonávaných činností.</w:t>
      </w:r>
      <w:r w:rsidR="00D51A3E">
        <w:rPr>
          <w:rFonts w:ascii="Calibri" w:hAnsi="Calibri" w:cs="Segoe UI"/>
          <w:sz w:val="22"/>
          <w:szCs w:val="22"/>
          <w:lang w:val="sk-SK"/>
        </w:rPr>
        <w:t xml:space="preserve"> </w:t>
      </w:r>
      <w:r w:rsidR="00905BF5">
        <w:rPr>
          <w:rFonts w:ascii="Calibri" w:hAnsi="Calibri" w:cs="Segoe UI"/>
          <w:sz w:val="22"/>
          <w:szCs w:val="22"/>
          <w:lang w:val="sk-SK"/>
        </w:rPr>
        <w:t>Dopravca je za týmto účelom povinný viesť</w:t>
      </w:r>
      <w:r w:rsidR="00D51A3E">
        <w:rPr>
          <w:rFonts w:ascii="Calibri" w:hAnsi="Calibri" w:cs="Segoe UI"/>
          <w:sz w:val="22"/>
          <w:szCs w:val="22"/>
          <w:lang w:val="sk-SK"/>
        </w:rPr>
        <w:t xml:space="preserve"> </w:t>
      </w:r>
      <w:r w:rsidR="00905BF5">
        <w:rPr>
          <w:rFonts w:ascii="Calibri" w:hAnsi="Calibri" w:cs="Segoe UI"/>
          <w:sz w:val="22"/>
          <w:szCs w:val="22"/>
          <w:lang w:val="sk-SK"/>
        </w:rPr>
        <w:t>oddelené účtovníctvo.</w:t>
      </w:r>
      <w:r w:rsidR="00D51A3E">
        <w:rPr>
          <w:rFonts w:ascii="Calibri" w:hAnsi="Calibri" w:cs="Segoe UI"/>
          <w:sz w:val="22"/>
          <w:szCs w:val="22"/>
          <w:lang w:val="sk-SK"/>
        </w:rPr>
        <w:t xml:space="preserve"> </w:t>
      </w:r>
    </w:p>
    <w:p w14:paraId="00046F76" w14:textId="615F8B5D" w:rsidR="00E935F9" w:rsidRDefault="00BB769A" w:rsidP="00E935F9">
      <w:pPr>
        <w:pStyle w:val="Nadpis2"/>
        <w:spacing w:line="276" w:lineRule="auto"/>
        <w:ind w:left="709" w:hanging="709"/>
        <w:rPr>
          <w:rFonts w:ascii="Calibri" w:hAnsi="Calibri" w:cs="Calibri"/>
          <w:color w:val="000000" w:themeColor="text1"/>
          <w:sz w:val="22"/>
          <w:szCs w:val="22"/>
          <w:lang w:val="sk-SK"/>
        </w:rPr>
      </w:pPr>
      <w:r w:rsidRPr="00BB769A">
        <w:rPr>
          <w:rFonts w:ascii="Calibri" w:hAnsi="Calibri" w:cs="Segoe UI"/>
          <w:sz w:val="22"/>
          <w:szCs w:val="22"/>
          <w:lang w:val="sk-SK"/>
        </w:rPr>
        <w:t>11.2</w:t>
      </w:r>
      <w:r w:rsidR="003B2635">
        <w:rPr>
          <w:rFonts w:ascii="Calibri" w:hAnsi="Calibri" w:cs="Segoe UI"/>
          <w:sz w:val="22"/>
          <w:szCs w:val="22"/>
          <w:lang w:val="sk-SK"/>
        </w:rPr>
        <w:tab/>
      </w:r>
      <w:r w:rsidR="00807961" w:rsidRPr="00BB769A">
        <w:rPr>
          <w:rFonts w:ascii="Calibri" w:hAnsi="Calibri" w:cs="Calibri"/>
          <w:color w:val="000000" w:themeColor="text1"/>
          <w:sz w:val="22"/>
          <w:szCs w:val="22"/>
          <w:lang w:val="sk-SK"/>
        </w:rPr>
        <w:t xml:space="preserve">Dopravca </w:t>
      </w:r>
      <w:r w:rsidR="00905BF5">
        <w:rPr>
          <w:rFonts w:ascii="Calibri" w:hAnsi="Calibri" w:cs="Calibri"/>
          <w:color w:val="000000" w:themeColor="text1"/>
          <w:sz w:val="22"/>
          <w:szCs w:val="22"/>
          <w:lang w:val="sk-SK"/>
        </w:rPr>
        <w:t>sa zaväzuje, že pri plnení tejto Zmluvy bude postupovať podľa platných daňových a účtovných všeobecne záväzných právnych predpisov</w:t>
      </w:r>
      <w:r w:rsidR="005D405E">
        <w:rPr>
          <w:rFonts w:ascii="Calibri" w:hAnsi="Calibri" w:cs="Calibri"/>
          <w:color w:val="000000" w:themeColor="text1"/>
          <w:sz w:val="22"/>
          <w:szCs w:val="22"/>
          <w:lang w:val="sk-SK"/>
        </w:rPr>
        <w:t xml:space="preserve"> v Slovenskej republike. </w:t>
      </w:r>
      <w:r w:rsidR="00D51A3E">
        <w:rPr>
          <w:rFonts w:ascii="Calibri" w:hAnsi="Calibri" w:cs="Calibri"/>
          <w:color w:val="000000" w:themeColor="text1"/>
          <w:sz w:val="22"/>
          <w:szCs w:val="22"/>
          <w:lang w:val="sk-SK"/>
        </w:rPr>
        <w:t xml:space="preserve"> </w:t>
      </w:r>
    </w:p>
    <w:p w14:paraId="4534A9E1" w14:textId="459191E2" w:rsidR="008C65DB" w:rsidRDefault="00E935F9" w:rsidP="00E935F9">
      <w:pPr>
        <w:pStyle w:val="Nadpis2"/>
        <w:spacing w:line="276" w:lineRule="auto"/>
        <w:ind w:left="709" w:hanging="709"/>
        <w:rPr>
          <w:rFonts w:ascii="Calibri" w:hAnsi="Calibri" w:cs="Segoe UI"/>
          <w:sz w:val="22"/>
          <w:szCs w:val="22"/>
          <w:lang w:val="sk-SK"/>
        </w:rPr>
      </w:pPr>
      <w:r>
        <w:rPr>
          <w:rFonts w:ascii="Calibri" w:hAnsi="Calibri" w:cs="Segoe UI"/>
          <w:sz w:val="22"/>
          <w:szCs w:val="22"/>
          <w:lang w:val="sk-SK"/>
        </w:rPr>
        <w:t>11.3</w:t>
      </w:r>
      <w:r w:rsidR="003B2635">
        <w:rPr>
          <w:rFonts w:ascii="Calibri" w:hAnsi="Calibri" w:cs="Segoe UI"/>
          <w:sz w:val="22"/>
          <w:szCs w:val="22"/>
          <w:lang w:val="sk-SK"/>
        </w:rPr>
        <w:tab/>
      </w:r>
      <w:r w:rsidR="008C65DB">
        <w:rPr>
          <w:rFonts w:ascii="Calibri" w:hAnsi="Calibri" w:cs="Segoe UI"/>
          <w:sz w:val="22"/>
          <w:szCs w:val="22"/>
          <w:lang w:val="sk-SK"/>
        </w:rPr>
        <w:t xml:space="preserve">Dopravca je oprávnený použiť Príspevok len na úhradu plnenia záväzku poskytovať Službu podľa tejto Zmluvy. </w:t>
      </w:r>
    </w:p>
    <w:p w14:paraId="1065F66F" w14:textId="183B842C" w:rsidR="00185E7E" w:rsidRDefault="008C65DB" w:rsidP="00E935F9">
      <w:pPr>
        <w:pStyle w:val="Nadpis2"/>
        <w:spacing w:line="276" w:lineRule="auto"/>
        <w:ind w:left="709" w:hanging="709"/>
        <w:rPr>
          <w:rFonts w:ascii="Calibri" w:hAnsi="Calibri" w:cs="Segoe UI"/>
          <w:sz w:val="22"/>
          <w:szCs w:val="22"/>
          <w:lang w:val="sk-SK"/>
        </w:rPr>
      </w:pPr>
      <w:r>
        <w:rPr>
          <w:rFonts w:ascii="Calibri" w:hAnsi="Calibri" w:cs="Segoe UI"/>
          <w:sz w:val="22"/>
          <w:szCs w:val="22"/>
          <w:lang w:val="sk-SK"/>
        </w:rPr>
        <w:t>11.4</w:t>
      </w:r>
      <w:r w:rsidR="003B2635">
        <w:rPr>
          <w:rFonts w:ascii="Calibri" w:hAnsi="Calibri" w:cs="Segoe UI"/>
          <w:sz w:val="22"/>
          <w:szCs w:val="22"/>
          <w:lang w:val="sk-SK"/>
        </w:rPr>
        <w:tab/>
      </w:r>
      <w:r w:rsidR="00E935F9" w:rsidRPr="00E935F9">
        <w:rPr>
          <w:rFonts w:ascii="Calibri" w:hAnsi="Calibri" w:cs="Segoe UI"/>
          <w:sz w:val="22"/>
          <w:szCs w:val="22"/>
          <w:lang w:val="sk-SK"/>
        </w:rPr>
        <w:t xml:space="preserve">Dopravca je povinný </w:t>
      </w:r>
      <w:r w:rsidR="00E935F9">
        <w:rPr>
          <w:rFonts w:ascii="Calibri" w:hAnsi="Calibri" w:cs="Segoe UI"/>
          <w:sz w:val="22"/>
          <w:szCs w:val="22"/>
          <w:lang w:val="sk-SK"/>
        </w:rPr>
        <w:t>strpieť výkon kontroly</w:t>
      </w:r>
      <w:r w:rsidR="00D51A3E">
        <w:rPr>
          <w:rFonts w:ascii="Calibri" w:hAnsi="Calibri" w:cs="Segoe UI"/>
          <w:sz w:val="22"/>
          <w:szCs w:val="22"/>
          <w:lang w:val="sk-SK"/>
        </w:rPr>
        <w:t xml:space="preserve"> </w:t>
      </w:r>
      <w:r w:rsidR="00E935F9" w:rsidRPr="00E935F9">
        <w:rPr>
          <w:rFonts w:ascii="Calibri" w:hAnsi="Calibri" w:cs="Segoe UI"/>
          <w:sz w:val="22"/>
          <w:szCs w:val="22"/>
          <w:lang w:val="sk-SK"/>
        </w:rPr>
        <w:t>a</w:t>
      </w:r>
      <w:r w:rsidR="00D51A3E">
        <w:rPr>
          <w:rFonts w:ascii="Calibri" w:hAnsi="Calibri" w:cs="Segoe UI"/>
          <w:sz w:val="22"/>
          <w:szCs w:val="22"/>
          <w:lang w:val="sk-SK"/>
        </w:rPr>
        <w:t xml:space="preserve"> </w:t>
      </w:r>
      <w:r w:rsidR="00E935F9" w:rsidRPr="00E935F9">
        <w:rPr>
          <w:rFonts w:ascii="Calibri" w:hAnsi="Calibri" w:cs="Segoe UI"/>
          <w:sz w:val="22"/>
          <w:szCs w:val="22"/>
          <w:lang w:val="sk-SK"/>
        </w:rPr>
        <w:t>vytvoriť podmienky pre kontrolu</w:t>
      </w:r>
      <w:r w:rsidR="00D51A3E">
        <w:rPr>
          <w:rFonts w:ascii="Calibri" w:hAnsi="Calibri" w:cs="Segoe UI"/>
          <w:sz w:val="22"/>
          <w:szCs w:val="22"/>
          <w:lang w:val="sk-SK"/>
        </w:rPr>
        <w:t xml:space="preserve"> </w:t>
      </w:r>
      <w:r w:rsidR="00E935F9">
        <w:rPr>
          <w:rFonts w:ascii="Calibri" w:hAnsi="Calibri" w:cs="Segoe UI"/>
          <w:sz w:val="22"/>
          <w:szCs w:val="22"/>
          <w:lang w:val="sk-SK"/>
        </w:rPr>
        <w:t>plnenia povinností Dopravcu podľa</w:t>
      </w:r>
      <w:r w:rsidR="00D51A3E">
        <w:rPr>
          <w:rFonts w:ascii="Calibri" w:hAnsi="Calibri" w:cs="Segoe UI"/>
          <w:sz w:val="22"/>
          <w:szCs w:val="22"/>
          <w:lang w:val="sk-SK"/>
        </w:rPr>
        <w:t xml:space="preserve"> </w:t>
      </w:r>
      <w:r w:rsidR="00E935F9">
        <w:rPr>
          <w:rFonts w:ascii="Calibri" w:hAnsi="Calibri" w:cs="Segoe UI"/>
          <w:sz w:val="22"/>
          <w:szCs w:val="22"/>
          <w:lang w:val="sk-SK"/>
        </w:rPr>
        <w:t>tejto Zmluvy a/alebo kontrolu použitia Príspevku.</w:t>
      </w:r>
      <w:r w:rsidR="00D51A3E">
        <w:rPr>
          <w:rFonts w:ascii="Calibri" w:hAnsi="Calibri" w:cs="Segoe UI"/>
          <w:sz w:val="22"/>
          <w:szCs w:val="22"/>
          <w:lang w:val="sk-SK"/>
        </w:rPr>
        <w:t xml:space="preserve"> </w:t>
      </w:r>
      <w:r w:rsidR="00E935F9">
        <w:rPr>
          <w:rFonts w:ascii="Calibri" w:hAnsi="Calibri" w:cs="Segoe UI"/>
          <w:sz w:val="22"/>
          <w:szCs w:val="22"/>
          <w:lang w:val="sk-SK"/>
        </w:rPr>
        <w:t>Kontrolu môže vykonať</w:t>
      </w:r>
      <w:r w:rsidR="00D51A3E">
        <w:rPr>
          <w:rFonts w:ascii="Calibri" w:hAnsi="Calibri" w:cs="Segoe UI"/>
          <w:sz w:val="22"/>
          <w:szCs w:val="22"/>
          <w:lang w:val="sk-SK"/>
        </w:rPr>
        <w:t xml:space="preserve"> </w:t>
      </w:r>
      <w:r w:rsidR="00E935F9">
        <w:rPr>
          <w:rFonts w:ascii="Calibri" w:hAnsi="Calibri" w:cs="Segoe UI"/>
          <w:sz w:val="22"/>
          <w:szCs w:val="22"/>
          <w:lang w:val="sk-SK"/>
        </w:rPr>
        <w:t>Objednávateľ</w:t>
      </w:r>
      <w:r w:rsidR="00D51A3E">
        <w:rPr>
          <w:rFonts w:ascii="Calibri" w:hAnsi="Calibri" w:cs="Segoe UI"/>
          <w:sz w:val="22"/>
          <w:szCs w:val="22"/>
          <w:lang w:val="sk-SK"/>
        </w:rPr>
        <w:t xml:space="preserve"> </w:t>
      </w:r>
      <w:r w:rsidR="00E935F9">
        <w:rPr>
          <w:rFonts w:ascii="Calibri" w:hAnsi="Calibri" w:cs="Segoe UI"/>
          <w:sz w:val="22"/>
          <w:szCs w:val="22"/>
          <w:lang w:val="sk-SK"/>
        </w:rPr>
        <w:t>najmä prostredníctvom</w:t>
      </w:r>
      <w:r w:rsidR="00D51A3E">
        <w:rPr>
          <w:rFonts w:ascii="Calibri" w:hAnsi="Calibri" w:cs="Segoe UI"/>
          <w:sz w:val="22"/>
          <w:szCs w:val="22"/>
          <w:lang w:val="sk-SK"/>
        </w:rPr>
        <w:t xml:space="preserve"> </w:t>
      </w:r>
      <w:r w:rsidR="00E935F9">
        <w:rPr>
          <w:rFonts w:ascii="Calibri" w:hAnsi="Calibri" w:cs="Segoe UI"/>
          <w:sz w:val="22"/>
          <w:szCs w:val="22"/>
          <w:lang w:val="sk-SK"/>
        </w:rPr>
        <w:t>zamestnancov odboru dopravy,</w:t>
      </w:r>
      <w:r w:rsidR="00D51A3E">
        <w:rPr>
          <w:rFonts w:ascii="Calibri" w:hAnsi="Calibri" w:cs="Segoe UI"/>
          <w:sz w:val="22"/>
          <w:szCs w:val="22"/>
          <w:lang w:val="sk-SK"/>
        </w:rPr>
        <w:t xml:space="preserve"> </w:t>
      </w:r>
      <w:r w:rsidR="00E935F9">
        <w:rPr>
          <w:rFonts w:ascii="Calibri" w:hAnsi="Calibri" w:cs="Segoe UI"/>
          <w:sz w:val="22"/>
          <w:szCs w:val="22"/>
          <w:lang w:val="sk-SK"/>
        </w:rPr>
        <w:t>Integrátora</w:t>
      </w:r>
      <w:r w:rsidR="00185E7E">
        <w:rPr>
          <w:rFonts w:ascii="Calibri" w:hAnsi="Calibri" w:cs="Segoe UI"/>
          <w:sz w:val="22"/>
          <w:szCs w:val="22"/>
          <w:lang w:val="sk-SK"/>
        </w:rPr>
        <w:t xml:space="preserve"> a jeho zamestnancov</w:t>
      </w:r>
      <w:r w:rsidR="00E935F9">
        <w:rPr>
          <w:rFonts w:ascii="Calibri" w:hAnsi="Calibri" w:cs="Segoe UI"/>
          <w:sz w:val="22"/>
          <w:szCs w:val="22"/>
          <w:lang w:val="sk-SK"/>
        </w:rPr>
        <w:t>,</w:t>
      </w:r>
      <w:r w:rsidR="00D51A3E">
        <w:rPr>
          <w:rFonts w:ascii="Calibri" w:hAnsi="Calibri" w:cs="Segoe UI"/>
          <w:sz w:val="22"/>
          <w:szCs w:val="22"/>
          <w:lang w:val="sk-SK"/>
        </w:rPr>
        <w:t xml:space="preserve"> </w:t>
      </w:r>
      <w:r w:rsidR="00185E7E">
        <w:rPr>
          <w:rFonts w:ascii="Calibri" w:hAnsi="Calibri" w:cs="Segoe UI"/>
          <w:sz w:val="22"/>
          <w:szCs w:val="22"/>
          <w:lang w:val="sk-SK"/>
        </w:rPr>
        <w:t xml:space="preserve">Útvaru hlavného kontrolóra Žilinského samosprávneho kraja, </w:t>
      </w:r>
      <w:r w:rsidR="00DD4BE1">
        <w:rPr>
          <w:rFonts w:ascii="Calibri" w:hAnsi="Calibri" w:cs="Segoe UI"/>
          <w:sz w:val="22"/>
          <w:szCs w:val="22"/>
          <w:lang w:val="sk-SK"/>
        </w:rPr>
        <w:t>k</w:t>
      </w:r>
      <w:r w:rsidR="00E935F9">
        <w:rPr>
          <w:rFonts w:ascii="Calibri" w:hAnsi="Calibri" w:cs="Segoe UI"/>
          <w:sz w:val="22"/>
          <w:szCs w:val="22"/>
          <w:lang w:val="sk-SK"/>
        </w:rPr>
        <w:t>omisie Zastupiteľstva alebo iných osôb splnomo</w:t>
      </w:r>
      <w:r w:rsidR="00185E7E">
        <w:rPr>
          <w:rFonts w:ascii="Calibri" w:hAnsi="Calibri" w:cs="Segoe UI"/>
          <w:sz w:val="22"/>
          <w:szCs w:val="22"/>
          <w:lang w:val="sk-SK"/>
        </w:rPr>
        <w:t>cnených Objednávateľom.</w:t>
      </w:r>
      <w:r w:rsidR="00D51A3E">
        <w:rPr>
          <w:rFonts w:ascii="Calibri" w:hAnsi="Calibri" w:cs="Segoe UI"/>
          <w:sz w:val="22"/>
          <w:szCs w:val="22"/>
          <w:lang w:val="sk-SK"/>
        </w:rPr>
        <w:t xml:space="preserve"> </w:t>
      </w:r>
      <w:r w:rsidR="00185E7E">
        <w:rPr>
          <w:rFonts w:ascii="Calibri" w:hAnsi="Calibri" w:cs="Segoe UI"/>
          <w:sz w:val="22"/>
          <w:szCs w:val="22"/>
          <w:lang w:val="sk-SK"/>
        </w:rPr>
        <w:t>Kontrolu môžu vykonať aj iné</w:t>
      </w:r>
      <w:r w:rsidR="00D51A3E">
        <w:rPr>
          <w:rFonts w:ascii="Calibri" w:hAnsi="Calibri" w:cs="Segoe UI"/>
          <w:sz w:val="22"/>
          <w:szCs w:val="22"/>
          <w:lang w:val="sk-SK"/>
        </w:rPr>
        <w:t xml:space="preserve"> </w:t>
      </w:r>
      <w:r w:rsidR="00185E7E">
        <w:rPr>
          <w:rFonts w:ascii="Calibri" w:hAnsi="Calibri" w:cs="Segoe UI"/>
          <w:sz w:val="22"/>
          <w:szCs w:val="22"/>
          <w:lang w:val="sk-SK"/>
        </w:rPr>
        <w:t>príslušné</w:t>
      </w:r>
      <w:r w:rsidR="00D51A3E">
        <w:rPr>
          <w:rFonts w:ascii="Calibri" w:hAnsi="Calibri" w:cs="Segoe UI"/>
          <w:sz w:val="22"/>
          <w:szCs w:val="22"/>
          <w:lang w:val="sk-SK"/>
        </w:rPr>
        <w:t xml:space="preserve"> </w:t>
      </w:r>
      <w:r w:rsidR="00E935F9">
        <w:rPr>
          <w:rFonts w:ascii="Calibri" w:hAnsi="Calibri" w:cs="Segoe UI"/>
          <w:sz w:val="22"/>
          <w:szCs w:val="22"/>
          <w:lang w:val="sk-SK"/>
        </w:rPr>
        <w:t>kontroln</w:t>
      </w:r>
      <w:r w:rsidR="00185E7E">
        <w:rPr>
          <w:rFonts w:ascii="Calibri" w:hAnsi="Calibri" w:cs="Segoe UI"/>
          <w:sz w:val="22"/>
          <w:szCs w:val="22"/>
          <w:lang w:val="sk-SK"/>
        </w:rPr>
        <w:t>é</w:t>
      </w:r>
      <w:r w:rsidR="00E935F9">
        <w:rPr>
          <w:rFonts w:ascii="Calibri" w:hAnsi="Calibri" w:cs="Segoe UI"/>
          <w:sz w:val="22"/>
          <w:szCs w:val="22"/>
          <w:lang w:val="sk-SK"/>
        </w:rPr>
        <w:t xml:space="preserve"> orgán</w:t>
      </w:r>
      <w:r w:rsidR="00185E7E">
        <w:rPr>
          <w:rFonts w:ascii="Calibri" w:hAnsi="Calibri" w:cs="Segoe UI"/>
          <w:sz w:val="22"/>
          <w:szCs w:val="22"/>
          <w:lang w:val="sk-SK"/>
        </w:rPr>
        <w:t>y</w:t>
      </w:r>
      <w:r w:rsidR="00D51A3E">
        <w:rPr>
          <w:rFonts w:ascii="Calibri" w:hAnsi="Calibri" w:cs="Segoe UI"/>
          <w:sz w:val="22"/>
          <w:szCs w:val="22"/>
          <w:lang w:val="sk-SK"/>
        </w:rPr>
        <w:t xml:space="preserve"> </w:t>
      </w:r>
      <w:r w:rsidR="00E935F9">
        <w:rPr>
          <w:rFonts w:ascii="Calibri" w:hAnsi="Calibri" w:cs="Segoe UI"/>
          <w:sz w:val="22"/>
          <w:szCs w:val="22"/>
          <w:lang w:val="sk-SK"/>
        </w:rPr>
        <w:t>SR alebo EÚ</w:t>
      </w:r>
      <w:r w:rsidR="00185E7E">
        <w:rPr>
          <w:rFonts w:ascii="Calibri" w:hAnsi="Calibri" w:cs="Segoe UI"/>
          <w:sz w:val="22"/>
          <w:szCs w:val="22"/>
          <w:lang w:val="sk-SK"/>
        </w:rPr>
        <w:t xml:space="preserve"> v rozsahu svojej kompetencie.</w:t>
      </w:r>
      <w:r w:rsidR="00D51A3E">
        <w:rPr>
          <w:rFonts w:ascii="Calibri" w:hAnsi="Calibri" w:cs="Segoe UI"/>
          <w:sz w:val="22"/>
          <w:szCs w:val="22"/>
          <w:lang w:val="sk-SK"/>
        </w:rPr>
        <w:t xml:space="preserve"> </w:t>
      </w:r>
    </w:p>
    <w:p w14:paraId="32ABAB8F" w14:textId="470898BB" w:rsidR="00E935F9" w:rsidRDefault="00185E7E" w:rsidP="00E935F9">
      <w:pPr>
        <w:pStyle w:val="Nadpis2"/>
        <w:spacing w:line="276" w:lineRule="auto"/>
        <w:ind w:left="709" w:hanging="709"/>
        <w:rPr>
          <w:rFonts w:ascii="Calibri" w:hAnsi="Calibri" w:cs="Arial"/>
          <w:color w:val="000000" w:themeColor="text1"/>
          <w:sz w:val="22"/>
          <w:szCs w:val="22"/>
          <w:lang w:val="sk-SK"/>
        </w:rPr>
      </w:pPr>
      <w:r>
        <w:rPr>
          <w:rFonts w:ascii="Calibri" w:hAnsi="Calibri" w:cs="Segoe UI"/>
          <w:sz w:val="22"/>
          <w:szCs w:val="22"/>
          <w:lang w:val="sk-SK"/>
        </w:rPr>
        <w:t>11.</w:t>
      </w:r>
      <w:r w:rsidR="008C65DB">
        <w:rPr>
          <w:rFonts w:ascii="Calibri" w:hAnsi="Calibri" w:cs="Segoe UI"/>
          <w:sz w:val="22"/>
          <w:szCs w:val="22"/>
          <w:lang w:val="sk-SK"/>
        </w:rPr>
        <w:t>5</w:t>
      </w:r>
      <w:r w:rsidR="003B2635">
        <w:rPr>
          <w:rFonts w:ascii="Calibri" w:hAnsi="Calibri" w:cs="Segoe UI"/>
          <w:sz w:val="22"/>
          <w:szCs w:val="22"/>
          <w:lang w:val="sk-SK"/>
        </w:rPr>
        <w:tab/>
      </w:r>
      <w:r w:rsidR="00E935F9" w:rsidRPr="00E935F9">
        <w:rPr>
          <w:rFonts w:ascii="Calibri" w:hAnsi="Calibri" w:cs="Segoe UI"/>
          <w:sz w:val="22"/>
          <w:szCs w:val="22"/>
          <w:lang w:val="sk-SK"/>
        </w:rPr>
        <w:t>Dopravca</w:t>
      </w:r>
      <w:r w:rsidR="00D51A3E">
        <w:rPr>
          <w:rFonts w:ascii="Calibri" w:hAnsi="Calibri" w:cs="Segoe UI"/>
          <w:sz w:val="22"/>
          <w:szCs w:val="22"/>
          <w:lang w:val="sk-SK"/>
        </w:rPr>
        <w:t xml:space="preserve"> </w:t>
      </w:r>
      <w:r w:rsidR="00E935F9" w:rsidRPr="00E935F9">
        <w:rPr>
          <w:rFonts w:ascii="Calibri" w:hAnsi="Calibri" w:cs="Segoe UI"/>
          <w:sz w:val="22"/>
          <w:szCs w:val="22"/>
          <w:lang w:val="sk-SK"/>
        </w:rPr>
        <w:t>sa</w:t>
      </w:r>
      <w:r w:rsidR="00E935F9">
        <w:rPr>
          <w:rFonts w:ascii="Calibri" w:hAnsi="Calibri" w:cs="Segoe UI"/>
          <w:sz w:val="22"/>
          <w:szCs w:val="22"/>
          <w:lang w:val="sk-SK"/>
        </w:rPr>
        <w:t xml:space="preserve"> </w:t>
      </w:r>
      <w:r w:rsidR="00E935F9" w:rsidRPr="00E935F9">
        <w:rPr>
          <w:rFonts w:ascii="Calibri" w:hAnsi="Calibri" w:cs="Segoe UI"/>
          <w:sz w:val="22"/>
          <w:szCs w:val="22"/>
          <w:lang w:val="sk-SK"/>
        </w:rPr>
        <w:t>zaväzuje, že sa podrobí administratívnej finančnej kontrole a kontrole na</w:t>
      </w:r>
      <w:r w:rsidR="00D51A3E">
        <w:rPr>
          <w:rFonts w:ascii="Calibri" w:hAnsi="Calibri" w:cs="Segoe UI"/>
          <w:sz w:val="22"/>
          <w:szCs w:val="22"/>
          <w:lang w:val="sk-SK"/>
        </w:rPr>
        <w:t xml:space="preserve"> </w:t>
      </w:r>
      <w:r w:rsidR="00E935F9" w:rsidRPr="00E935F9">
        <w:rPr>
          <w:rFonts w:ascii="Calibri" w:hAnsi="Calibri" w:cs="Segoe UI"/>
          <w:sz w:val="22"/>
          <w:szCs w:val="22"/>
          <w:lang w:val="sk-SK"/>
        </w:rPr>
        <w:t>mieste v zmysle</w:t>
      </w:r>
      <w:r w:rsidR="00D51A3E">
        <w:rPr>
          <w:rFonts w:ascii="Calibri" w:hAnsi="Calibri" w:cs="Segoe UI"/>
          <w:sz w:val="22"/>
          <w:szCs w:val="22"/>
          <w:lang w:val="sk-SK"/>
        </w:rPr>
        <w:t xml:space="preserve"> </w:t>
      </w:r>
      <w:r w:rsidR="00E935F9" w:rsidRPr="00E935F9">
        <w:rPr>
          <w:rFonts w:ascii="Calibri" w:hAnsi="Calibri" w:cs="Arial"/>
          <w:color w:val="000000" w:themeColor="text1"/>
          <w:sz w:val="22"/>
          <w:szCs w:val="22"/>
          <w:lang w:val="sk-SK"/>
        </w:rPr>
        <w:t>zákona č.</w:t>
      </w:r>
      <w:r w:rsidR="00D51A3E">
        <w:rPr>
          <w:rFonts w:ascii="Calibri" w:hAnsi="Calibri" w:cs="Arial"/>
          <w:color w:val="000000" w:themeColor="text1"/>
          <w:sz w:val="22"/>
          <w:szCs w:val="22"/>
          <w:lang w:val="sk-SK"/>
        </w:rPr>
        <w:t xml:space="preserve"> </w:t>
      </w:r>
      <w:r w:rsidR="00E935F9" w:rsidRPr="00E935F9">
        <w:rPr>
          <w:rFonts w:ascii="Calibri" w:hAnsi="Calibri" w:cs="Arial"/>
          <w:color w:val="000000" w:themeColor="text1"/>
          <w:sz w:val="22"/>
          <w:szCs w:val="22"/>
          <w:lang w:val="sk-SK"/>
        </w:rPr>
        <w:t>357/2015 Z. z. o finančnej kontrole a audite a o zmene a doplnení niektorých zákonov v znení neskorších predpisov</w:t>
      </w:r>
      <w:r w:rsidR="00E935F9">
        <w:rPr>
          <w:rFonts w:ascii="Calibri" w:hAnsi="Calibri" w:cs="Arial"/>
          <w:color w:val="000000" w:themeColor="text1"/>
          <w:sz w:val="22"/>
          <w:szCs w:val="22"/>
          <w:lang w:val="sk-SK"/>
        </w:rPr>
        <w:t xml:space="preserve">, ako aj že </w:t>
      </w:r>
      <w:r w:rsidR="005D405E">
        <w:rPr>
          <w:rFonts w:ascii="Calibri" w:hAnsi="Calibri" w:cs="Arial"/>
          <w:color w:val="000000" w:themeColor="text1"/>
          <w:sz w:val="22"/>
          <w:szCs w:val="22"/>
          <w:lang w:val="sk-SK"/>
        </w:rPr>
        <w:t xml:space="preserve">sa </w:t>
      </w:r>
      <w:r w:rsidR="00E935F9">
        <w:rPr>
          <w:rFonts w:ascii="Calibri" w:hAnsi="Calibri" w:cs="Arial"/>
          <w:color w:val="000000" w:themeColor="text1"/>
          <w:sz w:val="22"/>
          <w:szCs w:val="22"/>
          <w:lang w:val="sk-SK"/>
        </w:rPr>
        <w:t>podrobí akejkoľvek inej kontrole vykonávanej podľa platných právnych predpisov SR a EÚ.</w:t>
      </w:r>
      <w:r w:rsidR="00D51A3E">
        <w:rPr>
          <w:rFonts w:ascii="Calibri" w:hAnsi="Calibri" w:cs="Arial"/>
          <w:color w:val="000000" w:themeColor="text1"/>
          <w:sz w:val="22"/>
          <w:szCs w:val="22"/>
          <w:lang w:val="sk-SK"/>
        </w:rPr>
        <w:t xml:space="preserve"> </w:t>
      </w:r>
    </w:p>
    <w:p w14:paraId="7EE15F5E" w14:textId="7EFBA55C" w:rsidR="00DD4BE1" w:rsidRDefault="00E935F9" w:rsidP="00DD4BE1">
      <w:pPr>
        <w:pStyle w:val="Zkladntext"/>
        <w:overflowPunct/>
        <w:autoSpaceDE/>
        <w:autoSpaceDN/>
        <w:adjustRightInd/>
        <w:spacing w:line="276" w:lineRule="auto"/>
        <w:ind w:left="709" w:hanging="709"/>
        <w:textAlignment w:val="auto"/>
        <w:rPr>
          <w:rFonts w:ascii="Calibri" w:hAnsi="Calibri" w:cs="Segoe UI"/>
          <w:sz w:val="22"/>
          <w:szCs w:val="22"/>
          <w:lang w:val="sk-SK"/>
        </w:rPr>
      </w:pPr>
      <w:r>
        <w:rPr>
          <w:rFonts w:ascii="Calibri" w:hAnsi="Calibri" w:cs="Segoe UI"/>
          <w:sz w:val="22"/>
          <w:szCs w:val="22"/>
          <w:lang w:val="sk-SK"/>
        </w:rPr>
        <w:t>11.</w:t>
      </w:r>
      <w:r w:rsidR="008C65DB">
        <w:rPr>
          <w:rFonts w:ascii="Calibri" w:hAnsi="Calibri" w:cs="Segoe UI"/>
          <w:sz w:val="22"/>
          <w:szCs w:val="22"/>
          <w:lang w:val="sk-SK"/>
        </w:rPr>
        <w:t>6</w:t>
      </w:r>
      <w:r w:rsidR="003B2635">
        <w:rPr>
          <w:rFonts w:ascii="Calibri" w:hAnsi="Calibri" w:cs="Segoe UI"/>
          <w:sz w:val="22"/>
          <w:szCs w:val="22"/>
          <w:lang w:val="sk-SK"/>
        </w:rPr>
        <w:tab/>
      </w:r>
      <w:r w:rsidR="00333F48">
        <w:rPr>
          <w:rFonts w:ascii="Calibri" w:hAnsi="Calibri" w:cs="Segoe UI"/>
          <w:sz w:val="22"/>
          <w:szCs w:val="22"/>
          <w:lang w:val="sk-SK"/>
        </w:rPr>
        <w:t>Dopravca nie je oprávnený jednostranne započítavať akékoľvek pohľadávky z tejto Zmluvy voči pohľadávkam</w:t>
      </w:r>
      <w:r w:rsidR="00D51A3E">
        <w:rPr>
          <w:rFonts w:ascii="Calibri" w:hAnsi="Calibri" w:cs="Segoe UI"/>
          <w:sz w:val="22"/>
          <w:szCs w:val="22"/>
          <w:lang w:val="sk-SK"/>
        </w:rPr>
        <w:t xml:space="preserve"> </w:t>
      </w:r>
      <w:r w:rsidR="00333F48">
        <w:rPr>
          <w:rFonts w:ascii="Calibri" w:hAnsi="Calibri" w:cs="Segoe UI"/>
          <w:sz w:val="22"/>
          <w:szCs w:val="22"/>
          <w:lang w:val="sk-SK"/>
        </w:rPr>
        <w:t>Objednávateľa, ani nie je oprávnený</w:t>
      </w:r>
      <w:r w:rsidR="00D51A3E">
        <w:rPr>
          <w:rFonts w:ascii="Calibri" w:hAnsi="Calibri" w:cs="Segoe UI"/>
          <w:sz w:val="22"/>
          <w:szCs w:val="22"/>
          <w:lang w:val="sk-SK"/>
        </w:rPr>
        <w:t xml:space="preserve"> </w:t>
      </w:r>
      <w:r w:rsidR="00333F48">
        <w:rPr>
          <w:rFonts w:ascii="Calibri" w:hAnsi="Calibri" w:cs="Segoe UI"/>
          <w:sz w:val="22"/>
          <w:szCs w:val="22"/>
          <w:lang w:val="sk-SK"/>
        </w:rPr>
        <w:t>bez predchádzajúceho písomného súhlasu</w:t>
      </w:r>
      <w:r w:rsidR="00D51A3E">
        <w:rPr>
          <w:rFonts w:ascii="Calibri" w:hAnsi="Calibri" w:cs="Segoe UI"/>
          <w:sz w:val="22"/>
          <w:szCs w:val="22"/>
          <w:lang w:val="sk-SK"/>
        </w:rPr>
        <w:t xml:space="preserve"> </w:t>
      </w:r>
      <w:r w:rsidR="00333F48">
        <w:rPr>
          <w:rFonts w:ascii="Calibri" w:hAnsi="Calibri" w:cs="Segoe UI"/>
          <w:sz w:val="22"/>
          <w:szCs w:val="22"/>
          <w:lang w:val="sk-SK"/>
        </w:rPr>
        <w:t>Objednávateľa</w:t>
      </w:r>
      <w:r w:rsidR="00D51A3E">
        <w:rPr>
          <w:rFonts w:ascii="Calibri" w:hAnsi="Calibri" w:cs="Segoe UI"/>
          <w:sz w:val="22"/>
          <w:szCs w:val="22"/>
          <w:lang w:val="sk-SK"/>
        </w:rPr>
        <w:t xml:space="preserve"> </w:t>
      </w:r>
      <w:r w:rsidR="00333F48">
        <w:rPr>
          <w:rFonts w:ascii="Calibri" w:hAnsi="Calibri" w:cs="Segoe UI"/>
          <w:sz w:val="22"/>
          <w:szCs w:val="22"/>
          <w:lang w:val="sk-SK"/>
        </w:rPr>
        <w:t xml:space="preserve">postúpiť </w:t>
      </w:r>
      <w:r w:rsidR="005D405E">
        <w:rPr>
          <w:rFonts w:ascii="Calibri" w:hAnsi="Calibri" w:cs="Segoe UI"/>
          <w:sz w:val="22"/>
          <w:szCs w:val="22"/>
          <w:lang w:val="sk-SK"/>
        </w:rPr>
        <w:t xml:space="preserve">(scudziť) akékoľvek  </w:t>
      </w:r>
      <w:r w:rsidR="00333F48">
        <w:rPr>
          <w:rFonts w:ascii="Calibri" w:hAnsi="Calibri" w:cs="Segoe UI"/>
          <w:sz w:val="22"/>
          <w:szCs w:val="22"/>
          <w:lang w:val="sk-SK"/>
        </w:rPr>
        <w:t>pohľadávky z tejto Zmluvy alebo ich založiť alebo inak zaťažiť</w:t>
      </w:r>
      <w:r w:rsidR="005D405E">
        <w:rPr>
          <w:rFonts w:ascii="Calibri" w:hAnsi="Calibri" w:cs="Segoe UI"/>
          <w:sz w:val="22"/>
          <w:szCs w:val="22"/>
          <w:lang w:val="sk-SK"/>
        </w:rPr>
        <w:t xml:space="preserve"> v prospech tretích osôb. </w:t>
      </w:r>
      <w:r w:rsidR="00D51A3E">
        <w:rPr>
          <w:rFonts w:ascii="Calibri" w:hAnsi="Calibri" w:cs="Segoe UI"/>
          <w:sz w:val="22"/>
          <w:szCs w:val="22"/>
          <w:lang w:val="sk-SK"/>
        </w:rPr>
        <w:t xml:space="preserve"> </w:t>
      </w:r>
    </w:p>
    <w:p w14:paraId="271491DC" w14:textId="2B75327F" w:rsidR="00333F48" w:rsidRDefault="00DD4BE1" w:rsidP="00DD4BE1">
      <w:pPr>
        <w:pStyle w:val="Zkladntext"/>
        <w:overflowPunct/>
        <w:autoSpaceDE/>
        <w:autoSpaceDN/>
        <w:adjustRightInd/>
        <w:spacing w:line="276" w:lineRule="auto"/>
        <w:ind w:left="709" w:hanging="709"/>
        <w:textAlignment w:val="auto"/>
        <w:rPr>
          <w:rFonts w:ascii="Calibri" w:hAnsi="Calibri" w:cs="Segoe UI"/>
          <w:sz w:val="22"/>
          <w:szCs w:val="22"/>
          <w:lang w:val="sk-SK"/>
        </w:rPr>
      </w:pPr>
      <w:r>
        <w:rPr>
          <w:rFonts w:ascii="Calibri" w:hAnsi="Calibri" w:cs="Segoe UI"/>
          <w:sz w:val="22"/>
          <w:szCs w:val="22"/>
          <w:lang w:val="sk-SK"/>
        </w:rPr>
        <w:t>11.</w:t>
      </w:r>
      <w:r w:rsidR="008C65DB">
        <w:rPr>
          <w:rFonts w:ascii="Calibri" w:hAnsi="Calibri" w:cs="Segoe UI"/>
          <w:sz w:val="22"/>
          <w:szCs w:val="22"/>
          <w:lang w:val="sk-SK"/>
        </w:rPr>
        <w:t>7</w:t>
      </w:r>
      <w:r w:rsidR="003B2635">
        <w:rPr>
          <w:rFonts w:ascii="Calibri" w:hAnsi="Calibri" w:cs="Segoe UI"/>
          <w:sz w:val="22"/>
          <w:szCs w:val="22"/>
          <w:lang w:val="sk-SK"/>
        </w:rPr>
        <w:tab/>
      </w:r>
      <w:r w:rsidR="00D82C7E">
        <w:rPr>
          <w:rFonts w:ascii="Calibri" w:hAnsi="Calibri" w:cs="Segoe UI"/>
          <w:sz w:val="22"/>
          <w:szCs w:val="22"/>
          <w:lang w:val="sk-SK"/>
        </w:rPr>
        <w:t>Objednávateľ</w:t>
      </w:r>
      <w:r w:rsidR="00D51A3E">
        <w:rPr>
          <w:rFonts w:ascii="Calibri" w:hAnsi="Calibri" w:cs="Segoe UI"/>
          <w:sz w:val="22"/>
          <w:szCs w:val="22"/>
          <w:lang w:val="sk-SK"/>
        </w:rPr>
        <w:t xml:space="preserve"> </w:t>
      </w:r>
      <w:r w:rsidR="00333F48">
        <w:rPr>
          <w:rFonts w:ascii="Calibri" w:hAnsi="Calibri" w:cs="Segoe UI"/>
          <w:sz w:val="22"/>
          <w:szCs w:val="22"/>
          <w:lang w:val="sk-SK"/>
        </w:rPr>
        <w:t>si vyhradzuje právo pozastaviť platbu akejkoľvek mesačnej Zálohy alebo</w:t>
      </w:r>
      <w:r w:rsidR="00D51A3E">
        <w:rPr>
          <w:rFonts w:ascii="Calibri" w:hAnsi="Calibri" w:cs="Segoe UI"/>
          <w:sz w:val="22"/>
          <w:szCs w:val="22"/>
          <w:lang w:val="sk-SK"/>
        </w:rPr>
        <w:t xml:space="preserve"> </w:t>
      </w:r>
      <w:r w:rsidR="00333F48">
        <w:rPr>
          <w:rFonts w:ascii="Calibri" w:hAnsi="Calibri" w:cs="Segoe UI"/>
          <w:sz w:val="22"/>
          <w:szCs w:val="22"/>
          <w:lang w:val="sk-SK"/>
        </w:rPr>
        <w:t xml:space="preserve">Doplatku v prípade, ak </w:t>
      </w:r>
      <w:del w:id="31" w:author="Cenigová Erika" w:date="2019-03-25T09:28:00Z">
        <w:r w:rsidR="00333F48" w:rsidDel="004C2088">
          <w:rPr>
            <w:rFonts w:ascii="Calibri" w:hAnsi="Calibri" w:cs="Segoe UI"/>
            <w:sz w:val="22"/>
            <w:szCs w:val="22"/>
            <w:lang w:val="sk-SK"/>
          </w:rPr>
          <w:delText>je Dopravca v omeškaní s plnením ktorejkoľvek svojej povinnosti podľa tejto Zmluvy.</w:delText>
        </w:r>
      </w:del>
      <w:ins w:id="32" w:author="Cenigová Erika" w:date="2019-03-25T09:28:00Z">
        <w:r w:rsidR="004C2088">
          <w:rPr>
            <w:rFonts w:ascii="Calibri" w:hAnsi="Calibri" w:cs="Segoe UI"/>
            <w:sz w:val="22"/>
            <w:szCs w:val="22"/>
            <w:lang w:val="sk-SK"/>
          </w:rPr>
          <w:t xml:space="preserve"> zo strany Dopravcu dôjde k takým porušeniam Zmluvy, ktoré oprávňujú Objednávateľa  vypovedať Zmluvu z niektorého z  dôvodov uvedených v bode  15.4  písm. a), b), c), d), f), g) a i)  Zmluvy.  </w:t>
        </w:r>
      </w:ins>
      <w:r w:rsidR="00D51A3E">
        <w:rPr>
          <w:rFonts w:ascii="Calibri" w:hAnsi="Calibri" w:cs="Segoe UI"/>
          <w:sz w:val="22"/>
          <w:szCs w:val="22"/>
          <w:lang w:val="sk-SK"/>
        </w:rPr>
        <w:t xml:space="preserve"> </w:t>
      </w:r>
      <w:r w:rsidR="00333F48">
        <w:rPr>
          <w:rFonts w:ascii="Calibri" w:hAnsi="Calibri" w:cs="Segoe UI"/>
          <w:sz w:val="22"/>
          <w:szCs w:val="22"/>
          <w:lang w:val="sk-SK"/>
        </w:rPr>
        <w:t xml:space="preserve">Tým nie je dotknutý nárok Objednávateľa na uplatnenie zmluvných pokút alebo náhradu škody. </w:t>
      </w:r>
    </w:p>
    <w:p w14:paraId="1703B528" w14:textId="66463C50" w:rsidR="005D405E" w:rsidRDefault="005D405E" w:rsidP="00DD4BE1">
      <w:pPr>
        <w:pStyle w:val="Zkladntext"/>
        <w:overflowPunct/>
        <w:autoSpaceDE/>
        <w:autoSpaceDN/>
        <w:adjustRightInd/>
        <w:spacing w:line="276" w:lineRule="auto"/>
        <w:ind w:left="709" w:hanging="709"/>
        <w:textAlignment w:val="auto"/>
        <w:rPr>
          <w:rFonts w:ascii="Calibri" w:hAnsi="Calibri" w:cs="Segoe UI"/>
          <w:sz w:val="22"/>
          <w:szCs w:val="22"/>
          <w:lang w:val="sk-SK"/>
        </w:rPr>
      </w:pPr>
      <w:r>
        <w:rPr>
          <w:rFonts w:ascii="Calibri" w:hAnsi="Calibri" w:cs="Segoe UI"/>
          <w:sz w:val="22"/>
          <w:szCs w:val="22"/>
          <w:lang w:val="sk-SK"/>
        </w:rPr>
        <w:t xml:space="preserve">11. 8     Dopravca sa zaväzuje písomne informovať Objednávateľa o prijatí akejkoľvek investičnej dotácie/finančného príspevku zo strany orgánov verejnej správy a/alebo Európskej únie a jej výške vo vzťahu k plneniu tejto Zmluvy. </w:t>
      </w:r>
    </w:p>
    <w:p w14:paraId="5B2C7060" w14:textId="34D3313B" w:rsidR="00333F48" w:rsidRDefault="005D405E" w:rsidP="00BA565B">
      <w:pPr>
        <w:pStyle w:val="Zkladntext"/>
        <w:overflowPunct/>
        <w:autoSpaceDE/>
        <w:autoSpaceDN/>
        <w:adjustRightInd/>
        <w:spacing w:line="276" w:lineRule="auto"/>
        <w:ind w:left="709" w:hanging="709"/>
        <w:textAlignment w:val="auto"/>
        <w:rPr>
          <w:rFonts w:ascii="Segoe UI" w:hAnsi="Segoe UI" w:cs="Segoe UI"/>
          <w:color w:val="000000"/>
          <w:sz w:val="22"/>
          <w:szCs w:val="22"/>
          <w:lang w:val="sk-SK"/>
        </w:rPr>
      </w:pPr>
      <w:r>
        <w:rPr>
          <w:rFonts w:ascii="Segoe UI" w:hAnsi="Segoe UI" w:cs="Segoe UI"/>
          <w:color w:val="000000"/>
          <w:sz w:val="22"/>
          <w:szCs w:val="22"/>
          <w:lang w:val="sk-SK"/>
        </w:rPr>
        <w:lastRenderedPageBreak/>
        <w:t xml:space="preserve"> </w:t>
      </w:r>
      <w:r w:rsidR="0098420E">
        <w:rPr>
          <w:rFonts w:ascii="Calibri" w:hAnsi="Calibri" w:cs="Segoe UI"/>
          <w:sz w:val="22"/>
          <w:szCs w:val="22"/>
          <w:lang w:val="sk-SK"/>
        </w:rPr>
        <w:t xml:space="preserve"> </w:t>
      </w:r>
    </w:p>
    <w:p w14:paraId="52DFE957" w14:textId="1485C6C9" w:rsidR="00333F48" w:rsidRPr="0014596B" w:rsidRDefault="00333F48" w:rsidP="00460168">
      <w:pPr>
        <w:pStyle w:val="Identifikacestran"/>
        <w:spacing w:line="240" w:lineRule="auto"/>
        <w:jc w:val="center"/>
        <w:rPr>
          <w:rFonts w:ascii="Calibri" w:hAnsi="Calibri" w:cs="Segoe UI"/>
          <w:b/>
          <w:bCs/>
          <w:color w:val="000000" w:themeColor="text1"/>
          <w:sz w:val="22"/>
          <w:szCs w:val="22"/>
        </w:rPr>
      </w:pPr>
      <w:bookmarkStart w:id="33" w:name="_Toc132117394"/>
      <w:bookmarkStart w:id="34" w:name="_Ref132344497"/>
      <w:bookmarkStart w:id="35" w:name="_Ref157575707"/>
      <w:bookmarkStart w:id="36" w:name="_Toc159144282"/>
      <w:bookmarkStart w:id="37" w:name="_Toc167858633"/>
      <w:r w:rsidRPr="0014596B">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14596B">
        <w:rPr>
          <w:rFonts w:ascii="Calibri" w:hAnsi="Calibri" w:cs="Segoe UI"/>
          <w:b/>
          <w:bCs/>
          <w:color w:val="000000" w:themeColor="text1"/>
          <w:sz w:val="22"/>
          <w:szCs w:val="22"/>
        </w:rPr>
        <w:t>1</w:t>
      </w:r>
      <w:r w:rsidR="003C38BD" w:rsidRPr="0014596B">
        <w:rPr>
          <w:rFonts w:ascii="Calibri" w:hAnsi="Calibri" w:cs="Segoe UI"/>
          <w:b/>
          <w:bCs/>
          <w:color w:val="000000" w:themeColor="text1"/>
          <w:sz w:val="22"/>
          <w:szCs w:val="22"/>
        </w:rPr>
        <w:t>2</w:t>
      </w:r>
    </w:p>
    <w:p w14:paraId="73079FF8" w14:textId="72F1F165" w:rsidR="00333F48" w:rsidRDefault="00333F48" w:rsidP="00460168">
      <w:pPr>
        <w:pStyle w:val="Odsekzoznamu"/>
        <w:spacing w:line="240" w:lineRule="auto"/>
        <w:ind w:left="0"/>
        <w:jc w:val="center"/>
        <w:rPr>
          <w:b/>
        </w:rPr>
      </w:pPr>
      <w:r w:rsidRPr="0014596B">
        <w:rPr>
          <w:b/>
        </w:rPr>
        <w:t>ZMLUVNÉ POKUTY</w:t>
      </w:r>
      <w:r w:rsidR="00D51A3E">
        <w:rPr>
          <w:b/>
        </w:rPr>
        <w:t xml:space="preserve"> </w:t>
      </w:r>
    </w:p>
    <w:p w14:paraId="0690E67B" w14:textId="610C6D8A" w:rsidR="00624DCF" w:rsidRPr="003B2635" w:rsidRDefault="003B14D9" w:rsidP="00C00C1D">
      <w:pPr>
        <w:pStyle w:val="Zkladntext"/>
        <w:numPr>
          <w:ilvl w:val="1"/>
          <w:numId w:val="21"/>
        </w:numPr>
        <w:overflowPunct/>
        <w:autoSpaceDE/>
        <w:autoSpaceDN/>
        <w:adjustRightInd/>
        <w:spacing w:after="240" w:line="276" w:lineRule="auto"/>
        <w:ind w:left="709" w:hanging="709"/>
        <w:textAlignment w:val="auto"/>
        <w:rPr>
          <w:rFonts w:ascii="Calibri" w:hAnsi="Calibri" w:cs="Segoe UI"/>
          <w:strike/>
          <w:szCs w:val="22"/>
          <w:lang w:val="sk-SK"/>
        </w:rPr>
      </w:pPr>
      <w:r w:rsidRPr="003B2635">
        <w:rPr>
          <w:rFonts w:ascii="Calibri" w:hAnsi="Calibri" w:cstheme="majorHAnsi"/>
          <w:sz w:val="22"/>
          <w:szCs w:val="22"/>
          <w:lang w:val="sk-SK"/>
        </w:rPr>
        <w:t>Zmluvné strany sa dohodli, že za porušenie</w:t>
      </w:r>
      <w:r w:rsidR="00D51A3E" w:rsidRPr="003B2635">
        <w:rPr>
          <w:rFonts w:ascii="Calibri" w:hAnsi="Calibri" w:cstheme="majorHAnsi"/>
          <w:sz w:val="22"/>
          <w:szCs w:val="22"/>
          <w:lang w:val="sk-SK"/>
        </w:rPr>
        <w:t xml:space="preserve"> </w:t>
      </w:r>
      <w:r w:rsidRPr="003B2635">
        <w:rPr>
          <w:rFonts w:ascii="Calibri" w:hAnsi="Calibri" w:cstheme="majorHAnsi"/>
          <w:sz w:val="22"/>
          <w:szCs w:val="22"/>
          <w:lang w:val="sk-SK"/>
        </w:rPr>
        <w:t>povinnosti Dopravcu začať poskytovať Službu v lehote podľa</w:t>
      </w:r>
      <w:r w:rsidR="00D51A3E" w:rsidRPr="003B2635">
        <w:rPr>
          <w:rFonts w:ascii="Calibri" w:hAnsi="Calibri" w:cstheme="majorHAnsi"/>
          <w:sz w:val="22"/>
          <w:szCs w:val="22"/>
          <w:lang w:val="sk-SK"/>
        </w:rPr>
        <w:t xml:space="preserve"> </w:t>
      </w:r>
      <w:r w:rsidRPr="003B2635">
        <w:rPr>
          <w:rFonts w:ascii="Calibri" w:hAnsi="Calibri" w:cstheme="majorHAnsi"/>
          <w:sz w:val="22"/>
          <w:szCs w:val="22"/>
          <w:lang w:val="sk-SK"/>
        </w:rPr>
        <w:t>bodu</w:t>
      </w:r>
      <w:r w:rsidR="00D51A3E" w:rsidRPr="003B2635">
        <w:rPr>
          <w:rFonts w:ascii="Calibri" w:hAnsi="Calibri" w:cstheme="majorHAnsi"/>
          <w:sz w:val="22"/>
          <w:szCs w:val="22"/>
          <w:lang w:val="sk-SK"/>
        </w:rPr>
        <w:t xml:space="preserve"> </w:t>
      </w:r>
      <w:r w:rsidRPr="003B2635">
        <w:rPr>
          <w:rFonts w:ascii="Calibri" w:hAnsi="Calibri" w:cstheme="majorHAnsi"/>
          <w:sz w:val="22"/>
          <w:szCs w:val="22"/>
          <w:lang w:val="sk-SK"/>
        </w:rPr>
        <w:t>5.1 písm. a)</w:t>
      </w:r>
      <w:r w:rsidR="00D51A3E" w:rsidRPr="003B2635">
        <w:rPr>
          <w:rFonts w:ascii="Calibri" w:hAnsi="Calibri" w:cstheme="majorHAnsi"/>
          <w:sz w:val="22"/>
          <w:szCs w:val="22"/>
          <w:lang w:val="sk-SK"/>
        </w:rPr>
        <w:t xml:space="preserve"> </w:t>
      </w:r>
      <w:r w:rsidRPr="003B2635">
        <w:rPr>
          <w:rFonts w:ascii="Calibri" w:hAnsi="Calibri" w:cstheme="majorHAnsi"/>
          <w:sz w:val="22"/>
          <w:szCs w:val="22"/>
          <w:lang w:val="sk-SK"/>
        </w:rPr>
        <w:t>Zmluvy,</w:t>
      </w:r>
      <w:r w:rsidR="00D51A3E" w:rsidRPr="003B2635">
        <w:rPr>
          <w:rFonts w:ascii="Calibri" w:hAnsi="Calibri" w:cstheme="majorHAnsi"/>
          <w:sz w:val="22"/>
          <w:szCs w:val="22"/>
          <w:lang w:val="sk-SK"/>
        </w:rPr>
        <w:t xml:space="preserve"> </w:t>
      </w:r>
      <w:r w:rsidRPr="003B2635">
        <w:rPr>
          <w:rFonts w:ascii="Calibri" w:hAnsi="Calibri" w:cstheme="majorHAnsi"/>
          <w:sz w:val="22"/>
          <w:szCs w:val="22"/>
          <w:lang w:val="sk-SK"/>
        </w:rPr>
        <w:t>je</w:t>
      </w:r>
      <w:r w:rsidR="00D51A3E" w:rsidRPr="003B2635">
        <w:rPr>
          <w:rFonts w:ascii="Calibri" w:hAnsi="Calibri" w:cstheme="majorHAnsi"/>
          <w:sz w:val="22"/>
          <w:szCs w:val="22"/>
          <w:lang w:val="sk-SK"/>
        </w:rPr>
        <w:t xml:space="preserve"> </w:t>
      </w:r>
      <w:r w:rsidRPr="003B2635">
        <w:rPr>
          <w:rFonts w:ascii="Calibri" w:hAnsi="Calibri" w:cstheme="majorHAnsi"/>
          <w:sz w:val="22"/>
          <w:szCs w:val="22"/>
          <w:lang w:val="sk-SK"/>
        </w:rPr>
        <w:t>Objednávateľ oprávnený</w:t>
      </w:r>
      <w:r w:rsidR="00D51A3E" w:rsidRPr="003B2635">
        <w:rPr>
          <w:rFonts w:ascii="Calibri" w:hAnsi="Calibri" w:cstheme="majorHAnsi"/>
          <w:sz w:val="22"/>
          <w:szCs w:val="22"/>
          <w:lang w:val="sk-SK"/>
        </w:rPr>
        <w:t xml:space="preserve"> </w:t>
      </w:r>
      <w:r w:rsidRPr="003B2635">
        <w:rPr>
          <w:rFonts w:ascii="Calibri" w:hAnsi="Calibri" w:cstheme="majorHAnsi"/>
          <w:sz w:val="22"/>
          <w:szCs w:val="22"/>
          <w:lang w:val="sk-SK"/>
        </w:rPr>
        <w:t>požadovať od Dopravcu zaplatenie zmluvnej pokuty vo výške</w:t>
      </w:r>
      <w:r w:rsidR="000329C4" w:rsidRPr="003B2635">
        <w:rPr>
          <w:rFonts w:ascii="Calibri" w:hAnsi="Calibri" w:cstheme="majorHAnsi"/>
          <w:sz w:val="22"/>
          <w:szCs w:val="22"/>
          <w:lang w:val="sk-SK"/>
        </w:rPr>
        <w:t xml:space="preserve"> </w:t>
      </w:r>
      <w:r w:rsidR="00D303A1">
        <w:rPr>
          <w:rFonts w:ascii="Calibri" w:hAnsi="Calibri" w:cstheme="majorHAnsi"/>
          <w:sz w:val="22"/>
          <w:szCs w:val="22"/>
          <w:lang w:val="sk-SK"/>
        </w:rPr>
        <w:t xml:space="preserve">100 </w:t>
      </w:r>
      <w:r w:rsidR="00E87132" w:rsidRPr="003B2635">
        <w:rPr>
          <w:rFonts w:ascii="Calibri" w:hAnsi="Calibri" w:cstheme="majorHAnsi"/>
          <w:sz w:val="22"/>
          <w:szCs w:val="22"/>
          <w:lang w:val="sk-SK"/>
        </w:rPr>
        <w:t> 000</w:t>
      </w:r>
      <w:r w:rsidR="000329C4" w:rsidRPr="003B2635">
        <w:rPr>
          <w:rFonts w:ascii="Calibri" w:hAnsi="Calibri" w:cstheme="majorHAnsi"/>
          <w:sz w:val="22"/>
          <w:szCs w:val="22"/>
          <w:lang w:val="sk-SK"/>
        </w:rPr>
        <w:t xml:space="preserve"> EUR (slovom: </w:t>
      </w:r>
      <w:r w:rsidR="00D303A1">
        <w:rPr>
          <w:rFonts w:ascii="Calibri" w:hAnsi="Calibri" w:cstheme="majorHAnsi"/>
          <w:sz w:val="22"/>
          <w:szCs w:val="22"/>
          <w:lang w:val="sk-SK"/>
        </w:rPr>
        <w:t>stotisíc</w:t>
      </w:r>
      <w:r w:rsidR="000329C4" w:rsidRPr="003B2635">
        <w:rPr>
          <w:rFonts w:ascii="Calibri" w:hAnsi="Calibri" w:cstheme="majorHAnsi"/>
          <w:sz w:val="22"/>
          <w:szCs w:val="22"/>
          <w:lang w:val="sk-SK"/>
        </w:rPr>
        <w:t>) za prvý deň omeškania Dopravcu so začatím poskytovania Služby a</w:t>
      </w:r>
      <w:r w:rsidR="00D303A1">
        <w:rPr>
          <w:rFonts w:ascii="Calibri" w:hAnsi="Calibri" w:cstheme="majorHAnsi"/>
          <w:sz w:val="22"/>
          <w:szCs w:val="22"/>
          <w:lang w:val="sk-SK"/>
        </w:rPr>
        <w:t xml:space="preserve"> 50 </w:t>
      </w:r>
      <w:r w:rsidR="00CE7760" w:rsidRPr="003B2635">
        <w:rPr>
          <w:rFonts w:ascii="Calibri" w:hAnsi="Calibri" w:cstheme="majorHAnsi"/>
          <w:sz w:val="22"/>
          <w:szCs w:val="22"/>
          <w:lang w:val="sk-SK"/>
        </w:rPr>
        <w:t>000</w:t>
      </w:r>
      <w:r w:rsidR="00D51A3E" w:rsidRPr="003B2635">
        <w:rPr>
          <w:rFonts w:ascii="Calibri" w:hAnsi="Calibri" w:cstheme="majorHAnsi"/>
          <w:sz w:val="22"/>
          <w:szCs w:val="22"/>
          <w:lang w:val="sk-SK"/>
        </w:rPr>
        <w:t xml:space="preserve"> </w:t>
      </w:r>
      <w:r w:rsidRPr="003B2635">
        <w:rPr>
          <w:rFonts w:ascii="Calibri" w:hAnsi="Calibri" w:cstheme="majorHAnsi"/>
          <w:sz w:val="22"/>
          <w:szCs w:val="22"/>
          <w:lang w:val="sk-SK"/>
        </w:rPr>
        <w:t>EUR</w:t>
      </w:r>
      <w:r w:rsidR="00D51A3E" w:rsidRPr="003B2635">
        <w:rPr>
          <w:rFonts w:ascii="Calibri" w:hAnsi="Calibri" w:cstheme="majorHAnsi"/>
          <w:sz w:val="22"/>
          <w:szCs w:val="22"/>
          <w:lang w:val="sk-SK"/>
        </w:rPr>
        <w:t xml:space="preserve"> </w:t>
      </w:r>
      <w:r w:rsidR="0072119B" w:rsidRPr="003B2635">
        <w:rPr>
          <w:rFonts w:ascii="Calibri" w:hAnsi="Calibri" w:cstheme="majorHAnsi"/>
          <w:sz w:val="22"/>
          <w:szCs w:val="22"/>
          <w:lang w:val="sk-SK"/>
        </w:rPr>
        <w:t xml:space="preserve">(slovom: </w:t>
      </w:r>
      <w:r w:rsidR="00D303A1">
        <w:rPr>
          <w:rFonts w:ascii="Calibri" w:hAnsi="Calibri" w:cstheme="majorHAnsi"/>
          <w:sz w:val="22"/>
          <w:szCs w:val="22"/>
          <w:lang w:val="sk-SK"/>
        </w:rPr>
        <w:t>päťdesiattisíc</w:t>
      </w:r>
      <w:r w:rsidR="0072119B" w:rsidRPr="003B2635">
        <w:rPr>
          <w:rFonts w:ascii="Calibri" w:hAnsi="Calibri" w:cstheme="majorHAnsi"/>
          <w:sz w:val="22"/>
          <w:szCs w:val="22"/>
          <w:lang w:val="sk-SK"/>
        </w:rPr>
        <w:t>)</w:t>
      </w:r>
      <w:r w:rsidR="00D51A3E" w:rsidRPr="003B2635">
        <w:rPr>
          <w:rFonts w:ascii="Calibri" w:hAnsi="Calibri" w:cstheme="majorHAnsi"/>
          <w:sz w:val="22"/>
          <w:szCs w:val="22"/>
          <w:lang w:val="sk-SK"/>
        </w:rPr>
        <w:t xml:space="preserve"> </w:t>
      </w:r>
      <w:r w:rsidR="00126647" w:rsidRPr="003B2635">
        <w:rPr>
          <w:rFonts w:ascii="Calibri" w:hAnsi="Calibri" w:cstheme="majorHAnsi"/>
          <w:sz w:val="22"/>
          <w:szCs w:val="22"/>
          <w:lang w:val="sk-SK"/>
        </w:rPr>
        <w:t xml:space="preserve">za každý </w:t>
      </w:r>
      <w:r w:rsidR="000329C4" w:rsidRPr="003B2635">
        <w:rPr>
          <w:rFonts w:ascii="Calibri" w:hAnsi="Calibri" w:cstheme="majorHAnsi"/>
          <w:sz w:val="22"/>
          <w:szCs w:val="22"/>
          <w:lang w:val="sk-SK"/>
        </w:rPr>
        <w:t xml:space="preserve">ďalší </w:t>
      </w:r>
      <w:r w:rsidR="00126647" w:rsidRPr="003B2635">
        <w:rPr>
          <w:rFonts w:ascii="Calibri" w:hAnsi="Calibri" w:cstheme="majorHAnsi"/>
          <w:sz w:val="22"/>
          <w:szCs w:val="22"/>
          <w:lang w:val="sk-SK"/>
        </w:rPr>
        <w:t xml:space="preserve">deň </w:t>
      </w:r>
      <w:r w:rsidRPr="003B2635">
        <w:rPr>
          <w:rFonts w:ascii="Calibri" w:hAnsi="Calibri" w:cstheme="majorHAnsi"/>
          <w:sz w:val="22"/>
          <w:szCs w:val="22"/>
          <w:lang w:val="sk-SK"/>
        </w:rPr>
        <w:t>omeškania Dopravcu so začatím poskytovania Služby</w:t>
      </w:r>
      <w:r w:rsidR="000329C4" w:rsidRPr="003B2635">
        <w:rPr>
          <w:rFonts w:ascii="Calibri" w:hAnsi="Calibri" w:cstheme="majorHAnsi"/>
          <w:sz w:val="22"/>
          <w:szCs w:val="22"/>
          <w:lang w:val="sk-SK"/>
        </w:rPr>
        <w:t>.</w:t>
      </w:r>
      <w:r w:rsidRPr="003B2635">
        <w:rPr>
          <w:rFonts w:ascii="Calibri" w:hAnsi="Calibri" w:cstheme="majorHAnsi"/>
          <w:sz w:val="22"/>
          <w:szCs w:val="22"/>
          <w:lang w:val="sk-SK"/>
        </w:rPr>
        <w:t xml:space="preserve"> </w:t>
      </w:r>
    </w:p>
    <w:p w14:paraId="517C557F" w14:textId="16AAD737" w:rsidR="00624DCF" w:rsidRPr="006C2062" w:rsidRDefault="00624DCF" w:rsidP="00C00C1D">
      <w:pPr>
        <w:pStyle w:val="Zkladntext"/>
        <w:numPr>
          <w:ilvl w:val="1"/>
          <w:numId w:val="21"/>
        </w:numPr>
        <w:overflowPunct/>
        <w:autoSpaceDE/>
        <w:autoSpaceDN/>
        <w:adjustRightInd/>
        <w:spacing w:after="240" w:line="276" w:lineRule="auto"/>
        <w:ind w:left="709" w:hanging="709"/>
        <w:textAlignment w:val="auto"/>
        <w:rPr>
          <w:rFonts w:ascii="Calibri" w:hAnsi="Calibri" w:cstheme="majorHAnsi"/>
          <w:sz w:val="22"/>
          <w:szCs w:val="22"/>
        </w:rPr>
      </w:pPr>
      <w:r w:rsidRPr="006C2062">
        <w:rPr>
          <w:rFonts w:ascii="Calibri" w:hAnsi="Calibri" w:cstheme="majorHAnsi"/>
          <w:sz w:val="22"/>
          <w:szCs w:val="22"/>
          <w:lang w:val="sk-SK"/>
        </w:rPr>
        <w:t>Zmluvné strany sa dohodli, že v prípade, ak</w:t>
      </w:r>
      <w:r w:rsidR="00D51A3E">
        <w:rPr>
          <w:rFonts w:ascii="Calibri" w:hAnsi="Calibri" w:cstheme="majorHAnsi"/>
          <w:sz w:val="22"/>
          <w:szCs w:val="22"/>
          <w:lang w:val="sk-SK"/>
        </w:rPr>
        <w:t xml:space="preserve"> </w:t>
      </w:r>
      <w:r w:rsidRPr="006C2062">
        <w:rPr>
          <w:rFonts w:ascii="Calibri" w:hAnsi="Calibri" w:cstheme="majorHAnsi"/>
          <w:sz w:val="22"/>
          <w:szCs w:val="22"/>
          <w:lang w:val="sk-SK"/>
        </w:rPr>
        <w:t>Dopravca preruší poskytovanie Služby o viac ako</w:t>
      </w:r>
      <w:r w:rsidR="00D51A3E">
        <w:rPr>
          <w:rFonts w:ascii="Calibri" w:hAnsi="Calibri" w:cstheme="majorHAnsi"/>
          <w:sz w:val="22"/>
          <w:szCs w:val="22"/>
          <w:lang w:val="sk-SK"/>
        </w:rPr>
        <w:t xml:space="preserve"> </w:t>
      </w:r>
      <w:r w:rsidRPr="006C2062">
        <w:rPr>
          <w:rFonts w:ascii="Calibri" w:hAnsi="Calibri" w:cstheme="majorHAnsi"/>
          <w:sz w:val="22"/>
          <w:szCs w:val="22"/>
          <w:lang w:val="sk-SK"/>
        </w:rPr>
        <w:t>24 hodín</w:t>
      </w:r>
      <w:r w:rsidR="00D51A3E">
        <w:rPr>
          <w:rFonts w:ascii="Calibri" w:hAnsi="Calibri" w:cstheme="majorHAnsi"/>
          <w:sz w:val="22"/>
          <w:szCs w:val="22"/>
          <w:lang w:val="sk-SK"/>
        </w:rPr>
        <w:t xml:space="preserve"> </w:t>
      </w:r>
      <w:r w:rsidRPr="006C2062">
        <w:rPr>
          <w:rFonts w:ascii="Calibri" w:hAnsi="Calibri" w:cs="Segoe UI"/>
          <w:sz w:val="22"/>
          <w:szCs w:val="22"/>
          <w:lang w:val="sk-SK"/>
        </w:rPr>
        <w:t>a</w:t>
      </w:r>
      <w:r w:rsidR="00D51A3E">
        <w:rPr>
          <w:rFonts w:ascii="Calibri" w:hAnsi="Calibri" w:cs="Segoe UI"/>
          <w:sz w:val="22"/>
          <w:szCs w:val="22"/>
          <w:lang w:val="sk-SK"/>
        </w:rPr>
        <w:t xml:space="preserve"> </w:t>
      </w:r>
      <w:r w:rsidRPr="006C2062">
        <w:rPr>
          <w:rFonts w:ascii="Calibri" w:hAnsi="Calibri" w:cs="Segoe UI"/>
          <w:sz w:val="22"/>
          <w:szCs w:val="22"/>
          <w:lang w:val="sk-SK"/>
        </w:rPr>
        <w:t>prerušenie nie je spôsobné</w:t>
      </w:r>
      <w:r w:rsidR="00D51A3E">
        <w:rPr>
          <w:rFonts w:ascii="Calibri" w:hAnsi="Calibri" w:cs="Segoe UI"/>
          <w:sz w:val="22"/>
          <w:szCs w:val="22"/>
          <w:lang w:val="sk-SK"/>
        </w:rPr>
        <w:t xml:space="preserve"> </w:t>
      </w:r>
      <w:r w:rsidRPr="006C2062">
        <w:rPr>
          <w:rFonts w:ascii="Calibri" w:hAnsi="Calibri" w:cs="Segoe UI"/>
          <w:sz w:val="22"/>
          <w:szCs w:val="22"/>
          <w:lang w:val="sk-SK"/>
        </w:rPr>
        <w:t>dôvodmi vyššej moci, ktoré majú svoj pôvod v živelných pohromách a</w:t>
      </w:r>
      <w:r w:rsidR="00D51A3E">
        <w:rPr>
          <w:rFonts w:ascii="Calibri" w:hAnsi="Calibri" w:cs="Segoe UI"/>
          <w:sz w:val="22"/>
          <w:szCs w:val="22"/>
          <w:lang w:val="sk-SK"/>
        </w:rPr>
        <w:t xml:space="preserve"> </w:t>
      </w:r>
      <w:r w:rsidRPr="006C2062">
        <w:rPr>
          <w:rFonts w:ascii="Calibri" w:hAnsi="Calibri" w:cs="Segoe UI"/>
          <w:sz w:val="22"/>
          <w:szCs w:val="22"/>
          <w:lang w:val="sk-SK"/>
        </w:rPr>
        <w:t>prírodných katastrofách (ako napr. zemetrasenie) alebo v nepredvídateľnej ľudskej činnosti (napr. štrajk, občianske nepokoje, vojna)</w:t>
      </w:r>
      <w:r w:rsidRPr="006C2062">
        <w:rPr>
          <w:rFonts w:ascii="Calibri" w:hAnsi="Calibri" w:cstheme="majorHAnsi"/>
          <w:sz w:val="22"/>
          <w:szCs w:val="22"/>
          <w:lang w:val="sk-SK"/>
        </w:rPr>
        <w:t>, je</w:t>
      </w:r>
      <w:r w:rsidR="00D51A3E">
        <w:rPr>
          <w:rFonts w:ascii="Calibri" w:hAnsi="Calibri" w:cstheme="majorHAnsi"/>
          <w:sz w:val="22"/>
          <w:szCs w:val="22"/>
          <w:lang w:val="sk-SK"/>
        </w:rPr>
        <w:t xml:space="preserve"> </w:t>
      </w:r>
      <w:r w:rsidRPr="006C2062">
        <w:rPr>
          <w:rFonts w:ascii="Calibri" w:hAnsi="Calibri" w:cstheme="majorHAnsi"/>
          <w:sz w:val="22"/>
          <w:szCs w:val="22"/>
          <w:lang w:val="sk-SK"/>
        </w:rPr>
        <w:t>Objednávateľ oprávnený</w:t>
      </w:r>
      <w:r w:rsidR="00D51A3E">
        <w:rPr>
          <w:rFonts w:ascii="Calibri" w:hAnsi="Calibri" w:cstheme="majorHAnsi"/>
          <w:sz w:val="22"/>
          <w:szCs w:val="22"/>
          <w:lang w:val="sk-SK"/>
        </w:rPr>
        <w:t xml:space="preserve"> </w:t>
      </w:r>
      <w:r w:rsidRPr="006C2062">
        <w:rPr>
          <w:rFonts w:ascii="Calibri" w:hAnsi="Calibri" w:cstheme="majorHAnsi"/>
          <w:sz w:val="22"/>
          <w:szCs w:val="22"/>
          <w:lang w:val="sk-SK"/>
        </w:rPr>
        <w:t xml:space="preserve">požadovať od Dopravcu zaplatenie zmluvnej pokuty vo výške </w:t>
      </w:r>
      <w:r w:rsidR="00F84E84">
        <w:rPr>
          <w:rFonts w:ascii="Calibri" w:hAnsi="Calibri" w:cstheme="majorHAnsi"/>
          <w:sz w:val="22"/>
          <w:szCs w:val="22"/>
          <w:lang w:val="sk-SK"/>
        </w:rPr>
        <w:t xml:space="preserve">      50 </w:t>
      </w:r>
      <w:r w:rsidR="00E87132">
        <w:rPr>
          <w:rFonts w:ascii="Calibri" w:hAnsi="Calibri" w:cstheme="majorHAnsi"/>
          <w:sz w:val="22"/>
          <w:szCs w:val="22"/>
          <w:lang w:val="sk-SK"/>
        </w:rPr>
        <w:t>000</w:t>
      </w:r>
      <w:r w:rsidR="00D51A3E">
        <w:rPr>
          <w:rFonts w:ascii="Calibri" w:hAnsi="Calibri" w:cstheme="majorHAnsi"/>
          <w:sz w:val="22"/>
          <w:szCs w:val="22"/>
          <w:lang w:val="sk-SK"/>
        </w:rPr>
        <w:t xml:space="preserve"> </w:t>
      </w:r>
      <w:r w:rsidRPr="006C2062">
        <w:rPr>
          <w:rFonts w:ascii="Calibri" w:hAnsi="Calibri" w:cstheme="majorHAnsi"/>
          <w:sz w:val="22"/>
          <w:szCs w:val="22"/>
          <w:lang w:val="sk-SK"/>
        </w:rPr>
        <w:t>EUR</w:t>
      </w:r>
      <w:r w:rsidR="00D51A3E">
        <w:rPr>
          <w:rFonts w:ascii="Calibri" w:hAnsi="Calibri" w:cstheme="majorHAnsi"/>
          <w:sz w:val="22"/>
          <w:szCs w:val="22"/>
          <w:lang w:val="sk-SK"/>
        </w:rPr>
        <w:t xml:space="preserve"> </w:t>
      </w:r>
      <w:r w:rsidRPr="006C2062">
        <w:rPr>
          <w:rFonts w:ascii="Calibri" w:hAnsi="Calibri" w:cstheme="majorHAnsi"/>
          <w:sz w:val="22"/>
          <w:szCs w:val="22"/>
          <w:lang w:val="sk-SK"/>
        </w:rPr>
        <w:t xml:space="preserve">(slovom: </w:t>
      </w:r>
      <w:r w:rsidR="00F84E84">
        <w:rPr>
          <w:rFonts w:ascii="Calibri" w:hAnsi="Calibri" w:cstheme="majorHAnsi"/>
          <w:sz w:val="22"/>
          <w:szCs w:val="22"/>
          <w:lang w:val="sk-SK"/>
        </w:rPr>
        <w:t>päťdesiattisíc</w:t>
      </w:r>
      <w:r w:rsidRPr="006C2062">
        <w:rPr>
          <w:rFonts w:ascii="Calibri" w:hAnsi="Calibri" w:cstheme="majorHAnsi"/>
          <w:sz w:val="22"/>
          <w:szCs w:val="22"/>
          <w:lang w:val="sk-SK"/>
        </w:rPr>
        <w:t xml:space="preserve">) za každý deň </w:t>
      </w:r>
      <w:r w:rsidR="000329C4" w:rsidRPr="00E87132">
        <w:rPr>
          <w:rFonts w:ascii="Calibri" w:hAnsi="Calibri" w:cstheme="majorHAnsi"/>
          <w:sz w:val="22"/>
          <w:szCs w:val="22"/>
          <w:lang w:val="sk-SK"/>
        </w:rPr>
        <w:t xml:space="preserve">prerušenia poskytovania Služby Dopravcom. </w:t>
      </w:r>
    </w:p>
    <w:p w14:paraId="2F7C4705" w14:textId="0E99CC5C" w:rsidR="00B81F46" w:rsidRPr="00CE7760" w:rsidRDefault="0083694C" w:rsidP="00C00C1D">
      <w:pPr>
        <w:pStyle w:val="Zkladntext"/>
        <w:numPr>
          <w:ilvl w:val="1"/>
          <w:numId w:val="21"/>
        </w:numPr>
        <w:overflowPunct/>
        <w:autoSpaceDE/>
        <w:autoSpaceDN/>
        <w:adjustRightInd/>
        <w:spacing w:after="240" w:line="276" w:lineRule="auto"/>
        <w:ind w:left="709" w:hanging="709"/>
        <w:textAlignment w:val="auto"/>
        <w:rPr>
          <w:rFonts w:ascii="Calibri" w:hAnsi="Calibri" w:cstheme="majorHAnsi"/>
          <w:sz w:val="22"/>
          <w:szCs w:val="22"/>
        </w:rPr>
      </w:pPr>
      <w:r w:rsidRPr="006C2062">
        <w:rPr>
          <w:rFonts w:ascii="Calibri" w:hAnsi="Calibri" w:cstheme="majorHAnsi"/>
          <w:sz w:val="22"/>
          <w:szCs w:val="22"/>
          <w:lang w:val="sk-SK"/>
        </w:rPr>
        <w:t>Zmluvné strany sa dohodli, že za porušenie</w:t>
      </w:r>
      <w:r w:rsidR="00D51A3E">
        <w:rPr>
          <w:rFonts w:ascii="Calibri" w:hAnsi="Calibri" w:cstheme="majorHAnsi"/>
          <w:sz w:val="22"/>
          <w:szCs w:val="22"/>
          <w:lang w:val="sk-SK"/>
        </w:rPr>
        <w:t xml:space="preserve"> </w:t>
      </w:r>
      <w:r w:rsidRPr="006C2062">
        <w:rPr>
          <w:rFonts w:ascii="Calibri" w:hAnsi="Calibri" w:cstheme="majorHAnsi"/>
          <w:sz w:val="22"/>
          <w:szCs w:val="22"/>
          <w:lang w:val="sk-SK"/>
        </w:rPr>
        <w:t>povinnosti Dopravcu</w:t>
      </w:r>
      <w:r w:rsidR="00D51A3E">
        <w:rPr>
          <w:rFonts w:ascii="Calibri" w:hAnsi="Calibri" w:cstheme="majorHAnsi"/>
          <w:sz w:val="22"/>
          <w:szCs w:val="22"/>
          <w:lang w:val="sk-SK"/>
        </w:rPr>
        <w:t xml:space="preserve"> </w:t>
      </w:r>
      <w:r w:rsidRPr="006C2062">
        <w:rPr>
          <w:rFonts w:ascii="Calibri" w:hAnsi="Calibri" w:cstheme="majorHAnsi"/>
          <w:sz w:val="22"/>
          <w:szCs w:val="22"/>
          <w:lang w:val="sk-SK"/>
        </w:rPr>
        <w:t>podľa bodu</w:t>
      </w:r>
      <w:r w:rsidR="00D51A3E">
        <w:rPr>
          <w:rFonts w:ascii="Calibri" w:hAnsi="Calibri" w:cstheme="majorHAnsi"/>
          <w:sz w:val="22"/>
          <w:szCs w:val="22"/>
          <w:lang w:val="sk-SK"/>
        </w:rPr>
        <w:t xml:space="preserve"> </w:t>
      </w:r>
      <w:r w:rsidR="00931CAD" w:rsidRPr="006C2062">
        <w:rPr>
          <w:rFonts w:ascii="Calibri" w:hAnsi="Calibri" w:cstheme="majorHAnsi"/>
          <w:sz w:val="22"/>
          <w:szCs w:val="22"/>
          <w:lang w:val="sk-SK"/>
        </w:rPr>
        <w:t>5.8</w:t>
      </w:r>
      <w:r w:rsidR="00D51A3E">
        <w:rPr>
          <w:rFonts w:ascii="Calibri" w:hAnsi="Calibri" w:cstheme="majorHAnsi"/>
          <w:sz w:val="22"/>
          <w:szCs w:val="22"/>
          <w:lang w:val="sk-SK"/>
        </w:rPr>
        <w:t xml:space="preserve"> </w:t>
      </w:r>
      <w:r w:rsidR="00931CAD" w:rsidRPr="006C2062">
        <w:rPr>
          <w:rFonts w:ascii="Calibri" w:hAnsi="Calibri" w:cstheme="majorHAnsi"/>
          <w:sz w:val="22"/>
          <w:szCs w:val="22"/>
          <w:lang w:val="sk-SK"/>
        </w:rPr>
        <w:t>Zmluvy</w:t>
      </w:r>
      <w:r w:rsidRPr="006C2062">
        <w:rPr>
          <w:rFonts w:ascii="Calibri" w:hAnsi="Calibri" w:cstheme="majorHAnsi"/>
          <w:sz w:val="22"/>
          <w:szCs w:val="22"/>
          <w:lang w:val="sk-SK"/>
        </w:rPr>
        <w:t xml:space="preserve"> ,</w:t>
      </w:r>
      <w:r w:rsidR="00D51A3E">
        <w:rPr>
          <w:rFonts w:ascii="Calibri" w:hAnsi="Calibri" w:cstheme="majorHAnsi"/>
          <w:sz w:val="22"/>
          <w:szCs w:val="22"/>
          <w:lang w:val="sk-SK"/>
        </w:rPr>
        <w:t xml:space="preserve"> </w:t>
      </w:r>
      <w:r w:rsidRPr="006C2062">
        <w:rPr>
          <w:rFonts w:ascii="Calibri" w:hAnsi="Calibri" w:cstheme="majorHAnsi"/>
          <w:sz w:val="22"/>
          <w:szCs w:val="22"/>
          <w:lang w:val="sk-SK"/>
        </w:rPr>
        <w:t>je</w:t>
      </w:r>
      <w:r w:rsidR="00D51A3E">
        <w:rPr>
          <w:rFonts w:ascii="Calibri" w:hAnsi="Calibri" w:cstheme="majorHAnsi"/>
          <w:sz w:val="22"/>
          <w:szCs w:val="22"/>
          <w:lang w:val="sk-SK"/>
        </w:rPr>
        <w:t xml:space="preserve"> </w:t>
      </w:r>
      <w:r w:rsidRPr="006C2062">
        <w:rPr>
          <w:rFonts w:ascii="Calibri" w:hAnsi="Calibri" w:cstheme="majorHAnsi"/>
          <w:sz w:val="22"/>
          <w:szCs w:val="22"/>
          <w:lang w:val="sk-SK"/>
        </w:rPr>
        <w:t>Objednávateľ oprávnený</w:t>
      </w:r>
      <w:r w:rsidR="00D51A3E">
        <w:rPr>
          <w:rFonts w:ascii="Calibri" w:hAnsi="Calibri" w:cstheme="majorHAnsi"/>
          <w:sz w:val="22"/>
          <w:szCs w:val="22"/>
          <w:lang w:val="sk-SK"/>
        </w:rPr>
        <w:t xml:space="preserve"> </w:t>
      </w:r>
      <w:r w:rsidRPr="006C2062">
        <w:rPr>
          <w:rFonts w:ascii="Calibri" w:hAnsi="Calibri" w:cstheme="majorHAnsi"/>
          <w:sz w:val="22"/>
          <w:szCs w:val="22"/>
          <w:lang w:val="sk-SK"/>
        </w:rPr>
        <w:t>požadovať od Dopravcu zaplatenie</w:t>
      </w:r>
      <w:r w:rsidR="00D51A3E">
        <w:rPr>
          <w:rFonts w:ascii="Calibri" w:hAnsi="Calibri" w:cstheme="majorHAnsi"/>
          <w:sz w:val="22"/>
          <w:szCs w:val="22"/>
          <w:lang w:val="sk-SK"/>
        </w:rPr>
        <w:t xml:space="preserve"> </w:t>
      </w:r>
      <w:r w:rsidRPr="006C2062">
        <w:rPr>
          <w:rFonts w:ascii="Calibri" w:hAnsi="Calibri" w:cstheme="majorHAnsi"/>
          <w:sz w:val="22"/>
          <w:szCs w:val="22"/>
          <w:lang w:val="sk-SK"/>
        </w:rPr>
        <w:t>zmluvnej pokuty vo výške</w:t>
      </w:r>
      <w:r w:rsidR="00D51A3E">
        <w:rPr>
          <w:rFonts w:ascii="Calibri" w:hAnsi="Calibri" w:cstheme="majorHAnsi"/>
          <w:sz w:val="22"/>
          <w:szCs w:val="22"/>
          <w:lang w:val="sk-SK"/>
        </w:rPr>
        <w:t xml:space="preserve"> </w:t>
      </w:r>
      <w:r w:rsidR="00931CAD" w:rsidRPr="006C2062">
        <w:rPr>
          <w:rFonts w:ascii="Calibri" w:hAnsi="Calibri" w:cstheme="majorHAnsi"/>
          <w:sz w:val="22"/>
          <w:szCs w:val="22"/>
          <w:lang w:val="sk-SK"/>
        </w:rPr>
        <w:t xml:space="preserve">vo výške </w:t>
      </w:r>
      <w:r w:rsidR="00F84E84">
        <w:rPr>
          <w:rFonts w:ascii="Calibri" w:hAnsi="Calibri" w:cstheme="majorHAnsi"/>
          <w:sz w:val="22"/>
          <w:szCs w:val="22"/>
          <w:lang w:val="sk-SK"/>
        </w:rPr>
        <w:t>8</w:t>
      </w:r>
      <w:r w:rsidR="00C5772E" w:rsidRPr="00F84E84">
        <w:rPr>
          <w:rFonts w:ascii="Calibri" w:hAnsi="Calibri"/>
          <w:color w:val="FF0000"/>
          <w:sz w:val="22"/>
          <w:lang w:val="sk-SK"/>
        </w:rPr>
        <w:t> </w:t>
      </w:r>
      <w:r w:rsidR="00C5772E" w:rsidRPr="00E87132">
        <w:rPr>
          <w:rFonts w:ascii="Calibri" w:hAnsi="Calibri" w:cstheme="majorHAnsi"/>
          <w:sz w:val="22"/>
          <w:szCs w:val="22"/>
          <w:lang w:val="sk-SK"/>
        </w:rPr>
        <w:t>000</w:t>
      </w:r>
      <w:r w:rsidR="00C5772E">
        <w:rPr>
          <w:rFonts w:ascii="Calibri" w:hAnsi="Calibri" w:cstheme="majorHAnsi"/>
          <w:sz w:val="22"/>
          <w:szCs w:val="22"/>
          <w:lang w:val="sk-SK"/>
        </w:rPr>
        <w:t xml:space="preserve"> </w:t>
      </w:r>
      <w:r w:rsidR="00931CAD" w:rsidRPr="006C2062">
        <w:rPr>
          <w:rFonts w:ascii="Calibri" w:hAnsi="Calibri" w:cstheme="majorHAnsi"/>
          <w:sz w:val="22"/>
          <w:szCs w:val="22"/>
          <w:lang w:val="sk-SK"/>
        </w:rPr>
        <w:t>EUR</w:t>
      </w:r>
      <w:r w:rsidR="00D51A3E">
        <w:rPr>
          <w:rFonts w:ascii="Calibri" w:hAnsi="Calibri" w:cstheme="majorHAnsi"/>
          <w:sz w:val="22"/>
          <w:szCs w:val="22"/>
          <w:lang w:val="sk-SK"/>
        </w:rPr>
        <w:t xml:space="preserve"> </w:t>
      </w:r>
      <w:r w:rsidR="00931CAD" w:rsidRPr="006C2062">
        <w:rPr>
          <w:rFonts w:ascii="Calibri" w:hAnsi="Calibri" w:cstheme="majorHAnsi"/>
          <w:sz w:val="22"/>
          <w:szCs w:val="22"/>
          <w:lang w:val="sk-SK"/>
        </w:rPr>
        <w:t xml:space="preserve">(slovom: </w:t>
      </w:r>
      <w:r w:rsidR="00F84E84">
        <w:rPr>
          <w:rFonts w:ascii="Calibri" w:hAnsi="Calibri" w:cstheme="majorHAnsi"/>
          <w:sz w:val="22"/>
          <w:szCs w:val="22"/>
          <w:lang w:val="sk-SK"/>
        </w:rPr>
        <w:t xml:space="preserve">osem tisíc </w:t>
      </w:r>
      <w:r w:rsidR="00931CAD" w:rsidRPr="006C2062">
        <w:rPr>
          <w:rFonts w:ascii="Calibri" w:hAnsi="Calibri" w:cstheme="majorHAnsi"/>
          <w:sz w:val="22"/>
          <w:szCs w:val="22"/>
          <w:lang w:val="sk-SK"/>
        </w:rPr>
        <w:t>)</w:t>
      </w:r>
      <w:r w:rsidR="00D51A3E">
        <w:rPr>
          <w:rFonts w:ascii="Calibri" w:hAnsi="Calibri" w:cstheme="majorHAnsi"/>
          <w:sz w:val="22"/>
          <w:szCs w:val="22"/>
          <w:lang w:val="sk-SK"/>
        </w:rPr>
        <w:t xml:space="preserve"> </w:t>
      </w:r>
      <w:r w:rsidR="00931CAD" w:rsidRPr="006C2062">
        <w:rPr>
          <w:rFonts w:ascii="Calibri" w:hAnsi="Calibri" w:cstheme="majorHAnsi"/>
          <w:sz w:val="22"/>
          <w:szCs w:val="22"/>
          <w:lang w:val="sk-SK"/>
        </w:rPr>
        <w:t>za každý deň omeškania Dopravcu so splnením povinnosti</w:t>
      </w:r>
      <w:r w:rsidR="00CE7760">
        <w:rPr>
          <w:rFonts w:ascii="Calibri" w:hAnsi="Calibri" w:cstheme="majorHAnsi"/>
          <w:sz w:val="22"/>
          <w:szCs w:val="22"/>
          <w:lang w:val="sk-SK"/>
        </w:rPr>
        <w:t>.</w:t>
      </w:r>
    </w:p>
    <w:p w14:paraId="1A0706EF" w14:textId="485B70DA" w:rsidR="00E14C5B" w:rsidRPr="008457BA" w:rsidRDefault="00E14C5B" w:rsidP="00C00C1D">
      <w:pPr>
        <w:pStyle w:val="Zkladntext"/>
        <w:numPr>
          <w:ilvl w:val="1"/>
          <w:numId w:val="21"/>
        </w:numPr>
        <w:overflowPunct/>
        <w:autoSpaceDE/>
        <w:autoSpaceDN/>
        <w:adjustRightInd/>
        <w:spacing w:after="240" w:line="276" w:lineRule="auto"/>
        <w:ind w:left="709" w:hanging="709"/>
        <w:textAlignment w:val="auto"/>
        <w:rPr>
          <w:rFonts w:ascii="Calibri" w:hAnsi="Calibri" w:cstheme="majorHAnsi"/>
          <w:sz w:val="22"/>
          <w:szCs w:val="22"/>
        </w:rPr>
      </w:pPr>
      <w:r w:rsidRPr="008457BA">
        <w:rPr>
          <w:rFonts w:ascii="Calibri" w:hAnsi="Calibri" w:cstheme="majorHAnsi"/>
          <w:sz w:val="22"/>
          <w:szCs w:val="22"/>
          <w:lang w:val="sk-SK"/>
        </w:rPr>
        <w:t>Zmluvné strany sa dohodli, že za porušenie</w:t>
      </w:r>
      <w:r w:rsidR="00D51A3E">
        <w:rPr>
          <w:rFonts w:ascii="Calibri" w:hAnsi="Calibri" w:cstheme="majorHAnsi"/>
          <w:sz w:val="22"/>
          <w:szCs w:val="22"/>
          <w:lang w:val="sk-SK"/>
        </w:rPr>
        <w:t xml:space="preserve"> </w:t>
      </w:r>
      <w:r w:rsidRPr="008457BA">
        <w:rPr>
          <w:rFonts w:ascii="Calibri" w:hAnsi="Calibri" w:cstheme="majorHAnsi"/>
          <w:sz w:val="22"/>
          <w:szCs w:val="22"/>
          <w:lang w:val="sk-SK"/>
        </w:rPr>
        <w:t>povinnosti Dopravcu poskytovať Službu vozidlami podľa bodu</w:t>
      </w:r>
      <w:r w:rsidR="00D51A3E">
        <w:rPr>
          <w:rFonts w:ascii="Calibri" w:hAnsi="Calibri" w:cstheme="majorHAnsi"/>
          <w:sz w:val="22"/>
          <w:szCs w:val="22"/>
          <w:lang w:val="sk-SK"/>
        </w:rPr>
        <w:t xml:space="preserve"> </w:t>
      </w:r>
      <w:r w:rsidRPr="008457BA">
        <w:rPr>
          <w:rFonts w:ascii="Calibri" w:hAnsi="Calibri" w:cstheme="majorHAnsi"/>
          <w:sz w:val="22"/>
          <w:szCs w:val="22"/>
          <w:lang w:val="sk-SK"/>
        </w:rPr>
        <w:t>7.1 písm. f)</w:t>
      </w:r>
      <w:r w:rsidR="00D51A3E">
        <w:rPr>
          <w:rFonts w:ascii="Calibri" w:hAnsi="Calibri" w:cstheme="majorHAnsi"/>
          <w:sz w:val="22"/>
          <w:szCs w:val="22"/>
          <w:lang w:val="sk-SK"/>
        </w:rPr>
        <w:t xml:space="preserve"> </w:t>
      </w:r>
      <w:r w:rsidRPr="008457BA">
        <w:rPr>
          <w:rFonts w:ascii="Calibri" w:hAnsi="Calibri" w:cstheme="majorHAnsi"/>
          <w:sz w:val="22"/>
          <w:szCs w:val="22"/>
          <w:lang w:val="sk-SK"/>
        </w:rPr>
        <w:t>Zmluvy,</w:t>
      </w:r>
      <w:r w:rsidR="00D51A3E">
        <w:rPr>
          <w:rFonts w:ascii="Calibri" w:hAnsi="Calibri" w:cstheme="majorHAnsi"/>
          <w:sz w:val="22"/>
          <w:szCs w:val="22"/>
          <w:lang w:val="sk-SK"/>
        </w:rPr>
        <w:t xml:space="preserve"> </w:t>
      </w:r>
      <w:r w:rsidRPr="008457BA">
        <w:rPr>
          <w:rFonts w:ascii="Calibri" w:hAnsi="Calibri" w:cstheme="majorHAnsi"/>
          <w:sz w:val="22"/>
          <w:szCs w:val="22"/>
          <w:lang w:val="sk-SK"/>
        </w:rPr>
        <w:t>je</w:t>
      </w:r>
      <w:r w:rsidR="00D51A3E">
        <w:rPr>
          <w:rFonts w:ascii="Calibri" w:hAnsi="Calibri" w:cstheme="majorHAnsi"/>
          <w:sz w:val="22"/>
          <w:szCs w:val="22"/>
          <w:lang w:val="sk-SK"/>
        </w:rPr>
        <w:t xml:space="preserve"> </w:t>
      </w:r>
      <w:r w:rsidRPr="008457BA">
        <w:rPr>
          <w:rFonts w:ascii="Calibri" w:hAnsi="Calibri" w:cstheme="majorHAnsi"/>
          <w:sz w:val="22"/>
          <w:szCs w:val="22"/>
          <w:lang w:val="sk-SK"/>
        </w:rPr>
        <w:t>Objednávateľ oprávnený</w:t>
      </w:r>
      <w:r w:rsidR="00D51A3E">
        <w:rPr>
          <w:rFonts w:ascii="Calibri" w:hAnsi="Calibri" w:cstheme="majorHAnsi"/>
          <w:sz w:val="22"/>
          <w:szCs w:val="22"/>
          <w:lang w:val="sk-SK"/>
        </w:rPr>
        <w:t xml:space="preserve"> </w:t>
      </w:r>
      <w:r w:rsidRPr="008457BA">
        <w:rPr>
          <w:rFonts w:ascii="Calibri" w:hAnsi="Calibri" w:cstheme="majorHAnsi"/>
          <w:sz w:val="22"/>
          <w:szCs w:val="22"/>
          <w:lang w:val="sk-SK"/>
        </w:rPr>
        <w:t>požadovať od Dopravcu zaplatenie</w:t>
      </w:r>
      <w:r w:rsidR="00D51A3E">
        <w:rPr>
          <w:rFonts w:ascii="Calibri" w:hAnsi="Calibri" w:cstheme="majorHAnsi"/>
          <w:sz w:val="22"/>
          <w:szCs w:val="22"/>
          <w:lang w:val="sk-SK"/>
        </w:rPr>
        <w:t xml:space="preserve"> </w:t>
      </w:r>
      <w:r w:rsidR="006C72F3" w:rsidRPr="008457BA">
        <w:rPr>
          <w:rFonts w:ascii="Calibri" w:hAnsi="Calibri" w:cstheme="majorHAnsi"/>
          <w:sz w:val="22"/>
          <w:szCs w:val="22"/>
          <w:lang w:val="sk-SK"/>
        </w:rPr>
        <w:t>jednorazovej</w:t>
      </w:r>
      <w:r w:rsidR="00D51A3E">
        <w:rPr>
          <w:rFonts w:ascii="Calibri" w:hAnsi="Calibri" w:cstheme="majorHAnsi"/>
          <w:sz w:val="22"/>
          <w:szCs w:val="22"/>
          <w:lang w:val="sk-SK"/>
        </w:rPr>
        <w:t xml:space="preserve"> </w:t>
      </w:r>
      <w:r w:rsidRPr="008457BA">
        <w:rPr>
          <w:rFonts w:ascii="Calibri" w:hAnsi="Calibri" w:cstheme="majorHAnsi"/>
          <w:sz w:val="22"/>
          <w:szCs w:val="22"/>
          <w:lang w:val="sk-SK"/>
        </w:rPr>
        <w:t>zmluvnej pokuty vo výške</w:t>
      </w:r>
      <w:r w:rsidR="00D51A3E">
        <w:rPr>
          <w:rFonts w:ascii="Calibri" w:hAnsi="Calibri" w:cstheme="majorHAnsi"/>
          <w:sz w:val="22"/>
          <w:szCs w:val="22"/>
          <w:lang w:val="sk-SK"/>
        </w:rPr>
        <w:t xml:space="preserve"> </w:t>
      </w:r>
      <w:r w:rsidRPr="008457BA">
        <w:rPr>
          <w:rFonts w:ascii="Calibri" w:hAnsi="Calibri" w:cstheme="majorHAnsi"/>
          <w:sz w:val="22"/>
          <w:szCs w:val="22"/>
          <w:lang w:val="sk-SK"/>
        </w:rPr>
        <w:t>vo výške</w:t>
      </w:r>
      <w:r w:rsidR="00C5772E">
        <w:rPr>
          <w:rFonts w:ascii="Calibri" w:hAnsi="Calibri" w:cstheme="majorHAnsi"/>
          <w:sz w:val="22"/>
          <w:szCs w:val="22"/>
          <w:lang w:val="sk-SK"/>
        </w:rPr>
        <w:t xml:space="preserve"> </w:t>
      </w:r>
      <w:r w:rsidR="00F84E84">
        <w:rPr>
          <w:rFonts w:ascii="Calibri" w:hAnsi="Calibri" w:cstheme="majorHAnsi"/>
          <w:sz w:val="22"/>
          <w:szCs w:val="22"/>
          <w:lang w:val="sk-SK"/>
        </w:rPr>
        <w:t xml:space="preserve">160 </w:t>
      </w:r>
      <w:r w:rsidR="00C5772E" w:rsidRPr="00E87132">
        <w:rPr>
          <w:rFonts w:ascii="Calibri" w:hAnsi="Calibri" w:cstheme="majorHAnsi"/>
          <w:sz w:val="22"/>
          <w:szCs w:val="22"/>
          <w:lang w:val="sk-SK"/>
        </w:rPr>
        <w:t>000</w:t>
      </w:r>
      <w:r w:rsidRPr="00E87132">
        <w:rPr>
          <w:rFonts w:ascii="Calibri" w:hAnsi="Calibri" w:cstheme="majorHAnsi"/>
          <w:sz w:val="22"/>
          <w:szCs w:val="22"/>
          <w:lang w:val="sk-SK"/>
        </w:rPr>
        <w:t xml:space="preserve"> </w:t>
      </w:r>
      <w:r w:rsidRPr="008457BA">
        <w:rPr>
          <w:rFonts w:ascii="Calibri" w:hAnsi="Calibri" w:cstheme="majorHAnsi"/>
          <w:sz w:val="22"/>
          <w:szCs w:val="22"/>
          <w:lang w:val="sk-SK"/>
        </w:rPr>
        <w:t>EUR</w:t>
      </w:r>
      <w:r w:rsidR="00D51A3E">
        <w:rPr>
          <w:rFonts w:ascii="Calibri" w:hAnsi="Calibri" w:cstheme="majorHAnsi"/>
          <w:sz w:val="22"/>
          <w:szCs w:val="22"/>
          <w:lang w:val="sk-SK"/>
        </w:rPr>
        <w:t xml:space="preserve"> </w:t>
      </w:r>
      <w:r w:rsidR="008457BA" w:rsidRPr="008457BA">
        <w:rPr>
          <w:rFonts w:ascii="Calibri" w:hAnsi="Calibri" w:cstheme="majorHAnsi"/>
          <w:sz w:val="22"/>
          <w:szCs w:val="22"/>
          <w:lang w:val="sk-SK"/>
        </w:rPr>
        <w:t xml:space="preserve">(slovom: </w:t>
      </w:r>
      <w:r w:rsidR="00F84E84">
        <w:rPr>
          <w:rFonts w:ascii="Calibri" w:hAnsi="Calibri" w:cstheme="majorHAnsi"/>
          <w:sz w:val="22"/>
          <w:szCs w:val="22"/>
          <w:lang w:val="sk-SK"/>
        </w:rPr>
        <w:t xml:space="preserve">stošesťdesiattisíc </w:t>
      </w:r>
      <w:r w:rsidR="008457BA" w:rsidRPr="008457BA">
        <w:rPr>
          <w:rFonts w:ascii="Calibri" w:hAnsi="Calibri" w:cstheme="majorHAnsi"/>
          <w:sz w:val="22"/>
          <w:szCs w:val="22"/>
          <w:lang w:val="sk-SK"/>
        </w:rPr>
        <w:t>)</w:t>
      </w:r>
      <w:r w:rsidR="00C5772E">
        <w:rPr>
          <w:rFonts w:ascii="Calibri" w:hAnsi="Calibri" w:cstheme="majorHAnsi"/>
          <w:sz w:val="22"/>
          <w:szCs w:val="22"/>
          <w:lang w:val="sk-SK"/>
        </w:rPr>
        <w:t xml:space="preserve"> </w:t>
      </w:r>
      <w:r w:rsidR="00C5772E" w:rsidRPr="00E87132">
        <w:rPr>
          <w:rFonts w:ascii="Calibri" w:hAnsi="Calibri" w:cstheme="majorHAnsi"/>
          <w:sz w:val="22"/>
          <w:szCs w:val="22"/>
          <w:lang w:val="sk-SK"/>
        </w:rPr>
        <w:t>za každý štvrťrok, v ktorom bolo takéto porušenie zistené.</w:t>
      </w:r>
      <w:r w:rsidR="00D51A3E" w:rsidRPr="00F84E84">
        <w:rPr>
          <w:rFonts w:ascii="Calibri" w:hAnsi="Calibri"/>
          <w:color w:val="FF0000"/>
          <w:sz w:val="22"/>
          <w:lang w:val="sk-SK"/>
        </w:rPr>
        <w:t xml:space="preserve"> </w:t>
      </w:r>
    </w:p>
    <w:p w14:paraId="1AA1B500" w14:textId="660C82F3" w:rsidR="00FB4DAD" w:rsidRPr="003B14D9" w:rsidRDefault="00FB4DAD" w:rsidP="00C00C1D">
      <w:pPr>
        <w:pStyle w:val="Zkladntext"/>
        <w:numPr>
          <w:ilvl w:val="1"/>
          <w:numId w:val="21"/>
        </w:numPr>
        <w:overflowPunct/>
        <w:autoSpaceDE/>
        <w:autoSpaceDN/>
        <w:adjustRightInd/>
        <w:spacing w:after="240" w:line="276" w:lineRule="auto"/>
        <w:ind w:left="709" w:hanging="709"/>
        <w:textAlignment w:val="auto"/>
        <w:rPr>
          <w:rFonts w:ascii="Calibri" w:hAnsi="Calibri" w:cstheme="majorHAnsi"/>
          <w:sz w:val="22"/>
          <w:szCs w:val="22"/>
        </w:rPr>
      </w:pPr>
      <w:r>
        <w:rPr>
          <w:rFonts w:ascii="Calibri" w:hAnsi="Calibri" w:cstheme="majorHAnsi"/>
          <w:sz w:val="22"/>
          <w:szCs w:val="22"/>
          <w:lang w:val="sk-SK"/>
        </w:rPr>
        <w:t>Zmluvné strany sa dohodli, že za porušenie</w:t>
      </w:r>
      <w:r w:rsidR="00D51A3E">
        <w:rPr>
          <w:rFonts w:ascii="Calibri" w:hAnsi="Calibri" w:cstheme="majorHAnsi"/>
          <w:sz w:val="22"/>
          <w:szCs w:val="22"/>
          <w:lang w:val="sk-SK"/>
        </w:rPr>
        <w:t xml:space="preserve"> </w:t>
      </w:r>
      <w:r>
        <w:rPr>
          <w:rFonts w:ascii="Calibri" w:hAnsi="Calibri" w:cstheme="majorHAnsi"/>
          <w:sz w:val="22"/>
          <w:szCs w:val="22"/>
          <w:lang w:val="sk-SK"/>
        </w:rPr>
        <w:t>konkretizovaných</w:t>
      </w:r>
      <w:r w:rsidR="00D51A3E">
        <w:rPr>
          <w:rFonts w:ascii="Calibri" w:hAnsi="Calibri" w:cstheme="majorHAnsi"/>
          <w:sz w:val="22"/>
          <w:szCs w:val="22"/>
          <w:lang w:val="sk-SK"/>
        </w:rPr>
        <w:t xml:space="preserve"> </w:t>
      </w:r>
      <w:r>
        <w:rPr>
          <w:rFonts w:ascii="Calibri" w:hAnsi="Calibri" w:cstheme="majorHAnsi"/>
          <w:sz w:val="22"/>
          <w:szCs w:val="22"/>
          <w:lang w:val="sk-SK"/>
        </w:rPr>
        <w:t>povinností</w:t>
      </w:r>
      <w:r w:rsidR="00D51A3E">
        <w:rPr>
          <w:rFonts w:ascii="Calibri" w:hAnsi="Calibri" w:cstheme="majorHAnsi"/>
          <w:sz w:val="22"/>
          <w:szCs w:val="22"/>
          <w:lang w:val="sk-SK"/>
        </w:rPr>
        <w:t xml:space="preserve"> </w:t>
      </w:r>
      <w:r>
        <w:rPr>
          <w:rFonts w:ascii="Calibri" w:hAnsi="Calibri" w:cstheme="majorHAnsi"/>
          <w:sz w:val="22"/>
          <w:szCs w:val="22"/>
          <w:lang w:val="sk-SK"/>
        </w:rPr>
        <w:t xml:space="preserve">Technických a prevádzkových štandardov, ktoré sú špecifikované </w:t>
      </w:r>
      <w:r w:rsidRPr="00057554">
        <w:rPr>
          <w:rFonts w:ascii="Calibri" w:hAnsi="Calibri" w:cstheme="majorHAnsi"/>
          <w:b/>
          <w:sz w:val="22"/>
          <w:szCs w:val="22"/>
          <w:lang w:val="sk-SK"/>
        </w:rPr>
        <w:t>v Prílohe č.</w:t>
      </w:r>
      <w:r w:rsidR="00D51A3E">
        <w:rPr>
          <w:rFonts w:ascii="Calibri" w:hAnsi="Calibri" w:cstheme="majorHAnsi"/>
          <w:b/>
          <w:sz w:val="22"/>
          <w:szCs w:val="22"/>
          <w:lang w:val="sk-SK"/>
        </w:rPr>
        <w:t xml:space="preserve"> </w:t>
      </w:r>
      <w:r w:rsidRPr="00057554">
        <w:rPr>
          <w:rFonts w:ascii="Calibri" w:hAnsi="Calibri" w:cstheme="majorHAnsi"/>
          <w:b/>
          <w:sz w:val="22"/>
          <w:szCs w:val="22"/>
          <w:lang w:val="sk-SK"/>
        </w:rPr>
        <w:t>7</w:t>
      </w:r>
      <w:r w:rsidR="00D51A3E">
        <w:rPr>
          <w:rFonts w:ascii="Calibri" w:hAnsi="Calibri" w:cstheme="majorHAnsi"/>
          <w:sz w:val="22"/>
          <w:szCs w:val="22"/>
          <w:lang w:val="sk-SK"/>
        </w:rPr>
        <w:t xml:space="preserve"> </w:t>
      </w:r>
      <w:r>
        <w:rPr>
          <w:rFonts w:ascii="Calibri" w:hAnsi="Calibri" w:cstheme="majorHAnsi"/>
          <w:sz w:val="22"/>
          <w:szCs w:val="22"/>
          <w:lang w:val="sk-SK"/>
        </w:rPr>
        <w:t>Zmluvy -</w:t>
      </w:r>
      <w:r w:rsidR="00D51A3E">
        <w:rPr>
          <w:rFonts w:ascii="Calibri" w:hAnsi="Calibri" w:cstheme="majorHAnsi"/>
          <w:sz w:val="22"/>
          <w:szCs w:val="22"/>
          <w:lang w:val="sk-SK"/>
        </w:rPr>
        <w:t xml:space="preserve"> </w:t>
      </w:r>
      <w:r w:rsidRPr="00057554">
        <w:rPr>
          <w:rFonts w:ascii="Calibri" w:hAnsi="Calibri" w:cstheme="majorHAnsi"/>
          <w:b/>
          <w:sz w:val="22"/>
          <w:szCs w:val="22"/>
          <w:lang w:val="sk-SK"/>
        </w:rPr>
        <w:t>Sadzobník zmluvných pokút za porušenie Technických a prevádzkových štandardov</w:t>
      </w:r>
      <w:r>
        <w:rPr>
          <w:rFonts w:ascii="Calibri" w:hAnsi="Calibri" w:cstheme="majorHAnsi"/>
          <w:sz w:val="22"/>
          <w:szCs w:val="22"/>
          <w:lang w:val="sk-SK"/>
        </w:rPr>
        <w:t>,</w:t>
      </w:r>
      <w:r w:rsidR="00D51A3E">
        <w:rPr>
          <w:rFonts w:ascii="Calibri" w:hAnsi="Calibri" w:cstheme="majorHAnsi"/>
          <w:sz w:val="22"/>
          <w:szCs w:val="22"/>
          <w:lang w:val="sk-SK"/>
        </w:rPr>
        <w:t xml:space="preserve"> </w:t>
      </w:r>
      <w:r>
        <w:rPr>
          <w:rFonts w:ascii="Calibri" w:hAnsi="Calibri" w:cstheme="majorHAnsi"/>
          <w:sz w:val="22"/>
          <w:szCs w:val="22"/>
          <w:lang w:val="sk-SK"/>
        </w:rPr>
        <w:t xml:space="preserve">je Objednávateľ oprávnený požadovať od Dopravcu zaplatenie zmluvnej pokuty vo výške podľa </w:t>
      </w:r>
      <w:r w:rsidRPr="003B14D9">
        <w:rPr>
          <w:rFonts w:ascii="Calibri" w:hAnsi="Calibri" w:cstheme="majorHAnsi"/>
          <w:b/>
          <w:sz w:val="22"/>
          <w:szCs w:val="22"/>
          <w:lang w:val="sk-SK"/>
        </w:rPr>
        <w:t>Prílohy č.</w:t>
      </w:r>
      <w:r w:rsidR="00D51A3E">
        <w:rPr>
          <w:rFonts w:ascii="Calibri" w:hAnsi="Calibri" w:cstheme="majorHAnsi"/>
          <w:b/>
          <w:sz w:val="22"/>
          <w:szCs w:val="22"/>
          <w:lang w:val="sk-SK"/>
        </w:rPr>
        <w:t xml:space="preserve"> </w:t>
      </w:r>
      <w:r w:rsidRPr="003B14D9">
        <w:rPr>
          <w:rFonts w:ascii="Calibri" w:hAnsi="Calibri" w:cstheme="majorHAnsi"/>
          <w:b/>
          <w:sz w:val="22"/>
          <w:szCs w:val="22"/>
          <w:lang w:val="sk-SK"/>
        </w:rPr>
        <w:t>7</w:t>
      </w:r>
      <w:r w:rsidR="00D51A3E">
        <w:rPr>
          <w:rFonts w:ascii="Calibri" w:hAnsi="Calibri" w:cstheme="majorHAnsi"/>
          <w:b/>
          <w:sz w:val="22"/>
          <w:szCs w:val="22"/>
          <w:lang w:val="sk-SK"/>
        </w:rPr>
        <w:t xml:space="preserve"> </w:t>
      </w:r>
      <w:r w:rsidRPr="003B14D9">
        <w:rPr>
          <w:rFonts w:ascii="Calibri" w:hAnsi="Calibri" w:cstheme="majorHAnsi"/>
          <w:sz w:val="22"/>
          <w:szCs w:val="22"/>
          <w:lang w:val="sk-SK"/>
        </w:rPr>
        <w:t>Zmluvy</w:t>
      </w:r>
      <w:r>
        <w:rPr>
          <w:rFonts w:ascii="Calibri" w:hAnsi="Calibri" w:cstheme="majorHAnsi"/>
          <w:b/>
          <w:sz w:val="22"/>
          <w:szCs w:val="22"/>
          <w:lang w:val="sk-SK"/>
        </w:rPr>
        <w:t xml:space="preserve"> </w:t>
      </w:r>
      <w:r w:rsidRPr="003B14D9">
        <w:rPr>
          <w:rFonts w:ascii="Calibri" w:hAnsi="Calibri" w:cstheme="majorHAnsi"/>
          <w:b/>
          <w:sz w:val="22"/>
          <w:szCs w:val="22"/>
          <w:lang w:val="sk-SK"/>
        </w:rPr>
        <w:t>– Sadzobník zmluvných pokút za porušenie Technických a prevádzkových štandardov</w:t>
      </w:r>
      <w:r>
        <w:rPr>
          <w:rFonts w:ascii="Calibri" w:hAnsi="Calibri" w:cstheme="majorHAnsi"/>
          <w:b/>
          <w:sz w:val="22"/>
          <w:szCs w:val="22"/>
          <w:lang w:val="sk-SK"/>
        </w:rPr>
        <w:t>.</w:t>
      </w:r>
      <w:r w:rsidR="00D51A3E">
        <w:rPr>
          <w:rFonts w:ascii="Calibri" w:hAnsi="Calibri" w:cstheme="majorHAnsi"/>
          <w:b/>
          <w:sz w:val="22"/>
          <w:szCs w:val="22"/>
          <w:lang w:val="sk-SK"/>
        </w:rPr>
        <w:t xml:space="preserve"> </w:t>
      </w:r>
    </w:p>
    <w:p w14:paraId="36D42668" w14:textId="59055E97" w:rsidR="00FB4DAD" w:rsidRPr="00471454" w:rsidRDefault="00FB4DAD" w:rsidP="00C00C1D">
      <w:pPr>
        <w:pStyle w:val="Zkladntext"/>
        <w:numPr>
          <w:ilvl w:val="1"/>
          <w:numId w:val="21"/>
        </w:numPr>
        <w:overflowPunct/>
        <w:autoSpaceDE/>
        <w:autoSpaceDN/>
        <w:adjustRightInd/>
        <w:spacing w:after="240" w:line="276" w:lineRule="auto"/>
        <w:ind w:left="709" w:hanging="709"/>
        <w:textAlignment w:val="auto"/>
        <w:rPr>
          <w:rFonts w:ascii="Calibri" w:hAnsi="Calibri" w:cstheme="majorHAnsi"/>
          <w:sz w:val="22"/>
          <w:szCs w:val="22"/>
        </w:rPr>
      </w:pPr>
      <w:r w:rsidRPr="00471454">
        <w:rPr>
          <w:rFonts w:ascii="Calibri" w:hAnsi="Calibri" w:cstheme="majorHAnsi"/>
          <w:sz w:val="22"/>
          <w:szCs w:val="22"/>
          <w:lang w:val="sk-SK"/>
        </w:rPr>
        <w:t>Zmluvné strany sa dohodli, že za porušenie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povinnosti Dopravcu predložiť</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Objednávateľovi všetky dáta o predaji cestovného</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riadne a včas</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v zmysle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bodu</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7.8</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Zmluvy,</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je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Objednávateľ oprávnený</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požadovať od Dopravcu zaplatenie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zmluvnej pokuty vo výške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 xml:space="preserve">vo výške </w:t>
      </w:r>
      <w:r w:rsidR="00F84E84">
        <w:rPr>
          <w:rFonts w:ascii="Calibri" w:hAnsi="Calibri" w:cstheme="majorHAnsi"/>
          <w:sz w:val="22"/>
          <w:szCs w:val="22"/>
          <w:lang w:val="sk-SK"/>
        </w:rPr>
        <w:t xml:space="preserve">25 </w:t>
      </w:r>
      <w:r w:rsidR="00C5772E">
        <w:rPr>
          <w:rFonts w:ascii="Calibri" w:hAnsi="Calibri" w:cstheme="majorHAnsi"/>
          <w:sz w:val="22"/>
          <w:szCs w:val="22"/>
          <w:lang w:val="sk-SK"/>
        </w:rPr>
        <w:t> </w:t>
      </w:r>
      <w:r w:rsidR="007128B8" w:rsidRPr="00471454">
        <w:rPr>
          <w:rFonts w:ascii="Calibri" w:hAnsi="Calibri" w:cstheme="majorHAnsi"/>
          <w:sz w:val="22"/>
          <w:szCs w:val="22"/>
          <w:lang w:val="sk-SK"/>
        </w:rPr>
        <w:t xml:space="preserve">000 </w:t>
      </w:r>
      <w:r w:rsidRPr="00471454">
        <w:rPr>
          <w:rFonts w:ascii="Calibri" w:hAnsi="Calibri" w:cstheme="majorHAnsi"/>
          <w:sz w:val="22"/>
          <w:szCs w:val="22"/>
          <w:lang w:val="sk-SK"/>
        </w:rPr>
        <w:t xml:space="preserve">EUR </w:t>
      </w:r>
      <w:r w:rsidR="00471454" w:rsidRPr="00471454">
        <w:rPr>
          <w:rFonts w:ascii="Calibri" w:hAnsi="Calibri" w:cstheme="majorHAnsi"/>
          <w:sz w:val="22"/>
          <w:szCs w:val="22"/>
          <w:lang w:val="sk-SK"/>
        </w:rPr>
        <w:t>(slovom</w:t>
      </w:r>
      <w:r w:rsidR="00C5772E">
        <w:rPr>
          <w:rFonts w:ascii="Calibri" w:hAnsi="Calibri" w:cstheme="majorHAnsi"/>
          <w:sz w:val="22"/>
          <w:szCs w:val="22"/>
          <w:lang w:val="sk-SK"/>
        </w:rPr>
        <w:t xml:space="preserve">: </w:t>
      </w:r>
      <w:r w:rsidR="00F84E84">
        <w:rPr>
          <w:rFonts w:ascii="Calibri" w:hAnsi="Calibri" w:cstheme="majorHAnsi"/>
          <w:sz w:val="22"/>
          <w:szCs w:val="22"/>
          <w:lang w:val="sk-SK"/>
        </w:rPr>
        <w:t>dvadsaťpäťtisíc</w:t>
      </w:r>
      <w:r w:rsidR="00471454" w:rsidRPr="00471454">
        <w:rPr>
          <w:rFonts w:ascii="Calibri" w:hAnsi="Calibri" w:cstheme="majorHAnsi"/>
          <w:sz w:val="22"/>
          <w:szCs w:val="22"/>
          <w:lang w:val="sk-SK"/>
        </w:rPr>
        <w:t>)</w:t>
      </w:r>
      <w:r w:rsidRPr="00471454">
        <w:rPr>
          <w:rFonts w:ascii="Calibri" w:hAnsi="Calibri" w:cstheme="majorHAnsi"/>
          <w:sz w:val="22"/>
          <w:szCs w:val="22"/>
          <w:lang w:val="sk-SK"/>
        </w:rPr>
        <w:t xml:space="preserve"> za každý </w:t>
      </w:r>
      <w:r w:rsidR="00716454" w:rsidRPr="00471454">
        <w:rPr>
          <w:rFonts w:ascii="Calibri" w:hAnsi="Calibri" w:cstheme="majorHAnsi"/>
          <w:sz w:val="22"/>
          <w:szCs w:val="22"/>
          <w:lang w:val="sk-SK"/>
        </w:rPr>
        <w:t>deň omeškania Dopravcu so splnením povinnosti.</w:t>
      </w:r>
      <w:r w:rsidR="00D51A3E">
        <w:rPr>
          <w:rFonts w:ascii="Calibri" w:hAnsi="Calibri" w:cstheme="majorHAnsi"/>
          <w:sz w:val="22"/>
          <w:szCs w:val="22"/>
          <w:lang w:val="sk-SK"/>
        </w:rPr>
        <w:t xml:space="preserve"> </w:t>
      </w:r>
    </w:p>
    <w:p w14:paraId="03D223D9" w14:textId="3E0AA856" w:rsidR="008E6D7B" w:rsidRPr="00471454" w:rsidRDefault="008E6D7B" w:rsidP="00C00C1D">
      <w:pPr>
        <w:pStyle w:val="Zkladntext"/>
        <w:numPr>
          <w:ilvl w:val="1"/>
          <w:numId w:val="21"/>
        </w:numPr>
        <w:overflowPunct/>
        <w:autoSpaceDE/>
        <w:autoSpaceDN/>
        <w:adjustRightInd/>
        <w:spacing w:after="240" w:line="276" w:lineRule="auto"/>
        <w:ind w:left="709" w:hanging="709"/>
        <w:textAlignment w:val="auto"/>
        <w:rPr>
          <w:rFonts w:ascii="Calibri" w:hAnsi="Calibri" w:cstheme="majorHAnsi"/>
          <w:sz w:val="22"/>
          <w:szCs w:val="22"/>
        </w:rPr>
      </w:pPr>
      <w:r w:rsidRPr="00471454">
        <w:rPr>
          <w:rFonts w:ascii="Calibri" w:hAnsi="Calibri" w:cstheme="majorHAnsi"/>
          <w:sz w:val="22"/>
          <w:szCs w:val="22"/>
          <w:lang w:val="sk-SK"/>
        </w:rPr>
        <w:t>Zmluvné strany sa dohodli, že za porušenie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povinnosti Dopravcu</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pred začatím poskytovania Služby</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riadne a</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včas</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splniť všetky</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povinnosti, ktoré pre neho</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vyplývajú z bodu</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8.1</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Zmluvy ,</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je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Objednávateľ oprávnený</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pož</w:t>
      </w:r>
      <w:r w:rsidR="00E87132">
        <w:rPr>
          <w:rFonts w:ascii="Calibri" w:hAnsi="Calibri" w:cstheme="majorHAnsi"/>
          <w:sz w:val="22"/>
          <w:szCs w:val="22"/>
          <w:lang w:val="sk-SK"/>
        </w:rPr>
        <w:t xml:space="preserve">adovať od Dopravcu zaplatenie </w:t>
      </w:r>
      <w:r w:rsidRPr="00471454">
        <w:rPr>
          <w:rFonts w:ascii="Calibri" w:hAnsi="Calibri" w:cstheme="majorHAnsi"/>
          <w:sz w:val="22"/>
          <w:szCs w:val="22"/>
          <w:lang w:val="sk-SK"/>
        </w:rPr>
        <w:t>zmluvnej pokuty vo výške</w:t>
      </w:r>
      <w:r w:rsidR="00F84E84">
        <w:rPr>
          <w:rFonts w:ascii="Calibri" w:hAnsi="Calibri" w:cstheme="majorHAnsi"/>
          <w:sz w:val="22"/>
          <w:szCs w:val="22"/>
          <w:lang w:val="sk-SK"/>
        </w:rPr>
        <w:t xml:space="preserve">    8 </w:t>
      </w:r>
      <w:r w:rsidR="00A27733" w:rsidRPr="00471454">
        <w:rPr>
          <w:rFonts w:ascii="Calibri" w:hAnsi="Calibri" w:cstheme="majorHAnsi"/>
          <w:sz w:val="22"/>
          <w:szCs w:val="22"/>
          <w:lang w:val="sk-SK"/>
        </w:rPr>
        <w:t>000</w:t>
      </w:r>
      <w:r w:rsidRPr="00471454">
        <w:rPr>
          <w:rFonts w:ascii="Calibri" w:hAnsi="Calibri" w:cstheme="majorHAnsi"/>
          <w:sz w:val="22"/>
          <w:szCs w:val="22"/>
          <w:lang w:val="sk-SK"/>
        </w:rPr>
        <w:t xml:space="preserve"> EUR</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 xml:space="preserve">(slovom: </w:t>
      </w:r>
      <w:r w:rsidR="00F84E84">
        <w:rPr>
          <w:rFonts w:ascii="Calibri" w:hAnsi="Calibri" w:cstheme="majorHAnsi"/>
          <w:sz w:val="22"/>
          <w:szCs w:val="22"/>
          <w:lang w:val="sk-SK"/>
        </w:rPr>
        <w:t>osemtisíc</w:t>
      </w:r>
      <w:r w:rsidRPr="00471454">
        <w:rPr>
          <w:rFonts w:ascii="Calibri" w:hAnsi="Calibri" w:cstheme="majorHAnsi"/>
          <w:sz w:val="22"/>
          <w:szCs w:val="22"/>
          <w:lang w:val="sk-SK"/>
        </w:rPr>
        <w:t>) za každý deň omeškania Dopravcu so splnením povinnosti.</w:t>
      </w:r>
      <w:r w:rsidR="00D51A3E">
        <w:rPr>
          <w:rFonts w:ascii="Calibri" w:hAnsi="Calibri" w:cstheme="majorHAnsi"/>
          <w:sz w:val="22"/>
          <w:szCs w:val="22"/>
          <w:lang w:val="sk-SK"/>
        </w:rPr>
        <w:t xml:space="preserve"> </w:t>
      </w:r>
    </w:p>
    <w:p w14:paraId="73A01E47" w14:textId="0905CA3F" w:rsidR="00A27733" w:rsidRPr="00471454" w:rsidRDefault="00A27733" w:rsidP="00C00C1D">
      <w:pPr>
        <w:pStyle w:val="Zkladntext"/>
        <w:numPr>
          <w:ilvl w:val="1"/>
          <w:numId w:val="21"/>
        </w:numPr>
        <w:overflowPunct/>
        <w:autoSpaceDE/>
        <w:autoSpaceDN/>
        <w:adjustRightInd/>
        <w:spacing w:after="240" w:line="276" w:lineRule="auto"/>
        <w:ind w:left="709" w:hanging="709"/>
        <w:textAlignment w:val="auto"/>
        <w:rPr>
          <w:rFonts w:ascii="Calibri" w:hAnsi="Calibri" w:cstheme="majorHAnsi"/>
          <w:sz w:val="22"/>
          <w:szCs w:val="22"/>
        </w:rPr>
      </w:pPr>
      <w:r w:rsidRPr="00471454">
        <w:rPr>
          <w:rFonts w:ascii="Calibri" w:hAnsi="Calibri" w:cstheme="majorHAnsi"/>
          <w:sz w:val="22"/>
          <w:szCs w:val="22"/>
          <w:lang w:val="sk-SK"/>
        </w:rPr>
        <w:t xml:space="preserve">Zmluvné strany sa dohodli, že za porušenie povinnosti Dopravcu, ktorá pre neho vyplýva z bodu 7.6 </w:t>
      </w:r>
      <w:r w:rsidR="00DE0CD0" w:rsidRPr="00471454">
        <w:rPr>
          <w:rFonts w:ascii="Calibri" w:hAnsi="Calibri" w:cstheme="majorHAnsi"/>
          <w:sz w:val="22"/>
          <w:szCs w:val="22"/>
          <w:lang w:val="sk-SK"/>
        </w:rPr>
        <w:t xml:space="preserve">Zmluvy </w:t>
      </w:r>
      <w:r w:rsidRPr="00471454">
        <w:rPr>
          <w:rFonts w:ascii="Calibri" w:hAnsi="Calibri" w:cstheme="majorHAnsi"/>
          <w:sz w:val="22"/>
          <w:szCs w:val="22"/>
          <w:lang w:val="sk-SK"/>
        </w:rPr>
        <w:t>je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Objednávateľ oprávnený</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 xml:space="preserve">požadovať od Dopravcu zaplatenie zmluvnej </w:t>
      </w:r>
      <w:r w:rsidRPr="00471454">
        <w:rPr>
          <w:rFonts w:ascii="Calibri" w:hAnsi="Calibri" w:cstheme="majorHAnsi"/>
          <w:sz w:val="22"/>
          <w:szCs w:val="22"/>
          <w:lang w:val="sk-SK"/>
        </w:rPr>
        <w:lastRenderedPageBreak/>
        <w:t>pokuty vo výške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vo výške</w:t>
      </w:r>
      <w:r w:rsidR="00D51A3E">
        <w:rPr>
          <w:rFonts w:ascii="Calibri" w:hAnsi="Calibri" w:cstheme="majorHAnsi"/>
          <w:sz w:val="22"/>
          <w:szCs w:val="22"/>
          <w:lang w:val="sk-SK"/>
        </w:rPr>
        <w:t xml:space="preserve"> </w:t>
      </w:r>
      <w:r w:rsidR="00F84E84">
        <w:rPr>
          <w:rFonts w:ascii="Calibri" w:hAnsi="Calibri" w:cstheme="majorHAnsi"/>
          <w:sz w:val="22"/>
          <w:szCs w:val="22"/>
          <w:lang w:val="sk-SK"/>
        </w:rPr>
        <w:t>8</w:t>
      </w:r>
      <w:r w:rsidR="00C5772E" w:rsidRPr="00F84E84">
        <w:rPr>
          <w:rFonts w:ascii="Calibri" w:hAnsi="Calibri"/>
          <w:color w:val="FF0000"/>
          <w:sz w:val="22"/>
          <w:lang w:val="sk-SK"/>
        </w:rPr>
        <w:t xml:space="preserve"> </w:t>
      </w:r>
      <w:r w:rsidRPr="00471454">
        <w:rPr>
          <w:rFonts w:ascii="Calibri" w:hAnsi="Calibri" w:cstheme="majorHAnsi"/>
          <w:sz w:val="22"/>
          <w:szCs w:val="22"/>
          <w:lang w:val="sk-SK"/>
        </w:rPr>
        <w:t>000 EUR</w:t>
      </w:r>
      <w:r w:rsidR="00D51A3E">
        <w:rPr>
          <w:rFonts w:ascii="Calibri" w:hAnsi="Calibri" w:cstheme="majorHAnsi"/>
          <w:sz w:val="22"/>
          <w:szCs w:val="22"/>
          <w:lang w:val="sk-SK"/>
        </w:rPr>
        <w:t xml:space="preserve"> </w:t>
      </w:r>
      <w:r w:rsidR="00471454" w:rsidRPr="00471454">
        <w:rPr>
          <w:rFonts w:ascii="Calibri" w:hAnsi="Calibri" w:cstheme="majorHAnsi"/>
          <w:sz w:val="22"/>
          <w:szCs w:val="22"/>
          <w:lang w:val="sk-SK"/>
        </w:rPr>
        <w:t>(slovom</w:t>
      </w:r>
      <w:r w:rsidR="00F84E84">
        <w:rPr>
          <w:rFonts w:ascii="Calibri" w:hAnsi="Calibri" w:cstheme="majorHAnsi"/>
          <w:sz w:val="22"/>
          <w:szCs w:val="22"/>
          <w:lang w:val="sk-SK"/>
        </w:rPr>
        <w:t>:  osemtisíc</w:t>
      </w:r>
      <w:r w:rsidR="00471454" w:rsidRPr="00471454">
        <w:rPr>
          <w:rFonts w:ascii="Calibri" w:hAnsi="Calibri" w:cstheme="majorHAnsi"/>
          <w:sz w:val="22"/>
          <w:szCs w:val="22"/>
          <w:lang w:val="sk-SK"/>
        </w:rPr>
        <w:t xml:space="preserve"> </w:t>
      </w:r>
      <w:r w:rsidRPr="00471454">
        <w:rPr>
          <w:rFonts w:ascii="Calibri" w:hAnsi="Calibri" w:cstheme="majorHAnsi"/>
          <w:sz w:val="22"/>
          <w:szCs w:val="22"/>
          <w:lang w:val="sk-SK"/>
        </w:rPr>
        <w:t>) za každý deň omeškania Dopravcu so splnením povinnosti.</w:t>
      </w:r>
      <w:r w:rsidR="00D51A3E">
        <w:rPr>
          <w:rFonts w:ascii="Calibri" w:hAnsi="Calibri" w:cstheme="majorHAnsi"/>
          <w:sz w:val="22"/>
          <w:szCs w:val="22"/>
          <w:lang w:val="sk-SK"/>
        </w:rPr>
        <w:t xml:space="preserve"> </w:t>
      </w:r>
    </w:p>
    <w:p w14:paraId="73680753" w14:textId="2333BDAF" w:rsidR="00C90FE2" w:rsidRPr="00F84E84" w:rsidRDefault="00C90FE2" w:rsidP="00C00C1D">
      <w:pPr>
        <w:pStyle w:val="Zkladntext"/>
        <w:numPr>
          <w:ilvl w:val="1"/>
          <w:numId w:val="21"/>
        </w:numPr>
        <w:overflowPunct/>
        <w:autoSpaceDE/>
        <w:autoSpaceDN/>
        <w:adjustRightInd/>
        <w:spacing w:after="240" w:line="276" w:lineRule="auto"/>
        <w:ind w:left="709" w:hanging="709"/>
        <w:textAlignment w:val="auto"/>
        <w:rPr>
          <w:rFonts w:ascii="Calibri" w:hAnsi="Calibri" w:cstheme="majorHAnsi"/>
          <w:sz w:val="22"/>
          <w:szCs w:val="22"/>
        </w:rPr>
      </w:pPr>
      <w:r w:rsidRPr="00C90FE2">
        <w:rPr>
          <w:rFonts w:ascii="Calibri" w:hAnsi="Calibri" w:cstheme="majorHAnsi"/>
          <w:sz w:val="22"/>
          <w:szCs w:val="22"/>
          <w:lang w:val="sk-SK"/>
        </w:rPr>
        <w:t>Zmluvné strany sa dohodli, že ak Dopravca poruší</w:t>
      </w:r>
      <w:r w:rsidR="00D51A3E">
        <w:rPr>
          <w:rFonts w:ascii="Calibri" w:hAnsi="Calibri" w:cstheme="majorHAnsi"/>
          <w:sz w:val="22"/>
          <w:szCs w:val="22"/>
          <w:lang w:val="sk-SK"/>
        </w:rPr>
        <w:t xml:space="preserve"> </w:t>
      </w:r>
      <w:r w:rsidRPr="00C90FE2">
        <w:rPr>
          <w:rFonts w:ascii="Calibri" w:hAnsi="Calibri" w:cstheme="majorHAnsi"/>
          <w:sz w:val="22"/>
          <w:szCs w:val="22"/>
          <w:lang w:val="sk-SK"/>
        </w:rPr>
        <w:t>pravidlá</w:t>
      </w:r>
      <w:r w:rsidR="00D51A3E">
        <w:rPr>
          <w:rFonts w:ascii="Calibri" w:hAnsi="Calibri" w:cstheme="majorHAnsi"/>
          <w:sz w:val="22"/>
          <w:szCs w:val="22"/>
          <w:lang w:val="sk-SK"/>
        </w:rPr>
        <w:t xml:space="preserve"> </w:t>
      </w:r>
      <w:r w:rsidRPr="00C90FE2">
        <w:rPr>
          <w:rFonts w:ascii="Calibri" w:hAnsi="Calibri" w:cstheme="majorHAnsi"/>
          <w:sz w:val="22"/>
          <w:szCs w:val="22"/>
          <w:lang w:val="sk-SK"/>
        </w:rPr>
        <w:t>dohodnuté v článku</w:t>
      </w:r>
      <w:r w:rsidR="00D51A3E">
        <w:rPr>
          <w:rFonts w:ascii="Calibri" w:hAnsi="Calibri" w:cstheme="majorHAnsi"/>
          <w:sz w:val="22"/>
          <w:szCs w:val="22"/>
          <w:lang w:val="sk-SK"/>
        </w:rPr>
        <w:t xml:space="preserve"> </w:t>
      </w:r>
      <w:r w:rsidRPr="00C90FE2">
        <w:rPr>
          <w:rFonts w:ascii="Calibri" w:hAnsi="Calibri" w:cstheme="majorHAnsi"/>
          <w:sz w:val="22"/>
          <w:szCs w:val="22"/>
          <w:lang w:val="sk-SK"/>
        </w:rPr>
        <w:t>10</w:t>
      </w:r>
      <w:r w:rsidR="00D51A3E">
        <w:rPr>
          <w:rFonts w:ascii="Calibri" w:hAnsi="Calibri" w:cstheme="majorHAnsi"/>
          <w:sz w:val="22"/>
          <w:szCs w:val="22"/>
          <w:lang w:val="sk-SK"/>
        </w:rPr>
        <w:t xml:space="preserve"> </w:t>
      </w:r>
      <w:r w:rsidRPr="00C90FE2">
        <w:rPr>
          <w:rFonts w:ascii="Calibri" w:hAnsi="Calibri" w:cstheme="majorHAnsi"/>
          <w:sz w:val="22"/>
          <w:szCs w:val="22"/>
          <w:lang w:val="sk-SK"/>
        </w:rPr>
        <w:t>Zmluvy</w:t>
      </w:r>
      <w:r w:rsidR="00D51A3E">
        <w:rPr>
          <w:rFonts w:ascii="Calibri" w:hAnsi="Calibri" w:cstheme="majorHAnsi"/>
          <w:sz w:val="22"/>
          <w:szCs w:val="22"/>
          <w:lang w:val="sk-SK"/>
        </w:rPr>
        <w:t xml:space="preserve"> </w:t>
      </w:r>
      <w:r w:rsidRPr="00C90FE2">
        <w:rPr>
          <w:rFonts w:ascii="Calibri" w:hAnsi="Calibri" w:cstheme="majorHAnsi"/>
          <w:sz w:val="22"/>
          <w:szCs w:val="22"/>
          <w:lang w:val="sk-SK"/>
        </w:rPr>
        <w:t>pri</w:t>
      </w:r>
      <w:r w:rsidR="00D51A3E">
        <w:rPr>
          <w:rFonts w:ascii="Calibri" w:hAnsi="Calibri" w:cstheme="majorHAnsi"/>
          <w:sz w:val="22"/>
          <w:szCs w:val="22"/>
          <w:lang w:val="sk-SK"/>
        </w:rPr>
        <w:t xml:space="preserve"> </w:t>
      </w:r>
      <w:r w:rsidRPr="00C90FE2">
        <w:rPr>
          <w:rFonts w:ascii="Calibri" w:hAnsi="Calibri" w:cstheme="majorHAnsi"/>
          <w:sz w:val="22"/>
          <w:szCs w:val="22"/>
          <w:lang w:val="sk-SK"/>
        </w:rPr>
        <w:t>zmene subdodávateľa alebo pri doplnení nového subdodávateľa, je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Objednávateľ oprávnený</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požadovať od Dopravcu zaplatenie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jednorazovej</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zmluvnej pokuty vo výške</w:t>
      </w:r>
      <w:r w:rsidR="00D51A3E">
        <w:rPr>
          <w:rFonts w:ascii="Calibri" w:hAnsi="Calibri" w:cstheme="majorHAnsi"/>
          <w:sz w:val="22"/>
          <w:szCs w:val="22"/>
          <w:lang w:val="sk-SK"/>
        </w:rPr>
        <w:t xml:space="preserve"> </w:t>
      </w:r>
      <w:r w:rsidR="00F84E84">
        <w:rPr>
          <w:rFonts w:ascii="Calibri" w:hAnsi="Calibri" w:cstheme="majorHAnsi"/>
          <w:sz w:val="22"/>
          <w:szCs w:val="22"/>
          <w:lang w:val="sk-SK"/>
        </w:rPr>
        <w:t>16</w:t>
      </w:r>
      <w:r w:rsidR="00E87132">
        <w:rPr>
          <w:rFonts w:ascii="Calibri" w:hAnsi="Calibri" w:cstheme="majorHAnsi"/>
          <w:sz w:val="22"/>
          <w:szCs w:val="22"/>
          <w:lang w:val="sk-SK"/>
        </w:rPr>
        <w:t> 000</w:t>
      </w:r>
      <w:r w:rsidRPr="00471454">
        <w:rPr>
          <w:rFonts w:ascii="Calibri" w:hAnsi="Calibri" w:cstheme="majorHAnsi"/>
          <w:sz w:val="22"/>
          <w:szCs w:val="22"/>
          <w:lang w:val="sk-SK"/>
        </w:rPr>
        <w:t xml:space="preserve"> EUR</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 xml:space="preserve">(slovom: </w:t>
      </w:r>
      <w:r w:rsidR="00F84E84">
        <w:rPr>
          <w:rFonts w:ascii="Calibri" w:hAnsi="Calibri" w:cstheme="majorHAnsi"/>
          <w:sz w:val="22"/>
          <w:szCs w:val="22"/>
          <w:lang w:val="sk-SK"/>
        </w:rPr>
        <w:t>šestnásťtisíc</w:t>
      </w:r>
      <w:r w:rsidRPr="00471454">
        <w:rPr>
          <w:rFonts w:ascii="Calibri" w:hAnsi="Calibri" w:cstheme="majorHAnsi"/>
          <w:sz w:val="22"/>
          <w:szCs w:val="22"/>
          <w:lang w:val="sk-SK"/>
        </w:rPr>
        <w:t xml:space="preserve">) za každý </w:t>
      </w:r>
      <w:r w:rsidR="00C5772E" w:rsidRPr="00E87132">
        <w:rPr>
          <w:rFonts w:ascii="Calibri" w:hAnsi="Calibri" w:cstheme="majorHAnsi"/>
          <w:sz w:val="22"/>
          <w:szCs w:val="22"/>
          <w:lang w:val="sk-SK"/>
        </w:rPr>
        <w:t xml:space="preserve">mesiac trvania každého </w:t>
      </w:r>
      <w:r w:rsidRPr="00471454">
        <w:rPr>
          <w:rFonts w:ascii="Calibri" w:hAnsi="Calibri" w:cstheme="majorHAnsi"/>
          <w:sz w:val="22"/>
          <w:szCs w:val="22"/>
          <w:lang w:val="sk-SK"/>
        </w:rPr>
        <w:t>prípad</w:t>
      </w:r>
      <w:r w:rsidR="00C5772E" w:rsidRPr="00E87132">
        <w:rPr>
          <w:rFonts w:ascii="Calibri" w:hAnsi="Calibri" w:cstheme="majorHAnsi"/>
          <w:sz w:val="22"/>
          <w:szCs w:val="22"/>
          <w:lang w:val="sk-SK"/>
        </w:rPr>
        <w:t>u</w:t>
      </w:r>
      <w:r w:rsidRPr="00471454">
        <w:rPr>
          <w:rFonts w:ascii="Calibri" w:hAnsi="Calibri" w:cstheme="majorHAnsi"/>
          <w:sz w:val="22"/>
          <w:szCs w:val="22"/>
          <w:lang w:val="sk-SK"/>
        </w:rPr>
        <w:t xml:space="preserve"> porušenia.</w:t>
      </w:r>
      <w:r w:rsidR="00D51A3E">
        <w:rPr>
          <w:rFonts w:ascii="Calibri" w:hAnsi="Calibri" w:cstheme="majorHAnsi"/>
          <w:sz w:val="22"/>
          <w:szCs w:val="22"/>
          <w:lang w:val="sk-SK"/>
        </w:rPr>
        <w:t xml:space="preserve"> </w:t>
      </w:r>
    </w:p>
    <w:p w14:paraId="1300B7D8" w14:textId="77777777" w:rsidR="00F84E84" w:rsidRDefault="00F84E84" w:rsidP="00F84E84">
      <w:pPr>
        <w:pStyle w:val="Zkladntext"/>
        <w:overflowPunct/>
        <w:autoSpaceDE/>
        <w:autoSpaceDN/>
        <w:adjustRightInd/>
        <w:spacing w:after="240" w:line="276" w:lineRule="auto"/>
        <w:ind w:left="709"/>
        <w:textAlignment w:val="auto"/>
        <w:rPr>
          <w:rFonts w:ascii="Calibri" w:hAnsi="Calibri" w:cstheme="majorHAnsi"/>
          <w:sz w:val="22"/>
          <w:szCs w:val="22"/>
          <w:lang w:val="sk-SK"/>
        </w:rPr>
      </w:pPr>
    </w:p>
    <w:p w14:paraId="1D99A812" w14:textId="77777777" w:rsidR="00F84E84" w:rsidRPr="00471454" w:rsidRDefault="00F84E84" w:rsidP="00F84E84">
      <w:pPr>
        <w:pStyle w:val="Zkladntext"/>
        <w:overflowPunct/>
        <w:autoSpaceDE/>
        <w:autoSpaceDN/>
        <w:adjustRightInd/>
        <w:spacing w:after="240" w:line="276" w:lineRule="auto"/>
        <w:ind w:left="709"/>
        <w:textAlignment w:val="auto"/>
        <w:rPr>
          <w:rFonts w:ascii="Calibri" w:hAnsi="Calibri" w:cstheme="majorHAnsi"/>
          <w:sz w:val="22"/>
          <w:szCs w:val="22"/>
        </w:rPr>
      </w:pPr>
    </w:p>
    <w:p w14:paraId="78EDE1F3" w14:textId="41C260B9" w:rsidR="000D3C85" w:rsidRPr="00471454" w:rsidRDefault="000D3C85" w:rsidP="00C00C1D">
      <w:pPr>
        <w:pStyle w:val="Zkladntext"/>
        <w:numPr>
          <w:ilvl w:val="1"/>
          <w:numId w:val="21"/>
        </w:numPr>
        <w:overflowPunct/>
        <w:autoSpaceDE/>
        <w:autoSpaceDN/>
        <w:adjustRightInd/>
        <w:spacing w:after="240" w:line="276" w:lineRule="auto"/>
        <w:ind w:left="709" w:hanging="709"/>
        <w:textAlignment w:val="auto"/>
        <w:rPr>
          <w:rFonts w:ascii="Calibri" w:hAnsi="Calibri" w:cstheme="majorHAnsi"/>
          <w:sz w:val="22"/>
          <w:szCs w:val="22"/>
        </w:rPr>
      </w:pPr>
      <w:r w:rsidRPr="00471454">
        <w:rPr>
          <w:rFonts w:ascii="Calibri" w:hAnsi="Calibri" w:cstheme="majorHAnsi"/>
          <w:sz w:val="22"/>
          <w:szCs w:val="22"/>
          <w:lang w:val="sk-SK"/>
        </w:rPr>
        <w:t>Zmluvné strany sa dohodli, že ak Dopravca poruší</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niektorú povinnosť, ktorá pre neho vyplýva z</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článku</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11</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Zmluvy, je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Objednávateľ oprávnený</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požadovať od Dopravcu zaplatenie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jednorazovej</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 xml:space="preserve">zmluvnej pokuty vo výške </w:t>
      </w:r>
      <w:r w:rsidR="00F84E84">
        <w:rPr>
          <w:rFonts w:ascii="Calibri" w:hAnsi="Calibri" w:cstheme="majorHAnsi"/>
          <w:sz w:val="22"/>
          <w:szCs w:val="22"/>
          <w:lang w:val="sk-SK"/>
        </w:rPr>
        <w:t xml:space="preserve">16 </w:t>
      </w:r>
      <w:r w:rsidR="00DE0CD0" w:rsidRPr="00E87132">
        <w:rPr>
          <w:rFonts w:ascii="Calibri" w:hAnsi="Calibri" w:cstheme="majorHAnsi"/>
          <w:sz w:val="22"/>
          <w:szCs w:val="22"/>
          <w:lang w:val="sk-SK"/>
        </w:rPr>
        <w:t> 000</w:t>
      </w:r>
      <w:r w:rsidR="00D51A3E">
        <w:rPr>
          <w:rFonts w:ascii="Calibri" w:hAnsi="Calibri" w:cstheme="majorHAnsi"/>
          <w:sz w:val="22"/>
          <w:szCs w:val="22"/>
          <w:lang w:val="sk-SK"/>
        </w:rPr>
        <w:t xml:space="preserve"> </w:t>
      </w:r>
      <w:r w:rsidRPr="00E87132">
        <w:rPr>
          <w:rFonts w:ascii="Calibri" w:hAnsi="Calibri" w:cstheme="majorHAnsi"/>
          <w:sz w:val="22"/>
          <w:szCs w:val="22"/>
          <w:lang w:val="sk-SK"/>
        </w:rPr>
        <w:t>EUR</w:t>
      </w:r>
      <w:r w:rsidR="00D51A3E">
        <w:rPr>
          <w:rFonts w:ascii="Calibri" w:hAnsi="Calibri" w:cstheme="majorHAnsi"/>
          <w:sz w:val="22"/>
          <w:szCs w:val="22"/>
          <w:lang w:val="sk-SK"/>
        </w:rPr>
        <w:t xml:space="preserve"> </w:t>
      </w:r>
      <w:r w:rsidRPr="00E87132">
        <w:rPr>
          <w:rFonts w:ascii="Calibri" w:hAnsi="Calibri" w:cstheme="majorHAnsi"/>
          <w:sz w:val="22"/>
          <w:szCs w:val="22"/>
          <w:lang w:val="sk-SK"/>
        </w:rPr>
        <w:t xml:space="preserve">(slovom: </w:t>
      </w:r>
      <w:r w:rsidR="00F84E84">
        <w:rPr>
          <w:rFonts w:ascii="Calibri" w:hAnsi="Calibri" w:cstheme="majorHAnsi"/>
          <w:sz w:val="22"/>
          <w:szCs w:val="22"/>
          <w:lang w:val="sk-SK"/>
        </w:rPr>
        <w:t>šestnásťtisíc</w:t>
      </w:r>
      <w:r w:rsidRPr="00471454">
        <w:rPr>
          <w:rFonts w:ascii="Calibri" w:hAnsi="Calibri" w:cstheme="majorHAnsi"/>
          <w:sz w:val="22"/>
          <w:szCs w:val="22"/>
          <w:lang w:val="sk-SK"/>
        </w:rPr>
        <w:t>) za každý prípad porušenia.</w:t>
      </w:r>
      <w:r w:rsidR="00D51A3E">
        <w:rPr>
          <w:rFonts w:ascii="Calibri" w:hAnsi="Calibri" w:cstheme="majorHAnsi"/>
          <w:sz w:val="22"/>
          <w:szCs w:val="22"/>
          <w:lang w:val="sk-SK"/>
        </w:rPr>
        <w:t xml:space="preserve"> </w:t>
      </w:r>
    </w:p>
    <w:p w14:paraId="59022F92" w14:textId="39E8D125" w:rsidR="005B4C37" w:rsidRPr="00471454" w:rsidRDefault="005B4C37" w:rsidP="00C00C1D">
      <w:pPr>
        <w:pStyle w:val="Zkladntext"/>
        <w:numPr>
          <w:ilvl w:val="1"/>
          <w:numId w:val="21"/>
        </w:numPr>
        <w:overflowPunct/>
        <w:autoSpaceDE/>
        <w:autoSpaceDN/>
        <w:adjustRightInd/>
        <w:spacing w:after="240" w:line="276" w:lineRule="auto"/>
        <w:ind w:left="709" w:hanging="709"/>
        <w:textAlignment w:val="auto"/>
        <w:rPr>
          <w:rFonts w:ascii="Calibri" w:hAnsi="Calibri" w:cstheme="majorHAnsi"/>
          <w:sz w:val="22"/>
          <w:szCs w:val="22"/>
        </w:rPr>
      </w:pPr>
      <w:r w:rsidRPr="00471454">
        <w:rPr>
          <w:rFonts w:ascii="Calibri" w:hAnsi="Calibri" w:cstheme="majorHAnsi"/>
          <w:sz w:val="22"/>
          <w:szCs w:val="22"/>
          <w:lang w:val="sk-SK"/>
        </w:rPr>
        <w:t>Zmluvné strany sa dohodli, že ak</w:t>
      </w:r>
      <w:r w:rsidR="00D51A3E">
        <w:rPr>
          <w:rFonts w:ascii="Calibri" w:hAnsi="Calibri" w:cstheme="majorHAnsi"/>
          <w:sz w:val="22"/>
          <w:szCs w:val="22"/>
          <w:lang w:val="sk-SK"/>
        </w:rPr>
        <w:t xml:space="preserve"> </w:t>
      </w:r>
      <w:r w:rsidRPr="00471454">
        <w:rPr>
          <w:rFonts w:ascii="Calibri" w:eastAsia="Batang" w:hAnsi="Calibri" w:cstheme="majorHAnsi"/>
          <w:sz w:val="22"/>
          <w:szCs w:val="22"/>
          <w:lang w:bidi="he-IL"/>
        </w:rPr>
        <w:t xml:space="preserve">právoplatným rozhodnutím Protimonopolného úradu SR </w:t>
      </w:r>
      <w:r w:rsidRPr="00471454">
        <w:rPr>
          <w:rFonts w:ascii="Calibri" w:eastAsia="Batang" w:hAnsi="Calibri" w:cstheme="majorHAnsi"/>
          <w:sz w:val="22"/>
          <w:szCs w:val="22"/>
          <w:lang w:val="sk-SK" w:bidi="he-IL"/>
        </w:rPr>
        <w:t>bude</w:t>
      </w:r>
      <w:r w:rsidRPr="00471454">
        <w:rPr>
          <w:rFonts w:ascii="Calibri" w:eastAsia="Batang" w:hAnsi="Calibri" w:cstheme="majorHAnsi"/>
          <w:sz w:val="22"/>
          <w:szCs w:val="22"/>
          <w:lang w:bidi="he-IL"/>
        </w:rPr>
        <w:t xml:space="preserve"> konštatované, že </w:t>
      </w:r>
      <w:r w:rsidRPr="00F84E84">
        <w:rPr>
          <w:rFonts w:ascii="Calibri" w:eastAsia="Batang" w:hAnsi="Calibri"/>
          <w:lang w:val="sk-SK"/>
        </w:rPr>
        <w:t>Dopravca</w:t>
      </w:r>
      <w:r w:rsidRPr="00471454">
        <w:rPr>
          <w:rFonts w:ascii="Calibri" w:eastAsia="Batang" w:hAnsi="Calibri" w:cstheme="majorHAnsi"/>
          <w:szCs w:val="22"/>
          <w:lang w:val="sk-SK" w:bidi="he-IL"/>
        </w:rPr>
        <w:t xml:space="preserve"> sa</w:t>
      </w:r>
      <w:r w:rsidRPr="00471454">
        <w:rPr>
          <w:rFonts w:ascii="Calibri" w:eastAsia="Batang" w:hAnsi="Calibri" w:cstheme="majorHAnsi"/>
          <w:sz w:val="22"/>
          <w:szCs w:val="22"/>
          <w:lang w:bidi="he-IL"/>
        </w:rPr>
        <w:t xml:space="preserve"> pri získaní zákazky, ktorej výsledkom je táto zmluva, dopustil </w:t>
      </w:r>
      <w:proofErr w:type="spellStart"/>
      <w:r w:rsidRPr="00471454">
        <w:rPr>
          <w:rFonts w:ascii="Calibri" w:eastAsia="Batang" w:hAnsi="Calibri" w:cstheme="majorHAnsi"/>
          <w:sz w:val="22"/>
          <w:szCs w:val="22"/>
          <w:lang w:bidi="he-IL"/>
        </w:rPr>
        <w:t>kolúzneho</w:t>
      </w:r>
      <w:proofErr w:type="spellEnd"/>
      <w:r w:rsidRPr="00471454">
        <w:rPr>
          <w:rFonts w:ascii="Calibri" w:eastAsia="Batang" w:hAnsi="Calibri" w:cstheme="majorHAnsi"/>
          <w:sz w:val="22"/>
          <w:szCs w:val="22"/>
          <w:lang w:bidi="he-IL"/>
        </w:rPr>
        <w:t xml:space="preserve"> správania alebo v prípade, ak </w:t>
      </w:r>
      <w:r w:rsidRPr="00F84E84">
        <w:rPr>
          <w:rFonts w:ascii="Calibri" w:eastAsia="Batang" w:hAnsi="Calibri"/>
          <w:lang w:val="sk-SK"/>
        </w:rPr>
        <w:t>Dopravca</w:t>
      </w:r>
      <w:r w:rsidRPr="00471454">
        <w:rPr>
          <w:rFonts w:ascii="Calibri" w:eastAsia="Batang" w:hAnsi="Calibri" w:cstheme="majorHAnsi"/>
          <w:sz w:val="22"/>
          <w:szCs w:val="22"/>
          <w:lang w:bidi="he-IL"/>
        </w:rPr>
        <w:t xml:space="preserve"> iným nedovoleným spôsobom ovplyvnil výber víťazného uchádzača, a tým narušil alebo ohrozil hospodársku súťaž</w:t>
      </w:r>
      <w:r w:rsidRPr="00471454">
        <w:rPr>
          <w:rFonts w:ascii="Calibri" w:eastAsia="Batang" w:hAnsi="Calibri" w:cstheme="majorHAnsi"/>
          <w:sz w:val="22"/>
          <w:szCs w:val="22"/>
          <w:lang w:val="sk-SK" w:bidi="he-IL"/>
        </w:rPr>
        <w:t>,</w:t>
      </w:r>
      <w:r w:rsidR="00D51A3E">
        <w:rPr>
          <w:rFonts w:ascii="Calibri" w:eastAsia="Batang" w:hAnsi="Calibri" w:cstheme="majorHAnsi"/>
          <w:sz w:val="22"/>
          <w:szCs w:val="22"/>
          <w:lang w:val="sk-SK" w:bidi="he-IL"/>
        </w:rPr>
        <w:t xml:space="preserve"> </w:t>
      </w:r>
      <w:r w:rsidRPr="00471454">
        <w:rPr>
          <w:rFonts w:ascii="Calibri" w:hAnsi="Calibri" w:cstheme="majorHAnsi"/>
          <w:sz w:val="22"/>
          <w:szCs w:val="22"/>
          <w:lang w:val="sk-SK"/>
        </w:rPr>
        <w:t>je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Objednávateľ oprávnený</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požadovať od Dopravcu zaplatenie</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jednorazovej</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zmluvnej pokuty vo výške 20 %</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z hodnoty</w:t>
      </w:r>
      <w:r w:rsidR="00D51A3E">
        <w:rPr>
          <w:rFonts w:ascii="Calibri" w:hAnsi="Calibri" w:cstheme="majorHAnsi"/>
          <w:sz w:val="22"/>
          <w:szCs w:val="22"/>
          <w:lang w:val="sk-SK"/>
        </w:rPr>
        <w:t xml:space="preserve"> </w:t>
      </w:r>
      <w:r w:rsidRPr="00471454">
        <w:rPr>
          <w:rFonts w:ascii="Calibri" w:hAnsi="Calibri" w:cstheme="majorHAnsi"/>
          <w:sz w:val="22"/>
          <w:szCs w:val="22"/>
          <w:lang w:val="sk-SK"/>
        </w:rPr>
        <w:t>celej Zmluvy.</w:t>
      </w:r>
      <w:r w:rsidR="00D51A3E">
        <w:rPr>
          <w:rFonts w:ascii="Calibri" w:hAnsi="Calibri" w:cstheme="majorHAnsi"/>
          <w:sz w:val="22"/>
          <w:szCs w:val="22"/>
          <w:lang w:val="sk-SK"/>
        </w:rPr>
        <w:t xml:space="preserve"> </w:t>
      </w:r>
    </w:p>
    <w:p w14:paraId="43E7DD77" w14:textId="0A8990E4" w:rsidR="005B4C37" w:rsidRPr="000C68D7" w:rsidRDefault="005B4C37" w:rsidP="00C00C1D">
      <w:pPr>
        <w:pStyle w:val="Zkladntext"/>
        <w:numPr>
          <w:ilvl w:val="1"/>
          <w:numId w:val="21"/>
        </w:numPr>
        <w:overflowPunct/>
        <w:autoSpaceDE/>
        <w:autoSpaceDN/>
        <w:adjustRightInd/>
        <w:spacing w:after="240" w:line="276" w:lineRule="auto"/>
        <w:ind w:left="709" w:hanging="709"/>
        <w:textAlignment w:val="auto"/>
        <w:rPr>
          <w:rFonts w:ascii="Calibri" w:hAnsi="Calibri" w:cs="Segoe UI"/>
          <w:bCs/>
          <w:color w:val="000000" w:themeColor="text1"/>
          <w:sz w:val="22"/>
          <w:szCs w:val="22"/>
          <w:lang w:val="sk-SK"/>
        </w:rPr>
      </w:pPr>
      <w:r w:rsidRPr="005B4C37">
        <w:rPr>
          <w:rFonts w:ascii="Calibri" w:hAnsi="Calibri" w:cs="Segoe UI"/>
          <w:bCs/>
          <w:color w:val="000000" w:themeColor="text1"/>
          <w:sz w:val="22"/>
          <w:szCs w:val="22"/>
          <w:lang w:val="sk-SK"/>
        </w:rPr>
        <w:t>Dopravca je povinný zaplatiť zmluvnú pokutu na základe písomnej výzvy Objednávateľa do</w:t>
      </w:r>
      <w:r w:rsidR="00D51A3E">
        <w:rPr>
          <w:rFonts w:ascii="Calibri" w:hAnsi="Calibri" w:cs="Segoe UI"/>
          <w:bCs/>
          <w:color w:val="000000" w:themeColor="text1"/>
          <w:sz w:val="22"/>
          <w:szCs w:val="22"/>
          <w:lang w:val="sk-SK"/>
        </w:rPr>
        <w:t xml:space="preserve"> </w:t>
      </w:r>
      <w:r w:rsidRPr="005B4C37">
        <w:rPr>
          <w:rFonts w:ascii="Calibri" w:hAnsi="Calibri" w:cs="Segoe UI"/>
          <w:bCs/>
          <w:color w:val="000000" w:themeColor="text1"/>
          <w:sz w:val="22"/>
          <w:szCs w:val="22"/>
          <w:lang w:val="sk-SK"/>
        </w:rPr>
        <w:t xml:space="preserve">30 </w:t>
      </w:r>
      <w:r w:rsidR="00D67620">
        <w:rPr>
          <w:rFonts w:ascii="Calibri" w:hAnsi="Calibri" w:cs="Segoe UI"/>
          <w:bCs/>
          <w:color w:val="000000" w:themeColor="text1"/>
          <w:sz w:val="22"/>
          <w:szCs w:val="22"/>
          <w:lang w:val="sk-SK"/>
        </w:rPr>
        <w:t xml:space="preserve">kalendárnych </w:t>
      </w:r>
      <w:r w:rsidRPr="005B4C37">
        <w:rPr>
          <w:rFonts w:ascii="Calibri" w:hAnsi="Calibri" w:cs="Segoe UI"/>
          <w:bCs/>
          <w:color w:val="000000" w:themeColor="text1"/>
          <w:sz w:val="22"/>
          <w:szCs w:val="22"/>
          <w:lang w:val="sk-SK"/>
        </w:rPr>
        <w:t xml:space="preserve">dní od doručenia </w:t>
      </w:r>
      <w:r>
        <w:rPr>
          <w:rFonts w:ascii="Calibri" w:hAnsi="Calibri" w:cs="Segoe UI"/>
          <w:bCs/>
          <w:color w:val="000000" w:themeColor="text1"/>
          <w:sz w:val="22"/>
          <w:szCs w:val="22"/>
          <w:lang w:val="sk-SK"/>
        </w:rPr>
        <w:t>v</w:t>
      </w:r>
      <w:r w:rsidRPr="005B4C37">
        <w:rPr>
          <w:rFonts w:ascii="Calibri" w:hAnsi="Calibri" w:cs="Segoe UI"/>
          <w:bCs/>
          <w:color w:val="000000" w:themeColor="text1"/>
          <w:sz w:val="22"/>
          <w:szCs w:val="22"/>
          <w:lang w:val="sk-SK"/>
        </w:rPr>
        <w:t>ýzvy</w:t>
      </w:r>
      <w:r w:rsidR="00D51A3E">
        <w:rPr>
          <w:rFonts w:ascii="Calibri" w:hAnsi="Calibri" w:cs="Segoe UI"/>
          <w:bCs/>
          <w:color w:val="000000" w:themeColor="text1"/>
          <w:sz w:val="22"/>
          <w:szCs w:val="22"/>
          <w:lang w:val="sk-SK"/>
        </w:rPr>
        <w:t xml:space="preserve"> </w:t>
      </w:r>
      <w:r>
        <w:rPr>
          <w:rFonts w:ascii="Calibri" w:hAnsi="Calibri" w:cs="Segoe UI"/>
          <w:bCs/>
          <w:color w:val="000000" w:themeColor="text1"/>
          <w:sz w:val="22"/>
          <w:szCs w:val="22"/>
          <w:lang w:val="sk-SK"/>
        </w:rPr>
        <w:t xml:space="preserve">bezhotovostným </w:t>
      </w:r>
      <w:r w:rsidRPr="000C68D7">
        <w:rPr>
          <w:rFonts w:ascii="Calibri" w:hAnsi="Calibri" w:cs="Segoe UI"/>
          <w:bCs/>
          <w:color w:val="000000" w:themeColor="text1"/>
          <w:sz w:val="22"/>
          <w:szCs w:val="22"/>
          <w:lang w:val="sk-SK"/>
        </w:rPr>
        <w:t>prevodom na účet uvedený vo</w:t>
      </w:r>
      <w:r w:rsidR="00D51A3E">
        <w:rPr>
          <w:rFonts w:ascii="Calibri" w:hAnsi="Calibri" w:cs="Segoe UI"/>
          <w:bCs/>
          <w:color w:val="000000" w:themeColor="text1"/>
          <w:sz w:val="22"/>
          <w:szCs w:val="22"/>
          <w:lang w:val="sk-SK"/>
        </w:rPr>
        <w:t xml:space="preserve"> </w:t>
      </w:r>
      <w:r w:rsidRPr="000C68D7">
        <w:rPr>
          <w:rFonts w:ascii="Calibri" w:hAnsi="Calibri" w:cs="Segoe UI"/>
          <w:bCs/>
          <w:color w:val="000000" w:themeColor="text1"/>
          <w:sz w:val="22"/>
          <w:szCs w:val="22"/>
          <w:lang w:val="sk-SK"/>
        </w:rPr>
        <w:t xml:space="preserve">výzve. </w:t>
      </w:r>
    </w:p>
    <w:p w14:paraId="3127E783" w14:textId="77777777" w:rsidR="005B4C37" w:rsidRDefault="005B4C37" w:rsidP="00C00C1D">
      <w:pPr>
        <w:pStyle w:val="Zkladntext"/>
        <w:numPr>
          <w:ilvl w:val="1"/>
          <w:numId w:val="21"/>
        </w:numPr>
        <w:overflowPunct/>
        <w:autoSpaceDE/>
        <w:autoSpaceDN/>
        <w:adjustRightInd/>
        <w:spacing w:after="240" w:line="276" w:lineRule="auto"/>
        <w:ind w:left="709" w:hanging="709"/>
        <w:textAlignment w:val="auto"/>
        <w:rPr>
          <w:rFonts w:ascii="Calibri" w:hAnsi="Calibri" w:cs="Segoe UI"/>
          <w:bCs/>
          <w:color w:val="000000" w:themeColor="text1"/>
          <w:sz w:val="22"/>
          <w:szCs w:val="22"/>
          <w:lang w:val="sk-SK"/>
        </w:rPr>
      </w:pPr>
      <w:r w:rsidRPr="005B4C37">
        <w:rPr>
          <w:rFonts w:ascii="Calibri" w:hAnsi="Calibri" w:cs="Segoe UI"/>
          <w:bCs/>
          <w:color w:val="000000" w:themeColor="text1"/>
          <w:sz w:val="22"/>
          <w:szCs w:val="22"/>
          <w:lang w:val="sk-SK"/>
        </w:rPr>
        <w:t>Zaplatenie zmluvnej pokuty nezbavuje Dopravcu</w:t>
      </w:r>
      <w:r w:rsidR="00DA32FD">
        <w:rPr>
          <w:rFonts w:ascii="Calibri" w:hAnsi="Calibri" w:cs="Segoe UI"/>
          <w:bCs/>
          <w:color w:val="000000" w:themeColor="text1"/>
          <w:sz w:val="22"/>
          <w:szCs w:val="22"/>
          <w:lang w:val="sk-SK"/>
        </w:rPr>
        <w:t xml:space="preserve"> záväzku splniť dotknutú povinnosť. </w:t>
      </w:r>
    </w:p>
    <w:p w14:paraId="62E958CA" w14:textId="77777777" w:rsidR="00DA32FD" w:rsidRDefault="00DA32FD" w:rsidP="00C00C1D">
      <w:pPr>
        <w:pStyle w:val="Zkladntext"/>
        <w:numPr>
          <w:ilvl w:val="1"/>
          <w:numId w:val="21"/>
        </w:numPr>
        <w:overflowPunct/>
        <w:autoSpaceDE/>
        <w:autoSpaceDN/>
        <w:adjustRightInd/>
        <w:spacing w:after="240" w:line="276" w:lineRule="auto"/>
        <w:ind w:left="709" w:hanging="709"/>
        <w:textAlignment w:val="auto"/>
        <w:rPr>
          <w:rFonts w:ascii="Calibri" w:hAnsi="Calibri" w:cs="Segoe UI"/>
          <w:bCs/>
          <w:color w:val="000000" w:themeColor="text1"/>
          <w:sz w:val="22"/>
          <w:szCs w:val="22"/>
          <w:lang w:val="sk-SK"/>
        </w:rPr>
      </w:pPr>
      <w:r>
        <w:rPr>
          <w:rFonts w:ascii="Calibri" w:hAnsi="Calibri" w:cs="Segoe UI"/>
          <w:bCs/>
          <w:color w:val="000000" w:themeColor="text1"/>
          <w:sz w:val="22"/>
          <w:szCs w:val="22"/>
          <w:lang w:val="sk-SK"/>
        </w:rPr>
        <w:t xml:space="preserve">Dohodnutím a zaplatením zmluvnej pokuty nie je dotknuté právo Objednávateľa na náhradu škody vo výške presahujúcej výšku zmluvnej pokuty. </w:t>
      </w:r>
    </w:p>
    <w:p w14:paraId="2D00332C" w14:textId="21A3A6BB" w:rsidR="00DA32FD" w:rsidRPr="00471454" w:rsidRDefault="00121ECA" w:rsidP="00F84E84">
      <w:pPr>
        <w:pStyle w:val="Zkladntext"/>
        <w:numPr>
          <w:ilvl w:val="1"/>
          <w:numId w:val="21"/>
        </w:numPr>
        <w:overflowPunct/>
        <w:autoSpaceDE/>
        <w:autoSpaceDN/>
        <w:adjustRightInd/>
        <w:spacing w:after="240" w:line="276" w:lineRule="auto"/>
        <w:ind w:left="709" w:hanging="709"/>
        <w:textAlignment w:val="auto"/>
        <w:rPr>
          <w:rFonts w:ascii="Calibri" w:hAnsi="Calibri" w:cs="Segoe UI"/>
          <w:bCs/>
          <w:color w:val="000000" w:themeColor="text1"/>
          <w:sz w:val="22"/>
          <w:szCs w:val="22"/>
          <w:lang w:val="sk-SK"/>
        </w:rPr>
      </w:pPr>
      <w:r w:rsidRPr="00471454">
        <w:rPr>
          <w:rFonts w:ascii="Calibri" w:hAnsi="Calibri" w:cs="Segoe UI"/>
          <w:bCs/>
          <w:color w:val="000000" w:themeColor="text1"/>
          <w:sz w:val="22"/>
          <w:szCs w:val="22"/>
          <w:lang w:val="sk-SK"/>
        </w:rPr>
        <w:t>Kumulácia zmluvných pokút nie je vylúčená</w:t>
      </w:r>
      <w:r w:rsidR="00C5772E">
        <w:rPr>
          <w:rFonts w:ascii="Calibri" w:hAnsi="Calibri" w:cs="Segoe UI"/>
          <w:bCs/>
          <w:color w:val="000000" w:themeColor="text1"/>
          <w:sz w:val="22"/>
          <w:szCs w:val="22"/>
          <w:lang w:val="sk-SK"/>
        </w:rPr>
        <w:t>.</w:t>
      </w:r>
      <w:r w:rsidRPr="00471454">
        <w:rPr>
          <w:rFonts w:ascii="Calibri" w:hAnsi="Calibri" w:cs="Segoe UI"/>
          <w:bCs/>
          <w:color w:val="000000" w:themeColor="text1"/>
          <w:sz w:val="22"/>
          <w:szCs w:val="22"/>
          <w:lang w:val="sk-SK"/>
        </w:rPr>
        <w:t xml:space="preserve"> </w:t>
      </w:r>
    </w:p>
    <w:p w14:paraId="7BB7E723" w14:textId="3713BF6F" w:rsidR="00C9004B" w:rsidRPr="00A17593" w:rsidRDefault="00C9004B" w:rsidP="00C00C1D">
      <w:pPr>
        <w:pStyle w:val="Zkladntext"/>
        <w:numPr>
          <w:ilvl w:val="1"/>
          <w:numId w:val="21"/>
        </w:numPr>
        <w:overflowPunct/>
        <w:autoSpaceDE/>
        <w:autoSpaceDN/>
        <w:adjustRightInd/>
        <w:spacing w:after="240" w:line="276" w:lineRule="auto"/>
        <w:ind w:left="709" w:hanging="709"/>
        <w:textAlignment w:val="auto"/>
        <w:rPr>
          <w:rFonts w:ascii="Calibri" w:hAnsi="Calibri" w:cs="Segoe UI"/>
          <w:bCs/>
          <w:color w:val="000000" w:themeColor="text1"/>
          <w:sz w:val="22"/>
          <w:szCs w:val="22"/>
          <w:lang w:val="sk-SK"/>
        </w:rPr>
      </w:pPr>
      <w:r w:rsidRPr="00A17593">
        <w:rPr>
          <w:rFonts w:ascii="Calibri" w:hAnsi="Calibri" w:cs="Segoe UI"/>
          <w:bCs/>
          <w:color w:val="000000" w:themeColor="text1"/>
          <w:sz w:val="22"/>
          <w:szCs w:val="22"/>
          <w:lang w:val="sk-SK"/>
        </w:rPr>
        <w:t>Dopravca nie je povinný zaplatiť zmluvnú pokutu, ak sú dané okolnosti vylučujúce zodpovednosť v zmysle zákona č.</w:t>
      </w:r>
      <w:r w:rsidR="00D51A3E">
        <w:rPr>
          <w:rFonts w:ascii="Calibri" w:hAnsi="Calibri" w:cs="Segoe UI"/>
          <w:bCs/>
          <w:color w:val="000000" w:themeColor="text1"/>
          <w:sz w:val="22"/>
          <w:szCs w:val="22"/>
          <w:lang w:val="sk-SK"/>
        </w:rPr>
        <w:t xml:space="preserve"> </w:t>
      </w:r>
      <w:r w:rsidRPr="00A17593">
        <w:rPr>
          <w:rFonts w:ascii="Calibri" w:hAnsi="Calibri" w:cs="Segoe UI"/>
          <w:bCs/>
          <w:color w:val="000000" w:themeColor="text1"/>
          <w:sz w:val="22"/>
          <w:szCs w:val="22"/>
          <w:lang w:val="sk-SK"/>
        </w:rPr>
        <w:t>513/1991 Zb. Obchodný zákonník v znení neskorších predpisov</w:t>
      </w:r>
      <w:r w:rsidR="00D51A3E">
        <w:rPr>
          <w:rFonts w:ascii="Calibri" w:hAnsi="Calibri" w:cs="Segoe UI"/>
          <w:bCs/>
          <w:color w:val="000000" w:themeColor="text1"/>
          <w:sz w:val="22"/>
          <w:szCs w:val="22"/>
          <w:lang w:val="sk-SK"/>
        </w:rPr>
        <w:t xml:space="preserve"> </w:t>
      </w:r>
      <w:r w:rsidRPr="00A17593">
        <w:rPr>
          <w:rFonts w:ascii="Calibri" w:hAnsi="Calibri" w:cs="Segoe UI"/>
          <w:bCs/>
          <w:color w:val="000000" w:themeColor="text1"/>
          <w:sz w:val="22"/>
          <w:szCs w:val="22"/>
          <w:lang w:val="sk-SK"/>
        </w:rPr>
        <w:t>alebo dôvody vyššej moci</w:t>
      </w:r>
      <w:r w:rsidRPr="00A17593">
        <w:rPr>
          <w:rFonts w:ascii="Calibri" w:hAnsi="Calibri" w:cs="Segoe UI"/>
          <w:sz w:val="22"/>
          <w:szCs w:val="22"/>
          <w:lang w:val="sk-SK"/>
        </w:rPr>
        <w:t>, ktoré majú svoj pôvod v živelných pohromách a</w:t>
      </w:r>
      <w:r w:rsidR="00D51A3E">
        <w:rPr>
          <w:rFonts w:ascii="Calibri" w:hAnsi="Calibri" w:cs="Segoe UI"/>
          <w:sz w:val="22"/>
          <w:szCs w:val="22"/>
          <w:lang w:val="sk-SK"/>
        </w:rPr>
        <w:t xml:space="preserve"> </w:t>
      </w:r>
      <w:r w:rsidRPr="00A17593">
        <w:rPr>
          <w:rFonts w:ascii="Calibri" w:hAnsi="Calibri" w:cs="Segoe UI"/>
          <w:sz w:val="22"/>
          <w:szCs w:val="22"/>
          <w:lang w:val="sk-SK"/>
        </w:rPr>
        <w:t>prírodných katastrofách (ako napr. zemetrasenie</w:t>
      </w:r>
      <w:r w:rsidR="00543570" w:rsidRPr="00A17593">
        <w:rPr>
          <w:rFonts w:ascii="Calibri" w:hAnsi="Calibri" w:cs="Segoe UI"/>
          <w:sz w:val="22"/>
          <w:szCs w:val="22"/>
          <w:lang w:val="sk-SK"/>
        </w:rPr>
        <w:t>, povodeň,</w:t>
      </w:r>
      <w:r w:rsidR="00D51A3E">
        <w:rPr>
          <w:rFonts w:ascii="Calibri" w:hAnsi="Calibri" w:cs="Segoe UI"/>
          <w:sz w:val="22"/>
          <w:szCs w:val="22"/>
          <w:lang w:val="sk-SK"/>
        </w:rPr>
        <w:t xml:space="preserve"> </w:t>
      </w:r>
      <w:r w:rsidR="00543570" w:rsidRPr="00A17593">
        <w:rPr>
          <w:rFonts w:ascii="Calibri" w:hAnsi="Calibri" w:cs="Segoe UI"/>
          <w:sz w:val="22"/>
          <w:szCs w:val="22"/>
          <w:lang w:val="sk-SK"/>
        </w:rPr>
        <w:t>zosuv pôdy</w:t>
      </w:r>
      <w:r w:rsidRPr="00A17593">
        <w:rPr>
          <w:rFonts w:ascii="Calibri" w:hAnsi="Calibri" w:cs="Segoe UI"/>
          <w:sz w:val="22"/>
          <w:szCs w:val="22"/>
          <w:lang w:val="sk-SK"/>
        </w:rPr>
        <w:t>)</w:t>
      </w:r>
      <w:r w:rsidR="00D51A3E">
        <w:rPr>
          <w:rFonts w:ascii="Calibri" w:hAnsi="Calibri" w:cs="Segoe UI"/>
          <w:sz w:val="22"/>
          <w:szCs w:val="22"/>
          <w:lang w:val="sk-SK"/>
        </w:rPr>
        <w:t xml:space="preserve"> </w:t>
      </w:r>
      <w:r w:rsidRPr="00A17593">
        <w:rPr>
          <w:rFonts w:ascii="Calibri" w:hAnsi="Calibri" w:cs="Segoe UI"/>
          <w:sz w:val="22"/>
          <w:szCs w:val="22"/>
          <w:lang w:val="sk-SK"/>
        </w:rPr>
        <w:t>alebo v nepredvídateľnej ľudskej činnosti (napr. štrajk,</w:t>
      </w:r>
      <w:r w:rsidR="00D51A3E">
        <w:rPr>
          <w:rFonts w:ascii="Calibri" w:hAnsi="Calibri" w:cs="Segoe UI"/>
          <w:sz w:val="22"/>
          <w:szCs w:val="22"/>
          <w:lang w:val="sk-SK"/>
        </w:rPr>
        <w:t xml:space="preserve"> </w:t>
      </w:r>
      <w:r w:rsidRPr="00A17593">
        <w:rPr>
          <w:rFonts w:ascii="Calibri" w:hAnsi="Calibri" w:cs="Segoe UI"/>
          <w:sz w:val="22"/>
          <w:szCs w:val="22"/>
          <w:lang w:val="sk-SK"/>
        </w:rPr>
        <w:t>občianske nepokoje, vojna).</w:t>
      </w:r>
      <w:r w:rsidR="00D51A3E">
        <w:rPr>
          <w:rFonts w:ascii="Calibri" w:hAnsi="Calibri" w:cs="Segoe UI"/>
          <w:sz w:val="22"/>
          <w:szCs w:val="22"/>
          <w:lang w:val="sk-SK"/>
        </w:rPr>
        <w:t xml:space="preserve"> </w:t>
      </w:r>
    </w:p>
    <w:p w14:paraId="677E137E" w14:textId="2A222F82" w:rsidR="00333F48" w:rsidRPr="00C90FE2" w:rsidRDefault="00333F48" w:rsidP="00333F48">
      <w:pPr>
        <w:pStyle w:val="Identifikacestran"/>
        <w:spacing w:line="276" w:lineRule="auto"/>
        <w:jc w:val="center"/>
        <w:rPr>
          <w:rFonts w:ascii="Calibri" w:hAnsi="Calibri" w:cs="Segoe UI"/>
          <w:b/>
          <w:bCs/>
          <w:color w:val="000000" w:themeColor="text1"/>
          <w:sz w:val="22"/>
          <w:szCs w:val="22"/>
        </w:rPr>
      </w:pPr>
      <w:r w:rsidRPr="00C90FE2">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C90FE2">
        <w:rPr>
          <w:rFonts w:ascii="Calibri" w:hAnsi="Calibri" w:cs="Segoe UI"/>
          <w:b/>
          <w:bCs/>
          <w:color w:val="000000" w:themeColor="text1"/>
          <w:sz w:val="22"/>
          <w:szCs w:val="22"/>
        </w:rPr>
        <w:t>1</w:t>
      </w:r>
      <w:r w:rsidR="003C38BD" w:rsidRPr="00C90FE2">
        <w:rPr>
          <w:rFonts w:ascii="Calibri" w:hAnsi="Calibri" w:cs="Segoe UI"/>
          <w:b/>
          <w:bCs/>
          <w:color w:val="000000" w:themeColor="text1"/>
          <w:sz w:val="22"/>
          <w:szCs w:val="22"/>
        </w:rPr>
        <w:t>3</w:t>
      </w:r>
    </w:p>
    <w:p w14:paraId="6ABEBF9C" w14:textId="303B1029" w:rsidR="00333F48" w:rsidRDefault="00333F48" w:rsidP="00333F48">
      <w:pPr>
        <w:pStyle w:val="Odsekzoznamu"/>
        <w:ind w:left="0"/>
        <w:jc w:val="center"/>
        <w:rPr>
          <w:b/>
        </w:rPr>
      </w:pPr>
      <w:r w:rsidRPr="00C90FE2">
        <w:rPr>
          <w:b/>
        </w:rPr>
        <w:t>POISTENIE</w:t>
      </w:r>
      <w:r w:rsidR="00D51A3E">
        <w:rPr>
          <w:b/>
        </w:rPr>
        <w:t xml:space="preserve"> </w:t>
      </w:r>
      <w:r w:rsidR="00C90FE2" w:rsidRPr="00C90FE2">
        <w:rPr>
          <w:b/>
        </w:rPr>
        <w:t>A BANKOVÁ ZÁRUKA</w:t>
      </w:r>
      <w:r w:rsidR="00C90FE2">
        <w:rPr>
          <w:b/>
        </w:rPr>
        <w:t xml:space="preserve"> </w:t>
      </w:r>
    </w:p>
    <w:p w14:paraId="32C9A0A9" w14:textId="77777777" w:rsidR="00DA20FA" w:rsidRDefault="00DA20FA" w:rsidP="00333F48">
      <w:pPr>
        <w:pStyle w:val="Odsekzoznamu"/>
        <w:ind w:left="0"/>
        <w:jc w:val="center"/>
        <w:rPr>
          <w:b/>
        </w:rPr>
      </w:pPr>
    </w:p>
    <w:p w14:paraId="7C2536D4" w14:textId="2133312D" w:rsidR="00333F48" w:rsidRDefault="000C3A17" w:rsidP="00C00C1D">
      <w:pPr>
        <w:pStyle w:val="Odsekzoznamu"/>
        <w:numPr>
          <w:ilvl w:val="1"/>
          <w:numId w:val="22"/>
        </w:numPr>
        <w:ind w:left="709" w:hanging="709"/>
        <w:jc w:val="both"/>
      </w:pPr>
      <w:r w:rsidRPr="00DA20FA">
        <w:t>Dopravca je povinný mať</w:t>
      </w:r>
      <w:r w:rsidR="00D51A3E">
        <w:t xml:space="preserve"> </w:t>
      </w:r>
      <w:r w:rsidRPr="00DA20FA">
        <w:t xml:space="preserve">po celú dobu poskytovania Služby uzavreté platné </w:t>
      </w:r>
      <w:r w:rsidR="00DA20FA" w:rsidRPr="00DA20FA">
        <w:t xml:space="preserve">povinné zmluvné </w:t>
      </w:r>
      <w:r w:rsidRPr="00DA20FA">
        <w:t>poistenie zo</w:t>
      </w:r>
      <w:r w:rsidR="00DA20FA" w:rsidRPr="00DA20FA">
        <w:t>dpovednosti za škodu spôsobenú prevádzkou motorového vozidla</w:t>
      </w:r>
      <w:r w:rsidR="00D51A3E">
        <w:t xml:space="preserve"> </w:t>
      </w:r>
      <w:r w:rsidR="00DA20FA" w:rsidRPr="00DA20FA">
        <w:t>podľa zákona č. 381/2001</w:t>
      </w:r>
      <w:r w:rsidR="00D51A3E">
        <w:t xml:space="preserve"> </w:t>
      </w:r>
      <w:r w:rsidR="00DA20FA" w:rsidRPr="00DA20FA">
        <w:t>Z. z.</w:t>
      </w:r>
      <w:r w:rsidR="00D51A3E">
        <w:t xml:space="preserve"> </w:t>
      </w:r>
      <w:r w:rsidR="00DA20FA" w:rsidRPr="00DA20FA">
        <w:t xml:space="preserve">o povinnom zmluvnom poistení zodpovednosti za škodu spôsobenú </w:t>
      </w:r>
      <w:r w:rsidR="00DA20FA" w:rsidRPr="00DA20FA">
        <w:lastRenderedPageBreak/>
        <w:t>prevádzkou motorového vozidla</w:t>
      </w:r>
      <w:r w:rsidR="00D51A3E">
        <w:t xml:space="preserve"> </w:t>
      </w:r>
      <w:r w:rsidR="00DA20FA" w:rsidRPr="00DA20FA">
        <w:t xml:space="preserve">a o zmene a doplnení niektorých zákonov v znení neskorších predpisov. </w:t>
      </w:r>
    </w:p>
    <w:p w14:paraId="3AB54F23" w14:textId="77777777" w:rsidR="00DA20FA" w:rsidRDefault="00DA20FA" w:rsidP="00F84E84">
      <w:pPr>
        <w:pStyle w:val="Odsekzoznamu"/>
        <w:ind w:left="709" w:hanging="709"/>
        <w:jc w:val="both"/>
      </w:pPr>
    </w:p>
    <w:p w14:paraId="58A9CFC0" w14:textId="1EBAB7AF" w:rsidR="00DA20FA" w:rsidRPr="00471454" w:rsidRDefault="00DA20FA" w:rsidP="00C00C1D">
      <w:pPr>
        <w:pStyle w:val="Odsekzoznamu"/>
        <w:numPr>
          <w:ilvl w:val="1"/>
          <w:numId w:val="22"/>
        </w:numPr>
        <w:ind w:left="709" w:hanging="709"/>
        <w:jc w:val="both"/>
      </w:pPr>
      <w:r w:rsidRPr="00471454">
        <w:t>Dopravca je povinný mať po celú dobu poskytovania Služby uzavretú platnú a účinnú zmluvu o poistení zodpovednosti za škodu spôsobenú Dopravcom tretej osobe s limitom poistného plnenia</w:t>
      </w:r>
      <w:r w:rsidR="00D51A3E">
        <w:t xml:space="preserve"> </w:t>
      </w:r>
      <w:r w:rsidRPr="00471454">
        <w:t xml:space="preserve">minimálne vo výške </w:t>
      </w:r>
      <w:r w:rsidR="00F84E84">
        <w:t>330</w:t>
      </w:r>
      <w:r w:rsidR="001C29AA" w:rsidRPr="00E87132">
        <w:t xml:space="preserve"> 000</w:t>
      </w:r>
      <w:r w:rsidR="00D51A3E">
        <w:t xml:space="preserve"> </w:t>
      </w:r>
      <w:r w:rsidRPr="00471454">
        <w:t>EUR (slovom</w:t>
      </w:r>
      <w:r w:rsidRPr="00E87132">
        <w:t xml:space="preserve">: </w:t>
      </w:r>
      <w:r w:rsidR="00F84E84">
        <w:t>tristotridsaťtisíc</w:t>
      </w:r>
      <w:r w:rsidR="00F8731C">
        <w:t xml:space="preserve"> EUR</w:t>
      </w:r>
      <w:r w:rsidRPr="00471454">
        <w:t xml:space="preserve">). </w:t>
      </w:r>
    </w:p>
    <w:p w14:paraId="0593D105" w14:textId="77777777" w:rsidR="00DA20FA" w:rsidRPr="00DA20FA" w:rsidRDefault="00DA20FA" w:rsidP="000C11EC">
      <w:pPr>
        <w:pStyle w:val="Odsekzoznamu"/>
        <w:ind w:left="709" w:hanging="709"/>
        <w:rPr>
          <w:highlight w:val="yellow"/>
        </w:rPr>
      </w:pPr>
    </w:p>
    <w:p w14:paraId="12C65F3F" w14:textId="77777777" w:rsidR="00DA20FA" w:rsidRDefault="00DA20FA" w:rsidP="00F84E84">
      <w:pPr>
        <w:pStyle w:val="Odsekzoznamu"/>
        <w:ind w:left="709" w:hanging="709"/>
        <w:jc w:val="both"/>
        <w:rPr>
          <w:highlight w:val="yellow"/>
        </w:rPr>
      </w:pPr>
    </w:p>
    <w:p w14:paraId="5F86E297" w14:textId="7BE3B1F7" w:rsidR="00DB4485" w:rsidRPr="001C29AA" w:rsidRDefault="00DB4485" w:rsidP="00DB4485">
      <w:pPr>
        <w:pStyle w:val="Odsekzoznamu"/>
        <w:numPr>
          <w:ilvl w:val="1"/>
          <w:numId w:val="22"/>
        </w:numPr>
        <w:ind w:left="709" w:hanging="709"/>
        <w:jc w:val="both"/>
      </w:pPr>
      <w:r w:rsidRPr="001C29AA">
        <w:t xml:space="preserve">Dopravca odovzdal Objednávateľovi v rámci súčinnosti pri uzatvorení tejto Zmluvy bankovú záruku </w:t>
      </w:r>
      <w:r>
        <w:t>na zabezpečenie plnenia Zmluvy</w:t>
      </w:r>
      <w:r w:rsidRPr="001C29AA">
        <w:t xml:space="preserve"> vo výške </w:t>
      </w:r>
      <w:r w:rsidRPr="00DB4485">
        <w:rPr>
          <w:b/>
        </w:rPr>
        <w:t>1 250 000 EUR</w:t>
      </w:r>
      <w:r w:rsidRPr="001C29AA">
        <w:t xml:space="preserve"> (slovom: </w:t>
      </w:r>
      <w:r>
        <w:t xml:space="preserve">jeden milión dvestopäťdesiattisíc </w:t>
      </w:r>
      <w:r w:rsidRPr="008318B2">
        <w:t xml:space="preserve"> </w:t>
      </w:r>
      <w:r w:rsidRPr="001C29AA">
        <w:t xml:space="preserve">EUR) (ďalej len ako </w:t>
      </w:r>
      <w:r w:rsidRPr="001C29AA">
        <w:rPr>
          <w:b/>
        </w:rPr>
        <w:t>„Banková záruka“</w:t>
      </w:r>
      <w:r w:rsidRPr="001C29AA">
        <w:t xml:space="preserve">). </w:t>
      </w:r>
    </w:p>
    <w:p w14:paraId="54AF997D" w14:textId="77777777" w:rsidR="00DB4485" w:rsidRPr="001C29AA" w:rsidRDefault="00DB4485" w:rsidP="00DB4485">
      <w:pPr>
        <w:pStyle w:val="Odsekzoznamu"/>
        <w:ind w:left="420"/>
        <w:jc w:val="both"/>
      </w:pPr>
    </w:p>
    <w:p w14:paraId="6FA03A0E" w14:textId="77777777" w:rsidR="00DB4485" w:rsidRPr="003D7F8A" w:rsidRDefault="00DB4485" w:rsidP="00DB4485">
      <w:pPr>
        <w:pStyle w:val="Odsekzoznamu"/>
        <w:numPr>
          <w:ilvl w:val="1"/>
          <w:numId w:val="22"/>
        </w:numPr>
        <w:ind w:left="709" w:hanging="709"/>
        <w:jc w:val="both"/>
        <w:rPr>
          <w:rFonts w:cs="Arial"/>
        </w:rPr>
      </w:pPr>
      <w:r w:rsidRPr="001C29AA">
        <w:t>Banková záruka slúži k </w:t>
      </w:r>
      <w:r>
        <w:t xml:space="preserve">zabezpečeniu riadneho a včasného splnenia </w:t>
      </w:r>
      <w:r w:rsidRPr="001C29AA">
        <w:t xml:space="preserve">všetkých záväzkov a povinností Dopravcu vyplývajúcich z tejto Zmluvy alebo s touto Zmluvou súvisiacich, vrátane nárokov Objednávateľa na zaplatenie zmluvnej pokuty, náhradu škody alebo nárokov vzniknutých ako dôsledok odstúpenia od Zmluvy alebo vypovedania Zmluvy. </w:t>
      </w:r>
      <w:r>
        <w:t xml:space="preserve">  </w:t>
      </w:r>
    </w:p>
    <w:p w14:paraId="70E02FA2" w14:textId="77777777" w:rsidR="00DB4485" w:rsidRPr="003D7F8A" w:rsidRDefault="00DB4485" w:rsidP="00DB4485">
      <w:pPr>
        <w:pStyle w:val="Odsekzoznamu"/>
        <w:rPr>
          <w:rFonts w:eastAsia="Times New Roman" w:cs="Arial"/>
          <w:lang w:eastAsia="cs-CZ"/>
        </w:rPr>
      </w:pPr>
    </w:p>
    <w:p w14:paraId="63904020" w14:textId="77777777" w:rsidR="00DB4485" w:rsidRPr="003D7F8A" w:rsidRDefault="00DB4485" w:rsidP="00DB4485">
      <w:pPr>
        <w:pStyle w:val="Odsekzoznamu"/>
        <w:numPr>
          <w:ilvl w:val="1"/>
          <w:numId w:val="22"/>
        </w:numPr>
        <w:ind w:left="709" w:hanging="709"/>
        <w:jc w:val="both"/>
        <w:rPr>
          <w:rFonts w:cs="Arial"/>
        </w:rPr>
      </w:pPr>
      <w:r w:rsidRPr="003D7F8A">
        <w:rPr>
          <w:rFonts w:eastAsia="Times New Roman" w:cs="Arial"/>
          <w:iCs/>
          <w:lang w:eastAsia="cs-CZ"/>
        </w:rPr>
        <w:t xml:space="preserve">Dopravca </w:t>
      </w:r>
      <w:r w:rsidRPr="003D7F8A">
        <w:rPr>
          <w:rFonts w:eastAsia="Times New Roman" w:cs="Arial"/>
          <w:lang w:eastAsia="cs-CZ"/>
        </w:rPr>
        <w:t xml:space="preserve">je povinný do tridsiatich (30) dní po každom čerpaní </w:t>
      </w:r>
      <w:r w:rsidRPr="003D7F8A">
        <w:rPr>
          <w:rFonts w:eastAsia="Times New Roman" w:cs="Arial"/>
          <w:iCs/>
          <w:lang w:eastAsia="cs-CZ"/>
        </w:rPr>
        <w:t>bankovej záruky</w:t>
      </w:r>
      <w:r w:rsidRPr="003D7F8A">
        <w:rPr>
          <w:rFonts w:eastAsia="Times New Roman" w:cs="Arial"/>
          <w:lang w:eastAsia="cs-CZ"/>
        </w:rPr>
        <w:t xml:space="preserve"> </w:t>
      </w:r>
      <w:r>
        <w:rPr>
          <w:rFonts w:eastAsia="Times New Roman" w:cs="Arial"/>
          <w:lang w:eastAsia="cs-CZ"/>
        </w:rPr>
        <w:t>O</w:t>
      </w:r>
      <w:r w:rsidRPr="003D7F8A">
        <w:rPr>
          <w:rFonts w:eastAsia="Times New Roman" w:cs="Arial"/>
          <w:iCs/>
          <w:lang w:eastAsia="cs-CZ"/>
        </w:rPr>
        <w:t>bjednávateľom</w:t>
      </w:r>
      <w:r w:rsidRPr="003D7F8A">
        <w:rPr>
          <w:rFonts w:eastAsia="Times New Roman" w:cs="Arial"/>
          <w:lang w:eastAsia="cs-CZ"/>
        </w:rPr>
        <w:t xml:space="preserve"> doplniť </w:t>
      </w:r>
      <w:r w:rsidRPr="003D7F8A">
        <w:rPr>
          <w:rFonts w:eastAsia="Times New Roman" w:cs="Arial"/>
          <w:iCs/>
          <w:lang w:eastAsia="cs-CZ"/>
        </w:rPr>
        <w:t>bankovú</w:t>
      </w:r>
      <w:r w:rsidRPr="003D7F8A">
        <w:rPr>
          <w:rFonts w:eastAsia="Times New Roman" w:cs="Arial"/>
          <w:i/>
          <w:iCs/>
          <w:lang w:eastAsia="cs-CZ"/>
        </w:rPr>
        <w:t xml:space="preserve"> </w:t>
      </w:r>
      <w:r w:rsidRPr="003D7F8A">
        <w:rPr>
          <w:rFonts w:eastAsia="Times New Roman" w:cs="Arial"/>
          <w:lang w:eastAsia="cs-CZ"/>
        </w:rPr>
        <w:t xml:space="preserve">záruku do jej pôvodnej výšky. Doplnením </w:t>
      </w:r>
      <w:r w:rsidRPr="003D7F8A">
        <w:rPr>
          <w:rFonts w:eastAsia="Times New Roman" w:cs="Arial"/>
          <w:iCs/>
          <w:lang w:eastAsia="cs-CZ"/>
        </w:rPr>
        <w:t>bankovej záruky</w:t>
      </w:r>
      <w:r w:rsidRPr="003D7F8A">
        <w:rPr>
          <w:rFonts w:eastAsia="Times New Roman" w:cs="Arial"/>
          <w:lang w:eastAsia="cs-CZ"/>
        </w:rPr>
        <w:t xml:space="preserve"> podľa predchádzajúcej vety sa rozumie (na základe dohody</w:t>
      </w:r>
      <w:r>
        <w:rPr>
          <w:rFonts w:eastAsia="Times New Roman" w:cs="Arial"/>
          <w:lang w:eastAsia="cs-CZ"/>
        </w:rPr>
        <w:t xml:space="preserve"> Dopravcu</w:t>
      </w:r>
      <w:r w:rsidRPr="003D7F8A">
        <w:rPr>
          <w:rFonts w:eastAsia="Times New Roman" w:cs="Arial"/>
          <w:lang w:eastAsia="cs-CZ"/>
        </w:rPr>
        <w:t xml:space="preserve"> s bankou):</w:t>
      </w:r>
    </w:p>
    <w:p w14:paraId="2FF90995" w14:textId="77777777" w:rsidR="00DB4485" w:rsidRPr="003D7F8A" w:rsidRDefault="00DB4485" w:rsidP="00DB4485">
      <w:pPr>
        <w:numPr>
          <w:ilvl w:val="0"/>
          <w:numId w:val="51"/>
        </w:numPr>
        <w:overflowPunct/>
        <w:autoSpaceDE/>
        <w:autoSpaceDN/>
        <w:adjustRightInd/>
        <w:spacing w:after="60" w:line="240" w:lineRule="auto"/>
        <w:textAlignment w:val="auto"/>
        <w:rPr>
          <w:rFonts w:ascii="Calibri" w:hAnsi="Calibri" w:cs="Arial"/>
          <w:sz w:val="22"/>
          <w:szCs w:val="22"/>
        </w:rPr>
      </w:pPr>
      <w:r w:rsidRPr="003D7F8A">
        <w:rPr>
          <w:rFonts w:ascii="Calibri" w:hAnsi="Calibri" w:cs="Arial"/>
          <w:sz w:val="22"/>
          <w:szCs w:val="22"/>
        </w:rPr>
        <w:t xml:space="preserve">rozšírenie  </w:t>
      </w:r>
      <w:r w:rsidRPr="003D7F8A">
        <w:rPr>
          <w:rFonts w:ascii="Calibri" w:hAnsi="Calibri" w:cs="Arial"/>
          <w:iCs/>
          <w:sz w:val="22"/>
          <w:szCs w:val="22"/>
        </w:rPr>
        <w:t>bankovej záruky</w:t>
      </w:r>
      <w:r w:rsidRPr="003D7F8A">
        <w:rPr>
          <w:rFonts w:ascii="Calibri" w:hAnsi="Calibri" w:cs="Arial"/>
          <w:sz w:val="22"/>
          <w:szCs w:val="22"/>
        </w:rPr>
        <w:t xml:space="preserve"> na jej pôvodnú výšku, alebo</w:t>
      </w:r>
    </w:p>
    <w:p w14:paraId="7FF15990" w14:textId="77777777" w:rsidR="00DB4485" w:rsidRPr="003D7F8A" w:rsidRDefault="00DB4485" w:rsidP="00DB4485">
      <w:pPr>
        <w:numPr>
          <w:ilvl w:val="0"/>
          <w:numId w:val="51"/>
        </w:numPr>
        <w:overflowPunct/>
        <w:autoSpaceDE/>
        <w:autoSpaceDN/>
        <w:adjustRightInd/>
        <w:spacing w:after="60" w:line="240" w:lineRule="auto"/>
        <w:textAlignment w:val="auto"/>
        <w:rPr>
          <w:rFonts w:ascii="Calibri" w:hAnsi="Calibri" w:cs="Arial"/>
          <w:sz w:val="22"/>
          <w:szCs w:val="22"/>
        </w:rPr>
      </w:pPr>
      <w:r w:rsidRPr="003D7F8A">
        <w:rPr>
          <w:rFonts w:ascii="Calibri" w:hAnsi="Calibri" w:cs="Arial"/>
          <w:sz w:val="22"/>
          <w:szCs w:val="22"/>
        </w:rPr>
        <w:t xml:space="preserve">zriadenie novej  </w:t>
      </w:r>
      <w:r w:rsidRPr="003D7F8A">
        <w:rPr>
          <w:rFonts w:ascii="Calibri" w:hAnsi="Calibri" w:cs="Arial"/>
          <w:iCs/>
          <w:sz w:val="22"/>
          <w:szCs w:val="22"/>
        </w:rPr>
        <w:t>bankovej záruky</w:t>
      </w:r>
      <w:r>
        <w:rPr>
          <w:rFonts w:ascii="Calibri" w:hAnsi="Calibri" w:cs="Arial"/>
          <w:iCs/>
          <w:sz w:val="22"/>
          <w:szCs w:val="22"/>
        </w:rPr>
        <w:t xml:space="preserve"> na jej pôvodnú výšku</w:t>
      </w:r>
      <w:r w:rsidRPr="003D7F8A">
        <w:rPr>
          <w:rFonts w:ascii="Calibri" w:hAnsi="Calibri" w:cs="Arial"/>
          <w:iCs/>
          <w:sz w:val="22"/>
          <w:szCs w:val="22"/>
        </w:rPr>
        <w:t>,</w:t>
      </w:r>
      <w:r w:rsidRPr="003D7F8A">
        <w:rPr>
          <w:rFonts w:ascii="Calibri" w:hAnsi="Calibri" w:cs="Arial"/>
          <w:i/>
          <w:iCs/>
          <w:sz w:val="22"/>
          <w:szCs w:val="22"/>
        </w:rPr>
        <w:t xml:space="preserve">            </w:t>
      </w:r>
    </w:p>
    <w:p w14:paraId="6905F19B" w14:textId="77777777" w:rsidR="00DB4485" w:rsidRPr="003D7F8A" w:rsidRDefault="00DB4485" w:rsidP="00DB4485">
      <w:pPr>
        <w:spacing w:before="120" w:after="60" w:line="276" w:lineRule="auto"/>
        <w:ind w:left="851"/>
        <w:rPr>
          <w:rFonts w:ascii="Calibri" w:hAnsi="Calibri" w:cs="Arial"/>
          <w:sz w:val="22"/>
          <w:szCs w:val="22"/>
        </w:rPr>
      </w:pPr>
      <w:r w:rsidRPr="003D7F8A">
        <w:rPr>
          <w:rFonts w:ascii="Calibri" w:hAnsi="Calibri" w:cs="Arial"/>
          <w:sz w:val="22"/>
          <w:szCs w:val="22"/>
        </w:rPr>
        <w:t xml:space="preserve">pričom </w:t>
      </w:r>
      <w:r>
        <w:rPr>
          <w:rFonts w:ascii="Calibri" w:hAnsi="Calibri" w:cs="Arial"/>
          <w:sz w:val="22"/>
          <w:szCs w:val="22"/>
        </w:rPr>
        <w:t xml:space="preserve">Dopravca </w:t>
      </w:r>
      <w:r w:rsidRPr="003D7F8A">
        <w:rPr>
          <w:rFonts w:ascii="Calibri" w:hAnsi="Calibri" w:cs="Arial"/>
          <w:sz w:val="22"/>
          <w:szCs w:val="22"/>
        </w:rPr>
        <w:t xml:space="preserve">alebo banka doručí </w:t>
      </w:r>
      <w:r>
        <w:rPr>
          <w:rFonts w:ascii="Calibri" w:hAnsi="Calibri" w:cs="Arial"/>
          <w:sz w:val="22"/>
          <w:szCs w:val="22"/>
        </w:rPr>
        <w:t>O</w:t>
      </w:r>
      <w:r w:rsidRPr="003D7F8A">
        <w:rPr>
          <w:rFonts w:ascii="Calibri" w:hAnsi="Calibri" w:cs="Arial"/>
          <w:iCs/>
          <w:sz w:val="22"/>
          <w:szCs w:val="22"/>
        </w:rPr>
        <w:t>bjednávateľovi</w:t>
      </w:r>
      <w:r w:rsidRPr="003D7F8A">
        <w:rPr>
          <w:rFonts w:ascii="Calibri" w:hAnsi="Calibri" w:cs="Arial"/>
          <w:sz w:val="22"/>
          <w:szCs w:val="22"/>
        </w:rPr>
        <w:t xml:space="preserve"> záručnú listinu, ktorou bola </w:t>
      </w:r>
      <w:r w:rsidRPr="003D7F8A">
        <w:rPr>
          <w:rFonts w:ascii="Calibri" w:hAnsi="Calibri" w:cs="Arial"/>
          <w:iCs/>
          <w:sz w:val="22"/>
          <w:szCs w:val="22"/>
        </w:rPr>
        <w:t>banková</w:t>
      </w:r>
      <w:r w:rsidRPr="003D7F8A">
        <w:rPr>
          <w:rFonts w:ascii="Calibri" w:hAnsi="Calibri" w:cs="Arial"/>
          <w:sz w:val="22"/>
          <w:szCs w:val="22"/>
        </w:rPr>
        <w:t xml:space="preserve"> </w:t>
      </w:r>
      <w:r w:rsidRPr="003D7F8A">
        <w:rPr>
          <w:rFonts w:ascii="Calibri" w:hAnsi="Calibri" w:cs="Arial"/>
          <w:iCs/>
          <w:sz w:val="22"/>
          <w:szCs w:val="22"/>
        </w:rPr>
        <w:t>záruka</w:t>
      </w:r>
      <w:r w:rsidRPr="003D7F8A">
        <w:rPr>
          <w:rFonts w:ascii="Calibri" w:hAnsi="Calibri" w:cs="Arial"/>
          <w:sz w:val="22"/>
          <w:szCs w:val="22"/>
        </w:rPr>
        <w:t xml:space="preserve"> rozšírená alebo opätovne zriadená. </w:t>
      </w:r>
    </w:p>
    <w:p w14:paraId="2412B0BC" w14:textId="77777777" w:rsidR="00DB4485" w:rsidRDefault="00DB4485" w:rsidP="00DB4485">
      <w:pPr>
        <w:pStyle w:val="Odsekzoznamu"/>
      </w:pPr>
    </w:p>
    <w:p w14:paraId="7C12E593" w14:textId="53B24802" w:rsidR="00DB4485" w:rsidRDefault="00DB4485" w:rsidP="00DB4485">
      <w:pPr>
        <w:pStyle w:val="Odsekzoznamu"/>
        <w:numPr>
          <w:ilvl w:val="1"/>
          <w:numId w:val="22"/>
        </w:numPr>
        <w:ind w:left="709" w:hanging="709"/>
        <w:jc w:val="both"/>
        <w:rPr>
          <w:color w:val="000000" w:themeColor="text1"/>
        </w:rPr>
      </w:pPr>
      <w:r w:rsidRPr="0067680B">
        <w:rPr>
          <w:color w:val="000000" w:themeColor="text1"/>
        </w:rPr>
        <w:t xml:space="preserve">Povinnosť Dopravcu podľa bodu 13.3. sa považuje za splnenú aj zložením finančných prostriedkov v požadovanej výške na účet Objednávateľa. Objednávateľ vráti takto zložené prostriedky resp. zostatok Dopravcovi  </w:t>
      </w:r>
      <w:r w:rsidR="00D850DE">
        <w:rPr>
          <w:color w:val="000000" w:themeColor="text1"/>
        </w:rPr>
        <w:t xml:space="preserve">po </w:t>
      </w:r>
      <w:r w:rsidRPr="0067680B">
        <w:rPr>
          <w:color w:val="000000" w:themeColor="text1"/>
        </w:rPr>
        <w:t xml:space="preserve"> uplynutí  </w:t>
      </w:r>
      <w:r w:rsidR="00D850DE">
        <w:rPr>
          <w:color w:val="000000" w:themeColor="text1"/>
        </w:rPr>
        <w:t xml:space="preserve">6 (šiestich) </w:t>
      </w:r>
      <w:r w:rsidRPr="0067680B">
        <w:rPr>
          <w:color w:val="000000" w:themeColor="text1"/>
        </w:rPr>
        <w:t xml:space="preserve"> </w:t>
      </w:r>
      <w:r w:rsidR="00D850DE">
        <w:rPr>
          <w:color w:val="000000" w:themeColor="text1"/>
        </w:rPr>
        <w:t>kalendárnych týždňov</w:t>
      </w:r>
      <w:r w:rsidRPr="0067680B">
        <w:rPr>
          <w:color w:val="000000" w:themeColor="text1"/>
        </w:rPr>
        <w:t xml:space="preserve">  po skončení platnosti a účinnosti Zmluvy.  </w:t>
      </w:r>
      <w:r>
        <w:rPr>
          <w:color w:val="000000" w:themeColor="text1"/>
        </w:rPr>
        <w:t xml:space="preserve">Dopravca je povinný do  tridsiatich (30) dní po každom čerpaní zo zložených finančných prostriedkov,  doplniť výšku zložených finančných prostriedkov na pôvodnú sumu.  </w:t>
      </w:r>
    </w:p>
    <w:p w14:paraId="7BFE2AF7" w14:textId="77777777" w:rsidR="00DB4485" w:rsidRDefault="00DB4485" w:rsidP="00DB4485">
      <w:pPr>
        <w:pStyle w:val="Odsekzoznamu"/>
        <w:ind w:left="709"/>
        <w:jc w:val="both"/>
        <w:rPr>
          <w:color w:val="000000" w:themeColor="text1"/>
        </w:rPr>
      </w:pPr>
    </w:p>
    <w:p w14:paraId="60C33B97" w14:textId="27190BB0" w:rsidR="00DB4485" w:rsidRDefault="00DB4485" w:rsidP="00DB4485">
      <w:pPr>
        <w:pStyle w:val="Odsekzoznamu"/>
        <w:numPr>
          <w:ilvl w:val="1"/>
          <w:numId w:val="22"/>
        </w:numPr>
        <w:ind w:left="709" w:hanging="709"/>
        <w:jc w:val="both"/>
      </w:pPr>
      <w:r w:rsidRPr="009269D8">
        <w:rPr>
          <w:color w:val="000000" w:themeColor="text1"/>
        </w:rPr>
        <w:t xml:space="preserve">Platnosť bankovej </w:t>
      </w:r>
      <w:r w:rsidRPr="009269D8">
        <w:t>záruky</w:t>
      </w:r>
      <w:r>
        <w:t xml:space="preserve"> </w:t>
      </w:r>
      <w:r w:rsidRPr="009269D8">
        <w:t xml:space="preserve">končí uplynutím </w:t>
      </w:r>
      <w:r w:rsidR="00A958D4">
        <w:t>6 (šiestich) kalendárnych týždňov</w:t>
      </w:r>
      <w:r w:rsidRPr="009269D8">
        <w:t xml:space="preserve"> po skončení platnosti a účinnosti Zmluvy.   </w:t>
      </w:r>
    </w:p>
    <w:p w14:paraId="3CD2056B" w14:textId="77777777" w:rsidR="00DB4485" w:rsidRDefault="00DB4485" w:rsidP="00DB4485">
      <w:pPr>
        <w:pStyle w:val="Odsekzoznamu"/>
        <w:ind w:left="709"/>
        <w:jc w:val="both"/>
      </w:pPr>
    </w:p>
    <w:p w14:paraId="6026B37C" w14:textId="77777777" w:rsidR="00DB4485" w:rsidRDefault="00DB4485" w:rsidP="00DB4485">
      <w:pPr>
        <w:pStyle w:val="Odsekzoznamu"/>
        <w:numPr>
          <w:ilvl w:val="1"/>
          <w:numId w:val="22"/>
        </w:numPr>
        <w:jc w:val="both"/>
      </w:pPr>
      <w:r>
        <w:t xml:space="preserve">     </w:t>
      </w:r>
      <w:r w:rsidRPr="009269D8">
        <w:t xml:space="preserve">Banková záruka zanikne: </w:t>
      </w:r>
      <w:r>
        <w:t xml:space="preserve"> </w:t>
      </w:r>
    </w:p>
    <w:p w14:paraId="47C07F2D" w14:textId="77777777" w:rsidR="00DB4485" w:rsidRDefault="00DB4485" w:rsidP="00DB4485">
      <w:pPr>
        <w:pStyle w:val="Odsekzoznamu"/>
        <w:ind w:left="420"/>
        <w:jc w:val="both"/>
      </w:pPr>
    </w:p>
    <w:p w14:paraId="3EDBC71A" w14:textId="77777777" w:rsidR="00DB4485" w:rsidRPr="009269D8" w:rsidRDefault="00DB4485" w:rsidP="00DB4485">
      <w:pPr>
        <w:pStyle w:val="Odsekzoznamu"/>
        <w:numPr>
          <w:ilvl w:val="0"/>
          <w:numId w:val="52"/>
        </w:numPr>
        <w:jc w:val="both"/>
      </w:pPr>
      <w:r w:rsidRPr="009269D8">
        <w:t xml:space="preserve">uplynutím doby platnosti, ak si  Objednávateľ  do uplynutia doby platnosti neuplatnil svoje nároky voči banke vyplývajúce z vystavenej záručnej listiny. </w:t>
      </w:r>
      <w:r w:rsidRPr="009269D8">
        <w:tab/>
      </w:r>
    </w:p>
    <w:p w14:paraId="761C85BF" w14:textId="3F3E77E0" w:rsidR="00333F48" w:rsidRPr="00A9344F" w:rsidRDefault="00333F48" w:rsidP="00333F48">
      <w:pPr>
        <w:pStyle w:val="Identifikacestran"/>
        <w:spacing w:line="276" w:lineRule="auto"/>
        <w:jc w:val="center"/>
        <w:rPr>
          <w:rFonts w:ascii="Calibri" w:hAnsi="Calibri" w:cs="Segoe UI"/>
          <w:b/>
          <w:bCs/>
          <w:color w:val="000000" w:themeColor="text1"/>
          <w:sz w:val="22"/>
          <w:szCs w:val="22"/>
        </w:rPr>
      </w:pPr>
      <w:r w:rsidRPr="00A9344F">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A9344F">
        <w:rPr>
          <w:rFonts w:ascii="Calibri" w:hAnsi="Calibri" w:cs="Segoe UI"/>
          <w:b/>
          <w:bCs/>
          <w:color w:val="000000" w:themeColor="text1"/>
          <w:sz w:val="22"/>
          <w:szCs w:val="22"/>
        </w:rPr>
        <w:t>1</w:t>
      </w:r>
      <w:r w:rsidR="003C38BD" w:rsidRPr="00A9344F">
        <w:rPr>
          <w:rFonts w:ascii="Calibri" w:hAnsi="Calibri" w:cs="Segoe UI"/>
          <w:b/>
          <w:bCs/>
          <w:color w:val="000000" w:themeColor="text1"/>
          <w:sz w:val="22"/>
          <w:szCs w:val="22"/>
        </w:rPr>
        <w:t>4</w:t>
      </w:r>
    </w:p>
    <w:p w14:paraId="3F43DD68" w14:textId="71489E0B" w:rsidR="00A9344F" w:rsidRDefault="00A9344F" w:rsidP="00333F48">
      <w:pPr>
        <w:pStyle w:val="Odsekzoznamu"/>
        <w:ind w:left="0"/>
        <w:jc w:val="center"/>
        <w:rPr>
          <w:b/>
        </w:rPr>
      </w:pPr>
      <w:r>
        <w:rPr>
          <w:b/>
        </w:rPr>
        <w:t>KOMUNIKÁCIA</w:t>
      </w:r>
      <w:r w:rsidR="00D51A3E">
        <w:rPr>
          <w:b/>
        </w:rPr>
        <w:t xml:space="preserve"> </w:t>
      </w:r>
      <w:r>
        <w:rPr>
          <w:b/>
        </w:rPr>
        <w:t xml:space="preserve">ZMLUVNÝCH STRÁN A KONTAKTNÉ OSOBY </w:t>
      </w:r>
    </w:p>
    <w:p w14:paraId="2991C3B6" w14:textId="77777777" w:rsidR="00A9344F" w:rsidRPr="00EC10EB" w:rsidRDefault="00A9344F" w:rsidP="00333F48">
      <w:pPr>
        <w:pStyle w:val="Odsekzoznamu"/>
        <w:ind w:left="0"/>
        <w:jc w:val="center"/>
        <w:rPr>
          <w:b/>
        </w:rPr>
      </w:pPr>
    </w:p>
    <w:p w14:paraId="580DEA4B" w14:textId="0C61EF8C" w:rsidR="00D53B75" w:rsidRPr="00471454" w:rsidRDefault="00A9344F" w:rsidP="00C00C1D">
      <w:pPr>
        <w:pStyle w:val="Odsekzoznamu"/>
        <w:numPr>
          <w:ilvl w:val="1"/>
          <w:numId w:val="23"/>
        </w:numPr>
        <w:ind w:left="709" w:hanging="709"/>
        <w:jc w:val="both"/>
      </w:pPr>
      <w:r w:rsidRPr="00471454">
        <w:lastRenderedPageBreak/>
        <w:t>Zmluvné strany sa dohodli, že</w:t>
      </w:r>
      <w:r w:rsidR="00D51A3E">
        <w:t xml:space="preserve"> </w:t>
      </w:r>
      <w:r w:rsidRPr="00471454">
        <w:t xml:space="preserve">komunikácia </w:t>
      </w:r>
      <w:r w:rsidR="00B16A3F" w:rsidRPr="00471454">
        <w:t>Z</w:t>
      </w:r>
      <w:r w:rsidRPr="00471454">
        <w:t>mluvných strán</w:t>
      </w:r>
      <w:r w:rsidR="00D51A3E">
        <w:t xml:space="preserve"> </w:t>
      </w:r>
      <w:r w:rsidRPr="00471454">
        <w:t>podľa tejto Zmluvy</w:t>
      </w:r>
      <w:r w:rsidR="00D51A3E">
        <w:t xml:space="preserve"> </w:t>
      </w:r>
      <w:r w:rsidR="00B16A3F" w:rsidRPr="00471454">
        <w:t xml:space="preserve">bude </w:t>
      </w:r>
      <w:r w:rsidR="00EC10EB" w:rsidRPr="00471454">
        <w:t>s výnimkou prípadov uvedených v bode</w:t>
      </w:r>
      <w:r w:rsidR="00D51A3E">
        <w:t xml:space="preserve"> </w:t>
      </w:r>
      <w:r w:rsidR="00EC10EB" w:rsidRPr="00471454">
        <w:t>14.2</w:t>
      </w:r>
      <w:r w:rsidR="00D51A3E">
        <w:t xml:space="preserve"> </w:t>
      </w:r>
      <w:r w:rsidR="00EC10EB" w:rsidRPr="00471454">
        <w:t>Zmluvy</w:t>
      </w:r>
      <w:r w:rsidR="00D51A3E">
        <w:t xml:space="preserve"> </w:t>
      </w:r>
      <w:r w:rsidR="00B16A3F" w:rsidRPr="00471454">
        <w:t xml:space="preserve">prebiehať </w:t>
      </w:r>
      <w:r w:rsidR="00314443" w:rsidRPr="00471454">
        <w:t>v slovenskom alebo českom jazyku</w:t>
      </w:r>
      <w:r w:rsidR="00A3121E" w:rsidRPr="00471454">
        <w:t xml:space="preserve"> nasledovne:</w:t>
      </w:r>
      <w:r w:rsidR="00D51A3E">
        <w:t xml:space="preserve"> </w:t>
      </w:r>
      <w:r w:rsidR="00B16A3F" w:rsidRPr="00471454">
        <w:t>v písomnej forme a</w:t>
      </w:r>
      <w:r w:rsidR="00D51A3E">
        <w:t xml:space="preserve"> </w:t>
      </w:r>
      <w:r w:rsidR="00B16A3F" w:rsidRPr="00471454">
        <w:t>to buď v listinnej</w:t>
      </w:r>
      <w:r w:rsidR="00D51A3E">
        <w:t xml:space="preserve"> </w:t>
      </w:r>
      <w:r w:rsidR="00B16A3F" w:rsidRPr="00471454">
        <w:t>podobe alebo elektronickej podobe</w:t>
      </w:r>
      <w:r w:rsidR="00D51A3E">
        <w:t xml:space="preserve"> </w:t>
      </w:r>
      <w:r w:rsidR="00B16A3F" w:rsidRPr="00471454">
        <w:t>a bude doručovaná druhej Zmluvnej strane niektorým z týchto spôsobov:</w:t>
      </w:r>
      <w:r w:rsidR="00D51A3E">
        <w:t xml:space="preserve"> </w:t>
      </w:r>
    </w:p>
    <w:p w14:paraId="28E21C89" w14:textId="77777777" w:rsidR="00D53B75" w:rsidRPr="00471454" w:rsidRDefault="00FC061E" w:rsidP="00F84E84">
      <w:pPr>
        <w:pStyle w:val="Odsekzoznamu"/>
        <w:numPr>
          <w:ilvl w:val="0"/>
          <w:numId w:val="25"/>
        </w:numPr>
        <w:ind w:left="1276" w:hanging="425"/>
        <w:jc w:val="both"/>
      </w:pPr>
      <w:r w:rsidRPr="00471454">
        <w:t>o</w:t>
      </w:r>
      <w:r w:rsidR="00B16A3F" w:rsidRPr="00471454">
        <w:t xml:space="preserve">sobne, </w:t>
      </w:r>
    </w:p>
    <w:p w14:paraId="056D6CB8" w14:textId="77777777" w:rsidR="00D53B75" w:rsidRDefault="00B16A3F" w:rsidP="00F84E84">
      <w:pPr>
        <w:pStyle w:val="Odsekzoznamu"/>
        <w:numPr>
          <w:ilvl w:val="0"/>
          <w:numId w:val="25"/>
        </w:numPr>
        <w:ind w:left="1276" w:hanging="425"/>
        <w:jc w:val="both"/>
      </w:pPr>
      <w:r w:rsidRPr="00EC10EB">
        <w:t>poštou</w:t>
      </w:r>
      <w:r w:rsidR="00A3121E">
        <w:t xml:space="preserve"> alebo</w:t>
      </w:r>
      <w:r w:rsidRPr="00EC10EB">
        <w:t xml:space="preserve"> kuriérom</w:t>
      </w:r>
      <w:r w:rsidR="00A3121E">
        <w:t xml:space="preserve"> ako doporučená zásielka</w:t>
      </w:r>
      <w:r w:rsidRPr="00EC10EB">
        <w:t xml:space="preserve">, </w:t>
      </w:r>
    </w:p>
    <w:p w14:paraId="51F0841E" w14:textId="77777777" w:rsidR="00D53B75" w:rsidRDefault="00B16A3F" w:rsidP="00F84E84">
      <w:pPr>
        <w:pStyle w:val="Odsekzoznamu"/>
        <w:numPr>
          <w:ilvl w:val="0"/>
          <w:numId w:val="25"/>
        </w:numPr>
        <w:ind w:left="1276" w:hanging="425"/>
        <w:jc w:val="both"/>
      </w:pPr>
      <w:r w:rsidRPr="00EC10EB">
        <w:t xml:space="preserve">do elektronickej schránky </w:t>
      </w:r>
      <w:r w:rsidR="00A3121E">
        <w:t xml:space="preserve">ako elektronický dokument, ktorý sa doručuje do vlastných rúk </w:t>
      </w:r>
    </w:p>
    <w:p w14:paraId="1309525C" w14:textId="77777777" w:rsidR="00333F48" w:rsidRPr="00EC10EB" w:rsidRDefault="00EC10EB" w:rsidP="00F84E84">
      <w:pPr>
        <w:pStyle w:val="Odsekzoznamu"/>
        <w:numPr>
          <w:ilvl w:val="0"/>
          <w:numId w:val="25"/>
        </w:numPr>
        <w:ind w:left="1276" w:hanging="425"/>
        <w:jc w:val="both"/>
      </w:pPr>
      <w:r>
        <w:t>prostredníctvom elektronickej pošty (e-</w:t>
      </w:r>
      <w:r w:rsidR="00B16A3F" w:rsidRPr="00EC10EB">
        <w:t>mailom</w:t>
      </w:r>
      <w:r>
        <w:t>)</w:t>
      </w:r>
      <w:r w:rsidR="00B16A3F" w:rsidRPr="00EC10EB">
        <w:t xml:space="preserve">. </w:t>
      </w:r>
    </w:p>
    <w:p w14:paraId="67A956A1" w14:textId="77777777" w:rsidR="00B16A3F" w:rsidRPr="00EC10EB" w:rsidRDefault="00B16A3F" w:rsidP="00B16A3F">
      <w:pPr>
        <w:pStyle w:val="Odsekzoznamu"/>
        <w:ind w:left="420"/>
        <w:jc w:val="both"/>
      </w:pPr>
    </w:p>
    <w:p w14:paraId="666D5C11" w14:textId="77777777" w:rsidR="00EC10EB" w:rsidRDefault="00B16A3F" w:rsidP="00C00C1D">
      <w:pPr>
        <w:pStyle w:val="Odsekzoznamu"/>
        <w:numPr>
          <w:ilvl w:val="1"/>
          <w:numId w:val="23"/>
        </w:numPr>
        <w:ind w:left="709" w:hanging="709"/>
        <w:jc w:val="both"/>
      </w:pPr>
      <w:r w:rsidRPr="00EC10EB">
        <w:t xml:space="preserve">Zmluvné strany sa dohodli, že </w:t>
      </w:r>
      <w:r w:rsidR="00EC10EB">
        <w:t xml:space="preserve">tieto </w:t>
      </w:r>
      <w:r w:rsidRPr="00EC10EB">
        <w:t>dokumenty</w:t>
      </w:r>
      <w:r w:rsidR="00EC10EB">
        <w:t xml:space="preserve">: </w:t>
      </w:r>
    </w:p>
    <w:p w14:paraId="0C71E281" w14:textId="77777777" w:rsidR="00EC10EB" w:rsidRPr="00EC10EB" w:rsidRDefault="00EC10EB" w:rsidP="00EC10EB">
      <w:pPr>
        <w:pStyle w:val="Odsekzoznamu"/>
      </w:pPr>
    </w:p>
    <w:p w14:paraId="080B18AD" w14:textId="4C3CC087" w:rsidR="00EC10EB" w:rsidRDefault="00EC10EB" w:rsidP="00F84E84">
      <w:pPr>
        <w:pStyle w:val="Odsekzoznamu"/>
        <w:numPr>
          <w:ilvl w:val="0"/>
          <w:numId w:val="24"/>
        </w:numPr>
        <w:ind w:left="1276" w:hanging="425"/>
        <w:jc w:val="both"/>
      </w:pPr>
      <w:r w:rsidRPr="00EC10EB">
        <w:t>dokumenty, ktorými sa mení rozsah Služby v zmysle bodov</w:t>
      </w:r>
      <w:r w:rsidR="00D51A3E">
        <w:t xml:space="preserve"> </w:t>
      </w:r>
      <w:r w:rsidRPr="00EC10EB">
        <w:t>5.4 až 5.8</w:t>
      </w:r>
      <w:r w:rsidR="00D51A3E">
        <w:t xml:space="preserve"> </w:t>
      </w:r>
      <w:r w:rsidRPr="00EC10EB">
        <w:t>Zmluvy,</w:t>
      </w:r>
      <w:r w:rsidR="00D51A3E">
        <w:t xml:space="preserve"> </w:t>
      </w:r>
    </w:p>
    <w:p w14:paraId="2CBE65F6" w14:textId="77777777" w:rsidR="00EC10EB" w:rsidRDefault="00EC10EB" w:rsidP="00F84E84">
      <w:pPr>
        <w:pStyle w:val="Odsekzoznamu"/>
        <w:numPr>
          <w:ilvl w:val="0"/>
          <w:numId w:val="24"/>
        </w:numPr>
        <w:ind w:left="1276" w:hanging="425"/>
        <w:jc w:val="both"/>
      </w:pPr>
      <w:r w:rsidRPr="00EC10EB">
        <w:t xml:space="preserve">štvrťročné zúčtovanie Objednávateľa podľa bodu 6.8 písm. c) Zmluvy, </w:t>
      </w:r>
    </w:p>
    <w:p w14:paraId="1F5A624A" w14:textId="55588B5E" w:rsidR="00EC10EB" w:rsidRDefault="00EC10EB" w:rsidP="00F84E84">
      <w:pPr>
        <w:pStyle w:val="Odsekzoznamu"/>
        <w:numPr>
          <w:ilvl w:val="0"/>
          <w:numId w:val="24"/>
        </w:numPr>
        <w:ind w:left="1276" w:hanging="425"/>
        <w:jc w:val="both"/>
      </w:pPr>
      <w:r w:rsidRPr="00EC10EB">
        <w:t>námietky Dopravcu podľa</w:t>
      </w:r>
      <w:r w:rsidR="00D51A3E">
        <w:t xml:space="preserve"> </w:t>
      </w:r>
      <w:r w:rsidRPr="00EC10EB">
        <w:t>bodu</w:t>
      </w:r>
      <w:r w:rsidR="00D51A3E">
        <w:t xml:space="preserve"> </w:t>
      </w:r>
      <w:r w:rsidRPr="00EC10EB">
        <w:t>6.8 písm. d)</w:t>
      </w:r>
      <w:r w:rsidR="00D51A3E">
        <w:t xml:space="preserve"> </w:t>
      </w:r>
      <w:r w:rsidRPr="00EC10EB">
        <w:t>Zmluvy,</w:t>
      </w:r>
      <w:r w:rsidR="00D51A3E">
        <w:t xml:space="preserve"> </w:t>
      </w:r>
    </w:p>
    <w:p w14:paraId="69797524" w14:textId="69862C21" w:rsidR="00EC10EB" w:rsidRDefault="00EC10EB" w:rsidP="00F84E84">
      <w:pPr>
        <w:pStyle w:val="Odsekzoznamu"/>
        <w:numPr>
          <w:ilvl w:val="0"/>
          <w:numId w:val="24"/>
        </w:numPr>
        <w:ind w:left="1276" w:hanging="425"/>
        <w:jc w:val="both"/>
      </w:pPr>
      <w:r w:rsidRPr="00EC10EB">
        <w:t xml:space="preserve">oznámenia Objednávateľa </w:t>
      </w:r>
      <w:r w:rsidR="006222D2">
        <w:t>o aktualizácii Príloh č.</w:t>
      </w:r>
      <w:r w:rsidR="00D51A3E">
        <w:t xml:space="preserve"> </w:t>
      </w:r>
      <w:r w:rsidR="006222D2">
        <w:t>4 ,5 a 6 Zmluvy podľa článku</w:t>
      </w:r>
      <w:r w:rsidR="00D51A3E">
        <w:t xml:space="preserve"> </w:t>
      </w:r>
      <w:r w:rsidR="006222D2">
        <w:t>7</w:t>
      </w:r>
      <w:r w:rsidR="00D51A3E">
        <w:t xml:space="preserve"> </w:t>
      </w:r>
      <w:r w:rsidR="006222D2">
        <w:t>Zmluvy</w:t>
      </w:r>
      <w:r w:rsidR="00D53B75">
        <w:t>,</w:t>
      </w:r>
    </w:p>
    <w:p w14:paraId="738FD21F" w14:textId="75912EE4" w:rsidR="00D53B75" w:rsidRDefault="00A3121E" w:rsidP="00F84E84">
      <w:pPr>
        <w:pStyle w:val="Odsekzoznamu"/>
        <w:numPr>
          <w:ilvl w:val="0"/>
          <w:numId w:val="24"/>
        </w:numPr>
        <w:ind w:left="1276" w:hanging="425"/>
        <w:jc w:val="both"/>
      </w:pPr>
      <w:r>
        <w:t>oznámenia Dopravcu o zmene alebo doplnení subdodávateľa</w:t>
      </w:r>
      <w:r w:rsidR="00D51A3E">
        <w:t xml:space="preserve"> </w:t>
      </w:r>
      <w:r>
        <w:t>alebo o zmene údajov o subdodávateľovi - aktualizácia Prílohy č.</w:t>
      </w:r>
      <w:r w:rsidR="00D51A3E">
        <w:t xml:space="preserve"> </w:t>
      </w:r>
      <w:r>
        <w:t>9</w:t>
      </w:r>
      <w:r w:rsidR="00D51A3E">
        <w:t xml:space="preserve"> </w:t>
      </w:r>
      <w:r>
        <w:t>podľa článku</w:t>
      </w:r>
      <w:r w:rsidR="00D51A3E">
        <w:t xml:space="preserve"> </w:t>
      </w:r>
      <w:r>
        <w:t>10</w:t>
      </w:r>
      <w:r w:rsidR="00D51A3E">
        <w:t xml:space="preserve"> </w:t>
      </w:r>
      <w:r>
        <w:t>Zmluvy</w:t>
      </w:r>
      <w:r w:rsidR="00D53B75">
        <w:t xml:space="preserve">, </w:t>
      </w:r>
    </w:p>
    <w:p w14:paraId="6F7CEC9D" w14:textId="419B0944" w:rsidR="00A3121E" w:rsidRDefault="00D53B75" w:rsidP="00F84E84">
      <w:pPr>
        <w:pStyle w:val="Odsekzoznamu"/>
        <w:numPr>
          <w:ilvl w:val="0"/>
          <w:numId w:val="24"/>
        </w:numPr>
        <w:ind w:left="1276" w:hanging="425"/>
        <w:jc w:val="both"/>
      </w:pPr>
      <w:r>
        <w:t>oznámenie Objednávateľa</w:t>
      </w:r>
      <w:r w:rsidR="00D51A3E">
        <w:t xml:space="preserve"> </w:t>
      </w:r>
      <w:r>
        <w:t>o rozsahu splnomocnenia Integrátora konať v mene a na účet Objednávateľa v zmysle bodu</w:t>
      </w:r>
      <w:r w:rsidR="00D51A3E">
        <w:t xml:space="preserve"> </w:t>
      </w:r>
      <w:r>
        <w:t>9.4</w:t>
      </w:r>
      <w:r w:rsidR="00D51A3E">
        <w:t xml:space="preserve"> </w:t>
      </w:r>
      <w:r>
        <w:t xml:space="preserve">Zmluvy, </w:t>
      </w:r>
    </w:p>
    <w:p w14:paraId="268E3EE5" w14:textId="09A25133" w:rsidR="003A4993" w:rsidRDefault="003A4993" w:rsidP="00F84E84">
      <w:pPr>
        <w:pStyle w:val="Odsekzoznamu"/>
        <w:numPr>
          <w:ilvl w:val="0"/>
          <w:numId w:val="24"/>
        </w:numPr>
        <w:ind w:left="1276" w:hanging="425"/>
        <w:jc w:val="both"/>
      </w:pPr>
      <w:r>
        <w:t xml:space="preserve">oznámenie o zmene </w:t>
      </w:r>
      <w:r w:rsidRPr="00BE00DA">
        <w:rPr>
          <w:rFonts w:cs="Segoe UI"/>
        </w:rPr>
        <w:t>identifikačných údajov</w:t>
      </w:r>
      <w:r w:rsidR="00D51A3E">
        <w:rPr>
          <w:rFonts w:cs="Segoe UI"/>
        </w:rPr>
        <w:t xml:space="preserve"> </w:t>
      </w:r>
      <w:r w:rsidRPr="00BE00DA">
        <w:rPr>
          <w:rFonts w:cs="Segoe UI"/>
        </w:rPr>
        <w:t>uvedených</w:t>
      </w:r>
      <w:r w:rsidR="00D51A3E">
        <w:rPr>
          <w:rFonts w:cs="Segoe UI"/>
        </w:rPr>
        <w:t xml:space="preserve"> </w:t>
      </w:r>
      <w:r w:rsidRPr="00BE00DA">
        <w:rPr>
          <w:rFonts w:cs="Segoe UI"/>
        </w:rPr>
        <w:t>v</w:t>
      </w:r>
      <w:r>
        <w:rPr>
          <w:rFonts w:cs="Segoe UI"/>
        </w:rPr>
        <w:t> článku 1</w:t>
      </w:r>
      <w:r w:rsidR="00D51A3E">
        <w:rPr>
          <w:rFonts w:cs="Segoe UI"/>
        </w:rPr>
        <w:t xml:space="preserve"> </w:t>
      </w:r>
      <w:r>
        <w:rPr>
          <w:rFonts w:cs="Segoe UI"/>
        </w:rPr>
        <w:t>Zmluvy alebo oznámenie o zmene kontaktných osôb uvedených v článku</w:t>
      </w:r>
      <w:r w:rsidR="00D51A3E">
        <w:rPr>
          <w:rFonts w:cs="Segoe UI"/>
        </w:rPr>
        <w:t xml:space="preserve"> </w:t>
      </w:r>
      <w:r>
        <w:rPr>
          <w:rFonts w:cs="Segoe UI"/>
        </w:rPr>
        <w:t>14</w:t>
      </w:r>
      <w:r w:rsidR="00D51A3E">
        <w:rPr>
          <w:rFonts w:cs="Segoe UI"/>
        </w:rPr>
        <w:t xml:space="preserve"> </w:t>
      </w:r>
      <w:r>
        <w:rPr>
          <w:rFonts w:cs="Segoe UI"/>
        </w:rPr>
        <w:t>Zmluvy,</w:t>
      </w:r>
      <w:r w:rsidR="00D51A3E">
        <w:rPr>
          <w:rFonts w:cs="Segoe UI"/>
        </w:rPr>
        <w:t xml:space="preserve"> </w:t>
      </w:r>
    </w:p>
    <w:p w14:paraId="3A0F9469" w14:textId="49D3FF26" w:rsidR="00D53B75" w:rsidRDefault="00D53B75" w:rsidP="00F84E84">
      <w:pPr>
        <w:pStyle w:val="Odsekzoznamu"/>
        <w:numPr>
          <w:ilvl w:val="0"/>
          <w:numId w:val="24"/>
        </w:numPr>
        <w:ind w:left="1276" w:hanging="425"/>
        <w:jc w:val="both"/>
      </w:pPr>
      <w:r>
        <w:t>dokumenty,</w:t>
      </w:r>
      <w:r w:rsidR="00D51A3E">
        <w:t xml:space="preserve"> </w:t>
      </w:r>
      <w:r w:rsidRPr="00EC10EB">
        <w:t xml:space="preserve">ktorými zaniká právny vzťah založený touto Zmluvou, </w:t>
      </w:r>
    </w:p>
    <w:p w14:paraId="02BD42FC" w14:textId="78BB2AE0" w:rsidR="00707670" w:rsidRDefault="00707670" w:rsidP="00F84E84">
      <w:pPr>
        <w:pStyle w:val="Odsekzoznamu"/>
        <w:numPr>
          <w:ilvl w:val="0"/>
          <w:numId w:val="24"/>
        </w:numPr>
        <w:ind w:left="1276" w:hanging="425"/>
        <w:jc w:val="both"/>
      </w:pPr>
      <w:r>
        <w:t>dokumenty, ktorými Objednávateľ uplatňuje opciu podľa tejto Zmluvy alebo</w:t>
      </w:r>
      <w:r w:rsidR="00D51A3E">
        <w:t xml:space="preserve"> </w:t>
      </w:r>
      <w:r>
        <w:t xml:space="preserve">súťažných podkladov v Procese verejného obstarávania, </w:t>
      </w:r>
    </w:p>
    <w:p w14:paraId="31BF71EC" w14:textId="77777777" w:rsidR="00EC10EB" w:rsidRDefault="00EC10EB" w:rsidP="00EC10EB">
      <w:pPr>
        <w:pStyle w:val="Odsekzoznamu"/>
      </w:pPr>
    </w:p>
    <w:p w14:paraId="1882434E" w14:textId="2FF1CFE6" w:rsidR="00D53B75" w:rsidRDefault="00EC10EB" w:rsidP="00047354">
      <w:pPr>
        <w:pStyle w:val="Odsekzoznamu"/>
        <w:ind w:left="709"/>
        <w:jc w:val="both"/>
      </w:pPr>
      <w:r w:rsidRPr="00471454">
        <w:t>budú vyhotovené v</w:t>
      </w:r>
      <w:r w:rsidR="00314443" w:rsidRPr="00471454">
        <w:t> slovenskom jazyku v</w:t>
      </w:r>
      <w:r w:rsidR="00D51A3E">
        <w:t xml:space="preserve"> </w:t>
      </w:r>
      <w:r w:rsidRPr="00471454">
        <w:t>písomnej forme a to buď v listinnej podobe alebo v</w:t>
      </w:r>
      <w:r w:rsidRPr="00D53B75">
        <w:t xml:space="preserve"> elektronickej podobe autorizované </w:t>
      </w:r>
      <w:r w:rsidRPr="00D53B75">
        <w:rPr>
          <w:rFonts w:cstheme="majorHAnsi"/>
          <w:szCs w:val="24"/>
        </w:rPr>
        <w:t>v zmysle zákona č. 305/2013 Z. z. o elektronickej podobe výkonu pôsobnosti orgánov verejnej moci a o zmene a doplnení niektorých zákonov (zákon o e-</w:t>
      </w:r>
      <w:proofErr w:type="spellStart"/>
      <w:r w:rsidRPr="00D53B75">
        <w:rPr>
          <w:rFonts w:cstheme="majorHAnsi"/>
          <w:szCs w:val="24"/>
        </w:rPr>
        <w:t>Governmente</w:t>
      </w:r>
      <w:proofErr w:type="spellEnd"/>
      <w:r w:rsidRPr="00D53B75">
        <w:rPr>
          <w:rFonts w:cstheme="majorHAnsi"/>
          <w:szCs w:val="24"/>
        </w:rPr>
        <w:t>) v znení neskorších predpisov</w:t>
      </w:r>
      <w:r w:rsidRPr="00D53B75">
        <w:t xml:space="preserve"> a budú doručované druhej Zmluvnej strane niektorým z týchto spôsobov: </w:t>
      </w:r>
    </w:p>
    <w:p w14:paraId="585CC646" w14:textId="77777777" w:rsidR="00D53B75" w:rsidRDefault="00EC10EB" w:rsidP="00F84E84">
      <w:pPr>
        <w:pStyle w:val="Odsekzoznamu"/>
        <w:numPr>
          <w:ilvl w:val="0"/>
          <w:numId w:val="26"/>
        </w:numPr>
        <w:ind w:left="1276" w:hanging="425"/>
      </w:pPr>
      <w:r w:rsidRPr="00D53B75">
        <w:t xml:space="preserve">osobne, </w:t>
      </w:r>
    </w:p>
    <w:p w14:paraId="7A2F5B72" w14:textId="77777777" w:rsidR="00D53B75" w:rsidRDefault="00EC10EB" w:rsidP="00F84E84">
      <w:pPr>
        <w:pStyle w:val="Odsekzoznamu"/>
        <w:numPr>
          <w:ilvl w:val="0"/>
          <w:numId w:val="26"/>
        </w:numPr>
        <w:ind w:left="1276" w:hanging="425"/>
      </w:pPr>
      <w:r w:rsidRPr="00D53B75">
        <w:t xml:space="preserve">poštou </w:t>
      </w:r>
      <w:r w:rsidR="00D53B75" w:rsidRPr="00D53B75">
        <w:t xml:space="preserve">alebo kuriérom </w:t>
      </w:r>
      <w:r w:rsidRPr="00D53B75">
        <w:t xml:space="preserve">ako doporučená zásielka, </w:t>
      </w:r>
    </w:p>
    <w:p w14:paraId="05D41376" w14:textId="762DBA53" w:rsidR="00EC10EB" w:rsidRPr="00D53B75" w:rsidRDefault="00EC10EB" w:rsidP="00F84E84">
      <w:pPr>
        <w:pStyle w:val="Odsekzoznamu"/>
        <w:numPr>
          <w:ilvl w:val="0"/>
          <w:numId w:val="26"/>
        </w:numPr>
        <w:ind w:left="1276" w:hanging="425"/>
      </w:pPr>
      <w:r w:rsidRPr="00D53B75">
        <w:t>do elektronickej schránky</w:t>
      </w:r>
      <w:r w:rsidR="00D51A3E">
        <w:t xml:space="preserve"> </w:t>
      </w:r>
      <w:r w:rsidRPr="00D53B75">
        <w:t>ako elektronický dokument, ktorý sa doručuje do vlastných rúk</w:t>
      </w:r>
      <w:r w:rsidR="00D53B75" w:rsidRPr="00D53B75">
        <w:t>.</w:t>
      </w:r>
      <w:r w:rsidR="00D51A3E">
        <w:t xml:space="preserve"> </w:t>
      </w:r>
    </w:p>
    <w:p w14:paraId="33FB50D6" w14:textId="0C50CD76" w:rsidR="00571B17" w:rsidRPr="00571B17" w:rsidRDefault="00B16A3F" w:rsidP="00C00C1D">
      <w:pPr>
        <w:pStyle w:val="Zkladntext"/>
        <w:numPr>
          <w:ilvl w:val="1"/>
          <w:numId w:val="23"/>
        </w:numPr>
        <w:spacing w:before="240"/>
        <w:ind w:left="709" w:hanging="709"/>
        <w:rPr>
          <w:rFonts w:ascii="Calibri" w:hAnsi="Calibri" w:cstheme="majorHAnsi"/>
          <w:sz w:val="22"/>
          <w:szCs w:val="22"/>
          <w:lang w:val="sk-SK"/>
        </w:rPr>
      </w:pPr>
      <w:r w:rsidRPr="00571B17">
        <w:rPr>
          <w:rFonts w:ascii="Calibri" w:hAnsi="Calibri" w:cstheme="majorHAnsi"/>
          <w:sz w:val="22"/>
          <w:szCs w:val="22"/>
        </w:rPr>
        <w:t>Listinná zásielka sa považuje za doručenú v deň jej prevzatia adresátom. Listinná zásielka sa považuje za doručenú aj dňom, kedy ju adresát odmietol prevziať alebo dňom uplynutia úložnej lehoty na pošte, prípadne dňom, ktorý bude označený na zásielke ako deň neúspešného doručenia z dôvodu „Adresát neznámy“, a to aj v prípade, ak sa adresát o tom nedozvie.</w:t>
      </w:r>
      <w:r w:rsidR="00D51A3E">
        <w:rPr>
          <w:rFonts w:ascii="Calibri" w:hAnsi="Calibri" w:cstheme="majorHAnsi"/>
          <w:sz w:val="22"/>
          <w:szCs w:val="22"/>
        </w:rPr>
        <w:t xml:space="preserve"> </w:t>
      </w:r>
    </w:p>
    <w:p w14:paraId="4B58F9B5" w14:textId="6EBD4234" w:rsidR="00B16A3F" w:rsidRPr="00543570" w:rsidRDefault="00B16A3F" w:rsidP="00C00C1D">
      <w:pPr>
        <w:pStyle w:val="Zkladntext"/>
        <w:numPr>
          <w:ilvl w:val="1"/>
          <w:numId w:val="23"/>
        </w:numPr>
        <w:spacing w:before="240"/>
        <w:ind w:left="709" w:hanging="709"/>
        <w:rPr>
          <w:rFonts w:ascii="Calibri" w:hAnsi="Calibri" w:cstheme="majorHAnsi"/>
          <w:sz w:val="22"/>
          <w:szCs w:val="22"/>
        </w:rPr>
      </w:pPr>
      <w:r w:rsidRPr="00543570">
        <w:rPr>
          <w:rFonts w:ascii="Calibri" w:hAnsi="Calibri" w:cstheme="majorHAnsi"/>
          <w:sz w:val="22"/>
          <w:szCs w:val="22"/>
        </w:rPr>
        <w:t xml:space="preserve">Elektronická zásielka </w:t>
      </w:r>
      <w:r w:rsidR="00571B17" w:rsidRPr="00543570">
        <w:rPr>
          <w:rFonts w:ascii="Calibri" w:hAnsi="Calibri" w:cstheme="majorHAnsi"/>
          <w:sz w:val="22"/>
          <w:szCs w:val="22"/>
          <w:lang w:val="sk-SK"/>
        </w:rPr>
        <w:t xml:space="preserve">doručovaná do elektronickej schránky </w:t>
      </w:r>
      <w:r w:rsidRPr="00543570">
        <w:rPr>
          <w:rFonts w:ascii="Calibri" w:hAnsi="Calibri" w:cstheme="majorHAnsi"/>
          <w:sz w:val="22"/>
          <w:szCs w:val="22"/>
        </w:rPr>
        <w:t xml:space="preserve">sa považuje za doručenú v deň </w:t>
      </w:r>
      <w:r w:rsidR="00A17593">
        <w:rPr>
          <w:rFonts w:ascii="Calibri" w:hAnsi="Calibri" w:cstheme="majorHAnsi"/>
          <w:sz w:val="22"/>
          <w:szCs w:val="22"/>
          <w:lang w:val="sk-SK"/>
        </w:rPr>
        <w:t>jej prevzatia adresátom alebo</w:t>
      </w:r>
      <w:r w:rsidR="00D51A3E">
        <w:rPr>
          <w:rFonts w:ascii="Calibri" w:hAnsi="Calibri" w:cstheme="majorHAnsi"/>
          <w:sz w:val="22"/>
          <w:szCs w:val="22"/>
          <w:lang w:val="sk-SK"/>
        </w:rPr>
        <w:t xml:space="preserve"> </w:t>
      </w:r>
      <w:r w:rsidR="00A17593">
        <w:rPr>
          <w:rFonts w:ascii="Calibri" w:hAnsi="Calibri" w:cstheme="majorHAnsi"/>
          <w:sz w:val="22"/>
          <w:szCs w:val="22"/>
          <w:lang w:val="sk-SK"/>
        </w:rPr>
        <w:t>uplynutím úložnej doby</w:t>
      </w:r>
      <w:r w:rsidR="00D51A3E">
        <w:rPr>
          <w:rFonts w:ascii="Calibri" w:hAnsi="Calibri" w:cstheme="majorHAnsi"/>
          <w:sz w:val="22"/>
          <w:szCs w:val="22"/>
          <w:lang w:val="sk-SK"/>
        </w:rPr>
        <w:t xml:space="preserve"> </w:t>
      </w:r>
      <w:r w:rsidR="00A17593">
        <w:rPr>
          <w:rFonts w:ascii="Calibri" w:hAnsi="Calibri" w:cstheme="majorHAnsi"/>
          <w:sz w:val="22"/>
          <w:szCs w:val="22"/>
          <w:lang w:val="sk-SK"/>
        </w:rPr>
        <w:t xml:space="preserve">5 </w:t>
      </w:r>
      <w:r w:rsidR="00E1347F">
        <w:rPr>
          <w:rFonts w:ascii="Calibri" w:hAnsi="Calibri" w:cstheme="majorHAnsi"/>
          <w:sz w:val="22"/>
          <w:szCs w:val="22"/>
          <w:lang w:val="sk-SK"/>
        </w:rPr>
        <w:t>kalendárnych</w:t>
      </w:r>
      <w:r w:rsidR="00D51A3E">
        <w:rPr>
          <w:rFonts w:ascii="Calibri" w:hAnsi="Calibri" w:cstheme="majorHAnsi"/>
          <w:sz w:val="22"/>
          <w:szCs w:val="22"/>
          <w:lang w:val="sk-SK"/>
        </w:rPr>
        <w:t xml:space="preserve"> </w:t>
      </w:r>
      <w:r w:rsidR="00A17593">
        <w:rPr>
          <w:rFonts w:ascii="Calibri" w:hAnsi="Calibri" w:cstheme="majorHAnsi"/>
          <w:sz w:val="22"/>
          <w:szCs w:val="22"/>
          <w:lang w:val="sk-SK"/>
        </w:rPr>
        <w:t xml:space="preserve">dní, aj keď sa adresát o tom nedozvie. </w:t>
      </w:r>
    </w:p>
    <w:p w14:paraId="2F707809" w14:textId="683DB8BF" w:rsidR="003A4993" w:rsidRPr="00543570" w:rsidRDefault="00571B17" w:rsidP="00C00C1D">
      <w:pPr>
        <w:pStyle w:val="Zkladntext"/>
        <w:numPr>
          <w:ilvl w:val="1"/>
          <w:numId w:val="23"/>
        </w:numPr>
        <w:spacing w:before="240"/>
        <w:ind w:left="709" w:hanging="709"/>
        <w:rPr>
          <w:rFonts w:ascii="Calibri" w:hAnsi="Calibri" w:cstheme="majorHAnsi"/>
          <w:sz w:val="22"/>
          <w:szCs w:val="22"/>
        </w:rPr>
      </w:pPr>
      <w:r w:rsidRPr="00543570">
        <w:rPr>
          <w:rFonts w:ascii="Calibri" w:hAnsi="Calibri" w:cstheme="majorHAnsi"/>
          <w:sz w:val="22"/>
          <w:szCs w:val="22"/>
          <w:lang w:val="sk-SK"/>
        </w:rPr>
        <w:lastRenderedPageBreak/>
        <w:t>Elektronická zásielka doručovaná prostredníctvom elektronickej pošty</w:t>
      </w:r>
      <w:r w:rsidR="003A4993" w:rsidRPr="00543570">
        <w:rPr>
          <w:rFonts w:ascii="Calibri" w:hAnsi="Calibri" w:cstheme="majorHAnsi"/>
          <w:sz w:val="22"/>
          <w:szCs w:val="22"/>
          <w:lang w:val="sk-SK"/>
        </w:rPr>
        <w:t xml:space="preserve"> (e-mailom)</w:t>
      </w:r>
      <w:r w:rsidR="00D51A3E">
        <w:rPr>
          <w:rFonts w:ascii="Calibri" w:hAnsi="Calibri" w:cstheme="majorHAnsi"/>
          <w:sz w:val="22"/>
          <w:szCs w:val="22"/>
          <w:lang w:val="sk-SK"/>
        </w:rPr>
        <w:t xml:space="preserve"> </w:t>
      </w:r>
      <w:r w:rsidRPr="00543570">
        <w:rPr>
          <w:rFonts w:ascii="Calibri" w:hAnsi="Calibri" w:cstheme="majorHAnsi"/>
          <w:sz w:val="22"/>
          <w:szCs w:val="22"/>
          <w:lang w:val="sk-SK"/>
        </w:rPr>
        <w:t xml:space="preserve">sa považuje za doručenú </w:t>
      </w:r>
      <w:r w:rsidR="003A4993" w:rsidRPr="00543570">
        <w:rPr>
          <w:rFonts w:ascii="Calibri" w:hAnsi="Calibri" w:cstheme="majorHAnsi"/>
          <w:sz w:val="22"/>
          <w:szCs w:val="22"/>
          <w:lang w:val="sk-SK"/>
        </w:rPr>
        <w:t xml:space="preserve">v okamihu </w:t>
      </w:r>
      <w:proofErr w:type="spellStart"/>
      <w:r w:rsidR="003A4993" w:rsidRPr="00543570">
        <w:rPr>
          <w:rFonts w:ascii="Calibri" w:hAnsi="Calibri" w:cstheme="majorHAnsi"/>
          <w:sz w:val="22"/>
          <w:szCs w:val="22"/>
          <w:lang w:val="sk-SK"/>
        </w:rPr>
        <w:t>obdržania</w:t>
      </w:r>
      <w:proofErr w:type="spellEnd"/>
      <w:r w:rsidR="003A4993" w:rsidRPr="00543570">
        <w:rPr>
          <w:rFonts w:ascii="Calibri" w:hAnsi="Calibri" w:cstheme="majorHAnsi"/>
          <w:sz w:val="22"/>
          <w:szCs w:val="22"/>
          <w:lang w:val="sk-SK"/>
        </w:rPr>
        <w:t xml:space="preserve"> potvrdenia o prijatí e-mailu odoslaného na e-mailovú adresu kontaktnej osoby</w:t>
      </w:r>
      <w:r w:rsidR="00D51A3E">
        <w:rPr>
          <w:rFonts w:ascii="Calibri" w:hAnsi="Calibri" w:cstheme="majorHAnsi"/>
          <w:sz w:val="22"/>
          <w:szCs w:val="22"/>
          <w:lang w:val="sk-SK"/>
        </w:rPr>
        <w:t xml:space="preserve"> </w:t>
      </w:r>
      <w:r w:rsidR="003A4993" w:rsidRPr="00543570">
        <w:rPr>
          <w:rFonts w:ascii="Calibri" w:hAnsi="Calibri" w:cstheme="majorHAnsi"/>
          <w:sz w:val="22"/>
          <w:szCs w:val="22"/>
          <w:lang w:val="sk-SK"/>
        </w:rPr>
        <w:t xml:space="preserve">druhej Zmluvnej strany. </w:t>
      </w:r>
    </w:p>
    <w:p w14:paraId="08B9BE99" w14:textId="33D8A31F" w:rsidR="003A4993" w:rsidRPr="003A4993" w:rsidRDefault="003A4993" w:rsidP="00C00C1D">
      <w:pPr>
        <w:pStyle w:val="Zkladntext"/>
        <w:numPr>
          <w:ilvl w:val="1"/>
          <w:numId w:val="23"/>
        </w:numPr>
        <w:spacing w:before="240"/>
        <w:ind w:left="709" w:hanging="709"/>
        <w:rPr>
          <w:rFonts w:ascii="Calibri" w:hAnsi="Calibri" w:cstheme="majorHAnsi"/>
          <w:b/>
          <w:sz w:val="22"/>
          <w:szCs w:val="22"/>
        </w:rPr>
      </w:pPr>
      <w:r w:rsidRPr="003A4993">
        <w:rPr>
          <w:rFonts w:ascii="Calibri" w:hAnsi="Calibri" w:cstheme="majorHAnsi"/>
          <w:b/>
          <w:sz w:val="22"/>
          <w:szCs w:val="22"/>
          <w:lang w:val="sk-SK"/>
        </w:rPr>
        <w:t xml:space="preserve">Kontaktná osoba za Objednávateľa: </w:t>
      </w:r>
      <w:r w:rsidR="0081139B" w:rsidRPr="001E1221">
        <w:rPr>
          <w:rFonts w:ascii="Calibri" w:hAnsi="Calibri" w:cstheme="majorHAnsi"/>
          <w:i/>
          <w:sz w:val="22"/>
          <w:szCs w:val="22"/>
          <w:lang w:val="sk-SK"/>
        </w:rPr>
        <w:t>(vyplní sa k podpisu zmluvy)</w:t>
      </w:r>
    </w:p>
    <w:p w14:paraId="2848849E" w14:textId="18F6A492" w:rsidR="0081139B" w:rsidRPr="0081139B" w:rsidRDefault="0081139B" w:rsidP="00F84E84">
      <w:pPr>
        <w:pStyle w:val="Zkladntext"/>
        <w:spacing w:before="240"/>
        <w:ind w:left="420"/>
        <w:rPr>
          <w:rFonts w:ascii="Calibri" w:hAnsi="Calibri" w:cstheme="majorHAnsi"/>
          <w:sz w:val="22"/>
          <w:szCs w:val="22"/>
          <w:lang w:val="sk-SK"/>
        </w:rPr>
      </w:pPr>
      <w:r w:rsidRPr="0081139B">
        <w:rPr>
          <w:rFonts w:ascii="Calibri" w:hAnsi="Calibri" w:cstheme="majorHAnsi"/>
          <w:sz w:val="22"/>
          <w:szCs w:val="22"/>
          <w:lang w:val="sk-SK"/>
        </w:rPr>
        <w:t xml:space="preserve">Meno a priezvisko: </w:t>
      </w:r>
      <w:r w:rsidRPr="0081139B">
        <w:rPr>
          <w:rFonts w:ascii="Calibri" w:hAnsi="Calibri" w:cstheme="majorHAnsi"/>
          <w:sz w:val="22"/>
          <w:szCs w:val="22"/>
          <w:lang w:val="sk-SK"/>
        </w:rPr>
        <w:tab/>
        <w:t>...................................................</w:t>
      </w:r>
    </w:p>
    <w:p w14:paraId="011478EC" w14:textId="56E59FB6" w:rsidR="0081139B" w:rsidRPr="0081139B" w:rsidRDefault="0081139B" w:rsidP="00F84E84">
      <w:pPr>
        <w:pStyle w:val="Zkladntext"/>
        <w:spacing w:before="240"/>
        <w:ind w:left="420"/>
        <w:rPr>
          <w:rFonts w:ascii="Calibri" w:hAnsi="Calibri" w:cstheme="majorHAnsi"/>
          <w:sz w:val="22"/>
          <w:szCs w:val="22"/>
          <w:lang w:val="sk-SK"/>
        </w:rPr>
      </w:pPr>
      <w:r w:rsidRPr="0081139B">
        <w:rPr>
          <w:rFonts w:ascii="Calibri" w:hAnsi="Calibri" w:cstheme="majorHAnsi"/>
          <w:sz w:val="22"/>
          <w:szCs w:val="22"/>
          <w:lang w:val="sk-SK"/>
        </w:rPr>
        <w:t xml:space="preserve">Funkcia/Pozícia: </w:t>
      </w:r>
      <w:r w:rsidRPr="0081139B">
        <w:rPr>
          <w:rFonts w:ascii="Calibri" w:hAnsi="Calibri" w:cstheme="majorHAnsi"/>
          <w:sz w:val="22"/>
          <w:szCs w:val="22"/>
          <w:lang w:val="sk-SK"/>
        </w:rPr>
        <w:tab/>
      </w:r>
      <w:r>
        <w:rPr>
          <w:rFonts w:ascii="Calibri" w:hAnsi="Calibri" w:cstheme="majorHAnsi"/>
          <w:sz w:val="22"/>
          <w:szCs w:val="22"/>
          <w:lang w:val="sk-SK"/>
        </w:rPr>
        <w:tab/>
      </w:r>
      <w:r w:rsidRPr="0081139B">
        <w:rPr>
          <w:rFonts w:ascii="Calibri" w:hAnsi="Calibri" w:cstheme="majorHAnsi"/>
          <w:sz w:val="22"/>
          <w:szCs w:val="22"/>
          <w:lang w:val="sk-SK"/>
        </w:rPr>
        <w:t>...................................................</w:t>
      </w:r>
    </w:p>
    <w:p w14:paraId="096F9459" w14:textId="422CE461" w:rsidR="0081139B" w:rsidRPr="0081139B" w:rsidRDefault="0081139B" w:rsidP="00F84E84">
      <w:pPr>
        <w:pStyle w:val="Zkladntext"/>
        <w:spacing w:before="240"/>
        <w:ind w:left="420"/>
        <w:rPr>
          <w:rFonts w:ascii="Calibri" w:hAnsi="Calibri" w:cstheme="majorHAnsi"/>
          <w:sz w:val="22"/>
          <w:szCs w:val="22"/>
          <w:lang w:val="sk-SK"/>
        </w:rPr>
      </w:pPr>
      <w:r w:rsidRPr="0081139B">
        <w:rPr>
          <w:rFonts w:ascii="Calibri" w:hAnsi="Calibri" w:cstheme="majorHAnsi"/>
          <w:sz w:val="22"/>
          <w:szCs w:val="22"/>
          <w:lang w:val="sk-SK"/>
        </w:rPr>
        <w:t xml:space="preserve">Telefón: </w:t>
      </w:r>
      <w:r w:rsidRPr="0081139B">
        <w:rPr>
          <w:rFonts w:ascii="Calibri" w:hAnsi="Calibri" w:cstheme="majorHAnsi"/>
          <w:sz w:val="22"/>
          <w:szCs w:val="22"/>
          <w:lang w:val="sk-SK"/>
        </w:rPr>
        <w:tab/>
      </w:r>
      <w:r w:rsidRPr="0081139B">
        <w:rPr>
          <w:rFonts w:ascii="Calibri" w:hAnsi="Calibri" w:cstheme="majorHAnsi"/>
          <w:sz w:val="22"/>
          <w:szCs w:val="22"/>
          <w:lang w:val="sk-SK"/>
        </w:rPr>
        <w:tab/>
      </w:r>
      <w:r>
        <w:rPr>
          <w:rFonts w:ascii="Calibri" w:hAnsi="Calibri" w:cstheme="majorHAnsi"/>
          <w:sz w:val="22"/>
          <w:szCs w:val="22"/>
          <w:lang w:val="sk-SK"/>
        </w:rPr>
        <w:tab/>
      </w:r>
      <w:r w:rsidRPr="0081139B">
        <w:rPr>
          <w:rFonts w:ascii="Calibri" w:hAnsi="Calibri" w:cstheme="majorHAnsi"/>
          <w:sz w:val="22"/>
          <w:szCs w:val="22"/>
          <w:lang w:val="sk-SK"/>
        </w:rPr>
        <w:t>...................................................</w:t>
      </w:r>
    </w:p>
    <w:p w14:paraId="189AC24F" w14:textId="77777777" w:rsidR="0081139B" w:rsidRPr="0081139B" w:rsidRDefault="0081139B" w:rsidP="00F84E84">
      <w:pPr>
        <w:pStyle w:val="Zkladntext"/>
        <w:spacing w:before="240"/>
        <w:ind w:left="420"/>
        <w:rPr>
          <w:rFonts w:ascii="Calibri" w:hAnsi="Calibri" w:cstheme="majorHAnsi"/>
          <w:sz w:val="22"/>
          <w:szCs w:val="22"/>
          <w:lang w:val="sk-SK"/>
        </w:rPr>
      </w:pPr>
      <w:r w:rsidRPr="0081139B">
        <w:rPr>
          <w:rFonts w:ascii="Calibri" w:hAnsi="Calibri" w:cstheme="majorHAnsi"/>
          <w:sz w:val="22"/>
          <w:szCs w:val="22"/>
          <w:lang w:val="sk-SK"/>
        </w:rPr>
        <w:t xml:space="preserve">E-mail: </w:t>
      </w:r>
      <w:r w:rsidRPr="0081139B">
        <w:rPr>
          <w:rFonts w:ascii="Calibri" w:hAnsi="Calibri" w:cstheme="majorHAnsi"/>
          <w:sz w:val="22"/>
          <w:szCs w:val="22"/>
          <w:lang w:val="sk-SK"/>
        </w:rPr>
        <w:tab/>
      </w:r>
      <w:r w:rsidRPr="0081139B">
        <w:rPr>
          <w:rFonts w:ascii="Calibri" w:hAnsi="Calibri" w:cstheme="majorHAnsi"/>
          <w:sz w:val="22"/>
          <w:szCs w:val="22"/>
          <w:lang w:val="sk-SK"/>
        </w:rPr>
        <w:tab/>
      </w:r>
      <w:r w:rsidRPr="0081139B">
        <w:rPr>
          <w:rFonts w:ascii="Calibri" w:hAnsi="Calibri" w:cstheme="majorHAnsi"/>
          <w:sz w:val="22"/>
          <w:szCs w:val="22"/>
          <w:lang w:val="sk-SK"/>
        </w:rPr>
        <w:tab/>
        <w:t>...................................................</w:t>
      </w:r>
    </w:p>
    <w:p w14:paraId="50D7F404" w14:textId="7C905FBB" w:rsidR="003A4993" w:rsidRDefault="0081139B" w:rsidP="00F84E84">
      <w:pPr>
        <w:pStyle w:val="Zkladntext"/>
        <w:spacing w:before="240"/>
        <w:ind w:left="420"/>
        <w:rPr>
          <w:rFonts w:ascii="Calibri" w:hAnsi="Calibri" w:cstheme="majorHAnsi"/>
          <w:sz w:val="22"/>
          <w:szCs w:val="22"/>
          <w:lang w:val="sk-SK"/>
        </w:rPr>
      </w:pPr>
      <w:r w:rsidRPr="0081139B">
        <w:rPr>
          <w:rFonts w:ascii="Calibri" w:hAnsi="Calibri" w:cstheme="majorHAnsi"/>
          <w:sz w:val="22"/>
          <w:szCs w:val="22"/>
          <w:lang w:val="sk-SK"/>
        </w:rPr>
        <w:t>ID elektronickej schránky: ..................................................</w:t>
      </w:r>
      <w:r>
        <w:rPr>
          <w:rFonts w:ascii="Calibri" w:hAnsi="Calibri" w:cstheme="majorHAnsi"/>
          <w:sz w:val="22"/>
          <w:szCs w:val="22"/>
          <w:lang w:val="sk-SK"/>
        </w:rPr>
        <w:t>.</w:t>
      </w:r>
    </w:p>
    <w:p w14:paraId="07B91067" w14:textId="6AD777D5" w:rsidR="003A4993" w:rsidRPr="003A4993" w:rsidRDefault="003A4993" w:rsidP="00C00C1D">
      <w:pPr>
        <w:pStyle w:val="Zkladntext"/>
        <w:numPr>
          <w:ilvl w:val="1"/>
          <w:numId w:val="23"/>
        </w:numPr>
        <w:spacing w:before="240"/>
        <w:ind w:left="709" w:hanging="709"/>
        <w:rPr>
          <w:rFonts w:ascii="Calibri" w:hAnsi="Calibri" w:cstheme="majorHAnsi"/>
          <w:b/>
          <w:sz w:val="22"/>
          <w:szCs w:val="22"/>
        </w:rPr>
      </w:pPr>
      <w:r w:rsidRPr="003A4993">
        <w:rPr>
          <w:rFonts w:ascii="Calibri" w:hAnsi="Calibri" w:cstheme="majorHAnsi"/>
          <w:b/>
          <w:sz w:val="22"/>
          <w:szCs w:val="22"/>
          <w:lang w:val="sk-SK"/>
        </w:rPr>
        <w:t>Kontaktná</w:t>
      </w:r>
      <w:r w:rsidR="00D51A3E">
        <w:rPr>
          <w:rFonts w:ascii="Calibri" w:hAnsi="Calibri" w:cstheme="majorHAnsi"/>
          <w:b/>
          <w:sz w:val="22"/>
          <w:szCs w:val="22"/>
          <w:lang w:val="sk-SK"/>
        </w:rPr>
        <w:t xml:space="preserve"> </w:t>
      </w:r>
      <w:r w:rsidRPr="003A4993">
        <w:rPr>
          <w:rFonts w:ascii="Calibri" w:hAnsi="Calibri" w:cstheme="majorHAnsi"/>
          <w:b/>
          <w:sz w:val="22"/>
          <w:szCs w:val="22"/>
          <w:lang w:val="sk-SK"/>
        </w:rPr>
        <w:t>osoba za Dopravcu:</w:t>
      </w:r>
      <w:r w:rsidR="00D51A3E">
        <w:rPr>
          <w:rFonts w:ascii="Calibri" w:hAnsi="Calibri" w:cstheme="majorHAnsi"/>
          <w:b/>
          <w:sz w:val="22"/>
          <w:szCs w:val="22"/>
          <w:lang w:val="sk-SK"/>
        </w:rPr>
        <w:t xml:space="preserve"> </w:t>
      </w:r>
      <w:r w:rsidR="0081139B" w:rsidRPr="001E1221">
        <w:rPr>
          <w:rFonts w:ascii="Calibri" w:hAnsi="Calibri" w:cstheme="majorHAnsi"/>
          <w:i/>
          <w:sz w:val="22"/>
          <w:szCs w:val="22"/>
          <w:lang w:val="sk-SK"/>
        </w:rPr>
        <w:t>(vyplní sa k podpisu zmluvy)</w:t>
      </w:r>
    </w:p>
    <w:p w14:paraId="3BA67C29" w14:textId="466F2456" w:rsidR="0081139B" w:rsidRDefault="0081139B" w:rsidP="0081139B">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Meno a priezvisko: </w:t>
      </w:r>
      <w:r>
        <w:rPr>
          <w:rFonts w:ascii="Calibri" w:hAnsi="Calibri" w:cstheme="majorHAnsi"/>
          <w:sz w:val="22"/>
          <w:szCs w:val="22"/>
          <w:lang w:val="sk-SK"/>
        </w:rPr>
        <w:tab/>
        <w:t>...................................................</w:t>
      </w:r>
    </w:p>
    <w:p w14:paraId="7CF6063C" w14:textId="77777777" w:rsidR="0081139B" w:rsidRDefault="0081139B" w:rsidP="0081139B">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Funkcia/Pozícia: </w:t>
      </w:r>
      <w:r>
        <w:rPr>
          <w:rFonts w:ascii="Calibri" w:hAnsi="Calibri" w:cstheme="majorHAnsi"/>
          <w:sz w:val="22"/>
          <w:szCs w:val="22"/>
          <w:lang w:val="sk-SK"/>
        </w:rPr>
        <w:tab/>
        <w:t>...................................................</w:t>
      </w:r>
    </w:p>
    <w:p w14:paraId="055A27BB" w14:textId="77777777" w:rsidR="0081139B" w:rsidRDefault="0081139B" w:rsidP="0081139B">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Telefón: </w:t>
      </w:r>
      <w:r>
        <w:rPr>
          <w:rFonts w:ascii="Calibri" w:hAnsi="Calibri" w:cstheme="majorHAnsi"/>
          <w:sz w:val="22"/>
          <w:szCs w:val="22"/>
          <w:lang w:val="sk-SK"/>
        </w:rPr>
        <w:tab/>
      </w:r>
      <w:r>
        <w:rPr>
          <w:rFonts w:ascii="Calibri" w:hAnsi="Calibri" w:cstheme="majorHAnsi"/>
          <w:sz w:val="22"/>
          <w:szCs w:val="22"/>
          <w:lang w:val="sk-SK"/>
        </w:rPr>
        <w:tab/>
        <w:t>...................................................</w:t>
      </w:r>
    </w:p>
    <w:p w14:paraId="6EB2F531" w14:textId="77777777" w:rsidR="0081139B" w:rsidRDefault="0081139B" w:rsidP="0081139B">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E-mail: </w:t>
      </w:r>
      <w:r>
        <w:rPr>
          <w:rFonts w:ascii="Calibri" w:hAnsi="Calibri" w:cstheme="majorHAnsi"/>
          <w:sz w:val="22"/>
          <w:szCs w:val="22"/>
          <w:lang w:val="sk-SK"/>
        </w:rPr>
        <w:tab/>
      </w:r>
      <w:r>
        <w:rPr>
          <w:rFonts w:ascii="Calibri" w:hAnsi="Calibri" w:cstheme="majorHAnsi"/>
          <w:sz w:val="22"/>
          <w:szCs w:val="22"/>
          <w:lang w:val="sk-SK"/>
        </w:rPr>
        <w:tab/>
      </w:r>
      <w:r>
        <w:rPr>
          <w:rFonts w:ascii="Calibri" w:hAnsi="Calibri" w:cstheme="majorHAnsi"/>
          <w:sz w:val="22"/>
          <w:szCs w:val="22"/>
          <w:lang w:val="sk-SK"/>
        </w:rPr>
        <w:tab/>
        <w:t>...................................................</w:t>
      </w:r>
    </w:p>
    <w:p w14:paraId="4C0B8E0C" w14:textId="47DF0FF9" w:rsidR="003A4993" w:rsidRDefault="0081139B" w:rsidP="00F84E84">
      <w:pPr>
        <w:pStyle w:val="Zkladntext"/>
        <w:spacing w:before="240"/>
        <w:ind w:left="420" w:firstLine="288"/>
        <w:rPr>
          <w:rFonts w:ascii="Calibri" w:hAnsi="Calibri" w:cstheme="majorHAnsi"/>
          <w:sz w:val="22"/>
          <w:szCs w:val="22"/>
          <w:lang w:val="sk-SK"/>
        </w:rPr>
      </w:pPr>
      <w:r>
        <w:rPr>
          <w:rFonts w:ascii="Calibri" w:hAnsi="Calibri" w:cstheme="majorHAnsi"/>
          <w:sz w:val="22"/>
          <w:szCs w:val="22"/>
          <w:lang w:val="sk-SK"/>
        </w:rPr>
        <w:t>ID elektronickej schránky: ..................................................</w:t>
      </w:r>
      <w:r w:rsidR="003A4993">
        <w:rPr>
          <w:rFonts w:ascii="Calibri" w:hAnsi="Calibri" w:cstheme="majorHAnsi"/>
          <w:sz w:val="22"/>
          <w:szCs w:val="22"/>
          <w:lang w:val="sk-SK"/>
        </w:rPr>
        <w:t xml:space="preserve">. </w:t>
      </w:r>
    </w:p>
    <w:p w14:paraId="7255305B" w14:textId="77777777" w:rsidR="00FC061E" w:rsidRDefault="00FC061E" w:rsidP="00FC061E">
      <w:pPr>
        <w:pStyle w:val="Nadpis2"/>
        <w:spacing w:after="0" w:line="276" w:lineRule="auto"/>
        <w:ind w:left="0" w:firstLine="0"/>
        <w:rPr>
          <w:rFonts w:ascii="Calibri" w:hAnsi="Calibri" w:cs="Segoe UI"/>
          <w:b/>
          <w:sz w:val="22"/>
          <w:szCs w:val="22"/>
          <w:lang w:val="sk-SK"/>
        </w:rPr>
      </w:pPr>
    </w:p>
    <w:p w14:paraId="492D16A2" w14:textId="79AB62B0" w:rsidR="00FC061E" w:rsidRDefault="00FC061E" w:rsidP="0091375A">
      <w:pPr>
        <w:pStyle w:val="Nadpis2"/>
        <w:spacing w:after="0" w:line="276" w:lineRule="auto"/>
        <w:ind w:left="709" w:hanging="709"/>
        <w:rPr>
          <w:rFonts w:ascii="Calibri" w:hAnsi="Calibri" w:cs="Segoe UI"/>
          <w:sz w:val="22"/>
          <w:szCs w:val="22"/>
          <w:lang w:val="sk-SK"/>
        </w:rPr>
      </w:pPr>
      <w:r w:rsidRPr="00097124">
        <w:rPr>
          <w:rFonts w:ascii="Calibri" w:hAnsi="Calibri" w:cs="Segoe UI"/>
          <w:sz w:val="22"/>
          <w:szCs w:val="22"/>
          <w:lang w:val="sk-SK"/>
        </w:rPr>
        <w:t>14.8</w:t>
      </w:r>
      <w:r w:rsidR="0091375A" w:rsidRPr="00F84E84">
        <w:rPr>
          <w:rFonts w:ascii="Calibri" w:hAnsi="Calibri"/>
          <w:b/>
          <w:sz w:val="22"/>
          <w:lang w:val="sk-SK"/>
        </w:rPr>
        <w:tab/>
      </w:r>
      <w:r w:rsidRPr="00BE00DA">
        <w:rPr>
          <w:rFonts w:ascii="Calibri" w:hAnsi="Calibri" w:cs="Segoe UI"/>
          <w:sz w:val="22"/>
          <w:szCs w:val="22"/>
          <w:lang w:val="sk-SK"/>
        </w:rPr>
        <w:t xml:space="preserve">V prípade, ak počas trvania Zmluvy dôjde k zmene </w:t>
      </w:r>
      <w:r>
        <w:rPr>
          <w:rFonts w:ascii="Calibri" w:hAnsi="Calibri" w:cs="Segoe UI"/>
          <w:sz w:val="22"/>
          <w:szCs w:val="22"/>
          <w:lang w:val="sk-SK"/>
        </w:rPr>
        <w:t xml:space="preserve">kontaktných osôb </w:t>
      </w:r>
      <w:r w:rsidRPr="00BE00DA">
        <w:rPr>
          <w:rFonts w:ascii="Calibri" w:hAnsi="Calibri" w:cs="Segoe UI"/>
          <w:sz w:val="22"/>
          <w:szCs w:val="22"/>
          <w:lang w:val="sk-SK"/>
        </w:rPr>
        <w:t>uvedených</w:t>
      </w:r>
      <w:r w:rsidR="00D51A3E">
        <w:rPr>
          <w:rFonts w:ascii="Calibri" w:hAnsi="Calibri" w:cs="Segoe UI"/>
          <w:sz w:val="22"/>
          <w:szCs w:val="22"/>
          <w:lang w:val="sk-SK"/>
        </w:rPr>
        <w:t xml:space="preserve"> </w:t>
      </w:r>
      <w:r>
        <w:rPr>
          <w:rFonts w:ascii="Calibri" w:hAnsi="Calibri" w:cs="Segoe UI"/>
          <w:sz w:val="22"/>
          <w:szCs w:val="22"/>
          <w:lang w:val="sk-SK"/>
        </w:rPr>
        <w:t>v bode</w:t>
      </w:r>
      <w:r w:rsidR="00D51A3E">
        <w:rPr>
          <w:rFonts w:ascii="Calibri" w:hAnsi="Calibri" w:cs="Segoe UI"/>
          <w:sz w:val="22"/>
          <w:szCs w:val="22"/>
          <w:lang w:val="sk-SK"/>
        </w:rPr>
        <w:t xml:space="preserve"> </w:t>
      </w:r>
      <w:r>
        <w:rPr>
          <w:rFonts w:ascii="Calibri" w:hAnsi="Calibri" w:cs="Segoe UI"/>
          <w:sz w:val="22"/>
          <w:szCs w:val="22"/>
          <w:lang w:val="sk-SK"/>
        </w:rPr>
        <w:t>14.6 alebo</w:t>
      </w:r>
      <w:r w:rsidR="00D51A3E">
        <w:rPr>
          <w:rFonts w:ascii="Calibri" w:hAnsi="Calibri" w:cs="Segoe UI"/>
          <w:sz w:val="22"/>
          <w:szCs w:val="22"/>
          <w:lang w:val="sk-SK"/>
        </w:rPr>
        <w:t xml:space="preserve"> </w:t>
      </w:r>
      <w:r>
        <w:rPr>
          <w:rFonts w:ascii="Calibri" w:hAnsi="Calibri" w:cs="Segoe UI"/>
          <w:sz w:val="22"/>
          <w:szCs w:val="22"/>
          <w:lang w:val="sk-SK"/>
        </w:rPr>
        <w:t>14. 7</w:t>
      </w:r>
      <w:r w:rsidR="00D51A3E">
        <w:rPr>
          <w:rFonts w:ascii="Calibri" w:hAnsi="Calibri" w:cs="Segoe UI"/>
          <w:sz w:val="22"/>
          <w:szCs w:val="22"/>
          <w:lang w:val="sk-SK"/>
        </w:rPr>
        <w:t xml:space="preserve"> </w:t>
      </w:r>
      <w:r w:rsidRPr="00BE00DA">
        <w:rPr>
          <w:rFonts w:ascii="Calibri" w:hAnsi="Calibri" w:cs="Segoe UI"/>
          <w:sz w:val="22"/>
          <w:szCs w:val="22"/>
          <w:lang w:val="sk-SK"/>
        </w:rPr>
        <w:t>Zmluvy,</w:t>
      </w:r>
      <w:r w:rsidR="00D51A3E">
        <w:rPr>
          <w:rFonts w:ascii="Calibri" w:hAnsi="Calibri" w:cs="Segoe UI"/>
          <w:sz w:val="22"/>
          <w:szCs w:val="22"/>
          <w:lang w:val="sk-SK"/>
        </w:rPr>
        <w:t xml:space="preserve"> </w:t>
      </w:r>
      <w:r w:rsidR="00097124">
        <w:rPr>
          <w:rFonts w:ascii="Calibri" w:hAnsi="Calibri" w:cs="Segoe UI"/>
          <w:sz w:val="22"/>
          <w:szCs w:val="22"/>
          <w:lang w:val="sk-SK"/>
        </w:rPr>
        <w:t xml:space="preserve">zmenou dotknutá </w:t>
      </w:r>
      <w:r w:rsidRPr="00BE00DA">
        <w:rPr>
          <w:rFonts w:ascii="Calibri" w:hAnsi="Calibri" w:cs="Segoe UI"/>
          <w:sz w:val="22"/>
          <w:szCs w:val="22"/>
          <w:lang w:val="sk-SK"/>
        </w:rPr>
        <w:t>Zmluvná strana sa zaväzuje túto</w:t>
      </w:r>
      <w:r w:rsidR="00D51A3E">
        <w:rPr>
          <w:rFonts w:ascii="Calibri" w:hAnsi="Calibri" w:cs="Segoe UI"/>
          <w:sz w:val="22"/>
          <w:szCs w:val="22"/>
          <w:lang w:val="sk-SK"/>
        </w:rPr>
        <w:t xml:space="preserve"> </w:t>
      </w:r>
      <w:r w:rsidRPr="00BE00DA">
        <w:rPr>
          <w:rFonts w:ascii="Calibri" w:hAnsi="Calibri" w:cs="Segoe UI"/>
          <w:sz w:val="22"/>
          <w:szCs w:val="22"/>
          <w:lang w:val="sk-SK"/>
        </w:rPr>
        <w:t>zmenu písomne oznámiť druhej Zmluvnej strane bez zbytočného odkladu, pričom Zmluvné strany neuzatvárajú o takej zmene dodatok k</w:t>
      </w:r>
      <w:r w:rsidR="00D51A3E">
        <w:rPr>
          <w:rFonts w:ascii="Calibri" w:hAnsi="Calibri" w:cs="Segoe UI"/>
          <w:sz w:val="22"/>
          <w:szCs w:val="22"/>
          <w:lang w:val="sk-SK"/>
        </w:rPr>
        <w:t xml:space="preserve"> </w:t>
      </w:r>
      <w:r w:rsidRPr="00BE00DA">
        <w:rPr>
          <w:rFonts w:ascii="Calibri" w:hAnsi="Calibri" w:cs="Segoe UI"/>
          <w:sz w:val="22"/>
          <w:szCs w:val="22"/>
          <w:lang w:val="sk-SK"/>
        </w:rPr>
        <w:t>Zmluve.</w:t>
      </w:r>
      <w:r w:rsidR="00D51A3E">
        <w:rPr>
          <w:rFonts w:ascii="Calibri" w:hAnsi="Calibri" w:cs="Segoe UI"/>
          <w:sz w:val="22"/>
          <w:szCs w:val="22"/>
          <w:lang w:val="sk-SK"/>
        </w:rPr>
        <w:t xml:space="preserve"> </w:t>
      </w:r>
    </w:p>
    <w:bookmarkEnd w:id="33"/>
    <w:bookmarkEnd w:id="34"/>
    <w:bookmarkEnd w:id="35"/>
    <w:bookmarkEnd w:id="36"/>
    <w:bookmarkEnd w:id="37"/>
    <w:p w14:paraId="0ABFC0D3" w14:textId="77777777" w:rsidR="009F1C01" w:rsidRDefault="009F1C01" w:rsidP="00333F48">
      <w:pPr>
        <w:overflowPunct/>
        <w:autoSpaceDE/>
        <w:autoSpaceDN/>
        <w:adjustRightInd/>
        <w:spacing w:line="276" w:lineRule="auto"/>
        <w:ind w:left="1418" w:hanging="713"/>
        <w:textAlignment w:val="auto"/>
        <w:rPr>
          <w:rFonts w:ascii="Segoe UI" w:hAnsi="Segoe UI" w:cs="Segoe UI"/>
          <w:sz w:val="22"/>
          <w:szCs w:val="22"/>
        </w:rPr>
      </w:pPr>
    </w:p>
    <w:p w14:paraId="795520D0" w14:textId="6C03E1B7" w:rsidR="00333F48" w:rsidRPr="00DD4BE1" w:rsidRDefault="00333F48" w:rsidP="00333F48">
      <w:pPr>
        <w:pStyle w:val="Identifikacestran"/>
        <w:spacing w:line="276" w:lineRule="auto"/>
        <w:jc w:val="center"/>
        <w:rPr>
          <w:rFonts w:ascii="Calibri" w:hAnsi="Calibri" w:cs="Segoe UI"/>
          <w:b/>
          <w:bCs/>
          <w:color w:val="000000" w:themeColor="text1"/>
          <w:sz w:val="22"/>
          <w:szCs w:val="22"/>
        </w:rPr>
      </w:pPr>
      <w:r w:rsidRPr="00DD4BE1">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DD4BE1">
        <w:rPr>
          <w:rFonts w:ascii="Calibri" w:hAnsi="Calibri" w:cs="Segoe UI"/>
          <w:b/>
          <w:bCs/>
          <w:color w:val="000000" w:themeColor="text1"/>
          <w:sz w:val="22"/>
          <w:szCs w:val="22"/>
        </w:rPr>
        <w:t>1</w:t>
      </w:r>
      <w:r w:rsidR="004A2E26">
        <w:rPr>
          <w:rFonts w:ascii="Calibri" w:hAnsi="Calibri" w:cs="Segoe UI"/>
          <w:b/>
          <w:bCs/>
          <w:color w:val="000000" w:themeColor="text1"/>
          <w:sz w:val="22"/>
          <w:szCs w:val="22"/>
        </w:rPr>
        <w:t>5</w:t>
      </w:r>
    </w:p>
    <w:p w14:paraId="51D8B450" w14:textId="76276903" w:rsidR="00333F48" w:rsidRPr="00CC7BED" w:rsidRDefault="00333F48" w:rsidP="00333F48">
      <w:pPr>
        <w:pStyle w:val="Odsekzoznamu"/>
        <w:ind w:left="0"/>
        <w:jc w:val="center"/>
        <w:rPr>
          <w:b/>
        </w:rPr>
      </w:pPr>
      <w:r w:rsidRPr="00DD4BE1">
        <w:rPr>
          <w:b/>
        </w:rPr>
        <w:t>DOBA TRVANIA ZMLUVY</w:t>
      </w:r>
      <w:r w:rsidR="00D51A3E">
        <w:rPr>
          <w:b/>
        </w:rPr>
        <w:t xml:space="preserve"> </w:t>
      </w:r>
    </w:p>
    <w:p w14:paraId="018A3882" w14:textId="46E8D95A" w:rsidR="00333F48" w:rsidRPr="00DD7C2E" w:rsidRDefault="00333F48" w:rsidP="00333F48">
      <w:pPr>
        <w:pStyle w:val="Clanek11"/>
        <w:numPr>
          <w:ilvl w:val="1"/>
          <w:numId w:val="0"/>
        </w:numPr>
        <w:tabs>
          <w:tab w:val="num" w:pos="709"/>
        </w:tabs>
        <w:spacing w:line="276" w:lineRule="auto"/>
        <w:ind w:left="709" w:hanging="709"/>
        <w:rPr>
          <w:rFonts w:ascii="Calibri" w:hAnsi="Calibri" w:cs="Segoe UI"/>
          <w:b w:val="0"/>
          <w:i w:val="0"/>
          <w:szCs w:val="22"/>
        </w:rPr>
      </w:pPr>
      <w:r w:rsidRPr="00DD7C2E">
        <w:rPr>
          <w:rFonts w:ascii="Calibri" w:hAnsi="Calibri" w:cs="Segoe UI"/>
          <w:b w:val="0"/>
          <w:i w:val="0"/>
          <w:szCs w:val="22"/>
          <w:lang w:val="sk-SK"/>
        </w:rPr>
        <w:t>1</w:t>
      </w:r>
      <w:r>
        <w:rPr>
          <w:rFonts w:ascii="Calibri" w:hAnsi="Calibri" w:cs="Segoe UI"/>
          <w:b w:val="0"/>
          <w:i w:val="0"/>
          <w:szCs w:val="22"/>
          <w:lang w:val="sk-SK"/>
        </w:rPr>
        <w:t>5.1</w:t>
      </w:r>
      <w:r w:rsidR="008706E3">
        <w:rPr>
          <w:rFonts w:ascii="Calibri" w:hAnsi="Calibri" w:cs="Segoe UI"/>
          <w:b w:val="0"/>
          <w:i w:val="0"/>
          <w:szCs w:val="22"/>
          <w:lang w:val="sk-SK"/>
        </w:rPr>
        <w:tab/>
      </w:r>
      <w:r w:rsidRPr="00DD7C2E">
        <w:rPr>
          <w:rFonts w:ascii="Calibri" w:hAnsi="Calibri" w:cs="Segoe UI"/>
          <w:b w:val="0"/>
          <w:i w:val="0"/>
          <w:szCs w:val="22"/>
          <w:lang w:val="sk-SK"/>
        </w:rPr>
        <w:t xml:space="preserve">Táto Zmluva nadobúda </w:t>
      </w:r>
      <w:r w:rsidRPr="00DD7C2E">
        <w:rPr>
          <w:rFonts w:ascii="Calibri" w:hAnsi="Calibri" w:cs="Segoe UI"/>
          <w:b w:val="0"/>
          <w:i w:val="0"/>
          <w:szCs w:val="22"/>
        </w:rPr>
        <w:t>platno</w:t>
      </w:r>
      <w:r w:rsidRPr="00DD7C2E">
        <w:rPr>
          <w:rFonts w:ascii="Calibri" w:hAnsi="Calibri" w:cs="Segoe UI"/>
          <w:b w:val="0"/>
          <w:i w:val="0"/>
          <w:szCs w:val="22"/>
          <w:lang w:val="sk-SK"/>
        </w:rPr>
        <w:t>sť</w:t>
      </w:r>
      <w:r w:rsidRPr="00DD7C2E">
        <w:rPr>
          <w:rFonts w:ascii="Calibri" w:hAnsi="Calibri" w:cs="Segoe UI"/>
          <w:b w:val="0"/>
          <w:i w:val="0"/>
          <w:szCs w:val="22"/>
        </w:rPr>
        <w:t xml:space="preserve"> </w:t>
      </w:r>
      <w:r w:rsidRPr="00DD7C2E">
        <w:rPr>
          <w:rFonts w:ascii="Calibri" w:hAnsi="Calibri" w:cs="Segoe UI"/>
          <w:b w:val="0"/>
          <w:i w:val="0"/>
          <w:szCs w:val="22"/>
          <w:lang w:val="sk-SK"/>
        </w:rPr>
        <w:t xml:space="preserve">dňom jej podpisu Zmluvnými stranami a účinnosť dňom nasledujúcim po dni jej zverejnenia na webovom sídle Objednávateľa </w:t>
      </w:r>
      <w:hyperlink r:id="rId8" w:history="1">
        <w:r w:rsidRPr="00DD7C2E">
          <w:rPr>
            <w:rStyle w:val="Hypertextovprepojenie"/>
            <w:rFonts w:ascii="Calibri" w:hAnsi="Calibri" w:cs="Segoe UI"/>
            <w:b w:val="0"/>
            <w:i w:val="0"/>
            <w:szCs w:val="22"/>
            <w:lang w:val="sk-SK"/>
          </w:rPr>
          <w:t>www.zilinskazupa.sk</w:t>
        </w:r>
      </w:hyperlink>
      <w:r w:rsidRPr="00DD7C2E">
        <w:rPr>
          <w:rFonts w:ascii="Calibri" w:hAnsi="Calibri" w:cs="Segoe UI"/>
          <w:b w:val="0"/>
          <w:i w:val="0"/>
          <w:szCs w:val="22"/>
          <w:lang w:val="sk-SK"/>
        </w:rPr>
        <w:t xml:space="preserve"> </w:t>
      </w:r>
      <w:r w:rsidRPr="00DD7C2E">
        <w:rPr>
          <w:rFonts w:ascii="Calibri" w:hAnsi="Calibri" w:cs="Segoe UI"/>
          <w:b w:val="0"/>
          <w:i w:val="0"/>
          <w:szCs w:val="22"/>
        </w:rPr>
        <w:t xml:space="preserve">. </w:t>
      </w:r>
    </w:p>
    <w:p w14:paraId="2AAF9DA9" w14:textId="1FAD0DB8" w:rsidR="00DB4485" w:rsidRDefault="00333F48" w:rsidP="00DB4485">
      <w:pPr>
        <w:pStyle w:val="Clanek11"/>
        <w:tabs>
          <w:tab w:val="clear" w:pos="941"/>
        </w:tabs>
        <w:spacing w:line="276" w:lineRule="auto"/>
        <w:ind w:left="709" w:hanging="709"/>
        <w:rPr>
          <w:rFonts w:ascii="Calibri" w:hAnsi="Calibri" w:cs="Segoe UI"/>
          <w:b w:val="0"/>
          <w:i w:val="0"/>
          <w:color w:val="FF0000"/>
          <w:szCs w:val="22"/>
          <w:lang w:val="sk-SK"/>
        </w:rPr>
      </w:pPr>
      <w:r w:rsidRPr="00471454">
        <w:rPr>
          <w:rFonts w:ascii="Calibri" w:hAnsi="Calibri" w:cs="Segoe UI"/>
          <w:b w:val="0"/>
          <w:i w:val="0"/>
          <w:szCs w:val="22"/>
          <w:lang w:val="sk-SK"/>
        </w:rPr>
        <w:t>15.2</w:t>
      </w:r>
      <w:r w:rsidR="008706E3">
        <w:rPr>
          <w:rFonts w:ascii="Calibri" w:hAnsi="Calibri" w:cs="Segoe UI"/>
          <w:b w:val="0"/>
          <w:i w:val="0"/>
          <w:szCs w:val="22"/>
          <w:lang w:val="sk-SK"/>
        </w:rPr>
        <w:tab/>
      </w:r>
      <w:r w:rsidR="00DB4485" w:rsidRPr="00471454">
        <w:rPr>
          <w:rFonts w:ascii="Calibri" w:hAnsi="Calibri" w:cs="Segoe UI"/>
          <w:b w:val="0"/>
          <w:i w:val="0"/>
          <w:szCs w:val="22"/>
          <w:lang w:val="sk-SK"/>
        </w:rPr>
        <w:t>Táto</w:t>
      </w:r>
      <w:r w:rsidR="00DB4485">
        <w:rPr>
          <w:rFonts w:ascii="Calibri" w:hAnsi="Calibri" w:cs="Segoe UI"/>
          <w:b w:val="0"/>
          <w:i w:val="0"/>
          <w:szCs w:val="22"/>
          <w:lang w:val="sk-SK"/>
        </w:rPr>
        <w:t xml:space="preserve"> </w:t>
      </w:r>
      <w:r w:rsidR="00DB4485" w:rsidRPr="00471454">
        <w:rPr>
          <w:rFonts w:ascii="Calibri" w:hAnsi="Calibri" w:cs="Segoe UI"/>
          <w:b w:val="0"/>
          <w:i w:val="0"/>
          <w:szCs w:val="22"/>
          <w:lang w:val="sk-SK"/>
        </w:rPr>
        <w:t xml:space="preserve">Zmluva sa uzatvára </w:t>
      </w:r>
      <w:r w:rsidR="00DB4485" w:rsidRPr="00471454">
        <w:rPr>
          <w:rFonts w:ascii="Calibri" w:hAnsi="Calibri" w:cs="Segoe UI"/>
          <w:i w:val="0"/>
          <w:szCs w:val="22"/>
          <w:lang w:val="sk-SK"/>
        </w:rPr>
        <w:t>na dobu určitú</w:t>
      </w:r>
      <w:r w:rsidR="00DB4485">
        <w:rPr>
          <w:rFonts w:ascii="Calibri" w:hAnsi="Calibri" w:cs="Segoe UI"/>
          <w:i w:val="0"/>
          <w:szCs w:val="22"/>
          <w:lang w:val="sk-SK"/>
        </w:rPr>
        <w:t xml:space="preserve"> od nadobudnutia účinnosti Zmluvy   do  uplynutia  24 (dvadsaťštyri) kalendárnych mesiacov od začatia poskytovania Služby. </w:t>
      </w:r>
      <w:r w:rsidR="00DB4485" w:rsidRPr="0074612F">
        <w:rPr>
          <w:rFonts w:ascii="Calibri" w:hAnsi="Calibri" w:cs="Segoe UI"/>
          <w:b w:val="0"/>
          <w:i w:val="0"/>
          <w:color w:val="FF0000"/>
          <w:szCs w:val="22"/>
          <w:lang w:val="sk-SK"/>
        </w:rPr>
        <w:t xml:space="preserve"> </w:t>
      </w:r>
    </w:p>
    <w:p w14:paraId="2E4020F5" w14:textId="77777777" w:rsidR="00DB4485" w:rsidRPr="004D4D93" w:rsidRDefault="00DB4485" w:rsidP="00DB4485">
      <w:pPr>
        <w:pStyle w:val="Clanek11"/>
        <w:tabs>
          <w:tab w:val="clear" w:pos="941"/>
        </w:tabs>
        <w:spacing w:line="276" w:lineRule="auto"/>
        <w:ind w:left="709" w:hanging="709"/>
        <w:rPr>
          <w:rFonts w:ascii="Calibri" w:hAnsi="Calibri" w:cs="Segoe UI"/>
          <w:b w:val="0"/>
          <w:i w:val="0"/>
          <w:color w:val="000000" w:themeColor="text1"/>
          <w:szCs w:val="22"/>
          <w:lang w:val="sk-SK"/>
        </w:rPr>
      </w:pPr>
      <w:r w:rsidRPr="009B0F8A">
        <w:rPr>
          <w:rFonts w:ascii="Calibri" w:hAnsi="Calibri" w:cs="Segoe UI"/>
          <w:b w:val="0"/>
          <w:i w:val="0"/>
          <w:color w:val="000000" w:themeColor="text1"/>
          <w:szCs w:val="22"/>
          <w:lang w:val="sk-SK"/>
        </w:rPr>
        <w:t xml:space="preserve">                Zmluvné strany sa dohodli, že  platnosť a účinnosť tejto Zmluvy sa môže  na základe požiadavky Objednávateľa  </w:t>
      </w:r>
      <w:r>
        <w:rPr>
          <w:rFonts w:ascii="Calibri" w:hAnsi="Calibri" w:cs="Segoe UI"/>
          <w:b w:val="0"/>
          <w:i w:val="0"/>
          <w:color w:val="000000" w:themeColor="text1"/>
          <w:szCs w:val="22"/>
          <w:lang w:val="sk-SK"/>
        </w:rPr>
        <w:t xml:space="preserve">(uplatnenia opcie) </w:t>
      </w:r>
      <w:r w:rsidRPr="009B0F8A">
        <w:rPr>
          <w:rFonts w:ascii="Calibri" w:hAnsi="Calibri" w:cs="Segoe UI"/>
          <w:b w:val="0"/>
          <w:i w:val="0"/>
          <w:color w:val="000000" w:themeColor="text1"/>
          <w:szCs w:val="22"/>
          <w:lang w:val="sk-SK"/>
        </w:rPr>
        <w:t>predĺži</w:t>
      </w:r>
      <w:r>
        <w:rPr>
          <w:rFonts w:ascii="Calibri" w:hAnsi="Calibri" w:cs="Segoe UI"/>
          <w:b w:val="0"/>
          <w:i w:val="0"/>
          <w:color w:val="000000" w:themeColor="text1"/>
          <w:szCs w:val="22"/>
          <w:lang w:val="sk-SK"/>
        </w:rPr>
        <w:t xml:space="preserve">ť  najviac o ďalších  12 kalendárnych mesiacov.    Objednávateľ môže uplatniť opciu  najmä v prípade, ak nastane situácia, že poskytovanie Služby, ktorá je predmetom tejto Zmluvy, bude po skončení platnosti a účinnosti tejto Zmluvy prerušené alebo v prípade bezprostredného rizika vzniku takejto situácie v zmysle príslušných ustanovení Nariadenia  </w:t>
      </w:r>
      <w:r w:rsidRPr="004D4D93">
        <w:rPr>
          <w:rFonts w:ascii="Calibri" w:hAnsi="Calibri" w:cs="Segoe UI"/>
          <w:b w:val="0"/>
          <w:bCs w:val="0"/>
          <w:i w:val="0"/>
          <w:szCs w:val="22"/>
        </w:rPr>
        <w:t>Európskeho parlamentu a Rady (ES)</w:t>
      </w:r>
      <w:r w:rsidRPr="004D4D93">
        <w:rPr>
          <w:rFonts w:ascii="Calibri" w:hAnsi="Calibri" w:cs="Segoe UI"/>
          <w:b w:val="0"/>
          <w:bCs w:val="0"/>
          <w:i w:val="0"/>
          <w:szCs w:val="22"/>
          <w:lang w:val="sk-SK"/>
        </w:rPr>
        <w:t xml:space="preserve"> </w:t>
      </w:r>
      <w:r w:rsidRPr="004D4D93">
        <w:rPr>
          <w:rFonts w:ascii="Calibri" w:hAnsi="Calibri" w:cs="Segoe UI"/>
          <w:b w:val="0"/>
          <w:bCs w:val="0"/>
          <w:i w:val="0"/>
          <w:szCs w:val="22"/>
        </w:rPr>
        <w:t>č. 1370/2007 o službách vo verejnom záujme v železničnej a cestnej osobnej doprave, ktorým sa zrušujú nariadenia Rady (EHS) č. 1191/69 a (EHS) č. 1</w:t>
      </w:r>
      <w:r>
        <w:rPr>
          <w:rFonts w:ascii="Calibri" w:hAnsi="Calibri" w:cs="Segoe UI"/>
          <w:b w:val="0"/>
          <w:bCs w:val="0"/>
          <w:i w:val="0"/>
          <w:szCs w:val="22"/>
        </w:rPr>
        <w:t>107/70 v znení neskorších zmien</w:t>
      </w:r>
      <w:r>
        <w:rPr>
          <w:rFonts w:ascii="Calibri" w:hAnsi="Calibri" w:cs="Segoe UI"/>
          <w:b w:val="0"/>
          <w:bCs w:val="0"/>
          <w:i w:val="0"/>
          <w:szCs w:val="22"/>
          <w:lang w:val="sk-SK"/>
        </w:rPr>
        <w:t xml:space="preserve">. </w:t>
      </w:r>
    </w:p>
    <w:p w14:paraId="6D3D1232" w14:textId="77777777" w:rsidR="00DB4485" w:rsidRDefault="00DB4485" w:rsidP="00DB4485">
      <w:pPr>
        <w:pStyle w:val="Clanek11"/>
        <w:tabs>
          <w:tab w:val="clear" w:pos="941"/>
        </w:tabs>
        <w:spacing w:line="276" w:lineRule="auto"/>
        <w:ind w:left="709" w:firstLine="0"/>
        <w:rPr>
          <w:rFonts w:ascii="Calibri" w:hAnsi="Calibri" w:cs="Segoe UI"/>
          <w:b w:val="0"/>
          <w:i w:val="0"/>
          <w:color w:val="000000" w:themeColor="text1"/>
          <w:szCs w:val="22"/>
          <w:lang w:val="sk-SK"/>
        </w:rPr>
      </w:pPr>
      <w:r w:rsidRPr="00471454">
        <w:rPr>
          <w:rFonts w:ascii="Calibri" w:hAnsi="Calibri" w:cs="Segoe UI"/>
          <w:b w:val="0"/>
          <w:i w:val="0"/>
          <w:color w:val="000000" w:themeColor="text1"/>
          <w:szCs w:val="22"/>
          <w:lang w:val="sk-SK"/>
        </w:rPr>
        <w:lastRenderedPageBreak/>
        <w:t>Dopravca sa zaväzuje uplatnenie opcie</w:t>
      </w:r>
      <w:r>
        <w:rPr>
          <w:rFonts w:ascii="Calibri" w:hAnsi="Calibri" w:cs="Segoe UI"/>
          <w:b w:val="0"/>
          <w:i w:val="0"/>
          <w:color w:val="000000" w:themeColor="text1"/>
          <w:szCs w:val="22"/>
          <w:lang w:val="sk-SK"/>
        </w:rPr>
        <w:t xml:space="preserve"> Objednávateľom </w:t>
      </w:r>
      <w:r w:rsidRPr="00471454">
        <w:rPr>
          <w:rFonts w:ascii="Calibri" w:hAnsi="Calibri" w:cs="Segoe UI"/>
          <w:b w:val="0"/>
          <w:i w:val="0"/>
          <w:color w:val="000000" w:themeColor="text1"/>
          <w:szCs w:val="22"/>
          <w:lang w:val="sk-SK"/>
        </w:rPr>
        <w:t>akceptovať.</w:t>
      </w:r>
      <w:r>
        <w:rPr>
          <w:rFonts w:ascii="Calibri" w:hAnsi="Calibri" w:cs="Segoe UI"/>
          <w:b w:val="0"/>
          <w:i w:val="0"/>
          <w:color w:val="000000" w:themeColor="text1"/>
          <w:szCs w:val="22"/>
          <w:lang w:val="sk-SK"/>
        </w:rPr>
        <w:t xml:space="preserve"> </w:t>
      </w:r>
      <w:r w:rsidRPr="00471454">
        <w:rPr>
          <w:rFonts w:ascii="Calibri" w:hAnsi="Calibri" w:cs="Segoe UI"/>
          <w:b w:val="0"/>
          <w:i w:val="0"/>
          <w:color w:val="000000" w:themeColor="text1"/>
          <w:szCs w:val="22"/>
          <w:lang w:val="sk-SK"/>
        </w:rPr>
        <w:t>Objednávateľ</w:t>
      </w:r>
      <w:r>
        <w:rPr>
          <w:rFonts w:ascii="Calibri" w:hAnsi="Calibri" w:cs="Segoe UI"/>
          <w:b w:val="0"/>
          <w:i w:val="0"/>
          <w:color w:val="000000" w:themeColor="text1"/>
          <w:szCs w:val="22"/>
          <w:lang w:val="sk-SK"/>
        </w:rPr>
        <w:t xml:space="preserve"> </w:t>
      </w:r>
      <w:r w:rsidRPr="00471454">
        <w:rPr>
          <w:rFonts w:ascii="Calibri" w:hAnsi="Calibri" w:cs="Segoe UI"/>
          <w:b w:val="0"/>
          <w:i w:val="0"/>
          <w:color w:val="000000" w:themeColor="text1"/>
          <w:szCs w:val="22"/>
          <w:lang w:val="sk-SK"/>
        </w:rPr>
        <w:t>písomne oznámi</w:t>
      </w:r>
      <w:r>
        <w:rPr>
          <w:rFonts w:ascii="Calibri" w:hAnsi="Calibri" w:cs="Segoe UI"/>
          <w:b w:val="0"/>
          <w:i w:val="0"/>
          <w:color w:val="000000" w:themeColor="text1"/>
          <w:szCs w:val="22"/>
          <w:lang w:val="sk-SK"/>
        </w:rPr>
        <w:t xml:space="preserve"> </w:t>
      </w:r>
      <w:r w:rsidRPr="00471454">
        <w:rPr>
          <w:rFonts w:ascii="Calibri" w:hAnsi="Calibri" w:cs="Segoe UI"/>
          <w:b w:val="0"/>
          <w:i w:val="0"/>
          <w:color w:val="000000" w:themeColor="text1"/>
          <w:szCs w:val="22"/>
          <w:lang w:val="sk-SK"/>
        </w:rPr>
        <w:t>Dopravcovi, či si</w:t>
      </w:r>
      <w:r>
        <w:rPr>
          <w:rFonts w:ascii="Calibri" w:hAnsi="Calibri" w:cs="Segoe UI"/>
          <w:b w:val="0"/>
          <w:i w:val="0"/>
          <w:color w:val="000000" w:themeColor="text1"/>
          <w:szCs w:val="22"/>
          <w:lang w:val="sk-SK"/>
        </w:rPr>
        <w:t xml:space="preserve"> </w:t>
      </w:r>
      <w:r w:rsidRPr="00471454">
        <w:rPr>
          <w:rFonts w:ascii="Calibri" w:hAnsi="Calibri" w:cs="Segoe UI"/>
          <w:b w:val="0"/>
          <w:i w:val="0"/>
          <w:color w:val="000000" w:themeColor="text1"/>
          <w:szCs w:val="22"/>
          <w:lang w:val="sk-SK"/>
        </w:rPr>
        <w:t>opciu uplatňuje najneskôr</w:t>
      </w:r>
      <w:r>
        <w:rPr>
          <w:rFonts w:ascii="Calibri" w:hAnsi="Calibri" w:cs="Segoe UI"/>
          <w:b w:val="0"/>
          <w:i w:val="0"/>
          <w:color w:val="000000" w:themeColor="text1"/>
          <w:szCs w:val="22"/>
          <w:lang w:val="sk-SK"/>
        </w:rPr>
        <w:t xml:space="preserve"> </w:t>
      </w:r>
      <w:r w:rsidRPr="00471454">
        <w:rPr>
          <w:rFonts w:ascii="Calibri" w:hAnsi="Calibri" w:cs="Segoe UI"/>
          <w:b w:val="0"/>
          <w:i w:val="0"/>
          <w:color w:val="000000" w:themeColor="text1"/>
          <w:szCs w:val="22"/>
          <w:lang w:val="sk-SK"/>
        </w:rPr>
        <w:t>tri mesiace pred uplynutím doby určitej a ak si opciu uplatní,</w:t>
      </w:r>
      <w:r>
        <w:rPr>
          <w:rFonts w:ascii="Calibri" w:hAnsi="Calibri" w:cs="Segoe UI"/>
          <w:b w:val="0"/>
          <w:i w:val="0"/>
          <w:color w:val="000000" w:themeColor="text1"/>
          <w:szCs w:val="22"/>
          <w:lang w:val="sk-SK"/>
        </w:rPr>
        <w:t xml:space="preserve"> </w:t>
      </w:r>
      <w:r w:rsidRPr="00471454">
        <w:rPr>
          <w:rFonts w:ascii="Calibri" w:hAnsi="Calibri" w:cs="Segoe UI"/>
          <w:b w:val="0"/>
          <w:i w:val="0"/>
          <w:color w:val="000000" w:themeColor="text1"/>
          <w:szCs w:val="22"/>
          <w:lang w:val="sk-SK"/>
        </w:rPr>
        <w:t>spolu s oznámením zašle Dopravcovi na podpis návrh dodatku k</w:t>
      </w:r>
      <w:r>
        <w:rPr>
          <w:rFonts w:ascii="Calibri" w:hAnsi="Calibri" w:cs="Segoe UI"/>
          <w:b w:val="0"/>
          <w:i w:val="0"/>
          <w:color w:val="000000" w:themeColor="text1"/>
          <w:szCs w:val="22"/>
          <w:lang w:val="sk-SK"/>
        </w:rPr>
        <w:t> </w:t>
      </w:r>
      <w:r w:rsidRPr="00471454">
        <w:rPr>
          <w:rFonts w:ascii="Calibri" w:hAnsi="Calibri" w:cs="Segoe UI"/>
          <w:b w:val="0"/>
          <w:i w:val="0"/>
          <w:color w:val="000000" w:themeColor="text1"/>
          <w:szCs w:val="22"/>
          <w:lang w:val="sk-SK"/>
        </w:rPr>
        <w:t>Zmluve</w:t>
      </w:r>
      <w:r>
        <w:rPr>
          <w:rFonts w:ascii="Calibri" w:hAnsi="Calibri" w:cs="Segoe UI"/>
          <w:b w:val="0"/>
          <w:i w:val="0"/>
          <w:color w:val="000000" w:themeColor="text1"/>
          <w:szCs w:val="22"/>
          <w:lang w:val="sk-SK"/>
        </w:rPr>
        <w:t xml:space="preserve">, ktorého predmetom bude: </w:t>
      </w:r>
    </w:p>
    <w:p w14:paraId="5AEFF509" w14:textId="77777777" w:rsidR="00DB4485" w:rsidRDefault="00DB4485" w:rsidP="00DB4485">
      <w:pPr>
        <w:pStyle w:val="Clanek11"/>
        <w:numPr>
          <w:ilvl w:val="0"/>
          <w:numId w:val="50"/>
        </w:numPr>
        <w:spacing w:line="276" w:lineRule="auto"/>
        <w:rPr>
          <w:rFonts w:ascii="Calibri" w:hAnsi="Calibri" w:cs="Segoe UI"/>
          <w:b w:val="0"/>
          <w:i w:val="0"/>
          <w:color w:val="000000" w:themeColor="text1"/>
          <w:szCs w:val="22"/>
          <w:lang w:val="sk-SK"/>
        </w:rPr>
      </w:pPr>
      <w:r>
        <w:rPr>
          <w:rFonts w:ascii="Calibri" w:hAnsi="Calibri" w:cs="Segoe UI"/>
          <w:b w:val="0"/>
          <w:i w:val="0"/>
          <w:color w:val="000000" w:themeColor="text1"/>
          <w:szCs w:val="22"/>
          <w:lang w:val="sk-SK"/>
        </w:rPr>
        <w:t xml:space="preserve">predĺženie doby platnosti a účinnosti Zmluvy, </w:t>
      </w:r>
    </w:p>
    <w:p w14:paraId="42983143" w14:textId="77777777" w:rsidR="00DB4485" w:rsidRDefault="00DB4485" w:rsidP="00DB4485">
      <w:pPr>
        <w:pStyle w:val="Clanek11"/>
        <w:numPr>
          <w:ilvl w:val="0"/>
          <w:numId w:val="50"/>
        </w:numPr>
        <w:spacing w:line="276" w:lineRule="auto"/>
        <w:rPr>
          <w:rFonts w:ascii="Calibri" w:hAnsi="Calibri" w:cs="Segoe UI"/>
          <w:b w:val="0"/>
          <w:i w:val="0"/>
          <w:color w:val="000000" w:themeColor="text1"/>
          <w:szCs w:val="22"/>
          <w:lang w:val="sk-SK"/>
        </w:rPr>
      </w:pPr>
      <w:r>
        <w:rPr>
          <w:rFonts w:ascii="Calibri" w:hAnsi="Calibri" w:cs="Segoe UI"/>
          <w:b w:val="0"/>
          <w:i w:val="0"/>
          <w:color w:val="000000" w:themeColor="text1"/>
          <w:szCs w:val="22"/>
          <w:lang w:val="sk-SK"/>
        </w:rPr>
        <w:t xml:space="preserve">zvýšenie priemerného veku vozidiel a maximálneho veku jednotlivého Používaného vozidla v závislosti od dĺžky uplatnenej opcie, </w:t>
      </w:r>
    </w:p>
    <w:p w14:paraId="63A6ACC2" w14:textId="77777777" w:rsidR="00DB4485" w:rsidRPr="0091544C" w:rsidRDefault="00DB4485" w:rsidP="00DB4485">
      <w:pPr>
        <w:pStyle w:val="Clanek11"/>
        <w:numPr>
          <w:ilvl w:val="0"/>
          <w:numId w:val="50"/>
        </w:numPr>
        <w:spacing w:line="276" w:lineRule="auto"/>
        <w:rPr>
          <w:rFonts w:ascii="Calibri" w:hAnsi="Calibri" w:cs="Segoe UI"/>
          <w:b w:val="0"/>
          <w:i w:val="0"/>
          <w:color w:val="000000" w:themeColor="text1"/>
          <w:szCs w:val="22"/>
          <w:lang w:val="sk-SK"/>
        </w:rPr>
      </w:pPr>
      <w:r w:rsidRPr="0091544C">
        <w:rPr>
          <w:rFonts w:ascii="Calibri" w:hAnsi="Calibri" w:cs="Segoe UI"/>
          <w:b w:val="0"/>
          <w:i w:val="0"/>
          <w:color w:val="000000" w:themeColor="text1"/>
          <w:szCs w:val="22"/>
          <w:lang w:val="sk-SK"/>
        </w:rPr>
        <w:t xml:space="preserve">predloženie aktualizovanej bankovej záruky na plnenie Zmluvy vo výške v závislosti od dĺžky uplatnenej opcie.     </w:t>
      </w:r>
    </w:p>
    <w:p w14:paraId="0C3E6B04" w14:textId="77777777" w:rsidR="00DB4485" w:rsidRPr="009C6007" w:rsidRDefault="00DB4485" w:rsidP="00DB4485">
      <w:pPr>
        <w:pStyle w:val="Clanek11"/>
        <w:numPr>
          <w:ilvl w:val="1"/>
          <w:numId w:val="46"/>
        </w:numPr>
        <w:spacing w:line="276" w:lineRule="auto"/>
        <w:rPr>
          <w:rFonts w:ascii="Calibri" w:hAnsi="Calibri" w:cs="Segoe UI"/>
          <w:b w:val="0"/>
          <w:i w:val="0"/>
          <w:szCs w:val="22"/>
          <w:lang w:val="sk-SK"/>
        </w:rPr>
      </w:pPr>
      <w:r>
        <w:rPr>
          <w:rFonts w:ascii="Calibri" w:hAnsi="Calibri" w:cs="Segoe UI"/>
          <w:b w:val="0"/>
          <w:i w:val="0"/>
          <w:szCs w:val="22"/>
          <w:lang w:val="sk-SK"/>
        </w:rPr>
        <w:t>Táto Zmluva sa zrušuje</w:t>
      </w:r>
      <w:r w:rsidRPr="00DD7C2E">
        <w:rPr>
          <w:rFonts w:ascii="Calibri" w:hAnsi="Calibri" w:cs="Segoe UI"/>
          <w:b w:val="0"/>
          <w:i w:val="0"/>
          <w:szCs w:val="22"/>
        </w:rPr>
        <w:t xml:space="preserve">: </w:t>
      </w:r>
    </w:p>
    <w:p w14:paraId="519C3871" w14:textId="77777777" w:rsidR="00DB4485" w:rsidRDefault="00DB4485" w:rsidP="00DB4485">
      <w:pPr>
        <w:pStyle w:val="Clanek11"/>
        <w:numPr>
          <w:ilvl w:val="0"/>
          <w:numId w:val="43"/>
        </w:numPr>
        <w:spacing w:line="276" w:lineRule="auto"/>
        <w:ind w:left="1134" w:hanging="567"/>
        <w:rPr>
          <w:rFonts w:ascii="Calibri" w:hAnsi="Calibri" w:cs="Segoe UI"/>
          <w:b w:val="0"/>
          <w:i w:val="0"/>
          <w:szCs w:val="22"/>
          <w:lang w:val="sk-SK"/>
        </w:rPr>
      </w:pPr>
      <w:r>
        <w:rPr>
          <w:rFonts w:ascii="Calibri" w:hAnsi="Calibri" w:cs="Segoe UI"/>
          <w:b w:val="0"/>
          <w:i w:val="0"/>
          <w:szCs w:val="22"/>
        </w:rPr>
        <w:t>uplynutím doby</w:t>
      </w:r>
      <w:r>
        <w:rPr>
          <w:rFonts w:ascii="Calibri" w:hAnsi="Calibri" w:cs="Segoe UI"/>
          <w:b w:val="0"/>
          <w:i w:val="0"/>
          <w:szCs w:val="22"/>
          <w:lang w:val="sk-SK"/>
        </w:rPr>
        <w:t xml:space="preserve">, na ktorú bola uzavretá; </w:t>
      </w:r>
    </w:p>
    <w:p w14:paraId="712E2588" w14:textId="77777777" w:rsidR="00DB4485" w:rsidRDefault="00DB4485" w:rsidP="00DB4485">
      <w:pPr>
        <w:pStyle w:val="Clanek11"/>
        <w:numPr>
          <w:ilvl w:val="0"/>
          <w:numId w:val="43"/>
        </w:numPr>
        <w:spacing w:line="276" w:lineRule="auto"/>
        <w:ind w:left="1134" w:hanging="567"/>
        <w:rPr>
          <w:rFonts w:ascii="Calibri" w:hAnsi="Calibri" w:cs="Segoe UI"/>
          <w:b w:val="0"/>
          <w:i w:val="0"/>
          <w:szCs w:val="22"/>
          <w:lang w:val="sk-SK"/>
        </w:rPr>
      </w:pPr>
      <w:r w:rsidRPr="00B7279B">
        <w:rPr>
          <w:rFonts w:ascii="Calibri" w:hAnsi="Calibri" w:cs="Segoe UI"/>
          <w:b w:val="0"/>
          <w:i w:val="0"/>
          <w:szCs w:val="22"/>
          <w:lang w:val="sk-SK"/>
        </w:rPr>
        <w:t>písomnou</w:t>
      </w:r>
      <w:r>
        <w:rPr>
          <w:rFonts w:ascii="Calibri" w:hAnsi="Calibri" w:cs="Segoe UI"/>
          <w:b w:val="0"/>
          <w:i w:val="0"/>
          <w:szCs w:val="22"/>
          <w:lang w:val="sk-SK"/>
        </w:rPr>
        <w:t xml:space="preserve"> </w:t>
      </w:r>
      <w:r w:rsidRPr="00B7279B">
        <w:rPr>
          <w:rFonts w:ascii="Calibri" w:hAnsi="Calibri" w:cs="Segoe UI"/>
          <w:b w:val="0"/>
          <w:i w:val="0"/>
          <w:szCs w:val="22"/>
          <w:lang w:val="sk-SK"/>
        </w:rPr>
        <w:t>dohodou</w:t>
      </w:r>
      <w:r w:rsidRPr="00DD7C2E">
        <w:rPr>
          <w:rFonts w:ascii="Calibri" w:hAnsi="Calibri" w:cs="Segoe UI"/>
          <w:b w:val="0"/>
          <w:i w:val="0"/>
          <w:szCs w:val="22"/>
        </w:rPr>
        <w:t xml:space="preserve"> </w:t>
      </w:r>
      <w:r>
        <w:rPr>
          <w:rFonts w:ascii="Calibri" w:hAnsi="Calibri" w:cs="Segoe UI"/>
          <w:b w:val="0"/>
          <w:i w:val="0"/>
          <w:szCs w:val="22"/>
          <w:lang w:val="sk-SK"/>
        </w:rPr>
        <w:t>Zmluvných strán a ku dňu v nej uvedenej;</w:t>
      </w:r>
    </w:p>
    <w:p w14:paraId="1262D47C" w14:textId="77777777" w:rsidR="00DB4485" w:rsidRDefault="00DB4485" w:rsidP="00DB4485">
      <w:pPr>
        <w:pStyle w:val="Clanek11"/>
        <w:numPr>
          <w:ilvl w:val="0"/>
          <w:numId w:val="43"/>
        </w:numPr>
        <w:spacing w:line="276" w:lineRule="auto"/>
        <w:ind w:left="1134" w:hanging="567"/>
        <w:rPr>
          <w:rFonts w:ascii="Calibri" w:hAnsi="Calibri" w:cs="Segoe UI"/>
          <w:b w:val="0"/>
          <w:i w:val="0"/>
          <w:szCs w:val="22"/>
          <w:lang w:val="sk-SK"/>
        </w:rPr>
      </w:pPr>
      <w:r>
        <w:rPr>
          <w:rFonts w:ascii="Calibri" w:hAnsi="Calibri" w:cs="Segoe UI"/>
          <w:b w:val="0"/>
          <w:i w:val="0"/>
          <w:szCs w:val="22"/>
          <w:lang w:val="sk-SK"/>
        </w:rPr>
        <w:t>uplynutím výpovednej lehoty, ak Objednávateľ alebo Dopravca využije svoje právo Zmluvu vypovedať z dôvodov ďalej uvedených v tejto Zmluve;</w:t>
      </w:r>
    </w:p>
    <w:p w14:paraId="747E591C" w14:textId="77777777" w:rsidR="00DB4485" w:rsidRPr="0074612F" w:rsidRDefault="00DB4485" w:rsidP="00DB4485">
      <w:pPr>
        <w:pStyle w:val="Clanek11"/>
        <w:numPr>
          <w:ilvl w:val="0"/>
          <w:numId w:val="43"/>
        </w:numPr>
        <w:spacing w:line="276" w:lineRule="auto"/>
        <w:ind w:left="1134" w:hanging="567"/>
        <w:rPr>
          <w:rFonts w:ascii="Calibri" w:hAnsi="Calibri" w:cs="Segoe UI"/>
          <w:b w:val="0"/>
          <w:i w:val="0"/>
          <w:szCs w:val="22"/>
        </w:rPr>
      </w:pPr>
      <w:r w:rsidRPr="0074612F">
        <w:rPr>
          <w:rFonts w:ascii="Calibri" w:hAnsi="Calibri" w:cs="Segoe UI"/>
          <w:b w:val="0"/>
          <w:i w:val="0"/>
          <w:szCs w:val="22"/>
          <w:lang w:val="sk-SK"/>
        </w:rPr>
        <w:t>odstúpením Zmluvnej strany od Zmluvy zo zákonných dôvodov alebo z</w:t>
      </w:r>
      <w:r>
        <w:rPr>
          <w:rFonts w:ascii="Calibri" w:hAnsi="Calibri" w:cs="Segoe UI"/>
          <w:b w:val="0"/>
          <w:i w:val="0"/>
          <w:szCs w:val="22"/>
          <w:lang w:val="sk-SK"/>
        </w:rPr>
        <w:t> </w:t>
      </w:r>
      <w:r w:rsidRPr="0074612F">
        <w:rPr>
          <w:rFonts w:ascii="Calibri" w:hAnsi="Calibri" w:cs="Segoe UI"/>
          <w:b w:val="0"/>
          <w:i w:val="0"/>
          <w:szCs w:val="22"/>
          <w:lang w:val="sk-SK"/>
        </w:rPr>
        <w:t>dôvodov</w:t>
      </w:r>
      <w:r>
        <w:rPr>
          <w:rFonts w:ascii="Calibri" w:hAnsi="Calibri" w:cs="Segoe UI"/>
          <w:b w:val="0"/>
          <w:i w:val="0"/>
          <w:szCs w:val="22"/>
          <w:lang w:val="sk-SK"/>
        </w:rPr>
        <w:t xml:space="preserve"> </w:t>
      </w:r>
      <w:r w:rsidRPr="0074612F">
        <w:rPr>
          <w:rFonts w:ascii="Calibri" w:hAnsi="Calibri" w:cs="Segoe UI"/>
          <w:b w:val="0"/>
          <w:i w:val="0"/>
          <w:szCs w:val="22"/>
          <w:lang w:val="sk-SK"/>
        </w:rPr>
        <w:t xml:space="preserve">vymedzených tejto Zmluve. </w:t>
      </w:r>
    </w:p>
    <w:p w14:paraId="1006D224" w14:textId="69833542" w:rsidR="00333F48" w:rsidRPr="009C6007" w:rsidRDefault="00333F48" w:rsidP="00DB4485">
      <w:pPr>
        <w:pStyle w:val="Clanek11"/>
        <w:tabs>
          <w:tab w:val="clear" w:pos="941"/>
        </w:tabs>
        <w:spacing w:line="276" w:lineRule="auto"/>
        <w:ind w:left="709" w:hanging="709"/>
        <w:rPr>
          <w:rFonts w:ascii="Calibri" w:hAnsi="Calibri" w:cs="Segoe UI"/>
          <w:b w:val="0"/>
          <w:i w:val="0"/>
          <w:szCs w:val="22"/>
          <w:lang w:val="sk-SK"/>
        </w:rPr>
      </w:pPr>
      <w:r>
        <w:rPr>
          <w:rFonts w:ascii="Calibri" w:hAnsi="Calibri" w:cs="Segoe UI"/>
          <w:b w:val="0"/>
          <w:i w:val="0"/>
          <w:szCs w:val="22"/>
          <w:lang w:val="sk-SK"/>
        </w:rPr>
        <w:t>15.3</w:t>
      </w:r>
      <w:r w:rsidR="008706E3">
        <w:rPr>
          <w:rFonts w:ascii="Calibri" w:hAnsi="Calibri" w:cs="Segoe UI"/>
          <w:b w:val="0"/>
          <w:i w:val="0"/>
          <w:szCs w:val="22"/>
          <w:lang w:val="sk-SK"/>
        </w:rPr>
        <w:tab/>
      </w:r>
      <w:r w:rsidR="00B34361">
        <w:rPr>
          <w:rFonts w:ascii="Calibri" w:hAnsi="Calibri" w:cs="Segoe UI"/>
          <w:b w:val="0"/>
          <w:i w:val="0"/>
          <w:szCs w:val="22"/>
          <w:lang w:val="sk-SK"/>
        </w:rPr>
        <w:t>Táto Zmluva</w:t>
      </w:r>
      <w:r w:rsidR="00D51A3E">
        <w:rPr>
          <w:rFonts w:ascii="Calibri" w:hAnsi="Calibri" w:cs="Segoe UI"/>
          <w:b w:val="0"/>
          <w:i w:val="0"/>
          <w:szCs w:val="22"/>
          <w:lang w:val="sk-SK"/>
        </w:rPr>
        <w:t xml:space="preserve"> </w:t>
      </w:r>
      <w:r w:rsidR="00425795">
        <w:rPr>
          <w:rFonts w:ascii="Calibri" w:hAnsi="Calibri" w:cs="Segoe UI"/>
          <w:b w:val="0"/>
          <w:i w:val="0"/>
          <w:szCs w:val="22"/>
          <w:lang w:val="sk-SK"/>
        </w:rPr>
        <w:t xml:space="preserve">sa </w:t>
      </w:r>
      <w:r w:rsidR="00B34361">
        <w:rPr>
          <w:rFonts w:ascii="Calibri" w:hAnsi="Calibri" w:cs="Segoe UI"/>
          <w:b w:val="0"/>
          <w:i w:val="0"/>
          <w:szCs w:val="22"/>
          <w:lang w:val="sk-SK"/>
        </w:rPr>
        <w:t>zrušuje</w:t>
      </w:r>
      <w:r w:rsidRPr="00DD7C2E">
        <w:rPr>
          <w:rFonts w:ascii="Calibri" w:hAnsi="Calibri" w:cs="Segoe UI"/>
          <w:b w:val="0"/>
          <w:i w:val="0"/>
          <w:szCs w:val="22"/>
        </w:rPr>
        <w:t xml:space="preserve">: </w:t>
      </w:r>
    </w:p>
    <w:p w14:paraId="58A804DE" w14:textId="13B9332E" w:rsidR="008706E3" w:rsidRDefault="008706E3" w:rsidP="00DB4485">
      <w:pPr>
        <w:pStyle w:val="Clanek11"/>
        <w:numPr>
          <w:ilvl w:val="0"/>
          <w:numId w:val="43"/>
        </w:numPr>
        <w:spacing w:line="276" w:lineRule="auto"/>
        <w:ind w:left="1276" w:hanging="567"/>
        <w:rPr>
          <w:rFonts w:ascii="Calibri" w:hAnsi="Calibri" w:cs="Segoe UI"/>
          <w:b w:val="0"/>
          <w:i w:val="0"/>
          <w:szCs w:val="22"/>
          <w:lang w:val="sk-SK"/>
        </w:rPr>
      </w:pPr>
      <w:r>
        <w:rPr>
          <w:rFonts w:ascii="Calibri" w:hAnsi="Calibri" w:cs="Segoe UI"/>
          <w:b w:val="0"/>
          <w:i w:val="0"/>
          <w:szCs w:val="22"/>
        </w:rPr>
        <w:t>uplynutím doby</w:t>
      </w:r>
      <w:r>
        <w:rPr>
          <w:rFonts w:ascii="Calibri" w:hAnsi="Calibri" w:cs="Segoe UI"/>
          <w:b w:val="0"/>
          <w:i w:val="0"/>
          <w:szCs w:val="22"/>
          <w:lang w:val="sk-SK"/>
        </w:rPr>
        <w:t xml:space="preserve">, na ktorú bola uzavretá; </w:t>
      </w:r>
    </w:p>
    <w:p w14:paraId="40CF9988" w14:textId="77777777" w:rsidR="008706E3" w:rsidRDefault="008706E3" w:rsidP="00DB4485">
      <w:pPr>
        <w:pStyle w:val="Clanek11"/>
        <w:numPr>
          <w:ilvl w:val="0"/>
          <w:numId w:val="43"/>
        </w:numPr>
        <w:spacing w:line="276" w:lineRule="auto"/>
        <w:ind w:left="1276" w:hanging="567"/>
        <w:rPr>
          <w:rFonts w:ascii="Calibri" w:hAnsi="Calibri" w:cs="Segoe UI"/>
          <w:b w:val="0"/>
          <w:i w:val="0"/>
          <w:szCs w:val="22"/>
          <w:lang w:val="sk-SK"/>
        </w:rPr>
      </w:pPr>
      <w:r w:rsidRPr="00B7279B">
        <w:rPr>
          <w:rFonts w:ascii="Calibri" w:hAnsi="Calibri" w:cs="Segoe UI"/>
          <w:b w:val="0"/>
          <w:i w:val="0"/>
          <w:szCs w:val="22"/>
          <w:lang w:val="sk-SK"/>
        </w:rPr>
        <w:t>písomnou</w:t>
      </w:r>
      <w:r>
        <w:rPr>
          <w:rFonts w:ascii="Calibri" w:hAnsi="Calibri" w:cs="Segoe UI"/>
          <w:b w:val="0"/>
          <w:i w:val="0"/>
          <w:szCs w:val="22"/>
          <w:lang w:val="sk-SK"/>
        </w:rPr>
        <w:t xml:space="preserve"> </w:t>
      </w:r>
      <w:r w:rsidRPr="00B7279B">
        <w:rPr>
          <w:rFonts w:ascii="Calibri" w:hAnsi="Calibri" w:cs="Segoe UI"/>
          <w:b w:val="0"/>
          <w:i w:val="0"/>
          <w:szCs w:val="22"/>
          <w:lang w:val="sk-SK"/>
        </w:rPr>
        <w:t>dohodou</w:t>
      </w:r>
      <w:r w:rsidRPr="00DD7C2E">
        <w:rPr>
          <w:rFonts w:ascii="Calibri" w:hAnsi="Calibri" w:cs="Segoe UI"/>
          <w:b w:val="0"/>
          <w:i w:val="0"/>
          <w:szCs w:val="22"/>
        </w:rPr>
        <w:t xml:space="preserve"> </w:t>
      </w:r>
      <w:r>
        <w:rPr>
          <w:rFonts w:ascii="Calibri" w:hAnsi="Calibri" w:cs="Segoe UI"/>
          <w:b w:val="0"/>
          <w:i w:val="0"/>
          <w:szCs w:val="22"/>
          <w:lang w:val="sk-SK"/>
        </w:rPr>
        <w:t>Zmluvných strán a ku dňu v nej uvedenej;</w:t>
      </w:r>
    </w:p>
    <w:p w14:paraId="600ED025" w14:textId="77777777" w:rsidR="008706E3" w:rsidRDefault="008706E3" w:rsidP="00DB4485">
      <w:pPr>
        <w:pStyle w:val="Clanek11"/>
        <w:numPr>
          <w:ilvl w:val="0"/>
          <w:numId w:val="43"/>
        </w:numPr>
        <w:spacing w:line="276" w:lineRule="auto"/>
        <w:ind w:left="1276" w:hanging="567"/>
        <w:rPr>
          <w:rFonts w:ascii="Calibri" w:hAnsi="Calibri" w:cs="Segoe UI"/>
          <w:b w:val="0"/>
          <w:i w:val="0"/>
          <w:szCs w:val="22"/>
          <w:lang w:val="sk-SK"/>
        </w:rPr>
      </w:pPr>
      <w:r>
        <w:rPr>
          <w:rFonts w:ascii="Calibri" w:hAnsi="Calibri" w:cs="Segoe UI"/>
          <w:b w:val="0"/>
          <w:i w:val="0"/>
          <w:szCs w:val="22"/>
          <w:lang w:val="sk-SK"/>
        </w:rPr>
        <w:t>uplynutím výpovednej lehoty, ak Objednávateľ alebo Dopravca využije svoje právo Zmluvu vypovedať z dôvodov ďalej uvedených v tejto Zmluve;</w:t>
      </w:r>
    </w:p>
    <w:p w14:paraId="61D08F2F" w14:textId="0F3241CA" w:rsidR="00333F48" w:rsidRPr="00DB4485" w:rsidRDefault="008706E3" w:rsidP="00DB4485">
      <w:pPr>
        <w:pStyle w:val="Clanek11"/>
        <w:numPr>
          <w:ilvl w:val="0"/>
          <w:numId w:val="43"/>
        </w:numPr>
        <w:spacing w:line="276" w:lineRule="auto"/>
        <w:ind w:left="1276" w:hanging="567"/>
        <w:rPr>
          <w:rFonts w:ascii="Calibri" w:hAnsi="Calibri"/>
          <w:b w:val="0"/>
          <w:i w:val="0"/>
          <w:lang w:val="sk-SK"/>
        </w:rPr>
      </w:pPr>
      <w:r w:rsidRPr="008706E3">
        <w:rPr>
          <w:rFonts w:ascii="Calibri" w:hAnsi="Calibri" w:cs="Segoe UI"/>
          <w:b w:val="0"/>
          <w:i w:val="0"/>
          <w:szCs w:val="22"/>
          <w:lang w:val="sk-SK"/>
        </w:rPr>
        <w:t>odstúpením Zmluvnej strany od Zmluvy zo zákonných dôvodov alebo z dôvodov vymedzených tejto Zmluve</w:t>
      </w:r>
      <w:r w:rsidR="002814E0" w:rsidRPr="008706E3">
        <w:rPr>
          <w:rFonts w:ascii="Calibri" w:hAnsi="Calibri" w:cs="Segoe UI"/>
          <w:b w:val="0"/>
          <w:i w:val="0"/>
          <w:szCs w:val="22"/>
          <w:lang w:val="sk-SK"/>
        </w:rPr>
        <w:t xml:space="preserve">. </w:t>
      </w:r>
    </w:p>
    <w:p w14:paraId="1911D5E5" w14:textId="77777777" w:rsidR="00333F48" w:rsidRDefault="00333F48" w:rsidP="00C00C1D">
      <w:pPr>
        <w:pStyle w:val="Clanek11"/>
        <w:numPr>
          <w:ilvl w:val="1"/>
          <w:numId w:val="27"/>
        </w:numPr>
        <w:spacing w:line="276" w:lineRule="auto"/>
        <w:rPr>
          <w:rFonts w:ascii="Calibri" w:hAnsi="Calibri" w:cs="Segoe UI"/>
          <w:b w:val="0"/>
          <w:i w:val="0"/>
          <w:szCs w:val="22"/>
          <w:lang w:val="sk-SK"/>
        </w:rPr>
      </w:pPr>
      <w:bookmarkStart w:id="38" w:name="_Ref279968407"/>
      <w:r w:rsidRPr="00B7279B">
        <w:rPr>
          <w:rFonts w:ascii="Calibri" w:hAnsi="Calibri" w:cs="Segoe UI"/>
          <w:i w:val="0"/>
          <w:szCs w:val="22"/>
          <w:lang w:val="sk-SK"/>
        </w:rPr>
        <w:t>Objednávateľ</w:t>
      </w:r>
      <w:r>
        <w:rPr>
          <w:rFonts w:ascii="Calibri" w:hAnsi="Calibri" w:cs="Segoe UI"/>
          <w:b w:val="0"/>
          <w:i w:val="0"/>
          <w:szCs w:val="22"/>
          <w:lang w:val="sk-SK"/>
        </w:rPr>
        <w:t xml:space="preserve"> je oprávnený</w:t>
      </w:r>
      <w:r w:rsidR="00E875F8">
        <w:rPr>
          <w:rFonts w:ascii="Calibri" w:hAnsi="Calibri" w:cs="Segoe UI"/>
          <w:b w:val="0"/>
          <w:i w:val="0"/>
          <w:szCs w:val="22"/>
          <w:lang w:val="sk-SK"/>
        </w:rPr>
        <w:t xml:space="preserve"> písomne</w:t>
      </w:r>
      <w:r>
        <w:rPr>
          <w:rFonts w:ascii="Calibri" w:hAnsi="Calibri" w:cs="Segoe UI"/>
          <w:b w:val="0"/>
          <w:i w:val="0"/>
          <w:szCs w:val="22"/>
          <w:lang w:val="sk-SK"/>
        </w:rPr>
        <w:t xml:space="preserve"> </w:t>
      </w:r>
      <w:r w:rsidRPr="00065914">
        <w:rPr>
          <w:rFonts w:ascii="Calibri" w:hAnsi="Calibri" w:cs="Segoe UI"/>
          <w:i w:val="0"/>
          <w:szCs w:val="22"/>
          <w:lang w:val="sk-SK"/>
        </w:rPr>
        <w:t>vypovedať</w:t>
      </w:r>
      <w:r>
        <w:rPr>
          <w:rFonts w:ascii="Calibri" w:hAnsi="Calibri" w:cs="Segoe UI"/>
          <w:b w:val="0"/>
          <w:i w:val="0"/>
          <w:szCs w:val="22"/>
          <w:lang w:val="sk-SK"/>
        </w:rPr>
        <w:t xml:space="preserve"> túto Zmluvu z nasledujúcich dôvodov: </w:t>
      </w:r>
    </w:p>
    <w:p w14:paraId="5C47612C" w14:textId="4A80DB5F" w:rsidR="00624DCF" w:rsidRPr="00471454" w:rsidRDefault="00624DCF" w:rsidP="00DB4485">
      <w:pPr>
        <w:pStyle w:val="Clanek11"/>
        <w:numPr>
          <w:ilvl w:val="0"/>
          <w:numId w:val="32"/>
        </w:numPr>
        <w:spacing w:line="276" w:lineRule="auto"/>
        <w:ind w:left="1276" w:hanging="283"/>
        <w:rPr>
          <w:rFonts w:ascii="Calibri" w:hAnsi="Calibri" w:cs="Segoe UI"/>
          <w:b w:val="0"/>
          <w:i w:val="0"/>
          <w:szCs w:val="22"/>
          <w:lang w:val="sk-SK"/>
        </w:rPr>
      </w:pPr>
      <w:r w:rsidRPr="00471454">
        <w:rPr>
          <w:rFonts w:ascii="Calibri" w:hAnsi="Calibri" w:cs="Segoe UI"/>
          <w:b w:val="0"/>
          <w:i w:val="0"/>
          <w:szCs w:val="22"/>
          <w:lang w:val="sk-SK"/>
        </w:rPr>
        <w:t>v prípade, ak Dopravca pred začatím poskytovania Služby</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riadne a včas nesplní všetky povinnosti, ktoré pre neho vyplývajú z bodu</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8.1</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Zmluvy.</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Výpovedná lehota je v tomto prípade</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1 (jeden) kalendárny mesiac</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a začína plynúť dňom bezprostredne</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nasledujúcim po dni,</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v ktorom bola výpoveď doručená</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 xml:space="preserve">Dopravcovi; </w:t>
      </w:r>
    </w:p>
    <w:p w14:paraId="3967AA8E" w14:textId="233E0AD1" w:rsidR="00AD5F88" w:rsidRPr="00471454" w:rsidRDefault="00AD5F88" w:rsidP="00DB4485">
      <w:pPr>
        <w:pStyle w:val="Clanek11"/>
        <w:numPr>
          <w:ilvl w:val="0"/>
          <w:numId w:val="32"/>
        </w:numPr>
        <w:spacing w:line="276" w:lineRule="auto"/>
        <w:ind w:left="1276" w:hanging="283"/>
        <w:rPr>
          <w:rFonts w:ascii="Calibri" w:hAnsi="Calibri" w:cs="Segoe UI"/>
          <w:b w:val="0"/>
          <w:i w:val="0"/>
          <w:szCs w:val="22"/>
          <w:lang w:val="sk-SK"/>
        </w:rPr>
      </w:pPr>
      <w:r w:rsidRPr="00471454">
        <w:rPr>
          <w:rFonts w:ascii="Calibri" w:hAnsi="Calibri" w:cstheme="majorHAnsi"/>
          <w:b w:val="0"/>
          <w:i w:val="0"/>
          <w:szCs w:val="22"/>
          <w:lang w:val="sk-SK"/>
        </w:rPr>
        <w:t>v prípade, ak</w:t>
      </w:r>
      <w:r w:rsidR="00D51A3E">
        <w:rPr>
          <w:rFonts w:ascii="Calibri" w:hAnsi="Calibri" w:cstheme="majorHAnsi"/>
          <w:b w:val="0"/>
          <w:i w:val="0"/>
          <w:szCs w:val="22"/>
          <w:lang w:val="sk-SK"/>
        </w:rPr>
        <w:t xml:space="preserve"> </w:t>
      </w:r>
      <w:r w:rsidRPr="00471454">
        <w:rPr>
          <w:rFonts w:ascii="Calibri" w:hAnsi="Calibri" w:cstheme="majorHAnsi"/>
          <w:b w:val="0"/>
          <w:i w:val="0"/>
          <w:szCs w:val="22"/>
          <w:lang w:val="sk-SK"/>
        </w:rPr>
        <w:t>Dopravca nezačne poskytovať Službu v lehote podľa</w:t>
      </w:r>
      <w:r w:rsidR="00D51A3E">
        <w:rPr>
          <w:rFonts w:ascii="Calibri" w:hAnsi="Calibri" w:cstheme="majorHAnsi"/>
          <w:b w:val="0"/>
          <w:i w:val="0"/>
          <w:szCs w:val="22"/>
          <w:lang w:val="sk-SK"/>
        </w:rPr>
        <w:t xml:space="preserve"> </w:t>
      </w:r>
      <w:r w:rsidRPr="00471454">
        <w:rPr>
          <w:rFonts w:ascii="Calibri" w:hAnsi="Calibri" w:cstheme="majorHAnsi"/>
          <w:b w:val="0"/>
          <w:i w:val="0"/>
          <w:szCs w:val="22"/>
          <w:lang w:val="sk-SK"/>
        </w:rPr>
        <w:t>bodu</w:t>
      </w:r>
      <w:r w:rsidR="00D51A3E">
        <w:rPr>
          <w:rFonts w:ascii="Calibri" w:hAnsi="Calibri" w:cstheme="majorHAnsi"/>
          <w:b w:val="0"/>
          <w:i w:val="0"/>
          <w:szCs w:val="22"/>
          <w:lang w:val="sk-SK"/>
        </w:rPr>
        <w:t xml:space="preserve"> </w:t>
      </w:r>
      <w:r w:rsidRPr="00471454">
        <w:rPr>
          <w:rFonts w:ascii="Calibri" w:hAnsi="Calibri" w:cstheme="majorHAnsi"/>
          <w:b w:val="0"/>
          <w:i w:val="0"/>
          <w:szCs w:val="22"/>
          <w:lang w:val="sk-SK"/>
        </w:rPr>
        <w:t>5.1 písm. a)</w:t>
      </w:r>
      <w:r w:rsidR="00D51A3E">
        <w:rPr>
          <w:rFonts w:ascii="Calibri" w:hAnsi="Calibri" w:cstheme="majorHAnsi"/>
          <w:b w:val="0"/>
          <w:i w:val="0"/>
          <w:szCs w:val="22"/>
          <w:lang w:val="sk-SK"/>
        </w:rPr>
        <w:t xml:space="preserve"> </w:t>
      </w:r>
      <w:r w:rsidRPr="00471454">
        <w:rPr>
          <w:rFonts w:ascii="Calibri" w:hAnsi="Calibri" w:cstheme="majorHAnsi"/>
          <w:b w:val="0"/>
          <w:i w:val="0"/>
          <w:szCs w:val="22"/>
          <w:lang w:val="sk-SK"/>
        </w:rPr>
        <w:t>Zmluvy.</w:t>
      </w:r>
      <w:r w:rsidR="00D51A3E">
        <w:rPr>
          <w:rFonts w:ascii="Calibri" w:hAnsi="Calibri" w:cstheme="majorHAnsi"/>
          <w:szCs w:val="22"/>
          <w:lang w:val="sk-SK"/>
        </w:rPr>
        <w:t xml:space="preserve"> </w:t>
      </w:r>
      <w:r w:rsidRPr="00471454">
        <w:rPr>
          <w:rFonts w:ascii="Calibri" w:hAnsi="Calibri" w:cs="Segoe UI"/>
          <w:b w:val="0"/>
          <w:i w:val="0"/>
          <w:szCs w:val="22"/>
          <w:lang w:val="sk-SK"/>
        </w:rPr>
        <w:t>Výpovedná lehota je v tomto prípade</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1 (jeden) kalendárny týždeň</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a začína plynúť dňom bezprostredne</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nasledujúcim po dni,</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v ktorom bola výpoveď doručená</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 xml:space="preserve">Dopravcovi; </w:t>
      </w:r>
    </w:p>
    <w:p w14:paraId="5906CDB2" w14:textId="6590088F" w:rsidR="00624DCF" w:rsidRPr="00471454" w:rsidRDefault="00AD5F88" w:rsidP="00DB4485">
      <w:pPr>
        <w:pStyle w:val="Clanek11"/>
        <w:numPr>
          <w:ilvl w:val="0"/>
          <w:numId w:val="32"/>
        </w:numPr>
        <w:spacing w:line="276" w:lineRule="auto"/>
        <w:ind w:left="1276" w:hanging="283"/>
        <w:rPr>
          <w:rFonts w:ascii="Calibri" w:hAnsi="Calibri" w:cs="Segoe UI"/>
          <w:b w:val="0"/>
          <w:i w:val="0"/>
          <w:szCs w:val="22"/>
          <w:lang w:val="sk-SK"/>
        </w:rPr>
      </w:pPr>
      <w:r w:rsidRPr="00471454">
        <w:rPr>
          <w:rFonts w:ascii="Calibri" w:hAnsi="Calibri" w:cs="Segoe UI"/>
          <w:b w:val="0"/>
          <w:i w:val="0"/>
          <w:szCs w:val="22"/>
          <w:lang w:val="sk-SK"/>
        </w:rPr>
        <w:t>v prípade, ak</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Dopravca preruší poskytovanie Služby o viac ako</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24 hodín a</w:t>
      </w:r>
      <w:r w:rsidR="00D51A3E">
        <w:rPr>
          <w:rFonts w:ascii="Calibri" w:hAnsi="Calibri" w:cs="Segoe UI"/>
          <w:b w:val="0"/>
          <w:i w:val="0"/>
          <w:szCs w:val="22"/>
          <w:lang w:val="sk-SK"/>
        </w:rPr>
        <w:t xml:space="preserve"> </w:t>
      </w:r>
      <w:r w:rsidR="00624DCF" w:rsidRPr="00471454">
        <w:rPr>
          <w:rFonts w:ascii="Calibri" w:hAnsi="Calibri" w:cs="Segoe UI"/>
          <w:b w:val="0"/>
          <w:i w:val="0"/>
          <w:szCs w:val="22"/>
          <w:lang w:val="sk-SK"/>
        </w:rPr>
        <w:t>prerušenie nie je spôsob</w:t>
      </w:r>
      <w:r w:rsidR="00C9004B" w:rsidRPr="00471454">
        <w:rPr>
          <w:rFonts w:ascii="Calibri" w:hAnsi="Calibri" w:cs="Segoe UI"/>
          <w:b w:val="0"/>
          <w:i w:val="0"/>
          <w:szCs w:val="22"/>
          <w:lang w:val="sk-SK"/>
        </w:rPr>
        <w:t>e</w:t>
      </w:r>
      <w:r w:rsidR="00624DCF" w:rsidRPr="00471454">
        <w:rPr>
          <w:rFonts w:ascii="Calibri" w:hAnsi="Calibri" w:cs="Segoe UI"/>
          <w:b w:val="0"/>
          <w:i w:val="0"/>
          <w:szCs w:val="22"/>
          <w:lang w:val="sk-SK"/>
        </w:rPr>
        <w:t>né</w:t>
      </w:r>
      <w:r w:rsidR="00D51A3E">
        <w:rPr>
          <w:rFonts w:ascii="Calibri" w:hAnsi="Calibri" w:cs="Segoe UI"/>
          <w:b w:val="0"/>
          <w:i w:val="0"/>
          <w:szCs w:val="22"/>
          <w:lang w:val="sk-SK"/>
        </w:rPr>
        <w:t xml:space="preserve"> </w:t>
      </w:r>
      <w:r w:rsidR="00624DCF" w:rsidRPr="00471454">
        <w:rPr>
          <w:rFonts w:ascii="Calibri" w:hAnsi="Calibri" w:cs="Segoe UI"/>
          <w:b w:val="0"/>
          <w:i w:val="0"/>
          <w:szCs w:val="22"/>
          <w:lang w:val="sk-SK"/>
        </w:rPr>
        <w:t>dôvodmi vyššej moci, ktoré majú svoj pôvod v živelných pohromách a</w:t>
      </w:r>
      <w:r w:rsidR="00D51A3E">
        <w:rPr>
          <w:rFonts w:ascii="Calibri" w:hAnsi="Calibri" w:cs="Segoe UI"/>
          <w:b w:val="0"/>
          <w:i w:val="0"/>
          <w:szCs w:val="22"/>
          <w:lang w:val="sk-SK"/>
        </w:rPr>
        <w:t xml:space="preserve"> </w:t>
      </w:r>
      <w:r w:rsidR="00624DCF" w:rsidRPr="00471454">
        <w:rPr>
          <w:rFonts w:ascii="Calibri" w:hAnsi="Calibri" w:cs="Segoe UI"/>
          <w:b w:val="0"/>
          <w:i w:val="0"/>
          <w:szCs w:val="22"/>
          <w:lang w:val="sk-SK"/>
        </w:rPr>
        <w:t>prírodných katastrofách (ako napr. zemetrasenie)</w:t>
      </w:r>
      <w:r w:rsidR="00D51A3E">
        <w:rPr>
          <w:rFonts w:ascii="Calibri" w:hAnsi="Calibri" w:cs="Segoe UI"/>
          <w:b w:val="0"/>
          <w:i w:val="0"/>
          <w:szCs w:val="22"/>
          <w:lang w:val="sk-SK"/>
        </w:rPr>
        <w:t xml:space="preserve"> </w:t>
      </w:r>
      <w:r w:rsidR="00624DCF" w:rsidRPr="00471454">
        <w:rPr>
          <w:rFonts w:ascii="Calibri" w:hAnsi="Calibri" w:cs="Segoe UI"/>
          <w:b w:val="0"/>
          <w:i w:val="0"/>
          <w:szCs w:val="22"/>
          <w:lang w:val="sk-SK"/>
        </w:rPr>
        <w:t>alebo v nepredvídateľnej ľudskej činnosti (napr. štrajk,</w:t>
      </w:r>
      <w:r w:rsidR="00D51A3E">
        <w:rPr>
          <w:rFonts w:ascii="Calibri" w:hAnsi="Calibri" w:cs="Segoe UI"/>
          <w:b w:val="0"/>
          <w:i w:val="0"/>
          <w:szCs w:val="22"/>
          <w:lang w:val="sk-SK"/>
        </w:rPr>
        <w:t xml:space="preserve"> </w:t>
      </w:r>
      <w:r w:rsidR="00624DCF" w:rsidRPr="00471454">
        <w:rPr>
          <w:rFonts w:ascii="Calibri" w:hAnsi="Calibri" w:cs="Segoe UI"/>
          <w:b w:val="0"/>
          <w:i w:val="0"/>
          <w:szCs w:val="22"/>
          <w:lang w:val="sk-SK"/>
        </w:rPr>
        <w:t>občianske nepokoje, vojna).</w:t>
      </w:r>
      <w:r w:rsidR="00D51A3E">
        <w:rPr>
          <w:rFonts w:ascii="Calibri" w:hAnsi="Calibri" w:cs="Segoe UI"/>
          <w:b w:val="0"/>
          <w:i w:val="0"/>
          <w:szCs w:val="22"/>
          <w:lang w:val="sk-SK"/>
        </w:rPr>
        <w:t xml:space="preserve"> </w:t>
      </w:r>
      <w:r w:rsidR="00624DCF" w:rsidRPr="00471454">
        <w:rPr>
          <w:rFonts w:ascii="Calibri" w:hAnsi="Calibri" w:cs="Segoe UI"/>
          <w:b w:val="0"/>
          <w:i w:val="0"/>
          <w:szCs w:val="22"/>
          <w:lang w:val="sk-SK"/>
        </w:rPr>
        <w:t>Výpovedná lehota je v tomto prípade</w:t>
      </w:r>
      <w:r w:rsidR="00D51A3E">
        <w:rPr>
          <w:rFonts w:ascii="Calibri" w:hAnsi="Calibri" w:cs="Segoe UI"/>
          <w:b w:val="0"/>
          <w:i w:val="0"/>
          <w:szCs w:val="22"/>
          <w:lang w:val="sk-SK"/>
        </w:rPr>
        <w:t xml:space="preserve"> </w:t>
      </w:r>
      <w:r w:rsidR="00624DCF" w:rsidRPr="00471454">
        <w:rPr>
          <w:rFonts w:ascii="Calibri" w:hAnsi="Calibri" w:cs="Segoe UI"/>
          <w:b w:val="0"/>
          <w:i w:val="0"/>
          <w:szCs w:val="22"/>
          <w:lang w:val="sk-SK"/>
        </w:rPr>
        <w:t>1 (</w:t>
      </w:r>
      <w:r w:rsidR="00DB4485">
        <w:rPr>
          <w:rFonts w:ascii="Calibri" w:hAnsi="Calibri" w:cs="Segoe UI"/>
          <w:b w:val="0"/>
          <w:i w:val="0"/>
          <w:szCs w:val="22"/>
          <w:lang w:val="sk-SK"/>
        </w:rPr>
        <w:t>j</w:t>
      </w:r>
      <w:r w:rsidR="00624DCF" w:rsidRPr="00471454">
        <w:rPr>
          <w:rFonts w:ascii="Calibri" w:hAnsi="Calibri" w:cs="Segoe UI"/>
          <w:b w:val="0"/>
          <w:i w:val="0"/>
          <w:szCs w:val="22"/>
          <w:lang w:val="sk-SK"/>
        </w:rPr>
        <w:t>eden) kalendárny týždeň</w:t>
      </w:r>
      <w:r w:rsidR="00D51A3E">
        <w:rPr>
          <w:rFonts w:ascii="Calibri" w:hAnsi="Calibri" w:cs="Segoe UI"/>
          <w:b w:val="0"/>
          <w:i w:val="0"/>
          <w:szCs w:val="22"/>
          <w:lang w:val="sk-SK"/>
        </w:rPr>
        <w:t xml:space="preserve"> </w:t>
      </w:r>
      <w:r w:rsidR="00624DCF" w:rsidRPr="00471454">
        <w:rPr>
          <w:rFonts w:ascii="Calibri" w:hAnsi="Calibri" w:cs="Segoe UI"/>
          <w:b w:val="0"/>
          <w:i w:val="0"/>
          <w:szCs w:val="22"/>
          <w:lang w:val="sk-SK"/>
        </w:rPr>
        <w:t>a začína plynúť dňom bezprostredne</w:t>
      </w:r>
      <w:r w:rsidR="00D51A3E">
        <w:rPr>
          <w:rFonts w:ascii="Calibri" w:hAnsi="Calibri" w:cs="Segoe UI"/>
          <w:b w:val="0"/>
          <w:i w:val="0"/>
          <w:szCs w:val="22"/>
          <w:lang w:val="sk-SK"/>
        </w:rPr>
        <w:t xml:space="preserve"> </w:t>
      </w:r>
      <w:r w:rsidR="00624DCF" w:rsidRPr="00471454">
        <w:rPr>
          <w:rFonts w:ascii="Calibri" w:hAnsi="Calibri" w:cs="Segoe UI"/>
          <w:b w:val="0"/>
          <w:i w:val="0"/>
          <w:szCs w:val="22"/>
          <w:lang w:val="sk-SK"/>
        </w:rPr>
        <w:t>nasledujúcim po dni,</w:t>
      </w:r>
      <w:r w:rsidR="00D51A3E">
        <w:rPr>
          <w:rFonts w:ascii="Calibri" w:hAnsi="Calibri" w:cs="Segoe UI"/>
          <w:b w:val="0"/>
          <w:i w:val="0"/>
          <w:szCs w:val="22"/>
          <w:lang w:val="sk-SK"/>
        </w:rPr>
        <w:t xml:space="preserve"> </w:t>
      </w:r>
      <w:r w:rsidR="00624DCF" w:rsidRPr="00471454">
        <w:rPr>
          <w:rFonts w:ascii="Calibri" w:hAnsi="Calibri" w:cs="Segoe UI"/>
          <w:b w:val="0"/>
          <w:i w:val="0"/>
          <w:szCs w:val="22"/>
          <w:lang w:val="sk-SK"/>
        </w:rPr>
        <w:t>v ktorom bola výpoveď doručená</w:t>
      </w:r>
      <w:r w:rsidR="00D51A3E">
        <w:rPr>
          <w:rFonts w:ascii="Calibri" w:hAnsi="Calibri" w:cs="Segoe UI"/>
          <w:b w:val="0"/>
          <w:i w:val="0"/>
          <w:szCs w:val="22"/>
          <w:lang w:val="sk-SK"/>
        </w:rPr>
        <w:t xml:space="preserve"> </w:t>
      </w:r>
      <w:r w:rsidR="00624DCF" w:rsidRPr="00471454">
        <w:rPr>
          <w:rFonts w:ascii="Calibri" w:hAnsi="Calibri" w:cs="Segoe UI"/>
          <w:b w:val="0"/>
          <w:i w:val="0"/>
          <w:szCs w:val="22"/>
          <w:lang w:val="sk-SK"/>
        </w:rPr>
        <w:t>Dopravcovi;</w:t>
      </w:r>
      <w:r w:rsidR="00D51A3E">
        <w:rPr>
          <w:rFonts w:ascii="Calibri" w:hAnsi="Calibri" w:cs="Segoe UI"/>
          <w:b w:val="0"/>
          <w:i w:val="0"/>
          <w:szCs w:val="22"/>
          <w:lang w:val="sk-SK"/>
        </w:rPr>
        <w:t xml:space="preserve"> </w:t>
      </w:r>
    </w:p>
    <w:p w14:paraId="750E03C5" w14:textId="3FC4D037" w:rsidR="00FB442B" w:rsidRPr="00471454" w:rsidRDefault="00314443" w:rsidP="00DB4485">
      <w:pPr>
        <w:pStyle w:val="Clanek11"/>
        <w:numPr>
          <w:ilvl w:val="0"/>
          <w:numId w:val="32"/>
        </w:numPr>
        <w:spacing w:line="276" w:lineRule="auto"/>
        <w:ind w:left="1276" w:hanging="283"/>
        <w:rPr>
          <w:rFonts w:ascii="Calibri" w:hAnsi="Calibri" w:cstheme="majorHAnsi"/>
          <w:szCs w:val="22"/>
        </w:rPr>
      </w:pPr>
      <w:r w:rsidRPr="00471454">
        <w:rPr>
          <w:rFonts w:ascii="Calibri" w:hAnsi="Calibri" w:cs="Segoe UI"/>
          <w:b w:val="0"/>
          <w:i w:val="0"/>
          <w:szCs w:val="22"/>
          <w:lang w:val="sk-SK"/>
        </w:rPr>
        <w:lastRenderedPageBreak/>
        <w:t>v prípade porušenia ktorejkoľvek ďalšej povinnosti Dopravcu vyplývajúcej z</w:t>
      </w:r>
      <w:r w:rsidR="006A3ACC" w:rsidRPr="00471454">
        <w:rPr>
          <w:rFonts w:ascii="Calibri" w:hAnsi="Calibri" w:cs="Segoe UI"/>
          <w:b w:val="0"/>
          <w:i w:val="0"/>
          <w:szCs w:val="22"/>
          <w:lang w:val="sk-SK"/>
        </w:rPr>
        <w:t> tejto</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Zmluvy,</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 xml:space="preserve">pokiaľ Dopravca povinnosť nesplní ani v dodatočnej lehote </w:t>
      </w:r>
      <w:r w:rsidR="006A3ACC" w:rsidRPr="00471454">
        <w:rPr>
          <w:rFonts w:ascii="Calibri" w:hAnsi="Calibri" w:cs="Segoe UI"/>
          <w:b w:val="0"/>
          <w:i w:val="0"/>
          <w:szCs w:val="22"/>
          <w:lang w:val="sk-SK"/>
        </w:rPr>
        <w:t>na nápravu, ktorú mu poskytne Objednávateľ.</w:t>
      </w:r>
      <w:r w:rsidR="00D51A3E">
        <w:rPr>
          <w:rFonts w:ascii="Calibri" w:hAnsi="Calibri" w:cs="Segoe UI"/>
          <w:b w:val="0"/>
          <w:i w:val="0"/>
          <w:szCs w:val="22"/>
          <w:lang w:val="sk-SK"/>
        </w:rPr>
        <w:t xml:space="preserve"> </w:t>
      </w:r>
      <w:r w:rsidR="006A3ACC" w:rsidRPr="00471454">
        <w:rPr>
          <w:rFonts w:ascii="Calibri" w:hAnsi="Calibri" w:cs="Segoe UI"/>
          <w:b w:val="0"/>
          <w:i w:val="0"/>
          <w:szCs w:val="22"/>
          <w:lang w:val="sk-SK"/>
        </w:rPr>
        <w:t>Výpovedná lehota je v tomto prípade</w:t>
      </w:r>
      <w:r w:rsidR="00D51A3E">
        <w:rPr>
          <w:rFonts w:ascii="Calibri" w:hAnsi="Calibri" w:cs="Segoe UI"/>
          <w:b w:val="0"/>
          <w:i w:val="0"/>
          <w:szCs w:val="22"/>
          <w:lang w:val="sk-SK"/>
        </w:rPr>
        <w:t xml:space="preserve"> </w:t>
      </w:r>
      <w:r w:rsidR="00471454" w:rsidRPr="00471454">
        <w:rPr>
          <w:rFonts w:ascii="Calibri" w:hAnsi="Calibri" w:cs="Segoe UI"/>
          <w:b w:val="0"/>
          <w:i w:val="0"/>
          <w:szCs w:val="22"/>
          <w:lang w:val="sk-SK"/>
        </w:rPr>
        <w:t>6</w:t>
      </w:r>
      <w:r w:rsidR="006A3ACC" w:rsidRPr="00471454">
        <w:rPr>
          <w:rFonts w:ascii="Calibri" w:hAnsi="Calibri" w:cs="Segoe UI"/>
          <w:b w:val="0"/>
          <w:i w:val="0"/>
          <w:szCs w:val="22"/>
          <w:lang w:val="sk-SK"/>
        </w:rPr>
        <w:t xml:space="preserve"> </w:t>
      </w:r>
      <w:r w:rsidR="007F242D" w:rsidRPr="00471454">
        <w:rPr>
          <w:rFonts w:ascii="Calibri" w:hAnsi="Calibri" w:cs="Segoe UI"/>
          <w:b w:val="0"/>
          <w:i w:val="0"/>
          <w:szCs w:val="22"/>
          <w:lang w:val="sk-SK"/>
        </w:rPr>
        <w:t>(</w:t>
      </w:r>
      <w:r w:rsidR="00471454" w:rsidRPr="00471454">
        <w:rPr>
          <w:rFonts w:ascii="Calibri" w:hAnsi="Calibri" w:cs="Segoe UI"/>
          <w:b w:val="0"/>
          <w:i w:val="0"/>
          <w:szCs w:val="22"/>
          <w:lang w:val="sk-SK"/>
        </w:rPr>
        <w:t>šesť</w:t>
      </w:r>
      <w:r w:rsidR="007F242D" w:rsidRPr="00471454">
        <w:rPr>
          <w:rFonts w:ascii="Calibri" w:hAnsi="Calibri" w:cs="Segoe UI"/>
          <w:b w:val="0"/>
          <w:i w:val="0"/>
          <w:szCs w:val="22"/>
          <w:lang w:val="sk-SK"/>
        </w:rPr>
        <w:t>) kalendárn</w:t>
      </w:r>
      <w:r w:rsidR="00471454" w:rsidRPr="00471454">
        <w:rPr>
          <w:rFonts w:ascii="Calibri" w:hAnsi="Calibri" w:cs="Segoe UI"/>
          <w:b w:val="0"/>
          <w:i w:val="0"/>
          <w:szCs w:val="22"/>
          <w:lang w:val="sk-SK"/>
        </w:rPr>
        <w:t xml:space="preserve">ych </w:t>
      </w:r>
      <w:r w:rsidR="006A3ACC" w:rsidRPr="00471454">
        <w:rPr>
          <w:rFonts w:ascii="Calibri" w:hAnsi="Calibri" w:cs="Segoe UI"/>
          <w:b w:val="0"/>
          <w:i w:val="0"/>
          <w:szCs w:val="22"/>
          <w:lang w:val="sk-SK"/>
        </w:rPr>
        <w:t>mesiac</w:t>
      </w:r>
      <w:r w:rsidR="00471454" w:rsidRPr="00471454">
        <w:rPr>
          <w:rFonts w:ascii="Calibri" w:hAnsi="Calibri" w:cs="Segoe UI"/>
          <w:b w:val="0"/>
          <w:i w:val="0"/>
          <w:szCs w:val="22"/>
          <w:lang w:val="sk-SK"/>
        </w:rPr>
        <w:t>ov</w:t>
      </w:r>
      <w:r w:rsidR="00D51A3E">
        <w:rPr>
          <w:rFonts w:ascii="Calibri" w:hAnsi="Calibri" w:cs="Segoe UI"/>
          <w:b w:val="0"/>
          <w:i w:val="0"/>
          <w:szCs w:val="22"/>
          <w:lang w:val="sk-SK"/>
        </w:rPr>
        <w:t xml:space="preserve"> </w:t>
      </w:r>
      <w:r w:rsidR="007F242D" w:rsidRPr="00471454">
        <w:rPr>
          <w:rFonts w:ascii="Calibri" w:hAnsi="Calibri" w:cs="Segoe UI"/>
          <w:b w:val="0"/>
          <w:i w:val="0"/>
          <w:szCs w:val="22"/>
          <w:lang w:val="sk-SK"/>
        </w:rPr>
        <w:t>a začína plynúť prvým dňom mesiaca bezprostredne nasledujúceho po mesiaci, v ktorom bola výpoveď doručená</w:t>
      </w:r>
      <w:r w:rsidR="00D51A3E">
        <w:rPr>
          <w:rFonts w:ascii="Calibri" w:hAnsi="Calibri" w:cs="Segoe UI"/>
          <w:b w:val="0"/>
          <w:i w:val="0"/>
          <w:szCs w:val="22"/>
          <w:lang w:val="sk-SK"/>
        </w:rPr>
        <w:t xml:space="preserve"> </w:t>
      </w:r>
      <w:r w:rsidR="007F242D" w:rsidRPr="00471454">
        <w:rPr>
          <w:rFonts w:ascii="Calibri" w:hAnsi="Calibri" w:cs="Segoe UI"/>
          <w:b w:val="0"/>
          <w:i w:val="0"/>
          <w:szCs w:val="22"/>
          <w:lang w:val="sk-SK"/>
        </w:rPr>
        <w:t xml:space="preserve">Dopravcovi; </w:t>
      </w:r>
      <w:bookmarkEnd w:id="38"/>
    </w:p>
    <w:p w14:paraId="35B3A22A" w14:textId="05CE25CA" w:rsidR="00FB442B" w:rsidRPr="00471454" w:rsidRDefault="00FB442B" w:rsidP="00DB4485">
      <w:pPr>
        <w:pStyle w:val="Clanek11"/>
        <w:numPr>
          <w:ilvl w:val="0"/>
          <w:numId w:val="32"/>
        </w:numPr>
        <w:spacing w:line="276" w:lineRule="auto"/>
        <w:ind w:left="1276" w:hanging="283"/>
        <w:rPr>
          <w:rFonts w:ascii="Calibri" w:hAnsi="Calibri" w:cstheme="majorHAnsi"/>
          <w:szCs w:val="22"/>
        </w:rPr>
      </w:pPr>
      <w:r w:rsidRPr="00471454">
        <w:rPr>
          <w:rFonts w:ascii="Calibri" w:hAnsi="Calibri" w:cstheme="majorHAnsi"/>
          <w:b w:val="0"/>
          <w:i w:val="0"/>
          <w:szCs w:val="22"/>
        </w:rPr>
        <w:t>v prípade, ak v rámci kontroly verejného obstarávania zákazky, ktorej výsledkom je táto Zmluva, bolo konštatované porušenie zákona</w:t>
      </w:r>
      <w:r w:rsidRPr="00471454">
        <w:rPr>
          <w:rFonts w:ascii="Calibri" w:hAnsi="Calibri" w:cstheme="majorHAnsi"/>
          <w:b w:val="0"/>
          <w:i w:val="0"/>
          <w:szCs w:val="22"/>
          <w:lang w:val="sk-SK"/>
        </w:rPr>
        <w:t>.</w:t>
      </w:r>
      <w:r w:rsidR="00D51A3E">
        <w:rPr>
          <w:rFonts w:ascii="Calibri" w:hAnsi="Calibri" w:cstheme="majorHAnsi"/>
          <w:b w:val="0"/>
          <w:i w:val="0"/>
          <w:szCs w:val="22"/>
          <w:lang w:val="sk-SK"/>
        </w:rPr>
        <w:t xml:space="preserve"> </w:t>
      </w:r>
      <w:r w:rsidRPr="00471454">
        <w:rPr>
          <w:rFonts w:ascii="Calibri" w:hAnsi="Calibri" w:cs="Segoe UI"/>
          <w:b w:val="0"/>
          <w:i w:val="0"/>
          <w:szCs w:val="22"/>
          <w:lang w:val="sk-SK"/>
        </w:rPr>
        <w:t>Výpovedná lehota je v tomto prípade</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3 (tri) kalendárne mesiace</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a začína plynúť prvým dňom mesiaca bezprostredne nasledujúceho po mesiaci, v ktorom bola výpoveď doručená</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 xml:space="preserve">Dopravcovi; </w:t>
      </w:r>
    </w:p>
    <w:p w14:paraId="63585DF6" w14:textId="7C12E3B0" w:rsidR="008D07C5" w:rsidRPr="00471454" w:rsidRDefault="008D07C5" w:rsidP="00DB4485">
      <w:pPr>
        <w:pStyle w:val="Clanek11"/>
        <w:numPr>
          <w:ilvl w:val="0"/>
          <w:numId w:val="32"/>
        </w:numPr>
        <w:spacing w:line="276" w:lineRule="auto"/>
        <w:ind w:left="1276" w:hanging="283"/>
        <w:rPr>
          <w:rFonts w:ascii="Calibri" w:hAnsi="Calibri" w:cs="Segoe UI"/>
          <w:b w:val="0"/>
          <w:i w:val="0"/>
          <w:szCs w:val="22"/>
          <w:lang w:val="sk-SK"/>
        </w:rPr>
      </w:pPr>
      <w:r w:rsidRPr="00471454">
        <w:rPr>
          <w:rFonts w:ascii="Calibri" w:hAnsi="Calibri" w:cs="Segoe UI"/>
          <w:b w:val="0"/>
          <w:i w:val="0"/>
          <w:szCs w:val="22"/>
          <w:lang w:val="sk-SK"/>
        </w:rPr>
        <w:t xml:space="preserve">v prípade, ak úhrn zmluvných pokút podľa čl. 12 dosiahne hranicu 4 000 000 </w:t>
      </w:r>
      <w:r w:rsidR="00EE2C94">
        <w:rPr>
          <w:rFonts w:ascii="Calibri" w:hAnsi="Calibri" w:cs="Segoe UI"/>
          <w:b w:val="0"/>
          <w:i w:val="0"/>
          <w:szCs w:val="22"/>
          <w:lang w:val="sk-SK"/>
        </w:rPr>
        <w:t>EUR (slovom</w:t>
      </w:r>
      <w:r w:rsidR="00DB4485">
        <w:rPr>
          <w:rFonts w:ascii="Calibri" w:hAnsi="Calibri" w:cs="Segoe UI"/>
          <w:b w:val="0"/>
          <w:i w:val="0"/>
          <w:szCs w:val="22"/>
          <w:lang w:val="sk-SK"/>
        </w:rPr>
        <w:t xml:space="preserve">:  štyri milióny).  </w:t>
      </w:r>
      <w:r w:rsidRPr="00471454">
        <w:rPr>
          <w:rFonts w:ascii="Calibri" w:hAnsi="Calibri" w:cs="Segoe UI"/>
          <w:b w:val="0"/>
          <w:i w:val="0"/>
          <w:szCs w:val="22"/>
          <w:lang w:val="sk-SK"/>
        </w:rPr>
        <w:t>Výpovedná lehota je v tomto prípade</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1 (</w:t>
      </w:r>
      <w:r w:rsidR="00EE2C94">
        <w:rPr>
          <w:rFonts w:ascii="Calibri" w:hAnsi="Calibri" w:cs="Segoe UI"/>
          <w:b w:val="0"/>
          <w:i w:val="0"/>
          <w:szCs w:val="22"/>
          <w:lang w:val="sk-SK"/>
        </w:rPr>
        <w:t xml:space="preserve"> </w:t>
      </w:r>
      <w:r w:rsidRPr="00471454">
        <w:rPr>
          <w:rFonts w:ascii="Calibri" w:hAnsi="Calibri" w:cs="Segoe UI"/>
          <w:b w:val="0"/>
          <w:i w:val="0"/>
          <w:szCs w:val="22"/>
          <w:lang w:val="sk-SK"/>
        </w:rPr>
        <w:t>jeden) kalendárny mesiac</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a začína plynúť dňom bezprostredne</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nasledujúcim po dni,</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v ktorom bola výpoveď doručená</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Dopravcovi;</w:t>
      </w:r>
      <w:r w:rsidR="00D51A3E">
        <w:rPr>
          <w:rFonts w:ascii="Calibri" w:hAnsi="Calibri" w:cs="Segoe UI"/>
          <w:b w:val="0"/>
          <w:i w:val="0"/>
          <w:szCs w:val="22"/>
          <w:lang w:val="sk-SK"/>
        </w:rPr>
        <w:t xml:space="preserve"> </w:t>
      </w:r>
    </w:p>
    <w:p w14:paraId="4760FA00" w14:textId="398209E9" w:rsidR="00FB442B" w:rsidRPr="00471454" w:rsidRDefault="00FB442B" w:rsidP="00DB4485">
      <w:pPr>
        <w:pStyle w:val="Clanek11"/>
        <w:numPr>
          <w:ilvl w:val="0"/>
          <w:numId w:val="32"/>
        </w:numPr>
        <w:spacing w:line="276" w:lineRule="auto"/>
        <w:ind w:left="1276" w:hanging="283"/>
        <w:rPr>
          <w:rFonts w:ascii="Calibri" w:hAnsi="Calibri" w:cs="Segoe UI"/>
          <w:b w:val="0"/>
          <w:i w:val="0"/>
          <w:szCs w:val="22"/>
          <w:lang w:val="sk-SK"/>
        </w:rPr>
      </w:pPr>
      <w:r w:rsidRPr="00471454">
        <w:rPr>
          <w:rFonts w:ascii="Calibri" w:hAnsi="Calibri" w:cstheme="majorHAnsi"/>
          <w:b w:val="0"/>
          <w:i w:val="0"/>
          <w:szCs w:val="22"/>
        </w:rPr>
        <w:t xml:space="preserve">v prípade, ak </w:t>
      </w:r>
      <w:r w:rsidRPr="00471454">
        <w:rPr>
          <w:rFonts w:ascii="Calibri" w:hAnsi="Calibri" w:cstheme="majorHAnsi"/>
          <w:b w:val="0"/>
          <w:i w:val="0"/>
          <w:szCs w:val="22"/>
          <w:lang w:val="sk-SK"/>
        </w:rPr>
        <w:t>je</w:t>
      </w:r>
      <w:r w:rsidR="00D51A3E">
        <w:rPr>
          <w:rFonts w:ascii="Calibri" w:hAnsi="Calibri" w:cstheme="majorHAnsi"/>
          <w:b w:val="0"/>
          <w:i w:val="0"/>
          <w:szCs w:val="22"/>
          <w:lang w:val="sk-SK"/>
        </w:rPr>
        <w:t xml:space="preserve"> </w:t>
      </w:r>
      <w:r w:rsidRPr="00471454">
        <w:rPr>
          <w:rFonts w:ascii="Calibri" w:hAnsi="Calibri" w:cstheme="majorHAnsi"/>
          <w:b w:val="0"/>
          <w:i w:val="0"/>
          <w:szCs w:val="22"/>
        </w:rPr>
        <w:t>na majetok Dopravcu</w:t>
      </w:r>
      <w:r w:rsidR="00D51A3E">
        <w:rPr>
          <w:rFonts w:ascii="Calibri" w:hAnsi="Calibri" w:cstheme="majorHAnsi"/>
          <w:b w:val="0"/>
          <w:i w:val="0"/>
          <w:szCs w:val="22"/>
        </w:rPr>
        <w:t xml:space="preserve"> </w:t>
      </w:r>
      <w:r w:rsidRPr="00471454">
        <w:rPr>
          <w:rFonts w:ascii="Calibri" w:hAnsi="Calibri" w:cstheme="majorHAnsi"/>
          <w:b w:val="0"/>
          <w:i w:val="0"/>
          <w:szCs w:val="22"/>
        </w:rPr>
        <w:t xml:space="preserve">vyhlásený konkurz alebo konkurzné konanie bolo zastavené pre nedostatok majetku alebo je </w:t>
      </w:r>
      <w:r w:rsidRPr="00471454">
        <w:rPr>
          <w:rFonts w:ascii="Calibri" w:hAnsi="Calibri" w:cstheme="majorHAnsi"/>
          <w:b w:val="0"/>
          <w:i w:val="0"/>
          <w:szCs w:val="22"/>
          <w:lang w:val="sk-SK"/>
        </w:rPr>
        <w:t>Dopravcovi</w:t>
      </w:r>
      <w:r w:rsidRPr="00471454">
        <w:rPr>
          <w:rFonts w:ascii="Calibri" w:hAnsi="Calibri" w:cstheme="majorHAnsi"/>
          <w:b w:val="0"/>
          <w:i w:val="0"/>
          <w:szCs w:val="22"/>
        </w:rPr>
        <w:t xml:space="preserve"> povolená reštrukturalizácia alebo </w:t>
      </w:r>
      <w:r w:rsidRPr="00471454">
        <w:rPr>
          <w:rFonts w:ascii="Calibri" w:hAnsi="Calibri" w:cstheme="majorHAnsi"/>
          <w:b w:val="0"/>
          <w:i w:val="0"/>
          <w:szCs w:val="22"/>
          <w:lang w:val="sk-SK"/>
        </w:rPr>
        <w:t>Dopravca</w:t>
      </w:r>
      <w:r w:rsidRPr="00471454">
        <w:rPr>
          <w:rFonts w:ascii="Calibri" w:hAnsi="Calibri" w:cstheme="majorHAnsi"/>
          <w:b w:val="0"/>
          <w:i w:val="0"/>
          <w:szCs w:val="22"/>
        </w:rPr>
        <w:t xml:space="preserve"> vstúpi do likvidácie, preruší alebo iným spôsobom skončí svoju podnikateľskú činnosť. </w:t>
      </w:r>
      <w:r w:rsidRPr="00471454">
        <w:rPr>
          <w:rFonts w:ascii="Calibri" w:hAnsi="Calibri" w:cs="Segoe UI"/>
          <w:b w:val="0"/>
          <w:i w:val="0"/>
          <w:szCs w:val="22"/>
          <w:lang w:val="sk-SK"/>
        </w:rPr>
        <w:t>Výpovedná lehota je v tomto prípade</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1 (jeden) kalendárny mesiac</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a začína plynúť dňom bezprostredne</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nasledujúcim po dni, v ktorom bola výpoveď doručená</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 xml:space="preserve">Dopravcovi; </w:t>
      </w:r>
    </w:p>
    <w:p w14:paraId="04FAB910" w14:textId="77777777" w:rsidR="00F759E1" w:rsidRPr="00DE0A9E" w:rsidRDefault="00FB442B" w:rsidP="00F759E1">
      <w:pPr>
        <w:pStyle w:val="Clanek11"/>
        <w:numPr>
          <w:ilvl w:val="0"/>
          <w:numId w:val="32"/>
        </w:numPr>
        <w:spacing w:line="276" w:lineRule="auto"/>
        <w:ind w:left="1134" w:hanging="283"/>
        <w:rPr>
          <w:rFonts w:ascii="Calibri" w:hAnsi="Calibri" w:cstheme="majorHAnsi"/>
          <w:szCs w:val="22"/>
        </w:rPr>
      </w:pPr>
      <w:r w:rsidRPr="00F759E1">
        <w:rPr>
          <w:rFonts w:ascii="Calibri" w:hAnsi="Calibri" w:cstheme="majorHAnsi"/>
          <w:b w:val="0"/>
          <w:i w:val="0"/>
          <w:szCs w:val="22"/>
        </w:rPr>
        <w:t>v prípade, ak</w:t>
      </w:r>
      <w:r w:rsidR="00D51A3E" w:rsidRPr="00F759E1">
        <w:rPr>
          <w:rFonts w:ascii="Calibri" w:hAnsi="Calibri" w:cstheme="majorHAnsi"/>
          <w:b w:val="0"/>
          <w:i w:val="0"/>
          <w:szCs w:val="22"/>
        </w:rPr>
        <w:t xml:space="preserve"> </w:t>
      </w:r>
      <w:r w:rsidRPr="00F759E1">
        <w:rPr>
          <w:rFonts w:ascii="Calibri" w:hAnsi="Calibri" w:cstheme="majorHAnsi"/>
          <w:b w:val="0"/>
          <w:i w:val="0"/>
          <w:szCs w:val="22"/>
        </w:rPr>
        <w:t>u </w:t>
      </w:r>
      <w:r w:rsidR="008F18B5" w:rsidRPr="00F759E1">
        <w:rPr>
          <w:rFonts w:ascii="Calibri" w:hAnsi="Calibri" w:cstheme="majorHAnsi"/>
          <w:b w:val="0"/>
          <w:i w:val="0"/>
          <w:szCs w:val="22"/>
        </w:rPr>
        <w:t>Dopravcu</w:t>
      </w:r>
      <w:r w:rsidRPr="00F759E1">
        <w:rPr>
          <w:rFonts w:ascii="Calibri" w:hAnsi="Calibri" w:cstheme="majorHAnsi"/>
          <w:b w:val="0"/>
          <w:i w:val="0"/>
          <w:szCs w:val="22"/>
        </w:rPr>
        <w:t xml:space="preserve"> prebehla zmena kontroly, organizačná zmena, zmena právnej formy, zmena vlastníkov, predaj podniku alebo jeho časti, a tieto zmeny nie sú pre Objednávateľa konajúc rozumne a odôvodnene akceptovateľné alebo nie sú súladné so zákonom č. 343/2015 Z. z.</w:t>
      </w:r>
      <w:r w:rsidR="00D51A3E" w:rsidRPr="00F759E1">
        <w:rPr>
          <w:rFonts w:ascii="Calibri" w:hAnsi="Calibri" w:cstheme="majorHAnsi"/>
          <w:b w:val="0"/>
          <w:i w:val="0"/>
          <w:szCs w:val="22"/>
        </w:rPr>
        <w:t xml:space="preserve"> </w:t>
      </w:r>
      <w:r w:rsidRPr="00F759E1">
        <w:rPr>
          <w:rFonts w:ascii="Calibri" w:hAnsi="Calibri" w:cstheme="majorHAnsi"/>
          <w:b w:val="0"/>
          <w:i w:val="0"/>
          <w:szCs w:val="22"/>
        </w:rPr>
        <w:t>o verejnom obstarávaní</w:t>
      </w:r>
      <w:r w:rsidR="00D51A3E" w:rsidRPr="00F759E1">
        <w:rPr>
          <w:rFonts w:ascii="Calibri" w:hAnsi="Calibri" w:cstheme="majorHAnsi"/>
          <w:b w:val="0"/>
          <w:i w:val="0"/>
          <w:szCs w:val="22"/>
        </w:rPr>
        <w:t xml:space="preserve"> </w:t>
      </w:r>
      <w:r w:rsidRPr="00F759E1">
        <w:rPr>
          <w:rFonts w:ascii="Calibri" w:hAnsi="Calibri" w:cstheme="majorHAnsi"/>
          <w:b w:val="0"/>
          <w:i w:val="0"/>
          <w:szCs w:val="22"/>
        </w:rPr>
        <w:t>a</w:t>
      </w:r>
      <w:r w:rsidR="008F18B5" w:rsidRPr="00F759E1">
        <w:rPr>
          <w:rFonts w:ascii="Calibri" w:hAnsi="Calibri" w:cstheme="majorHAnsi"/>
          <w:b w:val="0"/>
          <w:i w:val="0"/>
          <w:szCs w:val="22"/>
        </w:rPr>
        <w:t> o zmene a doplnení niektorých zákonov v znení neskorších predpisov</w:t>
      </w:r>
      <w:r w:rsidR="00F759E1" w:rsidRPr="00F759E1">
        <w:rPr>
          <w:rFonts w:ascii="Calibri" w:hAnsi="Calibri" w:cstheme="majorHAnsi"/>
          <w:b w:val="0"/>
          <w:i w:val="0"/>
          <w:szCs w:val="22"/>
        </w:rPr>
        <w:t>.</w:t>
      </w:r>
      <w:r w:rsidR="00F759E1">
        <w:rPr>
          <w:rFonts w:ascii="Calibri" w:hAnsi="Calibri" w:cstheme="majorHAnsi"/>
          <w:szCs w:val="22"/>
        </w:rPr>
        <w:t xml:space="preserve">  </w:t>
      </w:r>
      <w:r w:rsidR="00F759E1" w:rsidRPr="00471454">
        <w:rPr>
          <w:rFonts w:ascii="Calibri" w:hAnsi="Calibri" w:cs="Segoe UI"/>
          <w:b w:val="0"/>
          <w:i w:val="0"/>
          <w:szCs w:val="22"/>
          <w:lang w:val="sk-SK"/>
        </w:rPr>
        <w:t>Výpovedná lehota je v tomto prípade</w:t>
      </w:r>
      <w:r w:rsidR="00F759E1">
        <w:rPr>
          <w:rFonts w:ascii="Calibri" w:hAnsi="Calibri" w:cs="Segoe UI"/>
          <w:b w:val="0"/>
          <w:i w:val="0"/>
          <w:szCs w:val="22"/>
          <w:lang w:val="sk-SK"/>
        </w:rPr>
        <w:t xml:space="preserve"> </w:t>
      </w:r>
      <w:r w:rsidR="00F759E1" w:rsidRPr="00471454">
        <w:rPr>
          <w:rFonts w:ascii="Calibri" w:hAnsi="Calibri" w:cs="Segoe UI"/>
          <w:b w:val="0"/>
          <w:i w:val="0"/>
          <w:szCs w:val="22"/>
          <w:lang w:val="sk-SK"/>
        </w:rPr>
        <w:t>3 (tri) kalendárne mesiace</w:t>
      </w:r>
      <w:r w:rsidR="00F759E1">
        <w:rPr>
          <w:rFonts w:ascii="Calibri" w:hAnsi="Calibri" w:cs="Segoe UI"/>
          <w:b w:val="0"/>
          <w:i w:val="0"/>
          <w:szCs w:val="22"/>
          <w:lang w:val="sk-SK"/>
        </w:rPr>
        <w:t xml:space="preserve"> </w:t>
      </w:r>
      <w:r w:rsidR="00F759E1" w:rsidRPr="00471454">
        <w:rPr>
          <w:rFonts w:ascii="Calibri" w:hAnsi="Calibri" w:cs="Segoe UI"/>
          <w:b w:val="0"/>
          <w:i w:val="0"/>
          <w:szCs w:val="22"/>
          <w:lang w:val="sk-SK"/>
        </w:rPr>
        <w:t>a začína plynúť prvým dňom mesiaca bezprostredne nasledujúceho po mesiaci, v ktorom bola výpoveď doručená</w:t>
      </w:r>
      <w:r w:rsidR="00F759E1">
        <w:rPr>
          <w:rFonts w:ascii="Calibri" w:hAnsi="Calibri" w:cs="Segoe UI"/>
          <w:b w:val="0"/>
          <w:i w:val="0"/>
          <w:szCs w:val="22"/>
          <w:lang w:val="sk-SK"/>
        </w:rPr>
        <w:t xml:space="preserve"> </w:t>
      </w:r>
      <w:r w:rsidR="00F759E1" w:rsidRPr="00471454">
        <w:rPr>
          <w:rFonts w:ascii="Calibri" w:hAnsi="Calibri" w:cs="Segoe UI"/>
          <w:b w:val="0"/>
          <w:i w:val="0"/>
          <w:szCs w:val="22"/>
          <w:lang w:val="sk-SK"/>
        </w:rPr>
        <w:t xml:space="preserve">Dopravcovi; </w:t>
      </w:r>
    </w:p>
    <w:p w14:paraId="03452BF1" w14:textId="3E4A7B41" w:rsidR="00FB442B" w:rsidRPr="00471454" w:rsidRDefault="00FB442B" w:rsidP="00DB4485">
      <w:pPr>
        <w:pStyle w:val="Clanek11"/>
        <w:numPr>
          <w:ilvl w:val="0"/>
          <w:numId w:val="32"/>
        </w:numPr>
        <w:spacing w:line="276" w:lineRule="auto"/>
        <w:ind w:left="1276" w:hanging="283"/>
        <w:rPr>
          <w:rFonts w:ascii="Calibri" w:hAnsi="Calibri" w:cs="Segoe UI"/>
          <w:b w:val="0"/>
          <w:i w:val="0"/>
          <w:szCs w:val="22"/>
          <w:lang w:val="sk-SK"/>
        </w:rPr>
      </w:pPr>
      <w:r w:rsidRPr="00471454">
        <w:rPr>
          <w:rFonts w:ascii="Calibri" w:eastAsia="Batang" w:hAnsi="Calibri" w:cstheme="majorHAnsi"/>
          <w:b w:val="0"/>
          <w:i w:val="0"/>
          <w:szCs w:val="22"/>
          <w:lang w:bidi="he-IL"/>
        </w:rPr>
        <w:t xml:space="preserve">právoplatným rozhodnutím Protimonopolného úradu SR bolo konštatované, že </w:t>
      </w:r>
      <w:r w:rsidR="008F18B5" w:rsidRPr="00471454">
        <w:rPr>
          <w:rFonts w:ascii="Calibri" w:eastAsia="Batang" w:hAnsi="Calibri" w:cstheme="majorHAnsi"/>
          <w:b w:val="0"/>
          <w:i w:val="0"/>
          <w:szCs w:val="22"/>
          <w:lang w:val="sk-SK" w:bidi="he-IL"/>
        </w:rPr>
        <w:t>Dopravca sa</w:t>
      </w:r>
      <w:r w:rsidRPr="00471454">
        <w:rPr>
          <w:rFonts w:ascii="Calibri" w:eastAsia="Batang" w:hAnsi="Calibri" w:cstheme="majorHAnsi"/>
          <w:b w:val="0"/>
          <w:i w:val="0"/>
          <w:szCs w:val="22"/>
          <w:lang w:bidi="he-IL"/>
        </w:rPr>
        <w:t xml:space="preserve">a pri získaní zákazky, ktorej výsledkom je táto zmluva, dopustil </w:t>
      </w:r>
      <w:proofErr w:type="spellStart"/>
      <w:r w:rsidRPr="00471454">
        <w:rPr>
          <w:rFonts w:ascii="Calibri" w:eastAsia="Batang" w:hAnsi="Calibri" w:cstheme="majorHAnsi"/>
          <w:b w:val="0"/>
          <w:i w:val="0"/>
          <w:szCs w:val="22"/>
          <w:lang w:bidi="he-IL"/>
        </w:rPr>
        <w:t>kolúzneho</w:t>
      </w:r>
      <w:proofErr w:type="spellEnd"/>
      <w:r w:rsidRPr="00471454">
        <w:rPr>
          <w:rFonts w:ascii="Calibri" w:eastAsia="Batang" w:hAnsi="Calibri" w:cstheme="majorHAnsi"/>
          <w:b w:val="0"/>
          <w:i w:val="0"/>
          <w:szCs w:val="22"/>
          <w:lang w:bidi="he-IL"/>
        </w:rPr>
        <w:t xml:space="preserve"> správania alebo v prípade, ak </w:t>
      </w:r>
      <w:r w:rsidR="008F18B5" w:rsidRPr="00471454">
        <w:rPr>
          <w:rFonts w:ascii="Calibri" w:eastAsia="Batang" w:hAnsi="Calibri" w:cstheme="majorHAnsi"/>
          <w:b w:val="0"/>
          <w:i w:val="0"/>
          <w:szCs w:val="22"/>
          <w:lang w:val="sk-SK" w:bidi="he-IL"/>
        </w:rPr>
        <w:t>Dopravca</w:t>
      </w:r>
      <w:r w:rsidRPr="00471454">
        <w:rPr>
          <w:rFonts w:ascii="Calibri" w:eastAsia="Batang" w:hAnsi="Calibri" w:cstheme="majorHAnsi"/>
          <w:b w:val="0"/>
          <w:i w:val="0"/>
          <w:szCs w:val="22"/>
          <w:lang w:bidi="he-IL"/>
        </w:rPr>
        <w:t xml:space="preserve"> iným nedovoleným spôsobom ovplyvnil výber víťazného uchádzača, a tým narušil alebo ohrozil hospodársku súťaž</w:t>
      </w:r>
      <w:r w:rsidRPr="00471454">
        <w:rPr>
          <w:rFonts w:ascii="Calibri" w:hAnsi="Calibri" w:cstheme="majorHAnsi"/>
          <w:b w:val="0"/>
          <w:i w:val="0"/>
          <w:szCs w:val="22"/>
        </w:rPr>
        <w:t xml:space="preserve">. </w:t>
      </w:r>
      <w:r w:rsidRPr="00471454">
        <w:rPr>
          <w:rFonts w:ascii="Calibri" w:hAnsi="Calibri" w:cs="Segoe UI"/>
          <w:b w:val="0"/>
          <w:i w:val="0"/>
          <w:szCs w:val="22"/>
          <w:lang w:val="sk-SK"/>
        </w:rPr>
        <w:t>Výpovedná lehota je v tomto prípade</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1 (jeden) kalendárny mesiac</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a začína plynúť dňom bezprostredne</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nasledujúcim po dni,</w:t>
      </w:r>
      <w:r w:rsidR="00D51A3E">
        <w:rPr>
          <w:rFonts w:ascii="Calibri" w:hAnsi="Calibri" w:cs="Segoe UI"/>
          <w:b w:val="0"/>
          <w:i w:val="0"/>
          <w:szCs w:val="22"/>
          <w:lang w:val="sk-SK"/>
        </w:rPr>
        <w:t xml:space="preserve"> </w:t>
      </w:r>
      <w:r w:rsidRPr="00471454">
        <w:rPr>
          <w:rFonts w:ascii="Calibri" w:hAnsi="Calibri" w:cs="Segoe UI"/>
          <w:b w:val="0"/>
          <w:i w:val="0"/>
          <w:szCs w:val="22"/>
          <w:lang w:val="sk-SK"/>
        </w:rPr>
        <w:t>v ktorom bo</w:t>
      </w:r>
      <w:r w:rsidR="00684DF8" w:rsidRPr="00471454">
        <w:rPr>
          <w:rFonts w:ascii="Calibri" w:hAnsi="Calibri" w:cs="Segoe UI"/>
          <w:b w:val="0"/>
          <w:i w:val="0"/>
          <w:szCs w:val="22"/>
          <w:lang w:val="sk-SK"/>
        </w:rPr>
        <w:t>la výpoveď doručená</w:t>
      </w:r>
      <w:r w:rsidR="00D51A3E">
        <w:rPr>
          <w:rFonts w:ascii="Calibri" w:hAnsi="Calibri" w:cs="Segoe UI"/>
          <w:b w:val="0"/>
          <w:i w:val="0"/>
          <w:szCs w:val="22"/>
          <w:lang w:val="sk-SK"/>
        </w:rPr>
        <w:t xml:space="preserve"> </w:t>
      </w:r>
      <w:r w:rsidR="00684DF8" w:rsidRPr="00471454">
        <w:rPr>
          <w:rFonts w:ascii="Calibri" w:hAnsi="Calibri" w:cs="Segoe UI"/>
          <w:b w:val="0"/>
          <w:i w:val="0"/>
          <w:szCs w:val="22"/>
          <w:lang w:val="sk-SK"/>
        </w:rPr>
        <w:t xml:space="preserve">Dopravcovi. </w:t>
      </w:r>
    </w:p>
    <w:p w14:paraId="0FB37161" w14:textId="77777777" w:rsidR="00684DF8" w:rsidRPr="00FB442B" w:rsidRDefault="00684DF8" w:rsidP="00684DF8">
      <w:pPr>
        <w:pStyle w:val="Clanek11"/>
        <w:tabs>
          <w:tab w:val="clear" w:pos="941"/>
        </w:tabs>
        <w:spacing w:line="276" w:lineRule="auto"/>
        <w:ind w:left="720" w:firstLine="0"/>
        <w:rPr>
          <w:rFonts w:ascii="Calibri" w:hAnsi="Calibri" w:cs="Segoe UI"/>
          <w:b w:val="0"/>
          <w:i w:val="0"/>
          <w:szCs w:val="22"/>
          <w:lang w:val="sk-SK"/>
        </w:rPr>
      </w:pPr>
    </w:p>
    <w:p w14:paraId="72114BE3" w14:textId="32BB22BD" w:rsidR="00EE3C8B" w:rsidRDefault="000A205C" w:rsidP="00F8731C">
      <w:pPr>
        <w:pStyle w:val="Clanek11"/>
        <w:numPr>
          <w:ilvl w:val="1"/>
          <w:numId w:val="27"/>
        </w:numPr>
        <w:spacing w:line="276" w:lineRule="auto"/>
        <w:ind w:left="709" w:hanging="709"/>
        <w:rPr>
          <w:rFonts w:ascii="Calibri" w:hAnsi="Calibri" w:cs="Segoe UI"/>
          <w:b w:val="0"/>
          <w:i w:val="0"/>
          <w:szCs w:val="22"/>
          <w:lang w:val="sk-SK"/>
        </w:rPr>
      </w:pPr>
      <w:r w:rsidRPr="000A205C">
        <w:rPr>
          <w:rFonts w:ascii="Calibri" w:hAnsi="Calibri" w:cs="Segoe UI"/>
          <w:i w:val="0"/>
          <w:szCs w:val="22"/>
          <w:lang w:val="sk-SK"/>
        </w:rPr>
        <w:t xml:space="preserve">Dopravca </w:t>
      </w:r>
      <w:r>
        <w:rPr>
          <w:rFonts w:ascii="Calibri" w:hAnsi="Calibri" w:cs="Segoe UI"/>
          <w:b w:val="0"/>
          <w:i w:val="0"/>
          <w:szCs w:val="22"/>
          <w:lang w:val="sk-SK"/>
        </w:rPr>
        <w:t xml:space="preserve">je oprávnený </w:t>
      </w:r>
      <w:r w:rsidR="00E875F8">
        <w:rPr>
          <w:rFonts w:ascii="Calibri" w:hAnsi="Calibri" w:cs="Segoe UI"/>
          <w:b w:val="0"/>
          <w:i w:val="0"/>
          <w:szCs w:val="22"/>
          <w:lang w:val="sk-SK"/>
        </w:rPr>
        <w:t xml:space="preserve">písomne </w:t>
      </w:r>
      <w:r w:rsidRPr="00065914">
        <w:rPr>
          <w:rFonts w:ascii="Calibri" w:hAnsi="Calibri" w:cs="Segoe UI"/>
          <w:i w:val="0"/>
          <w:szCs w:val="22"/>
          <w:lang w:val="sk-SK"/>
        </w:rPr>
        <w:t>vypovedať</w:t>
      </w:r>
      <w:r>
        <w:rPr>
          <w:rFonts w:ascii="Calibri" w:hAnsi="Calibri" w:cs="Segoe UI"/>
          <w:b w:val="0"/>
          <w:i w:val="0"/>
          <w:szCs w:val="22"/>
          <w:lang w:val="sk-SK"/>
        </w:rPr>
        <w:t xml:space="preserve"> túto Zmluvu</w:t>
      </w:r>
      <w:r w:rsidR="00D51A3E">
        <w:rPr>
          <w:rFonts w:ascii="Calibri" w:hAnsi="Calibri" w:cs="Segoe UI"/>
          <w:b w:val="0"/>
          <w:i w:val="0"/>
          <w:szCs w:val="22"/>
          <w:lang w:val="sk-SK"/>
        </w:rPr>
        <w:t xml:space="preserve"> </w:t>
      </w:r>
      <w:r w:rsidR="00EE3C8B">
        <w:rPr>
          <w:rFonts w:ascii="Calibri" w:hAnsi="Calibri" w:cs="Segoe UI"/>
          <w:b w:val="0"/>
          <w:i w:val="0"/>
          <w:szCs w:val="22"/>
          <w:lang w:val="sk-SK"/>
        </w:rPr>
        <w:t xml:space="preserve">z nasledujúcich dôvodov: </w:t>
      </w:r>
    </w:p>
    <w:p w14:paraId="1C993668" w14:textId="732745A2" w:rsidR="00EE3C8B" w:rsidRDefault="00E875F8" w:rsidP="00F8731C">
      <w:pPr>
        <w:pStyle w:val="Clanek11"/>
        <w:numPr>
          <w:ilvl w:val="0"/>
          <w:numId w:val="30"/>
        </w:numPr>
        <w:spacing w:line="276" w:lineRule="auto"/>
        <w:ind w:left="1276" w:hanging="283"/>
        <w:rPr>
          <w:rFonts w:ascii="Calibri" w:hAnsi="Calibri" w:cs="Segoe UI"/>
          <w:b w:val="0"/>
          <w:i w:val="0"/>
          <w:szCs w:val="22"/>
          <w:lang w:val="sk-SK"/>
        </w:rPr>
      </w:pPr>
      <w:r>
        <w:rPr>
          <w:rFonts w:ascii="Calibri" w:hAnsi="Calibri" w:cs="Segoe UI"/>
          <w:b w:val="0"/>
          <w:i w:val="0"/>
          <w:szCs w:val="22"/>
          <w:lang w:val="sk-SK"/>
        </w:rPr>
        <w:t>v prípade, ak je</w:t>
      </w:r>
      <w:r w:rsidR="00D51A3E">
        <w:rPr>
          <w:rFonts w:ascii="Calibri" w:hAnsi="Calibri" w:cs="Segoe UI"/>
          <w:b w:val="0"/>
          <w:i w:val="0"/>
          <w:szCs w:val="22"/>
          <w:lang w:val="sk-SK"/>
        </w:rPr>
        <w:t xml:space="preserve"> </w:t>
      </w:r>
      <w:r w:rsidR="000A205C">
        <w:rPr>
          <w:rFonts w:ascii="Calibri" w:hAnsi="Calibri" w:cs="Segoe UI"/>
          <w:b w:val="0"/>
          <w:i w:val="0"/>
          <w:szCs w:val="22"/>
          <w:lang w:val="sk-SK"/>
        </w:rPr>
        <w:t>Objednávateľ v omeškaní s úhradou</w:t>
      </w:r>
      <w:r w:rsidR="00D51A3E">
        <w:rPr>
          <w:rFonts w:ascii="Calibri" w:hAnsi="Calibri" w:cs="Segoe UI"/>
          <w:b w:val="0"/>
          <w:i w:val="0"/>
          <w:szCs w:val="22"/>
          <w:lang w:val="sk-SK"/>
        </w:rPr>
        <w:t xml:space="preserve"> </w:t>
      </w:r>
      <w:r w:rsidR="000A205C">
        <w:rPr>
          <w:rFonts w:ascii="Calibri" w:hAnsi="Calibri" w:cs="Segoe UI"/>
          <w:b w:val="0"/>
          <w:i w:val="0"/>
          <w:szCs w:val="22"/>
          <w:lang w:val="sk-SK"/>
        </w:rPr>
        <w:t>Doplatku</w:t>
      </w:r>
      <w:r>
        <w:rPr>
          <w:rFonts w:ascii="Calibri" w:hAnsi="Calibri" w:cs="Segoe UI"/>
          <w:b w:val="0"/>
          <w:i w:val="0"/>
          <w:szCs w:val="22"/>
          <w:lang w:val="sk-SK"/>
        </w:rPr>
        <w:t>, ktorý má podobu nedoplatku Objednávateľa,</w:t>
      </w:r>
      <w:r w:rsidR="00D51A3E">
        <w:rPr>
          <w:rFonts w:ascii="Calibri" w:hAnsi="Calibri" w:cs="Segoe UI"/>
          <w:b w:val="0"/>
          <w:i w:val="0"/>
          <w:szCs w:val="22"/>
          <w:lang w:val="sk-SK"/>
        </w:rPr>
        <w:t xml:space="preserve"> </w:t>
      </w:r>
      <w:r w:rsidRPr="001C29AA">
        <w:rPr>
          <w:rFonts w:ascii="Calibri" w:hAnsi="Calibri" w:cs="Segoe UI"/>
          <w:b w:val="0"/>
          <w:i w:val="0"/>
          <w:szCs w:val="22"/>
          <w:lang w:val="sk-SK"/>
        </w:rPr>
        <w:t xml:space="preserve">o </w:t>
      </w:r>
      <w:r w:rsidR="000A205C" w:rsidRPr="001C29AA">
        <w:rPr>
          <w:rFonts w:ascii="Calibri" w:hAnsi="Calibri" w:cs="Segoe UI"/>
          <w:b w:val="0"/>
          <w:i w:val="0"/>
          <w:szCs w:val="22"/>
          <w:lang w:val="sk-SK"/>
        </w:rPr>
        <w:t xml:space="preserve">viac ako </w:t>
      </w:r>
      <w:r w:rsidRPr="001C29AA">
        <w:rPr>
          <w:rFonts w:ascii="Calibri" w:hAnsi="Calibri" w:cs="Segoe UI"/>
          <w:b w:val="0"/>
          <w:i w:val="0"/>
          <w:szCs w:val="22"/>
          <w:lang w:val="sk-SK"/>
        </w:rPr>
        <w:t>90</w:t>
      </w:r>
      <w:r w:rsidR="00D51A3E">
        <w:rPr>
          <w:rFonts w:ascii="Calibri" w:hAnsi="Calibri" w:cs="Segoe UI"/>
          <w:b w:val="0"/>
          <w:i w:val="0"/>
          <w:szCs w:val="22"/>
          <w:lang w:val="sk-SK"/>
        </w:rPr>
        <w:t xml:space="preserve"> </w:t>
      </w:r>
      <w:r w:rsidRPr="001C29AA">
        <w:rPr>
          <w:rFonts w:ascii="Calibri" w:hAnsi="Calibri" w:cs="Segoe UI"/>
          <w:b w:val="0"/>
          <w:i w:val="0"/>
          <w:szCs w:val="22"/>
          <w:lang w:val="sk-SK"/>
        </w:rPr>
        <w:t>kalendárnych dní</w:t>
      </w:r>
      <w:r w:rsidR="00D51A3E">
        <w:rPr>
          <w:rFonts w:ascii="Calibri" w:hAnsi="Calibri" w:cs="Segoe UI"/>
          <w:b w:val="0"/>
          <w:i w:val="0"/>
          <w:szCs w:val="22"/>
          <w:lang w:val="sk-SK"/>
        </w:rPr>
        <w:t xml:space="preserve"> </w:t>
      </w:r>
      <w:r w:rsidRPr="001C29AA">
        <w:rPr>
          <w:rFonts w:ascii="Calibri" w:hAnsi="Calibri" w:cs="Segoe UI"/>
          <w:b w:val="0"/>
          <w:i w:val="0"/>
          <w:szCs w:val="22"/>
          <w:lang w:val="sk-SK"/>
        </w:rPr>
        <w:t>po lehote splatnosti.</w:t>
      </w:r>
      <w:r w:rsidR="00D51A3E">
        <w:rPr>
          <w:rFonts w:ascii="Calibri" w:hAnsi="Calibri" w:cs="Segoe UI"/>
          <w:b w:val="0"/>
          <w:i w:val="0"/>
          <w:szCs w:val="22"/>
          <w:lang w:val="sk-SK"/>
        </w:rPr>
        <w:t xml:space="preserve"> </w:t>
      </w:r>
      <w:r>
        <w:rPr>
          <w:rFonts w:ascii="Calibri" w:hAnsi="Calibri" w:cs="Segoe UI"/>
          <w:b w:val="0"/>
          <w:i w:val="0"/>
          <w:szCs w:val="22"/>
          <w:lang w:val="sk-SK"/>
        </w:rPr>
        <w:t>Výpovedná lehota je v tomto prípade</w:t>
      </w:r>
      <w:r w:rsidR="00D51A3E">
        <w:rPr>
          <w:rFonts w:ascii="Calibri" w:hAnsi="Calibri" w:cs="Segoe UI"/>
          <w:b w:val="0"/>
          <w:i w:val="0"/>
          <w:szCs w:val="22"/>
          <w:lang w:val="sk-SK"/>
        </w:rPr>
        <w:t xml:space="preserve"> </w:t>
      </w:r>
      <w:r w:rsidR="001C29AA" w:rsidRPr="00E87132">
        <w:rPr>
          <w:rFonts w:ascii="Calibri" w:hAnsi="Calibri" w:cs="Segoe UI"/>
          <w:b w:val="0"/>
          <w:i w:val="0"/>
          <w:szCs w:val="22"/>
          <w:lang w:val="sk-SK"/>
        </w:rPr>
        <w:t xml:space="preserve">6 </w:t>
      </w:r>
      <w:r w:rsidR="00F8731C">
        <w:rPr>
          <w:rFonts w:ascii="Calibri" w:hAnsi="Calibri" w:cs="Segoe UI"/>
          <w:b w:val="0"/>
          <w:i w:val="0"/>
          <w:szCs w:val="22"/>
          <w:lang w:val="sk-SK"/>
        </w:rPr>
        <w:t>(</w:t>
      </w:r>
      <w:r w:rsidR="001C29AA" w:rsidRPr="00E87132">
        <w:rPr>
          <w:rFonts w:ascii="Calibri" w:hAnsi="Calibri" w:cs="Segoe UI"/>
          <w:b w:val="0"/>
          <w:i w:val="0"/>
          <w:szCs w:val="22"/>
          <w:lang w:val="sk-SK"/>
        </w:rPr>
        <w:t>šesť)</w:t>
      </w:r>
      <w:r w:rsidR="00D51A3E" w:rsidRPr="00F8731C">
        <w:rPr>
          <w:rFonts w:ascii="Calibri" w:hAnsi="Calibri"/>
          <w:b w:val="0"/>
          <w:i w:val="0"/>
          <w:color w:val="FF0000"/>
          <w:lang w:val="sk-SK"/>
        </w:rPr>
        <w:t xml:space="preserve"> </w:t>
      </w:r>
      <w:r w:rsidRPr="001C29AA">
        <w:rPr>
          <w:rFonts w:ascii="Calibri" w:hAnsi="Calibri" w:cs="Segoe UI"/>
          <w:b w:val="0"/>
          <w:i w:val="0"/>
          <w:szCs w:val="22"/>
          <w:lang w:val="sk-SK"/>
        </w:rPr>
        <w:t>kalendárnych mesiacov</w:t>
      </w:r>
      <w:r>
        <w:rPr>
          <w:rFonts w:ascii="Calibri" w:hAnsi="Calibri" w:cs="Segoe UI"/>
          <w:b w:val="0"/>
          <w:i w:val="0"/>
          <w:szCs w:val="22"/>
          <w:lang w:val="sk-SK"/>
        </w:rPr>
        <w:t xml:space="preserve"> a začína plynúť prvým dňom mesiaca bezprostredne nasledujúceho po mesiaci, v ktorom bola výpoveď doručená</w:t>
      </w:r>
      <w:r w:rsidR="00D51A3E">
        <w:rPr>
          <w:rFonts w:ascii="Calibri" w:hAnsi="Calibri" w:cs="Segoe UI"/>
          <w:b w:val="0"/>
          <w:i w:val="0"/>
          <w:szCs w:val="22"/>
          <w:lang w:val="sk-SK"/>
        </w:rPr>
        <w:t xml:space="preserve"> </w:t>
      </w:r>
      <w:r>
        <w:rPr>
          <w:rFonts w:ascii="Calibri" w:hAnsi="Calibri" w:cs="Segoe UI"/>
          <w:b w:val="0"/>
          <w:i w:val="0"/>
          <w:szCs w:val="22"/>
          <w:lang w:val="sk-SK"/>
        </w:rPr>
        <w:t>Objednávateľovi</w:t>
      </w:r>
      <w:r w:rsidR="00EE3C8B">
        <w:rPr>
          <w:rFonts w:ascii="Calibri" w:hAnsi="Calibri" w:cs="Segoe UI"/>
          <w:b w:val="0"/>
          <w:i w:val="0"/>
          <w:szCs w:val="22"/>
          <w:lang w:val="sk-SK"/>
        </w:rPr>
        <w:t xml:space="preserve">; </w:t>
      </w:r>
    </w:p>
    <w:p w14:paraId="3CC8FFD6" w14:textId="1EBBB90E" w:rsidR="00EE3C8B" w:rsidRDefault="00EE3C8B" w:rsidP="00F8731C">
      <w:pPr>
        <w:pStyle w:val="Clanek11"/>
        <w:numPr>
          <w:ilvl w:val="0"/>
          <w:numId w:val="30"/>
        </w:numPr>
        <w:spacing w:line="276" w:lineRule="auto"/>
        <w:ind w:left="1276" w:hanging="283"/>
        <w:rPr>
          <w:rFonts w:ascii="Calibri" w:hAnsi="Calibri" w:cs="Segoe UI"/>
          <w:b w:val="0"/>
          <w:i w:val="0"/>
          <w:szCs w:val="22"/>
          <w:lang w:val="sk-SK"/>
        </w:rPr>
      </w:pPr>
      <w:r w:rsidRPr="001C29AA">
        <w:rPr>
          <w:rFonts w:ascii="Calibri" w:hAnsi="Calibri" w:cs="Segoe UI"/>
          <w:b w:val="0"/>
          <w:i w:val="0"/>
          <w:szCs w:val="22"/>
          <w:lang w:val="sk-SK"/>
        </w:rPr>
        <w:t>v prípade, ak Objednávateľ neakceptoval riadne a včas podané</w:t>
      </w:r>
      <w:r w:rsidR="00D51A3E">
        <w:rPr>
          <w:rFonts w:ascii="Calibri" w:hAnsi="Calibri" w:cs="Segoe UI"/>
          <w:b w:val="0"/>
          <w:i w:val="0"/>
          <w:szCs w:val="22"/>
          <w:lang w:val="sk-SK"/>
        </w:rPr>
        <w:t xml:space="preserve"> </w:t>
      </w:r>
      <w:r w:rsidRPr="001C29AA">
        <w:rPr>
          <w:rFonts w:ascii="Calibri" w:hAnsi="Calibri" w:cs="Segoe UI"/>
          <w:b w:val="0"/>
          <w:i w:val="0"/>
          <w:szCs w:val="22"/>
          <w:lang w:val="sk-SK"/>
        </w:rPr>
        <w:t xml:space="preserve">námietky Dopravcu proti štvrťročnému zúčtovaniu a k dohode Zmluvných strán nedošlo ani po dvoch </w:t>
      </w:r>
      <w:r w:rsidRPr="001C29AA">
        <w:rPr>
          <w:rFonts w:ascii="Calibri" w:hAnsi="Calibri" w:cs="Segoe UI"/>
          <w:b w:val="0"/>
          <w:i w:val="0"/>
          <w:szCs w:val="22"/>
          <w:lang w:val="sk-SK"/>
        </w:rPr>
        <w:lastRenderedPageBreak/>
        <w:t>spoločných rokovaniach Zmluvných strán.</w:t>
      </w:r>
      <w:r w:rsidR="00D51A3E">
        <w:rPr>
          <w:rFonts w:ascii="Calibri" w:hAnsi="Calibri" w:cs="Segoe UI"/>
          <w:b w:val="0"/>
          <w:i w:val="0"/>
          <w:szCs w:val="22"/>
          <w:lang w:val="sk-SK"/>
        </w:rPr>
        <w:t xml:space="preserve"> </w:t>
      </w:r>
      <w:r w:rsidRPr="001C29AA">
        <w:rPr>
          <w:rFonts w:ascii="Calibri" w:hAnsi="Calibri" w:cs="Segoe UI"/>
          <w:b w:val="0"/>
          <w:i w:val="0"/>
          <w:szCs w:val="22"/>
          <w:lang w:val="sk-SK"/>
        </w:rPr>
        <w:t xml:space="preserve">Výpovedná lehota je v tomto prípade </w:t>
      </w:r>
      <w:r w:rsidR="00EE2C94" w:rsidRPr="00E87132">
        <w:rPr>
          <w:rFonts w:ascii="Calibri" w:hAnsi="Calibri" w:cs="Segoe UI"/>
          <w:b w:val="0"/>
          <w:i w:val="0"/>
          <w:szCs w:val="22"/>
          <w:lang w:val="sk-SK"/>
        </w:rPr>
        <w:t xml:space="preserve">6 </w:t>
      </w:r>
      <w:r w:rsidR="00F8731C">
        <w:rPr>
          <w:rFonts w:ascii="Calibri" w:hAnsi="Calibri" w:cs="Segoe UI"/>
          <w:b w:val="0"/>
          <w:i w:val="0"/>
          <w:szCs w:val="22"/>
          <w:lang w:val="sk-SK"/>
        </w:rPr>
        <w:t xml:space="preserve">        </w:t>
      </w:r>
      <w:r w:rsidR="00EE2C94" w:rsidRPr="00E87132">
        <w:rPr>
          <w:rFonts w:ascii="Calibri" w:hAnsi="Calibri" w:cs="Segoe UI"/>
          <w:b w:val="0"/>
          <w:i w:val="0"/>
          <w:szCs w:val="22"/>
          <w:lang w:val="sk-SK"/>
        </w:rPr>
        <w:t>(šesť)</w:t>
      </w:r>
      <w:r w:rsidR="00D51A3E">
        <w:rPr>
          <w:rFonts w:ascii="Calibri" w:hAnsi="Calibri" w:cs="Segoe UI"/>
          <w:b w:val="0"/>
          <w:i w:val="0"/>
          <w:szCs w:val="22"/>
          <w:lang w:val="sk-SK"/>
        </w:rPr>
        <w:t xml:space="preserve"> </w:t>
      </w:r>
      <w:r w:rsidRPr="001C29AA">
        <w:rPr>
          <w:rFonts w:ascii="Calibri" w:hAnsi="Calibri" w:cs="Segoe UI"/>
          <w:b w:val="0"/>
          <w:i w:val="0"/>
          <w:szCs w:val="22"/>
          <w:lang w:val="sk-SK"/>
        </w:rPr>
        <w:t>kalendárnych mesiacov a začína plynúť prvým dňom mesiaca bezprostredne nasledujúceho po mesiaci, v ktorom bola výpoveď doručená</w:t>
      </w:r>
      <w:r w:rsidR="00D51A3E">
        <w:rPr>
          <w:rFonts w:ascii="Calibri" w:hAnsi="Calibri" w:cs="Segoe UI"/>
          <w:b w:val="0"/>
          <w:i w:val="0"/>
          <w:szCs w:val="22"/>
          <w:lang w:val="sk-SK"/>
        </w:rPr>
        <w:t xml:space="preserve"> </w:t>
      </w:r>
      <w:r w:rsidRPr="001C29AA">
        <w:rPr>
          <w:rFonts w:ascii="Calibri" w:hAnsi="Calibri" w:cs="Segoe UI"/>
          <w:b w:val="0"/>
          <w:i w:val="0"/>
          <w:szCs w:val="22"/>
          <w:lang w:val="sk-SK"/>
        </w:rPr>
        <w:t xml:space="preserve">Objednávateľovi. </w:t>
      </w:r>
    </w:p>
    <w:p w14:paraId="14DECF98" w14:textId="77777777" w:rsidR="00F759E1" w:rsidRDefault="00F759E1" w:rsidP="00F759E1">
      <w:pPr>
        <w:pStyle w:val="Clanek11"/>
        <w:tabs>
          <w:tab w:val="clear" w:pos="941"/>
        </w:tabs>
        <w:spacing w:line="276" w:lineRule="auto"/>
        <w:rPr>
          <w:rFonts w:ascii="Calibri" w:hAnsi="Calibri" w:cs="Segoe UI"/>
          <w:b w:val="0"/>
          <w:i w:val="0"/>
          <w:szCs w:val="22"/>
          <w:lang w:val="sk-SK"/>
        </w:rPr>
      </w:pPr>
    </w:p>
    <w:p w14:paraId="42CEB350" w14:textId="77777777" w:rsidR="00F759E1" w:rsidRDefault="00F759E1" w:rsidP="00F759E1">
      <w:pPr>
        <w:pStyle w:val="Clanek11"/>
        <w:tabs>
          <w:tab w:val="clear" w:pos="941"/>
        </w:tabs>
        <w:spacing w:line="276" w:lineRule="auto"/>
        <w:rPr>
          <w:rFonts w:ascii="Calibri" w:hAnsi="Calibri" w:cs="Segoe UI"/>
          <w:b w:val="0"/>
          <w:i w:val="0"/>
          <w:szCs w:val="22"/>
          <w:lang w:val="sk-SK"/>
        </w:rPr>
      </w:pPr>
    </w:p>
    <w:p w14:paraId="0EC1EDA4" w14:textId="77777777" w:rsidR="00F759E1" w:rsidRDefault="00F759E1" w:rsidP="00F759E1">
      <w:pPr>
        <w:pStyle w:val="Clanek11"/>
        <w:tabs>
          <w:tab w:val="clear" w:pos="941"/>
        </w:tabs>
        <w:spacing w:line="276" w:lineRule="auto"/>
        <w:rPr>
          <w:rFonts w:ascii="Calibri" w:hAnsi="Calibri" w:cs="Segoe UI"/>
          <w:b w:val="0"/>
          <w:i w:val="0"/>
          <w:szCs w:val="22"/>
          <w:lang w:val="sk-SK"/>
        </w:rPr>
      </w:pPr>
    </w:p>
    <w:p w14:paraId="40C65D6F" w14:textId="77777777" w:rsidR="00F759E1" w:rsidRPr="001C29AA" w:rsidRDefault="00F759E1" w:rsidP="00F759E1">
      <w:pPr>
        <w:pStyle w:val="Clanek11"/>
        <w:tabs>
          <w:tab w:val="clear" w:pos="941"/>
        </w:tabs>
        <w:spacing w:line="276" w:lineRule="auto"/>
        <w:rPr>
          <w:rFonts w:ascii="Calibri" w:hAnsi="Calibri" w:cs="Segoe UI"/>
          <w:b w:val="0"/>
          <w:i w:val="0"/>
          <w:szCs w:val="22"/>
          <w:lang w:val="sk-SK"/>
        </w:rPr>
      </w:pPr>
    </w:p>
    <w:p w14:paraId="060B763C" w14:textId="0351D3B2" w:rsidR="008F18B5" w:rsidRDefault="008F18B5" w:rsidP="000C31D8">
      <w:pPr>
        <w:pStyle w:val="Normalnyislovany"/>
        <w:numPr>
          <w:ilvl w:val="0"/>
          <w:numId w:val="0"/>
        </w:numPr>
        <w:spacing w:line="276" w:lineRule="auto"/>
        <w:ind w:left="709" w:hanging="709"/>
        <w:rPr>
          <w:rFonts w:ascii="Calibri" w:eastAsia="Batang" w:hAnsi="Calibri" w:cstheme="majorHAnsi"/>
          <w:sz w:val="22"/>
          <w:szCs w:val="22"/>
          <w:lang w:bidi="he-IL"/>
        </w:rPr>
      </w:pPr>
      <w:r>
        <w:rPr>
          <w:rFonts w:ascii="Calibri" w:eastAsia="Batang" w:hAnsi="Calibri" w:cstheme="majorHAnsi"/>
          <w:sz w:val="22"/>
          <w:szCs w:val="22"/>
          <w:lang w:bidi="he-IL"/>
        </w:rPr>
        <w:t>15.</w:t>
      </w:r>
      <w:r w:rsidR="00F759E1">
        <w:rPr>
          <w:rFonts w:ascii="Calibri" w:eastAsia="Batang" w:hAnsi="Calibri" w:cstheme="majorHAnsi"/>
          <w:sz w:val="22"/>
          <w:szCs w:val="22"/>
          <w:lang w:bidi="he-IL"/>
        </w:rPr>
        <w:t>6</w:t>
      </w:r>
      <w:r w:rsidR="000C31D8">
        <w:rPr>
          <w:rFonts w:ascii="Calibri" w:eastAsia="Batang" w:hAnsi="Calibri" w:cstheme="majorHAnsi"/>
          <w:sz w:val="22"/>
          <w:szCs w:val="22"/>
          <w:lang w:bidi="he-IL"/>
        </w:rPr>
        <w:tab/>
      </w:r>
      <w:r>
        <w:rPr>
          <w:rFonts w:ascii="Calibri" w:eastAsia="Batang" w:hAnsi="Calibri" w:cstheme="majorHAnsi"/>
          <w:sz w:val="22"/>
          <w:szCs w:val="22"/>
          <w:lang w:bidi="he-IL"/>
        </w:rPr>
        <w:t>Objednávateľ je oprávnený písomne odstúpiť od tejto Zmluvy z týchto dôvodov:</w:t>
      </w:r>
      <w:r w:rsidR="00D51A3E">
        <w:rPr>
          <w:rFonts w:ascii="Calibri" w:eastAsia="Batang" w:hAnsi="Calibri" w:cstheme="majorHAnsi"/>
          <w:sz w:val="22"/>
          <w:szCs w:val="22"/>
          <w:lang w:bidi="he-IL"/>
        </w:rPr>
        <w:t xml:space="preserve"> </w:t>
      </w:r>
    </w:p>
    <w:p w14:paraId="00C385D6" w14:textId="3DF020E8" w:rsidR="008F18B5" w:rsidRDefault="008F18B5" w:rsidP="00F8731C">
      <w:pPr>
        <w:pStyle w:val="Normalnyislovany"/>
        <w:numPr>
          <w:ilvl w:val="0"/>
          <w:numId w:val="29"/>
        </w:numPr>
        <w:spacing w:line="276" w:lineRule="auto"/>
        <w:ind w:left="1276" w:hanging="283"/>
        <w:rPr>
          <w:rFonts w:ascii="Calibri" w:eastAsia="Batang" w:hAnsi="Calibri" w:cstheme="majorHAnsi"/>
          <w:sz w:val="22"/>
          <w:szCs w:val="22"/>
          <w:lang w:bidi="he-IL"/>
        </w:rPr>
      </w:pPr>
      <w:r w:rsidRPr="008F18B5">
        <w:rPr>
          <w:rFonts w:ascii="Calibri" w:eastAsia="Batang" w:hAnsi="Calibri" w:cstheme="majorHAnsi"/>
          <w:sz w:val="22"/>
          <w:szCs w:val="22"/>
          <w:lang w:bidi="he-IL"/>
        </w:rPr>
        <w:t>je splnený niektorý z dôvodov na odstúpenie od zmluvy podľa § 19 zákona</w:t>
      </w:r>
      <w:r w:rsidR="00D51A3E">
        <w:rPr>
          <w:rFonts w:ascii="Calibri" w:eastAsia="Batang" w:hAnsi="Calibri" w:cstheme="majorHAnsi"/>
          <w:sz w:val="22"/>
          <w:szCs w:val="22"/>
          <w:lang w:bidi="he-IL"/>
        </w:rPr>
        <w:t xml:space="preserve"> </w:t>
      </w:r>
      <w:r w:rsidR="00F73F2B">
        <w:rPr>
          <w:rFonts w:ascii="Calibri" w:eastAsia="Batang" w:hAnsi="Calibri" w:cstheme="majorHAnsi"/>
          <w:sz w:val="22"/>
          <w:szCs w:val="22"/>
          <w:lang w:bidi="he-IL"/>
        </w:rPr>
        <w:t>č. 343/2015 Z. z. o verejnom obstarávaní a o zmene a doplnení niektorých zákonov v znení neskorších predpisov;</w:t>
      </w:r>
    </w:p>
    <w:p w14:paraId="67F21265" w14:textId="567F36FC" w:rsidR="008F18B5" w:rsidRPr="008F18B5" w:rsidRDefault="008F18B5" w:rsidP="00F8731C">
      <w:pPr>
        <w:pStyle w:val="Normalnyislovany"/>
        <w:numPr>
          <w:ilvl w:val="0"/>
          <w:numId w:val="29"/>
        </w:numPr>
        <w:spacing w:line="276" w:lineRule="auto"/>
        <w:ind w:left="1276" w:hanging="283"/>
        <w:rPr>
          <w:rFonts w:ascii="Calibri" w:hAnsi="Calibri" w:cstheme="majorHAnsi"/>
          <w:sz w:val="22"/>
          <w:szCs w:val="22"/>
        </w:rPr>
      </w:pPr>
      <w:r w:rsidRPr="008F18B5">
        <w:rPr>
          <w:rFonts w:ascii="Calibri" w:eastAsia="Batang" w:hAnsi="Calibri" w:cstheme="majorHAnsi"/>
          <w:sz w:val="22"/>
          <w:szCs w:val="22"/>
          <w:lang w:bidi="he-IL"/>
        </w:rPr>
        <w:t xml:space="preserve">je splnený niektorý z dôvodov na odstúpenie od zmluvy podľa </w:t>
      </w:r>
      <w:r w:rsidRPr="008F18B5">
        <w:rPr>
          <w:rFonts w:ascii="Calibri" w:hAnsi="Calibri" w:cstheme="majorHAnsi"/>
          <w:sz w:val="22"/>
          <w:szCs w:val="22"/>
        </w:rPr>
        <w:t>ustanovení zákona č.</w:t>
      </w:r>
      <w:r w:rsidR="00D51A3E">
        <w:rPr>
          <w:rFonts w:ascii="Calibri" w:hAnsi="Calibri" w:cstheme="majorHAnsi"/>
          <w:sz w:val="22"/>
          <w:szCs w:val="22"/>
        </w:rPr>
        <w:t xml:space="preserve"> </w:t>
      </w:r>
      <w:r w:rsidRPr="008F18B5">
        <w:rPr>
          <w:rFonts w:ascii="Calibri" w:hAnsi="Calibri" w:cstheme="majorHAnsi"/>
          <w:sz w:val="22"/>
          <w:szCs w:val="22"/>
        </w:rPr>
        <w:t>315/2016 Z. z.</w:t>
      </w:r>
      <w:r w:rsidR="00F73F2B">
        <w:rPr>
          <w:rFonts w:ascii="Calibri" w:hAnsi="Calibri" w:cstheme="majorHAnsi"/>
          <w:sz w:val="22"/>
          <w:szCs w:val="22"/>
        </w:rPr>
        <w:t xml:space="preserve"> o registri partnerov verejného sektora; </w:t>
      </w:r>
    </w:p>
    <w:p w14:paraId="4CB89A9D" w14:textId="3B0ECB6B" w:rsidR="008F18B5" w:rsidRDefault="008F18B5" w:rsidP="00F8731C">
      <w:pPr>
        <w:pStyle w:val="Normalnyislovany"/>
        <w:numPr>
          <w:ilvl w:val="0"/>
          <w:numId w:val="29"/>
        </w:numPr>
        <w:spacing w:line="276" w:lineRule="auto"/>
        <w:ind w:left="1276" w:hanging="283"/>
        <w:rPr>
          <w:rFonts w:ascii="Calibri" w:hAnsi="Calibri"/>
          <w:sz w:val="22"/>
          <w:szCs w:val="22"/>
        </w:rPr>
      </w:pPr>
      <w:r>
        <w:rPr>
          <w:rFonts w:ascii="Calibri" w:hAnsi="Calibri"/>
          <w:sz w:val="22"/>
          <w:szCs w:val="22"/>
        </w:rPr>
        <w:t>Dopravca</w:t>
      </w:r>
      <w:r w:rsidRPr="008F18B5">
        <w:rPr>
          <w:rFonts w:ascii="Calibri" w:hAnsi="Calibri"/>
          <w:sz w:val="22"/>
          <w:szCs w:val="22"/>
        </w:rPr>
        <w:t xml:space="preserve"> stratil spôsobilosť vyžadovanú zákonom č. </w:t>
      </w:r>
      <w:r w:rsidR="00F73F2B">
        <w:rPr>
          <w:rFonts w:ascii="Calibri" w:hAnsi="Calibri"/>
          <w:sz w:val="22"/>
          <w:szCs w:val="22"/>
        </w:rPr>
        <w:t>56/2012</w:t>
      </w:r>
      <w:r w:rsidR="00D51A3E">
        <w:rPr>
          <w:rFonts w:ascii="Calibri" w:hAnsi="Calibri"/>
          <w:sz w:val="22"/>
          <w:szCs w:val="22"/>
        </w:rPr>
        <w:t xml:space="preserve"> </w:t>
      </w:r>
      <w:r w:rsidR="00F73F2B">
        <w:rPr>
          <w:rFonts w:ascii="Calibri" w:hAnsi="Calibri"/>
          <w:sz w:val="22"/>
          <w:szCs w:val="22"/>
        </w:rPr>
        <w:t>Z. z.</w:t>
      </w:r>
      <w:r w:rsidR="00D51A3E">
        <w:rPr>
          <w:rFonts w:ascii="Calibri" w:hAnsi="Calibri"/>
          <w:sz w:val="22"/>
          <w:szCs w:val="22"/>
        </w:rPr>
        <w:t xml:space="preserve"> </w:t>
      </w:r>
      <w:r w:rsidR="00F73F2B">
        <w:rPr>
          <w:rFonts w:ascii="Calibri" w:hAnsi="Calibri"/>
          <w:sz w:val="22"/>
          <w:szCs w:val="22"/>
        </w:rPr>
        <w:t>o cestnej doprave v znení neskorších predpisov alebo spôsobilosť vyžadovanú zákonom č.</w:t>
      </w:r>
      <w:r w:rsidR="00D51A3E">
        <w:rPr>
          <w:rFonts w:ascii="Calibri" w:hAnsi="Calibri"/>
          <w:sz w:val="22"/>
          <w:szCs w:val="22"/>
        </w:rPr>
        <w:t xml:space="preserve"> </w:t>
      </w:r>
      <w:r w:rsidRPr="008F18B5">
        <w:rPr>
          <w:rFonts w:ascii="Calibri" w:hAnsi="Calibri"/>
          <w:sz w:val="22"/>
          <w:szCs w:val="22"/>
        </w:rPr>
        <w:t xml:space="preserve">343/2015 Z. z. </w:t>
      </w:r>
      <w:r w:rsidR="00F73F2B">
        <w:rPr>
          <w:rFonts w:ascii="Calibri" w:hAnsi="Calibri"/>
          <w:sz w:val="22"/>
          <w:szCs w:val="22"/>
        </w:rPr>
        <w:t>o verejnom obstarávaní a o zmene a doplnení niektorých zákonov,</w:t>
      </w:r>
      <w:r w:rsidR="00D51A3E">
        <w:rPr>
          <w:rFonts w:ascii="Calibri" w:hAnsi="Calibri"/>
          <w:sz w:val="22"/>
          <w:szCs w:val="22"/>
        </w:rPr>
        <w:t xml:space="preserve"> </w:t>
      </w:r>
      <w:r w:rsidRPr="008F18B5">
        <w:rPr>
          <w:rFonts w:ascii="Calibri" w:hAnsi="Calibri"/>
          <w:sz w:val="22"/>
          <w:szCs w:val="22"/>
        </w:rPr>
        <w:t xml:space="preserve">alebo stratil iné právne alebo vecné predpoklady na riadne plnenie tejto </w:t>
      </w:r>
      <w:r w:rsidR="00F73F2B">
        <w:rPr>
          <w:rFonts w:ascii="Calibri" w:hAnsi="Calibri"/>
          <w:sz w:val="22"/>
          <w:szCs w:val="22"/>
        </w:rPr>
        <w:t>Z</w:t>
      </w:r>
      <w:r w:rsidRPr="008F18B5">
        <w:rPr>
          <w:rFonts w:ascii="Calibri" w:hAnsi="Calibri"/>
          <w:sz w:val="22"/>
          <w:szCs w:val="22"/>
        </w:rPr>
        <w:t xml:space="preserve">mluvy, </w:t>
      </w:r>
    </w:p>
    <w:p w14:paraId="611049E2" w14:textId="77777777" w:rsidR="00F73F2B" w:rsidRPr="008F18B5" w:rsidRDefault="00F73F2B" w:rsidP="00F8731C">
      <w:pPr>
        <w:pStyle w:val="Normalnyislovany"/>
        <w:numPr>
          <w:ilvl w:val="0"/>
          <w:numId w:val="29"/>
        </w:numPr>
        <w:spacing w:line="276" w:lineRule="auto"/>
        <w:ind w:left="1276" w:hanging="283"/>
        <w:rPr>
          <w:rFonts w:ascii="Calibri" w:hAnsi="Calibri"/>
          <w:sz w:val="22"/>
          <w:szCs w:val="22"/>
        </w:rPr>
      </w:pPr>
      <w:r>
        <w:rPr>
          <w:rFonts w:ascii="Calibri" w:hAnsi="Calibri"/>
          <w:sz w:val="22"/>
          <w:szCs w:val="22"/>
        </w:rPr>
        <w:t xml:space="preserve">z iných zákonných dôvodov. </w:t>
      </w:r>
    </w:p>
    <w:p w14:paraId="48EF3C91" w14:textId="77777777" w:rsidR="00245677" w:rsidRDefault="00245677" w:rsidP="00333F48">
      <w:pPr>
        <w:pStyle w:val="Identifikacestran"/>
        <w:spacing w:line="276" w:lineRule="auto"/>
        <w:jc w:val="center"/>
        <w:rPr>
          <w:rFonts w:ascii="Calibri" w:hAnsi="Calibri" w:cs="Segoe UI"/>
          <w:b/>
          <w:bCs/>
          <w:color w:val="000000" w:themeColor="text1"/>
          <w:sz w:val="22"/>
          <w:szCs w:val="22"/>
        </w:rPr>
      </w:pPr>
    </w:p>
    <w:p w14:paraId="1CF35BDF" w14:textId="7A95387B" w:rsidR="00333F48" w:rsidRPr="00FC061E" w:rsidRDefault="00684DF8" w:rsidP="00333F48">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Č</w:t>
      </w:r>
      <w:r w:rsidR="00333F48" w:rsidRPr="00FC061E">
        <w:rPr>
          <w:rFonts w:ascii="Calibri" w:hAnsi="Calibri" w:cs="Segoe UI"/>
          <w:b/>
          <w:bCs/>
          <w:color w:val="000000" w:themeColor="text1"/>
          <w:sz w:val="22"/>
          <w:szCs w:val="22"/>
        </w:rPr>
        <w:t>lánok</w:t>
      </w:r>
      <w:r w:rsidR="00D51A3E">
        <w:rPr>
          <w:rFonts w:ascii="Calibri" w:hAnsi="Calibri" w:cs="Segoe UI"/>
          <w:b/>
          <w:bCs/>
          <w:color w:val="000000" w:themeColor="text1"/>
          <w:sz w:val="22"/>
          <w:szCs w:val="22"/>
        </w:rPr>
        <w:t xml:space="preserve"> </w:t>
      </w:r>
      <w:r w:rsidR="00333F48" w:rsidRPr="00FC061E">
        <w:rPr>
          <w:rFonts w:ascii="Calibri" w:hAnsi="Calibri" w:cs="Segoe UI"/>
          <w:b/>
          <w:bCs/>
          <w:color w:val="000000" w:themeColor="text1"/>
          <w:sz w:val="22"/>
          <w:szCs w:val="22"/>
        </w:rPr>
        <w:t>1</w:t>
      </w:r>
      <w:r w:rsidR="004A2E26" w:rsidRPr="00FC061E">
        <w:rPr>
          <w:rFonts w:ascii="Calibri" w:hAnsi="Calibri" w:cs="Segoe UI"/>
          <w:b/>
          <w:bCs/>
          <w:color w:val="000000" w:themeColor="text1"/>
          <w:sz w:val="22"/>
          <w:szCs w:val="22"/>
        </w:rPr>
        <w:t>6</w:t>
      </w:r>
    </w:p>
    <w:p w14:paraId="3F1841A5" w14:textId="77777777" w:rsidR="00333F48" w:rsidRPr="00CC7BED" w:rsidRDefault="00333F48" w:rsidP="00333F48">
      <w:pPr>
        <w:pStyle w:val="Odsekzoznamu"/>
        <w:ind w:left="0"/>
        <w:jc w:val="center"/>
        <w:rPr>
          <w:b/>
        </w:rPr>
      </w:pPr>
      <w:r w:rsidRPr="00FC061E">
        <w:rPr>
          <w:b/>
        </w:rPr>
        <w:t>PRAVIDLÁ PRE ZMENU ZMLUVY</w:t>
      </w:r>
      <w:r>
        <w:rPr>
          <w:b/>
        </w:rPr>
        <w:t xml:space="preserve"> </w:t>
      </w:r>
    </w:p>
    <w:p w14:paraId="209B234C" w14:textId="1A40B970" w:rsidR="009F1C01" w:rsidRDefault="009F1C01" w:rsidP="000C31D8">
      <w:pPr>
        <w:overflowPunct/>
        <w:autoSpaceDE/>
        <w:autoSpaceDN/>
        <w:adjustRightInd/>
        <w:spacing w:line="276" w:lineRule="auto"/>
        <w:ind w:left="709" w:hanging="709"/>
        <w:textAlignment w:val="auto"/>
        <w:rPr>
          <w:rFonts w:ascii="Calibri" w:hAnsi="Calibri" w:cs="Segoe UI"/>
          <w:sz w:val="22"/>
          <w:szCs w:val="22"/>
        </w:rPr>
      </w:pPr>
      <w:r w:rsidRPr="009F1C01">
        <w:rPr>
          <w:rFonts w:ascii="Calibri" w:hAnsi="Calibri" w:cs="Segoe UI"/>
          <w:sz w:val="22"/>
          <w:szCs w:val="22"/>
        </w:rPr>
        <w:t>16.1</w:t>
      </w:r>
      <w:r w:rsidR="000C31D8">
        <w:rPr>
          <w:rFonts w:ascii="Calibri" w:hAnsi="Calibri" w:cs="Segoe UI"/>
          <w:sz w:val="22"/>
          <w:szCs w:val="22"/>
        </w:rPr>
        <w:tab/>
      </w:r>
      <w:r w:rsidRPr="009F1C01">
        <w:rPr>
          <w:rFonts w:ascii="Calibri" w:hAnsi="Calibri" w:cs="Segoe UI"/>
          <w:sz w:val="22"/>
          <w:szCs w:val="22"/>
        </w:rPr>
        <w:t>Zmluvné strany sa dohodli že</w:t>
      </w:r>
      <w:r w:rsidR="00D51A3E">
        <w:rPr>
          <w:rFonts w:ascii="Calibri" w:hAnsi="Calibri" w:cs="Segoe UI"/>
          <w:sz w:val="22"/>
          <w:szCs w:val="22"/>
        </w:rPr>
        <w:t xml:space="preserve"> </w:t>
      </w:r>
      <w:r>
        <w:rPr>
          <w:rFonts w:ascii="Calibri" w:hAnsi="Calibri" w:cs="Segoe UI"/>
          <w:sz w:val="22"/>
          <w:szCs w:val="22"/>
        </w:rPr>
        <w:t>akékoľvek iné zmeny Zmluvy a jej príloh, než tie, o ktorých táto Zmluva</w:t>
      </w:r>
      <w:r w:rsidR="00D51A3E">
        <w:rPr>
          <w:rFonts w:ascii="Calibri" w:hAnsi="Calibri" w:cs="Segoe UI"/>
          <w:sz w:val="22"/>
          <w:szCs w:val="22"/>
        </w:rPr>
        <w:t xml:space="preserve"> </w:t>
      </w:r>
      <w:r>
        <w:rPr>
          <w:rFonts w:ascii="Calibri" w:hAnsi="Calibri" w:cs="Segoe UI"/>
          <w:sz w:val="22"/>
          <w:szCs w:val="22"/>
        </w:rPr>
        <w:t>predpokladá,</w:t>
      </w:r>
      <w:r w:rsidR="00D51A3E">
        <w:rPr>
          <w:rFonts w:ascii="Calibri" w:hAnsi="Calibri" w:cs="Segoe UI"/>
          <w:sz w:val="22"/>
          <w:szCs w:val="22"/>
        </w:rPr>
        <w:t xml:space="preserve"> </w:t>
      </w:r>
      <w:r>
        <w:rPr>
          <w:rFonts w:ascii="Calibri" w:hAnsi="Calibri" w:cs="Segoe UI"/>
          <w:sz w:val="22"/>
          <w:szCs w:val="22"/>
        </w:rPr>
        <w:t>že budú riešené formou oznámení a pokynov Objednávateľa,</w:t>
      </w:r>
      <w:r w:rsidR="00D51A3E">
        <w:rPr>
          <w:rFonts w:ascii="Calibri" w:hAnsi="Calibri" w:cs="Segoe UI"/>
          <w:sz w:val="22"/>
          <w:szCs w:val="22"/>
        </w:rPr>
        <w:t xml:space="preserve"> </w:t>
      </w:r>
      <w:r>
        <w:rPr>
          <w:rFonts w:ascii="Calibri" w:hAnsi="Calibri" w:cs="Segoe UI"/>
          <w:sz w:val="22"/>
          <w:szCs w:val="22"/>
        </w:rPr>
        <w:t>budú riešené na základe vzájomnej dohody Zmluvných strán formou dodatku k Zmluve pod podmienkou súladu</w:t>
      </w:r>
      <w:r w:rsidR="00D51A3E">
        <w:rPr>
          <w:rFonts w:ascii="Calibri" w:hAnsi="Calibri" w:cs="Segoe UI"/>
          <w:sz w:val="22"/>
          <w:szCs w:val="22"/>
        </w:rPr>
        <w:t xml:space="preserve"> </w:t>
      </w:r>
      <w:r>
        <w:rPr>
          <w:rFonts w:ascii="Calibri" w:hAnsi="Calibri" w:cs="Segoe UI"/>
          <w:sz w:val="22"/>
          <w:szCs w:val="22"/>
        </w:rPr>
        <w:t>dodatku</w:t>
      </w:r>
      <w:r w:rsidR="00D51A3E">
        <w:rPr>
          <w:rFonts w:ascii="Calibri" w:hAnsi="Calibri" w:cs="Segoe UI"/>
          <w:sz w:val="22"/>
          <w:szCs w:val="22"/>
        </w:rPr>
        <w:t xml:space="preserve"> </w:t>
      </w:r>
      <w:r>
        <w:rPr>
          <w:rFonts w:ascii="Calibri" w:hAnsi="Calibri" w:cs="Segoe UI"/>
          <w:sz w:val="22"/>
          <w:szCs w:val="22"/>
        </w:rPr>
        <w:t>s</w:t>
      </w:r>
      <w:r w:rsidR="00D51A3E">
        <w:rPr>
          <w:rFonts w:ascii="Calibri" w:hAnsi="Calibri" w:cs="Segoe UI"/>
          <w:sz w:val="22"/>
          <w:szCs w:val="22"/>
        </w:rPr>
        <w:t xml:space="preserve"> </w:t>
      </w:r>
      <w:r>
        <w:rPr>
          <w:rFonts w:ascii="Calibri" w:hAnsi="Calibri" w:cs="Segoe UI"/>
          <w:sz w:val="22"/>
          <w:szCs w:val="22"/>
        </w:rPr>
        <w:t>§ 18</w:t>
      </w:r>
      <w:r w:rsidR="00D51A3E">
        <w:rPr>
          <w:rFonts w:ascii="Calibri" w:hAnsi="Calibri" w:cs="Segoe UI"/>
          <w:sz w:val="22"/>
          <w:szCs w:val="22"/>
        </w:rPr>
        <w:t xml:space="preserve"> </w:t>
      </w:r>
      <w:r>
        <w:rPr>
          <w:rFonts w:ascii="Calibri" w:hAnsi="Calibri" w:cs="Segoe UI"/>
          <w:sz w:val="22"/>
          <w:szCs w:val="22"/>
        </w:rPr>
        <w:t>zákona č.</w:t>
      </w:r>
      <w:r w:rsidR="00D51A3E">
        <w:rPr>
          <w:rFonts w:ascii="Calibri" w:hAnsi="Calibri" w:cs="Segoe UI"/>
          <w:sz w:val="22"/>
          <w:szCs w:val="22"/>
        </w:rPr>
        <w:t xml:space="preserve"> </w:t>
      </w:r>
      <w:r>
        <w:rPr>
          <w:rFonts w:ascii="Calibri" w:hAnsi="Calibri" w:cs="Segoe UI"/>
          <w:sz w:val="22"/>
          <w:szCs w:val="22"/>
        </w:rPr>
        <w:t>343/2015</w:t>
      </w:r>
      <w:r w:rsidR="00D51A3E">
        <w:rPr>
          <w:rFonts w:ascii="Calibri" w:hAnsi="Calibri" w:cs="Segoe UI"/>
          <w:sz w:val="22"/>
          <w:szCs w:val="22"/>
        </w:rPr>
        <w:t xml:space="preserve"> </w:t>
      </w:r>
      <w:r>
        <w:rPr>
          <w:rFonts w:ascii="Calibri" w:hAnsi="Calibri" w:cs="Segoe UI"/>
          <w:sz w:val="22"/>
          <w:szCs w:val="22"/>
        </w:rPr>
        <w:t>Z. z. o verejnom obstarávaní a o zmene a doplnení niektorých zákonov.</w:t>
      </w:r>
      <w:r w:rsidR="00D51A3E">
        <w:rPr>
          <w:rFonts w:ascii="Calibri" w:hAnsi="Calibri" w:cs="Segoe UI"/>
          <w:sz w:val="22"/>
          <w:szCs w:val="22"/>
        </w:rPr>
        <w:t xml:space="preserve"> </w:t>
      </w:r>
    </w:p>
    <w:p w14:paraId="7AA5D19A" w14:textId="77777777" w:rsidR="009F1C01" w:rsidRDefault="009F1C01" w:rsidP="009F1C01">
      <w:pPr>
        <w:overflowPunct/>
        <w:autoSpaceDE/>
        <w:autoSpaceDN/>
        <w:adjustRightInd/>
        <w:spacing w:line="276" w:lineRule="auto"/>
        <w:textAlignment w:val="auto"/>
        <w:rPr>
          <w:rFonts w:ascii="Calibri" w:hAnsi="Calibri" w:cs="Segoe UI"/>
          <w:sz w:val="22"/>
          <w:szCs w:val="22"/>
        </w:rPr>
      </w:pPr>
    </w:p>
    <w:p w14:paraId="46670D96" w14:textId="4C0A9713" w:rsidR="00333F48" w:rsidRDefault="009F1C01" w:rsidP="00F8731C">
      <w:pPr>
        <w:overflowPunct/>
        <w:autoSpaceDE/>
        <w:autoSpaceDN/>
        <w:adjustRightInd/>
        <w:spacing w:line="276" w:lineRule="auto"/>
        <w:ind w:left="709" w:hanging="709"/>
        <w:textAlignment w:val="auto"/>
        <w:rPr>
          <w:rFonts w:ascii="Calibri" w:hAnsi="Calibri" w:cs="Segoe UI"/>
          <w:sz w:val="22"/>
          <w:szCs w:val="22"/>
        </w:rPr>
      </w:pPr>
      <w:r>
        <w:rPr>
          <w:rFonts w:ascii="Calibri" w:hAnsi="Calibri" w:cs="Segoe UI"/>
          <w:sz w:val="22"/>
          <w:szCs w:val="22"/>
        </w:rPr>
        <w:t>16.2</w:t>
      </w:r>
      <w:r w:rsidR="000C31D8">
        <w:rPr>
          <w:rFonts w:ascii="Calibri" w:hAnsi="Calibri" w:cs="Segoe UI"/>
          <w:sz w:val="22"/>
          <w:szCs w:val="22"/>
        </w:rPr>
        <w:tab/>
      </w:r>
      <w:r w:rsidR="003D3B6A">
        <w:rPr>
          <w:rFonts w:ascii="Calibri" w:hAnsi="Calibri" w:cs="Segoe UI"/>
          <w:sz w:val="22"/>
          <w:szCs w:val="22"/>
        </w:rPr>
        <w:t>Len formou dodatku k tejto Zmluve</w:t>
      </w:r>
      <w:r w:rsidR="00D51A3E">
        <w:rPr>
          <w:rFonts w:ascii="Calibri" w:hAnsi="Calibri" w:cs="Segoe UI"/>
          <w:sz w:val="22"/>
          <w:szCs w:val="22"/>
        </w:rPr>
        <w:t xml:space="preserve"> </w:t>
      </w:r>
      <w:r w:rsidR="003D3B6A">
        <w:rPr>
          <w:rFonts w:ascii="Calibri" w:hAnsi="Calibri" w:cs="Segoe UI"/>
          <w:sz w:val="22"/>
          <w:szCs w:val="22"/>
        </w:rPr>
        <w:t>je možné dohodnúť:</w:t>
      </w:r>
      <w:r w:rsidR="00D51A3E">
        <w:rPr>
          <w:rFonts w:ascii="Calibri" w:hAnsi="Calibri" w:cs="Segoe UI"/>
          <w:sz w:val="22"/>
          <w:szCs w:val="22"/>
        </w:rPr>
        <w:t xml:space="preserve"> </w:t>
      </w:r>
    </w:p>
    <w:p w14:paraId="43930B6E" w14:textId="3A76A3EB" w:rsidR="009F1C01" w:rsidRDefault="009F1C01" w:rsidP="00F8731C">
      <w:pPr>
        <w:pStyle w:val="Odsekzoznamu"/>
        <w:numPr>
          <w:ilvl w:val="0"/>
          <w:numId w:val="31"/>
        </w:numPr>
        <w:ind w:left="1276" w:hanging="425"/>
        <w:jc w:val="both"/>
        <w:rPr>
          <w:rFonts w:cs="Segoe UI"/>
        </w:rPr>
      </w:pPr>
      <w:r>
        <w:rPr>
          <w:rFonts w:cs="Segoe UI"/>
        </w:rPr>
        <w:t>zmen</w:t>
      </w:r>
      <w:r w:rsidR="003D3B6A">
        <w:rPr>
          <w:rFonts w:cs="Segoe UI"/>
        </w:rPr>
        <w:t>u</w:t>
      </w:r>
      <w:r>
        <w:rPr>
          <w:rFonts w:cs="Segoe UI"/>
        </w:rPr>
        <w:t xml:space="preserve"> rozsahu Služby podľa bodu</w:t>
      </w:r>
      <w:r w:rsidR="00D51A3E">
        <w:rPr>
          <w:rFonts w:cs="Segoe UI"/>
        </w:rPr>
        <w:t xml:space="preserve"> </w:t>
      </w:r>
      <w:r>
        <w:rPr>
          <w:rFonts w:cs="Segoe UI"/>
        </w:rPr>
        <w:t>5.15</w:t>
      </w:r>
      <w:r w:rsidR="00D51A3E">
        <w:rPr>
          <w:rFonts w:cs="Segoe UI"/>
        </w:rPr>
        <w:t xml:space="preserve"> </w:t>
      </w:r>
      <w:r>
        <w:rPr>
          <w:rFonts w:cs="Segoe UI"/>
        </w:rPr>
        <w:t xml:space="preserve">Zmluvy; </w:t>
      </w:r>
    </w:p>
    <w:p w14:paraId="7B2A5CE4" w14:textId="3837D52B" w:rsidR="009F1C01" w:rsidRDefault="009F1C01" w:rsidP="00F8731C">
      <w:pPr>
        <w:pStyle w:val="Odsekzoznamu"/>
        <w:numPr>
          <w:ilvl w:val="0"/>
          <w:numId w:val="31"/>
        </w:numPr>
        <w:ind w:left="1276" w:hanging="425"/>
        <w:jc w:val="both"/>
        <w:rPr>
          <w:rFonts w:cs="Segoe UI"/>
        </w:rPr>
      </w:pPr>
      <w:r>
        <w:rPr>
          <w:rFonts w:cs="Segoe UI"/>
        </w:rPr>
        <w:t>uplatnenie opcie na predĺženie doby trvania Zmluvy podľa bodu</w:t>
      </w:r>
      <w:r w:rsidR="00D51A3E">
        <w:rPr>
          <w:rFonts w:cs="Segoe UI"/>
        </w:rPr>
        <w:t xml:space="preserve"> </w:t>
      </w:r>
      <w:r>
        <w:rPr>
          <w:rFonts w:cs="Segoe UI"/>
        </w:rPr>
        <w:t>15.2</w:t>
      </w:r>
      <w:r w:rsidR="00D51A3E">
        <w:rPr>
          <w:rFonts w:cs="Segoe UI"/>
        </w:rPr>
        <w:t xml:space="preserve"> </w:t>
      </w:r>
      <w:r>
        <w:rPr>
          <w:rFonts w:cs="Segoe UI"/>
        </w:rPr>
        <w:t>Zmluvy;</w:t>
      </w:r>
    </w:p>
    <w:p w14:paraId="233A802E" w14:textId="77CB5699" w:rsidR="009F1C01" w:rsidRDefault="009F1C01" w:rsidP="00F8731C">
      <w:pPr>
        <w:pStyle w:val="Odsekzoznamu"/>
        <w:numPr>
          <w:ilvl w:val="0"/>
          <w:numId w:val="31"/>
        </w:numPr>
        <w:ind w:left="1276" w:hanging="425"/>
        <w:jc w:val="both"/>
        <w:rPr>
          <w:rFonts w:cs="Segoe UI"/>
        </w:rPr>
      </w:pPr>
      <w:r>
        <w:rPr>
          <w:rFonts w:cs="Segoe UI"/>
        </w:rPr>
        <w:t>zmen</w:t>
      </w:r>
      <w:r w:rsidR="003D3B6A">
        <w:rPr>
          <w:rFonts w:cs="Segoe UI"/>
        </w:rPr>
        <w:t>u</w:t>
      </w:r>
      <w:r>
        <w:rPr>
          <w:rFonts w:cs="Segoe UI"/>
        </w:rPr>
        <w:t xml:space="preserve"> Prílohy č.</w:t>
      </w:r>
      <w:r w:rsidR="00D51A3E">
        <w:rPr>
          <w:rFonts w:cs="Segoe UI"/>
        </w:rPr>
        <w:t xml:space="preserve"> </w:t>
      </w:r>
      <w:r>
        <w:rPr>
          <w:rFonts w:cs="Segoe UI"/>
        </w:rPr>
        <w:t>7</w:t>
      </w:r>
      <w:r w:rsidR="00D51A3E">
        <w:rPr>
          <w:rFonts w:cs="Segoe UI"/>
        </w:rPr>
        <w:t xml:space="preserve"> </w:t>
      </w:r>
      <w:r>
        <w:rPr>
          <w:rFonts w:cs="Segoe UI"/>
        </w:rPr>
        <w:t>Zmluvy -</w:t>
      </w:r>
      <w:r w:rsidR="00D51A3E">
        <w:rPr>
          <w:rFonts w:cs="Segoe UI"/>
        </w:rPr>
        <w:t xml:space="preserve"> </w:t>
      </w:r>
      <w:r>
        <w:rPr>
          <w:rFonts w:cs="Segoe UI"/>
        </w:rPr>
        <w:t xml:space="preserve">Sadzobník zmluvných pokút za porušenie Technických a prevádzkových štandardov; </w:t>
      </w:r>
    </w:p>
    <w:p w14:paraId="356FA13F" w14:textId="60FB8EB8" w:rsidR="003D3B6A" w:rsidRDefault="003D3B6A" w:rsidP="00F8731C">
      <w:pPr>
        <w:pStyle w:val="Odsekzoznamu"/>
        <w:numPr>
          <w:ilvl w:val="0"/>
          <w:numId w:val="31"/>
        </w:numPr>
        <w:ind w:left="1276" w:hanging="425"/>
        <w:jc w:val="both"/>
        <w:rPr>
          <w:rFonts w:cs="Segoe UI"/>
        </w:rPr>
      </w:pPr>
      <w:r w:rsidRPr="003D3B6A">
        <w:rPr>
          <w:rFonts w:cs="Segoe UI"/>
        </w:rPr>
        <w:t xml:space="preserve">iné </w:t>
      </w:r>
      <w:r w:rsidR="00F8731C">
        <w:rPr>
          <w:rFonts w:cs="Segoe UI"/>
        </w:rPr>
        <w:t xml:space="preserve">nepredvídateľné zmeny.  </w:t>
      </w:r>
    </w:p>
    <w:p w14:paraId="3BE5DD17" w14:textId="77777777" w:rsidR="00684DF8" w:rsidRPr="009F1C01" w:rsidRDefault="00684DF8" w:rsidP="00684DF8">
      <w:pPr>
        <w:overflowPunct/>
        <w:autoSpaceDE/>
        <w:autoSpaceDN/>
        <w:adjustRightInd/>
        <w:spacing w:line="276" w:lineRule="auto"/>
        <w:textAlignment w:val="auto"/>
        <w:rPr>
          <w:rFonts w:ascii="Segoe UI" w:hAnsi="Segoe UI" w:cs="Segoe UI"/>
          <w:sz w:val="22"/>
          <w:szCs w:val="22"/>
        </w:rPr>
      </w:pPr>
    </w:p>
    <w:p w14:paraId="7C5F9FAE" w14:textId="16906E93" w:rsidR="00333F48" w:rsidRPr="009F1C01" w:rsidRDefault="00333F48" w:rsidP="00333F48">
      <w:pPr>
        <w:pStyle w:val="Identifikacestran"/>
        <w:spacing w:line="276" w:lineRule="auto"/>
        <w:jc w:val="center"/>
        <w:rPr>
          <w:rFonts w:ascii="Calibri" w:hAnsi="Calibri" w:cs="Segoe UI"/>
          <w:b/>
          <w:bCs/>
          <w:color w:val="000000" w:themeColor="text1"/>
          <w:sz w:val="22"/>
          <w:szCs w:val="22"/>
        </w:rPr>
      </w:pPr>
      <w:r w:rsidRPr="009F1C01">
        <w:rPr>
          <w:rFonts w:ascii="Calibri" w:hAnsi="Calibri" w:cs="Segoe UI"/>
          <w:b/>
          <w:bCs/>
          <w:color w:val="000000" w:themeColor="text1"/>
          <w:sz w:val="22"/>
          <w:szCs w:val="22"/>
        </w:rPr>
        <w:t>Článok</w:t>
      </w:r>
      <w:r w:rsidR="00D51A3E">
        <w:rPr>
          <w:rFonts w:ascii="Calibri" w:hAnsi="Calibri" w:cs="Segoe UI"/>
          <w:b/>
          <w:bCs/>
          <w:color w:val="000000" w:themeColor="text1"/>
          <w:sz w:val="22"/>
          <w:szCs w:val="22"/>
        </w:rPr>
        <w:t xml:space="preserve"> </w:t>
      </w:r>
      <w:r w:rsidRPr="009F1C01">
        <w:rPr>
          <w:rFonts w:ascii="Calibri" w:hAnsi="Calibri" w:cs="Segoe UI"/>
          <w:b/>
          <w:bCs/>
          <w:color w:val="000000" w:themeColor="text1"/>
          <w:sz w:val="22"/>
          <w:szCs w:val="22"/>
        </w:rPr>
        <w:t>1</w:t>
      </w:r>
      <w:r w:rsidR="004A2E26" w:rsidRPr="009F1C01">
        <w:rPr>
          <w:rFonts w:ascii="Calibri" w:hAnsi="Calibri" w:cs="Segoe UI"/>
          <w:b/>
          <w:bCs/>
          <w:color w:val="000000" w:themeColor="text1"/>
          <w:sz w:val="22"/>
          <w:szCs w:val="22"/>
        </w:rPr>
        <w:t>7</w:t>
      </w:r>
    </w:p>
    <w:p w14:paraId="7B7DDEBA" w14:textId="77777777" w:rsidR="00333F48" w:rsidRDefault="00333F48" w:rsidP="00333F48">
      <w:pPr>
        <w:pStyle w:val="Odsekzoznamu"/>
        <w:ind w:left="0"/>
        <w:jc w:val="center"/>
        <w:rPr>
          <w:b/>
        </w:rPr>
      </w:pPr>
      <w:r w:rsidRPr="009F1C01">
        <w:rPr>
          <w:b/>
        </w:rPr>
        <w:t xml:space="preserve">ZÁVEREČNÉ USTANOVENIA </w:t>
      </w:r>
    </w:p>
    <w:p w14:paraId="0E91D1C9" w14:textId="485663D3" w:rsidR="00D643F9" w:rsidRPr="00D643F9" w:rsidRDefault="00D643F9" w:rsidP="00C00C1D">
      <w:pPr>
        <w:pStyle w:val="Zkladntext"/>
        <w:numPr>
          <w:ilvl w:val="1"/>
          <w:numId w:val="33"/>
        </w:numPr>
        <w:overflowPunct/>
        <w:autoSpaceDE/>
        <w:autoSpaceDN/>
        <w:adjustRightInd/>
        <w:spacing w:before="240" w:after="0" w:line="276" w:lineRule="auto"/>
        <w:ind w:left="709" w:hanging="709"/>
        <w:textAlignment w:val="auto"/>
        <w:rPr>
          <w:rFonts w:ascii="Calibri" w:hAnsi="Calibri"/>
          <w:sz w:val="22"/>
          <w:szCs w:val="22"/>
          <w:lang w:val="sk-SK"/>
        </w:rPr>
      </w:pPr>
      <w:r w:rsidRPr="00D643F9">
        <w:rPr>
          <w:rFonts w:ascii="Calibri" w:hAnsi="Calibri"/>
          <w:sz w:val="22"/>
          <w:szCs w:val="22"/>
          <w:lang w:val="sk-SK"/>
        </w:rPr>
        <w:t>Pri plnení tejto zmluvy sa riadia Zmluvné strany v prvom rade jej ustanoveniami. Skutočnosti a otázky</w:t>
      </w:r>
      <w:r w:rsidR="00D51A3E">
        <w:rPr>
          <w:rFonts w:ascii="Calibri" w:hAnsi="Calibri"/>
          <w:sz w:val="22"/>
          <w:szCs w:val="22"/>
          <w:lang w:val="sk-SK"/>
        </w:rPr>
        <w:t xml:space="preserve"> </w:t>
      </w:r>
      <w:r w:rsidRPr="00D643F9">
        <w:rPr>
          <w:rFonts w:ascii="Calibri" w:hAnsi="Calibri"/>
          <w:sz w:val="22"/>
          <w:szCs w:val="22"/>
          <w:lang w:val="sk-SK"/>
        </w:rPr>
        <w:t>neupravené v ustanoveniach tejto Zmluvy</w:t>
      </w:r>
      <w:r w:rsidRPr="00D643F9">
        <w:rPr>
          <w:rFonts w:ascii="Calibri" w:hAnsi="Calibri"/>
          <w:color w:val="FF0000"/>
          <w:sz w:val="22"/>
          <w:szCs w:val="22"/>
          <w:lang w:val="sk-SK"/>
        </w:rPr>
        <w:t xml:space="preserve"> </w:t>
      </w:r>
      <w:r w:rsidRPr="00D643F9">
        <w:rPr>
          <w:rFonts w:ascii="Calibri" w:hAnsi="Calibri"/>
          <w:sz w:val="22"/>
          <w:szCs w:val="22"/>
          <w:lang w:val="sk-SK"/>
        </w:rPr>
        <w:t>sa budú spravovať príslušnými</w:t>
      </w:r>
      <w:r w:rsidRPr="00D643F9">
        <w:rPr>
          <w:rFonts w:ascii="Calibri" w:hAnsi="Calibri"/>
          <w:color w:val="FF0000"/>
          <w:sz w:val="22"/>
          <w:szCs w:val="22"/>
          <w:lang w:val="sk-SK"/>
        </w:rPr>
        <w:t xml:space="preserve"> </w:t>
      </w:r>
      <w:r w:rsidRPr="00D643F9">
        <w:rPr>
          <w:rFonts w:ascii="Calibri" w:hAnsi="Calibri"/>
          <w:sz w:val="22"/>
          <w:szCs w:val="22"/>
          <w:lang w:val="sk-SK"/>
        </w:rPr>
        <w:t>ustanoveniami</w:t>
      </w:r>
      <w:r w:rsidR="00D51A3E">
        <w:rPr>
          <w:rFonts w:ascii="Calibri" w:hAnsi="Calibri"/>
          <w:sz w:val="22"/>
          <w:szCs w:val="22"/>
          <w:lang w:val="sk-SK"/>
        </w:rPr>
        <w:t xml:space="preserve"> </w:t>
      </w:r>
      <w:r w:rsidRPr="00D643F9">
        <w:rPr>
          <w:rFonts w:ascii="Calibri" w:hAnsi="Calibri"/>
          <w:sz w:val="22"/>
          <w:szCs w:val="22"/>
          <w:lang w:val="sk-SK"/>
        </w:rPr>
        <w:t>zákona č.</w:t>
      </w:r>
      <w:r w:rsidR="00D51A3E">
        <w:rPr>
          <w:rFonts w:ascii="Calibri" w:hAnsi="Calibri"/>
          <w:sz w:val="22"/>
          <w:szCs w:val="22"/>
          <w:lang w:val="sk-SK"/>
        </w:rPr>
        <w:t xml:space="preserve"> </w:t>
      </w:r>
      <w:r w:rsidRPr="00D643F9">
        <w:rPr>
          <w:rFonts w:ascii="Calibri" w:hAnsi="Calibri"/>
          <w:sz w:val="22"/>
          <w:szCs w:val="22"/>
          <w:lang w:val="sk-SK"/>
        </w:rPr>
        <w:t>56/2012</w:t>
      </w:r>
      <w:r w:rsidR="00D51A3E">
        <w:rPr>
          <w:rFonts w:ascii="Calibri" w:hAnsi="Calibri"/>
          <w:sz w:val="22"/>
          <w:szCs w:val="22"/>
          <w:lang w:val="sk-SK"/>
        </w:rPr>
        <w:t xml:space="preserve"> </w:t>
      </w:r>
      <w:r w:rsidRPr="00D643F9">
        <w:rPr>
          <w:rFonts w:ascii="Calibri" w:hAnsi="Calibri"/>
          <w:sz w:val="22"/>
          <w:szCs w:val="22"/>
          <w:lang w:val="sk-SK"/>
        </w:rPr>
        <w:t>Z. z. o cestnej doprave v znení neskorších predpisov a</w:t>
      </w:r>
      <w:r w:rsidR="00D51A3E">
        <w:rPr>
          <w:rFonts w:ascii="Calibri" w:hAnsi="Calibri"/>
          <w:sz w:val="22"/>
          <w:szCs w:val="22"/>
          <w:lang w:val="sk-SK"/>
        </w:rPr>
        <w:t xml:space="preserve"> </w:t>
      </w:r>
      <w:r w:rsidRPr="00D643F9">
        <w:rPr>
          <w:rFonts w:ascii="Calibri" w:hAnsi="Calibri"/>
          <w:sz w:val="22"/>
          <w:szCs w:val="22"/>
          <w:lang w:val="sk-SK"/>
        </w:rPr>
        <w:lastRenderedPageBreak/>
        <w:t>Obchodného zákonníka a</w:t>
      </w:r>
      <w:r w:rsidR="00D51A3E">
        <w:rPr>
          <w:rFonts w:ascii="Calibri" w:hAnsi="Calibri"/>
          <w:sz w:val="22"/>
          <w:szCs w:val="22"/>
          <w:lang w:val="sk-SK"/>
        </w:rPr>
        <w:t xml:space="preserve"> </w:t>
      </w:r>
      <w:r w:rsidRPr="00D643F9">
        <w:rPr>
          <w:rFonts w:ascii="Calibri" w:hAnsi="Calibri"/>
          <w:sz w:val="22"/>
          <w:szCs w:val="22"/>
          <w:lang w:val="sk-SK"/>
        </w:rPr>
        <w:t>ďalšími súvisiacimi</w:t>
      </w:r>
      <w:r w:rsidR="00D51A3E">
        <w:rPr>
          <w:rFonts w:ascii="Calibri" w:hAnsi="Calibri"/>
          <w:sz w:val="22"/>
          <w:szCs w:val="22"/>
          <w:lang w:val="sk-SK"/>
        </w:rPr>
        <w:t xml:space="preserve"> </w:t>
      </w:r>
      <w:r w:rsidRPr="00D643F9">
        <w:rPr>
          <w:rFonts w:ascii="Calibri" w:hAnsi="Calibri"/>
          <w:sz w:val="22"/>
          <w:szCs w:val="22"/>
          <w:lang w:val="sk-SK"/>
        </w:rPr>
        <w:t>právnymi predpismi</w:t>
      </w:r>
      <w:r w:rsidR="00D51A3E">
        <w:rPr>
          <w:rFonts w:ascii="Calibri" w:hAnsi="Calibri"/>
          <w:sz w:val="22"/>
          <w:szCs w:val="22"/>
          <w:lang w:val="sk-SK"/>
        </w:rPr>
        <w:t xml:space="preserve"> </w:t>
      </w:r>
      <w:r w:rsidRPr="00D643F9">
        <w:rPr>
          <w:rFonts w:ascii="Calibri" w:hAnsi="Calibri"/>
          <w:sz w:val="22"/>
          <w:szCs w:val="22"/>
          <w:lang w:val="sk-SK"/>
        </w:rPr>
        <w:t>najmä</w:t>
      </w:r>
      <w:r w:rsidR="00D51A3E">
        <w:rPr>
          <w:rFonts w:ascii="Calibri" w:hAnsi="Calibri"/>
          <w:sz w:val="22"/>
          <w:szCs w:val="22"/>
          <w:lang w:val="sk-SK"/>
        </w:rPr>
        <w:t xml:space="preserve"> </w:t>
      </w:r>
      <w:r w:rsidRPr="00D643F9">
        <w:rPr>
          <w:rFonts w:ascii="Calibri" w:hAnsi="Calibri"/>
          <w:sz w:val="22"/>
          <w:szCs w:val="22"/>
          <w:lang w:val="sk-SK"/>
        </w:rPr>
        <w:t>zákonom</w:t>
      </w:r>
      <w:r w:rsidR="00D51A3E">
        <w:rPr>
          <w:rFonts w:ascii="Calibri" w:hAnsi="Calibri"/>
          <w:sz w:val="22"/>
          <w:szCs w:val="22"/>
          <w:lang w:val="sk-SK"/>
        </w:rPr>
        <w:t xml:space="preserve"> </w:t>
      </w:r>
      <w:r w:rsidRPr="00D643F9">
        <w:rPr>
          <w:rFonts w:ascii="Calibri" w:hAnsi="Calibri"/>
          <w:sz w:val="22"/>
          <w:szCs w:val="22"/>
          <w:lang w:val="sk-SK"/>
        </w:rPr>
        <w:t>č.</w:t>
      </w:r>
      <w:r w:rsidR="00D51A3E">
        <w:rPr>
          <w:rFonts w:ascii="Calibri" w:hAnsi="Calibri"/>
          <w:sz w:val="22"/>
          <w:szCs w:val="22"/>
          <w:lang w:val="sk-SK"/>
        </w:rPr>
        <w:t xml:space="preserve"> </w:t>
      </w:r>
      <w:r w:rsidRPr="00D643F9">
        <w:rPr>
          <w:rFonts w:ascii="Calibri" w:hAnsi="Calibri"/>
          <w:sz w:val="22"/>
          <w:szCs w:val="22"/>
          <w:lang w:val="sk-SK"/>
        </w:rPr>
        <w:t>343/2015</w:t>
      </w:r>
      <w:r w:rsidR="00D51A3E">
        <w:rPr>
          <w:rFonts w:ascii="Calibri" w:hAnsi="Calibri"/>
          <w:sz w:val="22"/>
          <w:szCs w:val="22"/>
          <w:lang w:val="sk-SK"/>
        </w:rPr>
        <w:t xml:space="preserve"> </w:t>
      </w:r>
      <w:r w:rsidRPr="00D643F9">
        <w:rPr>
          <w:rFonts w:ascii="Calibri" w:hAnsi="Calibri"/>
          <w:sz w:val="22"/>
          <w:szCs w:val="22"/>
          <w:lang w:val="sk-SK"/>
        </w:rPr>
        <w:t>Z. z. a zákonom č.</w:t>
      </w:r>
      <w:r w:rsidR="00D51A3E">
        <w:rPr>
          <w:rFonts w:ascii="Calibri" w:hAnsi="Calibri"/>
          <w:sz w:val="22"/>
          <w:szCs w:val="22"/>
          <w:lang w:val="sk-SK"/>
        </w:rPr>
        <w:t xml:space="preserve"> </w:t>
      </w:r>
      <w:r w:rsidRPr="00D643F9">
        <w:rPr>
          <w:rFonts w:ascii="Calibri" w:hAnsi="Calibri"/>
          <w:sz w:val="22"/>
          <w:szCs w:val="22"/>
          <w:lang w:val="sk-SK"/>
        </w:rPr>
        <w:t>315/2016 Z. z., s čím obe Zmluvné strany bez výhrad súhlasia.</w:t>
      </w:r>
    </w:p>
    <w:p w14:paraId="0B29B5D5" w14:textId="77777777" w:rsidR="00D643F9" w:rsidRDefault="00D643F9" w:rsidP="00C00C1D">
      <w:pPr>
        <w:pStyle w:val="Zkladntext"/>
        <w:numPr>
          <w:ilvl w:val="1"/>
          <w:numId w:val="33"/>
        </w:numPr>
        <w:overflowPunct/>
        <w:autoSpaceDE/>
        <w:autoSpaceDN/>
        <w:adjustRightInd/>
        <w:spacing w:before="240" w:after="0" w:line="276" w:lineRule="auto"/>
        <w:ind w:left="709" w:hanging="709"/>
        <w:textAlignment w:val="auto"/>
        <w:rPr>
          <w:rFonts w:ascii="Calibri" w:hAnsi="Calibri"/>
          <w:sz w:val="22"/>
          <w:szCs w:val="22"/>
          <w:lang w:val="sk-SK"/>
        </w:rPr>
      </w:pPr>
      <w:r w:rsidRPr="00D643F9">
        <w:rPr>
          <w:rFonts w:ascii="Calibri" w:hAnsi="Calibri"/>
          <w:sz w:val="22"/>
          <w:szCs w:val="22"/>
          <w:lang w:val="sk-SK"/>
        </w:rPr>
        <w:t xml:space="preserve">Ak je, alebo sa stane niektoré ustanovenie tejto zmluvy neplatné alebo neúčinné, nedotýka sa to ostatných ustanovení tejto zmluvy, ktoré ostávajú platné a účinné. Zmluvné strany sa v tomto prípade zaväzujú dohodou nahradiť neplatné, resp. neúčinné ustanovenie novým ustanovením platným, resp. účinným, ktoré najlepšie zodpovedá pôvodne zamýšľanému ekonomickému účelu ustanovenia neplatného, resp. neúčinného. Do tej doby platí zodpovedajúca úprava všeobecne záväzných právnych predpisov Slovenskej republiky. </w:t>
      </w:r>
    </w:p>
    <w:p w14:paraId="2D9F0382" w14:textId="77777777" w:rsidR="00F8731C" w:rsidRPr="00D643F9" w:rsidRDefault="00F8731C" w:rsidP="00F8731C">
      <w:pPr>
        <w:pStyle w:val="Zkladntext"/>
        <w:overflowPunct/>
        <w:autoSpaceDE/>
        <w:autoSpaceDN/>
        <w:adjustRightInd/>
        <w:spacing w:before="240" w:after="0" w:line="276" w:lineRule="auto"/>
        <w:textAlignment w:val="auto"/>
        <w:rPr>
          <w:rFonts w:ascii="Calibri" w:hAnsi="Calibri"/>
          <w:sz w:val="22"/>
          <w:szCs w:val="22"/>
          <w:lang w:val="sk-SK"/>
        </w:rPr>
      </w:pPr>
    </w:p>
    <w:p w14:paraId="5A316D7E" w14:textId="5640B0C8" w:rsidR="00D643F9" w:rsidRDefault="00D643F9" w:rsidP="00C00C1D">
      <w:pPr>
        <w:pStyle w:val="Zkladntext"/>
        <w:numPr>
          <w:ilvl w:val="1"/>
          <w:numId w:val="33"/>
        </w:numPr>
        <w:overflowPunct/>
        <w:autoSpaceDE/>
        <w:autoSpaceDN/>
        <w:adjustRightInd/>
        <w:spacing w:before="240" w:after="0" w:line="276" w:lineRule="auto"/>
        <w:ind w:left="709" w:hanging="709"/>
        <w:textAlignment w:val="auto"/>
        <w:rPr>
          <w:rFonts w:ascii="Calibri" w:hAnsi="Calibri"/>
          <w:sz w:val="22"/>
          <w:szCs w:val="22"/>
          <w:lang w:val="sk-SK"/>
        </w:rPr>
      </w:pPr>
      <w:r w:rsidRPr="00D643F9">
        <w:rPr>
          <w:rFonts w:ascii="Calibri" w:hAnsi="Calibri"/>
          <w:sz w:val="22"/>
          <w:szCs w:val="22"/>
          <w:lang w:val="sk-SK"/>
        </w:rPr>
        <w:t>Zmluvné strany vzájomne</w:t>
      </w:r>
      <w:r w:rsidR="00D51A3E">
        <w:rPr>
          <w:rFonts w:ascii="Calibri" w:hAnsi="Calibri"/>
          <w:sz w:val="22"/>
          <w:szCs w:val="22"/>
          <w:lang w:val="sk-SK"/>
        </w:rPr>
        <w:t xml:space="preserve"> </w:t>
      </w:r>
      <w:r w:rsidRPr="00D643F9">
        <w:rPr>
          <w:rFonts w:ascii="Calibri" w:hAnsi="Calibri"/>
          <w:sz w:val="22"/>
          <w:szCs w:val="22"/>
          <w:lang w:val="sk-SK"/>
        </w:rPr>
        <w:t>prehlasujú, že Zmluvu uzavreli slobodne a vážne, nie za zvlášť nevýhodných podmienok, bez akéhokoľvek donútenia, nie v tiesni a po vzájomnom uvážení. Rovnako tak prehlasujú, že im nie sú známe žiadne skutočnosti, ktoré by mohli spôsobiť neplatnosť, resp. neúčinnosť tejto zmluvy. Zmluvu si riadne premysleli, celý jej text prečítali a pochopili a na znak súhlasu s jej obsahom ju vlastnoručne podpisujú.</w:t>
      </w:r>
      <w:r w:rsidR="00D51A3E">
        <w:rPr>
          <w:rFonts w:ascii="Calibri" w:hAnsi="Calibri"/>
          <w:sz w:val="22"/>
          <w:szCs w:val="22"/>
          <w:lang w:val="sk-SK"/>
        </w:rPr>
        <w:t xml:space="preserve"> </w:t>
      </w:r>
    </w:p>
    <w:p w14:paraId="35424EB2" w14:textId="101574E8" w:rsidR="00D643F9" w:rsidRPr="00D643F9" w:rsidRDefault="00D643F9" w:rsidP="00C00C1D">
      <w:pPr>
        <w:pStyle w:val="Zkladntext"/>
        <w:numPr>
          <w:ilvl w:val="1"/>
          <w:numId w:val="33"/>
        </w:numPr>
        <w:overflowPunct/>
        <w:autoSpaceDE/>
        <w:autoSpaceDN/>
        <w:adjustRightInd/>
        <w:spacing w:before="240" w:after="0" w:line="276" w:lineRule="auto"/>
        <w:ind w:left="709" w:hanging="709"/>
        <w:textAlignment w:val="auto"/>
        <w:rPr>
          <w:rFonts w:ascii="Calibri" w:hAnsi="Calibri"/>
          <w:sz w:val="22"/>
          <w:szCs w:val="22"/>
          <w:lang w:val="sk-SK"/>
        </w:rPr>
      </w:pPr>
      <w:r>
        <w:rPr>
          <w:rFonts w:ascii="Calibri" w:hAnsi="Calibri"/>
          <w:sz w:val="22"/>
          <w:szCs w:val="22"/>
          <w:lang w:val="sk-SK"/>
        </w:rPr>
        <w:t>Táto zmluva odkazuje na tieto Prílohy Zmluvy:</w:t>
      </w:r>
      <w:r w:rsidR="00D51A3E">
        <w:rPr>
          <w:rFonts w:ascii="Calibri" w:hAnsi="Calibri"/>
          <w:sz w:val="22"/>
          <w:szCs w:val="22"/>
          <w:lang w:val="sk-SK"/>
        </w:rPr>
        <w:t xml:space="preserve"> </w:t>
      </w:r>
    </w:p>
    <w:p w14:paraId="7EF4A6BE" w14:textId="77777777" w:rsidR="00951A8A" w:rsidRPr="00D643F9" w:rsidRDefault="00951A8A" w:rsidP="00951A8A">
      <w:pPr>
        <w:pStyle w:val="JKHeadL4"/>
        <w:widowControl w:val="0"/>
        <w:tabs>
          <w:tab w:val="clear" w:pos="1701"/>
          <w:tab w:val="left" w:pos="2268"/>
        </w:tabs>
        <w:spacing w:after="0" w:line="276" w:lineRule="auto"/>
        <w:ind w:left="993" w:firstLine="0"/>
        <w:rPr>
          <w:rFonts w:ascii="Calibri" w:hAnsi="Calibri" w:cs="Segoe UI"/>
          <w:szCs w:val="22"/>
        </w:rPr>
      </w:pPr>
      <w:r w:rsidRPr="00D643F9">
        <w:rPr>
          <w:rFonts w:ascii="Calibri" w:hAnsi="Calibri" w:cs="Segoe UI"/>
          <w:szCs w:val="22"/>
        </w:rPr>
        <w:t>Príloha č. 1</w:t>
      </w:r>
      <w:r w:rsidRPr="00D643F9">
        <w:rPr>
          <w:rFonts w:ascii="Calibri" w:hAnsi="Calibri" w:cs="Segoe UI"/>
          <w:szCs w:val="22"/>
        </w:rPr>
        <w:tab/>
        <w:t>Definície pojmov</w:t>
      </w:r>
    </w:p>
    <w:p w14:paraId="0AADC86E" w14:textId="77777777" w:rsidR="00951A8A" w:rsidRPr="00D643F9" w:rsidRDefault="00951A8A" w:rsidP="00951A8A">
      <w:pPr>
        <w:pStyle w:val="JKHeadL4"/>
        <w:widowControl w:val="0"/>
        <w:tabs>
          <w:tab w:val="clear" w:pos="1701"/>
          <w:tab w:val="left" w:pos="2268"/>
        </w:tabs>
        <w:spacing w:after="0" w:line="276" w:lineRule="auto"/>
        <w:ind w:left="993" w:firstLine="0"/>
        <w:rPr>
          <w:rFonts w:ascii="Calibri" w:hAnsi="Calibri" w:cs="Segoe UI"/>
          <w:bCs/>
          <w:szCs w:val="22"/>
        </w:rPr>
      </w:pPr>
      <w:r w:rsidRPr="00D643F9">
        <w:rPr>
          <w:rFonts w:ascii="Calibri" w:hAnsi="Calibri" w:cs="Segoe UI"/>
          <w:szCs w:val="22"/>
        </w:rPr>
        <w:t xml:space="preserve">Príloha č. 2 </w:t>
      </w:r>
      <w:r w:rsidRPr="00D643F9">
        <w:rPr>
          <w:rFonts w:ascii="Calibri" w:hAnsi="Calibri" w:cs="Segoe UI"/>
          <w:szCs w:val="22"/>
        </w:rPr>
        <w:tab/>
        <w:t>Ponuka</w:t>
      </w:r>
      <w:r>
        <w:rPr>
          <w:rFonts w:ascii="Calibri" w:hAnsi="Calibri" w:cs="Segoe UI"/>
          <w:szCs w:val="22"/>
        </w:rPr>
        <w:t xml:space="preserve"> </w:t>
      </w:r>
      <w:r w:rsidRPr="00D643F9">
        <w:rPr>
          <w:rFonts w:ascii="Calibri" w:hAnsi="Calibri" w:cs="Segoe UI"/>
          <w:bCs/>
          <w:szCs w:val="22"/>
        </w:rPr>
        <w:t>Dopravcu</w:t>
      </w:r>
      <w:r>
        <w:rPr>
          <w:rFonts w:ascii="Calibri" w:hAnsi="Calibri" w:cs="Segoe UI"/>
          <w:bCs/>
          <w:szCs w:val="22"/>
        </w:rPr>
        <w:t xml:space="preserve"> </w:t>
      </w:r>
    </w:p>
    <w:p w14:paraId="47EECBBF" w14:textId="77777777" w:rsidR="00951A8A" w:rsidRPr="00D643F9" w:rsidRDefault="00951A8A" w:rsidP="00951A8A">
      <w:pPr>
        <w:pStyle w:val="JKHeadL4"/>
        <w:widowControl w:val="0"/>
        <w:tabs>
          <w:tab w:val="clear" w:pos="1701"/>
          <w:tab w:val="left" w:pos="2268"/>
        </w:tabs>
        <w:spacing w:after="0" w:line="276" w:lineRule="auto"/>
        <w:ind w:left="2268" w:hanging="1275"/>
        <w:rPr>
          <w:rFonts w:ascii="Calibri" w:hAnsi="Calibri" w:cs="Segoe UI"/>
          <w:szCs w:val="22"/>
        </w:rPr>
      </w:pPr>
      <w:r w:rsidRPr="00D643F9">
        <w:rPr>
          <w:rFonts w:ascii="Calibri" w:hAnsi="Calibri" w:cs="Segoe UI"/>
          <w:szCs w:val="22"/>
        </w:rPr>
        <w:t>Príloha č. 3</w:t>
      </w:r>
      <w:r w:rsidRPr="00D643F9">
        <w:rPr>
          <w:rFonts w:ascii="Calibri" w:hAnsi="Calibri" w:cs="Segoe UI"/>
          <w:szCs w:val="22"/>
        </w:rPr>
        <w:tab/>
        <w:t>Zoznam Autobusových liniek</w:t>
      </w:r>
      <w:r>
        <w:rPr>
          <w:rFonts w:ascii="Calibri" w:hAnsi="Calibri" w:cs="Segoe UI"/>
          <w:szCs w:val="22"/>
        </w:rPr>
        <w:t xml:space="preserve"> </w:t>
      </w:r>
      <w:r w:rsidRPr="00D643F9">
        <w:rPr>
          <w:rFonts w:ascii="Calibri" w:hAnsi="Calibri" w:cs="Segoe UI"/>
          <w:szCs w:val="22"/>
        </w:rPr>
        <w:t xml:space="preserve">a ich Cestovných poriadkov </w:t>
      </w:r>
    </w:p>
    <w:p w14:paraId="2F0B4989" w14:textId="77777777" w:rsidR="00951A8A" w:rsidRPr="00D643F9" w:rsidRDefault="00951A8A" w:rsidP="00951A8A">
      <w:pPr>
        <w:pStyle w:val="JKHeadL4"/>
        <w:widowControl w:val="0"/>
        <w:tabs>
          <w:tab w:val="clear" w:pos="1701"/>
          <w:tab w:val="left" w:pos="2268"/>
        </w:tabs>
        <w:spacing w:after="0" w:line="276" w:lineRule="auto"/>
        <w:ind w:left="2268" w:hanging="1275"/>
        <w:rPr>
          <w:rFonts w:ascii="Calibri" w:hAnsi="Calibri" w:cs="Segoe UI"/>
          <w:szCs w:val="22"/>
        </w:rPr>
      </w:pPr>
      <w:r w:rsidRPr="00D643F9">
        <w:rPr>
          <w:rFonts w:ascii="Calibri" w:hAnsi="Calibri" w:cs="Segoe UI"/>
          <w:szCs w:val="22"/>
        </w:rPr>
        <w:t>Príloha č. 4</w:t>
      </w:r>
      <w:r w:rsidRPr="00D643F9">
        <w:rPr>
          <w:rFonts w:ascii="Calibri" w:hAnsi="Calibri" w:cs="Segoe UI"/>
          <w:szCs w:val="22"/>
        </w:rPr>
        <w:tab/>
        <w:t>Technické a prevádzkové štandardy</w:t>
      </w:r>
    </w:p>
    <w:p w14:paraId="5F10DCDE" w14:textId="77777777" w:rsidR="00951A8A" w:rsidRPr="000D3CCF" w:rsidRDefault="00951A8A" w:rsidP="00951A8A">
      <w:pPr>
        <w:pStyle w:val="JKHeadL4"/>
        <w:widowControl w:val="0"/>
        <w:tabs>
          <w:tab w:val="clear" w:pos="1701"/>
          <w:tab w:val="left" w:pos="2268"/>
        </w:tabs>
        <w:spacing w:after="0" w:line="276" w:lineRule="auto"/>
        <w:ind w:left="2268" w:hanging="1275"/>
        <w:rPr>
          <w:rFonts w:ascii="Calibri" w:hAnsi="Calibri" w:cs="Segoe UI"/>
          <w:color w:val="000000" w:themeColor="text1"/>
          <w:szCs w:val="22"/>
        </w:rPr>
      </w:pPr>
      <w:r w:rsidRPr="000D3CCF">
        <w:rPr>
          <w:rFonts w:ascii="Calibri" w:hAnsi="Calibri" w:cs="Segoe UI"/>
          <w:color w:val="000000" w:themeColor="text1"/>
          <w:szCs w:val="22"/>
        </w:rPr>
        <w:t>Príloha č. 5</w:t>
      </w:r>
      <w:r>
        <w:rPr>
          <w:rFonts w:ascii="Calibri" w:hAnsi="Calibri" w:cs="Segoe UI"/>
          <w:color w:val="000000" w:themeColor="text1"/>
          <w:szCs w:val="22"/>
        </w:rPr>
        <w:tab/>
      </w:r>
      <w:r w:rsidRPr="00DB420E">
        <w:rPr>
          <w:rFonts w:ascii="Calibri" w:hAnsi="Calibri" w:cs="Segoe UI"/>
          <w:szCs w:val="22"/>
        </w:rPr>
        <w:t>Prepravný poriadok pre pravidelnú prímestskú dopravu</w:t>
      </w:r>
      <w:r w:rsidRPr="00DB420E">
        <w:rPr>
          <w:rFonts w:ascii="Calibri" w:hAnsi="Calibri" w:cs="Segoe UI"/>
          <w:strike/>
          <w:szCs w:val="22"/>
        </w:rPr>
        <w:t xml:space="preserve"> </w:t>
      </w:r>
    </w:p>
    <w:p w14:paraId="24F61128" w14:textId="77777777" w:rsidR="00951A8A" w:rsidRDefault="00951A8A" w:rsidP="00951A8A">
      <w:pPr>
        <w:pStyle w:val="JKHeadL4"/>
        <w:widowControl w:val="0"/>
        <w:tabs>
          <w:tab w:val="clear" w:pos="1701"/>
          <w:tab w:val="left" w:pos="2268"/>
        </w:tabs>
        <w:spacing w:after="0" w:line="276" w:lineRule="auto"/>
        <w:ind w:left="2268" w:hanging="1275"/>
        <w:rPr>
          <w:rFonts w:ascii="Calibri" w:hAnsi="Calibri" w:cs="Segoe UI"/>
          <w:color w:val="000000" w:themeColor="text1"/>
          <w:szCs w:val="22"/>
        </w:rPr>
      </w:pPr>
      <w:r w:rsidRPr="000D3CCF">
        <w:rPr>
          <w:rFonts w:ascii="Calibri" w:hAnsi="Calibri" w:cs="Segoe UI"/>
          <w:color w:val="000000" w:themeColor="text1"/>
          <w:szCs w:val="22"/>
        </w:rPr>
        <w:t>Príloha č. 6</w:t>
      </w:r>
      <w:r>
        <w:rPr>
          <w:rFonts w:ascii="Calibri" w:hAnsi="Calibri" w:cs="Segoe UI"/>
          <w:color w:val="000000" w:themeColor="text1"/>
          <w:szCs w:val="22"/>
        </w:rPr>
        <w:tab/>
      </w:r>
      <w:r w:rsidRPr="00DB420E">
        <w:rPr>
          <w:rFonts w:ascii="Calibri" w:hAnsi="Calibri" w:cs="Segoe UI"/>
          <w:szCs w:val="22"/>
        </w:rPr>
        <w:t>Tarifa a cenník pre pravidelnú prímestskú autobusovú dopravu</w:t>
      </w:r>
    </w:p>
    <w:p w14:paraId="0EFD0393" w14:textId="77777777" w:rsidR="00951A8A" w:rsidRPr="00D643F9" w:rsidRDefault="00951A8A" w:rsidP="00951A8A">
      <w:pPr>
        <w:pStyle w:val="JKHeadL4"/>
        <w:widowControl w:val="0"/>
        <w:tabs>
          <w:tab w:val="clear" w:pos="1701"/>
          <w:tab w:val="left" w:pos="2268"/>
        </w:tabs>
        <w:spacing w:after="0" w:line="276" w:lineRule="auto"/>
        <w:ind w:left="2265" w:hanging="1272"/>
        <w:jc w:val="left"/>
        <w:rPr>
          <w:rFonts w:ascii="Calibri" w:hAnsi="Calibri" w:cs="Segoe UI"/>
          <w:szCs w:val="22"/>
        </w:rPr>
      </w:pPr>
      <w:r>
        <w:rPr>
          <w:rFonts w:ascii="Calibri" w:hAnsi="Calibri" w:cs="Segoe UI"/>
          <w:szCs w:val="22"/>
        </w:rPr>
        <w:t>Príloha č. 7</w:t>
      </w:r>
      <w:r>
        <w:rPr>
          <w:rFonts w:ascii="Calibri" w:hAnsi="Calibri" w:cs="Segoe UI"/>
          <w:szCs w:val="22"/>
        </w:rPr>
        <w:tab/>
      </w:r>
      <w:r>
        <w:rPr>
          <w:rFonts w:ascii="Calibri" w:hAnsi="Calibri" w:cs="Segoe UI"/>
          <w:szCs w:val="22"/>
        </w:rPr>
        <w:tab/>
      </w:r>
      <w:r w:rsidRPr="000D3CCF">
        <w:rPr>
          <w:rFonts w:ascii="Calibri" w:hAnsi="Calibri" w:cs="Segoe UI"/>
          <w:szCs w:val="22"/>
        </w:rPr>
        <w:t>Sadzobník</w:t>
      </w:r>
      <w:r>
        <w:rPr>
          <w:rFonts w:ascii="Calibri" w:hAnsi="Calibri" w:cs="Segoe UI"/>
          <w:szCs w:val="22"/>
        </w:rPr>
        <w:t xml:space="preserve"> </w:t>
      </w:r>
      <w:r w:rsidRPr="000D3CCF">
        <w:rPr>
          <w:rFonts w:ascii="Calibri" w:hAnsi="Calibri" w:cs="Segoe UI"/>
          <w:szCs w:val="22"/>
        </w:rPr>
        <w:t>zmluvných pokút</w:t>
      </w:r>
      <w:r>
        <w:rPr>
          <w:rFonts w:ascii="Calibri" w:hAnsi="Calibri" w:cs="Segoe UI"/>
          <w:szCs w:val="22"/>
        </w:rPr>
        <w:t xml:space="preserve"> </w:t>
      </w:r>
      <w:r w:rsidRPr="000D3CCF">
        <w:rPr>
          <w:rFonts w:ascii="Calibri" w:hAnsi="Calibri" w:cs="Segoe UI"/>
          <w:szCs w:val="22"/>
        </w:rPr>
        <w:t>za porušenie Technických a prevádzkových</w:t>
      </w:r>
      <w:r w:rsidRPr="00D643F9">
        <w:rPr>
          <w:rFonts w:ascii="Calibri" w:hAnsi="Calibri" w:cs="Segoe UI"/>
          <w:szCs w:val="22"/>
        </w:rPr>
        <w:t xml:space="preserve"> štandardov</w:t>
      </w:r>
    </w:p>
    <w:p w14:paraId="1B7EE24A" w14:textId="77777777" w:rsidR="00951A8A" w:rsidRPr="00D643F9" w:rsidRDefault="00951A8A" w:rsidP="00951A8A">
      <w:pPr>
        <w:pStyle w:val="JKHeadL4"/>
        <w:widowControl w:val="0"/>
        <w:tabs>
          <w:tab w:val="clear" w:pos="1701"/>
          <w:tab w:val="left" w:pos="2268"/>
        </w:tabs>
        <w:spacing w:after="0" w:line="276" w:lineRule="auto"/>
        <w:ind w:left="993" w:firstLine="0"/>
        <w:jc w:val="left"/>
        <w:rPr>
          <w:rFonts w:ascii="Calibri" w:hAnsi="Calibri" w:cs="Segoe UI"/>
          <w:szCs w:val="22"/>
        </w:rPr>
      </w:pPr>
      <w:r w:rsidRPr="00D643F9">
        <w:rPr>
          <w:rFonts w:ascii="Calibri" w:hAnsi="Calibri" w:cs="Segoe UI"/>
          <w:szCs w:val="22"/>
        </w:rPr>
        <w:t>Príloha č.</w:t>
      </w:r>
      <w:r>
        <w:rPr>
          <w:rFonts w:ascii="Calibri" w:hAnsi="Calibri" w:cs="Segoe UI"/>
          <w:szCs w:val="22"/>
        </w:rPr>
        <w:t xml:space="preserve"> </w:t>
      </w:r>
      <w:r w:rsidRPr="00D643F9">
        <w:rPr>
          <w:rFonts w:ascii="Calibri" w:hAnsi="Calibri" w:cs="Segoe UI"/>
          <w:szCs w:val="22"/>
        </w:rPr>
        <w:t>8</w:t>
      </w:r>
      <w:r>
        <w:rPr>
          <w:rFonts w:ascii="Calibri" w:hAnsi="Calibri" w:cs="Segoe UI"/>
          <w:szCs w:val="22"/>
        </w:rPr>
        <w:tab/>
      </w:r>
      <w:r w:rsidRPr="00D643F9">
        <w:rPr>
          <w:rFonts w:ascii="Calibri" w:hAnsi="Calibri" w:cs="Segoe UI"/>
          <w:szCs w:val="22"/>
        </w:rPr>
        <w:t xml:space="preserve">Popis dátovej komunikácie </w:t>
      </w:r>
    </w:p>
    <w:p w14:paraId="33D90CFB" w14:textId="35406813" w:rsidR="00333F48" w:rsidRPr="00D643F9" w:rsidRDefault="00951A8A" w:rsidP="00951A8A">
      <w:pPr>
        <w:pStyle w:val="JKHeadL4"/>
        <w:widowControl w:val="0"/>
        <w:tabs>
          <w:tab w:val="clear" w:pos="1701"/>
          <w:tab w:val="left" w:pos="2268"/>
        </w:tabs>
        <w:spacing w:after="0" w:line="276" w:lineRule="auto"/>
        <w:ind w:left="993" w:firstLine="0"/>
        <w:jc w:val="left"/>
        <w:rPr>
          <w:rFonts w:ascii="Calibri" w:hAnsi="Calibri" w:cs="Segoe UI"/>
          <w:szCs w:val="22"/>
        </w:rPr>
      </w:pPr>
      <w:r w:rsidRPr="00D643F9">
        <w:rPr>
          <w:rFonts w:ascii="Calibri" w:hAnsi="Calibri" w:cs="Segoe UI"/>
          <w:szCs w:val="22"/>
        </w:rPr>
        <w:t>Príloha č.</w:t>
      </w:r>
      <w:r>
        <w:rPr>
          <w:rFonts w:ascii="Calibri" w:hAnsi="Calibri" w:cs="Segoe UI"/>
          <w:szCs w:val="22"/>
        </w:rPr>
        <w:t xml:space="preserve"> </w:t>
      </w:r>
      <w:r w:rsidRPr="00D643F9">
        <w:rPr>
          <w:rFonts w:ascii="Calibri" w:hAnsi="Calibri" w:cs="Segoe UI"/>
          <w:szCs w:val="22"/>
        </w:rPr>
        <w:t>9</w:t>
      </w:r>
      <w:r>
        <w:rPr>
          <w:rFonts w:ascii="Calibri" w:hAnsi="Calibri" w:cs="Segoe UI"/>
          <w:szCs w:val="22"/>
        </w:rPr>
        <w:tab/>
      </w:r>
      <w:r w:rsidRPr="00D643F9">
        <w:rPr>
          <w:rFonts w:ascii="Calibri" w:hAnsi="Calibri" w:cs="Segoe UI"/>
          <w:szCs w:val="22"/>
        </w:rPr>
        <w:t>Zoznam subdodávateľov</w:t>
      </w:r>
    </w:p>
    <w:p w14:paraId="28D3B9A0" w14:textId="77777777" w:rsidR="000F1AC6" w:rsidRPr="00D643F9" w:rsidRDefault="000F1AC6"/>
    <w:p w14:paraId="5D84EAB1" w14:textId="77777777" w:rsidR="00D643F9" w:rsidRPr="00F8731C" w:rsidRDefault="00D643F9">
      <w:pPr>
        <w:rPr>
          <w:rFonts w:ascii="Calibri" w:hAnsi="Calibri"/>
          <w:sz w:val="22"/>
        </w:rPr>
      </w:pPr>
    </w:p>
    <w:p w14:paraId="4F2C71A6" w14:textId="02E57341" w:rsidR="00684DF8" w:rsidRPr="00D643F9" w:rsidRDefault="00D643F9" w:rsidP="00C00C1D">
      <w:pPr>
        <w:pStyle w:val="Odsekzoznamu"/>
        <w:numPr>
          <w:ilvl w:val="1"/>
          <w:numId w:val="33"/>
        </w:numPr>
        <w:ind w:left="709" w:hanging="709"/>
        <w:jc w:val="both"/>
      </w:pPr>
      <w:r>
        <w:t>Ak v priebehu trvania Zmluvy dôjde k aktualizácii Príloh Zmluvy alebo k ich zmene,</w:t>
      </w:r>
      <w:r w:rsidR="00D51A3E">
        <w:t xml:space="preserve"> </w:t>
      </w:r>
      <w:r>
        <w:t>postupom, ktorý predpokladá táto Zmluva,</w:t>
      </w:r>
      <w:r w:rsidR="00D51A3E">
        <w:t xml:space="preserve"> </w:t>
      </w:r>
      <w:r>
        <w:t>Objednávateľ sa zaväzuje zverejňovať</w:t>
      </w:r>
      <w:r w:rsidR="00D51A3E">
        <w:t xml:space="preserve"> </w:t>
      </w:r>
      <w:r>
        <w:t>a</w:t>
      </w:r>
      <w:r w:rsidR="00684DF8" w:rsidRPr="00D643F9">
        <w:t xml:space="preserve">ktuálne znenie </w:t>
      </w:r>
      <w:r>
        <w:t>všetkých</w:t>
      </w:r>
      <w:r w:rsidR="00D51A3E">
        <w:t xml:space="preserve"> </w:t>
      </w:r>
      <w:r w:rsidR="00684DF8" w:rsidRPr="00D643F9">
        <w:t>Príloh Zmluvy</w:t>
      </w:r>
      <w:r w:rsidR="00D51A3E">
        <w:t xml:space="preserve"> </w:t>
      </w:r>
      <w:r w:rsidR="00684DF8" w:rsidRPr="00D643F9">
        <w:t xml:space="preserve">na </w:t>
      </w:r>
      <w:r>
        <w:t>svojom</w:t>
      </w:r>
      <w:r w:rsidR="00D51A3E">
        <w:t xml:space="preserve"> </w:t>
      </w:r>
      <w:r>
        <w:t xml:space="preserve">webovom sídle. </w:t>
      </w:r>
    </w:p>
    <w:p w14:paraId="7710D5FA" w14:textId="77777777" w:rsidR="00D643F9" w:rsidRDefault="00D643F9" w:rsidP="00C00C1D">
      <w:pPr>
        <w:pStyle w:val="Zkladntext"/>
        <w:numPr>
          <w:ilvl w:val="1"/>
          <w:numId w:val="33"/>
        </w:numPr>
        <w:overflowPunct/>
        <w:autoSpaceDE/>
        <w:autoSpaceDN/>
        <w:adjustRightInd/>
        <w:spacing w:before="240" w:after="0" w:line="276" w:lineRule="auto"/>
        <w:ind w:left="709" w:hanging="709"/>
        <w:textAlignment w:val="auto"/>
        <w:rPr>
          <w:rFonts w:ascii="Calibri" w:hAnsi="Calibri"/>
          <w:sz w:val="22"/>
          <w:szCs w:val="22"/>
          <w:lang w:val="sk-SK"/>
        </w:rPr>
      </w:pPr>
      <w:r w:rsidRPr="00D643F9">
        <w:rPr>
          <w:rFonts w:ascii="Calibri" w:hAnsi="Calibri"/>
          <w:sz w:val="22"/>
          <w:szCs w:val="22"/>
          <w:lang w:val="sk-SK"/>
        </w:rPr>
        <w:t xml:space="preserve">Táto Zmluva je vypracovaná </w:t>
      </w:r>
      <w:r w:rsidRPr="00D643F9">
        <w:rPr>
          <w:rFonts w:ascii="Calibri" w:hAnsi="Calibri"/>
          <w:b/>
          <w:sz w:val="22"/>
          <w:szCs w:val="22"/>
          <w:lang w:val="sk-SK"/>
        </w:rPr>
        <w:t>v šiestich vyhotoveniach</w:t>
      </w:r>
      <w:r w:rsidRPr="00D643F9">
        <w:rPr>
          <w:rFonts w:ascii="Calibri" w:hAnsi="Calibri"/>
          <w:sz w:val="22"/>
          <w:szCs w:val="22"/>
          <w:lang w:val="sk-SK"/>
        </w:rPr>
        <w:t xml:space="preserve">, Objednávateľ </w:t>
      </w:r>
      <w:proofErr w:type="spellStart"/>
      <w:r w:rsidRPr="00D643F9">
        <w:rPr>
          <w:rFonts w:ascii="Calibri" w:hAnsi="Calibri"/>
          <w:sz w:val="22"/>
          <w:szCs w:val="22"/>
          <w:lang w:val="sk-SK"/>
        </w:rPr>
        <w:t>obdrží</w:t>
      </w:r>
      <w:proofErr w:type="spellEnd"/>
      <w:r w:rsidRPr="00D643F9">
        <w:rPr>
          <w:rFonts w:ascii="Calibri" w:hAnsi="Calibri"/>
          <w:sz w:val="22"/>
          <w:szCs w:val="22"/>
          <w:lang w:val="sk-SK"/>
        </w:rPr>
        <w:t xml:space="preserve"> po štyri vyhotovenia a Zhotoviteľ po dvoch vyhotoveniach Zmluvy. </w:t>
      </w:r>
    </w:p>
    <w:p w14:paraId="3043BA5C" w14:textId="77777777" w:rsidR="00C70C74" w:rsidRDefault="00C70C74" w:rsidP="00C70C74">
      <w:pPr>
        <w:pStyle w:val="Zkladntext"/>
        <w:overflowPunct/>
        <w:autoSpaceDE/>
        <w:autoSpaceDN/>
        <w:adjustRightInd/>
        <w:spacing w:before="240" w:after="0" w:line="276" w:lineRule="auto"/>
        <w:textAlignment w:val="auto"/>
        <w:rPr>
          <w:rFonts w:ascii="Calibri" w:hAnsi="Calibri"/>
          <w:sz w:val="22"/>
          <w:szCs w:val="22"/>
          <w:lang w:val="sk-SK"/>
        </w:rPr>
      </w:pPr>
      <w:r>
        <w:rPr>
          <w:rFonts w:ascii="Calibri" w:hAnsi="Calibri"/>
          <w:sz w:val="22"/>
          <w:szCs w:val="22"/>
          <w:lang w:val="sk-SK"/>
        </w:rPr>
        <w:t>V Žiline,  dňa ............</w:t>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t xml:space="preserve">     V ...................., dňa .................</w:t>
      </w:r>
    </w:p>
    <w:p w14:paraId="31513975" w14:textId="77777777" w:rsidR="00C70C74" w:rsidRDefault="00C70C74" w:rsidP="00C70C74">
      <w:pPr>
        <w:pStyle w:val="Identifikacestran"/>
        <w:spacing w:line="276" w:lineRule="auto"/>
        <w:rPr>
          <w:rFonts w:ascii="Calibri" w:hAnsi="Calibri" w:cs="Segoe UI"/>
          <w:i/>
          <w:sz w:val="22"/>
          <w:szCs w:val="22"/>
        </w:rPr>
      </w:pPr>
      <w:r>
        <w:rPr>
          <w:rFonts w:ascii="Calibri" w:hAnsi="Calibri"/>
          <w:sz w:val="22"/>
          <w:szCs w:val="22"/>
        </w:rPr>
        <w:t xml:space="preserve">                                                                                          </w:t>
      </w:r>
      <w:r w:rsidRPr="00E86ABE">
        <w:rPr>
          <w:rFonts w:ascii="Calibri" w:hAnsi="Calibri" w:cs="Segoe UI"/>
          <w:i/>
          <w:sz w:val="22"/>
          <w:szCs w:val="22"/>
          <w:highlight w:val="yellow"/>
        </w:rPr>
        <w:t xml:space="preserve">(vyplní Dopravca </w:t>
      </w:r>
      <w:r>
        <w:rPr>
          <w:rFonts w:ascii="Calibri" w:hAnsi="Calibri" w:cs="Segoe UI"/>
          <w:i/>
          <w:sz w:val="22"/>
          <w:szCs w:val="22"/>
          <w:highlight w:val="yellow"/>
        </w:rPr>
        <w:t xml:space="preserve">do </w:t>
      </w:r>
      <w:r w:rsidRPr="00E86ABE">
        <w:rPr>
          <w:rFonts w:ascii="Calibri" w:hAnsi="Calibri" w:cs="Segoe UI"/>
          <w:i/>
          <w:sz w:val="22"/>
          <w:szCs w:val="22"/>
          <w:highlight w:val="yellow"/>
        </w:rPr>
        <w:t xml:space="preserve"> ponuk</w:t>
      </w:r>
      <w:r>
        <w:rPr>
          <w:rFonts w:ascii="Calibri" w:hAnsi="Calibri" w:cs="Segoe UI"/>
          <w:i/>
          <w:sz w:val="22"/>
          <w:szCs w:val="22"/>
          <w:highlight w:val="yellow"/>
        </w:rPr>
        <w:t>y</w:t>
      </w:r>
      <w:r w:rsidRPr="00E86ABE">
        <w:rPr>
          <w:rFonts w:ascii="Calibri" w:hAnsi="Calibri" w:cs="Segoe UI"/>
          <w:i/>
          <w:sz w:val="22"/>
          <w:szCs w:val="22"/>
          <w:highlight w:val="yellow"/>
        </w:rPr>
        <w:t>)</w:t>
      </w:r>
    </w:p>
    <w:p w14:paraId="141615C6" w14:textId="77777777" w:rsidR="00C70C74" w:rsidRDefault="00C70C74" w:rsidP="00C70C74">
      <w:pPr>
        <w:pStyle w:val="Zkladntext"/>
        <w:overflowPunct/>
        <w:autoSpaceDE/>
        <w:autoSpaceDN/>
        <w:adjustRightInd/>
        <w:spacing w:before="240" w:after="0" w:line="276" w:lineRule="auto"/>
        <w:textAlignment w:val="auto"/>
        <w:rPr>
          <w:rFonts w:ascii="Calibri" w:hAnsi="Calibri"/>
          <w:sz w:val="22"/>
          <w:szCs w:val="22"/>
          <w:lang w:val="sk-SK"/>
        </w:rPr>
      </w:pPr>
    </w:p>
    <w:p w14:paraId="2E4DFF5C" w14:textId="77777777" w:rsidR="00C70C74" w:rsidRDefault="00C70C74" w:rsidP="00C70C74">
      <w:pPr>
        <w:pStyle w:val="Zkladntext"/>
        <w:overflowPunct/>
        <w:autoSpaceDE/>
        <w:autoSpaceDN/>
        <w:adjustRightInd/>
        <w:spacing w:before="240" w:after="0" w:line="276" w:lineRule="auto"/>
        <w:textAlignment w:val="auto"/>
        <w:rPr>
          <w:rFonts w:ascii="Calibri" w:hAnsi="Calibri"/>
          <w:sz w:val="22"/>
          <w:szCs w:val="22"/>
          <w:lang w:val="sk-SK"/>
        </w:rPr>
      </w:pPr>
    </w:p>
    <w:p w14:paraId="014A2945" w14:textId="77777777" w:rsidR="00C70C74" w:rsidRDefault="00C70C74" w:rsidP="00C70C74">
      <w:pPr>
        <w:pStyle w:val="Zkladntext"/>
        <w:overflowPunct/>
        <w:autoSpaceDE/>
        <w:autoSpaceDN/>
        <w:adjustRightInd/>
        <w:spacing w:before="240" w:after="0" w:line="276" w:lineRule="auto"/>
        <w:textAlignment w:val="auto"/>
        <w:rPr>
          <w:rFonts w:ascii="Calibri" w:hAnsi="Calibri"/>
          <w:sz w:val="22"/>
          <w:szCs w:val="22"/>
          <w:lang w:val="sk-SK"/>
        </w:rPr>
      </w:pPr>
      <w:r>
        <w:rPr>
          <w:rFonts w:ascii="Calibri" w:hAnsi="Calibri"/>
          <w:sz w:val="22"/>
          <w:szCs w:val="22"/>
          <w:lang w:val="sk-SK"/>
        </w:rPr>
        <w:t>.............................................</w:t>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t>...................................................</w:t>
      </w:r>
    </w:p>
    <w:p w14:paraId="151DDC10" w14:textId="77777777" w:rsidR="00C70C74" w:rsidRDefault="00C70C74" w:rsidP="00C70C74">
      <w:pPr>
        <w:pStyle w:val="Zkladntext"/>
        <w:overflowPunct/>
        <w:autoSpaceDE/>
        <w:autoSpaceDN/>
        <w:adjustRightInd/>
        <w:spacing w:before="240" w:after="0" w:line="276" w:lineRule="auto"/>
        <w:textAlignment w:val="auto"/>
        <w:rPr>
          <w:rFonts w:ascii="Calibri" w:hAnsi="Calibri"/>
          <w:sz w:val="22"/>
          <w:szCs w:val="22"/>
          <w:lang w:val="sk-SK"/>
        </w:rPr>
      </w:pPr>
      <w:r>
        <w:rPr>
          <w:rFonts w:ascii="Calibri" w:hAnsi="Calibri"/>
          <w:sz w:val="22"/>
          <w:szCs w:val="22"/>
          <w:lang w:val="sk-SK"/>
        </w:rPr>
        <w:lastRenderedPageBreak/>
        <w:t xml:space="preserve">                  Objednávateľ</w:t>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t xml:space="preserve">    Dopravca</w:t>
      </w:r>
    </w:p>
    <w:p w14:paraId="35901ACB" w14:textId="77777777" w:rsidR="00C70C74" w:rsidRDefault="00C70C74" w:rsidP="00C70C74">
      <w:pPr>
        <w:pStyle w:val="Zkladntext"/>
        <w:overflowPunct/>
        <w:autoSpaceDE/>
        <w:autoSpaceDN/>
        <w:adjustRightInd/>
        <w:spacing w:before="240" w:after="0" w:line="276" w:lineRule="auto"/>
        <w:textAlignment w:val="auto"/>
        <w:rPr>
          <w:rFonts w:ascii="Calibri" w:hAnsi="Calibri"/>
          <w:sz w:val="22"/>
          <w:szCs w:val="22"/>
          <w:lang w:val="sk-SK"/>
        </w:rPr>
      </w:pPr>
      <w:r>
        <w:rPr>
          <w:rFonts w:ascii="Calibri" w:hAnsi="Calibri"/>
          <w:sz w:val="22"/>
          <w:szCs w:val="22"/>
          <w:lang w:val="sk-SK"/>
        </w:rPr>
        <w:t xml:space="preserve">        Žilinský samosprávny kraj                                                          </w:t>
      </w:r>
      <w:r w:rsidRPr="007D3F18">
        <w:rPr>
          <w:rFonts w:ascii="Calibri" w:hAnsi="Calibri"/>
          <w:sz w:val="22"/>
          <w:szCs w:val="22"/>
          <w:highlight w:val="yellow"/>
          <w:lang w:val="sk-SK"/>
        </w:rPr>
        <w:t>obchodné meno</w:t>
      </w:r>
      <w:r>
        <w:rPr>
          <w:rFonts w:ascii="Calibri" w:hAnsi="Calibri"/>
          <w:sz w:val="22"/>
          <w:szCs w:val="22"/>
          <w:lang w:val="sk-SK"/>
        </w:rPr>
        <w:t xml:space="preserve"> </w:t>
      </w:r>
    </w:p>
    <w:p w14:paraId="7460BFF0" w14:textId="77777777" w:rsidR="00C70C74" w:rsidRDefault="00C70C74" w:rsidP="00C70C74">
      <w:pPr>
        <w:pStyle w:val="Zkladntext"/>
        <w:overflowPunct/>
        <w:autoSpaceDE/>
        <w:autoSpaceDN/>
        <w:adjustRightInd/>
        <w:spacing w:before="240" w:after="0" w:line="276" w:lineRule="auto"/>
        <w:textAlignment w:val="auto"/>
        <w:rPr>
          <w:rFonts w:ascii="Calibri" w:hAnsi="Calibri"/>
          <w:sz w:val="22"/>
          <w:szCs w:val="22"/>
          <w:lang w:val="sk-SK"/>
        </w:rPr>
      </w:pPr>
      <w:r>
        <w:rPr>
          <w:rFonts w:ascii="Calibri" w:hAnsi="Calibri"/>
          <w:sz w:val="22"/>
          <w:szCs w:val="22"/>
          <w:lang w:val="sk-SK"/>
        </w:rPr>
        <w:t xml:space="preserve">               Ing. Erika Jurinová                                                  </w:t>
      </w:r>
      <w:r w:rsidRPr="007D3F18">
        <w:rPr>
          <w:rFonts w:ascii="Calibri" w:hAnsi="Calibri"/>
          <w:sz w:val="22"/>
          <w:szCs w:val="22"/>
          <w:highlight w:val="yellow"/>
          <w:lang w:val="sk-SK"/>
        </w:rPr>
        <w:t>meno a priezvisko štatutárneho orgánu</w:t>
      </w:r>
    </w:p>
    <w:p w14:paraId="3EB048C8" w14:textId="77777777" w:rsidR="00C70C74" w:rsidRDefault="00C70C74" w:rsidP="00C70C74">
      <w:pPr>
        <w:pStyle w:val="Zkladntext"/>
        <w:overflowPunct/>
        <w:autoSpaceDE/>
        <w:autoSpaceDN/>
        <w:adjustRightInd/>
        <w:spacing w:before="240" w:after="0" w:line="276" w:lineRule="auto"/>
        <w:textAlignment w:val="auto"/>
        <w:rPr>
          <w:rFonts w:ascii="Calibri" w:hAnsi="Calibri"/>
          <w:sz w:val="22"/>
          <w:szCs w:val="22"/>
          <w:lang w:val="sk-SK"/>
        </w:rPr>
      </w:pPr>
      <w:r>
        <w:rPr>
          <w:rFonts w:ascii="Calibri" w:hAnsi="Calibri"/>
          <w:sz w:val="22"/>
          <w:szCs w:val="22"/>
          <w:lang w:val="sk-SK"/>
        </w:rPr>
        <w:t xml:space="preserve">                    Predsedníčka                                                                             </w:t>
      </w:r>
      <w:r w:rsidRPr="007D3F18">
        <w:rPr>
          <w:rFonts w:ascii="Calibri" w:hAnsi="Calibri"/>
          <w:sz w:val="22"/>
          <w:szCs w:val="22"/>
          <w:highlight w:val="yellow"/>
          <w:lang w:val="sk-SK"/>
        </w:rPr>
        <w:t>funkcia</w:t>
      </w:r>
    </w:p>
    <w:p w14:paraId="5920680F" w14:textId="77777777" w:rsidR="00C70C74" w:rsidRDefault="00C70C74" w:rsidP="00C70C74">
      <w:pPr>
        <w:pStyle w:val="Zkladntext"/>
        <w:overflowPunct/>
        <w:autoSpaceDE/>
        <w:autoSpaceDN/>
        <w:adjustRightInd/>
        <w:spacing w:before="240" w:after="0" w:line="276" w:lineRule="auto"/>
        <w:textAlignment w:val="auto"/>
        <w:rPr>
          <w:rFonts w:ascii="Calibri" w:hAnsi="Calibri"/>
          <w:sz w:val="22"/>
          <w:szCs w:val="22"/>
          <w:lang w:val="sk-SK"/>
        </w:rPr>
      </w:pPr>
    </w:p>
    <w:sectPr w:rsidR="00C70C74" w:rsidSect="00166A6D">
      <w:headerReference w:type="default" r:id="rId9"/>
      <w:footerReference w:type="default" r:id="rId10"/>
      <w:footnotePr>
        <w:numFmt w:val="chicago"/>
      </w:footnotePr>
      <w:pgSz w:w="11909" w:h="16834" w:code="9"/>
      <w:pgMar w:top="1411" w:right="1584" w:bottom="1411" w:left="1411" w:header="432" w:footer="432"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4AF305" w14:textId="77777777" w:rsidR="00E3621B" w:rsidRDefault="00E3621B">
      <w:pPr>
        <w:spacing w:line="240" w:lineRule="auto"/>
      </w:pPr>
      <w:r>
        <w:separator/>
      </w:r>
    </w:p>
  </w:endnote>
  <w:endnote w:type="continuationSeparator" w:id="0">
    <w:p w14:paraId="6F14A74B" w14:textId="77777777" w:rsidR="00E3621B" w:rsidRDefault="00E3621B">
      <w:pPr>
        <w:spacing w:line="240" w:lineRule="auto"/>
      </w:pPr>
      <w:r>
        <w:continuationSeparator/>
      </w:r>
    </w:p>
  </w:endnote>
  <w:endnote w:type="continuationNotice" w:id="1">
    <w:p w14:paraId="18DE93BC" w14:textId="77777777" w:rsidR="00E3621B" w:rsidRDefault="00E3621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MT">
    <w:altName w:val="Garamond"/>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00FB0" w14:textId="314A284B" w:rsidR="006E0F90" w:rsidRPr="00421B53" w:rsidRDefault="006E0F90" w:rsidP="00181B96">
    <w:pPr>
      <w:pStyle w:val="Pta"/>
      <w:pBdr>
        <w:top w:val="dotted" w:sz="6" w:space="1" w:color="auto"/>
      </w:pBdr>
      <w:jc w:val="center"/>
      <w:rPr>
        <w:rStyle w:val="slostrany"/>
        <w:rFonts w:ascii="Segoe UI" w:hAnsi="Segoe UI" w:cs="Segoe UI"/>
        <w:sz w:val="24"/>
      </w:rPr>
    </w:pPr>
    <w:r w:rsidRPr="00421B53">
      <w:rPr>
        <w:rStyle w:val="slostrany"/>
        <w:rFonts w:ascii="Segoe UI" w:hAnsi="Segoe UI" w:cs="Segoe UI"/>
      </w:rPr>
      <w:fldChar w:fldCharType="begin"/>
    </w:r>
    <w:r w:rsidRPr="00421B53">
      <w:rPr>
        <w:rStyle w:val="slostrany"/>
        <w:rFonts w:ascii="Segoe UI" w:hAnsi="Segoe UI" w:cs="Segoe UI"/>
      </w:rPr>
      <w:instrText xml:space="preserve"> PAGE </w:instrText>
    </w:r>
    <w:r w:rsidRPr="00421B53">
      <w:rPr>
        <w:rStyle w:val="slostrany"/>
        <w:rFonts w:ascii="Segoe UI" w:hAnsi="Segoe UI" w:cs="Segoe UI"/>
      </w:rPr>
      <w:fldChar w:fldCharType="separate"/>
    </w:r>
    <w:r w:rsidR="00EB2F58">
      <w:rPr>
        <w:rStyle w:val="slostrany"/>
        <w:rFonts w:ascii="Segoe UI" w:hAnsi="Segoe UI" w:cs="Segoe UI"/>
        <w:noProof/>
      </w:rPr>
      <w:t>30</w:t>
    </w:r>
    <w:r w:rsidRPr="00421B53">
      <w:rPr>
        <w:rStyle w:val="slostrany"/>
        <w:rFonts w:ascii="Segoe UI" w:hAnsi="Segoe UI" w:cs="Segoe UI"/>
      </w:rPr>
      <w:fldChar w:fldCharType="end"/>
    </w:r>
    <w:r w:rsidRPr="00421B53">
      <w:rPr>
        <w:rStyle w:val="slostrany"/>
        <w:rFonts w:ascii="Segoe UI" w:hAnsi="Segoe UI" w:cs="Segoe UI"/>
      </w:rPr>
      <w:t>/</w:t>
    </w:r>
    <w:r w:rsidRPr="00421B53">
      <w:rPr>
        <w:rStyle w:val="slostrany"/>
        <w:rFonts w:ascii="Segoe UI" w:hAnsi="Segoe UI" w:cs="Segoe UI"/>
      </w:rPr>
      <w:fldChar w:fldCharType="begin"/>
    </w:r>
    <w:r w:rsidRPr="00421B53">
      <w:rPr>
        <w:rStyle w:val="slostrany"/>
        <w:rFonts w:ascii="Segoe UI" w:hAnsi="Segoe UI" w:cs="Segoe UI"/>
      </w:rPr>
      <w:instrText xml:space="preserve"> NUMPAGES </w:instrText>
    </w:r>
    <w:r w:rsidRPr="00421B53">
      <w:rPr>
        <w:rStyle w:val="slostrany"/>
        <w:rFonts w:ascii="Segoe UI" w:hAnsi="Segoe UI" w:cs="Segoe UI"/>
      </w:rPr>
      <w:fldChar w:fldCharType="separate"/>
    </w:r>
    <w:r w:rsidR="00EB2F58">
      <w:rPr>
        <w:rStyle w:val="slostrany"/>
        <w:rFonts w:ascii="Segoe UI" w:hAnsi="Segoe UI" w:cs="Segoe UI"/>
        <w:noProof/>
      </w:rPr>
      <w:t>32</w:t>
    </w:r>
    <w:r w:rsidRPr="00421B53">
      <w:rPr>
        <w:rStyle w:val="slostrany"/>
        <w:rFonts w:ascii="Segoe UI" w:hAnsi="Segoe UI" w:cs="Segoe U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DE2BFE" w14:textId="77777777" w:rsidR="00E3621B" w:rsidRDefault="00E3621B">
      <w:pPr>
        <w:spacing w:line="240" w:lineRule="auto"/>
      </w:pPr>
      <w:r>
        <w:separator/>
      </w:r>
    </w:p>
  </w:footnote>
  <w:footnote w:type="continuationSeparator" w:id="0">
    <w:p w14:paraId="7C8EE2DD" w14:textId="77777777" w:rsidR="00E3621B" w:rsidRDefault="00E3621B">
      <w:pPr>
        <w:spacing w:line="240" w:lineRule="auto"/>
      </w:pPr>
      <w:r>
        <w:continuationSeparator/>
      </w:r>
    </w:p>
  </w:footnote>
  <w:footnote w:type="continuationNotice" w:id="1">
    <w:p w14:paraId="398C0EAC" w14:textId="77777777" w:rsidR="00E3621B" w:rsidRDefault="00E3621B">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FCA9C" w14:textId="77777777" w:rsidR="006E0F90" w:rsidRDefault="006E0F90" w:rsidP="00166A6D">
    <w:pPr>
      <w:pStyle w:val="Zkladntext"/>
      <w:jc w:val="center"/>
      <w:rPr>
        <w:rFonts w:ascii="Palatino Linotype" w:hAnsi="Palatino Linotype" w:cs="Tahoma"/>
        <w:bCs/>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E3B98"/>
    <w:multiLevelType w:val="hybridMultilevel"/>
    <w:tmpl w:val="EC7E6232"/>
    <w:lvl w:ilvl="0" w:tplc="2DD236CA">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532AF0"/>
    <w:multiLevelType w:val="hybridMultilevel"/>
    <w:tmpl w:val="EFAEA734"/>
    <w:lvl w:ilvl="0" w:tplc="75D26452">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1B2DFC"/>
    <w:multiLevelType w:val="multilevel"/>
    <w:tmpl w:val="357414A4"/>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strike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F71E4B"/>
    <w:multiLevelType w:val="hybridMultilevel"/>
    <w:tmpl w:val="7DBE4524"/>
    <w:lvl w:ilvl="0" w:tplc="7EF04612">
      <w:start w:val="1"/>
      <w:numFmt w:val="lowerLetter"/>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4" w15:restartNumberingAfterBreak="0">
    <w:nsid w:val="0A1900BC"/>
    <w:multiLevelType w:val="hybridMultilevel"/>
    <w:tmpl w:val="0E88DF6C"/>
    <w:lvl w:ilvl="0" w:tplc="087618C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 w15:restartNumberingAfterBreak="0">
    <w:nsid w:val="0A7A1B9C"/>
    <w:multiLevelType w:val="hybridMultilevel"/>
    <w:tmpl w:val="B8B0E90E"/>
    <w:lvl w:ilvl="0" w:tplc="041B0017">
      <w:start w:val="1"/>
      <w:numFmt w:val="lowerLetter"/>
      <w:lvlText w:val="%1)"/>
      <w:lvlJc w:val="left"/>
      <w:pPr>
        <w:ind w:left="1470" w:hanging="360"/>
      </w:pPr>
    </w:lvl>
    <w:lvl w:ilvl="1" w:tplc="041B0019" w:tentative="1">
      <w:start w:val="1"/>
      <w:numFmt w:val="lowerLetter"/>
      <w:lvlText w:val="%2."/>
      <w:lvlJc w:val="left"/>
      <w:pPr>
        <w:ind w:left="2190" w:hanging="360"/>
      </w:pPr>
    </w:lvl>
    <w:lvl w:ilvl="2" w:tplc="041B001B" w:tentative="1">
      <w:start w:val="1"/>
      <w:numFmt w:val="lowerRoman"/>
      <w:lvlText w:val="%3."/>
      <w:lvlJc w:val="right"/>
      <w:pPr>
        <w:ind w:left="2910" w:hanging="180"/>
      </w:pPr>
    </w:lvl>
    <w:lvl w:ilvl="3" w:tplc="041B000F" w:tentative="1">
      <w:start w:val="1"/>
      <w:numFmt w:val="decimal"/>
      <w:lvlText w:val="%4."/>
      <w:lvlJc w:val="left"/>
      <w:pPr>
        <w:ind w:left="3630" w:hanging="360"/>
      </w:pPr>
    </w:lvl>
    <w:lvl w:ilvl="4" w:tplc="041B0019" w:tentative="1">
      <w:start w:val="1"/>
      <w:numFmt w:val="lowerLetter"/>
      <w:lvlText w:val="%5."/>
      <w:lvlJc w:val="left"/>
      <w:pPr>
        <w:ind w:left="4350" w:hanging="360"/>
      </w:pPr>
    </w:lvl>
    <w:lvl w:ilvl="5" w:tplc="041B001B" w:tentative="1">
      <w:start w:val="1"/>
      <w:numFmt w:val="lowerRoman"/>
      <w:lvlText w:val="%6."/>
      <w:lvlJc w:val="right"/>
      <w:pPr>
        <w:ind w:left="5070" w:hanging="180"/>
      </w:pPr>
    </w:lvl>
    <w:lvl w:ilvl="6" w:tplc="041B000F" w:tentative="1">
      <w:start w:val="1"/>
      <w:numFmt w:val="decimal"/>
      <w:lvlText w:val="%7."/>
      <w:lvlJc w:val="left"/>
      <w:pPr>
        <w:ind w:left="5790" w:hanging="360"/>
      </w:pPr>
    </w:lvl>
    <w:lvl w:ilvl="7" w:tplc="041B0019" w:tentative="1">
      <w:start w:val="1"/>
      <w:numFmt w:val="lowerLetter"/>
      <w:lvlText w:val="%8."/>
      <w:lvlJc w:val="left"/>
      <w:pPr>
        <w:ind w:left="6510" w:hanging="360"/>
      </w:pPr>
    </w:lvl>
    <w:lvl w:ilvl="8" w:tplc="041B001B" w:tentative="1">
      <w:start w:val="1"/>
      <w:numFmt w:val="lowerRoman"/>
      <w:lvlText w:val="%9."/>
      <w:lvlJc w:val="right"/>
      <w:pPr>
        <w:ind w:left="7230" w:hanging="180"/>
      </w:pPr>
    </w:lvl>
  </w:abstractNum>
  <w:abstractNum w:abstractNumId="6" w15:restartNumberingAfterBreak="0">
    <w:nsid w:val="0CB53111"/>
    <w:multiLevelType w:val="multilevel"/>
    <w:tmpl w:val="3474B896"/>
    <w:lvl w:ilvl="0">
      <w:start w:val="15"/>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34F73B3"/>
    <w:multiLevelType w:val="multilevel"/>
    <w:tmpl w:val="D8E0C4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51D2095"/>
    <w:multiLevelType w:val="multilevel"/>
    <w:tmpl w:val="3E5CB8FA"/>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63F350D"/>
    <w:multiLevelType w:val="multilevel"/>
    <w:tmpl w:val="EF34446C"/>
    <w:lvl w:ilvl="0">
      <w:start w:val="1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71F2B18"/>
    <w:multiLevelType w:val="multilevel"/>
    <w:tmpl w:val="EBBC2F4C"/>
    <w:lvl w:ilvl="0">
      <w:start w:val="9"/>
      <w:numFmt w:val="decimal"/>
      <w:lvlText w:val="%1"/>
      <w:lvlJc w:val="left"/>
      <w:pPr>
        <w:ind w:left="360" w:hanging="360"/>
      </w:pPr>
      <w:rPr>
        <w:rFonts w:cs="Calibri" w:hint="default"/>
      </w:rPr>
    </w:lvl>
    <w:lvl w:ilvl="1">
      <w:start w:val="7"/>
      <w:numFmt w:val="decimal"/>
      <w:lvlText w:val="%1.%2"/>
      <w:lvlJc w:val="left"/>
      <w:pPr>
        <w:ind w:left="405" w:hanging="360"/>
      </w:pPr>
      <w:rPr>
        <w:rFonts w:cs="Calibri" w:hint="default"/>
      </w:rPr>
    </w:lvl>
    <w:lvl w:ilvl="2">
      <w:start w:val="1"/>
      <w:numFmt w:val="decimal"/>
      <w:lvlText w:val="%1.%2.%3"/>
      <w:lvlJc w:val="left"/>
      <w:pPr>
        <w:ind w:left="810" w:hanging="720"/>
      </w:pPr>
      <w:rPr>
        <w:rFonts w:cs="Calibri" w:hint="default"/>
      </w:rPr>
    </w:lvl>
    <w:lvl w:ilvl="3">
      <w:start w:val="1"/>
      <w:numFmt w:val="decimal"/>
      <w:lvlText w:val="%1.%2.%3.%4"/>
      <w:lvlJc w:val="left"/>
      <w:pPr>
        <w:ind w:left="855" w:hanging="720"/>
      </w:pPr>
      <w:rPr>
        <w:rFonts w:cs="Calibri" w:hint="default"/>
      </w:rPr>
    </w:lvl>
    <w:lvl w:ilvl="4">
      <w:start w:val="1"/>
      <w:numFmt w:val="decimal"/>
      <w:lvlText w:val="%1.%2.%3.%4.%5"/>
      <w:lvlJc w:val="left"/>
      <w:pPr>
        <w:ind w:left="1260" w:hanging="1080"/>
      </w:pPr>
      <w:rPr>
        <w:rFonts w:cs="Calibri" w:hint="default"/>
      </w:rPr>
    </w:lvl>
    <w:lvl w:ilvl="5">
      <w:start w:val="1"/>
      <w:numFmt w:val="decimal"/>
      <w:lvlText w:val="%1.%2.%3.%4.%5.%6"/>
      <w:lvlJc w:val="left"/>
      <w:pPr>
        <w:ind w:left="1305" w:hanging="1080"/>
      </w:pPr>
      <w:rPr>
        <w:rFonts w:cs="Calibri" w:hint="default"/>
      </w:rPr>
    </w:lvl>
    <w:lvl w:ilvl="6">
      <w:start w:val="1"/>
      <w:numFmt w:val="decimal"/>
      <w:lvlText w:val="%1.%2.%3.%4.%5.%6.%7"/>
      <w:lvlJc w:val="left"/>
      <w:pPr>
        <w:ind w:left="1710" w:hanging="1440"/>
      </w:pPr>
      <w:rPr>
        <w:rFonts w:cs="Calibri" w:hint="default"/>
      </w:rPr>
    </w:lvl>
    <w:lvl w:ilvl="7">
      <w:start w:val="1"/>
      <w:numFmt w:val="decimal"/>
      <w:lvlText w:val="%1.%2.%3.%4.%5.%6.%7.%8"/>
      <w:lvlJc w:val="left"/>
      <w:pPr>
        <w:ind w:left="1755" w:hanging="1440"/>
      </w:pPr>
      <w:rPr>
        <w:rFonts w:cs="Calibri" w:hint="default"/>
      </w:rPr>
    </w:lvl>
    <w:lvl w:ilvl="8">
      <w:start w:val="1"/>
      <w:numFmt w:val="decimal"/>
      <w:lvlText w:val="%1.%2.%3.%4.%5.%6.%7.%8.%9"/>
      <w:lvlJc w:val="left"/>
      <w:pPr>
        <w:ind w:left="1800" w:hanging="1440"/>
      </w:pPr>
      <w:rPr>
        <w:rFonts w:cs="Calibri" w:hint="default"/>
      </w:rPr>
    </w:lvl>
  </w:abstractNum>
  <w:abstractNum w:abstractNumId="11" w15:restartNumberingAfterBreak="0">
    <w:nsid w:val="17944413"/>
    <w:multiLevelType w:val="multilevel"/>
    <w:tmpl w:val="914A6CE0"/>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FEA1463"/>
    <w:multiLevelType w:val="hybridMultilevel"/>
    <w:tmpl w:val="A3B4D6D4"/>
    <w:lvl w:ilvl="0" w:tplc="83BE974C">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3" w15:restartNumberingAfterBreak="0">
    <w:nsid w:val="21BC71A6"/>
    <w:multiLevelType w:val="hybridMultilevel"/>
    <w:tmpl w:val="69463BBE"/>
    <w:lvl w:ilvl="0" w:tplc="0D946516">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4" w15:restartNumberingAfterBreak="0">
    <w:nsid w:val="234C5084"/>
    <w:multiLevelType w:val="hybridMultilevel"/>
    <w:tmpl w:val="525AD912"/>
    <w:lvl w:ilvl="0" w:tplc="CEE4BC4C">
      <w:start w:val="1"/>
      <w:numFmt w:val="lowerLetter"/>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15" w15:restartNumberingAfterBreak="0">
    <w:nsid w:val="26D860DA"/>
    <w:multiLevelType w:val="hybridMultilevel"/>
    <w:tmpl w:val="B9A20E3E"/>
    <w:lvl w:ilvl="0" w:tplc="E6A6345E">
      <w:start w:val="1"/>
      <w:numFmt w:val="lowerLetter"/>
      <w:lvlText w:val="(%1)"/>
      <w:lvlJc w:val="left"/>
      <w:pPr>
        <w:ind w:left="4896" w:hanging="360"/>
      </w:pPr>
      <w:rPr>
        <w:rFonts w:hint="default"/>
        <w:color w:val="auto"/>
      </w:rPr>
    </w:lvl>
    <w:lvl w:ilvl="1" w:tplc="041B0019" w:tentative="1">
      <w:start w:val="1"/>
      <w:numFmt w:val="lowerLetter"/>
      <w:lvlText w:val="%2."/>
      <w:lvlJc w:val="left"/>
      <w:pPr>
        <w:ind w:left="5616" w:hanging="360"/>
      </w:pPr>
    </w:lvl>
    <w:lvl w:ilvl="2" w:tplc="041B001B" w:tentative="1">
      <w:start w:val="1"/>
      <w:numFmt w:val="lowerRoman"/>
      <w:lvlText w:val="%3."/>
      <w:lvlJc w:val="right"/>
      <w:pPr>
        <w:ind w:left="6336" w:hanging="180"/>
      </w:pPr>
    </w:lvl>
    <w:lvl w:ilvl="3" w:tplc="041B000F" w:tentative="1">
      <w:start w:val="1"/>
      <w:numFmt w:val="decimal"/>
      <w:lvlText w:val="%4."/>
      <w:lvlJc w:val="left"/>
      <w:pPr>
        <w:ind w:left="7056" w:hanging="360"/>
      </w:pPr>
    </w:lvl>
    <w:lvl w:ilvl="4" w:tplc="041B0019" w:tentative="1">
      <w:start w:val="1"/>
      <w:numFmt w:val="lowerLetter"/>
      <w:lvlText w:val="%5."/>
      <w:lvlJc w:val="left"/>
      <w:pPr>
        <w:ind w:left="7776" w:hanging="360"/>
      </w:pPr>
    </w:lvl>
    <w:lvl w:ilvl="5" w:tplc="041B001B" w:tentative="1">
      <w:start w:val="1"/>
      <w:numFmt w:val="lowerRoman"/>
      <w:lvlText w:val="%6."/>
      <w:lvlJc w:val="right"/>
      <w:pPr>
        <w:ind w:left="8496" w:hanging="180"/>
      </w:pPr>
    </w:lvl>
    <w:lvl w:ilvl="6" w:tplc="041B000F" w:tentative="1">
      <w:start w:val="1"/>
      <w:numFmt w:val="decimal"/>
      <w:lvlText w:val="%7."/>
      <w:lvlJc w:val="left"/>
      <w:pPr>
        <w:ind w:left="9216" w:hanging="360"/>
      </w:pPr>
    </w:lvl>
    <w:lvl w:ilvl="7" w:tplc="041B0019" w:tentative="1">
      <w:start w:val="1"/>
      <w:numFmt w:val="lowerLetter"/>
      <w:lvlText w:val="%8."/>
      <w:lvlJc w:val="left"/>
      <w:pPr>
        <w:ind w:left="9936" w:hanging="360"/>
      </w:pPr>
    </w:lvl>
    <w:lvl w:ilvl="8" w:tplc="041B001B" w:tentative="1">
      <w:start w:val="1"/>
      <w:numFmt w:val="lowerRoman"/>
      <w:lvlText w:val="%9."/>
      <w:lvlJc w:val="right"/>
      <w:pPr>
        <w:ind w:left="10656" w:hanging="180"/>
      </w:pPr>
    </w:lvl>
  </w:abstractNum>
  <w:abstractNum w:abstractNumId="16" w15:restartNumberingAfterBreak="0">
    <w:nsid w:val="26E135FD"/>
    <w:multiLevelType w:val="hybridMultilevel"/>
    <w:tmpl w:val="C4EC1C88"/>
    <w:lvl w:ilvl="0" w:tplc="8F6A78AE">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72857F7"/>
    <w:multiLevelType w:val="multilevel"/>
    <w:tmpl w:val="BEF65526"/>
    <w:lvl w:ilvl="0">
      <w:start w:val="12"/>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1430"/>
        </w:tabs>
        <w:ind w:left="1430" w:hanging="720"/>
      </w:pPr>
      <w:rPr>
        <w:rFonts w:cs="Times New Roman" w:hint="default"/>
      </w:rPr>
    </w:lvl>
    <w:lvl w:ilvl="2">
      <w:start w:val="1"/>
      <w:numFmt w:val="decimal"/>
      <w:lvlText w:val="%1.%2.%3."/>
      <w:lvlJc w:val="left"/>
      <w:pPr>
        <w:tabs>
          <w:tab w:val="num" w:pos="2140"/>
        </w:tabs>
        <w:ind w:left="2140" w:hanging="720"/>
      </w:pPr>
      <w:rPr>
        <w:rFonts w:cs="Times New Roman" w:hint="default"/>
      </w:rPr>
    </w:lvl>
    <w:lvl w:ilvl="3">
      <w:start w:val="1"/>
      <w:numFmt w:val="decimal"/>
      <w:lvlText w:val="%1.%2.%3.%4."/>
      <w:lvlJc w:val="left"/>
      <w:pPr>
        <w:tabs>
          <w:tab w:val="num" w:pos="3210"/>
        </w:tabs>
        <w:ind w:left="3210" w:hanging="1080"/>
      </w:pPr>
      <w:rPr>
        <w:rFonts w:cs="Times New Roman" w:hint="default"/>
      </w:rPr>
    </w:lvl>
    <w:lvl w:ilvl="4">
      <w:start w:val="1"/>
      <w:numFmt w:val="decimal"/>
      <w:lvlText w:val="%1.%2.%3.%4.%5."/>
      <w:lvlJc w:val="left"/>
      <w:pPr>
        <w:tabs>
          <w:tab w:val="num" w:pos="3920"/>
        </w:tabs>
        <w:ind w:left="3920" w:hanging="1080"/>
      </w:pPr>
      <w:rPr>
        <w:rFonts w:cs="Times New Roman" w:hint="default"/>
      </w:rPr>
    </w:lvl>
    <w:lvl w:ilvl="5">
      <w:start w:val="1"/>
      <w:numFmt w:val="decimal"/>
      <w:pStyle w:val="JKHeadL6"/>
      <w:lvlText w:val="%1.%2.%3.%4.%5.%6."/>
      <w:lvlJc w:val="left"/>
      <w:pPr>
        <w:tabs>
          <w:tab w:val="num" w:pos="4990"/>
        </w:tabs>
        <w:ind w:left="4990" w:hanging="1440"/>
      </w:pPr>
      <w:rPr>
        <w:rFonts w:cs="Times New Roman" w:hint="default"/>
      </w:rPr>
    </w:lvl>
    <w:lvl w:ilvl="6">
      <w:start w:val="1"/>
      <w:numFmt w:val="decimal"/>
      <w:lvlText w:val="%1.%2.%3.%4.%5.%6.%7."/>
      <w:lvlJc w:val="left"/>
      <w:pPr>
        <w:tabs>
          <w:tab w:val="num" w:pos="6060"/>
        </w:tabs>
        <w:ind w:left="6060" w:hanging="1800"/>
      </w:pPr>
      <w:rPr>
        <w:rFonts w:cs="Times New Roman" w:hint="default"/>
      </w:rPr>
    </w:lvl>
    <w:lvl w:ilvl="7">
      <w:start w:val="1"/>
      <w:numFmt w:val="decimal"/>
      <w:lvlText w:val="%1.%2.%3.%4.%5.%6.%7.%8."/>
      <w:lvlJc w:val="left"/>
      <w:pPr>
        <w:tabs>
          <w:tab w:val="num" w:pos="6770"/>
        </w:tabs>
        <w:ind w:left="6770" w:hanging="1800"/>
      </w:pPr>
      <w:rPr>
        <w:rFonts w:cs="Times New Roman" w:hint="default"/>
      </w:rPr>
    </w:lvl>
    <w:lvl w:ilvl="8">
      <w:start w:val="1"/>
      <w:numFmt w:val="decimal"/>
      <w:lvlText w:val="%1.%2.%3.%4.%5.%6.%7.%8.%9."/>
      <w:lvlJc w:val="left"/>
      <w:pPr>
        <w:tabs>
          <w:tab w:val="num" w:pos="7840"/>
        </w:tabs>
        <w:ind w:left="7840" w:hanging="2160"/>
      </w:pPr>
      <w:rPr>
        <w:rFonts w:cs="Times New Roman" w:hint="default"/>
      </w:rPr>
    </w:lvl>
  </w:abstractNum>
  <w:abstractNum w:abstractNumId="18" w15:restartNumberingAfterBreak="0">
    <w:nsid w:val="27CC0735"/>
    <w:multiLevelType w:val="hybridMultilevel"/>
    <w:tmpl w:val="65FCE29C"/>
    <w:lvl w:ilvl="0" w:tplc="9C145340">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B604191"/>
    <w:multiLevelType w:val="multilevel"/>
    <w:tmpl w:val="281C2250"/>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2BDB2F5B"/>
    <w:multiLevelType w:val="multilevel"/>
    <w:tmpl w:val="DD5C9AEE"/>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CD9488F"/>
    <w:multiLevelType w:val="hybridMultilevel"/>
    <w:tmpl w:val="A276FFDC"/>
    <w:lvl w:ilvl="0" w:tplc="7EA4E5CE">
      <w:start w:val="1"/>
      <w:numFmt w:val="bullet"/>
      <w:pStyle w:val="Odrky"/>
      <w:lvlText w:val=""/>
      <w:lvlJc w:val="left"/>
      <w:pPr>
        <w:tabs>
          <w:tab w:val="num" w:pos="720"/>
        </w:tabs>
        <w:ind w:left="720" w:hanging="360"/>
      </w:pPr>
      <w:rPr>
        <w:rFonts w:ascii="Symbol" w:hAnsi="Symbol" w:hint="default"/>
      </w:rPr>
    </w:lvl>
    <w:lvl w:ilvl="1" w:tplc="BE7C466C">
      <w:start w:val="1"/>
      <w:numFmt w:val="bullet"/>
      <w:lvlText w:val="o"/>
      <w:lvlJc w:val="left"/>
      <w:pPr>
        <w:tabs>
          <w:tab w:val="num" w:pos="1440"/>
        </w:tabs>
        <w:ind w:left="1440" w:hanging="360"/>
      </w:pPr>
      <w:rPr>
        <w:rFonts w:ascii="Courier New" w:hAnsi="Courier New" w:hint="default"/>
      </w:rPr>
    </w:lvl>
    <w:lvl w:ilvl="2" w:tplc="F91E9158">
      <w:start w:val="1"/>
      <w:numFmt w:val="bullet"/>
      <w:lvlText w:val=""/>
      <w:lvlJc w:val="left"/>
      <w:pPr>
        <w:tabs>
          <w:tab w:val="num" w:pos="2160"/>
        </w:tabs>
        <w:ind w:left="2160" w:hanging="360"/>
      </w:pPr>
      <w:rPr>
        <w:rFonts w:ascii="Wingdings" w:hAnsi="Wingdings" w:hint="default"/>
      </w:rPr>
    </w:lvl>
    <w:lvl w:ilvl="3" w:tplc="861EA110">
      <w:start w:val="1"/>
      <w:numFmt w:val="bullet"/>
      <w:lvlText w:val=""/>
      <w:lvlJc w:val="left"/>
      <w:pPr>
        <w:tabs>
          <w:tab w:val="num" w:pos="2880"/>
        </w:tabs>
        <w:ind w:left="2880" w:hanging="360"/>
      </w:pPr>
      <w:rPr>
        <w:rFonts w:ascii="Symbol" w:hAnsi="Symbol" w:hint="default"/>
      </w:rPr>
    </w:lvl>
    <w:lvl w:ilvl="4" w:tplc="62888022">
      <w:start w:val="1"/>
      <w:numFmt w:val="bullet"/>
      <w:lvlText w:val="o"/>
      <w:lvlJc w:val="left"/>
      <w:pPr>
        <w:tabs>
          <w:tab w:val="num" w:pos="3600"/>
        </w:tabs>
        <w:ind w:left="3600" w:hanging="360"/>
      </w:pPr>
      <w:rPr>
        <w:rFonts w:ascii="Courier New" w:hAnsi="Courier New" w:hint="default"/>
      </w:rPr>
    </w:lvl>
    <w:lvl w:ilvl="5" w:tplc="316ED304">
      <w:start w:val="1"/>
      <w:numFmt w:val="bullet"/>
      <w:lvlText w:val=""/>
      <w:lvlJc w:val="left"/>
      <w:pPr>
        <w:tabs>
          <w:tab w:val="num" w:pos="4320"/>
        </w:tabs>
        <w:ind w:left="4320" w:hanging="360"/>
      </w:pPr>
      <w:rPr>
        <w:rFonts w:ascii="Wingdings" w:hAnsi="Wingdings" w:hint="default"/>
      </w:rPr>
    </w:lvl>
    <w:lvl w:ilvl="6" w:tplc="DD50F93E">
      <w:start w:val="1"/>
      <w:numFmt w:val="bullet"/>
      <w:lvlText w:val=""/>
      <w:lvlJc w:val="left"/>
      <w:pPr>
        <w:tabs>
          <w:tab w:val="num" w:pos="5040"/>
        </w:tabs>
        <w:ind w:left="5040" w:hanging="360"/>
      </w:pPr>
      <w:rPr>
        <w:rFonts w:ascii="Symbol" w:hAnsi="Symbol" w:hint="default"/>
      </w:rPr>
    </w:lvl>
    <w:lvl w:ilvl="7" w:tplc="7E62F6A4">
      <w:start w:val="1"/>
      <w:numFmt w:val="bullet"/>
      <w:lvlText w:val="o"/>
      <w:lvlJc w:val="left"/>
      <w:pPr>
        <w:tabs>
          <w:tab w:val="num" w:pos="5760"/>
        </w:tabs>
        <w:ind w:left="5760" w:hanging="360"/>
      </w:pPr>
      <w:rPr>
        <w:rFonts w:ascii="Courier New" w:hAnsi="Courier New" w:hint="default"/>
      </w:rPr>
    </w:lvl>
    <w:lvl w:ilvl="8" w:tplc="B7D88C0E">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5473D6"/>
    <w:multiLevelType w:val="hybridMultilevel"/>
    <w:tmpl w:val="FCDC38FA"/>
    <w:lvl w:ilvl="0" w:tplc="AE769412">
      <w:start w:val="1"/>
      <w:numFmt w:val="lowerLetter"/>
      <w:lvlText w:val="%1)"/>
      <w:lvlJc w:val="left"/>
      <w:pPr>
        <w:ind w:left="1125" w:hanging="360"/>
      </w:pPr>
      <w:rPr>
        <w:rFonts w:hint="default"/>
      </w:rPr>
    </w:lvl>
    <w:lvl w:ilvl="1" w:tplc="041B0019" w:tentative="1">
      <w:start w:val="1"/>
      <w:numFmt w:val="lowerLetter"/>
      <w:lvlText w:val="%2."/>
      <w:lvlJc w:val="left"/>
      <w:pPr>
        <w:ind w:left="1845" w:hanging="360"/>
      </w:pPr>
    </w:lvl>
    <w:lvl w:ilvl="2" w:tplc="041B001B" w:tentative="1">
      <w:start w:val="1"/>
      <w:numFmt w:val="lowerRoman"/>
      <w:lvlText w:val="%3."/>
      <w:lvlJc w:val="right"/>
      <w:pPr>
        <w:ind w:left="2565" w:hanging="180"/>
      </w:pPr>
    </w:lvl>
    <w:lvl w:ilvl="3" w:tplc="041B000F" w:tentative="1">
      <w:start w:val="1"/>
      <w:numFmt w:val="decimal"/>
      <w:lvlText w:val="%4."/>
      <w:lvlJc w:val="left"/>
      <w:pPr>
        <w:ind w:left="3285" w:hanging="360"/>
      </w:pPr>
    </w:lvl>
    <w:lvl w:ilvl="4" w:tplc="041B0019" w:tentative="1">
      <w:start w:val="1"/>
      <w:numFmt w:val="lowerLetter"/>
      <w:lvlText w:val="%5."/>
      <w:lvlJc w:val="left"/>
      <w:pPr>
        <w:ind w:left="4005" w:hanging="360"/>
      </w:pPr>
    </w:lvl>
    <w:lvl w:ilvl="5" w:tplc="041B001B" w:tentative="1">
      <w:start w:val="1"/>
      <w:numFmt w:val="lowerRoman"/>
      <w:lvlText w:val="%6."/>
      <w:lvlJc w:val="right"/>
      <w:pPr>
        <w:ind w:left="4725" w:hanging="180"/>
      </w:pPr>
    </w:lvl>
    <w:lvl w:ilvl="6" w:tplc="041B000F" w:tentative="1">
      <w:start w:val="1"/>
      <w:numFmt w:val="decimal"/>
      <w:lvlText w:val="%7."/>
      <w:lvlJc w:val="left"/>
      <w:pPr>
        <w:ind w:left="5445" w:hanging="360"/>
      </w:pPr>
    </w:lvl>
    <w:lvl w:ilvl="7" w:tplc="041B0019" w:tentative="1">
      <w:start w:val="1"/>
      <w:numFmt w:val="lowerLetter"/>
      <w:lvlText w:val="%8."/>
      <w:lvlJc w:val="left"/>
      <w:pPr>
        <w:ind w:left="6165" w:hanging="360"/>
      </w:pPr>
    </w:lvl>
    <w:lvl w:ilvl="8" w:tplc="041B001B" w:tentative="1">
      <w:start w:val="1"/>
      <w:numFmt w:val="lowerRoman"/>
      <w:lvlText w:val="%9."/>
      <w:lvlJc w:val="right"/>
      <w:pPr>
        <w:ind w:left="6885" w:hanging="180"/>
      </w:pPr>
    </w:lvl>
  </w:abstractNum>
  <w:abstractNum w:abstractNumId="23" w15:restartNumberingAfterBreak="0">
    <w:nsid w:val="35971DA2"/>
    <w:multiLevelType w:val="hybridMultilevel"/>
    <w:tmpl w:val="3130521E"/>
    <w:lvl w:ilvl="0" w:tplc="0405000F">
      <w:start w:val="1"/>
      <w:numFmt w:val="bullet"/>
      <w:pStyle w:val="Perex"/>
      <w:lvlText w:val="■"/>
      <w:lvlJc w:val="left"/>
      <w:pPr>
        <w:tabs>
          <w:tab w:val="num" w:pos="0"/>
        </w:tabs>
        <w:ind w:left="0" w:hanging="471"/>
      </w:pPr>
      <w:rPr>
        <w:rFonts w:ascii="Times New Roman" w:hAnsi="Times New Roman" w:cs="Times New Roman"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6E77051"/>
    <w:multiLevelType w:val="hybridMultilevel"/>
    <w:tmpl w:val="985EEAB2"/>
    <w:lvl w:ilvl="0" w:tplc="2DD236CA">
      <w:start w:val="1"/>
      <w:numFmt w:val="lowerLetter"/>
      <w:lvlText w:val="(%1)"/>
      <w:lvlJc w:val="left"/>
      <w:pPr>
        <w:ind w:left="1429" w:hanging="72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15:restartNumberingAfterBreak="0">
    <w:nsid w:val="39384E23"/>
    <w:multiLevelType w:val="multilevel"/>
    <w:tmpl w:val="A88A3BBC"/>
    <w:lvl w:ilvl="0">
      <w:start w:val="6"/>
      <w:numFmt w:val="decimal"/>
      <w:lvlText w:val="%1"/>
      <w:lvlJc w:val="left"/>
      <w:pPr>
        <w:ind w:left="435" w:hanging="435"/>
      </w:pPr>
      <w:rPr>
        <w:rFonts w:hint="default"/>
        <w:b/>
        <w:u w:val="none"/>
      </w:rPr>
    </w:lvl>
    <w:lvl w:ilvl="1">
      <w:start w:val="2"/>
      <w:numFmt w:val="decimal"/>
      <w:lvlText w:val="%1.%2"/>
      <w:lvlJc w:val="left"/>
      <w:pPr>
        <w:ind w:left="622" w:hanging="435"/>
      </w:pPr>
      <w:rPr>
        <w:rFonts w:hint="default"/>
        <w:b/>
        <w:u w:val="none"/>
      </w:rPr>
    </w:lvl>
    <w:lvl w:ilvl="2">
      <w:start w:val="4"/>
      <w:numFmt w:val="decimal"/>
      <w:lvlText w:val="%1.%2.%3"/>
      <w:lvlJc w:val="left"/>
      <w:pPr>
        <w:ind w:left="1094" w:hanging="720"/>
      </w:pPr>
      <w:rPr>
        <w:rFonts w:hint="default"/>
        <w:b/>
        <w:u w:val="none"/>
      </w:rPr>
    </w:lvl>
    <w:lvl w:ilvl="3">
      <w:start w:val="1"/>
      <w:numFmt w:val="decimal"/>
      <w:lvlText w:val="%1.%2.%3.%4"/>
      <w:lvlJc w:val="left"/>
      <w:pPr>
        <w:ind w:left="1281" w:hanging="720"/>
      </w:pPr>
      <w:rPr>
        <w:rFonts w:hint="default"/>
        <w:b/>
        <w:u w:val="none"/>
      </w:rPr>
    </w:lvl>
    <w:lvl w:ilvl="4">
      <w:start w:val="1"/>
      <w:numFmt w:val="decimal"/>
      <w:lvlText w:val="%1.%2.%3.%4.%5"/>
      <w:lvlJc w:val="left"/>
      <w:pPr>
        <w:ind w:left="1828" w:hanging="1080"/>
      </w:pPr>
      <w:rPr>
        <w:rFonts w:hint="default"/>
        <w:b/>
        <w:u w:val="none"/>
      </w:rPr>
    </w:lvl>
    <w:lvl w:ilvl="5">
      <w:start w:val="1"/>
      <w:numFmt w:val="decimal"/>
      <w:lvlText w:val="%1.%2.%3.%4.%5.%6"/>
      <w:lvlJc w:val="left"/>
      <w:pPr>
        <w:ind w:left="2015" w:hanging="1080"/>
      </w:pPr>
      <w:rPr>
        <w:rFonts w:hint="default"/>
        <w:b/>
        <w:u w:val="none"/>
      </w:rPr>
    </w:lvl>
    <w:lvl w:ilvl="6">
      <w:start w:val="1"/>
      <w:numFmt w:val="decimal"/>
      <w:lvlText w:val="%1.%2.%3.%4.%5.%6.%7"/>
      <w:lvlJc w:val="left"/>
      <w:pPr>
        <w:ind w:left="2562" w:hanging="1440"/>
      </w:pPr>
      <w:rPr>
        <w:rFonts w:hint="default"/>
        <w:b/>
        <w:u w:val="none"/>
      </w:rPr>
    </w:lvl>
    <w:lvl w:ilvl="7">
      <w:start w:val="1"/>
      <w:numFmt w:val="decimal"/>
      <w:lvlText w:val="%1.%2.%3.%4.%5.%6.%7.%8"/>
      <w:lvlJc w:val="left"/>
      <w:pPr>
        <w:ind w:left="2749" w:hanging="1440"/>
      </w:pPr>
      <w:rPr>
        <w:rFonts w:hint="default"/>
        <w:b/>
        <w:u w:val="none"/>
      </w:rPr>
    </w:lvl>
    <w:lvl w:ilvl="8">
      <w:start w:val="1"/>
      <w:numFmt w:val="decimal"/>
      <w:lvlText w:val="%1.%2.%3.%4.%5.%6.%7.%8.%9"/>
      <w:lvlJc w:val="left"/>
      <w:pPr>
        <w:ind w:left="2936" w:hanging="1440"/>
      </w:pPr>
      <w:rPr>
        <w:rFonts w:hint="default"/>
        <w:b/>
        <w:u w:val="none"/>
      </w:rPr>
    </w:lvl>
  </w:abstractNum>
  <w:abstractNum w:abstractNumId="26" w15:restartNumberingAfterBreak="0">
    <w:nsid w:val="3DCD14B8"/>
    <w:multiLevelType w:val="hybridMultilevel"/>
    <w:tmpl w:val="59C4456E"/>
    <w:lvl w:ilvl="0" w:tplc="6172B1B8">
      <w:start w:val="1"/>
      <w:numFmt w:val="lowerLetter"/>
      <w:lvlText w:val="(%1)"/>
      <w:lvlJc w:val="left"/>
      <w:pPr>
        <w:ind w:left="1065" w:hanging="360"/>
      </w:pPr>
      <w:rPr>
        <w:rFonts w:hint="default"/>
        <w:color w:val="auto"/>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27" w15:restartNumberingAfterBreak="0">
    <w:nsid w:val="3E143F13"/>
    <w:multiLevelType w:val="multilevel"/>
    <w:tmpl w:val="68ACEEC4"/>
    <w:lvl w:ilvl="0">
      <w:start w:val="1"/>
      <w:numFmt w:val="none"/>
      <w:lvlRestart w:val="0"/>
      <w:suff w:val="nothing"/>
      <w:lvlText w:val=""/>
      <w:lvlJc w:val="left"/>
      <w:pPr>
        <w:ind w:left="-721"/>
      </w:pPr>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Times New Roman" w:hAnsi="Times New Roman" w:cs="Times New Roman" w:hint="default"/>
        <w:b w:val="0"/>
        <w:i w:val="0"/>
        <w:sz w:val="22"/>
        <w:szCs w:val="22"/>
      </w:rPr>
    </w:lvl>
    <w:lvl w:ilvl="6">
      <w:start w:val="1"/>
      <w:numFmt w:val="none"/>
      <w:suff w:val="nothing"/>
      <w:lvlText w:val=""/>
      <w:lvlJc w:val="left"/>
      <w:pPr>
        <w:ind w:left="130"/>
      </w:pPr>
      <w:rPr>
        <w:rFonts w:cs="Times New Roman" w:hint="default"/>
      </w:rPr>
    </w:lvl>
    <w:lvl w:ilvl="7">
      <w:start w:val="1"/>
      <w:numFmt w:val="lowerLetter"/>
      <w:pStyle w:val="JKHeadL2Allcaps"/>
      <w:lvlText w:val="(%8)"/>
      <w:lvlJc w:val="left"/>
      <w:pPr>
        <w:tabs>
          <w:tab w:val="num" w:pos="980"/>
        </w:tabs>
        <w:ind w:left="980" w:hanging="850"/>
      </w:pPr>
      <w:rPr>
        <w:rFonts w:cs="Times New Roman" w:hint="default"/>
      </w:rPr>
    </w:lvl>
    <w:lvl w:ilvl="8">
      <w:start w:val="1"/>
      <w:numFmt w:val="lowerRoman"/>
      <w:pStyle w:val="JKHeadL3Bold"/>
      <w:lvlText w:val="(%9)"/>
      <w:lvlJc w:val="left"/>
      <w:pPr>
        <w:tabs>
          <w:tab w:val="num" w:pos="1831"/>
        </w:tabs>
        <w:ind w:left="1831" w:hanging="851"/>
      </w:pPr>
      <w:rPr>
        <w:rFonts w:cs="Times New Roman" w:hint="default"/>
      </w:rPr>
    </w:lvl>
  </w:abstractNum>
  <w:abstractNum w:abstractNumId="28" w15:restartNumberingAfterBreak="0">
    <w:nsid w:val="42655E62"/>
    <w:multiLevelType w:val="hybridMultilevel"/>
    <w:tmpl w:val="2304CD42"/>
    <w:lvl w:ilvl="0" w:tplc="6B88AD0A">
      <w:start w:val="2"/>
      <w:numFmt w:val="lowerLetter"/>
      <w:lvlText w:val="%1)"/>
      <w:lvlJc w:val="left"/>
      <w:pPr>
        <w:ind w:left="1470" w:hanging="360"/>
      </w:pPr>
      <w:rPr>
        <w:rFonts w:hint="default"/>
      </w:rPr>
    </w:lvl>
    <w:lvl w:ilvl="1" w:tplc="F29CFA10">
      <w:start w:val="1"/>
      <w:numFmt w:val="bullet"/>
      <w:lvlText w:val="-"/>
      <w:lvlJc w:val="left"/>
      <w:pPr>
        <w:ind w:left="2190" w:hanging="360"/>
      </w:pPr>
      <w:rPr>
        <w:rFonts w:ascii="Calibri" w:eastAsia="Times New Roman" w:hAnsi="Calibri" w:cs="Calibri" w:hint="default"/>
      </w:rPr>
    </w:lvl>
    <w:lvl w:ilvl="2" w:tplc="041B001B" w:tentative="1">
      <w:start w:val="1"/>
      <w:numFmt w:val="lowerRoman"/>
      <w:lvlText w:val="%3."/>
      <w:lvlJc w:val="right"/>
      <w:pPr>
        <w:ind w:left="2910" w:hanging="180"/>
      </w:pPr>
    </w:lvl>
    <w:lvl w:ilvl="3" w:tplc="041B000F" w:tentative="1">
      <w:start w:val="1"/>
      <w:numFmt w:val="decimal"/>
      <w:lvlText w:val="%4."/>
      <w:lvlJc w:val="left"/>
      <w:pPr>
        <w:ind w:left="3630" w:hanging="360"/>
      </w:pPr>
    </w:lvl>
    <w:lvl w:ilvl="4" w:tplc="041B0019" w:tentative="1">
      <w:start w:val="1"/>
      <w:numFmt w:val="lowerLetter"/>
      <w:lvlText w:val="%5."/>
      <w:lvlJc w:val="left"/>
      <w:pPr>
        <w:ind w:left="4350" w:hanging="360"/>
      </w:pPr>
    </w:lvl>
    <w:lvl w:ilvl="5" w:tplc="041B001B" w:tentative="1">
      <w:start w:val="1"/>
      <w:numFmt w:val="lowerRoman"/>
      <w:lvlText w:val="%6."/>
      <w:lvlJc w:val="right"/>
      <w:pPr>
        <w:ind w:left="5070" w:hanging="180"/>
      </w:pPr>
    </w:lvl>
    <w:lvl w:ilvl="6" w:tplc="041B000F" w:tentative="1">
      <w:start w:val="1"/>
      <w:numFmt w:val="decimal"/>
      <w:lvlText w:val="%7."/>
      <w:lvlJc w:val="left"/>
      <w:pPr>
        <w:ind w:left="5790" w:hanging="360"/>
      </w:pPr>
    </w:lvl>
    <w:lvl w:ilvl="7" w:tplc="041B0019" w:tentative="1">
      <w:start w:val="1"/>
      <w:numFmt w:val="lowerLetter"/>
      <w:lvlText w:val="%8."/>
      <w:lvlJc w:val="left"/>
      <w:pPr>
        <w:ind w:left="6510" w:hanging="360"/>
      </w:pPr>
    </w:lvl>
    <w:lvl w:ilvl="8" w:tplc="041B001B" w:tentative="1">
      <w:start w:val="1"/>
      <w:numFmt w:val="lowerRoman"/>
      <w:lvlText w:val="%9."/>
      <w:lvlJc w:val="right"/>
      <w:pPr>
        <w:ind w:left="7230" w:hanging="180"/>
      </w:pPr>
    </w:lvl>
  </w:abstractNum>
  <w:abstractNum w:abstractNumId="29" w15:restartNumberingAfterBreak="0">
    <w:nsid w:val="432E0CE7"/>
    <w:multiLevelType w:val="hybridMultilevel"/>
    <w:tmpl w:val="3252F788"/>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34B6835"/>
    <w:multiLevelType w:val="hybridMultilevel"/>
    <w:tmpl w:val="2E62E4CA"/>
    <w:lvl w:ilvl="0" w:tplc="B0F43000">
      <w:numFmt w:val="bullet"/>
      <w:lvlText w:val="-"/>
      <w:lvlJc w:val="left"/>
      <w:pPr>
        <w:ind w:left="1428" w:hanging="360"/>
      </w:pPr>
      <w:rPr>
        <w:rFonts w:ascii="Arial Narrow" w:eastAsia="Calibri" w:hAnsi="Arial Narrow" w:cs="Arial" w:hint="default"/>
      </w:rPr>
    </w:lvl>
    <w:lvl w:ilvl="1" w:tplc="041B0003">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1" w15:restartNumberingAfterBreak="0">
    <w:nsid w:val="44CE4842"/>
    <w:multiLevelType w:val="multilevel"/>
    <w:tmpl w:val="8230DABE"/>
    <w:lvl w:ilvl="0">
      <w:start w:val="15"/>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CCA1518"/>
    <w:multiLevelType w:val="hybridMultilevel"/>
    <w:tmpl w:val="3EC22A72"/>
    <w:lvl w:ilvl="0" w:tplc="AA309CD0">
      <w:start w:val="1"/>
      <w:numFmt w:val="lowerLetter"/>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33" w15:restartNumberingAfterBreak="0">
    <w:nsid w:val="4D1B4070"/>
    <w:multiLevelType w:val="hybridMultilevel"/>
    <w:tmpl w:val="5F243C30"/>
    <w:lvl w:ilvl="0" w:tplc="5A4A2A92">
      <w:start w:val="1"/>
      <w:numFmt w:val="lowerLetter"/>
      <w:lvlText w:val="%1)"/>
      <w:lvlJc w:val="left"/>
      <w:pPr>
        <w:ind w:left="720" w:hanging="360"/>
      </w:pPr>
      <w:rPr>
        <w:rFonts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214118A"/>
    <w:multiLevelType w:val="multilevel"/>
    <w:tmpl w:val="DD5C9AEE"/>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43C3D95"/>
    <w:multiLevelType w:val="hybridMultilevel"/>
    <w:tmpl w:val="3252F788"/>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4DF423C"/>
    <w:multiLevelType w:val="multilevel"/>
    <w:tmpl w:val="E1C6F3A4"/>
    <w:lvl w:ilvl="0">
      <w:start w:val="1"/>
      <w:numFmt w:val="ordinal"/>
      <w:lvlText w:val="%1"/>
      <w:lvlJc w:val="left"/>
      <w:pPr>
        <w:tabs>
          <w:tab w:val="num" w:pos="720"/>
        </w:tabs>
        <w:ind w:left="397" w:hanging="397"/>
      </w:pPr>
      <w:rPr>
        <w:rFonts w:ascii="Arial" w:hAnsi="Arial" w:cs="Times New Roman" w:hint="default"/>
        <w:b w:val="0"/>
        <w:i w:val="0"/>
        <w:sz w:val="20"/>
      </w:rPr>
    </w:lvl>
    <w:lvl w:ilvl="1">
      <w:start w:val="1"/>
      <w:numFmt w:val="lowerLetter"/>
      <w:lvlText w:val="%2)"/>
      <w:lvlJc w:val="left"/>
      <w:pPr>
        <w:tabs>
          <w:tab w:val="num" w:pos="794"/>
        </w:tabs>
        <w:ind w:left="794" w:hanging="397"/>
      </w:pPr>
      <w:rPr>
        <w:rFonts w:ascii="Arial" w:hAnsi="Arial" w:cs="Times New Roman" w:hint="default"/>
        <w:b w:val="0"/>
        <w:i w:val="0"/>
        <w:sz w:val="20"/>
      </w:rPr>
    </w:lvl>
    <w:lvl w:ilvl="2">
      <w:start w:val="1"/>
      <w:numFmt w:val="bullet"/>
      <w:pStyle w:val="cislseznam14"/>
      <w:lvlText w:val="-"/>
      <w:lvlJc w:val="left"/>
      <w:pPr>
        <w:tabs>
          <w:tab w:val="num" w:pos="1191"/>
        </w:tabs>
        <w:ind w:left="1191" w:hanging="397"/>
      </w:pPr>
      <w:rPr>
        <w:rFonts w:ascii="Times New Roman" w:hint="default"/>
      </w:rPr>
    </w:lvl>
    <w:lvl w:ilvl="3">
      <w:start w:val="1"/>
      <w:numFmt w:val="bullet"/>
      <w:pStyle w:val="cislseznam14"/>
      <w:suff w:val="space"/>
      <w:lvlText w:val="-"/>
      <w:lvlJc w:val="left"/>
      <w:pPr>
        <w:ind w:left="1588" w:hanging="397"/>
      </w:pPr>
      <w:rPr>
        <w:rFonts w:hint="default"/>
        <w:sz w:val="20"/>
      </w:rPr>
    </w:lvl>
    <w:lvl w:ilvl="4">
      <w:start w:val="1"/>
      <w:numFmt w:val="none"/>
      <w:lvlText w:val=" "/>
      <w:lvlJc w:val="left"/>
      <w:pPr>
        <w:tabs>
          <w:tab w:val="num" w:pos="794"/>
        </w:tabs>
        <w:ind w:left="794" w:hanging="397"/>
      </w:pPr>
      <w:rPr>
        <w:rFonts w:cs="Times New Roman" w:hint="default"/>
      </w:rPr>
    </w:lvl>
    <w:lvl w:ilvl="5">
      <w:start w:val="1"/>
      <w:numFmt w:val="ordinal"/>
      <w:lvlText w:val="%6"/>
      <w:lvlJc w:val="left"/>
      <w:pPr>
        <w:tabs>
          <w:tab w:val="num" w:pos="1514"/>
        </w:tabs>
        <w:ind w:left="1191" w:hanging="397"/>
      </w:pPr>
      <w:rPr>
        <w:rFonts w:ascii="Arial" w:hAnsi="Arial" w:cs="Times New Roman" w:hint="default"/>
        <w:b w:val="0"/>
        <w:i w:val="0"/>
        <w:sz w:val="20"/>
      </w:rPr>
    </w:lvl>
    <w:lvl w:ilvl="6">
      <w:start w:val="1"/>
      <w:numFmt w:val="none"/>
      <w:lvlText w:val="%7"/>
      <w:lvlJc w:val="left"/>
      <w:pPr>
        <w:tabs>
          <w:tab w:val="num" w:pos="1191"/>
        </w:tabs>
        <w:ind w:left="1191" w:hanging="397"/>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7" w15:restartNumberingAfterBreak="0">
    <w:nsid w:val="58F572F0"/>
    <w:multiLevelType w:val="multilevel"/>
    <w:tmpl w:val="3E5CB8FA"/>
    <w:lvl w:ilvl="0">
      <w:start w:val="10"/>
      <w:numFmt w:val="decimal"/>
      <w:lvlText w:val="%1"/>
      <w:lvlJc w:val="left"/>
      <w:pPr>
        <w:ind w:left="375" w:hanging="375"/>
      </w:pPr>
      <w:rPr>
        <w:rFonts w:hint="default"/>
      </w:rPr>
    </w:lvl>
    <w:lvl w:ilvl="1">
      <w:start w:val="8"/>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59FE2E48"/>
    <w:multiLevelType w:val="hybridMultilevel"/>
    <w:tmpl w:val="7A464E7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A3B4E7B"/>
    <w:multiLevelType w:val="hybridMultilevel"/>
    <w:tmpl w:val="B8B0E90E"/>
    <w:lvl w:ilvl="0" w:tplc="041B0017">
      <w:start w:val="1"/>
      <w:numFmt w:val="lowerLetter"/>
      <w:lvlText w:val="%1)"/>
      <w:lvlJc w:val="left"/>
      <w:pPr>
        <w:ind w:left="1470" w:hanging="360"/>
      </w:pPr>
    </w:lvl>
    <w:lvl w:ilvl="1" w:tplc="041B0019" w:tentative="1">
      <w:start w:val="1"/>
      <w:numFmt w:val="lowerLetter"/>
      <w:lvlText w:val="%2."/>
      <w:lvlJc w:val="left"/>
      <w:pPr>
        <w:ind w:left="2190" w:hanging="360"/>
      </w:pPr>
    </w:lvl>
    <w:lvl w:ilvl="2" w:tplc="041B001B" w:tentative="1">
      <w:start w:val="1"/>
      <w:numFmt w:val="lowerRoman"/>
      <w:lvlText w:val="%3."/>
      <w:lvlJc w:val="right"/>
      <w:pPr>
        <w:ind w:left="2910" w:hanging="180"/>
      </w:pPr>
    </w:lvl>
    <w:lvl w:ilvl="3" w:tplc="041B000F" w:tentative="1">
      <w:start w:val="1"/>
      <w:numFmt w:val="decimal"/>
      <w:lvlText w:val="%4."/>
      <w:lvlJc w:val="left"/>
      <w:pPr>
        <w:ind w:left="3630" w:hanging="360"/>
      </w:pPr>
    </w:lvl>
    <w:lvl w:ilvl="4" w:tplc="041B0019" w:tentative="1">
      <w:start w:val="1"/>
      <w:numFmt w:val="lowerLetter"/>
      <w:lvlText w:val="%5."/>
      <w:lvlJc w:val="left"/>
      <w:pPr>
        <w:ind w:left="4350" w:hanging="360"/>
      </w:pPr>
    </w:lvl>
    <w:lvl w:ilvl="5" w:tplc="041B001B" w:tentative="1">
      <w:start w:val="1"/>
      <w:numFmt w:val="lowerRoman"/>
      <w:lvlText w:val="%6."/>
      <w:lvlJc w:val="right"/>
      <w:pPr>
        <w:ind w:left="5070" w:hanging="180"/>
      </w:pPr>
    </w:lvl>
    <w:lvl w:ilvl="6" w:tplc="041B000F" w:tentative="1">
      <w:start w:val="1"/>
      <w:numFmt w:val="decimal"/>
      <w:lvlText w:val="%7."/>
      <w:lvlJc w:val="left"/>
      <w:pPr>
        <w:ind w:left="5790" w:hanging="360"/>
      </w:pPr>
    </w:lvl>
    <w:lvl w:ilvl="7" w:tplc="041B0019" w:tentative="1">
      <w:start w:val="1"/>
      <w:numFmt w:val="lowerLetter"/>
      <w:lvlText w:val="%8."/>
      <w:lvlJc w:val="left"/>
      <w:pPr>
        <w:ind w:left="6510" w:hanging="360"/>
      </w:pPr>
    </w:lvl>
    <w:lvl w:ilvl="8" w:tplc="041B001B" w:tentative="1">
      <w:start w:val="1"/>
      <w:numFmt w:val="lowerRoman"/>
      <w:lvlText w:val="%9."/>
      <w:lvlJc w:val="right"/>
      <w:pPr>
        <w:ind w:left="7230" w:hanging="180"/>
      </w:pPr>
    </w:lvl>
  </w:abstractNum>
  <w:abstractNum w:abstractNumId="40" w15:restartNumberingAfterBreak="0">
    <w:nsid w:val="5E360A74"/>
    <w:multiLevelType w:val="hybridMultilevel"/>
    <w:tmpl w:val="5FA48A6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3352890"/>
    <w:multiLevelType w:val="multilevel"/>
    <w:tmpl w:val="C02866C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63981020"/>
    <w:multiLevelType w:val="multilevel"/>
    <w:tmpl w:val="9648D79E"/>
    <w:lvl w:ilvl="0">
      <w:start w:val="6"/>
      <w:numFmt w:val="decimal"/>
      <w:lvlText w:val="%1"/>
      <w:lvlJc w:val="left"/>
      <w:pPr>
        <w:ind w:left="600" w:hanging="600"/>
      </w:pPr>
      <w:rPr>
        <w:rFonts w:hint="default"/>
      </w:rPr>
    </w:lvl>
    <w:lvl w:ilvl="1">
      <w:start w:val="2"/>
      <w:numFmt w:val="decimal"/>
      <w:lvlText w:val="%1.%2"/>
      <w:lvlJc w:val="left"/>
      <w:pPr>
        <w:ind w:left="724" w:hanging="600"/>
      </w:pPr>
      <w:rPr>
        <w:rFonts w:hint="default"/>
      </w:rPr>
    </w:lvl>
    <w:lvl w:ilvl="2">
      <w:start w:val="4"/>
      <w:numFmt w:val="decimal"/>
      <w:lvlText w:val="%1.%2.%3"/>
      <w:lvlJc w:val="left"/>
      <w:pPr>
        <w:ind w:left="968" w:hanging="720"/>
      </w:pPr>
      <w:rPr>
        <w:rFonts w:hint="default"/>
      </w:rPr>
    </w:lvl>
    <w:lvl w:ilvl="3">
      <w:start w:val="2"/>
      <w:numFmt w:val="decimal"/>
      <w:lvlText w:val="%1.%2.%3.%4"/>
      <w:lvlJc w:val="left"/>
      <w:pPr>
        <w:ind w:left="1092" w:hanging="720"/>
      </w:pPr>
      <w:rPr>
        <w:rFonts w:hint="default"/>
      </w:rPr>
    </w:lvl>
    <w:lvl w:ilvl="4">
      <w:start w:val="1"/>
      <w:numFmt w:val="decimal"/>
      <w:lvlText w:val="%1.%2.%3.%4.%5"/>
      <w:lvlJc w:val="left"/>
      <w:pPr>
        <w:ind w:left="1576" w:hanging="1080"/>
      </w:pPr>
      <w:rPr>
        <w:rFonts w:hint="default"/>
      </w:rPr>
    </w:lvl>
    <w:lvl w:ilvl="5">
      <w:start w:val="1"/>
      <w:numFmt w:val="decimal"/>
      <w:lvlText w:val="%1.%2.%3.%4.%5.%6"/>
      <w:lvlJc w:val="left"/>
      <w:pPr>
        <w:ind w:left="1700" w:hanging="1080"/>
      </w:pPr>
      <w:rPr>
        <w:rFonts w:hint="default"/>
      </w:rPr>
    </w:lvl>
    <w:lvl w:ilvl="6">
      <w:start w:val="1"/>
      <w:numFmt w:val="decimal"/>
      <w:lvlText w:val="%1.%2.%3.%4.%5.%6.%7"/>
      <w:lvlJc w:val="left"/>
      <w:pPr>
        <w:ind w:left="2184" w:hanging="1440"/>
      </w:pPr>
      <w:rPr>
        <w:rFonts w:hint="default"/>
      </w:rPr>
    </w:lvl>
    <w:lvl w:ilvl="7">
      <w:start w:val="1"/>
      <w:numFmt w:val="decimal"/>
      <w:lvlText w:val="%1.%2.%3.%4.%5.%6.%7.%8"/>
      <w:lvlJc w:val="left"/>
      <w:pPr>
        <w:ind w:left="2308" w:hanging="1440"/>
      </w:pPr>
      <w:rPr>
        <w:rFonts w:hint="default"/>
      </w:rPr>
    </w:lvl>
    <w:lvl w:ilvl="8">
      <w:start w:val="1"/>
      <w:numFmt w:val="decimal"/>
      <w:lvlText w:val="%1.%2.%3.%4.%5.%6.%7.%8.%9"/>
      <w:lvlJc w:val="left"/>
      <w:pPr>
        <w:ind w:left="2432" w:hanging="1440"/>
      </w:pPr>
      <w:rPr>
        <w:rFonts w:hint="default"/>
      </w:rPr>
    </w:lvl>
  </w:abstractNum>
  <w:abstractNum w:abstractNumId="43" w15:restartNumberingAfterBreak="0">
    <w:nsid w:val="6B35256B"/>
    <w:multiLevelType w:val="hybridMultilevel"/>
    <w:tmpl w:val="C05ADC9E"/>
    <w:lvl w:ilvl="0" w:tplc="33C44628">
      <w:start w:val="1"/>
      <w:numFmt w:val="lowerLetter"/>
      <w:lvlText w:val="%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6BB541B0"/>
    <w:multiLevelType w:val="hybridMultilevel"/>
    <w:tmpl w:val="8B6E674C"/>
    <w:lvl w:ilvl="0" w:tplc="B6289396">
      <w:start w:val="1"/>
      <w:numFmt w:val="lowerRoman"/>
      <w:lvlText w:val="(%1)"/>
      <w:lvlJc w:val="left"/>
      <w:pPr>
        <w:ind w:left="2149" w:hanging="720"/>
      </w:pPr>
      <w:rPr>
        <w:rFonts w:hint="default"/>
      </w:rPr>
    </w:lvl>
    <w:lvl w:ilvl="1" w:tplc="041B0019" w:tentative="1">
      <w:start w:val="1"/>
      <w:numFmt w:val="lowerLetter"/>
      <w:lvlText w:val="%2."/>
      <w:lvlJc w:val="left"/>
      <w:pPr>
        <w:ind w:left="2509" w:hanging="360"/>
      </w:pPr>
    </w:lvl>
    <w:lvl w:ilvl="2" w:tplc="041B001B" w:tentative="1">
      <w:start w:val="1"/>
      <w:numFmt w:val="lowerRoman"/>
      <w:lvlText w:val="%3."/>
      <w:lvlJc w:val="right"/>
      <w:pPr>
        <w:ind w:left="3229" w:hanging="180"/>
      </w:pPr>
    </w:lvl>
    <w:lvl w:ilvl="3" w:tplc="041B000F" w:tentative="1">
      <w:start w:val="1"/>
      <w:numFmt w:val="decimal"/>
      <w:lvlText w:val="%4."/>
      <w:lvlJc w:val="left"/>
      <w:pPr>
        <w:ind w:left="3949" w:hanging="360"/>
      </w:pPr>
    </w:lvl>
    <w:lvl w:ilvl="4" w:tplc="041B0019" w:tentative="1">
      <w:start w:val="1"/>
      <w:numFmt w:val="lowerLetter"/>
      <w:lvlText w:val="%5."/>
      <w:lvlJc w:val="left"/>
      <w:pPr>
        <w:ind w:left="4669" w:hanging="360"/>
      </w:pPr>
    </w:lvl>
    <w:lvl w:ilvl="5" w:tplc="041B001B" w:tentative="1">
      <w:start w:val="1"/>
      <w:numFmt w:val="lowerRoman"/>
      <w:lvlText w:val="%6."/>
      <w:lvlJc w:val="right"/>
      <w:pPr>
        <w:ind w:left="5389" w:hanging="180"/>
      </w:pPr>
    </w:lvl>
    <w:lvl w:ilvl="6" w:tplc="041B000F" w:tentative="1">
      <w:start w:val="1"/>
      <w:numFmt w:val="decimal"/>
      <w:lvlText w:val="%7."/>
      <w:lvlJc w:val="left"/>
      <w:pPr>
        <w:ind w:left="6109" w:hanging="360"/>
      </w:pPr>
    </w:lvl>
    <w:lvl w:ilvl="7" w:tplc="041B0019" w:tentative="1">
      <w:start w:val="1"/>
      <w:numFmt w:val="lowerLetter"/>
      <w:lvlText w:val="%8."/>
      <w:lvlJc w:val="left"/>
      <w:pPr>
        <w:ind w:left="6829" w:hanging="360"/>
      </w:pPr>
    </w:lvl>
    <w:lvl w:ilvl="8" w:tplc="041B001B" w:tentative="1">
      <w:start w:val="1"/>
      <w:numFmt w:val="lowerRoman"/>
      <w:lvlText w:val="%9."/>
      <w:lvlJc w:val="right"/>
      <w:pPr>
        <w:ind w:left="7549" w:hanging="180"/>
      </w:pPr>
    </w:lvl>
  </w:abstractNum>
  <w:abstractNum w:abstractNumId="45" w15:restartNumberingAfterBreak="0">
    <w:nsid w:val="6F74080C"/>
    <w:multiLevelType w:val="hybridMultilevel"/>
    <w:tmpl w:val="52145DA2"/>
    <w:lvl w:ilvl="0" w:tplc="ADA63FA0">
      <w:start w:val="1"/>
      <w:numFmt w:val="decimal"/>
      <w:pStyle w:val="Normalnyislovany"/>
      <w:lvlText w:val="%1."/>
      <w:lvlJc w:val="left"/>
      <w:pPr>
        <w:ind w:left="360" w:hanging="360"/>
      </w:pPr>
      <w:rPr>
        <w:b/>
        <w:i w:val="0"/>
        <w:strike w:val="0"/>
        <w:color w:val="000000"/>
      </w:rPr>
    </w:lvl>
    <w:lvl w:ilvl="1" w:tplc="041B0019">
      <w:start w:val="1"/>
      <w:numFmt w:val="lowerLetter"/>
      <w:lvlText w:val="%2."/>
      <w:lvlJc w:val="left"/>
      <w:pPr>
        <w:ind w:left="370" w:hanging="360"/>
      </w:pPr>
    </w:lvl>
    <w:lvl w:ilvl="2" w:tplc="01CE897A">
      <w:start w:val="1"/>
      <w:numFmt w:val="lowerLetter"/>
      <w:lvlText w:val="%3)"/>
      <w:lvlJc w:val="left"/>
      <w:pPr>
        <w:ind w:left="1270" w:hanging="360"/>
      </w:pPr>
      <w:rPr>
        <w:rFonts w:ascii="Times New Roman" w:eastAsia="Times New Roman" w:hAnsi="Times New Roman" w:cs="Times New Roman"/>
      </w:rPr>
    </w:lvl>
    <w:lvl w:ilvl="3" w:tplc="041B000F" w:tentative="1">
      <w:start w:val="1"/>
      <w:numFmt w:val="decimal"/>
      <w:lvlText w:val="%4."/>
      <w:lvlJc w:val="left"/>
      <w:pPr>
        <w:ind w:left="1810" w:hanging="360"/>
      </w:pPr>
    </w:lvl>
    <w:lvl w:ilvl="4" w:tplc="041B0019" w:tentative="1">
      <w:start w:val="1"/>
      <w:numFmt w:val="lowerLetter"/>
      <w:lvlText w:val="%5."/>
      <w:lvlJc w:val="left"/>
      <w:pPr>
        <w:ind w:left="2530" w:hanging="360"/>
      </w:pPr>
    </w:lvl>
    <w:lvl w:ilvl="5" w:tplc="041B001B" w:tentative="1">
      <w:start w:val="1"/>
      <w:numFmt w:val="lowerRoman"/>
      <w:lvlText w:val="%6."/>
      <w:lvlJc w:val="right"/>
      <w:pPr>
        <w:ind w:left="3250" w:hanging="180"/>
      </w:pPr>
    </w:lvl>
    <w:lvl w:ilvl="6" w:tplc="041B000F" w:tentative="1">
      <w:start w:val="1"/>
      <w:numFmt w:val="decimal"/>
      <w:lvlText w:val="%7."/>
      <w:lvlJc w:val="left"/>
      <w:pPr>
        <w:ind w:left="3970" w:hanging="360"/>
      </w:pPr>
    </w:lvl>
    <w:lvl w:ilvl="7" w:tplc="041B0019" w:tentative="1">
      <w:start w:val="1"/>
      <w:numFmt w:val="lowerLetter"/>
      <w:lvlText w:val="%8."/>
      <w:lvlJc w:val="left"/>
      <w:pPr>
        <w:ind w:left="4690" w:hanging="360"/>
      </w:pPr>
    </w:lvl>
    <w:lvl w:ilvl="8" w:tplc="041B001B" w:tentative="1">
      <w:start w:val="1"/>
      <w:numFmt w:val="lowerRoman"/>
      <w:lvlText w:val="%9."/>
      <w:lvlJc w:val="right"/>
      <w:pPr>
        <w:ind w:left="5410" w:hanging="180"/>
      </w:pPr>
    </w:lvl>
  </w:abstractNum>
  <w:abstractNum w:abstractNumId="46"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47" w15:restartNumberingAfterBreak="0">
    <w:nsid w:val="70CC07B8"/>
    <w:multiLevelType w:val="hybridMultilevel"/>
    <w:tmpl w:val="03FE81C6"/>
    <w:lvl w:ilvl="0" w:tplc="0964833C">
      <w:start w:val="1"/>
      <w:numFmt w:val="lowerLetter"/>
      <w:lvlText w:val="%1)"/>
      <w:lvlJc w:val="left"/>
      <w:pPr>
        <w:ind w:left="734" w:hanging="360"/>
      </w:pPr>
      <w:rPr>
        <w:rFonts w:hint="default"/>
      </w:rPr>
    </w:lvl>
    <w:lvl w:ilvl="1" w:tplc="041B0019" w:tentative="1">
      <w:start w:val="1"/>
      <w:numFmt w:val="lowerLetter"/>
      <w:lvlText w:val="%2."/>
      <w:lvlJc w:val="left"/>
      <w:pPr>
        <w:ind w:left="1454" w:hanging="360"/>
      </w:pPr>
    </w:lvl>
    <w:lvl w:ilvl="2" w:tplc="041B001B" w:tentative="1">
      <w:start w:val="1"/>
      <w:numFmt w:val="lowerRoman"/>
      <w:lvlText w:val="%3."/>
      <w:lvlJc w:val="right"/>
      <w:pPr>
        <w:ind w:left="2174" w:hanging="180"/>
      </w:pPr>
    </w:lvl>
    <w:lvl w:ilvl="3" w:tplc="041B000F" w:tentative="1">
      <w:start w:val="1"/>
      <w:numFmt w:val="decimal"/>
      <w:lvlText w:val="%4."/>
      <w:lvlJc w:val="left"/>
      <w:pPr>
        <w:ind w:left="2894" w:hanging="360"/>
      </w:pPr>
    </w:lvl>
    <w:lvl w:ilvl="4" w:tplc="041B0019" w:tentative="1">
      <w:start w:val="1"/>
      <w:numFmt w:val="lowerLetter"/>
      <w:lvlText w:val="%5."/>
      <w:lvlJc w:val="left"/>
      <w:pPr>
        <w:ind w:left="3614" w:hanging="360"/>
      </w:pPr>
    </w:lvl>
    <w:lvl w:ilvl="5" w:tplc="041B001B" w:tentative="1">
      <w:start w:val="1"/>
      <w:numFmt w:val="lowerRoman"/>
      <w:lvlText w:val="%6."/>
      <w:lvlJc w:val="right"/>
      <w:pPr>
        <w:ind w:left="4334" w:hanging="180"/>
      </w:pPr>
    </w:lvl>
    <w:lvl w:ilvl="6" w:tplc="041B000F" w:tentative="1">
      <w:start w:val="1"/>
      <w:numFmt w:val="decimal"/>
      <w:lvlText w:val="%7."/>
      <w:lvlJc w:val="left"/>
      <w:pPr>
        <w:ind w:left="5054" w:hanging="360"/>
      </w:pPr>
    </w:lvl>
    <w:lvl w:ilvl="7" w:tplc="041B0019" w:tentative="1">
      <w:start w:val="1"/>
      <w:numFmt w:val="lowerLetter"/>
      <w:lvlText w:val="%8."/>
      <w:lvlJc w:val="left"/>
      <w:pPr>
        <w:ind w:left="5774" w:hanging="360"/>
      </w:pPr>
    </w:lvl>
    <w:lvl w:ilvl="8" w:tplc="041B001B" w:tentative="1">
      <w:start w:val="1"/>
      <w:numFmt w:val="lowerRoman"/>
      <w:lvlText w:val="%9."/>
      <w:lvlJc w:val="right"/>
      <w:pPr>
        <w:ind w:left="6494" w:hanging="180"/>
      </w:pPr>
    </w:lvl>
  </w:abstractNum>
  <w:abstractNum w:abstractNumId="48" w15:restartNumberingAfterBreak="0">
    <w:nsid w:val="74053BAA"/>
    <w:multiLevelType w:val="hybridMultilevel"/>
    <w:tmpl w:val="5C000164"/>
    <w:lvl w:ilvl="0" w:tplc="C2ACD61C">
      <w:start w:val="1"/>
      <w:numFmt w:val="lowerLetter"/>
      <w:lvlText w:val="(%1)"/>
      <w:lvlJc w:val="left"/>
      <w:pPr>
        <w:ind w:left="720" w:hanging="360"/>
      </w:pPr>
      <w:rPr>
        <w:rFonts w:hint="default"/>
        <w:b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752B4A09"/>
    <w:multiLevelType w:val="hybridMultilevel"/>
    <w:tmpl w:val="B30C609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75905B84"/>
    <w:multiLevelType w:val="multilevel"/>
    <w:tmpl w:val="FA6CA564"/>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Arial" w:hAnsi="Arial" w:cs="Arial" w:hint="default"/>
        <w:b/>
        <w:i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1" w15:restartNumberingAfterBreak="0">
    <w:nsid w:val="7CF75977"/>
    <w:multiLevelType w:val="hybridMultilevel"/>
    <w:tmpl w:val="B1823E2A"/>
    <w:lvl w:ilvl="0" w:tplc="A9FA7890">
      <w:start w:val="1"/>
      <w:numFmt w:val="lowerRoman"/>
      <w:lvlText w:val="%1)"/>
      <w:lvlJc w:val="left"/>
      <w:pPr>
        <w:ind w:left="1500" w:hanging="72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7"/>
  </w:num>
  <w:num w:numId="2">
    <w:abstractNumId w:val="36"/>
  </w:num>
  <w:num w:numId="3">
    <w:abstractNumId w:val="21"/>
  </w:num>
  <w:num w:numId="4">
    <w:abstractNumId w:val="27"/>
  </w:num>
  <w:num w:numId="5">
    <w:abstractNumId w:val="23"/>
  </w:num>
  <w:num w:numId="6">
    <w:abstractNumId w:val="46"/>
  </w:num>
  <w:num w:numId="7">
    <w:abstractNumId w:val="24"/>
  </w:num>
  <w:num w:numId="8">
    <w:abstractNumId w:val="50"/>
  </w:num>
  <w:num w:numId="9">
    <w:abstractNumId w:val="44"/>
  </w:num>
  <w:num w:numId="10">
    <w:abstractNumId w:val="29"/>
  </w:num>
  <w:num w:numId="11">
    <w:abstractNumId w:val="5"/>
  </w:num>
  <w:num w:numId="12">
    <w:abstractNumId w:val="22"/>
  </w:num>
  <w:num w:numId="13">
    <w:abstractNumId w:val="7"/>
  </w:num>
  <w:num w:numId="14">
    <w:abstractNumId w:val="38"/>
  </w:num>
  <w:num w:numId="15">
    <w:abstractNumId w:val="25"/>
  </w:num>
  <w:num w:numId="16">
    <w:abstractNumId w:val="42"/>
  </w:num>
  <w:num w:numId="17">
    <w:abstractNumId w:val="41"/>
  </w:num>
  <w:num w:numId="18">
    <w:abstractNumId w:val="8"/>
  </w:num>
  <w:num w:numId="19">
    <w:abstractNumId w:val="4"/>
  </w:num>
  <w:num w:numId="20">
    <w:abstractNumId w:val="37"/>
  </w:num>
  <w:num w:numId="21">
    <w:abstractNumId w:val="2"/>
  </w:num>
  <w:num w:numId="22">
    <w:abstractNumId w:val="20"/>
  </w:num>
  <w:num w:numId="23">
    <w:abstractNumId w:val="34"/>
  </w:num>
  <w:num w:numId="24">
    <w:abstractNumId w:val="14"/>
  </w:num>
  <w:num w:numId="25">
    <w:abstractNumId w:val="3"/>
  </w:num>
  <w:num w:numId="26">
    <w:abstractNumId w:val="51"/>
  </w:num>
  <w:num w:numId="27">
    <w:abstractNumId w:val="6"/>
  </w:num>
  <w:num w:numId="28">
    <w:abstractNumId w:val="45"/>
  </w:num>
  <w:num w:numId="29">
    <w:abstractNumId w:val="40"/>
  </w:num>
  <w:num w:numId="30">
    <w:abstractNumId w:val="47"/>
  </w:num>
  <w:num w:numId="31">
    <w:abstractNumId w:val="49"/>
  </w:num>
  <w:num w:numId="32">
    <w:abstractNumId w:val="43"/>
  </w:num>
  <w:num w:numId="33">
    <w:abstractNumId w:val="9"/>
  </w:num>
  <w:num w:numId="34">
    <w:abstractNumId w:val="11"/>
    <w:lvlOverride w:ilvl="0">
      <w:startOverride w:val="9"/>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9"/>
  </w:num>
  <w:num w:numId="36">
    <w:abstractNumId w:val="28"/>
  </w:num>
  <w:num w:numId="37">
    <w:abstractNumId w:val="10"/>
  </w:num>
  <w:num w:numId="38">
    <w:abstractNumId w:val="1"/>
  </w:num>
  <w:num w:numId="39">
    <w:abstractNumId w:val="15"/>
  </w:num>
  <w:num w:numId="40">
    <w:abstractNumId w:val="35"/>
  </w:num>
  <w:num w:numId="41">
    <w:abstractNumId w:val="48"/>
  </w:num>
  <w:num w:numId="42">
    <w:abstractNumId w:val="30"/>
  </w:num>
  <w:num w:numId="43">
    <w:abstractNumId w:val="0"/>
  </w:num>
  <w:num w:numId="44">
    <w:abstractNumId w:val="26"/>
  </w:num>
  <w:num w:numId="45">
    <w:abstractNumId w:val="19"/>
  </w:num>
  <w:num w:numId="46">
    <w:abstractNumId w:val="31"/>
  </w:num>
  <w:num w:numId="47">
    <w:abstractNumId w:val="18"/>
  </w:num>
  <w:num w:numId="48">
    <w:abstractNumId w:val="16"/>
  </w:num>
  <w:num w:numId="49">
    <w:abstractNumId w:val="33"/>
  </w:num>
  <w:num w:numId="50">
    <w:abstractNumId w:val="13"/>
  </w:num>
  <w:num w:numId="51">
    <w:abstractNumId w:val="12"/>
  </w:num>
  <w:num w:numId="52">
    <w:abstractNumId w:val="32"/>
  </w:num>
  <w:numIdMacAtCleanup w:val="4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cela T.">
    <w15:presenceInfo w15:providerId="None" w15:userId="Marcela 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EA2"/>
    <w:rsid w:val="00013F1A"/>
    <w:rsid w:val="000203E0"/>
    <w:rsid w:val="00020AA0"/>
    <w:rsid w:val="00021072"/>
    <w:rsid w:val="00026DA8"/>
    <w:rsid w:val="000329C4"/>
    <w:rsid w:val="000407EE"/>
    <w:rsid w:val="00041157"/>
    <w:rsid w:val="00043161"/>
    <w:rsid w:val="00045B79"/>
    <w:rsid w:val="00046FF7"/>
    <w:rsid w:val="00047354"/>
    <w:rsid w:val="0004785E"/>
    <w:rsid w:val="000501CB"/>
    <w:rsid w:val="00051062"/>
    <w:rsid w:val="00053B14"/>
    <w:rsid w:val="00057554"/>
    <w:rsid w:val="00062DE4"/>
    <w:rsid w:val="00063981"/>
    <w:rsid w:val="00064117"/>
    <w:rsid w:val="00065914"/>
    <w:rsid w:val="00065977"/>
    <w:rsid w:val="000676AC"/>
    <w:rsid w:val="00067EB9"/>
    <w:rsid w:val="00076C02"/>
    <w:rsid w:val="00077076"/>
    <w:rsid w:val="000772ED"/>
    <w:rsid w:val="00077511"/>
    <w:rsid w:val="00080963"/>
    <w:rsid w:val="00096144"/>
    <w:rsid w:val="00097124"/>
    <w:rsid w:val="000A07C9"/>
    <w:rsid w:val="000A205C"/>
    <w:rsid w:val="000A2686"/>
    <w:rsid w:val="000B25B3"/>
    <w:rsid w:val="000C11EC"/>
    <w:rsid w:val="000C19EF"/>
    <w:rsid w:val="000C31D8"/>
    <w:rsid w:val="000C3882"/>
    <w:rsid w:val="000C3A17"/>
    <w:rsid w:val="000C68D7"/>
    <w:rsid w:val="000D3C85"/>
    <w:rsid w:val="000D3CCF"/>
    <w:rsid w:val="000E27C4"/>
    <w:rsid w:val="000E3F4A"/>
    <w:rsid w:val="000E408C"/>
    <w:rsid w:val="000E6150"/>
    <w:rsid w:val="000E7330"/>
    <w:rsid w:val="000F1AC6"/>
    <w:rsid w:val="000F3BA1"/>
    <w:rsid w:val="000F59F8"/>
    <w:rsid w:val="00101493"/>
    <w:rsid w:val="00103757"/>
    <w:rsid w:val="00106CBF"/>
    <w:rsid w:val="00111002"/>
    <w:rsid w:val="00114BBE"/>
    <w:rsid w:val="00121ECA"/>
    <w:rsid w:val="0012337C"/>
    <w:rsid w:val="00123AAD"/>
    <w:rsid w:val="001244F7"/>
    <w:rsid w:val="00126647"/>
    <w:rsid w:val="00130FA5"/>
    <w:rsid w:val="0013279F"/>
    <w:rsid w:val="0013405E"/>
    <w:rsid w:val="00134C96"/>
    <w:rsid w:val="001371D8"/>
    <w:rsid w:val="00145027"/>
    <w:rsid w:val="0014596B"/>
    <w:rsid w:val="00152BF7"/>
    <w:rsid w:val="00156E78"/>
    <w:rsid w:val="00162B48"/>
    <w:rsid w:val="00166A6D"/>
    <w:rsid w:val="001703DB"/>
    <w:rsid w:val="00172931"/>
    <w:rsid w:val="00180054"/>
    <w:rsid w:val="00180D8D"/>
    <w:rsid w:val="00181B96"/>
    <w:rsid w:val="00182DB8"/>
    <w:rsid w:val="0018327C"/>
    <w:rsid w:val="001835EE"/>
    <w:rsid w:val="00185E7E"/>
    <w:rsid w:val="00186F37"/>
    <w:rsid w:val="00193584"/>
    <w:rsid w:val="00195964"/>
    <w:rsid w:val="001A49D1"/>
    <w:rsid w:val="001A4ED0"/>
    <w:rsid w:val="001B2CAD"/>
    <w:rsid w:val="001B6136"/>
    <w:rsid w:val="001C29AA"/>
    <w:rsid w:val="001C5345"/>
    <w:rsid w:val="001D22AE"/>
    <w:rsid w:val="001D3745"/>
    <w:rsid w:val="001D7052"/>
    <w:rsid w:val="001E025A"/>
    <w:rsid w:val="001E1221"/>
    <w:rsid w:val="001E76AB"/>
    <w:rsid w:val="001F5B7D"/>
    <w:rsid w:val="00201D01"/>
    <w:rsid w:val="002074CA"/>
    <w:rsid w:val="00210E13"/>
    <w:rsid w:val="00212B2E"/>
    <w:rsid w:val="0021754A"/>
    <w:rsid w:val="002204AB"/>
    <w:rsid w:val="00221BFC"/>
    <w:rsid w:val="00231182"/>
    <w:rsid w:val="0023444E"/>
    <w:rsid w:val="0023621D"/>
    <w:rsid w:val="00236BA9"/>
    <w:rsid w:val="00242E81"/>
    <w:rsid w:val="00245677"/>
    <w:rsid w:val="00251D2A"/>
    <w:rsid w:val="00254E9C"/>
    <w:rsid w:val="0026167E"/>
    <w:rsid w:val="00274713"/>
    <w:rsid w:val="00274A4C"/>
    <w:rsid w:val="0027539A"/>
    <w:rsid w:val="00275B30"/>
    <w:rsid w:val="002814E0"/>
    <w:rsid w:val="0029049B"/>
    <w:rsid w:val="002A2752"/>
    <w:rsid w:val="002B6567"/>
    <w:rsid w:val="002C04AC"/>
    <w:rsid w:val="002C48FF"/>
    <w:rsid w:val="002E5EFE"/>
    <w:rsid w:val="002E7312"/>
    <w:rsid w:val="003020A5"/>
    <w:rsid w:val="00310A51"/>
    <w:rsid w:val="00314443"/>
    <w:rsid w:val="003200D0"/>
    <w:rsid w:val="00321A04"/>
    <w:rsid w:val="00323774"/>
    <w:rsid w:val="0032676D"/>
    <w:rsid w:val="00333F48"/>
    <w:rsid w:val="003373D5"/>
    <w:rsid w:val="00346A47"/>
    <w:rsid w:val="00346A76"/>
    <w:rsid w:val="0035580B"/>
    <w:rsid w:val="00364EA2"/>
    <w:rsid w:val="00367D8F"/>
    <w:rsid w:val="0037164B"/>
    <w:rsid w:val="00374DB0"/>
    <w:rsid w:val="003874EE"/>
    <w:rsid w:val="00397F23"/>
    <w:rsid w:val="003A2FEB"/>
    <w:rsid w:val="003A4993"/>
    <w:rsid w:val="003A5A73"/>
    <w:rsid w:val="003A74F5"/>
    <w:rsid w:val="003A7874"/>
    <w:rsid w:val="003B046D"/>
    <w:rsid w:val="003B14D9"/>
    <w:rsid w:val="003B2635"/>
    <w:rsid w:val="003B61E8"/>
    <w:rsid w:val="003C38BD"/>
    <w:rsid w:val="003C6677"/>
    <w:rsid w:val="003C7C5B"/>
    <w:rsid w:val="003D3B6A"/>
    <w:rsid w:val="003E345A"/>
    <w:rsid w:val="003E5EE2"/>
    <w:rsid w:val="003E6573"/>
    <w:rsid w:val="003F2C6E"/>
    <w:rsid w:val="003F5370"/>
    <w:rsid w:val="00421A28"/>
    <w:rsid w:val="004227AC"/>
    <w:rsid w:val="00424621"/>
    <w:rsid w:val="00425795"/>
    <w:rsid w:val="00435932"/>
    <w:rsid w:val="00445DB4"/>
    <w:rsid w:val="00446885"/>
    <w:rsid w:val="004520F1"/>
    <w:rsid w:val="00455F7C"/>
    <w:rsid w:val="00460168"/>
    <w:rsid w:val="00471454"/>
    <w:rsid w:val="00472635"/>
    <w:rsid w:val="00473457"/>
    <w:rsid w:val="00474ADC"/>
    <w:rsid w:val="00475A8D"/>
    <w:rsid w:val="004869B3"/>
    <w:rsid w:val="004977A6"/>
    <w:rsid w:val="004A298B"/>
    <w:rsid w:val="004A2E26"/>
    <w:rsid w:val="004A4CA0"/>
    <w:rsid w:val="004A60BC"/>
    <w:rsid w:val="004C2088"/>
    <w:rsid w:val="004C2854"/>
    <w:rsid w:val="004D4D93"/>
    <w:rsid w:val="004E3336"/>
    <w:rsid w:val="004E5593"/>
    <w:rsid w:val="004F2CF0"/>
    <w:rsid w:val="004F5597"/>
    <w:rsid w:val="004F565F"/>
    <w:rsid w:val="0050264E"/>
    <w:rsid w:val="005137FF"/>
    <w:rsid w:val="00513F37"/>
    <w:rsid w:val="005173E2"/>
    <w:rsid w:val="00520F72"/>
    <w:rsid w:val="0052503D"/>
    <w:rsid w:val="0053056A"/>
    <w:rsid w:val="005321BD"/>
    <w:rsid w:val="00532A9D"/>
    <w:rsid w:val="00543570"/>
    <w:rsid w:val="005542CE"/>
    <w:rsid w:val="0056056F"/>
    <w:rsid w:val="00562E10"/>
    <w:rsid w:val="00567F4D"/>
    <w:rsid w:val="00571235"/>
    <w:rsid w:val="00571B17"/>
    <w:rsid w:val="005743AA"/>
    <w:rsid w:val="00575DE5"/>
    <w:rsid w:val="00580C42"/>
    <w:rsid w:val="00580EF4"/>
    <w:rsid w:val="005816D4"/>
    <w:rsid w:val="00592B06"/>
    <w:rsid w:val="00595321"/>
    <w:rsid w:val="005A1FB5"/>
    <w:rsid w:val="005A7D0E"/>
    <w:rsid w:val="005B4C37"/>
    <w:rsid w:val="005C2780"/>
    <w:rsid w:val="005C3860"/>
    <w:rsid w:val="005D405E"/>
    <w:rsid w:val="005D6135"/>
    <w:rsid w:val="005D67A9"/>
    <w:rsid w:val="005D7F81"/>
    <w:rsid w:val="005E3D3C"/>
    <w:rsid w:val="005E4BCD"/>
    <w:rsid w:val="005F2E52"/>
    <w:rsid w:val="006054AD"/>
    <w:rsid w:val="00620120"/>
    <w:rsid w:val="006222D2"/>
    <w:rsid w:val="00624DCF"/>
    <w:rsid w:val="00625F03"/>
    <w:rsid w:val="006354A8"/>
    <w:rsid w:val="00636E2C"/>
    <w:rsid w:val="0064633E"/>
    <w:rsid w:val="00647E42"/>
    <w:rsid w:val="00662035"/>
    <w:rsid w:val="0066784D"/>
    <w:rsid w:val="00674148"/>
    <w:rsid w:val="00680112"/>
    <w:rsid w:val="00684DF8"/>
    <w:rsid w:val="006874D5"/>
    <w:rsid w:val="006A3ACC"/>
    <w:rsid w:val="006A7860"/>
    <w:rsid w:val="006C2062"/>
    <w:rsid w:val="006C6FD0"/>
    <w:rsid w:val="006C72F3"/>
    <w:rsid w:val="006D12C1"/>
    <w:rsid w:val="006D310B"/>
    <w:rsid w:val="006D34B8"/>
    <w:rsid w:val="006D5457"/>
    <w:rsid w:val="006E0F90"/>
    <w:rsid w:val="006F1945"/>
    <w:rsid w:val="006F54F3"/>
    <w:rsid w:val="006F5939"/>
    <w:rsid w:val="006F6BC1"/>
    <w:rsid w:val="006F70DB"/>
    <w:rsid w:val="00707670"/>
    <w:rsid w:val="007128B8"/>
    <w:rsid w:val="00716454"/>
    <w:rsid w:val="0072119B"/>
    <w:rsid w:val="00722DD8"/>
    <w:rsid w:val="007245A8"/>
    <w:rsid w:val="00725341"/>
    <w:rsid w:val="007327BE"/>
    <w:rsid w:val="007362A7"/>
    <w:rsid w:val="0073635B"/>
    <w:rsid w:val="0074329B"/>
    <w:rsid w:val="0074612F"/>
    <w:rsid w:val="00751A5C"/>
    <w:rsid w:val="00753022"/>
    <w:rsid w:val="007546B0"/>
    <w:rsid w:val="0076328C"/>
    <w:rsid w:val="00766AB7"/>
    <w:rsid w:val="007676D5"/>
    <w:rsid w:val="007711F3"/>
    <w:rsid w:val="007724C9"/>
    <w:rsid w:val="00782F23"/>
    <w:rsid w:val="007935A5"/>
    <w:rsid w:val="00793DC3"/>
    <w:rsid w:val="00796734"/>
    <w:rsid w:val="007A1033"/>
    <w:rsid w:val="007A28E4"/>
    <w:rsid w:val="007A719F"/>
    <w:rsid w:val="007C027A"/>
    <w:rsid w:val="007C0D86"/>
    <w:rsid w:val="007C1FB4"/>
    <w:rsid w:val="007F242D"/>
    <w:rsid w:val="007F44C5"/>
    <w:rsid w:val="007F6952"/>
    <w:rsid w:val="008036E9"/>
    <w:rsid w:val="008060CE"/>
    <w:rsid w:val="00807961"/>
    <w:rsid w:val="00807A09"/>
    <w:rsid w:val="0081139B"/>
    <w:rsid w:val="0081450B"/>
    <w:rsid w:val="008157A1"/>
    <w:rsid w:val="008223FF"/>
    <w:rsid w:val="0082447E"/>
    <w:rsid w:val="008318B2"/>
    <w:rsid w:val="0083694C"/>
    <w:rsid w:val="00842149"/>
    <w:rsid w:val="0084544D"/>
    <w:rsid w:val="008457BA"/>
    <w:rsid w:val="00847098"/>
    <w:rsid w:val="008519B0"/>
    <w:rsid w:val="008578B9"/>
    <w:rsid w:val="008704EF"/>
    <w:rsid w:val="008706E3"/>
    <w:rsid w:val="00873B91"/>
    <w:rsid w:val="00873DAD"/>
    <w:rsid w:val="0087683A"/>
    <w:rsid w:val="00876894"/>
    <w:rsid w:val="00882AC0"/>
    <w:rsid w:val="00882B80"/>
    <w:rsid w:val="00886AA3"/>
    <w:rsid w:val="00892F63"/>
    <w:rsid w:val="008A46A6"/>
    <w:rsid w:val="008A4B79"/>
    <w:rsid w:val="008A527E"/>
    <w:rsid w:val="008B0054"/>
    <w:rsid w:val="008B20D1"/>
    <w:rsid w:val="008C0FE7"/>
    <w:rsid w:val="008C16C4"/>
    <w:rsid w:val="008C65DB"/>
    <w:rsid w:val="008D07C5"/>
    <w:rsid w:val="008E3D62"/>
    <w:rsid w:val="008E59C1"/>
    <w:rsid w:val="008E6D7B"/>
    <w:rsid w:val="008F0965"/>
    <w:rsid w:val="008F18B5"/>
    <w:rsid w:val="0090042F"/>
    <w:rsid w:val="00901571"/>
    <w:rsid w:val="00905BF5"/>
    <w:rsid w:val="009071A2"/>
    <w:rsid w:val="0091167F"/>
    <w:rsid w:val="0091283A"/>
    <w:rsid w:val="0091375A"/>
    <w:rsid w:val="00931CAD"/>
    <w:rsid w:val="00933655"/>
    <w:rsid w:val="009479B1"/>
    <w:rsid w:val="00950C41"/>
    <w:rsid w:val="0095176D"/>
    <w:rsid w:val="00951A8A"/>
    <w:rsid w:val="0095669E"/>
    <w:rsid w:val="00956B65"/>
    <w:rsid w:val="00957118"/>
    <w:rsid w:val="00957755"/>
    <w:rsid w:val="00970580"/>
    <w:rsid w:val="00972C29"/>
    <w:rsid w:val="00980853"/>
    <w:rsid w:val="0098420E"/>
    <w:rsid w:val="00986B67"/>
    <w:rsid w:val="00990E2E"/>
    <w:rsid w:val="00992EBF"/>
    <w:rsid w:val="00994C14"/>
    <w:rsid w:val="009A481E"/>
    <w:rsid w:val="009A7C87"/>
    <w:rsid w:val="009B0F8A"/>
    <w:rsid w:val="009C02C9"/>
    <w:rsid w:val="009C08E3"/>
    <w:rsid w:val="009D14D6"/>
    <w:rsid w:val="009D3251"/>
    <w:rsid w:val="009E08AB"/>
    <w:rsid w:val="009E0DA6"/>
    <w:rsid w:val="009E110D"/>
    <w:rsid w:val="009E7F1B"/>
    <w:rsid w:val="009F1C01"/>
    <w:rsid w:val="00A04ECA"/>
    <w:rsid w:val="00A06FFE"/>
    <w:rsid w:val="00A123CE"/>
    <w:rsid w:val="00A12697"/>
    <w:rsid w:val="00A13AE9"/>
    <w:rsid w:val="00A14015"/>
    <w:rsid w:val="00A1482C"/>
    <w:rsid w:val="00A15CBB"/>
    <w:rsid w:val="00A17593"/>
    <w:rsid w:val="00A230B7"/>
    <w:rsid w:val="00A23554"/>
    <w:rsid w:val="00A24891"/>
    <w:rsid w:val="00A27733"/>
    <w:rsid w:val="00A3121E"/>
    <w:rsid w:val="00A31499"/>
    <w:rsid w:val="00A37DF3"/>
    <w:rsid w:val="00A40E70"/>
    <w:rsid w:val="00A41221"/>
    <w:rsid w:val="00A418CC"/>
    <w:rsid w:val="00A54CA2"/>
    <w:rsid w:val="00A631E8"/>
    <w:rsid w:val="00A6369E"/>
    <w:rsid w:val="00A6584B"/>
    <w:rsid w:val="00A67E02"/>
    <w:rsid w:val="00A70236"/>
    <w:rsid w:val="00A72F05"/>
    <w:rsid w:val="00A81B86"/>
    <w:rsid w:val="00A8218E"/>
    <w:rsid w:val="00A87353"/>
    <w:rsid w:val="00A928D7"/>
    <w:rsid w:val="00A9344F"/>
    <w:rsid w:val="00A958D4"/>
    <w:rsid w:val="00A96326"/>
    <w:rsid w:val="00AA4AD7"/>
    <w:rsid w:val="00AA4DD8"/>
    <w:rsid w:val="00AB091B"/>
    <w:rsid w:val="00AB6267"/>
    <w:rsid w:val="00AB7AEE"/>
    <w:rsid w:val="00AC0064"/>
    <w:rsid w:val="00AC616F"/>
    <w:rsid w:val="00AD3DD5"/>
    <w:rsid w:val="00AD4007"/>
    <w:rsid w:val="00AD5F88"/>
    <w:rsid w:val="00AD68D0"/>
    <w:rsid w:val="00AF1924"/>
    <w:rsid w:val="00AF19E1"/>
    <w:rsid w:val="00B00BB7"/>
    <w:rsid w:val="00B063AC"/>
    <w:rsid w:val="00B0705C"/>
    <w:rsid w:val="00B07E24"/>
    <w:rsid w:val="00B16A3F"/>
    <w:rsid w:val="00B30517"/>
    <w:rsid w:val="00B34361"/>
    <w:rsid w:val="00B41798"/>
    <w:rsid w:val="00B56503"/>
    <w:rsid w:val="00B63749"/>
    <w:rsid w:val="00B7279B"/>
    <w:rsid w:val="00B76CE9"/>
    <w:rsid w:val="00B81F46"/>
    <w:rsid w:val="00B8598D"/>
    <w:rsid w:val="00B85A14"/>
    <w:rsid w:val="00B97CCF"/>
    <w:rsid w:val="00BA0490"/>
    <w:rsid w:val="00BA2410"/>
    <w:rsid w:val="00BA31C7"/>
    <w:rsid w:val="00BA48D1"/>
    <w:rsid w:val="00BA565B"/>
    <w:rsid w:val="00BA727A"/>
    <w:rsid w:val="00BB080D"/>
    <w:rsid w:val="00BB133B"/>
    <w:rsid w:val="00BB1D05"/>
    <w:rsid w:val="00BB769A"/>
    <w:rsid w:val="00BC792B"/>
    <w:rsid w:val="00BE06FF"/>
    <w:rsid w:val="00BE493C"/>
    <w:rsid w:val="00BE4FB0"/>
    <w:rsid w:val="00BF060E"/>
    <w:rsid w:val="00BF5FE6"/>
    <w:rsid w:val="00C00C1D"/>
    <w:rsid w:val="00C00E9D"/>
    <w:rsid w:val="00C0401E"/>
    <w:rsid w:val="00C04ADE"/>
    <w:rsid w:val="00C116CC"/>
    <w:rsid w:val="00C13AE5"/>
    <w:rsid w:val="00C15A41"/>
    <w:rsid w:val="00C21120"/>
    <w:rsid w:val="00C30DE8"/>
    <w:rsid w:val="00C325F8"/>
    <w:rsid w:val="00C3613B"/>
    <w:rsid w:val="00C40946"/>
    <w:rsid w:val="00C40ECA"/>
    <w:rsid w:val="00C43123"/>
    <w:rsid w:val="00C537A4"/>
    <w:rsid w:val="00C5772E"/>
    <w:rsid w:val="00C62ECC"/>
    <w:rsid w:val="00C639D6"/>
    <w:rsid w:val="00C70C74"/>
    <w:rsid w:val="00C74259"/>
    <w:rsid w:val="00C807FA"/>
    <w:rsid w:val="00C82E30"/>
    <w:rsid w:val="00C9004B"/>
    <w:rsid w:val="00C90FE2"/>
    <w:rsid w:val="00CC14AA"/>
    <w:rsid w:val="00CC5BE3"/>
    <w:rsid w:val="00CD1A05"/>
    <w:rsid w:val="00CD1EAC"/>
    <w:rsid w:val="00CD2A8D"/>
    <w:rsid w:val="00CE313B"/>
    <w:rsid w:val="00CE568F"/>
    <w:rsid w:val="00CE6D6E"/>
    <w:rsid w:val="00CE6E6D"/>
    <w:rsid w:val="00CE7760"/>
    <w:rsid w:val="00CF577E"/>
    <w:rsid w:val="00CF5794"/>
    <w:rsid w:val="00D070BD"/>
    <w:rsid w:val="00D116E4"/>
    <w:rsid w:val="00D14172"/>
    <w:rsid w:val="00D303A1"/>
    <w:rsid w:val="00D31B53"/>
    <w:rsid w:val="00D51A3E"/>
    <w:rsid w:val="00D53B75"/>
    <w:rsid w:val="00D554BE"/>
    <w:rsid w:val="00D643F9"/>
    <w:rsid w:val="00D67620"/>
    <w:rsid w:val="00D7080F"/>
    <w:rsid w:val="00D71F78"/>
    <w:rsid w:val="00D82C7E"/>
    <w:rsid w:val="00D850DE"/>
    <w:rsid w:val="00D91B1F"/>
    <w:rsid w:val="00DA204F"/>
    <w:rsid w:val="00DA20FA"/>
    <w:rsid w:val="00DA32FD"/>
    <w:rsid w:val="00DA5121"/>
    <w:rsid w:val="00DB359B"/>
    <w:rsid w:val="00DB420E"/>
    <w:rsid w:val="00DB4485"/>
    <w:rsid w:val="00DB5BA6"/>
    <w:rsid w:val="00DD0558"/>
    <w:rsid w:val="00DD4BE1"/>
    <w:rsid w:val="00DD706B"/>
    <w:rsid w:val="00DE0CD0"/>
    <w:rsid w:val="00DE5C80"/>
    <w:rsid w:val="00DF3F3A"/>
    <w:rsid w:val="00DF45CD"/>
    <w:rsid w:val="00DF66AC"/>
    <w:rsid w:val="00E04C46"/>
    <w:rsid w:val="00E1347F"/>
    <w:rsid w:val="00E14C5B"/>
    <w:rsid w:val="00E258F4"/>
    <w:rsid w:val="00E3621B"/>
    <w:rsid w:val="00E37CE0"/>
    <w:rsid w:val="00E4198B"/>
    <w:rsid w:val="00E424A7"/>
    <w:rsid w:val="00E42D33"/>
    <w:rsid w:val="00E60D2A"/>
    <w:rsid w:val="00E6156B"/>
    <w:rsid w:val="00E62417"/>
    <w:rsid w:val="00E709BA"/>
    <w:rsid w:val="00E71191"/>
    <w:rsid w:val="00E7737C"/>
    <w:rsid w:val="00E84889"/>
    <w:rsid w:val="00E86ABE"/>
    <w:rsid w:val="00E87132"/>
    <w:rsid w:val="00E875F8"/>
    <w:rsid w:val="00E935F9"/>
    <w:rsid w:val="00EB2F58"/>
    <w:rsid w:val="00EB5433"/>
    <w:rsid w:val="00EC10EB"/>
    <w:rsid w:val="00EC579C"/>
    <w:rsid w:val="00ED5A0D"/>
    <w:rsid w:val="00EE1109"/>
    <w:rsid w:val="00EE12C3"/>
    <w:rsid w:val="00EE138E"/>
    <w:rsid w:val="00EE2C94"/>
    <w:rsid w:val="00EE3BB7"/>
    <w:rsid w:val="00EE3C8B"/>
    <w:rsid w:val="00EE70EB"/>
    <w:rsid w:val="00EF2A0F"/>
    <w:rsid w:val="00EF32CD"/>
    <w:rsid w:val="00EF584A"/>
    <w:rsid w:val="00EF6B78"/>
    <w:rsid w:val="00F00A45"/>
    <w:rsid w:val="00F03AFF"/>
    <w:rsid w:val="00F070DE"/>
    <w:rsid w:val="00F10285"/>
    <w:rsid w:val="00F15C19"/>
    <w:rsid w:val="00F406F2"/>
    <w:rsid w:val="00F41884"/>
    <w:rsid w:val="00F431FA"/>
    <w:rsid w:val="00F5294D"/>
    <w:rsid w:val="00F544D0"/>
    <w:rsid w:val="00F54676"/>
    <w:rsid w:val="00F56DCA"/>
    <w:rsid w:val="00F73F2B"/>
    <w:rsid w:val="00F759E1"/>
    <w:rsid w:val="00F84E84"/>
    <w:rsid w:val="00F85FEC"/>
    <w:rsid w:val="00F8731C"/>
    <w:rsid w:val="00F87F81"/>
    <w:rsid w:val="00F90D75"/>
    <w:rsid w:val="00F979C9"/>
    <w:rsid w:val="00FA30AE"/>
    <w:rsid w:val="00FA33E5"/>
    <w:rsid w:val="00FA4EB5"/>
    <w:rsid w:val="00FA5B3D"/>
    <w:rsid w:val="00FA7956"/>
    <w:rsid w:val="00FB442B"/>
    <w:rsid w:val="00FB4DAD"/>
    <w:rsid w:val="00FC061E"/>
    <w:rsid w:val="00FD3416"/>
    <w:rsid w:val="00FD6AD3"/>
    <w:rsid w:val="00FE5836"/>
    <w:rsid w:val="00FE773C"/>
    <w:rsid w:val="00FF415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42D5E"/>
  <w15:docId w15:val="{B2FE06DC-24B6-4534-81CF-C34BDEEB1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4"/>
        <w:lang w:val="sk-SK"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iPriority="0" w:unhideWhenUsed="1"/>
    <w:lsdException w:name="index 4" w:semiHidden="1" w:unhideWhenUsed="1"/>
    <w:lsdException w:name="index 5" w:semiHidden="1" w:unhideWhenUsed="1"/>
    <w:lsdException w:name="index 6" w:semiHidden="1" w:uiPriority="0" w:unhideWhenUsed="1"/>
    <w:lsdException w:name="index 7" w:semiHidden="1" w:uiPriority="0" w:unhideWhenUsed="1"/>
    <w:lsdException w:name="index 8" w:semiHidden="1" w:uiPriority="0"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33F48"/>
    <w:pPr>
      <w:overflowPunct w:val="0"/>
      <w:autoSpaceDE w:val="0"/>
      <w:autoSpaceDN w:val="0"/>
      <w:adjustRightInd w:val="0"/>
      <w:spacing w:line="280" w:lineRule="atLeast"/>
      <w:jc w:val="both"/>
      <w:textAlignment w:val="baseline"/>
    </w:pPr>
    <w:rPr>
      <w:rFonts w:eastAsia="Times New Roman" w:cs="Times New Roman"/>
      <w:szCs w:val="20"/>
    </w:rPr>
  </w:style>
  <w:style w:type="paragraph" w:styleId="Nadpis1">
    <w:name w:val="heading 1"/>
    <w:aliases w:val="h1,H1,Nadpis 11,V_Head1,l1,Heading 1R,Kapitola,TOC 11,Nadpis dokumentu,ASAPHeading 1,Kapitola1,Kapitola2,Kapitola3,Kapitola4,Kapitola5,Kapitola11,Kapitola21,Kapitola31,Kapitola41,Kapitola6,Kapitola12,Kapitola22,Kapitola32,Kapitola42,Kapitola51"/>
    <w:basedOn w:val="Normlny"/>
    <w:next w:val="Nadpis2"/>
    <w:link w:val="Nadpis1Char"/>
    <w:qFormat/>
    <w:rsid w:val="00333F48"/>
    <w:pPr>
      <w:keepNext/>
      <w:spacing w:before="480" w:after="120"/>
      <w:ind w:left="709" w:hanging="708"/>
      <w:outlineLvl w:val="0"/>
    </w:pPr>
    <w:rPr>
      <w:b/>
      <w:caps/>
      <w:kern w:val="28"/>
      <w:sz w:val="28"/>
      <w:lang w:val="x-none"/>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link w:val="Nadpis2Char"/>
    <w:qFormat/>
    <w:rsid w:val="00333F48"/>
    <w:pPr>
      <w:spacing w:after="120"/>
      <w:ind w:left="1418" w:hanging="708"/>
      <w:outlineLvl w:val="1"/>
    </w:pPr>
    <w:rPr>
      <w:lang w:val="x-none"/>
    </w:rPr>
  </w:style>
  <w:style w:type="paragraph" w:styleId="Nadpis3">
    <w:name w:val="heading 3"/>
    <w:aliases w:val="Podkapitola2,V_Head3,h3,l3,H3,subhead,1.,h3 sub heading,(Alt+3),Table Attribute Heading,Heading C,sub Italic,proj3,proj31,proj32,proj33,proj34,proj35,proj36,proj37,proj38,proj39,proj310,proj311,proj312,proj321,proj331,proj341,proj351,proj361"/>
    <w:basedOn w:val="Normlny"/>
    <w:link w:val="Nadpis3Char"/>
    <w:qFormat/>
    <w:rsid w:val="00333F48"/>
    <w:pPr>
      <w:spacing w:after="120"/>
      <w:ind w:left="2269" w:hanging="708"/>
      <w:outlineLvl w:val="2"/>
    </w:pPr>
  </w:style>
  <w:style w:type="paragraph" w:styleId="Nadpis4">
    <w:name w:val="heading 4"/>
    <w:aliases w:val="Podkapitola3,h4,l4,Aufgabe,V_Head4,dash,PA Micro Section,ASAPHeading 4,Odstavec 1,Odstavec 11,Odstavec 12,Odstavec 13,Odstavec 14,Odstavec 111,Odstavec 121,Odstavec 131,Odstavec 15,Odstavec 141,Odstavec 16,Odstavec 112,Odstavec 122"/>
    <w:basedOn w:val="Normlny"/>
    <w:next w:val="Normlny"/>
    <w:link w:val="Nadpis4Char"/>
    <w:qFormat/>
    <w:rsid w:val="00333F48"/>
    <w:pPr>
      <w:spacing w:after="120"/>
      <w:ind w:left="3402" w:hanging="708"/>
      <w:outlineLvl w:val="3"/>
    </w:pPr>
  </w:style>
  <w:style w:type="paragraph" w:styleId="Nadpis5">
    <w:name w:val="heading 5"/>
    <w:aliases w:val="h5,l5,hm,ASAPHeading 5,Odstavec 2,Odstavec 21,Odstavec 22,Odstavec 23,Odstavec 24,Odstavec 211,Odstavec 221,Odstavec 231,Odstavec 212,Odstavec 213,Odstavec 25,Odstavec 214,Odstavec 26,Odstavec 27,Odstavec 215,Odstavec 2111,Odstavec 2121"/>
    <w:basedOn w:val="Normlny"/>
    <w:next w:val="Normlny"/>
    <w:link w:val="Nadpis5Char"/>
    <w:qFormat/>
    <w:rsid w:val="00333F48"/>
    <w:pPr>
      <w:spacing w:after="120"/>
      <w:ind w:left="4962" w:hanging="708"/>
      <w:outlineLvl w:val="4"/>
    </w:pPr>
  </w:style>
  <w:style w:type="paragraph" w:styleId="Nadpis6">
    <w:name w:val="heading 6"/>
    <w:aliases w:val="h6,l6,hsm"/>
    <w:basedOn w:val="Normlny"/>
    <w:next w:val="Normlny"/>
    <w:link w:val="Nadpis6Char"/>
    <w:qFormat/>
    <w:rsid w:val="00333F48"/>
    <w:pPr>
      <w:spacing w:after="120"/>
      <w:ind w:left="5529" w:hanging="708"/>
      <w:outlineLvl w:val="5"/>
    </w:pPr>
  </w:style>
  <w:style w:type="paragraph" w:styleId="Nadpis7">
    <w:name w:val="heading 7"/>
    <w:basedOn w:val="Normlny"/>
    <w:next w:val="Normlny"/>
    <w:link w:val="Nadpis7Char"/>
    <w:qFormat/>
    <w:rsid w:val="00333F48"/>
    <w:pPr>
      <w:spacing w:after="120"/>
      <w:ind w:left="4956" w:hanging="708"/>
      <w:outlineLvl w:val="6"/>
    </w:pPr>
  </w:style>
  <w:style w:type="paragraph" w:styleId="Nadpis8">
    <w:name w:val="heading 8"/>
    <w:basedOn w:val="Normlny"/>
    <w:next w:val="Normlny"/>
    <w:link w:val="Nadpis8Char"/>
    <w:qFormat/>
    <w:rsid w:val="00333F48"/>
    <w:pPr>
      <w:spacing w:after="120"/>
      <w:ind w:left="5664" w:hanging="708"/>
      <w:outlineLvl w:val="7"/>
    </w:pPr>
  </w:style>
  <w:style w:type="paragraph" w:styleId="Nadpis9">
    <w:name w:val="heading 9"/>
    <w:basedOn w:val="Normlny"/>
    <w:next w:val="Normlny"/>
    <w:link w:val="Nadpis9Char"/>
    <w:qFormat/>
    <w:rsid w:val="00333F48"/>
    <w:pPr>
      <w:spacing w:after="120"/>
      <w:ind w:left="6372" w:hanging="708"/>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rsid w:val="00333F48"/>
    <w:rPr>
      <w:rFonts w:eastAsia="Times New Roman" w:cs="Times New Roman"/>
      <w:szCs w:val="20"/>
      <w:lang w:val="x-none"/>
    </w:rPr>
  </w:style>
  <w:style w:type="character" w:customStyle="1" w:styleId="Nadpis1Char">
    <w:name w:val="Nadpis 1 Char"/>
    <w:aliases w:val="h1 Char,H1 Char,Nadpis 11 Char,V_Head1 Char,l1 Char,Heading 1R Char,Kapitola Char,TOC 11 Char,Nadpis dokumentu Char,ASAPHeading 1 Char,Kapitola1 Char,Kapitola2 Char,Kapitola3 Char,Kapitola4 Char,Kapitola5 Char,Kapitola11 Char"/>
    <w:basedOn w:val="Predvolenpsmoodseku"/>
    <w:link w:val="Nadpis1"/>
    <w:rsid w:val="00333F48"/>
    <w:rPr>
      <w:rFonts w:eastAsia="Times New Roman" w:cs="Times New Roman"/>
      <w:b/>
      <w:caps/>
      <w:kern w:val="28"/>
      <w:sz w:val="28"/>
      <w:szCs w:val="20"/>
      <w:lang w:val="x-none"/>
    </w:rPr>
  </w:style>
  <w:style w:type="character" w:customStyle="1" w:styleId="Nadpis3Char">
    <w:name w:val="Nadpis 3 Char"/>
    <w:aliases w:val="Podkapitola2 Char,V_Head3 Char,h3 Char,l3 Char,H3 Char,subhead Char,1. Char,h3 sub heading Char,(Alt+3) Char,Table Attribute Heading Char,Heading C Char,sub Italic Char,proj3 Char,proj31 Char,proj32 Char,proj33 Char,proj34 Char,proj35 Char"/>
    <w:basedOn w:val="Predvolenpsmoodseku"/>
    <w:link w:val="Nadpis3"/>
    <w:rsid w:val="00333F48"/>
    <w:rPr>
      <w:rFonts w:eastAsia="Times New Roman" w:cs="Times New Roman"/>
      <w:szCs w:val="20"/>
      <w:lang w:val="cs-CZ"/>
    </w:rPr>
  </w:style>
  <w:style w:type="character" w:customStyle="1" w:styleId="Nadpis4Char">
    <w:name w:val="Nadpis 4 Char"/>
    <w:aliases w:val="Podkapitola3 Char,h4 Char,l4 Char,Aufgabe Char,V_Head4 Char,dash Char,PA Micro Section Char,ASAPHeading 4 Char,Odstavec 1 Char,Odstavec 11 Char,Odstavec 12 Char,Odstavec 13 Char,Odstavec 14 Char,Odstavec 111 Char,Odstavec 121 Char"/>
    <w:basedOn w:val="Predvolenpsmoodseku"/>
    <w:link w:val="Nadpis4"/>
    <w:rsid w:val="00333F48"/>
    <w:rPr>
      <w:rFonts w:eastAsia="Times New Roman" w:cs="Times New Roman"/>
      <w:szCs w:val="20"/>
      <w:lang w:val="cs-CZ"/>
    </w:rPr>
  </w:style>
  <w:style w:type="character" w:customStyle="1" w:styleId="Nadpis5Char">
    <w:name w:val="Nadpis 5 Char"/>
    <w:aliases w:val="h5 Char,l5 Char,hm Char,ASAPHeading 5 Char,Odstavec 2 Char,Odstavec 21 Char,Odstavec 22 Char,Odstavec 23 Char,Odstavec 24 Char,Odstavec 211 Char,Odstavec 221 Char,Odstavec 231 Char,Odstavec 212 Char,Odstavec 213 Char,Odstavec 25 Char"/>
    <w:basedOn w:val="Predvolenpsmoodseku"/>
    <w:link w:val="Nadpis5"/>
    <w:rsid w:val="00333F48"/>
    <w:rPr>
      <w:rFonts w:eastAsia="Times New Roman" w:cs="Times New Roman"/>
      <w:szCs w:val="20"/>
      <w:lang w:val="cs-CZ"/>
    </w:rPr>
  </w:style>
  <w:style w:type="character" w:customStyle="1" w:styleId="Nadpis6Char">
    <w:name w:val="Nadpis 6 Char"/>
    <w:aliases w:val="h6 Char,l6 Char,hsm Char"/>
    <w:basedOn w:val="Predvolenpsmoodseku"/>
    <w:link w:val="Nadpis6"/>
    <w:rsid w:val="00333F48"/>
    <w:rPr>
      <w:rFonts w:eastAsia="Times New Roman" w:cs="Times New Roman"/>
      <w:szCs w:val="20"/>
      <w:lang w:val="cs-CZ"/>
    </w:rPr>
  </w:style>
  <w:style w:type="character" w:customStyle="1" w:styleId="Nadpis7Char">
    <w:name w:val="Nadpis 7 Char"/>
    <w:basedOn w:val="Predvolenpsmoodseku"/>
    <w:link w:val="Nadpis7"/>
    <w:rsid w:val="00333F48"/>
    <w:rPr>
      <w:rFonts w:eastAsia="Times New Roman" w:cs="Times New Roman"/>
      <w:szCs w:val="20"/>
      <w:lang w:val="cs-CZ"/>
    </w:rPr>
  </w:style>
  <w:style w:type="character" w:customStyle="1" w:styleId="Nadpis8Char">
    <w:name w:val="Nadpis 8 Char"/>
    <w:basedOn w:val="Predvolenpsmoodseku"/>
    <w:link w:val="Nadpis8"/>
    <w:rsid w:val="00333F48"/>
    <w:rPr>
      <w:rFonts w:eastAsia="Times New Roman" w:cs="Times New Roman"/>
      <w:szCs w:val="20"/>
      <w:lang w:val="cs-CZ"/>
    </w:rPr>
  </w:style>
  <w:style w:type="character" w:customStyle="1" w:styleId="Nadpis9Char">
    <w:name w:val="Nadpis 9 Char"/>
    <w:basedOn w:val="Predvolenpsmoodseku"/>
    <w:link w:val="Nadpis9"/>
    <w:rsid w:val="00333F48"/>
    <w:rPr>
      <w:rFonts w:eastAsia="Times New Roman" w:cs="Times New Roman"/>
      <w:szCs w:val="20"/>
      <w:lang w:val="cs-CZ"/>
    </w:rPr>
  </w:style>
  <w:style w:type="paragraph" w:styleId="Hlavika">
    <w:name w:val="header"/>
    <w:basedOn w:val="Normlny"/>
    <w:link w:val="HlavikaChar"/>
    <w:rsid w:val="00333F48"/>
    <w:pPr>
      <w:tabs>
        <w:tab w:val="center" w:pos="4536"/>
        <w:tab w:val="right" w:pos="9072"/>
      </w:tabs>
    </w:pPr>
    <w:rPr>
      <w:sz w:val="16"/>
    </w:rPr>
  </w:style>
  <w:style w:type="character" w:customStyle="1" w:styleId="HlavikaChar">
    <w:name w:val="Hlavička Char"/>
    <w:basedOn w:val="Predvolenpsmoodseku"/>
    <w:link w:val="Hlavika"/>
    <w:rsid w:val="00333F48"/>
    <w:rPr>
      <w:rFonts w:eastAsia="Times New Roman" w:cs="Times New Roman"/>
      <w:sz w:val="16"/>
      <w:szCs w:val="20"/>
      <w:lang w:val="cs-CZ"/>
    </w:rPr>
  </w:style>
  <w:style w:type="paragraph" w:styleId="Pta">
    <w:name w:val="footer"/>
    <w:basedOn w:val="Normlny"/>
    <w:link w:val="PtaChar"/>
    <w:rsid w:val="00333F48"/>
    <w:pPr>
      <w:tabs>
        <w:tab w:val="center" w:pos="4536"/>
        <w:tab w:val="right" w:pos="8640"/>
      </w:tabs>
    </w:pPr>
    <w:rPr>
      <w:sz w:val="16"/>
    </w:rPr>
  </w:style>
  <w:style w:type="character" w:customStyle="1" w:styleId="PtaChar">
    <w:name w:val="Päta Char"/>
    <w:basedOn w:val="Predvolenpsmoodseku"/>
    <w:link w:val="Pta"/>
    <w:rsid w:val="00333F48"/>
    <w:rPr>
      <w:rFonts w:eastAsia="Times New Roman" w:cs="Times New Roman"/>
      <w:sz w:val="16"/>
      <w:szCs w:val="20"/>
      <w:lang w:val="cs-CZ"/>
    </w:rPr>
  </w:style>
  <w:style w:type="character" w:styleId="slostrany">
    <w:name w:val="page number"/>
    <w:rsid w:val="00333F48"/>
    <w:rPr>
      <w:rFonts w:cs="Times New Roman"/>
    </w:rPr>
  </w:style>
  <w:style w:type="paragraph" w:customStyle="1" w:styleId="Varianta">
    <w:name w:val="Varianta"/>
    <w:basedOn w:val="Normlny"/>
    <w:next w:val="Normlny"/>
    <w:rsid w:val="00333F48"/>
    <w:pPr>
      <w:spacing w:line="240" w:lineRule="auto"/>
    </w:pPr>
    <w:rPr>
      <w:rFonts w:ascii="Arial" w:hAnsi="Arial"/>
      <w:sz w:val="16"/>
    </w:rPr>
  </w:style>
  <w:style w:type="paragraph" w:customStyle="1" w:styleId="Nzevsmlouvy">
    <w:name w:val="Název smlouvy"/>
    <w:basedOn w:val="Normlny"/>
    <w:rsid w:val="00333F48"/>
    <w:pPr>
      <w:jc w:val="center"/>
    </w:pPr>
    <w:rPr>
      <w:b/>
      <w:sz w:val="36"/>
    </w:rPr>
  </w:style>
  <w:style w:type="paragraph" w:customStyle="1" w:styleId="Smluvnstrana">
    <w:name w:val="Smluvní strana"/>
    <w:basedOn w:val="Normlny"/>
    <w:rsid w:val="00333F48"/>
    <w:rPr>
      <w:b/>
      <w:sz w:val="28"/>
    </w:rPr>
  </w:style>
  <w:style w:type="paragraph" w:customStyle="1" w:styleId="Identifikacestran">
    <w:name w:val="Identifikace stran"/>
    <w:basedOn w:val="Normlny"/>
    <w:rsid w:val="00333F48"/>
  </w:style>
  <w:style w:type="paragraph" w:customStyle="1" w:styleId="Prohlen">
    <w:name w:val="Prohlášení"/>
    <w:basedOn w:val="Normlny"/>
    <w:rsid w:val="00333F48"/>
    <w:pPr>
      <w:jc w:val="center"/>
    </w:pPr>
    <w:rPr>
      <w:b/>
    </w:rPr>
  </w:style>
  <w:style w:type="paragraph" w:customStyle="1" w:styleId="Ploha">
    <w:name w:val="Pøíloha"/>
    <w:basedOn w:val="Normlny"/>
    <w:rsid w:val="00333F48"/>
    <w:pPr>
      <w:jc w:val="center"/>
    </w:pPr>
    <w:rPr>
      <w:b/>
      <w:sz w:val="36"/>
    </w:rPr>
  </w:style>
  <w:style w:type="character" w:styleId="Odkaznakomentr">
    <w:name w:val="annotation reference"/>
    <w:rsid w:val="00333F48"/>
    <w:rPr>
      <w:rFonts w:cs="Times New Roman"/>
      <w:sz w:val="16"/>
    </w:rPr>
  </w:style>
  <w:style w:type="paragraph" w:styleId="Textkomentra">
    <w:name w:val="annotation text"/>
    <w:basedOn w:val="Normlny"/>
    <w:link w:val="TextkomentraChar"/>
    <w:rsid w:val="00333F48"/>
    <w:pPr>
      <w:spacing w:line="240" w:lineRule="auto"/>
    </w:pPr>
    <w:rPr>
      <w:sz w:val="20"/>
      <w:lang w:val="x-none"/>
    </w:rPr>
  </w:style>
  <w:style w:type="character" w:customStyle="1" w:styleId="TextkomentraChar">
    <w:name w:val="Text komentára Char"/>
    <w:basedOn w:val="Predvolenpsmoodseku"/>
    <w:link w:val="Textkomentra"/>
    <w:rsid w:val="00333F48"/>
    <w:rPr>
      <w:rFonts w:eastAsia="Times New Roman" w:cs="Times New Roman"/>
      <w:sz w:val="20"/>
      <w:szCs w:val="20"/>
      <w:lang w:val="x-none"/>
    </w:rPr>
  </w:style>
  <w:style w:type="character" w:customStyle="1" w:styleId="truktradokumentuChar">
    <w:name w:val="Štruktúra dokumentu Char"/>
    <w:basedOn w:val="Predvolenpsmoodseku"/>
    <w:link w:val="truktradokumentu"/>
    <w:semiHidden/>
    <w:rsid w:val="00333F48"/>
    <w:rPr>
      <w:rFonts w:ascii="Tahoma" w:eastAsia="Times New Roman" w:hAnsi="Tahoma" w:cs="Times New Roman"/>
      <w:szCs w:val="20"/>
      <w:shd w:val="clear" w:color="auto" w:fill="000080"/>
      <w:lang w:val="cs-CZ"/>
    </w:rPr>
  </w:style>
  <w:style w:type="paragraph" w:styleId="truktradokumentu">
    <w:name w:val="Document Map"/>
    <w:basedOn w:val="Normlny"/>
    <w:link w:val="truktradokumentuChar"/>
    <w:semiHidden/>
    <w:rsid w:val="00333F48"/>
    <w:pPr>
      <w:shd w:val="clear" w:color="auto" w:fill="000080"/>
    </w:pPr>
    <w:rPr>
      <w:rFonts w:ascii="Tahoma" w:hAnsi="Tahoma"/>
    </w:rPr>
  </w:style>
  <w:style w:type="character" w:customStyle="1" w:styleId="truktradokumentuChar1">
    <w:name w:val="Štruktúra dokumentu Char1"/>
    <w:basedOn w:val="Predvolenpsmoodseku"/>
    <w:uiPriority w:val="99"/>
    <w:semiHidden/>
    <w:rsid w:val="00333F48"/>
    <w:rPr>
      <w:rFonts w:ascii="Tahoma" w:eastAsia="Times New Roman" w:hAnsi="Tahoma" w:cs="Tahoma"/>
      <w:sz w:val="16"/>
      <w:szCs w:val="16"/>
      <w:lang w:val="cs-CZ"/>
    </w:rPr>
  </w:style>
  <w:style w:type="paragraph" w:styleId="Zarkazkladnhotextu">
    <w:name w:val="Body Text Indent"/>
    <w:basedOn w:val="Normlny"/>
    <w:link w:val="ZarkazkladnhotextuChar"/>
    <w:rsid w:val="00333F48"/>
    <w:pPr>
      <w:ind w:left="1418" w:hanging="709"/>
    </w:pPr>
  </w:style>
  <w:style w:type="character" w:customStyle="1" w:styleId="ZarkazkladnhotextuChar">
    <w:name w:val="Zarážka základného textu Char"/>
    <w:basedOn w:val="Predvolenpsmoodseku"/>
    <w:link w:val="Zarkazkladnhotextu"/>
    <w:rsid w:val="00333F48"/>
    <w:rPr>
      <w:rFonts w:eastAsia="Times New Roman" w:cs="Times New Roman"/>
      <w:szCs w:val="20"/>
      <w:lang w:val="cs-CZ"/>
    </w:rPr>
  </w:style>
  <w:style w:type="character" w:styleId="Hypertextovprepojenie">
    <w:name w:val="Hyperlink"/>
    <w:uiPriority w:val="99"/>
    <w:rsid w:val="00333F48"/>
    <w:rPr>
      <w:rFonts w:cs="Times New Roman"/>
      <w:color w:val="0000FF"/>
      <w:u w:val="single"/>
    </w:rPr>
  </w:style>
  <w:style w:type="character" w:styleId="PouitHypertextovPrepojenie">
    <w:name w:val="FollowedHyperlink"/>
    <w:uiPriority w:val="99"/>
    <w:rsid w:val="00333F48"/>
    <w:rPr>
      <w:rFonts w:cs="Times New Roman"/>
      <w:color w:val="800080"/>
      <w:u w:val="single"/>
    </w:rPr>
  </w:style>
  <w:style w:type="paragraph" w:styleId="Normlnysozarkami">
    <w:name w:val="Normal Indent"/>
    <w:basedOn w:val="Normlny"/>
    <w:rsid w:val="00333F48"/>
    <w:pPr>
      <w:ind w:left="720"/>
    </w:pPr>
  </w:style>
  <w:style w:type="paragraph" w:customStyle="1" w:styleId="Normln">
    <w:name w:val="Norm‡ln’"/>
    <w:rsid w:val="00333F48"/>
    <w:rPr>
      <w:rFonts w:ascii="Arial" w:eastAsia="Times New Roman" w:hAnsi="Arial" w:cs="Times New Roman"/>
      <w:szCs w:val="20"/>
      <w:lang w:val="cs-CZ"/>
    </w:rPr>
  </w:style>
  <w:style w:type="character" w:customStyle="1" w:styleId="platne1">
    <w:name w:val="platne1"/>
    <w:rsid w:val="00333F48"/>
    <w:rPr>
      <w:rFonts w:cs="Times New Roman"/>
    </w:rPr>
  </w:style>
  <w:style w:type="paragraph" w:styleId="Textbubliny">
    <w:name w:val="Balloon Text"/>
    <w:basedOn w:val="Normlny"/>
    <w:link w:val="TextbublinyChar"/>
    <w:semiHidden/>
    <w:rsid w:val="00333F48"/>
    <w:rPr>
      <w:rFonts w:ascii="Tahoma" w:hAnsi="Tahoma" w:cs="Tahoma"/>
      <w:sz w:val="16"/>
      <w:szCs w:val="16"/>
    </w:rPr>
  </w:style>
  <w:style w:type="character" w:customStyle="1" w:styleId="TextbublinyChar">
    <w:name w:val="Text bubliny Char"/>
    <w:basedOn w:val="Predvolenpsmoodseku"/>
    <w:link w:val="Textbubliny"/>
    <w:semiHidden/>
    <w:rsid w:val="00333F48"/>
    <w:rPr>
      <w:rFonts w:ascii="Tahoma" w:eastAsia="Times New Roman" w:hAnsi="Tahoma" w:cs="Tahoma"/>
      <w:sz w:val="16"/>
      <w:szCs w:val="16"/>
      <w:lang w:val="cs-CZ"/>
    </w:rPr>
  </w:style>
  <w:style w:type="paragraph" w:styleId="Predmetkomentra">
    <w:name w:val="annotation subject"/>
    <w:basedOn w:val="Textkomentra"/>
    <w:next w:val="Textkomentra"/>
    <w:link w:val="PredmetkomentraChar"/>
    <w:semiHidden/>
    <w:rsid w:val="00333F48"/>
    <w:pPr>
      <w:spacing w:line="280" w:lineRule="atLeast"/>
    </w:pPr>
    <w:rPr>
      <w:b/>
      <w:bCs/>
    </w:rPr>
  </w:style>
  <w:style w:type="character" w:customStyle="1" w:styleId="PredmetkomentraChar">
    <w:name w:val="Predmet komentára Char"/>
    <w:basedOn w:val="TextkomentraChar"/>
    <w:link w:val="Predmetkomentra"/>
    <w:semiHidden/>
    <w:rsid w:val="00333F48"/>
    <w:rPr>
      <w:rFonts w:eastAsia="Times New Roman" w:cs="Times New Roman"/>
      <w:b/>
      <w:bCs/>
      <w:sz w:val="20"/>
      <w:szCs w:val="20"/>
      <w:lang w:val="x-none"/>
    </w:rPr>
  </w:style>
  <w:style w:type="paragraph" w:customStyle="1" w:styleId="cislseznam11">
    <w:name w:val="cisl_seznam_1_1"/>
    <w:autoRedefine/>
    <w:rsid w:val="00333F48"/>
    <w:pPr>
      <w:tabs>
        <w:tab w:val="left" w:pos="397"/>
        <w:tab w:val="num" w:pos="720"/>
      </w:tabs>
      <w:ind w:left="397" w:hanging="397"/>
    </w:pPr>
    <w:rPr>
      <w:rFonts w:ascii="Arial" w:eastAsia="Times New Roman" w:hAnsi="Arial" w:cs="Times New Roman"/>
      <w:sz w:val="20"/>
      <w:szCs w:val="20"/>
      <w:lang w:val="cs-CZ" w:eastAsia="cs-CZ"/>
    </w:rPr>
  </w:style>
  <w:style w:type="paragraph" w:customStyle="1" w:styleId="cislseznam12">
    <w:name w:val="cisl_seznam_1_2"/>
    <w:basedOn w:val="cislseznam11"/>
    <w:autoRedefine/>
    <w:rsid w:val="00333F48"/>
    <w:pPr>
      <w:numPr>
        <w:ilvl w:val="1"/>
      </w:numPr>
      <w:tabs>
        <w:tab w:val="num" w:pos="720"/>
      </w:tabs>
      <w:ind w:left="397" w:hanging="397"/>
    </w:pPr>
  </w:style>
  <w:style w:type="paragraph" w:customStyle="1" w:styleId="cislseznam13">
    <w:name w:val="cisl_seznam_1_3"/>
    <w:autoRedefine/>
    <w:rsid w:val="00333F48"/>
    <w:pPr>
      <w:tabs>
        <w:tab w:val="num" w:pos="1191"/>
      </w:tabs>
      <w:ind w:left="1191" w:hanging="397"/>
    </w:pPr>
    <w:rPr>
      <w:rFonts w:ascii="Arial" w:eastAsia="Times New Roman" w:hAnsi="Arial" w:cs="Times New Roman"/>
      <w:sz w:val="20"/>
      <w:szCs w:val="20"/>
      <w:lang w:val="cs-CZ" w:eastAsia="cs-CZ"/>
    </w:rPr>
  </w:style>
  <w:style w:type="paragraph" w:customStyle="1" w:styleId="cislseznam14">
    <w:name w:val="cisl_seznam_1_4"/>
    <w:autoRedefine/>
    <w:rsid w:val="00333F48"/>
    <w:pPr>
      <w:numPr>
        <w:ilvl w:val="3"/>
        <w:numId w:val="2"/>
      </w:numPr>
    </w:pPr>
    <w:rPr>
      <w:rFonts w:ascii="Arial" w:eastAsia="Times New Roman" w:hAnsi="Arial" w:cs="Times New Roman"/>
      <w:sz w:val="20"/>
      <w:szCs w:val="20"/>
      <w:lang w:val="cs-CZ" w:eastAsia="cs-CZ"/>
    </w:rPr>
  </w:style>
  <w:style w:type="paragraph" w:customStyle="1" w:styleId="Odrky">
    <w:name w:val="Odrážky"/>
    <w:basedOn w:val="Normlny"/>
    <w:rsid w:val="00333F48"/>
    <w:pPr>
      <w:numPr>
        <w:numId w:val="3"/>
      </w:numPr>
      <w:overflowPunct/>
      <w:autoSpaceDE/>
      <w:autoSpaceDN/>
      <w:adjustRightInd/>
      <w:spacing w:before="60" w:after="60" w:line="240" w:lineRule="auto"/>
      <w:textAlignment w:val="auto"/>
    </w:pPr>
    <w:rPr>
      <w:rFonts w:ascii="Arial" w:hAnsi="Arial" w:cs="Arial"/>
      <w:szCs w:val="24"/>
      <w:lang w:eastAsia="cs-CZ"/>
    </w:rPr>
  </w:style>
  <w:style w:type="paragraph" w:styleId="Zkladntext">
    <w:name w:val="Body Text"/>
    <w:basedOn w:val="Normlny"/>
    <w:link w:val="ZkladntextChar"/>
    <w:rsid w:val="00333F48"/>
    <w:pPr>
      <w:spacing w:after="120"/>
    </w:pPr>
    <w:rPr>
      <w:lang w:val="x-none"/>
    </w:rPr>
  </w:style>
  <w:style w:type="character" w:customStyle="1" w:styleId="ZkladntextChar">
    <w:name w:val="Základný text Char"/>
    <w:basedOn w:val="Predvolenpsmoodseku"/>
    <w:link w:val="Zkladntext"/>
    <w:rsid w:val="00333F48"/>
    <w:rPr>
      <w:rFonts w:eastAsia="Times New Roman" w:cs="Times New Roman"/>
      <w:szCs w:val="20"/>
      <w:lang w:val="x-none"/>
    </w:rPr>
  </w:style>
  <w:style w:type="paragraph" w:customStyle="1" w:styleId="JKHeadL5">
    <w:name w:val="J&amp;K Head L5"/>
    <w:basedOn w:val="Normlny"/>
    <w:rsid w:val="00333F48"/>
    <w:pPr>
      <w:tabs>
        <w:tab w:val="num" w:pos="2552"/>
      </w:tabs>
      <w:overflowPunct/>
      <w:autoSpaceDE/>
      <w:autoSpaceDN/>
      <w:adjustRightInd/>
      <w:spacing w:after="240" w:line="240" w:lineRule="auto"/>
      <w:ind w:left="2552" w:hanging="851"/>
      <w:textAlignment w:val="auto"/>
      <w:outlineLvl w:val="4"/>
    </w:pPr>
    <w:rPr>
      <w:sz w:val="22"/>
      <w:szCs w:val="24"/>
    </w:rPr>
  </w:style>
  <w:style w:type="character" w:customStyle="1" w:styleId="JKHeadL5CharChar">
    <w:name w:val="J&amp;K Head L5 Char Char"/>
    <w:rsid w:val="00333F48"/>
    <w:rPr>
      <w:rFonts w:cs="Times New Roman"/>
      <w:sz w:val="24"/>
      <w:szCs w:val="24"/>
      <w:lang w:val="cs-CZ" w:eastAsia="en-US" w:bidi="ar-SA"/>
    </w:rPr>
  </w:style>
  <w:style w:type="character" w:customStyle="1" w:styleId="TextpoznmkypodiarouChar">
    <w:name w:val="Text poznámky pod čiarou Char"/>
    <w:basedOn w:val="Predvolenpsmoodseku"/>
    <w:link w:val="Textpoznmkypodiarou"/>
    <w:semiHidden/>
    <w:rsid w:val="00333F48"/>
    <w:rPr>
      <w:rFonts w:eastAsia="Times New Roman" w:cs="Times New Roman"/>
      <w:sz w:val="18"/>
      <w:szCs w:val="20"/>
      <w:lang w:val="cs-CZ"/>
    </w:rPr>
  </w:style>
  <w:style w:type="paragraph" w:styleId="Textpoznmkypodiarou">
    <w:name w:val="footnote text"/>
    <w:basedOn w:val="Normlny"/>
    <w:link w:val="TextpoznmkypodiarouChar"/>
    <w:semiHidden/>
    <w:rsid w:val="00333F48"/>
    <w:pPr>
      <w:overflowPunct/>
      <w:autoSpaceDE/>
      <w:autoSpaceDN/>
      <w:adjustRightInd/>
      <w:spacing w:line="240" w:lineRule="auto"/>
      <w:ind w:left="-721"/>
      <w:textAlignment w:val="auto"/>
    </w:pPr>
    <w:rPr>
      <w:sz w:val="18"/>
    </w:rPr>
  </w:style>
  <w:style w:type="paragraph" w:styleId="Register3">
    <w:name w:val="index 3"/>
    <w:basedOn w:val="Normlny"/>
    <w:next w:val="Normlny"/>
    <w:semiHidden/>
    <w:rsid w:val="00333F48"/>
    <w:pPr>
      <w:tabs>
        <w:tab w:val="num" w:pos="3402"/>
      </w:tabs>
      <w:overflowPunct/>
      <w:autoSpaceDE/>
      <w:autoSpaceDN/>
      <w:adjustRightInd/>
      <w:spacing w:after="240" w:line="240" w:lineRule="auto"/>
      <w:ind w:left="3402" w:hanging="850"/>
      <w:textAlignment w:val="auto"/>
    </w:pPr>
    <w:rPr>
      <w:rFonts w:ascii="Garamond MT" w:hAnsi="Garamond MT"/>
      <w:sz w:val="22"/>
      <w:szCs w:val="24"/>
      <w:lang w:val="en-GB"/>
    </w:rPr>
  </w:style>
  <w:style w:type="paragraph" w:customStyle="1" w:styleId="JKHeadL2Allcaps">
    <w:name w:val="J&amp;K Head L2 + All caps"/>
    <w:basedOn w:val="Normlny"/>
    <w:rsid w:val="00333F48"/>
    <w:pPr>
      <w:widowControl w:val="0"/>
      <w:numPr>
        <w:ilvl w:val="7"/>
        <w:numId w:val="4"/>
      </w:numPr>
      <w:tabs>
        <w:tab w:val="clear" w:pos="980"/>
        <w:tab w:val="num" w:pos="851"/>
      </w:tabs>
      <w:overflowPunct/>
      <w:autoSpaceDE/>
      <w:autoSpaceDN/>
      <w:adjustRightInd/>
      <w:spacing w:before="240" w:after="240" w:line="240" w:lineRule="auto"/>
      <w:ind w:left="851" w:hanging="851"/>
      <w:textAlignment w:val="auto"/>
      <w:outlineLvl w:val="1"/>
    </w:pPr>
    <w:rPr>
      <w:rFonts w:ascii="Arial" w:hAnsi="Arial" w:cs="Arial"/>
      <w:b/>
      <w:bCs/>
      <w:caps/>
      <w:sz w:val="22"/>
      <w:szCs w:val="22"/>
    </w:rPr>
  </w:style>
  <w:style w:type="paragraph" w:customStyle="1" w:styleId="JKHeadL3Bold">
    <w:name w:val="J&amp;K Head L3 + Bold"/>
    <w:basedOn w:val="Normlny"/>
    <w:rsid w:val="00333F48"/>
    <w:pPr>
      <w:numPr>
        <w:ilvl w:val="8"/>
        <w:numId w:val="4"/>
      </w:numPr>
      <w:tabs>
        <w:tab w:val="clear" w:pos="1831"/>
        <w:tab w:val="num" w:pos="851"/>
      </w:tabs>
      <w:overflowPunct/>
      <w:autoSpaceDE/>
      <w:autoSpaceDN/>
      <w:adjustRightInd/>
      <w:spacing w:after="240" w:line="240" w:lineRule="auto"/>
      <w:ind w:left="851"/>
      <w:textAlignment w:val="auto"/>
      <w:outlineLvl w:val="2"/>
    </w:pPr>
    <w:rPr>
      <w:rFonts w:ascii="Arial" w:hAnsi="Arial" w:cs="Arial"/>
      <w:b/>
      <w:bCs/>
      <w:sz w:val="22"/>
      <w:szCs w:val="22"/>
    </w:rPr>
  </w:style>
  <w:style w:type="paragraph" w:customStyle="1" w:styleId="slolnku">
    <w:name w:val="Číslo článku"/>
    <w:basedOn w:val="Normlny"/>
    <w:next w:val="Normlny"/>
    <w:rsid w:val="00333F48"/>
    <w:pPr>
      <w:keepNext/>
      <w:tabs>
        <w:tab w:val="left" w:pos="0"/>
        <w:tab w:val="left" w:pos="284"/>
        <w:tab w:val="left" w:pos="1701"/>
      </w:tabs>
      <w:overflowPunct/>
      <w:autoSpaceDE/>
      <w:autoSpaceDN/>
      <w:adjustRightInd/>
      <w:spacing w:before="160" w:after="40" w:line="240" w:lineRule="auto"/>
      <w:jc w:val="center"/>
      <w:textAlignment w:val="auto"/>
    </w:pPr>
    <w:rPr>
      <w:b/>
      <w:bCs/>
      <w:szCs w:val="24"/>
      <w:lang w:eastAsia="cs-CZ"/>
    </w:rPr>
  </w:style>
  <w:style w:type="paragraph" w:customStyle="1" w:styleId="Textodst1sl">
    <w:name w:val="Text odst.1čísl"/>
    <w:basedOn w:val="Normlny"/>
    <w:rsid w:val="00333F48"/>
    <w:pPr>
      <w:tabs>
        <w:tab w:val="left" w:pos="0"/>
        <w:tab w:val="left" w:pos="284"/>
        <w:tab w:val="num" w:pos="720"/>
      </w:tabs>
      <w:overflowPunct/>
      <w:autoSpaceDE/>
      <w:autoSpaceDN/>
      <w:adjustRightInd/>
      <w:spacing w:before="80" w:line="240" w:lineRule="auto"/>
      <w:ind w:left="720" w:hanging="720"/>
      <w:textAlignment w:val="auto"/>
      <w:outlineLvl w:val="1"/>
    </w:pPr>
    <w:rPr>
      <w:szCs w:val="24"/>
      <w:lang w:eastAsia="cs-CZ"/>
    </w:rPr>
  </w:style>
  <w:style w:type="paragraph" w:customStyle="1" w:styleId="Textodst2slovan">
    <w:name w:val="Text odst.2 číslovaný"/>
    <w:basedOn w:val="Textodst1sl"/>
    <w:rsid w:val="00333F48"/>
    <w:pPr>
      <w:numPr>
        <w:ilvl w:val="2"/>
      </w:numPr>
      <w:tabs>
        <w:tab w:val="clear" w:pos="0"/>
        <w:tab w:val="clear" w:pos="284"/>
        <w:tab w:val="num" w:pos="720"/>
      </w:tabs>
      <w:spacing w:before="0"/>
      <w:ind w:left="720" w:hanging="720"/>
      <w:outlineLvl w:val="2"/>
    </w:pPr>
  </w:style>
  <w:style w:type="paragraph" w:customStyle="1" w:styleId="Textodst3psmena">
    <w:name w:val="Text odst. 3 písmena"/>
    <w:basedOn w:val="Textodst1sl"/>
    <w:rsid w:val="00333F48"/>
    <w:pPr>
      <w:numPr>
        <w:ilvl w:val="3"/>
      </w:numPr>
      <w:tabs>
        <w:tab w:val="num" w:pos="720"/>
      </w:tabs>
      <w:spacing w:before="0"/>
      <w:ind w:left="720" w:hanging="720"/>
      <w:outlineLvl w:val="3"/>
    </w:pPr>
  </w:style>
  <w:style w:type="paragraph" w:customStyle="1" w:styleId="JKHeadL6">
    <w:name w:val="J&amp;K Head L6"/>
    <w:basedOn w:val="Normlny"/>
    <w:rsid w:val="00333F48"/>
    <w:pPr>
      <w:numPr>
        <w:ilvl w:val="5"/>
        <w:numId w:val="1"/>
      </w:numPr>
      <w:overflowPunct/>
      <w:autoSpaceDE/>
      <w:autoSpaceDN/>
      <w:adjustRightInd/>
      <w:spacing w:after="240" w:line="240" w:lineRule="auto"/>
      <w:textAlignment w:val="auto"/>
      <w:outlineLvl w:val="5"/>
    </w:pPr>
    <w:rPr>
      <w:sz w:val="22"/>
      <w:szCs w:val="24"/>
    </w:rPr>
  </w:style>
  <w:style w:type="paragraph" w:customStyle="1" w:styleId="odsazenL5">
    <w:name w:val="odsazené L5"/>
    <w:basedOn w:val="Normlny"/>
    <w:rsid w:val="00333F48"/>
    <w:pPr>
      <w:overflowPunct/>
      <w:autoSpaceDE/>
      <w:autoSpaceDN/>
      <w:adjustRightInd/>
      <w:spacing w:after="240" w:line="240" w:lineRule="auto"/>
      <w:ind w:left="1701"/>
      <w:textAlignment w:val="auto"/>
    </w:pPr>
    <w:rPr>
      <w:sz w:val="22"/>
      <w:szCs w:val="24"/>
      <w:lang w:eastAsia="cs-CZ"/>
    </w:rPr>
  </w:style>
  <w:style w:type="paragraph" w:customStyle="1" w:styleId="JKHeadL4">
    <w:name w:val="J&amp;K Head L4"/>
    <w:basedOn w:val="Normlny"/>
    <w:rsid w:val="00333F48"/>
    <w:pPr>
      <w:tabs>
        <w:tab w:val="num" w:pos="1701"/>
      </w:tabs>
      <w:overflowPunct/>
      <w:autoSpaceDE/>
      <w:autoSpaceDN/>
      <w:adjustRightInd/>
      <w:spacing w:after="240" w:line="240" w:lineRule="auto"/>
      <w:ind w:left="1701" w:hanging="850"/>
      <w:textAlignment w:val="auto"/>
      <w:outlineLvl w:val="3"/>
    </w:pPr>
    <w:rPr>
      <w:sz w:val="22"/>
      <w:szCs w:val="24"/>
    </w:rPr>
  </w:style>
  <w:style w:type="paragraph" w:customStyle="1" w:styleId="Perex">
    <w:name w:val="Perex"/>
    <w:basedOn w:val="Normlny"/>
    <w:rsid w:val="00333F48"/>
    <w:pPr>
      <w:numPr>
        <w:numId w:val="5"/>
      </w:numPr>
      <w:overflowPunct/>
      <w:autoSpaceDE/>
      <w:autoSpaceDN/>
      <w:adjustRightInd/>
      <w:spacing w:after="320" w:line="360" w:lineRule="auto"/>
      <w:jc w:val="left"/>
      <w:textAlignment w:val="auto"/>
    </w:pPr>
    <w:rPr>
      <w:rFonts w:cs="Arial"/>
      <w:bCs/>
      <w:spacing w:val="8"/>
      <w:sz w:val="22"/>
      <w:szCs w:val="22"/>
      <w:lang w:eastAsia="cs-CZ"/>
    </w:rPr>
  </w:style>
  <w:style w:type="character" w:styleId="Zvraznenie">
    <w:name w:val="Emphasis"/>
    <w:qFormat/>
    <w:rsid w:val="00333F48"/>
    <w:rPr>
      <w:i/>
      <w:iCs/>
    </w:rPr>
  </w:style>
  <w:style w:type="paragraph" w:customStyle="1" w:styleId="ListParagraph1">
    <w:name w:val="List Paragraph1"/>
    <w:basedOn w:val="Normlny"/>
    <w:rsid w:val="00333F48"/>
    <w:pPr>
      <w:overflowPunct/>
      <w:autoSpaceDE/>
      <w:autoSpaceDN/>
      <w:adjustRightInd/>
      <w:spacing w:line="240" w:lineRule="auto"/>
      <w:ind w:left="720"/>
      <w:contextualSpacing/>
      <w:jc w:val="left"/>
      <w:textAlignment w:val="auto"/>
    </w:pPr>
    <w:rPr>
      <w:szCs w:val="24"/>
      <w:lang w:eastAsia="cs-CZ"/>
    </w:rPr>
  </w:style>
  <w:style w:type="paragraph" w:styleId="Odsekzoznamu">
    <w:name w:val="List Paragraph"/>
    <w:basedOn w:val="Normlny"/>
    <w:uiPriority w:val="34"/>
    <w:qFormat/>
    <w:rsid w:val="00333F48"/>
    <w:pPr>
      <w:overflowPunct/>
      <w:autoSpaceDE/>
      <w:autoSpaceDN/>
      <w:adjustRightInd/>
      <w:spacing w:after="200" w:line="276" w:lineRule="auto"/>
      <w:ind w:left="720"/>
      <w:contextualSpacing/>
      <w:jc w:val="left"/>
      <w:textAlignment w:val="auto"/>
    </w:pPr>
    <w:rPr>
      <w:rFonts w:ascii="Calibri" w:eastAsia="Calibri" w:hAnsi="Calibri"/>
      <w:sz w:val="22"/>
      <w:szCs w:val="22"/>
    </w:rPr>
  </w:style>
  <w:style w:type="paragraph" w:styleId="Textvysvetlivky">
    <w:name w:val="endnote text"/>
    <w:basedOn w:val="Normlny"/>
    <w:link w:val="TextvysvetlivkyChar"/>
    <w:rsid w:val="00333F48"/>
    <w:rPr>
      <w:sz w:val="20"/>
      <w:lang w:val="x-none"/>
    </w:rPr>
  </w:style>
  <w:style w:type="character" w:customStyle="1" w:styleId="TextvysvetlivkyChar">
    <w:name w:val="Text vysvetlivky Char"/>
    <w:basedOn w:val="Predvolenpsmoodseku"/>
    <w:link w:val="Textvysvetlivky"/>
    <w:rsid w:val="00333F48"/>
    <w:rPr>
      <w:rFonts w:eastAsia="Times New Roman" w:cs="Times New Roman"/>
      <w:sz w:val="20"/>
      <w:szCs w:val="20"/>
      <w:lang w:val="x-none"/>
    </w:rPr>
  </w:style>
  <w:style w:type="character" w:styleId="Odkaznavysvetlivku">
    <w:name w:val="endnote reference"/>
    <w:rsid w:val="00333F48"/>
    <w:rPr>
      <w:vertAlign w:val="superscript"/>
    </w:rPr>
  </w:style>
  <w:style w:type="paragraph" w:customStyle="1" w:styleId="default">
    <w:name w:val="default"/>
    <w:basedOn w:val="Normlny"/>
    <w:rsid w:val="00333F48"/>
    <w:pPr>
      <w:overflowPunct/>
      <w:adjustRightInd/>
      <w:spacing w:line="240" w:lineRule="auto"/>
      <w:jc w:val="left"/>
      <w:textAlignment w:val="auto"/>
    </w:pPr>
    <w:rPr>
      <w:color w:val="000000"/>
      <w:szCs w:val="24"/>
      <w:lang w:eastAsia="cs-CZ"/>
    </w:rPr>
  </w:style>
  <w:style w:type="paragraph" w:styleId="Nzov">
    <w:name w:val="Title"/>
    <w:basedOn w:val="Normlny"/>
    <w:link w:val="NzovChar"/>
    <w:qFormat/>
    <w:rsid w:val="00333F48"/>
    <w:pPr>
      <w:overflowPunct/>
      <w:autoSpaceDE/>
      <w:autoSpaceDN/>
      <w:adjustRightInd/>
      <w:spacing w:line="240" w:lineRule="auto"/>
      <w:jc w:val="center"/>
      <w:textAlignment w:val="auto"/>
    </w:pPr>
    <w:rPr>
      <w:b/>
      <w:bCs/>
      <w:caps/>
      <w:sz w:val="28"/>
      <w:szCs w:val="24"/>
      <w:lang w:val="x-none" w:eastAsia="x-none"/>
    </w:rPr>
  </w:style>
  <w:style w:type="character" w:customStyle="1" w:styleId="NzovChar">
    <w:name w:val="Názov Char"/>
    <w:basedOn w:val="Predvolenpsmoodseku"/>
    <w:link w:val="Nzov"/>
    <w:rsid w:val="00333F48"/>
    <w:rPr>
      <w:rFonts w:eastAsia="Times New Roman" w:cs="Times New Roman"/>
      <w:b/>
      <w:bCs/>
      <w:caps/>
      <w:sz w:val="28"/>
      <w:lang w:val="x-none" w:eastAsia="x-none"/>
    </w:rPr>
  </w:style>
  <w:style w:type="paragraph" w:customStyle="1" w:styleId="Clanek11">
    <w:name w:val="Clanek 1.1"/>
    <w:basedOn w:val="Nadpis2"/>
    <w:link w:val="Clanek11Char"/>
    <w:qFormat/>
    <w:rsid w:val="00333F48"/>
    <w:pPr>
      <w:widowControl w:val="0"/>
      <w:tabs>
        <w:tab w:val="num" w:pos="941"/>
      </w:tabs>
      <w:overflowPunct/>
      <w:autoSpaceDE/>
      <w:autoSpaceDN/>
      <w:adjustRightInd/>
      <w:spacing w:before="120" w:line="240" w:lineRule="auto"/>
      <w:ind w:left="941" w:hanging="567"/>
      <w:textAlignment w:val="auto"/>
    </w:pPr>
    <w:rPr>
      <w:rFonts w:ascii="Arial" w:hAnsi="Arial"/>
      <w:b/>
      <w:bCs/>
      <w:i/>
      <w:iCs/>
      <w:sz w:val="22"/>
      <w:szCs w:val="28"/>
    </w:rPr>
  </w:style>
  <w:style w:type="character" w:customStyle="1" w:styleId="Clanek11Char">
    <w:name w:val="Clanek 1.1 Char"/>
    <w:link w:val="Clanek11"/>
    <w:rsid w:val="00333F48"/>
    <w:rPr>
      <w:rFonts w:ascii="Arial" w:eastAsia="Times New Roman" w:hAnsi="Arial" w:cs="Times New Roman"/>
      <w:b/>
      <w:bCs/>
      <w:i/>
      <w:iCs/>
      <w:sz w:val="22"/>
      <w:szCs w:val="28"/>
      <w:lang w:val="x-none"/>
    </w:rPr>
  </w:style>
  <w:style w:type="paragraph" w:customStyle="1" w:styleId="Claneka">
    <w:name w:val="Clanek (a)"/>
    <w:basedOn w:val="Normlny"/>
    <w:qFormat/>
    <w:rsid w:val="00333F48"/>
    <w:pPr>
      <w:keepLines/>
      <w:widowControl w:val="0"/>
      <w:tabs>
        <w:tab w:val="num" w:pos="1547"/>
      </w:tabs>
      <w:overflowPunct/>
      <w:autoSpaceDE/>
      <w:autoSpaceDN/>
      <w:adjustRightInd/>
      <w:spacing w:before="120" w:after="120" w:line="240" w:lineRule="auto"/>
      <w:ind w:left="1547" w:hanging="425"/>
      <w:textAlignment w:val="auto"/>
    </w:pPr>
    <w:rPr>
      <w:sz w:val="22"/>
      <w:szCs w:val="24"/>
    </w:rPr>
  </w:style>
  <w:style w:type="paragraph" w:customStyle="1" w:styleId="Claneki">
    <w:name w:val="Clanek (i)"/>
    <w:basedOn w:val="Normlny"/>
    <w:qFormat/>
    <w:rsid w:val="00333F48"/>
    <w:pPr>
      <w:keepNext/>
      <w:tabs>
        <w:tab w:val="num" w:pos="1418"/>
      </w:tabs>
      <w:overflowPunct/>
      <w:autoSpaceDE/>
      <w:autoSpaceDN/>
      <w:adjustRightInd/>
      <w:spacing w:before="120" w:after="120" w:line="240" w:lineRule="auto"/>
      <w:ind w:left="1418" w:hanging="426"/>
      <w:textAlignment w:val="auto"/>
    </w:pPr>
    <w:rPr>
      <w:color w:val="000000"/>
      <w:sz w:val="22"/>
      <w:szCs w:val="24"/>
    </w:rPr>
  </w:style>
  <w:style w:type="character" w:customStyle="1" w:styleId="TextkomenteChar1">
    <w:name w:val="Text komentáře Char1"/>
    <w:basedOn w:val="Predvolenpsmoodseku"/>
    <w:locked/>
    <w:rsid w:val="00333F48"/>
  </w:style>
  <w:style w:type="paragraph" w:customStyle="1" w:styleId="Normal2">
    <w:name w:val="Normal 2"/>
    <w:basedOn w:val="Normlny"/>
    <w:rsid w:val="00333F48"/>
    <w:pPr>
      <w:tabs>
        <w:tab w:val="left" w:pos="709"/>
      </w:tabs>
      <w:overflowPunct/>
      <w:adjustRightInd/>
      <w:spacing w:before="60" w:after="120" w:line="240" w:lineRule="auto"/>
      <w:ind w:left="1418"/>
      <w:textAlignment w:val="auto"/>
    </w:pPr>
    <w:rPr>
      <w:sz w:val="22"/>
      <w:szCs w:val="22"/>
      <w:lang w:val="en-GB"/>
    </w:rPr>
  </w:style>
  <w:style w:type="paragraph" w:customStyle="1" w:styleId="OdstavecSmlouvy">
    <w:name w:val="OdstavecSmlouvy"/>
    <w:basedOn w:val="Normlny"/>
    <w:rsid w:val="00333F48"/>
    <w:pPr>
      <w:keepLines/>
      <w:numPr>
        <w:numId w:val="6"/>
      </w:numPr>
      <w:tabs>
        <w:tab w:val="left" w:pos="426"/>
        <w:tab w:val="left" w:pos="1701"/>
      </w:tabs>
      <w:overflowPunct/>
      <w:autoSpaceDE/>
      <w:autoSpaceDN/>
      <w:adjustRightInd/>
      <w:spacing w:after="120" w:line="240" w:lineRule="auto"/>
      <w:textAlignment w:val="auto"/>
    </w:pPr>
    <w:rPr>
      <w:lang w:eastAsia="cs-CZ"/>
    </w:rPr>
  </w:style>
  <w:style w:type="paragraph" w:styleId="Obyajntext">
    <w:name w:val="Plain Text"/>
    <w:basedOn w:val="Normlny"/>
    <w:link w:val="ObyajntextChar"/>
    <w:uiPriority w:val="99"/>
    <w:unhideWhenUsed/>
    <w:rsid w:val="00333F48"/>
    <w:pPr>
      <w:overflowPunct/>
      <w:autoSpaceDE/>
      <w:autoSpaceDN/>
      <w:adjustRightInd/>
      <w:spacing w:line="240" w:lineRule="auto"/>
      <w:jc w:val="left"/>
      <w:textAlignment w:val="auto"/>
    </w:pPr>
    <w:rPr>
      <w:rFonts w:ascii="Palatino Linotype" w:eastAsia="Calibri" w:hAnsi="Palatino Linotype"/>
      <w:color w:val="1F497D"/>
      <w:sz w:val="21"/>
      <w:szCs w:val="21"/>
      <w:lang w:val="x-none" w:eastAsia="x-none"/>
    </w:rPr>
  </w:style>
  <w:style w:type="character" w:customStyle="1" w:styleId="ObyajntextChar">
    <w:name w:val="Obyčajný text Char"/>
    <w:basedOn w:val="Predvolenpsmoodseku"/>
    <w:link w:val="Obyajntext"/>
    <w:uiPriority w:val="99"/>
    <w:rsid w:val="00333F48"/>
    <w:rPr>
      <w:rFonts w:ascii="Palatino Linotype" w:eastAsia="Calibri" w:hAnsi="Palatino Linotype" w:cs="Times New Roman"/>
      <w:color w:val="1F497D"/>
      <w:sz w:val="21"/>
      <w:szCs w:val="21"/>
      <w:lang w:val="x-none" w:eastAsia="x-none"/>
    </w:rPr>
  </w:style>
  <w:style w:type="paragraph" w:customStyle="1" w:styleId="Smlouva-slo">
    <w:name w:val="Smlouva-číslo"/>
    <w:basedOn w:val="Normlny"/>
    <w:rsid w:val="00333F48"/>
    <w:pPr>
      <w:widowControl w:val="0"/>
      <w:overflowPunct/>
      <w:autoSpaceDE/>
      <w:autoSpaceDN/>
      <w:adjustRightInd/>
      <w:spacing w:before="120" w:line="240" w:lineRule="atLeast"/>
      <w:textAlignment w:val="auto"/>
    </w:pPr>
    <w:rPr>
      <w:snapToGrid w:val="0"/>
      <w:lang w:eastAsia="cs-CZ"/>
    </w:rPr>
  </w:style>
  <w:style w:type="paragraph" w:customStyle="1" w:styleId="Styl2">
    <w:name w:val="Styl2"/>
    <w:basedOn w:val="Normlny"/>
    <w:rsid w:val="00333F48"/>
    <w:pPr>
      <w:numPr>
        <w:numId w:val="8"/>
      </w:numPr>
      <w:overflowPunct/>
      <w:autoSpaceDE/>
      <w:autoSpaceDN/>
      <w:adjustRightInd/>
      <w:spacing w:before="120" w:line="240" w:lineRule="auto"/>
      <w:textAlignment w:val="auto"/>
    </w:pPr>
    <w:rPr>
      <w:b/>
      <w:bCs/>
      <w:sz w:val="28"/>
      <w:szCs w:val="24"/>
      <w:lang w:eastAsia="cs-CZ"/>
    </w:rPr>
  </w:style>
  <w:style w:type="paragraph" w:customStyle="1" w:styleId="Styl3">
    <w:name w:val="Styl3"/>
    <w:basedOn w:val="Normlny"/>
    <w:rsid w:val="00333F48"/>
    <w:pPr>
      <w:numPr>
        <w:ilvl w:val="1"/>
        <w:numId w:val="8"/>
      </w:numPr>
      <w:overflowPunct/>
      <w:autoSpaceDE/>
      <w:autoSpaceDN/>
      <w:adjustRightInd/>
      <w:spacing w:before="120" w:line="240" w:lineRule="auto"/>
      <w:textAlignment w:val="auto"/>
    </w:pPr>
    <w:rPr>
      <w:b/>
      <w:bCs/>
      <w:szCs w:val="24"/>
      <w:lang w:eastAsia="cs-CZ"/>
    </w:rPr>
  </w:style>
  <w:style w:type="paragraph" w:customStyle="1" w:styleId="gmail-msolistparagraph">
    <w:name w:val="gmail-msolistparagraph"/>
    <w:basedOn w:val="Normlny"/>
    <w:rsid w:val="00A418CC"/>
    <w:pPr>
      <w:overflowPunct/>
      <w:autoSpaceDE/>
      <w:autoSpaceDN/>
      <w:adjustRightInd/>
      <w:spacing w:before="100" w:beforeAutospacing="1" w:after="100" w:afterAutospacing="1" w:line="240" w:lineRule="auto"/>
      <w:jc w:val="left"/>
      <w:textAlignment w:val="auto"/>
    </w:pPr>
    <w:rPr>
      <w:rFonts w:eastAsiaTheme="minorHAnsi"/>
      <w:szCs w:val="24"/>
      <w:lang w:eastAsia="sk-SK"/>
    </w:rPr>
  </w:style>
  <w:style w:type="paragraph" w:customStyle="1" w:styleId="Normalnyislovany">
    <w:name w:val="Normalny čislovany"/>
    <w:basedOn w:val="Normlny"/>
    <w:rsid w:val="00FB442B"/>
    <w:pPr>
      <w:numPr>
        <w:numId w:val="28"/>
      </w:numPr>
      <w:overflowPunct/>
      <w:autoSpaceDE/>
      <w:autoSpaceDN/>
      <w:adjustRightInd/>
      <w:spacing w:after="120" w:line="240" w:lineRule="auto"/>
      <w:textAlignment w:val="auto"/>
    </w:pPr>
    <w:rPr>
      <w:lang w:eastAsia="cs-CZ"/>
    </w:rPr>
  </w:style>
  <w:style w:type="character" w:styleId="Siln">
    <w:name w:val="Strong"/>
    <w:basedOn w:val="Predvolenpsmoodseku"/>
    <w:uiPriority w:val="22"/>
    <w:qFormat/>
    <w:rsid w:val="00592B06"/>
    <w:rPr>
      <w:b/>
      <w:bCs/>
    </w:rPr>
  </w:style>
  <w:style w:type="paragraph" w:styleId="Bezriadkovania">
    <w:name w:val="No Spacing"/>
    <w:uiPriority w:val="1"/>
    <w:qFormat/>
    <w:rsid w:val="00592B06"/>
    <w:rPr>
      <w:rFonts w:asciiTheme="minorHAnsi" w:eastAsiaTheme="minorEastAsia" w:hAnsiTheme="minorHAnsi"/>
      <w:sz w:val="21"/>
      <w:szCs w:val="21"/>
    </w:rPr>
  </w:style>
  <w:style w:type="paragraph" w:styleId="Revzia">
    <w:name w:val="Revision"/>
    <w:hidden/>
    <w:uiPriority w:val="99"/>
    <w:semiHidden/>
    <w:rsid w:val="00063981"/>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4363193">
      <w:bodyDiv w:val="1"/>
      <w:marLeft w:val="0"/>
      <w:marRight w:val="0"/>
      <w:marTop w:val="0"/>
      <w:marBottom w:val="0"/>
      <w:divBdr>
        <w:top w:val="none" w:sz="0" w:space="0" w:color="auto"/>
        <w:left w:val="none" w:sz="0" w:space="0" w:color="auto"/>
        <w:bottom w:val="none" w:sz="0" w:space="0" w:color="auto"/>
        <w:right w:val="none" w:sz="0" w:space="0" w:color="auto"/>
      </w:divBdr>
    </w:div>
    <w:div w:id="791173166">
      <w:bodyDiv w:val="1"/>
      <w:marLeft w:val="0"/>
      <w:marRight w:val="0"/>
      <w:marTop w:val="0"/>
      <w:marBottom w:val="0"/>
      <w:divBdr>
        <w:top w:val="none" w:sz="0" w:space="0" w:color="auto"/>
        <w:left w:val="none" w:sz="0" w:space="0" w:color="auto"/>
        <w:bottom w:val="none" w:sz="0" w:space="0" w:color="auto"/>
        <w:right w:val="none" w:sz="0" w:space="0" w:color="auto"/>
      </w:divBdr>
    </w:div>
    <w:div w:id="916591061">
      <w:bodyDiv w:val="1"/>
      <w:marLeft w:val="0"/>
      <w:marRight w:val="0"/>
      <w:marTop w:val="0"/>
      <w:marBottom w:val="0"/>
      <w:divBdr>
        <w:top w:val="none" w:sz="0" w:space="0" w:color="auto"/>
        <w:left w:val="none" w:sz="0" w:space="0" w:color="auto"/>
        <w:bottom w:val="none" w:sz="0" w:space="0" w:color="auto"/>
        <w:right w:val="none" w:sz="0" w:space="0" w:color="auto"/>
      </w:divBdr>
    </w:div>
    <w:div w:id="924725957">
      <w:bodyDiv w:val="1"/>
      <w:marLeft w:val="0"/>
      <w:marRight w:val="0"/>
      <w:marTop w:val="0"/>
      <w:marBottom w:val="0"/>
      <w:divBdr>
        <w:top w:val="none" w:sz="0" w:space="0" w:color="auto"/>
        <w:left w:val="none" w:sz="0" w:space="0" w:color="auto"/>
        <w:bottom w:val="none" w:sz="0" w:space="0" w:color="auto"/>
        <w:right w:val="none" w:sz="0" w:space="0" w:color="auto"/>
      </w:divBdr>
    </w:div>
    <w:div w:id="1090543118">
      <w:bodyDiv w:val="1"/>
      <w:marLeft w:val="0"/>
      <w:marRight w:val="0"/>
      <w:marTop w:val="0"/>
      <w:marBottom w:val="0"/>
      <w:divBdr>
        <w:top w:val="none" w:sz="0" w:space="0" w:color="auto"/>
        <w:left w:val="none" w:sz="0" w:space="0" w:color="auto"/>
        <w:bottom w:val="none" w:sz="0" w:space="0" w:color="auto"/>
        <w:right w:val="none" w:sz="0" w:space="0" w:color="auto"/>
      </w:divBdr>
    </w:div>
    <w:div w:id="1932002497">
      <w:bodyDiv w:val="1"/>
      <w:marLeft w:val="0"/>
      <w:marRight w:val="0"/>
      <w:marTop w:val="0"/>
      <w:marBottom w:val="0"/>
      <w:divBdr>
        <w:top w:val="none" w:sz="0" w:space="0" w:color="auto"/>
        <w:left w:val="none" w:sz="0" w:space="0" w:color="auto"/>
        <w:bottom w:val="none" w:sz="0" w:space="0" w:color="auto"/>
        <w:right w:val="none" w:sz="0" w:space="0" w:color="auto"/>
      </w:divBdr>
    </w:div>
    <w:div w:id="1943219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ilinskazupa.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á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F9B94-6B09-4941-802C-06378B7B7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11998</Words>
  <Characters>68395</Characters>
  <Application>Microsoft Office Word</Application>
  <DocSecurity>0</DocSecurity>
  <Lines>569</Lines>
  <Paragraphs>160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80233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Cenigová Erika</dc:creator>
  <cp:keywords/>
  <dc:description/>
  <cp:lastModifiedBy>Marcela T.</cp:lastModifiedBy>
  <cp:revision>4</cp:revision>
  <cp:lastPrinted>2019-03-25T15:20:00Z</cp:lastPrinted>
  <dcterms:created xsi:type="dcterms:W3CDTF">2019-03-25T15:19:00Z</dcterms:created>
  <dcterms:modified xsi:type="dcterms:W3CDTF">2019-03-25T15:21:00Z</dcterms:modified>
</cp:coreProperties>
</file>