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55A12" w14:textId="77777777" w:rsidR="00B50126" w:rsidRPr="00C44969" w:rsidRDefault="00411E1F" w:rsidP="00561A79">
      <w:pPr>
        <w:spacing w:after="0" w:line="240" w:lineRule="atLeast"/>
        <w:ind w:left="138" w:right="0" w:firstLine="0"/>
        <w:jc w:val="center"/>
      </w:pPr>
      <w:r w:rsidRPr="00C44969">
        <w:rPr>
          <w:b/>
          <w:sz w:val="22"/>
        </w:rPr>
        <w:t xml:space="preserve">KÚPNA ZMLUVA Č. ................ </w:t>
      </w:r>
    </w:p>
    <w:p w14:paraId="7EAD5501" w14:textId="77777777" w:rsidR="00B50126" w:rsidRPr="00C44969" w:rsidRDefault="00411E1F" w:rsidP="00561A79">
      <w:pPr>
        <w:spacing w:after="4" w:line="240" w:lineRule="atLeast"/>
        <w:ind w:left="1717" w:hanging="10"/>
        <w:jc w:val="center"/>
      </w:pPr>
      <w:r w:rsidRPr="00C44969">
        <w:t xml:space="preserve">uzavretá podľa § 409 a </w:t>
      </w:r>
      <w:proofErr w:type="spellStart"/>
      <w:r w:rsidRPr="00C44969">
        <w:t>nasl</w:t>
      </w:r>
      <w:proofErr w:type="spellEnd"/>
      <w:r w:rsidRPr="00C44969">
        <w:t xml:space="preserve">. zákona č. 513/1991 Zb. Obchodný zákonník v znení neskorších predpisov  </w:t>
      </w:r>
    </w:p>
    <w:p w14:paraId="5AA2F9DA" w14:textId="77777777" w:rsidR="00B50126" w:rsidRDefault="00411E1F" w:rsidP="0095012B">
      <w:pPr>
        <w:spacing w:after="120" w:line="240" w:lineRule="atLeast"/>
        <w:ind w:left="1718" w:right="1571" w:hanging="11"/>
        <w:jc w:val="center"/>
      </w:pPr>
      <w:r w:rsidRPr="00C44969">
        <w:t xml:space="preserve">(ďalej len „zmluva“) </w:t>
      </w:r>
    </w:p>
    <w:p w14:paraId="39580F04" w14:textId="126A4A75" w:rsidR="0095012B" w:rsidRPr="00C44969" w:rsidRDefault="0095012B" w:rsidP="004B3D8E">
      <w:pPr>
        <w:spacing w:after="4" w:line="240" w:lineRule="atLeast"/>
        <w:ind w:left="0" w:right="3" w:hanging="10"/>
        <w:jc w:val="center"/>
      </w:pPr>
      <w:r>
        <w:t xml:space="preserve">na dodanie </w:t>
      </w:r>
      <w:r w:rsidRPr="0095012B">
        <w:rPr>
          <w:b/>
        </w:rPr>
        <w:t>„</w:t>
      </w:r>
      <w:r w:rsidR="00035984">
        <w:rPr>
          <w:b/>
        </w:rPr>
        <w:t>Základných medicínskych zariadení</w:t>
      </w:r>
      <w:r w:rsidR="00F364C7">
        <w:rPr>
          <w:b/>
        </w:rPr>
        <w:t xml:space="preserve"> – časť č. </w:t>
      </w:r>
      <w:r w:rsidR="004B3D8E">
        <w:rPr>
          <w:b/>
        </w:rPr>
        <w:t>..............</w:t>
      </w:r>
      <w:r w:rsidR="00F364C7" w:rsidRPr="00F364C7">
        <w:rPr>
          <w:b/>
        </w:rPr>
        <w:t>..</w:t>
      </w:r>
      <w:r w:rsidRPr="00F364C7">
        <w:rPr>
          <w:b/>
        </w:rPr>
        <w:t>“</w:t>
      </w:r>
      <w:r w:rsidR="00F364C7" w:rsidRPr="00F364C7">
        <w:rPr>
          <w:rFonts w:cs="Times New Roman"/>
          <w:sz w:val="16"/>
          <w:szCs w:val="16"/>
          <w:vertAlign w:val="superscript"/>
        </w:rPr>
        <w:t xml:space="preserve"> </w:t>
      </w:r>
      <w:r w:rsidR="00F364C7" w:rsidRPr="00F364C7">
        <w:rPr>
          <w:rFonts w:cs="Times New Roman"/>
          <w:sz w:val="16"/>
          <w:szCs w:val="16"/>
          <w:vertAlign w:val="superscript"/>
        </w:rPr>
        <w:footnoteReference w:id="1"/>
      </w:r>
    </w:p>
    <w:p w14:paraId="0244D8BC" w14:textId="77777777" w:rsidR="00B50126" w:rsidRPr="00C44969" w:rsidRDefault="00411E1F" w:rsidP="0095012B">
      <w:pPr>
        <w:spacing w:before="120" w:after="120" w:line="240" w:lineRule="atLeast"/>
        <w:ind w:left="142" w:right="0" w:firstLine="0"/>
        <w:jc w:val="left"/>
      </w:pPr>
      <w:r w:rsidRPr="00C44969">
        <w:t xml:space="preserve">  </w:t>
      </w:r>
    </w:p>
    <w:p w14:paraId="263B5454" w14:textId="77777777" w:rsidR="00B50126" w:rsidRPr="00C44969" w:rsidRDefault="00411E1F" w:rsidP="008A0E3A">
      <w:pPr>
        <w:spacing w:after="4" w:line="240" w:lineRule="atLeast"/>
        <w:ind w:left="1701" w:right="0" w:hanging="1701"/>
        <w:jc w:val="left"/>
      </w:pPr>
      <w:r w:rsidRPr="00C44969">
        <w:rPr>
          <w:b/>
        </w:rPr>
        <w:t xml:space="preserve">Predávajúci </w:t>
      </w:r>
      <w:r w:rsidRPr="00C44969">
        <w:rPr>
          <w:b/>
        </w:rPr>
        <w:tab/>
        <w:t xml:space="preserve">               </w:t>
      </w:r>
    </w:p>
    <w:p w14:paraId="4D1EDE8D" w14:textId="21214BA0" w:rsidR="00B50126" w:rsidRPr="00C44969" w:rsidRDefault="00411E1F" w:rsidP="008A0E3A">
      <w:pPr>
        <w:spacing w:line="240" w:lineRule="atLeast"/>
        <w:ind w:left="1701" w:right="13" w:hanging="1701"/>
      </w:pPr>
      <w:r w:rsidRPr="00C44969">
        <w:t>Obchodné meno</w:t>
      </w:r>
      <w:r w:rsidR="008A0E3A">
        <w:t>:</w:t>
      </w:r>
      <w:r w:rsidR="008A0E3A">
        <w:tab/>
      </w:r>
    </w:p>
    <w:p w14:paraId="344CB55E" w14:textId="53E7D2D5" w:rsidR="00B50126" w:rsidRPr="00C44969" w:rsidRDefault="00411E1F" w:rsidP="008A0E3A">
      <w:pPr>
        <w:spacing w:line="240" w:lineRule="atLeast"/>
        <w:ind w:left="1701" w:right="13" w:hanging="1701"/>
      </w:pPr>
      <w:r w:rsidRPr="00C44969">
        <w:t>So sídlom</w:t>
      </w:r>
      <w:r w:rsidR="008A0E3A">
        <w:t>:</w:t>
      </w:r>
      <w:r w:rsidR="008A0E3A">
        <w:tab/>
      </w:r>
    </w:p>
    <w:p w14:paraId="7DD6B16F" w14:textId="0B0F0770" w:rsidR="00411E1F" w:rsidRPr="00C44969" w:rsidRDefault="008A0E3A" w:rsidP="008A0E3A">
      <w:pPr>
        <w:spacing w:line="240" w:lineRule="atLeast"/>
        <w:ind w:left="1701" w:right="13" w:hanging="1701"/>
      </w:pPr>
      <w:r>
        <w:t>Zastúpený:</w:t>
      </w:r>
      <w:r>
        <w:tab/>
      </w:r>
    </w:p>
    <w:p w14:paraId="3061EACF" w14:textId="578FCC41" w:rsidR="00411E1F" w:rsidRPr="00C44969" w:rsidRDefault="00411E1F" w:rsidP="008A0E3A">
      <w:pPr>
        <w:spacing w:line="240" w:lineRule="atLeast"/>
        <w:ind w:left="1701" w:right="13" w:hanging="1701"/>
      </w:pPr>
      <w:r w:rsidRPr="00C44969">
        <w:t xml:space="preserve">IČO: </w:t>
      </w:r>
      <w:r w:rsidR="008A0E3A">
        <w:tab/>
      </w:r>
    </w:p>
    <w:p w14:paraId="3779C7DD" w14:textId="3D1D16F4" w:rsidR="00411E1F" w:rsidRPr="00C44969" w:rsidRDefault="00411E1F" w:rsidP="008A0E3A">
      <w:pPr>
        <w:spacing w:line="240" w:lineRule="atLeast"/>
        <w:ind w:left="1701" w:right="13" w:hanging="1701"/>
      </w:pPr>
      <w:r w:rsidRPr="00C44969">
        <w:t>IČ DPH</w:t>
      </w:r>
      <w:r w:rsidR="008A0E3A">
        <w:t>:</w:t>
      </w:r>
      <w:r w:rsidR="008A0E3A">
        <w:tab/>
      </w:r>
    </w:p>
    <w:p w14:paraId="55F539C2" w14:textId="2F257C67" w:rsidR="00411E1F" w:rsidRPr="00C44969" w:rsidRDefault="00411E1F" w:rsidP="008A0E3A">
      <w:pPr>
        <w:spacing w:line="240" w:lineRule="atLeast"/>
        <w:ind w:left="1701" w:right="13" w:hanging="1701"/>
      </w:pPr>
      <w:r w:rsidRPr="00C44969">
        <w:t xml:space="preserve">DIČ: </w:t>
      </w:r>
      <w:r w:rsidR="008A0E3A">
        <w:tab/>
      </w:r>
    </w:p>
    <w:p w14:paraId="3BB5A477" w14:textId="25BC930C" w:rsidR="00411E1F" w:rsidRPr="00C44969" w:rsidRDefault="00411E1F" w:rsidP="008A0E3A">
      <w:pPr>
        <w:spacing w:line="240" w:lineRule="atLeast"/>
        <w:ind w:left="1701" w:right="13" w:hanging="1701"/>
      </w:pPr>
      <w:r w:rsidRPr="00C44969">
        <w:t>Bankové sp</w:t>
      </w:r>
      <w:r w:rsidR="008A0E3A">
        <w:t>ojenie:</w:t>
      </w:r>
      <w:r w:rsidR="008A0E3A">
        <w:tab/>
      </w:r>
    </w:p>
    <w:p w14:paraId="42732CAB" w14:textId="62833865" w:rsidR="00B50126" w:rsidRPr="00C44969" w:rsidRDefault="008A0E3A" w:rsidP="008A0E3A">
      <w:pPr>
        <w:spacing w:line="240" w:lineRule="atLeast"/>
        <w:ind w:left="1701" w:right="13" w:hanging="1701"/>
      </w:pPr>
      <w:r>
        <w:t>IBAN:</w:t>
      </w:r>
      <w:r>
        <w:tab/>
      </w:r>
    </w:p>
    <w:p w14:paraId="578561E1" w14:textId="41F2ABFC" w:rsidR="00B50126" w:rsidRPr="00C44969" w:rsidRDefault="00411E1F" w:rsidP="008A0E3A">
      <w:pPr>
        <w:spacing w:line="240" w:lineRule="atLeast"/>
        <w:ind w:left="1701" w:right="13" w:hanging="1701"/>
      </w:pPr>
      <w:r w:rsidRPr="00C44969">
        <w:t>Zapísaný</w:t>
      </w:r>
      <w:r w:rsidR="008A0E3A">
        <w:t>:</w:t>
      </w:r>
      <w:r w:rsidR="008A0E3A">
        <w:tab/>
      </w:r>
    </w:p>
    <w:p w14:paraId="3308D2B3" w14:textId="77777777" w:rsidR="00411E1F" w:rsidRPr="00C44969" w:rsidRDefault="00411E1F" w:rsidP="00561A79">
      <w:pPr>
        <w:spacing w:after="0" w:line="240" w:lineRule="atLeast"/>
        <w:ind w:left="0" w:firstLine="0"/>
        <w:rPr>
          <w:i/>
          <w:szCs w:val="18"/>
        </w:rPr>
      </w:pPr>
    </w:p>
    <w:p w14:paraId="7487EE52" w14:textId="77777777" w:rsidR="00B50126" w:rsidRPr="00C44969" w:rsidRDefault="00411E1F" w:rsidP="00561A79">
      <w:pPr>
        <w:spacing w:after="0" w:line="240" w:lineRule="atLeast"/>
        <w:ind w:left="0" w:firstLine="0"/>
        <w:rPr>
          <w:i/>
          <w:szCs w:val="18"/>
        </w:rPr>
      </w:pPr>
      <w:r w:rsidRPr="00C44969">
        <w:rPr>
          <w:i/>
          <w:szCs w:val="18"/>
        </w:rPr>
        <w:t xml:space="preserve">(ďalej ako „predávajúci“) </w:t>
      </w:r>
    </w:p>
    <w:p w14:paraId="1DCEC311" w14:textId="77777777" w:rsidR="00B50126" w:rsidRPr="00C44969" w:rsidRDefault="00411E1F" w:rsidP="00561A79">
      <w:pPr>
        <w:spacing w:after="0" w:line="240" w:lineRule="atLeast"/>
        <w:ind w:left="142" w:right="0" w:firstLine="0"/>
        <w:jc w:val="left"/>
      </w:pPr>
      <w:r w:rsidRPr="00C44969">
        <w:rPr>
          <w:b/>
        </w:rPr>
        <w:t xml:space="preserve"> </w:t>
      </w:r>
      <w:r w:rsidRPr="00C44969">
        <w:rPr>
          <w:b/>
        </w:rPr>
        <w:tab/>
        <w:t xml:space="preserve"> </w:t>
      </w:r>
    </w:p>
    <w:p w14:paraId="201E1FA5" w14:textId="77777777" w:rsidR="00B50126" w:rsidRPr="00C44969" w:rsidRDefault="00411E1F" w:rsidP="00561A79">
      <w:pPr>
        <w:spacing w:after="11" w:line="240" w:lineRule="atLeast"/>
        <w:ind w:left="142" w:right="0" w:firstLine="0"/>
        <w:jc w:val="left"/>
      </w:pPr>
      <w:r w:rsidRPr="00C44969">
        <w:rPr>
          <w:b/>
        </w:rPr>
        <w:t xml:space="preserve"> </w:t>
      </w:r>
    </w:p>
    <w:p w14:paraId="3EB0C6D2" w14:textId="77777777" w:rsidR="00B50126" w:rsidRPr="00C44969" w:rsidRDefault="00411E1F" w:rsidP="00561A79">
      <w:pPr>
        <w:tabs>
          <w:tab w:val="center" w:pos="1558"/>
        </w:tabs>
        <w:spacing w:after="4" w:line="240" w:lineRule="atLeast"/>
        <w:ind w:left="0" w:right="0" w:firstLine="0"/>
        <w:jc w:val="left"/>
      </w:pPr>
      <w:r w:rsidRPr="00C44969">
        <w:rPr>
          <w:b/>
        </w:rPr>
        <w:t xml:space="preserve">Kupujúci </w:t>
      </w:r>
      <w:r w:rsidRPr="00C44969">
        <w:rPr>
          <w:b/>
        </w:rPr>
        <w:tab/>
        <w:t xml:space="preserve"> </w:t>
      </w:r>
    </w:p>
    <w:p w14:paraId="4CF04C26" w14:textId="21383A2C" w:rsidR="003F5911" w:rsidRPr="00C44969" w:rsidRDefault="003F5911" w:rsidP="00D106A4">
      <w:pPr>
        <w:spacing w:line="240" w:lineRule="atLeast"/>
        <w:ind w:left="1701" w:right="13" w:hanging="1701"/>
        <w:rPr>
          <w:b/>
        </w:rPr>
      </w:pPr>
      <w:r w:rsidRPr="00C44969">
        <w:t>Obchod</w:t>
      </w:r>
      <w:r w:rsidR="00D106A4">
        <w:t>né meno:</w:t>
      </w:r>
      <w:r w:rsidR="00D106A4">
        <w:tab/>
      </w:r>
      <w:r w:rsidR="00D106A4" w:rsidRPr="00D106A4">
        <w:rPr>
          <w:b/>
        </w:rPr>
        <w:t>S</w:t>
      </w:r>
      <w:r w:rsidR="00D106A4" w:rsidRPr="00D106A4">
        <w:rPr>
          <w:b/>
          <w:szCs w:val="18"/>
        </w:rPr>
        <w:t xml:space="preserve">vet zdravia, </w:t>
      </w:r>
      <w:proofErr w:type="spellStart"/>
      <w:r w:rsidR="00D106A4" w:rsidRPr="00D106A4">
        <w:rPr>
          <w:b/>
          <w:szCs w:val="18"/>
        </w:rPr>
        <w:t>a.s</w:t>
      </w:r>
      <w:proofErr w:type="spellEnd"/>
      <w:r w:rsidR="00D106A4" w:rsidRPr="00DC1D96">
        <w:rPr>
          <w:b/>
          <w:szCs w:val="18"/>
        </w:rPr>
        <w:t>.</w:t>
      </w:r>
    </w:p>
    <w:p w14:paraId="39A63C53" w14:textId="566A25DC" w:rsidR="003F5911" w:rsidRPr="00C44969" w:rsidRDefault="00D106A4" w:rsidP="00D106A4">
      <w:pPr>
        <w:spacing w:line="240" w:lineRule="atLeast"/>
        <w:ind w:left="1701" w:right="13" w:hanging="1701"/>
      </w:pPr>
      <w:bookmarkStart w:id="0" w:name="_Hlk522256174"/>
      <w:r>
        <w:t>So sídlom:</w:t>
      </w:r>
      <w:r>
        <w:tab/>
      </w:r>
      <w:proofErr w:type="spellStart"/>
      <w:r w:rsidRPr="00DC1D96">
        <w:rPr>
          <w:szCs w:val="18"/>
        </w:rPr>
        <w:t>Digital</w:t>
      </w:r>
      <w:proofErr w:type="spellEnd"/>
      <w:r w:rsidRPr="00DC1D96">
        <w:rPr>
          <w:szCs w:val="18"/>
        </w:rPr>
        <w:t xml:space="preserve"> Park II, Einsteinova 25, 851 01 Bratislava</w:t>
      </w:r>
    </w:p>
    <w:bookmarkEnd w:id="0"/>
    <w:p w14:paraId="7C4E0F11" w14:textId="77777777" w:rsidR="00D106A4" w:rsidRDefault="00D106A4" w:rsidP="00D106A4">
      <w:pPr>
        <w:spacing w:line="240" w:lineRule="atLeast"/>
        <w:ind w:left="1701" w:right="13" w:hanging="1701"/>
      </w:pPr>
      <w:r>
        <w:t>Prevádzka:</w:t>
      </w:r>
      <w:r>
        <w:tab/>
      </w:r>
      <w:r w:rsidRPr="00DC1D96">
        <w:rPr>
          <w:szCs w:val="18"/>
        </w:rPr>
        <w:t>Všeobecná nemocnica Rimavská Sobota,  Šrobárova 1,  979 01  Rimavská Sobota</w:t>
      </w:r>
      <w:r w:rsidR="003F5911" w:rsidRPr="00C44969">
        <w:t xml:space="preserve">                         </w:t>
      </w:r>
      <w:r>
        <w:t xml:space="preserve">                     </w:t>
      </w:r>
    </w:p>
    <w:p w14:paraId="4574F59B" w14:textId="76AE2025" w:rsidR="00D106A4" w:rsidRDefault="00D106A4" w:rsidP="00D106A4">
      <w:pPr>
        <w:spacing w:line="240" w:lineRule="atLeast"/>
        <w:ind w:left="1701" w:right="13" w:hanging="1701"/>
      </w:pPr>
      <w:r>
        <w:t>Zastúpený:</w:t>
      </w:r>
      <w:r>
        <w:tab/>
      </w:r>
      <w:r w:rsidRPr="00DC1D96">
        <w:rPr>
          <w:b/>
          <w:szCs w:val="18"/>
        </w:rPr>
        <w:t>MUDr. Vladimír Dvorový, MPH</w:t>
      </w:r>
      <w:r w:rsidRPr="00DC1D96">
        <w:rPr>
          <w:szCs w:val="18"/>
        </w:rPr>
        <w:t>, predseda predstavenstva</w:t>
      </w:r>
      <w:r w:rsidR="003F5911">
        <w:tab/>
      </w:r>
    </w:p>
    <w:p w14:paraId="7593A83F" w14:textId="5923976C" w:rsidR="003F5911" w:rsidRPr="00C44969" w:rsidRDefault="003F5911" w:rsidP="00D106A4">
      <w:pPr>
        <w:spacing w:line="240" w:lineRule="atLeast"/>
        <w:ind w:left="1701" w:right="13" w:firstLine="0"/>
      </w:pPr>
      <w:r w:rsidRPr="00C44969">
        <w:rPr>
          <w:b/>
        </w:rPr>
        <w:t>Ing. Lenka Smreková, FCCA</w:t>
      </w:r>
      <w:r w:rsidRPr="00C44969">
        <w:t>, podpredseda predstavenstva</w:t>
      </w:r>
      <w:r w:rsidRPr="00C44969">
        <w:tab/>
      </w:r>
    </w:p>
    <w:p w14:paraId="3CAA61C9" w14:textId="35304558" w:rsidR="003F5911" w:rsidRPr="00C44969" w:rsidRDefault="003F5911" w:rsidP="00D106A4">
      <w:pPr>
        <w:spacing w:line="240" w:lineRule="atLeast"/>
        <w:ind w:left="1701" w:right="13" w:hanging="1701"/>
      </w:pPr>
      <w:r w:rsidRPr="00C44969">
        <w:t>IČO:</w:t>
      </w:r>
      <w:r w:rsidR="00D106A4">
        <w:tab/>
      </w:r>
      <w:r w:rsidR="00D106A4" w:rsidRPr="00DC1D96">
        <w:rPr>
          <w:szCs w:val="18"/>
        </w:rPr>
        <w:t>35 960 884</w:t>
      </w:r>
      <w:r w:rsidRPr="00C44969">
        <w:tab/>
        <w:t xml:space="preserve">           </w:t>
      </w:r>
    </w:p>
    <w:p w14:paraId="6F76413F" w14:textId="6DC52578" w:rsidR="003F5911" w:rsidRPr="00C44969" w:rsidRDefault="003F5911" w:rsidP="00D106A4">
      <w:pPr>
        <w:spacing w:line="240" w:lineRule="atLeast"/>
        <w:ind w:left="1701" w:right="13" w:hanging="1701"/>
      </w:pPr>
      <w:r w:rsidRPr="00C44969">
        <w:t>DIČ</w:t>
      </w:r>
      <w:r w:rsidR="00D106A4">
        <w:t>:</w:t>
      </w:r>
      <w:r w:rsidR="00D106A4">
        <w:tab/>
      </w:r>
      <w:r w:rsidRPr="005000CD">
        <w:rPr>
          <w:szCs w:val="18"/>
        </w:rPr>
        <w:t>2023815200</w:t>
      </w:r>
      <w:r w:rsidRPr="00C44969">
        <w:tab/>
      </w:r>
    </w:p>
    <w:p w14:paraId="26B1F6F0" w14:textId="284D6C23" w:rsidR="003F5911" w:rsidRPr="00C44969" w:rsidRDefault="003F5911" w:rsidP="00D106A4">
      <w:pPr>
        <w:spacing w:line="240" w:lineRule="atLeast"/>
        <w:ind w:left="1701" w:right="13" w:hanging="1701"/>
      </w:pPr>
      <w:r>
        <w:t xml:space="preserve">IČ DPH: </w:t>
      </w:r>
      <w:r>
        <w:tab/>
      </w:r>
      <w:r w:rsidRPr="005000CD">
        <w:rPr>
          <w:szCs w:val="18"/>
        </w:rPr>
        <w:t>SK7020000669</w:t>
      </w:r>
      <w:r w:rsidRPr="00C44969">
        <w:tab/>
      </w:r>
    </w:p>
    <w:p w14:paraId="145B2224" w14:textId="77777777" w:rsidR="003F5911" w:rsidRPr="00C44969" w:rsidRDefault="003F5911" w:rsidP="00D106A4">
      <w:pPr>
        <w:spacing w:line="240" w:lineRule="atLeast"/>
        <w:ind w:left="1701" w:right="13" w:hanging="1701"/>
      </w:pPr>
      <w:r w:rsidRPr="00C44969">
        <w:t>Bankové spojenie:</w:t>
      </w:r>
      <w:r>
        <w:tab/>
      </w:r>
      <w:r w:rsidRPr="00C44969">
        <w:t xml:space="preserve">Tatra banka, </w:t>
      </w:r>
      <w:proofErr w:type="spellStart"/>
      <w:r w:rsidRPr="00C44969">
        <w:t>a.s</w:t>
      </w:r>
      <w:proofErr w:type="spellEnd"/>
      <w:r w:rsidRPr="00C44969">
        <w:t>.</w:t>
      </w:r>
      <w:r w:rsidRPr="00C44969">
        <w:tab/>
      </w:r>
    </w:p>
    <w:p w14:paraId="07398776" w14:textId="51CB58F6" w:rsidR="003F5911" w:rsidRPr="00C44969" w:rsidRDefault="003F5911" w:rsidP="00D106A4">
      <w:pPr>
        <w:spacing w:line="240" w:lineRule="atLeast"/>
        <w:ind w:left="1701" w:right="13" w:hanging="1701"/>
      </w:pPr>
      <w:r>
        <w:t>IBAN:</w:t>
      </w:r>
      <w:r>
        <w:tab/>
      </w:r>
      <w:r w:rsidR="009F0D13" w:rsidRPr="009F0D13">
        <w:rPr>
          <w:rFonts w:eastAsia="Calibri"/>
          <w:szCs w:val="18"/>
        </w:rPr>
        <w:t>SK0511000000002949055621</w:t>
      </w:r>
      <w:r w:rsidRPr="00C44969">
        <w:t xml:space="preserve"> </w:t>
      </w:r>
    </w:p>
    <w:p w14:paraId="450E7F2D" w14:textId="4AFD812E" w:rsidR="003F5911" w:rsidRPr="00503A3A" w:rsidRDefault="003F5911" w:rsidP="008A0E3A">
      <w:pPr>
        <w:spacing w:after="0" w:line="240" w:lineRule="auto"/>
        <w:ind w:left="1701" w:right="3" w:hanging="1701"/>
        <w:rPr>
          <w:szCs w:val="18"/>
        </w:rPr>
      </w:pPr>
      <w:r>
        <w:t>Zapísaný:</w:t>
      </w:r>
      <w:r>
        <w:tab/>
      </w:r>
      <w:r w:rsidR="00CF48BC" w:rsidRPr="00DC1D96">
        <w:rPr>
          <w:szCs w:val="18"/>
        </w:rPr>
        <w:t>v Obchodnom registri ve</w:t>
      </w:r>
      <w:r w:rsidR="00CF48BC">
        <w:rPr>
          <w:szCs w:val="18"/>
        </w:rPr>
        <w:t>denom Okresným súdom Bratislav</w:t>
      </w:r>
      <w:r w:rsidR="009F0D13">
        <w:rPr>
          <w:szCs w:val="18"/>
        </w:rPr>
        <w:t xml:space="preserve">a </w:t>
      </w:r>
      <w:r w:rsidR="00CF48BC" w:rsidRPr="00DC1D96">
        <w:rPr>
          <w:szCs w:val="18"/>
        </w:rPr>
        <w:t>I, Oddiel: Sa,</w:t>
      </w:r>
      <w:r w:rsidR="009F0D13">
        <w:rPr>
          <w:szCs w:val="18"/>
        </w:rPr>
        <w:t xml:space="preserve"> </w:t>
      </w:r>
      <w:r w:rsidR="00CF48BC" w:rsidRPr="00DC1D96">
        <w:rPr>
          <w:szCs w:val="18"/>
        </w:rPr>
        <w:t>vložka č.: 3721/B</w:t>
      </w:r>
      <w:r w:rsidRPr="00C44969">
        <w:tab/>
      </w:r>
    </w:p>
    <w:p w14:paraId="26799D24" w14:textId="77777777" w:rsidR="00411E1F" w:rsidRPr="00C44969" w:rsidRDefault="00411E1F" w:rsidP="00561A79">
      <w:pPr>
        <w:spacing w:after="0" w:line="240" w:lineRule="atLeast"/>
        <w:rPr>
          <w:szCs w:val="18"/>
        </w:rPr>
      </w:pPr>
    </w:p>
    <w:p w14:paraId="228E2EF8" w14:textId="77777777" w:rsidR="00411E1F" w:rsidRPr="00C44969" w:rsidRDefault="00411E1F" w:rsidP="00561A79">
      <w:pPr>
        <w:spacing w:after="0" w:line="240" w:lineRule="atLeast"/>
        <w:ind w:left="0" w:firstLine="0"/>
        <w:rPr>
          <w:szCs w:val="18"/>
        </w:rPr>
      </w:pPr>
      <w:r w:rsidRPr="00C44969">
        <w:rPr>
          <w:i/>
          <w:szCs w:val="18"/>
        </w:rPr>
        <w:t>(ďalej ako „objednávateľ“)</w:t>
      </w:r>
    </w:p>
    <w:p w14:paraId="43AC9F1C" w14:textId="77777777" w:rsidR="00B50126" w:rsidRPr="00C44969" w:rsidRDefault="00411E1F" w:rsidP="00561A79">
      <w:pPr>
        <w:spacing w:after="0" w:line="240" w:lineRule="atLeast"/>
        <w:ind w:left="142" w:right="0" w:firstLine="0"/>
        <w:jc w:val="left"/>
      </w:pPr>
      <w:r w:rsidRPr="00C44969">
        <w:rPr>
          <w:i/>
        </w:rPr>
        <w:t xml:space="preserve"> </w:t>
      </w:r>
    </w:p>
    <w:p w14:paraId="5060C5CB" w14:textId="77777777" w:rsidR="00B50126" w:rsidRPr="00C44969" w:rsidRDefault="00411E1F" w:rsidP="00561A79">
      <w:pPr>
        <w:spacing w:after="14" w:line="240" w:lineRule="atLeast"/>
        <w:ind w:left="142" w:right="0" w:firstLine="0"/>
        <w:jc w:val="left"/>
      </w:pPr>
      <w:r w:rsidRPr="00C44969">
        <w:rPr>
          <w:i/>
        </w:rPr>
        <w:t xml:space="preserve"> </w:t>
      </w:r>
    </w:p>
    <w:p w14:paraId="2B90E7AC" w14:textId="77777777" w:rsidR="00B50126" w:rsidRPr="00C44969" w:rsidRDefault="00411E1F" w:rsidP="00561A79">
      <w:pPr>
        <w:spacing w:after="223" w:line="240" w:lineRule="atLeast"/>
        <w:ind w:left="0" w:right="0" w:firstLine="0"/>
        <w:jc w:val="left"/>
      </w:pPr>
      <w:r w:rsidRPr="00C44969">
        <w:rPr>
          <w:i/>
        </w:rPr>
        <w:t xml:space="preserve">Predávajúci a kupujúci ďalej označení jednotlivo aj ako „zmluvná strana“ a spoločne aj ako „zmluvné strany“. </w:t>
      </w:r>
    </w:p>
    <w:p w14:paraId="71146CAD" w14:textId="77777777" w:rsidR="00FE112A" w:rsidRPr="00C44969" w:rsidRDefault="00411E1F" w:rsidP="00561A79">
      <w:pPr>
        <w:spacing w:before="360" w:after="0" w:line="240" w:lineRule="atLeast"/>
        <w:ind w:left="187" w:right="0" w:firstLine="0"/>
        <w:jc w:val="center"/>
        <w:rPr>
          <w:b/>
        </w:rPr>
      </w:pPr>
      <w:r w:rsidRPr="00C44969">
        <w:rPr>
          <w:b/>
        </w:rPr>
        <w:t xml:space="preserve"> Článok 1 </w:t>
      </w:r>
    </w:p>
    <w:p w14:paraId="379A15B8" w14:textId="77777777" w:rsidR="00B50126" w:rsidRPr="00C44969" w:rsidRDefault="00411E1F" w:rsidP="00561A79">
      <w:pPr>
        <w:spacing w:after="120" w:line="240" w:lineRule="atLeast"/>
        <w:ind w:left="187" w:right="0" w:firstLine="0"/>
        <w:jc w:val="center"/>
        <w:rPr>
          <w:b/>
        </w:rPr>
      </w:pPr>
      <w:r w:rsidRPr="00C44969">
        <w:rPr>
          <w:b/>
        </w:rPr>
        <w:t xml:space="preserve">Úvodné ustanovenia </w:t>
      </w:r>
    </w:p>
    <w:p w14:paraId="2D400AD6" w14:textId="7BAF7231" w:rsidR="00411E1F"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Táto zmluva sa uzatvára na základe výsledku verejnej súťaže zrealizovanej v súlade so zákonom č. 343/2015 </w:t>
      </w:r>
      <w:proofErr w:type="spellStart"/>
      <w:r w:rsidRPr="00C44969">
        <w:t>Z.z</w:t>
      </w:r>
      <w:proofErr w:type="spellEnd"/>
      <w:r w:rsidRPr="00C44969">
        <w:t xml:space="preserve">. o verejnom obstarávaní a o zmene a doplnení niektorých zákonov v znení neskorších predpisov (ďalej len „Zákon o verejnom obstarávaní“) vyhlásenej v Úradnom vestníku EÚ a vo Vestníku verejného obstarávania, ktorej predmetom </w:t>
      </w:r>
      <w:r w:rsidR="006338D4">
        <w:t>sú</w:t>
      </w:r>
      <w:r w:rsidRPr="00C44969">
        <w:t xml:space="preserve"> </w:t>
      </w:r>
      <w:r w:rsidRPr="0095012B">
        <w:rPr>
          <w:b/>
        </w:rPr>
        <w:t>„</w:t>
      </w:r>
      <w:r w:rsidR="006338D4">
        <w:rPr>
          <w:b/>
        </w:rPr>
        <w:t>Základné medicínske zariadenia</w:t>
      </w:r>
      <w:r w:rsidRPr="0095012B">
        <w:rPr>
          <w:b/>
        </w:rPr>
        <w:t>“</w:t>
      </w:r>
      <w:r w:rsidRPr="00C44969">
        <w:t>.</w:t>
      </w:r>
      <w:r w:rsidRPr="00C44969">
        <w:rPr>
          <w:b/>
        </w:rPr>
        <w:t xml:space="preserve"> </w:t>
      </w:r>
    </w:p>
    <w:p w14:paraId="0CEC892A"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Nevyhnutným predpokladom k čerpaniu /plneniu podľa tejto zmluvy je platná a účinná Zmluva o poskytnutí nenávratného finančného príspevku, uzavretá medzi poskytovateľom pomoci, ktorým je Ministerstvom pôdohospodárstva a rozvoja vidieka SR v zastúpení Ministerstva zdravotníctva SR, a kupujúcim, a to na základe jeho Žiadosti o nenávratný finančný príspevok (ŽoNFP). </w:t>
      </w:r>
    </w:p>
    <w:p w14:paraId="6956C66E"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Nákup tovaru, definovaného v Čl. 2 tejto zmluvy bude spolufinancovaný z nenávratného finančného príspevku, ktorého podmienky čerpania sú upravené v Zmluve  o poskytnutí nenávratného finančného príspevku, uzatvorenej medzi objednávateľom a Ministerstvom pôdohospodárstva a rozvoja vidieka SR v zastúpení Ministerstva zdravotníctva SR (ďalej len „Poskytovateľ“) v rámci Integrovaného regionálneho operačného programu, Prioritná os č. 2: Ľahší prístup k efektívnym a kvalitnejším verejným službám, </w:t>
      </w:r>
      <w:r w:rsidRPr="00C44969">
        <w:lastRenderedPageBreak/>
        <w:t xml:space="preserve">Špecifický cieľ 2.1.3: Modernizovať infraštruktúru ústavných zariadení poskytujúcich akútnu zdravotnú starostlivosť, za účelom zvýšenia ich produktivity a efektívnosti.  </w:t>
      </w:r>
    </w:p>
    <w:p w14:paraId="50A0EB8C" w14:textId="77777777" w:rsidR="00FE112A" w:rsidRPr="00C44969" w:rsidRDefault="00411E1F" w:rsidP="00561A79">
      <w:pPr>
        <w:spacing w:before="240" w:after="0" w:line="240" w:lineRule="atLeast"/>
        <w:ind w:left="0" w:right="0" w:firstLine="0"/>
        <w:jc w:val="center"/>
        <w:rPr>
          <w:b/>
        </w:rPr>
      </w:pPr>
      <w:r w:rsidRPr="00C44969">
        <w:rPr>
          <w:b/>
        </w:rPr>
        <w:t xml:space="preserve">Článok 2 </w:t>
      </w:r>
    </w:p>
    <w:p w14:paraId="48793592" w14:textId="77777777" w:rsidR="00B50126" w:rsidRPr="00C44969" w:rsidRDefault="00411E1F" w:rsidP="00561A79">
      <w:pPr>
        <w:spacing w:after="120" w:line="240" w:lineRule="atLeast"/>
        <w:ind w:left="187" w:right="0" w:firstLine="0"/>
        <w:jc w:val="center"/>
        <w:rPr>
          <w:b/>
        </w:rPr>
      </w:pPr>
      <w:r w:rsidRPr="00C44969">
        <w:rPr>
          <w:b/>
        </w:rPr>
        <w:t xml:space="preserve">Predmet zmluvy </w:t>
      </w:r>
    </w:p>
    <w:p w14:paraId="6D090877" w14:textId="77777777" w:rsidR="00411E1F" w:rsidRPr="00C44969" w:rsidRDefault="00411E1F" w:rsidP="00561A79">
      <w:pPr>
        <w:pStyle w:val="Odsekzoznamu"/>
        <w:numPr>
          <w:ilvl w:val="0"/>
          <w:numId w:val="18"/>
        </w:numPr>
        <w:spacing w:before="120" w:after="120" w:line="240" w:lineRule="atLeast"/>
        <w:ind w:right="13"/>
        <w:contextualSpacing w:val="0"/>
        <w:rPr>
          <w:vanish/>
        </w:rPr>
      </w:pPr>
    </w:p>
    <w:p w14:paraId="0E96A2B0" w14:textId="14283DDB"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sa touto zmluvou zaväzuje dodať kupujúcemu na základe vystavenej objednávky </w:t>
      </w:r>
      <w:r w:rsidR="0095012B" w:rsidRPr="0095012B">
        <w:rPr>
          <w:b/>
        </w:rPr>
        <w:t>„</w:t>
      </w:r>
      <w:r w:rsidR="006338D4">
        <w:rPr>
          <w:b/>
        </w:rPr>
        <w:t>Základné medicínske zariadenia</w:t>
      </w:r>
      <w:r w:rsidR="00F364C7">
        <w:rPr>
          <w:b/>
        </w:rPr>
        <w:t xml:space="preserve"> – časť č. ...........................</w:t>
      </w:r>
      <w:r w:rsidR="0095012B" w:rsidRPr="0095012B">
        <w:rPr>
          <w:b/>
        </w:rPr>
        <w:t>“</w:t>
      </w:r>
      <w:r w:rsidR="00F364C7" w:rsidRPr="00F364C7">
        <w:rPr>
          <w:rFonts w:cs="Times New Roman"/>
          <w:b/>
          <w:szCs w:val="18"/>
          <w:vertAlign w:val="superscript"/>
        </w:rPr>
        <w:t xml:space="preserve"> </w:t>
      </w:r>
      <w:r w:rsidR="00F364C7" w:rsidRPr="00241197">
        <w:rPr>
          <w:rFonts w:cs="Times New Roman"/>
          <w:b/>
          <w:szCs w:val="18"/>
          <w:vertAlign w:val="superscript"/>
        </w:rPr>
        <w:footnoteReference w:id="2"/>
      </w:r>
      <w:r w:rsidR="0095012B">
        <w:t xml:space="preserve"> </w:t>
      </w:r>
      <w:r w:rsidR="00F364C7">
        <w:t xml:space="preserve">(ďalej spolu ako „prístroj“ alebo „tovar“) </w:t>
      </w:r>
      <w:r w:rsidRPr="00C44969">
        <w:t xml:space="preserve">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jeho ponuka bude platná osemnásť (18) mesiacov od podpisu zmluvy; kupujúci sa zaväzuje, že tovar do tejto lehoty objedná. </w:t>
      </w:r>
    </w:p>
    <w:p w14:paraId="43EBEB51"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4CAF50CD"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prehlasuje a podpisom tejto zmluvy potvrdzuje, že k dátumu fakturácie bude vlastníkom prístroja a bude oprávnený s ním nakladať za účelom jeho predaja podľa tejto zmluvy. </w:t>
      </w:r>
    </w:p>
    <w:p w14:paraId="7CBBA229" w14:textId="7EFE7744"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sa na základe tejto zmluvy zaväzuje k </w:t>
      </w:r>
      <w:r w:rsidRPr="00F364C7">
        <w:t xml:space="preserve">dodaniu </w:t>
      </w:r>
      <w:r w:rsidR="005C031D">
        <w:t>prístroja</w:t>
      </w:r>
      <w:r w:rsidRPr="00F364C7">
        <w:t xml:space="preserve"> podľa</w:t>
      </w:r>
      <w:r w:rsidRPr="00C44969">
        <w:t xml:space="preserve"> špecifikácie uvedenej v Prílohe č.1  – </w:t>
      </w:r>
      <w:r w:rsidRPr="00C44969">
        <w:rPr>
          <w:i/>
        </w:rPr>
        <w:t>Špecifikácia predmetu zákazky</w:t>
      </w:r>
      <w:r w:rsidRPr="00C44969">
        <w:t xml:space="preserve">, ktorá tvorí nedeliteľnú súčasť tejto zmluvy. Dodané prístroje musia byť  v súlade s príslušnými predpismi riadne označené údajmi o výrobcovi a tovare, pričom ich dodávka sa zrealizuje v obale, ktorý zabezpečí ich bezpečnú prepravu.  </w:t>
      </w:r>
    </w:p>
    <w:p w14:paraId="4548E8FE" w14:textId="77777777" w:rsidR="00B50126" w:rsidRPr="00C44969" w:rsidRDefault="00411E1F" w:rsidP="00561A79">
      <w:pPr>
        <w:pStyle w:val="Odsekzoznamu"/>
        <w:numPr>
          <w:ilvl w:val="1"/>
          <w:numId w:val="18"/>
        </w:numPr>
        <w:spacing w:before="120" w:after="60" w:line="240" w:lineRule="atLeast"/>
        <w:ind w:left="567" w:right="11" w:hanging="567"/>
        <w:contextualSpacing w:val="0"/>
      </w:pPr>
      <w:r w:rsidRPr="00C44969">
        <w:t xml:space="preserve">Dodávka tovaru predávajúcim  podľa tejto zmluvy zahŕňa aj : </w:t>
      </w:r>
    </w:p>
    <w:p w14:paraId="191F39E8"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služby spojené s dodaním tovaru</w:t>
      </w:r>
      <w:r w:rsidRPr="00C44969">
        <w:t xml:space="preserve">, </w:t>
      </w:r>
      <w:proofErr w:type="spellStart"/>
      <w:r w:rsidRPr="00C44969">
        <w:t>t.j</w:t>
      </w:r>
      <w:proofErr w:type="spellEnd"/>
      <w:r w:rsidRPr="00C44969">
        <w:t xml:space="preserve">. zabezpečenie dopravy do miesta dodania, jeho vyloženie v mieste dodania, vybalenie a likvidáciu obalov,  </w:t>
      </w:r>
    </w:p>
    <w:p w14:paraId="5DFD46C1"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montáž a inštaláciu zariadenia</w:t>
      </w:r>
      <w:r w:rsidRPr="00C44969">
        <w:t xml:space="preserve">,  </w:t>
      </w:r>
    </w:p>
    <w:p w14:paraId="58905345"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vykonanie skúšok, skúšobná prevádzka a uvedenie zariadenia do prevádzky</w:t>
      </w:r>
      <w:r w:rsidR="00A10831" w:rsidRPr="00C44969">
        <w:t xml:space="preserve">,  </w:t>
      </w:r>
    </w:p>
    <w:p w14:paraId="33D77341" w14:textId="77777777" w:rsidR="00B50126" w:rsidRPr="00C44969" w:rsidRDefault="00411E1F" w:rsidP="00561A79">
      <w:pPr>
        <w:pStyle w:val="Odsekzoznamu"/>
        <w:numPr>
          <w:ilvl w:val="2"/>
          <w:numId w:val="18"/>
        </w:numPr>
        <w:spacing w:after="0" w:line="240" w:lineRule="atLeast"/>
        <w:ind w:left="1134" w:right="522" w:hanging="567"/>
        <w:contextualSpacing w:val="0"/>
      </w:pPr>
      <w:r w:rsidRPr="00C44969">
        <w:rPr>
          <w:b/>
        </w:rPr>
        <w:t>zaškolenie zamestnancov kupujúceho týkajúce sa obsluhy dodaného zariadenia</w:t>
      </w:r>
      <w:r w:rsidRPr="00C44969">
        <w:t xml:space="preserve">. </w:t>
      </w:r>
    </w:p>
    <w:p w14:paraId="6B6D61BF" w14:textId="693CF6D3" w:rsidR="00B50126" w:rsidRPr="00C44969" w:rsidRDefault="007F6BBA" w:rsidP="00561A79">
      <w:pPr>
        <w:pStyle w:val="Odsekzoznamu"/>
        <w:numPr>
          <w:ilvl w:val="1"/>
          <w:numId w:val="18"/>
        </w:numPr>
        <w:spacing w:before="120" w:after="60" w:line="240" w:lineRule="atLeast"/>
        <w:ind w:left="567" w:right="11" w:hanging="567"/>
        <w:contextualSpacing w:val="0"/>
      </w:pPr>
      <w:r>
        <w:t>S</w:t>
      </w:r>
      <w:r w:rsidR="00411E1F" w:rsidRPr="00C44969">
        <w:t xml:space="preserve">účasťou záväzku predávajúceho je poskytnutie </w:t>
      </w:r>
      <w:r w:rsidR="00411E1F" w:rsidRPr="00C44969">
        <w:rPr>
          <w:b/>
        </w:rPr>
        <w:t>písomných dokladov potrebných pre riadne a bezchybné užívanie tovaru na požadovaný účel</w:t>
      </w:r>
      <w:r w:rsidR="00411E1F" w:rsidRPr="00C44969">
        <w:t xml:space="preserve">, a to najmä, no nie len výlučne:  </w:t>
      </w:r>
    </w:p>
    <w:p w14:paraId="5E4BD41F" w14:textId="77777777" w:rsidR="00B50126" w:rsidRPr="00C44969" w:rsidRDefault="00411E1F" w:rsidP="00561A79">
      <w:pPr>
        <w:numPr>
          <w:ilvl w:val="0"/>
          <w:numId w:val="1"/>
        </w:numPr>
        <w:spacing w:line="240" w:lineRule="atLeast"/>
        <w:ind w:left="1134" w:right="13" w:hanging="567"/>
      </w:pPr>
      <w:r w:rsidRPr="00C44969">
        <w:t xml:space="preserve">Návod na použitie/obsluhu tovaru v slovenskom resp. v českom jazyku, Záručný list, </w:t>
      </w:r>
    </w:p>
    <w:p w14:paraId="1E158D4B" w14:textId="24BA9F18" w:rsidR="00B50126" w:rsidRPr="00C44969" w:rsidRDefault="00411E1F" w:rsidP="00561A79">
      <w:pPr>
        <w:numPr>
          <w:ilvl w:val="0"/>
          <w:numId w:val="1"/>
        </w:numPr>
        <w:spacing w:line="240" w:lineRule="atLeast"/>
        <w:ind w:left="1134" w:right="13" w:hanging="567"/>
      </w:pPr>
      <w:r w:rsidRPr="00C44969">
        <w:t xml:space="preserve">neoverené kópie </w:t>
      </w:r>
      <w:r w:rsidR="007349EC">
        <w:t xml:space="preserve">všetkých </w:t>
      </w:r>
      <w:r w:rsidRPr="00C44969">
        <w:t>dokladov</w:t>
      </w:r>
      <w:r w:rsidR="007349EC">
        <w:t xml:space="preserve"> a dokumentov</w:t>
      </w:r>
      <w:r w:rsidRPr="00C44969">
        <w:t xml:space="preserve"> preukazujúce splnenie požiadaviek na užívanie tovaru v súlade s platnou legislatívou SR a Európskej únie</w:t>
      </w:r>
      <w:r w:rsidR="007349EC">
        <w:t>,</w:t>
      </w:r>
      <w:r w:rsidRPr="00C44969">
        <w:t xml:space="preserve"> </w:t>
      </w:r>
      <w:r w:rsidR="007349EC" w:rsidRPr="000D2318">
        <w:rPr>
          <w:rFonts w:eastAsia="Times New Roman"/>
          <w:szCs w:val="18"/>
        </w:rPr>
        <w:t>ktoré neboli obsahom kupujúcim prijatej ponuky predloženej predávajúcim vo verejnom obstarávaní.</w:t>
      </w:r>
      <w:r w:rsidR="007349EC">
        <w:rPr>
          <w:rFonts w:eastAsia="Times New Roman"/>
        </w:rPr>
        <w:t xml:space="preserve"> </w:t>
      </w:r>
      <w:r w:rsidRPr="00C44969">
        <w:t xml:space="preserve"> </w:t>
      </w:r>
    </w:p>
    <w:p w14:paraId="3BDA3C88" w14:textId="4E9EAB8B" w:rsidR="00B50126" w:rsidRPr="00C44969" w:rsidRDefault="00411E1F" w:rsidP="00561A79">
      <w:pPr>
        <w:numPr>
          <w:ilvl w:val="1"/>
          <w:numId w:val="2"/>
        </w:numPr>
        <w:spacing w:before="120" w:after="120" w:line="240" w:lineRule="atLeast"/>
        <w:ind w:left="567" w:right="11" w:hanging="567"/>
      </w:pPr>
      <w:r w:rsidRPr="00C44969">
        <w:t xml:space="preserve">V prípade, ak predávajúci nepredloží do piatich (5) pracovných dní odo dňa podpisu tejto zmluvy </w:t>
      </w:r>
      <w:r w:rsidR="007349EC">
        <w:t xml:space="preserve">všetky </w:t>
      </w:r>
      <w:r w:rsidRPr="00C44969">
        <w:t>doklady</w:t>
      </w:r>
      <w:r w:rsidR="007349EC">
        <w:t xml:space="preserve"> a dokumenty</w:t>
      </w:r>
      <w:r w:rsidRPr="00C44969">
        <w:t xml:space="preserve">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 </w:t>
      </w:r>
    </w:p>
    <w:p w14:paraId="3E50EF6B" w14:textId="77777777" w:rsidR="00B50126" w:rsidRPr="00C44969" w:rsidRDefault="00411E1F" w:rsidP="00561A79">
      <w:pPr>
        <w:numPr>
          <w:ilvl w:val="1"/>
          <w:numId w:val="2"/>
        </w:numPr>
        <w:spacing w:before="120" w:after="60" w:line="240" w:lineRule="atLeast"/>
        <w:ind w:left="567" w:right="11" w:hanging="567"/>
      </w:pPr>
      <w:r w:rsidRPr="00C44969">
        <w:t>Predávajúci sa ďalej zaväzuje vypracovať a po podpise o</w:t>
      </w:r>
      <w:r w:rsidR="00EF69E9" w:rsidRPr="00C44969">
        <w:t>boch zmluvných strán odovzdať ku</w:t>
      </w:r>
      <w:r w:rsidRPr="00C44969">
        <w:t xml:space="preserve">pujúcemu minimálne v dvoch (2) vyhotoveniach:  </w:t>
      </w:r>
    </w:p>
    <w:p w14:paraId="41FDB6AF" w14:textId="77777777" w:rsidR="00B50126" w:rsidRPr="00C44969" w:rsidRDefault="00411E1F" w:rsidP="00561A79">
      <w:pPr>
        <w:numPr>
          <w:ilvl w:val="0"/>
          <w:numId w:val="3"/>
        </w:numPr>
        <w:spacing w:line="240" w:lineRule="atLeast"/>
        <w:ind w:left="1134" w:right="13" w:hanging="567"/>
      </w:pPr>
      <w:r w:rsidRPr="00C44969">
        <w:t xml:space="preserve">Preberací protokol,  </w:t>
      </w:r>
    </w:p>
    <w:p w14:paraId="3D56371C" w14:textId="77777777" w:rsidR="00B50126" w:rsidRPr="00C44969" w:rsidRDefault="00411E1F" w:rsidP="00561A79">
      <w:pPr>
        <w:numPr>
          <w:ilvl w:val="0"/>
          <w:numId w:val="3"/>
        </w:numPr>
        <w:spacing w:line="240" w:lineRule="atLeast"/>
        <w:ind w:left="1134" w:right="13" w:hanging="567"/>
      </w:pPr>
      <w:r w:rsidRPr="00C44969">
        <w:t xml:space="preserve">Inštalačný protokol a  </w:t>
      </w:r>
    </w:p>
    <w:p w14:paraId="2F8CF75A" w14:textId="77777777" w:rsidR="00B50126" w:rsidRPr="00C44969" w:rsidRDefault="00411E1F" w:rsidP="00561A79">
      <w:pPr>
        <w:numPr>
          <w:ilvl w:val="0"/>
          <w:numId w:val="3"/>
        </w:numPr>
        <w:spacing w:line="240" w:lineRule="atLeast"/>
        <w:ind w:left="1134" w:right="13" w:hanging="567"/>
      </w:pPr>
      <w:r w:rsidRPr="00C44969">
        <w:t xml:space="preserve">Protokol o zaškolení zamestnancov kupujúceho týkajúcej sa obsluhy prístroja (ďalej len „Protokol o </w:t>
      </w:r>
    </w:p>
    <w:p w14:paraId="4DFA0ACA" w14:textId="77777777" w:rsidR="00B50126" w:rsidRPr="00C44969" w:rsidRDefault="00411E1F" w:rsidP="00561A79">
      <w:pPr>
        <w:spacing w:line="240" w:lineRule="atLeast"/>
        <w:ind w:left="1134" w:right="13" w:firstLine="0"/>
      </w:pPr>
      <w:r w:rsidRPr="00C44969">
        <w:t xml:space="preserve">zaškolení")   </w:t>
      </w:r>
    </w:p>
    <w:p w14:paraId="0C7CD216" w14:textId="77777777" w:rsidR="00B50126" w:rsidRPr="00C44969" w:rsidRDefault="00411E1F" w:rsidP="00561A79">
      <w:pPr>
        <w:numPr>
          <w:ilvl w:val="1"/>
          <w:numId w:val="4"/>
        </w:numPr>
        <w:spacing w:before="120" w:after="120" w:line="240" w:lineRule="atLeast"/>
        <w:ind w:left="567" w:right="6" w:hanging="567"/>
      </w:pPr>
      <w:r w:rsidRPr="00C44969">
        <w:t xml:space="preserve">Pre odstránenie pochybností, </w:t>
      </w:r>
      <w:r w:rsidRPr="00C44969">
        <w:rPr>
          <w:b/>
        </w:rPr>
        <w:t>súčasťou dodávky zariadenia podľa tejto zmluvy nie sú stavebné úpravy potrebné pre dodávku / inštaláciu zariadenia</w:t>
      </w:r>
      <w:r w:rsidRPr="00C44969">
        <w:t>, ktoré je povinný zabezpečiť kupujúci. Kupujúci sa rovnako zaväzuje poskytnúť predávaj</w:t>
      </w:r>
      <w:r w:rsidR="00EF69E9" w:rsidRPr="00C44969">
        <w:t>ú</w:t>
      </w:r>
      <w:r w:rsidRPr="00C44969">
        <w:t xml:space="preserve">cemu  súčinnosť v rozsahu potrebnom pre riadne a včasné splnenie dodávky predávajúceho podľa tejto zmluvy a k vykonaniu inštalácie a uvedenia zariadenia do prevádzky.  </w:t>
      </w:r>
    </w:p>
    <w:p w14:paraId="2B943C48" w14:textId="77777777" w:rsidR="00B50126" w:rsidRPr="00C44969" w:rsidRDefault="00411E1F" w:rsidP="00561A79">
      <w:pPr>
        <w:numPr>
          <w:ilvl w:val="1"/>
          <w:numId w:val="4"/>
        </w:numPr>
        <w:spacing w:after="120" w:line="240" w:lineRule="atLeast"/>
        <w:ind w:left="567" w:right="7" w:hanging="566"/>
      </w:pPr>
      <w:r w:rsidRPr="00C44969">
        <w:t xml:space="preserve">Predmetom tejto zmluvy je ďalej záväzok predávajúceho </w:t>
      </w:r>
      <w:r w:rsidRPr="00C44969">
        <w:rPr>
          <w:b/>
        </w:rPr>
        <w:t xml:space="preserve">poskytovať služby v súlade s Čl. 5, bodom 5.3 a 5.5 zmluvy k dodanému zariadeniu počas záručnej doby v trvaní dvoch (2) rokov odo dňa uvedenia </w:t>
      </w:r>
      <w:r w:rsidRPr="00C44969">
        <w:rPr>
          <w:b/>
        </w:rPr>
        <w:lastRenderedPageBreak/>
        <w:t>zariadenia do prevádzky a podpísania Inštalačného protokolu.</w:t>
      </w:r>
      <w:r w:rsidRPr="00C44969">
        <w:t xml:space="preserve"> Bližšia špecifikácia služieb v rámci záručnej doby je uvedená v Článku 5 tejto zmluvy.  </w:t>
      </w:r>
    </w:p>
    <w:p w14:paraId="70D96906" w14:textId="77777777" w:rsidR="00B50126" w:rsidRPr="00C44969" w:rsidRDefault="00411E1F" w:rsidP="00561A79">
      <w:pPr>
        <w:numPr>
          <w:ilvl w:val="1"/>
          <w:numId w:val="4"/>
        </w:numPr>
        <w:spacing w:after="120" w:line="240" w:lineRule="atLeast"/>
        <w:ind w:left="567" w:right="7" w:hanging="566"/>
      </w:pPr>
      <w:r w:rsidRPr="00C44969">
        <w:t xml:space="preserve">Nakoľko  dodávka predávajúceho podľa tejto zmluvy zahŕňa </w:t>
      </w:r>
      <w:r w:rsidRPr="00C44969">
        <w:rPr>
          <w:b/>
        </w:rPr>
        <w:t>aj dodávku softvéru</w:t>
      </w:r>
      <w:r w:rsidRPr="00C44969">
        <w:t xml:space="preserve">,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 </w:t>
      </w:r>
    </w:p>
    <w:p w14:paraId="5F9F0756" w14:textId="77777777" w:rsidR="00B50126" w:rsidRPr="00C44969" w:rsidRDefault="00411E1F" w:rsidP="00561A79">
      <w:pPr>
        <w:numPr>
          <w:ilvl w:val="1"/>
          <w:numId w:val="4"/>
        </w:numPr>
        <w:spacing w:after="120" w:line="240" w:lineRule="atLeast"/>
        <w:ind w:left="567" w:right="7" w:hanging="566"/>
      </w:pPr>
      <w:r w:rsidRPr="00C44969">
        <w:t xml:space="preserve">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zariadenia kupujúcim. </w:t>
      </w:r>
    </w:p>
    <w:p w14:paraId="72E94754" w14:textId="5FBBED61" w:rsidR="00B50126" w:rsidRDefault="00411E1F" w:rsidP="00561A79">
      <w:pPr>
        <w:numPr>
          <w:ilvl w:val="1"/>
          <w:numId w:val="4"/>
        </w:numPr>
        <w:spacing w:after="120" w:line="240" w:lineRule="atLeast"/>
        <w:ind w:left="567" w:right="7" w:hanging="566"/>
      </w:pPr>
      <w:r w:rsidRPr="00C44969">
        <w:t xml:space="preserve">Kupujúci si vyhradzuje právo kedykoľvek počas trvania tejto zmluvy požadovať od osôb, vykonávajúcich inštaláciu, servisné zásahy alebo iné odborné služby vo vzťahu k zariadeniu, preukázanie splnenia odbornej spôsobilosti a potrebnej kvalifikácie na realizované úkony. Predávajúci je povinný preukázať túto povinnosť najneskôr pred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478E7A34" w14:textId="0DB61A2F" w:rsidR="007F6BBA" w:rsidRPr="000378E6" w:rsidRDefault="007F6BBA" w:rsidP="00561A79">
      <w:pPr>
        <w:numPr>
          <w:ilvl w:val="1"/>
          <w:numId w:val="4"/>
        </w:numPr>
        <w:spacing w:after="120" w:line="240" w:lineRule="atLeast"/>
        <w:ind w:left="567" w:right="7" w:hanging="566"/>
      </w:pPr>
      <w:r w:rsidRPr="00241197">
        <w:rPr>
          <w:bCs/>
          <w:szCs w:val="18"/>
        </w:rPr>
        <w:t>V prípade, ak predávajúci, v súlade s príslušnou dokumentáciou, preukáz</w:t>
      </w:r>
      <w:r>
        <w:rPr>
          <w:bCs/>
          <w:szCs w:val="18"/>
        </w:rPr>
        <w:t>al dodržanie požadovaných dielčí</w:t>
      </w:r>
      <w:r w:rsidRPr="00241197">
        <w:rPr>
          <w:bCs/>
          <w:szCs w:val="18"/>
        </w:rPr>
        <w:t>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241197">
        <w:rPr>
          <w:szCs w:val="18"/>
        </w:rPr>
        <w:t xml:space="preserve"> </w:t>
      </w:r>
      <w:r w:rsidRPr="00241197">
        <w:rPr>
          <w:bCs/>
          <w:szCs w:val="18"/>
        </w:rPr>
        <w:t>Ak predávajúci takýmto konaním spôsobí kupujúcemu škodu, je povinný ju nahradiť v plnej výške.</w:t>
      </w:r>
    </w:p>
    <w:p w14:paraId="1E1740A9" w14:textId="5C39E40A" w:rsidR="000378E6" w:rsidRPr="00C44969" w:rsidRDefault="000378E6" w:rsidP="00561A79">
      <w:pPr>
        <w:numPr>
          <w:ilvl w:val="1"/>
          <w:numId w:val="4"/>
        </w:numPr>
        <w:spacing w:after="120" w:line="240" w:lineRule="atLeast"/>
        <w:ind w:left="567" w:right="7" w:hanging="566"/>
      </w:pPr>
      <w:r>
        <w:rPr>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7A626097" w14:textId="77777777" w:rsidR="00FE112A" w:rsidRPr="00C44969" w:rsidRDefault="00411E1F" w:rsidP="00561A79">
      <w:pPr>
        <w:spacing w:before="240" w:after="0" w:line="240" w:lineRule="atLeast"/>
        <w:ind w:left="0" w:right="0" w:firstLine="0"/>
        <w:jc w:val="center"/>
        <w:rPr>
          <w:b/>
        </w:rPr>
      </w:pPr>
      <w:r w:rsidRPr="00C44969">
        <w:rPr>
          <w:b/>
        </w:rPr>
        <w:t xml:space="preserve">Článok 3 </w:t>
      </w:r>
    </w:p>
    <w:p w14:paraId="2B208375" w14:textId="77777777" w:rsidR="00B50126" w:rsidRPr="00C44969" w:rsidRDefault="00411E1F" w:rsidP="00561A79">
      <w:pPr>
        <w:spacing w:after="120" w:line="240" w:lineRule="atLeast"/>
        <w:ind w:left="0" w:right="0" w:firstLine="0"/>
        <w:jc w:val="center"/>
        <w:rPr>
          <w:b/>
        </w:rPr>
      </w:pPr>
      <w:r w:rsidRPr="00C44969">
        <w:rPr>
          <w:b/>
        </w:rPr>
        <w:t>Podmienky dodania a prevzatia zariadenia</w:t>
      </w:r>
    </w:p>
    <w:p w14:paraId="195FEA0F" w14:textId="34748650" w:rsidR="00EF69E9" w:rsidRPr="00C44969" w:rsidRDefault="00EE5BD1" w:rsidP="00561A79">
      <w:pPr>
        <w:pStyle w:val="Odsekzoznamu"/>
        <w:numPr>
          <w:ilvl w:val="1"/>
          <w:numId w:val="20"/>
        </w:numPr>
        <w:spacing w:before="120" w:after="120" w:line="240" w:lineRule="atLeast"/>
        <w:ind w:left="567" w:right="6" w:hanging="567"/>
        <w:contextualSpacing w:val="0"/>
      </w:pPr>
      <w:r w:rsidRPr="00241197">
        <w:rPr>
          <w:rFonts w:eastAsia="Times New Roman"/>
          <w:noProof/>
          <w:szCs w:val="18"/>
        </w:rPr>
        <w:t xml:space="preserve">Predávajúci sa zaväzuje </w:t>
      </w:r>
      <w:r w:rsidRPr="00241197">
        <w:rPr>
          <w:rFonts w:eastAsia="Times New Roman"/>
          <w:b/>
          <w:noProof/>
          <w:szCs w:val="18"/>
        </w:rPr>
        <w:t>dodať tovar</w:t>
      </w:r>
      <w:r w:rsidRPr="00241197">
        <w:rPr>
          <w:rFonts w:eastAsia="Times New Roman"/>
          <w:noProof/>
          <w:szCs w:val="18"/>
        </w:rPr>
        <w:t xml:space="preserve"> kupujúcemu </w:t>
      </w:r>
      <w:r w:rsidRPr="00241197">
        <w:rPr>
          <w:rFonts w:eastAsia="Times New Roman"/>
          <w:b/>
          <w:noProof/>
          <w:szCs w:val="18"/>
        </w:rPr>
        <w:t xml:space="preserve">v lehote uvedenej v Prílohe č. </w:t>
      </w:r>
      <w:r w:rsidR="007349EC">
        <w:rPr>
          <w:rFonts w:eastAsia="Times New Roman"/>
          <w:b/>
          <w:noProof/>
          <w:szCs w:val="18"/>
        </w:rPr>
        <w:t>4</w:t>
      </w:r>
      <w:r w:rsidRPr="00241197">
        <w:rPr>
          <w:rFonts w:eastAsia="Times New Roman"/>
          <w:noProof/>
          <w:szCs w:val="18"/>
        </w:rPr>
        <w:t>, ktorá tvorí nedeliteľnú súčasť tejto zmluvy</w:t>
      </w:r>
      <w:r w:rsidRPr="00241197">
        <w:rPr>
          <w:rFonts w:eastAsia="Times New Roman"/>
          <w:b/>
          <w:noProof/>
          <w:szCs w:val="18"/>
        </w:rPr>
        <w:t xml:space="preserve">. </w:t>
      </w:r>
      <w:r w:rsidRPr="00241197">
        <w:rPr>
          <w:rFonts w:eastAsia="Times New Roman"/>
          <w:noProof/>
          <w:szCs w:val="18"/>
        </w:rPr>
        <w:t xml:space="preserve">Lehota na dodanie tovaru uvedená v Prílohe č. </w:t>
      </w:r>
      <w:r w:rsidR="007349EC">
        <w:rPr>
          <w:rFonts w:eastAsia="Times New Roman"/>
          <w:noProof/>
          <w:szCs w:val="18"/>
        </w:rPr>
        <w:t>4</w:t>
      </w:r>
      <w:r w:rsidRPr="00241197">
        <w:rPr>
          <w:rFonts w:eastAsia="Times New Roman"/>
          <w:noProof/>
          <w:szCs w:val="18"/>
        </w:rPr>
        <w:t xml:space="preserve"> sa počíta</w:t>
      </w:r>
      <w:r w:rsidRPr="00241197">
        <w:rPr>
          <w:szCs w:val="18"/>
        </w:rPr>
        <w:t xml:space="preserve"> od doručenia záväznej objednávky predávajúcemu</w:t>
      </w:r>
      <w:r w:rsidRPr="00241197">
        <w:rPr>
          <w:rFonts w:eastAsia="Times New Roman"/>
          <w:noProof/>
          <w:szCs w:val="18"/>
        </w:rPr>
        <w:t>; dodávka tovaru sa uskutoční v čase od 07,00 hod. do 14,00 hod., ak sa zmluvné strany nedohodnú na inom čase</w:t>
      </w:r>
      <w:r w:rsidR="00411E1F" w:rsidRPr="00C44969">
        <w:t xml:space="preserve">.   </w:t>
      </w:r>
    </w:p>
    <w:p w14:paraId="0FA3110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Objednávku tovaru je kupujúci povinný uskutočňovať písomne, s presným určením požadovanej dodávky tovaru (druh, množstvo, miesto a čas dodávky). </w:t>
      </w:r>
    </w:p>
    <w:p w14:paraId="7DD0E945" w14:textId="77777777" w:rsidR="00EF69E9"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Konkrétny termín dodania tovaru oznámi predávajúci kupujúcemu najmenej päť (5) pracovných dní vopred, aby mohol kupujúci poskytnúť súčinnosť, a to kontaktnej osobe kupujúceho:  </w:t>
      </w:r>
      <w:r w:rsidRPr="00C44969">
        <w:rPr>
          <w:b/>
        </w:rPr>
        <w:t>.................................,</w:t>
      </w:r>
      <w:r w:rsidRPr="00C44969">
        <w:t xml:space="preserve"> manažér prevádzky, </w:t>
      </w:r>
    </w:p>
    <w:p w14:paraId="5291F0F4" w14:textId="77777777" w:rsidR="00B50126" w:rsidRPr="00C44969" w:rsidRDefault="00411E1F" w:rsidP="00561A79">
      <w:pPr>
        <w:spacing w:line="240" w:lineRule="atLeast"/>
        <w:ind w:left="567" w:right="3" w:firstLine="0"/>
      </w:pPr>
      <w:r w:rsidRPr="00C44969">
        <w:t>tel.: .........</w:t>
      </w:r>
      <w:r w:rsidR="00EF69E9" w:rsidRPr="00C44969">
        <w:t xml:space="preserve">.................., </w:t>
      </w:r>
      <w:r w:rsidR="008B5899" w:rsidRPr="00C44969">
        <w:tab/>
      </w:r>
      <w:r w:rsidR="00EF69E9" w:rsidRPr="00C44969">
        <w:t>e-mail: ...........................</w:t>
      </w:r>
      <w:r w:rsidRPr="00C44969">
        <w:t xml:space="preserve">; </w:t>
      </w:r>
    </w:p>
    <w:p w14:paraId="43D5A844" w14:textId="77777777" w:rsidR="00B50126" w:rsidRPr="00C44969" w:rsidRDefault="00411E1F" w:rsidP="00561A79">
      <w:pPr>
        <w:spacing w:line="240" w:lineRule="atLeast"/>
        <w:ind w:left="567" w:right="3235" w:firstLine="0"/>
      </w:pPr>
      <w:r w:rsidRPr="00C44969">
        <w:t xml:space="preserve">kontaktnou osobou predávajúceho je: </w:t>
      </w:r>
      <w:r w:rsidRPr="00C44969">
        <w:rPr>
          <w:b/>
        </w:rPr>
        <w:t>...........................................</w:t>
      </w:r>
      <w:r w:rsidRPr="00C44969">
        <w:t xml:space="preserve"> ,  </w:t>
      </w:r>
    </w:p>
    <w:p w14:paraId="76A51A8E" w14:textId="77777777" w:rsidR="00B50126" w:rsidRPr="00C44969" w:rsidRDefault="00411E1F" w:rsidP="00561A79">
      <w:pPr>
        <w:spacing w:after="107" w:line="240" w:lineRule="atLeast"/>
        <w:ind w:left="567" w:right="1151" w:firstLine="0"/>
      </w:pPr>
      <w:r w:rsidRPr="00C44969">
        <w:t xml:space="preserve">tel.  </w:t>
      </w:r>
      <w:r w:rsidR="00EF69E9" w:rsidRPr="00C44969">
        <w:t>...........................</w:t>
      </w:r>
      <w:r w:rsidR="008B5899" w:rsidRPr="00C44969">
        <w:t>,</w:t>
      </w:r>
      <w:r w:rsidRPr="00C44969">
        <w:t xml:space="preserve"> </w:t>
      </w:r>
      <w:r w:rsidR="008B5899" w:rsidRPr="00C44969">
        <w:tab/>
      </w:r>
      <w:r w:rsidRPr="00C44969">
        <w:t xml:space="preserve">fax: </w:t>
      </w:r>
      <w:r w:rsidR="00EF69E9" w:rsidRPr="00C44969">
        <w:t xml:space="preserve">..........................., </w:t>
      </w:r>
      <w:r w:rsidR="008B5899" w:rsidRPr="00C44969">
        <w:tab/>
      </w:r>
      <w:r w:rsidRPr="00C44969">
        <w:t xml:space="preserve">e-mail: </w:t>
      </w:r>
      <w:r w:rsidR="00EF69E9" w:rsidRPr="00C44969">
        <w:t>...........................</w:t>
      </w:r>
      <w:r w:rsidRPr="00C44969">
        <w:t xml:space="preserve"> .       </w:t>
      </w:r>
    </w:p>
    <w:p w14:paraId="36F8C255" w14:textId="679C5FE0"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Miestom dodania tovaru je: </w:t>
      </w:r>
      <w:r w:rsidR="006969BB" w:rsidRPr="00DC1D96">
        <w:rPr>
          <w:rFonts w:eastAsia="Times New Roman"/>
          <w:b/>
          <w:noProof/>
          <w:szCs w:val="18"/>
        </w:rPr>
        <w:t>Všeobecná nemocnica Rimavská Sobota, Šrobárova 1, 979 01 Rimavská Sobota</w:t>
      </w:r>
      <w:r w:rsidR="006969BB" w:rsidRPr="00C44969">
        <w:t xml:space="preserve"> </w:t>
      </w:r>
      <w:r w:rsidRPr="00C44969">
        <w:t xml:space="preserve">(ďalej len „miesto dodania“). </w:t>
      </w:r>
    </w:p>
    <w:p w14:paraId="0043FD6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Kupujúci za účelom prevzatia tovaru zabezpečí v mieste dodania zariadenia prístup pre osoby poverené predávajúcim na čas nevyhnutne potrebný na vyloženie, kompletizáciu a inštaláciu zariadenia. Dopravu zariadenia na miesto dodania zabezpečuje predávajúci na vlastné náklady tak, aby bola zabezpečená dostatočná ochrana pred jeho poškodením alebo znehodnotením. </w:t>
      </w:r>
    </w:p>
    <w:p w14:paraId="4B5C95E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w:t>
      </w:r>
      <w:r w:rsidRPr="00C44969">
        <w:rPr>
          <w:b/>
        </w:rPr>
        <w:t>povinný tovar nainštalovať a uviesť do bezporuchovej prevádzky bezodkladne po jeho dodaní, najneskôr však do pätnásť (15) pracovných dní odo dňa jeho dodania</w:t>
      </w:r>
      <w:r w:rsidRPr="00C44969">
        <w:t xml:space="preserve"> kupujúcemu do miesta dodania, a to na vlastné náklady. V prípade, že priestory inštalácie zariadenia  nie sú pripravené v zmysle technologického projektu zariadenia, lehota inštalácie sa môže adekvátne predĺžiť a predávajúci tak nie je v omeškaní. Technologický projekt zabezpečí na vlastné náklady kupujúci. </w:t>
      </w:r>
    </w:p>
    <w:p w14:paraId="39EECD8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 </w:t>
      </w:r>
    </w:p>
    <w:p w14:paraId="19508945"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je povinný zabezpečiť s odbornou starostlivosťou všetky úkony potrebné k riadnemu dodaniu tovaru. Dodanie tovaru do miesta plnenia zahŕňa aj nasledovné povinnosti predávajúceho: </w:t>
      </w:r>
    </w:p>
    <w:p w14:paraId="41AED6E3" w14:textId="77777777" w:rsidR="00B50126" w:rsidRPr="00C44969" w:rsidRDefault="00411E1F" w:rsidP="00561A79">
      <w:pPr>
        <w:numPr>
          <w:ilvl w:val="0"/>
          <w:numId w:val="21"/>
        </w:numPr>
        <w:spacing w:line="240" w:lineRule="atLeast"/>
        <w:ind w:left="1134" w:right="867" w:hanging="567"/>
      </w:pPr>
      <w:r w:rsidRPr="00C44969">
        <w:t xml:space="preserve">vykládku tovaru </w:t>
      </w:r>
    </w:p>
    <w:p w14:paraId="6B768C7E" w14:textId="77777777" w:rsidR="008B5899" w:rsidRPr="00C44969" w:rsidRDefault="00411E1F" w:rsidP="00561A79">
      <w:pPr>
        <w:numPr>
          <w:ilvl w:val="0"/>
          <w:numId w:val="21"/>
        </w:numPr>
        <w:spacing w:line="240" w:lineRule="atLeast"/>
        <w:ind w:left="1134" w:right="867" w:hanging="567"/>
      </w:pPr>
      <w:r w:rsidRPr="00C44969">
        <w:t>presun tovaru v rámci nemocnice podľa pokynov</w:t>
      </w:r>
      <w:r w:rsidR="008B5899" w:rsidRPr="00C44969">
        <w:t xml:space="preserve"> oprávnenej osoby kupujúceho </w:t>
      </w:r>
    </w:p>
    <w:p w14:paraId="3DF8A94C" w14:textId="77777777" w:rsidR="00B50126" w:rsidRPr="00C44969" w:rsidRDefault="00411E1F" w:rsidP="00561A79">
      <w:pPr>
        <w:numPr>
          <w:ilvl w:val="0"/>
          <w:numId w:val="21"/>
        </w:numPr>
        <w:spacing w:line="240" w:lineRule="atLeast"/>
        <w:ind w:left="1134" w:right="867" w:hanging="567"/>
      </w:pPr>
      <w:r w:rsidRPr="00C44969">
        <w:t xml:space="preserve">rozbalenie tovaru a likvidáciu obalového materiálu. </w:t>
      </w:r>
    </w:p>
    <w:p w14:paraId="07839544" w14:textId="77777777" w:rsidR="00B50126" w:rsidRPr="00C44969" w:rsidRDefault="00411E1F" w:rsidP="00561A79">
      <w:pPr>
        <w:spacing w:after="96" w:line="240" w:lineRule="atLeast"/>
        <w:ind w:left="567" w:right="13" w:firstLine="0"/>
      </w:pPr>
      <w:r w:rsidRPr="00C44969">
        <w:t xml:space="preserve">Riadne dodanie tovaru potvrdí kupujúci písomne podpísaním Preberacieho protokolu. V Preberacom protokole sa potvrdzuje najmä druh, množstvo, vyhotovenie a kompletnosť dodaného tovaru podľa dohodnutej technickej špecifikácie.  </w:t>
      </w:r>
    </w:p>
    <w:p w14:paraId="5E01FE36" w14:textId="77777777" w:rsidR="00B50126" w:rsidRPr="00C44969" w:rsidRDefault="00411E1F" w:rsidP="00561A79">
      <w:pPr>
        <w:spacing w:after="123" w:line="240" w:lineRule="atLeast"/>
        <w:ind w:left="567" w:right="13" w:firstLine="0"/>
      </w:pPr>
      <w:r w:rsidRPr="00C44969">
        <w:t xml:space="preserve">Kupujúci je povinný pri dodávke tovaru vykonať jeho fyzické prevzatie a reklamovať zjavnú vadu tovaru bezodkladne, najneskôr však do desiatich (10) kalendárnych dní odo dňa dodania tovaru. </w:t>
      </w:r>
    </w:p>
    <w:p w14:paraId="0D82336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Zi</w:t>
      </w:r>
      <w:r w:rsidR="008B5899" w:rsidRPr="00C44969">
        <w:t>stenie vád tovaru podľa bodu 3.8</w:t>
      </w:r>
      <w:r w:rsidRPr="00C44969">
        <w:t xml:space="preserve"> zmluvy, kupujúci oznámi kontaktnej osobe predávajúceho písomne (</w:t>
      </w:r>
      <w:proofErr w:type="spellStart"/>
      <w:r w:rsidRPr="00C44969">
        <w:t>t.j</w:t>
      </w:r>
      <w:proofErr w:type="spellEnd"/>
      <w:r w:rsidRPr="00C44969">
        <w:t xml:space="preserve">. reklamácia tovaru). </w:t>
      </w:r>
    </w:p>
    <w:p w14:paraId="56FB1C29" w14:textId="77777777" w:rsidR="00B50126" w:rsidRPr="00C44969" w:rsidRDefault="00411E1F" w:rsidP="00561A79">
      <w:pPr>
        <w:spacing w:after="0" w:line="240" w:lineRule="atLeast"/>
        <w:ind w:left="567" w:right="13" w:firstLine="0"/>
      </w:pPr>
      <w:r w:rsidRPr="00C44969">
        <w:t xml:space="preserve">Kontaktná osoba za predávajúceho je: </w:t>
      </w:r>
      <w:r w:rsidR="008B5899" w:rsidRPr="00C44969">
        <w:tab/>
      </w:r>
      <w:r w:rsidR="008B5899" w:rsidRPr="00C44969">
        <w:rPr>
          <w:b/>
        </w:rPr>
        <w:t>.........................,</w:t>
      </w:r>
      <w:r w:rsidRPr="00C44969">
        <w:t xml:space="preserve"> </w:t>
      </w:r>
    </w:p>
    <w:p w14:paraId="7A7422A3" w14:textId="77777777" w:rsidR="008B5899" w:rsidRPr="00C44969" w:rsidRDefault="008B5899" w:rsidP="00561A79">
      <w:pPr>
        <w:spacing w:after="0" w:line="240" w:lineRule="atLeast"/>
        <w:ind w:left="567" w:right="1151" w:firstLine="0"/>
      </w:pPr>
      <w:bookmarkStart w:id="1" w:name="_Hlk522086189"/>
      <w:r w:rsidRPr="00C44969">
        <w:t xml:space="preserve">tel.  ..........................., </w:t>
      </w:r>
      <w:r w:rsidRPr="00C44969">
        <w:tab/>
        <w:t xml:space="preserve">fax: ..........................., </w:t>
      </w:r>
      <w:r w:rsidRPr="00C44969">
        <w:tab/>
        <w:t xml:space="preserve">e-mail: ........................... .       </w:t>
      </w:r>
      <w:bookmarkEnd w:id="1"/>
    </w:p>
    <w:p w14:paraId="5461CDEF" w14:textId="77777777" w:rsidR="008B5899" w:rsidRPr="00C44969" w:rsidRDefault="00411E1F" w:rsidP="00561A79">
      <w:pPr>
        <w:spacing w:after="0" w:line="240" w:lineRule="atLeast"/>
        <w:ind w:left="567" w:right="13" w:firstLine="0"/>
      </w:pPr>
      <w:r w:rsidRPr="00C44969">
        <w:t xml:space="preserve">Kontaktná osoba za kupujúceho je: </w:t>
      </w:r>
      <w:r w:rsidR="008B5899" w:rsidRPr="00C44969">
        <w:tab/>
      </w:r>
      <w:r w:rsidR="008B5899" w:rsidRPr="00C44969">
        <w:tab/>
      </w:r>
      <w:r w:rsidRPr="00C44969">
        <w:rPr>
          <w:b/>
        </w:rPr>
        <w:t>.........................</w:t>
      </w:r>
      <w:r w:rsidRPr="00C44969">
        <w:t xml:space="preserve">, manažér prevádzky, </w:t>
      </w:r>
    </w:p>
    <w:p w14:paraId="47263A71" w14:textId="77777777" w:rsidR="008B5899" w:rsidRPr="00C44969" w:rsidRDefault="008B5899" w:rsidP="00561A79">
      <w:pPr>
        <w:spacing w:after="0" w:line="240" w:lineRule="atLeast"/>
        <w:ind w:left="567" w:right="1151" w:firstLine="0"/>
      </w:pPr>
      <w:r w:rsidRPr="00C44969">
        <w:t xml:space="preserve">tel.  ..........................., </w:t>
      </w:r>
      <w:r w:rsidRPr="00C44969">
        <w:tab/>
        <w:t xml:space="preserve">e-mail: ........................... .       </w:t>
      </w:r>
    </w:p>
    <w:p w14:paraId="209CDB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w:t>
      </w:r>
      <w:r w:rsidR="00C23265" w:rsidRPr="00C44969">
        <w:t>8.3</w:t>
      </w:r>
      <w:r w:rsidRPr="00C44969">
        <w:t xml:space="preserve"> zmluvy. </w:t>
      </w:r>
    </w:p>
    <w:p w14:paraId="3C8ECE1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 </w:t>
      </w:r>
    </w:p>
    <w:p w14:paraId="4D85FB9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Zaškolenie zamestnancov kupujúceho týkajúce sa obsluhy tovaru je predávajúci povinný realizovať najneskôr pri uvedení tovaru do prevádzky v mieste dodania, resp. inštalácie. O zaškolení spíšu zmluvné strany Protokol o zaškolení. </w:t>
      </w:r>
    </w:p>
    <w:p w14:paraId="281092A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Vlastnícke právo a nebezpečenstvo škody na tovare prechádza na kupujúceho dňom, kedy došlo</w:t>
      </w:r>
      <w:r w:rsidR="008B5899" w:rsidRPr="00C44969">
        <w:t xml:space="preserve"> k dodaniu tovaru podľa bodu 3.8</w:t>
      </w:r>
      <w:r w:rsidRPr="00C44969">
        <w:t xml:space="preserve"> zmluvy.  </w:t>
      </w:r>
    </w:p>
    <w:p w14:paraId="1ED744F3" w14:textId="77777777" w:rsidR="00FE112A" w:rsidRPr="00C44969" w:rsidRDefault="00411E1F" w:rsidP="00561A79">
      <w:pPr>
        <w:spacing w:before="240" w:after="0" w:line="240" w:lineRule="atLeast"/>
        <w:ind w:left="0" w:right="0" w:firstLine="0"/>
        <w:jc w:val="center"/>
        <w:rPr>
          <w:b/>
        </w:rPr>
      </w:pPr>
      <w:r w:rsidRPr="00C44969">
        <w:rPr>
          <w:b/>
        </w:rPr>
        <w:t xml:space="preserve">Článok 4 </w:t>
      </w:r>
    </w:p>
    <w:p w14:paraId="437CD2CD" w14:textId="77777777" w:rsidR="00B50126" w:rsidRPr="00C44969" w:rsidRDefault="00411E1F" w:rsidP="00561A79">
      <w:pPr>
        <w:spacing w:after="120" w:line="240" w:lineRule="atLeast"/>
        <w:ind w:left="0" w:right="0" w:firstLine="0"/>
        <w:jc w:val="center"/>
        <w:rPr>
          <w:b/>
        </w:rPr>
      </w:pPr>
      <w:r w:rsidRPr="00C44969">
        <w:rPr>
          <w:b/>
        </w:rPr>
        <w:t xml:space="preserve">Kúpna cena a platobné podmienky </w:t>
      </w:r>
    </w:p>
    <w:p w14:paraId="26AFE8FA"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458984E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neposkytne predávajúcemu preddavok ani zálohu na tovar podľa tejto zmluvy. </w:t>
      </w:r>
    </w:p>
    <w:p w14:paraId="47BB7F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C44969">
        <w:t>Z.z</w:t>
      </w:r>
      <w:proofErr w:type="spellEnd"/>
      <w:r w:rsidRPr="00C44969">
        <w:t xml:space="preserve">., ktorou sa vykonáva zákon NR SR č.18/1996 </w:t>
      </w:r>
      <w:proofErr w:type="spellStart"/>
      <w:r w:rsidRPr="00C44969">
        <w:t>Z.z</w:t>
      </w:r>
      <w:proofErr w:type="spellEnd"/>
      <w:r w:rsidRPr="00C44969">
        <w:t xml:space="preserve">. o cenách v znení neskorších predpisov a je uvedená v Prílohe č. 2 – Kalkulácia ceny, ktorá tvorí nedeliteľnú súčasť tejto zmluvy.  </w:t>
      </w:r>
    </w:p>
    <w:p w14:paraId="7F0BFB6D"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Kúpna cena podľa tohto článku zmluvy je cenou za nový kompletne funkčný tovar bez akýchkoľvek právnych a faktických vád. V kúpnej cene je zahrnuté:  </w:t>
      </w:r>
    </w:p>
    <w:p w14:paraId="09B98960" w14:textId="77777777" w:rsidR="00B50126" w:rsidRPr="00C44969" w:rsidRDefault="00411E1F" w:rsidP="00561A79">
      <w:pPr>
        <w:numPr>
          <w:ilvl w:val="0"/>
          <w:numId w:val="22"/>
        </w:numPr>
        <w:spacing w:after="0" w:line="240" w:lineRule="atLeast"/>
        <w:ind w:left="1134" w:right="11" w:hanging="567"/>
      </w:pPr>
      <w:r w:rsidRPr="00C44969">
        <w:t xml:space="preserve">kompletné dodanie tovaru do miesta plnenia a služby s tým spojené v zmysle bodu </w:t>
      </w:r>
      <w:r w:rsidR="00C23265" w:rsidRPr="00C44969">
        <w:t>2.5.1</w:t>
      </w:r>
      <w:r w:rsidRPr="00C44969">
        <w:t xml:space="preserve"> zmluvy,  </w:t>
      </w:r>
    </w:p>
    <w:p w14:paraId="2DD7D642" w14:textId="77777777" w:rsidR="00B50126" w:rsidRPr="00C44969" w:rsidRDefault="00411E1F" w:rsidP="00561A79">
      <w:pPr>
        <w:numPr>
          <w:ilvl w:val="0"/>
          <w:numId w:val="22"/>
        </w:numPr>
        <w:spacing w:after="0" w:line="240" w:lineRule="atLeast"/>
        <w:ind w:left="1134" w:right="11" w:hanging="567"/>
      </w:pPr>
      <w:r w:rsidRPr="00C44969">
        <w:t xml:space="preserve">inštaláciu a montáž tovaru,  </w:t>
      </w:r>
    </w:p>
    <w:p w14:paraId="4C436629" w14:textId="77777777" w:rsidR="00B50126" w:rsidRPr="00C44969" w:rsidRDefault="00411E1F" w:rsidP="00561A79">
      <w:pPr>
        <w:numPr>
          <w:ilvl w:val="0"/>
          <w:numId w:val="22"/>
        </w:numPr>
        <w:spacing w:after="0" w:line="240" w:lineRule="atLeast"/>
        <w:ind w:left="1134" w:right="11" w:hanging="567"/>
      </w:pPr>
      <w:r w:rsidRPr="00C44969">
        <w:lastRenderedPageBreak/>
        <w:t xml:space="preserve">vykonanie skúšok, skúšobnú prevádzku a uvedenie tovaru do bezporuchovej prevádzky, </w:t>
      </w:r>
    </w:p>
    <w:p w14:paraId="50B317F9" w14:textId="77777777" w:rsidR="00B50126" w:rsidRPr="00C44969" w:rsidRDefault="00411E1F" w:rsidP="00561A79">
      <w:pPr>
        <w:numPr>
          <w:ilvl w:val="0"/>
          <w:numId w:val="22"/>
        </w:numPr>
        <w:spacing w:after="0" w:line="240" w:lineRule="atLeast"/>
        <w:ind w:left="1134" w:right="11" w:hanging="567"/>
      </w:pPr>
      <w:r w:rsidRPr="00C44969">
        <w:t xml:space="preserve">zaškolenie zamestnancov kupujúceho,  </w:t>
      </w:r>
    </w:p>
    <w:p w14:paraId="01AB8693" w14:textId="77777777" w:rsidR="00B50126" w:rsidRPr="00C44969" w:rsidRDefault="00411E1F" w:rsidP="00561A79">
      <w:pPr>
        <w:numPr>
          <w:ilvl w:val="0"/>
          <w:numId w:val="22"/>
        </w:numPr>
        <w:spacing w:after="0" w:line="240" w:lineRule="atLeast"/>
        <w:ind w:left="1134" w:right="11" w:hanging="567"/>
      </w:pPr>
      <w:r w:rsidRPr="00C44969">
        <w:t xml:space="preserve">predloženie príslušnej dokumentácie k tovaru v zmysle Článku 2, bodu 2.6 zmluvy,  </w:t>
      </w:r>
    </w:p>
    <w:p w14:paraId="2C566416" w14:textId="77777777" w:rsidR="00B50126" w:rsidRPr="00C44969" w:rsidRDefault="00411E1F" w:rsidP="00561A79">
      <w:pPr>
        <w:numPr>
          <w:ilvl w:val="0"/>
          <w:numId w:val="22"/>
        </w:numPr>
        <w:spacing w:after="0" w:line="240" w:lineRule="atLeast"/>
        <w:ind w:left="1134" w:right="11" w:hanging="567"/>
      </w:pPr>
      <w:r w:rsidRPr="00C44969">
        <w:t xml:space="preserve">komplexné zabezpečenie služieb počas trvania záručnej doby,  </w:t>
      </w:r>
    </w:p>
    <w:p w14:paraId="094A59B1" w14:textId="77777777" w:rsidR="00B50126" w:rsidRPr="00C44969" w:rsidRDefault="00411E1F" w:rsidP="00561A79">
      <w:pPr>
        <w:numPr>
          <w:ilvl w:val="0"/>
          <w:numId w:val="22"/>
        </w:numPr>
        <w:spacing w:after="0" w:line="240" w:lineRule="atLeast"/>
        <w:ind w:left="1134" w:right="11" w:hanging="567"/>
      </w:pPr>
      <w:r w:rsidRPr="00C44969">
        <w:t xml:space="preserve">pravidelné odborné profylaktické prehliadky v intervale 1x ročne, počas trvania záručnej doby </w:t>
      </w:r>
    </w:p>
    <w:p w14:paraId="045FA08A" w14:textId="77777777" w:rsidR="00B50126" w:rsidRPr="00C44969" w:rsidRDefault="00411E1F" w:rsidP="00561A79">
      <w:pPr>
        <w:numPr>
          <w:ilvl w:val="0"/>
          <w:numId w:val="22"/>
        </w:numPr>
        <w:spacing w:after="0" w:line="240" w:lineRule="atLeast"/>
        <w:ind w:left="1134" w:right="11" w:hanging="567"/>
      </w:pPr>
      <w:r w:rsidRPr="00C44969">
        <w:t xml:space="preserve">odmena za licencie a ďalšie náklady predávajúceho v súvislosti s dodaním tovaru resp. poskytovaním služieb podľa tejto zmluvy.   </w:t>
      </w:r>
    </w:p>
    <w:p w14:paraId="639E7B50" w14:textId="77777777" w:rsidR="00B50126" w:rsidRPr="00C44969" w:rsidRDefault="00411E1F" w:rsidP="00561A79">
      <w:pPr>
        <w:pStyle w:val="Odsekzoznamu"/>
        <w:numPr>
          <w:ilvl w:val="1"/>
          <w:numId w:val="20"/>
        </w:numPr>
        <w:spacing w:before="120" w:after="120" w:line="240" w:lineRule="atLeast"/>
        <w:ind w:left="567" w:right="6" w:hanging="567"/>
        <w:contextualSpacing w:val="0"/>
        <w:rPr>
          <w:b/>
        </w:rPr>
      </w:pPr>
      <w:r w:rsidRPr="00C44969">
        <w:rPr>
          <w:b/>
        </w:rPr>
        <w:t>Celková cena za celý predmet plnenia zmluvy je vo výške:  ......................................... EUR bez DPH</w:t>
      </w:r>
      <w:r w:rsidRPr="00C44969">
        <w:rPr>
          <w:b/>
          <w:vertAlign w:val="superscript"/>
        </w:rPr>
        <w:footnoteReference w:id="3"/>
      </w:r>
      <w:r w:rsidRPr="00C44969">
        <w:rPr>
          <w:b/>
        </w:rPr>
        <w:t>, slovom:</w:t>
      </w:r>
      <w:r w:rsidR="000B089F" w:rsidRPr="00C44969">
        <w:rPr>
          <w:b/>
        </w:rPr>
        <w:t xml:space="preserve"> .........................................</w:t>
      </w:r>
      <w:r w:rsidRPr="00C44969">
        <w:rPr>
          <w:b/>
        </w:rPr>
        <w:t xml:space="preserve"> EUR bez DPH, </w:t>
      </w:r>
      <w:proofErr w:type="spellStart"/>
      <w:r w:rsidRPr="00C44969">
        <w:rPr>
          <w:b/>
        </w:rPr>
        <w:t>t.j</w:t>
      </w:r>
      <w:proofErr w:type="spellEnd"/>
      <w:r w:rsidRPr="00C44969">
        <w:rPr>
          <w:b/>
        </w:rPr>
        <w:t xml:space="preserve">. </w:t>
      </w:r>
      <w:r w:rsidR="000B089F" w:rsidRPr="00C44969">
        <w:rPr>
          <w:b/>
        </w:rPr>
        <w:t>.........................................</w:t>
      </w:r>
      <w:r w:rsidRPr="00C44969">
        <w:rPr>
          <w:b/>
        </w:rPr>
        <w:t xml:space="preserve"> EUR s DPH, slovom: </w:t>
      </w:r>
      <w:r w:rsidR="000B089F" w:rsidRPr="00C44969">
        <w:rPr>
          <w:b/>
        </w:rPr>
        <w:t xml:space="preserve">......................................... </w:t>
      </w:r>
      <w:r w:rsidRPr="00C44969">
        <w:rPr>
          <w:b/>
        </w:rPr>
        <w:t xml:space="preserve">s DPH. </w:t>
      </w:r>
      <w:r w:rsidRPr="00C44969">
        <w:t>Takto stanovená celková cena za tovar je maximálna a záväzná počas celej doby platnosti tejto zmluvy.</w:t>
      </w:r>
      <w:r w:rsidRPr="00C44969">
        <w:rPr>
          <w:b/>
        </w:rPr>
        <w:t xml:space="preserve"> </w:t>
      </w:r>
    </w:p>
    <w:p w14:paraId="51ED9A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Právo na zaplatenie kúpnej ceny vzniká predávajúcemu riadnym dodaním t</w:t>
      </w:r>
      <w:r w:rsidR="000B089F" w:rsidRPr="00C44969">
        <w:t>ovaru kupujúcemu podľa bodu 3.</w:t>
      </w:r>
      <w:r w:rsidR="00C44969" w:rsidRPr="00C44969">
        <w:t>8</w:t>
      </w:r>
      <w:r w:rsidRPr="00C44969">
        <w:t xml:space="preserve"> zmluvy a jeho uvedením do bezporuchovej prevádzky na základe podpísaného Inštalačného protokolu. </w:t>
      </w:r>
    </w:p>
    <w:p w14:paraId="2341BD8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Kupujúci je povinný uhradiť kúpnu cenu za tovar podľa tohto článku na základe faktúry riadne vystavenej predávajúcim a doručenej kupujúcemu. Predávajúci je oprávnený vystaviť faktúru po dodaní tovaru a jeho  uvedení do bezporuchovej prevádzky v zmysle bodu 3.1</w:t>
      </w:r>
      <w:r w:rsidR="00C44969" w:rsidRPr="00C44969">
        <w:t>1</w:t>
      </w:r>
      <w:r w:rsidRPr="00C44969">
        <w:t xml:space="preserve"> zmluvy.  </w:t>
      </w:r>
    </w:p>
    <w:p w14:paraId="2C1152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Splatnosť faktúry je v zmysle </w:t>
      </w:r>
      <w:proofErr w:type="spellStart"/>
      <w:r w:rsidRPr="00C44969">
        <w:t>ust</w:t>
      </w:r>
      <w:proofErr w:type="spellEnd"/>
      <w:r w:rsidRPr="00C44969">
        <w:t xml:space="preserve">. § 340b ods.5 zákona č. 513/1991 Z. z. Obchodného zákonníka v znení neskorších predpisov šesťdesiat (60) dní odo dňa jej doručenia kupujúcemu, a to výlučne bezhotovostným prevodom na účet predávajúceho.  </w:t>
      </w:r>
    </w:p>
    <w:p w14:paraId="2F9B38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splatnosť faktúry pripadne na sobotu alebo deň pracovného pokoja, bude sa za deň splatnosti považovať najbližší nasledujúci pracovný deň. </w:t>
      </w:r>
    </w:p>
    <w:p w14:paraId="70C28E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Peňažný záväzok kupujúceho platený prostredníctvom banky je splnený odoslaním fakturovanej sumy z účtu kupujúceho v prospech účtu predávajúceho. </w:t>
      </w:r>
    </w:p>
    <w:p w14:paraId="72D96381" w14:textId="77777777" w:rsidR="000B089F" w:rsidRPr="00C44969" w:rsidRDefault="00411E1F" w:rsidP="00561A79">
      <w:pPr>
        <w:pStyle w:val="Odsekzoznamu"/>
        <w:numPr>
          <w:ilvl w:val="1"/>
          <w:numId w:val="20"/>
        </w:numPr>
        <w:spacing w:before="120" w:after="120" w:line="240" w:lineRule="atLeast"/>
        <w:ind w:left="567" w:right="6" w:hanging="567"/>
        <w:contextualSpacing w:val="0"/>
      </w:pPr>
      <w:r w:rsidRPr="00C44969">
        <w:t>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w:t>
      </w:r>
      <w:r w:rsidR="000B089F" w:rsidRPr="00C44969">
        <w:t xml:space="preserve">venej faktúry kupujúcemu.  </w:t>
      </w:r>
    </w:p>
    <w:p w14:paraId="18CB35BD" w14:textId="6D83C363"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 dôvodu zníženia administratívnej náročnosti sa zmluvné strany dohodli na elektronickej fakturácii, </w:t>
      </w:r>
      <w:proofErr w:type="spellStart"/>
      <w:r w:rsidRPr="00C44969">
        <w:t>t.j</w:t>
      </w:r>
      <w:proofErr w:type="spellEnd"/>
      <w:r w:rsidRPr="00C44969">
        <w:t>. na vydaní a prijatí faktúr v elektronickom formáte (pričom e-faktúra musí byť exportovaná do formátu .</w:t>
      </w:r>
      <w:proofErr w:type="spellStart"/>
      <w:r w:rsidRPr="00C44969">
        <w:t>pdf</w:t>
      </w:r>
      <w:proofErr w:type="spellEnd"/>
      <w:r w:rsidRPr="00C44969">
        <w:t xml:space="preserve"> v účtovnom systéme predávajúceho, nie prostredníctvom reprografických zariadení, môže byť aj s elektronickým podpisom). Emailový kontakt kupujúceho pre účely fakturácie: </w:t>
      </w:r>
      <w:r w:rsidRPr="00C44969">
        <w:rPr>
          <w:color w:val="0563C1"/>
          <w:u w:val="single" w:color="0563C1"/>
        </w:rPr>
        <w:t>fakturacia.</w:t>
      </w:r>
      <w:r w:rsidR="007349EC">
        <w:rPr>
          <w:color w:val="0563C1"/>
          <w:u w:val="single" w:color="0563C1"/>
        </w:rPr>
        <w:t>RS</w:t>
      </w:r>
      <w:r w:rsidRPr="00C44969">
        <w:rPr>
          <w:color w:val="0563C1"/>
          <w:u w:val="single" w:color="0563C1"/>
        </w:rPr>
        <w:t>@svetzdravia.com</w:t>
      </w:r>
      <w:r w:rsidRPr="00C44969">
        <w:t xml:space="preserve">. </w:t>
      </w:r>
    </w:p>
    <w:p w14:paraId="46D9607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C44969">
        <w:t>a.s</w:t>
      </w:r>
      <w:proofErr w:type="spellEnd"/>
      <w:r w:rsidRPr="00C44969">
        <w:t xml:space="preserve">., </w:t>
      </w:r>
      <w:proofErr w:type="spellStart"/>
      <w:r w:rsidRPr="00C44969">
        <w:t>Trade</w:t>
      </w:r>
      <w:proofErr w:type="spellEnd"/>
      <w:r w:rsidRPr="00C44969">
        <w:t xml:space="preserve"> Center, ul. Trieda SNP 37/395, 040 11 Košice. </w:t>
      </w:r>
    </w:p>
    <w:p w14:paraId="1C566FAD" w14:textId="252890DB" w:rsidR="00B50126" w:rsidRPr="00C44969" w:rsidDel="00F94790" w:rsidRDefault="00411E1F" w:rsidP="00561A79">
      <w:pPr>
        <w:pStyle w:val="Odsekzoznamu"/>
        <w:numPr>
          <w:ilvl w:val="1"/>
          <w:numId w:val="20"/>
        </w:numPr>
        <w:spacing w:before="120" w:after="120" w:line="240" w:lineRule="atLeast"/>
        <w:ind w:left="567" w:right="6" w:hanging="567"/>
        <w:contextualSpacing w:val="0"/>
        <w:rPr>
          <w:del w:id="2" w:author="Rolíková Petra" w:date="2019-05-27T10:38:00Z"/>
        </w:rPr>
      </w:pPr>
      <w:del w:id="3" w:author="Rolíková Petra" w:date="2019-05-27T10:38:00Z">
        <w:r w:rsidRPr="00C44969" w:rsidDel="00F94790">
          <w:delText xml:space="preserve">V prípade, ak v čase splatnosti kúpnej ceny sa bude predávajúci nachádzať v Zozname platiteľov dane z pridanej hodnoty, u ktorých nastali dôvody na zrušenie registrácie vedenom na portáli Finančnej správy a v zmysle ust. § 69 ods. 14 v spojení s ust. § 69b zákona č. 222/2004 Z. z. o dani z pridanej hodnoty v platnom znení by teda kupujúcemu hrozila v budúcnosti povinnosť uhradiť za predávajúceho  daň z pridanej hodnoty, ktorú predávajúci vyúčtoval kupujúcemu k cene podľa tejto zmluvy, je kupujúci oprávnený sumu vo výške dane z pridanej hodnoty zadržať u seba alebo uhradiť priamo na účet ................................... vedený v Štátnej pokladnici. Kupujúci o tejto skutočnosti bezodkladne informuje predávajúceho. </w:delText>
        </w:r>
      </w:del>
    </w:p>
    <w:p w14:paraId="3B070D6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Predávajúci podpisom tejto zmluvy zároveň potvrdzuje, že výsledná kúpna cena za tovar je v súlade s aktuálne obvyklou trhovou cenou tovaru (</w:t>
      </w:r>
      <w:proofErr w:type="spellStart"/>
      <w:r w:rsidRPr="00C44969">
        <w:t>t.j</w:t>
      </w:r>
      <w:proofErr w:type="spellEnd"/>
      <w:r w:rsidRPr="00C44969">
        <w:t xml:space="preserve">. v čase lehoty na predkladanie ponúk).  </w:t>
      </w:r>
    </w:p>
    <w:p w14:paraId="6192D1FE" w14:textId="77777777" w:rsidR="00FE112A" w:rsidRPr="00C44969" w:rsidRDefault="00411E1F" w:rsidP="00561A79">
      <w:pPr>
        <w:spacing w:before="240" w:after="0" w:line="240" w:lineRule="atLeast"/>
        <w:ind w:left="0" w:right="0" w:firstLine="0"/>
        <w:jc w:val="center"/>
        <w:rPr>
          <w:b/>
        </w:rPr>
      </w:pPr>
      <w:r w:rsidRPr="00C44969">
        <w:rPr>
          <w:b/>
        </w:rPr>
        <w:t xml:space="preserve">Článok 5 </w:t>
      </w:r>
    </w:p>
    <w:p w14:paraId="588EDAC8" w14:textId="77777777" w:rsidR="00B50126" w:rsidRPr="00C44969" w:rsidRDefault="00411E1F" w:rsidP="00561A79">
      <w:pPr>
        <w:spacing w:after="120" w:line="240" w:lineRule="atLeast"/>
        <w:ind w:left="0" w:right="0" w:firstLine="0"/>
        <w:jc w:val="center"/>
        <w:rPr>
          <w:b/>
        </w:rPr>
      </w:pPr>
      <w:r w:rsidRPr="00C44969">
        <w:rPr>
          <w:b/>
        </w:rPr>
        <w:t xml:space="preserve">Zodpovednosť za vady a záručná doba </w:t>
      </w:r>
    </w:p>
    <w:p w14:paraId="7B6C1EDE"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7DE920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zodpovedá za vady, ktoré má dodaný tovar v okamihu, keď prechádza nebezpečenstvo škody na tovare na kupujúceho a za vady tovaru, ktoré sa vyskytnú po prevzatí dohodnutého tovaru v záručnej dobe.  </w:t>
      </w:r>
    </w:p>
    <w:p w14:paraId="7388714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 </w:t>
      </w:r>
    </w:p>
    <w:p w14:paraId="546D914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poskytuje na tovar a všetky jeho súčasti </w:t>
      </w:r>
      <w:r w:rsidRPr="00C44969">
        <w:rPr>
          <w:b/>
        </w:rPr>
        <w:t>komplexnú záruku, ktorá bola stanovená predávajúcim v trvaní dvadsaťštyri (24) mesiacov odo dňa podpísania Inštalačného protokolu</w:t>
      </w:r>
      <w:r w:rsidRPr="00C44969">
        <w:t xml:space="preserve">.  </w:t>
      </w:r>
    </w:p>
    <w:p w14:paraId="0A6AE90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Práva zo zodpovednosti za vady, ktoré sa vyskytnú počas trvania záručnej doby musí kupujúci uplatniť u predávajúceho bezodkladne v záručnej dobe, inak zanikajú.  </w:t>
      </w:r>
    </w:p>
    <w:p w14:paraId="4B4F696A" w14:textId="77777777" w:rsidR="00BE667A" w:rsidRPr="00BE667A" w:rsidRDefault="00BE667A" w:rsidP="00BE667A">
      <w:pPr>
        <w:pStyle w:val="Odsekzoznamu"/>
        <w:keepLines/>
        <w:numPr>
          <w:ilvl w:val="1"/>
          <w:numId w:val="20"/>
        </w:numPr>
        <w:spacing w:before="120" w:after="60" w:line="240" w:lineRule="auto"/>
        <w:ind w:left="567" w:right="0" w:hanging="567"/>
        <w:contextualSpacing w:val="0"/>
        <w:rPr>
          <w:rFonts w:eastAsia="Calibri"/>
          <w:szCs w:val="18"/>
        </w:rPr>
      </w:pPr>
      <w:bookmarkStart w:id="4" w:name="_Hlk522253050"/>
      <w:r w:rsidRPr="00BE667A">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448A036A" w14:textId="77777777" w:rsid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 xml:space="preserve">oprava vád a porúch prístroja, </w:t>
      </w:r>
      <w:proofErr w:type="spellStart"/>
      <w:r w:rsidRPr="00BE667A">
        <w:rPr>
          <w:rFonts w:eastAsia="Calibri"/>
          <w:szCs w:val="18"/>
        </w:rPr>
        <w:t>t.j</w:t>
      </w:r>
      <w:proofErr w:type="spellEnd"/>
      <w:r w:rsidRPr="00BE667A">
        <w:rPr>
          <w:rFonts w:eastAsia="Calibri"/>
          <w:szCs w:val="18"/>
        </w:rPr>
        <w:t>. uvedenie prístroja do stavu plnej využiteľnosti vzhľadom k jeho technickým parametrom;</w:t>
      </w:r>
    </w:p>
    <w:p w14:paraId="71E8B9A0" w14:textId="55C6BE93" w:rsidR="00BE667A" w:rsidRP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 xml:space="preserve">vykonanie štandardných vylepšení prístroja podľa rozhodnutia predávajúceho vrátane vykonania aktualizácií, </w:t>
      </w:r>
      <w:proofErr w:type="spellStart"/>
      <w:r w:rsidRPr="00BE667A">
        <w:rPr>
          <w:rFonts w:eastAsia="Calibri"/>
          <w:szCs w:val="18"/>
        </w:rPr>
        <w:t>t.j</w:t>
      </w:r>
      <w:proofErr w:type="spellEnd"/>
      <w:r w:rsidRPr="00BE667A">
        <w:rPr>
          <w:rFonts w:eastAsia="Calibri"/>
          <w:szCs w:val="18"/>
        </w:rPr>
        <w:t>. update softvérového vybavenia prístroja;</w:t>
      </w:r>
    </w:p>
    <w:p w14:paraId="08262178" w14:textId="42DA3EB9"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dodávky a zabudovanie náhradných dielov, ktoré sú potrebné k riadnej a bezporuchovej prevádzke prístroja, vrátane demontáže, odvozu a likvidácie použitého a nepotrebného spotrebného materiálu, náplní a náhradných dielov;</w:t>
      </w:r>
    </w:p>
    <w:p w14:paraId="39DEB343" w14:textId="10FAAC84"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validácií a kalibrácií prístroja, resp. jeho relevantných častí;</w:t>
      </w:r>
    </w:p>
    <w:p w14:paraId="2F8FF3CC" w14:textId="749DEF6F"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w:t>
      </w:r>
      <w:r>
        <w:rPr>
          <w:rFonts w:eastAsia="Calibri"/>
          <w:szCs w:val="18"/>
        </w:rPr>
        <w:t>7</w:t>
      </w:r>
      <w:r w:rsidRPr="00241197">
        <w:rPr>
          <w:rFonts w:eastAsia="Calibri"/>
          <w:szCs w:val="18"/>
        </w:rPr>
        <w:t xml:space="preserve"> zmluvy;</w:t>
      </w:r>
    </w:p>
    <w:p w14:paraId="4088A683" w14:textId="341BE82D"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ďalších servisných úkonov a činností v súlade s príslušnou právnou úpravou a aplikovateľnými normami;</w:t>
      </w:r>
    </w:p>
    <w:p w14:paraId="5568BB6B" w14:textId="09E4A1F6"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práce (servisné hodiny) a dojazdy servisných technikov predávajúceho do miesta inštalácie prístroja v rámci zabezpečenia záručného servisu;</w:t>
      </w:r>
    </w:p>
    <w:p w14:paraId="748C966F" w14:textId="2ADC37E0" w:rsidR="00BE667A" w:rsidRP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akýchkoľvek neplánovaných opráv a údržby, ktoré nevyplývajú zo servisného plánu výrobcu prístroja, ak takáto oprava je nevyhnutná za účelom zabezpečenia riadnej  bezporuchovej prevádzky prístroja, vrátane generálnej opravy.</w:t>
      </w:r>
    </w:p>
    <w:bookmarkEnd w:id="4"/>
    <w:p w14:paraId="42794BD0" w14:textId="1EDF38A3"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Záručná doba podľa bodu 5.3</w:t>
      </w:r>
      <w:r w:rsidR="00C23265" w:rsidRPr="00C44969">
        <w:t xml:space="preserve"> </w:t>
      </w:r>
      <w:r w:rsidRPr="00C44969">
        <w:t xml:space="preserve">zmluvy sa automaticky predlžuje o dobu, po ktorú nemohol byť tovar využívaný na účel, na ktorý je určený a to z dôvodov, na ktoré sa vzťahuje záruka.  </w:t>
      </w:r>
    </w:p>
    <w:p w14:paraId="425E47D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35F72F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oznámení, resp. reklamácii vady tovaru podľa tejto zmluvy, je kupujúci povinný každú jednotlivú vadu, resp. nedostatok špecifikovať (označenie vady a miesta, kde sa vada nachádza a stručný popis, ako sa vada prejavuje).  </w:t>
      </w:r>
    </w:p>
    <w:p w14:paraId="5512D0D7" w14:textId="77777777" w:rsidR="00F94790" w:rsidRPr="001B673C" w:rsidRDefault="00F94790" w:rsidP="00F94790">
      <w:pPr>
        <w:numPr>
          <w:ilvl w:val="1"/>
          <w:numId w:val="20"/>
        </w:numPr>
        <w:spacing w:before="120" w:after="0" w:line="240" w:lineRule="auto"/>
        <w:ind w:left="567" w:right="0" w:hanging="567"/>
        <w:rPr>
          <w:ins w:id="5" w:author="Rolíková Petra" w:date="2019-05-27T10:39:00Z"/>
          <w:rFonts w:eastAsia="Times New Roman"/>
          <w:szCs w:val="18"/>
          <w:lang w:eastAsia="cs-CZ"/>
        </w:rPr>
      </w:pPr>
      <w:ins w:id="6" w:author="Rolíková Petra" w:date="2019-05-27T10:39:00Z">
        <w:r w:rsidRPr="001B673C">
          <w:rPr>
            <w:rFonts w:eastAsia="Times New Roman"/>
            <w:szCs w:val="18"/>
            <w:lang w:eastAsia="cs-CZ"/>
          </w:rPr>
          <w:t xml:space="preserve">Predávajúci je povinný počas záručnej doby </w:t>
        </w:r>
        <w:r w:rsidRPr="001B673C">
          <w:rPr>
            <w:rFonts w:eastAsia="Times New Roman"/>
            <w:b/>
            <w:szCs w:val="18"/>
            <w:lang w:eastAsia="cs-CZ"/>
          </w:rPr>
          <w:t>odstrániť vady v nasledujúcich lehotách od nástupu na opravu</w:t>
        </w:r>
        <w:r w:rsidRPr="001B673C">
          <w:rPr>
            <w:rFonts w:eastAsia="Times New Roman"/>
            <w:szCs w:val="18"/>
            <w:lang w:eastAsia="cs-CZ"/>
          </w:rPr>
          <w:t>:</w:t>
        </w:r>
      </w:ins>
    </w:p>
    <w:p w14:paraId="4DE29967" w14:textId="77777777" w:rsidR="00F94790" w:rsidRPr="001B673C" w:rsidRDefault="00F94790" w:rsidP="00F94790">
      <w:pPr>
        <w:numPr>
          <w:ilvl w:val="2"/>
          <w:numId w:val="20"/>
        </w:numPr>
        <w:spacing w:after="0" w:line="240" w:lineRule="auto"/>
        <w:ind w:left="1418" w:right="0" w:hanging="851"/>
        <w:rPr>
          <w:ins w:id="7" w:author="Rolíková Petra" w:date="2019-05-27T10:39:00Z"/>
          <w:rFonts w:eastAsia="Times New Roman"/>
          <w:szCs w:val="18"/>
          <w:lang w:eastAsia="cs-CZ"/>
        </w:rPr>
      </w:pPr>
      <w:ins w:id="8" w:author="Rolíková Petra" w:date="2019-05-27T10:39:00Z">
        <w:r w:rsidRPr="001B673C">
          <w:rPr>
            <w:rFonts w:eastAsia="Times New Roman"/>
            <w:szCs w:val="18"/>
            <w:lang w:eastAsia="cs-CZ"/>
          </w:rPr>
          <w:t>oprava vady, pri ktorej nie je potrebná dodávka náhradného dielu do 48 hodín;</w:t>
        </w:r>
      </w:ins>
    </w:p>
    <w:p w14:paraId="0923E155" w14:textId="77777777" w:rsidR="00F94790" w:rsidRPr="001B673C" w:rsidRDefault="00F94790" w:rsidP="00F94790">
      <w:pPr>
        <w:numPr>
          <w:ilvl w:val="2"/>
          <w:numId w:val="20"/>
        </w:numPr>
        <w:spacing w:before="120" w:after="120" w:line="240" w:lineRule="auto"/>
        <w:ind w:left="1418" w:right="0" w:hanging="851"/>
        <w:contextualSpacing/>
        <w:rPr>
          <w:ins w:id="9" w:author="Rolíková Petra" w:date="2019-05-27T10:39:00Z"/>
          <w:rFonts w:eastAsia="Times New Roman"/>
          <w:szCs w:val="18"/>
          <w:lang w:eastAsia="cs-CZ"/>
        </w:rPr>
      </w:pPr>
      <w:ins w:id="10" w:author="Rolíková Petra" w:date="2019-05-27T10:39:00Z">
        <w:r w:rsidRPr="001B673C">
          <w:rPr>
            <w:rFonts w:eastAsia="Times New Roman"/>
            <w:szCs w:val="18"/>
            <w:lang w:eastAsia="cs-CZ"/>
          </w:rPr>
          <w:t>oprava vady s dodávkou náhradného dielu uloženého na sklade do 72 hodín s výnimkou prípadov, pri ktorých je preukázateľná potreba objednať náhradný diel.</w:t>
        </w:r>
      </w:ins>
    </w:p>
    <w:p w14:paraId="40883659" w14:textId="77777777" w:rsidR="00F94790" w:rsidRPr="001B673C" w:rsidRDefault="00F94790" w:rsidP="00F94790">
      <w:pPr>
        <w:spacing w:before="120" w:after="120" w:line="240" w:lineRule="auto"/>
        <w:ind w:left="539"/>
        <w:rPr>
          <w:ins w:id="11" w:author="Rolíková Petra" w:date="2019-05-27T10:39:00Z"/>
          <w:rFonts w:eastAsia="Times New Roman"/>
          <w:szCs w:val="18"/>
          <w:lang w:eastAsia="cs-CZ"/>
        </w:rPr>
      </w:pPr>
    </w:p>
    <w:p w14:paraId="4499BE36" w14:textId="77777777" w:rsidR="00F94790" w:rsidRPr="001B673C" w:rsidRDefault="00F94790" w:rsidP="00F94790">
      <w:pPr>
        <w:numPr>
          <w:ilvl w:val="1"/>
          <w:numId w:val="20"/>
        </w:numPr>
        <w:spacing w:before="120" w:after="120" w:line="240" w:lineRule="auto"/>
        <w:ind w:left="567" w:right="0" w:hanging="567"/>
        <w:rPr>
          <w:ins w:id="12" w:author="Rolíková Petra" w:date="2019-05-27T10:39:00Z"/>
          <w:rFonts w:eastAsia="Times New Roman"/>
          <w:szCs w:val="18"/>
          <w:lang w:eastAsia="cs-CZ"/>
        </w:rPr>
      </w:pPr>
      <w:ins w:id="13" w:author="Rolíková Petra" w:date="2019-05-27T10:39:00Z">
        <w:r w:rsidRPr="001B673C">
          <w:rPr>
            <w:rFonts w:eastAsia="Times New Roman"/>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ins>
    </w:p>
    <w:p w14:paraId="15DCEF9B" w14:textId="255C2618" w:rsidR="00F94790" w:rsidRPr="0074695A" w:rsidRDefault="00F94790" w:rsidP="0074695A">
      <w:pPr>
        <w:numPr>
          <w:ilvl w:val="1"/>
          <w:numId w:val="20"/>
        </w:numPr>
        <w:spacing w:before="120" w:after="120" w:line="240" w:lineRule="auto"/>
        <w:ind w:left="567" w:right="0" w:hanging="567"/>
        <w:rPr>
          <w:ins w:id="14" w:author="Rolíková Petra" w:date="2019-05-27T10:39:00Z"/>
          <w:rFonts w:eastAsia="Times New Roman"/>
          <w:szCs w:val="18"/>
          <w:lang w:eastAsia="cs-CZ"/>
        </w:rPr>
      </w:pPr>
      <w:ins w:id="15" w:author="Rolíková Petra" w:date="2019-05-27T10:39:00Z">
        <w:r w:rsidRPr="001B673C">
          <w:rPr>
            <w:rFonts w:eastAsia="Times New Roman"/>
            <w:szCs w:val="18"/>
            <w:lang w:eastAsia="cs-CZ"/>
          </w:rPr>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ins>
    </w:p>
    <w:p w14:paraId="66D853B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vadu, ktorú zistí na zariadení počas záručnej doby, nahlásiť   predávajúcemu prostredníctvom kontaktnej osoby predávajúceho: .............................. tel./ faxovom čísle: ..................... alebo e-mailom na adrese: .........................  </w:t>
      </w:r>
    </w:p>
    <w:p w14:paraId="141072F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w:t>
      </w:r>
      <w:r w:rsidRPr="00C44969">
        <w:lastRenderedPageBreak/>
        <w:t xml:space="preserve">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56164AC3"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 </w:t>
      </w:r>
    </w:p>
    <w:p w14:paraId="0A1B3B01" w14:textId="77777777" w:rsidR="00F94790" w:rsidRPr="001B673C" w:rsidRDefault="00F94790" w:rsidP="00F94790">
      <w:pPr>
        <w:numPr>
          <w:ilvl w:val="1"/>
          <w:numId w:val="20"/>
        </w:numPr>
        <w:spacing w:before="120" w:after="0" w:line="240" w:lineRule="auto"/>
        <w:ind w:left="567" w:right="0" w:hanging="567"/>
        <w:rPr>
          <w:ins w:id="16" w:author="Rolíková Petra" w:date="2019-05-27T10:41:00Z"/>
          <w:rFonts w:eastAsia="Times New Roman"/>
          <w:szCs w:val="18"/>
          <w:lang w:eastAsia="cs-CZ"/>
        </w:rPr>
      </w:pPr>
      <w:ins w:id="17" w:author="Rolíková Petra" w:date="2019-05-27T10:41:00Z">
        <w:r w:rsidRPr="001B673C">
          <w:rPr>
            <w:spacing w:val="7"/>
            <w:szCs w:val="18"/>
          </w:rPr>
          <w:t xml:space="preserve">Predávajúci </w:t>
        </w:r>
        <w:r w:rsidRPr="001B673C">
          <w:rPr>
            <w:rFonts w:eastAsia="Times New Roman"/>
            <w:szCs w:val="18"/>
          </w:rPr>
          <w:t>je povinný nastúpiť na odstránenie vady a túto vadu odstrániť a uviesť prístroj do bezporuchovej prevádzky v lehotách uvedených v bode 5.9. zmluvy. V prípade nedodržania niektorej z uvedených lehôt, má kupujúci právo požadovať od predávajúceho za každé jedno porušenie zmluvnú pokutu za nedodržanie lehôt spojených so zárukou v nasledujúcej výške:</w:t>
        </w:r>
      </w:ins>
    </w:p>
    <w:p w14:paraId="51B35055" w14:textId="77777777" w:rsidR="00F94790" w:rsidRPr="001B673C" w:rsidRDefault="00F94790" w:rsidP="00F94790">
      <w:pPr>
        <w:numPr>
          <w:ilvl w:val="2"/>
          <w:numId w:val="20"/>
        </w:numPr>
        <w:spacing w:after="0" w:line="240" w:lineRule="auto"/>
        <w:ind w:left="1418" w:right="0" w:hanging="851"/>
        <w:rPr>
          <w:ins w:id="18" w:author="Rolíková Petra" w:date="2019-05-27T10:41:00Z"/>
          <w:rFonts w:eastAsia="Times New Roman"/>
          <w:szCs w:val="18"/>
        </w:rPr>
      </w:pPr>
      <w:ins w:id="19" w:author="Rolíková Petra" w:date="2019-05-27T10:41:00Z">
        <w:r w:rsidRPr="001B673C">
          <w:rPr>
            <w:rFonts w:eastAsia="Times New Roman"/>
            <w:szCs w:val="18"/>
          </w:rPr>
          <w:t xml:space="preserve">nedodržanie lehoty príchodu servisného technika alebo nezačatie odstraňovania vady formou vzdialeného prístupu podľa bodov 5.10. alebo 5.11. zmluvy: 100 eur za každú začatú hodinu omeškania, </w:t>
        </w:r>
      </w:ins>
    </w:p>
    <w:p w14:paraId="671DA4D8" w14:textId="77777777" w:rsidR="00F94790" w:rsidRPr="001B673C" w:rsidRDefault="00F94790" w:rsidP="00F94790">
      <w:pPr>
        <w:numPr>
          <w:ilvl w:val="2"/>
          <w:numId w:val="20"/>
        </w:numPr>
        <w:spacing w:after="0" w:line="240" w:lineRule="auto"/>
        <w:ind w:left="1418" w:right="0" w:hanging="851"/>
        <w:rPr>
          <w:ins w:id="20" w:author="Rolíková Petra" w:date="2019-05-27T10:41:00Z"/>
          <w:rFonts w:eastAsia="Times New Roman"/>
          <w:szCs w:val="18"/>
        </w:rPr>
      </w:pPr>
      <w:ins w:id="21" w:author="Rolíková Petra" w:date="2019-05-27T10:41:00Z">
        <w:r w:rsidRPr="001B673C">
          <w:rPr>
            <w:rFonts w:eastAsia="Times New Roman"/>
            <w:szCs w:val="18"/>
          </w:rPr>
          <w:t xml:space="preserve">nedodržanie lehoty na odstránenie vady 5.9.1. alebo 5.9.2. zmluvy: 150 eur za každú začatú hodinu omeškania. </w:t>
        </w:r>
      </w:ins>
    </w:p>
    <w:p w14:paraId="7749D5BF" w14:textId="77777777" w:rsidR="00F94790" w:rsidRPr="001B673C" w:rsidRDefault="00F94790" w:rsidP="00F94790">
      <w:pPr>
        <w:numPr>
          <w:ilvl w:val="1"/>
          <w:numId w:val="20"/>
        </w:numPr>
        <w:spacing w:before="120" w:after="0" w:line="240" w:lineRule="auto"/>
        <w:ind w:left="567" w:right="0" w:hanging="567"/>
        <w:rPr>
          <w:ins w:id="22" w:author="Rolíková Petra" w:date="2019-05-27T10:41:00Z"/>
          <w:rFonts w:eastAsia="Times New Roman"/>
          <w:szCs w:val="18"/>
        </w:rPr>
      </w:pPr>
      <w:ins w:id="23" w:author="Rolíková Petra" w:date="2019-05-27T10:41:00Z">
        <w:r w:rsidRPr="001B673C">
          <w:rPr>
            <w:rFonts w:eastAsia="Times New Roman"/>
            <w:szCs w:val="18"/>
            <w:lang w:eastAsia="cs-CZ"/>
          </w:rPr>
          <w:t xml:space="preserve">Zmluvné strany sa dohodli, že predávajúci je povinný zabezpečiť minimálnu dostupnosť prevádzky ním dodaného prístroja podľa tejto zmluvy na úrovni aspoň D = 95%. </w:t>
        </w:r>
      </w:ins>
    </w:p>
    <w:p w14:paraId="6699F413" w14:textId="77777777" w:rsidR="00F94790" w:rsidRPr="001B673C" w:rsidRDefault="00F94790" w:rsidP="00F94790">
      <w:pPr>
        <w:numPr>
          <w:ilvl w:val="1"/>
          <w:numId w:val="20"/>
        </w:numPr>
        <w:spacing w:before="120" w:after="120" w:line="240" w:lineRule="auto"/>
        <w:ind w:left="567" w:right="0" w:hanging="567"/>
        <w:rPr>
          <w:ins w:id="24" w:author="Rolíková Petra" w:date="2019-05-27T10:41:00Z"/>
          <w:rFonts w:eastAsia="Times New Roman"/>
          <w:szCs w:val="18"/>
        </w:rPr>
      </w:pPr>
      <w:ins w:id="25" w:author="Rolíková Petra" w:date="2019-05-27T10:41:00Z">
        <w:r w:rsidRPr="001B673C">
          <w:rPr>
            <w:rFonts w:eastAsia="Times New Roman"/>
            <w:szCs w:val="18"/>
          </w:rPr>
          <w:t>Výpočet parametra D – dostupnosti prevádzky prístroja je nasledovná:</w:t>
        </w:r>
      </w:ins>
    </w:p>
    <w:p w14:paraId="5F69A04C" w14:textId="2E13D8E0" w:rsidR="00F94790" w:rsidRDefault="00F94790" w:rsidP="0074695A">
      <w:pPr>
        <w:spacing w:after="0" w:line="240" w:lineRule="auto"/>
        <w:ind w:left="567"/>
        <w:contextualSpacing/>
        <w:rPr>
          <w:ins w:id="26" w:author="Rolíková Petra" w:date="2019-05-27T10:43:00Z"/>
          <w:rFonts w:eastAsia="Times New Roman"/>
          <w:szCs w:val="18"/>
          <w:lang w:eastAsia="cs-CZ"/>
        </w:rPr>
      </w:pPr>
      <w:ins w:id="27" w:author="Rolíková Petra" w:date="2019-05-27T10:43:00Z">
        <w:r>
          <w:rPr>
            <w:rFonts w:eastAsia="Times New Roman"/>
            <w:szCs w:val="18"/>
            <w:lang w:eastAsia="cs-CZ"/>
          </w:rPr>
          <w:t xml:space="preserve">            </w:t>
        </w:r>
      </w:ins>
      <w:ins w:id="28" w:author="Rolíková Petra" w:date="2019-05-27T10:41:00Z">
        <w:r w:rsidRPr="001B673C">
          <w:rPr>
            <w:rFonts w:eastAsia="Times New Roman"/>
            <w:szCs w:val="18"/>
            <w:lang w:eastAsia="cs-CZ"/>
          </w:rPr>
          <w:t>D = ((T - V) / T) x 100</w:t>
        </w:r>
      </w:ins>
    </w:p>
    <w:p w14:paraId="0AE86AB2" w14:textId="265AEFC3" w:rsidR="00F94790" w:rsidRPr="001B673C" w:rsidRDefault="00F94790" w:rsidP="0074695A">
      <w:pPr>
        <w:spacing w:after="0" w:line="240" w:lineRule="auto"/>
        <w:ind w:left="0" w:firstLine="0"/>
        <w:rPr>
          <w:ins w:id="29" w:author="Rolíková Petra" w:date="2019-05-27T10:41:00Z"/>
          <w:rFonts w:eastAsia="Times New Roman"/>
          <w:szCs w:val="18"/>
        </w:rPr>
      </w:pPr>
      <w:ins w:id="30" w:author="Rolíková Petra" w:date="2019-05-27T10:43:00Z">
        <w:r>
          <w:rPr>
            <w:rFonts w:eastAsia="Times New Roman"/>
            <w:szCs w:val="18"/>
          </w:rPr>
          <w:t xml:space="preserve">            </w:t>
        </w:r>
      </w:ins>
      <w:ins w:id="31" w:author="Rolíková Petra" w:date="2019-05-27T10:41:00Z">
        <w:r w:rsidRPr="001B673C">
          <w:rPr>
            <w:rFonts w:eastAsia="Times New Roman"/>
            <w:szCs w:val="18"/>
          </w:rPr>
          <w:t>v ktorom</w:t>
        </w:r>
      </w:ins>
    </w:p>
    <w:p w14:paraId="1151E4B1" w14:textId="7DD02F23" w:rsidR="00F94790" w:rsidRPr="001B673C" w:rsidRDefault="00F94790" w:rsidP="0074695A">
      <w:pPr>
        <w:spacing w:after="0" w:line="240" w:lineRule="auto"/>
        <w:ind w:left="0" w:firstLine="0"/>
        <w:rPr>
          <w:ins w:id="32" w:author="Rolíková Petra" w:date="2019-05-27T10:41:00Z"/>
          <w:rFonts w:eastAsia="Times New Roman"/>
          <w:szCs w:val="18"/>
        </w:rPr>
      </w:pPr>
      <w:ins w:id="33" w:author="Rolíková Petra" w:date="2019-05-27T10:43:00Z">
        <w:r>
          <w:rPr>
            <w:rFonts w:eastAsia="Times New Roman"/>
            <w:szCs w:val="18"/>
          </w:rPr>
          <w:t xml:space="preserve">            </w:t>
        </w:r>
      </w:ins>
      <w:ins w:id="34" w:author="Rolíková Petra" w:date="2019-05-27T10:41:00Z">
        <w:r w:rsidRPr="001B673C">
          <w:rPr>
            <w:rFonts w:eastAsia="Times New Roman"/>
            <w:szCs w:val="18"/>
          </w:rPr>
          <w:t>D - dostupnosť prevádzky zariadenia v percentách</w:t>
        </w:r>
      </w:ins>
    </w:p>
    <w:p w14:paraId="0DBF0C5B" w14:textId="6B9EAF6F" w:rsidR="00F94790" w:rsidRPr="001B673C" w:rsidRDefault="00F94790" w:rsidP="00F94790">
      <w:pPr>
        <w:spacing w:after="0" w:line="240" w:lineRule="auto"/>
        <w:ind w:left="567" w:right="3"/>
        <w:rPr>
          <w:ins w:id="35" w:author="Rolíková Petra" w:date="2019-05-27T10:41:00Z"/>
          <w:rFonts w:eastAsia="Times New Roman"/>
          <w:szCs w:val="18"/>
        </w:rPr>
      </w:pPr>
      <w:ins w:id="36" w:author="Rolíková Petra" w:date="2019-05-27T10:43:00Z">
        <w:r>
          <w:rPr>
            <w:rFonts w:eastAsia="Times New Roman"/>
            <w:szCs w:val="18"/>
          </w:rPr>
          <w:t xml:space="preserve">            </w:t>
        </w:r>
      </w:ins>
      <w:ins w:id="37" w:author="Rolíková Petra" w:date="2019-05-27T10:41:00Z">
        <w:r w:rsidRPr="001B673C">
          <w:rPr>
            <w:rFonts w:eastAsia="Times New Roman"/>
            <w:szCs w:val="18"/>
          </w:rPr>
          <w:t>T – počet prevádzkových hodín za sledované obdobie jedného kalendárneho roka prevádzky predmetu zákazky, počítané ako počet kalendárnych dní v roku * 24 hodín</w:t>
        </w:r>
      </w:ins>
    </w:p>
    <w:p w14:paraId="7549BF6B" w14:textId="589AC7D8" w:rsidR="00F94790" w:rsidRPr="001B673C" w:rsidRDefault="00F94790" w:rsidP="00F94790">
      <w:pPr>
        <w:spacing w:after="0" w:line="240" w:lineRule="auto"/>
        <w:ind w:left="567" w:right="3"/>
        <w:rPr>
          <w:ins w:id="38" w:author="Rolíková Petra" w:date="2019-05-27T10:41:00Z"/>
          <w:rFonts w:eastAsia="Times New Roman"/>
          <w:szCs w:val="18"/>
        </w:rPr>
      </w:pPr>
      <w:ins w:id="39" w:author="Rolíková Petra" w:date="2019-05-27T10:43:00Z">
        <w:r>
          <w:rPr>
            <w:rFonts w:eastAsia="Times New Roman"/>
            <w:szCs w:val="18"/>
          </w:rPr>
          <w:t xml:space="preserve">            </w:t>
        </w:r>
      </w:ins>
      <w:ins w:id="40" w:author="Rolíková Petra" w:date="2019-05-27T10:41:00Z">
        <w:r w:rsidRPr="001B673C">
          <w:rPr>
            <w:rFonts w:eastAsia="Times New Roman"/>
            <w:szCs w:val="18"/>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ins>
    </w:p>
    <w:p w14:paraId="29416D33" w14:textId="77777777" w:rsidR="00F94790" w:rsidRPr="001B673C" w:rsidRDefault="00F94790" w:rsidP="00F94790">
      <w:pPr>
        <w:spacing w:after="0" w:line="240" w:lineRule="auto"/>
        <w:ind w:left="450"/>
        <w:contextualSpacing/>
        <w:rPr>
          <w:ins w:id="41" w:author="Rolíková Petra" w:date="2019-05-27T10:41:00Z"/>
          <w:rFonts w:eastAsia="Times New Roman"/>
          <w:szCs w:val="18"/>
        </w:rPr>
      </w:pPr>
    </w:p>
    <w:p w14:paraId="4E0704C9" w14:textId="77777777" w:rsidR="00F94790" w:rsidRPr="001B673C" w:rsidRDefault="00F94790" w:rsidP="00F94790">
      <w:pPr>
        <w:numPr>
          <w:ilvl w:val="1"/>
          <w:numId w:val="20"/>
        </w:numPr>
        <w:spacing w:after="0" w:line="240" w:lineRule="auto"/>
        <w:ind w:left="567" w:right="0" w:hanging="567"/>
        <w:contextualSpacing/>
        <w:rPr>
          <w:ins w:id="42" w:author="Rolíková Petra" w:date="2019-05-27T10:41:00Z"/>
          <w:rFonts w:eastAsia="Times New Roman"/>
          <w:szCs w:val="18"/>
        </w:rPr>
      </w:pPr>
      <w:ins w:id="43" w:author="Rolíková Petra" w:date="2019-05-27T10:41:00Z">
        <w:r w:rsidRPr="001B673C">
          <w:rPr>
            <w:rFonts w:eastAsia="Times New Roman"/>
            <w:szCs w:val="18"/>
          </w:rPr>
          <w:t xml:space="preserve">Zmluvné strany sa dohodli, že v prípade nedodržania minimálnej dostupnosti prevádzky prístroja uvedenej v bode 5.16.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ins>
    </w:p>
    <w:p w14:paraId="79825145" w14:textId="77777777" w:rsidR="00F94790" w:rsidRDefault="00F94790" w:rsidP="00F94790">
      <w:pPr>
        <w:spacing w:after="0" w:line="240" w:lineRule="auto"/>
        <w:ind w:left="567"/>
        <w:contextualSpacing/>
        <w:rPr>
          <w:ins w:id="44" w:author="Rolíková Petra" w:date="2019-05-27T10:45:00Z"/>
          <w:rFonts w:eastAsia="Times New Roman"/>
          <w:szCs w:val="18"/>
        </w:rPr>
      </w:pPr>
    </w:p>
    <w:p w14:paraId="7E4F62E4" w14:textId="1774BFA0" w:rsidR="00F94790" w:rsidRPr="001B673C" w:rsidRDefault="00F94790" w:rsidP="00F94790">
      <w:pPr>
        <w:spacing w:after="0" w:line="240" w:lineRule="auto"/>
        <w:ind w:left="567"/>
        <w:contextualSpacing/>
        <w:rPr>
          <w:ins w:id="45" w:author="Rolíková Petra" w:date="2019-05-27T10:41:00Z"/>
          <w:rFonts w:eastAsia="Times New Roman"/>
          <w:szCs w:val="18"/>
        </w:rPr>
      </w:pPr>
      <w:ins w:id="46" w:author="Rolíková Petra" w:date="2019-05-27T10:45:00Z">
        <w:r>
          <w:rPr>
            <w:rFonts w:eastAsia="Times New Roman"/>
            <w:szCs w:val="18"/>
          </w:rPr>
          <w:t xml:space="preserve">            </w:t>
        </w:r>
      </w:ins>
      <w:ins w:id="47" w:author="Rolíková Petra" w:date="2019-05-27T10:41:00Z">
        <w:r w:rsidRPr="001B673C">
          <w:rPr>
            <w:rFonts w:eastAsia="Times New Roman"/>
            <w:szCs w:val="18"/>
          </w:rPr>
          <w:t>N = (DD – DV) x PV x PP</w:t>
        </w:r>
      </w:ins>
    </w:p>
    <w:p w14:paraId="4691B6CB" w14:textId="74E824D4" w:rsidR="00F94790" w:rsidRPr="001B673C" w:rsidRDefault="00F94790" w:rsidP="00F94790">
      <w:pPr>
        <w:spacing w:after="0" w:line="240" w:lineRule="auto"/>
        <w:ind w:left="567"/>
        <w:contextualSpacing/>
        <w:rPr>
          <w:ins w:id="48" w:author="Rolíková Petra" w:date="2019-05-27T10:41:00Z"/>
          <w:rFonts w:eastAsia="Times New Roman"/>
          <w:szCs w:val="18"/>
        </w:rPr>
      </w:pPr>
      <w:ins w:id="49" w:author="Rolíková Petra" w:date="2019-05-27T10:45:00Z">
        <w:r>
          <w:rPr>
            <w:rFonts w:eastAsia="Times New Roman"/>
            <w:szCs w:val="18"/>
          </w:rPr>
          <w:t xml:space="preserve">            </w:t>
        </w:r>
      </w:ins>
      <w:ins w:id="50" w:author="Rolíková Petra" w:date="2019-05-27T10:41:00Z">
        <w:r w:rsidRPr="001B673C">
          <w:rPr>
            <w:rFonts w:eastAsia="Times New Roman"/>
            <w:szCs w:val="18"/>
          </w:rPr>
          <w:t>v ktorom</w:t>
        </w:r>
      </w:ins>
    </w:p>
    <w:p w14:paraId="5F1E6E39" w14:textId="08D9D2B4" w:rsidR="00F94790" w:rsidRPr="001B673C" w:rsidRDefault="00F94790" w:rsidP="0074695A">
      <w:pPr>
        <w:spacing w:after="0" w:line="240" w:lineRule="auto"/>
        <w:ind w:left="0" w:firstLine="0"/>
        <w:rPr>
          <w:ins w:id="51" w:author="Rolíková Petra" w:date="2019-05-27T10:41:00Z"/>
          <w:rFonts w:eastAsia="Times New Roman"/>
          <w:szCs w:val="18"/>
        </w:rPr>
      </w:pPr>
      <w:ins w:id="52" w:author="Rolíková Petra" w:date="2019-05-27T10:45:00Z">
        <w:r>
          <w:rPr>
            <w:rFonts w:eastAsia="Times New Roman"/>
            <w:szCs w:val="18"/>
          </w:rPr>
          <w:t xml:space="preserve">            </w:t>
        </w:r>
      </w:ins>
      <w:ins w:id="53" w:author="Rolíková Petra" w:date="2019-05-27T10:41:00Z">
        <w:r w:rsidRPr="001B673C">
          <w:rPr>
            <w:rFonts w:eastAsia="Times New Roman"/>
            <w:szCs w:val="18"/>
          </w:rPr>
          <w:t>N - výška nároku na náhradu škody a náhradu ušlého príjmu v eurách,</w:t>
        </w:r>
      </w:ins>
    </w:p>
    <w:p w14:paraId="2D7770CD" w14:textId="2774F645" w:rsidR="00F94790" w:rsidRPr="001B673C" w:rsidRDefault="00F94790" w:rsidP="00F94790">
      <w:pPr>
        <w:spacing w:after="0" w:line="240" w:lineRule="auto"/>
        <w:ind w:left="567" w:right="3"/>
        <w:rPr>
          <w:ins w:id="54" w:author="Rolíková Petra" w:date="2019-05-27T10:41:00Z"/>
          <w:rFonts w:eastAsia="Times New Roman"/>
          <w:szCs w:val="18"/>
        </w:rPr>
      </w:pPr>
      <w:ins w:id="55" w:author="Rolíková Petra" w:date="2019-05-27T10:45:00Z">
        <w:r>
          <w:rPr>
            <w:rFonts w:eastAsia="Times New Roman"/>
            <w:szCs w:val="18"/>
          </w:rPr>
          <w:t xml:space="preserve">            </w:t>
        </w:r>
      </w:ins>
      <w:ins w:id="56" w:author="Rolíková Petra" w:date="2019-05-27T10:41:00Z">
        <w:r w:rsidRPr="001B673C">
          <w:rPr>
            <w:rFonts w:eastAsia="Times New Roman"/>
            <w:szCs w:val="18"/>
          </w:rPr>
          <w:t>DD je 95 % počtu dní, počas ktorých má byť zariadenie v kalendárnom roku dostupné, podľa opisu z bodu 10 tejto časti,</w:t>
        </w:r>
      </w:ins>
    </w:p>
    <w:p w14:paraId="5A2F381F" w14:textId="4F935962" w:rsidR="00F94790" w:rsidRPr="001B673C" w:rsidRDefault="00F94790" w:rsidP="0074695A">
      <w:pPr>
        <w:spacing w:after="0" w:line="240" w:lineRule="auto"/>
        <w:ind w:left="1707" w:right="3" w:hanging="1140"/>
        <w:rPr>
          <w:ins w:id="57" w:author="Rolíková Petra" w:date="2019-05-27T10:41:00Z"/>
          <w:rFonts w:eastAsia="Times New Roman"/>
          <w:szCs w:val="18"/>
        </w:rPr>
      </w:pPr>
      <w:ins w:id="58" w:author="Rolíková Petra" w:date="2019-05-27T10:41:00Z">
        <w:r w:rsidRPr="001B673C">
          <w:rPr>
            <w:rFonts w:eastAsia="Times New Roman"/>
            <w:szCs w:val="18"/>
          </w:rPr>
          <w:t xml:space="preserve">DV - </w:t>
        </w:r>
      </w:ins>
      <w:ins w:id="59" w:author="Rolíková Petra" w:date="2019-05-27T10:51:00Z">
        <w:r>
          <w:rPr>
            <w:szCs w:val="18"/>
          </w:rPr>
          <w:t>počet kalendárnych dní, počas ktorých bola dostupná prevádzka zariadenia</w:t>
        </w:r>
      </w:ins>
      <w:ins w:id="60" w:author="Rolíková Petra" w:date="2019-05-27T10:41:00Z">
        <w:r w:rsidRPr="001B673C">
          <w:rPr>
            <w:rFonts w:eastAsia="Times New Roman"/>
            <w:szCs w:val="18"/>
          </w:rPr>
          <w:t xml:space="preserve">, </w:t>
        </w:r>
      </w:ins>
    </w:p>
    <w:p w14:paraId="6088DA52" w14:textId="731CF376" w:rsidR="00F94790" w:rsidRPr="001B673C" w:rsidRDefault="00F94790" w:rsidP="00F94790">
      <w:pPr>
        <w:spacing w:after="0" w:line="240" w:lineRule="auto"/>
        <w:ind w:left="567" w:right="3"/>
        <w:rPr>
          <w:ins w:id="61" w:author="Rolíková Petra" w:date="2019-05-27T10:41:00Z"/>
          <w:rFonts w:eastAsia="Times New Roman"/>
          <w:szCs w:val="18"/>
        </w:rPr>
      </w:pPr>
      <w:ins w:id="62" w:author="Rolíková Petra" w:date="2019-05-27T10:46:00Z">
        <w:r>
          <w:rPr>
            <w:rFonts w:eastAsia="Times New Roman"/>
            <w:szCs w:val="18"/>
          </w:rPr>
          <w:t xml:space="preserve">            </w:t>
        </w:r>
      </w:ins>
      <w:ins w:id="63" w:author="Rolíková Petra" w:date="2019-05-27T10:41:00Z">
        <w:r w:rsidRPr="001B673C">
          <w:rPr>
            <w:rFonts w:eastAsia="Times New Roman"/>
            <w:szCs w:val="18"/>
          </w:rPr>
          <w:t>PV - priemerný denný počet výkonov, ktorý sa určí ako počet výkonov, ktoré boli na prístroji urobené a vyúčtované za čas trvania prevádzky prístroja počas príslušného kalendárneho roka,</w:t>
        </w:r>
      </w:ins>
    </w:p>
    <w:p w14:paraId="7D2C6C8D" w14:textId="38B4EA15" w:rsidR="00F94790" w:rsidRPr="001B673C" w:rsidRDefault="00F94790" w:rsidP="00F94790">
      <w:pPr>
        <w:spacing w:after="0" w:line="240" w:lineRule="auto"/>
        <w:ind w:left="567" w:right="3"/>
        <w:rPr>
          <w:ins w:id="64" w:author="Rolíková Petra" w:date="2019-05-27T10:41:00Z"/>
          <w:rFonts w:eastAsia="Times New Roman"/>
          <w:szCs w:val="18"/>
        </w:rPr>
      </w:pPr>
      <w:ins w:id="65" w:author="Rolíková Petra" w:date="2019-05-27T10:46:00Z">
        <w:r>
          <w:rPr>
            <w:rFonts w:eastAsia="Times New Roman"/>
            <w:szCs w:val="18"/>
          </w:rPr>
          <w:t xml:space="preserve">            </w:t>
        </w:r>
      </w:ins>
      <w:ins w:id="66" w:author="Rolíková Petra" w:date="2019-05-27T10:41:00Z">
        <w:r w:rsidRPr="001B673C">
          <w:rPr>
            <w:rFonts w:eastAsia="Times New Roman"/>
            <w:szCs w:val="18"/>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ins>
    </w:p>
    <w:p w14:paraId="2C4D6B97" w14:textId="77777777" w:rsidR="00F94790" w:rsidRPr="001B673C" w:rsidRDefault="00F94790" w:rsidP="00F94790">
      <w:pPr>
        <w:spacing w:after="0" w:line="240" w:lineRule="auto"/>
        <w:ind w:left="450"/>
        <w:rPr>
          <w:ins w:id="67" w:author="Rolíková Petra" w:date="2019-05-27T10:41:00Z"/>
          <w:rFonts w:eastAsia="Times New Roman"/>
          <w:szCs w:val="18"/>
        </w:rPr>
      </w:pPr>
    </w:p>
    <w:p w14:paraId="312537D4" w14:textId="77777777" w:rsidR="00F94790" w:rsidRPr="001B673C" w:rsidRDefault="00F94790" w:rsidP="00F94790">
      <w:pPr>
        <w:numPr>
          <w:ilvl w:val="1"/>
          <w:numId w:val="20"/>
        </w:numPr>
        <w:spacing w:after="0" w:line="240" w:lineRule="auto"/>
        <w:ind w:left="567" w:right="0" w:hanging="567"/>
        <w:contextualSpacing/>
        <w:rPr>
          <w:ins w:id="68" w:author="Rolíková Petra" w:date="2019-05-27T10:41:00Z"/>
          <w:rFonts w:eastAsia="Times New Roman"/>
          <w:szCs w:val="18"/>
        </w:rPr>
      </w:pPr>
      <w:ins w:id="69" w:author="Rolíková Petra" w:date="2019-05-27T10:41:00Z">
        <w:r w:rsidRPr="001B673C">
          <w:rPr>
            <w:rFonts w:eastAsia="Times New Roman"/>
            <w:szCs w:val="18"/>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obdobia vždy začínajú 1. januárom daného kalendárneho roka platnosti zmluvy a končia 31. decembrom daného kalendárneho roka alebo dňom ukončenia platnosti kúpnej zmluvy, ak zmluva skončí platnosť pred 31. decembrom daného kalendárneho roka. </w:t>
        </w:r>
      </w:ins>
    </w:p>
    <w:p w14:paraId="7BDB8DCA" w14:textId="77777777" w:rsidR="00F94790" w:rsidRPr="001B673C" w:rsidRDefault="00F94790" w:rsidP="00F94790">
      <w:pPr>
        <w:numPr>
          <w:ilvl w:val="1"/>
          <w:numId w:val="20"/>
        </w:numPr>
        <w:spacing w:before="120" w:after="0" w:line="240" w:lineRule="auto"/>
        <w:ind w:left="567" w:right="0" w:hanging="567"/>
        <w:rPr>
          <w:ins w:id="70" w:author="Rolíková Petra" w:date="2019-05-27T10:41:00Z"/>
          <w:rFonts w:eastAsia="Times New Roman"/>
          <w:szCs w:val="18"/>
          <w:lang w:eastAsia="cs-CZ"/>
        </w:rPr>
      </w:pPr>
      <w:ins w:id="71" w:author="Rolíková Petra" w:date="2019-05-27T10:41:00Z">
        <w:r w:rsidRPr="001B673C">
          <w:rPr>
            <w:rFonts w:eastAsia="Times New Roman"/>
            <w:szCs w:val="18"/>
            <w:lang w:eastAsia="cs-CZ"/>
          </w:rPr>
          <w:t>Pri vyhodnocovaní nedostupnosti prevádzky prístroja  sa do nedostupnosti prístroja nebude počítať doba, počas ktorej je nedostupnosť spôsobená:</w:t>
        </w:r>
      </w:ins>
    </w:p>
    <w:p w14:paraId="30DB6D0E" w14:textId="39EA1B92" w:rsidR="00F94790" w:rsidRPr="001B673C" w:rsidRDefault="00F94790" w:rsidP="003D4E49">
      <w:pPr>
        <w:numPr>
          <w:ilvl w:val="2"/>
          <w:numId w:val="20"/>
        </w:numPr>
        <w:spacing w:after="0" w:line="240" w:lineRule="auto"/>
        <w:ind w:left="1276" w:right="0" w:hanging="709"/>
        <w:contextualSpacing/>
        <w:rPr>
          <w:ins w:id="72" w:author="Rolíková Petra" w:date="2019-05-27T10:41:00Z"/>
          <w:rFonts w:eastAsia="Times New Roman"/>
          <w:szCs w:val="18"/>
        </w:rPr>
      </w:pPr>
      <w:ins w:id="73" w:author="Rolíková Petra" w:date="2019-05-27T10:41:00Z">
        <w:r w:rsidRPr="001B673C">
          <w:rPr>
            <w:rFonts w:eastAsia="Times New Roman"/>
            <w:szCs w:val="18"/>
          </w:rPr>
          <w:t>nezabezpečením požadovanej súčinnosti a vhodných prevádzkových podmienok zo strany kupujúceho (výpadok elektrickej energie, teroristický útok, vyššia moc, nesprístupnenie prístroja bez zbytočného odkladu po príchode servisného technika dodávateľa a pod.);</w:t>
        </w:r>
      </w:ins>
    </w:p>
    <w:p w14:paraId="6CF37080" w14:textId="1F3C6683" w:rsidR="00F94790" w:rsidRPr="001B673C" w:rsidRDefault="00F94790" w:rsidP="003D4E49">
      <w:pPr>
        <w:numPr>
          <w:ilvl w:val="2"/>
          <w:numId w:val="20"/>
        </w:numPr>
        <w:spacing w:after="0" w:line="240" w:lineRule="auto"/>
        <w:ind w:left="1276" w:right="0" w:hanging="709"/>
        <w:contextualSpacing/>
        <w:rPr>
          <w:ins w:id="74" w:author="Rolíková Petra" w:date="2019-05-27T10:41:00Z"/>
          <w:rFonts w:eastAsia="Times New Roman"/>
          <w:szCs w:val="18"/>
        </w:rPr>
      </w:pPr>
      <w:ins w:id="75" w:author="Rolíková Petra" w:date="2019-05-27T10:41:00Z">
        <w:r w:rsidRPr="001B673C">
          <w:rPr>
            <w:rFonts w:eastAsia="Times New Roman"/>
            <w:szCs w:val="18"/>
          </w:rPr>
          <w:t>vandalizmom, neoprávneným používaním prístroja, jeho používaním v rozpore s návodom na obsluhu a údržbu, v dôsledku vyššej moci,</w:t>
        </w:r>
      </w:ins>
    </w:p>
    <w:p w14:paraId="522FC41A" w14:textId="410A033D" w:rsidR="00F94790" w:rsidRPr="001B673C" w:rsidRDefault="00F94790" w:rsidP="003D4E49">
      <w:pPr>
        <w:numPr>
          <w:ilvl w:val="2"/>
          <w:numId w:val="20"/>
        </w:numPr>
        <w:spacing w:after="0" w:line="240" w:lineRule="auto"/>
        <w:ind w:left="1276" w:right="0" w:hanging="709"/>
        <w:contextualSpacing/>
        <w:rPr>
          <w:ins w:id="76" w:author="Rolíková Petra" w:date="2019-05-27T10:41:00Z"/>
          <w:rFonts w:eastAsia="Times New Roman"/>
          <w:szCs w:val="18"/>
        </w:rPr>
      </w:pPr>
      <w:ins w:id="77" w:author="Rolíková Petra" w:date="2019-05-27T10:41:00Z">
        <w:r w:rsidRPr="001B673C">
          <w:rPr>
            <w:rFonts w:eastAsia="Times New Roman"/>
            <w:szCs w:val="18"/>
          </w:rPr>
          <w:lastRenderedPageBreak/>
          <w:t>čiastkovým výpadkom prístroja alebo jeho úplným odstavením spôsobeným konaním zo strany kupujúceho alebo akejkoľvek tretej osoby,</w:t>
        </w:r>
      </w:ins>
    </w:p>
    <w:p w14:paraId="0D82FEFA" w14:textId="1216E875" w:rsidR="00F94790" w:rsidRPr="001B673C" w:rsidRDefault="00F94790" w:rsidP="003D4E49">
      <w:pPr>
        <w:numPr>
          <w:ilvl w:val="2"/>
          <w:numId w:val="20"/>
        </w:numPr>
        <w:spacing w:after="0" w:line="240" w:lineRule="auto"/>
        <w:ind w:left="1276" w:right="0" w:hanging="709"/>
        <w:contextualSpacing/>
        <w:rPr>
          <w:ins w:id="78" w:author="Rolíková Petra" w:date="2019-05-27T10:41:00Z"/>
          <w:rFonts w:eastAsia="Times New Roman"/>
          <w:szCs w:val="18"/>
        </w:rPr>
      </w:pPr>
      <w:ins w:id="79" w:author="Rolíková Petra" w:date="2019-05-27T10:41:00Z">
        <w:r w:rsidRPr="001B673C">
          <w:rPr>
            <w:rFonts w:eastAsia="Times New Roman"/>
            <w:szCs w:val="18"/>
          </w:rPr>
          <w:t>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ins>
    </w:p>
    <w:p w14:paraId="303EF20F" w14:textId="3A8C66E2" w:rsidR="00B50126" w:rsidRPr="00C44969" w:rsidDel="00F94790" w:rsidRDefault="00411E1F" w:rsidP="00561A79">
      <w:pPr>
        <w:pStyle w:val="Odsekzoznamu"/>
        <w:numPr>
          <w:ilvl w:val="1"/>
          <w:numId w:val="20"/>
        </w:numPr>
        <w:spacing w:before="120" w:after="120" w:line="240" w:lineRule="atLeast"/>
        <w:ind w:left="567" w:right="6" w:hanging="567"/>
        <w:contextualSpacing w:val="0"/>
        <w:rPr>
          <w:del w:id="80" w:author="Rolíková Petra" w:date="2019-05-27T10:41:00Z"/>
        </w:rPr>
      </w:pPr>
      <w:del w:id="81" w:author="Rolíková Petra" w:date="2019-05-27T10:41:00Z">
        <w:r w:rsidRPr="00C44969" w:rsidDel="00F94790">
          <w:delText>Predávajúci sa zaväzuje v prípade nahlásenia vady zabezpečiť nástup servisu na opravu tovaru do štyridsať osem (48) hodín; oprávnenú reklamáciu kupujúceho vybaví predávajúci (odstráni vadu reklamovanú v záručnej dobe riadne a dohodnutým spôsobom) bez zbytočného odkladu opravou alebo vymení vadný tovar za iný so zhodnými alebo objektívne lepšími technickými a užívateľskými vlastnosťami, najneskôr však do termínu odstránenia vady (do</w:delText>
        </w:r>
        <w:r w:rsidR="00BE667A" w:rsidDel="00F94790">
          <w:delText>ba opravy) uvedeného v bode 5.13</w:delText>
        </w:r>
        <w:r w:rsidRPr="00C44969" w:rsidDel="00F94790">
          <w:delText xml:space="preserve"> tohto článku pri dodržaní termínu nástupu na servisný zásah (reakčná doba) uvedeného v tomto bode, inak je kupujúci oprávnený účtovať dodávateľovi zmluvnú pokutu uvedenú v Článku 6, bode 6.2 zmluvy. </w:delText>
        </w:r>
      </w:del>
    </w:p>
    <w:p w14:paraId="79D8ED68" w14:textId="6C15E295" w:rsidR="00FE112A" w:rsidRPr="00C44969" w:rsidDel="00F94790" w:rsidRDefault="00411E1F" w:rsidP="00561A79">
      <w:pPr>
        <w:pStyle w:val="Odsekzoznamu"/>
        <w:numPr>
          <w:ilvl w:val="1"/>
          <w:numId w:val="20"/>
        </w:numPr>
        <w:spacing w:before="120" w:after="60" w:line="240" w:lineRule="atLeast"/>
        <w:ind w:left="567" w:right="6" w:hanging="567"/>
        <w:contextualSpacing w:val="0"/>
        <w:rPr>
          <w:del w:id="82" w:author="Rolíková Petra" w:date="2019-05-27T10:41:00Z"/>
        </w:rPr>
      </w:pPr>
      <w:del w:id="83" w:author="Rolíková Petra" w:date="2019-05-27T10:41:00Z">
        <w:r w:rsidRPr="00C44969" w:rsidDel="00F94790">
          <w:delText xml:space="preserve">Predávajúci je povinný počas záručnej doby </w:delText>
        </w:r>
        <w:r w:rsidRPr="00C44969" w:rsidDel="00F94790">
          <w:rPr>
            <w:b/>
          </w:rPr>
          <w:delText>odstrániť vady v nasledujúcich lehotách od nástupu na opravu</w:delText>
        </w:r>
        <w:r w:rsidR="00FE112A" w:rsidRPr="00C44969" w:rsidDel="00F94790">
          <w:rPr>
            <w:b/>
          </w:rPr>
          <w:delText>:</w:delText>
        </w:r>
        <w:r w:rsidR="00FE112A" w:rsidRPr="00C44969" w:rsidDel="00F94790">
          <w:delText xml:space="preserve"> </w:delText>
        </w:r>
      </w:del>
    </w:p>
    <w:p w14:paraId="1218A552" w14:textId="5816688F" w:rsidR="00FE112A" w:rsidRPr="00C44969" w:rsidDel="00F94790" w:rsidRDefault="00411E1F" w:rsidP="00561A79">
      <w:pPr>
        <w:pStyle w:val="Odsekzoznamu"/>
        <w:numPr>
          <w:ilvl w:val="2"/>
          <w:numId w:val="20"/>
        </w:numPr>
        <w:spacing w:after="0" w:line="240" w:lineRule="atLeast"/>
        <w:ind w:left="1134" w:right="11" w:hanging="567"/>
        <w:contextualSpacing w:val="0"/>
        <w:rPr>
          <w:del w:id="84" w:author="Rolíková Petra" w:date="2019-05-27T10:41:00Z"/>
        </w:rPr>
      </w:pPr>
      <w:del w:id="85" w:author="Rolíková Petra" w:date="2019-05-27T10:41:00Z">
        <w:r w:rsidRPr="00C44969" w:rsidDel="00F94790">
          <w:delText xml:space="preserve">oprava vady, pri ktorej nie je potrebná dodávka náhradného dielu do piatich (5) pracovných dní; </w:delText>
        </w:r>
      </w:del>
    </w:p>
    <w:p w14:paraId="568AFC0D" w14:textId="5B5D14F9" w:rsidR="00B50126" w:rsidRPr="00C44969" w:rsidDel="00F94790" w:rsidRDefault="00411E1F" w:rsidP="00561A79">
      <w:pPr>
        <w:pStyle w:val="Odsekzoznamu"/>
        <w:numPr>
          <w:ilvl w:val="2"/>
          <w:numId w:val="20"/>
        </w:numPr>
        <w:spacing w:after="0" w:line="240" w:lineRule="atLeast"/>
        <w:ind w:left="1134" w:right="11" w:hanging="567"/>
        <w:contextualSpacing w:val="0"/>
        <w:rPr>
          <w:del w:id="86" w:author="Rolíková Petra" w:date="2019-05-27T10:41:00Z"/>
        </w:rPr>
      </w:pPr>
      <w:del w:id="87" w:author="Rolíková Petra" w:date="2019-05-27T10:41:00Z">
        <w:r w:rsidRPr="00C44969" w:rsidDel="00F94790">
          <w:delText xml:space="preserve">oprava vady s dodávkou náhradného dielu uloženého na sklade do desiatich (10) pracovných dní s výnimkou prípadov, pri ktorých je preukázateľná potreba objednať náhradný diel. </w:delText>
        </w:r>
      </w:del>
    </w:p>
    <w:p w14:paraId="2CF46095" w14:textId="70202C59" w:rsidR="00B50126" w:rsidRPr="00C44969" w:rsidDel="00F94790" w:rsidRDefault="00411E1F" w:rsidP="00561A79">
      <w:pPr>
        <w:pStyle w:val="Odsekzoznamu"/>
        <w:numPr>
          <w:ilvl w:val="1"/>
          <w:numId w:val="20"/>
        </w:numPr>
        <w:spacing w:before="120" w:after="60" w:line="240" w:lineRule="atLeast"/>
        <w:ind w:left="567" w:right="6" w:hanging="567"/>
        <w:contextualSpacing w:val="0"/>
        <w:rPr>
          <w:del w:id="88" w:author="Rolíková Petra" w:date="2019-05-27T10:41:00Z"/>
        </w:rPr>
      </w:pPr>
      <w:del w:id="89" w:author="Rolíková Petra" w:date="2019-05-27T10:41:00Z">
        <w:r w:rsidRPr="00C44969" w:rsidDel="00F94790">
          <w:delText>Predávajúci je povinný nastúpiť na odstránenie vady a túto vadu odstrániť a uviesť tovar do bezporuchovej prevádzky v lehotách uvedených v bode 5.12</w:delText>
        </w:r>
        <w:r w:rsidR="00AB0851" w:rsidDel="00F94790">
          <w:delText xml:space="preserve"> a 5.13</w:delText>
        </w:r>
        <w:r w:rsidRPr="00C44969" w:rsidDel="00F94790">
          <w:delText xml:space="preserve"> zmluvy. V prípade nedodržania niektorej z uvedených lehôt, má kupujúci právo požadovať od predávajúceho za každé jedno porušenie zmluvnú pokutu za nedodržanie lehôt spojených so zárukou v nasledujúcej výške: </w:delText>
        </w:r>
      </w:del>
    </w:p>
    <w:p w14:paraId="3629F026" w14:textId="31B60C82" w:rsidR="00B50126" w:rsidRPr="00C44969" w:rsidDel="00F94790" w:rsidRDefault="00411E1F" w:rsidP="00561A79">
      <w:pPr>
        <w:pStyle w:val="Odsekzoznamu"/>
        <w:numPr>
          <w:ilvl w:val="2"/>
          <w:numId w:val="20"/>
        </w:numPr>
        <w:spacing w:after="0" w:line="240" w:lineRule="atLeast"/>
        <w:ind w:left="1134" w:right="11" w:hanging="567"/>
        <w:contextualSpacing w:val="0"/>
        <w:rPr>
          <w:del w:id="90" w:author="Rolíková Petra" w:date="2019-05-27T10:41:00Z"/>
        </w:rPr>
      </w:pPr>
      <w:del w:id="91" w:author="Rolíková Petra" w:date="2019-05-27T10:41:00Z">
        <w:r w:rsidRPr="00C44969" w:rsidDel="00F94790">
          <w:delText xml:space="preserve">nedodržanie lehoty príchodu servisného technika alebo nezačatie odstraňovania vady podľa bodov </w:delText>
        </w:r>
        <w:r w:rsidR="00FE112A" w:rsidRPr="00C44969" w:rsidDel="00F94790">
          <w:delText>5.1</w:delText>
        </w:r>
        <w:r w:rsidR="00AB0851" w:rsidDel="00F94790">
          <w:delText>2</w:delText>
        </w:r>
        <w:r w:rsidR="00FE112A" w:rsidRPr="00C44969" w:rsidDel="00F94790">
          <w:delText xml:space="preserve"> alebo 5.1</w:delText>
        </w:r>
        <w:r w:rsidR="00AB0851" w:rsidDel="00F94790">
          <w:delText>3</w:delText>
        </w:r>
        <w:r w:rsidRPr="00C44969" w:rsidDel="00F94790">
          <w:delText xml:space="preserve"> zmluvy: </w:delText>
        </w:r>
        <w:r w:rsidRPr="00C44969" w:rsidDel="00F94790">
          <w:rPr>
            <w:b/>
          </w:rPr>
          <w:delText>100 eur za každý začatý deň omeškania</w:delText>
        </w:r>
        <w:r w:rsidRPr="00C44969" w:rsidDel="00F94790">
          <w:delText xml:space="preserve">,  </w:delText>
        </w:r>
      </w:del>
    </w:p>
    <w:p w14:paraId="01EEA83E" w14:textId="74C02368" w:rsidR="00B50126" w:rsidRPr="00C44969" w:rsidDel="00F94790" w:rsidRDefault="00411E1F" w:rsidP="00533493">
      <w:pPr>
        <w:pStyle w:val="Odsekzoznamu"/>
        <w:numPr>
          <w:ilvl w:val="2"/>
          <w:numId w:val="20"/>
        </w:numPr>
        <w:spacing w:after="0" w:line="240" w:lineRule="atLeast"/>
        <w:ind w:left="1134" w:right="11" w:hanging="567"/>
        <w:contextualSpacing w:val="0"/>
        <w:rPr>
          <w:del w:id="92" w:author="Rolíková Petra" w:date="2019-05-27T10:41:00Z"/>
        </w:rPr>
      </w:pPr>
      <w:del w:id="93" w:author="Rolíková Petra" w:date="2019-05-27T10:41:00Z">
        <w:r w:rsidRPr="00C44969" w:rsidDel="00F94790">
          <w:delText>nedodržanie lehoty na odstránenie vady podľa bodu 5.1</w:delText>
        </w:r>
        <w:r w:rsidR="00AB0851" w:rsidDel="00F94790">
          <w:delText>3</w:delText>
        </w:r>
        <w:r w:rsidRPr="00C44969" w:rsidDel="00F94790">
          <w:delText>.1 alebo 5.1</w:delText>
        </w:r>
        <w:r w:rsidR="00AB0851" w:rsidDel="00F94790">
          <w:delText>3</w:delText>
        </w:r>
        <w:r w:rsidRPr="00C44969" w:rsidDel="00F94790">
          <w:delText xml:space="preserve">.2 zmluvy: </w:delText>
        </w:r>
        <w:r w:rsidRPr="00C44969" w:rsidDel="00F94790">
          <w:rPr>
            <w:b/>
          </w:rPr>
          <w:delText>150 eur za každý začatý deň omeškania</w:delText>
        </w:r>
        <w:r w:rsidRPr="00C44969" w:rsidDel="00F94790">
          <w:delText xml:space="preserve">.  </w:delText>
        </w:r>
      </w:del>
    </w:p>
    <w:p w14:paraId="3BB8FC1C" w14:textId="77777777" w:rsidR="00FE112A"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 </w:t>
      </w:r>
    </w:p>
    <w:p w14:paraId="42AC90BF" w14:textId="77777777" w:rsidR="00B50126" w:rsidRPr="00C44969" w:rsidRDefault="00411E1F" w:rsidP="00561A79">
      <w:pPr>
        <w:numPr>
          <w:ilvl w:val="0"/>
          <w:numId w:val="22"/>
        </w:numPr>
        <w:spacing w:after="0" w:line="240" w:lineRule="atLeast"/>
        <w:ind w:left="993" w:right="11" w:hanging="426"/>
      </w:pPr>
      <w:r w:rsidRPr="00C44969">
        <w:t xml:space="preserve">preverí prevádzkový stav tovaru </w:t>
      </w:r>
    </w:p>
    <w:p w14:paraId="7139C04E" w14:textId="77777777" w:rsidR="00B50126" w:rsidRPr="00C44969" w:rsidRDefault="00FE112A" w:rsidP="00561A79">
      <w:pPr>
        <w:numPr>
          <w:ilvl w:val="0"/>
          <w:numId w:val="22"/>
        </w:numPr>
        <w:spacing w:after="0" w:line="240" w:lineRule="atLeast"/>
        <w:ind w:left="993" w:right="11" w:hanging="426"/>
      </w:pPr>
      <w:r w:rsidRPr="00C44969">
        <w:t>v</w:t>
      </w:r>
      <w:r w:rsidR="00411E1F" w:rsidRPr="00C44969">
        <w:t xml:space="preserve">ykoná celkovú bezpečnostnú kontrolu tovaru vrátane elektrickej bezpečnosti, kontrolu                             prevádzkových parametrov a nastavenie tovaru, a to vrátane bezodplatnej výmeny a opravy </w:t>
      </w:r>
      <w:proofErr w:type="spellStart"/>
      <w:r w:rsidR="00411E1F" w:rsidRPr="00C44969">
        <w:t>vadných</w:t>
      </w:r>
      <w:proofErr w:type="spellEnd"/>
      <w:r w:rsidR="00411E1F" w:rsidRPr="00C44969">
        <w:t xml:space="preserve"> a poškodených dielov tovaru nevyhnutných pre spoľahlivú prevádzku.   </w:t>
      </w:r>
    </w:p>
    <w:p w14:paraId="4F937722" w14:textId="77777777" w:rsidR="00B50126" w:rsidRPr="00C44969" w:rsidRDefault="00411E1F" w:rsidP="00533493">
      <w:pPr>
        <w:spacing w:before="60" w:after="0" w:line="240" w:lineRule="atLeast"/>
        <w:ind w:left="992" w:right="-11" w:firstLine="0"/>
      </w:pPr>
      <w:r w:rsidRPr="00C44969">
        <w:rPr>
          <w:color w:val="00000A"/>
        </w:rPr>
        <w:t xml:space="preserve">Konkrétny termín jednotlivých odborných profylaktických prehliadok bude stanovený v Inštalačnom   protokole a upresnený dohodou predávajúceho a kupujúceho. </w:t>
      </w:r>
    </w:p>
    <w:p w14:paraId="674E247F" w14:textId="77777777" w:rsidR="00561A79" w:rsidRPr="00C44969" w:rsidRDefault="00411E1F" w:rsidP="00533493">
      <w:pPr>
        <w:pStyle w:val="Odsekzoznamu"/>
        <w:numPr>
          <w:ilvl w:val="1"/>
          <w:numId w:val="20"/>
        </w:numPr>
        <w:spacing w:before="120" w:after="120" w:line="240" w:lineRule="atLeast"/>
        <w:ind w:left="567" w:right="6" w:hanging="567"/>
        <w:contextualSpacing w:val="0"/>
      </w:pPr>
      <w:r w:rsidRPr="00C44969">
        <w:t xml:space="preserve">Predávajúci podpisom tejto zmluvy garantuje kupujúcemu dostupnosť všetkých náhradných dielov k tovaru počas celej životnosti tovaru. </w:t>
      </w:r>
    </w:p>
    <w:p w14:paraId="3BDB117A" w14:textId="77777777" w:rsidR="00B50126" w:rsidRPr="00C44969" w:rsidRDefault="00411E1F" w:rsidP="00561A79">
      <w:pPr>
        <w:spacing w:before="240" w:after="0" w:line="240" w:lineRule="atLeast"/>
        <w:ind w:left="0" w:right="0" w:firstLine="0"/>
        <w:jc w:val="center"/>
        <w:rPr>
          <w:b/>
        </w:rPr>
      </w:pPr>
      <w:r w:rsidRPr="00C44969">
        <w:rPr>
          <w:b/>
        </w:rPr>
        <w:t xml:space="preserve"> Článok 6 </w:t>
      </w:r>
    </w:p>
    <w:p w14:paraId="5E3A3A07" w14:textId="77777777" w:rsidR="00B50126" w:rsidRPr="00C44969" w:rsidRDefault="00411E1F" w:rsidP="00561A79">
      <w:pPr>
        <w:spacing w:after="120" w:line="240" w:lineRule="atLeast"/>
        <w:ind w:left="2829" w:right="0" w:hanging="11"/>
      </w:pPr>
      <w:r w:rsidRPr="00C44969">
        <w:rPr>
          <w:b/>
        </w:rPr>
        <w:t xml:space="preserve">Zmluvné sankcie a zodpovednosť za škodu  </w:t>
      </w:r>
    </w:p>
    <w:p w14:paraId="7AD10E08" w14:textId="77777777" w:rsidR="0095015A" w:rsidRPr="00C44969" w:rsidRDefault="0095015A" w:rsidP="00561A79">
      <w:pPr>
        <w:pStyle w:val="Odsekzoznamu"/>
        <w:numPr>
          <w:ilvl w:val="0"/>
          <w:numId w:val="20"/>
        </w:numPr>
        <w:spacing w:before="120" w:after="120" w:line="240" w:lineRule="atLeast"/>
        <w:ind w:right="6"/>
        <w:contextualSpacing w:val="0"/>
        <w:rPr>
          <w:vanish/>
        </w:rPr>
      </w:pPr>
    </w:p>
    <w:p w14:paraId="411453E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43E3764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83E0FF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sa počas životnosti zariadenia zistí porušenie povinnosti uvedenej v </w:t>
      </w:r>
      <w:r w:rsidR="00C23265" w:rsidRPr="00C44969">
        <w:t>bode 3.</w:t>
      </w:r>
      <w:r w:rsidR="00C44969" w:rsidRPr="00C44969">
        <w:t>10</w:t>
      </w:r>
      <w:r w:rsidRPr="00C44969">
        <w:t xml:space="preserve"> tejto zmluvy a kupujúci si uplatní právo odstúpiť od zmluvy, kupujúci má nárok na zmluvnú pokutu vo výške 25% z kúpnej ceny prístroja bez DPH podľa tejto zmluvy. </w:t>
      </w:r>
    </w:p>
    <w:p w14:paraId="4FF8103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Zaplatenie zmluvnej pokuty nezbavuje predávajúceho povinnosti dodať príslušné omeškané plnenie v zmysle tejto zmluvy. </w:t>
      </w:r>
    </w:p>
    <w:p w14:paraId="7A93B7E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1002ADD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Uplatnením majetkových sankcií nie je dotknuté právo zmluvnej strany na náhradu škody, a to vo výške presahujúcej zmluvnú pokutu. </w:t>
      </w:r>
    </w:p>
    <w:p w14:paraId="51D3453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3112B5A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Každá zmluvná strana zodpovedá za priamu škodu spôsobenú druhej zmluvnej strane v súvislosti s plnením tejto zmluvy. </w:t>
      </w:r>
    </w:p>
    <w:p w14:paraId="35CFB8B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nepredloží doklady preukazujúce splnenie požiadaviek na užívanie tovaru v zmysle Článku 2, bodu 2.6, odsek (ii) zmluvy a kupujúci si uplatní právo na odstúpenie od zmluvy v zmysle </w:t>
      </w:r>
      <w:r w:rsidR="00C23265" w:rsidRPr="00C44969">
        <w:t>Článku 8, bodu 8.3</w:t>
      </w:r>
      <w:r w:rsidRPr="00C44969">
        <w:t xml:space="preserve">, písm. b) zmluvy, má kupujúci nárok na náhradu škody, ktorá kupujúcemu preukázateľne vznikla z dôvodu zmarenia účelu vyplývajúceho z tejto zmluvy zo strany predávajúceho. </w:t>
      </w:r>
    </w:p>
    <w:p w14:paraId="7CEEE1C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7359900C" w14:textId="77777777" w:rsidR="0057405D" w:rsidRPr="00C44969" w:rsidRDefault="00411E1F" w:rsidP="00561A79">
      <w:pPr>
        <w:pStyle w:val="Odsekzoznamu"/>
        <w:numPr>
          <w:ilvl w:val="1"/>
          <w:numId w:val="20"/>
        </w:numPr>
        <w:spacing w:before="120" w:after="120" w:line="240" w:lineRule="atLeast"/>
        <w:ind w:left="567" w:right="6" w:hanging="567"/>
        <w:contextualSpacing w:val="0"/>
      </w:pPr>
      <w:r w:rsidRPr="00C44969">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w:t>
      </w:r>
      <w:r w:rsidR="0057405D" w:rsidRPr="00C44969">
        <w:t xml:space="preserve">dného zákonníka.  </w:t>
      </w:r>
    </w:p>
    <w:p w14:paraId="4DF8121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Účinky vylučujúce zodpovednosť sú obmedzené na dobu, pokiaľ trvá prekážka, s ktorou sú účinky spojené. Ustanovenie prvej vety bodu 6.1</w:t>
      </w:r>
      <w:r w:rsidR="00C44969" w:rsidRPr="00C44969">
        <w:t>1</w:t>
      </w:r>
      <w:r w:rsidRPr="00C44969">
        <w:t xml:space="preserve"> zmluvy  sa uplatní za predpokladu, že druhá zmluvná strana bola písomne oboznámená o týchto okolnostiach a o predpokladanej dobe ich trvania postihnutou stranou, bezodkladne ako sa o nich dozvedela.   </w:t>
      </w:r>
    </w:p>
    <w:p w14:paraId="40DA242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BAA41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1D90D7E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Žiadna zmluvná strana nebude zodpovedná druhej zmluvnej strane za nesplnenie alebo omeškanie s plnením svojich zmluvných záväzkov, ak takéto omeškanie alebo neplnenie bude spôsobené v dôsledku neposkytnutia súčinnosti druhej zmluvnej strany. </w:t>
      </w:r>
    </w:p>
    <w:p w14:paraId="58B818CD" w14:textId="77777777" w:rsidR="00C52356" w:rsidRPr="00C44969" w:rsidRDefault="00411E1F" w:rsidP="00561A79">
      <w:pPr>
        <w:spacing w:before="240" w:after="0" w:line="240" w:lineRule="atLeast"/>
        <w:ind w:left="0" w:right="0" w:firstLine="0"/>
        <w:jc w:val="center"/>
        <w:rPr>
          <w:b/>
        </w:rPr>
      </w:pPr>
      <w:r w:rsidRPr="00C44969">
        <w:rPr>
          <w:b/>
        </w:rPr>
        <w:t xml:space="preserve">Článok 7 </w:t>
      </w:r>
    </w:p>
    <w:p w14:paraId="299C66C9" w14:textId="77777777" w:rsidR="00B50126" w:rsidRPr="00C44969" w:rsidRDefault="00411E1F" w:rsidP="00561A79">
      <w:pPr>
        <w:spacing w:after="120" w:line="240" w:lineRule="atLeast"/>
        <w:ind w:left="0" w:right="0" w:hanging="11"/>
        <w:jc w:val="center"/>
        <w:rPr>
          <w:b/>
        </w:rPr>
      </w:pPr>
      <w:r w:rsidRPr="00C44969">
        <w:rPr>
          <w:b/>
        </w:rPr>
        <w:t>Platnosť zmluvy</w:t>
      </w:r>
    </w:p>
    <w:p w14:paraId="701FFF97" w14:textId="77777777" w:rsidR="00C52356" w:rsidRPr="00C44969" w:rsidRDefault="00C52356" w:rsidP="00561A79">
      <w:pPr>
        <w:pStyle w:val="Odsekzoznamu"/>
        <w:numPr>
          <w:ilvl w:val="0"/>
          <w:numId w:val="20"/>
        </w:numPr>
        <w:spacing w:before="120" w:after="120" w:line="240" w:lineRule="atLeast"/>
        <w:ind w:right="6"/>
        <w:contextualSpacing w:val="0"/>
        <w:rPr>
          <w:vanish/>
        </w:rPr>
      </w:pPr>
    </w:p>
    <w:p w14:paraId="169D24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nadobúda platnosť a účinnosť dňom jej podpísania zmluvnými stranami. </w:t>
      </w:r>
    </w:p>
    <w:p w14:paraId="25803C4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sa uzatvára na dobu určitú odo dňa jej účinnosti do splnenia dodávky tovaru, okrem ustanovení zmluvy, z obsahu ktorých vyplýva iná doba platnosti a účinnosti. </w:t>
      </w:r>
    </w:p>
    <w:p w14:paraId="4395BA19"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Platnosť tejto zmluvy je možné ukončiť pred uplynutím doby uvedenej v bode 7.2</w:t>
      </w:r>
      <w:r w:rsidR="00C52356" w:rsidRPr="00C44969">
        <w:t xml:space="preserve"> zmluvy</w:t>
      </w:r>
      <w:r w:rsidRPr="00C44969">
        <w:t xml:space="preserve">: </w:t>
      </w:r>
    </w:p>
    <w:p w14:paraId="62113B67" w14:textId="77777777" w:rsidR="00B50126" w:rsidRPr="00C44969" w:rsidRDefault="00411E1F" w:rsidP="00561A79">
      <w:pPr>
        <w:numPr>
          <w:ilvl w:val="0"/>
          <w:numId w:val="12"/>
        </w:numPr>
        <w:spacing w:after="0" w:line="240" w:lineRule="atLeast"/>
        <w:ind w:left="1134" w:right="11" w:hanging="567"/>
      </w:pPr>
      <w:r w:rsidRPr="00C44969">
        <w:t xml:space="preserve">písomnou dohodou zmluvných strán, </w:t>
      </w:r>
    </w:p>
    <w:p w14:paraId="4A20D4F4" w14:textId="77777777" w:rsidR="00B50126" w:rsidRPr="00C44969" w:rsidRDefault="00411E1F" w:rsidP="00561A79">
      <w:pPr>
        <w:numPr>
          <w:ilvl w:val="0"/>
          <w:numId w:val="12"/>
        </w:numPr>
        <w:spacing w:after="0" w:line="240" w:lineRule="atLeast"/>
        <w:ind w:left="1134" w:right="13" w:hanging="566"/>
      </w:pPr>
      <w:r w:rsidRPr="00C44969">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 </w:t>
      </w:r>
    </w:p>
    <w:p w14:paraId="68967C1D" w14:textId="77777777" w:rsidR="00B50126" w:rsidRPr="00C44969" w:rsidRDefault="00411E1F" w:rsidP="00561A79">
      <w:pPr>
        <w:numPr>
          <w:ilvl w:val="0"/>
          <w:numId w:val="12"/>
        </w:numPr>
        <w:spacing w:after="0" w:line="240" w:lineRule="atLeast"/>
        <w:ind w:left="1134" w:right="13" w:hanging="566"/>
      </w:pPr>
      <w:proofErr w:type="spellStart"/>
      <w:r w:rsidRPr="00C44969">
        <w:t>bezsankčným</w:t>
      </w:r>
      <w:proofErr w:type="spellEnd"/>
      <w:r w:rsidRPr="00C44969">
        <w:t xml:space="preserve"> odstúpením od zmluvy zo strany kupujúceho z dôvodu nenaplnenia bodu 1.3</w:t>
      </w:r>
      <w:r w:rsidR="00C23265" w:rsidRPr="00C44969">
        <w:t xml:space="preserve"> </w:t>
      </w:r>
      <w:r w:rsidRPr="00C44969">
        <w:t xml:space="preserve">zmluvy. </w:t>
      </w:r>
    </w:p>
    <w:p w14:paraId="70245ED1" w14:textId="77777777" w:rsidR="00C52356" w:rsidRPr="00C44969" w:rsidRDefault="00411E1F" w:rsidP="00561A79">
      <w:pPr>
        <w:spacing w:before="240" w:after="0" w:line="240" w:lineRule="atLeast"/>
        <w:ind w:left="0" w:right="0" w:firstLine="0"/>
        <w:jc w:val="center"/>
        <w:rPr>
          <w:b/>
        </w:rPr>
      </w:pPr>
      <w:r w:rsidRPr="00C44969">
        <w:rPr>
          <w:b/>
        </w:rPr>
        <w:t xml:space="preserve">Článok 8 </w:t>
      </w:r>
    </w:p>
    <w:p w14:paraId="3E56628D" w14:textId="77777777" w:rsidR="00B50126" w:rsidRPr="00C44969" w:rsidRDefault="00411E1F" w:rsidP="00561A79">
      <w:pPr>
        <w:spacing w:after="120" w:line="240" w:lineRule="atLeast"/>
        <w:ind w:left="0" w:right="0" w:hanging="11"/>
        <w:jc w:val="center"/>
        <w:rPr>
          <w:b/>
        </w:rPr>
      </w:pPr>
      <w:r w:rsidRPr="00C44969">
        <w:rPr>
          <w:b/>
        </w:rPr>
        <w:lastRenderedPageBreak/>
        <w:t xml:space="preserve">Odstúpenie od zmluvy </w:t>
      </w:r>
    </w:p>
    <w:p w14:paraId="130F80FC" w14:textId="77777777" w:rsidR="00700597" w:rsidRPr="00C44969" w:rsidRDefault="00700597" w:rsidP="00561A79">
      <w:pPr>
        <w:pStyle w:val="Odsekzoznamu"/>
        <w:numPr>
          <w:ilvl w:val="0"/>
          <w:numId w:val="20"/>
        </w:numPr>
        <w:spacing w:before="120" w:after="120" w:line="240" w:lineRule="atLeast"/>
        <w:ind w:right="6"/>
        <w:contextualSpacing w:val="0"/>
        <w:rPr>
          <w:vanish/>
        </w:rPr>
      </w:pPr>
    </w:p>
    <w:p w14:paraId="54D3FB2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Spôsob odstúpenia od zmluvy sa riadi ustanoveniami § 345 a </w:t>
      </w:r>
      <w:proofErr w:type="spellStart"/>
      <w:r w:rsidRPr="00C44969">
        <w:t>nasl</w:t>
      </w:r>
      <w:proofErr w:type="spellEnd"/>
      <w:r w:rsidRPr="00C44969">
        <w:t xml:space="preserve">. zák. č. 513/1991 Zb. Obchodný zákonník v znení neskorších predpisov, ak v tejto zmluve nie je dohodnuté niečo iné.  </w:t>
      </w:r>
    </w:p>
    <w:p w14:paraId="63568BB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 </w:t>
      </w:r>
    </w:p>
    <w:p w14:paraId="0A3BAE93"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Zmluvné strany označujú za podstatné porušenie zmluvy najmä porušenie nasledujúcich zmluvných povinností: </w:t>
      </w:r>
    </w:p>
    <w:p w14:paraId="2EA4F9DF" w14:textId="77777777" w:rsidR="00B50126" w:rsidRPr="00C44969" w:rsidRDefault="00411E1F" w:rsidP="00561A79">
      <w:pPr>
        <w:numPr>
          <w:ilvl w:val="0"/>
          <w:numId w:val="13"/>
        </w:numPr>
        <w:spacing w:after="0" w:line="240" w:lineRule="atLeast"/>
        <w:ind w:left="1134" w:right="11" w:hanging="566"/>
      </w:pPr>
      <w:r w:rsidRPr="00C44969">
        <w:t xml:space="preserve">nedodanie tovaru predávajúcim v zmysle dohodnutých podmienok riadne a včas a v kvalite podľa dohodnutých podmienok o viac ako 30 dní, </w:t>
      </w:r>
    </w:p>
    <w:p w14:paraId="0A12A9E5" w14:textId="77777777" w:rsidR="00B50126" w:rsidRPr="00C44969" w:rsidRDefault="00411E1F" w:rsidP="00561A79">
      <w:pPr>
        <w:numPr>
          <w:ilvl w:val="0"/>
          <w:numId w:val="13"/>
        </w:numPr>
        <w:spacing w:after="0" w:line="240" w:lineRule="atLeast"/>
        <w:ind w:left="1134" w:right="11" w:hanging="566"/>
      </w:pPr>
      <w:r w:rsidRPr="00C44969">
        <w:t xml:space="preserve">nedodanie dokladov preukazujúcich splnenie požiadaviek na užívanie tovaru v zmysle Článku 2, bodu 2.6, odsek (ii) zmluvy ani v dodatočnej lehote, stanovenej kupujúcim v zmysle Článku 2, bodu </w:t>
      </w:r>
    </w:p>
    <w:p w14:paraId="090C6D6B" w14:textId="77777777" w:rsidR="00B50126" w:rsidRPr="00C44969" w:rsidRDefault="00411E1F" w:rsidP="00561A79">
      <w:pPr>
        <w:spacing w:after="0" w:line="240" w:lineRule="atLeast"/>
        <w:ind w:left="1134" w:right="11" w:firstLine="0"/>
      </w:pPr>
      <w:r w:rsidRPr="00C44969">
        <w:t xml:space="preserve">2.7 zmluvy, </w:t>
      </w:r>
    </w:p>
    <w:p w14:paraId="3CCE5054" w14:textId="77777777" w:rsidR="00B50126" w:rsidRPr="00C44969" w:rsidRDefault="00411E1F" w:rsidP="00561A79">
      <w:pPr>
        <w:numPr>
          <w:ilvl w:val="0"/>
          <w:numId w:val="13"/>
        </w:numPr>
        <w:spacing w:after="0" w:line="240" w:lineRule="atLeast"/>
        <w:ind w:left="1134" w:right="11" w:hanging="566"/>
      </w:pPr>
      <w:r w:rsidRPr="00C44969">
        <w:t xml:space="preserve">neodstránenie vád tovaru predávajúcim za podmienok uvedených v tejto zmluve ani v nato poskytnutej dodatočnej lehote. </w:t>
      </w:r>
    </w:p>
    <w:p w14:paraId="51EC71AB" w14:textId="77777777" w:rsidR="004F67A9" w:rsidRPr="00C44969" w:rsidRDefault="00411E1F" w:rsidP="00561A79">
      <w:pPr>
        <w:spacing w:before="240" w:after="0" w:line="240" w:lineRule="atLeast"/>
        <w:ind w:left="0" w:right="0" w:firstLine="0"/>
        <w:jc w:val="center"/>
        <w:rPr>
          <w:b/>
        </w:rPr>
      </w:pPr>
      <w:r w:rsidRPr="00C44969">
        <w:rPr>
          <w:b/>
        </w:rPr>
        <w:t xml:space="preserve">Článok 9 </w:t>
      </w:r>
    </w:p>
    <w:p w14:paraId="76D18E13" w14:textId="77777777" w:rsidR="00B50126" w:rsidRPr="00C44969" w:rsidRDefault="00411E1F" w:rsidP="00561A79">
      <w:pPr>
        <w:spacing w:after="120" w:line="240" w:lineRule="atLeast"/>
        <w:ind w:left="0" w:right="0" w:hanging="11"/>
        <w:jc w:val="center"/>
        <w:rPr>
          <w:b/>
        </w:rPr>
      </w:pPr>
      <w:r w:rsidRPr="00C44969">
        <w:rPr>
          <w:b/>
        </w:rPr>
        <w:t xml:space="preserve">Subdodávky </w:t>
      </w:r>
    </w:p>
    <w:p w14:paraId="604470C0"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3CA66DB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 </w:t>
      </w:r>
    </w:p>
    <w:p w14:paraId="57CBB18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za subdodávateľa považuje osobu podľa § 2 ods. 5 písm. e) Zákona o verejnom obstarávaní a osobu podľa § 2 ods. 1 písm. a) bod 7 zákona č. 315/2016 </w:t>
      </w:r>
      <w:proofErr w:type="spellStart"/>
      <w:r w:rsidRPr="00C44969">
        <w:t>Z.z</w:t>
      </w:r>
      <w:proofErr w:type="spellEnd"/>
      <w:r w:rsidRPr="00C44969">
        <w:t xml:space="preserve"> o registri partnerov verejného sektora. Kupujúci  vyžaduje od subdodávateľov, aby najneskôr v čase oznámenia preukázali oprávnenosť realizovať dané plnenie predmetu zmluvy. </w:t>
      </w:r>
    </w:p>
    <w:p w14:paraId="3C66CD7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C44969">
        <w:t>Z.z</w:t>
      </w:r>
      <w:proofErr w:type="spellEnd"/>
      <w:r w:rsidRPr="00C44969">
        <w:t xml:space="preserve">. o registri partnerov verejného sektora a o zmene a doplnení niektorých zákonov v znení neskorších predpisov. </w:t>
      </w:r>
    </w:p>
    <w:p w14:paraId="4EE5B3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 </w:t>
      </w:r>
    </w:p>
    <w:p w14:paraId="5D133C4F"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V prípade, ak dôjde počas plnenia k zmene subdodávateľa oproti pôvodnému zoznamu alebo potrebe plnenia prostredníctvom nového subdodávateľa, je predávajúci povinný predložiť oprávnenej osobe kupujúceho do desiatich</w:t>
      </w:r>
      <w:r w:rsidR="004F67A9" w:rsidRPr="00C44969">
        <w:t xml:space="preserve"> </w:t>
      </w:r>
      <w:r w:rsidRPr="00C44969">
        <w:t xml:space="preserve">(10) pracovných dní odo dňa, kedy sa o tejto skutočnosti dozvie, žiadosť o doplnenie / zmenu subdodávateľa. </w:t>
      </w:r>
    </w:p>
    <w:p w14:paraId="45FD983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C44969">
        <w:t>Z.z</w:t>
      </w:r>
      <w:proofErr w:type="spellEnd"/>
      <w:r w:rsidRPr="00C44969">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2CC43C1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 </w:t>
      </w:r>
    </w:p>
    <w:p w14:paraId="7F41D8E0" w14:textId="40DD769E" w:rsidR="00B50126" w:rsidRPr="00C44969" w:rsidRDefault="004E05FA" w:rsidP="00561A79">
      <w:pPr>
        <w:pStyle w:val="Odsekzoznamu"/>
        <w:numPr>
          <w:ilvl w:val="1"/>
          <w:numId w:val="20"/>
        </w:numPr>
        <w:spacing w:before="120" w:after="120" w:line="240" w:lineRule="atLeast"/>
        <w:ind w:left="567" w:right="6" w:hanging="567"/>
        <w:contextualSpacing w:val="0"/>
      </w:pPr>
      <w:r w:rsidRPr="003D4D7B">
        <w:rPr>
          <w:szCs w:val="18"/>
        </w:rPr>
        <w:t xml:space="preserve">Zmluvné strany sa výslovne dohodli, že zoznam známych subdodávateľov </w:t>
      </w:r>
      <w:r>
        <w:rPr>
          <w:szCs w:val="18"/>
        </w:rPr>
        <w:t>tvorí</w:t>
      </w:r>
      <w:r w:rsidRPr="003D4D7B">
        <w:rPr>
          <w:szCs w:val="18"/>
        </w:rPr>
        <w:t xml:space="preserve">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w:t>
      </w:r>
      <w:r w:rsidR="00411E1F" w:rsidRPr="00C44969">
        <w:t xml:space="preserve">.  </w:t>
      </w:r>
    </w:p>
    <w:p w14:paraId="1C2A15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 </w:t>
      </w:r>
    </w:p>
    <w:p w14:paraId="1578F09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za škodu sa v takom prípade považuje najmä výška sumy, ktorú bude kupujúci povinný z poskytnutého grantu vrátiť. </w:t>
      </w:r>
    </w:p>
    <w:p w14:paraId="5BB2E91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w:t>
      </w:r>
      <w:r w:rsidR="00FF37D1" w:rsidRPr="00C44969">
        <w:t>ý z poskytnutého grantu vrátiť.</w:t>
      </w:r>
    </w:p>
    <w:p w14:paraId="79A5B49B" w14:textId="77777777" w:rsidR="004F67A9" w:rsidRPr="00C44969" w:rsidRDefault="00411E1F" w:rsidP="00561A79">
      <w:pPr>
        <w:spacing w:before="240" w:after="0" w:line="240" w:lineRule="atLeast"/>
        <w:ind w:left="0" w:right="0" w:firstLine="0"/>
        <w:jc w:val="center"/>
        <w:rPr>
          <w:b/>
        </w:rPr>
      </w:pPr>
      <w:r w:rsidRPr="00C44969">
        <w:rPr>
          <w:b/>
        </w:rPr>
        <w:t xml:space="preserve">Článok 10 </w:t>
      </w:r>
    </w:p>
    <w:p w14:paraId="650E8B8D" w14:textId="77777777" w:rsidR="00B50126" w:rsidRPr="00C44969" w:rsidRDefault="00411E1F" w:rsidP="00561A79">
      <w:pPr>
        <w:spacing w:after="120" w:line="240" w:lineRule="atLeast"/>
        <w:ind w:left="0" w:right="0" w:hanging="11"/>
        <w:jc w:val="center"/>
        <w:rPr>
          <w:b/>
        </w:rPr>
      </w:pPr>
      <w:r w:rsidRPr="00C44969">
        <w:rPr>
          <w:b/>
        </w:rPr>
        <w:t xml:space="preserve">Osobitné ustanovenia </w:t>
      </w:r>
    </w:p>
    <w:p w14:paraId="7A0C9A21"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5081D22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zaväzujú oznámiť si navzájom akékoľvek zmeny údajov dôležitých pre bezproblémové plnenie zmluvy, a to najmä údajov uvedených v úvode tejto zmluvy.  </w:t>
      </w:r>
    </w:p>
    <w:p w14:paraId="1F673CC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Počas pla</w:t>
      </w:r>
      <w:r w:rsidR="004F67A9" w:rsidRPr="00C44969">
        <w:t>t</w:t>
      </w:r>
      <w:r w:rsidRPr="00C44969">
        <w:t xml:space="preserve">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5693F47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v súlade s § 525 ods. 2 zák. č. 40/1964 Zb. Občiansky zákonník, v znení neskorších predpisov dohodli, že pohľadávku, ktorá vznikne z tohto zmluvného vzťahu predávajúcemu ako veriteľovi, predávajúci nepostúpi tretej osobe. </w:t>
      </w:r>
    </w:p>
    <w:p w14:paraId="05154B7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že:  </w:t>
      </w:r>
    </w:p>
    <w:p w14:paraId="1CFD322F" w14:textId="77777777" w:rsidR="00B50126" w:rsidRPr="00C44969" w:rsidRDefault="00411E1F" w:rsidP="00561A79">
      <w:pPr>
        <w:numPr>
          <w:ilvl w:val="0"/>
          <w:numId w:val="14"/>
        </w:numPr>
        <w:spacing w:after="0" w:line="240" w:lineRule="atLeast"/>
        <w:ind w:left="1134" w:right="13" w:hanging="567"/>
      </w:pPr>
      <w:r w:rsidRPr="00C44969">
        <w:t xml:space="preserve">nevyužije akékoľvek informácie, ktoré zistí alebo s prihliadnutím na okolnosti by  mohol zistiť pri plnení predmetu tejto zmluvy vo svoj prospech, ani v prospech tretích osôb, počas trvania tohto zmluvného vzťahu, a ani po ukončení platnosti tejto zmluvy, </w:t>
      </w:r>
    </w:p>
    <w:p w14:paraId="387AE4A8" w14:textId="77777777" w:rsidR="00B50126" w:rsidRPr="00C44969" w:rsidRDefault="00411E1F" w:rsidP="00561A79">
      <w:pPr>
        <w:numPr>
          <w:ilvl w:val="0"/>
          <w:numId w:val="14"/>
        </w:numPr>
        <w:spacing w:after="0" w:line="240" w:lineRule="atLeast"/>
        <w:ind w:left="1134" w:right="0" w:hanging="567"/>
        <w:jc w:val="left"/>
      </w:pPr>
      <w:r w:rsidRPr="00C44969">
        <w:t xml:space="preserve">informácie a podklady poskytnuté kupujúcim alebo tretími osobami pre plnenie predmetu tejto zmluvy nepoužije na iný účel ako je plnenie tejto zmluvy.  </w:t>
      </w:r>
    </w:p>
    <w:p w14:paraId="5DA2C1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povinný uchovávať dokumentáciu, doklady a dokumenty súvisiace so zadávaním a zadaním  danej zákazky a s dodaním tovaru v lehotách podľa platných predpisov. </w:t>
      </w:r>
    </w:p>
    <w:p w14:paraId="47EABA4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uchovávať účtovné doklady a inú súvisiacu dokumentáciu, doklady a dokumenty  súvisiace s plnením predmetu tejto zmluvy 10 rokov od ich úhrady. </w:t>
      </w:r>
    </w:p>
    <w:p w14:paraId="761830FA" w14:textId="77777777" w:rsidR="006E4923" w:rsidRPr="0074695A" w:rsidRDefault="006E4923" w:rsidP="0074695A">
      <w:pPr>
        <w:pStyle w:val="Zkladntext1"/>
        <w:numPr>
          <w:ilvl w:val="0"/>
          <w:numId w:val="24"/>
        </w:numPr>
        <w:shd w:val="clear" w:color="auto" w:fill="auto"/>
        <w:tabs>
          <w:tab w:val="left" w:pos="557"/>
        </w:tabs>
        <w:spacing w:after="0"/>
        <w:ind w:left="567" w:hanging="567"/>
        <w:jc w:val="both"/>
        <w:rPr>
          <w:ins w:id="94" w:author="Rolíková Petra" w:date="2019-05-27T11:04:00Z"/>
          <w:sz w:val="18"/>
          <w:szCs w:val="18"/>
        </w:rPr>
      </w:pPr>
      <w:ins w:id="95" w:author="Rolíková Petra" w:date="2019-05-27T11:04:00Z">
        <w:r w:rsidRPr="0074695A">
          <w:rPr>
            <w:color w:val="000000"/>
            <w:sz w:val="18"/>
            <w:szCs w:val="18"/>
            <w:lang w:bidi="sk-SK"/>
          </w:rPr>
          <w:t xml:space="preserve">Predávajúci je povinný strpieť výkon kontroly/auditu súvisiaceho s dodávaným tovarom kedykoľvek počas platnosti a účinnosti Zmluvy o nenávratnom finančnom príspevku, a to oprávnenými osobami na výkon tejto </w:t>
        </w:r>
        <w:r w:rsidRPr="0074695A">
          <w:rPr>
            <w:color w:val="000000"/>
            <w:sz w:val="18"/>
            <w:szCs w:val="18"/>
            <w:lang w:bidi="sk-SK"/>
          </w:rPr>
          <w:lastRenderedPageBreak/>
          <w:t>kontroly/auditu a poskytnúť im všetku potrebnú súčinnosť.</w:t>
        </w:r>
      </w:ins>
    </w:p>
    <w:p w14:paraId="191BD81D" w14:textId="77777777" w:rsidR="006E4923" w:rsidRPr="0074695A" w:rsidRDefault="006E4923" w:rsidP="006E4923">
      <w:pPr>
        <w:pStyle w:val="Zkladntext1"/>
        <w:shd w:val="clear" w:color="auto" w:fill="auto"/>
        <w:spacing w:after="0"/>
        <w:ind w:firstLine="580"/>
        <w:jc w:val="both"/>
        <w:rPr>
          <w:ins w:id="96" w:author="Rolíková Petra" w:date="2019-05-27T11:04:00Z"/>
          <w:sz w:val="18"/>
          <w:szCs w:val="18"/>
        </w:rPr>
      </w:pPr>
      <w:ins w:id="97" w:author="Rolíková Petra" w:date="2019-05-27T11:04:00Z">
        <w:r w:rsidRPr="0074695A">
          <w:rPr>
            <w:color w:val="000000"/>
            <w:sz w:val="18"/>
            <w:szCs w:val="18"/>
            <w:lang w:bidi="sk-SK"/>
          </w:rPr>
          <w:t>Oprávnené osoby na výkon kontroly/auditu sú najmä:</w:t>
        </w:r>
      </w:ins>
    </w:p>
    <w:p w14:paraId="5C3E9C96" w14:textId="77777777" w:rsidR="006E4923" w:rsidRPr="0074695A" w:rsidRDefault="006E4923" w:rsidP="006E4923">
      <w:pPr>
        <w:pStyle w:val="Zkladntext1"/>
        <w:numPr>
          <w:ilvl w:val="0"/>
          <w:numId w:val="25"/>
        </w:numPr>
        <w:shd w:val="clear" w:color="auto" w:fill="auto"/>
        <w:tabs>
          <w:tab w:val="left" w:pos="942"/>
        </w:tabs>
        <w:spacing w:after="0"/>
        <w:ind w:firstLine="580"/>
        <w:jc w:val="both"/>
        <w:rPr>
          <w:ins w:id="98" w:author="Rolíková Petra" w:date="2019-05-27T11:04:00Z"/>
          <w:sz w:val="18"/>
          <w:szCs w:val="18"/>
        </w:rPr>
      </w:pPr>
      <w:ins w:id="99" w:author="Rolíková Petra" w:date="2019-05-27T11:04:00Z">
        <w:r w:rsidRPr="0074695A">
          <w:rPr>
            <w:color w:val="000000"/>
            <w:sz w:val="18"/>
            <w:szCs w:val="18"/>
            <w:lang w:bidi="sk-SK"/>
          </w:rPr>
          <w:t>Ministerstvo pôdohospodárstva a rozvoja vidieka Slovenskej republiky a ním poverené osoby,</w:t>
        </w:r>
      </w:ins>
    </w:p>
    <w:p w14:paraId="690A0E57" w14:textId="77777777" w:rsidR="006E4923" w:rsidRPr="0074695A" w:rsidRDefault="006E4923" w:rsidP="006E4923">
      <w:pPr>
        <w:pStyle w:val="Zkladntext1"/>
        <w:numPr>
          <w:ilvl w:val="0"/>
          <w:numId w:val="25"/>
        </w:numPr>
        <w:shd w:val="clear" w:color="auto" w:fill="auto"/>
        <w:tabs>
          <w:tab w:val="left" w:pos="942"/>
        </w:tabs>
        <w:spacing w:after="0"/>
        <w:ind w:firstLine="580"/>
        <w:jc w:val="both"/>
        <w:rPr>
          <w:ins w:id="100" w:author="Rolíková Petra" w:date="2019-05-27T11:04:00Z"/>
          <w:sz w:val="18"/>
          <w:szCs w:val="18"/>
        </w:rPr>
      </w:pPr>
      <w:ins w:id="101" w:author="Rolíková Petra" w:date="2019-05-27T11:04:00Z">
        <w:r w:rsidRPr="0074695A">
          <w:rPr>
            <w:color w:val="000000"/>
            <w:sz w:val="18"/>
            <w:szCs w:val="18"/>
            <w:lang w:bidi="sk-SK"/>
          </w:rPr>
          <w:t>Ministerstvo financií Slovenskej republiky a ním poverené osoby,</w:t>
        </w:r>
      </w:ins>
    </w:p>
    <w:p w14:paraId="41D5165E" w14:textId="77777777" w:rsidR="006E4923" w:rsidRPr="0074695A" w:rsidRDefault="006E4923" w:rsidP="006E4923">
      <w:pPr>
        <w:pStyle w:val="Zkladntext1"/>
        <w:numPr>
          <w:ilvl w:val="0"/>
          <w:numId w:val="25"/>
        </w:numPr>
        <w:shd w:val="clear" w:color="auto" w:fill="auto"/>
        <w:tabs>
          <w:tab w:val="left" w:pos="942"/>
        </w:tabs>
        <w:spacing w:after="0"/>
        <w:ind w:firstLine="580"/>
        <w:jc w:val="both"/>
        <w:rPr>
          <w:ins w:id="102" w:author="Rolíková Petra" w:date="2019-05-27T11:04:00Z"/>
          <w:sz w:val="18"/>
          <w:szCs w:val="18"/>
        </w:rPr>
      </w:pPr>
      <w:ins w:id="103" w:author="Rolíková Petra" w:date="2019-05-27T11:04:00Z">
        <w:r w:rsidRPr="0074695A">
          <w:rPr>
            <w:color w:val="000000"/>
            <w:sz w:val="18"/>
            <w:szCs w:val="18"/>
            <w:lang w:bidi="sk-SK"/>
          </w:rPr>
          <w:t>Úrad vládneho auditu,</w:t>
        </w:r>
      </w:ins>
    </w:p>
    <w:p w14:paraId="26C7EA2B" w14:textId="77777777" w:rsidR="006E4923" w:rsidRPr="0074695A" w:rsidRDefault="006E4923" w:rsidP="006E4923">
      <w:pPr>
        <w:pStyle w:val="Zkladntext1"/>
        <w:numPr>
          <w:ilvl w:val="0"/>
          <w:numId w:val="25"/>
        </w:numPr>
        <w:shd w:val="clear" w:color="auto" w:fill="auto"/>
        <w:tabs>
          <w:tab w:val="left" w:pos="942"/>
        </w:tabs>
        <w:spacing w:after="0"/>
        <w:ind w:firstLine="580"/>
        <w:jc w:val="both"/>
        <w:rPr>
          <w:ins w:id="104" w:author="Rolíková Petra" w:date="2019-05-27T11:04:00Z"/>
          <w:sz w:val="18"/>
          <w:szCs w:val="18"/>
        </w:rPr>
      </w:pPr>
      <w:ins w:id="105" w:author="Rolíková Petra" w:date="2019-05-27T11:04:00Z">
        <w:r w:rsidRPr="0074695A">
          <w:rPr>
            <w:color w:val="000000"/>
            <w:sz w:val="18"/>
            <w:szCs w:val="18"/>
            <w:lang w:bidi="sk-SK"/>
          </w:rPr>
          <w:t>Protimonopolný úrad Slovenskej republiky,</w:t>
        </w:r>
      </w:ins>
    </w:p>
    <w:p w14:paraId="5E6F3B2D" w14:textId="77777777" w:rsidR="006E4923" w:rsidRPr="0074695A" w:rsidRDefault="006E4923" w:rsidP="006E4923">
      <w:pPr>
        <w:pStyle w:val="Zkladntext1"/>
        <w:numPr>
          <w:ilvl w:val="0"/>
          <w:numId w:val="25"/>
        </w:numPr>
        <w:shd w:val="clear" w:color="auto" w:fill="auto"/>
        <w:tabs>
          <w:tab w:val="left" w:pos="942"/>
        </w:tabs>
        <w:spacing w:after="0"/>
        <w:ind w:firstLine="580"/>
        <w:jc w:val="both"/>
        <w:rPr>
          <w:ins w:id="106" w:author="Rolíková Petra" w:date="2019-05-27T11:04:00Z"/>
          <w:sz w:val="18"/>
          <w:szCs w:val="18"/>
        </w:rPr>
      </w:pPr>
      <w:ins w:id="107" w:author="Rolíková Petra" w:date="2019-05-27T11:04:00Z">
        <w:r w:rsidRPr="0074695A">
          <w:rPr>
            <w:color w:val="000000"/>
            <w:sz w:val="18"/>
            <w:szCs w:val="18"/>
            <w:lang w:bidi="sk-SK"/>
          </w:rPr>
          <w:t>Kontrolné orgány Európskej únie,</w:t>
        </w:r>
      </w:ins>
    </w:p>
    <w:p w14:paraId="6C3E1918" w14:textId="77777777" w:rsidR="006E4923" w:rsidRPr="0074695A" w:rsidRDefault="006E4923" w:rsidP="006E4923">
      <w:pPr>
        <w:pStyle w:val="Zkladntext1"/>
        <w:numPr>
          <w:ilvl w:val="0"/>
          <w:numId w:val="25"/>
        </w:numPr>
        <w:shd w:val="clear" w:color="auto" w:fill="auto"/>
        <w:tabs>
          <w:tab w:val="left" w:pos="942"/>
        </w:tabs>
        <w:spacing w:after="0"/>
        <w:ind w:firstLine="580"/>
        <w:jc w:val="both"/>
        <w:rPr>
          <w:ins w:id="108" w:author="Rolíková Petra" w:date="2019-05-27T11:04:00Z"/>
          <w:sz w:val="18"/>
          <w:szCs w:val="18"/>
        </w:rPr>
      </w:pPr>
      <w:ins w:id="109" w:author="Rolíková Petra" w:date="2019-05-27T11:04:00Z">
        <w:r w:rsidRPr="0074695A">
          <w:rPr>
            <w:color w:val="000000"/>
            <w:sz w:val="18"/>
            <w:szCs w:val="18"/>
            <w:lang w:bidi="sk-SK"/>
          </w:rPr>
          <w:t>Výbor pre vnútorný audit a vládny audit;</w:t>
        </w:r>
      </w:ins>
    </w:p>
    <w:p w14:paraId="25558F34" w14:textId="77777777" w:rsidR="006E4923" w:rsidRPr="0074695A" w:rsidRDefault="006E4923" w:rsidP="006E4923">
      <w:pPr>
        <w:pStyle w:val="Zkladntext1"/>
        <w:numPr>
          <w:ilvl w:val="0"/>
          <w:numId w:val="25"/>
        </w:numPr>
        <w:shd w:val="clear" w:color="auto" w:fill="auto"/>
        <w:tabs>
          <w:tab w:val="left" w:pos="942"/>
        </w:tabs>
        <w:spacing w:after="0"/>
        <w:ind w:firstLine="580"/>
        <w:jc w:val="both"/>
        <w:rPr>
          <w:ins w:id="110" w:author="Rolíková Petra" w:date="2019-05-27T11:04:00Z"/>
          <w:sz w:val="18"/>
          <w:szCs w:val="18"/>
        </w:rPr>
      </w:pPr>
      <w:ins w:id="111" w:author="Rolíková Petra" w:date="2019-05-27T11:04:00Z">
        <w:r w:rsidRPr="0074695A">
          <w:rPr>
            <w:color w:val="000000"/>
            <w:sz w:val="18"/>
            <w:szCs w:val="18"/>
            <w:lang w:bidi="sk-SK"/>
          </w:rPr>
          <w:t>Najvyšší kontrolný úrad Slovenskej republiky;</w:t>
        </w:r>
      </w:ins>
    </w:p>
    <w:p w14:paraId="5E637D81" w14:textId="77777777" w:rsidR="006E4923" w:rsidRPr="0074695A" w:rsidRDefault="006E4923" w:rsidP="006E4923">
      <w:pPr>
        <w:pStyle w:val="Zkladntext1"/>
        <w:numPr>
          <w:ilvl w:val="0"/>
          <w:numId w:val="25"/>
        </w:numPr>
        <w:shd w:val="clear" w:color="auto" w:fill="auto"/>
        <w:tabs>
          <w:tab w:val="left" w:pos="942"/>
        </w:tabs>
        <w:spacing w:after="200"/>
        <w:ind w:firstLine="580"/>
        <w:jc w:val="both"/>
        <w:rPr>
          <w:ins w:id="112" w:author="Rolíková Petra" w:date="2019-05-27T11:04:00Z"/>
          <w:sz w:val="18"/>
          <w:szCs w:val="18"/>
        </w:rPr>
      </w:pPr>
      <w:ins w:id="113" w:author="Rolíková Petra" w:date="2019-05-27T11:04:00Z">
        <w:r w:rsidRPr="0074695A">
          <w:rPr>
            <w:color w:val="000000"/>
            <w:sz w:val="18"/>
            <w:szCs w:val="18"/>
            <w:lang w:bidi="sk-SK"/>
          </w:rPr>
          <w:t>Splnomocnení zástupcovia Európskej Komisie a Európskeho dvora audítorov.</w:t>
        </w:r>
      </w:ins>
    </w:p>
    <w:p w14:paraId="12F8A3D0" w14:textId="25371A0D" w:rsidR="00B50126" w:rsidRPr="0074695A" w:rsidDel="006E4923" w:rsidRDefault="00411E1F" w:rsidP="0074695A">
      <w:pPr>
        <w:pStyle w:val="Odsekzoznamu"/>
        <w:numPr>
          <w:ilvl w:val="1"/>
          <w:numId w:val="26"/>
        </w:numPr>
        <w:ind w:left="790" w:hanging="790"/>
        <w:rPr>
          <w:del w:id="114" w:author="Rolíková Petra" w:date="2019-05-27T11:04:00Z"/>
          <w:szCs w:val="18"/>
        </w:rPr>
      </w:pPr>
      <w:del w:id="115" w:author="Rolíková Petra" w:date="2019-05-27T11:04:00Z">
        <w:r w:rsidRPr="0074695A" w:rsidDel="006E4923">
          <w:rPr>
            <w:szCs w:val="18"/>
          </w:rPr>
          <w:delTex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delText>
        </w:r>
      </w:del>
    </w:p>
    <w:p w14:paraId="11FD3468" w14:textId="77777777" w:rsidR="00B50126" w:rsidRPr="00C44969" w:rsidRDefault="00411E1F" w:rsidP="0074695A">
      <w:pPr>
        <w:pStyle w:val="Odsekzoznamu"/>
        <w:numPr>
          <w:ilvl w:val="1"/>
          <w:numId w:val="26"/>
        </w:numPr>
        <w:ind w:left="790" w:right="3" w:hanging="790"/>
      </w:pPr>
      <w:r w:rsidRPr="006E4923">
        <w:t xml:space="preserve">V prípade, ak predávajúci  pri  realizácii  predmetu zmluvy  príde  do styku s osobnými údajmi,  je povinný v súlade so zákonom č. 122/2013 </w:t>
      </w:r>
      <w:proofErr w:type="spellStart"/>
      <w:r w:rsidRPr="006E4923">
        <w:t>Z.z</w:t>
      </w:r>
      <w:proofErr w:type="spellEnd"/>
      <w:r w:rsidRPr="006E4923">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w:t>
      </w:r>
      <w:r w:rsidRPr="00C44969">
        <w:t xml:space="preserve">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 </w:t>
      </w:r>
    </w:p>
    <w:p w14:paraId="23B87F2D" w14:textId="77777777" w:rsidR="006E4923" w:rsidRDefault="00411E1F" w:rsidP="00561A79">
      <w:pPr>
        <w:spacing w:before="240" w:after="0" w:line="240" w:lineRule="atLeast"/>
        <w:ind w:left="0" w:right="0" w:firstLine="0"/>
        <w:jc w:val="center"/>
        <w:rPr>
          <w:b/>
        </w:rPr>
      </w:pPr>
      <w:r w:rsidRPr="00C44969">
        <w:rPr>
          <w:b/>
        </w:rPr>
        <w:t xml:space="preserve"> </w:t>
      </w:r>
    </w:p>
    <w:p w14:paraId="56BB1329" w14:textId="77777777" w:rsidR="006E4923" w:rsidRDefault="006E4923" w:rsidP="00561A79">
      <w:pPr>
        <w:spacing w:before="240" w:after="0" w:line="240" w:lineRule="atLeast"/>
        <w:ind w:left="0" w:right="0" w:firstLine="0"/>
        <w:jc w:val="center"/>
        <w:rPr>
          <w:b/>
        </w:rPr>
      </w:pPr>
    </w:p>
    <w:p w14:paraId="39D045FC" w14:textId="77F3957F" w:rsidR="00FF37D1" w:rsidRPr="00C44969" w:rsidRDefault="00411E1F" w:rsidP="00561A79">
      <w:pPr>
        <w:spacing w:before="240" w:after="0" w:line="240" w:lineRule="atLeast"/>
        <w:ind w:left="0" w:right="0" w:firstLine="0"/>
        <w:jc w:val="center"/>
        <w:rPr>
          <w:b/>
        </w:rPr>
      </w:pPr>
      <w:r w:rsidRPr="00C44969">
        <w:rPr>
          <w:b/>
        </w:rPr>
        <w:t xml:space="preserve">Článok 11 </w:t>
      </w:r>
    </w:p>
    <w:p w14:paraId="0619A3FA" w14:textId="77777777" w:rsidR="00B50126" w:rsidRPr="000C2D3C" w:rsidRDefault="00411E1F" w:rsidP="000C2D3C">
      <w:pPr>
        <w:spacing w:after="120" w:line="240" w:lineRule="atLeast"/>
        <w:ind w:left="0" w:right="0" w:hanging="11"/>
        <w:jc w:val="center"/>
        <w:rPr>
          <w:b/>
        </w:rPr>
      </w:pPr>
      <w:r w:rsidRPr="000C2D3C">
        <w:rPr>
          <w:b/>
        </w:rPr>
        <w:t xml:space="preserve">Záverečné ustanovenia </w:t>
      </w:r>
    </w:p>
    <w:p w14:paraId="405F10CD" w14:textId="77777777" w:rsidR="00894218" w:rsidRPr="00C44969" w:rsidRDefault="00894218" w:rsidP="0074695A">
      <w:pPr>
        <w:pStyle w:val="Odsekzoznamu"/>
        <w:numPr>
          <w:ilvl w:val="0"/>
          <w:numId w:val="26"/>
        </w:numPr>
        <w:spacing w:before="120" w:after="120" w:line="240" w:lineRule="atLeast"/>
        <w:ind w:right="6"/>
        <w:contextualSpacing w:val="0"/>
        <w:rPr>
          <w:vanish/>
        </w:rPr>
      </w:pPr>
    </w:p>
    <w:p w14:paraId="1A146F5A" w14:textId="77777777" w:rsidR="00B50126" w:rsidRPr="00C44969" w:rsidRDefault="00411E1F" w:rsidP="0074695A">
      <w:pPr>
        <w:pStyle w:val="Odsekzoznamu"/>
        <w:numPr>
          <w:ilvl w:val="1"/>
          <w:numId w:val="27"/>
        </w:numPr>
        <w:spacing w:before="120" w:after="120" w:line="240" w:lineRule="atLeast"/>
        <w:ind w:left="567" w:right="6" w:hanging="567"/>
        <w:contextualSpacing w:val="0"/>
      </w:pPr>
      <w:r w:rsidRPr="00C44969">
        <w:t xml:space="preserve">Meniť a dopĺňať túto zmluvu je možné len na základe dohody oboch zmluvných strán a to vo forme písomného dodatku k tejto zmluve. Dodatok k tejto zmluve nesmie byť uzatvorený v rozpore so Zákonom o verejnom obstarávaní.  11.2 Právne vzťahy neupravené touto zmluvou sa riadia najmä príslušnými ustanoveniami zák. č. 513/1991 Zb. Obchodný zákonník v znení neskorších predpisov a súvisiacich platných právnych predpisov Slovenskej republiky. </w:t>
      </w:r>
    </w:p>
    <w:p w14:paraId="1D00923C" w14:textId="77777777" w:rsidR="00B50126" w:rsidRPr="00C44969" w:rsidRDefault="00411E1F" w:rsidP="0074695A">
      <w:pPr>
        <w:pStyle w:val="Odsekzoznamu"/>
        <w:numPr>
          <w:ilvl w:val="1"/>
          <w:numId w:val="27"/>
        </w:numPr>
        <w:spacing w:before="120" w:after="120" w:line="240" w:lineRule="atLeast"/>
        <w:ind w:left="567" w:right="6" w:hanging="567"/>
        <w:contextualSpacing w:val="0"/>
      </w:pPr>
      <w:r w:rsidRPr="00C44969">
        <w:t xml:space="preserve">Zmluva je vyhotovená v šiestich vyhotoveniach, štyri originálne vyhotovenia pre Kupujúceho a dve originálneho vyhotovenia pre Predávajúceho. </w:t>
      </w:r>
    </w:p>
    <w:p w14:paraId="39F6C6AA" w14:textId="77777777" w:rsidR="00B50126" w:rsidRPr="00C44969" w:rsidRDefault="00411E1F" w:rsidP="0074695A">
      <w:pPr>
        <w:pStyle w:val="Odsekzoznamu"/>
        <w:numPr>
          <w:ilvl w:val="1"/>
          <w:numId w:val="27"/>
        </w:numPr>
        <w:spacing w:before="120" w:after="60" w:line="240" w:lineRule="atLeast"/>
        <w:ind w:left="567" w:right="6" w:hanging="567"/>
        <w:contextualSpacing w:val="0"/>
      </w:pPr>
      <w:r w:rsidRPr="00C44969">
        <w:t xml:space="preserve">Nedeliteľnou súčasťou zmluvy sú prílohy: </w:t>
      </w:r>
    </w:p>
    <w:p w14:paraId="4B302A72" w14:textId="77777777" w:rsidR="00B50126" w:rsidRPr="00C44969" w:rsidRDefault="00411E1F" w:rsidP="00561A79">
      <w:pPr>
        <w:numPr>
          <w:ilvl w:val="0"/>
          <w:numId w:val="16"/>
        </w:numPr>
        <w:spacing w:after="0" w:line="240" w:lineRule="atLeast"/>
        <w:ind w:left="1134" w:right="11" w:hanging="567"/>
      </w:pPr>
      <w:r w:rsidRPr="00C44969">
        <w:t xml:space="preserve">Príloha č. 1 -  Špecifikácia predmetu zákazky </w:t>
      </w:r>
      <w:r w:rsidRPr="00C44969">
        <w:rPr>
          <w:i/>
          <w:vertAlign w:val="superscript"/>
        </w:rPr>
        <w:footnoteReference w:id="4"/>
      </w:r>
      <w:r w:rsidRPr="00C44969">
        <w:t xml:space="preserve"> </w:t>
      </w:r>
    </w:p>
    <w:p w14:paraId="11D92438" w14:textId="77777777" w:rsidR="00B50126" w:rsidRPr="00C44969" w:rsidRDefault="00411E1F" w:rsidP="00561A79">
      <w:pPr>
        <w:numPr>
          <w:ilvl w:val="0"/>
          <w:numId w:val="16"/>
        </w:numPr>
        <w:spacing w:after="0" w:line="240" w:lineRule="atLeast"/>
        <w:ind w:left="1134" w:right="11" w:hanging="567"/>
      </w:pPr>
      <w:r w:rsidRPr="00C44969">
        <w:t>Príloha č. 2 -  Kalkulácia ceny a návrh na plnenie kritéria na vyhodnotenie ponúk</w:t>
      </w:r>
      <w:r w:rsidRPr="00C44969">
        <w:rPr>
          <w:i/>
          <w:vertAlign w:val="superscript"/>
        </w:rPr>
        <w:footnoteReference w:id="5"/>
      </w:r>
      <w:r w:rsidRPr="00C44969">
        <w:t xml:space="preserve"> </w:t>
      </w:r>
    </w:p>
    <w:p w14:paraId="524F32C9" w14:textId="77777777" w:rsidR="00B50126" w:rsidRPr="00C44969" w:rsidRDefault="00411E1F" w:rsidP="00561A79">
      <w:pPr>
        <w:numPr>
          <w:ilvl w:val="0"/>
          <w:numId w:val="16"/>
        </w:numPr>
        <w:spacing w:after="0" w:line="240" w:lineRule="atLeast"/>
        <w:ind w:left="1134" w:right="11" w:hanging="567"/>
      </w:pPr>
      <w:r w:rsidRPr="00C44969">
        <w:t>Príloha č. 3 -  Zoznam známych  subdodávateľov</w:t>
      </w:r>
      <w:r w:rsidRPr="00C44969">
        <w:rPr>
          <w:i/>
        </w:rPr>
        <w:t>,</w:t>
      </w:r>
      <w:r w:rsidRPr="00C44969">
        <w:t xml:space="preserve"> </w:t>
      </w:r>
    </w:p>
    <w:p w14:paraId="435C3CEF" w14:textId="54A934FA" w:rsidR="00B50126" w:rsidRDefault="00411E1F" w:rsidP="00561A79">
      <w:pPr>
        <w:numPr>
          <w:ilvl w:val="0"/>
          <w:numId w:val="16"/>
        </w:numPr>
        <w:spacing w:after="0" w:line="240" w:lineRule="atLeast"/>
        <w:ind w:left="1134" w:right="11" w:hanging="567"/>
      </w:pPr>
      <w:r w:rsidRPr="00C44969">
        <w:t xml:space="preserve">Príloha č. 4 -  </w:t>
      </w:r>
      <w:r w:rsidR="007349EC">
        <w:t>Lehoty dodania tovaru</w:t>
      </w:r>
    </w:p>
    <w:p w14:paraId="1B7E896E" w14:textId="7A622EF6" w:rsidR="005C031D" w:rsidRPr="00C44969" w:rsidRDefault="005C031D" w:rsidP="007349EC">
      <w:pPr>
        <w:spacing w:after="0" w:line="240" w:lineRule="atLeast"/>
        <w:ind w:left="1134" w:right="11" w:firstLine="0"/>
      </w:pPr>
    </w:p>
    <w:p w14:paraId="449A7697" w14:textId="77777777" w:rsidR="00B50126" w:rsidRPr="00C44969" w:rsidRDefault="00411E1F" w:rsidP="0074695A">
      <w:pPr>
        <w:pStyle w:val="Odsekzoznamu"/>
        <w:numPr>
          <w:ilvl w:val="1"/>
          <w:numId w:val="27"/>
        </w:numPr>
        <w:spacing w:before="120" w:after="120" w:line="240" w:lineRule="atLeast"/>
        <w:ind w:left="567" w:right="6" w:hanging="567"/>
        <w:contextualSpacing w:val="0"/>
      </w:pPr>
      <w:r w:rsidRPr="00C44969">
        <w:t xml:space="preserve">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 </w:t>
      </w:r>
    </w:p>
    <w:p w14:paraId="74C4498E" w14:textId="77777777" w:rsidR="00B50126" w:rsidRPr="00C44969" w:rsidRDefault="00411E1F" w:rsidP="0074695A">
      <w:pPr>
        <w:pStyle w:val="Odsekzoznamu"/>
        <w:numPr>
          <w:ilvl w:val="1"/>
          <w:numId w:val="27"/>
        </w:numPr>
        <w:spacing w:before="120" w:after="120" w:line="240" w:lineRule="atLeast"/>
        <w:ind w:left="567" w:right="6" w:hanging="567"/>
        <w:contextualSpacing w:val="0"/>
      </w:pPr>
      <w:r w:rsidRPr="00C44969">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2946D076" w14:textId="77777777" w:rsidR="00B50126" w:rsidRPr="00C44969" w:rsidRDefault="00411E1F" w:rsidP="0074695A">
      <w:pPr>
        <w:pStyle w:val="Odsekzoznamu"/>
        <w:numPr>
          <w:ilvl w:val="1"/>
          <w:numId w:val="27"/>
        </w:numPr>
        <w:spacing w:before="120" w:after="120" w:line="240" w:lineRule="atLeast"/>
        <w:ind w:left="567" w:right="6" w:hanging="567"/>
        <w:contextualSpacing w:val="0"/>
      </w:pPr>
      <w:r w:rsidRPr="00C44969">
        <w:lastRenderedPageBreak/>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1CB80CB8" w14:textId="77777777" w:rsidR="00B50126" w:rsidRPr="00C44969" w:rsidRDefault="00411E1F" w:rsidP="0074695A">
      <w:pPr>
        <w:pStyle w:val="Odsekzoznamu"/>
        <w:numPr>
          <w:ilvl w:val="1"/>
          <w:numId w:val="27"/>
        </w:numPr>
        <w:spacing w:before="120" w:after="120" w:line="240" w:lineRule="atLeast"/>
        <w:ind w:left="567" w:right="6" w:hanging="567"/>
        <w:contextualSpacing w:val="0"/>
      </w:pPr>
      <w:r w:rsidRPr="00C44969">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5BCCBE1E" w14:textId="77777777" w:rsidR="00B50126" w:rsidRPr="00C44969" w:rsidRDefault="00411E1F" w:rsidP="00561A79">
      <w:pPr>
        <w:spacing w:after="14" w:line="240" w:lineRule="atLeast"/>
        <w:ind w:left="142" w:right="0" w:firstLine="0"/>
        <w:jc w:val="left"/>
      </w:pPr>
      <w:r w:rsidRPr="00C44969">
        <w:t xml:space="preserve"> </w:t>
      </w:r>
    </w:p>
    <w:p w14:paraId="58A6657B" w14:textId="77777777" w:rsidR="00B50126" w:rsidRPr="00C44969" w:rsidRDefault="00411E1F" w:rsidP="00561A79">
      <w:pPr>
        <w:tabs>
          <w:tab w:val="center" w:pos="3682"/>
          <w:tab w:val="center" w:pos="4390"/>
          <w:tab w:val="center" w:pos="6858"/>
        </w:tabs>
        <w:spacing w:line="240" w:lineRule="atLeast"/>
        <w:ind w:left="0" w:right="0" w:firstLine="0"/>
        <w:jc w:val="left"/>
      </w:pPr>
      <w:r w:rsidRPr="00C44969">
        <w:t xml:space="preserve">V </w:t>
      </w:r>
      <w:r w:rsidR="00894218" w:rsidRPr="00C44969">
        <w:t>.........................................</w:t>
      </w:r>
      <w:r w:rsidRPr="00C44969">
        <w:t xml:space="preserve">, dňa .................. </w:t>
      </w:r>
      <w:r w:rsidRPr="00C44969">
        <w:tab/>
        <w:t xml:space="preserve"> </w:t>
      </w:r>
      <w:r w:rsidRPr="00C44969">
        <w:tab/>
        <w:t xml:space="preserve"> </w:t>
      </w:r>
      <w:r w:rsidRPr="00C44969">
        <w:tab/>
        <w:t>V .........................................</w:t>
      </w:r>
      <w:r w:rsidR="00894218" w:rsidRPr="00C44969">
        <w:t>,</w:t>
      </w:r>
      <w:r w:rsidRPr="00C44969">
        <w:t xml:space="preserve"> dňa ..................  </w:t>
      </w:r>
    </w:p>
    <w:p w14:paraId="028FFEB2" w14:textId="77777777" w:rsidR="00B50126" w:rsidRPr="00C44969" w:rsidRDefault="00411E1F" w:rsidP="00561A79">
      <w:pPr>
        <w:spacing w:after="0" w:line="240" w:lineRule="atLeast"/>
        <w:ind w:left="142" w:right="0" w:firstLine="0"/>
        <w:jc w:val="left"/>
      </w:pPr>
      <w:r w:rsidRPr="00C44969">
        <w:t xml:space="preserve"> </w:t>
      </w:r>
    </w:p>
    <w:p w14:paraId="692AB26D" w14:textId="77777777" w:rsidR="00B50126" w:rsidRPr="00C44969" w:rsidRDefault="00411E1F" w:rsidP="00561A79">
      <w:pPr>
        <w:spacing w:after="11" w:line="240" w:lineRule="atLeast"/>
        <w:ind w:left="142" w:right="0" w:firstLine="0"/>
        <w:jc w:val="left"/>
      </w:pPr>
      <w:r w:rsidRPr="00C44969">
        <w:t xml:space="preserve"> </w:t>
      </w:r>
    </w:p>
    <w:p w14:paraId="260BEF8B" w14:textId="77777777" w:rsidR="00B50126" w:rsidRPr="00C44969" w:rsidRDefault="00411E1F" w:rsidP="00561A79">
      <w:pPr>
        <w:tabs>
          <w:tab w:val="center" w:pos="2266"/>
          <w:tab w:val="center" w:pos="2974"/>
          <w:tab w:val="center" w:pos="3682"/>
          <w:tab w:val="center" w:pos="4390"/>
          <w:tab w:val="center" w:pos="5869"/>
        </w:tabs>
        <w:spacing w:line="240" w:lineRule="atLeast"/>
        <w:ind w:left="0" w:right="0" w:firstLine="0"/>
        <w:jc w:val="left"/>
      </w:pPr>
      <w:r w:rsidRPr="00C44969">
        <w:t xml:space="preserve">Za kupujúceho :  </w:t>
      </w:r>
      <w:r w:rsidRPr="00C44969">
        <w:tab/>
        <w:t xml:space="preserve">  </w:t>
      </w:r>
      <w:r w:rsidRPr="00C44969">
        <w:tab/>
        <w:t xml:space="preserve"> </w:t>
      </w:r>
      <w:r w:rsidRPr="00C44969">
        <w:tab/>
        <w:t xml:space="preserve"> </w:t>
      </w:r>
      <w:r w:rsidRPr="00C44969">
        <w:tab/>
        <w:t xml:space="preserve"> </w:t>
      </w:r>
      <w:r w:rsidRPr="00C44969">
        <w:tab/>
        <w:t xml:space="preserve">Za predávajúceho :  </w:t>
      </w:r>
    </w:p>
    <w:p w14:paraId="32F18036" w14:textId="346BA126" w:rsidR="00B50126" w:rsidRPr="00C44969" w:rsidRDefault="007349EC" w:rsidP="00561A79">
      <w:pPr>
        <w:spacing w:after="4" w:line="240" w:lineRule="atLeast"/>
        <w:ind w:left="0" w:right="0" w:hanging="10"/>
      </w:pPr>
      <w:r>
        <w:rPr>
          <w:b/>
        </w:rPr>
        <w:t xml:space="preserve">Svet zdravia, </w:t>
      </w:r>
      <w:proofErr w:type="spellStart"/>
      <w:r>
        <w:rPr>
          <w:b/>
        </w:rPr>
        <w:t>a.s</w:t>
      </w:r>
      <w:proofErr w:type="spellEnd"/>
      <w:r>
        <w:rPr>
          <w:b/>
        </w:rPr>
        <w:t>.</w:t>
      </w:r>
      <w:r w:rsidR="00411E1F" w:rsidRPr="00C44969">
        <w:rPr>
          <w:b/>
        </w:rPr>
        <w:t xml:space="preserve"> </w:t>
      </w:r>
    </w:p>
    <w:p w14:paraId="75D073DA" w14:textId="77777777" w:rsidR="00B50126" w:rsidRPr="00C44969" w:rsidRDefault="00411E1F" w:rsidP="00561A79">
      <w:pPr>
        <w:spacing w:after="0" w:line="240" w:lineRule="atLeast"/>
        <w:ind w:left="142" w:right="0" w:firstLine="0"/>
        <w:jc w:val="left"/>
      </w:pPr>
      <w:r w:rsidRPr="00C44969">
        <w:t xml:space="preserve"> </w:t>
      </w:r>
    </w:p>
    <w:p w14:paraId="58F96309" w14:textId="77777777" w:rsidR="00B50126" w:rsidRPr="00C44969" w:rsidRDefault="00411E1F" w:rsidP="00561A79">
      <w:pPr>
        <w:spacing w:after="0" w:line="240" w:lineRule="atLeast"/>
        <w:ind w:left="142" w:right="0" w:firstLine="0"/>
        <w:jc w:val="left"/>
      </w:pPr>
      <w:r w:rsidRPr="00C44969">
        <w:t xml:space="preserve"> </w:t>
      </w:r>
    </w:p>
    <w:p w14:paraId="72593F63" w14:textId="77777777" w:rsidR="00B50126" w:rsidRPr="00C44969" w:rsidRDefault="00411E1F" w:rsidP="00561A79">
      <w:pPr>
        <w:spacing w:after="0" w:line="240" w:lineRule="atLeast"/>
        <w:ind w:left="142" w:right="0" w:firstLine="0"/>
        <w:jc w:val="left"/>
      </w:pPr>
      <w:r w:rsidRPr="00C44969">
        <w:t xml:space="preserve"> </w:t>
      </w:r>
    </w:p>
    <w:p w14:paraId="64E1A11D" w14:textId="77777777" w:rsidR="00B50126" w:rsidRPr="00C44969" w:rsidRDefault="00411E1F" w:rsidP="00561A79">
      <w:pPr>
        <w:spacing w:after="0" w:line="240" w:lineRule="atLeast"/>
        <w:ind w:left="142" w:right="0" w:firstLine="0"/>
        <w:jc w:val="left"/>
      </w:pPr>
      <w:r w:rsidRPr="00C44969">
        <w:t xml:space="preserve"> </w:t>
      </w:r>
    </w:p>
    <w:p w14:paraId="3EEEC1F5" w14:textId="77777777" w:rsidR="00B50126" w:rsidRPr="00C44969" w:rsidRDefault="00411E1F" w:rsidP="00561A79">
      <w:pPr>
        <w:tabs>
          <w:tab w:val="center" w:pos="3682"/>
          <w:tab w:val="center" w:pos="6115"/>
        </w:tabs>
        <w:spacing w:line="240" w:lineRule="atLeast"/>
        <w:ind w:left="0" w:right="0" w:firstLine="0"/>
        <w:jc w:val="left"/>
      </w:pPr>
      <w:r w:rsidRPr="00C44969">
        <w:t xml:space="preserve">........................................................  </w:t>
      </w:r>
      <w:r w:rsidRPr="00C44969">
        <w:tab/>
        <w:t xml:space="preserve"> </w:t>
      </w:r>
      <w:r w:rsidRPr="00C44969">
        <w:tab/>
        <w:t xml:space="preserve">               ......................................................  </w:t>
      </w:r>
    </w:p>
    <w:p w14:paraId="6893A779" w14:textId="77777777" w:rsidR="00894218" w:rsidRPr="00C44969" w:rsidRDefault="00411E1F" w:rsidP="00561A79">
      <w:pPr>
        <w:spacing w:line="240" w:lineRule="atLeast"/>
        <w:ind w:left="0" w:right="5832" w:firstLine="0"/>
      </w:pPr>
      <w:r w:rsidRPr="00C44969">
        <w:t xml:space="preserve">MUDr. Vladimír Dvorový, MPH </w:t>
      </w:r>
    </w:p>
    <w:p w14:paraId="038CB423" w14:textId="77777777" w:rsidR="00B50126" w:rsidRPr="00C44969" w:rsidRDefault="00411E1F" w:rsidP="00561A79">
      <w:pPr>
        <w:spacing w:line="240" w:lineRule="atLeast"/>
        <w:ind w:left="0" w:right="5832" w:firstLine="0"/>
      </w:pPr>
      <w:r w:rsidRPr="00C44969">
        <w:t xml:space="preserve">predseda predstavenstva </w:t>
      </w:r>
    </w:p>
    <w:p w14:paraId="47E75AC3" w14:textId="77777777" w:rsidR="00B50126" w:rsidRPr="00C44969" w:rsidRDefault="00411E1F" w:rsidP="00561A79">
      <w:pPr>
        <w:spacing w:after="0" w:line="240" w:lineRule="atLeast"/>
        <w:ind w:left="142" w:right="0" w:firstLine="0"/>
        <w:jc w:val="left"/>
      </w:pPr>
      <w:r w:rsidRPr="00C44969">
        <w:t xml:space="preserve"> </w:t>
      </w:r>
    </w:p>
    <w:p w14:paraId="1191BF96" w14:textId="77777777" w:rsidR="00B50126" w:rsidRPr="00C44969" w:rsidRDefault="00411E1F" w:rsidP="00561A79">
      <w:pPr>
        <w:spacing w:after="0" w:line="240" w:lineRule="atLeast"/>
        <w:ind w:left="142" w:right="0" w:firstLine="0"/>
        <w:jc w:val="left"/>
      </w:pPr>
      <w:r w:rsidRPr="00C44969">
        <w:t xml:space="preserve"> </w:t>
      </w:r>
    </w:p>
    <w:p w14:paraId="1F6FA1AE" w14:textId="77777777" w:rsidR="00B50126" w:rsidRPr="00C44969" w:rsidRDefault="00411E1F" w:rsidP="00561A79">
      <w:pPr>
        <w:spacing w:after="0" w:line="240" w:lineRule="atLeast"/>
        <w:ind w:left="142" w:right="0" w:firstLine="0"/>
        <w:jc w:val="left"/>
      </w:pPr>
      <w:r w:rsidRPr="00C44969">
        <w:t xml:space="preserve"> </w:t>
      </w:r>
    </w:p>
    <w:p w14:paraId="189A4EEE" w14:textId="77777777" w:rsidR="00B50126" w:rsidRPr="00C44969" w:rsidRDefault="00411E1F" w:rsidP="00561A79">
      <w:pPr>
        <w:spacing w:after="0" w:line="240" w:lineRule="atLeast"/>
        <w:ind w:left="142" w:right="0" w:firstLine="0"/>
        <w:jc w:val="left"/>
      </w:pPr>
      <w:r w:rsidRPr="00C44969">
        <w:t xml:space="preserve"> </w:t>
      </w:r>
    </w:p>
    <w:p w14:paraId="72D2B535" w14:textId="77777777" w:rsidR="00B50126" w:rsidRPr="00C44969" w:rsidRDefault="00411E1F" w:rsidP="00561A79">
      <w:pPr>
        <w:spacing w:line="240" w:lineRule="atLeast"/>
        <w:ind w:left="0" w:right="13" w:firstLine="0"/>
      </w:pPr>
      <w:r w:rsidRPr="00C44969">
        <w:t xml:space="preserve">........................................................  </w:t>
      </w:r>
    </w:p>
    <w:p w14:paraId="187EADAA" w14:textId="77777777" w:rsidR="00B50126" w:rsidRPr="00C44969" w:rsidRDefault="00411E1F" w:rsidP="00561A79">
      <w:pPr>
        <w:spacing w:line="240" w:lineRule="atLeast"/>
        <w:ind w:left="0" w:right="13" w:firstLine="0"/>
      </w:pPr>
      <w:r w:rsidRPr="00C44969">
        <w:t xml:space="preserve">Ing. Lenka Smreková, FCCA </w:t>
      </w:r>
    </w:p>
    <w:p w14:paraId="4ED90C87" w14:textId="07B539DE" w:rsidR="00B50126" w:rsidRPr="00C44969" w:rsidRDefault="007349EC" w:rsidP="00561A79">
      <w:pPr>
        <w:spacing w:line="240" w:lineRule="atLeast"/>
        <w:ind w:left="0" w:right="13" w:firstLine="0"/>
      </w:pPr>
      <w:r>
        <w:t>člen</w:t>
      </w:r>
      <w:r w:rsidR="00894218" w:rsidRPr="00C44969">
        <w:t xml:space="preserve"> predstavenstva</w:t>
      </w:r>
      <w:r w:rsidR="00411E1F" w:rsidRPr="00C44969">
        <w:t xml:space="preserve"> </w:t>
      </w:r>
    </w:p>
    <w:p w14:paraId="77C2729A" w14:textId="77777777" w:rsidR="00B50126" w:rsidRPr="00C44969" w:rsidRDefault="00411E1F" w:rsidP="00561A79">
      <w:pPr>
        <w:spacing w:after="0" w:line="240" w:lineRule="atLeast"/>
        <w:ind w:left="142" w:right="0" w:firstLine="0"/>
        <w:jc w:val="left"/>
      </w:pPr>
      <w:r w:rsidRPr="00C44969">
        <w:t xml:space="preserve"> </w:t>
      </w:r>
    </w:p>
    <w:p w14:paraId="79B37CCC" w14:textId="77777777" w:rsidR="00B50126" w:rsidRPr="00C44969" w:rsidRDefault="00B50126" w:rsidP="00561A79">
      <w:pPr>
        <w:spacing w:line="240" w:lineRule="atLeast"/>
        <w:sectPr w:rsidR="00B50126" w:rsidRPr="00C44969">
          <w:footerReference w:type="even" r:id="rId10"/>
          <w:footerReference w:type="default" r:id="rId11"/>
          <w:footerReference w:type="first" r:id="rId12"/>
          <w:pgSz w:w="11906" w:h="16838"/>
          <w:pgMar w:top="1007" w:right="1412" w:bottom="980" w:left="1277" w:header="708" w:footer="709" w:gutter="0"/>
          <w:cols w:space="708"/>
        </w:sectPr>
      </w:pPr>
    </w:p>
    <w:p w14:paraId="75C78BE0" w14:textId="77777777" w:rsidR="00B50126" w:rsidRPr="00C44969" w:rsidRDefault="00411E1F" w:rsidP="0095012B">
      <w:pPr>
        <w:spacing w:after="381" w:line="259" w:lineRule="auto"/>
        <w:ind w:left="0" w:right="0" w:firstLine="0"/>
        <w:jc w:val="left"/>
        <w:rPr>
          <w:szCs w:val="18"/>
        </w:rPr>
      </w:pPr>
      <w:r w:rsidRPr="00C44969">
        <w:rPr>
          <w:rFonts w:ascii="Calibri" w:eastAsia="Calibri" w:hAnsi="Calibri" w:cs="Calibri"/>
          <w:sz w:val="22"/>
        </w:rPr>
        <w:lastRenderedPageBreak/>
        <w:t xml:space="preserve"> </w:t>
      </w:r>
      <w:r w:rsidRPr="00C44969">
        <w:rPr>
          <w:rFonts w:eastAsia="Calibri"/>
          <w:szCs w:val="18"/>
        </w:rPr>
        <w:tab/>
      </w:r>
      <w:r w:rsidRPr="00C44969">
        <w:rPr>
          <w:rFonts w:eastAsia="Times New Roman"/>
          <w:szCs w:val="18"/>
        </w:rPr>
        <w:t xml:space="preserve"> </w:t>
      </w:r>
      <w:r w:rsidRPr="00C44969">
        <w:rPr>
          <w:rFonts w:eastAsia="Times New Roman"/>
          <w:szCs w:val="18"/>
        </w:rPr>
        <w:tab/>
        <w:t>Príloha zmluvy č. 3</w:t>
      </w:r>
      <w:r w:rsidRPr="00C44969">
        <w:rPr>
          <w:rFonts w:eastAsia="Times New Roman"/>
          <w:szCs w:val="18"/>
          <w:vertAlign w:val="superscript"/>
        </w:rPr>
        <w:t xml:space="preserve"> </w:t>
      </w:r>
      <w:r w:rsidRPr="00C44969">
        <w:rPr>
          <w:rFonts w:eastAsia="Times New Roman"/>
          <w:szCs w:val="18"/>
          <w:vertAlign w:val="superscript"/>
        </w:rPr>
        <w:tab/>
      </w:r>
      <w:r w:rsidRPr="00C44969">
        <w:rPr>
          <w:rFonts w:eastAsia="Times New Roman"/>
          <w:szCs w:val="18"/>
        </w:rPr>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p>
    <w:p w14:paraId="034E14A1" w14:textId="77777777" w:rsidR="00B50126" w:rsidRPr="00841658" w:rsidRDefault="00411E1F" w:rsidP="0095012B">
      <w:pPr>
        <w:pStyle w:val="Nadpis1"/>
        <w:spacing w:before="240" w:after="240" w:line="240" w:lineRule="exact"/>
        <w:ind w:left="0" w:right="-2057" w:firstLine="0"/>
        <w:rPr>
          <w:sz w:val="24"/>
          <w:szCs w:val="24"/>
        </w:rPr>
      </w:pPr>
      <w:r w:rsidRPr="00841658">
        <w:rPr>
          <w:rFonts w:eastAsia="Times New Roman"/>
          <w:sz w:val="24"/>
          <w:szCs w:val="24"/>
        </w:rPr>
        <w:t>Zoznam známych subdodávateľov</w:t>
      </w:r>
    </w:p>
    <w:tbl>
      <w:tblPr>
        <w:tblStyle w:val="TableGrid"/>
        <w:tblW w:w="13086" w:type="dxa"/>
        <w:tblInd w:w="1162" w:type="dxa"/>
        <w:tblCellMar>
          <w:top w:w="72" w:type="dxa"/>
          <w:bottom w:w="10" w:type="dxa"/>
          <w:right w:w="15" w:type="dxa"/>
        </w:tblCellMar>
        <w:tblLook w:val="04A0" w:firstRow="1" w:lastRow="0" w:firstColumn="1" w:lastColumn="0" w:noHBand="0" w:noVBand="1"/>
      </w:tblPr>
      <w:tblGrid>
        <w:gridCol w:w="588"/>
        <w:gridCol w:w="2616"/>
        <w:gridCol w:w="1337"/>
        <w:gridCol w:w="1308"/>
        <w:gridCol w:w="1308"/>
        <w:gridCol w:w="1308"/>
        <w:gridCol w:w="1541"/>
        <w:gridCol w:w="1539"/>
        <w:gridCol w:w="1541"/>
      </w:tblGrid>
      <w:tr w:rsidR="00B50126" w:rsidRPr="00C44969" w14:paraId="0E13AF73" w14:textId="77777777" w:rsidTr="00894218">
        <w:trPr>
          <w:trHeight w:val="340"/>
        </w:trPr>
        <w:tc>
          <w:tcPr>
            <w:tcW w:w="588" w:type="dxa"/>
            <w:tcBorders>
              <w:top w:val="single" w:sz="8" w:space="0" w:color="000000"/>
              <w:left w:val="single" w:sz="8" w:space="0" w:color="000000"/>
              <w:bottom w:val="single" w:sz="8" w:space="0" w:color="000000"/>
              <w:right w:val="single" w:sz="4" w:space="0" w:color="000000"/>
            </w:tcBorders>
          </w:tcPr>
          <w:p w14:paraId="657A0887" w14:textId="77777777" w:rsidR="00B50126" w:rsidRPr="00C44969" w:rsidRDefault="00411E1F">
            <w:pPr>
              <w:spacing w:after="10" w:line="259" w:lineRule="auto"/>
              <w:ind w:left="70" w:right="0" w:firstLine="0"/>
              <w:rPr>
                <w:szCs w:val="18"/>
              </w:rPr>
            </w:pPr>
            <w:r w:rsidRPr="00C44969">
              <w:rPr>
                <w:rFonts w:eastAsia="Times New Roman"/>
                <w:b/>
                <w:szCs w:val="18"/>
              </w:rPr>
              <w:t xml:space="preserve">Por. </w:t>
            </w:r>
          </w:p>
          <w:p w14:paraId="15A60B0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č. </w:t>
            </w:r>
          </w:p>
        </w:tc>
        <w:tc>
          <w:tcPr>
            <w:tcW w:w="2616" w:type="dxa"/>
            <w:tcBorders>
              <w:top w:val="single" w:sz="8" w:space="0" w:color="000000"/>
              <w:left w:val="single" w:sz="4" w:space="0" w:color="000000"/>
              <w:bottom w:val="single" w:sz="8" w:space="0" w:color="000000"/>
              <w:right w:val="single" w:sz="4" w:space="0" w:color="000000"/>
            </w:tcBorders>
          </w:tcPr>
          <w:p w14:paraId="1E029A5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Identifikácia navrhnutého subdodávateľa </w:t>
            </w:r>
          </w:p>
        </w:tc>
        <w:tc>
          <w:tcPr>
            <w:tcW w:w="1337" w:type="dxa"/>
            <w:tcBorders>
              <w:top w:val="single" w:sz="8" w:space="0" w:color="000000"/>
              <w:left w:val="single" w:sz="4" w:space="0" w:color="000000"/>
              <w:bottom w:val="single" w:sz="8" w:space="0" w:color="000000"/>
              <w:right w:val="single" w:sz="4" w:space="0" w:color="000000"/>
            </w:tcBorders>
          </w:tcPr>
          <w:p w14:paraId="64E799F3" w14:textId="77777777" w:rsidR="00B50126" w:rsidRPr="00C44969" w:rsidRDefault="00411E1F">
            <w:pPr>
              <w:spacing w:after="0" w:line="259" w:lineRule="auto"/>
              <w:ind w:left="67" w:right="0" w:firstLine="0"/>
              <w:jc w:val="left"/>
              <w:rPr>
                <w:szCs w:val="18"/>
              </w:rPr>
            </w:pPr>
            <w:r w:rsidRPr="00C44969">
              <w:rPr>
                <w:rFonts w:eastAsia="Times New Roman"/>
                <w:b/>
                <w:szCs w:val="18"/>
              </w:rPr>
              <w:t xml:space="preserve">Identifikácia príslušného plnenia </w:t>
            </w:r>
          </w:p>
        </w:tc>
        <w:tc>
          <w:tcPr>
            <w:tcW w:w="1308" w:type="dxa"/>
            <w:tcBorders>
              <w:top w:val="single" w:sz="8" w:space="0" w:color="000000"/>
              <w:left w:val="single" w:sz="4" w:space="0" w:color="000000"/>
              <w:bottom w:val="single" w:sz="8" w:space="0" w:color="000000"/>
              <w:right w:val="single" w:sz="4" w:space="0" w:color="000000"/>
            </w:tcBorders>
          </w:tcPr>
          <w:p w14:paraId="2409EEC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Rozsah plnenia vyjadrený sumou </w:t>
            </w:r>
          </w:p>
        </w:tc>
        <w:tc>
          <w:tcPr>
            <w:tcW w:w="1308" w:type="dxa"/>
            <w:tcBorders>
              <w:top w:val="single" w:sz="8" w:space="0" w:color="000000"/>
              <w:left w:val="single" w:sz="4" w:space="0" w:color="000000"/>
              <w:bottom w:val="single" w:sz="8" w:space="0" w:color="000000"/>
              <w:right w:val="single" w:sz="4" w:space="0" w:color="000000"/>
            </w:tcBorders>
          </w:tcPr>
          <w:p w14:paraId="2C19E032" w14:textId="77777777" w:rsidR="00B50126" w:rsidRPr="00C44969" w:rsidRDefault="00411E1F">
            <w:pPr>
              <w:spacing w:after="0" w:line="259" w:lineRule="auto"/>
              <w:ind w:left="70" w:right="29" w:firstLine="0"/>
              <w:jc w:val="left"/>
              <w:rPr>
                <w:szCs w:val="18"/>
              </w:rPr>
            </w:pPr>
            <w:r w:rsidRPr="00C44969">
              <w:rPr>
                <w:rFonts w:eastAsia="Times New Roman"/>
                <w:b/>
                <w:szCs w:val="18"/>
              </w:rPr>
              <w:t xml:space="preserve">Dátum požiadania o schválenie </w:t>
            </w:r>
          </w:p>
        </w:tc>
        <w:tc>
          <w:tcPr>
            <w:tcW w:w="1308" w:type="dxa"/>
            <w:tcBorders>
              <w:top w:val="single" w:sz="8" w:space="0" w:color="000000"/>
              <w:left w:val="single" w:sz="4" w:space="0" w:color="000000"/>
              <w:bottom w:val="single" w:sz="8" w:space="0" w:color="000000"/>
              <w:right w:val="single" w:sz="4" w:space="0" w:color="000000"/>
            </w:tcBorders>
          </w:tcPr>
          <w:p w14:paraId="77BAB5D4"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50DE73C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overenia splnenia zmluvných požiadaviek </w:t>
            </w:r>
          </w:p>
        </w:tc>
        <w:tc>
          <w:tcPr>
            <w:tcW w:w="1541" w:type="dxa"/>
            <w:tcBorders>
              <w:top w:val="single" w:sz="8" w:space="0" w:color="000000"/>
              <w:left w:val="single" w:sz="4" w:space="0" w:color="000000"/>
              <w:bottom w:val="single" w:sz="8" w:space="0" w:color="000000"/>
              <w:right w:val="single" w:sz="4" w:space="0" w:color="000000"/>
            </w:tcBorders>
          </w:tcPr>
          <w:p w14:paraId="010CC3E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61C4659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schválenia navrhovaného subdodávateľa </w:t>
            </w:r>
          </w:p>
        </w:tc>
        <w:tc>
          <w:tcPr>
            <w:tcW w:w="1539" w:type="dxa"/>
            <w:tcBorders>
              <w:top w:val="single" w:sz="8" w:space="0" w:color="000000"/>
              <w:left w:val="single" w:sz="4" w:space="0" w:color="000000"/>
              <w:bottom w:val="single" w:sz="8" w:space="0" w:color="000000"/>
              <w:right w:val="single" w:sz="4" w:space="0" w:color="000000"/>
            </w:tcBorders>
          </w:tcPr>
          <w:p w14:paraId="467AF2B5"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ukončenia plnenia schváleného subdodávateľa </w:t>
            </w:r>
          </w:p>
        </w:tc>
        <w:tc>
          <w:tcPr>
            <w:tcW w:w="1541" w:type="dxa"/>
            <w:tcBorders>
              <w:top w:val="single" w:sz="8" w:space="0" w:color="000000"/>
              <w:left w:val="single" w:sz="4" w:space="0" w:color="000000"/>
              <w:bottom w:val="single" w:sz="8" w:space="0" w:color="000000"/>
              <w:right w:val="single" w:sz="8" w:space="0" w:color="000000"/>
            </w:tcBorders>
          </w:tcPr>
          <w:p w14:paraId="75BDD14F" w14:textId="77777777" w:rsidR="00B50126" w:rsidRPr="00C44969" w:rsidRDefault="00411E1F" w:rsidP="00894218">
            <w:pPr>
              <w:spacing w:after="0" w:line="259" w:lineRule="auto"/>
              <w:ind w:left="-17" w:right="0" w:firstLine="0"/>
              <w:jc w:val="left"/>
              <w:rPr>
                <w:szCs w:val="18"/>
              </w:rPr>
            </w:pPr>
            <w:r w:rsidRPr="00C44969">
              <w:rPr>
                <w:rFonts w:eastAsia="Times New Roman"/>
                <w:b/>
                <w:szCs w:val="18"/>
              </w:rPr>
              <w:t xml:space="preserve">Podpis a meno osoby, ktorá overila a schválila  subdodávateľa </w:t>
            </w:r>
          </w:p>
        </w:tc>
      </w:tr>
      <w:tr w:rsidR="00B50126" w:rsidRPr="00C44969" w14:paraId="51D097DB" w14:textId="77777777" w:rsidTr="00894218">
        <w:trPr>
          <w:trHeight w:val="340"/>
        </w:trPr>
        <w:tc>
          <w:tcPr>
            <w:tcW w:w="588" w:type="dxa"/>
            <w:tcBorders>
              <w:top w:val="single" w:sz="8" w:space="0" w:color="000000"/>
              <w:left w:val="single" w:sz="8" w:space="0" w:color="000000"/>
              <w:bottom w:val="single" w:sz="4" w:space="0" w:color="000000"/>
              <w:right w:val="single" w:sz="4" w:space="0" w:color="000000"/>
            </w:tcBorders>
          </w:tcPr>
          <w:p w14:paraId="243E8A0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8" w:space="0" w:color="000000"/>
              <w:left w:val="single" w:sz="4" w:space="0" w:color="000000"/>
              <w:bottom w:val="single" w:sz="4" w:space="0" w:color="000000"/>
              <w:right w:val="single" w:sz="4" w:space="0" w:color="000000"/>
            </w:tcBorders>
          </w:tcPr>
          <w:p w14:paraId="0E42BB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8" w:space="0" w:color="000000"/>
              <w:left w:val="single" w:sz="4" w:space="0" w:color="000000"/>
              <w:bottom w:val="single" w:sz="4" w:space="0" w:color="000000"/>
              <w:right w:val="single" w:sz="4" w:space="0" w:color="000000"/>
            </w:tcBorders>
          </w:tcPr>
          <w:p w14:paraId="312CD3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1FBC23F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0FBC4B2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459B75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4" w:space="0" w:color="000000"/>
            </w:tcBorders>
          </w:tcPr>
          <w:p w14:paraId="77F5A0A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8" w:space="0" w:color="000000"/>
              <w:left w:val="single" w:sz="4" w:space="0" w:color="000000"/>
              <w:bottom w:val="single" w:sz="4" w:space="0" w:color="000000"/>
              <w:right w:val="single" w:sz="4" w:space="0" w:color="000000"/>
            </w:tcBorders>
          </w:tcPr>
          <w:p w14:paraId="25212B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8" w:space="0" w:color="000000"/>
            </w:tcBorders>
          </w:tcPr>
          <w:p w14:paraId="0497E24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065967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A5E932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93F72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221B26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1C4CE1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62216B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4CDCE8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16791A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3F047F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A93E23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617AC32"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2EDF346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3EA102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57BC0D5"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7A1521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2D81F3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32646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0042EB6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224DEE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2CDA3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E52FF2A"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535CAD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BB44B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5ECD47F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44FEEE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98C2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0D4135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42F6F9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7CE77D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6D96DB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18A7D14"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113C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3ED939C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2E8ACE61"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E1C2A7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995FF2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A6A78E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1ACE1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051E71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11A85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5533449"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8ED500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3247F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A3952B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427E3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95C9E6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3498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9CF0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06B0925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EEA15C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5A93CBCD"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5409B40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134D474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16B3CEC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B1152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2A29BD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41CD1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E64DAF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E31351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70CF44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D28EE97"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72FE6EF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5F4888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312641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AD223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405DA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FAC1B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8A4E4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8F08C5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F44602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1CF22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655E29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77E346A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651A2F2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91190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17A248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5D7C94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32515CC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7661B3D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1D3CD5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BB8F1D0"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2664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922E13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7A275C1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303C48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2974C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5DD19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573D7B1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CA741B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7921E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0AB43D6" w14:textId="77777777" w:rsidTr="00894218">
        <w:trPr>
          <w:trHeight w:val="340"/>
        </w:trPr>
        <w:tc>
          <w:tcPr>
            <w:tcW w:w="588" w:type="dxa"/>
            <w:tcBorders>
              <w:top w:val="single" w:sz="4" w:space="0" w:color="000000"/>
              <w:left w:val="single" w:sz="8" w:space="0" w:color="000000"/>
              <w:bottom w:val="single" w:sz="8" w:space="0" w:color="000000"/>
              <w:right w:val="single" w:sz="4" w:space="0" w:color="000000"/>
            </w:tcBorders>
          </w:tcPr>
          <w:p w14:paraId="3121AD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8" w:space="0" w:color="000000"/>
              <w:right w:val="single" w:sz="4" w:space="0" w:color="000000"/>
            </w:tcBorders>
          </w:tcPr>
          <w:p w14:paraId="740DBC4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8" w:space="0" w:color="000000"/>
              <w:right w:val="single" w:sz="4" w:space="0" w:color="000000"/>
            </w:tcBorders>
          </w:tcPr>
          <w:p w14:paraId="4DFD70CC"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0EDD1D2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53B408E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3CC583E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4" w:space="0" w:color="000000"/>
            </w:tcBorders>
          </w:tcPr>
          <w:p w14:paraId="0062A29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8" w:space="0" w:color="000000"/>
              <w:right w:val="single" w:sz="4" w:space="0" w:color="000000"/>
            </w:tcBorders>
          </w:tcPr>
          <w:p w14:paraId="63045AF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8" w:space="0" w:color="000000"/>
            </w:tcBorders>
          </w:tcPr>
          <w:p w14:paraId="392377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bl>
    <w:p w14:paraId="65562B47" w14:textId="77777777" w:rsidR="00B50126" w:rsidRPr="00C44969" w:rsidRDefault="00B50126">
      <w:pPr>
        <w:spacing w:after="191" w:line="259" w:lineRule="auto"/>
        <w:ind w:left="2607" w:right="0" w:hanging="10"/>
        <w:jc w:val="center"/>
        <w:rPr>
          <w:szCs w:val="18"/>
        </w:rPr>
      </w:pPr>
    </w:p>
    <w:p w14:paraId="35C72806" w14:textId="77777777" w:rsidR="00B50126" w:rsidRPr="00C44969" w:rsidRDefault="00411E1F">
      <w:pPr>
        <w:spacing w:after="410" w:line="259" w:lineRule="auto"/>
        <w:ind w:left="0" w:right="0" w:firstLine="0"/>
        <w:jc w:val="left"/>
        <w:rPr>
          <w:rFonts w:eastAsia="Calibri"/>
          <w:szCs w:val="18"/>
        </w:rPr>
      </w:pPr>
      <w:r w:rsidRPr="00C44969">
        <w:rPr>
          <w:rFonts w:eastAsia="Calibri"/>
          <w:szCs w:val="18"/>
        </w:rPr>
        <w:t xml:space="preserve"> </w:t>
      </w:r>
    </w:p>
    <w:p w14:paraId="345730DE" w14:textId="77777777" w:rsidR="00894218" w:rsidRDefault="00894218">
      <w:pPr>
        <w:spacing w:after="410" w:line="259" w:lineRule="auto"/>
        <w:ind w:left="0" w:right="0" w:firstLine="0"/>
        <w:jc w:val="left"/>
        <w:rPr>
          <w:szCs w:val="18"/>
        </w:rPr>
      </w:pPr>
    </w:p>
    <w:p w14:paraId="0FFA8174" w14:textId="77777777" w:rsidR="0095012B" w:rsidRPr="00C44969" w:rsidRDefault="0095012B">
      <w:pPr>
        <w:spacing w:after="410" w:line="259" w:lineRule="auto"/>
        <w:ind w:left="0" w:right="0" w:firstLine="0"/>
        <w:jc w:val="left"/>
        <w:rPr>
          <w:szCs w:val="18"/>
        </w:rPr>
      </w:pPr>
    </w:p>
    <w:p w14:paraId="1844F996" w14:textId="77777777" w:rsidR="00894218" w:rsidRPr="00C44969" w:rsidRDefault="00894218">
      <w:pPr>
        <w:spacing w:after="410" w:line="259" w:lineRule="auto"/>
        <w:ind w:left="0" w:right="0" w:firstLine="0"/>
        <w:jc w:val="left"/>
        <w:rPr>
          <w:szCs w:val="18"/>
        </w:rPr>
      </w:pPr>
    </w:p>
    <w:p w14:paraId="6F35A9A9" w14:textId="4DC74461" w:rsidR="00B50126" w:rsidRPr="00894218" w:rsidRDefault="00411E1F">
      <w:pPr>
        <w:spacing w:after="158" w:line="259" w:lineRule="auto"/>
        <w:ind w:left="0" w:right="0" w:firstLine="0"/>
        <w:jc w:val="left"/>
        <w:rPr>
          <w:szCs w:val="18"/>
        </w:rPr>
      </w:pPr>
      <w:bookmarkStart w:id="116" w:name="_GoBack"/>
      <w:del w:id="117" w:author="Rolíková Petra" w:date="2018-12-12T14:15:00Z">
        <w:r w:rsidRPr="00894218" w:rsidDel="007349EC">
          <w:rPr>
            <w:rFonts w:eastAsia="Calibri"/>
            <w:szCs w:val="18"/>
          </w:rPr>
          <w:lastRenderedPageBreak/>
          <w:delText xml:space="preserve"> </w:delText>
        </w:r>
      </w:del>
      <w:bookmarkEnd w:id="116"/>
    </w:p>
    <w:p w14:paraId="78BAB058" w14:textId="77777777" w:rsidR="00B50126" w:rsidRPr="00894218" w:rsidRDefault="00411E1F">
      <w:pPr>
        <w:spacing w:after="160" w:line="259" w:lineRule="auto"/>
        <w:ind w:left="0" w:right="0" w:firstLine="0"/>
        <w:jc w:val="left"/>
        <w:rPr>
          <w:szCs w:val="18"/>
        </w:rPr>
      </w:pPr>
      <w:r w:rsidRPr="00894218">
        <w:rPr>
          <w:rFonts w:eastAsia="Calibri"/>
          <w:szCs w:val="18"/>
        </w:rPr>
        <w:t xml:space="preserve"> </w:t>
      </w:r>
    </w:p>
    <w:p w14:paraId="2D0C098B" w14:textId="77777777" w:rsidR="00B50126" w:rsidRDefault="00411E1F">
      <w:pPr>
        <w:spacing w:after="787" w:line="259" w:lineRule="auto"/>
        <w:ind w:left="0" w:right="0" w:firstLine="0"/>
        <w:jc w:val="left"/>
        <w:rPr>
          <w:rFonts w:eastAsia="Calibri"/>
          <w:szCs w:val="18"/>
        </w:rPr>
      </w:pPr>
      <w:r w:rsidRPr="00894218">
        <w:rPr>
          <w:rFonts w:eastAsia="Calibri"/>
          <w:szCs w:val="18"/>
        </w:rPr>
        <w:t xml:space="preserve"> </w:t>
      </w:r>
    </w:p>
    <w:p w14:paraId="41D6F0CA" w14:textId="77777777" w:rsidR="0095012B" w:rsidRDefault="0095012B">
      <w:pPr>
        <w:spacing w:after="787" w:line="259" w:lineRule="auto"/>
        <w:ind w:left="0" w:right="0" w:firstLine="0"/>
        <w:jc w:val="left"/>
        <w:rPr>
          <w:rFonts w:eastAsia="Calibri"/>
          <w:szCs w:val="18"/>
        </w:rPr>
      </w:pPr>
    </w:p>
    <w:p w14:paraId="6DE0404F" w14:textId="4B83DD77" w:rsidR="0095012B" w:rsidRPr="00C44969" w:rsidRDefault="0095012B" w:rsidP="0095012B">
      <w:pPr>
        <w:spacing w:after="196"/>
        <w:ind w:left="2832" w:right="13" w:firstLine="0"/>
        <w:rPr>
          <w:szCs w:val="18"/>
        </w:rPr>
      </w:pPr>
      <w:r w:rsidRPr="00C44969">
        <w:rPr>
          <w:szCs w:val="18"/>
        </w:rPr>
        <w:t xml:space="preserve">Príloha č. </w:t>
      </w:r>
      <w:r w:rsidR="007349EC">
        <w:rPr>
          <w:szCs w:val="18"/>
        </w:rPr>
        <w:t>4</w:t>
      </w:r>
    </w:p>
    <w:p w14:paraId="4F10091D" w14:textId="77777777" w:rsidR="0095012B" w:rsidRPr="00841658" w:rsidRDefault="0095012B" w:rsidP="0095012B">
      <w:pPr>
        <w:pStyle w:val="Nadpis1"/>
        <w:spacing w:before="240" w:after="240" w:line="240" w:lineRule="exact"/>
        <w:ind w:left="0" w:right="-2057" w:firstLine="0"/>
        <w:rPr>
          <w:rFonts w:eastAsia="Times New Roman"/>
          <w:sz w:val="24"/>
          <w:szCs w:val="24"/>
        </w:rPr>
      </w:pPr>
      <w:r w:rsidRPr="00841658">
        <w:rPr>
          <w:rFonts w:eastAsia="Times New Roman"/>
          <w:sz w:val="24"/>
          <w:szCs w:val="24"/>
        </w:rPr>
        <w:t>Lehota dodania tovaru</w:t>
      </w:r>
    </w:p>
    <w:tbl>
      <w:tblPr>
        <w:tblStyle w:val="TableGrid"/>
        <w:tblW w:w="8505" w:type="dxa"/>
        <w:tblInd w:w="3251" w:type="dxa"/>
        <w:tblCellMar>
          <w:top w:w="31" w:type="dxa"/>
          <w:left w:w="70" w:type="dxa"/>
          <w:bottom w:w="10" w:type="dxa"/>
          <w:right w:w="86" w:type="dxa"/>
        </w:tblCellMar>
        <w:tblLook w:val="04A0" w:firstRow="1" w:lastRow="0" w:firstColumn="1" w:lastColumn="0" w:noHBand="0" w:noVBand="1"/>
      </w:tblPr>
      <w:tblGrid>
        <w:gridCol w:w="4252"/>
        <w:gridCol w:w="4253"/>
      </w:tblGrid>
      <w:tr w:rsidR="00841658" w:rsidRPr="00C44969" w14:paraId="3733EAB2" w14:textId="77777777" w:rsidTr="00841658">
        <w:trPr>
          <w:trHeight w:val="414"/>
        </w:trPr>
        <w:tc>
          <w:tcPr>
            <w:tcW w:w="4252" w:type="dxa"/>
            <w:tcBorders>
              <w:top w:val="single" w:sz="8" w:space="0" w:color="000000"/>
              <w:left w:val="single" w:sz="8" w:space="0" w:color="000000"/>
              <w:bottom w:val="single" w:sz="8" w:space="0" w:color="000000"/>
              <w:right w:val="single" w:sz="4" w:space="0" w:color="000000"/>
            </w:tcBorders>
          </w:tcPr>
          <w:p w14:paraId="353A8576" w14:textId="7E609B3F" w:rsidR="00841658" w:rsidRPr="00841658" w:rsidRDefault="005C031D" w:rsidP="00841658">
            <w:pPr>
              <w:spacing w:after="0" w:line="259" w:lineRule="auto"/>
              <w:ind w:left="68" w:right="0" w:firstLine="0"/>
              <w:jc w:val="left"/>
              <w:rPr>
                <w:szCs w:val="18"/>
              </w:rPr>
            </w:pPr>
            <w:r>
              <w:rPr>
                <w:rFonts w:eastAsia="Times New Roman"/>
                <w:b/>
                <w:szCs w:val="18"/>
              </w:rPr>
              <w:t>Časť predmetu zákazky číslo – Názov tovaru</w:t>
            </w:r>
          </w:p>
        </w:tc>
        <w:tc>
          <w:tcPr>
            <w:tcW w:w="4253" w:type="dxa"/>
            <w:tcBorders>
              <w:top w:val="single" w:sz="8" w:space="0" w:color="000000"/>
              <w:left w:val="single" w:sz="4" w:space="0" w:color="000000"/>
              <w:bottom w:val="single" w:sz="8" w:space="0" w:color="000000"/>
              <w:right w:val="single" w:sz="4" w:space="0" w:color="000000"/>
            </w:tcBorders>
          </w:tcPr>
          <w:p w14:paraId="211ED73C" w14:textId="77777777" w:rsidR="00841658" w:rsidRPr="00841658" w:rsidRDefault="00841658" w:rsidP="00841658">
            <w:pPr>
              <w:spacing w:after="0" w:line="240" w:lineRule="auto"/>
              <w:ind w:left="68" w:right="55" w:firstLine="0"/>
              <w:rPr>
                <w:rFonts w:eastAsia="Times New Roman"/>
                <w:b/>
                <w:bCs/>
                <w:szCs w:val="18"/>
              </w:rPr>
            </w:pPr>
            <w:r w:rsidRPr="00841658">
              <w:rPr>
                <w:rFonts w:eastAsia="Times New Roman"/>
                <w:b/>
                <w:bCs/>
                <w:szCs w:val="18"/>
              </w:rPr>
              <w:t>Maximálna lehota dodania počítaná v kalendárnych dňoch odo dňa doručenia záväznej objednávky</w:t>
            </w:r>
          </w:p>
        </w:tc>
      </w:tr>
      <w:tr w:rsidR="00841658" w:rsidRPr="00894218" w14:paraId="42801B4A" w14:textId="77777777" w:rsidTr="005C031D">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5DBF7698" w14:textId="3D21ABD4" w:rsidR="00841658" w:rsidRPr="00894218" w:rsidRDefault="005C031D" w:rsidP="00841658">
            <w:pPr>
              <w:spacing w:after="0" w:line="259" w:lineRule="auto"/>
              <w:ind w:left="68" w:right="0" w:firstLine="0"/>
              <w:jc w:val="left"/>
              <w:rPr>
                <w:szCs w:val="18"/>
              </w:rPr>
            </w:pPr>
            <w:r>
              <w:rPr>
                <w:szCs w:val="18"/>
              </w:rPr>
              <w:t xml:space="preserve">Časť č. 1 – </w:t>
            </w:r>
            <w:r w:rsidR="006969BB">
              <w:rPr>
                <w:szCs w:val="18"/>
              </w:rPr>
              <w:t>Monitory vitálnych funkcií</w:t>
            </w:r>
          </w:p>
        </w:tc>
        <w:tc>
          <w:tcPr>
            <w:tcW w:w="4253" w:type="dxa"/>
            <w:tcBorders>
              <w:top w:val="single" w:sz="8" w:space="0" w:color="000000"/>
              <w:left w:val="single" w:sz="4" w:space="0" w:color="000000"/>
              <w:bottom w:val="single" w:sz="8" w:space="0" w:color="000000"/>
              <w:right w:val="single" w:sz="4" w:space="0" w:color="000000"/>
            </w:tcBorders>
            <w:vAlign w:val="center"/>
          </w:tcPr>
          <w:p w14:paraId="15358D72" w14:textId="15474CE1" w:rsidR="00841658" w:rsidRPr="00894218" w:rsidRDefault="006969BB" w:rsidP="00841658">
            <w:pPr>
              <w:spacing w:after="0" w:line="259" w:lineRule="auto"/>
              <w:ind w:left="68" w:right="0" w:firstLine="0"/>
              <w:jc w:val="center"/>
              <w:rPr>
                <w:szCs w:val="18"/>
              </w:rPr>
            </w:pPr>
            <w:r>
              <w:rPr>
                <w:szCs w:val="18"/>
              </w:rPr>
              <w:t>45</w:t>
            </w:r>
            <w:r w:rsidR="00841658">
              <w:rPr>
                <w:szCs w:val="18"/>
              </w:rPr>
              <w:t xml:space="preserve"> KD</w:t>
            </w:r>
          </w:p>
        </w:tc>
      </w:tr>
      <w:tr w:rsidR="005C031D" w:rsidRPr="00894218" w14:paraId="08B81EB0"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4E8E5E22" w14:textId="44F1B3BE" w:rsidR="005C031D" w:rsidRDefault="005C031D" w:rsidP="00841658">
            <w:pPr>
              <w:spacing w:after="0" w:line="259" w:lineRule="auto"/>
              <w:ind w:left="68" w:right="0" w:firstLine="0"/>
              <w:jc w:val="left"/>
              <w:rPr>
                <w:szCs w:val="18"/>
              </w:rPr>
            </w:pPr>
            <w:r>
              <w:rPr>
                <w:szCs w:val="18"/>
              </w:rPr>
              <w:t xml:space="preserve">Časť č. 2 </w:t>
            </w:r>
            <w:r w:rsidR="006969BB">
              <w:rPr>
                <w:szCs w:val="18"/>
              </w:rPr>
              <w:t>– Anestéziologické prístroje</w:t>
            </w:r>
          </w:p>
        </w:tc>
        <w:tc>
          <w:tcPr>
            <w:tcW w:w="4253" w:type="dxa"/>
            <w:tcBorders>
              <w:top w:val="single" w:sz="8" w:space="0" w:color="000000"/>
              <w:left w:val="single" w:sz="4" w:space="0" w:color="000000"/>
              <w:bottom w:val="single" w:sz="8" w:space="0" w:color="000000"/>
              <w:right w:val="single" w:sz="4" w:space="0" w:color="000000"/>
            </w:tcBorders>
            <w:vAlign w:val="center"/>
          </w:tcPr>
          <w:p w14:paraId="46BE2C59" w14:textId="3F402F34" w:rsidR="005C031D" w:rsidRDefault="006338D4" w:rsidP="00841658">
            <w:pPr>
              <w:spacing w:after="0" w:line="259" w:lineRule="auto"/>
              <w:ind w:left="68" w:right="0" w:firstLine="0"/>
              <w:jc w:val="center"/>
              <w:rPr>
                <w:szCs w:val="18"/>
              </w:rPr>
            </w:pPr>
            <w:r>
              <w:rPr>
                <w:szCs w:val="18"/>
              </w:rPr>
              <w:t>45</w:t>
            </w:r>
            <w:r w:rsidR="005C031D">
              <w:rPr>
                <w:szCs w:val="18"/>
              </w:rPr>
              <w:t xml:space="preserve"> KD</w:t>
            </w:r>
          </w:p>
        </w:tc>
      </w:tr>
      <w:tr w:rsidR="006338D4" w:rsidRPr="00894218" w14:paraId="344DAD8C"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3A647788" w14:textId="2B4BA0F5" w:rsidR="006338D4" w:rsidRDefault="006338D4" w:rsidP="00841658">
            <w:pPr>
              <w:spacing w:after="0" w:line="259" w:lineRule="auto"/>
              <w:ind w:left="68" w:right="0" w:firstLine="0"/>
              <w:jc w:val="left"/>
              <w:rPr>
                <w:szCs w:val="18"/>
              </w:rPr>
            </w:pPr>
            <w:r>
              <w:rPr>
                <w:szCs w:val="18"/>
              </w:rPr>
              <w:t>Časť č. 3 – Ventilátory</w:t>
            </w:r>
          </w:p>
        </w:tc>
        <w:tc>
          <w:tcPr>
            <w:tcW w:w="4253" w:type="dxa"/>
            <w:tcBorders>
              <w:top w:val="single" w:sz="8" w:space="0" w:color="000000"/>
              <w:left w:val="single" w:sz="4" w:space="0" w:color="000000"/>
              <w:bottom w:val="single" w:sz="8" w:space="0" w:color="000000"/>
              <w:right w:val="single" w:sz="4" w:space="0" w:color="000000"/>
            </w:tcBorders>
            <w:vAlign w:val="center"/>
          </w:tcPr>
          <w:p w14:paraId="3B4A8143" w14:textId="6885930D" w:rsidR="006338D4" w:rsidRDefault="006338D4" w:rsidP="00841658">
            <w:pPr>
              <w:spacing w:after="0" w:line="259" w:lineRule="auto"/>
              <w:ind w:left="68" w:right="0" w:firstLine="0"/>
              <w:jc w:val="center"/>
              <w:rPr>
                <w:szCs w:val="18"/>
              </w:rPr>
            </w:pPr>
            <w:r>
              <w:rPr>
                <w:szCs w:val="18"/>
              </w:rPr>
              <w:t>45 KD</w:t>
            </w:r>
          </w:p>
        </w:tc>
      </w:tr>
      <w:tr w:rsidR="006969BB" w:rsidRPr="00894218" w14:paraId="332708CB"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7533AF74" w14:textId="209298D1" w:rsidR="006969BB" w:rsidRDefault="006969BB" w:rsidP="00841658">
            <w:pPr>
              <w:spacing w:after="0" w:line="259" w:lineRule="auto"/>
              <w:ind w:left="68" w:right="0" w:firstLine="0"/>
              <w:jc w:val="left"/>
              <w:rPr>
                <w:szCs w:val="18"/>
              </w:rPr>
            </w:pPr>
            <w:r>
              <w:rPr>
                <w:szCs w:val="18"/>
              </w:rPr>
              <w:t xml:space="preserve">Časť č. 4 – </w:t>
            </w:r>
            <w:proofErr w:type="spellStart"/>
            <w:r>
              <w:rPr>
                <w:szCs w:val="18"/>
              </w:rPr>
              <w:t>Laparoskopická</w:t>
            </w:r>
            <w:proofErr w:type="spellEnd"/>
            <w:r>
              <w:rPr>
                <w:szCs w:val="18"/>
              </w:rPr>
              <w:t xml:space="preserve"> veža</w:t>
            </w:r>
          </w:p>
        </w:tc>
        <w:tc>
          <w:tcPr>
            <w:tcW w:w="4253" w:type="dxa"/>
            <w:tcBorders>
              <w:top w:val="single" w:sz="8" w:space="0" w:color="000000"/>
              <w:left w:val="single" w:sz="4" w:space="0" w:color="000000"/>
              <w:bottom w:val="single" w:sz="8" w:space="0" w:color="000000"/>
              <w:right w:val="single" w:sz="4" w:space="0" w:color="000000"/>
            </w:tcBorders>
            <w:vAlign w:val="center"/>
          </w:tcPr>
          <w:p w14:paraId="5ADEDF3D" w14:textId="7EE5F239" w:rsidR="006969BB" w:rsidRDefault="006969BB" w:rsidP="00841658">
            <w:pPr>
              <w:spacing w:after="0" w:line="259" w:lineRule="auto"/>
              <w:ind w:left="68" w:right="0" w:firstLine="0"/>
              <w:jc w:val="center"/>
              <w:rPr>
                <w:szCs w:val="18"/>
              </w:rPr>
            </w:pPr>
            <w:r>
              <w:rPr>
                <w:szCs w:val="18"/>
              </w:rPr>
              <w:t>60 KD</w:t>
            </w:r>
          </w:p>
        </w:tc>
      </w:tr>
      <w:tr w:rsidR="006969BB" w:rsidRPr="00894218" w14:paraId="591AEED8"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6F61AAB7" w14:textId="1D6BD384" w:rsidR="006969BB" w:rsidRDefault="006969BB" w:rsidP="00841658">
            <w:pPr>
              <w:spacing w:after="0" w:line="259" w:lineRule="auto"/>
              <w:ind w:left="68" w:right="0" w:firstLine="0"/>
              <w:jc w:val="left"/>
              <w:rPr>
                <w:szCs w:val="18"/>
              </w:rPr>
            </w:pPr>
            <w:r>
              <w:rPr>
                <w:szCs w:val="18"/>
              </w:rPr>
              <w:t>Časť č. 5 – Artroskopická veža</w:t>
            </w:r>
          </w:p>
        </w:tc>
        <w:tc>
          <w:tcPr>
            <w:tcW w:w="4253" w:type="dxa"/>
            <w:tcBorders>
              <w:top w:val="single" w:sz="8" w:space="0" w:color="000000"/>
              <w:left w:val="single" w:sz="4" w:space="0" w:color="000000"/>
              <w:bottom w:val="single" w:sz="8" w:space="0" w:color="000000"/>
              <w:right w:val="single" w:sz="4" w:space="0" w:color="000000"/>
            </w:tcBorders>
            <w:vAlign w:val="center"/>
          </w:tcPr>
          <w:p w14:paraId="10DF1450" w14:textId="661D34C9" w:rsidR="006969BB" w:rsidRDefault="006969BB" w:rsidP="00841658">
            <w:pPr>
              <w:spacing w:after="0" w:line="259" w:lineRule="auto"/>
              <w:ind w:left="68" w:right="0" w:firstLine="0"/>
              <w:jc w:val="center"/>
              <w:rPr>
                <w:szCs w:val="18"/>
              </w:rPr>
            </w:pPr>
            <w:r>
              <w:rPr>
                <w:szCs w:val="18"/>
              </w:rPr>
              <w:t>60 KD</w:t>
            </w:r>
          </w:p>
        </w:tc>
      </w:tr>
      <w:tr w:rsidR="006969BB" w:rsidRPr="00894218" w14:paraId="49AA98AC"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04D1B70E" w14:textId="44E8D81A" w:rsidR="006969BB" w:rsidRDefault="006969BB" w:rsidP="00841658">
            <w:pPr>
              <w:spacing w:after="0" w:line="259" w:lineRule="auto"/>
              <w:ind w:left="68" w:right="0" w:firstLine="0"/>
              <w:jc w:val="left"/>
              <w:rPr>
                <w:szCs w:val="18"/>
              </w:rPr>
            </w:pPr>
            <w:r>
              <w:rPr>
                <w:szCs w:val="18"/>
              </w:rPr>
              <w:t xml:space="preserve">Časť č. 6 – </w:t>
            </w:r>
            <w:proofErr w:type="spellStart"/>
            <w:r>
              <w:rPr>
                <w:szCs w:val="18"/>
              </w:rPr>
              <w:t>Elektrochirurgická</w:t>
            </w:r>
            <w:proofErr w:type="spellEnd"/>
            <w:r>
              <w:rPr>
                <w:szCs w:val="18"/>
              </w:rPr>
              <w:t xml:space="preserve"> jednotka</w:t>
            </w:r>
          </w:p>
        </w:tc>
        <w:tc>
          <w:tcPr>
            <w:tcW w:w="4253" w:type="dxa"/>
            <w:tcBorders>
              <w:top w:val="single" w:sz="8" w:space="0" w:color="000000"/>
              <w:left w:val="single" w:sz="4" w:space="0" w:color="000000"/>
              <w:bottom w:val="single" w:sz="8" w:space="0" w:color="000000"/>
              <w:right w:val="single" w:sz="4" w:space="0" w:color="000000"/>
            </w:tcBorders>
            <w:vAlign w:val="center"/>
          </w:tcPr>
          <w:p w14:paraId="7C6855A5" w14:textId="07288704" w:rsidR="006969BB" w:rsidRDefault="006969BB" w:rsidP="00841658">
            <w:pPr>
              <w:spacing w:after="0" w:line="259" w:lineRule="auto"/>
              <w:ind w:left="68" w:right="0" w:firstLine="0"/>
              <w:jc w:val="center"/>
              <w:rPr>
                <w:szCs w:val="18"/>
              </w:rPr>
            </w:pPr>
            <w:r>
              <w:rPr>
                <w:szCs w:val="18"/>
              </w:rPr>
              <w:t>60 KD</w:t>
            </w:r>
          </w:p>
        </w:tc>
      </w:tr>
      <w:tr w:rsidR="006969BB" w:rsidRPr="00894218" w14:paraId="3F2226DF"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6CC50872" w14:textId="03C5DE21" w:rsidR="006969BB" w:rsidRDefault="006969BB" w:rsidP="00841658">
            <w:pPr>
              <w:spacing w:after="0" w:line="259" w:lineRule="auto"/>
              <w:ind w:left="68" w:right="0" w:firstLine="0"/>
              <w:jc w:val="left"/>
              <w:rPr>
                <w:szCs w:val="18"/>
              </w:rPr>
            </w:pPr>
            <w:r>
              <w:rPr>
                <w:szCs w:val="18"/>
              </w:rPr>
              <w:t>Časť č. 7 – Sterilizátory</w:t>
            </w:r>
          </w:p>
        </w:tc>
        <w:tc>
          <w:tcPr>
            <w:tcW w:w="4253" w:type="dxa"/>
            <w:tcBorders>
              <w:top w:val="single" w:sz="8" w:space="0" w:color="000000"/>
              <w:left w:val="single" w:sz="4" w:space="0" w:color="000000"/>
              <w:bottom w:val="single" w:sz="8" w:space="0" w:color="000000"/>
              <w:right w:val="single" w:sz="4" w:space="0" w:color="000000"/>
            </w:tcBorders>
            <w:vAlign w:val="center"/>
          </w:tcPr>
          <w:p w14:paraId="5DE1EBDB" w14:textId="5BFBDB50" w:rsidR="006969BB" w:rsidRDefault="006969BB" w:rsidP="00841658">
            <w:pPr>
              <w:spacing w:after="0" w:line="259" w:lineRule="auto"/>
              <w:ind w:left="68" w:right="0" w:firstLine="0"/>
              <w:jc w:val="center"/>
              <w:rPr>
                <w:szCs w:val="18"/>
              </w:rPr>
            </w:pPr>
            <w:r>
              <w:rPr>
                <w:szCs w:val="18"/>
              </w:rPr>
              <w:t>60 KD</w:t>
            </w:r>
          </w:p>
        </w:tc>
      </w:tr>
    </w:tbl>
    <w:p w14:paraId="47A3CDA9" w14:textId="77777777" w:rsidR="0095012B" w:rsidRPr="0095012B" w:rsidRDefault="0095012B" w:rsidP="0095012B"/>
    <w:sectPr w:rsidR="0095012B" w:rsidRPr="0095012B">
      <w:footerReference w:type="even" r:id="rId13"/>
      <w:footerReference w:type="default" r:id="rId14"/>
      <w:footerReference w:type="first" r:id="rId15"/>
      <w:pgSz w:w="16838" w:h="11906" w:orient="landscape"/>
      <w:pgMar w:top="749" w:right="3303" w:bottom="709" w:left="70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016A7" w14:textId="77777777" w:rsidR="008F0EF1" w:rsidRDefault="008F0EF1">
      <w:pPr>
        <w:spacing w:after="0" w:line="240" w:lineRule="auto"/>
      </w:pPr>
      <w:r>
        <w:separator/>
      </w:r>
    </w:p>
  </w:endnote>
  <w:endnote w:type="continuationSeparator" w:id="0">
    <w:p w14:paraId="55DADF20" w14:textId="77777777" w:rsidR="008F0EF1" w:rsidRDefault="008F0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287BA"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CF9DA" w14:textId="77777777" w:rsidR="00411E1F" w:rsidRPr="00894218" w:rsidRDefault="00411E1F">
    <w:pPr>
      <w:spacing w:after="0" w:line="259" w:lineRule="auto"/>
      <w:ind w:left="136" w:right="0" w:firstLine="0"/>
      <w:jc w:val="center"/>
      <w:rPr>
        <w:sz w:val="16"/>
        <w:szCs w:val="16"/>
      </w:rPr>
    </w:pPr>
    <w:r w:rsidRPr="00894218">
      <w:rPr>
        <w:sz w:val="16"/>
        <w:szCs w:val="16"/>
      </w:rPr>
      <w:fldChar w:fldCharType="begin"/>
    </w:r>
    <w:r w:rsidRPr="00894218">
      <w:rPr>
        <w:sz w:val="16"/>
        <w:szCs w:val="16"/>
      </w:rPr>
      <w:instrText xml:space="preserve"> PAGE   \* MERGEFORMAT </w:instrText>
    </w:r>
    <w:r w:rsidRPr="00894218">
      <w:rPr>
        <w:sz w:val="16"/>
        <w:szCs w:val="16"/>
      </w:rPr>
      <w:fldChar w:fldCharType="separate"/>
    </w:r>
    <w:r w:rsidR="00BC5469" w:rsidRPr="00BC5469">
      <w:rPr>
        <w:rFonts w:eastAsia="Calibri"/>
        <w:noProof/>
        <w:sz w:val="16"/>
        <w:szCs w:val="16"/>
      </w:rPr>
      <w:t>13</w:t>
    </w:r>
    <w:r w:rsidRPr="00894218">
      <w:rPr>
        <w:rFonts w:eastAsia="Calibri"/>
        <w:sz w:val="16"/>
        <w:szCs w:val="16"/>
      </w:rPr>
      <w:fldChar w:fldCharType="end"/>
    </w:r>
    <w:r w:rsidRPr="00894218">
      <w:rPr>
        <w:rFonts w:eastAsia="Calibri"/>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BE875"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5BF4" w14:textId="77777777" w:rsidR="00411E1F" w:rsidRDefault="00411E1F">
    <w:pPr>
      <w:spacing w:after="160" w:line="259" w:lineRule="auto"/>
      <w:ind w:left="0" w:righ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D28F1" w14:textId="77777777" w:rsidR="00411E1F" w:rsidRDefault="00411E1F">
    <w:pPr>
      <w:spacing w:after="160" w:line="259" w:lineRule="auto"/>
      <w:ind w:left="0" w:righ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48637" w14:textId="77777777" w:rsidR="00411E1F" w:rsidRDefault="00411E1F">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E67D8" w14:textId="77777777" w:rsidR="008F0EF1" w:rsidRDefault="008F0EF1">
      <w:pPr>
        <w:spacing w:after="0" w:line="259" w:lineRule="auto"/>
        <w:ind w:left="142" w:right="0" w:firstLine="0"/>
        <w:jc w:val="left"/>
      </w:pPr>
      <w:r>
        <w:separator/>
      </w:r>
    </w:p>
  </w:footnote>
  <w:footnote w:type="continuationSeparator" w:id="0">
    <w:p w14:paraId="04553DB2" w14:textId="77777777" w:rsidR="008F0EF1" w:rsidRDefault="008F0EF1">
      <w:pPr>
        <w:spacing w:after="0" w:line="259" w:lineRule="auto"/>
        <w:ind w:left="142" w:right="0" w:firstLine="0"/>
        <w:jc w:val="left"/>
      </w:pPr>
      <w:r>
        <w:continuationSeparator/>
      </w:r>
    </w:p>
  </w:footnote>
  <w:footnote w:id="1">
    <w:p w14:paraId="2DA91809" w14:textId="77777777" w:rsidR="00F364C7" w:rsidRPr="00333423" w:rsidRDefault="00F364C7" w:rsidP="00F364C7">
      <w:pPr>
        <w:pStyle w:val="Textpoznmkypodiarou"/>
        <w:jc w:val="both"/>
        <w:rPr>
          <w:rFonts w:cs="Arial"/>
          <w:sz w:val="12"/>
          <w:szCs w:val="12"/>
        </w:rPr>
      </w:pPr>
      <w:r w:rsidRPr="003D3849">
        <w:rPr>
          <w:rStyle w:val="Odkaznapoznmkupodiarou"/>
          <w:rFonts w:eastAsia="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38750424" w14:textId="77777777" w:rsidR="00F364C7" w:rsidRPr="00333423" w:rsidRDefault="00F364C7" w:rsidP="00F364C7">
      <w:pPr>
        <w:pStyle w:val="Textpoznmkypodiarou"/>
        <w:jc w:val="both"/>
        <w:rPr>
          <w:rFonts w:cs="Arial"/>
          <w:sz w:val="12"/>
          <w:szCs w:val="12"/>
        </w:rPr>
      </w:pPr>
      <w:r w:rsidRPr="003D3849">
        <w:rPr>
          <w:rStyle w:val="Odkaznapoznmkupodiarou"/>
          <w:rFonts w:eastAsia="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1BDB92D3" w14:textId="77777777" w:rsidR="00411E1F" w:rsidRDefault="00411E1F">
      <w:pPr>
        <w:pStyle w:val="footnotedescription"/>
      </w:pPr>
      <w:r>
        <w:rPr>
          <w:rStyle w:val="footnotemark"/>
        </w:rPr>
        <w:footnoteRef/>
      </w:r>
      <w:r>
        <w:t xml:space="preserve"> Do tohto bodu uchádzač uvedie údaje v súlade s údajmi uvedenými v Prílohe č. 2 – Kalkulácia ceny  </w:t>
      </w:r>
    </w:p>
  </w:footnote>
  <w:footnote w:id="4">
    <w:p w14:paraId="519C77ED" w14:textId="77777777" w:rsidR="00411E1F" w:rsidRDefault="00411E1F">
      <w:pPr>
        <w:pStyle w:val="footnotedescription"/>
        <w:spacing w:after="20"/>
      </w:pPr>
      <w:r>
        <w:rPr>
          <w:rStyle w:val="footnotemark"/>
        </w:rPr>
        <w:footnoteRef/>
      </w:r>
      <w:r>
        <w:t xml:space="preserve"> Uchádzač vyplní v Prílohe SP uvedenú Špecifikáciu predmetu zákazky pre príslušnú časť predmetu zákazky  </w:t>
      </w:r>
    </w:p>
  </w:footnote>
  <w:footnote w:id="5">
    <w:p w14:paraId="7AB19FAD" w14:textId="77777777" w:rsidR="00411E1F" w:rsidRDefault="00411E1F">
      <w:pPr>
        <w:pStyle w:val="footnotedescription"/>
        <w:spacing w:line="283" w:lineRule="auto"/>
      </w:pPr>
      <w:r>
        <w:rPr>
          <w:rStyle w:val="footnotemark"/>
        </w:rPr>
        <w:footnoteRef/>
      </w:r>
      <w:r>
        <w:t xml:space="preserve"> Uchádzač vyplní v Prílohe SP uvedenú Kalkuláciu ceny a návrh na plnenie kritéria na vyhodnotenie ponúk pre príslušnú časť    predmetu zákazky </w:t>
      </w:r>
    </w:p>
    <w:p w14:paraId="0B47B539" w14:textId="77777777" w:rsidR="00411E1F" w:rsidRDefault="00411E1F">
      <w:pPr>
        <w:pStyle w:val="footnotedescription"/>
      </w:pPr>
      <w:r>
        <w:t xml:space="preserve"> </w:t>
      </w:r>
    </w:p>
    <w:p w14:paraId="59000B78" w14:textId="77777777" w:rsidR="00411E1F" w:rsidRDefault="00411E1F">
      <w:pPr>
        <w:pStyle w:val="footnotedescription"/>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42BB"/>
    <w:multiLevelType w:val="multilevel"/>
    <w:tmpl w:val="9A121564"/>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4816C85"/>
    <w:multiLevelType w:val="multilevel"/>
    <w:tmpl w:val="3704F894"/>
    <w:lvl w:ilvl="0">
      <w:start w:val="11"/>
      <w:numFmt w:val="decimal"/>
      <w:lvlText w:val="%1"/>
      <w:lvlJc w:val="left"/>
      <w:pPr>
        <w:ind w:left="360" w:hanging="360"/>
      </w:pPr>
      <w:rPr>
        <w:rFonts w:hint="default"/>
      </w:rPr>
    </w:lvl>
    <w:lvl w:ilvl="1">
      <w:start w:val="1"/>
      <w:numFmt w:val="decimal"/>
      <w:lvlText w:val="%1.%2"/>
      <w:lvlJc w:val="left"/>
      <w:pPr>
        <w:ind w:left="2067" w:hanging="360"/>
      </w:pPr>
      <w:rPr>
        <w:rFonts w:hint="default"/>
      </w:rPr>
    </w:lvl>
    <w:lvl w:ilvl="2">
      <w:start w:val="1"/>
      <w:numFmt w:val="decimal"/>
      <w:lvlText w:val="%1.%2.%3"/>
      <w:lvlJc w:val="left"/>
      <w:pPr>
        <w:ind w:left="4134" w:hanging="720"/>
      </w:pPr>
      <w:rPr>
        <w:rFonts w:hint="default"/>
      </w:rPr>
    </w:lvl>
    <w:lvl w:ilvl="3">
      <w:start w:val="1"/>
      <w:numFmt w:val="decimal"/>
      <w:lvlText w:val="%1.%2.%3.%4"/>
      <w:lvlJc w:val="left"/>
      <w:pPr>
        <w:ind w:left="5841" w:hanging="720"/>
      </w:pPr>
      <w:rPr>
        <w:rFonts w:hint="default"/>
      </w:rPr>
    </w:lvl>
    <w:lvl w:ilvl="4">
      <w:start w:val="1"/>
      <w:numFmt w:val="decimal"/>
      <w:lvlText w:val="%1.%2.%3.%4.%5"/>
      <w:lvlJc w:val="left"/>
      <w:pPr>
        <w:ind w:left="7548" w:hanging="720"/>
      </w:pPr>
      <w:rPr>
        <w:rFonts w:hint="default"/>
      </w:rPr>
    </w:lvl>
    <w:lvl w:ilvl="5">
      <w:start w:val="1"/>
      <w:numFmt w:val="decimal"/>
      <w:lvlText w:val="%1.%2.%3.%4.%5.%6"/>
      <w:lvlJc w:val="left"/>
      <w:pPr>
        <w:ind w:left="9615" w:hanging="1080"/>
      </w:pPr>
      <w:rPr>
        <w:rFonts w:hint="default"/>
      </w:rPr>
    </w:lvl>
    <w:lvl w:ilvl="6">
      <w:start w:val="1"/>
      <w:numFmt w:val="decimal"/>
      <w:lvlText w:val="%1.%2.%3.%4.%5.%6.%7"/>
      <w:lvlJc w:val="left"/>
      <w:pPr>
        <w:ind w:left="11322" w:hanging="1080"/>
      </w:pPr>
      <w:rPr>
        <w:rFonts w:hint="default"/>
      </w:rPr>
    </w:lvl>
    <w:lvl w:ilvl="7">
      <w:start w:val="1"/>
      <w:numFmt w:val="decimal"/>
      <w:lvlText w:val="%1.%2.%3.%4.%5.%6.%7.%8"/>
      <w:lvlJc w:val="left"/>
      <w:pPr>
        <w:ind w:left="13389" w:hanging="1440"/>
      </w:pPr>
      <w:rPr>
        <w:rFonts w:hint="default"/>
      </w:rPr>
    </w:lvl>
    <w:lvl w:ilvl="8">
      <w:start w:val="1"/>
      <w:numFmt w:val="decimal"/>
      <w:lvlText w:val="%1.%2.%3.%4.%5.%6.%7.%8.%9"/>
      <w:lvlJc w:val="left"/>
      <w:pPr>
        <w:ind w:left="15096" w:hanging="1440"/>
      </w:pPr>
      <w:rPr>
        <w:rFonts w:hint="default"/>
      </w:rPr>
    </w:lvl>
  </w:abstractNum>
  <w:abstractNum w:abstractNumId="2" w15:restartNumberingAfterBreak="0">
    <w:nsid w:val="07E51D55"/>
    <w:multiLevelType w:val="multilevel"/>
    <w:tmpl w:val="1ECCDB9C"/>
    <w:lvl w:ilvl="0">
      <w:start w:val="10"/>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CFB3762"/>
    <w:multiLevelType w:val="hybridMultilevel"/>
    <w:tmpl w:val="EADECF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AECC8E8">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C1E32A6">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F16EE06">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A18A0DE">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005F9E">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824E1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36CB04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5DE77A6">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F1F3FD5"/>
    <w:multiLevelType w:val="multilevel"/>
    <w:tmpl w:val="2338770A"/>
    <w:lvl w:ilvl="0">
      <w:start w:val="1"/>
      <w:numFmt w:val="decimal"/>
      <w:lvlText w:val="%1."/>
      <w:lvlJc w:val="left"/>
      <w:pPr>
        <w:ind w:left="390" w:hanging="390"/>
      </w:pPr>
      <w:rPr>
        <w:rFonts w:hint="default"/>
      </w:rPr>
    </w:lvl>
    <w:lvl w:ilvl="1">
      <w:start w:val="1"/>
      <w:numFmt w:val="decimal"/>
      <w:lvlText w:val="%1.%2."/>
      <w:lvlJc w:val="left"/>
      <w:pPr>
        <w:ind w:left="517" w:hanging="390"/>
      </w:pPr>
      <w:rPr>
        <w:rFonts w:hint="default"/>
      </w:rPr>
    </w:lvl>
    <w:lvl w:ilvl="2">
      <w:start w:val="1"/>
      <w:numFmt w:val="decimal"/>
      <w:lvlText w:val="%1.%2.%3."/>
      <w:lvlJc w:val="left"/>
      <w:pPr>
        <w:ind w:left="974" w:hanging="720"/>
      </w:pPr>
      <w:rPr>
        <w:rFonts w:hint="default"/>
      </w:rPr>
    </w:lvl>
    <w:lvl w:ilvl="3">
      <w:start w:val="1"/>
      <w:numFmt w:val="decimal"/>
      <w:lvlText w:val="%1.%2.%3.%4."/>
      <w:lvlJc w:val="left"/>
      <w:pPr>
        <w:ind w:left="1101" w:hanging="720"/>
      </w:pPr>
      <w:rPr>
        <w:rFonts w:hint="default"/>
      </w:rPr>
    </w:lvl>
    <w:lvl w:ilvl="4">
      <w:start w:val="1"/>
      <w:numFmt w:val="decimal"/>
      <w:lvlText w:val="%1.%2.%3.%4.%5."/>
      <w:lvlJc w:val="left"/>
      <w:pPr>
        <w:ind w:left="1588" w:hanging="1080"/>
      </w:pPr>
      <w:rPr>
        <w:rFonts w:hint="default"/>
      </w:rPr>
    </w:lvl>
    <w:lvl w:ilvl="5">
      <w:start w:val="1"/>
      <w:numFmt w:val="decimal"/>
      <w:lvlText w:val="%1.%2.%3.%4.%5.%6."/>
      <w:lvlJc w:val="left"/>
      <w:pPr>
        <w:ind w:left="1715" w:hanging="1080"/>
      </w:pPr>
      <w:rPr>
        <w:rFonts w:hint="default"/>
      </w:rPr>
    </w:lvl>
    <w:lvl w:ilvl="6">
      <w:start w:val="1"/>
      <w:numFmt w:val="decimal"/>
      <w:lvlText w:val="%1.%2.%3.%4.%5.%6.%7."/>
      <w:lvlJc w:val="left"/>
      <w:pPr>
        <w:ind w:left="1842" w:hanging="1080"/>
      </w:pPr>
      <w:rPr>
        <w:rFonts w:hint="default"/>
      </w:rPr>
    </w:lvl>
    <w:lvl w:ilvl="7">
      <w:start w:val="1"/>
      <w:numFmt w:val="decimal"/>
      <w:lvlText w:val="%1.%2.%3.%4.%5.%6.%7.%8."/>
      <w:lvlJc w:val="left"/>
      <w:pPr>
        <w:ind w:left="2329" w:hanging="1440"/>
      </w:pPr>
      <w:rPr>
        <w:rFonts w:hint="default"/>
      </w:rPr>
    </w:lvl>
    <w:lvl w:ilvl="8">
      <w:start w:val="1"/>
      <w:numFmt w:val="decimal"/>
      <w:lvlText w:val="%1.%2.%3.%4.%5.%6.%7.%8.%9."/>
      <w:lvlJc w:val="left"/>
      <w:pPr>
        <w:ind w:left="2456" w:hanging="1440"/>
      </w:pPr>
      <w:rPr>
        <w:rFonts w:hint="default"/>
      </w:rPr>
    </w:lvl>
  </w:abstractNum>
  <w:abstractNum w:abstractNumId="5"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6174CE"/>
    <w:multiLevelType w:val="hybridMultilevel"/>
    <w:tmpl w:val="94143752"/>
    <w:lvl w:ilvl="0" w:tplc="A4A60CA6">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BF00450">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E4B626">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496AE1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8CC1AAE">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A2EDBE">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3500740">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990BF6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178C93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0D0025B"/>
    <w:multiLevelType w:val="hybridMultilevel"/>
    <w:tmpl w:val="0CF68836"/>
    <w:lvl w:ilvl="0" w:tplc="E53CDA64">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FBE9C4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4EEC9AE">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5F4F8E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A1C2D1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A00052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109C1C">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62EDA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56CEAD4">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22526454"/>
    <w:multiLevelType w:val="hybridMultilevel"/>
    <w:tmpl w:val="554E0622"/>
    <w:lvl w:ilvl="0" w:tplc="A11E65D4">
      <w:start w:val="1"/>
      <w:numFmt w:val="lowerRoman"/>
      <w:lvlText w:val="(%1)"/>
      <w:lvlJc w:val="left"/>
      <w:pPr>
        <w:ind w:left="14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6FA7F3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1CD8B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65A4C24">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8E78F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D2639C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54C56CE">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5414B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AEA49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2DB71143"/>
    <w:multiLevelType w:val="multilevel"/>
    <w:tmpl w:val="EA30C72E"/>
    <w:lvl w:ilvl="0">
      <w:start w:val="7"/>
      <w:numFmt w:val="decimal"/>
      <w:lvlText w:val="10.%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3A406DD7"/>
    <w:multiLevelType w:val="hybridMultilevel"/>
    <w:tmpl w:val="4C82AE5A"/>
    <w:lvl w:ilvl="0" w:tplc="28468C02">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5B81BD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890C50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BC8CA3E">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A61A4A">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D04F68">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DF80868">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130979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01E6F4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408A22C0"/>
    <w:multiLevelType w:val="hybridMultilevel"/>
    <w:tmpl w:val="B3101CF4"/>
    <w:lvl w:ilvl="0" w:tplc="4628D95E">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55446E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3327662">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F26910C">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C8B58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236A8B2">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8204772">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7005CD4">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58C69D2">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419F3C8B"/>
    <w:multiLevelType w:val="hybridMultilevel"/>
    <w:tmpl w:val="B12A38FC"/>
    <w:lvl w:ilvl="0" w:tplc="96001912">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4B75B53"/>
    <w:multiLevelType w:val="multilevel"/>
    <w:tmpl w:val="8B281FD6"/>
    <w:lvl w:ilvl="0">
      <w:start w:val="1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4B1E06DB"/>
    <w:multiLevelType w:val="multilevel"/>
    <w:tmpl w:val="6E427466"/>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B1E1491"/>
    <w:multiLevelType w:val="multilevel"/>
    <w:tmpl w:val="17EAEA46"/>
    <w:lvl w:ilvl="0">
      <w:start w:val="3"/>
      <w:numFmt w:val="decimal"/>
      <w:lvlText w:val="%1"/>
      <w:lvlJc w:val="left"/>
      <w:pPr>
        <w:ind w:left="360" w:hanging="360"/>
      </w:pPr>
      <w:rPr>
        <w:rFonts w:hint="default"/>
      </w:rPr>
    </w:lvl>
    <w:lvl w:ilvl="1">
      <w:start w:val="1"/>
      <w:numFmt w:val="decimal"/>
      <w:lvlText w:val="%1.%2"/>
      <w:lvlJc w:val="left"/>
      <w:pPr>
        <w:ind w:left="1053" w:hanging="360"/>
      </w:pPr>
      <w:rPr>
        <w:rFonts w:hint="default"/>
        <w:b w:val="0"/>
      </w:rPr>
    </w:lvl>
    <w:lvl w:ilvl="2">
      <w:start w:val="1"/>
      <w:numFmt w:val="decimal"/>
      <w:lvlText w:val="%1.%2.%3"/>
      <w:lvlJc w:val="left"/>
      <w:pPr>
        <w:ind w:left="2106" w:hanging="720"/>
      </w:pPr>
      <w:rPr>
        <w:rFonts w:hint="default"/>
      </w:rPr>
    </w:lvl>
    <w:lvl w:ilvl="3">
      <w:start w:val="1"/>
      <w:numFmt w:val="decimal"/>
      <w:lvlText w:val="%1.%2.%3.%4"/>
      <w:lvlJc w:val="left"/>
      <w:pPr>
        <w:ind w:left="2799" w:hanging="720"/>
      </w:pPr>
      <w:rPr>
        <w:rFonts w:hint="default"/>
      </w:rPr>
    </w:lvl>
    <w:lvl w:ilvl="4">
      <w:start w:val="1"/>
      <w:numFmt w:val="decimal"/>
      <w:lvlText w:val="%1.%2.%3.%4.%5"/>
      <w:lvlJc w:val="left"/>
      <w:pPr>
        <w:ind w:left="3492" w:hanging="720"/>
      </w:pPr>
      <w:rPr>
        <w:rFonts w:hint="default"/>
      </w:rPr>
    </w:lvl>
    <w:lvl w:ilvl="5">
      <w:start w:val="1"/>
      <w:numFmt w:val="decimal"/>
      <w:lvlText w:val="%1.%2.%3.%4.%5.%6"/>
      <w:lvlJc w:val="left"/>
      <w:pPr>
        <w:ind w:left="4545" w:hanging="1080"/>
      </w:pPr>
      <w:rPr>
        <w:rFonts w:hint="default"/>
      </w:rPr>
    </w:lvl>
    <w:lvl w:ilvl="6">
      <w:start w:val="1"/>
      <w:numFmt w:val="decimal"/>
      <w:lvlText w:val="%1.%2.%3.%4.%5.%6.%7"/>
      <w:lvlJc w:val="left"/>
      <w:pPr>
        <w:ind w:left="5238" w:hanging="1080"/>
      </w:pPr>
      <w:rPr>
        <w:rFonts w:hint="default"/>
      </w:rPr>
    </w:lvl>
    <w:lvl w:ilvl="7">
      <w:start w:val="1"/>
      <w:numFmt w:val="decimal"/>
      <w:lvlText w:val="%1.%2.%3.%4.%5.%6.%7.%8"/>
      <w:lvlJc w:val="left"/>
      <w:pPr>
        <w:ind w:left="6291" w:hanging="1440"/>
      </w:pPr>
      <w:rPr>
        <w:rFonts w:hint="default"/>
      </w:rPr>
    </w:lvl>
    <w:lvl w:ilvl="8">
      <w:start w:val="1"/>
      <w:numFmt w:val="decimal"/>
      <w:lvlText w:val="%1.%2.%3.%4.%5.%6.%7.%8.%9"/>
      <w:lvlJc w:val="left"/>
      <w:pPr>
        <w:ind w:left="6984" w:hanging="1440"/>
      </w:pPr>
      <w:rPr>
        <w:rFonts w:hint="default"/>
      </w:rPr>
    </w:lvl>
  </w:abstractNum>
  <w:abstractNum w:abstractNumId="16" w15:restartNumberingAfterBreak="0">
    <w:nsid w:val="4B275237"/>
    <w:multiLevelType w:val="multilevel"/>
    <w:tmpl w:val="93A6C95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EE6A90"/>
    <w:multiLevelType w:val="multilevel"/>
    <w:tmpl w:val="B628B744"/>
    <w:lvl w:ilvl="0">
      <w:start w:val="10"/>
      <w:numFmt w:val="decimal"/>
      <w:lvlText w:val="%1"/>
      <w:lvlJc w:val="left"/>
      <w:pPr>
        <w:ind w:left="360" w:hanging="360"/>
      </w:pPr>
      <w:rPr>
        <w:rFonts w:hint="default"/>
      </w:rPr>
    </w:lvl>
    <w:lvl w:ilvl="1">
      <w:start w:val="8"/>
      <w:numFmt w:val="decimal"/>
      <w:lvlText w:val="%1.%2"/>
      <w:lvlJc w:val="left"/>
      <w:pPr>
        <w:ind w:left="2067" w:hanging="360"/>
      </w:pPr>
      <w:rPr>
        <w:rFonts w:hint="default"/>
      </w:rPr>
    </w:lvl>
    <w:lvl w:ilvl="2">
      <w:start w:val="1"/>
      <w:numFmt w:val="decimal"/>
      <w:lvlText w:val="%1.%2.%3"/>
      <w:lvlJc w:val="left"/>
      <w:pPr>
        <w:ind w:left="4134" w:hanging="720"/>
      </w:pPr>
      <w:rPr>
        <w:rFonts w:hint="default"/>
      </w:rPr>
    </w:lvl>
    <w:lvl w:ilvl="3">
      <w:start w:val="1"/>
      <w:numFmt w:val="decimal"/>
      <w:lvlText w:val="%1.%2.%3.%4"/>
      <w:lvlJc w:val="left"/>
      <w:pPr>
        <w:ind w:left="5841" w:hanging="720"/>
      </w:pPr>
      <w:rPr>
        <w:rFonts w:hint="default"/>
      </w:rPr>
    </w:lvl>
    <w:lvl w:ilvl="4">
      <w:start w:val="1"/>
      <w:numFmt w:val="decimal"/>
      <w:lvlText w:val="%1.%2.%3.%4.%5"/>
      <w:lvlJc w:val="left"/>
      <w:pPr>
        <w:ind w:left="7548" w:hanging="720"/>
      </w:pPr>
      <w:rPr>
        <w:rFonts w:hint="default"/>
      </w:rPr>
    </w:lvl>
    <w:lvl w:ilvl="5">
      <w:start w:val="1"/>
      <w:numFmt w:val="decimal"/>
      <w:lvlText w:val="%1.%2.%3.%4.%5.%6"/>
      <w:lvlJc w:val="left"/>
      <w:pPr>
        <w:ind w:left="9615" w:hanging="1080"/>
      </w:pPr>
      <w:rPr>
        <w:rFonts w:hint="default"/>
      </w:rPr>
    </w:lvl>
    <w:lvl w:ilvl="6">
      <w:start w:val="1"/>
      <w:numFmt w:val="decimal"/>
      <w:lvlText w:val="%1.%2.%3.%4.%5.%6.%7"/>
      <w:lvlJc w:val="left"/>
      <w:pPr>
        <w:ind w:left="11322" w:hanging="1080"/>
      </w:pPr>
      <w:rPr>
        <w:rFonts w:hint="default"/>
      </w:rPr>
    </w:lvl>
    <w:lvl w:ilvl="7">
      <w:start w:val="1"/>
      <w:numFmt w:val="decimal"/>
      <w:lvlText w:val="%1.%2.%3.%4.%5.%6.%7.%8"/>
      <w:lvlJc w:val="left"/>
      <w:pPr>
        <w:ind w:left="13389" w:hanging="1440"/>
      </w:pPr>
      <w:rPr>
        <w:rFonts w:hint="default"/>
      </w:rPr>
    </w:lvl>
    <w:lvl w:ilvl="8">
      <w:start w:val="1"/>
      <w:numFmt w:val="decimal"/>
      <w:lvlText w:val="%1.%2.%3.%4.%5.%6.%7.%8.%9"/>
      <w:lvlJc w:val="left"/>
      <w:pPr>
        <w:ind w:left="15096" w:hanging="1440"/>
      </w:pPr>
      <w:rPr>
        <w:rFonts w:hint="default"/>
      </w:rPr>
    </w:lvl>
  </w:abstractNum>
  <w:abstractNum w:abstractNumId="18" w15:restartNumberingAfterBreak="0">
    <w:nsid w:val="4E456232"/>
    <w:multiLevelType w:val="hybridMultilevel"/>
    <w:tmpl w:val="AC584F08"/>
    <w:lvl w:ilvl="0" w:tplc="44A04544">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51382085"/>
    <w:multiLevelType w:val="hybridMultilevel"/>
    <w:tmpl w:val="B1E4FD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60992BC4"/>
    <w:multiLevelType w:val="multilevel"/>
    <w:tmpl w:val="6F12789E"/>
    <w:lvl w:ilvl="0">
      <w:start w:val="3"/>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0"/>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64A60C96"/>
    <w:multiLevelType w:val="multilevel"/>
    <w:tmpl w:val="32B2440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2"/>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676C628A"/>
    <w:multiLevelType w:val="multilevel"/>
    <w:tmpl w:val="16AE95FA"/>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8"/>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72BA1435"/>
    <w:multiLevelType w:val="multilevel"/>
    <w:tmpl w:val="C142917A"/>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1"/>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756270B8"/>
    <w:multiLevelType w:val="hybridMultilevel"/>
    <w:tmpl w:val="17741FDA"/>
    <w:lvl w:ilvl="0" w:tplc="71822D00">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76CD753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6948C4"/>
    <w:multiLevelType w:val="multilevel"/>
    <w:tmpl w:val="A49A307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8"/>
  </w:num>
  <w:num w:numId="2">
    <w:abstractNumId w:val="0"/>
  </w:num>
  <w:num w:numId="3">
    <w:abstractNumId w:val="3"/>
  </w:num>
  <w:num w:numId="4">
    <w:abstractNumId w:val="14"/>
  </w:num>
  <w:num w:numId="5">
    <w:abstractNumId w:val="23"/>
  </w:num>
  <w:num w:numId="6">
    <w:abstractNumId w:val="12"/>
  </w:num>
  <w:num w:numId="7">
    <w:abstractNumId w:val="20"/>
  </w:num>
  <w:num w:numId="8">
    <w:abstractNumId w:val="24"/>
  </w:num>
  <w:num w:numId="9">
    <w:abstractNumId w:val="22"/>
  </w:num>
  <w:num w:numId="10">
    <w:abstractNumId w:val="26"/>
  </w:num>
  <w:num w:numId="11">
    <w:abstractNumId w:val="21"/>
  </w:num>
  <w:num w:numId="12">
    <w:abstractNumId w:val="7"/>
  </w:num>
  <w:num w:numId="13">
    <w:abstractNumId w:val="11"/>
  </w:num>
  <w:num w:numId="14">
    <w:abstractNumId w:val="6"/>
  </w:num>
  <w:num w:numId="15">
    <w:abstractNumId w:val="2"/>
  </w:num>
  <w:num w:numId="16">
    <w:abstractNumId w:val="10"/>
  </w:num>
  <w:num w:numId="17">
    <w:abstractNumId w:val="13"/>
  </w:num>
  <w:num w:numId="18">
    <w:abstractNumId w:val="25"/>
  </w:num>
  <w:num w:numId="19">
    <w:abstractNumId w:val="4"/>
  </w:num>
  <w:num w:numId="20">
    <w:abstractNumId w:val="15"/>
  </w:num>
  <w:num w:numId="21">
    <w:abstractNumId w:val="18"/>
  </w:num>
  <w:num w:numId="22">
    <w:abstractNumId w:val="19"/>
  </w:num>
  <w:num w:numId="23">
    <w:abstractNumId w:val="5"/>
  </w:num>
  <w:num w:numId="24">
    <w:abstractNumId w:val="9"/>
  </w:num>
  <w:num w:numId="25">
    <w:abstractNumId w:val="16"/>
  </w:num>
  <w:num w:numId="26">
    <w:abstractNumId w:val="17"/>
  </w:num>
  <w:num w:numId="2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líková Petra">
    <w15:presenceInfo w15:providerId="AD" w15:userId="S-1-5-21-2254931140-1098077603-2941736878-16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126"/>
    <w:rsid w:val="00035984"/>
    <w:rsid w:val="000378E6"/>
    <w:rsid w:val="000B089F"/>
    <w:rsid w:val="000C2D3C"/>
    <w:rsid w:val="00163D85"/>
    <w:rsid w:val="0036155E"/>
    <w:rsid w:val="00367885"/>
    <w:rsid w:val="003D4E49"/>
    <w:rsid w:val="003F5911"/>
    <w:rsid w:val="00411E1F"/>
    <w:rsid w:val="004464E1"/>
    <w:rsid w:val="004B3D8E"/>
    <w:rsid w:val="004E05FA"/>
    <w:rsid w:val="004F67A9"/>
    <w:rsid w:val="00507158"/>
    <w:rsid w:val="00533493"/>
    <w:rsid w:val="00561A79"/>
    <w:rsid w:val="0057405D"/>
    <w:rsid w:val="005956B6"/>
    <w:rsid w:val="005C031D"/>
    <w:rsid w:val="006338D4"/>
    <w:rsid w:val="00663328"/>
    <w:rsid w:val="0066466E"/>
    <w:rsid w:val="00692E10"/>
    <w:rsid w:val="006969BB"/>
    <w:rsid w:val="006D4C1D"/>
    <w:rsid w:val="006E4923"/>
    <w:rsid w:val="00700597"/>
    <w:rsid w:val="007349EC"/>
    <w:rsid w:val="0074695A"/>
    <w:rsid w:val="007C52E3"/>
    <w:rsid w:val="007F6BBA"/>
    <w:rsid w:val="00841658"/>
    <w:rsid w:val="0088273E"/>
    <w:rsid w:val="00894218"/>
    <w:rsid w:val="008A0E3A"/>
    <w:rsid w:val="008B5899"/>
    <w:rsid w:val="008F0EF1"/>
    <w:rsid w:val="0095012B"/>
    <w:rsid w:val="0095015A"/>
    <w:rsid w:val="009F0D13"/>
    <w:rsid w:val="00A10831"/>
    <w:rsid w:val="00AA202D"/>
    <w:rsid w:val="00AB0851"/>
    <w:rsid w:val="00B50126"/>
    <w:rsid w:val="00BC5469"/>
    <w:rsid w:val="00BE667A"/>
    <w:rsid w:val="00C23265"/>
    <w:rsid w:val="00C44969"/>
    <w:rsid w:val="00C52356"/>
    <w:rsid w:val="00CF48BC"/>
    <w:rsid w:val="00D106A4"/>
    <w:rsid w:val="00D6204A"/>
    <w:rsid w:val="00E46209"/>
    <w:rsid w:val="00EE5BD1"/>
    <w:rsid w:val="00EF69E9"/>
    <w:rsid w:val="00F364C7"/>
    <w:rsid w:val="00F94790"/>
    <w:rsid w:val="00FE112A"/>
    <w:rsid w:val="00FF37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85B5"/>
  <w15:docId w15:val="{3D111C95-E7A8-456D-9030-843A4062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66" w:lineRule="auto"/>
      <w:ind w:left="2283" w:right="1522" w:hanging="576"/>
      <w:jc w:val="both"/>
    </w:pPr>
    <w:rPr>
      <w:rFonts w:ascii="Arial" w:eastAsia="Arial" w:hAnsi="Arial" w:cs="Arial"/>
      <w:color w:val="000000"/>
      <w:sz w:val="18"/>
    </w:rPr>
  </w:style>
  <w:style w:type="paragraph" w:styleId="Nadpis1">
    <w:name w:val="heading 1"/>
    <w:next w:val="Normlny"/>
    <w:link w:val="Nadpis1Char"/>
    <w:uiPriority w:val="9"/>
    <w:unhideWhenUsed/>
    <w:qFormat/>
    <w:pPr>
      <w:keepNext/>
      <w:keepLines/>
      <w:spacing w:after="15"/>
      <w:ind w:left="152" w:hanging="10"/>
      <w:jc w:val="center"/>
      <w:outlineLvl w:val="0"/>
    </w:pPr>
    <w:rPr>
      <w:rFonts w:ascii="Arial" w:eastAsia="Arial" w:hAnsi="Arial" w:cs="Arial"/>
      <w:b/>
      <w:color w:val="000000"/>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Arial" w:eastAsia="Arial" w:hAnsi="Arial" w:cs="Arial"/>
      <w:b/>
      <w:color w:val="000000"/>
      <w:sz w:val="18"/>
    </w:rPr>
  </w:style>
  <w:style w:type="paragraph" w:customStyle="1" w:styleId="footnotedescription">
    <w:name w:val="footnote description"/>
    <w:next w:val="Normlny"/>
    <w:link w:val="footnotedescriptionChar"/>
    <w:hidden/>
    <w:pPr>
      <w:spacing w:after="0"/>
      <w:ind w:left="142"/>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basedOn w:val="Normlny"/>
    <w:uiPriority w:val="34"/>
    <w:qFormat/>
    <w:rsid w:val="00411E1F"/>
    <w:pPr>
      <w:ind w:left="720"/>
      <w:contextualSpacing/>
    </w:pPr>
  </w:style>
  <w:style w:type="paragraph" w:styleId="Hlavika">
    <w:name w:val="header"/>
    <w:basedOn w:val="Normlny"/>
    <w:link w:val="HlavikaChar"/>
    <w:uiPriority w:val="99"/>
    <w:unhideWhenUsed/>
    <w:rsid w:val="0089421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94218"/>
    <w:rPr>
      <w:rFonts w:ascii="Arial" w:eastAsia="Arial" w:hAnsi="Arial" w:cs="Arial"/>
      <w:color w:val="000000"/>
      <w:sz w:val="18"/>
    </w:rPr>
  </w:style>
  <w:style w:type="paragraph" w:styleId="Textbubliny">
    <w:name w:val="Balloon Text"/>
    <w:basedOn w:val="Normlny"/>
    <w:link w:val="TextbublinyChar"/>
    <w:uiPriority w:val="99"/>
    <w:semiHidden/>
    <w:unhideWhenUsed/>
    <w:rsid w:val="00841658"/>
    <w:pPr>
      <w:spacing w:after="0" w:line="240" w:lineRule="auto"/>
    </w:pPr>
    <w:rPr>
      <w:rFonts w:ascii="Segoe UI" w:hAnsi="Segoe UI" w:cs="Segoe UI"/>
      <w:szCs w:val="18"/>
    </w:rPr>
  </w:style>
  <w:style w:type="character" w:customStyle="1" w:styleId="TextbublinyChar">
    <w:name w:val="Text bubliny Char"/>
    <w:basedOn w:val="Predvolenpsmoodseku"/>
    <w:link w:val="Textbubliny"/>
    <w:uiPriority w:val="99"/>
    <w:semiHidden/>
    <w:rsid w:val="00841658"/>
    <w:rPr>
      <w:rFonts w:ascii="Segoe UI" w:eastAsia="Arial" w:hAnsi="Segoe UI" w:cs="Segoe UI"/>
      <w:color w:val="000000"/>
      <w:sz w:val="18"/>
      <w:szCs w:val="18"/>
    </w:rPr>
  </w:style>
  <w:style w:type="paragraph" w:styleId="Textpoznmkypodiarou">
    <w:name w:val="footnote text"/>
    <w:aliases w:val="Char"/>
    <w:basedOn w:val="Normlny"/>
    <w:link w:val="TextpoznmkypodiarouChar"/>
    <w:uiPriority w:val="99"/>
    <w:semiHidden/>
    <w:rsid w:val="00F364C7"/>
    <w:pPr>
      <w:spacing w:after="0" w:line="240" w:lineRule="auto"/>
      <w:ind w:left="0" w:right="0" w:firstLine="0"/>
      <w:jc w:val="left"/>
    </w:pPr>
    <w:rPr>
      <w:rFonts w:eastAsia="Times New Roman" w:cs="Times New Roman"/>
      <w:color w:val="auto"/>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F364C7"/>
    <w:rPr>
      <w:rFonts w:ascii="Arial" w:eastAsia="Times New Roman" w:hAnsi="Arial" w:cs="Times New Roman"/>
      <w:sz w:val="20"/>
      <w:szCs w:val="20"/>
      <w:lang w:eastAsia="cs-CZ"/>
    </w:rPr>
  </w:style>
  <w:style w:type="character" w:styleId="Odkaznapoznmkupodiarou">
    <w:name w:val="footnote reference"/>
    <w:uiPriority w:val="99"/>
    <w:semiHidden/>
    <w:rsid w:val="00F364C7"/>
    <w:rPr>
      <w:rFonts w:cs="Times New Roman"/>
      <w:vertAlign w:val="superscript"/>
    </w:rPr>
  </w:style>
  <w:style w:type="character" w:styleId="Odkaznakomentr">
    <w:name w:val="annotation reference"/>
    <w:basedOn w:val="Predvolenpsmoodseku"/>
    <w:uiPriority w:val="99"/>
    <w:semiHidden/>
    <w:unhideWhenUsed/>
    <w:rsid w:val="00F364C7"/>
    <w:rPr>
      <w:sz w:val="16"/>
      <w:szCs w:val="16"/>
    </w:rPr>
  </w:style>
  <w:style w:type="paragraph" w:styleId="Textkomentra">
    <w:name w:val="annotation text"/>
    <w:basedOn w:val="Normlny"/>
    <w:link w:val="TextkomentraChar"/>
    <w:uiPriority w:val="99"/>
    <w:semiHidden/>
    <w:unhideWhenUsed/>
    <w:rsid w:val="00F364C7"/>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komentraChar">
    <w:name w:val="Text komentára Char"/>
    <w:basedOn w:val="Predvolenpsmoodseku"/>
    <w:link w:val="Textkomentra"/>
    <w:uiPriority w:val="99"/>
    <w:semiHidden/>
    <w:rsid w:val="00F364C7"/>
    <w:rPr>
      <w:rFonts w:eastAsiaTheme="minorHAnsi"/>
      <w:sz w:val="20"/>
      <w:szCs w:val="20"/>
      <w:lang w:eastAsia="en-US"/>
    </w:rPr>
  </w:style>
  <w:style w:type="character" w:customStyle="1" w:styleId="Zkladntext">
    <w:name w:val="Základný text_"/>
    <w:basedOn w:val="Predvolenpsmoodseku"/>
    <w:link w:val="Zkladntext1"/>
    <w:rsid w:val="006E4923"/>
    <w:rPr>
      <w:rFonts w:ascii="Arial" w:eastAsia="Arial" w:hAnsi="Arial" w:cs="Arial"/>
      <w:sz w:val="17"/>
      <w:szCs w:val="17"/>
      <w:shd w:val="clear" w:color="auto" w:fill="FFFFFF"/>
    </w:rPr>
  </w:style>
  <w:style w:type="paragraph" w:customStyle="1" w:styleId="Zkladntext1">
    <w:name w:val="Základný text1"/>
    <w:basedOn w:val="Normlny"/>
    <w:link w:val="Zkladntext"/>
    <w:rsid w:val="006E4923"/>
    <w:pPr>
      <w:widowControl w:val="0"/>
      <w:shd w:val="clear" w:color="auto" w:fill="FFFFFF"/>
      <w:spacing w:after="100" w:line="252" w:lineRule="auto"/>
      <w:ind w:left="0" w:right="0" w:firstLine="0"/>
      <w:jc w:val="left"/>
    </w:pPr>
    <w:rPr>
      <w:color w:val="auto"/>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867acea20ab621db36bb73a6e712fbc">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81ea5250800f98308fbd88e659e878c4"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394C82-EE5D-4306-BB3F-D483E5B4F6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85DF79-2DD9-4280-A20D-50A940D6E028}">
  <ds:schemaRefs>
    <ds:schemaRef ds:uri="http://schemas.microsoft.com/sharepoint/v3/contenttype/forms"/>
  </ds:schemaRefs>
</ds:datastoreItem>
</file>

<file path=customXml/itemProps3.xml><?xml version="1.0" encoding="utf-8"?>
<ds:datastoreItem xmlns:ds="http://schemas.openxmlformats.org/officeDocument/2006/customXml" ds:itemID="{205142CD-962F-4BAC-AD34-10E487062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8109</Words>
  <Characters>46223</Characters>
  <Application>Microsoft Office Word</Application>
  <DocSecurity>0</DocSecurity>
  <Lines>385</Lines>
  <Paragraphs>108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cp:lastModifiedBy>Marcela T.</cp:lastModifiedBy>
  <cp:revision>2</cp:revision>
  <dcterms:created xsi:type="dcterms:W3CDTF">2019-05-27T09:26:00Z</dcterms:created>
  <dcterms:modified xsi:type="dcterms:W3CDTF">2019-05-27T09:26:00Z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