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81384" w14:textId="7C9F4233" w:rsidR="006D0C7E" w:rsidRPr="0006132C" w:rsidRDefault="00CA4768" w:rsidP="005E0301">
      <w:pPr>
        <w:pStyle w:val="Zkladntext"/>
        <w:spacing w:after="120"/>
        <w:jc w:val="center"/>
        <w:rPr>
          <w:rFonts w:ascii="Arial Narrow" w:hAnsi="Arial Narrow"/>
          <w:b/>
          <w:sz w:val="21"/>
          <w:lang w:val="sk-SK"/>
        </w:rPr>
      </w:pPr>
      <w:r w:rsidRPr="0006132C">
        <w:rPr>
          <w:rFonts w:ascii="Arial Narrow" w:hAnsi="Arial Narrow"/>
          <w:b/>
          <w:sz w:val="28"/>
          <w:lang w:val="sk-SK"/>
        </w:rPr>
        <w:t>RÁMCOVÁ DOHOD</w:t>
      </w:r>
      <w:r w:rsidR="005C6CFD" w:rsidRPr="0006132C">
        <w:rPr>
          <w:rFonts w:ascii="Arial Narrow" w:hAnsi="Arial Narrow"/>
          <w:b/>
          <w:sz w:val="28"/>
          <w:lang w:val="sk-SK"/>
        </w:rPr>
        <w:t>A</w:t>
      </w:r>
      <w:r w:rsidR="005E0301" w:rsidRPr="0006132C">
        <w:rPr>
          <w:rFonts w:ascii="Arial Narrow" w:hAnsi="Arial Narrow"/>
          <w:b/>
          <w:sz w:val="28"/>
          <w:lang w:val="sk-SK"/>
        </w:rPr>
        <w:t xml:space="preserve"> </w:t>
      </w:r>
      <w:r w:rsidR="005103E2" w:rsidRPr="0006132C">
        <w:rPr>
          <w:b/>
          <w:lang w:val="sk-SK"/>
        </w:rPr>
        <w:t>č. MAG</w:t>
      </w:r>
      <w:r w:rsidR="00964AA9" w:rsidRPr="0006132C">
        <w:rPr>
          <w:b/>
          <w:lang w:val="sk-SK"/>
        </w:rPr>
        <w:t xml:space="preserve"> </w:t>
      </w:r>
      <w:r w:rsidR="005D3CB6" w:rsidRPr="0006132C">
        <w:rPr>
          <w:b/>
          <w:highlight w:val="yellow"/>
          <w:lang w:val="sk-SK"/>
        </w:rPr>
        <w:t>xxx</w:t>
      </w:r>
    </w:p>
    <w:p w14:paraId="5C9ABEEE" w14:textId="549340BA" w:rsidR="00456C68" w:rsidRPr="0006132C" w:rsidRDefault="005103E2" w:rsidP="005E0301">
      <w:pPr>
        <w:pStyle w:val="Zkladntext"/>
        <w:spacing w:after="120"/>
        <w:ind w:left="142"/>
        <w:jc w:val="center"/>
        <w:rPr>
          <w:rFonts w:ascii="Arial Narrow" w:hAnsi="Arial Narrow"/>
          <w:sz w:val="21"/>
          <w:lang w:val="sk-SK"/>
        </w:rPr>
      </w:pPr>
      <w:r w:rsidRPr="0006132C">
        <w:rPr>
          <w:rFonts w:ascii="Arial Narrow" w:hAnsi="Arial Narrow"/>
          <w:sz w:val="21"/>
          <w:lang w:val="sk-SK"/>
        </w:rPr>
        <w:t xml:space="preserve">uzavretá podľa § </w:t>
      </w:r>
      <w:r w:rsidR="00A454BB" w:rsidRPr="0006132C">
        <w:rPr>
          <w:rFonts w:ascii="Arial Narrow" w:hAnsi="Arial Narrow"/>
          <w:sz w:val="21"/>
          <w:lang w:val="sk-SK"/>
        </w:rPr>
        <w:t>83</w:t>
      </w:r>
      <w:r w:rsidRPr="0006132C">
        <w:rPr>
          <w:rFonts w:ascii="Arial Narrow" w:hAnsi="Arial Narrow"/>
          <w:sz w:val="21"/>
          <w:lang w:val="sk-SK"/>
        </w:rPr>
        <w:t xml:space="preserve"> </w:t>
      </w:r>
      <w:r w:rsidR="00A454BB" w:rsidRPr="0006132C">
        <w:rPr>
          <w:rFonts w:ascii="Arial Narrow" w:hAnsi="Arial Narrow"/>
          <w:sz w:val="21"/>
          <w:lang w:val="sk-SK"/>
        </w:rPr>
        <w:t xml:space="preserve">zákona č. 343/2015 Z. z. </w:t>
      </w:r>
      <w:r w:rsidR="008B7AD2" w:rsidRPr="0006132C">
        <w:rPr>
          <w:rFonts w:ascii="Arial Narrow" w:hAnsi="Arial Narrow"/>
          <w:sz w:val="21"/>
          <w:lang w:val="sk-SK"/>
        </w:rPr>
        <w:t>o</w:t>
      </w:r>
      <w:r w:rsidR="0012191C" w:rsidRPr="0006132C">
        <w:rPr>
          <w:rFonts w:ascii="Arial Narrow" w:hAnsi="Arial Narrow"/>
          <w:sz w:val="21"/>
          <w:lang w:val="sk-SK"/>
        </w:rPr>
        <w:t xml:space="preserve"> </w:t>
      </w:r>
      <w:r w:rsidR="00A454BB" w:rsidRPr="0006132C">
        <w:rPr>
          <w:rFonts w:ascii="Arial Narrow" w:hAnsi="Arial Narrow"/>
          <w:sz w:val="21"/>
          <w:lang w:val="sk-SK"/>
        </w:rPr>
        <w:t>verejnom obstarávaní a o zmene a doplnení niektorých zákonov</w:t>
      </w:r>
      <w:r w:rsidR="0012191C" w:rsidRPr="0006132C">
        <w:rPr>
          <w:rFonts w:ascii="Arial Narrow" w:hAnsi="Arial Narrow"/>
          <w:sz w:val="21"/>
          <w:lang w:val="sk-SK"/>
        </w:rPr>
        <w:t>,</w:t>
      </w:r>
      <w:r w:rsidRPr="0006132C">
        <w:rPr>
          <w:rFonts w:ascii="Arial Narrow" w:hAnsi="Arial Narrow"/>
          <w:sz w:val="21"/>
          <w:lang w:val="sk-SK"/>
        </w:rPr>
        <w:t xml:space="preserve"> v</w:t>
      </w:r>
      <w:r w:rsidR="0012191C" w:rsidRPr="0006132C">
        <w:rPr>
          <w:rFonts w:ascii="Arial Narrow" w:hAnsi="Arial Narrow"/>
          <w:sz w:val="21"/>
          <w:lang w:val="sk-SK"/>
        </w:rPr>
        <w:t> </w:t>
      </w:r>
      <w:r w:rsidR="00426B51" w:rsidRPr="0006132C">
        <w:rPr>
          <w:rFonts w:ascii="Arial Narrow" w:hAnsi="Arial Narrow"/>
          <w:sz w:val="21"/>
          <w:lang w:val="sk-SK"/>
        </w:rPr>
        <w:t>súlade</w:t>
      </w:r>
      <w:r w:rsidR="0012191C" w:rsidRPr="0006132C">
        <w:rPr>
          <w:rFonts w:ascii="Arial Narrow" w:hAnsi="Arial Narrow"/>
          <w:sz w:val="21"/>
          <w:lang w:val="sk-SK"/>
        </w:rPr>
        <w:t xml:space="preserve"> </w:t>
      </w:r>
      <w:r w:rsidR="00426B51" w:rsidRPr="0006132C">
        <w:rPr>
          <w:rFonts w:ascii="Arial Narrow" w:hAnsi="Arial Narrow"/>
          <w:sz w:val="21"/>
          <w:lang w:val="sk-SK"/>
        </w:rPr>
        <w:t>s</w:t>
      </w:r>
      <w:r w:rsidR="00A663B7" w:rsidRPr="0006132C">
        <w:rPr>
          <w:rFonts w:ascii="Arial Narrow" w:hAnsi="Arial Narrow"/>
          <w:sz w:val="21"/>
          <w:lang w:val="sk-SK"/>
        </w:rPr>
        <w:t xml:space="preserve"> </w:t>
      </w:r>
      <w:r w:rsidR="0012191C" w:rsidRPr="0006132C">
        <w:rPr>
          <w:rFonts w:ascii="Arial Narrow" w:hAnsi="Arial Narrow"/>
          <w:sz w:val="21"/>
          <w:lang w:val="sk-SK"/>
        </w:rPr>
        <w:t>§</w:t>
      </w:r>
      <w:r w:rsidR="00A663B7" w:rsidRPr="0006132C">
        <w:rPr>
          <w:rFonts w:ascii="Arial Narrow" w:hAnsi="Arial Narrow"/>
          <w:sz w:val="21"/>
          <w:lang w:val="sk-SK"/>
        </w:rPr>
        <w:t xml:space="preserve"> </w:t>
      </w:r>
      <w:r w:rsidR="0012191C" w:rsidRPr="0006132C">
        <w:rPr>
          <w:rFonts w:ascii="Arial Narrow" w:hAnsi="Arial Narrow"/>
          <w:sz w:val="21"/>
          <w:lang w:val="sk-SK"/>
        </w:rPr>
        <w:t xml:space="preserve">536 </w:t>
      </w:r>
      <w:proofErr w:type="spellStart"/>
      <w:r w:rsidR="0012191C" w:rsidRPr="0006132C">
        <w:rPr>
          <w:rFonts w:ascii="Arial Narrow" w:hAnsi="Arial Narrow"/>
          <w:sz w:val="21"/>
          <w:lang w:val="sk-SK"/>
        </w:rPr>
        <w:t>n</w:t>
      </w:r>
      <w:r w:rsidR="0038046B" w:rsidRPr="0006132C">
        <w:rPr>
          <w:rFonts w:ascii="Arial Narrow" w:hAnsi="Arial Narrow"/>
          <w:sz w:val="21"/>
          <w:lang w:val="sk-SK"/>
        </w:rPr>
        <w:t>a</w:t>
      </w:r>
      <w:r w:rsidR="0012191C" w:rsidRPr="0006132C">
        <w:rPr>
          <w:rFonts w:ascii="Arial Narrow" w:hAnsi="Arial Narrow"/>
          <w:sz w:val="21"/>
          <w:lang w:val="sk-SK"/>
        </w:rPr>
        <w:t>sl</w:t>
      </w:r>
      <w:proofErr w:type="spellEnd"/>
      <w:r w:rsidR="0012191C" w:rsidRPr="0006132C">
        <w:rPr>
          <w:rFonts w:ascii="Arial Narrow" w:hAnsi="Arial Narrow"/>
          <w:sz w:val="21"/>
          <w:lang w:val="sk-SK"/>
        </w:rPr>
        <w:t xml:space="preserve">. </w:t>
      </w:r>
      <w:r w:rsidR="0038046B" w:rsidRPr="0006132C">
        <w:rPr>
          <w:rFonts w:ascii="Arial Narrow" w:hAnsi="Arial Narrow"/>
          <w:sz w:val="21"/>
          <w:lang w:val="sk-SK"/>
        </w:rPr>
        <w:t xml:space="preserve">zákona č. </w:t>
      </w:r>
      <w:r w:rsidR="002D2B77" w:rsidRPr="0006132C">
        <w:rPr>
          <w:rFonts w:ascii="Arial Narrow" w:hAnsi="Arial Narrow"/>
          <w:sz w:val="21"/>
          <w:lang w:val="sk-SK"/>
        </w:rPr>
        <w:t xml:space="preserve">513/1991 Zb. </w:t>
      </w:r>
      <w:r w:rsidR="0012191C" w:rsidRPr="0006132C">
        <w:rPr>
          <w:rFonts w:ascii="Arial Narrow" w:hAnsi="Arial Narrow"/>
          <w:sz w:val="21"/>
          <w:lang w:val="sk-SK"/>
        </w:rPr>
        <w:t xml:space="preserve">Obchodného zákonníka v znení neskorších predpisov </w:t>
      </w:r>
      <w:r w:rsidR="00D14E53" w:rsidRPr="0006132C">
        <w:rPr>
          <w:rFonts w:ascii="Arial Narrow" w:hAnsi="Arial Narrow"/>
          <w:sz w:val="21"/>
          <w:lang w:val="sk-SK"/>
        </w:rPr>
        <w:t>(ďalej len ,,</w:t>
      </w:r>
      <w:r w:rsidR="00D14E53" w:rsidRPr="0006132C">
        <w:rPr>
          <w:rFonts w:ascii="Arial Narrow" w:hAnsi="Arial Narrow"/>
          <w:b/>
          <w:sz w:val="21"/>
          <w:lang w:val="sk-SK"/>
        </w:rPr>
        <w:t>Obchodný zákonník</w:t>
      </w:r>
      <w:r w:rsidR="00263F26" w:rsidRPr="0006132C">
        <w:rPr>
          <w:rFonts w:ascii="Arial Narrow" w:hAnsi="Arial Narrow"/>
          <w:sz w:val="21"/>
          <w:lang w:val="sk-SK"/>
        </w:rPr>
        <w:t>“</w:t>
      </w:r>
      <w:r w:rsidR="00DF18C7" w:rsidRPr="0006132C">
        <w:rPr>
          <w:rFonts w:ascii="Arial Narrow" w:hAnsi="Arial Narrow"/>
          <w:sz w:val="21"/>
          <w:lang w:val="sk-SK"/>
        </w:rPr>
        <w:t>)</w:t>
      </w:r>
      <w:r w:rsidR="00A61EBD" w:rsidRPr="0006132C">
        <w:rPr>
          <w:rFonts w:ascii="Arial Narrow" w:hAnsi="Arial Narrow"/>
          <w:sz w:val="21"/>
          <w:lang w:val="sk-SK"/>
        </w:rPr>
        <w:t xml:space="preserve"> </w:t>
      </w:r>
      <w:r w:rsidR="0012191C" w:rsidRPr="0006132C">
        <w:rPr>
          <w:rFonts w:ascii="Arial Narrow" w:hAnsi="Arial Narrow"/>
          <w:sz w:val="21"/>
          <w:lang w:val="sk-SK"/>
        </w:rPr>
        <w:t>a s platným právnym poriadkom</w:t>
      </w:r>
      <w:r w:rsidRPr="0006132C">
        <w:rPr>
          <w:rFonts w:ascii="Arial Narrow" w:hAnsi="Arial Narrow"/>
          <w:sz w:val="21"/>
          <w:lang w:val="sk-SK"/>
        </w:rPr>
        <w:t xml:space="preserve"> Slovenskej republiky</w:t>
      </w:r>
      <w:r w:rsidR="00426B51" w:rsidRPr="0006132C">
        <w:rPr>
          <w:rFonts w:ascii="Arial Narrow" w:hAnsi="Arial Narrow"/>
          <w:sz w:val="21"/>
          <w:lang w:val="sk-SK"/>
        </w:rPr>
        <w:t xml:space="preserve"> </w:t>
      </w:r>
    </w:p>
    <w:p w14:paraId="3BCAF05E" w14:textId="529DC8FB" w:rsidR="006D0C7E" w:rsidRPr="0006132C" w:rsidRDefault="005103E2" w:rsidP="00567CEF">
      <w:pPr>
        <w:pStyle w:val="Zkladntext"/>
        <w:spacing w:after="120"/>
        <w:ind w:left="142"/>
        <w:jc w:val="center"/>
        <w:rPr>
          <w:rFonts w:ascii="Arial Narrow" w:hAnsi="Arial Narrow"/>
          <w:sz w:val="21"/>
          <w:lang w:val="sk-SK"/>
        </w:rPr>
      </w:pPr>
      <w:r w:rsidRPr="0006132C">
        <w:rPr>
          <w:rFonts w:ascii="Arial Narrow" w:hAnsi="Arial Narrow"/>
          <w:sz w:val="21"/>
          <w:lang w:val="sk-SK"/>
        </w:rPr>
        <w:t>(ďalej len „</w:t>
      </w:r>
      <w:r w:rsidR="00AA23B5" w:rsidRPr="0006132C">
        <w:rPr>
          <w:rFonts w:ascii="Arial Narrow" w:hAnsi="Arial Narrow"/>
          <w:b/>
          <w:sz w:val="21"/>
          <w:lang w:val="sk-SK"/>
        </w:rPr>
        <w:t>d</w:t>
      </w:r>
      <w:r w:rsidR="0012191C" w:rsidRPr="0006132C">
        <w:rPr>
          <w:rFonts w:ascii="Arial Narrow" w:hAnsi="Arial Narrow"/>
          <w:b/>
          <w:sz w:val="21"/>
          <w:lang w:val="sk-SK"/>
        </w:rPr>
        <w:t>ohoda</w:t>
      </w:r>
      <w:r w:rsidRPr="0006132C">
        <w:rPr>
          <w:rFonts w:ascii="Arial Narrow" w:hAnsi="Arial Narrow"/>
          <w:sz w:val="21"/>
          <w:lang w:val="sk-SK"/>
        </w:rPr>
        <w:t>“)</w:t>
      </w:r>
    </w:p>
    <w:p w14:paraId="73742262" w14:textId="0A55CFF3" w:rsidR="006D0C7E" w:rsidRPr="0006132C" w:rsidRDefault="00BF4816" w:rsidP="00956E45">
      <w:pPr>
        <w:pStyle w:val="Nadpis1"/>
        <w:ind w:left="116"/>
        <w:rPr>
          <w:rFonts w:ascii="Arial Narrow" w:hAnsi="Arial Narrow"/>
          <w:sz w:val="21"/>
          <w:lang w:val="sk-SK"/>
        </w:rPr>
      </w:pPr>
      <w:r w:rsidRPr="0006132C">
        <w:rPr>
          <w:rFonts w:ascii="Arial Narrow" w:hAnsi="Arial Narrow"/>
          <w:sz w:val="21"/>
          <w:lang w:val="sk-SK"/>
        </w:rPr>
        <w:t>Zmluvné strany</w:t>
      </w:r>
      <w:r w:rsidR="005103E2" w:rsidRPr="0006132C">
        <w:rPr>
          <w:rFonts w:ascii="Arial Narrow" w:hAnsi="Arial Narrow"/>
          <w:sz w:val="21"/>
          <w:lang w:val="sk-SK"/>
        </w:rPr>
        <w:t>:</w:t>
      </w:r>
    </w:p>
    <w:p w14:paraId="4957FA71" w14:textId="77777777" w:rsidR="006D0C7E" w:rsidRPr="0006132C" w:rsidRDefault="006D0C7E">
      <w:pPr>
        <w:pStyle w:val="Zkladntext"/>
        <w:rPr>
          <w:rFonts w:ascii="Arial Narrow" w:hAnsi="Arial Narrow"/>
          <w:b/>
          <w:sz w:val="21"/>
          <w:lang w:val="sk-SK"/>
        </w:rPr>
      </w:pPr>
    </w:p>
    <w:p w14:paraId="5F4A1680" w14:textId="62E207D9" w:rsidR="00246D49" w:rsidRPr="0006132C" w:rsidRDefault="00246D49" w:rsidP="00246D49">
      <w:pPr>
        <w:spacing w:after="120"/>
        <w:jc w:val="both"/>
        <w:rPr>
          <w:rFonts w:ascii="Arial Narrow" w:hAnsi="Arial Narrow"/>
          <w:sz w:val="21"/>
          <w:lang w:val="sk-SK"/>
        </w:rPr>
      </w:pPr>
      <w:r w:rsidRPr="0006132C">
        <w:rPr>
          <w:rFonts w:ascii="Arial Narrow" w:hAnsi="Arial Narrow"/>
          <w:b/>
          <w:sz w:val="21"/>
          <w:lang w:val="sk-SK"/>
        </w:rPr>
        <w:t>Hlavné mesto Slovenskej republiky Bratislava</w:t>
      </w:r>
      <w:r w:rsidRPr="0006132C">
        <w:rPr>
          <w:rFonts w:ascii="Arial Narrow" w:hAnsi="Arial Narrow"/>
          <w:sz w:val="21"/>
          <w:lang w:val="sk-SK"/>
        </w:rPr>
        <w:t>, so sídlom Primaciálne námestie 1, 814 99</w:t>
      </w:r>
      <w:r w:rsidRPr="0006132C">
        <w:rPr>
          <w:rFonts w:ascii="Arial Narrow" w:hAnsi="Arial Narrow"/>
          <w:spacing w:val="-3"/>
          <w:sz w:val="21"/>
          <w:lang w:val="sk-SK"/>
        </w:rPr>
        <w:t xml:space="preserve"> </w:t>
      </w:r>
      <w:r w:rsidRPr="0006132C">
        <w:rPr>
          <w:rFonts w:ascii="Arial Narrow" w:hAnsi="Arial Narrow"/>
          <w:sz w:val="21"/>
          <w:lang w:val="sk-SK"/>
        </w:rPr>
        <w:t xml:space="preserve">Bratislava, štatutárny zástupca: Ing. arch. Matúš Vallo, primátor, v zastúpení: Ing. Tatiana Kratochvílová, 1. námestníčka primátora, </w:t>
      </w:r>
      <w:bookmarkStart w:id="0" w:name="_Hlk64549361"/>
      <w:r w:rsidRPr="0006132C">
        <w:rPr>
          <w:rFonts w:ascii="Arial Narrow" w:hAnsi="Arial Narrow"/>
          <w:sz w:val="21"/>
          <w:lang w:val="sk-SK"/>
        </w:rPr>
        <w:t>na základe rozhodnutia č. 3</w:t>
      </w:r>
      <w:r w:rsidR="00D65FCE" w:rsidRPr="0006132C">
        <w:rPr>
          <w:rFonts w:ascii="Arial Narrow" w:hAnsi="Arial Narrow"/>
          <w:sz w:val="21"/>
          <w:lang w:val="sk-SK"/>
        </w:rPr>
        <w:t>6</w:t>
      </w:r>
      <w:r w:rsidRPr="0006132C">
        <w:rPr>
          <w:rFonts w:ascii="Arial Narrow" w:hAnsi="Arial Narrow"/>
          <w:sz w:val="21"/>
          <w:lang w:val="sk-SK"/>
        </w:rPr>
        <w:t>/20</w:t>
      </w:r>
      <w:r w:rsidR="00D65FCE" w:rsidRPr="0006132C">
        <w:rPr>
          <w:rFonts w:ascii="Arial Narrow" w:hAnsi="Arial Narrow"/>
          <w:sz w:val="21"/>
          <w:lang w:val="sk-SK"/>
        </w:rPr>
        <w:t>21</w:t>
      </w:r>
      <w:r w:rsidRPr="0006132C">
        <w:rPr>
          <w:rFonts w:ascii="Arial Narrow" w:hAnsi="Arial Narrow"/>
          <w:sz w:val="21"/>
          <w:lang w:val="sk-SK"/>
        </w:rPr>
        <w:t xml:space="preserve"> primátora hlavného mesta Slovenskej republiky Bratislavy o podpisovaní písomností a právnych dokumentov v znení neskorších predpisov</w:t>
      </w:r>
      <w:bookmarkEnd w:id="0"/>
      <w:r w:rsidRPr="0006132C">
        <w:rPr>
          <w:rFonts w:ascii="Arial Narrow" w:hAnsi="Arial Narrow"/>
          <w:sz w:val="21"/>
          <w:lang w:val="sk-SK"/>
        </w:rPr>
        <w:t xml:space="preserve">, IČO:00 603 481, </w:t>
      </w:r>
      <w:r w:rsidR="00817D02" w:rsidRPr="0006132C">
        <w:rPr>
          <w:rFonts w:ascii="Arial Narrow" w:hAnsi="Arial Narrow"/>
          <w:sz w:val="21"/>
          <w:lang w:val="sk-SK"/>
        </w:rPr>
        <w:t>bankové</w:t>
      </w:r>
      <w:r w:rsidR="00817D02" w:rsidRPr="0006132C">
        <w:rPr>
          <w:rFonts w:ascii="Arial Narrow" w:hAnsi="Arial Narrow"/>
          <w:spacing w:val="-3"/>
          <w:sz w:val="21"/>
          <w:lang w:val="sk-SK"/>
        </w:rPr>
        <w:t xml:space="preserve"> </w:t>
      </w:r>
      <w:r w:rsidRPr="0006132C">
        <w:rPr>
          <w:rFonts w:ascii="Arial Narrow" w:hAnsi="Arial Narrow"/>
          <w:sz w:val="21"/>
          <w:lang w:val="sk-SK"/>
        </w:rPr>
        <w:t>spojenie</w:t>
      </w:r>
      <w:r w:rsidR="00817D02" w:rsidRPr="0006132C">
        <w:rPr>
          <w:rFonts w:ascii="Arial Narrow" w:hAnsi="Arial Narrow"/>
          <w:sz w:val="21"/>
          <w:lang w:val="sk-SK"/>
        </w:rPr>
        <w:t xml:space="preserve"> (IBAN)</w:t>
      </w:r>
      <w:r w:rsidRPr="0006132C">
        <w:rPr>
          <w:rFonts w:ascii="Arial Narrow" w:hAnsi="Arial Narrow"/>
          <w:sz w:val="21"/>
          <w:lang w:val="sk-SK"/>
        </w:rPr>
        <w:t xml:space="preserve">: Československá obchodná banka a.s., </w:t>
      </w:r>
      <w:r w:rsidR="00817D02" w:rsidRPr="0006132C">
        <w:rPr>
          <w:rFonts w:ascii="Arial Narrow" w:hAnsi="Arial Narrow"/>
          <w:sz w:val="21"/>
          <w:lang w:val="sk-SK"/>
        </w:rPr>
        <w:t>číslo</w:t>
      </w:r>
      <w:r w:rsidR="00817D02" w:rsidRPr="0006132C">
        <w:rPr>
          <w:rFonts w:ascii="Arial Narrow" w:hAnsi="Arial Narrow"/>
          <w:spacing w:val="-2"/>
          <w:sz w:val="21"/>
          <w:lang w:val="sk-SK"/>
        </w:rPr>
        <w:t xml:space="preserve"> </w:t>
      </w:r>
      <w:r w:rsidRPr="0006132C">
        <w:rPr>
          <w:rFonts w:ascii="Arial Narrow" w:hAnsi="Arial Narrow"/>
          <w:sz w:val="21"/>
          <w:lang w:val="sk-SK"/>
        </w:rPr>
        <w:t>účtu</w:t>
      </w:r>
      <w:r w:rsidRPr="0006132C">
        <w:rPr>
          <w:rFonts w:ascii="Arial Narrow" w:hAnsi="Arial Narrow"/>
          <w:spacing w:val="-2"/>
          <w:sz w:val="21"/>
          <w:lang w:val="sk-SK"/>
        </w:rPr>
        <w:t xml:space="preserve"> </w:t>
      </w:r>
      <w:r w:rsidRPr="0006132C">
        <w:rPr>
          <w:rFonts w:ascii="Arial Narrow" w:hAnsi="Arial Narrow"/>
          <w:sz w:val="21"/>
          <w:lang w:val="sk-SK"/>
        </w:rPr>
        <w:t>(IBAN): SK23 7500 0000 0000 2582 7143, BIC</w:t>
      </w:r>
      <w:r w:rsidRPr="0006132C">
        <w:rPr>
          <w:rFonts w:ascii="Arial Narrow" w:hAnsi="Arial Narrow"/>
          <w:spacing w:val="-3"/>
          <w:sz w:val="21"/>
          <w:lang w:val="sk-SK"/>
        </w:rPr>
        <w:t xml:space="preserve"> </w:t>
      </w:r>
      <w:r w:rsidRPr="0006132C">
        <w:rPr>
          <w:rFonts w:ascii="Arial Narrow" w:hAnsi="Arial Narrow"/>
          <w:sz w:val="21"/>
          <w:lang w:val="sk-SK"/>
        </w:rPr>
        <w:t>(SWIFT): CEKOSKBX</w:t>
      </w:r>
      <w:r w:rsidR="00B96CD1" w:rsidRPr="0006132C">
        <w:rPr>
          <w:rFonts w:ascii="Arial Narrow" w:hAnsi="Arial Narrow"/>
          <w:sz w:val="21"/>
          <w:lang w:val="sk-SK"/>
        </w:rPr>
        <w:t xml:space="preserve">, </w:t>
      </w:r>
      <w:r w:rsidR="00644042" w:rsidRPr="0006132C">
        <w:rPr>
          <w:rFonts w:ascii="Arial Narrow" w:hAnsi="Arial Narrow"/>
          <w:sz w:val="21"/>
          <w:lang w:val="sk-SK"/>
        </w:rPr>
        <w:t>emailový kontakt:</w:t>
      </w:r>
      <w:r w:rsidR="004E4E3F" w:rsidRPr="0006132C">
        <w:rPr>
          <w:rFonts w:ascii="Arial Narrow" w:hAnsi="Arial Narrow"/>
          <w:sz w:val="21"/>
          <w:lang w:val="sk-SK"/>
        </w:rPr>
        <w:t xml:space="preserve"> </w:t>
      </w:r>
      <w:r w:rsidR="00111231" w:rsidRPr="0006132C">
        <w:rPr>
          <w:rFonts w:ascii="Arial Narrow" w:hAnsi="Arial Narrow"/>
          <w:sz w:val="21"/>
          <w:highlight w:val="yellow"/>
          <w:lang w:val="sk-SK"/>
        </w:rPr>
        <w:t>xxx</w:t>
      </w:r>
    </w:p>
    <w:p w14:paraId="669A8B7C" w14:textId="25D9700F" w:rsidR="00EB3432" w:rsidRPr="0006132C" w:rsidRDefault="00EB3432" w:rsidP="00EB3432">
      <w:pPr>
        <w:spacing w:after="120"/>
        <w:rPr>
          <w:rFonts w:ascii="Arial Narrow" w:hAnsi="Arial Narrow"/>
          <w:sz w:val="21"/>
          <w:lang w:val="sk-SK"/>
        </w:rPr>
      </w:pPr>
      <w:r w:rsidRPr="0006132C">
        <w:rPr>
          <w:rFonts w:ascii="Arial Narrow" w:hAnsi="Arial Narrow"/>
          <w:sz w:val="21"/>
          <w:lang w:val="sk-SK"/>
        </w:rPr>
        <w:t>(ďalej len ako „</w:t>
      </w:r>
      <w:r w:rsidR="00DB2076" w:rsidRPr="0006132C">
        <w:rPr>
          <w:rFonts w:ascii="Arial Narrow" w:hAnsi="Arial Narrow"/>
          <w:b/>
          <w:sz w:val="21"/>
          <w:lang w:val="sk-SK"/>
        </w:rPr>
        <w:t>o</w:t>
      </w:r>
      <w:r w:rsidRPr="0006132C">
        <w:rPr>
          <w:rFonts w:ascii="Arial Narrow" w:hAnsi="Arial Narrow"/>
          <w:b/>
          <w:sz w:val="21"/>
          <w:lang w:val="sk-SK"/>
        </w:rPr>
        <w:t>bjednávateľ</w:t>
      </w:r>
      <w:r w:rsidRPr="0006132C">
        <w:rPr>
          <w:rFonts w:ascii="Arial Narrow" w:hAnsi="Arial Narrow"/>
          <w:sz w:val="21"/>
          <w:lang w:val="sk-SK"/>
        </w:rPr>
        <w:t xml:space="preserve">“) </w:t>
      </w:r>
    </w:p>
    <w:p w14:paraId="17889E99" w14:textId="3893DA94" w:rsidR="00EB3432" w:rsidRPr="0006132C" w:rsidRDefault="00EB3432" w:rsidP="00EB3432">
      <w:pPr>
        <w:spacing w:after="120"/>
        <w:rPr>
          <w:rFonts w:ascii="Arial Narrow" w:hAnsi="Arial Narrow"/>
          <w:sz w:val="21"/>
          <w:lang w:val="sk-SK"/>
        </w:rPr>
      </w:pPr>
      <w:r w:rsidRPr="0006132C">
        <w:rPr>
          <w:rFonts w:ascii="Arial Narrow" w:hAnsi="Arial Narrow"/>
          <w:sz w:val="21"/>
          <w:lang w:val="sk-SK"/>
        </w:rPr>
        <w:t>a</w:t>
      </w:r>
    </w:p>
    <w:p w14:paraId="071E5426" w14:textId="25CACC84" w:rsidR="00817D02" w:rsidRPr="0006132C" w:rsidRDefault="00951373" w:rsidP="00354A02">
      <w:pPr>
        <w:spacing w:after="120"/>
        <w:jc w:val="both"/>
        <w:rPr>
          <w:rFonts w:ascii="Arial Narrow" w:hAnsi="Arial Narrow"/>
          <w:sz w:val="21"/>
          <w:lang w:val="sk-SK"/>
        </w:rPr>
      </w:pPr>
      <w:r w:rsidRPr="0006132C">
        <w:rPr>
          <w:rFonts w:ascii="Arial Narrow" w:hAnsi="Arial Narrow"/>
          <w:b/>
          <w:sz w:val="21"/>
          <w:highlight w:val="yellow"/>
          <w:lang w:val="sk-SK"/>
        </w:rPr>
        <w:t>xxx</w:t>
      </w:r>
      <w:r w:rsidRPr="0006132C">
        <w:rPr>
          <w:rFonts w:ascii="Arial Narrow" w:hAnsi="Arial Narrow"/>
          <w:b/>
          <w:sz w:val="21"/>
          <w:lang w:val="sk-SK"/>
        </w:rPr>
        <w:t>,</w:t>
      </w:r>
      <w:r w:rsidRPr="0006132C">
        <w:rPr>
          <w:rFonts w:ascii="Arial Narrow" w:hAnsi="Arial Narrow"/>
          <w:sz w:val="21"/>
          <w:lang w:val="sk-SK"/>
        </w:rPr>
        <w:t xml:space="preserve"> sídlo: </w:t>
      </w:r>
      <w:r w:rsidRPr="0006132C">
        <w:rPr>
          <w:rFonts w:ascii="Arial Narrow" w:hAnsi="Arial Narrow"/>
          <w:sz w:val="21"/>
          <w:highlight w:val="yellow"/>
          <w:lang w:val="sk-SK"/>
        </w:rPr>
        <w:t>xxx</w:t>
      </w:r>
      <w:r w:rsidRPr="0006132C">
        <w:rPr>
          <w:rFonts w:ascii="Arial Narrow" w:hAnsi="Arial Narrow"/>
          <w:sz w:val="21"/>
          <w:lang w:val="sk-SK"/>
        </w:rPr>
        <w:t xml:space="preserve"> zastúpenie: </w:t>
      </w:r>
      <w:r w:rsidRPr="0006132C">
        <w:rPr>
          <w:rFonts w:ascii="Arial Narrow" w:hAnsi="Arial Narrow"/>
          <w:sz w:val="21"/>
          <w:highlight w:val="yellow"/>
          <w:lang w:val="sk-SK"/>
        </w:rPr>
        <w:t>xxx</w:t>
      </w:r>
      <w:r w:rsidRPr="0006132C">
        <w:rPr>
          <w:rFonts w:ascii="Arial Narrow" w:hAnsi="Arial Narrow"/>
          <w:sz w:val="21"/>
          <w:lang w:val="sk-SK"/>
        </w:rPr>
        <w:t xml:space="preserve"> zápis: </w:t>
      </w:r>
      <w:r w:rsidRPr="0006132C">
        <w:rPr>
          <w:rFonts w:ascii="Arial Narrow" w:hAnsi="Arial Narrow"/>
          <w:sz w:val="21"/>
          <w:highlight w:val="yellow"/>
          <w:lang w:val="sk-SK"/>
        </w:rPr>
        <w:t>xxx</w:t>
      </w:r>
      <w:r w:rsidRPr="0006132C">
        <w:rPr>
          <w:rFonts w:ascii="Arial Narrow" w:hAnsi="Arial Narrow"/>
          <w:sz w:val="21"/>
          <w:lang w:val="sk-SK"/>
        </w:rPr>
        <w:t xml:space="preserve"> IČO: </w:t>
      </w:r>
      <w:r w:rsidRPr="0006132C">
        <w:rPr>
          <w:rFonts w:ascii="Arial Narrow" w:hAnsi="Arial Narrow"/>
          <w:sz w:val="21"/>
          <w:highlight w:val="yellow"/>
          <w:lang w:val="sk-SK"/>
        </w:rPr>
        <w:t>xxx</w:t>
      </w:r>
      <w:r w:rsidRPr="0006132C">
        <w:rPr>
          <w:rFonts w:ascii="Arial Narrow" w:hAnsi="Arial Narrow"/>
          <w:sz w:val="21"/>
          <w:lang w:val="sk-SK"/>
        </w:rPr>
        <w:t xml:space="preserve"> IČ DPH: </w:t>
      </w:r>
      <w:r w:rsidRPr="0006132C">
        <w:rPr>
          <w:rFonts w:ascii="Arial Narrow" w:hAnsi="Arial Narrow"/>
          <w:sz w:val="21"/>
          <w:highlight w:val="yellow"/>
          <w:lang w:val="sk-SK"/>
        </w:rPr>
        <w:t>xxx</w:t>
      </w:r>
      <w:r w:rsidRPr="0006132C">
        <w:rPr>
          <w:rFonts w:ascii="Arial Narrow" w:hAnsi="Arial Narrow"/>
          <w:sz w:val="21"/>
          <w:lang w:val="sk-SK"/>
        </w:rPr>
        <w:t xml:space="preserve"> DIČ: </w:t>
      </w:r>
      <w:r w:rsidRPr="0006132C">
        <w:rPr>
          <w:rFonts w:ascii="Arial Narrow" w:hAnsi="Arial Narrow"/>
          <w:sz w:val="21"/>
          <w:highlight w:val="yellow"/>
          <w:lang w:val="sk-SK"/>
        </w:rPr>
        <w:t>xxx</w:t>
      </w:r>
      <w:r w:rsidRPr="0006132C">
        <w:rPr>
          <w:rFonts w:ascii="Arial Narrow" w:hAnsi="Arial Narrow"/>
          <w:sz w:val="21"/>
          <w:lang w:val="sk-SK"/>
        </w:rPr>
        <w:t xml:space="preserve"> bankové spojenie: </w:t>
      </w:r>
      <w:r w:rsidRPr="0006132C">
        <w:rPr>
          <w:rFonts w:ascii="Arial Narrow" w:hAnsi="Arial Narrow"/>
          <w:sz w:val="21"/>
          <w:highlight w:val="yellow"/>
          <w:lang w:val="sk-SK"/>
        </w:rPr>
        <w:t>xxx</w:t>
      </w:r>
      <w:r w:rsidRPr="0006132C">
        <w:rPr>
          <w:rFonts w:ascii="Arial Narrow" w:hAnsi="Arial Narrow"/>
          <w:sz w:val="21"/>
          <w:lang w:val="sk-SK"/>
        </w:rPr>
        <w:t xml:space="preserve"> číslo účtu (IBAN): </w:t>
      </w:r>
      <w:r w:rsidRPr="0006132C">
        <w:rPr>
          <w:rFonts w:ascii="Arial Narrow" w:hAnsi="Arial Narrow"/>
          <w:sz w:val="21"/>
          <w:highlight w:val="yellow"/>
          <w:lang w:val="sk-SK"/>
        </w:rPr>
        <w:t>xxx</w:t>
      </w:r>
      <w:r w:rsidR="00644042" w:rsidRPr="0006132C">
        <w:rPr>
          <w:rFonts w:ascii="Arial Narrow" w:hAnsi="Arial Narrow"/>
          <w:sz w:val="21"/>
          <w:lang w:val="sk-SK"/>
        </w:rPr>
        <w:t xml:space="preserve">, emailový kontakt: </w:t>
      </w:r>
      <w:r w:rsidR="00644042" w:rsidRPr="0006132C">
        <w:rPr>
          <w:rFonts w:ascii="Arial Narrow" w:hAnsi="Arial Narrow"/>
          <w:sz w:val="21"/>
          <w:highlight w:val="yellow"/>
          <w:lang w:val="sk-SK"/>
        </w:rPr>
        <w:t>xxx</w:t>
      </w:r>
      <w:r w:rsidRPr="0006132C">
        <w:rPr>
          <w:rFonts w:ascii="Arial Narrow" w:hAnsi="Arial Narrow"/>
          <w:sz w:val="21"/>
          <w:lang w:val="sk-SK"/>
        </w:rPr>
        <w:t xml:space="preserve"> </w:t>
      </w:r>
    </w:p>
    <w:p w14:paraId="49B76097" w14:textId="28739F5B" w:rsidR="00EB3432" w:rsidRPr="0006132C" w:rsidRDefault="00EB3432" w:rsidP="00817D02">
      <w:pPr>
        <w:spacing w:after="120"/>
        <w:rPr>
          <w:rFonts w:ascii="Arial Narrow" w:hAnsi="Arial Narrow"/>
          <w:sz w:val="21"/>
          <w:lang w:val="sk-SK"/>
        </w:rPr>
      </w:pPr>
      <w:r w:rsidRPr="0006132C">
        <w:rPr>
          <w:rFonts w:ascii="Arial Narrow" w:hAnsi="Arial Narrow"/>
          <w:sz w:val="21"/>
          <w:lang w:val="sk-SK"/>
        </w:rPr>
        <w:t>(ďalej len ako „</w:t>
      </w:r>
      <w:r w:rsidR="00DB2076" w:rsidRPr="0006132C">
        <w:rPr>
          <w:rFonts w:ascii="Arial Narrow" w:hAnsi="Arial Narrow"/>
          <w:b/>
          <w:sz w:val="21"/>
          <w:lang w:val="sk-SK"/>
        </w:rPr>
        <w:t>z</w:t>
      </w:r>
      <w:r w:rsidRPr="0006132C">
        <w:rPr>
          <w:rFonts w:ascii="Arial Narrow" w:hAnsi="Arial Narrow"/>
          <w:b/>
          <w:sz w:val="21"/>
          <w:lang w:val="sk-SK"/>
        </w:rPr>
        <w:t>hotoviteľ</w:t>
      </w:r>
      <w:r w:rsidRPr="0006132C">
        <w:rPr>
          <w:rFonts w:ascii="Arial Narrow" w:hAnsi="Arial Narrow"/>
          <w:sz w:val="21"/>
          <w:lang w:val="sk-SK"/>
        </w:rPr>
        <w:t>“</w:t>
      </w:r>
      <w:r w:rsidR="001067D5" w:rsidRPr="0006132C">
        <w:rPr>
          <w:rFonts w:ascii="Arial Narrow" w:hAnsi="Arial Narrow"/>
          <w:sz w:val="21"/>
          <w:lang w:val="sk-SK"/>
        </w:rPr>
        <w:t xml:space="preserve"> alebo </w:t>
      </w:r>
      <w:r w:rsidR="00603E33" w:rsidRPr="0006132C">
        <w:rPr>
          <w:rFonts w:ascii="Arial Narrow" w:hAnsi="Arial Narrow"/>
          <w:sz w:val="21"/>
          <w:lang w:val="sk-SK"/>
        </w:rPr>
        <w:t>„</w:t>
      </w:r>
      <w:r w:rsidR="00DB2076" w:rsidRPr="0006132C">
        <w:rPr>
          <w:rFonts w:ascii="Arial Narrow" w:hAnsi="Arial Narrow"/>
          <w:b/>
          <w:sz w:val="21"/>
          <w:lang w:val="sk-SK"/>
        </w:rPr>
        <w:t>z</w:t>
      </w:r>
      <w:r w:rsidR="001067D5" w:rsidRPr="0006132C">
        <w:rPr>
          <w:rFonts w:ascii="Arial Narrow" w:hAnsi="Arial Narrow"/>
          <w:b/>
          <w:sz w:val="21"/>
          <w:lang w:val="sk-SK"/>
        </w:rPr>
        <w:t>hotoviteľ č. 1</w:t>
      </w:r>
      <w:r w:rsidR="00603E33" w:rsidRPr="0006132C">
        <w:rPr>
          <w:rFonts w:ascii="Arial Narrow" w:hAnsi="Arial Narrow"/>
          <w:sz w:val="21"/>
          <w:lang w:val="sk-SK"/>
        </w:rPr>
        <w:t>“</w:t>
      </w:r>
      <w:r w:rsidRPr="0006132C">
        <w:rPr>
          <w:rFonts w:ascii="Arial Narrow" w:hAnsi="Arial Narrow"/>
          <w:sz w:val="21"/>
          <w:lang w:val="sk-SK"/>
        </w:rPr>
        <w:t>)</w:t>
      </w:r>
    </w:p>
    <w:p w14:paraId="4E73A480" w14:textId="457AA029" w:rsidR="00A03C25" w:rsidRPr="0006132C" w:rsidRDefault="00A03C25" w:rsidP="00817D02">
      <w:pPr>
        <w:spacing w:after="120"/>
        <w:rPr>
          <w:rFonts w:ascii="Arial Narrow" w:hAnsi="Arial Narrow"/>
          <w:sz w:val="21"/>
          <w:lang w:val="sk-SK"/>
        </w:rPr>
      </w:pPr>
    </w:p>
    <w:p w14:paraId="3875A09B" w14:textId="77777777" w:rsidR="00A03C25" w:rsidRPr="0006132C" w:rsidRDefault="00A03C25" w:rsidP="00A03C25">
      <w:pPr>
        <w:spacing w:after="120"/>
        <w:jc w:val="both"/>
        <w:rPr>
          <w:rFonts w:ascii="Arial Narrow" w:hAnsi="Arial Narrow"/>
          <w:sz w:val="21"/>
          <w:lang w:val="sk-SK"/>
        </w:rPr>
      </w:pPr>
      <w:r w:rsidRPr="0006132C">
        <w:rPr>
          <w:rFonts w:ascii="Arial Narrow" w:hAnsi="Arial Narrow"/>
          <w:b/>
          <w:sz w:val="21"/>
          <w:highlight w:val="yellow"/>
          <w:lang w:val="sk-SK"/>
        </w:rPr>
        <w:t>xxx</w:t>
      </w:r>
      <w:r w:rsidRPr="0006132C">
        <w:rPr>
          <w:rFonts w:ascii="Arial Narrow" w:hAnsi="Arial Narrow"/>
          <w:b/>
          <w:sz w:val="21"/>
          <w:lang w:val="sk-SK"/>
        </w:rPr>
        <w:t>,</w:t>
      </w:r>
      <w:r w:rsidRPr="0006132C">
        <w:rPr>
          <w:rFonts w:ascii="Arial Narrow" w:hAnsi="Arial Narrow"/>
          <w:sz w:val="21"/>
          <w:lang w:val="sk-SK"/>
        </w:rPr>
        <w:t xml:space="preserve"> sídlo: </w:t>
      </w:r>
      <w:r w:rsidRPr="0006132C">
        <w:rPr>
          <w:rFonts w:ascii="Arial Narrow" w:hAnsi="Arial Narrow"/>
          <w:sz w:val="21"/>
          <w:highlight w:val="yellow"/>
          <w:lang w:val="sk-SK"/>
        </w:rPr>
        <w:t>xxx</w:t>
      </w:r>
      <w:r w:rsidRPr="0006132C">
        <w:rPr>
          <w:rFonts w:ascii="Arial Narrow" w:hAnsi="Arial Narrow"/>
          <w:sz w:val="21"/>
          <w:lang w:val="sk-SK"/>
        </w:rPr>
        <w:t xml:space="preserve"> zastúpenie: </w:t>
      </w:r>
      <w:r w:rsidRPr="0006132C">
        <w:rPr>
          <w:rFonts w:ascii="Arial Narrow" w:hAnsi="Arial Narrow"/>
          <w:sz w:val="21"/>
          <w:highlight w:val="yellow"/>
          <w:lang w:val="sk-SK"/>
        </w:rPr>
        <w:t>xxx</w:t>
      </w:r>
      <w:r w:rsidRPr="0006132C">
        <w:rPr>
          <w:rFonts w:ascii="Arial Narrow" w:hAnsi="Arial Narrow"/>
          <w:sz w:val="21"/>
          <w:lang w:val="sk-SK"/>
        </w:rPr>
        <w:t xml:space="preserve"> zápis: </w:t>
      </w:r>
      <w:r w:rsidRPr="0006132C">
        <w:rPr>
          <w:rFonts w:ascii="Arial Narrow" w:hAnsi="Arial Narrow"/>
          <w:sz w:val="21"/>
          <w:highlight w:val="yellow"/>
          <w:lang w:val="sk-SK"/>
        </w:rPr>
        <w:t>xxx</w:t>
      </w:r>
      <w:r w:rsidRPr="0006132C">
        <w:rPr>
          <w:rFonts w:ascii="Arial Narrow" w:hAnsi="Arial Narrow"/>
          <w:sz w:val="21"/>
          <w:lang w:val="sk-SK"/>
        </w:rPr>
        <w:t xml:space="preserve"> IČO: </w:t>
      </w:r>
      <w:r w:rsidRPr="0006132C">
        <w:rPr>
          <w:rFonts w:ascii="Arial Narrow" w:hAnsi="Arial Narrow"/>
          <w:sz w:val="21"/>
          <w:highlight w:val="yellow"/>
          <w:lang w:val="sk-SK"/>
        </w:rPr>
        <w:t>xxx</w:t>
      </w:r>
      <w:r w:rsidRPr="0006132C">
        <w:rPr>
          <w:rFonts w:ascii="Arial Narrow" w:hAnsi="Arial Narrow"/>
          <w:sz w:val="21"/>
          <w:lang w:val="sk-SK"/>
        </w:rPr>
        <w:t xml:space="preserve"> IČ DPH: </w:t>
      </w:r>
      <w:r w:rsidRPr="0006132C">
        <w:rPr>
          <w:rFonts w:ascii="Arial Narrow" w:hAnsi="Arial Narrow"/>
          <w:sz w:val="21"/>
          <w:highlight w:val="yellow"/>
          <w:lang w:val="sk-SK"/>
        </w:rPr>
        <w:t>xxx</w:t>
      </w:r>
      <w:r w:rsidRPr="0006132C">
        <w:rPr>
          <w:rFonts w:ascii="Arial Narrow" w:hAnsi="Arial Narrow"/>
          <w:sz w:val="21"/>
          <w:lang w:val="sk-SK"/>
        </w:rPr>
        <w:t xml:space="preserve"> DIČ: </w:t>
      </w:r>
      <w:r w:rsidRPr="0006132C">
        <w:rPr>
          <w:rFonts w:ascii="Arial Narrow" w:hAnsi="Arial Narrow"/>
          <w:sz w:val="21"/>
          <w:highlight w:val="yellow"/>
          <w:lang w:val="sk-SK"/>
        </w:rPr>
        <w:t>xxx</w:t>
      </w:r>
      <w:r w:rsidRPr="0006132C">
        <w:rPr>
          <w:rFonts w:ascii="Arial Narrow" w:hAnsi="Arial Narrow"/>
          <w:sz w:val="21"/>
          <w:lang w:val="sk-SK"/>
        </w:rPr>
        <w:t xml:space="preserve"> bankové spojenie: </w:t>
      </w:r>
      <w:r w:rsidRPr="0006132C">
        <w:rPr>
          <w:rFonts w:ascii="Arial Narrow" w:hAnsi="Arial Narrow"/>
          <w:sz w:val="21"/>
          <w:highlight w:val="yellow"/>
          <w:lang w:val="sk-SK"/>
        </w:rPr>
        <w:t>xxx</w:t>
      </w:r>
      <w:r w:rsidRPr="0006132C">
        <w:rPr>
          <w:rFonts w:ascii="Arial Narrow" w:hAnsi="Arial Narrow"/>
          <w:sz w:val="21"/>
          <w:lang w:val="sk-SK"/>
        </w:rPr>
        <w:t xml:space="preserve"> číslo účtu (IBAN): </w:t>
      </w:r>
      <w:r w:rsidRPr="0006132C">
        <w:rPr>
          <w:rFonts w:ascii="Arial Narrow" w:hAnsi="Arial Narrow"/>
          <w:sz w:val="21"/>
          <w:highlight w:val="yellow"/>
          <w:lang w:val="sk-SK"/>
        </w:rPr>
        <w:t>xxx</w:t>
      </w:r>
      <w:r w:rsidRPr="0006132C">
        <w:rPr>
          <w:rFonts w:ascii="Arial Narrow" w:hAnsi="Arial Narrow"/>
          <w:sz w:val="21"/>
          <w:lang w:val="sk-SK"/>
        </w:rPr>
        <w:t xml:space="preserve">, emailový kontakt: </w:t>
      </w:r>
      <w:r w:rsidRPr="0006132C">
        <w:rPr>
          <w:rFonts w:ascii="Arial Narrow" w:hAnsi="Arial Narrow"/>
          <w:sz w:val="21"/>
          <w:highlight w:val="yellow"/>
          <w:lang w:val="sk-SK"/>
        </w:rPr>
        <w:t>xxx</w:t>
      </w:r>
      <w:r w:rsidRPr="0006132C">
        <w:rPr>
          <w:rFonts w:ascii="Arial Narrow" w:hAnsi="Arial Narrow"/>
          <w:sz w:val="21"/>
          <w:lang w:val="sk-SK"/>
        </w:rPr>
        <w:t xml:space="preserve"> </w:t>
      </w:r>
    </w:p>
    <w:p w14:paraId="139F3BA5" w14:textId="40C913DE" w:rsidR="00A03C25" w:rsidRPr="0006132C" w:rsidRDefault="00A03C25" w:rsidP="00A03C25">
      <w:pPr>
        <w:spacing w:after="120"/>
        <w:rPr>
          <w:rFonts w:ascii="Arial Narrow" w:hAnsi="Arial Narrow"/>
          <w:sz w:val="21"/>
          <w:lang w:val="sk-SK"/>
        </w:rPr>
      </w:pPr>
      <w:r w:rsidRPr="0006132C">
        <w:rPr>
          <w:rFonts w:ascii="Arial Narrow" w:hAnsi="Arial Narrow"/>
          <w:sz w:val="21"/>
          <w:lang w:val="sk-SK"/>
        </w:rPr>
        <w:t>(ďalej len ako „</w:t>
      </w:r>
      <w:r w:rsidR="00DB2076" w:rsidRPr="0006132C">
        <w:rPr>
          <w:rFonts w:ascii="Arial Narrow" w:hAnsi="Arial Narrow"/>
          <w:b/>
          <w:sz w:val="21"/>
          <w:lang w:val="sk-SK"/>
        </w:rPr>
        <w:t>z</w:t>
      </w:r>
      <w:r w:rsidRPr="0006132C">
        <w:rPr>
          <w:rFonts w:ascii="Arial Narrow" w:hAnsi="Arial Narrow"/>
          <w:b/>
          <w:sz w:val="21"/>
          <w:lang w:val="sk-SK"/>
        </w:rPr>
        <w:t>hotoviteľ</w:t>
      </w:r>
      <w:r w:rsidRPr="0006132C">
        <w:rPr>
          <w:rFonts w:ascii="Arial Narrow" w:hAnsi="Arial Narrow"/>
          <w:sz w:val="21"/>
          <w:lang w:val="sk-SK"/>
        </w:rPr>
        <w:t>“ alebo „</w:t>
      </w:r>
      <w:r w:rsidR="00DB2076" w:rsidRPr="0006132C">
        <w:rPr>
          <w:rFonts w:ascii="Arial Narrow" w:hAnsi="Arial Narrow"/>
          <w:b/>
          <w:sz w:val="21"/>
          <w:lang w:val="sk-SK"/>
        </w:rPr>
        <w:t>z</w:t>
      </w:r>
      <w:r w:rsidRPr="0006132C">
        <w:rPr>
          <w:rFonts w:ascii="Arial Narrow" w:hAnsi="Arial Narrow"/>
          <w:b/>
          <w:sz w:val="21"/>
          <w:lang w:val="sk-SK"/>
        </w:rPr>
        <w:t>hotoviteľ č. 2</w:t>
      </w:r>
      <w:r w:rsidRPr="0006132C">
        <w:rPr>
          <w:rFonts w:ascii="Arial Narrow" w:hAnsi="Arial Narrow"/>
          <w:sz w:val="21"/>
          <w:lang w:val="sk-SK"/>
        </w:rPr>
        <w:t>“)</w:t>
      </w:r>
    </w:p>
    <w:p w14:paraId="2B3835DD" w14:textId="77777777" w:rsidR="00036A6A" w:rsidRDefault="00036A6A" w:rsidP="00036A6A">
      <w:pPr>
        <w:spacing w:after="120"/>
        <w:jc w:val="both"/>
        <w:rPr>
          <w:rFonts w:ascii="Arial Narrow" w:hAnsi="Arial Narrow"/>
          <w:b/>
          <w:sz w:val="21"/>
          <w:highlight w:val="yellow"/>
          <w:lang w:val="sk-SK"/>
        </w:rPr>
      </w:pPr>
    </w:p>
    <w:p w14:paraId="0FA9C6F9" w14:textId="4556BA5C" w:rsidR="00036A6A" w:rsidRPr="0006132C" w:rsidRDefault="00036A6A" w:rsidP="00036A6A">
      <w:pPr>
        <w:spacing w:after="120"/>
        <w:jc w:val="both"/>
        <w:rPr>
          <w:rFonts w:ascii="Arial Narrow" w:hAnsi="Arial Narrow"/>
          <w:sz w:val="21"/>
          <w:lang w:val="sk-SK"/>
        </w:rPr>
      </w:pPr>
      <w:r w:rsidRPr="0006132C">
        <w:rPr>
          <w:rFonts w:ascii="Arial Narrow" w:hAnsi="Arial Narrow"/>
          <w:b/>
          <w:sz w:val="21"/>
          <w:highlight w:val="yellow"/>
          <w:lang w:val="sk-SK"/>
        </w:rPr>
        <w:t>xxx</w:t>
      </w:r>
      <w:r w:rsidRPr="0006132C">
        <w:rPr>
          <w:rFonts w:ascii="Arial Narrow" w:hAnsi="Arial Narrow"/>
          <w:b/>
          <w:sz w:val="21"/>
          <w:lang w:val="sk-SK"/>
        </w:rPr>
        <w:t>,</w:t>
      </w:r>
      <w:r w:rsidRPr="0006132C">
        <w:rPr>
          <w:rFonts w:ascii="Arial Narrow" w:hAnsi="Arial Narrow"/>
          <w:sz w:val="21"/>
          <w:lang w:val="sk-SK"/>
        </w:rPr>
        <w:t xml:space="preserve"> sídlo: </w:t>
      </w:r>
      <w:r w:rsidRPr="0006132C">
        <w:rPr>
          <w:rFonts w:ascii="Arial Narrow" w:hAnsi="Arial Narrow"/>
          <w:sz w:val="21"/>
          <w:highlight w:val="yellow"/>
          <w:lang w:val="sk-SK"/>
        </w:rPr>
        <w:t>xxx</w:t>
      </w:r>
      <w:r w:rsidRPr="0006132C">
        <w:rPr>
          <w:rFonts w:ascii="Arial Narrow" w:hAnsi="Arial Narrow"/>
          <w:sz w:val="21"/>
          <w:lang w:val="sk-SK"/>
        </w:rPr>
        <w:t xml:space="preserve"> zastúpenie: </w:t>
      </w:r>
      <w:r w:rsidRPr="0006132C">
        <w:rPr>
          <w:rFonts w:ascii="Arial Narrow" w:hAnsi="Arial Narrow"/>
          <w:sz w:val="21"/>
          <w:highlight w:val="yellow"/>
          <w:lang w:val="sk-SK"/>
        </w:rPr>
        <w:t>xxx</w:t>
      </w:r>
      <w:r w:rsidRPr="0006132C">
        <w:rPr>
          <w:rFonts w:ascii="Arial Narrow" w:hAnsi="Arial Narrow"/>
          <w:sz w:val="21"/>
          <w:lang w:val="sk-SK"/>
        </w:rPr>
        <w:t xml:space="preserve"> zápis: </w:t>
      </w:r>
      <w:r w:rsidRPr="0006132C">
        <w:rPr>
          <w:rFonts w:ascii="Arial Narrow" w:hAnsi="Arial Narrow"/>
          <w:sz w:val="21"/>
          <w:highlight w:val="yellow"/>
          <w:lang w:val="sk-SK"/>
        </w:rPr>
        <w:t>xxx</w:t>
      </w:r>
      <w:r w:rsidRPr="0006132C">
        <w:rPr>
          <w:rFonts w:ascii="Arial Narrow" w:hAnsi="Arial Narrow"/>
          <w:sz w:val="21"/>
          <w:lang w:val="sk-SK"/>
        </w:rPr>
        <w:t xml:space="preserve"> IČO: </w:t>
      </w:r>
      <w:r w:rsidRPr="0006132C">
        <w:rPr>
          <w:rFonts w:ascii="Arial Narrow" w:hAnsi="Arial Narrow"/>
          <w:sz w:val="21"/>
          <w:highlight w:val="yellow"/>
          <w:lang w:val="sk-SK"/>
        </w:rPr>
        <w:t>xxx</w:t>
      </w:r>
      <w:r w:rsidRPr="0006132C">
        <w:rPr>
          <w:rFonts w:ascii="Arial Narrow" w:hAnsi="Arial Narrow"/>
          <w:sz w:val="21"/>
          <w:lang w:val="sk-SK"/>
        </w:rPr>
        <w:t xml:space="preserve"> IČ DPH: </w:t>
      </w:r>
      <w:r w:rsidRPr="0006132C">
        <w:rPr>
          <w:rFonts w:ascii="Arial Narrow" w:hAnsi="Arial Narrow"/>
          <w:sz w:val="21"/>
          <w:highlight w:val="yellow"/>
          <w:lang w:val="sk-SK"/>
        </w:rPr>
        <w:t>xxx</w:t>
      </w:r>
      <w:r w:rsidRPr="0006132C">
        <w:rPr>
          <w:rFonts w:ascii="Arial Narrow" w:hAnsi="Arial Narrow"/>
          <w:sz w:val="21"/>
          <w:lang w:val="sk-SK"/>
        </w:rPr>
        <w:t xml:space="preserve"> DIČ: </w:t>
      </w:r>
      <w:r w:rsidRPr="0006132C">
        <w:rPr>
          <w:rFonts w:ascii="Arial Narrow" w:hAnsi="Arial Narrow"/>
          <w:sz w:val="21"/>
          <w:highlight w:val="yellow"/>
          <w:lang w:val="sk-SK"/>
        </w:rPr>
        <w:t>xxx</w:t>
      </w:r>
      <w:r w:rsidRPr="0006132C">
        <w:rPr>
          <w:rFonts w:ascii="Arial Narrow" w:hAnsi="Arial Narrow"/>
          <w:sz w:val="21"/>
          <w:lang w:val="sk-SK"/>
        </w:rPr>
        <w:t xml:space="preserve"> bankové spojenie: </w:t>
      </w:r>
      <w:r w:rsidRPr="0006132C">
        <w:rPr>
          <w:rFonts w:ascii="Arial Narrow" w:hAnsi="Arial Narrow"/>
          <w:sz w:val="21"/>
          <w:highlight w:val="yellow"/>
          <w:lang w:val="sk-SK"/>
        </w:rPr>
        <w:t>xxx</w:t>
      </w:r>
      <w:r w:rsidRPr="0006132C">
        <w:rPr>
          <w:rFonts w:ascii="Arial Narrow" w:hAnsi="Arial Narrow"/>
          <w:sz w:val="21"/>
          <w:lang w:val="sk-SK"/>
        </w:rPr>
        <w:t xml:space="preserve"> číslo účtu (IBAN): </w:t>
      </w:r>
      <w:r w:rsidRPr="0006132C">
        <w:rPr>
          <w:rFonts w:ascii="Arial Narrow" w:hAnsi="Arial Narrow"/>
          <w:sz w:val="21"/>
          <w:highlight w:val="yellow"/>
          <w:lang w:val="sk-SK"/>
        </w:rPr>
        <w:t>xxx</w:t>
      </w:r>
      <w:r w:rsidRPr="0006132C">
        <w:rPr>
          <w:rFonts w:ascii="Arial Narrow" w:hAnsi="Arial Narrow"/>
          <w:sz w:val="21"/>
          <w:lang w:val="sk-SK"/>
        </w:rPr>
        <w:t xml:space="preserve">, emailový kontakt: </w:t>
      </w:r>
      <w:r w:rsidRPr="0006132C">
        <w:rPr>
          <w:rFonts w:ascii="Arial Narrow" w:hAnsi="Arial Narrow"/>
          <w:sz w:val="21"/>
          <w:highlight w:val="yellow"/>
          <w:lang w:val="sk-SK"/>
        </w:rPr>
        <w:t>xxx</w:t>
      </w:r>
      <w:r w:rsidRPr="0006132C">
        <w:rPr>
          <w:rFonts w:ascii="Arial Narrow" w:hAnsi="Arial Narrow"/>
          <w:sz w:val="21"/>
          <w:lang w:val="sk-SK"/>
        </w:rPr>
        <w:t xml:space="preserve"> </w:t>
      </w:r>
    </w:p>
    <w:p w14:paraId="7F42EBA3" w14:textId="4279249B" w:rsidR="00036A6A" w:rsidRPr="0006132C" w:rsidRDefault="00036A6A" w:rsidP="00036A6A">
      <w:pPr>
        <w:spacing w:after="120"/>
        <w:rPr>
          <w:rFonts w:ascii="Arial Narrow" w:hAnsi="Arial Narrow"/>
          <w:sz w:val="21"/>
          <w:lang w:val="sk-SK"/>
        </w:rPr>
      </w:pPr>
      <w:r w:rsidRPr="0006132C">
        <w:rPr>
          <w:rFonts w:ascii="Arial Narrow" w:hAnsi="Arial Narrow"/>
          <w:sz w:val="21"/>
          <w:lang w:val="sk-SK"/>
        </w:rPr>
        <w:t>(ďalej len ako „</w:t>
      </w:r>
      <w:r w:rsidRPr="0006132C">
        <w:rPr>
          <w:rFonts w:ascii="Arial Narrow" w:hAnsi="Arial Narrow"/>
          <w:b/>
          <w:sz w:val="21"/>
          <w:lang w:val="sk-SK"/>
        </w:rPr>
        <w:t>zhotoviteľ</w:t>
      </w:r>
      <w:r w:rsidRPr="0006132C">
        <w:rPr>
          <w:rFonts w:ascii="Arial Narrow" w:hAnsi="Arial Narrow"/>
          <w:sz w:val="21"/>
          <w:lang w:val="sk-SK"/>
        </w:rPr>
        <w:t>“ alebo „</w:t>
      </w:r>
      <w:r w:rsidRPr="0006132C">
        <w:rPr>
          <w:rFonts w:ascii="Arial Narrow" w:hAnsi="Arial Narrow"/>
          <w:b/>
          <w:sz w:val="21"/>
          <w:lang w:val="sk-SK"/>
        </w:rPr>
        <w:t xml:space="preserve">zhotoviteľ č. </w:t>
      </w:r>
      <w:r>
        <w:rPr>
          <w:rFonts w:ascii="Arial Narrow" w:hAnsi="Arial Narrow"/>
          <w:b/>
          <w:sz w:val="21"/>
          <w:lang w:val="sk-SK"/>
        </w:rPr>
        <w:t>3</w:t>
      </w:r>
      <w:r w:rsidRPr="0006132C">
        <w:rPr>
          <w:rFonts w:ascii="Arial Narrow" w:hAnsi="Arial Narrow"/>
          <w:sz w:val="21"/>
          <w:lang w:val="sk-SK"/>
        </w:rPr>
        <w:t>“)</w:t>
      </w:r>
    </w:p>
    <w:p w14:paraId="0C5F20AF" w14:textId="77777777" w:rsidR="00A03C25" w:rsidRPr="0006132C" w:rsidRDefault="00A03C25" w:rsidP="00817D02">
      <w:pPr>
        <w:spacing w:after="120"/>
        <w:rPr>
          <w:rFonts w:ascii="Arial Narrow" w:hAnsi="Arial Narrow"/>
          <w:sz w:val="21"/>
          <w:lang w:val="sk-SK"/>
        </w:rPr>
      </w:pPr>
    </w:p>
    <w:p w14:paraId="5131FE3C" w14:textId="4FBFEF27" w:rsidR="00EB3432" w:rsidRPr="0006132C" w:rsidRDefault="005103E2" w:rsidP="00567CEF">
      <w:pPr>
        <w:pStyle w:val="Zkladntext"/>
        <w:rPr>
          <w:rFonts w:ascii="Arial Narrow" w:hAnsi="Arial Narrow"/>
          <w:sz w:val="21"/>
          <w:lang w:val="sk-SK"/>
        </w:rPr>
      </w:pPr>
      <w:r w:rsidRPr="0006132C">
        <w:rPr>
          <w:rFonts w:ascii="Arial Narrow" w:hAnsi="Arial Narrow"/>
          <w:sz w:val="21"/>
          <w:lang w:val="sk-SK"/>
        </w:rPr>
        <w:t>(</w:t>
      </w:r>
      <w:r w:rsidR="00BD10AD" w:rsidRPr="0006132C">
        <w:rPr>
          <w:rFonts w:ascii="Arial Narrow" w:hAnsi="Arial Narrow"/>
          <w:sz w:val="21"/>
          <w:lang w:val="sk-SK"/>
        </w:rPr>
        <w:t xml:space="preserve">spolu </w:t>
      </w:r>
      <w:r w:rsidRPr="0006132C">
        <w:rPr>
          <w:rFonts w:ascii="Arial Narrow" w:hAnsi="Arial Narrow"/>
          <w:sz w:val="21"/>
          <w:lang w:val="sk-SK"/>
        </w:rPr>
        <w:t>ďalej</w:t>
      </w:r>
      <w:r w:rsidR="00BD10AD" w:rsidRPr="0006132C">
        <w:rPr>
          <w:rFonts w:ascii="Arial Narrow" w:hAnsi="Arial Narrow"/>
          <w:sz w:val="21"/>
          <w:lang w:val="sk-SK"/>
        </w:rPr>
        <w:t xml:space="preserve"> aj ako</w:t>
      </w:r>
      <w:r w:rsidRPr="0006132C">
        <w:rPr>
          <w:rFonts w:ascii="Arial Narrow" w:hAnsi="Arial Narrow"/>
          <w:sz w:val="21"/>
          <w:lang w:val="sk-SK"/>
        </w:rPr>
        <w:t xml:space="preserve"> „</w:t>
      </w:r>
      <w:r w:rsidR="00DB2076" w:rsidRPr="0006132C">
        <w:rPr>
          <w:rFonts w:ascii="Arial Narrow" w:hAnsi="Arial Narrow"/>
          <w:b/>
          <w:sz w:val="21"/>
          <w:lang w:val="sk-SK"/>
        </w:rPr>
        <w:t>ú</w:t>
      </w:r>
      <w:r w:rsidR="00E909ED" w:rsidRPr="0006132C">
        <w:rPr>
          <w:rFonts w:ascii="Arial Narrow" w:hAnsi="Arial Narrow"/>
          <w:b/>
          <w:sz w:val="21"/>
          <w:lang w:val="sk-SK"/>
        </w:rPr>
        <w:t>častníci dohody</w:t>
      </w:r>
      <w:r w:rsidRPr="0006132C">
        <w:rPr>
          <w:rFonts w:ascii="Arial Narrow" w:hAnsi="Arial Narrow"/>
          <w:sz w:val="21"/>
          <w:lang w:val="sk-SK"/>
        </w:rPr>
        <w:t>“)</w:t>
      </w:r>
    </w:p>
    <w:p w14:paraId="59856A5F" w14:textId="6E4EAA55" w:rsidR="00E909ED" w:rsidRPr="0006132C" w:rsidRDefault="00E909ED" w:rsidP="00603E33">
      <w:pPr>
        <w:tabs>
          <w:tab w:val="left" w:pos="2268"/>
        </w:tabs>
        <w:spacing w:after="120" w:line="276" w:lineRule="auto"/>
        <w:rPr>
          <w:rFonts w:ascii="Arial Narrow" w:hAnsi="Arial Narrow"/>
          <w:b/>
          <w:sz w:val="21"/>
          <w:lang w:val="sk-SK"/>
        </w:rPr>
      </w:pPr>
    </w:p>
    <w:p w14:paraId="5AE96754" w14:textId="77777777" w:rsidR="00E909ED" w:rsidRPr="0006132C" w:rsidRDefault="00E909ED" w:rsidP="00D860C5">
      <w:pPr>
        <w:tabs>
          <w:tab w:val="left" w:pos="2268"/>
        </w:tabs>
        <w:spacing w:after="120" w:line="276" w:lineRule="auto"/>
        <w:jc w:val="center"/>
        <w:rPr>
          <w:rFonts w:ascii="Arial Narrow" w:hAnsi="Arial Narrow"/>
          <w:b/>
          <w:sz w:val="21"/>
          <w:lang w:val="sk-SK"/>
        </w:rPr>
      </w:pPr>
    </w:p>
    <w:p w14:paraId="0661B626" w14:textId="5089BFC9" w:rsidR="008A64EA" w:rsidRPr="0006132C" w:rsidRDefault="008A64EA" w:rsidP="00D860C5">
      <w:pPr>
        <w:tabs>
          <w:tab w:val="left" w:pos="2268"/>
        </w:tabs>
        <w:spacing w:after="120" w:line="276" w:lineRule="auto"/>
        <w:jc w:val="center"/>
        <w:rPr>
          <w:rFonts w:ascii="Arial Narrow" w:hAnsi="Arial Narrow"/>
          <w:b/>
          <w:sz w:val="21"/>
          <w:lang w:val="sk-SK"/>
        </w:rPr>
      </w:pPr>
      <w:r w:rsidRPr="0006132C">
        <w:rPr>
          <w:rFonts w:ascii="Arial Narrow" w:hAnsi="Arial Narrow"/>
          <w:b/>
          <w:sz w:val="21"/>
          <w:lang w:val="sk-SK"/>
        </w:rPr>
        <w:t>Preambula</w:t>
      </w:r>
    </w:p>
    <w:p w14:paraId="1D332350" w14:textId="45F0EF16" w:rsidR="008A64EA" w:rsidRPr="0006132C" w:rsidRDefault="008A64EA" w:rsidP="00D860C5">
      <w:pPr>
        <w:tabs>
          <w:tab w:val="left" w:pos="2268"/>
        </w:tabs>
        <w:jc w:val="both"/>
        <w:rPr>
          <w:rFonts w:ascii="Arial Narrow" w:hAnsi="Arial Narrow"/>
          <w:sz w:val="20"/>
          <w:lang w:val="sk-SK"/>
        </w:rPr>
      </w:pPr>
      <w:r w:rsidRPr="0006132C">
        <w:rPr>
          <w:rFonts w:ascii="Arial Narrow" w:hAnsi="Arial Narrow"/>
          <w:sz w:val="21"/>
          <w:lang w:val="sk-SK"/>
        </w:rPr>
        <w:t xml:space="preserve">Táto </w:t>
      </w:r>
      <w:r w:rsidR="00A20620" w:rsidRPr="0006132C">
        <w:rPr>
          <w:rFonts w:ascii="Arial Narrow" w:hAnsi="Arial Narrow"/>
          <w:sz w:val="21"/>
          <w:lang w:val="sk-SK"/>
        </w:rPr>
        <w:t>d</w:t>
      </w:r>
      <w:r w:rsidRPr="0006132C">
        <w:rPr>
          <w:rFonts w:ascii="Arial Narrow" w:hAnsi="Arial Narrow"/>
          <w:sz w:val="21"/>
          <w:lang w:val="sk-SK"/>
        </w:rPr>
        <w:t xml:space="preserve">ohoda sa uzatvára ako výsledok zadávania </w:t>
      </w:r>
      <w:r w:rsidR="006339B8" w:rsidRPr="0006132C">
        <w:rPr>
          <w:rFonts w:ascii="Arial Narrow" w:hAnsi="Arial Narrow"/>
          <w:sz w:val="21"/>
          <w:lang w:val="sk-SK"/>
        </w:rPr>
        <w:t>na</w:t>
      </w:r>
      <w:r w:rsidR="004D6788" w:rsidRPr="0006132C">
        <w:rPr>
          <w:rFonts w:ascii="Arial Narrow" w:hAnsi="Arial Narrow"/>
          <w:sz w:val="21"/>
          <w:lang w:val="sk-SK"/>
        </w:rPr>
        <w:t>d</w:t>
      </w:r>
      <w:r w:rsidRPr="0006132C">
        <w:rPr>
          <w:rFonts w:ascii="Arial Narrow" w:hAnsi="Arial Narrow"/>
          <w:sz w:val="21"/>
          <w:lang w:val="sk-SK"/>
        </w:rPr>
        <w:t xml:space="preserve">limitnej zákazky podľa § </w:t>
      </w:r>
      <w:r w:rsidR="006339B8" w:rsidRPr="0006132C">
        <w:rPr>
          <w:rFonts w:ascii="Arial Narrow" w:hAnsi="Arial Narrow"/>
          <w:sz w:val="21"/>
          <w:lang w:val="sk-SK"/>
        </w:rPr>
        <w:t>66</w:t>
      </w:r>
      <w:r w:rsidRPr="0006132C">
        <w:rPr>
          <w:rFonts w:ascii="Arial Narrow" w:hAnsi="Arial Narrow"/>
          <w:sz w:val="21"/>
          <w:lang w:val="sk-SK"/>
        </w:rPr>
        <w:t xml:space="preserve"> zákona č. 343/2015 Z. z. o verejnom obstarávaní </w:t>
      </w:r>
      <w:r w:rsidRPr="0006132C">
        <w:rPr>
          <w:rFonts w:ascii="Arial Narrow" w:hAnsi="Arial Narrow"/>
          <w:sz w:val="20"/>
          <w:lang w:val="sk-SK"/>
        </w:rPr>
        <w:t>a o zmene a </w:t>
      </w:r>
      <w:r w:rsidRPr="0006132C">
        <w:rPr>
          <w:rFonts w:ascii="Arial Narrow" w:hAnsi="Arial Narrow"/>
          <w:sz w:val="21"/>
          <w:lang w:val="sk-SK"/>
        </w:rPr>
        <w:t>doplnení niektorých zákonov (ďalej len „</w:t>
      </w:r>
      <w:proofErr w:type="spellStart"/>
      <w:r w:rsidRPr="0006132C">
        <w:rPr>
          <w:rFonts w:ascii="Arial Narrow" w:hAnsi="Arial Narrow"/>
          <w:b/>
          <w:color w:val="000000" w:themeColor="text1"/>
          <w:sz w:val="21"/>
          <w:lang w:val="sk-SK"/>
        </w:rPr>
        <w:t>ZoVO</w:t>
      </w:r>
      <w:proofErr w:type="spellEnd"/>
      <w:r w:rsidRPr="0006132C">
        <w:rPr>
          <w:rFonts w:ascii="Arial Narrow" w:hAnsi="Arial Narrow"/>
          <w:color w:val="000000" w:themeColor="text1"/>
          <w:sz w:val="21"/>
          <w:lang w:val="sk-SK"/>
        </w:rPr>
        <w:t xml:space="preserve">“) na predmet </w:t>
      </w:r>
      <w:r w:rsidRPr="0006132C">
        <w:rPr>
          <w:rFonts w:ascii="Arial Narrow" w:hAnsi="Arial Narrow"/>
          <w:b/>
          <w:color w:val="000000" w:themeColor="text1"/>
          <w:sz w:val="21"/>
          <w:lang w:val="sk-SK"/>
        </w:rPr>
        <w:t>„</w:t>
      </w:r>
      <w:bookmarkStart w:id="1" w:name="_Hlk503946610"/>
      <w:r w:rsidR="0084582F" w:rsidRPr="0006132C">
        <w:rPr>
          <w:rFonts w:ascii="Arial Narrow" w:hAnsi="Arial Narrow"/>
          <w:b/>
          <w:color w:val="000000" w:themeColor="text1"/>
          <w:sz w:val="21"/>
          <w:lang w:val="sk-SK"/>
        </w:rPr>
        <w:t>Bežná údržba pozemných komunikácií a oprava výtlkov na území  Hlavného mesta SR Bratislavy</w:t>
      </w:r>
      <w:bookmarkEnd w:id="1"/>
      <w:r w:rsidR="0084582F" w:rsidRPr="0006132C">
        <w:rPr>
          <w:rFonts w:ascii="Arial Narrow" w:hAnsi="Arial Narrow"/>
          <w:b/>
          <w:color w:val="000000" w:themeColor="text1"/>
          <w:sz w:val="21"/>
          <w:lang w:val="sk-SK"/>
        </w:rPr>
        <w:t xml:space="preserve">“ </w:t>
      </w:r>
      <w:r w:rsidRPr="0006132C">
        <w:rPr>
          <w:rFonts w:ascii="Arial Narrow" w:hAnsi="Arial Narrow"/>
          <w:color w:val="000000" w:themeColor="text1"/>
          <w:sz w:val="21"/>
          <w:lang w:val="sk-SK"/>
        </w:rPr>
        <w:t xml:space="preserve">ktorá bola </w:t>
      </w:r>
      <w:r w:rsidRPr="0006132C">
        <w:rPr>
          <w:rFonts w:ascii="Arial Narrow" w:hAnsi="Arial Narrow"/>
          <w:sz w:val="21"/>
          <w:lang w:val="sk-SK"/>
        </w:rPr>
        <w:t>vyhlásená zverejnením Oznámenia o vyhlásení verejného obstarávania vo Vestníku verejného obstarávania</w:t>
      </w:r>
      <w:r w:rsidRPr="0006132C">
        <w:rPr>
          <w:rFonts w:ascii="Arial Narrow" w:hAnsi="Arial Narrow"/>
          <w:sz w:val="20"/>
          <w:lang w:val="sk-SK"/>
        </w:rPr>
        <w:t xml:space="preserve"> č. </w:t>
      </w:r>
      <w:r w:rsidRPr="0006132C">
        <w:rPr>
          <w:rFonts w:ascii="Arial Narrow" w:hAnsi="Arial Narrow"/>
          <w:sz w:val="20"/>
          <w:highlight w:val="yellow"/>
          <w:lang w:val="sk-SK"/>
        </w:rPr>
        <w:t>xxx</w:t>
      </w:r>
      <w:r w:rsidRPr="0006132C">
        <w:rPr>
          <w:rFonts w:ascii="Arial Narrow" w:hAnsi="Arial Narrow"/>
          <w:sz w:val="20"/>
          <w:lang w:val="sk-SK"/>
        </w:rPr>
        <w:t>/</w:t>
      </w:r>
      <w:r w:rsidR="006D1EEF" w:rsidRPr="006D1EEF">
        <w:rPr>
          <w:rFonts w:ascii="Arial Narrow" w:hAnsi="Arial Narrow"/>
          <w:sz w:val="20"/>
          <w:szCs w:val="20"/>
          <w:lang w:val="sk-SK"/>
        </w:rPr>
        <w:t>2022</w:t>
      </w:r>
      <w:r w:rsidRPr="0006132C">
        <w:rPr>
          <w:rFonts w:ascii="Arial Narrow" w:hAnsi="Arial Narrow"/>
          <w:sz w:val="20"/>
          <w:lang w:val="sk-SK"/>
        </w:rPr>
        <w:t xml:space="preserve">, zo dňa </w:t>
      </w:r>
      <w:r w:rsidRPr="0006132C">
        <w:rPr>
          <w:rFonts w:ascii="Arial Narrow" w:hAnsi="Arial Narrow"/>
          <w:sz w:val="20"/>
          <w:highlight w:val="yellow"/>
          <w:lang w:val="sk-SK"/>
        </w:rPr>
        <w:t>dd.mm.</w:t>
      </w:r>
      <w:r w:rsidR="006D1EEF" w:rsidRPr="006D1EEF">
        <w:rPr>
          <w:rFonts w:ascii="Arial Narrow" w:hAnsi="Arial Narrow"/>
          <w:sz w:val="20"/>
          <w:szCs w:val="20"/>
          <w:highlight w:val="yellow"/>
          <w:lang w:val="sk-SK"/>
        </w:rPr>
        <w:t>202</w:t>
      </w:r>
      <w:r w:rsidR="006D1EEF" w:rsidRPr="006D1EEF">
        <w:rPr>
          <w:rFonts w:ascii="Arial Narrow" w:hAnsi="Arial Narrow"/>
          <w:sz w:val="20"/>
          <w:szCs w:val="20"/>
          <w:lang w:val="sk-SK"/>
        </w:rPr>
        <w:t>2</w:t>
      </w:r>
      <w:r w:rsidRPr="0006132C">
        <w:rPr>
          <w:rFonts w:ascii="Arial Narrow" w:hAnsi="Arial Narrow"/>
          <w:sz w:val="20"/>
          <w:lang w:val="sk-SK"/>
        </w:rPr>
        <w:t xml:space="preserve">, pod zn. </w:t>
      </w:r>
      <w:r w:rsidRPr="0006132C">
        <w:rPr>
          <w:rFonts w:ascii="Arial Narrow" w:hAnsi="Arial Narrow"/>
          <w:sz w:val="20"/>
          <w:highlight w:val="yellow"/>
          <w:lang w:val="sk-SK"/>
        </w:rPr>
        <w:t>xxx</w:t>
      </w:r>
      <w:r w:rsidRPr="0006132C">
        <w:rPr>
          <w:rFonts w:ascii="Arial Narrow" w:hAnsi="Arial Narrow"/>
          <w:sz w:val="20"/>
          <w:lang w:val="sk-SK"/>
        </w:rPr>
        <w:t xml:space="preserve"> – </w:t>
      </w:r>
      <w:r w:rsidR="006D1EEF" w:rsidRPr="006D1EEF">
        <w:rPr>
          <w:rFonts w:ascii="Arial Narrow" w:hAnsi="Arial Narrow"/>
          <w:sz w:val="20"/>
          <w:szCs w:val="20"/>
          <w:lang w:val="sk-SK"/>
        </w:rPr>
        <w:t>MSP</w:t>
      </w:r>
      <w:r w:rsidR="00700A16" w:rsidRPr="0006132C">
        <w:rPr>
          <w:rFonts w:ascii="Arial Narrow" w:hAnsi="Arial Narrow"/>
          <w:sz w:val="20"/>
          <w:lang w:val="sk-SK"/>
        </w:rPr>
        <w:t>.</w:t>
      </w:r>
    </w:p>
    <w:p w14:paraId="35537F45" w14:textId="5F4643D5" w:rsidR="004400E2" w:rsidRPr="0006132C" w:rsidRDefault="004400E2" w:rsidP="00D860C5">
      <w:pPr>
        <w:tabs>
          <w:tab w:val="left" w:pos="2268"/>
        </w:tabs>
        <w:jc w:val="both"/>
        <w:rPr>
          <w:rFonts w:ascii="Arial Narrow" w:hAnsi="Arial Narrow"/>
          <w:sz w:val="20"/>
          <w:lang w:val="sk-SK"/>
        </w:rPr>
      </w:pPr>
    </w:p>
    <w:p w14:paraId="7A5B78B9" w14:textId="3C65090A" w:rsidR="00FD06C9" w:rsidRPr="0006132C" w:rsidRDefault="00FD06C9" w:rsidP="00FD06C9">
      <w:pPr>
        <w:pStyle w:val="Default"/>
        <w:jc w:val="both"/>
        <w:rPr>
          <w:rFonts w:ascii="Arial Narrow" w:hAnsi="Arial Narrow"/>
          <w:color w:val="auto"/>
          <w:sz w:val="21"/>
          <w:lang w:val="sk-SK"/>
        </w:rPr>
      </w:pPr>
      <w:r w:rsidRPr="0006132C">
        <w:rPr>
          <w:rFonts w:ascii="Arial Narrow" w:hAnsi="Arial Narrow"/>
          <w:color w:val="auto"/>
          <w:sz w:val="21"/>
          <w:lang w:val="sk-SK"/>
        </w:rPr>
        <w:t xml:space="preserve">Účastníci dohody berú na vedomie, že Objednávateľ podľa § 11 ods. 1 zákona o verejnom obstarávaní nesmie uzavrieť zmluvu, koncesnú zmluvu alebo rámcovú dohodu s uchádzačom alebo uchádzačmi, ktorí majú povinnosť zapisovať sa do registra partnerov verejného sektora a nie sú zapísaní v registri partnerov verejného sektora. </w:t>
      </w:r>
    </w:p>
    <w:p w14:paraId="22335A8E" w14:textId="77777777" w:rsidR="00FD06C9" w:rsidRPr="0006132C" w:rsidRDefault="00FD06C9" w:rsidP="00FD06C9">
      <w:pPr>
        <w:pStyle w:val="Default"/>
        <w:jc w:val="both"/>
        <w:rPr>
          <w:rFonts w:ascii="Times New Roman" w:hAnsi="Times New Roman"/>
          <w:color w:val="auto"/>
          <w:sz w:val="23"/>
          <w:lang w:val="sk-SK"/>
        </w:rPr>
      </w:pPr>
    </w:p>
    <w:p w14:paraId="2725AB1E" w14:textId="5A1CA8E3" w:rsidR="00FD06C9" w:rsidRPr="0006132C" w:rsidRDefault="00FD06C9" w:rsidP="00A03C25">
      <w:pPr>
        <w:pStyle w:val="Default"/>
        <w:jc w:val="both"/>
        <w:rPr>
          <w:rFonts w:ascii="Arial Narrow" w:hAnsi="Arial Narrow"/>
          <w:color w:val="auto"/>
          <w:sz w:val="21"/>
          <w:lang w:val="sk-SK"/>
        </w:rPr>
      </w:pPr>
      <w:r w:rsidRPr="0006132C">
        <w:rPr>
          <w:rFonts w:ascii="Arial Narrow" w:hAnsi="Arial Narrow"/>
          <w:color w:val="auto"/>
          <w:sz w:val="21"/>
          <w:lang w:val="sk-SK"/>
        </w:rPr>
        <w:t>Objednávateľ pred podpisom dohody overil, že zhotoviteľ a/alebo subdodávateľ, ktorý sa podieľa na plnení predmetu dohody,</w:t>
      </w:r>
      <w:r w:rsidR="00A03C25" w:rsidRPr="0006132C">
        <w:rPr>
          <w:rFonts w:ascii="Arial Narrow" w:hAnsi="Arial Narrow"/>
          <w:color w:val="auto"/>
          <w:sz w:val="21"/>
          <w:lang w:val="sk-SK"/>
        </w:rPr>
        <w:t xml:space="preserve"> </w:t>
      </w:r>
      <w:r w:rsidRPr="0006132C">
        <w:rPr>
          <w:rFonts w:ascii="Arial Narrow" w:hAnsi="Arial Narrow"/>
          <w:color w:val="auto"/>
          <w:sz w:val="21"/>
          <w:lang w:val="sk-SK"/>
        </w:rPr>
        <w:t>je</w:t>
      </w:r>
      <w:r w:rsidR="00A03C25" w:rsidRPr="0006132C">
        <w:rPr>
          <w:rFonts w:ascii="Arial Narrow" w:hAnsi="Arial Narrow"/>
          <w:color w:val="auto"/>
          <w:sz w:val="21"/>
          <w:lang w:val="sk-SK"/>
        </w:rPr>
        <w:t xml:space="preserve"> </w:t>
      </w:r>
      <w:r w:rsidRPr="0006132C">
        <w:rPr>
          <w:rFonts w:ascii="Arial Narrow" w:hAnsi="Arial Narrow"/>
          <w:color w:val="auto"/>
          <w:sz w:val="21"/>
          <w:lang w:val="sk-SK"/>
        </w:rPr>
        <w:t>zapísaný v registri partnerov verejného sektora v zmysle § 11 zákona o verejnom obstarávaní.</w:t>
      </w:r>
    </w:p>
    <w:p w14:paraId="25A528B2" w14:textId="77777777" w:rsidR="004400E2" w:rsidRPr="0006132C" w:rsidRDefault="004400E2" w:rsidP="00D860C5">
      <w:pPr>
        <w:tabs>
          <w:tab w:val="left" w:pos="2268"/>
        </w:tabs>
        <w:jc w:val="both"/>
        <w:rPr>
          <w:rFonts w:ascii="Arial Narrow" w:hAnsi="Arial Narrow"/>
          <w:b/>
          <w:sz w:val="21"/>
          <w:lang w:val="sk-SK"/>
        </w:rPr>
      </w:pPr>
    </w:p>
    <w:p w14:paraId="097D5A44" w14:textId="77777777" w:rsidR="00BF4816" w:rsidRPr="0006132C" w:rsidRDefault="00BF4816" w:rsidP="00D860C5">
      <w:pPr>
        <w:pStyle w:val="Zkladntext"/>
        <w:jc w:val="both"/>
        <w:rPr>
          <w:rFonts w:ascii="Arial Narrow" w:hAnsi="Arial Narrow"/>
          <w:sz w:val="21"/>
          <w:lang w:val="sk-SK"/>
        </w:rPr>
      </w:pPr>
    </w:p>
    <w:p w14:paraId="28FC895E" w14:textId="52404BF0" w:rsidR="006D0C7E" w:rsidRPr="0006132C" w:rsidRDefault="005103E2">
      <w:pPr>
        <w:pStyle w:val="Nadpis1"/>
        <w:ind w:left="0"/>
        <w:rPr>
          <w:rFonts w:ascii="Arial Narrow" w:hAnsi="Arial Narrow"/>
          <w:sz w:val="21"/>
          <w:lang w:val="sk-SK"/>
        </w:rPr>
      </w:pPr>
      <w:r w:rsidRPr="0006132C">
        <w:rPr>
          <w:rFonts w:ascii="Arial Narrow" w:hAnsi="Arial Narrow"/>
          <w:sz w:val="21"/>
          <w:lang w:val="sk-SK"/>
        </w:rPr>
        <w:t xml:space="preserve">Článok </w:t>
      </w:r>
      <w:r w:rsidR="00F3161B" w:rsidRPr="0006132C">
        <w:rPr>
          <w:rFonts w:ascii="Arial Narrow" w:hAnsi="Arial Narrow"/>
          <w:sz w:val="21"/>
          <w:lang w:val="sk-SK"/>
        </w:rPr>
        <w:t>I</w:t>
      </w:r>
    </w:p>
    <w:p w14:paraId="484FB1B0" w14:textId="30A95FF8" w:rsidR="006D0C7E" w:rsidRPr="0006132C" w:rsidRDefault="006F098E" w:rsidP="00D860C5">
      <w:pPr>
        <w:pStyle w:val="Nadpis1"/>
        <w:spacing w:after="120"/>
        <w:ind w:left="0"/>
        <w:rPr>
          <w:sz w:val="21"/>
          <w:lang w:val="sk-SK"/>
        </w:rPr>
      </w:pPr>
      <w:r w:rsidRPr="0006132C">
        <w:rPr>
          <w:rFonts w:ascii="Arial Narrow" w:hAnsi="Arial Narrow"/>
          <w:sz w:val="21"/>
          <w:lang w:val="sk-SK"/>
        </w:rPr>
        <w:t xml:space="preserve">Predmet </w:t>
      </w:r>
      <w:r w:rsidR="00BC5E48" w:rsidRPr="0006132C">
        <w:rPr>
          <w:rFonts w:ascii="Arial Narrow" w:hAnsi="Arial Narrow"/>
          <w:sz w:val="21"/>
          <w:lang w:val="sk-SK"/>
        </w:rPr>
        <w:t>Dohody</w:t>
      </w:r>
    </w:p>
    <w:p w14:paraId="4B1A4824" w14:textId="6DD8877B"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Predmetom dohody je záväzok </w:t>
      </w:r>
      <w:r w:rsidR="00A20620" w:rsidRPr="0006132C">
        <w:rPr>
          <w:rFonts w:ascii="Arial Narrow" w:hAnsi="Arial Narrow"/>
          <w:color w:val="auto"/>
          <w:sz w:val="21"/>
          <w:lang w:val="sk-SK"/>
        </w:rPr>
        <w:t>z</w:t>
      </w:r>
      <w:r w:rsidRPr="0006132C">
        <w:rPr>
          <w:rFonts w:ascii="Arial Narrow" w:hAnsi="Arial Narrow"/>
          <w:color w:val="auto"/>
          <w:sz w:val="21"/>
          <w:lang w:val="sk-SK"/>
        </w:rPr>
        <w:t xml:space="preserve">hotoviteľa vykonávať pre </w:t>
      </w:r>
      <w:r w:rsidR="00A20620" w:rsidRPr="0006132C">
        <w:rPr>
          <w:rFonts w:ascii="Arial Narrow" w:hAnsi="Arial Narrow"/>
          <w:color w:val="auto"/>
          <w:sz w:val="21"/>
          <w:lang w:val="sk-SK"/>
        </w:rPr>
        <w:t>o</w:t>
      </w:r>
      <w:r w:rsidRPr="0006132C">
        <w:rPr>
          <w:rFonts w:ascii="Arial Narrow" w:hAnsi="Arial Narrow"/>
          <w:color w:val="auto"/>
          <w:sz w:val="21"/>
          <w:lang w:val="sk-SK"/>
        </w:rPr>
        <w:t>bjednávateľa práce bežnej údržby a opravy na pozemných komunikáciách na území Hlavného mesta Slovenskej republiky Bratislavy</w:t>
      </w:r>
      <w:r w:rsidR="007C1F57" w:rsidRPr="0006132C">
        <w:rPr>
          <w:rFonts w:ascii="Arial Narrow" w:hAnsi="Arial Narrow"/>
          <w:color w:val="auto"/>
          <w:sz w:val="21"/>
          <w:lang w:val="sk-SK"/>
        </w:rPr>
        <w:t xml:space="preserve"> </w:t>
      </w:r>
      <w:r w:rsidRPr="0006132C">
        <w:rPr>
          <w:rFonts w:ascii="Arial Narrow" w:hAnsi="Arial Narrow"/>
          <w:color w:val="auto"/>
          <w:sz w:val="21"/>
          <w:lang w:val="sk-SK"/>
        </w:rPr>
        <w:t xml:space="preserve">a záväzok </w:t>
      </w:r>
      <w:r w:rsidR="00A20620" w:rsidRPr="0006132C">
        <w:rPr>
          <w:rFonts w:ascii="Arial Narrow" w:hAnsi="Arial Narrow"/>
          <w:color w:val="auto"/>
          <w:sz w:val="21"/>
          <w:lang w:val="sk-SK"/>
        </w:rPr>
        <w:t>o</w:t>
      </w:r>
      <w:r w:rsidRPr="0006132C">
        <w:rPr>
          <w:rFonts w:ascii="Arial Narrow" w:hAnsi="Arial Narrow"/>
          <w:color w:val="auto"/>
          <w:sz w:val="21"/>
          <w:lang w:val="sk-SK"/>
        </w:rPr>
        <w:t xml:space="preserve">bjednávateľa zaplatiť </w:t>
      </w:r>
      <w:r w:rsidR="00A20620" w:rsidRPr="0006132C">
        <w:rPr>
          <w:rFonts w:ascii="Arial Narrow" w:hAnsi="Arial Narrow"/>
          <w:color w:val="auto"/>
          <w:sz w:val="21"/>
          <w:lang w:val="sk-SK"/>
        </w:rPr>
        <w:t>z</w:t>
      </w:r>
      <w:r w:rsidRPr="0006132C">
        <w:rPr>
          <w:rFonts w:ascii="Arial Narrow" w:hAnsi="Arial Narrow"/>
          <w:color w:val="auto"/>
          <w:sz w:val="21"/>
          <w:lang w:val="sk-SK"/>
        </w:rPr>
        <w:t xml:space="preserve">hotoviteľovi za vykonané dielo cenu dohodnutú v tejto dohode. Záväzok vykonávať pre </w:t>
      </w:r>
      <w:r w:rsidR="00A20620" w:rsidRPr="0006132C">
        <w:rPr>
          <w:rFonts w:ascii="Arial Narrow" w:hAnsi="Arial Narrow"/>
          <w:color w:val="auto"/>
          <w:sz w:val="21"/>
          <w:lang w:val="sk-SK"/>
        </w:rPr>
        <w:t>o</w:t>
      </w:r>
      <w:r w:rsidRPr="0006132C">
        <w:rPr>
          <w:rFonts w:ascii="Arial Narrow" w:hAnsi="Arial Narrow"/>
          <w:color w:val="auto"/>
          <w:sz w:val="21"/>
          <w:lang w:val="sk-SK"/>
        </w:rPr>
        <w:t xml:space="preserve">bjednávateľa dielo v zmysle </w:t>
      </w:r>
      <w:r w:rsidRPr="0006132C">
        <w:rPr>
          <w:rFonts w:ascii="Arial Narrow" w:hAnsi="Arial Narrow"/>
          <w:color w:val="auto"/>
          <w:sz w:val="21"/>
          <w:lang w:val="sk-SK"/>
        </w:rPr>
        <w:lastRenderedPageBreak/>
        <w:t xml:space="preserve">predchádzajúcej vety vzniká </w:t>
      </w:r>
      <w:r w:rsidR="00A20620" w:rsidRPr="0006132C">
        <w:rPr>
          <w:rFonts w:ascii="Arial Narrow" w:hAnsi="Arial Narrow"/>
          <w:color w:val="auto"/>
          <w:sz w:val="21"/>
          <w:lang w:val="sk-SK"/>
        </w:rPr>
        <w:t>z</w:t>
      </w:r>
      <w:r w:rsidRPr="0006132C">
        <w:rPr>
          <w:rFonts w:ascii="Arial Narrow" w:hAnsi="Arial Narrow"/>
          <w:color w:val="auto"/>
          <w:sz w:val="21"/>
          <w:lang w:val="sk-SK"/>
        </w:rPr>
        <w:t xml:space="preserve">hotoviteľovi okamihom doručenia písomnej objednávky vystavenej </w:t>
      </w:r>
      <w:r w:rsidR="00A20620" w:rsidRPr="0006132C">
        <w:rPr>
          <w:rFonts w:ascii="Arial Narrow" w:hAnsi="Arial Narrow"/>
          <w:color w:val="auto"/>
          <w:sz w:val="21"/>
          <w:lang w:val="sk-SK"/>
        </w:rPr>
        <w:t>z</w:t>
      </w:r>
      <w:r w:rsidRPr="0006132C">
        <w:rPr>
          <w:rFonts w:ascii="Arial Narrow" w:hAnsi="Arial Narrow"/>
          <w:color w:val="auto"/>
          <w:sz w:val="21"/>
          <w:lang w:val="sk-SK"/>
        </w:rPr>
        <w:t xml:space="preserve">hotoviteľom v zmysle čl. II. tejto dohody. </w:t>
      </w:r>
    </w:p>
    <w:p w14:paraId="4A4E66D8" w14:textId="3F8D7691"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sa zaväzuje vykonať dielo vo vlastnom mene, na vlastné náklady a na vlastnú zodpovednosť. </w:t>
      </w:r>
    </w:p>
    <w:p w14:paraId="3CCC372C" w14:textId="58143B9D"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Technická a kvalitatívna špecifikácia ako aj predpokladaný rozsah diela sú uvedené v Prílohe č. 1 – Opis predmetu zákazky a Prílohe č. 2 – Cenník prác, ktoré sú neoddeliteľnou súčasťou dohody, pričom </w:t>
      </w:r>
      <w:r w:rsidR="00A20620" w:rsidRPr="0006132C">
        <w:rPr>
          <w:rFonts w:ascii="Arial Narrow" w:hAnsi="Arial Narrow"/>
          <w:color w:val="auto"/>
          <w:sz w:val="21"/>
          <w:lang w:val="sk-SK"/>
        </w:rPr>
        <w:t>z</w:t>
      </w:r>
      <w:r w:rsidRPr="0006132C">
        <w:rPr>
          <w:rFonts w:ascii="Arial Narrow" w:hAnsi="Arial Narrow"/>
          <w:color w:val="auto"/>
          <w:sz w:val="21"/>
          <w:lang w:val="sk-SK"/>
        </w:rPr>
        <w:t xml:space="preserve">hotoviteľ sa zaväzuje vykonať dielo v rozsahu a spôsobom v súlade s bodom 1.4 tohto článku. </w:t>
      </w:r>
    </w:p>
    <w:p w14:paraId="016D7080" w14:textId="32769D00"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Objednávateľ v súlade s touto dohodou bude zadávať zákazky podľa tejto dohody opätovným otvorením súťaže podľa § 83 ods. 5 písm. b) </w:t>
      </w:r>
      <w:proofErr w:type="spellStart"/>
      <w:r w:rsidR="00D93862" w:rsidRPr="0006132C">
        <w:rPr>
          <w:rFonts w:ascii="Arial Narrow" w:hAnsi="Arial Narrow"/>
          <w:color w:val="auto"/>
          <w:sz w:val="21"/>
          <w:lang w:val="sk-SK"/>
        </w:rPr>
        <w:t>ZoVO</w:t>
      </w:r>
      <w:proofErr w:type="spellEnd"/>
      <w:r w:rsidR="00D93862" w:rsidRPr="0006132C">
        <w:rPr>
          <w:rFonts w:ascii="Arial Narrow" w:hAnsi="Arial Narrow"/>
          <w:color w:val="auto"/>
          <w:sz w:val="21"/>
          <w:lang w:val="sk-SK"/>
        </w:rPr>
        <w:t>.</w:t>
      </w:r>
      <w:r w:rsidR="00A271DF">
        <w:rPr>
          <w:rFonts w:ascii="Arial Narrow" w:hAnsi="Arial Narrow"/>
          <w:color w:val="auto"/>
          <w:sz w:val="21"/>
          <w:szCs w:val="21"/>
          <w:lang w:val="sk-SK"/>
        </w:rPr>
        <w:t xml:space="preserve"> Výsledkom opätovného otvorenia súťaže bude vystavenie objednávky zo strany Objednávateľa.</w:t>
      </w:r>
    </w:p>
    <w:p w14:paraId="5E8185FC" w14:textId="2DA9AC52"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Pri opätovnom otvorení súťaže všetci </w:t>
      </w:r>
      <w:r w:rsidR="00D93862" w:rsidRPr="0006132C">
        <w:rPr>
          <w:rFonts w:ascii="Arial Narrow" w:hAnsi="Arial Narrow"/>
          <w:color w:val="auto"/>
          <w:sz w:val="21"/>
          <w:lang w:val="sk-SK"/>
        </w:rPr>
        <w:t>z</w:t>
      </w:r>
      <w:r w:rsidRPr="0006132C">
        <w:rPr>
          <w:rFonts w:ascii="Arial Narrow" w:hAnsi="Arial Narrow"/>
          <w:color w:val="auto"/>
          <w:sz w:val="21"/>
          <w:lang w:val="sk-SK"/>
        </w:rPr>
        <w:t>hotovitelia podľa tejto rámcovej dohody opäť súťažia o najnižšiu cenu na základe nasledovných podmienok:</w:t>
      </w:r>
    </w:p>
    <w:p w14:paraId="29FE0A30" w14:textId="533BD81D" w:rsidR="004659B2" w:rsidRPr="0006132C" w:rsidRDefault="004659B2" w:rsidP="00F86D86">
      <w:pPr>
        <w:pStyle w:val="Default"/>
        <w:numPr>
          <w:ilvl w:val="2"/>
          <w:numId w:val="4"/>
        </w:numPr>
        <w:ind w:left="709" w:hanging="283"/>
        <w:jc w:val="both"/>
        <w:rPr>
          <w:rFonts w:ascii="Arial Narrow" w:hAnsi="Arial Narrow"/>
          <w:color w:val="auto"/>
          <w:sz w:val="21"/>
          <w:lang w:val="sk-SK"/>
        </w:rPr>
      </w:pPr>
      <w:r w:rsidRPr="0006132C">
        <w:rPr>
          <w:rFonts w:ascii="Arial Narrow" w:hAnsi="Arial Narrow"/>
          <w:color w:val="auto"/>
          <w:sz w:val="21"/>
          <w:lang w:val="sk-SK"/>
        </w:rPr>
        <w:t>zadávaniu každej zákazky predchádza písomná výzva objednávateľa na predloženie ponuky na predmet zákazky, ktorý bude riadne špecifikovaný v písomnej výzve a bude vychádzať z Prílohy č. 1 tejto dohody, s uvedením najmä, nie však výlučne: konkrétnej špecifikácie a rozsahu prác, určenia lokalít, termínov plnenia, mien zamestnancov objednávateľa poverených kontrolou a preberaním prác a ďalších podmienok pre opravy konkrétnych úsekov ciest a pozemných komunikácií,</w:t>
      </w:r>
    </w:p>
    <w:p w14:paraId="11D99920" w14:textId="62EF73B1" w:rsidR="004659B2" w:rsidRPr="0006132C" w:rsidRDefault="004659B2" w:rsidP="00F86D86">
      <w:pPr>
        <w:pStyle w:val="Default"/>
        <w:numPr>
          <w:ilvl w:val="2"/>
          <w:numId w:val="4"/>
        </w:numPr>
        <w:ind w:left="709" w:hanging="283"/>
        <w:jc w:val="both"/>
        <w:rPr>
          <w:rFonts w:ascii="Arial Narrow" w:hAnsi="Arial Narrow"/>
          <w:color w:val="auto"/>
          <w:sz w:val="21"/>
          <w:lang w:val="sk-SK"/>
        </w:rPr>
      </w:pPr>
      <w:r w:rsidRPr="0006132C">
        <w:rPr>
          <w:rFonts w:ascii="Arial Narrow" w:hAnsi="Arial Narrow"/>
          <w:color w:val="auto"/>
          <w:sz w:val="21"/>
          <w:lang w:val="sk-SK"/>
        </w:rPr>
        <w:t>zhotoviteľ potvrdí prijatie požiadavky objednávateľa a predloží ponuku na predmet zákazky písomne prostredníctvom e-mailu v lehote do troch pracovných dní od dňa odoslania výzvy na predloženie ponuky, pokiaľ nebude vo výzve na predloženie ponuky uvedené inak</w:t>
      </w:r>
      <w:ins w:id="2" w:author="Sabová Eva, Mgr." w:date="2022-08-15T09:55:00Z">
        <w:r w:rsidR="000924FB">
          <w:rPr>
            <w:rFonts w:ascii="Arial Narrow" w:hAnsi="Arial Narrow"/>
            <w:color w:val="auto"/>
            <w:sz w:val="21"/>
            <w:lang w:val="sk-SK"/>
          </w:rPr>
          <w:t>.</w:t>
        </w:r>
      </w:ins>
      <w:ins w:id="3" w:author="Sabová Eva, Mgr." w:date="2022-08-15T09:56:00Z">
        <w:r w:rsidR="000924FB">
          <w:rPr>
            <w:rFonts w:ascii="Arial Narrow" w:hAnsi="Arial Narrow"/>
            <w:color w:val="auto"/>
            <w:sz w:val="21"/>
            <w:lang w:val="sk-SK"/>
          </w:rPr>
          <w:t xml:space="preserve"> </w:t>
        </w:r>
      </w:ins>
      <w:del w:id="4" w:author="Sabová Eva, Mgr." w:date="2022-08-15T09:55:00Z">
        <w:r w:rsidRPr="0006132C" w:rsidDel="000924FB">
          <w:rPr>
            <w:rFonts w:ascii="Arial Narrow" w:hAnsi="Arial Narrow"/>
            <w:color w:val="auto"/>
            <w:sz w:val="21"/>
            <w:lang w:val="sk-SK"/>
          </w:rPr>
          <w:delText>,</w:delText>
        </w:r>
      </w:del>
      <w:ins w:id="5" w:author="Kubalová Martina, Mgr." w:date="2022-08-10T15:29:00Z">
        <w:del w:id="6" w:author="Sabová Eva, Mgr." w:date="2022-08-15T09:55:00Z">
          <w:r w:rsidR="00E81405" w:rsidDel="000924FB">
            <w:rPr>
              <w:rFonts w:ascii="Arial Narrow" w:hAnsi="Arial Narrow"/>
              <w:color w:val="auto"/>
              <w:sz w:val="21"/>
              <w:lang w:val="sk-SK"/>
            </w:rPr>
            <w:delText xml:space="preserve"> </w:delText>
          </w:r>
        </w:del>
      </w:ins>
      <w:ins w:id="7" w:author="Sabová Eva, Mgr." w:date="2022-08-15T09:56:00Z">
        <w:r w:rsidR="000924FB">
          <w:rPr>
            <w:rFonts w:ascii="Arial Narrow" w:hAnsi="Arial Narrow"/>
            <w:color w:val="auto"/>
            <w:sz w:val="21"/>
            <w:lang w:val="sk-SK"/>
          </w:rPr>
          <w:t>Z</w:t>
        </w:r>
      </w:ins>
      <w:ins w:id="8" w:author="Kubalová Martina, Mgr." w:date="2022-08-10T15:29:00Z">
        <w:del w:id="9" w:author="Sabová Eva, Mgr." w:date="2022-08-15T09:56:00Z">
          <w:r w:rsidR="00E81405" w:rsidDel="000924FB">
            <w:rPr>
              <w:rFonts w:ascii="Arial Narrow" w:hAnsi="Arial Narrow"/>
              <w:color w:val="auto"/>
              <w:sz w:val="21"/>
              <w:lang w:val="sk-SK"/>
            </w:rPr>
            <w:delText>z</w:delText>
          </w:r>
        </w:del>
        <w:r w:rsidR="00E81405">
          <w:rPr>
            <w:rFonts w:ascii="Arial Narrow" w:hAnsi="Arial Narrow"/>
            <w:color w:val="auto"/>
            <w:sz w:val="21"/>
            <w:lang w:val="sk-SK"/>
          </w:rPr>
          <w:t xml:space="preserve">hotoviteľ </w:t>
        </w:r>
        <w:del w:id="10" w:author="Sabová Eva, Mgr." w:date="2022-08-15T09:57:00Z">
          <w:r w:rsidR="00E81405" w:rsidDel="005E3B5C">
            <w:rPr>
              <w:rFonts w:ascii="Arial Narrow" w:hAnsi="Arial Narrow"/>
              <w:color w:val="auto"/>
              <w:sz w:val="21"/>
              <w:lang w:val="sk-SK"/>
            </w:rPr>
            <w:delText>by mal vždy</w:delText>
          </w:r>
        </w:del>
      </w:ins>
      <w:ins w:id="11" w:author="Sabová Eva, Mgr." w:date="2022-08-15T09:57:00Z">
        <w:r w:rsidR="005E3B5C">
          <w:rPr>
            <w:rFonts w:ascii="Arial Narrow" w:hAnsi="Arial Narrow"/>
            <w:color w:val="auto"/>
            <w:sz w:val="21"/>
            <w:lang w:val="sk-SK"/>
          </w:rPr>
          <w:t>nie je povinný</w:t>
        </w:r>
      </w:ins>
      <w:ins w:id="12" w:author="Kubalová Martina, Mgr." w:date="2022-08-10T15:29:00Z">
        <w:r w:rsidR="00E81405">
          <w:rPr>
            <w:rFonts w:ascii="Arial Narrow" w:hAnsi="Arial Narrow"/>
            <w:color w:val="auto"/>
            <w:sz w:val="21"/>
            <w:lang w:val="sk-SK"/>
          </w:rPr>
          <w:t xml:space="preserve"> predložiť cenovú ponuku</w:t>
        </w:r>
        <w:del w:id="13" w:author="Sabová Eva, Mgr." w:date="2022-08-15T09:57:00Z">
          <w:r w:rsidR="00414098" w:rsidDel="005E3B5C">
            <w:rPr>
              <w:rFonts w:ascii="Arial Narrow" w:hAnsi="Arial Narrow"/>
              <w:color w:val="auto"/>
              <w:sz w:val="21"/>
              <w:lang w:val="sk-SK"/>
            </w:rPr>
            <w:delText xml:space="preserve">, pokiaľ </w:delText>
          </w:r>
        </w:del>
      </w:ins>
      <w:ins w:id="14" w:author="Sabová Eva, Mgr." w:date="2022-08-15T09:57:00Z">
        <w:r w:rsidR="005E3B5C">
          <w:rPr>
            <w:rFonts w:ascii="Arial Narrow" w:hAnsi="Arial Narrow"/>
            <w:color w:val="auto"/>
            <w:sz w:val="21"/>
            <w:lang w:val="sk-SK"/>
          </w:rPr>
          <w:t xml:space="preserve"> iba v prípade, </w:t>
        </w:r>
      </w:ins>
      <w:ins w:id="15" w:author="Sabová Eva, Mgr." w:date="2022-08-15T09:58:00Z">
        <w:r w:rsidR="00426549">
          <w:rPr>
            <w:rFonts w:ascii="Arial Narrow" w:hAnsi="Arial Narrow"/>
            <w:color w:val="auto"/>
            <w:sz w:val="21"/>
            <w:lang w:val="sk-SK"/>
          </w:rPr>
          <w:t xml:space="preserve">pokiaľ </w:t>
        </w:r>
      </w:ins>
      <w:ins w:id="16" w:author="Kubalová Martina, Mgr." w:date="2022-08-10T15:31:00Z">
        <w:del w:id="17" w:author="Sabová Eva, Mgr." w:date="2022-08-15T09:58:00Z">
          <w:r w:rsidR="002D407C" w:rsidDel="008C1F77">
            <w:rPr>
              <w:rFonts w:ascii="Arial Narrow" w:hAnsi="Arial Narrow"/>
              <w:color w:val="auto"/>
              <w:sz w:val="21"/>
              <w:lang w:val="sk-SK"/>
            </w:rPr>
            <w:delText>ne</w:delText>
          </w:r>
        </w:del>
        <w:r w:rsidR="002D407C">
          <w:rPr>
            <w:rFonts w:ascii="Arial Narrow" w:hAnsi="Arial Narrow"/>
            <w:color w:val="auto"/>
            <w:sz w:val="21"/>
            <w:lang w:val="sk-SK"/>
          </w:rPr>
          <w:t>pracuje</w:t>
        </w:r>
      </w:ins>
      <w:ins w:id="18" w:author="Kubalová Martina, Mgr." w:date="2022-08-10T15:29:00Z">
        <w:r w:rsidR="00414098">
          <w:rPr>
            <w:rFonts w:ascii="Arial Narrow" w:hAnsi="Arial Narrow"/>
            <w:color w:val="auto"/>
            <w:sz w:val="21"/>
            <w:lang w:val="sk-SK"/>
          </w:rPr>
          <w:t xml:space="preserve"> na </w:t>
        </w:r>
      </w:ins>
      <w:ins w:id="19" w:author="Kubalová Martina, Mgr." w:date="2022-08-10T15:30:00Z">
        <w:r w:rsidR="00414098">
          <w:rPr>
            <w:rFonts w:ascii="Arial Narrow" w:hAnsi="Arial Narrow"/>
            <w:color w:val="auto"/>
            <w:sz w:val="21"/>
            <w:lang w:val="sk-SK"/>
          </w:rPr>
          <w:t>5</w:t>
        </w:r>
      </w:ins>
      <w:ins w:id="20" w:author="Sabová Eva, Mgr." w:date="2022-08-15T09:58:00Z">
        <w:r w:rsidR="008C1F77">
          <w:rPr>
            <w:rFonts w:ascii="Arial Narrow" w:hAnsi="Arial Narrow"/>
            <w:color w:val="auto"/>
            <w:sz w:val="21"/>
            <w:lang w:val="sk-SK"/>
          </w:rPr>
          <w:t xml:space="preserve"> </w:t>
        </w:r>
      </w:ins>
      <w:ins w:id="21" w:author="Kubalová Martina, Mgr." w:date="2022-08-10T15:30:00Z">
        <w:del w:id="22" w:author="Sabová Eva, Mgr." w:date="2022-08-15T09:58:00Z">
          <w:r w:rsidR="00414098" w:rsidDel="008C1F77">
            <w:rPr>
              <w:rFonts w:ascii="Arial Narrow" w:hAnsi="Arial Narrow"/>
              <w:color w:val="auto"/>
              <w:sz w:val="21"/>
              <w:lang w:val="sk-SK"/>
            </w:rPr>
            <w:delText xml:space="preserve">. </w:delText>
          </w:r>
        </w:del>
        <w:r w:rsidR="00414098">
          <w:rPr>
            <w:rFonts w:ascii="Arial Narrow" w:hAnsi="Arial Narrow"/>
            <w:color w:val="auto"/>
            <w:sz w:val="21"/>
            <w:lang w:val="sk-SK"/>
          </w:rPr>
          <w:t xml:space="preserve">(piatich) a viac </w:t>
        </w:r>
        <w:r w:rsidR="00CC09C9" w:rsidRPr="002D407C">
          <w:rPr>
            <w:rFonts w:ascii="Arial Narrow" w:hAnsi="Arial Narrow"/>
            <w:color w:val="auto"/>
            <w:sz w:val="21"/>
            <w:lang w:val="sk-SK"/>
          </w:rPr>
          <w:t>pracoviskách/ úsekoch na základe dielč</w:t>
        </w:r>
      </w:ins>
      <w:ins w:id="23" w:author="Kubalová Martina, Mgr." w:date="2022-08-10T15:31:00Z">
        <w:r w:rsidR="002D407C">
          <w:rPr>
            <w:rFonts w:ascii="Arial Narrow" w:hAnsi="Arial Narrow"/>
            <w:color w:val="auto"/>
            <w:sz w:val="21"/>
            <w:lang w:val="sk-SK"/>
          </w:rPr>
          <w:t>í</w:t>
        </w:r>
      </w:ins>
      <w:ins w:id="24" w:author="Kubalová Martina, Mgr." w:date="2022-08-10T15:30:00Z">
        <w:r w:rsidR="00CC09C9" w:rsidRPr="002D407C">
          <w:rPr>
            <w:rFonts w:ascii="Arial Narrow" w:hAnsi="Arial Narrow"/>
            <w:color w:val="auto"/>
            <w:sz w:val="21"/>
            <w:lang w:val="sk-SK"/>
          </w:rPr>
          <w:t xml:space="preserve">ch objednávok </w:t>
        </w:r>
      </w:ins>
      <w:ins w:id="25" w:author="Kubalová Martina, Mgr." w:date="2022-08-10T15:31:00Z">
        <w:r w:rsidR="002D407C" w:rsidRPr="008C1F77">
          <w:rPr>
            <w:rStyle w:val="normaltextrun"/>
            <w:rFonts w:ascii="Arial Narrow" w:hAnsi="Arial Narrow"/>
            <w:i/>
            <w:iCs/>
            <w:sz w:val="21"/>
            <w:szCs w:val="21"/>
            <w:bdr w:val="none" w:sz="0" w:space="0" w:color="auto" w:frame="1"/>
            <w:lang w:val="sk-SK"/>
            <w:rPrChange w:id="26" w:author="Sabová Eva, Mgr." w:date="2022-08-15T09:58:00Z">
              <w:rPr>
                <w:rStyle w:val="normaltextrun"/>
                <w:rFonts w:ascii="Arial Narrow" w:hAnsi="Arial Narrow"/>
                <w:i/>
                <w:iCs/>
                <w:sz w:val="22"/>
                <w:szCs w:val="22"/>
                <w:bdr w:val="none" w:sz="0" w:space="0" w:color="auto" w:frame="1"/>
                <w:lang w:val="sk-SK"/>
              </w:rPr>
            </w:rPrChange>
          </w:rPr>
          <w:t>v správe Hlavného mesta SR Bratislavy v tom istom čase,</w:t>
        </w:r>
      </w:ins>
    </w:p>
    <w:p w14:paraId="63D41140" w14:textId="3ECEEF97" w:rsidR="004659B2" w:rsidRPr="0006132C" w:rsidRDefault="004659B2" w:rsidP="00F86D86">
      <w:pPr>
        <w:pStyle w:val="Default"/>
        <w:numPr>
          <w:ilvl w:val="2"/>
          <w:numId w:val="4"/>
        </w:numPr>
        <w:ind w:left="709" w:hanging="283"/>
        <w:jc w:val="both"/>
        <w:rPr>
          <w:rFonts w:ascii="Arial Narrow" w:hAnsi="Arial Narrow"/>
          <w:color w:val="auto"/>
          <w:sz w:val="21"/>
          <w:lang w:val="sk-SK"/>
        </w:rPr>
      </w:pPr>
      <w:r w:rsidRPr="0006132C">
        <w:rPr>
          <w:rFonts w:ascii="Arial Narrow" w:hAnsi="Arial Narrow"/>
          <w:color w:val="auto"/>
          <w:sz w:val="21"/>
          <w:lang w:val="sk-SK"/>
        </w:rPr>
        <w:t>objednávateľ garantuje, že obsah ponuky zostáva dôverný až do uplynutia lehoty na predkladanie ponúk,</w:t>
      </w:r>
    </w:p>
    <w:p w14:paraId="59A6C008" w14:textId="23CA3C9D" w:rsidR="004659B2" w:rsidRPr="0006132C" w:rsidRDefault="004659B2" w:rsidP="00F86D86">
      <w:pPr>
        <w:pStyle w:val="Default"/>
        <w:numPr>
          <w:ilvl w:val="2"/>
          <w:numId w:val="4"/>
        </w:numPr>
        <w:ind w:left="709" w:hanging="283"/>
        <w:jc w:val="both"/>
        <w:rPr>
          <w:rFonts w:ascii="Arial Narrow" w:hAnsi="Arial Narrow"/>
          <w:color w:val="auto"/>
          <w:sz w:val="21"/>
          <w:lang w:val="sk-SK"/>
        </w:rPr>
      </w:pPr>
      <w:r w:rsidRPr="0006132C">
        <w:rPr>
          <w:rFonts w:ascii="Arial Narrow" w:hAnsi="Arial Narrow"/>
          <w:color w:val="auto"/>
          <w:sz w:val="21"/>
          <w:lang w:val="sk-SK"/>
        </w:rPr>
        <w:t>objednávateľ vyhodnocuje ponuky na základe jediného kritéria, ktorým je najnižšia cena za požadované plnenie.</w:t>
      </w:r>
      <w:r w:rsidRPr="0006132C">
        <w:rPr>
          <w:rFonts w:ascii="Arial Narrow" w:hAnsi="Arial Narrow"/>
          <w:sz w:val="21"/>
          <w:lang w:val="sk-SK"/>
        </w:rPr>
        <w:t xml:space="preserve"> </w:t>
      </w:r>
      <w:r w:rsidRPr="0006132C">
        <w:rPr>
          <w:rFonts w:ascii="Arial Narrow" w:hAnsi="Arial Narrow"/>
          <w:color w:val="auto"/>
          <w:sz w:val="21"/>
          <w:lang w:val="sk-SK"/>
        </w:rPr>
        <w:t>Po ukončení vyhodnotenia bude objednávateľ písomne prostredníctvom emailu informovať účastníkov opätovného otvorenia súťaže o výsledku postupu pri opätovnom otvorení súťaže. V prípade rovnosti predložených ponúk rozhoduje o úspešnosti ponuky termín doručenia ponuky objednávateľovi. Zmluvné strany sa dohodli, že v prípade havarijných prípadov v zmysle čl. V bod 5.7. tejto dohody sa body 1.4. až 1.6. článku I tejto dohody použijú primerane.</w:t>
      </w:r>
    </w:p>
    <w:p w14:paraId="6D21CF71" w14:textId="4F7E3DA9"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Písomná komunikácia pri zasielaní výzvy na predloženie ponuky a pri zadávaní</w:t>
      </w:r>
      <w:r w:rsidR="0042469F" w:rsidRPr="0006132C">
        <w:rPr>
          <w:rFonts w:ascii="Arial Narrow" w:hAnsi="Arial Narrow"/>
          <w:color w:val="auto"/>
          <w:sz w:val="21"/>
          <w:lang w:val="sk-SK"/>
        </w:rPr>
        <w:t xml:space="preserve"> </w:t>
      </w:r>
      <w:r w:rsidRPr="0006132C">
        <w:rPr>
          <w:rFonts w:ascii="Arial Narrow" w:hAnsi="Arial Narrow"/>
          <w:color w:val="auto"/>
          <w:sz w:val="21"/>
          <w:lang w:val="sk-SK"/>
        </w:rPr>
        <w:t xml:space="preserve"> objednávok sa bude uskutočňovať výlučne elektronickou komunikáciou medzi oprávnenými zodpovednými </w:t>
      </w:r>
      <w:r w:rsidR="0042469F" w:rsidRPr="0006132C">
        <w:rPr>
          <w:rFonts w:ascii="Arial Narrow" w:hAnsi="Arial Narrow"/>
          <w:color w:val="auto"/>
          <w:sz w:val="21"/>
          <w:lang w:val="sk-SK"/>
        </w:rPr>
        <w:t xml:space="preserve"> </w:t>
      </w:r>
      <w:r w:rsidRPr="0006132C">
        <w:rPr>
          <w:rFonts w:ascii="Arial Narrow" w:hAnsi="Arial Narrow"/>
          <w:color w:val="auto"/>
          <w:sz w:val="21"/>
          <w:lang w:val="sk-SK"/>
        </w:rPr>
        <w:t>osobami uvedenými v tejto rámcovej dohode:</w:t>
      </w:r>
    </w:p>
    <w:p w14:paraId="45200867" w14:textId="43B82768" w:rsidR="004659B2" w:rsidRPr="0006132C" w:rsidRDefault="004659B2" w:rsidP="00F86D86">
      <w:pPr>
        <w:pStyle w:val="Default"/>
        <w:numPr>
          <w:ilvl w:val="0"/>
          <w:numId w:val="5"/>
        </w:numPr>
        <w:ind w:left="709" w:hanging="283"/>
        <w:jc w:val="both"/>
        <w:rPr>
          <w:rFonts w:ascii="Arial Narrow" w:hAnsi="Arial Narrow"/>
          <w:color w:val="auto"/>
          <w:sz w:val="21"/>
          <w:lang w:val="sk-SK"/>
        </w:rPr>
      </w:pPr>
      <w:r w:rsidRPr="0006132C">
        <w:rPr>
          <w:rFonts w:ascii="Arial Narrow" w:hAnsi="Arial Narrow"/>
          <w:color w:val="auto"/>
          <w:sz w:val="21"/>
          <w:lang w:val="sk-SK"/>
        </w:rPr>
        <w:t>oprávnená osoba za objednávateľa :</w:t>
      </w:r>
    </w:p>
    <w:p w14:paraId="78EF360D" w14:textId="77777777" w:rsidR="004659B2" w:rsidRPr="0006132C" w:rsidRDefault="004659B2" w:rsidP="00C110C7">
      <w:pPr>
        <w:pStyle w:val="Default"/>
        <w:autoSpaceDE w:val="0"/>
        <w:autoSpaceDN w:val="0"/>
        <w:adjustRightInd w:val="0"/>
        <w:spacing w:line="240" w:lineRule="auto"/>
        <w:ind w:left="426" w:firstLine="283"/>
        <w:jc w:val="both"/>
        <w:rPr>
          <w:rFonts w:ascii="Arial Narrow" w:hAnsi="Arial Narrow"/>
          <w:color w:val="auto"/>
          <w:sz w:val="21"/>
          <w:lang w:val="sk-SK"/>
        </w:rPr>
      </w:pPr>
      <w:r w:rsidRPr="0006132C">
        <w:rPr>
          <w:rFonts w:ascii="Arial Narrow" w:hAnsi="Arial Narrow"/>
          <w:color w:val="auto"/>
          <w:sz w:val="21"/>
          <w:lang w:val="sk-SK"/>
        </w:rPr>
        <w:t xml:space="preserve">Oddelenie správy komunikácií, </w:t>
      </w:r>
      <w:hyperlink r:id="rId11" w:history="1">
        <w:r w:rsidRPr="0006132C">
          <w:rPr>
            <w:rStyle w:val="Hypertextovprepojenie"/>
            <w:rFonts w:ascii="Arial Narrow" w:hAnsi="Arial Narrow"/>
            <w:sz w:val="21"/>
            <w:lang w:val="sk-SK"/>
          </w:rPr>
          <w:t>osk@bratislava.sk</w:t>
        </w:r>
      </w:hyperlink>
      <w:r w:rsidRPr="0006132C">
        <w:rPr>
          <w:rFonts w:ascii="Arial Narrow" w:hAnsi="Arial Narrow"/>
          <w:color w:val="auto"/>
          <w:sz w:val="21"/>
          <w:lang w:val="sk-SK"/>
        </w:rPr>
        <w:t xml:space="preserve"> </w:t>
      </w:r>
    </w:p>
    <w:p w14:paraId="0BF97A60" w14:textId="05C00881" w:rsidR="004659B2" w:rsidRPr="0006132C" w:rsidRDefault="004659B2" w:rsidP="00F86D86">
      <w:pPr>
        <w:pStyle w:val="Default"/>
        <w:numPr>
          <w:ilvl w:val="0"/>
          <w:numId w:val="5"/>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oprávnená osoba za </w:t>
      </w:r>
      <w:r w:rsidR="00D93862" w:rsidRPr="0006132C">
        <w:rPr>
          <w:rFonts w:ascii="Arial Narrow" w:hAnsi="Arial Narrow"/>
          <w:color w:val="auto"/>
          <w:sz w:val="21"/>
          <w:lang w:val="sk-SK"/>
        </w:rPr>
        <w:t>z</w:t>
      </w:r>
      <w:r w:rsidRPr="0006132C">
        <w:rPr>
          <w:rFonts w:ascii="Arial Narrow" w:hAnsi="Arial Narrow"/>
          <w:color w:val="auto"/>
          <w:sz w:val="21"/>
          <w:lang w:val="sk-SK"/>
        </w:rPr>
        <w:t>hotoviteľa č. 1:</w:t>
      </w:r>
    </w:p>
    <w:p w14:paraId="7CD86CD8" w14:textId="434485C8" w:rsidR="004659B2" w:rsidRPr="0006132C" w:rsidRDefault="0042469F" w:rsidP="00C110C7">
      <w:pPr>
        <w:pStyle w:val="Default"/>
        <w:autoSpaceDE w:val="0"/>
        <w:autoSpaceDN w:val="0"/>
        <w:adjustRightInd w:val="0"/>
        <w:spacing w:line="240" w:lineRule="auto"/>
        <w:ind w:left="426" w:firstLine="283"/>
        <w:jc w:val="both"/>
        <w:rPr>
          <w:rFonts w:ascii="Arial Narrow" w:hAnsi="Arial Narrow"/>
          <w:color w:val="auto"/>
          <w:sz w:val="21"/>
          <w:lang w:val="sk-SK"/>
        </w:rPr>
      </w:pPr>
      <w:r w:rsidRPr="0006132C">
        <w:rPr>
          <w:rFonts w:ascii="Arial Narrow" w:hAnsi="Arial Narrow"/>
          <w:color w:val="auto"/>
          <w:sz w:val="21"/>
          <w:highlight w:val="yellow"/>
          <w:lang w:val="sk-SK"/>
        </w:rPr>
        <w:t>xxx</w:t>
      </w:r>
    </w:p>
    <w:p w14:paraId="166FBF21" w14:textId="1223B8D1" w:rsidR="004659B2" w:rsidRDefault="004659B2" w:rsidP="00F86D86">
      <w:pPr>
        <w:pStyle w:val="Default"/>
        <w:numPr>
          <w:ilvl w:val="0"/>
          <w:numId w:val="5"/>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oprávnená osoba za </w:t>
      </w:r>
      <w:r w:rsidR="00D93862" w:rsidRPr="0006132C">
        <w:rPr>
          <w:rFonts w:ascii="Arial Narrow" w:hAnsi="Arial Narrow"/>
          <w:color w:val="auto"/>
          <w:sz w:val="21"/>
          <w:lang w:val="sk-SK"/>
        </w:rPr>
        <w:t>z</w:t>
      </w:r>
      <w:r w:rsidRPr="0006132C">
        <w:rPr>
          <w:rFonts w:ascii="Arial Narrow" w:hAnsi="Arial Narrow"/>
          <w:color w:val="auto"/>
          <w:sz w:val="21"/>
          <w:lang w:val="sk-SK"/>
        </w:rPr>
        <w:t>hotoviteľa č. 2:</w:t>
      </w:r>
    </w:p>
    <w:p w14:paraId="7F75D694" w14:textId="0C3A6409" w:rsidR="000D22A2" w:rsidRDefault="000D22A2" w:rsidP="000D22A2">
      <w:pPr>
        <w:pStyle w:val="Default"/>
        <w:ind w:left="709"/>
        <w:jc w:val="both"/>
        <w:rPr>
          <w:rFonts w:ascii="Arial Narrow" w:hAnsi="Arial Narrow"/>
          <w:color w:val="auto"/>
          <w:sz w:val="21"/>
          <w:lang w:val="sk-SK"/>
        </w:rPr>
      </w:pPr>
      <w:r w:rsidRPr="000D22A2">
        <w:rPr>
          <w:rFonts w:ascii="Arial Narrow" w:hAnsi="Arial Narrow"/>
          <w:color w:val="auto"/>
          <w:sz w:val="21"/>
          <w:highlight w:val="yellow"/>
          <w:lang w:val="sk-SK"/>
        </w:rPr>
        <w:t>xxx</w:t>
      </w:r>
    </w:p>
    <w:p w14:paraId="5A812DC2" w14:textId="642C4A1A" w:rsidR="000D22A2" w:rsidRPr="0006132C" w:rsidRDefault="000D22A2" w:rsidP="00F86D86">
      <w:pPr>
        <w:pStyle w:val="Default"/>
        <w:numPr>
          <w:ilvl w:val="0"/>
          <w:numId w:val="5"/>
        </w:numPr>
        <w:ind w:left="709" w:hanging="283"/>
        <w:jc w:val="both"/>
        <w:rPr>
          <w:rFonts w:ascii="Arial Narrow" w:hAnsi="Arial Narrow"/>
          <w:color w:val="auto"/>
          <w:sz w:val="21"/>
          <w:lang w:val="sk-SK"/>
        </w:rPr>
      </w:pPr>
      <w:r>
        <w:rPr>
          <w:rFonts w:ascii="Arial Narrow" w:hAnsi="Arial Narrow"/>
          <w:color w:val="auto"/>
          <w:sz w:val="21"/>
          <w:lang w:val="sk-SK"/>
        </w:rPr>
        <w:t>oprávnená osoba za zhotoviteľa č. 3:</w:t>
      </w:r>
    </w:p>
    <w:p w14:paraId="58042144" w14:textId="5B722E8E" w:rsidR="004659B2" w:rsidRPr="0006132C" w:rsidRDefault="0042469F" w:rsidP="00C110C7">
      <w:pPr>
        <w:pStyle w:val="Default"/>
        <w:autoSpaceDE w:val="0"/>
        <w:autoSpaceDN w:val="0"/>
        <w:adjustRightInd w:val="0"/>
        <w:spacing w:line="240" w:lineRule="auto"/>
        <w:ind w:left="426" w:firstLine="283"/>
        <w:jc w:val="both"/>
        <w:rPr>
          <w:rFonts w:ascii="Arial Narrow" w:hAnsi="Arial Narrow"/>
          <w:i/>
          <w:color w:val="auto"/>
          <w:sz w:val="21"/>
          <w:lang w:val="sk-SK"/>
        </w:rPr>
      </w:pPr>
      <w:r w:rsidRPr="0006132C">
        <w:rPr>
          <w:rFonts w:ascii="Arial Narrow" w:hAnsi="Arial Narrow"/>
          <w:color w:val="auto"/>
          <w:sz w:val="21"/>
          <w:highlight w:val="yellow"/>
          <w:lang w:val="sk-SK"/>
        </w:rPr>
        <w:t>xxx</w:t>
      </w:r>
    </w:p>
    <w:p w14:paraId="317D0419" w14:textId="6E61D5F0"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Pri vykonávaní prác sa zhotoviteľ zaväzuje dodržiavať stavebno-technické a kvalitatívne parametre v súlade so slovenskými technickými normami (STN) a slovenskými technickými normami európskymi (STN EN), vyhlášku MŽP SR č. 532/2002 Z. z., ktorou sa ustanovujú podrobnosti o všeobecných technických požiadavkách na výstavbu a o všeobecných technických požiadavkách na stavby užívané osobami s obmedzenou schopnosťou pohybu a orientácie v znení neskorších predpisov, ako i predložené certifikáty, revízne správy a atesty použitých materiálov a výrobkov v zmysle zákona č. 50/1976 Zb. o územnom plánovaní a stavebnom poriadku (stavebný zákon) v znení neskorších predpisov, zákona č. 133/2013Z. z. o stavebných výrobkoch a o zmene a doplnení niektorých zákonov, zákona č. 264/1999 Z. z. o technických požiadavkách na výrobky a o posudzovaní zhody a o zmene a doplnení niektorých zákonov v znení neskorších predpisov, zákon č. 135/1961 Zb. o pozemných komunikáciách (cestný zákon) v znení neskorších predpisov, zákon č. 8/2009 Z. z o cestnej premávke a o zmene a doplnení niektorých zákonov v znení neskorších predpisov a vyhlášku MV SR č. 9/2009 Z. z., ktorou sa vykonáva zákon o cestnej premávke a o zmene a doplnení niektorých zákonov v znení neskorších predpisov. Rozsah objednaných prác bude závisieť od množstva pridelených finančných prostriedkov z rozpočtu objednávateľa v príslušnom kalendárnom roku. </w:t>
      </w:r>
    </w:p>
    <w:p w14:paraId="2412F71E" w14:textId="6C441FF2"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Všetky práce uvedené v bode 1.1 a 1.3 </w:t>
      </w:r>
      <w:r w:rsidR="00D93862" w:rsidRPr="0006132C">
        <w:rPr>
          <w:rFonts w:ascii="Arial Narrow" w:hAnsi="Arial Narrow"/>
          <w:color w:val="auto"/>
          <w:sz w:val="21"/>
          <w:lang w:val="sk-SK"/>
        </w:rPr>
        <w:t xml:space="preserve">tohto článku </w:t>
      </w:r>
      <w:r w:rsidRPr="0006132C">
        <w:rPr>
          <w:rFonts w:ascii="Arial Narrow" w:hAnsi="Arial Narrow"/>
          <w:color w:val="auto"/>
          <w:sz w:val="21"/>
          <w:lang w:val="sk-SK"/>
        </w:rPr>
        <w:t xml:space="preserve">bude zhotoviteľ vykonávať na území mesta Bratislavy na prejazdných úsekoch ciest cestách I. až III. </w:t>
      </w:r>
      <w:r w:rsidR="00A320DB" w:rsidRPr="0006132C">
        <w:rPr>
          <w:rFonts w:ascii="Arial Narrow" w:hAnsi="Arial Narrow"/>
          <w:color w:val="auto"/>
          <w:sz w:val="21"/>
          <w:lang w:val="sk-SK"/>
        </w:rPr>
        <w:t>t</w:t>
      </w:r>
      <w:r w:rsidRPr="0006132C">
        <w:rPr>
          <w:rFonts w:ascii="Arial Narrow" w:hAnsi="Arial Narrow"/>
          <w:color w:val="auto"/>
          <w:sz w:val="21"/>
          <w:lang w:val="sk-SK"/>
        </w:rPr>
        <w:t>riedy</w:t>
      </w:r>
      <w:r w:rsidR="00663E3B" w:rsidRPr="0006132C">
        <w:rPr>
          <w:rFonts w:ascii="Arial Narrow" w:hAnsi="Arial Narrow"/>
          <w:color w:val="auto"/>
          <w:sz w:val="21"/>
          <w:lang w:val="sk-SK"/>
        </w:rPr>
        <w:t xml:space="preserve">, </w:t>
      </w:r>
      <w:r w:rsidRPr="0006132C">
        <w:rPr>
          <w:rFonts w:ascii="Arial Narrow" w:hAnsi="Arial Narrow"/>
          <w:color w:val="auto"/>
          <w:sz w:val="21"/>
          <w:lang w:val="sk-SK"/>
        </w:rPr>
        <w:t xml:space="preserve">na miestnych komunikáciách I a II. triedy. </w:t>
      </w:r>
      <w:r w:rsidR="00663E3B" w:rsidRPr="0006132C">
        <w:rPr>
          <w:rFonts w:ascii="Arial Narrow" w:hAnsi="Arial Narrow"/>
          <w:color w:val="auto"/>
          <w:sz w:val="21"/>
          <w:lang w:val="sk-SK"/>
        </w:rPr>
        <w:t>a</w:t>
      </w:r>
      <w:r w:rsidR="00A320DB" w:rsidRPr="0006132C">
        <w:rPr>
          <w:rFonts w:ascii="Arial Narrow" w:hAnsi="Arial Narrow"/>
          <w:color w:val="auto"/>
          <w:sz w:val="21"/>
          <w:lang w:val="sk-SK"/>
        </w:rPr>
        <w:t xml:space="preserve"> účelových komunikáciách. </w:t>
      </w:r>
    </w:p>
    <w:p w14:paraId="069F110B" w14:textId="108F8C57" w:rsidR="004659B2" w:rsidRPr="008505A7" w:rsidRDefault="004659B2" w:rsidP="00F86D86">
      <w:pPr>
        <w:pStyle w:val="Default"/>
        <w:numPr>
          <w:ilvl w:val="1"/>
          <w:numId w:val="3"/>
        </w:numPr>
        <w:ind w:left="426" w:hanging="426"/>
        <w:jc w:val="both"/>
        <w:rPr>
          <w:rFonts w:ascii="Arial Narrow" w:hAnsi="Arial Narrow"/>
          <w:color w:val="auto"/>
          <w:sz w:val="21"/>
          <w:szCs w:val="21"/>
          <w:lang w:val="sk-SK"/>
        </w:rPr>
      </w:pPr>
      <w:r w:rsidRPr="0006132C">
        <w:rPr>
          <w:rFonts w:ascii="Arial Narrow" w:hAnsi="Arial Narrow"/>
          <w:color w:val="auto"/>
          <w:sz w:val="21"/>
          <w:lang w:val="sk-SK"/>
        </w:rPr>
        <w:t>Objednávateľ zadá každú zákazku zhotoviteľovi prác výlučne na základe čiastkových objednávok na základe podmienok upravených v tejto dohode. Pri zadávaní zákazky na základe tejto dohody nemožno vykonať podstatné zmeny a doplnenia podmienok určených v tejto dohode.</w:t>
      </w:r>
      <w:r w:rsidRPr="0006132C">
        <w:rPr>
          <w:rFonts w:ascii="Arial Narrow" w:hAnsi="Arial Narrow"/>
          <w:sz w:val="21"/>
          <w:lang w:val="sk-SK"/>
        </w:rPr>
        <w:t xml:space="preserve"> </w:t>
      </w:r>
      <w:del w:id="27" w:author="Kubalová Martina, Mgr." w:date="2022-08-10T14:22:00Z">
        <w:r w:rsidRPr="0006132C" w:rsidDel="008505A7">
          <w:rPr>
            <w:rFonts w:ascii="Arial Narrow" w:hAnsi="Arial Narrow"/>
            <w:sz w:val="21"/>
            <w:lang w:val="sk-SK"/>
          </w:rPr>
          <w:delText xml:space="preserve">Ak si rozsah prác vyžiada použitie dočasných dopravných značiek alebo zariadení, zabezpečí zhotoviteľ na vlastné náklady všetko potrebné k ich </w:delText>
        </w:r>
        <w:r w:rsidRPr="0006132C" w:rsidDel="008505A7">
          <w:rPr>
            <w:rFonts w:ascii="Arial Narrow" w:hAnsi="Arial Narrow"/>
            <w:color w:val="auto"/>
            <w:sz w:val="21"/>
            <w:lang w:val="sk-SK"/>
          </w:rPr>
          <w:delText>osadeniu, podľa Objednávateľom dodaného a schváleného plánu organizácie dopravy (ďalej len „</w:delText>
        </w:r>
        <w:r w:rsidRPr="0006132C" w:rsidDel="008505A7">
          <w:rPr>
            <w:rFonts w:ascii="Arial Narrow" w:hAnsi="Arial Narrow"/>
            <w:b/>
            <w:color w:val="auto"/>
            <w:sz w:val="21"/>
            <w:lang w:val="sk-SK"/>
          </w:rPr>
          <w:delText>POD</w:delText>
        </w:r>
        <w:r w:rsidRPr="0006132C" w:rsidDel="008505A7">
          <w:rPr>
            <w:rFonts w:ascii="Arial Narrow" w:hAnsi="Arial Narrow"/>
            <w:color w:val="auto"/>
            <w:sz w:val="21"/>
            <w:lang w:val="sk-SK"/>
          </w:rPr>
          <w:delText xml:space="preserve">“). Všetky potrebné povolenia v zmysle zákona č. 135/1961 Zb. o pozemných komunikáciách (cestný zákon) v platnom znení (tzn. situáciu, vyjadrenie dopr. inšpektorátu, určenie vydané cestným správnym orgánom) zabezpečuje </w:delText>
        </w:r>
        <w:r w:rsidR="00871C91" w:rsidRPr="0006132C" w:rsidDel="008505A7">
          <w:rPr>
            <w:rFonts w:ascii="Arial Narrow" w:hAnsi="Arial Narrow"/>
            <w:color w:val="auto"/>
            <w:sz w:val="21"/>
            <w:lang w:val="sk-SK"/>
          </w:rPr>
          <w:delText>o</w:delText>
        </w:r>
        <w:r w:rsidRPr="0006132C" w:rsidDel="008505A7">
          <w:rPr>
            <w:rFonts w:ascii="Arial Narrow" w:hAnsi="Arial Narrow"/>
            <w:color w:val="auto"/>
            <w:sz w:val="21"/>
            <w:lang w:val="sk-SK"/>
          </w:rPr>
          <w:delText xml:space="preserve">bjednávateľ na vlastné náklady pred zaslaním objednávky </w:delText>
        </w:r>
        <w:r w:rsidR="00871C91" w:rsidRPr="0006132C" w:rsidDel="008505A7">
          <w:rPr>
            <w:rFonts w:ascii="Arial Narrow" w:hAnsi="Arial Narrow"/>
            <w:color w:val="auto"/>
            <w:sz w:val="21"/>
            <w:lang w:val="sk-SK"/>
          </w:rPr>
          <w:delText>z</w:delText>
        </w:r>
        <w:r w:rsidRPr="0006132C" w:rsidDel="008505A7">
          <w:rPr>
            <w:rFonts w:ascii="Arial Narrow" w:hAnsi="Arial Narrow"/>
            <w:color w:val="auto"/>
            <w:sz w:val="21"/>
            <w:lang w:val="sk-SK"/>
          </w:rPr>
          <w:delText xml:space="preserve">hotoviteľovi. </w:delText>
        </w:r>
      </w:del>
      <w:ins w:id="28" w:author="Kubalová Martina, Mgr." w:date="2022-08-10T14:28:00Z">
        <w:r w:rsidR="00A57702">
          <w:rPr>
            <w:rFonts w:ascii="Arial Narrow" w:hAnsi="Arial Narrow" w:cs="Segoe UI"/>
            <w:color w:val="333333"/>
            <w:sz w:val="21"/>
            <w:szCs w:val="21"/>
            <w:shd w:val="clear" w:color="auto" w:fill="FFFFFF"/>
            <w:lang w:val="sk-SK"/>
          </w:rPr>
          <w:t>Zhotoviteľ</w:t>
        </w:r>
      </w:ins>
      <w:ins w:id="29" w:author="Kubalová Martina, Mgr." w:date="2022-08-10T14:19:00Z">
        <w:r w:rsidR="000E0404" w:rsidRPr="00C8588A">
          <w:rPr>
            <w:rFonts w:ascii="Arial Narrow" w:hAnsi="Arial Narrow" w:cs="Segoe UI"/>
            <w:color w:val="333333"/>
            <w:sz w:val="21"/>
            <w:szCs w:val="21"/>
            <w:shd w:val="clear" w:color="auto" w:fill="FFFFFF"/>
            <w:lang w:val="sk-SK"/>
          </w:rPr>
          <w:t xml:space="preserve"> je povinný zabezpečiť projekt organizácie dopravy</w:t>
        </w:r>
      </w:ins>
      <w:ins w:id="30" w:author="Kubalová Martina, Mgr." w:date="2022-08-10T14:44:00Z">
        <w:r w:rsidR="00AB0397">
          <w:rPr>
            <w:rFonts w:ascii="Arial Narrow" w:hAnsi="Arial Narrow" w:cs="Segoe UI"/>
            <w:color w:val="333333"/>
            <w:sz w:val="21"/>
            <w:szCs w:val="21"/>
            <w:shd w:val="clear" w:color="auto" w:fill="FFFFFF"/>
            <w:lang w:val="sk-SK"/>
          </w:rPr>
          <w:t xml:space="preserve"> (ďalej len ,</w:t>
        </w:r>
      </w:ins>
      <w:ins w:id="31" w:author="Kubalová Martina, Mgr." w:date="2022-08-10T14:45:00Z">
        <w:r w:rsidR="00AB0397">
          <w:rPr>
            <w:rFonts w:ascii="Arial Narrow" w:hAnsi="Arial Narrow" w:cs="Segoe UI"/>
            <w:color w:val="333333"/>
            <w:sz w:val="21"/>
            <w:szCs w:val="21"/>
            <w:shd w:val="clear" w:color="auto" w:fill="FFFFFF"/>
            <w:lang w:val="sk-SK"/>
          </w:rPr>
          <w:t>,</w:t>
        </w:r>
        <w:r w:rsidR="00AB0397" w:rsidRPr="00AB0397">
          <w:rPr>
            <w:rFonts w:ascii="Arial Narrow" w:hAnsi="Arial Narrow" w:cs="Segoe UI"/>
            <w:b/>
            <w:bCs/>
            <w:color w:val="333333"/>
            <w:sz w:val="21"/>
            <w:szCs w:val="21"/>
            <w:shd w:val="clear" w:color="auto" w:fill="FFFFFF"/>
            <w:lang w:val="sk-SK"/>
          </w:rPr>
          <w:t>POD</w:t>
        </w:r>
        <w:r w:rsidR="00AB0397">
          <w:rPr>
            <w:rFonts w:ascii="Arial Narrow" w:hAnsi="Arial Narrow" w:cs="Segoe UI"/>
            <w:color w:val="333333"/>
            <w:sz w:val="21"/>
            <w:szCs w:val="21"/>
            <w:shd w:val="clear" w:color="auto" w:fill="FFFFFF"/>
            <w:lang w:val="sk-SK"/>
          </w:rPr>
          <w:t>“)</w:t>
        </w:r>
      </w:ins>
      <w:ins w:id="32" w:author="Kubalová Martina, Mgr." w:date="2022-08-10T14:19:00Z">
        <w:r w:rsidR="000E0404" w:rsidRPr="00C8588A">
          <w:rPr>
            <w:rFonts w:ascii="Arial Narrow" w:hAnsi="Arial Narrow" w:cs="Segoe UI"/>
            <w:color w:val="333333"/>
            <w:sz w:val="21"/>
            <w:szCs w:val="21"/>
            <w:shd w:val="clear" w:color="auto" w:fill="FFFFFF"/>
            <w:lang w:val="sk-SK"/>
          </w:rPr>
          <w:t>, jeho následné určenie a realizáciu dopravného značenia na vlastné náklady v prípade, že si to charakter prác a lokalita výkonu vyžaduje. Taktiež je povinný zabezpečiť si iné s tým súvisiace povolenia</w:t>
        </w:r>
      </w:ins>
      <w:ins w:id="33" w:author="Kubalová Martina, Mgr." w:date="2022-08-10T14:21:00Z">
        <w:r w:rsidR="005521AC" w:rsidRPr="00C8588A">
          <w:rPr>
            <w:rFonts w:ascii="Arial Narrow" w:hAnsi="Arial Narrow" w:cs="Segoe UI"/>
            <w:color w:val="333333"/>
            <w:sz w:val="21"/>
            <w:szCs w:val="21"/>
            <w:shd w:val="clear" w:color="auto" w:fill="FFFFFF"/>
            <w:lang w:val="sk-SK"/>
          </w:rPr>
          <w:t xml:space="preserve"> v </w:t>
        </w:r>
        <w:r w:rsidR="005521AC" w:rsidRPr="008505A7">
          <w:rPr>
            <w:rFonts w:ascii="Arial Narrow" w:hAnsi="Arial Narrow"/>
            <w:color w:val="auto"/>
            <w:sz w:val="21"/>
            <w:szCs w:val="21"/>
            <w:lang w:val="sk-SK"/>
          </w:rPr>
          <w:t xml:space="preserve">zmysle </w:t>
        </w:r>
        <w:r w:rsidR="005521AC" w:rsidRPr="008505A7">
          <w:rPr>
            <w:rFonts w:ascii="Arial Narrow" w:hAnsi="Arial Narrow"/>
            <w:color w:val="auto"/>
            <w:sz w:val="21"/>
            <w:szCs w:val="21"/>
            <w:lang w:val="sk-SK"/>
          </w:rPr>
          <w:lastRenderedPageBreak/>
          <w:t>zákona č. 135/1961 Zb. o pozemných komunikáciách (cestný zákon) v platnom znení</w:t>
        </w:r>
      </w:ins>
      <w:ins w:id="34" w:author="Kubalová Martina, Mgr." w:date="2022-08-10T14:19:00Z">
        <w:r w:rsidR="000E0404" w:rsidRPr="00C8588A">
          <w:rPr>
            <w:rFonts w:ascii="Arial Narrow" w:hAnsi="Arial Narrow" w:cs="Segoe UI"/>
            <w:color w:val="333333"/>
            <w:sz w:val="21"/>
            <w:szCs w:val="21"/>
            <w:shd w:val="clear" w:color="auto" w:fill="FFFFFF"/>
            <w:lang w:val="sk-SK"/>
          </w:rPr>
          <w:t xml:space="preserve"> (napr. povolenie na uzávierku, zvláštne užívanie komunikácie a pod.). V prípade potreby je povinný vybaviť vozidlá zvláštnym výstražným svietidlom oranžovej farby</w:t>
        </w:r>
      </w:ins>
      <w:ins w:id="35" w:author="Kubalová Martina, Mgr." w:date="2022-08-10T14:22:00Z">
        <w:r w:rsidR="00C8588A">
          <w:rPr>
            <w:rFonts w:ascii="Arial Narrow" w:hAnsi="Arial Narrow" w:cs="Segoe UI"/>
            <w:color w:val="333333"/>
            <w:sz w:val="21"/>
            <w:szCs w:val="21"/>
            <w:shd w:val="clear" w:color="auto" w:fill="FFFFFF"/>
            <w:lang w:val="sk-SK"/>
          </w:rPr>
          <w:t>.</w:t>
        </w:r>
      </w:ins>
    </w:p>
    <w:p w14:paraId="1F5D8FFD" w14:textId="76008544"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Zhotoviteľ je povinný najneskôr ku dňu riadneho odovzdania diela podľa tejto dohody na základe čiastkovej objednávky objednávateľa jednorazovo obnoviť pôvodné vodorovné dopravné značenie na úseku zrealizovaného diela v zmysle príslušných právnych predpisov.</w:t>
      </w:r>
    </w:p>
    <w:p w14:paraId="6369B134" w14:textId="57B1E51C" w:rsidR="004659B2" w:rsidRPr="0006132C" w:rsidRDefault="004659B2" w:rsidP="00F86D86">
      <w:pPr>
        <w:pStyle w:val="Default"/>
        <w:numPr>
          <w:ilvl w:val="1"/>
          <w:numId w:val="3"/>
        </w:numPr>
        <w:ind w:left="426" w:hanging="426"/>
        <w:jc w:val="both"/>
        <w:rPr>
          <w:rFonts w:ascii="Arial Narrow" w:hAnsi="Arial Narrow"/>
          <w:color w:val="auto"/>
          <w:sz w:val="21"/>
          <w:lang w:val="sk-SK"/>
        </w:rPr>
      </w:pPr>
      <w:r w:rsidRPr="0006132C">
        <w:rPr>
          <w:rFonts w:ascii="Arial Narrow" w:hAnsi="Arial Narrow"/>
          <w:color w:val="auto"/>
          <w:sz w:val="21"/>
          <w:lang w:val="sk-SK"/>
        </w:rPr>
        <w:t>Na základe tejto dohody možno zadávať zákazku len jej účastníkovi.</w:t>
      </w:r>
    </w:p>
    <w:p w14:paraId="4D1B5DE2" w14:textId="4A6BFEF4" w:rsidR="004B28BC" w:rsidRPr="0006132C" w:rsidRDefault="004B28BC" w:rsidP="004659B2">
      <w:pPr>
        <w:rPr>
          <w:sz w:val="21"/>
          <w:lang w:val="sk-SK"/>
        </w:rPr>
      </w:pPr>
    </w:p>
    <w:p w14:paraId="6C0BF370" w14:textId="0B6D5700" w:rsidR="00D3104C" w:rsidRPr="0006132C" w:rsidDel="002C74EF" w:rsidRDefault="00D3104C" w:rsidP="00D860C5">
      <w:pPr>
        <w:pStyle w:val="Nadpis1"/>
        <w:ind w:left="0" w:right="-24"/>
        <w:rPr>
          <w:del w:id="36" w:author="Kubalová Martina, Mgr." w:date="2022-08-10T11:15:00Z"/>
          <w:rFonts w:ascii="Arial Narrow" w:hAnsi="Arial Narrow"/>
          <w:sz w:val="21"/>
          <w:lang w:val="sk-SK"/>
        </w:rPr>
      </w:pPr>
    </w:p>
    <w:p w14:paraId="6C948E9E" w14:textId="50B8615B" w:rsidR="00D3104C" w:rsidRPr="0006132C" w:rsidDel="002C74EF" w:rsidRDefault="00D3104C" w:rsidP="00871C91">
      <w:pPr>
        <w:pStyle w:val="Nadpis1"/>
        <w:ind w:left="0" w:right="-24"/>
        <w:jc w:val="left"/>
        <w:rPr>
          <w:del w:id="37" w:author="Kubalová Martina, Mgr." w:date="2022-08-10T11:15:00Z"/>
          <w:rFonts w:ascii="Arial Narrow" w:hAnsi="Arial Narrow"/>
          <w:sz w:val="21"/>
          <w:lang w:val="sk-SK"/>
        </w:rPr>
      </w:pPr>
    </w:p>
    <w:p w14:paraId="300E315F" w14:textId="36949F54" w:rsidR="00EC607D" w:rsidRPr="0006132C" w:rsidRDefault="00EC607D" w:rsidP="00D860C5">
      <w:pPr>
        <w:pStyle w:val="Nadpis1"/>
        <w:ind w:left="0" w:right="-24"/>
        <w:rPr>
          <w:rFonts w:ascii="Arial Narrow" w:hAnsi="Arial Narrow"/>
          <w:sz w:val="21"/>
          <w:lang w:val="sk-SK"/>
        </w:rPr>
      </w:pPr>
      <w:r w:rsidRPr="0006132C">
        <w:rPr>
          <w:rFonts w:ascii="Arial Narrow" w:hAnsi="Arial Narrow"/>
          <w:sz w:val="21"/>
          <w:lang w:val="sk-SK"/>
        </w:rPr>
        <w:t xml:space="preserve">Článok </w:t>
      </w:r>
      <w:r w:rsidR="00F3161B" w:rsidRPr="0006132C">
        <w:rPr>
          <w:rFonts w:ascii="Arial Narrow" w:hAnsi="Arial Narrow"/>
          <w:sz w:val="21"/>
          <w:lang w:val="sk-SK"/>
        </w:rPr>
        <w:t>II</w:t>
      </w:r>
    </w:p>
    <w:p w14:paraId="4EC0F147" w14:textId="02FADCA1" w:rsidR="00CE2F18" w:rsidRPr="0006132C" w:rsidRDefault="00871C91" w:rsidP="009344D0">
      <w:pPr>
        <w:pStyle w:val="Nadpis1"/>
        <w:spacing w:after="120"/>
        <w:ind w:left="0" w:right="-24"/>
        <w:rPr>
          <w:sz w:val="21"/>
          <w:lang w:val="sk-SK"/>
        </w:rPr>
      </w:pPr>
      <w:r w:rsidRPr="0006132C">
        <w:rPr>
          <w:rFonts w:ascii="Arial Narrow" w:hAnsi="Arial Narrow"/>
          <w:sz w:val="21"/>
          <w:lang w:val="sk-SK"/>
        </w:rPr>
        <w:t>Trvanie dohody a termíny plnenia</w:t>
      </w:r>
    </w:p>
    <w:p w14:paraId="533CFB89" w14:textId="5F69E55A"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Dohoda sa uzatvára na dobu určitú, a to na 48 kalendárnych mesiacov odo dňa nadobudnutia jej účinnosti alebo do vyčerpania objemu finančných prostriedkov vo </w:t>
      </w:r>
      <w:r w:rsidRPr="009D2B95">
        <w:rPr>
          <w:rFonts w:ascii="Arial Narrow" w:hAnsi="Arial Narrow"/>
          <w:color w:val="auto"/>
          <w:sz w:val="21"/>
          <w:szCs w:val="21"/>
          <w:lang w:val="sk-SK"/>
        </w:rPr>
        <w:t xml:space="preserve">výške </w:t>
      </w:r>
      <w:r w:rsidR="009D2B95" w:rsidRPr="004E390C">
        <w:rPr>
          <w:rFonts w:ascii="Arial Narrow" w:hAnsi="Arial Narrow"/>
          <w:sz w:val="21"/>
          <w:szCs w:val="21"/>
        </w:rPr>
        <w:t>46 270 386,97</w:t>
      </w:r>
      <w:r w:rsidR="009D2B95">
        <w:rPr>
          <w:rFonts w:ascii="Arial Narrow" w:hAnsi="Arial Narrow"/>
          <w:sz w:val="21"/>
          <w:szCs w:val="21"/>
        </w:rPr>
        <w:t xml:space="preserve"> </w:t>
      </w:r>
      <w:r w:rsidRPr="009D2B95">
        <w:rPr>
          <w:rFonts w:ascii="Arial Narrow" w:hAnsi="Arial Narrow"/>
          <w:color w:val="auto"/>
          <w:sz w:val="21"/>
          <w:szCs w:val="21"/>
          <w:lang w:val="sk-SK"/>
        </w:rPr>
        <w:t>EUR</w:t>
      </w:r>
      <w:r w:rsidRPr="0006132C">
        <w:rPr>
          <w:rFonts w:ascii="Arial Narrow" w:hAnsi="Arial Narrow"/>
          <w:color w:val="auto"/>
          <w:sz w:val="21"/>
          <w:lang w:val="sk-SK"/>
        </w:rPr>
        <w:t xml:space="preserve"> bez DPH slovom </w:t>
      </w:r>
      <w:r w:rsidR="002107A0">
        <w:rPr>
          <w:rFonts w:ascii="Arial Narrow" w:hAnsi="Arial Narrow"/>
          <w:color w:val="auto"/>
          <w:sz w:val="21"/>
          <w:lang w:val="sk-SK"/>
        </w:rPr>
        <w:t>štyridsaťšesť</w:t>
      </w:r>
      <w:r w:rsidR="004221F0">
        <w:rPr>
          <w:rFonts w:ascii="Arial Narrow" w:hAnsi="Arial Narrow"/>
          <w:color w:val="auto"/>
          <w:sz w:val="21"/>
          <w:lang w:val="sk-SK"/>
        </w:rPr>
        <w:t xml:space="preserve"> </w:t>
      </w:r>
      <w:r w:rsidR="002107A0">
        <w:rPr>
          <w:rFonts w:ascii="Arial Narrow" w:hAnsi="Arial Narrow"/>
          <w:color w:val="auto"/>
          <w:sz w:val="21"/>
          <w:lang w:val="sk-SK"/>
        </w:rPr>
        <w:t>miliónov</w:t>
      </w:r>
      <w:r w:rsidR="00F14207">
        <w:rPr>
          <w:rFonts w:ascii="Arial Narrow" w:hAnsi="Arial Narrow"/>
          <w:color w:val="auto"/>
          <w:sz w:val="21"/>
          <w:lang w:val="sk-SK"/>
        </w:rPr>
        <w:t xml:space="preserve"> dvestosedemdesiattisíctristoosemdesiatšesť </w:t>
      </w:r>
      <w:r w:rsidRPr="0006132C">
        <w:rPr>
          <w:rFonts w:ascii="Arial Narrow" w:hAnsi="Arial Narrow"/>
          <w:color w:val="auto"/>
          <w:sz w:val="21"/>
          <w:lang w:val="sk-SK"/>
        </w:rPr>
        <w:t xml:space="preserve">EUR </w:t>
      </w:r>
      <w:r w:rsidR="00B051C0">
        <w:rPr>
          <w:rFonts w:ascii="Arial Narrow" w:hAnsi="Arial Narrow"/>
          <w:color w:val="auto"/>
          <w:sz w:val="21"/>
          <w:lang w:val="sk-SK"/>
        </w:rPr>
        <w:t xml:space="preserve">a deväťdesiatsedem </w:t>
      </w:r>
      <w:r w:rsidR="004221F0">
        <w:rPr>
          <w:rFonts w:ascii="Arial Narrow" w:hAnsi="Arial Narrow"/>
          <w:color w:val="auto"/>
          <w:sz w:val="21"/>
          <w:lang w:val="sk-SK"/>
        </w:rPr>
        <w:t xml:space="preserve">centov </w:t>
      </w:r>
      <w:r w:rsidRPr="0006132C">
        <w:rPr>
          <w:rFonts w:ascii="Arial Narrow" w:hAnsi="Arial Narrow"/>
          <w:color w:val="auto"/>
          <w:sz w:val="21"/>
          <w:lang w:val="sk-SK"/>
        </w:rPr>
        <w:t xml:space="preserve">bez DPH (ďalej „hodnota dohody“) podľa toho, ktorá z uvedených skutočností nastane skôr. </w:t>
      </w:r>
    </w:p>
    <w:p w14:paraId="658AA2E4" w14:textId="6AFBBEAD"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Zhotoviteľ bude predmet dohody vykonávať počas celého kalendárneho roka, vrátane predĺžených pracovných zmien a nočných pracovných zmien a na základe požiadavky objednávateľa i v dňoch pracovného voľna a počas sviatkov pri dodržiavaní a akceptovaní všeobecne záväzných nariadení príslušnej mestskej častí.</w:t>
      </w:r>
    </w:p>
    <w:p w14:paraId="1297E2CB" w14:textId="623558F8"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Konkrétne termíny plnenia budú špecifikované vo výzve na predloženie ponuky pri opätovnom otvorení súťaže v zmysle čl. I bod 1.5. tejto dohody a následne v jednotlivých písomných čiastkových objednávkach objednávateľa vystavených počas platnosti dohody. Na účely tejto dohody je každé plnenie podľa konkrétnej písomnej čiastkovej objednávky posudzované ako samostatné dielo podľa tejto dohody. </w:t>
      </w:r>
    </w:p>
    <w:p w14:paraId="67E430AE" w14:textId="4DA4C382"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Písomnú čiastkovú objednávku zašle objednávateľ minimálne (3) dni pred plánovaným termínom začiatku realizácie prác, kde bude uvedený požadovaný rozsah prác, lokalita, termín začatia a ukončenia prác a mená zodpovedných osôb objednávateľa vrátane osoby technického dozoru (správcu komunikácie). </w:t>
      </w:r>
    </w:p>
    <w:p w14:paraId="382C601F" w14:textId="2028456B" w:rsidR="002A3A8A" w:rsidRPr="0006132C" w:rsidRDefault="002A3A8A" w:rsidP="00F86D86">
      <w:pPr>
        <w:pStyle w:val="Default"/>
        <w:numPr>
          <w:ilvl w:val="0"/>
          <w:numId w:val="6"/>
        </w:numPr>
        <w:ind w:left="426" w:hanging="426"/>
        <w:jc w:val="both"/>
        <w:rPr>
          <w:rFonts w:ascii="Arial Narrow" w:hAnsi="Arial Narrow"/>
          <w:color w:val="FF0000"/>
          <w:sz w:val="21"/>
          <w:lang w:val="sk-SK"/>
        </w:rPr>
      </w:pPr>
      <w:r w:rsidRPr="0006132C">
        <w:rPr>
          <w:rFonts w:ascii="Arial Narrow" w:hAnsi="Arial Narrow"/>
          <w:color w:val="auto"/>
          <w:sz w:val="21"/>
          <w:lang w:val="sk-SK"/>
        </w:rPr>
        <w:t>Zhotoviteľ je povinný návrhy čiastkových objednávok potvrdiť, v prípade nepotvrdenia objednávky je povinný písomne predložiť vysvetlenie a dohodnutý počet podpísaných rovnopisov doručiť objednávateľovi v lehote do (3) dní odo dňa doručenia ich návrhov a súčasne oznámiť objednávateľovi osoby zhotoviteľa zodpovedné za plnenie príslušnej objednávky. Lehota realizácie plnenia jednotlivých čiastkových objednávok v rámci realizácie predmetu dohody bude určená v závislosti od typu a rozsahu (m²) opravy ciest a komunikácií, od doručenia návrhu čiastkovej objednávky</w:t>
      </w:r>
      <w:r w:rsidRPr="0006132C">
        <w:rPr>
          <w:rFonts w:ascii="Arial Narrow" w:hAnsi="Arial Narrow"/>
          <w:color w:val="FF0000"/>
          <w:sz w:val="21"/>
          <w:lang w:val="sk-SK"/>
        </w:rPr>
        <w:t xml:space="preserve"> </w:t>
      </w:r>
      <w:r w:rsidRPr="0006132C">
        <w:rPr>
          <w:rFonts w:ascii="Arial Narrow" w:hAnsi="Arial Narrow"/>
          <w:color w:val="auto"/>
          <w:sz w:val="21"/>
          <w:lang w:val="sk-SK"/>
        </w:rPr>
        <w:t>zo strany objednávateľa a všetkých potrebných povolení na realizáciu diela zo strany objednávateľa.</w:t>
      </w:r>
    </w:p>
    <w:p w14:paraId="19706818" w14:textId="0C3BC64F" w:rsidR="002A3A8A" w:rsidRPr="0006132C" w:rsidRDefault="002A3A8A" w:rsidP="00F86D86">
      <w:pPr>
        <w:pStyle w:val="Default"/>
        <w:numPr>
          <w:ilvl w:val="0"/>
          <w:numId w:val="6"/>
        </w:numPr>
        <w:ind w:left="426" w:hanging="426"/>
        <w:jc w:val="both"/>
        <w:rPr>
          <w:rFonts w:ascii="Arial Narrow" w:hAnsi="Arial Narrow"/>
          <w:color w:val="FF0000"/>
          <w:sz w:val="21"/>
          <w:lang w:val="sk-SK"/>
        </w:rPr>
      </w:pPr>
      <w:r w:rsidRPr="0006132C">
        <w:rPr>
          <w:rFonts w:ascii="Arial Narrow" w:hAnsi="Arial Narrow"/>
          <w:color w:val="auto"/>
          <w:sz w:val="21"/>
          <w:lang w:val="sk-SK"/>
        </w:rPr>
        <w:t>Objednávateľ je povinný zhotoviteľovi vždy bezodkladne oznámiť, najneskôr do 24 hodín po zistení, že je potrebné zmeniť (t. j. zmeniť / zväčšiť) rozsah plnenia uvedený v príslušnej čiastkovej objednávke, oznámiť túto skutočnosť písomne vo forme dodatku k čiastkovej objednávke</w:t>
      </w:r>
      <w:r w:rsidR="00F571B1">
        <w:rPr>
          <w:rFonts w:ascii="Arial Narrow" w:hAnsi="Arial Narrow"/>
          <w:color w:val="auto"/>
          <w:sz w:val="21"/>
          <w:szCs w:val="21"/>
          <w:lang w:val="sk-SK"/>
        </w:rPr>
        <w:t xml:space="preserve"> v súlade s ustanoveniami § 18 zákona o verejnom obstarávaní</w:t>
      </w:r>
      <w:r w:rsidRPr="006D1EEF">
        <w:rPr>
          <w:rFonts w:ascii="Arial Narrow" w:hAnsi="Arial Narrow"/>
          <w:color w:val="auto"/>
          <w:sz w:val="21"/>
          <w:szCs w:val="21"/>
          <w:lang w:val="sk-SK"/>
        </w:rPr>
        <w:t>.</w:t>
      </w:r>
      <w:r w:rsidRPr="0006132C">
        <w:rPr>
          <w:rFonts w:ascii="Arial Narrow" w:hAnsi="Arial Narrow"/>
          <w:color w:val="auto"/>
          <w:sz w:val="21"/>
          <w:lang w:val="sk-SK"/>
        </w:rPr>
        <w:t xml:space="preserve"> V prípade zmeny množstva prác ( viac prác/menej prác) počas realizácie, budú fakturované skutočné množstvá zrealizovaných prác po ich odsúhlasení stavebným/technickým dozorom objednávateľa v zmysle zápisov v stavebnom denníku. </w:t>
      </w:r>
    </w:p>
    <w:p w14:paraId="08562A9A" w14:textId="53BC8A17"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Čiastková objednávka sa môže zrušiť písomnou dohodou účastníkov dohody alebo odstúpením objednávateľa od čiastkovej objednávky, z titulu vyššej moci, poveternostných vplyvov, a iných nepredvídaných skutočností. Na ukončenie čiastkovej objednávky sa primerane použijú ustanovenia čl. XI tejto dohody. </w:t>
      </w:r>
    </w:p>
    <w:p w14:paraId="6CAD0D2A" w14:textId="42D79B3B"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Pre práce v havarijných prípadoch platí postup uvedený v bode 5.7. čl. V tejto dohody. </w:t>
      </w:r>
    </w:p>
    <w:p w14:paraId="45DEFF71" w14:textId="294B4CE1"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Účastníci dohody sa dohodli, že v prípade vzniku okolností osobitného zreteľa po vzájomnej dohode primerane upravia termín ukončenia prác uvedený v čiastkovej objednávke. Za okolnosti osobitného zreteľa budú účastníci dohody považovať</w:t>
      </w:r>
      <w:r w:rsidR="00B25D7A" w:rsidRPr="0006132C">
        <w:rPr>
          <w:rFonts w:ascii="Arial Narrow" w:hAnsi="Arial Narrow"/>
          <w:color w:val="auto"/>
          <w:sz w:val="21"/>
          <w:lang w:val="sk-SK"/>
        </w:rPr>
        <w:t xml:space="preserve"> </w:t>
      </w:r>
      <w:r w:rsidRPr="0006132C">
        <w:rPr>
          <w:rFonts w:ascii="Arial Narrow" w:hAnsi="Arial Narrow"/>
          <w:color w:val="auto"/>
          <w:sz w:val="21"/>
          <w:lang w:val="sk-SK"/>
        </w:rPr>
        <w:t>najmä nepredvídateľné a neodvrátiteľné mimoriadne udalosti, tzv. vyššiu moc, ktorých následky nemohol zhotoviteľ predvídať alebo odvrátiť ani pri vynaložení odbornej starostlivosti, a to napr.: vojna, občianska vojna, celoštátny odborový štrajk pracovníkov v stavebníctve, požiar bez zavinenia zhotoviteľa alebo jeho osôb, výbuch bez zavinenia zhotoviteľa alebo jeho osôb, zemetrasenie, záplava bez zavinenia zhotoviteľa alebo jeho osôb, úder blesku, víchrica a klimatické alebo poveternostné podmienky (ďalej len „</w:t>
      </w:r>
      <w:r w:rsidRPr="0006132C">
        <w:rPr>
          <w:rFonts w:ascii="Arial Narrow" w:hAnsi="Arial Narrow"/>
          <w:b/>
          <w:color w:val="auto"/>
          <w:sz w:val="21"/>
          <w:lang w:val="sk-SK"/>
        </w:rPr>
        <w:t>okolnosť osobitného zreteľa</w:t>
      </w:r>
      <w:r w:rsidRPr="0006132C">
        <w:rPr>
          <w:rFonts w:ascii="Arial Narrow" w:hAnsi="Arial Narrow"/>
          <w:color w:val="auto"/>
          <w:sz w:val="21"/>
          <w:lang w:val="sk-SK"/>
        </w:rPr>
        <w:t xml:space="preserve">“). Za okolnosti osobitného zreteľa v zmysle tohto ustanovenia nebudú účastníci dohody považovať: zmeny ekonomického alebo politického charakteru, zmeny hospodárskych pomerov zhotoviteľa, výpadok dodávky elektrickej energie, úrazy a choroby. </w:t>
      </w:r>
    </w:p>
    <w:p w14:paraId="16FA5D35" w14:textId="5D25892F"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Zhotoviteľ je zároveň oprávnený požadovať zmenu termínu ukončenia prác uvedeného v písomnej čiastkovej objednávke aj v prípade:</w:t>
      </w:r>
    </w:p>
    <w:p w14:paraId="1DD674DA" w14:textId="6B5C18E8" w:rsidR="002A3A8A" w:rsidRPr="0006132C" w:rsidRDefault="002A3A8A" w:rsidP="00F86D86">
      <w:pPr>
        <w:pStyle w:val="Default"/>
        <w:numPr>
          <w:ilvl w:val="1"/>
          <w:numId w:val="7"/>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zásahu orgánu štátnej správy, ktoré zhotoviteľ nezavinil, </w:t>
      </w:r>
    </w:p>
    <w:p w14:paraId="474D8452" w14:textId="38E9A108" w:rsidR="002A3A8A" w:rsidRPr="0006132C" w:rsidRDefault="002A3A8A" w:rsidP="00F86D86">
      <w:pPr>
        <w:pStyle w:val="Default"/>
        <w:numPr>
          <w:ilvl w:val="1"/>
          <w:numId w:val="7"/>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prekážok spôsobených objednávateľom alebo treťou osobou, ktorým nemohol zabrániť ani pri vynaložení všetkého úsilia, ktoré možno od neho požadovať, </w:t>
      </w:r>
    </w:p>
    <w:p w14:paraId="03DA0F51" w14:textId="75D37ECE" w:rsidR="002A3A8A" w:rsidRPr="0006132C" w:rsidRDefault="002A3A8A" w:rsidP="00F86D86">
      <w:pPr>
        <w:pStyle w:val="Default"/>
        <w:numPr>
          <w:ilvl w:val="1"/>
          <w:numId w:val="7"/>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prerušenia prác na diele z dôvodov ktoré nezavinil </w:t>
      </w:r>
      <w:r w:rsidR="002D002E" w:rsidRPr="0006132C">
        <w:rPr>
          <w:rFonts w:ascii="Arial Narrow" w:hAnsi="Arial Narrow"/>
          <w:color w:val="auto"/>
          <w:sz w:val="21"/>
          <w:lang w:val="sk-SK"/>
        </w:rPr>
        <w:t>z</w:t>
      </w:r>
      <w:r w:rsidRPr="0006132C">
        <w:rPr>
          <w:rFonts w:ascii="Arial Narrow" w:hAnsi="Arial Narrow"/>
          <w:color w:val="auto"/>
          <w:sz w:val="21"/>
          <w:lang w:val="sk-SK"/>
        </w:rPr>
        <w:t>hotoviteľ.</w:t>
      </w:r>
    </w:p>
    <w:p w14:paraId="5F8A3B84" w14:textId="58604123"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v prípadoch uvedených v bodoch 2.9. a 2.10. tohto článku nie je v omeškaní </w:t>
      </w:r>
      <w:r w:rsidRPr="0006132C">
        <w:rPr>
          <w:rFonts w:ascii="Arial Narrow" w:hAnsi="Arial Narrow"/>
          <w:color w:val="auto"/>
          <w:sz w:val="21"/>
          <w:lang w:val="sk-SK"/>
        </w:rPr>
        <w:br/>
        <w:t xml:space="preserve">s ukončením a odovzdaním diela, pričom lehota ukončenia diela a/alebo lehota odovzdania diela počas doby trvania </w:t>
      </w:r>
      <w:r w:rsidRPr="0006132C">
        <w:rPr>
          <w:rFonts w:ascii="Arial Narrow" w:hAnsi="Arial Narrow"/>
          <w:color w:val="auto"/>
          <w:sz w:val="21"/>
          <w:lang w:val="sk-SK"/>
        </w:rPr>
        <w:lastRenderedPageBreak/>
        <w:t xml:space="preserve">okolnosti osobitného zreteľa podľa bodu 2.9. tejto dohody neplynie, spočíva a objednávateľ nemá po túto dobu nárok na zmluvnú pokutu dohodnutú pre porušenie tejto zmluvnej povinnosti ani na náhradu vzniknutej škody. </w:t>
      </w:r>
    </w:p>
    <w:p w14:paraId="551A0D6B" w14:textId="5E4D6229"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je povinný objednávateľovi vždy bezodkladne, najneskôr do 24 hodín po prvom zistení vzniku okolnosti osobitného zreteľa písomne oznámiť, že nastala okolnosť osobitného zreteľa odôvodňujúca požiadavku na zmenu termínu ukončenia prác uvedeného v písomnej čiastkovej objednávke. </w:t>
      </w:r>
    </w:p>
    <w:p w14:paraId="6381B33C" w14:textId="7EFBFBA1"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Pokiaľ z postupu prác na diele alebo z inej okolnosti bude zrejmé, že termín ukončenia prác uvedený v písomnej čiastkovej objednávke podľa bodu 2.3 tohto článku nebude dodržaný alebo môže byť ohrozený, objednávateľ je oprávnený vyzvať zhotoviteľa na prijatie takých opatrení, ktoré urýchlia postup prác na diele tak, aby bolo zabránené vzniku omeškania alebo bolo odstránené omeškanie s výkonom prác. Zhotoviteľ je na základe takejto výzvy povinný na vlastné náklady prijať zodpovedajúce opatrenia. </w:t>
      </w:r>
    </w:p>
    <w:p w14:paraId="01C5FE2F" w14:textId="652567C6" w:rsidR="002A3A8A" w:rsidRPr="0006132C" w:rsidRDefault="002A3A8A" w:rsidP="00F86D86">
      <w:pPr>
        <w:pStyle w:val="Default"/>
        <w:numPr>
          <w:ilvl w:val="0"/>
          <w:numId w:val="6"/>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Objednávateľ si zároveň vyhradzuje právo prerušiť stavebné práce na diele na nevyhnutne potrebný čas z dôvodov na strane objednávateľa za podmienky poskytnutia časovej náhrady. </w:t>
      </w:r>
    </w:p>
    <w:p w14:paraId="583D1934" w14:textId="3AFCB9A8" w:rsidR="00871C91" w:rsidRPr="0006132C" w:rsidRDefault="00871C91" w:rsidP="00D860C5">
      <w:pPr>
        <w:tabs>
          <w:tab w:val="left" w:pos="834"/>
        </w:tabs>
        <w:ind w:right="-24"/>
        <w:rPr>
          <w:rFonts w:ascii="Arial Narrow" w:hAnsi="Arial Narrow"/>
          <w:sz w:val="21"/>
          <w:lang w:val="sk-SK"/>
        </w:rPr>
      </w:pPr>
    </w:p>
    <w:p w14:paraId="2ACC76A9" w14:textId="77777777" w:rsidR="00A54CF4" w:rsidRPr="0006132C" w:rsidRDefault="00A54CF4" w:rsidP="00A54CF4">
      <w:pPr>
        <w:pStyle w:val="Default"/>
        <w:rPr>
          <w:rFonts w:ascii="Arial Narrow" w:hAnsi="Arial Narrow"/>
          <w:color w:val="auto"/>
          <w:sz w:val="21"/>
          <w:lang w:val="sk-SK"/>
        </w:rPr>
      </w:pPr>
    </w:p>
    <w:p w14:paraId="00F0F330" w14:textId="77777777" w:rsidR="00A54CF4" w:rsidRPr="0006132C" w:rsidRDefault="00A54CF4" w:rsidP="00A54CF4">
      <w:pPr>
        <w:pStyle w:val="Default"/>
        <w:jc w:val="center"/>
        <w:rPr>
          <w:rFonts w:ascii="Arial Narrow" w:hAnsi="Arial Narrow"/>
          <w:color w:val="auto"/>
          <w:sz w:val="21"/>
          <w:lang w:val="sk-SK"/>
        </w:rPr>
      </w:pPr>
      <w:r w:rsidRPr="0006132C">
        <w:rPr>
          <w:rFonts w:ascii="Arial Narrow" w:hAnsi="Arial Narrow"/>
          <w:b/>
          <w:color w:val="auto"/>
          <w:sz w:val="21"/>
          <w:lang w:val="sk-SK"/>
        </w:rPr>
        <w:t>Článok III</w:t>
      </w:r>
    </w:p>
    <w:p w14:paraId="36AE17FC" w14:textId="77777777" w:rsidR="00A54CF4" w:rsidRPr="0006132C" w:rsidRDefault="00A54CF4" w:rsidP="00A54CF4">
      <w:pPr>
        <w:pStyle w:val="Default"/>
        <w:jc w:val="center"/>
        <w:rPr>
          <w:rFonts w:ascii="Arial Narrow" w:hAnsi="Arial Narrow"/>
          <w:b/>
          <w:color w:val="auto"/>
          <w:sz w:val="21"/>
          <w:lang w:val="sk-SK"/>
        </w:rPr>
      </w:pPr>
      <w:r w:rsidRPr="0006132C">
        <w:rPr>
          <w:rFonts w:ascii="Arial Narrow" w:hAnsi="Arial Narrow"/>
          <w:b/>
          <w:color w:val="auto"/>
          <w:sz w:val="21"/>
          <w:lang w:val="sk-SK"/>
        </w:rPr>
        <w:t>Cena diela</w:t>
      </w:r>
    </w:p>
    <w:p w14:paraId="4FDAE415" w14:textId="77777777" w:rsidR="00A54CF4" w:rsidRPr="0006132C" w:rsidRDefault="00A54CF4" w:rsidP="00A54CF4">
      <w:pPr>
        <w:pStyle w:val="Default"/>
        <w:jc w:val="center"/>
        <w:rPr>
          <w:rFonts w:ascii="Arial Narrow" w:hAnsi="Arial Narrow"/>
          <w:color w:val="auto"/>
          <w:sz w:val="21"/>
          <w:lang w:val="sk-SK"/>
        </w:rPr>
      </w:pPr>
    </w:p>
    <w:p w14:paraId="1B6CCE27" w14:textId="75DEAA0C" w:rsidR="00A54CF4" w:rsidRPr="0006132C" w:rsidRDefault="00A54CF4" w:rsidP="00F86D86">
      <w:pPr>
        <w:pStyle w:val="Default"/>
        <w:numPr>
          <w:ilvl w:val="0"/>
          <w:numId w:val="8"/>
        </w:numPr>
        <w:ind w:left="426" w:hanging="426"/>
        <w:jc w:val="both"/>
        <w:rPr>
          <w:rFonts w:ascii="Arial Narrow" w:hAnsi="Arial Narrow"/>
          <w:color w:val="auto"/>
          <w:sz w:val="21"/>
          <w:lang w:val="sk-SK"/>
        </w:rPr>
      </w:pPr>
      <w:r w:rsidRPr="0006132C">
        <w:rPr>
          <w:rFonts w:ascii="Arial Narrow" w:hAnsi="Arial Narrow"/>
          <w:color w:val="auto"/>
          <w:sz w:val="21"/>
          <w:lang w:val="sk-SK"/>
        </w:rPr>
        <w:t>Cena jednotlivých prác (položiek) tvoriacich predmet diela tvorí obsah prílohy č. 2 – Cenník prác. Jednotkové ceny uvedené v Cenníku prác sú záväzné, celková cena je predpokladaná. Skutočná celková cena bude určená rozsahom skutočne vykonaných prác počas doby planenia tejto dohody a ich jednotkových cien, pričom neprekročí výšku Maximálnej ceny. Cena za vykonané dielo je stanovená dohodou podľa zákona č. 18/1996 Z. z. o cenách v znení neskorších predpisov ako cena maximálna a sú v nej zahrnuté všetky náklady zhotoviteľa súvisiace s dodaním predmetu dohody vrátane materiálu.</w:t>
      </w:r>
    </w:p>
    <w:p w14:paraId="3F66CFDB" w14:textId="7A2E75C2" w:rsidR="00A54CF4" w:rsidRPr="00E1465B" w:rsidRDefault="00A54CF4" w:rsidP="00F86D86">
      <w:pPr>
        <w:pStyle w:val="Odsekzoznamu"/>
        <w:numPr>
          <w:ilvl w:val="0"/>
          <w:numId w:val="8"/>
        </w:numPr>
        <w:ind w:left="426" w:hanging="426"/>
        <w:rPr>
          <w:rFonts w:ascii="Arial Narrow" w:hAnsi="Arial Narrow"/>
          <w:sz w:val="21"/>
          <w:lang w:val="sk-SK"/>
        </w:rPr>
      </w:pPr>
      <w:r w:rsidRPr="00E1465B">
        <w:rPr>
          <w:rFonts w:ascii="Arial Narrow" w:hAnsi="Arial Narrow"/>
          <w:sz w:val="21"/>
          <w:lang w:val="sk-SK"/>
        </w:rPr>
        <w:t>Jednotkové ceny a celkové ceny sú uvádzané v eurách s DPH aj bez DPH. V jednotkových cenách sú zahrnuté všetky náklady spojené s úplným, vecným a odborným plnením záväzkov dodávateľa vyplývajúcich z rámcovej dohody a osobitných požiadaviek objednávateľa vrátane nákladov na všetky vedľajšie, pomocné a iné tovary, služby a činnosti nevyhnutné pre plnenie ako sú napr.: dopravné náklady, náklady na použitie potrebných strojov/mechanizmov a zariadení, náklady na potrebný spotrebný materiál, náklady na DDZ a </w:t>
      </w:r>
      <w:r w:rsidRPr="00E1465B">
        <w:rPr>
          <w:rFonts w:ascii="Arial Narrow" w:hAnsi="Arial Narrow"/>
          <w:sz w:val="21"/>
          <w:szCs w:val="21"/>
          <w:lang w:val="sk-SK"/>
        </w:rPr>
        <w:t>vypracov</w:t>
      </w:r>
      <w:r w:rsidR="0018394B" w:rsidRPr="00E1465B">
        <w:rPr>
          <w:rFonts w:ascii="Arial Narrow" w:hAnsi="Arial Narrow"/>
          <w:sz w:val="21"/>
          <w:szCs w:val="21"/>
          <w:lang w:val="sk-SK"/>
        </w:rPr>
        <w:t>a</w:t>
      </w:r>
      <w:r w:rsidRPr="00E1465B">
        <w:rPr>
          <w:rFonts w:ascii="Arial Narrow" w:hAnsi="Arial Narrow"/>
          <w:sz w:val="21"/>
          <w:szCs w:val="21"/>
          <w:lang w:val="sk-SK"/>
        </w:rPr>
        <w:t>nie</w:t>
      </w:r>
      <w:r w:rsidRPr="00E1465B">
        <w:rPr>
          <w:rFonts w:ascii="Arial Narrow" w:hAnsi="Arial Narrow"/>
          <w:sz w:val="21"/>
          <w:lang w:val="sk-SK"/>
        </w:rPr>
        <w:t xml:space="preserve"> a odsúhlasenie projektov organizácie dopravy potrebných na realizáciu prác. </w:t>
      </w:r>
    </w:p>
    <w:p w14:paraId="6640DE8C" w14:textId="636886CA" w:rsidR="00A54CF4" w:rsidRPr="0006132C" w:rsidRDefault="00A54CF4" w:rsidP="00F86D86">
      <w:pPr>
        <w:pStyle w:val="Default"/>
        <w:numPr>
          <w:ilvl w:val="0"/>
          <w:numId w:val="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Podkladom pre uplatnenie nároku na zaplatenie ceny za dielo a jeho fakturáciu bude vždy súpis skutočne vykonaných prác potvrdený objednávateľom (príslušným správcom komunikácie), ktoré bude zhotoviteľ fakturovať v jednotkových cenách v zmysle Cenníka prác uvedených v prílohe č. 2. </w:t>
      </w:r>
    </w:p>
    <w:p w14:paraId="61A68077" w14:textId="0151708E" w:rsidR="00A54CF4" w:rsidRPr="0006132C" w:rsidRDefault="00A54CF4" w:rsidP="00F86D86">
      <w:pPr>
        <w:pStyle w:val="Default"/>
        <w:numPr>
          <w:ilvl w:val="0"/>
          <w:numId w:val="8"/>
        </w:numPr>
        <w:ind w:left="426" w:hanging="426"/>
        <w:jc w:val="both"/>
        <w:rPr>
          <w:rFonts w:ascii="Arial Narrow" w:hAnsi="Arial Narrow"/>
          <w:color w:val="auto"/>
          <w:sz w:val="21"/>
          <w:lang w:val="sk-SK"/>
        </w:rPr>
      </w:pPr>
      <w:r w:rsidRPr="0006132C">
        <w:rPr>
          <w:rFonts w:ascii="Arial Narrow" w:hAnsi="Arial Narrow"/>
          <w:color w:val="auto"/>
          <w:sz w:val="21"/>
          <w:lang w:val="sk-SK"/>
        </w:rPr>
        <w:t>Dohodnuté jednotkové ceny je možné zmeniť len podľa bodov 3.5</w:t>
      </w:r>
      <w:ins w:id="38" w:author="Kubalová Martina, Mgr." w:date="2022-08-10T14:52:00Z">
        <w:r w:rsidR="00162623">
          <w:rPr>
            <w:rFonts w:ascii="Arial Narrow" w:hAnsi="Arial Narrow"/>
            <w:color w:val="auto"/>
            <w:sz w:val="21"/>
            <w:lang w:val="sk-SK"/>
          </w:rPr>
          <w:t>,</w:t>
        </w:r>
      </w:ins>
      <w:del w:id="39" w:author="Kubalová Martina, Mgr." w:date="2022-08-10T14:52:00Z">
        <w:r w:rsidRPr="0006132C" w:rsidDel="00162623">
          <w:rPr>
            <w:rFonts w:ascii="Arial Narrow" w:hAnsi="Arial Narrow"/>
            <w:color w:val="auto"/>
            <w:sz w:val="21"/>
            <w:lang w:val="sk-SK"/>
          </w:rPr>
          <w:delText xml:space="preserve"> až</w:delText>
        </w:r>
      </w:del>
      <w:r w:rsidRPr="0006132C">
        <w:rPr>
          <w:rFonts w:ascii="Arial Narrow" w:hAnsi="Arial Narrow"/>
          <w:color w:val="auto"/>
          <w:sz w:val="21"/>
          <w:lang w:val="sk-SK"/>
        </w:rPr>
        <w:t xml:space="preserve"> 3.6</w:t>
      </w:r>
      <w:ins w:id="40" w:author="Kubalová Martina, Mgr." w:date="2022-08-10T14:24:00Z">
        <w:r w:rsidR="000C48D1">
          <w:rPr>
            <w:rFonts w:ascii="Arial Narrow" w:hAnsi="Arial Narrow"/>
            <w:color w:val="auto"/>
            <w:sz w:val="21"/>
            <w:lang w:val="sk-SK"/>
          </w:rPr>
          <w:t xml:space="preserve"> a 3.10</w:t>
        </w:r>
      </w:ins>
      <w:r w:rsidRPr="0006132C">
        <w:rPr>
          <w:rFonts w:ascii="Arial Narrow" w:hAnsi="Arial Narrow"/>
          <w:color w:val="auto"/>
          <w:sz w:val="21"/>
          <w:lang w:val="sk-SK"/>
        </w:rPr>
        <w:t xml:space="preserve"> tohto článku písomným dodatkom k tejto dohode podpísaným oboma stranami dohody</w:t>
      </w:r>
      <w:r w:rsidR="0035278E">
        <w:rPr>
          <w:rFonts w:ascii="Arial Narrow" w:hAnsi="Arial Narrow"/>
          <w:color w:val="auto"/>
          <w:sz w:val="21"/>
          <w:szCs w:val="21"/>
          <w:lang w:val="sk-SK"/>
        </w:rPr>
        <w:t xml:space="preserve"> v súlade s § 18 zákona o verejnom obstarávaní</w:t>
      </w:r>
      <w:r w:rsidRPr="0006132C">
        <w:rPr>
          <w:rFonts w:ascii="Arial Narrow" w:hAnsi="Arial Narrow"/>
          <w:color w:val="auto"/>
          <w:sz w:val="21"/>
          <w:lang w:val="sk-SK"/>
        </w:rPr>
        <w:t xml:space="preserve">. </w:t>
      </w:r>
    </w:p>
    <w:p w14:paraId="4B9B4CBE" w14:textId="157DB12C" w:rsidR="00A54CF4" w:rsidRPr="0006132C" w:rsidRDefault="00A54CF4" w:rsidP="00F86D86">
      <w:pPr>
        <w:pStyle w:val="Default"/>
        <w:numPr>
          <w:ilvl w:val="0"/>
          <w:numId w:val="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Do ceny predmetu dohody podľa bodu 3.1. tohto článku je prípustné premietnuť zmenu sadzby DPH a iných administratívnych opatrení štátu. Prípadné nevyhnutné úpravy zmluvnej ceny </w:t>
      </w:r>
      <w:r w:rsidR="00DF7C4E" w:rsidRPr="006D1EEF">
        <w:rPr>
          <w:rFonts w:ascii="Arial Narrow" w:hAnsi="Arial Narrow"/>
          <w:color w:val="auto"/>
          <w:sz w:val="21"/>
          <w:szCs w:val="21"/>
          <w:lang w:val="sk-SK"/>
        </w:rPr>
        <w:t>vyplývajúce</w:t>
      </w:r>
      <w:r w:rsidRPr="0006132C">
        <w:rPr>
          <w:rFonts w:ascii="Arial Narrow" w:hAnsi="Arial Narrow"/>
          <w:color w:val="auto"/>
          <w:sz w:val="21"/>
          <w:lang w:val="sk-SK"/>
        </w:rPr>
        <w:t xml:space="preserve"> z právneho poriadku platného v Slovenskej republike, resp. na základe oficiálnych štatistických údajov. </w:t>
      </w:r>
    </w:p>
    <w:p w14:paraId="1FDBE400" w14:textId="12029504" w:rsidR="00A54CF4" w:rsidRPr="0006132C" w:rsidRDefault="00A54CF4" w:rsidP="00F86D86">
      <w:pPr>
        <w:pStyle w:val="Default"/>
        <w:numPr>
          <w:ilvl w:val="0"/>
          <w:numId w:val="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Úpravu ceny je možné dojednať najskôr po uplynutí 12 mesiacov od podpísania dohody písomným dodatkom k dohode po preukázaní zvýšenia cien vstupných nákladov a odsúhlasení zo strany objednávateľa, s výnimkou úpravy ceny podľa bodu 3.5. tohto článku. </w:t>
      </w:r>
    </w:p>
    <w:p w14:paraId="51C698B5" w14:textId="081B7E7E" w:rsidR="00A54CF4" w:rsidRPr="0006132C" w:rsidRDefault="00A54CF4" w:rsidP="00F86D86">
      <w:pPr>
        <w:pStyle w:val="Default"/>
        <w:numPr>
          <w:ilvl w:val="0"/>
          <w:numId w:val="8"/>
        </w:numPr>
        <w:ind w:left="426" w:hanging="426"/>
        <w:jc w:val="both"/>
        <w:rPr>
          <w:rFonts w:ascii="Arial Narrow" w:hAnsi="Arial Narrow"/>
          <w:color w:val="auto"/>
          <w:sz w:val="21"/>
          <w:lang w:val="sk-SK"/>
        </w:rPr>
      </w:pPr>
      <w:r w:rsidRPr="0006132C">
        <w:rPr>
          <w:rFonts w:ascii="Arial Narrow" w:hAnsi="Arial Narrow"/>
          <w:color w:val="auto"/>
          <w:sz w:val="21"/>
          <w:lang w:val="sk-SK"/>
        </w:rPr>
        <w:t>Pre ocenenie nových položiek, pre ktoré neboli dohodnuté zmluvné jednotkové ceny, a ktoré úzko súvisia s plnením predmetu zmluvy sa cena určí podľa aktuálnych cenníkov stavebných prác CENEKON, ktoré budú maximálne a zhotoviteľ z nich môže poskytnúť zľavu:</w:t>
      </w:r>
    </w:p>
    <w:p w14:paraId="4ADD473F" w14:textId="77777777" w:rsidR="00A54CF4" w:rsidRPr="0006132C" w:rsidRDefault="00A54CF4" w:rsidP="00DE7AB8">
      <w:pPr>
        <w:pStyle w:val="Default"/>
        <w:ind w:left="426"/>
        <w:jc w:val="both"/>
        <w:rPr>
          <w:rFonts w:ascii="Arial Narrow" w:hAnsi="Arial Narrow"/>
          <w:color w:val="auto"/>
          <w:sz w:val="21"/>
          <w:lang w:val="sk-SK"/>
        </w:rPr>
      </w:pPr>
      <w:r w:rsidRPr="0006132C">
        <w:rPr>
          <w:rFonts w:ascii="Arial Narrow" w:hAnsi="Arial Narrow"/>
          <w:color w:val="auto"/>
          <w:sz w:val="21"/>
          <w:lang w:val="sk-SK"/>
        </w:rPr>
        <w:t>800-1 Zemné práce</w:t>
      </w:r>
    </w:p>
    <w:p w14:paraId="26032084" w14:textId="77777777" w:rsidR="00A54CF4" w:rsidRPr="0006132C" w:rsidRDefault="00A54CF4" w:rsidP="00DE7AB8">
      <w:pPr>
        <w:pStyle w:val="Default"/>
        <w:ind w:left="426"/>
        <w:jc w:val="both"/>
        <w:rPr>
          <w:rFonts w:ascii="Arial Narrow" w:hAnsi="Arial Narrow"/>
          <w:color w:val="auto"/>
          <w:sz w:val="21"/>
          <w:lang w:val="sk-SK"/>
        </w:rPr>
      </w:pPr>
      <w:r w:rsidRPr="0006132C">
        <w:rPr>
          <w:rFonts w:ascii="Arial Narrow" w:hAnsi="Arial Narrow"/>
          <w:color w:val="auto"/>
          <w:sz w:val="21"/>
          <w:lang w:val="sk-SK"/>
        </w:rPr>
        <w:t>800-2 Zvláštne zakladanie objektov</w:t>
      </w:r>
    </w:p>
    <w:p w14:paraId="61033F9E" w14:textId="77777777" w:rsidR="00A54CF4" w:rsidRPr="0006132C" w:rsidRDefault="00A54CF4" w:rsidP="00DE7AB8">
      <w:pPr>
        <w:pStyle w:val="Default"/>
        <w:ind w:left="426"/>
        <w:jc w:val="both"/>
        <w:rPr>
          <w:rFonts w:ascii="Arial Narrow" w:hAnsi="Arial Narrow"/>
          <w:color w:val="auto"/>
          <w:sz w:val="21"/>
          <w:lang w:val="sk-SK"/>
        </w:rPr>
      </w:pPr>
      <w:r w:rsidRPr="0006132C">
        <w:rPr>
          <w:rFonts w:ascii="Arial Narrow" w:hAnsi="Arial Narrow"/>
          <w:color w:val="auto"/>
          <w:sz w:val="21"/>
          <w:lang w:val="sk-SK"/>
        </w:rPr>
        <w:t>821-1 Mosty</w:t>
      </w:r>
    </w:p>
    <w:p w14:paraId="54AC7E2B" w14:textId="77777777" w:rsidR="00A54CF4" w:rsidRPr="0006132C" w:rsidRDefault="00A54CF4" w:rsidP="00DE7AB8">
      <w:pPr>
        <w:pStyle w:val="Default"/>
        <w:ind w:left="426"/>
        <w:jc w:val="both"/>
        <w:rPr>
          <w:rFonts w:ascii="Arial Narrow" w:hAnsi="Arial Narrow"/>
          <w:color w:val="auto"/>
          <w:sz w:val="21"/>
          <w:lang w:val="sk-SK"/>
        </w:rPr>
      </w:pPr>
      <w:r w:rsidRPr="0006132C">
        <w:rPr>
          <w:rFonts w:ascii="Arial Narrow" w:hAnsi="Arial Narrow"/>
          <w:color w:val="auto"/>
          <w:sz w:val="21"/>
          <w:lang w:val="sk-SK"/>
        </w:rPr>
        <w:t>822-1 Pozemné komunikácie a letiská</w:t>
      </w:r>
    </w:p>
    <w:p w14:paraId="7871156E" w14:textId="77777777" w:rsidR="00A54CF4" w:rsidRPr="0006132C" w:rsidRDefault="00A54CF4" w:rsidP="00DE7AB8">
      <w:pPr>
        <w:pStyle w:val="Default"/>
        <w:ind w:left="426"/>
        <w:jc w:val="both"/>
        <w:rPr>
          <w:rFonts w:ascii="Arial Narrow" w:hAnsi="Arial Narrow"/>
          <w:color w:val="auto"/>
          <w:sz w:val="21"/>
          <w:lang w:val="sk-SK"/>
        </w:rPr>
      </w:pPr>
      <w:r w:rsidRPr="0006132C">
        <w:rPr>
          <w:rFonts w:ascii="Arial Narrow" w:hAnsi="Arial Narrow"/>
          <w:color w:val="auto"/>
          <w:sz w:val="21"/>
          <w:lang w:val="sk-SK"/>
        </w:rPr>
        <w:t>823-1 Plochy a úprava územia</w:t>
      </w:r>
    </w:p>
    <w:p w14:paraId="255006B0" w14:textId="77777777" w:rsidR="00A54CF4" w:rsidRPr="0006132C" w:rsidRDefault="00A54CF4" w:rsidP="00DE7AB8">
      <w:pPr>
        <w:pStyle w:val="Default"/>
        <w:ind w:left="426"/>
        <w:jc w:val="both"/>
        <w:rPr>
          <w:rFonts w:ascii="Arial Narrow" w:hAnsi="Arial Narrow"/>
          <w:color w:val="auto"/>
          <w:sz w:val="21"/>
          <w:lang w:val="sk-SK"/>
        </w:rPr>
      </w:pPr>
      <w:r w:rsidRPr="0006132C">
        <w:rPr>
          <w:rFonts w:ascii="Arial Narrow" w:hAnsi="Arial Narrow"/>
          <w:color w:val="auto"/>
          <w:sz w:val="21"/>
          <w:lang w:val="sk-SK"/>
        </w:rPr>
        <w:t xml:space="preserve">827-1 Diaľkové a </w:t>
      </w:r>
      <w:proofErr w:type="spellStart"/>
      <w:r w:rsidRPr="0006132C">
        <w:rPr>
          <w:rFonts w:ascii="Arial Narrow" w:hAnsi="Arial Narrow"/>
          <w:color w:val="auto"/>
          <w:sz w:val="21"/>
          <w:lang w:val="sk-SK"/>
        </w:rPr>
        <w:t>prípojové</w:t>
      </w:r>
      <w:proofErr w:type="spellEnd"/>
      <w:r w:rsidRPr="0006132C">
        <w:rPr>
          <w:rFonts w:ascii="Arial Narrow" w:hAnsi="Arial Narrow"/>
          <w:color w:val="auto"/>
          <w:sz w:val="21"/>
          <w:lang w:val="sk-SK"/>
        </w:rPr>
        <w:t xml:space="preserve"> vodovody a kanalizácie</w:t>
      </w:r>
    </w:p>
    <w:p w14:paraId="0A1D4CCE" w14:textId="05409A9D" w:rsidR="00A54CF4" w:rsidRPr="0006132C" w:rsidRDefault="00A54CF4" w:rsidP="00F86D86">
      <w:pPr>
        <w:pStyle w:val="Default"/>
        <w:numPr>
          <w:ilvl w:val="0"/>
          <w:numId w:val="8"/>
        </w:numPr>
        <w:ind w:left="426" w:hanging="426"/>
        <w:jc w:val="both"/>
        <w:rPr>
          <w:rFonts w:ascii="Arial Narrow" w:hAnsi="Arial Narrow"/>
          <w:color w:val="auto"/>
          <w:sz w:val="21"/>
          <w:lang w:val="sk-SK"/>
        </w:rPr>
      </w:pPr>
      <w:r w:rsidRPr="0006132C">
        <w:rPr>
          <w:rFonts w:ascii="Arial Narrow" w:hAnsi="Arial Narrow"/>
          <w:color w:val="auto"/>
          <w:sz w:val="21"/>
          <w:lang w:val="sk-SK"/>
        </w:rPr>
        <w:t>Úprava ceny nemá spätnú účinnosť</w:t>
      </w:r>
      <w:ins w:id="41" w:author="Kubalová Martina, Mgr." w:date="2022-08-10T14:25:00Z">
        <w:r w:rsidR="00CE1C34">
          <w:rPr>
            <w:rFonts w:ascii="Arial Narrow" w:hAnsi="Arial Narrow"/>
            <w:color w:val="auto"/>
            <w:sz w:val="21"/>
            <w:lang w:val="sk-SK"/>
          </w:rPr>
          <w:t xml:space="preserve">, úpravu </w:t>
        </w:r>
      </w:ins>
      <w:ins w:id="42" w:author="Kubalová Martina, Mgr." w:date="2022-08-10T14:26:00Z">
        <w:r w:rsidR="00C7003F">
          <w:rPr>
            <w:rFonts w:ascii="Arial Narrow" w:hAnsi="Arial Narrow"/>
            <w:color w:val="auto"/>
            <w:sz w:val="21"/>
            <w:lang w:val="sk-SK"/>
          </w:rPr>
          <w:t xml:space="preserve">jednotkových </w:t>
        </w:r>
      </w:ins>
      <w:ins w:id="43" w:author="Kubalová Martina, Mgr." w:date="2022-08-10T14:25:00Z">
        <w:r w:rsidR="00CE1C34">
          <w:rPr>
            <w:rFonts w:ascii="Arial Narrow" w:hAnsi="Arial Narrow"/>
            <w:color w:val="auto"/>
            <w:sz w:val="21"/>
            <w:lang w:val="sk-SK"/>
          </w:rPr>
          <w:t>c</w:t>
        </w:r>
      </w:ins>
      <w:ins w:id="44" w:author="Kubalová Martina, Mgr." w:date="2022-08-10T14:26:00Z">
        <w:r w:rsidR="00C7003F">
          <w:rPr>
            <w:rFonts w:ascii="Arial Narrow" w:hAnsi="Arial Narrow"/>
            <w:color w:val="auto"/>
            <w:sz w:val="21"/>
            <w:lang w:val="sk-SK"/>
          </w:rPr>
          <w:t>i</w:t>
        </w:r>
      </w:ins>
      <w:ins w:id="45" w:author="Kubalová Martina, Mgr." w:date="2022-08-10T14:25:00Z">
        <w:r w:rsidR="00CE1C34">
          <w:rPr>
            <w:rFonts w:ascii="Arial Narrow" w:hAnsi="Arial Narrow"/>
            <w:color w:val="auto"/>
            <w:sz w:val="21"/>
            <w:lang w:val="sk-SK"/>
          </w:rPr>
          <w:t xml:space="preserve">en je možné uplatniť </w:t>
        </w:r>
        <w:r w:rsidR="00BE5CA2">
          <w:rPr>
            <w:rFonts w:ascii="Arial Narrow" w:hAnsi="Arial Narrow"/>
            <w:color w:val="auto"/>
            <w:sz w:val="21"/>
            <w:lang w:val="sk-SK"/>
          </w:rPr>
          <w:t xml:space="preserve">až na čiastkové objednávky </w:t>
        </w:r>
      </w:ins>
      <w:ins w:id="46" w:author="Kubalová Martina, Mgr." w:date="2022-08-10T14:26:00Z">
        <w:r w:rsidR="00C7003F">
          <w:rPr>
            <w:rFonts w:ascii="Arial Narrow" w:hAnsi="Arial Narrow"/>
            <w:color w:val="auto"/>
            <w:sz w:val="21"/>
            <w:lang w:val="sk-SK"/>
          </w:rPr>
          <w:t>zadané po účinnosti dodatku</w:t>
        </w:r>
      </w:ins>
      <w:r w:rsidRPr="0006132C">
        <w:rPr>
          <w:rFonts w:ascii="Arial Narrow" w:hAnsi="Arial Narrow"/>
          <w:color w:val="auto"/>
          <w:sz w:val="21"/>
          <w:lang w:val="sk-SK"/>
        </w:rPr>
        <w:t xml:space="preserve">. </w:t>
      </w:r>
    </w:p>
    <w:p w14:paraId="21183D86" w14:textId="50E1FC94" w:rsidR="00A54CF4" w:rsidRPr="0006132C" w:rsidRDefault="00A54CF4" w:rsidP="00F86D86">
      <w:pPr>
        <w:pStyle w:val="Default"/>
        <w:numPr>
          <w:ilvl w:val="0"/>
          <w:numId w:val="8"/>
        </w:numPr>
        <w:ind w:left="426" w:hanging="426"/>
        <w:jc w:val="both"/>
        <w:rPr>
          <w:rFonts w:ascii="Arial Narrow" w:hAnsi="Arial Narrow"/>
          <w:color w:val="auto"/>
          <w:sz w:val="21"/>
          <w:lang w:val="sk-SK"/>
        </w:rPr>
      </w:pPr>
      <w:r w:rsidRPr="0006132C">
        <w:rPr>
          <w:rFonts w:ascii="Arial Narrow" w:hAnsi="Arial Narrow"/>
          <w:color w:val="auto"/>
          <w:sz w:val="21"/>
          <w:lang w:val="sk-SK"/>
        </w:rPr>
        <w:t>Ak sa zmení, zdokonalí technológia výroby jednotlivých zmesí</w:t>
      </w:r>
      <w:r w:rsidR="00C13233">
        <w:rPr>
          <w:rFonts w:ascii="Arial Narrow" w:hAnsi="Arial Narrow"/>
          <w:color w:val="auto"/>
          <w:sz w:val="21"/>
          <w:szCs w:val="21"/>
          <w:lang w:val="sk-SK"/>
        </w:rPr>
        <w:t xml:space="preserve">, objednávateľ </w:t>
      </w:r>
      <w:r w:rsidRPr="0006132C">
        <w:rPr>
          <w:rFonts w:ascii="Arial Narrow" w:hAnsi="Arial Narrow"/>
          <w:color w:val="auto"/>
          <w:sz w:val="21"/>
          <w:lang w:val="sk-SK"/>
        </w:rPr>
        <w:t xml:space="preserve">požaduje zachovať pôvodnú cenu a minimálnu kvalitu zmesi, ktorá je zakotvená v norme pôvodného materiálu. </w:t>
      </w:r>
    </w:p>
    <w:p w14:paraId="39FD0A7B" w14:textId="08A38E10" w:rsidR="00A54CF4" w:rsidRPr="0006132C" w:rsidRDefault="00A54CF4" w:rsidP="00F86D86">
      <w:pPr>
        <w:pStyle w:val="Default"/>
        <w:numPr>
          <w:ilvl w:val="0"/>
          <w:numId w:val="8"/>
        </w:numPr>
        <w:ind w:left="426" w:hanging="426"/>
        <w:jc w:val="both"/>
        <w:rPr>
          <w:rFonts w:ascii="Arial Narrow" w:hAnsi="Arial Narrow"/>
          <w:color w:val="auto"/>
          <w:sz w:val="21"/>
          <w:lang w:val="sk-SK"/>
        </w:rPr>
      </w:pPr>
      <w:r w:rsidRPr="0006132C">
        <w:rPr>
          <w:rFonts w:ascii="Arial Narrow" w:hAnsi="Arial Narrow"/>
          <w:color w:val="auto"/>
          <w:sz w:val="21"/>
          <w:lang w:val="sk-SK"/>
        </w:rPr>
        <w:t>Zvýšenie (zníženie) ceny diela je prípustné z titulu zvýšenia (zníženia) nákladov pri poskytovaní prác stavebnej produkcie. Bude sa realizovať indexmi vývoja cien v stavebníctve, ktoré zverejňuje Štatistický úrad SR podľa klasifikácie stavebných objektov. Úprava cien je možná, ak uvedený index zaznamenal pohyb minimálne 6 % od ceny dohodnutej v dohode alebo od poslednej cenovej úpravy. Cenová úprava bude možná najviac 1 x do roka od poslednej úpravy. Index nadobudne platnosť po odsúhlasení účastníkmi dohody a stane sa predmetom dodatku k dohode. Schválený index nebude mať spätnú účinnosť a bude platný pre nasledujúce obdobie.</w:t>
      </w:r>
    </w:p>
    <w:p w14:paraId="0C6B2CBD" w14:textId="4898D913" w:rsidR="00871C91" w:rsidRPr="0006132C" w:rsidRDefault="00871C91" w:rsidP="00D860C5">
      <w:pPr>
        <w:tabs>
          <w:tab w:val="left" w:pos="834"/>
        </w:tabs>
        <w:ind w:right="-24"/>
        <w:rPr>
          <w:rFonts w:ascii="Arial Narrow" w:hAnsi="Arial Narrow"/>
          <w:sz w:val="21"/>
          <w:lang w:val="sk-SK"/>
        </w:rPr>
      </w:pPr>
    </w:p>
    <w:p w14:paraId="440BA40D" w14:textId="0DA15600" w:rsidR="00871C91" w:rsidRPr="0006132C" w:rsidRDefault="00871C91" w:rsidP="00D860C5">
      <w:pPr>
        <w:tabs>
          <w:tab w:val="left" w:pos="834"/>
        </w:tabs>
        <w:ind w:right="-24"/>
        <w:rPr>
          <w:rFonts w:ascii="Arial Narrow" w:hAnsi="Arial Narrow"/>
          <w:sz w:val="21"/>
          <w:lang w:val="sk-SK"/>
        </w:rPr>
      </w:pPr>
    </w:p>
    <w:p w14:paraId="376395BB" w14:textId="77777777" w:rsidR="006955F0" w:rsidRPr="0006132C" w:rsidRDefault="006955F0" w:rsidP="006955F0">
      <w:pPr>
        <w:pStyle w:val="Default"/>
        <w:jc w:val="center"/>
        <w:rPr>
          <w:rFonts w:ascii="Arial Narrow" w:hAnsi="Arial Narrow"/>
          <w:color w:val="auto"/>
          <w:sz w:val="21"/>
          <w:lang w:val="sk-SK"/>
        </w:rPr>
      </w:pPr>
      <w:r w:rsidRPr="0006132C">
        <w:rPr>
          <w:rFonts w:ascii="Arial Narrow" w:hAnsi="Arial Narrow"/>
          <w:b/>
          <w:color w:val="auto"/>
          <w:sz w:val="21"/>
          <w:lang w:val="sk-SK"/>
        </w:rPr>
        <w:t>Článok IV</w:t>
      </w:r>
    </w:p>
    <w:p w14:paraId="0273F7A3" w14:textId="77777777" w:rsidR="006955F0" w:rsidRPr="0006132C" w:rsidRDefault="006955F0" w:rsidP="006955F0">
      <w:pPr>
        <w:pStyle w:val="Default"/>
        <w:jc w:val="center"/>
        <w:rPr>
          <w:rFonts w:ascii="Arial Narrow" w:hAnsi="Arial Narrow"/>
          <w:b/>
          <w:color w:val="auto"/>
          <w:sz w:val="21"/>
          <w:lang w:val="sk-SK"/>
        </w:rPr>
      </w:pPr>
      <w:r w:rsidRPr="0006132C">
        <w:rPr>
          <w:rFonts w:ascii="Arial Narrow" w:hAnsi="Arial Narrow"/>
          <w:b/>
          <w:color w:val="auto"/>
          <w:sz w:val="21"/>
          <w:lang w:val="sk-SK"/>
        </w:rPr>
        <w:t>Platobné podmienky</w:t>
      </w:r>
    </w:p>
    <w:p w14:paraId="35EFCD61" w14:textId="77777777" w:rsidR="006955F0" w:rsidRPr="0006132C" w:rsidRDefault="006955F0" w:rsidP="00447D33">
      <w:pPr>
        <w:pStyle w:val="Default"/>
        <w:ind w:left="426"/>
        <w:jc w:val="center"/>
        <w:rPr>
          <w:rFonts w:ascii="Arial Narrow" w:hAnsi="Arial Narrow"/>
          <w:b/>
          <w:color w:val="auto"/>
          <w:sz w:val="21"/>
          <w:lang w:val="sk-SK"/>
        </w:rPr>
      </w:pPr>
    </w:p>
    <w:p w14:paraId="4BA6DFAD" w14:textId="269E51AB" w:rsidR="006955F0" w:rsidRPr="0006132C" w:rsidRDefault="007F6B7D" w:rsidP="00F86D86">
      <w:pPr>
        <w:pStyle w:val="Default"/>
        <w:numPr>
          <w:ilvl w:val="0"/>
          <w:numId w:val="9"/>
        </w:numPr>
        <w:ind w:left="426" w:hanging="426"/>
        <w:jc w:val="both"/>
        <w:rPr>
          <w:rFonts w:ascii="Arial Narrow" w:hAnsi="Arial Narrow"/>
          <w:color w:val="auto"/>
          <w:sz w:val="21"/>
          <w:lang w:val="sk-SK"/>
        </w:rPr>
      </w:pPr>
      <w:r w:rsidRPr="0006132C">
        <w:rPr>
          <w:rFonts w:ascii="Arial Narrow" w:hAnsi="Arial Narrow"/>
          <w:color w:val="auto"/>
          <w:sz w:val="21"/>
          <w:lang w:val="sk-SK"/>
        </w:rPr>
        <w:t>Z</w:t>
      </w:r>
      <w:r w:rsidR="006955F0" w:rsidRPr="0006132C">
        <w:rPr>
          <w:rFonts w:ascii="Arial Narrow" w:hAnsi="Arial Narrow"/>
          <w:color w:val="auto"/>
          <w:sz w:val="21"/>
          <w:lang w:val="sk-SK"/>
        </w:rPr>
        <w:t>hotoviteľovi prislúcha úhrada len za skutočne vykonané a riadne odovzdané práce na diele podľa konkrétnej čiastkovej</w:t>
      </w:r>
      <w:r w:rsidRPr="0006132C">
        <w:rPr>
          <w:rFonts w:ascii="Arial Narrow" w:hAnsi="Arial Narrow"/>
          <w:color w:val="auto"/>
          <w:sz w:val="21"/>
          <w:lang w:val="sk-SK"/>
        </w:rPr>
        <w:t xml:space="preserve"> </w:t>
      </w:r>
      <w:r w:rsidR="006955F0" w:rsidRPr="0006132C">
        <w:rPr>
          <w:rFonts w:ascii="Arial Narrow" w:hAnsi="Arial Narrow"/>
          <w:color w:val="auto"/>
          <w:sz w:val="21"/>
          <w:lang w:val="sk-SK"/>
        </w:rPr>
        <w:t xml:space="preserve">objednávky. Zálohové platby ani platby vopred objednávateľ neposkytuje. </w:t>
      </w:r>
    </w:p>
    <w:p w14:paraId="5BDFCDBB" w14:textId="22AFE085" w:rsidR="006955F0" w:rsidRPr="0006132C" w:rsidRDefault="006955F0" w:rsidP="00F86D86">
      <w:pPr>
        <w:pStyle w:val="Default"/>
        <w:numPr>
          <w:ilvl w:val="0"/>
          <w:numId w:val="9"/>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Fakturácia bude uskutočnená po odovzdaní a prevzatí diela podľa konkrétnej čiastkovej objednávky v súlade s článkom VI tejto dohody. </w:t>
      </w:r>
    </w:p>
    <w:p w14:paraId="33E46FA0" w14:textId="50450829" w:rsidR="006955F0" w:rsidRPr="0006132C" w:rsidRDefault="006955F0" w:rsidP="00F86D86">
      <w:pPr>
        <w:pStyle w:val="Default"/>
        <w:numPr>
          <w:ilvl w:val="0"/>
          <w:numId w:val="9"/>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Podkladom pre fakturáciu bude objednávateľom (príslušným správcom komunikácie) potvrdený súpis skutočne vykonaných prác vyhotovený na základe rekapitulácie uvedenej v stavebnom denníku a preberací protokol v zmysle článku VI. tejto dohody. Na účely fakturácie sa za deň dodania diela podľa konkrétnej čiastkovej objednávky považuje deň podpísania preberacieho protokolu oboma stranami dohody. </w:t>
      </w:r>
    </w:p>
    <w:p w14:paraId="5D9B2E28" w14:textId="0356EF6E" w:rsidR="006955F0" w:rsidRPr="0006132C" w:rsidRDefault="006955F0" w:rsidP="00F86D86">
      <w:pPr>
        <w:pStyle w:val="Default"/>
        <w:numPr>
          <w:ilvl w:val="0"/>
          <w:numId w:val="9"/>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Práce, ktoré zhotoviteľ vykoná bez súhlasu objednávateľa alebo v rozpore s podmienkami tejto dohody a konkrétnych čiastkových objednávok nebudú uhradené. </w:t>
      </w:r>
    </w:p>
    <w:p w14:paraId="254696FD" w14:textId="392BFCF8" w:rsidR="006955F0" w:rsidRPr="0006132C" w:rsidRDefault="006955F0" w:rsidP="00F86D86">
      <w:pPr>
        <w:pStyle w:val="Default"/>
        <w:numPr>
          <w:ilvl w:val="0"/>
          <w:numId w:val="9"/>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Faktúra vyhotovená v súlade s príslušnou čiastkovou objednávkou a doručená objednávateľovi v dvoch rovnopisoch bude splatná v lehote 30 dní po jej doručení objednávateľovi. </w:t>
      </w:r>
    </w:p>
    <w:p w14:paraId="201B3550" w14:textId="67947DCC" w:rsidR="006955F0" w:rsidRPr="0006132C" w:rsidRDefault="006955F0" w:rsidP="00F86D86">
      <w:pPr>
        <w:pStyle w:val="Default"/>
        <w:numPr>
          <w:ilvl w:val="0"/>
          <w:numId w:val="9"/>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Faktúra musí obsahovať obligatórne náležitosti podľa § 74 zákona č. 222/2004 Z. z. o dani z pridanej hodnoty v znení neskorších predpisov. Faktúra musí obsahovať aj nasledovné údaje: číslo dohody a číslo čiastkovej objednávky, popis plnenia v zmysle predmetu zmluvy, objednávateľom potvrdený súpis skutočne vykonaných prác, bankové spojenie v zmysle dohody. Ak faktúra uvedené náležitosti nebude obsahovať, objednávateľ je oprávnený takúto faktúru vrátiť zhotoviteľovi spolu s označením nedostatkov, pre ktoré bola vrátená. V tomto prípade plynutie lehoty splatnosti takejto faktúry sa zruší a nová lehota splatnosti začne plynúť dňom nasledujúcim po dni doručenia opravenej alebo doplnenej faktúry do sídla objednávateľa. </w:t>
      </w:r>
    </w:p>
    <w:p w14:paraId="4ED909E4" w14:textId="46AAF4CB" w:rsidR="006955F0" w:rsidRPr="0006132C" w:rsidRDefault="006955F0" w:rsidP="00F86D86">
      <w:pPr>
        <w:pStyle w:val="Default"/>
        <w:numPr>
          <w:ilvl w:val="0"/>
          <w:numId w:val="9"/>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Objednávateľ uhradí zhotoviteľovi príslušnú faktúru vystavenú v zmysle ustanovení tejto dohody, a to bankovým prevodom na účet zhotoviteľa, uvedený v záhlaví tejto dohody alebo na iný účet, ktorý zhotoviteľ oznámi objednávateľovi spôsobom uvedeným v tejto dohode. </w:t>
      </w:r>
    </w:p>
    <w:p w14:paraId="775D42C5" w14:textId="277DE8FD" w:rsidR="006955F0" w:rsidRPr="0006132C" w:rsidRDefault="006955F0" w:rsidP="00F86D86">
      <w:pPr>
        <w:pStyle w:val="Default"/>
        <w:numPr>
          <w:ilvl w:val="0"/>
          <w:numId w:val="9"/>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Za deň uskutočnenia platby sa považuje deň, kedy bola príslušná platená suma odpísaná z účtu objednávateľa. </w:t>
      </w:r>
    </w:p>
    <w:p w14:paraId="4FD782B1" w14:textId="253920F9" w:rsidR="006955F0" w:rsidRPr="00294CAD" w:rsidRDefault="006955F0" w:rsidP="00F86D86">
      <w:pPr>
        <w:pStyle w:val="Default"/>
        <w:numPr>
          <w:ilvl w:val="0"/>
          <w:numId w:val="9"/>
        </w:numPr>
        <w:ind w:left="426" w:hanging="426"/>
        <w:jc w:val="both"/>
        <w:rPr>
          <w:rFonts w:ascii="Arial Narrow" w:hAnsi="Arial Narrow"/>
          <w:iCs/>
          <w:color w:val="auto"/>
          <w:sz w:val="21"/>
          <w:lang w:val="sk-SK"/>
        </w:rPr>
      </w:pPr>
      <w:r w:rsidRPr="0006132C">
        <w:rPr>
          <w:rFonts w:ascii="Arial Narrow" w:hAnsi="Arial Narrow"/>
          <w:color w:val="auto"/>
          <w:sz w:val="21"/>
          <w:lang w:val="sk-SK"/>
        </w:rPr>
        <w:t xml:space="preserve">Objednávateľ uhradí celú fakturovanú sumu vrátane DPH a súčasne vždy platí, že objednávateľ je oprávnený započítať jednostranne na akúkoľvek zhotoviteľom fakturovanú sumu akúkoľvek čiastku, na ktorej úhradu vznikol nárok </w:t>
      </w:r>
      <w:r w:rsidRPr="00294CAD">
        <w:rPr>
          <w:rFonts w:ascii="Arial Narrow" w:hAnsi="Arial Narrow"/>
          <w:color w:val="auto"/>
          <w:sz w:val="21"/>
          <w:lang w:val="sk-SK"/>
        </w:rPr>
        <w:t xml:space="preserve">objednávateľa </w:t>
      </w:r>
      <w:r w:rsidRPr="00294CAD">
        <w:rPr>
          <w:rFonts w:ascii="Arial Narrow" w:hAnsi="Arial Narrow"/>
          <w:color w:val="auto"/>
          <w:sz w:val="21"/>
          <w:szCs w:val="21"/>
          <w:lang w:val="sk-SK"/>
        </w:rPr>
        <w:t>voči zhotoviteľovi</w:t>
      </w:r>
      <w:ins w:id="47" w:author="Kubalová Martina, Mgr." w:date="2022-08-10T14:57:00Z">
        <w:r w:rsidR="00294CAD" w:rsidRPr="00294CAD">
          <w:rPr>
            <w:rFonts w:ascii="Arial Narrow" w:hAnsi="Arial Narrow"/>
            <w:color w:val="auto"/>
            <w:sz w:val="21"/>
            <w:szCs w:val="21"/>
            <w:lang w:val="sk-SK"/>
          </w:rPr>
          <w:t xml:space="preserve">, </w:t>
        </w:r>
        <w:r w:rsidR="00294CAD" w:rsidRPr="00294CAD">
          <w:rPr>
            <w:rFonts w:ascii="Arial Narrow" w:hAnsi="Arial Narrow"/>
            <w:iCs/>
            <w:sz w:val="21"/>
            <w:szCs w:val="21"/>
            <w:lang w:val="sk-SK"/>
          </w:rPr>
          <w:t>bez ohľadu na to, či ide o nárok objednávateľa voči zhotoviteľovi na základe tejto dohody alebo iný zmluvný nárok objednávateľa voči zhotoviteľovi</w:t>
        </w:r>
      </w:ins>
      <w:r w:rsidRPr="00294CAD">
        <w:rPr>
          <w:rFonts w:ascii="Arial Narrow" w:hAnsi="Arial Narrow"/>
          <w:iCs/>
          <w:color w:val="auto"/>
          <w:sz w:val="21"/>
          <w:szCs w:val="21"/>
          <w:lang w:val="sk-SK"/>
        </w:rPr>
        <w:t>.</w:t>
      </w:r>
      <w:r w:rsidRPr="00294CAD">
        <w:rPr>
          <w:rFonts w:ascii="Arial Narrow" w:hAnsi="Arial Narrow"/>
          <w:iCs/>
          <w:color w:val="auto"/>
          <w:sz w:val="21"/>
          <w:lang w:val="sk-SK"/>
        </w:rPr>
        <w:t xml:space="preserve"> </w:t>
      </w:r>
    </w:p>
    <w:p w14:paraId="016CF839" w14:textId="4C7B5B5A" w:rsidR="00871C91" w:rsidRPr="0006132C" w:rsidRDefault="00871C91" w:rsidP="00D860C5">
      <w:pPr>
        <w:tabs>
          <w:tab w:val="left" w:pos="834"/>
        </w:tabs>
        <w:ind w:right="-24"/>
        <w:rPr>
          <w:rFonts w:ascii="Arial Narrow" w:hAnsi="Arial Narrow"/>
          <w:sz w:val="21"/>
          <w:lang w:val="sk-SK"/>
        </w:rPr>
      </w:pPr>
    </w:p>
    <w:p w14:paraId="05553A28" w14:textId="31A4C774" w:rsidR="00871C91" w:rsidRPr="0006132C" w:rsidRDefault="00871C91" w:rsidP="00D860C5">
      <w:pPr>
        <w:tabs>
          <w:tab w:val="left" w:pos="834"/>
        </w:tabs>
        <w:ind w:right="-24"/>
        <w:rPr>
          <w:rFonts w:ascii="Arial Narrow" w:hAnsi="Arial Narrow"/>
          <w:sz w:val="21"/>
          <w:lang w:val="sk-SK"/>
        </w:rPr>
      </w:pPr>
    </w:p>
    <w:p w14:paraId="19848C74" w14:textId="0D0CF36B" w:rsidR="00871C91" w:rsidRPr="0006132C" w:rsidRDefault="00871C91" w:rsidP="002031A9">
      <w:pPr>
        <w:tabs>
          <w:tab w:val="left" w:pos="834"/>
        </w:tabs>
        <w:ind w:right="-24"/>
        <w:jc w:val="both"/>
        <w:rPr>
          <w:rFonts w:ascii="Arial Narrow" w:hAnsi="Arial Narrow"/>
          <w:sz w:val="21"/>
          <w:lang w:val="sk-SK"/>
        </w:rPr>
      </w:pPr>
    </w:p>
    <w:p w14:paraId="2B63B44D" w14:textId="77777777" w:rsidR="002F4283" w:rsidRPr="0006132C" w:rsidRDefault="002F4283" w:rsidP="00DB4041">
      <w:pPr>
        <w:pStyle w:val="Default"/>
        <w:jc w:val="center"/>
        <w:rPr>
          <w:rFonts w:ascii="Arial Narrow" w:hAnsi="Arial Narrow"/>
          <w:color w:val="auto"/>
          <w:sz w:val="21"/>
          <w:lang w:val="sk-SK"/>
        </w:rPr>
      </w:pPr>
      <w:r w:rsidRPr="0006132C">
        <w:rPr>
          <w:rFonts w:ascii="Arial Narrow" w:hAnsi="Arial Narrow"/>
          <w:b/>
          <w:color w:val="auto"/>
          <w:sz w:val="21"/>
          <w:lang w:val="sk-SK"/>
        </w:rPr>
        <w:t>Článok V</w:t>
      </w:r>
    </w:p>
    <w:p w14:paraId="2B08AD37" w14:textId="77777777" w:rsidR="002F4283" w:rsidRPr="0006132C" w:rsidRDefault="002F4283" w:rsidP="00DB4041">
      <w:pPr>
        <w:pStyle w:val="Default"/>
        <w:jc w:val="center"/>
        <w:rPr>
          <w:rFonts w:ascii="Arial Narrow" w:hAnsi="Arial Narrow"/>
          <w:b/>
          <w:color w:val="auto"/>
          <w:sz w:val="21"/>
          <w:lang w:val="sk-SK"/>
        </w:rPr>
      </w:pPr>
      <w:r w:rsidRPr="0006132C">
        <w:rPr>
          <w:rFonts w:ascii="Arial Narrow" w:hAnsi="Arial Narrow"/>
          <w:b/>
          <w:color w:val="auto"/>
          <w:sz w:val="21"/>
          <w:lang w:val="sk-SK"/>
        </w:rPr>
        <w:t>Podmienky vykonávania diela</w:t>
      </w:r>
    </w:p>
    <w:p w14:paraId="06E9D626" w14:textId="77777777" w:rsidR="002F4283" w:rsidRPr="0006132C" w:rsidRDefault="002F4283" w:rsidP="002031A9">
      <w:pPr>
        <w:pStyle w:val="Default"/>
        <w:jc w:val="both"/>
        <w:rPr>
          <w:rFonts w:ascii="Arial Narrow" w:hAnsi="Arial Narrow"/>
          <w:color w:val="auto"/>
          <w:sz w:val="21"/>
          <w:lang w:val="sk-SK"/>
        </w:rPr>
      </w:pPr>
    </w:p>
    <w:p w14:paraId="53C92800" w14:textId="6A244991"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nesmie dielo ako celok ani jeho časť odovzdať na zhotovenie inému subjektu, okrem subdodávateľov podľa </w:t>
      </w:r>
      <w:r w:rsidR="00DB4041" w:rsidRPr="0006132C">
        <w:rPr>
          <w:rFonts w:ascii="Arial Narrow" w:hAnsi="Arial Narrow"/>
          <w:color w:val="auto"/>
          <w:sz w:val="21"/>
          <w:lang w:val="sk-SK"/>
        </w:rPr>
        <w:t xml:space="preserve">  </w:t>
      </w:r>
      <w:r w:rsidRPr="0006132C">
        <w:rPr>
          <w:rFonts w:ascii="Arial Narrow" w:hAnsi="Arial Narrow"/>
          <w:color w:val="auto"/>
          <w:sz w:val="21"/>
          <w:lang w:val="sk-SK"/>
        </w:rPr>
        <w:t xml:space="preserve">Prílohy č. 3 tejto dohody. </w:t>
      </w:r>
    </w:p>
    <w:p w14:paraId="67106AAE" w14:textId="231B99D1"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sa zaväzuje kapacitne zabezpečiť práce na údržbe komunikácií a na oprave výtlkov minimálne na </w:t>
      </w:r>
      <w:r w:rsidR="009814C8">
        <w:rPr>
          <w:rFonts w:ascii="Arial Narrow" w:hAnsi="Arial Narrow"/>
          <w:color w:val="auto"/>
          <w:sz w:val="21"/>
          <w:szCs w:val="21"/>
          <w:lang w:val="sk-SK"/>
        </w:rPr>
        <w:t>piatich</w:t>
      </w:r>
      <w:r w:rsidR="009814C8" w:rsidRPr="006D1EEF">
        <w:rPr>
          <w:rFonts w:ascii="Arial Narrow" w:hAnsi="Arial Narrow"/>
          <w:color w:val="auto"/>
          <w:sz w:val="21"/>
          <w:szCs w:val="21"/>
          <w:lang w:val="sk-SK"/>
        </w:rPr>
        <w:t xml:space="preserve"> </w:t>
      </w:r>
      <w:r w:rsidR="009814C8" w:rsidRPr="006D1EEF">
        <w:rPr>
          <w:rFonts w:ascii="Arial Narrow" w:hAnsi="Arial Narrow"/>
          <w:strike/>
          <w:color w:val="auto"/>
          <w:sz w:val="21"/>
          <w:szCs w:val="21"/>
          <w:lang w:val="sk-SK"/>
        </w:rPr>
        <w:t xml:space="preserve"> </w:t>
      </w:r>
      <w:r w:rsidR="009814C8" w:rsidRPr="006D1EEF">
        <w:rPr>
          <w:rFonts w:ascii="Arial Narrow" w:hAnsi="Arial Narrow"/>
          <w:color w:val="auto"/>
          <w:sz w:val="21"/>
          <w:szCs w:val="21"/>
          <w:lang w:val="sk-SK"/>
        </w:rPr>
        <w:t xml:space="preserve"> </w:t>
      </w:r>
      <w:r w:rsidRPr="0006132C">
        <w:rPr>
          <w:rFonts w:ascii="Arial Narrow" w:hAnsi="Arial Narrow"/>
          <w:color w:val="auto"/>
          <w:sz w:val="21"/>
          <w:lang w:val="sk-SK"/>
        </w:rPr>
        <w:t xml:space="preserve">pracoviskách/ úsekoch na základe dielčích objednávok v správe Hlavného mesta SR Bratislavy v tom istom čase, prípadne v závislosti na požiadavke objednávateľa. </w:t>
      </w:r>
    </w:p>
    <w:p w14:paraId="7BD97783" w14:textId="35C1CCCD"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sa zaväzuje vykonávať práce na diele odborne, kvalitne, v súlade so všeobecne záväznými právnymi predpismi a technickými normami platnými v Slovenskej republike a v dohodnutom čase. Zároveň sa zaväzuje zabezpečiť si všetky stroje, mechanizmy, zariadenia a materiál, ktoré sú vhodné a potrebné na plnenie dohody, resp. čiastkovej objednávky a vylučujú poškodenie komunikácií a ich súčastí. </w:t>
      </w:r>
    </w:p>
    <w:p w14:paraId="60CAE8C7" w14:textId="66DA93DC"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ku dňu podpísania dohody oznámi objednávateľovi zodpovedného zástupcu, ktorý ho bude pri plnení tejto dohody vo vzťahu k objednávateľovi zastupovať. Zhotoviteľ do 2 pracovných dní od nadobudnutia platnosti dohody odovzdá objednávateľovi menovitý zoznam osôb zodpovedných za plnenie tejto dohody. Zhotoviteľ oznámi objednávateľovi osoby zodpovedné za plnenie dohody v rámci príslušnej čiastkovej objednávky podľa bodu 2.5 čl. II tejto dohody. </w:t>
      </w:r>
    </w:p>
    <w:p w14:paraId="01EC5C0F" w14:textId="6A675262" w:rsidR="0025265D"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Pred začatím prác, prípadne pred potvrdením objednávky je zhotoviteľ povinný písomne upozorniť objednávateľa formou zápisu v stavebnom denníku na nedostatky na mieste plnenia brániace riadnemu začatiu s prácami, ak takéto existujú.</w:t>
      </w:r>
    </w:p>
    <w:p w14:paraId="3897D5A3" w14:textId="18D07649"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Nástup na realizáciu lokálnych opráv musí zhotoviteľ dohodnúť najmenej 3 dni vopred, s príslušným správcom </w:t>
      </w:r>
      <w:r w:rsidR="002A7D85" w:rsidRPr="0006132C">
        <w:rPr>
          <w:rFonts w:ascii="Arial Narrow" w:hAnsi="Arial Narrow"/>
          <w:color w:val="auto"/>
          <w:sz w:val="21"/>
          <w:lang w:val="sk-SK"/>
        </w:rPr>
        <w:t xml:space="preserve">  </w:t>
      </w:r>
      <w:r w:rsidRPr="0006132C">
        <w:rPr>
          <w:rFonts w:ascii="Arial Narrow" w:hAnsi="Arial Narrow"/>
          <w:color w:val="auto"/>
          <w:sz w:val="21"/>
          <w:lang w:val="sk-SK"/>
        </w:rPr>
        <w:t>komunikácie, ktorý je uvedený na objednávke  a</w:t>
      </w:r>
      <w:r w:rsidRPr="0006132C">
        <w:rPr>
          <w:rFonts w:ascii="Arial Narrow" w:hAnsi="Arial Narrow"/>
          <w:color w:val="FF0000"/>
          <w:sz w:val="21"/>
          <w:lang w:val="sk-SK"/>
        </w:rPr>
        <w:t xml:space="preserve"> </w:t>
      </w:r>
      <w:r w:rsidRPr="0006132C">
        <w:rPr>
          <w:rFonts w:ascii="Arial Narrow" w:hAnsi="Arial Narrow"/>
          <w:color w:val="auto"/>
          <w:sz w:val="21"/>
          <w:lang w:val="sk-SK"/>
        </w:rPr>
        <w:t xml:space="preserve">je poverený zamestnanec objednávateľa. </w:t>
      </w:r>
    </w:p>
    <w:p w14:paraId="33EBADE6" w14:textId="10568B97"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lastRenderedPageBreak/>
        <w:t xml:space="preserve">Zhotoviteľ sa zaväzuje v havarijných prípadoch nastúpiť na výkon prác do 12 hodín od výzvy objednávateľa (e-mailom, faxom, resp. telefonicky). V takých prípadoch bude čiastková objednávka doručená dodatočne. Body 1.4. až 1.6. článku I tejto dohody tým nie sú dotknuté. </w:t>
      </w:r>
    </w:p>
    <w:p w14:paraId="737B28AB" w14:textId="6335D4C1"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Na mieste realizácie opráv (ďalej len „stavenisko“) musí byť v priebehu vykonávania prác podľa konkrétnej čiastkovej objednávky trvale prítomný zástupca zhotoviteľa poverený riadením prác (stavbyvedúci), ktorým je odborne spôsobilá osoba pre vedenie uskutočňovania stavieb v zmysle § 45 ods. 1 zákona č. 50/1976 Zb. o územnom plánovaní a stavebnom poriadku (stavebný zákon) v znení neskorších predpisov. </w:t>
      </w:r>
    </w:p>
    <w:p w14:paraId="56D41956" w14:textId="232FD318" w:rsidR="002F4283" w:rsidRPr="0006132C" w:rsidRDefault="002F4283" w:rsidP="00F86D86">
      <w:pPr>
        <w:pStyle w:val="Default"/>
        <w:numPr>
          <w:ilvl w:val="0"/>
          <w:numId w:val="10"/>
        </w:numPr>
        <w:ind w:left="426" w:hanging="426"/>
        <w:jc w:val="both"/>
        <w:rPr>
          <w:rFonts w:ascii="Arial Narrow" w:hAnsi="Arial Narrow"/>
          <w:color w:val="FF0000"/>
          <w:sz w:val="21"/>
          <w:lang w:val="sk-SK"/>
        </w:rPr>
      </w:pPr>
      <w:r w:rsidRPr="0006132C">
        <w:rPr>
          <w:rFonts w:ascii="Arial Narrow" w:hAnsi="Arial Narrow"/>
          <w:color w:val="auto"/>
          <w:sz w:val="21"/>
          <w:lang w:val="sk-SK"/>
        </w:rPr>
        <w:t>Objednávateľ písomne odovzdá zhotoviteľovi stavenisko bez nároku tretích osôb do 3 pracovných dní odo dňa doručenia potvrdených rovnopisov čiastkovej objednávky podľa bodu 2.4. čl. II tejto dohody. Zhotoviteľ je povinný na svoje náklady zabezpečiť označenie staveniska podľa príslušných právnych predpisov.</w:t>
      </w:r>
    </w:p>
    <w:p w14:paraId="21DCE3C4" w14:textId="7CC21788"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Objednávateľ je povinný poskytnúť zhotoviteľovi nevyhnutnú súčinnosť potrebnú pri realizácii diela, a to bez zbytočného odkladu po tom, ako zhotoviteľ objednávateľa o takúto súčinnosť požiada. Objednávateľ je povinný poskytnúť zhotoviteľovi potrebnú súčinnosť aj bez vyzvania najmä v prípade vybavovania všetkých potrebných povolení na realizáciu diela tak, aby bola dodržaná lehota podľa bodu 5.9. tohto článku dohody. Všetky potrebné povolenia v zmysle čl. I bod 1.6 zabezpečuje Objednávateľ na vlastné náklady pred zaslaním objednávky.</w:t>
      </w:r>
    </w:p>
    <w:p w14:paraId="321AA2C8" w14:textId="0F9C3211"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Odo dňa odovzdania staveniska je zhotoviteľ povinný viesť stavebný denník v zmysle stavebného zákona a príslušnej vykonávacej vyhlášky. Stavebný denník musí byť trvale prístupný objednávateľovi a kontrolným orgánom na dohodnutom mieste na stavenisku. Vedenie stavebného denníka sa končí dňom, keď sú odstránené všetky vady a nedorobky diela. Dňom protokolárneho odovzdania staveniska zhotoviteľovi prechádza na zhotoviteľa nebezpečenstvo škody na diele. </w:t>
      </w:r>
    </w:p>
    <w:p w14:paraId="42E39E8F" w14:textId="763960E2"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Do stavebného denníka vykonáva záznamy prioritne zhotoviteľ</w:t>
      </w:r>
      <w:r w:rsidRPr="0006132C">
        <w:rPr>
          <w:rFonts w:ascii="Arial Narrow" w:hAnsi="Arial Narrow"/>
          <w:color w:val="FF0000"/>
          <w:sz w:val="21"/>
          <w:lang w:val="sk-SK"/>
        </w:rPr>
        <w:t xml:space="preserve"> </w:t>
      </w:r>
      <w:r w:rsidRPr="0006132C">
        <w:rPr>
          <w:rFonts w:ascii="Arial Narrow" w:hAnsi="Arial Narrow"/>
          <w:color w:val="auto"/>
          <w:sz w:val="21"/>
          <w:lang w:val="sk-SK"/>
        </w:rPr>
        <w:t xml:space="preserve">a kompetentný zástupca objednávateľa, ako aj osoby uvedené v tomto bode zmluvy. Do stavebného denníka sa zapisujú: </w:t>
      </w:r>
    </w:p>
    <w:p w14:paraId="3146ADDD" w14:textId="377C078D" w:rsidR="002F4283" w:rsidRPr="0006132C" w:rsidRDefault="002F4283" w:rsidP="00F86D86">
      <w:pPr>
        <w:pStyle w:val="Default"/>
        <w:numPr>
          <w:ilvl w:val="0"/>
          <w:numId w:val="11"/>
        </w:numPr>
        <w:ind w:hanging="294"/>
        <w:jc w:val="both"/>
        <w:rPr>
          <w:rFonts w:ascii="Arial Narrow" w:hAnsi="Arial Narrow"/>
          <w:color w:val="auto"/>
          <w:sz w:val="21"/>
          <w:lang w:val="sk-SK"/>
        </w:rPr>
      </w:pPr>
      <w:r w:rsidRPr="0006132C">
        <w:rPr>
          <w:rFonts w:ascii="Arial Narrow" w:hAnsi="Arial Narrow"/>
          <w:color w:val="auto"/>
          <w:sz w:val="21"/>
          <w:lang w:val="sk-SK"/>
        </w:rPr>
        <w:t xml:space="preserve">všetky dôležité okolnosti týkajúce sa zhotovovania diela podľa konkrétnej čiastkovej objednávky, záznamy o jednotlivých vykonávaných prácach vrátane časov vykonávania prác, </w:t>
      </w:r>
    </w:p>
    <w:p w14:paraId="7F88CFEC" w14:textId="323EB729" w:rsidR="002F4283" w:rsidRPr="0006132C" w:rsidRDefault="002F4283" w:rsidP="00F86D86">
      <w:pPr>
        <w:pStyle w:val="Default"/>
        <w:numPr>
          <w:ilvl w:val="0"/>
          <w:numId w:val="11"/>
        </w:numPr>
        <w:ind w:hanging="294"/>
        <w:jc w:val="both"/>
        <w:rPr>
          <w:rFonts w:ascii="Arial Narrow" w:hAnsi="Arial Narrow"/>
          <w:color w:val="auto"/>
          <w:sz w:val="21"/>
          <w:lang w:val="sk-SK"/>
        </w:rPr>
      </w:pPr>
      <w:r w:rsidRPr="0006132C">
        <w:rPr>
          <w:rFonts w:ascii="Arial Narrow" w:hAnsi="Arial Narrow"/>
          <w:color w:val="auto"/>
          <w:sz w:val="21"/>
          <w:lang w:val="sk-SK"/>
        </w:rPr>
        <w:t xml:space="preserve">počet pracovníkov podľa profesií, </w:t>
      </w:r>
    </w:p>
    <w:p w14:paraId="3E9D8C5E" w14:textId="2B0570F8" w:rsidR="002F4283" w:rsidRPr="0006132C" w:rsidRDefault="002F4283" w:rsidP="00F86D86">
      <w:pPr>
        <w:pStyle w:val="Default"/>
        <w:numPr>
          <w:ilvl w:val="0"/>
          <w:numId w:val="11"/>
        </w:numPr>
        <w:ind w:hanging="294"/>
        <w:jc w:val="both"/>
        <w:rPr>
          <w:rFonts w:ascii="Arial Narrow" w:hAnsi="Arial Narrow"/>
          <w:color w:val="auto"/>
          <w:sz w:val="21"/>
          <w:lang w:val="sk-SK"/>
        </w:rPr>
      </w:pPr>
      <w:r w:rsidRPr="0006132C">
        <w:rPr>
          <w:rFonts w:ascii="Arial Narrow" w:hAnsi="Arial Narrow"/>
          <w:color w:val="auto"/>
          <w:sz w:val="21"/>
          <w:lang w:val="sk-SK"/>
        </w:rPr>
        <w:t xml:space="preserve">evidencia techniky na stavenisku, </w:t>
      </w:r>
    </w:p>
    <w:p w14:paraId="3D1EC0E6" w14:textId="4BF6CBAA" w:rsidR="002F4283" w:rsidRPr="0006132C" w:rsidRDefault="002F4283" w:rsidP="00F86D86">
      <w:pPr>
        <w:pStyle w:val="Default"/>
        <w:numPr>
          <w:ilvl w:val="0"/>
          <w:numId w:val="11"/>
        </w:numPr>
        <w:ind w:hanging="294"/>
        <w:jc w:val="both"/>
        <w:rPr>
          <w:rFonts w:ascii="Arial Narrow" w:hAnsi="Arial Narrow"/>
          <w:color w:val="auto"/>
          <w:sz w:val="21"/>
          <w:lang w:val="sk-SK"/>
        </w:rPr>
      </w:pPr>
      <w:r w:rsidRPr="0006132C">
        <w:rPr>
          <w:rFonts w:ascii="Arial Narrow" w:hAnsi="Arial Narrow"/>
          <w:color w:val="auto"/>
          <w:sz w:val="21"/>
          <w:lang w:val="sk-SK"/>
        </w:rPr>
        <w:t xml:space="preserve">údaje o odchýlkach od technických podkladov alebo od podmienok určených v rozhodnutiach a dôvody týchto odchýlok, </w:t>
      </w:r>
    </w:p>
    <w:p w14:paraId="5FDB0DB8" w14:textId="41168847" w:rsidR="002F4283" w:rsidRPr="0006132C" w:rsidRDefault="002F4283" w:rsidP="00F86D86">
      <w:pPr>
        <w:pStyle w:val="Default"/>
        <w:numPr>
          <w:ilvl w:val="0"/>
          <w:numId w:val="11"/>
        </w:numPr>
        <w:ind w:hanging="294"/>
        <w:jc w:val="both"/>
        <w:rPr>
          <w:rFonts w:ascii="Arial Narrow" w:hAnsi="Arial Narrow"/>
          <w:color w:val="auto"/>
          <w:sz w:val="21"/>
          <w:lang w:val="sk-SK"/>
        </w:rPr>
      </w:pPr>
      <w:r w:rsidRPr="0006132C">
        <w:rPr>
          <w:rFonts w:ascii="Arial Narrow" w:hAnsi="Arial Narrow"/>
          <w:color w:val="auto"/>
          <w:sz w:val="21"/>
          <w:lang w:val="sk-SK"/>
        </w:rPr>
        <w:t xml:space="preserve">faktické skutočnosti ovplyvňujúce zhotovovanie diela, najmä dodržiavanie termínu vykonania diela, a to najmä poveternostné podmienky vo vzťahu k zhotovovaniu diela, </w:t>
      </w:r>
    </w:p>
    <w:p w14:paraId="71AA47B3" w14:textId="55F0107F" w:rsidR="002F4283" w:rsidRPr="0006132C" w:rsidRDefault="002F4283" w:rsidP="00F86D86">
      <w:pPr>
        <w:pStyle w:val="Default"/>
        <w:numPr>
          <w:ilvl w:val="0"/>
          <w:numId w:val="11"/>
        </w:numPr>
        <w:ind w:hanging="294"/>
        <w:jc w:val="both"/>
        <w:rPr>
          <w:rFonts w:ascii="Arial Narrow" w:hAnsi="Arial Narrow"/>
          <w:color w:val="auto"/>
          <w:sz w:val="21"/>
          <w:lang w:val="sk-SK"/>
        </w:rPr>
      </w:pPr>
      <w:r w:rsidRPr="0006132C">
        <w:rPr>
          <w:rFonts w:ascii="Arial Narrow" w:hAnsi="Arial Narrow"/>
          <w:color w:val="auto"/>
          <w:sz w:val="21"/>
          <w:lang w:val="sk-SK"/>
        </w:rPr>
        <w:t xml:space="preserve">údaje o úkonoch uskutočnených na základe pokynov objednávateľa, najmä o uskutočnených nápravných opatreniach, </w:t>
      </w:r>
    </w:p>
    <w:p w14:paraId="2C8D8189" w14:textId="21C4E703" w:rsidR="002F4283" w:rsidRPr="0006132C" w:rsidRDefault="002F4283" w:rsidP="00F86D86">
      <w:pPr>
        <w:pStyle w:val="Default"/>
        <w:numPr>
          <w:ilvl w:val="0"/>
          <w:numId w:val="11"/>
        </w:numPr>
        <w:ind w:hanging="294"/>
        <w:jc w:val="both"/>
        <w:rPr>
          <w:rFonts w:ascii="Arial Narrow" w:hAnsi="Arial Narrow"/>
          <w:color w:val="auto"/>
          <w:sz w:val="21"/>
          <w:lang w:val="sk-SK"/>
        </w:rPr>
      </w:pPr>
      <w:r w:rsidRPr="0006132C">
        <w:rPr>
          <w:rFonts w:ascii="Arial Narrow" w:hAnsi="Arial Narrow"/>
          <w:color w:val="auto"/>
          <w:sz w:val="21"/>
          <w:lang w:val="sk-SK"/>
        </w:rPr>
        <w:t xml:space="preserve">dátum návštevy staveniska, zistené skutočnosti a opatrenia osoby oprávnenej vykonávať štátny stavebný dohľad a osoby vykonávajúcej štátny dozor, </w:t>
      </w:r>
    </w:p>
    <w:p w14:paraId="4BAF20A3" w14:textId="19DF2400" w:rsidR="002F4283" w:rsidRPr="0006132C" w:rsidRDefault="002F4283" w:rsidP="00F86D86">
      <w:pPr>
        <w:pStyle w:val="Default"/>
        <w:numPr>
          <w:ilvl w:val="0"/>
          <w:numId w:val="11"/>
        </w:numPr>
        <w:ind w:hanging="294"/>
        <w:jc w:val="both"/>
        <w:rPr>
          <w:rFonts w:ascii="Arial Narrow" w:hAnsi="Arial Narrow"/>
          <w:color w:val="auto"/>
          <w:sz w:val="21"/>
          <w:lang w:val="sk-SK"/>
        </w:rPr>
      </w:pPr>
      <w:r w:rsidRPr="0006132C">
        <w:rPr>
          <w:rFonts w:ascii="Arial Narrow" w:hAnsi="Arial Narrow"/>
          <w:color w:val="auto"/>
          <w:sz w:val="21"/>
          <w:lang w:val="sk-SK"/>
        </w:rPr>
        <w:t xml:space="preserve">zápisy objednávateľa alebo akýchkoľvek iných osôb poverených objednávateľom výkonom kontroly, </w:t>
      </w:r>
    </w:p>
    <w:p w14:paraId="1883EC14" w14:textId="2074D989" w:rsidR="002F4283" w:rsidRPr="0006132C" w:rsidRDefault="002F4283" w:rsidP="00F86D86">
      <w:pPr>
        <w:pStyle w:val="Default"/>
        <w:numPr>
          <w:ilvl w:val="0"/>
          <w:numId w:val="11"/>
        </w:numPr>
        <w:ind w:hanging="294"/>
        <w:jc w:val="both"/>
        <w:rPr>
          <w:rFonts w:ascii="Arial Narrow" w:hAnsi="Arial Narrow"/>
          <w:color w:val="auto"/>
          <w:sz w:val="21"/>
          <w:lang w:val="sk-SK"/>
        </w:rPr>
      </w:pPr>
      <w:r w:rsidRPr="0006132C">
        <w:rPr>
          <w:rFonts w:ascii="Arial Narrow" w:hAnsi="Arial Narrow"/>
          <w:color w:val="auto"/>
          <w:sz w:val="21"/>
          <w:lang w:val="sk-SK"/>
        </w:rPr>
        <w:t xml:space="preserve">zápisy stavebného dozoru. </w:t>
      </w:r>
    </w:p>
    <w:p w14:paraId="18046D19" w14:textId="77777777" w:rsidR="002F4283" w:rsidRPr="0006132C" w:rsidRDefault="002F4283" w:rsidP="00591F04">
      <w:pPr>
        <w:ind w:left="426"/>
        <w:jc w:val="both"/>
        <w:rPr>
          <w:rFonts w:ascii="Arial Narrow" w:hAnsi="Arial Narrow"/>
          <w:sz w:val="21"/>
          <w:lang w:val="sk-SK"/>
        </w:rPr>
      </w:pPr>
      <w:r w:rsidRPr="0006132C">
        <w:rPr>
          <w:rFonts w:ascii="Arial Narrow" w:hAnsi="Arial Narrow"/>
          <w:sz w:val="21"/>
          <w:lang w:val="sk-SK"/>
        </w:rPr>
        <w:t>Zhoda údajov, zápisov a vyhlásení bude v stavebnom denníku vyjadrená podpismi zástupcov oboch strán. V stavebnom denníku musia obe zmluvné strany reagovať na zápisy najneskôr do 48 hod po dátume ich vyhotovenia. Ak zmluvná strana, ktorej bol zápis určený do 48 hod na zápis nereaguje, považuje sa zápis za súhlasne potvrdený. Oznámenie o potrebe reagovať na zápis v stavebnom denníku je zhotoviteľ povinný bezodkladne zaslať e-mailom na príslušného správcu komunikácie.</w:t>
      </w:r>
    </w:p>
    <w:p w14:paraId="7CDA0389" w14:textId="53641521"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je povinný umožniť objednávateľovi kedykoľvek nahliadať do stavebného denníka. </w:t>
      </w:r>
    </w:p>
    <w:p w14:paraId="52C6AC75" w14:textId="418B7119"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Objednávateľ je oprávnený kontrolovať vykonávanie diela podľa konkrétnej čiastkovej objednávky prostredníctvom príslušného správcu komunikácií, ktorý najmä kontroluje, či sú práce vykonávané podľa čiastkových objednávok a v súlade so zmluvnými a technickými podmienkami. </w:t>
      </w:r>
    </w:p>
    <w:p w14:paraId="2AD2F0ED" w14:textId="1D7EAB51"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nevykoná žiadne zmeny diela bez predchádzajúceho písomného príkazu príslušného správcu komunikácie, ktorý bude zapísaný v stavebnom denníku. </w:t>
      </w:r>
    </w:p>
    <w:p w14:paraId="79718791" w14:textId="1F7F1719"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Práce na oprave výtlkov budú vykonávané počas krátkodobého obmedzenia dopravy, pričom zhotoviteľ zaberie len jeden jazdný pruh v dĺžke 15 m v zimnom období a do 10 m v letnom období. Časový limit na opravu výtlku je maximálne 30 min. </w:t>
      </w:r>
    </w:p>
    <w:p w14:paraId="136AACDB" w14:textId="69A5D74C" w:rsidR="002F4283" w:rsidRPr="00B54C65" w:rsidRDefault="002F4283" w:rsidP="00F86D86">
      <w:pPr>
        <w:pStyle w:val="Odsekzoznamu"/>
        <w:numPr>
          <w:ilvl w:val="0"/>
          <w:numId w:val="10"/>
        </w:numPr>
        <w:ind w:left="426" w:hanging="426"/>
        <w:rPr>
          <w:rFonts w:ascii="Arial Narrow" w:hAnsi="Arial Narrow"/>
          <w:sz w:val="21"/>
          <w:lang w:val="sk-SK"/>
        </w:rPr>
      </w:pPr>
      <w:r w:rsidRPr="00B54C65">
        <w:rPr>
          <w:rFonts w:ascii="Arial Narrow" w:hAnsi="Arial Narrow"/>
          <w:sz w:val="21"/>
          <w:lang w:val="sk-SK"/>
        </w:rPr>
        <w:t>Ak si rozsah prác vyžiada použitie dočasných dopravných značiek alebo zariadení, zabezpečí zhotoviteľ všetko potrebné k ich osadeniu, pričom povolenia</w:t>
      </w:r>
      <w:r w:rsidRPr="00B54C65" w:rsidDel="00013C33">
        <w:rPr>
          <w:rFonts w:ascii="Arial Narrow" w:hAnsi="Arial Narrow"/>
          <w:sz w:val="21"/>
          <w:lang w:val="sk-SK"/>
        </w:rPr>
        <w:t xml:space="preserve"> </w:t>
      </w:r>
      <w:r w:rsidRPr="00B54C65">
        <w:rPr>
          <w:rFonts w:ascii="Arial Narrow" w:hAnsi="Arial Narrow"/>
          <w:sz w:val="21"/>
          <w:lang w:val="sk-SK"/>
        </w:rPr>
        <w:t xml:space="preserve">potrebné v zmysle príslušných právnych predpisov je povinný zabezpečiť objednávateľ. Zhotoviteľ bude vykonávať plnenie bez vylúčenia cestnej premávky na dotknutej pozemnej komunikácii, len s jej čiastočným obmedzením, ak sa s objednávateľom nedohodne inak. Dočasné dopravné značenie (ďalej len „DDZ“) potrebné pre označenie miesta plnenia obstará a dopraví na miesto použitia zhotoviteľ, ktorý zabezpečí jeho osadenie v súlade so zákonom NR SR č. 8/2009 Z. z. o cestnej premávke v znení neskorších predpisov a vyhláškou MV SR č. 9/2009 Z. z., ktorou sa vykonáva zákon o cestnej premávke v znení neskorších predpisov a zákonom č. 135/1961 Zb. v platnom znení. Zhotoviteľ zodpovedá aj za udržiavanie DDZ a jeho odstránenie po ukončení plnenia. </w:t>
      </w:r>
    </w:p>
    <w:p w14:paraId="7E7605AD" w14:textId="1A4167D0"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lastRenderedPageBreak/>
        <w:t xml:space="preserve">Zhotoviteľ zodpovedá za bezpečnosť a ochranu zdravia vlastných zamestnancov, za ohrozenie bezpečnosti premávky na ceste alebo komunikácií a za všetky prípadné škody zavinené svojou činnosťou. Pri uskutočňovaní prác je povinný dodržiavať všetky predpisy o ochrane zdravia a bezpečnosti pri práci, predpisy o bezpečnosti technických zariadení, predpisy o ochrane životného prostredia, ako aj predpisy o bezpečnosti cestnej premávky (zákon č. 8/2009 Z. z. o cestnej premávke a o zmene a doplnení niektorých zákonov v znení neskorších predpisov). Zhotoviteľ zabezpečí pre svojich zamestnancov jednotné oblečenie s označením firmy umiestneným na viditeľnom mieste pracovného oblečenia.  </w:t>
      </w:r>
    </w:p>
    <w:p w14:paraId="10C4BFED" w14:textId="5A384AF0"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je povinný organizovať práce a z miesta realizácie opráv (staveniska) vypratať materiály a mechanizmy tak, aby nespôsobil zbytočné obmedzenie cestnej premávky. </w:t>
      </w:r>
    </w:p>
    <w:p w14:paraId="6703A729" w14:textId="3C9FB1C1"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Čas pre obnovenie premávky na opravenom povrchu určí zhotoviteľ zápisom v stavebnom denníku. </w:t>
      </w:r>
    </w:p>
    <w:p w14:paraId="1230B55A" w14:textId="5573076A"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zodpovedá za primeraný poriadok a čistotu na stavenisku a za likvidáciu odpadu. </w:t>
      </w:r>
    </w:p>
    <w:p w14:paraId="71A9EEEC" w14:textId="0100BC8F" w:rsidR="002F4283" w:rsidRPr="0006132C"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Zhotoviteľ zodpovedá za to, že pri nakladaní s odpadom bude postupovať v súlade s platnými právnymi predpismi.</w:t>
      </w:r>
      <w:r w:rsidR="00660719">
        <w:rPr>
          <w:rFonts w:ascii="Arial Narrow" w:hAnsi="Arial Narrow"/>
          <w:color w:val="auto"/>
          <w:sz w:val="21"/>
          <w:lang w:val="sk-SK"/>
        </w:rPr>
        <w:t xml:space="preserve"> </w:t>
      </w:r>
      <w:r w:rsidRPr="0006132C">
        <w:rPr>
          <w:rFonts w:ascii="Arial Narrow" w:hAnsi="Arial Narrow"/>
          <w:color w:val="auto"/>
          <w:sz w:val="21"/>
          <w:lang w:val="sk-SK"/>
        </w:rPr>
        <w:t>Je povinný</w:t>
      </w:r>
      <w:r w:rsidR="00591F04" w:rsidRPr="0006132C">
        <w:rPr>
          <w:rFonts w:ascii="Arial Narrow" w:hAnsi="Arial Narrow"/>
          <w:color w:val="auto"/>
          <w:sz w:val="21"/>
          <w:lang w:val="sk-SK"/>
        </w:rPr>
        <w:t xml:space="preserve"> </w:t>
      </w:r>
      <w:r w:rsidRPr="0006132C">
        <w:rPr>
          <w:rFonts w:ascii="Arial Narrow" w:hAnsi="Arial Narrow"/>
          <w:color w:val="auto"/>
          <w:sz w:val="21"/>
          <w:lang w:val="sk-SK"/>
        </w:rPr>
        <w:t xml:space="preserve">zabezpečiť odstránenie odpadu v súlade s hierarchiou odpadového hospodárstva podľa zákona č. 79/2015 Z. z. o odpadoch a o zmene a doplnení niektorých zákonov v znení neskorších predpisov. Náklady vynaložené na nakladanie s odpadom preukáže zhotoviteľ dokladom o spôsobe nakladania s odpadom (doklad o zhodnotení, resp. zneškodnení odpadu) a dokladom o zaplatení finančných prostriedkov vynaložených na nakladanie s odpadom, ktoré budú tvoriť súčasť každej faktúry v súlade s článkom IV bod 4.6. tejto dohody. Preukázateľne vynaložené náklady za nakladanie s odpadom budú zhotoviteľovi preplatené na základe </w:t>
      </w:r>
      <w:proofErr w:type="spellStart"/>
      <w:r w:rsidRPr="0006132C">
        <w:rPr>
          <w:rFonts w:ascii="Arial Narrow" w:hAnsi="Arial Narrow"/>
          <w:color w:val="auto"/>
          <w:sz w:val="21"/>
          <w:lang w:val="sk-SK"/>
        </w:rPr>
        <w:t>refakturácie</w:t>
      </w:r>
      <w:proofErr w:type="spellEnd"/>
      <w:r w:rsidRPr="0006132C">
        <w:rPr>
          <w:rFonts w:ascii="Arial Narrow" w:hAnsi="Arial Narrow"/>
          <w:color w:val="auto"/>
          <w:sz w:val="21"/>
          <w:lang w:val="sk-SK"/>
        </w:rPr>
        <w:t xml:space="preserve"> zaplatenej čiastky. Doklad o uložení odpadu vzniknutého pri realizácii diela na skládke musí byť prílohou faktúry, ktorá obsahuje položku likvidácia odpadu. Doklad o uložení odpadu (vážny lístok) musí obsahovať označenie stavby, z ktorej odpad pochádza. </w:t>
      </w:r>
      <w:r w:rsidRPr="0006132C">
        <w:rPr>
          <w:rFonts w:ascii="Arial Narrow" w:hAnsi="Arial Narrow"/>
          <w:sz w:val="21"/>
          <w:lang w:val="sk-SK"/>
        </w:rPr>
        <w:t>Zhotoviteľ je povinný na požiadanie Objednávateľa predložiť originály vážnych lístkov potvrdzujúcich uloženie odpadu s označením stavby z ktorej odpad pochádza.</w:t>
      </w:r>
    </w:p>
    <w:p w14:paraId="1F3FBA8A" w14:textId="749785CB" w:rsidR="002F4283" w:rsidRDefault="002F4283" w:rsidP="00F86D86">
      <w:pPr>
        <w:pStyle w:val="Default"/>
        <w:numPr>
          <w:ilvl w:val="0"/>
          <w:numId w:val="10"/>
        </w:numPr>
        <w:ind w:left="426" w:hanging="426"/>
        <w:jc w:val="both"/>
        <w:rPr>
          <w:rFonts w:ascii="Arial Narrow" w:hAnsi="Arial Narrow"/>
          <w:color w:val="auto"/>
          <w:sz w:val="21"/>
          <w:lang w:val="sk-SK"/>
        </w:rPr>
      </w:pPr>
      <w:r w:rsidRPr="0006132C">
        <w:rPr>
          <w:rFonts w:ascii="Arial Narrow" w:hAnsi="Arial Narrow"/>
          <w:color w:val="auto"/>
          <w:sz w:val="21"/>
          <w:lang w:val="sk-SK"/>
        </w:rPr>
        <w:t>Objednávateľ si vyhradzuje právo upraviť rozsah prác podľa jeho potrieb a finančných možností.</w:t>
      </w:r>
    </w:p>
    <w:p w14:paraId="31DF0552" w14:textId="73F4B634" w:rsidR="00E535A2" w:rsidRPr="005E25BE" w:rsidRDefault="00E535A2" w:rsidP="00F17113">
      <w:pPr>
        <w:pStyle w:val="tl1"/>
        <w:ind w:left="426" w:hanging="426"/>
        <w:rPr>
          <w:sz w:val="21"/>
          <w:szCs w:val="21"/>
          <w:highlight w:val="yellow"/>
        </w:rPr>
      </w:pPr>
      <w:r w:rsidRPr="005E25BE">
        <w:rPr>
          <w:sz w:val="21"/>
          <w:szCs w:val="21"/>
          <w:highlight w:val="yellow"/>
        </w:rPr>
        <w:t>Zhotoviteľ je povinný</w:t>
      </w:r>
      <w:r w:rsidR="004244B7" w:rsidRPr="005E25BE">
        <w:rPr>
          <w:sz w:val="21"/>
          <w:szCs w:val="21"/>
          <w:highlight w:val="yellow"/>
        </w:rPr>
        <w:t xml:space="preserve"> počas</w:t>
      </w:r>
      <w:r w:rsidRPr="005E25BE">
        <w:rPr>
          <w:sz w:val="21"/>
          <w:szCs w:val="21"/>
          <w:highlight w:val="yellow"/>
        </w:rPr>
        <w:t xml:space="preserve"> realizácie </w:t>
      </w:r>
      <w:r w:rsidR="004244B7" w:rsidRPr="005E25BE">
        <w:rPr>
          <w:sz w:val="21"/>
          <w:szCs w:val="21"/>
          <w:highlight w:val="yellow"/>
        </w:rPr>
        <w:t>čiastkového diela</w:t>
      </w:r>
      <w:r w:rsidRPr="005E25BE">
        <w:rPr>
          <w:sz w:val="21"/>
          <w:szCs w:val="21"/>
          <w:highlight w:val="yellow"/>
        </w:rPr>
        <w:t xml:space="preserve"> </w:t>
      </w:r>
      <w:r w:rsidR="00861D9B" w:rsidRPr="005E25BE">
        <w:rPr>
          <w:sz w:val="21"/>
          <w:szCs w:val="21"/>
          <w:highlight w:val="yellow"/>
        </w:rPr>
        <w:t xml:space="preserve">doňho </w:t>
      </w:r>
      <w:r w:rsidR="004244B7" w:rsidRPr="005E25BE">
        <w:rPr>
          <w:sz w:val="21"/>
          <w:szCs w:val="21"/>
          <w:highlight w:val="yellow"/>
        </w:rPr>
        <w:t>zapojiť</w:t>
      </w:r>
      <w:r w:rsidRPr="005E25BE">
        <w:rPr>
          <w:sz w:val="21"/>
          <w:szCs w:val="21"/>
          <w:highlight w:val="yellow"/>
        </w:rPr>
        <w:t xml:space="preserve"> znevýhodneného uchádzača o</w:t>
      </w:r>
      <w:r w:rsidR="004244B7" w:rsidRPr="005E25BE">
        <w:rPr>
          <w:sz w:val="21"/>
          <w:szCs w:val="21"/>
          <w:highlight w:val="yellow"/>
        </w:rPr>
        <w:t> </w:t>
      </w:r>
      <w:r w:rsidRPr="005E25BE">
        <w:rPr>
          <w:sz w:val="21"/>
          <w:szCs w:val="21"/>
          <w:highlight w:val="yellow"/>
        </w:rPr>
        <w:t>zamestnanie</w:t>
      </w:r>
      <w:r w:rsidR="004244B7" w:rsidRPr="005E25BE">
        <w:rPr>
          <w:sz w:val="21"/>
          <w:szCs w:val="21"/>
          <w:highlight w:val="yellow"/>
        </w:rPr>
        <w:t xml:space="preserve">. </w:t>
      </w:r>
      <w:r w:rsidRPr="005E25BE">
        <w:rPr>
          <w:sz w:val="21"/>
          <w:szCs w:val="21"/>
          <w:highlight w:val="yellow"/>
        </w:rPr>
        <w:t>Za znevýhodneného uchádzača o zamestnanie sa na účely tejto Dohody rozumie:</w:t>
      </w:r>
    </w:p>
    <w:p w14:paraId="53DBF2AE" w14:textId="5BDB2329"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absolvent školy - občan mladší ako 25 rokov, ktorý skončil sústavnú prípravu na povolanie v dennej forme štúdia pred menej ako dvomi rokmi a nezískal svoje prvé pravidelne platené zamestnanie - teda zamestnanie, ktoré trvalo viac ako šesť po sebe nasledujúcich mesiacov</w:t>
      </w:r>
      <w:r w:rsidR="00861D9B" w:rsidRPr="005E25BE">
        <w:rPr>
          <w:rFonts w:ascii="Arial Narrow" w:hAnsi="Arial Narrow"/>
          <w:sz w:val="21"/>
          <w:szCs w:val="21"/>
          <w:highlight w:val="yellow"/>
        </w:rPr>
        <w:t>,</w:t>
      </w:r>
    </w:p>
    <w:p w14:paraId="37F9D986"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starší ako 50 rokov veku,</w:t>
      </w:r>
    </w:p>
    <w:p w14:paraId="071ABB21"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dlhodobo nezamestnaný občan - občan vedený v evidencii uchádzačov o zamestnanie najmenej 12 mesiacov z predchádzajúcich 16 mesiacov,</w:t>
      </w:r>
    </w:p>
    <w:p w14:paraId="2789A579"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ktorý nevykonával zárobkovú činnosť ani sa nepripravoval na povolanie v rámci sústavnej prípravy na povolanie alebo v systéme ďalšieho vzdelávania najmenej počas 24 mesiacov pred dňom ostatného zaradenia do evidencie uchádzačov o zamestnanie z dôvodu ťažkostí pri zosúlaďovaní svojho pracovného života a rodinného života,</w:t>
      </w:r>
    </w:p>
    <w:p w14:paraId="669DED8B"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rodič alebo osoba, ktorej súd zveril dieťa do starostlivosti alebo osoba, ktorej bolo dieťa dočasne zverené do starostlivosti rozhodnutím súdu starajúca sa najmenej o tri deti do skončenia povinnej školskej dochádzky alebo osamelý rodič starajúci sa aspoň o jedno dieťa do skončenia povinnej školskej dochádzky, </w:t>
      </w:r>
    </w:p>
    <w:p w14:paraId="53AEDE7D"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ktorý stratil schopnosť vykonávať svoje doterajšie zamestnanie zo zdravotných dôvodov a nie je občan so zdravotným postihnutím,</w:t>
      </w:r>
    </w:p>
    <w:p w14:paraId="769A37F3"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ktorý sa sťahuje alebo sa sťahoval v rámci územia členských štátov Európskej únie, alebo občan, ktorý má pobyt na území členského štátu Európskej únie na účel výkonu zamestnania,</w:t>
      </w:r>
    </w:p>
    <w:p w14:paraId="15615D9D"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so zdravotným postihnutím,</w:t>
      </w:r>
    </w:p>
    <w:p w14:paraId="53511F15"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ktorý má pokles schopnosti vykonávať zárobkovú činnosť o 20 %, ale najviac o 40 %,</w:t>
      </w:r>
    </w:p>
    <w:p w14:paraId="6A225AAB"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štátny príslušník tretej krajiny, ktorému bol udelený azyl,</w:t>
      </w:r>
    </w:p>
    <w:p w14:paraId="42FD3D7E"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ktorý sa stal nezamestnaným z dôvodu skončenia pracovného pomeru z organizačných dôvodov, z dôvodu ohrozenia chorobou z povolania, z dôvodu dosiahnutia najvyššej prípustnej expozície na pracovisku alebo z dôvodu dosiahnutia veku, pre ktorý nemôže vykonávať pôvodné zamestnanie,</w:t>
      </w:r>
    </w:p>
    <w:p w14:paraId="082CEFC8"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ktorý neskončil sústavnú prípravu na povolanie na strednej škole,</w:t>
      </w:r>
    </w:p>
    <w:p w14:paraId="3EF77970"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ktorý nezískal svoje prvé pravidelne platené zamestnanie pred nástupom na výkon trestu odňatia slobody,</w:t>
      </w:r>
    </w:p>
    <w:p w14:paraId="36FA96DA"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po skončení ústavnej výchovy a ochrannej výchovy,</w:t>
      </w:r>
    </w:p>
    <w:p w14:paraId="467A08E1" w14:textId="77777777" w:rsidR="00E535A2" w:rsidRPr="005E25BE" w:rsidRDefault="00E535A2" w:rsidP="00F86D86">
      <w:pPr>
        <w:pStyle w:val="Odsekzoznamu"/>
        <w:numPr>
          <w:ilvl w:val="0"/>
          <w:numId w:val="2"/>
        </w:numPr>
        <w:spacing w:before="1"/>
        <w:ind w:left="709" w:hanging="283"/>
        <w:rPr>
          <w:rFonts w:ascii="Arial Narrow" w:hAnsi="Arial Narrow"/>
          <w:sz w:val="21"/>
          <w:szCs w:val="21"/>
          <w:highlight w:val="yellow"/>
        </w:rPr>
      </w:pPr>
      <w:r w:rsidRPr="005E25BE">
        <w:rPr>
          <w:rFonts w:ascii="Arial Narrow" w:hAnsi="Arial Narrow"/>
          <w:sz w:val="21"/>
          <w:szCs w:val="21"/>
          <w:highlight w:val="yellow"/>
        </w:rPr>
        <w:t>občan po prepustení z výkonu trestu odňatia slobody alebo z výkonu väzby alebo občan, ktorému bola uložená iná sankcia, ktorá trvala najmenej šesť mesiacov.</w:t>
      </w:r>
    </w:p>
    <w:p w14:paraId="52B377DA" w14:textId="29DB5E17" w:rsidR="00E535A2" w:rsidRPr="005E25BE" w:rsidRDefault="00E535A2" w:rsidP="00F86D86">
      <w:pPr>
        <w:pStyle w:val="Odsekzoznamu"/>
        <w:numPr>
          <w:ilvl w:val="0"/>
          <w:numId w:val="28"/>
        </w:numPr>
        <w:spacing w:before="1"/>
        <w:ind w:left="426" w:hanging="426"/>
        <w:rPr>
          <w:rFonts w:ascii="Arial Narrow" w:hAnsi="Arial Narrow"/>
          <w:sz w:val="21"/>
          <w:szCs w:val="21"/>
          <w:highlight w:val="yellow"/>
        </w:rPr>
      </w:pPr>
      <w:r w:rsidRPr="005E25BE">
        <w:rPr>
          <w:rFonts w:ascii="Arial Narrow" w:hAnsi="Arial Narrow"/>
          <w:sz w:val="21"/>
          <w:szCs w:val="21"/>
          <w:highlight w:val="yellow"/>
        </w:rPr>
        <w:t xml:space="preserve">Splnenie tejto povinnosti </w:t>
      </w:r>
      <w:r w:rsidR="00AE2655" w:rsidRPr="005E25BE">
        <w:rPr>
          <w:rFonts w:ascii="Arial Narrow" w:hAnsi="Arial Narrow"/>
          <w:sz w:val="21"/>
          <w:szCs w:val="21"/>
          <w:highlight w:val="yellow"/>
        </w:rPr>
        <w:t>Zhotoviteľ</w:t>
      </w:r>
      <w:r w:rsidRPr="005E25BE">
        <w:rPr>
          <w:rFonts w:ascii="Arial Narrow" w:hAnsi="Arial Narrow"/>
          <w:sz w:val="21"/>
          <w:szCs w:val="21"/>
          <w:highlight w:val="yellow"/>
        </w:rPr>
        <w:t xml:space="preserve"> preukáže najneskôr </w:t>
      </w:r>
      <w:r w:rsidR="00AE2655" w:rsidRPr="005E25BE">
        <w:rPr>
          <w:rFonts w:ascii="Arial Narrow" w:hAnsi="Arial Narrow"/>
          <w:sz w:val="21"/>
          <w:szCs w:val="21"/>
          <w:highlight w:val="yellow"/>
        </w:rPr>
        <w:t>počas plnenia čiastkového diela</w:t>
      </w:r>
      <w:r w:rsidRPr="005E25BE">
        <w:rPr>
          <w:rFonts w:ascii="Arial Narrow" w:hAnsi="Arial Narrow"/>
          <w:sz w:val="21"/>
          <w:szCs w:val="21"/>
          <w:highlight w:val="yellow"/>
        </w:rPr>
        <w:t xml:space="preserve"> dokladom, ktorý preukazuje vzťah medzi znevýhodneným uchádzačom o zamestnanie a</w:t>
      </w:r>
      <w:r w:rsidR="00AE2655" w:rsidRPr="005E25BE">
        <w:rPr>
          <w:rFonts w:ascii="Arial Narrow" w:hAnsi="Arial Narrow"/>
          <w:sz w:val="21"/>
          <w:szCs w:val="21"/>
          <w:highlight w:val="yellow"/>
        </w:rPr>
        <w:t xml:space="preserve"> Zhotoviteľom</w:t>
      </w:r>
      <w:r w:rsidRPr="005E25BE">
        <w:rPr>
          <w:rFonts w:ascii="Arial Narrow" w:hAnsi="Arial Narrow"/>
          <w:sz w:val="21"/>
          <w:szCs w:val="21"/>
          <w:highlight w:val="yellow"/>
        </w:rPr>
        <w:t xml:space="preserve">, na základe ktorého sa bude na plnení </w:t>
      </w:r>
      <w:r w:rsidR="0043040A" w:rsidRPr="005E25BE">
        <w:rPr>
          <w:rFonts w:ascii="Arial Narrow" w:hAnsi="Arial Narrow"/>
          <w:sz w:val="21"/>
          <w:szCs w:val="21"/>
          <w:highlight w:val="yellow"/>
        </w:rPr>
        <w:t>čiastkového diela</w:t>
      </w:r>
      <w:r w:rsidRPr="005E25BE">
        <w:rPr>
          <w:rFonts w:ascii="Arial Narrow" w:hAnsi="Arial Narrow"/>
          <w:sz w:val="21"/>
          <w:szCs w:val="21"/>
          <w:highlight w:val="yellow"/>
        </w:rPr>
        <w:t xml:space="preserve"> podieľať (napr. dohoda o brigádnickej práci, dohoda o vykonaní práce, pracovná zmluva) a zároveň dokladom, ktorý preukazuje, že touto osobou je znevýhodnený uchádzač o zamestnanie  (napr. potvrdenie príslušného úradu práce sociálnych vecí a rodiny alebo iného úradu).</w:t>
      </w:r>
    </w:p>
    <w:p w14:paraId="7699C297" w14:textId="0C81A71E" w:rsidR="00E535A2" w:rsidRPr="005E25BE" w:rsidRDefault="00E535A2" w:rsidP="00F86D86">
      <w:pPr>
        <w:pStyle w:val="Odsekzoznamu"/>
        <w:numPr>
          <w:ilvl w:val="0"/>
          <w:numId w:val="28"/>
        </w:numPr>
        <w:spacing w:before="1"/>
        <w:ind w:left="426" w:hanging="426"/>
        <w:rPr>
          <w:rFonts w:ascii="Arial Narrow" w:hAnsi="Arial Narrow"/>
          <w:sz w:val="21"/>
          <w:szCs w:val="21"/>
          <w:highlight w:val="yellow"/>
        </w:rPr>
      </w:pPr>
      <w:r w:rsidRPr="005E25BE">
        <w:rPr>
          <w:rFonts w:ascii="Arial Narrow" w:hAnsi="Arial Narrow"/>
          <w:sz w:val="21"/>
          <w:szCs w:val="21"/>
          <w:highlight w:val="yellow"/>
        </w:rPr>
        <w:t xml:space="preserve">V prípade, ak dôjde k ukončeniu vzťahu medzi </w:t>
      </w:r>
      <w:r w:rsidR="003F3CE0" w:rsidRPr="005E25BE">
        <w:rPr>
          <w:rFonts w:ascii="Arial Narrow" w:hAnsi="Arial Narrow"/>
          <w:sz w:val="21"/>
          <w:szCs w:val="21"/>
          <w:highlight w:val="yellow"/>
        </w:rPr>
        <w:t>Zhotoviteľom</w:t>
      </w:r>
      <w:r w:rsidRPr="005E25BE">
        <w:rPr>
          <w:rFonts w:ascii="Arial Narrow" w:hAnsi="Arial Narrow"/>
          <w:sz w:val="21"/>
          <w:szCs w:val="21"/>
          <w:highlight w:val="yellow"/>
        </w:rPr>
        <w:t xml:space="preserve"> a znevýhodneným uchádzačom o zamestnanie, </w:t>
      </w:r>
      <w:r w:rsidR="003F3CE0" w:rsidRPr="005E25BE">
        <w:rPr>
          <w:rFonts w:ascii="Arial Narrow" w:hAnsi="Arial Narrow"/>
          <w:sz w:val="21"/>
          <w:szCs w:val="21"/>
          <w:highlight w:val="yellow"/>
        </w:rPr>
        <w:lastRenderedPageBreak/>
        <w:t>Zhotoviteľ</w:t>
      </w:r>
      <w:r w:rsidRPr="005E25BE">
        <w:rPr>
          <w:rFonts w:ascii="Arial Narrow" w:hAnsi="Arial Narrow"/>
          <w:sz w:val="21"/>
          <w:szCs w:val="21"/>
          <w:highlight w:val="yellow"/>
        </w:rPr>
        <w:t xml:space="preserve"> je povinný v lehote do 15 pracovných dní zabezpečiť splnenie povinnosti podľa </w:t>
      </w:r>
      <w:r w:rsidR="003F3CE0" w:rsidRPr="005E25BE">
        <w:rPr>
          <w:rFonts w:ascii="Arial Narrow" w:hAnsi="Arial Narrow"/>
          <w:sz w:val="21"/>
          <w:szCs w:val="21"/>
          <w:highlight w:val="yellow"/>
        </w:rPr>
        <w:t>bodu 5.23 tejto</w:t>
      </w:r>
      <w:r w:rsidRPr="005E25BE">
        <w:rPr>
          <w:rFonts w:ascii="Arial Narrow" w:hAnsi="Arial Narrow"/>
          <w:sz w:val="21"/>
          <w:szCs w:val="21"/>
          <w:highlight w:val="yellow"/>
        </w:rPr>
        <w:t xml:space="preserve"> Dohody novým znevýhodneným uchádzačom o zamestnanie. O tejto skutočnosti je </w:t>
      </w:r>
      <w:r w:rsidR="003F3CE0" w:rsidRPr="005E25BE">
        <w:rPr>
          <w:rFonts w:ascii="Arial Narrow" w:hAnsi="Arial Narrow"/>
          <w:sz w:val="21"/>
          <w:szCs w:val="21"/>
          <w:highlight w:val="yellow"/>
        </w:rPr>
        <w:t>Zhotoviteľ</w:t>
      </w:r>
      <w:r w:rsidRPr="005E25BE">
        <w:rPr>
          <w:rFonts w:ascii="Arial Narrow" w:hAnsi="Arial Narrow"/>
          <w:sz w:val="21"/>
          <w:szCs w:val="21"/>
          <w:highlight w:val="yellow"/>
        </w:rPr>
        <w:t xml:space="preserve"> povinný informovať Objednávateľa.</w:t>
      </w:r>
    </w:p>
    <w:p w14:paraId="14C1F209" w14:textId="6F6F0488" w:rsidR="00871C91" w:rsidRPr="0006132C" w:rsidRDefault="00871C91" w:rsidP="00D860C5">
      <w:pPr>
        <w:tabs>
          <w:tab w:val="left" w:pos="834"/>
        </w:tabs>
        <w:ind w:right="-24"/>
        <w:rPr>
          <w:rFonts w:ascii="Arial Narrow" w:hAnsi="Arial Narrow"/>
          <w:sz w:val="21"/>
          <w:lang w:val="sk-SK"/>
        </w:rPr>
      </w:pPr>
    </w:p>
    <w:p w14:paraId="20BB67B8" w14:textId="77777777" w:rsidR="00304DC3" w:rsidRPr="0006132C" w:rsidRDefault="00304DC3" w:rsidP="00304DC3">
      <w:pPr>
        <w:pStyle w:val="Default"/>
        <w:jc w:val="center"/>
        <w:rPr>
          <w:rFonts w:ascii="Arial Narrow" w:hAnsi="Arial Narrow"/>
          <w:color w:val="auto"/>
          <w:sz w:val="21"/>
          <w:lang w:val="sk-SK"/>
        </w:rPr>
      </w:pPr>
      <w:r w:rsidRPr="0006132C">
        <w:rPr>
          <w:rFonts w:ascii="Arial Narrow" w:hAnsi="Arial Narrow"/>
          <w:b/>
          <w:color w:val="auto"/>
          <w:sz w:val="21"/>
          <w:lang w:val="sk-SK"/>
        </w:rPr>
        <w:t>Článok VI</w:t>
      </w:r>
    </w:p>
    <w:p w14:paraId="5086CCBE" w14:textId="28338BD1" w:rsidR="00304DC3" w:rsidRPr="0006132C" w:rsidRDefault="00304DC3" w:rsidP="00304DC3">
      <w:pPr>
        <w:pStyle w:val="Default"/>
        <w:jc w:val="center"/>
        <w:rPr>
          <w:rFonts w:ascii="Arial Narrow" w:hAnsi="Arial Narrow"/>
          <w:b/>
          <w:color w:val="auto"/>
          <w:sz w:val="21"/>
          <w:lang w:val="sk-SK"/>
        </w:rPr>
      </w:pPr>
      <w:r w:rsidRPr="0006132C">
        <w:rPr>
          <w:rFonts w:ascii="Arial Narrow" w:hAnsi="Arial Narrow"/>
          <w:b/>
          <w:color w:val="auto"/>
          <w:sz w:val="21"/>
          <w:lang w:val="sk-SK"/>
        </w:rPr>
        <w:t>Preberanie diela</w:t>
      </w:r>
    </w:p>
    <w:p w14:paraId="5C879D47" w14:textId="77777777" w:rsidR="00E67170" w:rsidRPr="0006132C" w:rsidRDefault="00E67170" w:rsidP="00304DC3">
      <w:pPr>
        <w:pStyle w:val="Default"/>
        <w:jc w:val="center"/>
        <w:rPr>
          <w:rFonts w:ascii="Arial Narrow" w:hAnsi="Arial Narrow"/>
          <w:b/>
          <w:color w:val="auto"/>
          <w:sz w:val="21"/>
          <w:lang w:val="sk-SK"/>
        </w:rPr>
      </w:pPr>
    </w:p>
    <w:p w14:paraId="5E697920" w14:textId="176B8CD4"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je povinný oznámiť dokončenie prác na diele podľa konkrétnej čiastkovej objednávky objednávateľovi a dohodnúť s objednávateľom presný termín odovzdania a prevzatia prác v rámci termínu stanoveného v príslušnej objednávke. </w:t>
      </w:r>
    </w:p>
    <w:p w14:paraId="0F58B43E" w14:textId="14065B8A"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Za riadne ukončené dielo podľa konkrétnej čiastkovej objednávky sa považuje dielo ukončené riadne a včas, bez vád a v súlade s kvalitatívnymi požiadavkami vyplývajúcimi z tejto dohody, čiastkovej objednávky, technicko-kvalitatívnymi podmienkami podľa Prílohy č. 1  dohody a technických noriem. </w:t>
      </w:r>
    </w:p>
    <w:p w14:paraId="59076C6A" w14:textId="52F26B4A"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Pred odovzdaním diela je zhotoviteľ povinný odstrániť stroje, zariadenia, prebytočný materiál a odpady zo staveniska tak, aby bolo možné dielo riadne prevziať. </w:t>
      </w:r>
    </w:p>
    <w:p w14:paraId="0CD6F9B3" w14:textId="390ACB87"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Preberanie prác bude vykonané v súlade s požiadavkami technicko-kvalitatívnych podmienok uvedených v Prílohe č. 1 tejto dohody. Dielo podľa konkrétnej čiastkovej objednávky bude odovzdané na základe vykonanej technickej prehliadky diela; v preberacom protokole bude uvedený stav tak, aby mohli byť čo najobjektívnejšie posúdené prípadné vady diela pri konečnom preberaní. Preberací protokol bude podpísaný zodpovednými zástupcami oboch zmluvných strán (stavbyvedúci a správca komunikácie). </w:t>
      </w:r>
    </w:p>
    <w:p w14:paraId="2E35FDAD" w14:textId="6E2EC51E"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Účastníci dohody sa dohodli, že preberací protokol bude obsahovať okrem základných údajov aj: </w:t>
      </w:r>
    </w:p>
    <w:p w14:paraId="6851B1C8" w14:textId="684A6790" w:rsidR="00304DC3" w:rsidRPr="0006132C" w:rsidRDefault="00304DC3" w:rsidP="00F86D86">
      <w:pPr>
        <w:pStyle w:val="Default"/>
        <w:numPr>
          <w:ilvl w:val="1"/>
          <w:numId w:val="14"/>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zhodnotenie kvality odovzdávaného a preberaného diela; </w:t>
      </w:r>
    </w:p>
    <w:p w14:paraId="211E40FE" w14:textId="0973F2B5" w:rsidR="00304DC3" w:rsidRPr="0006132C" w:rsidRDefault="00304DC3" w:rsidP="00F86D86">
      <w:pPr>
        <w:pStyle w:val="Default"/>
        <w:numPr>
          <w:ilvl w:val="1"/>
          <w:numId w:val="14"/>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konštatovanie objednávateľa, že dielo preberá k určitému dňu, resp. nepreberá s určením dôvodov; </w:t>
      </w:r>
    </w:p>
    <w:p w14:paraId="20B00301" w14:textId="4032B2BD" w:rsidR="00304DC3" w:rsidRPr="0006132C" w:rsidRDefault="00304DC3" w:rsidP="00F86D86">
      <w:pPr>
        <w:pStyle w:val="Default"/>
        <w:numPr>
          <w:ilvl w:val="1"/>
          <w:numId w:val="14"/>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zoznam zhotoviteľom odovzdávaných dokladov; </w:t>
      </w:r>
    </w:p>
    <w:p w14:paraId="1B6FEFB8" w14:textId="73FFE435" w:rsidR="00304DC3" w:rsidRPr="0006132C" w:rsidRDefault="00304DC3" w:rsidP="00F86D86">
      <w:pPr>
        <w:pStyle w:val="Default"/>
        <w:numPr>
          <w:ilvl w:val="1"/>
          <w:numId w:val="14"/>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konštatovanie, že dňom odovzdania a prevzatia diela začína plynúť záručná doba diela a dĺžka jej trvania; </w:t>
      </w:r>
    </w:p>
    <w:p w14:paraId="304C1BB8" w14:textId="3AE2C681" w:rsidR="00304DC3" w:rsidRPr="0006132C" w:rsidRDefault="00304DC3" w:rsidP="00F86D86">
      <w:pPr>
        <w:pStyle w:val="Default"/>
        <w:numPr>
          <w:ilvl w:val="1"/>
          <w:numId w:val="14"/>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súpis zrejmých vád a nedorobkov s termínom ich odstránenia; </w:t>
      </w:r>
    </w:p>
    <w:p w14:paraId="72D02C52" w14:textId="28E62971" w:rsidR="00304DC3" w:rsidRPr="0006132C" w:rsidRDefault="00304DC3" w:rsidP="00F86D86">
      <w:pPr>
        <w:pStyle w:val="Default"/>
        <w:numPr>
          <w:ilvl w:val="1"/>
          <w:numId w:val="14"/>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podpisy oprávnených zástupcov účastníkov dohody. </w:t>
      </w:r>
    </w:p>
    <w:p w14:paraId="374134C2" w14:textId="28754ABF"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Po vykonaní kontroly diela objednávateľom, zhotoviteľ upovedomí objednávateľa o čase potrebnom na odstránenie zistených vád a nedorobkov a o spôsobe ich odstránenia alebo namietne opodstatnenosť vytýkaných vád a nedorobkov objednávateľa. Zhotoviteľ písomne oboznámi objednávateľa o skutočnosti, kedy dôjde k odstráneniu zistených vád a nedorobkov, ako aj o spôsobe ich odstránenia, a to do 3 dní odo dňa zistenia predmetných vád a nedorobkov diela. Písomný záznam a výsledky odborného posúdenia vytýkaných vád a nedorobkov je záväzný pre oboch účastníkov dohody. </w:t>
      </w:r>
    </w:p>
    <w:p w14:paraId="5B91D0C4" w14:textId="0E7546F0" w:rsidR="00304DC3" w:rsidRPr="0006132C" w:rsidRDefault="005458DE"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O</w:t>
      </w:r>
      <w:r w:rsidR="00304DC3" w:rsidRPr="0006132C">
        <w:rPr>
          <w:rFonts w:ascii="Arial Narrow" w:hAnsi="Arial Narrow"/>
          <w:color w:val="auto"/>
          <w:sz w:val="21"/>
          <w:lang w:val="sk-SK"/>
        </w:rPr>
        <w:t xml:space="preserve">bjednávateľ je oprávnený vykonať pred prevzatím diela kontrolu odstránenia vád a nedorobkov diela zistených pri preberacom konaní, a to aj opakovane až do úplného odstránenia vád a nedorobkov diela zhotoviteľom. Objednávateľ nie je povinný prevziať dielo, pokiaľ sa na ňom vyskytujú vady alebo nedorobky, ktoré bránia riadnemu užívaniu diela, avšak dielo sa považuje za odovzdané a prevzaté v prípade, ak stavebný dozor postupom podľa bodu 6.12 tohto článku dohody vyhodnotí objednávateľom vytýkané vady a nedorobky za neopodstatnené. </w:t>
      </w:r>
    </w:p>
    <w:p w14:paraId="0402C453" w14:textId="36C13A1C"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Po úplnom odstránení vád a nedorobkov diela zhotoviteľ oznámi objednávateľovi najmenej 3 dni vopred termín konečného odovzdania a prevzatia celého diela. </w:t>
      </w:r>
    </w:p>
    <w:p w14:paraId="793264D0" w14:textId="2DDF0AE8"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 termíne stanovenom v súlade s podmienkami podľa bodu 6.8 tohto článku dohody účastníci dohody uskutočnia odovzdanie a prevzatie diela, pričom objednávateľ potvrdí zhotoviteľovi, že od neho dielo prevzal tak, že objednávateľ podpíše preberací protokol a rovnako zhotoviteľ potvrdí objednávateľovi, že mu dielo skutočne odovzdal tak, že zhotoviteľ pripojí na preberací protokol svoj podpis. </w:t>
      </w:r>
    </w:p>
    <w:p w14:paraId="1D527667" w14:textId="60B22BBD"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Okamihom podpísania preberacieho protokolu sa dielo považuje za vykonané riadne a včas alebo v prípade prekročenia termínov podľa tejto dohody a čiastkovej objednávky za dielo vykonané s omeškaním. </w:t>
      </w:r>
    </w:p>
    <w:p w14:paraId="7F950430" w14:textId="2E44DA1D"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Dňom podpísania preberacieho protokolu oboma účastníkmi dohody prechádza nebezpečenstvo škody na diele na objednávateľa. </w:t>
      </w:r>
    </w:p>
    <w:p w14:paraId="12CE9D2D" w14:textId="227045F5"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 rámci preberacieho konania je zhotoviteľ povinný odovzdať objednávateľovi nasledovné doklady (vyhotovené v slovenskom jazyku): </w:t>
      </w:r>
    </w:p>
    <w:p w14:paraId="1B708504" w14:textId="480C6F4A" w:rsidR="00304DC3" w:rsidRPr="0006132C" w:rsidRDefault="00304DC3" w:rsidP="00F86D86">
      <w:pPr>
        <w:pStyle w:val="Default"/>
        <w:numPr>
          <w:ilvl w:val="1"/>
          <w:numId w:val="13"/>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kópia strán stavebného denníka, </w:t>
      </w:r>
    </w:p>
    <w:p w14:paraId="46ABB0BC" w14:textId="695DCA2B" w:rsidR="00304DC3" w:rsidRPr="0006132C" w:rsidRDefault="00304DC3" w:rsidP="00F86D86">
      <w:pPr>
        <w:pStyle w:val="Default"/>
        <w:numPr>
          <w:ilvl w:val="1"/>
          <w:numId w:val="13"/>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osvedčenia o akosti použitých materiálov, certifikáty, vyhlásenia o zhode, </w:t>
      </w:r>
    </w:p>
    <w:p w14:paraId="43A804AC" w14:textId="4E21BDDE" w:rsidR="00304DC3" w:rsidRPr="0006132C" w:rsidRDefault="00304DC3" w:rsidP="00F86D86">
      <w:pPr>
        <w:pStyle w:val="Default"/>
        <w:numPr>
          <w:ilvl w:val="1"/>
          <w:numId w:val="13"/>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doklad o vykonanej kontrole, </w:t>
      </w:r>
    </w:p>
    <w:p w14:paraId="1FC8154D" w14:textId="7F7DDD37" w:rsidR="00304DC3" w:rsidRPr="0006132C" w:rsidRDefault="00304DC3" w:rsidP="00F86D86">
      <w:pPr>
        <w:pStyle w:val="Default"/>
        <w:numPr>
          <w:ilvl w:val="1"/>
          <w:numId w:val="13"/>
        </w:numPr>
        <w:ind w:left="709" w:hanging="283"/>
        <w:jc w:val="both"/>
        <w:rPr>
          <w:rFonts w:ascii="Arial Narrow" w:hAnsi="Arial Narrow"/>
          <w:color w:val="auto"/>
          <w:sz w:val="21"/>
          <w:lang w:val="sk-SK"/>
        </w:rPr>
      </w:pPr>
      <w:r w:rsidRPr="0006132C">
        <w:rPr>
          <w:rFonts w:ascii="Arial Narrow" w:hAnsi="Arial Narrow"/>
          <w:color w:val="auto"/>
          <w:sz w:val="21"/>
          <w:lang w:val="sk-SK"/>
        </w:rPr>
        <w:t xml:space="preserve">doklady o odvozoch a likvidácii odpadov vykonaných v súlade so zákonom č. 79/2015 </w:t>
      </w:r>
      <w:r w:rsidRPr="0006132C">
        <w:rPr>
          <w:rFonts w:ascii="Arial Narrow" w:hAnsi="Arial Narrow"/>
          <w:color w:val="auto"/>
          <w:sz w:val="21"/>
          <w:lang w:val="sk-SK"/>
        </w:rPr>
        <w:br/>
        <w:t xml:space="preserve">Z. z. o odpadoch a o zmene a doplnení niektorých zákonov v znení neskorších predpisov. </w:t>
      </w:r>
    </w:p>
    <w:p w14:paraId="59E5E424" w14:textId="48387D0E" w:rsidR="00304DC3" w:rsidRPr="0006132C" w:rsidRDefault="00304DC3" w:rsidP="00F86D86">
      <w:pPr>
        <w:pStyle w:val="Default"/>
        <w:numPr>
          <w:ilvl w:val="0"/>
          <w:numId w:val="12"/>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 prípade nepredloženia dokladov uvedených v bode 6.12 tohto článku zhotoviteľom, nie je objednávateľ povinný prevziať dielo. </w:t>
      </w:r>
    </w:p>
    <w:p w14:paraId="110DB744" w14:textId="64E53B41" w:rsidR="00871C91" w:rsidRPr="0006132C" w:rsidRDefault="00871C91" w:rsidP="00304DC3">
      <w:pPr>
        <w:tabs>
          <w:tab w:val="left" w:pos="834"/>
        </w:tabs>
        <w:ind w:right="-24"/>
        <w:rPr>
          <w:rFonts w:ascii="Arial Narrow" w:hAnsi="Arial Narrow"/>
          <w:sz w:val="21"/>
          <w:lang w:val="sk-SK"/>
        </w:rPr>
      </w:pPr>
    </w:p>
    <w:p w14:paraId="491F1FA1" w14:textId="4A0D365C" w:rsidR="00304DC3" w:rsidRPr="0006132C" w:rsidRDefault="00304DC3" w:rsidP="00D860C5">
      <w:pPr>
        <w:tabs>
          <w:tab w:val="left" w:pos="834"/>
        </w:tabs>
        <w:ind w:right="-24"/>
        <w:rPr>
          <w:rFonts w:ascii="Arial Narrow" w:hAnsi="Arial Narrow"/>
          <w:sz w:val="21"/>
          <w:lang w:val="sk-SK"/>
        </w:rPr>
      </w:pPr>
    </w:p>
    <w:p w14:paraId="2B5F10B7" w14:textId="77777777" w:rsidR="00056EAD" w:rsidRDefault="00056EAD" w:rsidP="00D23862">
      <w:pPr>
        <w:pStyle w:val="Default"/>
        <w:jc w:val="center"/>
        <w:rPr>
          <w:rFonts w:ascii="Arial Narrow" w:hAnsi="Arial Narrow"/>
          <w:b/>
          <w:color w:val="000000" w:themeColor="text1"/>
          <w:sz w:val="21"/>
          <w:lang w:val="sk-SK"/>
        </w:rPr>
      </w:pPr>
    </w:p>
    <w:p w14:paraId="1CD1D926" w14:textId="77777777" w:rsidR="00056EAD" w:rsidRDefault="00056EAD" w:rsidP="00D23862">
      <w:pPr>
        <w:pStyle w:val="Default"/>
        <w:jc w:val="center"/>
        <w:rPr>
          <w:rFonts w:ascii="Arial Narrow" w:hAnsi="Arial Narrow"/>
          <w:b/>
          <w:color w:val="000000" w:themeColor="text1"/>
          <w:sz w:val="21"/>
          <w:lang w:val="sk-SK"/>
        </w:rPr>
      </w:pPr>
    </w:p>
    <w:p w14:paraId="2282D966" w14:textId="77777777" w:rsidR="00056EAD" w:rsidRDefault="00056EAD" w:rsidP="00D23862">
      <w:pPr>
        <w:pStyle w:val="Default"/>
        <w:jc w:val="center"/>
        <w:rPr>
          <w:rFonts w:ascii="Arial Narrow" w:hAnsi="Arial Narrow"/>
          <w:b/>
          <w:color w:val="000000" w:themeColor="text1"/>
          <w:sz w:val="21"/>
          <w:lang w:val="sk-SK"/>
        </w:rPr>
      </w:pPr>
    </w:p>
    <w:p w14:paraId="35BC1F0B" w14:textId="77777777" w:rsidR="00056EAD" w:rsidRDefault="00056EAD" w:rsidP="00D23862">
      <w:pPr>
        <w:pStyle w:val="Default"/>
        <w:jc w:val="center"/>
        <w:rPr>
          <w:rFonts w:ascii="Arial Narrow" w:hAnsi="Arial Narrow"/>
          <w:b/>
          <w:color w:val="000000" w:themeColor="text1"/>
          <w:sz w:val="21"/>
          <w:lang w:val="sk-SK"/>
        </w:rPr>
      </w:pPr>
    </w:p>
    <w:p w14:paraId="351CEAC5" w14:textId="10DAD222" w:rsidR="00D23862" w:rsidRPr="0006132C" w:rsidRDefault="00D23862" w:rsidP="00D23862">
      <w:pPr>
        <w:pStyle w:val="Default"/>
        <w:jc w:val="center"/>
        <w:rPr>
          <w:rFonts w:ascii="Arial Narrow" w:hAnsi="Arial Narrow"/>
          <w:color w:val="000000" w:themeColor="text1"/>
          <w:sz w:val="21"/>
          <w:lang w:val="sk-SK"/>
        </w:rPr>
      </w:pPr>
      <w:r w:rsidRPr="0006132C">
        <w:rPr>
          <w:rFonts w:ascii="Arial Narrow" w:hAnsi="Arial Narrow"/>
          <w:b/>
          <w:color w:val="000000" w:themeColor="text1"/>
          <w:sz w:val="21"/>
          <w:lang w:val="sk-SK"/>
        </w:rPr>
        <w:t>Článok VII</w:t>
      </w:r>
    </w:p>
    <w:p w14:paraId="31675079" w14:textId="77777777" w:rsidR="00D23862" w:rsidRPr="0006132C" w:rsidRDefault="00D23862" w:rsidP="00D23862">
      <w:pPr>
        <w:pStyle w:val="Default"/>
        <w:jc w:val="center"/>
        <w:rPr>
          <w:rFonts w:ascii="Arial Narrow" w:hAnsi="Arial Narrow"/>
          <w:b/>
          <w:color w:val="000000" w:themeColor="text1"/>
          <w:sz w:val="21"/>
          <w:lang w:val="sk-SK"/>
        </w:rPr>
      </w:pPr>
      <w:r w:rsidRPr="0006132C">
        <w:rPr>
          <w:rFonts w:ascii="Arial Narrow" w:hAnsi="Arial Narrow"/>
          <w:b/>
          <w:color w:val="000000" w:themeColor="text1"/>
          <w:sz w:val="21"/>
          <w:lang w:val="sk-SK"/>
        </w:rPr>
        <w:t>Záručná doba a zodpovednosť za vady</w:t>
      </w:r>
    </w:p>
    <w:p w14:paraId="638701AE" w14:textId="77777777" w:rsidR="00D23862" w:rsidRPr="0006132C" w:rsidRDefault="00D23862" w:rsidP="00D23862">
      <w:pPr>
        <w:pStyle w:val="Default"/>
        <w:rPr>
          <w:rFonts w:ascii="Arial Narrow" w:hAnsi="Arial Narrow"/>
          <w:color w:val="000000" w:themeColor="text1"/>
          <w:sz w:val="21"/>
          <w:lang w:val="sk-SK"/>
        </w:rPr>
      </w:pPr>
    </w:p>
    <w:p w14:paraId="4D58543D" w14:textId="711722C9" w:rsidR="00D23862" w:rsidRPr="0006132C" w:rsidRDefault="00D23862" w:rsidP="00F86D86">
      <w:pPr>
        <w:pStyle w:val="Default"/>
        <w:numPr>
          <w:ilvl w:val="0"/>
          <w:numId w:val="15"/>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Zhotoviteľ poskytuje za realizované dielo podľa konkrétnej objednávky záručnú dobu na opravy </w:t>
      </w:r>
      <w:proofErr w:type="spellStart"/>
      <w:r w:rsidRPr="0006132C">
        <w:rPr>
          <w:rFonts w:ascii="Arial Narrow" w:hAnsi="Arial Narrow"/>
          <w:color w:val="000000" w:themeColor="text1"/>
          <w:sz w:val="21"/>
          <w:lang w:val="sk-SK"/>
        </w:rPr>
        <w:t>tryskovou</w:t>
      </w:r>
      <w:proofErr w:type="spellEnd"/>
      <w:r w:rsidRPr="0006132C">
        <w:rPr>
          <w:rFonts w:ascii="Arial Narrow" w:hAnsi="Arial Narrow"/>
          <w:color w:val="000000" w:themeColor="text1"/>
          <w:sz w:val="21"/>
          <w:lang w:val="sk-SK"/>
        </w:rPr>
        <w:t xml:space="preserve"> technológiou v letnom období v trvaní 12 mesiacov, záručnú dobu na opravy výtlkov netechnologickým spôsobom v zimnom období v trvaní 12 mesiacov, záručnú dobu na opravy teplou zmesou v letnom období v trvaní 24 mesiacov a záručnú dobu na stavebné práce bežnej údržby komunikácií v trvaní 60 mesiacov.</w:t>
      </w:r>
    </w:p>
    <w:p w14:paraId="50A494CE" w14:textId="1F9E72C8" w:rsidR="00D23862" w:rsidRPr="0006132C" w:rsidRDefault="00D23862" w:rsidP="00F86D86">
      <w:pPr>
        <w:pStyle w:val="Default"/>
        <w:numPr>
          <w:ilvl w:val="0"/>
          <w:numId w:val="15"/>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Záručná doba začína plynúť dňom písomného prevzatia diela podľa konkrétnej čiastkovej objednávky objednávateľom na základe preberacieho protokolu v zmysle čl. VI tejto dohody. </w:t>
      </w:r>
    </w:p>
    <w:p w14:paraId="54ED8B36" w14:textId="61348B4F" w:rsidR="00D23862" w:rsidRPr="0006132C" w:rsidRDefault="00D23862" w:rsidP="00F86D86">
      <w:pPr>
        <w:pStyle w:val="Default"/>
        <w:numPr>
          <w:ilvl w:val="0"/>
          <w:numId w:val="15"/>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Počas záručnej doby zodpovedá zhotoviteľ za všetky vady diela podľa konkrétnej čiastkovej objednávky v rozsahu podľa ustanovení § 564 a </w:t>
      </w:r>
      <w:proofErr w:type="spellStart"/>
      <w:r w:rsidRPr="0006132C">
        <w:rPr>
          <w:rFonts w:ascii="Arial Narrow" w:hAnsi="Arial Narrow"/>
          <w:color w:val="000000" w:themeColor="text1"/>
          <w:sz w:val="21"/>
          <w:lang w:val="sk-SK"/>
        </w:rPr>
        <w:t>nasl</w:t>
      </w:r>
      <w:proofErr w:type="spellEnd"/>
      <w:r w:rsidRPr="0006132C">
        <w:rPr>
          <w:rFonts w:ascii="Arial Narrow" w:hAnsi="Arial Narrow"/>
          <w:color w:val="000000" w:themeColor="text1"/>
          <w:sz w:val="21"/>
          <w:lang w:val="sk-SK"/>
        </w:rPr>
        <w:t xml:space="preserve">. Obchodného zákonníka a je povinný ich na požiadanie objednávateľa odstrániť na svoje náklady do 10 dní od doručenia písomnej reklamácie. </w:t>
      </w:r>
    </w:p>
    <w:p w14:paraId="3802716E" w14:textId="37D13DA0" w:rsidR="00D23862" w:rsidRPr="0006132C" w:rsidRDefault="00D23862" w:rsidP="00F86D86">
      <w:pPr>
        <w:pStyle w:val="Default"/>
        <w:numPr>
          <w:ilvl w:val="0"/>
          <w:numId w:val="15"/>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V prípade omeškania zhotoviteľa s odstránením vád diela podľa bodu 7.3 tohto článku dohody, ak zhotoviteľ nenastúpil na odstránenie vád diela ani v primeranej dodatočnej lehote poskytnutej mu za týmto účelom zo strany objednávateľa, má objednávateľ právo tieto vady diela odstrániť sám a/alebo prostredníctvom tretej osoby podľa vlastnej voľby v mene a na účet zhotoviteľa. Výška ceny takto vykonaných prác bude stanovená ako cena obvyklá, bez ohľadu na výšku jednotkových cien rovnakých alebo podobných výkonov uvedených v ponuke zhotoviteľa. Zhotoviteľ je povinný uhradiť objednávateľovi všetky takto vzniknuté náklady do 30 dní odo dňa doručenia faktúry. </w:t>
      </w:r>
    </w:p>
    <w:p w14:paraId="50C6687E" w14:textId="531EDED9" w:rsidR="00D23862" w:rsidRPr="0006132C" w:rsidRDefault="00D23862" w:rsidP="00F86D86">
      <w:pPr>
        <w:pStyle w:val="Default"/>
        <w:numPr>
          <w:ilvl w:val="0"/>
          <w:numId w:val="15"/>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Na zariadenia, ktoré sám nevyrába a sú súčasťou jeho dodávky, poskytne zhotoviteľ objednávateľovi záruku podľa výrobcu týchto zariadení a predloženého záručného listu, minimálne však 24 mesiacov. </w:t>
      </w:r>
    </w:p>
    <w:p w14:paraId="66A39A50" w14:textId="6257FA08" w:rsidR="00D23862" w:rsidRPr="0006132C" w:rsidRDefault="00D23862" w:rsidP="00F86D86">
      <w:pPr>
        <w:pStyle w:val="Default"/>
        <w:numPr>
          <w:ilvl w:val="0"/>
          <w:numId w:val="15"/>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Prijatie reklamácie vady diela podľa konkrétnej objednávky je zhotoviteľ povinný písomne potvrdiť do 5 dní odo dňa doručenia písomnej reklamácie, pričom v prípade neuznania reklamovanej vady, je zhotoviteľ povinný objednávateľovi oznámiť odmietnutie uznania vady v rovnakej lehote.</w:t>
      </w:r>
    </w:p>
    <w:p w14:paraId="2D63E886" w14:textId="641FDE85" w:rsidR="00D23862" w:rsidRPr="0006132C" w:rsidRDefault="00D23862" w:rsidP="00F86D86">
      <w:pPr>
        <w:pStyle w:val="Default"/>
        <w:numPr>
          <w:ilvl w:val="0"/>
          <w:numId w:val="15"/>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Zhotoviteľ zodpovedá za všetky škody na diele, stavbe ako celku, zariadeniach stavby či stavenisku, ako aj za škody tretích osôb a vecí, ktoré spôsobil zhotoviteľ, jeho zamestnanci, oprávnené osoby alebo subdodávatelia. Zhotoviteľ sa zaväzuje odstrániť, prípadne nahradiť objednávateľovi akúkoľvek škodu, ktorú zapríčinil alebo spôsobil pri realizácii diela, alebo za ktorú zodpovedá, a to obnovením pôvodného stavu poškodenej časti stavby alebo náhradou škody v plnej výške. Zhotoviteľ zodpovedá objednávateľovi aj za všetku škodu, ktorá vznikne objednávateľovi omeškaním s riadnym dokončením diela v dohodnutom termíne alebo v prípade vyhotovenia diela s vadami a nedorobkami. </w:t>
      </w:r>
    </w:p>
    <w:p w14:paraId="6CDC2103" w14:textId="53E7B86F" w:rsidR="00D23862" w:rsidRPr="0006132C" w:rsidRDefault="00D23862" w:rsidP="00F86D86">
      <w:pPr>
        <w:pStyle w:val="Default"/>
        <w:numPr>
          <w:ilvl w:val="0"/>
          <w:numId w:val="15"/>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Zhotoviteľ nezodpovedá za vady, ktoré boli spôsobené použitím podkladov a vecí poskytnutých objednávateľom a zhotoviteľ ani pri vynaložení všetkej starostlivosti nemohol zistiť ich nevhodnosť, alebo na ňu upozornil objednávateľa a ten trval na ich použití. </w:t>
      </w:r>
    </w:p>
    <w:p w14:paraId="53EB631B" w14:textId="336E30F5" w:rsidR="00D23862" w:rsidRPr="0006132C" w:rsidRDefault="00D23862" w:rsidP="00F86D86">
      <w:pPr>
        <w:pStyle w:val="Default"/>
        <w:numPr>
          <w:ilvl w:val="0"/>
          <w:numId w:val="15"/>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Záručná doba na zariadenia a materiály, na ktoré sa vzťahuje obmedzená záruka určená výrobcom, resp. záruka vyplývajúca z prevádzkového predpisu a materiály s charakterom spotrebného materiálu, uplynie dňom určeným výrobcom, resp. dňom vyplývajúcim z príslušného prevádzkového predpisu. </w:t>
      </w:r>
    </w:p>
    <w:p w14:paraId="0F3C70C1" w14:textId="77777777" w:rsidR="00D23862" w:rsidRPr="0006132C" w:rsidRDefault="00D23862" w:rsidP="00D23862">
      <w:pPr>
        <w:pStyle w:val="Default"/>
        <w:ind w:left="426" w:hanging="426"/>
        <w:jc w:val="both"/>
        <w:rPr>
          <w:rFonts w:ascii="Arial Narrow" w:hAnsi="Arial Narrow"/>
          <w:color w:val="000000" w:themeColor="text1"/>
          <w:sz w:val="21"/>
          <w:lang w:val="sk-SK"/>
        </w:rPr>
      </w:pPr>
    </w:p>
    <w:p w14:paraId="0845D5C2" w14:textId="77777777" w:rsidR="00D23862" w:rsidRPr="0006132C" w:rsidRDefault="00D23862" w:rsidP="00D23862">
      <w:pPr>
        <w:pStyle w:val="Default"/>
        <w:rPr>
          <w:rFonts w:ascii="Arial Narrow" w:hAnsi="Arial Narrow"/>
          <w:b/>
          <w:color w:val="000000" w:themeColor="text1"/>
          <w:sz w:val="21"/>
          <w:lang w:val="sk-SK"/>
        </w:rPr>
      </w:pPr>
    </w:p>
    <w:p w14:paraId="7A2629DF" w14:textId="77777777" w:rsidR="00D23862" w:rsidRPr="0006132C" w:rsidRDefault="00D23862" w:rsidP="00D23862">
      <w:pPr>
        <w:pStyle w:val="Default"/>
        <w:jc w:val="center"/>
        <w:rPr>
          <w:rFonts w:ascii="Arial Narrow" w:hAnsi="Arial Narrow"/>
          <w:color w:val="000000" w:themeColor="text1"/>
          <w:sz w:val="21"/>
          <w:lang w:val="sk-SK"/>
        </w:rPr>
      </w:pPr>
      <w:r w:rsidRPr="0006132C">
        <w:rPr>
          <w:rFonts w:ascii="Arial Narrow" w:hAnsi="Arial Narrow"/>
          <w:b/>
          <w:color w:val="000000" w:themeColor="text1"/>
          <w:sz w:val="21"/>
          <w:lang w:val="sk-SK"/>
        </w:rPr>
        <w:t>Článok VIII</w:t>
      </w:r>
    </w:p>
    <w:p w14:paraId="25214B45" w14:textId="77777777" w:rsidR="00D23862" w:rsidRPr="0006132C" w:rsidRDefault="00D23862" w:rsidP="00D23862">
      <w:pPr>
        <w:pStyle w:val="Default"/>
        <w:jc w:val="center"/>
        <w:rPr>
          <w:rFonts w:ascii="Arial Narrow" w:hAnsi="Arial Narrow"/>
          <w:b/>
          <w:color w:val="000000" w:themeColor="text1"/>
          <w:sz w:val="21"/>
          <w:lang w:val="sk-SK"/>
        </w:rPr>
      </w:pPr>
      <w:r w:rsidRPr="0006132C">
        <w:rPr>
          <w:rFonts w:ascii="Arial Narrow" w:hAnsi="Arial Narrow"/>
          <w:b/>
          <w:color w:val="000000" w:themeColor="text1"/>
          <w:sz w:val="21"/>
          <w:lang w:val="sk-SK"/>
        </w:rPr>
        <w:t>Poistenie zodpovednosti za škodu</w:t>
      </w:r>
    </w:p>
    <w:p w14:paraId="09516844" w14:textId="77777777" w:rsidR="00D23862" w:rsidRPr="0006132C" w:rsidRDefault="00D23862" w:rsidP="00D23862">
      <w:pPr>
        <w:pStyle w:val="Default"/>
        <w:rPr>
          <w:rFonts w:ascii="Arial Narrow" w:hAnsi="Arial Narrow"/>
          <w:color w:val="000000" w:themeColor="text1"/>
          <w:sz w:val="21"/>
          <w:lang w:val="sk-SK"/>
        </w:rPr>
      </w:pPr>
    </w:p>
    <w:p w14:paraId="1319B626" w14:textId="69046A66" w:rsidR="00D23862" w:rsidRPr="0006132C" w:rsidRDefault="00D23862" w:rsidP="00F86D86">
      <w:pPr>
        <w:pStyle w:val="Default"/>
        <w:numPr>
          <w:ilvl w:val="0"/>
          <w:numId w:val="16"/>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Zhotoviteľ podpisom tejto dohody potvrdzuje, že má uzatvorenú poistnú zmluvu o poistení zodpovednosti za škody na majetku a zdraví, vrátane krytia následných finančných škôd a zodpovednosti za škodu spôsobenú pri realizácii predmetu zákazky vo výške min. 1 000 000,00 EUR a zodpovednosti za škodu pri vykonávaní podnikateľskej činnosti s minimálnym plnením vo výške 1 000 000,00 EUR a zaväzuje sa, že bude udržiavať takéto poistenie v platnosti počas celej doby platnosti tejto dohody a počas doby platnosti trvania záruky za poskytnuté plnenie. Na požiadanie objednávateľa je zhotoviteľ povinný kedykoľvek predložiť dôkaz o trvaní tohto poistenia, v prípade jeho nepredloženia má objednávateľ právo odstúpiť od dohody. </w:t>
      </w:r>
    </w:p>
    <w:p w14:paraId="5C6D812E" w14:textId="585AFDC4" w:rsidR="00D23862" w:rsidRPr="0006132C" w:rsidRDefault="00D23862" w:rsidP="00F86D86">
      <w:pPr>
        <w:pStyle w:val="Default"/>
        <w:numPr>
          <w:ilvl w:val="0"/>
          <w:numId w:val="16"/>
        </w:numPr>
        <w:ind w:left="426" w:hanging="426"/>
        <w:jc w:val="both"/>
        <w:rPr>
          <w:rFonts w:ascii="Arial Narrow" w:hAnsi="Arial Narrow"/>
          <w:color w:val="000000" w:themeColor="text1"/>
          <w:sz w:val="21"/>
          <w:lang w:val="sk-SK"/>
        </w:rPr>
      </w:pPr>
      <w:r w:rsidRPr="0006132C">
        <w:rPr>
          <w:rFonts w:ascii="Arial Narrow" w:hAnsi="Arial Narrow"/>
          <w:color w:val="000000" w:themeColor="text1"/>
          <w:sz w:val="21"/>
          <w:lang w:val="sk-SK"/>
        </w:rPr>
        <w:t xml:space="preserve">Zhotoviteľ v plnom rozsahu zodpovedá za prípadné škody, ktoré vzniknú objednávateľovi alebo tretím osobám v súvislosti s plnením predmetu tejto dohody. Zhotoviteľ sa zbaví zodpovednosti za škodu iba v prípade, ak preukáže okolnosti vylučujúce zodpovednosť v zmysle § 374 Obchodného zákonníka. </w:t>
      </w:r>
    </w:p>
    <w:p w14:paraId="7001B672" w14:textId="77777777" w:rsidR="00D23862" w:rsidRPr="0006132C" w:rsidRDefault="00D23862" w:rsidP="00D23862">
      <w:pPr>
        <w:pStyle w:val="Default"/>
        <w:jc w:val="center"/>
        <w:rPr>
          <w:rFonts w:ascii="Times New Roman" w:hAnsi="Times New Roman"/>
          <w:b/>
          <w:color w:val="auto"/>
          <w:sz w:val="23"/>
          <w:lang w:val="sk-SK"/>
        </w:rPr>
      </w:pPr>
    </w:p>
    <w:p w14:paraId="77EB3D36" w14:textId="49008C8D" w:rsidR="00304DC3" w:rsidRPr="0006132C" w:rsidRDefault="00304DC3" w:rsidP="00D860C5">
      <w:pPr>
        <w:tabs>
          <w:tab w:val="left" w:pos="834"/>
        </w:tabs>
        <w:ind w:right="-24"/>
        <w:rPr>
          <w:rFonts w:ascii="Arial Narrow" w:hAnsi="Arial Narrow"/>
          <w:sz w:val="21"/>
          <w:lang w:val="sk-SK"/>
        </w:rPr>
      </w:pPr>
    </w:p>
    <w:p w14:paraId="524DF992" w14:textId="77777777" w:rsidR="00C46460" w:rsidRPr="0006132C" w:rsidRDefault="00C46460" w:rsidP="00C46460">
      <w:pPr>
        <w:pStyle w:val="Default"/>
        <w:jc w:val="center"/>
        <w:rPr>
          <w:rFonts w:ascii="Arial Narrow" w:hAnsi="Arial Narrow"/>
          <w:color w:val="auto"/>
          <w:sz w:val="21"/>
          <w:lang w:val="sk-SK"/>
        </w:rPr>
      </w:pPr>
      <w:r w:rsidRPr="0006132C">
        <w:rPr>
          <w:rFonts w:ascii="Arial Narrow" w:hAnsi="Arial Narrow"/>
          <w:b/>
          <w:color w:val="auto"/>
          <w:sz w:val="21"/>
          <w:lang w:val="sk-SK"/>
        </w:rPr>
        <w:t>Článok IX</w:t>
      </w:r>
    </w:p>
    <w:p w14:paraId="146C3068" w14:textId="77777777" w:rsidR="00C46460" w:rsidRPr="0006132C" w:rsidRDefault="00C46460" w:rsidP="00C46460">
      <w:pPr>
        <w:pStyle w:val="Default"/>
        <w:jc w:val="center"/>
        <w:rPr>
          <w:rFonts w:ascii="Arial Narrow" w:hAnsi="Arial Narrow"/>
          <w:color w:val="auto"/>
          <w:sz w:val="21"/>
          <w:lang w:val="sk-SK"/>
        </w:rPr>
      </w:pPr>
      <w:r w:rsidRPr="0006132C">
        <w:rPr>
          <w:rFonts w:ascii="Arial Narrow" w:hAnsi="Arial Narrow"/>
          <w:b/>
          <w:color w:val="auto"/>
          <w:sz w:val="21"/>
          <w:lang w:val="sk-SK"/>
        </w:rPr>
        <w:t xml:space="preserve">Výkonová záruka </w:t>
      </w:r>
    </w:p>
    <w:p w14:paraId="1589BB82" w14:textId="77777777" w:rsidR="00C46460" w:rsidRPr="0006132C" w:rsidRDefault="00C46460" w:rsidP="00C46460">
      <w:pPr>
        <w:pStyle w:val="Default"/>
        <w:jc w:val="both"/>
        <w:rPr>
          <w:rFonts w:ascii="Arial Narrow" w:hAnsi="Arial Narrow"/>
          <w:color w:val="auto"/>
          <w:sz w:val="21"/>
          <w:lang w:val="sk-SK"/>
        </w:rPr>
      </w:pPr>
    </w:p>
    <w:p w14:paraId="5FEB26C4" w14:textId="06895B91" w:rsidR="00C46460" w:rsidRPr="0006132C" w:rsidRDefault="00C46460" w:rsidP="00F86D86">
      <w:pPr>
        <w:pStyle w:val="Default"/>
        <w:numPr>
          <w:ilvl w:val="0"/>
          <w:numId w:val="17"/>
        </w:numPr>
        <w:ind w:left="426" w:hanging="426"/>
        <w:jc w:val="both"/>
        <w:rPr>
          <w:rFonts w:ascii="Arial Narrow" w:hAnsi="Arial Narrow"/>
          <w:color w:val="auto"/>
          <w:sz w:val="21"/>
          <w:lang w:val="sk-SK"/>
        </w:rPr>
      </w:pPr>
      <w:r w:rsidRPr="0006132C">
        <w:rPr>
          <w:rFonts w:ascii="Arial Narrow" w:hAnsi="Arial Narrow"/>
          <w:color w:val="auto"/>
          <w:sz w:val="21"/>
          <w:lang w:val="sk-SK"/>
        </w:rPr>
        <w:lastRenderedPageBreak/>
        <w:t xml:space="preserve">Výkonová záruka slúži na zabezpečenie záväzku zhotoviteľa splniť riadne a včas predmet dohody, resp. čiastkovej objednávky a účastníci dohody si ju dohodli pre prípad, že zhotoviteľ nebude plniť svoje povinnosti podľa dohody, resp. čiastkovej objednávky a objednávateľovi vznikne voči nemu akákoľvek pohľadávka. </w:t>
      </w:r>
    </w:p>
    <w:p w14:paraId="5B3B246A" w14:textId="5E8A7462" w:rsidR="00C46460" w:rsidRPr="0006132C" w:rsidRDefault="00C46460" w:rsidP="00F86D86">
      <w:pPr>
        <w:pStyle w:val="Default"/>
        <w:numPr>
          <w:ilvl w:val="0"/>
          <w:numId w:val="17"/>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Na základe dohody účastníkov dohody bude výkonová záruka zhotoviteľom poskytnutá vo forme bankovej záruky v prospech objednávateľa vystavenej bankou so sídlom v Slovenskej republike alebo zahraničnou bankou so sídlom v Slovenskej republike, pobočkou zahraničnej banky v Slovenskej republike, alebo zahraničnou bankou na sumu 1 000 000,00,- EUR. </w:t>
      </w:r>
    </w:p>
    <w:p w14:paraId="06F0CFFA" w14:textId="79F91E2A" w:rsidR="00C46460" w:rsidRPr="0006132C" w:rsidRDefault="00C46460" w:rsidP="00F86D86">
      <w:pPr>
        <w:pStyle w:val="Default"/>
        <w:numPr>
          <w:ilvl w:val="0"/>
          <w:numId w:val="17"/>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Objednávateľ je oprávnený použiť výkonovú záruku alebo jej časť v prípade, ak zhotoviteľ poruší niektorú svoju povinnosť uhradiť peňažné záväzky, vrátane sankcií a zmluvných pokút vyplývajúcich z dohody. Zhotoviteľ je zároveň povinný udržiavať požadovanú výkonovú záruku vo výške uvedenej v bode 9.2. tohto článku dohody, a to počas celej doby trvania dohody. V prípade použitia výkonovej záruky alebo jej časti objednávateľom bude zhotoviteľ bez zbytočného odkladu povinný zabezpečiť zodpovedajúce navýšenie výkonovej záruky do plnej výšky uvedenej v bode 9.2. tohto článku dohody, a to najneskôr do 14 pracovných dní od doručenia písomnej výzvy objednávateľa na jej navýšenie. </w:t>
      </w:r>
    </w:p>
    <w:p w14:paraId="5F6758A6" w14:textId="71CD9BDA" w:rsidR="00C46460" w:rsidRPr="0006132C" w:rsidRDefault="00C46460" w:rsidP="00F86D86">
      <w:pPr>
        <w:pStyle w:val="Default"/>
        <w:numPr>
          <w:ilvl w:val="0"/>
          <w:numId w:val="17"/>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Objednávateľ je zároveň oprávnený jednostranne započítať akékoľvek nároky z tejto dohody voči akejkoľvek faktúre (aj nesplatnej) a uspokojiť sa zo záruky podľa tohto článku dohody. </w:t>
      </w:r>
    </w:p>
    <w:p w14:paraId="1AC0C64D" w14:textId="42B41159" w:rsidR="00C46460" w:rsidRPr="0006132C" w:rsidRDefault="00C46460" w:rsidP="00F86D86">
      <w:pPr>
        <w:pStyle w:val="Default"/>
        <w:numPr>
          <w:ilvl w:val="0"/>
          <w:numId w:val="17"/>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Doba platnosti výkonovej záruky musí byť určená v bankovej záruke minimálne do ukončenia doby určenej podľa </w:t>
      </w:r>
      <w:r w:rsidR="001D3BD9">
        <w:rPr>
          <w:rFonts w:ascii="Arial Narrow" w:hAnsi="Arial Narrow"/>
          <w:color w:val="auto"/>
          <w:sz w:val="21"/>
          <w:lang w:val="sk-SK"/>
        </w:rPr>
        <w:br/>
      </w:r>
      <w:r w:rsidRPr="0006132C">
        <w:rPr>
          <w:rFonts w:ascii="Arial Narrow" w:hAnsi="Arial Narrow"/>
          <w:color w:val="auto"/>
          <w:sz w:val="21"/>
          <w:lang w:val="sk-SK"/>
        </w:rPr>
        <w:t xml:space="preserve">čl. II, bod 2.1 tejto dohody, na ktorú sa táto dohoda uzatvára. </w:t>
      </w:r>
    </w:p>
    <w:p w14:paraId="70844452" w14:textId="70EA5A84" w:rsidR="00C46460" w:rsidRPr="0006132C" w:rsidRDefault="00C46460" w:rsidP="00F86D86">
      <w:pPr>
        <w:pStyle w:val="Default"/>
        <w:numPr>
          <w:ilvl w:val="0"/>
          <w:numId w:val="17"/>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 výkonovej záruky vystavenej bankou musí vyplývať, že banka uspokojí veriteľa (objednávateľa) za dlžníka (zhotoviteľa) v prípade uplatnenia výkonovej záruky v prospech objednávateľa a banka sa musí bezpodmienečne zaviazať, že zaplatí na účet veriteľa (objednávateľa) pohľadávku krytú výkonovou zárukou alebo jej časť do 7 dní odo dňa doručenia výzvy veriteľa (objednávateľa) na jej zaplatenie. </w:t>
      </w:r>
    </w:p>
    <w:p w14:paraId="1D3E0184" w14:textId="493E4CC0" w:rsidR="00C46460" w:rsidRPr="0006132C" w:rsidRDefault="00C46460" w:rsidP="00F86D86">
      <w:pPr>
        <w:pStyle w:val="Default"/>
        <w:numPr>
          <w:ilvl w:val="0"/>
          <w:numId w:val="17"/>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Poskytnutá výkonová záruka nesmie byť v rozpore s ustanoveniami § 313 až § 322 zákona č. 513/ 1991 Zb. Obchodný zákonník v platnom znení. </w:t>
      </w:r>
    </w:p>
    <w:p w14:paraId="6ECCE504" w14:textId="3DB3F0EA" w:rsidR="00C46460" w:rsidRPr="0006132C" w:rsidRDefault="00C46460" w:rsidP="00F86D86">
      <w:pPr>
        <w:pStyle w:val="Default"/>
        <w:numPr>
          <w:ilvl w:val="0"/>
          <w:numId w:val="17"/>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Zhotoviteľ ako úspešný uchádzač verejného obstarávania odovzdá objednávateľovi originál záručnej listiny vystavenej v zmysle ustanovení tohto článku najneskôr 5 pracovných dní odo dňa nadobudnutia účinnosti tejto dohody. </w:t>
      </w:r>
    </w:p>
    <w:p w14:paraId="4D0ED995" w14:textId="77777777" w:rsidR="00E67170" w:rsidRPr="0006132C" w:rsidRDefault="00E67170" w:rsidP="00093BEA">
      <w:pPr>
        <w:pStyle w:val="Default"/>
        <w:ind w:left="426" w:hanging="426"/>
        <w:jc w:val="both"/>
        <w:rPr>
          <w:rFonts w:ascii="Arial Narrow" w:hAnsi="Arial Narrow"/>
          <w:color w:val="auto"/>
          <w:sz w:val="21"/>
          <w:lang w:val="sk-SK"/>
        </w:rPr>
      </w:pPr>
    </w:p>
    <w:p w14:paraId="457AAFE8" w14:textId="77777777" w:rsidR="00C46460" w:rsidRPr="0006132C" w:rsidRDefault="00C46460" w:rsidP="00C46460">
      <w:pPr>
        <w:pStyle w:val="Default"/>
        <w:rPr>
          <w:rFonts w:ascii="Arial Narrow" w:hAnsi="Arial Narrow"/>
          <w:b/>
          <w:color w:val="auto"/>
          <w:sz w:val="21"/>
          <w:lang w:val="sk-SK"/>
        </w:rPr>
      </w:pPr>
    </w:p>
    <w:p w14:paraId="0EBB2F07" w14:textId="77777777" w:rsidR="00C46460" w:rsidRPr="0006132C" w:rsidRDefault="00C46460" w:rsidP="00C46460">
      <w:pPr>
        <w:pStyle w:val="Default"/>
        <w:jc w:val="center"/>
        <w:rPr>
          <w:rFonts w:ascii="Arial Narrow" w:hAnsi="Arial Narrow"/>
          <w:color w:val="auto"/>
          <w:sz w:val="21"/>
          <w:lang w:val="sk-SK"/>
        </w:rPr>
      </w:pPr>
      <w:r w:rsidRPr="0006132C">
        <w:rPr>
          <w:rFonts w:ascii="Arial Narrow" w:hAnsi="Arial Narrow"/>
          <w:b/>
          <w:color w:val="auto"/>
          <w:sz w:val="21"/>
          <w:lang w:val="sk-SK"/>
        </w:rPr>
        <w:t>Článok X</w:t>
      </w:r>
    </w:p>
    <w:p w14:paraId="3E07C78E" w14:textId="77777777" w:rsidR="00C46460" w:rsidRPr="0006132C" w:rsidRDefault="00C46460" w:rsidP="00C46460">
      <w:pPr>
        <w:pStyle w:val="Default"/>
        <w:jc w:val="center"/>
        <w:rPr>
          <w:rFonts w:ascii="Arial Narrow" w:hAnsi="Arial Narrow"/>
          <w:b/>
          <w:color w:val="auto"/>
          <w:sz w:val="21"/>
          <w:lang w:val="sk-SK"/>
        </w:rPr>
      </w:pPr>
      <w:r w:rsidRPr="0006132C">
        <w:rPr>
          <w:rFonts w:ascii="Arial Narrow" w:hAnsi="Arial Narrow"/>
          <w:b/>
          <w:color w:val="auto"/>
          <w:sz w:val="21"/>
          <w:lang w:val="sk-SK"/>
        </w:rPr>
        <w:t>Sankcie za porušenie zmluvných povinností</w:t>
      </w:r>
    </w:p>
    <w:p w14:paraId="4B7F6C46" w14:textId="77777777" w:rsidR="00C46460" w:rsidRPr="0006132C" w:rsidRDefault="00C46460" w:rsidP="00C46460">
      <w:pPr>
        <w:pStyle w:val="Default"/>
        <w:jc w:val="center"/>
        <w:rPr>
          <w:rFonts w:ascii="Arial Narrow" w:hAnsi="Arial Narrow"/>
          <w:color w:val="auto"/>
          <w:sz w:val="21"/>
          <w:lang w:val="sk-SK"/>
        </w:rPr>
      </w:pPr>
    </w:p>
    <w:p w14:paraId="7269A387" w14:textId="6BE5B7F9" w:rsidR="00C46460" w:rsidRPr="0006132C" w:rsidRDefault="00C46460" w:rsidP="00F86D86">
      <w:pPr>
        <w:pStyle w:val="Default"/>
        <w:numPr>
          <w:ilvl w:val="0"/>
          <w:numId w:val="1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 prípade, ak zhotoviteľ nedodrží termín začiatku vykonávania diela stanovený v konkrétnej čiastkovej objednávke, má objednávateľ nárok na zmluvnú pokutu vo výške 5% z ceny časti diela vrátane DPH danej rozsahom plnenia danej objednávky za každý aj začatý deň omeškania. V prípade opätovného nedodržania vyššie uvedených termínov nástupu zhotoviteľa na opravy má objednávateľ právo okamžite odstúpiť od dohody. Odstúpením od dohody nie je dotknuté právo objednávateľa na zaplatenie zmluvnej pokuty v zmysle tohto bodu. </w:t>
      </w:r>
    </w:p>
    <w:p w14:paraId="59B353AC" w14:textId="66CFB421" w:rsidR="00C46460" w:rsidRPr="0006132C" w:rsidRDefault="00C46460" w:rsidP="00F86D86">
      <w:pPr>
        <w:pStyle w:val="Default"/>
        <w:numPr>
          <w:ilvl w:val="0"/>
          <w:numId w:val="1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 prípade omeškania zhotoviteľa spočívajúcom v nedodržaní termínu ukončenia prác podľa konkrétnej čiastkovej objednávky z dôvodov na strane zhotoviteľa (okrem prípadov uvedených v bodoch 2.9. a 2.10. čl. II tejto dohody) má objednávateľ nárok na zmluvnú pokutu vo výške 3% z ceny vrátane DPH danej rozsahom plnenia danej čiastkovej objednávky za každý aj začatý deň omeškania. Zodpovedajúcu čiastku v zmysle tohto ustanovenia dohody vo výške nároku objednávateľa na zmluvnú pokutu je objednávateľ oprávnený započítať na splatnú faktúru, platbu alebo nárok zhotoviteľa voči objednávateľovi alebo žiadať jej zaplatenie od zhotoviteľa. </w:t>
      </w:r>
    </w:p>
    <w:p w14:paraId="4F9DE166" w14:textId="5A4F481F" w:rsidR="00C46460" w:rsidRPr="0006132C" w:rsidRDefault="00C46460" w:rsidP="00F86D86">
      <w:pPr>
        <w:pStyle w:val="Default"/>
        <w:numPr>
          <w:ilvl w:val="0"/>
          <w:numId w:val="1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 prípade omeškania objednávateľa so zaplatením faktúr má zhotoviteľ nárok na úrok </w:t>
      </w:r>
      <w:r w:rsidR="00AA0706" w:rsidRPr="0006132C">
        <w:rPr>
          <w:rFonts w:ascii="Arial Narrow" w:hAnsi="Arial Narrow"/>
          <w:color w:val="auto"/>
          <w:sz w:val="21"/>
          <w:lang w:val="sk-SK"/>
        </w:rPr>
        <w:t xml:space="preserve"> </w:t>
      </w:r>
      <w:r w:rsidRPr="0006132C">
        <w:rPr>
          <w:rFonts w:ascii="Arial Narrow" w:hAnsi="Arial Narrow"/>
          <w:color w:val="auto"/>
          <w:sz w:val="21"/>
          <w:lang w:val="sk-SK"/>
        </w:rPr>
        <w:t>z omeškania z nezaplatenej sadzby čiastky bez DPH za každý deň omeškania v sadzbe podľa § 1 ods. 1 nariadenia vlády Slovenskej republiky</w:t>
      </w:r>
      <w:r w:rsidR="00AA0706" w:rsidRPr="0006132C">
        <w:rPr>
          <w:rFonts w:ascii="Arial Narrow" w:hAnsi="Arial Narrow"/>
          <w:color w:val="auto"/>
          <w:sz w:val="21"/>
          <w:lang w:val="sk-SK"/>
        </w:rPr>
        <w:t xml:space="preserve"> </w:t>
      </w:r>
      <w:r w:rsidRPr="0006132C">
        <w:rPr>
          <w:rFonts w:ascii="Arial Narrow" w:hAnsi="Arial Narrow"/>
          <w:color w:val="auto"/>
          <w:sz w:val="21"/>
          <w:lang w:val="sk-SK"/>
        </w:rPr>
        <w:t xml:space="preserve">č. 21/2013 Z. z., ktorým sa vykonávajú niektoré ustanovenia Obchodného zákonníka. </w:t>
      </w:r>
    </w:p>
    <w:p w14:paraId="76DCDFD1" w14:textId="2E8EB916" w:rsidR="00C46460" w:rsidRPr="0006132C" w:rsidRDefault="00C46460" w:rsidP="00F86D86">
      <w:pPr>
        <w:pStyle w:val="Default"/>
        <w:numPr>
          <w:ilvl w:val="0"/>
          <w:numId w:val="1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Objednávateľ je tiež oprávnený uložiť a vyúčtovať zhotoviteľovi zmluvnú pokutu v prípade: </w:t>
      </w:r>
    </w:p>
    <w:p w14:paraId="128345FF" w14:textId="3879AAC2"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ak dielo nebude vykonané riadne a nedostatky, nedorobky a vady, príp. iné porušenia zmluvnej povinnosti zhotoviteľa, nebudú odstránené ani v dodatočne poskytnutej lehote na odstránenie vád a nedorobkov, a to vo výške dvesto /200/ EUR za každý čo i len začatý deň omeškania až do dňa úplného odstránenia týchto vád a nedorobkov, a to za každú vadu, resp. nedorobok; úplným odstránením vád a nedorobkov sa rozumie dátum písomného potvrdenia objednávateľa, že vady a nedorobky boli odstránené; </w:t>
      </w:r>
    </w:p>
    <w:p w14:paraId="5120FEDC" w14:textId="2E98A121"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neodstránenia vád a nedorobkov v lehote dohodnutej na ich odstránenie reklamovaných objednávateľom počas záručnej doby uvedenej v článku VII tejto dohody, a to vo výške dvesto /200/ EUR za každý čo i len začatý deň omeškania až do dňa úplného odstránenia týchto vád a nedorobkov; úplným odstránením vád a nedorobkov sa rozumie dátum písomného potvrdenia objednávateľa, že vady a nedorobky boli odstránené; </w:t>
      </w:r>
    </w:p>
    <w:p w14:paraId="79DE12BD" w14:textId="306A41DC"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zmeny technického riešenia diela bez vedomia objednávateľa alebo v prípade použitia materiálov, ktoré sú v rozpore s technickou špecifikáciou určenou na vykonanie diela podľa tejto dohody (bez ohľadu na to, či dôjde k zmene kvalitatívnych parametrov vykonaného diela), a to vo výške 5% z ceny diela vrátane DPH danej rozsahom plnenia podľa konkrétnej čiastkovej objednávky; objednávateľ má v tomto prípade právo </w:t>
      </w:r>
      <w:r w:rsidRPr="0006132C">
        <w:rPr>
          <w:rFonts w:ascii="Arial Narrow" w:hAnsi="Arial Narrow"/>
          <w:color w:val="auto"/>
          <w:sz w:val="21"/>
          <w:lang w:val="sk-SK"/>
        </w:rPr>
        <w:lastRenderedPageBreak/>
        <w:t xml:space="preserve">požadovať uvedenie pozmeneného diela do pôvodného stavu bezplatne a zhotoviteľ je povinný bezplatne uviesť pozmenené dielo do pôvodného stavu; </w:t>
      </w:r>
    </w:p>
    <w:p w14:paraId="29CF7562" w14:textId="776D6AB6"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ak v stavebnom denníku budú uvedené chybné, zavádzajúce údaje alebo v stavebnom denníku budú chýbať údaje, ktoré sa bežne do stavebného denníka zapisujú, a to vo výške sto /100/ EUR za každé jednotlivé pochybenie; </w:t>
      </w:r>
    </w:p>
    <w:p w14:paraId="16D6ECB2" w14:textId="3BA3C77F"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nevedenia stavebného denníka za každý nezaznamenaný deň zistený pri náhodnej kontrole povereným zástupcom objednávateľa, a to vo výške sto /100/ EUR za každý  jednotlivý  deň,; </w:t>
      </w:r>
    </w:p>
    <w:p w14:paraId="4E433610" w14:textId="152924E3"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porušenia povinností v súvislosti s bezpečnosťou a ochranou zdravia pri práci, ktoré môže ohroziť životy alebo zdravie osôb nachádzajúcich sa na stavenisku, a to vo výške sto /100/ EUR za každé jednotlivé porušenie; </w:t>
      </w:r>
    </w:p>
    <w:p w14:paraId="037DF602" w14:textId="6678D275"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omeškania zhotoviteľa s odstránením </w:t>
      </w:r>
      <w:proofErr w:type="spellStart"/>
      <w:r w:rsidRPr="0006132C">
        <w:rPr>
          <w:rFonts w:ascii="Arial Narrow" w:hAnsi="Arial Narrow"/>
          <w:color w:val="auto"/>
          <w:sz w:val="21"/>
          <w:lang w:val="sk-SK"/>
        </w:rPr>
        <w:t>závad</w:t>
      </w:r>
      <w:proofErr w:type="spellEnd"/>
      <w:r w:rsidRPr="0006132C">
        <w:rPr>
          <w:rFonts w:ascii="Arial Narrow" w:hAnsi="Arial Narrow"/>
          <w:color w:val="auto"/>
          <w:sz w:val="21"/>
          <w:lang w:val="sk-SK"/>
        </w:rPr>
        <w:t xml:space="preserve"> ohrozujúcich bezpečnosť a ochranu zdravia osôb na stavenisku voči termínu určenému zápisom v stavebnom denníku, a to vo výške sto /100/ EUR za každú jednotlivú </w:t>
      </w:r>
      <w:proofErr w:type="spellStart"/>
      <w:r w:rsidRPr="0006132C">
        <w:rPr>
          <w:rFonts w:ascii="Arial Narrow" w:hAnsi="Arial Narrow"/>
          <w:color w:val="auto"/>
          <w:sz w:val="21"/>
          <w:lang w:val="sk-SK"/>
        </w:rPr>
        <w:t>závadu</w:t>
      </w:r>
      <w:proofErr w:type="spellEnd"/>
      <w:r w:rsidRPr="0006132C">
        <w:rPr>
          <w:rFonts w:ascii="Arial Narrow" w:hAnsi="Arial Narrow"/>
          <w:color w:val="auto"/>
          <w:sz w:val="21"/>
          <w:lang w:val="sk-SK"/>
        </w:rPr>
        <w:t xml:space="preserve">; </w:t>
      </w:r>
    </w:p>
    <w:p w14:paraId="12535750" w14:textId="442EC2F9"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porušenia povinnosti zhotoviteľa označiť stavenisko uvedenej v bode 5.9. čl. V tejto dohody, a to vo výške päťdesiat /50/ EUR za každý deň; </w:t>
      </w:r>
    </w:p>
    <w:p w14:paraId="22494E76" w14:textId="50AE40CE"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porušenia povinnosti zhotoviteľa viesť na stavenisku stavebný denník (v štandardnej forme a v súlade s platnými predpismi) odo dňa začatia prác na diele až do dňa riadneho odovzdania a prevzatia diela, uvedenej </w:t>
      </w:r>
      <w:r w:rsidRPr="009B1387">
        <w:rPr>
          <w:rFonts w:ascii="Arial Narrow" w:hAnsi="Arial Narrow"/>
          <w:color w:val="auto"/>
          <w:sz w:val="21"/>
          <w:lang w:val="sk-SK"/>
        </w:rPr>
        <w:t>v bode 5.1</w:t>
      </w:r>
      <w:r w:rsidR="009B1387" w:rsidRPr="009B1387">
        <w:rPr>
          <w:rFonts w:ascii="Arial Narrow" w:hAnsi="Arial Narrow"/>
          <w:color w:val="auto"/>
          <w:sz w:val="21"/>
          <w:lang w:val="sk-SK"/>
        </w:rPr>
        <w:t>1</w:t>
      </w:r>
      <w:r w:rsidRPr="009B1387">
        <w:rPr>
          <w:rFonts w:ascii="Arial Narrow" w:hAnsi="Arial Narrow"/>
          <w:color w:val="auto"/>
          <w:sz w:val="21"/>
          <w:lang w:val="sk-SK"/>
        </w:rPr>
        <w:t>. čl. V tejto</w:t>
      </w:r>
      <w:r w:rsidRPr="0006132C">
        <w:rPr>
          <w:rFonts w:ascii="Arial Narrow" w:hAnsi="Arial Narrow"/>
          <w:color w:val="auto"/>
          <w:sz w:val="21"/>
          <w:lang w:val="sk-SK"/>
        </w:rPr>
        <w:t xml:space="preserve"> dohody, a to vo výške tristo /300/ EUR za každý deň; </w:t>
      </w:r>
    </w:p>
    <w:p w14:paraId="7153D9C2" w14:textId="386FC0F3"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straty stavebného denníka a v prípade, ak sa stavebný denník nebude nepretržite nachádzať na stavenisku, a to vo výške tristo /300/ EUR za každý jednotlivý prípad; </w:t>
      </w:r>
    </w:p>
    <w:p w14:paraId="38D5DFF6" w14:textId="3249F68E" w:rsidR="00C46460" w:rsidRPr="0006132C"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 xml:space="preserve">nezabezpečenia prítomnosti zodpovedného vedúceho zhotoviteľa na stavenisku, a to vo výške sto /100/ EUR za každý jednotlivý prípad; </w:t>
      </w:r>
    </w:p>
    <w:p w14:paraId="6A3C0B97" w14:textId="77777777" w:rsidR="005D7518" w:rsidRDefault="00C46460" w:rsidP="00F86D86">
      <w:pPr>
        <w:pStyle w:val="Default"/>
        <w:numPr>
          <w:ilvl w:val="2"/>
          <w:numId w:val="19"/>
        </w:numPr>
        <w:ind w:left="1134" w:hanging="708"/>
        <w:jc w:val="both"/>
        <w:rPr>
          <w:rFonts w:ascii="Arial Narrow" w:hAnsi="Arial Narrow"/>
          <w:color w:val="auto"/>
          <w:sz w:val="21"/>
          <w:lang w:val="sk-SK"/>
        </w:rPr>
      </w:pPr>
      <w:r w:rsidRPr="0006132C">
        <w:rPr>
          <w:rFonts w:ascii="Arial Narrow" w:hAnsi="Arial Narrow"/>
          <w:color w:val="auto"/>
          <w:sz w:val="21"/>
          <w:lang w:val="sk-SK"/>
        </w:rPr>
        <w:t>takého porušenia tejto dohody, ktoré zakladá nárok objednávateľa na odstúpenie od dohody podľa ustanovení tejto dohody, a to vo výške 10% z ceny diela vrátane DPH; uplatnením práva na zmluvnú pokutu objednávateľa nie je dotknuté právo objednávateľa na odstúpenie od dohody;</w:t>
      </w:r>
    </w:p>
    <w:p w14:paraId="7FFDBD33" w14:textId="5E3CCEAA" w:rsidR="00C46460" w:rsidRPr="002A2183" w:rsidRDefault="00C46460" w:rsidP="00F86D86">
      <w:pPr>
        <w:pStyle w:val="Default"/>
        <w:numPr>
          <w:ilvl w:val="2"/>
          <w:numId w:val="19"/>
        </w:numPr>
        <w:ind w:left="1134" w:hanging="708"/>
        <w:jc w:val="both"/>
        <w:rPr>
          <w:rFonts w:ascii="Arial Narrow" w:hAnsi="Arial Narrow"/>
          <w:color w:val="auto"/>
          <w:sz w:val="21"/>
          <w:highlight w:val="yellow"/>
          <w:lang w:val="sk-SK"/>
        </w:rPr>
      </w:pPr>
      <w:r w:rsidRPr="0006132C">
        <w:rPr>
          <w:rFonts w:ascii="Arial Narrow" w:hAnsi="Arial Narrow"/>
          <w:color w:val="auto"/>
          <w:sz w:val="21"/>
          <w:lang w:val="sk-SK"/>
        </w:rPr>
        <w:t xml:space="preserve"> </w:t>
      </w:r>
      <w:r w:rsidR="003A5F0D" w:rsidRPr="002A2183">
        <w:rPr>
          <w:rFonts w:ascii="Arial Narrow" w:hAnsi="Arial Narrow"/>
          <w:color w:val="auto"/>
          <w:sz w:val="21"/>
          <w:highlight w:val="yellow"/>
          <w:lang w:val="sk-SK"/>
        </w:rPr>
        <w:t>porušenia povinnosti v zmysle čl. V ods. 5.24 vo výške 0,05% z hodnoty čiastkovej objednávky.</w:t>
      </w:r>
    </w:p>
    <w:p w14:paraId="44504FC1" w14:textId="4EF1E574" w:rsidR="00C46460" w:rsidRPr="0006132C" w:rsidRDefault="00C46460" w:rsidP="00F86D86">
      <w:pPr>
        <w:pStyle w:val="Default"/>
        <w:numPr>
          <w:ilvl w:val="0"/>
          <w:numId w:val="1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Zaplatením zmluvnej pokuty nie je dotknutý nárok objednávateľa na náhradu škody, ktorá mu vznikla prípravou a zabezpečením miesta plnenia pozostávajúcou v osadení dočasného dopravného značenia prípadne inými na opravu nadväzujúcimi činnosťami. Vyčíslený a odôvodnený nárok je zhotoviteľ povinný uhradiť. V prípade vzájomných nárokov objednávateľa a zhotoviteľa, budú účastníci dohody postupovať podľa ustanovení § 358 </w:t>
      </w:r>
      <w:r w:rsidRPr="0006132C">
        <w:rPr>
          <w:rFonts w:ascii="Arial Narrow" w:hAnsi="Arial Narrow"/>
          <w:color w:val="auto"/>
          <w:sz w:val="21"/>
          <w:lang w:val="sk-SK"/>
        </w:rPr>
        <w:br/>
        <w:t xml:space="preserve">a </w:t>
      </w:r>
      <w:proofErr w:type="spellStart"/>
      <w:r w:rsidRPr="0006132C">
        <w:rPr>
          <w:rFonts w:ascii="Arial Narrow" w:hAnsi="Arial Narrow"/>
          <w:color w:val="auto"/>
          <w:sz w:val="21"/>
          <w:lang w:val="sk-SK"/>
        </w:rPr>
        <w:t>nasl</w:t>
      </w:r>
      <w:proofErr w:type="spellEnd"/>
      <w:r w:rsidRPr="0006132C">
        <w:rPr>
          <w:rFonts w:ascii="Arial Narrow" w:hAnsi="Arial Narrow"/>
          <w:color w:val="auto"/>
          <w:sz w:val="21"/>
          <w:lang w:val="sk-SK"/>
        </w:rPr>
        <w:t xml:space="preserve">. Obchodného zákonníka. </w:t>
      </w:r>
    </w:p>
    <w:p w14:paraId="58106D43" w14:textId="30FC79F2" w:rsidR="00C46460" w:rsidRPr="0006132C" w:rsidRDefault="00C46460" w:rsidP="00F86D86">
      <w:pPr>
        <w:pStyle w:val="Default"/>
        <w:numPr>
          <w:ilvl w:val="0"/>
          <w:numId w:val="1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Účastníci dohody sa zároveň dohodli, že v prípade porušenia ktorejkoľvek zmluvnej povinnosti alebo zákonnej povinnosti účastníka dohody, uplatnením nároku na zmluvnú pokutu ani úhradou takéhoto nároku nie je dotknuté právo druhého účastníka dohody na náhradu škody. </w:t>
      </w:r>
    </w:p>
    <w:p w14:paraId="093C8E7E" w14:textId="60DEF47B" w:rsidR="00C46460" w:rsidRPr="0006132C" w:rsidRDefault="00C46460" w:rsidP="00F86D86">
      <w:pPr>
        <w:pStyle w:val="Default"/>
        <w:numPr>
          <w:ilvl w:val="0"/>
          <w:numId w:val="1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 prípade, ak zo strany objednávateľa dôjde k porušeniu zmluvných povinností, v dôsledku ktorého vznikne zhotoviteľovi škoda, má zhotoviteľ právo na náhradu škody. Rovnaké právo na náhradu škody vzniká objednávateľovi v prípade, ak porušením zmluvných povinností zhotoviteľa dôjde k vzniku škody objednávateľovi. </w:t>
      </w:r>
    </w:p>
    <w:p w14:paraId="73332181" w14:textId="2E5E6EB2" w:rsidR="00C46460" w:rsidRPr="0006132C" w:rsidRDefault="00C46460" w:rsidP="00F86D86">
      <w:pPr>
        <w:pStyle w:val="Default"/>
        <w:numPr>
          <w:ilvl w:val="0"/>
          <w:numId w:val="18"/>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 prípade vzniku škody sa uhrádza celá skutočná škoda, ktorá poškodenému účastníkovi dohody vznikla. </w:t>
      </w:r>
    </w:p>
    <w:p w14:paraId="69DBEB62" w14:textId="34E1EEF6" w:rsidR="00304DC3" w:rsidRPr="0006132C" w:rsidRDefault="00304DC3" w:rsidP="00C46460">
      <w:pPr>
        <w:tabs>
          <w:tab w:val="left" w:pos="834"/>
        </w:tabs>
        <w:ind w:right="-24"/>
        <w:rPr>
          <w:rFonts w:ascii="Arial Narrow" w:hAnsi="Arial Narrow"/>
          <w:sz w:val="21"/>
          <w:lang w:val="sk-SK"/>
        </w:rPr>
      </w:pPr>
    </w:p>
    <w:p w14:paraId="5A991D78" w14:textId="3F0C7716" w:rsidR="00304DC3" w:rsidRPr="0006132C" w:rsidRDefault="00304DC3" w:rsidP="00C46460">
      <w:pPr>
        <w:tabs>
          <w:tab w:val="left" w:pos="834"/>
        </w:tabs>
        <w:ind w:right="-24"/>
        <w:rPr>
          <w:rFonts w:ascii="Arial Narrow" w:hAnsi="Arial Narrow"/>
          <w:sz w:val="21"/>
          <w:lang w:val="sk-SK"/>
        </w:rPr>
      </w:pPr>
    </w:p>
    <w:p w14:paraId="6AA92C9D" w14:textId="77777777" w:rsidR="00D506E6" w:rsidRPr="0006132C" w:rsidRDefault="00D506E6" w:rsidP="00D506E6">
      <w:pPr>
        <w:pStyle w:val="Default"/>
        <w:ind w:left="-284" w:firstLine="284"/>
        <w:jc w:val="center"/>
        <w:rPr>
          <w:rFonts w:ascii="Arial Narrow" w:hAnsi="Arial Narrow"/>
          <w:color w:val="auto"/>
          <w:sz w:val="21"/>
          <w:lang w:val="sk-SK"/>
        </w:rPr>
      </w:pPr>
      <w:r w:rsidRPr="0006132C">
        <w:rPr>
          <w:rFonts w:ascii="Arial Narrow" w:hAnsi="Arial Narrow"/>
          <w:b/>
          <w:color w:val="auto"/>
          <w:sz w:val="21"/>
          <w:lang w:val="sk-SK"/>
        </w:rPr>
        <w:t>Článok XI</w:t>
      </w:r>
    </w:p>
    <w:p w14:paraId="77216A95" w14:textId="77777777" w:rsidR="00D506E6" w:rsidRPr="0006132C" w:rsidRDefault="00D506E6" w:rsidP="00D506E6">
      <w:pPr>
        <w:pStyle w:val="Default"/>
        <w:ind w:left="-284" w:firstLine="284"/>
        <w:jc w:val="center"/>
        <w:rPr>
          <w:rFonts w:ascii="Arial Narrow" w:hAnsi="Arial Narrow"/>
          <w:b/>
          <w:color w:val="auto"/>
          <w:sz w:val="21"/>
          <w:lang w:val="sk-SK"/>
        </w:rPr>
      </w:pPr>
      <w:r w:rsidRPr="0006132C">
        <w:rPr>
          <w:rFonts w:ascii="Arial Narrow" w:hAnsi="Arial Narrow"/>
          <w:b/>
          <w:color w:val="auto"/>
          <w:sz w:val="21"/>
          <w:lang w:val="sk-SK"/>
        </w:rPr>
        <w:t>Ukončenie dohody</w:t>
      </w:r>
    </w:p>
    <w:p w14:paraId="5802D761" w14:textId="77777777" w:rsidR="00D506E6" w:rsidRPr="0006132C" w:rsidRDefault="00D506E6" w:rsidP="00D506E6">
      <w:pPr>
        <w:pStyle w:val="Default"/>
        <w:ind w:left="-284" w:firstLine="284"/>
        <w:jc w:val="center"/>
        <w:rPr>
          <w:rFonts w:ascii="Arial Narrow" w:hAnsi="Arial Narrow"/>
          <w:color w:val="auto"/>
          <w:sz w:val="21"/>
          <w:lang w:val="sk-SK"/>
        </w:rPr>
      </w:pPr>
    </w:p>
    <w:p w14:paraId="000D8AD2" w14:textId="5A69A24B" w:rsidR="00D506E6" w:rsidRPr="0006132C" w:rsidRDefault="00D506E6" w:rsidP="00F86D86">
      <w:pPr>
        <w:pStyle w:val="Default"/>
        <w:numPr>
          <w:ilvl w:val="0"/>
          <w:numId w:val="20"/>
        </w:numPr>
        <w:ind w:left="426" w:hanging="426"/>
        <w:jc w:val="both"/>
        <w:rPr>
          <w:rFonts w:ascii="Arial Narrow" w:hAnsi="Arial Narrow"/>
          <w:color w:val="auto"/>
          <w:sz w:val="21"/>
          <w:lang w:val="sk-SK"/>
        </w:rPr>
      </w:pPr>
      <w:r w:rsidRPr="0006132C">
        <w:rPr>
          <w:rFonts w:ascii="Arial Narrow" w:hAnsi="Arial Narrow"/>
          <w:color w:val="auto"/>
          <w:sz w:val="21"/>
          <w:lang w:val="sk-SK"/>
        </w:rPr>
        <w:t>Táto dohoda zanikne okrem uplynutia doby jej trvania určenej v bode 2.1. čl. II aj písomnou dohodou účastníkov dohody, písomným odstúpením od dohody účastníkom dohody v súlade s podmienkami tejto dohody alebo písomnou výpoveďou objednávateľa</w:t>
      </w:r>
      <w:r w:rsidR="003D45EB" w:rsidRPr="0006132C">
        <w:rPr>
          <w:rFonts w:ascii="Arial Narrow" w:hAnsi="Arial Narrow"/>
          <w:color w:val="auto"/>
          <w:sz w:val="21"/>
          <w:lang w:val="sk-SK"/>
        </w:rPr>
        <w:t xml:space="preserve"> </w:t>
      </w:r>
      <w:r w:rsidRPr="0006132C">
        <w:rPr>
          <w:rFonts w:ascii="Arial Narrow" w:hAnsi="Arial Narrow"/>
          <w:color w:val="auto"/>
          <w:sz w:val="21"/>
          <w:lang w:val="sk-SK"/>
        </w:rPr>
        <w:t>s výpovednou lehotou v dĺžke troch kalendárnych mesiacov. Výpovedná lehota začína plynúť od prvého dňa mesiaca nasledujúceho po kalendárnom mesiaci, v ktorom došlo k doručeniu písomnej výpovede druhej zmluvnej strane  Zmluvné strany sa dohodli, že v prípade ukončenie tejto dohody formou odstúpenia od dohody, jej výpoveďou alebo písomnou dohodou o ukončení vo vzťahu len k jednému zo zhotoviteľov, zmluvný vzťah založený touto dohodou medzi objednávateľom a zhotoviteľom, vo vzťahu ku ktorému nedošlo zo strany objednávateľa k odstúpeniu od dohody, k vypovedaniu dohody alebo uzatvoreniu písomnej dohody o jej ukončení, trvá naďalej za podmienok upravených v tejto dohode.</w:t>
      </w:r>
    </w:p>
    <w:p w14:paraId="229340F4" w14:textId="218409D0" w:rsidR="00D506E6" w:rsidRPr="0006132C" w:rsidRDefault="00D506E6" w:rsidP="00F86D86">
      <w:pPr>
        <w:pStyle w:val="Default"/>
        <w:numPr>
          <w:ilvl w:val="0"/>
          <w:numId w:val="2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V prípade zániku tejto dohody dohodou účastníkov dohody, táto zaniká dňom uvedeným v tejto dohode. V tejto dohode sa upravia aj vzájomné nároky účastníkov dohody vzniknuté z plnenia zmluvných povinností alebo z ich porušenia druhým účastníkom dohody ku dňu zániku tejto dohody dohodou. </w:t>
      </w:r>
    </w:p>
    <w:p w14:paraId="062F9FFF" w14:textId="61793FFC" w:rsidR="00D506E6" w:rsidRPr="0006132C" w:rsidRDefault="00D506E6" w:rsidP="00F86D86">
      <w:pPr>
        <w:pStyle w:val="Default"/>
        <w:numPr>
          <w:ilvl w:val="0"/>
          <w:numId w:val="20"/>
        </w:numPr>
        <w:ind w:left="426" w:hanging="426"/>
        <w:jc w:val="both"/>
        <w:rPr>
          <w:rFonts w:ascii="Arial Narrow" w:hAnsi="Arial Narrow"/>
          <w:color w:val="auto"/>
          <w:sz w:val="21"/>
          <w:lang w:val="sk-SK"/>
        </w:rPr>
      </w:pPr>
      <w:r w:rsidRPr="0006132C">
        <w:rPr>
          <w:rFonts w:ascii="Arial Narrow" w:hAnsi="Arial Narrow"/>
          <w:color w:val="auto"/>
          <w:sz w:val="21"/>
          <w:lang w:val="sk-SK"/>
        </w:rPr>
        <w:t>Objednávateľ je oprávnený okamžite písomne odstúpiť od tejto dohody v prípade podstatného porušenia dohody zhotoviteľom, a to najmä v prípadoch uvedených v bodoch 8.1, 10.1, 11.7, 11.13 tejto dohody, ako aj v prípade, ak zhotoviteľ:</w:t>
      </w:r>
    </w:p>
    <w:p w14:paraId="6C19A218" w14:textId="44C904E7" w:rsidR="00D506E6" w:rsidRPr="0006132C" w:rsidRDefault="00D506E6" w:rsidP="00F86D86">
      <w:pPr>
        <w:pStyle w:val="Default"/>
        <w:numPr>
          <w:ilvl w:val="2"/>
          <w:numId w:val="21"/>
        </w:numPr>
        <w:ind w:left="993" w:hanging="567"/>
        <w:jc w:val="both"/>
        <w:rPr>
          <w:rFonts w:ascii="Arial Narrow" w:hAnsi="Arial Narrow"/>
          <w:color w:val="auto"/>
          <w:sz w:val="21"/>
          <w:lang w:val="sk-SK"/>
        </w:rPr>
      </w:pPr>
      <w:r w:rsidRPr="0006132C">
        <w:rPr>
          <w:rFonts w:ascii="Arial Narrow" w:hAnsi="Arial Narrow"/>
          <w:color w:val="auto"/>
          <w:sz w:val="21"/>
          <w:lang w:val="sk-SK"/>
        </w:rPr>
        <w:lastRenderedPageBreak/>
        <w:t xml:space="preserve">bez primeraného odôvodnenia neplní kvalitatívno-technické parametre a podmienky určené v projektovej dokumentácii, normách STN a všeobecné záväzných predpisoch alebo v tejto dohode; </w:t>
      </w:r>
    </w:p>
    <w:p w14:paraId="2E6C7638" w14:textId="6ECDF14D" w:rsidR="00D506E6" w:rsidRPr="0006132C" w:rsidRDefault="00D506E6" w:rsidP="00F86D86">
      <w:pPr>
        <w:pStyle w:val="Default"/>
        <w:numPr>
          <w:ilvl w:val="2"/>
          <w:numId w:val="21"/>
        </w:numPr>
        <w:ind w:left="993" w:hanging="567"/>
        <w:jc w:val="both"/>
        <w:rPr>
          <w:rFonts w:ascii="Arial Narrow" w:hAnsi="Arial Narrow"/>
          <w:color w:val="auto"/>
          <w:sz w:val="21"/>
          <w:lang w:val="sk-SK"/>
        </w:rPr>
      </w:pPr>
      <w:r w:rsidRPr="0006132C">
        <w:rPr>
          <w:rFonts w:ascii="Arial Narrow" w:hAnsi="Arial Narrow"/>
          <w:color w:val="auto"/>
          <w:sz w:val="21"/>
          <w:lang w:val="sk-SK"/>
        </w:rPr>
        <w:t xml:space="preserve">pokračuje vo </w:t>
      </w:r>
      <w:proofErr w:type="spellStart"/>
      <w:r w:rsidRPr="0006132C">
        <w:rPr>
          <w:rFonts w:ascii="Arial Narrow" w:hAnsi="Arial Narrow"/>
          <w:color w:val="auto"/>
          <w:sz w:val="21"/>
          <w:lang w:val="sk-SK"/>
        </w:rPr>
        <w:t>vadnom</w:t>
      </w:r>
      <w:proofErr w:type="spellEnd"/>
      <w:r w:rsidRPr="0006132C">
        <w:rPr>
          <w:rFonts w:ascii="Arial Narrow" w:hAnsi="Arial Narrow"/>
          <w:color w:val="auto"/>
          <w:sz w:val="21"/>
          <w:lang w:val="sk-SK"/>
        </w:rPr>
        <w:t xml:space="preserve"> plnení aj napriek písomnému upozorneniu objednávateľa, alebo ak (aj napriek upozorneniu v primeranej lehote poskytnutej mu na odstránenie vady) vadu neodstránil; v prípade </w:t>
      </w:r>
      <w:proofErr w:type="spellStart"/>
      <w:r w:rsidRPr="0006132C">
        <w:rPr>
          <w:rFonts w:ascii="Arial Narrow" w:hAnsi="Arial Narrow"/>
          <w:color w:val="auto"/>
          <w:sz w:val="21"/>
          <w:lang w:val="sk-SK"/>
        </w:rPr>
        <w:t>vadného</w:t>
      </w:r>
      <w:proofErr w:type="spellEnd"/>
      <w:r w:rsidRPr="0006132C">
        <w:rPr>
          <w:rFonts w:ascii="Arial Narrow" w:hAnsi="Arial Narrow"/>
          <w:color w:val="auto"/>
          <w:sz w:val="21"/>
          <w:lang w:val="sk-SK"/>
        </w:rPr>
        <w:t xml:space="preserve"> plnenia, objednávateľ nie je povinný vykonať úhradu platby a až do jej odstránenia nie je v omeškaní s platením; výšku takto neuhradenej čiastky stanoví objednávateľ výpočtom podľa rozsahu </w:t>
      </w:r>
      <w:proofErr w:type="spellStart"/>
      <w:r w:rsidRPr="0006132C">
        <w:rPr>
          <w:rFonts w:ascii="Arial Narrow" w:hAnsi="Arial Narrow"/>
          <w:color w:val="auto"/>
          <w:sz w:val="21"/>
          <w:lang w:val="sk-SK"/>
        </w:rPr>
        <w:t>vadného</w:t>
      </w:r>
      <w:proofErr w:type="spellEnd"/>
      <w:r w:rsidRPr="0006132C">
        <w:rPr>
          <w:rFonts w:ascii="Arial Narrow" w:hAnsi="Arial Narrow"/>
          <w:color w:val="auto"/>
          <w:sz w:val="21"/>
          <w:lang w:val="sk-SK"/>
        </w:rPr>
        <w:t xml:space="preserve"> plnenia a jednotkových cien podľa oceneného výkazu výmer; </w:t>
      </w:r>
    </w:p>
    <w:p w14:paraId="120013CB" w14:textId="6DAEF993" w:rsidR="00D506E6" w:rsidRPr="0006132C" w:rsidRDefault="00D506E6" w:rsidP="00F86D86">
      <w:pPr>
        <w:pStyle w:val="Default"/>
        <w:numPr>
          <w:ilvl w:val="2"/>
          <w:numId w:val="21"/>
        </w:numPr>
        <w:ind w:left="993" w:hanging="567"/>
        <w:jc w:val="both"/>
        <w:rPr>
          <w:rFonts w:ascii="Arial Narrow" w:hAnsi="Arial Narrow"/>
          <w:color w:val="auto"/>
          <w:sz w:val="21"/>
          <w:lang w:val="sk-SK"/>
        </w:rPr>
      </w:pPr>
      <w:r w:rsidRPr="0006132C">
        <w:rPr>
          <w:rFonts w:ascii="Arial Narrow" w:hAnsi="Arial Narrow"/>
          <w:color w:val="auto"/>
          <w:sz w:val="21"/>
          <w:lang w:val="sk-SK"/>
        </w:rPr>
        <w:t xml:space="preserve">bez kvalifikovaného dôvodu neprevzal miesto plnenia podľa konkrétnej objednávky; nedokáže zhotoviť dielo alebo zastaví zhotovenie diela pred jeho dokončením; </w:t>
      </w:r>
    </w:p>
    <w:p w14:paraId="2804173B" w14:textId="6CA97E1A" w:rsidR="00D506E6" w:rsidRPr="0006132C" w:rsidRDefault="00D506E6" w:rsidP="00F86D86">
      <w:pPr>
        <w:pStyle w:val="Default"/>
        <w:numPr>
          <w:ilvl w:val="2"/>
          <w:numId w:val="21"/>
        </w:numPr>
        <w:ind w:left="993" w:hanging="567"/>
        <w:jc w:val="both"/>
        <w:rPr>
          <w:rFonts w:ascii="Arial Narrow" w:hAnsi="Arial Narrow"/>
          <w:color w:val="auto"/>
          <w:sz w:val="21"/>
          <w:lang w:val="sk-SK"/>
        </w:rPr>
      </w:pPr>
      <w:r w:rsidRPr="0006132C">
        <w:rPr>
          <w:rFonts w:ascii="Arial Narrow" w:hAnsi="Arial Narrow"/>
          <w:color w:val="auto"/>
          <w:sz w:val="21"/>
          <w:lang w:val="sk-SK"/>
        </w:rPr>
        <w:t xml:space="preserve">bez primeraného dôvodu nezačal s vyhotovovaním diela ani do 7 dní po termíne začatia prác stanovenom v príslušnej čiastkovej zmluve; </w:t>
      </w:r>
    </w:p>
    <w:p w14:paraId="3FFC0D06" w14:textId="3D579578" w:rsidR="00D506E6" w:rsidRPr="0006132C" w:rsidRDefault="00D506E6" w:rsidP="00F86D86">
      <w:pPr>
        <w:pStyle w:val="Default"/>
        <w:numPr>
          <w:ilvl w:val="2"/>
          <w:numId w:val="21"/>
        </w:numPr>
        <w:ind w:left="993" w:hanging="567"/>
        <w:jc w:val="both"/>
        <w:rPr>
          <w:rFonts w:ascii="Arial Narrow" w:hAnsi="Arial Narrow"/>
          <w:color w:val="auto"/>
          <w:sz w:val="21"/>
          <w:lang w:val="sk-SK"/>
        </w:rPr>
      </w:pPr>
      <w:r w:rsidRPr="0006132C">
        <w:rPr>
          <w:rFonts w:ascii="Arial Narrow" w:hAnsi="Arial Narrow"/>
          <w:color w:val="auto"/>
          <w:sz w:val="21"/>
          <w:lang w:val="sk-SK"/>
        </w:rPr>
        <w:t xml:space="preserve">z jednostranných dôvodov na svojej strane nedodržal termín dokončenia diela ako celku o viac ako 5 pracovných dní; </w:t>
      </w:r>
    </w:p>
    <w:p w14:paraId="438C69CF" w14:textId="03989512" w:rsidR="00D506E6" w:rsidRPr="0006132C" w:rsidRDefault="00D506E6" w:rsidP="00F86D86">
      <w:pPr>
        <w:pStyle w:val="Default"/>
        <w:numPr>
          <w:ilvl w:val="0"/>
          <w:numId w:val="2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Objednávateľ má právo odstúpiť od dohody aj v prípade, ak dôjde k nepodstatnému porušeniu zmluvných povinností zhotoviteľa a ten neodstráni porušenie ani v dodatočnej primeranej lehote poskytnutej objednávateľom na základe písomného upozornenia na porušenie dohody doručeného zhotoviteľovi. </w:t>
      </w:r>
    </w:p>
    <w:p w14:paraId="7CC400BD" w14:textId="0F9B83F2" w:rsidR="00D506E6" w:rsidRPr="0006132C" w:rsidRDefault="00D506E6" w:rsidP="00F86D86">
      <w:pPr>
        <w:pStyle w:val="Default"/>
        <w:numPr>
          <w:ilvl w:val="0"/>
          <w:numId w:val="20"/>
        </w:numPr>
        <w:ind w:left="426" w:hanging="426"/>
        <w:jc w:val="both"/>
        <w:rPr>
          <w:rFonts w:ascii="Arial Narrow" w:hAnsi="Arial Narrow"/>
          <w:color w:val="auto"/>
          <w:sz w:val="21"/>
          <w:lang w:val="sk-SK"/>
        </w:rPr>
      </w:pPr>
      <w:r w:rsidRPr="0006132C">
        <w:rPr>
          <w:rFonts w:ascii="Arial Narrow" w:hAnsi="Arial Narrow"/>
          <w:color w:val="auto"/>
          <w:sz w:val="21"/>
          <w:lang w:val="sk-SK"/>
        </w:rPr>
        <w:t xml:space="preserve">Objednávateľ má právo odstúpiť od dohody aj v prípade, ak sa preukáže, že zhotoviteľ </w:t>
      </w:r>
      <w:r w:rsidRPr="0006132C">
        <w:rPr>
          <w:rFonts w:ascii="Arial Narrow" w:hAnsi="Arial Narrow"/>
          <w:color w:val="auto"/>
          <w:sz w:val="21"/>
          <w:lang w:val="sk-SK"/>
        </w:rPr>
        <w:br/>
        <w:t xml:space="preserve">v ponuke predložil nepravdivé doklady alebo uviedol nepravdivé, neúplné alebo skreslené údaje. </w:t>
      </w:r>
    </w:p>
    <w:p w14:paraId="244F169E" w14:textId="5C219B6D" w:rsidR="00D506E6" w:rsidRPr="00783273" w:rsidRDefault="00D506E6" w:rsidP="00F86D86">
      <w:pPr>
        <w:pStyle w:val="Default"/>
        <w:numPr>
          <w:ilvl w:val="0"/>
          <w:numId w:val="20"/>
        </w:numPr>
        <w:ind w:left="426" w:hanging="426"/>
        <w:jc w:val="both"/>
        <w:rPr>
          <w:rFonts w:ascii="Arial Narrow" w:hAnsi="Arial Narrow"/>
          <w:color w:val="auto"/>
          <w:sz w:val="21"/>
          <w:lang w:val="sk-SK"/>
        </w:rPr>
      </w:pPr>
      <w:r w:rsidRPr="0006132C">
        <w:rPr>
          <w:rFonts w:ascii="Arial Narrow" w:hAnsi="Arial Narrow"/>
          <w:sz w:val="21"/>
          <w:lang w:val="sk-SK"/>
        </w:rPr>
        <w:t xml:space="preserve">Objednávateľ môže zároveň odstúpiť od dohody uzavretej so zhotoviteľom v súlade s § 19 </w:t>
      </w:r>
      <w:r w:rsidRPr="00783273">
        <w:rPr>
          <w:rFonts w:ascii="Arial Narrow" w:hAnsi="Arial Narrow"/>
          <w:sz w:val="21"/>
          <w:lang w:val="sk-SK"/>
        </w:rPr>
        <w:t>ZVO</w:t>
      </w:r>
      <w:r w:rsidRPr="00783273">
        <w:rPr>
          <w:rFonts w:ascii="Arial Narrow" w:hAnsi="Arial Narrow"/>
          <w:color w:val="auto"/>
          <w:sz w:val="21"/>
          <w:lang w:val="sk-SK"/>
        </w:rPr>
        <w:t xml:space="preserve">. </w:t>
      </w:r>
    </w:p>
    <w:p w14:paraId="2F9C2AC9" w14:textId="1E48A5DB" w:rsidR="00D506E6" w:rsidRPr="00783273" w:rsidRDefault="00D506E6" w:rsidP="00F86D86">
      <w:pPr>
        <w:pStyle w:val="Default"/>
        <w:numPr>
          <w:ilvl w:val="0"/>
          <w:numId w:val="20"/>
        </w:numPr>
        <w:ind w:left="426" w:hanging="426"/>
        <w:jc w:val="both"/>
        <w:rPr>
          <w:rFonts w:ascii="Arial Narrow" w:hAnsi="Arial Narrow"/>
          <w:color w:val="auto"/>
          <w:sz w:val="21"/>
          <w:lang w:val="sk-SK"/>
        </w:rPr>
      </w:pPr>
      <w:r w:rsidRPr="00783273">
        <w:rPr>
          <w:rFonts w:ascii="Arial Narrow" w:hAnsi="Arial Narrow"/>
          <w:color w:val="auto"/>
          <w:sz w:val="21"/>
          <w:lang w:val="sk-SK"/>
        </w:rPr>
        <w:t>Zhotoviteľ je povinný pred uzatvorením tejto dohody a počas jej trvania dodržiavať ustanovenia zákona č. 315/2016 Z.</w:t>
      </w:r>
      <w:r w:rsidR="002A2183">
        <w:rPr>
          <w:rFonts w:ascii="Arial Narrow" w:hAnsi="Arial Narrow"/>
          <w:color w:val="auto"/>
          <w:sz w:val="21"/>
          <w:lang w:val="sk-SK"/>
        </w:rPr>
        <w:t xml:space="preserve"> </w:t>
      </w:r>
      <w:r w:rsidRPr="00783273">
        <w:rPr>
          <w:rFonts w:ascii="Arial Narrow" w:hAnsi="Arial Narrow"/>
          <w:color w:val="auto"/>
          <w:sz w:val="21"/>
          <w:lang w:val="sk-SK"/>
        </w:rPr>
        <w:t>z. o registri partnerov verejného sektora (ďalej aj „zákon č. 315/2016 Z.</w:t>
      </w:r>
      <w:r w:rsidR="002A2183">
        <w:rPr>
          <w:rFonts w:ascii="Arial Narrow" w:hAnsi="Arial Narrow"/>
          <w:color w:val="auto"/>
          <w:sz w:val="21"/>
          <w:lang w:val="sk-SK"/>
        </w:rPr>
        <w:t xml:space="preserve"> </w:t>
      </w:r>
      <w:r w:rsidRPr="00783273">
        <w:rPr>
          <w:rFonts w:ascii="Arial Narrow" w:hAnsi="Arial Narrow"/>
          <w:color w:val="auto"/>
          <w:sz w:val="21"/>
          <w:lang w:val="sk-SK"/>
        </w:rPr>
        <w:t>z.“), a to najmä byť zapísaný v registri spolu s osobami podľa § 17 zákona č. 315/2016 Z.</w:t>
      </w:r>
      <w:r w:rsidR="002A2183">
        <w:rPr>
          <w:rFonts w:ascii="Arial Narrow" w:hAnsi="Arial Narrow"/>
          <w:color w:val="auto"/>
          <w:sz w:val="21"/>
          <w:lang w:val="sk-SK"/>
        </w:rPr>
        <w:t xml:space="preserve"> </w:t>
      </w:r>
      <w:r w:rsidRPr="00783273">
        <w:rPr>
          <w:rFonts w:ascii="Arial Narrow" w:hAnsi="Arial Narrow"/>
          <w:color w:val="auto"/>
          <w:sz w:val="21"/>
          <w:lang w:val="sk-SK"/>
        </w:rPr>
        <w:t>z.. Objednávateľ je v prípade porušenia povinnosti zhotoviteľa podľa prvej vety tohto bodu dohody alebo v prípade právoplatnosti rozhodnutia o výmaze v zmysle § 12 zákona č. 315/2016 Z.</w:t>
      </w:r>
      <w:r w:rsidR="002A2183">
        <w:rPr>
          <w:rFonts w:ascii="Arial Narrow" w:hAnsi="Arial Narrow"/>
          <w:color w:val="auto"/>
          <w:sz w:val="21"/>
          <w:lang w:val="sk-SK"/>
        </w:rPr>
        <w:t xml:space="preserve"> </w:t>
      </w:r>
      <w:r w:rsidRPr="00783273">
        <w:rPr>
          <w:rFonts w:ascii="Arial Narrow" w:hAnsi="Arial Narrow"/>
          <w:color w:val="auto"/>
          <w:sz w:val="21"/>
          <w:lang w:val="sk-SK"/>
        </w:rPr>
        <w:t>z. alebo v prípade uloženia sankcie v zmysle § 13 ods. 2 zákona č. 315/2016 Z.</w:t>
      </w:r>
      <w:r w:rsidR="002A2183">
        <w:rPr>
          <w:rFonts w:ascii="Arial Narrow" w:hAnsi="Arial Narrow"/>
          <w:color w:val="auto"/>
          <w:sz w:val="21"/>
          <w:lang w:val="sk-SK"/>
        </w:rPr>
        <w:t xml:space="preserve"> </w:t>
      </w:r>
      <w:r w:rsidRPr="00783273">
        <w:rPr>
          <w:rFonts w:ascii="Arial Narrow" w:hAnsi="Arial Narrow"/>
          <w:color w:val="auto"/>
          <w:sz w:val="21"/>
          <w:lang w:val="sk-SK"/>
        </w:rPr>
        <w:t>z., alebo v prípade porušenia povinnosti subdodávateľa zhotoviteľa byť zapísaný v registri alebo v prípade výmazu subdodávateľa z registra počas trvania dohody za podmienok podľa prvej vety tohto odseku oprávnený:</w:t>
      </w:r>
    </w:p>
    <w:p w14:paraId="1522352B" w14:textId="36B70ED9" w:rsidR="00D506E6" w:rsidRPr="00783273" w:rsidRDefault="00D506E6" w:rsidP="00F86D86">
      <w:pPr>
        <w:pStyle w:val="Default"/>
        <w:numPr>
          <w:ilvl w:val="1"/>
          <w:numId w:val="22"/>
        </w:numPr>
        <w:ind w:left="993" w:hanging="567"/>
        <w:jc w:val="both"/>
        <w:rPr>
          <w:rFonts w:ascii="Arial Narrow" w:hAnsi="Arial Narrow"/>
          <w:color w:val="auto"/>
          <w:sz w:val="21"/>
          <w:lang w:val="sk-SK"/>
        </w:rPr>
      </w:pPr>
      <w:r w:rsidRPr="00783273">
        <w:rPr>
          <w:rFonts w:ascii="Arial Narrow" w:hAnsi="Arial Narrow"/>
          <w:color w:val="auto"/>
          <w:sz w:val="21"/>
          <w:lang w:val="sk-SK"/>
        </w:rPr>
        <w:t>odstúpiť od dohody, alebo</w:t>
      </w:r>
    </w:p>
    <w:p w14:paraId="5C5E656C" w14:textId="640F9042" w:rsidR="00D506E6" w:rsidRPr="00783273" w:rsidRDefault="00D506E6" w:rsidP="00F86D86">
      <w:pPr>
        <w:pStyle w:val="Default"/>
        <w:numPr>
          <w:ilvl w:val="1"/>
          <w:numId w:val="22"/>
        </w:numPr>
        <w:ind w:left="993" w:hanging="567"/>
        <w:jc w:val="both"/>
        <w:rPr>
          <w:rFonts w:ascii="Arial Narrow" w:hAnsi="Arial Narrow"/>
          <w:color w:val="auto"/>
          <w:sz w:val="21"/>
          <w:lang w:val="sk-SK"/>
        </w:rPr>
      </w:pPr>
      <w:r w:rsidRPr="00783273">
        <w:rPr>
          <w:rFonts w:ascii="Arial Narrow" w:hAnsi="Arial Narrow"/>
          <w:color w:val="auto"/>
          <w:sz w:val="21"/>
          <w:lang w:val="sk-SK"/>
        </w:rPr>
        <w:t>odstúpiť od dohody v zmysle § 15 ods. 1 zákona č. 315/2016 Z.</w:t>
      </w:r>
      <w:r w:rsidR="002A2183">
        <w:rPr>
          <w:rFonts w:ascii="Arial Narrow" w:hAnsi="Arial Narrow"/>
          <w:color w:val="auto"/>
          <w:sz w:val="21"/>
          <w:lang w:val="sk-SK"/>
        </w:rPr>
        <w:t xml:space="preserve"> </w:t>
      </w:r>
      <w:r w:rsidRPr="00783273">
        <w:rPr>
          <w:rFonts w:ascii="Arial Narrow" w:hAnsi="Arial Narrow"/>
          <w:color w:val="auto"/>
          <w:sz w:val="21"/>
          <w:lang w:val="sk-SK"/>
        </w:rPr>
        <w:t>z.</w:t>
      </w:r>
    </w:p>
    <w:p w14:paraId="2C65BFEB" w14:textId="16C5265E" w:rsidR="00D506E6" w:rsidRPr="00783273" w:rsidRDefault="00D506E6" w:rsidP="00F86D86">
      <w:pPr>
        <w:pStyle w:val="Default"/>
        <w:numPr>
          <w:ilvl w:val="0"/>
          <w:numId w:val="20"/>
        </w:numPr>
        <w:ind w:left="426" w:hanging="426"/>
        <w:jc w:val="both"/>
        <w:rPr>
          <w:rFonts w:ascii="Arial Narrow" w:hAnsi="Arial Narrow"/>
          <w:color w:val="auto"/>
          <w:sz w:val="21"/>
          <w:lang w:val="sk-SK"/>
        </w:rPr>
      </w:pPr>
      <w:r w:rsidRPr="00783273">
        <w:rPr>
          <w:rFonts w:ascii="Arial Narrow" w:hAnsi="Arial Narrow"/>
          <w:color w:val="auto"/>
          <w:sz w:val="21"/>
          <w:lang w:val="sk-SK"/>
        </w:rPr>
        <w:t xml:space="preserve">Zhotoviteľ má právo odstúpiť od dohody v prípade podstatného porušenia tejto zmluvy zo strany objednávateľa. Za podstatné porušenie tejto dohody zo strany objednávateľa sa považuje najmä </w:t>
      </w:r>
    </w:p>
    <w:p w14:paraId="5680727C" w14:textId="6F475C33" w:rsidR="00D506E6" w:rsidRPr="00783273" w:rsidRDefault="00D506E6" w:rsidP="00F86D86">
      <w:pPr>
        <w:pStyle w:val="Default"/>
        <w:numPr>
          <w:ilvl w:val="2"/>
          <w:numId w:val="23"/>
        </w:numPr>
        <w:ind w:left="993" w:hanging="567"/>
        <w:jc w:val="both"/>
        <w:rPr>
          <w:rFonts w:ascii="Arial Narrow" w:hAnsi="Arial Narrow"/>
          <w:color w:val="auto"/>
          <w:sz w:val="21"/>
          <w:lang w:val="sk-SK"/>
        </w:rPr>
      </w:pPr>
      <w:r w:rsidRPr="00783273">
        <w:rPr>
          <w:rFonts w:ascii="Arial Narrow" w:hAnsi="Arial Narrow"/>
          <w:color w:val="auto"/>
          <w:sz w:val="21"/>
          <w:lang w:val="sk-SK"/>
        </w:rPr>
        <w:t xml:space="preserve">neodovzdanie miesta plnenia v termíne stanovenom v bode 5.9. čl. V tejto dohody, </w:t>
      </w:r>
    </w:p>
    <w:p w14:paraId="18B4F044" w14:textId="1FA913A7" w:rsidR="00D506E6" w:rsidRPr="00783273" w:rsidRDefault="00D506E6" w:rsidP="00F86D86">
      <w:pPr>
        <w:pStyle w:val="Default"/>
        <w:numPr>
          <w:ilvl w:val="2"/>
          <w:numId w:val="23"/>
        </w:numPr>
        <w:ind w:left="993" w:hanging="567"/>
        <w:jc w:val="both"/>
        <w:rPr>
          <w:rFonts w:ascii="Arial Narrow" w:hAnsi="Arial Narrow"/>
          <w:color w:val="auto"/>
          <w:sz w:val="21"/>
          <w:lang w:val="sk-SK"/>
        </w:rPr>
      </w:pPr>
      <w:r w:rsidRPr="00783273">
        <w:rPr>
          <w:rFonts w:ascii="Arial Narrow" w:hAnsi="Arial Narrow"/>
          <w:color w:val="auto"/>
          <w:sz w:val="21"/>
          <w:lang w:val="sk-SK"/>
        </w:rPr>
        <w:t xml:space="preserve">omeškanie s úhradou faktúry o viac ako 30 dní po lehote splatnosti. </w:t>
      </w:r>
    </w:p>
    <w:p w14:paraId="707225C9" w14:textId="7BD90919" w:rsidR="00D506E6" w:rsidRPr="00783273" w:rsidRDefault="00D506E6" w:rsidP="00F86D86">
      <w:pPr>
        <w:pStyle w:val="Default"/>
        <w:numPr>
          <w:ilvl w:val="0"/>
          <w:numId w:val="20"/>
        </w:numPr>
        <w:ind w:left="426" w:hanging="426"/>
        <w:jc w:val="both"/>
        <w:rPr>
          <w:rFonts w:ascii="Arial Narrow" w:hAnsi="Arial Narrow"/>
          <w:color w:val="auto"/>
          <w:sz w:val="21"/>
          <w:lang w:val="sk-SK"/>
        </w:rPr>
      </w:pPr>
      <w:r w:rsidRPr="00783273">
        <w:rPr>
          <w:rFonts w:ascii="Arial Narrow" w:hAnsi="Arial Narrow"/>
          <w:color w:val="auto"/>
          <w:sz w:val="21"/>
          <w:lang w:val="sk-SK"/>
        </w:rPr>
        <w:t xml:space="preserve">Zhotoviteľ je oprávnený od tejto dohody odstúpiť, ak dôjde k neposkytnutiu súčinnosti zo strany objednávateľa a objednávateľ neodstráni porušenie ani v dodatočnej primeranej lehote poskytnutej zhotoviteľom, nie kratšej ako 10 dní odo dňa doručenia výzvy zo strany zhotoviteľa na základe písomného upozornenia na porušenie dohody doručeného objednávateľovi. </w:t>
      </w:r>
    </w:p>
    <w:p w14:paraId="66207BFD" w14:textId="503F10B9" w:rsidR="00D506E6" w:rsidRPr="00783273" w:rsidRDefault="00D506E6" w:rsidP="00F86D86">
      <w:pPr>
        <w:pStyle w:val="Default"/>
        <w:numPr>
          <w:ilvl w:val="0"/>
          <w:numId w:val="20"/>
        </w:numPr>
        <w:ind w:left="567" w:hanging="567"/>
        <w:jc w:val="both"/>
        <w:rPr>
          <w:rFonts w:ascii="Arial Narrow" w:hAnsi="Arial Narrow"/>
          <w:color w:val="auto"/>
          <w:sz w:val="21"/>
          <w:lang w:val="sk-SK"/>
        </w:rPr>
      </w:pPr>
      <w:r w:rsidRPr="00783273">
        <w:rPr>
          <w:rFonts w:ascii="Arial Narrow" w:hAnsi="Arial Narrow"/>
          <w:color w:val="auto"/>
          <w:sz w:val="21"/>
          <w:lang w:val="sk-SK"/>
        </w:rPr>
        <w:t xml:space="preserve">Odstúpenie od dohody musí mať písomnú formu, musí byť doručené druhému účastníkovi dohody, ktorý svoju povinnosť porušil a jeho účinky nastávajú dňom doručenia účastníkovi dohody, ktorý svoju povinnosť porušil, alebo dňom vymedzenom v odstúpení, pričom právo zmluvných strán na náhradu škody nie je odstúpením od zmluvy dotknuté. Pre odstúpenie od dohody a vzájomné nároky účastníkov dohody z neho vyplývajúcich primerane platia ustanovenia § 344 a </w:t>
      </w:r>
      <w:proofErr w:type="spellStart"/>
      <w:r w:rsidRPr="00783273">
        <w:rPr>
          <w:rFonts w:ascii="Arial Narrow" w:hAnsi="Arial Narrow"/>
          <w:color w:val="auto"/>
          <w:sz w:val="21"/>
          <w:lang w:val="sk-SK"/>
        </w:rPr>
        <w:t>nasl</w:t>
      </w:r>
      <w:proofErr w:type="spellEnd"/>
      <w:r w:rsidRPr="00783273">
        <w:rPr>
          <w:rFonts w:ascii="Arial Narrow" w:hAnsi="Arial Narrow"/>
          <w:color w:val="auto"/>
          <w:sz w:val="21"/>
          <w:lang w:val="sk-SK"/>
        </w:rPr>
        <w:t xml:space="preserve">. Obchodného zákonníka. </w:t>
      </w:r>
    </w:p>
    <w:p w14:paraId="07418F60" w14:textId="1E7160CD" w:rsidR="00D506E6" w:rsidRPr="00783273" w:rsidRDefault="00D506E6" w:rsidP="00F86D86">
      <w:pPr>
        <w:pStyle w:val="Default"/>
        <w:numPr>
          <w:ilvl w:val="0"/>
          <w:numId w:val="20"/>
        </w:numPr>
        <w:ind w:left="567" w:hanging="567"/>
        <w:jc w:val="both"/>
        <w:rPr>
          <w:rFonts w:ascii="Arial Narrow" w:hAnsi="Arial Narrow"/>
          <w:color w:val="auto"/>
          <w:sz w:val="21"/>
          <w:lang w:val="sk-SK"/>
        </w:rPr>
      </w:pPr>
      <w:r w:rsidRPr="00783273">
        <w:rPr>
          <w:rFonts w:ascii="Arial Narrow" w:hAnsi="Arial Narrow"/>
          <w:color w:val="auto"/>
          <w:sz w:val="21"/>
          <w:lang w:val="sk-SK"/>
        </w:rPr>
        <w:t xml:space="preserve">V prípade výpovede dohody podľa bodu 11.1 tohto článku má zhotoviteľ nárok, aby mu objednávateľ zaplatil časť ceny diela uvedenej v čl. III tejto dohody zodpovedajúcu vykonaným prácam na diele ku dňu uplynutia výpovednej lehoty. Do 14 dní odo dňa uplynutia výpovednej lehoty je zhotoviteľ povinný odovzdať objednávateľovi dielo, resp. časť diela vrátane súvisiacej dokumentácie v stave zodpovedajúcom vykonaným prácam na diele ku dňu uplynutia výpovednej lehoty. Odovzdanie a prevzatie v zmysle tohto bodu sa uskutoční podpísaním preberacieho protokolu osobami oprávnenými konať v technických veciach. Prípadné iné vzájomné záväzky a pohľadávky existujúce ku dňu uplynutia výpovednej lehoty si účastníci dohody vysporiadajú na základe osobitnej písomnej dohody. </w:t>
      </w:r>
    </w:p>
    <w:p w14:paraId="79261004" w14:textId="7E9B58E8" w:rsidR="00D506E6" w:rsidRPr="00783273" w:rsidRDefault="00D506E6" w:rsidP="00F86D86">
      <w:pPr>
        <w:pStyle w:val="Default"/>
        <w:numPr>
          <w:ilvl w:val="0"/>
          <w:numId w:val="20"/>
        </w:numPr>
        <w:ind w:left="567" w:hanging="567"/>
        <w:jc w:val="both"/>
        <w:rPr>
          <w:rFonts w:ascii="Arial Narrow" w:hAnsi="Arial Narrow"/>
          <w:color w:val="auto"/>
          <w:sz w:val="21"/>
          <w:lang w:val="sk-SK"/>
        </w:rPr>
      </w:pPr>
      <w:r w:rsidRPr="00783273">
        <w:rPr>
          <w:rFonts w:ascii="Arial Narrow" w:hAnsi="Arial Narrow"/>
          <w:color w:val="auto"/>
          <w:sz w:val="21"/>
          <w:lang w:val="sk-SK"/>
        </w:rPr>
        <w:t xml:space="preserve">V prípade, ak nastanú právne skutočnosti majúce za následok zmenu v právnom postavení zhotoviteľa (napr. vyhlásenie konkurzu, vstup do likvidácie, zmena právnej formy, zmena v oprávneniach konať v mene zhotoviteľa) alebo akákoľvek iná zmena majúca priamy vplyv na plnenie zo strany zhotoviteľa, je zhotoviteľ povinný oznámiť tieto skutočnosti objednávateľovi najneskôr do 10 dní odo dňa, kedy tieto skutočnosti nastali. Ak tak neurobí, zodpovedá za škodu spôsobenú objednávateľovi v dôsledku porušenia tejto povinnosti a objednávateľ má právo odstúpiť od tejto dohody. Za akúkoľvek inú zmenu sa považuje aj zmena bankového spojenia zhotoviteľa, pričom k tejto informácii predloží aj potvrdenie príslušnej banky. Objednávateľ má právo odstúpiť od dohody aj v prípade, ak na majetok zhotoviteľa bol vyhlásený konkurz alebo konkurzné konanie bolo zastavené pre nedostatok majetku, ako aj v prípade vstupu zhotoviteľa do likvidácie. </w:t>
      </w:r>
    </w:p>
    <w:p w14:paraId="444167DB" w14:textId="28AEC494" w:rsidR="00D506E6" w:rsidRPr="00783273" w:rsidRDefault="00D506E6" w:rsidP="00F86D86">
      <w:pPr>
        <w:pStyle w:val="Default"/>
        <w:numPr>
          <w:ilvl w:val="0"/>
          <w:numId w:val="20"/>
        </w:numPr>
        <w:ind w:left="567" w:hanging="567"/>
        <w:jc w:val="both"/>
        <w:rPr>
          <w:rFonts w:ascii="Arial Narrow" w:hAnsi="Arial Narrow"/>
          <w:color w:val="auto"/>
          <w:sz w:val="21"/>
          <w:lang w:val="sk-SK"/>
        </w:rPr>
      </w:pPr>
      <w:r w:rsidRPr="00783273">
        <w:rPr>
          <w:rFonts w:ascii="Arial Narrow" w:hAnsi="Arial Narrow"/>
          <w:color w:val="auto"/>
          <w:sz w:val="21"/>
          <w:lang w:val="sk-SK"/>
        </w:rPr>
        <w:t xml:space="preserve">V prípade ukončenia tejto dohody podľa tohto článku dochádza automaticky aj k ukončeniu vykonávania diela podľa príslušných objednávok, pokiaľ sa účastníci dohody písomne nedohodli inak. </w:t>
      </w:r>
    </w:p>
    <w:p w14:paraId="1C3A26E2" w14:textId="53B824D3" w:rsidR="00D506E6" w:rsidRPr="00783273" w:rsidRDefault="00D506E6" w:rsidP="00F86D86">
      <w:pPr>
        <w:pStyle w:val="Default"/>
        <w:numPr>
          <w:ilvl w:val="0"/>
          <w:numId w:val="20"/>
        </w:numPr>
        <w:ind w:left="567" w:hanging="567"/>
        <w:jc w:val="both"/>
        <w:rPr>
          <w:rFonts w:ascii="Arial Narrow" w:hAnsi="Arial Narrow"/>
          <w:color w:val="auto"/>
          <w:sz w:val="21"/>
          <w:lang w:val="sk-SK"/>
        </w:rPr>
      </w:pPr>
      <w:r w:rsidRPr="00783273">
        <w:rPr>
          <w:rFonts w:ascii="Arial Narrow" w:hAnsi="Arial Narrow"/>
          <w:color w:val="auto"/>
          <w:sz w:val="21"/>
          <w:lang w:val="sk-SK"/>
        </w:rPr>
        <w:lastRenderedPageBreak/>
        <w:t>V prípade odstúpenia od dohody len jedným zhotoviteľom alebo v prípade ukončenia dohody formou písomnej dohody objednávateľa len s jedným zo zhotoviteľov podľa tejto dohody, zmluvný vzťah založený touto dohodou medzi objednávateľom a zhotoviteľom, pri ktorom nedošlo k jeho ukončeniu, trvá naďalej za podmienok upravených v tejto dohode.</w:t>
      </w:r>
    </w:p>
    <w:p w14:paraId="7DF27C45" w14:textId="77777777" w:rsidR="00D506E6" w:rsidRPr="00783273" w:rsidRDefault="00D506E6" w:rsidP="00D506E6">
      <w:pPr>
        <w:pStyle w:val="Default"/>
        <w:ind w:left="-284" w:firstLine="284"/>
        <w:jc w:val="center"/>
        <w:rPr>
          <w:rFonts w:ascii="Arial Narrow" w:hAnsi="Arial Narrow"/>
          <w:b/>
          <w:color w:val="auto"/>
          <w:sz w:val="21"/>
          <w:lang w:val="sk-SK"/>
        </w:rPr>
      </w:pPr>
    </w:p>
    <w:p w14:paraId="5A9670E8" w14:textId="77777777" w:rsidR="00D506E6" w:rsidRPr="00783273" w:rsidRDefault="00D506E6" w:rsidP="00D506E6">
      <w:pPr>
        <w:pStyle w:val="Default"/>
        <w:ind w:left="-284" w:firstLine="284"/>
        <w:jc w:val="center"/>
        <w:rPr>
          <w:rFonts w:ascii="Arial Narrow" w:hAnsi="Arial Narrow"/>
          <w:b/>
          <w:color w:val="auto"/>
          <w:sz w:val="21"/>
          <w:lang w:val="sk-SK"/>
        </w:rPr>
      </w:pPr>
      <w:r w:rsidRPr="00783273">
        <w:rPr>
          <w:rFonts w:ascii="Arial Narrow" w:hAnsi="Arial Narrow"/>
          <w:b/>
          <w:color w:val="auto"/>
          <w:sz w:val="21"/>
          <w:lang w:val="sk-SK"/>
        </w:rPr>
        <w:t>Článok XII</w:t>
      </w:r>
    </w:p>
    <w:p w14:paraId="58764846" w14:textId="77777777" w:rsidR="00D506E6" w:rsidRPr="00783273" w:rsidRDefault="00D506E6" w:rsidP="00D506E6">
      <w:pPr>
        <w:pStyle w:val="Default"/>
        <w:ind w:left="-284" w:firstLine="284"/>
        <w:jc w:val="center"/>
        <w:rPr>
          <w:rFonts w:ascii="Arial Narrow" w:hAnsi="Arial Narrow"/>
          <w:color w:val="auto"/>
          <w:sz w:val="21"/>
          <w:lang w:val="sk-SK"/>
        </w:rPr>
      </w:pPr>
      <w:r w:rsidRPr="00783273">
        <w:rPr>
          <w:rFonts w:ascii="Arial Narrow" w:hAnsi="Arial Narrow"/>
          <w:b/>
          <w:color w:val="auto"/>
          <w:sz w:val="21"/>
          <w:lang w:val="sk-SK"/>
        </w:rPr>
        <w:t>Subdodávatelia</w:t>
      </w:r>
    </w:p>
    <w:p w14:paraId="4CBF9705" w14:textId="77777777" w:rsidR="00D506E6" w:rsidRPr="00783273" w:rsidRDefault="00D506E6" w:rsidP="00D506E6">
      <w:pPr>
        <w:pStyle w:val="Default"/>
        <w:ind w:left="-284" w:firstLine="284"/>
        <w:jc w:val="both"/>
        <w:rPr>
          <w:rFonts w:ascii="Arial Narrow" w:hAnsi="Arial Narrow"/>
          <w:color w:val="auto"/>
          <w:sz w:val="21"/>
          <w:lang w:val="sk-SK"/>
        </w:rPr>
      </w:pPr>
    </w:p>
    <w:p w14:paraId="6D1182BD" w14:textId="15808B6B" w:rsidR="00D506E6" w:rsidRPr="00783273" w:rsidRDefault="00D506E6" w:rsidP="00F86D86">
      <w:pPr>
        <w:pStyle w:val="Default"/>
        <w:numPr>
          <w:ilvl w:val="0"/>
          <w:numId w:val="24"/>
        </w:numPr>
        <w:ind w:left="567" w:hanging="567"/>
        <w:jc w:val="both"/>
        <w:rPr>
          <w:rFonts w:ascii="Arial Narrow" w:hAnsi="Arial Narrow"/>
          <w:color w:val="auto"/>
          <w:sz w:val="21"/>
          <w:lang w:val="sk-SK"/>
        </w:rPr>
      </w:pPr>
      <w:r w:rsidRPr="00783273">
        <w:rPr>
          <w:rFonts w:ascii="Arial Narrow" w:hAnsi="Arial Narrow"/>
          <w:color w:val="auto"/>
          <w:sz w:val="21"/>
          <w:lang w:val="sk-SK"/>
        </w:rPr>
        <w:t xml:space="preserve">Prílohou č. 3 tejto dohody je objednávateľom schválený a záväzný zoznam subdodávateľov, ktorí sa budú podieľať na plnení dohody s uvedením predpokladaného podielu plnenia z dohody, ktorý má zhotoviteľ v úmysle zabezpečiť subdodávateľom, pokiaľ je možné ho určiť, predmetu subdodávok a údajov o osobe oprávnenej konať za subdodávateľa (v rozsahu meno a priezvisko, adresa pobytu, dátum narodenia), s výnimkou subdodávateľov na dodanie tovaru. </w:t>
      </w:r>
    </w:p>
    <w:p w14:paraId="53D18A64" w14:textId="7F713E1E" w:rsidR="00D506E6" w:rsidRPr="00783273" w:rsidRDefault="00D506E6" w:rsidP="00F86D86">
      <w:pPr>
        <w:pStyle w:val="Default"/>
        <w:numPr>
          <w:ilvl w:val="0"/>
          <w:numId w:val="24"/>
        </w:numPr>
        <w:ind w:left="567" w:hanging="567"/>
        <w:jc w:val="both"/>
        <w:rPr>
          <w:rFonts w:ascii="Arial Narrow" w:hAnsi="Arial Narrow"/>
          <w:color w:val="auto"/>
          <w:sz w:val="21"/>
          <w:lang w:val="sk-SK"/>
        </w:rPr>
      </w:pPr>
      <w:r w:rsidRPr="00783273">
        <w:rPr>
          <w:rFonts w:ascii="Arial Narrow" w:hAnsi="Arial Narrow"/>
          <w:color w:val="auto"/>
          <w:sz w:val="21"/>
          <w:lang w:val="sk-SK"/>
        </w:rPr>
        <w:t>Zhotoviteľ je povinný:</w:t>
      </w:r>
    </w:p>
    <w:p w14:paraId="28B6F060" w14:textId="4F0AD13A" w:rsidR="00D506E6" w:rsidRPr="00783273" w:rsidRDefault="00D506E6" w:rsidP="00F86D86">
      <w:pPr>
        <w:pStyle w:val="Default"/>
        <w:numPr>
          <w:ilvl w:val="2"/>
          <w:numId w:val="25"/>
        </w:numPr>
        <w:ind w:left="1134" w:hanging="567"/>
        <w:jc w:val="both"/>
        <w:rPr>
          <w:rFonts w:ascii="Arial Narrow" w:hAnsi="Arial Narrow"/>
          <w:color w:val="auto"/>
          <w:sz w:val="21"/>
          <w:lang w:val="sk-SK"/>
        </w:rPr>
      </w:pPr>
      <w:r w:rsidRPr="00783273">
        <w:rPr>
          <w:rFonts w:ascii="Arial Narrow" w:hAnsi="Arial Narrow"/>
          <w:color w:val="auto"/>
          <w:sz w:val="21"/>
          <w:lang w:val="sk-SK"/>
        </w:rPr>
        <w:t xml:space="preserve">oznámiť akúkoľvek zmenu údajov o subdodávateľovi, s výnimkou subdodávateľa na dodanie tovaru, </w:t>
      </w:r>
    </w:p>
    <w:p w14:paraId="0D3068BF" w14:textId="6D098E03" w:rsidR="00D506E6" w:rsidRPr="00783273" w:rsidRDefault="00D506E6" w:rsidP="00F86D86">
      <w:pPr>
        <w:pStyle w:val="Default"/>
        <w:numPr>
          <w:ilvl w:val="2"/>
          <w:numId w:val="25"/>
        </w:numPr>
        <w:ind w:left="1134" w:hanging="567"/>
        <w:jc w:val="both"/>
        <w:rPr>
          <w:rFonts w:ascii="Arial Narrow" w:hAnsi="Arial Narrow"/>
          <w:color w:val="auto"/>
          <w:sz w:val="21"/>
          <w:lang w:val="sk-SK"/>
        </w:rPr>
      </w:pPr>
      <w:r w:rsidRPr="00783273">
        <w:rPr>
          <w:rFonts w:ascii="Arial Narrow" w:hAnsi="Arial Narrow"/>
          <w:color w:val="auto"/>
          <w:sz w:val="21"/>
          <w:lang w:val="sk-SK"/>
        </w:rPr>
        <w:t xml:space="preserve">oznámiť návrh na zmenu subdodávateľa s uvedením predpokladaného podielu plnenia z dohody, ktorý má zhotoviteľ v úmysle zabezpečiť subdodávateľom, pokiaľ je možné ho určiť, predmetu subdodávok a údajov o osobe oprávnenej konať za nového subdodávateľa (v rozsahu meno a priezvisko, adresa pobytu, dátum narodenia), s výnimkou subdodávateľa na dodanie tovaru. </w:t>
      </w:r>
    </w:p>
    <w:p w14:paraId="152F2102" w14:textId="3668F238" w:rsidR="00D506E6" w:rsidRPr="00783273" w:rsidRDefault="00D506E6" w:rsidP="00F86D86">
      <w:pPr>
        <w:pStyle w:val="Default"/>
        <w:numPr>
          <w:ilvl w:val="0"/>
          <w:numId w:val="24"/>
        </w:numPr>
        <w:ind w:left="426" w:hanging="426"/>
        <w:jc w:val="both"/>
        <w:rPr>
          <w:rFonts w:ascii="Arial Narrow" w:hAnsi="Arial Narrow"/>
          <w:color w:val="auto"/>
          <w:sz w:val="21"/>
          <w:lang w:val="sk-SK"/>
        </w:rPr>
      </w:pPr>
      <w:r w:rsidRPr="00783273">
        <w:rPr>
          <w:rFonts w:ascii="Arial Narrow" w:hAnsi="Arial Narrow"/>
          <w:color w:val="auto"/>
          <w:sz w:val="21"/>
          <w:lang w:val="sk-SK"/>
        </w:rPr>
        <w:t xml:space="preserve">Zmenu subdodávateľa a aktualizované znenie Prílohy č. 3 musí zhotoviteľ predložiť objednávateľovi najneskôr 5 pracovných dní pred začatím plánovanej subdodávky. Predpokladom udelenia súhlasu objednávateľa so zmenou subdodávateľa je povinnosť subdodávateľa byť zapísaný v registri partnerov verejného sektora v zmysle zákona </w:t>
      </w:r>
      <w:r w:rsidRPr="00783273">
        <w:rPr>
          <w:rFonts w:ascii="Arial Narrow" w:hAnsi="Arial Narrow"/>
          <w:color w:val="auto"/>
          <w:sz w:val="21"/>
          <w:lang w:val="sk-SK"/>
        </w:rPr>
        <w:br/>
        <w:t>č. 315/2016 Z. z. počas celého trvania tejto dohody. Platí len v prípade, ak subdodávateľ splnil zákonné podmienky pre povinnosť registrácie v zmysle uvedeného zákona.</w:t>
      </w:r>
    </w:p>
    <w:p w14:paraId="79C7B0AB" w14:textId="732128C8" w:rsidR="00D4771A" w:rsidRPr="006D1EEF" w:rsidRDefault="00D4771A" w:rsidP="00F86D86">
      <w:pPr>
        <w:pStyle w:val="Default"/>
        <w:numPr>
          <w:ilvl w:val="0"/>
          <w:numId w:val="24"/>
        </w:numPr>
        <w:ind w:left="426" w:hanging="426"/>
        <w:jc w:val="both"/>
        <w:rPr>
          <w:rFonts w:ascii="Arial Narrow" w:hAnsi="Arial Narrow"/>
          <w:color w:val="auto"/>
          <w:sz w:val="21"/>
          <w:szCs w:val="21"/>
          <w:lang w:val="sk-SK"/>
        </w:rPr>
      </w:pPr>
      <w:r>
        <w:rPr>
          <w:rFonts w:ascii="Arial Narrow" w:hAnsi="Arial Narrow"/>
          <w:color w:val="auto"/>
          <w:sz w:val="21"/>
          <w:szCs w:val="21"/>
          <w:lang w:val="sk-SK"/>
        </w:rPr>
        <w:t>Zhotoviteľ</w:t>
      </w:r>
      <w:r w:rsidRPr="00D4771A">
        <w:rPr>
          <w:rFonts w:ascii="Arial Narrow" w:hAnsi="Arial Narrow"/>
          <w:color w:val="auto"/>
          <w:sz w:val="21"/>
          <w:szCs w:val="21"/>
          <w:lang w:val="sk-SK"/>
        </w:rPr>
        <w:t xml:space="preserve"> vyhlasuje, že Príloha č. </w:t>
      </w:r>
      <w:r>
        <w:rPr>
          <w:rFonts w:ascii="Arial Narrow" w:hAnsi="Arial Narrow"/>
          <w:color w:val="auto"/>
          <w:sz w:val="21"/>
          <w:szCs w:val="21"/>
          <w:lang w:val="sk-SK"/>
        </w:rPr>
        <w:t>3</w:t>
      </w:r>
      <w:r w:rsidRPr="00D4771A">
        <w:rPr>
          <w:rFonts w:ascii="Arial Narrow" w:hAnsi="Arial Narrow"/>
          <w:color w:val="auto"/>
          <w:sz w:val="21"/>
          <w:szCs w:val="21"/>
          <w:lang w:val="sk-SK"/>
        </w:rPr>
        <w:t xml:space="preserve"> obsahuje aktuálne a úplné údaje v zmysle ustanovenia § 41 ods. 3, 4 a 6 ZVO v čase uzavretia tejto </w:t>
      </w:r>
      <w:r>
        <w:rPr>
          <w:rFonts w:ascii="Arial Narrow" w:hAnsi="Arial Narrow"/>
          <w:color w:val="auto"/>
          <w:sz w:val="21"/>
          <w:szCs w:val="21"/>
          <w:lang w:val="sk-SK"/>
        </w:rPr>
        <w:t>d</w:t>
      </w:r>
      <w:r w:rsidRPr="00D4771A">
        <w:rPr>
          <w:rFonts w:ascii="Arial Narrow" w:hAnsi="Arial Narrow"/>
          <w:color w:val="auto"/>
          <w:sz w:val="21"/>
          <w:szCs w:val="21"/>
          <w:lang w:val="sk-SK"/>
        </w:rPr>
        <w:t>ohody.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w:t>
      </w:r>
      <w:r>
        <w:rPr>
          <w:rFonts w:ascii="Arial Narrow" w:hAnsi="Arial Narrow"/>
          <w:color w:val="auto"/>
          <w:sz w:val="21"/>
          <w:szCs w:val="21"/>
          <w:lang w:val="sk-SK"/>
        </w:rPr>
        <w:t>.</w:t>
      </w:r>
    </w:p>
    <w:p w14:paraId="01C1DE7B" w14:textId="0580D8B9" w:rsidR="00304DC3" w:rsidRPr="00B32DFB" w:rsidRDefault="00304DC3" w:rsidP="00D860C5">
      <w:pPr>
        <w:tabs>
          <w:tab w:val="left" w:pos="834"/>
        </w:tabs>
        <w:ind w:right="-24"/>
        <w:rPr>
          <w:rFonts w:ascii="Arial Narrow" w:hAnsi="Arial Narrow"/>
          <w:sz w:val="21"/>
          <w:lang w:val="sk-SK"/>
        </w:rPr>
      </w:pPr>
    </w:p>
    <w:p w14:paraId="3B06E1FD" w14:textId="12187AE6" w:rsidR="00304DC3" w:rsidRPr="00B32DFB" w:rsidRDefault="00304DC3" w:rsidP="00D860C5">
      <w:pPr>
        <w:tabs>
          <w:tab w:val="left" w:pos="834"/>
        </w:tabs>
        <w:ind w:right="-24"/>
        <w:rPr>
          <w:rFonts w:ascii="Arial Narrow" w:hAnsi="Arial Narrow"/>
          <w:sz w:val="21"/>
          <w:lang w:val="sk-SK"/>
        </w:rPr>
      </w:pPr>
    </w:p>
    <w:p w14:paraId="502F857F" w14:textId="4A213EF7" w:rsidR="00304DC3" w:rsidRPr="00B32DFB" w:rsidRDefault="00304DC3" w:rsidP="00D860C5">
      <w:pPr>
        <w:tabs>
          <w:tab w:val="left" w:pos="834"/>
        </w:tabs>
        <w:ind w:right="-24"/>
        <w:rPr>
          <w:rFonts w:ascii="Arial Narrow" w:hAnsi="Arial Narrow"/>
          <w:sz w:val="21"/>
          <w:lang w:val="sk-SK"/>
        </w:rPr>
      </w:pPr>
    </w:p>
    <w:p w14:paraId="13738AC4" w14:textId="77777777" w:rsidR="00340D19" w:rsidRPr="00B32DFB" w:rsidRDefault="00340D19" w:rsidP="00340D19">
      <w:pPr>
        <w:pStyle w:val="Default"/>
        <w:jc w:val="center"/>
        <w:rPr>
          <w:rFonts w:ascii="Arial Narrow" w:hAnsi="Arial Narrow"/>
          <w:color w:val="auto"/>
          <w:sz w:val="21"/>
          <w:lang w:val="sk-SK"/>
        </w:rPr>
      </w:pPr>
      <w:r w:rsidRPr="00B32DFB">
        <w:rPr>
          <w:rFonts w:ascii="Arial Narrow" w:hAnsi="Arial Narrow"/>
          <w:b/>
          <w:color w:val="auto"/>
          <w:sz w:val="21"/>
          <w:lang w:val="sk-SK"/>
        </w:rPr>
        <w:t>Článok XIII</w:t>
      </w:r>
    </w:p>
    <w:p w14:paraId="529F4443" w14:textId="77777777" w:rsidR="00340D19" w:rsidRPr="00B32DFB" w:rsidRDefault="00340D19" w:rsidP="00340D19">
      <w:pPr>
        <w:pStyle w:val="Default"/>
        <w:jc w:val="center"/>
        <w:rPr>
          <w:rFonts w:ascii="Arial Narrow" w:hAnsi="Arial Narrow"/>
          <w:b/>
          <w:color w:val="auto"/>
          <w:sz w:val="21"/>
          <w:lang w:val="sk-SK"/>
        </w:rPr>
      </w:pPr>
      <w:r w:rsidRPr="00B32DFB">
        <w:rPr>
          <w:rFonts w:ascii="Arial Narrow" w:hAnsi="Arial Narrow"/>
          <w:b/>
          <w:color w:val="auto"/>
          <w:sz w:val="21"/>
          <w:lang w:val="sk-SK"/>
        </w:rPr>
        <w:t>Záverečné ustanovenia</w:t>
      </w:r>
    </w:p>
    <w:p w14:paraId="430AADFC" w14:textId="77777777" w:rsidR="00340D19" w:rsidRPr="00B32DFB" w:rsidRDefault="00340D19" w:rsidP="00340D19">
      <w:pPr>
        <w:pStyle w:val="Default"/>
        <w:jc w:val="center"/>
        <w:rPr>
          <w:rFonts w:ascii="Arial Narrow" w:hAnsi="Arial Narrow"/>
          <w:color w:val="auto"/>
          <w:sz w:val="21"/>
          <w:lang w:val="sk-SK"/>
        </w:rPr>
      </w:pPr>
    </w:p>
    <w:p w14:paraId="0BC168C1" w14:textId="11B227B7" w:rsidR="00340D19" w:rsidRPr="00B32DFB" w:rsidRDefault="00340D19" w:rsidP="00F86D86">
      <w:pPr>
        <w:pStyle w:val="Default"/>
        <w:numPr>
          <w:ilvl w:val="0"/>
          <w:numId w:val="26"/>
        </w:numPr>
        <w:ind w:left="426" w:hanging="426"/>
        <w:jc w:val="both"/>
        <w:rPr>
          <w:rFonts w:ascii="Arial Narrow" w:hAnsi="Arial Narrow"/>
          <w:color w:val="auto"/>
          <w:sz w:val="21"/>
          <w:lang w:val="sk-SK"/>
        </w:rPr>
      </w:pPr>
      <w:r w:rsidRPr="00B32DFB">
        <w:rPr>
          <w:rFonts w:ascii="Arial Narrow" w:hAnsi="Arial Narrow"/>
          <w:color w:val="auto"/>
          <w:sz w:val="21"/>
          <w:lang w:val="sk-SK"/>
        </w:rPr>
        <w:t>Účastníci dohody sa dohodli, že pokiaľ v dohode nie je uvedené inak, písomná komunikácia podľa tejto dohody alebo v súvislosti s touto dohodou sa bude doručovať doporučene poštou, kuriérom alebo osobne. Za deň doručenia sa považuje deň prevzatia písomnosti adresátom. V prípade, ak adresát odmietne písomnosť prevziať, za deň doručenia sa považuje deň odmietnutia prevzatia písomnosti. V prípade, ak si adresát neprevezme písomnosť v úložnej lehote na pošte, za deň doručenia sa považuje posledný deň úložnej lehoty na pošte. V prípade, ak sa písomnosť vráti odosielateľovi s označením pošty „adresát neznámy“ alebo „adresát sa odsťahoval“ alebo s inou poznámkou podobného významu, za deň doručenia sa považuje deň vrátenia zásielky odosielateľovi. Účastníci dohody sa dohodli, že pokiaľ nie je v dohode uvedené inak, za elektronické prostriedky pre potreby vzájomnej komunikácie sú nasledovné elektronické adresy:</w:t>
      </w:r>
    </w:p>
    <w:p w14:paraId="15DC5D2D" w14:textId="77777777" w:rsidR="00340D19" w:rsidRPr="00B32DFB" w:rsidRDefault="00340D19" w:rsidP="00C74D04">
      <w:pPr>
        <w:pStyle w:val="Default"/>
        <w:ind w:left="426"/>
        <w:jc w:val="both"/>
        <w:rPr>
          <w:rFonts w:ascii="Arial Narrow" w:hAnsi="Arial Narrow"/>
          <w:color w:val="auto"/>
          <w:sz w:val="21"/>
          <w:lang w:val="sk-SK"/>
        </w:rPr>
      </w:pPr>
      <w:r w:rsidRPr="00B32DFB">
        <w:rPr>
          <w:rFonts w:ascii="Arial Narrow" w:hAnsi="Arial Narrow"/>
          <w:color w:val="auto"/>
          <w:sz w:val="21"/>
          <w:lang w:val="sk-SK"/>
        </w:rPr>
        <w:t>na strane objednávateľa:</w:t>
      </w:r>
    </w:p>
    <w:p w14:paraId="41EF4F81" w14:textId="67175896" w:rsidR="00340D19" w:rsidRPr="00B32DFB" w:rsidRDefault="00340D19" w:rsidP="00C74D04">
      <w:pPr>
        <w:pStyle w:val="Default"/>
        <w:autoSpaceDE w:val="0"/>
        <w:autoSpaceDN w:val="0"/>
        <w:adjustRightInd w:val="0"/>
        <w:spacing w:line="240" w:lineRule="auto"/>
        <w:ind w:left="426"/>
        <w:jc w:val="both"/>
        <w:rPr>
          <w:rFonts w:ascii="Arial Narrow" w:hAnsi="Arial Narrow"/>
          <w:color w:val="auto"/>
          <w:sz w:val="21"/>
          <w:lang w:val="sk-SK"/>
        </w:rPr>
      </w:pPr>
      <w:r w:rsidRPr="00B32DFB">
        <w:rPr>
          <w:rFonts w:ascii="Arial Narrow" w:hAnsi="Arial Narrow"/>
          <w:color w:val="auto"/>
          <w:sz w:val="21"/>
          <w:lang w:val="sk-SK"/>
        </w:rPr>
        <w:t>Oddelenie správy komunikácií</w:t>
      </w:r>
      <w:r w:rsidR="00C74D04" w:rsidRPr="00B32DFB">
        <w:rPr>
          <w:rFonts w:ascii="Arial Narrow" w:hAnsi="Arial Narrow"/>
          <w:color w:val="auto"/>
          <w:sz w:val="21"/>
          <w:lang w:val="sk-SK"/>
        </w:rPr>
        <w:t>:</w:t>
      </w:r>
      <w:r w:rsidRPr="00B32DFB">
        <w:rPr>
          <w:rFonts w:ascii="Arial Narrow" w:hAnsi="Arial Narrow"/>
          <w:color w:val="auto"/>
          <w:sz w:val="21"/>
          <w:lang w:val="sk-SK"/>
        </w:rPr>
        <w:t xml:space="preserve"> </w:t>
      </w:r>
      <w:hyperlink r:id="rId12" w:history="1">
        <w:r w:rsidRPr="00B32DFB">
          <w:rPr>
            <w:rStyle w:val="Hypertextovprepojenie"/>
            <w:rFonts w:ascii="Arial Narrow" w:hAnsi="Arial Narrow"/>
            <w:sz w:val="21"/>
            <w:lang w:val="sk-SK"/>
          </w:rPr>
          <w:t>osk@bratislava.sk</w:t>
        </w:r>
      </w:hyperlink>
      <w:r w:rsidRPr="00B32DFB">
        <w:rPr>
          <w:rFonts w:ascii="Arial Narrow" w:hAnsi="Arial Narrow"/>
          <w:color w:val="auto"/>
          <w:sz w:val="21"/>
          <w:lang w:val="sk-SK"/>
        </w:rPr>
        <w:t xml:space="preserve">  </w:t>
      </w:r>
    </w:p>
    <w:p w14:paraId="14C9DEA2" w14:textId="77777777" w:rsidR="00340D19" w:rsidRPr="00B32DFB" w:rsidRDefault="00340D19" w:rsidP="00C74D04">
      <w:pPr>
        <w:pStyle w:val="Default"/>
        <w:ind w:left="426"/>
        <w:jc w:val="both"/>
        <w:rPr>
          <w:rFonts w:ascii="Arial Narrow" w:hAnsi="Arial Narrow"/>
          <w:color w:val="auto"/>
          <w:sz w:val="21"/>
          <w:lang w:val="sk-SK"/>
        </w:rPr>
      </w:pPr>
      <w:r w:rsidRPr="00B32DFB">
        <w:rPr>
          <w:rFonts w:ascii="Arial Narrow" w:hAnsi="Arial Narrow"/>
          <w:color w:val="auto"/>
          <w:sz w:val="21"/>
          <w:lang w:val="sk-SK"/>
        </w:rPr>
        <w:t>na strane zhotoviteľa č. 1:</w:t>
      </w:r>
    </w:p>
    <w:p w14:paraId="66966BCD" w14:textId="7AD7A6BB" w:rsidR="00340D19" w:rsidRDefault="00340D19" w:rsidP="00C74D04">
      <w:pPr>
        <w:pStyle w:val="Default"/>
        <w:ind w:left="426"/>
        <w:jc w:val="both"/>
        <w:rPr>
          <w:ins w:id="48" w:author="Kubalová Martina, Mgr." w:date="2022-08-10T15:18:00Z"/>
          <w:rFonts w:ascii="Arial Narrow" w:hAnsi="Arial Narrow"/>
          <w:color w:val="auto"/>
          <w:sz w:val="21"/>
          <w:lang w:val="sk-SK"/>
        </w:rPr>
      </w:pPr>
      <w:r w:rsidRPr="00B32DFB">
        <w:rPr>
          <w:rFonts w:ascii="Arial Narrow" w:hAnsi="Arial Narrow"/>
          <w:color w:val="auto"/>
          <w:sz w:val="21"/>
          <w:lang w:val="sk-SK"/>
        </w:rPr>
        <w:t>na strane zhotoviteľa č. 2:</w:t>
      </w:r>
    </w:p>
    <w:p w14:paraId="1580BD1E" w14:textId="5464A21E" w:rsidR="00422C48" w:rsidRDefault="00422C48" w:rsidP="00422C48">
      <w:pPr>
        <w:pStyle w:val="Default"/>
        <w:ind w:left="426"/>
        <w:jc w:val="both"/>
        <w:rPr>
          <w:ins w:id="49" w:author="Kubalová Martina, Mgr." w:date="2022-08-10T15:18:00Z"/>
          <w:rFonts w:ascii="Arial Narrow" w:hAnsi="Arial Narrow"/>
          <w:color w:val="auto"/>
          <w:sz w:val="21"/>
          <w:lang w:val="sk-SK"/>
        </w:rPr>
      </w:pPr>
      <w:ins w:id="50" w:author="Kubalová Martina, Mgr." w:date="2022-08-10T15:18:00Z">
        <w:r w:rsidRPr="00B32DFB">
          <w:rPr>
            <w:rFonts w:ascii="Arial Narrow" w:hAnsi="Arial Narrow"/>
            <w:color w:val="auto"/>
            <w:sz w:val="21"/>
            <w:lang w:val="sk-SK"/>
          </w:rPr>
          <w:t xml:space="preserve">na strane zhotoviteľa č. </w:t>
        </w:r>
        <w:r>
          <w:rPr>
            <w:rFonts w:ascii="Arial Narrow" w:hAnsi="Arial Narrow"/>
            <w:color w:val="auto"/>
            <w:sz w:val="21"/>
            <w:lang w:val="sk-SK"/>
          </w:rPr>
          <w:t>3</w:t>
        </w:r>
        <w:r w:rsidRPr="00B32DFB">
          <w:rPr>
            <w:rFonts w:ascii="Arial Narrow" w:hAnsi="Arial Narrow"/>
            <w:color w:val="auto"/>
            <w:sz w:val="21"/>
            <w:lang w:val="sk-SK"/>
          </w:rPr>
          <w:t>:</w:t>
        </w:r>
      </w:ins>
    </w:p>
    <w:p w14:paraId="3E2441EE" w14:textId="01A0A830" w:rsidR="00422C48" w:rsidRPr="00B32DFB" w:rsidDel="00422C48" w:rsidRDefault="00422C48" w:rsidP="00C74D04">
      <w:pPr>
        <w:pStyle w:val="Default"/>
        <w:ind w:left="426"/>
        <w:jc w:val="both"/>
        <w:rPr>
          <w:del w:id="51" w:author="Kubalová Martina, Mgr." w:date="2022-08-10T15:18:00Z"/>
          <w:rFonts w:ascii="Arial Narrow" w:hAnsi="Arial Narrow"/>
          <w:color w:val="auto"/>
          <w:sz w:val="21"/>
          <w:lang w:val="sk-SK"/>
        </w:rPr>
      </w:pPr>
    </w:p>
    <w:p w14:paraId="61FC415A" w14:textId="7AAA4209" w:rsidR="00340D19" w:rsidRPr="00B32DFB" w:rsidRDefault="00340D19" w:rsidP="00F86D86">
      <w:pPr>
        <w:pStyle w:val="Default"/>
        <w:numPr>
          <w:ilvl w:val="0"/>
          <w:numId w:val="26"/>
        </w:numPr>
        <w:ind w:left="426" w:hanging="426"/>
        <w:jc w:val="both"/>
        <w:rPr>
          <w:rFonts w:ascii="Arial Narrow" w:hAnsi="Arial Narrow"/>
          <w:color w:val="auto"/>
          <w:sz w:val="21"/>
          <w:lang w:val="sk-SK"/>
        </w:rPr>
      </w:pPr>
      <w:r w:rsidRPr="00B32DFB">
        <w:rPr>
          <w:rFonts w:ascii="Arial Narrow" w:hAnsi="Arial Narrow"/>
          <w:color w:val="auto"/>
          <w:sz w:val="21"/>
          <w:lang w:val="sk-SK"/>
        </w:rPr>
        <w:t xml:space="preserve">Zhotoviteľ nie je oprávnený postúpiť akékoľvek pohľadávky (práva) vyplývajúce z tejto dohody na tretiu osobu alebo sa dohodnúť s treťou osobou na prevzatí jeho záväzkov (povinností) vyplývajúcich z tejto dohody bez predchádzajúceho písomného súhlasu objednávateľa. </w:t>
      </w:r>
    </w:p>
    <w:p w14:paraId="2563F662" w14:textId="70B45A10" w:rsidR="00340D19" w:rsidRPr="00B32DFB" w:rsidRDefault="00340D19" w:rsidP="00F86D86">
      <w:pPr>
        <w:pStyle w:val="Default"/>
        <w:numPr>
          <w:ilvl w:val="0"/>
          <w:numId w:val="26"/>
        </w:numPr>
        <w:ind w:left="426" w:hanging="426"/>
        <w:jc w:val="both"/>
        <w:rPr>
          <w:rFonts w:ascii="Arial Narrow" w:hAnsi="Arial Narrow"/>
          <w:color w:val="auto"/>
          <w:sz w:val="21"/>
          <w:lang w:val="sk-SK"/>
        </w:rPr>
      </w:pPr>
      <w:r w:rsidRPr="00B32DFB">
        <w:rPr>
          <w:rFonts w:ascii="Arial Narrow" w:hAnsi="Arial Narrow"/>
          <w:color w:val="auto"/>
          <w:sz w:val="21"/>
          <w:lang w:val="sk-SK"/>
        </w:rPr>
        <w:t xml:space="preserve">Právne vzťahy medzi účastníkmi dohody sa riadia podmienkami a dojednaniami upravenými v tejto dohode a v podmienkach vyhláseného verejného obstarávania, ako aj príslušnými ustanoveniami Obchodného zákonníka a ostatných všeobecne záväzných právnych predpisov platných a účinných v Slovenskej republike. </w:t>
      </w:r>
    </w:p>
    <w:p w14:paraId="06EFDB88" w14:textId="11E5E35B" w:rsidR="00340D19" w:rsidRPr="00B32DFB" w:rsidRDefault="00340D19" w:rsidP="00F86D86">
      <w:pPr>
        <w:pStyle w:val="Default"/>
        <w:numPr>
          <w:ilvl w:val="0"/>
          <w:numId w:val="26"/>
        </w:numPr>
        <w:ind w:left="426" w:hanging="426"/>
        <w:jc w:val="both"/>
        <w:rPr>
          <w:rFonts w:ascii="Arial Narrow" w:hAnsi="Arial Narrow"/>
          <w:color w:val="auto"/>
          <w:sz w:val="21"/>
          <w:lang w:val="sk-SK"/>
        </w:rPr>
      </w:pPr>
      <w:r w:rsidRPr="00B32DFB">
        <w:rPr>
          <w:rFonts w:ascii="Arial Narrow" w:hAnsi="Arial Narrow"/>
          <w:color w:val="auto"/>
          <w:sz w:val="21"/>
          <w:lang w:val="sk-SK"/>
        </w:rPr>
        <w:t xml:space="preserve">Táto dohoda  je vyhotovená v </w:t>
      </w:r>
      <w:del w:id="52" w:author="Kubalová Martina, Mgr." w:date="2022-08-10T15:19:00Z">
        <w:r w:rsidRPr="00B32DFB" w:rsidDel="00EB2F84">
          <w:rPr>
            <w:rFonts w:ascii="Arial Narrow" w:hAnsi="Arial Narrow"/>
            <w:color w:val="auto"/>
            <w:sz w:val="21"/>
            <w:lang w:val="sk-SK"/>
          </w:rPr>
          <w:delText xml:space="preserve">siedmych </w:delText>
        </w:r>
      </w:del>
      <w:ins w:id="53" w:author="Kubalová Martina, Mgr." w:date="2022-08-10T15:19:00Z">
        <w:r w:rsidR="00EB2F84">
          <w:rPr>
            <w:rFonts w:ascii="Arial Narrow" w:hAnsi="Arial Narrow"/>
            <w:color w:val="auto"/>
            <w:sz w:val="21"/>
            <w:lang w:val="sk-SK"/>
          </w:rPr>
          <w:t>deviatich</w:t>
        </w:r>
        <w:r w:rsidR="00EB2F84" w:rsidRPr="00B32DFB">
          <w:rPr>
            <w:rFonts w:ascii="Arial Narrow" w:hAnsi="Arial Narrow"/>
            <w:color w:val="auto"/>
            <w:sz w:val="21"/>
            <w:lang w:val="sk-SK"/>
          </w:rPr>
          <w:t xml:space="preserve"> </w:t>
        </w:r>
      </w:ins>
      <w:r w:rsidRPr="00B32DFB">
        <w:rPr>
          <w:rFonts w:ascii="Arial Narrow" w:hAnsi="Arial Narrow"/>
          <w:color w:val="auto"/>
          <w:sz w:val="21"/>
          <w:lang w:val="sk-SK"/>
        </w:rPr>
        <w:t>(</w:t>
      </w:r>
      <w:ins w:id="54" w:author="Kubalová Martina, Mgr." w:date="2022-08-10T15:19:00Z">
        <w:r w:rsidR="00EB2F84">
          <w:rPr>
            <w:rFonts w:ascii="Arial Narrow" w:hAnsi="Arial Narrow"/>
            <w:color w:val="auto"/>
            <w:sz w:val="21"/>
            <w:lang w:val="sk-SK"/>
          </w:rPr>
          <w:t>9</w:t>
        </w:r>
      </w:ins>
      <w:del w:id="55" w:author="Kubalová Martina, Mgr." w:date="2022-08-10T15:19:00Z">
        <w:r w:rsidRPr="00B32DFB" w:rsidDel="00EB2F84">
          <w:rPr>
            <w:rFonts w:ascii="Arial Narrow" w:hAnsi="Arial Narrow"/>
            <w:color w:val="auto"/>
            <w:sz w:val="21"/>
            <w:lang w:val="sk-SK"/>
          </w:rPr>
          <w:delText>7</w:delText>
        </w:r>
      </w:del>
      <w:r w:rsidRPr="00B32DFB">
        <w:rPr>
          <w:rFonts w:ascii="Arial Narrow" w:hAnsi="Arial Narrow"/>
          <w:color w:val="auto"/>
          <w:sz w:val="21"/>
          <w:lang w:val="sk-SK"/>
        </w:rPr>
        <w:t xml:space="preserve">) originálnych vyhotoveniach, tri (3) pre objednávateľa a po dve (2) pre každého zhotoviteľa. </w:t>
      </w:r>
    </w:p>
    <w:p w14:paraId="3AC5A049" w14:textId="0188B235" w:rsidR="00340D19" w:rsidRPr="00B75BE9" w:rsidRDefault="00340D19" w:rsidP="00F86D86">
      <w:pPr>
        <w:pStyle w:val="Default"/>
        <w:numPr>
          <w:ilvl w:val="0"/>
          <w:numId w:val="26"/>
        </w:numPr>
        <w:ind w:left="426" w:hanging="426"/>
        <w:jc w:val="both"/>
        <w:rPr>
          <w:rFonts w:ascii="Arial Narrow" w:hAnsi="Arial Narrow"/>
          <w:color w:val="auto"/>
          <w:sz w:val="21"/>
          <w:lang w:val="sk-SK"/>
        </w:rPr>
      </w:pPr>
      <w:r w:rsidRPr="00B32DFB">
        <w:rPr>
          <w:rFonts w:ascii="Arial Narrow" w:hAnsi="Arial Narrow"/>
          <w:color w:val="auto"/>
          <w:sz w:val="21"/>
          <w:lang w:val="sk-SK"/>
        </w:rPr>
        <w:t xml:space="preserve">Meniť alebo dopĺňať ustanovenia tejto dohody je možné len písomnými číslovanými dodatkami so súhlasom oboch účastníkov dohody a len v prípade súladu takejto zmeny alebo doplnenia dohody so zákonom o verejnom obstarávaní. </w:t>
      </w:r>
      <w:r w:rsidRPr="00B32DFB">
        <w:rPr>
          <w:rFonts w:ascii="Arial Narrow" w:hAnsi="Arial Narrow"/>
          <w:color w:val="auto"/>
          <w:sz w:val="21"/>
          <w:lang w:val="sk-SK"/>
        </w:rPr>
        <w:lastRenderedPageBreak/>
        <w:t xml:space="preserve">Za podstatnú zmenu rámcovej dohody sa považuje zmena uvedená v § 18 ods. 2 písm. a) až </w:t>
      </w:r>
      <w:r w:rsidR="007D0F1F">
        <w:rPr>
          <w:rFonts w:ascii="Arial Narrow" w:hAnsi="Arial Narrow"/>
          <w:color w:val="auto"/>
          <w:sz w:val="21"/>
          <w:szCs w:val="21"/>
          <w:lang w:val="sk-SK"/>
        </w:rPr>
        <w:t>d</w:t>
      </w:r>
      <w:r w:rsidRPr="00B75BE9">
        <w:rPr>
          <w:rFonts w:ascii="Arial Narrow" w:hAnsi="Arial Narrow"/>
          <w:color w:val="auto"/>
          <w:sz w:val="21"/>
          <w:lang w:val="sk-SK"/>
        </w:rPr>
        <w:t xml:space="preserve">) zákona o verejnom obstarávaní. </w:t>
      </w:r>
    </w:p>
    <w:p w14:paraId="547BD7ED" w14:textId="1783397B" w:rsidR="006A5312" w:rsidRDefault="006A5312" w:rsidP="00F86D86">
      <w:pPr>
        <w:pStyle w:val="Default"/>
        <w:numPr>
          <w:ilvl w:val="0"/>
          <w:numId w:val="26"/>
        </w:numPr>
        <w:ind w:left="426" w:hanging="426"/>
        <w:jc w:val="both"/>
        <w:rPr>
          <w:rFonts w:ascii="Arial Narrow" w:hAnsi="Arial Narrow"/>
          <w:color w:val="auto"/>
          <w:sz w:val="21"/>
          <w:lang w:val="sk-SK"/>
        </w:rPr>
      </w:pPr>
      <w:r w:rsidRPr="006A5312">
        <w:rPr>
          <w:rFonts w:ascii="Arial Narrow" w:hAnsi="Arial Narrow"/>
          <w:color w:val="auto"/>
          <w:sz w:val="21"/>
          <w:lang w:val="sk-SK"/>
        </w:rPr>
        <w:t>V súlade s § 15 zákona o verejnom obstarávaní, súťažnými podkladmi použitými v procese verejného obstarávania, ako aj v súlade s rozsudkom Súdneho dvora EÚ vo veci C-216/17 môžu k tejto dohode pristúpiť všetky v súťažných podkladoch vymedzené spoločnosti zriadené objednávateľom. Pristúpenie je možné vykonať uzavretím písomného dodatku k tejto dohode.</w:t>
      </w:r>
      <w:r>
        <w:rPr>
          <w:rFonts w:ascii="Arial Narrow" w:hAnsi="Arial Narrow"/>
          <w:color w:val="auto"/>
          <w:sz w:val="21"/>
          <w:lang w:val="sk-SK"/>
        </w:rPr>
        <w:t xml:space="preserve"> </w:t>
      </w:r>
      <w:r w:rsidRPr="006A5312">
        <w:rPr>
          <w:rFonts w:ascii="Arial Narrow" w:hAnsi="Arial Narrow"/>
          <w:color w:val="auto"/>
          <w:sz w:val="21"/>
          <w:lang w:val="sk-SK"/>
        </w:rPr>
        <w:t>Pristúpenie niektorej zo spoločností alebo organizácií podľa prvej vety nemá vplyv na množstvo plnenia ani celkovú cenu za plnenie stanovenú v čl. I</w:t>
      </w:r>
      <w:r>
        <w:rPr>
          <w:rFonts w:ascii="Arial Narrow" w:hAnsi="Arial Narrow"/>
          <w:color w:val="auto"/>
          <w:sz w:val="21"/>
          <w:lang w:val="sk-SK"/>
        </w:rPr>
        <w:t>I</w:t>
      </w:r>
      <w:r w:rsidRPr="006A5312">
        <w:rPr>
          <w:rFonts w:ascii="Arial Narrow" w:hAnsi="Arial Narrow"/>
          <w:color w:val="auto"/>
          <w:sz w:val="21"/>
          <w:lang w:val="sk-SK"/>
        </w:rPr>
        <w:t xml:space="preserve"> ods. </w:t>
      </w:r>
      <w:r>
        <w:rPr>
          <w:rFonts w:ascii="Arial Narrow" w:hAnsi="Arial Narrow"/>
          <w:color w:val="auto"/>
          <w:sz w:val="21"/>
          <w:lang w:val="sk-SK"/>
        </w:rPr>
        <w:t>2.1</w:t>
      </w:r>
      <w:r w:rsidRPr="006A5312">
        <w:rPr>
          <w:rFonts w:ascii="Arial Narrow" w:hAnsi="Arial Narrow"/>
          <w:color w:val="auto"/>
          <w:sz w:val="21"/>
          <w:lang w:val="sk-SK"/>
        </w:rPr>
        <w:t xml:space="preserve"> tejto dohody</w:t>
      </w:r>
      <w:r>
        <w:rPr>
          <w:rFonts w:ascii="Arial Narrow" w:hAnsi="Arial Narrow"/>
          <w:color w:val="auto"/>
          <w:sz w:val="21"/>
          <w:lang w:val="sk-SK"/>
        </w:rPr>
        <w:t>.</w:t>
      </w:r>
    </w:p>
    <w:p w14:paraId="4AA2ECFB" w14:textId="2EFA542C" w:rsidR="00340D19" w:rsidRPr="00B75BE9" w:rsidRDefault="00340D19" w:rsidP="00F86D86">
      <w:pPr>
        <w:pStyle w:val="Default"/>
        <w:numPr>
          <w:ilvl w:val="0"/>
          <w:numId w:val="26"/>
        </w:numPr>
        <w:ind w:left="426" w:hanging="426"/>
        <w:jc w:val="both"/>
        <w:rPr>
          <w:rFonts w:ascii="Arial Narrow" w:hAnsi="Arial Narrow"/>
          <w:color w:val="auto"/>
          <w:sz w:val="21"/>
          <w:lang w:val="sk-SK"/>
        </w:rPr>
      </w:pPr>
      <w:r w:rsidRPr="00B75BE9">
        <w:rPr>
          <w:rFonts w:ascii="Arial Narrow" w:hAnsi="Arial Narrow"/>
          <w:color w:val="auto"/>
          <w:sz w:val="21"/>
          <w:lang w:val="sk-SK"/>
        </w:rPr>
        <w:t xml:space="preserve">Táto dohoda je povinne zverejňovanou podľa zákona č. 211/2000 Z. z. o slobodnom prístupe k informáciám a o zmene a doplnení niektorých zákonov (zákon o slobode informácií) v znení neskorších predpisov. </w:t>
      </w:r>
    </w:p>
    <w:p w14:paraId="044CF2A4" w14:textId="5AA27544" w:rsidR="00E338CD" w:rsidRPr="000B4FB7" w:rsidRDefault="00340D19" w:rsidP="00F86D86">
      <w:pPr>
        <w:pStyle w:val="Default"/>
        <w:numPr>
          <w:ilvl w:val="0"/>
          <w:numId w:val="26"/>
        </w:numPr>
        <w:ind w:left="426" w:hanging="426"/>
        <w:jc w:val="both"/>
        <w:rPr>
          <w:rFonts w:ascii="Arial Narrow" w:hAnsi="Arial Narrow"/>
          <w:color w:val="auto"/>
          <w:sz w:val="21"/>
          <w:lang w:val="sk-SK"/>
        </w:rPr>
      </w:pPr>
      <w:r w:rsidRPr="000B4FB7">
        <w:rPr>
          <w:rFonts w:ascii="Arial Narrow" w:hAnsi="Arial Narrow"/>
          <w:color w:val="auto"/>
          <w:sz w:val="21"/>
          <w:lang w:val="sk-SK"/>
        </w:rPr>
        <w:t xml:space="preserve">Táto dohoda nadobúda platnosť dňom jej podpísania oboma účastníkmi dohody a účinnosť dňom nasledujúcim po dni jej zverejnenia v súlade s § 47a ods. 1 Občianskeho zákonníka </w:t>
      </w:r>
      <w:r w:rsidR="005169FD" w:rsidRPr="000B4FB7">
        <w:rPr>
          <w:rFonts w:ascii="Arial Narrow" w:hAnsi="Arial Narrow"/>
          <w:color w:val="auto"/>
          <w:sz w:val="21"/>
          <w:lang w:val="sk-SK"/>
        </w:rPr>
        <w:t>v Centrálnom registri zmlúv</w:t>
      </w:r>
      <w:r w:rsidRPr="000B4FB7">
        <w:rPr>
          <w:rFonts w:ascii="Arial Narrow" w:hAnsi="Arial Narrow"/>
          <w:color w:val="auto"/>
          <w:sz w:val="21"/>
          <w:lang w:val="sk-SK"/>
        </w:rPr>
        <w:t>.</w:t>
      </w:r>
    </w:p>
    <w:p w14:paraId="7108F547" w14:textId="03EC4AFB" w:rsidR="00340D19" w:rsidRPr="00B75BE9" w:rsidRDefault="00340D19" w:rsidP="00F86D86">
      <w:pPr>
        <w:pStyle w:val="Default"/>
        <w:numPr>
          <w:ilvl w:val="0"/>
          <w:numId w:val="26"/>
        </w:numPr>
        <w:ind w:left="426" w:hanging="426"/>
        <w:jc w:val="both"/>
        <w:rPr>
          <w:rFonts w:ascii="Arial Narrow" w:hAnsi="Arial Narrow"/>
          <w:color w:val="auto"/>
          <w:sz w:val="21"/>
          <w:lang w:val="sk-SK"/>
        </w:rPr>
      </w:pPr>
      <w:r w:rsidRPr="00B75BE9">
        <w:rPr>
          <w:rFonts w:ascii="Arial Narrow" w:hAnsi="Arial Narrow"/>
          <w:color w:val="auto"/>
          <w:sz w:val="21"/>
          <w:lang w:val="sk-SK"/>
        </w:rPr>
        <w:t xml:space="preserve">Neoddeliteľnou súčasťou dohody sú: </w:t>
      </w:r>
    </w:p>
    <w:p w14:paraId="4965C2AA" w14:textId="77777777" w:rsidR="00E81EA8" w:rsidRPr="00E81EA8" w:rsidRDefault="00E81EA8" w:rsidP="00E81EA8">
      <w:pPr>
        <w:pStyle w:val="Odsekzoznamu"/>
        <w:widowControl/>
        <w:numPr>
          <w:ilvl w:val="0"/>
          <w:numId w:val="27"/>
        </w:numPr>
        <w:autoSpaceDE/>
        <w:autoSpaceDN/>
        <w:spacing w:line="240" w:lineRule="atLeast"/>
        <w:rPr>
          <w:ins w:id="56" w:author="Kubalová Martina, Mgr." w:date="2022-08-10T15:22:00Z"/>
          <w:rFonts w:ascii="Arial Narrow" w:hAnsi="Arial Narrow"/>
          <w:vanish/>
          <w:sz w:val="21"/>
          <w:szCs w:val="20"/>
          <w:lang w:val="sk-SK" w:eastAsia="sk-SK"/>
        </w:rPr>
      </w:pPr>
    </w:p>
    <w:p w14:paraId="250314F7" w14:textId="77777777" w:rsidR="00E81EA8" w:rsidRPr="00E81EA8" w:rsidRDefault="00E81EA8" w:rsidP="00E81EA8">
      <w:pPr>
        <w:pStyle w:val="Odsekzoznamu"/>
        <w:widowControl/>
        <w:numPr>
          <w:ilvl w:val="1"/>
          <w:numId w:val="27"/>
        </w:numPr>
        <w:autoSpaceDE/>
        <w:autoSpaceDN/>
        <w:spacing w:line="240" w:lineRule="atLeast"/>
        <w:rPr>
          <w:ins w:id="57" w:author="Kubalová Martina, Mgr." w:date="2022-08-10T15:22:00Z"/>
          <w:rFonts w:ascii="Arial Narrow" w:hAnsi="Arial Narrow"/>
          <w:vanish/>
          <w:sz w:val="21"/>
          <w:szCs w:val="20"/>
          <w:lang w:val="sk-SK" w:eastAsia="sk-SK"/>
        </w:rPr>
      </w:pPr>
    </w:p>
    <w:p w14:paraId="77039CF7" w14:textId="77777777" w:rsidR="00E81EA8" w:rsidRDefault="00340D19" w:rsidP="00E81EA8">
      <w:pPr>
        <w:pStyle w:val="Default"/>
        <w:numPr>
          <w:ilvl w:val="2"/>
          <w:numId w:val="29"/>
        </w:numPr>
        <w:jc w:val="both"/>
        <w:rPr>
          <w:ins w:id="58" w:author="Kubalová Martina, Mgr." w:date="2022-08-10T15:22:00Z"/>
          <w:rFonts w:ascii="Arial Narrow" w:hAnsi="Arial Narrow"/>
          <w:color w:val="auto"/>
          <w:sz w:val="21"/>
          <w:lang w:val="sk-SK"/>
        </w:rPr>
      </w:pPr>
      <w:r w:rsidRPr="00B75BE9">
        <w:rPr>
          <w:rFonts w:ascii="Arial Narrow" w:hAnsi="Arial Narrow"/>
          <w:color w:val="auto"/>
          <w:sz w:val="21"/>
          <w:lang w:val="sk-SK"/>
        </w:rPr>
        <w:t>Príloha č. 1: Opis predmetu zákazky</w:t>
      </w:r>
    </w:p>
    <w:p w14:paraId="7FB6A67E" w14:textId="087476F0" w:rsidR="00340D19" w:rsidRPr="00B75BE9" w:rsidDel="00E81EA8" w:rsidRDefault="00340D19" w:rsidP="002D5905">
      <w:pPr>
        <w:pStyle w:val="Default"/>
        <w:numPr>
          <w:ilvl w:val="2"/>
          <w:numId w:val="29"/>
        </w:numPr>
        <w:jc w:val="both"/>
        <w:rPr>
          <w:del w:id="59" w:author="Kubalová Martina, Mgr." w:date="2022-08-10T15:22:00Z"/>
          <w:rFonts w:ascii="Arial Narrow" w:hAnsi="Arial Narrow"/>
          <w:color w:val="auto"/>
          <w:sz w:val="21"/>
          <w:lang w:val="sk-SK"/>
        </w:rPr>
      </w:pPr>
      <w:del w:id="60" w:author="Kubalová Martina, Mgr." w:date="2022-08-10T15:22:00Z">
        <w:r w:rsidRPr="00B75BE9" w:rsidDel="00E81EA8">
          <w:rPr>
            <w:rFonts w:ascii="Arial Narrow" w:hAnsi="Arial Narrow"/>
            <w:color w:val="auto"/>
            <w:sz w:val="21"/>
            <w:lang w:val="sk-SK"/>
          </w:rPr>
          <w:delText xml:space="preserve"> </w:delText>
        </w:r>
      </w:del>
    </w:p>
    <w:p w14:paraId="1D1E19CD" w14:textId="55A0D0B8" w:rsidR="00340D19" w:rsidRDefault="00340D19" w:rsidP="00E81EA8">
      <w:pPr>
        <w:pStyle w:val="Default"/>
        <w:numPr>
          <w:ilvl w:val="2"/>
          <w:numId w:val="29"/>
        </w:numPr>
        <w:jc w:val="both"/>
        <w:rPr>
          <w:ins w:id="61" w:author="Kubalová Martina, Mgr." w:date="2022-08-10T15:23:00Z"/>
          <w:rFonts w:ascii="Arial Narrow" w:hAnsi="Arial Narrow"/>
          <w:color w:val="auto"/>
          <w:sz w:val="21"/>
          <w:lang w:val="sk-SK"/>
        </w:rPr>
      </w:pPr>
      <w:r w:rsidRPr="00E81EA8">
        <w:rPr>
          <w:rFonts w:ascii="Arial Narrow" w:hAnsi="Arial Narrow"/>
          <w:color w:val="auto"/>
          <w:sz w:val="21"/>
          <w:lang w:val="sk-SK"/>
        </w:rPr>
        <w:t xml:space="preserve">Príloha č. 2: Cenník prác </w:t>
      </w:r>
    </w:p>
    <w:p w14:paraId="15741257" w14:textId="77777777" w:rsidR="00E81EA8" w:rsidRPr="00E81EA8" w:rsidDel="00E81EA8" w:rsidRDefault="00E81EA8" w:rsidP="002D5905">
      <w:pPr>
        <w:pStyle w:val="Default"/>
        <w:numPr>
          <w:ilvl w:val="2"/>
          <w:numId w:val="29"/>
        </w:numPr>
        <w:jc w:val="both"/>
        <w:rPr>
          <w:del w:id="62" w:author="Kubalová Martina, Mgr." w:date="2022-08-10T15:23:00Z"/>
          <w:rFonts w:ascii="Arial Narrow" w:hAnsi="Arial Narrow"/>
          <w:color w:val="auto"/>
          <w:sz w:val="21"/>
          <w:lang w:val="sk-SK"/>
        </w:rPr>
      </w:pPr>
    </w:p>
    <w:p w14:paraId="26D081D9" w14:textId="2B7C0484" w:rsidR="00340D19" w:rsidRDefault="00340D19" w:rsidP="00E81EA8">
      <w:pPr>
        <w:pStyle w:val="Default"/>
        <w:numPr>
          <w:ilvl w:val="2"/>
          <w:numId w:val="29"/>
        </w:numPr>
        <w:jc w:val="both"/>
        <w:rPr>
          <w:ins w:id="63" w:author="Kubalová Martina, Mgr." w:date="2022-08-10T15:23:00Z"/>
          <w:rFonts w:ascii="Arial Narrow" w:hAnsi="Arial Narrow"/>
          <w:color w:val="auto"/>
          <w:sz w:val="21"/>
          <w:lang w:val="sk-SK"/>
        </w:rPr>
      </w:pPr>
      <w:r w:rsidRPr="00E81EA8">
        <w:rPr>
          <w:rFonts w:ascii="Arial Narrow" w:hAnsi="Arial Narrow"/>
          <w:color w:val="auto"/>
          <w:sz w:val="21"/>
          <w:lang w:val="sk-SK"/>
        </w:rPr>
        <w:t xml:space="preserve">Príloha č. 3: Zoznam subdodávateľov </w:t>
      </w:r>
    </w:p>
    <w:p w14:paraId="4FC617AA" w14:textId="77777777" w:rsidR="00E81EA8" w:rsidRPr="00E81EA8" w:rsidDel="00E81EA8" w:rsidRDefault="00E81EA8" w:rsidP="002D5905">
      <w:pPr>
        <w:pStyle w:val="Default"/>
        <w:numPr>
          <w:ilvl w:val="2"/>
          <w:numId w:val="29"/>
        </w:numPr>
        <w:jc w:val="both"/>
        <w:rPr>
          <w:del w:id="64" w:author="Kubalová Martina, Mgr." w:date="2022-08-10T15:23:00Z"/>
          <w:rFonts w:ascii="Arial Narrow" w:hAnsi="Arial Narrow"/>
          <w:color w:val="auto"/>
          <w:sz w:val="21"/>
          <w:lang w:val="sk-SK"/>
        </w:rPr>
      </w:pPr>
    </w:p>
    <w:p w14:paraId="5E57295A" w14:textId="1374A1FB" w:rsidR="00340D19" w:rsidRDefault="00340D19" w:rsidP="00E81EA8">
      <w:pPr>
        <w:pStyle w:val="Default"/>
        <w:numPr>
          <w:ilvl w:val="2"/>
          <w:numId w:val="29"/>
        </w:numPr>
        <w:jc w:val="both"/>
        <w:rPr>
          <w:ins w:id="65" w:author="Kubalová Martina, Mgr." w:date="2022-08-10T15:23:00Z"/>
          <w:rFonts w:ascii="Arial Narrow" w:hAnsi="Arial Narrow"/>
          <w:color w:val="auto"/>
          <w:sz w:val="21"/>
          <w:lang w:val="sk-SK"/>
        </w:rPr>
      </w:pPr>
      <w:r w:rsidRPr="00E81EA8">
        <w:rPr>
          <w:rFonts w:ascii="Arial Narrow" w:hAnsi="Arial Narrow"/>
          <w:color w:val="auto"/>
          <w:sz w:val="21"/>
          <w:lang w:val="sk-SK"/>
        </w:rPr>
        <w:t xml:space="preserve">Príloha č. </w:t>
      </w:r>
      <w:r w:rsidR="007C5D8A" w:rsidRPr="00E81EA8">
        <w:rPr>
          <w:rFonts w:ascii="Arial Narrow" w:hAnsi="Arial Narrow"/>
          <w:color w:val="auto"/>
          <w:sz w:val="21"/>
          <w:lang w:val="sk-SK"/>
        </w:rPr>
        <w:t>4</w:t>
      </w:r>
      <w:r w:rsidRPr="00E81EA8">
        <w:rPr>
          <w:rFonts w:ascii="Arial Narrow" w:hAnsi="Arial Narrow"/>
          <w:color w:val="auto"/>
          <w:sz w:val="21"/>
          <w:lang w:val="sk-SK"/>
        </w:rPr>
        <w:t>: Doklad o schválených počiatočných skúškach a dokumentácia kvality</w:t>
      </w:r>
    </w:p>
    <w:p w14:paraId="7C76D29A" w14:textId="77777777" w:rsidR="00E81EA8" w:rsidRPr="00E81EA8" w:rsidDel="00E81EA8" w:rsidRDefault="00E81EA8" w:rsidP="002D5905">
      <w:pPr>
        <w:pStyle w:val="Default"/>
        <w:numPr>
          <w:ilvl w:val="2"/>
          <w:numId w:val="29"/>
        </w:numPr>
        <w:jc w:val="both"/>
        <w:rPr>
          <w:del w:id="66" w:author="Kubalová Martina, Mgr." w:date="2022-08-10T15:23:00Z"/>
          <w:rFonts w:ascii="Arial Narrow" w:hAnsi="Arial Narrow"/>
          <w:color w:val="auto"/>
          <w:sz w:val="21"/>
          <w:lang w:val="sk-SK"/>
        </w:rPr>
      </w:pPr>
    </w:p>
    <w:p w14:paraId="7F6A0D1D" w14:textId="471C7B42" w:rsidR="00030177" w:rsidRDefault="00340D19" w:rsidP="00E81EA8">
      <w:pPr>
        <w:pStyle w:val="Default"/>
        <w:numPr>
          <w:ilvl w:val="2"/>
          <w:numId w:val="29"/>
        </w:numPr>
        <w:jc w:val="both"/>
        <w:rPr>
          <w:ins w:id="67" w:author="Kubalová Martina, Mgr." w:date="2022-08-10T15:23:00Z"/>
          <w:rFonts w:ascii="Arial Narrow" w:hAnsi="Arial Narrow"/>
          <w:color w:val="auto"/>
          <w:sz w:val="21"/>
          <w:lang w:val="sk-SK"/>
        </w:rPr>
      </w:pPr>
      <w:r w:rsidRPr="00E81EA8">
        <w:rPr>
          <w:rFonts w:ascii="Arial Narrow" w:hAnsi="Arial Narrow"/>
          <w:color w:val="auto"/>
          <w:sz w:val="21"/>
          <w:lang w:val="sk-SK"/>
        </w:rPr>
        <w:t xml:space="preserve">Príloha č. </w:t>
      </w:r>
      <w:r w:rsidR="007C5D8A" w:rsidRPr="00E81EA8">
        <w:rPr>
          <w:rFonts w:ascii="Arial Narrow" w:hAnsi="Arial Narrow"/>
          <w:color w:val="auto"/>
          <w:sz w:val="21"/>
          <w:lang w:val="sk-SK"/>
        </w:rPr>
        <w:t>5</w:t>
      </w:r>
      <w:r w:rsidRPr="00E81EA8">
        <w:rPr>
          <w:rFonts w:ascii="Arial Narrow" w:hAnsi="Arial Narrow"/>
          <w:color w:val="auto"/>
          <w:sz w:val="21"/>
          <w:lang w:val="sk-SK"/>
        </w:rPr>
        <w:t>: Príručka kvality alebo kontrolný skúšobný plá</w:t>
      </w:r>
      <w:ins w:id="68" w:author="Kubalová Martina, Mgr." w:date="2022-08-10T15:23:00Z">
        <w:r w:rsidR="00E81EA8">
          <w:rPr>
            <w:rFonts w:ascii="Arial Narrow" w:hAnsi="Arial Narrow"/>
            <w:color w:val="auto"/>
            <w:sz w:val="21"/>
            <w:lang w:val="sk-SK"/>
          </w:rPr>
          <w:t>n</w:t>
        </w:r>
      </w:ins>
      <w:del w:id="69" w:author="Kubalová Martina, Mgr." w:date="2022-08-10T15:23:00Z">
        <w:r w:rsidRPr="00E81EA8" w:rsidDel="00E81EA8">
          <w:rPr>
            <w:rFonts w:ascii="Arial Narrow" w:hAnsi="Arial Narrow"/>
            <w:color w:val="auto"/>
            <w:sz w:val="21"/>
            <w:lang w:val="sk-SK"/>
          </w:rPr>
          <w:delText>n</w:delText>
        </w:r>
      </w:del>
    </w:p>
    <w:p w14:paraId="7882CE95" w14:textId="79D1142C" w:rsidR="00A0662A" w:rsidRPr="00E81EA8" w:rsidRDefault="00E81EA8" w:rsidP="002D5905">
      <w:pPr>
        <w:pStyle w:val="Default"/>
        <w:numPr>
          <w:ilvl w:val="2"/>
          <w:numId w:val="29"/>
        </w:numPr>
        <w:jc w:val="both"/>
        <w:rPr>
          <w:rStyle w:val="Odkaznakomentr"/>
          <w:rFonts w:ascii="Arial Narrow" w:hAnsi="Arial Narrow"/>
          <w:color w:val="auto"/>
          <w:sz w:val="21"/>
          <w:szCs w:val="20"/>
          <w:lang w:val="sk-SK"/>
        </w:rPr>
      </w:pPr>
      <w:ins w:id="70" w:author="Kubalová Martina, Mgr." w:date="2022-08-10T15:21:00Z">
        <w:r w:rsidRPr="00E81EA8">
          <w:rPr>
            <w:rFonts w:ascii="Arial Narrow" w:hAnsi="Arial Narrow"/>
            <w:color w:val="auto"/>
            <w:sz w:val="21"/>
            <w:lang w:val="sk-SK"/>
          </w:rPr>
          <w:t>Príloha č. 6: Technické listy Brat</w:t>
        </w:r>
      </w:ins>
      <w:ins w:id="71" w:author="Kubalová Martina, Mgr." w:date="2022-08-10T15:22:00Z">
        <w:r w:rsidRPr="00E81EA8">
          <w:rPr>
            <w:rFonts w:ascii="Arial Narrow" w:hAnsi="Arial Narrow"/>
            <w:color w:val="auto"/>
            <w:sz w:val="21"/>
            <w:lang w:val="sk-SK"/>
          </w:rPr>
          <w:t>islava</w:t>
        </w:r>
      </w:ins>
    </w:p>
    <w:p w14:paraId="280AECD9" w14:textId="3AD26F1B" w:rsidR="00340D19" w:rsidRPr="00B75BE9" w:rsidRDefault="00340D19" w:rsidP="00F86D86">
      <w:pPr>
        <w:pStyle w:val="Default"/>
        <w:numPr>
          <w:ilvl w:val="1"/>
          <w:numId w:val="27"/>
        </w:numPr>
        <w:ind w:left="426" w:hanging="426"/>
        <w:jc w:val="both"/>
        <w:rPr>
          <w:rFonts w:ascii="Arial Narrow" w:hAnsi="Arial Narrow"/>
          <w:color w:val="auto"/>
          <w:sz w:val="21"/>
          <w:lang w:val="sk-SK"/>
        </w:rPr>
      </w:pPr>
      <w:r w:rsidRPr="00E0527F">
        <w:rPr>
          <w:rFonts w:ascii="Arial Narrow" w:hAnsi="Arial Narrow"/>
          <w:color w:val="auto"/>
          <w:sz w:val="21"/>
          <w:lang w:val="sk-SK"/>
        </w:rPr>
        <w:t>Účastníci dohody sa</w:t>
      </w:r>
      <w:r w:rsidRPr="00B75BE9">
        <w:rPr>
          <w:rFonts w:ascii="Arial Narrow" w:hAnsi="Arial Narrow"/>
          <w:color w:val="auto"/>
          <w:sz w:val="21"/>
          <w:lang w:val="sk-SK"/>
        </w:rPr>
        <w:t xml:space="preserve"> dohodli, že v prípade akéhokoľvek nesúladu textu, resp. obsahu prílohy k tejto dohode s textom, resp. obsahom tejto dohody, má vždy prednosť príslušná úprava podľa textu dohody. Účastníci dohody sa dohodli, že v prípade akéhokoľvek nesúladu textu, resp. obsahu prílohy k tejto dohode s textom resp. obsahom inej prílohy k tejto dohode je objednávateľ oprávnený určiť, ktorá úprava je rozhodujúca. </w:t>
      </w:r>
    </w:p>
    <w:p w14:paraId="462D11D4" w14:textId="00D77240" w:rsidR="00340D19" w:rsidRPr="00B75BE9" w:rsidRDefault="00340D19" w:rsidP="00F86D86">
      <w:pPr>
        <w:pStyle w:val="Default"/>
        <w:numPr>
          <w:ilvl w:val="0"/>
          <w:numId w:val="26"/>
        </w:numPr>
        <w:ind w:left="567" w:hanging="567"/>
        <w:jc w:val="both"/>
        <w:rPr>
          <w:rFonts w:ascii="Arial Narrow" w:hAnsi="Arial Narrow"/>
          <w:color w:val="auto"/>
          <w:sz w:val="21"/>
          <w:lang w:val="sk-SK"/>
        </w:rPr>
      </w:pPr>
      <w:r w:rsidRPr="00B75BE9">
        <w:rPr>
          <w:rFonts w:ascii="Arial Narrow" w:hAnsi="Arial Narrow"/>
          <w:color w:val="auto"/>
          <w:sz w:val="21"/>
          <w:lang w:val="sk-SK"/>
        </w:rPr>
        <w:t xml:space="preserve">V prípade, že sa niektoré z ustanovení tejto dohody, vzhľadom na neskoršiu legislatívnu zmenu alebo z akéhokoľvek iného dôvodu, stane právne neúčinné alebo neplatné, uvedené nemá za následok neplatnosť celej dohody. </w:t>
      </w:r>
    </w:p>
    <w:p w14:paraId="4A11D96B" w14:textId="6446AF2E" w:rsidR="00340D19" w:rsidRPr="00B75BE9" w:rsidRDefault="00340D19" w:rsidP="00F86D86">
      <w:pPr>
        <w:pStyle w:val="Default"/>
        <w:numPr>
          <w:ilvl w:val="0"/>
          <w:numId w:val="26"/>
        </w:numPr>
        <w:ind w:left="567" w:hanging="567"/>
        <w:jc w:val="both"/>
        <w:rPr>
          <w:rFonts w:ascii="Arial Narrow" w:hAnsi="Arial Narrow"/>
          <w:color w:val="auto"/>
          <w:sz w:val="21"/>
          <w:lang w:val="sk-SK"/>
        </w:rPr>
      </w:pPr>
      <w:r w:rsidRPr="00B75BE9">
        <w:rPr>
          <w:rFonts w:ascii="Arial Narrow" w:hAnsi="Arial Narrow"/>
          <w:color w:val="auto"/>
          <w:sz w:val="21"/>
          <w:lang w:val="sk-SK"/>
        </w:rPr>
        <w:t xml:space="preserve">Účastníci dohody si túto dohodu prečítali, porozumeli jej obsahu a vyhlasujú, že jej znenie presne a úplne vyjadruje ich skutočnú, slobodnú a vážnu vôľu, ktorá je bez omylu. Účastníci dohody zároveň vyhlasujú, že táto dohoda nebola uzatvorená v tiesni ani za iných nápadne nevýhodných podmienok. </w:t>
      </w:r>
    </w:p>
    <w:p w14:paraId="5185157B" w14:textId="7995EF37" w:rsidR="00304DC3" w:rsidRPr="00B75BE9" w:rsidRDefault="00304DC3" w:rsidP="00D860C5">
      <w:pPr>
        <w:tabs>
          <w:tab w:val="left" w:pos="834"/>
        </w:tabs>
        <w:ind w:right="-24"/>
        <w:rPr>
          <w:rFonts w:ascii="Arial Narrow" w:hAnsi="Arial Narrow"/>
          <w:sz w:val="21"/>
          <w:lang w:val="sk-SK"/>
        </w:rPr>
      </w:pPr>
    </w:p>
    <w:p w14:paraId="5F37552E" w14:textId="77777777" w:rsidR="00567CEF" w:rsidRPr="00B75BE9" w:rsidRDefault="00567CEF" w:rsidP="00D860C5">
      <w:pPr>
        <w:pStyle w:val="Zkladntext"/>
        <w:tabs>
          <w:tab w:val="left" w:pos="5517"/>
        </w:tabs>
        <w:rPr>
          <w:rFonts w:ascii="Arial Narrow" w:hAnsi="Arial Narrow"/>
          <w:sz w:val="21"/>
          <w:lang w:val="sk-SK"/>
        </w:rPr>
      </w:pPr>
    </w:p>
    <w:p w14:paraId="0F9C6FE7" w14:textId="17ACE76F" w:rsidR="006D0C7E" w:rsidRPr="00B75BE9" w:rsidRDefault="005103E2" w:rsidP="00D860C5">
      <w:pPr>
        <w:pStyle w:val="Zkladntext"/>
        <w:tabs>
          <w:tab w:val="left" w:pos="5517"/>
        </w:tabs>
        <w:rPr>
          <w:rFonts w:ascii="Arial Narrow" w:hAnsi="Arial Narrow"/>
          <w:sz w:val="21"/>
          <w:lang w:val="sk-SK"/>
        </w:rPr>
      </w:pPr>
      <w:r w:rsidRPr="00B75BE9">
        <w:rPr>
          <w:rFonts w:ascii="Arial Narrow" w:hAnsi="Arial Narrow"/>
          <w:sz w:val="21"/>
          <w:lang w:val="sk-SK"/>
        </w:rPr>
        <w:t>V</w:t>
      </w:r>
      <w:r w:rsidR="003A6075" w:rsidRPr="00B75BE9">
        <w:rPr>
          <w:rFonts w:ascii="Arial Narrow" w:hAnsi="Arial Narrow"/>
          <w:sz w:val="21"/>
          <w:lang w:val="sk-SK"/>
        </w:rPr>
        <w:t> </w:t>
      </w:r>
      <w:r w:rsidRPr="00B75BE9">
        <w:rPr>
          <w:rFonts w:ascii="Arial Narrow" w:hAnsi="Arial Narrow"/>
          <w:sz w:val="21"/>
          <w:lang w:val="sk-SK"/>
        </w:rPr>
        <w:t>Bratislave</w:t>
      </w:r>
      <w:r w:rsidR="003A6075" w:rsidRPr="00B75BE9">
        <w:rPr>
          <w:rFonts w:ascii="Arial Narrow" w:hAnsi="Arial Narrow"/>
          <w:sz w:val="21"/>
          <w:lang w:val="sk-SK"/>
        </w:rPr>
        <w:t>,</w:t>
      </w:r>
      <w:r w:rsidRPr="00B75BE9">
        <w:rPr>
          <w:rFonts w:ascii="Arial Narrow" w:hAnsi="Arial Narrow"/>
          <w:spacing w:val="-2"/>
          <w:sz w:val="21"/>
          <w:lang w:val="sk-SK"/>
        </w:rPr>
        <w:t xml:space="preserve"> </w:t>
      </w:r>
      <w:r w:rsidRPr="00B75BE9">
        <w:rPr>
          <w:rFonts w:ascii="Arial Narrow" w:hAnsi="Arial Narrow"/>
          <w:sz w:val="21"/>
          <w:lang w:val="sk-SK"/>
        </w:rPr>
        <w:t>dňa</w:t>
      </w:r>
      <w:r w:rsidR="0092423E" w:rsidRPr="00B75BE9">
        <w:rPr>
          <w:rFonts w:ascii="Arial Narrow" w:hAnsi="Arial Narrow"/>
          <w:sz w:val="21"/>
          <w:lang w:val="sk-SK"/>
        </w:rPr>
        <w:t>:</w:t>
      </w:r>
      <w:r w:rsidR="00B05367" w:rsidRPr="00B75BE9">
        <w:rPr>
          <w:rFonts w:ascii="Arial Narrow" w:hAnsi="Arial Narrow"/>
          <w:sz w:val="21"/>
          <w:lang w:val="sk-SK"/>
        </w:rPr>
        <w:t xml:space="preserve"> ..................</w:t>
      </w:r>
      <w:r w:rsidR="00B05367" w:rsidRPr="00B75BE9">
        <w:rPr>
          <w:rFonts w:ascii="Arial Narrow" w:hAnsi="Arial Narrow"/>
          <w:sz w:val="21"/>
          <w:lang w:val="sk-SK"/>
        </w:rPr>
        <w:tab/>
      </w:r>
      <w:r w:rsidRPr="00B75BE9">
        <w:rPr>
          <w:rFonts w:ascii="Arial Narrow" w:hAnsi="Arial Narrow"/>
          <w:sz w:val="21"/>
          <w:lang w:val="sk-SK"/>
        </w:rPr>
        <w:t>V Bratislave, dňa</w:t>
      </w:r>
      <w:r w:rsidR="0092423E" w:rsidRPr="00B75BE9">
        <w:rPr>
          <w:rFonts w:ascii="Arial Narrow" w:hAnsi="Arial Narrow"/>
          <w:sz w:val="21"/>
          <w:lang w:val="sk-SK"/>
        </w:rPr>
        <w:t>:</w:t>
      </w:r>
      <w:r w:rsidRPr="00B75BE9">
        <w:rPr>
          <w:rFonts w:ascii="Arial Narrow" w:hAnsi="Arial Narrow"/>
          <w:spacing w:val="-2"/>
          <w:sz w:val="21"/>
          <w:lang w:val="sk-SK"/>
        </w:rPr>
        <w:t xml:space="preserve"> </w:t>
      </w:r>
      <w:r w:rsidR="00B05367" w:rsidRPr="00B75BE9">
        <w:rPr>
          <w:rFonts w:ascii="Arial Narrow" w:hAnsi="Arial Narrow"/>
          <w:sz w:val="21"/>
          <w:lang w:val="sk-SK"/>
        </w:rPr>
        <w:t>..................</w:t>
      </w:r>
    </w:p>
    <w:p w14:paraId="4945752F" w14:textId="389BECC7" w:rsidR="006D0C7E" w:rsidRPr="00B75BE9" w:rsidRDefault="005103E2" w:rsidP="00567CEF">
      <w:pPr>
        <w:pStyle w:val="Zkladntext"/>
        <w:tabs>
          <w:tab w:val="left" w:pos="5517"/>
        </w:tabs>
        <w:rPr>
          <w:rFonts w:ascii="Arial Narrow" w:hAnsi="Arial Narrow"/>
          <w:sz w:val="21"/>
          <w:lang w:val="sk-SK"/>
        </w:rPr>
      </w:pPr>
      <w:r w:rsidRPr="00B75BE9">
        <w:rPr>
          <w:rFonts w:ascii="Arial Narrow" w:hAnsi="Arial Narrow"/>
          <w:sz w:val="21"/>
          <w:lang w:val="sk-SK"/>
        </w:rPr>
        <w:t>Objednávateľ:</w:t>
      </w:r>
      <w:r w:rsidRPr="00B75BE9">
        <w:rPr>
          <w:rFonts w:ascii="Arial Narrow" w:hAnsi="Arial Narrow"/>
          <w:sz w:val="21"/>
          <w:lang w:val="sk-SK"/>
        </w:rPr>
        <w:tab/>
        <w:t>Zhotoviteľ:</w:t>
      </w:r>
    </w:p>
    <w:p w14:paraId="2D0AF02E" w14:textId="77777777" w:rsidR="00567CEF" w:rsidRPr="00B75BE9" w:rsidRDefault="00567CEF">
      <w:pPr>
        <w:pStyle w:val="Zkladntext"/>
        <w:rPr>
          <w:rFonts w:ascii="Arial Narrow" w:hAnsi="Arial Narrow"/>
          <w:sz w:val="21"/>
          <w:lang w:val="sk-SK"/>
        </w:rPr>
      </w:pPr>
    </w:p>
    <w:p w14:paraId="16DFD083" w14:textId="77777777" w:rsidR="006D0C7E" w:rsidRPr="00B75BE9" w:rsidRDefault="004A6191" w:rsidP="00567CEF">
      <w:pPr>
        <w:pStyle w:val="Zkladntext"/>
        <w:rPr>
          <w:rFonts w:ascii="Arial Narrow" w:hAnsi="Arial Narrow"/>
          <w:sz w:val="21"/>
          <w:lang w:val="sk-SK"/>
        </w:rPr>
      </w:pPr>
      <w:r w:rsidRPr="006D1EEF">
        <w:rPr>
          <w:rFonts w:ascii="Arial Narrow" w:hAnsi="Arial Narrow"/>
          <w:noProof/>
          <w:sz w:val="21"/>
          <w:szCs w:val="21"/>
          <w:lang w:val="sk-SK" w:eastAsia="sk-SK"/>
        </w:rPr>
        <mc:AlternateContent>
          <mc:Choice Requires="wps">
            <w:drawing>
              <wp:anchor distT="0" distB="0" distL="0" distR="0" simplePos="0" relativeHeight="251657216" behindDoc="1" locked="0" layoutInCell="1" allowOverlap="1" wp14:anchorId="6B5C424A" wp14:editId="4D68113C">
                <wp:simplePos x="0" y="0"/>
                <wp:positionH relativeFrom="page">
                  <wp:posOffset>899160</wp:posOffset>
                </wp:positionH>
                <wp:positionV relativeFrom="paragraph">
                  <wp:posOffset>143510</wp:posOffset>
                </wp:positionV>
                <wp:extent cx="1676400" cy="0"/>
                <wp:effectExtent l="13335" t="8255" r="5715" b="1079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oel="http://schemas.microsoft.com/office/2019/extlst">
            <w:pict w14:anchorId="3E8C7AB5">
              <v:line id="Line 3"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70.8pt,11.3pt" to="202.8pt,11.3pt" w14:anchorId="208E52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">
                <w10:wrap type="topAndBottom" anchorx="page"/>
              </v:line>
            </w:pict>
          </mc:Fallback>
        </mc:AlternateContent>
      </w:r>
      <w:r w:rsidRPr="006D1EEF">
        <w:rPr>
          <w:rFonts w:ascii="Arial Narrow" w:hAnsi="Arial Narrow"/>
          <w:noProof/>
          <w:sz w:val="21"/>
          <w:szCs w:val="21"/>
          <w:lang w:val="sk-SK" w:eastAsia="sk-SK"/>
        </w:rPr>
        <mc:AlternateContent>
          <mc:Choice Requires="wps">
            <w:drawing>
              <wp:anchor distT="0" distB="0" distL="0" distR="0" simplePos="0" relativeHeight="251658240" behindDoc="1" locked="0" layoutInCell="1" allowOverlap="1" wp14:anchorId="2C6A0A7B" wp14:editId="7B20E8CC">
                <wp:simplePos x="0" y="0"/>
                <wp:positionH relativeFrom="page">
                  <wp:posOffset>4344035</wp:posOffset>
                </wp:positionH>
                <wp:positionV relativeFrom="paragraph">
                  <wp:posOffset>143510</wp:posOffset>
                </wp:positionV>
                <wp:extent cx="1676400" cy="0"/>
                <wp:effectExtent l="10160" t="8255" r="8890" b="1079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oel="http://schemas.microsoft.com/office/2019/extlst">
            <w:pict w14:anchorId="15FF9B18">
              <v:line id="Line 2"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342.05pt,11.3pt" to="474.05pt,11.3pt" w14:anchorId="04AA7A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">
                <w10:wrap type="topAndBottom" anchorx="page"/>
              </v:line>
            </w:pict>
          </mc:Fallback>
        </mc:AlternateContent>
      </w:r>
    </w:p>
    <w:p w14:paraId="5C5D9DCB" w14:textId="77777777" w:rsidR="00B05367" w:rsidRPr="00B75BE9" w:rsidRDefault="00B05367" w:rsidP="00567CEF">
      <w:pPr>
        <w:pStyle w:val="Zkladntext"/>
        <w:tabs>
          <w:tab w:val="left" w:pos="5781"/>
        </w:tabs>
        <w:spacing w:line="247" w:lineRule="exact"/>
        <w:rPr>
          <w:rFonts w:ascii="Arial Narrow" w:hAnsi="Arial Narrow"/>
          <w:b/>
          <w:sz w:val="21"/>
          <w:lang w:val="sk-SK"/>
        </w:rPr>
      </w:pPr>
      <w:r w:rsidRPr="00B75BE9">
        <w:rPr>
          <w:rFonts w:ascii="Arial Narrow" w:hAnsi="Arial Narrow"/>
          <w:b/>
          <w:sz w:val="21"/>
          <w:lang w:val="sk-SK"/>
        </w:rPr>
        <w:t xml:space="preserve">      Hlavné mesto SR Bratislava</w:t>
      </w:r>
    </w:p>
    <w:p w14:paraId="597B16CE" w14:textId="1BE34D0E" w:rsidR="00AF6A6D" w:rsidRPr="00B75BE9" w:rsidRDefault="00B05367" w:rsidP="00567CEF">
      <w:pPr>
        <w:pStyle w:val="Zkladntext"/>
        <w:tabs>
          <w:tab w:val="left" w:pos="5781"/>
        </w:tabs>
        <w:rPr>
          <w:rFonts w:ascii="Arial Narrow" w:hAnsi="Arial Narrow"/>
          <w:sz w:val="21"/>
          <w:lang w:val="sk-SK"/>
        </w:rPr>
      </w:pPr>
      <w:r w:rsidRPr="00B75BE9">
        <w:rPr>
          <w:rFonts w:ascii="Arial Narrow" w:hAnsi="Arial Narrow"/>
          <w:b/>
          <w:sz w:val="21"/>
          <w:lang w:val="sk-SK"/>
        </w:rPr>
        <w:t xml:space="preserve">     </w:t>
      </w:r>
      <w:r w:rsidR="00AF6A6D" w:rsidRPr="00B75BE9">
        <w:rPr>
          <w:rFonts w:ascii="Arial Narrow" w:hAnsi="Arial Narrow"/>
          <w:sz w:val="21"/>
          <w:lang w:val="sk-SK"/>
        </w:rPr>
        <w:t>Ing. arch. Matúš Vallo</w:t>
      </w:r>
      <w:r w:rsidRPr="00B75BE9">
        <w:rPr>
          <w:rFonts w:ascii="Arial Narrow" w:hAnsi="Arial Narrow"/>
          <w:sz w:val="21"/>
          <w:lang w:val="sk-SK"/>
        </w:rPr>
        <w:t xml:space="preserve">, </w:t>
      </w:r>
      <w:r w:rsidR="00AF6A6D" w:rsidRPr="00B75BE9">
        <w:rPr>
          <w:rFonts w:ascii="Arial Narrow" w:hAnsi="Arial Narrow"/>
          <w:sz w:val="21"/>
          <w:lang w:val="sk-SK"/>
        </w:rPr>
        <w:t>primátor</w:t>
      </w:r>
    </w:p>
    <w:p w14:paraId="59EA5838" w14:textId="401C2161" w:rsidR="00AF6A6D" w:rsidRPr="00B75BE9" w:rsidRDefault="00AF6A6D" w:rsidP="00567CEF">
      <w:pPr>
        <w:tabs>
          <w:tab w:val="left" w:pos="6038"/>
        </w:tabs>
        <w:ind w:left="284"/>
        <w:rPr>
          <w:rFonts w:ascii="Arial Narrow" w:hAnsi="Arial Narrow"/>
          <w:sz w:val="21"/>
          <w:lang w:val="sk-SK"/>
        </w:rPr>
      </w:pPr>
      <w:r w:rsidRPr="00B75BE9">
        <w:rPr>
          <w:rFonts w:ascii="Arial Narrow" w:hAnsi="Arial Narrow"/>
          <w:sz w:val="21"/>
          <w:lang w:val="sk-SK"/>
        </w:rPr>
        <w:t xml:space="preserve">         </w:t>
      </w:r>
      <w:r w:rsidR="007F3684" w:rsidRPr="00B75BE9">
        <w:rPr>
          <w:rFonts w:ascii="Arial Narrow" w:hAnsi="Arial Narrow"/>
          <w:sz w:val="21"/>
          <w:lang w:val="sk-SK"/>
        </w:rPr>
        <w:t xml:space="preserve"> </w:t>
      </w:r>
      <w:r w:rsidRPr="00B75BE9">
        <w:rPr>
          <w:rFonts w:ascii="Arial Narrow" w:hAnsi="Arial Narrow"/>
          <w:sz w:val="21"/>
          <w:lang w:val="sk-SK"/>
        </w:rPr>
        <w:t>v zastúpení</w:t>
      </w:r>
    </w:p>
    <w:p w14:paraId="57CBE2D2" w14:textId="682EF70E" w:rsidR="00AF6A6D" w:rsidRPr="00B75BE9" w:rsidRDefault="00AF6A6D" w:rsidP="00567CEF">
      <w:pPr>
        <w:tabs>
          <w:tab w:val="left" w:pos="6038"/>
        </w:tabs>
        <w:ind w:left="284"/>
        <w:rPr>
          <w:rFonts w:ascii="Arial Narrow" w:hAnsi="Arial Narrow"/>
          <w:sz w:val="21"/>
          <w:lang w:val="sk-SK"/>
        </w:rPr>
      </w:pPr>
      <w:r w:rsidRPr="00B75BE9">
        <w:rPr>
          <w:rFonts w:ascii="Arial Narrow" w:hAnsi="Arial Narrow"/>
          <w:sz w:val="21"/>
          <w:lang w:val="sk-SK"/>
        </w:rPr>
        <w:t>Ing. Tatiana  Kratochvílová</w:t>
      </w:r>
    </w:p>
    <w:p w14:paraId="023CB554" w14:textId="12395032" w:rsidR="00AF6A6D" w:rsidRPr="00B75BE9" w:rsidRDefault="00AF6A6D" w:rsidP="00567CEF">
      <w:pPr>
        <w:tabs>
          <w:tab w:val="left" w:pos="6038"/>
        </w:tabs>
        <w:ind w:left="284"/>
        <w:rPr>
          <w:rFonts w:ascii="Arial Narrow" w:hAnsi="Arial Narrow"/>
          <w:sz w:val="21"/>
          <w:lang w:val="sk-SK"/>
        </w:rPr>
        <w:sectPr w:rsidR="00AF6A6D" w:rsidRPr="00B75BE9" w:rsidSect="00354A02">
          <w:headerReference w:type="default" r:id="rId13"/>
          <w:footerReference w:type="default" r:id="rId14"/>
          <w:pgSz w:w="11910" w:h="16840"/>
          <w:pgMar w:top="1320" w:right="1278" w:bottom="1140" w:left="1300" w:header="715" w:footer="957" w:gutter="0"/>
          <w:cols w:space="708"/>
        </w:sectPr>
      </w:pPr>
      <w:r w:rsidRPr="00B75BE9">
        <w:rPr>
          <w:rFonts w:ascii="Arial Narrow" w:hAnsi="Arial Narrow"/>
          <w:sz w:val="21"/>
          <w:lang w:val="sk-SK"/>
        </w:rPr>
        <w:t xml:space="preserve"> 1. námestníčka primátora</w:t>
      </w:r>
    </w:p>
    <w:p w14:paraId="21DFCCFC" w14:textId="2A33CB99" w:rsidR="00187079" w:rsidRPr="00955049" w:rsidRDefault="006C1D6D" w:rsidP="00E64BC8">
      <w:pPr>
        <w:pStyle w:val="Odsekzoznamu"/>
        <w:numPr>
          <w:ilvl w:val="0"/>
          <w:numId w:val="0"/>
        </w:numPr>
        <w:ind w:right="-24"/>
        <w:jc w:val="center"/>
        <w:rPr>
          <w:rFonts w:ascii="Arial Narrow" w:hAnsi="Arial Narrow"/>
          <w:b/>
          <w:sz w:val="21"/>
          <w:lang w:val="sk-SK"/>
        </w:rPr>
      </w:pPr>
      <w:r w:rsidRPr="00955049">
        <w:rPr>
          <w:rFonts w:ascii="Arial Narrow" w:hAnsi="Arial Narrow"/>
          <w:b/>
          <w:sz w:val="21"/>
          <w:lang w:val="sk-SK"/>
        </w:rPr>
        <w:lastRenderedPageBreak/>
        <w:t xml:space="preserve">Príloha č. </w:t>
      </w:r>
      <w:r w:rsidR="00207A3A" w:rsidRPr="00955049">
        <w:rPr>
          <w:rFonts w:ascii="Arial Narrow" w:hAnsi="Arial Narrow"/>
          <w:b/>
          <w:sz w:val="21"/>
          <w:lang w:val="sk-SK"/>
        </w:rPr>
        <w:t>1</w:t>
      </w:r>
    </w:p>
    <w:p w14:paraId="32A24C0B" w14:textId="19DC7E2B" w:rsidR="006C1D6D" w:rsidRPr="00B75BE9" w:rsidRDefault="00207A3A" w:rsidP="00E64BC8">
      <w:pPr>
        <w:pStyle w:val="Odsekzoznamu"/>
        <w:numPr>
          <w:ilvl w:val="0"/>
          <w:numId w:val="0"/>
        </w:numPr>
        <w:ind w:right="-24"/>
        <w:jc w:val="center"/>
        <w:rPr>
          <w:rFonts w:ascii="Arial Narrow" w:hAnsi="Arial Narrow"/>
          <w:b/>
          <w:sz w:val="21"/>
          <w:lang w:val="sk-SK"/>
        </w:rPr>
      </w:pPr>
      <w:r w:rsidRPr="00B75BE9">
        <w:rPr>
          <w:rFonts w:ascii="Arial Narrow" w:hAnsi="Arial Narrow"/>
          <w:b/>
          <w:sz w:val="21"/>
          <w:lang w:val="sk-SK"/>
        </w:rPr>
        <w:t xml:space="preserve">Opis predmetu </w:t>
      </w:r>
      <w:r w:rsidR="00E338CD" w:rsidRPr="00B75BE9">
        <w:rPr>
          <w:rFonts w:ascii="Arial Narrow" w:hAnsi="Arial Narrow"/>
          <w:b/>
          <w:sz w:val="21"/>
          <w:lang w:val="sk-SK"/>
        </w:rPr>
        <w:t>zákazky</w:t>
      </w:r>
    </w:p>
    <w:p w14:paraId="18F7775A" w14:textId="68AA6D31" w:rsidR="00AE4485" w:rsidRPr="00B75BE9" w:rsidRDefault="00AE4485" w:rsidP="00FB745B">
      <w:pPr>
        <w:rPr>
          <w:rFonts w:ascii="Arial Narrow" w:hAnsi="Arial Narrow"/>
          <w:sz w:val="21"/>
          <w:lang w:val="sk-SK"/>
        </w:rPr>
      </w:pPr>
    </w:p>
    <w:p w14:paraId="66B38118" w14:textId="0840C8BB" w:rsidR="006B7AE1" w:rsidRPr="00B75BE9" w:rsidRDefault="006B7AE1" w:rsidP="006B7AE1">
      <w:pPr>
        <w:jc w:val="both"/>
        <w:rPr>
          <w:rFonts w:ascii="Arial Narrow" w:hAnsi="Arial Narrow"/>
          <w:sz w:val="21"/>
          <w:lang w:val="sk-SK"/>
        </w:rPr>
      </w:pPr>
      <w:r w:rsidRPr="00B75BE9">
        <w:rPr>
          <w:rFonts w:ascii="Arial Narrow" w:hAnsi="Arial Narrow"/>
          <w:sz w:val="21"/>
          <w:lang w:val="sk-SK"/>
        </w:rPr>
        <w:t xml:space="preserve">Predmetom dohody je zabezpečenie udržateľnosti kvality komunikácií v Bratislave prostredníctvom zabezpečenia ich štandardnej a rutinnej údržby a celoročných opráv výtlkov na pozemných komunikáciách v správe </w:t>
      </w:r>
      <w:r w:rsidR="00F95E9C" w:rsidRPr="00B75BE9">
        <w:rPr>
          <w:rFonts w:ascii="Arial Narrow" w:hAnsi="Arial Narrow"/>
          <w:sz w:val="21"/>
          <w:lang w:val="sk-SK"/>
        </w:rPr>
        <w:t xml:space="preserve">objednávateľa. </w:t>
      </w:r>
    </w:p>
    <w:p w14:paraId="0F6C69F0" w14:textId="77777777" w:rsidR="006B7AE1" w:rsidRPr="00B75BE9" w:rsidRDefault="006B7AE1" w:rsidP="006B7AE1">
      <w:pPr>
        <w:jc w:val="both"/>
        <w:rPr>
          <w:rFonts w:ascii="Arial Narrow" w:hAnsi="Arial Narrow"/>
          <w:sz w:val="21"/>
          <w:lang w:val="sk-SK"/>
        </w:rPr>
      </w:pPr>
    </w:p>
    <w:p w14:paraId="4D28C519" w14:textId="26FB17F9" w:rsidR="006B7AE1" w:rsidRPr="00B75BE9" w:rsidRDefault="006B7AE1" w:rsidP="006B7AE1">
      <w:pPr>
        <w:jc w:val="both"/>
        <w:rPr>
          <w:rFonts w:ascii="Arial Narrow" w:hAnsi="Arial Narrow"/>
          <w:color w:val="000000" w:themeColor="text1"/>
          <w:sz w:val="21"/>
          <w:lang w:val="sk-SK"/>
        </w:rPr>
      </w:pPr>
      <w:r w:rsidRPr="00B75BE9">
        <w:rPr>
          <w:rFonts w:ascii="Arial Narrow" w:hAnsi="Arial Narrow"/>
          <w:color w:val="000000" w:themeColor="text1"/>
          <w:sz w:val="21"/>
          <w:lang w:val="sk-SK"/>
        </w:rPr>
        <w:t>Predmetom dohody je realizácia projektu komplexného zabezpečenia opráv a údržby pozemných komunikácií, ciest I. až III. triedy, miestnych komunikácií I. a II. triedy a účelových komunikácií na území hlavného mesta Slovenskej republiky Bratislavy</w:t>
      </w:r>
      <w:r w:rsidR="00F95E9C" w:rsidRPr="00B75BE9">
        <w:rPr>
          <w:rFonts w:ascii="Arial Narrow" w:hAnsi="Arial Narrow"/>
          <w:color w:val="000000" w:themeColor="text1"/>
          <w:sz w:val="21"/>
          <w:lang w:val="sk-SK"/>
        </w:rPr>
        <w:t xml:space="preserve">, </w:t>
      </w:r>
      <w:r w:rsidRPr="00B75BE9">
        <w:rPr>
          <w:rFonts w:ascii="Arial Narrow" w:hAnsi="Arial Narrow"/>
          <w:color w:val="000000" w:themeColor="text1"/>
          <w:sz w:val="21"/>
          <w:lang w:val="sk-SK"/>
        </w:rPr>
        <w:t xml:space="preserve">ktoré sú v správe </w:t>
      </w:r>
      <w:r w:rsidR="00F95E9C" w:rsidRPr="00B75BE9">
        <w:rPr>
          <w:rFonts w:ascii="Arial Narrow" w:hAnsi="Arial Narrow"/>
          <w:color w:val="000000" w:themeColor="text1"/>
          <w:sz w:val="21"/>
          <w:lang w:val="sk-SK"/>
        </w:rPr>
        <w:t xml:space="preserve">objednávateľa. </w:t>
      </w:r>
    </w:p>
    <w:p w14:paraId="301E30AA" w14:textId="77777777" w:rsidR="006B7AE1" w:rsidRPr="00B75BE9" w:rsidRDefault="006B7AE1" w:rsidP="006B7AE1">
      <w:pPr>
        <w:jc w:val="both"/>
        <w:rPr>
          <w:rFonts w:ascii="Arial Narrow" w:hAnsi="Arial Narrow"/>
          <w:color w:val="000000" w:themeColor="text1"/>
          <w:sz w:val="21"/>
          <w:lang w:val="sk-SK"/>
        </w:rPr>
      </w:pPr>
    </w:p>
    <w:p w14:paraId="0833EBC1" w14:textId="77777777" w:rsidR="004E390C" w:rsidRPr="00BA49D9" w:rsidRDefault="004E390C" w:rsidP="004E390C">
      <w:pPr>
        <w:jc w:val="both"/>
        <w:rPr>
          <w:color w:val="000000" w:themeColor="text1"/>
        </w:rPr>
      </w:pPr>
    </w:p>
    <w:p w14:paraId="4AE7F047" w14:textId="59D79A8B" w:rsidR="004E390C" w:rsidRPr="007710B5" w:rsidRDefault="004E390C" w:rsidP="004E390C">
      <w:pPr>
        <w:jc w:val="both"/>
        <w:rPr>
          <w:rFonts w:ascii="Arial Narrow" w:hAnsi="Arial Narrow"/>
          <w:color w:val="000000" w:themeColor="text1"/>
          <w:sz w:val="21"/>
          <w:szCs w:val="21"/>
        </w:rPr>
      </w:pPr>
      <w:r w:rsidRPr="007710B5">
        <w:rPr>
          <w:rFonts w:ascii="Arial Narrow" w:hAnsi="Arial Narrow"/>
          <w:color w:val="000000" w:themeColor="text1"/>
          <w:sz w:val="21"/>
          <w:szCs w:val="21"/>
        </w:rPr>
        <w:t xml:space="preserve">Predmetom dohody sú udržiavacie práce a opravy na pozemných komunikáciách na území hlavného mesta a celoročné opravy výtlkov technológiou obaľovanej asfaltovej zmesi za tepla a za studena, </w:t>
      </w:r>
      <w:proofErr w:type="spellStart"/>
      <w:r w:rsidRPr="007710B5">
        <w:rPr>
          <w:rFonts w:ascii="Arial Narrow" w:hAnsi="Arial Narrow"/>
          <w:color w:val="000000" w:themeColor="text1"/>
          <w:sz w:val="21"/>
          <w:szCs w:val="21"/>
        </w:rPr>
        <w:t>tryskovou</w:t>
      </w:r>
      <w:proofErr w:type="spellEnd"/>
      <w:r w:rsidRPr="007710B5">
        <w:rPr>
          <w:rFonts w:ascii="Arial Narrow" w:hAnsi="Arial Narrow"/>
          <w:color w:val="000000" w:themeColor="text1"/>
          <w:sz w:val="21"/>
          <w:szCs w:val="21"/>
        </w:rPr>
        <w:t xml:space="preserve"> technológiou a vypravením výtlku </w:t>
      </w:r>
      <w:proofErr w:type="spellStart"/>
      <w:r w:rsidRPr="007710B5">
        <w:rPr>
          <w:rFonts w:ascii="Arial Narrow" w:hAnsi="Arial Narrow"/>
          <w:color w:val="000000" w:themeColor="text1"/>
          <w:sz w:val="21"/>
          <w:szCs w:val="21"/>
        </w:rPr>
        <w:t>recyklátom</w:t>
      </w:r>
      <w:proofErr w:type="spellEnd"/>
      <w:r w:rsidRPr="007710B5">
        <w:rPr>
          <w:rFonts w:ascii="Arial Narrow" w:hAnsi="Arial Narrow"/>
          <w:color w:val="000000" w:themeColor="text1"/>
          <w:sz w:val="21"/>
          <w:szCs w:val="21"/>
        </w:rPr>
        <w:t xml:space="preserve"> s tepelnou úpravou miesta výtlku podľa Technických podmienok 08/2011- TP 047, vydaných Ministerstvom dopravy, výstavby a regionálneho rozvoja Slovenskej republiky s účinnosťou odo dňa 15.8.2011 a Dodatku č. 1/2018 s účinnosťou odo dňa 20.11.2018, ktorý dopĺňa TP 047, KATALÓG TECHNOLÓGIÍ NA OPRAVY ZÁKLADNÝCH TYPOV PORÚCH VOZOVIEK, Príloha A s názvom LISTY TECHNOLÓGIÍ NA OPRAVY ZÁKLADNÝCH TYPOV PORÚCH VOZOVIEK časť 15 LIST TECHNOLÓGIE RECYKLÁCIA ASFALTOVÝCH ZMESÍ NA MIESTE ZA HORÚCA PRE VOZOVKY S DOPRAVNÝM ZATAŽENÍM TRIEDY I AŽ VI, na pozemných komunikáciách v správe hlavného mesta. </w:t>
      </w:r>
    </w:p>
    <w:p w14:paraId="113DC8C5" w14:textId="36341C71" w:rsidR="006B7AE1" w:rsidRPr="00B75BE9" w:rsidRDefault="006B7AE1" w:rsidP="006B7AE1">
      <w:pPr>
        <w:jc w:val="both"/>
        <w:rPr>
          <w:rFonts w:ascii="Arial Narrow" w:hAnsi="Arial Narrow"/>
          <w:color w:val="000000" w:themeColor="text1"/>
          <w:sz w:val="21"/>
          <w:lang w:val="sk-SK"/>
        </w:rPr>
      </w:pPr>
      <w:r w:rsidRPr="00B75BE9">
        <w:rPr>
          <w:rFonts w:ascii="Arial Narrow" w:hAnsi="Arial Narrow"/>
          <w:color w:val="000000" w:themeColor="text1"/>
          <w:sz w:val="21"/>
          <w:lang w:val="sk-SK"/>
        </w:rPr>
        <w:t xml:space="preserve">Predmetom </w:t>
      </w:r>
      <w:r w:rsidR="000F4CF7" w:rsidRPr="00B75BE9">
        <w:rPr>
          <w:rFonts w:ascii="Arial Narrow" w:hAnsi="Arial Narrow"/>
          <w:color w:val="000000" w:themeColor="text1"/>
          <w:sz w:val="21"/>
          <w:lang w:val="sk-SK"/>
        </w:rPr>
        <w:t>dohod</w:t>
      </w:r>
      <w:r w:rsidRPr="00B75BE9">
        <w:rPr>
          <w:rFonts w:ascii="Arial Narrow" w:hAnsi="Arial Narrow"/>
          <w:color w:val="000000" w:themeColor="text1"/>
          <w:sz w:val="21"/>
          <w:lang w:val="sk-SK"/>
        </w:rPr>
        <w:t xml:space="preserve">y sú udržiavacie práce a opravy na pozemných komunikáciách na území hlavného mesta a celoročné opravy výtlkov technológiou obaľovanej asfaltovej zmesi za tepla a za studena, troskovou technológiou a vypravením výtlku </w:t>
      </w:r>
      <w:proofErr w:type="spellStart"/>
      <w:r w:rsidRPr="00B75BE9">
        <w:rPr>
          <w:rFonts w:ascii="Arial Narrow" w:hAnsi="Arial Narrow"/>
          <w:color w:val="000000" w:themeColor="text1"/>
          <w:sz w:val="21"/>
          <w:lang w:val="sk-SK"/>
        </w:rPr>
        <w:t>recyklátom</w:t>
      </w:r>
      <w:proofErr w:type="spellEnd"/>
      <w:r w:rsidRPr="00B75BE9">
        <w:rPr>
          <w:rFonts w:ascii="Arial Narrow" w:hAnsi="Arial Narrow"/>
          <w:color w:val="000000" w:themeColor="text1"/>
          <w:sz w:val="21"/>
          <w:lang w:val="sk-SK"/>
        </w:rPr>
        <w:t xml:space="preserve"> s tepelnou úpravou miesta výtlku podľa Technických podmienok 08/2011- TP 047, vydaných Ministerstvom dopravy, výstavby a regionálneho rozvoja Slovenskej republiky s účinnosťou odo dňa 15.8.2011 a Dodatku č. 1/2018 s účinnosťou odo dňa 20.11.2018, ktorý dopĺňa TP 047, KATALÓG TECHNOLÓGIÍ NA OPRAVY ZÁKLADNÝCH TYPOV PORÚCH VOZOVIEK, Príloha A s názvom LISTY TECHNOLÓGIÍ NA OPRAVY ZÁKLADNÝCH TYPOV PORÚCH VOZOVIEK časť 15 LIST TECHNOLÓGIE RECYKLÁCIA ASFALTOVÝCH ZMESÍ NA MIESTE ZA HORÚCA PRE VOZOVKY S DOPRAVNÝM ZATAŽENÍM TRIEDY I AŽ VI, na pozemných komunikáciách v správe </w:t>
      </w:r>
      <w:r w:rsidR="000F4CF7" w:rsidRPr="00B75BE9">
        <w:rPr>
          <w:rFonts w:ascii="Arial Narrow" w:hAnsi="Arial Narrow"/>
          <w:color w:val="000000" w:themeColor="text1"/>
          <w:sz w:val="21"/>
          <w:lang w:val="sk-SK"/>
        </w:rPr>
        <w:t xml:space="preserve">objednávateľa. </w:t>
      </w:r>
      <w:r w:rsidRPr="00B75BE9">
        <w:rPr>
          <w:rFonts w:ascii="Arial Narrow" w:hAnsi="Arial Narrow"/>
          <w:color w:val="000000" w:themeColor="text1"/>
          <w:sz w:val="21"/>
          <w:lang w:val="sk-SK"/>
        </w:rPr>
        <w:t xml:space="preserve"> </w:t>
      </w:r>
    </w:p>
    <w:p w14:paraId="0A4BED56" w14:textId="77777777" w:rsidR="006B7AE1" w:rsidRPr="00B75BE9" w:rsidRDefault="006B7AE1" w:rsidP="006B7AE1">
      <w:pPr>
        <w:jc w:val="both"/>
        <w:rPr>
          <w:rFonts w:ascii="Arial Narrow" w:hAnsi="Arial Narrow"/>
          <w:sz w:val="21"/>
          <w:lang w:val="sk-SK"/>
        </w:rPr>
      </w:pPr>
    </w:p>
    <w:p w14:paraId="1DDC9F76" w14:textId="77777777" w:rsidR="006B7AE1" w:rsidRPr="00B75BE9" w:rsidRDefault="006B7AE1" w:rsidP="006B7AE1">
      <w:pPr>
        <w:jc w:val="both"/>
        <w:rPr>
          <w:rFonts w:ascii="Arial Narrow" w:hAnsi="Arial Narrow"/>
          <w:sz w:val="21"/>
          <w:lang w:val="sk-SK"/>
        </w:rPr>
      </w:pPr>
    </w:p>
    <w:p w14:paraId="33DE3395" w14:textId="77777777" w:rsidR="006B7AE1" w:rsidRPr="00B75BE9" w:rsidRDefault="006B7AE1" w:rsidP="006B7AE1">
      <w:pPr>
        <w:jc w:val="both"/>
        <w:rPr>
          <w:rFonts w:ascii="Arial Narrow" w:hAnsi="Arial Narrow"/>
          <w:b/>
          <w:color w:val="000000" w:themeColor="text1"/>
          <w:sz w:val="21"/>
          <w:lang w:val="sk-SK"/>
        </w:rPr>
      </w:pPr>
      <w:r w:rsidRPr="00B75BE9">
        <w:rPr>
          <w:rFonts w:ascii="Arial Narrow" w:hAnsi="Arial Narrow"/>
          <w:b/>
          <w:color w:val="000000" w:themeColor="text1"/>
          <w:sz w:val="21"/>
          <w:lang w:val="sk-SK"/>
        </w:rPr>
        <w:t>Technická špecifikácia predmetu zákazky:</w:t>
      </w:r>
    </w:p>
    <w:p w14:paraId="6E6D9A11" w14:textId="77777777" w:rsidR="006B7AE1" w:rsidRPr="00B75BE9" w:rsidRDefault="006B7AE1" w:rsidP="006B7AE1">
      <w:pPr>
        <w:jc w:val="both"/>
        <w:rPr>
          <w:rFonts w:ascii="Arial Narrow" w:hAnsi="Arial Narrow"/>
          <w:sz w:val="21"/>
          <w:lang w:val="sk-SK"/>
        </w:rPr>
      </w:pPr>
    </w:p>
    <w:p w14:paraId="6DEE72A7" w14:textId="77777777" w:rsidR="006B7AE1" w:rsidRPr="00B75BE9" w:rsidRDefault="006B7AE1" w:rsidP="006B7AE1">
      <w:pPr>
        <w:ind w:firstLine="708"/>
        <w:jc w:val="both"/>
        <w:rPr>
          <w:rFonts w:ascii="Arial Narrow" w:hAnsi="Arial Narrow"/>
          <w:sz w:val="21"/>
          <w:lang w:val="sk-SK"/>
        </w:rPr>
      </w:pPr>
    </w:p>
    <w:p w14:paraId="30E714BC" w14:textId="2C133CA6" w:rsidR="00BD69AE" w:rsidRPr="00B75BE9" w:rsidRDefault="00BD69AE" w:rsidP="00FB745B">
      <w:pPr>
        <w:rPr>
          <w:rFonts w:ascii="Arial Narrow" w:hAnsi="Arial Narrow"/>
          <w:sz w:val="21"/>
          <w:lang w:val="sk-SK"/>
        </w:rPr>
      </w:pPr>
    </w:p>
    <w:p w14:paraId="790A89AA" w14:textId="2BF81A70" w:rsidR="00BD69AE" w:rsidRPr="00937491" w:rsidRDefault="006D5F1C" w:rsidP="00937491">
      <w:pPr>
        <w:adjustRightInd w:val="0"/>
        <w:jc w:val="both"/>
        <w:rPr>
          <w:rFonts w:ascii="Arial Narrow" w:hAnsi="Arial Narrow"/>
          <w:b/>
          <w:sz w:val="21"/>
          <w:szCs w:val="21"/>
          <w:u w:val="single"/>
        </w:rPr>
      </w:pPr>
      <w:proofErr w:type="spellStart"/>
      <w:r w:rsidRPr="00937491">
        <w:rPr>
          <w:rFonts w:ascii="Arial Narrow" w:hAnsi="Arial Narrow"/>
          <w:b/>
          <w:sz w:val="21"/>
          <w:szCs w:val="21"/>
          <w:u w:val="single"/>
        </w:rPr>
        <w:t>Vyspravenie</w:t>
      </w:r>
      <w:proofErr w:type="spellEnd"/>
      <w:r w:rsidRPr="00937491">
        <w:rPr>
          <w:rFonts w:ascii="Arial Narrow" w:hAnsi="Arial Narrow"/>
          <w:b/>
          <w:sz w:val="21"/>
          <w:szCs w:val="21"/>
          <w:u w:val="single"/>
        </w:rPr>
        <w:t xml:space="preserve"> výtlkov alebo sieťového rozpadu frézovaním </w:t>
      </w:r>
    </w:p>
    <w:p w14:paraId="31A9A1DD" w14:textId="53B35BB9" w:rsidR="00BD69AE" w:rsidRPr="006D5F1C" w:rsidRDefault="00BD69AE" w:rsidP="00FB745B">
      <w:pPr>
        <w:rPr>
          <w:rFonts w:ascii="Arial Narrow" w:hAnsi="Arial Narrow"/>
          <w:sz w:val="21"/>
          <w:szCs w:val="21"/>
          <w:lang w:val="sk-SK"/>
        </w:rPr>
      </w:pPr>
    </w:p>
    <w:p w14:paraId="153CA05F" w14:textId="77777777" w:rsidR="006D5F1C" w:rsidRPr="00937491" w:rsidRDefault="006D5F1C" w:rsidP="006D5F1C">
      <w:pPr>
        <w:jc w:val="both"/>
        <w:rPr>
          <w:rFonts w:ascii="Arial Narrow" w:hAnsi="Arial Narrow"/>
          <w:color w:val="000000" w:themeColor="text1"/>
          <w:sz w:val="21"/>
          <w:szCs w:val="21"/>
        </w:rPr>
      </w:pPr>
      <w:r w:rsidRPr="00937491">
        <w:rPr>
          <w:rFonts w:ascii="Arial Narrow" w:hAnsi="Arial Narrow"/>
          <w:sz w:val="21"/>
          <w:szCs w:val="21"/>
        </w:rPr>
        <w:t xml:space="preserve">Udržiavacie práce spočívajú v oprave komunikácií </w:t>
      </w:r>
      <w:proofErr w:type="spellStart"/>
      <w:r w:rsidRPr="00937491">
        <w:rPr>
          <w:rFonts w:ascii="Arial Narrow" w:hAnsi="Arial Narrow"/>
          <w:sz w:val="21"/>
          <w:szCs w:val="21"/>
        </w:rPr>
        <w:t>vyspravovaním</w:t>
      </w:r>
      <w:proofErr w:type="spellEnd"/>
      <w:r w:rsidRPr="00937491">
        <w:rPr>
          <w:rFonts w:ascii="Arial Narrow" w:hAnsi="Arial Narrow"/>
          <w:sz w:val="21"/>
          <w:szCs w:val="21"/>
        </w:rPr>
        <w:t xml:space="preserve"> výtlkov alebo sieťového rozpadu frézovaním. Zabezpečenie prác údržby povrchov bude na pozemných komunikáciách, ktoré sú </w:t>
      </w:r>
      <w:r w:rsidRPr="00937491">
        <w:rPr>
          <w:rFonts w:ascii="Arial Narrow" w:hAnsi="Arial Narrow"/>
          <w:color w:val="000000" w:themeColor="text1"/>
          <w:sz w:val="21"/>
          <w:szCs w:val="21"/>
        </w:rPr>
        <w:t>na území hlavného mesta Slovenskej republiky Bratislavy.</w:t>
      </w:r>
    </w:p>
    <w:p w14:paraId="51E1105D" w14:textId="77777777" w:rsidR="006D5F1C" w:rsidRPr="00937491" w:rsidRDefault="006D5F1C" w:rsidP="006D5F1C">
      <w:pPr>
        <w:jc w:val="both"/>
        <w:rPr>
          <w:rFonts w:ascii="Arial Narrow" w:hAnsi="Arial Narrow"/>
          <w:sz w:val="21"/>
          <w:szCs w:val="21"/>
        </w:rPr>
      </w:pPr>
    </w:p>
    <w:p w14:paraId="423D8DF0"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Pri vykonávaní prác sa uchádzač zaväzuje dodržiavať </w:t>
      </w:r>
      <w:proofErr w:type="spellStart"/>
      <w:r w:rsidRPr="00937491">
        <w:rPr>
          <w:rFonts w:ascii="Arial Narrow" w:hAnsi="Arial Narrow"/>
          <w:sz w:val="21"/>
          <w:szCs w:val="21"/>
        </w:rPr>
        <w:t>stavebno</w:t>
      </w:r>
      <w:proofErr w:type="spellEnd"/>
      <w:r w:rsidRPr="00937491">
        <w:rPr>
          <w:rFonts w:ascii="Arial Narrow" w:hAnsi="Arial Narrow"/>
          <w:sz w:val="21"/>
          <w:szCs w:val="21"/>
        </w:rPr>
        <w:t xml:space="preserve"> - technické a kvalitatívne parametre v súlade so Slovenskými technickými normami (STN) a Slovenskými technickými normami európskymi (STN EN),  vyhlášku MŽP SR c. 532/2002 Z. z., ktorou sa ustanovujú podrobnosti o všeobecných technických požiadavkách na výstavbu a o všeobecných technických požiadavkách na stavby užívané osobami s obmedzenou schopnosťou pohybu a orientácie v znení neskorších predpisov, ako i predložené certifikáty, revízne správy a atesty použitých materiálov a výrobkov v zmysle zákona č. 50/1976 Zb. o územnom plánovaní a stavebnom poriadku (stavebný zákon) v znení neskorších predpisov, zákona č. 133/2013 Z. z. o stavebných výrobkoch a o zmene a doplnení niektorých zákonov, zákon c. 135/1961 Zb. o pozemných komunikáciách (cestný zákon) v znení neskorších predpisov, zákon c. 8/2009 Z. z o cestnej premávke a o zmene a doplnení niektorých zákonov v znení neskorších predpisov a vyhlášku MV SR č. 9/2009 Z. z., ktorou sa vykonáva zákon o cestnej premávke a o zmene a doplnení niektorých zákonov v znení neskorších predpisov. Rozsah objednaných prác bude závisieť od množstva pridelených finančných prostriedkov z rozpočtu objednávateľa v príslušnom kalendárnom roku.</w:t>
      </w:r>
    </w:p>
    <w:p w14:paraId="4E7AF4F9" w14:textId="77777777" w:rsidR="006D5F1C" w:rsidRPr="00937491" w:rsidRDefault="006D5F1C" w:rsidP="006D5F1C">
      <w:pPr>
        <w:jc w:val="both"/>
        <w:rPr>
          <w:rFonts w:ascii="Arial Narrow" w:hAnsi="Arial Narrow"/>
          <w:sz w:val="21"/>
          <w:szCs w:val="21"/>
        </w:rPr>
      </w:pPr>
    </w:p>
    <w:p w14:paraId="5E14C48E"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Všetky požadované stavebné práce bežnej údržby (ďalej len „práce“) musia byť pre zabezpečenie plynulej a bezpečnej premávky realizované odstránením pôvodných poškodených konštrukčných vrstiev s následnou </w:t>
      </w:r>
      <w:proofErr w:type="spellStart"/>
      <w:r w:rsidRPr="00937491">
        <w:rPr>
          <w:rFonts w:ascii="Arial Narrow" w:hAnsi="Arial Narrow"/>
          <w:sz w:val="21"/>
          <w:szCs w:val="21"/>
        </w:rPr>
        <w:t>pokládkou</w:t>
      </w:r>
      <w:proofErr w:type="spellEnd"/>
      <w:r w:rsidRPr="00937491">
        <w:rPr>
          <w:rFonts w:ascii="Arial Narrow" w:hAnsi="Arial Narrow"/>
          <w:sz w:val="21"/>
          <w:szCs w:val="21"/>
        </w:rPr>
        <w:t xml:space="preserve"> nových živičných zmesí. Tieto práce budú realizované a zabezpečované </w:t>
      </w:r>
      <w:proofErr w:type="spellStart"/>
      <w:r w:rsidRPr="00937491">
        <w:rPr>
          <w:rFonts w:ascii="Arial Narrow" w:hAnsi="Arial Narrow"/>
          <w:sz w:val="21"/>
          <w:szCs w:val="21"/>
        </w:rPr>
        <w:t>vyspravovaním</w:t>
      </w:r>
      <w:proofErr w:type="spellEnd"/>
      <w:r w:rsidRPr="00937491">
        <w:rPr>
          <w:rFonts w:ascii="Arial Narrow" w:hAnsi="Arial Narrow"/>
          <w:sz w:val="21"/>
          <w:szCs w:val="21"/>
        </w:rPr>
        <w:t xml:space="preserve"> pozdĺžnych nerovností, priečnych nerovností a sieťových rozpadov frézovaním s následnou </w:t>
      </w:r>
      <w:proofErr w:type="spellStart"/>
      <w:r w:rsidRPr="00937491">
        <w:rPr>
          <w:rFonts w:ascii="Arial Narrow" w:hAnsi="Arial Narrow"/>
          <w:sz w:val="21"/>
          <w:szCs w:val="21"/>
        </w:rPr>
        <w:t>pokládkou</w:t>
      </w:r>
      <w:proofErr w:type="spellEnd"/>
      <w:r w:rsidRPr="00937491">
        <w:rPr>
          <w:rFonts w:ascii="Arial Narrow" w:hAnsi="Arial Narrow"/>
          <w:sz w:val="21"/>
          <w:szCs w:val="21"/>
        </w:rPr>
        <w:t xml:space="preserve"> bitúmenových zmesí. Súčasťou čiastkovej zákazky zadávanej na základe rámcovej dohody môžu byť aj ďalšie stavebné práce súvisiace s požadovanými prácami, najmä vypravenie porušených povrchov na priľahlých chodníkoch, opravy betónových zastávok MHD, výškové úpravy vývodov inžinierskych sietí – mreží vpustov, poklopov dažďovej kanalizácie, úpravy obrubníkov pri vozovkách, chodníkoch ako i záhonových obrubníkov, </w:t>
      </w:r>
      <w:proofErr w:type="spellStart"/>
      <w:r w:rsidRPr="00937491">
        <w:rPr>
          <w:rFonts w:ascii="Arial Narrow" w:hAnsi="Arial Narrow"/>
          <w:sz w:val="21"/>
          <w:szCs w:val="21"/>
        </w:rPr>
        <w:t>prídlažby</w:t>
      </w:r>
      <w:proofErr w:type="spellEnd"/>
      <w:r w:rsidRPr="00937491">
        <w:rPr>
          <w:rFonts w:ascii="Arial Narrow" w:hAnsi="Arial Narrow"/>
          <w:sz w:val="21"/>
          <w:szCs w:val="21"/>
        </w:rPr>
        <w:t xml:space="preserve">, dláždenie plôch, asfaltovanie plôch a priľahlých priestranstiev, opravy zariadení </w:t>
      </w:r>
      <w:r w:rsidRPr="00937491">
        <w:rPr>
          <w:rFonts w:ascii="Arial Narrow" w:hAnsi="Arial Narrow"/>
          <w:sz w:val="21"/>
          <w:szCs w:val="21"/>
        </w:rPr>
        <w:lastRenderedPageBreak/>
        <w:t xml:space="preserve">slúžiacich pre odvádzanie dažďových vôd z povrchov komunikácií, chodníkov a priľahlých priestranstiev prípadne ich novým vybudovaním (vpusty, </w:t>
      </w:r>
      <w:proofErr w:type="spellStart"/>
      <w:r w:rsidRPr="00937491">
        <w:rPr>
          <w:rFonts w:ascii="Arial Narrow" w:hAnsi="Arial Narrow"/>
          <w:sz w:val="21"/>
          <w:szCs w:val="21"/>
        </w:rPr>
        <w:t>vsakovacie</w:t>
      </w:r>
      <w:proofErr w:type="spellEnd"/>
      <w:r w:rsidRPr="00937491">
        <w:rPr>
          <w:rFonts w:ascii="Arial Narrow" w:hAnsi="Arial Narrow"/>
          <w:sz w:val="21"/>
          <w:szCs w:val="21"/>
        </w:rPr>
        <w:t xml:space="preserve"> jamy, jednotlivé prípojky a odvodňovacie žľaby). Z dôvodu rôznorodosti jednotlivých rozsahov prác ako i konštrukčných vrstiev vozoviek, chodníkov a priestranstiev budú jednotlivé požadované práce špecifikované v jednotlivých čiastkových objednávkach zadávaných na základe rámcovej dohody.</w:t>
      </w:r>
    </w:p>
    <w:p w14:paraId="5DC55C18" w14:textId="77777777" w:rsidR="006D5F1C" w:rsidRPr="00937491" w:rsidRDefault="006D5F1C" w:rsidP="006D5F1C">
      <w:pPr>
        <w:jc w:val="both"/>
        <w:rPr>
          <w:rFonts w:ascii="Arial Narrow" w:hAnsi="Arial Narrow"/>
          <w:sz w:val="21"/>
          <w:szCs w:val="21"/>
        </w:rPr>
      </w:pPr>
    </w:p>
    <w:p w14:paraId="776ADCC2"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Pri všetkých opravách živičných vrstiev vozoviek verejný obstarávateľ požaduje </w:t>
      </w:r>
      <w:proofErr w:type="spellStart"/>
      <w:r w:rsidRPr="00937491">
        <w:rPr>
          <w:rFonts w:ascii="Arial Narrow" w:hAnsi="Arial Narrow"/>
          <w:sz w:val="21"/>
          <w:szCs w:val="21"/>
        </w:rPr>
        <w:t>pokládku</w:t>
      </w:r>
      <w:proofErr w:type="spellEnd"/>
      <w:r w:rsidRPr="00937491">
        <w:rPr>
          <w:rFonts w:ascii="Arial Narrow" w:hAnsi="Arial Narrow"/>
          <w:sz w:val="21"/>
          <w:szCs w:val="21"/>
        </w:rPr>
        <w:t xml:space="preserve"> nových živičných zmesí realizovať asfaltovým betónom AC, ktorý sa vyrábajú podľa STN EN 13108 1 a 5. Požiadavky na materiály, počiatočnú skúšku typu a vnútropodnikovú kontrolu kvality týchto zmesí sú uvedené v normách STN EN 13108-1 Asfaltový betón, STN EN 13108-5 Asfaltový koberec </w:t>
      </w:r>
      <w:proofErr w:type="spellStart"/>
      <w:r w:rsidRPr="00937491">
        <w:rPr>
          <w:rFonts w:ascii="Arial Narrow" w:hAnsi="Arial Narrow"/>
          <w:sz w:val="21"/>
          <w:szCs w:val="21"/>
        </w:rPr>
        <w:t>mastixový</w:t>
      </w:r>
      <w:proofErr w:type="spellEnd"/>
      <w:r w:rsidRPr="00937491">
        <w:rPr>
          <w:rFonts w:ascii="Arial Narrow" w:hAnsi="Arial Narrow"/>
          <w:sz w:val="21"/>
          <w:szCs w:val="21"/>
        </w:rPr>
        <w:t>, STN EN 13108-20 Skúška typu a STN EN 13108-21 Vnútropodniková kontrola kvality.</w:t>
      </w:r>
    </w:p>
    <w:p w14:paraId="59A3E8B9" w14:textId="77777777" w:rsidR="006D5F1C" w:rsidRPr="00937491" w:rsidRDefault="006D5F1C" w:rsidP="006D5F1C">
      <w:pPr>
        <w:jc w:val="both"/>
        <w:rPr>
          <w:rFonts w:ascii="Arial Narrow" w:hAnsi="Arial Narrow"/>
          <w:sz w:val="21"/>
          <w:szCs w:val="21"/>
        </w:rPr>
      </w:pPr>
    </w:p>
    <w:p w14:paraId="0023F0EE"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Na výrobu asfaltových zmesí sa musí použiť vhodná kombinácia kamenív, ktoré sú v STN EN 13043 definované ako hrubé a drobné kamenivo a kamenná múčka, pričom pre </w:t>
      </w:r>
      <w:proofErr w:type="spellStart"/>
      <w:r w:rsidRPr="00937491">
        <w:rPr>
          <w:rFonts w:ascii="Arial Narrow" w:hAnsi="Arial Narrow"/>
          <w:sz w:val="21"/>
          <w:szCs w:val="21"/>
        </w:rPr>
        <w:t>obrusné</w:t>
      </w:r>
      <w:proofErr w:type="spellEnd"/>
      <w:r w:rsidRPr="00937491">
        <w:rPr>
          <w:rFonts w:ascii="Arial Narrow" w:hAnsi="Arial Narrow"/>
          <w:sz w:val="21"/>
          <w:szCs w:val="21"/>
        </w:rPr>
        <w:t xml:space="preserve"> vrstvy vozoviek I. </w:t>
      </w:r>
      <w:proofErr w:type="spellStart"/>
      <w:r w:rsidRPr="00937491">
        <w:rPr>
          <w:rFonts w:ascii="Arial Narrow" w:hAnsi="Arial Narrow"/>
          <w:sz w:val="21"/>
          <w:szCs w:val="21"/>
        </w:rPr>
        <w:t>tr</w:t>
      </w:r>
      <w:proofErr w:type="spellEnd"/>
      <w:r w:rsidRPr="00937491">
        <w:rPr>
          <w:rFonts w:ascii="Arial Narrow" w:hAnsi="Arial Narrow"/>
          <w:sz w:val="21"/>
          <w:szCs w:val="21"/>
        </w:rPr>
        <w:t>. musí byť použité drobné kamenivo frakcie 0/2mm.</w:t>
      </w:r>
    </w:p>
    <w:p w14:paraId="7DDE8744" w14:textId="77777777" w:rsidR="006D5F1C" w:rsidRPr="00937491" w:rsidRDefault="006D5F1C" w:rsidP="006D5F1C">
      <w:pPr>
        <w:jc w:val="both"/>
        <w:rPr>
          <w:rFonts w:ascii="Arial Narrow" w:hAnsi="Arial Narrow"/>
          <w:sz w:val="21"/>
          <w:szCs w:val="21"/>
        </w:rPr>
      </w:pPr>
    </w:p>
    <w:p w14:paraId="5CF82D5F"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Na výrobu asfaltových zmesí AC pre </w:t>
      </w:r>
      <w:proofErr w:type="spellStart"/>
      <w:r w:rsidRPr="00937491">
        <w:rPr>
          <w:rFonts w:ascii="Arial Narrow" w:hAnsi="Arial Narrow"/>
          <w:sz w:val="21"/>
          <w:szCs w:val="21"/>
        </w:rPr>
        <w:t>pokládky</w:t>
      </w:r>
      <w:proofErr w:type="spellEnd"/>
      <w:r w:rsidRPr="00937491">
        <w:rPr>
          <w:rFonts w:ascii="Arial Narrow" w:hAnsi="Arial Narrow"/>
          <w:sz w:val="21"/>
          <w:szCs w:val="21"/>
        </w:rPr>
        <w:t xml:space="preserve"> na komunikáciách musia byť použité modifikované asfalty podľa STN EN 14023PMB 45/80-75. Na opravu povrchov chodníkov použiť cestný asfalt 70/100 podľa STN EN 12591.  Používajú sa najmä minerálne vláknité látky a polymérové prísady. Množstvo a druh prísad v asfaltovej zmesi musí byť určený v počiatočnej skúške typu. Uchádzač v rámci ponuky, ako určenú požiadavku na predmet zákazky predloží certifikát asfaltovej zmesi, ktorou bude požadované práce realizovať.</w:t>
      </w:r>
    </w:p>
    <w:p w14:paraId="37F16C81" w14:textId="77777777" w:rsidR="006D5F1C" w:rsidRPr="00937491" w:rsidRDefault="006D5F1C" w:rsidP="006D5F1C">
      <w:pPr>
        <w:jc w:val="both"/>
        <w:rPr>
          <w:rFonts w:ascii="Arial Narrow" w:hAnsi="Arial Narrow"/>
          <w:sz w:val="21"/>
          <w:szCs w:val="21"/>
        </w:rPr>
      </w:pPr>
    </w:p>
    <w:p w14:paraId="43DC6648"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Výrobca používanej asfaltovej zmesi je povinný vykonávať stálu vlastnú kontrolu výrobného procesu v súlade s STN 13108-21. Dokladom o zavedení a funkčnosti vnútropodnikovej kontroly výrobcu je platný certifikát vnútropodnikovej kontroly. Platnosť vydaného certifikátu vnútropodnikovej kontroly je podmienená pravidelnými priebežnými inšpekciami vykonávanými najmenej raz ročne notifikovanou osobou. V prípade, že certifikát vnútropodnikovej kontroly výrobne stratí platnosť, je zhotoviteľ stavebných prác, ktorých súčasťou je použitie asfaltovej zmesi z tejto výrobne, povinný ukončiť okamžite jej dodávku na miesto realizácie stavebných prác a písomne informovať o tejto skutočnosti zástupcu verejného obstarávateľa. Uchádzač v rámci ponuky, ako určenú požiadavku na predmet zákazky predloží certifikát vnútropodnikovej kontroly výrobne asfaltových zmesí. Organizácia zaoberajúca sa výrobou, dopravou a kladením asfaltových zmesí musí mat pre tieto činnosti s pracované vlastné technologické postupy.</w:t>
      </w:r>
    </w:p>
    <w:p w14:paraId="794CB4B1" w14:textId="77777777" w:rsidR="006D5F1C" w:rsidRPr="00937491" w:rsidRDefault="006D5F1C" w:rsidP="006D5F1C">
      <w:pPr>
        <w:jc w:val="both"/>
        <w:rPr>
          <w:rFonts w:ascii="Arial Narrow" w:hAnsi="Arial Narrow"/>
          <w:sz w:val="21"/>
          <w:szCs w:val="21"/>
        </w:rPr>
      </w:pPr>
    </w:p>
    <w:p w14:paraId="0EBCD0A8"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Úspešný uchádzač, resp. úspešní uchádzači musí mať vypracovaný </w:t>
      </w:r>
      <w:proofErr w:type="spellStart"/>
      <w:r w:rsidRPr="00937491">
        <w:rPr>
          <w:rFonts w:ascii="Arial Narrow" w:hAnsi="Arial Narrow"/>
          <w:sz w:val="21"/>
          <w:szCs w:val="21"/>
        </w:rPr>
        <w:t>kontrolno</w:t>
      </w:r>
      <w:proofErr w:type="spellEnd"/>
      <w:r w:rsidRPr="00937491">
        <w:rPr>
          <w:rFonts w:ascii="Arial Narrow" w:hAnsi="Arial Narrow"/>
          <w:sz w:val="21"/>
          <w:szCs w:val="21"/>
        </w:rPr>
        <w:t xml:space="preserve"> – skúšobný plán. V tomto pláne sumarizuje druh a početnosť skúšok zabezpečovaných zhotoviteľom stavebných materiálov a stavebných prác a spôsob ich dokladovania. Úspešný uchádzač v lehote na poskytnutie súčinnosti pred uzatvorením Rámcovej dohody predloží, ako požiadavku na predmet zákazky, kontrolno-skúšobný plán minimálne podľa uvedených požiadaviek.</w:t>
      </w:r>
    </w:p>
    <w:p w14:paraId="7C9D754D"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Výrobca materiálov použitých na výrobu asfaltových zmesí v procese preukazovania zhody musí dodržať všetky ustanovenia zákona č. 133/2013 Z. z. o stavebných výrobkoch a o zmene a doplnení niektorých zákonov.</w:t>
      </w:r>
    </w:p>
    <w:p w14:paraId="3FA9F49F" w14:textId="77777777" w:rsidR="006D5F1C" w:rsidRPr="00937491" w:rsidRDefault="006D5F1C" w:rsidP="006D5F1C">
      <w:pPr>
        <w:jc w:val="both"/>
        <w:rPr>
          <w:rFonts w:ascii="Arial Narrow" w:hAnsi="Arial Narrow"/>
          <w:sz w:val="21"/>
          <w:szCs w:val="21"/>
        </w:rPr>
      </w:pPr>
    </w:p>
    <w:p w14:paraId="761A5618"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Vlastnosti kameniva, kamennej múčky a asfaltov musí deklarovať ich výrobca vo vyhlásení zhody v zmysle zákona c. 133/2013 Z. z. Vlastnosti vyrábanej asfaltovej zmesi musí deklarovať jej výrobca vo vyhlásení zhody s príslušnou výrobnou normou rady STN EN 13108 v zmysle zákona c. 133/2013 Z. z. Obaľovacia súprava musí zabezpečiť prostredníctvom vnútropodnikovej kontroly stabilnú výrobu asfaltovej zmesi podľa počiatočnej skúšky typu, v toleranciách stanovených pre daný typ zmesi v STN EN 13108-21. Výrobca asfaltovej zmesi musí dodržať podmienky na kalibráciu a údržbu zariadenia v zmysle uvedenej STN EN 13108-21. Na splnenie tejto požiadavky je nevyhnutné, aby obaľovacia súprava bola automatizovaná a vybavená tak, aby zabezpečovala vysušenie a ohrev kameniva, ohrev asfaltu udržanie nastaveného teplotného režimu, dávkovanie všetkých použitých materiálov v dovolenej tolerancii a dokonalé obalenie zmesi kameniva asfaltom. Skládka kameniva musí byť delená podľa lokalít a frakcií. Skládka drobného kameniva musí byť chránená pred dažďom. Asfalty musia byť skladované podľa typu v samostatných zásobníkoch s voľne prístupným teplomerom. Každý zásobník musí byť označený identifikačným štítkom s uvedeným údajom skladovaného asfaltu.</w:t>
      </w:r>
    </w:p>
    <w:p w14:paraId="6B65CADB" w14:textId="77777777" w:rsidR="006D5F1C" w:rsidRPr="00937491" w:rsidRDefault="006D5F1C" w:rsidP="006D5F1C">
      <w:pPr>
        <w:jc w:val="both"/>
        <w:rPr>
          <w:rFonts w:ascii="Arial Narrow" w:hAnsi="Arial Narrow"/>
          <w:sz w:val="21"/>
          <w:szCs w:val="21"/>
        </w:rPr>
      </w:pPr>
    </w:p>
    <w:p w14:paraId="3B242261"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Na zabránenie nalepovania asfaltovej zmesi na korbu sa musí používať mydlový roztok, parafínový olej alebo vápenný roztok. Petrolej, nafta, benzín a iné im podobné ropné rozpúšťadla sa nesmú používať. Každé vozidlo musí byť vybavené plachtou alebo iným vhodným zariadením na ochranu zmesi proti dažďu a jej ochladzovaniu pri preprave.</w:t>
      </w:r>
    </w:p>
    <w:p w14:paraId="7447AF96" w14:textId="77777777" w:rsidR="006D5F1C" w:rsidRPr="00937491" w:rsidRDefault="006D5F1C" w:rsidP="006D5F1C">
      <w:pPr>
        <w:jc w:val="both"/>
        <w:rPr>
          <w:rFonts w:ascii="Arial Narrow" w:hAnsi="Arial Narrow"/>
          <w:sz w:val="21"/>
          <w:szCs w:val="21"/>
        </w:rPr>
      </w:pPr>
    </w:p>
    <w:p w14:paraId="7D281136"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Frézovacie práce musia zabezpečiť </w:t>
      </w:r>
      <w:proofErr w:type="spellStart"/>
      <w:r w:rsidRPr="00937491">
        <w:rPr>
          <w:rFonts w:ascii="Arial Narrow" w:hAnsi="Arial Narrow"/>
          <w:sz w:val="21"/>
          <w:szCs w:val="21"/>
        </w:rPr>
        <w:t>rovinatosť</w:t>
      </w:r>
      <w:proofErr w:type="spellEnd"/>
      <w:r w:rsidRPr="00937491">
        <w:rPr>
          <w:rFonts w:ascii="Arial Narrow" w:hAnsi="Arial Narrow"/>
          <w:sz w:val="21"/>
          <w:szCs w:val="21"/>
        </w:rPr>
        <w:t xml:space="preserve"> podkladu (fréza s niveláciou) požadovanú pre </w:t>
      </w:r>
      <w:proofErr w:type="spellStart"/>
      <w:r w:rsidRPr="00937491">
        <w:rPr>
          <w:rFonts w:ascii="Arial Narrow" w:hAnsi="Arial Narrow"/>
          <w:sz w:val="21"/>
          <w:szCs w:val="21"/>
        </w:rPr>
        <w:t>pokládku</w:t>
      </w:r>
      <w:proofErr w:type="spellEnd"/>
      <w:r w:rsidRPr="00937491">
        <w:rPr>
          <w:rFonts w:ascii="Arial Narrow" w:hAnsi="Arial Narrow"/>
          <w:sz w:val="21"/>
          <w:szCs w:val="21"/>
        </w:rPr>
        <w:t xml:space="preserve"> hutnených asfaltových zmesí, prostredníctvom zameriavania nezávislého na snímaní z povrchu, aby nedochádzalo ku kopírovaniu nedostatkov </w:t>
      </w:r>
      <w:proofErr w:type="spellStart"/>
      <w:r w:rsidRPr="00937491">
        <w:rPr>
          <w:rFonts w:ascii="Arial Narrow" w:hAnsi="Arial Narrow"/>
          <w:sz w:val="21"/>
          <w:szCs w:val="21"/>
        </w:rPr>
        <w:t>rovinatosti</w:t>
      </w:r>
      <w:proofErr w:type="spellEnd"/>
      <w:r w:rsidRPr="00937491">
        <w:rPr>
          <w:rFonts w:ascii="Arial Narrow" w:hAnsi="Arial Narrow"/>
          <w:sz w:val="21"/>
          <w:szCs w:val="21"/>
        </w:rPr>
        <w:t xml:space="preserve"> povrchu a bola zabezpečená </w:t>
      </w:r>
      <w:proofErr w:type="spellStart"/>
      <w:r w:rsidRPr="00937491">
        <w:rPr>
          <w:rFonts w:ascii="Arial Narrow" w:hAnsi="Arial Narrow"/>
          <w:sz w:val="21"/>
          <w:szCs w:val="21"/>
        </w:rPr>
        <w:t>rovinatosť</w:t>
      </w:r>
      <w:proofErr w:type="spellEnd"/>
      <w:r w:rsidRPr="00937491">
        <w:rPr>
          <w:rFonts w:ascii="Arial Narrow" w:hAnsi="Arial Narrow"/>
          <w:sz w:val="21"/>
          <w:szCs w:val="21"/>
        </w:rPr>
        <w:t xml:space="preserve"> podkladu, dodržanie jednotlivých hrúbok nových konštrukčných vrstiev, priečneho a pozdĺžneho sklonu vozovky, pozdĺžnej </w:t>
      </w:r>
      <w:proofErr w:type="spellStart"/>
      <w:r w:rsidRPr="00937491">
        <w:rPr>
          <w:rFonts w:ascii="Arial Narrow" w:hAnsi="Arial Narrow"/>
          <w:sz w:val="21"/>
          <w:szCs w:val="21"/>
        </w:rPr>
        <w:t>rovinatosti</w:t>
      </w:r>
      <w:proofErr w:type="spellEnd"/>
      <w:r w:rsidRPr="00937491">
        <w:rPr>
          <w:rFonts w:ascii="Arial Narrow" w:hAnsi="Arial Narrow"/>
          <w:sz w:val="21"/>
          <w:szCs w:val="21"/>
        </w:rPr>
        <w:t>, pevné a rovné okraje zostávajúcej časti krytu pre umožnenie dostatočne utesneného spojenia s novou vrstvou.</w:t>
      </w:r>
    </w:p>
    <w:p w14:paraId="05295169" w14:textId="77777777" w:rsidR="006D5F1C" w:rsidRPr="00937491" w:rsidRDefault="006D5F1C" w:rsidP="006D5F1C">
      <w:pPr>
        <w:jc w:val="both"/>
        <w:rPr>
          <w:rFonts w:ascii="Arial Narrow" w:hAnsi="Arial Narrow"/>
          <w:sz w:val="21"/>
          <w:szCs w:val="21"/>
        </w:rPr>
      </w:pPr>
    </w:p>
    <w:p w14:paraId="1D24E850"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lastRenderedPageBreak/>
        <w:t>Pri čistení frézovaného povrchu zametaním sa musia rešpektovať požiadavky neznečisťovania životného prostredia, obmedzenie prašnosti odsávaním, kropením a ručné dočistenie, hlavne pri pracovných pozdĺžnych a priečnych spojoch. Podklad musí byť suchý, nezamrznutý, čistý s opravenými výtlkmi, trhlinami alebo škárami.</w:t>
      </w:r>
    </w:p>
    <w:p w14:paraId="2BF0FD43"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Zvláštnu pozornosť je nevyhnutné venovať podkladu po frézovaní vo vzťahu k možnosti vzniku tenkých škrupín. Na zabezpečenie spolupôsobenia asfaltových vrstiev navzájom a na spolupôsobenie asfaltových vrstiev s hydraulickými stmelenými podkladovými vrstvami sa vždy aplikuje spojovací asfaltový postrek podľa STN 73 6129 s asfaltovou emulziou, ktorý sa musí realizovať v množstve 0,5 kg/m2 zvyškového asfaltu. Povrch a zvislé plochy - styčné plochy obrubníkov, rigolov, vpustov, šachiet, armatúr atď. sa pred kladením musia postriekať, alebo natrieť spojovacím asfaltovým postrekom podľa STN 73 6129. Na takto zrealizovaný podklad musí byť zrealizovaná </w:t>
      </w:r>
      <w:proofErr w:type="spellStart"/>
      <w:r w:rsidRPr="00937491">
        <w:rPr>
          <w:rFonts w:ascii="Arial Narrow" w:hAnsi="Arial Narrow"/>
          <w:sz w:val="21"/>
          <w:szCs w:val="21"/>
        </w:rPr>
        <w:t>pokládka</w:t>
      </w:r>
      <w:proofErr w:type="spellEnd"/>
      <w:r w:rsidRPr="00937491">
        <w:rPr>
          <w:rFonts w:ascii="Arial Narrow" w:hAnsi="Arial Narrow"/>
          <w:sz w:val="21"/>
          <w:szCs w:val="21"/>
        </w:rPr>
        <w:t xml:space="preserve"> požadovanej hrúbky ložnej vrstvy AC L 16; I, prípadne AC L 22; I, oba typy s modifikovaným asfaltom PMB 45/80-75. Na ložnú vrstvu musí byť realizovaný spojovací náter v množstve 0,5 kg/m2 a následne realizovaná </w:t>
      </w:r>
      <w:proofErr w:type="spellStart"/>
      <w:r w:rsidRPr="00937491">
        <w:rPr>
          <w:rFonts w:ascii="Arial Narrow" w:hAnsi="Arial Narrow"/>
          <w:sz w:val="21"/>
          <w:szCs w:val="21"/>
        </w:rPr>
        <w:t>pokládka</w:t>
      </w:r>
      <w:proofErr w:type="spellEnd"/>
      <w:r w:rsidRPr="00937491">
        <w:rPr>
          <w:rFonts w:ascii="Arial Narrow" w:hAnsi="Arial Narrow"/>
          <w:sz w:val="21"/>
          <w:szCs w:val="21"/>
        </w:rPr>
        <w:t xml:space="preserve">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vrstvy AC O 11; I. Uvedený typ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vrstvy musí byť vyrábaný s modifikovaným asfaltom PMB 45/80–75 a musí byť aplikovaný </w:t>
      </w:r>
      <w:proofErr w:type="spellStart"/>
      <w:r w:rsidRPr="00937491">
        <w:rPr>
          <w:rFonts w:ascii="Arial Narrow" w:hAnsi="Arial Narrow"/>
          <w:sz w:val="21"/>
          <w:szCs w:val="21"/>
        </w:rPr>
        <w:t>finišérom</w:t>
      </w:r>
      <w:proofErr w:type="spellEnd"/>
      <w:r w:rsidRPr="00937491">
        <w:rPr>
          <w:rFonts w:ascii="Arial Narrow" w:hAnsi="Arial Narrow"/>
          <w:sz w:val="21"/>
          <w:szCs w:val="21"/>
        </w:rPr>
        <w:t xml:space="preserve"> umožňujúcim položenie asfaltovej zmesi v predpísaných parametroch, t. j. v hrúbke, priečnom a pozdĺžnom sklone. </w:t>
      </w:r>
      <w:proofErr w:type="spellStart"/>
      <w:r w:rsidRPr="00937491">
        <w:rPr>
          <w:rFonts w:ascii="Arial Narrow" w:hAnsi="Arial Narrow"/>
          <w:sz w:val="21"/>
          <w:szCs w:val="21"/>
        </w:rPr>
        <w:t>Finišér</w:t>
      </w:r>
      <w:proofErr w:type="spellEnd"/>
      <w:r w:rsidRPr="00937491">
        <w:rPr>
          <w:rFonts w:ascii="Arial Narrow" w:hAnsi="Arial Narrow"/>
          <w:sz w:val="21"/>
          <w:szCs w:val="21"/>
        </w:rPr>
        <w:t xml:space="preserve"> musí byť vybavený automatickým nivelačným zariadením schopným dodržať niveletu bez ohľadu na nerovnosti povrchu </w:t>
      </w:r>
      <w:proofErr w:type="spellStart"/>
      <w:r w:rsidRPr="00937491">
        <w:rPr>
          <w:rFonts w:ascii="Arial Narrow" w:hAnsi="Arial Narrow"/>
          <w:sz w:val="21"/>
          <w:szCs w:val="21"/>
        </w:rPr>
        <w:t>podkladnej</w:t>
      </w:r>
      <w:proofErr w:type="spellEnd"/>
      <w:r w:rsidRPr="00937491">
        <w:rPr>
          <w:rFonts w:ascii="Arial Narrow" w:hAnsi="Arial Narrow"/>
          <w:sz w:val="21"/>
          <w:szCs w:val="21"/>
        </w:rPr>
        <w:t xml:space="preserve"> vrstvy. Nastaviteľná </w:t>
      </w:r>
      <w:proofErr w:type="spellStart"/>
      <w:r w:rsidRPr="00937491">
        <w:rPr>
          <w:rFonts w:ascii="Arial Narrow" w:hAnsi="Arial Narrow"/>
          <w:sz w:val="21"/>
          <w:szCs w:val="21"/>
        </w:rPr>
        <w:t>rozprestieracia</w:t>
      </w:r>
      <w:proofErr w:type="spellEnd"/>
      <w:r w:rsidRPr="00937491">
        <w:rPr>
          <w:rFonts w:ascii="Arial Narrow" w:hAnsi="Arial Narrow"/>
          <w:sz w:val="21"/>
          <w:szCs w:val="21"/>
        </w:rPr>
        <w:t xml:space="preserve"> a hladiaca doska musí byť vyhrievaná a vybavená vibračným a hutniacim trámom zabezpečujúcim rovnomerný a účinný stupeň </w:t>
      </w:r>
      <w:proofErr w:type="spellStart"/>
      <w:r w:rsidRPr="00937491">
        <w:rPr>
          <w:rFonts w:ascii="Arial Narrow" w:hAnsi="Arial Narrow"/>
          <w:sz w:val="21"/>
          <w:szCs w:val="21"/>
        </w:rPr>
        <w:t>predhutnenia</w:t>
      </w:r>
      <w:proofErr w:type="spellEnd"/>
      <w:r w:rsidRPr="00937491">
        <w:rPr>
          <w:rFonts w:ascii="Arial Narrow" w:hAnsi="Arial Narrow"/>
          <w:sz w:val="21"/>
          <w:szCs w:val="21"/>
        </w:rPr>
        <w:t xml:space="preserve"> zmesi za </w:t>
      </w:r>
      <w:proofErr w:type="spellStart"/>
      <w:r w:rsidRPr="00937491">
        <w:rPr>
          <w:rFonts w:ascii="Arial Narrow" w:hAnsi="Arial Narrow"/>
          <w:sz w:val="21"/>
          <w:szCs w:val="21"/>
        </w:rPr>
        <w:t>finišerom</w:t>
      </w:r>
      <w:proofErr w:type="spellEnd"/>
      <w:r w:rsidRPr="00937491">
        <w:rPr>
          <w:rFonts w:ascii="Arial Narrow" w:hAnsi="Arial Narrow"/>
          <w:sz w:val="21"/>
          <w:szCs w:val="21"/>
        </w:rPr>
        <w:t xml:space="preserve"> po celej šírke jej kladenia.</w:t>
      </w:r>
    </w:p>
    <w:p w14:paraId="5730AFA8" w14:textId="77777777" w:rsidR="006D5F1C" w:rsidRPr="00937491" w:rsidRDefault="006D5F1C" w:rsidP="006D5F1C">
      <w:pPr>
        <w:jc w:val="both"/>
        <w:rPr>
          <w:rFonts w:ascii="Arial Narrow" w:hAnsi="Arial Narrow"/>
          <w:sz w:val="21"/>
          <w:szCs w:val="21"/>
        </w:rPr>
      </w:pPr>
    </w:p>
    <w:p w14:paraId="01CFA257"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Pri frézovaní viacerých vrstiev musia byť pozdĺžne a priečne spoje na jednotlivých vrstvách ležiacich nad sebou previazané s presahom najmenej 200 mm. Dopravná vzdialenosť asfaltovej zmesi je limitovaná klimatickými podmienkami v mieste výroby a kladenia asfaltovej zmesi v mieste realizácie príslušnej čiastkovej zákazky. Pri dovoze zmesi AC je nevyhnutné chrániť zmes proti ochladzovaniu a znečisteniu. Vzdialenosť stavby od obaľovacej súpravy nesmie byť preto väčšia ako 60 km, resp. pri časovom vyjadrení nesmie doprava asfaltových zmesí trvať viac ako 90 minút v zmysle TKP 6 TECHNICKO-KVALITATÍVNE PODMIENKY HUTNENÉ ASFALTOVÉ ZMESI účinnosť od: 20. 12. 2019. Asfaltové zmesi sa nesmú klásť za dažďa alebo ak je na ložnej vrstve vodný film, sneh či zvyšky ladu. Pri kladení ložnej vrstvy za použitia modifikovaného asfaltu nesmie byť teplota nižšia ako 5 </w:t>
      </w:r>
      <w:proofErr w:type="spellStart"/>
      <w:r w:rsidRPr="00937491">
        <w:rPr>
          <w:rFonts w:ascii="Arial Narrow" w:hAnsi="Arial Narrow"/>
          <w:sz w:val="21"/>
          <w:szCs w:val="21"/>
          <w:vertAlign w:val="superscript"/>
        </w:rPr>
        <w:t>o</w:t>
      </w:r>
      <w:r w:rsidRPr="00937491">
        <w:rPr>
          <w:rFonts w:ascii="Arial Narrow" w:hAnsi="Arial Narrow"/>
          <w:sz w:val="21"/>
          <w:szCs w:val="21"/>
        </w:rPr>
        <w:t>C</w:t>
      </w:r>
      <w:proofErr w:type="spellEnd"/>
      <w:r w:rsidRPr="00937491">
        <w:rPr>
          <w:rFonts w:ascii="Arial Narrow" w:hAnsi="Arial Narrow"/>
          <w:sz w:val="21"/>
          <w:szCs w:val="21"/>
        </w:rPr>
        <w:t xml:space="preserve"> a pri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vrstve musí byť teplota vzduchu najmenej + 10 </w:t>
      </w:r>
      <w:proofErr w:type="spellStart"/>
      <w:r w:rsidRPr="00937491">
        <w:rPr>
          <w:rFonts w:ascii="Arial Narrow" w:hAnsi="Arial Narrow"/>
          <w:sz w:val="21"/>
          <w:szCs w:val="21"/>
          <w:vertAlign w:val="superscript"/>
        </w:rPr>
        <w:t>o</w:t>
      </w:r>
      <w:r w:rsidRPr="00937491">
        <w:rPr>
          <w:rFonts w:ascii="Arial Narrow" w:hAnsi="Arial Narrow"/>
          <w:sz w:val="21"/>
          <w:szCs w:val="21"/>
        </w:rPr>
        <w:t>C</w:t>
      </w:r>
      <w:proofErr w:type="spellEnd"/>
      <w:r w:rsidRPr="00937491">
        <w:rPr>
          <w:rFonts w:ascii="Arial Narrow" w:hAnsi="Arial Narrow"/>
          <w:sz w:val="21"/>
          <w:szCs w:val="21"/>
        </w:rPr>
        <w:t xml:space="preserve">. Dopravu po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vrstve je možné v letnom období obnoviť až po 24 hodinách, ak teplota vrstvy po ukončení </w:t>
      </w:r>
      <w:proofErr w:type="spellStart"/>
      <w:r w:rsidRPr="00937491">
        <w:rPr>
          <w:rFonts w:ascii="Arial Narrow" w:hAnsi="Arial Narrow"/>
          <w:sz w:val="21"/>
          <w:szCs w:val="21"/>
        </w:rPr>
        <w:t>pokládky</w:t>
      </w:r>
      <w:proofErr w:type="spellEnd"/>
      <w:r w:rsidRPr="00937491">
        <w:rPr>
          <w:rFonts w:ascii="Arial Narrow" w:hAnsi="Arial Narrow"/>
          <w:sz w:val="21"/>
          <w:szCs w:val="21"/>
        </w:rPr>
        <w:t xml:space="preserve"> klesne pod + 40 </w:t>
      </w:r>
      <w:proofErr w:type="spellStart"/>
      <w:r w:rsidRPr="00937491">
        <w:rPr>
          <w:rFonts w:ascii="Arial Narrow" w:hAnsi="Arial Narrow"/>
          <w:sz w:val="21"/>
          <w:szCs w:val="21"/>
          <w:vertAlign w:val="superscript"/>
        </w:rPr>
        <w:t>o</w:t>
      </w:r>
      <w:r w:rsidRPr="00937491">
        <w:rPr>
          <w:rFonts w:ascii="Arial Narrow" w:hAnsi="Arial Narrow"/>
          <w:sz w:val="21"/>
          <w:szCs w:val="21"/>
        </w:rPr>
        <w:t>C</w:t>
      </w:r>
      <w:proofErr w:type="spellEnd"/>
      <w:r w:rsidRPr="00937491">
        <w:rPr>
          <w:rFonts w:ascii="Arial Narrow" w:hAnsi="Arial Narrow"/>
          <w:sz w:val="21"/>
          <w:szCs w:val="21"/>
        </w:rPr>
        <w:t xml:space="preserve">. </w:t>
      </w:r>
      <w:proofErr w:type="spellStart"/>
      <w:r w:rsidRPr="00937491">
        <w:rPr>
          <w:rFonts w:ascii="Arial Narrow" w:hAnsi="Arial Narrow"/>
          <w:sz w:val="21"/>
          <w:szCs w:val="21"/>
        </w:rPr>
        <w:t>Obrusné</w:t>
      </w:r>
      <w:proofErr w:type="spellEnd"/>
      <w:r w:rsidRPr="00937491">
        <w:rPr>
          <w:rFonts w:ascii="Arial Narrow" w:hAnsi="Arial Narrow"/>
          <w:sz w:val="21"/>
          <w:szCs w:val="21"/>
        </w:rPr>
        <w:t xml:space="preserve"> a ložné vrstvy vozoviek sa musia klásť </w:t>
      </w:r>
      <w:proofErr w:type="spellStart"/>
      <w:r w:rsidRPr="00937491">
        <w:rPr>
          <w:rFonts w:ascii="Arial Narrow" w:hAnsi="Arial Narrow"/>
          <w:sz w:val="21"/>
          <w:szCs w:val="21"/>
        </w:rPr>
        <w:t>finišérmi</w:t>
      </w:r>
      <w:proofErr w:type="spellEnd"/>
      <w:r w:rsidRPr="00937491">
        <w:rPr>
          <w:rFonts w:ascii="Arial Narrow" w:hAnsi="Arial Narrow"/>
          <w:sz w:val="21"/>
          <w:szCs w:val="21"/>
        </w:rPr>
        <w:t xml:space="preserve"> s automatickým nivelačným zariadením. Pri rozprestieraní zmesi musí byť zabezpečená plynulá dodávka zmesi, aby nedochádzalo k prerušovaniu jej ukladania. Najnižšia teplota asfaltových zmesí typu AC vyrobených z modifikovaných asfaltov nesmie pri kladení klesnúť pod 150 </w:t>
      </w:r>
      <w:proofErr w:type="spellStart"/>
      <w:r w:rsidRPr="00937491">
        <w:rPr>
          <w:rFonts w:ascii="Arial Narrow" w:hAnsi="Arial Narrow"/>
          <w:sz w:val="21"/>
          <w:szCs w:val="21"/>
          <w:vertAlign w:val="superscript"/>
        </w:rPr>
        <w:t>o</w:t>
      </w:r>
      <w:r w:rsidRPr="00937491">
        <w:rPr>
          <w:rFonts w:ascii="Arial Narrow" w:hAnsi="Arial Narrow"/>
          <w:sz w:val="21"/>
          <w:szCs w:val="21"/>
        </w:rPr>
        <w:t>C</w:t>
      </w:r>
      <w:proofErr w:type="spellEnd"/>
      <w:r w:rsidRPr="00937491">
        <w:rPr>
          <w:rFonts w:ascii="Arial Narrow" w:hAnsi="Arial Narrow"/>
          <w:sz w:val="21"/>
          <w:szCs w:val="21"/>
        </w:rPr>
        <w:t>.</w:t>
      </w:r>
    </w:p>
    <w:p w14:paraId="1593A313" w14:textId="77777777" w:rsidR="006D5F1C" w:rsidRPr="00937491" w:rsidRDefault="006D5F1C" w:rsidP="006D5F1C">
      <w:pPr>
        <w:jc w:val="both"/>
        <w:rPr>
          <w:rFonts w:ascii="Arial Narrow" w:hAnsi="Arial Narrow"/>
          <w:sz w:val="21"/>
          <w:szCs w:val="21"/>
        </w:rPr>
      </w:pPr>
    </w:p>
    <w:p w14:paraId="5BE3BD9C"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Zhotoviteľ musí predložiť objednávateľovi i výsledky skúšok asfaltových zmesí odobratých na stavbe z násypky </w:t>
      </w:r>
      <w:proofErr w:type="spellStart"/>
      <w:r w:rsidRPr="00937491">
        <w:rPr>
          <w:rFonts w:ascii="Arial Narrow" w:hAnsi="Arial Narrow"/>
          <w:sz w:val="21"/>
          <w:szCs w:val="21"/>
        </w:rPr>
        <w:t>finišéra</w:t>
      </w:r>
      <w:proofErr w:type="spellEnd"/>
      <w:r w:rsidRPr="00937491">
        <w:rPr>
          <w:rFonts w:ascii="Arial Narrow" w:hAnsi="Arial Narrow"/>
          <w:sz w:val="21"/>
          <w:szCs w:val="21"/>
        </w:rPr>
        <w:t xml:space="preserve">. Pred uvedením do premávky budú plochy vyčistené od stavebného materiálu a kameniva uvoľneného z úpravy. Nové vrstvy musia zachovať pôvodnú únosnosť vozovky a vytvoriť parametre povrchu zodpovedajúce kategórii a zaťaženiu komunikácie, t. j. </w:t>
      </w:r>
      <w:proofErr w:type="spellStart"/>
      <w:r w:rsidRPr="00937491">
        <w:rPr>
          <w:rFonts w:ascii="Arial Narrow" w:hAnsi="Arial Narrow"/>
          <w:sz w:val="21"/>
          <w:szCs w:val="21"/>
        </w:rPr>
        <w:t>rovinatost</w:t>
      </w:r>
      <w:proofErr w:type="spellEnd"/>
      <w:r w:rsidRPr="00937491">
        <w:rPr>
          <w:rFonts w:ascii="Arial Narrow" w:hAnsi="Arial Narrow"/>
          <w:sz w:val="21"/>
          <w:szCs w:val="21"/>
        </w:rPr>
        <w:t>, protišmykové vlastnosti, zachovanie priečneho a pozdĺžneho sklonu a homogénny, celistvý povrch. Odvoz vybúraného materiálu musí byť uskutočnený na skládku, ktorú si zabezpečí každý úspešný uchádzač, pričom každý úspešný uchádzač je povinný predkladať doklady o množstve uloženia a zneškodnenia odpadov a stavebných materiálov ako neoddeliteľnú súčasť súpisu vykonaných prác.</w:t>
      </w:r>
    </w:p>
    <w:p w14:paraId="4AEDF2DF" w14:textId="77777777" w:rsidR="006D5F1C" w:rsidRPr="00937491" w:rsidRDefault="006D5F1C" w:rsidP="006D5F1C">
      <w:pPr>
        <w:jc w:val="both"/>
        <w:rPr>
          <w:rFonts w:ascii="Arial Narrow" w:hAnsi="Arial Narrow"/>
          <w:sz w:val="21"/>
          <w:szCs w:val="21"/>
        </w:rPr>
      </w:pPr>
    </w:p>
    <w:p w14:paraId="258B2FC0"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Výšková úprava vývodov inžinierskych sietí (ďalej len „VUVIS“ ), ktorými sú najmä vpusty, šachty, </w:t>
      </w:r>
      <w:proofErr w:type="spellStart"/>
      <w:r w:rsidRPr="00937491">
        <w:rPr>
          <w:rFonts w:ascii="Arial Narrow" w:hAnsi="Arial Narrow"/>
          <w:sz w:val="21"/>
          <w:szCs w:val="21"/>
        </w:rPr>
        <w:t>šupátka</w:t>
      </w:r>
      <w:proofErr w:type="spellEnd"/>
      <w:r w:rsidRPr="00937491">
        <w:rPr>
          <w:rFonts w:ascii="Arial Narrow" w:hAnsi="Arial Narrow"/>
          <w:sz w:val="21"/>
          <w:szCs w:val="21"/>
        </w:rPr>
        <w:t xml:space="preserve">, kanalizačné poklopy, prípadne výmena kanalizačného poklopu za typ </w:t>
      </w:r>
      <w:proofErr w:type="spellStart"/>
      <w:r w:rsidRPr="00937491">
        <w:rPr>
          <w:rFonts w:ascii="Arial Narrow" w:hAnsi="Arial Narrow"/>
          <w:sz w:val="21"/>
          <w:szCs w:val="21"/>
        </w:rPr>
        <w:t>Passawant</w:t>
      </w:r>
      <w:proofErr w:type="spellEnd"/>
      <w:r w:rsidRPr="00937491">
        <w:rPr>
          <w:rFonts w:ascii="Arial Narrow" w:hAnsi="Arial Narrow"/>
          <w:sz w:val="21"/>
          <w:szCs w:val="21"/>
        </w:rPr>
        <w:t xml:space="preserve"> a podobne. VUVIS sa musí realizovať s odbúraním pôvodných konštrukčných vrstiev, osadením príslušného ( pôvodného alebo nového ) zariadenia do nivelety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vrstvy komunikácie so zrealizovaním </w:t>
      </w:r>
      <w:proofErr w:type="spellStart"/>
      <w:r w:rsidRPr="00937491">
        <w:rPr>
          <w:rFonts w:ascii="Arial Narrow" w:hAnsi="Arial Narrow"/>
          <w:sz w:val="21"/>
          <w:szCs w:val="21"/>
        </w:rPr>
        <w:t>pokládky</w:t>
      </w:r>
      <w:proofErr w:type="spellEnd"/>
      <w:r w:rsidRPr="00937491">
        <w:rPr>
          <w:rFonts w:ascii="Arial Narrow" w:hAnsi="Arial Narrow"/>
          <w:sz w:val="21"/>
          <w:szCs w:val="21"/>
        </w:rPr>
        <w:t xml:space="preserve"> </w:t>
      </w:r>
      <w:proofErr w:type="spellStart"/>
      <w:r w:rsidRPr="00937491">
        <w:rPr>
          <w:rFonts w:ascii="Arial Narrow" w:hAnsi="Arial Narrow"/>
          <w:sz w:val="21"/>
          <w:szCs w:val="21"/>
        </w:rPr>
        <w:t>podkladného</w:t>
      </w:r>
      <w:proofErr w:type="spellEnd"/>
      <w:r w:rsidRPr="00937491">
        <w:rPr>
          <w:rFonts w:ascii="Arial Narrow" w:hAnsi="Arial Narrow"/>
          <w:sz w:val="21"/>
          <w:szCs w:val="21"/>
        </w:rPr>
        <w:t xml:space="preserve"> betónu triedy v zmysle STN EN 206-1 C 20/25 s prísadami urýchľujúcimi tuhnutie a tvrdnutie betónovej zmesi. </w:t>
      </w:r>
      <w:proofErr w:type="spellStart"/>
      <w:r w:rsidRPr="00937491">
        <w:rPr>
          <w:rFonts w:ascii="Arial Narrow" w:hAnsi="Arial Narrow"/>
          <w:sz w:val="21"/>
          <w:szCs w:val="21"/>
        </w:rPr>
        <w:t>Podkladný</w:t>
      </w:r>
      <w:proofErr w:type="spellEnd"/>
      <w:r w:rsidRPr="00937491">
        <w:rPr>
          <w:rFonts w:ascii="Arial Narrow" w:hAnsi="Arial Narrow"/>
          <w:sz w:val="21"/>
          <w:szCs w:val="21"/>
        </w:rPr>
        <w:t xml:space="preserve"> betón sa musí opatriť spojovacím náterom v množstve 0,5 kg/m2 a následne položiť ložnú vrstvu AC 16 L, I.PMB 45/80- 75 o hrúbke 5 až 7 cm. Ložnú vrstvu opatriť spojovacím náterom množstve 0,5 kg/m2 a následne položiť </w:t>
      </w:r>
      <w:proofErr w:type="spellStart"/>
      <w:r w:rsidRPr="00937491">
        <w:rPr>
          <w:rFonts w:ascii="Arial Narrow" w:hAnsi="Arial Narrow"/>
          <w:sz w:val="21"/>
          <w:szCs w:val="21"/>
        </w:rPr>
        <w:t>obrusnú</w:t>
      </w:r>
      <w:proofErr w:type="spellEnd"/>
      <w:r w:rsidRPr="00937491">
        <w:rPr>
          <w:rFonts w:ascii="Arial Narrow" w:hAnsi="Arial Narrow"/>
          <w:sz w:val="21"/>
          <w:szCs w:val="21"/>
        </w:rPr>
        <w:t xml:space="preserve"> vrstvu AC 11 O, I.PMB 45/80-75 o hrúbke 4 až 5cm. Všetky pracovné spoje sa musia zarezať a opatriť </w:t>
      </w:r>
      <w:proofErr w:type="spellStart"/>
      <w:r w:rsidRPr="00937491">
        <w:rPr>
          <w:rFonts w:ascii="Arial Narrow" w:hAnsi="Arial Narrow"/>
          <w:sz w:val="21"/>
          <w:szCs w:val="21"/>
        </w:rPr>
        <w:t>zálievkovou</w:t>
      </w:r>
      <w:proofErr w:type="spellEnd"/>
      <w:r w:rsidRPr="00937491">
        <w:rPr>
          <w:rFonts w:ascii="Arial Narrow" w:hAnsi="Arial Narrow"/>
          <w:sz w:val="21"/>
          <w:szCs w:val="21"/>
        </w:rPr>
        <w:t xml:space="preserve"> hmotou. Pri úpravách vývodov inžinierskych sietí sa musí osadzovať kanalizačný poklop </w:t>
      </w:r>
      <w:proofErr w:type="spellStart"/>
      <w:r w:rsidRPr="00937491">
        <w:rPr>
          <w:rFonts w:ascii="Arial Narrow" w:hAnsi="Arial Narrow"/>
          <w:sz w:val="21"/>
          <w:szCs w:val="21"/>
        </w:rPr>
        <w:t>vozovkového</w:t>
      </w:r>
      <w:proofErr w:type="spellEnd"/>
      <w:r w:rsidRPr="00937491">
        <w:rPr>
          <w:rFonts w:ascii="Arial Narrow" w:hAnsi="Arial Narrow"/>
          <w:sz w:val="21"/>
          <w:szCs w:val="21"/>
        </w:rPr>
        <w:t xml:space="preserve"> typu </w:t>
      </w:r>
      <w:proofErr w:type="spellStart"/>
      <w:r w:rsidRPr="00937491">
        <w:rPr>
          <w:rFonts w:ascii="Arial Narrow" w:hAnsi="Arial Narrow"/>
          <w:sz w:val="21"/>
          <w:szCs w:val="21"/>
        </w:rPr>
        <w:t>Passawant</w:t>
      </w:r>
      <w:proofErr w:type="spellEnd"/>
      <w:r w:rsidRPr="00937491">
        <w:rPr>
          <w:rFonts w:ascii="Arial Narrow" w:hAnsi="Arial Narrow"/>
          <w:sz w:val="21"/>
          <w:szCs w:val="21"/>
        </w:rPr>
        <w:t xml:space="preserve"> (D 400 </w:t>
      </w:r>
      <w:proofErr w:type="spellStart"/>
      <w:r w:rsidRPr="00937491">
        <w:rPr>
          <w:rFonts w:ascii="Arial Narrow" w:hAnsi="Arial Narrow"/>
          <w:sz w:val="21"/>
          <w:szCs w:val="21"/>
        </w:rPr>
        <w:t>kN</w:t>
      </w:r>
      <w:proofErr w:type="spellEnd"/>
      <w:r w:rsidRPr="00937491">
        <w:rPr>
          <w:rFonts w:ascii="Arial Narrow" w:hAnsi="Arial Narrow"/>
          <w:sz w:val="21"/>
          <w:szCs w:val="21"/>
        </w:rPr>
        <w:t xml:space="preserve">), kanalizačný poklop betónového typu v chodníku (C 250 </w:t>
      </w:r>
      <w:proofErr w:type="spellStart"/>
      <w:r w:rsidRPr="00937491">
        <w:rPr>
          <w:rFonts w:ascii="Arial Narrow" w:hAnsi="Arial Narrow"/>
          <w:sz w:val="21"/>
          <w:szCs w:val="21"/>
        </w:rPr>
        <w:t>kN</w:t>
      </w:r>
      <w:proofErr w:type="spellEnd"/>
      <w:r w:rsidRPr="00937491">
        <w:rPr>
          <w:rFonts w:ascii="Arial Narrow" w:hAnsi="Arial Narrow"/>
          <w:sz w:val="21"/>
          <w:szCs w:val="21"/>
        </w:rPr>
        <w:t xml:space="preserve">), mreže uličného vpustu s </w:t>
      </w:r>
      <w:proofErr w:type="spellStart"/>
      <w:r w:rsidRPr="00937491">
        <w:rPr>
          <w:rFonts w:ascii="Arial Narrow" w:hAnsi="Arial Narrow"/>
          <w:sz w:val="21"/>
          <w:szCs w:val="21"/>
        </w:rPr>
        <w:t>pántovým</w:t>
      </w:r>
      <w:proofErr w:type="spellEnd"/>
      <w:r w:rsidRPr="00937491">
        <w:rPr>
          <w:rFonts w:ascii="Arial Narrow" w:hAnsi="Arial Narrow"/>
          <w:sz w:val="21"/>
          <w:szCs w:val="21"/>
        </w:rPr>
        <w:t xml:space="preserve"> uchytením mreže s nosnosťou D 400 </w:t>
      </w:r>
      <w:proofErr w:type="spellStart"/>
      <w:r w:rsidRPr="00937491">
        <w:rPr>
          <w:rFonts w:ascii="Arial Narrow" w:hAnsi="Arial Narrow"/>
          <w:sz w:val="21"/>
          <w:szCs w:val="21"/>
        </w:rPr>
        <w:t>kN</w:t>
      </w:r>
      <w:proofErr w:type="spellEnd"/>
      <w:r w:rsidRPr="00937491">
        <w:rPr>
          <w:rFonts w:ascii="Arial Narrow" w:hAnsi="Arial Narrow"/>
          <w:sz w:val="21"/>
          <w:szCs w:val="21"/>
        </w:rPr>
        <w:t>.</w:t>
      </w:r>
    </w:p>
    <w:p w14:paraId="67B3B150" w14:textId="77777777" w:rsidR="006D5F1C" w:rsidRPr="00937491" w:rsidRDefault="006D5F1C" w:rsidP="006D5F1C">
      <w:pPr>
        <w:jc w:val="both"/>
        <w:rPr>
          <w:rFonts w:ascii="Arial Narrow" w:hAnsi="Arial Narrow"/>
          <w:sz w:val="21"/>
          <w:szCs w:val="21"/>
        </w:rPr>
      </w:pPr>
    </w:p>
    <w:p w14:paraId="73A63EB9" w14:textId="469B6425"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Na základe požiadavky objednávateľa, najmä v prípadoch súvisiacich so zaistením bezpečnosti a plynulosti cestnej premávky, sa </w:t>
      </w:r>
      <w:del w:id="72" w:author="Kubalová Martina, Mgr." w:date="2022-08-10T15:25:00Z">
        <w:r w:rsidRPr="00937491" w:rsidDel="00F12EB8">
          <w:rPr>
            <w:rFonts w:ascii="Arial Narrow" w:hAnsi="Arial Narrow"/>
            <w:sz w:val="21"/>
            <w:szCs w:val="21"/>
          </w:rPr>
          <w:delText xml:space="preserve">dodávateľ </w:delText>
        </w:r>
      </w:del>
      <w:ins w:id="73" w:author="Kubalová Martina, Mgr." w:date="2022-08-10T15:25:00Z">
        <w:r w:rsidR="00F12EB8">
          <w:rPr>
            <w:rFonts w:ascii="Arial Narrow" w:hAnsi="Arial Narrow"/>
            <w:sz w:val="21"/>
            <w:szCs w:val="21"/>
          </w:rPr>
          <w:t>zhotoviteľ</w:t>
        </w:r>
        <w:r w:rsidR="00F12EB8" w:rsidRPr="00937491">
          <w:rPr>
            <w:rFonts w:ascii="Arial Narrow" w:hAnsi="Arial Narrow"/>
            <w:sz w:val="21"/>
            <w:szCs w:val="21"/>
          </w:rPr>
          <w:t xml:space="preserve"> </w:t>
        </w:r>
      </w:ins>
      <w:r w:rsidRPr="00937491">
        <w:rPr>
          <w:rFonts w:ascii="Arial Narrow" w:hAnsi="Arial Narrow"/>
          <w:sz w:val="21"/>
          <w:szCs w:val="21"/>
        </w:rPr>
        <w:t>zaväzuje vykonávať plnenie aj mimo pravidelný pracovný čas vrátane dní pracovného voľna, pokoja a sviatkov.</w:t>
      </w:r>
    </w:p>
    <w:p w14:paraId="4BC1384A" w14:textId="77777777" w:rsidR="006D5F1C" w:rsidRPr="00937491" w:rsidRDefault="006D5F1C" w:rsidP="006D5F1C">
      <w:pPr>
        <w:jc w:val="both"/>
        <w:rPr>
          <w:rFonts w:ascii="Arial Narrow" w:hAnsi="Arial Narrow"/>
          <w:sz w:val="21"/>
          <w:szCs w:val="21"/>
        </w:rPr>
      </w:pPr>
    </w:p>
    <w:p w14:paraId="4E995D1A" w14:textId="6491A178"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Ak si rozsah prác vyžiada použitie dočasných dopravných značiek alebo zariadení, zabezpečí </w:t>
      </w:r>
      <w:ins w:id="74" w:author="Kubalová Martina, Mgr." w:date="2022-08-10T15:25:00Z">
        <w:r w:rsidR="00F12EB8">
          <w:rPr>
            <w:rFonts w:ascii="Arial Narrow" w:hAnsi="Arial Narrow"/>
            <w:sz w:val="21"/>
            <w:szCs w:val="21"/>
          </w:rPr>
          <w:t>zhotoviteľ</w:t>
        </w:r>
        <w:r w:rsidR="00F12EB8" w:rsidRPr="00937491">
          <w:rPr>
            <w:rFonts w:ascii="Arial Narrow" w:hAnsi="Arial Narrow"/>
            <w:sz w:val="21"/>
            <w:szCs w:val="21"/>
          </w:rPr>
          <w:t xml:space="preserve"> </w:t>
        </w:r>
      </w:ins>
      <w:del w:id="75" w:author="Kubalová Martina, Mgr." w:date="2022-08-10T15:25:00Z">
        <w:r w:rsidRPr="00937491" w:rsidDel="00F12EB8">
          <w:rPr>
            <w:rFonts w:ascii="Arial Narrow" w:hAnsi="Arial Narrow"/>
            <w:sz w:val="21"/>
            <w:szCs w:val="21"/>
          </w:rPr>
          <w:delText xml:space="preserve">dodávateľ </w:delText>
        </w:r>
      </w:del>
      <w:r w:rsidRPr="00937491">
        <w:rPr>
          <w:rFonts w:ascii="Arial Narrow" w:hAnsi="Arial Narrow"/>
          <w:sz w:val="21"/>
          <w:szCs w:val="21"/>
        </w:rPr>
        <w:t>na vlastné náklady všetko potrebné k ich osadeniu, vrátane potrebných povolení v zmysle zákona č. 135/1961 Zb. v platnom znení (tzn. situáciu, vyjadrenie dopr. inšpektorátu, určenie vydané cestným správnym orgánom)</w:t>
      </w:r>
    </w:p>
    <w:p w14:paraId="6C958FB3" w14:textId="2A7AA9BB" w:rsidR="006D5F1C" w:rsidRPr="00937491" w:rsidRDefault="00F12EB8" w:rsidP="006D5F1C">
      <w:pPr>
        <w:jc w:val="both"/>
        <w:rPr>
          <w:rFonts w:ascii="Arial Narrow" w:hAnsi="Arial Narrow"/>
          <w:sz w:val="21"/>
          <w:szCs w:val="21"/>
        </w:rPr>
      </w:pPr>
      <w:ins w:id="76" w:author="Kubalová Martina, Mgr." w:date="2022-08-10T15:25:00Z">
        <w:r>
          <w:rPr>
            <w:rFonts w:ascii="Arial Narrow" w:hAnsi="Arial Narrow"/>
            <w:sz w:val="21"/>
            <w:szCs w:val="21"/>
          </w:rPr>
          <w:t>Zhotoviteľ</w:t>
        </w:r>
        <w:r w:rsidRPr="00937491">
          <w:rPr>
            <w:rFonts w:ascii="Arial Narrow" w:hAnsi="Arial Narrow"/>
            <w:sz w:val="21"/>
            <w:szCs w:val="21"/>
          </w:rPr>
          <w:t xml:space="preserve"> </w:t>
        </w:r>
      </w:ins>
      <w:del w:id="77" w:author="Kubalová Martina, Mgr." w:date="2022-08-10T15:25:00Z">
        <w:r w:rsidR="006D5F1C" w:rsidRPr="00937491" w:rsidDel="00F12EB8">
          <w:rPr>
            <w:rFonts w:ascii="Arial Narrow" w:hAnsi="Arial Narrow"/>
            <w:sz w:val="21"/>
            <w:szCs w:val="21"/>
          </w:rPr>
          <w:delText xml:space="preserve">Dodávateľ </w:delText>
        </w:r>
      </w:del>
      <w:r w:rsidR="006D5F1C" w:rsidRPr="00937491">
        <w:rPr>
          <w:rFonts w:ascii="Arial Narrow" w:hAnsi="Arial Narrow"/>
          <w:sz w:val="21"/>
          <w:szCs w:val="21"/>
        </w:rPr>
        <w:t xml:space="preserve">bude vykonávať plnenie bez vylúčenia cestnej premávky na dotknutej pozemnej komunikácii, len s jej čiastočným obmedzením, ak sa s Objednávateľom nedohodne inak. Dočasné dopravné značenie (ďalej len DDZ) potrebné pre označenie miesta plnenia obstará a dopraví na miesto použitia </w:t>
      </w:r>
      <w:ins w:id="78" w:author="Kubalová Martina, Mgr." w:date="2022-08-10T15:25:00Z">
        <w:r>
          <w:rPr>
            <w:rFonts w:ascii="Arial Narrow" w:hAnsi="Arial Narrow"/>
            <w:sz w:val="21"/>
            <w:szCs w:val="21"/>
          </w:rPr>
          <w:t>zhotoviteľ</w:t>
        </w:r>
      </w:ins>
      <w:del w:id="79" w:author="Kubalová Martina, Mgr." w:date="2022-08-10T15:25:00Z">
        <w:r w:rsidR="006D5F1C" w:rsidRPr="00937491" w:rsidDel="00F12EB8">
          <w:rPr>
            <w:rFonts w:ascii="Arial Narrow" w:hAnsi="Arial Narrow"/>
            <w:sz w:val="21"/>
            <w:szCs w:val="21"/>
          </w:rPr>
          <w:delText>dodávateľ</w:delText>
        </w:r>
      </w:del>
      <w:r w:rsidR="006D5F1C" w:rsidRPr="00937491">
        <w:rPr>
          <w:rFonts w:ascii="Arial Narrow" w:hAnsi="Arial Narrow"/>
          <w:sz w:val="21"/>
          <w:szCs w:val="21"/>
        </w:rPr>
        <w:t xml:space="preserve">, ktorý zabezpečí jeho osadenie v súlade so </w:t>
      </w:r>
      <w:r w:rsidR="006D5F1C" w:rsidRPr="00937491">
        <w:rPr>
          <w:rFonts w:ascii="Arial Narrow" w:hAnsi="Arial Narrow"/>
          <w:sz w:val="21"/>
          <w:szCs w:val="21"/>
        </w:rPr>
        <w:lastRenderedPageBreak/>
        <w:t xml:space="preserve">zákonom NR SR č. 8/2009 Z. z. o cestnej premávke v znení neskorších predpisov a vyhláškou MV SR č. 9/2009 Z. z., ktorou sa vykonáva zákon o cestnej premávke v znení neskorších predpisov, vyhláškou MV SR č. 30/2020 </w:t>
      </w:r>
      <w:proofErr w:type="spellStart"/>
      <w:r w:rsidR="006D5F1C" w:rsidRPr="00937491">
        <w:rPr>
          <w:rFonts w:ascii="Arial Narrow" w:hAnsi="Arial Narrow"/>
          <w:sz w:val="21"/>
          <w:szCs w:val="21"/>
        </w:rPr>
        <w:t>Z.z</w:t>
      </w:r>
      <w:proofErr w:type="spellEnd"/>
      <w:r w:rsidR="006D5F1C" w:rsidRPr="00937491">
        <w:rPr>
          <w:rFonts w:ascii="Arial Narrow" w:hAnsi="Arial Narrow"/>
          <w:sz w:val="21"/>
          <w:szCs w:val="21"/>
        </w:rPr>
        <w:t xml:space="preserve"> o dopravnom značení a zákonom č. 135/1961 Zb. v platnom znení. </w:t>
      </w:r>
      <w:ins w:id="80" w:author="Kubalová Martina, Mgr." w:date="2022-08-10T15:26:00Z">
        <w:r>
          <w:rPr>
            <w:rFonts w:ascii="Arial Narrow" w:hAnsi="Arial Narrow"/>
            <w:sz w:val="21"/>
            <w:szCs w:val="21"/>
          </w:rPr>
          <w:t>Zhotoviteľ</w:t>
        </w:r>
        <w:r w:rsidRPr="00937491">
          <w:rPr>
            <w:rFonts w:ascii="Arial Narrow" w:hAnsi="Arial Narrow"/>
            <w:sz w:val="21"/>
            <w:szCs w:val="21"/>
          </w:rPr>
          <w:t xml:space="preserve"> </w:t>
        </w:r>
      </w:ins>
      <w:del w:id="81" w:author="Kubalová Martina, Mgr." w:date="2022-08-10T15:26:00Z">
        <w:r w:rsidR="006D5F1C" w:rsidRPr="00937491" w:rsidDel="00F12EB8">
          <w:rPr>
            <w:rFonts w:ascii="Arial Narrow" w:hAnsi="Arial Narrow"/>
            <w:sz w:val="21"/>
            <w:szCs w:val="21"/>
          </w:rPr>
          <w:delText xml:space="preserve">Dodávateľ </w:delText>
        </w:r>
      </w:del>
      <w:r w:rsidR="006D5F1C" w:rsidRPr="00937491">
        <w:rPr>
          <w:rFonts w:ascii="Arial Narrow" w:hAnsi="Arial Narrow"/>
          <w:sz w:val="21"/>
          <w:szCs w:val="21"/>
        </w:rPr>
        <w:t xml:space="preserve">zodpovedá aj za udržiavanie DDZ a jeho odstránenie po ukončení plnenia. </w:t>
      </w:r>
    </w:p>
    <w:p w14:paraId="40B6BD63" w14:textId="77777777" w:rsidR="006D5F1C" w:rsidRPr="00937491" w:rsidRDefault="006D5F1C" w:rsidP="006D5F1C">
      <w:pPr>
        <w:ind w:firstLine="708"/>
        <w:jc w:val="both"/>
        <w:rPr>
          <w:rFonts w:ascii="Arial Narrow" w:hAnsi="Arial Narrow"/>
          <w:sz w:val="21"/>
          <w:szCs w:val="21"/>
        </w:rPr>
      </w:pPr>
    </w:p>
    <w:p w14:paraId="3D8C6671"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Objednávateľ vyžaduje, aby zhotoviteľ súčasne zabezpečil práce na údržbe komunikácií a na oprave výtlkov minimálne na piatich rôznych komunikáciách na území v správe Hlavného mesta SR Bratislavy.</w:t>
      </w:r>
    </w:p>
    <w:p w14:paraId="4E42D0F8" w14:textId="77777777" w:rsidR="006D5F1C" w:rsidRPr="00937491" w:rsidRDefault="006D5F1C" w:rsidP="006D5F1C">
      <w:pPr>
        <w:jc w:val="both"/>
        <w:rPr>
          <w:rFonts w:ascii="Arial Narrow" w:hAnsi="Arial Narrow"/>
          <w:sz w:val="21"/>
          <w:szCs w:val="21"/>
        </w:rPr>
      </w:pPr>
    </w:p>
    <w:p w14:paraId="7457A4B7"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Množstvá uvedené v technickej špecifikácii sú len množstvá predpokladané. Objednávateľ bude vystavovať objednávky podľa svojich potrieb a finančných možností.</w:t>
      </w:r>
    </w:p>
    <w:p w14:paraId="6156EC86" w14:textId="77777777" w:rsidR="006D5F1C" w:rsidRPr="00937491" w:rsidRDefault="006D5F1C" w:rsidP="006D5F1C">
      <w:pPr>
        <w:jc w:val="both"/>
        <w:rPr>
          <w:rFonts w:ascii="Arial Narrow" w:hAnsi="Arial Narrow"/>
          <w:sz w:val="21"/>
          <w:szCs w:val="21"/>
        </w:rPr>
      </w:pPr>
    </w:p>
    <w:p w14:paraId="5EBCCE2F" w14:textId="47CDA263"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V jednotkových cenách sú zahrnuté všetky náklady spojené s úplným, vecným a odborným plnením záväzkov </w:t>
      </w:r>
      <w:ins w:id="82" w:author="Kubalová Martina, Mgr." w:date="2022-08-10T15:26:00Z">
        <w:r w:rsidR="00F12EB8">
          <w:rPr>
            <w:rFonts w:ascii="Arial Narrow" w:hAnsi="Arial Narrow"/>
            <w:sz w:val="21"/>
            <w:szCs w:val="21"/>
          </w:rPr>
          <w:t>zhotoviteľa</w:t>
        </w:r>
        <w:r w:rsidR="00F12EB8" w:rsidRPr="00937491">
          <w:rPr>
            <w:rFonts w:ascii="Arial Narrow" w:hAnsi="Arial Narrow"/>
            <w:sz w:val="21"/>
            <w:szCs w:val="21"/>
          </w:rPr>
          <w:t xml:space="preserve"> </w:t>
        </w:r>
      </w:ins>
      <w:del w:id="83" w:author="Kubalová Martina, Mgr." w:date="2022-08-10T15:26:00Z">
        <w:r w:rsidRPr="00937491" w:rsidDel="00F12EB8">
          <w:rPr>
            <w:rFonts w:ascii="Arial Narrow" w:hAnsi="Arial Narrow"/>
            <w:sz w:val="21"/>
            <w:szCs w:val="21"/>
          </w:rPr>
          <w:delText xml:space="preserve">dodávateľa </w:delText>
        </w:r>
      </w:del>
      <w:r w:rsidRPr="00937491">
        <w:rPr>
          <w:rFonts w:ascii="Arial Narrow" w:hAnsi="Arial Narrow"/>
          <w:sz w:val="21"/>
          <w:szCs w:val="21"/>
        </w:rPr>
        <w:t>vyplývajúcich z rámcovej dohody a osobitných požiadaviek objednávateľa vrátane nákladov na všetky vedľajšie, pomocné a iné tovary, služby a činnosti nevyhnutné pre plnenie ako sú napr.: dopravné náklady, náklady na použitie potrebných strojov/mechanizmov a zariadení, náklady na potrebný spotrebný materiál, náklady na DDZ a vypracov</w:t>
      </w:r>
      <w:ins w:id="84" w:author="Kubalová Martina, Mgr." w:date="2022-08-10T15:27:00Z">
        <w:r w:rsidR="00337838">
          <w:rPr>
            <w:rFonts w:ascii="Arial Narrow" w:hAnsi="Arial Narrow"/>
            <w:sz w:val="21"/>
            <w:szCs w:val="21"/>
          </w:rPr>
          <w:t>a</w:t>
        </w:r>
      </w:ins>
      <w:r w:rsidRPr="00937491">
        <w:rPr>
          <w:rFonts w:ascii="Arial Narrow" w:hAnsi="Arial Narrow"/>
          <w:sz w:val="21"/>
          <w:szCs w:val="21"/>
        </w:rPr>
        <w:t xml:space="preserve">nie a odsúhlasenie projektov organizácie dopravy potrebných na realizáciu prác. </w:t>
      </w:r>
    </w:p>
    <w:p w14:paraId="0C3EC46F" w14:textId="77777777" w:rsidR="006D5F1C" w:rsidRPr="00937491" w:rsidRDefault="006D5F1C" w:rsidP="006D5F1C">
      <w:pPr>
        <w:jc w:val="both"/>
        <w:rPr>
          <w:rFonts w:ascii="Arial Narrow" w:hAnsi="Arial Narrow"/>
          <w:sz w:val="21"/>
          <w:szCs w:val="21"/>
        </w:rPr>
      </w:pPr>
    </w:p>
    <w:p w14:paraId="5F028441" w14:textId="77777777" w:rsidR="006D5F1C" w:rsidRPr="00937491" w:rsidRDefault="006D5F1C" w:rsidP="006D5F1C">
      <w:pPr>
        <w:adjustRightInd w:val="0"/>
        <w:jc w:val="both"/>
        <w:rPr>
          <w:rFonts w:ascii="Arial Narrow" w:hAnsi="Arial Narrow"/>
          <w:b/>
          <w:sz w:val="21"/>
          <w:szCs w:val="21"/>
          <w:u w:val="single"/>
        </w:rPr>
      </w:pPr>
      <w:r w:rsidRPr="00937491">
        <w:rPr>
          <w:rFonts w:ascii="Arial Narrow" w:hAnsi="Arial Narrow"/>
          <w:b/>
          <w:sz w:val="21"/>
          <w:szCs w:val="21"/>
          <w:u w:val="single"/>
        </w:rPr>
        <w:t xml:space="preserve"> Štandardná a rutina údržba </w:t>
      </w:r>
    </w:p>
    <w:p w14:paraId="7E9898B6" w14:textId="77777777" w:rsidR="006D5F1C" w:rsidRPr="00937491" w:rsidRDefault="006D5F1C" w:rsidP="006D5F1C">
      <w:pPr>
        <w:ind w:firstLine="708"/>
        <w:jc w:val="both"/>
        <w:rPr>
          <w:rFonts w:ascii="Arial Narrow" w:hAnsi="Arial Narrow"/>
          <w:sz w:val="21"/>
          <w:szCs w:val="21"/>
        </w:rPr>
      </w:pPr>
    </w:p>
    <w:p w14:paraId="3F277BEC"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Štandardnou a rutinnou údržbou sa rozumie celoročné </w:t>
      </w:r>
      <w:proofErr w:type="spellStart"/>
      <w:r w:rsidRPr="00937491">
        <w:rPr>
          <w:rFonts w:ascii="Arial Narrow" w:hAnsi="Arial Narrow"/>
          <w:sz w:val="21"/>
          <w:szCs w:val="21"/>
        </w:rPr>
        <w:t>vyspravovanie</w:t>
      </w:r>
      <w:proofErr w:type="spellEnd"/>
      <w:r w:rsidRPr="00937491">
        <w:rPr>
          <w:rFonts w:ascii="Arial Narrow" w:hAnsi="Arial Narrow"/>
          <w:sz w:val="21"/>
          <w:szCs w:val="21"/>
        </w:rPr>
        <w:t xml:space="preserve"> výtlkov, ktoré bude na základe jednotlivých požiadaviek objednávateľa realizované v pracovných dňoch aj v predlžených smenách, v dňoch osobného voľna ako i v štátnych sviatkoch podľa aktuálneho stavu komunikačnej siete v danom období z dôvodu zabezpečenia plynulej a bezpečnej premávky účastníkov cestnej premávky. Práce spojené so zabezpečením celoročného vypravovania výtlkov pre zabezpečenie plynulej a bezpečnej premávky budú spočívať –v letnom období, spravidla od 15. marca do 15. novembra príslušného kalendárneho roka </w:t>
      </w:r>
      <w:proofErr w:type="spellStart"/>
      <w:r w:rsidRPr="00937491">
        <w:rPr>
          <w:rFonts w:ascii="Arial Narrow" w:hAnsi="Arial Narrow"/>
          <w:sz w:val="21"/>
          <w:szCs w:val="21"/>
        </w:rPr>
        <w:t>tryskovou</w:t>
      </w:r>
      <w:proofErr w:type="spellEnd"/>
      <w:r w:rsidRPr="00937491">
        <w:rPr>
          <w:rFonts w:ascii="Arial Narrow" w:hAnsi="Arial Narrow"/>
          <w:sz w:val="21"/>
          <w:szCs w:val="21"/>
        </w:rPr>
        <w:t xml:space="preserve"> technológiou a technológiou obaľovanej zmesi za tepla. V zimnom období, spravidla od 15.novembra príslušného do 15. marca nasledujúceho kalendárneho roka </w:t>
      </w:r>
      <w:proofErr w:type="spellStart"/>
      <w:r w:rsidRPr="00937491">
        <w:rPr>
          <w:rFonts w:ascii="Arial Narrow" w:hAnsi="Arial Narrow"/>
          <w:sz w:val="21"/>
          <w:szCs w:val="21"/>
        </w:rPr>
        <w:t>tryskovou</w:t>
      </w:r>
      <w:proofErr w:type="spellEnd"/>
      <w:r w:rsidRPr="00937491">
        <w:rPr>
          <w:rFonts w:ascii="Arial Narrow" w:hAnsi="Arial Narrow"/>
          <w:sz w:val="21"/>
          <w:szCs w:val="21"/>
        </w:rPr>
        <w:t xml:space="preserve"> technológiou, technológiou obaľovanej asfaltovej zmesi za tepla, prípadne technológiou studenej obaľovanej asfaltovej zmesi, na základe požiadavky príslušného zamestnanca zastupujúceho správcu komunikácie, ktorú uplatní na základe odborného posúdenia každej konkrétnej potreby.</w:t>
      </w:r>
    </w:p>
    <w:p w14:paraId="68C9E5AC" w14:textId="77777777" w:rsidR="006D5F1C" w:rsidRPr="00937491" w:rsidRDefault="006D5F1C" w:rsidP="006D5F1C">
      <w:pPr>
        <w:jc w:val="both"/>
        <w:rPr>
          <w:rFonts w:ascii="Arial Narrow" w:hAnsi="Arial Narrow"/>
          <w:sz w:val="21"/>
          <w:szCs w:val="21"/>
        </w:rPr>
      </w:pPr>
    </w:p>
    <w:p w14:paraId="247CE8A1" w14:textId="02F26265"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Vlastnosti zmesi musia zodpovedať podmienkam TP 08/2011 pre zmes AKT podľa STN 73 6121. Z dôvodu rôznorodosti jednotlivých lokalít, rozsahov, časového plnenia budú požadované práce špecifikované v rámci čiastkových objednávok na základe rámcovej dohody. </w:t>
      </w:r>
      <w:ins w:id="85" w:author="Kubalová Martina, Mgr." w:date="2022-08-10T15:26:00Z">
        <w:r w:rsidR="00F12EB8">
          <w:rPr>
            <w:rFonts w:ascii="Arial Narrow" w:hAnsi="Arial Narrow"/>
            <w:sz w:val="21"/>
            <w:szCs w:val="21"/>
          </w:rPr>
          <w:t>Zhotoviteľ</w:t>
        </w:r>
        <w:r w:rsidR="00F12EB8" w:rsidRPr="00937491">
          <w:rPr>
            <w:rFonts w:ascii="Arial Narrow" w:hAnsi="Arial Narrow"/>
            <w:sz w:val="21"/>
            <w:szCs w:val="21"/>
          </w:rPr>
          <w:t xml:space="preserve"> </w:t>
        </w:r>
      </w:ins>
      <w:del w:id="86" w:author="Kubalová Martina, Mgr." w:date="2022-08-10T15:26:00Z">
        <w:r w:rsidRPr="00937491" w:rsidDel="00F12EB8">
          <w:rPr>
            <w:rFonts w:ascii="Arial Narrow" w:hAnsi="Arial Narrow"/>
            <w:sz w:val="21"/>
            <w:szCs w:val="21"/>
          </w:rPr>
          <w:delText xml:space="preserve">Dodávateľ </w:delText>
        </w:r>
      </w:del>
      <w:r w:rsidRPr="00937491">
        <w:rPr>
          <w:rFonts w:ascii="Arial Narrow" w:hAnsi="Arial Narrow"/>
          <w:sz w:val="21"/>
          <w:szCs w:val="21"/>
        </w:rPr>
        <w:t xml:space="preserve">je k realizácií prác povinný zabezpečiť a v čase realizácie prác osadiť prenosné dopravné značky v požadovanej kvalite v zmysle vyhlášky č 30/2020 </w:t>
      </w:r>
      <w:proofErr w:type="spellStart"/>
      <w:r w:rsidRPr="00937491">
        <w:rPr>
          <w:rFonts w:ascii="Arial Narrow" w:hAnsi="Arial Narrow"/>
          <w:sz w:val="21"/>
          <w:szCs w:val="21"/>
        </w:rPr>
        <w:t>Z.z</w:t>
      </w:r>
      <w:proofErr w:type="spellEnd"/>
      <w:r w:rsidRPr="00937491">
        <w:rPr>
          <w:rFonts w:ascii="Arial Narrow" w:hAnsi="Arial Narrow"/>
          <w:sz w:val="21"/>
          <w:szCs w:val="21"/>
        </w:rPr>
        <w:t>.</w:t>
      </w:r>
    </w:p>
    <w:p w14:paraId="66F5269A" w14:textId="77777777" w:rsidR="006D5F1C" w:rsidRPr="00937491" w:rsidRDefault="006D5F1C" w:rsidP="006D5F1C">
      <w:pPr>
        <w:jc w:val="both"/>
        <w:rPr>
          <w:rFonts w:ascii="Arial Narrow" w:hAnsi="Arial Narrow"/>
          <w:sz w:val="21"/>
          <w:szCs w:val="21"/>
        </w:rPr>
      </w:pPr>
    </w:p>
    <w:p w14:paraId="65D6D209"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Oprava jednotlivých výtlkov v zimnom období (spravidla od 15. novembra príslušného roka do 15. marca nasledujúceho roka) musí byť zabezpečovaná odstránením a odvezením porušených konštrukčných vrstiev s dokonalým očistením jestvujúceho podkladu, vysušením výtlku, </w:t>
      </w:r>
      <w:proofErr w:type="spellStart"/>
      <w:r w:rsidRPr="00937491">
        <w:rPr>
          <w:rFonts w:ascii="Arial Narrow" w:hAnsi="Arial Narrow"/>
          <w:sz w:val="21"/>
          <w:szCs w:val="21"/>
        </w:rPr>
        <w:t>napenetrovaním</w:t>
      </w:r>
      <w:proofErr w:type="spellEnd"/>
      <w:r w:rsidRPr="00937491">
        <w:rPr>
          <w:rFonts w:ascii="Arial Narrow" w:hAnsi="Arial Narrow"/>
          <w:sz w:val="21"/>
          <w:szCs w:val="21"/>
        </w:rPr>
        <w:t xml:space="preserve"> upraveným asfaltom, vyplnením výtlku horúcou obalenou zmesou, s prerušenou krivkou zrnitosti a s obsahom modifikovaného asfaltu 6 - 8 %, ktorý bude stanovený na základe preukaznej skúšky a zmes bude zhutnená vibračnou doskou a posypom kameniva frakcie 3/5 mm prípadne inou technológiou. Opravu výtlku, prípadne viacerých výtlkov požadujeme vypraviť počas pracovného dňa do 12 hodín po nahlásení telefonicky, prípadne e-mailom príslušným správcom komunikácií alebo pracovníkmi dispečerskej a pohotovostnej služby v min. množstve pri jednorazovom zásahu aj do 0,1 tony a v prípade väčšieho rozsahu v množstve min. 10 ton.</w:t>
      </w:r>
    </w:p>
    <w:p w14:paraId="7D449947" w14:textId="77777777" w:rsidR="006D5F1C" w:rsidRPr="00937491" w:rsidRDefault="006D5F1C" w:rsidP="006D5F1C">
      <w:pPr>
        <w:jc w:val="both"/>
        <w:rPr>
          <w:rFonts w:ascii="Arial Narrow" w:hAnsi="Arial Narrow"/>
          <w:sz w:val="21"/>
          <w:szCs w:val="21"/>
        </w:rPr>
      </w:pPr>
    </w:p>
    <w:p w14:paraId="4BB93C38"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Oprava jednotlivých výtlkov a sieťových rozpadov </w:t>
      </w:r>
      <w:proofErr w:type="spellStart"/>
      <w:r w:rsidRPr="00937491">
        <w:rPr>
          <w:rFonts w:ascii="Arial Narrow" w:hAnsi="Arial Narrow"/>
          <w:sz w:val="21"/>
          <w:szCs w:val="21"/>
        </w:rPr>
        <w:t>tryskovou</w:t>
      </w:r>
      <w:proofErr w:type="spellEnd"/>
      <w:r w:rsidRPr="00937491">
        <w:rPr>
          <w:rFonts w:ascii="Arial Narrow" w:hAnsi="Arial Narrow"/>
          <w:sz w:val="21"/>
          <w:szCs w:val="21"/>
        </w:rPr>
        <w:t xml:space="preserve"> technológiou v letnom období /spravidla od 15. marca do 15. novembra/ musí byť realizovaná bez frézovania a bez zarezávania hrán výtlkov. Z výtlku budú odstránené porušené konštrukčné vrstvy, kamenivo a nečistoty s dokonalým očistením podkladu. Podklad bude opatrený spojovacím náterom a následne vypravený </w:t>
      </w:r>
      <w:proofErr w:type="spellStart"/>
      <w:r w:rsidRPr="00937491">
        <w:rPr>
          <w:rFonts w:ascii="Arial Narrow" w:hAnsi="Arial Narrow"/>
          <w:sz w:val="21"/>
          <w:szCs w:val="21"/>
        </w:rPr>
        <w:t>tryskovou</w:t>
      </w:r>
      <w:proofErr w:type="spellEnd"/>
      <w:r w:rsidRPr="00937491">
        <w:rPr>
          <w:rFonts w:ascii="Arial Narrow" w:hAnsi="Arial Narrow"/>
          <w:sz w:val="21"/>
          <w:szCs w:val="21"/>
        </w:rPr>
        <w:t xml:space="preserve"> technológiou. Zhotoviteľ po ukončení prác musí odstrániť prebytočné kamenivo z vozovky pozametaním a zabezpečí jeho odvoz. Opravu výtlku, prípadne viacerých výtlkov požadujeme </w:t>
      </w:r>
      <w:proofErr w:type="spellStart"/>
      <w:r w:rsidRPr="00937491">
        <w:rPr>
          <w:rFonts w:ascii="Arial Narrow" w:hAnsi="Arial Narrow"/>
          <w:sz w:val="21"/>
          <w:szCs w:val="21"/>
        </w:rPr>
        <w:t>vyspraviť</w:t>
      </w:r>
      <w:proofErr w:type="spellEnd"/>
      <w:r w:rsidRPr="00937491">
        <w:rPr>
          <w:rFonts w:ascii="Arial Narrow" w:hAnsi="Arial Narrow"/>
          <w:sz w:val="21"/>
          <w:szCs w:val="21"/>
        </w:rPr>
        <w:t xml:space="preserve"> počas pracovného dna do 12 hodín po nahlásení faxom, prípadne emailom, príslušným správcom komunikácií alebo pracovníkmi dispečerskej a pohotovostnej služby v min. množstve aj pri jednorazovom zásahu aj do 0,1 tony a v prípade väčšieho rozsahu v množstve min. 30 ton.</w:t>
      </w:r>
    </w:p>
    <w:p w14:paraId="1C47FAE6" w14:textId="77777777" w:rsidR="006D5F1C" w:rsidRPr="00937491" w:rsidRDefault="006D5F1C" w:rsidP="006D5F1C">
      <w:pPr>
        <w:jc w:val="both"/>
        <w:rPr>
          <w:rFonts w:ascii="Arial Narrow" w:hAnsi="Arial Narrow"/>
          <w:sz w:val="21"/>
          <w:szCs w:val="21"/>
        </w:rPr>
      </w:pPr>
    </w:p>
    <w:p w14:paraId="10711922" w14:textId="77777777" w:rsidR="006D5F1C" w:rsidRPr="00937491" w:rsidRDefault="006D5F1C" w:rsidP="006D5F1C">
      <w:pPr>
        <w:jc w:val="both"/>
        <w:rPr>
          <w:rFonts w:ascii="Arial Narrow" w:hAnsi="Arial Narrow"/>
          <w:color w:val="000000" w:themeColor="text1"/>
          <w:sz w:val="21"/>
          <w:szCs w:val="21"/>
        </w:rPr>
      </w:pPr>
      <w:r w:rsidRPr="00937491">
        <w:rPr>
          <w:rFonts w:ascii="Arial Narrow" w:hAnsi="Arial Narrow"/>
          <w:sz w:val="21"/>
          <w:szCs w:val="21"/>
        </w:rPr>
        <w:t xml:space="preserve">Oprava výtlkov </w:t>
      </w:r>
      <w:proofErr w:type="spellStart"/>
      <w:r w:rsidRPr="00937491">
        <w:rPr>
          <w:rFonts w:ascii="Arial Narrow" w:hAnsi="Arial Narrow"/>
          <w:sz w:val="21"/>
          <w:szCs w:val="21"/>
        </w:rPr>
        <w:t>recyklátom</w:t>
      </w:r>
      <w:proofErr w:type="spellEnd"/>
      <w:r w:rsidRPr="00937491">
        <w:rPr>
          <w:rFonts w:ascii="Arial Narrow" w:hAnsi="Arial Narrow"/>
          <w:sz w:val="21"/>
          <w:szCs w:val="21"/>
        </w:rPr>
        <w:t xml:space="preserve"> s tepelnou úpravou miesta výtlku musí byť realizovaná do vonkajšej teploty – 5</w:t>
      </w:r>
      <w:r w:rsidRPr="00937491">
        <w:rPr>
          <w:rFonts w:ascii="Arial Narrow" w:hAnsi="Arial Narrow"/>
          <w:sz w:val="21"/>
          <w:szCs w:val="21"/>
          <w:vertAlign w:val="superscript"/>
        </w:rPr>
        <w:t>o</w:t>
      </w:r>
      <w:r w:rsidRPr="00937491">
        <w:rPr>
          <w:rFonts w:ascii="Arial Narrow" w:hAnsi="Arial Narrow"/>
          <w:sz w:val="21"/>
          <w:szCs w:val="21"/>
        </w:rPr>
        <w:t xml:space="preserve"> C. Oprava výtlku pozostáva zo zahriatia okolia sálavým teplom zo zadného </w:t>
      </w:r>
      <w:proofErr w:type="spellStart"/>
      <w:r w:rsidRPr="00937491">
        <w:rPr>
          <w:rFonts w:ascii="Arial Narrow" w:hAnsi="Arial Narrow"/>
          <w:sz w:val="21"/>
          <w:szCs w:val="21"/>
        </w:rPr>
        <w:t>nahrievacieho</w:t>
      </w:r>
      <w:proofErr w:type="spellEnd"/>
      <w:r w:rsidRPr="00937491">
        <w:rPr>
          <w:rFonts w:ascii="Arial Narrow" w:hAnsi="Arial Narrow"/>
          <w:sz w:val="21"/>
          <w:szCs w:val="21"/>
        </w:rPr>
        <w:t xml:space="preserve"> čela. Po zahriatí sa povrch rozruší oceľovými hrabľami, pridá sa nahriaty </w:t>
      </w:r>
      <w:proofErr w:type="spellStart"/>
      <w:r w:rsidRPr="00937491">
        <w:rPr>
          <w:rFonts w:ascii="Arial Narrow" w:hAnsi="Arial Narrow"/>
          <w:sz w:val="21"/>
          <w:szCs w:val="21"/>
        </w:rPr>
        <w:t>recyklát</w:t>
      </w:r>
      <w:proofErr w:type="spellEnd"/>
      <w:r w:rsidRPr="00937491">
        <w:rPr>
          <w:rFonts w:ascii="Arial Narrow" w:hAnsi="Arial Narrow"/>
          <w:sz w:val="21"/>
          <w:szCs w:val="21"/>
        </w:rPr>
        <w:t xml:space="preserve"> s potrebným navýšením o cca 20-30% hrúbky vrstvy zo špeciálne izolovaného ohrievacieho zásobníka, zohriateho na teplotu 130 – 165</w:t>
      </w:r>
      <w:r w:rsidRPr="00937491">
        <w:rPr>
          <w:rFonts w:ascii="Arial Narrow" w:hAnsi="Arial Narrow"/>
          <w:sz w:val="21"/>
          <w:szCs w:val="21"/>
          <w:vertAlign w:val="superscript"/>
        </w:rPr>
        <w:t>o</w:t>
      </w:r>
      <w:r w:rsidRPr="00937491">
        <w:rPr>
          <w:rFonts w:ascii="Arial Narrow" w:hAnsi="Arial Narrow"/>
          <w:sz w:val="21"/>
          <w:szCs w:val="21"/>
        </w:rPr>
        <w:t xml:space="preserve"> C. Po dôkladnom urovnaní ohrievaného opravovaného miesta nasleduje dokonalé zhutnenie vibračným valcom prípadne vibračnou doskou. Miesto </w:t>
      </w:r>
      <w:proofErr w:type="spellStart"/>
      <w:r w:rsidRPr="00937491">
        <w:rPr>
          <w:rFonts w:ascii="Arial Narrow" w:hAnsi="Arial Narrow"/>
          <w:sz w:val="21"/>
          <w:szCs w:val="21"/>
        </w:rPr>
        <w:t>vysprávky</w:t>
      </w:r>
      <w:proofErr w:type="spellEnd"/>
      <w:r w:rsidRPr="00937491">
        <w:rPr>
          <w:rFonts w:ascii="Arial Narrow" w:hAnsi="Arial Narrow"/>
          <w:sz w:val="21"/>
          <w:szCs w:val="21"/>
        </w:rPr>
        <w:t xml:space="preserve"> je nevyhnutné posypať </w:t>
      </w:r>
      <w:r w:rsidRPr="00937491">
        <w:rPr>
          <w:rFonts w:ascii="Arial Narrow" w:hAnsi="Arial Narrow"/>
          <w:sz w:val="21"/>
          <w:szCs w:val="21"/>
        </w:rPr>
        <w:lastRenderedPageBreak/>
        <w:t xml:space="preserve">jemnozrnným posypom. Oprava výtlkov musí byť realizovaná podľa </w:t>
      </w:r>
      <w:r w:rsidRPr="00937491">
        <w:rPr>
          <w:rFonts w:ascii="Arial Narrow" w:hAnsi="Arial Narrow"/>
          <w:color w:val="000000" w:themeColor="text1"/>
          <w:sz w:val="21"/>
          <w:szCs w:val="21"/>
        </w:rPr>
        <w:t xml:space="preserve">Technických podmienok 08/2011- TP 047, vydaných Ministerstvom dopravy, výstavby a regionálneho rozvoja Slovenskej republiky s účinnosťou odo dňa 15.8.2011 a Dodatku č. 1/2018 s účinnosťou odo dňa 20.11.2018, ktorý dopĺňa TP 047, KATALÓG TECHNOLÓGIÍ NA OPRAVY ZÁKLADNÝCH TYPOV PORÚCH VOZOVIEK, Príloha A s názvom LISTY TECHNOLÓGIÍ NA OPRAVY ZÁKLADNÝCH TYPOV PORÚCH VOZOVIEK časť 15 LIST TECHNOLÓGIE RECYKLÁCIA ASFALTOVÝCH ZMESÍ NA MIESTE ZA HORÚCA PRE VOZOVKY S DOPRAVNÝM ZATAŽENÍM TRIEDY I AŽ VI, na pozemných komunikáciách v správe hlavného mesta. </w:t>
      </w:r>
    </w:p>
    <w:p w14:paraId="5DDDDD14" w14:textId="77777777" w:rsidR="006D5F1C" w:rsidRPr="00937491" w:rsidRDefault="006D5F1C" w:rsidP="006D5F1C">
      <w:pPr>
        <w:jc w:val="both"/>
        <w:rPr>
          <w:rFonts w:ascii="Arial Narrow" w:hAnsi="Arial Narrow"/>
          <w:sz w:val="21"/>
          <w:szCs w:val="21"/>
        </w:rPr>
      </w:pPr>
    </w:p>
    <w:p w14:paraId="23773D28"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Na chodníkoch po odbúraní porušených konštrukčných vrstiev sa musí povrch realizovať ako pôvodná konštrukcia chodníka prípadne následnou konštrukciou: </w:t>
      </w:r>
      <w:proofErr w:type="spellStart"/>
      <w:r w:rsidRPr="00937491">
        <w:rPr>
          <w:rFonts w:ascii="Arial Narrow" w:hAnsi="Arial Narrow"/>
          <w:sz w:val="21"/>
          <w:szCs w:val="21"/>
        </w:rPr>
        <w:t>dohutnenie</w:t>
      </w:r>
      <w:proofErr w:type="spellEnd"/>
      <w:r w:rsidRPr="00937491">
        <w:rPr>
          <w:rFonts w:ascii="Arial Narrow" w:hAnsi="Arial Narrow"/>
          <w:sz w:val="21"/>
          <w:szCs w:val="21"/>
        </w:rPr>
        <w:t xml:space="preserve"> podkladu, dosypanie </w:t>
      </w:r>
      <w:proofErr w:type="spellStart"/>
      <w:r w:rsidRPr="00937491">
        <w:rPr>
          <w:rFonts w:ascii="Arial Narrow" w:hAnsi="Arial Narrow"/>
          <w:sz w:val="21"/>
          <w:szCs w:val="21"/>
        </w:rPr>
        <w:t>štrkodrvy</w:t>
      </w:r>
      <w:proofErr w:type="spellEnd"/>
      <w:r w:rsidRPr="00937491">
        <w:rPr>
          <w:rFonts w:ascii="Arial Narrow" w:hAnsi="Arial Narrow"/>
          <w:sz w:val="21"/>
          <w:szCs w:val="21"/>
        </w:rPr>
        <w:t xml:space="preserve"> </w:t>
      </w:r>
      <w:proofErr w:type="spellStart"/>
      <w:r w:rsidRPr="00937491">
        <w:rPr>
          <w:rFonts w:ascii="Arial Narrow" w:hAnsi="Arial Narrow"/>
          <w:sz w:val="21"/>
          <w:szCs w:val="21"/>
        </w:rPr>
        <w:t>fr</w:t>
      </w:r>
      <w:proofErr w:type="spellEnd"/>
      <w:r w:rsidRPr="00937491">
        <w:rPr>
          <w:rFonts w:ascii="Arial Narrow" w:hAnsi="Arial Narrow"/>
          <w:sz w:val="21"/>
          <w:szCs w:val="21"/>
        </w:rPr>
        <w:t xml:space="preserve">. 0/22 hrúbky 10 cm prípadne za každý ďalší 1 cm, </w:t>
      </w:r>
      <w:proofErr w:type="spellStart"/>
      <w:r w:rsidRPr="00937491">
        <w:rPr>
          <w:rFonts w:ascii="Arial Narrow" w:hAnsi="Arial Narrow"/>
          <w:sz w:val="21"/>
          <w:szCs w:val="21"/>
        </w:rPr>
        <w:t>podkladný</w:t>
      </w:r>
      <w:proofErr w:type="spellEnd"/>
      <w:r w:rsidRPr="00937491">
        <w:rPr>
          <w:rFonts w:ascii="Arial Narrow" w:hAnsi="Arial Narrow"/>
          <w:sz w:val="21"/>
          <w:szCs w:val="21"/>
        </w:rPr>
        <w:t xml:space="preserve"> betón C 12/15 o hrúbke 12 cm resp. R – materiál podľa STN EN13108-8 20 RA0/8. Pred </w:t>
      </w:r>
      <w:proofErr w:type="spellStart"/>
      <w:r w:rsidRPr="00937491">
        <w:rPr>
          <w:rFonts w:ascii="Arial Narrow" w:hAnsi="Arial Narrow"/>
          <w:sz w:val="21"/>
          <w:szCs w:val="21"/>
        </w:rPr>
        <w:t>pokládkou</w:t>
      </w:r>
      <w:proofErr w:type="spellEnd"/>
      <w:r w:rsidRPr="00937491">
        <w:rPr>
          <w:rFonts w:ascii="Arial Narrow" w:hAnsi="Arial Narrow"/>
          <w:sz w:val="21"/>
          <w:szCs w:val="21"/>
        </w:rPr>
        <w:t xml:space="preserve">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vrstvy AC O 8 na </w:t>
      </w:r>
      <w:proofErr w:type="spellStart"/>
      <w:r w:rsidRPr="00937491">
        <w:rPr>
          <w:rFonts w:ascii="Arial Narrow" w:hAnsi="Arial Narrow"/>
          <w:sz w:val="21"/>
          <w:szCs w:val="21"/>
        </w:rPr>
        <w:t>podkladný</w:t>
      </w:r>
      <w:proofErr w:type="spellEnd"/>
      <w:r w:rsidRPr="00937491">
        <w:rPr>
          <w:rFonts w:ascii="Arial Narrow" w:hAnsi="Arial Narrow"/>
          <w:sz w:val="21"/>
          <w:szCs w:val="21"/>
        </w:rPr>
        <w:t xml:space="preserve"> betón požadujeme zrealizovať spojovací náter v množstve 0,5 kg/m2 a </w:t>
      </w:r>
      <w:proofErr w:type="spellStart"/>
      <w:r w:rsidRPr="00937491">
        <w:rPr>
          <w:rFonts w:ascii="Arial Narrow" w:hAnsi="Arial Narrow"/>
          <w:sz w:val="21"/>
          <w:szCs w:val="21"/>
        </w:rPr>
        <w:t>pokládku</w:t>
      </w:r>
      <w:proofErr w:type="spellEnd"/>
      <w:r w:rsidRPr="00937491">
        <w:rPr>
          <w:rFonts w:ascii="Arial Narrow" w:hAnsi="Arial Narrow"/>
          <w:sz w:val="21"/>
          <w:szCs w:val="21"/>
        </w:rPr>
        <w:t xml:space="preserve"> novej zmesi AC O 8 o hrúbke 30 až 40 mm. Pri zmesi AC použiť asfalt 70/100 v zmysle STN EN 12591 tabuľky 1. Ďalej je nevyhnutné po odstránení porušenej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vrstvy pred </w:t>
      </w:r>
      <w:proofErr w:type="spellStart"/>
      <w:r w:rsidRPr="00937491">
        <w:rPr>
          <w:rFonts w:ascii="Arial Narrow" w:hAnsi="Arial Narrow"/>
          <w:sz w:val="21"/>
          <w:szCs w:val="21"/>
        </w:rPr>
        <w:t>pokládkou</w:t>
      </w:r>
      <w:proofErr w:type="spellEnd"/>
      <w:r w:rsidRPr="00937491">
        <w:rPr>
          <w:rFonts w:ascii="Arial Narrow" w:hAnsi="Arial Narrow"/>
          <w:sz w:val="21"/>
          <w:szCs w:val="21"/>
        </w:rPr>
        <w:t xml:space="preserve"> novej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vrstvy uvažovať s vyrovnaním jestvujúceho podkladu zmesou AC v tonách.</w:t>
      </w:r>
    </w:p>
    <w:p w14:paraId="3071E8CC" w14:textId="77777777" w:rsidR="006D5F1C" w:rsidRPr="00937491" w:rsidRDefault="006D5F1C" w:rsidP="006D5F1C">
      <w:pPr>
        <w:jc w:val="both"/>
        <w:rPr>
          <w:rFonts w:ascii="Arial Narrow" w:hAnsi="Arial Narrow"/>
          <w:sz w:val="21"/>
          <w:szCs w:val="21"/>
        </w:rPr>
      </w:pPr>
    </w:p>
    <w:p w14:paraId="1CFC959B"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Pred </w:t>
      </w:r>
      <w:proofErr w:type="spellStart"/>
      <w:r w:rsidRPr="00937491">
        <w:rPr>
          <w:rFonts w:ascii="Arial Narrow" w:hAnsi="Arial Narrow"/>
          <w:sz w:val="21"/>
          <w:szCs w:val="21"/>
        </w:rPr>
        <w:t>pokládkou</w:t>
      </w:r>
      <w:proofErr w:type="spellEnd"/>
      <w:r w:rsidRPr="00937491">
        <w:rPr>
          <w:rFonts w:ascii="Arial Narrow" w:hAnsi="Arial Narrow"/>
          <w:sz w:val="21"/>
          <w:szCs w:val="21"/>
        </w:rPr>
        <w:t xml:space="preserve">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vrstvy z liateho asfaltu </w:t>
      </w:r>
      <w:proofErr w:type="spellStart"/>
      <w:r w:rsidRPr="00937491">
        <w:rPr>
          <w:rFonts w:ascii="Arial Narrow" w:hAnsi="Arial Narrow"/>
          <w:sz w:val="21"/>
          <w:szCs w:val="21"/>
        </w:rPr>
        <w:t>jemnozrného</w:t>
      </w:r>
      <w:proofErr w:type="spellEnd"/>
      <w:r w:rsidRPr="00937491">
        <w:rPr>
          <w:rFonts w:ascii="Arial Narrow" w:hAnsi="Arial Narrow"/>
          <w:sz w:val="21"/>
          <w:szCs w:val="21"/>
        </w:rPr>
        <w:t xml:space="preserve"> MA hrúbky 4 cm, požadujeme na </w:t>
      </w:r>
      <w:proofErr w:type="spellStart"/>
      <w:r w:rsidRPr="00937491">
        <w:rPr>
          <w:rFonts w:ascii="Arial Narrow" w:hAnsi="Arial Narrow"/>
          <w:sz w:val="21"/>
          <w:szCs w:val="21"/>
        </w:rPr>
        <w:t>podkladný</w:t>
      </w:r>
      <w:proofErr w:type="spellEnd"/>
      <w:r w:rsidRPr="00937491">
        <w:rPr>
          <w:rFonts w:ascii="Arial Narrow" w:hAnsi="Arial Narrow"/>
          <w:sz w:val="21"/>
          <w:szCs w:val="21"/>
        </w:rPr>
        <w:t xml:space="preserve"> betón položiť asfaltovú lepenku A 400 a MA realizovať so zdrsňujúcim posypom kamenivom drveným frakcie 0/4 v množstve 6,0kg/m2 so zavalcovaním. Jednotlivé zloženia konštrukčných vrstiev budú špecifikované v jednotlivých čiastkových objednávkach vystavovaných oprávnenými zamestnancami správcu komunikácií.</w:t>
      </w:r>
    </w:p>
    <w:p w14:paraId="21041754" w14:textId="77777777" w:rsidR="006D5F1C" w:rsidRPr="00937491" w:rsidRDefault="006D5F1C" w:rsidP="006D5F1C">
      <w:pPr>
        <w:jc w:val="both"/>
        <w:rPr>
          <w:rFonts w:ascii="Arial Narrow" w:hAnsi="Arial Narrow"/>
          <w:sz w:val="21"/>
          <w:szCs w:val="21"/>
        </w:rPr>
      </w:pPr>
    </w:p>
    <w:p w14:paraId="34FFB7F3"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Výšková úprava vývodov inžinierskych sietí (ďalej len VUVIS ) - vpusty, šachty </w:t>
      </w:r>
      <w:proofErr w:type="spellStart"/>
      <w:r w:rsidRPr="00937491">
        <w:rPr>
          <w:rFonts w:ascii="Arial Narrow" w:hAnsi="Arial Narrow"/>
          <w:sz w:val="21"/>
          <w:szCs w:val="21"/>
        </w:rPr>
        <w:t>šupátka</w:t>
      </w:r>
      <w:proofErr w:type="spellEnd"/>
      <w:r w:rsidRPr="00937491">
        <w:rPr>
          <w:rFonts w:ascii="Arial Narrow" w:hAnsi="Arial Narrow"/>
          <w:sz w:val="21"/>
          <w:szCs w:val="21"/>
        </w:rPr>
        <w:t xml:space="preserve"> kanalizačné poklopy, prípadne výmena kanalizačného poklopu za typ </w:t>
      </w:r>
      <w:proofErr w:type="spellStart"/>
      <w:r w:rsidRPr="00937491">
        <w:rPr>
          <w:rFonts w:ascii="Arial Narrow" w:hAnsi="Arial Narrow"/>
          <w:sz w:val="21"/>
          <w:szCs w:val="21"/>
        </w:rPr>
        <w:t>Passawant</w:t>
      </w:r>
      <w:proofErr w:type="spellEnd"/>
      <w:r w:rsidRPr="00937491">
        <w:rPr>
          <w:rFonts w:ascii="Arial Narrow" w:hAnsi="Arial Narrow"/>
          <w:sz w:val="21"/>
          <w:szCs w:val="21"/>
        </w:rPr>
        <w:t xml:space="preserve"> a podobne. VUVIS sa musí realizovať s odbúraním pôvodných konštrukčných vrstiev, osadením príslušného ( pôvodného alebo nového ) zariadenia do nivelety </w:t>
      </w:r>
      <w:proofErr w:type="spellStart"/>
      <w:r w:rsidRPr="00937491">
        <w:rPr>
          <w:rFonts w:ascii="Arial Narrow" w:hAnsi="Arial Narrow"/>
          <w:sz w:val="21"/>
          <w:szCs w:val="21"/>
        </w:rPr>
        <w:t>obrusnej</w:t>
      </w:r>
      <w:proofErr w:type="spellEnd"/>
      <w:r w:rsidRPr="00937491">
        <w:rPr>
          <w:rFonts w:ascii="Arial Narrow" w:hAnsi="Arial Narrow"/>
          <w:sz w:val="21"/>
          <w:szCs w:val="21"/>
        </w:rPr>
        <w:t xml:space="preserve"> vrstvy komunikácie so zrealizovaním </w:t>
      </w:r>
      <w:proofErr w:type="spellStart"/>
      <w:r w:rsidRPr="00937491">
        <w:rPr>
          <w:rFonts w:ascii="Arial Narrow" w:hAnsi="Arial Narrow"/>
          <w:sz w:val="21"/>
          <w:szCs w:val="21"/>
        </w:rPr>
        <w:t>pokládky</w:t>
      </w:r>
      <w:proofErr w:type="spellEnd"/>
      <w:r w:rsidRPr="00937491">
        <w:rPr>
          <w:rFonts w:ascii="Arial Narrow" w:hAnsi="Arial Narrow"/>
          <w:sz w:val="21"/>
          <w:szCs w:val="21"/>
        </w:rPr>
        <w:t xml:space="preserve"> </w:t>
      </w:r>
      <w:proofErr w:type="spellStart"/>
      <w:r w:rsidRPr="00937491">
        <w:rPr>
          <w:rFonts w:ascii="Arial Narrow" w:hAnsi="Arial Narrow"/>
          <w:sz w:val="21"/>
          <w:szCs w:val="21"/>
        </w:rPr>
        <w:t>podkladného</w:t>
      </w:r>
      <w:proofErr w:type="spellEnd"/>
      <w:r w:rsidRPr="00937491">
        <w:rPr>
          <w:rFonts w:ascii="Arial Narrow" w:hAnsi="Arial Narrow"/>
          <w:sz w:val="21"/>
          <w:szCs w:val="21"/>
        </w:rPr>
        <w:t xml:space="preserve"> betónu triedy v zmysle STN EN 206-1 C 20/25 s prísadami urýchľujúcimi tuhnutie a tvrdnutie betónovej zmesi. </w:t>
      </w:r>
      <w:proofErr w:type="spellStart"/>
      <w:r w:rsidRPr="00937491">
        <w:rPr>
          <w:rFonts w:ascii="Arial Narrow" w:hAnsi="Arial Narrow"/>
          <w:sz w:val="21"/>
          <w:szCs w:val="21"/>
        </w:rPr>
        <w:t>Podkladný</w:t>
      </w:r>
      <w:proofErr w:type="spellEnd"/>
      <w:r w:rsidRPr="00937491">
        <w:rPr>
          <w:rFonts w:ascii="Arial Narrow" w:hAnsi="Arial Narrow"/>
          <w:sz w:val="21"/>
          <w:szCs w:val="21"/>
        </w:rPr>
        <w:t xml:space="preserve"> betón opatriť spojovacím náterom v množstve 0,5 kg/m2 a následne položiť ložnú vrstvu AC 16 L, I.PMB 45/80-75o hrúbke 6cm. Ložnú vrstvu opatriť spojovacím náterom množstve 0,5 kg/m2 a následne položiť </w:t>
      </w:r>
      <w:proofErr w:type="spellStart"/>
      <w:r w:rsidRPr="00937491">
        <w:rPr>
          <w:rFonts w:ascii="Arial Narrow" w:hAnsi="Arial Narrow"/>
          <w:sz w:val="21"/>
          <w:szCs w:val="21"/>
        </w:rPr>
        <w:t>obrusnú</w:t>
      </w:r>
      <w:proofErr w:type="spellEnd"/>
      <w:r w:rsidRPr="00937491">
        <w:rPr>
          <w:rFonts w:ascii="Arial Narrow" w:hAnsi="Arial Narrow"/>
          <w:sz w:val="21"/>
          <w:szCs w:val="21"/>
        </w:rPr>
        <w:t xml:space="preserve"> vrstvu AC 11 O, I.PMB 45/80-75 o hrúbke 5 cm. Všetky pracovné spoje zarezať a opatriť zálievkou hmotou. Pri úpravách vývodov inžinierskych sietí požadujeme osadenie kanalizačného poklopu </w:t>
      </w:r>
      <w:proofErr w:type="spellStart"/>
      <w:r w:rsidRPr="00937491">
        <w:rPr>
          <w:rFonts w:ascii="Arial Narrow" w:hAnsi="Arial Narrow"/>
          <w:sz w:val="21"/>
          <w:szCs w:val="21"/>
        </w:rPr>
        <w:t>vozovkového</w:t>
      </w:r>
      <w:proofErr w:type="spellEnd"/>
      <w:r w:rsidRPr="00937491">
        <w:rPr>
          <w:rFonts w:ascii="Arial Narrow" w:hAnsi="Arial Narrow"/>
          <w:sz w:val="21"/>
          <w:szCs w:val="21"/>
        </w:rPr>
        <w:t xml:space="preserve"> typ </w:t>
      </w:r>
      <w:proofErr w:type="spellStart"/>
      <w:r w:rsidRPr="00937491">
        <w:rPr>
          <w:rFonts w:ascii="Arial Narrow" w:hAnsi="Arial Narrow"/>
          <w:sz w:val="21"/>
          <w:szCs w:val="21"/>
        </w:rPr>
        <w:t>Passawant</w:t>
      </w:r>
      <w:proofErr w:type="spellEnd"/>
      <w:r w:rsidRPr="00937491">
        <w:rPr>
          <w:rFonts w:ascii="Arial Narrow" w:hAnsi="Arial Narrow"/>
          <w:sz w:val="21"/>
          <w:szCs w:val="21"/>
        </w:rPr>
        <w:t xml:space="preserve"> (DN 400 </w:t>
      </w:r>
      <w:proofErr w:type="spellStart"/>
      <w:r w:rsidRPr="00937491">
        <w:rPr>
          <w:rFonts w:ascii="Arial Narrow" w:hAnsi="Arial Narrow"/>
          <w:sz w:val="21"/>
          <w:szCs w:val="21"/>
        </w:rPr>
        <w:t>kN</w:t>
      </w:r>
      <w:proofErr w:type="spellEnd"/>
      <w:r w:rsidRPr="00937491">
        <w:rPr>
          <w:rFonts w:ascii="Arial Narrow" w:hAnsi="Arial Narrow"/>
          <w:sz w:val="21"/>
          <w:szCs w:val="21"/>
        </w:rPr>
        <w:t xml:space="preserve">), osadenie kanalizačného poklopu betónového v chodníku (DN 250 </w:t>
      </w:r>
      <w:proofErr w:type="spellStart"/>
      <w:r w:rsidRPr="00937491">
        <w:rPr>
          <w:rFonts w:ascii="Arial Narrow" w:hAnsi="Arial Narrow"/>
          <w:sz w:val="21"/>
          <w:szCs w:val="21"/>
        </w:rPr>
        <w:t>kN</w:t>
      </w:r>
      <w:proofErr w:type="spellEnd"/>
      <w:r w:rsidRPr="00937491">
        <w:rPr>
          <w:rFonts w:ascii="Arial Narrow" w:hAnsi="Arial Narrow"/>
          <w:sz w:val="21"/>
          <w:szCs w:val="21"/>
        </w:rPr>
        <w:t>), mreže uličného vpustu s </w:t>
      </w:r>
      <w:proofErr w:type="spellStart"/>
      <w:r w:rsidRPr="00937491">
        <w:rPr>
          <w:rFonts w:ascii="Arial Narrow" w:hAnsi="Arial Narrow"/>
          <w:sz w:val="21"/>
          <w:szCs w:val="21"/>
        </w:rPr>
        <w:t>pántovým</w:t>
      </w:r>
      <w:proofErr w:type="spellEnd"/>
      <w:r w:rsidRPr="00937491">
        <w:rPr>
          <w:rFonts w:ascii="Arial Narrow" w:hAnsi="Arial Narrow"/>
          <w:sz w:val="21"/>
          <w:szCs w:val="21"/>
        </w:rPr>
        <w:t xml:space="preserve"> uchytením mreže s nosnosťou D 400 </w:t>
      </w:r>
      <w:proofErr w:type="spellStart"/>
      <w:r w:rsidRPr="00937491">
        <w:rPr>
          <w:rFonts w:ascii="Arial Narrow" w:hAnsi="Arial Narrow"/>
          <w:sz w:val="21"/>
          <w:szCs w:val="21"/>
        </w:rPr>
        <w:t>kN</w:t>
      </w:r>
      <w:proofErr w:type="spellEnd"/>
      <w:r w:rsidRPr="00937491">
        <w:rPr>
          <w:rFonts w:ascii="Arial Narrow" w:hAnsi="Arial Narrow"/>
          <w:sz w:val="21"/>
          <w:szCs w:val="21"/>
        </w:rPr>
        <w:t>.</w:t>
      </w:r>
    </w:p>
    <w:p w14:paraId="5140B53A" w14:textId="77777777" w:rsidR="006D5F1C" w:rsidRPr="00937491" w:rsidRDefault="006D5F1C" w:rsidP="006D5F1C">
      <w:pPr>
        <w:jc w:val="both"/>
        <w:rPr>
          <w:rFonts w:ascii="Arial Narrow" w:hAnsi="Arial Narrow"/>
          <w:sz w:val="21"/>
          <w:szCs w:val="21"/>
        </w:rPr>
      </w:pPr>
    </w:p>
    <w:p w14:paraId="3A7544A4"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Oprava obrubníkov, </w:t>
      </w:r>
      <w:proofErr w:type="spellStart"/>
      <w:r w:rsidRPr="00937491">
        <w:rPr>
          <w:rFonts w:ascii="Arial Narrow" w:hAnsi="Arial Narrow"/>
          <w:sz w:val="21"/>
          <w:szCs w:val="21"/>
        </w:rPr>
        <w:t>prídlažby</w:t>
      </w:r>
      <w:proofErr w:type="spellEnd"/>
      <w:r w:rsidRPr="00937491">
        <w:rPr>
          <w:rFonts w:ascii="Arial Narrow" w:hAnsi="Arial Narrow"/>
          <w:sz w:val="21"/>
          <w:szCs w:val="21"/>
        </w:rPr>
        <w:t xml:space="preserve">, rigolov, odvodňovacích žľabov, dlažobných plôch a záhonových obrubníkov bude špecifikovaná v jednotlivých objednávkach príslušnými správcami komunikácií. Požadujem uviesť ceny za vybúranie,  znovu osadenie 1bm obrubníkov, osadenia 1m2 dlažby, osadenie 1 m odvodňovacieho žľabu, dosypanie krajnice </w:t>
      </w:r>
      <w:proofErr w:type="spellStart"/>
      <w:r w:rsidRPr="00937491">
        <w:rPr>
          <w:rFonts w:ascii="Arial Narrow" w:hAnsi="Arial Narrow"/>
          <w:sz w:val="21"/>
          <w:szCs w:val="21"/>
        </w:rPr>
        <w:t>štrkodrvou</w:t>
      </w:r>
      <w:proofErr w:type="spellEnd"/>
      <w:r w:rsidRPr="00937491">
        <w:rPr>
          <w:rFonts w:ascii="Arial Narrow" w:hAnsi="Arial Narrow"/>
          <w:sz w:val="21"/>
          <w:szCs w:val="21"/>
        </w:rPr>
        <w:t xml:space="preserve"> frakcie 0/32 so zhutnením.</w:t>
      </w:r>
    </w:p>
    <w:p w14:paraId="3FD727DC" w14:textId="77777777" w:rsidR="006D5F1C" w:rsidRPr="00937491" w:rsidRDefault="006D5F1C" w:rsidP="006D5F1C">
      <w:pPr>
        <w:jc w:val="both"/>
        <w:rPr>
          <w:rFonts w:ascii="Arial Narrow" w:hAnsi="Arial Narrow"/>
          <w:sz w:val="21"/>
          <w:szCs w:val="21"/>
        </w:rPr>
      </w:pPr>
    </w:p>
    <w:p w14:paraId="3C210C6C"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Opravy zariadení pre odvedenie dažďových vôd, prípadne vybudovanie nových vpustov alebo </w:t>
      </w:r>
      <w:proofErr w:type="spellStart"/>
      <w:r w:rsidRPr="00937491">
        <w:rPr>
          <w:rFonts w:ascii="Arial Narrow" w:hAnsi="Arial Narrow"/>
          <w:sz w:val="21"/>
          <w:szCs w:val="21"/>
        </w:rPr>
        <w:t>vsakovacích</w:t>
      </w:r>
      <w:proofErr w:type="spellEnd"/>
      <w:r w:rsidRPr="00937491">
        <w:rPr>
          <w:rFonts w:ascii="Arial Narrow" w:hAnsi="Arial Narrow"/>
          <w:sz w:val="21"/>
          <w:szCs w:val="21"/>
        </w:rPr>
        <w:t xml:space="preserve"> vpustov sa musí realizovať z jestvujúcich profilov a to: dna uličného vpustu, driek uličného vpustu, betónová skruž 100/60, betónová skruž prechodová, železobetónový prstenec, mreža s pánovým uchytením DN 400 </w:t>
      </w:r>
      <w:proofErr w:type="spellStart"/>
      <w:r w:rsidRPr="00937491">
        <w:rPr>
          <w:rFonts w:ascii="Arial Narrow" w:hAnsi="Arial Narrow"/>
          <w:sz w:val="21"/>
          <w:szCs w:val="21"/>
        </w:rPr>
        <w:t>kN</w:t>
      </w:r>
      <w:proofErr w:type="spellEnd"/>
      <w:r w:rsidRPr="00937491">
        <w:rPr>
          <w:rFonts w:ascii="Arial Narrow" w:hAnsi="Arial Narrow"/>
          <w:sz w:val="21"/>
          <w:szCs w:val="21"/>
        </w:rPr>
        <w:t xml:space="preserve"> a mreža komplet DN 400 </w:t>
      </w:r>
      <w:proofErr w:type="spellStart"/>
      <w:r w:rsidRPr="00937491">
        <w:rPr>
          <w:rFonts w:ascii="Arial Narrow" w:hAnsi="Arial Narrow"/>
          <w:sz w:val="21"/>
          <w:szCs w:val="21"/>
        </w:rPr>
        <w:t>kN</w:t>
      </w:r>
      <w:proofErr w:type="spellEnd"/>
      <w:r w:rsidRPr="00937491">
        <w:rPr>
          <w:rFonts w:ascii="Arial Narrow" w:hAnsi="Arial Narrow"/>
          <w:sz w:val="21"/>
          <w:szCs w:val="21"/>
        </w:rPr>
        <w:t xml:space="preserve">, ako i jednotlivo </w:t>
      </w:r>
      <w:proofErr w:type="spellStart"/>
      <w:r w:rsidRPr="00937491">
        <w:rPr>
          <w:rFonts w:ascii="Arial Narrow" w:hAnsi="Arial Narrow"/>
          <w:sz w:val="21"/>
          <w:szCs w:val="21"/>
        </w:rPr>
        <w:t>t.j</w:t>
      </w:r>
      <w:proofErr w:type="spellEnd"/>
      <w:r w:rsidRPr="00937491">
        <w:rPr>
          <w:rFonts w:ascii="Arial Narrow" w:hAnsi="Arial Narrow"/>
          <w:sz w:val="21"/>
          <w:szCs w:val="21"/>
        </w:rPr>
        <w:t>. rošt mreže, rám mreže, zálievka mreže.</w:t>
      </w:r>
    </w:p>
    <w:p w14:paraId="5AE65B7B" w14:textId="77777777" w:rsidR="006D5F1C" w:rsidRPr="00937491" w:rsidRDefault="006D5F1C" w:rsidP="006D5F1C">
      <w:pPr>
        <w:jc w:val="both"/>
        <w:rPr>
          <w:rFonts w:ascii="Arial Narrow" w:hAnsi="Arial Narrow"/>
          <w:sz w:val="21"/>
          <w:szCs w:val="21"/>
        </w:rPr>
      </w:pPr>
    </w:p>
    <w:p w14:paraId="52506C21" w14:textId="32AB359A"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Pri opravách škár a trhlín </w:t>
      </w:r>
      <w:proofErr w:type="spellStart"/>
      <w:r w:rsidRPr="00937491">
        <w:rPr>
          <w:rFonts w:ascii="Arial Narrow" w:hAnsi="Arial Narrow"/>
          <w:sz w:val="21"/>
          <w:szCs w:val="21"/>
        </w:rPr>
        <w:t>zálievkovou</w:t>
      </w:r>
      <w:proofErr w:type="spellEnd"/>
      <w:r w:rsidRPr="00937491">
        <w:rPr>
          <w:rFonts w:ascii="Arial Narrow" w:hAnsi="Arial Narrow"/>
          <w:sz w:val="21"/>
          <w:szCs w:val="21"/>
        </w:rPr>
        <w:t xml:space="preserve"> hmotou na pozemných komunikáciách na území Bratislavy v správe hlavného mesta SR Bratislavy je potrebné uvažovať s opravou škár šírky do 20 mm a škár do šírky 50 mm. Pri technológií bez </w:t>
      </w:r>
      <w:proofErr w:type="spellStart"/>
      <w:r w:rsidRPr="00937491">
        <w:rPr>
          <w:rFonts w:ascii="Arial Narrow" w:hAnsi="Arial Narrow"/>
          <w:sz w:val="21"/>
          <w:szCs w:val="21"/>
        </w:rPr>
        <w:t>prefrézovania</w:t>
      </w:r>
      <w:proofErr w:type="spellEnd"/>
      <w:r w:rsidRPr="00937491">
        <w:rPr>
          <w:rFonts w:ascii="Arial Narrow" w:hAnsi="Arial Narrow"/>
          <w:sz w:val="21"/>
          <w:szCs w:val="21"/>
        </w:rPr>
        <w:t xml:space="preserve"> požadujeme vyčistenie, vyfúkanie od nečistôt, </w:t>
      </w:r>
      <w:proofErr w:type="spellStart"/>
      <w:r w:rsidRPr="00937491">
        <w:rPr>
          <w:rFonts w:ascii="Arial Narrow" w:hAnsi="Arial Narrow"/>
          <w:sz w:val="21"/>
          <w:szCs w:val="21"/>
        </w:rPr>
        <w:t>napenetrovanie</w:t>
      </w:r>
      <w:proofErr w:type="spellEnd"/>
      <w:r w:rsidRPr="00937491">
        <w:rPr>
          <w:rFonts w:ascii="Arial Narrow" w:hAnsi="Arial Narrow"/>
          <w:sz w:val="21"/>
          <w:szCs w:val="21"/>
        </w:rPr>
        <w:t xml:space="preserve"> a zaliatie škáry s vykonaním zdrsňujúceho posypu, ktorým musí byť kamenivo frakcie 0/2 (potrebné vyhlásenie zhody podľa STN EN 13043) (ďalej len „ zdrsňujúci posyp“). Pri technológii s </w:t>
      </w:r>
      <w:proofErr w:type="spellStart"/>
      <w:r w:rsidRPr="00937491">
        <w:rPr>
          <w:rFonts w:ascii="Arial Narrow" w:hAnsi="Arial Narrow"/>
          <w:sz w:val="21"/>
          <w:szCs w:val="21"/>
        </w:rPr>
        <w:t>prefrézovaním</w:t>
      </w:r>
      <w:proofErr w:type="spellEnd"/>
      <w:r w:rsidRPr="00937491">
        <w:rPr>
          <w:rFonts w:ascii="Arial Narrow" w:hAnsi="Arial Narrow"/>
          <w:sz w:val="21"/>
          <w:szCs w:val="21"/>
        </w:rPr>
        <w:t xml:space="preserve"> požadujeme </w:t>
      </w:r>
      <w:proofErr w:type="spellStart"/>
      <w:r w:rsidRPr="00937491">
        <w:rPr>
          <w:rFonts w:ascii="Arial Narrow" w:hAnsi="Arial Narrow"/>
          <w:sz w:val="21"/>
          <w:szCs w:val="21"/>
        </w:rPr>
        <w:t>prefrézovanie</w:t>
      </w:r>
      <w:proofErr w:type="spellEnd"/>
      <w:r w:rsidRPr="00937491">
        <w:rPr>
          <w:rFonts w:ascii="Arial Narrow" w:hAnsi="Arial Narrow"/>
          <w:sz w:val="21"/>
          <w:szCs w:val="21"/>
        </w:rPr>
        <w:t xml:space="preserve">, vyčistenie, vyfúkanie od nečistôt, </w:t>
      </w:r>
      <w:proofErr w:type="spellStart"/>
      <w:r w:rsidRPr="00937491">
        <w:rPr>
          <w:rFonts w:ascii="Arial Narrow" w:hAnsi="Arial Narrow"/>
          <w:sz w:val="21"/>
          <w:szCs w:val="21"/>
        </w:rPr>
        <w:t>napenetrovanie</w:t>
      </w:r>
      <w:proofErr w:type="spellEnd"/>
      <w:r w:rsidRPr="00937491">
        <w:rPr>
          <w:rFonts w:ascii="Arial Narrow" w:hAnsi="Arial Narrow"/>
          <w:sz w:val="21"/>
          <w:szCs w:val="21"/>
        </w:rPr>
        <w:t xml:space="preserve"> a zaliatie škáry s vykonaním zdrsňujúceho posypu. </w:t>
      </w:r>
      <w:ins w:id="87" w:author="Kubalová Martina, Mgr." w:date="2022-08-10T15:26:00Z">
        <w:r w:rsidR="00F12EB8">
          <w:rPr>
            <w:rFonts w:ascii="Arial Narrow" w:hAnsi="Arial Narrow"/>
            <w:sz w:val="21"/>
            <w:szCs w:val="21"/>
          </w:rPr>
          <w:t>Zhotoviteľ</w:t>
        </w:r>
        <w:r w:rsidR="00F12EB8" w:rsidRPr="00937491">
          <w:rPr>
            <w:rFonts w:ascii="Arial Narrow" w:hAnsi="Arial Narrow"/>
            <w:sz w:val="21"/>
            <w:szCs w:val="21"/>
          </w:rPr>
          <w:t xml:space="preserve"> </w:t>
        </w:r>
      </w:ins>
      <w:del w:id="88" w:author="Kubalová Martina, Mgr." w:date="2022-08-10T15:26:00Z">
        <w:r w:rsidRPr="00937491" w:rsidDel="00F12EB8">
          <w:rPr>
            <w:rFonts w:ascii="Arial Narrow" w:hAnsi="Arial Narrow"/>
            <w:sz w:val="21"/>
            <w:szCs w:val="21"/>
          </w:rPr>
          <w:delText xml:space="preserve">Dodávateľ </w:delText>
        </w:r>
      </w:del>
      <w:r w:rsidRPr="00937491">
        <w:rPr>
          <w:rFonts w:ascii="Arial Narrow" w:hAnsi="Arial Narrow"/>
          <w:sz w:val="21"/>
          <w:szCs w:val="21"/>
        </w:rPr>
        <w:t xml:space="preserve">si k realizácií prác zabezpečí a v čase realizácie prác osadí prenosné dopravné značky požadovanej kvalite v zmysle vyhlášky č. 9/2009 o cestnej premávke a č 30/2020 </w:t>
      </w:r>
      <w:proofErr w:type="spellStart"/>
      <w:r w:rsidRPr="00937491">
        <w:rPr>
          <w:rFonts w:ascii="Arial Narrow" w:hAnsi="Arial Narrow"/>
          <w:sz w:val="21"/>
          <w:szCs w:val="21"/>
        </w:rPr>
        <w:t>Z.z</w:t>
      </w:r>
      <w:proofErr w:type="spellEnd"/>
      <w:r w:rsidRPr="00937491">
        <w:rPr>
          <w:rFonts w:ascii="Arial Narrow" w:hAnsi="Arial Narrow"/>
          <w:sz w:val="21"/>
          <w:szCs w:val="21"/>
        </w:rPr>
        <w:t xml:space="preserve">. o dopravnom značení. </w:t>
      </w:r>
    </w:p>
    <w:p w14:paraId="7250FDC9" w14:textId="77777777" w:rsidR="006D5F1C" w:rsidRPr="00937491" w:rsidRDefault="006D5F1C" w:rsidP="006D5F1C">
      <w:pPr>
        <w:jc w:val="both"/>
        <w:rPr>
          <w:rFonts w:ascii="Arial Narrow" w:hAnsi="Arial Narrow"/>
          <w:sz w:val="21"/>
          <w:szCs w:val="21"/>
        </w:rPr>
      </w:pPr>
    </w:p>
    <w:p w14:paraId="2824F305"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Práce spojené so zabezpečovaním opráv povrchov na zastávkach mestskej hromadnej dopravy pre zabezpečenie plynulej a bezpečnej premávky budú spočívať v zabezpečovaní </w:t>
      </w:r>
      <w:proofErr w:type="spellStart"/>
      <w:r w:rsidRPr="00937491">
        <w:rPr>
          <w:rFonts w:ascii="Arial Narrow" w:hAnsi="Arial Narrow"/>
          <w:sz w:val="21"/>
          <w:szCs w:val="21"/>
        </w:rPr>
        <w:t>vyspravovania</w:t>
      </w:r>
      <w:proofErr w:type="spellEnd"/>
      <w:r w:rsidRPr="00937491">
        <w:rPr>
          <w:rFonts w:ascii="Arial Narrow" w:hAnsi="Arial Narrow"/>
          <w:sz w:val="21"/>
          <w:szCs w:val="21"/>
        </w:rPr>
        <w:t xml:space="preserve"> pozdĺžnych nerovností, priečnych nerovností a sieťových rozpadov technologickým spôsobom – vyfrézovaním (vybúraním) porušených bitúmenových vrstiev prípadne </w:t>
      </w:r>
      <w:proofErr w:type="spellStart"/>
      <w:r w:rsidRPr="00937491">
        <w:rPr>
          <w:rFonts w:ascii="Arial Narrow" w:hAnsi="Arial Narrow"/>
          <w:sz w:val="21"/>
          <w:szCs w:val="21"/>
        </w:rPr>
        <w:t>podkladných</w:t>
      </w:r>
      <w:proofErr w:type="spellEnd"/>
      <w:r w:rsidRPr="00937491">
        <w:rPr>
          <w:rFonts w:ascii="Arial Narrow" w:hAnsi="Arial Narrow"/>
          <w:sz w:val="21"/>
          <w:szCs w:val="21"/>
        </w:rPr>
        <w:t xml:space="preserve"> betónov minimálnej hrúbky 25 cm. Jestvujúci podklad musí byť rovný a čistý v zmysle STN 73 6123 a následne bude zrealizovaná </w:t>
      </w:r>
      <w:proofErr w:type="spellStart"/>
      <w:r w:rsidRPr="00937491">
        <w:rPr>
          <w:rFonts w:ascii="Arial Narrow" w:hAnsi="Arial Narrow"/>
          <w:sz w:val="21"/>
          <w:szCs w:val="21"/>
        </w:rPr>
        <w:t>pokládka</w:t>
      </w:r>
      <w:proofErr w:type="spellEnd"/>
      <w:r w:rsidRPr="00937491">
        <w:rPr>
          <w:rFonts w:ascii="Arial Narrow" w:hAnsi="Arial Narrow"/>
          <w:sz w:val="21"/>
          <w:szCs w:val="21"/>
        </w:rPr>
        <w:t xml:space="preserve"> betónovej zmesi CB II (H); 70 mm; STN 73 6123, CB II (S);180 mm; STN 73 6123) s farebnou úpravou bordó so žltým okrajom s uzatváracím náterom a protišmykovou úpravou. Do betónovej zmesi bude vložená 2 x </w:t>
      </w:r>
      <w:proofErr w:type="spellStart"/>
      <w:r w:rsidRPr="00937491">
        <w:rPr>
          <w:rFonts w:ascii="Arial Narrow" w:hAnsi="Arial Narrow"/>
          <w:sz w:val="21"/>
          <w:szCs w:val="21"/>
        </w:rPr>
        <w:t>kari</w:t>
      </w:r>
      <w:proofErr w:type="spellEnd"/>
      <w:r w:rsidRPr="00937491">
        <w:rPr>
          <w:rFonts w:ascii="Arial Narrow" w:hAnsi="Arial Narrow"/>
          <w:sz w:val="21"/>
          <w:szCs w:val="21"/>
        </w:rPr>
        <w:t xml:space="preserve"> sieť 150/150/8 mm v hornej a dolnej časti dosky v zmysle STN 73 6123. Požiadavky na dilatačné škáry betónových vozoviek stanovuje STN 73 61 23, ktorá škáry delí na pozdĺžne a priečne. Priečne dilatačné škáry podľa konštrukčnej úpravy a technologického postupu sú:</w:t>
      </w:r>
    </w:p>
    <w:p w14:paraId="2C8BC8FB"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a) </w:t>
      </w:r>
      <w:r w:rsidRPr="00937491">
        <w:rPr>
          <w:rFonts w:ascii="Arial Narrow" w:hAnsi="Arial Narrow"/>
          <w:sz w:val="21"/>
          <w:szCs w:val="21"/>
        </w:rPr>
        <w:tab/>
        <w:t xml:space="preserve">Priestorové (dilatačné), ktoré umožňujú pri rozdielnych zmenách teploty a zaťaženia jednotlivým doskám </w:t>
      </w:r>
      <w:r w:rsidRPr="00937491">
        <w:rPr>
          <w:rFonts w:ascii="Arial Narrow" w:hAnsi="Arial Narrow"/>
          <w:sz w:val="21"/>
          <w:szCs w:val="21"/>
        </w:rPr>
        <w:lastRenderedPageBreak/>
        <w:t xml:space="preserve">samostatné ,, pracovať“. Ich vzdialenosť podľa dĺžky, teploty prevádzania betonáže a rozdielu teplôt sa pohybuje od 24 – 48 m. Prechádzajú súvislé po celej hrúbke betónovej dosky. Ich šírka sa bude pohybovať do 15 – 25 mm podľa vzdialenosti medzi jednotlivými škárami. Možno ich vytvárať v čerstvom betóne pri jeho kladení, alebo po zatvrdnutí rezaním a na celú hrúbku. V miestach väčšieho zaťaženia a nedostatočnej únosnosti a nesúrodosti podložia je potrebné ich prevádzať s vložením klzných </w:t>
      </w:r>
      <w:proofErr w:type="spellStart"/>
      <w:r w:rsidRPr="00937491">
        <w:rPr>
          <w:rFonts w:ascii="Arial Narrow" w:hAnsi="Arial Narrow"/>
          <w:sz w:val="21"/>
          <w:szCs w:val="21"/>
        </w:rPr>
        <w:t>trnov</w:t>
      </w:r>
      <w:proofErr w:type="spellEnd"/>
      <w:r w:rsidRPr="00937491">
        <w:rPr>
          <w:rFonts w:ascii="Arial Narrow" w:hAnsi="Arial Narrow"/>
          <w:sz w:val="21"/>
          <w:szCs w:val="21"/>
        </w:rPr>
        <w:t>. Tieto sú z hladkej ocele a musia vyhovovať STN EN 13877-3.</w:t>
      </w:r>
    </w:p>
    <w:p w14:paraId="09AA0793"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b) </w:t>
      </w:r>
      <w:r w:rsidRPr="00937491">
        <w:rPr>
          <w:rFonts w:ascii="Arial Narrow" w:hAnsi="Arial Narrow"/>
          <w:sz w:val="21"/>
          <w:szCs w:val="21"/>
        </w:rPr>
        <w:tab/>
      </w:r>
      <w:proofErr w:type="spellStart"/>
      <w:r w:rsidRPr="00937491">
        <w:rPr>
          <w:rFonts w:ascii="Arial Narrow" w:hAnsi="Arial Narrow"/>
          <w:sz w:val="21"/>
          <w:szCs w:val="21"/>
        </w:rPr>
        <w:t>Zmrštovacie</w:t>
      </w:r>
      <w:proofErr w:type="spellEnd"/>
      <w:r w:rsidRPr="00937491">
        <w:rPr>
          <w:rFonts w:ascii="Arial Narrow" w:hAnsi="Arial Narrow"/>
          <w:sz w:val="21"/>
          <w:szCs w:val="21"/>
        </w:rPr>
        <w:t xml:space="preserve"> (kontrakčné – jalové) škáry umožňujú zmršťovanie betónu v predurčenom mieste. Od dilatačných sa odlišujú tým, že neprechádzajú cez celú hrúbku dosky ale len do 0,25 a 0,35 hrúbky betónovej dosky. Ich vzdialenosť je od 5-8 mm, hrúbky (šírka) škáry 6-10 mm. Šírka škáry záleží od možnosti jej vyplnenia tmelom alebo zálievkou. Z hľadiska </w:t>
      </w:r>
      <w:proofErr w:type="spellStart"/>
      <w:r w:rsidRPr="00937491">
        <w:rPr>
          <w:rFonts w:ascii="Arial Narrow" w:hAnsi="Arial Narrow"/>
          <w:sz w:val="21"/>
          <w:szCs w:val="21"/>
        </w:rPr>
        <w:t>rovinatosti</w:t>
      </w:r>
      <w:proofErr w:type="spellEnd"/>
      <w:r w:rsidRPr="00937491">
        <w:rPr>
          <w:rFonts w:ascii="Arial Narrow" w:hAnsi="Arial Narrow"/>
          <w:sz w:val="21"/>
          <w:szCs w:val="21"/>
        </w:rPr>
        <w:t xml:space="preserve"> povrchu vozovky budú tieto škáry rezané v zatvrdnutom betóne kotúčovými pílami.</w:t>
      </w:r>
    </w:p>
    <w:p w14:paraId="5AF14354"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c) </w:t>
      </w:r>
      <w:r w:rsidRPr="00937491">
        <w:rPr>
          <w:rFonts w:ascii="Arial Narrow" w:hAnsi="Arial Narrow"/>
          <w:sz w:val="21"/>
          <w:szCs w:val="21"/>
        </w:rPr>
        <w:tab/>
        <w:t>Pracovné (jednoduché) škáry sa robia v mieste prerušenia práce a budú robené s ozubom. Pre trvácnosť konštrukcie vozovky požadujeme zabezpečiť dokonalé tesnenie dilatačných škár proti vnikaniu vody. Dilatačné škáry pre zastávky požadujeme realizovať nasledovne :</w:t>
      </w:r>
    </w:p>
    <w:p w14:paraId="74B0DECE"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a. do 60 m - kde sú dve priestorové dilatačné škáry</w:t>
      </w:r>
    </w:p>
    <w:p w14:paraId="40607740"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b. nad 60 m - kde sú tri dilatačné škáry.</w:t>
      </w:r>
    </w:p>
    <w:p w14:paraId="4FCBBA2D" w14:textId="77777777" w:rsidR="006D5F1C" w:rsidRPr="00937491" w:rsidRDefault="006D5F1C" w:rsidP="006D5F1C">
      <w:pPr>
        <w:jc w:val="both"/>
        <w:rPr>
          <w:rFonts w:ascii="Arial Narrow" w:hAnsi="Arial Narrow"/>
          <w:sz w:val="21"/>
          <w:szCs w:val="21"/>
        </w:rPr>
      </w:pPr>
    </w:p>
    <w:p w14:paraId="55B227B7"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Šírka dilatačnej škáry bude 20 mm. Priestorová (dilatačná škára bude s vložením klzných oceľových </w:t>
      </w:r>
      <w:proofErr w:type="spellStart"/>
      <w:r w:rsidRPr="00937491">
        <w:rPr>
          <w:rFonts w:ascii="Arial Narrow" w:hAnsi="Arial Narrow"/>
          <w:sz w:val="21"/>
          <w:szCs w:val="21"/>
        </w:rPr>
        <w:t>trnov</w:t>
      </w:r>
      <w:proofErr w:type="spellEnd"/>
      <w:r w:rsidRPr="00937491">
        <w:rPr>
          <w:rFonts w:ascii="Arial Narrow" w:hAnsi="Arial Narrow"/>
          <w:sz w:val="21"/>
          <w:szCs w:val="21"/>
        </w:rPr>
        <w:t xml:space="preserve"> z hladkej ocele priemeru 25 mm a s dĺžkou 500 mm s plastovým povlakom min. hrúbky 0,3 mm uložených v strede betónovej dosky v horizontálnej rovine, rovnobežne s pozdĺžnou osou zastávky vo vzdialenosti po 300 mm. Vzdialenosť vonkajšieho tŕňa od okraja vozovky je max. 25 mm. Výplň dilatačnej škáry musí byť vodotesná a bude vo forme tmelu. </w:t>
      </w:r>
      <w:proofErr w:type="spellStart"/>
      <w:r w:rsidRPr="00937491">
        <w:rPr>
          <w:rFonts w:ascii="Arial Narrow" w:hAnsi="Arial Narrow"/>
          <w:sz w:val="21"/>
          <w:szCs w:val="21"/>
        </w:rPr>
        <w:t>Zmrštovacia</w:t>
      </w:r>
      <w:proofErr w:type="spellEnd"/>
      <w:r w:rsidRPr="00937491">
        <w:rPr>
          <w:rFonts w:ascii="Arial Narrow" w:hAnsi="Arial Narrow"/>
          <w:sz w:val="21"/>
          <w:szCs w:val="21"/>
        </w:rPr>
        <w:t xml:space="preserve"> (kontrakčná – jalová) škára v pozdĺžnom smere bude 3 m, bude rezaná šírky 6 mm vyplnená tmelom do hĺbky 7 cm od povrchu cesty. Pracovná škára bude s ozubom, ktorý rozdelí dosku v 1/3 výšky dosky. Pre betónovú zmes požadujeme použiť kamenivo v zmysle STN EN 206-1, STN EN 12620+A1 a KLK 1/2009, spojovo – portlandský cement triedy CEM I 42,5 podľa STN EN 197-1 ako použiť </w:t>
      </w:r>
      <w:proofErr w:type="spellStart"/>
      <w:r w:rsidRPr="00937491">
        <w:rPr>
          <w:rFonts w:ascii="Arial Narrow" w:hAnsi="Arial Narrow"/>
          <w:sz w:val="21"/>
          <w:szCs w:val="21"/>
        </w:rPr>
        <w:t>plastifikačné</w:t>
      </w:r>
      <w:proofErr w:type="spellEnd"/>
      <w:r w:rsidRPr="00937491">
        <w:rPr>
          <w:rFonts w:ascii="Arial Narrow" w:hAnsi="Arial Narrow"/>
          <w:sz w:val="21"/>
          <w:szCs w:val="21"/>
        </w:rPr>
        <w:t xml:space="preserve"> a prevzdušňovacie prísady.</w:t>
      </w:r>
    </w:p>
    <w:p w14:paraId="2EAA6961" w14:textId="77777777" w:rsidR="006D5F1C" w:rsidRPr="00937491" w:rsidRDefault="006D5F1C" w:rsidP="006D5F1C">
      <w:pPr>
        <w:jc w:val="both"/>
        <w:rPr>
          <w:rFonts w:ascii="Arial Narrow" w:hAnsi="Arial Narrow"/>
          <w:sz w:val="21"/>
          <w:szCs w:val="21"/>
        </w:rPr>
      </w:pPr>
    </w:p>
    <w:p w14:paraId="5A99762B" w14:textId="77777777" w:rsidR="006D5F1C" w:rsidRPr="00937491" w:rsidRDefault="006D5F1C" w:rsidP="006D5F1C">
      <w:pPr>
        <w:jc w:val="both"/>
        <w:rPr>
          <w:rFonts w:ascii="Arial Narrow" w:hAnsi="Arial Narrow"/>
          <w:sz w:val="21"/>
          <w:szCs w:val="21"/>
        </w:rPr>
      </w:pPr>
      <w:r w:rsidRPr="00937491">
        <w:rPr>
          <w:rFonts w:ascii="Arial Narrow" w:hAnsi="Arial Narrow"/>
          <w:sz w:val="21"/>
          <w:szCs w:val="21"/>
        </w:rPr>
        <w:t>V prejazdných úsekoch komunikácií budú opravy realizované bez farebnej úpravy s uzatváracím a protišmykovým náterom. Objednávateľ vyžaduje, aby zhotoviteľ súčasne zabezpečil práce na údržbe komunikácií a na oprave výtlkov minimálne na piatich rôznych komunikáciách na území v správe Hlavného mesta SR Bratislavy.</w:t>
      </w:r>
    </w:p>
    <w:p w14:paraId="4C5737D9" w14:textId="77777777" w:rsidR="006D5F1C" w:rsidRPr="00937491" w:rsidRDefault="006D5F1C" w:rsidP="006D5F1C">
      <w:pPr>
        <w:jc w:val="both"/>
        <w:rPr>
          <w:rFonts w:ascii="Arial Narrow" w:hAnsi="Arial Narrow"/>
          <w:sz w:val="21"/>
          <w:szCs w:val="21"/>
        </w:rPr>
      </w:pPr>
    </w:p>
    <w:p w14:paraId="49064CB5" w14:textId="26162BDA" w:rsidR="006D5F1C" w:rsidRPr="00937491" w:rsidRDefault="006D5F1C" w:rsidP="006D5F1C">
      <w:pPr>
        <w:jc w:val="both"/>
        <w:rPr>
          <w:rFonts w:ascii="Arial Narrow" w:hAnsi="Arial Narrow"/>
          <w:sz w:val="21"/>
          <w:szCs w:val="21"/>
        </w:rPr>
      </w:pPr>
      <w:r w:rsidRPr="00937491">
        <w:rPr>
          <w:rFonts w:ascii="Arial Narrow" w:hAnsi="Arial Narrow"/>
          <w:sz w:val="21"/>
          <w:szCs w:val="21"/>
        </w:rPr>
        <w:t xml:space="preserve">V jednotkových cenách sú zahrnuté všetky náklady spojené s úplným, vecným a odborným plnením záväzkov </w:t>
      </w:r>
      <w:ins w:id="89" w:author="Kubalová Martina, Mgr." w:date="2022-08-10T15:26:00Z">
        <w:r w:rsidR="00F12EB8">
          <w:rPr>
            <w:rFonts w:ascii="Arial Narrow" w:hAnsi="Arial Narrow"/>
            <w:sz w:val="21"/>
            <w:szCs w:val="21"/>
          </w:rPr>
          <w:t>zhotoviteľa</w:t>
        </w:r>
        <w:r w:rsidR="00F12EB8" w:rsidRPr="00937491">
          <w:rPr>
            <w:rFonts w:ascii="Arial Narrow" w:hAnsi="Arial Narrow"/>
            <w:sz w:val="21"/>
            <w:szCs w:val="21"/>
          </w:rPr>
          <w:t xml:space="preserve"> </w:t>
        </w:r>
      </w:ins>
      <w:del w:id="90" w:author="Kubalová Martina, Mgr." w:date="2022-08-10T15:26:00Z">
        <w:r w:rsidRPr="00937491" w:rsidDel="00F12EB8">
          <w:rPr>
            <w:rFonts w:ascii="Arial Narrow" w:hAnsi="Arial Narrow"/>
            <w:sz w:val="21"/>
            <w:szCs w:val="21"/>
          </w:rPr>
          <w:delText xml:space="preserve">dodávateľa </w:delText>
        </w:r>
      </w:del>
      <w:r w:rsidRPr="00937491">
        <w:rPr>
          <w:rFonts w:ascii="Arial Narrow" w:hAnsi="Arial Narrow"/>
          <w:sz w:val="21"/>
          <w:szCs w:val="21"/>
        </w:rPr>
        <w:t>vyplývajúcich z rámcovej dohody a osobitných požiadaviek objednávateľa vrátane nákladov na všetky vedľajšie, pomocné a iné tovary, služby a činnosti nevyhnutné pre plnenie ako sú napr.: dopravné náklady, náklady na použitie potrebných strojov/mechanizmov a zariadení, náklady na potrebný spotrebný materiál, náklady na DDZ a vypracov</w:t>
      </w:r>
      <w:ins w:id="91" w:author="Kubalová Martina, Mgr." w:date="2022-08-10T15:26:00Z">
        <w:r w:rsidR="00DA1A2B">
          <w:rPr>
            <w:rFonts w:ascii="Arial Narrow" w:hAnsi="Arial Narrow"/>
            <w:sz w:val="21"/>
            <w:szCs w:val="21"/>
          </w:rPr>
          <w:t>a</w:t>
        </w:r>
      </w:ins>
      <w:r w:rsidRPr="00937491">
        <w:rPr>
          <w:rFonts w:ascii="Arial Narrow" w:hAnsi="Arial Narrow"/>
          <w:sz w:val="21"/>
          <w:szCs w:val="21"/>
        </w:rPr>
        <w:t xml:space="preserve">nie a odsúhlasenie projektov organizácie dopravy potrebných na realizáciu prác. </w:t>
      </w:r>
    </w:p>
    <w:p w14:paraId="22D2AA24" w14:textId="2E0C7EAD" w:rsidR="00BD69AE" w:rsidRPr="00B75BE9" w:rsidRDefault="00BD69AE" w:rsidP="00FB745B">
      <w:pPr>
        <w:rPr>
          <w:rFonts w:ascii="Arial Narrow" w:hAnsi="Arial Narrow"/>
          <w:sz w:val="21"/>
          <w:lang w:val="sk-SK"/>
        </w:rPr>
      </w:pPr>
    </w:p>
    <w:p w14:paraId="30647FBA" w14:textId="1A84C3FC" w:rsidR="007C3904" w:rsidRPr="00B75BE9" w:rsidRDefault="007C3904" w:rsidP="00FB745B">
      <w:pPr>
        <w:rPr>
          <w:rFonts w:ascii="Arial Narrow" w:hAnsi="Arial Narrow"/>
          <w:sz w:val="21"/>
          <w:lang w:val="sk-SK"/>
        </w:rPr>
      </w:pPr>
    </w:p>
    <w:p w14:paraId="725F63F9" w14:textId="508B47F5" w:rsidR="007C3904" w:rsidRPr="00B75BE9" w:rsidRDefault="007C3904" w:rsidP="00FB745B">
      <w:pPr>
        <w:rPr>
          <w:rFonts w:ascii="Arial Narrow" w:hAnsi="Arial Narrow"/>
          <w:sz w:val="21"/>
          <w:lang w:val="sk-SK"/>
        </w:rPr>
      </w:pPr>
    </w:p>
    <w:p w14:paraId="0A546FA1" w14:textId="644B1CFF" w:rsidR="007C3904" w:rsidRPr="00B75BE9" w:rsidRDefault="007C3904" w:rsidP="00FB745B">
      <w:pPr>
        <w:rPr>
          <w:rFonts w:ascii="Arial Narrow" w:hAnsi="Arial Narrow"/>
          <w:sz w:val="21"/>
          <w:lang w:val="sk-SK"/>
        </w:rPr>
      </w:pPr>
    </w:p>
    <w:p w14:paraId="30A4549B" w14:textId="2B4E7C5A" w:rsidR="007C3904" w:rsidRPr="00B75BE9" w:rsidRDefault="007C3904" w:rsidP="00FB745B">
      <w:pPr>
        <w:rPr>
          <w:rFonts w:ascii="Arial Narrow" w:hAnsi="Arial Narrow"/>
          <w:sz w:val="21"/>
          <w:lang w:val="sk-SK"/>
        </w:rPr>
      </w:pPr>
    </w:p>
    <w:p w14:paraId="7D054B74" w14:textId="4F2C9B46" w:rsidR="007C3904" w:rsidRPr="00B75BE9" w:rsidRDefault="007C3904" w:rsidP="00FB745B">
      <w:pPr>
        <w:rPr>
          <w:rFonts w:ascii="Arial Narrow" w:hAnsi="Arial Narrow"/>
          <w:sz w:val="21"/>
          <w:lang w:val="sk-SK"/>
        </w:rPr>
      </w:pPr>
    </w:p>
    <w:p w14:paraId="7D4DA943" w14:textId="27637191" w:rsidR="007C3904" w:rsidRPr="00B75BE9" w:rsidRDefault="007C3904" w:rsidP="00FB745B">
      <w:pPr>
        <w:rPr>
          <w:rFonts w:ascii="Arial Narrow" w:hAnsi="Arial Narrow"/>
          <w:sz w:val="21"/>
          <w:lang w:val="sk-SK"/>
        </w:rPr>
      </w:pPr>
    </w:p>
    <w:p w14:paraId="2D0895D4" w14:textId="77777777" w:rsidR="007C3904" w:rsidRPr="00B75BE9" w:rsidRDefault="007C3904" w:rsidP="00FB745B">
      <w:pPr>
        <w:rPr>
          <w:rFonts w:ascii="Arial Narrow" w:hAnsi="Arial Narrow"/>
          <w:sz w:val="21"/>
          <w:lang w:val="sk-SK"/>
        </w:rPr>
      </w:pPr>
    </w:p>
    <w:p w14:paraId="5781507C" w14:textId="16F99BBC" w:rsidR="00BD69AE" w:rsidRPr="00B75BE9" w:rsidRDefault="00BD69AE" w:rsidP="00FB745B">
      <w:pPr>
        <w:rPr>
          <w:rFonts w:ascii="Arial Narrow" w:hAnsi="Arial Narrow"/>
          <w:sz w:val="21"/>
          <w:lang w:val="sk-SK"/>
        </w:rPr>
      </w:pPr>
    </w:p>
    <w:p w14:paraId="00D84A5A" w14:textId="57550ED0" w:rsidR="00BD69AE" w:rsidRPr="00B75BE9" w:rsidRDefault="00BD69AE" w:rsidP="00FB745B">
      <w:pPr>
        <w:rPr>
          <w:rFonts w:ascii="Arial Narrow" w:hAnsi="Arial Narrow"/>
          <w:sz w:val="21"/>
          <w:lang w:val="sk-SK"/>
        </w:rPr>
      </w:pPr>
    </w:p>
    <w:p w14:paraId="75261ED8" w14:textId="527A4A24" w:rsidR="000A5CF9" w:rsidRPr="00B75BE9" w:rsidRDefault="000A5CF9" w:rsidP="00FB745B">
      <w:pPr>
        <w:rPr>
          <w:rFonts w:ascii="Arial Narrow" w:hAnsi="Arial Narrow"/>
          <w:sz w:val="21"/>
          <w:lang w:val="sk-SK"/>
        </w:rPr>
      </w:pPr>
    </w:p>
    <w:p w14:paraId="387B22B7" w14:textId="66EFA5F0" w:rsidR="000A5CF9" w:rsidRPr="00B75BE9" w:rsidRDefault="000A5CF9" w:rsidP="00FB745B">
      <w:pPr>
        <w:rPr>
          <w:rFonts w:ascii="Arial Narrow" w:hAnsi="Arial Narrow"/>
          <w:sz w:val="21"/>
          <w:lang w:val="sk-SK"/>
        </w:rPr>
      </w:pPr>
    </w:p>
    <w:p w14:paraId="12BDD1C4" w14:textId="1724FD0F" w:rsidR="000A5CF9" w:rsidRPr="00B75BE9" w:rsidRDefault="000A5CF9" w:rsidP="00FB745B">
      <w:pPr>
        <w:rPr>
          <w:rFonts w:ascii="Arial Narrow" w:hAnsi="Arial Narrow"/>
          <w:sz w:val="21"/>
          <w:lang w:val="sk-SK"/>
        </w:rPr>
      </w:pPr>
    </w:p>
    <w:p w14:paraId="010CEC6A" w14:textId="67D64851" w:rsidR="000A5CF9" w:rsidRPr="00B75BE9" w:rsidRDefault="000A5CF9" w:rsidP="00FB745B">
      <w:pPr>
        <w:rPr>
          <w:rFonts w:ascii="Arial Narrow" w:hAnsi="Arial Narrow"/>
          <w:sz w:val="21"/>
          <w:lang w:val="sk-SK"/>
        </w:rPr>
      </w:pPr>
    </w:p>
    <w:p w14:paraId="22A132E8" w14:textId="1D2AA74E" w:rsidR="000A5CF9" w:rsidRPr="00B75BE9" w:rsidRDefault="000A5CF9" w:rsidP="00FB745B">
      <w:pPr>
        <w:rPr>
          <w:rFonts w:ascii="Arial Narrow" w:hAnsi="Arial Narrow"/>
          <w:sz w:val="21"/>
          <w:lang w:val="sk-SK"/>
        </w:rPr>
      </w:pPr>
    </w:p>
    <w:p w14:paraId="08611795" w14:textId="0FD2641B" w:rsidR="000A5CF9" w:rsidRPr="00B75BE9" w:rsidRDefault="000A5CF9" w:rsidP="00FB745B">
      <w:pPr>
        <w:rPr>
          <w:rFonts w:ascii="Arial Narrow" w:hAnsi="Arial Narrow"/>
          <w:sz w:val="21"/>
          <w:lang w:val="sk-SK"/>
        </w:rPr>
      </w:pPr>
    </w:p>
    <w:p w14:paraId="15572366" w14:textId="4AF5AD63" w:rsidR="000A5CF9" w:rsidRPr="00B75BE9" w:rsidRDefault="000A5CF9" w:rsidP="00FB745B">
      <w:pPr>
        <w:rPr>
          <w:rFonts w:ascii="Arial Narrow" w:hAnsi="Arial Narrow"/>
          <w:sz w:val="21"/>
          <w:lang w:val="sk-SK"/>
        </w:rPr>
      </w:pPr>
    </w:p>
    <w:p w14:paraId="4E0984AF" w14:textId="5E33FF9F" w:rsidR="000A5CF9" w:rsidRPr="00B75BE9" w:rsidRDefault="000A5CF9" w:rsidP="00FB745B">
      <w:pPr>
        <w:rPr>
          <w:rFonts w:ascii="Arial Narrow" w:hAnsi="Arial Narrow"/>
          <w:sz w:val="21"/>
          <w:lang w:val="sk-SK"/>
        </w:rPr>
      </w:pPr>
    </w:p>
    <w:p w14:paraId="0BE24CA2" w14:textId="03A29C7A" w:rsidR="000A5CF9" w:rsidRPr="00B75BE9" w:rsidRDefault="000A5CF9" w:rsidP="00FB745B">
      <w:pPr>
        <w:rPr>
          <w:rFonts w:ascii="Arial Narrow" w:hAnsi="Arial Narrow"/>
          <w:sz w:val="21"/>
          <w:lang w:val="sk-SK"/>
        </w:rPr>
      </w:pPr>
    </w:p>
    <w:p w14:paraId="10599B96" w14:textId="58B283DC" w:rsidR="000A5CF9" w:rsidRPr="00B75BE9" w:rsidRDefault="000A5CF9" w:rsidP="00FB745B">
      <w:pPr>
        <w:rPr>
          <w:rFonts w:ascii="Arial Narrow" w:hAnsi="Arial Narrow"/>
          <w:sz w:val="21"/>
          <w:lang w:val="sk-SK"/>
        </w:rPr>
      </w:pPr>
    </w:p>
    <w:p w14:paraId="53797BDE" w14:textId="7691D188" w:rsidR="000A5CF9" w:rsidRPr="00B75BE9" w:rsidRDefault="000A5CF9" w:rsidP="00FB745B">
      <w:pPr>
        <w:rPr>
          <w:rFonts w:ascii="Arial Narrow" w:hAnsi="Arial Narrow"/>
          <w:sz w:val="21"/>
          <w:lang w:val="sk-SK"/>
        </w:rPr>
      </w:pPr>
    </w:p>
    <w:p w14:paraId="53203F19" w14:textId="1721831E" w:rsidR="000A5CF9" w:rsidRPr="00B75BE9" w:rsidRDefault="000A5CF9" w:rsidP="00FB745B">
      <w:pPr>
        <w:rPr>
          <w:rFonts w:ascii="Arial Narrow" w:hAnsi="Arial Narrow"/>
          <w:sz w:val="21"/>
          <w:lang w:val="sk-SK"/>
        </w:rPr>
      </w:pPr>
    </w:p>
    <w:p w14:paraId="7BAFD1FD" w14:textId="2317CAAD" w:rsidR="000A5CF9" w:rsidRPr="00B75BE9" w:rsidRDefault="000A5CF9" w:rsidP="00FB745B">
      <w:pPr>
        <w:rPr>
          <w:rFonts w:ascii="Arial Narrow" w:hAnsi="Arial Narrow"/>
          <w:sz w:val="21"/>
          <w:lang w:val="sk-SK"/>
        </w:rPr>
      </w:pPr>
    </w:p>
    <w:p w14:paraId="62C71AC0" w14:textId="0B5A11AB" w:rsidR="000A5CF9" w:rsidRPr="00B75BE9" w:rsidRDefault="000A5CF9" w:rsidP="00FB745B">
      <w:pPr>
        <w:rPr>
          <w:rFonts w:ascii="Arial Narrow" w:hAnsi="Arial Narrow"/>
          <w:sz w:val="21"/>
          <w:lang w:val="sk-SK"/>
        </w:rPr>
      </w:pPr>
    </w:p>
    <w:p w14:paraId="19647F67" w14:textId="3F784153" w:rsidR="000A5CF9" w:rsidRPr="00B75BE9" w:rsidRDefault="000A5CF9" w:rsidP="00FB745B">
      <w:pPr>
        <w:rPr>
          <w:rFonts w:ascii="Arial Narrow" w:hAnsi="Arial Narrow"/>
          <w:sz w:val="21"/>
          <w:lang w:val="sk-SK"/>
        </w:rPr>
      </w:pPr>
    </w:p>
    <w:p w14:paraId="2052CE52" w14:textId="23C1D571" w:rsidR="00BD69AE" w:rsidRPr="00B75BE9" w:rsidRDefault="00BD69AE" w:rsidP="00FB745B">
      <w:pPr>
        <w:rPr>
          <w:rFonts w:ascii="Arial Narrow" w:hAnsi="Arial Narrow"/>
          <w:sz w:val="21"/>
          <w:lang w:val="sk-SK"/>
        </w:rPr>
      </w:pPr>
    </w:p>
    <w:p w14:paraId="5E26059F" w14:textId="73B2A017" w:rsidR="00BD69AE" w:rsidRPr="00B75BE9" w:rsidRDefault="00BD69AE" w:rsidP="00FB745B">
      <w:pPr>
        <w:rPr>
          <w:rFonts w:ascii="Arial Narrow" w:hAnsi="Arial Narrow"/>
          <w:sz w:val="21"/>
          <w:lang w:val="sk-SK"/>
        </w:rPr>
      </w:pPr>
    </w:p>
    <w:p w14:paraId="0547931C" w14:textId="25E35B7C" w:rsidR="0032585E" w:rsidRPr="00B75BE9" w:rsidRDefault="0032585E" w:rsidP="00FB745B">
      <w:pPr>
        <w:rPr>
          <w:rFonts w:ascii="Arial Narrow" w:hAnsi="Arial Narrow"/>
          <w:sz w:val="21"/>
          <w:lang w:val="sk-SK"/>
        </w:rPr>
      </w:pPr>
    </w:p>
    <w:p w14:paraId="1D322F90" w14:textId="18A9ED2E" w:rsidR="0032585E" w:rsidRPr="00B75BE9" w:rsidRDefault="0032585E" w:rsidP="0032585E">
      <w:pPr>
        <w:pStyle w:val="Nadpis1"/>
        <w:ind w:hanging="171"/>
        <w:rPr>
          <w:rStyle w:val="Nadpis1Char"/>
          <w:rFonts w:ascii="Arial Narrow" w:hAnsi="Arial Narrow"/>
          <w:lang w:val="sk-SK"/>
        </w:rPr>
      </w:pPr>
      <w:r w:rsidRPr="00B75BE9">
        <w:rPr>
          <w:rFonts w:ascii="Arial Narrow" w:hAnsi="Arial Narrow"/>
          <w:lang w:val="sk-SK"/>
        </w:rPr>
        <w:t>Príloha č</w:t>
      </w:r>
      <w:r w:rsidRPr="00B75BE9">
        <w:rPr>
          <w:rStyle w:val="Nadpis1Char"/>
          <w:rFonts w:ascii="Arial Narrow" w:hAnsi="Arial Narrow"/>
          <w:lang w:val="sk-SK"/>
        </w:rPr>
        <w:t>.</w:t>
      </w:r>
      <w:r w:rsidRPr="00B75BE9">
        <w:rPr>
          <w:rStyle w:val="Nadpis1Char"/>
          <w:rFonts w:ascii="Arial Narrow" w:hAnsi="Arial Narrow"/>
          <w:b/>
          <w:lang w:val="sk-SK"/>
        </w:rPr>
        <w:t xml:space="preserve"> </w:t>
      </w:r>
      <w:r w:rsidR="00207A3A" w:rsidRPr="00B75BE9">
        <w:rPr>
          <w:rStyle w:val="Nadpis1Char"/>
          <w:rFonts w:ascii="Arial Narrow" w:hAnsi="Arial Narrow"/>
          <w:b/>
          <w:lang w:val="sk-SK"/>
        </w:rPr>
        <w:t>2</w:t>
      </w:r>
      <w:r w:rsidRPr="00B75BE9">
        <w:rPr>
          <w:rStyle w:val="Nadpis1Char"/>
          <w:rFonts w:ascii="Arial Narrow" w:hAnsi="Arial Narrow"/>
          <w:lang w:val="sk-SK"/>
        </w:rPr>
        <w:t xml:space="preserve"> </w:t>
      </w:r>
    </w:p>
    <w:p w14:paraId="295772FE" w14:textId="67EBEC61" w:rsidR="0032585E" w:rsidRPr="00B75BE9" w:rsidRDefault="0032585E" w:rsidP="0032585E">
      <w:pPr>
        <w:pStyle w:val="Nadpis1"/>
        <w:ind w:hanging="171"/>
        <w:rPr>
          <w:rFonts w:ascii="Arial Narrow" w:hAnsi="Arial Narrow"/>
          <w:lang w:val="sk-SK"/>
        </w:rPr>
      </w:pPr>
      <w:r w:rsidRPr="00B75BE9">
        <w:rPr>
          <w:rStyle w:val="Nadpis1Char"/>
          <w:rFonts w:ascii="Arial Narrow" w:hAnsi="Arial Narrow"/>
          <w:b/>
          <w:lang w:val="sk-SK"/>
        </w:rPr>
        <w:t>Cenník</w:t>
      </w:r>
      <w:r w:rsidRPr="00B75BE9">
        <w:rPr>
          <w:rFonts w:ascii="Arial Narrow" w:hAnsi="Arial Narrow"/>
          <w:lang w:val="sk-SK"/>
        </w:rPr>
        <w:t xml:space="preserve"> </w:t>
      </w:r>
      <w:r w:rsidR="00E338CD" w:rsidRPr="00B75BE9">
        <w:rPr>
          <w:rFonts w:ascii="Arial Narrow" w:hAnsi="Arial Narrow"/>
          <w:lang w:val="sk-SK"/>
        </w:rPr>
        <w:t>prác</w:t>
      </w:r>
    </w:p>
    <w:p w14:paraId="1AE33F49" w14:textId="77777777" w:rsidR="0032585E" w:rsidRPr="00B75BE9" w:rsidRDefault="0032585E" w:rsidP="0032585E">
      <w:pPr>
        <w:rPr>
          <w:b/>
          <w:color w:val="000000"/>
          <w:sz w:val="28"/>
          <w:lang w:val="sk-SK"/>
        </w:rPr>
      </w:pPr>
    </w:p>
    <w:p w14:paraId="1AFF922A" w14:textId="77777777" w:rsidR="0032585E" w:rsidRPr="00B75BE9" w:rsidRDefault="0032585E" w:rsidP="0032585E">
      <w:pPr>
        <w:rPr>
          <w:rFonts w:ascii="Arial Narrow" w:hAnsi="Arial Narrow"/>
          <w:b/>
          <w:sz w:val="21"/>
          <w:lang w:val="sk-SK"/>
        </w:rPr>
      </w:pPr>
    </w:p>
    <w:p w14:paraId="5997030A" w14:textId="77777777" w:rsidR="0032585E" w:rsidRPr="00B75BE9" w:rsidRDefault="0032585E" w:rsidP="0032585E">
      <w:pPr>
        <w:spacing w:line="276" w:lineRule="auto"/>
        <w:rPr>
          <w:rFonts w:ascii="Arial Narrow" w:hAnsi="Arial Narrow"/>
          <w:b/>
          <w:sz w:val="21"/>
          <w:lang w:val="sk-SK"/>
        </w:rPr>
      </w:pPr>
      <w:r w:rsidRPr="00B75BE9">
        <w:rPr>
          <w:rFonts w:ascii="Arial Narrow" w:hAnsi="Arial Narrow"/>
          <w:b/>
          <w:sz w:val="21"/>
          <w:lang w:val="sk-SK"/>
        </w:rPr>
        <w:t xml:space="preserve">Názov zákazky: </w:t>
      </w:r>
    </w:p>
    <w:p w14:paraId="2239C4CC" w14:textId="7156A810" w:rsidR="0032585E" w:rsidRPr="00B75BE9" w:rsidRDefault="00983306" w:rsidP="0032585E">
      <w:pPr>
        <w:spacing w:line="276" w:lineRule="auto"/>
        <w:rPr>
          <w:rFonts w:ascii="Arial Narrow" w:hAnsi="Arial Narrow"/>
          <w:b/>
          <w:color w:val="262626"/>
          <w:sz w:val="21"/>
          <w:lang w:val="sk-SK"/>
        </w:rPr>
      </w:pPr>
      <w:r w:rsidRPr="00B75BE9">
        <w:rPr>
          <w:rFonts w:ascii="Arial Narrow" w:hAnsi="Arial Narrow"/>
          <w:b/>
          <w:color w:val="262626"/>
          <w:sz w:val="21"/>
          <w:lang w:val="sk-SK"/>
        </w:rPr>
        <w:t>,,</w:t>
      </w:r>
      <w:r w:rsidR="00F61526" w:rsidRPr="00B75BE9">
        <w:rPr>
          <w:rFonts w:ascii="Arial Narrow" w:hAnsi="Arial Narrow"/>
          <w:b/>
          <w:color w:val="000000" w:themeColor="text1"/>
          <w:sz w:val="21"/>
          <w:lang w:val="sk-SK"/>
        </w:rPr>
        <w:t>Bežná údržba pozemných komunikácií a oprava výtlkov na území  Hlavného mesta SR Bratislavy</w:t>
      </w:r>
      <w:r w:rsidRPr="00B75BE9">
        <w:rPr>
          <w:rFonts w:ascii="Arial Narrow" w:hAnsi="Arial Narrow"/>
          <w:b/>
          <w:color w:val="262626"/>
          <w:sz w:val="21"/>
          <w:lang w:val="sk-SK"/>
        </w:rPr>
        <w:t>“</w:t>
      </w:r>
    </w:p>
    <w:p w14:paraId="7FA2DBDE" w14:textId="25D9C790" w:rsidR="00EF01C5" w:rsidRPr="00B75BE9" w:rsidRDefault="00EF01C5" w:rsidP="0032585E">
      <w:pPr>
        <w:spacing w:line="276" w:lineRule="auto"/>
        <w:rPr>
          <w:rFonts w:ascii="Arial Narrow" w:hAnsi="Arial Narrow"/>
          <w:b/>
          <w:color w:val="262626"/>
          <w:sz w:val="21"/>
          <w:lang w:val="sk-SK"/>
        </w:rPr>
      </w:pPr>
    </w:p>
    <w:p w14:paraId="2EC9B927" w14:textId="77777777" w:rsidR="00EF01C5" w:rsidRPr="00B75BE9" w:rsidRDefault="00EF01C5" w:rsidP="0032585E">
      <w:pPr>
        <w:spacing w:line="276" w:lineRule="auto"/>
        <w:rPr>
          <w:rFonts w:ascii="Arial Narrow" w:hAnsi="Arial Narrow"/>
          <w:b/>
          <w:sz w:val="21"/>
          <w:lang w:val="sk-SK"/>
        </w:rPr>
      </w:pPr>
    </w:p>
    <w:p w14:paraId="1D3F77DD" w14:textId="2ECFCB29" w:rsidR="0032585E" w:rsidRPr="00B75BE9" w:rsidRDefault="0032585E" w:rsidP="0032585E">
      <w:pPr>
        <w:spacing w:line="276" w:lineRule="auto"/>
        <w:rPr>
          <w:rFonts w:ascii="Arial Narrow" w:hAnsi="Arial Narrow"/>
          <w:sz w:val="21"/>
          <w:lang w:val="sk-SK"/>
        </w:rPr>
      </w:pPr>
      <w:r w:rsidRPr="00B75BE9">
        <w:rPr>
          <w:rFonts w:ascii="Arial Narrow" w:hAnsi="Arial Narrow"/>
          <w:sz w:val="21"/>
          <w:lang w:val="sk-SK"/>
        </w:rPr>
        <w:t>Uchádzač:</w:t>
      </w:r>
      <w:r w:rsidRPr="00B75BE9">
        <w:rPr>
          <w:rFonts w:ascii="Arial Narrow" w:hAnsi="Arial Narrow"/>
          <w:sz w:val="21"/>
          <w:lang w:val="sk-SK"/>
        </w:rPr>
        <w:tab/>
      </w:r>
    </w:p>
    <w:p w14:paraId="26E62424" w14:textId="57F00A81" w:rsidR="0032585E" w:rsidRPr="00B75BE9" w:rsidRDefault="0032585E" w:rsidP="0032585E">
      <w:pPr>
        <w:spacing w:line="276" w:lineRule="auto"/>
        <w:rPr>
          <w:rFonts w:ascii="Arial Narrow" w:hAnsi="Arial Narrow"/>
          <w:sz w:val="21"/>
          <w:lang w:val="sk-SK"/>
        </w:rPr>
      </w:pPr>
      <w:r w:rsidRPr="00B75BE9">
        <w:rPr>
          <w:rFonts w:ascii="Arial Narrow" w:hAnsi="Arial Narrow"/>
          <w:sz w:val="21"/>
          <w:lang w:val="sk-SK"/>
        </w:rPr>
        <w:t>Adresa sídla:</w:t>
      </w:r>
      <w:r w:rsidRPr="00B75BE9">
        <w:rPr>
          <w:rFonts w:ascii="Arial Narrow" w:hAnsi="Arial Narrow"/>
          <w:sz w:val="21"/>
          <w:lang w:val="sk-SK"/>
        </w:rPr>
        <w:tab/>
        <w:t xml:space="preserve"> </w:t>
      </w:r>
    </w:p>
    <w:p w14:paraId="66053E29" w14:textId="74B1A4A1" w:rsidR="0032585E" w:rsidRPr="00B75BE9" w:rsidRDefault="0032585E" w:rsidP="0032585E">
      <w:pPr>
        <w:spacing w:line="276" w:lineRule="auto"/>
        <w:rPr>
          <w:rFonts w:ascii="Arial Narrow" w:hAnsi="Arial Narrow"/>
          <w:sz w:val="21"/>
          <w:lang w:val="sk-SK"/>
        </w:rPr>
      </w:pPr>
      <w:r w:rsidRPr="00B75BE9">
        <w:rPr>
          <w:rFonts w:ascii="Arial Narrow" w:hAnsi="Arial Narrow"/>
          <w:sz w:val="21"/>
          <w:lang w:val="sk-SK"/>
        </w:rPr>
        <w:t>IČO:</w:t>
      </w:r>
      <w:r w:rsidRPr="00B75BE9">
        <w:rPr>
          <w:rFonts w:ascii="Arial Narrow" w:hAnsi="Arial Narrow"/>
          <w:sz w:val="21"/>
          <w:lang w:val="sk-SK"/>
        </w:rPr>
        <w:tab/>
      </w:r>
      <w:r w:rsidRPr="00B75BE9">
        <w:rPr>
          <w:rFonts w:ascii="Arial Narrow" w:hAnsi="Arial Narrow"/>
          <w:sz w:val="21"/>
          <w:lang w:val="sk-SK"/>
        </w:rPr>
        <w:tab/>
      </w:r>
    </w:p>
    <w:p w14:paraId="722E96DD" w14:textId="77777777" w:rsidR="0032585E" w:rsidRPr="00B75BE9" w:rsidRDefault="0032585E" w:rsidP="0032585E">
      <w:pPr>
        <w:rPr>
          <w:rFonts w:ascii="Arial Narrow" w:hAnsi="Arial Narrow"/>
          <w:sz w:val="21"/>
          <w:lang w:val="sk-SK"/>
        </w:rPr>
      </w:pPr>
    </w:p>
    <w:p w14:paraId="005E92AD" w14:textId="77777777" w:rsidR="0032585E" w:rsidRPr="00B75BE9" w:rsidRDefault="0032585E" w:rsidP="0032585E">
      <w:pPr>
        <w:rPr>
          <w:rFonts w:ascii="Arial Narrow" w:hAnsi="Arial Narrow"/>
          <w:sz w:val="21"/>
          <w:lang w:val="sk-SK"/>
        </w:rPr>
      </w:pPr>
    </w:p>
    <w:p w14:paraId="472DAA06" w14:textId="25CBE1A4" w:rsidR="0032585E" w:rsidRPr="00B75BE9" w:rsidRDefault="0032585E" w:rsidP="0032585E">
      <w:pPr>
        <w:spacing w:after="240"/>
        <w:rPr>
          <w:rFonts w:ascii="Arial Narrow" w:hAnsi="Arial Narrow"/>
          <w:sz w:val="21"/>
          <w:lang w:val="sk-SK"/>
        </w:rPr>
      </w:pPr>
    </w:p>
    <w:p w14:paraId="6BAF5B18" w14:textId="77777777" w:rsidR="0032585E" w:rsidRPr="00B75BE9" w:rsidRDefault="0032585E" w:rsidP="0032585E">
      <w:pPr>
        <w:jc w:val="both"/>
        <w:rPr>
          <w:rFonts w:ascii="Arial Narrow" w:hAnsi="Arial Narrow"/>
          <w:b/>
          <w:sz w:val="21"/>
          <w:lang w:val="sk-SK"/>
        </w:rPr>
      </w:pPr>
    </w:p>
    <w:p w14:paraId="4CD32F6E" w14:textId="3897229A" w:rsidR="0032585E" w:rsidRPr="00B75BE9" w:rsidRDefault="0032585E" w:rsidP="0032585E">
      <w:pPr>
        <w:rPr>
          <w:rFonts w:ascii="Arial Narrow" w:hAnsi="Arial Narrow"/>
          <w:sz w:val="21"/>
          <w:lang w:val="sk-SK"/>
        </w:rPr>
      </w:pPr>
    </w:p>
    <w:p w14:paraId="191752F4" w14:textId="2ED6086C" w:rsidR="000B25CC" w:rsidRPr="00B75BE9" w:rsidRDefault="000B25CC" w:rsidP="0032585E">
      <w:pPr>
        <w:rPr>
          <w:rFonts w:ascii="Arial Narrow" w:hAnsi="Arial Narrow"/>
          <w:sz w:val="21"/>
          <w:lang w:val="sk-SK"/>
        </w:rPr>
      </w:pPr>
    </w:p>
    <w:p w14:paraId="640DF066" w14:textId="05CC58BE" w:rsidR="000B25CC" w:rsidRPr="00B75BE9" w:rsidRDefault="000B25CC" w:rsidP="0032585E">
      <w:pPr>
        <w:rPr>
          <w:rFonts w:ascii="Arial Narrow" w:hAnsi="Arial Narrow"/>
          <w:sz w:val="21"/>
          <w:lang w:val="sk-SK"/>
        </w:rPr>
      </w:pPr>
    </w:p>
    <w:p w14:paraId="0B7522C8" w14:textId="27C3F726" w:rsidR="000B25CC" w:rsidRPr="00B75BE9" w:rsidRDefault="000B25CC" w:rsidP="0032585E">
      <w:pPr>
        <w:rPr>
          <w:rFonts w:ascii="Arial Narrow" w:hAnsi="Arial Narrow"/>
          <w:sz w:val="21"/>
          <w:lang w:val="sk-SK"/>
        </w:rPr>
      </w:pPr>
    </w:p>
    <w:p w14:paraId="23ED31E4" w14:textId="5D9FBD6F" w:rsidR="000B25CC" w:rsidRPr="00B75BE9" w:rsidRDefault="000B25CC" w:rsidP="0032585E">
      <w:pPr>
        <w:rPr>
          <w:rFonts w:ascii="Arial Narrow" w:hAnsi="Arial Narrow"/>
          <w:sz w:val="21"/>
          <w:lang w:val="sk-SK"/>
        </w:rPr>
      </w:pPr>
    </w:p>
    <w:p w14:paraId="543341B6" w14:textId="77777777" w:rsidR="000B25CC" w:rsidRPr="00B75BE9" w:rsidRDefault="000B25CC" w:rsidP="0032585E">
      <w:pPr>
        <w:rPr>
          <w:rFonts w:ascii="Arial Narrow" w:hAnsi="Arial Narrow"/>
          <w:sz w:val="21"/>
          <w:lang w:val="sk-SK"/>
        </w:rPr>
      </w:pPr>
    </w:p>
    <w:p w14:paraId="5CCF7EC1" w14:textId="77777777" w:rsidR="0032585E" w:rsidRPr="00B75BE9" w:rsidRDefault="0032585E" w:rsidP="0032585E">
      <w:pPr>
        <w:rPr>
          <w:rFonts w:ascii="Arial Narrow" w:hAnsi="Arial Narrow"/>
          <w:sz w:val="21"/>
          <w:lang w:val="sk-SK"/>
        </w:rPr>
      </w:pPr>
      <w:r w:rsidRPr="00B75BE9">
        <w:rPr>
          <w:rFonts w:ascii="Arial Narrow" w:hAnsi="Arial Narrow"/>
          <w:sz w:val="21"/>
          <w:lang w:val="sk-SK"/>
        </w:rPr>
        <w:t>Platca/</w:t>
      </w:r>
      <w:proofErr w:type="spellStart"/>
      <w:r w:rsidRPr="00B75BE9">
        <w:rPr>
          <w:rFonts w:ascii="Arial Narrow" w:hAnsi="Arial Narrow"/>
          <w:sz w:val="21"/>
          <w:lang w:val="sk-SK"/>
        </w:rPr>
        <w:t>neplatca</w:t>
      </w:r>
      <w:proofErr w:type="spellEnd"/>
      <w:r w:rsidRPr="00B75BE9">
        <w:rPr>
          <w:rFonts w:ascii="Arial Narrow" w:hAnsi="Arial Narrow"/>
          <w:sz w:val="21"/>
          <w:lang w:val="sk-SK"/>
        </w:rPr>
        <w:t xml:space="preserve"> DPH (</w:t>
      </w:r>
      <w:proofErr w:type="spellStart"/>
      <w:r w:rsidRPr="00B75BE9">
        <w:rPr>
          <w:rFonts w:ascii="Arial Narrow" w:hAnsi="Arial Narrow"/>
          <w:sz w:val="21"/>
          <w:lang w:val="sk-SK"/>
        </w:rPr>
        <w:t>nehodiace</w:t>
      </w:r>
      <w:proofErr w:type="spellEnd"/>
      <w:r w:rsidRPr="00B75BE9">
        <w:rPr>
          <w:rFonts w:ascii="Arial Narrow" w:hAnsi="Arial Narrow"/>
          <w:sz w:val="21"/>
          <w:lang w:val="sk-SK"/>
        </w:rPr>
        <w:t xml:space="preserve"> sa preškrtnite)</w:t>
      </w:r>
    </w:p>
    <w:p w14:paraId="1F3E8C41" w14:textId="77777777" w:rsidR="0032585E" w:rsidRPr="00B75BE9" w:rsidRDefault="0032585E" w:rsidP="0032585E">
      <w:pPr>
        <w:rPr>
          <w:rFonts w:ascii="Arial Narrow" w:hAnsi="Arial Narrow"/>
          <w:sz w:val="21"/>
          <w:lang w:val="sk-SK"/>
        </w:rPr>
      </w:pPr>
    </w:p>
    <w:p w14:paraId="2709D82E" w14:textId="77777777" w:rsidR="0032585E" w:rsidRPr="00B75BE9" w:rsidRDefault="0032585E" w:rsidP="0032585E">
      <w:pPr>
        <w:rPr>
          <w:rFonts w:ascii="Arial Narrow" w:hAnsi="Arial Narrow"/>
          <w:sz w:val="21"/>
          <w:lang w:val="sk-SK"/>
        </w:rPr>
      </w:pPr>
    </w:p>
    <w:p w14:paraId="3FB71A61" w14:textId="70BD3026" w:rsidR="0032585E" w:rsidRPr="00B75BE9" w:rsidRDefault="0032585E" w:rsidP="0032585E">
      <w:pPr>
        <w:rPr>
          <w:rFonts w:ascii="Arial Narrow" w:hAnsi="Arial Narrow"/>
          <w:sz w:val="21"/>
          <w:lang w:val="sk-SK"/>
        </w:rPr>
      </w:pPr>
      <w:r w:rsidRPr="00B75BE9">
        <w:rPr>
          <w:rFonts w:ascii="Arial Narrow" w:hAnsi="Arial Narrow"/>
          <w:sz w:val="21"/>
          <w:lang w:val="sk-SK"/>
        </w:rPr>
        <w:t>V </w:t>
      </w:r>
      <w:r w:rsidR="00AB729B" w:rsidRPr="00B75BE9">
        <w:rPr>
          <w:rFonts w:ascii="Arial Narrow" w:hAnsi="Arial Narrow"/>
          <w:sz w:val="21"/>
          <w:lang w:val="sk-SK"/>
        </w:rPr>
        <w:t>Bratislave</w:t>
      </w:r>
      <w:r w:rsidRPr="00B75BE9">
        <w:rPr>
          <w:rFonts w:ascii="Arial Narrow" w:hAnsi="Arial Narrow"/>
          <w:sz w:val="21"/>
          <w:lang w:val="sk-SK"/>
        </w:rPr>
        <w:t xml:space="preserve">, dňa .......................      </w:t>
      </w:r>
    </w:p>
    <w:p w14:paraId="6E7BC185" w14:textId="77777777" w:rsidR="0032585E" w:rsidRPr="00B75BE9" w:rsidRDefault="0032585E" w:rsidP="0032585E">
      <w:pPr>
        <w:rPr>
          <w:rFonts w:ascii="Arial Narrow" w:hAnsi="Arial Narrow"/>
          <w:sz w:val="21"/>
          <w:lang w:val="sk-SK"/>
        </w:rPr>
      </w:pPr>
      <w:r w:rsidRPr="00B75BE9">
        <w:rPr>
          <w:rFonts w:ascii="Arial Narrow" w:hAnsi="Arial Narrow"/>
          <w:sz w:val="21"/>
          <w:lang w:val="sk-SK"/>
        </w:rPr>
        <w:t xml:space="preserve">            </w:t>
      </w:r>
    </w:p>
    <w:p w14:paraId="1CBBF3B2" w14:textId="77777777" w:rsidR="0032585E" w:rsidRPr="00B75BE9" w:rsidRDefault="0032585E" w:rsidP="0032585E">
      <w:pPr>
        <w:rPr>
          <w:rFonts w:ascii="Arial Narrow" w:hAnsi="Arial Narrow"/>
          <w:sz w:val="21"/>
          <w:lang w:val="sk-SK"/>
        </w:rPr>
      </w:pPr>
    </w:p>
    <w:p w14:paraId="7180A830" w14:textId="77777777" w:rsidR="0032585E" w:rsidRPr="00B75BE9" w:rsidRDefault="0032585E" w:rsidP="0032585E">
      <w:pPr>
        <w:rPr>
          <w:rFonts w:ascii="Arial Narrow" w:hAnsi="Arial Narrow"/>
          <w:sz w:val="21"/>
          <w:lang w:val="sk-SK"/>
        </w:rPr>
      </w:pPr>
      <w:r w:rsidRPr="00B75BE9">
        <w:rPr>
          <w:rFonts w:ascii="Arial Narrow" w:hAnsi="Arial Narrow"/>
          <w:sz w:val="21"/>
          <w:lang w:val="sk-SK"/>
        </w:rPr>
        <w:t xml:space="preserve">                                                                                                                                                                                                                                                      </w:t>
      </w:r>
    </w:p>
    <w:p w14:paraId="6FC11FF0" w14:textId="77777777" w:rsidR="0032585E" w:rsidRPr="00B75BE9" w:rsidRDefault="0032585E" w:rsidP="0032585E">
      <w:pPr>
        <w:ind w:left="5812" w:hanging="142"/>
        <w:rPr>
          <w:rFonts w:ascii="Arial Narrow" w:hAnsi="Arial Narrow"/>
          <w:sz w:val="21"/>
          <w:lang w:val="sk-SK"/>
        </w:rPr>
      </w:pPr>
      <w:r w:rsidRPr="00B75BE9">
        <w:rPr>
          <w:rFonts w:ascii="Arial Narrow" w:hAnsi="Arial Narrow"/>
          <w:sz w:val="21"/>
          <w:lang w:val="sk-SK"/>
        </w:rPr>
        <w:t>__________________________________</w:t>
      </w:r>
      <w:r w:rsidRPr="00B75BE9">
        <w:rPr>
          <w:rFonts w:ascii="Arial Narrow" w:hAnsi="Arial Narrow"/>
          <w:sz w:val="21"/>
          <w:lang w:val="sk-SK"/>
        </w:rPr>
        <w:tab/>
        <w:t xml:space="preserve">                                                                                        </w:t>
      </w:r>
    </w:p>
    <w:p w14:paraId="75B0FFAC" w14:textId="77777777" w:rsidR="00AB729B" w:rsidRPr="00B75BE9" w:rsidRDefault="00AB729B" w:rsidP="0032585E">
      <w:pPr>
        <w:ind w:left="5812" w:hanging="142"/>
        <w:rPr>
          <w:rFonts w:ascii="Arial Narrow" w:hAnsi="Arial Narrow"/>
          <w:sz w:val="18"/>
          <w:lang w:val="sk-SK"/>
        </w:rPr>
      </w:pPr>
    </w:p>
    <w:p w14:paraId="311D0238" w14:textId="70C94D8D" w:rsidR="0032585E" w:rsidRPr="00B75BE9" w:rsidRDefault="00AB729B" w:rsidP="0032585E">
      <w:pPr>
        <w:ind w:left="5812" w:hanging="142"/>
        <w:rPr>
          <w:rFonts w:ascii="Arial Narrow" w:hAnsi="Arial Narrow"/>
          <w:sz w:val="18"/>
          <w:lang w:val="sk-SK"/>
        </w:rPr>
      </w:pPr>
      <w:r w:rsidRPr="00B75BE9">
        <w:rPr>
          <w:rFonts w:ascii="Arial Narrow" w:hAnsi="Arial Narrow"/>
          <w:sz w:val="18"/>
          <w:lang w:val="sk-SK"/>
        </w:rPr>
        <w:t xml:space="preserve">meno, priezvisko a </w:t>
      </w:r>
      <w:r w:rsidR="0032585E" w:rsidRPr="00B75BE9">
        <w:rPr>
          <w:rFonts w:ascii="Arial Narrow" w:hAnsi="Arial Narrow"/>
          <w:sz w:val="18"/>
          <w:lang w:val="sk-SK"/>
        </w:rPr>
        <w:t xml:space="preserve"> podpis osoby oprávnenej</w:t>
      </w:r>
    </w:p>
    <w:p w14:paraId="40EAE620" w14:textId="357551A1" w:rsidR="0032585E" w:rsidRPr="00B75BE9" w:rsidRDefault="0032585E" w:rsidP="0032585E">
      <w:pPr>
        <w:ind w:firstLine="1701"/>
        <w:rPr>
          <w:rFonts w:ascii="Arial Narrow" w:hAnsi="Arial Narrow"/>
          <w:sz w:val="21"/>
          <w:lang w:val="sk-SK"/>
        </w:rPr>
      </w:pPr>
      <w:r w:rsidRPr="00B75BE9">
        <w:rPr>
          <w:rFonts w:ascii="Arial Narrow" w:hAnsi="Arial Narrow"/>
          <w:sz w:val="18"/>
          <w:lang w:val="sk-SK"/>
        </w:rPr>
        <w:t xml:space="preserve">                                                                                                       </w:t>
      </w:r>
      <w:r w:rsidR="00AB729B" w:rsidRPr="00B75BE9">
        <w:rPr>
          <w:rFonts w:ascii="Arial Narrow" w:hAnsi="Arial Narrow"/>
          <w:sz w:val="18"/>
          <w:lang w:val="sk-SK"/>
        </w:rPr>
        <w:t xml:space="preserve">              </w:t>
      </w:r>
      <w:r w:rsidRPr="00B75BE9">
        <w:rPr>
          <w:rFonts w:ascii="Arial Narrow" w:hAnsi="Arial Narrow"/>
          <w:sz w:val="18"/>
          <w:lang w:val="sk-SK"/>
        </w:rPr>
        <w:t>konať za uchádzača</w:t>
      </w:r>
    </w:p>
    <w:p w14:paraId="0E8B33EB" w14:textId="77777777" w:rsidR="0032585E" w:rsidRPr="00B75BE9" w:rsidRDefault="0032585E" w:rsidP="0032585E">
      <w:pPr>
        <w:rPr>
          <w:rFonts w:ascii="Arial Narrow" w:hAnsi="Arial Narrow"/>
          <w:sz w:val="21"/>
          <w:lang w:val="sk-SK"/>
        </w:rPr>
      </w:pPr>
    </w:p>
    <w:p w14:paraId="0D536D21" w14:textId="77777777" w:rsidR="0032585E" w:rsidRPr="00B75BE9" w:rsidRDefault="0032585E" w:rsidP="0032585E">
      <w:pPr>
        <w:rPr>
          <w:rFonts w:ascii="Arial Narrow" w:hAnsi="Arial Narrow"/>
          <w:sz w:val="21"/>
          <w:lang w:val="sk-SK"/>
        </w:rPr>
      </w:pPr>
    </w:p>
    <w:p w14:paraId="548E4BA7" w14:textId="77777777" w:rsidR="0032585E" w:rsidRPr="00B75BE9" w:rsidRDefault="0032585E" w:rsidP="0032585E">
      <w:pPr>
        <w:rPr>
          <w:rFonts w:ascii="Arial Narrow" w:hAnsi="Arial Narrow"/>
          <w:sz w:val="21"/>
          <w:lang w:val="sk-SK"/>
        </w:rPr>
      </w:pPr>
    </w:p>
    <w:p w14:paraId="71F91623" w14:textId="77777777" w:rsidR="0032585E" w:rsidRPr="00B75BE9" w:rsidRDefault="0032585E" w:rsidP="0032585E">
      <w:pPr>
        <w:rPr>
          <w:rFonts w:ascii="Arial Narrow" w:hAnsi="Arial Narrow"/>
          <w:sz w:val="21"/>
          <w:lang w:val="sk-SK"/>
        </w:rPr>
      </w:pPr>
    </w:p>
    <w:p w14:paraId="7BD34010" w14:textId="77777777" w:rsidR="0032585E" w:rsidRPr="00B75BE9" w:rsidRDefault="0032585E" w:rsidP="0032585E">
      <w:pPr>
        <w:rPr>
          <w:rFonts w:ascii="Arial Narrow" w:hAnsi="Arial Narrow"/>
          <w:sz w:val="21"/>
          <w:lang w:val="sk-SK"/>
        </w:rPr>
      </w:pPr>
    </w:p>
    <w:p w14:paraId="724D8FAF" w14:textId="77777777" w:rsidR="0032585E" w:rsidRPr="00B75BE9" w:rsidRDefault="0032585E" w:rsidP="0032585E">
      <w:pPr>
        <w:rPr>
          <w:rFonts w:ascii="Arial Narrow" w:hAnsi="Arial Narrow"/>
          <w:sz w:val="21"/>
          <w:lang w:val="sk-SK"/>
        </w:rPr>
      </w:pPr>
    </w:p>
    <w:p w14:paraId="248E1FBE" w14:textId="77777777" w:rsidR="0032585E" w:rsidRPr="00B75BE9" w:rsidRDefault="0032585E" w:rsidP="0032585E">
      <w:pPr>
        <w:rPr>
          <w:rFonts w:ascii="Arial Narrow" w:hAnsi="Arial Narrow"/>
          <w:sz w:val="21"/>
          <w:lang w:val="sk-SK"/>
        </w:rPr>
      </w:pPr>
    </w:p>
    <w:p w14:paraId="7B64768A" w14:textId="77777777" w:rsidR="0032585E" w:rsidRPr="00B75BE9" w:rsidRDefault="0032585E" w:rsidP="0032585E">
      <w:pPr>
        <w:rPr>
          <w:rFonts w:ascii="Arial Narrow" w:hAnsi="Arial Narrow"/>
          <w:sz w:val="21"/>
          <w:lang w:val="sk-SK"/>
        </w:rPr>
      </w:pPr>
    </w:p>
    <w:p w14:paraId="58248704" w14:textId="6A6ECA98" w:rsidR="0032585E" w:rsidRPr="00B75BE9" w:rsidRDefault="0032585E" w:rsidP="0032585E">
      <w:pPr>
        <w:rPr>
          <w:rFonts w:ascii="Arial Narrow" w:hAnsi="Arial Narrow"/>
          <w:sz w:val="21"/>
          <w:lang w:val="sk-SK"/>
        </w:rPr>
      </w:pPr>
    </w:p>
    <w:p w14:paraId="375F16EA" w14:textId="55FEE5D9" w:rsidR="00AE4485" w:rsidRPr="00B75BE9" w:rsidRDefault="00AE4485" w:rsidP="0032585E">
      <w:pPr>
        <w:rPr>
          <w:rFonts w:ascii="Arial Narrow" w:hAnsi="Arial Narrow"/>
          <w:sz w:val="21"/>
          <w:lang w:val="sk-SK"/>
        </w:rPr>
      </w:pPr>
    </w:p>
    <w:p w14:paraId="2EC4A3AE" w14:textId="48C808A0" w:rsidR="00AE4485" w:rsidRPr="00B75BE9" w:rsidRDefault="00AE4485" w:rsidP="0032585E">
      <w:pPr>
        <w:rPr>
          <w:rFonts w:ascii="Arial Narrow" w:hAnsi="Arial Narrow"/>
          <w:sz w:val="21"/>
          <w:lang w:val="sk-SK"/>
        </w:rPr>
      </w:pPr>
    </w:p>
    <w:p w14:paraId="3CFFC7BA" w14:textId="3B9E1019" w:rsidR="00AE4485" w:rsidRPr="00B75BE9" w:rsidRDefault="00AE4485" w:rsidP="0032585E">
      <w:pPr>
        <w:rPr>
          <w:rFonts w:ascii="Arial Narrow" w:hAnsi="Arial Narrow"/>
          <w:sz w:val="21"/>
          <w:lang w:val="sk-SK"/>
        </w:rPr>
      </w:pPr>
    </w:p>
    <w:p w14:paraId="39DC6DA4" w14:textId="39B060DA" w:rsidR="00AE4485" w:rsidRPr="00B75BE9" w:rsidRDefault="00AE4485" w:rsidP="0032585E">
      <w:pPr>
        <w:rPr>
          <w:rFonts w:ascii="Arial Narrow" w:hAnsi="Arial Narrow"/>
          <w:sz w:val="21"/>
          <w:lang w:val="sk-SK"/>
        </w:rPr>
      </w:pPr>
    </w:p>
    <w:p w14:paraId="3E805FB7" w14:textId="783EE78F" w:rsidR="006624BD" w:rsidRPr="00B75BE9" w:rsidRDefault="006624BD" w:rsidP="0032585E">
      <w:pPr>
        <w:rPr>
          <w:rFonts w:ascii="Arial Narrow" w:hAnsi="Arial Narrow"/>
          <w:sz w:val="21"/>
          <w:lang w:val="sk-SK"/>
        </w:rPr>
      </w:pPr>
    </w:p>
    <w:p w14:paraId="20465B40" w14:textId="46277B4B" w:rsidR="00B81A6A" w:rsidRPr="00B75BE9" w:rsidRDefault="00B81A6A" w:rsidP="0032585E">
      <w:pPr>
        <w:rPr>
          <w:rFonts w:ascii="Arial Narrow" w:hAnsi="Arial Narrow"/>
          <w:sz w:val="21"/>
          <w:lang w:val="sk-SK"/>
        </w:rPr>
      </w:pPr>
    </w:p>
    <w:p w14:paraId="73B1CC4D" w14:textId="06F7A0EF" w:rsidR="00B81A6A" w:rsidRPr="00B75BE9" w:rsidRDefault="00B81A6A" w:rsidP="0032585E">
      <w:pPr>
        <w:rPr>
          <w:rFonts w:ascii="Arial Narrow" w:hAnsi="Arial Narrow"/>
          <w:sz w:val="21"/>
          <w:lang w:val="sk-SK"/>
        </w:rPr>
      </w:pPr>
    </w:p>
    <w:p w14:paraId="64E5A725" w14:textId="77777777" w:rsidR="00B81A6A" w:rsidRPr="00B75BE9" w:rsidRDefault="00B81A6A" w:rsidP="0032585E">
      <w:pPr>
        <w:rPr>
          <w:rFonts w:ascii="Arial Narrow" w:hAnsi="Arial Narrow"/>
          <w:sz w:val="21"/>
          <w:lang w:val="sk-SK"/>
        </w:rPr>
      </w:pPr>
    </w:p>
    <w:p w14:paraId="2C6B27B4" w14:textId="26E18B97" w:rsidR="006624BD" w:rsidRPr="00B75BE9" w:rsidRDefault="006624BD" w:rsidP="0032585E">
      <w:pPr>
        <w:rPr>
          <w:rFonts w:ascii="Arial Narrow" w:hAnsi="Arial Narrow"/>
          <w:sz w:val="21"/>
          <w:lang w:val="sk-SK"/>
        </w:rPr>
      </w:pPr>
    </w:p>
    <w:p w14:paraId="35B4FA85" w14:textId="711B35D3" w:rsidR="00EF01C5" w:rsidRPr="00B75BE9" w:rsidRDefault="00EF01C5" w:rsidP="0032585E">
      <w:pPr>
        <w:rPr>
          <w:rFonts w:ascii="Arial Narrow" w:hAnsi="Arial Narrow"/>
          <w:sz w:val="21"/>
          <w:lang w:val="sk-SK"/>
        </w:rPr>
      </w:pPr>
    </w:p>
    <w:p w14:paraId="3BECD2E5" w14:textId="07635CC2" w:rsidR="007C3904" w:rsidRPr="00B75BE9" w:rsidRDefault="007C3904" w:rsidP="0032585E">
      <w:pPr>
        <w:rPr>
          <w:rFonts w:ascii="Arial Narrow" w:hAnsi="Arial Narrow"/>
          <w:sz w:val="21"/>
          <w:lang w:val="sk-SK"/>
        </w:rPr>
      </w:pPr>
    </w:p>
    <w:p w14:paraId="09EA2F7C" w14:textId="782C5394" w:rsidR="007C3904" w:rsidRPr="00B75BE9" w:rsidRDefault="007C3904" w:rsidP="0032585E">
      <w:pPr>
        <w:rPr>
          <w:rFonts w:ascii="Arial Narrow" w:hAnsi="Arial Narrow"/>
          <w:sz w:val="21"/>
          <w:lang w:val="sk-SK"/>
        </w:rPr>
      </w:pPr>
    </w:p>
    <w:p w14:paraId="578F430F" w14:textId="77777777" w:rsidR="007C3904" w:rsidRPr="00B75BE9" w:rsidRDefault="007C3904" w:rsidP="0032585E">
      <w:pPr>
        <w:rPr>
          <w:rFonts w:ascii="Arial Narrow" w:hAnsi="Arial Narrow"/>
          <w:sz w:val="21"/>
          <w:lang w:val="sk-SK"/>
        </w:rPr>
      </w:pPr>
    </w:p>
    <w:p w14:paraId="04C13949" w14:textId="03BF64FD" w:rsidR="00AE4485" w:rsidRPr="00B75BE9" w:rsidRDefault="00AE4485" w:rsidP="0032585E">
      <w:pPr>
        <w:rPr>
          <w:rFonts w:ascii="Arial Narrow" w:hAnsi="Arial Narrow"/>
          <w:sz w:val="21"/>
          <w:lang w:val="sk-SK"/>
        </w:rPr>
      </w:pPr>
    </w:p>
    <w:p w14:paraId="72587A43" w14:textId="77777777" w:rsidR="0032585E" w:rsidRPr="00B75BE9" w:rsidRDefault="0032585E" w:rsidP="0032585E">
      <w:pPr>
        <w:rPr>
          <w:rFonts w:ascii="Arial Narrow" w:hAnsi="Arial Narrow"/>
          <w:sz w:val="21"/>
          <w:lang w:val="sk-SK"/>
        </w:rPr>
      </w:pPr>
    </w:p>
    <w:p w14:paraId="475751AD" w14:textId="7FEF670B" w:rsidR="0032585E" w:rsidRPr="00B75BE9" w:rsidRDefault="0032585E" w:rsidP="0032585E">
      <w:pPr>
        <w:pStyle w:val="Nadpis1"/>
        <w:ind w:hanging="171"/>
        <w:rPr>
          <w:rFonts w:ascii="Arial Narrow" w:hAnsi="Arial Narrow"/>
          <w:lang w:val="sk-SK"/>
        </w:rPr>
      </w:pPr>
      <w:r w:rsidRPr="00B75BE9">
        <w:rPr>
          <w:rFonts w:ascii="Arial Narrow" w:hAnsi="Arial Narrow"/>
          <w:lang w:val="sk-SK"/>
        </w:rPr>
        <w:t xml:space="preserve">Príloha č. </w:t>
      </w:r>
      <w:r w:rsidR="00207A3A" w:rsidRPr="00B75BE9">
        <w:rPr>
          <w:rFonts w:ascii="Arial Narrow" w:hAnsi="Arial Narrow"/>
          <w:lang w:val="sk-SK"/>
        </w:rPr>
        <w:t>3</w:t>
      </w:r>
    </w:p>
    <w:p w14:paraId="7BE54511" w14:textId="77777777" w:rsidR="0032585E" w:rsidRPr="00B75BE9" w:rsidRDefault="0032585E" w:rsidP="0032585E">
      <w:pPr>
        <w:pStyle w:val="Nadpis1"/>
        <w:ind w:hanging="171"/>
        <w:rPr>
          <w:rFonts w:ascii="Arial Narrow" w:hAnsi="Arial Narrow"/>
          <w:lang w:val="sk-SK"/>
        </w:rPr>
      </w:pPr>
      <w:r w:rsidRPr="00B75BE9">
        <w:rPr>
          <w:rFonts w:ascii="Arial Narrow" w:hAnsi="Arial Narrow"/>
          <w:lang w:val="sk-SK"/>
        </w:rPr>
        <w:t>Zoznam subdodávateľov a podiel subdodávok</w:t>
      </w:r>
    </w:p>
    <w:p w14:paraId="25979A9C" w14:textId="77777777" w:rsidR="0032585E" w:rsidRPr="00B75BE9" w:rsidRDefault="0032585E" w:rsidP="0032585E">
      <w:pPr>
        <w:pStyle w:val="Nadpis1"/>
        <w:ind w:hanging="171"/>
        <w:rPr>
          <w:rFonts w:ascii="Arial Narrow" w:hAnsi="Arial Narrow"/>
          <w:lang w:val="sk-SK"/>
        </w:rPr>
      </w:pPr>
    </w:p>
    <w:p w14:paraId="441308D8" w14:textId="77777777" w:rsidR="0032585E" w:rsidRPr="00B75BE9" w:rsidRDefault="0032585E" w:rsidP="0032585E">
      <w:pPr>
        <w:pStyle w:val="Nadpis1"/>
        <w:ind w:hanging="171"/>
        <w:rPr>
          <w:rFonts w:ascii="Arial Narrow" w:hAnsi="Arial Narrow"/>
          <w:lang w:val="sk-SK"/>
        </w:rPr>
      </w:pPr>
      <w:r w:rsidRPr="00B75BE9">
        <w:rPr>
          <w:rFonts w:ascii="Arial Narrow" w:hAnsi="Arial Narrow"/>
          <w:lang w:val="sk-SK"/>
        </w:rPr>
        <w:t xml:space="preserve">Údaje o všetkých známych subdodávateľoch </w:t>
      </w:r>
    </w:p>
    <w:p w14:paraId="29472CD3" w14:textId="77777777" w:rsidR="0032585E" w:rsidRPr="00B75BE9" w:rsidRDefault="0032585E" w:rsidP="0032585E">
      <w:pPr>
        <w:pStyle w:val="Nadpis1"/>
        <w:ind w:hanging="171"/>
        <w:rPr>
          <w:rFonts w:ascii="Arial Narrow" w:hAnsi="Arial Narrow"/>
          <w:lang w:val="sk-SK"/>
        </w:rPr>
      </w:pPr>
    </w:p>
    <w:p w14:paraId="2A8F52C6" w14:textId="77777777" w:rsidR="0032585E" w:rsidRPr="00B75BE9" w:rsidRDefault="0032585E" w:rsidP="0032585E">
      <w:pPr>
        <w:rPr>
          <w:rFonts w:ascii="Arial Narrow" w:hAnsi="Arial Narrow"/>
          <w:b/>
          <w:sz w:val="21"/>
          <w:lang w:val="sk-SK"/>
        </w:rPr>
      </w:pPr>
    </w:p>
    <w:p w14:paraId="576751A4" w14:textId="4E53AB32" w:rsidR="0032585E" w:rsidRPr="00B75BE9" w:rsidRDefault="0032585E" w:rsidP="0032585E">
      <w:pPr>
        <w:rPr>
          <w:rFonts w:ascii="Arial Narrow" w:hAnsi="Arial Narrow"/>
          <w:b/>
          <w:sz w:val="21"/>
          <w:lang w:val="sk-SK"/>
        </w:rPr>
      </w:pPr>
      <w:r w:rsidRPr="00B75BE9">
        <w:rPr>
          <w:rFonts w:ascii="Arial Narrow" w:hAnsi="Arial Narrow"/>
          <w:b/>
          <w:sz w:val="21"/>
          <w:lang w:val="sk-SK"/>
        </w:rPr>
        <w:t>Na predmet zákazky:</w:t>
      </w:r>
    </w:p>
    <w:p w14:paraId="02A6B6C5" w14:textId="4125EA31" w:rsidR="00EF01C5" w:rsidRPr="00B75BE9" w:rsidRDefault="00983306" w:rsidP="00EF01C5">
      <w:pPr>
        <w:spacing w:line="276" w:lineRule="auto"/>
        <w:rPr>
          <w:rFonts w:ascii="Arial Narrow" w:hAnsi="Arial Narrow"/>
          <w:b/>
          <w:color w:val="262626"/>
          <w:sz w:val="21"/>
          <w:lang w:val="sk-SK"/>
        </w:rPr>
      </w:pPr>
      <w:r w:rsidRPr="00B75BE9">
        <w:rPr>
          <w:rFonts w:ascii="Arial Narrow" w:hAnsi="Arial Narrow"/>
          <w:b/>
          <w:color w:val="262626"/>
          <w:sz w:val="21"/>
          <w:lang w:val="sk-SK"/>
        </w:rPr>
        <w:t>,,</w:t>
      </w:r>
      <w:r w:rsidR="00F61526" w:rsidRPr="00B75BE9">
        <w:rPr>
          <w:rFonts w:ascii="Arial Narrow" w:hAnsi="Arial Narrow"/>
          <w:b/>
          <w:color w:val="000000" w:themeColor="text1"/>
          <w:sz w:val="21"/>
          <w:lang w:val="sk-SK"/>
        </w:rPr>
        <w:t xml:space="preserve"> Bežná údržba pozemných komunikácií a oprava výtlkov na území  Hlavného mesta SR Bratislavy</w:t>
      </w:r>
      <w:r w:rsidRPr="00B75BE9">
        <w:rPr>
          <w:rFonts w:ascii="Arial Narrow" w:hAnsi="Arial Narrow"/>
          <w:b/>
          <w:color w:val="262626"/>
          <w:sz w:val="21"/>
          <w:lang w:val="sk-SK"/>
        </w:rPr>
        <w:t>“</w:t>
      </w:r>
    </w:p>
    <w:p w14:paraId="5DB1F6D1" w14:textId="77777777" w:rsidR="0032585E" w:rsidRPr="00B75BE9" w:rsidRDefault="0032585E" w:rsidP="0032585E">
      <w:pPr>
        <w:rPr>
          <w:b/>
          <w:sz w:val="21"/>
          <w:lang w:val="sk-SK"/>
        </w:rPr>
      </w:pPr>
    </w:p>
    <w:p w14:paraId="0F568785" w14:textId="77777777" w:rsidR="0032585E" w:rsidRPr="00B75BE9" w:rsidRDefault="0032585E" w:rsidP="0032585E">
      <w:pPr>
        <w:ind w:left="357"/>
        <w:jc w:val="center"/>
        <w:rPr>
          <w:b/>
          <w:caps/>
          <w:sz w:val="21"/>
          <w:lang w:val="sk-SK"/>
        </w:rPr>
      </w:pPr>
    </w:p>
    <w:p w14:paraId="0599B9C2" w14:textId="77777777" w:rsidR="0032585E" w:rsidRPr="00B75BE9" w:rsidRDefault="0032585E" w:rsidP="0032585E">
      <w:pPr>
        <w:jc w:val="both"/>
        <w:rPr>
          <w:rFonts w:ascii="Arial Narrow" w:hAnsi="Arial Narrow"/>
          <w:sz w:val="21"/>
          <w:lang w:val="sk-SK"/>
        </w:rPr>
      </w:pPr>
    </w:p>
    <w:p w14:paraId="7578030B" w14:textId="77777777" w:rsidR="0032585E" w:rsidRPr="00B75BE9" w:rsidRDefault="0032585E" w:rsidP="0032585E">
      <w:pPr>
        <w:jc w:val="both"/>
        <w:rPr>
          <w:rFonts w:ascii="Arial Narrow" w:hAnsi="Arial Narrow"/>
          <w:sz w:val="21"/>
          <w:lang w:val="sk-SK"/>
        </w:rPr>
      </w:pPr>
      <w:r w:rsidRPr="00B75BE9">
        <w:rPr>
          <w:rFonts w:ascii="Arial Narrow" w:hAnsi="Arial Narrow"/>
          <w:sz w:val="21"/>
          <w:lang w:val="sk-SK"/>
        </w:rPr>
        <w:fldChar w:fldCharType="begin">
          <w:ffData>
            <w:name w:val=""/>
            <w:enabled/>
            <w:calcOnExit w:val="0"/>
            <w:checkBox>
              <w:sizeAuto/>
              <w:default w:val="0"/>
            </w:checkBox>
          </w:ffData>
        </w:fldChar>
      </w:r>
      <w:r w:rsidRPr="00B75BE9">
        <w:rPr>
          <w:rFonts w:ascii="Arial Narrow" w:hAnsi="Arial Narrow"/>
          <w:sz w:val="21"/>
          <w:lang w:val="sk-SK"/>
        </w:rPr>
        <w:instrText xml:space="preserve"> FORMCHECKBOX </w:instrText>
      </w:r>
      <w:r w:rsidR="003F63DF">
        <w:rPr>
          <w:rFonts w:ascii="Arial Narrow" w:hAnsi="Arial Narrow"/>
          <w:sz w:val="21"/>
          <w:lang w:val="sk-SK"/>
        </w:rPr>
      </w:r>
      <w:r w:rsidR="003F63DF">
        <w:rPr>
          <w:rFonts w:ascii="Arial Narrow" w:hAnsi="Arial Narrow"/>
          <w:sz w:val="21"/>
          <w:lang w:val="sk-SK"/>
        </w:rPr>
        <w:fldChar w:fldCharType="separate"/>
      </w:r>
      <w:r w:rsidRPr="00B75BE9">
        <w:rPr>
          <w:rFonts w:ascii="Arial Narrow" w:hAnsi="Arial Narrow"/>
          <w:sz w:val="21"/>
          <w:lang w:val="sk-SK"/>
        </w:rPr>
        <w:fldChar w:fldCharType="end"/>
      </w:r>
      <w:r w:rsidRPr="00B75BE9">
        <w:rPr>
          <w:rFonts w:ascii="Arial Narrow" w:hAnsi="Arial Narrow"/>
          <w:sz w:val="21"/>
          <w:lang w:val="sk-SK"/>
        </w:rPr>
        <w:t xml:space="preserve"> sa nebudú podieľať subdodávatelia a celý predmet zákazky uchádzač uskutoční vlastnými kapacitami </w:t>
      </w:r>
    </w:p>
    <w:p w14:paraId="1819A659" w14:textId="77777777" w:rsidR="0032585E" w:rsidRPr="00B75BE9" w:rsidRDefault="0032585E" w:rsidP="0032585E">
      <w:pPr>
        <w:jc w:val="both"/>
        <w:rPr>
          <w:rFonts w:ascii="Arial Narrow" w:hAnsi="Arial Narrow"/>
          <w:sz w:val="21"/>
          <w:lang w:val="sk-SK"/>
        </w:rPr>
      </w:pPr>
    </w:p>
    <w:p w14:paraId="2B0F66CC" w14:textId="77777777" w:rsidR="0032585E" w:rsidRPr="00B75BE9" w:rsidRDefault="0032585E" w:rsidP="0032585E">
      <w:pPr>
        <w:jc w:val="both"/>
        <w:rPr>
          <w:rFonts w:ascii="Arial Narrow" w:hAnsi="Arial Narrow"/>
          <w:sz w:val="21"/>
          <w:lang w:val="sk-SK"/>
        </w:rPr>
      </w:pPr>
      <w:r w:rsidRPr="00B75BE9">
        <w:rPr>
          <w:rFonts w:ascii="Arial Narrow" w:hAnsi="Arial Narrow"/>
          <w:sz w:val="21"/>
          <w:lang w:val="sk-SK"/>
        </w:rPr>
        <w:fldChar w:fldCharType="begin">
          <w:ffData>
            <w:name w:val=""/>
            <w:enabled/>
            <w:calcOnExit w:val="0"/>
            <w:checkBox>
              <w:sizeAuto/>
              <w:default w:val="0"/>
            </w:checkBox>
          </w:ffData>
        </w:fldChar>
      </w:r>
      <w:r w:rsidRPr="00B75BE9">
        <w:rPr>
          <w:rFonts w:ascii="Arial Narrow" w:hAnsi="Arial Narrow"/>
          <w:sz w:val="21"/>
          <w:lang w:val="sk-SK"/>
        </w:rPr>
        <w:instrText xml:space="preserve"> FORMCHECKBOX </w:instrText>
      </w:r>
      <w:r w:rsidR="003F63DF">
        <w:rPr>
          <w:rFonts w:ascii="Arial Narrow" w:hAnsi="Arial Narrow"/>
          <w:sz w:val="21"/>
          <w:lang w:val="sk-SK"/>
        </w:rPr>
      </w:r>
      <w:r w:rsidR="003F63DF">
        <w:rPr>
          <w:rFonts w:ascii="Arial Narrow" w:hAnsi="Arial Narrow"/>
          <w:sz w:val="21"/>
          <w:lang w:val="sk-SK"/>
        </w:rPr>
        <w:fldChar w:fldCharType="separate"/>
      </w:r>
      <w:r w:rsidRPr="00B75BE9">
        <w:rPr>
          <w:rFonts w:ascii="Arial Narrow" w:hAnsi="Arial Narrow"/>
          <w:sz w:val="21"/>
          <w:lang w:val="sk-SK"/>
        </w:rPr>
        <w:fldChar w:fldCharType="end"/>
      </w:r>
      <w:r w:rsidRPr="00B75BE9">
        <w:rPr>
          <w:rFonts w:ascii="Arial Narrow" w:hAnsi="Arial Narrow"/>
          <w:sz w:val="21"/>
          <w:lang w:val="sk-SK"/>
        </w:rPr>
        <w:t xml:space="preserve"> sa budú podieľať nasledovní subdodávatelia:</w:t>
      </w:r>
    </w:p>
    <w:p w14:paraId="08E75802" w14:textId="77777777" w:rsidR="0032585E" w:rsidRPr="00B75BE9" w:rsidRDefault="0032585E" w:rsidP="0032585E">
      <w:pPr>
        <w:jc w:val="both"/>
        <w:rPr>
          <w:rFonts w:ascii="Arial Narrow" w:hAnsi="Arial Narrow"/>
          <w:sz w:val="21"/>
          <w:lang w:val="sk-SK"/>
        </w:rPr>
      </w:pPr>
    </w:p>
    <w:p w14:paraId="2E280B89" w14:textId="77777777" w:rsidR="0032585E" w:rsidRPr="00B75BE9" w:rsidRDefault="0032585E" w:rsidP="0032585E">
      <w:pPr>
        <w:jc w:val="both"/>
        <w:rPr>
          <w:rFonts w:ascii="Arial Narrow" w:hAnsi="Arial Narrow"/>
          <w:sz w:val="21"/>
          <w:lang w:val="sk-SK"/>
        </w:rPr>
      </w:pPr>
    </w:p>
    <w:tbl>
      <w:tblPr>
        <w:tblW w:w="9354" w:type="dxa"/>
        <w:tblCellMar>
          <w:left w:w="0" w:type="dxa"/>
          <w:right w:w="0" w:type="dxa"/>
        </w:tblCellMar>
        <w:tblLook w:val="04A0" w:firstRow="1" w:lastRow="0" w:firstColumn="1" w:lastColumn="0" w:noHBand="0" w:noVBand="1"/>
      </w:tblPr>
      <w:tblGrid>
        <w:gridCol w:w="620"/>
        <w:gridCol w:w="1953"/>
        <w:gridCol w:w="2126"/>
        <w:gridCol w:w="1788"/>
        <w:gridCol w:w="2867"/>
      </w:tblGrid>
      <w:tr w:rsidR="0032585E" w:rsidRPr="006D1EEF" w14:paraId="71DF00F4" w14:textId="77777777" w:rsidTr="00DF45DB">
        <w:tc>
          <w:tcPr>
            <w:tcW w:w="6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4F5332" w14:textId="77777777" w:rsidR="0032585E" w:rsidRPr="00B75BE9" w:rsidRDefault="0032585E" w:rsidP="00DF45DB">
            <w:pPr>
              <w:jc w:val="center"/>
              <w:rPr>
                <w:rFonts w:ascii="Arial Narrow" w:hAnsi="Arial Narrow"/>
                <w:sz w:val="21"/>
                <w:lang w:val="sk-SK"/>
              </w:rPr>
            </w:pPr>
            <w:r w:rsidRPr="00B75BE9">
              <w:rPr>
                <w:rFonts w:ascii="Arial Narrow" w:hAnsi="Arial Narrow"/>
                <w:sz w:val="21"/>
                <w:lang w:val="sk-SK"/>
              </w:rPr>
              <w:t>Por. č.</w:t>
            </w:r>
          </w:p>
        </w:tc>
        <w:tc>
          <w:tcPr>
            <w:tcW w:w="195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B37897E" w14:textId="77777777" w:rsidR="0032585E" w:rsidRPr="00B75BE9" w:rsidRDefault="0032585E" w:rsidP="00DF45DB">
            <w:pPr>
              <w:jc w:val="center"/>
              <w:rPr>
                <w:rFonts w:ascii="Arial Narrow" w:hAnsi="Arial Narrow"/>
                <w:sz w:val="21"/>
                <w:lang w:val="sk-SK"/>
              </w:rPr>
            </w:pPr>
            <w:r w:rsidRPr="00B75BE9">
              <w:rPr>
                <w:rFonts w:ascii="Arial Narrow" w:hAnsi="Arial Narrow"/>
                <w:sz w:val="21"/>
                <w:lang w:val="sk-SK"/>
              </w:rPr>
              <w:t>Subdodávateľ</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CA288EE" w14:textId="77777777" w:rsidR="0032585E" w:rsidRPr="00B75BE9" w:rsidRDefault="0032585E" w:rsidP="00DF45DB">
            <w:pPr>
              <w:jc w:val="center"/>
              <w:rPr>
                <w:rFonts w:ascii="Arial Narrow" w:hAnsi="Arial Narrow"/>
                <w:sz w:val="21"/>
                <w:lang w:val="sk-SK"/>
              </w:rPr>
            </w:pPr>
            <w:r w:rsidRPr="00B75BE9">
              <w:rPr>
                <w:rFonts w:ascii="Arial Narrow" w:hAnsi="Arial Narrow"/>
                <w:sz w:val="21"/>
                <w:lang w:val="sk-SK"/>
              </w:rPr>
              <w:t>identifikačné číslo alebo dátum narodenia, ak nebolo pridelené identifikačné číslo</w:t>
            </w:r>
          </w:p>
        </w:tc>
        <w:tc>
          <w:tcPr>
            <w:tcW w:w="178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26BEA81" w14:textId="77777777" w:rsidR="0032585E" w:rsidRPr="00B75BE9" w:rsidRDefault="0032585E" w:rsidP="00DF45DB">
            <w:pPr>
              <w:jc w:val="center"/>
              <w:rPr>
                <w:rFonts w:ascii="Arial Narrow" w:hAnsi="Arial Narrow"/>
                <w:sz w:val="21"/>
                <w:lang w:val="sk-SK"/>
              </w:rPr>
            </w:pPr>
            <w:r w:rsidRPr="00B75BE9">
              <w:rPr>
                <w:rFonts w:ascii="Arial Narrow" w:hAnsi="Arial Narrow"/>
                <w:sz w:val="21"/>
                <w:lang w:val="sk-SK"/>
              </w:rPr>
              <w:t>hodnota plnenia vyjadrená v percentách  (%) k ponukovej cene</w:t>
            </w:r>
          </w:p>
        </w:tc>
        <w:tc>
          <w:tcPr>
            <w:tcW w:w="286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101ABF" w14:textId="77777777" w:rsidR="0032585E" w:rsidRPr="00B75BE9" w:rsidRDefault="0032585E" w:rsidP="00DF45DB">
            <w:pPr>
              <w:jc w:val="center"/>
              <w:rPr>
                <w:rFonts w:ascii="Arial Narrow" w:hAnsi="Arial Narrow"/>
                <w:sz w:val="21"/>
                <w:lang w:val="sk-SK"/>
              </w:rPr>
            </w:pPr>
            <w:r w:rsidRPr="00B75BE9">
              <w:rPr>
                <w:rFonts w:ascii="Arial Narrow" w:hAnsi="Arial Narrow"/>
                <w:sz w:val="21"/>
                <w:lang w:val="sk-SK"/>
              </w:rPr>
              <w:t>osoba oprávnená konať za subdodávateľa (meno a priezvisko, adresa pobytu, dátum narodenia)</w:t>
            </w:r>
          </w:p>
        </w:tc>
      </w:tr>
      <w:tr w:rsidR="0032585E" w:rsidRPr="006D1EEF" w14:paraId="445ACDB4" w14:textId="77777777" w:rsidTr="00DF45DB">
        <w:tc>
          <w:tcPr>
            <w:tcW w:w="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347C3E" w14:textId="77777777" w:rsidR="0032585E" w:rsidRPr="00B75BE9" w:rsidRDefault="0032585E" w:rsidP="00DF45DB">
            <w:pPr>
              <w:jc w:val="center"/>
              <w:rPr>
                <w:lang w:val="sk-SK"/>
              </w:rPr>
            </w:pPr>
          </w:p>
        </w:tc>
        <w:tc>
          <w:tcPr>
            <w:tcW w:w="1953" w:type="dxa"/>
            <w:tcBorders>
              <w:top w:val="nil"/>
              <w:left w:val="nil"/>
              <w:bottom w:val="single" w:sz="8" w:space="0" w:color="auto"/>
              <w:right w:val="single" w:sz="8" w:space="0" w:color="auto"/>
            </w:tcBorders>
            <w:tcMar>
              <w:top w:w="0" w:type="dxa"/>
              <w:left w:w="108" w:type="dxa"/>
              <w:bottom w:w="0" w:type="dxa"/>
              <w:right w:w="108" w:type="dxa"/>
            </w:tcMar>
          </w:tcPr>
          <w:p w14:paraId="5F8F03B4" w14:textId="77777777" w:rsidR="0032585E" w:rsidRPr="00B75BE9" w:rsidRDefault="0032585E" w:rsidP="00DF45DB">
            <w:pPr>
              <w:jc w:val="center"/>
              <w:rPr>
                <w:lang w:val="sk-SK"/>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0C8DFE8A" w14:textId="77777777" w:rsidR="0032585E" w:rsidRPr="00B75BE9" w:rsidRDefault="0032585E" w:rsidP="00DF45DB">
            <w:pPr>
              <w:jc w:val="center"/>
              <w:rPr>
                <w:lang w:val="sk-SK"/>
              </w:rPr>
            </w:pPr>
          </w:p>
        </w:tc>
        <w:tc>
          <w:tcPr>
            <w:tcW w:w="1788" w:type="dxa"/>
            <w:tcBorders>
              <w:top w:val="nil"/>
              <w:left w:val="nil"/>
              <w:bottom w:val="single" w:sz="8" w:space="0" w:color="auto"/>
              <w:right w:val="single" w:sz="8" w:space="0" w:color="auto"/>
            </w:tcBorders>
            <w:tcMar>
              <w:top w:w="0" w:type="dxa"/>
              <w:left w:w="108" w:type="dxa"/>
              <w:bottom w:w="0" w:type="dxa"/>
              <w:right w:w="108" w:type="dxa"/>
            </w:tcMar>
          </w:tcPr>
          <w:p w14:paraId="3E6AA80F" w14:textId="77777777" w:rsidR="0032585E" w:rsidRPr="00B75BE9" w:rsidRDefault="0032585E" w:rsidP="00DF45DB">
            <w:pPr>
              <w:jc w:val="center"/>
              <w:rPr>
                <w:lang w:val="sk-SK"/>
              </w:rPr>
            </w:pPr>
          </w:p>
        </w:tc>
        <w:tc>
          <w:tcPr>
            <w:tcW w:w="2867" w:type="dxa"/>
            <w:tcBorders>
              <w:top w:val="nil"/>
              <w:left w:val="nil"/>
              <w:bottom w:val="single" w:sz="8" w:space="0" w:color="auto"/>
              <w:right w:val="single" w:sz="8" w:space="0" w:color="auto"/>
            </w:tcBorders>
            <w:tcMar>
              <w:top w:w="0" w:type="dxa"/>
              <w:left w:w="108" w:type="dxa"/>
              <w:bottom w:w="0" w:type="dxa"/>
              <w:right w:w="108" w:type="dxa"/>
            </w:tcMar>
          </w:tcPr>
          <w:p w14:paraId="1CBE1C92" w14:textId="77777777" w:rsidR="0032585E" w:rsidRPr="00B75BE9" w:rsidRDefault="0032585E" w:rsidP="00DF45DB">
            <w:pPr>
              <w:jc w:val="center"/>
              <w:rPr>
                <w:lang w:val="sk-SK"/>
              </w:rPr>
            </w:pPr>
          </w:p>
        </w:tc>
      </w:tr>
      <w:tr w:rsidR="0032585E" w:rsidRPr="006D1EEF" w14:paraId="67F33052" w14:textId="77777777" w:rsidTr="00DF45DB">
        <w:tc>
          <w:tcPr>
            <w:tcW w:w="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A9242DD" w14:textId="77777777" w:rsidR="0032585E" w:rsidRPr="00B75BE9" w:rsidRDefault="0032585E" w:rsidP="00DF45DB">
            <w:pPr>
              <w:jc w:val="center"/>
              <w:rPr>
                <w:lang w:val="sk-SK"/>
              </w:rPr>
            </w:pPr>
          </w:p>
        </w:tc>
        <w:tc>
          <w:tcPr>
            <w:tcW w:w="1953" w:type="dxa"/>
            <w:tcBorders>
              <w:top w:val="nil"/>
              <w:left w:val="nil"/>
              <w:bottom w:val="single" w:sz="8" w:space="0" w:color="auto"/>
              <w:right w:val="single" w:sz="8" w:space="0" w:color="auto"/>
            </w:tcBorders>
            <w:tcMar>
              <w:top w:w="0" w:type="dxa"/>
              <w:left w:w="108" w:type="dxa"/>
              <w:bottom w:w="0" w:type="dxa"/>
              <w:right w:w="108" w:type="dxa"/>
            </w:tcMar>
          </w:tcPr>
          <w:p w14:paraId="081BF546" w14:textId="77777777" w:rsidR="0032585E" w:rsidRPr="00B75BE9" w:rsidRDefault="0032585E" w:rsidP="00DF45DB">
            <w:pPr>
              <w:jc w:val="center"/>
              <w:rPr>
                <w:lang w:val="sk-SK"/>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339D41DE" w14:textId="77777777" w:rsidR="0032585E" w:rsidRPr="00B75BE9" w:rsidRDefault="0032585E" w:rsidP="00DF45DB">
            <w:pPr>
              <w:jc w:val="center"/>
              <w:rPr>
                <w:lang w:val="sk-SK"/>
              </w:rPr>
            </w:pPr>
          </w:p>
        </w:tc>
        <w:tc>
          <w:tcPr>
            <w:tcW w:w="1788" w:type="dxa"/>
            <w:tcBorders>
              <w:top w:val="nil"/>
              <w:left w:val="nil"/>
              <w:bottom w:val="single" w:sz="8" w:space="0" w:color="auto"/>
              <w:right w:val="single" w:sz="8" w:space="0" w:color="auto"/>
            </w:tcBorders>
            <w:tcMar>
              <w:top w:w="0" w:type="dxa"/>
              <w:left w:w="108" w:type="dxa"/>
              <w:bottom w:w="0" w:type="dxa"/>
              <w:right w:w="108" w:type="dxa"/>
            </w:tcMar>
          </w:tcPr>
          <w:p w14:paraId="32F4A768" w14:textId="77777777" w:rsidR="0032585E" w:rsidRPr="00B75BE9" w:rsidRDefault="0032585E" w:rsidP="00DF45DB">
            <w:pPr>
              <w:jc w:val="center"/>
              <w:rPr>
                <w:lang w:val="sk-SK"/>
              </w:rPr>
            </w:pPr>
          </w:p>
        </w:tc>
        <w:tc>
          <w:tcPr>
            <w:tcW w:w="2867" w:type="dxa"/>
            <w:tcBorders>
              <w:top w:val="nil"/>
              <w:left w:val="nil"/>
              <w:bottom w:val="single" w:sz="8" w:space="0" w:color="auto"/>
              <w:right w:val="single" w:sz="8" w:space="0" w:color="auto"/>
            </w:tcBorders>
            <w:tcMar>
              <w:top w:w="0" w:type="dxa"/>
              <w:left w:w="108" w:type="dxa"/>
              <w:bottom w:w="0" w:type="dxa"/>
              <w:right w:w="108" w:type="dxa"/>
            </w:tcMar>
          </w:tcPr>
          <w:p w14:paraId="6EC71EBD" w14:textId="77777777" w:rsidR="0032585E" w:rsidRPr="00B75BE9" w:rsidRDefault="0032585E" w:rsidP="00DF45DB">
            <w:pPr>
              <w:jc w:val="center"/>
              <w:rPr>
                <w:lang w:val="sk-SK"/>
              </w:rPr>
            </w:pPr>
          </w:p>
        </w:tc>
      </w:tr>
      <w:tr w:rsidR="0032585E" w:rsidRPr="006D1EEF" w14:paraId="10C0D721" w14:textId="77777777" w:rsidTr="00DF45DB">
        <w:tc>
          <w:tcPr>
            <w:tcW w:w="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9196C6" w14:textId="77777777" w:rsidR="0032585E" w:rsidRPr="00B75BE9" w:rsidRDefault="0032585E" w:rsidP="00DF45DB">
            <w:pPr>
              <w:jc w:val="center"/>
              <w:rPr>
                <w:lang w:val="sk-SK"/>
              </w:rPr>
            </w:pPr>
          </w:p>
        </w:tc>
        <w:tc>
          <w:tcPr>
            <w:tcW w:w="1953" w:type="dxa"/>
            <w:tcBorders>
              <w:top w:val="nil"/>
              <w:left w:val="nil"/>
              <w:bottom w:val="single" w:sz="8" w:space="0" w:color="auto"/>
              <w:right w:val="single" w:sz="8" w:space="0" w:color="auto"/>
            </w:tcBorders>
            <w:tcMar>
              <w:top w:w="0" w:type="dxa"/>
              <w:left w:w="108" w:type="dxa"/>
              <w:bottom w:w="0" w:type="dxa"/>
              <w:right w:w="108" w:type="dxa"/>
            </w:tcMar>
          </w:tcPr>
          <w:p w14:paraId="275213BB" w14:textId="77777777" w:rsidR="0032585E" w:rsidRPr="00B75BE9" w:rsidRDefault="0032585E" w:rsidP="00DF45DB">
            <w:pPr>
              <w:jc w:val="center"/>
              <w:rPr>
                <w:lang w:val="sk-SK"/>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12CBB2B2" w14:textId="77777777" w:rsidR="0032585E" w:rsidRPr="00B75BE9" w:rsidRDefault="0032585E" w:rsidP="00DF45DB">
            <w:pPr>
              <w:jc w:val="center"/>
              <w:rPr>
                <w:lang w:val="sk-SK"/>
              </w:rPr>
            </w:pPr>
          </w:p>
        </w:tc>
        <w:tc>
          <w:tcPr>
            <w:tcW w:w="1788" w:type="dxa"/>
            <w:tcBorders>
              <w:top w:val="nil"/>
              <w:left w:val="nil"/>
              <w:bottom w:val="single" w:sz="8" w:space="0" w:color="auto"/>
              <w:right w:val="single" w:sz="8" w:space="0" w:color="auto"/>
            </w:tcBorders>
            <w:tcMar>
              <w:top w:w="0" w:type="dxa"/>
              <w:left w:w="108" w:type="dxa"/>
              <w:bottom w:w="0" w:type="dxa"/>
              <w:right w:w="108" w:type="dxa"/>
            </w:tcMar>
          </w:tcPr>
          <w:p w14:paraId="2B930E43" w14:textId="77777777" w:rsidR="0032585E" w:rsidRPr="00B75BE9" w:rsidRDefault="0032585E" w:rsidP="00DF45DB">
            <w:pPr>
              <w:jc w:val="center"/>
              <w:rPr>
                <w:lang w:val="sk-SK"/>
              </w:rPr>
            </w:pPr>
          </w:p>
        </w:tc>
        <w:tc>
          <w:tcPr>
            <w:tcW w:w="2867" w:type="dxa"/>
            <w:tcBorders>
              <w:top w:val="nil"/>
              <w:left w:val="nil"/>
              <w:bottom w:val="single" w:sz="8" w:space="0" w:color="auto"/>
              <w:right w:val="single" w:sz="8" w:space="0" w:color="auto"/>
            </w:tcBorders>
            <w:tcMar>
              <w:top w:w="0" w:type="dxa"/>
              <w:left w:w="108" w:type="dxa"/>
              <w:bottom w:w="0" w:type="dxa"/>
              <w:right w:w="108" w:type="dxa"/>
            </w:tcMar>
          </w:tcPr>
          <w:p w14:paraId="4396F1A3" w14:textId="77777777" w:rsidR="0032585E" w:rsidRPr="00B75BE9" w:rsidRDefault="0032585E" w:rsidP="00DF45DB">
            <w:pPr>
              <w:jc w:val="center"/>
              <w:rPr>
                <w:lang w:val="sk-SK"/>
              </w:rPr>
            </w:pPr>
          </w:p>
        </w:tc>
      </w:tr>
      <w:tr w:rsidR="0032585E" w:rsidRPr="006D1EEF" w14:paraId="72D24DD5" w14:textId="77777777" w:rsidTr="00DF45DB">
        <w:tc>
          <w:tcPr>
            <w:tcW w:w="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109C974" w14:textId="77777777" w:rsidR="0032585E" w:rsidRPr="00B75BE9" w:rsidRDefault="0032585E" w:rsidP="00DF45DB">
            <w:pPr>
              <w:jc w:val="center"/>
              <w:rPr>
                <w:color w:val="FF00FF"/>
                <w:lang w:val="sk-SK"/>
              </w:rPr>
            </w:pPr>
          </w:p>
        </w:tc>
        <w:tc>
          <w:tcPr>
            <w:tcW w:w="1953" w:type="dxa"/>
            <w:tcBorders>
              <w:top w:val="nil"/>
              <w:left w:val="nil"/>
              <w:bottom w:val="single" w:sz="8" w:space="0" w:color="auto"/>
              <w:right w:val="single" w:sz="8" w:space="0" w:color="auto"/>
            </w:tcBorders>
            <w:tcMar>
              <w:top w:w="0" w:type="dxa"/>
              <w:left w:w="108" w:type="dxa"/>
              <w:bottom w:w="0" w:type="dxa"/>
              <w:right w:w="108" w:type="dxa"/>
            </w:tcMar>
          </w:tcPr>
          <w:p w14:paraId="7F825761" w14:textId="77777777" w:rsidR="0032585E" w:rsidRPr="00B75BE9" w:rsidRDefault="0032585E" w:rsidP="00DF45DB">
            <w:pPr>
              <w:jc w:val="center"/>
              <w:rPr>
                <w:color w:val="FF00FF"/>
                <w:lang w:val="sk-SK"/>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465F2830" w14:textId="77777777" w:rsidR="0032585E" w:rsidRPr="00B75BE9" w:rsidRDefault="0032585E" w:rsidP="00DF45DB">
            <w:pPr>
              <w:jc w:val="center"/>
              <w:rPr>
                <w:color w:val="FF00FF"/>
                <w:lang w:val="sk-SK"/>
              </w:rPr>
            </w:pPr>
          </w:p>
        </w:tc>
        <w:tc>
          <w:tcPr>
            <w:tcW w:w="1788" w:type="dxa"/>
            <w:tcBorders>
              <w:top w:val="nil"/>
              <w:left w:val="nil"/>
              <w:bottom w:val="single" w:sz="8" w:space="0" w:color="auto"/>
              <w:right w:val="single" w:sz="8" w:space="0" w:color="auto"/>
            </w:tcBorders>
            <w:tcMar>
              <w:top w:w="0" w:type="dxa"/>
              <w:left w:w="108" w:type="dxa"/>
              <w:bottom w:w="0" w:type="dxa"/>
              <w:right w:w="108" w:type="dxa"/>
            </w:tcMar>
          </w:tcPr>
          <w:p w14:paraId="4B958E55" w14:textId="77777777" w:rsidR="0032585E" w:rsidRPr="00B75BE9" w:rsidRDefault="0032585E" w:rsidP="00DF45DB">
            <w:pPr>
              <w:jc w:val="center"/>
              <w:rPr>
                <w:color w:val="FF00FF"/>
                <w:lang w:val="sk-SK"/>
              </w:rPr>
            </w:pPr>
          </w:p>
        </w:tc>
        <w:tc>
          <w:tcPr>
            <w:tcW w:w="2867" w:type="dxa"/>
            <w:tcBorders>
              <w:top w:val="nil"/>
              <w:left w:val="nil"/>
              <w:bottom w:val="single" w:sz="8" w:space="0" w:color="auto"/>
              <w:right w:val="single" w:sz="8" w:space="0" w:color="auto"/>
            </w:tcBorders>
            <w:tcMar>
              <w:top w:w="0" w:type="dxa"/>
              <w:left w:w="108" w:type="dxa"/>
              <w:bottom w:w="0" w:type="dxa"/>
              <w:right w:w="108" w:type="dxa"/>
            </w:tcMar>
          </w:tcPr>
          <w:p w14:paraId="43822500" w14:textId="77777777" w:rsidR="0032585E" w:rsidRPr="00B75BE9" w:rsidRDefault="0032585E" w:rsidP="00DF45DB">
            <w:pPr>
              <w:jc w:val="center"/>
              <w:rPr>
                <w:color w:val="FF00FF"/>
                <w:lang w:val="sk-SK"/>
              </w:rPr>
            </w:pPr>
          </w:p>
        </w:tc>
      </w:tr>
      <w:tr w:rsidR="0032585E" w:rsidRPr="006D1EEF" w14:paraId="40D03475" w14:textId="77777777" w:rsidTr="00DF45DB">
        <w:tc>
          <w:tcPr>
            <w:tcW w:w="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00E69C" w14:textId="77777777" w:rsidR="0032585E" w:rsidRPr="00B75BE9" w:rsidRDefault="0032585E" w:rsidP="00DF45DB">
            <w:pPr>
              <w:jc w:val="center"/>
              <w:rPr>
                <w:color w:val="FF00FF"/>
                <w:lang w:val="sk-SK"/>
              </w:rPr>
            </w:pPr>
          </w:p>
        </w:tc>
        <w:tc>
          <w:tcPr>
            <w:tcW w:w="1953" w:type="dxa"/>
            <w:tcBorders>
              <w:top w:val="nil"/>
              <w:left w:val="nil"/>
              <w:bottom w:val="single" w:sz="8" w:space="0" w:color="auto"/>
              <w:right w:val="single" w:sz="8" w:space="0" w:color="auto"/>
            </w:tcBorders>
            <w:tcMar>
              <w:top w:w="0" w:type="dxa"/>
              <w:left w:w="108" w:type="dxa"/>
              <w:bottom w:w="0" w:type="dxa"/>
              <w:right w:w="108" w:type="dxa"/>
            </w:tcMar>
          </w:tcPr>
          <w:p w14:paraId="029B9676" w14:textId="77777777" w:rsidR="0032585E" w:rsidRPr="00B75BE9" w:rsidRDefault="0032585E" w:rsidP="00DF45DB">
            <w:pPr>
              <w:jc w:val="center"/>
              <w:rPr>
                <w:color w:val="FF00FF"/>
                <w:lang w:val="sk-SK"/>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25E7F1A7" w14:textId="77777777" w:rsidR="0032585E" w:rsidRPr="00B75BE9" w:rsidRDefault="0032585E" w:rsidP="00DF45DB">
            <w:pPr>
              <w:jc w:val="center"/>
              <w:rPr>
                <w:color w:val="FF00FF"/>
                <w:lang w:val="sk-SK"/>
              </w:rPr>
            </w:pPr>
          </w:p>
        </w:tc>
        <w:tc>
          <w:tcPr>
            <w:tcW w:w="1788" w:type="dxa"/>
            <w:tcBorders>
              <w:top w:val="nil"/>
              <w:left w:val="nil"/>
              <w:bottom w:val="single" w:sz="8" w:space="0" w:color="auto"/>
              <w:right w:val="single" w:sz="8" w:space="0" w:color="auto"/>
            </w:tcBorders>
            <w:tcMar>
              <w:top w:w="0" w:type="dxa"/>
              <w:left w:w="108" w:type="dxa"/>
              <w:bottom w:w="0" w:type="dxa"/>
              <w:right w:w="108" w:type="dxa"/>
            </w:tcMar>
          </w:tcPr>
          <w:p w14:paraId="4E2E63C5" w14:textId="77777777" w:rsidR="0032585E" w:rsidRPr="00B75BE9" w:rsidRDefault="0032585E" w:rsidP="00DF45DB">
            <w:pPr>
              <w:jc w:val="center"/>
              <w:rPr>
                <w:color w:val="FF00FF"/>
                <w:lang w:val="sk-SK"/>
              </w:rPr>
            </w:pPr>
          </w:p>
        </w:tc>
        <w:tc>
          <w:tcPr>
            <w:tcW w:w="2867" w:type="dxa"/>
            <w:tcBorders>
              <w:top w:val="nil"/>
              <w:left w:val="nil"/>
              <w:bottom w:val="single" w:sz="8" w:space="0" w:color="auto"/>
              <w:right w:val="single" w:sz="8" w:space="0" w:color="auto"/>
            </w:tcBorders>
            <w:tcMar>
              <w:top w:w="0" w:type="dxa"/>
              <w:left w:w="108" w:type="dxa"/>
              <w:bottom w:w="0" w:type="dxa"/>
              <w:right w:w="108" w:type="dxa"/>
            </w:tcMar>
          </w:tcPr>
          <w:p w14:paraId="64B64DB6" w14:textId="77777777" w:rsidR="0032585E" w:rsidRPr="00B75BE9" w:rsidRDefault="0032585E" w:rsidP="00DF45DB">
            <w:pPr>
              <w:jc w:val="center"/>
              <w:rPr>
                <w:color w:val="FF00FF"/>
                <w:lang w:val="sk-SK"/>
              </w:rPr>
            </w:pPr>
          </w:p>
        </w:tc>
      </w:tr>
      <w:tr w:rsidR="0032585E" w:rsidRPr="006D1EEF" w14:paraId="3A7AC099" w14:textId="77777777" w:rsidTr="00DF45DB">
        <w:tc>
          <w:tcPr>
            <w:tcW w:w="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793137" w14:textId="77777777" w:rsidR="0032585E" w:rsidRPr="00B75BE9" w:rsidRDefault="0032585E" w:rsidP="00DF45DB">
            <w:pPr>
              <w:jc w:val="center"/>
              <w:rPr>
                <w:color w:val="FF00FF"/>
                <w:lang w:val="sk-SK"/>
              </w:rPr>
            </w:pPr>
          </w:p>
        </w:tc>
        <w:tc>
          <w:tcPr>
            <w:tcW w:w="1953" w:type="dxa"/>
            <w:tcBorders>
              <w:top w:val="nil"/>
              <w:left w:val="nil"/>
              <w:bottom w:val="single" w:sz="8" w:space="0" w:color="auto"/>
              <w:right w:val="single" w:sz="8" w:space="0" w:color="auto"/>
            </w:tcBorders>
            <w:tcMar>
              <w:top w:w="0" w:type="dxa"/>
              <w:left w:w="108" w:type="dxa"/>
              <w:bottom w:w="0" w:type="dxa"/>
              <w:right w:w="108" w:type="dxa"/>
            </w:tcMar>
          </w:tcPr>
          <w:p w14:paraId="5A61D41C" w14:textId="77777777" w:rsidR="0032585E" w:rsidRPr="00B75BE9" w:rsidRDefault="0032585E" w:rsidP="00DF45DB">
            <w:pPr>
              <w:jc w:val="center"/>
              <w:rPr>
                <w:color w:val="FF00FF"/>
                <w:lang w:val="sk-SK"/>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76131ACC" w14:textId="77777777" w:rsidR="0032585E" w:rsidRPr="00B75BE9" w:rsidRDefault="0032585E" w:rsidP="00DF45DB">
            <w:pPr>
              <w:jc w:val="center"/>
              <w:rPr>
                <w:color w:val="FF00FF"/>
                <w:lang w:val="sk-SK"/>
              </w:rPr>
            </w:pPr>
          </w:p>
        </w:tc>
        <w:tc>
          <w:tcPr>
            <w:tcW w:w="1788" w:type="dxa"/>
            <w:tcBorders>
              <w:top w:val="nil"/>
              <w:left w:val="nil"/>
              <w:bottom w:val="single" w:sz="8" w:space="0" w:color="auto"/>
              <w:right w:val="single" w:sz="8" w:space="0" w:color="auto"/>
            </w:tcBorders>
            <w:tcMar>
              <w:top w:w="0" w:type="dxa"/>
              <w:left w:w="108" w:type="dxa"/>
              <w:bottom w:w="0" w:type="dxa"/>
              <w:right w:w="108" w:type="dxa"/>
            </w:tcMar>
          </w:tcPr>
          <w:p w14:paraId="55F80223" w14:textId="77777777" w:rsidR="0032585E" w:rsidRPr="00B75BE9" w:rsidRDefault="0032585E" w:rsidP="00DF45DB">
            <w:pPr>
              <w:jc w:val="center"/>
              <w:rPr>
                <w:color w:val="FF00FF"/>
                <w:lang w:val="sk-SK"/>
              </w:rPr>
            </w:pPr>
          </w:p>
        </w:tc>
        <w:tc>
          <w:tcPr>
            <w:tcW w:w="2867" w:type="dxa"/>
            <w:tcBorders>
              <w:top w:val="nil"/>
              <w:left w:val="nil"/>
              <w:bottom w:val="single" w:sz="8" w:space="0" w:color="auto"/>
              <w:right w:val="single" w:sz="8" w:space="0" w:color="auto"/>
            </w:tcBorders>
            <w:tcMar>
              <w:top w:w="0" w:type="dxa"/>
              <w:left w:w="108" w:type="dxa"/>
              <w:bottom w:w="0" w:type="dxa"/>
              <w:right w:w="108" w:type="dxa"/>
            </w:tcMar>
          </w:tcPr>
          <w:p w14:paraId="2676E6A3" w14:textId="77777777" w:rsidR="0032585E" w:rsidRPr="00B75BE9" w:rsidRDefault="0032585E" w:rsidP="00DF45DB">
            <w:pPr>
              <w:jc w:val="center"/>
              <w:rPr>
                <w:color w:val="FF00FF"/>
                <w:lang w:val="sk-SK"/>
              </w:rPr>
            </w:pPr>
          </w:p>
        </w:tc>
      </w:tr>
    </w:tbl>
    <w:p w14:paraId="123B8F11" w14:textId="77777777" w:rsidR="0032585E" w:rsidRPr="00B75BE9" w:rsidRDefault="0032585E" w:rsidP="0032585E">
      <w:pPr>
        <w:rPr>
          <w:color w:val="FF00FF"/>
          <w:lang w:val="sk-SK"/>
        </w:rPr>
      </w:pPr>
    </w:p>
    <w:p w14:paraId="11EC3EB8" w14:textId="77777777" w:rsidR="0032585E" w:rsidRPr="00B75BE9" w:rsidRDefault="0032585E" w:rsidP="0032585E">
      <w:pPr>
        <w:rPr>
          <w:lang w:val="sk-SK"/>
        </w:rPr>
      </w:pPr>
    </w:p>
    <w:p w14:paraId="2F2ECD85" w14:textId="77777777" w:rsidR="0032585E" w:rsidRPr="00B75BE9" w:rsidRDefault="0032585E" w:rsidP="0032585E">
      <w:pPr>
        <w:rPr>
          <w:lang w:val="sk-SK"/>
        </w:rPr>
      </w:pPr>
    </w:p>
    <w:p w14:paraId="318F3565" w14:textId="77777777" w:rsidR="0032585E" w:rsidRPr="00B75BE9" w:rsidRDefault="0032585E" w:rsidP="0032585E">
      <w:pPr>
        <w:rPr>
          <w:lang w:val="sk-SK"/>
        </w:rPr>
      </w:pPr>
    </w:p>
    <w:p w14:paraId="5E002181" w14:textId="77777777" w:rsidR="0032585E" w:rsidRPr="00B75BE9" w:rsidRDefault="0032585E" w:rsidP="0032585E">
      <w:pPr>
        <w:jc w:val="both"/>
        <w:rPr>
          <w:rFonts w:ascii="Arial Narrow" w:hAnsi="Arial Narrow"/>
          <w:sz w:val="21"/>
          <w:lang w:val="sk-SK"/>
        </w:rPr>
      </w:pPr>
    </w:p>
    <w:p w14:paraId="46124C72" w14:textId="77777777" w:rsidR="0032585E" w:rsidRPr="00B75BE9" w:rsidRDefault="0032585E" w:rsidP="0032585E">
      <w:pPr>
        <w:jc w:val="both"/>
        <w:rPr>
          <w:rFonts w:ascii="Arial Narrow" w:hAnsi="Arial Narrow"/>
          <w:sz w:val="21"/>
          <w:lang w:val="sk-SK"/>
        </w:rPr>
      </w:pPr>
      <w:r w:rsidRPr="00B75BE9">
        <w:rPr>
          <w:rFonts w:ascii="Arial Narrow" w:hAnsi="Arial Narrow"/>
          <w:sz w:val="21"/>
          <w:lang w:val="sk-SK"/>
        </w:rPr>
        <w:t>V Bratislave, dňa .....................                                              ..........................................................</w:t>
      </w:r>
    </w:p>
    <w:p w14:paraId="21DB836D" w14:textId="77777777" w:rsidR="0032585E" w:rsidRPr="00B75BE9" w:rsidRDefault="0032585E" w:rsidP="0032585E">
      <w:pPr>
        <w:ind w:firstLine="4253"/>
        <w:jc w:val="both"/>
        <w:rPr>
          <w:rFonts w:ascii="Arial Narrow" w:hAnsi="Arial Narrow"/>
          <w:sz w:val="21"/>
          <w:lang w:val="sk-SK"/>
        </w:rPr>
      </w:pPr>
    </w:p>
    <w:p w14:paraId="7D4D9EB9" w14:textId="77777777" w:rsidR="0032585E" w:rsidRPr="00B75BE9" w:rsidRDefault="0032585E" w:rsidP="0032585E">
      <w:pPr>
        <w:ind w:firstLine="4678"/>
        <w:jc w:val="both"/>
        <w:rPr>
          <w:rFonts w:ascii="Arial Narrow" w:hAnsi="Arial Narrow"/>
          <w:sz w:val="18"/>
          <w:lang w:val="sk-SK"/>
        </w:rPr>
      </w:pPr>
      <w:r w:rsidRPr="00B75BE9">
        <w:rPr>
          <w:rFonts w:ascii="Arial Narrow" w:hAnsi="Arial Narrow"/>
          <w:sz w:val="18"/>
          <w:lang w:val="sk-SK"/>
        </w:rPr>
        <w:t>meno, priezvisko a podpis štatutárneho orgánu</w:t>
      </w:r>
    </w:p>
    <w:p w14:paraId="25CF0CE7" w14:textId="77777777" w:rsidR="0032585E" w:rsidRPr="00B75BE9" w:rsidRDefault="0032585E" w:rsidP="0032585E">
      <w:pPr>
        <w:ind w:firstLine="4678"/>
        <w:jc w:val="both"/>
        <w:rPr>
          <w:rFonts w:ascii="Arial Narrow" w:hAnsi="Arial Narrow"/>
          <w:sz w:val="18"/>
          <w:lang w:val="sk-SK"/>
        </w:rPr>
      </w:pPr>
      <w:r w:rsidRPr="00B75BE9">
        <w:rPr>
          <w:rFonts w:ascii="Arial Narrow" w:hAnsi="Arial Narrow"/>
          <w:sz w:val="18"/>
          <w:lang w:val="sk-SK"/>
        </w:rPr>
        <w:t>alebo člena štatutárneho orgánu uchádzača</w:t>
      </w:r>
    </w:p>
    <w:p w14:paraId="132ED0C3" w14:textId="77777777" w:rsidR="0032585E" w:rsidRPr="00B75BE9" w:rsidRDefault="0032585E" w:rsidP="0032585E">
      <w:pPr>
        <w:jc w:val="both"/>
        <w:rPr>
          <w:rFonts w:ascii="Arial Narrow" w:hAnsi="Arial Narrow"/>
          <w:sz w:val="21"/>
          <w:lang w:val="sk-SK"/>
        </w:rPr>
      </w:pPr>
    </w:p>
    <w:p w14:paraId="060B9053" w14:textId="77777777" w:rsidR="0032585E" w:rsidRPr="00B75BE9" w:rsidRDefault="0032585E" w:rsidP="0032585E">
      <w:pPr>
        <w:jc w:val="both"/>
        <w:rPr>
          <w:rFonts w:ascii="Arial Narrow" w:hAnsi="Arial Narrow"/>
          <w:sz w:val="21"/>
          <w:lang w:val="sk-SK"/>
        </w:rPr>
      </w:pPr>
      <w:r w:rsidRPr="00B75BE9">
        <w:rPr>
          <w:rFonts w:ascii="Arial Narrow" w:hAnsi="Arial Narrow"/>
          <w:sz w:val="21"/>
          <w:lang w:val="sk-SK"/>
        </w:rPr>
        <w:t xml:space="preserve">Pozn.: </w:t>
      </w:r>
    </w:p>
    <w:p w14:paraId="04AC7E92" w14:textId="77777777" w:rsidR="0032585E" w:rsidRPr="00B75BE9" w:rsidRDefault="0032585E" w:rsidP="0032585E">
      <w:pPr>
        <w:jc w:val="both"/>
        <w:rPr>
          <w:rFonts w:ascii="Arial Narrow" w:hAnsi="Arial Narrow"/>
          <w:sz w:val="21"/>
          <w:lang w:val="sk-SK"/>
        </w:rPr>
      </w:pPr>
      <w:r w:rsidRPr="00B75BE9">
        <w:rPr>
          <w:rFonts w:ascii="Arial Narrow" w:hAnsi="Arial Narrow"/>
          <w:sz w:val="21"/>
          <w:lang w:val="sk-SK"/>
        </w:rPr>
        <w:t>V zmysle § 2 ods. 5 písm. e) zákona o verejnom obstarávaní je subdodávateľom hospodársky subjekt, ktorý uzavrie alebo uzavrel s úspešným uchádzačom písomnú odplatnú zmluvu na plnenie určitej časti zákazky.</w:t>
      </w:r>
    </w:p>
    <w:p w14:paraId="68806647" w14:textId="77777777" w:rsidR="0032585E" w:rsidRPr="00B75BE9" w:rsidRDefault="0032585E" w:rsidP="0032585E">
      <w:pPr>
        <w:jc w:val="both"/>
        <w:rPr>
          <w:rFonts w:ascii="Arial Narrow" w:hAnsi="Arial Narrow"/>
          <w:sz w:val="21"/>
          <w:lang w:val="sk-SK"/>
        </w:rPr>
      </w:pPr>
    </w:p>
    <w:p w14:paraId="20E09753" w14:textId="77777777" w:rsidR="0032585E" w:rsidRPr="00B75BE9" w:rsidRDefault="0032585E" w:rsidP="0032585E">
      <w:pPr>
        <w:jc w:val="both"/>
        <w:rPr>
          <w:rFonts w:ascii="Arial Narrow" w:hAnsi="Arial Narrow"/>
          <w:sz w:val="21"/>
          <w:lang w:val="sk-SK"/>
        </w:rPr>
      </w:pPr>
      <w:r w:rsidRPr="00B75BE9">
        <w:rPr>
          <w:rFonts w:ascii="Arial Narrow" w:hAnsi="Arial Narrow"/>
          <w:sz w:val="21"/>
          <w:lang w:val="sk-SK"/>
        </w:rPr>
        <w:t>Subdodávateľ znamená fyzickú alebo právnickú osobu, ktorá na základe zmluvy s úspešným uchádzačom bude realizovať pre uchádzača určité služby v zmysle predmetu zákazky;</w:t>
      </w:r>
    </w:p>
    <w:p w14:paraId="631A0359" w14:textId="77777777" w:rsidR="0032585E" w:rsidRPr="00B75BE9" w:rsidRDefault="0032585E" w:rsidP="0032585E">
      <w:pPr>
        <w:jc w:val="both"/>
        <w:rPr>
          <w:rFonts w:ascii="Arial Narrow" w:hAnsi="Arial Narrow"/>
          <w:sz w:val="21"/>
          <w:lang w:val="sk-SK"/>
        </w:rPr>
      </w:pPr>
      <w:r w:rsidRPr="00B75BE9">
        <w:rPr>
          <w:rFonts w:ascii="Arial Narrow" w:hAnsi="Arial Narrow"/>
          <w:sz w:val="21"/>
          <w:lang w:val="sk-SK"/>
        </w:rPr>
        <w:t>Percentuálny podiel ich služieb je z celkovej ceny diela  s DPH;</w:t>
      </w:r>
    </w:p>
    <w:p w14:paraId="77FF5002" w14:textId="4061C5FD" w:rsidR="0032585E" w:rsidRPr="00B75BE9" w:rsidRDefault="0032585E" w:rsidP="0032585E">
      <w:pPr>
        <w:jc w:val="both"/>
        <w:rPr>
          <w:rFonts w:ascii="Arial Narrow" w:hAnsi="Arial Narrow"/>
          <w:sz w:val="21"/>
          <w:lang w:val="sk-SK"/>
        </w:rPr>
      </w:pPr>
      <w:r w:rsidRPr="00B75BE9">
        <w:rPr>
          <w:rFonts w:ascii="Arial Narrow" w:hAnsi="Arial Narrow"/>
          <w:sz w:val="21"/>
          <w:lang w:val="sk-SK"/>
        </w:rPr>
        <w:t>Uchádzač uvedie za subdodávateľa: názov alebo obchodné meno, sídlo alebo miesto podnikania, štát, IČO;  v predmete subdodávky rámcový popis rozsahu služby, ktorú  bude vykonávať.</w:t>
      </w:r>
    </w:p>
    <w:p w14:paraId="18AD6566" w14:textId="77777777" w:rsidR="0032585E" w:rsidRPr="00B75BE9" w:rsidRDefault="0032585E" w:rsidP="0032585E">
      <w:pPr>
        <w:jc w:val="both"/>
        <w:rPr>
          <w:rFonts w:ascii="Arial Narrow" w:hAnsi="Arial Narrow"/>
          <w:sz w:val="21"/>
          <w:lang w:val="sk-SK"/>
        </w:rPr>
      </w:pPr>
    </w:p>
    <w:p w14:paraId="4F17B985" w14:textId="77777777" w:rsidR="0032585E" w:rsidRPr="00B75BE9" w:rsidRDefault="0032585E" w:rsidP="0032585E">
      <w:pPr>
        <w:rPr>
          <w:rFonts w:ascii="Arial Narrow" w:hAnsi="Arial Narrow"/>
          <w:sz w:val="21"/>
          <w:lang w:val="sk-SK"/>
        </w:rPr>
      </w:pPr>
    </w:p>
    <w:p w14:paraId="5C34F762" w14:textId="77777777" w:rsidR="0032585E" w:rsidRPr="00B75BE9" w:rsidRDefault="0032585E" w:rsidP="0032585E">
      <w:pPr>
        <w:ind w:left="360"/>
        <w:jc w:val="center"/>
        <w:rPr>
          <w:rFonts w:ascii="Arial Narrow" w:hAnsi="Arial Narrow"/>
          <w:sz w:val="21"/>
          <w:lang w:val="sk-SK"/>
        </w:rPr>
      </w:pPr>
    </w:p>
    <w:p w14:paraId="1E39745F" w14:textId="77777777" w:rsidR="0032585E" w:rsidRPr="00B75BE9" w:rsidRDefault="0032585E" w:rsidP="00FB745B">
      <w:pPr>
        <w:rPr>
          <w:rFonts w:ascii="Arial Narrow" w:hAnsi="Arial Narrow"/>
          <w:sz w:val="21"/>
          <w:lang w:val="sk-SK"/>
        </w:rPr>
      </w:pPr>
    </w:p>
    <w:sectPr w:rsidR="0032585E" w:rsidRPr="00B75BE9" w:rsidSect="00354A02">
      <w:pgSz w:w="11910" w:h="16840"/>
      <w:pgMar w:top="1320" w:right="1278" w:bottom="1140" w:left="1300" w:header="715" w:footer="9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7CC7D" w14:textId="77777777" w:rsidR="003F63DF" w:rsidRDefault="003F63DF">
      <w:r>
        <w:separator/>
      </w:r>
    </w:p>
  </w:endnote>
  <w:endnote w:type="continuationSeparator" w:id="0">
    <w:p w14:paraId="77F0CEC0" w14:textId="77777777" w:rsidR="003F63DF" w:rsidRDefault="003F63DF">
      <w:r>
        <w:continuationSeparator/>
      </w:r>
    </w:p>
  </w:endnote>
  <w:endnote w:type="continuationNotice" w:id="1">
    <w:p w14:paraId="508A8AFE" w14:textId="77777777" w:rsidR="003F63DF" w:rsidRDefault="003F63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5FA91" w14:textId="77777777" w:rsidR="00BE4839" w:rsidRDefault="00BE4839">
    <w:pPr>
      <w:pStyle w:val="Zkladntext"/>
      <w:spacing w:line="14" w:lineRule="auto"/>
      <w:rPr>
        <w:sz w:val="20"/>
      </w:rPr>
    </w:pPr>
    <w:r>
      <w:rPr>
        <w:noProof/>
        <w:lang w:val="sk-SK" w:eastAsia="sk-SK"/>
      </w:rPr>
      <mc:AlternateContent>
        <mc:Choice Requires="wps">
          <w:drawing>
            <wp:anchor distT="0" distB="0" distL="114300" distR="114300" simplePos="0" relativeHeight="503205344" behindDoc="1" locked="0" layoutInCell="1" allowOverlap="1" wp14:anchorId="70797632" wp14:editId="7EB84728">
              <wp:simplePos x="0" y="0"/>
              <wp:positionH relativeFrom="page">
                <wp:posOffset>3690620</wp:posOffset>
              </wp:positionH>
              <wp:positionV relativeFrom="page">
                <wp:posOffset>9945370</wp:posOffset>
              </wp:positionV>
              <wp:extent cx="179070" cy="165735"/>
              <wp:effectExtent l="4445" t="127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0B000" w14:textId="77777777" w:rsidR="00BE4839" w:rsidRPr="00D860C5" w:rsidRDefault="00BE4839">
                          <w:pPr>
                            <w:spacing w:before="10"/>
                            <w:ind w:left="40"/>
                            <w:rPr>
                              <w:rFonts w:ascii="Arial Narrow" w:hAnsi="Arial Narrow"/>
                              <w:sz w:val="21"/>
                              <w:szCs w:val="21"/>
                            </w:rPr>
                          </w:pPr>
                          <w:r w:rsidRPr="00D860C5">
                            <w:rPr>
                              <w:rFonts w:ascii="Arial Narrow" w:hAnsi="Arial Narrow"/>
                              <w:sz w:val="21"/>
                              <w:szCs w:val="21"/>
                            </w:rPr>
                            <w:fldChar w:fldCharType="begin"/>
                          </w:r>
                          <w:r w:rsidRPr="00D860C5">
                            <w:rPr>
                              <w:rFonts w:ascii="Arial Narrow" w:hAnsi="Arial Narrow"/>
                              <w:sz w:val="21"/>
                              <w:szCs w:val="21"/>
                            </w:rPr>
                            <w:instrText xml:space="preserve"> PAGE </w:instrText>
                          </w:r>
                          <w:r w:rsidRPr="00D860C5">
                            <w:rPr>
                              <w:rFonts w:ascii="Arial Narrow" w:hAnsi="Arial Narrow"/>
                              <w:sz w:val="21"/>
                              <w:szCs w:val="21"/>
                            </w:rPr>
                            <w:fldChar w:fldCharType="separate"/>
                          </w:r>
                          <w:r w:rsidRPr="00D860C5">
                            <w:rPr>
                              <w:rFonts w:ascii="Arial Narrow" w:hAnsi="Arial Narrow"/>
                              <w:noProof/>
                              <w:sz w:val="21"/>
                              <w:szCs w:val="21"/>
                            </w:rPr>
                            <w:t>19</w:t>
                          </w:r>
                          <w:r w:rsidRPr="00D860C5">
                            <w:rPr>
                              <w:rFonts w:ascii="Arial Narrow" w:hAnsi="Arial Narrow"/>
                              <w:sz w:val="21"/>
                              <w:szCs w:val="2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70797632" id="_x0000_t202" coordsize="21600,21600" o:spt="202" path="m,l,21600r21600,l21600,xe">
              <v:stroke joinstyle="miter"/>
              <v:path gradientshapeok="t" o:connecttype="rect"/>
            </v:shapetype>
            <v:shape id="Text Box 1" o:spid="_x0000_s1027" type="#_x0000_t202" style="position:absolute;margin-left:290.6pt;margin-top:783.1pt;width:14.1pt;height:13.05pt;z-index:-1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" filled="f" stroked="f">
              <v:textbox inset="0,0,0,0">
                <w:txbxContent>
                  <w:p w14:paraId="3C10B000" w14:textId="77777777" w:rsidR="00BE4839" w:rsidRPr="00D860C5" w:rsidRDefault="00BE4839">
                    <w:pPr>
                      <w:spacing w:before="10"/>
                      <w:ind w:left="40"/>
                      <w:rPr>
                        <w:rFonts w:ascii="Arial Narrow" w:hAnsi="Arial Narrow"/>
                        <w:sz w:val="21"/>
                        <w:szCs w:val="21"/>
                      </w:rPr>
                    </w:pPr>
                    <w:r w:rsidRPr="00D860C5">
                      <w:rPr>
                        <w:rFonts w:ascii="Arial Narrow" w:hAnsi="Arial Narrow"/>
                        <w:sz w:val="21"/>
                        <w:szCs w:val="21"/>
                      </w:rPr>
                      <w:fldChar w:fldCharType="begin"/>
                    </w:r>
                    <w:r w:rsidRPr="00D860C5">
                      <w:rPr>
                        <w:rFonts w:ascii="Arial Narrow" w:hAnsi="Arial Narrow"/>
                        <w:sz w:val="21"/>
                        <w:szCs w:val="21"/>
                      </w:rPr>
                      <w:instrText xml:space="preserve"> PAGE </w:instrText>
                    </w:r>
                    <w:r w:rsidRPr="00D860C5">
                      <w:rPr>
                        <w:rFonts w:ascii="Arial Narrow" w:hAnsi="Arial Narrow"/>
                        <w:sz w:val="21"/>
                        <w:szCs w:val="21"/>
                      </w:rPr>
                      <w:fldChar w:fldCharType="separate"/>
                    </w:r>
                    <w:r w:rsidRPr="00D860C5">
                      <w:rPr>
                        <w:rFonts w:ascii="Arial Narrow" w:hAnsi="Arial Narrow"/>
                        <w:noProof/>
                        <w:sz w:val="21"/>
                        <w:szCs w:val="21"/>
                      </w:rPr>
                      <w:t>19</w:t>
                    </w:r>
                    <w:r w:rsidRPr="00D860C5">
                      <w:rPr>
                        <w:rFonts w:ascii="Arial Narrow" w:hAnsi="Arial Narrow"/>
                        <w:sz w:val="21"/>
                        <w:szCs w:val="2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212CE" w14:textId="77777777" w:rsidR="003F63DF" w:rsidRDefault="003F63DF">
      <w:r>
        <w:separator/>
      </w:r>
    </w:p>
  </w:footnote>
  <w:footnote w:type="continuationSeparator" w:id="0">
    <w:p w14:paraId="5C32720D" w14:textId="77777777" w:rsidR="003F63DF" w:rsidRDefault="003F63DF">
      <w:r>
        <w:continuationSeparator/>
      </w:r>
    </w:p>
  </w:footnote>
  <w:footnote w:type="continuationNotice" w:id="1">
    <w:p w14:paraId="551C5B1E" w14:textId="77777777" w:rsidR="003F63DF" w:rsidRDefault="003F63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E30F8" w14:textId="77777777" w:rsidR="00BE4839" w:rsidRDefault="00BE4839">
    <w:pPr>
      <w:pStyle w:val="Zkladntext"/>
      <w:spacing w:line="14" w:lineRule="auto"/>
      <w:rPr>
        <w:sz w:val="20"/>
      </w:rPr>
    </w:pPr>
    <w:r>
      <w:rPr>
        <w:noProof/>
        <w:lang w:val="sk-SK" w:eastAsia="sk-SK"/>
      </w:rPr>
      <mc:AlternateContent>
        <mc:Choice Requires="wps">
          <w:drawing>
            <wp:anchor distT="0" distB="0" distL="114300" distR="114300" simplePos="0" relativeHeight="503205320" behindDoc="1" locked="0" layoutInCell="1" allowOverlap="1" wp14:anchorId="24B2111D" wp14:editId="5E474D9D">
              <wp:simplePos x="0" y="0"/>
              <wp:positionH relativeFrom="page">
                <wp:posOffset>4667416</wp:posOffset>
              </wp:positionH>
              <wp:positionV relativeFrom="page">
                <wp:posOffset>437322</wp:posOffset>
              </wp:positionV>
              <wp:extent cx="2170706" cy="180975"/>
              <wp:effectExtent l="0" t="0" r="127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0706"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ED86A" w14:textId="0B5E9C78" w:rsidR="00BE4839" w:rsidRPr="000E2777" w:rsidRDefault="00BE4839">
                          <w:pPr>
                            <w:spacing w:before="11"/>
                            <w:ind w:left="20"/>
                          </w:pPr>
                          <w:r>
                            <w:rPr>
                              <w:i/>
                            </w:rPr>
                            <w:t xml:space="preserve">Rámcová dohoda </w:t>
                          </w:r>
                          <w:r>
                            <w:t>č</w:t>
                          </w:r>
                          <w:r w:rsidRPr="00964AA9">
                            <w:rPr>
                              <w:i/>
                              <w:iCs/>
                            </w:rPr>
                            <w:t xml:space="preserve">. </w:t>
                          </w:r>
                          <w:proofErr w:type="spellStart"/>
                          <w:r w:rsidRPr="00964AA9">
                            <w:rPr>
                              <w:i/>
                              <w:iCs/>
                            </w:rPr>
                            <w:t>MAG</w:t>
                          </w:r>
                          <w:r w:rsidR="00897B49">
                            <w:rPr>
                              <w:i/>
                              <w:iCs/>
                            </w:rPr>
                            <w:t>xxx</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4B2111D" id="_x0000_t202" coordsize="21600,21600" o:spt="202" path="m,l,21600r21600,l21600,xe">
              <v:stroke joinstyle="miter"/>
              <v:path gradientshapeok="t" o:connecttype="rect"/>
            </v:shapetype>
            <v:shape id="Text Box 2" o:spid="_x0000_s1026" type="#_x0000_t202" style="position:absolute;margin-left:367.5pt;margin-top:34.45pt;width:170.9pt;height:14.25pt;z-index:-111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" filled="f" stroked="f">
              <v:textbox inset="0,0,0,0">
                <w:txbxContent>
                  <w:p w14:paraId="7E8ED86A" w14:textId="0B5E9C78" w:rsidR="00BE4839" w:rsidRPr="000E2777" w:rsidRDefault="00BE4839">
                    <w:pPr>
                      <w:spacing w:before="11"/>
                      <w:ind w:left="20"/>
                    </w:pPr>
                    <w:r>
                      <w:rPr>
                        <w:i/>
                      </w:rPr>
                      <w:t xml:space="preserve">Rámcová dohoda </w:t>
                    </w:r>
                    <w:r>
                      <w:t>č</w:t>
                    </w:r>
                    <w:r w:rsidRPr="00964AA9">
                      <w:rPr>
                        <w:i/>
                        <w:iCs/>
                      </w:rPr>
                      <w:t xml:space="preserve">. </w:t>
                    </w:r>
                    <w:proofErr w:type="spellStart"/>
                    <w:r w:rsidRPr="00964AA9">
                      <w:rPr>
                        <w:i/>
                        <w:iCs/>
                      </w:rPr>
                      <w:t>MAG</w:t>
                    </w:r>
                    <w:r w:rsidR="00897B49">
                      <w:rPr>
                        <w:i/>
                        <w:iCs/>
                      </w:rPr>
                      <w:t>xxx</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17B8"/>
    <w:multiLevelType w:val="multilevel"/>
    <w:tmpl w:val="996E92E0"/>
    <w:lvl w:ilvl="0">
      <w:start w:val="13"/>
      <w:numFmt w:val="decimal"/>
      <w:isLg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Restart w:val="0"/>
      <w:lvlText w:val="13.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475600"/>
    <w:multiLevelType w:val="hybridMultilevel"/>
    <w:tmpl w:val="7A1AA4B8"/>
    <w:lvl w:ilvl="0" w:tplc="AB845F86">
      <w:start w:val="1"/>
      <w:numFmt w:val="decimal"/>
      <w:pStyle w:val="tl1"/>
      <w:lvlText w:val="5.%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D71D8F"/>
    <w:multiLevelType w:val="hybridMultilevel"/>
    <w:tmpl w:val="402A1EE0"/>
    <w:lvl w:ilvl="0" w:tplc="77E29BF2">
      <w:start w:val="1"/>
      <w:numFmt w:val="decimal"/>
      <w:lvlText w:val="6.%1."/>
      <w:lvlJc w:val="left"/>
      <w:pPr>
        <w:ind w:left="720" w:hanging="360"/>
      </w:pPr>
      <w:rPr>
        <w:rFonts w:hint="default"/>
      </w:rPr>
    </w:lvl>
    <w:lvl w:ilvl="1" w:tplc="D0D8ACF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5D3334"/>
    <w:multiLevelType w:val="hybridMultilevel"/>
    <w:tmpl w:val="4F82819A"/>
    <w:lvl w:ilvl="0" w:tplc="E93AD988">
      <w:start w:val="1"/>
      <w:numFmt w:val="decimal"/>
      <w:lvlText w:val="11.%1."/>
      <w:lvlJc w:val="left"/>
      <w:pPr>
        <w:ind w:left="720" w:hanging="360"/>
      </w:pPr>
      <w:rPr>
        <w:rFonts w:hint="default"/>
      </w:rPr>
    </w:lvl>
    <w:lvl w:ilvl="1" w:tplc="99306EE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2E29F5"/>
    <w:multiLevelType w:val="hybridMultilevel"/>
    <w:tmpl w:val="8F9A699E"/>
    <w:lvl w:ilvl="0" w:tplc="A2E82FD4">
      <w:start w:val="1"/>
      <w:numFmt w:val="decimal"/>
      <w:lvlText w:val="7.%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6E2F9C"/>
    <w:multiLevelType w:val="multilevel"/>
    <w:tmpl w:val="FF7265CE"/>
    <w:lvl w:ilvl="0">
      <w:start w:val="11"/>
      <w:numFmt w:val="decimal"/>
      <w:isLg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Restart w:val="0"/>
      <w:lvlText w:val="11.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080ED8"/>
    <w:multiLevelType w:val="multilevel"/>
    <w:tmpl w:val="1908AA98"/>
    <w:lvl w:ilvl="0">
      <w:start w:val="12"/>
      <w:numFmt w:val="decimal"/>
      <w:isLg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Restart w:val="0"/>
      <w:lvlText w:val="1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A63CB3"/>
    <w:multiLevelType w:val="hybridMultilevel"/>
    <w:tmpl w:val="A4E686B4"/>
    <w:lvl w:ilvl="0" w:tplc="FFFFFFFF">
      <w:start w:val="1"/>
      <w:numFmt w:val="lowerLetter"/>
      <w:lvlText w:val="%1)"/>
      <w:lvlJc w:val="left"/>
      <w:pPr>
        <w:ind w:left="1146" w:hanging="360"/>
      </w:pPr>
    </w:lvl>
    <w:lvl w:ilvl="1" w:tplc="041B0017">
      <w:start w:val="1"/>
      <w:numFmt w:val="lowerLetter"/>
      <w:lvlText w:val="%2)"/>
      <w:lvlJc w:val="left"/>
      <w:pPr>
        <w:ind w:left="27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 w15:restartNumberingAfterBreak="0">
    <w:nsid w:val="17694B67"/>
    <w:multiLevelType w:val="hybridMultilevel"/>
    <w:tmpl w:val="EE34FA52"/>
    <w:lvl w:ilvl="0" w:tplc="FFFFFFFF">
      <w:start w:val="1"/>
      <w:numFmt w:val="lowerLetter"/>
      <w:lvlText w:val="%1)"/>
      <w:lvlJc w:val="left"/>
      <w:pPr>
        <w:ind w:left="1146" w:hanging="360"/>
      </w:pPr>
    </w:lvl>
    <w:lvl w:ilvl="1" w:tplc="041B0017">
      <w:start w:val="1"/>
      <w:numFmt w:val="lowerLetter"/>
      <w:lvlText w:val="%2)"/>
      <w:lvlJc w:val="left"/>
      <w:pPr>
        <w:ind w:left="189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 w15:restartNumberingAfterBreak="0">
    <w:nsid w:val="183316CA"/>
    <w:multiLevelType w:val="hybridMultilevel"/>
    <w:tmpl w:val="2FAA1382"/>
    <w:lvl w:ilvl="0" w:tplc="041B0017">
      <w:start w:val="1"/>
      <w:numFmt w:val="lowerLetter"/>
      <w:lvlText w:val="%1)"/>
      <w:lvlJc w:val="left"/>
      <w:pPr>
        <w:ind w:left="1890" w:hanging="360"/>
      </w:pPr>
    </w:lvl>
    <w:lvl w:ilvl="1" w:tplc="041B0019" w:tentative="1">
      <w:start w:val="1"/>
      <w:numFmt w:val="lowerLetter"/>
      <w:lvlText w:val="%2."/>
      <w:lvlJc w:val="left"/>
      <w:pPr>
        <w:ind w:left="2610" w:hanging="360"/>
      </w:pPr>
    </w:lvl>
    <w:lvl w:ilvl="2" w:tplc="041B001B" w:tentative="1">
      <w:start w:val="1"/>
      <w:numFmt w:val="lowerRoman"/>
      <w:lvlText w:val="%3."/>
      <w:lvlJc w:val="right"/>
      <w:pPr>
        <w:ind w:left="3330" w:hanging="180"/>
      </w:pPr>
    </w:lvl>
    <w:lvl w:ilvl="3" w:tplc="041B000F" w:tentative="1">
      <w:start w:val="1"/>
      <w:numFmt w:val="decimal"/>
      <w:lvlText w:val="%4."/>
      <w:lvlJc w:val="left"/>
      <w:pPr>
        <w:ind w:left="4050" w:hanging="360"/>
      </w:pPr>
    </w:lvl>
    <w:lvl w:ilvl="4" w:tplc="041B0019" w:tentative="1">
      <w:start w:val="1"/>
      <w:numFmt w:val="lowerLetter"/>
      <w:lvlText w:val="%5."/>
      <w:lvlJc w:val="left"/>
      <w:pPr>
        <w:ind w:left="4770" w:hanging="360"/>
      </w:pPr>
    </w:lvl>
    <w:lvl w:ilvl="5" w:tplc="041B001B" w:tentative="1">
      <w:start w:val="1"/>
      <w:numFmt w:val="lowerRoman"/>
      <w:lvlText w:val="%6."/>
      <w:lvlJc w:val="right"/>
      <w:pPr>
        <w:ind w:left="5490" w:hanging="180"/>
      </w:pPr>
    </w:lvl>
    <w:lvl w:ilvl="6" w:tplc="041B000F" w:tentative="1">
      <w:start w:val="1"/>
      <w:numFmt w:val="decimal"/>
      <w:lvlText w:val="%7."/>
      <w:lvlJc w:val="left"/>
      <w:pPr>
        <w:ind w:left="6210" w:hanging="360"/>
      </w:pPr>
    </w:lvl>
    <w:lvl w:ilvl="7" w:tplc="041B0019" w:tentative="1">
      <w:start w:val="1"/>
      <w:numFmt w:val="lowerLetter"/>
      <w:lvlText w:val="%8."/>
      <w:lvlJc w:val="left"/>
      <w:pPr>
        <w:ind w:left="6930" w:hanging="360"/>
      </w:pPr>
    </w:lvl>
    <w:lvl w:ilvl="8" w:tplc="041B001B" w:tentative="1">
      <w:start w:val="1"/>
      <w:numFmt w:val="lowerRoman"/>
      <w:lvlText w:val="%9."/>
      <w:lvlJc w:val="right"/>
      <w:pPr>
        <w:ind w:left="7650" w:hanging="180"/>
      </w:pPr>
    </w:lvl>
  </w:abstractNum>
  <w:abstractNum w:abstractNumId="10" w15:restartNumberingAfterBreak="0">
    <w:nsid w:val="1DCF4569"/>
    <w:multiLevelType w:val="hybridMultilevel"/>
    <w:tmpl w:val="3FECBC28"/>
    <w:lvl w:ilvl="0" w:tplc="FFFFFFFF">
      <w:start w:val="1"/>
      <w:numFmt w:val="lowerLetter"/>
      <w:lvlText w:val="%1)"/>
      <w:lvlJc w:val="left"/>
      <w:pPr>
        <w:ind w:left="1146" w:hanging="360"/>
      </w:pPr>
    </w:lvl>
    <w:lvl w:ilvl="1" w:tplc="041B0017">
      <w:start w:val="1"/>
      <w:numFmt w:val="lowerLetter"/>
      <w:lvlText w:val="%2)"/>
      <w:lvlJc w:val="left"/>
      <w:pPr>
        <w:ind w:left="189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201B6547"/>
    <w:multiLevelType w:val="hybridMultilevel"/>
    <w:tmpl w:val="5CA6C3B4"/>
    <w:lvl w:ilvl="0" w:tplc="B4D6E75A">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6627AB"/>
    <w:multiLevelType w:val="hybridMultilevel"/>
    <w:tmpl w:val="F3523244"/>
    <w:lvl w:ilvl="0" w:tplc="FFFFFFFF">
      <w:start w:val="1"/>
      <w:numFmt w:val="lowerLetter"/>
      <w:lvlText w:val="%1)"/>
      <w:lvlJc w:val="left"/>
      <w:pPr>
        <w:ind w:left="1146" w:hanging="360"/>
      </w:pPr>
      <w:rPr>
        <w:rFonts w:ascii="Arial Narrow" w:eastAsia="Arial" w:hAnsi="Arial Narrow" w:cs="Times New Roman" w:hint="default"/>
        <w:spacing w:val="-1"/>
        <w:w w:val="99"/>
        <w:sz w:val="21"/>
        <w:szCs w:val="21"/>
        <w:lang w:val="sk" w:eastAsia="sk" w:bidi="sk"/>
      </w:r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24C55244"/>
    <w:multiLevelType w:val="hybridMultilevel"/>
    <w:tmpl w:val="4672ED12"/>
    <w:lvl w:ilvl="0" w:tplc="62B2A02A">
      <w:start w:val="1"/>
      <w:numFmt w:val="lowerLetter"/>
      <w:lvlText w:val="%1)"/>
      <w:lvlJc w:val="left"/>
      <w:pPr>
        <w:ind w:left="720" w:hanging="360"/>
      </w:pPr>
      <w:rPr>
        <w:sz w:val="21"/>
        <w:szCs w:val="2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44283B"/>
    <w:multiLevelType w:val="hybridMultilevel"/>
    <w:tmpl w:val="0D62C770"/>
    <w:lvl w:ilvl="0" w:tplc="DC34388C">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B202E21"/>
    <w:multiLevelType w:val="multilevel"/>
    <w:tmpl w:val="D220A6F4"/>
    <w:lvl w:ilvl="0">
      <w:start w:val="1"/>
      <w:numFmt w:val="upperRoman"/>
      <w:pStyle w:val="slolnku"/>
      <w:lvlText w:val="%1."/>
      <w:lvlJc w:val="right"/>
      <w:pPr>
        <w:ind w:left="0" w:firstLine="0"/>
      </w:pPr>
      <w:rPr>
        <w:rFonts w:hint="default"/>
        <w:b/>
        <w:i w:val="0"/>
        <w:sz w:val="24"/>
      </w:rPr>
    </w:lvl>
    <w:lvl w:ilvl="1">
      <w:start w:val="1"/>
      <w:numFmt w:val="decimal"/>
      <w:pStyle w:val="Textodst1sl"/>
      <w:isLgl/>
      <w:lvlText w:val="%1.%2."/>
      <w:lvlJc w:val="left"/>
      <w:pPr>
        <w:tabs>
          <w:tab w:val="num" w:pos="397"/>
        </w:tabs>
        <w:ind w:left="397" w:firstLine="0"/>
      </w:pPr>
      <w:rPr>
        <w:rFonts w:ascii="Times New Roman" w:hAnsi="Times New Roman" w:hint="default"/>
        <w:b w:val="0"/>
        <w:i w:val="0"/>
        <w:sz w:val="24"/>
      </w:rPr>
    </w:lvl>
    <w:lvl w:ilvl="2">
      <w:start w:val="1"/>
      <w:numFmt w:val="decimal"/>
      <w:lvlRestart w:val="0"/>
      <w:pStyle w:val="Textodst2slovan"/>
      <w:isLgl/>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2778"/>
        </w:tabs>
        <w:ind w:left="2778" w:hanging="618"/>
      </w:pPr>
      <w:rPr>
        <w:rFonts w:ascii="Times New Roman" w:eastAsia="Times New Roman" w:hAnsi="Times New Roman" w:cs="Times New Roman"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F62027"/>
    <w:multiLevelType w:val="hybridMultilevel"/>
    <w:tmpl w:val="4B9AC520"/>
    <w:lvl w:ilvl="0" w:tplc="FFFFFFFF">
      <w:start w:val="1"/>
      <w:numFmt w:val="lowerLetter"/>
      <w:lvlText w:val="%1)"/>
      <w:lvlJc w:val="left"/>
      <w:pPr>
        <w:ind w:left="1146" w:hanging="360"/>
      </w:pPr>
    </w:lvl>
    <w:lvl w:ilvl="1" w:tplc="041B0017">
      <w:start w:val="1"/>
      <w:numFmt w:val="lowerLetter"/>
      <w:lvlText w:val="%2)"/>
      <w:lvlJc w:val="left"/>
      <w:pPr>
        <w:ind w:left="189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2EC15BC4"/>
    <w:multiLevelType w:val="multilevel"/>
    <w:tmpl w:val="5414E0D8"/>
    <w:lvl w:ilvl="0">
      <w:start w:val="11"/>
      <w:numFmt w:val="decimal"/>
      <w:isLg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Restart w:val="0"/>
      <w:lvlText w:val="1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4C54D2"/>
    <w:multiLevelType w:val="hybridMultilevel"/>
    <w:tmpl w:val="06D8C874"/>
    <w:lvl w:ilvl="0" w:tplc="DC94C650">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F8711A"/>
    <w:multiLevelType w:val="hybridMultilevel"/>
    <w:tmpl w:val="F5764762"/>
    <w:lvl w:ilvl="0" w:tplc="1F1A697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B8F2D3E"/>
    <w:multiLevelType w:val="hybridMultilevel"/>
    <w:tmpl w:val="ACCA68A2"/>
    <w:lvl w:ilvl="0" w:tplc="4E6C158C">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2322E82"/>
    <w:multiLevelType w:val="hybridMultilevel"/>
    <w:tmpl w:val="E95E5BEE"/>
    <w:lvl w:ilvl="0" w:tplc="E3D87ADA">
      <w:start w:val="24"/>
      <w:numFmt w:val="decimal"/>
      <w:lvlText w:val="5.%1."/>
      <w:lvlJc w:val="left"/>
      <w:pPr>
        <w:ind w:left="189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6E4348A"/>
    <w:multiLevelType w:val="hybridMultilevel"/>
    <w:tmpl w:val="8E668108"/>
    <w:lvl w:ilvl="0" w:tplc="2924AB1E">
      <w:start w:val="1"/>
      <w:numFmt w:val="decimal"/>
      <w:lvlText w:val="2.%1."/>
      <w:lvlJc w:val="left"/>
      <w:pPr>
        <w:ind w:left="2766" w:hanging="360"/>
      </w:pPr>
      <w:rPr>
        <w:rFonts w:hint="default"/>
        <w:color w:val="auto"/>
      </w:rPr>
    </w:lvl>
    <w:lvl w:ilvl="1" w:tplc="86341882">
      <w:start w:val="1"/>
      <w:numFmt w:val="lowerLetter"/>
      <w:lvlText w:val="%2)"/>
      <w:lvlJc w:val="left"/>
      <w:pPr>
        <w:ind w:left="3486" w:hanging="360"/>
      </w:pPr>
      <w:rPr>
        <w:rFonts w:hint="default"/>
      </w:rPr>
    </w:lvl>
    <w:lvl w:ilvl="2" w:tplc="FFFFFFFF" w:tentative="1">
      <w:start w:val="1"/>
      <w:numFmt w:val="lowerRoman"/>
      <w:lvlText w:val="%3."/>
      <w:lvlJc w:val="right"/>
      <w:pPr>
        <w:ind w:left="4206" w:hanging="180"/>
      </w:pPr>
    </w:lvl>
    <w:lvl w:ilvl="3" w:tplc="FFFFFFFF" w:tentative="1">
      <w:start w:val="1"/>
      <w:numFmt w:val="decimal"/>
      <w:lvlText w:val="%4."/>
      <w:lvlJc w:val="left"/>
      <w:pPr>
        <w:ind w:left="4926" w:hanging="360"/>
      </w:pPr>
    </w:lvl>
    <w:lvl w:ilvl="4" w:tplc="FFFFFFFF" w:tentative="1">
      <w:start w:val="1"/>
      <w:numFmt w:val="lowerLetter"/>
      <w:lvlText w:val="%5."/>
      <w:lvlJc w:val="left"/>
      <w:pPr>
        <w:ind w:left="5646" w:hanging="360"/>
      </w:pPr>
    </w:lvl>
    <w:lvl w:ilvl="5" w:tplc="FFFFFFFF" w:tentative="1">
      <w:start w:val="1"/>
      <w:numFmt w:val="lowerRoman"/>
      <w:lvlText w:val="%6."/>
      <w:lvlJc w:val="right"/>
      <w:pPr>
        <w:ind w:left="6366" w:hanging="180"/>
      </w:pPr>
    </w:lvl>
    <w:lvl w:ilvl="6" w:tplc="FFFFFFFF" w:tentative="1">
      <w:start w:val="1"/>
      <w:numFmt w:val="decimal"/>
      <w:lvlText w:val="%7."/>
      <w:lvlJc w:val="left"/>
      <w:pPr>
        <w:ind w:left="7086" w:hanging="360"/>
      </w:pPr>
    </w:lvl>
    <w:lvl w:ilvl="7" w:tplc="FFFFFFFF" w:tentative="1">
      <w:start w:val="1"/>
      <w:numFmt w:val="lowerLetter"/>
      <w:lvlText w:val="%8."/>
      <w:lvlJc w:val="left"/>
      <w:pPr>
        <w:ind w:left="7806" w:hanging="360"/>
      </w:pPr>
    </w:lvl>
    <w:lvl w:ilvl="8" w:tplc="FFFFFFFF" w:tentative="1">
      <w:start w:val="1"/>
      <w:numFmt w:val="lowerRoman"/>
      <w:lvlText w:val="%9."/>
      <w:lvlJc w:val="right"/>
      <w:pPr>
        <w:ind w:left="8526" w:hanging="180"/>
      </w:pPr>
    </w:lvl>
  </w:abstractNum>
  <w:abstractNum w:abstractNumId="23" w15:restartNumberingAfterBreak="0">
    <w:nsid w:val="5DE27E01"/>
    <w:multiLevelType w:val="hybridMultilevel"/>
    <w:tmpl w:val="ECA866AC"/>
    <w:lvl w:ilvl="0" w:tplc="041B0017">
      <w:start w:val="1"/>
      <w:numFmt w:val="lowerLetter"/>
      <w:lvlText w:val="%1)"/>
      <w:lvlJc w:val="left"/>
      <w:pPr>
        <w:ind w:left="2766" w:hanging="360"/>
      </w:pPr>
    </w:lvl>
    <w:lvl w:ilvl="1" w:tplc="041B0019" w:tentative="1">
      <w:start w:val="1"/>
      <w:numFmt w:val="lowerLetter"/>
      <w:lvlText w:val="%2."/>
      <w:lvlJc w:val="left"/>
      <w:pPr>
        <w:ind w:left="3486" w:hanging="360"/>
      </w:pPr>
    </w:lvl>
    <w:lvl w:ilvl="2" w:tplc="041B001B" w:tentative="1">
      <w:start w:val="1"/>
      <w:numFmt w:val="lowerRoman"/>
      <w:lvlText w:val="%3."/>
      <w:lvlJc w:val="right"/>
      <w:pPr>
        <w:ind w:left="4206" w:hanging="180"/>
      </w:pPr>
    </w:lvl>
    <w:lvl w:ilvl="3" w:tplc="041B000F" w:tentative="1">
      <w:start w:val="1"/>
      <w:numFmt w:val="decimal"/>
      <w:lvlText w:val="%4."/>
      <w:lvlJc w:val="left"/>
      <w:pPr>
        <w:ind w:left="4926" w:hanging="360"/>
      </w:pPr>
    </w:lvl>
    <w:lvl w:ilvl="4" w:tplc="041B0019" w:tentative="1">
      <w:start w:val="1"/>
      <w:numFmt w:val="lowerLetter"/>
      <w:lvlText w:val="%5."/>
      <w:lvlJc w:val="left"/>
      <w:pPr>
        <w:ind w:left="5646" w:hanging="360"/>
      </w:pPr>
    </w:lvl>
    <w:lvl w:ilvl="5" w:tplc="041B001B" w:tentative="1">
      <w:start w:val="1"/>
      <w:numFmt w:val="lowerRoman"/>
      <w:lvlText w:val="%6."/>
      <w:lvlJc w:val="right"/>
      <w:pPr>
        <w:ind w:left="6366" w:hanging="180"/>
      </w:pPr>
    </w:lvl>
    <w:lvl w:ilvl="6" w:tplc="041B000F" w:tentative="1">
      <w:start w:val="1"/>
      <w:numFmt w:val="decimal"/>
      <w:lvlText w:val="%7."/>
      <w:lvlJc w:val="left"/>
      <w:pPr>
        <w:ind w:left="7086" w:hanging="360"/>
      </w:pPr>
    </w:lvl>
    <w:lvl w:ilvl="7" w:tplc="041B0019" w:tentative="1">
      <w:start w:val="1"/>
      <w:numFmt w:val="lowerLetter"/>
      <w:lvlText w:val="%8."/>
      <w:lvlJc w:val="left"/>
      <w:pPr>
        <w:ind w:left="7806" w:hanging="360"/>
      </w:pPr>
    </w:lvl>
    <w:lvl w:ilvl="8" w:tplc="041B001B" w:tentative="1">
      <w:start w:val="1"/>
      <w:numFmt w:val="lowerRoman"/>
      <w:lvlText w:val="%9."/>
      <w:lvlJc w:val="right"/>
      <w:pPr>
        <w:ind w:left="8526" w:hanging="180"/>
      </w:pPr>
    </w:lvl>
  </w:abstractNum>
  <w:abstractNum w:abstractNumId="24" w15:restartNumberingAfterBreak="0">
    <w:nsid w:val="676B4C4F"/>
    <w:multiLevelType w:val="multilevel"/>
    <w:tmpl w:val="5E0A1352"/>
    <w:lvl w:ilvl="0">
      <w:start w:val="13"/>
      <w:numFmt w:val="decimal"/>
      <w:lvlText w:val="%1"/>
      <w:lvlJc w:val="left"/>
      <w:pPr>
        <w:ind w:left="450" w:hanging="450"/>
      </w:pPr>
      <w:rPr>
        <w:rFonts w:hint="default"/>
      </w:rPr>
    </w:lvl>
    <w:lvl w:ilvl="1">
      <w:start w:val="9"/>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572" w:hanging="72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5" w15:restartNumberingAfterBreak="0">
    <w:nsid w:val="693C674B"/>
    <w:multiLevelType w:val="multilevel"/>
    <w:tmpl w:val="1960D8FC"/>
    <w:lvl w:ilvl="0">
      <w:start w:val="10"/>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0.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B0F6027"/>
    <w:multiLevelType w:val="hybridMultilevel"/>
    <w:tmpl w:val="FD3A4808"/>
    <w:lvl w:ilvl="0" w:tplc="6E6CB6BC">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19E0B43"/>
    <w:multiLevelType w:val="hybridMultilevel"/>
    <w:tmpl w:val="959E7000"/>
    <w:lvl w:ilvl="0" w:tplc="7BAE43CC">
      <w:start w:val="1"/>
      <w:numFmt w:val="decimal"/>
      <w:lvlText w:val="13.%1."/>
      <w:lvlJc w:val="left"/>
      <w:pPr>
        <w:ind w:left="578" w:hanging="360"/>
      </w:pPr>
      <w:rPr>
        <w:rFonts w:hint="default"/>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28" w15:restartNumberingAfterBreak="0">
    <w:nsid w:val="72684C5F"/>
    <w:multiLevelType w:val="hybridMultilevel"/>
    <w:tmpl w:val="73BC5EEC"/>
    <w:lvl w:ilvl="0" w:tplc="FFFFFFFF">
      <w:start w:val="1"/>
      <w:numFmt w:val="decimal"/>
      <w:lvlText w:val="1.%1."/>
      <w:lvlJc w:val="left"/>
      <w:pPr>
        <w:ind w:left="720" w:hanging="360"/>
      </w:pPr>
      <w:rPr>
        <w:rFonts w:hint="default"/>
      </w:rPr>
    </w:lvl>
    <w:lvl w:ilvl="1" w:tplc="CFDEF1A2">
      <w:start w:val="1"/>
      <w:numFmt w:val="decimal"/>
      <w:lvlText w:val="1.%2."/>
      <w:lvlJc w:val="left"/>
      <w:pPr>
        <w:ind w:left="1440" w:hanging="360"/>
      </w:pPr>
      <w:rPr>
        <w:rFonts w:hint="default"/>
      </w:rPr>
    </w:lvl>
    <w:lvl w:ilvl="2" w:tplc="12A489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5"/>
  </w:num>
  <w:num w:numId="2">
    <w:abstractNumId w:val="9"/>
  </w:num>
  <w:num w:numId="3">
    <w:abstractNumId w:val="28"/>
  </w:num>
  <w:num w:numId="4">
    <w:abstractNumId w:val="12"/>
  </w:num>
  <w:num w:numId="5">
    <w:abstractNumId w:val="23"/>
  </w:num>
  <w:num w:numId="6">
    <w:abstractNumId w:val="22"/>
  </w:num>
  <w:num w:numId="7">
    <w:abstractNumId w:val="7"/>
  </w:num>
  <w:num w:numId="8">
    <w:abstractNumId w:val="14"/>
  </w:num>
  <w:num w:numId="9">
    <w:abstractNumId w:val="20"/>
  </w:num>
  <w:num w:numId="10">
    <w:abstractNumId w:val="1"/>
  </w:num>
  <w:num w:numId="11">
    <w:abstractNumId w:val="13"/>
  </w:num>
  <w:num w:numId="12">
    <w:abstractNumId w:val="2"/>
  </w:num>
  <w:num w:numId="13">
    <w:abstractNumId w:val="8"/>
  </w:num>
  <w:num w:numId="14">
    <w:abstractNumId w:val="10"/>
  </w:num>
  <w:num w:numId="15">
    <w:abstractNumId w:val="4"/>
  </w:num>
  <w:num w:numId="16">
    <w:abstractNumId w:val="11"/>
  </w:num>
  <w:num w:numId="17">
    <w:abstractNumId w:val="26"/>
  </w:num>
  <w:num w:numId="18">
    <w:abstractNumId w:val="18"/>
  </w:num>
  <w:num w:numId="19">
    <w:abstractNumId w:val="25"/>
  </w:num>
  <w:num w:numId="20">
    <w:abstractNumId w:val="3"/>
  </w:num>
  <w:num w:numId="21">
    <w:abstractNumId w:val="17"/>
  </w:num>
  <w:num w:numId="22">
    <w:abstractNumId w:val="16"/>
  </w:num>
  <w:num w:numId="23">
    <w:abstractNumId w:val="5"/>
  </w:num>
  <w:num w:numId="24">
    <w:abstractNumId w:val="19"/>
  </w:num>
  <w:num w:numId="25">
    <w:abstractNumId w:val="6"/>
  </w:num>
  <w:num w:numId="26">
    <w:abstractNumId w:val="27"/>
  </w:num>
  <w:num w:numId="27">
    <w:abstractNumId w:val="0"/>
  </w:num>
  <w:num w:numId="28">
    <w:abstractNumId w:val="21"/>
  </w:num>
  <w:num w:numId="29">
    <w:abstractNumId w:val="24"/>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bová Eva, Mgr.">
    <w15:presenceInfo w15:providerId="AD" w15:userId="S::eva.sabova@bratislava.sk::ecde5b9e-202d-452a-8c89-4c92d8d3f566"/>
  </w15:person>
  <w15:person w15:author="Kubalová Martina, Mgr.">
    <w15:presenceInfo w15:providerId="AD" w15:userId="S::martina.kubalova@bratislava.sk::3bf1b3ee-2b4d-4a1e-b7c2-6466cf7169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C7E"/>
    <w:rsid w:val="000024CC"/>
    <w:rsid w:val="000027D8"/>
    <w:rsid w:val="000050AC"/>
    <w:rsid w:val="000061CE"/>
    <w:rsid w:val="00007506"/>
    <w:rsid w:val="000079CA"/>
    <w:rsid w:val="00014B55"/>
    <w:rsid w:val="00014DF2"/>
    <w:rsid w:val="00015627"/>
    <w:rsid w:val="000179C2"/>
    <w:rsid w:val="00020116"/>
    <w:rsid w:val="00023037"/>
    <w:rsid w:val="00024374"/>
    <w:rsid w:val="0002448F"/>
    <w:rsid w:val="0002580A"/>
    <w:rsid w:val="00025C10"/>
    <w:rsid w:val="00030177"/>
    <w:rsid w:val="0003483D"/>
    <w:rsid w:val="00036A6A"/>
    <w:rsid w:val="00037187"/>
    <w:rsid w:val="00042B71"/>
    <w:rsid w:val="000454CB"/>
    <w:rsid w:val="000461C8"/>
    <w:rsid w:val="00046B11"/>
    <w:rsid w:val="00047B5D"/>
    <w:rsid w:val="00051D1F"/>
    <w:rsid w:val="000554F4"/>
    <w:rsid w:val="0005563A"/>
    <w:rsid w:val="0005654A"/>
    <w:rsid w:val="00056EAD"/>
    <w:rsid w:val="000574C9"/>
    <w:rsid w:val="00057529"/>
    <w:rsid w:val="0006132C"/>
    <w:rsid w:val="00061A25"/>
    <w:rsid w:val="00061F15"/>
    <w:rsid w:val="00062F97"/>
    <w:rsid w:val="00063A94"/>
    <w:rsid w:val="0006453B"/>
    <w:rsid w:val="00064842"/>
    <w:rsid w:val="00064C84"/>
    <w:rsid w:val="00064D4E"/>
    <w:rsid w:val="000715DE"/>
    <w:rsid w:val="00071B5A"/>
    <w:rsid w:val="00072A4F"/>
    <w:rsid w:val="000744D7"/>
    <w:rsid w:val="00076847"/>
    <w:rsid w:val="00076C00"/>
    <w:rsid w:val="00077F66"/>
    <w:rsid w:val="00077FF3"/>
    <w:rsid w:val="000817B1"/>
    <w:rsid w:val="00081ACE"/>
    <w:rsid w:val="00081CC9"/>
    <w:rsid w:val="0008207C"/>
    <w:rsid w:val="00082C12"/>
    <w:rsid w:val="000920D0"/>
    <w:rsid w:val="000922B8"/>
    <w:rsid w:val="000924FB"/>
    <w:rsid w:val="000930B2"/>
    <w:rsid w:val="00093BEA"/>
    <w:rsid w:val="000949E8"/>
    <w:rsid w:val="000A317E"/>
    <w:rsid w:val="000A3782"/>
    <w:rsid w:val="000A38D2"/>
    <w:rsid w:val="000A3B59"/>
    <w:rsid w:val="000A4C00"/>
    <w:rsid w:val="000A5C4F"/>
    <w:rsid w:val="000A5CF9"/>
    <w:rsid w:val="000A7C87"/>
    <w:rsid w:val="000B0688"/>
    <w:rsid w:val="000B165B"/>
    <w:rsid w:val="000B2491"/>
    <w:rsid w:val="000B25CC"/>
    <w:rsid w:val="000B26ED"/>
    <w:rsid w:val="000B4FB7"/>
    <w:rsid w:val="000B62EC"/>
    <w:rsid w:val="000C427F"/>
    <w:rsid w:val="000C42B8"/>
    <w:rsid w:val="000C48D1"/>
    <w:rsid w:val="000C4DD0"/>
    <w:rsid w:val="000C776A"/>
    <w:rsid w:val="000D1662"/>
    <w:rsid w:val="000D2271"/>
    <w:rsid w:val="000D22A2"/>
    <w:rsid w:val="000D40F9"/>
    <w:rsid w:val="000E01D5"/>
    <w:rsid w:val="000E0404"/>
    <w:rsid w:val="000E0DD9"/>
    <w:rsid w:val="000E2777"/>
    <w:rsid w:val="000E4113"/>
    <w:rsid w:val="000E41BF"/>
    <w:rsid w:val="000E4863"/>
    <w:rsid w:val="000E7239"/>
    <w:rsid w:val="000F0614"/>
    <w:rsid w:val="000F1491"/>
    <w:rsid w:val="000F1F6F"/>
    <w:rsid w:val="000F26B2"/>
    <w:rsid w:val="000F2EF2"/>
    <w:rsid w:val="000F3F1C"/>
    <w:rsid w:val="000F4CF7"/>
    <w:rsid w:val="00102059"/>
    <w:rsid w:val="001033A9"/>
    <w:rsid w:val="00104ECC"/>
    <w:rsid w:val="001055CF"/>
    <w:rsid w:val="00105D22"/>
    <w:rsid w:val="00106443"/>
    <w:rsid w:val="001067D5"/>
    <w:rsid w:val="00107A71"/>
    <w:rsid w:val="001111DB"/>
    <w:rsid w:val="00111231"/>
    <w:rsid w:val="00111647"/>
    <w:rsid w:val="00112295"/>
    <w:rsid w:val="0011320D"/>
    <w:rsid w:val="00114D35"/>
    <w:rsid w:val="0011569A"/>
    <w:rsid w:val="00115F1C"/>
    <w:rsid w:val="0012191C"/>
    <w:rsid w:val="001230BA"/>
    <w:rsid w:val="0012337A"/>
    <w:rsid w:val="00124384"/>
    <w:rsid w:val="00127D6C"/>
    <w:rsid w:val="00127DB6"/>
    <w:rsid w:val="00130556"/>
    <w:rsid w:val="00131070"/>
    <w:rsid w:val="00132A34"/>
    <w:rsid w:val="001338BE"/>
    <w:rsid w:val="001360BB"/>
    <w:rsid w:val="00140154"/>
    <w:rsid w:val="0014161A"/>
    <w:rsid w:val="00143F70"/>
    <w:rsid w:val="00145F68"/>
    <w:rsid w:val="00147818"/>
    <w:rsid w:val="0015457B"/>
    <w:rsid w:val="00154668"/>
    <w:rsid w:val="00155AA0"/>
    <w:rsid w:val="00155EDB"/>
    <w:rsid w:val="00156B52"/>
    <w:rsid w:val="00156EDE"/>
    <w:rsid w:val="001575B1"/>
    <w:rsid w:val="001575EA"/>
    <w:rsid w:val="00162623"/>
    <w:rsid w:val="00163654"/>
    <w:rsid w:val="00166ADE"/>
    <w:rsid w:val="001677F3"/>
    <w:rsid w:val="0017070D"/>
    <w:rsid w:val="00170A67"/>
    <w:rsid w:val="001724F1"/>
    <w:rsid w:val="001735FB"/>
    <w:rsid w:val="00175AF6"/>
    <w:rsid w:val="001810FC"/>
    <w:rsid w:val="0018292C"/>
    <w:rsid w:val="0018394B"/>
    <w:rsid w:val="001853CF"/>
    <w:rsid w:val="0018575A"/>
    <w:rsid w:val="00185E0C"/>
    <w:rsid w:val="00187079"/>
    <w:rsid w:val="0018762E"/>
    <w:rsid w:val="001876E1"/>
    <w:rsid w:val="00190457"/>
    <w:rsid w:val="00192ACB"/>
    <w:rsid w:val="001947AF"/>
    <w:rsid w:val="001949F2"/>
    <w:rsid w:val="001A01DD"/>
    <w:rsid w:val="001A0E48"/>
    <w:rsid w:val="001A187B"/>
    <w:rsid w:val="001A2083"/>
    <w:rsid w:val="001A26B3"/>
    <w:rsid w:val="001A31D7"/>
    <w:rsid w:val="001A5302"/>
    <w:rsid w:val="001A6061"/>
    <w:rsid w:val="001A6B54"/>
    <w:rsid w:val="001B0AE4"/>
    <w:rsid w:val="001B1DEC"/>
    <w:rsid w:val="001B314A"/>
    <w:rsid w:val="001B4BE6"/>
    <w:rsid w:val="001B526B"/>
    <w:rsid w:val="001B6191"/>
    <w:rsid w:val="001B6DE0"/>
    <w:rsid w:val="001B7CA4"/>
    <w:rsid w:val="001C00AE"/>
    <w:rsid w:val="001C0933"/>
    <w:rsid w:val="001C3733"/>
    <w:rsid w:val="001D3BD9"/>
    <w:rsid w:val="001D4BF4"/>
    <w:rsid w:val="001D5740"/>
    <w:rsid w:val="001D6622"/>
    <w:rsid w:val="001D7089"/>
    <w:rsid w:val="001E1DCE"/>
    <w:rsid w:val="001E2005"/>
    <w:rsid w:val="001E5168"/>
    <w:rsid w:val="001E7266"/>
    <w:rsid w:val="001E7ECB"/>
    <w:rsid w:val="001F124A"/>
    <w:rsid w:val="001F12EE"/>
    <w:rsid w:val="001F234B"/>
    <w:rsid w:val="001F2DFC"/>
    <w:rsid w:val="001F400D"/>
    <w:rsid w:val="001F6A07"/>
    <w:rsid w:val="00201265"/>
    <w:rsid w:val="002031A9"/>
    <w:rsid w:val="00203CDA"/>
    <w:rsid w:val="0020453A"/>
    <w:rsid w:val="0020480B"/>
    <w:rsid w:val="00205047"/>
    <w:rsid w:val="00205830"/>
    <w:rsid w:val="00205FCE"/>
    <w:rsid w:val="002060EB"/>
    <w:rsid w:val="00206432"/>
    <w:rsid w:val="00207A3A"/>
    <w:rsid w:val="002107A0"/>
    <w:rsid w:val="00210AD6"/>
    <w:rsid w:val="002121D7"/>
    <w:rsid w:val="00213D06"/>
    <w:rsid w:val="00215C5D"/>
    <w:rsid w:val="00216E08"/>
    <w:rsid w:val="00216E97"/>
    <w:rsid w:val="002177F1"/>
    <w:rsid w:val="00220090"/>
    <w:rsid w:val="00220275"/>
    <w:rsid w:val="00220FB2"/>
    <w:rsid w:val="00221EC2"/>
    <w:rsid w:val="00224659"/>
    <w:rsid w:val="00225961"/>
    <w:rsid w:val="002261A3"/>
    <w:rsid w:val="00227449"/>
    <w:rsid w:val="0023270C"/>
    <w:rsid w:val="00233C5D"/>
    <w:rsid w:val="00235A0E"/>
    <w:rsid w:val="00236979"/>
    <w:rsid w:val="00240A6F"/>
    <w:rsid w:val="0024276E"/>
    <w:rsid w:val="0024417D"/>
    <w:rsid w:val="00246567"/>
    <w:rsid w:val="00246D49"/>
    <w:rsid w:val="002472BC"/>
    <w:rsid w:val="00247993"/>
    <w:rsid w:val="0025106C"/>
    <w:rsid w:val="00251713"/>
    <w:rsid w:val="0025265D"/>
    <w:rsid w:val="00253AC0"/>
    <w:rsid w:val="00256629"/>
    <w:rsid w:val="00256ADE"/>
    <w:rsid w:val="00256C16"/>
    <w:rsid w:val="00260728"/>
    <w:rsid w:val="00260EDB"/>
    <w:rsid w:val="002611C5"/>
    <w:rsid w:val="00262368"/>
    <w:rsid w:val="00263F26"/>
    <w:rsid w:val="00271881"/>
    <w:rsid w:val="00271D43"/>
    <w:rsid w:val="00272500"/>
    <w:rsid w:val="002728FB"/>
    <w:rsid w:val="00272F83"/>
    <w:rsid w:val="0027442A"/>
    <w:rsid w:val="002849A9"/>
    <w:rsid w:val="002853EA"/>
    <w:rsid w:val="00285EB1"/>
    <w:rsid w:val="00287B0D"/>
    <w:rsid w:val="0029113E"/>
    <w:rsid w:val="00291D48"/>
    <w:rsid w:val="00293508"/>
    <w:rsid w:val="00293595"/>
    <w:rsid w:val="0029396F"/>
    <w:rsid w:val="00294279"/>
    <w:rsid w:val="00294683"/>
    <w:rsid w:val="002948D0"/>
    <w:rsid w:val="00294CAD"/>
    <w:rsid w:val="00295FFE"/>
    <w:rsid w:val="00297D76"/>
    <w:rsid w:val="002A0FDF"/>
    <w:rsid w:val="002A2183"/>
    <w:rsid w:val="002A2589"/>
    <w:rsid w:val="002A3A8A"/>
    <w:rsid w:val="002A41F8"/>
    <w:rsid w:val="002A51CF"/>
    <w:rsid w:val="002A57F6"/>
    <w:rsid w:val="002A7660"/>
    <w:rsid w:val="002A78FF"/>
    <w:rsid w:val="002A7938"/>
    <w:rsid w:val="002A7ACC"/>
    <w:rsid w:val="002A7D85"/>
    <w:rsid w:val="002B0E25"/>
    <w:rsid w:val="002B21CE"/>
    <w:rsid w:val="002B2723"/>
    <w:rsid w:val="002B2BB0"/>
    <w:rsid w:val="002B334A"/>
    <w:rsid w:val="002B3422"/>
    <w:rsid w:val="002B55D7"/>
    <w:rsid w:val="002B65CE"/>
    <w:rsid w:val="002C0DC5"/>
    <w:rsid w:val="002C10D1"/>
    <w:rsid w:val="002C4515"/>
    <w:rsid w:val="002C48DE"/>
    <w:rsid w:val="002C4F5C"/>
    <w:rsid w:val="002C5E22"/>
    <w:rsid w:val="002C74EF"/>
    <w:rsid w:val="002D002E"/>
    <w:rsid w:val="002D0D9A"/>
    <w:rsid w:val="002D2B77"/>
    <w:rsid w:val="002D319E"/>
    <w:rsid w:val="002D407C"/>
    <w:rsid w:val="002D40E1"/>
    <w:rsid w:val="002D5905"/>
    <w:rsid w:val="002D6045"/>
    <w:rsid w:val="002E30E4"/>
    <w:rsid w:val="002E34A4"/>
    <w:rsid w:val="002E3BD5"/>
    <w:rsid w:val="002E50AB"/>
    <w:rsid w:val="002E71BD"/>
    <w:rsid w:val="002F2239"/>
    <w:rsid w:val="002F239B"/>
    <w:rsid w:val="002F3486"/>
    <w:rsid w:val="002F35A4"/>
    <w:rsid w:val="002F4283"/>
    <w:rsid w:val="002F589A"/>
    <w:rsid w:val="002F600A"/>
    <w:rsid w:val="002F6052"/>
    <w:rsid w:val="00301BEC"/>
    <w:rsid w:val="00302010"/>
    <w:rsid w:val="00304D90"/>
    <w:rsid w:val="00304DC3"/>
    <w:rsid w:val="0030626F"/>
    <w:rsid w:val="00310AB3"/>
    <w:rsid w:val="00311A69"/>
    <w:rsid w:val="00316EA4"/>
    <w:rsid w:val="0032135D"/>
    <w:rsid w:val="00322076"/>
    <w:rsid w:val="0032585E"/>
    <w:rsid w:val="00325B7D"/>
    <w:rsid w:val="00326724"/>
    <w:rsid w:val="003310F6"/>
    <w:rsid w:val="00331C17"/>
    <w:rsid w:val="0033459E"/>
    <w:rsid w:val="00334A14"/>
    <w:rsid w:val="00335FCD"/>
    <w:rsid w:val="00337838"/>
    <w:rsid w:val="00340D19"/>
    <w:rsid w:val="003415F1"/>
    <w:rsid w:val="00343177"/>
    <w:rsid w:val="00344368"/>
    <w:rsid w:val="00344FB7"/>
    <w:rsid w:val="00346144"/>
    <w:rsid w:val="003475DA"/>
    <w:rsid w:val="00350AC3"/>
    <w:rsid w:val="0035278E"/>
    <w:rsid w:val="00352B2D"/>
    <w:rsid w:val="00352C61"/>
    <w:rsid w:val="00354A02"/>
    <w:rsid w:val="00354C0D"/>
    <w:rsid w:val="00355C1D"/>
    <w:rsid w:val="00357EA3"/>
    <w:rsid w:val="00360C18"/>
    <w:rsid w:val="00361D79"/>
    <w:rsid w:val="00361F2F"/>
    <w:rsid w:val="00362D1F"/>
    <w:rsid w:val="00363F20"/>
    <w:rsid w:val="003679B9"/>
    <w:rsid w:val="00375078"/>
    <w:rsid w:val="0038046B"/>
    <w:rsid w:val="00381806"/>
    <w:rsid w:val="00383325"/>
    <w:rsid w:val="003869EA"/>
    <w:rsid w:val="00391641"/>
    <w:rsid w:val="00393DC2"/>
    <w:rsid w:val="00395171"/>
    <w:rsid w:val="00396DC1"/>
    <w:rsid w:val="00397899"/>
    <w:rsid w:val="00397FB6"/>
    <w:rsid w:val="003A1E34"/>
    <w:rsid w:val="003A24B7"/>
    <w:rsid w:val="003A5F0D"/>
    <w:rsid w:val="003A6075"/>
    <w:rsid w:val="003A7131"/>
    <w:rsid w:val="003A756E"/>
    <w:rsid w:val="003B1458"/>
    <w:rsid w:val="003B23A0"/>
    <w:rsid w:val="003B42AB"/>
    <w:rsid w:val="003B5EF5"/>
    <w:rsid w:val="003B73AA"/>
    <w:rsid w:val="003C02A8"/>
    <w:rsid w:val="003C3013"/>
    <w:rsid w:val="003C4C86"/>
    <w:rsid w:val="003D02B2"/>
    <w:rsid w:val="003D1063"/>
    <w:rsid w:val="003D19D3"/>
    <w:rsid w:val="003D26E2"/>
    <w:rsid w:val="003D2E30"/>
    <w:rsid w:val="003D3845"/>
    <w:rsid w:val="003D45EB"/>
    <w:rsid w:val="003D51E2"/>
    <w:rsid w:val="003D65D7"/>
    <w:rsid w:val="003E243A"/>
    <w:rsid w:val="003E3875"/>
    <w:rsid w:val="003E4A69"/>
    <w:rsid w:val="003E5C87"/>
    <w:rsid w:val="003E6340"/>
    <w:rsid w:val="003F054E"/>
    <w:rsid w:val="003F2C59"/>
    <w:rsid w:val="003F3CE0"/>
    <w:rsid w:val="003F3CE9"/>
    <w:rsid w:val="003F3DC5"/>
    <w:rsid w:val="003F63DF"/>
    <w:rsid w:val="00400D7A"/>
    <w:rsid w:val="004015E6"/>
    <w:rsid w:val="00407DD8"/>
    <w:rsid w:val="00413D2E"/>
    <w:rsid w:val="00414098"/>
    <w:rsid w:val="0041659D"/>
    <w:rsid w:val="004219D4"/>
    <w:rsid w:val="004221F0"/>
    <w:rsid w:val="00422C48"/>
    <w:rsid w:val="00423DC6"/>
    <w:rsid w:val="004244B7"/>
    <w:rsid w:val="0042469F"/>
    <w:rsid w:val="00426549"/>
    <w:rsid w:val="00426B51"/>
    <w:rsid w:val="00426D3A"/>
    <w:rsid w:val="0043040A"/>
    <w:rsid w:val="004345D1"/>
    <w:rsid w:val="00435296"/>
    <w:rsid w:val="00436D10"/>
    <w:rsid w:val="00437D3E"/>
    <w:rsid w:val="004400E2"/>
    <w:rsid w:val="00441C72"/>
    <w:rsid w:val="00443EC7"/>
    <w:rsid w:val="00444C26"/>
    <w:rsid w:val="0044548D"/>
    <w:rsid w:val="00447D33"/>
    <w:rsid w:val="00451394"/>
    <w:rsid w:val="00451612"/>
    <w:rsid w:val="004524BD"/>
    <w:rsid w:val="0045296C"/>
    <w:rsid w:val="00453B94"/>
    <w:rsid w:val="00456C68"/>
    <w:rsid w:val="004579B7"/>
    <w:rsid w:val="00457EFC"/>
    <w:rsid w:val="00463C4B"/>
    <w:rsid w:val="00464CA4"/>
    <w:rsid w:val="004659B2"/>
    <w:rsid w:val="0047080A"/>
    <w:rsid w:val="00471E88"/>
    <w:rsid w:val="0047244C"/>
    <w:rsid w:val="004761D4"/>
    <w:rsid w:val="00476D6E"/>
    <w:rsid w:val="00476E03"/>
    <w:rsid w:val="00476E29"/>
    <w:rsid w:val="00477A37"/>
    <w:rsid w:val="00482864"/>
    <w:rsid w:val="00482AEF"/>
    <w:rsid w:val="00483354"/>
    <w:rsid w:val="00483FF6"/>
    <w:rsid w:val="00485097"/>
    <w:rsid w:val="004856BE"/>
    <w:rsid w:val="00486BA7"/>
    <w:rsid w:val="0049075C"/>
    <w:rsid w:val="004920C8"/>
    <w:rsid w:val="0049232E"/>
    <w:rsid w:val="004A46A4"/>
    <w:rsid w:val="004A612E"/>
    <w:rsid w:val="004A6191"/>
    <w:rsid w:val="004A6238"/>
    <w:rsid w:val="004A7A8F"/>
    <w:rsid w:val="004B08D4"/>
    <w:rsid w:val="004B28BC"/>
    <w:rsid w:val="004B6156"/>
    <w:rsid w:val="004B639E"/>
    <w:rsid w:val="004C2211"/>
    <w:rsid w:val="004C2348"/>
    <w:rsid w:val="004C2409"/>
    <w:rsid w:val="004C329E"/>
    <w:rsid w:val="004C4049"/>
    <w:rsid w:val="004C5427"/>
    <w:rsid w:val="004C77B9"/>
    <w:rsid w:val="004D2A28"/>
    <w:rsid w:val="004D46F6"/>
    <w:rsid w:val="004D5094"/>
    <w:rsid w:val="004D5D72"/>
    <w:rsid w:val="004D5E72"/>
    <w:rsid w:val="004D621D"/>
    <w:rsid w:val="004D6788"/>
    <w:rsid w:val="004E1ACC"/>
    <w:rsid w:val="004E390C"/>
    <w:rsid w:val="004E40B7"/>
    <w:rsid w:val="004E41AA"/>
    <w:rsid w:val="004E4E3F"/>
    <w:rsid w:val="004E6E87"/>
    <w:rsid w:val="004E70BF"/>
    <w:rsid w:val="004F0C49"/>
    <w:rsid w:val="004F2ED7"/>
    <w:rsid w:val="004F4E71"/>
    <w:rsid w:val="004F6B32"/>
    <w:rsid w:val="004F6E92"/>
    <w:rsid w:val="004F7371"/>
    <w:rsid w:val="005003F2"/>
    <w:rsid w:val="00504913"/>
    <w:rsid w:val="00504A67"/>
    <w:rsid w:val="0050614A"/>
    <w:rsid w:val="00506ADE"/>
    <w:rsid w:val="00507119"/>
    <w:rsid w:val="005103E2"/>
    <w:rsid w:val="005111F0"/>
    <w:rsid w:val="00512B17"/>
    <w:rsid w:val="00515F0E"/>
    <w:rsid w:val="005169FD"/>
    <w:rsid w:val="00517275"/>
    <w:rsid w:val="005209DE"/>
    <w:rsid w:val="0052578E"/>
    <w:rsid w:val="005304CE"/>
    <w:rsid w:val="00530D48"/>
    <w:rsid w:val="0053171E"/>
    <w:rsid w:val="00532D54"/>
    <w:rsid w:val="00532FD1"/>
    <w:rsid w:val="00534D7C"/>
    <w:rsid w:val="00537B8A"/>
    <w:rsid w:val="005402B9"/>
    <w:rsid w:val="005422F4"/>
    <w:rsid w:val="00542762"/>
    <w:rsid w:val="005458DE"/>
    <w:rsid w:val="00547154"/>
    <w:rsid w:val="00547946"/>
    <w:rsid w:val="005503C1"/>
    <w:rsid w:val="005521AC"/>
    <w:rsid w:val="00552A71"/>
    <w:rsid w:val="00553461"/>
    <w:rsid w:val="005656D8"/>
    <w:rsid w:val="00567CEF"/>
    <w:rsid w:val="005735BF"/>
    <w:rsid w:val="005737B2"/>
    <w:rsid w:val="00576888"/>
    <w:rsid w:val="005802BA"/>
    <w:rsid w:val="005822E9"/>
    <w:rsid w:val="00582A28"/>
    <w:rsid w:val="00583A67"/>
    <w:rsid w:val="0058434A"/>
    <w:rsid w:val="005856E3"/>
    <w:rsid w:val="005863D7"/>
    <w:rsid w:val="00591F04"/>
    <w:rsid w:val="0059235D"/>
    <w:rsid w:val="005928C8"/>
    <w:rsid w:val="00592AC5"/>
    <w:rsid w:val="00593FD7"/>
    <w:rsid w:val="00594C98"/>
    <w:rsid w:val="00595674"/>
    <w:rsid w:val="0059689C"/>
    <w:rsid w:val="005A047E"/>
    <w:rsid w:val="005A2E28"/>
    <w:rsid w:val="005A32A8"/>
    <w:rsid w:val="005A5CFE"/>
    <w:rsid w:val="005C0D21"/>
    <w:rsid w:val="005C26B7"/>
    <w:rsid w:val="005C2F2A"/>
    <w:rsid w:val="005C4439"/>
    <w:rsid w:val="005C6250"/>
    <w:rsid w:val="005C6755"/>
    <w:rsid w:val="005C6CFD"/>
    <w:rsid w:val="005C7B9E"/>
    <w:rsid w:val="005D0DC6"/>
    <w:rsid w:val="005D0FAA"/>
    <w:rsid w:val="005D18BE"/>
    <w:rsid w:val="005D22B7"/>
    <w:rsid w:val="005D34F3"/>
    <w:rsid w:val="005D3CB6"/>
    <w:rsid w:val="005D4363"/>
    <w:rsid w:val="005D5A4F"/>
    <w:rsid w:val="005D6337"/>
    <w:rsid w:val="005D6D41"/>
    <w:rsid w:val="005D7518"/>
    <w:rsid w:val="005E0301"/>
    <w:rsid w:val="005E1ADA"/>
    <w:rsid w:val="005E25BE"/>
    <w:rsid w:val="005E3B5C"/>
    <w:rsid w:val="005E3DFE"/>
    <w:rsid w:val="005E4672"/>
    <w:rsid w:val="005F5AFA"/>
    <w:rsid w:val="005F5EFF"/>
    <w:rsid w:val="005F74E4"/>
    <w:rsid w:val="005F7A46"/>
    <w:rsid w:val="00600557"/>
    <w:rsid w:val="00601EBF"/>
    <w:rsid w:val="006022D1"/>
    <w:rsid w:val="00602ADB"/>
    <w:rsid w:val="00602E18"/>
    <w:rsid w:val="006038F8"/>
    <w:rsid w:val="00603E33"/>
    <w:rsid w:val="00604CDC"/>
    <w:rsid w:val="006100C5"/>
    <w:rsid w:val="00614290"/>
    <w:rsid w:val="00616803"/>
    <w:rsid w:val="006170F1"/>
    <w:rsid w:val="00622BD8"/>
    <w:rsid w:val="00630169"/>
    <w:rsid w:val="006339B8"/>
    <w:rsid w:val="006354B7"/>
    <w:rsid w:val="0063729F"/>
    <w:rsid w:val="00642E2F"/>
    <w:rsid w:val="00644042"/>
    <w:rsid w:val="0064479F"/>
    <w:rsid w:val="006473E6"/>
    <w:rsid w:val="00656C5B"/>
    <w:rsid w:val="00660719"/>
    <w:rsid w:val="00660CFC"/>
    <w:rsid w:val="00661CBE"/>
    <w:rsid w:val="006624BD"/>
    <w:rsid w:val="00663C42"/>
    <w:rsid w:val="00663E3B"/>
    <w:rsid w:val="00664B39"/>
    <w:rsid w:val="00664E04"/>
    <w:rsid w:val="006661F2"/>
    <w:rsid w:val="00667241"/>
    <w:rsid w:val="006756B8"/>
    <w:rsid w:val="00682AE3"/>
    <w:rsid w:val="0068382A"/>
    <w:rsid w:val="006852DC"/>
    <w:rsid w:val="00692782"/>
    <w:rsid w:val="006929EA"/>
    <w:rsid w:val="00693F2C"/>
    <w:rsid w:val="006955F0"/>
    <w:rsid w:val="00695B2A"/>
    <w:rsid w:val="006A147F"/>
    <w:rsid w:val="006A5312"/>
    <w:rsid w:val="006B100C"/>
    <w:rsid w:val="006B2FC4"/>
    <w:rsid w:val="006B3BB4"/>
    <w:rsid w:val="006B4368"/>
    <w:rsid w:val="006B46F5"/>
    <w:rsid w:val="006B7AE1"/>
    <w:rsid w:val="006C1D6D"/>
    <w:rsid w:val="006C1ED0"/>
    <w:rsid w:val="006C61E4"/>
    <w:rsid w:val="006C6D2B"/>
    <w:rsid w:val="006D0C7E"/>
    <w:rsid w:val="006D1B27"/>
    <w:rsid w:val="006D1EEF"/>
    <w:rsid w:val="006D2125"/>
    <w:rsid w:val="006D383D"/>
    <w:rsid w:val="006D3ACD"/>
    <w:rsid w:val="006D454D"/>
    <w:rsid w:val="006D4B23"/>
    <w:rsid w:val="006D5F1C"/>
    <w:rsid w:val="006E19D9"/>
    <w:rsid w:val="006E1A7C"/>
    <w:rsid w:val="006E598B"/>
    <w:rsid w:val="006E6E9C"/>
    <w:rsid w:val="006F098E"/>
    <w:rsid w:val="006F1A1E"/>
    <w:rsid w:val="006F3FEB"/>
    <w:rsid w:val="006F4708"/>
    <w:rsid w:val="006F4764"/>
    <w:rsid w:val="006F5184"/>
    <w:rsid w:val="006F63FE"/>
    <w:rsid w:val="006F68E6"/>
    <w:rsid w:val="006F7162"/>
    <w:rsid w:val="00700A16"/>
    <w:rsid w:val="007019ED"/>
    <w:rsid w:val="00701EE2"/>
    <w:rsid w:val="0070372E"/>
    <w:rsid w:val="00705157"/>
    <w:rsid w:val="00705569"/>
    <w:rsid w:val="0070676C"/>
    <w:rsid w:val="00707C13"/>
    <w:rsid w:val="007122C2"/>
    <w:rsid w:val="00714FAA"/>
    <w:rsid w:val="0071570B"/>
    <w:rsid w:val="00721DA6"/>
    <w:rsid w:val="007244A8"/>
    <w:rsid w:val="0073145D"/>
    <w:rsid w:val="0073400D"/>
    <w:rsid w:val="00734729"/>
    <w:rsid w:val="00736365"/>
    <w:rsid w:val="007366BB"/>
    <w:rsid w:val="007408FC"/>
    <w:rsid w:val="00747DEF"/>
    <w:rsid w:val="00755D06"/>
    <w:rsid w:val="00765FCA"/>
    <w:rsid w:val="007710B5"/>
    <w:rsid w:val="00771288"/>
    <w:rsid w:val="00773349"/>
    <w:rsid w:val="00774E7F"/>
    <w:rsid w:val="00776DD6"/>
    <w:rsid w:val="007819FE"/>
    <w:rsid w:val="007829E2"/>
    <w:rsid w:val="00783273"/>
    <w:rsid w:val="00785704"/>
    <w:rsid w:val="00785D3D"/>
    <w:rsid w:val="00786B60"/>
    <w:rsid w:val="00787BB9"/>
    <w:rsid w:val="00787CCA"/>
    <w:rsid w:val="00793598"/>
    <w:rsid w:val="007948E0"/>
    <w:rsid w:val="007A256F"/>
    <w:rsid w:val="007A2C02"/>
    <w:rsid w:val="007A4F83"/>
    <w:rsid w:val="007A5B3A"/>
    <w:rsid w:val="007A5BC2"/>
    <w:rsid w:val="007B2AF4"/>
    <w:rsid w:val="007B4427"/>
    <w:rsid w:val="007B4A2B"/>
    <w:rsid w:val="007B522C"/>
    <w:rsid w:val="007B54ED"/>
    <w:rsid w:val="007C1F57"/>
    <w:rsid w:val="007C2134"/>
    <w:rsid w:val="007C299A"/>
    <w:rsid w:val="007C3904"/>
    <w:rsid w:val="007C535C"/>
    <w:rsid w:val="007C5B46"/>
    <w:rsid w:val="007C5D42"/>
    <w:rsid w:val="007C5D8A"/>
    <w:rsid w:val="007C7F58"/>
    <w:rsid w:val="007D00F4"/>
    <w:rsid w:val="007D0F1F"/>
    <w:rsid w:val="007D36E0"/>
    <w:rsid w:val="007D408F"/>
    <w:rsid w:val="007E033F"/>
    <w:rsid w:val="007E56F1"/>
    <w:rsid w:val="007E576C"/>
    <w:rsid w:val="007E5ADE"/>
    <w:rsid w:val="007E5DAB"/>
    <w:rsid w:val="007E6EEC"/>
    <w:rsid w:val="007F0738"/>
    <w:rsid w:val="007F3684"/>
    <w:rsid w:val="007F3D62"/>
    <w:rsid w:val="007F4228"/>
    <w:rsid w:val="007F6AE0"/>
    <w:rsid w:val="007F6B7D"/>
    <w:rsid w:val="007F734C"/>
    <w:rsid w:val="00800CD5"/>
    <w:rsid w:val="00800D90"/>
    <w:rsid w:val="00802502"/>
    <w:rsid w:val="00802571"/>
    <w:rsid w:val="00803DBF"/>
    <w:rsid w:val="008049F2"/>
    <w:rsid w:val="00804CA8"/>
    <w:rsid w:val="00805075"/>
    <w:rsid w:val="008055B2"/>
    <w:rsid w:val="008068F5"/>
    <w:rsid w:val="00806E41"/>
    <w:rsid w:val="00811CE6"/>
    <w:rsid w:val="00811D53"/>
    <w:rsid w:val="00815D02"/>
    <w:rsid w:val="00816622"/>
    <w:rsid w:val="00817D02"/>
    <w:rsid w:val="008228CF"/>
    <w:rsid w:val="00825540"/>
    <w:rsid w:val="0082672A"/>
    <w:rsid w:val="00826E70"/>
    <w:rsid w:val="00830531"/>
    <w:rsid w:val="008326CF"/>
    <w:rsid w:val="00833009"/>
    <w:rsid w:val="008349C0"/>
    <w:rsid w:val="00834B20"/>
    <w:rsid w:val="00836BC0"/>
    <w:rsid w:val="00836D89"/>
    <w:rsid w:val="0083785A"/>
    <w:rsid w:val="00840085"/>
    <w:rsid w:val="008449F1"/>
    <w:rsid w:val="0084582F"/>
    <w:rsid w:val="008460CF"/>
    <w:rsid w:val="00846BEA"/>
    <w:rsid w:val="0084744C"/>
    <w:rsid w:val="008503D8"/>
    <w:rsid w:val="008505A7"/>
    <w:rsid w:val="00851744"/>
    <w:rsid w:val="008559DB"/>
    <w:rsid w:val="00861D9B"/>
    <w:rsid w:val="00862C5B"/>
    <w:rsid w:val="0086318B"/>
    <w:rsid w:val="00866E1C"/>
    <w:rsid w:val="0086726C"/>
    <w:rsid w:val="00870E4E"/>
    <w:rsid w:val="008719E0"/>
    <w:rsid w:val="00871C91"/>
    <w:rsid w:val="0087478B"/>
    <w:rsid w:val="00876F35"/>
    <w:rsid w:val="008823A0"/>
    <w:rsid w:val="008835B6"/>
    <w:rsid w:val="00884370"/>
    <w:rsid w:val="008869AB"/>
    <w:rsid w:val="008918E6"/>
    <w:rsid w:val="0089265E"/>
    <w:rsid w:val="008936FE"/>
    <w:rsid w:val="008948C2"/>
    <w:rsid w:val="008958E5"/>
    <w:rsid w:val="0089681A"/>
    <w:rsid w:val="0089747F"/>
    <w:rsid w:val="00897B49"/>
    <w:rsid w:val="00897C60"/>
    <w:rsid w:val="00897D8F"/>
    <w:rsid w:val="00897F3E"/>
    <w:rsid w:val="008A1BA9"/>
    <w:rsid w:val="008A4782"/>
    <w:rsid w:val="008A64EA"/>
    <w:rsid w:val="008A73A8"/>
    <w:rsid w:val="008B40E3"/>
    <w:rsid w:val="008B5955"/>
    <w:rsid w:val="008B73F4"/>
    <w:rsid w:val="008B7AD2"/>
    <w:rsid w:val="008C0070"/>
    <w:rsid w:val="008C1F77"/>
    <w:rsid w:val="008D03C9"/>
    <w:rsid w:val="008D03E6"/>
    <w:rsid w:val="008D1554"/>
    <w:rsid w:val="008D1FAA"/>
    <w:rsid w:val="008D235B"/>
    <w:rsid w:val="008D2827"/>
    <w:rsid w:val="008D3A98"/>
    <w:rsid w:val="008D455C"/>
    <w:rsid w:val="008D5AC8"/>
    <w:rsid w:val="008E0290"/>
    <w:rsid w:val="008E2A26"/>
    <w:rsid w:val="008E3B76"/>
    <w:rsid w:val="008E6344"/>
    <w:rsid w:val="008E7825"/>
    <w:rsid w:val="008F066A"/>
    <w:rsid w:val="008F2EBF"/>
    <w:rsid w:val="008F53A4"/>
    <w:rsid w:val="008F58BE"/>
    <w:rsid w:val="008F777C"/>
    <w:rsid w:val="008F79B6"/>
    <w:rsid w:val="009003A8"/>
    <w:rsid w:val="00903235"/>
    <w:rsid w:val="00903E7A"/>
    <w:rsid w:val="009043E6"/>
    <w:rsid w:val="00904DD7"/>
    <w:rsid w:val="00906A8F"/>
    <w:rsid w:val="00906DB5"/>
    <w:rsid w:val="009102FB"/>
    <w:rsid w:val="009125C9"/>
    <w:rsid w:val="00913E3F"/>
    <w:rsid w:val="0092423E"/>
    <w:rsid w:val="00925838"/>
    <w:rsid w:val="00927716"/>
    <w:rsid w:val="009279AE"/>
    <w:rsid w:val="009344D0"/>
    <w:rsid w:val="00934707"/>
    <w:rsid w:val="009363E6"/>
    <w:rsid w:val="00937491"/>
    <w:rsid w:val="00940C09"/>
    <w:rsid w:val="00940D60"/>
    <w:rsid w:val="0094149B"/>
    <w:rsid w:val="0094165C"/>
    <w:rsid w:val="00941994"/>
    <w:rsid w:val="00941D74"/>
    <w:rsid w:val="00944677"/>
    <w:rsid w:val="00945BAA"/>
    <w:rsid w:val="00946C53"/>
    <w:rsid w:val="00951373"/>
    <w:rsid w:val="00951DAF"/>
    <w:rsid w:val="00952A52"/>
    <w:rsid w:val="00953053"/>
    <w:rsid w:val="00954935"/>
    <w:rsid w:val="00955049"/>
    <w:rsid w:val="00956317"/>
    <w:rsid w:val="00956E45"/>
    <w:rsid w:val="00964AA9"/>
    <w:rsid w:val="00965528"/>
    <w:rsid w:val="00965A90"/>
    <w:rsid w:val="0096658A"/>
    <w:rsid w:val="00970218"/>
    <w:rsid w:val="00971DCC"/>
    <w:rsid w:val="00972685"/>
    <w:rsid w:val="00977525"/>
    <w:rsid w:val="009806BD"/>
    <w:rsid w:val="009814C8"/>
    <w:rsid w:val="00982A45"/>
    <w:rsid w:val="00982B43"/>
    <w:rsid w:val="00983306"/>
    <w:rsid w:val="009843BD"/>
    <w:rsid w:val="00984879"/>
    <w:rsid w:val="009850E4"/>
    <w:rsid w:val="00985D69"/>
    <w:rsid w:val="009868B3"/>
    <w:rsid w:val="009868BA"/>
    <w:rsid w:val="00990BA3"/>
    <w:rsid w:val="00991FEE"/>
    <w:rsid w:val="00993757"/>
    <w:rsid w:val="00993772"/>
    <w:rsid w:val="00993ECA"/>
    <w:rsid w:val="009A2554"/>
    <w:rsid w:val="009A2E65"/>
    <w:rsid w:val="009A2E80"/>
    <w:rsid w:val="009B039F"/>
    <w:rsid w:val="009B087D"/>
    <w:rsid w:val="009B093F"/>
    <w:rsid w:val="009B1387"/>
    <w:rsid w:val="009B192E"/>
    <w:rsid w:val="009B39BB"/>
    <w:rsid w:val="009B4E93"/>
    <w:rsid w:val="009B53F5"/>
    <w:rsid w:val="009B5C45"/>
    <w:rsid w:val="009C1F0E"/>
    <w:rsid w:val="009C247D"/>
    <w:rsid w:val="009C266A"/>
    <w:rsid w:val="009C44C6"/>
    <w:rsid w:val="009C44ED"/>
    <w:rsid w:val="009C5BE0"/>
    <w:rsid w:val="009D025D"/>
    <w:rsid w:val="009D0ED3"/>
    <w:rsid w:val="009D2028"/>
    <w:rsid w:val="009D2B95"/>
    <w:rsid w:val="009D3E2C"/>
    <w:rsid w:val="009D4666"/>
    <w:rsid w:val="009D75FA"/>
    <w:rsid w:val="009E25F7"/>
    <w:rsid w:val="009E2EFA"/>
    <w:rsid w:val="009E3735"/>
    <w:rsid w:val="009E6AE5"/>
    <w:rsid w:val="009E6BD7"/>
    <w:rsid w:val="009E708F"/>
    <w:rsid w:val="009F1F04"/>
    <w:rsid w:val="009F5142"/>
    <w:rsid w:val="009F6803"/>
    <w:rsid w:val="00A00AF3"/>
    <w:rsid w:val="00A03918"/>
    <w:rsid w:val="00A03C25"/>
    <w:rsid w:val="00A040FF"/>
    <w:rsid w:val="00A04EBB"/>
    <w:rsid w:val="00A05346"/>
    <w:rsid w:val="00A061CE"/>
    <w:rsid w:val="00A0662A"/>
    <w:rsid w:val="00A070A8"/>
    <w:rsid w:val="00A075E6"/>
    <w:rsid w:val="00A07FF7"/>
    <w:rsid w:val="00A1224A"/>
    <w:rsid w:val="00A122F8"/>
    <w:rsid w:val="00A12B98"/>
    <w:rsid w:val="00A1598B"/>
    <w:rsid w:val="00A166A7"/>
    <w:rsid w:val="00A16779"/>
    <w:rsid w:val="00A20620"/>
    <w:rsid w:val="00A235D7"/>
    <w:rsid w:val="00A23ECE"/>
    <w:rsid w:val="00A2517F"/>
    <w:rsid w:val="00A25A92"/>
    <w:rsid w:val="00A271DF"/>
    <w:rsid w:val="00A31820"/>
    <w:rsid w:val="00A319DF"/>
    <w:rsid w:val="00A320DB"/>
    <w:rsid w:val="00A324D8"/>
    <w:rsid w:val="00A33115"/>
    <w:rsid w:val="00A3635B"/>
    <w:rsid w:val="00A408A2"/>
    <w:rsid w:val="00A42855"/>
    <w:rsid w:val="00A433A2"/>
    <w:rsid w:val="00A44FFB"/>
    <w:rsid w:val="00A452DB"/>
    <w:rsid w:val="00A454BB"/>
    <w:rsid w:val="00A4562B"/>
    <w:rsid w:val="00A46348"/>
    <w:rsid w:val="00A47AA9"/>
    <w:rsid w:val="00A519DB"/>
    <w:rsid w:val="00A53568"/>
    <w:rsid w:val="00A5364A"/>
    <w:rsid w:val="00A5371D"/>
    <w:rsid w:val="00A53C28"/>
    <w:rsid w:val="00A54C43"/>
    <w:rsid w:val="00A54CF4"/>
    <w:rsid w:val="00A57702"/>
    <w:rsid w:val="00A5798A"/>
    <w:rsid w:val="00A6066E"/>
    <w:rsid w:val="00A61EBD"/>
    <w:rsid w:val="00A63230"/>
    <w:rsid w:val="00A663B7"/>
    <w:rsid w:val="00A665B3"/>
    <w:rsid w:val="00A6667E"/>
    <w:rsid w:val="00A72284"/>
    <w:rsid w:val="00A72397"/>
    <w:rsid w:val="00A745A4"/>
    <w:rsid w:val="00A817F6"/>
    <w:rsid w:val="00A825FD"/>
    <w:rsid w:val="00A828DE"/>
    <w:rsid w:val="00A82F55"/>
    <w:rsid w:val="00A90E05"/>
    <w:rsid w:val="00A9164E"/>
    <w:rsid w:val="00A92AA3"/>
    <w:rsid w:val="00A93B5D"/>
    <w:rsid w:val="00A94B76"/>
    <w:rsid w:val="00A94F4F"/>
    <w:rsid w:val="00A95C32"/>
    <w:rsid w:val="00A96232"/>
    <w:rsid w:val="00AA0453"/>
    <w:rsid w:val="00AA0706"/>
    <w:rsid w:val="00AA1EEF"/>
    <w:rsid w:val="00AA23B5"/>
    <w:rsid w:val="00AA2534"/>
    <w:rsid w:val="00AA31B6"/>
    <w:rsid w:val="00AA42FA"/>
    <w:rsid w:val="00AA55B9"/>
    <w:rsid w:val="00AA57B2"/>
    <w:rsid w:val="00AA59B0"/>
    <w:rsid w:val="00AA5E65"/>
    <w:rsid w:val="00AA651F"/>
    <w:rsid w:val="00AA6E91"/>
    <w:rsid w:val="00AB0397"/>
    <w:rsid w:val="00AB1922"/>
    <w:rsid w:val="00AB1E30"/>
    <w:rsid w:val="00AB2C95"/>
    <w:rsid w:val="00AB49FC"/>
    <w:rsid w:val="00AB729B"/>
    <w:rsid w:val="00AB78B0"/>
    <w:rsid w:val="00AB7ECA"/>
    <w:rsid w:val="00AC3B5B"/>
    <w:rsid w:val="00AC5997"/>
    <w:rsid w:val="00AC6F2D"/>
    <w:rsid w:val="00AD0E3C"/>
    <w:rsid w:val="00AD487C"/>
    <w:rsid w:val="00AD5DE0"/>
    <w:rsid w:val="00AE1378"/>
    <w:rsid w:val="00AE2655"/>
    <w:rsid w:val="00AE2773"/>
    <w:rsid w:val="00AE27A7"/>
    <w:rsid w:val="00AE3A28"/>
    <w:rsid w:val="00AE4485"/>
    <w:rsid w:val="00AE6306"/>
    <w:rsid w:val="00AE661C"/>
    <w:rsid w:val="00AE76C0"/>
    <w:rsid w:val="00AF00FE"/>
    <w:rsid w:val="00AF14BB"/>
    <w:rsid w:val="00AF1EA6"/>
    <w:rsid w:val="00AF4A85"/>
    <w:rsid w:val="00AF4B1A"/>
    <w:rsid w:val="00AF4BBC"/>
    <w:rsid w:val="00AF62F2"/>
    <w:rsid w:val="00AF6A6D"/>
    <w:rsid w:val="00B00250"/>
    <w:rsid w:val="00B013FC"/>
    <w:rsid w:val="00B04B79"/>
    <w:rsid w:val="00B051C0"/>
    <w:rsid w:val="00B05367"/>
    <w:rsid w:val="00B05CF9"/>
    <w:rsid w:val="00B06B7E"/>
    <w:rsid w:val="00B06D86"/>
    <w:rsid w:val="00B07DD8"/>
    <w:rsid w:val="00B07E53"/>
    <w:rsid w:val="00B11056"/>
    <w:rsid w:val="00B11A64"/>
    <w:rsid w:val="00B12449"/>
    <w:rsid w:val="00B12BE8"/>
    <w:rsid w:val="00B12EB1"/>
    <w:rsid w:val="00B1390E"/>
    <w:rsid w:val="00B1492C"/>
    <w:rsid w:val="00B16646"/>
    <w:rsid w:val="00B17FBC"/>
    <w:rsid w:val="00B25D7A"/>
    <w:rsid w:val="00B27F7F"/>
    <w:rsid w:val="00B30A48"/>
    <w:rsid w:val="00B30D34"/>
    <w:rsid w:val="00B32DFB"/>
    <w:rsid w:val="00B34CFB"/>
    <w:rsid w:val="00B44298"/>
    <w:rsid w:val="00B46CAD"/>
    <w:rsid w:val="00B475B6"/>
    <w:rsid w:val="00B50046"/>
    <w:rsid w:val="00B51BBF"/>
    <w:rsid w:val="00B52C66"/>
    <w:rsid w:val="00B54489"/>
    <w:rsid w:val="00B54C65"/>
    <w:rsid w:val="00B55821"/>
    <w:rsid w:val="00B6237D"/>
    <w:rsid w:val="00B636C0"/>
    <w:rsid w:val="00B65D7C"/>
    <w:rsid w:val="00B6780C"/>
    <w:rsid w:val="00B7009E"/>
    <w:rsid w:val="00B7071B"/>
    <w:rsid w:val="00B73779"/>
    <w:rsid w:val="00B75BE9"/>
    <w:rsid w:val="00B801A3"/>
    <w:rsid w:val="00B80944"/>
    <w:rsid w:val="00B81A6A"/>
    <w:rsid w:val="00B85B65"/>
    <w:rsid w:val="00B86211"/>
    <w:rsid w:val="00B879A8"/>
    <w:rsid w:val="00B90052"/>
    <w:rsid w:val="00B91CBA"/>
    <w:rsid w:val="00B927DD"/>
    <w:rsid w:val="00B96CD1"/>
    <w:rsid w:val="00B97868"/>
    <w:rsid w:val="00B97BAE"/>
    <w:rsid w:val="00BA067C"/>
    <w:rsid w:val="00BA0F22"/>
    <w:rsid w:val="00BA2A45"/>
    <w:rsid w:val="00BA4316"/>
    <w:rsid w:val="00BA52A5"/>
    <w:rsid w:val="00BA7A1A"/>
    <w:rsid w:val="00BB2B17"/>
    <w:rsid w:val="00BB7C81"/>
    <w:rsid w:val="00BC1AEB"/>
    <w:rsid w:val="00BC2677"/>
    <w:rsid w:val="00BC3B09"/>
    <w:rsid w:val="00BC3EE3"/>
    <w:rsid w:val="00BC5E48"/>
    <w:rsid w:val="00BC7FF4"/>
    <w:rsid w:val="00BD0F70"/>
    <w:rsid w:val="00BD10AD"/>
    <w:rsid w:val="00BD2508"/>
    <w:rsid w:val="00BD26F3"/>
    <w:rsid w:val="00BD5734"/>
    <w:rsid w:val="00BD69AE"/>
    <w:rsid w:val="00BD7D9D"/>
    <w:rsid w:val="00BE4839"/>
    <w:rsid w:val="00BE5186"/>
    <w:rsid w:val="00BE5CA2"/>
    <w:rsid w:val="00BE6103"/>
    <w:rsid w:val="00BE6B05"/>
    <w:rsid w:val="00BE75E1"/>
    <w:rsid w:val="00BE7FA8"/>
    <w:rsid w:val="00BF142E"/>
    <w:rsid w:val="00BF40B5"/>
    <w:rsid w:val="00BF4816"/>
    <w:rsid w:val="00BF676F"/>
    <w:rsid w:val="00C00E55"/>
    <w:rsid w:val="00C02DE4"/>
    <w:rsid w:val="00C02EFB"/>
    <w:rsid w:val="00C05BC9"/>
    <w:rsid w:val="00C06FF0"/>
    <w:rsid w:val="00C07760"/>
    <w:rsid w:val="00C105C3"/>
    <w:rsid w:val="00C110C7"/>
    <w:rsid w:val="00C13233"/>
    <w:rsid w:val="00C142C2"/>
    <w:rsid w:val="00C1440E"/>
    <w:rsid w:val="00C153C0"/>
    <w:rsid w:val="00C159CF"/>
    <w:rsid w:val="00C16C57"/>
    <w:rsid w:val="00C205C7"/>
    <w:rsid w:val="00C20DFF"/>
    <w:rsid w:val="00C22243"/>
    <w:rsid w:val="00C22B74"/>
    <w:rsid w:val="00C25028"/>
    <w:rsid w:val="00C2588D"/>
    <w:rsid w:val="00C367FE"/>
    <w:rsid w:val="00C40821"/>
    <w:rsid w:val="00C410EF"/>
    <w:rsid w:val="00C4126F"/>
    <w:rsid w:val="00C42545"/>
    <w:rsid w:val="00C45885"/>
    <w:rsid w:val="00C46460"/>
    <w:rsid w:val="00C46DEE"/>
    <w:rsid w:val="00C47136"/>
    <w:rsid w:val="00C47A0F"/>
    <w:rsid w:val="00C533EB"/>
    <w:rsid w:val="00C55C5E"/>
    <w:rsid w:val="00C57983"/>
    <w:rsid w:val="00C6077B"/>
    <w:rsid w:val="00C633E2"/>
    <w:rsid w:val="00C65965"/>
    <w:rsid w:val="00C66E35"/>
    <w:rsid w:val="00C67AB8"/>
    <w:rsid w:val="00C7003F"/>
    <w:rsid w:val="00C7091F"/>
    <w:rsid w:val="00C71A38"/>
    <w:rsid w:val="00C74566"/>
    <w:rsid w:val="00C74D04"/>
    <w:rsid w:val="00C811A7"/>
    <w:rsid w:val="00C820DB"/>
    <w:rsid w:val="00C83095"/>
    <w:rsid w:val="00C834DD"/>
    <w:rsid w:val="00C84B69"/>
    <w:rsid w:val="00C8588A"/>
    <w:rsid w:val="00C9132B"/>
    <w:rsid w:val="00C962F4"/>
    <w:rsid w:val="00C96484"/>
    <w:rsid w:val="00C96F29"/>
    <w:rsid w:val="00C979F2"/>
    <w:rsid w:val="00CA264D"/>
    <w:rsid w:val="00CA32D0"/>
    <w:rsid w:val="00CA4768"/>
    <w:rsid w:val="00CA54F2"/>
    <w:rsid w:val="00CB0CAF"/>
    <w:rsid w:val="00CB1A32"/>
    <w:rsid w:val="00CB2BBF"/>
    <w:rsid w:val="00CB358F"/>
    <w:rsid w:val="00CB46ED"/>
    <w:rsid w:val="00CC09C9"/>
    <w:rsid w:val="00CC283B"/>
    <w:rsid w:val="00CC33BE"/>
    <w:rsid w:val="00CC3839"/>
    <w:rsid w:val="00CC39BF"/>
    <w:rsid w:val="00CC5888"/>
    <w:rsid w:val="00CC7A1E"/>
    <w:rsid w:val="00CD1B39"/>
    <w:rsid w:val="00CD405E"/>
    <w:rsid w:val="00CD421A"/>
    <w:rsid w:val="00CD7F95"/>
    <w:rsid w:val="00CE040B"/>
    <w:rsid w:val="00CE1C34"/>
    <w:rsid w:val="00CE2F18"/>
    <w:rsid w:val="00CE353C"/>
    <w:rsid w:val="00CE67FE"/>
    <w:rsid w:val="00CE7E9A"/>
    <w:rsid w:val="00CF0D50"/>
    <w:rsid w:val="00CF51C4"/>
    <w:rsid w:val="00D0001F"/>
    <w:rsid w:val="00D014B8"/>
    <w:rsid w:val="00D03ADB"/>
    <w:rsid w:val="00D047C9"/>
    <w:rsid w:val="00D04F82"/>
    <w:rsid w:val="00D055AE"/>
    <w:rsid w:val="00D11AF4"/>
    <w:rsid w:val="00D12236"/>
    <w:rsid w:val="00D13AC6"/>
    <w:rsid w:val="00D142BC"/>
    <w:rsid w:val="00D14E53"/>
    <w:rsid w:val="00D1632C"/>
    <w:rsid w:val="00D17279"/>
    <w:rsid w:val="00D20816"/>
    <w:rsid w:val="00D23862"/>
    <w:rsid w:val="00D24F26"/>
    <w:rsid w:val="00D25727"/>
    <w:rsid w:val="00D2585D"/>
    <w:rsid w:val="00D264C4"/>
    <w:rsid w:val="00D274FC"/>
    <w:rsid w:val="00D3104C"/>
    <w:rsid w:val="00D36959"/>
    <w:rsid w:val="00D371E7"/>
    <w:rsid w:val="00D42D8D"/>
    <w:rsid w:val="00D435D5"/>
    <w:rsid w:val="00D43A75"/>
    <w:rsid w:val="00D451EB"/>
    <w:rsid w:val="00D4771A"/>
    <w:rsid w:val="00D479D6"/>
    <w:rsid w:val="00D506E6"/>
    <w:rsid w:val="00D51420"/>
    <w:rsid w:val="00D54377"/>
    <w:rsid w:val="00D54B7A"/>
    <w:rsid w:val="00D61055"/>
    <w:rsid w:val="00D61313"/>
    <w:rsid w:val="00D6200C"/>
    <w:rsid w:val="00D62EB0"/>
    <w:rsid w:val="00D63EA2"/>
    <w:rsid w:val="00D65FCE"/>
    <w:rsid w:val="00D66490"/>
    <w:rsid w:val="00D6718B"/>
    <w:rsid w:val="00D67DE3"/>
    <w:rsid w:val="00D70570"/>
    <w:rsid w:val="00D722BD"/>
    <w:rsid w:val="00D746F3"/>
    <w:rsid w:val="00D7743A"/>
    <w:rsid w:val="00D80F15"/>
    <w:rsid w:val="00D80F95"/>
    <w:rsid w:val="00D838D2"/>
    <w:rsid w:val="00D83B59"/>
    <w:rsid w:val="00D8575A"/>
    <w:rsid w:val="00D85F15"/>
    <w:rsid w:val="00D860C5"/>
    <w:rsid w:val="00D913DB"/>
    <w:rsid w:val="00D919D1"/>
    <w:rsid w:val="00D93862"/>
    <w:rsid w:val="00D93C44"/>
    <w:rsid w:val="00D95902"/>
    <w:rsid w:val="00D95AED"/>
    <w:rsid w:val="00D96A2E"/>
    <w:rsid w:val="00D97904"/>
    <w:rsid w:val="00DA01DA"/>
    <w:rsid w:val="00DA1A2B"/>
    <w:rsid w:val="00DA206E"/>
    <w:rsid w:val="00DA2493"/>
    <w:rsid w:val="00DA32CD"/>
    <w:rsid w:val="00DA5B5D"/>
    <w:rsid w:val="00DA6515"/>
    <w:rsid w:val="00DA7062"/>
    <w:rsid w:val="00DA728B"/>
    <w:rsid w:val="00DA761F"/>
    <w:rsid w:val="00DA7626"/>
    <w:rsid w:val="00DB0C35"/>
    <w:rsid w:val="00DB14F4"/>
    <w:rsid w:val="00DB1CCA"/>
    <w:rsid w:val="00DB2076"/>
    <w:rsid w:val="00DB26DB"/>
    <w:rsid w:val="00DB3589"/>
    <w:rsid w:val="00DB3BD5"/>
    <w:rsid w:val="00DB4041"/>
    <w:rsid w:val="00DC13AD"/>
    <w:rsid w:val="00DC16F3"/>
    <w:rsid w:val="00DC523C"/>
    <w:rsid w:val="00DC7E28"/>
    <w:rsid w:val="00DD25FC"/>
    <w:rsid w:val="00DD260B"/>
    <w:rsid w:val="00DD5AD4"/>
    <w:rsid w:val="00DD623A"/>
    <w:rsid w:val="00DD6577"/>
    <w:rsid w:val="00DE180B"/>
    <w:rsid w:val="00DE2CD2"/>
    <w:rsid w:val="00DE2D49"/>
    <w:rsid w:val="00DE3A7D"/>
    <w:rsid w:val="00DE4023"/>
    <w:rsid w:val="00DE705D"/>
    <w:rsid w:val="00DE7501"/>
    <w:rsid w:val="00DE7AB8"/>
    <w:rsid w:val="00DF0486"/>
    <w:rsid w:val="00DF115B"/>
    <w:rsid w:val="00DF159A"/>
    <w:rsid w:val="00DF18C7"/>
    <w:rsid w:val="00DF1CA0"/>
    <w:rsid w:val="00DF346A"/>
    <w:rsid w:val="00DF4045"/>
    <w:rsid w:val="00DF45DB"/>
    <w:rsid w:val="00DF4BAB"/>
    <w:rsid w:val="00DF5D19"/>
    <w:rsid w:val="00DF660B"/>
    <w:rsid w:val="00DF6819"/>
    <w:rsid w:val="00DF71DA"/>
    <w:rsid w:val="00DF7C4E"/>
    <w:rsid w:val="00E01315"/>
    <w:rsid w:val="00E0181A"/>
    <w:rsid w:val="00E02048"/>
    <w:rsid w:val="00E03091"/>
    <w:rsid w:val="00E0527F"/>
    <w:rsid w:val="00E100C9"/>
    <w:rsid w:val="00E11BA7"/>
    <w:rsid w:val="00E1204F"/>
    <w:rsid w:val="00E13212"/>
    <w:rsid w:val="00E1465B"/>
    <w:rsid w:val="00E152FD"/>
    <w:rsid w:val="00E15B80"/>
    <w:rsid w:val="00E17E8C"/>
    <w:rsid w:val="00E20244"/>
    <w:rsid w:val="00E206AF"/>
    <w:rsid w:val="00E22A42"/>
    <w:rsid w:val="00E23C41"/>
    <w:rsid w:val="00E30D61"/>
    <w:rsid w:val="00E314C3"/>
    <w:rsid w:val="00E317EF"/>
    <w:rsid w:val="00E3279D"/>
    <w:rsid w:val="00E338CD"/>
    <w:rsid w:val="00E3398C"/>
    <w:rsid w:val="00E33AC0"/>
    <w:rsid w:val="00E3470C"/>
    <w:rsid w:val="00E34C0C"/>
    <w:rsid w:val="00E37AE2"/>
    <w:rsid w:val="00E37C6D"/>
    <w:rsid w:val="00E4003B"/>
    <w:rsid w:val="00E41197"/>
    <w:rsid w:val="00E42A37"/>
    <w:rsid w:val="00E43D22"/>
    <w:rsid w:val="00E45BC4"/>
    <w:rsid w:val="00E45E18"/>
    <w:rsid w:val="00E50CD2"/>
    <w:rsid w:val="00E5174A"/>
    <w:rsid w:val="00E521CC"/>
    <w:rsid w:val="00E535A2"/>
    <w:rsid w:val="00E57684"/>
    <w:rsid w:val="00E6396A"/>
    <w:rsid w:val="00E64BC8"/>
    <w:rsid w:val="00E67170"/>
    <w:rsid w:val="00E67A21"/>
    <w:rsid w:val="00E714BB"/>
    <w:rsid w:val="00E72BC9"/>
    <w:rsid w:val="00E751DC"/>
    <w:rsid w:val="00E75625"/>
    <w:rsid w:val="00E77086"/>
    <w:rsid w:val="00E77337"/>
    <w:rsid w:val="00E80263"/>
    <w:rsid w:val="00E808B6"/>
    <w:rsid w:val="00E81405"/>
    <w:rsid w:val="00E818A9"/>
    <w:rsid w:val="00E81E77"/>
    <w:rsid w:val="00E81EA8"/>
    <w:rsid w:val="00E821DD"/>
    <w:rsid w:val="00E82CDB"/>
    <w:rsid w:val="00E86F43"/>
    <w:rsid w:val="00E8778C"/>
    <w:rsid w:val="00E909ED"/>
    <w:rsid w:val="00E91645"/>
    <w:rsid w:val="00E9231C"/>
    <w:rsid w:val="00E944E9"/>
    <w:rsid w:val="00E94959"/>
    <w:rsid w:val="00E95D17"/>
    <w:rsid w:val="00E96939"/>
    <w:rsid w:val="00E96CFF"/>
    <w:rsid w:val="00E97F61"/>
    <w:rsid w:val="00EA01BA"/>
    <w:rsid w:val="00EA175A"/>
    <w:rsid w:val="00EA1889"/>
    <w:rsid w:val="00EA2BFF"/>
    <w:rsid w:val="00EA3E0D"/>
    <w:rsid w:val="00EA5FBF"/>
    <w:rsid w:val="00EA65B2"/>
    <w:rsid w:val="00EA7477"/>
    <w:rsid w:val="00EB2F84"/>
    <w:rsid w:val="00EB3432"/>
    <w:rsid w:val="00EB40CB"/>
    <w:rsid w:val="00EB4D6F"/>
    <w:rsid w:val="00EB57DA"/>
    <w:rsid w:val="00EC1E2A"/>
    <w:rsid w:val="00EC3795"/>
    <w:rsid w:val="00EC52E0"/>
    <w:rsid w:val="00EC607D"/>
    <w:rsid w:val="00ED0E3F"/>
    <w:rsid w:val="00ED19E7"/>
    <w:rsid w:val="00ED2282"/>
    <w:rsid w:val="00ED375A"/>
    <w:rsid w:val="00ED4673"/>
    <w:rsid w:val="00ED5202"/>
    <w:rsid w:val="00EE4350"/>
    <w:rsid w:val="00EE56A4"/>
    <w:rsid w:val="00EE6555"/>
    <w:rsid w:val="00EE68E9"/>
    <w:rsid w:val="00EE70CA"/>
    <w:rsid w:val="00EE7B60"/>
    <w:rsid w:val="00EE7B79"/>
    <w:rsid w:val="00EF01C5"/>
    <w:rsid w:val="00EF116C"/>
    <w:rsid w:val="00EF11D9"/>
    <w:rsid w:val="00EF55D1"/>
    <w:rsid w:val="00EF58BF"/>
    <w:rsid w:val="00EF59B7"/>
    <w:rsid w:val="00EF6356"/>
    <w:rsid w:val="00F02243"/>
    <w:rsid w:val="00F0301D"/>
    <w:rsid w:val="00F04DE1"/>
    <w:rsid w:val="00F05006"/>
    <w:rsid w:val="00F05CA8"/>
    <w:rsid w:val="00F05D9B"/>
    <w:rsid w:val="00F10041"/>
    <w:rsid w:val="00F12AB1"/>
    <w:rsid w:val="00F12EB8"/>
    <w:rsid w:val="00F14118"/>
    <w:rsid w:val="00F14207"/>
    <w:rsid w:val="00F15D53"/>
    <w:rsid w:val="00F164FE"/>
    <w:rsid w:val="00F17113"/>
    <w:rsid w:val="00F21D7E"/>
    <w:rsid w:val="00F23761"/>
    <w:rsid w:val="00F23D04"/>
    <w:rsid w:val="00F24D01"/>
    <w:rsid w:val="00F25AC4"/>
    <w:rsid w:val="00F25AE6"/>
    <w:rsid w:val="00F2652E"/>
    <w:rsid w:val="00F3161B"/>
    <w:rsid w:val="00F31B96"/>
    <w:rsid w:val="00F323C6"/>
    <w:rsid w:val="00F32517"/>
    <w:rsid w:val="00F35CA5"/>
    <w:rsid w:val="00F36264"/>
    <w:rsid w:val="00F369BD"/>
    <w:rsid w:val="00F41483"/>
    <w:rsid w:val="00F41842"/>
    <w:rsid w:val="00F4250F"/>
    <w:rsid w:val="00F44508"/>
    <w:rsid w:val="00F451F7"/>
    <w:rsid w:val="00F5110C"/>
    <w:rsid w:val="00F53249"/>
    <w:rsid w:val="00F54E27"/>
    <w:rsid w:val="00F55519"/>
    <w:rsid w:val="00F55828"/>
    <w:rsid w:val="00F56802"/>
    <w:rsid w:val="00F571B1"/>
    <w:rsid w:val="00F6044F"/>
    <w:rsid w:val="00F61013"/>
    <w:rsid w:val="00F61526"/>
    <w:rsid w:val="00F64644"/>
    <w:rsid w:val="00F665E9"/>
    <w:rsid w:val="00F700A4"/>
    <w:rsid w:val="00F70331"/>
    <w:rsid w:val="00F73352"/>
    <w:rsid w:val="00F770F0"/>
    <w:rsid w:val="00F771A7"/>
    <w:rsid w:val="00F8082B"/>
    <w:rsid w:val="00F80875"/>
    <w:rsid w:val="00F80A98"/>
    <w:rsid w:val="00F830BD"/>
    <w:rsid w:val="00F848DB"/>
    <w:rsid w:val="00F86D86"/>
    <w:rsid w:val="00F86E6E"/>
    <w:rsid w:val="00F906F5"/>
    <w:rsid w:val="00F910CA"/>
    <w:rsid w:val="00F92120"/>
    <w:rsid w:val="00F95E9C"/>
    <w:rsid w:val="00FA110E"/>
    <w:rsid w:val="00FA1BC8"/>
    <w:rsid w:val="00FA1BF0"/>
    <w:rsid w:val="00FA2218"/>
    <w:rsid w:val="00FA2AA0"/>
    <w:rsid w:val="00FA4BB3"/>
    <w:rsid w:val="00FA5607"/>
    <w:rsid w:val="00FA634D"/>
    <w:rsid w:val="00FB09E3"/>
    <w:rsid w:val="00FB0D64"/>
    <w:rsid w:val="00FB1192"/>
    <w:rsid w:val="00FB1A76"/>
    <w:rsid w:val="00FB225E"/>
    <w:rsid w:val="00FB396E"/>
    <w:rsid w:val="00FB3E7F"/>
    <w:rsid w:val="00FB5B5B"/>
    <w:rsid w:val="00FB745B"/>
    <w:rsid w:val="00FC1862"/>
    <w:rsid w:val="00FC3F01"/>
    <w:rsid w:val="00FC5D7A"/>
    <w:rsid w:val="00FC6112"/>
    <w:rsid w:val="00FD06C9"/>
    <w:rsid w:val="00FD375B"/>
    <w:rsid w:val="00FD3C03"/>
    <w:rsid w:val="00FE0F9B"/>
    <w:rsid w:val="00FE1998"/>
    <w:rsid w:val="00FE1AFB"/>
    <w:rsid w:val="00FE2F42"/>
    <w:rsid w:val="00FE3B3B"/>
    <w:rsid w:val="00FE3D5F"/>
    <w:rsid w:val="00FE4FE4"/>
    <w:rsid w:val="00FE5834"/>
    <w:rsid w:val="00FE635C"/>
    <w:rsid w:val="00FE63E8"/>
    <w:rsid w:val="00FF076C"/>
    <w:rsid w:val="00FF583F"/>
    <w:rsid w:val="00FF79B8"/>
    <w:rsid w:val="03A222F7"/>
    <w:rsid w:val="05E06F2A"/>
    <w:rsid w:val="09FC7C7E"/>
    <w:rsid w:val="1373B8FE"/>
    <w:rsid w:val="174BFDE1"/>
    <w:rsid w:val="1F2E0D58"/>
    <w:rsid w:val="221E07FF"/>
    <w:rsid w:val="2D8A146A"/>
    <w:rsid w:val="2FA4DE84"/>
    <w:rsid w:val="35F1D0A5"/>
    <w:rsid w:val="3F894543"/>
    <w:rsid w:val="3FA4AD4C"/>
    <w:rsid w:val="47735CDE"/>
    <w:rsid w:val="4DBD28C4"/>
    <w:rsid w:val="50C07E28"/>
    <w:rsid w:val="580F5A9C"/>
    <w:rsid w:val="5AACB8EA"/>
    <w:rsid w:val="5E00AFB2"/>
    <w:rsid w:val="644A7B98"/>
    <w:rsid w:val="65783B1F"/>
    <w:rsid w:val="673A62E4"/>
    <w:rsid w:val="6BDEA931"/>
    <w:rsid w:val="6E9CFBCA"/>
    <w:rsid w:val="7284A5AF"/>
    <w:rsid w:val="7628B3D7"/>
    <w:rsid w:val="7FFB5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3B428"/>
  <w15:docId w15:val="{B5A8A6AA-6310-4ED1-BF82-FBD08880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Times New Roman" w:eastAsia="Times New Roman" w:hAnsi="Times New Roman" w:cs="Times New Roman"/>
      <w:lang w:val="sk" w:eastAsia="sk"/>
    </w:rPr>
  </w:style>
  <w:style w:type="paragraph" w:styleId="Nadpis1">
    <w:name w:val="heading 1"/>
    <w:basedOn w:val="Normlny"/>
    <w:link w:val="Nadpis1Char"/>
    <w:uiPriority w:val="9"/>
    <w:qFormat/>
    <w:pPr>
      <w:ind w:left="171"/>
      <w:jc w:val="center"/>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Pr>
      <w:sz w:val="24"/>
      <w:szCs w:val="24"/>
    </w:rPr>
  </w:style>
  <w:style w:type="paragraph" w:styleId="Odsekzoznamu">
    <w:name w:val="List Paragraph"/>
    <w:aliases w:val="Odrážky,Odstavec se seznamem1,Odsek a),body,Odsek zoznamu2,Bullet Number,lp1,lp11,List Paragraph11,Bullet 1,Use Case List Paragraph,Nad,Odstavec cíl se seznamem,Odstavec_muj,Bullet List,FooterText,numbered,List Paragraph1,Odsek"/>
    <w:basedOn w:val="Normlny"/>
    <w:link w:val="OdsekzoznamuChar"/>
    <w:uiPriority w:val="34"/>
    <w:qFormat/>
    <w:pPr>
      <w:numPr>
        <w:ilvl w:val="1"/>
        <w:numId w:val="19"/>
      </w:numPr>
      <w:jc w:val="both"/>
    </w:pPr>
  </w:style>
  <w:style w:type="paragraph" w:customStyle="1" w:styleId="TableParagraph">
    <w:name w:val="Table Paragraph"/>
    <w:basedOn w:val="Normlny"/>
    <w:uiPriority w:val="1"/>
    <w:qFormat/>
    <w:pPr>
      <w:jc w:val="center"/>
    </w:pPr>
  </w:style>
  <w:style w:type="paragraph" w:styleId="Hlavika">
    <w:name w:val="header"/>
    <w:basedOn w:val="Normlny"/>
    <w:link w:val="HlavikaChar"/>
    <w:unhideWhenUsed/>
    <w:rsid w:val="004524BD"/>
    <w:pPr>
      <w:tabs>
        <w:tab w:val="center" w:pos="4536"/>
        <w:tab w:val="right" w:pos="9072"/>
      </w:tabs>
    </w:pPr>
  </w:style>
  <w:style w:type="character" w:customStyle="1" w:styleId="HlavikaChar">
    <w:name w:val="Hlavička Char"/>
    <w:basedOn w:val="Predvolenpsmoodseku"/>
    <w:link w:val="Hlavika"/>
    <w:rsid w:val="004524BD"/>
    <w:rPr>
      <w:rFonts w:ascii="Times New Roman" w:eastAsia="Times New Roman" w:hAnsi="Times New Roman" w:cs="Times New Roman"/>
      <w:lang w:val="sk" w:eastAsia="sk"/>
    </w:rPr>
  </w:style>
  <w:style w:type="paragraph" w:styleId="Pta">
    <w:name w:val="footer"/>
    <w:basedOn w:val="Normlny"/>
    <w:link w:val="PtaChar"/>
    <w:uiPriority w:val="99"/>
    <w:unhideWhenUsed/>
    <w:rsid w:val="004524BD"/>
    <w:pPr>
      <w:tabs>
        <w:tab w:val="center" w:pos="4536"/>
        <w:tab w:val="right" w:pos="9072"/>
      </w:tabs>
    </w:pPr>
  </w:style>
  <w:style w:type="character" w:customStyle="1" w:styleId="PtaChar">
    <w:name w:val="Päta Char"/>
    <w:basedOn w:val="Predvolenpsmoodseku"/>
    <w:link w:val="Pta"/>
    <w:uiPriority w:val="99"/>
    <w:rsid w:val="004524BD"/>
    <w:rPr>
      <w:rFonts w:ascii="Times New Roman" w:eastAsia="Times New Roman" w:hAnsi="Times New Roman" w:cs="Times New Roman"/>
      <w:lang w:val="sk" w:eastAsia="sk"/>
    </w:rPr>
  </w:style>
  <w:style w:type="paragraph" w:styleId="Textbubliny">
    <w:name w:val="Balloon Text"/>
    <w:basedOn w:val="Normlny"/>
    <w:link w:val="TextbublinyChar"/>
    <w:uiPriority w:val="99"/>
    <w:semiHidden/>
    <w:unhideWhenUsed/>
    <w:rsid w:val="005C7B9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B9E"/>
    <w:rPr>
      <w:rFonts w:ascii="Segoe UI" w:eastAsia="Times New Roman" w:hAnsi="Segoe UI" w:cs="Segoe UI"/>
      <w:sz w:val="18"/>
      <w:szCs w:val="18"/>
      <w:lang w:val="sk" w:eastAsia="sk"/>
    </w:rPr>
  </w:style>
  <w:style w:type="character" w:styleId="Hypertextovprepojenie">
    <w:name w:val="Hyperlink"/>
    <w:basedOn w:val="Predvolenpsmoodseku"/>
    <w:uiPriority w:val="99"/>
    <w:semiHidden/>
    <w:unhideWhenUsed/>
    <w:rsid w:val="00D85F15"/>
    <w:rPr>
      <w:color w:val="0563C1"/>
      <w:u w:val="single"/>
    </w:rPr>
  </w:style>
  <w:style w:type="character" w:styleId="PouitHypertextovPrepojenie">
    <w:name w:val="FollowedHyperlink"/>
    <w:basedOn w:val="Predvolenpsmoodseku"/>
    <w:uiPriority w:val="99"/>
    <w:semiHidden/>
    <w:unhideWhenUsed/>
    <w:rsid w:val="00D85F15"/>
    <w:rPr>
      <w:color w:val="954F72"/>
      <w:u w:val="single"/>
    </w:rPr>
  </w:style>
  <w:style w:type="paragraph" w:customStyle="1" w:styleId="msonormal0">
    <w:name w:val="msonormal"/>
    <w:basedOn w:val="Normlny"/>
    <w:rsid w:val="00D85F15"/>
    <w:pPr>
      <w:widowControl/>
      <w:autoSpaceDE/>
      <w:autoSpaceDN/>
      <w:spacing w:before="100" w:beforeAutospacing="1" w:after="100" w:afterAutospacing="1"/>
    </w:pPr>
    <w:rPr>
      <w:sz w:val="24"/>
      <w:szCs w:val="24"/>
      <w:lang w:val="sk-SK" w:eastAsia="sk-SK"/>
    </w:rPr>
  </w:style>
  <w:style w:type="paragraph" w:customStyle="1" w:styleId="font5">
    <w:name w:val="font5"/>
    <w:basedOn w:val="Normlny"/>
    <w:rsid w:val="00D85F15"/>
    <w:pPr>
      <w:widowControl/>
      <w:autoSpaceDE/>
      <w:autoSpaceDN/>
      <w:spacing w:before="100" w:beforeAutospacing="1" w:after="100" w:afterAutospacing="1"/>
    </w:pPr>
    <w:rPr>
      <w:lang w:val="sk-SK" w:eastAsia="sk-SK"/>
    </w:rPr>
  </w:style>
  <w:style w:type="paragraph" w:customStyle="1" w:styleId="font6">
    <w:name w:val="font6"/>
    <w:basedOn w:val="Normlny"/>
    <w:rsid w:val="00D85F15"/>
    <w:pPr>
      <w:widowControl/>
      <w:autoSpaceDE/>
      <w:autoSpaceDN/>
      <w:spacing w:before="100" w:beforeAutospacing="1" w:after="100" w:afterAutospacing="1"/>
    </w:pPr>
    <w:rPr>
      <w:color w:val="000000"/>
      <w:lang w:val="sk-SK" w:eastAsia="sk-SK"/>
    </w:rPr>
  </w:style>
  <w:style w:type="paragraph" w:customStyle="1" w:styleId="xl65">
    <w:name w:val="xl65"/>
    <w:basedOn w:val="Normlny"/>
    <w:rsid w:val="00D85F15"/>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66">
    <w:name w:val="xl66"/>
    <w:basedOn w:val="Normlny"/>
    <w:rsid w:val="00D85F15"/>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center"/>
    </w:pPr>
    <w:rPr>
      <w:sz w:val="24"/>
      <w:szCs w:val="24"/>
      <w:lang w:val="sk-SK" w:eastAsia="sk-SK"/>
    </w:rPr>
  </w:style>
  <w:style w:type="paragraph" w:customStyle="1" w:styleId="xl67">
    <w:name w:val="xl67"/>
    <w:basedOn w:val="Normlny"/>
    <w:rsid w:val="00D85F15"/>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jc w:val="center"/>
    </w:pPr>
    <w:rPr>
      <w:sz w:val="24"/>
      <w:szCs w:val="24"/>
      <w:lang w:val="sk-SK" w:eastAsia="sk-SK"/>
    </w:rPr>
  </w:style>
  <w:style w:type="paragraph" w:customStyle="1" w:styleId="xl68">
    <w:name w:val="xl68"/>
    <w:basedOn w:val="Normlny"/>
    <w:rsid w:val="00D85F15"/>
    <w:pPr>
      <w:widowControl/>
      <w:pBdr>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69">
    <w:name w:val="xl69"/>
    <w:basedOn w:val="Normlny"/>
    <w:rsid w:val="00D85F15"/>
    <w:pPr>
      <w:widowControl/>
      <w:pBdr>
        <w:left w:val="single" w:sz="4" w:space="0" w:color="auto"/>
        <w:bottom w:val="single" w:sz="4" w:space="0" w:color="auto"/>
        <w:right w:val="single" w:sz="8" w:space="0" w:color="auto"/>
      </w:pBdr>
      <w:autoSpaceDE/>
      <w:autoSpaceDN/>
      <w:spacing w:before="100" w:beforeAutospacing="1" w:after="100" w:afterAutospacing="1"/>
    </w:pPr>
    <w:rPr>
      <w:sz w:val="24"/>
      <w:szCs w:val="24"/>
      <w:lang w:val="sk-SK" w:eastAsia="sk-SK"/>
    </w:rPr>
  </w:style>
  <w:style w:type="paragraph" w:customStyle="1" w:styleId="xl70">
    <w:name w:val="xl70"/>
    <w:basedOn w:val="Normlny"/>
    <w:rsid w:val="00D85F15"/>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pPr>
    <w:rPr>
      <w:sz w:val="24"/>
      <w:szCs w:val="24"/>
      <w:lang w:val="sk-SK" w:eastAsia="sk-SK"/>
    </w:rPr>
  </w:style>
  <w:style w:type="paragraph" w:customStyle="1" w:styleId="xl71">
    <w:name w:val="xl71"/>
    <w:basedOn w:val="Normlny"/>
    <w:rsid w:val="00D85F15"/>
    <w:pPr>
      <w:widowControl/>
      <w:pBdr>
        <w:top w:val="single" w:sz="4" w:space="0" w:color="auto"/>
        <w:left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72">
    <w:name w:val="xl72"/>
    <w:basedOn w:val="Normlny"/>
    <w:rsid w:val="00D85F15"/>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pPr>
    <w:rPr>
      <w:sz w:val="24"/>
      <w:szCs w:val="24"/>
      <w:lang w:val="sk-SK" w:eastAsia="sk-SK"/>
    </w:rPr>
  </w:style>
  <w:style w:type="paragraph" w:customStyle="1" w:styleId="xl73">
    <w:name w:val="xl73"/>
    <w:basedOn w:val="Normlny"/>
    <w:rsid w:val="00D85F15"/>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center"/>
    </w:pPr>
    <w:rPr>
      <w:b/>
      <w:bCs/>
      <w:sz w:val="24"/>
      <w:szCs w:val="24"/>
      <w:lang w:val="sk-SK" w:eastAsia="sk-SK"/>
    </w:rPr>
  </w:style>
  <w:style w:type="paragraph" w:customStyle="1" w:styleId="xl74">
    <w:name w:val="xl74"/>
    <w:basedOn w:val="Normlny"/>
    <w:rsid w:val="00D85F15"/>
    <w:pPr>
      <w:widowControl/>
      <w:pBdr>
        <w:left w:val="single" w:sz="4" w:space="0" w:color="auto"/>
        <w:bottom w:val="single" w:sz="4" w:space="0" w:color="auto"/>
        <w:right w:val="single" w:sz="8" w:space="0" w:color="auto"/>
      </w:pBdr>
      <w:autoSpaceDE/>
      <w:autoSpaceDN/>
      <w:spacing w:before="100" w:beforeAutospacing="1" w:after="100" w:afterAutospacing="1"/>
      <w:jc w:val="center"/>
    </w:pPr>
    <w:rPr>
      <w:sz w:val="24"/>
      <w:szCs w:val="24"/>
      <w:lang w:val="sk-SK" w:eastAsia="sk-SK"/>
    </w:rPr>
  </w:style>
  <w:style w:type="paragraph" w:customStyle="1" w:styleId="xl75">
    <w:name w:val="xl75"/>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76">
    <w:name w:val="xl76"/>
    <w:basedOn w:val="Normlny"/>
    <w:rsid w:val="00D85F15"/>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77">
    <w:name w:val="xl77"/>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78">
    <w:name w:val="xl78"/>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lang w:val="sk-SK" w:eastAsia="sk-SK"/>
    </w:rPr>
  </w:style>
  <w:style w:type="paragraph" w:customStyle="1" w:styleId="xl79">
    <w:name w:val="xl79"/>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80">
    <w:name w:val="xl80"/>
    <w:basedOn w:val="Normlny"/>
    <w:rsid w:val="00D85F15"/>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pPr>
    <w:rPr>
      <w:sz w:val="24"/>
      <w:szCs w:val="24"/>
      <w:u w:val="single"/>
      <w:lang w:val="sk-SK" w:eastAsia="sk-SK"/>
    </w:rPr>
  </w:style>
  <w:style w:type="paragraph" w:customStyle="1" w:styleId="xl81">
    <w:name w:val="xl81"/>
    <w:basedOn w:val="Normlny"/>
    <w:rsid w:val="00D85F15"/>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82">
    <w:name w:val="xl82"/>
    <w:basedOn w:val="Normlny"/>
    <w:rsid w:val="00D85F15"/>
    <w:pPr>
      <w:widowControl/>
      <w:pBdr>
        <w:top w:val="single" w:sz="4" w:space="0" w:color="auto"/>
        <w:left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83">
    <w:name w:val="xl83"/>
    <w:basedOn w:val="Normlny"/>
    <w:rsid w:val="00D85F15"/>
    <w:pPr>
      <w:widowControl/>
      <w:pBdr>
        <w:top w:val="single" w:sz="8" w:space="0" w:color="auto"/>
      </w:pBdr>
      <w:autoSpaceDE/>
      <w:autoSpaceDN/>
      <w:spacing w:before="100" w:beforeAutospacing="1" w:after="100" w:afterAutospacing="1"/>
      <w:jc w:val="center"/>
    </w:pPr>
    <w:rPr>
      <w:sz w:val="24"/>
      <w:szCs w:val="24"/>
      <w:lang w:val="sk-SK" w:eastAsia="sk-SK"/>
    </w:rPr>
  </w:style>
  <w:style w:type="paragraph" w:customStyle="1" w:styleId="xl84">
    <w:name w:val="xl84"/>
    <w:basedOn w:val="Normlny"/>
    <w:rsid w:val="00D85F15"/>
    <w:pPr>
      <w:widowControl/>
      <w:pBdr>
        <w:top w:val="single" w:sz="4" w:space="0" w:color="auto"/>
        <w:left w:val="single" w:sz="4" w:space="0" w:color="auto"/>
        <w:bottom w:val="single" w:sz="4" w:space="0" w:color="auto"/>
      </w:pBdr>
      <w:autoSpaceDE/>
      <w:autoSpaceDN/>
      <w:spacing w:before="100" w:beforeAutospacing="1" w:after="100" w:afterAutospacing="1"/>
      <w:jc w:val="center"/>
    </w:pPr>
    <w:rPr>
      <w:sz w:val="24"/>
      <w:szCs w:val="24"/>
      <w:lang w:val="sk-SK" w:eastAsia="sk-SK"/>
    </w:rPr>
  </w:style>
  <w:style w:type="paragraph" w:customStyle="1" w:styleId="xl85">
    <w:name w:val="xl85"/>
    <w:basedOn w:val="Normlny"/>
    <w:rsid w:val="00D85F15"/>
    <w:pPr>
      <w:widowControl/>
      <w:autoSpaceDE/>
      <w:autoSpaceDN/>
      <w:spacing w:before="100" w:beforeAutospacing="1" w:after="100" w:afterAutospacing="1"/>
      <w:jc w:val="center"/>
    </w:pPr>
    <w:rPr>
      <w:sz w:val="24"/>
      <w:szCs w:val="24"/>
      <w:lang w:val="sk-SK" w:eastAsia="sk-SK"/>
    </w:rPr>
  </w:style>
  <w:style w:type="paragraph" w:customStyle="1" w:styleId="xl86">
    <w:name w:val="xl86"/>
    <w:basedOn w:val="Normlny"/>
    <w:rsid w:val="00D85F15"/>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87">
    <w:name w:val="xl87"/>
    <w:basedOn w:val="Normlny"/>
    <w:rsid w:val="00D85F15"/>
    <w:pPr>
      <w:widowControl/>
      <w:pBdr>
        <w:top w:val="single" w:sz="4" w:space="0" w:color="auto"/>
        <w:left w:val="single" w:sz="8"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88">
    <w:name w:val="xl88"/>
    <w:basedOn w:val="Normlny"/>
    <w:rsid w:val="00D85F15"/>
    <w:pPr>
      <w:widowControl/>
      <w:pBdr>
        <w:top w:val="single" w:sz="4" w:space="0" w:color="auto"/>
        <w:left w:val="single" w:sz="4" w:space="0" w:color="auto"/>
        <w:right w:val="single" w:sz="8" w:space="0" w:color="auto"/>
      </w:pBdr>
      <w:autoSpaceDE/>
      <w:autoSpaceDN/>
      <w:spacing w:before="100" w:beforeAutospacing="1" w:after="100" w:afterAutospacing="1"/>
      <w:jc w:val="center"/>
    </w:pPr>
    <w:rPr>
      <w:sz w:val="24"/>
      <w:szCs w:val="24"/>
      <w:lang w:val="sk-SK" w:eastAsia="sk-SK"/>
    </w:rPr>
  </w:style>
  <w:style w:type="paragraph" w:customStyle="1" w:styleId="xl89">
    <w:name w:val="xl89"/>
    <w:basedOn w:val="Normlny"/>
    <w:rsid w:val="00D85F15"/>
    <w:pPr>
      <w:widowControl/>
      <w:pBdr>
        <w:left w:val="single" w:sz="4" w:space="0" w:color="auto"/>
        <w:bottom w:val="single" w:sz="4" w:space="0" w:color="auto"/>
      </w:pBdr>
      <w:autoSpaceDE/>
      <w:autoSpaceDN/>
      <w:spacing w:before="100" w:beforeAutospacing="1" w:after="100" w:afterAutospacing="1"/>
      <w:jc w:val="center"/>
    </w:pPr>
    <w:rPr>
      <w:sz w:val="24"/>
      <w:szCs w:val="24"/>
      <w:lang w:val="sk-SK" w:eastAsia="sk-SK"/>
    </w:rPr>
  </w:style>
  <w:style w:type="paragraph" w:customStyle="1" w:styleId="xl90">
    <w:name w:val="xl90"/>
    <w:basedOn w:val="Normlny"/>
    <w:rsid w:val="00D85F15"/>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pPr>
    <w:rPr>
      <w:sz w:val="24"/>
      <w:szCs w:val="24"/>
      <w:lang w:val="sk-SK" w:eastAsia="sk-SK"/>
    </w:rPr>
  </w:style>
  <w:style w:type="paragraph" w:customStyle="1" w:styleId="xl91">
    <w:name w:val="xl91"/>
    <w:basedOn w:val="Normlny"/>
    <w:rsid w:val="00D85F15"/>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92">
    <w:name w:val="xl92"/>
    <w:basedOn w:val="Normlny"/>
    <w:rsid w:val="00D85F15"/>
    <w:pPr>
      <w:widowControl/>
      <w:pBdr>
        <w:top w:val="single" w:sz="4" w:space="0" w:color="auto"/>
        <w:left w:val="single" w:sz="4" w:space="0" w:color="auto"/>
        <w:bottom w:val="single" w:sz="8" w:space="0" w:color="auto"/>
      </w:pBdr>
      <w:autoSpaceDE/>
      <w:autoSpaceDN/>
      <w:spacing w:before="100" w:beforeAutospacing="1" w:after="100" w:afterAutospacing="1"/>
      <w:jc w:val="center"/>
    </w:pPr>
    <w:rPr>
      <w:sz w:val="24"/>
      <w:szCs w:val="24"/>
      <w:lang w:val="sk-SK" w:eastAsia="sk-SK"/>
    </w:rPr>
  </w:style>
  <w:style w:type="paragraph" w:customStyle="1" w:styleId="xl93">
    <w:name w:val="xl93"/>
    <w:basedOn w:val="Normlny"/>
    <w:rsid w:val="00D85F15"/>
    <w:pPr>
      <w:widowControl/>
      <w:pBdr>
        <w:top w:val="single" w:sz="8" w:space="0" w:color="auto"/>
      </w:pBdr>
      <w:autoSpaceDE/>
      <w:autoSpaceDN/>
      <w:spacing w:before="100" w:beforeAutospacing="1" w:after="100" w:afterAutospacing="1"/>
      <w:jc w:val="center"/>
    </w:pPr>
    <w:rPr>
      <w:sz w:val="24"/>
      <w:szCs w:val="24"/>
      <w:lang w:val="sk-SK" w:eastAsia="sk-SK"/>
    </w:rPr>
  </w:style>
  <w:style w:type="paragraph" w:customStyle="1" w:styleId="xl94">
    <w:name w:val="xl94"/>
    <w:basedOn w:val="Normlny"/>
    <w:rsid w:val="00D85F15"/>
    <w:pPr>
      <w:widowControl/>
      <w:autoSpaceDE/>
      <w:autoSpaceDN/>
      <w:spacing w:before="100" w:beforeAutospacing="1" w:after="100" w:afterAutospacing="1"/>
      <w:jc w:val="center"/>
    </w:pPr>
    <w:rPr>
      <w:sz w:val="24"/>
      <w:szCs w:val="24"/>
      <w:lang w:val="sk-SK" w:eastAsia="sk-SK"/>
    </w:rPr>
  </w:style>
  <w:style w:type="paragraph" w:customStyle="1" w:styleId="xl95">
    <w:name w:val="xl95"/>
    <w:basedOn w:val="Normlny"/>
    <w:rsid w:val="00D85F15"/>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pPr>
    <w:rPr>
      <w:sz w:val="24"/>
      <w:szCs w:val="24"/>
      <w:lang w:val="sk-SK" w:eastAsia="sk-SK"/>
    </w:rPr>
  </w:style>
  <w:style w:type="paragraph" w:customStyle="1" w:styleId="xl96">
    <w:name w:val="xl96"/>
    <w:basedOn w:val="Normlny"/>
    <w:rsid w:val="00D85F15"/>
    <w:pPr>
      <w:widowControl/>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b/>
      <w:bCs/>
      <w:sz w:val="24"/>
      <w:szCs w:val="24"/>
      <w:lang w:val="sk-SK" w:eastAsia="sk-SK"/>
    </w:rPr>
  </w:style>
  <w:style w:type="paragraph" w:customStyle="1" w:styleId="xl97">
    <w:name w:val="xl97"/>
    <w:basedOn w:val="Normlny"/>
    <w:rsid w:val="00D85F15"/>
    <w:pPr>
      <w:widowControl/>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pPr>
    <w:rPr>
      <w:b/>
      <w:bCs/>
      <w:sz w:val="24"/>
      <w:szCs w:val="24"/>
      <w:lang w:val="sk-SK" w:eastAsia="sk-SK"/>
    </w:rPr>
  </w:style>
  <w:style w:type="paragraph" w:customStyle="1" w:styleId="xl98">
    <w:name w:val="xl98"/>
    <w:basedOn w:val="Normlny"/>
    <w:rsid w:val="00D85F15"/>
    <w:pPr>
      <w:widowControl/>
      <w:pBdr>
        <w:left w:val="single" w:sz="8"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99">
    <w:name w:val="xl99"/>
    <w:basedOn w:val="Normlny"/>
    <w:rsid w:val="00D85F15"/>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100">
    <w:name w:val="xl100"/>
    <w:basedOn w:val="Normlny"/>
    <w:rsid w:val="00D85F15"/>
    <w:pPr>
      <w:widowControl/>
      <w:pBdr>
        <w:top w:val="single" w:sz="8" w:space="0" w:color="auto"/>
        <w:left w:val="single" w:sz="8" w:space="0" w:color="auto"/>
        <w:bottom w:val="single" w:sz="8" w:space="0" w:color="auto"/>
      </w:pBdr>
      <w:autoSpaceDE/>
      <w:autoSpaceDN/>
      <w:spacing w:before="100" w:beforeAutospacing="1" w:after="100" w:afterAutospacing="1"/>
      <w:jc w:val="right"/>
    </w:pPr>
    <w:rPr>
      <w:b/>
      <w:bCs/>
      <w:sz w:val="28"/>
      <w:szCs w:val="28"/>
      <w:lang w:val="sk-SK" w:eastAsia="sk-SK"/>
    </w:rPr>
  </w:style>
  <w:style w:type="paragraph" w:customStyle="1" w:styleId="xl101">
    <w:name w:val="xl101"/>
    <w:basedOn w:val="Normlny"/>
    <w:rsid w:val="00D85F15"/>
    <w:pPr>
      <w:widowControl/>
      <w:pBdr>
        <w:top w:val="single" w:sz="8" w:space="0" w:color="auto"/>
        <w:bottom w:val="single" w:sz="8" w:space="0" w:color="auto"/>
      </w:pBdr>
      <w:autoSpaceDE/>
      <w:autoSpaceDN/>
      <w:spacing w:before="100" w:beforeAutospacing="1" w:after="100" w:afterAutospacing="1"/>
      <w:jc w:val="right"/>
    </w:pPr>
    <w:rPr>
      <w:b/>
      <w:bCs/>
      <w:sz w:val="28"/>
      <w:szCs w:val="28"/>
      <w:lang w:val="sk-SK" w:eastAsia="sk-SK"/>
    </w:rPr>
  </w:style>
  <w:style w:type="paragraph" w:customStyle="1" w:styleId="xl102">
    <w:name w:val="xl102"/>
    <w:basedOn w:val="Normlny"/>
    <w:rsid w:val="00D85F15"/>
    <w:pPr>
      <w:widowControl/>
      <w:pBdr>
        <w:top w:val="single" w:sz="8" w:space="0" w:color="auto"/>
        <w:bottom w:val="single" w:sz="8" w:space="0" w:color="auto"/>
        <w:right w:val="single" w:sz="4" w:space="0" w:color="auto"/>
      </w:pBdr>
      <w:autoSpaceDE/>
      <w:autoSpaceDN/>
      <w:spacing w:before="100" w:beforeAutospacing="1" w:after="100" w:afterAutospacing="1"/>
      <w:jc w:val="right"/>
    </w:pPr>
    <w:rPr>
      <w:b/>
      <w:bCs/>
      <w:sz w:val="28"/>
      <w:szCs w:val="28"/>
      <w:lang w:val="sk-SK" w:eastAsia="sk-SK"/>
    </w:rPr>
  </w:style>
  <w:style w:type="paragraph" w:customStyle="1" w:styleId="xl103">
    <w:name w:val="xl103"/>
    <w:basedOn w:val="Normlny"/>
    <w:rsid w:val="00D85F15"/>
    <w:pPr>
      <w:widowControl/>
      <w:pBdr>
        <w:top w:val="single" w:sz="8" w:space="0" w:color="auto"/>
        <w:lef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04">
    <w:name w:val="xl104"/>
    <w:basedOn w:val="Normlny"/>
    <w:rsid w:val="00D85F15"/>
    <w:pPr>
      <w:widowControl/>
      <w:pBdr>
        <w:top w:val="single" w:sz="8"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05">
    <w:name w:val="xl105"/>
    <w:basedOn w:val="Normlny"/>
    <w:rsid w:val="00D85F15"/>
    <w:pPr>
      <w:widowControl/>
      <w:pBdr>
        <w:top w:val="single" w:sz="8"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06">
    <w:name w:val="xl106"/>
    <w:basedOn w:val="Normlny"/>
    <w:rsid w:val="00D85F15"/>
    <w:pPr>
      <w:widowControl/>
      <w:pBdr>
        <w:lef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07">
    <w:name w:val="xl107"/>
    <w:basedOn w:val="Normlny"/>
    <w:rsid w:val="00D85F15"/>
    <w:pPr>
      <w:widowControl/>
      <w:autoSpaceDE/>
      <w:autoSpaceDN/>
      <w:spacing w:before="100" w:beforeAutospacing="1" w:after="100" w:afterAutospacing="1"/>
      <w:jc w:val="center"/>
      <w:textAlignment w:val="center"/>
    </w:pPr>
    <w:rPr>
      <w:sz w:val="24"/>
      <w:szCs w:val="24"/>
      <w:lang w:val="sk-SK" w:eastAsia="sk-SK"/>
    </w:rPr>
  </w:style>
  <w:style w:type="paragraph" w:customStyle="1" w:styleId="xl108">
    <w:name w:val="xl108"/>
    <w:basedOn w:val="Normlny"/>
    <w:rsid w:val="00D85F15"/>
    <w:pPr>
      <w:widowControl/>
      <w:pBdr>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09">
    <w:name w:val="xl109"/>
    <w:basedOn w:val="Normlny"/>
    <w:rsid w:val="00D85F15"/>
    <w:pPr>
      <w:widowControl/>
      <w:pBdr>
        <w:left w:val="single" w:sz="4" w:space="0" w:color="auto"/>
        <w:bottom w:val="single" w:sz="8"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10">
    <w:name w:val="xl110"/>
    <w:basedOn w:val="Normlny"/>
    <w:rsid w:val="00D85F15"/>
    <w:pPr>
      <w:widowControl/>
      <w:pBdr>
        <w:bottom w:val="single" w:sz="8"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11">
    <w:name w:val="xl111"/>
    <w:basedOn w:val="Normlny"/>
    <w:rsid w:val="00D85F15"/>
    <w:pPr>
      <w:widowControl/>
      <w:pBdr>
        <w:bottom w:val="single" w:sz="8"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12">
    <w:name w:val="xl112"/>
    <w:basedOn w:val="Normlny"/>
    <w:rsid w:val="00D85F15"/>
    <w:pPr>
      <w:widowControl/>
      <w:pBdr>
        <w:top w:val="single" w:sz="8" w:space="0" w:color="auto"/>
        <w:left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13">
    <w:name w:val="xl113"/>
    <w:basedOn w:val="Normlny"/>
    <w:rsid w:val="00D85F15"/>
    <w:pPr>
      <w:widowControl/>
      <w:pBdr>
        <w:left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14">
    <w:name w:val="xl114"/>
    <w:basedOn w:val="Normlny"/>
    <w:rsid w:val="00D85F15"/>
    <w:pPr>
      <w:widowControl/>
      <w:pBdr>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15">
    <w:name w:val="xl115"/>
    <w:basedOn w:val="Normlny"/>
    <w:rsid w:val="00D85F15"/>
    <w:pPr>
      <w:widowControl/>
      <w:pBdr>
        <w:top w:val="single" w:sz="4" w:space="0" w:color="auto"/>
        <w:lef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16">
    <w:name w:val="xl116"/>
    <w:basedOn w:val="Normlny"/>
    <w:rsid w:val="00D85F15"/>
    <w:pPr>
      <w:widowControl/>
      <w:pBdr>
        <w:top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17">
    <w:name w:val="xl117"/>
    <w:basedOn w:val="Normlny"/>
    <w:rsid w:val="00D85F15"/>
    <w:pPr>
      <w:widowControl/>
      <w:pBdr>
        <w:top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18">
    <w:name w:val="xl118"/>
    <w:basedOn w:val="Normlny"/>
    <w:rsid w:val="00D85F15"/>
    <w:pPr>
      <w:widowControl/>
      <w:pBdr>
        <w:top w:val="single" w:sz="4" w:space="0" w:color="auto"/>
        <w:left w:val="single" w:sz="8" w:space="0" w:color="auto"/>
        <w:bottom w:val="single" w:sz="4" w:space="0" w:color="auto"/>
      </w:pBdr>
      <w:autoSpaceDE/>
      <w:autoSpaceDN/>
      <w:spacing w:before="100" w:beforeAutospacing="1" w:after="100" w:afterAutospacing="1"/>
    </w:pPr>
    <w:rPr>
      <w:sz w:val="24"/>
      <w:szCs w:val="24"/>
      <w:u w:val="single"/>
      <w:lang w:val="sk-SK" w:eastAsia="sk-SK"/>
    </w:rPr>
  </w:style>
  <w:style w:type="paragraph" w:customStyle="1" w:styleId="xl119">
    <w:name w:val="xl119"/>
    <w:basedOn w:val="Normlny"/>
    <w:rsid w:val="00D85F15"/>
    <w:pPr>
      <w:widowControl/>
      <w:pBdr>
        <w:top w:val="single" w:sz="4" w:space="0" w:color="auto"/>
        <w:bottom w:val="single" w:sz="4" w:space="0" w:color="auto"/>
      </w:pBdr>
      <w:autoSpaceDE/>
      <w:autoSpaceDN/>
      <w:spacing w:before="100" w:beforeAutospacing="1" w:after="100" w:afterAutospacing="1"/>
    </w:pPr>
    <w:rPr>
      <w:sz w:val="24"/>
      <w:szCs w:val="24"/>
      <w:u w:val="single"/>
      <w:lang w:val="sk-SK" w:eastAsia="sk-SK"/>
    </w:rPr>
  </w:style>
  <w:style w:type="paragraph" w:customStyle="1" w:styleId="xl120">
    <w:name w:val="xl120"/>
    <w:basedOn w:val="Normlny"/>
    <w:rsid w:val="00D85F15"/>
    <w:pPr>
      <w:widowControl/>
      <w:pBdr>
        <w:top w:val="single" w:sz="4" w:space="0" w:color="auto"/>
        <w:bottom w:val="single" w:sz="4" w:space="0" w:color="auto"/>
        <w:right w:val="single" w:sz="8" w:space="0" w:color="auto"/>
      </w:pBdr>
      <w:autoSpaceDE/>
      <w:autoSpaceDN/>
      <w:spacing w:before="100" w:beforeAutospacing="1" w:after="100" w:afterAutospacing="1"/>
    </w:pPr>
    <w:rPr>
      <w:sz w:val="24"/>
      <w:szCs w:val="24"/>
      <w:u w:val="single"/>
      <w:lang w:val="sk-SK" w:eastAsia="sk-SK"/>
    </w:rPr>
  </w:style>
  <w:style w:type="paragraph" w:customStyle="1" w:styleId="xl121">
    <w:name w:val="xl121"/>
    <w:basedOn w:val="Normlny"/>
    <w:rsid w:val="00D85F15"/>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22">
    <w:name w:val="xl122"/>
    <w:basedOn w:val="Normlny"/>
    <w:rsid w:val="00D85F15"/>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23">
    <w:name w:val="xl123"/>
    <w:basedOn w:val="Normlny"/>
    <w:rsid w:val="00D85F15"/>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24">
    <w:name w:val="xl124"/>
    <w:basedOn w:val="Normlny"/>
    <w:rsid w:val="00D85F15"/>
    <w:pPr>
      <w:widowControl/>
      <w:pBdr>
        <w:top w:val="single" w:sz="4" w:space="0" w:color="auto"/>
        <w:bottom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25">
    <w:name w:val="xl125"/>
    <w:basedOn w:val="Normlny"/>
    <w:rsid w:val="00D85F15"/>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26">
    <w:name w:val="xl126"/>
    <w:basedOn w:val="Normlny"/>
    <w:rsid w:val="00D85F15"/>
    <w:pPr>
      <w:widowControl/>
      <w:pBdr>
        <w:top w:val="single" w:sz="8" w:space="0" w:color="auto"/>
        <w:left w:val="single" w:sz="4" w:space="0" w:color="auto"/>
        <w:right w:val="single" w:sz="8"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27">
    <w:name w:val="xl127"/>
    <w:basedOn w:val="Normlny"/>
    <w:rsid w:val="00D85F15"/>
    <w:pPr>
      <w:widowControl/>
      <w:pBdr>
        <w:left w:val="single" w:sz="4" w:space="0" w:color="auto"/>
        <w:right w:val="single" w:sz="8"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28">
    <w:name w:val="xl128"/>
    <w:basedOn w:val="Normlny"/>
    <w:rsid w:val="00D85F15"/>
    <w:pPr>
      <w:widowControl/>
      <w:pBdr>
        <w:left w:val="single" w:sz="4" w:space="0" w:color="auto"/>
        <w:bottom w:val="single" w:sz="8" w:space="0" w:color="auto"/>
        <w:right w:val="single" w:sz="8"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29">
    <w:name w:val="xl129"/>
    <w:basedOn w:val="Normlny"/>
    <w:rsid w:val="00D85F15"/>
    <w:pPr>
      <w:widowControl/>
      <w:pBdr>
        <w:top w:val="single" w:sz="8" w:space="0" w:color="auto"/>
        <w:left w:val="single" w:sz="8"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30">
    <w:name w:val="xl130"/>
    <w:basedOn w:val="Normlny"/>
    <w:rsid w:val="00D85F15"/>
    <w:pPr>
      <w:widowControl/>
      <w:pBdr>
        <w:left w:val="single" w:sz="8"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31">
    <w:name w:val="xl131"/>
    <w:basedOn w:val="Normlny"/>
    <w:rsid w:val="00D85F15"/>
    <w:pPr>
      <w:widowControl/>
      <w:pBdr>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32">
    <w:name w:val="xl132"/>
    <w:basedOn w:val="Normlny"/>
    <w:rsid w:val="00D85F15"/>
    <w:pPr>
      <w:widowControl/>
      <w:pBdr>
        <w:top w:val="single" w:sz="4" w:space="0" w:color="auto"/>
        <w:bottom w:val="single" w:sz="4" w:space="0" w:color="auto"/>
      </w:pBdr>
      <w:autoSpaceDE/>
      <w:autoSpaceDN/>
      <w:spacing w:before="100" w:beforeAutospacing="1" w:after="100" w:afterAutospacing="1"/>
      <w:jc w:val="center"/>
    </w:pPr>
    <w:rPr>
      <w:sz w:val="24"/>
      <w:szCs w:val="24"/>
      <w:lang w:val="sk-SK" w:eastAsia="sk-SK"/>
    </w:rPr>
  </w:style>
  <w:style w:type="paragraph" w:customStyle="1" w:styleId="xl133">
    <w:name w:val="xl133"/>
    <w:basedOn w:val="Normlny"/>
    <w:rsid w:val="00D85F15"/>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34">
    <w:name w:val="xl134"/>
    <w:basedOn w:val="Normlny"/>
    <w:rsid w:val="00D85F15"/>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35">
    <w:name w:val="xl135"/>
    <w:basedOn w:val="Normlny"/>
    <w:rsid w:val="00D85F15"/>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36">
    <w:name w:val="xl136"/>
    <w:basedOn w:val="Normlny"/>
    <w:rsid w:val="00D85F15"/>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37">
    <w:name w:val="xl137"/>
    <w:basedOn w:val="Normlny"/>
    <w:rsid w:val="00D85F15"/>
    <w:pPr>
      <w:widowControl/>
      <w:pBdr>
        <w:left w:val="single" w:sz="8" w:space="0" w:color="auto"/>
        <w:bottom w:val="single" w:sz="4" w:space="0" w:color="auto"/>
        <w:right w:val="single" w:sz="4" w:space="0" w:color="auto"/>
      </w:pBdr>
      <w:autoSpaceDE/>
      <w:autoSpaceDN/>
      <w:spacing w:before="100" w:beforeAutospacing="1" w:after="100" w:afterAutospacing="1"/>
      <w:jc w:val="center"/>
    </w:pPr>
    <w:rPr>
      <w:b/>
      <w:bCs/>
      <w:sz w:val="28"/>
      <w:szCs w:val="28"/>
      <w:lang w:val="sk-SK" w:eastAsia="sk-SK"/>
    </w:rPr>
  </w:style>
  <w:style w:type="paragraph" w:customStyle="1" w:styleId="xl138">
    <w:name w:val="xl138"/>
    <w:basedOn w:val="Normlny"/>
    <w:rsid w:val="00D85F15"/>
    <w:pPr>
      <w:widowControl/>
      <w:pBdr>
        <w:left w:val="single" w:sz="4" w:space="0" w:color="auto"/>
        <w:bottom w:val="single" w:sz="4" w:space="0" w:color="auto"/>
        <w:right w:val="single" w:sz="4" w:space="0" w:color="auto"/>
      </w:pBdr>
      <w:autoSpaceDE/>
      <w:autoSpaceDN/>
      <w:spacing w:before="100" w:beforeAutospacing="1" w:after="100" w:afterAutospacing="1"/>
      <w:jc w:val="center"/>
    </w:pPr>
    <w:rPr>
      <w:b/>
      <w:bCs/>
      <w:sz w:val="28"/>
      <w:szCs w:val="28"/>
      <w:lang w:val="sk-SK" w:eastAsia="sk-SK"/>
    </w:rPr>
  </w:style>
  <w:style w:type="paragraph" w:customStyle="1" w:styleId="xl139">
    <w:name w:val="xl139"/>
    <w:basedOn w:val="Normlny"/>
    <w:rsid w:val="00D85F15"/>
    <w:pPr>
      <w:widowControl/>
      <w:pBdr>
        <w:left w:val="single" w:sz="4" w:space="0" w:color="auto"/>
        <w:bottom w:val="single" w:sz="4" w:space="0" w:color="auto"/>
        <w:right w:val="single" w:sz="8" w:space="0" w:color="auto"/>
      </w:pBdr>
      <w:autoSpaceDE/>
      <w:autoSpaceDN/>
      <w:spacing w:before="100" w:beforeAutospacing="1" w:after="100" w:afterAutospacing="1"/>
      <w:jc w:val="center"/>
    </w:pPr>
    <w:rPr>
      <w:b/>
      <w:bCs/>
      <w:sz w:val="28"/>
      <w:szCs w:val="28"/>
      <w:lang w:val="sk-SK" w:eastAsia="sk-SK"/>
    </w:rPr>
  </w:style>
  <w:style w:type="paragraph" w:customStyle="1" w:styleId="xl140">
    <w:name w:val="xl140"/>
    <w:basedOn w:val="Normlny"/>
    <w:rsid w:val="00D85F15"/>
    <w:pPr>
      <w:widowControl/>
      <w:pBdr>
        <w:left w:val="single" w:sz="4" w:space="0" w:color="auto"/>
        <w:bottom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41">
    <w:name w:val="xl141"/>
    <w:basedOn w:val="Normlny"/>
    <w:rsid w:val="00D85F15"/>
    <w:pPr>
      <w:widowControl/>
      <w:pBdr>
        <w:bottom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42">
    <w:name w:val="xl142"/>
    <w:basedOn w:val="Normlny"/>
    <w:rsid w:val="00D85F15"/>
    <w:pPr>
      <w:widowControl/>
      <w:pBdr>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43">
    <w:name w:val="xl143"/>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144">
    <w:name w:val="xl144"/>
    <w:basedOn w:val="Normlny"/>
    <w:rsid w:val="00D85F15"/>
    <w:pPr>
      <w:widowControl/>
      <w:pBdr>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145">
    <w:name w:val="xl145"/>
    <w:basedOn w:val="Normlny"/>
    <w:rsid w:val="00D85F15"/>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46">
    <w:name w:val="xl146"/>
    <w:basedOn w:val="Normlny"/>
    <w:rsid w:val="00D85F15"/>
    <w:pPr>
      <w:widowControl/>
      <w:pBdr>
        <w:top w:val="single" w:sz="4" w:space="0" w:color="auto"/>
        <w:bottom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47">
    <w:name w:val="xl147"/>
    <w:basedOn w:val="Normlny"/>
    <w:rsid w:val="00D85F15"/>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48">
    <w:name w:val="xl148"/>
    <w:basedOn w:val="Normlny"/>
    <w:rsid w:val="00D85F15"/>
    <w:pPr>
      <w:widowControl/>
      <w:pBdr>
        <w:top w:val="single" w:sz="4" w:space="0" w:color="auto"/>
        <w:lef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49">
    <w:name w:val="xl149"/>
    <w:basedOn w:val="Normlny"/>
    <w:rsid w:val="00D85F15"/>
    <w:pPr>
      <w:widowControl/>
      <w:pBdr>
        <w:top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50">
    <w:name w:val="xl150"/>
    <w:basedOn w:val="Normlny"/>
    <w:rsid w:val="00D85F15"/>
    <w:pPr>
      <w:widowControl/>
      <w:pBdr>
        <w:top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51">
    <w:name w:val="xl151"/>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152">
    <w:name w:val="xl152"/>
    <w:basedOn w:val="Normlny"/>
    <w:rsid w:val="00D85F15"/>
    <w:pPr>
      <w:widowControl/>
      <w:pBdr>
        <w:top w:val="single" w:sz="4" w:space="0" w:color="auto"/>
        <w:left w:val="single" w:sz="8" w:space="0" w:color="auto"/>
        <w:bottom w:val="single" w:sz="4" w:space="0" w:color="auto"/>
      </w:pBdr>
      <w:autoSpaceDE/>
      <w:autoSpaceDN/>
      <w:spacing w:before="100" w:beforeAutospacing="1" w:after="100" w:afterAutospacing="1"/>
    </w:pPr>
    <w:rPr>
      <w:sz w:val="24"/>
      <w:szCs w:val="24"/>
      <w:u w:val="single"/>
      <w:lang w:val="sk-SK" w:eastAsia="sk-SK"/>
    </w:rPr>
  </w:style>
  <w:style w:type="paragraph" w:customStyle="1" w:styleId="xl153">
    <w:name w:val="xl153"/>
    <w:basedOn w:val="Normlny"/>
    <w:rsid w:val="00D85F15"/>
    <w:pPr>
      <w:widowControl/>
      <w:pBdr>
        <w:top w:val="single" w:sz="4" w:space="0" w:color="auto"/>
        <w:bottom w:val="single" w:sz="4" w:space="0" w:color="auto"/>
      </w:pBdr>
      <w:autoSpaceDE/>
      <w:autoSpaceDN/>
      <w:spacing w:before="100" w:beforeAutospacing="1" w:after="100" w:afterAutospacing="1"/>
    </w:pPr>
    <w:rPr>
      <w:sz w:val="24"/>
      <w:szCs w:val="24"/>
      <w:u w:val="single"/>
      <w:lang w:val="sk-SK" w:eastAsia="sk-SK"/>
    </w:rPr>
  </w:style>
  <w:style w:type="paragraph" w:customStyle="1" w:styleId="xl154">
    <w:name w:val="xl154"/>
    <w:basedOn w:val="Normlny"/>
    <w:rsid w:val="00D85F15"/>
    <w:pPr>
      <w:widowControl/>
      <w:pBdr>
        <w:top w:val="single" w:sz="4" w:space="0" w:color="auto"/>
        <w:bottom w:val="single" w:sz="4" w:space="0" w:color="auto"/>
        <w:right w:val="single" w:sz="8" w:space="0" w:color="auto"/>
      </w:pBdr>
      <w:autoSpaceDE/>
      <w:autoSpaceDN/>
      <w:spacing w:before="100" w:beforeAutospacing="1" w:after="100" w:afterAutospacing="1"/>
    </w:pPr>
    <w:rPr>
      <w:sz w:val="24"/>
      <w:szCs w:val="24"/>
      <w:u w:val="single"/>
      <w:lang w:val="sk-SK" w:eastAsia="sk-SK"/>
    </w:rPr>
  </w:style>
  <w:style w:type="paragraph" w:customStyle="1" w:styleId="xl155">
    <w:name w:val="xl155"/>
    <w:basedOn w:val="Normlny"/>
    <w:rsid w:val="00D85F15"/>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pPr>
    <w:rPr>
      <w:sz w:val="24"/>
      <w:szCs w:val="24"/>
      <w:u w:val="single"/>
      <w:lang w:val="sk-SK" w:eastAsia="sk-SK"/>
    </w:rPr>
  </w:style>
  <w:style w:type="paragraph" w:customStyle="1" w:styleId="xl156">
    <w:name w:val="xl156"/>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u w:val="single"/>
      <w:lang w:val="sk-SK" w:eastAsia="sk-SK"/>
    </w:rPr>
  </w:style>
  <w:style w:type="paragraph" w:customStyle="1" w:styleId="xl157">
    <w:name w:val="xl157"/>
    <w:basedOn w:val="Normlny"/>
    <w:rsid w:val="00D85F15"/>
    <w:pPr>
      <w:widowControl/>
      <w:pBdr>
        <w:top w:val="single" w:sz="4" w:space="0" w:color="auto"/>
        <w:left w:val="single" w:sz="4" w:space="0" w:color="auto"/>
        <w:bottom w:val="single" w:sz="8"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58">
    <w:name w:val="xl158"/>
    <w:basedOn w:val="Normlny"/>
    <w:rsid w:val="00D85F15"/>
    <w:pPr>
      <w:widowControl/>
      <w:pBdr>
        <w:top w:val="single" w:sz="4" w:space="0" w:color="auto"/>
        <w:bottom w:val="single" w:sz="8"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59">
    <w:name w:val="xl159"/>
    <w:basedOn w:val="Normlny"/>
    <w:rsid w:val="00D85F15"/>
    <w:pPr>
      <w:widowControl/>
      <w:pBdr>
        <w:top w:val="single" w:sz="4" w:space="0" w:color="auto"/>
        <w:bottom w:val="single" w:sz="8"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60">
    <w:name w:val="xl160"/>
    <w:basedOn w:val="Normlny"/>
    <w:rsid w:val="00D85F15"/>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161">
    <w:name w:val="xl161"/>
    <w:basedOn w:val="Normlny"/>
    <w:rsid w:val="00D85F15"/>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lang w:val="sk-SK" w:eastAsia="sk-SK"/>
    </w:rPr>
  </w:style>
  <w:style w:type="paragraph" w:customStyle="1" w:styleId="xl162">
    <w:name w:val="xl162"/>
    <w:basedOn w:val="Normlny"/>
    <w:rsid w:val="00D85F15"/>
    <w:pPr>
      <w:widowControl/>
      <w:pBdr>
        <w:top w:val="single" w:sz="4" w:space="0" w:color="auto"/>
        <w:bottom w:val="single" w:sz="4" w:space="0" w:color="auto"/>
      </w:pBdr>
      <w:autoSpaceDE/>
      <w:autoSpaceDN/>
      <w:spacing w:before="100" w:beforeAutospacing="1" w:after="100" w:afterAutospacing="1"/>
      <w:jc w:val="center"/>
      <w:textAlignment w:val="center"/>
    </w:pPr>
    <w:rPr>
      <w:color w:val="000000"/>
      <w:sz w:val="24"/>
      <w:szCs w:val="24"/>
      <w:lang w:val="sk-SK" w:eastAsia="sk-SK"/>
    </w:rPr>
  </w:style>
  <w:style w:type="paragraph" w:customStyle="1" w:styleId="xl163">
    <w:name w:val="xl163"/>
    <w:basedOn w:val="Normlny"/>
    <w:rsid w:val="00D85F15"/>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lang w:val="sk-SK" w:eastAsia="sk-SK"/>
    </w:rPr>
  </w:style>
  <w:style w:type="paragraph" w:customStyle="1" w:styleId="xl164">
    <w:name w:val="xl164"/>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65">
    <w:name w:val="xl165"/>
    <w:basedOn w:val="Normlny"/>
    <w:rsid w:val="00D85F15"/>
    <w:pPr>
      <w:widowControl/>
      <w:pBdr>
        <w:left w:val="single" w:sz="8" w:space="0" w:color="auto"/>
        <w:bottom w:val="single" w:sz="4" w:space="0" w:color="auto"/>
        <w:right w:val="single" w:sz="4" w:space="0" w:color="auto"/>
      </w:pBdr>
      <w:autoSpaceDE/>
      <w:autoSpaceDN/>
      <w:spacing w:before="100" w:beforeAutospacing="1" w:after="100" w:afterAutospacing="1"/>
    </w:pPr>
    <w:rPr>
      <w:sz w:val="24"/>
      <w:szCs w:val="24"/>
      <w:u w:val="single"/>
      <w:lang w:val="sk-SK" w:eastAsia="sk-SK"/>
    </w:rPr>
  </w:style>
  <w:style w:type="paragraph" w:customStyle="1" w:styleId="xl166">
    <w:name w:val="xl166"/>
    <w:basedOn w:val="Normlny"/>
    <w:rsid w:val="00D85F15"/>
    <w:pPr>
      <w:widowControl/>
      <w:pBdr>
        <w:left w:val="single" w:sz="4" w:space="0" w:color="auto"/>
        <w:bottom w:val="single" w:sz="4" w:space="0" w:color="auto"/>
        <w:right w:val="single" w:sz="4" w:space="0" w:color="auto"/>
      </w:pBdr>
      <w:autoSpaceDE/>
      <w:autoSpaceDN/>
      <w:spacing w:before="100" w:beforeAutospacing="1" w:after="100" w:afterAutospacing="1"/>
    </w:pPr>
    <w:rPr>
      <w:sz w:val="24"/>
      <w:szCs w:val="24"/>
      <w:u w:val="single"/>
      <w:lang w:val="sk-SK" w:eastAsia="sk-SK"/>
    </w:rPr>
  </w:style>
  <w:style w:type="paragraph" w:customStyle="1" w:styleId="xl167">
    <w:name w:val="xl167"/>
    <w:basedOn w:val="Normlny"/>
    <w:rsid w:val="00D85F15"/>
    <w:pPr>
      <w:widowControl/>
      <w:pBdr>
        <w:left w:val="single" w:sz="4" w:space="0" w:color="auto"/>
        <w:bottom w:val="single" w:sz="4" w:space="0" w:color="auto"/>
        <w:right w:val="single" w:sz="8" w:space="0" w:color="auto"/>
      </w:pBdr>
      <w:autoSpaceDE/>
      <w:autoSpaceDN/>
      <w:spacing w:before="100" w:beforeAutospacing="1" w:after="100" w:afterAutospacing="1"/>
    </w:pPr>
    <w:rPr>
      <w:sz w:val="24"/>
      <w:szCs w:val="24"/>
      <w:u w:val="single"/>
      <w:lang w:val="sk-SK" w:eastAsia="sk-SK"/>
    </w:rPr>
  </w:style>
  <w:style w:type="paragraph" w:customStyle="1" w:styleId="xl168">
    <w:name w:val="xl168"/>
    <w:basedOn w:val="Normlny"/>
    <w:rsid w:val="00D85F15"/>
    <w:pPr>
      <w:widowControl/>
      <w:pBdr>
        <w:top w:val="single" w:sz="4" w:space="0" w:color="auto"/>
        <w:lef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69">
    <w:name w:val="xl169"/>
    <w:basedOn w:val="Normlny"/>
    <w:rsid w:val="00D85F15"/>
    <w:pPr>
      <w:widowControl/>
      <w:pBdr>
        <w:top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70">
    <w:name w:val="xl170"/>
    <w:basedOn w:val="Normlny"/>
    <w:rsid w:val="00D85F15"/>
    <w:pPr>
      <w:widowControl/>
      <w:pBdr>
        <w:left w:val="single" w:sz="4" w:space="0" w:color="auto"/>
        <w:bottom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71">
    <w:name w:val="xl171"/>
    <w:basedOn w:val="Normlny"/>
    <w:rsid w:val="00D85F15"/>
    <w:pPr>
      <w:widowControl/>
      <w:pBdr>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72">
    <w:name w:val="xl172"/>
    <w:basedOn w:val="Normlny"/>
    <w:rsid w:val="00D85F15"/>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pPr>
    <w:rPr>
      <w:b/>
      <w:bCs/>
      <w:sz w:val="28"/>
      <w:szCs w:val="28"/>
      <w:lang w:val="sk-SK" w:eastAsia="sk-SK"/>
    </w:rPr>
  </w:style>
  <w:style w:type="paragraph" w:customStyle="1" w:styleId="xl173">
    <w:name w:val="xl173"/>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28"/>
      <w:szCs w:val="28"/>
      <w:lang w:val="sk-SK" w:eastAsia="sk-SK"/>
    </w:rPr>
  </w:style>
  <w:style w:type="paragraph" w:customStyle="1" w:styleId="xl174">
    <w:name w:val="xl174"/>
    <w:basedOn w:val="Normlny"/>
    <w:rsid w:val="00D85F15"/>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center"/>
    </w:pPr>
    <w:rPr>
      <w:b/>
      <w:bCs/>
      <w:sz w:val="28"/>
      <w:szCs w:val="28"/>
      <w:lang w:val="sk-SK" w:eastAsia="sk-SK"/>
    </w:rPr>
  </w:style>
  <w:style w:type="paragraph" w:customStyle="1" w:styleId="xl175">
    <w:name w:val="xl175"/>
    <w:basedOn w:val="Normlny"/>
    <w:rsid w:val="00D85F15"/>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paragraph" w:customStyle="1" w:styleId="xl176">
    <w:name w:val="xl176"/>
    <w:basedOn w:val="Normlny"/>
    <w:rsid w:val="00D85F15"/>
    <w:pPr>
      <w:widowControl/>
      <w:pBdr>
        <w:top w:val="single" w:sz="8" w:space="0" w:color="auto"/>
      </w:pBdr>
      <w:autoSpaceDE/>
      <w:autoSpaceDN/>
      <w:spacing w:before="100" w:beforeAutospacing="1" w:after="100" w:afterAutospacing="1"/>
      <w:jc w:val="center"/>
    </w:pPr>
    <w:rPr>
      <w:sz w:val="24"/>
      <w:szCs w:val="24"/>
      <w:lang w:val="sk-SK" w:eastAsia="sk-SK"/>
    </w:rPr>
  </w:style>
  <w:style w:type="paragraph" w:customStyle="1" w:styleId="xl177">
    <w:name w:val="xl177"/>
    <w:basedOn w:val="Normlny"/>
    <w:rsid w:val="00D85F15"/>
    <w:pPr>
      <w:widowControl/>
      <w:autoSpaceDE/>
      <w:autoSpaceDN/>
      <w:spacing w:before="100" w:beforeAutospacing="1" w:after="100" w:afterAutospacing="1"/>
      <w:jc w:val="center"/>
    </w:pPr>
    <w:rPr>
      <w:sz w:val="24"/>
      <w:szCs w:val="24"/>
      <w:lang w:val="sk-SK" w:eastAsia="sk-SK"/>
    </w:rPr>
  </w:style>
  <w:style w:type="paragraph" w:customStyle="1" w:styleId="xl178">
    <w:name w:val="xl178"/>
    <w:basedOn w:val="Normlny"/>
    <w:rsid w:val="00D85F15"/>
    <w:pPr>
      <w:widowControl/>
      <w:pBdr>
        <w:top w:val="single" w:sz="4" w:space="0" w:color="auto"/>
        <w:left w:val="single" w:sz="4" w:space="0" w:color="auto"/>
        <w:bottom w:val="single" w:sz="4" w:space="0" w:color="auto"/>
      </w:pBdr>
      <w:autoSpaceDE/>
      <w:autoSpaceDN/>
      <w:spacing w:before="100" w:beforeAutospacing="1" w:after="100" w:afterAutospacing="1"/>
      <w:jc w:val="center"/>
    </w:pPr>
    <w:rPr>
      <w:sz w:val="24"/>
      <w:szCs w:val="24"/>
      <w:lang w:val="sk-SK" w:eastAsia="sk-SK"/>
    </w:rPr>
  </w:style>
  <w:style w:type="paragraph" w:customStyle="1" w:styleId="xl179">
    <w:name w:val="xl179"/>
    <w:basedOn w:val="Normlny"/>
    <w:rsid w:val="00D85F15"/>
    <w:pPr>
      <w:widowControl/>
      <w:pBdr>
        <w:top w:val="single" w:sz="4" w:space="0" w:color="auto"/>
        <w:bottom w:val="single" w:sz="4" w:space="0" w:color="auto"/>
      </w:pBdr>
      <w:autoSpaceDE/>
      <w:autoSpaceDN/>
      <w:spacing w:before="100" w:beforeAutospacing="1" w:after="100" w:afterAutospacing="1"/>
      <w:jc w:val="center"/>
    </w:pPr>
    <w:rPr>
      <w:sz w:val="24"/>
      <w:szCs w:val="24"/>
      <w:lang w:val="sk-SK" w:eastAsia="sk-SK"/>
    </w:rPr>
  </w:style>
  <w:style w:type="paragraph" w:customStyle="1" w:styleId="xl180">
    <w:name w:val="xl180"/>
    <w:basedOn w:val="Normlny"/>
    <w:rsid w:val="00D85F15"/>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181">
    <w:name w:val="xl181"/>
    <w:basedOn w:val="Normlny"/>
    <w:rsid w:val="00D85F15"/>
    <w:pPr>
      <w:widowControl/>
      <w:pBdr>
        <w:top w:val="single" w:sz="4" w:space="0" w:color="auto"/>
        <w:bottom w:val="single" w:sz="4" w:space="0" w:color="auto"/>
      </w:pBdr>
      <w:autoSpaceDE/>
      <w:autoSpaceDN/>
      <w:spacing w:before="100" w:beforeAutospacing="1" w:after="100" w:afterAutospacing="1"/>
      <w:jc w:val="center"/>
    </w:pPr>
    <w:rPr>
      <w:sz w:val="24"/>
      <w:szCs w:val="24"/>
      <w:u w:val="single"/>
      <w:lang w:val="sk-SK" w:eastAsia="sk-SK"/>
    </w:rPr>
  </w:style>
  <w:style w:type="paragraph" w:customStyle="1" w:styleId="xl182">
    <w:name w:val="xl182"/>
    <w:basedOn w:val="Normlny"/>
    <w:rsid w:val="00D85F15"/>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u w:val="single"/>
      <w:lang w:val="sk-SK" w:eastAsia="sk-SK"/>
    </w:rPr>
  </w:style>
  <w:style w:type="paragraph" w:customStyle="1" w:styleId="xl183">
    <w:name w:val="xl183"/>
    <w:basedOn w:val="Normlny"/>
    <w:rsid w:val="00D85F15"/>
    <w:pPr>
      <w:widowControl/>
      <w:pBdr>
        <w:top w:val="single" w:sz="4" w:space="0" w:color="auto"/>
        <w:left w:val="single" w:sz="4" w:space="0" w:color="auto"/>
        <w:bottom w:val="single" w:sz="4" w:space="0" w:color="auto"/>
      </w:pBdr>
      <w:autoSpaceDE/>
      <w:autoSpaceDN/>
      <w:spacing w:before="100" w:beforeAutospacing="1" w:after="100" w:afterAutospacing="1"/>
      <w:jc w:val="center"/>
    </w:pPr>
    <w:rPr>
      <w:sz w:val="24"/>
      <w:szCs w:val="24"/>
      <w:lang w:val="sk-SK" w:eastAsia="sk-SK"/>
    </w:rPr>
  </w:style>
  <w:style w:type="paragraph" w:customStyle="1" w:styleId="xl184">
    <w:name w:val="xl184"/>
    <w:basedOn w:val="Normlny"/>
    <w:rsid w:val="00D85F15"/>
    <w:pPr>
      <w:widowControl/>
      <w:pBdr>
        <w:top w:val="single" w:sz="4" w:space="0" w:color="auto"/>
        <w:bottom w:val="single" w:sz="4" w:space="0" w:color="auto"/>
      </w:pBdr>
      <w:autoSpaceDE/>
      <w:autoSpaceDN/>
      <w:spacing w:before="100" w:beforeAutospacing="1" w:after="100" w:afterAutospacing="1"/>
      <w:jc w:val="center"/>
    </w:pPr>
    <w:rPr>
      <w:sz w:val="24"/>
      <w:szCs w:val="24"/>
      <w:lang w:val="sk-SK" w:eastAsia="sk-SK"/>
    </w:rPr>
  </w:style>
  <w:style w:type="paragraph" w:customStyle="1" w:styleId="xl185">
    <w:name w:val="xl185"/>
    <w:basedOn w:val="Normlny"/>
    <w:rsid w:val="00D85F15"/>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lang w:val="sk-SK" w:eastAsia="sk-SK"/>
    </w:rPr>
  </w:style>
  <w:style w:type="paragraph" w:customStyle="1" w:styleId="xl186">
    <w:name w:val="xl186"/>
    <w:basedOn w:val="Normlny"/>
    <w:rsid w:val="00D85F1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val="sk-SK" w:eastAsia="sk-SK"/>
    </w:rPr>
  </w:style>
  <w:style w:type="paragraph" w:customStyle="1" w:styleId="xl187">
    <w:name w:val="xl187"/>
    <w:basedOn w:val="Normlny"/>
    <w:rsid w:val="00D85F15"/>
    <w:pPr>
      <w:widowControl/>
      <w:pBdr>
        <w:left w:val="single" w:sz="4" w:space="0" w:color="auto"/>
        <w:right w:val="single" w:sz="4" w:space="0" w:color="auto"/>
      </w:pBdr>
      <w:autoSpaceDE/>
      <w:autoSpaceDN/>
      <w:spacing w:before="100" w:beforeAutospacing="1" w:after="100" w:afterAutospacing="1"/>
      <w:jc w:val="center"/>
      <w:textAlignment w:val="center"/>
    </w:pPr>
    <w:rPr>
      <w:sz w:val="24"/>
      <w:szCs w:val="24"/>
      <w:lang w:val="sk-SK" w:eastAsia="sk-SK"/>
    </w:rPr>
  </w:style>
  <w:style w:type="character" w:styleId="Odkaznakomentr">
    <w:name w:val="annotation reference"/>
    <w:basedOn w:val="Predvolenpsmoodseku"/>
    <w:uiPriority w:val="99"/>
    <w:semiHidden/>
    <w:unhideWhenUsed/>
    <w:rsid w:val="00C962F4"/>
    <w:rPr>
      <w:sz w:val="16"/>
      <w:szCs w:val="16"/>
    </w:rPr>
  </w:style>
  <w:style w:type="paragraph" w:styleId="Textkomentra">
    <w:name w:val="annotation text"/>
    <w:basedOn w:val="Normlny"/>
    <w:link w:val="TextkomentraChar"/>
    <w:uiPriority w:val="99"/>
    <w:unhideWhenUsed/>
    <w:rsid w:val="00102059"/>
    <w:rPr>
      <w:sz w:val="20"/>
      <w:szCs w:val="20"/>
    </w:rPr>
  </w:style>
  <w:style w:type="character" w:customStyle="1" w:styleId="TextkomentraChar">
    <w:name w:val="Text komentára Char"/>
    <w:basedOn w:val="Predvolenpsmoodseku"/>
    <w:link w:val="Textkomentra"/>
    <w:uiPriority w:val="99"/>
    <w:rsid w:val="00C962F4"/>
    <w:rPr>
      <w:rFonts w:ascii="Times New Roman" w:eastAsia="Times New Roman" w:hAnsi="Times New Roman" w:cs="Times New Roman"/>
      <w:sz w:val="20"/>
      <w:szCs w:val="20"/>
      <w:lang w:val="sk" w:eastAsia="sk"/>
    </w:rPr>
  </w:style>
  <w:style w:type="paragraph" w:styleId="Predmetkomentra">
    <w:name w:val="annotation subject"/>
    <w:basedOn w:val="Textkomentra"/>
    <w:next w:val="Textkomentra"/>
    <w:link w:val="PredmetkomentraChar"/>
    <w:uiPriority w:val="99"/>
    <w:semiHidden/>
    <w:unhideWhenUsed/>
    <w:rsid w:val="00C962F4"/>
    <w:rPr>
      <w:b/>
      <w:bCs/>
    </w:rPr>
  </w:style>
  <w:style w:type="character" w:customStyle="1" w:styleId="PredmetkomentraChar">
    <w:name w:val="Predmet komentára Char"/>
    <w:basedOn w:val="TextkomentraChar"/>
    <w:link w:val="Predmetkomentra"/>
    <w:uiPriority w:val="99"/>
    <w:semiHidden/>
    <w:rsid w:val="00C962F4"/>
    <w:rPr>
      <w:rFonts w:ascii="Times New Roman" w:eastAsia="Times New Roman" w:hAnsi="Times New Roman" w:cs="Times New Roman"/>
      <w:b/>
      <w:bCs/>
      <w:sz w:val="20"/>
      <w:szCs w:val="20"/>
      <w:lang w:val="sk" w:eastAsia="sk"/>
    </w:rPr>
  </w:style>
  <w:style w:type="character" w:customStyle="1" w:styleId="Nadpis1Char">
    <w:name w:val="Nadpis 1 Char"/>
    <w:basedOn w:val="Predvolenpsmoodseku"/>
    <w:link w:val="Nadpis1"/>
    <w:uiPriority w:val="9"/>
    <w:rsid w:val="00EC607D"/>
    <w:rPr>
      <w:rFonts w:ascii="Times New Roman" w:eastAsia="Times New Roman" w:hAnsi="Times New Roman" w:cs="Times New Roman"/>
      <w:b/>
      <w:bCs/>
      <w:sz w:val="24"/>
      <w:szCs w:val="24"/>
      <w:lang w:val="sk" w:eastAsia="sk"/>
    </w:rPr>
  </w:style>
  <w:style w:type="character" w:customStyle="1" w:styleId="ZkladntextChar">
    <w:name w:val="Základný text Char"/>
    <w:basedOn w:val="Predvolenpsmoodseku"/>
    <w:link w:val="Zkladntext"/>
    <w:uiPriority w:val="1"/>
    <w:rsid w:val="00EC607D"/>
    <w:rPr>
      <w:rFonts w:ascii="Times New Roman" w:eastAsia="Times New Roman" w:hAnsi="Times New Roman" w:cs="Times New Roman"/>
      <w:sz w:val="24"/>
      <w:szCs w:val="24"/>
      <w:lang w:val="sk" w:eastAsia="sk"/>
    </w:rPr>
  </w:style>
  <w:style w:type="paragraph" w:customStyle="1" w:styleId="Default">
    <w:name w:val="Default"/>
    <w:rsid w:val="00EB3432"/>
    <w:pPr>
      <w:widowControl/>
      <w:autoSpaceDE/>
      <w:autoSpaceDN/>
      <w:spacing w:line="240" w:lineRule="atLeast"/>
    </w:pPr>
    <w:rPr>
      <w:rFonts w:ascii="Helvetica" w:eastAsia="Times New Roman" w:hAnsi="Helvetica" w:cs="Times New Roman"/>
      <w:color w:val="000000"/>
      <w:sz w:val="24"/>
      <w:szCs w:val="20"/>
      <w:lang w:eastAsia="sk-SK"/>
    </w:rPr>
  </w:style>
  <w:style w:type="character" w:customStyle="1" w:styleId="normaltextrun1">
    <w:name w:val="normaltextrun1"/>
    <w:basedOn w:val="Predvolenpsmoodseku"/>
    <w:rsid w:val="00426B51"/>
  </w:style>
  <w:style w:type="character" w:customStyle="1" w:styleId="bcx3">
    <w:name w:val="bcx3"/>
    <w:basedOn w:val="Predvolenpsmoodseku"/>
    <w:rsid w:val="00426B51"/>
  </w:style>
  <w:style w:type="character" w:customStyle="1" w:styleId="OdsekzoznamuChar">
    <w:name w:val="Odsek zoznamu Char"/>
    <w:aliases w:val="Odrážky Char,Odstavec se seznamem1 Char,Odsek a) Char,body Char,Odsek zoznamu2 Char,Bullet Number Char,lp1 Char,lp11 Char,List Paragraph11 Char,Bullet 1 Char,Use Case List Paragraph Char,Nad Char,Odstavec cíl se seznamem Char"/>
    <w:basedOn w:val="Predvolenpsmoodseku"/>
    <w:link w:val="Odsekzoznamu"/>
    <w:uiPriority w:val="34"/>
    <w:qFormat/>
    <w:locked/>
    <w:rsid w:val="001F6A07"/>
    <w:rPr>
      <w:rFonts w:ascii="Times New Roman" w:eastAsia="Times New Roman" w:hAnsi="Times New Roman" w:cs="Times New Roman"/>
      <w:lang w:val="sk" w:eastAsia="sk"/>
    </w:rPr>
  </w:style>
  <w:style w:type="table" w:styleId="Mriekatabuky">
    <w:name w:val="Table Grid"/>
    <w:basedOn w:val="Normlnatabuka"/>
    <w:uiPriority w:val="39"/>
    <w:rsid w:val="00BD69AE"/>
    <w:pPr>
      <w:widowControl/>
      <w:autoSpaceDE/>
      <w:autoSpaceDN/>
    </w:pPr>
    <w:rPr>
      <w:rFonts w:ascii="Times New Roman" w:eastAsia="Times New Roman" w:hAnsi="Times New Roman" w:cs="Times New Roman"/>
      <w:sz w:val="24"/>
      <w:szCs w:val="24"/>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itul">
    <w:name w:val="Subtitle"/>
    <w:basedOn w:val="Normlny"/>
    <w:next w:val="Normlny"/>
    <w:link w:val="PodtitulChar"/>
    <w:uiPriority w:val="11"/>
    <w:qFormat/>
    <w:rsid w:val="00BD69AE"/>
    <w:pPr>
      <w:keepNext/>
      <w:keepLines/>
      <w:widowControl/>
      <w:autoSpaceDE/>
      <w:autoSpaceDN/>
      <w:spacing w:before="360" w:after="80"/>
    </w:pPr>
    <w:rPr>
      <w:rFonts w:ascii="Georgia" w:eastAsia="Georgia" w:hAnsi="Georgia" w:cs="Georgia"/>
      <w:i/>
      <w:color w:val="666666"/>
      <w:sz w:val="48"/>
      <w:szCs w:val="48"/>
      <w:lang w:val="sk-SK" w:eastAsia="sk-SK"/>
    </w:rPr>
  </w:style>
  <w:style w:type="character" w:customStyle="1" w:styleId="PodtitulChar">
    <w:name w:val="Podtitul Char"/>
    <w:basedOn w:val="Predvolenpsmoodseku"/>
    <w:link w:val="Podtitul"/>
    <w:uiPriority w:val="11"/>
    <w:rsid w:val="00BD69AE"/>
    <w:rPr>
      <w:rFonts w:ascii="Georgia" w:eastAsia="Georgia" w:hAnsi="Georgia" w:cs="Georgia"/>
      <w:i/>
      <w:color w:val="666666"/>
      <w:sz w:val="48"/>
      <w:szCs w:val="48"/>
      <w:lang w:val="sk-SK" w:eastAsia="sk-SK"/>
    </w:rPr>
  </w:style>
  <w:style w:type="paragraph" w:customStyle="1" w:styleId="slolnku">
    <w:name w:val="Číslo článku"/>
    <w:basedOn w:val="Normlny"/>
    <w:next w:val="Normlny"/>
    <w:rsid w:val="00BD69AE"/>
    <w:pPr>
      <w:keepNext/>
      <w:widowControl/>
      <w:numPr>
        <w:numId w:val="1"/>
      </w:numPr>
      <w:tabs>
        <w:tab w:val="left" w:pos="0"/>
        <w:tab w:val="left" w:pos="284"/>
        <w:tab w:val="left" w:pos="1701"/>
      </w:tabs>
      <w:autoSpaceDE/>
      <w:autoSpaceDN/>
      <w:spacing w:before="160" w:after="40"/>
      <w:jc w:val="center"/>
    </w:pPr>
    <w:rPr>
      <w:b/>
      <w:sz w:val="24"/>
      <w:szCs w:val="20"/>
      <w:lang w:val="cs-CZ" w:eastAsia="cs-CZ"/>
    </w:rPr>
  </w:style>
  <w:style w:type="paragraph" w:customStyle="1" w:styleId="Textodst1sl">
    <w:name w:val="Text odst.1čísl"/>
    <w:basedOn w:val="Normlny"/>
    <w:link w:val="Textodst1slChar"/>
    <w:rsid w:val="00BD69AE"/>
    <w:pPr>
      <w:widowControl/>
      <w:numPr>
        <w:ilvl w:val="1"/>
        <w:numId w:val="1"/>
      </w:numPr>
      <w:tabs>
        <w:tab w:val="left" w:pos="0"/>
        <w:tab w:val="left" w:pos="284"/>
      </w:tabs>
      <w:autoSpaceDE/>
      <w:autoSpaceDN/>
      <w:spacing w:before="80"/>
      <w:jc w:val="both"/>
      <w:outlineLvl w:val="1"/>
    </w:pPr>
    <w:rPr>
      <w:sz w:val="24"/>
      <w:szCs w:val="20"/>
      <w:lang w:val="x-none" w:eastAsia="x-none"/>
    </w:rPr>
  </w:style>
  <w:style w:type="paragraph" w:customStyle="1" w:styleId="Textodst2slovan">
    <w:name w:val="Text odst.2 číslovaný"/>
    <w:basedOn w:val="Textodst1sl"/>
    <w:rsid w:val="00BD69AE"/>
    <w:pPr>
      <w:numPr>
        <w:ilvl w:val="2"/>
      </w:numPr>
      <w:tabs>
        <w:tab w:val="clear" w:pos="0"/>
        <w:tab w:val="clear" w:pos="284"/>
        <w:tab w:val="clear" w:pos="992"/>
        <w:tab w:val="num" w:pos="360"/>
      </w:tabs>
      <w:spacing w:before="0"/>
      <w:ind w:left="720" w:hanging="720"/>
      <w:outlineLvl w:val="2"/>
    </w:pPr>
  </w:style>
  <w:style w:type="paragraph" w:customStyle="1" w:styleId="Textodst3psmena">
    <w:name w:val="Text odst. 3 písmena"/>
    <w:basedOn w:val="Textodst1sl"/>
    <w:rsid w:val="00BD69AE"/>
    <w:pPr>
      <w:numPr>
        <w:ilvl w:val="3"/>
      </w:numPr>
      <w:tabs>
        <w:tab w:val="clear" w:pos="2778"/>
        <w:tab w:val="num" w:pos="360"/>
      </w:tabs>
      <w:spacing w:before="0"/>
      <w:ind w:left="720" w:hanging="720"/>
      <w:outlineLvl w:val="3"/>
    </w:pPr>
  </w:style>
  <w:style w:type="character" w:customStyle="1" w:styleId="Textodst1slChar">
    <w:name w:val="Text odst.1čísl Char"/>
    <w:link w:val="Textodst1sl"/>
    <w:rsid w:val="00BD69AE"/>
    <w:rPr>
      <w:rFonts w:ascii="Times New Roman" w:eastAsia="Times New Roman" w:hAnsi="Times New Roman" w:cs="Times New Roman"/>
      <w:sz w:val="24"/>
      <w:szCs w:val="20"/>
      <w:lang w:val="x-none" w:eastAsia="x-none"/>
    </w:rPr>
  </w:style>
  <w:style w:type="character" w:customStyle="1" w:styleId="CharStyle5">
    <w:name w:val="Char Style 5"/>
    <w:link w:val="Style4"/>
    <w:locked/>
    <w:rsid w:val="00CE2F18"/>
    <w:rPr>
      <w:rFonts w:ascii="Arial" w:hAnsi="Arial"/>
      <w:sz w:val="18"/>
      <w:szCs w:val="18"/>
      <w:shd w:val="clear" w:color="auto" w:fill="FFFFFF"/>
    </w:rPr>
  </w:style>
  <w:style w:type="paragraph" w:customStyle="1" w:styleId="Style4">
    <w:name w:val="Style 4"/>
    <w:basedOn w:val="Normlny"/>
    <w:link w:val="CharStyle5"/>
    <w:rsid w:val="00CE2F18"/>
    <w:pPr>
      <w:shd w:val="clear" w:color="auto" w:fill="FFFFFF"/>
      <w:autoSpaceDE/>
      <w:autoSpaceDN/>
      <w:spacing w:after="960" w:line="240" w:lineRule="atLeast"/>
      <w:ind w:hanging="860"/>
      <w:jc w:val="center"/>
    </w:pPr>
    <w:rPr>
      <w:rFonts w:ascii="Arial" w:eastAsiaTheme="minorHAnsi" w:hAnsi="Arial" w:cstheme="minorBidi"/>
      <w:sz w:val="18"/>
      <w:szCs w:val="18"/>
      <w:lang w:val="en-US" w:eastAsia="en-US"/>
    </w:rPr>
  </w:style>
  <w:style w:type="character" w:customStyle="1" w:styleId="eop">
    <w:name w:val="eop"/>
    <w:rsid w:val="0082672A"/>
  </w:style>
  <w:style w:type="paragraph" w:customStyle="1" w:styleId="paragraph">
    <w:name w:val="paragraph"/>
    <w:basedOn w:val="Normlny"/>
    <w:rsid w:val="0082672A"/>
    <w:pPr>
      <w:widowControl/>
      <w:autoSpaceDE/>
      <w:autoSpaceDN/>
    </w:pPr>
    <w:rPr>
      <w:sz w:val="24"/>
      <w:szCs w:val="24"/>
      <w:lang w:val="sk-SK" w:eastAsia="sk-SK"/>
    </w:rPr>
  </w:style>
  <w:style w:type="character" w:customStyle="1" w:styleId="spellingerror">
    <w:name w:val="spellingerror"/>
    <w:basedOn w:val="Predvolenpsmoodseku"/>
    <w:rsid w:val="0082672A"/>
  </w:style>
  <w:style w:type="paragraph" w:styleId="Revzia">
    <w:name w:val="Revision"/>
    <w:hidden/>
    <w:uiPriority w:val="99"/>
    <w:semiHidden/>
    <w:rsid w:val="00156EDE"/>
    <w:pPr>
      <w:widowControl/>
      <w:autoSpaceDE/>
      <w:autoSpaceDN/>
    </w:pPr>
    <w:rPr>
      <w:rFonts w:ascii="Times New Roman" w:eastAsia="Times New Roman" w:hAnsi="Times New Roman" w:cs="Times New Roman"/>
      <w:lang w:val="sk" w:eastAsia="sk"/>
    </w:rPr>
  </w:style>
  <w:style w:type="paragraph" w:customStyle="1" w:styleId="tl1">
    <w:name w:val="Štýl1"/>
    <w:basedOn w:val="Normlny"/>
    <w:autoRedefine/>
    <w:qFormat/>
    <w:rsid w:val="00B54C65"/>
    <w:pPr>
      <w:numPr>
        <w:numId w:val="10"/>
      </w:numPr>
      <w:suppressAutoHyphens/>
      <w:autoSpaceDE/>
      <w:autoSpaceDN/>
      <w:jc w:val="both"/>
    </w:pPr>
    <w:rPr>
      <w:rFonts w:ascii="Arial Narrow" w:eastAsia="Calibri" w:hAnsi="Arial Narrow"/>
      <w:sz w:val="20"/>
      <w:szCs w:val="20"/>
      <w:lang w:val="sk-SK" w:eastAsia="sk-SK"/>
    </w:rPr>
  </w:style>
  <w:style w:type="character" w:customStyle="1" w:styleId="normaltextrun">
    <w:name w:val="normaltextrun"/>
    <w:basedOn w:val="Predvolenpsmoodseku"/>
    <w:rsid w:val="002D4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418">
      <w:bodyDiv w:val="1"/>
      <w:marLeft w:val="0"/>
      <w:marRight w:val="0"/>
      <w:marTop w:val="0"/>
      <w:marBottom w:val="0"/>
      <w:divBdr>
        <w:top w:val="none" w:sz="0" w:space="0" w:color="auto"/>
        <w:left w:val="none" w:sz="0" w:space="0" w:color="auto"/>
        <w:bottom w:val="none" w:sz="0" w:space="0" w:color="auto"/>
        <w:right w:val="none" w:sz="0" w:space="0" w:color="auto"/>
      </w:divBdr>
    </w:div>
    <w:div w:id="631910630">
      <w:bodyDiv w:val="1"/>
      <w:marLeft w:val="0"/>
      <w:marRight w:val="0"/>
      <w:marTop w:val="0"/>
      <w:marBottom w:val="0"/>
      <w:divBdr>
        <w:top w:val="none" w:sz="0" w:space="0" w:color="auto"/>
        <w:left w:val="none" w:sz="0" w:space="0" w:color="auto"/>
        <w:bottom w:val="none" w:sz="0" w:space="0" w:color="auto"/>
        <w:right w:val="none" w:sz="0" w:space="0" w:color="auto"/>
      </w:divBdr>
    </w:div>
    <w:div w:id="811020175">
      <w:bodyDiv w:val="1"/>
      <w:marLeft w:val="0"/>
      <w:marRight w:val="0"/>
      <w:marTop w:val="0"/>
      <w:marBottom w:val="0"/>
      <w:divBdr>
        <w:top w:val="none" w:sz="0" w:space="0" w:color="auto"/>
        <w:left w:val="none" w:sz="0" w:space="0" w:color="auto"/>
        <w:bottom w:val="none" w:sz="0" w:space="0" w:color="auto"/>
        <w:right w:val="none" w:sz="0" w:space="0" w:color="auto"/>
      </w:divBdr>
    </w:div>
    <w:div w:id="872228428">
      <w:bodyDiv w:val="1"/>
      <w:marLeft w:val="0"/>
      <w:marRight w:val="0"/>
      <w:marTop w:val="0"/>
      <w:marBottom w:val="0"/>
      <w:divBdr>
        <w:top w:val="none" w:sz="0" w:space="0" w:color="auto"/>
        <w:left w:val="none" w:sz="0" w:space="0" w:color="auto"/>
        <w:bottom w:val="none" w:sz="0" w:space="0" w:color="auto"/>
        <w:right w:val="none" w:sz="0" w:space="0" w:color="auto"/>
      </w:divBdr>
    </w:div>
    <w:div w:id="1138037089">
      <w:bodyDiv w:val="1"/>
      <w:marLeft w:val="0"/>
      <w:marRight w:val="0"/>
      <w:marTop w:val="0"/>
      <w:marBottom w:val="0"/>
      <w:divBdr>
        <w:top w:val="none" w:sz="0" w:space="0" w:color="auto"/>
        <w:left w:val="none" w:sz="0" w:space="0" w:color="auto"/>
        <w:bottom w:val="none" w:sz="0" w:space="0" w:color="auto"/>
        <w:right w:val="none" w:sz="0" w:space="0" w:color="auto"/>
      </w:divBdr>
    </w:div>
    <w:div w:id="1179006419">
      <w:bodyDiv w:val="1"/>
      <w:marLeft w:val="0"/>
      <w:marRight w:val="0"/>
      <w:marTop w:val="0"/>
      <w:marBottom w:val="0"/>
      <w:divBdr>
        <w:top w:val="none" w:sz="0" w:space="0" w:color="auto"/>
        <w:left w:val="none" w:sz="0" w:space="0" w:color="auto"/>
        <w:bottom w:val="none" w:sz="0" w:space="0" w:color="auto"/>
        <w:right w:val="none" w:sz="0" w:space="0" w:color="auto"/>
      </w:divBdr>
    </w:div>
    <w:div w:id="1237672197">
      <w:bodyDiv w:val="1"/>
      <w:marLeft w:val="0"/>
      <w:marRight w:val="0"/>
      <w:marTop w:val="0"/>
      <w:marBottom w:val="0"/>
      <w:divBdr>
        <w:top w:val="none" w:sz="0" w:space="0" w:color="auto"/>
        <w:left w:val="none" w:sz="0" w:space="0" w:color="auto"/>
        <w:bottom w:val="none" w:sz="0" w:space="0" w:color="auto"/>
        <w:right w:val="none" w:sz="0" w:space="0" w:color="auto"/>
      </w:divBdr>
    </w:div>
    <w:div w:id="1464276736">
      <w:bodyDiv w:val="1"/>
      <w:marLeft w:val="0"/>
      <w:marRight w:val="0"/>
      <w:marTop w:val="0"/>
      <w:marBottom w:val="0"/>
      <w:divBdr>
        <w:top w:val="none" w:sz="0" w:space="0" w:color="auto"/>
        <w:left w:val="none" w:sz="0" w:space="0" w:color="auto"/>
        <w:bottom w:val="none" w:sz="0" w:space="0" w:color="auto"/>
        <w:right w:val="none" w:sz="0" w:space="0" w:color="auto"/>
      </w:divBdr>
    </w:div>
    <w:div w:id="1482312361">
      <w:bodyDiv w:val="1"/>
      <w:marLeft w:val="0"/>
      <w:marRight w:val="0"/>
      <w:marTop w:val="0"/>
      <w:marBottom w:val="0"/>
      <w:divBdr>
        <w:top w:val="none" w:sz="0" w:space="0" w:color="auto"/>
        <w:left w:val="none" w:sz="0" w:space="0" w:color="auto"/>
        <w:bottom w:val="none" w:sz="0" w:space="0" w:color="auto"/>
        <w:right w:val="none" w:sz="0" w:space="0" w:color="auto"/>
      </w:divBdr>
    </w:div>
    <w:div w:id="1548301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sk@bratislava.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k@bratislava.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BFF8F833A8A44EA8D88F930154EE1B" ma:contentTypeVersion="11" ma:contentTypeDescription="Create a new document." ma:contentTypeScope="" ma:versionID="370e3561666b31649ceca45a9fa19c15">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9aeddc6263e49941b2a8bc2301cd53bd"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B457D-8A73-422E-8A1B-72429F765A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8660EC-B1CF-4D9D-B1A6-52512AE1CC7F}">
  <ds:schemaRefs>
    <ds:schemaRef ds:uri="http://schemas.microsoft.com/sharepoint/v3/contenttype/forms"/>
  </ds:schemaRefs>
</ds:datastoreItem>
</file>

<file path=customXml/itemProps3.xml><?xml version="1.0" encoding="utf-8"?>
<ds:datastoreItem xmlns:ds="http://schemas.openxmlformats.org/officeDocument/2006/customXml" ds:itemID="{17B1DF05-AC9B-40B0-B7C8-EEF41AA55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d1ceb-ec91-4593-ab49-8ce9533748d9"/>
    <ds:schemaRef ds:uri="e4b31099-8163-4ac9-ab84-be06feeb7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3D336D-FA27-4BF7-9B43-D2A0FD499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22</Pages>
  <Words>14480</Words>
  <Characters>82538</Characters>
  <Application>Microsoft Office Word</Application>
  <DocSecurity>0</DocSecurity>
  <Lines>687</Lines>
  <Paragraphs>193</Paragraphs>
  <ScaleCrop>false</ScaleCrop>
  <HeadingPairs>
    <vt:vector size="2" baseType="variant">
      <vt:variant>
        <vt:lpstr>Názov</vt:lpstr>
      </vt:variant>
      <vt:variant>
        <vt:i4>1</vt:i4>
      </vt:variant>
    </vt:vector>
  </HeadingPairs>
  <TitlesOfParts>
    <vt:vector size="1" baseType="lpstr">
      <vt:lpstr>VZOR</vt:lpstr>
    </vt:vector>
  </TitlesOfParts>
  <Company/>
  <LinksUpToDate>false</LinksUpToDate>
  <CharactersWithSpaces>96825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dc:title>
  <dc:creator>Sojkova Zuzana</dc:creator>
  <cp:lastModifiedBy>Sabová Eva, Mgr.</cp:lastModifiedBy>
  <cp:revision>97</cp:revision>
  <cp:lastPrinted>2020-11-25T07:45:00Z</cp:lastPrinted>
  <dcterms:created xsi:type="dcterms:W3CDTF">2022-03-29T13:11:00Z</dcterms:created>
  <dcterms:modified xsi:type="dcterms:W3CDTF">2022-08-15T07:58:00Z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2018-10-25T00:00:00Z</vt:filetime>
  </property>
  <property fmtid="{D5CDD505-2E9C-101B-9397-08002B2CF9AE}" pid="3" name="Creator">
    <vt:lpwstr>Microsoft® Word pre Office 365</vt:lpwstr>
  </property>
  <property fmtid="{D5CDD505-2E9C-101B-9397-08002B2CF9AE}" pid="4" name="LastSaved">
    <vt:filetime>2019-01-03T00:00:00Z</vt:filetime>
  </property>
  <property fmtid="{D5CDD505-2E9C-101B-9397-08002B2CF9AE}" pid="5" name="ContentTypeId">
    <vt:lpwstr>0x010100A3BFF8F833A8A44EA8D88F930154EE1B</vt:lpwstr>
  </property>
</Properties>
</file>