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6E77902" w14:textId="294D8749" w:rsidR="004D7047" w:rsidRDefault="005C662F" w:rsidP="00DC50E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8B32F1">
        <w:rPr>
          <w:rFonts w:ascii="Cambria" w:hAnsi="Cambria" w:cs="Arial"/>
          <w:b/>
          <w:bCs/>
          <w:sz w:val="22"/>
          <w:szCs w:val="22"/>
        </w:rPr>
        <w:t>6</w:t>
      </w:r>
      <w:r w:rsidR="00BE515C">
        <w:rPr>
          <w:rFonts w:ascii="Cambria" w:hAnsi="Cambria" w:cs="Arial"/>
          <w:b/>
          <w:bCs/>
          <w:sz w:val="22"/>
          <w:szCs w:val="22"/>
        </w:rPr>
        <w:t>.2022</w:t>
      </w:r>
    </w:p>
    <w:p w14:paraId="6683E0B0" w14:textId="405B214A" w:rsidR="00916821" w:rsidRPr="002E64B8" w:rsidRDefault="00916821" w:rsidP="00DC50E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C4FA6F6" w14:textId="77777777" w:rsidR="000E1C61" w:rsidRPr="002E64B8" w:rsidRDefault="000E1C6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DC50E5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DC50E5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79175D5" w14:textId="355491F1" w:rsidR="00BE515C" w:rsidRPr="00BE515C" w:rsidRDefault="00BE515C" w:rsidP="00DC50E5">
      <w:pPr>
        <w:suppressAutoHyphens w:val="0"/>
        <w:spacing w:line="276" w:lineRule="auto"/>
        <w:rPr>
          <w:rFonts w:ascii="Cambria" w:hAnsi="Cambria"/>
          <w:sz w:val="24"/>
          <w:szCs w:val="24"/>
          <w:lang w:eastAsia="pl-PL"/>
        </w:rPr>
      </w:pPr>
      <w:r w:rsidRPr="00BE515C">
        <w:rPr>
          <w:rFonts w:ascii="Cambria" w:hAnsi="Cambria"/>
          <w:sz w:val="24"/>
          <w:szCs w:val="24"/>
          <w:lang w:eastAsia="pl-PL"/>
        </w:rPr>
        <w:t>Nazwa Wykonawcy:</w:t>
      </w:r>
      <w:r>
        <w:rPr>
          <w:rFonts w:ascii="Cambria" w:hAnsi="Cambria"/>
          <w:sz w:val="24"/>
          <w:szCs w:val="24"/>
          <w:lang w:eastAsia="pl-PL"/>
        </w:rPr>
        <w:t xml:space="preserve">           </w:t>
      </w:r>
      <w:r>
        <w:rPr>
          <w:rFonts w:ascii="Cambria" w:hAnsi="Cambria"/>
          <w:sz w:val="24"/>
          <w:szCs w:val="24"/>
          <w:lang w:eastAsia="pl-PL"/>
        </w:rPr>
        <w:tab/>
        <w:t>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</w:t>
      </w:r>
    </w:p>
    <w:p w14:paraId="7E5D2F81" w14:textId="134A6664" w:rsidR="00916821" w:rsidRPr="00BE515C" w:rsidRDefault="00BE515C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E515C">
        <w:rPr>
          <w:rFonts w:ascii="Cambria" w:hAnsi="Cambria"/>
          <w:sz w:val="24"/>
          <w:szCs w:val="24"/>
          <w:lang w:eastAsia="pl-PL"/>
        </w:rPr>
        <w:t>Adres:</w:t>
      </w:r>
      <w:r>
        <w:rPr>
          <w:rFonts w:ascii="Cambria" w:hAnsi="Cambria"/>
          <w:sz w:val="24"/>
          <w:szCs w:val="24"/>
          <w:lang w:eastAsia="pl-PL"/>
        </w:rPr>
        <w:t xml:space="preserve">                   …………….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ab/>
      </w:r>
      <w:r w:rsidRPr="00BE515C">
        <w:rPr>
          <w:rFonts w:ascii="Cambria" w:hAnsi="Cambria"/>
          <w:sz w:val="24"/>
          <w:szCs w:val="24"/>
          <w:lang w:eastAsia="pl-PL"/>
        </w:rPr>
        <w:cr/>
        <w:t>Adr</w:t>
      </w:r>
      <w:r>
        <w:rPr>
          <w:rFonts w:ascii="Cambria" w:hAnsi="Cambria"/>
          <w:sz w:val="24"/>
          <w:szCs w:val="24"/>
          <w:lang w:eastAsia="pl-PL"/>
        </w:rPr>
        <w:t xml:space="preserve">es poczty elektronicznej: </w:t>
      </w:r>
      <w:r>
        <w:rPr>
          <w:rFonts w:ascii="Cambria" w:hAnsi="Cambria"/>
          <w:sz w:val="24"/>
          <w:szCs w:val="24"/>
          <w:lang w:eastAsia="pl-PL"/>
        </w:rPr>
        <w:tab/>
        <w:t>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</w:t>
      </w:r>
      <w:r>
        <w:rPr>
          <w:rFonts w:ascii="Cambria" w:hAnsi="Cambria"/>
          <w:sz w:val="24"/>
          <w:szCs w:val="24"/>
          <w:lang w:eastAsia="pl-PL"/>
        </w:rPr>
        <w:t>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</w:t>
      </w:r>
      <w:r w:rsidRPr="00BE515C">
        <w:rPr>
          <w:rFonts w:ascii="Cambria" w:hAnsi="Cambria"/>
          <w:sz w:val="24"/>
          <w:szCs w:val="24"/>
          <w:lang w:eastAsia="pl-PL"/>
        </w:rPr>
        <w:cr/>
      </w:r>
      <w:r w:rsidRPr="00E82E23">
        <w:rPr>
          <w:rFonts w:ascii="Cambria" w:hAnsi="Cambria"/>
          <w:sz w:val="24"/>
          <w:szCs w:val="24"/>
          <w:lang w:eastAsia="pl-PL"/>
        </w:rPr>
        <w:t>Numer telefonu / faksu:</w:t>
      </w:r>
      <w:r w:rsidRPr="00E82E23">
        <w:rPr>
          <w:rFonts w:ascii="Cambria" w:hAnsi="Cambria"/>
          <w:sz w:val="24"/>
          <w:szCs w:val="24"/>
          <w:lang w:eastAsia="pl-PL"/>
        </w:rPr>
        <w:tab/>
        <w:t xml:space="preserve">            ...................................................................... </w:t>
      </w:r>
      <w:r w:rsidRPr="00E82E23">
        <w:rPr>
          <w:rFonts w:ascii="Cambria" w:hAnsi="Cambria"/>
          <w:sz w:val="24"/>
          <w:szCs w:val="24"/>
          <w:lang w:eastAsia="pl-PL"/>
        </w:rPr>
        <w:tab/>
        <w:t xml:space="preserve"> </w:t>
      </w:r>
      <w:r w:rsidRPr="00E82E23">
        <w:rPr>
          <w:rFonts w:ascii="Cambria" w:hAnsi="Cambria"/>
          <w:sz w:val="24"/>
          <w:szCs w:val="24"/>
          <w:lang w:eastAsia="pl-PL"/>
        </w:rPr>
        <w:cr/>
        <w:t>REGON:</w:t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  <w:t>................................................................................................</w:t>
      </w:r>
      <w:r w:rsidRPr="00E82E23">
        <w:rPr>
          <w:rFonts w:ascii="Cambria" w:hAnsi="Cambria"/>
          <w:sz w:val="24"/>
          <w:szCs w:val="24"/>
          <w:lang w:eastAsia="pl-PL"/>
        </w:rPr>
        <w:cr/>
        <w:t>NIP:</w:t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  <w:t>................................................................................................</w:t>
      </w:r>
    </w:p>
    <w:p w14:paraId="57F457BB" w14:textId="77777777" w:rsidR="00916821" w:rsidRPr="002E64B8" w:rsidRDefault="0091682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DC50E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DC50E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99C530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 xml:space="preserve">Skarb Państwa, Państwowe Gospodarstwo Leśne Lasy Państwowe </w:t>
      </w:r>
    </w:p>
    <w:p w14:paraId="292E9ED3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7C8FDD10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Zamrzenica 1A,</w:t>
      </w:r>
    </w:p>
    <w:p w14:paraId="6D947AF0" w14:textId="743D3A40" w:rsidR="00DC50E5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89-510 Bysław</w:t>
      </w:r>
    </w:p>
    <w:p w14:paraId="6BF0AD32" w14:textId="77777777" w:rsidR="00DC50E5" w:rsidRPr="00DC50E5" w:rsidRDefault="00DC50E5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4D469F" w14:textId="084B61D8" w:rsidR="008B32F1" w:rsidRDefault="004D7047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4D7047">
        <w:rPr>
          <w:rFonts w:ascii="Cambria" w:hAnsi="Cambria" w:cs="Arial"/>
          <w:bCs/>
          <w:sz w:val="22"/>
          <w:szCs w:val="22"/>
        </w:rPr>
        <w:t>Odpowiadając na ogłoszenie o postępowaniu prowadzonym w trybie podstawowym (Wariant II)</w:t>
      </w:r>
      <w:r w:rsidR="008B32F1" w:rsidRPr="008B32F1">
        <w:t xml:space="preserve"> </w:t>
      </w:r>
      <w:r w:rsidR="008B32F1" w:rsidRPr="008B32F1">
        <w:rPr>
          <w:rFonts w:ascii="Cambria" w:hAnsi="Cambria" w:cs="Arial"/>
          <w:bCs/>
          <w:sz w:val="22"/>
          <w:szCs w:val="22"/>
        </w:rPr>
        <w:t>„Wykonanie robót budowlanych w Nadleśnictwie Zamrzenica w 2022 r. – 5 zadań”</w:t>
      </w:r>
      <w:r w:rsidR="008B32F1">
        <w:rPr>
          <w:rFonts w:ascii="Cambria" w:hAnsi="Cambria" w:cs="Arial"/>
          <w:b/>
          <w:i/>
          <w:sz w:val="22"/>
          <w:szCs w:val="22"/>
        </w:rPr>
        <w:t xml:space="preserve"> </w:t>
      </w:r>
      <w:r w:rsidR="005C662F">
        <w:rPr>
          <w:rFonts w:ascii="Cambria" w:hAnsi="Cambria" w:cs="Arial"/>
          <w:b/>
          <w:i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>składamy niniejszym ofertę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8B32F1" w:rsidRPr="008B32F1">
        <w:rPr>
          <w:rFonts w:ascii="Cambria" w:hAnsi="Cambria" w:cs="Arial"/>
          <w:b/>
          <w:bCs/>
          <w:sz w:val="22"/>
          <w:szCs w:val="22"/>
        </w:rPr>
        <w:t xml:space="preserve"> Zadanie nr </w:t>
      </w:r>
      <w:r w:rsidR="008B32F1">
        <w:rPr>
          <w:rFonts w:ascii="Cambria" w:hAnsi="Cambria" w:cs="Arial"/>
          <w:b/>
          <w:bCs/>
          <w:sz w:val="22"/>
          <w:szCs w:val="22"/>
        </w:rPr>
        <w:t>_____________________</w:t>
      </w:r>
      <w:r w:rsidR="00E82E23">
        <w:rPr>
          <w:rFonts w:ascii="Cambria" w:hAnsi="Cambria" w:cs="Arial"/>
          <w:b/>
          <w:bCs/>
          <w:sz w:val="22"/>
          <w:szCs w:val="22"/>
        </w:rPr>
        <w:t xml:space="preserve">_____________________________, </w:t>
      </w:r>
      <w:r w:rsidR="00E82E23">
        <w:rPr>
          <w:rFonts w:ascii="Cambria" w:hAnsi="Cambria" w:cs="Arial"/>
          <w:b/>
          <w:bCs/>
          <w:sz w:val="22"/>
          <w:szCs w:val="22"/>
        </w:rPr>
        <w:br/>
        <w:t>tj.</w:t>
      </w:r>
      <w:r w:rsidR="008B32F1">
        <w:rPr>
          <w:rFonts w:ascii="Cambria" w:hAnsi="Cambria" w:cs="Arial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</w:t>
      </w:r>
      <w:r w:rsidR="00E82E23">
        <w:rPr>
          <w:rFonts w:ascii="Cambria" w:hAnsi="Cambria" w:cs="Arial"/>
          <w:b/>
          <w:bCs/>
          <w:sz w:val="22"/>
          <w:szCs w:val="22"/>
        </w:rPr>
        <w:t xml:space="preserve">______________________ </w:t>
      </w:r>
      <w:ins w:id="0" w:author="Michał Stec" w:date="2022-07-28T21:44:00Z">
        <w:r w:rsidR="00E82E23">
          <w:rPr>
            <w:rFonts w:ascii="Cambria" w:hAnsi="Cambria" w:cs="Arial"/>
            <w:b/>
            <w:bCs/>
            <w:sz w:val="22"/>
            <w:szCs w:val="22"/>
          </w:rPr>
          <w:br/>
        </w:r>
        <w:r w:rsidR="00E82E23" w:rsidRPr="00E82E23">
          <w:rPr>
            <w:rFonts w:ascii="Cambria" w:hAnsi="Cambria" w:cs="Arial"/>
            <w:bCs/>
            <w:i/>
            <w:sz w:val="22"/>
            <w:szCs w:val="22"/>
          </w:rPr>
          <w:t>(wpisać nazwę zadania)</w:t>
        </w:r>
      </w:ins>
    </w:p>
    <w:p w14:paraId="0B31526D" w14:textId="77777777" w:rsidR="00DC50E5" w:rsidRPr="00E82E23" w:rsidRDefault="00DC50E5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BEDE302" w14:textId="1A29601A" w:rsidR="006B1B51" w:rsidRPr="002E64B8" w:rsidRDefault="00916821" w:rsidP="00DC50E5">
      <w:pPr>
        <w:spacing w:line="276" w:lineRule="auto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</w:t>
      </w:r>
      <w:r w:rsidR="002D0716">
        <w:rPr>
          <w:rFonts w:ascii="Cambria" w:hAnsi="Cambria" w:cs="Arial"/>
          <w:bCs/>
          <w:sz w:val="22"/>
          <w:szCs w:val="22"/>
        </w:rPr>
        <w:t>____________________________</w:t>
      </w:r>
      <w:r w:rsidRPr="002E64B8">
        <w:rPr>
          <w:rFonts w:ascii="Cambria" w:hAnsi="Cambria" w:cs="Arial"/>
          <w:bCs/>
          <w:sz w:val="22"/>
          <w:szCs w:val="22"/>
        </w:rPr>
        <w:t>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D0716">
        <w:rPr>
          <w:rFonts w:ascii="Cambria" w:hAnsi="Cambria" w:cs="Arial"/>
          <w:bCs/>
          <w:sz w:val="22"/>
          <w:szCs w:val="22"/>
        </w:rPr>
        <w:t>PLN (słownie: _______________________________________________________________________________ zł ), w tym ______% VAT w</w:t>
      </w:r>
      <w:r w:rsidR="008B32F1">
        <w:rPr>
          <w:rFonts w:ascii="Cambria" w:hAnsi="Cambria" w:cs="Arial"/>
          <w:bCs/>
          <w:sz w:val="22"/>
          <w:szCs w:val="22"/>
        </w:rPr>
        <w:t> </w:t>
      </w:r>
      <w:r w:rsidR="002D0716">
        <w:rPr>
          <w:rFonts w:ascii="Cambria" w:hAnsi="Cambria" w:cs="Arial"/>
          <w:bCs/>
          <w:sz w:val="22"/>
          <w:szCs w:val="22"/>
        </w:rPr>
        <w:t>wysokości ___________________ zł, wartość netto _____________________________________________ zł.</w:t>
      </w:r>
    </w:p>
    <w:p w14:paraId="102A87D7" w14:textId="025E4626" w:rsidR="006B1B51" w:rsidRDefault="00916821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</w:t>
      </w:r>
      <w:r w:rsidR="00791FC6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5AF166BE" w14:textId="2F3DBCA2" w:rsidR="004D3562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>Oświadczamy, iż</w:t>
      </w:r>
      <w:r w:rsidR="002D0716">
        <w:rPr>
          <w:rFonts w:ascii="Cambria" w:hAnsi="Cambria" w:cs="Arial"/>
          <w:bCs/>
          <w:sz w:val="22"/>
          <w:szCs w:val="22"/>
        </w:rPr>
        <w:t xml:space="preserve"> udzielamy 60 miesięcy rękojmi za wady i</w:t>
      </w:r>
      <w:r w:rsidR="007D0C51">
        <w:rPr>
          <w:rFonts w:ascii="Cambria" w:hAnsi="Cambria" w:cs="Arial"/>
          <w:bCs/>
          <w:sz w:val="22"/>
          <w:szCs w:val="22"/>
        </w:rPr>
        <w:t xml:space="preserve"> oferujemy  okres </w:t>
      </w:r>
      <w:r w:rsidR="002D0716">
        <w:rPr>
          <w:rFonts w:ascii="Cambria" w:hAnsi="Cambria" w:cs="Arial"/>
          <w:bCs/>
          <w:sz w:val="22"/>
          <w:szCs w:val="22"/>
        </w:rPr>
        <w:t>gwarancji</w:t>
      </w:r>
      <w:r w:rsidR="00BF798F">
        <w:rPr>
          <w:rFonts w:ascii="Cambria" w:hAnsi="Cambria" w:cs="Arial"/>
          <w:bCs/>
          <w:sz w:val="22"/>
          <w:szCs w:val="22"/>
        </w:rPr>
        <w:t xml:space="preserve"> jakości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>wykonany przedmiot zamówienia wynoszący _____</w:t>
      </w:r>
      <w:r w:rsidR="00BF798F">
        <w:rPr>
          <w:rFonts w:ascii="Cambria" w:hAnsi="Cambria" w:cs="Arial"/>
          <w:bCs/>
          <w:sz w:val="22"/>
          <w:szCs w:val="22"/>
        </w:rPr>
        <w:t>________</w:t>
      </w:r>
      <w:r w:rsidR="004D3562">
        <w:rPr>
          <w:rFonts w:ascii="Cambria" w:hAnsi="Cambria" w:cs="Arial"/>
          <w:bCs/>
          <w:sz w:val="22"/>
          <w:szCs w:val="22"/>
        </w:rPr>
        <w:t>______ miesięcy.*</w:t>
      </w:r>
    </w:p>
    <w:p w14:paraId="70A0493D" w14:textId="166A877B" w:rsidR="004D3562" w:rsidRPr="004D3562" w:rsidRDefault="004D3562" w:rsidP="00DC50E5">
      <w:pPr>
        <w:spacing w:line="276" w:lineRule="auto"/>
        <w:ind w:left="709"/>
        <w:jc w:val="both"/>
        <w:rPr>
          <w:rFonts w:ascii="Cambria" w:hAnsi="Cambria" w:cs="Arial"/>
          <w:bCs/>
          <w:i/>
          <w:sz w:val="22"/>
          <w:szCs w:val="22"/>
        </w:rPr>
      </w:pPr>
      <w:r w:rsidRPr="004D3562">
        <w:rPr>
          <w:rFonts w:ascii="Cambria" w:hAnsi="Cambria" w:cs="Arial"/>
          <w:bCs/>
          <w:i/>
          <w:sz w:val="22"/>
          <w:szCs w:val="22"/>
        </w:rPr>
        <w:t>(kryterium oceny</w:t>
      </w:r>
      <w:r w:rsidR="002D0716">
        <w:rPr>
          <w:rFonts w:ascii="Cambria" w:hAnsi="Cambria" w:cs="Arial"/>
          <w:bCs/>
          <w:i/>
          <w:sz w:val="22"/>
          <w:szCs w:val="22"/>
        </w:rPr>
        <w:t xml:space="preserve"> ofert – zgodnie z Rozdziałem </w:t>
      </w:r>
      <w:del w:id="1" w:author="Michał Stec" w:date="2022-07-28T21:50:00Z">
        <w:r w:rsidR="002D0716" w:rsidDel="00DC50E5">
          <w:rPr>
            <w:rFonts w:ascii="Cambria" w:hAnsi="Cambria" w:cs="Arial"/>
            <w:bCs/>
            <w:i/>
            <w:sz w:val="22"/>
            <w:szCs w:val="22"/>
          </w:rPr>
          <w:delText>15</w:delText>
        </w:r>
        <w:r w:rsidRPr="004D3562" w:rsidDel="00DC50E5">
          <w:rPr>
            <w:rFonts w:ascii="Cambria" w:hAnsi="Cambria" w:cs="Arial"/>
            <w:bCs/>
            <w:i/>
            <w:sz w:val="22"/>
            <w:szCs w:val="22"/>
          </w:rPr>
          <w:delText xml:space="preserve"> </w:delText>
        </w:r>
      </w:del>
      <w:ins w:id="2" w:author="Michał Stec" w:date="2022-07-28T21:50:00Z">
        <w:r w:rsidR="00DC50E5">
          <w:rPr>
            <w:rFonts w:ascii="Cambria" w:hAnsi="Cambria" w:cs="Arial"/>
            <w:bCs/>
            <w:i/>
            <w:sz w:val="22"/>
            <w:szCs w:val="22"/>
          </w:rPr>
          <w:t>16</w:t>
        </w:r>
        <w:r w:rsidR="00DC50E5" w:rsidRPr="004D3562">
          <w:rPr>
            <w:rFonts w:ascii="Cambria" w:hAnsi="Cambria" w:cs="Arial"/>
            <w:bCs/>
            <w:i/>
            <w:sz w:val="22"/>
            <w:szCs w:val="22"/>
          </w:rPr>
          <w:t xml:space="preserve"> </w:t>
        </w:r>
      </w:ins>
      <w:r w:rsidRPr="004D3562">
        <w:rPr>
          <w:rFonts w:ascii="Cambria" w:hAnsi="Cambria" w:cs="Arial"/>
          <w:bCs/>
          <w:i/>
          <w:sz w:val="22"/>
          <w:szCs w:val="22"/>
        </w:rPr>
        <w:t xml:space="preserve">SWZ). </w:t>
      </w:r>
    </w:p>
    <w:p w14:paraId="76095C6D" w14:textId="0B4ED189" w:rsidR="00084DF2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>Informujemy, że wybór oferty nie będzie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>/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będzie*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BF798F">
        <w:rPr>
          <w:rFonts w:ascii="Cambria" w:hAnsi="Cambria" w:cs="Arial"/>
          <w:bCs/>
          <w:sz w:val="22"/>
          <w:szCs w:val="22"/>
        </w:rPr>
        <w:t>i usług.</w:t>
      </w:r>
    </w:p>
    <w:p w14:paraId="602BBCA1" w14:textId="7B692B85" w:rsidR="00084DF2" w:rsidRPr="002E64B8" w:rsidRDefault="00084DF2" w:rsidP="00DC50E5">
      <w:pPr>
        <w:spacing w:line="276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4802E84C" w14:textId="15429411" w:rsidR="00E82E23" w:rsidRDefault="00084DF2" w:rsidP="00DC50E5">
      <w:pPr>
        <w:spacing w:line="276" w:lineRule="auto"/>
        <w:ind w:left="709"/>
        <w:jc w:val="both"/>
        <w:rPr>
          <w:ins w:id="3" w:author="Michał Stec" w:date="2022-07-28T21:46:00Z"/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363703BA" w14:textId="2983AC9F" w:rsidR="00E82E23" w:rsidRPr="002E64B8" w:rsidRDefault="00E82E23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ins w:id="4" w:author="Michał Stec" w:date="2022-07-28T21:46:00Z">
        <w:r>
          <w:rPr>
            <w:rFonts w:ascii="Cambria" w:hAnsi="Cambria" w:cs="Arial"/>
            <w:bCs/>
            <w:sz w:val="22"/>
            <w:szCs w:val="22"/>
          </w:rPr>
          <w:t>Stawka podatku od towarów i usług, która zgodni</w:t>
        </w:r>
      </w:ins>
      <w:r w:rsidR="009C38FE">
        <w:rPr>
          <w:rFonts w:ascii="Cambria" w:hAnsi="Cambria" w:cs="Arial"/>
          <w:bCs/>
          <w:sz w:val="22"/>
          <w:szCs w:val="22"/>
        </w:rPr>
        <w:t>e</w:t>
      </w:r>
      <w:bookmarkStart w:id="5" w:name="_GoBack"/>
      <w:bookmarkEnd w:id="5"/>
      <w:ins w:id="6" w:author="Michał Stec" w:date="2022-07-28T21:46:00Z">
        <w:r>
          <w:rPr>
            <w:rFonts w:ascii="Cambria" w:hAnsi="Cambria" w:cs="Arial"/>
            <w:bCs/>
            <w:sz w:val="22"/>
            <w:szCs w:val="22"/>
          </w:rPr>
          <w:t xml:space="preserve"> z wiedzą Wykonawcy znajdzie zastosowanie: _________%</w:t>
        </w:r>
      </w:ins>
    </w:p>
    <w:p w14:paraId="0642451F" w14:textId="3D019BAC" w:rsidR="006B1B51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092BDCD" w:rsidR="006B1B51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3202554B" w:rsidR="006451EC" w:rsidRPr="006451EC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 w:rsidR="006451EC">
        <w:rPr>
          <w:rFonts w:ascii="Cambria" w:hAnsi="Cambria" w:cs="Arial"/>
          <w:bCs/>
          <w:sz w:val="22"/>
          <w:szCs w:val="22"/>
        </w:rPr>
        <w:t xml:space="preserve">           </w:t>
      </w:r>
      <w:r w:rsidR="006451EC" w:rsidRPr="006451EC">
        <w:rPr>
          <w:rFonts w:ascii="Cambria" w:hAnsi="Cambria" w:cs="Arial"/>
          <w:bCs/>
          <w:sz w:val="22"/>
          <w:szCs w:val="22"/>
        </w:rPr>
        <w:t>Wadium</w:t>
      </w:r>
      <w:ins w:id="7" w:author="Michał Stec" w:date="2022-07-28T21:48:00Z">
        <w:r w:rsidR="00E82E23">
          <w:rPr>
            <w:rFonts w:ascii="Cambria" w:hAnsi="Cambria" w:cs="Arial"/>
            <w:bCs/>
            <w:sz w:val="22"/>
            <w:szCs w:val="22"/>
          </w:rPr>
          <w:t>*</w:t>
        </w:r>
      </w:ins>
      <w:ins w:id="8" w:author="Michał Stec" w:date="2022-07-28T21:51:00Z">
        <w:r w:rsidR="00DC50E5">
          <w:rPr>
            <w:rFonts w:ascii="Cambria" w:hAnsi="Cambria" w:cs="Arial"/>
            <w:bCs/>
            <w:sz w:val="22"/>
            <w:szCs w:val="22"/>
          </w:rPr>
          <w:t>*</w:t>
        </w:r>
      </w:ins>
      <w:r w:rsidR="006451EC" w:rsidRPr="006451EC">
        <w:rPr>
          <w:rFonts w:ascii="Cambria" w:hAnsi="Cambria" w:cs="Arial"/>
          <w:bCs/>
          <w:sz w:val="22"/>
          <w:szCs w:val="22"/>
        </w:rPr>
        <w:t xml:space="preserve"> wniesione w formie pieniężnej należy zwrócić  na konto bankowe nr</w:t>
      </w:r>
      <w:r w:rsidR="00BF798F">
        <w:rPr>
          <w:rFonts w:ascii="Cambria" w:hAnsi="Cambria" w:cs="Arial"/>
          <w:bCs/>
          <w:sz w:val="22"/>
          <w:szCs w:val="22"/>
        </w:rPr>
        <w:t>:</w:t>
      </w:r>
    </w:p>
    <w:p w14:paraId="583891FB" w14:textId="3E5A5999" w:rsidR="006451EC" w:rsidRDefault="006451EC" w:rsidP="00DC50E5">
      <w:pPr>
        <w:spacing w:line="276" w:lineRule="auto"/>
        <w:ind w:left="709" w:hanging="709"/>
        <w:jc w:val="both"/>
        <w:rPr>
          <w:ins w:id="9" w:author="Michał Stec" w:date="2022-07-28T21:48:00Z"/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 w:rsidR="002D071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1AABE58D" w14:textId="1E8EFED5" w:rsidR="00E82E23" w:rsidRPr="00E82E23" w:rsidRDefault="00E82E2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ins w:id="10" w:author="Michał Stec" w:date="2022-07-28T21:48:00Z">
        <w:r w:rsidRPr="00E82E23">
          <w:rPr>
            <w:rFonts w:ascii="Cambria" w:hAnsi="Cambria" w:cs="Arial"/>
            <w:bCs/>
            <w:i/>
            <w:sz w:val="22"/>
            <w:szCs w:val="22"/>
          </w:rPr>
          <w:tab/>
        </w:r>
      </w:ins>
      <w:ins w:id="11" w:author="Michał Stec" w:date="2022-07-28T21:51:00Z">
        <w:r w:rsidR="00DC50E5">
          <w:rPr>
            <w:rFonts w:ascii="Cambria" w:hAnsi="Cambria" w:cs="Arial"/>
            <w:bCs/>
            <w:i/>
            <w:sz w:val="22"/>
            <w:szCs w:val="22"/>
          </w:rPr>
          <w:t>*</w:t>
        </w:r>
      </w:ins>
      <w:ins w:id="12" w:author="Michał Stec" w:date="2022-07-28T21:48:00Z">
        <w:r w:rsidRPr="00E82E23">
          <w:rPr>
            <w:rFonts w:ascii="Cambria" w:hAnsi="Cambria" w:cs="Arial"/>
            <w:bCs/>
            <w:i/>
            <w:sz w:val="22"/>
            <w:szCs w:val="22"/>
          </w:rPr>
          <w:t>*dotyczy zadań nr 1, 2 lub 5</w:t>
        </w:r>
      </w:ins>
    </w:p>
    <w:p w14:paraId="0D45406D" w14:textId="7E29F111" w:rsidR="004A3437" w:rsidRPr="004A3437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2D0716">
        <w:rPr>
          <w:rFonts w:ascii="Cambria" w:hAnsi="Cambria" w:cs="Arial"/>
          <w:bCs/>
          <w:sz w:val="22"/>
          <w:szCs w:val="22"/>
        </w:rPr>
        <w:t>roboty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3C2F8956" w:rsidR="004A3437" w:rsidRPr="004A3437" w:rsidRDefault="004A3437" w:rsidP="00DC50E5">
            <w:pPr>
              <w:spacing w:line="276" w:lineRule="auto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4D083A70" w:rsidR="004A3437" w:rsidRPr="004A3437" w:rsidRDefault="004A3437" w:rsidP="00DC50E5">
            <w:pPr>
              <w:spacing w:line="276" w:lineRule="auto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B76982">
        <w:trPr>
          <w:trHeight w:val="598"/>
        </w:trPr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BE515C">
        <w:trPr>
          <w:trHeight w:val="425"/>
        </w:trPr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BE515C">
        <w:trPr>
          <w:trHeight w:val="393"/>
        </w:trPr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7777777" w:rsidR="002B0E6E" w:rsidRPr="002E64B8" w:rsidRDefault="004A3437" w:rsidP="00DC50E5">
      <w:pPr>
        <w:spacing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BE515C">
        <w:trPr>
          <w:trHeight w:val="475"/>
        </w:trPr>
        <w:tc>
          <w:tcPr>
            <w:tcW w:w="4209" w:type="dxa"/>
            <w:shd w:val="clear" w:color="auto" w:fill="auto"/>
          </w:tcPr>
          <w:p w14:paraId="502A6CA6" w14:textId="33F843E6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5651AF10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BE515C">
        <w:trPr>
          <w:trHeight w:val="429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B76982">
        <w:trPr>
          <w:trHeight w:val="136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2CF4844" w14:textId="77777777" w:rsidR="00BE515C" w:rsidRDefault="00BE515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00934444" w:rsidR="006B1B51" w:rsidRPr="002E64B8" w:rsidRDefault="00BD73A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="00CF57A9"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E0CA353" w14:textId="5DD2EC72" w:rsidR="006B1B51" w:rsidRPr="002E64B8" w:rsidRDefault="00BD73A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55E28C28" w14:textId="5A5E60F6" w:rsidR="00562A58" w:rsidRPr="00B56EDD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D73A3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DC50E5">
      <w:pPr>
        <w:spacing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1ED75776" w:rsidR="006616A6" w:rsidRPr="00FC3462" w:rsidRDefault="00007BC4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68A41C7" w:rsidR="00E314EE" w:rsidRDefault="006616A6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3628F4DB" w14:textId="6ED2EA06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15.  </w:t>
      </w:r>
      <w:ins w:id="15" w:author="Michał Stec" w:date="2022-07-28T21:51:00Z">
        <w:r w:rsidR="00DC50E5">
          <w:rPr>
            <w:rFonts w:ascii="Cambria" w:hAnsi="Cambria" w:cs="Tahoma"/>
            <w:sz w:val="22"/>
            <w:szCs w:val="22"/>
            <w:lang w:eastAsia="pl-PL"/>
          </w:rPr>
          <w:tab/>
        </w:r>
      </w:ins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5C463685" w14:textId="2C68CE4F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  </w:t>
      </w:r>
      <w:ins w:id="16" w:author="Michał Stec" w:date="2022-07-28T21:51:00Z">
        <w:r w:rsidR="00DC50E5">
          <w:rPr>
            <w:rFonts w:ascii="Cambria" w:hAnsi="Cambria" w:cs="Tahoma"/>
            <w:sz w:val="22"/>
            <w:szCs w:val="22"/>
            <w:lang w:eastAsia="pl-PL"/>
          </w:rPr>
          <w:t xml:space="preserve"> </w:t>
        </w:r>
      </w:ins>
      <w:r w:rsidRPr="00B76982">
        <w:rPr>
          <w:rFonts w:ascii="Cambria" w:hAnsi="Cambria" w:cs="Tahoma"/>
          <w:sz w:val="22"/>
          <w:szCs w:val="22"/>
          <w:lang w:eastAsia="pl-PL"/>
        </w:rPr>
        <w:t>mikroprzedsiębiorstwem*</w:t>
      </w:r>
    </w:p>
    <w:p w14:paraId="0CA678AB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96FDE42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03AE754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6D5DC7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6577997E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384875ED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512D44F7" w14:textId="5B1E93E0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>
        <w:rPr>
          <w:rFonts w:ascii="Cambria" w:hAnsi="Cambria" w:cs="Tahoma"/>
          <w:b/>
          <w:bCs/>
          <w:szCs w:val="22"/>
          <w:u w:val="single"/>
          <w:lang w:eastAsia="pl-PL"/>
        </w:rPr>
        <w:t>U</w:t>
      </w:r>
      <w:r w:rsidRPr="00B55903">
        <w:rPr>
          <w:rFonts w:ascii="Cambria" w:hAnsi="Cambria" w:cs="Tahoma"/>
          <w:b/>
          <w:bCs/>
          <w:szCs w:val="22"/>
          <w:u w:val="single"/>
          <w:lang w:eastAsia="pl-PL"/>
        </w:rPr>
        <w:t>WAGA:</w:t>
      </w:r>
    </w:p>
    <w:p w14:paraId="50BB9670" w14:textId="77777777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 xml:space="preserve">         Przez: </w:t>
      </w:r>
    </w:p>
    <w:p w14:paraId="4787374E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1)          </w:t>
      </w:r>
      <w:proofErr w:type="spellStart"/>
      <w:r w:rsidRPr="00B55903">
        <w:rPr>
          <w:rFonts w:ascii="Cambria" w:hAnsi="Cambria" w:cs="Tahoma"/>
          <w:i/>
          <w:iCs/>
          <w:szCs w:val="22"/>
          <w:lang w:eastAsia="pl-PL"/>
        </w:rPr>
        <w:t>mikroprzedsiębiorcę</w:t>
      </w:r>
      <w:proofErr w:type="spellEnd"/>
      <w:r w:rsidRPr="00B55903">
        <w:rPr>
          <w:rFonts w:ascii="Cambria" w:hAnsi="Cambria" w:cs="Tahoma"/>
          <w:i/>
          <w:iCs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29618567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1D4780A2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przedsiębiorcą.”</w:t>
      </w:r>
    </w:p>
    <w:p w14:paraId="2A88E9CA" w14:textId="32694EDB" w:rsidR="00916821" w:rsidRPr="002E64B8" w:rsidRDefault="00A43AE0" w:rsidP="00B5590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B76982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486219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EE817CD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145FA0" w14:textId="77777777" w:rsidR="00B76982" w:rsidRDefault="00B76982" w:rsidP="00DC50E5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17" w:name="_Hlk43743063"/>
    </w:p>
    <w:p w14:paraId="44A56D98" w14:textId="77777777" w:rsidR="00B76982" w:rsidRDefault="00B76982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015376EC" w14:textId="62EADFD6" w:rsidR="003D6C5A" w:rsidRPr="00DC50E5" w:rsidRDefault="00E03C24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8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7"/>
    <w:bookmarkEnd w:id="18"/>
    <w:p w14:paraId="53126122" w14:textId="77777777" w:rsidR="00B945D9" w:rsidRPr="00DC50E5" w:rsidRDefault="00B945D9" w:rsidP="00DC50E5">
      <w:pPr>
        <w:spacing w:line="276" w:lineRule="auto"/>
        <w:rPr>
          <w:rFonts w:ascii="Cambria" w:hAnsi="Cambria" w:cs="Arial"/>
          <w:bCs/>
          <w:i/>
          <w:szCs w:val="22"/>
        </w:rPr>
      </w:pPr>
      <w:r w:rsidRPr="00DC50E5">
        <w:rPr>
          <w:rFonts w:ascii="Cambria" w:hAnsi="Cambria" w:cs="Arial"/>
          <w:bCs/>
          <w:i/>
          <w:szCs w:val="22"/>
        </w:rPr>
        <w:t>Dokument może być podpisany wedle wyboru Wykonawcy</w:t>
      </w:r>
      <w:r w:rsidRPr="00DC50E5">
        <w:rPr>
          <w:rFonts w:ascii="Cambria" w:hAnsi="Cambria" w:cs="Arial"/>
          <w:bCs/>
          <w:i/>
          <w:szCs w:val="22"/>
        </w:rPr>
        <w:br/>
        <w:t xml:space="preserve">kwalifikowanym podpisem elektronicznym </w:t>
      </w:r>
      <w:r w:rsidRPr="00DC50E5">
        <w:rPr>
          <w:rFonts w:ascii="Cambria" w:hAnsi="Cambria" w:cs="Arial"/>
          <w:bCs/>
          <w:i/>
          <w:szCs w:val="22"/>
        </w:rPr>
        <w:br/>
        <w:t>podpisem zaufanym lub podpisem osobistym przez wykonawcę,</w:t>
      </w:r>
    </w:p>
    <w:p w14:paraId="032524DB" w14:textId="77777777" w:rsidR="00445412" w:rsidRPr="00DC50E5" w:rsidRDefault="00445412" w:rsidP="00DC50E5">
      <w:pPr>
        <w:spacing w:line="276" w:lineRule="auto"/>
        <w:rPr>
          <w:rFonts w:ascii="Cambria" w:hAnsi="Cambria" w:cs="Arial"/>
          <w:bCs/>
          <w:szCs w:val="22"/>
        </w:rPr>
      </w:pPr>
    </w:p>
    <w:p w14:paraId="43038E52" w14:textId="77777777" w:rsidR="002B4E7F" w:rsidRPr="00DC50E5" w:rsidRDefault="002B4E7F" w:rsidP="00DC50E5">
      <w:pPr>
        <w:spacing w:line="276" w:lineRule="auto"/>
        <w:rPr>
          <w:rFonts w:ascii="Cambria" w:hAnsi="Cambria" w:cs="Arial"/>
          <w:bCs/>
          <w:szCs w:val="22"/>
        </w:rPr>
      </w:pPr>
      <w:r w:rsidRPr="00DC50E5">
        <w:rPr>
          <w:rFonts w:ascii="Cambria" w:hAnsi="Cambria" w:cs="Arial"/>
          <w:bCs/>
          <w:szCs w:val="22"/>
        </w:rPr>
        <w:t xml:space="preserve">* - niepotrzebne skreślić </w:t>
      </w:r>
    </w:p>
    <w:sectPr w:rsidR="002B4E7F" w:rsidRPr="00DC50E5" w:rsidSect="00CF7C7E">
      <w:footerReference w:type="default" r:id="rId8"/>
      <w:footerReference w:type="first" r:id="rId9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BB7FA" w14:textId="77777777" w:rsidR="001774BB" w:rsidRDefault="001774BB">
      <w:r>
        <w:separator/>
      </w:r>
    </w:p>
  </w:endnote>
  <w:endnote w:type="continuationSeparator" w:id="0">
    <w:p w14:paraId="51DEAC24" w14:textId="77777777" w:rsidR="001774BB" w:rsidRDefault="0017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B55903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B5590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11254" w14:textId="77777777" w:rsidR="001774BB" w:rsidRDefault="001774BB">
      <w:r>
        <w:separator/>
      </w:r>
    </w:p>
  </w:footnote>
  <w:footnote w:type="continuationSeparator" w:id="0">
    <w:p w14:paraId="36DB3852" w14:textId="77777777" w:rsidR="001774BB" w:rsidRDefault="001774BB">
      <w:r>
        <w:continuationSeparator/>
      </w:r>
    </w:p>
  </w:footnote>
  <w:footnote w:id="1">
    <w:p w14:paraId="1C424626" w14:textId="7B2D7E7D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 w:rsidR="002D0716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z dnia </w:t>
      </w:r>
      <w:del w:id="13" w:author="Michał Stec" w:date="2022-07-28T21:48:00Z">
        <w:r w:rsidRPr="008B7B99" w:rsidDel="00E82E23">
          <w:rPr>
            <w:rFonts w:ascii="Cambria" w:hAnsi="Cambria"/>
          </w:rPr>
          <w:delText>1</w:delText>
        </w:r>
        <w:r w:rsidR="002D0716" w:rsidDel="00E82E23">
          <w:rPr>
            <w:rFonts w:ascii="Cambria" w:hAnsi="Cambria"/>
          </w:rPr>
          <w:delText xml:space="preserve">9 </w:delText>
        </w:r>
      </w:del>
      <w:ins w:id="14" w:author="Michał Stec" w:date="2022-07-28T21:48:00Z">
        <w:r w:rsidR="00E82E23">
          <w:rPr>
            <w:rFonts w:ascii="Cambria" w:hAnsi="Cambria"/>
          </w:rPr>
          <w:t xml:space="preserve">11 </w:t>
        </w:r>
      </w:ins>
      <w:r w:rsidR="002D0716">
        <w:rPr>
          <w:rFonts w:ascii="Cambria" w:hAnsi="Cambria"/>
        </w:rPr>
        <w:t>września 2019 r. (Dz.U. z 2021 r., poz. 1129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7DD"/>
    <w:rsid w:val="00174E66"/>
    <w:rsid w:val="00175321"/>
    <w:rsid w:val="001774B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7FC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716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047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627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8D4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62F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2F1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38FE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C5A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5903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982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15C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8F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5BAB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C7E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82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357"/>
    <w:rsid w:val="00DB4389"/>
    <w:rsid w:val="00DB50D3"/>
    <w:rsid w:val="00DB55B1"/>
    <w:rsid w:val="00DB5952"/>
    <w:rsid w:val="00DB69A4"/>
    <w:rsid w:val="00DC1316"/>
    <w:rsid w:val="00DC136D"/>
    <w:rsid w:val="00DC30C7"/>
    <w:rsid w:val="00DC50C5"/>
    <w:rsid w:val="00DC50E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B3F"/>
    <w:rsid w:val="00DE5854"/>
    <w:rsid w:val="00DE597B"/>
    <w:rsid w:val="00DE5FEE"/>
    <w:rsid w:val="00DE7188"/>
    <w:rsid w:val="00DF034D"/>
    <w:rsid w:val="00DF14F8"/>
    <w:rsid w:val="00DF215F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3B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88F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2E23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29F86-E66C-454B-AC21-B7BD3180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1224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aneta.malolepsza;"Alicja Kaczyńska"</dc:creator>
  <cp:lastModifiedBy>1221 N.Zamrzenica Alicja Kaczyńska</cp:lastModifiedBy>
  <cp:revision>2</cp:revision>
  <cp:lastPrinted>2022-07-29T07:59:00Z</cp:lastPrinted>
  <dcterms:created xsi:type="dcterms:W3CDTF">2022-07-29T12:46:00Z</dcterms:created>
  <dcterms:modified xsi:type="dcterms:W3CDTF">2022-07-29T12:46:00Z</dcterms:modified>
</cp:coreProperties>
</file>