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4A230" w14:textId="6FDA0519" w:rsidR="00C363DF" w:rsidRDefault="005B12BA" w:rsidP="005B12BA">
      <w:pPr>
        <w:jc w:val="right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>Príloha č. 1  -</w:t>
      </w:r>
      <w:r w:rsidR="00FD41CD">
        <w:rPr>
          <w:rFonts w:ascii="Corbel" w:hAnsi="Corbel"/>
          <w:b/>
          <w:bCs/>
          <w:lang w:val="sk-SK"/>
        </w:rPr>
        <w:t xml:space="preserve"> </w:t>
      </w:r>
      <w:r>
        <w:rPr>
          <w:rFonts w:ascii="Corbel" w:hAnsi="Corbel"/>
          <w:b/>
          <w:bCs/>
          <w:lang w:val="sk-SK"/>
        </w:rPr>
        <w:t>Opis predmetu zákazky</w:t>
      </w:r>
    </w:p>
    <w:p w14:paraId="3399CBA3" w14:textId="77777777" w:rsidR="00423C5A" w:rsidRPr="005B12BA" w:rsidRDefault="00423C5A" w:rsidP="005B12BA">
      <w:pPr>
        <w:jc w:val="right"/>
        <w:rPr>
          <w:rFonts w:ascii="Corbel" w:hAnsi="Corbel"/>
          <w:b/>
          <w:bCs/>
          <w:lang w:val="sk-SK"/>
        </w:rPr>
      </w:pPr>
    </w:p>
    <w:p w14:paraId="57F53AD2" w14:textId="37686FE4" w:rsidR="0083128E" w:rsidRPr="00E0332C" w:rsidRDefault="0083128E" w:rsidP="00E0332C">
      <w:pPr>
        <w:pStyle w:val="Default"/>
        <w:jc w:val="both"/>
        <w:rPr>
          <w:rFonts w:ascii="Corbel" w:hAnsi="Corbel" w:cs="Segoe UI"/>
          <w:color w:val="auto"/>
          <w:sz w:val="22"/>
          <w:szCs w:val="22"/>
          <w:lang w:eastAsia="cs-CZ"/>
        </w:rPr>
      </w:pPr>
      <w:r w:rsidRPr="00FA3422">
        <w:rPr>
          <w:rFonts w:ascii="Corbel" w:hAnsi="Corbel" w:cs="Segoe UI"/>
          <w:color w:val="auto"/>
          <w:sz w:val="22"/>
          <w:szCs w:val="22"/>
          <w:lang w:eastAsia="cs-CZ"/>
        </w:rPr>
        <w:t>Predmetom zákazky je dodanie aktívnych sieťových prvkov pre WiFi sieť - Wifi Access Pointov (AP), POE sieťových prepínačov (switch), pasívnych sieťových prvkov (prepojovacia sieťová infraštruktúra), dovybavenia dátových skríň spolu s inštalačným materiálom a súvisiace inštalačné práce s inštalačným materiálom pre WiFi AP</w:t>
      </w:r>
      <w:r>
        <w:rPr>
          <w:rFonts w:ascii="Corbel" w:hAnsi="Corbel" w:cs="Segoe UI"/>
          <w:color w:val="auto"/>
          <w:sz w:val="22"/>
          <w:szCs w:val="22"/>
          <w:lang w:eastAsia="cs-CZ"/>
        </w:rPr>
        <w:t>, ako aj následná 36 mesačná SW podpora.</w:t>
      </w:r>
    </w:p>
    <w:p w14:paraId="21BA32FF" w14:textId="12356FDE" w:rsidR="005B12BA" w:rsidRDefault="006A4411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WiFi</w:t>
      </w:r>
      <w:r w:rsidR="005B12BA">
        <w:rPr>
          <w:rFonts w:ascii="Corbel" w:hAnsi="Corbel"/>
          <w:lang w:val="sk-SK"/>
        </w:rPr>
        <w:t xml:space="preserve"> </w:t>
      </w:r>
      <w:r w:rsidRPr="005B12BA">
        <w:rPr>
          <w:rFonts w:ascii="Corbel" w:hAnsi="Corbel"/>
          <w:lang w:val="sk-SK"/>
        </w:rPr>
        <w:t xml:space="preserve">AP zariadenia budú inštalované v priestoroch študentských izieb ubytovacieho zariadenia Univerzity Komenského </w:t>
      </w:r>
      <w:r w:rsidR="00032E9D">
        <w:rPr>
          <w:rFonts w:ascii="Corbel" w:hAnsi="Corbel"/>
          <w:lang w:val="sk-SK"/>
        </w:rPr>
        <w:t>v Mlynskej doline</w:t>
      </w:r>
      <w:r w:rsidRPr="005B12BA">
        <w:rPr>
          <w:rFonts w:ascii="Corbel" w:hAnsi="Corbel"/>
          <w:lang w:val="sk-SK"/>
        </w:rPr>
        <w:t xml:space="preserve">. Ide o súbor budov, kde sa nachádza existujúca štruktúrovaná kabeláž. Súbor budov sa </w:t>
      </w:r>
      <w:r w:rsidR="00642235" w:rsidRPr="005B12BA">
        <w:rPr>
          <w:rFonts w:ascii="Corbel" w:hAnsi="Corbel"/>
          <w:lang w:val="sk-SK"/>
        </w:rPr>
        <w:t>rozdeľuje</w:t>
      </w:r>
      <w:r w:rsidRPr="005B12BA">
        <w:rPr>
          <w:rFonts w:ascii="Corbel" w:hAnsi="Corbel"/>
          <w:lang w:val="sk-SK"/>
        </w:rPr>
        <w:t xml:space="preserve"> na “Výškovú budovu B”, “Manželské internáty” a “Átriové domy”</w:t>
      </w:r>
      <w:r w:rsidR="00F355E3" w:rsidRPr="005B12BA">
        <w:rPr>
          <w:rFonts w:ascii="Corbel" w:hAnsi="Corbel"/>
          <w:lang w:val="sk-SK"/>
        </w:rPr>
        <w:t>.</w:t>
      </w:r>
    </w:p>
    <w:p w14:paraId="6980747C" w14:textId="47E141C9" w:rsidR="004E49C3" w:rsidRPr="005B12BA" w:rsidRDefault="00F355E3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br/>
      </w:r>
      <w:r w:rsidR="00E0332C">
        <w:rPr>
          <w:rFonts w:ascii="Corbel" w:hAnsi="Corbel"/>
          <w:lang w:val="sk-SK"/>
        </w:rPr>
        <w:t xml:space="preserve">Predmet zákazky </w:t>
      </w:r>
      <w:r w:rsidR="004E49C3" w:rsidRPr="005B12BA">
        <w:rPr>
          <w:rFonts w:ascii="Corbel" w:hAnsi="Corbel"/>
          <w:lang w:val="sk-SK"/>
        </w:rPr>
        <w:t>požaduje</w:t>
      </w:r>
      <w:r w:rsidR="001D3B19">
        <w:rPr>
          <w:rFonts w:ascii="Corbel" w:hAnsi="Corbel"/>
          <w:lang w:val="sk-SK"/>
        </w:rPr>
        <w:t xml:space="preserve"> verejný obstarávateľ</w:t>
      </w:r>
      <w:r w:rsidR="004E49C3" w:rsidRPr="005B12BA">
        <w:rPr>
          <w:rFonts w:ascii="Corbel" w:hAnsi="Corbel"/>
          <w:lang w:val="sk-SK"/>
        </w:rPr>
        <w:t xml:space="preserve"> </w:t>
      </w:r>
      <w:r w:rsidR="00E0332C">
        <w:rPr>
          <w:rFonts w:ascii="Corbel" w:hAnsi="Corbel"/>
          <w:lang w:val="sk-SK"/>
        </w:rPr>
        <w:t xml:space="preserve">oceniť </w:t>
      </w:r>
      <w:r w:rsidR="004E49C3" w:rsidRPr="005B12BA">
        <w:rPr>
          <w:rFonts w:ascii="Corbel" w:hAnsi="Corbel"/>
          <w:lang w:val="sk-SK"/>
        </w:rPr>
        <w:t>pre jednotlivé súbory objektov</w:t>
      </w:r>
      <w:r w:rsidR="00A1764C" w:rsidRPr="005B12BA">
        <w:rPr>
          <w:rFonts w:ascii="Corbel" w:hAnsi="Corbel"/>
          <w:lang w:val="sk-SK"/>
        </w:rPr>
        <w:t xml:space="preserve"> a</w:t>
      </w:r>
      <w:r w:rsidR="00140B4A" w:rsidRPr="005B12BA">
        <w:rPr>
          <w:rFonts w:ascii="Corbel" w:hAnsi="Corbel"/>
          <w:lang w:val="sk-SK"/>
        </w:rPr>
        <w:t> </w:t>
      </w:r>
      <w:r w:rsidR="00A1764C" w:rsidRPr="005B12BA">
        <w:rPr>
          <w:rFonts w:ascii="Corbel" w:hAnsi="Corbel"/>
          <w:lang w:val="sk-SK"/>
        </w:rPr>
        <w:t>rezervy</w:t>
      </w:r>
      <w:r w:rsidR="00140B4A" w:rsidRPr="005B12BA">
        <w:rPr>
          <w:rFonts w:ascii="Corbel" w:hAnsi="Corbel"/>
          <w:lang w:val="sk-SK"/>
        </w:rPr>
        <w:t xml:space="preserve"> zvlášť</w:t>
      </w:r>
      <w:r w:rsidR="004E49C3" w:rsidRPr="005B12BA">
        <w:rPr>
          <w:rFonts w:ascii="Corbel" w:hAnsi="Corbel"/>
          <w:lang w:val="sk-SK"/>
        </w:rPr>
        <w:t>:</w:t>
      </w:r>
    </w:p>
    <w:p w14:paraId="46E1D2C3" w14:textId="0292324C" w:rsidR="002C6541" w:rsidRPr="005B12BA" w:rsidRDefault="002C6541" w:rsidP="005B12BA">
      <w:pPr>
        <w:pStyle w:val="Odsekzoznamu"/>
        <w:numPr>
          <w:ilvl w:val="0"/>
          <w:numId w:val="2"/>
        </w:num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VBB - Výškovú budovu B</w:t>
      </w:r>
      <w:r w:rsidR="007A78C6" w:rsidRPr="005B12BA">
        <w:rPr>
          <w:rFonts w:ascii="Corbel" w:hAnsi="Corbel"/>
          <w:lang w:val="sk-SK"/>
        </w:rPr>
        <w:t xml:space="preserve"> – jedna budova, 3 podzemn</w:t>
      </w:r>
      <w:r w:rsidR="001D3B19">
        <w:rPr>
          <w:rFonts w:ascii="Corbel" w:hAnsi="Corbel"/>
          <w:lang w:val="sk-SK"/>
        </w:rPr>
        <w:t>é</w:t>
      </w:r>
      <w:r w:rsidR="007A78C6" w:rsidRPr="005B12BA">
        <w:rPr>
          <w:rFonts w:ascii="Corbel" w:hAnsi="Corbel"/>
          <w:lang w:val="sk-SK"/>
        </w:rPr>
        <w:t xml:space="preserve"> </w:t>
      </w:r>
      <w:r w:rsidR="00642235" w:rsidRPr="005B12BA">
        <w:rPr>
          <w:rFonts w:ascii="Corbel" w:hAnsi="Corbel"/>
          <w:lang w:val="sk-SK"/>
        </w:rPr>
        <w:t>podlažia</w:t>
      </w:r>
      <w:r w:rsidR="007A78C6" w:rsidRPr="005B12BA">
        <w:rPr>
          <w:rFonts w:ascii="Corbel" w:hAnsi="Corbel"/>
          <w:lang w:val="sk-SK"/>
        </w:rPr>
        <w:t xml:space="preserve"> a</w:t>
      </w:r>
      <w:r w:rsidR="001810B4" w:rsidRPr="005B12BA">
        <w:rPr>
          <w:rFonts w:ascii="Corbel" w:hAnsi="Corbel"/>
          <w:lang w:val="sk-SK"/>
        </w:rPr>
        <w:t xml:space="preserve"> 13 </w:t>
      </w:r>
      <w:r w:rsidR="00642235" w:rsidRPr="005B12BA">
        <w:rPr>
          <w:rFonts w:ascii="Corbel" w:hAnsi="Corbel"/>
          <w:lang w:val="sk-SK"/>
        </w:rPr>
        <w:t>nadzemných</w:t>
      </w:r>
      <w:r w:rsidR="001810B4" w:rsidRPr="005B12BA">
        <w:rPr>
          <w:rFonts w:ascii="Corbel" w:hAnsi="Corbel"/>
          <w:lang w:val="sk-SK"/>
        </w:rPr>
        <w:t xml:space="preserve"> </w:t>
      </w:r>
      <w:r w:rsidR="00642235" w:rsidRPr="005B12BA">
        <w:rPr>
          <w:rFonts w:ascii="Corbel" w:hAnsi="Corbel"/>
          <w:lang w:val="sk-SK"/>
        </w:rPr>
        <w:t>podlaží</w:t>
      </w:r>
      <w:r w:rsidR="000F65DA">
        <w:rPr>
          <w:rFonts w:ascii="Corbel" w:hAnsi="Corbel"/>
          <w:lang w:val="sk-SK"/>
        </w:rPr>
        <w:t>,</w:t>
      </w:r>
      <w:r w:rsidR="007A78C6" w:rsidRPr="005B12BA">
        <w:rPr>
          <w:rFonts w:ascii="Corbel" w:hAnsi="Corbel"/>
          <w:lang w:val="sk-SK"/>
        </w:rPr>
        <w:t xml:space="preserve"> </w:t>
      </w:r>
    </w:p>
    <w:p w14:paraId="5EDEB487" w14:textId="3DA044AF" w:rsidR="002C6541" w:rsidRPr="005B12BA" w:rsidRDefault="002C6541" w:rsidP="005B12BA">
      <w:pPr>
        <w:pStyle w:val="Odsekzoznamu"/>
        <w:numPr>
          <w:ilvl w:val="0"/>
          <w:numId w:val="2"/>
        </w:num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MI - Manželské internáty</w:t>
      </w:r>
      <w:r w:rsidR="001810B4" w:rsidRPr="005B12BA">
        <w:rPr>
          <w:rFonts w:ascii="Corbel" w:hAnsi="Corbel"/>
          <w:lang w:val="sk-SK"/>
        </w:rPr>
        <w:t xml:space="preserve"> </w:t>
      </w:r>
      <w:r w:rsidR="00E16D21" w:rsidRPr="005B12BA">
        <w:rPr>
          <w:rFonts w:ascii="Corbel" w:hAnsi="Corbel"/>
          <w:lang w:val="sk-SK"/>
        </w:rPr>
        <w:t>–</w:t>
      </w:r>
      <w:r w:rsidR="001810B4" w:rsidRPr="005B12BA">
        <w:rPr>
          <w:rFonts w:ascii="Corbel" w:hAnsi="Corbel"/>
          <w:lang w:val="sk-SK"/>
        </w:rPr>
        <w:t xml:space="preserve"> </w:t>
      </w:r>
      <w:r w:rsidR="00642235" w:rsidRPr="005B12BA">
        <w:rPr>
          <w:rFonts w:ascii="Corbel" w:hAnsi="Corbel"/>
          <w:lang w:val="sk-SK"/>
        </w:rPr>
        <w:t>súbor</w:t>
      </w:r>
      <w:r w:rsidR="00E16D21" w:rsidRPr="005B12BA">
        <w:rPr>
          <w:rFonts w:ascii="Corbel" w:hAnsi="Corbel"/>
          <w:lang w:val="sk-SK"/>
        </w:rPr>
        <w:t xml:space="preserve"> </w:t>
      </w:r>
      <w:r w:rsidR="00307CE0" w:rsidRPr="005B12BA">
        <w:rPr>
          <w:rFonts w:ascii="Corbel" w:hAnsi="Corbel"/>
          <w:lang w:val="sk-SK"/>
        </w:rPr>
        <w:t>8</w:t>
      </w:r>
      <w:r w:rsidR="00E16D21" w:rsidRPr="005B12BA">
        <w:rPr>
          <w:rFonts w:ascii="Corbel" w:hAnsi="Corbel"/>
          <w:lang w:val="sk-SK"/>
        </w:rPr>
        <w:t xml:space="preserve"> budov</w:t>
      </w:r>
      <w:r w:rsidR="00202C3C" w:rsidRPr="005B12BA">
        <w:rPr>
          <w:rFonts w:ascii="Corbel" w:hAnsi="Corbel"/>
          <w:lang w:val="sk-SK"/>
        </w:rPr>
        <w:t xml:space="preserve"> (blokov)</w:t>
      </w:r>
      <w:r w:rsidR="00E16D21" w:rsidRPr="005B12BA">
        <w:rPr>
          <w:rFonts w:ascii="Corbel" w:hAnsi="Corbel"/>
          <w:lang w:val="sk-SK"/>
        </w:rPr>
        <w:t>,</w:t>
      </w:r>
      <w:r w:rsidR="00202C3C" w:rsidRPr="005B12BA">
        <w:rPr>
          <w:rFonts w:ascii="Corbel" w:hAnsi="Corbel"/>
          <w:lang w:val="sk-SK"/>
        </w:rPr>
        <w:t xml:space="preserve"> </w:t>
      </w:r>
      <w:r w:rsidR="00642235" w:rsidRPr="005B12BA">
        <w:rPr>
          <w:rFonts w:ascii="Corbel" w:hAnsi="Corbel"/>
          <w:lang w:val="sk-SK"/>
        </w:rPr>
        <w:t>zoskupených</w:t>
      </w:r>
      <w:r w:rsidR="00202C3C" w:rsidRPr="005B12BA">
        <w:rPr>
          <w:rFonts w:ascii="Corbel" w:hAnsi="Corbel"/>
          <w:lang w:val="sk-SK"/>
        </w:rPr>
        <w:t xml:space="preserve"> po 2</w:t>
      </w:r>
      <w:r w:rsidR="00296EA7" w:rsidRPr="005B12BA">
        <w:rPr>
          <w:rFonts w:ascii="Corbel" w:hAnsi="Corbel"/>
          <w:lang w:val="sk-SK"/>
        </w:rPr>
        <w:t xml:space="preserve"> (A+B ,C+D, E+F, G</w:t>
      </w:r>
      <w:r w:rsidR="006E66A7" w:rsidRPr="005B12BA">
        <w:rPr>
          <w:rFonts w:ascii="Corbel" w:hAnsi="Corbel"/>
          <w:lang w:val="sk-SK"/>
        </w:rPr>
        <w:t>+H</w:t>
      </w:r>
      <w:r w:rsidR="00296EA7" w:rsidRPr="005B12BA">
        <w:rPr>
          <w:rFonts w:ascii="Corbel" w:hAnsi="Corbel"/>
          <w:lang w:val="sk-SK"/>
        </w:rPr>
        <w:t>)</w:t>
      </w:r>
      <w:r w:rsidR="000F65DA">
        <w:rPr>
          <w:rFonts w:ascii="Corbel" w:hAnsi="Corbel"/>
          <w:lang w:val="sk-SK"/>
        </w:rPr>
        <w:t>,</w:t>
      </w:r>
      <w:r w:rsidR="00E16D21" w:rsidRPr="005B12BA">
        <w:rPr>
          <w:rFonts w:ascii="Corbel" w:hAnsi="Corbel"/>
          <w:lang w:val="sk-SK"/>
        </w:rPr>
        <w:t xml:space="preserve"> </w:t>
      </w:r>
      <w:r w:rsidR="000F65DA">
        <w:rPr>
          <w:rFonts w:ascii="Corbel" w:hAnsi="Corbel"/>
          <w:lang w:val="sk-SK"/>
        </w:rPr>
        <w:t>9 nadzemných podlaží,</w:t>
      </w:r>
    </w:p>
    <w:p w14:paraId="67AFB948" w14:textId="3C78F8C5" w:rsidR="00307CE0" w:rsidRPr="005B12BA" w:rsidRDefault="62BCF505" w:rsidP="005B12BA">
      <w:pPr>
        <w:pStyle w:val="Odsekzoznamu"/>
        <w:numPr>
          <w:ilvl w:val="0"/>
          <w:numId w:val="2"/>
        </w:num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AD - Átriové domy </w:t>
      </w:r>
      <w:r w:rsidR="6AEE4D7F" w:rsidRPr="005B12BA">
        <w:rPr>
          <w:rFonts w:ascii="Corbel" w:hAnsi="Corbel"/>
          <w:lang w:val="sk-SK"/>
        </w:rPr>
        <w:t xml:space="preserve">– </w:t>
      </w:r>
      <w:r w:rsidR="308E6B8C" w:rsidRPr="005B12BA">
        <w:rPr>
          <w:rFonts w:ascii="Corbel" w:hAnsi="Corbel"/>
          <w:lang w:val="sk-SK"/>
        </w:rPr>
        <w:t>súbor</w:t>
      </w:r>
      <w:r w:rsidR="6AEE4D7F" w:rsidRPr="005B12BA">
        <w:rPr>
          <w:rFonts w:ascii="Corbel" w:hAnsi="Corbel"/>
          <w:lang w:val="sk-SK"/>
        </w:rPr>
        <w:t xml:space="preserve"> 21 budov</w:t>
      </w:r>
      <w:r w:rsidR="0DDD2CDD" w:rsidRPr="005B12BA">
        <w:rPr>
          <w:rFonts w:ascii="Corbel" w:hAnsi="Corbel"/>
          <w:lang w:val="sk-SK"/>
        </w:rPr>
        <w:t xml:space="preserve"> (blokov)</w:t>
      </w:r>
      <w:r w:rsidR="6AEE4D7F" w:rsidRPr="005B12BA">
        <w:rPr>
          <w:rFonts w:ascii="Corbel" w:hAnsi="Corbel"/>
          <w:lang w:val="sk-SK"/>
        </w:rPr>
        <w:t>, 18 sú z toho určené na ubytovanie</w:t>
      </w:r>
      <w:r w:rsidR="1A9A8FA8" w:rsidRPr="005B12BA">
        <w:rPr>
          <w:rFonts w:ascii="Corbel" w:hAnsi="Corbel"/>
          <w:lang w:val="sk-SK"/>
        </w:rPr>
        <w:t xml:space="preserve">, </w:t>
      </w:r>
      <w:r w:rsidR="635F35FB" w:rsidRPr="005B12BA">
        <w:rPr>
          <w:rFonts w:ascii="Corbel" w:hAnsi="Corbel"/>
          <w:lang w:val="sk-SK"/>
        </w:rPr>
        <w:t>4 alebo 5 podlažné</w:t>
      </w:r>
      <w:r w:rsidR="6AEE4D7F" w:rsidRPr="005B12BA">
        <w:rPr>
          <w:rFonts w:ascii="Corbel" w:hAnsi="Corbel"/>
          <w:lang w:val="sk-SK"/>
        </w:rPr>
        <w:t xml:space="preserve"> </w:t>
      </w:r>
      <w:r w:rsidR="44523CC3" w:rsidRPr="005B12BA">
        <w:rPr>
          <w:rFonts w:ascii="Corbel" w:hAnsi="Corbel"/>
          <w:lang w:val="sk-SK"/>
        </w:rPr>
        <w:t xml:space="preserve">(A, B, C, D, E, F, G, H, J, K, L, M, N, </w:t>
      </w:r>
      <w:r w:rsidR="0F80E7A0" w:rsidRPr="005B12BA">
        <w:rPr>
          <w:rFonts w:ascii="Corbel" w:hAnsi="Corbel"/>
          <w:lang w:val="sk-SK"/>
        </w:rPr>
        <w:t>O, P, R, S, T</w:t>
      </w:r>
      <w:r w:rsidR="44523CC3" w:rsidRPr="005B12BA">
        <w:rPr>
          <w:rFonts w:ascii="Corbel" w:hAnsi="Corbel"/>
          <w:lang w:val="sk-SK"/>
        </w:rPr>
        <w:t>)</w:t>
      </w:r>
      <w:r w:rsidR="00554607" w:rsidRPr="005B12BA">
        <w:rPr>
          <w:rFonts w:ascii="Corbel" w:hAnsi="Corbel"/>
          <w:lang w:val="sk-SK"/>
        </w:rPr>
        <w:t xml:space="preserve"> –</w:t>
      </w:r>
      <w:r w:rsidR="00D90D06" w:rsidRPr="005B12BA">
        <w:rPr>
          <w:rFonts w:ascii="Corbel" w:hAnsi="Corbel"/>
          <w:lang w:val="sk-SK"/>
        </w:rPr>
        <w:t xml:space="preserve">WiFi </w:t>
      </w:r>
      <w:r w:rsidR="00874C20">
        <w:rPr>
          <w:rFonts w:ascii="Corbel" w:hAnsi="Corbel"/>
          <w:lang w:val="sk-SK"/>
        </w:rPr>
        <w:t xml:space="preserve">sa bude </w:t>
      </w:r>
      <w:r w:rsidR="00D90D06" w:rsidRPr="005B12BA">
        <w:rPr>
          <w:rFonts w:ascii="Corbel" w:hAnsi="Corbel"/>
          <w:lang w:val="sk-SK"/>
        </w:rPr>
        <w:t>inštalovať len pre 3 bloky</w:t>
      </w:r>
      <w:r w:rsidR="00325399">
        <w:rPr>
          <w:rFonts w:ascii="Corbel" w:hAnsi="Corbel"/>
          <w:lang w:val="sk-SK"/>
        </w:rPr>
        <w:t xml:space="preserve"> a to A, B a C</w:t>
      </w:r>
      <w:r w:rsidR="000F65DA">
        <w:rPr>
          <w:rFonts w:ascii="Corbel" w:hAnsi="Corbel"/>
          <w:lang w:val="sk-SK"/>
        </w:rPr>
        <w:t>,</w:t>
      </w:r>
    </w:p>
    <w:p w14:paraId="5B2B24D3" w14:textId="3352D6E7" w:rsidR="00A1764C" w:rsidRPr="005B12BA" w:rsidRDefault="00A1764C" w:rsidP="005B12BA">
      <w:pPr>
        <w:pStyle w:val="Odsekzoznamu"/>
        <w:numPr>
          <w:ilvl w:val="0"/>
          <w:numId w:val="2"/>
        </w:num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Rezerva – tvorí </w:t>
      </w:r>
      <w:r w:rsidR="00707353" w:rsidRPr="005B12BA">
        <w:rPr>
          <w:rFonts w:ascii="Corbel" w:hAnsi="Corbel"/>
          <w:lang w:val="sk-SK"/>
        </w:rPr>
        <w:t xml:space="preserve">rezervu sieťových zariadení pre </w:t>
      </w:r>
      <w:r w:rsidRPr="005B12BA">
        <w:rPr>
          <w:rFonts w:ascii="Corbel" w:hAnsi="Corbel"/>
          <w:lang w:val="sk-SK"/>
        </w:rPr>
        <w:t>operač</w:t>
      </w:r>
      <w:r w:rsidR="00707353" w:rsidRPr="005B12BA">
        <w:rPr>
          <w:rFonts w:ascii="Corbel" w:hAnsi="Corbel"/>
          <w:lang w:val="sk-SK"/>
        </w:rPr>
        <w:t>ný útvar sietí</w:t>
      </w:r>
      <w:r w:rsidR="000F65DA">
        <w:rPr>
          <w:rFonts w:ascii="Corbel" w:hAnsi="Corbel"/>
          <w:lang w:val="sk-SK"/>
        </w:rPr>
        <w:t>.</w:t>
      </w:r>
    </w:p>
    <w:tbl>
      <w:tblPr>
        <w:tblW w:w="93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4386"/>
        <w:gridCol w:w="780"/>
        <w:gridCol w:w="780"/>
        <w:gridCol w:w="780"/>
        <w:gridCol w:w="930"/>
        <w:gridCol w:w="804"/>
      </w:tblGrid>
      <w:tr w:rsidR="00B67272" w:rsidRPr="005B12BA" w14:paraId="37BF4C98" w14:textId="77777777" w:rsidTr="00E0332C">
        <w:trPr>
          <w:trHeight w:val="28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0DA7" w14:textId="3350AA3E" w:rsidR="00B67272" w:rsidRPr="005B12BA" w:rsidRDefault="00B67272" w:rsidP="00E0332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Číslo položky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A053" w14:textId="137A9A09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Položka (opis v texte)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EC40" w14:textId="4371D4B4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 xml:space="preserve">Počet - </w:t>
            </w:r>
            <w:r w:rsidRPr="005B12BA"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VBB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3F4D" w14:textId="64F25D44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 xml:space="preserve">Počet - </w:t>
            </w:r>
            <w:r w:rsidRPr="005B12BA"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MI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34AE" w14:textId="50720DD9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 xml:space="preserve">Počet - </w:t>
            </w:r>
            <w:r w:rsidRPr="005B12BA"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AD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CA89" w14:textId="0C0B3310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Počet -R</w:t>
            </w:r>
            <w:r w:rsidRPr="005B12BA"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ezerva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9CA6" w14:textId="75291821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 xml:space="preserve">Počet </w:t>
            </w:r>
            <w:r w:rsidR="00343EC1"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S</w:t>
            </w:r>
            <w:r w:rsidRPr="005B12BA">
              <w:rPr>
                <w:rFonts w:ascii="Corbel" w:eastAsia="Times New Roman" w:hAnsi="Corbel" w:cs="Calibri"/>
                <w:b/>
                <w:bCs/>
                <w:color w:val="000000"/>
                <w:lang w:val="sk-SK" w:eastAsia="sk-SK"/>
              </w:rPr>
              <w:t>polu</w:t>
            </w:r>
          </w:p>
        </w:tc>
      </w:tr>
      <w:tr w:rsidR="00B67272" w:rsidRPr="005B12BA" w14:paraId="0FA54836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8C11" w14:textId="16B0B72C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1.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3737" w14:textId="5835C5AE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Prepínač 48 portový L2 PoE+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4D2D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B528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721B" w14:textId="3FFEF899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66F4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CC1" w14:textId="2D832133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17</w:t>
            </w:r>
          </w:p>
        </w:tc>
      </w:tr>
      <w:tr w:rsidR="00B67272" w:rsidRPr="005B12BA" w14:paraId="54AFA8D5" w14:textId="77777777" w:rsidTr="00110EFE">
        <w:trPr>
          <w:trHeight w:val="57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B356" w14:textId="48091E56" w:rsidR="00B67272" w:rsidRPr="005B12BA" w:rsidRDefault="00B67272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2. 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FE8E7" w14:textId="5BD5B90B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Twinax pasívny kábel k pripojeniu switchov k existujúcej infraštruktúre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E197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1F7F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031D" w14:textId="4AB5867E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16F3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3095" w14:textId="265ED926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15</w:t>
            </w:r>
          </w:p>
        </w:tc>
      </w:tr>
      <w:tr w:rsidR="00B67272" w:rsidRPr="005B12BA" w14:paraId="2E690BE4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4392" w14:textId="37C1ADEE" w:rsidR="00B67272" w:rsidRPr="005B12BA" w:rsidRDefault="00343EC1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3. 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CD203" w14:textId="6BABAFB9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Prístupový bod / AP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7EFE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CA6A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0CD0" w14:textId="52AAB4A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6C45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4B56" w14:textId="3EBE70C9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517</w:t>
            </w:r>
          </w:p>
        </w:tc>
      </w:tr>
      <w:tr w:rsidR="00B67272" w:rsidRPr="005B12BA" w14:paraId="75A16CF8" w14:textId="77777777" w:rsidTr="00110EFE">
        <w:trPr>
          <w:trHeight w:val="57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FA16" w14:textId="4AAC5D75" w:rsidR="00B67272" w:rsidRPr="005B12BA" w:rsidRDefault="00343EC1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4. 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0804" w14:textId="300A339E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Montážna krabica určená k danému prístupovému bodu výrobcom AP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AACB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11B3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E5B4" w14:textId="54BFE1DC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16E4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DCE7" w14:textId="48737EB6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456</w:t>
            </w:r>
          </w:p>
        </w:tc>
      </w:tr>
      <w:tr w:rsidR="00B67272" w:rsidRPr="005B12BA" w14:paraId="70DF5AB8" w14:textId="77777777" w:rsidTr="00110EFE">
        <w:trPr>
          <w:trHeight w:val="57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2B3D" w14:textId="5E778B19" w:rsidR="00B67272" w:rsidRPr="005B12BA" w:rsidRDefault="00343EC1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5.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E6B3E" w14:textId="767AE43F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Montážny materiál na vloženie prípojného kábla od zásuvky štruktúrovanej kabeláže k AP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2734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B25C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3D4E" w14:textId="5BD0128B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908E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92C5" w14:textId="17D32581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456</w:t>
            </w:r>
          </w:p>
        </w:tc>
      </w:tr>
      <w:tr w:rsidR="00B67272" w:rsidRPr="005B12BA" w14:paraId="77AD5EC3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5994" w14:textId="76910E8D" w:rsidR="00B67272" w:rsidRPr="005B12BA" w:rsidRDefault="00343EC1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6. 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25CD" w14:textId="46B14AE0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Prípojný kábel ethernet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E2A1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2411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5108" w14:textId="1A0B334F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63DE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0BD3" w14:textId="6A590104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456</w:t>
            </w:r>
          </w:p>
        </w:tc>
      </w:tr>
      <w:tr w:rsidR="00B67272" w:rsidRPr="005B12BA" w14:paraId="08FA30F6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094D" w14:textId="59079949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7.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5920" w14:textId="7FE0674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Prípojný kábel ethernet k AP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F651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551F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5BFA" w14:textId="600D8D6D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7E3C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734C" w14:textId="64778A39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456</w:t>
            </w:r>
          </w:p>
        </w:tc>
      </w:tr>
      <w:tr w:rsidR="00B67272" w:rsidRPr="005B12BA" w14:paraId="4DC6BD6D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860A" w14:textId="1230E29C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8.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4F4B5" w14:textId="7833590F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Prípojný kábel ethernet k AP pre užívateľa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AC2E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4A70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698E" w14:textId="6B0F0418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2F45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68BB" w14:textId="3C1CC540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456</w:t>
            </w:r>
          </w:p>
        </w:tc>
      </w:tr>
      <w:tr w:rsidR="00B67272" w:rsidRPr="005B12BA" w14:paraId="32852D69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CF16" w14:textId="3F3C0180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9.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DE33A" w14:textId="79728352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Elektrický rozvodový panel PDU pre rack 19”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BD11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12FC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3745" w14:textId="06AB2C3E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374C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214B" w14:textId="30784FE0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22</w:t>
            </w:r>
          </w:p>
        </w:tc>
      </w:tr>
      <w:tr w:rsidR="00B67272" w:rsidRPr="005B12BA" w14:paraId="4CFC5DED" w14:textId="77777777" w:rsidTr="00110EFE">
        <w:trPr>
          <w:trHeight w:val="57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1EE0" w14:textId="3EAE337F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10.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F5F4" w14:textId="08C7301B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Horizontálny panel pre káblový manažment pre rack 19”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B491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E961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0BC0" w14:textId="2524093C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929A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ED38" w14:textId="2F890212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15</w:t>
            </w:r>
          </w:p>
        </w:tc>
      </w:tr>
      <w:tr w:rsidR="00B67272" w:rsidRPr="005B12BA" w14:paraId="534D0AC9" w14:textId="77777777" w:rsidTr="00110EFE">
        <w:trPr>
          <w:trHeight w:val="57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0A7C" w14:textId="0F895910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11.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2C1C" w14:textId="04C293A0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Montážna sada na upevnenie zariadení do vertikálnych líšt racku 19”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D9C5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1C47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B519" w14:textId="28AF84C1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27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49BD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A058" w14:textId="3190B736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97</w:t>
            </w:r>
          </w:p>
        </w:tc>
      </w:tr>
      <w:tr w:rsidR="00B67272" w:rsidRPr="005B12BA" w14:paraId="2094174F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435A" w14:textId="63BA5054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12.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3B169" w14:textId="2233A763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Viazacie nylonové pásky, 2,5 x 100mm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10B3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6EED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7A61" w14:textId="2BDC39F9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8D84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D639" w14:textId="550A3AE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15</w:t>
            </w:r>
          </w:p>
        </w:tc>
      </w:tr>
      <w:tr w:rsidR="00B67272" w:rsidRPr="005B12BA" w14:paraId="60FE3BB4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0062" w14:textId="4DE9A711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>13.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F9ED" w14:textId="19E8E229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Viazacie nylonové pásky, 4,8 x 200mm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49FE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8585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F68A" w14:textId="7A4946C3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E0F4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BBCA" w14:textId="21C5C84D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15</w:t>
            </w:r>
          </w:p>
        </w:tc>
      </w:tr>
      <w:tr w:rsidR="00B67272" w:rsidRPr="005B12BA" w14:paraId="7EC04395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B942" w14:textId="0173C399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14. 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4408" w14:textId="63AFC55F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 xml:space="preserve">Viazacie nylonové pásky, 4,8 x 350mm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0993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239F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4EB9" w14:textId="142DE174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DF62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7F37" w14:textId="50F70FE4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15</w:t>
            </w:r>
          </w:p>
        </w:tc>
      </w:tr>
      <w:tr w:rsidR="00B67272" w:rsidRPr="005B12BA" w14:paraId="551CB8FE" w14:textId="77777777" w:rsidTr="00110EFE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44C1" w14:textId="5D83C56A" w:rsidR="00B67272" w:rsidRPr="005B12BA" w:rsidRDefault="005A6F8A" w:rsidP="000F65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 w:themeColor="text1"/>
                <w:lang w:val="sk-SK" w:eastAsia="sk-SK"/>
              </w:rPr>
            </w:pPr>
            <w:r>
              <w:rPr>
                <w:rFonts w:ascii="Corbel" w:eastAsia="Times New Roman" w:hAnsi="Corbel" w:cs="Calibri"/>
                <w:color w:val="000000" w:themeColor="text1"/>
                <w:lang w:val="sk-SK" w:eastAsia="sk-SK"/>
              </w:rPr>
              <w:t xml:space="preserve">15. </w:t>
            </w:r>
          </w:p>
        </w:tc>
        <w:tc>
          <w:tcPr>
            <w:tcW w:w="4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ACD5" w14:textId="7A5AB0D1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 w:themeColor="text1"/>
                <w:lang w:val="sk-SK" w:eastAsia="sk-SK"/>
              </w:rPr>
              <w:t>Inštalačné práce na jeden kus WiFi AP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F94C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AA34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85AD" w14:textId="02DFA2BD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57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1031" w14:textId="77777777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eastAsia="Times New Roman" w:hAnsi="Corbel" w:cs="Calibri"/>
                <w:color w:val="000000"/>
                <w:lang w:val="sk-SK" w:eastAsia="sk-SK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198B" w14:textId="20B257D8" w:rsidR="00B67272" w:rsidRPr="005B12BA" w:rsidRDefault="00B67272" w:rsidP="005B12BA">
            <w:pPr>
              <w:spacing w:after="0" w:line="240" w:lineRule="auto"/>
              <w:jc w:val="both"/>
              <w:rPr>
                <w:rFonts w:ascii="Corbel" w:eastAsia="Times New Roman" w:hAnsi="Corbel" w:cs="Calibri"/>
                <w:color w:val="000000"/>
                <w:lang w:val="sk-SK" w:eastAsia="sk-SK"/>
              </w:rPr>
            </w:pPr>
            <w:r w:rsidRPr="005B12BA">
              <w:rPr>
                <w:rFonts w:ascii="Corbel" w:hAnsi="Corbel" w:cs="Calibri"/>
                <w:color w:val="000000"/>
              </w:rPr>
              <w:t>456</w:t>
            </w:r>
          </w:p>
        </w:tc>
      </w:tr>
    </w:tbl>
    <w:p w14:paraId="0F46875C" w14:textId="77777777" w:rsidR="00B54F86" w:rsidRDefault="00B54F86" w:rsidP="005B12BA">
      <w:pPr>
        <w:jc w:val="both"/>
        <w:rPr>
          <w:rFonts w:ascii="Corbel" w:hAnsi="Corbel"/>
          <w:lang w:val="sk-SK"/>
        </w:rPr>
        <w:sectPr w:rsidR="00B54F86" w:rsidSect="00B54F86">
          <w:headerReference w:type="default" r:id="rId11"/>
          <w:footerReference w:type="default" r:id="rId12"/>
          <w:pgSz w:w="12240" w:h="15840"/>
          <w:pgMar w:top="709" w:right="1440" w:bottom="1260" w:left="1440" w:header="720" w:footer="720" w:gutter="0"/>
          <w:cols w:space="720"/>
          <w:docGrid w:linePitch="360"/>
        </w:sectPr>
      </w:pPr>
    </w:p>
    <w:p w14:paraId="2D910D45" w14:textId="77777777" w:rsidR="00AB3E9B" w:rsidRPr="005B12BA" w:rsidRDefault="00AB3E9B" w:rsidP="005B12BA">
      <w:pPr>
        <w:jc w:val="both"/>
        <w:rPr>
          <w:rFonts w:ascii="Corbel" w:hAnsi="Corbel"/>
          <w:lang w:val="sk-SK"/>
        </w:rPr>
      </w:pPr>
    </w:p>
    <w:p w14:paraId="02DD9F0B" w14:textId="5F7638C4" w:rsidR="00C87DCF" w:rsidRPr="005B12BA" w:rsidRDefault="00343EC1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1. </w:t>
      </w:r>
      <w:r w:rsidR="00C87DCF" w:rsidRPr="005B12BA">
        <w:rPr>
          <w:rFonts w:ascii="Corbel" w:hAnsi="Corbel"/>
          <w:b/>
          <w:bCs/>
          <w:lang w:val="sk-SK"/>
        </w:rPr>
        <w:t>Prepínač 48 portový L2 PoE+</w:t>
      </w:r>
    </w:p>
    <w:p w14:paraId="5E1EB40E" w14:textId="3E0E36BE" w:rsidR="00C87DCF" w:rsidRPr="005B12BA" w:rsidRDefault="00C87DCF" w:rsidP="005B12BA">
      <w:pPr>
        <w:jc w:val="both"/>
        <w:rPr>
          <w:rFonts w:ascii="Corbel" w:hAnsi="Corbel"/>
          <w:b/>
          <w:bCs/>
          <w:lang w:val="sk-SK"/>
        </w:rPr>
      </w:pPr>
      <w:r w:rsidRPr="005B12BA">
        <w:rPr>
          <w:rFonts w:ascii="Corbel" w:hAnsi="Corbel"/>
          <w:lang w:val="sk-SK"/>
        </w:rPr>
        <w:t>s</w:t>
      </w:r>
      <w:r w:rsidRPr="005B12BA">
        <w:rPr>
          <w:rFonts w:ascii="Arial" w:hAnsi="Arial" w:cs="Arial"/>
          <w:lang w:val="sk-SK"/>
        </w:rPr>
        <w:t> </w:t>
      </w:r>
      <w:r w:rsidR="00343EC1">
        <w:rPr>
          <w:rFonts w:ascii="Corbel" w:hAnsi="Corbel"/>
          <w:lang w:val="sk-SK"/>
        </w:rPr>
        <w:t xml:space="preserve">minimálnymi </w:t>
      </w:r>
      <w:r w:rsidR="00261D30">
        <w:rPr>
          <w:rFonts w:ascii="Corbel" w:hAnsi="Corbel"/>
          <w:lang w:val="sk-SK"/>
        </w:rPr>
        <w:t xml:space="preserve">požadovanými </w:t>
      </w:r>
      <w:r w:rsidR="00343EC1">
        <w:rPr>
          <w:rFonts w:ascii="Corbel" w:hAnsi="Corbel"/>
          <w:lang w:val="sk-SK"/>
        </w:rPr>
        <w:t>parametrami</w:t>
      </w:r>
      <w:r w:rsidR="00261D30">
        <w:rPr>
          <w:rFonts w:ascii="Corbel" w:hAnsi="Corbel"/>
          <w:lang w:val="sk-SK"/>
        </w:rPr>
        <w:t>:</w:t>
      </w:r>
    </w:p>
    <w:tbl>
      <w:tblPr>
        <w:tblStyle w:val="Mriekatabuky"/>
        <w:tblW w:w="9776" w:type="dxa"/>
        <w:jc w:val="center"/>
        <w:tblLook w:val="04A0" w:firstRow="1" w:lastRow="0" w:firstColumn="1" w:lastColumn="0" w:noHBand="0" w:noVBand="1"/>
      </w:tblPr>
      <w:tblGrid>
        <w:gridCol w:w="7792"/>
        <w:gridCol w:w="1984"/>
      </w:tblGrid>
      <w:tr w:rsidR="00C87DCF" w:rsidRPr="00110EFE" w14:paraId="48A4BB4D" w14:textId="3C54CBD6" w:rsidTr="00A0173C">
        <w:trPr>
          <w:jc w:val="center"/>
        </w:trPr>
        <w:tc>
          <w:tcPr>
            <w:tcW w:w="7792" w:type="dxa"/>
            <w:vAlign w:val="center"/>
          </w:tcPr>
          <w:p w14:paraId="4290D0BD" w14:textId="4B06B9A0" w:rsidR="00C87DCF" w:rsidRPr="00110EFE" w:rsidRDefault="00C87DCF" w:rsidP="00510998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110EFE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1984" w:type="dxa"/>
            <w:vAlign w:val="center"/>
          </w:tcPr>
          <w:p w14:paraId="1C1C93A8" w14:textId="18ED1BDC" w:rsidR="00C87DCF" w:rsidRPr="00110EFE" w:rsidRDefault="00110EFE" w:rsidP="00510998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110EFE">
              <w:rPr>
                <w:rFonts w:ascii="Corbel" w:hAnsi="Corbel" w:cs="Arial"/>
                <w:b/>
                <w:bCs/>
                <w:noProof/>
                <w:lang w:eastAsia="sk-SK"/>
              </w:rPr>
              <w:t>Spôsob naplnenia požiadavky</w:t>
            </w:r>
          </w:p>
        </w:tc>
      </w:tr>
      <w:tr w:rsidR="003E340D" w:rsidRPr="005B12BA" w14:paraId="3F230C2F" w14:textId="77777777" w:rsidTr="00A0173C">
        <w:trPr>
          <w:jc w:val="center"/>
        </w:trPr>
        <w:tc>
          <w:tcPr>
            <w:tcW w:w="7792" w:type="dxa"/>
          </w:tcPr>
          <w:p w14:paraId="55D25ECC" w14:textId="49C21B4F" w:rsidR="003E340D" w:rsidRDefault="003E340D" w:rsidP="00A0173C">
            <w:pPr>
              <w:jc w:val="both"/>
              <w:rPr>
                <w:rFonts w:ascii="Corbel" w:hAnsi="Corbel"/>
                <w:lang w:val="sk-SK"/>
              </w:rPr>
            </w:pPr>
            <w:r w:rsidRPr="003E340D">
              <w:rPr>
                <w:rFonts w:ascii="Corbel" w:hAnsi="Corbel"/>
                <w:lang w:val="sk-SK"/>
              </w:rPr>
              <w:t>Prepínač 48 portový L2 PoE+</w:t>
            </w:r>
            <w:r>
              <w:rPr>
                <w:rFonts w:ascii="Corbel" w:hAnsi="Corbel"/>
                <w:lang w:val="sk-SK"/>
              </w:rPr>
              <w:t xml:space="preserve"> - samotný produkt</w:t>
            </w:r>
            <w:r w:rsidR="003F3258">
              <w:rPr>
                <w:rFonts w:ascii="Corbel" w:hAnsi="Corbel"/>
                <w:lang w:val="sk-SK"/>
              </w:rPr>
              <w:t xml:space="preserve"> – uvedenie konkrétnej značky a</w:t>
            </w:r>
            <w:r w:rsidR="00711833">
              <w:rPr>
                <w:rFonts w:ascii="Corbel" w:hAnsi="Corbel"/>
                <w:lang w:val="sk-SK"/>
              </w:rPr>
              <w:t> </w:t>
            </w:r>
            <w:r w:rsidR="003F3258">
              <w:rPr>
                <w:rFonts w:ascii="Corbel" w:hAnsi="Corbel"/>
                <w:lang w:val="sk-SK"/>
              </w:rPr>
              <w:t>typu</w:t>
            </w:r>
            <w:r w:rsidR="00711833">
              <w:rPr>
                <w:rFonts w:ascii="Corbel" w:hAnsi="Corbel"/>
                <w:lang w:val="sk-SK"/>
              </w:rPr>
              <w:t xml:space="preserve"> ponúkaného produktu</w:t>
            </w:r>
            <w:r w:rsidR="00E907E2">
              <w:rPr>
                <w:rFonts w:ascii="Corbel" w:hAnsi="Corbel"/>
                <w:lang w:val="sk-SK"/>
              </w:rPr>
              <w:t xml:space="preserve"> v stĺpci napravo</w:t>
            </w:r>
          </w:p>
        </w:tc>
        <w:tc>
          <w:tcPr>
            <w:tcW w:w="1984" w:type="dxa"/>
            <w:vAlign w:val="center"/>
          </w:tcPr>
          <w:p w14:paraId="028B9014" w14:textId="73172778" w:rsidR="003E340D" w:rsidRPr="00886A3E" w:rsidRDefault="003E340D" w:rsidP="00A0173C">
            <w:pPr>
              <w:jc w:val="both"/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3D706F20" w14:textId="0F594F61" w:rsidTr="00A0173C">
        <w:trPr>
          <w:jc w:val="center"/>
        </w:trPr>
        <w:tc>
          <w:tcPr>
            <w:tcW w:w="7792" w:type="dxa"/>
          </w:tcPr>
          <w:p w14:paraId="72B24E3D" w14:textId="37D4F2B6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M</w:t>
            </w:r>
            <w:r w:rsidRPr="005B12BA">
              <w:rPr>
                <w:rFonts w:ascii="Corbel" w:hAnsi="Corbel"/>
                <w:lang w:val="sk-SK"/>
              </w:rPr>
              <w:t xml:space="preserve">ax. veľkosť 1RU </w:t>
            </w:r>
          </w:p>
        </w:tc>
        <w:tc>
          <w:tcPr>
            <w:tcW w:w="1984" w:type="dxa"/>
            <w:vAlign w:val="center"/>
          </w:tcPr>
          <w:p w14:paraId="7046EA51" w14:textId="707C7EBE" w:rsidR="00A0173C" w:rsidRPr="00886A3E" w:rsidRDefault="003E340D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1C9F1D2B" w14:textId="6B981A76" w:rsidTr="00A0173C">
        <w:trPr>
          <w:jc w:val="center"/>
        </w:trPr>
        <w:tc>
          <w:tcPr>
            <w:tcW w:w="7792" w:type="dxa"/>
          </w:tcPr>
          <w:p w14:paraId="1D63E6EF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Napájanie AC 230V </w:t>
            </w:r>
          </w:p>
        </w:tc>
        <w:tc>
          <w:tcPr>
            <w:tcW w:w="1984" w:type="dxa"/>
          </w:tcPr>
          <w:p w14:paraId="453C1694" w14:textId="286F542B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5D91BE7A" w14:textId="2D3B1365" w:rsidTr="00A0173C">
        <w:trPr>
          <w:jc w:val="center"/>
        </w:trPr>
        <w:tc>
          <w:tcPr>
            <w:tcW w:w="7792" w:type="dxa"/>
          </w:tcPr>
          <w:p w14:paraId="1F2EB2E5" w14:textId="06BDC67A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Podpora minimálne 48 portov 10/100/1000 RJ45, podpora napájania cez Ethernet pre 48 portov, PoE banka min. 740 W </w:t>
            </w:r>
          </w:p>
        </w:tc>
        <w:tc>
          <w:tcPr>
            <w:tcW w:w="1984" w:type="dxa"/>
          </w:tcPr>
          <w:p w14:paraId="4E63C52F" w14:textId="51FCD11C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67C93710" w14:textId="64907E74" w:rsidTr="00A0173C">
        <w:trPr>
          <w:jc w:val="center"/>
        </w:trPr>
        <w:tc>
          <w:tcPr>
            <w:tcW w:w="7792" w:type="dxa"/>
          </w:tcPr>
          <w:p w14:paraId="3B452C81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Podpora minimálne 4x optický uplink 10GE (SFP+) </w:t>
            </w:r>
          </w:p>
        </w:tc>
        <w:tc>
          <w:tcPr>
            <w:tcW w:w="1984" w:type="dxa"/>
          </w:tcPr>
          <w:p w14:paraId="165014F0" w14:textId="6AEEF0B1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480A9C45" w14:textId="3E1AB18B" w:rsidTr="00A0173C">
        <w:trPr>
          <w:jc w:val="center"/>
        </w:trPr>
        <w:tc>
          <w:tcPr>
            <w:tcW w:w="7792" w:type="dxa"/>
          </w:tcPr>
          <w:p w14:paraId="00B8AE7D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Podpora min. 16000 MAC adries </w:t>
            </w:r>
          </w:p>
        </w:tc>
        <w:tc>
          <w:tcPr>
            <w:tcW w:w="1984" w:type="dxa"/>
          </w:tcPr>
          <w:p w14:paraId="2119E622" w14:textId="6B94A81D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2CA71425" w14:textId="799E6883" w:rsidTr="00A0173C">
        <w:trPr>
          <w:jc w:val="center"/>
        </w:trPr>
        <w:tc>
          <w:tcPr>
            <w:tcW w:w="7792" w:type="dxa"/>
          </w:tcPr>
          <w:p w14:paraId="5A19D902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Podpora min. 256 aktívnych VLAN </w:t>
            </w:r>
          </w:p>
        </w:tc>
        <w:tc>
          <w:tcPr>
            <w:tcW w:w="1984" w:type="dxa"/>
          </w:tcPr>
          <w:p w14:paraId="4D1C5257" w14:textId="41025D71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7D10CADB" w14:textId="528FAB0C" w:rsidTr="00A0173C">
        <w:trPr>
          <w:jc w:val="center"/>
        </w:trPr>
        <w:tc>
          <w:tcPr>
            <w:tcW w:w="7792" w:type="dxa"/>
          </w:tcPr>
          <w:p w14:paraId="20BC90EE" w14:textId="0D7927C3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Podpora IPv6 unicast smerových záznamov min 414 </w:t>
            </w:r>
          </w:p>
        </w:tc>
        <w:tc>
          <w:tcPr>
            <w:tcW w:w="1984" w:type="dxa"/>
          </w:tcPr>
          <w:p w14:paraId="6CA1C439" w14:textId="12C78A1A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1492F81C" w14:textId="14F1A8E2" w:rsidTr="00A0173C">
        <w:trPr>
          <w:jc w:val="center"/>
        </w:trPr>
        <w:tc>
          <w:tcPr>
            <w:tcW w:w="7792" w:type="dxa"/>
          </w:tcPr>
          <w:p w14:paraId="08432FF1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Priepustnosť prepínača: Prepínacia kapacita minimálne 176 Gbps, s priepustnosťou minimálne 130 Mpps </w:t>
            </w:r>
          </w:p>
        </w:tc>
        <w:tc>
          <w:tcPr>
            <w:tcW w:w="1984" w:type="dxa"/>
          </w:tcPr>
          <w:p w14:paraId="15E8A86A" w14:textId="0C09B6F4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25729C12" w14:textId="1991BAD5" w:rsidTr="00A0173C">
        <w:trPr>
          <w:jc w:val="center"/>
        </w:trPr>
        <w:tc>
          <w:tcPr>
            <w:tcW w:w="7792" w:type="dxa"/>
          </w:tcPr>
          <w:p w14:paraId="65450F8E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Perpetuálna podpora PoE+, aj počas reštartovania zariadenia </w:t>
            </w:r>
          </w:p>
        </w:tc>
        <w:tc>
          <w:tcPr>
            <w:tcW w:w="1984" w:type="dxa"/>
          </w:tcPr>
          <w:p w14:paraId="06B94C6F" w14:textId="6BBC6842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22C0C04E" w14:textId="0DB5E3A4" w:rsidTr="00A0173C">
        <w:trPr>
          <w:jc w:val="center"/>
        </w:trPr>
        <w:tc>
          <w:tcPr>
            <w:tcW w:w="7792" w:type="dxa"/>
          </w:tcPr>
          <w:p w14:paraId="38DA1E14" w14:textId="0DB2F6B1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CLI príkazový riadok pre manažment a/alebo intuitívne webové administratívne rozhranie </w:t>
            </w:r>
          </w:p>
        </w:tc>
        <w:tc>
          <w:tcPr>
            <w:tcW w:w="1984" w:type="dxa"/>
          </w:tcPr>
          <w:p w14:paraId="15EACF97" w14:textId="35F89FF7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6CCD2652" w14:textId="6C2A927E" w:rsidTr="00A0173C">
        <w:trPr>
          <w:jc w:val="center"/>
        </w:trPr>
        <w:tc>
          <w:tcPr>
            <w:tcW w:w="7792" w:type="dxa"/>
          </w:tcPr>
          <w:p w14:paraId="579E3E69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Network monitoring prostredníctvom samplovaného flow (sFlow) </w:t>
            </w:r>
          </w:p>
        </w:tc>
        <w:tc>
          <w:tcPr>
            <w:tcW w:w="1984" w:type="dxa"/>
          </w:tcPr>
          <w:p w14:paraId="3842E648" w14:textId="1E1DA777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6F81A6A4" w14:textId="79893165" w:rsidTr="00A0173C">
        <w:trPr>
          <w:jc w:val="center"/>
        </w:trPr>
        <w:tc>
          <w:tcPr>
            <w:tcW w:w="7792" w:type="dxa"/>
          </w:tcPr>
          <w:p w14:paraId="15441260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Bezpečnosť 802.1X pre pripojené zariadenia, Switched Port Analyzer (SPAN) a Bridge Protocol Data Unit (BPDU) Guard </w:t>
            </w:r>
          </w:p>
        </w:tc>
        <w:tc>
          <w:tcPr>
            <w:tcW w:w="1984" w:type="dxa"/>
          </w:tcPr>
          <w:p w14:paraId="1F38D658" w14:textId="72AE46CF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023FECF5" w14:textId="5B59D1B6" w:rsidTr="00A0173C">
        <w:trPr>
          <w:jc w:val="center"/>
        </w:trPr>
        <w:tc>
          <w:tcPr>
            <w:tcW w:w="7792" w:type="dxa"/>
          </w:tcPr>
          <w:p w14:paraId="4039BE22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Možnosť administrácie aj bezdrôtovo cez Bluetooth pripojenie konzoly, Simple Network Management Protocol (SNMP), RJ-45, alebo USB konzolový kábel </w:t>
            </w:r>
          </w:p>
        </w:tc>
        <w:tc>
          <w:tcPr>
            <w:tcW w:w="1984" w:type="dxa"/>
          </w:tcPr>
          <w:p w14:paraId="1FCF0B4F" w14:textId="22DF7773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15EBC9D9" w14:textId="1F12FC33" w:rsidTr="00A0173C">
        <w:trPr>
          <w:jc w:val="center"/>
        </w:trPr>
        <w:tc>
          <w:tcPr>
            <w:tcW w:w="7792" w:type="dxa"/>
          </w:tcPr>
          <w:p w14:paraId="2FF99C3E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802.1D STP </w:t>
            </w:r>
          </w:p>
        </w:tc>
        <w:tc>
          <w:tcPr>
            <w:tcW w:w="1984" w:type="dxa"/>
          </w:tcPr>
          <w:p w14:paraId="3661E2F4" w14:textId="71F6412E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7144D267" w14:textId="644C8DD8" w:rsidTr="00A0173C">
        <w:trPr>
          <w:jc w:val="center"/>
        </w:trPr>
        <w:tc>
          <w:tcPr>
            <w:tcW w:w="7792" w:type="dxa"/>
          </w:tcPr>
          <w:p w14:paraId="11AB3CB6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802.1p CoS Prioritization </w:t>
            </w:r>
          </w:p>
        </w:tc>
        <w:tc>
          <w:tcPr>
            <w:tcW w:w="1984" w:type="dxa"/>
          </w:tcPr>
          <w:p w14:paraId="67EA8430" w14:textId="0F2F69B7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1825A499" w14:textId="2ADE14C8" w:rsidTr="00A0173C">
        <w:trPr>
          <w:jc w:val="center"/>
        </w:trPr>
        <w:tc>
          <w:tcPr>
            <w:tcW w:w="7792" w:type="dxa"/>
          </w:tcPr>
          <w:p w14:paraId="7848B3C6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802.1Q VLAN </w:t>
            </w:r>
          </w:p>
        </w:tc>
        <w:tc>
          <w:tcPr>
            <w:tcW w:w="1984" w:type="dxa"/>
          </w:tcPr>
          <w:p w14:paraId="24D0135A" w14:textId="28F74974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5FB2EDA6" w14:textId="5D831D3D" w:rsidTr="00A0173C">
        <w:trPr>
          <w:jc w:val="center"/>
        </w:trPr>
        <w:tc>
          <w:tcPr>
            <w:tcW w:w="7792" w:type="dxa"/>
          </w:tcPr>
          <w:p w14:paraId="77284A2F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802.1s </w:t>
            </w:r>
          </w:p>
        </w:tc>
        <w:tc>
          <w:tcPr>
            <w:tcW w:w="1984" w:type="dxa"/>
          </w:tcPr>
          <w:p w14:paraId="0A059A2F" w14:textId="31C9B4EB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24D75613" w14:textId="13F8BB91" w:rsidTr="00A0173C">
        <w:trPr>
          <w:jc w:val="center"/>
        </w:trPr>
        <w:tc>
          <w:tcPr>
            <w:tcW w:w="7792" w:type="dxa"/>
          </w:tcPr>
          <w:p w14:paraId="6E53EDD1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802.1w </w:t>
            </w:r>
          </w:p>
        </w:tc>
        <w:tc>
          <w:tcPr>
            <w:tcW w:w="1984" w:type="dxa"/>
          </w:tcPr>
          <w:p w14:paraId="48406FE2" w14:textId="222E63AE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54698B40" w14:textId="6B111282" w:rsidTr="00A0173C">
        <w:trPr>
          <w:jc w:val="center"/>
        </w:trPr>
        <w:tc>
          <w:tcPr>
            <w:tcW w:w="7792" w:type="dxa"/>
          </w:tcPr>
          <w:p w14:paraId="740DE726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802.1X </w:t>
            </w:r>
          </w:p>
        </w:tc>
        <w:tc>
          <w:tcPr>
            <w:tcW w:w="1984" w:type="dxa"/>
          </w:tcPr>
          <w:p w14:paraId="08FFE42A" w14:textId="68B2C88D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2CFF051A" w14:textId="5BE0D821" w:rsidTr="00A0173C">
        <w:trPr>
          <w:jc w:val="center"/>
        </w:trPr>
        <w:tc>
          <w:tcPr>
            <w:tcW w:w="7792" w:type="dxa"/>
          </w:tcPr>
          <w:p w14:paraId="700FE632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802.1ab LLDP </w:t>
            </w:r>
          </w:p>
        </w:tc>
        <w:tc>
          <w:tcPr>
            <w:tcW w:w="1984" w:type="dxa"/>
          </w:tcPr>
          <w:p w14:paraId="5BD03EA8" w14:textId="2DC4A7DC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3DB04907" w14:textId="5F00969C" w:rsidTr="00A0173C">
        <w:trPr>
          <w:jc w:val="center"/>
        </w:trPr>
        <w:tc>
          <w:tcPr>
            <w:tcW w:w="7792" w:type="dxa"/>
          </w:tcPr>
          <w:p w14:paraId="4E737084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Bluetooth v4.0 </w:t>
            </w:r>
          </w:p>
        </w:tc>
        <w:tc>
          <w:tcPr>
            <w:tcW w:w="1984" w:type="dxa"/>
          </w:tcPr>
          <w:p w14:paraId="349EC7DF" w14:textId="6C686635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08EE3F0F" w14:textId="4A6690C0" w:rsidTr="00A0173C">
        <w:trPr>
          <w:jc w:val="center"/>
        </w:trPr>
        <w:tc>
          <w:tcPr>
            <w:tcW w:w="7792" w:type="dxa"/>
          </w:tcPr>
          <w:p w14:paraId="2EEE598D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802.3ad </w:t>
            </w:r>
          </w:p>
        </w:tc>
        <w:tc>
          <w:tcPr>
            <w:tcW w:w="1984" w:type="dxa"/>
          </w:tcPr>
          <w:p w14:paraId="5BCBEE50" w14:textId="7C25DD6F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0D8D5442" w14:textId="398267BA" w:rsidTr="00A0173C">
        <w:trPr>
          <w:jc w:val="center"/>
        </w:trPr>
        <w:tc>
          <w:tcPr>
            <w:tcW w:w="7792" w:type="dxa"/>
          </w:tcPr>
          <w:p w14:paraId="36F5C4D8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802.3af and IEEE 802.3at </w:t>
            </w:r>
          </w:p>
        </w:tc>
        <w:tc>
          <w:tcPr>
            <w:tcW w:w="1984" w:type="dxa"/>
          </w:tcPr>
          <w:p w14:paraId="5AD21D4A" w14:textId="53ACF7F7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767B22FF" w14:textId="49BA8E1A" w:rsidTr="00A0173C">
        <w:trPr>
          <w:jc w:val="center"/>
        </w:trPr>
        <w:tc>
          <w:tcPr>
            <w:tcW w:w="7792" w:type="dxa"/>
          </w:tcPr>
          <w:p w14:paraId="01E62DE4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802.3ah (100BASE-X single/multimode fiber only) </w:t>
            </w:r>
          </w:p>
        </w:tc>
        <w:tc>
          <w:tcPr>
            <w:tcW w:w="1984" w:type="dxa"/>
          </w:tcPr>
          <w:p w14:paraId="14EA5CB5" w14:textId="2DB19653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610F8DBF" w14:textId="7DF33662" w:rsidTr="00A0173C">
        <w:trPr>
          <w:jc w:val="center"/>
        </w:trPr>
        <w:tc>
          <w:tcPr>
            <w:tcW w:w="7792" w:type="dxa"/>
          </w:tcPr>
          <w:p w14:paraId="6CFA800E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802.3x full duplex on 10BASE-T, 100BASE-TX, and 1000BASE-T ports </w:t>
            </w:r>
          </w:p>
        </w:tc>
        <w:tc>
          <w:tcPr>
            <w:tcW w:w="1984" w:type="dxa"/>
          </w:tcPr>
          <w:p w14:paraId="767A5B5D" w14:textId="1D8D09DF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091CB6B0" w14:textId="4F0FF219" w:rsidTr="00A0173C">
        <w:trPr>
          <w:jc w:val="center"/>
        </w:trPr>
        <w:tc>
          <w:tcPr>
            <w:tcW w:w="7792" w:type="dxa"/>
          </w:tcPr>
          <w:p w14:paraId="2CBDD18C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 10BASE-T </w:t>
            </w:r>
          </w:p>
        </w:tc>
        <w:tc>
          <w:tcPr>
            <w:tcW w:w="1984" w:type="dxa"/>
          </w:tcPr>
          <w:p w14:paraId="31C797E7" w14:textId="46C07BB0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6987FB7D" w14:textId="511B4532" w:rsidTr="00A0173C">
        <w:trPr>
          <w:jc w:val="center"/>
        </w:trPr>
        <w:tc>
          <w:tcPr>
            <w:tcW w:w="7792" w:type="dxa"/>
          </w:tcPr>
          <w:p w14:paraId="2D9934B6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802.3u 100BASE-TX </w:t>
            </w:r>
          </w:p>
        </w:tc>
        <w:tc>
          <w:tcPr>
            <w:tcW w:w="1984" w:type="dxa"/>
          </w:tcPr>
          <w:p w14:paraId="1E3A658F" w14:textId="6155FA4F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2C41CB98" w14:textId="4156E2FC" w:rsidTr="00A0173C">
        <w:trPr>
          <w:jc w:val="center"/>
        </w:trPr>
        <w:tc>
          <w:tcPr>
            <w:tcW w:w="7792" w:type="dxa"/>
          </w:tcPr>
          <w:p w14:paraId="20C7CE4B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802.3ab 1000BASE-T </w:t>
            </w:r>
          </w:p>
        </w:tc>
        <w:tc>
          <w:tcPr>
            <w:tcW w:w="1984" w:type="dxa"/>
          </w:tcPr>
          <w:p w14:paraId="3D4EB4B0" w14:textId="3A708DB4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06180C06" w14:textId="0F76A74C" w:rsidTr="00A0173C">
        <w:trPr>
          <w:jc w:val="center"/>
        </w:trPr>
        <w:tc>
          <w:tcPr>
            <w:tcW w:w="7792" w:type="dxa"/>
          </w:tcPr>
          <w:p w14:paraId="732C5078" w14:textId="77777777" w:rsidR="00A0173C" w:rsidRPr="005B12BA" w:rsidRDefault="00A0173C" w:rsidP="00A0173C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 xml:space="preserve">IEEE 802.3z 1000BASE-X </w:t>
            </w:r>
          </w:p>
        </w:tc>
        <w:tc>
          <w:tcPr>
            <w:tcW w:w="1984" w:type="dxa"/>
          </w:tcPr>
          <w:p w14:paraId="55FCBC8A" w14:textId="0AF9068A" w:rsidR="00A0173C" w:rsidRPr="00886A3E" w:rsidRDefault="00A0173C" w:rsidP="00A0173C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73786975" w14:textId="5BD9E13C" w:rsidTr="00A0173C">
        <w:trPr>
          <w:jc w:val="center"/>
        </w:trPr>
        <w:tc>
          <w:tcPr>
            <w:tcW w:w="7792" w:type="dxa"/>
          </w:tcPr>
          <w:p w14:paraId="6392028B" w14:textId="77777777" w:rsidR="00A0173C" w:rsidRPr="005B12BA" w:rsidRDefault="00A0173C" w:rsidP="00A0173C">
            <w:pPr>
              <w:jc w:val="both"/>
              <w:rPr>
                <w:rFonts w:ascii="Corbel" w:hAnsi="Corbel" w:cstheme="minorHAnsi"/>
                <w:lang w:val="sk-SK"/>
              </w:rPr>
            </w:pPr>
            <w:r w:rsidRPr="005B12BA">
              <w:rPr>
                <w:rFonts w:ascii="Corbel" w:hAnsi="Corbel" w:cstheme="minorHAnsi"/>
                <w:lang w:val="sk-SK"/>
              </w:rPr>
              <w:t xml:space="preserve">RMON I and II standards </w:t>
            </w:r>
          </w:p>
        </w:tc>
        <w:tc>
          <w:tcPr>
            <w:tcW w:w="1984" w:type="dxa"/>
          </w:tcPr>
          <w:p w14:paraId="50A2923D" w14:textId="0E7C8EF0" w:rsidR="00A0173C" w:rsidRPr="00886A3E" w:rsidRDefault="00A0173C" w:rsidP="00A0173C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60B02AD5" w14:textId="07D10707" w:rsidTr="00A0173C">
        <w:trPr>
          <w:jc w:val="center"/>
        </w:trPr>
        <w:tc>
          <w:tcPr>
            <w:tcW w:w="7792" w:type="dxa"/>
          </w:tcPr>
          <w:p w14:paraId="6D729AF9" w14:textId="77777777" w:rsidR="00A0173C" w:rsidRPr="005B12BA" w:rsidRDefault="00A0173C" w:rsidP="00A0173C">
            <w:pPr>
              <w:jc w:val="both"/>
              <w:rPr>
                <w:rFonts w:ascii="Corbel" w:hAnsi="Corbel" w:cstheme="minorHAnsi"/>
                <w:lang w:val="sk-SK"/>
              </w:rPr>
            </w:pPr>
            <w:r w:rsidRPr="005B12BA">
              <w:rPr>
                <w:rFonts w:ascii="Corbel" w:hAnsi="Corbel" w:cstheme="minorHAnsi"/>
                <w:lang w:val="sk-SK"/>
              </w:rPr>
              <w:t xml:space="preserve">SNMP v1, v2c, and v3 </w:t>
            </w:r>
          </w:p>
        </w:tc>
        <w:tc>
          <w:tcPr>
            <w:tcW w:w="1984" w:type="dxa"/>
          </w:tcPr>
          <w:p w14:paraId="79075B5A" w14:textId="5B844682" w:rsidR="00A0173C" w:rsidRPr="00886A3E" w:rsidRDefault="00A0173C" w:rsidP="00A0173C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6F11FF34" w14:textId="2A48744C" w:rsidTr="00A0173C">
        <w:trPr>
          <w:jc w:val="center"/>
        </w:trPr>
        <w:tc>
          <w:tcPr>
            <w:tcW w:w="7792" w:type="dxa"/>
          </w:tcPr>
          <w:p w14:paraId="61680844" w14:textId="77777777" w:rsidR="00A0173C" w:rsidRPr="005B12BA" w:rsidRDefault="00A0173C" w:rsidP="00A0173C">
            <w:pPr>
              <w:jc w:val="both"/>
              <w:rPr>
                <w:rFonts w:ascii="Corbel" w:hAnsi="Corbel" w:cstheme="minorHAnsi"/>
                <w:lang w:val="sk-SK"/>
              </w:rPr>
            </w:pPr>
            <w:r w:rsidRPr="005B12BA">
              <w:rPr>
                <w:rFonts w:ascii="Corbel" w:hAnsi="Corbel" w:cstheme="minorHAnsi"/>
                <w:lang w:val="sk-SK"/>
              </w:rPr>
              <w:t xml:space="preserve">IEEE 802.3az </w:t>
            </w:r>
          </w:p>
        </w:tc>
        <w:tc>
          <w:tcPr>
            <w:tcW w:w="1984" w:type="dxa"/>
          </w:tcPr>
          <w:p w14:paraId="38A250F7" w14:textId="7C91C157" w:rsidR="00A0173C" w:rsidRPr="00886A3E" w:rsidRDefault="00A0173C" w:rsidP="00A0173C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442D829C" w14:textId="4608E6E7" w:rsidTr="00A0173C">
        <w:trPr>
          <w:jc w:val="center"/>
        </w:trPr>
        <w:tc>
          <w:tcPr>
            <w:tcW w:w="7792" w:type="dxa"/>
          </w:tcPr>
          <w:p w14:paraId="20785A50" w14:textId="77777777" w:rsidR="00A0173C" w:rsidRPr="005B12BA" w:rsidRDefault="00A0173C" w:rsidP="00A0173C">
            <w:pPr>
              <w:jc w:val="both"/>
              <w:rPr>
                <w:rFonts w:ascii="Corbel" w:hAnsi="Corbel" w:cstheme="minorHAnsi"/>
                <w:lang w:val="sk-SK"/>
              </w:rPr>
            </w:pPr>
            <w:r w:rsidRPr="005B12BA">
              <w:rPr>
                <w:rFonts w:ascii="Corbel" w:hAnsi="Corbel" w:cstheme="minorHAnsi"/>
                <w:lang w:val="sk-SK"/>
              </w:rPr>
              <w:t xml:space="preserve">IEEE 802.1ax </w:t>
            </w:r>
          </w:p>
        </w:tc>
        <w:tc>
          <w:tcPr>
            <w:tcW w:w="1984" w:type="dxa"/>
          </w:tcPr>
          <w:p w14:paraId="5E8EF738" w14:textId="7EB317D2" w:rsidR="00A0173C" w:rsidRPr="00886A3E" w:rsidRDefault="00A0173C" w:rsidP="00A0173C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272F594B" w14:textId="4289210D" w:rsidTr="00A0173C">
        <w:trPr>
          <w:jc w:val="center"/>
        </w:trPr>
        <w:tc>
          <w:tcPr>
            <w:tcW w:w="7792" w:type="dxa"/>
          </w:tcPr>
          <w:p w14:paraId="53600F14" w14:textId="584A86A5" w:rsidR="00A0173C" w:rsidRPr="005B12BA" w:rsidRDefault="00A0173C" w:rsidP="00A0173C">
            <w:pPr>
              <w:jc w:val="both"/>
              <w:rPr>
                <w:rFonts w:ascii="Corbel" w:hAnsi="Corbel" w:cstheme="minorHAnsi"/>
                <w:lang w:val="sk-SK"/>
              </w:rPr>
            </w:pPr>
            <w:r w:rsidRPr="005B12BA">
              <w:rPr>
                <w:rFonts w:ascii="Corbel" w:hAnsi="Corbel" w:cstheme="minorHAnsi"/>
                <w:lang w:val="sk-SK"/>
              </w:rPr>
              <w:t xml:space="preserve">Servisná podpora </w:t>
            </w:r>
            <w:r>
              <w:rPr>
                <w:rFonts w:ascii="Corbel" w:hAnsi="Corbel" w:cstheme="minorHAnsi"/>
                <w:lang w:val="sk-SK"/>
              </w:rPr>
              <w:t xml:space="preserve">minimálne </w:t>
            </w:r>
            <w:r w:rsidRPr="005B12BA">
              <w:rPr>
                <w:rFonts w:ascii="Corbel" w:hAnsi="Corbel" w:cstheme="minorHAnsi"/>
                <w:lang w:val="sk-SK"/>
              </w:rPr>
              <w:t xml:space="preserve">3 roky od </w:t>
            </w:r>
            <w:r w:rsidR="00A87BBE">
              <w:rPr>
                <w:rFonts w:ascii="Corbel" w:hAnsi="Corbel" w:cstheme="minorHAnsi"/>
                <w:lang w:val="sk-SK"/>
              </w:rPr>
              <w:t xml:space="preserve">dodávateľa </w:t>
            </w:r>
            <w:r w:rsidRPr="005B12BA">
              <w:rPr>
                <w:rFonts w:ascii="Corbel" w:hAnsi="Corbel" w:cstheme="minorHAnsi"/>
                <w:lang w:val="sk-SK"/>
              </w:rPr>
              <w:t>s</w:t>
            </w:r>
            <w:r w:rsidRPr="005B12BA">
              <w:rPr>
                <w:rFonts w:ascii="Arial" w:hAnsi="Arial" w:cs="Arial"/>
                <w:lang w:val="sk-SK"/>
              </w:rPr>
              <w:t> </w:t>
            </w:r>
            <w:r w:rsidRPr="005B12BA">
              <w:rPr>
                <w:rFonts w:ascii="Corbel" w:hAnsi="Corbel" w:cstheme="minorHAnsi"/>
                <w:lang w:val="sk-SK"/>
              </w:rPr>
              <w:t>poprednou v</w:t>
            </w:r>
            <w:r w:rsidRPr="005B12BA">
              <w:rPr>
                <w:rFonts w:ascii="Corbel" w:hAnsi="Corbel" w:cs="Corbel"/>
                <w:lang w:val="sk-SK"/>
              </w:rPr>
              <w:t>ý</w:t>
            </w:r>
            <w:r w:rsidRPr="005B12BA">
              <w:rPr>
                <w:rFonts w:ascii="Corbel" w:hAnsi="Corbel" w:cstheme="minorHAnsi"/>
                <w:lang w:val="sk-SK"/>
              </w:rPr>
              <w:t>menou zariadenia nasledovn</w:t>
            </w:r>
            <w:r w:rsidRPr="005B12BA">
              <w:rPr>
                <w:rFonts w:ascii="Corbel" w:hAnsi="Corbel" w:cs="Corbel"/>
                <w:lang w:val="sk-SK"/>
              </w:rPr>
              <w:t>ý</w:t>
            </w:r>
            <w:r w:rsidRPr="005B12BA">
              <w:rPr>
                <w:rFonts w:ascii="Corbel" w:hAnsi="Corbel" w:cstheme="minorHAnsi"/>
                <w:lang w:val="sk-SK"/>
              </w:rPr>
              <w:t xml:space="preserve"> pracovn</w:t>
            </w:r>
            <w:r w:rsidRPr="005B12BA">
              <w:rPr>
                <w:rFonts w:ascii="Corbel" w:hAnsi="Corbel" w:cs="Corbel"/>
                <w:lang w:val="sk-SK"/>
              </w:rPr>
              <w:t>ý</w:t>
            </w:r>
            <w:r w:rsidRPr="005B12BA">
              <w:rPr>
                <w:rFonts w:ascii="Corbel" w:hAnsi="Corbel" w:cstheme="minorHAnsi"/>
                <w:lang w:val="sk-SK"/>
              </w:rPr>
              <w:t xml:space="preserve"> de</w:t>
            </w:r>
            <w:r w:rsidRPr="005B12BA">
              <w:rPr>
                <w:rFonts w:ascii="Corbel" w:hAnsi="Corbel" w:cs="Corbel"/>
                <w:lang w:val="sk-SK"/>
              </w:rPr>
              <w:t>ň</w:t>
            </w:r>
            <w:r w:rsidRPr="005B12BA">
              <w:rPr>
                <w:rFonts w:ascii="Corbel" w:hAnsi="Corbel" w:cstheme="minorHAnsi"/>
                <w:lang w:val="sk-SK"/>
              </w:rPr>
              <w:t xml:space="preserve"> po nahl</w:t>
            </w:r>
            <w:r w:rsidRPr="005B12BA">
              <w:rPr>
                <w:rFonts w:ascii="Corbel" w:hAnsi="Corbel" w:cs="Corbel"/>
                <w:lang w:val="sk-SK"/>
              </w:rPr>
              <w:t>á</w:t>
            </w:r>
            <w:r w:rsidRPr="005B12BA">
              <w:rPr>
                <w:rFonts w:ascii="Corbel" w:hAnsi="Corbel" w:cstheme="minorHAnsi"/>
                <w:lang w:val="sk-SK"/>
              </w:rPr>
              <w:t>sen</w:t>
            </w:r>
            <w:r w:rsidRPr="005B12BA">
              <w:rPr>
                <w:rFonts w:ascii="Corbel" w:hAnsi="Corbel" w:cs="Corbel"/>
                <w:lang w:val="sk-SK"/>
              </w:rPr>
              <w:t>í</w:t>
            </w:r>
            <w:r w:rsidRPr="005B12BA">
              <w:rPr>
                <w:rFonts w:ascii="Corbel" w:hAnsi="Corbel" w:cstheme="minorHAnsi"/>
                <w:lang w:val="sk-SK"/>
              </w:rPr>
              <w:t xml:space="preserve"> poruchy v</w:t>
            </w:r>
            <w:r w:rsidRPr="005B12BA">
              <w:rPr>
                <w:rFonts w:ascii="Arial" w:hAnsi="Arial" w:cs="Arial"/>
                <w:lang w:val="sk-SK"/>
              </w:rPr>
              <w:t> </w:t>
            </w:r>
            <w:r w:rsidRPr="005B12BA">
              <w:rPr>
                <w:rFonts w:ascii="Corbel" w:hAnsi="Corbel" w:cstheme="minorHAnsi"/>
                <w:lang w:val="sk-SK"/>
              </w:rPr>
              <w:t>re</w:t>
            </w:r>
            <w:r w:rsidRPr="005B12BA">
              <w:rPr>
                <w:rFonts w:ascii="Corbel" w:hAnsi="Corbel" w:cs="Corbel"/>
                <w:lang w:val="sk-SK"/>
              </w:rPr>
              <w:t>ž</w:t>
            </w:r>
            <w:r w:rsidRPr="005B12BA">
              <w:rPr>
                <w:rFonts w:ascii="Corbel" w:hAnsi="Corbel" w:cstheme="minorHAnsi"/>
                <w:lang w:val="sk-SK"/>
              </w:rPr>
              <w:t>ime 8x5xNBD</w:t>
            </w:r>
          </w:p>
        </w:tc>
        <w:tc>
          <w:tcPr>
            <w:tcW w:w="1984" w:type="dxa"/>
          </w:tcPr>
          <w:p w14:paraId="21C5DA7F" w14:textId="37A5BED0" w:rsidR="00A0173C" w:rsidRPr="00886A3E" w:rsidRDefault="00A0173C" w:rsidP="00A0173C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4D045EAF" w14:textId="4F91793D" w:rsidTr="00A0173C">
        <w:trPr>
          <w:jc w:val="center"/>
        </w:trPr>
        <w:tc>
          <w:tcPr>
            <w:tcW w:w="7792" w:type="dxa"/>
          </w:tcPr>
          <w:p w14:paraId="5046F3D0" w14:textId="21D09CA7" w:rsidR="00A0173C" w:rsidRPr="005B12BA" w:rsidRDefault="00A0173C" w:rsidP="00A0173C">
            <w:pPr>
              <w:jc w:val="both"/>
              <w:rPr>
                <w:rFonts w:ascii="Corbel" w:hAnsi="Corbel" w:cstheme="minorHAnsi"/>
                <w:lang w:val="sk-SK"/>
              </w:rPr>
            </w:pPr>
            <w:r w:rsidRPr="005B12BA">
              <w:rPr>
                <w:rFonts w:ascii="Corbel" w:hAnsi="Corbel" w:cstheme="minorHAnsi"/>
                <w:lang w:val="sk-SK"/>
              </w:rPr>
              <w:t>Záruka</w:t>
            </w:r>
            <w:r>
              <w:rPr>
                <w:rFonts w:ascii="Corbel" w:hAnsi="Corbel" w:cstheme="minorHAnsi"/>
                <w:lang w:val="sk-SK"/>
              </w:rPr>
              <w:t xml:space="preserve"> minimálne</w:t>
            </w:r>
            <w:r w:rsidRPr="005B12BA">
              <w:rPr>
                <w:rFonts w:ascii="Corbel" w:hAnsi="Corbel" w:cstheme="minorHAnsi"/>
                <w:lang w:val="sk-SK"/>
              </w:rPr>
              <w:t xml:space="preserve"> 3 roky od </w:t>
            </w:r>
            <w:r w:rsidR="005B61E8">
              <w:rPr>
                <w:rFonts w:ascii="Corbel" w:hAnsi="Corbel" w:cstheme="minorHAnsi"/>
                <w:lang w:val="sk-SK"/>
              </w:rPr>
              <w:t>dodávateľa</w:t>
            </w:r>
          </w:p>
        </w:tc>
        <w:tc>
          <w:tcPr>
            <w:tcW w:w="1984" w:type="dxa"/>
          </w:tcPr>
          <w:p w14:paraId="1AE4EECE" w14:textId="6C95FE36" w:rsidR="00A0173C" w:rsidRPr="00886A3E" w:rsidRDefault="00A0173C" w:rsidP="00A0173C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A0173C" w:rsidRPr="005B12BA" w14:paraId="4B96EDD2" w14:textId="77777777" w:rsidTr="00A0173C">
        <w:trPr>
          <w:jc w:val="center"/>
        </w:trPr>
        <w:tc>
          <w:tcPr>
            <w:tcW w:w="7792" w:type="dxa"/>
          </w:tcPr>
          <w:p w14:paraId="7F36544F" w14:textId="3694A02A" w:rsidR="00A0173C" w:rsidRPr="005B12BA" w:rsidRDefault="00A0173C" w:rsidP="00A0173C">
            <w:pPr>
              <w:jc w:val="both"/>
              <w:rPr>
                <w:rFonts w:ascii="Corbel" w:hAnsi="Corbel" w:cstheme="minorHAnsi"/>
                <w:lang w:val="sk-SK"/>
              </w:rPr>
            </w:pPr>
            <w:r>
              <w:rPr>
                <w:rFonts w:ascii="Corbel" w:hAnsi="Corbel" w:cstheme="minorHAnsi"/>
                <w:bCs/>
                <w:lang w:val="sk-SK"/>
              </w:rPr>
              <w:lastRenderedPageBreak/>
              <w:t>N</w:t>
            </w:r>
            <w:r w:rsidRPr="005B12BA">
              <w:rPr>
                <w:rFonts w:ascii="Corbel" w:hAnsi="Corbel" w:cstheme="minorHAnsi"/>
                <w:bCs/>
                <w:lang w:val="sk-SK"/>
              </w:rPr>
              <w:t>ové, nerepasované, nepoužívané, originálne zabalené výrobcom</w:t>
            </w:r>
            <w:r w:rsidR="00325399" w:rsidRPr="00325399">
              <w:rPr>
                <w:rFonts w:ascii="Corbel" w:hAnsi="Corbel" w:cstheme="minorHAnsi"/>
                <w:bCs/>
                <w:lang w:val="sk-SK"/>
              </w:rPr>
              <w:t>, všetky prepínače od rovnakého výrobcu a rovnakého typu</w:t>
            </w:r>
          </w:p>
        </w:tc>
        <w:tc>
          <w:tcPr>
            <w:tcW w:w="1984" w:type="dxa"/>
          </w:tcPr>
          <w:p w14:paraId="624D53DB" w14:textId="514656DA" w:rsidR="00A0173C" w:rsidRPr="00886A3E" w:rsidRDefault="00A0173C" w:rsidP="00A0173C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886A3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325399" w:rsidRPr="005B12BA" w14:paraId="3CB751B3" w14:textId="77777777" w:rsidTr="00A0173C">
        <w:trPr>
          <w:jc w:val="center"/>
        </w:trPr>
        <w:tc>
          <w:tcPr>
            <w:tcW w:w="7792" w:type="dxa"/>
          </w:tcPr>
          <w:p w14:paraId="550FC27A" w14:textId="25BA816E" w:rsidR="00325399" w:rsidRDefault="00325399" w:rsidP="00A0173C">
            <w:pPr>
              <w:jc w:val="both"/>
              <w:rPr>
                <w:rFonts w:ascii="Corbel" w:hAnsi="Corbel" w:cstheme="minorHAnsi"/>
                <w:bCs/>
                <w:lang w:val="sk-SK"/>
              </w:rPr>
            </w:pPr>
            <w:r w:rsidRPr="00325399">
              <w:rPr>
                <w:rFonts w:ascii="Corbel" w:hAnsi="Corbel" w:cstheme="minorHAnsi"/>
                <w:bCs/>
                <w:lang w:val="sk-SK"/>
              </w:rPr>
              <w:t xml:space="preserve">Prehlásenie </w:t>
            </w:r>
            <w:r w:rsidR="00185742">
              <w:rPr>
                <w:rFonts w:ascii="Corbel" w:hAnsi="Corbel" w:cstheme="minorHAnsi"/>
                <w:bCs/>
                <w:lang w:val="sk-SK"/>
              </w:rPr>
              <w:t>uchádzača</w:t>
            </w:r>
            <w:r w:rsidRPr="00325399">
              <w:rPr>
                <w:rFonts w:ascii="Corbel" w:hAnsi="Corbel" w:cstheme="minorHAnsi"/>
                <w:bCs/>
                <w:lang w:val="sk-SK"/>
              </w:rPr>
              <w:t xml:space="preserve"> o podpore zariadenia nasledujúcich 5 rokov výrobcom. Dôkazom môže byť odkaz na stránku výrobcu s touto informáciou alebo priloženou dokumentáciou </w:t>
            </w:r>
            <w:r w:rsidR="00185742">
              <w:rPr>
                <w:rFonts w:ascii="Corbel" w:hAnsi="Corbel" w:cstheme="minorHAnsi"/>
                <w:bCs/>
                <w:lang w:val="sk-SK"/>
              </w:rPr>
              <w:t xml:space="preserve">v rámci ponuky </w:t>
            </w:r>
            <w:r w:rsidRPr="00325399">
              <w:rPr>
                <w:rFonts w:ascii="Corbel" w:hAnsi="Corbel" w:cstheme="minorHAnsi"/>
                <w:bCs/>
                <w:lang w:val="sk-SK"/>
              </w:rPr>
              <w:t>vydanou výrobcom alebo písomným potvrdením výrobcu s uvedenou kontaktnou osobou na predstaviteľa výrobcu v</w:t>
            </w:r>
            <w:r w:rsidR="00491C4C">
              <w:rPr>
                <w:rFonts w:ascii="Corbel" w:hAnsi="Corbel" w:cstheme="minorHAnsi"/>
                <w:bCs/>
                <w:lang w:val="sk-SK"/>
              </w:rPr>
              <w:t>y</w:t>
            </w:r>
            <w:r w:rsidRPr="00325399">
              <w:rPr>
                <w:rFonts w:ascii="Corbel" w:hAnsi="Corbel" w:cstheme="minorHAnsi"/>
                <w:bCs/>
                <w:lang w:val="sk-SK"/>
              </w:rPr>
              <w:t>d</w:t>
            </w:r>
            <w:r w:rsidR="00491C4C">
              <w:rPr>
                <w:rFonts w:ascii="Corbel" w:hAnsi="Corbel" w:cstheme="minorHAnsi"/>
                <w:bCs/>
                <w:lang w:val="sk-SK"/>
              </w:rPr>
              <w:t>á</w:t>
            </w:r>
            <w:r w:rsidRPr="00325399">
              <w:rPr>
                <w:rFonts w:ascii="Corbel" w:hAnsi="Corbel" w:cstheme="minorHAnsi"/>
                <w:bCs/>
                <w:lang w:val="sk-SK"/>
              </w:rPr>
              <w:t>v</w:t>
            </w:r>
            <w:r w:rsidR="000340F0">
              <w:rPr>
                <w:rFonts w:ascii="Corbel" w:hAnsi="Corbel" w:cstheme="minorHAnsi"/>
                <w:bCs/>
                <w:lang w:val="sk-SK"/>
              </w:rPr>
              <w:t>a</w:t>
            </w:r>
            <w:r w:rsidRPr="00325399">
              <w:rPr>
                <w:rFonts w:ascii="Corbel" w:hAnsi="Corbel" w:cstheme="minorHAnsi"/>
                <w:bCs/>
                <w:lang w:val="sk-SK"/>
              </w:rPr>
              <w:t>júci toto potvrdenie.</w:t>
            </w:r>
          </w:p>
        </w:tc>
        <w:tc>
          <w:tcPr>
            <w:tcW w:w="1984" w:type="dxa"/>
          </w:tcPr>
          <w:p w14:paraId="58A49364" w14:textId="5CE14C40" w:rsidR="00325399" w:rsidRPr="00A0173C" w:rsidRDefault="0007063D" w:rsidP="00A0173C">
            <w:pPr>
              <w:jc w:val="both"/>
              <w:rPr>
                <w:rFonts w:ascii="Corbel" w:hAnsi="Corbel" w:cs="Arial"/>
                <w:i/>
                <w:iCs/>
                <w:noProof/>
                <w:sz w:val="20"/>
                <w:lang w:eastAsia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600D0BA3" w14:textId="77777777" w:rsidR="00C3297E" w:rsidRDefault="00533325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Referenčný produkt: Cisco Catalyst 1000 Series C1000-48FP-4X-L</w:t>
      </w:r>
    </w:p>
    <w:p w14:paraId="011D8672" w14:textId="7A3C769F" w:rsidR="007650D4" w:rsidRPr="005B12BA" w:rsidRDefault="00872B1A" w:rsidP="005B12BA">
      <w:pPr>
        <w:jc w:val="both"/>
        <w:rPr>
          <w:rFonts w:ascii="Corbel" w:hAnsi="Corbel"/>
          <w:lang w:val="sk-SK"/>
        </w:rPr>
      </w:pPr>
      <w:hyperlink r:id="rId13" w:history="1">
        <w:r w:rsidR="00C3297E" w:rsidRPr="00770005">
          <w:rPr>
            <w:rStyle w:val="Hypertextovprepojenie"/>
            <w:rFonts w:ascii="Corbel" w:hAnsi="Corbel"/>
            <w:lang w:val="sk-SK"/>
          </w:rPr>
          <w:t>https://www.cisco.com/c/en/us/products/collateral/switches/catalyst-1000-series-switches/nb-06-cat1k-ser-switch-ds-cte-en.html</w:t>
        </w:r>
      </w:hyperlink>
    </w:p>
    <w:p w14:paraId="538F7B8C" w14:textId="165EA3DE" w:rsidR="00183CAC" w:rsidRPr="005B12BA" w:rsidRDefault="00343EC1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2. </w:t>
      </w:r>
      <w:r w:rsidR="00183CAC" w:rsidRPr="005B12BA">
        <w:rPr>
          <w:rFonts w:ascii="Corbel" w:hAnsi="Corbel"/>
          <w:b/>
          <w:bCs/>
          <w:lang w:val="sk-SK"/>
        </w:rPr>
        <w:t>Twinax pasívny kábel k pripojeniu switchov k existujúcej infraštruktúre</w:t>
      </w:r>
    </w:p>
    <w:p w14:paraId="5DBCD83A" w14:textId="4A8E1ACB" w:rsidR="00183CAC" w:rsidRDefault="00183CAC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Twinax, pasívny, 30AWG, dĺžka </w:t>
      </w:r>
      <w:r w:rsidR="00223806" w:rsidRPr="005B12BA">
        <w:rPr>
          <w:rFonts w:ascii="Corbel" w:hAnsi="Corbel"/>
          <w:lang w:val="sk-SK"/>
        </w:rPr>
        <w:t xml:space="preserve">minimálne </w:t>
      </w:r>
      <w:r w:rsidRPr="005B12BA">
        <w:rPr>
          <w:rFonts w:ascii="Corbel" w:hAnsi="Corbel"/>
          <w:lang w:val="sk-SK"/>
        </w:rPr>
        <w:t>2 m, konektory SFP</w:t>
      </w:r>
      <w:r w:rsidR="003D406C" w:rsidRPr="005B12BA">
        <w:rPr>
          <w:rFonts w:ascii="Corbel" w:hAnsi="Corbel"/>
          <w:lang w:val="sk-SK"/>
        </w:rPr>
        <w:t>+, prepája prepínače</w:t>
      </w:r>
      <w:r w:rsidR="00343EC1">
        <w:rPr>
          <w:rFonts w:ascii="Corbel" w:hAnsi="Corbel"/>
          <w:lang w:val="sk-SK"/>
        </w:rPr>
        <w:t>, ktoré sú predmetom zákazky</w:t>
      </w:r>
      <w:r w:rsidR="003D406C" w:rsidRPr="005B12BA">
        <w:rPr>
          <w:rFonts w:ascii="Corbel" w:hAnsi="Corbel"/>
          <w:lang w:val="sk-SK"/>
        </w:rPr>
        <w:t xml:space="preserve"> </w:t>
      </w:r>
      <w:r w:rsidR="006F08A5" w:rsidRPr="005B12BA">
        <w:rPr>
          <w:rFonts w:ascii="Corbel" w:hAnsi="Corbel"/>
          <w:lang w:val="sk-SK"/>
        </w:rPr>
        <w:t>s</w:t>
      </w:r>
      <w:r w:rsidR="00343EC1">
        <w:rPr>
          <w:rFonts w:ascii="Corbel" w:hAnsi="Corbel"/>
          <w:lang w:val="sk-SK"/>
        </w:rPr>
        <w:t> </w:t>
      </w:r>
      <w:r w:rsidR="006F08A5" w:rsidRPr="005B12BA">
        <w:rPr>
          <w:rFonts w:ascii="Corbel" w:hAnsi="Corbel"/>
          <w:lang w:val="sk-SK"/>
        </w:rPr>
        <w:t xml:space="preserve">prepínačmi </w:t>
      </w:r>
      <w:r w:rsidR="00520AEF" w:rsidRPr="005B12BA">
        <w:rPr>
          <w:rFonts w:ascii="Corbel" w:hAnsi="Corbel"/>
          <w:lang w:val="sk-SK"/>
        </w:rPr>
        <w:t>Cisco Catalyst 3650 Series</w:t>
      </w:r>
      <w:r w:rsidR="00A60CB9" w:rsidRPr="005B12BA">
        <w:rPr>
          <w:rFonts w:ascii="Corbel" w:hAnsi="Corbel"/>
          <w:lang w:val="sk-SK"/>
        </w:rPr>
        <w:t xml:space="preserve"> (</w:t>
      </w:r>
      <w:r w:rsidR="00D16147" w:rsidRPr="005B12BA">
        <w:rPr>
          <w:rFonts w:ascii="Corbel" w:hAnsi="Corbel"/>
          <w:lang w:val="sk-SK"/>
        </w:rPr>
        <w:t>WS-C3650-48TD</w:t>
      </w:r>
      <w:r w:rsidR="00A60CB9" w:rsidRPr="005B12BA">
        <w:rPr>
          <w:rFonts w:ascii="Corbel" w:hAnsi="Corbel"/>
          <w:lang w:val="sk-SK"/>
        </w:rPr>
        <w:t>)</w:t>
      </w:r>
      <w:r w:rsidR="00D16147" w:rsidRPr="005B12BA">
        <w:rPr>
          <w:rFonts w:ascii="Corbel" w:hAnsi="Corbel"/>
          <w:lang w:val="sk-SK"/>
        </w:rPr>
        <w:t xml:space="preserve"> pomocou 10</w:t>
      </w:r>
      <w:r w:rsidR="00C6470D" w:rsidRPr="005B12BA">
        <w:rPr>
          <w:rFonts w:ascii="Corbel" w:hAnsi="Corbel"/>
          <w:lang w:val="sk-SK"/>
        </w:rPr>
        <w:t xml:space="preserve"> Gigabit Ethernet rozhrania</w:t>
      </w:r>
    </w:p>
    <w:p w14:paraId="6614D7EC" w14:textId="77777777" w:rsidR="00486146" w:rsidRDefault="00486146" w:rsidP="005B12BA">
      <w:pPr>
        <w:jc w:val="both"/>
        <w:rPr>
          <w:rFonts w:ascii="Corbel" w:hAnsi="Corbel"/>
          <w:lang w:val="sk-SK"/>
        </w:rPr>
      </w:pPr>
    </w:p>
    <w:p w14:paraId="1B15C775" w14:textId="0CB77F4F" w:rsidR="00486146" w:rsidRPr="005B12BA" w:rsidRDefault="00486146" w:rsidP="005B12BA">
      <w:pPr>
        <w:jc w:val="both"/>
        <w:rPr>
          <w:rFonts w:ascii="Corbel" w:hAnsi="Corbel"/>
          <w:lang w:val="sk-SK"/>
        </w:rPr>
      </w:pPr>
      <w:r w:rsidRPr="00110EFE">
        <w:rPr>
          <w:rFonts w:ascii="Corbel" w:hAnsi="Corbel" w:cs="Arial"/>
          <w:b/>
          <w:bCs/>
          <w:noProof/>
          <w:lang w:eastAsia="sk-SK"/>
        </w:rPr>
        <w:t>Spôsob naplnenia požiadavky</w:t>
      </w:r>
      <w:r>
        <w:rPr>
          <w:rFonts w:ascii="Corbel" w:hAnsi="Corbel" w:cs="Arial"/>
          <w:b/>
          <w:bCs/>
          <w:noProof/>
          <w:lang w:eastAsia="sk-SK"/>
        </w:rPr>
        <w:t xml:space="preserve"> ku každému parametru</w:t>
      </w:r>
      <w:r w:rsidR="003F3258">
        <w:rPr>
          <w:rFonts w:ascii="Corbel" w:hAnsi="Corbel" w:cs="Arial"/>
          <w:b/>
          <w:bCs/>
          <w:noProof/>
          <w:lang w:eastAsia="sk-SK"/>
        </w:rPr>
        <w:t>, uvedenie konkrétnej značky</w:t>
      </w:r>
      <w:r w:rsidR="000326BF">
        <w:rPr>
          <w:rFonts w:ascii="Corbel" w:hAnsi="Corbel" w:cs="Arial"/>
          <w:b/>
          <w:bCs/>
          <w:noProof/>
          <w:lang w:eastAsia="sk-SK"/>
        </w:rPr>
        <w:t xml:space="preserve"> a typu</w:t>
      </w:r>
      <w:r w:rsidR="000326BF" w:rsidRPr="000326BF">
        <w:rPr>
          <w:rFonts w:ascii="Corbel" w:hAnsi="Corbel" w:cs="Arial"/>
          <w:b/>
          <w:bCs/>
          <w:noProof/>
          <w:lang w:eastAsia="sk-SK"/>
        </w:rPr>
        <w:t xml:space="preserve"> </w:t>
      </w:r>
      <w:r w:rsidR="000326BF">
        <w:rPr>
          <w:rFonts w:ascii="Corbel" w:hAnsi="Corbel" w:cs="Arial"/>
          <w:b/>
          <w:bCs/>
          <w:noProof/>
          <w:lang w:eastAsia="sk-SK"/>
        </w:rPr>
        <w:t>ponúkaneho produktu</w:t>
      </w:r>
      <w:r>
        <w:rPr>
          <w:rFonts w:ascii="Corbel" w:hAnsi="Corbel" w:cs="Arial"/>
          <w:b/>
          <w:bCs/>
          <w:noProof/>
          <w:lang w:eastAsia="sk-SK"/>
        </w:rPr>
        <w:t xml:space="preserve">: </w:t>
      </w:r>
      <w:r w:rsidRPr="00886A3E">
        <w:rPr>
          <w:rFonts w:ascii="Corbel" w:hAnsi="Corbel" w:cs="Arial"/>
          <w:i/>
          <w:iCs/>
          <w:noProof/>
          <w:color w:val="FF0000"/>
          <w:sz w:val="20"/>
          <w:lang w:eastAsia="sk-SK"/>
        </w:rPr>
        <w:t>&lt;vyplní uchádzač&gt;</w:t>
      </w:r>
    </w:p>
    <w:p w14:paraId="4E9C11CF" w14:textId="77777777" w:rsidR="00343EC1" w:rsidRDefault="003D406C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Referenčný produkt: </w:t>
      </w:r>
      <w:r w:rsidR="00A838B4" w:rsidRPr="005B12BA">
        <w:rPr>
          <w:rFonts w:ascii="Corbel" w:hAnsi="Corbel"/>
          <w:lang w:val="sk-SK"/>
        </w:rPr>
        <w:t xml:space="preserve">SFP-H10GB-CU2M </w:t>
      </w:r>
    </w:p>
    <w:p w14:paraId="63F97951" w14:textId="04BFD9F2" w:rsidR="009D1CFB" w:rsidRPr="005B12BA" w:rsidRDefault="00872B1A" w:rsidP="005B12BA">
      <w:pPr>
        <w:jc w:val="both"/>
        <w:rPr>
          <w:rFonts w:ascii="Corbel" w:hAnsi="Corbel"/>
          <w:lang w:val="sk-SK"/>
        </w:rPr>
      </w:pPr>
      <w:hyperlink r:id="rId14" w:history="1">
        <w:r w:rsidR="00343EC1" w:rsidRPr="00343EC1">
          <w:rPr>
            <w:rStyle w:val="Hypertextovprepojenie"/>
            <w:rFonts w:ascii="Corbel" w:hAnsi="Corbel"/>
            <w:lang w:val="sk-SK"/>
          </w:rPr>
          <w:t>https://www.cisco.com/c/en/us/products/collateral/interfaces-modules/transceiver-modules/data_sheet_c78-455693.pdf</w:t>
        </w:r>
      </w:hyperlink>
    </w:p>
    <w:p w14:paraId="0B4FF8DF" w14:textId="5AC908BE" w:rsidR="00C87DCF" w:rsidRPr="005B12BA" w:rsidRDefault="00343EC1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3. </w:t>
      </w:r>
      <w:r w:rsidR="00C87DCF" w:rsidRPr="005B12BA">
        <w:rPr>
          <w:rFonts w:ascii="Corbel" w:hAnsi="Corbel"/>
          <w:b/>
          <w:bCs/>
          <w:lang w:val="sk-SK"/>
        </w:rPr>
        <w:t>Prístupový bod / AP</w:t>
      </w:r>
    </w:p>
    <w:p w14:paraId="68088747" w14:textId="15766C2F" w:rsidR="00C87DCF" w:rsidRPr="005B12BA" w:rsidRDefault="00C87DCF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Aktívny sieťový prvok, bezdrôtový prístupový bod s integrovaným 4 portovým Ethernet prepínačom.</w:t>
      </w:r>
      <w:r w:rsidR="00533325" w:rsidRPr="005B12BA">
        <w:rPr>
          <w:rFonts w:ascii="Corbel" w:hAnsi="Corbel"/>
          <w:lang w:val="sk-SK"/>
        </w:rPr>
        <w:t xml:space="preserve"> </w:t>
      </w:r>
      <w:r w:rsidRPr="005B12BA">
        <w:rPr>
          <w:rFonts w:ascii="Corbel" w:hAnsi="Corbel"/>
          <w:lang w:val="sk-SK"/>
        </w:rPr>
        <w:t>Určený na interiérovou inštaláciou na stenu.  Vhodný napríklad do internátnej izby.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7195"/>
        <w:gridCol w:w="2155"/>
      </w:tblGrid>
      <w:tr w:rsidR="00533325" w:rsidRPr="005B12BA" w14:paraId="64EC2866" w14:textId="77777777" w:rsidTr="00646DE8">
        <w:trPr>
          <w:jc w:val="center"/>
        </w:trPr>
        <w:tc>
          <w:tcPr>
            <w:tcW w:w="7195" w:type="dxa"/>
            <w:vAlign w:val="center"/>
          </w:tcPr>
          <w:p w14:paraId="35694D13" w14:textId="0F05B69E" w:rsidR="00533325" w:rsidRPr="005B12BA" w:rsidRDefault="00533325" w:rsidP="00646DE8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155" w:type="dxa"/>
            <w:vAlign w:val="center"/>
          </w:tcPr>
          <w:p w14:paraId="23BEAC7E" w14:textId="6E8C709E" w:rsidR="00533325" w:rsidRPr="005B12BA" w:rsidRDefault="00646DE8" w:rsidP="00646DE8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110EFE">
              <w:rPr>
                <w:rFonts w:ascii="Corbel" w:hAnsi="Corbel" w:cs="Arial"/>
                <w:b/>
                <w:bCs/>
                <w:noProof/>
                <w:lang w:eastAsia="sk-SK"/>
              </w:rPr>
              <w:t>Spôsob naplnenia požiadavky</w:t>
            </w:r>
          </w:p>
        </w:tc>
      </w:tr>
      <w:tr w:rsidR="003F3258" w:rsidRPr="005B12BA" w14:paraId="12E5479A" w14:textId="77777777" w:rsidTr="00646DE8">
        <w:trPr>
          <w:jc w:val="center"/>
        </w:trPr>
        <w:tc>
          <w:tcPr>
            <w:tcW w:w="7195" w:type="dxa"/>
          </w:tcPr>
          <w:p w14:paraId="068C3A24" w14:textId="11764EBD" w:rsidR="003F3258" w:rsidRPr="003F3258" w:rsidRDefault="003F3258" w:rsidP="005B12BA">
            <w:pPr>
              <w:jc w:val="both"/>
              <w:rPr>
                <w:rFonts w:ascii="Corbel" w:hAnsi="Corbel"/>
                <w:lang w:val="sk-SK"/>
              </w:rPr>
            </w:pPr>
            <w:r w:rsidRPr="003F3258">
              <w:rPr>
                <w:rFonts w:ascii="Corbel" w:hAnsi="Corbel"/>
                <w:lang w:val="sk-SK"/>
              </w:rPr>
              <w:t>Prístupový bod / AP – samotný produkt</w:t>
            </w:r>
            <w:r>
              <w:rPr>
                <w:rFonts w:ascii="Corbel" w:hAnsi="Corbel"/>
                <w:lang w:val="sk-SK"/>
              </w:rPr>
              <w:t xml:space="preserve"> – uvedenie konkrétnej značky</w:t>
            </w:r>
            <w:r w:rsidR="00711833">
              <w:rPr>
                <w:rFonts w:ascii="Corbel" w:hAnsi="Corbel"/>
                <w:lang w:val="sk-SK"/>
              </w:rPr>
              <w:t xml:space="preserve"> a typu </w:t>
            </w:r>
            <w:r w:rsidR="000326BF">
              <w:rPr>
                <w:rFonts w:ascii="Corbel" w:hAnsi="Corbel"/>
                <w:lang w:val="sk-SK"/>
              </w:rPr>
              <w:t>ponúkaného produktu</w:t>
            </w:r>
            <w:r w:rsidR="00F505EC">
              <w:rPr>
                <w:rFonts w:ascii="Corbel" w:hAnsi="Corbel"/>
                <w:lang w:val="sk-SK"/>
              </w:rPr>
              <w:t xml:space="preserve"> v stĺpci napravo</w:t>
            </w:r>
          </w:p>
        </w:tc>
        <w:tc>
          <w:tcPr>
            <w:tcW w:w="2155" w:type="dxa"/>
          </w:tcPr>
          <w:p w14:paraId="4C9F35F1" w14:textId="6E3A160A" w:rsidR="003F3258" w:rsidRPr="0007063D" w:rsidRDefault="000326BF" w:rsidP="005B12BA">
            <w:pPr>
              <w:jc w:val="both"/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0BF3B166" w14:textId="089F988C" w:rsidTr="00646DE8">
        <w:trPr>
          <w:jc w:val="center"/>
        </w:trPr>
        <w:tc>
          <w:tcPr>
            <w:tcW w:w="7195" w:type="dxa"/>
          </w:tcPr>
          <w:p w14:paraId="59AE39FE" w14:textId="61FECE66" w:rsidR="00533325" w:rsidRPr="005B12BA" w:rsidRDefault="00343EC1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P</w:t>
            </w:r>
            <w:r w:rsidR="00533325" w:rsidRPr="005B12BA">
              <w:rPr>
                <w:rFonts w:ascii="Corbel" w:hAnsi="Corbel"/>
                <w:lang w:val="sk-SK"/>
              </w:rPr>
              <w:t>rostredie</w:t>
            </w:r>
            <w:r w:rsidR="00322660">
              <w:rPr>
                <w:rFonts w:ascii="Corbel" w:hAnsi="Corbel"/>
                <w:lang w:val="sk-SK"/>
              </w:rPr>
              <w:t xml:space="preserve"> - </w:t>
            </w:r>
            <w:r w:rsidR="00533325" w:rsidRPr="005B12BA">
              <w:rPr>
                <w:rFonts w:ascii="Corbel" w:hAnsi="Corbel"/>
                <w:lang w:val="sk-SK"/>
              </w:rPr>
              <w:t>interiér</w:t>
            </w:r>
          </w:p>
        </w:tc>
        <w:tc>
          <w:tcPr>
            <w:tcW w:w="2155" w:type="dxa"/>
          </w:tcPr>
          <w:p w14:paraId="6DABEA4E" w14:textId="6480633B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7754D0F6" w14:textId="77489C0F" w:rsidTr="00646DE8">
        <w:trPr>
          <w:jc w:val="center"/>
        </w:trPr>
        <w:tc>
          <w:tcPr>
            <w:tcW w:w="7195" w:type="dxa"/>
          </w:tcPr>
          <w:p w14:paraId="1EE94DA7" w14:textId="4E2C8740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2.4 GHz Radio Rate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Pr="005B12BA">
              <w:rPr>
                <w:rFonts w:ascii="Corbel" w:hAnsi="Corbel"/>
                <w:lang w:val="sk-SK"/>
              </w:rPr>
              <w:t>minimálne 300 Mbps</w:t>
            </w:r>
          </w:p>
        </w:tc>
        <w:tc>
          <w:tcPr>
            <w:tcW w:w="2155" w:type="dxa"/>
          </w:tcPr>
          <w:p w14:paraId="3797D0AE" w14:textId="2C6BC9D8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62AB2668" w14:textId="562D65F9" w:rsidTr="00646DE8">
        <w:trPr>
          <w:jc w:val="center"/>
        </w:trPr>
        <w:tc>
          <w:tcPr>
            <w:tcW w:w="7195" w:type="dxa"/>
          </w:tcPr>
          <w:p w14:paraId="0BE170A5" w14:textId="56EDF4B5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2.4 GHz MIMO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="00223806" w:rsidRPr="005B12BA">
              <w:rPr>
                <w:rFonts w:ascii="Corbel" w:hAnsi="Corbel"/>
                <w:lang w:val="sk-SK"/>
              </w:rPr>
              <w:t xml:space="preserve">min. </w:t>
            </w:r>
            <w:r w:rsidRPr="005B12BA">
              <w:rPr>
                <w:rFonts w:ascii="Corbel" w:hAnsi="Corbel"/>
                <w:lang w:val="sk-SK"/>
              </w:rPr>
              <w:t>2x2</w:t>
            </w:r>
          </w:p>
        </w:tc>
        <w:tc>
          <w:tcPr>
            <w:tcW w:w="2155" w:type="dxa"/>
          </w:tcPr>
          <w:p w14:paraId="26ADD53B" w14:textId="3E2B1D2A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5DBD47C3" w14:textId="75D9EEC1" w:rsidTr="00646DE8">
        <w:trPr>
          <w:jc w:val="center"/>
        </w:trPr>
        <w:tc>
          <w:tcPr>
            <w:tcW w:w="7195" w:type="dxa"/>
          </w:tcPr>
          <w:p w14:paraId="5AED5406" w14:textId="6255595A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2.4 GHz Maximálny celkový vysielací výkon</w:t>
            </w:r>
            <w:r w:rsidR="00322660">
              <w:rPr>
                <w:rFonts w:ascii="Corbel" w:hAnsi="Corbel"/>
                <w:lang w:val="sk-SK"/>
              </w:rPr>
              <w:t xml:space="preserve"> </w:t>
            </w:r>
            <w:r w:rsidR="00FD22FE" w:rsidRPr="005B12BA">
              <w:rPr>
                <w:rFonts w:ascii="Corbel" w:hAnsi="Corbel"/>
                <w:lang w:val="sk-SK"/>
              </w:rPr>
              <w:t>20</w:t>
            </w:r>
            <w:r w:rsidRPr="005B12BA">
              <w:rPr>
                <w:rFonts w:ascii="Corbel" w:hAnsi="Corbel"/>
                <w:lang w:val="sk-SK"/>
              </w:rPr>
              <w:t xml:space="preserve"> dBm</w:t>
            </w:r>
          </w:p>
        </w:tc>
        <w:tc>
          <w:tcPr>
            <w:tcW w:w="2155" w:type="dxa"/>
          </w:tcPr>
          <w:p w14:paraId="44A95667" w14:textId="170AA8DB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0D225456" w14:textId="2F6483A9" w:rsidTr="00646DE8">
        <w:trPr>
          <w:jc w:val="center"/>
        </w:trPr>
        <w:tc>
          <w:tcPr>
            <w:tcW w:w="7195" w:type="dxa"/>
          </w:tcPr>
          <w:p w14:paraId="4176FF06" w14:textId="6AC81E84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5 GHz Radio Rate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Pr="005B12BA">
              <w:rPr>
                <w:rFonts w:ascii="Corbel" w:hAnsi="Corbel"/>
                <w:lang w:val="sk-SK"/>
              </w:rPr>
              <w:t>minimálne 1733 Mbps</w:t>
            </w:r>
          </w:p>
        </w:tc>
        <w:tc>
          <w:tcPr>
            <w:tcW w:w="2155" w:type="dxa"/>
          </w:tcPr>
          <w:p w14:paraId="3E1BC6DB" w14:textId="0EFC8FCF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14C0EA3C" w14:textId="4AA89EF1" w:rsidTr="00646DE8">
        <w:trPr>
          <w:jc w:val="center"/>
        </w:trPr>
        <w:tc>
          <w:tcPr>
            <w:tcW w:w="7195" w:type="dxa"/>
          </w:tcPr>
          <w:p w14:paraId="790A21D5" w14:textId="26251575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5 GHz MIMO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Pr="005B12BA">
              <w:rPr>
                <w:rFonts w:ascii="Corbel" w:hAnsi="Corbel"/>
                <w:lang w:val="sk-SK"/>
              </w:rPr>
              <w:t>4x4</w:t>
            </w:r>
            <w:r w:rsidR="00FD22FE" w:rsidRPr="005B12BA">
              <w:rPr>
                <w:rFonts w:ascii="Corbel" w:hAnsi="Corbel"/>
                <w:lang w:val="sk-SK"/>
              </w:rPr>
              <w:t>, min. 2x2</w:t>
            </w:r>
          </w:p>
        </w:tc>
        <w:tc>
          <w:tcPr>
            <w:tcW w:w="2155" w:type="dxa"/>
          </w:tcPr>
          <w:p w14:paraId="41E66628" w14:textId="0A25BF29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773C2453" w14:textId="3EE9E7DF" w:rsidTr="00646DE8">
        <w:trPr>
          <w:jc w:val="center"/>
        </w:trPr>
        <w:tc>
          <w:tcPr>
            <w:tcW w:w="7195" w:type="dxa"/>
          </w:tcPr>
          <w:p w14:paraId="47E6AB08" w14:textId="6133CEFA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5 GHz Maximálny celkový vysielací výkon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Pr="005B12BA">
              <w:rPr>
                <w:rFonts w:ascii="Corbel" w:hAnsi="Corbel"/>
                <w:lang w:val="sk-SK"/>
              </w:rPr>
              <w:t>2</w:t>
            </w:r>
            <w:r w:rsidR="00FD22FE" w:rsidRPr="005B12BA">
              <w:rPr>
                <w:rFonts w:ascii="Corbel" w:hAnsi="Corbel"/>
                <w:lang w:val="sk-SK"/>
              </w:rPr>
              <w:t>3</w:t>
            </w:r>
            <w:r w:rsidRPr="005B12BA">
              <w:rPr>
                <w:rFonts w:ascii="Corbel" w:hAnsi="Corbel"/>
                <w:lang w:val="sk-SK"/>
              </w:rPr>
              <w:t xml:space="preserve"> dBm</w:t>
            </w:r>
          </w:p>
        </w:tc>
        <w:tc>
          <w:tcPr>
            <w:tcW w:w="2155" w:type="dxa"/>
          </w:tcPr>
          <w:p w14:paraId="2E711999" w14:textId="65233BE5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19A4F5BE" w14:textId="43EFD647" w:rsidTr="00646DE8">
        <w:trPr>
          <w:jc w:val="center"/>
        </w:trPr>
        <w:tc>
          <w:tcPr>
            <w:tcW w:w="7195" w:type="dxa"/>
          </w:tcPr>
          <w:p w14:paraId="594A7CDC" w14:textId="7525FB94" w:rsidR="00533325" w:rsidRPr="005B12BA" w:rsidRDefault="0072099F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P</w:t>
            </w:r>
            <w:r w:rsidR="00533325" w:rsidRPr="005B12BA">
              <w:rPr>
                <w:rFonts w:ascii="Corbel" w:hAnsi="Corbel"/>
                <w:lang w:val="sk-SK"/>
              </w:rPr>
              <w:t>rimárne 10/100/1000 RJ45 Ethernet porty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="00533325" w:rsidRPr="005B12BA">
              <w:rPr>
                <w:rFonts w:ascii="Corbel" w:hAnsi="Corbel"/>
                <w:lang w:val="sk-SK"/>
              </w:rPr>
              <w:t>integrovaný 1 ks</w:t>
            </w:r>
          </w:p>
        </w:tc>
        <w:tc>
          <w:tcPr>
            <w:tcW w:w="2155" w:type="dxa"/>
          </w:tcPr>
          <w:p w14:paraId="62FC3782" w14:textId="13BD9C48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4B80FEFE" w14:textId="00EA6EA4" w:rsidTr="00646DE8">
        <w:trPr>
          <w:jc w:val="center"/>
        </w:trPr>
        <w:tc>
          <w:tcPr>
            <w:tcW w:w="7195" w:type="dxa"/>
          </w:tcPr>
          <w:p w14:paraId="68742A20" w14:textId="086EF18D" w:rsidR="00533325" w:rsidRPr="005B12BA" w:rsidRDefault="0072099F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S</w:t>
            </w:r>
            <w:r w:rsidR="00533325" w:rsidRPr="005B12BA">
              <w:rPr>
                <w:rFonts w:ascii="Corbel" w:hAnsi="Corbel"/>
                <w:lang w:val="sk-SK"/>
              </w:rPr>
              <w:t>ekundárne 10/100/1000 RJ45 Ethernet porty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="00533325" w:rsidRPr="005B12BA">
              <w:rPr>
                <w:rFonts w:ascii="Corbel" w:hAnsi="Corbel"/>
                <w:lang w:val="sk-SK"/>
              </w:rPr>
              <w:t xml:space="preserve">integrované </w:t>
            </w:r>
            <w:r w:rsidR="00E11061" w:rsidRPr="005B12BA">
              <w:rPr>
                <w:rFonts w:ascii="Corbel" w:hAnsi="Corbel"/>
                <w:lang w:val="sk-SK"/>
              </w:rPr>
              <w:t xml:space="preserve">min. </w:t>
            </w:r>
            <w:r w:rsidR="00533325" w:rsidRPr="005B12BA">
              <w:rPr>
                <w:rFonts w:ascii="Corbel" w:hAnsi="Corbel"/>
                <w:lang w:val="sk-SK"/>
              </w:rPr>
              <w:t>4 ks</w:t>
            </w:r>
          </w:p>
        </w:tc>
        <w:tc>
          <w:tcPr>
            <w:tcW w:w="2155" w:type="dxa"/>
          </w:tcPr>
          <w:p w14:paraId="3CA33915" w14:textId="6C2132B2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101405FB" w14:textId="5CD1BA9D" w:rsidTr="00646DE8">
        <w:trPr>
          <w:jc w:val="center"/>
        </w:trPr>
        <w:tc>
          <w:tcPr>
            <w:tcW w:w="7195" w:type="dxa"/>
          </w:tcPr>
          <w:p w14:paraId="2EC3294C" w14:textId="77777777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Wi-Fi štandardy 802.11</w:t>
            </w:r>
            <w:r w:rsidRPr="005B12BA">
              <w:rPr>
                <w:rFonts w:ascii="Corbel" w:hAnsi="Corbel"/>
                <w:lang w:val="sk-SK"/>
              </w:rPr>
              <w:tab/>
              <w:t xml:space="preserve"> a/b/g/n/r/k/v/ac/ac-wave2</w:t>
            </w:r>
          </w:p>
        </w:tc>
        <w:tc>
          <w:tcPr>
            <w:tcW w:w="2155" w:type="dxa"/>
          </w:tcPr>
          <w:p w14:paraId="74F0F21F" w14:textId="50A2CDE0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155A51B8" w14:textId="5A858E57" w:rsidTr="00646DE8">
        <w:trPr>
          <w:jc w:val="center"/>
        </w:trPr>
        <w:tc>
          <w:tcPr>
            <w:tcW w:w="7195" w:type="dxa"/>
          </w:tcPr>
          <w:p w14:paraId="6B361897" w14:textId="524DDD8F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Wireless Security</w:t>
            </w:r>
            <w:r w:rsidR="00322660">
              <w:rPr>
                <w:rFonts w:ascii="Corbel" w:hAnsi="Corbel"/>
                <w:lang w:val="sk-SK"/>
              </w:rPr>
              <w:t xml:space="preserve"> </w:t>
            </w:r>
            <w:r w:rsidRPr="005B12BA">
              <w:rPr>
                <w:rFonts w:ascii="Corbel" w:hAnsi="Corbel"/>
                <w:lang w:val="sk-SK"/>
              </w:rPr>
              <w:t>WEP, WPA-PSK, WPA-Enterprise (WPA/WPA2, TKIP/AES) 802.11w/PMF</w:t>
            </w:r>
          </w:p>
        </w:tc>
        <w:tc>
          <w:tcPr>
            <w:tcW w:w="2155" w:type="dxa"/>
          </w:tcPr>
          <w:p w14:paraId="50B27BD7" w14:textId="10C0E3EB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53C3E33C" w14:textId="6A45D7F2" w:rsidTr="00646DE8">
        <w:trPr>
          <w:jc w:val="center"/>
        </w:trPr>
        <w:tc>
          <w:tcPr>
            <w:tcW w:w="7195" w:type="dxa"/>
          </w:tcPr>
          <w:p w14:paraId="44FDB2DF" w14:textId="053302A5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PoE módy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Pr="005B12BA">
              <w:rPr>
                <w:rFonts w:ascii="Corbel" w:hAnsi="Corbel"/>
                <w:lang w:val="sk-SK"/>
              </w:rPr>
              <w:t>802.3af, 802.3at</w:t>
            </w:r>
          </w:p>
        </w:tc>
        <w:tc>
          <w:tcPr>
            <w:tcW w:w="2155" w:type="dxa"/>
          </w:tcPr>
          <w:p w14:paraId="147A4DE3" w14:textId="52F4642B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7405EAFB" w14:textId="330AB151" w:rsidTr="00646DE8">
        <w:trPr>
          <w:jc w:val="center"/>
        </w:trPr>
        <w:tc>
          <w:tcPr>
            <w:tcW w:w="7195" w:type="dxa"/>
          </w:tcPr>
          <w:p w14:paraId="1CF166EA" w14:textId="693B90A1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Simultaneous Dual-Band</w:t>
            </w:r>
          </w:p>
        </w:tc>
        <w:tc>
          <w:tcPr>
            <w:tcW w:w="2155" w:type="dxa"/>
          </w:tcPr>
          <w:p w14:paraId="3C413E94" w14:textId="04B3AF80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43FE8D7C" w14:textId="6903EF4B" w:rsidTr="00646DE8">
        <w:trPr>
          <w:jc w:val="center"/>
        </w:trPr>
        <w:tc>
          <w:tcPr>
            <w:tcW w:w="7195" w:type="dxa"/>
          </w:tcPr>
          <w:p w14:paraId="296C8A33" w14:textId="1CED0BA2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VLAN</w:t>
            </w:r>
            <w:r w:rsidR="00322660">
              <w:rPr>
                <w:rFonts w:ascii="Corbel" w:hAnsi="Corbel"/>
                <w:lang w:val="sk-SK"/>
              </w:rPr>
              <w:t xml:space="preserve">, </w:t>
            </w:r>
            <w:r w:rsidRPr="005B12BA">
              <w:rPr>
                <w:rFonts w:ascii="Corbel" w:hAnsi="Corbel"/>
                <w:lang w:val="sk-SK"/>
              </w:rPr>
              <w:t>802.1Q</w:t>
            </w:r>
          </w:p>
        </w:tc>
        <w:tc>
          <w:tcPr>
            <w:tcW w:w="2155" w:type="dxa"/>
          </w:tcPr>
          <w:p w14:paraId="57000EA6" w14:textId="7C6067DC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23F7A03C" w14:textId="383EE08E" w:rsidTr="00646DE8">
        <w:trPr>
          <w:jc w:val="center"/>
        </w:trPr>
        <w:tc>
          <w:tcPr>
            <w:tcW w:w="7195" w:type="dxa"/>
          </w:tcPr>
          <w:p w14:paraId="1786A86A" w14:textId="028692D7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lastRenderedPageBreak/>
              <w:t>Advanced QoS Per-User Rate Limiting</w:t>
            </w:r>
          </w:p>
        </w:tc>
        <w:tc>
          <w:tcPr>
            <w:tcW w:w="2155" w:type="dxa"/>
          </w:tcPr>
          <w:p w14:paraId="5F3970CA" w14:textId="197D6320" w:rsidR="00533325" w:rsidRPr="0007063D" w:rsidRDefault="00646DE8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1A270C75" w14:textId="39A8E0FB" w:rsidTr="00646DE8">
        <w:trPr>
          <w:jc w:val="center"/>
        </w:trPr>
        <w:tc>
          <w:tcPr>
            <w:tcW w:w="7195" w:type="dxa"/>
          </w:tcPr>
          <w:p w14:paraId="6DCADA56" w14:textId="7FBBF607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DFS certifikácia</w:t>
            </w:r>
          </w:p>
        </w:tc>
        <w:tc>
          <w:tcPr>
            <w:tcW w:w="2155" w:type="dxa"/>
          </w:tcPr>
          <w:p w14:paraId="1ECBD0BB" w14:textId="1AEE1C6C" w:rsidR="00533325" w:rsidRPr="0007063D" w:rsidRDefault="006E199B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4268CA5F" w14:textId="0C135DB8" w:rsidTr="00646DE8">
        <w:trPr>
          <w:jc w:val="center"/>
        </w:trPr>
        <w:tc>
          <w:tcPr>
            <w:tcW w:w="7195" w:type="dxa"/>
          </w:tcPr>
          <w:p w14:paraId="671597AE" w14:textId="68DA6606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Power Save</w:t>
            </w:r>
          </w:p>
        </w:tc>
        <w:tc>
          <w:tcPr>
            <w:tcW w:w="2155" w:type="dxa"/>
          </w:tcPr>
          <w:p w14:paraId="5DFF0FC4" w14:textId="3BC51634" w:rsidR="00533325" w:rsidRPr="0007063D" w:rsidRDefault="006E199B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33050AB1" w14:textId="1D0CCDB0" w:rsidTr="00646DE8">
        <w:trPr>
          <w:jc w:val="center"/>
        </w:trPr>
        <w:tc>
          <w:tcPr>
            <w:tcW w:w="7195" w:type="dxa"/>
          </w:tcPr>
          <w:p w14:paraId="49288863" w14:textId="1D88F249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Beamforming</w:t>
            </w:r>
          </w:p>
        </w:tc>
        <w:tc>
          <w:tcPr>
            <w:tcW w:w="2155" w:type="dxa"/>
          </w:tcPr>
          <w:p w14:paraId="0F3B999B" w14:textId="12F1A0DC" w:rsidR="00533325" w:rsidRPr="0007063D" w:rsidRDefault="006E199B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0DF6F0C1" w14:textId="7C80796A" w:rsidTr="00646DE8">
        <w:trPr>
          <w:jc w:val="center"/>
        </w:trPr>
        <w:tc>
          <w:tcPr>
            <w:tcW w:w="7195" w:type="dxa"/>
          </w:tcPr>
          <w:p w14:paraId="63780223" w14:textId="29C3A8E5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Hardvérové reset tlačidlo</w:t>
            </w:r>
          </w:p>
        </w:tc>
        <w:tc>
          <w:tcPr>
            <w:tcW w:w="2155" w:type="dxa"/>
          </w:tcPr>
          <w:p w14:paraId="67BEDADB" w14:textId="5AB4D4D6" w:rsidR="00533325" w:rsidRPr="0007063D" w:rsidRDefault="006E199B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533325" w:rsidRPr="005B12BA" w14:paraId="7CDD664D" w14:textId="1FDEED6F" w:rsidTr="00646DE8">
        <w:trPr>
          <w:jc w:val="center"/>
        </w:trPr>
        <w:tc>
          <w:tcPr>
            <w:tcW w:w="7195" w:type="dxa"/>
          </w:tcPr>
          <w:p w14:paraId="557ECF23" w14:textId="609BE04A" w:rsidR="00533325" w:rsidRPr="005B12BA" w:rsidRDefault="00533325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Certifikácie</w:t>
            </w:r>
            <w:r w:rsidR="00322660">
              <w:rPr>
                <w:rFonts w:ascii="Corbel" w:hAnsi="Corbel"/>
                <w:lang w:val="sk-SK"/>
              </w:rPr>
              <w:t xml:space="preserve"> </w:t>
            </w:r>
            <w:r w:rsidRPr="005B12BA">
              <w:rPr>
                <w:rFonts w:ascii="Corbel" w:hAnsi="Corbel"/>
                <w:lang w:val="sk-SK"/>
              </w:rPr>
              <w:t>CE</w:t>
            </w:r>
          </w:p>
        </w:tc>
        <w:tc>
          <w:tcPr>
            <w:tcW w:w="2155" w:type="dxa"/>
          </w:tcPr>
          <w:p w14:paraId="4647880D" w14:textId="77777777" w:rsidR="00533325" w:rsidRPr="0007063D" w:rsidRDefault="00533325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</w:p>
        </w:tc>
      </w:tr>
      <w:tr w:rsidR="00533325" w:rsidRPr="005B12BA" w14:paraId="317D328A" w14:textId="77777777" w:rsidTr="00646DE8">
        <w:trPr>
          <w:jc w:val="center"/>
        </w:trPr>
        <w:tc>
          <w:tcPr>
            <w:tcW w:w="7195" w:type="dxa"/>
          </w:tcPr>
          <w:p w14:paraId="0E084870" w14:textId="37F74745" w:rsidR="00533325" w:rsidRPr="005B12BA" w:rsidRDefault="00325399" w:rsidP="005B12BA">
            <w:pPr>
              <w:jc w:val="both"/>
              <w:rPr>
                <w:rFonts w:ascii="Corbel" w:hAnsi="Corbel" w:cstheme="minorHAnsi"/>
                <w:lang w:val="sk-SK"/>
              </w:rPr>
            </w:pPr>
            <w:r w:rsidRPr="00325399">
              <w:rPr>
                <w:rFonts w:ascii="Corbel" w:hAnsi="Corbel" w:cstheme="minorHAnsi"/>
                <w:lang w:val="sk-SK"/>
              </w:rPr>
              <w:t xml:space="preserve">Dodaný komponent musí byť kompatibilný s existujúcou sieťovou štruktúrou </w:t>
            </w:r>
            <w:r w:rsidR="000340F0">
              <w:rPr>
                <w:rFonts w:ascii="Corbel" w:hAnsi="Corbel" w:cstheme="minorHAnsi"/>
                <w:lang w:val="sk-SK"/>
              </w:rPr>
              <w:t xml:space="preserve">verejného </w:t>
            </w:r>
            <w:r w:rsidRPr="00325399">
              <w:rPr>
                <w:rFonts w:ascii="Corbel" w:hAnsi="Corbel" w:cstheme="minorHAnsi"/>
                <w:lang w:val="sk-SK"/>
              </w:rPr>
              <w:t>obstarávateľa a podporuje možnosť integrácie do existujúcej WiFi infraštruktúry skladajúcej sa zo zariadení UniFi a Cisco</w:t>
            </w:r>
          </w:p>
        </w:tc>
        <w:tc>
          <w:tcPr>
            <w:tcW w:w="2155" w:type="dxa"/>
          </w:tcPr>
          <w:p w14:paraId="6ECFB5C5" w14:textId="2E155125" w:rsidR="00533325" w:rsidRPr="0007063D" w:rsidRDefault="00D9777F" w:rsidP="005B12BA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BF3769" w:rsidRPr="005B12BA" w14:paraId="58843836" w14:textId="77777777" w:rsidTr="00646DE8">
        <w:trPr>
          <w:jc w:val="center"/>
        </w:trPr>
        <w:tc>
          <w:tcPr>
            <w:tcW w:w="7195" w:type="dxa"/>
          </w:tcPr>
          <w:p w14:paraId="706F90DB" w14:textId="42731213" w:rsidR="00BF3769" w:rsidRPr="005B12BA" w:rsidRDefault="005A6F8A" w:rsidP="005B12BA">
            <w:pPr>
              <w:jc w:val="both"/>
              <w:rPr>
                <w:rFonts w:ascii="Corbel" w:hAnsi="Corbel" w:cstheme="minorHAnsi"/>
                <w:lang w:val="sk-SK"/>
              </w:rPr>
            </w:pPr>
            <w:r>
              <w:rPr>
                <w:rFonts w:ascii="Corbel" w:hAnsi="Corbel" w:cstheme="minorHAnsi"/>
                <w:bCs/>
                <w:lang w:val="sk-SK"/>
              </w:rPr>
              <w:t>N</w:t>
            </w:r>
            <w:r w:rsidR="00BF3769" w:rsidRPr="005B12BA">
              <w:rPr>
                <w:rFonts w:ascii="Corbel" w:hAnsi="Corbel" w:cstheme="minorHAnsi"/>
                <w:bCs/>
                <w:lang w:val="sk-SK"/>
              </w:rPr>
              <w:t>ové, nerepasované, nepoužívané, originálne zabalené výrobcom</w:t>
            </w:r>
            <w:r w:rsidR="00325399" w:rsidRPr="00325399">
              <w:rPr>
                <w:rFonts w:ascii="Corbel" w:hAnsi="Corbel" w:cstheme="minorHAnsi"/>
                <w:bCs/>
                <w:lang w:val="sk-SK"/>
              </w:rPr>
              <w:t>, všetky AP od rovnakého výrobcu a rovnakého typu</w:t>
            </w:r>
          </w:p>
        </w:tc>
        <w:tc>
          <w:tcPr>
            <w:tcW w:w="2155" w:type="dxa"/>
          </w:tcPr>
          <w:p w14:paraId="03150598" w14:textId="234DD32A" w:rsidR="00BF3769" w:rsidRPr="0007063D" w:rsidRDefault="0007063D" w:rsidP="005B12BA">
            <w:pPr>
              <w:jc w:val="both"/>
              <w:rPr>
                <w:rFonts w:ascii="Corbel" w:hAnsi="Corbel" w:cstheme="minorHAnsi"/>
                <w:color w:val="FF0000"/>
                <w:lang w:val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325399" w:rsidRPr="005B12BA" w14:paraId="2877E966" w14:textId="77777777" w:rsidTr="00646DE8">
        <w:trPr>
          <w:jc w:val="center"/>
        </w:trPr>
        <w:tc>
          <w:tcPr>
            <w:tcW w:w="7195" w:type="dxa"/>
          </w:tcPr>
          <w:p w14:paraId="3CAD0FBC" w14:textId="4B6C2CA8" w:rsidR="00325399" w:rsidRDefault="00325399" w:rsidP="005B12BA">
            <w:pPr>
              <w:jc w:val="both"/>
              <w:rPr>
                <w:rFonts w:ascii="Corbel" w:hAnsi="Corbel" w:cstheme="minorHAnsi"/>
                <w:bCs/>
                <w:lang w:val="sk-SK"/>
              </w:rPr>
            </w:pPr>
            <w:r w:rsidRPr="00325399">
              <w:rPr>
                <w:rFonts w:ascii="Corbel" w:hAnsi="Corbel" w:cstheme="minorHAnsi"/>
                <w:bCs/>
                <w:lang w:val="sk-SK"/>
              </w:rPr>
              <w:t xml:space="preserve">Prehlásenie </w:t>
            </w:r>
            <w:r w:rsidR="00185742">
              <w:rPr>
                <w:rFonts w:ascii="Corbel" w:hAnsi="Corbel" w:cstheme="minorHAnsi"/>
                <w:bCs/>
                <w:lang w:val="sk-SK"/>
              </w:rPr>
              <w:t>uchádzača</w:t>
            </w:r>
            <w:r w:rsidRPr="00325399">
              <w:rPr>
                <w:rFonts w:ascii="Corbel" w:hAnsi="Corbel" w:cstheme="minorHAnsi"/>
                <w:bCs/>
                <w:lang w:val="sk-SK"/>
              </w:rPr>
              <w:t xml:space="preserve"> o podpore zariadenia nasledujúcich 5 rokov výrobcom. Dôkazom môže byť odkaz na stránku výrobcu s touto informáciou alebo priloženou dokumentáciou </w:t>
            </w:r>
            <w:r w:rsidR="00D17695">
              <w:rPr>
                <w:rFonts w:ascii="Corbel" w:hAnsi="Corbel" w:cstheme="minorHAnsi"/>
                <w:bCs/>
                <w:lang w:val="sk-SK"/>
              </w:rPr>
              <w:t xml:space="preserve">v rámci ponuky </w:t>
            </w:r>
            <w:r w:rsidRPr="00325399">
              <w:rPr>
                <w:rFonts w:ascii="Corbel" w:hAnsi="Corbel" w:cstheme="minorHAnsi"/>
                <w:bCs/>
                <w:lang w:val="sk-SK"/>
              </w:rPr>
              <w:t>vydanou výrobcom alebo písomným potvrdením výrobcu s uvedenou kontaktnou osobou na predstaviteľa výrobcu v</w:t>
            </w:r>
            <w:r w:rsidR="00491C4C">
              <w:rPr>
                <w:rFonts w:ascii="Corbel" w:hAnsi="Corbel" w:cstheme="minorHAnsi"/>
                <w:bCs/>
                <w:lang w:val="sk-SK"/>
              </w:rPr>
              <w:t>y</w:t>
            </w:r>
            <w:r w:rsidRPr="00325399">
              <w:rPr>
                <w:rFonts w:ascii="Corbel" w:hAnsi="Corbel" w:cstheme="minorHAnsi"/>
                <w:bCs/>
                <w:lang w:val="sk-SK"/>
              </w:rPr>
              <w:t>dávajúci toto potvrdenie.</w:t>
            </w:r>
          </w:p>
        </w:tc>
        <w:tc>
          <w:tcPr>
            <w:tcW w:w="2155" w:type="dxa"/>
          </w:tcPr>
          <w:p w14:paraId="564176D0" w14:textId="7BAAA74E" w:rsidR="00325399" w:rsidRPr="0007063D" w:rsidRDefault="0007063D" w:rsidP="005B12BA">
            <w:pPr>
              <w:jc w:val="both"/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</w:pPr>
            <w:r w:rsidRPr="0007063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521A257B" w14:textId="58B17788" w:rsidR="00533325" w:rsidRPr="005B12BA" w:rsidRDefault="00533325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Referenčný produkt</w:t>
      </w:r>
      <w:r w:rsidR="003D406C" w:rsidRPr="005B12BA">
        <w:rPr>
          <w:rFonts w:ascii="Corbel" w:hAnsi="Corbel"/>
          <w:lang w:val="sk-SK"/>
        </w:rPr>
        <w:t>:</w:t>
      </w:r>
      <w:r w:rsidRPr="005B12BA">
        <w:rPr>
          <w:rFonts w:ascii="Corbel" w:hAnsi="Corbel"/>
          <w:lang w:val="sk-SK"/>
        </w:rPr>
        <w:tab/>
      </w:r>
      <w:hyperlink r:id="rId15" w:history="1">
        <w:r w:rsidR="007650D4" w:rsidRPr="005B12BA">
          <w:rPr>
            <w:rStyle w:val="Hypertextovprepojenie"/>
            <w:rFonts w:ascii="Corbel" w:hAnsi="Corbel"/>
            <w:u w:val="none"/>
            <w:lang w:val="sk-SK"/>
          </w:rPr>
          <w:t>https://dl.ui.com/ds/uap-iw-hd_ds.pdf</w:t>
        </w:r>
      </w:hyperlink>
    </w:p>
    <w:p w14:paraId="01C2BC4F" w14:textId="4D277760" w:rsidR="007650D4" w:rsidRPr="005B12BA" w:rsidRDefault="005A6F8A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4. </w:t>
      </w:r>
      <w:r w:rsidR="007650D4" w:rsidRPr="005B12BA">
        <w:rPr>
          <w:rFonts w:ascii="Corbel" w:hAnsi="Corbel"/>
          <w:b/>
          <w:bCs/>
          <w:lang w:val="sk-SK"/>
        </w:rPr>
        <w:t xml:space="preserve">Montážna krabica určená k danému prístupovému bodu </w:t>
      </w:r>
      <w:r w:rsidR="008F154C" w:rsidRPr="005B12BA">
        <w:rPr>
          <w:rFonts w:ascii="Corbel" w:hAnsi="Corbel"/>
          <w:b/>
          <w:bCs/>
          <w:lang w:val="sk-SK"/>
        </w:rPr>
        <w:t>výrobcom</w:t>
      </w:r>
      <w:r w:rsidR="007650D4" w:rsidRPr="005B12BA">
        <w:rPr>
          <w:rFonts w:ascii="Corbel" w:hAnsi="Corbel"/>
          <w:b/>
          <w:bCs/>
          <w:lang w:val="sk-SK"/>
        </w:rPr>
        <w:t xml:space="preserve"> AP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475"/>
        <w:gridCol w:w="2875"/>
      </w:tblGrid>
      <w:tr w:rsidR="008F154C" w:rsidRPr="005B12BA" w14:paraId="2FF4A462" w14:textId="77777777" w:rsidTr="00D9777F">
        <w:trPr>
          <w:jc w:val="center"/>
        </w:trPr>
        <w:tc>
          <w:tcPr>
            <w:tcW w:w="6475" w:type="dxa"/>
            <w:vAlign w:val="center"/>
          </w:tcPr>
          <w:p w14:paraId="3E278933" w14:textId="1CA6A8F0" w:rsidR="008F154C" w:rsidRPr="005B12BA" w:rsidRDefault="008F154C" w:rsidP="00D9777F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875" w:type="dxa"/>
            <w:vAlign w:val="center"/>
          </w:tcPr>
          <w:p w14:paraId="0DC74026" w14:textId="13EC848E" w:rsidR="008F154C" w:rsidRPr="005B12BA" w:rsidRDefault="00D9777F" w:rsidP="00D9777F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110EFE">
              <w:rPr>
                <w:rFonts w:ascii="Corbel" w:hAnsi="Corbel" w:cs="Arial"/>
                <w:b/>
                <w:bCs/>
                <w:noProof/>
                <w:lang w:eastAsia="sk-SK"/>
              </w:rPr>
              <w:t>Spôsob naplnenia požiadavky</w:t>
            </w:r>
          </w:p>
        </w:tc>
      </w:tr>
      <w:tr w:rsidR="008F154C" w:rsidRPr="005B12BA" w14:paraId="3084E0C1" w14:textId="079596BF" w:rsidTr="00D9777F">
        <w:trPr>
          <w:jc w:val="center"/>
        </w:trPr>
        <w:tc>
          <w:tcPr>
            <w:tcW w:w="6475" w:type="dxa"/>
          </w:tcPr>
          <w:p w14:paraId="26FC1A2C" w14:textId="77777777" w:rsidR="008F154C" w:rsidRPr="005B12BA" w:rsidRDefault="008F154C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Nástenná montáž</w:t>
            </w:r>
          </w:p>
        </w:tc>
        <w:tc>
          <w:tcPr>
            <w:tcW w:w="2875" w:type="dxa"/>
          </w:tcPr>
          <w:p w14:paraId="10C4D1FD" w14:textId="4529CF59" w:rsidR="008F154C" w:rsidRPr="009D3B4D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9D3B4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8F154C" w:rsidRPr="005B12BA" w14:paraId="7A843F05" w14:textId="69B89E04" w:rsidTr="00D9777F">
        <w:trPr>
          <w:jc w:val="center"/>
        </w:trPr>
        <w:tc>
          <w:tcPr>
            <w:tcW w:w="6475" w:type="dxa"/>
          </w:tcPr>
          <w:p w14:paraId="74AF0CA0" w14:textId="27708ECB" w:rsidR="008F154C" w:rsidRPr="005B12BA" w:rsidRDefault="008F154C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Možnosť uložiť prebytočnú dĺžku pripojenej štrukturálnej kabeláže</w:t>
            </w:r>
            <w:r w:rsidR="000E3187" w:rsidRPr="005B12BA">
              <w:rPr>
                <w:rFonts w:ascii="Corbel" w:hAnsi="Corbel"/>
                <w:lang w:val="sk-SK"/>
              </w:rPr>
              <w:t xml:space="preserve"> </w:t>
            </w:r>
            <w:del w:id="0" w:author="Kulhánek Rastislav" w:date="2022-08-19T14:23:00Z">
              <w:r w:rsidR="000E3187" w:rsidRPr="005B12BA" w:rsidDel="00872B1A">
                <w:rPr>
                  <w:rFonts w:ascii="Corbel" w:hAnsi="Corbel"/>
                  <w:lang w:val="sk-SK"/>
                </w:rPr>
                <w:delText>(hĺbka aspo</w:delText>
              </w:r>
              <w:r w:rsidR="00FA7CC0" w:rsidRPr="005B12BA" w:rsidDel="00872B1A">
                <w:rPr>
                  <w:rFonts w:ascii="Corbel" w:hAnsi="Corbel"/>
                  <w:lang w:val="sk-SK"/>
                </w:rPr>
                <w:delText>ň 45mm</w:delText>
              </w:r>
              <w:r w:rsidR="000E3187" w:rsidRPr="005B12BA" w:rsidDel="00872B1A">
                <w:rPr>
                  <w:rFonts w:ascii="Corbel" w:hAnsi="Corbel"/>
                  <w:lang w:val="sk-SK"/>
                </w:rPr>
                <w:delText>)</w:delText>
              </w:r>
            </w:del>
          </w:p>
        </w:tc>
        <w:tc>
          <w:tcPr>
            <w:tcW w:w="2875" w:type="dxa"/>
          </w:tcPr>
          <w:p w14:paraId="6A92E7C0" w14:textId="7004644B" w:rsidR="008F154C" w:rsidRPr="009D3B4D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9D3B4D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68202B47" w14:textId="77777777" w:rsidR="005A6F8A" w:rsidRDefault="00183CAC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Referenčný produkt: </w:t>
      </w:r>
      <w:r w:rsidR="00F41939" w:rsidRPr="005B12BA">
        <w:rPr>
          <w:rFonts w:ascii="Corbel" w:hAnsi="Corbel"/>
          <w:lang w:val="sk-SK"/>
        </w:rPr>
        <w:t>UAP-IW-HD-JB</w:t>
      </w:r>
      <w:r w:rsidR="001136A0" w:rsidRPr="005B12BA">
        <w:rPr>
          <w:rFonts w:ascii="Corbel" w:hAnsi="Corbel"/>
          <w:lang w:val="sk-SK"/>
        </w:rPr>
        <w:t xml:space="preserve"> /</w:t>
      </w:r>
      <w:r w:rsidR="00F41939" w:rsidRPr="005B12BA">
        <w:rPr>
          <w:rFonts w:ascii="Corbel" w:hAnsi="Corbel"/>
          <w:lang w:val="sk-SK"/>
        </w:rPr>
        <w:t xml:space="preserve"> </w:t>
      </w:r>
      <w:r w:rsidR="00B37CCA" w:rsidRPr="005B12BA">
        <w:rPr>
          <w:rFonts w:ascii="Corbel" w:hAnsi="Corbel"/>
          <w:lang w:val="sk-SK"/>
        </w:rPr>
        <w:t>UAP-IW-HD-JB-25</w:t>
      </w:r>
      <w:r w:rsidR="00F41939" w:rsidRPr="005B12BA">
        <w:rPr>
          <w:rFonts w:ascii="Corbel" w:hAnsi="Corbel"/>
          <w:lang w:val="sk-SK"/>
        </w:rPr>
        <w:t xml:space="preserve"> (balenie 25 ks)</w:t>
      </w:r>
    </w:p>
    <w:p w14:paraId="2BDBB534" w14:textId="56AA8E41" w:rsidR="007650D4" w:rsidRPr="005B12BA" w:rsidRDefault="00B37CCA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 </w:t>
      </w:r>
      <w:hyperlink r:id="rId16" w:history="1">
        <w:r w:rsidR="001136A0" w:rsidRPr="005B12BA">
          <w:rPr>
            <w:rStyle w:val="Hypertextovprepojenie"/>
            <w:rFonts w:ascii="Corbel" w:hAnsi="Corbel"/>
            <w:lang w:val="sk-SK"/>
          </w:rPr>
          <w:t>https://www.mojpocitac2.eu/ubnt-uap-iw-hd-jb-25-nastenny-montazni-box-pro-uap-iw-hd-25-pack/</w:t>
        </w:r>
      </w:hyperlink>
    </w:p>
    <w:p w14:paraId="319FC946" w14:textId="459C40C8" w:rsidR="008F154C" w:rsidRPr="005B12BA" w:rsidRDefault="005A6F8A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5. </w:t>
      </w:r>
      <w:r w:rsidR="008F154C" w:rsidRPr="005B12BA">
        <w:rPr>
          <w:rFonts w:ascii="Corbel" w:hAnsi="Corbel"/>
          <w:b/>
          <w:bCs/>
          <w:lang w:val="sk-SK"/>
        </w:rPr>
        <w:t>Montážny materiál na vloženie prípojného kábla</w:t>
      </w:r>
      <w:r w:rsidR="00183CAC" w:rsidRPr="005B12BA">
        <w:rPr>
          <w:rFonts w:ascii="Corbel" w:hAnsi="Corbel"/>
          <w:b/>
          <w:bCs/>
          <w:lang w:val="sk-SK"/>
        </w:rPr>
        <w:t xml:space="preserve"> od zásuvky štruktúrovanej kabeláže</w:t>
      </w:r>
      <w:r w:rsidR="008F154C" w:rsidRPr="005B12BA">
        <w:rPr>
          <w:rFonts w:ascii="Corbel" w:hAnsi="Corbel"/>
          <w:b/>
          <w:bCs/>
          <w:lang w:val="sk-SK"/>
        </w:rPr>
        <w:t xml:space="preserve"> k</w:t>
      </w:r>
      <w:r w:rsidR="00183CAC" w:rsidRPr="005B12BA">
        <w:rPr>
          <w:rFonts w:ascii="Corbel" w:hAnsi="Corbel"/>
          <w:b/>
          <w:bCs/>
          <w:lang w:val="sk-SK"/>
        </w:rPr>
        <w:t> </w:t>
      </w:r>
      <w:r w:rsidR="008F154C" w:rsidRPr="005B12BA">
        <w:rPr>
          <w:rFonts w:ascii="Corbel" w:hAnsi="Corbel"/>
          <w:b/>
          <w:bCs/>
          <w:lang w:val="sk-SK"/>
        </w:rPr>
        <w:t>AP</w:t>
      </w:r>
      <w:r w:rsidR="00183CAC" w:rsidRPr="005B12BA">
        <w:rPr>
          <w:rFonts w:ascii="Corbel" w:hAnsi="Corbel"/>
          <w:b/>
          <w:bCs/>
          <w:lang w:val="sk-SK"/>
        </w:rPr>
        <w:t xml:space="preserve"> </w:t>
      </w:r>
      <w:r w:rsidR="00183CAC" w:rsidRPr="005B12BA">
        <w:rPr>
          <w:rFonts w:ascii="Corbel" w:eastAsia="Times New Roman" w:hAnsi="Corbel" w:cs="Calibri"/>
          <w:b/>
          <w:bCs/>
          <w:color w:val="000000"/>
          <w:lang w:val="sk-SK"/>
        </w:rPr>
        <w:t>– pre</w:t>
      </w:r>
      <w:r w:rsidR="001A2E8B" w:rsidRPr="005B12BA">
        <w:rPr>
          <w:rFonts w:ascii="Corbel" w:eastAsia="Times New Roman" w:hAnsi="Corbel" w:cs="Calibri"/>
          <w:b/>
          <w:bCs/>
          <w:color w:val="000000"/>
          <w:lang w:val="sk-SK"/>
        </w:rPr>
        <w:t xml:space="preserve"> </w:t>
      </w:r>
      <w:r w:rsidR="00183CAC" w:rsidRPr="005B12BA">
        <w:rPr>
          <w:rFonts w:ascii="Corbel" w:eastAsia="Times New Roman" w:hAnsi="Corbel" w:cs="Calibri"/>
          <w:b/>
          <w:bCs/>
          <w:color w:val="000000"/>
          <w:lang w:val="sk-SK"/>
        </w:rPr>
        <w:t>inštalovan</w:t>
      </w:r>
      <w:r w:rsidR="001A2E8B" w:rsidRPr="005B12BA">
        <w:rPr>
          <w:rFonts w:ascii="Corbel" w:eastAsia="Times New Roman" w:hAnsi="Corbel" w:cs="Calibri"/>
          <w:b/>
          <w:bCs/>
          <w:color w:val="000000"/>
          <w:lang w:val="sk-SK"/>
        </w:rPr>
        <w:t>é</w:t>
      </w:r>
      <w:r w:rsidR="00183CAC" w:rsidRPr="005B12BA">
        <w:rPr>
          <w:rFonts w:ascii="Corbel" w:eastAsia="Times New Roman" w:hAnsi="Corbel" w:cs="Calibri"/>
          <w:b/>
          <w:bCs/>
          <w:color w:val="000000"/>
          <w:lang w:val="sk-SK"/>
        </w:rPr>
        <w:t xml:space="preserve"> AP</w:t>
      </w:r>
      <w:r w:rsidR="008F154C" w:rsidRPr="005B12BA">
        <w:rPr>
          <w:rFonts w:ascii="Corbel" w:hAnsi="Corbel"/>
          <w:b/>
          <w:bCs/>
          <w:lang w:val="sk-SK"/>
        </w:rPr>
        <w:t>:</w:t>
      </w:r>
    </w:p>
    <w:p w14:paraId="278821CA" w14:textId="21743237" w:rsidR="008F154C" w:rsidRPr="005B12BA" w:rsidRDefault="00183CAC" w:rsidP="005B12BA">
      <w:pPr>
        <w:spacing w:after="0" w:line="240" w:lineRule="auto"/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t>montážna</w:t>
      </w:r>
      <w:r w:rsidR="008F154C" w:rsidRPr="005B12BA">
        <w:rPr>
          <w:rFonts w:ascii="Corbel" w:eastAsia="Times New Roman" w:hAnsi="Corbel" w:cs="Calibri"/>
          <w:color w:val="000000"/>
          <w:lang w:val="sk-SK"/>
        </w:rPr>
        <w:t xml:space="preserve"> li</w:t>
      </w:r>
      <w:r w:rsidRPr="005B12BA">
        <w:rPr>
          <w:rFonts w:ascii="Corbel" w:eastAsia="Times New Roman" w:hAnsi="Corbel" w:cs="Calibri"/>
          <w:color w:val="000000"/>
          <w:lang w:val="sk-SK"/>
        </w:rPr>
        <w:t>š</w:t>
      </w:r>
      <w:r w:rsidR="008F154C" w:rsidRPr="005B12BA">
        <w:rPr>
          <w:rFonts w:ascii="Corbel" w:eastAsia="Times New Roman" w:hAnsi="Corbel" w:cs="Calibri"/>
          <w:color w:val="000000"/>
          <w:lang w:val="sk-SK"/>
        </w:rPr>
        <w:t>ta biela 18mm x 14mm v dĺžke cca 3m, hmo</w:t>
      </w:r>
      <w:r w:rsidRPr="005B12BA">
        <w:rPr>
          <w:rFonts w:ascii="Corbel" w:eastAsia="Times New Roman" w:hAnsi="Corbel" w:cs="Calibri"/>
          <w:color w:val="000000"/>
          <w:lang w:val="sk-SK"/>
        </w:rPr>
        <w:t>ž</w:t>
      </w:r>
      <w:r w:rsidR="008F154C" w:rsidRPr="005B12BA">
        <w:rPr>
          <w:rFonts w:ascii="Corbel" w:eastAsia="Times New Roman" w:hAnsi="Corbel" w:cs="Calibri"/>
          <w:color w:val="000000"/>
          <w:lang w:val="sk-SK"/>
        </w:rPr>
        <w:t xml:space="preserve">dinky, skrutky </w:t>
      </w:r>
      <w:r w:rsidR="00937CAE" w:rsidRPr="005B12BA">
        <w:rPr>
          <w:rFonts w:ascii="Corbel" w:eastAsia="Times New Roman" w:hAnsi="Corbel" w:cs="Calibri"/>
          <w:color w:val="000000"/>
          <w:lang w:val="sk-SK"/>
        </w:rPr>
        <w:t>s priemerom 6mm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75"/>
        <w:gridCol w:w="2875"/>
      </w:tblGrid>
      <w:tr w:rsidR="00E00368" w:rsidRPr="005B12BA" w14:paraId="77389740" w14:textId="77777777" w:rsidTr="00D9777F">
        <w:tc>
          <w:tcPr>
            <w:tcW w:w="6475" w:type="dxa"/>
            <w:vAlign w:val="center"/>
          </w:tcPr>
          <w:p w14:paraId="3AA5C50A" w14:textId="77777777" w:rsidR="00E00368" w:rsidRPr="005B12BA" w:rsidRDefault="00E00368" w:rsidP="00D9777F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875" w:type="dxa"/>
          </w:tcPr>
          <w:p w14:paraId="0484D6FF" w14:textId="13B2BD21" w:rsidR="00E00368" w:rsidRPr="005B12BA" w:rsidRDefault="00D9777F" w:rsidP="00D9777F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D9777F">
              <w:rPr>
                <w:rFonts w:ascii="Corbel" w:hAnsi="Corbel"/>
                <w:b/>
                <w:bCs/>
                <w:lang w:val="sk-SK"/>
              </w:rPr>
              <w:t>Spôsob naplnenia požiadavky</w:t>
            </w:r>
          </w:p>
        </w:tc>
      </w:tr>
      <w:tr w:rsidR="00E00368" w:rsidRPr="005B12BA" w14:paraId="73768E69" w14:textId="77777777" w:rsidTr="0039313A">
        <w:tc>
          <w:tcPr>
            <w:tcW w:w="6475" w:type="dxa"/>
          </w:tcPr>
          <w:p w14:paraId="510F6F4E" w14:textId="7A39CA15" w:rsidR="00E00368" w:rsidRPr="005B12BA" w:rsidRDefault="005A6F8A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/>
              </w:rPr>
              <w:t>M</w:t>
            </w:r>
            <w:r w:rsidR="00E00368" w:rsidRPr="005B12BA">
              <w:rPr>
                <w:rFonts w:ascii="Corbel" w:eastAsia="Times New Roman" w:hAnsi="Corbel" w:cs="Calibri"/>
                <w:color w:val="000000"/>
                <w:lang w:val="sk-SK"/>
              </w:rPr>
              <w:t xml:space="preserve">ontážna lišta biela 18mm x 14mm v dĺžke </w:t>
            </w:r>
            <w:r w:rsidR="00FB29B1" w:rsidRPr="005B12BA">
              <w:rPr>
                <w:rFonts w:ascii="Corbel" w:eastAsia="Times New Roman" w:hAnsi="Corbel" w:cs="Calibri"/>
                <w:color w:val="000000"/>
                <w:lang w:val="sk-SK"/>
              </w:rPr>
              <w:t>min.</w:t>
            </w:r>
            <w:r w:rsidR="00E00368" w:rsidRPr="005B12BA">
              <w:rPr>
                <w:rFonts w:ascii="Corbel" w:eastAsia="Times New Roman" w:hAnsi="Corbel" w:cs="Calibri"/>
                <w:color w:val="000000"/>
                <w:lang w:val="sk-SK"/>
              </w:rPr>
              <w:t xml:space="preserve"> 3m</w:t>
            </w:r>
            <w:r w:rsidR="00CF7E5F" w:rsidRPr="005B12BA">
              <w:rPr>
                <w:rFonts w:ascii="Corbel" w:eastAsia="Times New Roman" w:hAnsi="Corbel" w:cs="Calibri"/>
                <w:color w:val="000000"/>
                <w:lang w:val="sk-SK"/>
              </w:rPr>
              <w:t xml:space="preserve"> na AP</w:t>
            </w:r>
          </w:p>
        </w:tc>
        <w:tc>
          <w:tcPr>
            <w:tcW w:w="2875" w:type="dxa"/>
          </w:tcPr>
          <w:p w14:paraId="582DE351" w14:textId="73887EB7" w:rsidR="00E00368" w:rsidRPr="00821E4E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21E4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E00368" w:rsidRPr="005B12BA" w14:paraId="256AD791" w14:textId="77777777" w:rsidTr="0039313A">
        <w:tc>
          <w:tcPr>
            <w:tcW w:w="6475" w:type="dxa"/>
          </w:tcPr>
          <w:p w14:paraId="2642593E" w14:textId="160A9000" w:rsidR="00EE0D78" w:rsidRPr="005B12BA" w:rsidRDefault="005A6F8A" w:rsidP="005B12BA">
            <w:pPr>
              <w:jc w:val="both"/>
              <w:rPr>
                <w:rFonts w:ascii="Corbel" w:eastAsia="Times New Roman" w:hAnsi="Corbel" w:cs="Calibri"/>
                <w:color w:val="000000"/>
                <w:lang w:val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/>
              </w:rPr>
              <w:t>H</w:t>
            </w:r>
            <w:r w:rsidR="00E00368" w:rsidRPr="005B12BA">
              <w:rPr>
                <w:rFonts w:ascii="Corbel" w:eastAsia="Times New Roman" w:hAnsi="Corbel" w:cs="Calibri"/>
                <w:color w:val="000000"/>
                <w:lang w:val="sk-SK"/>
              </w:rPr>
              <w:t>moždinky, skrutky s priemerom 6mm</w:t>
            </w:r>
            <w:r w:rsidR="00525676" w:rsidRPr="005B12BA">
              <w:rPr>
                <w:rFonts w:ascii="Corbel" w:eastAsia="Times New Roman" w:hAnsi="Corbel" w:cs="Calibri"/>
                <w:color w:val="000000"/>
                <w:lang w:val="sk-SK"/>
              </w:rPr>
              <w:t xml:space="preserve"> (min</w:t>
            </w:r>
            <w:r w:rsidR="00FB29B1" w:rsidRPr="005B12BA">
              <w:rPr>
                <w:rFonts w:ascii="Corbel" w:eastAsia="Times New Roman" w:hAnsi="Corbel" w:cs="Calibri"/>
                <w:color w:val="000000"/>
                <w:lang w:val="sk-SK"/>
              </w:rPr>
              <w:t>.</w:t>
            </w:r>
            <w:r w:rsidR="00525676" w:rsidRPr="005B12BA">
              <w:rPr>
                <w:rFonts w:ascii="Corbel" w:eastAsia="Times New Roman" w:hAnsi="Corbel" w:cs="Calibri"/>
                <w:color w:val="000000"/>
                <w:lang w:val="sk-SK"/>
              </w:rPr>
              <w:t xml:space="preserve"> 6 kusov na </w:t>
            </w:r>
            <w:r w:rsidR="00EE0D78" w:rsidRPr="005B12BA">
              <w:rPr>
                <w:rFonts w:ascii="Corbel" w:eastAsia="Times New Roman" w:hAnsi="Corbel" w:cs="Calibri"/>
                <w:color w:val="000000"/>
                <w:lang w:val="sk-SK"/>
              </w:rPr>
              <w:t>AP)</w:t>
            </w:r>
          </w:p>
        </w:tc>
        <w:tc>
          <w:tcPr>
            <w:tcW w:w="2875" w:type="dxa"/>
          </w:tcPr>
          <w:p w14:paraId="5A66662E" w14:textId="56721ADB" w:rsidR="00E00368" w:rsidRPr="00821E4E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21E4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43198F87" w14:textId="5E014C90" w:rsidR="008F154C" w:rsidRPr="005B12BA" w:rsidRDefault="008F154C" w:rsidP="005B12BA">
      <w:pPr>
        <w:jc w:val="both"/>
        <w:rPr>
          <w:rFonts w:ascii="Corbel" w:hAnsi="Corbel"/>
          <w:lang w:val="sk-SK"/>
        </w:rPr>
      </w:pPr>
    </w:p>
    <w:p w14:paraId="0F3F3B59" w14:textId="63581987" w:rsidR="000115A5" w:rsidRPr="005B12BA" w:rsidRDefault="005A6F8A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6. </w:t>
      </w:r>
      <w:r w:rsidR="000115A5" w:rsidRPr="005B12BA">
        <w:rPr>
          <w:rFonts w:ascii="Corbel" w:hAnsi="Corbel"/>
          <w:b/>
          <w:bCs/>
          <w:lang w:val="sk-SK"/>
        </w:rPr>
        <w:t>Prípojný kábel ethernet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75"/>
        <w:gridCol w:w="2875"/>
      </w:tblGrid>
      <w:tr w:rsidR="00EE0D78" w:rsidRPr="005B12BA" w14:paraId="6B228072" w14:textId="77777777" w:rsidTr="00D9777F">
        <w:tc>
          <w:tcPr>
            <w:tcW w:w="6475" w:type="dxa"/>
            <w:vAlign w:val="center"/>
          </w:tcPr>
          <w:p w14:paraId="4BFC3856" w14:textId="77777777" w:rsidR="00EE0D78" w:rsidRPr="005B12BA" w:rsidRDefault="00EE0D78" w:rsidP="00D9777F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875" w:type="dxa"/>
          </w:tcPr>
          <w:p w14:paraId="260A105D" w14:textId="004DAFED" w:rsidR="00EE0D78" w:rsidRPr="005B12BA" w:rsidRDefault="00D9777F" w:rsidP="00D9777F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D9777F">
              <w:rPr>
                <w:rFonts w:ascii="Corbel" w:hAnsi="Corbel"/>
                <w:b/>
                <w:bCs/>
                <w:lang w:val="sk-SK"/>
              </w:rPr>
              <w:t>Spôsob naplnenia požiadavky</w:t>
            </w:r>
          </w:p>
        </w:tc>
      </w:tr>
      <w:tr w:rsidR="00EE0D78" w:rsidRPr="005B12BA" w14:paraId="409BB756" w14:textId="77777777" w:rsidTr="0039313A">
        <w:tc>
          <w:tcPr>
            <w:tcW w:w="6475" w:type="dxa"/>
          </w:tcPr>
          <w:p w14:paraId="25A68C41" w14:textId="02C08044" w:rsidR="00EE0D78" w:rsidRPr="005B12BA" w:rsidRDefault="00EE0D78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Dĺžka</w:t>
            </w:r>
            <w:r w:rsidR="00FB29B1" w:rsidRPr="005B12BA">
              <w:rPr>
                <w:rFonts w:ascii="Corbel" w:hAnsi="Corbel"/>
                <w:lang w:val="sk-SK"/>
              </w:rPr>
              <w:t xml:space="preserve"> </w:t>
            </w:r>
            <w:r w:rsidRPr="005B12BA">
              <w:rPr>
                <w:rFonts w:ascii="Corbel" w:hAnsi="Corbel"/>
                <w:lang w:val="sk-SK"/>
              </w:rPr>
              <w:t>2m</w:t>
            </w:r>
          </w:p>
        </w:tc>
        <w:tc>
          <w:tcPr>
            <w:tcW w:w="2875" w:type="dxa"/>
          </w:tcPr>
          <w:p w14:paraId="015F5064" w14:textId="58220860" w:rsidR="00EE0D78" w:rsidRPr="00821E4E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21E4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EE0D78" w:rsidRPr="005B12BA" w14:paraId="12E34FED" w14:textId="77777777" w:rsidTr="0039313A">
        <w:tc>
          <w:tcPr>
            <w:tcW w:w="6475" w:type="dxa"/>
          </w:tcPr>
          <w:p w14:paraId="30D54220" w14:textId="2E4319F5" w:rsidR="00EE0D78" w:rsidRPr="005B12BA" w:rsidRDefault="005A6F8A" w:rsidP="005B12BA">
            <w:pPr>
              <w:jc w:val="both"/>
              <w:rPr>
                <w:rFonts w:ascii="Corbel" w:eastAsia="Times New Roman" w:hAnsi="Corbel" w:cs="Calibri"/>
                <w:color w:val="000000"/>
                <w:lang w:val="sk-SK"/>
              </w:rPr>
            </w:pPr>
            <w:r>
              <w:rPr>
                <w:rFonts w:ascii="Corbel" w:hAnsi="Corbel"/>
                <w:lang w:val="sk-SK"/>
              </w:rPr>
              <w:t>V</w:t>
            </w:r>
            <w:r w:rsidR="00EE0D78" w:rsidRPr="005B12BA">
              <w:rPr>
                <w:rFonts w:ascii="Corbel" w:hAnsi="Corbel"/>
                <w:lang w:val="sk-SK"/>
              </w:rPr>
              <w:t>ýrobcom certifikovaný min. cat5e</w:t>
            </w:r>
          </w:p>
        </w:tc>
        <w:tc>
          <w:tcPr>
            <w:tcW w:w="2875" w:type="dxa"/>
          </w:tcPr>
          <w:p w14:paraId="00568970" w14:textId="2CA83101" w:rsidR="00EE0D78" w:rsidRPr="00821E4E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21E4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EE0D78" w:rsidRPr="005B12BA" w14:paraId="49EC8305" w14:textId="77777777" w:rsidTr="0039313A">
        <w:tc>
          <w:tcPr>
            <w:tcW w:w="6475" w:type="dxa"/>
          </w:tcPr>
          <w:p w14:paraId="6462BC84" w14:textId="5F478A31" w:rsidR="00EE0D78" w:rsidRPr="005B12BA" w:rsidRDefault="005A6F8A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V</w:t>
            </w:r>
            <w:r w:rsidR="00F463C2" w:rsidRPr="005B12BA">
              <w:rPr>
                <w:rFonts w:ascii="Corbel" w:hAnsi="Corbel"/>
                <w:lang w:val="sk-SK"/>
              </w:rPr>
              <w:t xml:space="preserve">ýrobcom certifikovaný pre </w:t>
            </w:r>
            <w:r w:rsidR="00EE0D78" w:rsidRPr="005B12BA">
              <w:rPr>
                <w:rFonts w:ascii="Corbel" w:hAnsi="Corbel"/>
                <w:lang w:val="sk-SK"/>
              </w:rPr>
              <w:t>použitie pre 802.3at Type 2 "PoE+"</w:t>
            </w:r>
          </w:p>
        </w:tc>
        <w:tc>
          <w:tcPr>
            <w:tcW w:w="2875" w:type="dxa"/>
          </w:tcPr>
          <w:p w14:paraId="3AE6F908" w14:textId="4B6CBCF1" w:rsidR="00EE0D78" w:rsidRPr="00821E4E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21E4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EE0D78" w:rsidRPr="005B12BA" w14:paraId="7A34C83C" w14:textId="77777777" w:rsidTr="0039313A">
        <w:tc>
          <w:tcPr>
            <w:tcW w:w="6475" w:type="dxa"/>
          </w:tcPr>
          <w:p w14:paraId="29A74FC8" w14:textId="531AF3CA" w:rsidR="00EE0D78" w:rsidRPr="005B12BA" w:rsidRDefault="00F463C2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Farba žltá</w:t>
            </w:r>
          </w:p>
        </w:tc>
        <w:tc>
          <w:tcPr>
            <w:tcW w:w="2875" w:type="dxa"/>
          </w:tcPr>
          <w:p w14:paraId="12AC61E8" w14:textId="259951A1" w:rsidR="00EE0D78" w:rsidRPr="00821E4E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821E4E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6926CC1C" w14:textId="77777777" w:rsidR="005A6F8A" w:rsidRDefault="000115A5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Referenčný produkt:</w:t>
      </w:r>
      <w:r w:rsidR="00556692" w:rsidRPr="005B12BA">
        <w:rPr>
          <w:rFonts w:ascii="Corbel" w:hAnsi="Corbel"/>
          <w:lang w:val="sk-SK"/>
        </w:rPr>
        <w:t xml:space="preserve"> </w:t>
      </w:r>
      <w:r w:rsidR="00743487" w:rsidRPr="005B12BA">
        <w:rPr>
          <w:rFonts w:ascii="Corbel" w:hAnsi="Corbel"/>
          <w:lang w:val="sk-SK"/>
        </w:rPr>
        <w:t>KEL-C6A-P-020-YE</w:t>
      </w:r>
      <w:r w:rsidR="00D56DEB" w:rsidRPr="005B12BA">
        <w:rPr>
          <w:rFonts w:ascii="Corbel" w:hAnsi="Corbel"/>
          <w:lang w:val="sk-SK"/>
        </w:rPr>
        <w:t xml:space="preserve"> </w:t>
      </w:r>
    </w:p>
    <w:p w14:paraId="7E7C5F7E" w14:textId="5B335406" w:rsidR="00103811" w:rsidRDefault="00872B1A" w:rsidP="005B12BA">
      <w:pPr>
        <w:jc w:val="both"/>
        <w:rPr>
          <w:rStyle w:val="Hypertextovprepojenie"/>
          <w:rFonts w:ascii="Corbel" w:hAnsi="Corbel"/>
          <w:lang w:val="sk-SK"/>
        </w:rPr>
      </w:pPr>
      <w:hyperlink r:id="rId17" w:history="1">
        <w:r w:rsidR="005A6F8A" w:rsidRPr="005A6F8A">
          <w:rPr>
            <w:rStyle w:val="Hypertextovprepojenie"/>
            <w:rFonts w:ascii="Corbel" w:hAnsi="Corbel"/>
            <w:lang w:val="sk-SK"/>
          </w:rPr>
          <w:t>https://www.keline.com/userfiles/files/Datasheety/Cat.6a/Patch-kable/en-KEL-C6A-P-xxxx.pdf</w:t>
        </w:r>
      </w:hyperlink>
    </w:p>
    <w:p w14:paraId="76F21376" w14:textId="77777777" w:rsidR="00821E4E" w:rsidRPr="005B12BA" w:rsidRDefault="00821E4E" w:rsidP="005B12BA">
      <w:pPr>
        <w:jc w:val="both"/>
        <w:rPr>
          <w:rFonts w:ascii="Corbel" w:hAnsi="Corbel"/>
          <w:lang w:val="sk-SK"/>
        </w:rPr>
      </w:pPr>
    </w:p>
    <w:p w14:paraId="3550A1B0" w14:textId="70ECD28F" w:rsidR="00183CAC" w:rsidRPr="005B12BA" w:rsidRDefault="005A6F8A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lastRenderedPageBreak/>
        <w:t xml:space="preserve">7. </w:t>
      </w:r>
      <w:r w:rsidR="008F154C" w:rsidRPr="005B12BA">
        <w:rPr>
          <w:rFonts w:ascii="Corbel" w:hAnsi="Corbel"/>
          <w:b/>
          <w:bCs/>
          <w:lang w:val="sk-SK"/>
        </w:rPr>
        <w:t xml:space="preserve">Prípojný kábel ethernet </w:t>
      </w:r>
      <w:r w:rsidR="00183CAC" w:rsidRPr="005B12BA">
        <w:rPr>
          <w:rFonts w:ascii="Corbel" w:hAnsi="Corbel"/>
          <w:b/>
          <w:bCs/>
          <w:lang w:val="sk-SK"/>
        </w:rPr>
        <w:t>k</w:t>
      </w:r>
      <w:r w:rsidR="00773DB9" w:rsidRPr="005B12BA">
        <w:rPr>
          <w:rFonts w:ascii="Corbel" w:hAnsi="Corbel"/>
          <w:b/>
          <w:bCs/>
          <w:lang w:val="sk-SK"/>
        </w:rPr>
        <w:t> </w:t>
      </w:r>
      <w:r w:rsidR="00183CAC" w:rsidRPr="005B12BA">
        <w:rPr>
          <w:rFonts w:ascii="Corbel" w:hAnsi="Corbel"/>
          <w:b/>
          <w:bCs/>
          <w:lang w:val="sk-SK"/>
        </w:rPr>
        <w:t>AP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75"/>
        <w:gridCol w:w="2875"/>
      </w:tblGrid>
      <w:tr w:rsidR="009E1FBC" w:rsidRPr="005B12BA" w14:paraId="560EDCD6" w14:textId="77777777" w:rsidTr="00161191">
        <w:tc>
          <w:tcPr>
            <w:tcW w:w="6475" w:type="dxa"/>
            <w:vAlign w:val="center"/>
          </w:tcPr>
          <w:p w14:paraId="126CF73B" w14:textId="77777777" w:rsidR="009E1FBC" w:rsidRPr="005B12BA" w:rsidRDefault="009E1FBC" w:rsidP="00161191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875" w:type="dxa"/>
          </w:tcPr>
          <w:p w14:paraId="79553CEA" w14:textId="66716772" w:rsidR="009E1FBC" w:rsidRPr="005B12BA" w:rsidRDefault="00D9777F" w:rsidP="00D9777F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D9777F">
              <w:rPr>
                <w:rFonts w:ascii="Corbel" w:hAnsi="Corbel"/>
                <w:b/>
                <w:bCs/>
                <w:lang w:val="sk-SK"/>
              </w:rPr>
              <w:t>Spôsob naplnenia požiadavky</w:t>
            </w:r>
          </w:p>
        </w:tc>
      </w:tr>
      <w:tr w:rsidR="009E1FBC" w:rsidRPr="005B12BA" w14:paraId="48DB006C" w14:textId="77777777" w:rsidTr="0039313A">
        <w:tc>
          <w:tcPr>
            <w:tcW w:w="6475" w:type="dxa"/>
          </w:tcPr>
          <w:p w14:paraId="133AD317" w14:textId="161ACE5B" w:rsidR="009E1FBC" w:rsidRPr="005B12BA" w:rsidRDefault="009E1FBC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Dĺžka</w:t>
            </w:r>
            <w:r w:rsidR="00680016" w:rsidRPr="005B12BA">
              <w:rPr>
                <w:rFonts w:ascii="Corbel" w:hAnsi="Corbel"/>
                <w:lang w:val="sk-SK"/>
              </w:rPr>
              <w:t xml:space="preserve"> </w:t>
            </w:r>
            <w:r w:rsidRPr="005B12BA">
              <w:rPr>
                <w:rFonts w:ascii="Corbel" w:hAnsi="Corbel"/>
                <w:lang w:val="sk-SK"/>
              </w:rPr>
              <w:t>3m</w:t>
            </w:r>
          </w:p>
        </w:tc>
        <w:tc>
          <w:tcPr>
            <w:tcW w:w="2875" w:type="dxa"/>
          </w:tcPr>
          <w:p w14:paraId="52C0C88F" w14:textId="58C6A771" w:rsidR="009E1FBC" w:rsidRPr="00475717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9E1FBC" w:rsidRPr="005B12BA" w14:paraId="7413F742" w14:textId="77777777" w:rsidTr="0039313A">
        <w:tc>
          <w:tcPr>
            <w:tcW w:w="6475" w:type="dxa"/>
          </w:tcPr>
          <w:p w14:paraId="5B614EC1" w14:textId="568D70DC" w:rsidR="009E1FBC" w:rsidRPr="005B12BA" w:rsidRDefault="005A6F8A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S</w:t>
            </w:r>
            <w:r w:rsidR="009E1FBC" w:rsidRPr="005B12BA">
              <w:rPr>
                <w:rFonts w:ascii="Corbel" w:hAnsi="Corbel"/>
                <w:lang w:val="sk-SK"/>
              </w:rPr>
              <w:t> možnosťou otočenia konektora o 90 stupňov aspoň na jednej strane kábla k pripojeniu AP</w:t>
            </w:r>
          </w:p>
        </w:tc>
        <w:tc>
          <w:tcPr>
            <w:tcW w:w="2875" w:type="dxa"/>
          </w:tcPr>
          <w:p w14:paraId="3F171882" w14:textId="581279E2" w:rsidR="009E1FBC" w:rsidRPr="00475717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9E1FBC" w:rsidRPr="005B12BA" w14:paraId="4575478F" w14:textId="77777777" w:rsidTr="0039313A">
        <w:tc>
          <w:tcPr>
            <w:tcW w:w="6475" w:type="dxa"/>
          </w:tcPr>
          <w:p w14:paraId="14AC0D59" w14:textId="0B2F99D1" w:rsidR="009E1FBC" w:rsidRPr="005B12BA" w:rsidRDefault="005A6F8A" w:rsidP="005B12BA">
            <w:pPr>
              <w:jc w:val="both"/>
              <w:rPr>
                <w:rFonts w:ascii="Corbel" w:eastAsia="Times New Roman" w:hAnsi="Corbel" w:cs="Calibri"/>
                <w:color w:val="000000"/>
                <w:lang w:val="sk-SK"/>
              </w:rPr>
            </w:pPr>
            <w:r>
              <w:rPr>
                <w:rFonts w:ascii="Corbel" w:hAnsi="Corbel"/>
                <w:lang w:val="sk-SK"/>
              </w:rPr>
              <w:t>V</w:t>
            </w:r>
            <w:r w:rsidR="009E1FBC" w:rsidRPr="005B12BA">
              <w:rPr>
                <w:rFonts w:ascii="Corbel" w:hAnsi="Corbel"/>
                <w:lang w:val="sk-SK"/>
              </w:rPr>
              <w:t>ýrobcom certifikovaný min. cat5e</w:t>
            </w:r>
          </w:p>
        </w:tc>
        <w:tc>
          <w:tcPr>
            <w:tcW w:w="2875" w:type="dxa"/>
          </w:tcPr>
          <w:p w14:paraId="2788C834" w14:textId="57DAB927" w:rsidR="009E1FBC" w:rsidRPr="00475717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9E1FBC" w:rsidRPr="005B12BA" w14:paraId="73F93542" w14:textId="77777777" w:rsidTr="0039313A">
        <w:tc>
          <w:tcPr>
            <w:tcW w:w="6475" w:type="dxa"/>
          </w:tcPr>
          <w:p w14:paraId="3F471C87" w14:textId="3C2C9E00" w:rsidR="009E1FBC" w:rsidRPr="005B12BA" w:rsidRDefault="005A6F8A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V</w:t>
            </w:r>
            <w:r w:rsidR="009E1FBC" w:rsidRPr="005B12BA">
              <w:rPr>
                <w:rFonts w:ascii="Corbel" w:hAnsi="Corbel"/>
                <w:lang w:val="sk-SK"/>
              </w:rPr>
              <w:t>ýrobcom certifikovaný pre použitie pre 802.3at Type 2 "PoE+"</w:t>
            </w:r>
          </w:p>
        </w:tc>
        <w:tc>
          <w:tcPr>
            <w:tcW w:w="2875" w:type="dxa"/>
          </w:tcPr>
          <w:p w14:paraId="261E503F" w14:textId="7CFDF624" w:rsidR="009E1FBC" w:rsidRPr="00475717" w:rsidRDefault="00D9777F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08D98460" w14:textId="77777777" w:rsidR="005A6F8A" w:rsidRDefault="00183CAC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Referenčný produkt: KEL-C6A-P-030 SF</w:t>
      </w:r>
    </w:p>
    <w:p w14:paraId="4C19F324" w14:textId="13218AE1" w:rsidR="00183CAC" w:rsidRPr="005B12BA" w:rsidRDefault="00183CAC" w:rsidP="005B12BA">
      <w:pPr>
        <w:jc w:val="both"/>
        <w:rPr>
          <w:rFonts w:ascii="Corbel" w:eastAsia="Times New Roman" w:hAnsi="Corbel" w:cs="Calibri"/>
          <w:color w:val="0563C1"/>
          <w:u w:val="single"/>
          <w:lang w:val="sk-SK" w:eastAsia="sk-SK"/>
        </w:rPr>
      </w:pPr>
      <w:r w:rsidRPr="005B12BA">
        <w:rPr>
          <w:rFonts w:ascii="Corbel" w:hAnsi="Corbel"/>
          <w:lang w:val="sk-SK"/>
        </w:rPr>
        <w:t xml:space="preserve"> </w:t>
      </w:r>
      <w:hyperlink r:id="rId18" w:history="1">
        <w:r w:rsidR="006A4FA7" w:rsidRPr="005B12BA">
          <w:rPr>
            <w:rFonts w:ascii="Corbel" w:eastAsia="Times New Roman" w:hAnsi="Corbel" w:cs="Calibri"/>
            <w:color w:val="0563C1"/>
            <w:u w:val="single"/>
            <w:lang w:val="sk-SK" w:eastAsia="sk-SK"/>
          </w:rPr>
          <w:t>https://www.keline.com/userfiles/files/Datasheety/Cat.6a/Patch-kable/en-SF-KEL-C6A-P-xxxSF.pdf</w:t>
        </w:r>
      </w:hyperlink>
    </w:p>
    <w:p w14:paraId="7276EBE4" w14:textId="6D819B1C" w:rsidR="0063190E" w:rsidRPr="005B12BA" w:rsidRDefault="005A6F8A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8. </w:t>
      </w:r>
      <w:r w:rsidR="0063190E" w:rsidRPr="005B12BA">
        <w:rPr>
          <w:rFonts w:ascii="Corbel" w:hAnsi="Corbel"/>
          <w:b/>
          <w:bCs/>
          <w:lang w:val="sk-SK"/>
        </w:rPr>
        <w:t>Prípojný kábel ethernet k AP pre užívateľa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75"/>
        <w:gridCol w:w="2875"/>
      </w:tblGrid>
      <w:tr w:rsidR="0006771F" w:rsidRPr="005B12BA" w14:paraId="6A1E262F" w14:textId="77777777" w:rsidTr="00161191">
        <w:tc>
          <w:tcPr>
            <w:tcW w:w="6475" w:type="dxa"/>
            <w:vAlign w:val="center"/>
          </w:tcPr>
          <w:p w14:paraId="00F84BCB" w14:textId="77777777" w:rsidR="0006771F" w:rsidRPr="005B12BA" w:rsidRDefault="0006771F" w:rsidP="00161191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875" w:type="dxa"/>
          </w:tcPr>
          <w:p w14:paraId="50806E8E" w14:textId="05F49192" w:rsidR="0006771F" w:rsidRPr="005B12BA" w:rsidRDefault="00161191" w:rsidP="00161191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D9777F">
              <w:rPr>
                <w:rFonts w:ascii="Corbel" w:hAnsi="Corbel"/>
                <w:b/>
                <w:bCs/>
                <w:lang w:val="sk-SK"/>
              </w:rPr>
              <w:t>Spôsob naplnenia požiadavky</w:t>
            </w:r>
          </w:p>
        </w:tc>
      </w:tr>
      <w:tr w:rsidR="0006771F" w:rsidRPr="005B12BA" w14:paraId="47B6D9F2" w14:textId="77777777" w:rsidTr="0039313A">
        <w:tc>
          <w:tcPr>
            <w:tcW w:w="6475" w:type="dxa"/>
          </w:tcPr>
          <w:p w14:paraId="21ABD442" w14:textId="0B524694" w:rsidR="0006771F" w:rsidRPr="005B12BA" w:rsidRDefault="0006771F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Dĺžka 3m</w:t>
            </w:r>
          </w:p>
        </w:tc>
        <w:tc>
          <w:tcPr>
            <w:tcW w:w="2875" w:type="dxa"/>
          </w:tcPr>
          <w:p w14:paraId="57FAB321" w14:textId="684CCA94" w:rsidR="0006771F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06771F" w:rsidRPr="005B12BA" w14:paraId="4B1A7762" w14:textId="77777777" w:rsidTr="0039313A">
        <w:tc>
          <w:tcPr>
            <w:tcW w:w="6475" w:type="dxa"/>
          </w:tcPr>
          <w:p w14:paraId="5599A5E8" w14:textId="16B62CE3" w:rsidR="0006771F" w:rsidRPr="000F65DA" w:rsidRDefault="005A6F8A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V</w:t>
            </w:r>
            <w:r w:rsidR="0006771F" w:rsidRPr="005B12BA">
              <w:rPr>
                <w:rFonts w:ascii="Corbel" w:hAnsi="Corbel"/>
                <w:lang w:val="sk-SK"/>
              </w:rPr>
              <w:t>ýrobcom certifikovaný min. cat5e</w:t>
            </w:r>
          </w:p>
        </w:tc>
        <w:tc>
          <w:tcPr>
            <w:tcW w:w="2875" w:type="dxa"/>
          </w:tcPr>
          <w:p w14:paraId="027E8755" w14:textId="65048062" w:rsidR="0006771F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2CE81E6B" w14:textId="77777777" w:rsidR="00475717" w:rsidRDefault="0063190E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Referenčný produkt:</w:t>
      </w:r>
      <w:r w:rsidR="002E19E8" w:rsidRPr="005B12BA">
        <w:rPr>
          <w:rFonts w:ascii="Corbel" w:hAnsi="Corbel"/>
          <w:lang w:val="sk-SK"/>
        </w:rPr>
        <w:t xml:space="preserve"> KEL-C6A-P-030 </w:t>
      </w:r>
    </w:p>
    <w:p w14:paraId="7EFD5BD5" w14:textId="19E2B58C" w:rsidR="006A4FA7" w:rsidRPr="005B12BA" w:rsidRDefault="00872B1A" w:rsidP="005B12BA">
      <w:pPr>
        <w:jc w:val="both"/>
        <w:rPr>
          <w:rFonts w:ascii="Corbel" w:eastAsia="Times New Roman" w:hAnsi="Corbel" w:cs="Calibri"/>
          <w:color w:val="0563C1"/>
          <w:u w:val="single"/>
          <w:lang w:val="sk-SK" w:eastAsia="sk-SK"/>
        </w:rPr>
      </w:pPr>
      <w:hyperlink r:id="rId19" w:history="1">
        <w:r w:rsidR="00475717" w:rsidRPr="00663A0C">
          <w:rPr>
            <w:rStyle w:val="Hypertextovprepojenie"/>
            <w:rFonts w:ascii="Corbel" w:eastAsia="Times New Roman" w:hAnsi="Corbel" w:cs="Calibri"/>
            <w:lang w:val="sk-SK" w:eastAsia="sk-SK"/>
          </w:rPr>
          <w:t>https://www.keline.com/userfiles/files/Datasheety/Cat.6a/Patch-kable/en-KEL-C6A-P-xxxx.pdf</w:t>
        </w:r>
      </w:hyperlink>
    </w:p>
    <w:p w14:paraId="4811F42D" w14:textId="77777777" w:rsidR="00C363DF" w:rsidRPr="005B12BA" w:rsidRDefault="00C363DF" w:rsidP="005B12BA">
      <w:pPr>
        <w:jc w:val="both"/>
        <w:rPr>
          <w:rFonts w:ascii="Corbel" w:hAnsi="Corbel"/>
          <w:lang w:val="sk-SK"/>
        </w:rPr>
      </w:pPr>
    </w:p>
    <w:p w14:paraId="10B26711" w14:textId="18457EC3" w:rsidR="00C679A6" w:rsidRPr="005B12BA" w:rsidRDefault="005A6F8A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9. </w:t>
      </w:r>
      <w:r w:rsidR="000B5CEB" w:rsidRPr="005B12BA">
        <w:rPr>
          <w:rFonts w:ascii="Corbel" w:hAnsi="Corbel"/>
          <w:b/>
          <w:bCs/>
          <w:lang w:val="sk-SK"/>
        </w:rPr>
        <w:t xml:space="preserve">Elektrický rozvodový panel </w:t>
      </w:r>
      <w:r w:rsidR="00432FFC" w:rsidRPr="005B12BA">
        <w:rPr>
          <w:rFonts w:ascii="Corbel" w:hAnsi="Corbel"/>
          <w:b/>
          <w:bCs/>
          <w:lang w:val="sk-SK"/>
        </w:rPr>
        <w:t>PDU pre rack 19”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75"/>
        <w:gridCol w:w="2875"/>
      </w:tblGrid>
      <w:tr w:rsidR="00803810" w:rsidRPr="005B12BA" w14:paraId="2F9CE481" w14:textId="77777777" w:rsidTr="00DB5C01">
        <w:tc>
          <w:tcPr>
            <w:tcW w:w="6475" w:type="dxa"/>
            <w:vAlign w:val="center"/>
          </w:tcPr>
          <w:p w14:paraId="10371271" w14:textId="77777777" w:rsidR="00803810" w:rsidRPr="005B12BA" w:rsidRDefault="00803810" w:rsidP="00DB5C01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875" w:type="dxa"/>
          </w:tcPr>
          <w:p w14:paraId="2BCB4182" w14:textId="70FA7E09" w:rsidR="00803810" w:rsidRPr="005B12BA" w:rsidRDefault="00DB5C01" w:rsidP="00DB5C01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D9777F">
              <w:rPr>
                <w:rFonts w:ascii="Corbel" w:hAnsi="Corbel"/>
                <w:b/>
                <w:bCs/>
                <w:lang w:val="sk-SK"/>
              </w:rPr>
              <w:t>Spôsob naplnenia požiadavky</w:t>
            </w:r>
          </w:p>
        </w:tc>
      </w:tr>
      <w:tr w:rsidR="00803810" w:rsidRPr="005B12BA" w14:paraId="5C69893B" w14:textId="77777777" w:rsidTr="0039313A">
        <w:tc>
          <w:tcPr>
            <w:tcW w:w="6475" w:type="dxa"/>
          </w:tcPr>
          <w:p w14:paraId="30F6FF42" w14:textId="003915E0" w:rsidR="00803810" w:rsidRPr="005B12BA" w:rsidRDefault="005A6F8A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M</w:t>
            </w:r>
            <w:r w:rsidR="00803810" w:rsidRPr="005B12BA">
              <w:rPr>
                <w:rFonts w:ascii="Corbel" w:hAnsi="Corbel"/>
                <w:lang w:val="sk-SK"/>
              </w:rPr>
              <w:t>enovité napätie 250V</w:t>
            </w:r>
          </w:p>
        </w:tc>
        <w:tc>
          <w:tcPr>
            <w:tcW w:w="2875" w:type="dxa"/>
          </w:tcPr>
          <w:p w14:paraId="0EAB4B04" w14:textId="78BE09AA" w:rsidR="00803810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803810" w:rsidRPr="005B12BA" w14:paraId="1FFD9FF4" w14:textId="77777777" w:rsidTr="0039313A">
        <w:tc>
          <w:tcPr>
            <w:tcW w:w="6475" w:type="dxa"/>
          </w:tcPr>
          <w:p w14:paraId="57C27FCA" w14:textId="2908D3B8" w:rsidR="00803810" w:rsidRPr="005B12BA" w:rsidRDefault="005A6F8A" w:rsidP="005B12BA">
            <w:pPr>
              <w:jc w:val="both"/>
              <w:rPr>
                <w:rFonts w:ascii="Corbel" w:eastAsia="Times New Roman" w:hAnsi="Corbel" w:cs="Calibri"/>
                <w:color w:val="000000"/>
                <w:lang w:val="sk-SK"/>
              </w:rPr>
            </w:pPr>
            <w:r>
              <w:rPr>
                <w:rFonts w:ascii="Corbel" w:hAnsi="Corbel"/>
                <w:lang w:val="sk-SK"/>
              </w:rPr>
              <w:t>M</w:t>
            </w:r>
            <w:r w:rsidR="00803810" w:rsidRPr="005B12BA">
              <w:rPr>
                <w:rFonts w:ascii="Corbel" w:hAnsi="Corbel"/>
                <w:lang w:val="sk-SK"/>
              </w:rPr>
              <w:t>enovitý prúd zaťaženia 16A</w:t>
            </w:r>
          </w:p>
        </w:tc>
        <w:tc>
          <w:tcPr>
            <w:tcW w:w="2875" w:type="dxa"/>
          </w:tcPr>
          <w:p w14:paraId="5BAD3CAD" w14:textId="2D85A556" w:rsidR="00803810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803810" w:rsidRPr="005B12BA" w14:paraId="5F53DC8F" w14:textId="77777777" w:rsidTr="0039313A">
        <w:tc>
          <w:tcPr>
            <w:tcW w:w="6475" w:type="dxa"/>
          </w:tcPr>
          <w:p w14:paraId="72210A88" w14:textId="7E08A10C" w:rsidR="00803810" w:rsidRPr="005B12BA" w:rsidRDefault="006E08E2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R</w:t>
            </w:r>
            <w:r w:rsidR="00803810" w:rsidRPr="005B12BA">
              <w:rPr>
                <w:rFonts w:ascii="Corbel" w:hAnsi="Corbel"/>
                <w:lang w:val="sk-SK"/>
              </w:rPr>
              <w:t>ozmer</w:t>
            </w:r>
            <w:r w:rsidRPr="005B12BA">
              <w:rPr>
                <w:rFonts w:ascii="Corbel" w:hAnsi="Corbel"/>
                <w:lang w:val="sk-SK"/>
              </w:rPr>
              <w:t xml:space="preserve"> výška</w:t>
            </w:r>
            <w:r w:rsidR="00803810" w:rsidRPr="005B12BA">
              <w:rPr>
                <w:rFonts w:ascii="Corbel" w:hAnsi="Corbel"/>
                <w:lang w:val="sk-SK"/>
              </w:rPr>
              <w:t xml:space="preserve"> 1U x </w:t>
            </w:r>
            <w:r w:rsidRPr="005B12BA">
              <w:rPr>
                <w:rFonts w:ascii="Corbel" w:hAnsi="Corbel"/>
                <w:lang w:val="sk-SK"/>
              </w:rPr>
              <w:t xml:space="preserve">šírka </w:t>
            </w:r>
            <w:r w:rsidR="00803810" w:rsidRPr="005B12BA">
              <w:rPr>
                <w:rFonts w:ascii="Corbel" w:hAnsi="Corbel"/>
                <w:lang w:val="sk-SK"/>
              </w:rPr>
              <w:t>19"</w:t>
            </w:r>
          </w:p>
        </w:tc>
        <w:tc>
          <w:tcPr>
            <w:tcW w:w="2875" w:type="dxa"/>
          </w:tcPr>
          <w:p w14:paraId="789DF884" w14:textId="7B24A157" w:rsidR="00803810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6E08E2" w:rsidRPr="005B12BA" w14:paraId="5391FFC2" w14:textId="77777777" w:rsidTr="0039313A">
        <w:tc>
          <w:tcPr>
            <w:tcW w:w="6475" w:type="dxa"/>
          </w:tcPr>
          <w:p w14:paraId="631FD120" w14:textId="52AF0D2A" w:rsidR="006E08E2" w:rsidRPr="005B12BA" w:rsidRDefault="005A6F8A" w:rsidP="005B12BA">
            <w:pPr>
              <w:jc w:val="both"/>
              <w:rPr>
                <w:rFonts w:ascii="Corbel" w:hAnsi="Corbel"/>
                <w:lang w:val="sk-SK"/>
              </w:rPr>
            </w:pPr>
            <w:r>
              <w:rPr>
                <w:rFonts w:ascii="Corbel" w:hAnsi="Corbel"/>
                <w:lang w:val="sk-SK"/>
              </w:rPr>
              <w:t>D</w:t>
            </w:r>
            <w:r w:rsidR="006E08E2" w:rsidRPr="005B12BA">
              <w:rPr>
                <w:rFonts w:ascii="Corbel" w:hAnsi="Corbel"/>
                <w:lang w:val="sk-SK"/>
              </w:rPr>
              <w:t>ĺžka prívodného kábla aspoň 2,5 m</w:t>
            </w:r>
          </w:p>
        </w:tc>
        <w:tc>
          <w:tcPr>
            <w:tcW w:w="2875" w:type="dxa"/>
          </w:tcPr>
          <w:p w14:paraId="56A6AEF0" w14:textId="474E8349" w:rsidR="006E08E2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6E08E2" w:rsidRPr="005B12BA" w14:paraId="48A3A5D8" w14:textId="77777777" w:rsidTr="0039313A">
        <w:tc>
          <w:tcPr>
            <w:tcW w:w="6475" w:type="dxa"/>
          </w:tcPr>
          <w:p w14:paraId="129758B1" w14:textId="5D18E59E" w:rsidR="006E08E2" w:rsidRPr="005B12BA" w:rsidRDefault="006E08E2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Výstup 9x Schuko French</w:t>
            </w:r>
          </w:p>
        </w:tc>
        <w:tc>
          <w:tcPr>
            <w:tcW w:w="2875" w:type="dxa"/>
          </w:tcPr>
          <w:p w14:paraId="53323838" w14:textId="2A0F6AF3" w:rsidR="006E08E2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0863A69F" w14:textId="237F9416" w:rsidR="00011B46" w:rsidRPr="005B12BA" w:rsidRDefault="00011B46" w:rsidP="005B12BA">
      <w:pPr>
        <w:jc w:val="both"/>
        <w:rPr>
          <w:rFonts w:ascii="Corbel" w:eastAsia="Times New Roman" w:hAnsi="Corbel" w:cs="Calibri"/>
          <w:color w:val="0563C1"/>
          <w:u w:val="single"/>
          <w:lang w:val="sk-SK" w:eastAsia="sk-SK"/>
        </w:rPr>
      </w:pPr>
      <w:r w:rsidRPr="005B12BA">
        <w:rPr>
          <w:rFonts w:ascii="Corbel" w:hAnsi="Corbel"/>
          <w:lang w:val="sk-SK"/>
        </w:rPr>
        <w:t>Referenčný produkt:</w:t>
      </w:r>
      <w:r w:rsidR="00DF71CF" w:rsidRPr="005B12BA">
        <w:rPr>
          <w:rFonts w:ascii="Corbel" w:hAnsi="Corbel"/>
          <w:lang w:val="sk-SK"/>
        </w:rPr>
        <w:t xml:space="preserve"> </w:t>
      </w:r>
      <w:hyperlink r:id="rId20" w:history="1">
        <w:r w:rsidR="00DF71CF" w:rsidRPr="005B12BA">
          <w:rPr>
            <w:rFonts w:ascii="Corbel" w:eastAsia="Times New Roman" w:hAnsi="Corbel" w:cs="Calibri"/>
            <w:color w:val="0563C1"/>
            <w:u w:val="single"/>
            <w:lang w:val="sk-SK" w:eastAsia="sk-SK"/>
          </w:rPr>
          <w:t>https://www.keline.com/userfiles/files/PDU/620090/en-620090.pdf</w:t>
        </w:r>
      </w:hyperlink>
    </w:p>
    <w:p w14:paraId="38446EB5" w14:textId="20316BB4" w:rsidR="006214B7" w:rsidRPr="005B12BA" w:rsidRDefault="005A6F8A" w:rsidP="005B12BA">
      <w:pPr>
        <w:jc w:val="both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10. </w:t>
      </w:r>
      <w:r w:rsidR="00524767" w:rsidRPr="005B12BA">
        <w:rPr>
          <w:rFonts w:ascii="Corbel" w:hAnsi="Corbel"/>
          <w:b/>
          <w:bCs/>
          <w:lang w:val="sk-SK"/>
        </w:rPr>
        <w:t>Horizontálny</w:t>
      </w:r>
      <w:r w:rsidR="007D40EE" w:rsidRPr="005B12BA">
        <w:rPr>
          <w:rFonts w:ascii="Corbel" w:hAnsi="Corbel"/>
          <w:b/>
          <w:bCs/>
          <w:lang w:val="sk-SK"/>
        </w:rPr>
        <w:t xml:space="preserve"> panel</w:t>
      </w:r>
      <w:r w:rsidR="00524767" w:rsidRPr="005B12BA">
        <w:rPr>
          <w:rFonts w:ascii="Corbel" w:hAnsi="Corbel"/>
          <w:b/>
          <w:bCs/>
          <w:lang w:val="sk-SK"/>
        </w:rPr>
        <w:t xml:space="preserve"> </w:t>
      </w:r>
      <w:r w:rsidR="007D40EE" w:rsidRPr="005B12BA">
        <w:rPr>
          <w:rFonts w:ascii="Corbel" w:hAnsi="Corbel"/>
          <w:b/>
          <w:bCs/>
          <w:lang w:val="sk-SK"/>
        </w:rPr>
        <w:t xml:space="preserve">pre </w:t>
      </w:r>
      <w:r w:rsidR="00524767" w:rsidRPr="005B12BA">
        <w:rPr>
          <w:rFonts w:ascii="Corbel" w:hAnsi="Corbel"/>
          <w:b/>
          <w:bCs/>
          <w:lang w:val="sk-SK"/>
        </w:rPr>
        <w:t>káblov</w:t>
      </w:r>
      <w:r w:rsidR="007D40EE" w:rsidRPr="005B12BA">
        <w:rPr>
          <w:rFonts w:ascii="Corbel" w:hAnsi="Corbel"/>
          <w:b/>
          <w:bCs/>
          <w:lang w:val="sk-SK"/>
        </w:rPr>
        <w:t>ý manažment</w:t>
      </w:r>
      <w:r w:rsidR="008C58C6" w:rsidRPr="005B12BA">
        <w:rPr>
          <w:rFonts w:ascii="Corbel" w:hAnsi="Corbel"/>
          <w:b/>
          <w:bCs/>
          <w:lang w:val="sk-SK"/>
        </w:rPr>
        <w:t xml:space="preserve"> pre rack 19”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475"/>
        <w:gridCol w:w="2875"/>
      </w:tblGrid>
      <w:tr w:rsidR="008C771F" w:rsidRPr="005B12BA" w14:paraId="75E62DCF" w14:textId="77777777" w:rsidTr="00DB5C01">
        <w:tc>
          <w:tcPr>
            <w:tcW w:w="6475" w:type="dxa"/>
            <w:vAlign w:val="center"/>
          </w:tcPr>
          <w:p w14:paraId="03AE120E" w14:textId="77777777" w:rsidR="008C771F" w:rsidRPr="005B12BA" w:rsidRDefault="008C771F" w:rsidP="00DB5C01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5B12BA">
              <w:rPr>
                <w:rFonts w:ascii="Corbel" w:hAnsi="Corbel"/>
                <w:b/>
                <w:bCs/>
                <w:lang w:val="sk-SK"/>
              </w:rPr>
              <w:t>Funkcia / vlastnosť / protokol</w:t>
            </w:r>
          </w:p>
        </w:tc>
        <w:tc>
          <w:tcPr>
            <w:tcW w:w="2875" w:type="dxa"/>
          </w:tcPr>
          <w:p w14:paraId="47F750DE" w14:textId="63D8592F" w:rsidR="008C771F" w:rsidRPr="005B12BA" w:rsidRDefault="00DB5C01" w:rsidP="00DB5C01">
            <w:pPr>
              <w:jc w:val="center"/>
              <w:rPr>
                <w:rFonts w:ascii="Corbel" w:hAnsi="Corbel"/>
                <w:b/>
                <w:bCs/>
                <w:lang w:val="sk-SK"/>
              </w:rPr>
            </w:pPr>
            <w:r w:rsidRPr="00D9777F">
              <w:rPr>
                <w:rFonts w:ascii="Corbel" w:hAnsi="Corbel"/>
                <w:b/>
                <w:bCs/>
                <w:lang w:val="sk-SK"/>
              </w:rPr>
              <w:t>Spôsob naplnenia požiadavky</w:t>
            </w:r>
          </w:p>
        </w:tc>
      </w:tr>
      <w:tr w:rsidR="008C771F" w:rsidRPr="005B12BA" w14:paraId="0758DA17" w14:textId="77777777" w:rsidTr="0039313A">
        <w:tc>
          <w:tcPr>
            <w:tcW w:w="6475" w:type="dxa"/>
          </w:tcPr>
          <w:p w14:paraId="1A786440" w14:textId="3EFD020A" w:rsidR="008C771F" w:rsidRPr="005B12BA" w:rsidRDefault="008C771F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So sadou skrutiek M6 s plávajúcimi maticami (4 ks</w:t>
            </w:r>
          </w:p>
        </w:tc>
        <w:tc>
          <w:tcPr>
            <w:tcW w:w="2875" w:type="dxa"/>
          </w:tcPr>
          <w:p w14:paraId="17AA9D15" w14:textId="09AB91F7" w:rsidR="008C771F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8C771F" w:rsidRPr="005B12BA" w14:paraId="2AEA3895" w14:textId="77777777" w:rsidTr="0039313A">
        <w:tc>
          <w:tcPr>
            <w:tcW w:w="6475" w:type="dxa"/>
          </w:tcPr>
          <w:p w14:paraId="76B36551" w14:textId="262FFE3B" w:rsidR="008C771F" w:rsidRPr="005B12BA" w:rsidRDefault="008C771F" w:rsidP="005B12BA">
            <w:pPr>
              <w:jc w:val="both"/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Výška panelu 1U</w:t>
            </w:r>
            <w:r w:rsidR="00E30054" w:rsidRPr="005B12BA">
              <w:rPr>
                <w:rFonts w:ascii="Corbel" w:hAnsi="Corbel"/>
                <w:lang w:val="sk-SK"/>
              </w:rPr>
              <w:t xml:space="preserve"> x Šírka panelu 19"</w:t>
            </w:r>
          </w:p>
        </w:tc>
        <w:tc>
          <w:tcPr>
            <w:tcW w:w="2875" w:type="dxa"/>
          </w:tcPr>
          <w:p w14:paraId="5B42C0C5" w14:textId="160B694E" w:rsidR="008C771F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8C771F" w:rsidRPr="005B12BA" w14:paraId="2C2A5CD6" w14:textId="77777777" w:rsidTr="0039313A">
        <w:tc>
          <w:tcPr>
            <w:tcW w:w="6475" w:type="dxa"/>
          </w:tcPr>
          <w:p w14:paraId="76897EFF" w14:textId="4996FD89" w:rsidR="008C771F" w:rsidRPr="005B12BA" w:rsidRDefault="00E30054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Výška oka aspoň 42 mm</w:t>
            </w:r>
          </w:p>
        </w:tc>
        <w:tc>
          <w:tcPr>
            <w:tcW w:w="2875" w:type="dxa"/>
          </w:tcPr>
          <w:p w14:paraId="13D9F8CC" w14:textId="4ED38E22" w:rsidR="008C771F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  <w:tr w:rsidR="008C771F" w:rsidRPr="005B12BA" w14:paraId="55C51D93" w14:textId="77777777" w:rsidTr="0039313A">
        <w:tc>
          <w:tcPr>
            <w:tcW w:w="6475" w:type="dxa"/>
          </w:tcPr>
          <w:p w14:paraId="70385674" w14:textId="692EF525" w:rsidR="008C771F" w:rsidRPr="005B12BA" w:rsidRDefault="00E30054" w:rsidP="005B12BA">
            <w:pPr>
              <w:jc w:val="both"/>
              <w:rPr>
                <w:rFonts w:ascii="Corbel" w:hAnsi="Corbel"/>
                <w:lang w:val="sk-SK"/>
              </w:rPr>
            </w:pPr>
            <w:r w:rsidRPr="005B12BA">
              <w:rPr>
                <w:rFonts w:ascii="Corbel" w:hAnsi="Corbel"/>
                <w:lang w:val="sk-SK"/>
              </w:rPr>
              <w:t>Hĺbka oka aspoň 73 mm</w:t>
            </w:r>
          </w:p>
        </w:tc>
        <w:tc>
          <w:tcPr>
            <w:tcW w:w="2875" w:type="dxa"/>
          </w:tcPr>
          <w:p w14:paraId="3C59A2BE" w14:textId="25007C0E" w:rsidR="008C771F" w:rsidRPr="00475717" w:rsidRDefault="00DB5C01" w:rsidP="005B12BA">
            <w:pPr>
              <w:jc w:val="both"/>
              <w:rPr>
                <w:rFonts w:ascii="Corbel" w:hAnsi="Corbel"/>
                <w:color w:val="FF0000"/>
                <w:lang w:val="sk-SK"/>
              </w:rPr>
            </w:pPr>
            <w:r w:rsidRPr="00475717">
              <w:rPr>
                <w:rFonts w:ascii="Corbel" w:hAnsi="Corbel" w:cs="Arial"/>
                <w:i/>
                <w:iCs/>
                <w:noProof/>
                <w:color w:val="FF0000"/>
                <w:sz w:val="20"/>
                <w:lang w:eastAsia="sk-SK"/>
              </w:rPr>
              <w:t>&lt;vyplní uchádzač&gt;</w:t>
            </w:r>
          </w:p>
        </w:tc>
      </w:tr>
    </w:tbl>
    <w:p w14:paraId="52D2FE4D" w14:textId="28A4C31A" w:rsidR="008C58C6" w:rsidRPr="005B12BA" w:rsidRDefault="00DA2A53" w:rsidP="005B12BA">
      <w:pPr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Referenčný produkt: </w:t>
      </w:r>
      <w:hyperlink r:id="rId21" w:history="1">
        <w:r w:rsidR="00103811" w:rsidRPr="005B12BA">
          <w:rPr>
            <w:rStyle w:val="Hypertextovprepojenie"/>
            <w:rFonts w:ascii="Corbel" w:hAnsi="Corbel"/>
            <w:lang w:val="sk-SK"/>
          </w:rPr>
          <w:t>https://www.keline.com/userfiles/files/Rozvadzace/Prislusenstvo-19/Drziaky/en-RAB-VP-X21-A2.pdf</w:t>
        </w:r>
      </w:hyperlink>
    </w:p>
    <w:p w14:paraId="02E4BE10" w14:textId="77777777" w:rsidR="008F59A7" w:rsidRDefault="005A6F8A" w:rsidP="006D6A44">
      <w:pPr>
        <w:spacing w:after="0"/>
        <w:rPr>
          <w:rFonts w:ascii="Corbel" w:hAnsi="Corbel"/>
          <w:b/>
          <w:bCs/>
          <w:lang w:val="sk-SK"/>
        </w:rPr>
      </w:pPr>
      <w:r>
        <w:rPr>
          <w:rFonts w:ascii="Corbel" w:hAnsi="Corbel"/>
          <w:b/>
          <w:bCs/>
          <w:lang w:val="sk-SK"/>
        </w:rPr>
        <w:t xml:space="preserve">11. </w:t>
      </w:r>
      <w:r w:rsidR="00C16FBB" w:rsidRPr="005B12BA">
        <w:rPr>
          <w:rFonts w:ascii="Corbel" w:hAnsi="Corbel"/>
          <w:b/>
          <w:bCs/>
          <w:lang w:val="sk-SK"/>
        </w:rPr>
        <w:t xml:space="preserve">Montážna sada </w:t>
      </w:r>
      <w:r w:rsidR="00C6784C" w:rsidRPr="005B12BA">
        <w:rPr>
          <w:rFonts w:ascii="Corbel" w:hAnsi="Corbel"/>
          <w:b/>
          <w:bCs/>
          <w:lang w:val="sk-SK"/>
        </w:rPr>
        <w:t>na upevnenie zariadení do vertikálnych líšt racku 19</w:t>
      </w:r>
    </w:p>
    <w:p w14:paraId="1863A359" w14:textId="77777777" w:rsidR="006D6A44" w:rsidRDefault="007A5DF4" w:rsidP="006D6A44">
      <w:pPr>
        <w:spacing w:after="0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 xml:space="preserve">Balenie </w:t>
      </w:r>
      <w:r w:rsidR="009E3ED5" w:rsidRPr="005B12BA">
        <w:rPr>
          <w:rFonts w:ascii="Corbel" w:hAnsi="Corbel"/>
          <w:lang w:val="sk-SK"/>
        </w:rPr>
        <w:t>4 skrutky M6, 4 plávajúce matice, 4 plastové podložky</w:t>
      </w:r>
    </w:p>
    <w:p w14:paraId="2CB671E7" w14:textId="77777777" w:rsidR="00970DAC" w:rsidRDefault="00970DAC" w:rsidP="006D6A44">
      <w:pPr>
        <w:spacing w:after="0"/>
        <w:rPr>
          <w:rFonts w:ascii="Corbel" w:hAnsi="Corbel"/>
          <w:lang w:val="sk-SK"/>
        </w:rPr>
      </w:pPr>
    </w:p>
    <w:p w14:paraId="4BA33CA3" w14:textId="77777777" w:rsidR="007524EC" w:rsidRPr="005B12BA" w:rsidRDefault="007524EC" w:rsidP="007524EC">
      <w:pPr>
        <w:jc w:val="both"/>
        <w:rPr>
          <w:rFonts w:ascii="Corbel" w:hAnsi="Corbel"/>
          <w:lang w:val="sk-SK"/>
        </w:rPr>
      </w:pPr>
      <w:r w:rsidRPr="00110EFE">
        <w:rPr>
          <w:rFonts w:ascii="Corbel" w:hAnsi="Corbel" w:cs="Arial"/>
          <w:b/>
          <w:bCs/>
          <w:noProof/>
          <w:lang w:eastAsia="sk-SK"/>
        </w:rPr>
        <w:t>Spôsob naplnenia požiadavky</w:t>
      </w:r>
      <w:r>
        <w:rPr>
          <w:rFonts w:ascii="Corbel" w:hAnsi="Corbel" w:cs="Arial"/>
          <w:b/>
          <w:bCs/>
          <w:noProof/>
          <w:lang w:eastAsia="sk-SK"/>
        </w:rPr>
        <w:t xml:space="preserve"> ku každému parametru: </w:t>
      </w:r>
      <w:r w:rsidRPr="00886A3E">
        <w:rPr>
          <w:rFonts w:ascii="Corbel" w:hAnsi="Corbel" w:cs="Arial"/>
          <w:i/>
          <w:iCs/>
          <w:noProof/>
          <w:color w:val="FF0000"/>
          <w:sz w:val="20"/>
          <w:lang w:eastAsia="sk-SK"/>
        </w:rPr>
        <w:t>&lt;vyplní uchádzač&gt;</w:t>
      </w:r>
    </w:p>
    <w:p w14:paraId="61B3BAB4" w14:textId="2B59DDEB" w:rsidR="00767F5A" w:rsidRDefault="009E3ED5" w:rsidP="006D6A44">
      <w:pPr>
        <w:spacing w:after="0"/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lastRenderedPageBreak/>
        <w:br/>
        <w:t xml:space="preserve">Referenčný produkt: </w:t>
      </w:r>
      <w:hyperlink r:id="rId22" w:history="1">
        <w:r w:rsidR="005A6F8A" w:rsidRPr="00770005">
          <w:rPr>
            <w:rStyle w:val="Hypertextovprepojenie"/>
            <w:rFonts w:ascii="Corbel" w:hAnsi="Corbel"/>
            <w:lang w:val="sk-SK"/>
          </w:rPr>
          <w:t>https://www.keline.com/userfiles/files/Rozvadzace/Prislusenstvo-19/Montazna-sada/en-montazna-sada.pdf</w:t>
        </w:r>
      </w:hyperlink>
      <w:r w:rsidR="005A6F8A">
        <w:rPr>
          <w:rFonts w:ascii="Corbel" w:hAnsi="Corbel"/>
          <w:lang w:val="sk-SK"/>
        </w:rPr>
        <w:t xml:space="preserve"> </w:t>
      </w:r>
    </w:p>
    <w:p w14:paraId="27408C11" w14:textId="77777777" w:rsidR="006D6A44" w:rsidRPr="000F65DA" w:rsidRDefault="006D6A44" w:rsidP="006D6A44">
      <w:pPr>
        <w:spacing w:after="0"/>
        <w:rPr>
          <w:rFonts w:ascii="Corbel" w:hAnsi="Corbel"/>
          <w:lang w:val="sk-SK"/>
        </w:rPr>
      </w:pPr>
    </w:p>
    <w:p w14:paraId="228EEAC3" w14:textId="77777777" w:rsidR="006D6A44" w:rsidRDefault="005A6F8A" w:rsidP="005A6F8A">
      <w:pPr>
        <w:spacing w:after="0"/>
        <w:rPr>
          <w:rFonts w:ascii="Corbel" w:eastAsia="Times New Roman" w:hAnsi="Corbel" w:cs="Calibri"/>
          <w:color w:val="000000"/>
          <w:lang w:val="sk-SK"/>
        </w:rPr>
      </w:pPr>
      <w:r>
        <w:rPr>
          <w:rFonts w:ascii="Corbel" w:eastAsia="Times New Roman" w:hAnsi="Corbel" w:cs="Calibri"/>
          <w:b/>
          <w:bCs/>
          <w:color w:val="000000"/>
          <w:lang w:val="sk-SK"/>
        </w:rPr>
        <w:t xml:space="preserve">12. </w:t>
      </w:r>
      <w:r w:rsidR="001F6201" w:rsidRPr="005B12BA">
        <w:rPr>
          <w:rFonts w:ascii="Corbel" w:eastAsia="Times New Roman" w:hAnsi="Corbel" w:cs="Calibri"/>
          <w:b/>
          <w:bCs/>
          <w:color w:val="000000"/>
          <w:lang w:val="sk-SK"/>
        </w:rPr>
        <w:t>Viazacie nylonové pásky, 2,5 x 100</w:t>
      </w:r>
      <w:r>
        <w:rPr>
          <w:rFonts w:ascii="Corbel" w:eastAsia="Times New Roman" w:hAnsi="Corbel" w:cs="Calibri"/>
          <w:b/>
          <w:bCs/>
          <w:color w:val="000000"/>
          <w:lang w:val="sk-SK"/>
        </w:rPr>
        <w:t xml:space="preserve"> </w:t>
      </w:r>
      <w:r w:rsidR="001F6201" w:rsidRPr="005B12BA">
        <w:rPr>
          <w:rFonts w:ascii="Corbel" w:eastAsia="Times New Roman" w:hAnsi="Corbel" w:cs="Calibri"/>
          <w:b/>
          <w:bCs/>
          <w:color w:val="000000"/>
          <w:lang w:val="sk-SK"/>
        </w:rPr>
        <w:t>mm</w:t>
      </w:r>
      <w:r w:rsidR="00413FAB" w:rsidRPr="005B12BA">
        <w:rPr>
          <w:rFonts w:ascii="Corbel" w:eastAsia="Times New Roman" w:hAnsi="Corbel" w:cs="Calibri"/>
          <w:color w:val="000000"/>
          <w:lang w:val="sk-SK"/>
        </w:rPr>
        <w:t xml:space="preserve">na upevnenie štruktúrovanej kabeláže v racku, </w:t>
      </w:r>
      <w:r w:rsidR="00B14603" w:rsidRPr="005B12BA">
        <w:rPr>
          <w:rFonts w:ascii="Corbel" w:eastAsia="Times New Roman" w:hAnsi="Corbel" w:cs="Calibri"/>
          <w:color w:val="000000"/>
          <w:lang w:val="sk-SK"/>
        </w:rPr>
        <w:t>balenie 100ks</w:t>
      </w:r>
    </w:p>
    <w:p w14:paraId="7B7C88B6" w14:textId="77777777" w:rsidR="00970DAC" w:rsidRDefault="00970DAC" w:rsidP="005A6F8A">
      <w:pPr>
        <w:spacing w:after="0"/>
        <w:rPr>
          <w:rFonts w:ascii="Corbel" w:eastAsia="Times New Roman" w:hAnsi="Corbel" w:cs="Calibri"/>
          <w:color w:val="000000"/>
          <w:lang w:val="sk-SK"/>
        </w:rPr>
      </w:pPr>
    </w:p>
    <w:p w14:paraId="2CC935E4" w14:textId="77777777" w:rsidR="003830FB" w:rsidRPr="005B12BA" w:rsidRDefault="003830FB" w:rsidP="003830FB">
      <w:pPr>
        <w:jc w:val="both"/>
        <w:rPr>
          <w:rFonts w:ascii="Corbel" w:hAnsi="Corbel"/>
          <w:lang w:val="sk-SK"/>
        </w:rPr>
      </w:pPr>
      <w:r w:rsidRPr="00110EFE">
        <w:rPr>
          <w:rFonts w:ascii="Corbel" w:hAnsi="Corbel" w:cs="Arial"/>
          <w:b/>
          <w:bCs/>
          <w:noProof/>
          <w:lang w:eastAsia="sk-SK"/>
        </w:rPr>
        <w:t>Spôsob naplnenia požiadavky</w:t>
      </w:r>
      <w:r>
        <w:rPr>
          <w:rFonts w:ascii="Corbel" w:hAnsi="Corbel" w:cs="Arial"/>
          <w:b/>
          <w:bCs/>
          <w:noProof/>
          <w:lang w:eastAsia="sk-SK"/>
        </w:rPr>
        <w:t xml:space="preserve"> ku každému parametru: </w:t>
      </w:r>
      <w:r w:rsidRPr="00886A3E">
        <w:rPr>
          <w:rFonts w:ascii="Corbel" w:hAnsi="Corbel" w:cs="Arial"/>
          <w:i/>
          <w:iCs/>
          <w:noProof/>
          <w:color w:val="FF0000"/>
          <w:sz w:val="20"/>
          <w:lang w:eastAsia="sk-SK"/>
        </w:rPr>
        <w:t>&lt;vyplní uchádzač&gt;</w:t>
      </w:r>
    </w:p>
    <w:p w14:paraId="10E788EF" w14:textId="724A2C35" w:rsidR="00EC7FD4" w:rsidRDefault="00B14603" w:rsidP="005A6F8A">
      <w:pPr>
        <w:spacing w:after="0"/>
        <w:rPr>
          <w:rFonts w:ascii="Corbel" w:eastAsia="Times New Roman" w:hAnsi="Corbel" w:cs="Calibri"/>
          <w:color w:val="0563C1"/>
          <w:u w:val="single"/>
          <w:lang w:val="sk-SK" w:eastAsia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br/>
      </w:r>
      <w:r w:rsidR="00733192" w:rsidRPr="005B12BA">
        <w:rPr>
          <w:rFonts w:ascii="Corbel" w:hAnsi="Corbel"/>
          <w:lang w:val="sk-SK"/>
        </w:rPr>
        <w:t>Referenčný produkt:</w:t>
      </w:r>
      <w:r w:rsidR="002D6969" w:rsidRPr="005B12BA">
        <w:rPr>
          <w:rFonts w:ascii="Corbel" w:hAnsi="Corbel"/>
          <w:lang w:val="sk-SK"/>
        </w:rPr>
        <w:t xml:space="preserve"> </w:t>
      </w:r>
      <w:hyperlink r:id="rId23" w:history="1">
        <w:r w:rsidR="00E62ECE" w:rsidRPr="005B12BA">
          <w:rPr>
            <w:rFonts w:ascii="Corbel" w:eastAsia="Times New Roman" w:hAnsi="Corbel" w:cs="Calibri"/>
            <w:color w:val="0563C1"/>
            <w:u w:val="single"/>
            <w:lang w:val="sk-SK" w:eastAsia="sk-SK"/>
          </w:rPr>
          <w:t>https://www.solight.sk/documents/1p01_produktov%C3%BD%20list.pdf</w:t>
        </w:r>
      </w:hyperlink>
    </w:p>
    <w:p w14:paraId="439D6025" w14:textId="77777777" w:rsidR="005A6F8A" w:rsidRPr="005B12BA" w:rsidRDefault="005A6F8A" w:rsidP="000F65DA">
      <w:pPr>
        <w:spacing w:after="0"/>
        <w:rPr>
          <w:rFonts w:ascii="Corbel" w:eastAsia="Times New Roman" w:hAnsi="Corbel" w:cs="Calibri"/>
          <w:color w:val="0563C1"/>
          <w:u w:val="single"/>
          <w:lang w:val="sk-SK" w:eastAsia="sk-SK"/>
        </w:rPr>
      </w:pPr>
    </w:p>
    <w:p w14:paraId="48FA759F" w14:textId="39899E12" w:rsidR="005A6F8A" w:rsidRDefault="005A6F8A" w:rsidP="005A6F8A">
      <w:pPr>
        <w:rPr>
          <w:rFonts w:ascii="Corbel" w:eastAsia="Times New Roman" w:hAnsi="Corbel" w:cs="Calibri"/>
          <w:color w:val="000000"/>
          <w:lang w:val="sk-SK"/>
        </w:rPr>
      </w:pPr>
      <w:r>
        <w:rPr>
          <w:rFonts w:ascii="Corbel" w:eastAsia="Times New Roman" w:hAnsi="Corbel" w:cs="Calibri"/>
          <w:b/>
          <w:bCs/>
          <w:color w:val="000000"/>
          <w:lang w:val="sk-SK"/>
        </w:rPr>
        <w:t xml:space="preserve">13. </w:t>
      </w:r>
      <w:r w:rsidR="00413FAB" w:rsidRPr="005B12BA">
        <w:rPr>
          <w:rFonts w:ascii="Corbel" w:eastAsia="Times New Roman" w:hAnsi="Corbel" w:cs="Calibri"/>
          <w:b/>
          <w:bCs/>
          <w:color w:val="000000"/>
          <w:lang w:val="sk-SK"/>
        </w:rPr>
        <w:t>V</w:t>
      </w:r>
      <w:r w:rsidR="001F6201" w:rsidRPr="005B12BA">
        <w:rPr>
          <w:rFonts w:ascii="Corbel" w:eastAsia="Times New Roman" w:hAnsi="Corbel" w:cs="Calibri"/>
          <w:b/>
          <w:bCs/>
          <w:color w:val="000000"/>
          <w:lang w:val="sk-SK"/>
        </w:rPr>
        <w:t>iazacie nylonové pásky, 4,8 x 200mm</w:t>
      </w:r>
      <w:r w:rsidR="00413FAB" w:rsidRPr="005B12BA">
        <w:rPr>
          <w:rFonts w:ascii="Corbel" w:eastAsia="Times New Roman" w:hAnsi="Corbel" w:cs="Calibri"/>
          <w:color w:val="000000"/>
          <w:lang w:val="sk-SK"/>
        </w:rPr>
        <w:t xml:space="preserve">na upevnenie štruktúrovanej kabeláže v racku, </w:t>
      </w:r>
      <w:r w:rsidR="00B14603" w:rsidRPr="005B12BA">
        <w:rPr>
          <w:rFonts w:ascii="Corbel" w:eastAsia="Times New Roman" w:hAnsi="Corbel" w:cs="Calibri"/>
          <w:color w:val="000000"/>
          <w:lang w:val="sk-SK"/>
        </w:rPr>
        <w:t>balenie 100ks</w:t>
      </w:r>
    </w:p>
    <w:p w14:paraId="79D60EAA" w14:textId="77777777" w:rsidR="003830FB" w:rsidRPr="005B12BA" w:rsidRDefault="003830FB" w:rsidP="003830FB">
      <w:pPr>
        <w:jc w:val="both"/>
        <w:rPr>
          <w:rFonts w:ascii="Corbel" w:hAnsi="Corbel"/>
          <w:lang w:val="sk-SK"/>
        </w:rPr>
      </w:pPr>
      <w:r w:rsidRPr="00110EFE">
        <w:rPr>
          <w:rFonts w:ascii="Corbel" w:hAnsi="Corbel" w:cs="Arial"/>
          <w:b/>
          <w:bCs/>
          <w:noProof/>
          <w:lang w:eastAsia="sk-SK"/>
        </w:rPr>
        <w:t>Spôsob naplnenia požiadavky</w:t>
      </w:r>
      <w:r>
        <w:rPr>
          <w:rFonts w:ascii="Corbel" w:hAnsi="Corbel" w:cs="Arial"/>
          <w:b/>
          <w:bCs/>
          <w:noProof/>
          <w:lang w:eastAsia="sk-SK"/>
        </w:rPr>
        <w:t xml:space="preserve"> ku každému parametru: </w:t>
      </w:r>
      <w:r w:rsidRPr="00886A3E">
        <w:rPr>
          <w:rFonts w:ascii="Corbel" w:hAnsi="Corbel" w:cs="Arial"/>
          <w:i/>
          <w:iCs/>
          <w:noProof/>
          <w:color w:val="FF0000"/>
          <w:sz w:val="20"/>
          <w:lang w:eastAsia="sk-SK"/>
        </w:rPr>
        <w:t>&lt;vyplní uchádzač&gt;</w:t>
      </w:r>
    </w:p>
    <w:p w14:paraId="6473AA78" w14:textId="77777777" w:rsidR="00DF0C41" w:rsidRDefault="00DF0C41" w:rsidP="005A6F8A">
      <w:pPr>
        <w:rPr>
          <w:rFonts w:ascii="Corbel" w:hAnsi="Corbel"/>
          <w:lang w:val="sk-SK"/>
        </w:rPr>
      </w:pPr>
    </w:p>
    <w:p w14:paraId="24E324BF" w14:textId="6F81D860" w:rsidR="00EC7FD4" w:rsidRPr="000F65DA" w:rsidRDefault="00733192" w:rsidP="000F65DA">
      <w:pPr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t>Referenčný produkt:</w:t>
      </w:r>
      <w:r w:rsidR="00EC7FD4" w:rsidRPr="005B12BA">
        <w:rPr>
          <w:rFonts w:ascii="Corbel" w:hAnsi="Corbel"/>
          <w:lang w:val="sk-SK"/>
        </w:rPr>
        <w:t xml:space="preserve"> </w:t>
      </w:r>
      <w:hyperlink r:id="rId24" w:history="1">
        <w:r w:rsidR="00E62ECE" w:rsidRPr="005B12BA">
          <w:rPr>
            <w:rFonts w:ascii="Corbel" w:eastAsia="Times New Roman" w:hAnsi="Corbel" w:cs="Calibri"/>
            <w:color w:val="0563C1"/>
            <w:u w:val="single"/>
            <w:lang w:val="sk-SK" w:eastAsia="sk-SK"/>
          </w:rPr>
          <w:t>https://www.solight.sk/documents/1p40_produktov%C3%BD%20list.pdf</w:t>
        </w:r>
      </w:hyperlink>
    </w:p>
    <w:p w14:paraId="2DD3D6AE" w14:textId="43C11717" w:rsidR="005A6F8A" w:rsidRDefault="005A6F8A" w:rsidP="005A6F8A">
      <w:pPr>
        <w:rPr>
          <w:rFonts w:ascii="Corbel" w:hAnsi="Corbel"/>
          <w:lang w:val="sk-SK"/>
        </w:rPr>
      </w:pPr>
      <w:r>
        <w:rPr>
          <w:rFonts w:ascii="Corbel" w:eastAsia="Times New Roman" w:hAnsi="Corbel" w:cs="Calibri"/>
          <w:b/>
          <w:bCs/>
          <w:color w:val="000000"/>
          <w:lang w:val="sk-SK"/>
        </w:rPr>
        <w:t xml:space="preserve">14. </w:t>
      </w:r>
      <w:r w:rsidR="00413FAB" w:rsidRPr="005B12BA">
        <w:rPr>
          <w:rFonts w:ascii="Corbel" w:eastAsia="Times New Roman" w:hAnsi="Corbel" w:cs="Calibri"/>
          <w:b/>
          <w:bCs/>
          <w:color w:val="000000"/>
          <w:lang w:val="sk-SK"/>
        </w:rPr>
        <w:t>V</w:t>
      </w:r>
      <w:r w:rsidR="001F6201" w:rsidRPr="005B12BA">
        <w:rPr>
          <w:rFonts w:ascii="Corbel" w:eastAsia="Times New Roman" w:hAnsi="Corbel" w:cs="Calibri"/>
          <w:b/>
          <w:bCs/>
          <w:color w:val="000000"/>
          <w:lang w:val="sk-SK"/>
        </w:rPr>
        <w:t>iazacie nylonové pásky, 4,8 x 350mm</w:t>
      </w:r>
      <w:r w:rsidR="00733192" w:rsidRPr="005B12BA">
        <w:rPr>
          <w:rFonts w:ascii="Corbel" w:eastAsia="Times New Roman" w:hAnsi="Corbel" w:cs="Calibri"/>
          <w:b/>
          <w:bCs/>
          <w:color w:val="000000"/>
          <w:lang w:val="sk-SK"/>
        </w:rPr>
        <w:br/>
      </w:r>
      <w:r w:rsidR="00413FAB" w:rsidRPr="005B12BA">
        <w:rPr>
          <w:rFonts w:ascii="Corbel" w:eastAsia="Times New Roman" w:hAnsi="Corbel" w:cs="Calibri"/>
          <w:color w:val="000000"/>
          <w:lang w:val="sk-SK"/>
        </w:rPr>
        <w:t xml:space="preserve">na upevnenie štruktúrovanej kabeláže v racku, </w:t>
      </w:r>
      <w:r w:rsidR="00B14603" w:rsidRPr="005B12BA">
        <w:rPr>
          <w:rFonts w:ascii="Corbel" w:eastAsia="Times New Roman" w:hAnsi="Corbel" w:cs="Calibri"/>
          <w:color w:val="000000"/>
          <w:lang w:val="sk-SK"/>
        </w:rPr>
        <w:t>balenie 100ks</w:t>
      </w:r>
      <w:r w:rsidR="00B14603" w:rsidRPr="005B12BA">
        <w:rPr>
          <w:rFonts w:ascii="Corbel" w:hAnsi="Corbel"/>
          <w:lang w:val="sk-SK"/>
        </w:rPr>
        <w:t xml:space="preserve"> </w:t>
      </w:r>
    </w:p>
    <w:p w14:paraId="6C1D851E" w14:textId="77777777" w:rsidR="003830FB" w:rsidRPr="005B12BA" w:rsidRDefault="003830FB" w:rsidP="003830FB">
      <w:pPr>
        <w:jc w:val="both"/>
        <w:rPr>
          <w:rFonts w:ascii="Corbel" w:hAnsi="Corbel"/>
          <w:lang w:val="sk-SK"/>
        </w:rPr>
      </w:pPr>
      <w:r w:rsidRPr="00110EFE">
        <w:rPr>
          <w:rFonts w:ascii="Corbel" w:hAnsi="Corbel" w:cs="Arial"/>
          <w:b/>
          <w:bCs/>
          <w:noProof/>
          <w:lang w:eastAsia="sk-SK"/>
        </w:rPr>
        <w:t>Spôsob naplnenia požiadavky</w:t>
      </w:r>
      <w:r>
        <w:rPr>
          <w:rFonts w:ascii="Corbel" w:hAnsi="Corbel" w:cs="Arial"/>
          <w:b/>
          <w:bCs/>
          <w:noProof/>
          <w:lang w:eastAsia="sk-SK"/>
        </w:rPr>
        <w:t xml:space="preserve"> ku každému parametru: </w:t>
      </w:r>
      <w:r w:rsidRPr="00886A3E">
        <w:rPr>
          <w:rFonts w:ascii="Corbel" w:hAnsi="Corbel" w:cs="Arial"/>
          <w:i/>
          <w:iCs/>
          <w:noProof/>
          <w:color w:val="FF0000"/>
          <w:sz w:val="20"/>
          <w:lang w:eastAsia="sk-SK"/>
        </w:rPr>
        <w:t>&lt;vyplní uchádzač&gt;</w:t>
      </w:r>
    </w:p>
    <w:p w14:paraId="31C8F53D" w14:textId="77CDD0E5" w:rsidR="001F6201" w:rsidRPr="005B12BA" w:rsidRDefault="00B14603" w:rsidP="000F65DA">
      <w:pPr>
        <w:rPr>
          <w:rFonts w:ascii="Corbel" w:hAnsi="Corbel"/>
          <w:lang w:val="sk-SK"/>
        </w:rPr>
      </w:pPr>
      <w:r w:rsidRPr="005B12BA">
        <w:rPr>
          <w:rFonts w:ascii="Corbel" w:hAnsi="Corbel"/>
          <w:lang w:val="sk-SK"/>
        </w:rPr>
        <w:br/>
      </w:r>
      <w:r w:rsidR="00733192" w:rsidRPr="005B12BA">
        <w:rPr>
          <w:rFonts w:ascii="Corbel" w:hAnsi="Corbel"/>
          <w:lang w:val="sk-SK"/>
        </w:rPr>
        <w:t>Referenčný produkt:</w:t>
      </w:r>
      <w:r w:rsidR="00EC7FD4" w:rsidRPr="005B12BA">
        <w:rPr>
          <w:rFonts w:ascii="Corbel" w:hAnsi="Corbel"/>
          <w:lang w:val="sk-SK"/>
        </w:rPr>
        <w:t xml:space="preserve"> </w:t>
      </w:r>
      <w:hyperlink r:id="rId25" w:history="1">
        <w:r w:rsidR="000360C6" w:rsidRPr="005B12BA">
          <w:rPr>
            <w:rStyle w:val="Hypertextovprepojenie"/>
            <w:rFonts w:ascii="Corbel" w:hAnsi="Corbel"/>
            <w:lang w:val="sk-SK"/>
          </w:rPr>
          <w:t>https://www.solight.sk/documents/1p41_produktov%C3%BD%20list.pdf</w:t>
        </w:r>
      </w:hyperlink>
    </w:p>
    <w:p w14:paraId="3F9BE777" w14:textId="77777777" w:rsidR="00461295" w:rsidRPr="005B12BA" w:rsidRDefault="00461295" w:rsidP="005B12BA">
      <w:pPr>
        <w:autoSpaceDE w:val="0"/>
        <w:autoSpaceDN w:val="0"/>
        <w:spacing w:after="0" w:line="240" w:lineRule="auto"/>
        <w:jc w:val="both"/>
        <w:rPr>
          <w:rFonts w:ascii="Corbel" w:hAnsi="Corbel" w:cstheme="minorHAnsi"/>
          <w:lang w:val="sk-SK"/>
        </w:rPr>
      </w:pPr>
    </w:p>
    <w:p w14:paraId="29726314" w14:textId="6711FD27" w:rsidR="00E00368" w:rsidRPr="005B12BA" w:rsidRDefault="005A6F8A" w:rsidP="005B12BA">
      <w:pPr>
        <w:jc w:val="both"/>
        <w:rPr>
          <w:rFonts w:ascii="Corbel" w:eastAsia="Times New Roman" w:hAnsi="Corbel" w:cs="Calibri"/>
          <w:b/>
          <w:bCs/>
          <w:color w:val="000000"/>
          <w:lang w:val="sk-SK"/>
        </w:rPr>
      </w:pPr>
      <w:r>
        <w:rPr>
          <w:rFonts w:ascii="Corbel" w:eastAsia="Times New Roman" w:hAnsi="Corbel" w:cs="Calibri"/>
          <w:b/>
          <w:bCs/>
          <w:color w:val="000000"/>
          <w:lang w:val="sk-SK"/>
        </w:rPr>
        <w:t xml:space="preserve">15. </w:t>
      </w:r>
      <w:r w:rsidR="00E00368" w:rsidRPr="005B12BA">
        <w:rPr>
          <w:rFonts w:ascii="Corbel" w:eastAsia="Times New Roman" w:hAnsi="Corbel" w:cs="Calibri"/>
          <w:b/>
          <w:bCs/>
          <w:color w:val="000000"/>
          <w:lang w:val="sk-SK"/>
        </w:rPr>
        <w:t>Inštalačné práce WiFi AP</w:t>
      </w:r>
    </w:p>
    <w:p w14:paraId="39ABDB83" w14:textId="1413D1C2" w:rsidR="006001C1" w:rsidRPr="005B12BA" w:rsidRDefault="00200913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t>Verejný obstarávateľ požaduje vykonanie inštalačných prác vo forme inštalácie na dod</w:t>
      </w:r>
      <w:r w:rsidR="005A6F8A">
        <w:rPr>
          <w:rFonts w:ascii="Corbel" w:eastAsia="Times New Roman" w:hAnsi="Corbel" w:cs="Calibri"/>
          <w:color w:val="000000"/>
          <w:lang w:val="sk-SK"/>
        </w:rPr>
        <w:t>ané</w:t>
      </w:r>
      <w:r w:rsidRPr="005B12BA">
        <w:rPr>
          <w:rFonts w:ascii="Corbel" w:eastAsia="Times New Roman" w:hAnsi="Corbel" w:cs="Calibri"/>
          <w:color w:val="000000"/>
          <w:lang w:val="sk-SK"/>
        </w:rPr>
        <w:t xml:space="preserve"> zariadenia AP WiFi. </w:t>
      </w:r>
      <w:r w:rsidR="00985B13" w:rsidRPr="005B12BA">
        <w:rPr>
          <w:rFonts w:ascii="Corbel" w:eastAsia="Times New Roman" w:hAnsi="Corbel" w:cs="Calibri"/>
          <w:color w:val="000000"/>
          <w:lang w:val="sk-SK"/>
        </w:rPr>
        <w:t xml:space="preserve">WiFi AP zariadenia budú inštalované v priestoroch študentských izieb </w:t>
      </w:r>
      <w:r w:rsidR="00262DBD" w:rsidRPr="005B12BA">
        <w:rPr>
          <w:rFonts w:ascii="Corbel" w:eastAsia="Times New Roman" w:hAnsi="Corbel" w:cs="Calibri"/>
          <w:color w:val="000000"/>
          <w:lang w:val="sk-SK"/>
        </w:rPr>
        <w:t>ubytovacie</w:t>
      </w:r>
      <w:r w:rsidR="00C6634A" w:rsidRPr="005B12BA">
        <w:rPr>
          <w:rFonts w:ascii="Corbel" w:eastAsia="Times New Roman" w:hAnsi="Corbel" w:cs="Calibri"/>
          <w:color w:val="000000"/>
          <w:lang w:val="sk-SK"/>
        </w:rPr>
        <w:t>ho</w:t>
      </w:r>
      <w:r w:rsidR="00262DBD" w:rsidRPr="005B12BA">
        <w:rPr>
          <w:rFonts w:ascii="Corbel" w:eastAsia="Times New Roman" w:hAnsi="Corbel" w:cs="Calibri"/>
          <w:color w:val="000000"/>
          <w:lang w:val="sk-SK"/>
        </w:rPr>
        <w:t xml:space="preserve"> zariaden</w:t>
      </w:r>
      <w:r w:rsidR="00C6634A" w:rsidRPr="005B12BA">
        <w:rPr>
          <w:rFonts w:ascii="Corbel" w:eastAsia="Times New Roman" w:hAnsi="Corbel" w:cs="Calibri"/>
          <w:color w:val="000000"/>
          <w:lang w:val="sk-SK"/>
        </w:rPr>
        <w:t xml:space="preserve">ia </w:t>
      </w:r>
      <w:r w:rsidR="00262DBD" w:rsidRPr="005B12BA">
        <w:rPr>
          <w:rFonts w:ascii="Corbel" w:eastAsia="Times New Roman" w:hAnsi="Corbel" w:cs="Calibri"/>
          <w:color w:val="000000"/>
          <w:lang w:val="sk-SK"/>
        </w:rPr>
        <w:t>Univerzity Komenského</w:t>
      </w:r>
      <w:r w:rsidR="00C6634A" w:rsidRPr="005B12BA">
        <w:rPr>
          <w:rFonts w:ascii="Corbel" w:eastAsia="Times New Roman" w:hAnsi="Corbel" w:cs="Calibri"/>
          <w:color w:val="000000"/>
          <w:lang w:val="sk-SK"/>
        </w:rPr>
        <w:t xml:space="preserve"> v </w:t>
      </w:r>
      <w:r w:rsidR="00597BA1">
        <w:rPr>
          <w:rFonts w:ascii="Corbel" w:eastAsia="Times New Roman" w:hAnsi="Corbel" w:cs="Calibri"/>
          <w:color w:val="000000"/>
          <w:lang w:val="sk-SK"/>
        </w:rPr>
        <w:t>Mlynskej doline</w:t>
      </w:r>
      <w:r w:rsidR="00C6634A" w:rsidRPr="005B12BA">
        <w:rPr>
          <w:rFonts w:ascii="Corbel" w:eastAsia="Times New Roman" w:hAnsi="Corbel" w:cs="Calibri"/>
          <w:color w:val="000000"/>
          <w:lang w:val="sk-SK"/>
        </w:rPr>
        <w:t xml:space="preserve">. </w:t>
      </w:r>
      <w:r w:rsidR="00975D34" w:rsidRPr="005B12BA">
        <w:rPr>
          <w:rFonts w:ascii="Corbel" w:eastAsia="Times New Roman" w:hAnsi="Corbel" w:cs="Calibri"/>
          <w:color w:val="000000"/>
          <w:lang w:val="sk-SK"/>
        </w:rPr>
        <w:t>Ide o súbor budov, kde sa nachádza existujúca štruktúrovaná kabeláž</w:t>
      </w:r>
      <w:r w:rsidR="009820C9" w:rsidRPr="005B12BA">
        <w:rPr>
          <w:rFonts w:ascii="Corbel" w:eastAsia="Times New Roman" w:hAnsi="Corbel" w:cs="Calibri"/>
          <w:color w:val="000000"/>
          <w:lang w:val="sk-SK"/>
        </w:rPr>
        <w:t xml:space="preserve"> cat5e ukončená v izbách študentov </w:t>
      </w:r>
      <w:r w:rsidR="00542E95" w:rsidRPr="005B12BA">
        <w:rPr>
          <w:rFonts w:ascii="Corbel" w:eastAsia="Times New Roman" w:hAnsi="Corbel" w:cs="Calibri"/>
          <w:color w:val="000000"/>
          <w:lang w:val="sk-SK"/>
        </w:rPr>
        <w:t>dvoj alebo jednozásuvkou ethernet.</w:t>
      </w:r>
      <w:r w:rsidR="00F9308C" w:rsidRPr="005B12BA">
        <w:rPr>
          <w:rFonts w:ascii="Corbel" w:eastAsia="Times New Roman" w:hAnsi="Corbel" w:cs="Calibri"/>
          <w:color w:val="000000"/>
          <w:lang w:val="sk-SK"/>
        </w:rPr>
        <w:t xml:space="preserve"> Súbor budov sa </w:t>
      </w:r>
      <w:r w:rsidR="005D41E5" w:rsidRPr="005B12BA">
        <w:rPr>
          <w:rFonts w:ascii="Corbel" w:eastAsia="Times New Roman" w:hAnsi="Corbel" w:cs="Calibri"/>
          <w:color w:val="000000"/>
          <w:lang w:val="sk-SK"/>
        </w:rPr>
        <w:t>rozdeľuje</w:t>
      </w:r>
      <w:r w:rsidR="00F9308C" w:rsidRPr="005B12BA">
        <w:rPr>
          <w:rFonts w:ascii="Corbel" w:eastAsia="Times New Roman" w:hAnsi="Corbel" w:cs="Calibri"/>
          <w:color w:val="000000"/>
          <w:lang w:val="sk-SK"/>
        </w:rPr>
        <w:t xml:space="preserve"> na</w:t>
      </w:r>
      <w:r w:rsidR="00585214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794D11" w:rsidRPr="005B12BA">
        <w:rPr>
          <w:rFonts w:ascii="Corbel" w:eastAsia="Times New Roman" w:hAnsi="Corbel" w:cs="Calibri"/>
          <w:color w:val="000000"/>
          <w:lang w:val="sk-SK"/>
        </w:rPr>
        <w:t>“Výškovú budovu B”,</w:t>
      </w:r>
      <w:r w:rsidR="00D86DC5" w:rsidRPr="005B12BA">
        <w:rPr>
          <w:rFonts w:ascii="Corbel" w:eastAsia="Times New Roman" w:hAnsi="Corbel" w:cs="Calibri"/>
          <w:color w:val="000000"/>
          <w:lang w:val="sk-SK"/>
        </w:rPr>
        <w:t xml:space="preserve"> “</w:t>
      </w:r>
      <w:r w:rsidR="00FB2B52" w:rsidRPr="005B12BA">
        <w:rPr>
          <w:rFonts w:ascii="Corbel" w:eastAsia="Times New Roman" w:hAnsi="Corbel" w:cs="Calibri"/>
          <w:color w:val="000000"/>
          <w:lang w:val="sk-SK"/>
        </w:rPr>
        <w:t>Manželské internáty</w:t>
      </w:r>
      <w:r w:rsidR="00D86DC5" w:rsidRPr="005B12BA">
        <w:rPr>
          <w:rFonts w:ascii="Corbel" w:eastAsia="Times New Roman" w:hAnsi="Corbel" w:cs="Calibri"/>
          <w:color w:val="000000"/>
          <w:lang w:val="sk-SK"/>
        </w:rPr>
        <w:t>” a “</w:t>
      </w:r>
      <w:r w:rsidR="00FB2B52" w:rsidRPr="005B12BA">
        <w:rPr>
          <w:rFonts w:ascii="Corbel" w:eastAsia="Times New Roman" w:hAnsi="Corbel" w:cs="Calibri"/>
          <w:color w:val="000000"/>
          <w:lang w:val="sk-SK"/>
        </w:rPr>
        <w:t>Átriové domy</w:t>
      </w:r>
      <w:r w:rsidR="00D86DC5" w:rsidRPr="005B12BA">
        <w:rPr>
          <w:rFonts w:ascii="Corbel" w:eastAsia="Times New Roman" w:hAnsi="Corbel" w:cs="Calibri"/>
          <w:color w:val="000000"/>
          <w:lang w:val="sk-SK"/>
        </w:rPr>
        <w:t>”.</w:t>
      </w:r>
      <w:r w:rsidR="00B77D9A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</w:p>
    <w:p w14:paraId="77D64709" w14:textId="00C1707A" w:rsidR="00BB3A32" w:rsidRPr="005B12BA" w:rsidRDefault="00BB3A32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t xml:space="preserve">Konkrétne plány budov a zoznam </w:t>
      </w:r>
      <w:r w:rsidR="00CB6C4E" w:rsidRPr="005B12BA">
        <w:rPr>
          <w:rFonts w:ascii="Corbel" w:eastAsia="Times New Roman" w:hAnsi="Corbel" w:cs="Calibri"/>
          <w:color w:val="000000"/>
          <w:lang w:val="sk-SK"/>
        </w:rPr>
        <w:t xml:space="preserve">miestností, kde bude </w:t>
      </w:r>
      <w:r w:rsidR="00597BA1">
        <w:rPr>
          <w:rFonts w:ascii="Corbel" w:eastAsia="Times New Roman" w:hAnsi="Corbel" w:cs="Calibri"/>
          <w:color w:val="000000"/>
          <w:lang w:val="sk-SK"/>
        </w:rPr>
        <w:t>úspešný uchá</w:t>
      </w:r>
      <w:r w:rsidR="0039313A">
        <w:rPr>
          <w:rFonts w:ascii="Corbel" w:eastAsia="Times New Roman" w:hAnsi="Corbel" w:cs="Calibri"/>
          <w:color w:val="000000"/>
          <w:lang w:val="sk-SK"/>
        </w:rPr>
        <w:t>d</w:t>
      </w:r>
      <w:r w:rsidR="00597BA1">
        <w:rPr>
          <w:rFonts w:ascii="Corbel" w:eastAsia="Times New Roman" w:hAnsi="Corbel" w:cs="Calibri"/>
          <w:color w:val="000000"/>
          <w:lang w:val="sk-SK"/>
        </w:rPr>
        <w:t>z</w:t>
      </w:r>
      <w:r w:rsidR="0039313A">
        <w:rPr>
          <w:rFonts w:ascii="Corbel" w:eastAsia="Times New Roman" w:hAnsi="Corbel" w:cs="Calibri"/>
          <w:color w:val="000000"/>
          <w:lang w:val="sk-SK"/>
        </w:rPr>
        <w:t xml:space="preserve">ač </w:t>
      </w:r>
      <w:r w:rsidR="00CB6C4E" w:rsidRPr="005B12BA">
        <w:rPr>
          <w:rFonts w:ascii="Corbel" w:eastAsia="Times New Roman" w:hAnsi="Corbel" w:cs="Calibri"/>
          <w:color w:val="000000"/>
          <w:lang w:val="sk-SK"/>
        </w:rPr>
        <w:t>inšt</w:t>
      </w:r>
      <w:r w:rsidR="006C1C52" w:rsidRPr="005B12BA">
        <w:rPr>
          <w:rFonts w:ascii="Corbel" w:eastAsia="Times New Roman" w:hAnsi="Corbel" w:cs="Calibri"/>
          <w:color w:val="000000"/>
          <w:lang w:val="sk-SK"/>
        </w:rPr>
        <w:t>a</w:t>
      </w:r>
      <w:r w:rsidR="00CB6C4E" w:rsidRPr="005B12BA">
        <w:rPr>
          <w:rFonts w:ascii="Corbel" w:eastAsia="Times New Roman" w:hAnsi="Corbel" w:cs="Calibri"/>
          <w:color w:val="000000"/>
          <w:lang w:val="sk-SK"/>
        </w:rPr>
        <w:t>lovať WiFi AP</w:t>
      </w:r>
      <w:r w:rsidR="00AC3F75" w:rsidRPr="005B12BA">
        <w:rPr>
          <w:rFonts w:ascii="Corbel" w:eastAsia="Times New Roman" w:hAnsi="Corbel" w:cs="Calibri"/>
          <w:color w:val="000000"/>
          <w:lang w:val="sk-SK"/>
        </w:rPr>
        <w:t xml:space="preserve"> bude sprístupnený</w:t>
      </w:r>
      <w:r w:rsidR="003830FB">
        <w:rPr>
          <w:rFonts w:ascii="Corbel" w:eastAsia="Times New Roman" w:hAnsi="Corbel" w:cs="Calibri"/>
          <w:color w:val="000000"/>
          <w:lang w:val="sk-SK"/>
        </w:rPr>
        <w:t xml:space="preserve"> úspešnému uchádzačovi</w:t>
      </w:r>
      <w:r w:rsidR="00AC3F75" w:rsidRPr="005B12BA">
        <w:rPr>
          <w:rFonts w:ascii="Corbel" w:eastAsia="Times New Roman" w:hAnsi="Corbel" w:cs="Calibri"/>
          <w:color w:val="000000"/>
          <w:lang w:val="sk-SK"/>
        </w:rPr>
        <w:t xml:space="preserve"> po podpise zmluvy.</w:t>
      </w:r>
    </w:p>
    <w:p w14:paraId="49E19BBC" w14:textId="77777777" w:rsidR="000C1CD1" w:rsidRPr="005B12BA" w:rsidRDefault="000C1CD1" w:rsidP="005B12BA">
      <w:pPr>
        <w:keepNext/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noProof/>
          <w:lang w:val="sk-SK"/>
        </w:rPr>
        <w:lastRenderedPageBreak/>
        <w:drawing>
          <wp:inline distT="0" distB="0" distL="0" distR="0" wp14:anchorId="4742E32C" wp14:editId="275E5A47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1942B" w14:textId="0757D02D" w:rsidR="00C45697" w:rsidRPr="000F65DA" w:rsidRDefault="000C1CD1" w:rsidP="005B12BA">
      <w:pPr>
        <w:pStyle w:val="Popis"/>
        <w:jc w:val="both"/>
        <w:rPr>
          <w:rFonts w:ascii="Corbel" w:hAnsi="Corbel"/>
          <w:sz w:val="22"/>
          <w:szCs w:val="22"/>
          <w:lang w:val="sk-SK"/>
        </w:rPr>
      </w:pPr>
      <w:r w:rsidRPr="005B12BA">
        <w:rPr>
          <w:rFonts w:ascii="Corbel" w:hAnsi="Corbel"/>
          <w:sz w:val="22"/>
          <w:szCs w:val="22"/>
          <w:lang w:val="sk-SK"/>
        </w:rPr>
        <w:t>Obrázok</w:t>
      </w:r>
      <w:r w:rsidR="003830FB">
        <w:rPr>
          <w:rFonts w:ascii="Corbel" w:hAnsi="Corbel"/>
          <w:sz w:val="22"/>
          <w:szCs w:val="22"/>
          <w:lang w:val="sk-SK"/>
        </w:rPr>
        <w:t xml:space="preserve"> č. 1 - </w:t>
      </w:r>
      <w:r w:rsidRPr="005B12BA">
        <w:rPr>
          <w:rFonts w:ascii="Corbel" w:hAnsi="Corbel"/>
          <w:sz w:val="22"/>
          <w:szCs w:val="22"/>
          <w:lang w:val="sk-SK"/>
        </w:rPr>
        <w:t xml:space="preserve"> Ukážka študentskej izby - typ 1</w:t>
      </w:r>
    </w:p>
    <w:p w14:paraId="492ABC71" w14:textId="77777777" w:rsidR="000C1CD1" w:rsidRPr="005B12BA" w:rsidRDefault="000C1CD1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</w:p>
    <w:p w14:paraId="34239CF4" w14:textId="77777777" w:rsidR="00B548F9" w:rsidRPr="005B12BA" w:rsidRDefault="00B548F9" w:rsidP="005B12BA">
      <w:pPr>
        <w:keepNext/>
        <w:jc w:val="both"/>
        <w:rPr>
          <w:rFonts w:ascii="Corbel" w:hAnsi="Corbel"/>
          <w:lang w:val="sk-SK"/>
        </w:rPr>
      </w:pPr>
      <w:r w:rsidRPr="005B12BA">
        <w:rPr>
          <w:rFonts w:ascii="Corbel" w:hAnsi="Corbel"/>
          <w:noProof/>
          <w:lang w:val="sk-SK"/>
        </w:rPr>
        <w:drawing>
          <wp:inline distT="0" distB="0" distL="0" distR="0" wp14:anchorId="2A38E5FA" wp14:editId="34164EDD">
            <wp:extent cx="54864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583EC" w14:textId="1B758ABA" w:rsidR="000C1CD1" w:rsidRDefault="00B548F9" w:rsidP="005B12BA">
      <w:pPr>
        <w:pStyle w:val="Popis"/>
        <w:jc w:val="both"/>
        <w:rPr>
          <w:rFonts w:ascii="Corbel" w:hAnsi="Corbel"/>
          <w:sz w:val="22"/>
          <w:szCs w:val="22"/>
          <w:lang w:val="sk-SK"/>
        </w:rPr>
      </w:pPr>
      <w:r w:rsidRPr="005B12BA">
        <w:rPr>
          <w:rFonts w:ascii="Corbel" w:hAnsi="Corbel"/>
          <w:sz w:val="22"/>
          <w:szCs w:val="22"/>
          <w:lang w:val="sk-SK"/>
        </w:rPr>
        <w:t>Obrázok</w:t>
      </w:r>
      <w:r w:rsidR="003830FB">
        <w:rPr>
          <w:rFonts w:ascii="Corbel" w:hAnsi="Corbel"/>
          <w:sz w:val="22"/>
          <w:szCs w:val="22"/>
          <w:lang w:val="sk-SK"/>
        </w:rPr>
        <w:t xml:space="preserve"> č. 2 -</w:t>
      </w:r>
      <w:r w:rsidRPr="005B12BA">
        <w:rPr>
          <w:rFonts w:ascii="Corbel" w:hAnsi="Corbel"/>
          <w:sz w:val="22"/>
          <w:szCs w:val="22"/>
          <w:lang w:val="sk-SK"/>
        </w:rPr>
        <w:t xml:space="preserve">   Ukážka študentskej izby - typ 2</w:t>
      </w:r>
    </w:p>
    <w:p w14:paraId="7B725A84" w14:textId="77777777" w:rsidR="0024150A" w:rsidRPr="0024150A" w:rsidRDefault="0024150A" w:rsidP="0024150A">
      <w:pPr>
        <w:rPr>
          <w:lang w:val="sk-SK"/>
        </w:rPr>
      </w:pPr>
    </w:p>
    <w:p w14:paraId="3DDD7BBF" w14:textId="77777777" w:rsidR="0024150A" w:rsidRDefault="009717F6" w:rsidP="0024150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lastRenderedPageBreak/>
        <w:t>Minimálny rozsah inštalačných prác je</w:t>
      </w:r>
      <w:r w:rsidR="003E4FD0" w:rsidRPr="005B12BA">
        <w:rPr>
          <w:rFonts w:ascii="Corbel" w:eastAsia="Times New Roman" w:hAnsi="Corbel" w:cs="Calibri"/>
          <w:color w:val="000000"/>
          <w:lang w:val="sk-SK"/>
        </w:rPr>
        <w:t xml:space="preserve"> nasledovný:</w:t>
      </w:r>
    </w:p>
    <w:p w14:paraId="7647DAF3" w14:textId="019C1D1E" w:rsidR="0024150A" w:rsidRPr="0024150A" w:rsidRDefault="00406FD0" w:rsidP="0024150A">
      <w:pPr>
        <w:pStyle w:val="Odsekzoznamu"/>
        <w:numPr>
          <w:ilvl w:val="0"/>
          <w:numId w:val="4"/>
        </w:numPr>
        <w:jc w:val="both"/>
        <w:rPr>
          <w:rFonts w:ascii="Corbel" w:eastAsia="Times New Roman" w:hAnsi="Corbel" w:cs="Calibri"/>
          <w:color w:val="000000"/>
          <w:lang w:val="sk-SK"/>
        </w:rPr>
      </w:pPr>
      <w:r w:rsidRPr="0024150A">
        <w:rPr>
          <w:rFonts w:ascii="Corbel" w:eastAsia="Times New Roman" w:hAnsi="Corbel" w:cs="Calibri"/>
          <w:color w:val="000000"/>
          <w:lang w:val="sk-SK"/>
        </w:rPr>
        <w:t>od zásuvky</w:t>
      </w:r>
      <w:r w:rsidR="0039313A" w:rsidRPr="0024150A">
        <w:rPr>
          <w:rFonts w:ascii="Corbel" w:eastAsia="Times New Roman" w:hAnsi="Corbel" w:cs="Calibri"/>
          <w:color w:val="000000"/>
          <w:lang w:val="sk-SK"/>
        </w:rPr>
        <w:t xml:space="preserve"> existujúcej štrukturálnej kabeláže ukončenej v izbe zásuvkou</w:t>
      </w:r>
      <w:r w:rsidRPr="0024150A">
        <w:rPr>
          <w:rFonts w:ascii="Corbel" w:eastAsia="Times New Roman" w:hAnsi="Corbel" w:cs="Calibri"/>
          <w:color w:val="000000"/>
          <w:lang w:val="sk-SK"/>
        </w:rPr>
        <w:t xml:space="preserve"> vo výške 2m</w:t>
      </w:r>
      <w:r w:rsidR="006733A3" w:rsidRPr="0024150A">
        <w:rPr>
          <w:rFonts w:ascii="Corbel" w:eastAsia="Times New Roman" w:hAnsi="Corbel" w:cs="Calibri"/>
          <w:color w:val="000000"/>
          <w:lang w:val="sk-SK"/>
        </w:rPr>
        <w:t xml:space="preserve"> o</w:t>
      </w:r>
      <w:r w:rsidR="00F47595" w:rsidRPr="0024150A">
        <w:rPr>
          <w:rFonts w:ascii="Corbel" w:eastAsia="Times New Roman" w:hAnsi="Corbel" w:cs="Calibri"/>
          <w:color w:val="000000"/>
          <w:lang w:val="sk-SK"/>
        </w:rPr>
        <w:t>d</w:t>
      </w:r>
      <w:r w:rsidR="006733A3" w:rsidRPr="0024150A">
        <w:rPr>
          <w:rFonts w:ascii="Corbel" w:eastAsia="Times New Roman" w:hAnsi="Corbel" w:cs="Calibri"/>
          <w:color w:val="000000"/>
          <w:lang w:val="sk-SK"/>
        </w:rPr>
        <w:t xml:space="preserve"> podlahy</w:t>
      </w:r>
      <w:r w:rsidR="00521CD1" w:rsidRPr="0024150A">
        <w:rPr>
          <w:rFonts w:ascii="Corbel" w:eastAsia="Times New Roman" w:hAnsi="Corbel" w:cs="Calibri"/>
          <w:color w:val="000000"/>
          <w:lang w:val="sk-SK"/>
        </w:rPr>
        <w:t xml:space="preserve"> pevne pripevniť </w:t>
      </w:r>
      <w:r w:rsidR="00EB144C" w:rsidRPr="0024150A">
        <w:rPr>
          <w:rFonts w:ascii="Corbel" w:eastAsia="Times New Roman" w:hAnsi="Corbel" w:cs="Calibri"/>
          <w:color w:val="000000"/>
          <w:lang w:val="sk-SK"/>
        </w:rPr>
        <w:t xml:space="preserve">k stene </w:t>
      </w:r>
      <w:r w:rsidR="00712030" w:rsidRPr="0024150A">
        <w:rPr>
          <w:rFonts w:ascii="Corbel" w:eastAsia="Times New Roman" w:hAnsi="Corbel" w:cs="Calibri"/>
          <w:color w:val="000000"/>
          <w:lang w:val="sk-SK"/>
        </w:rPr>
        <w:t>nástennú krabicu AP definovanú položkou ”</w:t>
      </w:r>
      <w:r w:rsidR="00712030" w:rsidRPr="0024150A">
        <w:rPr>
          <w:rFonts w:ascii="Corbel" w:hAnsi="Corbel"/>
          <w:b/>
          <w:bCs/>
          <w:lang w:val="sk-SK"/>
        </w:rPr>
        <w:t>Montážna krabica určená k danému prístupovému bodu výrobcom AP</w:t>
      </w:r>
      <w:r w:rsidR="00712030" w:rsidRPr="0024150A">
        <w:rPr>
          <w:rFonts w:ascii="Corbel" w:eastAsia="Times New Roman" w:hAnsi="Corbel" w:cs="Calibri"/>
          <w:color w:val="000000"/>
          <w:lang w:val="sk-SK"/>
        </w:rPr>
        <w:t>”</w:t>
      </w:r>
      <w:r w:rsidR="003830FB" w:rsidRPr="0024150A">
        <w:rPr>
          <w:rFonts w:ascii="Corbel" w:eastAsia="Times New Roman" w:hAnsi="Corbel" w:cs="Calibri"/>
          <w:color w:val="000000"/>
          <w:lang w:val="sk-SK"/>
        </w:rPr>
        <w:t>,</w:t>
      </w:r>
    </w:p>
    <w:p w14:paraId="63449FC1" w14:textId="25FFB4FE" w:rsidR="0024150A" w:rsidRPr="0024150A" w:rsidRDefault="00322396" w:rsidP="0024150A">
      <w:pPr>
        <w:pStyle w:val="Odsekzoznamu"/>
        <w:numPr>
          <w:ilvl w:val="0"/>
          <w:numId w:val="4"/>
        </w:numPr>
        <w:jc w:val="both"/>
        <w:rPr>
          <w:rFonts w:ascii="Corbel" w:eastAsia="Times New Roman" w:hAnsi="Corbel" w:cs="Calibri"/>
          <w:color w:val="000000"/>
          <w:lang w:val="sk-SK"/>
        </w:rPr>
      </w:pPr>
      <w:r w:rsidRPr="0024150A">
        <w:rPr>
          <w:rFonts w:ascii="Corbel" w:eastAsia="Times New Roman" w:hAnsi="Corbel" w:cs="Calibri"/>
          <w:color w:val="000000"/>
          <w:lang w:val="sk-SK"/>
        </w:rPr>
        <w:t>z</w:t>
      </w:r>
      <w:r w:rsidR="002506B9" w:rsidRPr="0024150A">
        <w:rPr>
          <w:rFonts w:ascii="Corbel" w:eastAsia="Times New Roman" w:hAnsi="Corbel" w:cs="Calibri"/>
          <w:color w:val="000000"/>
          <w:lang w:val="sk-SK"/>
        </w:rPr>
        <w:t>apojenie do existujúcej kabeláže je realizované</w:t>
      </w:r>
      <w:r w:rsidR="0088558B" w:rsidRPr="0024150A">
        <w:rPr>
          <w:rFonts w:ascii="Corbel" w:eastAsia="Times New Roman" w:hAnsi="Corbel" w:cs="Calibri"/>
          <w:color w:val="000000"/>
          <w:lang w:val="sk-SK"/>
        </w:rPr>
        <w:t xml:space="preserve"> káblom </w:t>
      </w:r>
      <w:r w:rsidR="00275140" w:rsidRPr="0024150A">
        <w:rPr>
          <w:rFonts w:ascii="Corbel" w:eastAsia="Times New Roman" w:hAnsi="Corbel" w:cs="Calibri"/>
          <w:color w:val="000000"/>
          <w:lang w:val="sk-SK"/>
        </w:rPr>
        <w:t xml:space="preserve">definovaným pod </w:t>
      </w:r>
      <w:r w:rsidR="0088558B" w:rsidRPr="0024150A">
        <w:rPr>
          <w:rFonts w:ascii="Corbel" w:eastAsia="Times New Roman" w:hAnsi="Corbel" w:cs="Calibri"/>
          <w:color w:val="000000"/>
          <w:lang w:val="sk-SK"/>
        </w:rPr>
        <w:t xml:space="preserve">položkou </w:t>
      </w:r>
      <w:r w:rsidR="002506B9" w:rsidRPr="0024150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88558B" w:rsidRPr="0024150A">
        <w:rPr>
          <w:rFonts w:ascii="Corbel" w:eastAsia="Times New Roman" w:hAnsi="Corbel" w:cs="Calibri"/>
          <w:color w:val="000000"/>
          <w:lang w:val="sk-SK"/>
        </w:rPr>
        <w:t>“</w:t>
      </w:r>
      <w:r w:rsidR="0088558B" w:rsidRPr="0024150A">
        <w:rPr>
          <w:rFonts w:ascii="Corbel" w:hAnsi="Corbel"/>
          <w:b/>
          <w:bCs/>
          <w:lang w:val="sk-SK"/>
        </w:rPr>
        <w:t>Prípojný kábel ethernet k AP</w:t>
      </w:r>
      <w:r w:rsidR="0088558B" w:rsidRPr="0024150A">
        <w:rPr>
          <w:rFonts w:ascii="Corbel" w:eastAsia="Times New Roman" w:hAnsi="Corbel" w:cs="Calibri"/>
          <w:color w:val="000000"/>
          <w:lang w:val="sk-SK"/>
        </w:rPr>
        <w:t>”</w:t>
      </w:r>
      <w:r w:rsidR="003830FB" w:rsidRPr="0024150A">
        <w:rPr>
          <w:rFonts w:ascii="Corbel" w:eastAsia="Times New Roman" w:hAnsi="Corbel" w:cs="Calibri"/>
          <w:color w:val="000000"/>
          <w:lang w:val="sk-SK"/>
        </w:rPr>
        <w:t>,</w:t>
      </w:r>
    </w:p>
    <w:p w14:paraId="6B917FC3" w14:textId="1E644AB3" w:rsidR="0024150A" w:rsidRPr="0024150A" w:rsidRDefault="00322396" w:rsidP="0024150A">
      <w:pPr>
        <w:pStyle w:val="Odsekzoznamu"/>
        <w:numPr>
          <w:ilvl w:val="0"/>
          <w:numId w:val="4"/>
        </w:numPr>
        <w:jc w:val="both"/>
        <w:rPr>
          <w:rFonts w:ascii="Corbel" w:eastAsia="Times New Roman" w:hAnsi="Corbel" w:cs="Calibri"/>
          <w:color w:val="000000"/>
          <w:lang w:val="sk-SK"/>
        </w:rPr>
      </w:pPr>
      <w:r w:rsidRPr="0024150A">
        <w:rPr>
          <w:rFonts w:ascii="Corbel" w:eastAsia="Times New Roman" w:hAnsi="Corbel" w:cs="Calibri"/>
          <w:color w:val="000000"/>
          <w:lang w:val="sk-SK"/>
        </w:rPr>
        <w:t>t</w:t>
      </w:r>
      <w:r w:rsidR="00275140" w:rsidRPr="0024150A">
        <w:rPr>
          <w:rFonts w:ascii="Corbel" w:eastAsia="Times New Roman" w:hAnsi="Corbel" w:cs="Calibri"/>
          <w:color w:val="000000"/>
          <w:lang w:val="sk-SK"/>
        </w:rPr>
        <w:t xml:space="preserve">ento kábel musí byť uložený v </w:t>
      </w:r>
      <w:r w:rsidR="00331491" w:rsidRPr="0024150A">
        <w:rPr>
          <w:rFonts w:ascii="Corbel" w:eastAsia="Times New Roman" w:hAnsi="Corbel" w:cs="Calibri"/>
          <w:color w:val="000000"/>
          <w:lang w:val="sk-SK"/>
        </w:rPr>
        <w:t>chrániacej lište pevne pripevnenej k stene</w:t>
      </w:r>
      <w:r w:rsidR="00053757" w:rsidRPr="0024150A">
        <w:rPr>
          <w:rFonts w:ascii="Corbel" w:eastAsia="Times New Roman" w:hAnsi="Corbel" w:cs="Calibri"/>
          <w:color w:val="000000"/>
          <w:lang w:val="sk-SK"/>
        </w:rPr>
        <w:t xml:space="preserve"> definovanou položkou “</w:t>
      </w:r>
      <w:r w:rsidR="00053757" w:rsidRPr="0024150A">
        <w:rPr>
          <w:rFonts w:ascii="Corbel" w:hAnsi="Corbel"/>
          <w:b/>
          <w:bCs/>
          <w:lang w:val="sk-SK"/>
        </w:rPr>
        <w:t>Montážny materiál na vloženie prípojného kábla od zásuvky štruktúrovanej kabeláže k AP</w:t>
      </w:r>
      <w:r w:rsidR="00053757" w:rsidRPr="0024150A">
        <w:rPr>
          <w:rFonts w:ascii="Corbel" w:eastAsia="Times New Roman" w:hAnsi="Corbel" w:cs="Calibri"/>
          <w:color w:val="000000"/>
          <w:lang w:val="sk-SK"/>
        </w:rPr>
        <w:t>”</w:t>
      </w:r>
      <w:r w:rsidR="0024150A" w:rsidRPr="0024150A">
        <w:rPr>
          <w:rFonts w:ascii="Corbel" w:eastAsia="Times New Roman" w:hAnsi="Corbel" w:cs="Calibri"/>
          <w:color w:val="000000"/>
          <w:lang w:val="sk-SK"/>
        </w:rPr>
        <w:t>,</w:t>
      </w:r>
    </w:p>
    <w:p w14:paraId="261BBEE6" w14:textId="1EBF7C54" w:rsidR="0024150A" w:rsidRPr="0024150A" w:rsidRDefault="00322396" w:rsidP="0024150A">
      <w:pPr>
        <w:pStyle w:val="Odsekzoznamu"/>
        <w:numPr>
          <w:ilvl w:val="0"/>
          <w:numId w:val="4"/>
        </w:numPr>
        <w:jc w:val="both"/>
        <w:rPr>
          <w:rFonts w:ascii="Corbel" w:eastAsia="Times New Roman" w:hAnsi="Corbel" w:cs="Calibri"/>
          <w:color w:val="000000"/>
          <w:lang w:val="sk-SK"/>
        </w:rPr>
      </w:pPr>
      <w:r w:rsidRPr="0024150A">
        <w:rPr>
          <w:rFonts w:ascii="Corbel" w:eastAsia="Times New Roman" w:hAnsi="Corbel" w:cs="Calibri"/>
          <w:color w:val="000000"/>
          <w:lang w:val="sk-SK"/>
        </w:rPr>
        <w:t>k</w:t>
      </w:r>
      <w:r w:rsidR="004C3CBA" w:rsidRPr="0024150A">
        <w:rPr>
          <w:rFonts w:ascii="Corbel" w:eastAsia="Times New Roman" w:hAnsi="Corbel" w:cs="Calibri"/>
          <w:color w:val="000000"/>
          <w:lang w:val="sk-SK"/>
        </w:rPr>
        <w:t xml:space="preserve">ábel na jednej strane bude zapojený do zásuvky existujúcej </w:t>
      </w:r>
      <w:r w:rsidR="008127C7" w:rsidRPr="0024150A">
        <w:rPr>
          <w:rFonts w:ascii="Corbel" w:eastAsia="Times New Roman" w:hAnsi="Corbel" w:cs="Calibri"/>
          <w:color w:val="000000"/>
          <w:lang w:val="sk-SK"/>
        </w:rPr>
        <w:t xml:space="preserve">štruktúrovanej kabeláže a na druhej strane bude zapojený do </w:t>
      </w:r>
      <w:r w:rsidR="00047A83" w:rsidRPr="0024150A">
        <w:rPr>
          <w:rFonts w:ascii="Corbel" w:eastAsia="Times New Roman" w:hAnsi="Corbel" w:cs="Calibri"/>
          <w:color w:val="000000"/>
          <w:lang w:val="sk-SK"/>
        </w:rPr>
        <w:t>vstupného ethernet portu WiFi AP</w:t>
      </w:r>
      <w:r w:rsidR="009C7BDC" w:rsidRPr="0024150A">
        <w:rPr>
          <w:rFonts w:ascii="Corbel" w:eastAsia="Times New Roman" w:hAnsi="Corbel" w:cs="Calibri"/>
          <w:color w:val="000000"/>
          <w:lang w:val="sk-SK"/>
        </w:rPr>
        <w:t xml:space="preserve"> definovaného položkou </w:t>
      </w:r>
      <w:r w:rsidR="005F5136" w:rsidRPr="0024150A">
        <w:rPr>
          <w:rFonts w:ascii="Corbel" w:eastAsia="Times New Roman" w:hAnsi="Corbel" w:cs="Calibri"/>
          <w:color w:val="000000"/>
          <w:lang w:val="sk-SK"/>
        </w:rPr>
        <w:t>“</w:t>
      </w:r>
      <w:r w:rsidR="001D4D50" w:rsidRPr="0024150A">
        <w:rPr>
          <w:rFonts w:ascii="Corbel" w:hAnsi="Corbel"/>
          <w:b/>
          <w:bCs/>
          <w:lang w:val="sk-SK"/>
        </w:rPr>
        <w:t>Prístupový bod / AP</w:t>
      </w:r>
      <w:r w:rsidR="001D4D50" w:rsidRPr="0024150A">
        <w:rPr>
          <w:rFonts w:ascii="Corbel" w:eastAsia="Times New Roman" w:hAnsi="Corbel" w:cs="Calibri"/>
          <w:color w:val="000000"/>
          <w:lang w:val="sk-SK"/>
        </w:rPr>
        <w:t>”</w:t>
      </w:r>
      <w:r w:rsidR="0024150A" w:rsidRPr="0024150A">
        <w:rPr>
          <w:rFonts w:ascii="Corbel" w:eastAsia="Times New Roman" w:hAnsi="Corbel" w:cs="Calibri"/>
          <w:color w:val="000000"/>
          <w:lang w:val="sk-SK"/>
        </w:rPr>
        <w:t>,</w:t>
      </w:r>
    </w:p>
    <w:p w14:paraId="7FC3B3C0" w14:textId="2635089B" w:rsidR="00F10FAA" w:rsidRPr="0024150A" w:rsidRDefault="00322396" w:rsidP="0024150A">
      <w:pPr>
        <w:pStyle w:val="Odsekzoznamu"/>
        <w:numPr>
          <w:ilvl w:val="0"/>
          <w:numId w:val="4"/>
        </w:numPr>
        <w:jc w:val="both"/>
        <w:rPr>
          <w:rFonts w:ascii="Corbel" w:eastAsia="Times New Roman" w:hAnsi="Corbel" w:cs="Calibri"/>
          <w:color w:val="000000"/>
          <w:lang w:val="sk-SK"/>
        </w:rPr>
      </w:pPr>
      <w:r w:rsidRPr="0024150A">
        <w:rPr>
          <w:rFonts w:ascii="Corbel" w:eastAsia="Times New Roman" w:hAnsi="Corbel" w:cs="Calibri"/>
          <w:color w:val="000000"/>
          <w:lang w:val="sk-SK"/>
        </w:rPr>
        <w:t>p</w:t>
      </w:r>
      <w:r w:rsidR="005F5136" w:rsidRPr="0024150A">
        <w:rPr>
          <w:rFonts w:ascii="Corbel" w:eastAsia="Times New Roman" w:hAnsi="Corbel" w:cs="Calibri"/>
          <w:color w:val="000000"/>
          <w:lang w:val="sk-SK"/>
        </w:rPr>
        <w:t>rebytočn</w:t>
      </w:r>
      <w:r w:rsidR="00E3276C" w:rsidRPr="0024150A">
        <w:rPr>
          <w:rFonts w:ascii="Corbel" w:eastAsia="Times New Roman" w:hAnsi="Corbel" w:cs="Calibri"/>
          <w:color w:val="000000"/>
          <w:lang w:val="sk-SK"/>
        </w:rPr>
        <w:t xml:space="preserve">á dĺžka kábla bude vložená do </w:t>
      </w:r>
      <w:r w:rsidR="00516772" w:rsidRPr="0024150A">
        <w:rPr>
          <w:rFonts w:ascii="Corbel" w:eastAsia="Times New Roman" w:hAnsi="Corbel" w:cs="Calibri"/>
          <w:color w:val="000000"/>
          <w:lang w:val="sk-SK"/>
        </w:rPr>
        <w:t>montážnej krabice a následne sa WiFi AP namontuje na montážnu krabicu</w:t>
      </w:r>
      <w:r w:rsidR="0024150A">
        <w:rPr>
          <w:rFonts w:ascii="Corbel" w:eastAsia="Times New Roman" w:hAnsi="Corbel" w:cs="Calibri"/>
          <w:color w:val="000000"/>
          <w:lang w:val="sk-SK"/>
        </w:rPr>
        <w:t>.</w:t>
      </w:r>
    </w:p>
    <w:p w14:paraId="25A70913" w14:textId="7662DA23" w:rsidR="0040678C" w:rsidRPr="005B12BA" w:rsidRDefault="0040678C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t>Pripevnenie WiFi AP a</w:t>
      </w:r>
      <w:r w:rsidR="006A7EC9" w:rsidRPr="005B12BA">
        <w:rPr>
          <w:rFonts w:ascii="Corbel" w:eastAsia="Times New Roman" w:hAnsi="Corbel" w:cs="Calibri"/>
          <w:color w:val="000000"/>
          <w:lang w:val="sk-SK"/>
        </w:rPr>
        <w:t> </w:t>
      </w:r>
      <w:r w:rsidRPr="005B12BA">
        <w:rPr>
          <w:rFonts w:ascii="Corbel" w:eastAsia="Times New Roman" w:hAnsi="Corbel" w:cs="Calibri"/>
          <w:color w:val="000000"/>
          <w:lang w:val="sk-SK"/>
        </w:rPr>
        <w:t>líšt</w:t>
      </w:r>
      <w:r w:rsidR="006A7EC9" w:rsidRPr="005B12BA">
        <w:rPr>
          <w:rFonts w:ascii="Corbel" w:eastAsia="Times New Roman" w:hAnsi="Corbel" w:cs="Calibri"/>
          <w:color w:val="000000"/>
          <w:lang w:val="sk-SK"/>
        </w:rPr>
        <w:t xml:space="preserve"> je realizované vŕtaním </w:t>
      </w:r>
      <w:r w:rsidR="00D51EE9" w:rsidRPr="005B12BA">
        <w:rPr>
          <w:rFonts w:ascii="Corbel" w:eastAsia="Times New Roman" w:hAnsi="Corbel" w:cs="Calibri"/>
          <w:color w:val="000000"/>
          <w:lang w:val="sk-SK"/>
        </w:rPr>
        <w:t xml:space="preserve">dier </w:t>
      </w:r>
      <w:r w:rsidR="006A7EC9" w:rsidRPr="005B12BA">
        <w:rPr>
          <w:rFonts w:ascii="Corbel" w:eastAsia="Times New Roman" w:hAnsi="Corbel" w:cs="Calibri"/>
          <w:color w:val="000000"/>
          <w:lang w:val="sk-SK"/>
        </w:rPr>
        <w:t>do stien a</w:t>
      </w:r>
      <w:r w:rsidR="00D51EE9" w:rsidRPr="005B12BA">
        <w:rPr>
          <w:rFonts w:ascii="Corbel" w:eastAsia="Times New Roman" w:hAnsi="Corbel" w:cs="Calibri"/>
          <w:color w:val="000000"/>
          <w:lang w:val="sk-SK"/>
        </w:rPr>
        <w:t> upevnením hmoždink</w:t>
      </w:r>
      <w:r w:rsidR="00402B26" w:rsidRPr="005B12BA">
        <w:rPr>
          <w:rFonts w:ascii="Corbel" w:eastAsia="Times New Roman" w:hAnsi="Corbel" w:cs="Calibri"/>
          <w:color w:val="000000"/>
          <w:lang w:val="sk-SK"/>
        </w:rPr>
        <w:t>ami</w:t>
      </w:r>
      <w:r w:rsidR="00D51EE9" w:rsidRPr="005B12BA">
        <w:rPr>
          <w:rFonts w:ascii="Corbel" w:eastAsia="Times New Roman" w:hAnsi="Corbel" w:cs="Calibri"/>
          <w:color w:val="000000"/>
          <w:lang w:val="sk-SK"/>
        </w:rPr>
        <w:t xml:space="preserve"> a</w:t>
      </w:r>
      <w:r w:rsidR="00402B26" w:rsidRPr="005B12BA">
        <w:rPr>
          <w:rFonts w:ascii="Corbel" w:eastAsia="Times New Roman" w:hAnsi="Corbel" w:cs="Calibri"/>
          <w:color w:val="000000"/>
          <w:lang w:val="sk-SK"/>
        </w:rPr>
        <w:t> skrutkami</w:t>
      </w:r>
      <w:r w:rsidR="00937CAE" w:rsidRPr="005B12BA">
        <w:rPr>
          <w:rFonts w:ascii="Corbel" w:eastAsia="Times New Roman" w:hAnsi="Corbel" w:cs="Calibri"/>
          <w:color w:val="000000"/>
          <w:lang w:val="sk-SK"/>
        </w:rPr>
        <w:t>.</w:t>
      </w:r>
      <w:r w:rsidR="001720A1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C63025">
        <w:rPr>
          <w:rFonts w:ascii="Corbel" w:eastAsia="Times New Roman" w:hAnsi="Corbel" w:cs="Calibri"/>
          <w:color w:val="000000"/>
          <w:lang w:val="sk-SK"/>
        </w:rPr>
        <w:t>Uchádzač</w:t>
      </w:r>
      <w:r w:rsidR="00187CC0" w:rsidRPr="005B12BA">
        <w:rPr>
          <w:rFonts w:ascii="Corbel" w:eastAsia="Times New Roman" w:hAnsi="Corbel" w:cs="Calibri"/>
          <w:color w:val="000000"/>
          <w:lang w:val="sk-SK"/>
        </w:rPr>
        <w:t xml:space="preserve"> zabezpečí na svoje náklady</w:t>
      </w:r>
      <w:r w:rsidR="00260A1E" w:rsidRPr="005B12BA">
        <w:rPr>
          <w:rFonts w:ascii="Corbel" w:eastAsia="Times New Roman" w:hAnsi="Corbel" w:cs="Calibri"/>
          <w:color w:val="000000"/>
          <w:lang w:val="sk-SK"/>
        </w:rPr>
        <w:t xml:space="preserve">, aby pri vŕtaní otvorov do stien neporušil </w:t>
      </w:r>
      <w:r w:rsidR="000975F1" w:rsidRPr="005B12BA">
        <w:rPr>
          <w:rFonts w:ascii="Corbel" w:eastAsia="Times New Roman" w:hAnsi="Corbel" w:cs="Calibri"/>
          <w:color w:val="000000"/>
          <w:lang w:val="sk-SK"/>
        </w:rPr>
        <w:t>žiadne inžinierske siete a štruktúrovanú kabeláž</w:t>
      </w:r>
      <w:r w:rsidR="009C6573" w:rsidRPr="005B12BA">
        <w:rPr>
          <w:rFonts w:ascii="Corbel" w:eastAsia="Times New Roman" w:hAnsi="Corbel" w:cs="Calibri"/>
          <w:color w:val="000000"/>
          <w:lang w:val="sk-SK"/>
        </w:rPr>
        <w:t xml:space="preserve">. </w:t>
      </w:r>
      <w:r w:rsidR="00C63025">
        <w:rPr>
          <w:rFonts w:ascii="Corbel" w:eastAsia="Times New Roman" w:hAnsi="Corbel" w:cs="Calibri"/>
          <w:color w:val="000000"/>
          <w:lang w:val="sk-SK"/>
        </w:rPr>
        <w:t xml:space="preserve">Uchádzač </w:t>
      </w:r>
      <w:r w:rsidR="001720A1" w:rsidRPr="005B12BA">
        <w:rPr>
          <w:rFonts w:ascii="Corbel" w:eastAsia="Times New Roman" w:hAnsi="Corbel" w:cs="Calibri"/>
          <w:color w:val="000000"/>
          <w:lang w:val="sk-SK"/>
        </w:rPr>
        <w:t xml:space="preserve">zabezpečí </w:t>
      </w:r>
      <w:r w:rsidR="00016279" w:rsidRPr="005B12BA">
        <w:rPr>
          <w:rFonts w:ascii="Corbel" w:eastAsia="Times New Roman" w:hAnsi="Corbel" w:cs="Calibri"/>
          <w:color w:val="000000"/>
          <w:lang w:val="sk-SK"/>
        </w:rPr>
        <w:t>všetky zákonné požiadavky BOZP počas prác.</w:t>
      </w:r>
    </w:p>
    <w:p w14:paraId="34E40CB9" w14:textId="7356399C" w:rsidR="00313E69" w:rsidRPr="005B12BA" w:rsidRDefault="007C1D29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t xml:space="preserve">Z celkového množstva WiFi AP </w:t>
      </w:r>
      <w:r w:rsidR="00C3441F" w:rsidRPr="005B12BA">
        <w:rPr>
          <w:rFonts w:ascii="Corbel" w:eastAsia="Times New Roman" w:hAnsi="Corbel" w:cs="Calibri"/>
          <w:color w:val="000000"/>
          <w:lang w:val="sk-SK"/>
        </w:rPr>
        <w:t>definovaných v položke “</w:t>
      </w:r>
      <w:r w:rsidR="00C3441F" w:rsidRPr="005B12BA">
        <w:rPr>
          <w:rFonts w:ascii="Corbel" w:hAnsi="Corbel"/>
          <w:b/>
          <w:bCs/>
          <w:lang w:val="sk-SK"/>
        </w:rPr>
        <w:t>Prístupový bod / AP</w:t>
      </w:r>
      <w:r w:rsidR="00C3441F" w:rsidRPr="005B12BA">
        <w:rPr>
          <w:rFonts w:ascii="Corbel" w:eastAsia="Times New Roman" w:hAnsi="Corbel" w:cs="Calibri"/>
          <w:color w:val="000000"/>
          <w:lang w:val="sk-SK"/>
        </w:rPr>
        <w:t xml:space="preserve">” bude </w:t>
      </w:r>
      <w:r w:rsidR="00C63025">
        <w:rPr>
          <w:rFonts w:ascii="Corbel" w:eastAsia="Times New Roman" w:hAnsi="Corbel" w:cs="Calibri"/>
          <w:color w:val="000000"/>
          <w:lang w:val="sk-SK"/>
        </w:rPr>
        <w:t xml:space="preserve">uchádzač </w:t>
      </w:r>
      <w:r w:rsidR="00C3441F" w:rsidRPr="005B12BA">
        <w:rPr>
          <w:rFonts w:ascii="Corbel" w:eastAsia="Times New Roman" w:hAnsi="Corbel" w:cs="Calibri"/>
          <w:color w:val="000000"/>
          <w:lang w:val="sk-SK"/>
        </w:rPr>
        <w:t xml:space="preserve">inštalovať len </w:t>
      </w:r>
      <w:r w:rsidR="004C3CC8" w:rsidRPr="005B12BA">
        <w:rPr>
          <w:rFonts w:ascii="Corbel" w:eastAsia="Times New Roman" w:hAnsi="Corbel" w:cs="Calibri"/>
          <w:color w:val="000000"/>
          <w:lang w:val="sk-SK"/>
        </w:rPr>
        <w:t>požadovaný</w:t>
      </w:r>
      <w:r w:rsidR="0072219C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816FB4" w:rsidRPr="005B12BA">
        <w:rPr>
          <w:rFonts w:ascii="Corbel" w:eastAsia="Times New Roman" w:hAnsi="Corbel" w:cs="Calibri"/>
          <w:color w:val="000000"/>
          <w:lang w:val="sk-SK"/>
        </w:rPr>
        <w:t xml:space="preserve">počet </w:t>
      </w:r>
      <w:r w:rsidR="0072219C" w:rsidRPr="005B12BA">
        <w:rPr>
          <w:rFonts w:ascii="Corbel" w:eastAsia="Times New Roman" w:hAnsi="Corbel" w:cs="Calibri"/>
          <w:color w:val="000000"/>
          <w:lang w:val="sk-SK"/>
        </w:rPr>
        <w:t>kusov</w:t>
      </w:r>
      <w:r w:rsidR="004C3CC8" w:rsidRPr="005B12BA">
        <w:rPr>
          <w:rFonts w:ascii="Corbel" w:eastAsia="Times New Roman" w:hAnsi="Corbel" w:cs="Calibri"/>
          <w:color w:val="000000"/>
          <w:lang w:val="sk-SK"/>
        </w:rPr>
        <w:t xml:space="preserve"> mimo </w:t>
      </w:r>
      <w:r w:rsidR="00816FB4" w:rsidRPr="005B12BA">
        <w:rPr>
          <w:rFonts w:ascii="Corbel" w:eastAsia="Times New Roman" w:hAnsi="Corbel" w:cs="Calibri"/>
          <w:color w:val="000000"/>
          <w:lang w:val="sk-SK"/>
        </w:rPr>
        <w:t>kategórie “rezerva”</w:t>
      </w:r>
      <w:r w:rsidR="0072219C" w:rsidRPr="005B12BA">
        <w:rPr>
          <w:rFonts w:ascii="Corbel" w:eastAsia="Times New Roman" w:hAnsi="Corbel" w:cs="Calibri"/>
          <w:color w:val="000000"/>
          <w:lang w:val="sk-SK"/>
        </w:rPr>
        <w:t>.</w:t>
      </w:r>
    </w:p>
    <w:p w14:paraId="6F08ED33" w14:textId="576713ED" w:rsidR="00313E69" w:rsidRPr="005B12BA" w:rsidRDefault="009B592C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>
        <w:rPr>
          <w:rFonts w:ascii="Corbel" w:eastAsia="Times New Roman" w:hAnsi="Corbel" w:cs="Calibri"/>
          <w:color w:val="000000"/>
          <w:lang w:val="sk-SK"/>
        </w:rPr>
        <w:t>Celý predmet zákazky je potrebné zrealizovať</w:t>
      </w:r>
      <w:r w:rsidR="00313E69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>
        <w:rPr>
          <w:rFonts w:ascii="Corbel" w:eastAsia="Times New Roman" w:hAnsi="Corbel" w:cs="Calibri"/>
          <w:color w:val="000000"/>
          <w:lang w:val="sk-SK"/>
        </w:rPr>
        <w:t>v lehote</w:t>
      </w:r>
      <w:r w:rsidR="00313E69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585214" w:rsidRPr="00C63025">
        <w:rPr>
          <w:rFonts w:ascii="Corbel" w:eastAsia="Times New Roman" w:hAnsi="Corbel" w:cs="Calibri"/>
          <w:b/>
          <w:bCs/>
          <w:i/>
          <w:iCs/>
          <w:color w:val="000000"/>
          <w:lang w:val="sk-SK"/>
        </w:rPr>
        <w:t>1</w:t>
      </w:r>
      <w:r>
        <w:rPr>
          <w:rFonts w:ascii="Corbel" w:eastAsia="Times New Roman" w:hAnsi="Corbel" w:cs="Calibri"/>
          <w:b/>
          <w:bCs/>
          <w:i/>
          <w:iCs/>
          <w:color w:val="000000"/>
          <w:lang w:val="sk-SK"/>
        </w:rPr>
        <w:t>1</w:t>
      </w:r>
      <w:r w:rsidR="00585214" w:rsidRPr="00C63025">
        <w:rPr>
          <w:rFonts w:ascii="Corbel" w:eastAsia="Times New Roman" w:hAnsi="Corbel" w:cs="Calibri"/>
          <w:b/>
          <w:bCs/>
          <w:i/>
          <w:iCs/>
          <w:color w:val="000000"/>
          <w:lang w:val="sk-SK"/>
        </w:rPr>
        <w:t xml:space="preserve"> týždňov</w:t>
      </w:r>
      <w:r w:rsidR="00593285" w:rsidRPr="00C63025">
        <w:rPr>
          <w:rFonts w:ascii="Corbel" w:eastAsia="Times New Roman" w:hAnsi="Corbel" w:cs="Calibri"/>
          <w:b/>
          <w:bCs/>
          <w:i/>
          <w:iCs/>
          <w:color w:val="000000"/>
          <w:lang w:val="sk-SK"/>
        </w:rPr>
        <w:t xml:space="preserve"> ( 7</w:t>
      </w:r>
      <w:r>
        <w:rPr>
          <w:rFonts w:ascii="Corbel" w:eastAsia="Times New Roman" w:hAnsi="Corbel" w:cs="Calibri"/>
          <w:b/>
          <w:bCs/>
          <w:i/>
          <w:iCs/>
          <w:color w:val="000000"/>
          <w:lang w:val="sk-SK"/>
        </w:rPr>
        <w:t>7</w:t>
      </w:r>
      <w:r w:rsidR="00593285" w:rsidRPr="00C63025">
        <w:rPr>
          <w:rFonts w:ascii="Corbel" w:eastAsia="Times New Roman" w:hAnsi="Corbel" w:cs="Calibri"/>
          <w:b/>
          <w:bCs/>
          <w:i/>
          <w:iCs/>
          <w:color w:val="000000"/>
          <w:lang w:val="sk-SK"/>
        </w:rPr>
        <w:t xml:space="preserve"> dní)</w:t>
      </w:r>
      <w:r w:rsidR="00585214" w:rsidRPr="005B12BA">
        <w:rPr>
          <w:rFonts w:ascii="Corbel" w:eastAsia="Times New Roman" w:hAnsi="Corbel" w:cs="Calibri"/>
          <w:color w:val="000000"/>
          <w:lang w:val="sk-SK"/>
        </w:rPr>
        <w:t xml:space="preserve"> od </w:t>
      </w:r>
      <w:r w:rsidR="00593285">
        <w:rPr>
          <w:rFonts w:ascii="Corbel" w:eastAsia="Times New Roman" w:hAnsi="Corbel" w:cs="Calibri"/>
          <w:color w:val="000000"/>
          <w:lang w:val="sk-SK"/>
        </w:rPr>
        <w:t xml:space="preserve">nadobudnutia účinnosti </w:t>
      </w:r>
      <w:r w:rsidR="00585214" w:rsidRPr="005B12BA">
        <w:rPr>
          <w:rFonts w:ascii="Corbel" w:eastAsia="Times New Roman" w:hAnsi="Corbel" w:cs="Calibri"/>
          <w:color w:val="000000"/>
          <w:lang w:val="sk-SK"/>
        </w:rPr>
        <w:t>zmluvy</w:t>
      </w:r>
      <w:r w:rsidR="00981D61">
        <w:rPr>
          <w:rFonts w:ascii="Corbel" w:eastAsia="Times New Roman" w:hAnsi="Corbel" w:cs="Calibri"/>
          <w:color w:val="000000"/>
          <w:lang w:val="sk-SK"/>
        </w:rPr>
        <w:t xml:space="preserve"> o</w:t>
      </w:r>
      <w:r>
        <w:rPr>
          <w:rFonts w:ascii="Corbel" w:eastAsia="Times New Roman" w:hAnsi="Corbel" w:cs="Calibri"/>
          <w:color w:val="000000"/>
          <w:lang w:val="sk-SK"/>
        </w:rPr>
        <w:t> </w:t>
      </w:r>
      <w:r w:rsidR="00981D61">
        <w:rPr>
          <w:rFonts w:ascii="Corbel" w:eastAsia="Times New Roman" w:hAnsi="Corbel" w:cs="Calibri"/>
          <w:color w:val="000000"/>
          <w:lang w:val="sk-SK"/>
        </w:rPr>
        <w:t>dielo</w:t>
      </w:r>
      <w:r>
        <w:rPr>
          <w:rFonts w:ascii="Corbel" w:eastAsia="Times New Roman" w:hAnsi="Corbel" w:cs="Calibri"/>
          <w:color w:val="000000"/>
          <w:lang w:val="sk-SK"/>
        </w:rPr>
        <w:t xml:space="preserve"> v súlade harmonogramom realizácie inštalácií – viď. nižšie.</w:t>
      </w:r>
    </w:p>
    <w:p w14:paraId="1E8BDB43" w14:textId="77777777" w:rsidR="00E04315" w:rsidRDefault="00FE000A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t xml:space="preserve">Počas inštalačných prác </w:t>
      </w:r>
      <w:r w:rsidR="00981D61">
        <w:rPr>
          <w:rFonts w:ascii="Corbel" w:eastAsia="Times New Roman" w:hAnsi="Corbel" w:cs="Calibri"/>
          <w:color w:val="000000"/>
          <w:lang w:val="sk-SK"/>
        </w:rPr>
        <w:t>bude úspešný uchádzač</w:t>
      </w:r>
      <w:r w:rsidR="008A7700" w:rsidRPr="005B12BA">
        <w:rPr>
          <w:rFonts w:ascii="Corbel" w:eastAsia="Times New Roman" w:hAnsi="Corbel" w:cs="Calibri"/>
          <w:color w:val="000000"/>
          <w:lang w:val="sk-SK"/>
        </w:rPr>
        <w:t xml:space="preserve"> pravidelne</w:t>
      </w:r>
      <w:r w:rsidR="001E2B93" w:rsidRPr="005B12BA">
        <w:rPr>
          <w:rFonts w:ascii="Corbel" w:eastAsia="Times New Roman" w:hAnsi="Corbel" w:cs="Calibri"/>
          <w:color w:val="000000"/>
          <w:lang w:val="sk-SK"/>
        </w:rPr>
        <w:t xml:space="preserve"> podľa dohody</w:t>
      </w:r>
      <w:r w:rsidR="008A7700" w:rsidRPr="005B12BA">
        <w:rPr>
          <w:rFonts w:ascii="Corbel" w:eastAsia="Times New Roman" w:hAnsi="Corbel" w:cs="Calibri"/>
          <w:color w:val="000000"/>
          <w:lang w:val="sk-SK"/>
        </w:rPr>
        <w:t xml:space="preserve"> inform</w:t>
      </w:r>
      <w:r w:rsidR="00981D61">
        <w:rPr>
          <w:rFonts w:ascii="Corbel" w:eastAsia="Times New Roman" w:hAnsi="Corbel" w:cs="Calibri"/>
          <w:color w:val="000000"/>
          <w:lang w:val="sk-SK"/>
        </w:rPr>
        <w:t>ovať</w:t>
      </w:r>
      <w:r w:rsidR="0039313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981D61">
        <w:rPr>
          <w:rFonts w:ascii="Corbel" w:eastAsia="Times New Roman" w:hAnsi="Corbel" w:cs="Calibri"/>
          <w:color w:val="000000"/>
          <w:lang w:val="sk-SK"/>
        </w:rPr>
        <w:t xml:space="preserve">verejného </w:t>
      </w:r>
      <w:r w:rsidR="008A7700" w:rsidRPr="005B12BA">
        <w:rPr>
          <w:rFonts w:ascii="Corbel" w:eastAsia="Times New Roman" w:hAnsi="Corbel" w:cs="Calibri"/>
          <w:color w:val="000000"/>
          <w:lang w:val="sk-SK"/>
        </w:rPr>
        <w:t>obstarávateľa o už nainštalovaných AP v</w:t>
      </w:r>
      <w:r w:rsidR="001E2B93" w:rsidRPr="005B12BA">
        <w:rPr>
          <w:rFonts w:ascii="Corbel" w:eastAsia="Times New Roman" w:hAnsi="Corbel" w:cs="Calibri"/>
          <w:color w:val="000000"/>
          <w:lang w:val="sk-SK"/>
        </w:rPr>
        <w:t xml:space="preserve"> rozsahu </w:t>
      </w:r>
      <w:r w:rsidR="00F07952" w:rsidRPr="005B12BA">
        <w:rPr>
          <w:rFonts w:ascii="Corbel" w:eastAsia="Times New Roman" w:hAnsi="Corbel" w:cs="Calibri"/>
          <w:color w:val="000000"/>
          <w:lang w:val="sk-SK"/>
        </w:rPr>
        <w:t>zoznamu:</w:t>
      </w:r>
    </w:p>
    <w:p w14:paraId="18031CA6" w14:textId="346840D4" w:rsidR="00EC3A51" w:rsidRDefault="00F07952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br/>
        <w:t>„MAC adr</w:t>
      </w:r>
      <w:r w:rsidR="003D0245" w:rsidRPr="005B12BA">
        <w:rPr>
          <w:rFonts w:ascii="Corbel" w:eastAsia="Times New Roman" w:hAnsi="Corbel" w:cs="Calibri"/>
          <w:color w:val="000000"/>
          <w:lang w:val="sk-SK"/>
        </w:rPr>
        <w:t>e</w:t>
      </w:r>
      <w:r w:rsidRPr="005B12BA">
        <w:rPr>
          <w:rFonts w:ascii="Corbel" w:eastAsia="Times New Roman" w:hAnsi="Corbel" w:cs="Calibri"/>
          <w:color w:val="000000"/>
          <w:lang w:val="sk-SK"/>
        </w:rPr>
        <w:t>s</w:t>
      </w:r>
      <w:r w:rsidR="003D0245" w:rsidRPr="005B12BA">
        <w:rPr>
          <w:rFonts w:ascii="Corbel" w:eastAsia="Times New Roman" w:hAnsi="Corbel" w:cs="Calibri"/>
          <w:color w:val="000000"/>
          <w:lang w:val="sk-SK"/>
        </w:rPr>
        <w:t>a</w:t>
      </w:r>
      <w:r w:rsidRPr="005B12BA">
        <w:rPr>
          <w:rFonts w:ascii="Corbel" w:eastAsia="Times New Roman" w:hAnsi="Corbel" w:cs="Calibri"/>
          <w:color w:val="000000"/>
          <w:lang w:val="sk-SK"/>
        </w:rPr>
        <w:t xml:space="preserve"> WiFi AP, označeni</w:t>
      </w:r>
      <w:r w:rsidR="003D0245" w:rsidRPr="005B12BA">
        <w:rPr>
          <w:rFonts w:ascii="Corbel" w:eastAsia="Times New Roman" w:hAnsi="Corbel" w:cs="Calibri"/>
          <w:color w:val="000000"/>
          <w:lang w:val="sk-SK"/>
        </w:rPr>
        <w:t xml:space="preserve">e </w:t>
      </w:r>
      <w:r w:rsidRPr="005B12BA">
        <w:rPr>
          <w:rFonts w:ascii="Corbel" w:eastAsia="Times New Roman" w:hAnsi="Corbel" w:cs="Calibri"/>
          <w:color w:val="000000"/>
          <w:lang w:val="sk-SK"/>
        </w:rPr>
        <w:t>zásuvk</w:t>
      </w:r>
      <w:r w:rsidR="003D0245" w:rsidRPr="005B12BA">
        <w:rPr>
          <w:rFonts w:ascii="Corbel" w:eastAsia="Times New Roman" w:hAnsi="Corbel" w:cs="Calibri"/>
          <w:color w:val="000000"/>
          <w:lang w:val="sk-SK"/>
        </w:rPr>
        <w:t xml:space="preserve">y existujúcej štruktúrovanej kabeláže, </w:t>
      </w:r>
      <w:r w:rsidRPr="005B12BA">
        <w:rPr>
          <w:rFonts w:ascii="Corbel" w:eastAsia="Times New Roman" w:hAnsi="Corbel" w:cs="Calibri"/>
          <w:color w:val="000000"/>
          <w:lang w:val="sk-SK"/>
        </w:rPr>
        <w:t>číslo izby</w:t>
      </w:r>
      <w:r w:rsidR="00A31346" w:rsidRPr="005B12BA">
        <w:rPr>
          <w:rFonts w:ascii="Corbel" w:eastAsia="Times New Roman" w:hAnsi="Corbel" w:cs="Calibri"/>
          <w:color w:val="000000"/>
          <w:lang w:val="sk-SK"/>
        </w:rPr>
        <w:t>, budova (n</w:t>
      </w:r>
      <w:r w:rsidRPr="005B12BA">
        <w:rPr>
          <w:rFonts w:ascii="Corbel" w:eastAsia="Times New Roman" w:hAnsi="Corbel" w:cs="Calibri"/>
          <w:color w:val="000000"/>
          <w:lang w:val="sk-SK"/>
        </w:rPr>
        <w:t xml:space="preserve">ázov </w:t>
      </w:r>
      <w:r w:rsidR="00A31346" w:rsidRPr="005B12BA">
        <w:rPr>
          <w:rFonts w:ascii="Corbel" w:eastAsia="Times New Roman" w:hAnsi="Corbel" w:cs="Calibri"/>
          <w:color w:val="000000"/>
          <w:lang w:val="sk-SK"/>
        </w:rPr>
        <w:t>i</w:t>
      </w:r>
      <w:r w:rsidRPr="005B12BA">
        <w:rPr>
          <w:rFonts w:ascii="Corbel" w:eastAsia="Times New Roman" w:hAnsi="Corbel" w:cs="Calibri"/>
          <w:color w:val="000000"/>
          <w:lang w:val="sk-SK"/>
        </w:rPr>
        <w:t xml:space="preserve">nternátu, </w:t>
      </w:r>
      <w:r w:rsidR="00A31346" w:rsidRPr="005B12BA">
        <w:rPr>
          <w:rFonts w:ascii="Corbel" w:eastAsia="Times New Roman" w:hAnsi="Corbel" w:cs="Calibri"/>
          <w:color w:val="000000"/>
          <w:lang w:val="sk-SK"/>
        </w:rPr>
        <w:t>b</w:t>
      </w:r>
      <w:r w:rsidRPr="005B12BA">
        <w:rPr>
          <w:rFonts w:ascii="Corbel" w:eastAsia="Times New Roman" w:hAnsi="Corbel" w:cs="Calibri"/>
          <w:color w:val="000000"/>
          <w:lang w:val="sk-SK"/>
        </w:rPr>
        <w:t>lok)</w:t>
      </w:r>
      <w:r w:rsidR="00A31346" w:rsidRPr="005B12BA">
        <w:rPr>
          <w:rFonts w:ascii="Corbel" w:eastAsia="Times New Roman" w:hAnsi="Corbel" w:cs="Calibri"/>
          <w:color w:val="000000"/>
          <w:lang w:val="sk-SK"/>
        </w:rPr>
        <w:t>“</w:t>
      </w:r>
      <w:r w:rsidR="008F6499" w:rsidRPr="005B12BA">
        <w:rPr>
          <w:rFonts w:ascii="Corbel" w:eastAsia="Times New Roman" w:hAnsi="Corbel" w:cs="Calibri"/>
          <w:color w:val="000000"/>
          <w:lang w:val="sk-SK"/>
        </w:rPr>
        <w:t>.</w:t>
      </w:r>
    </w:p>
    <w:p w14:paraId="0D1BF8CC" w14:textId="6BC31A51" w:rsidR="008F6499" w:rsidRPr="005B12BA" w:rsidRDefault="008F6499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t>V pr</w:t>
      </w:r>
      <w:r w:rsidR="005E6575" w:rsidRPr="005B12BA">
        <w:rPr>
          <w:rFonts w:ascii="Corbel" w:eastAsia="Times New Roman" w:hAnsi="Corbel" w:cs="Calibri"/>
          <w:color w:val="000000"/>
          <w:lang w:val="sk-SK"/>
        </w:rPr>
        <w:t xml:space="preserve">ípade zistenia nefunkčného WiFi AP, toto bude </w:t>
      </w:r>
      <w:r w:rsidR="00981D61">
        <w:rPr>
          <w:rFonts w:ascii="Corbel" w:eastAsia="Times New Roman" w:hAnsi="Corbel" w:cs="Calibri"/>
          <w:color w:val="000000"/>
          <w:lang w:val="sk-SK"/>
        </w:rPr>
        <w:t>úspešným uchádzačom</w:t>
      </w:r>
      <w:r w:rsidR="00981D61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5E6575" w:rsidRPr="005B12BA">
        <w:rPr>
          <w:rFonts w:ascii="Corbel" w:eastAsia="Times New Roman" w:hAnsi="Corbel" w:cs="Calibri"/>
          <w:color w:val="000000"/>
          <w:lang w:val="sk-SK"/>
        </w:rPr>
        <w:t xml:space="preserve">bezodkladne </w:t>
      </w:r>
      <w:r w:rsidR="002F341D" w:rsidRPr="005B12BA">
        <w:rPr>
          <w:rFonts w:ascii="Corbel" w:eastAsia="Times New Roman" w:hAnsi="Corbel" w:cs="Calibri"/>
          <w:color w:val="000000"/>
          <w:lang w:val="sk-SK"/>
        </w:rPr>
        <w:t>vymenené za funkčné.</w:t>
      </w:r>
    </w:p>
    <w:p w14:paraId="11E23F5E" w14:textId="3778800F" w:rsidR="00EC3A51" w:rsidRDefault="0039313A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39313A">
        <w:rPr>
          <w:rFonts w:ascii="Corbel" w:eastAsia="Times New Roman" w:hAnsi="Corbel" w:cs="Calibri"/>
          <w:color w:val="000000"/>
          <w:lang w:val="sk-SK"/>
        </w:rPr>
        <w:t xml:space="preserve">Po ukončení inštalačných prác podľa priloženého harmonogramu po každej etape bude vykonané akceptačné testovanie, ktoré vykoná </w:t>
      </w:r>
      <w:r w:rsidR="00905F99">
        <w:rPr>
          <w:rFonts w:ascii="Corbel" w:eastAsia="Times New Roman" w:hAnsi="Corbel" w:cs="Calibri"/>
          <w:color w:val="000000"/>
          <w:lang w:val="sk-SK"/>
        </w:rPr>
        <w:t xml:space="preserve">verejný </w:t>
      </w:r>
      <w:r w:rsidRPr="0039313A">
        <w:rPr>
          <w:rFonts w:ascii="Corbel" w:eastAsia="Times New Roman" w:hAnsi="Corbel" w:cs="Calibri"/>
          <w:color w:val="000000"/>
          <w:lang w:val="sk-SK"/>
        </w:rPr>
        <w:t xml:space="preserve">obstarávateľ. </w:t>
      </w:r>
      <w:r w:rsidR="00313E69" w:rsidRPr="005B12BA">
        <w:rPr>
          <w:rFonts w:ascii="Corbel" w:eastAsia="Times New Roman" w:hAnsi="Corbel" w:cs="Calibri"/>
          <w:color w:val="000000"/>
          <w:lang w:val="sk-SK"/>
        </w:rPr>
        <w:t xml:space="preserve">Akceptačné testy sú ukončené nahlásením výsledku </w:t>
      </w:r>
      <w:r w:rsidR="00981D61">
        <w:rPr>
          <w:rFonts w:ascii="Corbel" w:eastAsia="Times New Roman" w:hAnsi="Corbel" w:cs="Calibri"/>
          <w:color w:val="000000"/>
          <w:lang w:val="sk-SK"/>
        </w:rPr>
        <w:t>úspešnému uchádzačovi</w:t>
      </w:r>
      <w:r w:rsidR="00981D61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313E69" w:rsidRPr="005B12BA">
        <w:rPr>
          <w:rFonts w:ascii="Corbel" w:eastAsia="Times New Roman" w:hAnsi="Corbel" w:cs="Calibri"/>
          <w:color w:val="000000"/>
          <w:lang w:val="sk-SK"/>
        </w:rPr>
        <w:t xml:space="preserve">a odovzdaním zoznamu nájdených vád. Po odstránení vád </w:t>
      </w:r>
      <w:r w:rsidR="00981D61">
        <w:rPr>
          <w:rFonts w:ascii="Corbel" w:eastAsia="Times New Roman" w:hAnsi="Corbel" w:cs="Calibri"/>
          <w:color w:val="000000"/>
          <w:lang w:val="sk-SK"/>
        </w:rPr>
        <w:t xml:space="preserve"> úspešným uchádzačom</w:t>
      </w:r>
      <w:r w:rsidR="0000487E" w:rsidRPr="005B12BA">
        <w:rPr>
          <w:rFonts w:ascii="Corbel" w:eastAsia="Times New Roman" w:hAnsi="Corbel" w:cs="Calibri"/>
          <w:color w:val="000000"/>
          <w:lang w:val="sk-SK"/>
        </w:rPr>
        <w:t>,</w:t>
      </w:r>
      <w:r w:rsidR="00313E69" w:rsidRPr="005B12BA">
        <w:rPr>
          <w:rFonts w:ascii="Corbel" w:eastAsia="Times New Roman" w:hAnsi="Corbel" w:cs="Calibri"/>
          <w:color w:val="000000"/>
          <w:lang w:val="sk-SK"/>
        </w:rPr>
        <w:t xml:space="preserve"> </w:t>
      </w:r>
      <w:r w:rsidR="00981D61">
        <w:rPr>
          <w:rFonts w:ascii="Corbel" w:eastAsia="Times New Roman" w:hAnsi="Corbel" w:cs="Calibri"/>
          <w:color w:val="000000"/>
          <w:lang w:val="sk-SK"/>
        </w:rPr>
        <w:t xml:space="preserve">verejný </w:t>
      </w:r>
      <w:r w:rsidR="00313E69" w:rsidRPr="005B12BA">
        <w:rPr>
          <w:rFonts w:ascii="Corbel" w:eastAsia="Times New Roman" w:hAnsi="Corbel" w:cs="Calibri"/>
          <w:color w:val="000000"/>
          <w:lang w:val="sk-SK"/>
        </w:rPr>
        <w:t xml:space="preserve">obstarávateľ akceptačné testy zopakuje. </w:t>
      </w:r>
      <w:r w:rsidR="00981D61">
        <w:rPr>
          <w:rFonts w:ascii="Corbel" w:eastAsia="Times New Roman" w:hAnsi="Corbel" w:cs="Calibri"/>
          <w:color w:val="000000"/>
          <w:lang w:val="sk-SK"/>
        </w:rPr>
        <w:t>Verejný o</w:t>
      </w:r>
      <w:r w:rsidR="00313E69" w:rsidRPr="005B12BA">
        <w:rPr>
          <w:rFonts w:ascii="Corbel" w:eastAsia="Times New Roman" w:hAnsi="Corbel" w:cs="Calibri"/>
          <w:color w:val="000000"/>
          <w:lang w:val="sk-SK"/>
        </w:rPr>
        <w:t xml:space="preserve">bstarávateľ </w:t>
      </w:r>
      <w:r w:rsidRPr="0039313A">
        <w:rPr>
          <w:rFonts w:ascii="Corbel" w:eastAsia="Times New Roman" w:hAnsi="Corbel" w:cs="Calibri"/>
          <w:color w:val="000000"/>
          <w:lang w:val="sk-SK"/>
        </w:rPr>
        <w:t>po úspešnom ukončení akceptačného testovania ukončí akceptáciu formou podpisu záverečného akceptačného protokolu.</w:t>
      </w:r>
    </w:p>
    <w:p w14:paraId="06DCF306" w14:textId="77777777" w:rsidR="0039313A" w:rsidRPr="0039313A" w:rsidRDefault="0039313A" w:rsidP="0039313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39313A">
        <w:rPr>
          <w:rFonts w:ascii="Corbel" w:eastAsia="Times New Roman" w:hAnsi="Corbel" w:cs="Calibri"/>
          <w:color w:val="000000"/>
          <w:lang w:val="sk-SK"/>
        </w:rPr>
        <w:t>Harmonogram realizácie inštalácií: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5"/>
        <w:gridCol w:w="3948"/>
        <w:gridCol w:w="2246"/>
        <w:gridCol w:w="2241"/>
      </w:tblGrid>
      <w:tr w:rsidR="0039313A" w:rsidRPr="0039313A" w14:paraId="2883852D" w14:textId="77777777" w:rsidTr="005F1359">
        <w:tc>
          <w:tcPr>
            <w:tcW w:w="895" w:type="dxa"/>
            <w:vAlign w:val="center"/>
          </w:tcPr>
          <w:p w14:paraId="12C3EA3E" w14:textId="314A8885" w:rsidR="0039313A" w:rsidRPr="0039313A" w:rsidRDefault="005F1359" w:rsidP="005F1359">
            <w:pPr>
              <w:jc w:val="center"/>
              <w:rPr>
                <w:rFonts w:ascii="Corbel" w:eastAsia="Times New Roman" w:hAnsi="Corbel" w:cs="Calibri"/>
                <w:b/>
                <w:color w:val="000000"/>
                <w:lang w:val="sk-SK"/>
              </w:rPr>
            </w:pPr>
            <w:r>
              <w:rPr>
                <w:rFonts w:ascii="Corbel" w:eastAsia="Times New Roman" w:hAnsi="Corbel" w:cs="Calibri"/>
                <w:b/>
                <w:color w:val="000000"/>
                <w:lang w:val="sk-SK"/>
              </w:rPr>
              <w:t>T</w:t>
            </w:r>
            <w:r w:rsidR="0039313A" w:rsidRPr="0039313A">
              <w:rPr>
                <w:rFonts w:ascii="Corbel" w:eastAsia="Times New Roman" w:hAnsi="Corbel" w:cs="Calibri"/>
                <w:b/>
                <w:color w:val="000000"/>
                <w:lang w:val="sk-SK"/>
              </w:rPr>
              <w:t>ýždeň</w:t>
            </w:r>
          </w:p>
        </w:tc>
        <w:tc>
          <w:tcPr>
            <w:tcW w:w="3960" w:type="dxa"/>
            <w:vAlign w:val="center"/>
          </w:tcPr>
          <w:p w14:paraId="00FE0686" w14:textId="417E09C9" w:rsidR="0039313A" w:rsidRPr="0039313A" w:rsidRDefault="005F1359" w:rsidP="005F1359">
            <w:pPr>
              <w:jc w:val="center"/>
              <w:rPr>
                <w:rFonts w:ascii="Corbel" w:eastAsia="Times New Roman" w:hAnsi="Corbel" w:cs="Calibri"/>
                <w:b/>
                <w:color w:val="000000"/>
                <w:lang w:val="sk-SK"/>
              </w:rPr>
            </w:pPr>
            <w:r>
              <w:rPr>
                <w:rFonts w:ascii="Corbel" w:eastAsia="Times New Roman" w:hAnsi="Corbel" w:cs="Calibri"/>
                <w:b/>
                <w:color w:val="000000"/>
                <w:lang w:val="sk-SK"/>
              </w:rPr>
              <w:t>Č</w:t>
            </w:r>
            <w:r w:rsidR="0039313A" w:rsidRPr="0039313A">
              <w:rPr>
                <w:rFonts w:ascii="Corbel" w:eastAsia="Times New Roman" w:hAnsi="Corbel" w:cs="Calibri"/>
                <w:b/>
                <w:color w:val="000000"/>
                <w:lang w:val="sk-SK"/>
              </w:rPr>
              <w:t xml:space="preserve">innosť </w:t>
            </w:r>
            <w:r>
              <w:rPr>
                <w:rFonts w:ascii="Corbel" w:eastAsia="Times New Roman" w:hAnsi="Corbel" w:cs="Calibri"/>
                <w:b/>
                <w:color w:val="000000"/>
                <w:lang w:val="sk-SK"/>
              </w:rPr>
              <w:t>úspešného uchádzača</w:t>
            </w:r>
          </w:p>
        </w:tc>
        <w:tc>
          <w:tcPr>
            <w:tcW w:w="2250" w:type="dxa"/>
            <w:vAlign w:val="center"/>
          </w:tcPr>
          <w:p w14:paraId="2C4CFD6D" w14:textId="71B444E6" w:rsidR="0039313A" w:rsidRPr="0039313A" w:rsidRDefault="0039313A" w:rsidP="005F1359">
            <w:pPr>
              <w:jc w:val="center"/>
              <w:rPr>
                <w:rFonts w:ascii="Corbel" w:eastAsia="Times New Roman" w:hAnsi="Corbel" w:cs="Calibri"/>
                <w:b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b/>
                <w:color w:val="000000"/>
                <w:lang w:val="sk-SK"/>
              </w:rPr>
              <w:t>Minimálna dodávka switchov a príslušenstv</w:t>
            </w:r>
            <w:r w:rsidR="004D40F0">
              <w:rPr>
                <w:rFonts w:ascii="Corbel" w:eastAsia="Times New Roman" w:hAnsi="Corbel" w:cs="Calibri"/>
                <w:b/>
                <w:color w:val="000000"/>
                <w:lang w:val="sk-SK"/>
              </w:rPr>
              <w:t>a</w:t>
            </w:r>
            <w:r w:rsidRPr="0039313A">
              <w:rPr>
                <w:rFonts w:ascii="Corbel" w:eastAsia="Times New Roman" w:hAnsi="Corbel" w:cs="Calibri"/>
                <w:b/>
                <w:color w:val="000000"/>
                <w:lang w:val="sk-SK"/>
              </w:rPr>
              <w:t xml:space="preserve"> na začiatku etapy</w:t>
            </w:r>
          </w:p>
        </w:tc>
        <w:tc>
          <w:tcPr>
            <w:tcW w:w="2245" w:type="dxa"/>
            <w:vAlign w:val="center"/>
          </w:tcPr>
          <w:p w14:paraId="20A301A9" w14:textId="77777777" w:rsidR="0039313A" w:rsidRPr="0039313A" w:rsidRDefault="0039313A" w:rsidP="005F1359">
            <w:pPr>
              <w:jc w:val="center"/>
              <w:rPr>
                <w:rFonts w:ascii="Corbel" w:eastAsia="Times New Roman" w:hAnsi="Corbel" w:cs="Calibri"/>
                <w:b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b/>
                <w:color w:val="000000"/>
                <w:lang w:val="sk-SK"/>
              </w:rPr>
              <w:t>Minimálna dodávka a následná inštalácia AP a príslušenstva na začiatku etapy</w:t>
            </w:r>
          </w:p>
        </w:tc>
      </w:tr>
      <w:tr w:rsidR="0039313A" w:rsidRPr="0039313A" w14:paraId="5B5AE529" w14:textId="77777777" w:rsidTr="000A51A5">
        <w:tc>
          <w:tcPr>
            <w:tcW w:w="895" w:type="dxa"/>
          </w:tcPr>
          <w:p w14:paraId="5898EA32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1. - 3.</w:t>
            </w:r>
          </w:p>
        </w:tc>
        <w:tc>
          <w:tcPr>
            <w:tcW w:w="3960" w:type="dxa"/>
          </w:tcPr>
          <w:p w14:paraId="7D5D765C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inštalácia AP objekt MI AB a MI CD</w:t>
            </w:r>
          </w:p>
        </w:tc>
        <w:tc>
          <w:tcPr>
            <w:tcW w:w="2250" w:type="dxa"/>
          </w:tcPr>
          <w:p w14:paraId="0592A90D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2</w:t>
            </w:r>
          </w:p>
        </w:tc>
        <w:tc>
          <w:tcPr>
            <w:tcW w:w="2245" w:type="dxa"/>
          </w:tcPr>
          <w:p w14:paraId="666C147D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135</w:t>
            </w:r>
          </w:p>
        </w:tc>
      </w:tr>
      <w:tr w:rsidR="0039313A" w:rsidRPr="0039313A" w14:paraId="09088341" w14:textId="77777777" w:rsidTr="000A51A5">
        <w:tc>
          <w:tcPr>
            <w:tcW w:w="895" w:type="dxa"/>
          </w:tcPr>
          <w:p w14:paraId="4916495C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4. - 6.</w:t>
            </w:r>
          </w:p>
        </w:tc>
        <w:tc>
          <w:tcPr>
            <w:tcW w:w="3960" w:type="dxa"/>
          </w:tcPr>
          <w:p w14:paraId="770924BC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inštalácia AP objekt MI EF a MI GH</w:t>
            </w:r>
          </w:p>
        </w:tc>
        <w:tc>
          <w:tcPr>
            <w:tcW w:w="2250" w:type="dxa"/>
          </w:tcPr>
          <w:p w14:paraId="34D34A17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2</w:t>
            </w:r>
          </w:p>
        </w:tc>
        <w:tc>
          <w:tcPr>
            <w:tcW w:w="2245" w:type="dxa"/>
          </w:tcPr>
          <w:p w14:paraId="28CE2FB2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134</w:t>
            </w:r>
          </w:p>
        </w:tc>
      </w:tr>
      <w:tr w:rsidR="0039313A" w:rsidRPr="0039313A" w14:paraId="23172E5F" w14:textId="77777777" w:rsidTr="000A51A5">
        <w:tc>
          <w:tcPr>
            <w:tcW w:w="895" w:type="dxa"/>
          </w:tcPr>
          <w:p w14:paraId="26A001F2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7. - 9.</w:t>
            </w:r>
          </w:p>
        </w:tc>
        <w:tc>
          <w:tcPr>
            <w:tcW w:w="3960" w:type="dxa"/>
          </w:tcPr>
          <w:p w14:paraId="637776A1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inštalácia AP objekt VBB</w:t>
            </w:r>
          </w:p>
        </w:tc>
        <w:tc>
          <w:tcPr>
            <w:tcW w:w="2250" w:type="dxa"/>
          </w:tcPr>
          <w:p w14:paraId="790EF6E5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8</w:t>
            </w:r>
          </w:p>
        </w:tc>
        <w:tc>
          <w:tcPr>
            <w:tcW w:w="2245" w:type="dxa"/>
          </w:tcPr>
          <w:p w14:paraId="4E22AB6C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130</w:t>
            </w:r>
          </w:p>
        </w:tc>
      </w:tr>
      <w:tr w:rsidR="0039313A" w:rsidRPr="0039313A" w14:paraId="2CB1F6BD" w14:textId="77777777" w:rsidTr="000A51A5">
        <w:tc>
          <w:tcPr>
            <w:tcW w:w="895" w:type="dxa"/>
          </w:tcPr>
          <w:p w14:paraId="4B5AA7B6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lastRenderedPageBreak/>
              <w:t>10.</w:t>
            </w:r>
          </w:p>
        </w:tc>
        <w:tc>
          <w:tcPr>
            <w:tcW w:w="3960" w:type="dxa"/>
          </w:tcPr>
          <w:p w14:paraId="6FE0C99B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inštalácia AP objekt AD A a AD B a AD C</w:t>
            </w:r>
          </w:p>
        </w:tc>
        <w:tc>
          <w:tcPr>
            <w:tcW w:w="2250" w:type="dxa"/>
          </w:tcPr>
          <w:p w14:paraId="1DA32D02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3</w:t>
            </w:r>
          </w:p>
        </w:tc>
        <w:tc>
          <w:tcPr>
            <w:tcW w:w="2245" w:type="dxa"/>
          </w:tcPr>
          <w:p w14:paraId="18025635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57</w:t>
            </w:r>
          </w:p>
        </w:tc>
      </w:tr>
      <w:tr w:rsidR="0039313A" w:rsidRPr="0039313A" w14:paraId="794DF824" w14:textId="77777777" w:rsidTr="000A51A5">
        <w:tc>
          <w:tcPr>
            <w:tcW w:w="895" w:type="dxa"/>
          </w:tcPr>
          <w:p w14:paraId="42536F13" w14:textId="77777777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11.</w:t>
            </w:r>
          </w:p>
        </w:tc>
        <w:tc>
          <w:tcPr>
            <w:tcW w:w="3960" w:type="dxa"/>
          </w:tcPr>
          <w:p w14:paraId="15D91182" w14:textId="0A86574E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 xml:space="preserve">Záver akceptácie </w:t>
            </w:r>
            <w:r w:rsidR="006471BB">
              <w:rPr>
                <w:rFonts w:ascii="Corbel" w:eastAsia="Times New Roman" w:hAnsi="Corbel" w:cs="Calibri"/>
                <w:color w:val="000000"/>
                <w:lang w:val="sk-SK"/>
              </w:rPr>
              <w:t>verejným obstarávateľom</w:t>
            </w: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 xml:space="preserve"> v spolupráci </w:t>
            </w:r>
            <w:r w:rsidR="006471BB">
              <w:rPr>
                <w:rFonts w:ascii="Corbel" w:eastAsia="Times New Roman" w:hAnsi="Corbel" w:cs="Calibri"/>
                <w:color w:val="000000"/>
                <w:lang w:val="sk-SK"/>
              </w:rPr>
              <w:t>úspešného uchádzača</w:t>
            </w:r>
            <w:r>
              <w:rPr>
                <w:rFonts w:ascii="Corbel" w:eastAsia="Times New Roman" w:hAnsi="Corbel" w:cs="Calibri"/>
                <w:color w:val="000000"/>
                <w:lang w:val="sk-SK"/>
              </w:rPr>
              <w:t xml:space="preserve"> </w:t>
            </w:r>
            <w:r w:rsidRPr="0039313A">
              <w:rPr>
                <w:rFonts w:ascii="Corbel" w:eastAsia="Times New Roman" w:hAnsi="Corbel" w:cs="Calibri"/>
                <w:color w:val="000000"/>
                <w:lang w:val="sk-SK"/>
              </w:rPr>
              <w:t>a dodanie rezervy</w:t>
            </w:r>
          </w:p>
        </w:tc>
        <w:tc>
          <w:tcPr>
            <w:tcW w:w="2250" w:type="dxa"/>
          </w:tcPr>
          <w:p w14:paraId="43816764" w14:textId="42752642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/>
              </w:rPr>
              <w:t>2</w:t>
            </w:r>
            <w:r w:rsidR="000A51A5">
              <w:rPr>
                <w:rFonts w:ascii="Corbel" w:eastAsia="Times New Roman" w:hAnsi="Corbel" w:cs="Calibri"/>
                <w:color w:val="000000"/>
                <w:lang w:val="sk-SK"/>
              </w:rPr>
              <w:br/>
            </w:r>
            <w:r w:rsidR="000A51A5" w:rsidRPr="0039313A">
              <w:rPr>
                <w:rFonts w:ascii="Corbel" w:eastAsia="Times New Roman" w:hAnsi="Corbel" w:cs="Calibri"/>
                <w:color w:val="000000"/>
                <w:lang w:val="sk-SK"/>
              </w:rPr>
              <w:t>(len switche)</w:t>
            </w:r>
          </w:p>
        </w:tc>
        <w:tc>
          <w:tcPr>
            <w:tcW w:w="2245" w:type="dxa"/>
          </w:tcPr>
          <w:p w14:paraId="566845E3" w14:textId="232261F5" w:rsidR="0039313A" w:rsidRPr="0039313A" w:rsidRDefault="0039313A" w:rsidP="000A51A5">
            <w:pPr>
              <w:rPr>
                <w:rFonts w:ascii="Corbel" w:eastAsia="Times New Roman" w:hAnsi="Corbel" w:cs="Calibri"/>
                <w:color w:val="000000"/>
                <w:lang w:val="sk-SK"/>
              </w:rPr>
            </w:pPr>
            <w:r>
              <w:rPr>
                <w:rFonts w:ascii="Corbel" w:eastAsia="Times New Roman" w:hAnsi="Corbel" w:cs="Calibri"/>
                <w:color w:val="000000"/>
                <w:lang w:val="sk-SK"/>
              </w:rPr>
              <w:t>61</w:t>
            </w:r>
            <w:r w:rsidR="000A51A5">
              <w:rPr>
                <w:rFonts w:ascii="Corbel" w:eastAsia="Times New Roman" w:hAnsi="Corbel" w:cs="Calibri"/>
                <w:color w:val="000000"/>
                <w:lang w:val="sk-SK"/>
              </w:rPr>
              <w:br/>
            </w:r>
            <w:r w:rsidR="000A51A5" w:rsidRPr="0039313A">
              <w:rPr>
                <w:rFonts w:ascii="Corbel" w:eastAsia="Times New Roman" w:hAnsi="Corbel" w:cs="Calibri"/>
                <w:color w:val="000000"/>
                <w:lang w:val="sk-SK"/>
              </w:rPr>
              <w:t>(len AP)</w:t>
            </w:r>
          </w:p>
        </w:tc>
      </w:tr>
    </w:tbl>
    <w:p w14:paraId="3F5D51C5" w14:textId="77777777" w:rsidR="00DF0C41" w:rsidRDefault="00DF0C41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</w:p>
    <w:p w14:paraId="7A16C8BB" w14:textId="77777777" w:rsidR="00DF0C41" w:rsidRPr="005B12BA" w:rsidRDefault="00DF0C41" w:rsidP="00DF0C41">
      <w:pPr>
        <w:jc w:val="both"/>
        <w:rPr>
          <w:rFonts w:ascii="Corbel" w:eastAsia="Times New Roman" w:hAnsi="Corbel" w:cs="Calibri"/>
          <w:b/>
          <w:bCs/>
          <w:color w:val="000000"/>
          <w:lang w:val="sk-SK"/>
        </w:rPr>
      </w:pPr>
      <w:r w:rsidRPr="005B12BA">
        <w:rPr>
          <w:rFonts w:ascii="Corbel" w:eastAsia="Times New Roman" w:hAnsi="Corbel" w:cs="Calibri"/>
          <w:b/>
          <w:bCs/>
          <w:color w:val="000000"/>
          <w:lang w:val="sk-SK"/>
        </w:rPr>
        <w:t>Funkčnosť, servisné zásahy a podpora prevádzky</w:t>
      </w:r>
    </w:p>
    <w:p w14:paraId="571FA9CA" w14:textId="73289F24" w:rsidR="00DF0C41" w:rsidRDefault="00DF0C41" w:rsidP="00DF0C41">
      <w:pPr>
        <w:autoSpaceDE w:val="0"/>
        <w:autoSpaceDN w:val="0"/>
        <w:spacing w:after="0" w:line="240" w:lineRule="auto"/>
        <w:jc w:val="both"/>
        <w:rPr>
          <w:rFonts w:ascii="Corbel" w:hAnsi="Corbel" w:cstheme="minorHAnsi"/>
          <w:lang w:val="sk-SK"/>
        </w:rPr>
      </w:pPr>
      <w:r w:rsidRPr="005B12BA">
        <w:rPr>
          <w:rFonts w:ascii="Corbel" w:eastAsia="Times New Roman" w:hAnsi="Corbel" w:cstheme="minorHAnsi"/>
          <w:color w:val="000000"/>
          <w:lang w:val="sk-SK"/>
        </w:rPr>
        <w:t xml:space="preserve">Pre potreby funkčnosti celého </w:t>
      </w:r>
      <w:r w:rsidR="004D40F0">
        <w:rPr>
          <w:rFonts w:ascii="Corbel" w:eastAsia="Times New Roman" w:hAnsi="Corbel" w:cstheme="minorHAnsi"/>
          <w:color w:val="000000"/>
          <w:lang w:val="sk-SK"/>
        </w:rPr>
        <w:t>predmetu zákazky</w:t>
      </w:r>
      <w:r w:rsidRPr="005B12BA">
        <w:rPr>
          <w:rFonts w:ascii="Corbel" w:eastAsia="Times New Roman" w:hAnsi="Corbel" w:cstheme="minorHAnsi"/>
          <w:color w:val="000000"/>
          <w:lang w:val="sk-SK"/>
        </w:rPr>
        <w:t xml:space="preserve"> </w:t>
      </w:r>
      <w:r>
        <w:rPr>
          <w:rFonts w:ascii="Corbel" w:eastAsia="Times New Roman" w:hAnsi="Corbel" w:cstheme="minorHAnsi"/>
          <w:color w:val="000000"/>
          <w:lang w:val="sk-SK"/>
        </w:rPr>
        <w:t xml:space="preserve">uchádzač v celkovej cene za dielo </w:t>
      </w:r>
      <w:r w:rsidRPr="005B12BA">
        <w:rPr>
          <w:rFonts w:ascii="Corbel" w:eastAsia="Times New Roman" w:hAnsi="Corbel" w:cstheme="minorHAnsi"/>
          <w:color w:val="000000"/>
          <w:lang w:val="sk-SK"/>
        </w:rPr>
        <w:t>nacení aj softvérové prostriedky, ktoré sú potrebné pre dodávku diela</w:t>
      </w:r>
      <w:r w:rsidRPr="005B12BA">
        <w:rPr>
          <w:rFonts w:ascii="Corbel" w:hAnsi="Corbel" w:cstheme="minorHAnsi"/>
          <w:lang w:val="sk-SK"/>
        </w:rPr>
        <w:t>, zachovanie jeho funkčnosti a prevádzkyschopnosti dodaných aktívnych prvkov, poskytovanie služieb</w:t>
      </w:r>
      <w:r w:rsidR="00AF4C8D">
        <w:rPr>
          <w:rFonts w:ascii="Corbel" w:hAnsi="Corbel" w:cstheme="minorHAnsi"/>
          <w:lang w:val="sk-SK"/>
        </w:rPr>
        <w:t xml:space="preserve"> výmeny vadných zariadení a potrebné SW aktualizácie dodaných zariadení</w:t>
      </w:r>
      <w:r w:rsidR="00FC01D9">
        <w:rPr>
          <w:rFonts w:ascii="Corbel" w:hAnsi="Corbel" w:cstheme="minorHAnsi"/>
          <w:lang w:val="sk-SK"/>
        </w:rPr>
        <w:t xml:space="preserve"> a to</w:t>
      </w:r>
      <w:r w:rsidRPr="005B12BA">
        <w:rPr>
          <w:rFonts w:ascii="Corbel" w:hAnsi="Corbel" w:cstheme="minorHAnsi"/>
          <w:lang w:val="sk-SK"/>
        </w:rPr>
        <w:t xml:space="preserve"> počas </w:t>
      </w:r>
      <w:r>
        <w:rPr>
          <w:rFonts w:ascii="Corbel" w:hAnsi="Corbel" w:cstheme="minorHAnsi"/>
          <w:lang w:val="sk-SK"/>
        </w:rPr>
        <w:t>minimálne</w:t>
      </w:r>
      <w:r w:rsidRPr="005B12BA">
        <w:rPr>
          <w:rFonts w:ascii="Corbel" w:hAnsi="Corbel" w:cstheme="minorHAnsi"/>
          <w:lang w:val="sk-SK"/>
        </w:rPr>
        <w:t xml:space="preserve"> 36 mesiacov od odovzdania diela do </w:t>
      </w:r>
      <w:r w:rsidR="0026393B">
        <w:rPr>
          <w:rFonts w:ascii="Corbel" w:hAnsi="Corbel" w:cstheme="minorHAnsi"/>
          <w:lang w:val="sk-SK"/>
        </w:rPr>
        <w:t>užívania.</w:t>
      </w:r>
    </w:p>
    <w:p w14:paraId="703B8561" w14:textId="088DB4CA" w:rsidR="00C82937" w:rsidRPr="005B12BA" w:rsidRDefault="0066587C" w:rsidP="005B12BA">
      <w:pPr>
        <w:jc w:val="both"/>
        <w:rPr>
          <w:rFonts w:ascii="Corbel" w:eastAsia="Times New Roman" w:hAnsi="Corbel" w:cs="Calibri"/>
          <w:color w:val="000000"/>
          <w:lang w:val="sk-SK"/>
        </w:rPr>
      </w:pPr>
      <w:r w:rsidRPr="005B12BA">
        <w:rPr>
          <w:rFonts w:ascii="Corbel" w:eastAsia="Times New Roman" w:hAnsi="Corbel" w:cs="Calibri"/>
          <w:color w:val="000000"/>
          <w:lang w:val="sk-SK"/>
        </w:rPr>
        <w:br/>
      </w:r>
    </w:p>
    <w:p w14:paraId="079A9F06" w14:textId="77777777" w:rsidR="00D1111F" w:rsidRPr="005B12BA" w:rsidRDefault="00D1111F" w:rsidP="005B12BA">
      <w:pPr>
        <w:jc w:val="both"/>
        <w:rPr>
          <w:rFonts w:ascii="Corbel" w:hAnsi="Corbel"/>
          <w:lang w:val="sk-SK"/>
        </w:rPr>
      </w:pPr>
    </w:p>
    <w:p w14:paraId="7EF61050" w14:textId="77777777" w:rsidR="00DA2A53" w:rsidRPr="005B12BA" w:rsidRDefault="00DA2A53" w:rsidP="005B12BA">
      <w:pPr>
        <w:jc w:val="both"/>
        <w:rPr>
          <w:rFonts w:ascii="Corbel" w:hAnsi="Corbel"/>
          <w:lang w:val="sk-SK"/>
        </w:rPr>
      </w:pPr>
    </w:p>
    <w:sectPr w:rsidR="00DA2A53" w:rsidRPr="005B12BA" w:rsidSect="00B54F86">
      <w:headerReference w:type="default" r:id="rId28"/>
      <w:pgSz w:w="12240" w:h="15840"/>
      <w:pgMar w:top="709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1C5DA" w14:textId="77777777" w:rsidR="00622A71" w:rsidRDefault="00622A71" w:rsidP="00981D61">
      <w:pPr>
        <w:spacing w:after="0" w:line="240" w:lineRule="auto"/>
      </w:pPr>
      <w:r>
        <w:separator/>
      </w:r>
    </w:p>
  </w:endnote>
  <w:endnote w:type="continuationSeparator" w:id="0">
    <w:p w14:paraId="6550A560" w14:textId="77777777" w:rsidR="00622A71" w:rsidRDefault="00622A71" w:rsidP="00981D61">
      <w:pPr>
        <w:spacing w:after="0" w:line="240" w:lineRule="auto"/>
      </w:pPr>
      <w:r>
        <w:continuationSeparator/>
      </w:r>
    </w:p>
  </w:endnote>
  <w:endnote w:type="continuationNotice" w:id="1">
    <w:p w14:paraId="32A9D98A" w14:textId="77777777" w:rsidR="00622A71" w:rsidRDefault="00622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9780371"/>
      <w:docPartObj>
        <w:docPartGallery w:val="Page Numbers (Bottom of Page)"/>
        <w:docPartUnique/>
      </w:docPartObj>
    </w:sdtPr>
    <w:sdtEndPr/>
    <w:sdtContent>
      <w:p w14:paraId="4503D614" w14:textId="7A5A0959" w:rsidR="0039313A" w:rsidRDefault="0039313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24E5278A" w14:textId="77777777" w:rsidR="0039313A" w:rsidRDefault="003931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6239B" w14:textId="77777777" w:rsidR="00622A71" w:rsidRDefault="00622A71" w:rsidP="00981D61">
      <w:pPr>
        <w:spacing w:after="0" w:line="240" w:lineRule="auto"/>
      </w:pPr>
      <w:r>
        <w:separator/>
      </w:r>
    </w:p>
  </w:footnote>
  <w:footnote w:type="continuationSeparator" w:id="0">
    <w:p w14:paraId="0BD5206A" w14:textId="77777777" w:rsidR="00622A71" w:rsidRDefault="00622A71" w:rsidP="00981D61">
      <w:pPr>
        <w:spacing w:after="0" w:line="240" w:lineRule="auto"/>
      </w:pPr>
      <w:r>
        <w:continuationSeparator/>
      </w:r>
    </w:p>
  </w:footnote>
  <w:footnote w:type="continuationNotice" w:id="1">
    <w:p w14:paraId="349202C4" w14:textId="77777777" w:rsidR="00622A71" w:rsidRDefault="00622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31"/>
      <w:gridCol w:w="3234"/>
      <w:gridCol w:w="2350"/>
      <w:gridCol w:w="3234"/>
    </w:tblGrid>
    <w:tr w:rsidR="00423C5A" w14:paraId="1809F410" w14:textId="77777777" w:rsidTr="00B54F86">
      <w:trPr>
        <w:trHeight w:val="428"/>
      </w:trPr>
      <w:tc>
        <w:tcPr>
          <w:tcW w:w="523" w:type="pct"/>
          <w:shd w:val="clear" w:color="auto" w:fill="auto"/>
        </w:tcPr>
        <w:p w14:paraId="53BDC737" w14:textId="77777777" w:rsidR="00423C5A" w:rsidRPr="00A84B5A" w:rsidRDefault="00423C5A" w:rsidP="00423C5A">
          <w:pPr>
            <w:tabs>
              <w:tab w:val="left" w:pos="1848"/>
            </w:tabs>
            <w:ind w:left="-142" w:right="-133"/>
            <w:rPr>
              <w:rFonts w:ascii="Corbel" w:hAnsi="Corbel"/>
              <w:color w:val="000000" w:themeColor="text1"/>
            </w:rPr>
          </w:pPr>
          <w:r w:rsidRPr="0035489D">
            <w:rPr>
              <w:rFonts w:ascii="Corbel" w:hAnsi="Corbel"/>
              <w:noProof/>
              <w:color w:val="000000" w:themeColor="text1"/>
              <w:lang w:eastAsia="sk-SK"/>
            </w:rPr>
            <w:drawing>
              <wp:inline distT="0" distB="0" distL="0" distR="0" wp14:anchorId="7867B69C" wp14:editId="3DD5871E">
                <wp:extent cx="540000" cy="540000"/>
                <wp:effectExtent l="0" t="0" r="6350" b="6350"/>
                <wp:docPr id="4" name="Picture 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right w:val="single" w:sz="6" w:space="0" w:color="auto"/>
          </w:tcBorders>
          <w:shd w:val="clear" w:color="auto" w:fill="auto"/>
        </w:tcPr>
        <w:p w14:paraId="32906C90" w14:textId="77777777" w:rsidR="00423C5A" w:rsidRPr="0083444C" w:rsidRDefault="00423C5A" w:rsidP="00423C5A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 w:rsidRPr="006C7C57"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Univerzita Komenského v</w:t>
          </w: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 </w:t>
          </w:r>
          <w:r w:rsidRPr="006C7C57"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Bratislave</w:t>
          </w: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br/>
          </w:r>
          <w:r w:rsidRPr="00C15890">
            <w:rPr>
              <w:rFonts w:ascii="Corbel" w:hAnsi="Corbel"/>
              <w:color w:val="000000" w:themeColor="text1"/>
              <w:sz w:val="18"/>
              <w:szCs w:val="18"/>
              <w:lang w:eastAsia="en-GB"/>
            </w:rPr>
            <w:t>Rektorát</w:t>
          </w:r>
        </w:p>
      </w:tc>
      <w:tc>
        <w:tcPr>
          <w:tcW w:w="1193" w:type="pct"/>
          <w:tcBorders>
            <w:left w:val="single" w:sz="6" w:space="0" w:color="auto"/>
            <w:right w:val="single" w:sz="6" w:space="0" w:color="auto"/>
          </w:tcBorders>
        </w:tcPr>
        <w:p w14:paraId="69A19325" w14:textId="77777777" w:rsidR="00423C5A" w:rsidRPr="009C3CBA" w:rsidRDefault="00423C5A" w:rsidP="00423C5A">
          <w:pPr>
            <w:pStyle w:val="Hlavickaadresa"/>
          </w:pPr>
          <w:r w:rsidRPr="00C15890">
            <w:t>Šafárikovo námestie 6</w:t>
          </w:r>
          <w:r w:rsidRPr="00C15890">
            <w:br/>
            <w:t>P. O. BOX 440</w:t>
          </w:r>
          <w:r w:rsidRPr="00C15890">
            <w:br/>
            <w:t>814 99  Bratislava 1</w:t>
          </w:r>
        </w:p>
      </w:tc>
      <w:tc>
        <w:tcPr>
          <w:tcW w:w="1642" w:type="pct"/>
          <w:tcBorders>
            <w:left w:val="single" w:sz="6" w:space="0" w:color="auto"/>
          </w:tcBorders>
        </w:tcPr>
        <w:p w14:paraId="7696F38A" w14:textId="77777777" w:rsidR="00423C5A" w:rsidRPr="00423C5A" w:rsidRDefault="00423C5A" w:rsidP="00423C5A">
          <w:pPr>
            <w:pStyle w:val="HlavickaODD"/>
            <w:rPr>
              <w:b w:val="0"/>
              <w:bCs w:val="0"/>
            </w:rPr>
          </w:pPr>
          <w:r w:rsidRPr="00423C5A">
            <w:rPr>
              <w:b w:val="0"/>
              <w:bCs w:val="0"/>
            </w:rPr>
            <w:t>Oddelenie centrálneho obstarávania zákaziek</w:t>
          </w:r>
        </w:p>
      </w:tc>
    </w:tr>
  </w:tbl>
  <w:p w14:paraId="3A52E0C8" w14:textId="77777777" w:rsidR="00423C5A" w:rsidRDefault="00423C5A" w:rsidP="00B54F8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5828" w14:textId="77777777" w:rsidR="00821E4E" w:rsidRDefault="00821E4E" w:rsidP="00B54F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747"/>
    <w:multiLevelType w:val="hybridMultilevel"/>
    <w:tmpl w:val="7396B4B4"/>
    <w:lvl w:ilvl="0" w:tplc="9440F4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62E13"/>
    <w:multiLevelType w:val="hybridMultilevel"/>
    <w:tmpl w:val="976695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F5499"/>
    <w:multiLevelType w:val="hybridMultilevel"/>
    <w:tmpl w:val="264EE042"/>
    <w:lvl w:ilvl="0" w:tplc="0EA4264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12287"/>
    <w:multiLevelType w:val="hybridMultilevel"/>
    <w:tmpl w:val="DC1835F6"/>
    <w:lvl w:ilvl="0" w:tplc="89666F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lhánek Rastislav">
    <w15:presenceInfo w15:providerId="AD" w15:userId="S::kulhanek1@uniba.sk::90c59e49-9f8b-439d-b720-b42535899be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DCF"/>
    <w:rsid w:val="0000487E"/>
    <w:rsid w:val="000115A5"/>
    <w:rsid w:val="00011B46"/>
    <w:rsid w:val="0001216E"/>
    <w:rsid w:val="00016279"/>
    <w:rsid w:val="00021797"/>
    <w:rsid w:val="000326BF"/>
    <w:rsid w:val="00032E9D"/>
    <w:rsid w:val="000340F0"/>
    <w:rsid w:val="000360C6"/>
    <w:rsid w:val="0003638D"/>
    <w:rsid w:val="000366F1"/>
    <w:rsid w:val="00037153"/>
    <w:rsid w:val="00047A83"/>
    <w:rsid w:val="00053757"/>
    <w:rsid w:val="0006771F"/>
    <w:rsid w:val="0007063D"/>
    <w:rsid w:val="00091486"/>
    <w:rsid w:val="0009418F"/>
    <w:rsid w:val="00096EA8"/>
    <w:rsid w:val="000975F1"/>
    <w:rsid w:val="000A51A5"/>
    <w:rsid w:val="000B5CEB"/>
    <w:rsid w:val="000C1CD1"/>
    <w:rsid w:val="000D03DA"/>
    <w:rsid w:val="000E12C3"/>
    <w:rsid w:val="000E3187"/>
    <w:rsid w:val="000E7557"/>
    <w:rsid w:val="000F5362"/>
    <w:rsid w:val="000F65DA"/>
    <w:rsid w:val="00103224"/>
    <w:rsid w:val="00103811"/>
    <w:rsid w:val="00103AA1"/>
    <w:rsid w:val="00110EFE"/>
    <w:rsid w:val="001136A0"/>
    <w:rsid w:val="00121737"/>
    <w:rsid w:val="00140B4A"/>
    <w:rsid w:val="00156C2B"/>
    <w:rsid w:val="0015746E"/>
    <w:rsid w:val="00161191"/>
    <w:rsid w:val="00164272"/>
    <w:rsid w:val="00164CAC"/>
    <w:rsid w:val="001720A1"/>
    <w:rsid w:val="001810B4"/>
    <w:rsid w:val="00183CAC"/>
    <w:rsid w:val="00185742"/>
    <w:rsid w:val="00187CC0"/>
    <w:rsid w:val="00193A37"/>
    <w:rsid w:val="001A2E8B"/>
    <w:rsid w:val="001A3BB2"/>
    <w:rsid w:val="001B21E7"/>
    <w:rsid w:val="001D3B19"/>
    <w:rsid w:val="001D4D50"/>
    <w:rsid w:val="001E2B93"/>
    <w:rsid w:val="001F37BA"/>
    <w:rsid w:val="001F6201"/>
    <w:rsid w:val="00200658"/>
    <w:rsid w:val="00200913"/>
    <w:rsid w:val="00202C3C"/>
    <w:rsid w:val="00211620"/>
    <w:rsid w:val="002153F5"/>
    <w:rsid w:val="00222507"/>
    <w:rsid w:val="00223806"/>
    <w:rsid w:val="00234BF6"/>
    <w:rsid w:val="0024150A"/>
    <w:rsid w:val="002506B9"/>
    <w:rsid w:val="00260A1E"/>
    <w:rsid w:val="00261D30"/>
    <w:rsid w:val="00262DBD"/>
    <w:rsid w:val="0026393B"/>
    <w:rsid w:val="00273AF0"/>
    <w:rsid w:val="00275140"/>
    <w:rsid w:val="0029605A"/>
    <w:rsid w:val="00296EA7"/>
    <w:rsid w:val="002A7708"/>
    <w:rsid w:val="002B6F02"/>
    <w:rsid w:val="002C2468"/>
    <w:rsid w:val="002C6541"/>
    <w:rsid w:val="002D6969"/>
    <w:rsid w:val="002E19E8"/>
    <w:rsid w:val="002F341D"/>
    <w:rsid w:val="002F4104"/>
    <w:rsid w:val="002F4CEB"/>
    <w:rsid w:val="00307CE0"/>
    <w:rsid w:val="00310B63"/>
    <w:rsid w:val="003112FB"/>
    <w:rsid w:val="00313E69"/>
    <w:rsid w:val="00321D0A"/>
    <w:rsid w:val="00322396"/>
    <w:rsid w:val="00322660"/>
    <w:rsid w:val="00325399"/>
    <w:rsid w:val="00331491"/>
    <w:rsid w:val="00343EC1"/>
    <w:rsid w:val="00351B79"/>
    <w:rsid w:val="0036769B"/>
    <w:rsid w:val="00371BBA"/>
    <w:rsid w:val="003830FB"/>
    <w:rsid w:val="00386124"/>
    <w:rsid w:val="0039313A"/>
    <w:rsid w:val="003A072E"/>
    <w:rsid w:val="003C5218"/>
    <w:rsid w:val="003D0245"/>
    <w:rsid w:val="003D406C"/>
    <w:rsid w:val="003E340D"/>
    <w:rsid w:val="003E4FD0"/>
    <w:rsid w:val="003F3258"/>
    <w:rsid w:val="00400EFF"/>
    <w:rsid w:val="00402B26"/>
    <w:rsid w:val="0040678C"/>
    <w:rsid w:val="00406FD0"/>
    <w:rsid w:val="00407773"/>
    <w:rsid w:val="00413FAB"/>
    <w:rsid w:val="00417D10"/>
    <w:rsid w:val="00417F41"/>
    <w:rsid w:val="00423C5A"/>
    <w:rsid w:val="00431CC9"/>
    <w:rsid w:val="00432FFC"/>
    <w:rsid w:val="004545CE"/>
    <w:rsid w:val="00461295"/>
    <w:rsid w:val="004745C2"/>
    <w:rsid w:val="00475717"/>
    <w:rsid w:val="00486146"/>
    <w:rsid w:val="00486C4C"/>
    <w:rsid w:val="00491C4C"/>
    <w:rsid w:val="00497915"/>
    <w:rsid w:val="004C2F20"/>
    <w:rsid w:val="004C3CBA"/>
    <w:rsid w:val="004C3CC8"/>
    <w:rsid w:val="004D40F0"/>
    <w:rsid w:val="004E49C3"/>
    <w:rsid w:val="00510998"/>
    <w:rsid w:val="00516772"/>
    <w:rsid w:val="00520AEF"/>
    <w:rsid w:val="00521CD1"/>
    <w:rsid w:val="00524767"/>
    <w:rsid w:val="00525676"/>
    <w:rsid w:val="00533325"/>
    <w:rsid w:val="00536D28"/>
    <w:rsid w:val="005426C2"/>
    <w:rsid w:val="00542E95"/>
    <w:rsid w:val="00554607"/>
    <w:rsid w:val="00555E80"/>
    <w:rsid w:val="00556692"/>
    <w:rsid w:val="00573C82"/>
    <w:rsid w:val="00575F4F"/>
    <w:rsid w:val="00585214"/>
    <w:rsid w:val="00593285"/>
    <w:rsid w:val="00597BA1"/>
    <w:rsid w:val="005A6F8A"/>
    <w:rsid w:val="005B12BA"/>
    <w:rsid w:val="005B61E8"/>
    <w:rsid w:val="005C1E2C"/>
    <w:rsid w:val="005D41E5"/>
    <w:rsid w:val="005E64F9"/>
    <w:rsid w:val="005E6575"/>
    <w:rsid w:val="005F1359"/>
    <w:rsid w:val="005F226F"/>
    <w:rsid w:val="005F5136"/>
    <w:rsid w:val="006001C1"/>
    <w:rsid w:val="006214B7"/>
    <w:rsid w:val="00622A71"/>
    <w:rsid w:val="00631176"/>
    <w:rsid w:val="0063190E"/>
    <w:rsid w:val="00637115"/>
    <w:rsid w:val="00642235"/>
    <w:rsid w:val="00646DE8"/>
    <w:rsid w:val="006471BB"/>
    <w:rsid w:val="0066587C"/>
    <w:rsid w:val="006733A3"/>
    <w:rsid w:val="00680016"/>
    <w:rsid w:val="00695A73"/>
    <w:rsid w:val="006A4411"/>
    <w:rsid w:val="006A4FA7"/>
    <w:rsid w:val="006A7EC9"/>
    <w:rsid w:val="006C1C52"/>
    <w:rsid w:val="006D6A44"/>
    <w:rsid w:val="006E08E2"/>
    <w:rsid w:val="006E199B"/>
    <w:rsid w:val="006E66A7"/>
    <w:rsid w:val="006E7C21"/>
    <w:rsid w:val="006F08A5"/>
    <w:rsid w:val="006F19D8"/>
    <w:rsid w:val="00707353"/>
    <w:rsid w:val="00711833"/>
    <w:rsid w:val="00712030"/>
    <w:rsid w:val="0072099F"/>
    <w:rsid w:val="0072219C"/>
    <w:rsid w:val="00733192"/>
    <w:rsid w:val="00743487"/>
    <w:rsid w:val="007524EC"/>
    <w:rsid w:val="007607D9"/>
    <w:rsid w:val="007620BB"/>
    <w:rsid w:val="007650D4"/>
    <w:rsid w:val="00767F5A"/>
    <w:rsid w:val="00773DB9"/>
    <w:rsid w:val="00776D51"/>
    <w:rsid w:val="00794D11"/>
    <w:rsid w:val="007A5DF4"/>
    <w:rsid w:val="007A78C6"/>
    <w:rsid w:val="007B53EC"/>
    <w:rsid w:val="007C1D29"/>
    <w:rsid w:val="007C3285"/>
    <w:rsid w:val="007D0541"/>
    <w:rsid w:val="007D3ED9"/>
    <w:rsid w:val="007D40EE"/>
    <w:rsid w:val="00803810"/>
    <w:rsid w:val="00804F7F"/>
    <w:rsid w:val="008127C7"/>
    <w:rsid w:val="00812883"/>
    <w:rsid w:val="00816FB4"/>
    <w:rsid w:val="0081713E"/>
    <w:rsid w:val="00821E4E"/>
    <w:rsid w:val="0083128E"/>
    <w:rsid w:val="00834375"/>
    <w:rsid w:val="00834871"/>
    <w:rsid w:val="00835076"/>
    <w:rsid w:val="00857884"/>
    <w:rsid w:val="00872B1A"/>
    <w:rsid w:val="00873A61"/>
    <w:rsid w:val="00874C20"/>
    <w:rsid w:val="00880BB0"/>
    <w:rsid w:val="0088558B"/>
    <w:rsid w:val="00886A3E"/>
    <w:rsid w:val="00890FBB"/>
    <w:rsid w:val="00897237"/>
    <w:rsid w:val="008A3042"/>
    <w:rsid w:val="008A7700"/>
    <w:rsid w:val="008C58C6"/>
    <w:rsid w:val="008C771F"/>
    <w:rsid w:val="008D04BB"/>
    <w:rsid w:val="008F154C"/>
    <w:rsid w:val="008F3B56"/>
    <w:rsid w:val="008F59A7"/>
    <w:rsid w:val="008F6499"/>
    <w:rsid w:val="00902039"/>
    <w:rsid w:val="00905F99"/>
    <w:rsid w:val="00932590"/>
    <w:rsid w:val="00936BF0"/>
    <w:rsid w:val="00937CAE"/>
    <w:rsid w:val="009429CE"/>
    <w:rsid w:val="00944F30"/>
    <w:rsid w:val="00946642"/>
    <w:rsid w:val="00970DAC"/>
    <w:rsid w:val="009717F6"/>
    <w:rsid w:val="00975D34"/>
    <w:rsid w:val="00981D61"/>
    <w:rsid w:val="009820C9"/>
    <w:rsid w:val="00985B13"/>
    <w:rsid w:val="00992AF6"/>
    <w:rsid w:val="009B592C"/>
    <w:rsid w:val="009C1548"/>
    <w:rsid w:val="009C6573"/>
    <w:rsid w:val="009C7BDC"/>
    <w:rsid w:val="009D1CFB"/>
    <w:rsid w:val="009D3B4D"/>
    <w:rsid w:val="009E1FBC"/>
    <w:rsid w:val="009E3ED5"/>
    <w:rsid w:val="00A0173C"/>
    <w:rsid w:val="00A053B8"/>
    <w:rsid w:val="00A1764C"/>
    <w:rsid w:val="00A24D1D"/>
    <w:rsid w:val="00A31346"/>
    <w:rsid w:val="00A3655B"/>
    <w:rsid w:val="00A5493C"/>
    <w:rsid w:val="00A60CB9"/>
    <w:rsid w:val="00A838B4"/>
    <w:rsid w:val="00A87BBE"/>
    <w:rsid w:val="00AB0ED3"/>
    <w:rsid w:val="00AB3E9B"/>
    <w:rsid w:val="00AC3F75"/>
    <w:rsid w:val="00AF4C8D"/>
    <w:rsid w:val="00B14603"/>
    <w:rsid w:val="00B27994"/>
    <w:rsid w:val="00B37CCA"/>
    <w:rsid w:val="00B50909"/>
    <w:rsid w:val="00B548F9"/>
    <w:rsid w:val="00B54F86"/>
    <w:rsid w:val="00B67272"/>
    <w:rsid w:val="00B74700"/>
    <w:rsid w:val="00B77D9A"/>
    <w:rsid w:val="00B96651"/>
    <w:rsid w:val="00BA0BBA"/>
    <w:rsid w:val="00BA3E77"/>
    <w:rsid w:val="00BB18B9"/>
    <w:rsid w:val="00BB3A32"/>
    <w:rsid w:val="00BB7611"/>
    <w:rsid w:val="00BC56AF"/>
    <w:rsid w:val="00BF3769"/>
    <w:rsid w:val="00C110D7"/>
    <w:rsid w:val="00C11658"/>
    <w:rsid w:val="00C13281"/>
    <w:rsid w:val="00C16FBB"/>
    <w:rsid w:val="00C26977"/>
    <w:rsid w:val="00C30508"/>
    <w:rsid w:val="00C3297E"/>
    <w:rsid w:val="00C3441F"/>
    <w:rsid w:val="00C363DF"/>
    <w:rsid w:val="00C45697"/>
    <w:rsid w:val="00C546BD"/>
    <w:rsid w:val="00C616DE"/>
    <w:rsid w:val="00C63025"/>
    <w:rsid w:val="00C6470D"/>
    <w:rsid w:val="00C6634A"/>
    <w:rsid w:val="00C6784C"/>
    <w:rsid w:val="00C679A6"/>
    <w:rsid w:val="00C8043A"/>
    <w:rsid w:val="00C82937"/>
    <w:rsid w:val="00C87DCF"/>
    <w:rsid w:val="00C9296F"/>
    <w:rsid w:val="00C94943"/>
    <w:rsid w:val="00C950EE"/>
    <w:rsid w:val="00CB3B81"/>
    <w:rsid w:val="00CB6C4E"/>
    <w:rsid w:val="00CF4BFB"/>
    <w:rsid w:val="00CF7E5F"/>
    <w:rsid w:val="00D1111F"/>
    <w:rsid w:val="00D16147"/>
    <w:rsid w:val="00D17695"/>
    <w:rsid w:val="00D50ACC"/>
    <w:rsid w:val="00D51EE9"/>
    <w:rsid w:val="00D542B0"/>
    <w:rsid w:val="00D56DEB"/>
    <w:rsid w:val="00D86DC5"/>
    <w:rsid w:val="00D90D06"/>
    <w:rsid w:val="00D9777F"/>
    <w:rsid w:val="00DA2A53"/>
    <w:rsid w:val="00DB5C01"/>
    <w:rsid w:val="00DC50D0"/>
    <w:rsid w:val="00DF0C41"/>
    <w:rsid w:val="00DF71CF"/>
    <w:rsid w:val="00DF7F0F"/>
    <w:rsid w:val="00DF7FF9"/>
    <w:rsid w:val="00E00368"/>
    <w:rsid w:val="00E0332C"/>
    <w:rsid w:val="00E04315"/>
    <w:rsid w:val="00E11061"/>
    <w:rsid w:val="00E12F53"/>
    <w:rsid w:val="00E15FD7"/>
    <w:rsid w:val="00E16D21"/>
    <w:rsid w:val="00E30054"/>
    <w:rsid w:val="00E3276C"/>
    <w:rsid w:val="00E46B54"/>
    <w:rsid w:val="00E62ECE"/>
    <w:rsid w:val="00E678AE"/>
    <w:rsid w:val="00E719DA"/>
    <w:rsid w:val="00E74404"/>
    <w:rsid w:val="00E76741"/>
    <w:rsid w:val="00E82662"/>
    <w:rsid w:val="00E864DD"/>
    <w:rsid w:val="00E907E2"/>
    <w:rsid w:val="00E9343A"/>
    <w:rsid w:val="00EB144C"/>
    <w:rsid w:val="00EC3A51"/>
    <w:rsid w:val="00EC7FD4"/>
    <w:rsid w:val="00EE0D78"/>
    <w:rsid w:val="00F07952"/>
    <w:rsid w:val="00F10FAA"/>
    <w:rsid w:val="00F1192D"/>
    <w:rsid w:val="00F21C20"/>
    <w:rsid w:val="00F355E3"/>
    <w:rsid w:val="00F36E9E"/>
    <w:rsid w:val="00F41939"/>
    <w:rsid w:val="00F463C2"/>
    <w:rsid w:val="00F47595"/>
    <w:rsid w:val="00F505EC"/>
    <w:rsid w:val="00F54868"/>
    <w:rsid w:val="00F75373"/>
    <w:rsid w:val="00F87B65"/>
    <w:rsid w:val="00F9308C"/>
    <w:rsid w:val="00F96D97"/>
    <w:rsid w:val="00FA01E3"/>
    <w:rsid w:val="00FA6A66"/>
    <w:rsid w:val="00FA7CC0"/>
    <w:rsid w:val="00FB29B1"/>
    <w:rsid w:val="00FB2B52"/>
    <w:rsid w:val="00FC01D9"/>
    <w:rsid w:val="00FD22FE"/>
    <w:rsid w:val="00FD3233"/>
    <w:rsid w:val="00FD41CD"/>
    <w:rsid w:val="00FE000A"/>
    <w:rsid w:val="0DDD2CDD"/>
    <w:rsid w:val="0F80E7A0"/>
    <w:rsid w:val="1A9A8FA8"/>
    <w:rsid w:val="308E6B8C"/>
    <w:rsid w:val="339165A7"/>
    <w:rsid w:val="44523CC3"/>
    <w:rsid w:val="4C747EFC"/>
    <w:rsid w:val="62BCF505"/>
    <w:rsid w:val="635F35FB"/>
    <w:rsid w:val="6AEE4D7F"/>
    <w:rsid w:val="7760B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0469"/>
  <w15:chartTrackingRefBased/>
  <w15:docId w15:val="{BDE62B41-7458-47B9-9B8E-4CCCB645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87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7650D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650D4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650D4"/>
    <w:rPr>
      <w:color w:val="954F72" w:themeColor="followed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555E8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4E49C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363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363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363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363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363D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3297E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8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1D61"/>
  </w:style>
  <w:style w:type="paragraph" w:styleId="Pta">
    <w:name w:val="footer"/>
    <w:basedOn w:val="Normlny"/>
    <w:link w:val="PtaChar"/>
    <w:uiPriority w:val="99"/>
    <w:unhideWhenUsed/>
    <w:rsid w:val="0098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1D61"/>
  </w:style>
  <w:style w:type="paragraph" w:styleId="Textbubliny">
    <w:name w:val="Balloon Text"/>
    <w:basedOn w:val="Normlny"/>
    <w:link w:val="TextbublinyChar"/>
    <w:uiPriority w:val="99"/>
    <w:semiHidden/>
    <w:unhideWhenUsed/>
    <w:rsid w:val="00880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0BB0"/>
    <w:rPr>
      <w:rFonts w:ascii="Segoe UI" w:hAnsi="Segoe UI" w:cs="Segoe UI"/>
      <w:sz w:val="18"/>
      <w:szCs w:val="18"/>
    </w:rPr>
  </w:style>
  <w:style w:type="paragraph" w:styleId="Nzov">
    <w:name w:val="Title"/>
    <w:basedOn w:val="Normlny"/>
    <w:next w:val="Normlny"/>
    <w:link w:val="NzovChar"/>
    <w:uiPriority w:val="10"/>
    <w:qFormat/>
    <w:rsid w:val="00423C5A"/>
    <w:pPr>
      <w:spacing w:after="0" w:line="240" w:lineRule="auto"/>
      <w:contextualSpacing/>
    </w:pPr>
    <w:rPr>
      <w:rFonts w:ascii="Arial" w:eastAsiaTheme="majorEastAsia" w:hAnsi="Arial" w:cstheme="majorBidi"/>
      <w:b/>
      <w:color w:val="7B7B7B" w:themeColor="accent3" w:themeShade="BF"/>
      <w:spacing w:val="-10"/>
      <w:kern w:val="28"/>
      <w:sz w:val="24"/>
      <w:szCs w:val="56"/>
      <w:lang w:val="sk-SK"/>
    </w:rPr>
  </w:style>
  <w:style w:type="character" w:customStyle="1" w:styleId="NzovChar">
    <w:name w:val="Názov Char"/>
    <w:basedOn w:val="Predvolenpsmoodseku"/>
    <w:link w:val="Nzov"/>
    <w:uiPriority w:val="10"/>
    <w:rsid w:val="00423C5A"/>
    <w:rPr>
      <w:rFonts w:ascii="Arial" w:eastAsiaTheme="majorEastAsia" w:hAnsi="Arial" w:cstheme="majorBidi"/>
      <w:b/>
      <w:color w:val="7B7B7B" w:themeColor="accent3" w:themeShade="BF"/>
      <w:spacing w:val="-10"/>
      <w:kern w:val="28"/>
      <w:sz w:val="24"/>
      <w:szCs w:val="56"/>
      <w:lang w:val="sk-SK"/>
    </w:rPr>
  </w:style>
  <w:style w:type="paragraph" w:customStyle="1" w:styleId="HlavickaODD">
    <w:name w:val="Hlavicka ODD"/>
    <w:basedOn w:val="Normlny"/>
    <w:qFormat/>
    <w:rsid w:val="00423C5A"/>
    <w:pPr>
      <w:spacing w:before="60" w:after="0" w:line="276" w:lineRule="auto"/>
      <w:ind w:left="173" w:right="93" w:hanging="3"/>
    </w:pPr>
    <w:rPr>
      <w:rFonts w:ascii="Corbel" w:eastAsia="Times New Roman" w:hAnsi="Corbel" w:cs="Times New Roman (Body CS)"/>
      <w:b/>
      <w:bCs/>
      <w:sz w:val="18"/>
      <w:szCs w:val="18"/>
      <w:lang w:val="sk-SK"/>
      <w14:numForm w14:val="lining"/>
    </w:rPr>
  </w:style>
  <w:style w:type="paragraph" w:customStyle="1" w:styleId="Hlavickaadresa">
    <w:name w:val="Hlavicka adresa"/>
    <w:basedOn w:val="Normlny"/>
    <w:qFormat/>
    <w:rsid w:val="00423C5A"/>
    <w:pPr>
      <w:spacing w:before="60" w:after="0" w:line="276" w:lineRule="auto"/>
      <w:ind w:left="173" w:right="170" w:hanging="3"/>
    </w:pPr>
    <w:rPr>
      <w:rFonts w:ascii="Corbel" w:eastAsia="Times New Roman" w:hAnsi="Corbel" w:cs="Times New Roman (Body CS)"/>
      <w:sz w:val="18"/>
      <w:szCs w:val="18"/>
      <w:lang w:val="sk-SK"/>
      <w14:numForm w14:val="lining"/>
    </w:rPr>
  </w:style>
  <w:style w:type="paragraph" w:customStyle="1" w:styleId="Default">
    <w:name w:val="Default"/>
    <w:rsid w:val="0083128E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E15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isco.com/c/en/us/products/collateral/switches/catalyst-1000-series-switches/nb-06-cat1k-ser-switch-ds-cte-en.html" TargetMode="External"/><Relationship Id="rId18" Type="http://schemas.openxmlformats.org/officeDocument/2006/relationships/hyperlink" Target="https://www.keline.com/userfiles/files/Datasheety/Cat.6a/Patch-kable/en-SF-KEL-C6A-P-xxxSF.pdf" TargetMode="External"/><Relationship Id="rId26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hyperlink" Target="https://www.keline.com/userfiles/files/Rozvadzace/Prislusenstvo-19/Drziaky/en-RAB-VP-X21-A2.pdf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keline.com/userfiles/files/Datasheety/Cat.6a/Patch-kable/en-KEL-C6A-P-xxxx.pdf" TargetMode="External"/><Relationship Id="rId25" Type="http://schemas.openxmlformats.org/officeDocument/2006/relationships/hyperlink" Target="https://www.solight.sk/documents/1p41_produktov%C3%BD%20list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ojpocitac2.eu/ubnt-uap-iw-hd-jb-25-nastenny-montazni-box-pro-uap-iw-hd-25-pack/" TargetMode="External"/><Relationship Id="rId20" Type="http://schemas.openxmlformats.org/officeDocument/2006/relationships/hyperlink" Target="https://www.keline.com/userfiles/files/PDU/620090/en-620090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solight.sk/documents/1p40_produktov%C3%BD%20list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l.ui.com/ds/uap-iw-hd_ds.pdf" TargetMode="External"/><Relationship Id="rId23" Type="http://schemas.openxmlformats.org/officeDocument/2006/relationships/hyperlink" Target="https://www.solight.sk/documents/1p01_produktov%C3%BD%20list.pdf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keline.com/userfiles/files/Datasheety/Cat.6a/Patch-kable/en-KEL-C6A-P-xxxx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isco.com/c/en/us/products/collateral/interfaces-modules/transceiver-modules/data_sheet_c78-455693.pdf" TargetMode="External"/><Relationship Id="rId22" Type="http://schemas.openxmlformats.org/officeDocument/2006/relationships/hyperlink" Target="https://www.keline.com/userfiles/files/Rozvadzace/Prislusenstvo-19/Montazna-sada/en-montazna-sada.pdf" TargetMode="External"/><Relationship Id="rId27" Type="http://schemas.openxmlformats.org/officeDocument/2006/relationships/image" Target="media/image3.jpeg"/><Relationship Id="rId30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5" ma:contentTypeDescription="Umožňuje vytvoriť nový dokument." ma:contentTypeScope="" ma:versionID="65fda1f24d099d202beca52e11a64bbf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4bc048e28b186611711ca623406f60ca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D9BCF-8B4B-4809-8EA9-C07281C966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A8981B-8642-443B-917D-CCB339837ED7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3.xml><?xml version="1.0" encoding="utf-8"?>
<ds:datastoreItem xmlns:ds="http://schemas.openxmlformats.org/officeDocument/2006/customXml" ds:itemID="{F7ECCC8F-1CC7-49CA-B89C-AB57FA90A6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975EA-142C-425C-ABFE-1085FF5BF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9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Kulhánek Rastislav</dc:creator>
  <cp:keywords/>
  <dc:description/>
  <cp:lastModifiedBy>Kulhánek Rastislav</cp:lastModifiedBy>
  <cp:revision>60</cp:revision>
  <dcterms:created xsi:type="dcterms:W3CDTF">2022-08-08T11:58:00Z</dcterms:created>
  <dcterms:modified xsi:type="dcterms:W3CDTF">2022-08-19T12:23:00Z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0x010100F9FE5310E50BA04298C3340702846627</vt:lpwstr>
  </property>
  <property fmtid="{D5CDD505-2E9C-101B-9397-08002B2CF9AE}" pid="3" name="MediaServiceImageTags">
    <vt:lpwstr/>
  </property>
</Properties>
</file>