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FC89D5" w14:textId="24A62E5E" w:rsidR="00B37B36" w:rsidRDefault="00676E70" w:rsidP="00676E70">
      <w:pPr>
        <w:widowControl w:val="0"/>
        <w:spacing w:before="120" w:line="264" w:lineRule="auto"/>
        <w:ind w:left="357" w:hanging="357"/>
        <w:jc w:val="center"/>
        <w:rPr>
          <w:rFonts w:asciiTheme="majorHAnsi" w:hAnsiTheme="majorHAnsi" w:cs="Arial"/>
          <w:b/>
          <w:bCs/>
          <w:sz w:val="28"/>
          <w:szCs w:val="28"/>
        </w:rPr>
      </w:pPr>
      <w:r w:rsidRPr="00676E70">
        <w:rPr>
          <w:rFonts w:asciiTheme="majorHAnsi" w:hAnsiTheme="majorHAnsi" w:cs="Arial"/>
          <w:b/>
          <w:bCs/>
          <w:sz w:val="28"/>
          <w:szCs w:val="28"/>
        </w:rPr>
        <w:t>Zoznam poskytnutých služieb</w:t>
      </w:r>
    </w:p>
    <w:p w14:paraId="164D9FFF" w14:textId="77777777" w:rsidR="00676E70" w:rsidRPr="00676E70" w:rsidRDefault="00676E70" w:rsidP="00676E70">
      <w:pPr>
        <w:widowControl w:val="0"/>
        <w:spacing w:before="120" w:line="264" w:lineRule="auto"/>
        <w:ind w:left="357" w:hanging="357"/>
        <w:jc w:val="center"/>
        <w:rPr>
          <w:rFonts w:asciiTheme="majorHAnsi" w:hAnsiTheme="majorHAnsi" w:cs="Arial"/>
          <w:b/>
          <w:bCs/>
          <w:sz w:val="28"/>
          <w:szCs w:val="28"/>
        </w:rPr>
      </w:pPr>
    </w:p>
    <w:p w14:paraId="7540A4E4" w14:textId="77777777" w:rsidR="00B37B36" w:rsidRDefault="00B37B36" w:rsidP="00B37B36">
      <w:pPr>
        <w:widowControl w:val="0"/>
        <w:spacing w:before="120" w:line="264" w:lineRule="auto"/>
        <w:ind w:left="357" w:hanging="357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Obchodné meno/ názov: </w:t>
      </w:r>
      <w:r>
        <w:rPr>
          <w:rFonts w:asciiTheme="majorHAnsi" w:hAnsiTheme="majorHAnsi" w:cs="Arial"/>
        </w:rPr>
        <w:tab/>
        <w:t>.....................................................................................</w:t>
      </w:r>
    </w:p>
    <w:p w14:paraId="4C02AA0D" w14:textId="77777777" w:rsidR="00B37B36" w:rsidRDefault="00B37B36" w:rsidP="00B37B36">
      <w:pPr>
        <w:widowControl w:val="0"/>
        <w:spacing w:before="120" w:line="264" w:lineRule="auto"/>
        <w:ind w:left="357" w:hanging="357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Sídlo: </w:t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  <w:t>.....................................................................................</w:t>
      </w:r>
    </w:p>
    <w:p w14:paraId="1D428BDE" w14:textId="77777777" w:rsidR="00B37B36" w:rsidRDefault="00B37B36" w:rsidP="00B37B36">
      <w:pPr>
        <w:widowControl w:val="0"/>
        <w:spacing w:before="120" w:line="264" w:lineRule="auto"/>
        <w:ind w:left="357" w:hanging="357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IČO: </w:t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  <w:t>.....................................................................................</w:t>
      </w:r>
    </w:p>
    <w:p w14:paraId="1CFC80A4" w14:textId="77777777" w:rsidR="00B37B36" w:rsidRDefault="00B37B36" w:rsidP="00B37B36">
      <w:pPr>
        <w:widowControl w:val="0"/>
        <w:spacing w:before="120" w:line="264" w:lineRule="auto"/>
        <w:ind w:left="357" w:hanging="357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Konajúci prostredníctvom: </w:t>
      </w:r>
      <w:r>
        <w:rPr>
          <w:rFonts w:asciiTheme="majorHAnsi" w:hAnsiTheme="majorHAnsi" w:cs="Arial"/>
        </w:rPr>
        <w:tab/>
        <w:t>.....................................................................................</w:t>
      </w:r>
    </w:p>
    <w:p w14:paraId="1DDFE7E0" w14:textId="77777777" w:rsidR="00B37B36" w:rsidRDefault="00B37B36" w:rsidP="00B37B36">
      <w:pPr>
        <w:widowControl w:val="0"/>
        <w:spacing w:line="264" w:lineRule="auto"/>
        <w:jc w:val="both"/>
        <w:rPr>
          <w:rFonts w:asciiTheme="majorHAnsi" w:hAnsiTheme="majorHAnsi" w:cs="Arial"/>
        </w:rPr>
      </w:pPr>
    </w:p>
    <w:p w14:paraId="31CF3D1D" w14:textId="0BCA04B6" w:rsidR="00B37B36" w:rsidRDefault="00B37B36" w:rsidP="00B37B36">
      <w:pPr>
        <w:widowControl w:val="0"/>
        <w:spacing w:after="240" w:line="264" w:lineRule="auto"/>
        <w:jc w:val="both"/>
        <w:rPr>
          <w:rFonts w:asciiTheme="majorHAnsi" w:hAnsiTheme="majorHAnsi" w:cs="Arial"/>
          <w:bCs/>
        </w:rPr>
      </w:pPr>
      <w:r>
        <w:rPr>
          <w:rFonts w:ascii="Cambria" w:hAnsi="Cambria" w:cs="Arial"/>
        </w:rPr>
        <w:t xml:space="preserve">ako uchádzač predkladajúci ponuku </w:t>
      </w:r>
      <w:r w:rsidR="00596308">
        <w:rPr>
          <w:rFonts w:ascii="Cambria" w:hAnsi="Cambria" w:cs="Arial"/>
        </w:rPr>
        <w:t>v rámci rokovacieho konania so zverejnením</w:t>
      </w:r>
      <w:r>
        <w:rPr>
          <w:rFonts w:ascii="Cambria" w:hAnsi="Cambria" w:cs="Arial"/>
        </w:rPr>
        <w:t xml:space="preserve"> na obstaranie nadlimitnej zákazky </w:t>
      </w:r>
      <w:r>
        <w:rPr>
          <w:rFonts w:ascii="Cambria" w:hAnsi="Cambria"/>
          <w:bCs/>
        </w:rPr>
        <w:t>„</w:t>
      </w:r>
      <w:r w:rsidR="004F435B" w:rsidRPr="004F435B">
        <w:rPr>
          <w:rFonts w:ascii="Cambria" w:hAnsi="Cambria"/>
        </w:rPr>
        <w:t>Modernizácia verejného osvetlenia mesta Stupava s využitím garantovanej energetickej služby“</w:t>
      </w:r>
      <w:r>
        <w:rPr>
          <w:rFonts w:ascii="Cambria" w:hAnsi="Cambria"/>
          <w:b/>
          <w:bCs/>
        </w:rPr>
        <w:t xml:space="preserve"> </w:t>
      </w:r>
      <w:r>
        <w:rPr>
          <w:rFonts w:ascii="Cambria" w:hAnsi="Cambria"/>
          <w:bCs/>
        </w:rPr>
        <w:t>vyhlásen</w:t>
      </w:r>
      <w:r w:rsidR="00596308">
        <w:rPr>
          <w:rFonts w:ascii="Cambria" w:hAnsi="Cambria"/>
          <w:bCs/>
        </w:rPr>
        <w:t>ého</w:t>
      </w:r>
      <w:r>
        <w:rPr>
          <w:rFonts w:ascii="Cambria" w:hAnsi="Cambria"/>
          <w:bCs/>
        </w:rPr>
        <w:t xml:space="preserve"> </w:t>
      </w:r>
      <w:r>
        <w:rPr>
          <w:rFonts w:ascii="Cambria" w:hAnsi="Cambria" w:cs="Arial"/>
        </w:rPr>
        <w:t xml:space="preserve">verejným obstarávateľom </w:t>
      </w:r>
      <w:r w:rsidR="004F435B" w:rsidRPr="004F435B">
        <w:rPr>
          <w:rFonts w:ascii="Cambria" w:hAnsi="Cambria"/>
          <w:b/>
          <w:bCs/>
          <w:noProof/>
        </w:rPr>
        <w:t>Mesto Stupava, Hlavná 1/24, 900 31 Stupava</w:t>
      </w:r>
      <w:r>
        <w:rPr>
          <w:rFonts w:ascii="Cambria" w:hAnsi="Cambria" w:cs="Arial"/>
        </w:rPr>
        <w:t xml:space="preserve">, uverejnením </w:t>
      </w:r>
      <w:bookmarkStart w:id="0" w:name="_Hlk517437331"/>
      <w:r>
        <w:rPr>
          <w:rFonts w:ascii="Cambria" w:hAnsi="Cambria" w:cs="Arial"/>
          <w:bCs/>
          <w:noProof/>
        </w:rPr>
        <w:t>oznámenia o</w:t>
      </w:r>
      <w:r>
        <w:rPr>
          <w:rFonts w:ascii="Cambria" w:hAnsi="Cambria" w:cs="Calibri"/>
          <w:bCs/>
          <w:noProof/>
        </w:rPr>
        <w:t> </w:t>
      </w:r>
      <w:r>
        <w:rPr>
          <w:rFonts w:ascii="Cambria" w:hAnsi="Cambria" w:cs="Arial"/>
          <w:bCs/>
          <w:noProof/>
        </w:rPr>
        <w:t>vyhl</w:t>
      </w:r>
      <w:r>
        <w:rPr>
          <w:rFonts w:ascii="Cambria" w:hAnsi="Cambria" w:cs="Proba Pro"/>
          <w:bCs/>
          <w:noProof/>
        </w:rPr>
        <w:t>á</w:t>
      </w:r>
      <w:r>
        <w:rPr>
          <w:rFonts w:ascii="Cambria" w:hAnsi="Cambria" w:cs="Arial"/>
          <w:bCs/>
          <w:noProof/>
        </w:rPr>
        <w:t>sen</w:t>
      </w:r>
      <w:r>
        <w:rPr>
          <w:rFonts w:ascii="Cambria" w:hAnsi="Cambria" w:cs="Proba Pro"/>
          <w:bCs/>
          <w:noProof/>
        </w:rPr>
        <w:t>í</w:t>
      </w:r>
      <w:r>
        <w:rPr>
          <w:rFonts w:ascii="Cambria" w:hAnsi="Cambria" w:cs="Arial"/>
          <w:bCs/>
          <w:noProof/>
        </w:rPr>
        <w:t xml:space="preserve"> verejn</w:t>
      </w:r>
      <w:r>
        <w:rPr>
          <w:rFonts w:ascii="Cambria" w:hAnsi="Cambria" w:cs="Proba Pro"/>
          <w:bCs/>
          <w:noProof/>
        </w:rPr>
        <w:t>é</w:t>
      </w:r>
      <w:r>
        <w:rPr>
          <w:rFonts w:ascii="Cambria" w:hAnsi="Cambria" w:cs="Arial"/>
          <w:bCs/>
          <w:noProof/>
        </w:rPr>
        <w:t>ho obstar</w:t>
      </w:r>
      <w:r>
        <w:rPr>
          <w:rFonts w:ascii="Cambria" w:hAnsi="Cambria" w:cs="Proba Pro"/>
          <w:bCs/>
          <w:noProof/>
        </w:rPr>
        <w:t>á</w:t>
      </w:r>
      <w:r>
        <w:rPr>
          <w:rFonts w:ascii="Cambria" w:hAnsi="Cambria" w:cs="Arial"/>
          <w:bCs/>
          <w:noProof/>
        </w:rPr>
        <w:t>vania vo Vestn</w:t>
      </w:r>
      <w:r>
        <w:rPr>
          <w:rFonts w:ascii="Cambria" w:hAnsi="Cambria" w:cs="Proba Pro"/>
          <w:bCs/>
          <w:noProof/>
        </w:rPr>
        <w:t>í</w:t>
      </w:r>
      <w:r>
        <w:rPr>
          <w:rFonts w:ascii="Cambria" w:hAnsi="Cambria" w:cs="Arial"/>
          <w:bCs/>
          <w:noProof/>
        </w:rPr>
        <w:t>ku verejn</w:t>
      </w:r>
      <w:r>
        <w:rPr>
          <w:rFonts w:ascii="Cambria" w:hAnsi="Cambria" w:cs="Proba Pro"/>
          <w:bCs/>
          <w:noProof/>
        </w:rPr>
        <w:t>é</w:t>
      </w:r>
      <w:r>
        <w:rPr>
          <w:rFonts w:ascii="Cambria" w:hAnsi="Cambria" w:cs="Arial"/>
          <w:bCs/>
          <w:noProof/>
        </w:rPr>
        <w:t>ho obstar</w:t>
      </w:r>
      <w:r>
        <w:rPr>
          <w:rFonts w:ascii="Cambria" w:hAnsi="Cambria" w:cs="Proba Pro"/>
          <w:bCs/>
          <w:noProof/>
        </w:rPr>
        <w:t>á</w:t>
      </w:r>
      <w:r>
        <w:rPr>
          <w:rFonts w:ascii="Cambria" w:hAnsi="Cambria" w:cs="Arial"/>
          <w:bCs/>
          <w:noProof/>
        </w:rPr>
        <w:t xml:space="preserve">vania </w:t>
      </w:r>
      <w:r>
        <w:rPr>
          <w:rFonts w:ascii="Cambria" w:hAnsi="Cambria" w:cs="Arial"/>
          <w:bCs/>
          <w:i/>
          <w:noProof/>
        </w:rPr>
        <w:t>[</w:t>
      </w:r>
      <w:r>
        <w:rPr>
          <w:rFonts w:ascii="Cambria" w:hAnsi="Cambria" w:cs="Arial"/>
          <w:bCs/>
          <w:i/>
          <w:noProof/>
          <w:shd w:val="clear" w:color="auto" w:fill="BFBFBF" w:themeFill="background1" w:themeFillShade="BF"/>
        </w:rPr>
        <w:t>doplniť číslo Vestníka</w:t>
      </w:r>
      <w:r>
        <w:rPr>
          <w:rFonts w:ascii="Cambria" w:hAnsi="Cambria" w:cs="Arial"/>
          <w:bCs/>
          <w:i/>
          <w:noProof/>
        </w:rPr>
        <w:t>]</w:t>
      </w:r>
      <w:r>
        <w:rPr>
          <w:rFonts w:ascii="Cambria" w:hAnsi="Cambria" w:cs="Arial"/>
          <w:bCs/>
          <w:noProof/>
        </w:rPr>
        <w:t xml:space="preserve"> zo dňa </w:t>
      </w:r>
      <w:r>
        <w:rPr>
          <w:rFonts w:ascii="Cambria" w:hAnsi="Cambria" w:cs="Arial"/>
          <w:bCs/>
          <w:i/>
          <w:noProof/>
        </w:rPr>
        <w:t>[</w:t>
      </w:r>
      <w:r>
        <w:rPr>
          <w:rFonts w:ascii="Cambria" w:hAnsi="Cambria" w:cs="Arial"/>
          <w:bCs/>
          <w:i/>
          <w:noProof/>
          <w:shd w:val="clear" w:color="auto" w:fill="BFBFBF" w:themeFill="background1" w:themeFillShade="BF"/>
        </w:rPr>
        <w:t>doplniť dátum zverejnenia vo Vestníku</w:t>
      </w:r>
      <w:r>
        <w:rPr>
          <w:rFonts w:ascii="Cambria" w:hAnsi="Cambria" w:cs="Arial"/>
          <w:bCs/>
          <w:i/>
          <w:noProof/>
        </w:rPr>
        <w:t>]</w:t>
      </w:r>
      <w:r>
        <w:rPr>
          <w:rFonts w:ascii="Cambria" w:hAnsi="Cambria" w:cs="Arial"/>
          <w:bCs/>
          <w:noProof/>
        </w:rPr>
        <w:t xml:space="preserve"> </w:t>
      </w:r>
      <w:bookmarkStart w:id="1" w:name="_Hlk517437523"/>
      <w:bookmarkStart w:id="2" w:name="_Hlk517437559"/>
      <w:r>
        <w:rPr>
          <w:rFonts w:ascii="Cambria" w:hAnsi="Cambria" w:cs="Arial"/>
          <w:bCs/>
          <w:noProof/>
        </w:rPr>
        <w:t xml:space="preserve">pod číslom </w:t>
      </w:r>
      <w:r>
        <w:rPr>
          <w:rFonts w:ascii="Cambria" w:hAnsi="Cambria" w:cs="Arial"/>
          <w:bCs/>
          <w:i/>
          <w:noProof/>
        </w:rPr>
        <w:t>[</w:t>
      </w:r>
      <w:r>
        <w:rPr>
          <w:rFonts w:ascii="Cambria" w:hAnsi="Cambria" w:cs="Arial"/>
          <w:bCs/>
          <w:i/>
          <w:noProof/>
          <w:shd w:val="clear" w:color="auto" w:fill="BFBFBF" w:themeFill="background1" w:themeFillShade="BF"/>
        </w:rPr>
        <w:t>doplniť číslo značky vo Vestníku</w:t>
      </w:r>
      <w:r>
        <w:rPr>
          <w:rFonts w:ascii="Cambria" w:hAnsi="Cambria" w:cs="Arial"/>
          <w:bCs/>
          <w:i/>
          <w:noProof/>
        </w:rPr>
        <w:t>]</w:t>
      </w:r>
      <w:r>
        <w:rPr>
          <w:rFonts w:ascii="Cambria" w:hAnsi="Cambria" w:cs="Arial"/>
        </w:rPr>
        <w:t xml:space="preserve"> </w:t>
      </w:r>
      <w:bookmarkEnd w:id="1"/>
      <w:r>
        <w:rPr>
          <w:rFonts w:ascii="Cambria" w:hAnsi="Cambria" w:cs="Arial"/>
        </w:rPr>
        <w:t>a</w:t>
      </w:r>
      <w:r>
        <w:rPr>
          <w:rFonts w:ascii="Cambria" w:hAnsi="Cambria" w:cs="Calibri"/>
        </w:rPr>
        <w:t> </w:t>
      </w:r>
      <w:bookmarkStart w:id="3" w:name="_Hlk516043668"/>
      <w:r>
        <w:rPr>
          <w:rFonts w:ascii="Cambria" w:hAnsi="Cambria" w:cs="Arial"/>
        </w:rPr>
        <w:t xml:space="preserve">v Dodatku k </w:t>
      </w:r>
      <w:r>
        <w:rPr>
          <w:rFonts w:ascii="Cambria" w:hAnsi="Cambria" w:cs="Proba Pro"/>
        </w:rPr>
        <w:t>Ú</w:t>
      </w:r>
      <w:r>
        <w:rPr>
          <w:rFonts w:ascii="Cambria" w:hAnsi="Cambria" w:cs="Arial"/>
        </w:rPr>
        <w:t>radn</w:t>
      </w:r>
      <w:r>
        <w:rPr>
          <w:rFonts w:ascii="Cambria" w:hAnsi="Cambria" w:cs="Proba Pro"/>
        </w:rPr>
        <w:t>é</w:t>
      </w:r>
      <w:r>
        <w:rPr>
          <w:rFonts w:ascii="Cambria" w:hAnsi="Cambria" w:cs="Arial"/>
        </w:rPr>
        <w:t>mu vestn</w:t>
      </w:r>
      <w:r>
        <w:rPr>
          <w:rFonts w:ascii="Cambria" w:hAnsi="Cambria" w:cs="Proba Pro"/>
        </w:rPr>
        <w:t>í</w:t>
      </w:r>
      <w:r>
        <w:rPr>
          <w:rFonts w:ascii="Cambria" w:hAnsi="Cambria" w:cs="Arial"/>
        </w:rPr>
        <w:t>ku Eur</w:t>
      </w:r>
      <w:r>
        <w:rPr>
          <w:rFonts w:ascii="Cambria" w:hAnsi="Cambria" w:cs="Proba Pro"/>
        </w:rPr>
        <w:t>ó</w:t>
      </w:r>
      <w:r>
        <w:rPr>
          <w:rFonts w:ascii="Cambria" w:hAnsi="Cambria" w:cs="Arial"/>
        </w:rPr>
        <w:t xml:space="preserve">pskej </w:t>
      </w:r>
      <w:r>
        <w:rPr>
          <w:rFonts w:ascii="Cambria" w:hAnsi="Cambria" w:cs="Proba Pro"/>
        </w:rPr>
        <w:t>ú</w:t>
      </w:r>
      <w:r>
        <w:rPr>
          <w:rFonts w:ascii="Cambria" w:hAnsi="Cambria" w:cs="Arial"/>
        </w:rPr>
        <w:t xml:space="preserve">nie </w:t>
      </w:r>
      <w:bookmarkEnd w:id="3"/>
      <w:r>
        <w:rPr>
          <w:rFonts w:ascii="Cambria" w:hAnsi="Cambria" w:cs="Arial"/>
          <w:i/>
        </w:rPr>
        <w:t>[</w:t>
      </w:r>
      <w:r>
        <w:rPr>
          <w:rFonts w:ascii="Cambria" w:hAnsi="Cambria" w:cs="Arial"/>
          <w:i/>
          <w:shd w:val="clear" w:color="auto" w:fill="BFBFBF" w:themeFill="background1" w:themeFillShade="BF"/>
        </w:rPr>
        <w:t>d</w:t>
      </w:r>
      <w:r>
        <w:rPr>
          <w:rFonts w:ascii="Cambria" w:hAnsi="Cambria" w:cs="Arial"/>
          <w:bCs/>
          <w:i/>
          <w:noProof/>
          <w:shd w:val="clear" w:color="auto" w:fill="BFBFBF" w:themeFill="background1" w:themeFillShade="BF"/>
        </w:rPr>
        <w:t>oplniť číslo značky vo Vestníku</w:t>
      </w:r>
      <w:r>
        <w:rPr>
          <w:rFonts w:ascii="Cambria" w:hAnsi="Cambria" w:cs="Arial"/>
          <w:i/>
        </w:rPr>
        <w:t>]</w:t>
      </w:r>
      <w:r>
        <w:rPr>
          <w:rFonts w:ascii="Cambria" w:hAnsi="Cambria" w:cs="Arial"/>
        </w:rPr>
        <w:t xml:space="preserve"> zo dňa </w:t>
      </w:r>
      <w:r>
        <w:rPr>
          <w:rFonts w:ascii="Cambria" w:hAnsi="Cambria" w:cs="Arial"/>
          <w:i/>
        </w:rPr>
        <w:t>[</w:t>
      </w:r>
      <w:r>
        <w:rPr>
          <w:rFonts w:ascii="Cambria" w:hAnsi="Cambria" w:cs="Arial"/>
          <w:bCs/>
          <w:i/>
          <w:noProof/>
          <w:shd w:val="clear" w:color="auto" w:fill="BFBFBF" w:themeFill="background1" w:themeFillShade="BF"/>
        </w:rPr>
        <w:t>doplniť dátum zverejnenia</w:t>
      </w:r>
      <w:r>
        <w:rPr>
          <w:rFonts w:ascii="Cambria" w:hAnsi="Cambria" w:cs="Arial"/>
          <w:i/>
        </w:rPr>
        <w:t>]</w:t>
      </w:r>
      <w:bookmarkEnd w:id="0"/>
      <w:bookmarkEnd w:id="2"/>
      <w:r>
        <w:rPr>
          <w:rFonts w:ascii="Cambria" w:hAnsi="Cambria" w:cs="Arial"/>
        </w:rPr>
        <w:t xml:space="preserve">, </w:t>
      </w:r>
      <w:r w:rsidR="00636F20">
        <w:rPr>
          <w:rFonts w:ascii="Cambria" w:hAnsi="Cambria" w:cs="Arial"/>
        </w:rPr>
        <w:t>týmto predkladáme nasledovný Zoznam poskytnutých služieb podľa ustanovenia bodu 3.</w:t>
      </w:r>
      <w:r w:rsidR="004F435B">
        <w:rPr>
          <w:rFonts w:ascii="Cambria" w:hAnsi="Cambria" w:cs="Arial"/>
        </w:rPr>
        <w:t>1</w:t>
      </w:r>
      <w:r w:rsidR="00A20F2A">
        <w:rPr>
          <w:rFonts w:ascii="Cambria" w:hAnsi="Cambria" w:cs="Arial"/>
        </w:rPr>
        <w:t xml:space="preserve"> písm. a)</w:t>
      </w:r>
      <w:r w:rsidR="00636F20">
        <w:rPr>
          <w:rFonts w:ascii="Cambria" w:hAnsi="Cambria" w:cs="Arial"/>
        </w:rPr>
        <w:t xml:space="preserve"> Časti </w:t>
      </w:r>
      <w:r w:rsidR="004F435B">
        <w:rPr>
          <w:rFonts w:ascii="Cambria" w:hAnsi="Cambria" w:cs="Arial"/>
        </w:rPr>
        <w:t>B</w:t>
      </w:r>
      <w:r w:rsidR="00636F20">
        <w:rPr>
          <w:rFonts w:ascii="Cambria" w:hAnsi="Cambria" w:cs="Arial"/>
        </w:rPr>
        <w:t xml:space="preserve"> (Podmienky účasti) </w:t>
      </w:r>
      <w:r w:rsidR="004F435B">
        <w:rPr>
          <w:rFonts w:ascii="Cambria" w:hAnsi="Cambria" w:cs="Arial"/>
        </w:rPr>
        <w:t>Doplňujúcich informácií k oznámeniu o vyhlásení verejného obstarávania</w:t>
      </w:r>
      <w:r>
        <w:rPr>
          <w:rFonts w:asciiTheme="majorHAnsi" w:hAnsiTheme="majorHAnsi" w:cs="Arial"/>
          <w:bCs/>
        </w:rPr>
        <w:t>.</w:t>
      </w:r>
    </w:p>
    <w:tbl>
      <w:tblPr>
        <w:tblStyle w:val="TableGrid"/>
        <w:tblW w:w="5000" w:type="pct"/>
        <w:tblInd w:w="0" w:type="dxa"/>
        <w:tblLook w:val="04A0" w:firstRow="1" w:lastRow="0" w:firstColumn="1" w:lastColumn="0" w:noHBand="0" w:noVBand="1"/>
      </w:tblPr>
      <w:tblGrid>
        <w:gridCol w:w="2972"/>
        <w:gridCol w:w="6090"/>
      </w:tblGrid>
      <w:tr w:rsidR="008D3D65" w:rsidRPr="00F15E72" w14:paraId="750AC442" w14:textId="77777777" w:rsidTr="00636F20">
        <w:trPr>
          <w:trHeight w:val="79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15BCF6B" w14:textId="59C01E0E" w:rsidR="008D3D65" w:rsidRPr="00F15E72" w:rsidRDefault="00D814C9" w:rsidP="008D3D65">
            <w:pPr>
              <w:spacing w:before="120" w:after="120"/>
              <w:jc w:val="center"/>
              <w:rPr>
                <w:rFonts w:asciiTheme="majorHAnsi" w:eastAsia="Calibri" w:hAnsiTheme="majorHAnsi" w:cs="Arial"/>
                <w:b/>
                <w:lang w:eastAsia="en-US"/>
              </w:rPr>
            </w:pPr>
            <w:r>
              <w:rPr>
                <w:rFonts w:asciiTheme="majorHAnsi" w:hAnsiTheme="majorHAnsi" w:cs="Arial"/>
                <w:b/>
              </w:rPr>
              <w:t xml:space="preserve"> </w:t>
            </w:r>
            <w:r w:rsidR="008D3D65">
              <w:rPr>
                <w:rFonts w:asciiTheme="majorHAnsi" w:eastAsia="Calibri" w:hAnsiTheme="majorHAnsi" w:cs="Arial"/>
                <w:b/>
                <w:lang w:eastAsia="en-US"/>
              </w:rPr>
              <w:t xml:space="preserve">Poradové číslo 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2B7B214" w14:textId="54BF5EBE" w:rsidR="008D3D65" w:rsidRDefault="008D3D65" w:rsidP="008D3D65">
            <w:pPr>
              <w:spacing w:before="120" w:after="120"/>
              <w:jc w:val="center"/>
              <w:rPr>
                <w:rFonts w:asciiTheme="majorHAnsi" w:eastAsia="Calibri" w:hAnsiTheme="majorHAnsi" w:cs="Arial"/>
                <w:b/>
                <w:lang w:eastAsia="en-US"/>
              </w:rPr>
            </w:pPr>
            <w:r>
              <w:rPr>
                <w:rFonts w:asciiTheme="majorHAnsi" w:eastAsia="Calibri" w:hAnsiTheme="majorHAnsi" w:cs="Arial"/>
                <w:b/>
                <w:lang w:eastAsia="en-US"/>
              </w:rPr>
              <w:t>Označenie referenčného plnenia</w:t>
            </w:r>
          </w:p>
        </w:tc>
      </w:tr>
      <w:tr w:rsidR="008D3D65" w:rsidRPr="00F15E72" w14:paraId="4DAB4358" w14:textId="77777777" w:rsidTr="00636F20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8030D" w14:textId="28D1E255" w:rsidR="008D3D65" w:rsidRPr="008D3D65" w:rsidRDefault="008D3D65" w:rsidP="008D3D65">
            <w:pPr>
              <w:spacing w:before="120" w:after="120"/>
              <w:rPr>
                <w:rFonts w:asciiTheme="majorHAnsi" w:eastAsia="Calibri" w:hAnsiTheme="majorHAnsi" w:cs="Arial"/>
                <w:lang w:val="en-US" w:eastAsia="en-US"/>
              </w:rPr>
            </w:pPr>
            <w:r>
              <w:rPr>
                <w:rFonts w:asciiTheme="majorHAnsi" w:eastAsia="Calibri" w:hAnsiTheme="majorHAnsi" w:cs="Arial"/>
                <w:lang w:eastAsia="en-US"/>
              </w:rPr>
              <w:t xml:space="preserve">Referenčné plnenie č.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  <w:r w:rsidR="005F3341">
              <w:rPr>
                <w:rStyle w:val="FootnoteReference"/>
                <w:rFonts w:asciiTheme="majorHAnsi" w:eastAsia="Calibri" w:hAnsiTheme="majorHAnsi" w:cs="Arial"/>
                <w:highlight w:val="yellow"/>
                <w:lang w:val="en-US" w:eastAsia="en-US"/>
              </w:rPr>
              <w:footnoteReference w:id="1"/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6E33D" w14:textId="00390675" w:rsidR="008D3D65" w:rsidRPr="00F15E72" w:rsidRDefault="008D3D65" w:rsidP="008D3D65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  <w:tr w:rsidR="005F3341" w:rsidRPr="00F15E72" w14:paraId="075C218A" w14:textId="77777777" w:rsidTr="006D2473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35C16" w14:textId="1FAEF9E6" w:rsidR="005F3341" w:rsidRPr="00F15E72" w:rsidRDefault="005F3341" w:rsidP="005F3341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  <w:r>
              <w:rPr>
                <w:rFonts w:asciiTheme="majorHAnsi" w:eastAsia="Calibri" w:hAnsiTheme="majorHAnsi" w:cs="Arial"/>
                <w:lang w:eastAsia="en-US"/>
              </w:rPr>
              <w:t xml:space="preserve">Referenčné plnenie č.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617A5" w14:textId="0EF5E3A5" w:rsidR="005F3341" w:rsidRPr="00F15E72" w:rsidRDefault="005F3341" w:rsidP="005F3341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  <w:r w:rsidRPr="005D722E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5D722E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5D722E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  <w:tr w:rsidR="005F3341" w:rsidRPr="00F15E72" w14:paraId="3C0DCB7C" w14:textId="77777777" w:rsidTr="006D2473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F62BA" w14:textId="52643215" w:rsidR="005F3341" w:rsidRPr="00F15E72" w:rsidRDefault="005F3341" w:rsidP="005F3341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  <w:r>
              <w:rPr>
                <w:rFonts w:asciiTheme="majorHAnsi" w:eastAsia="Calibri" w:hAnsiTheme="majorHAnsi" w:cs="Arial"/>
                <w:lang w:eastAsia="en-US"/>
              </w:rPr>
              <w:t xml:space="preserve">Referenčné plnenie č.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CFEFA" w14:textId="0A2AD8F5" w:rsidR="005F3341" w:rsidRPr="00F15E72" w:rsidRDefault="005F3341" w:rsidP="005F3341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  <w:r w:rsidRPr="005D722E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5D722E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5D722E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  <w:tr w:rsidR="008D3D65" w:rsidRPr="00F15E72" w14:paraId="5BED58E5" w14:textId="77777777" w:rsidTr="00636F20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42557" w14:textId="77777777" w:rsidR="008D3D65" w:rsidRPr="00F15E72" w:rsidRDefault="008D3D65" w:rsidP="008D3D65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8E573" w14:textId="77777777" w:rsidR="008D3D65" w:rsidRPr="00F15E72" w:rsidRDefault="008D3D65" w:rsidP="008D3D65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</w:tr>
      <w:tr w:rsidR="008D3D65" w:rsidRPr="00F15E72" w14:paraId="281F2826" w14:textId="77777777" w:rsidTr="00636F20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841AD" w14:textId="77777777" w:rsidR="008D3D65" w:rsidRPr="00F15E72" w:rsidRDefault="008D3D65" w:rsidP="008D3D65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BD347" w14:textId="77777777" w:rsidR="008D3D65" w:rsidRPr="00F15E72" w:rsidRDefault="008D3D65" w:rsidP="008D3D65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</w:tr>
      <w:tr w:rsidR="008D3D65" w:rsidRPr="00F15E72" w14:paraId="69CE2644" w14:textId="77777777" w:rsidTr="00636F20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3F333" w14:textId="77777777" w:rsidR="008D3D65" w:rsidRPr="00F15E72" w:rsidRDefault="008D3D65" w:rsidP="008D3D65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EFEFF" w14:textId="77777777" w:rsidR="008D3D65" w:rsidRPr="00F15E72" w:rsidRDefault="008D3D65" w:rsidP="008D3D65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</w:tr>
      <w:tr w:rsidR="008D3D65" w:rsidRPr="00F15E72" w14:paraId="6DAC8A06" w14:textId="77777777" w:rsidTr="00636F20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F008E" w14:textId="77777777" w:rsidR="008D3D65" w:rsidRPr="00F15E72" w:rsidRDefault="008D3D65" w:rsidP="008D3D65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9E124" w14:textId="77777777" w:rsidR="008D3D65" w:rsidRPr="00F15E72" w:rsidRDefault="008D3D65" w:rsidP="008D3D65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</w:tr>
      <w:tr w:rsidR="008D3D65" w:rsidRPr="00F15E72" w14:paraId="3D67C1C6" w14:textId="77777777" w:rsidTr="00636F20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7ECBD" w14:textId="77777777" w:rsidR="008D3D65" w:rsidRPr="00F15E72" w:rsidRDefault="008D3D65" w:rsidP="008D3D65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ED27B" w14:textId="77777777" w:rsidR="008D3D65" w:rsidRPr="00F15E72" w:rsidRDefault="008D3D65" w:rsidP="008D3D65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</w:tr>
      <w:tr w:rsidR="008D3D65" w:rsidRPr="00F15E72" w14:paraId="26F979F5" w14:textId="77777777" w:rsidTr="00636F20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1A71D" w14:textId="77777777" w:rsidR="008D3D65" w:rsidRPr="00F15E72" w:rsidRDefault="008D3D65" w:rsidP="008D3D65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A37E9" w14:textId="77777777" w:rsidR="008D3D65" w:rsidRPr="00F15E72" w:rsidRDefault="008D3D65" w:rsidP="008D3D65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</w:tr>
    </w:tbl>
    <w:p w14:paraId="30663FD5" w14:textId="119C062E" w:rsidR="00F15E72" w:rsidRDefault="00F15E72" w:rsidP="009E4FB9">
      <w:pPr>
        <w:rPr>
          <w:rFonts w:asciiTheme="majorHAnsi" w:eastAsia="Calibri" w:hAnsiTheme="majorHAnsi" w:cs="Arial"/>
          <w:lang w:eastAsia="en-US"/>
        </w:rPr>
      </w:pPr>
    </w:p>
    <w:p w14:paraId="29A5D805" w14:textId="06D3C9C7" w:rsidR="00C013BB" w:rsidRDefault="00C013BB" w:rsidP="002904CB">
      <w:pPr>
        <w:jc w:val="both"/>
        <w:rPr>
          <w:rFonts w:asciiTheme="majorHAnsi" w:eastAsia="Calibri" w:hAnsiTheme="majorHAnsi" w:cs="Arial"/>
          <w:lang w:eastAsia="en-US"/>
        </w:rPr>
      </w:pPr>
      <w:r>
        <w:rPr>
          <w:rFonts w:asciiTheme="majorHAnsi" w:eastAsia="Calibri" w:hAnsiTheme="majorHAnsi" w:cs="Arial"/>
          <w:lang w:eastAsia="en-US"/>
        </w:rPr>
        <w:t xml:space="preserve">Ku každému z vyššie identifikovaných referenčných plnení </w:t>
      </w:r>
      <w:r w:rsidR="002904CB">
        <w:rPr>
          <w:rFonts w:asciiTheme="majorHAnsi" w:eastAsia="Calibri" w:hAnsiTheme="majorHAnsi" w:cs="Arial"/>
          <w:lang w:eastAsia="en-US"/>
        </w:rPr>
        <w:t xml:space="preserve">zároveň </w:t>
      </w:r>
      <w:r>
        <w:rPr>
          <w:rFonts w:asciiTheme="majorHAnsi" w:eastAsia="Calibri" w:hAnsiTheme="majorHAnsi" w:cs="Arial"/>
          <w:lang w:eastAsia="en-US"/>
        </w:rPr>
        <w:t>prikladáme vo forme samostatného vyhlásenia Referenčný list plnenia</w:t>
      </w:r>
      <w:r w:rsidR="00B37B36">
        <w:rPr>
          <w:rFonts w:asciiTheme="majorHAnsi" w:eastAsia="Calibri" w:hAnsiTheme="majorHAnsi" w:cs="Arial"/>
          <w:lang w:eastAsia="en-US"/>
        </w:rPr>
        <w:t xml:space="preserve"> s identifikáciou údajov podstatných pre posúdenie splnenia podmienok účasti</w:t>
      </w:r>
      <w:r w:rsidR="002904CB">
        <w:rPr>
          <w:rFonts w:asciiTheme="majorHAnsi" w:eastAsia="Calibri" w:hAnsiTheme="majorHAnsi" w:cs="Arial"/>
          <w:lang w:eastAsia="en-US"/>
        </w:rPr>
        <w:t xml:space="preserve"> podľa ustanovenia § 34 ods. 1 písm. a)</w:t>
      </w:r>
      <w:r w:rsidR="004A10B4">
        <w:rPr>
          <w:rFonts w:asciiTheme="majorHAnsi" w:eastAsia="Calibri" w:hAnsiTheme="majorHAnsi" w:cs="Arial"/>
          <w:lang w:eastAsia="en-US"/>
        </w:rPr>
        <w:t xml:space="preserve"> </w:t>
      </w:r>
      <w:r w:rsidR="00DD36B6">
        <w:rPr>
          <w:rFonts w:asciiTheme="majorHAnsi" w:eastAsia="Calibri" w:hAnsiTheme="majorHAnsi" w:cs="Arial"/>
          <w:lang w:eastAsia="en-US"/>
        </w:rPr>
        <w:t>z</w:t>
      </w:r>
      <w:r w:rsidR="002904CB">
        <w:rPr>
          <w:rFonts w:asciiTheme="majorHAnsi" w:eastAsia="Calibri" w:hAnsiTheme="majorHAnsi" w:cs="Arial"/>
          <w:lang w:eastAsia="en-US"/>
        </w:rPr>
        <w:t>ákona č. 343/2015 Z. z. o verejnom obstarávaní a o zmene a doplnení niektorých zákonov v znení neskorších predpisov</w:t>
      </w:r>
      <w:r w:rsidR="00DD36B6">
        <w:rPr>
          <w:rFonts w:asciiTheme="majorHAnsi" w:eastAsia="Calibri" w:hAnsiTheme="majorHAnsi" w:cs="Arial"/>
          <w:lang w:eastAsia="en-US"/>
        </w:rPr>
        <w:t xml:space="preserve"> a pri plneniach</w:t>
      </w:r>
    </w:p>
    <w:p w14:paraId="4A2C4B2D" w14:textId="204CDC36" w:rsidR="00DD36B6" w:rsidRDefault="00DD36B6" w:rsidP="002904CB">
      <w:pPr>
        <w:jc w:val="both"/>
        <w:rPr>
          <w:rFonts w:asciiTheme="majorHAnsi" w:eastAsia="Calibri" w:hAnsiTheme="majorHAnsi" w:cs="Arial"/>
          <w:lang w:eastAsia="en-US"/>
        </w:rPr>
      </w:pPr>
    </w:p>
    <w:p w14:paraId="3FA8B572" w14:textId="28A0780C" w:rsidR="00DD36B6" w:rsidRDefault="00DD36B6" w:rsidP="002904CB">
      <w:pPr>
        <w:jc w:val="both"/>
        <w:rPr>
          <w:rFonts w:asciiTheme="majorHAnsi" w:eastAsia="Calibri" w:hAnsiTheme="majorHAnsi" w:cs="Arial"/>
          <w:lang w:eastAsia="en-US"/>
        </w:rPr>
      </w:pPr>
      <w:r>
        <w:rPr>
          <w:rFonts w:asciiTheme="majorHAnsi" w:eastAsia="Calibri" w:hAnsiTheme="majorHAnsi" w:cs="Arial"/>
          <w:lang w:eastAsia="en-US"/>
        </w:rPr>
        <w:t xml:space="preserve">Pri plneniach </w:t>
      </w:r>
    </w:p>
    <w:p w14:paraId="3F950A8A" w14:textId="77777777" w:rsidR="00C013BB" w:rsidRPr="00F15E72" w:rsidRDefault="00C013BB" w:rsidP="009E4FB9">
      <w:pPr>
        <w:rPr>
          <w:rFonts w:asciiTheme="majorHAnsi" w:eastAsia="Calibri" w:hAnsiTheme="majorHAnsi" w:cs="Arial"/>
          <w:lang w:eastAsia="en-US"/>
        </w:rPr>
      </w:pPr>
    </w:p>
    <w:tbl>
      <w:tblPr>
        <w:tblStyle w:val="TableGrid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F15E72" w:rsidRPr="008B7953" w14:paraId="7D10A03F" w14:textId="77777777" w:rsidTr="00D65061">
        <w:tc>
          <w:tcPr>
            <w:tcW w:w="4531" w:type="dxa"/>
          </w:tcPr>
          <w:p w14:paraId="37025401" w14:textId="5E25671C" w:rsidR="00F15E72" w:rsidRPr="008B7953" w:rsidRDefault="00F15E72" w:rsidP="00D65061">
            <w:pPr>
              <w:widowControl w:val="0"/>
              <w:rPr>
                <w:rFonts w:ascii="Cambria" w:hAnsi="Cambria"/>
              </w:rPr>
            </w:pPr>
            <w:r w:rsidRPr="008B7953">
              <w:rPr>
                <w:rFonts w:ascii="Cambria" w:hAnsi="Cambria"/>
              </w:rPr>
              <w:t xml:space="preserve">Miesto: </w:t>
            </w:r>
          </w:p>
          <w:p w14:paraId="6F5D7165" w14:textId="7C0B13B1" w:rsidR="00D55543" w:rsidRPr="008B7953" w:rsidRDefault="00F15E72" w:rsidP="00D65061">
            <w:pPr>
              <w:widowControl w:val="0"/>
              <w:rPr>
                <w:rFonts w:ascii="Cambria" w:hAnsi="Cambria"/>
              </w:rPr>
            </w:pPr>
            <w:r w:rsidRPr="008B7953">
              <w:rPr>
                <w:rFonts w:ascii="Cambria" w:hAnsi="Cambria"/>
              </w:rPr>
              <w:t>Dátum:</w:t>
            </w:r>
          </w:p>
        </w:tc>
        <w:tc>
          <w:tcPr>
            <w:tcW w:w="4531" w:type="dxa"/>
          </w:tcPr>
          <w:p w14:paraId="6ED41105" w14:textId="77777777" w:rsidR="00F15E72" w:rsidRPr="008B7953" w:rsidRDefault="00F15E72" w:rsidP="00D65061">
            <w:pPr>
              <w:widowControl w:val="0"/>
              <w:jc w:val="both"/>
              <w:rPr>
                <w:rFonts w:ascii="Cambria" w:hAnsi="Cambria"/>
              </w:rPr>
            </w:pPr>
          </w:p>
          <w:p w14:paraId="589DEB38" w14:textId="3264F139" w:rsidR="00F15E72" w:rsidRDefault="00F15E72" w:rsidP="00D65061">
            <w:pPr>
              <w:widowControl w:val="0"/>
              <w:jc w:val="both"/>
              <w:rPr>
                <w:rFonts w:ascii="Cambria" w:hAnsi="Cambria"/>
              </w:rPr>
            </w:pPr>
          </w:p>
          <w:p w14:paraId="1F6CDD56" w14:textId="77777777" w:rsidR="00D55543" w:rsidRPr="008B7953" w:rsidRDefault="00D55543" w:rsidP="00D65061">
            <w:pPr>
              <w:widowControl w:val="0"/>
              <w:jc w:val="both"/>
              <w:rPr>
                <w:rFonts w:ascii="Cambria" w:hAnsi="Cambria"/>
              </w:rPr>
            </w:pPr>
          </w:p>
          <w:p w14:paraId="3D55ADAB" w14:textId="77777777" w:rsidR="00F15E72" w:rsidRPr="008B7953" w:rsidRDefault="00F15E72" w:rsidP="00D65061">
            <w:pPr>
              <w:widowControl w:val="0"/>
              <w:jc w:val="both"/>
              <w:rPr>
                <w:rFonts w:ascii="Cambria" w:hAnsi="Cambria"/>
              </w:rPr>
            </w:pPr>
            <w:r w:rsidRPr="008B7953">
              <w:rPr>
                <w:rFonts w:ascii="Cambria" w:hAnsi="Cambria"/>
              </w:rPr>
              <w:t>_________________________________________</w:t>
            </w:r>
          </w:p>
          <w:p w14:paraId="1AF4494C" w14:textId="77777777" w:rsidR="00F15E72" w:rsidRPr="008B7953" w:rsidRDefault="00F15E72" w:rsidP="00D65061">
            <w:pPr>
              <w:widowControl w:val="0"/>
              <w:jc w:val="both"/>
              <w:rPr>
                <w:rFonts w:ascii="Cambria" w:hAnsi="Cambria"/>
              </w:rPr>
            </w:pPr>
            <w:r w:rsidRPr="008B7953">
              <w:rPr>
                <w:rFonts w:ascii="Cambria" w:hAnsi="Cambria"/>
              </w:rPr>
              <w:t xml:space="preserve">[meno a podpis osoby </w:t>
            </w:r>
          </w:p>
          <w:p w14:paraId="28ACA9B9" w14:textId="1D686558" w:rsidR="00F15E72" w:rsidRPr="008B7953" w:rsidRDefault="00F15E72" w:rsidP="00D65061">
            <w:pPr>
              <w:widowControl w:val="0"/>
              <w:jc w:val="both"/>
              <w:rPr>
                <w:rFonts w:ascii="Cambria" w:hAnsi="Cambria"/>
              </w:rPr>
            </w:pPr>
            <w:r w:rsidRPr="008B7953">
              <w:rPr>
                <w:rFonts w:ascii="Cambria" w:hAnsi="Cambria"/>
              </w:rPr>
              <w:t xml:space="preserve">oprávnenej konať za </w:t>
            </w:r>
            <w:r w:rsidR="00AA6FC5">
              <w:rPr>
                <w:rFonts w:ascii="Cambria" w:hAnsi="Cambria"/>
              </w:rPr>
              <w:t>uchádzača</w:t>
            </w:r>
            <w:r w:rsidRPr="008B7953">
              <w:rPr>
                <w:rFonts w:ascii="Cambria" w:hAnsi="Cambria"/>
              </w:rPr>
              <w:t>]</w:t>
            </w:r>
          </w:p>
          <w:p w14:paraId="02F7F221" w14:textId="77777777" w:rsidR="00F15E72" w:rsidRPr="008B7953" w:rsidRDefault="00F15E72" w:rsidP="00D65061">
            <w:pPr>
              <w:widowControl w:val="0"/>
              <w:jc w:val="both"/>
              <w:rPr>
                <w:rFonts w:ascii="Cambria" w:hAnsi="Cambria"/>
              </w:rPr>
            </w:pPr>
          </w:p>
        </w:tc>
      </w:tr>
    </w:tbl>
    <w:p w14:paraId="05131A72" w14:textId="29B9A679" w:rsidR="00FB73DC" w:rsidRDefault="00FB73DC" w:rsidP="009E4FB9">
      <w:pPr>
        <w:rPr>
          <w:rFonts w:asciiTheme="majorHAnsi" w:eastAsia="Calibri" w:hAnsiTheme="majorHAnsi" w:cs="Arial"/>
          <w:lang w:eastAsia="en-US"/>
        </w:rPr>
      </w:pPr>
    </w:p>
    <w:p w14:paraId="52342BE6" w14:textId="3684FC62" w:rsidR="00451B30" w:rsidRDefault="00451B30" w:rsidP="009E4FB9">
      <w:pPr>
        <w:rPr>
          <w:rFonts w:asciiTheme="majorHAnsi" w:eastAsia="Calibri" w:hAnsiTheme="majorHAnsi" w:cs="Arial"/>
          <w:lang w:eastAsia="en-US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2678"/>
        <w:gridCol w:w="6364"/>
      </w:tblGrid>
      <w:tr w:rsidR="00E8625A" w:rsidRPr="00E8625A" w14:paraId="2258E422" w14:textId="77777777" w:rsidTr="007F662B">
        <w:trPr>
          <w:cantSplit/>
        </w:trPr>
        <w:tc>
          <w:tcPr>
            <w:tcW w:w="1481" w:type="pct"/>
            <w:shd w:val="clear" w:color="auto" w:fill="BFBFBF" w:themeFill="background1" w:themeFillShade="BF"/>
          </w:tcPr>
          <w:p w14:paraId="40887F8A" w14:textId="6164BD79" w:rsidR="00451B30" w:rsidRPr="007F662B" w:rsidRDefault="006536CC" w:rsidP="007F3ED9">
            <w:pPr>
              <w:pStyle w:val="BodyText"/>
              <w:spacing w:before="120"/>
              <w:rPr>
                <w:rFonts w:ascii="Cambria" w:hAnsi="Cambria" w:cs="Arial"/>
                <w:b/>
                <w:bCs/>
              </w:rPr>
            </w:pPr>
            <w:r w:rsidRPr="007F662B">
              <w:rPr>
                <w:rFonts w:asciiTheme="majorHAnsi" w:eastAsia="Calibri" w:hAnsiTheme="majorHAnsi" w:cs="Arial"/>
                <w:b/>
                <w:bCs/>
                <w:lang w:eastAsia="en-US"/>
              </w:rPr>
              <w:t xml:space="preserve">Referenčné plnenie č. </w:t>
            </w:r>
            <w:r w:rsidRPr="007F662B">
              <w:rPr>
                <w:rFonts w:asciiTheme="majorHAnsi" w:eastAsia="Calibri" w:hAnsiTheme="majorHAnsi" w:cs="Arial"/>
                <w:b/>
                <w:bCs/>
                <w:highlight w:val="yellow"/>
                <w:lang w:val="en-US" w:eastAsia="en-US"/>
              </w:rPr>
              <w:t>[</w:t>
            </w:r>
            <w:r w:rsidRPr="007F662B">
              <w:rPr>
                <w:rFonts w:ascii="Arial" w:eastAsia="Calibri" w:hAnsi="Arial" w:cs="Arial"/>
                <w:b/>
                <w:bCs/>
                <w:highlight w:val="yellow"/>
                <w:lang w:val="en-US" w:eastAsia="en-US"/>
              </w:rPr>
              <w:t>●</w:t>
            </w:r>
            <w:r w:rsidRPr="007F662B">
              <w:rPr>
                <w:rFonts w:asciiTheme="majorHAnsi" w:eastAsia="Calibri" w:hAnsiTheme="majorHAnsi" w:cs="Arial"/>
                <w:b/>
                <w:bCs/>
                <w:highlight w:val="yellow"/>
                <w:lang w:val="en-US" w:eastAsia="en-US"/>
              </w:rPr>
              <w:t>]</w:t>
            </w:r>
            <w:r w:rsidR="0027106A">
              <w:rPr>
                <w:rStyle w:val="FootnoteReference"/>
                <w:rFonts w:asciiTheme="majorHAnsi" w:eastAsia="Calibri" w:hAnsiTheme="majorHAnsi" w:cs="Arial"/>
                <w:b/>
                <w:bCs/>
                <w:highlight w:val="yellow"/>
                <w:lang w:val="en-US" w:eastAsia="en-US"/>
              </w:rPr>
              <w:footnoteReference w:id="2"/>
            </w:r>
          </w:p>
        </w:tc>
        <w:tc>
          <w:tcPr>
            <w:tcW w:w="3519" w:type="pct"/>
            <w:shd w:val="clear" w:color="auto" w:fill="BFBFBF" w:themeFill="background1" w:themeFillShade="BF"/>
          </w:tcPr>
          <w:p w14:paraId="4F91AAF9" w14:textId="606A0745" w:rsidR="00451B30" w:rsidRPr="007F662B" w:rsidRDefault="0002395A" w:rsidP="007F3ED9">
            <w:pPr>
              <w:pStyle w:val="BodyText"/>
              <w:spacing w:before="120"/>
              <w:rPr>
                <w:rFonts w:ascii="Cambria" w:hAnsi="Cambria" w:cs="Arial"/>
                <w:b/>
                <w:bCs/>
              </w:rPr>
            </w:pPr>
            <w:r w:rsidRPr="007F662B">
              <w:rPr>
                <w:rFonts w:ascii="Cambria" w:hAnsi="Cambria" w:cs="Arial"/>
                <w:b/>
                <w:bCs/>
              </w:rPr>
              <w:t xml:space="preserve">Označenie referenčného plnenia: </w:t>
            </w:r>
            <w:r w:rsidRPr="007F662B">
              <w:rPr>
                <w:rFonts w:asciiTheme="majorHAnsi" w:eastAsia="Calibri" w:hAnsiTheme="majorHAnsi" w:cs="Arial"/>
                <w:b/>
                <w:bCs/>
                <w:highlight w:val="yellow"/>
                <w:lang w:val="en-US" w:eastAsia="en-US"/>
              </w:rPr>
              <w:t>[</w:t>
            </w:r>
            <w:r w:rsidRPr="007F662B">
              <w:rPr>
                <w:rFonts w:ascii="Arial" w:eastAsia="Calibri" w:hAnsi="Arial" w:cs="Arial"/>
                <w:b/>
                <w:bCs/>
                <w:highlight w:val="yellow"/>
                <w:lang w:val="en-US" w:eastAsia="en-US"/>
              </w:rPr>
              <w:t>●</w:t>
            </w:r>
            <w:r w:rsidRPr="007F662B">
              <w:rPr>
                <w:rFonts w:asciiTheme="majorHAnsi" w:eastAsia="Calibri" w:hAnsiTheme="majorHAnsi" w:cs="Arial"/>
                <w:b/>
                <w:bCs/>
                <w:highlight w:val="yellow"/>
                <w:lang w:val="en-US" w:eastAsia="en-US"/>
              </w:rPr>
              <w:t>]</w:t>
            </w:r>
          </w:p>
        </w:tc>
      </w:tr>
      <w:tr w:rsidR="00E8625A" w:rsidRPr="00E8625A" w14:paraId="65AB12FB" w14:textId="77777777" w:rsidTr="001005BB">
        <w:trPr>
          <w:cantSplit/>
        </w:trPr>
        <w:tc>
          <w:tcPr>
            <w:tcW w:w="1481" w:type="pct"/>
            <w:hideMark/>
          </w:tcPr>
          <w:p w14:paraId="47349F61" w14:textId="1BDBDDC1" w:rsidR="00451B30" w:rsidRPr="00E8625A" w:rsidRDefault="00A01B6B" w:rsidP="007F3ED9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Identifikácia odberateľa</w:t>
            </w:r>
          </w:p>
        </w:tc>
        <w:tc>
          <w:tcPr>
            <w:tcW w:w="3519" w:type="pct"/>
          </w:tcPr>
          <w:p w14:paraId="67818217" w14:textId="5C3C3A0A" w:rsidR="00451B30" w:rsidRDefault="00A01B6B" w:rsidP="007F3ED9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Názov odberateľa:</w:t>
            </w:r>
            <w:r w:rsidR="00841D86">
              <w:rPr>
                <w:rFonts w:ascii="Cambria" w:hAnsi="Cambria" w:cs="Arial"/>
              </w:rPr>
              <w:t xml:space="preserve"> </w:t>
            </w:r>
            <w:r w:rsidR="00841D86"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="00841D86"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="00841D86"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  <w:p w14:paraId="0D7764B0" w14:textId="5C6D9E91" w:rsidR="00A01B6B" w:rsidRDefault="00A01B6B" w:rsidP="007F3ED9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Sídlo odberateľa:</w:t>
            </w:r>
            <w:r w:rsidR="00841D86">
              <w:rPr>
                <w:rFonts w:ascii="Cambria" w:hAnsi="Cambria" w:cs="Arial"/>
              </w:rPr>
              <w:t xml:space="preserve"> </w:t>
            </w:r>
            <w:r w:rsidR="00841D86"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="00841D86"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="00841D86"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  <w:p w14:paraId="48D31A77" w14:textId="7B3CC1AA" w:rsidR="00A01B6B" w:rsidRPr="00E8625A" w:rsidRDefault="00A01B6B" w:rsidP="007F3ED9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IČO:</w:t>
            </w:r>
            <w:r w:rsidR="00841D86">
              <w:rPr>
                <w:rFonts w:ascii="Cambria" w:hAnsi="Cambria" w:cs="Arial"/>
              </w:rPr>
              <w:t xml:space="preserve"> </w:t>
            </w:r>
            <w:r w:rsidR="00841D86"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="00841D86"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="00841D86"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  <w:tr w:rsidR="00E8625A" w:rsidRPr="00E8625A" w14:paraId="787C1225" w14:textId="77777777" w:rsidTr="001005BB">
        <w:trPr>
          <w:cantSplit/>
        </w:trPr>
        <w:tc>
          <w:tcPr>
            <w:tcW w:w="1481" w:type="pct"/>
            <w:hideMark/>
          </w:tcPr>
          <w:p w14:paraId="0B540A91" w14:textId="02E1ABC2" w:rsidR="00451B30" w:rsidRPr="00E8625A" w:rsidRDefault="00A01B6B" w:rsidP="007F3ED9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Termín dodania</w:t>
            </w:r>
          </w:p>
        </w:tc>
        <w:tc>
          <w:tcPr>
            <w:tcW w:w="3519" w:type="pct"/>
          </w:tcPr>
          <w:p w14:paraId="32260AE8" w14:textId="48B43FBD" w:rsidR="00451B30" w:rsidRDefault="00FC2391" w:rsidP="007F3ED9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Termín začatia prác:</w:t>
            </w:r>
            <w:r w:rsidR="00841D86">
              <w:rPr>
                <w:rFonts w:ascii="Cambria" w:hAnsi="Cambria" w:cs="Arial"/>
              </w:rPr>
              <w:t xml:space="preserve"> </w:t>
            </w:r>
            <w:r w:rsidR="00841D86"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="00841D86"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="00841D86"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  <w:p w14:paraId="5C6FA15C" w14:textId="3C91AB19" w:rsidR="00FC2391" w:rsidRDefault="00FC2391" w:rsidP="007F3ED9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Termín dokončenia prác:</w:t>
            </w:r>
            <w:r w:rsidR="00841D86">
              <w:rPr>
                <w:rFonts w:ascii="Cambria" w:hAnsi="Cambria" w:cs="Arial"/>
              </w:rPr>
              <w:t xml:space="preserve"> </w:t>
            </w:r>
            <w:r w:rsidR="00841D86"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="00841D86"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="00841D86"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  <w:p w14:paraId="6ABF64EB" w14:textId="14999397" w:rsidR="00FC2391" w:rsidRDefault="00841D86" w:rsidP="007F3ED9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Termín začatia plynutia garancie za úspory: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  <w:p w14:paraId="787D42E4" w14:textId="1A72E292" w:rsidR="00451B30" w:rsidRPr="00E8625A" w:rsidRDefault="00841D86" w:rsidP="007F3ED9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Dĺžka trvania obdobia garancie v rokoch: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  <w:tr w:rsidR="00E8625A" w:rsidRPr="00E8625A" w14:paraId="424A8B6C" w14:textId="77777777" w:rsidTr="001005BB">
        <w:trPr>
          <w:cantSplit/>
        </w:trPr>
        <w:tc>
          <w:tcPr>
            <w:tcW w:w="1481" w:type="pct"/>
            <w:hideMark/>
          </w:tcPr>
          <w:p w14:paraId="4AD1163E" w14:textId="36DE1B21" w:rsidR="00451B30" w:rsidRPr="00E8625A" w:rsidRDefault="00DD66ED" w:rsidP="007F3ED9">
            <w:pPr>
              <w:suppressAutoHyphens/>
              <w:spacing w:before="120" w:after="120"/>
              <w:rPr>
                <w:rFonts w:ascii="Cambria" w:hAnsi="Cambria" w:cs="Arial"/>
                <w:spacing w:val="-2"/>
              </w:rPr>
            </w:pPr>
            <w:r>
              <w:rPr>
                <w:rFonts w:ascii="Cambria" w:hAnsi="Cambria" w:cs="Arial"/>
                <w:spacing w:val="-2"/>
              </w:rPr>
              <w:t>Cena plnenia</w:t>
            </w:r>
          </w:p>
        </w:tc>
        <w:tc>
          <w:tcPr>
            <w:tcW w:w="3519" w:type="pct"/>
          </w:tcPr>
          <w:p w14:paraId="600112A1" w14:textId="7B9CC20E" w:rsidR="00451B30" w:rsidRDefault="0014534B" w:rsidP="00DD66ED">
            <w:pPr>
              <w:spacing w:before="120" w:after="120"/>
              <w:rPr>
                <w:rFonts w:ascii="Cambria" w:hAnsi="Cambria" w:cs="Arial"/>
                <w:spacing w:val="-2"/>
              </w:rPr>
            </w:pPr>
            <w:r>
              <w:rPr>
                <w:rFonts w:ascii="Cambria" w:hAnsi="Cambria" w:cs="Arial"/>
                <w:spacing w:val="-2"/>
              </w:rPr>
              <w:t>Cena</w:t>
            </w:r>
            <w:r w:rsidR="00DD66ED">
              <w:rPr>
                <w:rFonts w:ascii="Cambria" w:hAnsi="Cambria" w:cs="Arial"/>
                <w:spacing w:val="-2"/>
              </w:rPr>
              <w:t xml:space="preserve"> prác</w:t>
            </w:r>
            <w:r>
              <w:rPr>
                <w:rFonts w:ascii="Cambria" w:hAnsi="Cambria" w:cs="Arial"/>
                <w:spacing w:val="-2"/>
              </w:rPr>
              <w:t xml:space="preserve"> (cena za vykonanie diela</w:t>
            </w:r>
            <w:r w:rsidR="009755D0">
              <w:rPr>
                <w:rFonts w:ascii="Cambria" w:hAnsi="Cambria" w:cs="Arial"/>
                <w:spacing w:val="-2"/>
              </w:rPr>
              <w:t xml:space="preserve"> / investície</w:t>
            </w:r>
            <w:r>
              <w:rPr>
                <w:rFonts w:ascii="Cambria" w:hAnsi="Cambria" w:cs="Arial"/>
                <w:spacing w:val="-2"/>
              </w:rPr>
              <w:t>) bez DPH</w:t>
            </w:r>
            <w:r w:rsidR="00DD66ED">
              <w:rPr>
                <w:rFonts w:ascii="Cambria" w:hAnsi="Cambria" w:cs="Arial"/>
                <w:spacing w:val="-2"/>
              </w:rPr>
              <w:t>:</w:t>
            </w:r>
            <w:r w:rsidR="00F07F40">
              <w:rPr>
                <w:rFonts w:ascii="Cambria" w:hAnsi="Cambria" w:cs="Arial"/>
                <w:spacing w:val="-2"/>
              </w:rPr>
              <w:t xml:space="preserve"> </w:t>
            </w:r>
            <w:r w:rsidR="00F07F40"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="00F07F40"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="00F07F40"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  <w:p w14:paraId="1D53BC49" w14:textId="38175767" w:rsidR="00DD66ED" w:rsidRDefault="0014534B" w:rsidP="00DD66ED">
            <w:pPr>
              <w:spacing w:before="120" w:after="120"/>
              <w:rPr>
                <w:rFonts w:ascii="Cambria" w:hAnsi="Cambria" w:cs="Arial"/>
                <w:spacing w:val="-2"/>
              </w:rPr>
            </w:pPr>
            <w:r>
              <w:rPr>
                <w:rFonts w:ascii="Cambria" w:hAnsi="Cambria" w:cs="Arial"/>
                <w:spacing w:val="-2"/>
              </w:rPr>
              <w:t>Cena za služby</w:t>
            </w:r>
            <w:r w:rsidR="000E72C0">
              <w:rPr>
                <w:rFonts w:ascii="Cambria" w:hAnsi="Cambria" w:cs="Arial"/>
                <w:spacing w:val="-2"/>
              </w:rPr>
              <w:t xml:space="preserve"> celkom (kumulatívne pripadajúca na celé obdobie garancie)</w:t>
            </w:r>
            <w:r w:rsidR="009755D0">
              <w:rPr>
                <w:rFonts w:ascii="Cambria" w:hAnsi="Cambria" w:cs="Arial"/>
                <w:spacing w:val="-2"/>
              </w:rPr>
              <w:t xml:space="preserve"> bez DPH</w:t>
            </w:r>
            <w:r>
              <w:rPr>
                <w:rFonts w:ascii="Cambria" w:hAnsi="Cambria" w:cs="Arial"/>
                <w:spacing w:val="-2"/>
              </w:rPr>
              <w:t>:</w:t>
            </w:r>
            <w:r w:rsidR="00F07F40">
              <w:rPr>
                <w:rFonts w:ascii="Cambria" w:hAnsi="Cambria" w:cs="Arial"/>
                <w:spacing w:val="-2"/>
              </w:rPr>
              <w:t xml:space="preserve"> </w:t>
            </w:r>
            <w:r w:rsidR="00F07F40"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="00F07F40"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="00F07F40"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  <w:p w14:paraId="524F2BA7" w14:textId="77519100" w:rsidR="000E72C0" w:rsidRPr="00E8625A" w:rsidRDefault="000E72C0" w:rsidP="00DD66ED">
            <w:pPr>
              <w:spacing w:before="120" w:after="120"/>
              <w:rPr>
                <w:rFonts w:ascii="Cambria" w:hAnsi="Cambria" w:cs="Arial"/>
                <w:spacing w:val="-2"/>
              </w:rPr>
            </w:pPr>
            <w:r>
              <w:rPr>
                <w:rFonts w:ascii="Cambria" w:hAnsi="Cambria" w:cs="Arial"/>
                <w:spacing w:val="-2"/>
              </w:rPr>
              <w:t>Cena za služby vyplatená v rámci Referenčného obdobia</w:t>
            </w:r>
            <w:r>
              <w:rPr>
                <w:rStyle w:val="FootnoteReference"/>
                <w:rFonts w:ascii="Cambria" w:hAnsi="Cambria" w:cs="Arial"/>
                <w:spacing w:val="-2"/>
              </w:rPr>
              <w:footnoteReference w:id="3"/>
            </w:r>
            <w:r w:rsidR="009755D0">
              <w:rPr>
                <w:rFonts w:ascii="Cambria" w:hAnsi="Cambria" w:cs="Arial"/>
                <w:spacing w:val="-2"/>
              </w:rPr>
              <w:t xml:space="preserve"> bez DPH</w:t>
            </w:r>
            <w:r w:rsidR="00F07F40">
              <w:rPr>
                <w:rFonts w:ascii="Cambria" w:hAnsi="Cambria" w:cs="Arial"/>
                <w:spacing w:val="-2"/>
              </w:rPr>
              <w:t xml:space="preserve">: </w:t>
            </w:r>
            <w:r w:rsidR="00F07F40"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="00F07F40"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="00F07F40"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  <w:tr w:rsidR="00E8625A" w:rsidRPr="00E8625A" w14:paraId="37997980" w14:textId="77777777" w:rsidTr="001005BB">
        <w:trPr>
          <w:cantSplit/>
        </w:trPr>
        <w:tc>
          <w:tcPr>
            <w:tcW w:w="1481" w:type="pct"/>
            <w:hideMark/>
          </w:tcPr>
          <w:p w14:paraId="40D37B56" w14:textId="3A8C1C57" w:rsidR="00451B30" w:rsidRPr="00E8625A" w:rsidRDefault="000858A2" w:rsidP="007F3ED9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Popis plnenia</w:t>
            </w:r>
          </w:p>
        </w:tc>
        <w:tc>
          <w:tcPr>
            <w:tcW w:w="3519" w:type="pct"/>
          </w:tcPr>
          <w:p w14:paraId="510F1C39" w14:textId="415D8531" w:rsidR="00476A37" w:rsidRDefault="00F16DD2" w:rsidP="007A3632">
            <w:pPr>
              <w:pStyle w:val="BodyText"/>
              <w:spacing w:before="120"/>
              <w:jc w:val="both"/>
              <w:rPr>
                <w:ins w:id="4" w:author="Tomas Uricek" w:date="2022-09-08T10:58:00Z"/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V</w:t>
            </w:r>
            <w:r w:rsidR="0020552B">
              <w:rPr>
                <w:rFonts w:ascii="Cambria" w:hAnsi="Cambria" w:cs="Arial"/>
              </w:rPr>
              <w:t>yhlasujeme, že v</w:t>
            </w:r>
            <w:r>
              <w:rPr>
                <w:rFonts w:ascii="Cambria" w:hAnsi="Cambria" w:cs="Arial"/>
              </w:rPr>
              <w:t xml:space="preserve"> rámci </w:t>
            </w:r>
            <w:r w:rsidR="00310707">
              <w:rPr>
                <w:rFonts w:ascii="Cambria" w:hAnsi="Cambria" w:cs="Arial"/>
              </w:rPr>
              <w:t>referenčného</w:t>
            </w:r>
            <w:r>
              <w:rPr>
                <w:rFonts w:ascii="Cambria" w:hAnsi="Cambria" w:cs="Arial"/>
              </w:rPr>
              <w:t xml:space="preserve"> plnenia </w:t>
            </w:r>
            <w:r w:rsidR="00F23A3B">
              <w:rPr>
                <w:rFonts w:ascii="Cambria" w:hAnsi="Cambria" w:cs="Arial"/>
              </w:rPr>
              <w:t xml:space="preserve">sme </w:t>
            </w:r>
            <w:r w:rsidR="00030D10">
              <w:rPr>
                <w:rFonts w:ascii="Cambria" w:hAnsi="Cambria" w:cs="Arial"/>
              </w:rPr>
              <w:t xml:space="preserve">zrealizovali </w:t>
            </w:r>
            <w:r w:rsidR="00C60FF6">
              <w:rPr>
                <w:rFonts w:ascii="Cambria" w:hAnsi="Cambria" w:cs="Arial"/>
              </w:rPr>
              <w:t>výstavbu / rekonštrukciu</w:t>
            </w:r>
            <w:del w:id="5" w:author="Tomas Uricek" w:date="2022-09-08T10:58:00Z">
              <w:r w:rsidR="00C60FF6" w:rsidDel="00476A37">
                <w:rPr>
                  <w:rFonts w:ascii="Cambria" w:hAnsi="Cambria" w:cs="Arial"/>
                </w:rPr>
                <w:delText xml:space="preserve"> </w:delText>
              </w:r>
            </w:del>
            <w:ins w:id="6" w:author="Tomas Uricek" w:date="2022-09-08T10:58:00Z">
              <w:r w:rsidR="00476A37">
                <w:rPr>
                  <w:rFonts w:ascii="Cambria" w:hAnsi="Cambria" w:cs="Arial"/>
                </w:rPr>
                <w:t xml:space="preserve"> nasledovnej infraštruktúry:</w:t>
              </w:r>
            </w:ins>
          </w:p>
          <w:p w14:paraId="3BCB85CA" w14:textId="15FEABFD" w:rsidR="00476A37" w:rsidRDefault="00476A37" w:rsidP="007A3632">
            <w:pPr>
              <w:pStyle w:val="BodyText"/>
              <w:spacing w:before="120"/>
              <w:jc w:val="both"/>
              <w:rPr>
                <w:ins w:id="7" w:author="Tomas Uricek" w:date="2022-09-08T10:58:00Z"/>
                <w:rFonts w:ascii="Cambria" w:hAnsi="Cambria" w:cs="Arial"/>
              </w:rPr>
            </w:pPr>
            <w:ins w:id="8" w:author="Tomas Uricek" w:date="2022-09-08T10:58:00Z">
              <w:r w:rsidRPr="008D3D65">
                <w:rPr>
                  <w:rFonts w:asciiTheme="majorHAnsi" w:eastAsia="Calibri" w:hAnsiTheme="majorHAnsi" w:cs="Arial"/>
                  <w:highlight w:val="yellow"/>
                  <w:lang w:val="en-US" w:eastAsia="en-US"/>
                </w:rPr>
                <w:t>[</w:t>
              </w:r>
              <w:r w:rsidRPr="008D3D65">
                <w:rPr>
                  <w:rFonts w:ascii="Arial" w:eastAsia="Calibri" w:hAnsi="Arial" w:cs="Arial"/>
                  <w:highlight w:val="yellow"/>
                  <w:lang w:val="en-US" w:eastAsia="en-US"/>
                </w:rPr>
                <w:t>●</w:t>
              </w:r>
              <w:r w:rsidRPr="008D3D65">
                <w:rPr>
                  <w:rFonts w:asciiTheme="majorHAnsi" w:eastAsia="Calibri" w:hAnsiTheme="majorHAnsi" w:cs="Arial"/>
                  <w:highlight w:val="yellow"/>
                  <w:lang w:val="en-US" w:eastAsia="en-US"/>
                </w:rPr>
                <w:t>]</w:t>
              </w:r>
            </w:ins>
          </w:p>
          <w:p w14:paraId="70365A71" w14:textId="11A33EE1" w:rsidR="00416D5C" w:rsidRDefault="00C60FF6" w:rsidP="007A3632">
            <w:pPr>
              <w:pStyle w:val="BodyText"/>
              <w:spacing w:before="120"/>
              <w:jc w:val="both"/>
              <w:rPr>
                <w:rFonts w:ascii="Cambria" w:hAnsi="Cambria" w:cs="Arial"/>
              </w:rPr>
            </w:pPr>
            <w:del w:id="9" w:author="Tomas Uricek" w:date="2022-09-08T10:58:00Z">
              <w:r w:rsidDel="00476A37">
                <w:rPr>
                  <w:rFonts w:ascii="Cambria" w:hAnsi="Cambria" w:cs="Arial"/>
                </w:rPr>
                <w:delText>verejného osvetlenia</w:delText>
              </w:r>
            </w:del>
            <w:r w:rsidR="007A3632">
              <w:rPr>
                <w:rFonts w:ascii="Cambria" w:hAnsi="Cambria" w:cs="Arial"/>
              </w:rPr>
              <w:t>,</w:t>
            </w:r>
            <w:r>
              <w:rPr>
                <w:rFonts w:ascii="Cambria" w:hAnsi="Cambria" w:cs="Arial"/>
              </w:rPr>
              <w:t xml:space="preserve"> </w:t>
            </w:r>
            <w:r w:rsidR="001A1846">
              <w:rPr>
                <w:rFonts w:ascii="Cambria" w:hAnsi="Cambria" w:cs="Arial"/>
              </w:rPr>
              <w:t>ktorej</w:t>
            </w:r>
            <w:r w:rsidR="00416D5C" w:rsidRPr="00F16DD2">
              <w:rPr>
                <w:rFonts w:ascii="Cambria" w:hAnsi="Cambria" w:cs="Arial"/>
              </w:rPr>
              <w:t xml:space="preserve"> výsledkom bola úspora energií</w:t>
            </w:r>
            <w:r w:rsidR="00416D5C">
              <w:rPr>
                <w:rFonts w:ascii="Cambria" w:hAnsi="Cambria" w:cs="Arial"/>
              </w:rPr>
              <w:t xml:space="preserve"> na </w:t>
            </w:r>
            <w:r>
              <w:rPr>
                <w:rFonts w:ascii="Cambria" w:hAnsi="Cambria" w:cs="Arial"/>
              </w:rPr>
              <w:t xml:space="preserve">tejto </w:t>
            </w:r>
            <w:r w:rsidR="00416D5C">
              <w:rPr>
                <w:rFonts w:ascii="Cambria" w:hAnsi="Cambria" w:cs="Arial"/>
              </w:rPr>
              <w:t>infraštruktúre</w:t>
            </w:r>
            <w:del w:id="10" w:author="Tomas Uricek" w:date="2022-09-08T10:58:00Z">
              <w:r w:rsidR="00416D5C" w:rsidDel="00476A37">
                <w:rPr>
                  <w:rFonts w:ascii="Cambria" w:hAnsi="Cambria" w:cs="Arial"/>
                </w:rPr>
                <w:delText xml:space="preserve"> </w:delText>
              </w:r>
              <w:r w:rsidR="00DA2824" w:rsidDel="00476A37">
                <w:rPr>
                  <w:rFonts w:ascii="Cambria" w:hAnsi="Cambria" w:cs="Arial"/>
                </w:rPr>
                <w:delText>verejného osvetlenia</w:delText>
              </w:r>
            </w:del>
            <w:r w:rsidR="00DA2824">
              <w:rPr>
                <w:rFonts w:ascii="Cambria" w:hAnsi="Cambria" w:cs="Arial"/>
              </w:rPr>
              <w:t>.</w:t>
            </w:r>
          </w:p>
          <w:p w14:paraId="29CE2B48" w14:textId="0C0CC316" w:rsidR="00F16DD2" w:rsidRDefault="00030D10" w:rsidP="009F4A84">
            <w:pPr>
              <w:pStyle w:val="BodyText"/>
              <w:spacing w:before="12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 realizácii opatrení</w:t>
            </w:r>
            <w:r w:rsidR="00243A12">
              <w:rPr>
                <w:rFonts w:ascii="Cambria" w:hAnsi="Cambria" w:cs="Arial"/>
              </w:rPr>
              <w:t xml:space="preserve"> naša spoločnosť</w:t>
            </w:r>
            <w:r w:rsidR="00CB58BB">
              <w:rPr>
                <w:rFonts w:ascii="Cambria" w:hAnsi="Cambria" w:cs="Arial"/>
              </w:rPr>
              <w:t> </w:t>
            </w:r>
            <w:r w:rsidR="00C60FF6">
              <w:rPr>
                <w:rFonts w:ascii="Cambria" w:hAnsi="Cambria" w:cs="Arial"/>
              </w:rPr>
              <w:t>zabezpečovala</w:t>
            </w:r>
            <w:r w:rsidR="00CB58BB">
              <w:rPr>
                <w:rFonts w:ascii="Cambria" w:hAnsi="Cambria" w:cs="Arial"/>
              </w:rPr>
              <w:t xml:space="preserve"> službu dozoru riadenia tak, aby boli dosahované vopred deklarované úspory energie s garanciou za dosiahnutie úspor energie.</w:t>
            </w:r>
          </w:p>
          <w:p w14:paraId="11CB1962" w14:textId="0FC8973F" w:rsidR="009F4A84" w:rsidRPr="00E8625A" w:rsidRDefault="009F4A84" w:rsidP="009F4A84">
            <w:pPr>
              <w:pStyle w:val="BodyText"/>
              <w:spacing w:before="12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Zároveň vyhlasujeme, že zmluva s odberateľom obsahovala podmienky, aby sa úspory dosiahnuté realizáciou opatrení vyhodnocovali v pravidelných intervaloch</w:t>
            </w:r>
            <w:r w:rsidR="003838FE">
              <w:rPr>
                <w:rFonts w:ascii="Cambria" w:hAnsi="Cambria" w:cs="Arial"/>
              </w:rPr>
              <w:t>,</w:t>
            </w:r>
            <w:r>
              <w:rPr>
                <w:rFonts w:ascii="Cambria" w:hAnsi="Cambria" w:cs="Arial"/>
              </w:rPr>
              <w:t xml:space="preserve"> a </w:t>
            </w:r>
            <w:r w:rsidRPr="009F4A84">
              <w:rPr>
                <w:rFonts w:ascii="Cambria" w:hAnsi="Cambria" w:cs="Arial"/>
              </w:rPr>
              <w:t xml:space="preserve">aby garantované úspory energie boli dosiahnuté vo všetkých hodnotiacich periódach projektu, </w:t>
            </w:r>
            <w:r w:rsidR="003838FE">
              <w:rPr>
                <w:rFonts w:ascii="Cambria" w:hAnsi="Cambria" w:cs="Arial"/>
              </w:rPr>
              <w:t xml:space="preserve">resp. aby </w:t>
            </w:r>
            <w:r w:rsidRPr="009F4A84">
              <w:rPr>
                <w:rFonts w:ascii="Cambria" w:hAnsi="Cambria" w:cs="Arial"/>
              </w:rPr>
              <w:t xml:space="preserve">v opačnom prípade </w:t>
            </w:r>
            <w:r w:rsidR="003838FE">
              <w:rPr>
                <w:rFonts w:ascii="Cambria" w:hAnsi="Cambria" w:cs="Arial"/>
              </w:rPr>
              <w:t xml:space="preserve">boli výpadky úspor </w:t>
            </w:r>
            <w:r w:rsidRPr="009F4A84">
              <w:rPr>
                <w:rFonts w:ascii="Cambria" w:hAnsi="Cambria" w:cs="Arial"/>
              </w:rPr>
              <w:t>vykompenzov</w:t>
            </w:r>
            <w:r w:rsidR="003838FE">
              <w:rPr>
                <w:rFonts w:ascii="Cambria" w:hAnsi="Cambria" w:cs="Arial"/>
              </w:rPr>
              <w:t>ané</w:t>
            </w:r>
            <w:r w:rsidRPr="009F4A84">
              <w:rPr>
                <w:rFonts w:ascii="Cambria" w:hAnsi="Cambria" w:cs="Arial"/>
              </w:rPr>
              <w:t xml:space="preserve"> hodnot</w:t>
            </w:r>
            <w:r w:rsidR="00D546B3">
              <w:rPr>
                <w:rFonts w:ascii="Cambria" w:hAnsi="Cambria" w:cs="Arial"/>
              </w:rPr>
              <w:t>o</w:t>
            </w:r>
            <w:r w:rsidRPr="009F4A84">
              <w:rPr>
                <w:rFonts w:ascii="Cambria" w:hAnsi="Cambria" w:cs="Arial"/>
              </w:rPr>
              <w:t>u výpadku úspor</w:t>
            </w:r>
            <w:r w:rsidR="003838FE">
              <w:rPr>
                <w:rFonts w:ascii="Cambria" w:hAnsi="Cambria" w:cs="Arial"/>
              </w:rPr>
              <w:t>.</w:t>
            </w:r>
          </w:p>
        </w:tc>
      </w:tr>
      <w:tr w:rsidR="00BD7B70" w:rsidRPr="00E8625A" w14:paraId="044F3A5C" w14:textId="77777777" w:rsidTr="001005BB">
        <w:trPr>
          <w:cantSplit/>
        </w:trPr>
        <w:tc>
          <w:tcPr>
            <w:tcW w:w="1481" w:type="pct"/>
          </w:tcPr>
          <w:p w14:paraId="09753257" w14:textId="15CC4B91" w:rsidR="00BD7B70" w:rsidRDefault="00BD7B70" w:rsidP="00BD7B70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Odkaz na evidenciu referencií ÚVO</w:t>
            </w:r>
          </w:p>
        </w:tc>
        <w:tc>
          <w:tcPr>
            <w:tcW w:w="3519" w:type="pct"/>
          </w:tcPr>
          <w:p w14:paraId="7018D924" w14:textId="62480F00" w:rsidR="00BD7B70" w:rsidRPr="00BD7B70" w:rsidRDefault="00BD7B70" w:rsidP="00BD7B70">
            <w:pPr>
              <w:pStyle w:val="BodyText"/>
              <w:spacing w:before="120"/>
              <w:rPr>
                <w:rFonts w:asciiTheme="majorHAnsi" w:eastAsia="Calibri" w:hAnsiTheme="majorHAnsi" w:cs="Arial"/>
                <w:highlight w:val="yellow"/>
                <w:lang w:eastAsia="en-US"/>
              </w:rPr>
            </w:pPr>
            <w:r w:rsidRPr="006E18BD"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 w:rsidRPr="006E18BD"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 w:rsidRPr="006E18BD"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  <w:r w:rsidRPr="006E18BD">
              <w:rPr>
                <w:rStyle w:val="FootnoteReference"/>
                <w:rFonts w:asciiTheme="majorHAnsi" w:eastAsia="Calibri" w:hAnsiTheme="majorHAnsi" w:cs="Arial"/>
                <w:highlight w:val="yellow"/>
                <w:lang w:eastAsia="en-US"/>
              </w:rPr>
              <w:footnoteReference w:id="4"/>
            </w:r>
          </w:p>
        </w:tc>
      </w:tr>
      <w:tr w:rsidR="00BD7B70" w:rsidRPr="00E8625A" w14:paraId="2E5F5F1D" w14:textId="77777777" w:rsidTr="001005BB">
        <w:trPr>
          <w:cantSplit/>
        </w:trPr>
        <w:tc>
          <w:tcPr>
            <w:tcW w:w="1481" w:type="pct"/>
            <w:hideMark/>
          </w:tcPr>
          <w:p w14:paraId="15D7067C" w14:textId="7D91D932" w:rsidR="00BD7B70" w:rsidRPr="00E8625A" w:rsidRDefault="00BD7B70" w:rsidP="00BD7B70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Iné poznámky</w:t>
            </w:r>
            <w:r>
              <w:rPr>
                <w:rStyle w:val="FootnoteReference"/>
                <w:rFonts w:ascii="Cambria" w:hAnsi="Cambria" w:cs="Arial"/>
              </w:rPr>
              <w:footnoteReference w:id="5"/>
            </w:r>
          </w:p>
        </w:tc>
        <w:tc>
          <w:tcPr>
            <w:tcW w:w="3519" w:type="pct"/>
          </w:tcPr>
          <w:p w14:paraId="792227D7" w14:textId="3794440D" w:rsidR="00BD7B70" w:rsidRPr="00E8625A" w:rsidRDefault="00BD7B70" w:rsidP="00BD7B70">
            <w:pPr>
              <w:pStyle w:val="BodyText"/>
              <w:spacing w:before="120"/>
              <w:rPr>
                <w:rFonts w:ascii="Cambria" w:hAnsi="Cambria" w:cs="Arial"/>
              </w:rPr>
            </w:pP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</w:tbl>
    <w:p w14:paraId="26D30FAC" w14:textId="77777777" w:rsidR="00451B30" w:rsidRPr="00F15E72" w:rsidRDefault="00451B30" w:rsidP="009E4FB9">
      <w:pPr>
        <w:rPr>
          <w:rFonts w:asciiTheme="majorHAnsi" w:eastAsia="Calibri" w:hAnsiTheme="majorHAnsi" w:cs="Arial"/>
          <w:lang w:eastAsia="en-US"/>
        </w:rPr>
      </w:pPr>
    </w:p>
    <w:sectPr w:rsidR="00451B30" w:rsidRPr="00F15E72" w:rsidSect="00C013B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F2D19E" w14:textId="77777777" w:rsidR="00951C15" w:rsidRDefault="00951C15" w:rsidP="009D53CB">
      <w:r>
        <w:separator/>
      </w:r>
    </w:p>
  </w:endnote>
  <w:endnote w:type="continuationSeparator" w:id="0">
    <w:p w14:paraId="4B7368A4" w14:textId="77777777" w:rsidR="00951C15" w:rsidRDefault="00951C15" w:rsidP="009D53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12F55C" w14:textId="77777777" w:rsidR="00951C15" w:rsidRDefault="00951C15" w:rsidP="009D53CB">
      <w:r>
        <w:separator/>
      </w:r>
    </w:p>
  </w:footnote>
  <w:footnote w:type="continuationSeparator" w:id="0">
    <w:p w14:paraId="138CCE2B" w14:textId="77777777" w:rsidR="00951C15" w:rsidRDefault="00951C15" w:rsidP="009D53CB">
      <w:r>
        <w:continuationSeparator/>
      </w:r>
    </w:p>
  </w:footnote>
  <w:footnote w:id="1">
    <w:p w14:paraId="16E49A9E" w14:textId="5D8DE9FF" w:rsidR="005F3341" w:rsidRPr="005F3341" w:rsidRDefault="005F3341">
      <w:pPr>
        <w:pStyle w:val="FootnoteText"/>
        <w:rPr>
          <w:rFonts w:asciiTheme="majorHAnsi" w:hAnsiTheme="majorHAnsi"/>
          <w:sz w:val="18"/>
          <w:szCs w:val="18"/>
        </w:rPr>
      </w:pPr>
      <w:r w:rsidRPr="005F3341">
        <w:rPr>
          <w:rStyle w:val="FootnoteReference"/>
          <w:rFonts w:asciiTheme="majorHAnsi" w:hAnsiTheme="majorHAnsi"/>
          <w:sz w:val="18"/>
          <w:szCs w:val="18"/>
        </w:rPr>
        <w:footnoteRef/>
      </w:r>
      <w:r w:rsidRPr="005F3341">
        <w:rPr>
          <w:rFonts w:asciiTheme="majorHAnsi" w:hAnsiTheme="majorHAnsi"/>
          <w:sz w:val="18"/>
          <w:szCs w:val="18"/>
        </w:rPr>
        <w:t xml:space="preserve"> Rozsah tabuľky uchádzač primerane upraví</w:t>
      </w:r>
    </w:p>
  </w:footnote>
  <w:footnote w:id="2">
    <w:p w14:paraId="70C5B50E" w14:textId="2A606BD8" w:rsidR="0027106A" w:rsidRDefault="0027106A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27106A">
        <w:rPr>
          <w:rFonts w:asciiTheme="majorHAnsi" w:hAnsiTheme="majorHAnsi"/>
          <w:sz w:val="18"/>
          <w:szCs w:val="18"/>
        </w:rPr>
        <w:t>Uchádzač vyplní pre každé z referenčných plnení samostatne</w:t>
      </w:r>
    </w:p>
  </w:footnote>
  <w:footnote w:id="3">
    <w:p w14:paraId="3D603C05" w14:textId="792F0FDB" w:rsidR="000E72C0" w:rsidRPr="0038414A" w:rsidRDefault="000E72C0">
      <w:pPr>
        <w:pStyle w:val="FootnoteText"/>
        <w:rPr>
          <w:rFonts w:asciiTheme="majorHAnsi" w:hAnsiTheme="majorHAnsi"/>
          <w:sz w:val="18"/>
          <w:szCs w:val="18"/>
        </w:rPr>
      </w:pPr>
      <w:r w:rsidRPr="0038414A">
        <w:rPr>
          <w:rStyle w:val="FootnoteReference"/>
          <w:rFonts w:asciiTheme="majorHAnsi" w:hAnsiTheme="majorHAnsi"/>
          <w:sz w:val="18"/>
          <w:szCs w:val="18"/>
        </w:rPr>
        <w:footnoteRef/>
      </w:r>
      <w:r w:rsidRPr="0038414A">
        <w:rPr>
          <w:rFonts w:asciiTheme="majorHAnsi" w:hAnsiTheme="majorHAnsi"/>
          <w:sz w:val="18"/>
          <w:szCs w:val="18"/>
        </w:rPr>
        <w:t xml:space="preserve"> Referenčné obdobie je päť (5) rokov od vyhlásenia Verejného obstarávania</w:t>
      </w:r>
    </w:p>
  </w:footnote>
  <w:footnote w:id="4">
    <w:p w14:paraId="4E179BCA" w14:textId="2823379E" w:rsidR="00BD7B70" w:rsidRDefault="00BD7B70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BB6FD1">
        <w:rPr>
          <w:rFonts w:asciiTheme="majorHAnsi" w:hAnsiTheme="majorHAnsi"/>
          <w:sz w:val="18"/>
          <w:szCs w:val="18"/>
        </w:rPr>
        <w:t xml:space="preserve">V prípade, ak bol odberateľ verejný obstarávateľ </w:t>
      </w:r>
      <w:r>
        <w:rPr>
          <w:rFonts w:asciiTheme="majorHAnsi" w:hAnsiTheme="majorHAnsi"/>
          <w:sz w:val="18"/>
          <w:szCs w:val="18"/>
        </w:rPr>
        <w:t xml:space="preserve">alebo obstarávateľ </w:t>
      </w:r>
      <w:r w:rsidRPr="00BB6FD1">
        <w:rPr>
          <w:rFonts w:asciiTheme="majorHAnsi" w:hAnsiTheme="majorHAnsi"/>
          <w:sz w:val="18"/>
          <w:szCs w:val="18"/>
        </w:rPr>
        <w:t xml:space="preserve">uchádzač </w:t>
      </w:r>
      <w:r w:rsidR="007C5BEC">
        <w:rPr>
          <w:rFonts w:asciiTheme="majorHAnsi" w:hAnsiTheme="majorHAnsi"/>
          <w:sz w:val="18"/>
          <w:szCs w:val="18"/>
        </w:rPr>
        <w:t>môže uviesť</w:t>
      </w:r>
      <w:r w:rsidRPr="00BB6FD1">
        <w:rPr>
          <w:rFonts w:asciiTheme="majorHAnsi" w:hAnsiTheme="majorHAnsi"/>
          <w:sz w:val="18"/>
          <w:szCs w:val="18"/>
        </w:rPr>
        <w:t xml:space="preserve"> odkaz na evidenciu referencií v súlade so zákonom o verejnom obstarávaní. </w:t>
      </w:r>
    </w:p>
  </w:footnote>
  <w:footnote w:id="5">
    <w:p w14:paraId="08EFC963" w14:textId="4E0A2617" w:rsidR="00BD7B70" w:rsidRPr="0038414A" w:rsidRDefault="00BD7B70">
      <w:pPr>
        <w:pStyle w:val="FootnoteText"/>
        <w:rPr>
          <w:rFonts w:asciiTheme="majorHAnsi" w:hAnsiTheme="majorHAnsi"/>
          <w:sz w:val="18"/>
          <w:szCs w:val="18"/>
        </w:rPr>
      </w:pPr>
      <w:r w:rsidRPr="0038414A">
        <w:rPr>
          <w:rStyle w:val="FootnoteReference"/>
          <w:rFonts w:asciiTheme="majorHAnsi" w:hAnsiTheme="majorHAnsi"/>
          <w:sz w:val="18"/>
          <w:szCs w:val="18"/>
        </w:rPr>
        <w:footnoteRef/>
      </w:r>
      <w:r w:rsidRPr="0038414A">
        <w:rPr>
          <w:rFonts w:asciiTheme="majorHAnsi" w:hAnsiTheme="majorHAnsi"/>
          <w:sz w:val="18"/>
          <w:szCs w:val="18"/>
        </w:rPr>
        <w:t xml:space="preserve"> V prípade, ak uchádzač považuje za vhodné / relevantné doplniť</w:t>
      </w:r>
      <w:r>
        <w:rPr>
          <w:rFonts w:asciiTheme="majorHAnsi" w:hAnsiTheme="majorHAnsi"/>
          <w:sz w:val="18"/>
          <w:szCs w:val="18"/>
        </w:rPr>
        <w:t xml:space="preserve"> </w:t>
      </w:r>
      <w:r w:rsidRPr="0038414A">
        <w:rPr>
          <w:rFonts w:asciiTheme="majorHAnsi" w:hAnsiTheme="majorHAnsi"/>
          <w:sz w:val="18"/>
          <w:szCs w:val="18"/>
        </w:rPr>
        <w:t>poznámky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19B0FC" w14:textId="67557629" w:rsidR="00F15E72" w:rsidRPr="00F15E72" w:rsidRDefault="00F15E72" w:rsidP="00F15E72">
    <w:pPr>
      <w:pStyle w:val="Heading1"/>
      <w:numPr>
        <w:ilvl w:val="0"/>
        <w:numId w:val="0"/>
      </w:numPr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  <w:bookmarkStart w:id="11" w:name="_Toc514419051"/>
    <w:bookmarkStart w:id="12" w:name="_Toc517419721"/>
    <w:r w:rsidRPr="00F15E72">
      <w:rPr>
        <w:rFonts w:asciiTheme="majorHAnsi" w:hAnsiTheme="majorHAnsi"/>
        <w:b/>
        <w:noProof/>
        <w:sz w:val="20"/>
        <w:szCs w:val="20"/>
      </w:rPr>
      <w:t xml:space="preserve">Príloha </w:t>
    </w:r>
    <w:r w:rsidR="004F435B">
      <w:rPr>
        <w:rFonts w:asciiTheme="majorHAnsi" w:hAnsiTheme="majorHAnsi"/>
        <w:b/>
        <w:noProof/>
        <w:sz w:val="20"/>
        <w:szCs w:val="20"/>
      </w:rPr>
      <w:t>B1</w:t>
    </w:r>
    <w:r w:rsidRPr="00F15E72">
      <w:rPr>
        <w:rFonts w:asciiTheme="majorHAnsi" w:hAnsiTheme="majorHAnsi"/>
        <w:b/>
        <w:noProof/>
        <w:sz w:val="20"/>
        <w:szCs w:val="20"/>
      </w:rPr>
      <w:t xml:space="preserve"> Súťažných podkladov:</w:t>
    </w:r>
  </w:p>
  <w:bookmarkEnd w:id="11"/>
  <w:bookmarkEnd w:id="12"/>
  <w:p w14:paraId="7282B537" w14:textId="16677268" w:rsidR="00F15E72" w:rsidRPr="00F15E72" w:rsidRDefault="00F15E72" w:rsidP="00F15E72">
    <w:pPr>
      <w:pStyle w:val="Heading1"/>
      <w:numPr>
        <w:ilvl w:val="0"/>
        <w:numId w:val="0"/>
      </w:numPr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  <w:r w:rsidRPr="00F15E72">
      <w:rPr>
        <w:rFonts w:asciiTheme="majorHAnsi" w:hAnsiTheme="majorHAnsi"/>
        <w:b/>
        <w:noProof/>
        <w:sz w:val="20"/>
        <w:szCs w:val="20"/>
      </w:rPr>
      <w:t xml:space="preserve">Zoznam </w:t>
    </w:r>
    <w:r w:rsidR="00946943">
      <w:rPr>
        <w:rFonts w:asciiTheme="majorHAnsi" w:hAnsiTheme="majorHAnsi"/>
        <w:b/>
        <w:noProof/>
        <w:sz w:val="20"/>
        <w:szCs w:val="20"/>
      </w:rPr>
      <w:t>poskytnutých služieb</w:t>
    </w:r>
    <w:r w:rsidRPr="00F15E72">
      <w:rPr>
        <w:rFonts w:asciiTheme="majorHAnsi" w:hAnsiTheme="majorHAnsi"/>
        <w:b/>
        <w:noProof/>
        <w:sz w:val="20"/>
        <w:szCs w:val="20"/>
      </w:rPr>
      <w:t xml:space="preserve"> (referencií)</w:t>
    </w:r>
  </w:p>
  <w:p w14:paraId="5FBE6B3A" w14:textId="17A65499" w:rsidR="009D53CB" w:rsidRPr="002F30A2" w:rsidRDefault="009D53CB" w:rsidP="002F30A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CF0E30"/>
    <w:multiLevelType w:val="hybridMultilevel"/>
    <w:tmpl w:val="47DE6948"/>
    <w:lvl w:ilvl="0" w:tplc="7E8C5384">
      <w:numFmt w:val="bullet"/>
      <w:lvlText w:val="-"/>
      <w:lvlJc w:val="left"/>
      <w:pPr>
        <w:ind w:left="720" w:hanging="360"/>
      </w:pPr>
      <w:rPr>
        <w:rFonts w:ascii="Cambria" w:eastAsia="Times New Roman" w:hAnsi="Cambria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BD2915"/>
    <w:multiLevelType w:val="hybridMultilevel"/>
    <w:tmpl w:val="52FE4B52"/>
    <w:lvl w:ilvl="0" w:tplc="28F800A0">
      <w:numFmt w:val="bullet"/>
      <w:lvlText w:val="-"/>
      <w:lvlJc w:val="left"/>
      <w:pPr>
        <w:ind w:left="720" w:hanging="360"/>
      </w:pPr>
      <w:rPr>
        <w:rFonts w:ascii="Cambria" w:eastAsia="Calibri" w:hAnsi="Cambria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142EF6"/>
    <w:multiLevelType w:val="multilevel"/>
    <w:tmpl w:val="6276A918"/>
    <w:lvl w:ilvl="0">
      <w:start w:val="1"/>
      <w:numFmt w:val="upperRoman"/>
      <w:pStyle w:val="Heading1"/>
      <w:lvlText w:val="ODDIEL %1."/>
      <w:lvlJc w:val="left"/>
      <w:pPr>
        <w:ind w:left="43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Heading2"/>
      <w:lvlText w:val="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2.%3"/>
      <w:lvlJc w:val="left"/>
      <w:pPr>
        <w:ind w:left="737" w:hanging="737"/>
      </w:pPr>
      <w:rPr>
        <w:rFonts w:ascii="Proba Pro" w:hAnsi="Proba Pro" w:hint="default"/>
        <w:b w:val="0"/>
        <w:color w:val="auto"/>
        <w:sz w:val="20"/>
        <w:szCs w:val="20"/>
      </w:rPr>
    </w:lvl>
    <w:lvl w:ilvl="3">
      <w:start w:val="1"/>
      <w:numFmt w:val="decimal"/>
      <w:pStyle w:val="Heading4"/>
      <w:lvlText w:val="%2.%3.%4"/>
      <w:lvlJc w:val="left"/>
      <w:pPr>
        <w:ind w:left="5543" w:hanging="864"/>
      </w:pPr>
      <w:rPr>
        <w:rFonts w:hint="default"/>
        <w:b w:val="0"/>
        <w:sz w:val="20"/>
        <w:szCs w:val="20"/>
      </w:rPr>
    </w:lvl>
    <w:lvl w:ilvl="4">
      <w:start w:val="1"/>
      <w:numFmt w:val="decimal"/>
      <w:pStyle w:val="Heading5"/>
      <w:lvlText w:val="%2.%3.%4.%5"/>
      <w:lvlJc w:val="left"/>
      <w:pPr>
        <w:ind w:left="1008" w:hanging="1008"/>
      </w:pPr>
      <w:rPr>
        <w:rFonts w:ascii="Proba Pro" w:hAnsi="Proba Pro" w:hint="default"/>
        <w:b w:val="0"/>
        <w:color w:val="auto"/>
        <w:sz w:val="20"/>
        <w:szCs w:val="20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67FC72D0"/>
    <w:multiLevelType w:val="hybridMultilevel"/>
    <w:tmpl w:val="B6A2EA98"/>
    <w:lvl w:ilvl="0" w:tplc="6368F9A4">
      <w:numFmt w:val="bullet"/>
      <w:lvlText w:val="-"/>
      <w:lvlJc w:val="left"/>
      <w:pPr>
        <w:ind w:left="720" w:hanging="360"/>
      </w:pPr>
      <w:rPr>
        <w:rFonts w:ascii="Cambria" w:eastAsia="Times New Roman" w:hAnsi="Cambria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BB07CA6"/>
    <w:multiLevelType w:val="hybridMultilevel"/>
    <w:tmpl w:val="AB149E62"/>
    <w:lvl w:ilvl="0" w:tplc="5BE4A34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135496">
    <w:abstractNumId w:val="4"/>
  </w:num>
  <w:num w:numId="2" w16cid:durableId="1312447771">
    <w:abstractNumId w:val="2"/>
  </w:num>
  <w:num w:numId="3" w16cid:durableId="1004286813">
    <w:abstractNumId w:val="3"/>
  </w:num>
  <w:num w:numId="4" w16cid:durableId="1069883030">
    <w:abstractNumId w:val="1"/>
  </w:num>
  <w:num w:numId="5" w16cid:durableId="1444224054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Tomas Uricek">
    <w15:presenceInfo w15:providerId="Windows Live" w15:userId="d7d5106dcdc983e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4FB9"/>
    <w:rsid w:val="0002395A"/>
    <w:rsid w:val="00030D10"/>
    <w:rsid w:val="000537FC"/>
    <w:rsid w:val="0008558B"/>
    <w:rsid w:val="000858A2"/>
    <w:rsid w:val="000A2C35"/>
    <w:rsid w:val="000C775D"/>
    <w:rsid w:val="000E72C0"/>
    <w:rsid w:val="001005BB"/>
    <w:rsid w:val="0014534B"/>
    <w:rsid w:val="00151049"/>
    <w:rsid w:val="00165AFA"/>
    <w:rsid w:val="001A1846"/>
    <w:rsid w:val="001B4EDF"/>
    <w:rsid w:val="001C5F48"/>
    <w:rsid w:val="0020552B"/>
    <w:rsid w:val="002245A0"/>
    <w:rsid w:val="00226509"/>
    <w:rsid w:val="00243A12"/>
    <w:rsid w:val="0027106A"/>
    <w:rsid w:val="002904CB"/>
    <w:rsid w:val="002943E5"/>
    <w:rsid w:val="002E1896"/>
    <w:rsid w:val="002F30A2"/>
    <w:rsid w:val="00310707"/>
    <w:rsid w:val="003838FE"/>
    <w:rsid w:val="0038414A"/>
    <w:rsid w:val="003B4CB8"/>
    <w:rsid w:val="003C21EC"/>
    <w:rsid w:val="004146DE"/>
    <w:rsid w:val="00416D5C"/>
    <w:rsid w:val="00441508"/>
    <w:rsid w:val="00451B30"/>
    <w:rsid w:val="00476A37"/>
    <w:rsid w:val="00481D4A"/>
    <w:rsid w:val="004A10B4"/>
    <w:rsid w:val="004A1A87"/>
    <w:rsid w:val="004F435B"/>
    <w:rsid w:val="005034FE"/>
    <w:rsid w:val="00523616"/>
    <w:rsid w:val="0054405E"/>
    <w:rsid w:val="00546128"/>
    <w:rsid w:val="00582EA2"/>
    <w:rsid w:val="00591785"/>
    <w:rsid w:val="00596308"/>
    <w:rsid w:val="005C7566"/>
    <w:rsid w:val="005F3341"/>
    <w:rsid w:val="00606910"/>
    <w:rsid w:val="00636F20"/>
    <w:rsid w:val="006536CC"/>
    <w:rsid w:val="006643D4"/>
    <w:rsid w:val="00676E70"/>
    <w:rsid w:val="006A6335"/>
    <w:rsid w:val="007001DB"/>
    <w:rsid w:val="00734501"/>
    <w:rsid w:val="007859FC"/>
    <w:rsid w:val="007A3632"/>
    <w:rsid w:val="007B5B86"/>
    <w:rsid w:val="007C5BEC"/>
    <w:rsid w:val="007D789E"/>
    <w:rsid w:val="007F662B"/>
    <w:rsid w:val="008002DC"/>
    <w:rsid w:val="00812423"/>
    <w:rsid w:val="00831109"/>
    <w:rsid w:val="00835BA9"/>
    <w:rsid w:val="00841D86"/>
    <w:rsid w:val="00846702"/>
    <w:rsid w:val="00847185"/>
    <w:rsid w:val="008660E2"/>
    <w:rsid w:val="008A20CD"/>
    <w:rsid w:val="008C3A90"/>
    <w:rsid w:val="008D3D65"/>
    <w:rsid w:val="009217F5"/>
    <w:rsid w:val="00946943"/>
    <w:rsid w:val="00951C15"/>
    <w:rsid w:val="009755D0"/>
    <w:rsid w:val="00997FDC"/>
    <w:rsid w:val="009D53CB"/>
    <w:rsid w:val="009E4FB9"/>
    <w:rsid w:val="009F4A84"/>
    <w:rsid w:val="009F62C3"/>
    <w:rsid w:val="009F7136"/>
    <w:rsid w:val="00A01B6B"/>
    <w:rsid w:val="00A15CD0"/>
    <w:rsid w:val="00A200FC"/>
    <w:rsid w:val="00A20F2A"/>
    <w:rsid w:val="00A7218D"/>
    <w:rsid w:val="00AA6FC5"/>
    <w:rsid w:val="00AC738A"/>
    <w:rsid w:val="00AE5478"/>
    <w:rsid w:val="00AE69D1"/>
    <w:rsid w:val="00B37B36"/>
    <w:rsid w:val="00B62F1A"/>
    <w:rsid w:val="00BA23D2"/>
    <w:rsid w:val="00BD7B70"/>
    <w:rsid w:val="00C013BB"/>
    <w:rsid w:val="00C136D6"/>
    <w:rsid w:val="00C60FF6"/>
    <w:rsid w:val="00C83B5C"/>
    <w:rsid w:val="00CB58BB"/>
    <w:rsid w:val="00D0669B"/>
    <w:rsid w:val="00D11D6D"/>
    <w:rsid w:val="00D546B3"/>
    <w:rsid w:val="00D55543"/>
    <w:rsid w:val="00D67008"/>
    <w:rsid w:val="00D74548"/>
    <w:rsid w:val="00D814C9"/>
    <w:rsid w:val="00D974BB"/>
    <w:rsid w:val="00DA2824"/>
    <w:rsid w:val="00DD36B6"/>
    <w:rsid w:val="00DD66ED"/>
    <w:rsid w:val="00E321BD"/>
    <w:rsid w:val="00E8625A"/>
    <w:rsid w:val="00EE41E1"/>
    <w:rsid w:val="00F07F40"/>
    <w:rsid w:val="00F10F9E"/>
    <w:rsid w:val="00F14A99"/>
    <w:rsid w:val="00F15E72"/>
    <w:rsid w:val="00F16DD2"/>
    <w:rsid w:val="00F23A3B"/>
    <w:rsid w:val="00F54837"/>
    <w:rsid w:val="00FB2D8A"/>
    <w:rsid w:val="00FB73DC"/>
    <w:rsid w:val="00FC2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38AFFE"/>
  <w15:docId w15:val="{C6398FE3-3946-498B-B109-3B340C3B2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4F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Heading1">
    <w:name w:val="heading 1"/>
    <w:basedOn w:val="Normal"/>
    <w:next w:val="Normal"/>
    <w:link w:val="Heading1Char"/>
    <w:uiPriority w:val="9"/>
    <w:qFormat/>
    <w:rsid w:val="007859FC"/>
    <w:pPr>
      <w:keepNext/>
      <w:keepLines/>
      <w:numPr>
        <w:numId w:val="2"/>
      </w:numPr>
      <w:spacing w:before="120"/>
      <w:jc w:val="center"/>
      <w:outlineLvl w:val="0"/>
    </w:pPr>
    <w:rPr>
      <w:rFonts w:ascii="Proba Pro" w:eastAsiaTheme="majorEastAsia" w:hAnsi="Proba Pro" w:cstheme="majorBidi"/>
      <w:color w:val="000000" w:themeColor="text1"/>
      <w:spacing w:val="30"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859FC"/>
    <w:pPr>
      <w:keepNext/>
      <w:keepLines/>
      <w:numPr>
        <w:ilvl w:val="1"/>
        <w:numId w:val="2"/>
      </w:numPr>
      <w:spacing w:before="360"/>
      <w:outlineLvl w:val="1"/>
    </w:pPr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 w:eastAsia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859FC"/>
    <w:pPr>
      <w:keepNext/>
      <w:keepLines/>
      <w:numPr>
        <w:ilvl w:val="2"/>
        <w:numId w:val="2"/>
      </w:numPr>
      <w:outlineLvl w:val="2"/>
    </w:pPr>
    <w:rPr>
      <w:rFonts w:ascii="Proba Pro" w:eastAsiaTheme="majorEastAsia" w:hAnsi="Proba Pro" w:cstheme="majorBidi"/>
      <w:color w:val="000000" w:themeColor="text1"/>
      <w:szCs w:val="24"/>
      <w:lang w:eastAsia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859FC"/>
    <w:pPr>
      <w:keepNext/>
      <w:keepLines/>
      <w:numPr>
        <w:ilvl w:val="3"/>
        <w:numId w:val="2"/>
      </w:numPr>
      <w:outlineLvl w:val="3"/>
    </w:pPr>
    <w:rPr>
      <w:rFonts w:ascii="Proba Pro" w:eastAsiaTheme="majorEastAsia" w:hAnsi="Proba Pro" w:cstheme="majorBidi"/>
      <w:iCs/>
      <w:color w:val="000000" w:themeColor="text1"/>
      <w:szCs w:val="22"/>
      <w:lang w:eastAsia="en-US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859FC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  <w:sz w:val="16"/>
      <w:szCs w:val="22"/>
      <w:lang w:eastAsia="en-US"/>
    </w:rPr>
  </w:style>
  <w:style w:type="paragraph" w:styleId="Heading6">
    <w:name w:val="heading 6"/>
    <w:basedOn w:val="Normal"/>
    <w:next w:val="Normal"/>
    <w:link w:val="Heading6Char"/>
    <w:unhideWhenUsed/>
    <w:qFormat/>
    <w:rsid w:val="007859FC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  <w:sz w:val="16"/>
      <w:szCs w:val="22"/>
      <w:lang w:eastAsia="en-US"/>
    </w:rPr>
  </w:style>
  <w:style w:type="paragraph" w:styleId="Heading7">
    <w:name w:val="heading 7"/>
    <w:basedOn w:val="Normal"/>
    <w:next w:val="Normal"/>
    <w:link w:val="Heading7Char"/>
    <w:unhideWhenUsed/>
    <w:qFormat/>
    <w:rsid w:val="007859FC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16"/>
      <w:szCs w:val="22"/>
      <w:lang w:eastAsia="en-US"/>
    </w:rPr>
  </w:style>
  <w:style w:type="paragraph" w:styleId="Heading8">
    <w:name w:val="heading 8"/>
    <w:basedOn w:val="Normal"/>
    <w:next w:val="Normal"/>
    <w:link w:val="Heading8Char"/>
    <w:unhideWhenUsed/>
    <w:qFormat/>
    <w:rsid w:val="007859FC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paragraph" w:styleId="Heading9">
    <w:name w:val="heading 9"/>
    <w:basedOn w:val="Normal"/>
    <w:next w:val="Normal"/>
    <w:link w:val="Heading9Char"/>
    <w:unhideWhenUsed/>
    <w:qFormat/>
    <w:rsid w:val="007859FC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semiHidden/>
    <w:unhideWhenUsed/>
    <w:rsid w:val="009E4FB9"/>
    <w:pPr>
      <w:ind w:left="360"/>
      <w:jc w:val="both"/>
    </w:pPr>
    <w:rPr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9E4FB9"/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TableGrid">
    <w:name w:val="Table Grid"/>
    <w:basedOn w:val="TableNormal"/>
    <w:uiPriority w:val="39"/>
    <w:rsid w:val="009E4F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D53C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D53C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Footer">
    <w:name w:val="footer"/>
    <w:basedOn w:val="Normal"/>
    <w:link w:val="FooterChar"/>
    <w:uiPriority w:val="99"/>
    <w:unhideWhenUsed/>
    <w:rsid w:val="009D53C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D53CB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Heading1Char">
    <w:name w:val="Heading 1 Char"/>
    <w:basedOn w:val="DefaultParagraphFont"/>
    <w:link w:val="Heading1"/>
    <w:uiPriority w:val="9"/>
    <w:rsid w:val="007859FC"/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7859FC"/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7859FC"/>
    <w:rPr>
      <w:rFonts w:ascii="Proba Pro" w:eastAsiaTheme="majorEastAsia" w:hAnsi="Proba Pro" w:cstheme="majorBidi"/>
      <w:color w:val="000000" w:themeColor="text1"/>
      <w:sz w:val="20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7859FC"/>
    <w:rPr>
      <w:rFonts w:ascii="Proba Pro" w:eastAsiaTheme="majorEastAsia" w:hAnsi="Proba Pro" w:cstheme="majorBidi"/>
      <w:iCs/>
      <w:color w:val="000000" w:themeColor="text1"/>
      <w:sz w:val="20"/>
    </w:rPr>
  </w:style>
  <w:style w:type="character" w:customStyle="1" w:styleId="Heading5Char">
    <w:name w:val="Heading 5 Char"/>
    <w:basedOn w:val="DefaultParagraphFont"/>
    <w:link w:val="Heading5"/>
    <w:uiPriority w:val="9"/>
    <w:rsid w:val="007859FC"/>
    <w:rPr>
      <w:rFonts w:asciiTheme="majorHAnsi" w:eastAsiaTheme="majorEastAsia" w:hAnsiTheme="majorHAnsi" w:cstheme="majorBidi"/>
      <w:color w:val="365F91" w:themeColor="accent1" w:themeShade="BF"/>
      <w:sz w:val="16"/>
    </w:rPr>
  </w:style>
  <w:style w:type="character" w:customStyle="1" w:styleId="Heading6Char">
    <w:name w:val="Heading 6 Char"/>
    <w:basedOn w:val="DefaultParagraphFont"/>
    <w:link w:val="Heading6"/>
    <w:rsid w:val="007859FC"/>
    <w:rPr>
      <w:rFonts w:asciiTheme="majorHAnsi" w:eastAsiaTheme="majorEastAsia" w:hAnsiTheme="majorHAnsi" w:cstheme="majorBidi"/>
      <w:color w:val="243F60" w:themeColor="accent1" w:themeShade="7F"/>
      <w:sz w:val="16"/>
    </w:rPr>
  </w:style>
  <w:style w:type="character" w:customStyle="1" w:styleId="Heading7Char">
    <w:name w:val="Heading 7 Char"/>
    <w:basedOn w:val="DefaultParagraphFont"/>
    <w:link w:val="Heading7"/>
    <w:rsid w:val="007859FC"/>
    <w:rPr>
      <w:rFonts w:asciiTheme="majorHAnsi" w:eastAsiaTheme="majorEastAsia" w:hAnsiTheme="majorHAnsi" w:cstheme="majorBidi"/>
      <w:i/>
      <w:iCs/>
      <w:color w:val="243F60" w:themeColor="accent1" w:themeShade="7F"/>
      <w:sz w:val="16"/>
    </w:rPr>
  </w:style>
  <w:style w:type="character" w:customStyle="1" w:styleId="Heading8Char">
    <w:name w:val="Heading 8 Char"/>
    <w:basedOn w:val="DefaultParagraphFont"/>
    <w:link w:val="Heading8"/>
    <w:rsid w:val="007859F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rsid w:val="007859F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ListParagraph">
    <w:name w:val="List Paragraph"/>
    <w:basedOn w:val="Normal"/>
    <w:uiPriority w:val="34"/>
    <w:qFormat/>
    <w:rsid w:val="0094694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814C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14C9"/>
    <w:rPr>
      <w:rFonts w:ascii="Segoe UI" w:eastAsia="Times New Roman" w:hAnsi="Segoe UI" w:cs="Segoe UI"/>
      <w:sz w:val="18"/>
      <w:szCs w:val="18"/>
      <w:lang w:eastAsia="cs-CZ"/>
    </w:rPr>
  </w:style>
  <w:style w:type="paragraph" w:styleId="BodyText">
    <w:name w:val="Body Text"/>
    <w:basedOn w:val="Normal"/>
    <w:link w:val="BodyTextChar"/>
    <w:uiPriority w:val="99"/>
    <w:unhideWhenUsed/>
    <w:rsid w:val="00451B3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451B3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E72C0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E72C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FootnoteReference">
    <w:name w:val="footnote reference"/>
    <w:basedOn w:val="DefaultParagraphFont"/>
    <w:uiPriority w:val="99"/>
    <w:semiHidden/>
    <w:unhideWhenUsed/>
    <w:rsid w:val="000E72C0"/>
    <w:rPr>
      <w:vertAlign w:val="superscript"/>
    </w:rPr>
  </w:style>
  <w:style w:type="paragraph" w:styleId="Revision">
    <w:name w:val="Revision"/>
    <w:hidden/>
    <w:uiPriority w:val="99"/>
    <w:semiHidden/>
    <w:rsid w:val="00476A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295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9733D6-41DE-4DD9-B13F-84F9F7D31B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488</Words>
  <Characters>2786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>Slovensky plynarensky priemysel, a.s.</Company>
  <LinksUpToDate>false</LinksUpToDate>
  <CharactersWithSpaces>3268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Tomas Uricek</cp:lastModifiedBy>
  <cp:revision>53</cp:revision>
  <cp:lastPrinted>2016-10-06T13:30:00Z</cp:lastPrinted>
  <dcterms:created xsi:type="dcterms:W3CDTF">2019-04-15T14:50:00Z</dcterms:created>
  <dcterms:modified xsi:type="dcterms:W3CDTF">2022-09-08T08:58:00Z</dcterms:modified>
</cp:coreProperties>
</file>